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2AB721" w14:textId="176049E4" w:rsidR="00493E7B" w:rsidRPr="00CD5332" w:rsidRDefault="003546D6" w:rsidP="00F73227">
      <w:pPr>
        <w:rPr>
          <w:rFonts w:asciiTheme="minorHAnsi" w:hAnsiTheme="minorHAnsi" w:cstheme="minorHAnsi"/>
          <w:b/>
          <w:sz w:val="23"/>
          <w:szCs w:val="23"/>
          <w:lang w:val="sk-SK"/>
        </w:rPr>
      </w:pPr>
      <w:r w:rsidRPr="00CD5332">
        <w:rPr>
          <w:rFonts w:asciiTheme="minorHAnsi" w:hAnsiTheme="minorHAnsi" w:cstheme="minorHAnsi"/>
          <w:b/>
          <w:sz w:val="23"/>
          <w:szCs w:val="23"/>
          <w:lang w:val="sk-SK"/>
        </w:rPr>
        <w:t>PRAVIDL</w:t>
      </w:r>
      <w:r w:rsidR="00324650" w:rsidRPr="00CD5332">
        <w:rPr>
          <w:rFonts w:asciiTheme="minorHAnsi" w:hAnsiTheme="minorHAnsi" w:cstheme="minorHAnsi"/>
          <w:b/>
          <w:sz w:val="23"/>
          <w:szCs w:val="23"/>
          <w:lang w:val="sk-SK"/>
        </w:rPr>
        <w:t>Á</w:t>
      </w:r>
      <w:r w:rsidRPr="00CD5332">
        <w:rPr>
          <w:rFonts w:asciiTheme="minorHAnsi" w:hAnsiTheme="minorHAnsi" w:cstheme="minorHAnsi"/>
          <w:b/>
          <w:sz w:val="23"/>
          <w:szCs w:val="23"/>
          <w:lang w:val="sk-SK"/>
        </w:rPr>
        <w:t xml:space="preserve"> ÚPRAVY </w:t>
      </w:r>
      <w:r w:rsidR="00FF317C" w:rsidRPr="00CD5332">
        <w:rPr>
          <w:rFonts w:asciiTheme="minorHAnsi" w:hAnsiTheme="minorHAnsi" w:cstheme="minorHAnsi"/>
          <w:b/>
          <w:sz w:val="23"/>
          <w:szCs w:val="23"/>
          <w:lang w:val="sk-SK"/>
        </w:rPr>
        <w:t>CENY DOPRAVN</w:t>
      </w:r>
      <w:r w:rsidR="00324650" w:rsidRPr="00CD5332">
        <w:rPr>
          <w:rFonts w:asciiTheme="minorHAnsi" w:hAnsiTheme="minorHAnsi" w:cstheme="minorHAnsi"/>
          <w:b/>
          <w:sz w:val="23"/>
          <w:szCs w:val="23"/>
          <w:lang w:val="sk-SK"/>
        </w:rPr>
        <w:t>É</w:t>
      </w:r>
      <w:r w:rsidR="00FF317C" w:rsidRPr="00CD5332">
        <w:rPr>
          <w:rFonts w:asciiTheme="minorHAnsi" w:hAnsiTheme="minorHAnsi" w:cstheme="minorHAnsi"/>
          <w:b/>
          <w:sz w:val="23"/>
          <w:szCs w:val="23"/>
          <w:lang w:val="sk-SK"/>
        </w:rPr>
        <w:t>HO VÝKONU NA 1 KM</w:t>
      </w:r>
    </w:p>
    <w:p w14:paraId="21C04089" w14:textId="38F7268C" w:rsidR="00BB4146" w:rsidRPr="00CD5332" w:rsidRDefault="00324650" w:rsidP="00FF317C">
      <w:pPr>
        <w:rPr>
          <w:rFonts w:asciiTheme="minorHAnsi" w:hAnsiTheme="minorHAnsi" w:cstheme="minorHAnsi"/>
          <w:sz w:val="23"/>
          <w:szCs w:val="23"/>
          <w:lang w:val="sk-SK"/>
        </w:rPr>
      </w:pPr>
      <w:r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podľa </w:t>
      </w:r>
      <w:r w:rsidR="00FF317C"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článku </w:t>
      </w:r>
      <w:r w:rsidR="006B5B68" w:rsidRPr="00CD5332">
        <w:rPr>
          <w:rFonts w:asciiTheme="minorHAnsi" w:hAnsiTheme="minorHAnsi" w:cstheme="minorHAnsi"/>
          <w:sz w:val="23"/>
          <w:szCs w:val="23"/>
          <w:lang w:val="sk-SK"/>
        </w:rPr>
        <w:t>X</w:t>
      </w:r>
      <w:r w:rsidR="004D2264" w:rsidRPr="00CD5332">
        <w:rPr>
          <w:rFonts w:asciiTheme="minorHAnsi" w:hAnsiTheme="minorHAnsi" w:cstheme="minorHAnsi"/>
          <w:sz w:val="23"/>
          <w:szCs w:val="23"/>
          <w:lang w:val="sk-SK"/>
        </w:rPr>
        <w:t>I</w:t>
      </w:r>
      <w:r w:rsidR="006B5B68" w:rsidRPr="00CD5332">
        <w:rPr>
          <w:rFonts w:asciiTheme="minorHAnsi" w:hAnsiTheme="minorHAnsi" w:cstheme="minorHAnsi"/>
          <w:sz w:val="23"/>
          <w:szCs w:val="23"/>
          <w:lang w:val="sk-SK"/>
        </w:rPr>
        <w:t>I.</w:t>
      </w:r>
      <w:r w:rsidR="00FF317C"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CD5332">
        <w:rPr>
          <w:rFonts w:asciiTheme="minorHAnsi" w:hAnsiTheme="minorHAnsi" w:cstheme="minorHAnsi"/>
          <w:sz w:val="23"/>
          <w:szCs w:val="23"/>
          <w:lang w:val="sk-SK"/>
        </w:rPr>
        <w:t>Z</w:t>
      </w:r>
      <w:r w:rsidR="00FF317C" w:rsidRPr="00CD5332">
        <w:rPr>
          <w:rFonts w:asciiTheme="minorHAnsi" w:hAnsiTheme="minorHAnsi" w:cstheme="minorHAnsi"/>
          <w:sz w:val="23"/>
          <w:szCs w:val="23"/>
          <w:lang w:val="sk-SK"/>
        </w:rPr>
        <w:t>mluvy</w:t>
      </w:r>
      <w:bookmarkStart w:id="0" w:name="_Toc325282601"/>
      <w:r w:rsidR="00F607C7"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CD5332">
        <w:rPr>
          <w:rFonts w:asciiTheme="minorHAnsi" w:hAnsiTheme="minorHAnsi" w:cstheme="minorHAnsi"/>
          <w:sz w:val="23"/>
          <w:szCs w:val="23"/>
          <w:lang w:val="sk-SK"/>
        </w:rPr>
        <w:t>–</w:t>
      </w:r>
      <w:r w:rsidR="00F607C7"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6B5B68" w:rsidRPr="00CD5332">
        <w:rPr>
          <w:rFonts w:asciiTheme="minorHAnsi" w:hAnsiTheme="minorHAnsi" w:cstheme="minorHAnsi"/>
          <w:b/>
          <w:sz w:val="23"/>
          <w:szCs w:val="23"/>
          <w:lang w:val="sk-SK"/>
        </w:rPr>
        <w:t>Zmena</w:t>
      </w:r>
      <w:r w:rsidRPr="00CD5332">
        <w:rPr>
          <w:rFonts w:asciiTheme="minorHAnsi" w:hAnsiTheme="minorHAnsi" w:cstheme="minorHAnsi"/>
          <w:b/>
          <w:bCs/>
          <w:sz w:val="23"/>
          <w:szCs w:val="23"/>
          <w:lang w:val="sk-SK"/>
        </w:rPr>
        <w:t xml:space="preserve"> Ceny dopravného výkonu na 1 km</w:t>
      </w:r>
      <w:r w:rsidR="00F607C7" w:rsidRPr="00CD5332">
        <w:rPr>
          <w:rFonts w:asciiTheme="minorHAnsi" w:hAnsiTheme="minorHAnsi" w:cstheme="minorHAnsi"/>
          <w:b/>
          <w:bCs/>
          <w:sz w:val="23"/>
          <w:szCs w:val="23"/>
          <w:lang w:val="sk-SK"/>
        </w:rPr>
        <w:t xml:space="preserve"> (inde</w:t>
      </w:r>
      <w:r w:rsidRPr="00CD5332">
        <w:rPr>
          <w:rFonts w:asciiTheme="minorHAnsi" w:hAnsiTheme="minorHAnsi" w:cstheme="minorHAnsi"/>
          <w:b/>
          <w:bCs/>
          <w:sz w:val="23"/>
          <w:szCs w:val="23"/>
          <w:lang w:val="sk-SK"/>
        </w:rPr>
        <w:t>xá</w:t>
      </w:r>
      <w:r w:rsidR="00F607C7" w:rsidRPr="00CD5332">
        <w:rPr>
          <w:rFonts w:asciiTheme="minorHAnsi" w:hAnsiTheme="minorHAnsi" w:cstheme="minorHAnsi"/>
          <w:b/>
          <w:bCs/>
          <w:sz w:val="23"/>
          <w:szCs w:val="23"/>
          <w:lang w:val="sk-SK"/>
        </w:rPr>
        <w:t>c</w:t>
      </w:r>
      <w:r w:rsidRPr="00CD5332">
        <w:rPr>
          <w:rFonts w:asciiTheme="minorHAnsi" w:hAnsiTheme="minorHAnsi" w:cstheme="minorHAnsi"/>
          <w:b/>
          <w:bCs/>
          <w:sz w:val="23"/>
          <w:szCs w:val="23"/>
          <w:lang w:val="sk-SK"/>
        </w:rPr>
        <w:t>ia</w:t>
      </w:r>
      <w:r w:rsidR="00F607C7" w:rsidRPr="00CD5332">
        <w:rPr>
          <w:rFonts w:asciiTheme="minorHAnsi" w:hAnsiTheme="minorHAnsi" w:cstheme="minorHAnsi"/>
          <w:b/>
          <w:bCs/>
          <w:sz w:val="23"/>
          <w:szCs w:val="23"/>
          <w:lang w:val="sk-SK"/>
        </w:rPr>
        <w:t>)</w:t>
      </w:r>
    </w:p>
    <w:bookmarkEnd w:id="0"/>
    <w:p w14:paraId="67788F8C" w14:textId="5C51F921" w:rsidR="00493E7B" w:rsidRPr="00CD5332" w:rsidRDefault="00BB4146" w:rsidP="00F607C7">
      <w:pPr>
        <w:pStyle w:val="Nadpis4"/>
        <w:numPr>
          <w:ilvl w:val="0"/>
          <w:numId w:val="15"/>
        </w:numPr>
        <w:ind w:left="540" w:hanging="540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CD5332">
        <w:rPr>
          <w:rFonts w:asciiTheme="minorHAnsi" w:hAnsiTheme="minorHAnsi" w:cstheme="minorHAnsi"/>
          <w:sz w:val="23"/>
          <w:szCs w:val="23"/>
          <w:lang w:val="sk-SK"/>
        </w:rPr>
        <w:t>Úprava C</w:t>
      </w:r>
      <w:r w:rsidR="00204CF3" w:rsidRPr="00CD5332">
        <w:rPr>
          <w:rFonts w:asciiTheme="minorHAnsi" w:hAnsiTheme="minorHAnsi" w:cstheme="minorHAnsi"/>
          <w:sz w:val="23"/>
          <w:szCs w:val="23"/>
          <w:lang w:val="sk-SK"/>
        </w:rPr>
        <w:t>eny dopravn</w:t>
      </w:r>
      <w:r w:rsidR="00324650" w:rsidRPr="00CD5332">
        <w:rPr>
          <w:rFonts w:asciiTheme="minorHAnsi" w:hAnsiTheme="minorHAnsi" w:cstheme="minorHAnsi"/>
          <w:sz w:val="23"/>
          <w:szCs w:val="23"/>
          <w:lang w:val="sk-SK"/>
        </w:rPr>
        <w:t>é</w:t>
      </w:r>
      <w:r w:rsidR="00204CF3" w:rsidRPr="00CD5332">
        <w:rPr>
          <w:rFonts w:asciiTheme="minorHAnsi" w:hAnsiTheme="minorHAnsi" w:cstheme="minorHAnsi"/>
          <w:sz w:val="23"/>
          <w:szCs w:val="23"/>
          <w:lang w:val="sk-SK"/>
        </w:rPr>
        <w:t>ho výkonu</w:t>
      </w:r>
      <w:r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 na 1 </w:t>
      </w:r>
      <w:r w:rsidR="00FF6722"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km </w:t>
      </w:r>
      <w:r w:rsidR="00B10C27" w:rsidRPr="00CD5332">
        <w:rPr>
          <w:rFonts w:asciiTheme="minorHAnsi" w:hAnsiTheme="minorHAnsi" w:cstheme="minorHAnsi"/>
          <w:sz w:val="23"/>
          <w:szCs w:val="23"/>
          <w:lang w:val="sk-SK"/>
        </w:rPr>
        <w:t>v</w:t>
      </w:r>
      <w:r w:rsidR="00F607C7" w:rsidRPr="00CD5332">
        <w:rPr>
          <w:rFonts w:asciiTheme="minorHAnsi" w:hAnsiTheme="minorHAnsi" w:cstheme="minorHAnsi"/>
          <w:sz w:val="23"/>
          <w:szCs w:val="23"/>
          <w:lang w:val="sk-SK"/>
        </w:rPr>
        <w:t> kalendá</w:t>
      </w:r>
      <w:r w:rsidR="00324650" w:rsidRPr="00CD5332">
        <w:rPr>
          <w:rFonts w:asciiTheme="minorHAnsi" w:hAnsiTheme="minorHAnsi" w:cstheme="minorHAnsi"/>
          <w:sz w:val="23"/>
          <w:szCs w:val="23"/>
          <w:lang w:val="sk-SK"/>
        </w:rPr>
        <w:t>r</w:t>
      </w:r>
      <w:r w:rsidR="00F607C7" w:rsidRPr="00CD5332">
        <w:rPr>
          <w:rFonts w:asciiTheme="minorHAnsi" w:hAnsiTheme="minorHAnsi" w:cstheme="minorHAnsi"/>
          <w:sz w:val="23"/>
          <w:szCs w:val="23"/>
          <w:lang w:val="sk-SK"/>
        </w:rPr>
        <w:t>n</w:t>
      </w:r>
      <w:r w:rsidR="00B10C27" w:rsidRPr="00CD5332">
        <w:rPr>
          <w:rFonts w:asciiTheme="minorHAnsi" w:hAnsiTheme="minorHAnsi" w:cstheme="minorHAnsi"/>
          <w:sz w:val="23"/>
          <w:szCs w:val="23"/>
          <w:lang w:val="sk-SK"/>
        </w:rPr>
        <w:t>om</w:t>
      </w:r>
      <w:r w:rsidR="00F607C7"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 ro</w:t>
      </w:r>
      <w:r w:rsidR="00324650" w:rsidRPr="00CD5332">
        <w:rPr>
          <w:rFonts w:asciiTheme="minorHAnsi" w:hAnsiTheme="minorHAnsi" w:cstheme="minorHAnsi"/>
          <w:sz w:val="23"/>
          <w:szCs w:val="23"/>
          <w:lang w:val="sk-SK"/>
        </w:rPr>
        <w:t>k</w:t>
      </w:r>
      <w:r w:rsidR="00B10C27" w:rsidRPr="00CD5332">
        <w:rPr>
          <w:rFonts w:asciiTheme="minorHAnsi" w:hAnsiTheme="minorHAnsi" w:cstheme="minorHAnsi"/>
          <w:sz w:val="23"/>
          <w:szCs w:val="23"/>
          <w:lang w:val="sk-SK"/>
        </w:rPr>
        <w:t>u</w:t>
      </w:r>
      <w:r w:rsidR="00F607C7"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204CF3" w:rsidRPr="00CD5332">
        <w:rPr>
          <w:rFonts w:asciiTheme="minorHAnsi" w:hAnsiTheme="minorHAnsi" w:cstheme="minorHAnsi"/>
          <w:sz w:val="23"/>
          <w:szCs w:val="23"/>
          <w:lang w:val="sk-SK"/>
        </w:rPr>
        <w:t>v pr</w:t>
      </w:r>
      <w:r w:rsidR="00324650" w:rsidRPr="00CD5332">
        <w:rPr>
          <w:rFonts w:asciiTheme="minorHAnsi" w:hAnsiTheme="minorHAnsi" w:cstheme="minorHAnsi"/>
          <w:sz w:val="23"/>
          <w:szCs w:val="23"/>
          <w:lang w:val="sk-SK"/>
        </w:rPr>
        <w:t>ie</w:t>
      </w:r>
      <w:r w:rsidR="00204CF3" w:rsidRPr="00CD5332">
        <w:rPr>
          <w:rFonts w:asciiTheme="minorHAnsi" w:hAnsiTheme="minorHAnsi" w:cstheme="minorHAnsi"/>
          <w:sz w:val="23"/>
          <w:szCs w:val="23"/>
          <w:lang w:val="sk-SK"/>
        </w:rPr>
        <w:t>b</w:t>
      </w:r>
      <w:r w:rsidR="00324650" w:rsidRPr="00CD5332">
        <w:rPr>
          <w:rFonts w:asciiTheme="minorHAnsi" w:hAnsiTheme="minorHAnsi" w:cstheme="minorHAnsi"/>
          <w:sz w:val="23"/>
          <w:szCs w:val="23"/>
          <w:lang w:val="sk-SK"/>
        </w:rPr>
        <w:t>e</w:t>
      </w:r>
      <w:r w:rsidR="00204CF3"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hu </w:t>
      </w:r>
      <w:r w:rsidRPr="00CD5332">
        <w:rPr>
          <w:rFonts w:asciiTheme="minorHAnsi" w:hAnsiTheme="minorHAnsi" w:cstheme="minorHAnsi"/>
          <w:sz w:val="23"/>
          <w:szCs w:val="23"/>
          <w:lang w:val="sk-SK"/>
        </w:rPr>
        <w:t>pln</w:t>
      </w:r>
      <w:r w:rsidR="00324650" w:rsidRPr="00CD5332">
        <w:rPr>
          <w:rFonts w:asciiTheme="minorHAnsi" w:hAnsiTheme="minorHAnsi" w:cstheme="minorHAnsi"/>
          <w:sz w:val="23"/>
          <w:szCs w:val="23"/>
          <w:lang w:val="sk-SK"/>
        </w:rPr>
        <w:t>e</w:t>
      </w:r>
      <w:r w:rsidRPr="00CD5332">
        <w:rPr>
          <w:rFonts w:asciiTheme="minorHAnsi" w:hAnsiTheme="minorHAnsi" w:cstheme="minorHAnsi"/>
          <w:sz w:val="23"/>
          <w:szCs w:val="23"/>
          <w:lang w:val="sk-SK"/>
        </w:rPr>
        <w:t>n</w:t>
      </w:r>
      <w:r w:rsidR="00324650" w:rsidRPr="00CD5332">
        <w:rPr>
          <w:rFonts w:asciiTheme="minorHAnsi" w:hAnsiTheme="minorHAnsi" w:cstheme="minorHAnsi"/>
          <w:sz w:val="23"/>
          <w:szCs w:val="23"/>
          <w:lang w:val="sk-SK"/>
        </w:rPr>
        <w:t>ia</w:t>
      </w:r>
      <w:r w:rsidR="00F607C7"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324650" w:rsidRPr="00CD5332">
        <w:rPr>
          <w:rFonts w:asciiTheme="minorHAnsi" w:hAnsiTheme="minorHAnsi" w:cstheme="minorHAnsi"/>
          <w:sz w:val="23"/>
          <w:szCs w:val="23"/>
          <w:lang w:val="sk-SK"/>
        </w:rPr>
        <w:t>Z</w:t>
      </w:r>
      <w:r w:rsidR="00F607C7" w:rsidRPr="00CD5332">
        <w:rPr>
          <w:rFonts w:asciiTheme="minorHAnsi" w:hAnsiTheme="minorHAnsi" w:cstheme="minorHAnsi"/>
          <w:sz w:val="23"/>
          <w:szCs w:val="23"/>
          <w:lang w:val="sk-SK"/>
        </w:rPr>
        <w:t>mluvy</w:t>
      </w:r>
    </w:p>
    <w:p w14:paraId="671341AD" w14:textId="6786B2C5" w:rsidR="00B10C27" w:rsidRPr="00CD5332" w:rsidRDefault="00B10C27" w:rsidP="00F607C7">
      <w:pPr>
        <w:jc w:val="both"/>
        <w:textAlignment w:val="baseline"/>
        <w:rPr>
          <w:rFonts w:asciiTheme="minorHAnsi" w:hAnsiTheme="minorHAnsi" w:cstheme="minorHAnsi"/>
          <w:sz w:val="23"/>
          <w:szCs w:val="23"/>
          <w:lang w:val="sk-SK"/>
        </w:rPr>
      </w:pPr>
      <w:r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Cena dopravného výkonu na 1 km v kalendárnom roku ako </w:t>
      </w:r>
      <w:r w:rsidR="006B5B68" w:rsidRPr="00CD5332">
        <w:rPr>
          <w:rFonts w:asciiTheme="minorHAnsi" w:hAnsiTheme="minorHAnsi" w:cstheme="minorHAnsi"/>
          <w:sz w:val="23"/>
          <w:szCs w:val="23"/>
          <w:lang w:val="sk-SK"/>
        </w:rPr>
        <w:t>východisková</w:t>
      </w:r>
      <w:r w:rsidR="00843A54"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 zostavená v cenách roku 2021</w:t>
      </w:r>
      <w:r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, ponuková cena dopravného výkonu na 1 km vybraného uchádzača podľa Prílohy č. </w:t>
      </w:r>
      <w:r w:rsidR="003B4AC4" w:rsidRPr="00CD5332">
        <w:rPr>
          <w:rFonts w:asciiTheme="minorHAnsi" w:hAnsiTheme="minorHAnsi" w:cstheme="minorHAnsi"/>
          <w:sz w:val="23"/>
          <w:szCs w:val="23"/>
          <w:lang w:val="sk-SK"/>
        </w:rPr>
        <w:t>6</w:t>
      </w:r>
      <w:r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 Zmluvy, bude ďalej v priebehu plnenia Zmluvy v súlade s článkom </w:t>
      </w:r>
      <w:r w:rsidR="006B5B68" w:rsidRPr="00CD5332">
        <w:rPr>
          <w:rFonts w:asciiTheme="minorHAnsi" w:hAnsiTheme="minorHAnsi" w:cstheme="minorHAnsi"/>
          <w:sz w:val="23"/>
          <w:szCs w:val="23"/>
          <w:lang w:val="sk-SK"/>
        </w:rPr>
        <w:t>X</w:t>
      </w:r>
      <w:r w:rsidR="004D2264" w:rsidRPr="00CD5332">
        <w:rPr>
          <w:rFonts w:asciiTheme="minorHAnsi" w:hAnsiTheme="minorHAnsi" w:cstheme="minorHAnsi"/>
          <w:sz w:val="23"/>
          <w:szCs w:val="23"/>
          <w:lang w:val="sk-SK"/>
        </w:rPr>
        <w:t>I</w:t>
      </w:r>
      <w:r w:rsidR="006B5B68"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I. </w:t>
      </w:r>
      <w:r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Zmluvy </w:t>
      </w:r>
      <w:r w:rsidR="003A1E24">
        <w:rPr>
          <w:rFonts w:asciiTheme="minorHAnsi" w:hAnsiTheme="minorHAnsi" w:cstheme="minorHAnsi"/>
          <w:sz w:val="23"/>
          <w:szCs w:val="23"/>
          <w:lang w:val="sk-SK"/>
        </w:rPr>
        <w:t xml:space="preserve">s účinnosťou </w:t>
      </w:r>
      <w:r w:rsidR="00064DFD" w:rsidRPr="00CD5332">
        <w:rPr>
          <w:rFonts w:asciiTheme="minorHAnsi" w:hAnsiTheme="minorHAnsi" w:cstheme="minorHAnsi"/>
          <w:sz w:val="23"/>
          <w:szCs w:val="23"/>
          <w:lang w:val="sk-SK"/>
        </w:rPr>
        <w:t>počnúc Začiatkom prevádzky</w:t>
      </w:r>
      <w:r w:rsidR="003A1E24">
        <w:rPr>
          <w:rFonts w:asciiTheme="minorHAnsi" w:hAnsiTheme="minorHAnsi" w:cstheme="minorHAnsi"/>
          <w:sz w:val="23"/>
          <w:szCs w:val="23"/>
          <w:lang w:val="sk-SK"/>
        </w:rPr>
        <w:t xml:space="preserve"> a následne</w:t>
      </w:r>
      <w:r w:rsidR="00064DFD"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každoročne upravovaná, tzn. zvýšená alebo znížená, a to v závislosti od </w:t>
      </w:r>
      <w:r w:rsidR="00843A54"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kumulovanej </w:t>
      </w:r>
      <w:r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zmeny miery inflácie, medziročnej zmeny nákladov na pohonné hmoty a medziročnej zmeny </w:t>
      </w:r>
      <w:r w:rsidR="00C7264A">
        <w:rPr>
          <w:rFonts w:asciiTheme="minorHAnsi" w:hAnsiTheme="minorHAnsi" w:cstheme="minorHAnsi"/>
          <w:sz w:val="23"/>
          <w:szCs w:val="23"/>
          <w:lang w:val="sk-SK"/>
        </w:rPr>
        <w:t xml:space="preserve">ukazovateľa pre </w:t>
      </w:r>
      <w:r w:rsidRPr="00CD5332">
        <w:rPr>
          <w:rFonts w:asciiTheme="minorHAnsi" w:hAnsiTheme="minorHAnsi" w:cstheme="minorHAnsi"/>
          <w:sz w:val="23"/>
          <w:szCs w:val="23"/>
          <w:lang w:val="sk-SK"/>
        </w:rPr>
        <w:t>mzd</w:t>
      </w:r>
      <w:r w:rsidR="00C7264A">
        <w:rPr>
          <w:rFonts w:asciiTheme="minorHAnsi" w:hAnsiTheme="minorHAnsi" w:cstheme="minorHAnsi"/>
          <w:sz w:val="23"/>
          <w:szCs w:val="23"/>
          <w:lang w:val="sk-SK"/>
        </w:rPr>
        <w:t>u</w:t>
      </w:r>
      <w:r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 vodičov, a to podľa nasledovných ukazovateľov:</w:t>
      </w:r>
    </w:p>
    <w:p w14:paraId="5A58EEB7" w14:textId="7858CCC4" w:rsidR="00F607C7" w:rsidRPr="00541C8D" w:rsidRDefault="00F607C7" w:rsidP="00DB4A73">
      <w:pPr>
        <w:pStyle w:val="Odsekzoznamu"/>
        <w:numPr>
          <w:ilvl w:val="0"/>
          <w:numId w:val="45"/>
        </w:numPr>
        <w:tabs>
          <w:tab w:val="clear" w:pos="851"/>
          <w:tab w:val="left" w:pos="567"/>
        </w:tabs>
        <w:spacing w:after="240"/>
        <w:ind w:left="567" w:hanging="567"/>
        <w:jc w:val="both"/>
        <w:textAlignment w:val="baseline"/>
        <w:rPr>
          <w:rFonts w:asciiTheme="minorHAnsi" w:hAnsiTheme="minorHAnsi" w:cstheme="minorHAnsi"/>
          <w:sz w:val="23"/>
          <w:szCs w:val="23"/>
          <w:lang w:val="sk-SK"/>
        </w:rPr>
      </w:pPr>
      <w:r w:rsidRPr="00541C8D">
        <w:rPr>
          <w:rFonts w:asciiTheme="minorHAnsi" w:hAnsiTheme="minorHAnsi" w:cstheme="minorHAnsi"/>
          <w:sz w:val="23"/>
          <w:szCs w:val="23"/>
          <w:lang w:val="sk-SK"/>
        </w:rPr>
        <w:t>ako ukaz</w:t>
      </w:r>
      <w:r w:rsidR="008E1741" w:rsidRPr="00541C8D">
        <w:rPr>
          <w:rFonts w:asciiTheme="minorHAnsi" w:hAnsiTheme="minorHAnsi" w:cstheme="minorHAnsi"/>
          <w:sz w:val="23"/>
          <w:szCs w:val="23"/>
          <w:lang w:val="sk-SK"/>
        </w:rPr>
        <w:t>ova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te</w:t>
      </w:r>
      <w:r w:rsidR="008E1741" w:rsidRPr="00541C8D">
        <w:rPr>
          <w:rFonts w:asciiTheme="minorHAnsi" w:hAnsiTheme="minorHAnsi" w:cstheme="minorHAnsi"/>
          <w:sz w:val="23"/>
          <w:szCs w:val="23"/>
          <w:lang w:val="sk-SK"/>
        </w:rPr>
        <w:t>ľ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zm</w:t>
      </w:r>
      <w:r w:rsidR="008E1741" w:rsidRPr="00541C8D">
        <w:rPr>
          <w:rFonts w:asciiTheme="minorHAnsi" w:hAnsiTheme="minorHAnsi" w:cstheme="minorHAnsi"/>
          <w:sz w:val="23"/>
          <w:szCs w:val="23"/>
          <w:lang w:val="sk-SK"/>
        </w:rPr>
        <w:t>e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ny m</w:t>
      </w:r>
      <w:r w:rsidR="008E1741" w:rsidRPr="00541C8D">
        <w:rPr>
          <w:rFonts w:asciiTheme="minorHAnsi" w:hAnsiTheme="minorHAnsi" w:cstheme="minorHAnsi"/>
          <w:sz w:val="23"/>
          <w:szCs w:val="23"/>
          <w:lang w:val="sk-SK"/>
        </w:rPr>
        <w:t>i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ezd </w:t>
      </w:r>
      <w:r w:rsidR="008E1741" w:rsidRPr="00541C8D">
        <w:rPr>
          <w:rFonts w:asciiTheme="minorHAnsi" w:hAnsiTheme="minorHAnsi" w:cstheme="minorHAnsi"/>
          <w:sz w:val="23"/>
          <w:szCs w:val="23"/>
          <w:lang w:val="sk-SK"/>
        </w:rPr>
        <w:t>vodičov sa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použije </w:t>
      </w:r>
      <w:r w:rsidR="007D4FA1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vážený priemer medziročnej zmeny (indexu): (i)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pr</w:t>
      </w:r>
      <w:r w:rsidR="008E1741" w:rsidRPr="00541C8D">
        <w:rPr>
          <w:rFonts w:asciiTheme="minorHAnsi" w:hAnsiTheme="minorHAnsi" w:cstheme="minorHAnsi"/>
          <w:sz w:val="23"/>
          <w:szCs w:val="23"/>
          <w:lang w:val="sk-SK"/>
        </w:rPr>
        <w:t>ie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m</w:t>
      </w:r>
      <w:r w:rsidR="008E1741" w:rsidRPr="00541C8D">
        <w:rPr>
          <w:rFonts w:asciiTheme="minorHAnsi" w:hAnsiTheme="minorHAnsi" w:cstheme="minorHAnsi"/>
          <w:sz w:val="23"/>
          <w:szCs w:val="23"/>
          <w:lang w:val="sk-SK"/>
        </w:rPr>
        <w:t>ernej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hrub</w:t>
      </w:r>
      <w:r w:rsidR="008E1741" w:rsidRPr="00541C8D">
        <w:rPr>
          <w:rFonts w:asciiTheme="minorHAnsi" w:hAnsiTheme="minorHAnsi" w:cstheme="minorHAnsi"/>
          <w:sz w:val="23"/>
          <w:szCs w:val="23"/>
          <w:lang w:val="sk-SK"/>
        </w:rPr>
        <w:t>ej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F23F94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(nominálnej) mesačnej mzdy </w:t>
      </w:r>
      <w:r w:rsidR="007D4FA1" w:rsidRPr="00541C8D">
        <w:rPr>
          <w:rFonts w:asciiTheme="minorHAnsi" w:hAnsiTheme="minorHAnsi" w:cstheme="minorHAnsi"/>
          <w:sz w:val="23"/>
          <w:szCs w:val="23"/>
          <w:lang w:val="sk-SK"/>
        </w:rPr>
        <w:t>v SR,</w:t>
      </w:r>
      <w:r w:rsidR="000644A0">
        <w:rPr>
          <w:rStyle w:val="Odkaznapoznmkupodiarou"/>
          <w:rFonts w:asciiTheme="minorHAnsi" w:hAnsiTheme="minorHAnsi" w:cstheme="minorHAnsi"/>
          <w:sz w:val="23"/>
          <w:szCs w:val="23"/>
          <w:lang w:val="sk-SK"/>
        </w:rPr>
        <w:footnoteReference w:id="2"/>
      </w:r>
      <w:r w:rsidR="007D4FA1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a to s celkovou váhou indexu 50%, (ii) priemernej hrubej (nominálnej) mzdy v Banskobystrickom samosprávnom kraji,</w:t>
      </w:r>
      <w:r w:rsidR="000644A0">
        <w:rPr>
          <w:rStyle w:val="Odkaznapoznmkupodiarou"/>
          <w:rFonts w:asciiTheme="minorHAnsi" w:hAnsiTheme="minorHAnsi" w:cstheme="minorHAnsi"/>
          <w:sz w:val="23"/>
          <w:szCs w:val="23"/>
          <w:lang w:val="sk-SK"/>
        </w:rPr>
        <w:footnoteReference w:id="3"/>
      </w:r>
      <w:r w:rsidR="007D4FA1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a to s celkovou váhou indexu 25%, (iii) priemernej hrubej (nominálnej) mzdy v ročnom výberovom zisťovaní o štruktúre miezd zamestnancov SR v odvetví Doprava a skladovanie,</w:t>
      </w:r>
      <w:r w:rsidR="000644A0">
        <w:rPr>
          <w:rStyle w:val="Odkaznapoznmkupodiarou"/>
          <w:rFonts w:asciiTheme="minorHAnsi" w:hAnsiTheme="minorHAnsi" w:cstheme="minorHAnsi"/>
          <w:sz w:val="23"/>
          <w:szCs w:val="23"/>
          <w:lang w:val="sk-SK"/>
        </w:rPr>
        <w:footnoteReference w:id="4"/>
      </w:r>
      <w:r w:rsidR="007D4FA1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a to s celkovou váhou indexu 25%; všetky údaje sú </w:t>
      </w:r>
      <w:r w:rsidR="008E1741" w:rsidRPr="00541C8D">
        <w:rPr>
          <w:rFonts w:asciiTheme="minorHAnsi" w:hAnsiTheme="minorHAnsi" w:cstheme="minorHAnsi"/>
          <w:sz w:val="23"/>
          <w:szCs w:val="23"/>
          <w:lang w:val="sk-SK"/>
        </w:rPr>
        <w:t>vyhlásen</w:t>
      </w:r>
      <w:r w:rsidR="007D4FA1" w:rsidRPr="00541C8D">
        <w:rPr>
          <w:rFonts w:asciiTheme="minorHAnsi" w:hAnsiTheme="minorHAnsi" w:cstheme="minorHAnsi"/>
          <w:sz w:val="23"/>
          <w:szCs w:val="23"/>
          <w:lang w:val="sk-SK"/>
        </w:rPr>
        <w:t>é</w:t>
      </w:r>
      <w:r w:rsidR="008E1741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Štatistickým úradom Slovenskej republiky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;</w:t>
      </w:r>
    </w:p>
    <w:p w14:paraId="20CAC4CA" w14:textId="01B483E0" w:rsidR="00F607C7" w:rsidRPr="00541C8D" w:rsidRDefault="008E1741" w:rsidP="00DB4A73">
      <w:pPr>
        <w:pStyle w:val="Odsekzoznamu"/>
        <w:numPr>
          <w:ilvl w:val="0"/>
          <w:numId w:val="45"/>
        </w:numPr>
        <w:tabs>
          <w:tab w:val="clear" w:pos="851"/>
          <w:tab w:val="left" w:pos="567"/>
        </w:tabs>
        <w:spacing w:after="240"/>
        <w:ind w:left="567" w:hanging="567"/>
        <w:jc w:val="both"/>
        <w:textAlignment w:val="baseline"/>
        <w:rPr>
          <w:rFonts w:asciiTheme="minorHAnsi" w:hAnsiTheme="minorHAnsi" w:cstheme="minorHAnsi"/>
          <w:sz w:val="23"/>
          <w:szCs w:val="23"/>
          <w:lang w:val="sk-SK"/>
        </w:rPr>
      </w:pPr>
      <w:r w:rsidRPr="00541C8D">
        <w:rPr>
          <w:rFonts w:asciiTheme="minorHAnsi" w:hAnsiTheme="minorHAnsi" w:cstheme="minorHAnsi"/>
          <w:sz w:val="23"/>
          <w:szCs w:val="23"/>
          <w:lang w:val="sk-SK"/>
        </w:rPr>
        <w:t>a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>ko ukaz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ova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>te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ľ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zm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e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>ny ceny pohonných hm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ô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>t s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a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použije me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d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>ziročn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á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zm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e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>na spot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r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>ebite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ľ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>sk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ej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ceny motorov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ej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nafty vyhlá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se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>n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ej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Štatistickým úradom Slovenskej republiky</w:t>
      </w:r>
      <w:r w:rsidR="00B16E86" w:rsidRPr="003A1E24">
        <w:rPr>
          <w:rStyle w:val="Odkaznapoznmkupodiarou"/>
          <w:rFonts w:asciiTheme="minorHAnsi" w:hAnsiTheme="minorHAnsi" w:cstheme="minorHAnsi"/>
          <w:sz w:val="23"/>
          <w:szCs w:val="23"/>
          <w:lang w:val="sk-SK"/>
        </w:rPr>
        <w:footnoteReference w:id="5"/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>;</w:t>
      </w:r>
    </w:p>
    <w:p w14:paraId="275050E1" w14:textId="0533E7D8" w:rsidR="00843A54" w:rsidRPr="003E3E6E" w:rsidRDefault="00F607C7" w:rsidP="00DB4A73">
      <w:pPr>
        <w:pStyle w:val="Odsekzoznamu"/>
        <w:numPr>
          <w:ilvl w:val="0"/>
          <w:numId w:val="45"/>
        </w:numPr>
        <w:tabs>
          <w:tab w:val="clear" w:pos="851"/>
          <w:tab w:val="left" w:pos="567"/>
        </w:tabs>
        <w:spacing w:after="240"/>
        <w:ind w:left="567" w:hanging="567"/>
        <w:jc w:val="both"/>
        <w:textAlignment w:val="baseline"/>
        <w:rPr>
          <w:lang w:val="sk-SK"/>
        </w:rPr>
      </w:pPr>
      <w:r w:rsidRPr="00541C8D">
        <w:rPr>
          <w:rFonts w:asciiTheme="minorHAnsi" w:hAnsiTheme="minorHAnsi" w:cstheme="minorHAnsi"/>
          <w:sz w:val="23"/>
          <w:szCs w:val="23"/>
          <w:lang w:val="sk-SK"/>
        </w:rPr>
        <w:t>ako ukaz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ovateľ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infl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á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c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i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e s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a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použije </w:t>
      </w:r>
      <w:r w:rsidR="00B44256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index spotrebiteľských cien oproti bázickému obdobiu 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>vyhlásen</w:t>
      </w:r>
      <w:r w:rsidR="00B44256" w:rsidRPr="00541C8D">
        <w:rPr>
          <w:rFonts w:asciiTheme="minorHAnsi" w:hAnsiTheme="minorHAnsi" w:cstheme="minorHAnsi"/>
          <w:sz w:val="23"/>
          <w:szCs w:val="23"/>
          <w:lang w:val="sk-SK"/>
        </w:rPr>
        <w:t>ý</w:t>
      </w:r>
      <w:r w:rsidR="00B16E86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Štatistickým úradom Slovenskej republiky</w:t>
      </w:r>
      <w:r w:rsidR="00B10C27" w:rsidRPr="003A1E24">
        <w:rPr>
          <w:rStyle w:val="Odkaznapoznmkupodiarou"/>
          <w:rFonts w:asciiTheme="minorHAnsi" w:hAnsiTheme="minorHAnsi" w:cstheme="minorHAnsi"/>
          <w:sz w:val="23"/>
          <w:szCs w:val="23"/>
          <w:lang w:val="sk-SK"/>
        </w:rPr>
        <w:footnoteReference w:id="6"/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.</w:t>
      </w:r>
    </w:p>
    <w:p w14:paraId="464BAE92" w14:textId="42962F5D" w:rsidR="0078470C" w:rsidRPr="000644A0" w:rsidRDefault="0078470C" w:rsidP="00F607C7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3A1E24">
        <w:rPr>
          <w:rFonts w:asciiTheme="minorHAnsi" w:hAnsiTheme="minorHAnsi" w:cstheme="minorHAnsi"/>
          <w:sz w:val="23"/>
          <w:szCs w:val="23"/>
          <w:lang w:val="sk-SK"/>
        </w:rPr>
        <w:t xml:space="preserve">V prípade, ak by v príslušnom kalendárnom roku Štatistický úrad Slovenskej republiky </w:t>
      </w:r>
      <w:r w:rsidR="000644A0">
        <w:rPr>
          <w:rFonts w:asciiTheme="minorHAnsi" w:hAnsiTheme="minorHAnsi" w:cstheme="minorHAnsi"/>
          <w:sz w:val="23"/>
          <w:szCs w:val="23"/>
          <w:lang w:val="sk-SK"/>
        </w:rPr>
        <w:t xml:space="preserve">vôbec </w:t>
      </w:r>
      <w:r w:rsidRPr="003A1E24">
        <w:rPr>
          <w:rFonts w:asciiTheme="minorHAnsi" w:hAnsiTheme="minorHAnsi" w:cstheme="minorHAnsi"/>
          <w:sz w:val="23"/>
          <w:szCs w:val="23"/>
          <w:lang w:val="sk-SK"/>
        </w:rPr>
        <w:t>nevyhlásil príslušný</w:t>
      </w:r>
      <w:r w:rsidR="006872CB" w:rsidRPr="003A1E24">
        <w:rPr>
          <w:rFonts w:asciiTheme="minorHAnsi" w:hAnsiTheme="minorHAnsi" w:cstheme="minorHAnsi"/>
          <w:sz w:val="23"/>
          <w:szCs w:val="23"/>
          <w:lang w:val="sk-SK"/>
        </w:rPr>
        <w:t xml:space="preserve"> ukazovateľ zmeny miezd vodičov, ukazovateľ zmeny ceny pohonných hmôt alebo ukazovateľ inflácie, použije sa hodnota ukazovateľa vyhláseného Štatistickým úradom SR, ktorý najviac zodpovedá zmene príslušného ukazovateľa.</w:t>
      </w:r>
    </w:p>
    <w:p w14:paraId="2E926DE5" w14:textId="02F20E05" w:rsidR="00B10C27" w:rsidRPr="000644A0" w:rsidRDefault="006B5B68" w:rsidP="00F607C7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0644A0">
        <w:rPr>
          <w:rFonts w:asciiTheme="minorHAnsi" w:hAnsiTheme="minorHAnsi" w:cstheme="minorHAnsi"/>
          <w:sz w:val="23"/>
          <w:szCs w:val="23"/>
          <w:lang w:val="sk-SK"/>
        </w:rPr>
        <w:t>Východisková</w:t>
      </w:r>
      <w:r w:rsidR="00B10C27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Cena dopravného výkonu na 1 km v kalendárnom roku </w:t>
      </w:r>
      <w:r w:rsidR="00064DFD" w:rsidRPr="000644A0">
        <w:rPr>
          <w:rFonts w:asciiTheme="minorHAnsi" w:hAnsiTheme="minorHAnsi" w:cstheme="minorHAnsi"/>
          <w:sz w:val="23"/>
          <w:szCs w:val="23"/>
          <w:lang w:val="sk-SK"/>
        </w:rPr>
        <w:t>202</w:t>
      </w:r>
      <w:r w:rsidR="003B4AC4" w:rsidRPr="000644A0">
        <w:rPr>
          <w:rFonts w:asciiTheme="minorHAnsi" w:hAnsiTheme="minorHAnsi" w:cstheme="minorHAnsi"/>
          <w:sz w:val="23"/>
          <w:szCs w:val="23"/>
          <w:lang w:val="sk-SK"/>
        </w:rPr>
        <w:t>1</w:t>
      </w:r>
      <w:r w:rsidR="00B10C27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, resp. jej čiastkové zložky uvedené uchádzačom v Prílohe </w:t>
      </w:r>
      <w:r w:rsidR="003B4AC4" w:rsidRPr="000644A0">
        <w:rPr>
          <w:rFonts w:asciiTheme="minorHAnsi" w:hAnsiTheme="minorHAnsi" w:cstheme="minorHAnsi"/>
          <w:sz w:val="23"/>
          <w:szCs w:val="23"/>
          <w:lang w:val="sk-SK"/>
        </w:rPr>
        <w:t>č. 6</w:t>
      </w:r>
      <w:r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B10C27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Zmluvy, zahŕňa všetky náklady Dopravcu spojené s plnením Zmluvy </w:t>
      </w:r>
      <w:r w:rsidR="007F5F82" w:rsidRPr="000644A0">
        <w:rPr>
          <w:rFonts w:asciiTheme="minorHAnsi" w:hAnsiTheme="minorHAnsi" w:cstheme="minorHAnsi"/>
          <w:sz w:val="23"/>
          <w:szCs w:val="23"/>
          <w:lang w:val="sk-SK"/>
        </w:rPr>
        <w:t>(vypočítan</w:t>
      </w:r>
      <w:r w:rsidR="00516F53" w:rsidRPr="000644A0">
        <w:rPr>
          <w:rFonts w:asciiTheme="minorHAnsi" w:hAnsiTheme="minorHAnsi" w:cstheme="minorHAnsi"/>
          <w:sz w:val="23"/>
          <w:szCs w:val="23"/>
          <w:lang w:val="sk-SK"/>
        </w:rPr>
        <w:t>é</w:t>
      </w:r>
      <w:r w:rsidR="007F5F82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tak, ako keby dochádzalo k plneniu Zmluvy </w:t>
      </w:r>
      <w:r w:rsidR="003C4CBE" w:rsidRPr="000644A0">
        <w:rPr>
          <w:rFonts w:asciiTheme="minorHAnsi" w:hAnsiTheme="minorHAnsi" w:cstheme="minorHAnsi"/>
          <w:sz w:val="23"/>
          <w:szCs w:val="23"/>
          <w:lang w:val="sk-SK"/>
        </w:rPr>
        <w:t>po celý rok 202</w:t>
      </w:r>
      <w:r w:rsidR="003B4AC4" w:rsidRPr="000644A0">
        <w:rPr>
          <w:rFonts w:asciiTheme="minorHAnsi" w:hAnsiTheme="minorHAnsi" w:cstheme="minorHAnsi"/>
          <w:sz w:val="23"/>
          <w:szCs w:val="23"/>
          <w:lang w:val="sk-SK"/>
        </w:rPr>
        <w:t>1</w:t>
      </w:r>
      <w:r w:rsidR="003C4CBE" w:rsidRPr="000644A0">
        <w:rPr>
          <w:rFonts w:asciiTheme="minorHAnsi" w:hAnsiTheme="minorHAnsi" w:cstheme="minorHAnsi"/>
          <w:sz w:val="23"/>
          <w:szCs w:val="23"/>
          <w:lang w:val="sk-SK"/>
        </w:rPr>
        <w:t>, ktoré budú následne indexované počnúc Začiatkom prevádzky)</w:t>
      </w:r>
      <w:r w:rsidR="00B10C27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, ako aj za celé obdobie plnenia Zmluvy, a to v rozsahu poskytnutia prepravných služieb </w:t>
      </w:r>
      <w:r w:rsidR="00C7264A">
        <w:rPr>
          <w:rFonts w:asciiTheme="minorHAnsi" w:hAnsiTheme="minorHAnsi" w:cstheme="minorHAnsi"/>
          <w:sz w:val="23"/>
          <w:szCs w:val="23"/>
          <w:lang w:val="sk-SK"/>
        </w:rPr>
        <w:t xml:space="preserve">na </w:t>
      </w:r>
      <w:r w:rsidR="00B10C27" w:rsidRPr="000644A0">
        <w:rPr>
          <w:rFonts w:asciiTheme="minorHAnsi" w:hAnsiTheme="minorHAnsi" w:cstheme="minorHAnsi"/>
          <w:sz w:val="23"/>
          <w:szCs w:val="23"/>
          <w:lang w:val="sk-SK"/>
        </w:rPr>
        <w:t>1 km dopravného výkonu.</w:t>
      </w:r>
    </w:p>
    <w:p w14:paraId="72ABC1FD" w14:textId="13A32AEA" w:rsidR="00B10C27" w:rsidRPr="000644A0" w:rsidRDefault="00B10C27" w:rsidP="00DD7D6C">
      <w:pPr>
        <w:shd w:val="clear" w:color="auto" w:fill="FFFFFF"/>
        <w:ind w:right="-108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0644A0">
        <w:rPr>
          <w:rFonts w:asciiTheme="minorHAnsi" w:hAnsiTheme="minorHAnsi" w:cstheme="minorHAnsi"/>
          <w:sz w:val="23"/>
          <w:szCs w:val="23"/>
          <w:lang w:val="sk-SK"/>
        </w:rPr>
        <w:t>Pri úprave Ceny dopravného výkonu sa bude vždy vychádzať z hodnoty na 1 km, resp. budú upravované jednotlivé zložky Ceny dopravného výkonu v hodnote pripadajúcej na 1 km dopravného výkonu.</w:t>
      </w:r>
    </w:p>
    <w:p w14:paraId="385E3955" w14:textId="07F82F96" w:rsidR="00B10C27" w:rsidRPr="00541C8D" w:rsidRDefault="006B5B68" w:rsidP="00DD7D6C">
      <w:pPr>
        <w:shd w:val="clear" w:color="auto" w:fill="FFFFFF"/>
        <w:ind w:right="-108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0644A0">
        <w:rPr>
          <w:rFonts w:asciiTheme="minorHAnsi" w:hAnsiTheme="minorHAnsi" w:cstheme="minorHAnsi"/>
          <w:sz w:val="23"/>
          <w:szCs w:val="23"/>
          <w:lang w:val="sk-SK"/>
        </w:rPr>
        <w:lastRenderedPageBreak/>
        <w:t xml:space="preserve">Východisková </w:t>
      </w:r>
      <w:r w:rsidR="00B10C27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Cena dopravného výkonu na 1 km v kalendárnom roku </w:t>
      </w:r>
      <w:r w:rsidR="00064DFD" w:rsidRPr="003E3E6E">
        <w:rPr>
          <w:rFonts w:asciiTheme="minorHAnsi" w:hAnsiTheme="minorHAnsi" w:cstheme="minorHAnsi"/>
          <w:sz w:val="23"/>
          <w:szCs w:val="23"/>
          <w:lang w:val="sk-SK"/>
        </w:rPr>
        <w:t>202</w:t>
      </w:r>
      <w:r w:rsidR="003B4AC4" w:rsidRPr="003E3E6E">
        <w:rPr>
          <w:rFonts w:asciiTheme="minorHAnsi" w:hAnsiTheme="minorHAnsi" w:cstheme="minorHAnsi"/>
          <w:sz w:val="23"/>
          <w:szCs w:val="23"/>
          <w:lang w:val="sk-SK"/>
        </w:rPr>
        <w:t>1</w:t>
      </w:r>
      <w:r w:rsidR="00F750DE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B10C2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uvedená uchádzačom v Prílohe </w:t>
      </w:r>
      <w:r w:rsidR="003B4AC4" w:rsidRPr="00541C8D">
        <w:rPr>
          <w:rFonts w:asciiTheme="minorHAnsi" w:hAnsiTheme="minorHAnsi" w:cstheme="minorHAnsi"/>
          <w:sz w:val="23"/>
          <w:szCs w:val="23"/>
          <w:lang w:val="sk-SK"/>
        </w:rPr>
        <w:t>č. 6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B10C2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Zmluvy bude ďalej upravovaná (aktualizovaná) v termínoch </w:t>
      </w:r>
      <w:r w:rsidR="003C4CBE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a spôsobom </w:t>
      </w:r>
      <w:r w:rsidR="00516F53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určeným </w:t>
      </w:r>
      <w:r w:rsidR="00B10C27" w:rsidRPr="00541C8D">
        <w:rPr>
          <w:rFonts w:asciiTheme="minorHAnsi" w:hAnsiTheme="minorHAnsi" w:cstheme="minorHAnsi"/>
          <w:sz w:val="23"/>
          <w:szCs w:val="23"/>
          <w:lang w:val="sk-SK"/>
        </w:rPr>
        <w:t>Zmluvou podľa nasledujúceho modelu:</w:t>
      </w:r>
    </w:p>
    <w:p w14:paraId="2454B8D6" w14:textId="2939DCFE" w:rsidR="00204CF3" w:rsidRPr="00541C8D" w:rsidRDefault="00204CF3" w:rsidP="001F23DF">
      <w:pPr>
        <w:pStyle w:val="Nadpis4"/>
        <w:numPr>
          <w:ilvl w:val="1"/>
          <w:numId w:val="15"/>
        </w:numPr>
        <w:ind w:left="567" w:hanging="567"/>
        <w:rPr>
          <w:rFonts w:asciiTheme="minorHAnsi" w:hAnsiTheme="minorHAnsi" w:cstheme="minorHAnsi"/>
          <w:sz w:val="23"/>
          <w:szCs w:val="23"/>
          <w:lang w:val="sk-SK"/>
        </w:rPr>
      </w:pPr>
      <w:r w:rsidRPr="00541C8D">
        <w:rPr>
          <w:rFonts w:asciiTheme="minorHAnsi" w:hAnsiTheme="minorHAnsi" w:cstheme="minorHAnsi"/>
          <w:sz w:val="23"/>
          <w:szCs w:val="23"/>
          <w:lang w:val="sk-SK"/>
        </w:rPr>
        <w:t>P</w:t>
      </w:r>
      <w:r w:rsidR="00B10C27" w:rsidRPr="00541C8D">
        <w:rPr>
          <w:rFonts w:asciiTheme="minorHAnsi" w:hAnsiTheme="minorHAnsi" w:cstheme="minorHAnsi"/>
          <w:sz w:val="23"/>
          <w:szCs w:val="23"/>
          <w:lang w:val="sk-SK"/>
        </w:rPr>
        <w:t>r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epočet 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>Ceny dopravn</w:t>
      </w:r>
      <w:r w:rsidR="00B10C27" w:rsidRPr="00541C8D">
        <w:rPr>
          <w:rFonts w:asciiTheme="minorHAnsi" w:hAnsiTheme="minorHAnsi" w:cstheme="minorHAnsi"/>
          <w:sz w:val="23"/>
          <w:szCs w:val="23"/>
          <w:lang w:val="sk-SK"/>
        </w:rPr>
        <w:t>é</w:t>
      </w:r>
      <w:r w:rsidR="00F607C7" w:rsidRPr="00541C8D">
        <w:rPr>
          <w:rFonts w:asciiTheme="minorHAnsi" w:hAnsiTheme="minorHAnsi" w:cstheme="minorHAnsi"/>
          <w:sz w:val="23"/>
          <w:szCs w:val="23"/>
          <w:lang w:val="sk-SK"/>
        </w:rPr>
        <w:t>ho výkonu na 1 km</w:t>
      </w:r>
      <w:r w:rsidR="00F525EC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k</w:t>
      </w:r>
      <w:r w:rsidR="00B10C27" w:rsidRPr="00541C8D">
        <w:rPr>
          <w:rFonts w:asciiTheme="minorHAnsi" w:hAnsiTheme="minorHAnsi" w:cstheme="minorHAnsi"/>
          <w:sz w:val="23"/>
          <w:szCs w:val="23"/>
          <w:lang w:val="sk-SK"/>
        </w:rPr>
        <w:t> dojednanému termínu</w:t>
      </w:r>
    </w:p>
    <w:p w14:paraId="4DED0772" w14:textId="73C5139F" w:rsidR="00B10C27" w:rsidRPr="003A1E24" w:rsidRDefault="00B10C27" w:rsidP="00750A6A">
      <w:pPr>
        <w:spacing w:after="0"/>
        <w:jc w:val="both"/>
        <w:rPr>
          <w:rFonts w:asciiTheme="minorHAnsi" w:eastAsia="Times New Roman" w:hAnsiTheme="minorHAnsi" w:cstheme="minorHAnsi"/>
          <w:bCs/>
          <w:sz w:val="23"/>
          <w:szCs w:val="23"/>
          <w:lang w:val="sk-SK"/>
        </w:rPr>
      </w:pPr>
      <w:r w:rsidRPr="00541C8D">
        <w:rPr>
          <w:rFonts w:asciiTheme="minorHAnsi" w:eastAsia="Times New Roman" w:hAnsiTheme="minorHAnsi" w:cstheme="minorHAnsi"/>
          <w:bCs/>
          <w:sz w:val="23"/>
          <w:szCs w:val="23"/>
          <w:lang w:val="sk-SK"/>
        </w:rPr>
        <w:t>V termínoch určených v</w:t>
      </w:r>
      <w:r w:rsidR="003A1E24">
        <w:rPr>
          <w:rFonts w:asciiTheme="minorHAnsi" w:eastAsia="Times New Roman" w:hAnsiTheme="minorHAnsi" w:cstheme="minorHAnsi"/>
          <w:bCs/>
          <w:sz w:val="23"/>
          <w:szCs w:val="23"/>
          <w:lang w:val="sk-SK"/>
        </w:rPr>
        <w:t> </w:t>
      </w:r>
      <w:r w:rsidRPr="003A1E24">
        <w:rPr>
          <w:rFonts w:asciiTheme="minorHAnsi" w:eastAsia="Times New Roman" w:hAnsiTheme="minorHAnsi" w:cstheme="minorHAnsi"/>
          <w:bCs/>
          <w:sz w:val="23"/>
          <w:szCs w:val="23"/>
          <w:lang w:val="sk-SK"/>
        </w:rPr>
        <w:t>Zmluve</w:t>
      </w:r>
      <w:r w:rsidR="003A1E24">
        <w:rPr>
          <w:rFonts w:asciiTheme="minorHAnsi" w:eastAsia="Times New Roman" w:hAnsiTheme="minorHAnsi" w:cstheme="minorHAnsi"/>
          <w:bCs/>
          <w:sz w:val="23"/>
          <w:szCs w:val="23"/>
          <w:lang w:val="sk-SK"/>
        </w:rPr>
        <w:t xml:space="preserve"> (úvodná indexácia a pravidelná indexácia)</w:t>
      </w:r>
      <w:r w:rsidRPr="003A1E24">
        <w:rPr>
          <w:rFonts w:asciiTheme="minorHAnsi" w:eastAsia="Times New Roman" w:hAnsiTheme="minorHAnsi" w:cstheme="minorHAnsi"/>
          <w:bCs/>
          <w:sz w:val="23"/>
          <w:szCs w:val="23"/>
          <w:lang w:val="sk-SK"/>
        </w:rPr>
        <w:t xml:space="preserve"> bude Cena dopravného výkonu na 1 km upravovaná (aktualizovaná) s</w:t>
      </w:r>
      <w:r w:rsidR="00EC23B2" w:rsidRPr="003A1E24">
        <w:rPr>
          <w:rFonts w:asciiTheme="minorHAnsi" w:eastAsia="Times New Roman" w:hAnsiTheme="minorHAnsi" w:cstheme="minorHAnsi"/>
          <w:bCs/>
          <w:sz w:val="23"/>
          <w:szCs w:val="23"/>
          <w:lang w:val="sk-SK"/>
        </w:rPr>
        <w:t> </w:t>
      </w:r>
      <w:r w:rsidRPr="003A1E24">
        <w:rPr>
          <w:rFonts w:asciiTheme="minorHAnsi" w:eastAsia="Times New Roman" w:hAnsiTheme="minorHAnsi" w:cstheme="minorHAnsi"/>
          <w:bCs/>
          <w:sz w:val="23"/>
          <w:szCs w:val="23"/>
          <w:lang w:val="sk-SK"/>
        </w:rPr>
        <w:t>ohľadom na zmeny cien vstupov.</w:t>
      </w:r>
    </w:p>
    <w:p w14:paraId="3CBFE04D" w14:textId="088AE705" w:rsidR="00424E9D" w:rsidRPr="000644A0" w:rsidRDefault="00EC23B2" w:rsidP="00F525EC">
      <w:pPr>
        <w:pStyle w:val="Nadpis4"/>
        <w:numPr>
          <w:ilvl w:val="2"/>
          <w:numId w:val="15"/>
        </w:numPr>
        <w:ind w:left="709" w:hanging="709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Zmena Ceny dopravného výkonu na 1 km pri zmene </w:t>
      </w:r>
      <w:r w:rsidR="001972B5">
        <w:rPr>
          <w:rFonts w:asciiTheme="minorHAnsi" w:hAnsiTheme="minorHAnsi" w:cstheme="minorHAnsi"/>
          <w:sz w:val="23"/>
          <w:szCs w:val="23"/>
          <w:lang w:val="sk-SK"/>
        </w:rPr>
        <w:t>Osobných</w:t>
      </w:r>
      <w:r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nákladov vodičov vrátane odvodov</w:t>
      </w:r>
    </w:p>
    <w:p w14:paraId="280CABD6" w14:textId="75CF651D" w:rsidR="004B2D4B" w:rsidRPr="000644A0" w:rsidRDefault="004B2D4B" w:rsidP="004B2D4B">
      <w:pPr>
        <w:rPr>
          <w:rFonts w:asciiTheme="minorHAnsi" w:hAnsiTheme="minorHAnsi" w:cstheme="minorHAnsi"/>
          <w:sz w:val="23"/>
          <w:szCs w:val="23"/>
          <w:lang w:val="sk-SK"/>
        </w:rPr>
      </w:pPr>
      <w:bookmarkStart w:id="1" w:name="_Ref326830552"/>
      <w:r w:rsidRPr="000644A0">
        <w:rPr>
          <w:rFonts w:asciiTheme="minorHAnsi" w:hAnsiTheme="minorHAnsi" w:cstheme="minorHAnsi"/>
          <w:sz w:val="23"/>
          <w:szCs w:val="23"/>
          <w:lang w:val="sk-SK"/>
        </w:rPr>
        <w:t>Vzorec pr</w:t>
      </w:r>
      <w:r w:rsidR="00EC23B2" w:rsidRPr="000644A0">
        <w:rPr>
          <w:rFonts w:asciiTheme="minorHAnsi" w:hAnsiTheme="minorHAnsi" w:cstheme="minorHAnsi"/>
          <w:sz w:val="23"/>
          <w:szCs w:val="23"/>
          <w:lang w:val="sk-SK"/>
        </w:rPr>
        <w:t>e</w:t>
      </w:r>
      <w:r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úpravu </w:t>
      </w:r>
      <w:r w:rsidR="001972B5">
        <w:rPr>
          <w:rFonts w:asciiTheme="minorHAnsi" w:hAnsiTheme="minorHAnsi" w:cstheme="minorHAnsi"/>
          <w:sz w:val="23"/>
          <w:szCs w:val="23"/>
          <w:lang w:val="sk-SK"/>
        </w:rPr>
        <w:t>Osobných</w:t>
      </w:r>
      <w:r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náklad</w:t>
      </w:r>
      <w:r w:rsidR="00EC23B2" w:rsidRPr="000644A0">
        <w:rPr>
          <w:rFonts w:asciiTheme="minorHAnsi" w:hAnsiTheme="minorHAnsi" w:cstheme="minorHAnsi"/>
          <w:sz w:val="23"/>
          <w:szCs w:val="23"/>
          <w:lang w:val="sk-SK"/>
        </w:rPr>
        <w:t>ov</w:t>
      </w:r>
      <w:r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EC23B2" w:rsidRPr="000644A0">
        <w:rPr>
          <w:rFonts w:asciiTheme="minorHAnsi" w:hAnsiTheme="minorHAnsi" w:cstheme="minorHAnsi"/>
          <w:sz w:val="23"/>
          <w:szCs w:val="23"/>
          <w:lang w:val="sk-SK"/>
        </w:rPr>
        <w:t>vodičov vrátane odvodov je nasledujúci</w:t>
      </w:r>
      <w:r w:rsidRPr="000644A0">
        <w:rPr>
          <w:rFonts w:asciiTheme="minorHAnsi" w:hAnsiTheme="minorHAnsi" w:cstheme="minorHAnsi"/>
          <w:sz w:val="23"/>
          <w:szCs w:val="23"/>
          <w:lang w:val="sk-SK"/>
        </w:rPr>
        <w:t>:</w:t>
      </w:r>
    </w:p>
    <w:p w14:paraId="0928FD9F" w14:textId="277D0170" w:rsidR="004B2D4B" w:rsidRPr="00541C8D" w:rsidRDefault="004B2D4B" w:rsidP="004B2D4B">
      <w:pPr>
        <w:jc w:val="center"/>
        <w:rPr>
          <w:rFonts w:asciiTheme="minorHAnsi" w:hAnsiTheme="minorHAnsi" w:cstheme="minorHAnsi"/>
          <w:b/>
          <w:sz w:val="23"/>
          <w:szCs w:val="23"/>
          <w:lang w:val="sk-SK"/>
        </w:rPr>
      </w:pPr>
      <w:r w:rsidRPr="000644A0">
        <w:rPr>
          <w:rFonts w:asciiTheme="minorHAnsi" w:hAnsiTheme="minorHAnsi" w:cstheme="minorHAnsi"/>
          <w:b/>
          <w:sz w:val="23"/>
          <w:szCs w:val="23"/>
          <w:lang w:val="sk-SK"/>
        </w:rPr>
        <w:t>M</w:t>
      </w:r>
      <w:r w:rsidRPr="000644A0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 xml:space="preserve">n  </w:t>
      </w:r>
      <w:r w:rsidRPr="003E3E6E">
        <w:rPr>
          <w:rFonts w:asciiTheme="minorHAnsi" w:hAnsiTheme="minorHAnsi" w:cstheme="minorHAnsi"/>
          <w:b/>
          <w:sz w:val="23"/>
          <w:szCs w:val="23"/>
          <w:lang w:val="sk-SK"/>
        </w:rPr>
        <w:t>= M</w:t>
      </w:r>
      <w:r w:rsidR="00EC23B2" w:rsidRPr="003E3E6E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ponuka</w:t>
      </w:r>
      <w:r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 xml:space="preserve"> </w:t>
      </w:r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>* K</w:t>
      </w:r>
      <w:r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mzdy</w:t>
      </w:r>
    </w:p>
    <w:p w14:paraId="1C734DC8" w14:textId="0DD3635B" w:rsidR="004B2D4B" w:rsidRPr="00541C8D" w:rsidRDefault="004B2D4B" w:rsidP="004838A7">
      <w:pPr>
        <w:ind w:left="993" w:hanging="993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>M</w:t>
      </w:r>
      <w:r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n</w:t>
      </w:r>
      <w:r w:rsidRPr="00541C8D"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 xml:space="preserve"> </w:t>
      </w:r>
      <w:r w:rsidR="00DC355D" w:rsidRPr="00541C8D"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ab/>
      </w:r>
      <w:r w:rsidR="00EC23B2" w:rsidRPr="00541C8D">
        <w:rPr>
          <w:rFonts w:asciiTheme="minorHAnsi" w:hAnsiTheme="minorHAnsi" w:cstheme="minorHAnsi"/>
          <w:sz w:val="23"/>
          <w:szCs w:val="23"/>
          <w:lang w:val="sk-SK"/>
        </w:rPr>
        <w:t>predstavuje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upravené </w:t>
      </w:r>
      <w:r w:rsidR="001972B5">
        <w:rPr>
          <w:rFonts w:asciiTheme="minorHAnsi" w:hAnsiTheme="minorHAnsi" w:cstheme="minorHAnsi"/>
          <w:sz w:val="23"/>
          <w:szCs w:val="23"/>
          <w:lang w:val="sk-SK"/>
        </w:rPr>
        <w:t>Osobné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náklady</w:t>
      </w:r>
      <w:r w:rsidR="004838A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EC23B2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vodičov vrátane odvodov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na 1 </w:t>
      </w:r>
      <w:r w:rsidR="00FF6722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km </w:t>
      </w:r>
      <w:r w:rsidR="004838A7" w:rsidRPr="00541C8D">
        <w:rPr>
          <w:rFonts w:asciiTheme="minorHAnsi" w:hAnsiTheme="minorHAnsi" w:cstheme="minorHAnsi"/>
          <w:sz w:val="23"/>
          <w:szCs w:val="23"/>
          <w:lang w:val="sk-SK"/>
        </w:rPr>
        <w:t>dopravn</w:t>
      </w:r>
      <w:r w:rsidR="00EC23B2" w:rsidRPr="00541C8D">
        <w:rPr>
          <w:rFonts w:asciiTheme="minorHAnsi" w:hAnsiTheme="minorHAnsi" w:cstheme="minorHAnsi"/>
          <w:sz w:val="23"/>
          <w:szCs w:val="23"/>
          <w:lang w:val="sk-SK"/>
        </w:rPr>
        <w:t>é</w:t>
      </w:r>
      <w:r w:rsidR="004838A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ho výkonu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za</w:t>
      </w:r>
      <w:r w:rsidR="00F73227" w:rsidRPr="00541C8D">
        <w:rPr>
          <w:rFonts w:asciiTheme="minorHAnsi" w:hAnsiTheme="minorHAnsi" w:cstheme="minorHAnsi"/>
          <w:sz w:val="23"/>
          <w:szCs w:val="23"/>
          <w:lang w:val="sk-SK"/>
        </w:rPr>
        <w:t> 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p</w:t>
      </w:r>
      <w:r w:rsidR="00EC23B2" w:rsidRPr="00541C8D">
        <w:rPr>
          <w:rFonts w:asciiTheme="minorHAnsi" w:hAnsiTheme="minorHAnsi" w:cstheme="minorHAnsi"/>
          <w:sz w:val="23"/>
          <w:szCs w:val="23"/>
          <w:lang w:val="sk-SK"/>
        </w:rPr>
        <w:t>r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íslušný kalendá</w:t>
      </w:r>
      <w:r w:rsidR="00EC23B2" w:rsidRPr="00541C8D">
        <w:rPr>
          <w:rFonts w:asciiTheme="minorHAnsi" w:hAnsiTheme="minorHAnsi" w:cstheme="minorHAnsi"/>
          <w:sz w:val="23"/>
          <w:szCs w:val="23"/>
          <w:lang w:val="sk-SK"/>
        </w:rPr>
        <w:t>r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n</w:t>
      </w:r>
      <w:r w:rsidR="00EC23B2" w:rsidRPr="00541C8D">
        <w:rPr>
          <w:rFonts w:asciiTheme="minorHAnsi" w:hAnsiTheme="minorHAnsi" w:cstheme="minorHAnsi"/>
          <w:sz w:val="23"/>
          <w:szCs w:val="23"/>
          <w:lang w:val="sk-SK"/>
        </w:rPr>
        <w:t>y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rok „n“ [</w:t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>EUR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/1</w:t>
      </w:r>
      <w:r w:rsidR="00FF6722" w:rsidRPr="00541C8D">
        <w:rPr>
          <w:rFonts w:asciiTheme="minorHAnsi" w:hAnsiTheme="minorHAnsi" w:cstheme="minorHAnsi"/>
          <w:sz w:val="23"/>
          <w:szCs w:val="23"/>
          <w:lang w:val="sk-SK"/>
        </w:rPr>
        <w:t>km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]</w:t>
      </w:r>
    </w:p>
    <w:p w14:paraId="0E7BA56F" w14:textId="367EE62B" w:rsidR="004B2D4B" w:rsidRPr="000644A0" w:rsidRDefault="00BD7237" w:rsidP="00DC355D">
      <w:pPr>
        <w:ind w:left="993" w:hanging="993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>M</w:t>
      </w:r>
      <w:r w:rsidR="00F63C11"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ponuka</w:t>
      </w:r>
      <w:r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 xml:space="preserve">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DC355D" w:rsidRPr="00541C8D">
        <w:rPr>
          <w:rFonts w:asciiTheme="minorHAnsi" w:hAnsiTheme="minorHAnsi" w:cstheme="minorHAnsi"/>
          <w:sz w:val="23"/>
          <w:szCs w:val="23"/>
          <w:lang w:val="sk-SK"/>
        </w:rPr>
        <w:tab/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predstavuje </w:t>
      </w:r>
      <w:r w:rsidR="001972B5">
        <w:rPr>
          <w:rFonts w:asciiTheme="minorHAnsi" w:hAnsiTheme="minorHAnsi" w:cstheme="minorHAnsi"/>
          <w:sz w:val="23"/>
          <w:szCs w:val="23"/>
          <w:lang w:val="sk-SK"/>
        </w:rPr>
        <w:t>Osobné</w:t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náklady </w:t>
      </w:r>
      <w:r w:rsidR="00F63C11" w:rsidRPr="00DB4A73">
        <w:rPr>
          <w:rFonts w:asciiTheme="minorHAnsi" w:hAnsiTheme="minorHAnsi" w:cstheme="minorHAnsi"/>
          <w:sz w:val="23"/>
          <w:szCs w:val="23"/>
          <w:lang w:val="sk-SK"/>
        </w:rPr>
        <w:t xml:space="preserve">vodičov vrátane odvodov na 1 km dopravného výkonu </w:t>
      </w:r>
      <w:r w:rsidR="00032118" w:rsidRPr="00DB4A73">
        <w:rPr>
          <w:rFonts w:asciiTheme="minorHAnsi" w:hAnsiTheme="minorHAnsi" w:cstheme="minorHAnsi"/>
          <w:sz w:val="23"/>
          <w:szCs w:val="23"/>
          <w:lang w:val="sk-SK"/>
        </w:rPr>
        <w:t>uvedené</w:t>
      </w:r>
      <w:r w:rsidR="004838A7" w:rsidRPr="00DB4A73">
        <w:rPr>
          <w:rFonts w:asciiTheme="minorHAnsi" w:hAnsiTheme="minorHAnsi" w:cstheme="minorHAnsi"/>
          <w:sz w:val="23"/>
          <w:szCs w:val="23"/>
          <w:lang w:val="sk-SK"/>
        </w:rPr>
        <w:t xml:space="preserve"> v P</w:t>
      </w:r>
      <w:r w:rsidR="00F63C11" w:rsidRPr="00DB4A73">
        <w:rPr>
          <w:rFonts w:asciiTheme="minorHAnsi" w:hAnsiTheme="minorHAnsi" w:cstheme="minorHAnsi"/>
          <w:sz w:val="23"/>
          <w:szCs w:val="23"/>
          <w:lang w:val="sk-SK"/>
        </w:rPr>
        <w:t>r</w:t>
      </w:r>
      <w:r w:rsidRPr="00DB4A73">
        <w:rPr>
          <w:rFonts w:asciiTheme="minorHAnsi" w:hAnsiTheme="minorHAnsi" w:cstheme="minorHAnsi"/>
          <w:sz w:val="23"/>
          <w:szCs w:val="23"/>
          <w:lang w:val="sk-SK"/>
        </w:rPr>
        <w:t>ílo</w:t>
      </w:r>
      <w:r w:rsidR="00F63C11" w:rsidRPr="00DB4A73">
        <w:rPr>
          <w:rFonts w:asciiTheme="minorHAnsi" w:hAnsiTheme="minorHAnsi" w:cstheme="minorHAnsi"/>
          <w:sz w:val="23"/>
          <w:szCs w:val="23"/>
          <w:lang w:val="sk-SK"/>
        </w:rPr>
        <w:t>h</w:t>
      </w:r>
      <w:r w:rsidRPr="00DB4A73">
        <w:rPr>
          <w:rFonts w:asciiTheme="minorHAnsi" w:hAnsiTheme="minorHAnsi" w:cstheme="minorHAnsi"/>
          <w:sz w:val="23"/>
          <w:szCs w:val="23"/>
          <w:lang w:val="sk-SK"/>
        </w:rPr>
        <w:t xml:space="preserve">e </w:t>
      </w:r>
      <w:r w:rsidR="003B4AC4" w:rsidRPr="00DB4A73">
        <w:rPr>
          <w:rFonts w:asciiTheme="minorHAnsi" w:hAnsiTheme="minorHAnsi" w:cstheme="minorHAnsi"/>
          <w:sz w:val="23"/>
          <w:szCs w:val="23"/>
          <w:lang w:val="sk-SK"/>
        </w:rPr>
        <w:t>č. 6</w:t>
      </w:r>
      <w:r w:rsidR="00F63C11" w:rsidRPr="00DB4A73">
        <w:rPr>
          <w:rFonts w:asciiTheme="minorHAnsi" w:hAnsiTheme="minorHAnsi" w:cstheme="minorHAnsi"/>
          <w:sz w:val="23"/>
          <w:szCs w:val="23"/>
          <w:lang w:val="sk-SK"/>
        </w:rPr>
        <w:t xml:space="preserve"> Zmluvy</w:t>
      </w:r>
      <w:r w:rsidRPr="00DB4A73">
        <w:rPr>
          <w:rFonts w:asciiTheme="minorHAnsi" w:hAnsiTheme="minorHAnsi" w:cstheme="minorHAnsi"/>
          <w:sz w:val="23"/>
          <w:szCs w:val="23"/>
          <w:lang w:val="sk-SK"/>
        </w:rPr>
        <w:t xml:space="preserve">, </w:t>
      </w:r>
      <w:r w:rsidR="00F63C11" w:rsidRPr="00DB4A73">
        <w:rPr>
          <w:rFonts w:asciiTheme="minorHAnsi" w:hAnsiTheme="minorHAnsi" w:cstheme="minorHAnsi"/>
          <w:sz w:val="23"/>
          <w:szCs w:val="23"/>
          <w:lang w:val="sk-SK"/>
        </w:rPr>
        <w:t>Ria</w:t>
      </w:r>
      <w:r w:rsidRPr="00DB4A73">
        <w:rPr>
          <w:rFonts w:asciiTheme="minorHAnsi" w:hAnsiTheme="minorHAnsi" w:cstheme="minorHAnsi"/>
          <w:sz w:val="23"/>
          <w:szCs w:val="23"/>
          <w:lang w:val="sk-SK"/>
        </w:rPr>
        <w:t>d</w:t>
      </w:r>
      <w:r w:rsidR="00F63C11" w:rsidRPr="00DB4A73">
        <w:rPr>
          <w:rFonts w:asciiTheme="minorHAnsi" w:hAnsiTheme="minorHAnsi" w:cstheme="minorHAnsi"/>
          <w:sz w:val="23"/>
          <w:szCs w:val="23"/>
          <w:lang w:val="sk-SK"/>
        </w:rPr>
        <w:t>o</w:t>
      </w:r>
      <w:r w:rsidRPr="00DB4A73">
        <w:rPr>
          <w:rFonts w:asciiTheme="minorHAnsi" w:hAnsiTheme="minorHAnsi" w:cstheme="minorHAnsi"/>
          <w:sz w:val="23"/>
          <w:szCs w:val="23"/>
          <w:lang w:val="sk-SK"/>
        </w:rPr>
        <w:t xml:space="preserve">k </w:t>
      </w:r>
      <w:r w:rsidR="004838A7" w:rsidRPr="00DB4A73">
        <w:rPr>
          <w:rFonts w:asciiTheme="minorHAnsi" w:hAnsiTheme="minorHAnsi" w:cstheme="minorHAnsi"/>
          <w:sz w:val="23"/>
          <w:szCs w:val="23"/>
          <w:lang w:val="sk-SK"/>
        </w:rPr>
        <w:t>2</w:t>
      </w:r>
      <w:r w:rsidRPr="00DB4A73">
        <w:rPr>
          <w:rFonts w:asciiTheme="minorHAnsi" w:hAnsiTheme="minorHAnsi" w:cstheme="minorHAnsi"/>
          <w:sz w:val="23"/>
          <w:szCs w:val="23"/>
          <w:lang w:val="sk-SK"/>
        </w:rPr>
        <w:t xml:space="preserve">, </w:t>
      </w:r>
      <w:r w:rsidR="004838A7" w:rsidRPr="00DB4A73">
        <w:rPr>
          <w:rFonts w:asciiTheme="minorHAnsi" w:hAnsiTheme="minorHAnsi" w:cstheme="minorHAnsi"/>
          <w:sz w:val="23"/>
          <w:szCs w:val="23"/>
          <w:lang w:val="sk-SK"/>
        </w:rPr>
        <w:t>S</w:t>
      </w:r>
      <w:r w:rsidR="00F63C11" w:rsidRPr="00DB4A73">
        <w:rPr>
          <w:rFonts w:asciiTheme="minorHAnsi" w:hAnsiTheme="minorHAnsi" w:cstheme="minorHAnsi"/>
          <w:sz w:val="23"/>
          <w:szCs w:val="23"/>
          <w:lang w:val="sk-SK"/>
        </w:rPr>
        <w:t>tĺpec</w:t>
      </w:r>
      <w:r w:rsidRPr="00DB4A73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4838A7" w:rsidRPr="00DB4A73">
        <w:rPr>
          <w:rFonts w:asciiTheme="minorHAnsi" w:hAnsiTheme="minorHAnsi" w:cstheme="minorHAnsi"/>
          <w:sz w:val="23"/>
          <w:szCs w:val="23"/>
          <w:lang w:val="sk-SK"/>
        </w:rPr>
        <w:t>C</w:t>
      </w:r>
      <w:r w:rsidRPr="00DB4A73">
        <w:rPr>
          <w:rFonts w:asciiTheme="minorHAnsi" w:hAnsiTheme="minorHAnsi" w:cstheme="minorHAnsi"/>
          <w:sz w:val="23"/>
          <w:szCs w:val="23"/>
          <w:lang w:val="sk-SK"/>
        </w:rPr>
        <w:t xml:space="preserve"> [</w:t>
      </w:r>
      <w:r w:rsidR="00F63C11" w:rsidRPr="00DB4A73">
        <w:rPr>
          <w:rFonts w:asciiTheme="minorHAnsi" w:hAnsiTheme="minorHAnsi" w:cstheme="minorHAnsi"/>
          <w:sz w:val="23"/>
          <w:szCs w:val="23"/>
          <w:lang w:val="sk-SK"/>
        </w:rPr>
        <w:t>EUR</w:t>
      </w:r>
      <w:r w:rsidRPr="000644A0">
        <w:rPr>
          <w:rFonts w:asciiTheme="minorHAnsi" w:hAnsiTheme="minorHAnsi" w:cstheme="minorHAnsi"/>
          <w:sz w:val="23"/>
          <w:szCs w:val="23"/>
          <w:lang w:val="sk-SK"/>
        </w:rPr>
        <w:t>/1</w:t>
      </w:r>
      <w:r w:rsidR="00FF6722" w:rsidRPr="000644A0">
        <w:rPr>
          <w:rFonts w:asciiTheme="minorHAnsi" w:hAnsiTheme="minorHAnsi" w:cstheme="minorHAnsi"/>
          <w:sz w:val="23"/>
          <w:szCs w:val="23"/>
          <w:lang w:val="sk-SK"/>
        </w:rPr>
        <w:t>km</w:t>
      </w:r>
      <w:r w:rsidRPr="000644A0">
        <w:rPr>
          <w:rFonts w:asciiTheme="minorHAnsi" w:hAnsiTheme="minorHAnsi" w:cstheme="minorHAnsi"/>
          <w:sz w:val="23"/>
          <w:szCs w:val="23"/>
          <w:lang w:val="sk-SK"/>
        </w:rPr>
        <w:t>]</w:t>
      </w:r>
    </w:p>
    <w:p w14:paraId="38865A82" w14:textId="2F947C1B" w:rsidR="004B2D4B" w:rsidRPr="00541C8D" w:rsidRDefault="004B2D4B" w:rsidP="00DC355D">
      <w:pPr>
        <w:ind w:left="993" w:hanging="993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0644A0">
        <w:rPr>
          <w:rFonts w:asciiTheme="minorHAnsi" w:hAnsiTheme="minorHAnsi" w:cstheme="minorHAnsi"/>
          <w:b/>
          <w:sz w:val="23"/>
          <w:szCs w:val="23"/>
          <w:lang w:val="sk-SK"/>
        </w:rPr>
        <w:t>K</w:t>
      </w:r>
      <w:r w:rsidRPr="000644A0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mzdy</w:t>
      </w:r>
      <w:r w:rsidRPr="003E3E6E"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 xml:space="preserve"> </w:t>
      </w:r>
      <w:r w:rsidR="00DC355D" w:rsidRPr="003E3E6E"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ab/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predstavuje </w:t>
      </w:r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koeficient </w:t>
      </w:r>
      <w:r w:rsidR="004838A7" w:rsidRPr="00541C8D">
        <w:rPr>
          <w:rFonts w:asciiTheme="minorHAnsi" w:hAnsiTheme="minorHAnsi" w:cstheme="minorHAnsi"/>
          <w:b/>
          <w:sz w:val="23"/>
          <w:szCs w:val="23"/>
          <w:lang w:val="sk-SK"/>
        </w:rPr>
        <w:t>me</w:t>
      </w:r>
      <w:r w:rsidR="00F63C11" w:rsidRPr="00541C8D">
        <w:rPr>
          <w:rFonts w:asciiTheme="minorHAnsi" w:hAnsiTheme="minorHAnsi" w:cstheme="minorHAnsi"/>
          <w:b/>
          <w:sz w:val="23"/>
          <w:szCs w:val="23"/>
          <w:lang w:val="sk-SK"/>
        </w:rPr>
        <w:t>d</w:t>
      </w:r>
      <w:r w:rsidR="004838A7" w:rsidRPr="00541C8D">
        <w:rPr>
          <w:rFonts w:asciiTheme="minorHAnsi" w:hAnsiTheme="minorHAnsi" w:cstheme="minorHAnsi"/>
          <w:b/>
          <w:sz w:val="23"/>
          <w:szCs w:val="23"/>
          <w:lang w:val="sk-SK"/>
        </w:rPr>
        <w:t>ziročn</w:t>
      </w:r>
      <w:r w:rsidR="00F63C11" w:rsidRPr="00541C8D">
        <w:rPr>
          <w:rFonts w:asciiTheme="minorHAnsi" w:hAnsiTheme="minorHAnsi" w:cstheme="minorHAnsi"/>
          <w:b/>
          <w:sz w:val="23"/>
          <w:szCs w:val="23"/>
          <w:lang w:val="sk-SK"/>
        </w:rPr>
        <w:t>ej</w:t>
      </w:r>
      <w:r w:rsidR="004838A7"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 </w:t>
      </w:r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>zm</w:t>
      </w:r>
      <w:r w:rsidR="00F63C11" w:rsidRPr="00541C8D">
        <w:rPr>
          <w:rFonts w:asciiTheme="minorHAnsi" w:hAnsiTheme="minorHAnsi" w:cstheme="minorHAnsi"/>
          <w:b/>
          <w:sz w:val="23"/>
          <w:szCs w:val="23"/>
          <w:lang w:val="sk-SK"/>
        </w:rPr>
        <w:t>e</w:t>
      </w:r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ny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vypoč</w:t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>í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t</w:t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>aný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>po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d</w:t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>ľa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n</w:t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>a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sleduj</w:t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>ú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c</w:t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>e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ho vzorc</w:t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>a:</w:t>
      </w:r>
    </w:p>
    <w:p w14:paraId="154AF622" w14:textId="128D2771" w:rsidR="004B2D4B" w:rsidRPr="00CD5332" w:rsidRDefault="004A3EE4" w:rsidP="004B2D4B">
      <w:pPr>
        <w:rPr>
          <w:rFonts w:asciiTheme="minorHAnsi" w:hAnsiTheme="minorHAnsi" w:cstheme="minorHAnsi"/>
          <w:b/>
          <w:sz w:val="23"/>
          <w:szCs w:val="23"/>
          <w:lang w:val="sk-SK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b/>
                  <w:sz w:val="23"/>
                  <w:szCs w:val="23"/>
                  <w:lang w:val="sk-SK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theme="minorHAnsi"/>
                  <w:sz w:val="23"/>
                  <w:szCs w:val="23"/>
                  <w:lang w:val="sk-SK"/>
                </w:rPr>
                <m:t>K</m:t>
              </m:r>
            </m:e>
            <m:sub>
              <m:r>
                <m:rPr>
                  <m:sty m:val="b"/>
                </m:rPr>
                <w:rPr>
                  <w:rFonts w:ascii="Cambria Math" w:hAnsi="Cambria Math" w:cstheme="minorHAnsi"/>
                  <w:sz w:val="23"/>
                  <w:szCs w:val="23"/>
                  <w:lang w:val="sk-SK"/>
                </w:rPr>
                <m:t>mzdy</m:t>
              </m:r>
            </m:sub>
          </m:sSub>
          <m:r>
            <m:rPr>
              <m:sty m:val="b"/>
            </m:rPr>
            <w:rPr>
              <w:rFonts w:ascii="Cambria Math" w:hAnsi="Cambria Math" w:cstheme="minorHAnsi"/>
              <w:sz w:val="23"/>
              <w:szCs w:val="23"/>
              <w:lang w:val="sk-SK"/>
            </w:rPr>
            <m:t>=</m:t>
          </m:r>
          <m:f>
            <m:fPr>
              <m:ctrlPr>
                <w:rPr>
                  <w:rFonts w:ascii="Cambria Math" w:hAnsi="Cambria Math" w:cstheme="minorHAnsi"/>
                  <w:b/>
                  <w:sz w:val="23"/>
                  <w:szCs w:val="23"/>
                  <w:lang w:val="sk-SK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b/>
                      <w:sz w:val="23"/>
                      <w:szCs w:val="23"/>
                      <w:lang w:val="sk-SK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theme="minorHAnsi"/>
                      <w:sz w:val="23"/>
                      <w:szCs w:val="23"/>
                      <w:lang w:val="sk-SK"/>
                    </w:rPr>
                    <m:t>PM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theme="minorHAnsi"/>
                      <w:sz w:val="23"/>
                      <w:szCs w:val="23"/>
                      <w:lang w:val="sk-SK"/>
                    </w:rPr>
                    <m:t>n-1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theme="minorHAnsi"/>
                      <w:b/>
                      <w:sz w:val="23"/>
                      <w:szCs w:val="23"/>
                      <w:lang w:val="sk-SK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theme="minorHAnsi"/>
                      <w:sz w:val="23"/>
                      <w:szCs w:val="23"/>
                      <w:lang w:val="sk-SK"/>
                    </w:rPr>
                    <m:t>PM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inorHAnsi"/>
                      <w:sz w:val="23"/>
                      <w:szCs w:val="23"/>
                      <w:lang w:val="sk-SK"/>
                    </w:rPr>
                    <m:t>2020</m:t>
                  </m:r>
                </m:sub>
              </m:sSub>
            </m:den>
          </m:f>
        </m:oMath>
      </m:oMathPara>
    </w:p>
    <w:p w14:paraId="327A2AEF" w14:textId="767F0BE2" w:rsidR="004B2D4B" w:rsidRPr="00541C8D" w:rsidRDefault="004B2D4B" w:rsidP="004838A7">
      <w:pPr>
        <w:ind w:left="1985" w:hanging="993"/>
        <w:jc w:val="both"/>
        <w:rPr>
          <w:rFonts w:asciiTheme="minorHAnsi" w:hAnsiTheme="minorHAnsi" w:cstheme="minorHAnsi"/>
          <w:b/>
          <w:sz w:val="23"/>
          <w:szCs w:val="23"/>
          <w:lang w:val="sk-SK"/>
        </w:rPr>
      </w:pPr>
      <w:r w:rsidRPr="003A1E24">
        <w:rPr>
          <w:rFonts w:asciiTheme="minorHAnsi" w:hAnsiTheme="minorHAnsi" w:cstheme="minorHAnsi"/>
          <w:b/>
          <w:sz w:val="23"/>
          <w:szCs w:val="23"/>
          <w:lang w:val="sk-SK"/>
        </w:rPr>
        <w:t>PM</w:t>
      </w:r>
      <w:r w:rsidR="00F63C11" w:rsidRPr="003A1E24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20</w:t>
      </w:r>
      <w:r w:rsidR="007D4FA1" w:rsidRPr="003A1E24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20</w:t>
      </w:r>
      <w:r w:rsidRPr="003A1E24">
        <w:rPr>
          <w:rFonts w:asciiTheme="minorHAnsi" w:hAnsiTheme="minorHAnsi" w:cstheme="minorHAnsi"/>
          <w:b/>
          <w:sz w:val="23"/>
          <w:szCs w:val="23"/>
          <w:lang w:val="sk-SK"/>
        </w:rPr>
        <w:t xml:space="preserve"> </w:t>
      </w:r>
      <w:r w:rsidR="00DC355D" w:rsidRPr="003A1E24">
        <w:rPr>
          <w:rFonts w:asciiTheme="minorHAnsi" w:hAnsiTheme="minorHAnsi" w:cstheme="minorHAnsi"/>
          <w:b/>
          <w:sz w:val="23"/>
          <w:szCs w:val="23"/>
          <w:lang w:val="sk-SK"/>
        </w:rPr>
        <w:tab/>
      </w:r>
      <w:r w:rsidR="00F63C11" w:rsidRPr="003A1E24">
        <w:rPr>
          <w:rFonts w:asciiTheme="minorHAnsi" w:hAnsiTheme="minorHAnsi" w:cstheme="minorHAnsi"/>
          <w:sz w:val="23"/>
          <w:szCs w:val="23"/>
          <w:lang w:val="sk-SK"/>
        </w:rPr>
        <w:t>predstavuje</w:t>
      </w:r>
      <w:r w:rsidRPr="003A1E24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7D4FA1" w:rsidRPr="003A1E24">
        <w:rPr>
          <w:rFonts w:asciiTheme="minorHAnsi" w:hAnsiTheme="minorHAnsi" w:cstheme="minorHAnsi"/>
          <w:sz w:val="23"/>
          <w:szCs w:val="23"/>
          <w:lang w:val="sk-SK"/>
        </w:rPr>
        <w:t>(i) priemernú hrubú (nominálnu) mesačnú mzdu v SR, a to s celkovou váhou indexu 50%, (ii) priemernú hrubú (nominálnu) mzdu</w:t>
      </w:r>
      <w:r w:rsidR="007D4FA1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v Banskobystrickom samosprávnom kraji, a to s celkovou váhou indexu 25%, (iii) priemernú hrubú (nominálnu) mzdu v ročnom výberovom zisťovaní o štruktúre miezd zamestnancov SR v odvetví Doprava a skladovanie, a to s celkovou váhou indexu 25%;</w:t>
      </w:r>
      <w:r w:rsidR="00843A54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7D4FA1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všetky komponenty vyhlásené </w:t>
      </w:r>
      <w:r w:rsidR="00F63C11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Štatistickým úradom Slovenskej republiky </w:t>
      </w:r>
      <w:r w:rsidR="00064DFD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pre </w:t>
      </w:r>
      <w:r w:rsidR="000E42CB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kalendárny </w:t>
      </w:r>
      <w:r w:rsidR="00064DFD" w:rsidRPr="003E3E6E">
        <w:rPr>
          <w:rFonts w:asciiTheme="minorHAnsi" w:hAnsiTheme="minorHAnsi" w:cstheme="minorHAnsi"/>
          <w:sz w:val="23"/>
          <w:szCs w:val="23"/>
          <w:lang w:val="sk-SK"/>
        </w:rPr>
        <w:t>rok</w:t>
      </w:r>
      <w:r w:rsidR="00F63C11"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7D4FA1" w:rsidRPr="00541C8D">
        <w:rPr>
          <w:rFonts w:asciiTheme="minorHAnsi" w:hAnsiTheme="minorHAnsi" w:cstheme="minorHAnsi"/>
          <w:sz w:val="23"/>
          <w:szCs w:val="23"/>
          <w:lang w:val="sk-SK"/>
        </w:rPr>
        <w:t>2020</w:t>
      </w:r>
      <w:r w:rsidR="000E42CB" w:rsidRPr="00541C8D">
        <w:rPr>
          <w:rFonts w:asciiTheme="minorHAnsi" w:hAnsiTheme="minorHAnsi" w:cstheme="minorHAnsi"/>
          <w:sz w:val="23"/>
          <w:szCs w:val="23"/>
          <w:lang w:val="sk-SK"/>
        </w:rPr>
        <w:t>.</w:t>
      </w:r>
    </w:p>
    <w:p w14:paraId="043B4FF4" w14:textId="610C9D0A" w:rsidR="004838A7" w:rsidRDefault="004B2D4B" w:rsidP="003B4AC4">
      <w:pPr>
        <w:ind w:left="1985" w:hanging="993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>PM</w:t>
      </w:r>
      <w:r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n-</w:t>
      </w:r>
      <w:r w:rsidR="007D4FA1"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1</w:t>
      </w:r>
      <w:r w:rsidR="00064DFD"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 </w:t>
      </w:r>
      <w:r w:rsidR="00DC355D" w:rsidRPr="00541C8D">
        <w:rPr>
          <w:rFonts w:asciiTheme="minorHAnsi" w:hAnsiTheme="minorHAnsi" w:cstheme="minorHAnsi"/>
          <w:b/>
          <w:sz w:val="23"/>
          <w:szCs w:val="23"/>
          <w:lang w:val="sk-SK"/>
        </w:rPr>
        <w:tab/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predstavuje </w:t>
      </w:r>
      <w:r w:rsidR="007D4FA1" w:rsidRPr="00541C8D">
        <w:rPr>
          <w:rFonts w:asciiTheme="minorHAnsi" w:hAnsiTheme="minorHAnsi" w:cstheme="minorHAnsi"/>
          <w:sz w:val="23"/>
          <w:szCs w:val="23"/>
          <w:lang w:val="sk-SK"/>
        </w:rPr>
        <w:t>(i) priemernú hrubú (nominálnu) mesačnú mzdu v SR, a to s celkovou váhou indexu 50%, (ii) priemernú hrubú (nominálnu) mzdu v Banskobystrickom samosprávnom kraji, a to s celkovou váhou indexu 25%, (iii) priemernú hrubú (nominálnu) mzdu v ročnom výberovom zisťovaní o štruktúre miezd zamestnancov SR v odvetví Doprava a skladovanie, a to s celkovou váhou indexu 25%</w:t>
      </w:r>
      <w:r w:rsidR="00D7155A">
        <w:rPr>
          <w:rFonts w:asciiTheme="minorHAnsi" w:hAnsiTheme="minorHAnsi" w:cstheme="minorHAnsi"/>
          <w:sz w:val="23"/>
          <w:szCs w:val="23"/>
          <w:lang w:val="sk-SK"/>
        </w:rPr>
        <w:t>; všetko</w:t>
      </w:r>
      <w:r w:rsidR="007D4FA1"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D7155A">
        <w:rPr>
          <w:rFonts w:asciiTheme="minorHAnsi" w:hAnsiTheme="minorHAnsi" w:cstheme="minorHAnsi"/>
          <w:sz w:val="23"/>
          <w:szCs w:val="23"/>
          <w:lang w:val="sk-SK"/>
        </w:rPr>
        <w:t xml:space="preserve">pre kalendárny rok, ktorý  </w:t>
      </w:r>
      <w:r w:rsidR="00064DFD" w:rsidRPr="00541C8D">
        <w:rPr>
          <w:rFonts w:asciiTheme="minorHAnsi" w:hAnsiTheme="minorHAnsi" w:cstheme="minorHAnsi"/>
          <w:sz w:val="23"/>
          <w:szCs w:val="23"/>
          <w:lang w:val="sk-SK"/>
        </w:rPr>
        <w:t>o </w:t>
      </w:r>
      <w:r w:rsidR="007D4FA1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jeden (1) </w:t>
      </w:r>
      <w:r w:rsidR="00064DFD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rok predchádza ten kalendárny rok „n“, v ktorom </w:t>
      </w:r>
      <w:r w:rsidR="000644A0">
        <w:rPr>
          <w:rFonts w:asciiTheme="minorHAnsi" w:hAnsiTheme="minorHAnsi" w:cstheme="minorHAnsi"/>
          <w:sz w:val="23"/>
          <w:szCs w:val="23"/>
          <w:lang w:val="sk-SK"/>
        </w:rPr>
        <w:t>sa</w:t>
      </w:r>
      <w:r w:rsidR="00064DFD"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zmena</w:t>
      </w:r>
      <w:r w:rsidR="000644A0">
        <w:rPr>
          <w:rFonts w:asciiTheme="minorHAnsi" w:hAnsiTheme="minorHAnsi" w:cstheme="minorHAnsi"/>
          <w:sz w:val="23"/>
          <w:szCs w:val="23"/>
          <w:lang w:val="sk-SK"/>
        </w:rPr>
        <w:t xml:space="preserve"> podľa Zmluvy</w:t>
      </w:r>
      <w:r w:rsidR="00064DFD"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0644A0">
        <w:rPr>
          <w:rFonts w:asciiTheme="minorHAnsi" w:hAnsiTheme="minorHAnsi" w:cstheme="minorHAnsi"/>
          <w:sz w:val="23"/>
          <w:szCs w:val="23"/>
          <w:lang w:val="sk-SK"/>
        </w:rPr>
        <w:t>kalkuluje, s tým, že pokiaľ k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 xml:space="preserve"> úvodnej</w:t>
      </w:r>
      <w:r w:rsidR="000644A0">
        <w:rPr>
          <w:rFonts w:asciiTheme="minorHAnsi" w:hAnsiTheme="minorHAnsi" w:cstheme="minorHAnsi"/>
          <w:sz w:val="23"/>
          <w:szCs w:val="23"/>
          <w:lang w:val="sk-SK"/>
        </w:rPr>
        <w:t> 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 xml:space="preserve">indexácii podľa bodu 12.2 </w:t>
      </w:r>
      <w:r w:rsidR="000644A0">
        <w:rPr>
          <w:rFonts w:asciiTheme="minorHAnsi" w:hAnsiTheme="minorHAnsi" w:cstheme="minorHAnsi"/>
          <w:sz w:val="23"/>
          <w:szCs w:val="23"/>
          <w:lang w:val="sk-SK"/>
        </w:rPr>
        <w:t>Zmluvy nedôjde ani do 31.</w:t>
      </w:r>
      <w:r w:rsidR="008D5C5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0644A0">
        <w:rPr>
          <w:rFonts w:asciiTheme="minorHAnsi" w:hAnsiTheme="minorHAnsi" w:cstheme="minorHAnsi"/>
          <w:sz w:val="23"/>
          <w:szCs w:val="23"/>
          <w:lang w:val="sk-SK"/>
        </w:rPr>
        <w:t>12. príslušného kalendárneho roka (plánovane do 31. 12. 2023)</w:t>
      </w:r>
      <w:r w:rsidR="008D5C5E">
        <w:rPr>
          <w:rFonts w:asciiTheme="minorHAnsi" w:hAnsiTheme="minorHAnsi" w:cstheme="minorHAnsi"/>
          <w:sz w:val="23"/>
          <w:szCs w:val="23"/>
          <w:lang w:val="sk-SK"/>
        </w:rPr>
        <w:t xml:space="preserve"> a zároveň  k Začatiu prevádzky dôjde k skoršiemu dátumu, než je 1. 7. príslušného kalendárneho roka</w:t>
      </w:r>
      <w:r w:rsidR="000644A0">
        <w:rPr>
          <w:rFonts w:asciiTheme="minorHAnsi" w:hAnsiTheme="minorHAnsi" w:cstheme="minorHAnsi"/>
          <w:sz w:val="23"/>
          <w:szCs w:val="23"/>
          <w:lang w:val="sk-SK"/>
        </w:rPr>
        <w:t xml:space="preserve">, tak budú pre účely úvodnej indexácie </w:t>
      </w:r>
      <w:r w:rsidR="000644A0">
        <w:rPr>
          <w:rFonts w:asciiTheme="minorHAnsi" w:hAnsiTheme="minorHAnsi" w:cstheme="minorHAnsi"/>
          <w:sz w:val="23"/>
          <w:szCs w:val="23"/>
          <w:lang w:val="sk-SK"/>
        </w:rPr>
        <w:lastRenderedPageBreak/>
        <w:t xml:space="preserve">použité údaje za rok n-2, t.j. o dva (2) roky predchádzajúce </w:t>
      </w:r>
      <w:r w:rsidR="000644A0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kalendárny rok „n“, v ktorom </w:t>
      </w:r>
      <w:r w:rsidR="000644A0">
        <w:rPr>
          <w:rFonts w:asciiTheme="minorHAnsi" w:hAnsiTheme="minorHAnsi" w:cstheme="minorHAnsi"/>
          <w:sz w:val="23"/>
          <w:szCs w:val="23"/>
          <w:lang w:val="sk-SK"/>
        </w:rPr>
        <w:t>sa</w:t>
      </w:r>
      <w:r w:rsidR="000644A0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zmena</w:t>
      </w:r>
      <w:r w:rsidR="000644A0">
        <w:rPr>
          <w:rFonts w:asciiTheme="minorHAnsi" w:hAnsiTheme="minorHAnsi" w:cstheme="minorHAnsi"/>
          <w:sz w:val="23"/>
          <w:szCs w:val="23"/>
          <w:lang w:val="sk-SK"/>
        </w:rPr>
        <w:t xml:space="preserve"> podľa Zmluvy</w:t>
      </w:r>
      <w:r w:rsidR="000644A0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0644A0">
        <w:rPr>
          <w:rFonts w:asciiTheme="minorHAnsi" w:hAnsiTheme="minorHAnsi" w:cstheme="minorHAnsi"/>
          <w:sz w:val="23"/>
          <w:szCs w:val="23"/>
          <w:lang w:val="sk-SK"/>
        </w:rPr>
        <w:t>kalkuluje.</w:t>
      </w:r>
    </w:p>
    <w:p w14:paraId="3BF16ADD" w14:textId="4CB79AD0" w:rsidR="001972B5" w:rsidRPr="003E3E6E" w:rsidRDefault="001972B5" w:rsidP="003B4AC4">
      <w:pPr>
        <w:ind w:left="1985" w:hanging="993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>
        <w:rPr>
          <w:rFonts w:asciiTheme="minorHAnsi" w:hAnsiTheme="minorHAnsi" w:cstheme="minorHAnsi"/>
          <w:sz w:val="23"/>
          <w:szCs w:val="23"/>
          <w:lang w:val="sk-SK"/>
        </w:rPr>
        <w:tab/>
        <w:t>T</w:t>
      </w:r>
      <w:r w:rsidRPr="001972B5">
        <w:rPr>
          <w:rFonts w:asciiTheme="minorHAnsi" w:hAnsiTheme="minorHAnsi" w:cstheme="minorHAnsi"/>
          <w:sz w:val="23"/>
          <w:szCs w:val="23"/>
          <w:lang w:val="sk-SK"/>
        </w:rPr>
        <w:t xml:space="preserve">akto vyjadrený vážený priemer medziročnej zmeny (indexu) sa ďalej </w:t>
      </w:r>
      <w:r>
        <w:rPr>
          <w:rFonts w:asciiTheme="minorHAnsi" w:hAnsiTheme="minorHAnsi" w:cstheme="minorHAnsi"/>
          <w:sz w:val="23"/>
          <w:szCs w:val="23"/>
          <w:lang w:val="sk-SK"/>
        </w:rPr>
        <w:t xml:space="preserve">v súlade s bodom 12.1 písm. a) bod (iii) Zmluvy </w:t>
      </w:r>
      <w:r w:rsidRPr="001972B5">
        <w:rPr>
          <w:rFonts w:asciiTheme="minorHAnsi" w:hAnsiTheme="minorHAnsi" w:cstheme="minorHAnsi"/>
          <w:sz w:val="23"/>
          <w:szCs w:val="23"/>
          <w:lang w:val="sk-SK"/>
        </w:rPr>
        <w:t>zvýši o 1 %, pričom na to, aby sa vážený priemer medziročnej zmeny (indexu) zvýšil o 1 %, je Dopravca povinný zabezpečiť od zástupcov zamestnancov (pre odstránenie pochybností sa ako definícia zástupcov zamestnancov použije § 11a zákona č. 311/2001 Z. z. Zákonník práce v znení neskorších predpisov) potvrdenie o aktuálnej priemernej mzde vodičov autobusov Dopravcu, a to na písomnú výzvu, ktorú môže Objednávateľ zaslať Dopravcovi kedykoľvek počas trvania tejto Zmluvy. Dopravca stráca nárok na zvýšenie indexu o toto dodatočné 1</w:t>
      </w:r>
      <w:r>
        <w:rPr>
          <w:rFonts w:asciiTheme="minorHAnsi" w:hAnsiTheme="minorHAnsi" w:cstheme="minorHAnsi"/>
          <w:sz w:val="23"/>
          <w:szCs w:val="23"/>
          <w:lang w:val="sk-SK"/>
        </w:rPr>
        <w:t> </w:t>
      </w:r>
      <w:r w:rsidRPr="001972B5">
        <w:rPr>
          <w:rFonts w:asciiTheme="minorHAnsi" w:hAnsiTheme="minorHAnsi" w:cstheme="minorHAnsi"/>
          <w:sz w:val="23"/>
          <w:szCs w:val="23"/>
          <w:lang w:val="sk-SK"/>
        </w:rPr>
        <w:t>% v prípadoch, ak nepredloží Objednávateľovi potvrdenie o aktuálnej priemernej mzde vodičov autobusov alebo priemerná mzda vodičov autobusov na základe tohto potvrdenia nebude zvýšená minimálne o vážený priemer medziročnej zmeny (indexu) zvýšený o 1 %</w:t>
      </w:r>
      <w:r>
        <w:rPr>
          <w:rFonts w:asciiTheme="minorHAnsi" w:hAnsiTheme="minorHAnsi" w:cstheme="minorHAnsi"/>
          <w:sz w:val="23"/>
          <w:szCs w:val="23"/>
          <w:lang w:val="sk-SK"/>
        </w:rPr>
        <w:t>.</w:t>
      </w:r>
    </w:p>
    <w:p w14:paraId="30386EC6" w14:textId="1E1DE6CE" w:rsidR="0095285F" w:rsidRPr="003E3E6E" w:rsidRDefault="0095285F" w:rsidP="0095285F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3E3E6E">
        <w:rPr>
          <w:rFonts w:asciiTheme="minorHAnsi" w:hAnsiTheme="minorHAnsi" w:cstheme="minorHAnsi"/>
          <w:sz w:val="23"/>
          <w:szCs w:val="23"/>
          <w:lang w:val="sk-SK"/>
        </w:rPr>
        <w:t>(t.j. napríklad, ak má byť zmena účinná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132E25">
        <w:rPr>
          <w:rFonts w:asciiTheme="minorHAnsi" w:hAnsiTheme="minorHAnsi" w:cstheme="minorHAnsi"/>
          <w:sz w:val="23"/>
          <w:szCs w:val="23"/>
          <w:lang w:val="sk-SK"/>
        </w:rPr>
        <w:t>na základe pravidelnej indexácie v roku 2025 a kalkulovaná v tomto roku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(ako rok „n“) a hodnota indexu v roku </w:t>
      </w:r>
      <w:r w:rsidR="00CA4E0F" w:rsidRPr="00541C8D">
        <w:rPr>
          <w:rFonts w:asciiTheme="minorHAnsi" w:hAnsiTheme="minorHAnsi" w:cstheme="minorHAnsi"/>
          <w:sz w:val="23"/>
          <w:szCs w:val="23"/>
          <w:lang w:val="sk-SK"/>
        </w:rPr>
        <w:t>20</w:t>
      </w:r>
      <w:r w:rsidR="00132E25">
        <w:rPr>
          <w:rFonts w:asciiTheme="minorHAnsi" w:hAnsiTheme="minorHAnsi" w:cstheme="minorHAnsi"/>
          <w:sz w:val="23"/>
          <w:szCs w:val="23"/>
          <w:lang w:val="sk-SK"/>
        </w:rPr>
        <w:t>20</w:t>
      </w:r>
      <w:r w:rsidR="00CA4E0F"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>predstavovala sumu 100, pričom pre rok „</w:t>
      </w:r>
      <w:r w:rsidR="00C7264A">
        <w:rPr>
          <w:rFonts w:asciiTheme="minorHAnsi" w:hAnsiTheme="minorHAnsi" w:cstheme="minorHAnsi"/>
          <w:sz w:val="23"/>
          <w:szCs w:val="23"/>
          <w:lang w:val="sk-SK"/>
        </w:rPr>
        <w:t>PM</w:t>
      </w:r>
      <w:r w:rsidR="00C7264A" w:rsidRPr="00541C8D"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>n</w:t>
      </w:r>
      <w:r w:rsidRPr="00541C8D"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>-</w:t>
      </w:r>
      <w:r w:rsidR="00132E25"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>1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“, t.j. rok </w:t>
      </w:r>
      <w:r w:rsidR="00CA4E0F" w:rsidRPr="00541C8D">
        <w:rPr>
          <w:rFonts w:asciiTheme="minorHAnsi" w:hAnsiTheme="minorHAnsi" w:cstheme="minorHAnsi"/>
          <w:sz w:val="23"/>
          <w:szCs w:val="23"/>
          <w:lang w:val="sk-SK"/>
        </w:rPr>
        <w:t>202</w:t>
      </w:r>
      <w:r w:rsidR="00132E25">
        <w:rPr>
          <w:rFonts w:asciiTheme="minorHAnsi" w:hAnsiTheme="minorHAnsi" w:cstheme="minorHAnsi"/>
          <w:sz w:val="23"/>
          <w:szCs w:val="23"/>
          <w:lang w:val="sk-SK"/>
        </w:rPr>
        <w:t>4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>, predstavovala hodnota indexu sumu 110</w:t>
      </w:r>
      <w:r w:rsidR="008E241C">
        <w:rPr>
          <w:rFonts w:asciiTheme="minorHAnsi" w:hAnsiTheme="minorHAnsi" w:cstheme="minorHAnsi"/>
          <w:sz w:val="23"/>
          <w:szCs w:val="23"/>
          <w:lang w:val="sk-SK"/>
        </w:rPr>
        <w:t xml:space="preserve"> a zároveň Dopravca Objednávateľovi v súlade s bodom 12.1 písm. a) bod (iii) Zmluvy doloží potvrdenie zástupcov zamestnancov s vyžadovaným obsahom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, dôjde </w:t>
      </w:r>
      <w:r w:rsidR="00132E25">
        <w:rPr>
          <w:rFonts w:asciiTheme="minorHAnsi" w:hAnsiTheme="minorHAnsi" w:cstheme="minorHAnsi"/>
          <w:sz w:val="23"/>
          <w:szCs w:val="23"/>
          <w:lang w:val="sk-SK"/>
        </w:rPr>
        <w:t>na základe pravidelnej indexácie v roku 2025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k zvýšeniu nákladov v rozsahu nákladov na mzdy </w:t>
      </w:r>
      <w:r w:rsidR="00C7264A">
        <w:rPr>
          <w:rFonts w:asciiTheme="minorHAnsi" w:hAnsiTheme="minorHAnsi" w:cstheme="minorHAnsi"/>
          <w:sz w:val="23"/>
          <w:szCs w:val="23"/>
          <w:lang w:val="sk-SK"/>
        </w:rPr>
        <w:t xml:space="preserve">vodičov 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>o</w:t>
      </w:r>
      <w:r w:rsidR="008E241C">
        <w:rPr>
          <w:rFonts w:asciiTheme="minorHAnsi" w:hAnsiTheme="minorHAnsi" w:cstheme="minorHAnsi"/>
          <w:sz w:val="23"/>
          <w:szCs w:val="23"/>
          <w:lang w:val="sk-SK"/>
        </w:rPr>
        <w:t> 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>10</w:t>
      </w:r>
      <w:r w:rsidR="008E241C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>%</w:t>
      </w:r>
      <w:r w:rsidR="008E241C">
        <w:rPr>
          <w:rFonts w:asciiTheme="minorHAnsi" w:hAnsiTheme="minorHAnsi" w:cstheme="minorHAnsi"/>
          <w:sz w:val="23"/>
          <w:szCs w:val="23"/>
          <w:lang w:val="sk-SK"/>
        </w:rPr>
        <w:t xml:space="preserve"> + 1 % dodatočné (t.j. 11 %)</w:t>
      </w:r>
      <w:r w:rsidR="00132E25">
        <w:rPr>
          <w:rFonts w:asciiTheme="minorHAnsi" w:hAnsiTheme="minorHAnsi" w:cstheme="minorHAnsi"/>
          <w:sz w:val="23"/>
          <w:szCs w:val="23"/>
          <w:lang w:val="sk-SK"/>
        </w:rPr>
        <w:t>; zároveň, ak pôjde o úvodnú indexáciu uskutočnenú v roku 2023 s účinnosťou k Začatiu prevádzky v roku 2024</w:t>
      </w:r>
      <w:r w:rsidR="008D5C5E">
        <w:rPr>
          <w:rFonts w:asciiTheme="minorHAnsi" w:hAnsiTheme="minorHAnsi" w:cstheme="minorHAnsi"/>
          <w:sz w:val="23"/>
          <w:szCs w:val="23"/>
          <w:lang w:val="sk-SK"/>
        </w:rPr>
        <w:t xml:space="preserve"> (napr. k plánovanému 1. 1. 2024) a hodnota indexu </w:t>
      </w:r>
      <w:r w:rsidR="008D5C5E" w:rsidRPr="00604F84">
        <w:rPr>
          <w:rFonts w:asciiTheme="minorHAnsi" w:hAnsiTheme="minorHAnsi" w:cstheme="minorHAnsi"/>
          <w:sz w:val="23"/>
          <w:szCs w:val="23"/>
          <w:lang w:val="sk-SK"/>
        </w:rPr>
        <w:t>v roku 20</w:t>
      </w:r>
      <w:r w:rsidR="008D5C5E">
        <w:rPr>
          <w:rFonts w:asciiTheme="minorHAnsi" w:hAnsiTheme="minorHAnsi" w:cstheme="minorHAnsi"/>
          <w:sz w:val="23"/>
          <w:szCs w:val="23"/>
          <w:lang w:val="sk-SK"/>
        </w:rPr>
        <w:t>20</w:t>
      </w:r>
      <w:r w:rsidR="008D5C5E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predstavovala sumu 100, pričom pre rok „</w:t>
      </w:r>
      <w:r w:rsidR="00C7264A">
        <w:rPr>
          <w:rFonts w:asciiTheme="minorHAnsi" w:hAnsiTheme="minorHAnsi" w:cstheme="minorHAnsi"/>
          <w:sz w:val="23"/>
          <w:szCs w:val="23"/>
          <w:lang w:val="sk-SK"/>
        </w:rPr>
        <w:t>PM</w:t>
      </w:r>
      <w:r w:rsidR="00C7264A" w:rsidRPr="00604F84"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>n</w:t>
      </w:r>
      <w:r w:rsidR="008D5C5E" w:rsidRPr="00604F84"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>-</w:t>
      </w:r>
      <w:r w:rsidR="008D5C5E"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>1</w:t>
      </w:r>
      <w:r w:rsidR="008D5C5E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“, t.j. rok </w:t>
      </w:r>
      <w:r w:rsidR="008D5C5E">
        <w:rPr>
          <w:rFonts w:asciiTheme="minorHAnsi" w:hAnsiTheme="minorHAnsi" w:cstheme="minorHAnsi"/>
          <w:sz w:val="23"/>
          <w:szCs w:val="23"/>
          <w:lang w:val="sk-SK"/>
        </w:rPr>
        <w:t>2022</w:t>
      </w:r>
      <w:r w:rsidR="008D5C5E" w:rsidRPr="00604F84">
        <w:rPr>
          <w:rFonts w:asciiTheme="minorHAnsi" w:hAnsiTheme="minorHAnsi" w:cstheme="minorHAnsi"/>
          <w:sz w:val="23"/>
          <w:szCs w:val="23"/>
          <w:lang w:val="sk-SK"/>
        </w:rPr>
        <w:t>, predstavovala hodnota indexu sumu 1</w:t>
      </w:r>
      <w:r w:rsidR="008D5C5E">
        <w:rPr>
          <w:rFonts w:asciiTheme="minorHAnsi" w:hAnsiTheme="minorHAnsi" w:cstheme="minorHAnsi"/>
          <w:sz w:val="23"/>
          <w:szCs w:val="23"/>
          <w:lang w:val="sk-SK"/>
        </w:rPr>
        <w:t>05</w:t>
      </w:r>
      <w:r w:rsidR="008E241C">
        <w:rPr>
          <w:rFonts w:asciiTheme="minorHAnsi" w:hAnsiTheme="minorHAnsi" w:cstheme="minorHAnsi"/>
          <w:sz w:val="23"/>
          <w:szCs w:val="23"/>
          <w:lang w:val="sk-SK"/>
        </w:rPr>
        <w:t xml:space="preserve"> a zároveň Dopravca Objednávateľovi v súlade s bodom 12.1 písm. a) bod (iii) Zmluvy doloží potvrdenie zástupcov zamestnancov s vyžadovaným obsahom</w:t>
      </w:r>
      <w:r w:rsidR="008D5C5E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, dôjde </w:t>
      </w:r>
      <w:r w:rsidR="008D5C5E">
        <w:rPr>
          <w:rFonts w:asciiTheme="minorHAnsi" w:hAnsiTheme="minorHAnsi" w:cstheme="minorHAnsi"/>
          <w:sz w:val="23"/>
          <w:szCs w:val="23"/>
          <w:lang w:val="sk-SK"/>
        </w:rPr>
        <w:t xml:space="preserve">na základe úvodnej indexácie v roku 2023 </w:t>
      </w:r>
      <w:r w:rsidR="008D5C5E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k zvýšeniu nákladov v rozsahu nákladov na mzdy </w:t>
      </w:r>
      <w:r w:rsidR="00C7264A">
        <w:rPr>
          <w:rFonts w:asciiTheme="minorHAnsi" w:hAnsiTheme="minorHAnsi" w:cstheme="minorHAnsi"/>
          <w:sz w:val="23"/>
          <w:szCs w:val="23"/>
          <w:lang w:val="sk-SK"/>
        </w:rPr>
        <w:t xml:space="preserve">vodičov </w:t>
      </w:r>
      <w:r w:rsidR="008D5C5E" w:rsidRPr="00604F84">
        <w:rPr>
          <w:rFonts w:asciiTheme="minorHAnsi" w:hAnsiTheme="minorHAnsi" w:cstheme="minorHAnsi"/>
          <w:sz w:val="23"/>
          <w:szCs w:val="23"/>
          <w:lang w:val="sk-SK"/>
        </w:rPr>
        <w:t>o </w:t>
      </w:r>
      <w:r w:rsidR="008D5C5E">
        <w:rPr>
          <w:rFonts w:asciiTheme="minorHAnsi" w:hAnsiTheme="minorHAnsi" w:cstheme="minorHAnsi"/>
          <w:sz w:val="23"/>
          <w:szCs w:val="23"/>
          <w:lang w:val="sk-SK"/>
        </w:rPr>
        <w:t>5</w:t>
      </w:r>
      <w:r w:rsidR="008D5C5E" w:rsidRPr="00604F84">
        <w:rPr>
          <w:rFonts w:asciiTheme="minorHAnsi" w:hAnsiTheme="minorHAnsi" w:cstheme="minorHAnsi"/>
          <w:sz w:val="23"/>
          <w:szCs w:val="23"/>
          <w:lang w:val="sk-SK"/>
        </w:rPr>
        <w:t>%</w:t>
      </w:r>
      <w:r w:rsidR="008E241C">
        <w:rPr>
          <w:rFonts w:asciiTheme="minorHAnsi" w:hAnsiTheme="minorHAnsi" w:cstheme="minorHAnsi"/>
          <w:sz w:val="23"/>
          <w:szCs w:val="23"/>
          <w:lang w:val="sk-SK"/>
        </w:rPr>
        <w:t xml:space="preserve"> + 1 % dodatočné, t.j. 6 %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>)</w:t>
      </w:r>
    </w:p>
    <w:p w14:paraId="4F8F54C7" w14:textId="7013A3EA" w:rsidR="00D42945" w:rsidRPr="00541C8D" w:rsidRDefault="00F63C11" w:rsidP="0069542F">
      <w:pPr>
        <w:pStyle w:val="Nadpis4"/>
        <w:numPr>
          <w:ilvl w:val="2"/>
          <w:numId w:val="15"/>
        </w:numPr>
        <w:ind w:left="0" w:firstLine="0"/>
        <w:rPr>
          <w:rFonts w:asciiTheme="minorHAnsi" w:hAnsiTheme="minorHAnsi" w:cstheme="minorHAnsi"/>
          <w:sz w:val="23"/>
          <w:szCs w:val="23"/>
          <w:lang w:val="sk-SK"/>
        </w:rPr>
      </w:pP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Zmena Ceny dopravného výkonu na 1 km pri zmene </w:t>
      </w:r>
      <w:r w:rsidR="00D42945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ceny </w:t>
      </w:r>
      <w:r w:rsidR="004838A7" w:rsidRPr="00541C8D">
        <w:rPr>
          <w:rFonts w:asciiTheme="minorHAnsi" w:hAnsiTheme="minorHAnsi" w:cstheme="minorHAnsi"/>
          <w:sz w:val="23"/>
          <w:szCs w:val="23"/>
          <w:lang w:val="sk-SK"/>
        </w:rPr>
        <w:t>P</w:t>
      </w:r>
      <w:r w:rsidR="00D42945" w:rsidRPr="00541C8D">
        <w:rPr>
          <w:rFonts w:asciiTheme="minorHAnsi" w:hAnsiTheme="minorHAnsi" w:cstheme="minorHAnsi"/>
          <w:sz w:val="23"/>
          <w:szCs w:val="23"/>
          <w:lang w:val="sk-SK"/>
        </w:rPr>
        <w:t>ohonných hm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ô</w:t>
      </w:r>
      <w:r w:rsidR="00D42945" w:rsidRPr="00541C8D">
        <w:rPr>
          <w:rFonts w:asciiTheme="minorHAnsi" w:hAnsiTheme="minorHAnsi" w:cstheme="minorHAnsi"/>
          <w:sz w:val="23"/>
          <w:szCs w:val="23"/>
          <w:lang w:val="sk-SK"/>
        </w:rPr>
        <w:t>t</w:t>
      </w:r>
      <w:bookmarkEnd w:id="1"/>
      <w:r w:rsidR="004838A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(paliva)</w:t>
      </w:r>
    </w:p>
    <w:p w14:paraId="48B43633" w14:textId="3F5491AD" w:rsidR="005361D6" w:rsidRPr="00541C8D" w:rsidRDefault="00F63C11" w:rsidP="005361D6">
      <w:pPr>
        <w:rPr>
          <w:rFonts w:asciiTheme="minorHAnsi" w:hAnsiTheme="minorHAnsi" w:cstheme="minorHAnsi"/>
          <w:sz w:val="23"/>
          <w:szCs w:val="23"/>
          <w:lang w:val="sk-SK"/>
        </w:rPr>
      </w:pP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Vzorec pre úpravu </w:t>
      </w:r>
      <w:r w:rsidR="004838A7" w:rsidRPr="00541C8D">
        <w:rPr>
          <w:rFonts w:asciiTheme="minorHAnsi" w:hAnsiTheme="minorHAnsi" w:cstheme="minorHAnsi"/>
          <w:sz w:val="23"/>
          <w:szCs w:val="23"/>
          <w:lang w:val="sk-SK"/>
        </w:rPr>
        <w:t>náklad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ov</w:t>
      </w:r>
      <w:r w:rsidR="004838A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na Pohonné hmoty (palivo) </w:t>
      </w:r>
      <w:r w:rsidR="005361D6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je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nasledujúci</w:t>
      </w:r>
      <w:r w:rsidR="005361D6" w:rsidRPr="00541C8D">
        <w:rPr>
          <w:rFonts w:asciiTheme="minorHAnsi" w:hAnsiTheme="minorHAnsi" w:cstheme="minorHAnsi"/>
          <w:sz w:val="23"/>
          <w:szCs w:val="23"/>
          <w:lang w:val="sk-SK"/>
        </w:rPr>
        <w:t>:</w:t>
      </w:r>
    </w:p>
    <w:p w14:paraId="44902F8C" w14:textId="75D6121F" w:rsidR="0069542F" w:rsidRPr="00541C8D" w:rsidRDefault="0069542F" w:rsidP="0069542F">
      <w:pPr>
        <w:jc w:val="center"/>
        <w:rPr>
          <w:rFonts w:asciiTheme="minorHAnsi" w:hAnsiTheme="minorHAnsi" w:cstheme="minorHAnsi"/>
          <w:b/>
          <w:sz w:val="23"/>
          <w:szCs w:val="23"/>
          <w:lang w:val="sk-SK"/>
        </w:rPr>
      </w:pPr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>N</w:t>
      </w:r>
      <w:r w:rsidR="00E6424E"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PHM</w:t>
      </w:r>
      <w:r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n</w:t>
      </w:r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 = N</w:t>
      </w:r>
      <w:r w:rsidR="00E6424E"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PHM</w:t>
      </w:r>
      <w:r w:rsidR="00F63C11"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ponuka</w:t>
      </w:r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 * K</w:t>
      </w:r>
      <w:r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PHM</w:t>
      </w:r>
    </w:p>
    <w:p w14:paraId="56781CB0" w14:textId="0794D8DE" w:rsidR="0069542F" w:rsidRPr="00541C8D" w:rsidRDefault="0069542F" w:rsidP="004838A7">
      <w:pPr>
        <w:ind w:left="1418" w:hanging="1418"/>
        <w:jc w:val="both"/>
        <w:rPr>
          <w:rFonts w:asciiTheme="minorHAnsi" w:eastAsia="Times New Roman" w:hAnsiTheme="minorHAnsi" w:cstheme="minorHAnsi"/>
          <w:sz w:val="23"/>
          <w:szCs w:val="23"/>
          <w:lang w:val="sk-SK"/>
        </w:rPr>
      </w:pP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N</w:t>
      </w:r>
      <w:r w:rsidR="00E6424E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PHM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n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 xml:space="preserve"> </w:t>
      </w:r>
      <w:r w:rsidR="00DC355D"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ab/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predstavuje upravené </w:t>
      </w:r>
      <w:r w:rsidR="004838A7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n</w:t>
      </w:r>
      <w:r w:rsidR="005A7497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áklady na </w:t>
      </w:r>
      <w:r w:rsidR="004838A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Pohonné hmoty (palivo) na 1 km </w:t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>dopravného výkonu za príslušný kalendárny rok „n“ [EUR/1km]</w:t>
      </w:r>
    </w:p>
    <w:p w14:paraId="43C68FE6" w14:textId="338B42BF" w:rsidR="008E241C" w:rsidRPr="003E3E6E" w:rsidRDefault="005A7497" w:rsidP="008E241C">
      <w:pPr>
        <w:ind w:left="1410" w:hanging="1410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N</w:t>
      </w:r>
      <w:r w:rsidR="00E6424E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PHM</w:t>
      </w:r>
      <w:r w:rsidR="00B44256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ponuka</w:t>
      </w:r>
      <w:r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 </w:t>
      </w:r>
      <w:r w:rsidR="00DC355D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ab/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predstavuje </w:t>
      </w:r>
      <w:r w:rsidR="004838A7" w:rsidRPr="00541C8D">
        <w:rPr>
          <w:rFonts w:asciiTheme="minorHAnsi" w:hAnsiTheme="minorHAnsi" w:cstheme="minorHAnsi"/>
          <w:sz w:val="23"/>
          <w:szCs w:val="23"/>
          <w:lang w:val="sk-SK"/>
        </w:rPr>
        <w:t>n</w:t>
      </w:r>
      <w:r w:rsidR="00032118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áklady na </w:t>
      </w:r>
      <w:r w:rsidR="004838A7" w:rsidRPr="00541C8D">
        <w:rPr>
          <w:rFonts w:asciiTheme="minorHAnsi" w:hAnsiTheme="minorHAnsi" w:cstheme="minorHAnsi"/>
          <w:sz w:val="23"/>
          <w:szCs w:val="23"/>
          <w:lang w:val="sk-SK"/>
        </w:rPr>
        <w:t>P</w:t>
      </w:r>
      <w:r w:rsidR="00032118" w:rsidRPr="00541C8D">
        <w:rPr>
          <w:rFonts w:asciiTheme="minorHAnsi" w:hAnsiTheme="minorHAnsi" w:cstheme="minorHAnsi"/>
          <w:sz w:val="23"/>
          <w:szCs w:val="23"/>
          <w:lang w:val="sk-SK"/>
        </w:rPr>
        <w:t>ohonné hmoty</w:t>
      </w:r>
      <w:r w:rsidR="00BD723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4838A7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(palivo) </w:t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na 1 km dopravného výkonu </w:t>
      </w:r>
      <w:r w:rsidR="00B44256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uvedené v Prílohe </w:t>
      </w:r>
      <w:r w:rsidR="003B4AC4" w:rsidRPr="00541C8D">
        <w:rPr>
          <w:rFonts w:asciiTheme="minorHAnsi" w:hAnsiTheme="minorHAnsi" w:cstheme="minorHAnsi"/>
          <w:sz w:val="23"/>
          <w:szCs w:val="23"/>
          <w:lang w:val="sk-SK"/>
        </w:rPr>
        <w:t>č. 6</w:t>
      </w:r>
      <w:r w:rsidR="006B5B68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B44256" w:rsidRPr="00880FD6">
        <w:rPr>
          <w:rFonts w:asciiTheme="minorHAnsi" w:hAnsiTheme="minorHAnsi" w:cstheme="minorHAnsi"/>
          <w:sz w:val="23"/>
          <w:szCs w:val="23"/>
          <w:lang w:val="sk-SK"/>
        </w:rPr>
        <w:t>Zmluvy, Riadok 1, Stĺpec C [EUR</w:t>
      </w:r>
      <w:r w:rsidR="00B44256" w:rsidRPr="003E3E6E">
        <w:rPr>
          <w:rFonts w:asciiTheme="minorHAnsi" w:hAnsiTheme="minorHAnsi" w:cstheme="minorHAnsi"/>
          <w:sz w:val="23"/>
          <w:szCs w:val="23"/>
          <w:lang w:val="sk-SK"/>
        </w:rPr>
        <w:t>/1km]</w:t>
      </w:r>
    </w:p>
    <w:p w14:paraId="37C22814" w14:textId="5C41694F" w:rsidR="005A7497" w:rsidRPr="00541C8D" w:rsidRDefault="005A7497" w:rsidP="004838A7">
      <w:pPr>
        <w:ind w:left="1410" w:hanging="1410"/>
        <w:jc w:val="both"/>
        <w:rPr>
          <w:rFonts w:asciiTheme="minorHAnsi" w:eastAsia="Times New Roman" w:hAnsiTheme="minorHAnsi" w:cstheme="minorHAnsi"/>
          <w:sz w:val="23"/>
          <w:szCs w:val="23"/>
          <w:lang w:val="sk-SK"/>
        </w:rPr>
      </w:pP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K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PHM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 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ab/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predstavuje </w:t>
      </w:r>
      <w:r w:rsidR="00F63C11"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koeficient medziročnej zmeny </w:t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>vypočítaný podľa nasledujúceho vzorca:</w:t>
      </w:r>
    </w:p>
    <w:p w14:paraId="2E8854F8" w14:textId="48F5017F" w:rsidR="00AC3A78" w:rsidRPr="00CD5332" w:rsidRDefault="004A3EE4" w:rsidP="004838A7">
      <w:pPr>
        <w:rPr>
          <w:rFonts w:asciiTheme="minorHAnsi" w:eastAsia="Times New Roman" w:hAnsiTheme="minorHAnsi" w:cstheme="minorHAnsi"/>
          <w:sz w:val="23"/>
          <w:szCs w:val="23"/>
          <w:lang w:val="sk-SK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b/>
                  <w:sz w:val="23"/>
                  <w:szCs w:val="23"/>
                  <w:lang w:val="sk-SK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theme="minorHAnsi"/>
                  <w:sz w:val="23"/>
                  <w:szCs w:val="23"/>
                  <w:lang w:val="sk-SK"/>
                </w:rPr>
                <m:t>K</m:t>
              </m:r>
            </m:e>
            <m:sub>
              <m:r>
                <m:rPr>
                  <m:sty m:val="b"/>
                </m:rPr>
                <w:rPr>
                  <w:rFonts w:ascii="Cambria Math" w:hAnsi="Cambria Math" w:cstheme="minorHAnsi"/>
                  <w:sz w:val="23"/>
                  <w:szCs w:val="23"/>
                  <w:lang w:val="sk-SK"/>
                </w:rPr>
                <m:t>PHM</m:t>
              </m:r>
            </m:sub>
          </m:sSub>
          <m:r>
            <m:rPr>
              <m:sty m:val="b"/>
            </m:rPr>
            <w:rPr>
              <w:rFonts w:ascii="Cambria Math" w:hAnsi="Cambria Math" w:cstheme="minorHAnsi"/>
              <w:sz w:val="23"/>
              <w:szCs w:val="23"/>
              <w:lang w:val="sk-SK"/>
            </w:rPr>
            <m:t>=</m:t>
          </m:r>
          <m:f>
            <m:fPr>
              <m:ctrlPr>
                <w:rPr>
                  <w:rFonts w:ascii="Cambria Math" w:hAnsi="Cambria Math" w:cstheme="minorHAnsi"/>
                  <w:b/>
                  <w:sz w:val="23"/>
                  <w:szCs w:val="23"/>
                  <w:lang w:val="sk-SK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theme="minorHAnsi"/>
                      <w:b/>
                      <w:sz w:val="23"/>
                      <w:szCs w:val="23"/>
                      <w:lang w:val="sk-SK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theme="minorHAnsi"/>
                      <w:sz w:val="23"/>
                      <w:szCs w:val="23"/>
                      <w:lang w:val="sk-SK"/>
                    </w:rPr>
                    <m:t>PN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theme="minorHAnsi"/>
                      <w:sz w:val="23"/>
                      <w:szCs w:val="23"/>
                      <w:lang w:val="sk-SK"/>
                    </w:rPr>
                    <m:t>n-1</m:t>
                  </m:r>
                </m:sub>
              </m:sSub>
            </m:num>
            <m:den>
              <m:r>
                <m:rPr>
                  <m:sty m:val="b"/>
                </m:rPr>
                <w:rPr>
                  <w:rFonts w:ascii="Cambria Math" w:hAnsi="Cambria Math" w:cstheme="minorHAnsi"/>
                  <w:sz w:val="23"/>
                  <w:szCs w:val="23"/>
                  <w:lang w:val="sk-SK"/>
                </w:rPr>
                <m:t>P</m:t>
              </m:r>
              <m:sSub>
                <m:sSubPr>
                  <m:ctrlPr>
                    <w:rPr>
                      <w:rFonts w:ascii="Cambria Math" w:hAnsi="Cambria Math" w:cstheme="minorHAnsi"/>
                      <w:b/>
                      <w:sz w:val="23"/>
                      <w:szCs w:val="23"/>
                      <w:lang w:val="sk-SK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theme="minorHAnsi"/>
                      <w:sz w:val="23"/>
                      <w:szCs w:val="23"/>
                      <w:lang w:val="sk-SK"/>
                    </w:rPr>
                    <m:t>N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theme="minorHAnsi"/>
                      <w:sz w:val="23"/>
                      <w:szCs w:val="23"/>
                      <w:lang w:val="sk-SK"/>
                    </w:rPr>
                    <m:t>2020</m:t>
                  </m:r>
                </m:sub>
              </m:sSub>
            </m:den>
          </m:f>
        </m:oMath>
      </m:oMathPara>
    </w:p>
    <w:p w14:paraId="402FB7C9" w14:textId="1E70C51B" w:rsidR="00AC3A78" w:rsidRPr="000644A0" w:rsidRDefault="00304918" w:rsidP="00F63C11">
      <w:pPr>
        <w:ind w:left="1985" w:hanging="993"/>
        <w:jc w:val="both"/>
        <w:rPr>
          <w:rFonts w:asciiTheme="minorHAnsi" w:hAnsiTheme="minorHAnsi" w:cstheme="minorHAnsi"/>
          <w:b/>
          <w:sz w:val="23"/>
          <w:szCs w:val="23"/>
          <w:lang w:val="sk-SK"/>
        </w:rPr>
      </w:pPr>
      <w:r w:rsidRPr="003A1E24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PN</w:t>
      </w:r>
      <w:r w:rsidRPr="003A1E24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20</w:t>
      </w:r>
      <w:r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20</w:t>
      </w:r>
      <w:r w:rsidRPr="003A1E24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DC355D" w:rsidRPr="003A1E24">
        <w:rPr>
          <w:rFonts w:asciiTheme="minorHAnsi" w:hAnsiTheme="minorHAnsi" w:cstheme="minorHAnsi"/>
          <w:sz w:val="23"/>
          <w:szCs w:val="23"/>
          <w:lang w:val="sk-SK"/>
        </w:rPr>
        <w:tab/>
      </w:r>
      <w:r w:rsidR="00F63C11" w:rsidRPr="003A1E24">
        <w:rPr>
          <w:rFonts w:asciiTheme="minorHAnsi" w:hAnsiTheme="minorHAnsi" w:cstheme="minorHAnsi"/>
          <w:sz w:val="23"/>
          <w:szCs w:val="23"/>
          <w:lang w:val="sk-SK"/>
        </w:rPr>
        <w:t xml:space="preserve">predstavuje priemernú </w:t>
      </w:r>
      <w:r w:rsidR="004A1643" w:rsidRPr="000644A0">
        <w:rPr>
          <w:rFonts w:asciiTheme="minorHAnsi" w:hAnsiTheme="minorHAnsi" w:cstheme="minorHAnsi"/>
          <w:sz w:val="23"/>
          <w:szCs w:val="23"/>
          <w:lang w:val="sk-SK"/>
        </w:rPr>
        <w:t>ročn</w:t>
      </w:r>
      <w:r w:rsidR="00F63C11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ú spotrebiteľskú cenu motorovej nafty vyhlásenú Štatistickým úradom Slovenskej republiky </w:t>
      </w:r>
      <w:r w:rsidR="000E42CB" w:rsidRPr="000644A0">
        <w:rPr>
          <w:rFonts w:asciiTheme="minorHAnsi" w:hAnsiTheme="minorHAnsi" w:cstheme="minorHAnsi"/>
          <w:sz w:val="23"/>
          <w:szCs w:val="23"/>
          <w:lang w:val="sk-SK"/>
        </w:rPr>
        <w:t>pre</w:t>
      </w:r>
      <w:r w:rsidR="00F63C11" w:rsidRPr="000644A0">
        <w:rPr>
          <w:rFonts w:asciiTheme="minorHAnsi" w:hAnsiTheme="minorHAnsi" w:cstheme="minorHAnsi"/>
          <w:sz w:val="23"/>
          <w:szCs w:val="23"/>
          <w:lang w:val="sk-SK"/>
        </w:rPr>
        <w:t> </w:t>
      </w:r>
      <w:r w:rsidR="000E42CB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kalendárny </w:t>
      </w:r>
      <w:r w:rsidR="00F63C11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rok </w:t>
      </w:r>
      <w:r w:rsidR="00F174F8" w:rsidRPr="000644A0">
        <w:rPr>
          <w:rFonts w:asciiTheme="minorHAnsi" w:hAnsiTheme="minorHAnsi" w:cstheme="minorHAnsi"/>
          <w:sz w:val="23"/>
          <w:szCs w:val="23"/>
          <w:lang w:val="sk-SK"/>
        </w:rPr>
        <w:t>202</w:t>
      </w:r>
      <w:r>
        <w:rPr>
          <w:rFonts w:asciiTheme="minorHAnsi" w:hAnsiTheme="minorHAnsi" w:cstheme="minorHAnsi"/>
          <w:sz w:val="23"/>
          <w:szCs w:val="23"/>
          <w:lang w:val="sk-SK"/>
        </w:rPr>
        <w:t>0</w:t>
      </w:r>
      <w:r w:rsidR="000E42CB" w:rsidRPr="000644A0">
        <w:rPr>
          <w:rFonts w:asciiTheme="minorHAnsi" w:hAnsiTheme="minorHAnsi" w:cstheme="minorHAnsi"/>
          <w:sz w:val="23"/>
          <w:szCs w:val="23"/>
          <w:lang w:val="sk-SK"/>
        </w:rPr>
        <w:t>.</w:t>
      </w:r>
    </w:p>
    <w:p w14:paraId="01AA7849" w14:textId="2617AFBE" w:rsidR="00126506" w:rsidRPr="00541C8D" w:rsidRDefault="005A7497" w:rsidP="00F63C11">
      <w:pPr>
        <w:ind w:left="1985" w:hanging="993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0644A0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PN</w:t>
      </w:r>
      <w:r w:rsidRPr="003E3E6E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n</w:t>
      </w:r>
      <w:r w:rsidR="00C212C6" w:rsidRPr="003E3E6E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-</w:t>
      </w:r>
      <w:r w:rsidR="00304918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1</w:t>
      </w:r>
      <w:r w:rsidR="004A1643" w:rsidRPr="003E3E6E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 xml:space="preserve"> </w:t>
      </w:r>
      <w:r w:rsidR="00DC355D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ab/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predstavuje priemernú </w:t>
      </w:r>
      <w:r w:rsidR="004A1643" w:rsidRPr="00541C8D">
        <w:rPr>
          <w:rFonts w:asciiTheme="minorHAnsi" w:hAnsiTheme="minorHAnsi" w:cstheme="minorHAnsi"/>
          <w:sz w:val="23"/>
          <w:szCs w:val="23"/>
          <w:lang w:val="sk-SK"/>
        </w:rPr>
        <w:t>ročn</w:t>
      </w:r>
      <w:r w:rsidR="00F63C11" w:rsidRPr="00541C8D">
        <w:rPr>
          <w:rFonts w:asciiTheme="minorHAnsi" w:hAnsiTheme="minorHAnsi" w:cstheme="minorHAnsi"/>
          <w:sz w:val="23"/>
          <w:szCs w:val="23"/>
          <w:lang w:val="sk-SK"/>
        </w:rPr>
        <w:t>ú</w:t>
      </w:r>
      <w:r w:rsidR="004A1643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B44256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spotrebiteľskú cenu motorovej nafty vyhlásenú </w:t>
      </w:r>
      <w:r w:rsidR="000E42CB" w:rsidRPr="00541C8D">
        <w:rPr>
          <w:rFonts w:asciiTheme="minorHAnsi" w:hAnsiTheme="minorHAnsi" w:cstheme="minorHAnsi"/>
          <w:sz w:val="23"/>
          <w:szCs w:val="23"/>
          <w:lang w:val="sk-SK"/>
        </w:rPr>
        <w:t>Štatistickým úradom Slovenskej republiky</w:t>
      </w:r>
      <w:r w:rsidR="00D7155A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D7155A">
        <w:rPr>
          <w:rFonts w:asciiTheme="minorHAnsi" w:hAnsiTheme="minorHAnsi" w:cstheme="minorHAnsi"/>
          <w:sz w:val="23"/>
          <w:szCs w:val="23"/>
          <w:lang w:val="sk-SK"/>
        </w:rPr>
        <w:t xml:space="preserve">pre kalendárny rok, ktorý  </w:t>
      </w:r>
      <w:r w:rsidR="00D7155A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o jeden (1) rok predchádza ten kalendárny rok „n“, v ktorom </w:t>
      </w:r>
      <w:r w:rsidR="00D7155A">
        <w:rPr>
          <w:rFonts w:asciiTheme="minorHAnsi" w:hAnsiTheme="minorHAnsi" w:cstheme="minorHAnsi"/>
          <w:sz w:val="23"/>
          <w:szCs w:val="23"/>
          <w:lang w:val="sk-SK"/>
        </w:rPr>
        <w:t>sa</w:t>
      </w:r>
      <w:r w:rsidR="00D7155A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zmena</w:t>
      </w:r>
      <w:r w:rsidR="00D7155A">
        <w:rPr>
          <w:rFonts w:asciiTheme="minorHAnsi" w:hAnsiTheme="minorHAnsi" w:cstheme="minorHAnsi"/>
          <w:sz w:val="23"/>
          <w:szCs w:val="23"/>
          <w:lang w:val="sk-SK"/>
        </w:rPr>
        <w:t xml:space="preserve"> podľa Zmluvy</w:t>
      </w:r>
      <w:r w:rsidR="00D7155A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D7155A">
        <w:rPr>
          <w:rFonts w:asciiTheme="minorHAnsi" w:hAnsiTheme="minorHAnsi" w:cstheme="minorHAnsi"/>
          <w:sz w:val="23"/>
          <w:szCs w:val="23"/>
          <w:lang w:val="sk-SK"/>
        </w:rPr>
        <w:t xml:space="preserve">kalkuluje, s tým, že pokiaľ k úvodnej 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>indexácii</w:t>
      </w:r>
      <w:r w:rsidR="00D7155A">
        <w:rPr>
          <w:rFonts w:asciiTheme="minorHAnsi" w:hAnsiTheme="minorHAnsi" w:cstheme="minorHAnsi"/>
          <w:sz w:val="23"/>
          <w:szCs w:val="23"/>
          <w:lang w:val="sk-SK"/>
        </w:rPr>
        <w:t xml:space="preserve"> podľa bodu 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>12.2</w:t>
      </w:r>
      <w:r w:rsidR="00D7155A">
        <w:rPr>
          <w:rFonts w:asciiTheme="minorHAnsi" w:hAnsiTheme="minorHAnsi" w:cstheme="minorHAnsi"/>
          <w:sz w:val="23"/>
          <w:szCs w:val="23"/>
          <w:lang w:val="sk-SK"/>
        </w:rPr>
        <w:t xml:space="preserve"> Zmluvy nedôjde ani do 31. 12. príslušného kalendárneho roka (plánovane do 31. 12. 2023) a zároveň  k Začatiu prevádzky dôjde k skoršiemu dátumu, než je 1. 7. príslušného kalendárneho roka, tak budú pre účely úvodnej indexácie použité údaje za rok n-2, t.j. o dva (2) roky predchádzajúce </w:t>
      </w:r>
      <w:r w:rsidR="00D7155A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kalendárny rok „n“, v ktorom </w:t>
      </w:r>
      <w:r w:rsidR="00D7155A">
        <w:rPr>
          <w:rFonts w:asciiTheme="minorHAnsi" w:hAnsiTheme="minorHAnsi" w:cstheme="minorHAnsi"/>
          <w:sz w:val="23"/>
          <w:szCs w:val="23"/>
          <w:lang w:val="sk-SK"/>
        </w:rPr>
        <w:t>sa</w:t>
      </w:r>
      <w:r w:rsidR="00D7155A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zmena</w:t>
      </w:r>
      <w:r w:rsidR="00D7155A">
        <w:rPr>
          <w:rFonts w:asciiTheme="minorHAnsi" w:hAnsiTheme="minorHAnsi" w:cstheme="minorHAnsi"/>
          <w:sz w:val="23"/>
          <w:szCs w:val="23"/>
          <w:lang w:val="sk-SK"/>
        </w:rPr>
        <w:t xml:space="preserve"> podľa Zmluvy</w:t>
      </w:r>
      <w:r w:rsidR="00D7155A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D7155A">
        <w:rPr>
          <w:rFonts w:asciiTheme="minorHAnsi" w:hAnsiTheme="minorHAnsi" w:cstheme="minorHAnsi"/>
          <w:sz w:val="23"/>
          <w:szCs w:val="23"/>
          <w:lang w:val="sk-SK"/>
        </w:rPr>
        <w:t>kalkuluje.</w:t>
      </w:r>
    </w:p>
    <w:p w14:paraId="190501DB" w14:textId="0DD27363" w:rsidR="00867248" w:rsidRPr="00604F84" w:rsidRDefault="00867248" w:rsidP="00867248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(t.j. napríklad, ak má byť zmena účinná </w:t>
      </w:r>
      <w:r>
        <w:rPr>
          <w:rFonts w:asciiTheme="minorHAnsi" w:hAnsiTheme="minorHAnsi" w:cstheme="minorHAnsi"/>
          <w:sz w:val="23"/>
          <w:szCs w:val="23"/>
          <w:lang w:val="sk-SK"/>
        </w:rPr>
        <w:t>na základe pravidelnej indexácie v roku 2025 a kalkulovaná v tomto roku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(ako rok „n“) a hodnota indexu v roku 20</w:t>
      </w:r>
      <w:r>
        <w:rPr>
          <w:rFonts w:asciiTheme="minorHAnsi" w:hAnsiTheme="minorHAnsi" w:cstheme="minorHAnsi"/>
          <w:sz w:val="23"/>
          <w:szCs w:val="23"/>
          <w:lang w:val="sk-SK"/>
        </w:rPr>
        <w:t>20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predstavovala sumu 100, pričom pre rok „</w:t>
      </w:r>
      <w:r w:rsidR="00C7264A">
        <w:rPr>
          <w:rFonts w:asciiTheme="minorHAnsi" w:hAnsiTheme="minorHAnsi" w:cstheme="minorHAnsi"/>
          <w:sz w:val="23"/>
          <w:szCs w:val="23"/>
          <w:lang w:val="sk-SK"/>
        </w:rPr>
        <w:t>PN</w:t>
      </w:r>
      <w:r w:rsidR="00C7264A" w:rsidRPr="00604F84"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>n</w:t>
      </w:r>
      <w:r w:rsidRPr="00604F84"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>-</w:t>
      </w:r>
      <w:r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>1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>“, t.j. rok 202</w:t>
      </w:r>
      <w:r>
        <w:rPr>
          <w:rFonts w:asciiTheme="minorHAnsi" w:hAnsiTheme="minorHAnsi" w:cstheme="minorHAnsi"/>
          <w:sz w:val="23"/>
          <w:szCs w:val="23"/>
          <w:lang w:val="sk-SK"/>
        </w:rPr>
        <w:t>4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, predstavovala hodnota indexu sumu </w:t>
      </w:r>
      <w:r>
        <w:rPr>
          <w:rFonts w:asciiTheme="minorHAnsi" w:hAnsiTheme="minorHAnsi" w:cstheme="minorHAnsi"/>
          <w:sz w:val="23"/>
          <w:szCs w:val="23"/>
          <w:lang w:val="sk-SK"/>
        </w:rPr>
        <w:t>93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, dôjde </w:t>
      </w:r>
      <w:r>
        <w:rPr>
          <w:rFonts w:asciiTheme="minorHAnsi" w:hAnsiTheme="minorHAnsi" w:cstheme="minorHAnsi"/>
          <w:sz w:val="23"/>
          <w:szCs w:val="23"/>
          <w:lang w:val="sk-SK"/>
        </w:rPr>
        <w:t>na základe pravidelnej indexácie v roku 2025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k </w:t>
      </w:r>
      <w:r>
        <w:rPr>
          <w:rFonts w:asciiTheme="minorHAnsi" w:hAnsiTheme="minorHAnsi" w:cstheme="minorHAnsi"/>
          <w:sz w:val="23"/>
          <w:szCs w:val="23"/>
          <w:lang w:val="sk-SK"/>
        </w:rPr>
        <w:t>zníženiu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nákladov v rozsahu nákladov </w:t>
      </w:r>
      <w:r w:rsidR="00C7264A">
        <w:rPr>
          <w:rFonts w:asciiTheme="minorHAnsi" w:hAnsiTheme="minorHAnsi" w:cstheme="minorHAnsi"/>
          <w:sz w:val="23"/>
          <w:szCs w:val="23"/>
          <w:lang w:val="sk-SK"/>
        </w:rPr>
        <w:t>na pohonné hmoty (</w:t>
      </w:r>
      <w:r>
        <w:rPr>
          <w:rFonts w:asciiTheme="minorHAnsi" w:hAnsiTheme="minorHAnsi" w:cstheme="minorHAnsi"/>
          <w:sz w:val="23"/>
          <w:szCs w:val="23"/>
          <w:lang w:val="sk-SK"/>
        </w:rPr>
        <w:t>palivo</w:t>
      </w:r>
      <w:r w:rsidR="00C7264A">
        <w:rPr>
          <w:rFonts w:asciiTheme="minorHAnsi" w:hAnsiTheme="minorHAnsi" w:cstheme="minorHAnsi"/>
          <w:sz w:val="23"/>
          <w:szCs w:val="23"/>
          <w:lang w:val="sk-SK"/>
        </w:rPr>
        <w:t>)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o </w:t>
      </w:r>
      <w:r>
        <w:rPr>
          <w:rFonts w:asciiTheme="minorHAnsi" w:hAnsiTheme="minorHAnsi" w:cstheme="minorHAnsi"/>
          <w:sz w:val="23"/>
          <w:szCs w:val="23"/>
          <w:lang w:val="sk-SK"/>
        </w:rPr>
        <w:t>7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>%</w:t>
      </w:r>
      <w:r>
        <w:rPr>
          <w:rFonts w:asciiTheme="minorHAnsi" w:hAnsiTheme="minorHAnsi" w:cstheme="minorHAnsi"/>
          <w:sz w:val="23"/>
          <w:szCs w:val="23"/>
          <w:lang w:val="sk-SK"/>
        </w:rPr>
        <w:t xml:space="preserve">; zároveň, ak pôjde o úvodnú indexáciu uskutočnenú v roku 2023 s účinnosťou k Začatiu prevádzky v roku 2024 (napr. k plánovanému 1. 1. 2024) a hodnota indexu 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>v roku 20</w:t>
      </w:r>
      <w:r>
        <w:rPr>
          <w:rFonts w:asciiTheme="minorHAnsi" w:hAnsiTheme="minorHAnsi" w:cstheme="minorHAnsi"/>
          <w:sz w:val="23"/>
          <w:szCs w:val="23"/>
          <w:lang w:val="sk-SK"/>
        </w:rPr>
        <w:t>20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predstavovala sumu 100, pričom pre rok „</w:t>
      </w:r>
      <w:r w:rsidR="000E2B46">
        <w:rPr>
          <w:rFonts w:asciiTheme="minorHAnsi" w:hAnsiTheme="minorHAnsi" w:cstheme="minorHAnsi"/>
          <w:sz w:val="23"/>
          <w:szCs w:val="23"/>
          <w:lang w:val="sk-SK"/>
        </w:rPr>
        <w:t>PN</w:t>
      </w:r>
      <w:r w:rsidR="000E2B46" w:rsidRPr="00604F84"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>n</w:t>
      </w:r>
      <w:r w:rsidRPr="00604F84"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>-</w:t>
      </w:r>
      <w:r>
        <w:rPr>
          <w:rFonts w:asciiTheme="minorHAnsi" w:hAnsiTheme="minorHAnsi" w:cstheme="minorHAnsi"/>
          <w:sz w:val="23"/>
          <w:szCs w:val="23"/>
          <w:vertAlign w:val="subscript"/>
          <w:lang w:val="sk-SK"/>
        </w:rPr>
        <w:t>1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“, t.j. rok </w:t>
      </w:r>
      <w:r>
        <w:rPr>
          <w:rFonts w:asciiTheme="minorHAnsi" w:hAnsiTheme="minorHAnsi" w:cstheme="minorHAnsi"/>
          <w:sz w:val="23"/>
          <w:szCs w:val="23"/>
          <w:lang w:val="sk-SK"/>
        </w:rPr>
        <w:t>2022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, predstavovala hodnota indexu sumu </w:t>
      </w:r>
      <w:r>
        <w:rPr>
          <w:rFonts w:asciiTheme="minorHAnsi" w:hAnsiTheme="minorHAnsi" w:cstheme="minorHAnsi"/>
          <w:sz w:val="23"/>
          <w:szCs w:val="23"/>
          <w:lang w:val="sk-SK"/>
        </w:rPr>
        <w:t>97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, dôjde </w:t>
      </w:r>
      <w:r>
        <w:rPr>
          <w:rFonts w:asciiTheme="minorHAnsi" w:hAnsiTheme="minorHAnsi" w:cstheme="minorHAnsi"/>
          <w:sz w:val="23"/>
          <w:szCs w:val="23"/>
          <w:lang w:val="sk-SK"/>
        </w:rPr>
        <w:t xml:space="preserve">na základe úvodnej indexácie v roku 2023 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>k </w:t>
      </w:r>
      <w:r>
        <w:rPr>
          <w:rFonts w:asciiTheme="minorHAnsi" w:hAnsiTheme="minorHAnsi" w:cstheme="minorHAnsi"/>
          <w:sz w:val="23"/>
          <w:szCs w:val="23"/>
          <w:lang w:val="sk-SK"/>
        </w:rPr>
        <w:t>zníženiu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nákladov v rozsahu nákladov </w:t>
      </w:r>
      <w:r w:rsidR="000E2B46">
        <w:rPr>
          <w:rFonts w:asciiTheme="minorHAnsi" w:hAnsiTheme="minorHAnsi" w:cstheme="minorHAnsi"/>
          <w:sz w:val="23"/>
          <w:szCs w:val="23"/>
          <w:lang w:val="sk-SK"/>
        </w:rPr>
        <w:t>na pohonné hmoty (palivo)</w:t>
      </w:r>
      <w:r w:rsidR="000E2B46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>o </w:t>
      </w:r>
      <w:r>
        <w:rPr>
          <w:rFonts w:asciiTheme="minorHAnsi" w:hAnsiTheme="minorHAnsi" w:cstheme="minorHAnsi"/>
          <w:sz w:val="23"/>
          <w:szCs w:val="23"/>
          <w:lang w:val="sk-SK"/>
        </w:rPr>
        <w:t>3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>%)</w:t>
      </w:r>
    </w:p>
    <w:p w14:paraId="23915829" w14:textId="78580D42" w:rsidR="00204CF3" w:rsidRPr="00541C8D" w:rsidRDefault="00867248" w:rsidP="004838A7">
      <w:pPr>
        <w:pStyle w:val="Nadpis4"/>
        <w:numPr>
          <w:ilvl w:val="2"/>
          <w:numId w:val="15"/>
        </w:numPr>
        <w:ind w:left="0" w:firstLine="0"/>
        <w:rPr>
          <w:rFonts w:asciiTheme="minorHAnsi" w:hAnsiTheme="minorHAnsi" w:cstheme="minorHAnsi"/>
          <w:sz w:val="23"/>
          <w:szCs w:val="23"/>
          <w:lang w:val="sk-SK"/>
        </w:rPr>
      </w:pPr>
      <w:r w:rsidRPr="003E3E6E" w:rsidDel="00867248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bookmarkStart w:id="2" w:name="_Ref326829013"/>
      <w:r w:rsidR="00204CF3" w:rsidRPr="00541C8D">
        <w:rPr>
          <w:rFonts w:asciiTheme="minorHAnsi" w:hAnsiTheme="minorHAnsi" w:cstheme="minorHAnsi"/>
          <w:sz w:val="23"/>
          <w:szCs w:val="23"/>
          <w:lang w:val="sk-SK"/>
        </w:rPr>
        <w:t>Ostatn</w:t>
      </w:r>
      <w:r w:rsidR="00B44256" w:rsidRPr="00541C8D">
        <w:rPr>
          <w:rFonts w:asciiTheme="minorHAnsi" w:hAnsiTheme="minorHAnsi" w:cstheme="minorHAnsi"/>
          <w:sz w:val="23"/>
          <w:szCs w:val="23"/>
          <w:lang w:val="sk-SK"/>
        </w:rPr>
        <w:t>é</w:t>
      </w:r>
      <w:r w:rsidR="00204CF3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variabiln</w:t>
      </w:r>
      <w:r w:rsidR="00B44256" w:rsidRPr="00541C8D">
        <w:rPr>
          <w:rFonts w:asciiTheme="minorHAnsi" w:hAnsiTheme="minorHAnsi" w:cstheme="minorHAnsi"/>
          <w:sz w:val="23"/>
          <w:szCs w:val="23"/>
          <w:lang w:val="sk-SK"/>
        </w:rPr>
        <w:t>é</w:t>
      </w:r>
      <w:r w:rsidR="00204CF3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náklady</w:t>
      </w:r>
      <w:bookmarkEnd w:id="2"/>
      <w:r w:rsidR="00541C8D">
        <w:rPr>
          <w:rFonts w:asciiTheme="minorHAnsi" w:hAnsiTheme="minorHAnsi" w:cstheme="minorHAnsi"/>
          <w:sz w:val="23"/>
          <w:szCs w:val="23"/>
          <w:lang w:val="sk-SK"/>
        </w:rPr>
        <w:t xml:space="preserve"> 2</w:t>
      </w:r>
    </w:p>
    <w:p w14:paraId="19EFF1DB" w14:textId="72FD917B" w:rsidR="005361D6" w:rsidRPr="00541C8D" w:rsidRDefault="00B44256" w:rsidP="005361D6">
      <w:pPr>
        <w:rPr>
          <w:rFonts w:asciiTheme="minorHAnsi" w:hAnsiTheme="minorHAnsi" w:cstheme="minorHAnsi"/>
          <w:sz w:val="23"/>
          <w:szCs w:val="23"/>
          <w:lang w:val="sk-SK"/>
        </w:rPr>
      </w:pP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Vzorec pre úpravu </w:t>
      </w:r>
      <w:r w:rsidR="005361D6" w:rsidRPr="00541C8D">
        <w:rPr>
          <w:rFonts w:asciiTheme="minorHAnsi" w:hAnsiTheme="minorHAnsi" w:cstheme="minorHAnsi"/>
          <w:sz w:val="23"/>
          <w:szCs w:val="23"/>
          <w:lang w:val="sk-SK"/>
        </w:rPr>
        <w:t>Ostatn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ý</w:t>
      </w:r>
      <w:r w:rsidR="005361D6" w:rsidRPr="00541C8D">
        <w:rPr>
          <w:rFonts w:asciiTheme="minorHAnsi" w:hAnsiTheme="minorHAnsi" w:cstheme="minorHAnsi"/>
          <w:sz w:val="23"/>
          <w:szCs w:val="23"/>
          <w:lang w:val="sk-SK"/>
        </w:rPr>
        <w:t>ch variabiln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ý</w:t>
      </w:r>
      <w:r w:rsidR="005361D6" w:rsidRPr="00541C8D">
        <w:rPr>
          <w:rFonts w:asciiTheme="minorHAnsi" w:hAnsiTheme="minorHAnsi" w:cstheme="minorHAnsi"/>
          <w:sz w:val="23"/>
          <w:szCs w:val="23"/>
          <w:lang w:val="sk-SK"/>
        </w:rPr>
        <w:t>ch náklad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ov</w:t>
      </w:r>
      <w:r w:rsidR="005361D6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je n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a</w:t>
      </w:r>
      <w:r w:rsidR="005361D6" w:rsidRPr="00541C8D">
        <w:rPr>
          <w:rFonts w:asciiTheme="minorHAnsi" w:hAnsiTheme="minorHAnsi" w:cstheme="minorHAnsi"/>
          <w:sz w:val="23"/>
          <w:szCs w:val="23"/>
          <w:lang w:val="sk-SK"/>
        </w:rPr>
        <w:t>sleduj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ú</w:t>
      </w:r>
      <w:r w:rsidR="005361D6" w:rsidRPr="00541C8D">
        <w:rPr>
          <w:rFonts w:asciiTheme="minorHAnsi" w:hAnsiTheme="minorHAnsi" w:cstheme="minorHAnsi"/>
          <w:sz w:val="23"/>
          <w:szCs w:val="23"/>
          <w:lang w:val="sk-SK"/>
        </w:rPr>
        <w:t>c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i</w:t>
      </w:r>
      <w:r w:rsidR="005361D6" w:rsidRPr="00541C8D">
        <w:rPr>
          <w:rFonts w:asciiTheme="minorHAnsi" w:hAnsiTheme="minorHAnsi" w:cstheme="minorHAnsi"/>
          <w:sz w:val="23"/>
          <w:szCs w:val="23"/>
          <w:lang w:val="sk-SK"/>
        </w:rPr>
        <w:t>:</w:t>
      </w:r>
    </w:p>
    <w:p w14:paraId="251E2867" w14:textId="70A15B04" w:rsidR="000A6F38" w:rsidRPr="003E3E6E" w:rsidRDefault="000A6F38" w:rsidP="00204CF3">
      <w:pPr>
        <w:spacing w:before="120" w:after="120"/>
        <w:ind w:left="113" w:right="57"/>
        <w:jc w:val="center"/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</w:pP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O</w:t>
      </w:r>
      <w:r w:rsidR="00B44256"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V</w:t>
      </w:r>
      <w:r w:rsid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2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n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 xml:space="preserve"> = O</w:t>
      </w:r>
      <w:r w:rsidR="00B44256"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V</w:t>
      </w:r>
      <w:r w:rsid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2</w:t>
      </w:r>
      <w:r w:rsidR="00B44256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ponuka</w:t>
      </w:r>
      <w:r w:rsidR="00C212C6"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 xml:space="preserve"> * </w:t>
      </w:r>
      <w:r w:rsidR="00843A54"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Ki</w:t>
      </w:r>
      <w:r w:rsidR="00843A54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n-</w:t>
      </w:r>
      <w:r w:rsidR="005D5DBF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1</w:t>
      </w:r>
    </w:p>
    <w:p w14:paraId="6492D34D" w14:textId="44E1172D" w:rsidR="00204CF3" w:rsidRPr="00541C8D" w:rsidRDefault="00204CF3" w:rsidP="004838A7">
      <w:pPr>
        <w:ind w:left="993" w:hanging="993"/>
        <w:jc w:val="both"/>
        <w:rPr>
          <w:rFonts w:asciiTheme="minorHAnsi" w:eastAsia="Times New Roman" w:hAnsiTheme="minorHAnsi" w:cstheme="minorHAnsi"/>
          <w:sz w:val="23"/>
          <w:szCs w:val="23"/>
          <w:lang w:val="sk-SK"/>
        </w:rPr>
      </w:pP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O</w:t>
      </w:r>
      <w:r w:rsidR="00B44256"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V</w:t>
      </w:r>
      <w:r w:rsid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2</w:t>
      </w:r>
      <w:r w:rsidR="000A6F38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n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 xml:space="preserve"> </w:t>
      </w:r>
      <w:r w:rsidR="000A6F38" w:rsidRPr="00541C8D">
        <w:rPr>
          <w:rFonts w:asciiTheme="minorHAnsi" w:eastAsia="Times New Roman" w:hAnsiTheme="minorHAnsi" w:cstheme="minorHAnsi"/>
          <w:sz w:val="23"/>
          <w:szCs w:val="23"/>
          <w:vertAlign w:val="subscript"/>
          <w:lang w:val="sk-SK"/>
        </w:rPr>
        <w:t xml:space="preserve"> </w:t>
      </w:r>
      <w:r w:rsidR="005361D6" w:rsidRPr="00541C8D">
        <w:rPr>
          <w:rFonts w:asciiTheme="minorHAnsi" w:eastAsia="Times New Roman" w:hAnsiTheme="minorHAnsi" w:cstheme="minorHAnsi"/>
          <w:sz w:val="23"/>
          <w:szCs w:val="23"/>
          <w:vertAlign w:val="subscript"/>
          <w:lang w:val="sk-SK"/>
        </w:rPr>
        <w:tab/>
      </w:r>
      <w:r w:rsidR="00B44256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predstavuje upravené </w:t>
      </w:r>
      <w:r w:rsidR="000A6F38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Ostatn</w:t>
      </w:r>
      <w:r w:rsidR="00B44256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é</w:t>
      </w:r>
      <w:r w:rsidR="000A6F38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 variabiln</w:t>
      </w:r>
      <w:r w:rsidR="00B44256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é</w:t>
      </w:r>
      <w:r w:rsidR="000A6F38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 náklady </w:t>
      </w:r>
      <w:r w:rsid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2 </w:t>
      </w:r>
      <w:r w:rsidR="00B44256" w:rsidRPr="00541C8D">
        <w:rPr>
          <w:rFonts w:asciiTheme="minorHAnsi" w:hAnsiTheme="minorHAnsi" w:cstheme="minorHAnsi"/>
          <w:sz w:val="23"/>
          <w:szCs w:val="23"/>
          <w:lang w:val="sk-SK"/>
        </w:rPr>
        <w:t>na 1 km dopravného výkonu za príslušný kalendárny rok „n“ [EUR/1km]</w:t>
      </w:r>
    </w:p>
    <w:p w14:paraId="2F927F14" w14:textId="792D92FF" w:rsidR="00CA4E0F" w:rsidRPr="003E3E6E" w:rsidRDefault="004945CD" w:rsidP="00CD5332">
      <w:pPr>
        <w:ind w:left="993" w:hanging="993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O</w:t>
      </w:r>
      <w:r w:rsidR="00B44256"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V</w:t>
      </w:r>
      <w:r w:rsid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2</w:t>
      </w:r>
      <w:r w:rsidR="00B44256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ponuka</w:t>
      </w:r>
      <w:r w:rsidR="006F6F25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 xml:space="preserve"> </w:t>
      </w:r>
      <w:r w:rsidR="005361D6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ab/>
      </w:r>
      <w:r w:rsidR="00B44256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predstavuje </w:t>
      </w:r>
      <w:r w:rsidR="00B44256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Ostatné variabilné náklady </w:t>
      </w:r>
      <w:r w:rsid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2 </w:t>
      </w:r>
      <w:r w:rsidR="00B44256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na 1 km dopravného výkonu uvedené v Prílohe </w:t>
      </w:r>
      <w:r w:rsidR="003B4AC4" w:rsidRPr="00541C8D">
        <w:rPr>
          <w:rFonts w:asciiTheme="minorHAnsi" w:hAnsiTheme="minorHAnsi" w:cstheme="minorHAnsi"/>
          <w:sz w:val="23"/>
          <w:szCs w:val="23"/>
          <w:lang w:val="sk-SK"/>
        </w:rPr>
        <w:t>č. 6</w:t>
      </w:r>
      <w:r w:rsidR="006B5B68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B44256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Zmluvy, Riadok </w:t>
      </w:r>
      <w:r w:rsidR="00541C8D" w:rsidRPr="00541C8D">
        <w:rPr>
          <w:rFonts w:asciiTheme="minorHAnsi" w:hAnsiTheme="minorHAnsi" w:cstheme="minorHAnsi"/>
          <w:sz w:val="23"/>
          <w:szCs w:val="23"/>
          <w:lang w:val="sk-SK"/>
        </w:rPr>
        <w:t>5</w:t>
      </w:r>
      <w:r w:rsidR="00B44256" w:rsidRPr="00541C8D">
        <w:rPr>
          <w:rFonts w:asciiTheme="minorHAnsi" w:hAnsiTheme="minorHAnsi" w:cstheme="minorHAnsi"/>
          <w:sz w:val="23"/>
          <w:szCs w:val="23"/>
          <w:lang w:val="sk-SK"/>
        </w:rPr>
        <w:t>, Stĺpec C [EUR/1km]</w:t>
      </w:r>
    </w:p>
    <w:p w14:paraId="6ACE581A" w14:textId="646D4C3A" w:rsidR="008A7447" w:rsidRPr="00541C8D" w:rsidRDefault="00843A54" w:rsidP="008A7447">
      <w:pPr>
        <w:ind w:left="993" w:hanging="993"/>
        <w:jc w:val="both"/>
        <w:rPr>
          <w:rFonts w:asciiTheme="minorHAnsi" w:eastAsia="Times New Roman" w:hAnsiTheme="minorHAnsi" w:cstheme="minorHAnsi"/>
          <w:sz w:val="23"/>
          <w:szCs w:val="23"/>
          <w:lang w:val="sk-SK"/>
        </w:rPr>
      </w:pPr>
      <w:r w:rsidRPr="003E3E6E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Ki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n-</w:t>
      </w:r>
      <w:r w:rsidR="005D5DBF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1</w:t>
      </w:r>
      <w:r w:rsidR="008A7447" w:rsidRPr="003E3E6E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ab/>
      </w:r>
      <w:r w:rsidR="008A7447"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predstavuje </w:t>
      </w:r>
      <w:r w:rsidR="008A7447"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koeficient </w:t>
      </w:r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kumulovanej </w:t>
      </w:r>
      <w:r w:rsidR="008A7447"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zmeny </w:t>
      </w:r>
      <w:r w:rsidR="008A7447" w:rsidRPr="00541C8D">
        <w:rPr>
          <w:rFonts w:asciiTheme="minorHAnsi" w:hAnsiTheme="minorHAnsi" w:cstheme="minorHAnsi"/>
          <w:sz w:val="23"/>
          <w:szCs w:val="23"/>
          <w:lang w:val="sk-SK"/>
        </w:rPr>
        <w:t>vypočítaný podľa nasledujúceho vzorca:</w:t>
      </w:r>
    </w:p>
    <w:p w14:paraId="1F84FFA3" w14:textId="65B5EFEF" w:rsidR="00F174F8" w:rsidRPr="00CD5332" w:rsidRDefault="004A3EE4" w:rsidP="000158BB">
      <w:pPr>
        <w:ind w:left="993" w:hanging="993"/>
        <w:jc w:val="center"/>
        <w:rPr>
          <w:rFonts w:asciiTheme="minorHAnsi" w:hAnsiTheme="minorHAnsi" w:cstheme="minorHAnsi"/>
          <w:sz w:val="23"/>
          <w:szCs w:val="23"/>
          <w:lang w:val="sk-SK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b/>
                  <w:sz w:val="23"/>
                  <w:szCs w:val="23"/>
                  <w:lang w:val="sk-SK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theme="minorHAnsi"/>
                  <w:sz w:val="23"/>
                  <w:szCs w:val="23"/>
                  <w:lang w:val="sk-SK"/>
                </w:rPr>
                <m:t>Ki</m:t>
              </m:r>
            </m:e>
            <m:sub>
              <m:r>
                <m:rPr>
                  <m:sty m:val="b"/>
                </m:rPr>
                <w:rPr>
                  <w:rFonts w:ascii="Cambria Math" w:hAnsi="Cambria Math" w:cstheme="minorHAnsi"/>
                  <w:sz w:val="23"/>
                  <w:szCs w:val="23"/>
                  <w:lang w:val="sk-SK"/>
                </w:rPr>
                <m:t>n-1</m:t>
              </m:r>
            </m:sub>
          </m:sSub>
          <m:r>
            <m:rPr>
              <m:sty m:val="b"/>
            </m:rPr>
            <w:rPr>
              <w:rFonts w:ascii="Cambria Math" w:hAnsi="Cambria Math" w:cstheme="minorHAnsi"/>
              <w:sz w:val="23"/>
              <w:szCs w:val="23"/>
              <w:lang w:val="sk-SK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hr m:val="∏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r>
                <m:rPr>
                  <m:sty m:val="b"/>
                </m:rPr>
                <w:rPr>
                  <w:rFonts w:ascii="Cambria Math" w:hAnsi="Cambria Math"/>
                </w:rPr>
                <m:t>2021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-1</m:t>
              </m:r>
            </m:sup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</w:rPr>
                          </m:ctrlPr>
                        </m:sSub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I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ro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č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n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ý</m:t>
                          </m:r>
                        </m:sup>
                      </m:sSubSup>
                    </m:num>
                    <m:den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100</m:t>
                      </m:r>
                    </m:den>
                  </m:f>
                </m:e>
              </m:d>
            </m:e>
          </m:nary>
        </m:oMath>
      </m:oMathPara>
    </w:p>
    <w:p w14:paraId="22A30DE5" w14:textId="554758A8" w:rsidR="009D47DA" w:rsidRPr="00541C8D" w:rsidRDefault="00D86C19" w:rsidP="000158BB">
      <w:pPr>
        <w:ind w:left="993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3A1E24">
        <w:rPr>
          <w:rFonts w:asciiTheme="minorHAnsi" w:hAnsiTheme="minorHAnsi" w:cstheme="minorHAnsi"/>
          <w:sz w:val="23"/>
          <w:szCs w:val="23"/>
          <w:lang w:val="sk-SK"/>
        </w:rPr>
        <w:t>(p</w:t>
      </w:r>
      <w:r w:rsidR="00F174F8" w:rsidRPr="003A1E24">
        <w:rPr>
          <w:rFonts w:asciiTheme="minorHAnsi" w:hAnsiTheme="minorHAnsi" w:cstheme="minorHAnsi"/>
          <w:sz w:val="23"/>
          <w:szCs w:val="23"/>
          <w:lang w:val="sk-SK"/>
        </w:rPr>
        <w:t>redstavuje</w:t>
      </w:r>
      <w:r w:rsidR="009D47DA" w:rsidRPr="003A1E24">
        <w:rPr>
          <w:rFonts w:asciiTheme="minorHAnsi" w:hAnsiTheme="minorHAnsi" w:cstheme="minorHAnsi"/>
          <w:sz w:val="23"/>
          <w:szCs w:val="23"/>
          <w:lang w:val="sk-SK"/>
        </w:rPr>
        <w:t xml:space="preserve"> hodnot</w:t>
      </w:r>
      <w:r w:rsidR="00F174F8" w:rsidRPr="003A1E24">
        <w:rPr>
          <w:rFonts w:asciiTheme="minorHAnsi" w:hAnsiTheme="minorHAnsi" w:cstheme="minorHAnsi"/>
          <w:sz w:val="23"/>
          <w:szCs w:val="23"/>
          <w:lang w:val="sk-SK"/>
        </w:rPr>
        <w:t>u</w:t>
      </w:r>
      <w:r w:rsidR="009D47DA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9D47DA" w:rsidRPr="000644A0">
        <w:rPr>
          <w:rFonts w:asciiTheme="minorHAnsi" w:eastAsia="Times New Roman" w:hAnsiTheme="minorHAnsi" w:cstheme="minorHAnsi"/>
          <w:sz w:val="23"/>
          <w:szCs w:val="23"/>
          <w:lang w:val="sk-SK"/>
        </w:rPr>
        <w:t>indexu spotrebiteľských cien kumulovan</w:t>
      </w:r>
      <w:r w:rsidR="00F174F8" w:rsidRPr="000644A0">
        <w:rPr>
          <w:rFonts w:asciiTheme="minorHAnsi" w:eastAsia="Times New Roman" w:hAnsiTheme="minorHAnsi" w:cstheme="minorHAnsi"/>
          <w:sz w:val="23"/>
          <w:szCs w:val="23"/>
          <w:lang w:val="sk-SK"/>
        </w:rPr>
        <w:t>ú</w:t>
      </w:r>
      <w:r w:rsidR="009D47DA" w:rsidRPr="000644A0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 od hodnoty bázického obdobia vyhláseného Štatistickým úradom Slovenskej republiky </w:t>
      </w:r>
      <w:r w:rsidR="009D47DA" w:rsidRPr="000644A0">
        <w:rPr>
          <w:rFonts w:asciiTheme="minorHAnsi" w:hAnsiTheme="minorHAnsi" w:cstheme="minorHAnsi"/>
          <w:sz w:val="23"/>
          <w:szCs w:val="23"/>
          <w:lang w:val="sk-SK"/>
        </w:rPr>
        <w:t>pre kalendárny rok 202</w:t>
      </w:r>
      <w:r w:rsidR="007969CC" w:rsidRPr="000644A0">
        <w:rPr>
          <w:rFonts w:asciiTheme="minorHAnsi" w:hAnsiTheme="minorHAnsi" w:cstheme="minorHAnsi"/>
          <w:sz w:val="23"/>
          <w:szCs w:val="23"/>
          <w:lang w:val="sk-SK"/>
        </w:rPr>
        <w:t>1</w:t>
      </w:r>
      <w:r w:rsidR="00D75322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a</w:t>
      </w:r>
      <w:r w:rsidR="009D47DA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postup výpočtu hodnoty</w:t>
      </w:r>
      <w:r w:rsidR="009D47DA" w:rsidRPr="000644A0">
        <w:rPr>
          <w:rFonts w:asciiTheme="minorHAnsi" w:hAnsiTheme="minorHAnsi" w:cstheme="minorHAnsi"/>
          <w:b/>
          <w:sz w:val="23"/>
          <w:szCs w:val="23"/>
          <w:lang w:val="sk-SK"/>
        </w:rPr>
        <w:t xml:space="preserve"> </w:t>
      </w:r>
      <w:r w:rsidR="009D47DA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indexu spotrebiteľských cien oproti bázickému obdobiu </w:t>
      </w:r>
      <w:r w:rsidR="009D47DA" w:rsidRPr="000644A0">
        <w:rPr>
          <w:rFonts w:asciiTheme="minorHAnsi" w:hAnsiTheme="minorHAnsi" w:cstheme="minorHAnsi"/>
          <w:sz w:val="23"/>
          <w:szCs w:val="23"/>
          <w:lang w:val="sk-SK"/>
        </w:rPr>
        <w:lastRenderedPageBreak/>
        <w:t xml:space="preserve">vyhlásenú Štatistickým úradom Slovenskej republiky pre kalendárny rok, 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 xml:space="preserve">ktorý  </w:t>
      </w:r>
      <w:r w:rsidR="005D5DBF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o jeden (1) rok predchádza ten kalendárny rok „n“, v ktorom 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>sa</w:t>
      </w:r>
      <w:r w:rsidR="005D5DBF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zmena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 xml:space="preserve"> podľa Zmluvy</w:t>
      </w:r>
      <w:r w:rsidR="005D5DBF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 xml:space="preserve">kalkuluje, s tým, že pokiaľ k úvodnej indexácii podľa bodu 12.2 Zmluvy nedôjde ani do 31. 12. príslušného kalendárneho roka (plánovane do 31. 12. 2023) a zároveň k Začatiu prevádzky dôjde k skoršiemu dátumu, než je 1. 7. príslušného kalendárneho roka, tak budú pre účely úvodnej indexácie použité údaje za rok n-2, t.j. o dva (2) roky predchádzajúce </w:t>
      </w:r>
      <w:r w:rsidR="005D5DBF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kalendárny rok „n“, v ktorom 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>sa</w:t>
      </w:r>
      <w:r w:rsidR="005D5DBF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zmena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 xml:space="preserve"> podľa Zmluvy</w:t>
      </w:r>
      <w:r w:rsidR="005D5DBF"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>kalkuluje</w:t>
      </w:r>
      <w:r w:rsidR="00D75322" w:rsidRPr="00541C8D">
        <w:rPr>
          <w:rFonts w:asciiTheme="minorHAnsi" w:hAnsiTheme="minorHAnsi" w:cstheme="minorHAnsi"/>
          <w:sz w:val="23"/>
          <w:szCs w:val="23"/>
          <w:lang w:val="sk-SK"/>
        </w:rPr>
        <w:t>)</w:t>
      </w:r>
    </w:p>
    <w:p w14:paraId="3E0BFCCA" w14:textId="0A803A42" w:rsidR="009D47DA" w:rsidRPr="003E3E6E" w:rsidRDefault="004A3EE4" w:rsidP="009D47DA">
      <w:pPr>
        <w:pStyle w:val="lnekIbezsla"/>
        <w:numPr>
          <w:ilvl w:val="0"/>
          <w:numId w:val="0"/>
        </w:numPr>
        <w:ind w:left="851" w:hanging="851"/>
        <w:jc w:val="both"/>
        <w:rPr>
          <w:rFonts w:asciiTheme="minorHAnsi" w:hAnsiTheme="minorHAnsi"/>
          <w:b w:val="0"/>
        </w:rPr>
      </w:pPr>
      <m:oMath>
        <m:sSubSup>
          <m:sSubSupPr>
            <m:ctrlPr>
              <w:rPr>
                <w:rFonts w:ascii="Cambria Math" w:hAnsi="Cambria Math"/>
                <w:i/>
                <w:color w:val="000000" w:themeColor="text1"/>
                <w:spacing w:val="-1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pacing w:val="-1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pacing w:val="-1"/>
              </w:rPr>
              <m:t>i</m:t>
            </m:r>
          </m:sub>
          <m:sup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pacing w:val="-1"/>
              </w:rPr>
              <m:t>ročný</m:t>
            </m:r>
          </m:sup>
        </m:sSubSup>
      </m:oMath>
      <w:r w:rsidR="009D47DA" w:rsidRPr="00CD5332">
        <w:rPr>
          <w:rFonts w:eastAsiaTheme="minorEastAsia"/>
          <w:color w:val="000000" w:themeColor="text1"/>
          <w:spacing w:val="-1"/>
        </w:rPr>
        <w:tab/>
      </w:r>
      <w:r w:rsidR="009D47DA" w:rsidRPr="00CD5332">
        <w:rPr>
          <w:rFonts w:asciiTheme="minorHAnsi" w:hAnsiTheme="minorHAnsi"/>
          <w:b w:val="0"/>
          <w:sz w:val="23"/>
          <w:szCs w:val="23"/>
          <w:lang w:val="sk-SK"/>
        </w:rPr>
        <w:t xml:space="preserve">je </w:t>
      </w:r>
      <w:r w:rsidR="00D86C19" w:rsidRPr="003A1E24">
        <w:rPr>
          <w:rFonts w:asciiTheme="minorHAnsi" w:hAnsiTheme="minorHAnsi"/>
          <w:b w:val="0"/>
          <w:sz w:val="23"/>
          <w:szCs w:val="23"/>
          <w:lang w:val="sk-SK"/>
        </w:rPr>
        <w:t xml:space="preserve">priemerný ročný </w:t>
      </w:r>
      <w:r w:rsidR="009D47DA" w:rsidRPr="003A1E24">
        <w:rPr>
          <w:rFonts w:asciiTheme="minorHAnsi" w:hAnsiTheme="minorHAnsi"/>
          <w:b w:val="0"/>
          <w:sz w:val="23"/>
          <w:szCs w:val="23"/>
          <w:lang w:val="sk-SK"/>
        </w:rPr>
        <w:t xml:space="preserve">index </w:t>
      </w:r>
      <w:r w:rsidR="00D86C19" w:rsidRPr="003A1E24">
        <w:rPr>
          <w:rFonts w:asciiTheme="minorHAnsi" w:hAnsiTheme="minorHAnsi"/>
          <w:b w:val="0"/>
          <w:sz w:val="23"/>
          <w:szCs w:val="23"/>
          <w:lang w:val="sk-SK"/>
        </w:rPr>
        <w:t>nárastu</w:t>
      </w:r>
      <w:r w:rsidR="009D47DA" w:rsidRPr="003A1E24">
        <w:rPr>
          <w:rFonts w:asciiTheme="minorHAnsi" w:hAnsiTheme="minorHAnsi"/>
          <w:b w:val="0"/>
          <w:sz w:val="23"/>
          <w:szCs w:val="23"/>
          <w:lang w:val="sk-SK"/>
        </w:rPr>
        <w:t xml:space="preserve"> </w:t>
      </w:r>
      <w:r w:rsidR="00D86C19" w:rsidRPr="000644A0">
        <w:rPr>
          <w:rFonts w:asciiTheme="minorHAnsi" w:hAnsiTheme="minorHAnsi"/>
          <w:b w:val="0"/>
          <w:sz w:val="23"/>
          <w:szCs w:val="23"/>
          <w:lang w:val="sk-SK"/>
        </w:rPr>
        <w:t>spotrebiteľských</w:t>
      </w:r>
      <w:r w:rsidR="009D47DA" w:rsidRPr="000644A0">
        <w:rPr>
          <w:rFonts w:asciiTheme="minorHAnsi" w:hAnsiTheme="minorHAnsi"/>
          <w:b w:val="0"/>
          <w:sz w:val="23"/>
          <w:szCs w:val="23"/>
          <w:lang w:val="sk-SK"/>
        </w:rPr>
        <w:t xml:space="preserve"> c</w:t>
      </w:r>
      <w:r w:rsidR="00D86C19" w:rsidRPr="000644A0">
        <w:rPr>
          <w:rFonts w:asciiTheme="minorHAnsi" w:hAnsiTheme="minorHAnsi"/>
          <w:b w:val="0"/>
          <w:sz w:val="23"/>
          <w:szCs w:val="23"/>
          <w:lang w:val="sk-SK"/>
        </w:rPr>
        <w:t>ie</w:t>
      </w:r>
      <w:r w:rsidR="009D47DA" w:rsidRPr="000644A0">
        <w:rPr>
          <w:rFonts w:asciiTheme="minorHAnsi" w:hAnsiTheme="minorHAnsi"/>
          <w:b w:val="0"/>
          <w:sz w:val="23"/>
          <w:szCs w:val="23"/>
          <w:lang w:val="sk-SK"/>
        </w:rPr>
        <w:t xml:space="preserve">n za rok </w:t>
      </w:r>
      <w:r w:rsidR="009D47DA" w:rsidRPr="000644A0">
        <w:rPr>
          <w:rFonts w:asciiTheme="minorHAnsi" w:hAnsiTheme="minorHAnsi"/>
          <w:b w:val="0"/>
          <w:i/>
          <w:sz w:val="23"/>
          <w:szCs w:val="23"/>
          <w:lang w:val="sk-SK"/>
        </w:rPr>
        <w:t>i</w:t>
      </w:r>
      <w:r w:rsidR="009D47DA" w:rsidRPr="000644A0">
        <w:rPr>
          <w:rFonts w:asciiTheme="minorHAnsi" w:hAnsiTheme="minorHAnsi"/>
          <w:b w:val="0"/>
          <w:sz w:val="23"/>
          <w:szCs w:val="23"/>
          <w:lang w:val="sk-SK"/>
        </w:rPr>
        <w:t xml:space="preserve"> vyhlá</w:t>
      </w:r>
      <w:r w:rsidR="00D86C19" w:rsidRPr="000644A0">
        <w:rPr>
          <w:rFonts w:asciiTheme="minorHAnsi" w:hAnsiTheme="minorHAnsi"/>
          <w:b w:val="0"/>
          <w:sz w:val="23"/>
          <w:szCs w:val="23"/>
          <w:lang w:val="sk-SK"/>
        </w:rPr>
        <w:t>s</w:t>
      </w:r>
      <w:r w:rsidR="009D47DA" w:rsidRPr="000644A0">
        <w:rPr>
          <w:rFonts w:asciiTheme="minorHAnsi" w:hAnsiTheme="minorHAnsi"/>
          <w:b w:val="0"/>
          <w:sz w:val="23"/>
          <w:szCs w:val="23"/>
          <w:lang w:val="sk-SK"/>
        </w:rPr>
        <w:t xml:space="preserve">ený Štatistickým úradom Slovenskej republiky za rok </w:t>
      </w:r>
      <w:r w:rsidR="009D47DA" w:rsidRPr="000644A0">
        <w:rPr>
          <w:rFonts w:asciiTheme="minorHAnsi" w:hAnsiTheme="minorHAnsi"/>
          <w:b w:val="0"/>
          <w:i/>
          <w:sz w:val="23"/>
          <w:szCs w:val="23"/>
          <w:lang w:val="sk-SK"/>
        </w:rPr>
        <w:t>i</w:t>
      </w:r>
      <w:r w:rsidR="009D47DA" w:rsidRPr="000644A0">
        <w:rPr>
          <w:rFonts w:asciiTheme="minorHAnsi" w:hAnsiTheme="minorHAnsi"/>
          <w:b w:val="0"/>
          <w:sz w:val="23"/>
          <w:szCs w:val="23"/>
          <w:lang w:val="sk-SK"/>
        </w:rPr>
        <w:t xml:space="preserve"> v p</w:t>
      </w:r>
      <w:r w:rsidR="00D86C19" w:rsidRPr="000644A0">
        <w:rPr>
          <w:rFonts w:asciiTheme="minorHAnsi" w:hAnsiTheme="minorHAnsi"/>
          <w:b w:val="0"/>
          <w:sz w:val="23"/>
          <w:szCs w:val="23"/>
          <w:lang w:val="sk-SK"/>
        </w:rPr>
        <w:t>ercentách</w:t>
      </w:r>
      <w:r w:rsidR="009D47DA" w:rsidRPr="003E3E6E">
        <w:rPr>
          <w:rFonts w:asciiTheme="minorHAnsi" w:hAnsiTheme="minorHAnsi"/>
          <w:b w:val="0"/>
          <w:sz w:val="23"/>
          <w:szCs w:val="23"/>
          <w:lang w:val="sk-SK"/>
        </w:rPr>
        <w:t>.</w:t>
      </w:r>
    </w:p>
    <w:p w14:paraId="396578E8" w14:textId="1801DA68" w:rsidR="00D86C19" w:rsidRPr="003E3E6E" w:rsidRDefault="00D86C19" w:rsidP="00D86C19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(t.j. napríklad, ak má byť zmena 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>kalkulovaná</w:t>
      </w:r>
      <w:r w:rsidR="005D5DBF"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>v</w:t>
      </w:r>
      <w:r w:rsidR="005D5DBF"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>rok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>u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5D5DBF" w:rsidRPr="00541C8D">
        <w:rPr>
          <w:rFonts w:asciiTheme="minorHAnsi" w:hAnsiTheme="minorHAnsi" w:cstheme="minorHAnsi"/>
          <w:sz w:val="23"/>
          <w:szCs w:val="23"/>
          <w:lang w:val="sk-SK"/>
        </w:rPr>
        <w:t>202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>3</w:t>
      </w:r>
      <w:r w:rsidR="005D0664">
        <w:rPr>
          <w:rFonts w:asciiTheme="minorHAnsi" w:hAnsiTheme="minorHAnsi" w:cstheme="minorHAnsi"/>
          <w:sz w:val="23"/>
          <w:szCs w:val="23"/>
          <w:lang w:val="sk-SK"/>
        </w:rPr>
        <w:t xml:space="preserve"> v rámci úvodnej indexácie</w:t>
      </w:r>
      <w:r w:rsidR="005D5DBF"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>(ako rok „n“), pričom pre rok „</w:t>
      </w:r>
      <w:ins w:id="3" w:author="Autor">
        <w:r w:rsidR="00473C10" w:rsidRPr="00473C10">
          <w:rPr>
            <w:rFonts w:asciiTheme="minorHAnsi" w:hAnsiTheme="minorHAnsi"/>
            <w:sz w:val="23"/>
            <w:lang w:val="sk-SK"/>
          </w:rPr>
          <w:t>Ki</w:t>
        </w:r>
      </w:ins>
      <w:del w:id="4" w:author="Autor">
        <w:r w:rsidRPr="00541C8D" w:rsidDel="00473C10">
          <w:rPr>
            <w:rFonts w:asciiTheme="minorHAnsi" w:hAnsiTheme="minorHAnsi"/>
            <w:sz w:val="23"/>
            <w:lang w:val="sk-SK"/>
          </w:rPr>
          <w:delText>CPI</w:delText>
        </w:r>
      </w:del>
      <w:r w:rsidRPr="00541C8D">
        <w:rPr>
          <w:rFonts w:asciiTheme="minorHAnsi" w:hAnsiTheme="minorHAnsi"/>
          <w:sz w:val="23"/>
          <w:vertAlign w:val="subscript"/>
          <w:lang w:val="sk-SK"/>
        </w:rPr>
        <w:t>n-</w:t>
      </w:r>
      <w:r w:rsidR="005D5DBF">
        <w:rPr>
          <w:rFonts w:asciiTheme="minorHAnsi" w:hAnsiTheme="minorHAnsi"/>
          <w:sz w:val="23"/>
          <w:vertAlign w:val="subscript"/>
          <w:lang w:val="sk-SK"/>
        </w:rPr>
        <w:t>1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>“, t.j. rok 202</w:t>
      </w:r>
      <w:r w:rsidR="005D5DBF">
        <w:rPr>
          <w:rFonts w:asciiTheme="minorHAnsi" w:hAnsiTheme="minorHAnsi" w:cstheme="minorHAnsi"/>
          <w:sz w:val="23"/>
          <w:szCs w:val="23"/>
          <w:lang w:val="sk-SK"/>
        </w:rPr>
        <w:t>2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>, modelovo predstavovala hodnota kumulovaného indexu 1,0671 % (v roku 202</w:t>
      </w:r>
      <w:r w:rsidR="007969CC" w:rsidRPr="00541C8D">
        <w:rPr>
          <w:rFonts w:asciiTheme="minorHAnsi" w:hAnsiTheme="minorHAnsi" w:cstheme="minorHAnsi"/>
          <w:sz w:val="23"/>
          <w:szCs w:val="23"/>
          <w:lang w:val="sk-SK"/>
        </w:rPr>
        <w:t>1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modelovo bola inflácia 3,5 %, v roku 202</w:t>
      </w:r>
      <w:r w:rsidR="007969CC" w:rsidRPr="00541C8D">
        <w:rPr>
          <w:rFonts w:asciiTheme="minorHAnsi" w:hAnsiTheme="minorHAnsi" w:cstheme="minorHAnsi"/>
          <w:sz w:val="23"/>
          <w:szCs w:val="23"/>
          <w:lang w:val="sk-SK"/>
        </w:rPr>
        <w:t>2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bola modelovo inflácia </w:t>
      </w:r>
      <w:del w:id="5" w:author="Autor">
        <w:r w:rsidRPr="00541C8D" w:rsidDel="00DF1490">
          <w:rPr>
            <w:rFonts w:asciiTheme="minorHAnsi" w:hAnsiTheme="minorHAnsi" w:cstheme="minorHAnsi"/>
            <w:sz w:val="23"/>
            <w:szCs w:val="23"/>
            <w:lang w:val="sk-SK"/>
          </w:rPr>
          <w:delText>2</w:delText>
        </w:r>
      </w:del>
      <w:ins w:id="6" w:author="Autor">
        <w:r w:rsidR="00DF1490">
          <w:rPr>
            <w:rFonts w:asciiTheme="minorHAnsi" w:hAnsiTheme="minorHAnsi" w:cstheme="minorHAnsi"/>
            <w:sz w:val="23"/>
            <w:szCs w:val="23"/>
            <w:lang w:val="sk-SK"/>
          </w:rPr>
          <w:t>3</w:t>
        </w:r>
      </w:ins>
      <w:r w:rsidRPr="00541C8D">
        <w:rPr>
          <w:rFonts w:asciiTheme="minorHAnsi" w:hAnsiTheme="minorHAnsi" w:cstheme="minorHAnsi"/>
          <w:sz w:val="23"/>
          <w:szCs w:val="23"/>
          <w:lang w:val="sk-SK"/>
        </w:rPr>
        <w:t>,</w:t>
      </w:r>
      <w:ins w:id="7" w:author="Autor">
        <w:r w:rsidR="00DF1490">
          <w:rPr>
            <w:rFonts w:asciiTheme="minorHAnsi" w:hAnsiTheme="minorHAnsi" w:cstheme="minorHAnsi"/>
            <w:sz w:val="23"/>
            <w:szCs w:val="23"/>
            <w:lang w:val="sk-SK"/>
          </w:rPr>
          <w:t>1</w:t>
        </w:r>
      </w:ins>
      <w:bookmarkStart w:id="8" w:name="_GoBack"/>
      <w:bookmarkEnd w:id="8"/>
      <w:del w:id="9" w:author="Autor">
        <w:r w:rsidRPr="00541C8D" w:rsidDel="00DF1490">
          <w:rPr>
            <w:rFonts w:asciiTheme="minorHAnsi" w:hAnsiTheme="minorHAnsi" w:cstheme="minorHAnsi"/>
            <w:sz w:val="23"/>
            <w:szCs w:val="23"/>
            <w:lang w:val="sk-SK"/>
          </w:rPr>
          <w:delText>9</w:delText>
        </w:r>
      </w:del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% a kumulovaná inflácia je následne: (1+3,5/100)*(1+3,1/100) = 1,067</w:t>
      </w:r>
      <w:r w:rsidR="005D0664">
        <w:rPr>
          <w:rFonts w:asciiTheme="minorHAnsi" w:hAnsiTheme="minorHAnsi" w:cstheme="minorHAnsi"/>
          <w:sz w:val="23"/>
          <w:szCs w:val="23"/>
          <w:lang w:val="sk-SK"/>
        </w:rPr>
        <w:t>1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, čo predstavuje koeficient kumulovanej inflácie, a teda dôjde pre rok </w:t>
      </w:r>
      <w:r w:rsidR="005D0664" w:rsidRPr="00541C8D">
        <w:rPr>
          <w:rFonts w:asciiTheme="minorHAnsi" w:hAnsiTheme="minorHAnsi" w:cstheme="minorHAnsi"/>
          <w:sz w:val="23"/>
          <w:szCs w:val="23"/>
          <w:lang w:val="sk-SK"/>
        </w:rPr>
        <w:t>202</w:t>
      </w:r>
      <w:r w:rsidR="005D0664">
        <w:rPr>
          <w:rFonts w:asciiTheme="minorHAnsi" w:hAnsiTheme="minorHAnsi" w:cstheme="minorHAnsi"/>
          <w:sz w:val="23"/>
          <w:szCs w:val="23"/>
          <w:lang w:val="sk-SK"/>
        </w:rPr>
        <w:t>4 k momentu Začatia prevádzky</w:t>
      </w:r>
      <w:r w:rsidR="005D0664"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k zvýšeniu </w:t>
      </w:r>
      <w:r w:rsidR="000E2B46">
        <w:rPr>
          <w:rFonts w:asciiTheme="minorHAnsi" w:hAnsiTheme="minorHAnsi" w:cstheme="minorHAnsi"/>
          <w:sz w:val="23"/>
          <w:szCs w:val="23"/>
          <w:lang w:val="sk-SK"/>
        </w:rPr>
        <w:t>O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>statných variabilných nákladov</w:t>
      </w:r>
      <w:r w:rsidR="000E2B46">
        <w:rPr>
          <w:rFonts w:asciiTheme="minorHAnsi" w:hAnsiTheme="minorHAnsi" w:cstheme="minorHAnsi"/>
          <w:sz w:val="23"/>
          <w:szCs w:val="23"/>
          <w:lang w:val="sk-SK"/>
        </w:rPr>
        <w:t xml:space="preserve"> 2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o 6,71%</w:t>
      </w:r>
      <w:r w:rsidR="005D0664">
        <w:rPr>
          <w:rFonts w:asciiTheme="minorHAnsi" w:hAnsiTheme="minorHAnsi" w:cstheme="minorHAnsi"/>
          <w:sz w:val="23"/>
          <w:szCs w:val="23"/>
          <w:lang w:val="sk-SK"/>
        </w:rPr>
        <w:t>; údaje sa zaokrúhľujú na stotiny percenta</w:t>
      </w:r>
      <w:r w:rsidR="00FA7591">
        <w:rPr>
          <w:rFonts w:asciiTheme="minorHAnsi" w:hAnsiTheme="minorHAnsi" w:cstheme="minorHAnsi"/>
          <w:sz w:val="23"/>
          <w:szCs w:val="23"/>
          <w:lang w:val="sk-SK"/>
        </w:rPr>
        <w:t>; tento príklad analogicky platí aj pre ods. 1.2.2 a 1.2.3 nižšie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>).</w:t>
      </w:r>
    </w:p>
    <w:p w14:paraId="67958CB5" w14:textId="7F070574" w:rsidR="00271739" w:rsidRPr="00541C8D" w:rsidRDefault="00204CF3">
      <w:pPr>
        <w:pStyle w:val="Nadpis4"/>
        <w:numPr>
          <w:ilvl w:val="1"/>
          <w:numId w:val="15"/>
        </w:numPr>
        <w:spacing w:after="0"/>
        <w:ind w:left="567" w:hanging="567"/>
        <w:rPr>
          <w:rFonts w:asciiTheme="minorHAnsi" w:hAnsiTheme="minorHAnsi" w:cstheme="minorHAnsi"/>
          <w:sz w:val="23"/>
          <w:szCs w:val="23"/>
          <w:lang w:val="sk-SK"/>
        </w:rPr>
      </w:pPr>
      <w:bookmarkStart w:id="10" w:name="_Ref326828624"/>
      <w:r w:rsidRPr="00541C8D">
        <w:rPr>
          <w:rFonts w:asciiTheme="minorHAnsi" w:hAnsiTheme="minorHAnsi" w:cstheme="minorHAnsi"/>
          <w:sz w:val="23"/>
          <w:szCs w:val="23"/>
          <w:lang w:val="sk-SK"/>
        </w:rPr>
        <w:t>Fixn</w:t>
      </w:r>
      <w:r w:rsidR="00324650" w:rsidRPr="00541C8D">
        <w:rPr>
          <w:rFonts w:asciiTheme="minorHAnsi" w:hAnsiTheme="minorHAnsi" w:cstheme="minorHAnsi"/>
          <w:sz w:val="23"/>
          <w:szCs w:val="23"/>
          <w:lang w:val="sk-SK"/>
        </w:rPr>
        <w:t>é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náklady</w:t>
      </w:r>
      <w:bookmarkEnd w:id="10"/>
    </w:p>
    <w:p w14:paraId="37E7170B" w14:textId="594D5CBF" w:rsidR="00204CF3" w:rsidRPr="00541C8D" w:rsidRDefault="00C506A1" w:rsidP="00750A6A">
      <w:pPr>
        <w:pStyle w:val="Nadpis4"/>
        <w:numPr>
          <w:ilvl w:val="2"/>
          <w:numId w:val="15"/>
        </w:numPr>
        <w:ind w:left="709" w:hanging="709"/>
        <w:rPr>
          <w:rFonts w:asciiTheme="minorHAnsi" w:hAnsiTheme="minorHAnsi" w:cstheme="minorHAnsi"/>
          <w:sz w:val="23"/>
          <w:szCs w:val="23"/>
          <w:lang w:val="sk-SK"/>
        </w:rPr>
      </w:pPr>
      <w:r>
        <w:rPr>
          <w:rFonts w:asciiTheme="minorHAnsi" w:hAnsiTheme="minorHAnsi" w:cstheme="minorHAnsi"/>
          <w:sz w:val="23"/>
          <w:szCs w:val="23"/>
          <w:lang w:val="sk-SK"/>
        </w:rPr>
        <w:t>Neindexované náklady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>
        <w:rPr>
          <w:rFonts w:asciiTheme="minorHAnsi" w:hAnsiTheme="minorHAnsi" w:cstheme="minorHAnsi"/>
          <w:sz w:val="23"/>
          <w:szCs w:val="23"/>
          <w:lang w:val="sk-SK"/>
        </w:rPr>
        <w:t>a položky</w:t>
      </w:r>
    </w:p>
    <w:p w14:paraId="376BD3A5" w14:textId="50A84FFC" w:rsidR="000A6F38" w:rsidRPr="00541C8D" w:rsidRDefault="00F07543" w:rsidP="00750A6A">
      <w:pPr>
        <w:spacing w:after="0"/>
        <w:jc w:val="both"/>
        <w:rPr>
          <w:rFonts w:asciiTheme="minorHAnsi" w:eastAsia="Times New Roman" w:hAnsiTheme="minorHAnsi" w:cstheme="minorHAnsi"/>
          <w:b/>
          <w:sz w:val="23"/>
          <w:szCs w:val="23"/>
          <w:lang w:val="sk-SK"/>
        </w:rPr>
      </w:pPr>
      <w:r w:rsidRPr="00541C8D">
        <w:rPr>
          <w:rFonts w:asciiTheme="minorHAnsi" w:hAnsiTheme="minorHAnsi" w:cstheme="minorHAnsi"/>
          <w:sz w:val="23"/>
          <w:szCs w:val="23"/>
          <w:lang w:val="sk-SK"/>
        </w:rPr>
        <w:t>Náklady</w:t>
      </w:r>
      <w:r w:rsidR="00C506A1">
        <w:rPr>
          <w:rFonts w:asciiTheme="minorHAnsi" w:hAnsiTheme="minorHAnsi" w:cstheme="minorHAnsi"/>
          <w:sz w:val="23"/>
          <w:szCs w:val="23"/>
          <w:lang w:val="sk-SK"/>
        </w:rPr>
        <w:t xml:space="preserve"> a akékoľvek položky Prílohy č. 6 výslovne neuvedené v tejto Prílohe č. 7 ako indexované, t.j. napr.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spojené s </w:t>
      </w:r>
      <w:r w:rsidRPr="003E3E6E">
        <w:rPr>
          <w:rFonts w:asciiTheme="minorHAnsi" w:hAnsiTheme="minorHAnsi"/>
          <w:color w:val="000000"/>
          <w:sz w:val="23"/>
          <w:szCs w:val="23"/>
          <w:lang w:val="sk-SK"/>
        </w:rPr>
        <w:t>vlastníctvom a/alebo používaním vozidiel PAD – odpisy / nájomné bez úrokov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(FO)</w:t>
      </w:r>
      <w:r w:rsidR="000E2B46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 xml:space="preserve"> </w:t>
      </w:r>
      <w:r w:rsidRPr="00541C8D">
        <w:rPr>
          <w:rFonts w:asciiTheme="minorHAnsi" w:hAnsiTheme="minorHAnsi"/>
          <w:color w:val="000000"/>
          <w:sz w:val="23"/>
          <w:szCs w:val="23"/>
          <w:lang w:val="sk-SK"/>
        </w:rPr>
        <w:t>a Úrokové náklady spojené s financovaním vlastníctva a/alebo používaním vozidiel PAD – úroky (ÚR)</w:t>
      </w:r>
      <w:r w:rsidR="00C506A1">
        <w:rPr>
          <w:rFonts w:asciiTheme="minorHAnsi" w:hAnsiTheme="minorHAnsi"/>
          <w:color w:val="000000"/>
          <w:sz w:val="23"/>
          <w:szCs w:val="23"/>
          <w:lang w:val="sk-SK"/>
        </w:rPr>
        <w:t>,</w:t>
      </w:r>
      <w:r w:rsidRPr="003E3E6E">
        <w:rPr>
          <w:rFonts w:asciiTheme="minorHAnsi" w:hAnsiTheme="minorHAnsi"/>
          <w:color w:val="000000"/>
          <w:sz w:val="23"/>
          <w:szCs w:val="23"/>
          <w:lang w:val="sk-SK"/>
        </w:rPr>
        <w:t xml:space="preserve"> </w:t>
      </w:r>
      <w:r w:rsidRPr="003E3E6E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sa podľa pravidiel uvedených </w:t>
      </w:r>
      <w:r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v tejto prílohe Zmluvy neupravujú </w:t>
      </w:r>
      <w:r w:rsidR="00C506A1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(neindexujú) </w:t>
      </w:r>
      <w:r w:rsidRPr="003E3E6E">
        <w:rPr>
          <w:rFonts w:asciiTheme="minorHAnsi" w:eastAsia="Times New Roman" w:hAnsiTheme="minorHAnsi" w:cstheme="minorHAnsi"/>
          <w:sz w:val="23"/>
          <w:szCs w:val="23"/>
          <w:lang w:val="sk-SK"/>
        </w:rPr>
        <w:t>a z</w:t>
      </w:r>
      <w:r w:rsidR="00FD755E">
        <w:rPr>
          <w:rFonts w:asciiTheme="minorHAnsi" w:eastAsia="Times New Roman" w:hAnsiTheme="minorHAnsi" w:cstheme="minorHAnsi"/>
          <w:sz w:val="23"/>
          <w:szCs w:val="23"/>
          <w:lang w:val="sk-SK"/>
        </w:rPr>
        <w:t>ostávajú tak po celú dobu plnenia</w:t>
      </w:r>
      <w:r w:rsidRPr="003E3E6E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 Zmluvy nemenné [EUR/1km].</w:t>
      </w:r>
      <w:r w:rsidR="00C506A1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 Indexujú sa len tie náklady, ktoré sa </w:t>
      </w:r>
      <w:r w:rsidR="000E2B46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majú indexovať </w:t>
      </w:r>
      <w:r w:rsidR="00C506A1">
        <w:rPr>
          <w:rFonts w:asciiTheme="minorHAnsi" w:eastAsia="Times New Roman" w:hAnsiTheme="minorHAnsi" w:cstheme="minorHAnsi"/>
          <w:sz w:val="23"/>
          <w:szCs w:val="23"/>
          <w:lang w:val="sk-SK"/>
        </w:rPr>
        <w:t>podľa pravidiel v tejto Prílohe č. 7.</w:t>
      </w:r>
    </w:p>
    <w:p w14:paraId="1355A766" w14:textId="6CA24D85" w:rsidR="00126199" w:rsidRPr="003A1E24" w:rsidRDefault="00F07543" w:rsidP="00D42589">
      <w:pPr>
        <w:pStyle w:val="Nadpis4"/>
        <w:numPr>
          <w:ilvl w:val="2"/>
          <w:numId w:val="15"/>
        </w:numPr>
        <w:ind w:left="0" w:firstLine="0"/>
        <w:rPr>
          <w:rFonts w:asciiTheme="minorHAnsi" w:hAnsiTheme="minorHAnsi" w:cstheme="minorHAnsi"/>
          <w:sz w:val="23"/>
          <w:szCs w:val="23"/>
          <w:lang w:val="sk-SK"/>
        </w:rPr>
      </w:pPr>
      <w:r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Prevádzková a správna </w:t>
      </w:r>
      <w:r w:rsidR="00B73F14" w:rsidRPr="003A1E24">
        <w:rPr>
          <w:rFonts w:asciiTheme="minorHAnsi" w:hAnsiTheme="minorHAnsi" w:cstheme="minorHAnsi"/>
          <w:sz w:val="23"/>
          <w:szCs w:val="23"/>
          <w:lang w:val="sk-SK"/>
        </w:rPr>
        <w:t>réžia a ostatné predvídateľné prevádzkové náklady</w:t>
      </w:r>
    </w:p>
    <w:p w14:paraId="58039E50" w14:textId="53A45911" w:rsidR="005361D6" w:rsidRPr="00541C8D" w:rsidRDefault="005361D6" w:rsidP="00750A6A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0644A0">
        <w:rPr>
          <w:rFonts w:asciiTheme="minorHAnsi" w:hAnsiTheme="minorHAnsi" w:cstheme="minorHAnsi"/>
          <w:sz w:val="23"/>
          <w:szCs w:val="23"/>
          <w:lang w:val="sk-SK"/>
        </w:rPr>
        <w:t>Vzorec pr</w:t>
      </w:r>
      <w:r w:rsidR="00B73F14" w:rsidRPr="000644A0">
        <w:rPr>
          <w:rFonts w:asciiTheme="minorHAnsi" w:hAnsiTheme="minorHAnsi" w:cstheme="minorHAnsi"/>
          <w:sz w:val="23"/>
          <w:szCs w:val="23"/>
          <w:lang w:val="sk-SK"/>
        </w:rPr>
        <w:t>e</w:t>
      </w:r>
      <w:r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úpravu </w:t>
      </w:r>
      <w:r w:rsidR="00750A6A" w:rsidRPr="000644A0">
        <w:rPr>
          <w:rFonts w:asciiTheme="minorHAnsi" w:hAnsiTheme="minorHAnsi" w:cstheme="minorHAnsi"/>
          <w:sz w:val="23"/>
          <w:szCs w:val="23"/>
          <w:lang w:val="sk-SK"/>
        </w:rPr>
        <w:t>náklad</w:t>
      </w:r>
      <w:r w:rsidR="00B73F14" w:rsidRPr="000644A0">
        <w:rPr>
          <w:rFonts w:asciiTheme="minorHAnsi" w:hAnsiTheme="minorHAnsi" w:cstheme="minorHAnsi"/>
          <w:sz w:val="23"/>
          <w:szCs w:val="23"/>
          <w:lang w:val="sk-SK"/>
        </w:rPr>
        <w:t>ov</w:t>
      </w:r>
      <w:r w:rsidR="00750A6A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na </w:t>
      </w:r>
      <w:r w:rsidR="00F07543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Prevádzkovú a správnu </w:t>
      </w:r>
      <w:r w:rsidR="00750A6A" w:rsidRPr="000644A0">
        <w:rPr>
          <w:rFonts w:asciiTheme="minorHAnsi" w:hAnsiTheme="minorHAnsi" w:cstheme="minorHAnsi"/>
          <w:sz w:val="23"/>
          <w:szCs w:val="23"/>
          <w:lang w:val="sk-SK"/>
        </w:rPr>
        <w:t>r</w:t>
      </w:r>
      <w:r w:rsidR="00B73F14" w:rsidRPr="000644A0">
        <w:rPr>
          <w:rFonts w:asciiTheme="minorHAnsi" w:hAnsiTheme="minorHAnsi" w:cstheme="minorHAnsi"/>
          <w:sz w:val="23"/>
          <w:szCs w:val="23"/>
          <w:lang w:val="sk-SK"/>
        </w:rPr>
        <w:t>é</w:t>
      </w:r>
      <w:r w:rsidR="00750A6A" w:rsidRPr="000644A0">
        <w:rPr>
          <w:rFonts w:asciiTheme="minorHAnsi" w:hAnsiTheme="minorHAnsi" w:cstheme="minorHAnsi"/>
          <w:sz w:val="23"/>
          <w:szCs w:val="23"/>
          <w:lang w:val="sk-SK"/>
        </w:rPr>
        <w:t>ži</w:t>
      </w:r>
      <w:r w:rsidR="00B73F14" w:rsidRPr="000644A0">
        <w:rPr>
          <w:rFonts w:asciiTheme="minorHAnsi" w:hAnsiTheme="minorHAnsi" w:cstheme="minorHAnsi"/>
          <w:sz w:val="23"/>
          <w:szCs w:val="23"/>
          <w:lang w:val="sk-SK"/>
        </w:rPr>
        <w:t>u</w:t>
      </w:r>
      <w:r w:rsidR="00750A6A"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a ostatn</w:t>
      </w:r>
      <w:r w:rsidR="00B73F14" w:rsidRPr="003E3E6E">
        <w:rPr>
          <w:rFonts w:asciiTheme="minorHAnsi" w:hAnsiTheme="minorHAnsi" w:cstheme="minorHAnsi"/>
          <w:sz w:val="23"/>
          <w:szCs w:val="23"/>
          <w:lang w:val="sk-SK"/>
        </w:rPr>
        <w:t>ých</w:t>
      </w:r>
      <w:r w:rsidR="00750A6A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p</w:t>
      </w:r>
      <w:r w:rsidR="00B73F14" w:rsidRPr="00541C8D">
        <w:rPr>
          <w:rFonts w:asciiTheme="minorHAnsi" w:hAnsiTheme="minorHAnsi" w:cstheme="minorHAnsi"/>
          <w:sz w:val="23"/>
          <w:szCs w:val="23"/>
          <w:lang w:val="sk-SK"/>
        </w:rPr>
        <w:t>r</w:t>
      </w:r>
      <w:r w:rsidR="00750A6A" w:rsidRPr="00541C8D">
        <w:rPr>
          <w:rFonts w:asciiTheme="minorHAnsi" w:hAnsiTheme="minorHAnsi" w:cstheme="minorHAnsi"/>
          <w:sz w:val="23"/>
          <w:szCs w:val="23"/>
          <w:lang w:val="sk-SK"/>
        </w:rPr>
        <w:t>edvídate</w:t>
      </w:r>
      <w:r w:rsidR="00B73F14" w:rsidRPr="00541C8D">
        <w:rPr>
          <w:rFonts w:asciiTheme="minorHAnsi" w:hAnsiTheme="minorHAnsi" w:cstheme="minorHAnsi"/>
          <w:sz w:val="23"/>
          <w:szCs w:val="23"/>
          <w:lang w:val="sk-SK"/>
        </w:rPr>
        <w:t>ľ</w:t>
      </w:r>
      <w:r w:rsidR="00750A6A" w:rsidRPr="00541C8D">
        <w:rPr>
          <w:rFonts w:asciiTheme="minorHAnsi" w:hAnsiTheme="minorHAnsi" w:cstheme="minorHAnsi"/>
          <w:sz w:val="23"/>
          <w:szCs w:val="23"/>
          <w:lang w:val="sk-SK"/>
        </w:rPr>
        <w:t>n</w:t>
      </w:r>
      <w:r w:rsidR="00B73F14" w:rsidRPr="00541C8D">
        <w:rPr>
          <w:rFonts w:asciiTheme="minorHAnsi" w:hAnsiTheme="minorHAnsi" w:cstheme="minorHAnsi"/>
          <w:sz w:val="23"/>
          <w:szCs w:val="23"/>
          <w:lang w:val="sk-SK"/>
        </w:rPr>
        <w:t>ých</w:t>
      </w:r>
      <w:r w:rsidR="00750A6A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pr</w:t>
      </w:r>
      <w:r w:rsidR="00B73F14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evádzkových </w:t>
      </w:r>
      <w:r w:rsidR="00750A6A" w:rsidRPr="00541C8D">
        <w:rPr>
          <w:rFonts w:asciiTheme="minorHAnsi" w:hAnsiTheme="minorHAnsi" w:cstheme="minorHAnsi"/>
          <w:sz w:val="23"/>
          <w:szCs w:val="23"/>
          <w:lang w:val="sk-SK"/>
        </w:rPr>
        <w:t>náklad</w:t>
      </w:r>
      <w:r w:rsidR="00B73F14" w:rsidRPr="00541C8D">
        <w:rPr>
          <w:rFonts w:asciiTheme="minorHAnsi" w:hAnsiTheme="minorHAnsi" w:cstheme="minorHAnsi"/>
          <w:sz w:val="23"/>
          <w:szCs w:val="23"/>
          <w:lang w:val="sk-SK"/>
        </w:rPr>
        <w:t>ov</w:t>
      </w:r>
      <w:r w:rsidR="00A955A8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je</w:t>
      </w:r>
      <w:r w:rsidR="00750A6A" w:rsidRPr="00541C8D">
        <w:rPr>
          <w:rFonts w:asciiTheme="minorHAnsi" w:hAnsiTheme="minorHAnsi" w:cstheme="minorHAnsi"/>
          <w:sz w:val="23"/>
          <w:szCs w:val="23"/>
          <w:lang w:val="sk-SK"/>
        </w:rPr>
        <w:t> </w:t>
      </w:r>
      <w:r w:rsidR="00A955A8" w:rsidRPr="00541C8D">
        <w:rPr>
          <w:rFonts w:asciiTheme="minorHAnsi" w:hAnsiTheme="minorHAnsi" w:cstheme="minorHAnsi"/>
          <w:sz w:val="23"/>
          <w:szCs w:val="23"/>
          <w:lang w:val="sk-SK"/>
        </w:rPr>
        <w:t>n</w:t>
      </w:r>
      <w:r w:rsidR="00B73F14" w:rsidRPr="00541C8D">
        <w:rPr>
          <w:rFonts w:asciiTheme="minorHAnsi" w:hAnsiTheme="minorHAnsi" w:cstheme="minorHAnsi"/>
          <w:sz w:val="23"/>
          <w:szCs w:val="23"/>
          <w:lang w:val="sk-SK"/>
        </w:rPr>
        <w:t>a</w:t>
      </w:r>
      <w:r w:rsidR="00A955A8" w:rsidRPr="00541C8D">
        <w:rPr>
          <w:rFonts w:asciiTheme="minorHAnsi" w:hAnsiTheme="minorHAnsi" w:cstheme="minorHAnsi"/>
          <w:sz w:val="23"/>
          <w:szCs w:val="23"/>
          <w:lang w:val="sk-SK"/>
        </w:rPr>
        <w:t>sleduj</w:t>
      </w:r>
      <w:r w:rsidR="00B73F14" w:rsidRPr="00541C8D">
        <w:rPr>
          <w:rFonts w:asciiTheme="minorHAnsi" w:hAnsiTheme="minorHAnsi" w:cstheme="minorHAnsi"/>
          <w:sz w:val="23"/>
          <w:szCs w:val="23"/>
          <w:lang w:val="sk-SK"/>
        </w:rPr>
        <w:t>ú</w:t>
      </w:r>
      <w:r w:rsidR="00A955A8" w:rsidRPr="00541C8D">
        <w:rPr>
          <w:rFonts w:asciiTheme="minorHAnsi" w:hAnsiTheme="minorHAnsi" w:cstheme="minorHAnsi"/>
          <w:sz w:val="23"/>
          <w:szCs w:val="23"/>
          <w:lang w:val="sk-SK"/>
        </w:rPr>
        <w:t>c</w:t>
      </w:r>
      <w:r w:rsidR="00B73F14" w:rsidRPr="00541C8D">
        <w:rPr>
          <w:rFonts w:asciiTheme="minorHAnsi" w:hAnsiTheme="minorHAnsi" w:cstheme="minorHAnsi"/>
          <w:sz w:val="23"/>
          <w:szCs w:val="23"/>
          <w:lang w:val="sk-SK"/>
        </w:rPr>
        <w:t>i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:</w:t>
      </w:r>
    </w:p>
    <w:p w14:paraId="1DDD4DFD" w14:textId="07EBFD95" w:rsidR="00204CF3" w:rsidRPr="003E3E6E" w:rsidRDefault="00B73F14" w:rsidP="005361D6">
      <w:pPr>
        <w:spacing w:before="120" w:after="120"/>
        <w:ind w:left="113" w:right="57"/>
        <w:jc w:val="center"/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</w:pPr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>O</w:t>
      </w:r>
      <w:r w:rsidR="00750A6A" w:rsidRPr="00541C8D">
        <w:rPr>
          <w:rFonts w:asciiTheme="minorHAnsi" w:hAnsiTheme="minorHAnsi" w:cstheme="minorHAnsi"/>
          <w:b/>
          <w:sz w:val="23"/>
          <w:szCs w:val="23"/>
          <w:lang w:val="sk-SK"/>
        </w:rPr>
        <w:t>F</w:t>
      </w:r>
      <w:r w:rsidR="00D42589"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n</w:t>
      </w:r>
      <w:r w:rsidR="00D42589"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 = </w:t>
      </w:r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>O</w:t>
      </w:r>
      <w:r w:rsidR="00750A6A" w:rsidRPr="00541C8D">
        <w:rPr>
          <w:rFonts w:asciiTheme="minorHAnsi" w:hAnsiTheme="minorHAnsi" w:cstheme="minorHAnsi"/>
          <w:b/>
          <w:sz w:val="23"/>
          <w:szCs w:val="23"/>
          <w:lang w:val="sk-SK"/>
        </w:rPr>
        <w:t>F</w:t>
      </w:r>
      <w:r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ponuka</w:t>
      </w:r>
      <w:r w:rsidR="00456691"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 * </w:t>
      </w:r>
      <w:r w:rsidR="00D86C19"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Ki</w:t>
      </w:r>
      <w:r w:rsidR="00D86C19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n-</w:t>
      </w:r>
      <w:r w:rsidR="003E3E6E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1</w:t>
      </w:r>
    </w:p>
    <w:p w14:paraId="488F3851" w14:textId="0D82B909" w:rsidR="007D0CFF" w:rsidRPr="00541C8D" w:rsidRDefault="00B73F14" w:rsidP="00750A6A">
      <w:pPr>
        <w:ind w:left="993" w:hanging="990"/>
        <w:jc w:val="both"/>
        <w:rPr>
          <w:rFonts w:asciiTheme="minorHAnsi" w:eastAsia="Times New Roman" w:hAnsiTheme="minorHAnsi" w:cstheme="minorHAnsi"/>
          <w:sz w:val="23"/>
          <w:szCs w:val="23"/>
          <w:lang w:val="sk-SK"/>
        </w:rPr>
      </w:pP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O</w:t>
      </w:r>
      <w:r w:rsidR="00A02772"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F</w:t>
      </w:r>
      <w:r w:rsidR="007D0CFF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 xml:space="preserve">n </w:t>
      </w:r>
      <w:r w:rsidR="005361D6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ab/>
      </w:r>
      <w:r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predstavuje</w:t>
      </w:r>
      <w:r w:rsidR="007D0CFF"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 xml:space="preserve"> </w:t>
      </w:r>
      <w:r w:rsidR="00A02772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náklady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na </w:t>
      </w:r>
      <w:r w:rsidR="00F07543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Prevádzkovú a správnu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réžiu a ostatné predvídateľné prevádzkové náklady</w:t>
      </w:r>
      <w:r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na 1 km dopravného výkonu za príslušný kalendárny rok „n“ [EUR/1km]</w:t>
      </w:r>
    </w:p>
    <w:p w14:paraId="2513C86C" w14:textId="036BE9B7" w:rsidR="007D0CFF" w:rsidRPr="003E3E6E" w:rsidRDefault="00B73F14" w:rsidP="00750A6A">
      <w:pPr>
        <w:ind w:left="993" w:hanging="990"/>
        <w:jc w:val="both"/>
        <w:rPr>
          <w:rFonts w:asciiTheme="minorHAnsi" w:eastAsia="Times New Roman" w:hAnsiTheme="minorHAnsi" w:cstheme="minorHAnsi"/>
          <w:sz w:val="23"/>
          <w:szCs w:val="23"/>
          <w:lang w:val="sk-SK"/>
        </w:rPr>
      </w:pP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O</w:t>
      </w:r>
      <w:r w:rsidR="00A02772"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F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ponuka</w:t>
      </w:r>
      <w:r w:rsidR="00204CF3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 xml:space="preserve"> </w:t>
      </w:r>
      <w:r w:rsidR="005361D6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ab/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predstavuje </w:t>
      </w:r>
      <w:r w:rsidR="00A02772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náklady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na </w:t>
      </w:r>
      <w:r w:rsidR="00F07543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Prevádzkovú a správnu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réžiu a ostatné predvídateľné prevádzkové náklady</w:t>
      </w:r>
      <w:r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na 1 km dopravného výkonu v Prílohe </w:t>
      </w:r>
      <w:r w:rsidR="003B4AC4" w:rsidRPr="00541C8D">
        <w:rPr>
          <w:rFonts w:asciiTheme="minorHAnsi" w:hAnsiTheme="minorHAnsi" w:cstheme="minorHAnsi"/>
          <w:sz w:val="23"/>
          <w:szCs w:val="23"/>
          <w:lang w:val="sk-SK"/>
        </w:rPr>
        <w:t>č. 6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Zmluvy, Riadok </w:t>
      </w:r>
      <w:r w:rsidR="00541C8D" w:rsidRPr="00541C8D">
        <w:rPr>
          <w:rFonts w:asciiTheme="minorHAnsi" w:hAnsiTheme="minorHAnsi" w:cstheme="minorHAnsi"/>
          <w:sz w:val="23"/>
          <w:szCs w:val="23"/>
          <w:lang w:val="sk-SK"/>
        </w:rPr>
        <w:t>9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,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 Stĺpec C [EUR/1km]</w:t>
      </w:r>
    </w:p>
    <w:p w14:paraId="3693AB04" w14:textId="5DF1C7E0" w:rsidR="00D86C19" w:rsidRPr="00541C8D" w:rsidRDefault="00D86C19" w:rsidP="00D86C19">
      <w:pPr>
        <w:ind w:left="993" w:hanging="993"/>
        <w:jc w:val="both"/>
        <w:rPr>
          <w:rFonts w:asciiTheme="minorHAnsi" w:eastAsia="Times New Roman" w:hAnsiTheme="minorHAnsi" w:cstheme="minorHAnsi"/>
          <w:sz w:val="23"/>
          <w:szCs w:val="23"/>
          <w:lang w:val="sk-SK"/>
        </w:rPr>
      </w:pPr>
      <w:r w:rsidRPr="003E3E6E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Ki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n-</w:t>
      </w:r>
      <w:r w:rsidR="003E3E6E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1</w:t>
      </w:r>
      <w:r w:rsidRPr="003E3E6E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ab/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predstavuje </w:t>
      </w:r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koeficient kumulovanej zmeny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vypočítaný podľa nasledujúceho vzorca:</w:t>
      </w:r>
    </w:p>
    <w:p w14:paraId="5A148029" w14:textId="1F9633FA" w:rsidR="00D86C19" w:rsidRPr="00CD5332" w:rsidRDefault="004A3EE4" w:rsidP="00D86C19">
      <w:pPr>
        <w:ind w:left="993" w:hanging="993"/>
        <w:jc w:val="center"/>
        <w:rPr>
          <w:rFonts w:asciiTheme="minorHAnsi" w:hAnsiTheme="minorHAnsi" w:cstheme="minorHAnsi"/>
          <w:sz w:val="23"/>
          <w:szCs w:val="23"/>
          <w:lang w:val="sk-SK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b/>
                  <w:sz w:val="23"/>
                  <w:szCs w:val="23"/>
                  <w:lang w:val="sk-SK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theme="minorHAnsi"/>
                  <w:sz w:val="23"/>
                  <w:szCs w:val="23"/>
                  <w:lang w:val="sk-SK"/>
                </w:rPr>
                <m:t>Ki</m:t>
              </m:r>
            </m:e>
            <m:sub>
              <m:r>
                <m:rPr>
                  <m:sty m:val="b"/>
                </m:rPr>
                <w:rPr>
                  <w:rFonts w:ascii="Cambria Math" w:hAnsi="Cambria Math" w:cstheme="minorHAnsi"/>
                  <w:sz w:val="23"/>
                  <w:szCs w:val="23"/>
                  <w:lang w:val="sk-SK"/>
                </w:rPr>
                <m:t>n-1</m:t>
              </m:r>
            </m:sub>
          </m:sSub>
          <m:r>
            <m:rPr>
              <m:sty m:val="b"/>
            </m:rPr>
            <w:rPr>
              <w:rFonts w:ascii="Cambria Math" w:hAnsi="Cambria Math" w:cstheme="minorHAnsi"/>
              <w:sz w:val="23"/>
              <w:szCs w:val="23"/>
              <w:lang w:val="sk-SK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hr m:val="∏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r>
                <m:rPr>
                  <m:sty m:val="b"/>
                </m:rPr>
                <w:rPr>
                  <w:rFonts w:ascii="Cambria Math" w:hAnsi="Cambria Math"/>
                </w:rPr>
                <m:t>2021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-1</m:t>
              </m:r>
            </m:sup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</w:rPr>
                          </m:ctrlPr>
                        </m:sSub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I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ro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č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n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ý</m:t>
                          </m:r>
                        </m:sup>
                      </m:sSubSup>
                    </m:num>
                    <m:den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100</m:t>
                      </m:r>
                    </m:den>
                  </m:f>
                </m:e>
              </m:d>
            </m:e>
          </m:nary>
        </m:oMath>
      </m:oMathPara>
    </w:p>
    <w:p w14:paraId="036C1F7D" w14:textId="77777777" w:rsidR="003E3E6E" w:rsidRPr="00604F84" w:rsidRDefault="003E3E6E" w:rsidP="003E3E6E">
      <w:pPr>
        <w:ind w:left="993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3A1E24">
        <w:rPr>
          <w:rFonts w:asciiTheme="minorHAnsi" w:hAnsiTheme="minorHAnsi" w:cstheme="minorHAnsi"/>
          <w:sz w:val="23"/>
          <w:szCs w:val="23"/>
          <w:lang w:val="sk-SK"/>
        </w:rPr>
        <w:t>(predstavuje hodnotu</w:t>
      </w:r>
      <w:r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0644A0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indexu spotrebiteľských cien kumulovanú od hodnoty bázického obdobia vyhláseného Štatistickým úradom Slovenskej republiky </w:t>
      </w:r>
      <w:r w:rsidRPr="000644A0">
        <w:rPr>
          <w:rFonts w:asciiTheme="minorHAnsi" w:hAnsiTheme="minorHAnsi" w:cstheme="minorHAnsi"/>
          <w:sz w:val="23"/>
          <w:szCs w:val="23"/>
          <w:lang w:val="sk-SK"/>
        </w:rPr>
        <w:t>pre kalendárny rok 2021 a postup výpočtu hodnoty</w:t>
      </w:r>
      <w:r w:rsidRPr="000644A0">
        <w:rPr>
          <w:rFonts w:asciiTheme="minorHAnsi" w:hAnsiTheme="minorHAnsi" w:cstheme="minorHAnsi"/>
          <w:b/>
          <w:sz w:val="23"/>
          <w:szCs w:val="23"/>
          <w:lang w:val="sk-SK"/>
        </w:rPr>
        <w:t xml:space="preserve"> </w:t>
      </w:r>
      <w:r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indexu spotrebiteľských cien oproti bázickému obdobiu vyhlásenú Štatistickým úradom Slovenskej republiky pre kalendárny rok, </w:t>
      </w:r>
      <w:r>
        <w:rPr>
          <w:rFonts w:asciiTheme="minorHAnsi" w:hAnsiTheme="minorHAnsi" w:cstheme="minorHAnsi"/>
          <w:sz w:val="23"/>
          <w:szCs w:val="23"/>
          <w:lang w:val="sk-SK"/>
        </w:rPr>
        <w:t xml:space="preserve">ktorý  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o jeden (1) rok predchádza ten kalendárny rok „n“, v ktorom </w:t>
      </w:r>
      <w:r>
        <w:rPr>
          <w:rFonts w:asciiTheme="minorHAnsi" w:hAnsiTheme="minorHAnsi" w:cstheme="minorHAnsi"/>
          <w:sz w:val="23"/>
          <w:szCs w:val="23"/>
          <w:lang w:val="sk-SK"/>
        </w:rPr>
        <w:t>sa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zmena</w:t>
      </w:r>
      <w:r>
        <w:rPr>
          <w:rFonts w:asciiTheme="minorHAnsi" w:hAnsiTheme="minorHAnsi" w:cstheme="minorHAnsi"/>
          <w:sz w:val="23"/>
          <w:szCs w:val="23"/>
          <w:lang w:val="sk-SK"/>
        </w:rPr>
        <w:t xml:space="preserve"> podľa Zmluvy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>
        <w:rPr>
          <w:rFonts w:asciiTheme="minorHAnsi" w:hAnsiTheme="minorHAnsi" w:cstheme="minorHAnsi"/>
          <w:sz w:val="23"/>
          <w:szCs w:val="23"/>
          <w:lang w:val="sk-SK"/>
        </w:rPr>
        <w:t xml:space="preserve">kalkuluje, s tým, že pokiaľ k úvodnej indexácii podľa bodu 12.2 Zmluvy nedôjde ani do 31. 12. príslušného kalendárneho roka (plánovane do 31. 12. 2023) a zároveň k Začatiu prevádzky dôjde k skoršiemu dátumu, než je 1. 7. príslušného kalendárneho roka, tak budú pre účely úvodnej indexácie použité údaje za rok n-2, t.j. o dva (2) roky predchádzajúce 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kalendárny rok „n“, v ktorom </w:t>
      </w:r>
      <w:r>
        <w:rPr>
          <w:rFonts w:asciiTheme="minorHAnsi" w:hAnsiTheme="minorHAnsi" w:cstheme="minorHAnsi"/>
          <w:sz w:val="23"/>
          <w:szCs w:val="23"/>
          <w:lang w:val="sk-SK"/>
        </w:rPr>
        <w:t>sa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zmena</w:t>
      </w:r>
      <w:r>
        <w:rPr>
          <w:rFonts w:asciiTheme="minorHAnsi" w:hAnsiTheme="minorHAnsi" w:cstheme="minorHAnsi"/>
          <w:sz w:val="23"/>
          <w:szCs w:val="23"/>
          <w:lang w:val="sk-SK"/>
        </w:rPr>
        <w:t xml:space="preserve"> podľa Zmluvy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>
        <w:rPr>
          <w:rFonts w:asciiTheme="minorHAnsi" w:hAnsiTheme="minorHAnsi" w:cstheme="minorHAnsi"/>
          <w:sz w:val="23"/>
          <w:szCs w:val="23"/>
          <w:lang w:val="sk-SK"/>
        </w:rPr>
        <w:t>kalkuluje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>)</w:t>
      </w:r>
    </w:p>
    <w:p w14:paraId="1E61AF39" w14:textId="64115F85" w:rsidR="00D86C19" w:rsidRPr="00541C8D" w:rsidRDefault="004A3EE4" w:rsidP="00D86C19">
      <w:pPr>
        <w:pStyle w:val="lnekIbezsla"/>
        <w:numPr>
          <w:ilvl w:val="0"/>
          <w:numId w:val="0"/>
        </w:numPr>
        <w:ind w:left="851" w:hanging="851"/>
        <w:jc w:val="both"/>
        <w:rPr>
          <w:rFonts w:asciiTheme="minorHAnsi" w:hAnsiTheme="minorHAnsi"/>
          <w:b w:val="0"/>
        </w:rPr>
      </w:pPr>
      <m:oMath>
        <m:sSubSup>
          <m:sSubSupPr>
            <m:ctrlPr>
              <w:rPr>
                <w:rFonts w:ascii="Cambria Math" w:hAnsi="Cambria Math"/>
                <w:i/>
                <w:color w:val="000000" w:themeColor="text1"/>
                <w:spacing w:val="-1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pacing w:val="-1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pacing w:val="-1"/>
              </w:rPr>
              <m:t>i</m:t>
            </m:r>
          </m:sub>
          <m:sup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pacing w:val="-1"/>
              </w:rPr>
              <m:t>ročný</m:t>
            </m:r>
          </m:sup>
        </m:sSubSup>
      </m:oMath>
      <w:r w:rsidR="00D86C19" w:rsidRPr="00541C8D">
        <w:rPr>
          <w:rFonts w:eastAsiaTheme="minorEastAsia"/>
          <w:color w:val="000000" w:themeColor="text1"/>
          <w:spacing w:val="-1"/>
        </w:rPr>
        <w:tab/>
      </w:r>
      <w:r w:rsidR="00D86C19" w:rsidRPr="00541C8D">
        <w:rPr>
          <w:rFonts w:asciiTheme="minorHAnsi" w:hAnsiTheme="minorHAnsi"/>
          <w:b w:val="0"/>
          <w:sz w:val="23"/>
          <w:szCs w:val="23"/>
          <w:lang w:val="sk-SK"/>
        </w:rPr>
        <w:t xml:space="preserve">je priemerný ročný index nárastu spotrebiteľských cien za rok </w:t>
      </w:r>
      <w:r w:rsidR="00D86C19" w:rsidRPr="00541C8D">
        <w:rPr>
          <w:rFonts w:asciiTheme="minorHAnsi" w:hAnsiTheme="minorHAnsi"/>
          <w:b w:val="0"/>
          <w:i/>
          <w:sz w:val="23"/>
          <w:szCs w:val="23"/>
          <w:lang w:val="sk-SK"/>
        </w:rPr>
        <w:t>i</w:t>
      </w:r>
      <w:r w:rsidR="00D86C19" w:rsidRPr="00541C8D">
        <w:rPr>
          <w:rFonts w:asciiTheme="minorHAnsi" w:hAnsiTheme="minorHAnsi"/>
          <w:b w:val="0"/>
          <w:sz w:val="23"/>
          <w:szCs w:val="23"/>
          <w:lang w:val="sk-SK"/>
        </w:rPr>
        <w:t xml:space="preserve"> vyhlásený Štatistickým úradom Slovenskej republiky za rok </w:t>
      </w:r>
      <w:r w:rsidR="00D86C19" w:rsidRPr="00541C8D">
        <w:rPr>
          <w:rFonts w:asciiTheme="minorHAnsi" w:hAnsiTheme="minorHAnsi"/>
          <w:b w:val="0"/>
          <w:i/>
          <w:sz w:val="23"/>
          <w:szCs w:val="23"/>
          <w:lang w:val="sk-SK"/>
        </w:rPr>
        <w:t>i</w:t>
      </w:r>
      <w:r w:rsidR="00D86C19" w:rsidRPr="00541C8D">
        <w:rPr>
          <w:rFonts w:asciiTheme="minorHAnsi" w:hAnsiTheme="minorHAnsi"/>
          <w:b w:val="0"/>
          <w:sz w:val="23"/>
          <w:szCs w:val="23"/>
          <w:lang w:val="sk-SK"/>
        </w:rPr>
        <w:t xml:space="preserve"> v percentách.</w:t>
      </w:r>
    </w:p>
    <w:p w14:paraId="7003F164" w14:textId="7E61C278" w:rsidR="00D75322" w:rsidRPr="00541C8D" w:rsidRDefault="00D75322" w:rsidP="00D75322">
      <w:pPr>
        <w:pStyle w:val="Nadpis4"/>
        <w:numPr>
          <w:ilvl w:val="2"/>
          <w:numId w:val="15"/>
        </w:numPr>
        <w:ind w:left="709" w:hanging="709"/>
        <w:rPr>
          <w:rFonts w:asciiTheme="minorHAnsi" w:hAnsiTheme="minorHAnsi" w:cstheme="minorHAnsi"/>
          <w:sz w:val="23"/>
          <w:szCs w:val="23"/>
          <w:lang w:val="sk-SK"/>
        </w:rPr>
      </w:pPr>
      <w:r w:rsidRPr="00541C8D">
        <w:rPr>
          <w:rFonts w:asciiTheme="minorHAnsi" w:hAnsiTheme="minorHAnsi" w:cstheme="minorHAnsi"/>
          <w:sz w:val="23"/>
          <w:szCs w:val="23"/>
          <w:lang w:val="sk-SK"/>
        </w:rPr>
        <w:t>Zisková marža</w:t>
      </w:r>
    </w:p>
    <w:p w14:paraId="23E5DD9E" w14:textId="20E5DF81" w:rsidR="00C3672C" w:rsidRPr="00541C8D" w:rsidRDefault="00C3672C" w:rsidP="00C3672C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541C8D">
        <w:rPr>
          <w:rFonts w:asciiTheme="minorHAnsi" w:hAnsiTheme="minorHAnsi" w:cstheme="minorHAnsi"/>
          <w:sz w:val="23"/>
          <w:szCs w:val="23"/>
          <w:lang w:val="sk-SK"/>
        </w:rPr>
        <w:t>Vzorec pre úpravu z</w:t>
      </w:r>
      <w:r w:rsidR="00D75322" w:rsidRPr="00541C8D">
        <w:rPr>
          <w:rFonts w:asciiTheme="minorHAnsi" w:hAnsiTheme="minorHAnsi" w:cstheme="minorHAnsi"/>
          <w:sz w:val="23"/>
          <w:szCs w:val="23"/>
          <w:lang w:val="sk-SK"/>
        </w:rPr>
        <w:t>iskov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ej</w:t>
      </w:r>
      <w:r w:rsidR="00D75322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marž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e</w:t>
      </w:r>
      <w:r w:rsidR="00D75322"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 (ZM)</w:t>
      </w:r>
      <w:r w:rsidR="00D75322"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 xml:space="preserve">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je nasledujúci:</w:t>
      </w:r>
    </w:p>
    <w:p w14:paraId="4473CA78" w14:textId="2A6B7299" w:rsidR="00C3672C" w:rsidRPr="003E3E6E" w:rsidRDefault="00C3672C" w:rsidP="00C3672C">
      <w:pPr>
        <w:spacing w:before="120" w:after="120"/>
        <w:ind w:left="113" w:right="57"/>
        <w:jc w:val="center"/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</w:pPr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>ZM</w:t>
      </w:r>
      <w:r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n</w:t>
      </w:r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 = ZM</w:t>
      </w:r>
      <w:r w:rsidRPr="00541C8D">
        <w:rPr>
          <w:rFonts w:asciiTheme="minorHAnsi" w:hAnsiTheme="minorHAnsi" w:cstheme="minorHAnsi"/>
          <w:b/>
          <w:sz w:val="23"/>
          <w:szCs w:val="23"/>
          <w:vertAlign w:val="subscript"/>
          <w:lang w:val="sk-SK"/>
        </w:rPr>
        <w:t>ponuka</w:t>
      </w:r>
      <w:r w:rsidRPr="00541C8D">
        <w:rPr>
          <w:rFonts w:asciiTheme="minorHAnsi" w:hAnsiTheme="minorHAnsi" w:cstheme="minorHAnsi"/>
          <w:b/>
          <w:sz w:val="23"/>
          <w:szCs w:val="23"/>
          <w:lang w:val="sk-SK"/>
        </w:rPr>
        <w:t xml:space="preserve"> * 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Ki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n-</w:t>
      </w:r>
      <w:r w:rsidR="003E3E6E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1</w:t>
      </w:r>
    </w:p>
    <w:p w14:paraId="292B2FCB" w14:textId="3E8AE9C7" w:rsidR="00C3672C" w:rsidRPr="00541C8D" w:rsidRDefault="00C3672C" w:rsidP="00C3672C">
      <w:pPr>
        <w:ind w:left="993" w:hanging="990"/>
        <w:jc w:val="both"/>
        <w:rPr>
          <w:rFonts w:asciiTheme="minorHAnsi" w:eastAsia="Times New Roman" w:hAnsiTheme="minorHAnsi" w:cstheme="minorHAnsi"/>
          <w:sz w:val="23"/>
          <w:szCs w:val="23"/>
          <w:lang w:val="sk-SK"/>
        </w:rPr>
      </w:pPr>
      <w:r w:rsidRPr="003E3E6E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ZM</w:t>
      </w:r>
      <w:r w:rsidRPr="003E3E6E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 xml:space="preserve">n </w:t>
      </w:r>
      <w:r w:rsidRPr="003E3E6E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ab/>
      </w:r>
      <w:r w:rsidRPr="003E3E6E">
        <w:rPr>
          <w:rFonts w:asciiTheme="minorHAnsi" w:eastAsia="Times New Roman" w:hAnsiTheme="minorHAnsi" w:cstheme="minorHAnsi"/>
          <w:sz w:val="23"/>
          <w:szCs w:val="23"/>
          <w:lang w:val="sk-SK"/>
        </w:rPr>
        <w:t>predstavuje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 xml:space="preserve"> </w:t>
      </w:r>
      <w:r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ziskovú maržu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na 1 km dopravného výkonu za príslušný kalendárny rok „n“ [EUR/1km]</w:t>
      </w:r>
    </w:p>
    <w:p w14:paraId="78D53C2F" w14:textId="77182A26" w:rsidR="00C3672C" w:rsidRPr="003E3E6E" w:rsidRDefault="00C3672C" w:rsidP="00C3672C">
      <w:pPr>
        <w:ind w:left="993" w:hanging="990"/>
        <w:jc w:val="both"/>
        <w:rPr>
          <w:rFonts w:asciiTheme="minorHAnsi" w:eastAsia="Times New Roman" w:hAnsiTheme="minorHAnsi" w:cstheme="minorHAnsi"/>
          <w:sz w:val="23"/>
          <w:szCs w:val="23"/>
          <w:lang w:val="sk-SK"/>
        </w:rPr>
      </w:pP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ZM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 xml:space="preserve">ponuka 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ab/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predstavuje </w:t>
      </w:r>
      <w:r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ziskovú maržu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 xml:space="preserve">na 1 km dopravného výkonu v Prílohe č. 6 Zmluvy, Riadok </w:t>
      </w:r>
      <w:r w:rsidR="00541C8D" w:rsidRPr="00541C8D">
        <w:rPr>
          <w:rFonts w:asciiTheme="minorHAnsi" w:hAnsiTheme="minorHAnsi" w:cstheme="minorHAnsi"/>
          <w:sz w:val="23"/>
          <w:szCs w:val="23"/>
          <w:lang w:val="sk-SK"/>
        </w:rPr>
        <w:t>10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, Stĺpec C [EUR</w:t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>/1km]</w:t>
      </w:r>
    </w:p>
    <w:p w14:paraId="2772D52E" w14:textId="7515FA73" w:rsidR="00C3672C" w:rsidRPr="00541C8D" w:rsidRDefault="00C3672C" w:rsidP="00C3672C">
      <w:pPr>
        <w:ind w:left="993" w:hanging="993"/>
        <w:jc w:val="both"/>
        <w:rPr>
          <w:rFonts w:asciiTheme="minorHAnsi" w:eastAsia="Times New Roman" w:hAnsiTheme="minorHAnsi" w:cstheme="minorHAnsi"/>
          <w:sz w:val="23"/>
          <w:szCs w:val="23"/>
          <w:lang w:val="sk-SK"/>
        </w:rPr>
      </w:pPr>
      <w:r w:rsidRPr="003E3E6E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Ki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n-</w:t>
      </w:r>
      <w:r w:rsidR="003E3E6E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1</w:t>
      </w:r>
      <w:r w:rsidRPr="003E3E6E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ab/>
      </w:r>
      <w:r w:rsidRPr="003E3E6E">
        <w:rPr>
          <w:rFonts w:asciiTheme="minorHAnsi" w:hAnsiTheme="minorHAnsi" w:cstheme="minorHAnsi"/>
          <w:sz w:val="23"/>
          <w:szCs w:val="23"/>
          <w:lang w:val="sk-SK"/>
        </w:rPr>
        <w:t xml:space="preserve">predstavuje </w:t>
      </w:r>
      <w:r w:rsidRPr="003E3E6E">
        <w:rPr>
          <w:rFonts w:asciiTheme="minorHAnsi" w:hAnsiTheme="minorHAnsi" w:cstheme="minorHAnsi"/>
          <w:b/>
          <w:sz w:val="23"/>
          <w:szCs w:val="23"/>
          <w:lang w:val="sk-SK"/>
        </w:rPr>
        <w:t xml:space="preserve">koeficient kumulovanej zmeny </w:t>
      </w:r>
      <w:r w:rsidRPr="00541C8D">
        <w:rPr>
          <w:rFonts w:asciiTheme="minorHAnsi" w:hAnsiTheme="minorHAnsi" w:cstheme="minorHAnsi"/>
          <w:sz w:val="23"/>
          <w:szCs w:val="23"/>
          <w:lang w:val="sk-SK"/>
        </w:rPr>
        <w:t>vypočítaný podľa nasledujúceho vzorca:</w:t>
      </w:r>
    </w:p>
    <w:p w14:paraId="7B691428" w14:textId="1C5F0EFD" w:rsidR="00C3672C" w:rsidRPr="00CD5332" w:rsidRDefault="004A3EE4" w:rsidP="00C3672C">
      <w:pPr>
        <w:ind w:left="993" w:hanging="993"/>
        <w:jc w:val="center"/>
        <w:rPr>
          <w:rFonts w:asciiTheme="minorHAnsi" w:hAnsiTheme="minorHAnsi" w:cstheme="minorHAnsi"/>
          <w:sz w:val="23"/>
          <w:szCs w:val="23"/>
          <w:lang w:val="sk-SK"/>
        </w:rPr>
      </w:pPr>
      <m:oMathPara>
        <m:oMath>
          <m:sSub>
            <m:sSubPr>
              <m:ctrlPr>
                <w:rPr>
                  <w:rFonts w:ascii="Cambria Math" w:hAnsi="Cambria Math" w:cstheme="minorHAnsi"/>
                  <w:b/>
                  <w:sz w:val="23"/>
                  <w:szCs w:val="23"/>
                  <w:lang w:val="sk-SK"/>
                </w:rPr>
              </m:ctrlPr>
            </m:sSubPr>
            <m:e>
              <m:r>
                <m:rPr>
                  <m:sty m:val="b"/>
                </m:rPr>
                <w:rPr>
                  <w:rFonts w:ascii="Cambria Math" w:hAnsi="Cambria Math" w:cstheme="minorHAnsi"/>
                  <w:sz w:val="23"/>
                  <w:szCs w:val="23"/>
                  <w:lang w:val="sk-SK"/>
                </w:rPr>
                <m:t>Ki</m:t>
              </m:r>
            </m:e>
            <m:sub>
              <m:r>
                <m:rPr>
                  <m:sty m:val="b"/>
                </m:rPr>
                <w:rPr>
                  <w:rFonts w:ascii="Cambria Math" w:hAnsi="Cambria Math" w:cstheme="minorHAnsi"/>
                  <w:sz w:val="23"/>
                  <w:szCs w:val="23"/>
                  <w:lang w:val="sk-SK"/>
                </w:rPr>
                <m:t>n-1</m:t>
              </m:r>
            </m:sub>
          </m:sSub>
          <m:r>
            <m:rPr>
              <m:sty m:val="b"/>
            </m:rPr>
            <w:rPr>
              <w:rFonts w:ascii="Cambria Math" w:hAnsi="Cambria Math" w:cstheme="minorHAnsi"/>
              <w:sz w:val="23"/>
              <w:szCs w:val="23"/>
              <w:lang w:val="sk-SK"/>
            </w:rPr>
            <m:t>=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nary>
            <m:naryPr>
              <m:chr m:val="∏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m:rPr>
                  <m:sty m:val="bi"/>
                </m:rPr>
                <w:rPr>
                  <w:rFonts w:ascii="Cambria Math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r>
                <m:rPr>
                  <m:sty m:val="b"/>
                </m:rPr>
                <w:rPr>
                  <w:rFonts w:ascii="Cambria Math" w:hAnsi="Cambria Math"/>
                </w:rPr>
                <m:t>2021</m:t>
              </m:r>
            </m:sub>
            <m:sup>
              <m:r>
                <m:rPr>
                  <m:sty m:val="bi"/>
                </m:rPr>
                <w:rPr>
                  <w:rFonts w:ascii="Cambria Math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n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-1</m:t>
              </m:r>
            </m:sup>
            <m:e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1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</w:rPr>
                          </m:ctrlPr>
                        </m:sSub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I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ro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č</m:t>
                          </m:r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n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ý</m:t>
                          </m:r>
                        </m:sup>
                      </m:sSubSup>
                    </m:num>
                    <m:den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100</m:t>
                      </m:r>
                    </m:den>
                  </m:f>
                </m:e>
              </m:d>
            </m:e>
          </m:nary>
        </m:oMath>
      </m:oMathPara>
    </w:p>
    <w:p w14:paraId="5BA441E2" w14:textId="77777777" w:rsidR="003E3E6E" w:rsidRPr="00604F84" w:rsidRDefault="003E3E6E" w:rsidP="003E3E6E">
      <w:pPr>
        <w:ind w:left="993"/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3A1E24">
        <w:rPr>
          <w:rFonts w:asciiTheme="minorHAnsi" w:hAnsiTheme="minorHAnsi" w:cstheme="minorHAnsi"/>
          <w:sz w:val="23"/>
          <w:szCs w:val="23"/>
          <w:lang w:val="sk-SK"/>
        </w:rPr>
        <w:t>(predstavuje hodnotu</w:t>
      </w:r>
      <w:r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Pr="000644A0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indexu spotrebiteľských cien kumulovanú od hodnoty bázického obdobia vyhláseného Štatistickým úradom Slovenskej republiky </w:t>
      </w:r>
      <w:r w:rsidRPr="000644A0">
        <w:rPr>
          <w:rFonts w:asciiTheme="minorHAnsi" w:hAnsiTheme="minorHAnsi" w:cstheme="minorHAnsi"/>
          <w:sz w:val="23"/>
          <w:szCs w:val="23"/>
          <w:lang w:val="sk-SK"/>
        </w:rPr>
        <w:t>pre kalendárny rok 2021 a postup výpočtu hodnoty</w:t>
      </w:r>
      <w:r w:rsidRPr="000644A0">
        <w:rPr>
          <w:rFonts w:asciiTheme="minorHAnsi" w:hAnsiTheme="minorHAnsi" w:cstheme="minorHAnsi"/>
          <w:b/>
          <w:sz w:val="23"/>
          <w:szCs w:val="23"/>
          <w:lang w:val="sk-SK"/>
        </w:rPr>
        <w:t xml:space="preserve"> </w:t>
      </w:r>
      <w:r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indexu spotrebiteľských cien oproti bázickému obdobiu vyhlásenú Štatistickým úradom Slovenskej republiky pre kalendárny rok, </w:t>
      </w:r>
      <w:r>
        <w:rPr>
          <w:rFonts w:asciiTheme="minorHAnsi" w:hAnsiTheme="minorHAnsi" w:cstheme="minorHAnsi"/>
          <w:sz w:val="23"/>
          <w:szCs w:val="23"/>
          <w:lang w:val="sk-SK"/>
        </w:rPr>
        <w:t xml:space="preserve">ktorý  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o jeden (1) rok predchádza ten kalendárny rok „n“, v ktorom </w:t>
      </w:r>
      <w:r>
        <w:rPr>
          <w:rFonts w:asciiTheme="minorHAnsi" w:hAnsiTheme="minorHAnsi" w:cstheme="minorHAnsi"/>
          <w:sz w:val="23"/>
          <w:szCs w:val="23"/>
          <w:lang w:val="sk-SK"/>
        </w:rPr>
        <w:t>sa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zmena</w:t>
      </w:r>
      <w:r>
        <w:rPr>
          <w:rFonts w:asciiTheme="minorHAnsi" w:hAnsiTheme="minorHAnsi" w:cstheme="minorHAnsi"/>
          <w:sz w:val="23"/>
          <w:szCs w:val="23"/>
          <w:lang w:val="sk-SK"/>
        </w:rPr>
        <w:t xml:space="preserve"> podľa Zmluvy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>
        <w:rPr>
          <w:rFonts w:asciiTheme="minorHAnsi" w:hAnsiTheme="minorHAnsi" w:cstheme="minorHAnsi"/>
          <w:sz w:val="23"/>
          <w:szCs w:val="23"/>
          <w:lang w:val="sk-SK"/>
        </w:rPr>
        <w:t xml:space="preserve">kalkuluje, s tým, že pokiaľ k úvodnej indexácii podľa bodu 12.2 Zmluvy nedôjde ani do 31. 12. príslušného kalendárneho roka (plánovane do 31. 12. 2023) a zároveň k Začatiu prevádzky dôjde k skoršiemu dátumu, než je 1. 7. príslušného kalendárneho roka, tak budú pre účely úvodnej indexácie použité údaje za rok n-2, t.j. o dva (2) roky predchádzajúce 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kalendárny rok „n“, v ktorom </w:t>
      </w:r>
      <w:r>
        <w:rPr>
          <w:rFonts w:asciiTheme="minorHAnsi" w:hAnsiTheme="minorHAnsi" w:cstheme="minorHAnsi"/>
          <w:sz w:val="23"/>
          <w:szCs w:val="23"/>
          <w:lang w:val="sk-SK"/>
        </w:rPr>
        <w:t>sa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zmena</w:t>
      </w:r>
      <w:r>
        <w:rPr>
          <w:rFonts w:asciiTheme="minorHAnsi" w:hAnsiTheme="minorHAnsi" w:cstheme="minorHAnsi"/>
          <w:sz w:val="23"/>
          <w:szCs w:val="23"/>
          <w:lang w:val="sk-SK"/>
        </w:rPr>
        <w:t xml:space="preserve"> podľa Zmluvy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>
        <w:rPr>
          <w:rFonts w:asciiTheme="minorHAnsi" w:hAnsiTheme="minorHAnsi" w:cstheme="minorHAnsi"/>
          <w:sz w:val="23"/>
          <w:szCs w:val="23"/>
          <w:lang w:val="sk-SK"/>
        </w:rPr>
        <w:t>kalkuluje</w:t>
      </w:r>
      <w:r w:rsidRPr="00604F84">
        <w:rPr>
          <w:rFonts w:asciiTheme="minorHAnsi" w:hAnsiTheme="minorHAnsi" w:cstheme="minorHAnsi"/>
          <w:sz w:val="23"/>
          <w:szCs w:val="23"/>
          <w:lang w:val="sk-SK"/>
        </w:rPr>
        <w:t>)</w:t>
      </w:r>
    </w:p>
    <w:p w14:paraId="290D8C5A" w14:textId="076E7307" w:rsidR="00C3672C" w:rsidRPr="000644A0" w:rsidRDefault="004A3EE4" w:rsidP="00C3672C">
      <w:pPr>
        <w:pStyle w:val="lnekIbezsla"/>
        <w:numPr>
          <w:ilvl w:val="0"/>
          <w:numId w:val="0"/>
        </w:numPr>
        <w:ind w:left="851" w:hanging="851"/>
        <w:jc w:val="both"/>
        <w:rPr>
          <w:rFonts w:asciiTheme="minorHAnsi" w:hAnsiTheme="minorHAnsi"/>
          <w:b w:val="0"/>
        </w:rPr>
      </w:pPr>
      <m:oMath>
        <m:sSubSup>
          <m:sSubSupPr>
            <m:ctrlPr>
              <w:rPr>
                <w:rFonts w:ascii="Cambria Math" w:hAnsi="Cambria Math"/>
                <w:i/>
                <w:color w:val="000000" w:themeColor="text1"/>
                <w:spacing w:val="-1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pacing w:val="-1"/>
              </w:rPr>
              <m:t>I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pacing w:val="-1"/>
              </w:rPr>
              <m:t>i</m:t>
            </m:r>
          </m:sub>
          <m:sup>
            <m:r>
              <m:rPr>
                <m:sty m:val="bi"/>
              </m:rPr>
              <w:rPr>
                <w:rFonts w:ascii="Cambria Math" w:hAnsi="Cambria Math"/>
                <w:color w:val="000000" w:themeColor="text1"/>
                <w:spacing w:val="-1"/>
              </w:rPr>
              <m:t>ročný</m:t>
            </m:r>
          </m:sup>
        </m:sSubSup>
      </m:oMath>
      <w:r w:rsidR="00C3672C" w:rsidRPr="00CD5332">
        <w:rPr>
          <w:rFonts w:eastAsiaTheme="minorEastAsia"/>
          <w:color w:val="000000" w:themeColor="text1"/>
          <w:spacing w:val="-1"/>
        </w:rPr>
        <w:tab/>
      </w:r>
      <w:r w:rsidR="00C3672C" w:rsidRPr="003A1E24">
        <w:rPr>
          <w:rFonts w:asciiTheme="minorHAnsi" w:hAnsiTheme="minorHAnsi"/>
          <w:b w:val="0"/>
          <w:sz w:val="23"/>
          <w:szCs w:val="23"/>
          <w:lang w:val="sk-SK"/>
        </w:rPr>
        <w:t xml:space="preserve">je priemerný ročný index nárastu spotrebiteľských cien za rok </w:t>
      </w:r>
      <w:r w:rsidR="00C3672C" w:rsidRPr="003A1E24">
        <w:rPr>
          <w:rFonts w:asciiTheme="minorHAnsi" w:hAnsiTheme="minorHAnsi"/>
          <w:b w:val="0"/>
          <w:i/>
          <w:sz w:val="23"/>
          <w:szCs w:val="23"/>
          <w:lang w:val="sk-SK"/>
        </w:rPr>
        <w:t>i</w:t>
      </w:r>
      <w:r w:rsidR="00C3672C" w:rsidRPr="003A1E24">
        <w:rPr>
          <w:rFonts w:asciiTheme="minorHAnsi" w:hAnsiTheme="minorHAnsi"/>
          <w:b w:val="0"/>
          <w:sz w:val="23"/>
          <w:szCs w:val="23"/>
          <w:lang w:val="sk-SK"/>
        </w:rPr>
        <w:t xml:space="preserve"> vyhlásený Štatistickým úradom Slovenskej republiky za rok </w:t>
      </w:r>
      <w:r w:rsidR="00C3672C" w:rsidRPr="000644A0">
        <w:rPr>
          <w:rFonts w:asciiTheme="minorHAnsi" w:hAnsiTheme="minorHAnsi"/>
          <w:b w:val="0"/>
          <w:i/>
          <w:sz w:val="23"/>
          <w:szCs w:val="23"/>
          <w:lang w:val="sk-SK"/>
        </w:rPr>
        <w:t>i</w:t>
      </w:r>
      <w:r w:rsidR="00C3672C" w:rsidRPr="000644A0">
        <w:rPr>
          <w:rFonts w:asciiTheme="minorHAnsi" w:hAnsiTheme="minorHAnsi"/>
          <w:b w:val="0"/>
          <w:sz w:val="23"/>
          <w:szCs w:val="23"/>
          <w:lang w:val="sk-SK"/>
        </w:rPr>
        <w:t xml:space="preserve"> v percentách.</w:t>
      </w:r>
    </w:p>
    <w:p w14:paraId="1CEB0A33" w14:textId="77777777" w:rsidR="003E3E6E" w:rsidRDefault="003E3E6E" w:rsidP="003E3E6E">
      <w:pPr>
        <w:jc w:val="both"/>
        <w:rPr>
          <w:rFonts w:asciiTheme="minorHAnsi" w:hAnsiTheme="minorHAnsi" w:cstheme="minorHAnsi"/>
          <w:sz w:val="23"/>
          <w:szCs w:val="23"/>
          <w:lang w:val="sk-SK"/>
        </w:rPr>
      </w:pPr>
    </w:p>
    <w:p w14:paraId="399CBA9C" w14:textId="3F6B4030" w:rsidR="00204CF3" w:rsidRPr="00541C8D" w:rsidRDefault="003E3E6E" w:rsidP="008A7447">
      <w:pPr>
        <w:pStyle w:val="Nadpis4"/>
        <w:numPr>
          <w:ilvl w:val="0"/>
          <w:numId w:val="15"/>
        </w:numPr>
        <w:jc w:val="both"/>
        <w:rPr>
          <w:rFonts w:asciiTheme="minorHAnsi" w:hAnsiTheme="minorHAnsi" w:cstheme="minorHAnsi"/>
          <w:sz w:val="23"/>
          <w:szCs w:val="23"/>
          <w:lang w:val="sk-SK"/>
        </w:rPr>
      </w:pPr>
      <w:r w:rsidRPr="000644A0" w:rsidDel="003E3E6E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204CF3" w:rsidRPr="00CD5332">
        <w:rPr>
          <w:rFonts w:asciiTheme="minorHAnsi" w:hAnsiTheme="minorHAnsi" w:cstheme="minorHAnsi"/>
          <w:sz w:val="23"/>
          <w:szCs w:val="23"/>
          <w:lang w:val="sk-SK"/>
        </w:rPr>
        <w:t xml:space="preserve">Nová </w:t>
      </w:r>
      <w:r w:rsidR="00A02772" w:rsidRPr="003A1E24">
        <w:rPr>
          <w:rFonts w:asciiTheme="minorHAnsi" w:hAnsiTheme="minorHAnsi" w:cstheme="minorHAnsi"/>
          <w:sz w:val="23"/>
          <w:szCs w:val="23"/>
          <w:lang w:val="sk-SK"/>
        </w:rPr>
        <w:t>C</w:t>
      </w:r>
      <w:r w:rsidR="00204CF3" w:rsidRPr="003A1E24">
        <w:rPr>
          <w:rFonts w:asciiTheme="minorHAnsi" w:hAnsiTheme="minorHAnsi" w:cstheme="minorHAnsi"/>
          <w:sz w:val="23"/>
          <w:szCs w:val="23"/>
          <w:lang w:val="sk-SK"/>
        </w:rPr>
        <w:t>ena dopravn</w:t>
      </w:r>
      <w:r w:rsidR="00B73F14" w:rsidRPr="003A1E24">
        <w:rPr>
          <w:rFonts w:asciiTheme="minorHAnsi" w:hAnsiTheme="minorHAnsi" w:cstheme="minorHAnsi"/>
          <w:sz w:val="23"/>
          <w:szCs w:val="23"/>
          <w:lang w:val="sk-SK"/>
        </w:rPr>
        <w:t>é</w:t>
      </w:r>
      <w:r w:rsidR="00204CF3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ho výkonu </w:t>
      </w:r>
      <w:r w:rsidR="00A02772" w:rsidRPr="000644A0">
        <w:rPr>
          <w:rFonts w:asciiTheme="minorHAnsi" w:hAnsiTheme="minorHAnsi" w:cstheme="minorHAnsi"/>
          <w:sz w:val="23"/>
          <w:szCs w:val="23"/>
          <w:lang w:val="sk-SK"/>
        </w:rPr>
        <w:t>v kalendá</w:t>
      </w:r>
      <w:r w:rsidR="00B73F14" w:rsidRPr="000644A0">
        <w:rPr>
          <w:rFonts w:asciiTheme="minorHAnsi" w:hAnsiTheme="minorHAnsi" w:cstheme="minorHAnsi"/>
          <w:sz w:val="23"/>
          <w:szCs w:val="23"/>
          <w:lang w:val="sk-SK"/>
        </w:rPr>
        <w:t>r</w:t>
      </w:r>
      <w:r w:rsidR="00A02772" w:rsidRPr="000644A0">
        <w:rPr>
          <w:rFonts w:asciiTheme="minorHAnsi" w:hAnsiTheme="minorHAnsi" w:cstheme="minorHAnsi"/>
          <w:sz w:val="23"/>
          <w:szCs w:val="23"/>
          <w:lang w:val="sk-SK"/>
        </w:rPr>
        <w:t>n</w:t>
      </w:r>
      <w:r w:rsidR="00B73F14" w:rsidRPr="000644A0">
        <w:rPr>
          <w:rFonts w:asciiTheme="minorHAnsi" w:hAnsiTheme="minorHAnsi" w:cstheme="minorHAnsi"/>
          <w:sz w:val="23"/>
          <w:szCs w:val="23"/>
          <w:lang w:val="sk-SK"/>
        </w:rPr>
        <w:t>o</w:t>
      </w:r>
      <w:r w:rsidR="00A02772" w:rsidRPr="000644A0">
        <w:rPr>
          <w:rFonts w:asciiTheme="minorHAnsi" w:hAnsiTheme="minorHAnsi" w:cstheme="minorHAnsi"/>
          <w:sz w:val="23"/>
          <w:szCs w:val="23"/>
          <w:lang w:val="sk-SK"/>
        </w:rPr>
        <w:t>m ro</w:t>
      </w:r>
      <w:r w:rsidR="00B73F14" w:rsidRPr="000644A0">
        <w:rPr>
          <w:rFonts w:asciiTheme="minorHAnsi" w:hAnsiTheme="minorHAnsi" w:cstheme="minorHAnsi"/>
          <w:sz w:val="23"/>
          <w:szCs w:val="23"/>
          <w:lang w:val="sk-SK"/>
        </w:rPr>
        <w:t>ku</w:t>
      </w:r>
      <w:r w:rsidR="00A02772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</w:t>
      </w:r>
      <w:r w:rsidR="00204CF3" w:rsidRPr="000644A0">
        <w:rPr>
          <w:rFonts w:asciiTheme="minorHAnsi" w:hAnsiTheme="minorHAnsi" w:cstheme="minorHAnsi"/>
          <w:sz w:val="23"/>
          <w:szCs w:val="23"/>
          <w:lang w:val="sk-SK"/>
        </w:rPr>
        <w:t>po</w:t>
      </w:r>
      <w:r w:rsidR="00A02772" w:rsidRPr="000644A0">
        <w:rPr>
          <w:rFonts w:asciiTheme="minorHAnsi" w:hAnsiTheme="minorHAnsi" w:cstheme="minorHAnsi"/>
          <w:sz w:val="23"/>
          <w:szCs w:val="23"/>
          <w:lang w:val="sk-SK"/>
        </w:rPr>
        <w:t xml:space="preserve"> započ</w:t>
      </w:r>
      <w:r w:rsidR="00B73F14" w:rsidRPr="000644A0">
        <w:rPr>
          <w:rFonts w:asciiTheme="minorHAnsi" w:hAnsiTheme="minorHAnsi" w:cstheme="minorHAnsi"/>
          <w:sz w:val="23"/>
          <w:szCs w:val="23"/>
          <w:lang w:val="sk-SK"/>
        </w:rPr>
        <w:t>í</w:t>
      </w:r>
      <w:r w:rsidR="00A02772" w:rsidRPr="000644A0">
        <w:rPr>
          <w:rFonts w:asciiTheme="minorHAnsi" w:hAnsiTheme="minorHAnsi" w:cstheme="minorHAnsi"/>
          <w:sz w:val="23"/>
          <w:szCs w:val="23"/>
          <w:lang w:val="sk-SK"/>
        </w:rPr>
        <w:t>t</w:t>
      </w:r>
      <w:r w:rsidR="00B73F14" w:rsidRPr="003E3E6E">
        <w:rPr>
          <w:rFonts w:asciiTheme="minorHAnsi" w:hAnsiTheme="minorHAnsi" w:cstheme="minorHAnsi"/>
          <w:sz w:val="23"/>
          <w:szCs w:val="23"/>
          <w:lang w:val="sk-SK"/>
        </w:rPr>
        <w:t>a</w:t>
      </w:r>
      <w:r w:rsidR="00A02772" w:rsidRPr="003E3E6E">
        <w:rPr>
          <w:rFonts w:asciiTheme="minorHAnsi" w:hAnsiTheme="minorHAnsi" w:cstheme="minorHAnsi"/>
          <w:sz w:val="23"/>
          <w:szCs w:val="23"/>
          <w:lang w:val="sk-SK"/>
        </w:rPr>
        <w:t>ní zm</w:t>
      </w:r>
      <w:r w:rsidR="00B73F14" w:rsidRPr="003E3E6E">
        <w:rPr>
          <w:rFonts w:asciiTheme="minorHAnsi" w:hAnsiTheme="minorHAnsi" w:cstheme="minorHAnsi"/>
          <w:sz w:val="23"/>
          <w:szCs w:val="23"/>
          <w:lang w:val="sk-SK"/>
        </w:rPr>
        <w:t>ie</w:t>
      </w:r>
      <w:r w:rsidR="00A02772" w:rsidRPr="003E3E6E">
        <w:rPr>
          <w:rFonts w:asciiTheme="minorHAnsi" w:hAnsiTheme="minorHAnsi" w:cstheme="minorHAnsi"/>
          <w:sz w:val="23"/>
          <w:szCs w:val="23"/>
          <w:lang w:val="sk-SK"/>
        </w:rPr>
        <w:t>n v cenách vstup</w:t>
      </w:r>
      <w:r w:rsidR="008A7447" w:rsidRPr="003E3E6E">
        <w:rPr>
          <w:rFonts w:asciiTheme="minorHAnsi" w:hAnsiTheme="minorHAnsi" w:cstheme="minorHAnsi"/>
          <w:sz w:val="23"/>
          <w:szCs w:val="23"/>
          <w:lang w:val="sk-SK"/>
        </w:rPr>
        <w:t>ov</w:t>
      </w:r>
    </w:p>
    <w:p w14:paraId="090D9410" w14:textId="77777777" w:rsidR="001972B5" w:rsidRDefault="007D0CFF" w:rsidP="00A02772">
      <w:pPr>
        <w:jc w:val="center"/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</w:pPr>
      <w:r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>C</w:t>
      </w:r>
      <w:r w:rsidR="00A02772"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>ena dopravn</w:t>
      </w:r>
      <w:r w:rsidR="008A7447"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>é</w:t>
      </w:r>
      <w:r w:rsidR="00A02772"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>ho výkonu na 1 km</w:t>
      </w:r>
      <w:r w:rsidRPr="00541C8D">
        <w:rPr>
          <w:rFonts w:asciiTheme="minorHAnsi" w:eastAsia="Times New Roman" w:hAnsiTheme="minorHAnsi" w:cstheme="minorHAnsi"/>
          <w:b/>
          <w:bCs/>
          <w:sz w:val="23"/>
          <w:szCs w:val="23"/>
          <w:vertAlign w:val="subscript"/>
          <w:lang w:val="sk-SK"/>
        </w:rPr>
        <w:t>n</w:t>
      </w:r>
      <w:r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 xml:space="preserve"> = </w:t>
      </w:r>
    </w:p>
    <w:p w14:paraId="4CAFCE29" w14:textId="24C932BC" w:rsidR="00204CF3" w:rsidRPr="00541C8D" w:rsidRDefault="007D0CFF" w:rsidP="00A02772">
      <w:pPr>
        <w:jc w:val="center"/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</w:pPr>
      <w:r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>M</w:t>
      </w:r>
      <w:r w:rsidRPr="00541C8D">
        <w:rPr>
          <w:rFonts w:asciiTheme="minorHAnsi" w:eastAsia="Times New Roman" w:hAnsiTheme="minorHAnsi" w:cstheme="minorHAnsi"/>
          <w:b/>
          <w:bCs/>
          <w:sz w:val="23"/>
          <w:szCs w:val="23"/>
          <w:vertAlign w:val="subscript"/>
          <w:lang w:val="sk-SK"/>
        </w:rPr>
        <w:t>n</w:t>
      </w:r>
      <w:r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 xml:space="preserve"> + </w:t>
      </w:r>
      <w:r w:rsidR="008A7447"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>N</w:t>
      </w:r>
      <w:r w:rsidR="00E6424E" w:rsidRPr="00541C8D">
        <w:rPr>
          <w:rFonts w:asciiTheme="minorHAnsi" w:eastAsia="Times New Roman" w:hAnsiTheme="minorHAnsi" w:cstheme="minorHAnsi"/>
          <w:b/>
          <w:bCs/>
          <w:sz w:val="23"/>
          <w:szCs w:val="23"/>
          <w:vertAlign w:val="subscript"/>
          <w:lang w:val="sk-SK"/>
        </w:rPr>
        <w:t>PHM</w:t>
      </w:r>
      <w:r w:rsidRPr="00541C8D">
        <w:rPr>
          <w:rFonts w:asciiTheme="minorHAnsi" w:eastAsia="Times New Roman" w:hAnsiTheme="minorHAnsi" w:cstheme="minorHAnsi"/>
          <w:b/>
          <w:bCs/>
          <w:sz w:val="23"/>
          <w:szCs w:val="23"/>
          <w:vertAlign w:val="subscript"/>
          <w:lang w:val="sk-SK"/>
        </w:rPr>
        <w:t>n</w:t>
      </w:r>
      <w:r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 xml:space="preserve"> + </w:t>
      </w:r>
      <w:r w:rsidR="001972B5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>OV1</w:t>
      </w:r>
      <w:r w:rsidR="001972B5">
        <w:rPr>
          <w:rFonts w:asciiTheme="minorHAnsi" w:eastAsia="Times New Roman" w:hAnsiTheme="minorHAnsi" w:cstheme="minorHAnsi"/>
          <w:b/>
          <w:bCs/>
          <w:sz w:val="23"/>
          <w:szCs w:val="23"/>
          <w:vertAlign w:val="subscript"/>
          <w:lang w:val="sk-SK"/>
        </w:rPr>
        <w:t>ponuka</w:t>
      </w:r>
      <w:r w:rsidR="001972B5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 xml:space="preserve"> + </w:t>
      </w:r>
      <w:r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>O</w:t>
      </w:r>
      <w:r w:rsidR="008A7447"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>V</w:t>
      </w:r>
      <w:r w:rsidR="00CA4E0F"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>2</w:t>
      </w:r>
      <w:r w:rsidRPr="00541C8D">
        <w:rPr>
          <w:rFonts w:asciiTheme="minorHAnsi" w:eastAsia="Times New Roman" w:hAnsiTheme="minorHAnsi" w:cstheme="minorHAnsi"/>
          <w:b/>
          <w:bCs/>
          <w:sz w:val="23"/>
          <w:szCs w:val="23"/>
          <w:vertAlign w:val="subscript"/>
          <w:lang w:val="sk-SK"/>
        </w:rPr>
        <w:t>n</w:t>
      </w:r>
      <w:r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 xml:space="preserve"> </w:t>
      </w:r>
      <w:ins w:id="11" w:author="Autor">
        <w:r w:rsidR="00473C10">
          <w:rPr>
            <w:rFonts w:asciiTheme="minorHAnsi" w:eastAsia="Times New Roman" w:hAnsiTheme="minorHAnsi" w:cstheme="minorHAnsi"/>
            <w:b/>
            <w:bCs/>
            <w:sz w:val="23"/>
            <w:szCs w:val="23"/>
            <w:lang w:val="sk-SK"/>
          </w:rPr>
          <w:t xml:space="preserve">+ </w:t>
        </w:r>
      </w:ins>
      <w:r w:rsidR="001972B5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>FO</w:t>
      </w:r>
      <w:r w:rsidR="001972B5">
        <w:rPr>
          <w:rFonts w:asciiTheme="minorHAnsi" w:eastAsia="Times New Roman" w:hAnsiTheme="minorHAnsi" w:cstheme="minorHAnsi"/>
          <w:b/>
          <w:bCs/>
          <w:sz w:val="23"/>
          <w:szCs w:val="23"/>
          <w:vertAlign w:val="subscript"/>
          <w:lang w:val="sk-SK"/>
        </w:rPr>
        <w:t>ponuka</w:t>
      </w:r>
      <w:r w:rsidR="001972B5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 xml:space="preserve"> + ÚR</w:t>
      </w:r>
      <w:r w:rsidR="001972B5">
        <w:rPr>
          <w:rFonts w:asciiTheme="minorHAnsi" w:eastAsia="Times New Roman" w:hAnsiTheme="minorHAnsi" w:cstheme="minorHAnsi"/>
          <w:b/>
          <w:bCs/>
          <w:sz w:val="23"/>
          <w:szCs w:val="23"/>
          <w:vertAlign w:val="subscript"/>
          <w:lang w:val="sk-SK"/>
        </w:rPr>
        <w:t>ponuka</w:t>
      </w:r>
      <w:r w:rsidR="001972B5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 xml:space="preserve"> </w:t>
      </w:r>
      <w:r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 xml:space="preserve">+ </w:t>
      </w:r>
      <w:r w:rsid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>OF</w:t>
      </w:r>
      <w:r w:rsidR="00541C8D" w:rsidRPr="00541C8D">
        <w:rPr>
          <w:rFonts w:asciiTheme="minorHAnsi" w:eastAsia="Times New Roman" w:hAnsiTheme="minorHAnsi" w:cstheme="minorHAnsi"/>
          <w:b/>
          <w:bCs/>
          <w:sz w:val="23"/>
          <w:szCs w:val="23"/>
          <w:vertAlign w:val="subscript"/>
          <w:lang w:val="sk-SK"/>
        </w:rPr>
        <w:t>n</w:t>
      </w:r>
      <w:r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 xml:space="preserve"> +</w:t>
      </w:r>
      <w:r w:rsidR="001972B5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 xml:space="preserve"> </w:t>
      </w:r>
      <w:r w:rsidR="00D75322" w:rsidRPr="00541C8D">
        <w:rPr>
          <w:rFonts w:asciiTheme="minorHAnsi" w:eastAsia="Times New Roman" w:hAnsiTheme="minorHAnsi" w:cstheme="minorHAnsi"/>
          <w:b/>
          <w:bCs/>
          <w:sz w:val="23"/>
          <w:szCs w:val="23"/>
          <w:lang w:val="sk-SK"/>
        </w:rPr>
        <w:t>ZM</w:t>
      </w:r>
      <w:r w:rsidR="00C3672C" w:rsidRPr="00541C8D">
        <w:rPr>
          <w:rFonts w:asciiTheme="minorHAnsi" w:eastAsia="Times New Roman" w:hAnsiTheme="minorHAnsi" w:cstheme="minorHAnsi"/>
          <w:b/>
          <w:bCs/>
          <w:sz w:val="23"/>
          <w:szCs w:val="23"/>
          <w:vertAlign w:val="subscript"/>
          <w:lang w:val="sk-SK"/>
        </w:rPr>
        <w:t>n</w:t>
      </w:r>
    </w:p>
    <w:p w14:paraId="29EA769F" w14:textId="252525F3" w:rsidR="00DE0DAD" w:rsidRPr="00883E95" w:rsidRDefault="00A02772" w:rsidP="00A02772">
      <w:pPr>
        <w:spacing w:after="0"/>
        <w:ind w:left="3540" w:hanging="3540"/>
        <w:jc w:val="both"/>
        <w:rPr>
          <w:rFonts w:asciiTheme="minorHAnsi" w:eastAsia="Times New Roman" w:hAnsiTheme="minorHAnsi" w:cstheme="minorHAnsi"/>
          <w:sz w:val="23"/>
          <w:szCs w:val="23"/>
          <w:lang w:val="sk-SK"/>
        </w:rPr>
      </w:pP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Cena dopravn</w:t>
      </w:r>
      <w:r w:rsidR="008A7447"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é</w:t>
      </w:r>
      <w:r w:rsidRPr="00541C8D">
        <w:rPr>
          <w:rFonts w:asciiTheme="minorHAnsi" w:eastAsia="Times New Roman" w:hAnsiTheme="minorHAnsi" w:cstheme="minorHAnsi"/>
          <w:b/>
          <w:sz w:val="23"/>
          <w:szCs w:val="23"/>
          <w:lang w:val="sk-SK"/>
        </w:rPr>
        <w:t>ho výkonu na 1km</w:t>
      </w:r>
      <w:r w:rsidR="0086472D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>n</w:t>
      </w:r>
      <w:r w:rsidR="00204CF3" w:rsidRPr="00541C8D">
        <w:rPr>
          <w:rFonts w:asciiTheme="minorHAnsi" w:eastAsia="Times New Roman" w:hAnsiTheme="minorHAnsi" w:cstheme="minorHAnsi"/>
          <w:b/>
          <w:sz w:val="23"/>
          <w:szCs w:val="23"/>
          <w:vertAlign w:val="subscript"/>
          <w:lang w:val="sk-SK"/>
        </w:rPr>
        <w:t xml:space="preserve"> </w:t>
      </w:r>
      <w:r w:rsidR="00204CF3" w:rsidRPr="00541C8D">
        <w:rPr>
          <w:rFonts w:asciiTheme="minorHAnsi" w:eastAsia="Times New Roman" w:hAnsiTheme="minorHAnsi" w:cstheme="minorHAnsi"/>
          <w:sz w:val="23"/>
          <w:szCs w:val="23"/>
          <w:vertAlign w:val="subscript"/>
          <w:lang w:val="sk-SK"/>
        </w:rPr>
        <w:tab/>
      </w:r>
      <w:r w:rsidR="007D0CFF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p</w:t>
      </w:r>
      <w:r w:rsidR="008A7447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r</w:t>
      </w:r>
      <w:r w:rsidR="007D0CFF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edstavuje Cenu</w:t>
      </w:r>
      <w:r w:rsidR="00204CF3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 dopravn</w:t>
      </w:r>
      <w:r w:rsidR="008A7447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é</w:t>
      </w:r>
      <w:r w:rsidR="00204CF3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ho výkonu </w:t>
      </w:r>
      <w:r w:rsidR="007D0CFF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na 1 </w:t>
      </w:r>
      <w:r w:rsidR="00FF6722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km </w:t>
      </w:r>
      <w:r w:rsidR="007D0CFF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v p</w:t>
      </w:r>
      <w:r w:rsidR="008A7447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r</w:t>
      </w:r>
      <w:r w:rsidR="007D0CFF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íslušn</w:t>
      </w:r>
      <w:r w:rsidR="008A7447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o</w:t>
      </w:r>
      <w:r w:rsidR="007D0CFF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m kalendá</w:t>
      </w:r>
      <w:r w:rsidR="008A7447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r</w:t>
      </w:r>
      <w:r w:rsidR="007D0CFF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n</w:t>
      </w:r>
      <w:r w:rsidR="008A7447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o</w:t>
      </w:r>
      <w:r w:rsidR="007D0CFF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m ro</w:t>
      </w:r>
      <w:r w:rsidR="008A7447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ku</w:t>
      </w:r>
      <w:r w:rsidR="007D0CFF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 „n“ </w:t>
      </w:r>
      <w:r w:rsidR="00EF484E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 xml:space="preserve">bez DPH </w:t>
      </w:r>
      <w:r w:rsidR="007D0CFF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[</w:t>
      </w:r>
      <w:r w:rsidR="008A7447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EUR</w:t>
      </w:r>
      <w:r w:rsidR="007D13AD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/1</w:t>
      </w:r>
      <w:r w:rsidR="00FF6722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km</w:t>
      </w:r>
      <w:r w:rsidR="007D0CFF" w:rsidRPr="00541C8D">
        <w:rPr>
          <w:rFonts w:asciiTheme="minorHAnsi" w:eastAsia="Times New Roman" w:hAnsiTheme="minorHAnsi" w:cstheme="minorHAnsi"/>
          <w:sz w:val="23"/>
          <w:szCs w:val="23"/>
          <w:lang w:val="sk-SK"/>
        </w:rPr>
        <w:t>]</w:t>
      </w:r>
    </w:p>
    <w:sectPr w:rsidR="00DE0DAD" w:rsidRPr="00883E95" w:rsidSect="00493E7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53AADC" w14:textId="77777777" w:rsidR="004A3EE4" w:rsidRDefault="004A3EE4" w:rsidP="008E25FF">
      <w:pPr>
        <w:spacing w:after="0" w:line="240" w:lineRule="auto"/>
      </w:pPr>
      <w:r>
        <w:separator/>
      </w:r>
    </w:p>
  </w:endnote>
  <w:endnote w:type="continuationSeparator" w:id="0">
    <w:p w14:paraId="5278E88C" w14:textId="77777777" w:rsidR="004A3EE4" w:rsidRDefault="004A3EE4" w:rsidP="008E25FF">
      <w:pPr>
        <w:spacing w:after="0" w:line="240" w:lineRule="auto"/>
      </w:pPr>
      <w:r>
        <w:continuationSeparator/>
      </w:r>
    </w:p>
  </w:endnote>
  <w:endnote w:type="continuationNotice" w:id="1">
    <w:p w14:paraId="19C09DF3" w14:textId="77777777" w:rsidR="004A3EE4" w:rsidRDefault="004A3EE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imbusSanNovTE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4752507"/>
      <w:docPartObj>
        <w:docPartGallery w:val="Page Numbers (Bottom of Page)"/>
        <w:docPartUnique/>
      </w:docPartObj>
    </w:sdtPr>
    <w:sdtEndPr/>
    <w:sdtContent>
      <w:p w14:paraId="4221032A" w14:textId="3668819F" w:rsidR="00B73F14" w:rsidRPr="00B16E86" w:rsidRDefault="00B73F14" w:rsidP="00B16E86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1490" w:rsidRPr="00DF1490">
          <w:rPr>
            <w:noProof/>
            <w:lang w:val="sk-SK"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EE35B4" w14:textId="77777777" w:rsidR="004A3EE4" w:rsidRDefault="004A3EE4" w:rsidP="008E25FF">
      <w:pPr>
        <w:spacing w:after="0" w:line="240" w:lineRule="auto"/>
      </w:pPr>
      <w:r>
        <w:separator/>
      </w:r>
    </w:p>
  </w:footnote>
  <w:footnote w:type="continuationSeparator" w:id="0">
    <w:p w14:paraId="785D4FD3" w14:textId="77777777" w:rsidR="004A3EE4" w:rsidRDefault="004A3EE4" w:rsidP="008E25FF">
      <w:pPr>
        <w:spacing w:after="0" w:line="240" w:lineRule="auto"/>
      </w:pPr>
      <w:r>
        <w:continuationSeparator/>
      </w:r>
    </w:p>
  </w:footnote>
  <w:footnote w:type="continuationNotice" w:id="1">
    <w:p w14:paraId="6B8D5CFF" w14:textId="77777777" w:rsidR="004A3EE4" w:rsidRDefault="004A3EE4">
      <w:pPr>
        <w:spacing w:after="0" w:line="240" w:lineRule="auto"/>
      </w:pPr>
    </w:p>
  </w:footnote>
  <w:footnote w:id="2">
    <w:p w14:paraId="7C0F9AC4" w14:textId="6AA642B0" w:rsidR="000644A0" w:rsidRPr="004C68AE" w:rsidRDefault="000644A0" w:rsidP="004C68AE">
      <w:pPr>
        <w:pStyle w:val="Textpoznmkypodiarou"/>
        <w:jc w:val="both"/>
        <w:rPr>
          <w:rFonts w:asciiTheme="minorHAnsi" w:hAnsiTheme="minorHAnsi" w:cstheme="minorHAnsi"/>
          <w:lang w:val="sk-SK"/>
        </w:rPr>
      </w:pPr>
      <w:r w:rsidRPr="004C68AE">
        <w:rPr>
          <w:rStyle w:val="Odkaznapoznmkupodiarou"/>
          <w:rFonts w:asciiTheme="minorHAnsi" w:hAnsiTheme="minorHAnsi" w:cstheme="minorHAnsi"/>
        </w:rPr>
        <w:footnoteRef/>
      </w:r>
      <w:r w:rsidRPr="004C68AE">
        <w:rPr>
          <w:rFonts w:asciiTheme="minorHAnsi" w:hAnsiTheme="minorHAnsi" w:cstheme="minorHAnsi"/>
        </w:rPr>
        <w:t xml:space="preserve"> </w:t>
      </w:r>
      <w:hyperlink r:id="rId1" w:anchor="!/view/sk/VBD_SK_WIN/np3104rr/v_np3104rr_00_00_00_sk" w:history="1">
        <w:r w:rsidR="00DB4A73" w:rsidRPr="004C68AE">
          <w:rPr>
            <w:rStyle w:val="Hypertextovprepojenie"/>
            <w:rFonts w:asciiTheme="minorHAnsi" w:hAnsiTheme="minorHAnsi" w:cstheme="minorHAnsi"/>
            <w:lang w:val="sk-SK" w:eastAsia="x-none"/>
          </w:rPr>
          <w:t>http://datacube.statistics.sk/#!/view/sk/VBD_SK_WIN/np3104rr/v_np3104rr_00_00_00_sk</w:t>
        </w:r>
      </w:hyperlink>
    </w:p>
  </w:footnote>
  <w:footnote w:id="3">
    <w:p w14:paraId="67A05FA8" w14:textId="5FF6B711" w:rsidR="000644A0" w:rsidRPr="004C68AE" w:rsidRDefault="000644A0" w:rsidP="004C68AE">
      <w:pPr>
        <w:pStyle w:val="Textpoznmkypodiarou"/>
        <w:jc w:val="both"/>
        <w:rPr>
          <w:rFonts w:asciiTheme="minorHAnsi" w:hAnsiTheme="minorHAnsi" w:cstheme="minorHAnsi"/>
          <w:lang w:val="sk-SK"/>
        </w:rPr>
      </w:pPr>
      <w:r w:rsidRPr="004C68AE">
        <w:rPr>
          <w:rStyle w:val="Odkaznapoznmkupodiarou"/>
          <w:rFonts w:asciiTheme="minorHAnsi" w:hAnsiTheme="minorHAnsi" w:cstheme="minorHAnsi"/>
        </w:rPr>
        <w:footnoteRef/>
      </w:r>
      <w:r w:rsidRPr="004C68AE">
        <w:rPr>
          <w:rFonts w:asciiTheme="minorHAnsi" w:hAnsiTheme="minorHAnsi" w:cstheme="minorHAnsi"/>
        </w:rPr>
        <w:t xml:space="preserve"> </w:t>
      </w:r>
      <w:hyperlink r:id="rId2" w:anchor="!/view/sk/VBD_SK_WIN/np3104rr/v_np3104rr_00_00_00_sk" w:history="1">
        <w:r w:rsidR="00DB4A73" w:rsidRPr="004C68AE">
          <w:rPr>
            <w:rStyle w:val="Hypertextovprepojenie"/>
            <w:rFonts w:asciiTheme="minorHAnsi" w:hAnsiTheme="minorHAnsi" w:cstheme="minorHAnsi"/>
            <w:lang w:val="sk-SK" w:eastAsia="x-none"/>
          </w:rPr>
          <w:t>http://datacube.statistics.sk/#!/view/sk/VBD_SK_WIN/np3104rr/v_np3104rr_00_00_00_sk</w:t>
        </w:r>
      </w:hyperlink>
    </w:p>
  </w:footnote>
  <w:footnote w:id="4">
    <w:p w14:paraId="58A5AEB9" w14:textId="57608E14" w:rsidR="000644A0" w:rsidRPr="004C68AE" w:rsidRDefault="000644A0" w:rsidP="004C68AE">
      <w:pPr>
        <w:pStyle w:val="Textpoznmkypodiarou"/>
        <w:jc w:val="both"/>
        <w:rPr>
          <w:rFonts w:asciiTheme="minorHAnsi" w:hAnsiTheme="minorHAnsi" w:cstheme="minorHAnsi"/>
          <w:lang w:val="sk-SK"/>
        </w:rPr>
      </w:pPr>
      <w:r w:rsidRPr="004C68AE">
        <w:rPr>
          <w:rStyle w:val="Odkaznapoznmkupodiarou"/>
          <w:rFonts w:asciiTheme="minorHAnsi" w:hAnsiTheme="minorHAnsi" w:cstheme="minorHAnsi"/>
        </w:rPr>
        <w:footnoteRef/>
      </w:r>
      <w:r w:rsidRPr="004C68AE">
        <w:rPr>
          <w:rFonts w:asciiTheme="minorHAnsi" w:hAnsiTheme="minorHAnsi" w:cstheme="minorHAnsi"/>
        </w:rPr>
        <w:t xml:space="preserve"> </w:t>
      </w:r>
      <w:hyperlink r:id="rId3" w:anchor="!/view/sk/VBD_INTERN/pr0201ms/v_pr0201ms_00_00_00_sk" w:history="1">
        <w:r w:rsidR="00DB4A73" w:rsidRPr="004C68AE">
          <w:rPr>
            <w:rStyle w:val="Hypertextovprepojenie"/>
            <w:rFonts w:asciiTheme="minorHAnsi" w:hAnsiTheme="minorHAnsi" w:cstheme="minorHAnsi"/>
            <w:lang w:val="sk-SK" w:eastAsia="x-none"/>
          </w:rPr>
          <w:t>http://datacube.statistics.sk/#!/view/sk/VBD_INTERN/pr0201ms/v_pr0201ms_00_00_00_sk</w:t>
        </w:r>
      </w:hyperlink>
    </w:p>
  </w:footnote>
  <w:footnote w:id="5">
    <w:p w14:paraId="14860B0D" w14:textId="5213BED8" w:rsidR="00B73F14" w:rsidRPr="004C68AE" w:rsidRDefault="00B73F14" w:rsidP="004C68AE">
      <w:pPr>
        <w:pStyle w:val="Textpoznmkypodiarou"/>
        <w:jc w:val="both"/>
        <w:rPr>
          <w:rFonts w:asciiTheme="minorHAnsi" w:hAnsiTheme="minorHAnsi" w:cstheme="minorHAnsi"/>
          <w:lang w:val="sk-SK"/>
        </w:rPr>
      </w:pPr>
      <w:r w:rsidRPr="004C68AE">
        <w:rPr>
          <w:rStyle w:val="Odkaznapoznmkupodiarou"/>
          <w:rFonts w:asciiTheme="minorHAnsi" w:hAnsiTheme="minorHAnsi" w:cstheme="minorHAnsi"/>
        </w:rPr>
        <w:footnoteRef/>
      </w:r>
      <w:r w:rsidRPr="004C68AE">
        <w:rPr>
          <w:rFonts w:asciiTheme="minorHAnsi" w:hAnsiTheme="minorHAnsi" w:cstheme="minorHAnsi"/>
        </w:rPr>
        <w:t xml:space="preserve"> </w:t>
      </w:r>
      <w:hyperlink r:id="rId4" w:anchor="!/view/sk/VBD_SLOVSTAT/sp2039rs/v_sp2039rs_00_00_00_sk" w:history="1">
        <w:r w:rsidR="004C68AE" w:rsidRPr="004C68AE">
          <w:rPr>
            <w:rStyle w:val="Hypertextovprepojenie"/>
            <w:rFonts w:cstheme="minorHAnsi"/>
            <w:lang w:val="sk-SK"/>
          </w:rPr>
          <w:t>http://datacube.statistics.sk/#!/view/sk/VBD_SLOVSTAT/sp2039rs/v_sp2039rs_00_00_00_sk</w:t>
        </w:r>
      </w:hyperlink>
    </w:p>
  </w:footnote>
  <w:footnote w:id="6">
    <w:p w14:paraId="3D2085A2" w14:textId="361385FC" w:rsidR="00B73F14" w:rsidRPr="004C68AE" w:rsidRDefault="00B73F14" w:rsidP="004C68AE">
      <w:pPr>
        <w:pStyle w:val="Textpoznmkypodiarou"/>
        <w:jc w:val="both"/>
        <w:rPr>
          <w:rFonts w:asciiTheme="minorHAnsi" w:hAnsiTheme="minorHAnsi" w:cstheme="minorHAnsi"/>
          <w:lang w:val="sk-SK"/>
        </w:rPr>
      </w:pPr>
      <w:r w:rsidRPr="004C68AE">
        <w:rPr>
          <w:rStyle w:val="Odkaznapoznmkupodiarou"/>
          <w:rFonts w:asciiTheme="minorHAnsi" w:hAnsiTheme="minorHAnsi" w:cstheme="minorHAnsi"/>
        </w:rPr>
        <w:footnoteRef/>
      </w:r>
      <w:r w:rsidRPr="004C68AE">
        <w:rPr>
          <w:rFonts w:asciiTheme="minorHAnsi" w:hAnsiTheme="minorHAnsi" w:cstheme="minorHAnsi"/>
        </w:rPr>
        <w:t xml:space="preserve"> </w:t>
      </w:r>
      <w:hyperlink r:id="rId5" w:anchor="!/view/sk/VBD_INTERN/sp0006ms/v_sp0006ms_00_00_00_sk" w:history="1">
        <w:r w:rsidR="004C68AE" w:rsidRPr="004C68AE">
          <w:rPr>
            <w:rStyle w:val="Hypertextovprepojenie"/>
            <w:rFonts w:cstheme="minorHAnsi"/>
            <w:lang w:val="sk-SK"/>
          </w:rPr>
          <w:t>http://datacube.statistics.sk/#!/view/sk/VBD_INTERN/sp0006ms/v_sp0006ms_00_00_00_sk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63FBE7" w14:textId="7C5E63F1" w:rsidR="006B5B68" w:rsidRPr="00FA7591" w:rsidRDefault="003B4AC4" w:rsidP="006B5B68">
    <w:pPr>
      <w:pStyle w:val="Hlavika"/>
      <w:jc w:val="right"/>
      <w:rPr>
        <w:rFonts w:asciiTheme="minorHAnsi" w:hAnsiTheme="minorHAnsi" w:cstheme="minorHAnsi"/>
        <w:b/>
        <w:lang w:val="sk-SK"/>
      </w:rPr>
    </w:pPr>
    <w:r w:rsidRPr="00FA7591">
      <w:rPr>
        <w:rFonts w:asciiTheme="minorHAnsi" w:hAnsiTheme="minorHAnsi" w:cstheme="minorHAnsi"/>
        <w:b/>
        <w:lang w:val="sk-SK"/>
      </w:rPr>
      <w:t>Príloha č. 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C4D72"/>
    <w:multiLevelType w:val="multilevel"/>
    <w:tmpl w:val="8E3E45CA"/>
    <w:lvl w:ilvl="0">
      <w:start w:val="1"/>
      <w:numFmt w:val="decimal"/>
      <w:lvlText w:val="7.%1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7.1.%3"/>
      <w:lvlJc w:val="left"/>
      <w:pPr>
        <w:tabs>
          <w:tab w:val="num" w:pos="2160"/>
        </w:tabs>
        <w:ind w:left="2160" w:hanging="18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3BA1800"/>
    <w:multiLevelType w:val="hybridMultilevel"/>
    <w:tmpl w:val="75EA1C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F0E8C"/>
    <w:multiLevelType w:val="hybridMultilevel"/>
    <w:tmpl w:val="FE8CCCCA"/>
    <w:lvl w:ilvl="0" w:tplc="093A68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800D1E"/>
    <w:multiLevelType w:val="hybridMultilevel"/>
    <w:tmpl w:val="B4BAFA46"/>
    <w:lvl w:ilvl="0" w:tplc="1A1857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B0F3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2284B5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DF1480"/>
    <w:multiLevelType w:val="hybridMultilevel"/>
    <w:tmpl w:val="32C64C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F4D4B"/>
    <w:multiLevelType w:val="hybridMultilevel"/>
    <w:tmpl w:val="FB5487F0"/>
    <w:lvl w:ilvl="0" w:tplc="DF929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A271F"/>
    <w:multiLevelType w:val="hybridMultilevel"/>
    <w:tmpl w:val="D6C851C8"/>
    <w:lvl w:ilvl="0" w:tplc="C3E831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66"/>
      </w:rPr>
    </w:lvl>
    <w:lvl w:ilvl="1" w:tplc="04090003">
      <w:start w:val="1"/>
      <w:numFmt w:val="bullet"/>
      <w:pStyle w:val="CEZPLInt-sub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2F0CA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0D71D57"/>
    <w:multiLevelType w:val="multilevel"/>
    <w:tmpl w:val="EB0E224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24B4B5B"/>
    <w:multiLevelType w:val="hybridMultilevel"/>
    <w:tmpl w:val="602E1C20"/>
    <w:lvl w:ilvl="0" w:tplc="04050001">
      <w:start w:val="1"/>
      <w:numFmt w:val="decimal"/>
      <w:lvlText w:val="%1."/>
      <w:lvlJc w:val="left"/>
      <w:pPr>
        <w:tabs>
          <w:tab w:val="num" w:pos="6314"/>
        </w:tabs>
        <w:ind w:left="631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CD5C4D"/>
    <w:multiLevelType w:val="hybridMultilevel"/>
    <w:tmpl w:val="99A8268E"/>
    <w:lvl w:ilvl="0" w:tplc="89DADDEE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3"/>
        <w:szCs w:val="23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218A5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BCF6DF2"/>
    <w:multiLevelType w:val="multilevel"/>
    <w:tmpl w:val="9140E0C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5" w15:restartNumberingAfterBreak="0">
    <w:nsid w:val="2C5447AF"/>
    <w:multiLevelType w:val="hybridMultilevel"/>
    <w:tmpl w:val="A502E29A"/>
    <w:lvl w:ilvl="0" w:tplc="1A1857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3B22F5"/>
    <w:multiLevelType w:val="multilevel"/>
    <w:tmpl w:val="CFFC74C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Theme="minorHAnsi" w:hAnsiTheme="minorHAnsi" w:cstheme="minorHAnsi" w:hint="default"/>
        <w:b w:val="0"/>
        <w:i w:val="0"/>
      </w:rPr>
    </w:lvl>
    <w:lvl w:ilvl="2">
      <w:start w:val="1"/>
      <w:numFmt w:val="bullet"/>
      <w:lvlText w:val=""/>
      <w:lvlJc w:val="left"/>
      <w:pPr>
        <w:ind w:left="1212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7" w15:restartNumberingAfterBreak="0">
    <w:nsid w:val="2FEF257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1781106"/>
    <w:multiLevelType w:val="multilevel"/>
    <w:tmpl w:val="87F2B9F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74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 w15:restartNumberingAfterBreak="0">
    <w:nsid w:val="325241B0"/>
    <w:multiLevelType w:val="multilevel"/>
    <w:tmpl w:val="A2DA35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332405F"/>
    <w:multiLevelType w:val="hybridMultilevel"/>
    <w:tmpl w:val="5A12D4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C43709"/>
    <w:multiLevelType w:val="hybridMultilevel"/>
    <w:tmpl w:val="26D658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D11846"/>
    <w:multiLevelType w:val="hybridMultilevel"/>
    <w:tmpl w:val="C922AA92"/>
    <w:lvl w:ilvl="0" w:tplc="00000008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C5A0638"/>
    <w:multiLevelType w:val="hybridMultilevel"/>
    <w:tmpl w:val="9774AA0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F20710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0385D98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053733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1A0525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45F2A29"/>
    <w:multiLevelType w:val="hybridMultilevel"/>
    <w:tmpl w:val="26F8493A"/>
    <w:lvl w:ilvl="0" w:tplc="1A1857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690C4B"/>
    <w:multiLevelType w:val="multilevel"/>
    <w:tmpl w:val="B1C08C44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30" w15:restartNumberingAfterBreak="0">
    <w:nsid w:val="4656265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96D2FDA"/>
    <w:multiLevelType w:val="hybridMultilevel"/>
    <w:tmpl w:val="581694B2"/>
    <w:lvl w:ilvl="0" w:tplc="D424E3EE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A9277C"/>
    <w:multiLevelType w:val="multilevel"/>
    <w:tmpl w:val="087CDB06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309" w:hanging="504"/>
      </w:pPr>
      <w:rPr>
        <w:rFonts w:asciiTheme="minorHAnsi" w:hAnsiTheme="minorHAnsi" w:cstheme="minorHAnsi" w:hint="default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DBC79BC"/>
    <w:multiLevelType w:val="multilevel"/>
    <w:tmpl w:val="66CE635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74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4" w15:restartNumberingAfterBreak="0">
    <w:nsid w:val="5BED5D1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CBE2BCE"/>
    <w:multiLevelType w:val="multilevel"/>
    <w:tmpl w:val="CAD622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D875310"/>
    <w:multiLevelType w:val="hybridMultilevel"/>
    <w:tmpl w:val="FE8CCCCA"/>
    <w:lvl w:ilvl="0" w:tplc="093A68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05973FF"/>
    <w:multiLevelType w:val="hybridMultilevel"/>
    <w:tmpl w:val="2E3620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013883"/>
    <w:multiLevelType w:val="hybridMultilevel"/>
    <w:tmpl w:val="7B40E2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017983"/>
    <w:multiLevelType w:val="hybridMultilevel"/>
    <w:tmpl w:val="58C62E56"/>
    <w:lvl w:ilvl="0" w:tplc="F950304E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7D0B62"/>
    <w:multiLevelType w:val="multilevel"/>
    <w:tmpl w:val="CAC0B634"/>
    <w:lvl w:ilvl="0">
      <w:start w:val="1"/>
      <w:numFmt w:val="none"/>
      <w:pStyle w:val="lnekIbezsla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Odstavec1"/>
      <w:lvlText w:val="%2."/>
      <w:lvlJc w:val="left"/>
      <w:pPr>
        <w:tabs>
          <w:tab w:val="num" w:pos="1637"/>
        </w:tabs>
        <w:ind w:left="1637" w:hanging="360"/>
      </w:pPr>
      <w:rPr>
        <w:rFonts w:asciiTheme="minorHAnsi" w:eastAsiaTheme="minorHAnsi" w:hAnsiTheme="minorHAnsi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1" w15:restartNumberingAfterBreak="0">
    <w:nsid w:val="6B667D5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E45208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FAD21B6"/>
    <w:multiLevelType w:val="hybridMultilevel"/>
    <w:tmpl w:val="65F25378"/>
    <w:lvl w:ilvl="0" w:tplc="33B2AC8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2"/>
  </w:num>
  <w:num w:numId="2">
    <w:abstractNumId w:val="1"/>
  </w:num>
  <w:num w:numId="3">
    <w:abstractNumId w:val="13"/>
  </w:num>
  <w:num w:numId="4">
    <w:abstractNumId w:val="33"/>
  </w:num>
  <w:num w:numId="5">
    <w:abstractNumId w:val="43"/>
  </w:num>
  <w:num w:numId="6">
    <w:abstractNumId w:val="2"/>
  </w:num>
  <w:num w:numId="7">
    <w:abstractNumId w:val="9"/>
  </w:num>
  <w:num w:numId="8">
    <w:abstractNumId w:val="35"/>
  </w:num>
  <w:num w:numId="9">
    <w:abstractNumId w:val="19"/>
  </w:num>
  <w:num w:numId="10">
    <w:abstractNumId w:val="21"/>
  </w:num>
  <w:num w:numId="11">
    <w:abstractNumId w:val="8"/>
  </w:num>
  <w:num w:numId="12">
    <w:abstractNumId w:val="13"/>
  </w:num>
  <w:num w:numId="13">
    <w:abstractNumId w:val="39"/>
  </w:num>
  <w:num w:numId="14">
    <w:abstractNumId w:val="17"/>
  </w:num>
  <w:num w:numId="15">
    <w:abstractNumId w:val="32"/>
  </w:num>
  <w:num w:numId="16">
    <w:abstractNumId w:val="28"/>
  </w:num>
  <w:num w:numId="17">
    <w:abstractNumId w:val="25"/>
  </w:num>
  <w:num w:numId="18">
    <w:abstractNumId w:val="18"/>
  </w:num>
  <w:num w:numId="19">
    <w:abstractNumId w:val="34"/>
  </w:num>
  <w:num w:numId="20">
    <w:abstractNumId w:val="14"/>
  </w:num>
  <w:num w:numId="21">
    <w:abstractNumId w:val="10"/>
  </w:num>
  <w:num w:numId="22">
    <w:abstractNumId w:val="26"/>
  </w:num>
  <w:num w:numId="23">
    <w:abstractNumId w:val="27"/>
  </w:num>
  <w:num w:numId="24">
    <w:abstractNumId w:val="24"/>
  </w:num>
  <w:num w:numId="25">
    <w:abstractNumId w:val="5"/>
  </w:num>
  <w:num w:numId="26">
    <w:abstractNumId w:val="31"/>
  </w:num>
  <w:num w:numId="27">
    <w:abstractNumId w:val="11"/>
  </w:num>
  <w:num w:numId="28">
    <w:abstractNumId w:val="20"/>
  </w:num>
  <w:num w:numId="29">
    <w:abstractNumId w:val="38"/>
  </w:num>
  <w:num w:numId="30">
    <w:abstractNumId w:val="37"/>
  </w:num>
  <w:num w:numId="31">
    <w:abstractNumId w:val="15"/>
  </w:num>
  <w:num w:numId="32">
    <w:abstractNumId w:val="3"/>
  </w:num>
  <w:num w:numId="33">
    <w:abstractNumId w:val="30"/>
  </w:num>
  <w:num w:numId="34">
    <w:abstractNumId w:val="42"/>
  </w:num>
  <w:num w:numId="35">
    <w:abstractNumId w:val="4"/>
  </w:num>
  <w:num w:numId="36">
    <w:abstractNumId w:val="41"/>
  </w:num>
  <w:num w:numId="37">
    <w:abstractNumId w:val="0"/>
  </w:num>
  <w:num w:numId="38">
    <w:abstractNumId w:val="29"/>
  </w:num>
  <w:num w:numId="39">
    <w:abstractNumId w:val="36"/>
  </w:num>
  <w:num w:numId="40">
    <w:abstractNumId w:val="6"/>
  </w:num>
  <w:num w:numId="41">
    <w:abstractNumId w:val="16"/>
  </w:num>
  <w:num w:numId="42">
    <w:abstractNumId w:val="7"/>
  </w:num>
  <w:num w:numId="43">
    <w:abstractNumId w:val="40"/>
  </w:num>
  <w:num w:numId="44">
    <w:abstractNumId w:val="23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5FF"/>
    <w:rsid w:val="000158BB"/>
    <w:rsid w:val="0001623D"/>
    <w:rsid w:val="000169E8"/>
    <w:rsid w:val="00021248"/>
    <w:rsid w:val="00022224"/>
    <w:rsid w:val="00025A62"/>
    <w:rsid w:val="000318AC"/>
    <w:rsid w:val="00032118"/>
    <w:rsid w:val="00035928"/>
    <w:rsid w:val="00044C5F"/>
    <w:rsid w:val="0005662D"/>
    <w:rsid w:val="00057ED3"/>
    <w:rsid w:val="000644A0"/>
    <w:rsid w:val="00064DFD"/>
    <w:rsid w:val="00082CF8"/>
    <w:rsid w:val="0009077B"/>
    <w:rsid w:val="00091EE6"/>
    <w:rsid w:val="00095B9C"/>
    <w:rsid w:val="000A3801"/>
    <w:rsid w:val="000A6F38"/>
    <w:rsid w:val="000A7402"/>
    <w:rsid w:val="000B2D17"/>
    <w:rsid w:val="000B5904"/>
    <w:rsid w:val="000D333B"/>
    <w:rsid w:val="000D6369"/>
    <w:rsid w:val="000E2B46"/>
    <w:rsid w:val="000E42CB"/>
    <w:rsid w:val="000E66D0"/>
    <w:rsid w:val="000E6BCA"/>
    <w:rsid w:val="000E75B8"/>
    <w:rsid w:val="000F215F"/>
    <w:rsid w:val="001002CC"/>
    <w:rsid w:val="001035B0"/>
    <w:rsid w:val="00107281"/>
    <w:rsid w:val="00116702"/>
    <w:rsid w:val="0011722E"/>
    <w:rsid w:val="001178B8"/>
    <w:rsid w:val="00117EA3"/>
    <w:rsid w:val="0012138B"/>
    <w:rsid w:val="00126199"/>
    <w:rsid w:val="00126506"/>
    <w:rsid w:val="001319B8"/>
    <w:rsid w:val="00132E25"/>
    <w:rsid w:val="001510E3"/>
    <w:rsid w:val="001552F3"/>
    <w:rsid w:val="001626D6"/>
    <w:rsid w:val="00164B1B"/>
    <w:rsid w:val="00166B85"/>
    <w:rsid w:val="001705BD"/>
    <w:rsid w:val="00171F86"/>
    <w:rsid w:val="00172604"/>
    <w:rsid w:val="00176123"/>
    <w:rsid w:val="00184E63"/>
    <w:rsid w:val="001972B5"/>
    <w:rsid w:val="001A79E7"/>
    <w:rsid w:val="001B50D6"/>
    <w:rsid w:val="001B6177"/>
    <w:rsid w:val="001B720B"/>
    <w:rsid w:val="001C0B9E"/>
    <w:rsid w:val="001C3E23"/>
    <w:rsid w:val="001D44DA"/>
    <w:rsid w:val="001E19A5"/>
    <w:rsid w:val="001E3EDF"/>
    <w:rsid w:val="001E66B9"/>
    <w:rsid w:val="001F23DF"/>
    <w:rsid w:val="00203017"/>
    <w:rsid w:val="00204CF3"/>
    <w:rsid w:val="0021207D"/>
    <w:rsid w:val="00216AD4"/>
    <w:rsid w:val="00226226"/>
    <w:rsid w:val="0022691A"/>
    <w:rsid w:val="00231782"/>
    <w:rsid w:val="00232B7C"/>
    <w:rsid w:val="00241DAC"/>
    <w:rsid w:val="00246FC2"/>
    <w:rsid w:val="002545C7"/>
    <w:rsid w:val="002567E0"/>
    <w:rsid w:val="00271739"/>
    <w:rsid w:val="002841C1"/>
    <w:rsid w:val="00286968"/>
    <w:rsid w:val="00287721"/>
    <w:rsid w:val="00292187"/>
    <w:rsid w:val="00293858"/>
    <w:rsid w:val="00294041"/>
    <w:rsid w:val="002A1C11"/>
    <w:rsid w:val="002A3DA0"/>
    <w:rsid w:val="002A4E96"/>
    <w:rsid w:val="002A78D2"/>
    <w:rsid w:val="002A7DD2"/>
    <w:rsid w:val="002B33F2"/>
    <w:rsid w:val="002C647D"/>
    <w:rsid w:val="002E0AAE"/>
    <w:rsid w:val="002E7D95"/>
    <w:rsid w:val="002F3386"/>
    <w:rsid w:val="002F4645"/>
    <w:rsid w:val="0030013D"/>
    <w:rsid w:val="00302BC2"/>
    <w:rsid w:val="00304918"/>
    <w:rsid w:val="00307B70"/>
    <w:rsid w:val="00316725"/>
    <w:rsid w:val="00322D91"/>
    <w:rsid w:val="00324650"/>
    <w:rsid w:val="0033482F"/>
    <w:rsid w:val="0033738A"/>
    <w:rsid w:val="003478C1"/>
    <w:rsid w:val="00347BC9"/>
    <w:rsid w:val="00353A23"/>
    <w:rsid w:val="003545B1"/>
    <w:rsid w:val="003546D6"/>
    <w:rsid w:val="003546DB"/>
    <w:rsid w:val="0037047A"/>
    <w:rsid w:val="003715FB"/>
    <w:rsid w:val="00373653"/>
    <w:rsid w:val="0037607B"/>
    <w:rsid w:val="00376B4C"/>
    <w:rsid w:val="00385849"/>
    <w:rsid w:val="00397B19"/>
    <w:rsid w:val="003A0022"/>
    <w:rsid w:val="003A1E24"/>
    <w:rsid w:val="003A3814"/>
    <w:rsid w:val="003A4FC6"/>
    <w:rsid w:val="003A58AF"/>
    <w:rsid w:val="003A657E"/>
    <w:rsid w:val="003B114F"/>
    <w:rsid w:val="003B4AC4"/>
    <w:rsid w:val="003C1E2E"/>
    <w:rsid w:val="003C4CBE"/>
    <w:rsid w:val="003C58CE"/>
    <w:rsid w:val="003C6EAF"/>
    <w:rsid w:val="003D1C49"/>
    <w:rsid w:val="003D3118"/>
    <w:rsid w:val="003D4FE4"/>
    <w:rsid w:val="003E077B"/>
    <w:rsid w:val="003E1121"/>
    <w:rsid w:val="003E1BC0"/>
    <w:rsid w:val="003E3E6E"/>
    <w:rsid w:val="003F2B88"/>
    <w:rsid w:val="003F57C6"/>
    <w:rsid w:val="00401285"/>
    <w:rsid w:val="00402007"/>
    <w:rsid w:val="00402577"/>
    <w:rsid w:val="00402C47"/>
    <w:rsid w:val="00404674"/>
    <w:rsid w:val="00405025"/>
    <w:rsid w:val="004075DE"/>
    <w:rsid w:val="00407F57"/>
    <w:rsid w:val="0041215B"/>
    <w:rsid w:val="00424E9D"/>
    <w:rsid w:val="00430584"/>
    <w:rsid w:val="00442483"/>
    <w:rsid w:val="00444DE2"/>
    <w:rsid w:val="0045328D"/>
    <w:rsid w:val="00453DCE"/>
    <w:rsid w:val="00455700"/>
    <w:rsid w:val="00456691"/>
    <w:rsid w:val="00457E9A"/>
    <w:rsid w:val="00460533"/>
    <w:rsid w:val="004617F8"/>
    <w:rsid w:val="00461CF8"/>
    <w:rsid w:val="00465DAD"/>
    <w:rsid w:val="00466C87"/>
    <w:rsid w:val="00473C10"/>
    <w:rsid w:val="00475510"/>
    <w:rsid w:val="00476D6A"/>
    <w:rsid w:val="004838A7"/>
    <w:rsid w:val="00493E7B"/>
    <w:rsid w:val="004945CD"/>
    <w:rsid w:val="004A1643"/>
    <w:rsid w:val="004A3EE4"/>
    <w:rsid w:val="004B2D4B"/>
    <w:rsid w:val="004B7EB0"/>
    <w:rsid w:val="004C61D3"/>
    <w:rsid w:val="004C68AE"/>
    <w:rsid w:val="004D2264"/>
    <w:rsid w:val="004D2776"/>
    <w:rsid w:val="004D27C8"/>
    <w:rsid w:val="004D7D78"/>
    <w:rsid w:val="004E115C"/>
    <w:rsid w:val="004E5740"/>
    <w:rsid w:val="004F3B52"/>
    <w:rsid w:val="004F6377"/>
    <w:rsid w:val="00501917"/>
    <w:rsid w:val="005040CE"/>
    <w:rsid w:val="0051279F"/>
    <w:rsid w:val="005135BA"/>
    <w:rsid w:val="005164F1"/>
    <w:rsid w:val="00516F53"/>
    <w:rsid w:val="00524588"/>
    <w:rsid w:val="005340A2"/>
    <w:rsid w:val="00534D1D"/>
    <w:rsid w:val="00535C73"/>
    <w:rsid w:val="005361D6"/>
    <w:rsid w:val="005366A9"/>
    <w:rsid w:val="00540CF1"/>
    <w:rsid w:val="00541C8D"/>
    <w:rsid w:val="0054203E"/>
    <w:rsid w:val="00547AC9"/>
    <w:rsid w:val="00551159"/>
    <w:rsid w:val="00557A25"/>
    <w:rsid w:val="00562A79"/>
    <w:rsid w:val="005775DC"/>
    <w:rsid w:val="00587425"/>
    <w:rsid w:val="00591B81"/>
    <w:rsid w:val="005A14C6"/>
    <w:rsid w:val="005A35F5"/>
    <w:rsid w:val="005A499F"/>
    <w:rsid w:val="005A72D5"/>
    <w:rsid w:val="005A7497"/>
    <w:rsid w:val="005B0522"/>
    <w:rsid w:val="005B1498"/>
    <w:rsid w:val="005C71EB"/>
    <w:rsid w:val="005C7519"/>
    <w:rsid w:val="005D0664"/>
    <w:rsid w:val="005D4389"/>
    <w:rsid w:val="005D45B0"/>
    <w:rsid w:val="005D5DBF"/>
    <w:rsid w:val="005E1B72"/>
    <w:rsid w:val="005E6B20"/>
    <w:rsid w:val="0060176C"/>
    <w:rsid w:val="006030D9"/>
    <w:rsid w:val="006031C2"/>
    <w:rsid w:val="0061341A"/>
    <w:rsid w:val="00615A83"/>
    <w:rsid w:val="00617C75"/>
    <w:rsid w:val="00621DF6"/>
    <w:rsid w:val="0062313D"/>
    <w:rsid w:val="00641066"/>
    <w:rsid w:val="00666A43"/>
    <w:rsid w:val="00673F7C"/>
    <w:rsid w:val="00674630"/>
    <w:rsid w:val="00677D71"/>
    <w:rsid w:val="0068594C"/>
    <w:rsid w:val="006872CB"/>
    <w:rsid w:val="00692A84"/>
    <w:rsid w:val="00693C67"/>
    <w:rsid w:val="0069542F"/>
    <w:rsid w:val="00695CD6"/>
    <w:rsid w:val="006972D6"/>
    <w:rsid w:val="006A23EF"/>
    <w:rsid w:val="006B1E90"/>
    <w:rsid w:val="006B20E8"/>
    <w:rsid w:val="006B3824"/>
    <w:rsid w:val="006B5B68"/>
    <w:rsid w:val="006D1289"/>
    <w:rsid w:val="006E0108"/>
    <w:rsid w:val="006E6CE6"/>
    <w:rsid w:val="006F6F25"/>
    <w:rsid w:val="00702BB7"/>
    <w:rsid w:val="00703686"/>
    <w:rsid w:val="007047D6"/>
    <w:rsid w:val="00710E7F"/>
    <w:rsid w:val="00730F98"/>
    <w:rsid w:val="00746BB1"/>
    <w:rsid w:val="00750A6A"/>
    <w:rsid w:val="00754BDA"/>
    <w:rsid w:val="00756303"/>
    <w:rsid w:val="00757249"/>
    <w:rsid w:val="00761728"/>
    <w:rsid w:val="00764682"/>
    <w:rsid w:val="0076578F"/>
    <w:rsid w:val="00766C1D"/>
    <w:rsid w:val="00767AEC"/>
    <w:rsid w:val="00777C66"/>
    <w:rsid w:val="00781559"/>
    <w:rsid w:val="0078470C"/>
    <w:rsid w:val="007862AF"/>
    <w:rsid w:val="00786FF2"/>
    <w:rsid w:val="007952AF"/>
    <w:rsid w:val="007969CC"/>
    <w:rsid w:val="00797EBC"/>
    <w:rsid w:val="007C0F39"/>
    <w:rsid w:val="007D0CFF"/>
    <w:rsid w:val="007D13AD"/>
    <w:rsid w:val="007D4FA1"/>
    <w:rsid w:val="007E0409"/>
    <w:rsid w:val="007E543F"/>
    <w:rsid w:val="007F5F82"/>
    <w:rsid w:val="00803EB6"/>
    <w:rsid w:val="00806239"/>
    <w:rsid w:val="00807896"/>
    <w:rsid w:val="008151A3"/>
    <w:rsid w:val="00822BB5"/>
    <w:rsid w:val="00823301"/>
    <w:rsid w:val="008321D9"/>
    <w:rsid w:val="00843A54"/>
    <w:rsid w:val="008462EF"/>
    <w:rsid w:val="008469FF"/>
    <w:rsid w:val="00855D56"/>
    <w:rsid w:val="00855F89"/>
    <w:rsid w:val="00856684"/>
    <w:rsid w:val="0086472D"/>
    <w:rsid w:val="00864FD2"/>
    <w:rsid w:val="00867248"/>
    <w:rsid w:val="00867985"/>
    <w:rsid w:val="00867DD2"/>
    <w:rsid w:val="00877036"/>
    <w:rsid w:val="00880DF6"/>
    <w:rsid w:val="00880FD6"/>
    <w:rsid w:val="00881652"/>
    <w:rsid w:val="00882BB5"/>
    <w:rsid w:val="00883E95"/>
    <w:rsid w:val="008933D1"/>
    <w:rsid w:val="00895DB3"/>
    <w:rsid w:val="008965DC"/>
    <w:rsid w:val="008A71F9"/>
    <w:rsid w:val="008A7447"/>
    <w:rsid w:val="008B607B"/>
    <w:rsid w:val="008D07B4"/>
    <w:rsid w:val="008D4896"/>
    <w:rsid w:val="008D5C5E"/>
    <w:rsid w:val="008E1741"/>
    <w:rsid w:val="008E241C"/>
    <w:rsid w:val="008E25FF"/>
    <w:rsid w:val="008E78BC"/>
    <w:rsid w:val="008F04DF"/>
    <w:rsid w:val="008F0D76"/>
    <w:rsid w:val="008F3EF0"/>
    <w:rsid w:val="008F62D7"/>
    <w:rsid w:val="009017D1"/>
    <w:rsid w:val="00902B8F"/>
    <w:rsid w:val="009202F1"/>
    <w:rsid w:val="00921114"/>
    <w:rsid w:val="00922092"/>
    <w:rsid w:val="0092311B"/>
    <w:rsid w:val="00927CE5"/>
    <w:rsid w:val="009318F3"/>
    <w:rsid w:val="00934313"/>
    <w:rsid w:val="0093741E"/>
    <w:rsid w:val="00942DAD"/>
    <w:rsid w:val="0095285F"/>
    <w:rsid w:val="009546BC"/>
    <w:rsid w:val="00961C5D"/>
    <w:rsid w:val="009625D6"/>
    <w:rsid w:val="00962975"/>
    <w:rsid w:val="00976249"/>
    <w:rsid w:val="009809ED"/>
    <w:rsid w:val="00981DAA"/>
    <w:rsid w:val="00986399"/>
    <w:rsid w:val="00992982"/>
    <w:rsid w:val="00992FFF"/>
    <w:rsid w:val="009961FE"/>
    <w:rsid w:val="0099652F"/>
    <w:rsid w:val="009A408E"/>
    <w:rsid w:val="009A478F"/>
    <w:rsid w:val="009A4A9B"/>
    <w:rsid w:val="009B704D"/>
    <w:rsid w:val="009C611A"/>
    <w:rsid w:val="009D47DA"/>
    <w:rsid w:val="009D742B"/>
    <w:rsid w:val="009E101F"/>
    <w:rsid w:val="009F7102"/>
    <w:rsid w:val="00A02772"/>
    <w:rsid w:val="00A0289F"/>
    <w:rsid w:val="00A04C1C"/>
    <w:rsid w:val="00A16296"/>
    <w:rsid w:val="00A17DFB"/>
    <w:rsid w:val="00A3057F"/>
    <w:rsid w:val="00A435BD"/>
    <w:rsid w:val="00A50C2C"/>
    <w:rsid w:val="00A50C6A"/>
    <w:rsid w:val="00A52717"/>
    <w:rsid w:val="00A543BB"/>
    <w:rsid w:val="00A56CEF"/>
    <w:rsid w:val="00A605CA"/>
    <w:rsid w:val="00A62016"/>
    <w:rsid w:val="00A73400"/>
    <w:rsid w:val="00A75E8B"/>
    <w:rsid w:val="00A80EED"/>
    <w:rsid w:val="00A856BB"/>
    <w:rsid w:val="00A955A8"/>
    <w:rsid w:val="00AA1288"/>
    <w:rsid w:val="00AA6953"/>
    <w:rsid w:val="00AA69D3"/>
    <w:rsid w:val="00AA76EE"/>
    <w:rsid w:val="00AC3A78"/>
    <w:rsid w:val="00AD0144"/>
    <w:rsid w:val="00AD1606"/>
    <w:rsid w:val="00AD216C"/>
    <w:rsid w:val="00AD55ED"/>
    <w:rsid w:val="00AE672A"/>
    <w:rsid w:val="00AE721E"/>
    <w:rsid w:val="00AE738F"/>
    <w:rsid w:val="00AF2945"/>
    <w:rsid w:val="00AF2A99"/>
    <w:rsid w:val="00AF4E36"/>
    <w:rsid w:val="00B03642"/>
    <w:rsid w:val="00B10C27"/>
    <w:rsid w:val="00B16E86"/>
    <w:rsid w:val="00B33299"/>
    <w:rsid w:val="00B343E4"/>
    <w:rsid w:val="00B44256"/>
    <w:rsid w:val="00B44C0A"/>
    <w:rsid w:val="00B47219"/>
    <w:rsid w:val="00B52D9D"/>
    <w:rsid w:val="00B554D0"/>
    <w:rsid w:val="00B73F14"/>
    <w:rsid w:val="00B82AA8"/>
    <w:rsid w:val="00B8514F"/>
    <w:rsid w:val="00B93432"/>
    <w:rsid w:val="00B97D37"/>
    <w:rsid w:val="00BA1A32"/>
    <w:rsid w:val="00BA71B2"/>
    <w:rsid w:val="00BB0CF5"/>
    <w:rsid w:val="00BB200F"/>
    <w:rsid w:val="00BB4146"/>
    <w:rsid w:val="00BB6527"/>
    <w:rsid w:val="00BC04C6"/>
    <w:rsid w:val="00BD1D1D"/>
    <w:rsid w:val="00BD2A65"/>
    <w:rsid w:val="00BD4264"/>
    <w:rsid w:val="00BD56A2"/>
    <w:rsid w:val="00BD7237"/>
    <w:rsid w:val="00BF44BD"/>
    <w:rsid w:val="00C04819"/>
    <w:rsid w:val="00C14569"/>
    <w:rsid w:val="00C16C52"/>
    <w:rsid w:val="00C2102C"/>
    <w:rsid w:val="00C2120D"/>
    <w:rsid w:val="00C212C6"/>
    <w:rsid w:val="00C241CC"/>
    <w:rsid w:val="00C3672C"/>
    <w:rsid w:val="00C41D2B"/>
    <w:rsid w:val="00C506A1"/>
    <w:rsid w:val="00C604D2"/>
    <w:rsid w:val="00C64446"/>
    <w:rsid w:val="00C7264A"/>
    <w:rsid w:val="00C728C6"/>
    <w:rsid w:val="00C76434"/>
    <w:rsid w:val="00C97E32"/>
    <w:rsid w:val="00CA050F"/>
    <w:rsid w:val="00CA0DC7"/>
    <w:rsid w:val="00CA211D"/>
    <w:rsid w:val="00CA4E0F"/>
    <w:rsid w:val="00CA6701"/>
    <w:rsid w:val="00CB3306"/>
    <w:rsid w:val="00CB3E0A"/>
    <w:rsid w:val="00CB7558"/>
    <w:rsid w:val="00CD2E0F"/>
    <w:rsid w:val="00CD5332"/>
    <w:rsid w:val="00CE0A9C"/>
    <w:rsid w:val="00CE0B4E"/>
    <w:rsid w:val="00CE3B86"/>
    <w:rsid w:val="00CF1A50"/>
    <w:rsid w:val="00CF1AAD"/>
    <w:rsid w:val="00CF20D5"/>
    <w:rsid w:val="00CF584B"/>
    <w:rsid w:val="00D006A9"/>
    <w:rsid w:val="00D00B7A"/>
    <w:rsid w:val="00D012C4"/>
    <w:rsid w:val="00D038E2"/>
    <w:rsid w:val="00D056FB"/>
    <w:rsid w:val="00D07525"/>
    <w:rsid w:val="00D07689"/>
    <w:rsid w:val="00D114F0"/>
    <w:rsid w:val="00D137DD"/>
    <w:rsid w:val="00D16063"/>
    <w:rsid w:val="00D17B78"/>
    <w:rsid w:val="00D230AD"/>
    <w:rsid w:val="00D27A2A"/>
    <w:rsid w:val="00D36762"/>
    <w:rsid w:val="00D42589"/>
    <w:rsid w:val="00D42945"/>
    <w:rsid w:val="00D43191"/>
    <w:rsid w:val="00D51CA8"/>
    <w:rsid w:val="00D55678"/>
    <w:rsid w:val="00D653AD"/>
    <w:rsid w:val="00D6662E"/>
    <w:rsid w:val="00D7155A"/>
    <w:rsid w:val="00D75322"/>
    <w:rsid w:val="00D757D6"/>
    <w:rsid w:val="00D869BF"/>
    <w:rsid w:val="00D86C19"/>
    <w:rsid w:val="00D93BA6"/>
    <w:rsid w:val="00DB36BF"/>
    <w:rsid w:val="00DB4A73"/>
    <w:rsid w:val="00DC0179"/>
    <w:rsid w:val="00DC1B5F"/>
    <w:rsid w:val="00DC1F6C"/>
    <w:rsid w:val="00DC2931"/>
    <w:rsid w:val="00DC355D"/>
    <w:rsid w:val="00DC3887"/>
    <w:rsid w:val="00DD0654"/>
    <w:rsid w:val="00DD2813"/>
    <w:rsid w:val="00DD7D6C"/>
    <w:rsid w:val="00DE0DAD"/>
    <w:rsid w:val="00DE2192"/>
    <w:rsid w:val="00DF0768"/>
    <w:rsid w:val="00DF1490"/>
    <w:rsid w:val="00DF48B6"/>
    <w:rsid w:val="00DF58BF"/>
    <w:rsid w:val="00E03AE5"/>
    <w:rsid w:val="00E10222"/>
    <w:rsid w:val="00E104BA"/>
    <w:rsid w:val="00E121CC"/>
    <w:rsid w:val="00E1331C"/>
    <w:rsid w:val="00E1371C"/>
    <w:rsid w:val="00E1382E"/>
    <w:rsid w:val="00E17B17"/>
    <w:rsid w:val="00E37BDB"/>
    <w:rsid w:val="00E41622"/>
    <w:rsid w:val="00E4638E"/>
    <w:rsid w:val="00E51118"/>
    <w:rsid w:val="00E52FEC"/>
    <w:rsid w:val="00E53498"/>
    <w:rsid w:val="00E55AFD"/>
    <w:rsid w:val="00E6424E"/>
    <w:rsid w:val="00E646A2"/>
    <w:rsid w:val="00E66170"/>
    <w:rsid w:val="00E720BA"/>
    <w:rsid w:val="00E84D81"/>
    <w:rsid w:val="00E87237"/>
    <w:rsid w:val="00E87A98"/>
    <w:rsid w:val="00E92E87"/>
    <w:rsid w:val="00E971CA"/>
    <w:rsid w:val="00E97926"/>
    <w:rsid w:val="00EA7FA7"/>
    <w:rsid w:val="00EB035F"/>
    <w:rsid w:val="00EB3181"/>
    <w:rsid w:val="00EB4AA6"/>
    <w:rsid w:val="00EB7E0B"/>
    <w:rsid w:val="00EC0A35"/>
    <w:rsid w:val="00EC23B2"/>
    <w:rsid w:val="00ED4F51"/>
    <w:rsid w:val="00ED7350"/>
    <w:rsid w:val="00EE0863"/>
    <w:rsid w:val="00EE26E4"/>
    <w:rsid w:val="00EE2C2B"/>
    <w:rsid w:val="00EF484E"/>
    <w:rsid w:val="00F01098"/>
    <w:rsid w:val="00F07543"/>
    <w:rsid w:val="00F15F97"/>
    <w:rsid w:val="00F174F8"/>
    <w:rsid w:val="00F23F94"/>
    <w:rsid w:val="00F32778"/>
    <w:rsid w:val="00F3385A"/>
    <w:rsid w:val="00F34E38"/>
    <w:rsid w:val="00F46247"/>
    <w:rsid w:val="00F525EC"/>
    <w:rsid w:val="00F55B58"/>
    <w:rsid w:val="00F60018"/>
    <w:rsid w:val="00F607C7"/>
    <w:rsid w:val="00F61DC2"/>
    <w:rsid w:val="00F63C11"/>
    <w:rsid w:val="00F64D06"/>
    <w:rsid w:val="00F73227"/>
    <w:rsid w:val="00F7365E"/>
    <w:rsid w:val="00F7379E"/>
    <w:rsid w:val="00F750DE"/>
    <w:rsid w:val="00F765D5"/>
    <w:rsid w:val="00F76784"/>
    <w:rsid w:val="00F76D2A"/>
    <w:rsid w:val="00F8113A"/>
    <w:rsid w:val="00F82DCF"/>
    <w:rsid w:val="00F845B2"/>
    <w:rsid w:val="00F84C60"/>
    <w:rsid w:val="00F95726"/>
    <w:rsid w:val="00F958B5"/>
    <w:rsid w:val="00FA251F"/>
    <w:rsid w:val="00FA3BA1"/>
    <w:rsid w:val="00FA7591"/>
    <w:rsid w:val="00FB3190"/>
    <w:rsid w:val="00FB4893"/>
    <w:rsid w:val="00FB6959"/>
    <w:rsid w:val="00FC3462"/>
    <w:rsid w:val="00FC41F7"/>
    <w:rsid w:val="00FC4CE2"/>
    <w:rsid w:val="00FC5ABE"/>
    <w:rsid w:val="00FD193A"/>
    <w:rsid w:val="00FD2626"/>
    <w:rsid w:val="00FD63BE"/>
    <w:rsid w:val="00FD755E"/>
    <w:rsid w:val="00FE39B0"/>
    <w:rsid w:val="00FE66E9"/>
    <w:rsid w:val="00FE7122"/>
    <w:rsid w:val="00FE73E2"/>
    <w:rsid w:val="00FF317C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5156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44256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493E7B"/>
    <w:pPr>
      <w:numPr>
        <w:numId w:val="3"/>
      </w:numPr>
      <w:suppressAutoHyphens/>
      <w:spacing w:before="360" w:after="120"/>
      <w:jc w:val="both"/>
      <w:outlineLvl w:val="0"/>
    </w:pPr>
    <w:rPr>
      <w:rFonts w:eastAsia="Times New Roman"/>
      <w:b/>
      <w:caps/>
      <w:sz w:val="20"/>
      <w:szCs w:val="20"/>
      <w:lang w:eastAsia="ar-SA"/>
    </w:rPr>
  </w:style>
  <w:style w:type="paragraph" w:styleId="Nadpis2">
    <w:name w:val="heading 2"/>
    <w:basedOn w:val="Normlny"/>
    <w:next w:val="Normlny"/>
    <w:link w:val="Nadpis2Char"/>
    <w:autoRedefine/>
    <w:qFormat/>
    <w:rsid w:val="00493E7B"/>
    <w:pPr>
      <w:numPr>
        <w:ilvl w:val="1"/>
        <w:numId w:val="3"/>
      </w:numPr>
      <w:tabs>
        <w:tab w:val="left" w:pos="567"/>
      </w:tabs>
      <w:suppressAutoHyphens/>
      <w:spacing w:before="60" w:after="120"/>
      <w:jc w:val="both"/>
      <w:outlineLvl w:val="1"/>
    </w:pPr>
    <w:rPr>
      <w:rFonts w:eastAsia="Times New Roman"/>
      <w:sz w:val="20"/>
      <w:szCs w:val="20"/>
      <w:u w:val="single"/>
      <w:lang w:eastAsia="ar-SA"/>
    </w:rPr>
  </w:style>
  <w:style w:type="paragraph" w:styleId="Nadpis3">
    <w:name w:val="heading 3"/>
    <w:basedOn w:val="Normlny"/>
    <w:next w:val="Normlny"/>
    <w:link w:val="Nadpis3Char"/>
    <w:qFormat/>
    <w:rsid w:val="00493E7B"/>
    <w:pPr>
      <w:widowControl w:val="0"/>
      <w:numPr>
        <w:ilvl w:val="2"/>
        <w:numId w:val="3"/>
      </w:numPr>
      <w:spacing w:before="240" w:after="240" w:line="240" w:lineRule="auto"/>
      <w:outlineLvl w:val="2"/>
    </w:pPr>
    <w:rPr>
      <w:rFonts w:ascii="NimbusSanNovTEE" w:eastAsia="Times New Roman" w:hAnsi="NimbusSanNovTEE"/>
      <w:b/>
      <w:sz w:val="20"/>
      <w:szCs w:val="20"/>
    </w:rPr>
  </w:style>
  <w:style w:type="paragraph" w:styleId="Nadpis4">
    <w:name w:val="heading 4"/>
    <w:basedOn w:val="Normlny"/>
    <w:next w:val="Normlny"/>
    <w:link w:val="Nadpis4Char"/>
    <w:qFormat/>
    <w:rsid w:val="00204CF3"/>
    <w:pPr>
      <w:keepNext/>
      <w:spacing w:before="240" w:after="240" w:line="240" w:lineRule="auto"/>
      <w:outlineLvl w:val="3"/>
    </w:pPr>
    <w:rPr>
      <w:rFonts w:ascii="Garamond" w:eastAsia="Times New Roman" w:hAnsi="Garamond"/>
      <w:b/>
      <w:sz w:val="28"/>
      <w:szCs w:val="20"/>
      <w:lang w:val="en-GB"/>
    </w:rPr>
  </w:style>
  <w:style w:type="paragraph" w:styleId="Nadpis5">
    <w:name w:val="heading 5"/>
    <w:basedOn w:val="Normlny"/>
    <w:next w:val="Normlny"/>
    <w:link w:val="Nadpis5Char"/>
    <w:qFormat/>
    <w:rsid w:val="00493E7B"/>
    <w:pPr>
      <w:numPr>
        <w:ilvl w:val="4"/>
        <w:numId w:val="3"/>
      </w:numPr>
      <w:spacing w:before="240" w:after="60" w:line="240" w:lineRule="auto"/>
      <w:outlineLvl w:val="4"/>
    </w:pPr>
    <w:rPr>
      <w:rFonts w:ascii="Arial" w:eastAsia="Times New Roman" w:hAnsi="Arial"/>
      <w:sz w:val="20"/>
      <w:szCs w:val="20"/>
    </w:rPr>
  </w:style>
  <w:style w:type="paragraph" w:styleId="Nadpis6">
    <w:name w:val="heading 6"/>
    <w:basedOn w:val="Normlny"/>
    <w:next w:val="Normlny"/>
    <w:link w:val="Nadpis6Char"/>
    <w:qFormat/>
    <w:rsid w:val="00493E7B"/>
    <w:pPr>
      <w:numPr>
        <w:ilvl w:val="5"/>
        <w:numId w:val="3"/>
      </w:numPr>
      <w:spacing w:before="240" w:after="60" w:line="240" w:lineRule="auto"/>
      <w:outlineLvl w:val="5"/>
    </w:pPr>
    <w:rPr>
      <w:rFonts w:ascii="Arial" w:eastAsia="Times New Roman" w:hAnsi="Arial"/>
      <w:i/>
      <w:sz w:val="20"/>
      <w:szCs w:val="20"/>
    </w:rPr>
  </w:style>
  <w:style w:type="paragraph" w:styleId="Nadpis7">
    <w:name w:val="heading 7"/>
    <w:basedOn w:val="Normlny"/>
    <w:next w:val="Normlny"/>
    <w:link w:val="Nadpis7Char"/>
    <w:qFormat/>
    <w:rsid w:val="00493E7B"/>
    <w:pPr>
      <w:numPr>
        <w:ilvl w:val="6"/>
        <w:numId w:val="3"/>
      </w:numPr>
      <w:spacing w:before="240" w:after="60" w:line="240" w:lineRule="auto"/>
      <w:outlineLvl w:val="6"/>
    </w:pPr>
    <w:rPr>
      <w:rFonts w:ascii="Arial" w:eastAsia="Times New Roman" w:hAnsi="Arial"/>
      <w:sz w:val="20"/>
      <w:szCs w:val="20"/>
    </w:rPr>
  </w:style>
  <w:style w:type="paragraph" w:styleId="Nadpis8">
    <w:name w:val="heading 8"/>
    <w:basedOn w:val="Normlny"/>
    <w:next w:val="Normlny"/>
    <w:link w:val="Nadpis8Char"/>
    <w:qFormat/>
    <w:rsid w:val="00493E7B"/>
    <w:pPr>
      <w:numPr>
        <w:ilvl w:val="7"/>
        <w:numId w:val="3"/>
      </w:numPr>
      <w:spacing w:before="240" w:after="60" w:line="240" w:lineRule="auto"/>
      <w:outlineLvl w:val="7"/>
    </w:pPr>
    <w:rPr>
      <w:rFonts w:ascii="Arial" w:eastAsia="Times New Roman" w:hAnsi="Arial"/>
      <w:i/>
      <w:sz w:val="20"/>
      <w:szCs w:val="20"/>
    </w:rPr>
  </w:style>
  <w:style w:type="paragraph" w:styleId="Nadpis9">
    <w:name w:val="heading 9"/>
    <w:basedOn w:val="Normlny"/>
    <w:next w:val="Normlny"/>
    <w:link w:val="Nadpis9Char"/>
    <w:qFormat/>
    <w:rsid w:val="00493E7B"/>
    <w:pPr>
      <w:numPr>
        <w:ilvl w:val="8"/>
        <w:numId w:val="3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8E25FF"/>
    <w:pPr>
      <w:tabs>
        <w:tab w:val="center" w:pos="4536"/>
        <w:tab w:val="right" w:pos="9072"/>
      </w:tabs>
      <w:suppressAutoHyphens/>
      <w:spacing w:after="0" w:line="320" w:lineRule="atLeast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HlavikaChar">
    <w:name w:val="Hlavička Char"/>
    <w:link w:val="Hlavika"/>
    <w:uiPriority w:val="99"/>
    <w:rsid w:val="008E25F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kladntext">
    <w:name w:val="Body Text"/>
    <w:basedOn w:val="Normlny"/>
    <w:link w:val="ZkladntextChar"/>
    <w:rsid w:val="008E25FF"/>
    <w:pPr>
      <w:widowControl w:val="0"/>
      <w:spacing w:after="0" w:line="240" w:lineRule="auto"/>
      <w:jc w:val="both"/>
    </w:pPr>
    <w:rPr>
      <w:rFonts w:ascii="Arial" w:eastAsia="Times New Roman" w:hAnsi="Arial"/>
      <w:sz w:val="20"/>
      <w:szCs w:val="20"/>
    </w:rPr>
  </w:style>
  <w:style w:type="character" w:customStyle="1" w:styleId="ZkladntextChar">
    <w:name w:val="Základný text Char"/>
    <w:link w:val="Zkladntext"/>
    <w:rsid w:val="008E25FF"/>
    <w:rPr>
      <w:rFonts w:ascii="Arial" w:eastAsia="Times New Roman" w:hAnsi="Arial" w:cs="Times New Roman"/>
      <w:sz w:val="20"/>
      <w:szCs w:val="20"/>
    </w:rPr>
  </w:style>
  <w:style w:type="paragraph" w:styleId="Odsekzoznamu">
    <w:name w:val="List Paragraph"/>
    <w:basedOn w:val="Normlny"/>
    <w:link w:val="OdsekzoznamuChar"/>
    <w:uiPriority w:val="34"/>
    <w:qFormat/>
    <w:rsid w:val="008E25FF"/>
    <w:pPr>
      <w:tabs>
        <w:tab w:val="left" w:pos="851"/>
      </w:tabs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character" w:customStyle="1" w:styleId="OdsekzoznamuChar">
    <w:name w:val="Odsek zoznamu Char"/>
    <w:link w:val="Odsekzoznamu"/>
    <w:uiPriority w:val="34"/>
    <w:rsid w:val="008E25FF"/>
    <w:rPr>
      <w:rFonts w:ascii="Times New Roman" w:eastAsia="Times New Roman" w:hAnsi="Times New Roman" w:cs="Times New Roman"/>
    </w:rPr>
  </w:style>
  <w:style w:type="paragraph" w:styleId="Pta">
    <w:name w:val="footer"/>
    <w:basedOn w:val="Normlny"/>
    <w:link w:val="PtaChar"/>
    <w:uiPriority w:val="99"/>
    <w:unhideWhenUsed/>
    <w:rsid w:val="008E25F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PtaChar">
    <w:name w:val="Päta Char"/>
    <w:link w:val="Pta"/>
    <w:uiPriority w:val="99"/>
    <w:rsid w:val="008E25FF"/>
    <w:rPr>
      <w:rFonts w:ascii="Calibri" w:eastAsia="Calibri" w:hAnsi="Calibri" w:cs="Times New Roman"/>
    </w:rPr>
  </w:style>
  <w:style w:type="paragraph" w:customStyle="1" w:styleId="bno">
    <w:name w:val="_bno"/>
    <w:basedOn w:val="Normlny"/>
    <w:link w:val="bnoChar1"/>
    <w:rsid w:val="003E1121"/>
    <w:pPr>
      <w:suppressAutoHyphens/>
      <w:spacing w:after="120" w:line="320" w:lineRule="atLeast"/>
      <w:ind w:left="720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bnoChar1">
    <w:name w:val="_bno Char1"/>
    <w:link w:val="bno"/>
    <w:rsid w:val="003E1121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kaznakomentr">
    <w:name w:val="annotation reference"/>
    <w:uiPriority w:val="99"/>
    <w:rsid w:val="00FA251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FA251F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xtkomentraChar">
    <w:name w:val="Text komentára Char"/>
    <w:link w:val="Textkomentra"/>
    <w:uiPriority w:val="99"/>
    <w:rsid w:val="00FA251F"/>
    <w:rPr>
      <w:rFonts w:ascii="Times New Roman" w:eastAsia="Times New Roman" w:hAnsi="Times New Roman" w:cs="Times New Roman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A251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A251F"/>
    <w:rPr>
      <w:rFonts w:ascii="Tahoma" w:eastAsia="Calibri" w:hAnsi="Tahoma" w:cs="Tahoma"/>
      <w:sz w:val="16"/>
      <w:szCs w:val="16"/>
    </w:rPr>
  </w:style>
  <w:style w:type="character" w:customStyle="1" w:styleId="Nadpis1Char">
    <w:name w:val="Nadpis 1 Char"/>
    <w:link w:val="Nadpis1"/>
    <w:rsid w:val="00493E7B"/>
    <w:rPr>
      <w:rFonts w:eastAsia="Times New Roman"/>
      <w:b/>
      <w:caps/>
      <w:lang w:eastAsia="ar-SA"/>
    </w:rPr>
  </w:style>
  <w:style w:type="character" w:customStyle="1" w:styleId="Nadpis2Char">
    <w:name w:val="Nadpis 2 Char"/>
    <w:link w:val="Nadpis2"/>
    <w:rsid w:val="00493E7B"/>
    <w:rPr>
      <w:rFonts w:ascii="Calibri" w:eastAsia="Times New Roman" w:hAnsi="Calibri" w:cs="Times New Roman"/>
      <w:u w:val="single"/>
      <w:lang w:eastAsia="ar-SA"/>
    </w:rPr>
  </w:style>
  <w:style w:type="character" w:customStyle="1" w:styleId="Nadpis3Char">
    <w:name w:val="Nadpis 3 Char"/>
    <w:link w:val="Nadpis3"/>
    <w:rsid w:val="00493E7B"/>
    <w:rPr>
      <w:rFonts w:ascii="NimbusSanNovTEE" w:eastAsia="Times New Roman" w:hAnsi="NimbusSanNovTEE" w:cs="Times New Roman"/>
      <w:b/>
      <w:szCs w:val="20"/>
    </w:rPr>
  </w:style>
  <w:style w:type="character" w:customStyle="1" w:styleId="Nadpis4Char">
    <w:name w:val="Nadpis 4 Char"/>
    <w:link w:val="Nadpis4"/>
    <w:rsid w:val="00204CF3"/>
    <w:rPr>
      <w:rFonts w:ascii="Garamond" w:eastAsia="Times New Roman" w:hAnsi="Garamond"/>
      <w:b/>
      <w:sz w:val="28"/>
      <w:lang w:val="en-GB"/>
    </w:rPr>
  </w:style>
  <w:style w:type="character" w:customStyle="1" w:styleId="Nadpis5Char">
    <w:name w:val="Nadpis 5 Char"/>
    <w:link w:val="Nadpis5"/>
    <w:rsid w:val="00493E7B"/>
    <w:rPr>
      <w:rFonts w:ascii="Arial" w:eastAsia="Times New Roman" w:hAnsi="Arial" w:cs="Times New Roman"/>
      <w:szCs w:val="20"/>
    </w:rPr>
  </w:style>
  <w:style w:type="character" w:customStyle="1" w:styleId="Nadpis6Char">
    <w:name w:val="Nadpis 6 Char"/>
    <w:link w:val="Nadpis6"/>
    <w:rsid w:val="00493E7B"/>
    <w:rPr>
      <w:rFonts w:ascii="Arial" w:eastAsia="Times New Roman" w:hAnsi="Arial" w:cs="Times New Roman"/>
      <w:i/>
      <w:szCs w:val="20"/>
    </w:rPr>
  </w:style>
  <w:style w:type="character" w:customStyle="1" w:styleId="Nadpis7Char">
    <w:name w:val="Nadpis 7 Char"/>
    <w:link w:val="Nadpis7"/>
    <w:rsid w:val="00493E7B"/>
    <w:rPr>
      <w:rFonts w:ascii="Arial" w:eastAsia="Times New Roman" w:hAnsi="Arial" w:cs="Times New Roman"/>
      <w:sz w:val="20"/>
      <w:szCs w:val="20"/>
    </w:rPr>
  </w:style>
  <w:style w:type="character" w:customStyle="1" w:styleId="Nadpis8Char">
    <w:name w:val="Nadpis 8 Char"/>
    <w:link w:val="Nadpis8"/>
    <w:rsid w:val="00493E7B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link w:val="Nadpis9"/>
    <w:rsid w:val="00493E7B"/>
    <w:rPr>
      <w:rFonts w:ascii="Arial" w:eastAsia="Times New Roman" w:hAnsi="Arial" w:cs="Times New Roman"/>
      <w:b/>
      <w:i/>
      <w:sz w:val="18"/>
      <w:szCs w:val="20"/>
    </w:rPr>
  </w:style>
  <w:style w:type="paragraph" w:customStyle="1" w:styleId="bh3">
    <w:name w:val="_bh3"/>
    <w:basedOn w:val="Normlny"/>
    <w:rsid w:val="00493E7B"/>
    <w:pPr>
      <w:suppressAutoHyphens/>
      <w:spacing w:before="60" w:after="120" w:line="320" w:lineRule="atLeast"/>
      <w:ind w:left="720" w:hanging="360"/>
      <w:jc w:val="both"/>
    </w:pPr>
    <w:rPr>
      <w:rFonts w:ascii="Times New Roman" w:eastAsia="Times New Roman" w:hAnsi="Times New Roman"/>
      <w:i/>
      <w:sz w:val="24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E66E9"/>
    <w:pPr>
      <w:spacing w:after="200"/>
    </w:pPr>
    <w:rPr>
      <w:rFonts w:ascii="Calibri" w:eastAsia="Calibri" w:hAnsi="Calibri"/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FE66E9"/>
    <w:rPr>
      <w:rFonts w:ascii="Calibri" w:eastAsia="Calibri" w:hAnsi="Calibri" w:cs="Times New Roman"/>
      <w:b/>
      <w:bCs/>
      <w:sz w:val="20"/>
      <w:szCs w:val="20"/>
    </w:rPr>
  </w:style>
  <w:style w:type="paragraph" w:customStyle="1" w:styleId="CEZPLInt-subbullet">
    <w:name w:val="CEZ PL Int - subbullet"/>
    <w:basedOn w:val="Normlny"/>
    <w:rsid w:val="00D137DD"/>
    <w:pPr>
      <w:numPr>
        <w:ilvl w:val="1"/>
        <w:numId w:val="11"/>
      </w:numPr>
      <w:spacing w:after="0" w:line="240" w:lineRule="auto"/>
      <w:jc w:val="both"/>
    </w:pPr>
    <w:rPr>
      <w:rFonts w:ascii="Arial" w:eastAsia="Times New Roman" w:hAnsi="Arial"/>
      <w:sz w:val="20"/>
      <w:szCs w:val="20"/>
      <w:lang w:val="en-GB"/>
    </w:rPr>
  </w:style>
  <w:style w:type="character" w:styleId="Hypertextovprepojenie">
    <w:name w:val="Hyperlink"/>
    <w:uiPriority w:val="99"/>
    <w:unhideWhenUsed/>
    <w:rsid w:val="00730F98"/>
    <w:rPr>
      <w:color w:val="0000FF"/>
      <w:u w:val="single"/>
    </w:rPr>
  </w:style>
  <w:style w:type="character" w:styleId="Zstupntext">
    <w:name w:val="Placeholder Text"/>
    <w:basedOn w:val="Predvolenpsmoodseku"/>
    <w:uiPriority w:val="99"/>
    <w:semiHidden/>
    <w:rsid w:val="003546DB"/>
    <w:rPr>
      <w:color w:val="808080"/>
    </w:rPr>
  </w:style>
  <w:style w:type="table" w:styleId="Mriekatabuky">
    <w:name w:val="Table Grid"/>
    <w:basedOn w:val="Normlnatabuka"/>
    <w:rsid w:val="00DE0DA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uitHypertextovPrepojenie">
    <w:name w:val="FollowedHyperlink"/>
    <w:basedOn w:val="Predvolenpsmoodseku"/>
    <w:uiPriority w:val="99"/>
    <w:semiHidden/>
    <w:unhideWhenUsed/>
    <w:rsid w:val="00126506"/>
    <w:rPr>
      <w:color w:val="800080" w:themeColor="followedHyperlink"/>
      <w:u w:val="single"/>
    </w:rPr>
  </w:style>
  <w:style w:type="character" w:customStyle="1" w:styleId="Zmnka1">
    <w:name w:val="Zmínka1"/>
    <w:basedOn w:val="Predvolenpsmoodseku"/>
    <w:uiPriority w:val="99"/>
    <w:semiHidden/>
    <w:unhideWhenUsed/>
    <w:rsid w:val="00126506"/>
    <w:rPr>
      <w:color w:val="2B579A"/>
      <w:shd w:val="clear" w:color="auto" w:fill="E6E6E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16E8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16E86"/>
    <w:rPr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B16E86"/>
    <w:rPr>
      <w:vertAlign w:val="superscript"/>
    </w:rPr>
  </w:style>
  <w:style w:type="paragraph" w:customStyle="1" w:styleId="lnekIbezsla">
    <w:name w:val="$ Článek I bez čísla"/>
    <w:basedOn w:val="Normlny"/>
    <w:next w:val="Odstavec1"/>
    <w:rsid w:val="009D47DA"/>
    <w:pPr>
      <w:numPr>
        <w:numId w:val="43"/>
      </w:numPr>
      <w:spacing w:before="120" w:after="12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cs-CZ"/>
    </w:rPr>
  </w:style>
  <w:style w:type="paragraph" w:customStyle="1" w:styleId="Odstavec1">
    <w:name w:val="$ Odstavec 1."/>
    <w:basedOn w:val="Normlny"/>
    <w:rsid w:val="009D47DA"/>
    <w:pPr>
      <w:numPr>
        <w:ilvl w:val="1"/>
        <w:numId w:val="43"/>
      </w:numPr>
      <w:spacing w:after="60" w:line="240" w:lineRule="auto"/>
      <w:jc w:val="both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9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0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1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4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2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0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2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8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7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atacube.statistics.sk/" TargetMode="External"/><Relationship Id="rId2" Type="http://schemas.openxmlformats.org/officeDocument/2006/relationships/hyperlink" Target="http://datacube.statistics.sk/" TargetMode="External"/><Relationship Id="rId1" Type="http://schemas.openxmlformats.org/officeDocument/2006/relationships/hyperlink" Target="http://datacube.statistics.sk/" TargetMode="External"/><Relationship Id="rId5" Type="http://schemas.openxmlformats.org/officeDocument/2006/relationships/hyperlink" Target="http://datacube.statistics.sk/" TargetMode="External"/><Relationship Id="rId4" Type="http://schemas.openxmlformats.org/officeDocument/2006/relationships/hyperlink" Target="http://datacube.statistics.sk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BD813-DF6D-4A00-A883-E87EF5474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2274</Words>
  <Characters>12968</Characters>
  <DocSecurity>0</DocSecurity>
  <Lines>108</Lines>
  <Paragraphs>30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LinksUpToDate>false</LinksUpToDate>
  <CharactersWithSpaces>15212</CharactersWithSpaces>
  <SharedDoc>false</SharedDoc>
  <HLinks>
    <vt:vector size="30" baseType="variant">
      <vt:variant>
        <vt:i4>7274534</vt:i4>
      </vt:variant>
      <vt:variant>
        <vt:i4>12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9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22872129</vt:i4>
      </vt:variant>
      <vt:variant>
        <vt:i4>6</vt:i4>
      </vt:variant>
      <vt:variant>
        <vt:i4>0</vt:i4>
      </vt:variant>
      <vt:variant>
        <vt:i4>5</vt:i4>
      </vt:variant>
      <vt:variant>
        <vt:lpwstr>ZD_Priloha 8_Vzor formulare-Struktura a složky ceny dopravniho vykonu.doc</vt:lpwstr>
      </vt:variant>
      <vt:variant>
        <vt:lpwstr/>
      </vt:variant>
      <vt:variant>
        <vt:i4>6094865</vt:i4>
      </vt:variant>
      <vt:variant>
        <vt:i4>3</vt:i4>
      </vt:variant>
      <vt:variant>
        <vt:i4>0</vt:i4>
      </vt:variant>
      <vt:variant>
        <vt:i4>5</vt:i4>
      </vt:variant>
      <vt:variant>
        <vt:lpwstr>ZD_Priloha 6a_Formular pro vypocet nabidkove ceny.xlsx</vt:lpwstr>
      </vt:variant>
      <vt:variant>
        <vt:lpwstr/>
      </vt:variant>
      <vt:variant>
        <vt:i4>1966090</vt:i4>
      </vt:variant>
      <vt:variant>
        <vt:i4>0</vt:i4>
      </vt:variant>
      <vt:variant>
        <vt:i4>0</vt:i4>
      </vt:variant>
      <vt:variant>
        <vt:i4>5</vt:i4>
      </vt:variant>
      <vt:variant>
        <vt:lpwstr>ZD_Priloha 6_Pokyny pro vyplneni formulare pro vypocet nabidkove ceny.doc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lastPrinted>2013-11-04T10:19:00Z</cp:lastPrinted>
  <dcterms:created xsi:type="dcterms:W3CDTF">2021-09-03T12:27:00Z</dcterms:created>
  <dcterms:modified xsi:type="dcterms:W3CDTF">2021-09-06T11:55:00Z</dcterms:modified>
</cp:coreProperties>
</file>