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D790" w14:textId="2DE9F523" w:rsidR="00852734" w:rsidRDefault="00033711" w:rsidP="00151F78">
      <w:pPr>
        <w:spacing w:after="400" w:line="240" w:lineRule="auto"/>
        <w:contextualSpacing/>
        <w:jc w:val="center"/>
        <w:rPr>
          <w:b/>
          <w:sz w:val="40"/>
        </w:rPr>
      </w:pPr>
      <w:r w:rsidRPr="00033711">
        <w:rPr>
          <w:b/>
          <w:sz w:val="40"/>
        </w:rPr>
        <w:t>Smlouva o veřejných službách v přepravě cestujících</w:t>
      </w:r>
    </w:p>
    <w:p w14:paraId="6AC60592" w14:textId="293B91A5" w:rsidR="004A53E1" w:rsidRPr="00852734" w:rsidRDefault="00316D98" w:rsidP="00852734">
      <w:pPr>
        <w:spacing w:before="240" w:after="600" w:line="240" w:lineRule="auto"/>
        <w:jc w:val="center"/>
        <w:rPr>
          <w:b/>
          <w:sz w:val="28"/>
        </w:rPr>
      </w:pPr>
      <w:r>
        <w:t>dle zákona č. </w:t>
      </w:r>
      <w:r w:rsidR="00AF2C92" w:rsidRPr="004A47EC">
        <w:t>194/2010 Sb., o veřejných službách v přepravě cestujících a</w:t>
      </w:r>
      <w:r w:rsidR="00385398" w:rsidRPr="004A47EC">
        <w:t> </w:t>
      </w:r>
      <w:r w:rsidR="00AF2C92" w:rsidRPr="004A47EC">
        <w:t>o změně dalších zákonů</w:t>
      </w:r>
    </w:p>
    <w:p w14:paraId="2807B39F" w14:textId="4BDA28D5" w:rsidR="00033711" w:rsidRDefault="00424BFC" w:rsidP="009307A5">
      <w:pPr>
        <w:pStyle w:val="2Nesltextvlevo"/>
        <w:spacing w:after="120"/>
      </w:pPr>
      <w:r w:rsidRPr="004A47EC">
        <w:rPr>
          <w:rFonts w:cs="Arial"/>
        </w:rPr>
        <w:t xml:space="preserve">Tato </w:t>
      </w:r>
      <w:r w:rsidRPr="004A47EC">
        <w:t xml:space="preserve">Smlouva o veřejných službách v přepravě cestujících </w:t>
      </w:r>
      <w:r>
        <w:t>dle zákona č. </w:t>
      </w:r>
      <w:r w:rsidRPr="004A47EC">
        <w:t>194/2010 Sb., o veřejných službách v přepravě cestujících a </w:t>
      </w:r>
      <w:r>
        <w:t>o změně dalších zákonů</w:t>
      </w:r>
      <w:r w:rsidR="00AF2C92" w:rsidRPr="004A47EC">
        <w:t>, ve znění pozdějších předpisů</w:t>
      </w:r>
      <w:r w:rsidR="00AF2C92" w:rsidRPr="004A47EC">
        <w:rPr>
          <w:rFonts w:cs="Arial"/>
        </w:rPr>
        <w:t xml:space="preserve"> (dále jen </w:t>
      </w:r>
      <w:r w:rsidR="00186F07">
        <w:rPr>
          <w:rFonts w:cs="Arial"/>
        </w:rPr>
        <w:t>„</w:t>
      </w:r>
      <w:r w:rsidR="00AF2C92" w:rsidRPr="00723FA4">
        <w:rPr>
          <w:rFonts w:cs="Arial"/>
          <w:b/>
          <w:i/>
        </w:rPr>
        <w:t>Smlouva</w:t>
      </w:r>
      <w:r w:rsidR="00186F07">
        <w:rPr>
          <w:rFonts w:cs="Arial"/>
        </w:rPr>
        <w:t>“</w:t>
      </w:r>
      <w:r w:rsidR="00AF2C92" w:rsidRPr="004A47EC">
        <w:rPr>
          <w:rFonts w:cs="Arial"/>
        </w:rPr>
        <w:t>)</w:t>
      </w:r>
      <w:r w:rsidR="00982DDB">
        <w:rPr>
          <w:rFonts w:cs="Arial"/>
        </w:rPr>
        <w:t>,</w:t>
      </w:r>
      <w:r w:rsidR="00AF2C92" w:rsidRPr="004A47EC">
        <w:rPr>
          <w:rFonts w:cs="Arial"/>
        </w:rPr>
        <w:t xml:space="preserve"> se uzavírá</w:t>
      </w:r>
      <w:r w:rsidR="00AF2C92" w:rsidRPr="004A47EC">
        <w:t xml:space="preserve"> níže uvedeného dne mezi</w:t>
      </w:r>
      <w:r w:rsidR="00AF2C92" w:rsidRPr="004A47EC">
        <w:rPr>
          <w:rFonts w:cs="Arial"/>
        </w:rPr>
        <w:t xml:space="preserve"> těmito</w:t>
      </w:r>
      <w:r w:rsidR="00AF2C92" w:rsidRPr="004A47EC">
        <w:t xml:space="preserve"> smluvními stranami:</w:t>
      </w:r>
    </w:p>
    <w:tbl>
      <w:tblPr>
        <w:tblW w:w="0" w:type="auto"/>
        <w:tblLook w:val="04A0" w:firstRow="1" w:lastRow="0" w:firstColumn="1" w:lastColumn="0" w:noHBand="0" w:noVBand="1"/>
      </w:tblPr>
      <w:tblGrid>
        <w:gridCol w:w="2600"/>
        <w:gridCol w:w="6472"/>
      </w:tblGrid>
      <w:tr w:rsidR="00B85612" w:rsidRPr="004A47EC" w14:paraId="69622D47" w14:textId="77777777" w:rsidTr="00D05B00">
        <w:tc>
          <w:tcPr>
            <w:tcW w:w="9072" w:type="dxa"/>
            <w:gridSpan w:val="2"/>
          </w:tcPr>
          <w:p w14:paraId="16201F6C" w14:textId="3FBBEFC1" w:rsidR="00B85612" w:rsidRPr="002671FA" w:rsidRDefault="00D05B00" w:rsidP="00F3468E">
            <w:pPr>
              <w:pStyle w:val="2Nesltextvlevo"/>
              <w:spacing w:before="200"/>
              <w:rPr>
                <w:b/>
              </w:rPr>
            </w:pPr>
            <w:r w:rsidRPr="00D05B00">
              <w:rPr>
                <w:b/>
              </w:rPr>
              <w:t xml:space="preserve">Město </w:t>
            </w:r>
            <w:r w:rsidR="00913DAB">
              <w:rPr>
                <w:b/>
              </w:rPr>
              <w:t>Znojmo</w:t>
            </w:r>
          </w:p>
        </w:tc>
      </w:tr>
      <w:tr w:rsidR="00B85612" w:rsidRPr="004A47EC" w14:paraId="7CABCCC8" w14:textId="77777777" w:rsidTr="00D05B00">
        <w:tc>
          <w:tcPr>
            <w:tcW w:w="2600" w:type="dxa"/>
          </w:tcPr>
          <w:p w14:paraId="766FDBB9" w14:textId="77777777" w:rsidR="00B85612" w:rsidRPr="004A47EC" w:rsidRDefault="00B85612" w:rsidP="00B85612">
            <w:pPr>
              <w:pStyle w:val="2Nesltextvlevo"/>
            </w:pPr>
            <w:r w:rsidRPr="004A47EC">
              <w:t>Sídlo:</w:t>
            </w:r>
          </w:p>
        </w:tc>
        <w:tc>
          <w:tcPr>
            <w:tcW w:w="6472" w:type="dxa"/>
          </w:tcPr>
          <w:p w14:paraId="3C4D4DBB" w14:textId="372928FC" w:rsidR="00B85612" w:rsidRPr="004A47EC" w:rsidRDefault="00913DAB" w:rsidP="00B85612">
            <w:pPr>
              <w:pStyle w:val="2Nesltextvlevo"/>
            </w:pPr>
            <w:proofErr w:type="spellStart"/>
            <w:r w:rsidRPr="00913DAB">
              <w:t>Obroková</w:t>
            </w:r>
            <w:proofErr w:type="spellEnd"/>
            <w:r w:rsidRPr="00913DAB">
              <w:t xml:space="preserve"> 1/12</w:t>
            </w:r>
            <w:r>
              <w:t>, Znojmo, 669 02</w:t>
            </w:r>
          </w:p>
        </w:tc>
      </w:tr>
      <w:tr w:rsidR="00B85612" w:rsidRPr="004A47EC" w14:paraId="6A68C6C4" w14:textId="77777777" w:rsidTr="00D05B00">
        <w:tc>
          <w:tcPr>
            <w:tcW w:w="2600" w:type="dxa"/>
          </w:tcPr>
          <w:p w14:paraId="65DC0A4B" w14:textId="595D378E" w:rsidR="00B85612" w:rsidRPr="004A47EC" w:rsidRDefault="00D05B00" w:rsidP="00B85612">
            <w:pPr>
              <w:pStyle w:val="2Nesltextvlevo"/>
            </w:pPr>
            <w:r>
              <w:t>Zástupce</w:t>
            </w:r>
            <w:r w:rsidR="00B85612" w:rsidRPr="004A47EC">
              <w:t>:</w:t>
            </w:r>
          </w:p>
        </w:tc>
        <w:tc>
          <w:tcPr>
            <w:tcW w:w="6472" w:type="dxa"/>
          </w:tcPr>
          <w:p w14:paraId="4583BFFA" w14:textId="61EA54F8" w:rsidR="00B85612" w:rsidRPr="004A47EC" w:rsidRDefault="00913DAB" w:rsidP="00913DAB">
            <w:pPr>
              <w:pStyle w:val="2Nesltextvlevo"/>
            </w:pPr>
            <w:r>
              <w:t xml:space="preserve">Ing. Jakub </w:t>
            </w:r>
            <w:proofErr w:type="spellStart"/>
            <w:r>
              <w:t>Malačka</w:t>
            </w:r>
            <w:proofErr w:type="spellEnd"/>
            <w:r>
              <w:t>, MBA, starosta</w:t>
            </w:r>
          </w:p>
        </w:tc>
      </w:tr>
      <w:tr w:rsidR="00B85612" w:rsidRPr="004A47EC" w14:paraId="7FE3A99A" w14:textId="77777777" w:rsidTr="00D05B00">
        <w:tc>
          <w:tcPr>
            <w:tcW w:w="2600" w:type="dxa"/>
          </w:tcPr>
          <w:p w14:paraId="509E2B16" w14:textId="77777777" w:rsidR="00B85612" w:rsidRPr="004A47EC" w:rsidRDefault="00B85612" w:rsidP="00B85612">
            <w:pPr>
              <w:pStyle w:val="2Nesltextvlevo"/>
            </w:pPr>
            <w:r w:rsidRPr="004A47EC">
              <w:t>IČ</w:t>
            </w:r>
            <w:r>
              <w:t>O</w:t>
            </w:r>
            <w:r w:rsidRPr="004A47EC">
              <w:t>:</w:t>
            </w:r>
          </w:p>
        </w:tc>
        <w:tc>
          <w:tcPr>
            <w:tcW w:w="6472" w:type="dxa"/>
          </w:tcPr>
          <w:p w14:paraId="5EE7DBAF" w14:textId="43A6C530" w:rsidR="00B85612" w:rsidRPr="004A47EC" w:rsidRDefault="00913DAB" w:rsidP="00B85612">
            <w:pPr>
              <w:pStyle w:val="2Nesltextvlevo"/>
            </w:pPr>
            <w:r w:rsidRPr="00913DAB">
              <w:t>00293881</w:t>
            </w:r>
          </w:p>
        </w:tc>
      </w:tr>
      <w:tr w:rsidR="00B85612" w:rsidRPr="004A47EC" w14:paraId="3E840AE1" w14:textId="77777777" w:rsidTr="00D05B00">
        <w:tc>
          <w:tcPr>
            <w:tcW w:w="2600" w:type="dxa"/>
          </w:tcPr>
          <w:p w14:paraId="5BEE81C3" w14:textId="77777777" w:rsidR="00B85612" w:rsidRPr="004A47EC" w:rsidRDefault="00B85612" w:rsidP="00B85612">
            <w:pPr>
              <w:pStyle w:val="2Nesltextvlevo"/>
            </w:pPr>
            <w:r w:rsidRPr="004A47EC">
              <w:t>DIČ:</w:t>
            </w:r>
          </w:p>
        </w:tc>
        <w:tc>
          <w:tcPr>
            <w:tcW w:w="6472" w:type="dxa"/>
          </w:tcPr>
          <w:p w14:paraId="67F509C0" w14:textId="51C9B057" w:rsidR="00B85612" w:rsidRPr="004A47EC" w:rsidRDefault="0043661C" w:rsidP="00B85612">
            <w:pPr>
              <w:pStyle w:val="2Nesltextvlevo"/>
            </w:pPr>
            <w:r>
              <w:t>CZ</w:t>
            </w:r>
            <w:r w:rsidR="00913DAB" w:rsidRPr="00913DAB">
              <w:t>00293881</w:t>
            </w:r>
          </w:p>
        </w:tc>
      </w:tr>
      <w:tr w:rsidR="00B85612" w:rsidRPr="004A47EC" w14:paraId="2B1FC22A" w14:textId="77777777" w:rsidTr="00D05B00">
        <w:tc>
          <w:tcPr>
            <w:tcW w:w="2600" w:type="dxa"/>
          </w:tcPr>
          <w:p w14:paraId="6AA22471" w14:textId="77777777" w:rsidR="00B85612" w:rsidRPr="004A47EC" w:rsidRDefault="00B85612" w:rsidP="00B85612">
            <w:pPr>
              <w:pStyle w:val="2Nesltextvlevo"/>
            </w:pPr>
            <w:r w:rsidRPr="004A47EC">
              <w:t>Č. účtu</w:t>
            </w:r>
            <w:r>
              <w:t>:</w:t>
            </w:r>
            <w:r w:rsidRPr="004A47EC">
              <w:t xml:space="preserve"> </w:t>
            </w:r>
          </w:p>
        </w:tc>
        <w:tc>
          <w:tcPr>
            <w:tcW w:w="6472" w:type="dxa"/>
          </w:tcPr>
          <w:p w14:paraId="695CE08F" w14:textId="32975C58" w:rsidR="00B85612" w:rsidRPr="004A47EC" w:rsidRDefault="00913DAB" w:rsidP="00A401C0">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B85612" w:rsidRPr="004A47EC" w14:paraId="354D99FF" w14:textId="77777777" w:rsidTr="00D05B00">
        <w:tc>
          <w:tcPr>
            <w:tcW w:w="2600" w:type="dxa"/>
          </w:tcPr>
          <w:p w14:paraId="7C689487" w14:textId="77777777" w:rsidR="00B85612" w:rsidRPr="004A47EC" w:rsidRDefault="00B85612" w:rsidP="00B85612">
            <w:pPr>
              <w:pStyle w:val="2Nesltextvlevo"/>
            </w:pPr>
            <w:r w:rsidRPr="004A47EC">
              <w:t>Kontaktní osoba:</w:t>
            </w:r>
          </w:p>
        </w:tc>
        <w:tc>
          <w:tcPr>
            <w:tcW w:w="6472" w:type="dxa"/>
          </w:tcPr>
          <w:p w14:paraId="531705FD" w14:textId="52EA0AB5" w:rsidR="00B85612" w:rsidRPr="004A47EC" w:rsidRDefault="00913DAB" w:rsidP="00B85612">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B85612" w:rsidRPr="004A47EC" w14:paraId="7E05119E" w14:textId="77777777" w:rsidTr="00D05B00">
        <w:tc>
          <w:tcPr>
            <w:tcW w:w="2600" w:type="dxa"/>
          </w:tcPr>
          <w:p w14:paraId="7D19925E" w14:textId="77777777" w:rsidR="00B85612" w:rsidRPr="004A47EC" w:rsidRDefault="00B85612" w:rsidP="00B85612">
            <w:pPr>
              <w:pStyle w:val="2Nesltextvlevo"/>
            </w:pPr>
            <w:r w:rsidRPr="004A47EC">
              <w:t>Telefon:</w:t>
            </w:r>
          </w:p>
        </w:tc>
        <w:tc>
          <w:tcPr>
            <w:tcW w:w="6472" w:type="dxa"/>
          </w:tcPr>
          <w:p w14:paraId="59110BF8" w14:textId="7BAE1BC2" w:rsidR="00B85612" w:rsidRPr="004A47EC" w:rsidRDefault="00913DAB" w:rsidP="00A401C0">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B85612" w:rsidRPr="004A47EC" w14:paraId="5C0129C0" w14:textId="77777777" w:rsidTr="00D05B00">
        <w:tc>
          <w:tcPr>
            <w:tcW w:w="2600" w:type="dxa"/>
          </w:tcPr>
          <w:p w14:paraId="2381C326" w14:textId="77777777" w:rsidR="00B85612" w:rsidRPr="004A47EC" w:rsidRDefault="00B85612" w:rsidP="00B85612">
            <w:pPr>
              <w:pStyle w:val="2Nesltextvlevo"/>
            </w:pPr>
            <w:r>
              <w:t>E</w:t>
            </w:r>
            <w:r w:rsidRPr="004A47EC">
              <w:t xml:space="preserve">-mail: </w:t>
            </w:r>
          </w:p>
        </w:tc>
        <w:tc>
          <w:tcPr>
            <w:tcW w:w="6472" w:type="dxa"/>
          </w:tcPr>
          <w:p w14:paraId="4428603F" w14:textId="4DB5D08B" w:rsidR="00B85612" w:rsidRPr="004A47EC" w:rsidRDefault="00913DAB" w:rsidP="00B85612">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F3468E" w:rsidRPr="004A47EC" w14:paraId="267E6982" w14:textId="77777777" w:rsidTr="00D05B00">
        <w:tc>
          <w:tcPr>
            <w:tcW w:w="2600" w:type="dxa"/>
          </w:tcPr>
          <w:p w14:paraId="523EAC75" w14:textId="5DD9E84F" w:rsidR="00F3468E" w:rsidRDefault="00F3468E" w:rsidP="00B85612">
            <w:pPr>
              <w:pStyle w:val="2Nesltextvlevo"/>
            </w:pPr>
            <w:r>
              <w:t>ID datové schránky:</w:t>
            </w:r>
          </w:p>
        </w:tc>
        <w:tc>
          <w:tcPr>
            <w:tcW w:w="6472" w:type="dxa"/>
          </w:tcPr>
          <w:p w14:paraId="496AEFCD" w14:textId="3493000E" w:rsidR="00F3468E" w:rsidRPr="00F24805" w:rsidRDefault="00F3468E" w:rsidP="00B85612">
            <w:pPr>
              <w:pStyle w:val="2Nesltextvlevo"/>
              <w:rPr>
                <w:highlight w:val="lightGray"/>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bl>
    <w:p w14:paraId="5BD9E459" w14:textId="511A0957" w:rsidR="003C1281" w:rsidRDefault="003C1281" w:rsidP="00F3468E">
      <w:pPr>
        <w:pStyle w:val="2Nesltextvlevo"/>
        <w:spacing w:after="120"/>
      </w:pPr>
      <w:r w:rsidRPr="004A47EC">
        <w:t>(dále jen „</w:t>
      </w:r>
      <w:r w:rsidRPr="00186F07">
        <w:rPr>
          <w:b/>
          <w:i/>
        </w:rPr>
        <w:t>Objednatel</w:t>
      </w:r>
      <w:r w:rsidRPr="004A47EC">
        <w:t>“)</w:t>
      </w:r>
    </w:p>
    <w:p w14:paraId="33AB94ED" w14:textId="77777777" w:rsidR="00424BFC" w:rsidRPr="004A47EC" w:rsidRDefault="00424BFC" w:rsidP="00424BFC">
      <w:pPr>
        <w:pStyle w:val="2Nesltextvlevo"/>
      </w:pPr>
    </w:p>
    <w:tbl>
      <w:tblPr>
        <w:tblW w:w="0" w:type="auto"/>
        <w:tblLook w:val="04A0" w:firstRow="1" w:lastRow="0" w:firstColumn="1" w:lastColumn="0" w:noHBand="0" w:noVBand="1"/>
      </w:tblPr>
      <w:tblGrid>
        <w:gridCol w:w="2631"/>
        <w:gridCol w:w="6441"/>
      </w:tblGrid>
      <w:tr w:rsidR="00424BFC" w:rsidRPr="004A47EC" w14:paraId="50024E99" w14:textId="77777777" w:rsidTr="000602AA">
        <w:tc>
          <w:tcPr>
            <w:tcW w:w="9072" w:type="dxa"/>
            <w:gridSpan w:val="2"/>
          </w:tcPr>
          <w:p w14:paraId="587D0A55" w14:textId="4C2547C2" w:rsidR="00424BFC" w:rsidRPr="004A2C49" w:rsidRDefault="00913DAB" w:rsidP="000602AA">
            <w:pPr>
              <w:pStyle w:val="2Nesltextvlevo"/>
              <w:rPr>
                <w:b/>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453B9267" w14:textId="77777777" w:rsidTr="000602AA">
        <w:tc>
          <w:tcPr>
            <w:tcW w:w="2631" w:type="dxa"/>
          </w:tcPr>
          <w:p w14:paraId="038E16C2" w14:textId="77777777" w:rsidR="00424BFC" w:rsidRPr="004A47EC" w:rsidRDefault="00424BFC" w:rsidP="000602AA">
            <w:pPr>
              <w:pStyle w:val="2Nesltextvlevo"/>
            </w:pPr>
            <w:r w:rsidRPr="004A47EC">
              <w:t>Sídlo:</w:t>
            </w:r>
          </w:p>
        </w:tc>
        <w:tc>
          <w:tcPr>
            <w:tcW w:w="6441" w:type="dxa"/>
          </w:tcPr>
          <w:p w14:paraId="7D0BB56A" w14:textId="1D870DD9"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45633F51" w14:textId="77777777" w:rsidTr="000602AA">
        <w:tc>
          <w:tcPr>
            <w:tcW w:w="2631" w:type="dxa"/>
          </w:tcPr>
          <w:p w14:paraId="196C4CAA" w14:textId="3531A417" w:rsidR="00424BFC" w:rsidRPr="00723FA4" w:rsidRDefault="00D05B00" w:rsidP="000602AA">
            <w:pPr>
              <w:pStyle w:val="2Nesltextvlevo"/>
            </w:pPr>
            <w:r>
              <w:t>Zástupce</w:t>
            </w:r>
            <w:r w:rsidR="00424BFC" w:rsidRPr="00723FA4">
              <w:t>:</w:t>
            </w:r>
          </w:p>
        </w:tc>
        <w:tc>
          <w:tcPr>
            <w:tcW w:w="6441" w:type="dxa"/>
          </w:tcPr>
          <w:p w14:paraId="6AC5E807" w14:textId="77BCDB8F" w:rsidR="00424BFC" w:rsidRPr="00723FA4" w:rsidRDefault="00913DAB" w:rsidP="000602AA">
            <w:pPr>
              <w:pStyle w:val="2Nesltextvlevo"/>
              <w:rPr>
                <w:i/>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57C4EB3B" w14:textId="77777777" w:rsidTr="000602AA">
        <w:tc>
          <w:tcPr>
            <w:tcW w:w="2631" w:type="dxa"/>
          </w:tcPr>
          <w:p w14:paraId="0B80DA20" w14:textId="77777777" w:rsidR="00424BFC" w:rsidRPr="004A47EC" w:rsidRDefault="00424BFC" w:rsidP="000602AA">
            <w:pPr>
              <w:pStyle w:val="2Nesltextvlevo"/>
            </w:pPr>
            <w:r w:rsidRPr="004A47EC">
              <w:t>IČ</w:t>
            </w:r>
            <w:r>
              <w:t>O</w:t>
            </w:r>
            <w:r w:rsidRPr="004A47EC">
              <w:t>:</w:t>
            </w:r>
          </w:p>
        </w:tc>
        <w:tc>
          <w:tcPr>
            <w:tcW w:w="6441" w:type="dxa"/>
          </w:tcPr>
          <w:p w14:paraId="693CACFA" w14:textId="606DCE71"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29D415A2" w14:textId="77777777" w:rsidTr="000602AA">
        <w:tc>
          <w:tcPr>
            <w:tcW w:w="2631" w:type="dxa"/>
          </w:tcPr>
          <w:p w14:paraId="38810C4D" w14:textId="77777777" w:rsidR="00424BFC" w:rsidRPr="004A47EC" w:rsidRDefault="00424BFC" w:rsidP="000602AA">
            <w:pPr>
              <w:pStyle w:val="2Nesltextvlevo"/>
            </w:pPr>
            <w:r w:rsidRPr="004A47EC">
              <w:t>DIČ:</w:t>
            </w:r>
          </w:p>
        </w:tc>
        <w:tc>
          <w:tcPr>
            <w:tcW w:w="6441" w:type="dxa"/>
          </w:tcPr>
          <w:p w14:paraId="49C1C5F5" w14:textId="1EA7E6F1"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4D3393C4" w14:textId="77777777" w:rsidTr="000602AA">
        <w:tc>
          <w:tcPr>
            <w:tcW w:w="2631" w:type="dxa"/>
          </w:tcPr>
          <w:p w14:paraId="484EA238" w14:textId="77777777" w:rsidR="00424BFC" w:rsidRPr="004A47EC" w:rsidRDefault="00424BFC" w:rsidP="000602AA">
            <w:pPr>
              <w:pStyle w:val="2Nesltextvlevo"/>
            </w:pPr>
            <w:r w:rsidRPr="004A47EC">
              <w:t xml:space="preserve">Č. účtu </w:t>
            </w:r>
          </w:p>
        </w:tc>
        <w:tc>
          <w:tcPr>
            <w:tcW w:w="6441" w:type="dxa"/>
          </w:tcPr>
          <w:p w14:paraId="0BB22B4B" w14:textId="62F335A1"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740B7D29" w14:textId="77777777" w:rsidTr="000602AA">
        <w:tc>
          <w:tcPr>
            <w:tcW w:w="2631" w:type="dxa"/>
          </w:tcPr>
          <w:p w14:paraId="4EB8B6E5" w14:textId="77777777" w:rsidR="00424BFC" w:rsidRPr="004A47EC" w:rsidRDefault="00424BFC" w:rsidP="000602AA">
            <w:pPr>
              <w:pStyle w:val="2Nesltextvlevo"/>
            </w:pPr>
            <w:r w:rsidRPr="004A47EC">
              <w:t>Kontaktní osoba:</w:t>
            </w:r>
          </w:p>
        </w:tc>
        <w:tc>
          <w:tcPr>
            <w:tcW w:w="6441" w:type="dxa"/>
          </w:tcPr>
          <w:p w14:paraId="1F4D503A" w14:textId="27AF195E"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2822C99A" w14:textId="77777777" w:rsidTr="000602AA">
        <w:tc>
          <w:tcPr>
            <w:tcW w:w="2631" w:type="dxa"/>
          </w:tcPr>
          <w:p w14:paraId="77CD81A8" w14:textId="77777777" w:rsidR="00424BFC" w:rsidRPr="004A47EC" w:rsidRDefault="00424BFC" w:rsidP="000602AA">
            <w:pPr>
              <w:pStyle w:val="2Nesltextvlevo"/>
            </w:pPr>
            <w:r w:rsidRPr="004A47EC">
              <w:t>Telefon:</w:t>
            </w:r>
          </w:p>
        </w:tc>
        <w:tc>
          <w:tcPr>
            <w:tcW w:w="6441" w:type="dxa"/>
          </w:tcPr>
          <w:p w14:paraId="21F3FC4D" w14:textId="49EFF126"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424BFC" w:rsidRPr="004A47EC" w14:paraId="409EA341" w14:textId="77777777" w:rsidTr="000602AA">
        <w:tc>
          <w:tcPr>
            <w:tcW w:w="2631" w:type="dxa"/>
          </w:tcPr>
          <w:p w14:paraId="599CD230" w14:textId="77777777" w:rsidR="00424BFC" w:rsidRPr="004A47EC" w:rsidRDefault="00424BFC" w:rsidP="000602AA">
            <w:pPr>
              <w:pStyle w:val="2Nesltextvlevo"/>
            </w:pPr>
            <w:r>
              <w:t>E</w:t>
            </w:r>
            <w:r w:rsidRPr="004A47EC">
              <w:t xml:space="preserve">-mail: </w:t>
            </w:r>
          </w:p>
        </w:tc>
        <w:tc>
          <w:tcPr>
            <w:tcW w:w="6441" w:type="dxa"/>
          </w:tcPr>
          <w:p w14:paraId="703872F2" w14:textId="1169BC06" w:rsidR="00424BFC" w:rsidRPr="004A47EC" w:rsidRDefault="00913DAB" w:rsidP="000602AA">
            <w:pPr>
              <w:pStyle w:val="2Nesltextvlevo"/>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r w:rsidR="00F3468E" w:rsidRPr="004A47EC" w14:paraId="103F564F" w14:textId="77777777" w:rsidTr="000602AA">
        <w:tc>
          <w:tcPr>
            <w:tcW w:w="2631" w:type="dxa"/>
          </w:tcPr>
          <w:p w14:paraId="6CE514A3" w14:textId="68DEDAFB" w:rsidR="00F3468E" w:rsidRDefault="00F3468E" w:rsidP="000602AA">
            <w:pPr>
              <w:pStyle w:val="2Nesltextvlevo"/>
            </w:pPr>
            <w:r>
              <w:t>ID datové schránky:</w:t>
            </w:r>
          </w:p>
        </w:tc>
        <w:tc>
          <w:tcPr>
            <w:tcW w:w="6441" w:type="dxa"/>
          </w:tcPr>
          <w:p w14:paraId="2B55A8F4" w14:textId="43D3EF60" w:rsidR="00F3468E" w:rsidRPr="00F24805" w:rsidRDefault="00F3468E" w:rsidP="000602AA">
            <w:pPr>
              <w:pStyle w:val="2Nesltextvlevo"/>
              <w:rPr>
                <w:highlight w:val="lightGray"/>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bl>
    <w:p w14:paraId="55998384" w14:textId="77903D50" w:rsidR="00AF2C92" w:rsidRPr="004A47EC" w:rsidRDefault="00AF2C92" w:rsidP="00E40BE8">
      <w:pPr>
        <w:pStyle w:val="2Nesltextvlevo"/>
      </w:pPr>
      <w:r w:rsidRPr="004A47EC">
        <w:t>(dále jen „</w:t>
      </w:r>
      <w:r w:rsidRPr="001C032D">
        <w:rPr>
          <w:b/>
          <w:i/>
        </w:rPr>
        <w:t>Dopravce</w:t>
      </w:r>
      <w:r w:rsidRPr="004A47EC">
        <w:t>“)</w:t>
      </w:r>
    </w:p>
    <w:p w14:paraId="7D573C4F" w14:textId="64A38554" w:rsidR="00AF2C92" w:rsidRPr="004A47EC" w:rsidRDefault="00AF2C92" w:rsidP="00E40BE8">
      <w:pPr>
        <w:pStyle w:val="2Nesltextvlevo"/>
        <w:rPr>
          <w:lang w:eastAsia="cs-CZ"/>
        </w:rPr>
      </w:pPr>
      <w:r w:rsidRPr="004A47EC">
        <w:rPr>
          <w:lang w:eastAsia="cs-CZ"/>
        </w:rPr>
        <w:lastRenderedPageBreak/>
        <w:t xml:space="preserve">(Objednatel a Dopravce jsou dále společně označováni jen </w:t>
      </w:r>
      <w:r w:rsidR="00271F56">
        <w:rPr>
          <w:lang w:eastAsia="cs-CZ"/>
        </w:rPr>
        <w:t xml:space="preserve">jako </w:t>
      </w:r>
      <w:r w:rsidR="00186F07">
        <w:rPr>
          <w:lang w:eastAsia="cs-CZ"/>
        </w:rPr>
        <w:t>„</w:t>
      </w:r>
      <w:r w:rsidRPr="00186F07">
        <w:rPr>
          <w:b/>
          <w:i/>
          <w:lang w:eastAsia="cs-CZ"/>
        </w:rPr>
        <w:t>Smluvní strany</w:t>
      </w:r>
      <w:r w:rsidR="00186F07">
        <w:rPr>
          <w:lang w:eastAsia="cs-CZ"/>
        </w:rPr>
        <w:t>“</w:t>
      </w:r>
      <w:r w:rsidRPr="004A47EC">
        <w:rPr>
          <w:lang w:eastAsia="cs-CZ"/>
        </w:rPr>
        <w:t xml:space="preserve"> a jednotlivě </w:t>
      </w:r>
      <w:r w:rsidR="00271F56">
        <w:rPr>
          <w:lang w:eastAsia="cs-CZ"/>
        </w:rPr>
        <w:t xml:space="preserve">jako </w:t>
      </w:r>
      <w:r w:rsidR="001C032D">
        <w:rPr>
          <w:lang w:eastAsia="cs-CZ"/>
        </w:rPr>
        <w:t>„</w:t>
      </w:r>
      <w:r w:rsidRPr="001C032D">
        <w:rPr>
          <w:b/>
          <w:i/>
          <w:lang w:eastAsia="cs-CZ"/>
        </w:rPr>
        <w:t>Smluvní strana</w:t>
      </w:r>
      <w:r w:rsidR="001C032D">
        <w:rPr>
          <w:lang w:eastAsia="cs-CZ"/>
        </w:rPr>
        <w:t>“</w:t>
      </w:r>
      <w:r w:rsidRPr="004A47EC">
        <w:rPr>
          <w:lang w:eastAsia="cs-CZ"/>
        </w:rPr>
        <w:t>)</w:t>
      </w:r>
    </w:p>
    <w:p w14:paraId="16B1AF58" w14:textId="77777777" w:rsidR="00AF2C92" w:rsidRPr="004A47EC" w:rsidRDefault="00AF2C92" w:rsidP="00387C3F">
      <w:pPr>
        <w:pStyle w:val="5slovannadpis"/>
      </w:pPr>
      <w:bookmarkStart w:id="0" w:name="_Ref475610291"/>
    </w:p>
    <w:bookmarkEnd w:id="0"/>
    <w:p w14:paraId="39A07433" w14:textId="77777777" w:rsidR="00AF2C92" w:rsidRPr="004D23F6" w:rsidRDefault="00AF2C92" w:rsidP="00E40BE8">
      <w:pPr>
        <w:pStyle w:val="22Nadpisuprosted"/>
      </w:pPr>
      <w:r w:rsidRPr="004D23F6">
        <w:t>Úvodní ustanovení</w:t>
      </w:r>
    </w:p>
    <w:p w14:paraId="5B9688F7" w14:textId="7B046301" w:rsidR="00AF2C92" w:rsidRDefault="00AF2C92" w:rsidP="001A26CE">
      <w:pPr>
        <w:pStyle w:val="3Text10b"/>
      </w:pPr>
      <w:r w:rsidRPr="001A26CE">
        <w:t>Objednatel</w:t>
      </w:r>
      <w:r w:rsidRPr="004A47EC">
        <w:t xml:space="preserve"> je obcí, jejíž povinností je ve své samostatné působnosti stanovit rozsah dopravní </w:t>
      </w:r>
      <w:r w:rsidRPr="004D23F6">
        <w:t>obslužnosti</w:t>
      </w:r>
      <w:r w:rsidRPr="004A47EC">
        <w:t xml:space="preserve"> a zajistit dopravní obslužnost veřejnými službami v přepravě cestujících veřejnou linkovou dopravou.</w:t>
      </w:r>
    </w:p>
    <w:p w14:paraId="417D2E06" w14:textId="6EFC8EEA" w:rsidR="00AF2C92" w:rsidRDefault="00677CEB" w:rsidP="00677CEB">
      <w:pPr>
        <w:pStyle w:val="3Text10b"/>
      </w:pPr>
      <w:r>
        <w:t xml:space="preserve">Smlouva je uzavřena na základě výsledků zadávacího řízení </w:t>
      </w:r>
      <w:r w:rsidR="002A242D">
        <w:t xml:space="preserve">veřejné zakázky </w:t>
      </w:r>
      <w:r>
        <w:t>s názvem „</w:t>
      </w:r>
      <w:r w:rsidR="009F6C8D">
        <w:rPr>
          <w:lang w:bidi="en-US"/>
        </w:rPr>
        <w:t>Dopravce zajišťující provoz městské hromadné dopravy ve Znojmě</w:t>
      </w:r>
      <w:r>
        <w:t>“</w:t>
      </w:r>
      <w:r w:rsidR="00002453">
        <w:t xml:space="preserve">, ev. číslo zakázky ve Věstníku veřejných zakázek: </w:t>
      </w:r>
      <w:r w:rsidR="00D763CB" w:rsidRPr="00D763CB">
        <w:rPr>
          <w:rFonts w:asciiTheme="minorHAnsi" w:hAnsiTheme="minorHAnsi"/>
          <w:b/>
        </w:rPr>
        <w:t>Z2021-043389</w:t>
      </w:r>
      <w:r>
        <w:t xml:space="preserve">. </w:t>
      </w:r>
      <w:r w:rsidRPr="00677CEB">
        <w:t xml:space="preserve">Jednotlivá </w:t>
      </w:r>
      <w:r>
        <w:t>ustanovení</w:t>
      </w:r>
      <w:r w:rsidR="00002453">
        <w:t xml:space="preserve"> Smlouvy tak budou vykládána v </w:t>
      </w:r>
      <w:r w:rsidRPr="00677CEB">
        <w:t xml:space="preserve">souladu se zadávacími podmínkami </w:t>
      </w:r>
      <w:r w:rsidR="00FF5901">
        <w:t>výše uvedené V</w:t>
      </w:r>
      <w:r w:rsidRPr="00677CEB">
        <w:t>eřejné zakázky a</w:t>
      </w:r>
      <w:r w:rsidR="002A242D">
        <w:t> </w:t>
      </w:r>
      <w:r w:rsidRPr="00677CEB">
        <w:t xml:space="preserve">nabídkou </w:t>
      </w:r>
      <w:r>
        <w:t xml:space="preserve">Dopravce podanou </w:t>
      </w:r>
      <w:r w:rsidR="00FF5901">
        <w:t>do zadávacího řízení V</w:t>
      </w:r>
      <w:r w:rsidR="00BD7E1F">
        <w:t>eřejné zakázky</w:t>
      </w:r>
      <w:r w:rsidRPr="00677CEB">
        <w:t>.</w:t>
      </w:r>
    </w:p>
    <w:p w14:paraId="67DD35BE" w14:textId="22CEB8C1" w:rsidR="00AF2C92" w:rsidRPr="004A47EC" w:rsidRDefault="00AF2C92" w:rsidP="001A26CE">
      <w:pPr>
        <w:pStyle w:val="3Text10b"/>
      </w:pPr>
      <w:r w:rsidRPr="004A47EC">
        <w:t xml:space="preserve">Dopravce je provozovatelem dopravy, který má zájem podílet se na zajištění dopravní obslužnosti </w:t>
      </w:r>
      <w:r w:rsidR="002C5EF9" w:rsidRPr="004A47EC">
        <w:t>Objednatele</w:t>
      </w:r>
      <w:r w:rsidRPr="004A47EC">
        <w:t xml:space="preserve"> </w:t>
      </w:r>
      <w:r w:rsidR="003F7903">
        <w:t xml:space="preserve">s případnými přesahy na území jiných obcí </w:t>
      </w:r>
      <w:r w:rsidRPr="004A47EC">
        <w:t xml:space="preserve">a poskytovat v této souvislosti veřejné služby ve veřejné linkové dopravě. Dopravce prohlašuje a zavazuje se, že ke dni </w:t>
      </w:r>
      <w:r w:rsidR="00D16EF1">
        <w:t xml:space="preserve">účinnosti </w:t>
      </w:r>
      <w:r w:rsidR="001A2370">
        <w:t xml:space="preserve">této </w:t>
      </w:r>
      <w:r w:rsidR="00D16EF1">
        <w:t>Smlouvy</w:t>
      </w:r>
      <w:r w:rsidRPr="004A47EC">
        <w:t xml:space="preserve"> </w:t>
      </w:r>
      <w:r w:rsidR="00DE53B6" w:rsidRPr="004A47EC">
        <w:t xml:space="preserve">splňuje </w:t>
      </w:r>
      <w:r w:rsidRPr="004A47EC">
        <w:t>veškeré požadavky stanovené příslušnými právními předpisy pro poskytování plnění v rozsahu dle této Smlouvy.</w:t>
      </w:r>
    </w:p>
    <w:p w14:paraId="2C63A2B3" w14:textId="535AC28E" w:rsidR="00AF2C92" w:rsidRPr="004A47EC" w:rsidRDefault="00AF2C92" w:rsidP="001A26CE">
      <w:pPr>
        <w:pStyle w:val="3Text10b"/>
      </w:pPr>
      <w:r w:rsidRPr="004A47EC">
        <w:t xml:space="preserve">Dopravce bere na vědomí, že Objednatel je začleněn do Integrovaného dopravního systému </w:t>
      </w:r>
      <w:r w:rsidR="00242AA8">
        <w:t>Jihomoravského kraje</w:t>
      </w:r>
      <w:r w:rsidRPr="004A47EC">
        <w:t>.</w:t>
      </w:r>
    </w:p>
    <w:p w14:paraId="05657D5B" w14:textId="77777777" w:rsidR="00AF2C92" w:rsidRPr="004A47EC" w:rsidRDefault="00AF2C92" w:rsidP="00387C3F">
      <w:pPr>
        <w:pStyle w:val="5slovannadpis"/>
      </w:pPr>
    </w:p>
    <w:p w14:paraId="2186B4BF" w14:textId="77777777" w:rsidR="00AF2C92" w:rsidRDefault="00AF2C92" w:rsidP="00E40BE8">
      <w:pPr>
        <w:pStyle w:val="22Nadpisuprosted"/>
      </w:pPr>
      <w:r w:rsidRPr="004A47EC">
        <w:t>Definice pojmů pro účely této Smlouvy</w:t>
      </w:r>
    </w:p>
    <w:p w14:paraId="0BDFB82F" w14:textId="0C62A862" w:rsidR="009B5608" w:rsidRPr="004A47EC" w:rsidRDefault="009B5608" w:rsidP="009C1971">
      <w:pPr>
        <w:pStyle w:val="3Text10b"/>
        <w:keepNext/>
      </w:pPr>
      <w:r w:rsidRPr="004A47EC">
        <w:t>„</w:t>
      </w:r>
      <w:r w:rsidRPr="002F1F93">
        <w:rPr>
          <w:b/>
          <w:i/>
        </w:rPr>
        <w:t>Dop</w:t>
      </w:r>
      <w:r>
        <w:rPr>
          <w:b/>
          <w:i/>
        </w:rPr>
        <w:t>latek</w:t>
      </w:r>
      <w:r w:rsidRPr="004A47EC">
        <w:t xml:space="preserve">“ </w:t>
      </w:r>
      <w:r w:rsidRPr="009B5608">
        <w:rPr>
          <w:bCs/>
        </w:rPr>
        <w:t xml:space="preserve">znamená částku, o níž výše Odměny, na kterou Dopravci za příslušné období vznikl nárok, převyšuje částku poskytnutou Dopravci za stejné období na Zálohách na Odměnu, a jehož vzorec pro výpočet je uveden v odst. </w:t>
      </w:r>
      <w:r w:rsidR="002D5A88">
        <w:rPr>
          <w:bCs/>
        </w:rPr>
        <w:fldChar w:fldCharType="begin"/>
      </w:r>
      <w:r w:rsidR="002D5A88">
        <w:rPr>
          <w:bCs/>
        </w:rPr>
        <w:instrText xml:space="preserve"> REF _Ref271622074 \n \h </w:instrText>
      </w:r>
      <w:r w:rsidR="002D5A88">
        <w:rPr>
          <w:bCs/>
        </w:rPr>
      </w:r>
      <w:r w:rsidR="002D5A88">
        <w:rPr>
          <w:bCs/>
        </w:rPr>
        <w:fldChar w:fldCharType="separate"/>
      </w:r>
      <w:r w:rsidR="000468C8">
        <w:rPr>
          <w:bCs/>
        </w:rPr>
        <w:t>103</w:t>
      </w:r>
      <w:r w:rsidR="002D5A88">
        <w:rPr>
          <w:bCs/>
        </w:rPr>
        <w:fldChar w:fldCharType="end"/>
      </w:r>
      <w:r w:rsidRPr="009B5608">
        <w:rPr>
          <w:bCs/>
        </w:rPr>
        <w:t xml:space="preserve"> této Smlouvy;</w:t>
      </w:r>
    </w:p>
    <w:p w14:paraId="326FE414" w14:textId="03A96891" w:rsidR="00AF2C92" w:rsidRPr="004A47EC" w:rsidRDefault="00AF2C92" w:rsidP="001A26CE">
      <w:pPr>
        <w:pStyle w:val="3Text10b"/>
      </w:pPr>
      <w:r w:rsidRPr="004A47EC">
        <w:t>„</w:t>
      </w:r>
      <w:r w:rsidRPr="002F1F93">
        <w:rPr>
          <w:b/>
          <w:i/>
        </w:rPr>
        <w:t>Dopravce</w:t>
      </w:r>
      <w:r w:rsidRPr="004A47EC">
        <w:t>“ znamená osobu označenou jako „Dopravce“ v záhlaví této Smlouvy;</w:t>
      </w:r>
    </w:p>
    <w:p w14:paraId="098DA76A" w14:textId="77777777" w:rsidR="00AF2C92" w:rsidRPr="004A47EC" w:rsidRDefault="00AF2C92" w:rsidP="001A26CE">
      <w:pPr>
        <w:pStyle w:val="3Text10b"/>
      </w:pPr>
      <w:r w:rsidRPr="004A47EC">
        <w:t>„</w:t>
      </w:r>
      <w:r w:rsidRPr="002F1F93">
        <w:rPr>
          <w:b/>
          <w:i/>
        </w:rPr>
        <w:t>Dopravní úřad</w:t>
      </w:r>
      <w:r w:rsidRPr="004A47EC">
        <w:t xml:space="preserve">“ znamená příslušný úřad, vykonávající v rámci přenesené působnosti své pravomoci dle Zákona o silniční dopravě; </w:t>
      </w:r>
    </w:p>
    <w:p w14:paraId="1A5C4050" w14:textId="5F877442" w:rsidR="009401A1" w:rsidRPr="001A6B8C" w:rsidRDefault="009401A1" w:rsidP="000312D1">
      <w:pPr>
        <w:pStyle w:val="3Text10b"/>
      </w:pPr>
      <w:r w:rsidRPr="004A47EC">
        <w:t>„</w:t>
      </w:r>
      <w:r w:rsidRPr="002F1F93">
        <w:rPr>
          <w:b/>
          <w:i/>
        </w:rPr>
        <w:t>Dopravní výkon</w:t>
      </w:r>
      <w:r w:rsidRPr="001A6B8C">
        <w:t xml:space="preserve">“ znamená </w:t>
      </w:r>
      <w:r w:rsidR="00B03E10" w:rsidRPr="001A6B8C">
        <w:t>rozsah Závazku veřejné služby (Dopravního výkonu) v kalendářním roce trvání této Smlouvy</w:t>
      </w:r>
      <w:r w:rsidR="00F147B3" w:rsidRPr="001A6B8C">
        <w:t xml:space="preserve">. Do Dopravního výkonu nejsou započítávány </w:t>
      </w:r>
      <w:r w:rsidR="00822B60" w:rsidRPr="001A6B8C">
        <w:t xml:space="preserve">Ostatní </w:t>
      </w:r>
      <w:r w:rsidR="000312D1" w:rsidRPr="001A6B8C">
        <w:t>výkony</w:t>
      </w:r>
      <w:r w:rsidR="00B03E10" w:rsidRPr="001A6B8C">
        <w:t>;</w:t>
      </w:r>
    </w:p>
    <w:p w14:paraId="6A840315" w14:textId="003F3CCD" w:rsidR="00163B4C" w:rsidRDefault="00163B4C" w:rsidP="000312D1">
      <w:pPr>
        <w:pStyle w:val="3Text10b"/>
        <w:rPr>
          <w:iCs/>
        </w:rPr>
      </w:pPr>
      <w:r w:rsidRPr="00605587">
        <w:rPr>
          <w:bCs/>
          <w:i/>
        </w:rPr>
        <w:t>„</w:t>
      </w:r>
      <w:r w:rsidRPr="00C97D38">
        <w:rPr>
          <w:b/>
          <w:i/>
        </w:rPr>
        <w:t>Ekonomika IDS JMK</w:t>
      </w:r>
      <w:r w:rsidRPr="00605587">
        <w:rPr>
          <w:i/>
        </w:rPr>
        <w:t>“</w:t>
      </w:r>
      <w:r>
        <w:rPr>
          <w:b/>
          <w:bCs/>
          <w:i/>
        </w:rPr>
        <w:t xml:space="preserve"> </w:t>
      </w:r>
      <w:r w:rsidRPr="00163B4C">
        <w:rPr>
          <w:iCs/>
        </w:rPr>
        <w:t>znamená dokument vypracovaný Pověřenou osobou, který stanovuje pravidla pro dělení výnosů mezi účastníky IDS JMK (tento dokument tvoří přílohu Smlouvy o podmínkách přepravy);</w:t>
      </w:r>
    </w:p>
    <w:p w14:paraId="150C45D0" w14:textId="6A9A824D" w:rsidR="0001160D" w:rsidRPr="00163B4C" w:rsidRDefault="0001160D" w:rsidP="000312D1">
      <w:pPr>
        <w:pStyle w:val="3Text10b"/>
        <w:rPr>
          <w:iCs/>
        </w:rPr>
      </w:pPr>
      <w:r w:rsidRPr="0001160D">
        <w:rPr>
          <w:b/>
          <w:i/>
          <w:iCs/>
        </w:rPr>
        <w:t>„Garance návazností IDS JMK“</w:t>
      </w:r>
      <w:r>
        <w:rPr>
          <w:bCs/>
        </w:rPr>
        <w:t xml:space="preserve"> </w:t>
      </w:r>
      <w:r w:rsidRPr="0001160D">
        <w:rPr>
          <w:bCs/>
        </w:rPr>
        <w:t>znamená dokument vypracovaný Pověřenou osobou, zasílaný Dopravci elektronicky či písemně, a uveřejněný na internetových stránkách Pověřené osoby, stanovující pravidla dispečerského řízení IDS JMK včetně čekacích dob a návazností mezi jednotlivými Spoji</w:t>
      </w:r>
      <w:r>
        <w:rPr>
          <w:bCs/>
        </w:rPr>
        <w:t xml:space="preserve">, který tvoří </w:t>
      </w:r>
      <w:r w:rsidR="008A15ED">
        <w:rPr>
          <w:bCs/>
        </w:rPr>
        <w:t>P</w:t>
      </w:r>
      <w:r>
        <w:rPr>
          <w:bCs/>
        </w:rPr>
        <w:t xml:space="preserve">řílohu č. </w:t>
      </w:r>
      <w:r>
        <w:rPr>
          <w:bCs/>
        </w:rPr>
        <w:fldChar w:fldCharType="begin"/>
      </w:r>
      <w:r>
        <w:rPr>
          <w:bCs/>
        </w:rPr>
        <w:instrText xml:space="preserve"> REF _Ref38355775 \n \h </w:instrText>
      </w:r>
      <w:r>
        <w:rPr>
          <w:bCs/>
        </w:rPr>
      </w:r>
      <w:r>
        <w:rPr>
          <w:bCs/>
        </w:rPr>
        <w:fldChar w:fldCharType="separate"/>
      </w:r>
      <w:r w:rsidR="000468C8">
        <w:rPr>
          <w:bCs/>
        </w:rPr>
        <w:t>7</w:t>
      </w:r>
      <w:r>
        <w:rPr>
          <w:bCs/>
        </w:rPr>
        <w:fldChar w:fldCharType="end"/>
      </w:r>
      <w:r>
        <w:rPr>
          <w:bCs/>
        </w:rPr>
        <w:t xml:space="preserve"> této Smlouvy</w:t>
      </w:r>
      <w:r w:rsidRPr="0001160D">
        <w:rPr>
          <w:bCs/>
        </w:rPr>
        <w:t>;</w:t>
      </w:r>
    </w:p>
    <w:p w14:paraId="601BF662" w14:textId="2BB79501" w:rsidR="00AF2C92" w:rsidRDefault="00AF2C92" w:rsidP="001A26CE">
      <w:pPr>
        <w:pStyle w:val="3Text10b"/>
      </w:pPr>
      <w:r w:rsidRPr="004A47EC">
        <w:lastRenderedPageBreak/>
        <w:t>„</w:t>
      </w:r>
      <w:r w:rsidR="009578A0">
        <w:rPr>
          <w:b/>
          <w:i/>
        </w:rPr>
        <w:t>IDS JMK</w:t>
      </w:r>
      <w:r w:rsidRPr="004A47EC">
        <w:t xml:space="preserve">“ znamená Integrovaný dopravní systém </w:t>
      </w:r>
      <w:r w:rsidR="009578A0">
        <w:t>Jihomoravského kraje</w:t>
      </w:r>
      <w:r w:rsidRPr="004A47EC">
        <w:t>;</w:t>
      </w:r>
    </w:p>
    <w:p w14:paraId="3CDC010F" w14:textId="69ABC0CC" w:rsidR="00990075" w:rsidRDefault="00990075" w:rsidP="001A26CE">
      <w:pPr>
        <w:pStyle w:val="3Text10b"/>
      </w:pPr>
      <w:r w:rsidRPr="004A47EC">
        <w:t>„</w:t>
      </w:r>
      <w:r w:rsidRPr="00C97D38">
        <w:rPr>
          <w:b/>
          <w:i/>
        </w:rPr>
        <w:t>Jiný</w:t>
      </w:r>
      <w:r>
        <w:rPr>
          <w:b/>
          <w:i/>
        </w:rPr>
        <w:t xml:space="preserve"> tarif</w:t>
      </w:r>
      <w:r w:rsidRPr="004A47EC">
        <w:t xml:space="preserve">“ </w:t>
      </w:r>
      <w:r w:rsidRPr="00C97D38">
        <w:t>znamená dokument vypracovaný Objednatelem, Pověřenou osobou, Dopravcem nebo jiným subjektem, následně vyhlašovaný Dopravcem, jímž jsou stanoveny sazby jízdného a</w:t>
      </w:r>
      <w:r>
        <w:t> </w:t>
      </w:r>
      <w:r w:rsidRPr="00C97D38">
        <w:t>dovozného, způsob nabytí jízdních dokladů a jejich platnost, v rámci příslušných vybraných přepravních relací v rámci této Smlouvy;</w:t>
      </w:r>
    </w:p>
    <w:p w14:paraId="2BC7E5B8" w14:textId="67F81DFD" w:rsidR="00AF2C92" w:rsidRPr="004A47EC" w:rsidRDefault="00AF2C92" w:rsidP="001A26CE">
      <w:pPr>
        <w:pStyle w:val="3Text10b"/>
      </w:pPr>
      <w:r w:rsidRPr="004A47EC">
        <w:t>„</w:t>
      </w:r>
      <w:r w:rsidRPr="002F1F93">
        <w:rPr>
          <w:b/>
          <w:i/>
        </w:rPr>
        <w:t>Jízdní doklad</w:t>
      </w:r>
      <w:r w:rsidRPr="004A47EC">
        <w:t xml:space="preserve">“ znamená jednotlivou jízdenku, časovou jízdenku </w:t>
      </w:r>
      <w:r w:rsidR="00FF2861">
        <w:t>nebo</w:t>
      </w:r>
      <w:r w:rsidR="00FF2861" w:rsidRPr="004A47EC">
        <w:t xml:space="preserve"> </w:t>
      </w:r>
      <w:r w:rsidRPr="004A47EC">
        <w:t xml:space="preserve">průkaz, jehož držitel má podle zvláštního právního předpisu, Tarifu </w:t>
      </w:r>
      <w:r w:rsidR="009578A0">
        <w:t>IDS JMK</w:t>
      </w:r>
      <w:r w:rsidR="009578A0" w:rsidRPr="004A47EC">
        <w:t xml:space="preserve"> </w:t>
      </w:r>
      <w:r w:rsidRPr="004A47EC">
        <w:t xml:space="preserve">nebo Smluvních přepravních podmínek </w:t>
      </w:r>
      <w:r w:rsidR="00D14C08">
        <w:t>IDS JMK</w:t>
      </w:r>
      <w:r w:rsidR="00D14C08" w:rsidRPr="004A47EC">
        <w:t xml:space="preserve"> </w:t>
      </w:r>
      <w:r w:rsidRPr="004A47EC">
        <w:t>právo na přepravu;</w:t>
      </w:r>
    </w:p>
    <w:p w14:paraId="2EC48EB3" w14:textId="4E3F2D31" w:rsidR="00AF2C92" w:rsidRPr="004A47EC" w:rsidRDefault="00AF2C92" w:rsidP="001A26CE">
      <w:pPr>
        <w:pStyle w:val="3Text10b"/>
      </w:pPr>
      <w:r w:rsidRPr="004A47EC">
        <w:t>„</w:t>
      </w:r>
      <w:r w:rsidRPr="002F1F93">
        <w:rPr>
          <w:b/>
          <w:i/>
        </w:rPr>
        <w:t>Jízdní řád</w:t>
      </w:r>
      <w:r w:rsidRPr="004A47EC">
        <w:t xml:space="preserve">“ znamená dokument stanovující časové údaje pro jízdu </w:t>
      </w:r>
      <w:r w:rsidR="00E138F8">
        <w:t>V</w:t>
      </w:r>
      <w:r w:rsidRPr="004A47EC">
        <w:t>ozidla Dopravce na trase dopravní cesty pro všechny Spoje jednotlivých Linek;</w:t>
      </w:r>
    </w:p>
    <w:p w14:paraId="45A32E1C" w14:textId="45A36C0F" w:rsidR="00AF2C92" w:rsidRPr="004A47EC" w:rsidRDefault="00AF2C92" w:rsidP="001A26CE">
      <w:pPr>
        <w:pStyle w:val="3Text10b"/>
      </w:pPr>
      <w:r w:rsidRPr="004A47EC">
        <w:t>„</w:t>
      </w:r>
      <w:r w:rsidRPr="002F1F93">
        <w:rPr>
          <w:b/>
          <w:i/>
        </w:rPr>
        <w:t>Kompenzace</w:t>
      </w:r>
      <w:r w:rsidRPr="004A47EC">
        <w:t xml:space="preserve">“ </w:t>
      </w:r>
      <w:r w:rsidR="005D5824">
        <w:t>znamená finanční vyjádření nároku Dopravce za plnění Závazku veřejné služby vypočteného a vypláceného Dopravci za podmínek stanovených touto Smlouvou</w:t>
      </w:r>
      <w:r w:rsidRPr="004A47EC">
        <w:t>;</w:t>
      </w:r>
    </w:p>
    <w:p w14:paraId="202CD425" w14:textId="175B3247" w:rsidR="00AF2C92" w:rsidRDefault="00AF2C92" w:rsidP="001A26CE">
      <w:pPr>
        <w:pStyle w:val="3Text10b"/>
      </w:pPr>
      <w:r w:rsidRPr="004A47EC">
        <w:t>„</w:t>
      </w:r>
      <w:r w:rsidRPr="002F1F93">
        <w:rPr>
          <w:b/>
          <w:i/>
        </w:rPr>
        <w:t>Linka</w:t>
      </w:r>
      <w:r w:rsidRPr="004A47EC">
        <w:t xml:space="preserve">“ </w:t>
      </w:r>
      <w:r w:rsidR="008476A4">
        <w:t>nebo „</w:t>
      </w:r>
      <w:r w:rsidR="008476A4" w:rsidRPr="008476A4">
        <w:rPr>
          <w:b/>
          <w:bCs/>
          <w:i/>
          <w:iCs/>
        </w:rPr>
        <w:t>Autobusová linka</w:t>
      </w:r>
      <w:r w:rsidR="008476A4">
        <w:t xml:space="preserve">“ </w:t>
      </w:r>
      <w:r w:rsidRPr="004A47EC">
        <w:t>znamená souhrn dopravních spojení na trase dopravní cesty určené výchozí a</w:t>
      </w:r>
      <w:r w:rsidR="003C5887" w:rsidRPr="004A47EC">
        <w:t> </w:t>
      </w:r>
      <w:r w:rsidRPr="004A47EC">
        <w:t>cílovou Zastávkou a ostatními Zastávkami, na níž jsou pravidelně poskytovány přepravní služby podle platné licence, podle schváleného Jízdního řádu a dle této Smlouvy;</w:t>
      </w:r>
    </w:p>
    <w:p w14:paraId="57DA5DFB" w14:textId="56687632" w:rsidR="0038126F" w:rsidRDefault="0038126F" w:rsidP="001A26CE">
      <w:pPr>
        <w:pStyle w:val="3Text10b"/>
      </w:pPr>
      <w:r w:rsidRPr="004A47EC">
        <w:t>„</w:t>
      </w:r>
      <w:r w:rsidRPr="00C97D38">
        <w:rPr>
          <w:b/>
          <w:i/>
        </w:rPr>
        <w:t>Nabídková cena</w:t>
      </w:r>
      <w:r w:rsidRPr="004A47EC">
        <w:t xml:space="preserve">“ </w:t>
      </w:r>
      <w:r w:rsidRPr="00C97D38">
        <w:t xml:space="preserve">znamená cenu za jeden kilometr, za niž Dopravce plní své závazky v souladu s touto Smlouvou, a to dále v členění podle typu Vozidla a standardu výbavy IDS; </w:t>
      </w:r>
      <w:r w:rsidRPr="004719C5">
        <w:t>Nabídkové ceny jsou uvedeny v </w:t>
      </w:r>
      <w:r w:rsidR="00F52946">
        <w:t>P</w:t>
      </w:r>
      <w:r w:rsidRPr="004719C5">
        <w:t xml:space="preserve">říloze č. </w:t>
      </w:r>
      <w:r w:rsidR="002C0170">
        <w:fldChar w:fldCharType="begin"/>
      </w:r>
      <w:r w:rsidR="002C0170">
        <w:instrText xml:space="preserve"> REF _Ref86168489 \n \h </w:instrText>
      </w:r>
      <w:r w:rsidR="002C0170">
        <w:fldChar w:fldCharType="separate"/>
      </w:r>
      <w:r w:rsidR="000468C8">
        <w:t>2</w:t>
      </w:r>
      <w:r w:rsidR="002C0170">
        <w:fldChar w:fldCharType="end"/>
      </w:r>
      <w:r>
        <w:t xml:space="preserve"> této Smlouvy</w:t>
      </w:r>
      <w:r w:rsidRPr="004719C5">
        <w:t xml:space="preserve"> a</w:t>
      </w:r>
      <w:r>
        <w:t> </w:t>
      </w:r>
      <w:r w:rsidRPr="004719C5">
        <w:t>jejich</w:t>
      </w:r>
      <w:r w:rsidRPr="00C97D38">
        <w:t xml:space="preserve"> výše se upravuje postupy dle této Smlouvy;</w:t>
      </w:r>
    </w:p>
    <w:p w14:paraId="72D35F76" w14:textId="61BB9C87" w:rsidR="00AF2C92" w:rsidRPr="004A47EC" w:rsidRDefault="00AF2C92" w:rsidP="001A26CE">
      <w:pPr>
        <w:pStyle w:val="3Text10b"/>
      </w:pPr>
      <w:r w:rsidRPr="004A47EC">
        <w:t>„</w:t>
      </w:r>
      <w:r w:rsidRPr="002F1F93">
        <w:rPr>
          <w:b/>
          <w:i/>
        </w:rPr>
        <w:t>Nařízení 1370/2007</w:t>
      </w:r>
      <w:r w:rsidRPr="004A47EC">
        <w:t>“ znamená Nařízení Evropského parlame</w:t>
      </w:r>
      <w:r w:rsidR="002F2F41">
        <w:t>ntu a Rady (ES) č. 1370/2007, o </w:t>
      </w:r>
      <w:r w:rsidRPr="004A47EC">
        <w:t>veřejných službách v přepravě cestujících po železnici a silnici a o</w:t>
      </w:r>
      <w:r w:rsidR="002739F1">
        <w:t> zrušení nařízení Rady (EHS) č. </w:t>
      </w:r>
      <w:r w:rsidRPr="004A47EC">
        <w:t>1191/69 a č. 1107/70;</w:t>
      </w:r>
    </w:p>
    <w:p w14:paraId="761831B9" w14:textId="062678C2" w:rsidR="006249D8" w:rsidRPr="004A47EC" w:rsidRDefault="006249D8" w:rsidP="001A26CE">
      <w:pPr>
        <w:pStyle w:val="3Text10b"/>
      </w:pPr>
      <w:r w:rsidRPr="006249D8">
        <w:rPr>
          <w:b/>
          <w:i/>
          <w:iCs/>
          <w:color w:val="000000" w:themeColor="text1"/>
        </w:rPr>
        <w:t>„Oběh“</w:t>
      </w:r>
      <w:r w:rsidRPr="00A054D2">
        <w:rPr>
          <w:color w:val="000000" w:themeColor="text1"/>
        </w:rPr>
        <w:t xml:space="preserve"> znamená dopravní výkon zabezpečený konkrétním </w:t>
      </w:r>
      <w:r>
        <w:rPr>
          <w:color w:val="000000" w:themeColor="text1"/>
        </w:rPr>
        <w:t>V</w:t>
      </w:r>
      <w:r w:rsidRPr="00A054D2">
        <w:rPr>
          <w:color w:val="000000" w:themeColor="text1"/>
        </w:rPr>
        <w:t>ozidlem během jednoho nasazení do provozu pro zajištění stanoveného souboru Spojů.</w:t>
      </w:r>
    </w:p>
    <w:p w14:paraId="193C2ECE" w14:textId="1A439871" w:rsidR="00AF2C92" w:rsidRDefault="00AF2C92" w:rsidP="001A26CE">
      <w:pPr>
        <w:pStyle w:val="3Text10b"/>
      </w:pPr>
      <w:r w:rsidRPr="004A47EC">
        <w:t>„</w:t>
      </w:r>
      <w:r w:rsidRPr="002F1F93">
        <w:rPr>
          <w:b/>
          <w:i/>
        </w:rPr>
        <w:t>Objednatel</w:t>
      </w:r>
      <w:r w:rsidRPr="004A47EC">
        <w:t>“ znamená osobu označenou jako „Objednatel“ v záhlaví této Smlouvy;</w:t>
      </w:r>
    </w:p>
    <w:p w14:paraId="2E3BE937" w14:textId="068D8AB7" w:rsidR="0043065F" w:rsidRDefault="0043065F" w:rsidP="001A26CE">
      <w:pPr>
        <w:pStyle w:val="3Text10b"/>
      </w:pPr>
      <w:r w:rsidRPr="004A47EC">
        <w:t>„</w:t>
      </w:r>
      <w:r>
        <w:rPr>
          <w:b/>
          <w:i/>
        </w:rPr>
        <w:t>Odměna</w:t>
      </w:r>
      <w:r w:rsidRPr="004A47EC">
        <w:t xml:space="preserve">“ </w:t>
      </w:r>
      <w:r w:rsidRPr="00C97D38">
        <w:t xml:space="preserve">znamená </w:t>
      </w:r>
      <w:r>
        <w:t>část Kompenzace, která je vypočtena na základě ujetých vozových kilometrů a je hrazena vždy za období jednoho kalendářního měsíce</w:t>
      </w:r>
      <w:r w:rsidRPr="00C97D38">
        <w:t>;</w:t>
      </w:r>
    </w:p>
    <w:p w14:paraId="7F0F3A89" w14:textId="597EA3EA" w:rsidR="0043065F" w:rsidRDefault="0043065F" w:rsidP="001A26CE">
      <w:pPr>
        <w:pStyle w:val="3Text10b"/>
      </w:pPr>
      <w:r w:rsidRPr="004A47EC">
        <w:t>„</w:t>
      </w:r>
      <w:r w:rsidRPr="00C97D38">
        <w:rPr>
          <w:b/>
          <w:i/>
        </w:rPr>
        <w:t>Označník</w:t>
      </w:r>
      <w:r w:rsidRPr="004A47EC">
        <w:t xml:space="preserve">“ </w:t>
      </w:r>
      <w:r w:rsidRPr="00C97D38">
        <w:t xml:space="preserve">znamená </w:t>
      </w:r>
      <w:r w:rsidRPr="001569C1">
        <w:rPr>
          <w:bCs/>
        </w:rPr>
        <w:t>značk</w:t>
      </w:r>
      <w:r>
        <w:rPr>
          <w:bCs/>
        </w:rPr>
        <w:t>u</w:t>
      </w:r>
      <w:r w:rsidRPr="001569C1">
        <w:rPr>
          <w:bCs/>
        </w:rPr>
        <w:t xml:space="preserve"> zastávky nebo informační stojan</w:t>
      </w:r>
      <w:r>
        <w:rPr>
          <w:bCs/>
        </w:rPr>
        <w:t xml:space="preserve"> vyznačující zastávku</w:t>
      </w:r>
      <w:r w:rsidRPr="00C97D38">
        <w:t xml:space="preserve">; podrobnosti stanoví Technické a provozní standardy </w:t>
      </w:r>
      <w:r w:rsidR="00403108" w:rsidRPr="00ED2FC0">
        <w:t>pro město Znojmo</w:t>
      </w:r>
      <w:r w:rsidRPr="00C97D38">
        <w:t>;</w:t>
      </w:r>
    </w:p>
    <w:p w14:paraId="217CCB54" w14:textId="1F8E74C4" w:rsidR="0043065F" w:rsidRDefault="0043065F" w:rsidP="001A26CE">
      <w:pPr>
        <w:pStyle w:val="3Text10b"/>
      </w:pPr>
      <w:r w:rsidRPr="004A47EC">
        <w:t>„</w:t>
      </w:r>
      <w:r w:rsidRPr="00B17E4C">
        <w:rPr>
          <w:b/>
          <w:i/>
        </w:rPr>
        <w:t>Poplatky za užití autobusových stání</w:t>
      </w:r>
      <w:r w:rsidRPr="004A47EC">
        <w:t xml:space="preserve">“ </w:t>
      </w:r>
      <w:r w:rsidRPr="00C97D38">
        <w:t>znamen</w:t>
      </w:r>
      <w:r>
        <w:t>ají náklady spojené s užitím příjezdového a</w:t>
      </w:r>
      <w:r w:rsidR="00CA672D">
        <w:t> </w:t>
      </w:r>
      <w:r>
        <w:t>odjezdového stání na autobusovém nádraží určeného k účelu výstupu (nástupu) osob a vyložení (naložení) zavazadel vyhrazeného jako část zastávky vymezené označníkem obsahující rovněž informace o linkách, které u tohoto označníku zastavující, včetně jízdních řádů jednotlivých linek a</w:t>
      </w:r>
      <w:r w:rsidR="00CA672D">
        <w:t> </w:t>
      </w:r>
      <w:r>
        <w:t>dalších informací o dopravě, případně o Integrovaném dopravním systému, a to pouze u</w:t>
      </w:r>
      <w:r w:rsidR="00CA672D">
        <w:t> </w:t>
      </w:r>
      <w:r>
        <w:t xml:space="preserve">Autobusových linek. Do užití se zahrnuje přistavení do 15 minut před odjezdem spoje. Cena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Cena za užití stání </w:t>
      </w:r>
      <w:r>
        <w:lastRenderedPageBreak/>
        <w:t>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p>
    <w:p w14:paraId="59B068C6" w14:textId="5B13ED7A" w:rsidR="00DD04C4" w:rsidRPr="001C139C" w:rsidRDefault="00DD04C4" w:rsidP="001A26CE">
      <w:pPr>
        <w:pStyle w:val="3Text10b"/>
      </w:pPr>
      <w:r w:rsidRPr="00E67316">
        <w:rPr>
          <w:rFonts w:asciiTheme="minorHAnsi" w:hAnsiTheme="minorHAnsi"/>
          <w:i/>
        </w:rPr>
        <w:t>„</w:t>
      </w:r>
      <w:r w:rsidRPr="00A77572">
        <w:rPr>
          <w:rFonts w:asciiTheme="minorHAnsi" w:hAnsiTheme="minorHAnsi"/>
          <w:b/>
          <w:i/>
        </w:rPr>
        <w:t>Pověřená osoba“</w:t>
      </w:r>
      <w:r>
        <w:rPr>
          <w:rFonts w:asciiTheme="minorHAnsi" w:hAnsiTheme="minorHAnsi"/>
          <w:b/>
          <w:i/>
        </w:rPr>
        <w:t xml:space="preserve"> </w:t>
      </w:r>
      <w:r w:rsidRPr="00A77572">
        <w:rPr>
          <w:rFonts w:asciiTheme="minorHAnsi" w:hAnsiTheme="minorHAnsi"/>
        </w:rPr>
        <w:t xml:space="preserve">znamená koordinátora Integrovaného dopravního systému Jihomoravského kraje, jímž je společnost KORDIS JMK, a.s. se sídlem </w:t>
      </w:r>
      <w:r w:rsidRPr="00A77572">
        <w:rPr>
          <w:rFonts w:asciiTheme="minorHAnsi" w:hAnsiTheme="minorHAnsi"/>
          <w:bCs/>
        </w:rPr>
        <w:t>Brno, Nové sady č. 946/30, PSČ 602</w:t>
      </w:r>
      <w:r w:rsidR="00036767">
        <w:rPr>
          <w:rFonts w:asciiTheme="minorHAnsi" w:hAnsiTheme="minorHAnsi"/>
          <w:bCs/>
        </w:rPr>
        <w:t> </w:t>
      </w:r>
      <w:r w:rsidRPr="00A77572">
        <w:rPr>
          <w:rFonts w:asciiTheme="minorHAnsi" w:hAnsiTheme="minorHAnsi"/>
          <w:bCs/>
        </w:rPr>
        <w:t xml:space="preserve">00, IČO 26298465, zapsaná v </w:t>
      </w:r>
      <w:r w:rsidRPr="00A77572">
        <w:rPr>
          <w:rFonts w:asciiTheme="minorHAnsi" w:hAnsiTheme="minorHAnsi"/>
        </w:rPr>
        <w:t xml:space="preserve">obchodním rejstříku, vedeném Krajským soudem v Brně, oddíl B, vložka </w:t>
      </w:r>
      <w:r w:rsidRPr="00A77572">
        <w:rPr>
          <w:rStyle w:val="spiszn"/>
          <w:rFonts w:asciiTheme="minorHAnsi" w:hAnsiTheme="minorHAnsi"/>
        </w:rPr>
        <w:t>6753</w:t>
      </w:r>
      <w:r w:rsidRPr="00A77572">
        <w:rPr>
          <w:rFonts w:asciiTheme="minorHAnsi" w:hAnsiTheme="minorHAnsi"/>
        </w:rPr>
        <w:t>, pokud Objednatel neurčí jinak</w:t>
      </w:r>
      <w:r w:rsidRPr="00A77572">
        <w:rPr>
          <w:rFonts w:asciiTheme="minorHAnsi" w:hAnsiTheme="minorHAnsi"/>
          <w:bCs/>
        </w:rPr>
        <w:t>;</w:t>
      </w:r>
      <w:r w:rsidR="00BB06D7">
        <w:rPr>
          <w:rFonts w:asciiTheme="minorHAnsi" w:hAnsiTheme="minorHAnsi"/>
          <w:bCs/>
        </w:rPr>
        <w:t xml:space="preserve"> Objednatel může také určit, že se za Pověřenou osobu považuje Objednatel, a to buď ve vztahu ke všem, nebo také jen k některým právům </w:t>
      </w:r>
      <w:r w:rsidR="00642098">
        <w:rPr>
          <w:rFonts w:asciiTheme="minorHAnsi" w:hAnsiTheme="minorHAnsi"/>
          <w:bCs/>
        </w:rPr>
        <w:t>nebo</w:t>
      </w:r>
      <w:r w:rsidR="00BB06D7">
        <w:rPr>
          <w:rFonts w:asciiTheme="minorHAnsi" w:hAnsiTheme="minorHAnsi"/>
          <w:bCs/>
        </w:rPr>
        <w:t xml:space="preserve"> povinnostem;</w:t>
      </w:r>
    </w:p>
    <w:p w14:paraId="2314901E" w14:textId="797DA356" w:rsidR="001C139C" w:rsidRDefault="001C139C" w:rsidP="001A26CE">
      <w:pPr>
        <w:pStyle w:val="3Text10b"/>
      </w:pPr>
      <w:r w:rsidRPr="00E67316">
        <w:rPr>
          <w:rFonts w:asciiTheme="minorHAnsi" w:hAnsiTheme="minorHAnsi"/>
          <w:i/>
        </w:rPr>
        <w:t>„</w:t>
      </w:r>
      <w:r w:rsidRPr="00C97D38">
        <w:rPr>
          <w:b/>
          <w:i/>
        </w:rPr>
        <w:t>Provozní záloha</w:t>
      </w:r>
      <w:r w:rsidRPr="00A77572">
        <w:rPr>
          <w:rFonts w:asciiTheme="minorHAnsi" w:hAnsiTheme="minorHAnsi"/>
          <w:b/>
          <w:i/>
        </w:rPr>
        <w:t>“</w:t>
      </w:r>
      <w:r>
        <w:rPr>
          <w:rFonts w:asciiTheme="minorHAnsi" w:hAnsiTheme="minorHAnsi"/>
          <w:b/>
          <w:i/>
        </w:rPr>
        <w:t xml:space="preserve"> </w:t>
      </w:r>
      <w:r w:rsidRPr="00C97D38">
        <w:t xml:space="preserve">znamená Vozidlo připravené vyjet na trať bezprostředně po ohlášení výpadku. Za provozní zálohu se nepovažují Vozidla, která jsou ve stavu oprav. Údaje o minimálním počtu vozidel provozní zálohy a další podrobnosti jsou stanoveny v Technických a provozních standardech </w:t>
      </w:r>
      <w:r w:rsidR="00403108" w:rsidRPr="00ED2FC0">
        <w:t>pro město Znojmo</w:t>
      </w:r>
      <w:r w:rsidRPr="00C97D38">
        <w:t>;</w:t>
      </w:r>
    </w:p>
    <w:p w14:paraId="2C30408D" w14:textId="66A979A3" w:rsidR="001C139C" w:rsidRDefault="001C139C" w:rsidP="001A26CE">
      <w:pPr>
        <w:pStyle w:val="3Text10b"/>
      </w:pPr>
      <w:r w:rsidRPr="00E67316">
        <w:rPr>
          <w:rFonts w:asciiTheme="minorHAnsi" w:hAnsiTheme="minorHAnsi"/>
          <w:i/>
        </w:rPr>
        <w:t>„</w:t>
      </w:r>
      <w:r w:rsidRPr="00C97D38">
        <w:rPr>
          <w:b/>
          <w:i/>
        </w:rPr>
        <w:t>Přeplatek</w:t>
      </w:r>
      <w:r w:rsidRPr="00A77572">
        <w:rPr>
          <w:rFonts w:asciiTheme="minorHAnsi" w:hAnsiTheme="minorHAnsi"/>
          <w:b/>
          <w:i/>
        </w:rPr>
        <w:t>“</w:t>
      </w:r>
      <w:r>
        <w:rPr>
          <w:rFonts w:asciiTheme="minorHAnsi" w:hAnsiTheme="minorHAnsi"/>
          <w:b/>
          <w:i/>
        </w:rPr>
        <w:t xml:space="preserve"> </w:t>
      </w:r>
      <w:r w:rsidRPr="00C97D38">
        <w:t>znamená částku, o kterou Zálohy na Odměnu převyšují skutečnou výši Odměny, na niž vznikl Dopravci za příslušné období nárok;</w:t>
      </w:r>
    </w:p>
    <w:p w14:paraId="0EAC3E28" w14:textId="061E7506" w:rsidR="00DF7A95" w:rsidRPr="004A47EC" w:rsidRDefault="00DF7A95" w:rsidP="001A26CE">
      <w:pPr>
        <w:pStyle w:val="3Text10b"/>
      </w:pPr>
      <w:r w:rsidRPr="00E67316">
        <w:rPr>
          <w:rFonts w:asciiTheme="minorHAnsi" w:hAnsiTheme="minorHAnsi"/>
          <w:i/>
        </w:rPr>
        <w:t>„</w:t>
      </w:r>
      <w:r>
        <w:rPr>
          <w:b/>
          <w:i/>
        </w:rPr>
        <w:t>Přepravní řád</w:t>
      </w:r>
      <w:r w:rsidRPr="00A77572">
        <w:rPr>
          <w:rFonts w:asciiTheme="minorHAnsi" w:hAnsiTheme="minorHAnsi"/>
          <w:b/>
          <w:i/>
        </w:rPr>
        <w:t>“</w:t>
      </w:r>
      <w:r>
        <w:rPr>
          <w:rFonts w:asciiTheme="minorHAnsi" w:hAnsiTheme="minorHAnsi"/>
          <w:b/>
          <w:i/>
        </w:rPr>
        <w:t xml:space="preserve"> </w:t>
      </w:r>
      <w:r w:rsidRPr="00C97D38">
        <w:t>znamená příslušnou vyhlášku Ministerstva dopravy (aktuálně vyhl</w:t>
      </w:r>
      <w:r w:rsidR="00DA6639">
        <w:t>ášku</w:t>
      </w:r>
      <w:r w:rsidRPr="00C97D38">
        <w:t xml:space="preserve"> Ministerstva dopravy a spojů č. 175/2000 Sb., o přepravním řádu pro veřejnou drážní a silniční osobní dopravu, ve znění pozdějších předpisů), případně další právní předpis, stanovující podmínky, za nichž se přepravují osoby, jejich zavazadla a věci a zvířata s nimi přep</w:t>
      </w:r>
      <w:r>
        <w:t>ravovaná v silniční dopravě a </w:t>
      </w:r>
      <w:r w:rsidRPr="00C97D38">
        <w:t>integrované dopravě;</w:t>
      </w:r>
    </w:p>
    <w:p w14:paraId="0FF1502E" w14:textId="7B7AA9CD" w:rsidR="00816F58" w:rsidRPr="002D439B" w:rsidRDefault="00816F58" w:rsidP="00816F58">
      <w:pPr>
        <w:pStyle w:val="3Text10b"/>
      </w:pPr>
      <w:r w:rsidRPr="004A47EC">
        <w:t>„</w:t>
      </w:r>
      <w:r w:rsidR="00DA6639">
        <w:rPr>
          <w:b/>
          <w:i/>
        </w:rPr>
        <w:t>Rámcové návrhy jízdních řádů</w:t>
      </w:r>
      <w:r w:rsidRPr="004A47EC">
        <w:t>“</w:t>
      </w:r>
      <w:r>
        <w:t xml:space="preserve"> </w:t>
      </w:r>
      <w:r w:rsidR="0012293B" w:rsidRPr="0012293B">
        <w:t xml:space="preserve">znamenají orientační jízdní řády vycházející z aktuální potřeby Objednatele v okamžiku zahájení Výběrového řízení, které vymezují základní rozsah zajištění dopravní obslužnosti, časové polohy a kilometrické délky jednotlivých Spojů na Autobusových linkách. Rámcové návrhy jízdních řádů jsou součástí Přílohy č. </w:t>
      </w:r>
      <w:r w:rsidR="0012293B">
        <w:fldChar w:fldCharType="begin"/>
      </w:r>
      <w:r w:rsidR="0012293B">
        <w:instrText xml:space="preserve"> REF _Ref474450692 \n \h </w:instrText>
      </w:r>
      <w:r w:rsidR="0012293B">
        <w:fldChar w:fldCharType="separate"/>
      </w:r>
      <w:r w:rsidR="000468C8">
        <w:t>1</w:t>
      </w:r>
      <w:r w:rsidR="0012293B">
        <w:fldChar w:fldCharType="end"/>
      </w:r>
      <w:r w:rsidR="0012293B" w:rsidRPr="0012293B">
        <w:t xml:space="preserve"> této Smlouvy;</w:t>
      </w:r>
    </w:p>
    <w:p w14:paraId="0E25CE4C" w14:textId="2E008A44" w:rsidR="00AF2C92" w:rsidRDefault="00AF2C92" w:rsidP="001A26CE">
      <w:pPr>
        <w:pStyle w:val="3Text10b"/>
      </w:pPr>
      <w:r w:rsidRPr="004A47EC">
        <w:t>„</w:t>
      </w:r>
      <w:r w:rsidRPr="008041B2">
        <w:rPr>
          <w:b/>
          <w:i/>
        </w:rPr>
        <w:t>Smlouva</w:t>
      </w:r>
      <w:r w:rsidRPr="004A47EC">
        <w:t>“ znamená tuto smlouvu o veřejných službách v přepravě cestujících;</w:t>
      </w:r>
    </w:p>
    <w:p w14:paraId="10259D35" w14:textId="3E1D4653" w:rsidR="005E1A6F" w:rsidRPr="00DF7A95" w:rsidRDefault="005E1A6F" w:rsidP="001A26CE">
      <w:pPr>
        <w:pStyle w:val="3Text10b"/>
      </w:pPr>
      <w:r w:rsidRPr="00A77572">
        <w:rPr>
          <w:rFonts w:asciiTheme="minorHAnsi" w:hAnsiTheme="minorHAnsi"/>
          <w:b/>
          <w:i/>
        </w:rPr>
        <w:t>„Smlouva o podmínkách přepravy“</w:t>
      </w:r>
      <w:r>
        <w:rPr>
          <w:rFonts w:asciiTheme="minorHAnsi" w:hAnsiTheme="minorHAnsi"/>
          <w:b/>
          <w:i/>
        </w:rPr>
        <w:t xml:space="preserve"> </w:t>
      </w:r>
      <w:r w:rsidRPr="00A77572">
        <w:rPr>
          <w:rFonts w:asciiTheme="minorHAnsi" w:hAnsiTheme="minorHAnsi"/>
        </w:rPr>
        <w:t>znamená smlouvu mezi Dopravcem a Pověřenou osobou, kterou je Dopravce povinen uzavřít a v níž jsou upraveny některé další podmínky přepravy zajišťované Dopravcem, stejně jako pravidla pro výběr a rozdělení tržeb získaných Dopravcem při zajišťování Závazku veřejné služby dle této Smlouvy;</w:t>
      </w:r>
    </w:p>
    <w:p w14:paraId="041FB91F" w14:textId="0B2C2AD4" w:rsidR="00DF7A95" w:rsidRDefault="00DF7A95" w:rsidP="001A26CE">
      <w:pPr>
        <w:pStyle w:val="3Text10b"/>
      </w:pPr>
      <w:r w:rsidRPr="00A77572">
        <w:rPr>
          <w:rFonts w:asciiTheme="minorHAnsi" w:hAnsiTheme="minorHAnsi"/>
          <w:b/>
          <w:i/>
        </w:rPr>
        <w:t>„</w:t>
      </w:r>
      <w:r w:rsidRPr="00C97D38">
        <w:rPr>
          <w:b/>
          <w:i/>
        </w:rPr>
        <w:t>Smlou</w:t>
      </w:r>
      <w:r>
        <w:rPr>
          <w:b/>
          <w:i/>
        </w:rPr>
        <w:t>va o spolupráci</w:t>
      </w:r>
      <w:r w:rsidRPr="00A77572">
        <w:rPr>
          <w:rFonts w:asciiTheme="minorHAnsi" w:hAnsiTheme="minorHAnsi"/>
          <w:b/>
          <w:i/>
        </w:rPr>
        <w:t>“</w:t>
      </w:r>
      <w:r>
        <w:rPr>
          <w:rFonts w:asciiTheme="minorHAnsi" w:hAnsiTheme="minorHAnsi"/>
          <w:b/>
          <w:i/>
        </w:rPr>
        <w:t xml:space="preserve"> </w:t>
      </w: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3873AD9B" w14:textId="040C46B4" w:rsidR="00E3764B" w:rsidRDefault="00E3764B" w:rsidP="001A26CE">
      <w:pPr>
        <w:pStyle w:val="3Text10b"/>
      </w:pPr>
      <w:r w:rsidRPr="00A77572">
        <w:rPr>
          <w:rFonts w:asciiTheme="minorHAnsi" w:hAnsiTheme="minorHAnsi"/>
          <w:b/>
          <w:i/>
        </w:rPr>
        <w:t>„</w:t>
      </w:r>
      <w:r w:rsidRPr="00B17E4C">
        <w:rPr>
          <w:b/>
          <w:i/>
        </w:rPr>
        <w:t>Smluvní přepravní podmínky IDS JMK</w:t>
      </w:r>
      <w:r w:rsidRPr="00A77572">
        <w:rPr>
          <w:rFonts w:asciiTheme="minorHAnsi" w:hAnsiTheme="minorHAnsi"/>
          <w:b/>
          <w:i/>
        </w:rPr>
        <w:t>“</w:t>
      </w:r>
      <w:r>
        <w:rPr>
          <w:rFonts w:asciiTheme="minorHAnsi" w:hAnsiTheme="minorHAnsi"/>
          <w:b/>
          <w:i/>
        </w:rPr>
        <w:t xml:space="preserve"> </w:t>
      </w:r>
      <w:r w:rsidRPr="00C97D38">
        <w:t>znamená dokument stanovující práva a povinnosti dopravce i cestujících při přepravě, připravovaný pro Dopravce Pověřenou osobou, který je Dopravce povinen následně, v souladu s Přepravním řádem, vyhlásit;</w:t>
      </w:r>
    </w:p>
    <w:p w14:paraId="78DD9D5E" w14:textId="77777777" w:rsidR="00761530" w:rsidRDefault="002D439B" w:rsidP="002D439B">
      <w:pPr>
        <w:pStyle w:val="3Text10b"/>
      </w:pPr>
      <w:r w:rsidRPr="004A47EC">
        <w:t>„</w:t>
      </w:r>
      <w:r w:rsidRPr="008041B2">
        <w:rPr>
          <w:b/>
          <w:i/>
        </w:rPr>
        <w:t>Spoj</w:t>
      </w:r>
      <w:r w:rsidRPr="004A47EC">
        <w:t>“ znamená jednotlivé dopravní spojení v rámci Linky, které je časově a místně určeno Jízdním řádem a které v souladu s touto Smlouvou zajišť</w:t>
      </w:r>
      <w:r>
        <w:t>uje Dopravce dle této Smlouvy;</w:t>
      </w:r>
    </w:p>
    <w:p w14:paraId="14269027" w14:textId="0BAB6A44" w:rsidR="00715058" w:rsidRDefault="00761530" w:rsidP="002D439B">
      <w:pPr>
        <w:pStyle w:val="3Text10b"/>
      </w:pPr>
      <w:r w:rsidRPr="004A47EC">
        <w:lastRenderedPageBreak/>
        <w:t>„</w:t>
      </w:r>
      <w:r w:rsidRPr="00895914">
        <w:rPr>
          <w:b/>
          <w:i/>
        </w:rPr>
        <w:t>Spoj na objednání</w:t>
      </w:r>
      <w:r w:rsidRPr="004A47EC">
        <w:t xml:space="preserve">“ </w:t>
      </w:r>
      <w:r w:rsidR="009C4040">
        <w:t>znamená S</w:t>
      </w:r>
      <w:r w:rsidR="009C4040" w:rsidRPr="00895914">
        <w:t xml:space="preserve">poj vnitrostátní linky obsažený v </w:t>
      </w:r>
      <w:r w:rsidR="009C4040">
        <w:t>J</w:t>
      </w:r>
      <w:r w:rsidR="009C4040" w:rsidRPr="00895914">
        <w:t xml:space="preserve">ízdním řádu, který se uskuteční zcela nebo zčásti pouze tehdy, je-li objednán způsobem, který je v </w:t>
      </w:r>
      <w:r w:rsidR="009C4040">
        <w:t>J</w:t>
      </w:r>
      <w:r w:rsidR="009C4040" w:rsidRPr="00895914">
        <w:t>ízdním řádu uveden</w:t>
      </w:r>
      <w:r w:rsidR="009C4040">
        <w:t>;</w:t>
      </w:r>
    </w:p>
    <w:p w14:paraId="3D39C207" w14:textId="73739F21" w:rsidR="002D439B" w:rsidRPr="004A47EC" w:rsidRDefault="00715058" w:rsidP="002D439B">
      <w:pPr>
        <w:pStyle w:val="3Text10b"/>
      </w:pPr>
      <w:r w:rsidRPr="004A47EC">
        <w:t>„</w:t>
      </w:r>
      <w:r w:rsidRPr="00C97D38">
        <w:rPr>
          <w:b/>
          <w:i/>
        </w:rPr>
        <w:t>Standardy finančních toků</w:t>
      </w:r>
      <w:r w:rsidRPr="004A47EC">
        <w:t xml:space="preserve">“ </w:t>
      </w:r>
      <w:r w:rsidRPr="00C97D38">
        <w:t>znamená dokumenty vypracované ze strany Pověřené osoby, stanovující pravidla pro chod finančních toků v rámci IDS JMK, mezi jednotlivými dopravci, Pověřenou osobou, Objednatelem a dalšími účastníky IDS JMK. Tyto dokumenty tvoří přílohu Smlouvy o</w:t>
      </w:r>
      <w:r>
        <w:t> </w:t>
      </w:r>
      <w:r w:rsidRPr="00C97D38">
        <w:t>podmínkách přepravy;</w:t>
      </w:r>
      <w:r w:rsidR="002D439B">
        <w:t xml:space="preserve"> </w:t>
      </w:r>
    </w:p>
    <w:p w14:paraId="3B89877A" w14:textId="1C4D1502" w:rsidR="00AF2C92" w:rsidRDefault="00AF2C92" w:rsidP="001A26CE">
      <w:pPr>
        <w:pStyle w:val="3Text10b"/>
      </w:pPr>
      <w:r w:rsidRPr="004A47EC">
        <w:t>„</w:t>
      </w:r>
      <w:r w:rsidRPr="008041B2">
        <w:rPr>
          <w:b/>
          <w:i/>
        </w:rPr>
        <w:t>Tarif</w:t>
      </w:r>
      <w:r w:rsidR="00AE3F07">
        <w:rPr>
          <w:b/>
          <w:i/>
        </w:rPr>
        <w:t xml:space="preserve"> IDS JMK</w:t>
      </w:r>
      <w:r w:rsidRPr="004A47EC">
        <w:t>“ znamená sazebník cen za jednotlivé přepravní výkony při p</w:t>
      </w:r>
      <w:r w:rsidR="002F2F41">
        <w:t>oskytování přepravních služeb a </w:t>
      </w:r>
      <w:r w:rsidRPr="004A47EC">
        <w:t>podmínky jejich použití;</w:t>
      </w:r>
    </w:p>
    <w:p w14:paraId="4DFF2DCB" w14:textId="11DC4295" w:rsidR="00346E9F" w:rsidRDefault="00ED2FC0" w:rsidP="007E4A36">
      <w:pPr>
        <w:pStyle w:val="3Text10b"/>
      </w:pPr>
      <w:r>
        <w:t>„</w:t>
      </w:r>
      <w:r w:rsidRPr="006D2431">
        <w:rPr>
          <w:b/>
          <w:bCs/>
          <w:i/>
          <w:iCs/>
        </w:rPr>
        <w:t>Technické a provozní standardy pro město Znojmo</w:t>
      </w:r>
      <w:r>
        <w:t>“</w:t>
      </w:r>
      <w:r w:rsidRPr="00346E9F">
        <w:t xml:space="preserve"> </w:t>
      </w:r>
      <w:r w:rsidR="00346E9F" w:rsidRPr="00346E9F">
        <w:t xml:space="preserve">znamená dokument vypracovaný Pověřenou osobou, jímž jsou upraveny zejména nutné a minimální technické a provozní parametry </w:t>
      </w:r>
      <w:r w:rsidR="00346E9F">
        <w:t>z</w:t>
      </w:r>
      <w:r w:rsidR="00346E9F" w:rsidRPr="00346E9F">
        <w:t>astávek a</w:t>
      </w:r>
      <w:r w:rsidR="006E5182">
        <w:t> </w:t>
      </w:r>
      <w:r w:rsidR="00346E9F">
        <w:t>o</w:t>
      </w:r>
      <w:r w:rsidR="00346E9F" w:rsidRPr="00346E9F">
        <w:t xml:space="preserve">značníků, </w:t>
      </w:r>
      <w:r w:rsidR="00346E9F">
        <w:t>j</w:t>
      </w:r>
      <w:r w:rsidR="00346E9F" w:rsidRPr="00346E9F">
        <w:t xml:space="preserve">ízdních řádů, </w:t>
      </w:r>
      <w:r w:rsidR="00346E9F">
        <w:t>v</w:t>
      </w:r>
      <w:r w:rsidR="00346E9F" w:rsidRPr="00346E9F">
        <w:t xml:space="preserve">ozidel, parametry a podmínky </w:t>
      </w:r>
      <w:r w:rsidR="00346E9F">
        <w:t>p</w:t>
      </w:r>
      <w:r w:rsidR="00346E9F" w:rsidRPr="00346E9F">
        <w:t xml:space="preserve">rovozních záloh, </w:t>
      </w:r>
      <w:r w:rsidR="00346E9F">
        <w:t>g</w:t>
      </w:r>
      <w:r w:rsidR="00346E9F" w:rsidRPr="00346E9F">
        <w:t>arancí návazností čekacích dob a</w:t>
      </w:r>
      <w:r w:rsidR="00346E9F">
        <w:t> </w:t>
      </w:r>
      <w:r w:rsidR="00346E9F" w:rsidRPr="00346E9F">
        <w:t xml:space="preserve">dispečerského řízení, výluk a omezení dopravy, jízdních dokladů, odbavení cestujících, prodeje jízdních dokladů a informačních center a dopravních výkonů Dopravce, které musí Dopravce při plnění povinností dle této Smlouvy splnit. Technické a provozní standardy </w:t>
      </w:r>
      <w:r w:rsidRPr="00ED2FC0">
        <w:t xml:space="preserve">pro město Znojmo </w:t>
      </w:r>
      <w:r w:rsidR="00346E9F" w:rsidRPr="00346E9F">
        <w:t xml:space="preserve">tvoří </w:t>
      </w:r>
      <w:r w:rsidR="00F52946">
        <w:t>P</w:t>
      </w:r>
      <w:r w:rsidR="00133982" w:rsidRPr="00346E9F">
        <w:t>řílohu </w:t>
      </w:r>
      <w:r w:rsidR="00346E9F" w:rsidRPr="00346E9F">
        <w:t>č. </w:t>
      </w:r>
      <w:r w:rsidR="00346E9F">
        <w:fldChar w:fldCharType="begin"/>
      </w:r>
      <w:r w:rsidR="00346E9F">
        <w:instrText xml:space="preserve"> REF _Ref31261807 \n \h </w:instrText>
      </w:r>
      <w:r w:rsidR="00346E9F">
        <w:fldChar w:fldCharType="separate"/>
      </w:r>
      <w:r w:rsidR="000468C8">
        <w:t>3</w:t>
      </w:r>
      <w:r w:rsidR="00346E9F">
        <w:fldChar w:fldCharType="end"/>
      </w:r>
      <w:r w:rsidR="00346E9F" w:rsidRPr="00346E9F">
        <w:t xml:space="preserve"> této Smlouvy;</w:t>
      </w:r>
    </w:p>
    <w:p w14:paraId="14CF52AC" w14:textId="62899DEB" w:rsidR="00AF2C92" w:rsidRPr="004A47EC" w:rsidRDefault="00AF2C92" w:rsidP="001A26CE">
      <w:pPr>
        <w:pStyle w:val="3Text10b"/>
      </w:pPr>
      <w:r w:rsidRPr="004A47EC">
        <w:t>„</w:t>
      </w:r>
      <w:r w:rsidRPr="008041B2">
        <w:rPr>
          <w:b/>
          <w:i/>
        </w:rPr>
        <w:t>Území</w:t>
      </w:r>
      <w:r w:rsidRPr="004A47EC">
        <w:t>“ znamená oblast, ve které je provozována Veřejná linková doprava;</w:t>
      </w:r>
    </w:p>
    <w:p w14:paraId="70A359B0" w14:textId="236313D0" w:rsidR="00AF2C92" w:rsidRDefault="00AF2C92" w:rsidP="001A26CE">
      <w:pPr>
        <w:pStyle w:val="3Text10b"/>
      </w:pPr>
      <w:r w:rsidRPr="004A47EC">
        <w:t>„</w:t>
      </w:r>
      <w:r w:rsidRPr="007A2EA8">
        <w:rPr>
          <w:b/>
          <w:i/>
        </w:rPr>
        <w:t>Veřejná linková doprava</w:t>
      </w:r>
      <w:r w:rsidRPr="004A47EC">
        <w:t>“ znamená veřejnou linkovou dopravu provozovanou Dopravcem v rámci plnění Závazku veřejné služby;</w:t>
      </w:r>
    </w:p>
    <w:p w14:paraId="567EF9FE" w14:textId="3AE3A505" w:rsidR="00816F58" w:rsidRDefault="00816F58" w:rsidP="001A26CE">
      <w:pPr>
        <w:pStyle w:val="3Text10b"/>
      </w:pPr>
      <w:r>
        <w:t>„</w:t>
      </w:r>
      <w:r>
        <w:rPr>
          <w:b/>
          <w:i/>
        </w:rPr>
        <w:t xml:space="preserve">Veřejná </w:t>
      </w:r>
      <w:r w:rsidR="00E40BE8" w:rsidRPr="00E40BE8">
        <w:rPr>
          <w:b/>
          <w:i/>
        </w:rPr>
        <w:t>zakázka</w:t>
      </w:r>
      <w:r>
        <w:t xml:space="preserve">“ znamená veřejnou </w:t>
      </w:r>
      <w:r w:rsidR="00E40BE8">
        <w:t>zakázku</w:t>
      </w:r>
      <w:r w:rsidR="005F7D33">
        <w:rPr>
          <w:lang w:bidi="en-US"/>
        </w:rPr>
        <w:t xml:space="preserve"> </w:t>
      </w:r>
      <w:r w:rsidR="005F7D33">
        <w:t>s názvem „</w:t>
      </w:r>
      <w:r w:rsidR="009F6C8D">
        <w:rPr>
          <w:lang w:bidi="en-US"/>
        </w:rPr>
        <w:t>Dopravce zajišťující provoz městské hromadné dopravy ve Znojmě</w:t>
      </w:r>
      <w:r w:rsidR="00E40BE8">
        <w:t>“,</w:t>
      </w:r>
      <w:r w:rsidR="005F7D33" w:rsidRPr="004577F4">
        <w:rPr>
          <w:lang w:bidi="en-US"/>
        </w:rPr>
        <w:t xml:space="preserve"> na </w:t>
      </w:r>
      <w:r w:rsidR="00E40BE8">
        <w:t>kterou podal</w:t>
      </w:r>
      <w:r>
        <w:t xml:space="preserve"> Dopravce </w:t>
      </w:r>
      <w:r w:rsidR="00E40BE8">
        <w:t>nabídku;</w:t>
      </w:r>
    </w:p>
    <w:p w14:paraId="51EABD8B" w14:textId="0CD32EFD" w:rsidR="00AF2C92" w:rsidRDefault="00AF2C92" w:rsidP="005F331E">
      <w:pPr>
        <w:pStyle w:val="3Text10b"/>
      </w:pPr>
      <w:r w:rsidRPr="004A47EC">
        <w:t>„</w:t>
      </w:r>
      <w:r w:rsidRPr="008041B2">
        <w:rPr>
          <w:b/>
          <w:i/>
        </w:rPr>
        <w:t>Vozidlo</w:t>
      </w:r>
      <w:r w:rsidRPr="004A47EC">
        <w:t xml:space="preserve">“ </w:t>
      </w:r>
      <w:r w:rsidR="00BB5AE1" w:rsidRPr="004A47EC">
        <w:t xml:space="preserve">znamená </w:t>
      </w:r>
      <w:r w:rsidRPr="004A47EC">
        <w:t>vozidlo určené Dopravcem k plnění Závazku veřejné služby a</w:t>
      </w:r>
      <w:r w:rsidR="001B5E90" w:rsidRPr="004A47EC">
        <w:t> </w:t>
      </w:r>
      <w:r w:rsidR="005F69A7">
        <w:t xml:space="preserve">uvedené </w:t>
      </w:r>
      <w:r w:rsidR="005F69A7" w:rsidRPr="00FA3390">
        <w:t>v </w:t>
      </w:r>
      <w:r w:rsidR="00450640">
        <w:t>Přílo</w:t>
      </w:r>
      <w:r w:rsidR="00D02E18" w:rsidRPr="00FA3390">
        <w:t xml:space="preserve">ze </w:t>
      </w:r>
      <w:r w:rsidR="005F69A7" w:rsidRPr="00FA3390">
        <w:t>č. </w:t>
      </w:r>
      <w:r w:rsidR="003000BD" w:rsidRPr="00FA3390">
        <w:fldChar w:fldCharType="begin"/>
      </w:r>
      <w:r w:rsidR="003000BD" w:rsidRPr="00FA3390">
        <w:instrText xml:space="preserve"> REF _Ref496630195 \n \h </w:instrText>
      </w:r>
      <w:r w:rsidR="005A781E" w:rsidRPr="00FA3390">
        <w:instrText xml:space="preserve"> \* MERGEFORMAT </w:instrText>
      </w:r>
      <w:r w:rsidR="003000BD" w:rsidRPr="00FA3390">
        <w:fldChar w:fldCharType="separate"/>
      </w:r>
      <w:r w:rsidR="000468C8">
        <w:t>5</w:t>
      </w:r>
      <w:r w:rsidR="003000BD" w:rsidRPr="00FA3390">
        <w:fldChar w:fldCharType="end"/>
      </w:r>
      <w:r w:rsidRPr="004A47EC">
        <w:t xml:space="preserve"> této </w:t>
      </w:r>
      <w:r w:rsidR="00706E27" w:rsidRPr="004A47EC">
        <w:t>Smlouvy</w:t>
      </w:r>
      <w:r w:rsidR="005F331E">
        <w:t>;</w:t>
      </w:r>
    </w:p>
    <w:p w14:paraId="510A6611" w14:textId="43828FA0" w:rsidR="00E846FC" w:rsidRDefault="00E846FC" w:rsidP="005F331E">
      <w:pPr>
        <w:pStyle w:val="3Text10b"/>
      </w:pPr>
      <w:r w:rsidRPr="00036767">
        <w:t>„</w:t>
      </w:r>
      <w:r>
        <w:rPr>
          <w:b/>
          <w:i/>
        </w:rPr>
        <w:t>Výběrové řízení</w:t>
      </w:r>
      <w:r w:rsidRPr="00036767">
        <w:t>“</w:t>
      </w:r>
      <w:r w:rsidRPr="00036767">
        <w:rPr>
          <w:b/>
        </w:rPr>
        <w:t xml:space="preserve"> </w:t>
      </w:r>
      <w:r w:rsidRPr="006725B4">
        <w:t xml:space="preserve">znamená zadávací řízení uskutečněné podle </w:t>
      </w:r>
      <w:r w:rsidR="00E60303">
        <w:t>Z</w:t>
      </w:r>
      <w:r w:rsidRPr="006725B4">
        <w:t>ákona o zadávání veřejných zakázek,</w:t>
      </w:r>
      <w:r>
        <w:t xml:space="preserve"> </w:t>
      </w:r>
      <w:r w:rsidRPr="006725B4">
        <w:t xml:space="preserve">v němž byl Dopravce vybrán </w:t>
      </w:r>
      <w:r w:rsidR="00E60303">
        <w:t>k uzavření této Smlouvy</w:t>
      </w:r>
      <w:r w:rsidRPr="006725B4">
        <w:t>;</w:t>
      </w:r>
    </w:p>
    <w:p w14:paraId="0B74F20A" w14:textId="7ABD802E" w:rsidR="00AF2C92" w:rsidRDefault="00AF2C92" w:rsidP="00C70E6F">
      <w:pPr>
        <w:pStyle w:val="3Text10b"/>
      </w:pPr>
      <w:r w:rsidRPr="004A47EC">
        <w:t>„</w:t>
      </w:r>
      <w:r w:rsidRPr="008041B2">
        <w:rPr>
          <w:b/>
          <w:i/>
        </w:rPr>
        <w:t>Zahájení provozu</w:t>
      </w:r>
      <w:r w:rsidRPr="004A47EC">
        <w:t xml:space="preserve">“ </w:t>
      </w:r>
      <w:r w:rsidR="005A5850" w:rsidRPr="004A47EC">
        <w:t xml:space="preserve">znamená </w:t>
      </w:r>
      <w:r w:rsidR="005A5850" w:rsidRPr="00C70E6F">
        <w:t>den, kdy je Dopravce povinen na zákla</w:t>
      </w:r>
      <w:r w:rsidR="005A5850">
        <w:t xml:space="preserve">dě této </w:t>
      </w:r>
      <w:r w:rsidR="005A5850" w:rsidRPr="001A6B8C">
        <w:t>Smlouvy a za podmínek v ní stanovených zahájit provoz Veřejné linkové dopravy ve stanoveném rozsahu, tj. 01.0</w:t>
      </w:r>
      <w:r w:rsidR="005A5850">
        <w:t>1</w:t>
      </w:r>
      <w:r w:rsidR="005A5850" w:rsidRPr="001A6B8C">
        <w:t>.202</w:t>
      </w:r>
      <w:r w:rsidR="005A5850">
        <w:t>3</w:t>
      </w:r>
      <w:r w:rsidR="005A5850" w:rsidRPr="001A6B8C">
        <w:t xml:space="preserve">. Pokud nebude Smlouva uzavřena nejpozději do </w:t>
      </w:r>
      <w:r w:rsidR="005A5850">
        <w:rPr>
          <w:rFonts w:asciiTheme="minorHAnsi" w:hAnsiTheme="minorHAnsi"/>
        </w:rPr>
        <w:t>31</w:t>
      </w:r>
      <w:r w:rsidR="005A5850" w:rsidRPr="001A6B8C">
        <w:rPr>
          <w:rFonts w:asciiTheme="minorHAnsi" w:hAnsiTheme="minorHAnsi"/>
        </w:rPr>
        <w:t>.0</w:t>
      </w:r>
      <w:r w:rsidR="005A5850">
        <w:rPr>
          <w:rFonts w:asciiTheme="minorHAnsi" w:hAnsiTheme="minorHAnsi"/>
        </w:rPr>
        <w:t>3</w:t>
      </w:r>
      <w:r w:rsidR="005A5850" w:rsidRPr="001A6B8C">
        <w:rPr>
          <w:rFonts w:asciiTheme="minorHAnsi" w:hAnsiTheme="minorHAnsi"/>
        </w:rPr>
        <w:t>.20</w:t>
      </w:r>
      <w:r w:rsidR="005A5850">
        <w:rPr>
          <w:rFonts w:asciiTheme="minorHAnsi" w:hAnsiTheme="minorHAnsi"/>
        </w:rPr>
        <w:t>22</w:t>
      </w:r>
      <w:r w:rsidR="005A5850" w:rsidRPr="001A6B8C">
        <w:t>, bude termín Zahájení provozu automaticky</w:t>
      </w:r>
      <w:r w:rsidR="005A5850" w:rsidRPr="00C70E6F">
        <w:t xml:space="preserve"> posunut </w:t>
      </w:r>
      <w:r w:rsidR="005A5850">
        <w:t xml:space="preserve">tak, </w:t>
      </w:r>
      <w:r w:rsidR="005A5850" w:rsidRPr="0089625C">
        <w:t>aby</w:t>
      </w:r>
      <w:r w:rsidR="005A5850">
        <w:t xml:space="preserve"> začínal prvním dnem kalendářního měsíce a aby doba od podpisu Smlouvy do Zahájení provozu činila vždy alespoň devět měsíců, nedohodne</w:t>
      </w:r>
      <w:r w:rsidR="005A5850" w:rsidRPr="00C70E6F">
        <w:t xml:space="preserve">-li se </w:t>
      </w:r>
      <w:r w:rsidR="005A5850">
        <w:t>Objednatel</w:t>
      </w:r>
      <w:r w:rsidR="005A5850" w:rsidRPr="00C70E6F">
        <w:t xml:space="preserve"> s</w:t>
      </w:r>
      <w:r w:rsidR="005A5850">
        <w:t> Dopravcem</w:t>
      </w:r>
      <w:r w:rsidR="005A5850" w:rsidRPr="00C70E6F">
        <w:t xml:space="preserve"> na termínu dřívějším;</w:t>
      </w:r>
    </w:p>
    <w:p w14:paraId="6F8F0AD5" w14:textId="4ED95462" w:rsidR="00390B1F" w:rsidRDefault="00390B1F" w:rsidP="009307A5">
      <w:pPr>
        <w:pStyle w:val="3Text10b"/>
      </w:pPr>
      <w:r>
        <w:t>„</w:t>
      </w:r>
      <w:r w:rsidRPr="000222CB">
        <w:rPr>
          <w:b/>
          <w:i/>
        </w:rPr>
        <w:t>Základní roční proběh</w:t>
      </w:r>
      <w:r>
        <w:t xml:space="preserve">“ </w:t>
      </w:r>
      <w:r w:rsidR="001B4384" w:rsidRPr="001B4384">
        <w:t xml:space="preserve">znamená výchozí průměrný roční počet kilometrů na jedno Vozidlo stanovený v Příloze č. </w:t>
      </w:r>
      <w:r w:rsidR="001B4384">
        <w:fldChar w:fldCharType="begin"/>
      </w:r>
      <w:r w:rsidR="001B4384">
        <w:instrText xml:space="preserve"> REF _Ref86168489 \n \h </w:instrText>
      </w:r>
      <w:r w:rsidR="001B4384">
        <w:fldChar w:fldCharType="separate"/>
      </w:r>
      <w:r w:rsidR="000468C8">
        <w:t>2</w:t>
      </w:r>
      <w:r w:rsidR="001B4384">
        <w:fldChar w:fldCharType="end"/>
      </w:r>
      <w:r w:rsidR="001B4384" w:rsidRPr="001B4384">
        <w:t xml:space="preserve"> této Smlouvy. Do Základního ročního proběhu se nezahrnují Spoje (nebo jejich části) na objednání vyznačené v Jízdních řádech;</w:t>
      </w:r>
    </w:p>
    <w:p w14:paraId="174C3810" w14:textId="32274C5B" w:rsidR="00AF2C92" w:rsidRDefault="00AF2C92" w:rsidP="001A26CE">
      <w:pPr>
        <w:pStyle w:val="3Text10b"/>
      </w:pPr>
      <w:r w:rsidRPr="004A47EC">
        <w:t>„</w:t>
      </w:r>
      <w:r w:rsidRPr="008041B2">
        <w:rPr>
          <w:b/>
          <w:i/>
        </w:rPr>
        <w:t>Zákon o finanční kontrole</w:t>
      </w:r>
      <w:r w:rsidRPr="004A47EC">
        <w:t>“ znamená zákon č. 320/2001 Sb., o finanční</w:t>
      </w:r>
      <w:r w:rsidR="002F2F41">
        <w:t xml:space="preserve"> kontrole ve veřejné správě a o </w:t>
      </w:r>
      <w:r w:rsidRPr="004A47EC">
        <w:t>změně některých zákonů (zákon o finanční kontrole), ve znění pozdějších předpisů;</w:t>
      </w:r>
    </w:p>
    <w:p w14:paraId="48BC040D" w14:textId="084A80D9" w:rsidR="00D16EF1" w:rsidRPr="004A47EC" w:rsidRDefault="00D16EF1" w:rsidP="003228E7">
      <w:pPr>
        <w:pStyle w:val="3Text10b"/>
      </w:pPr>
      <w:r w:rsidRPr="004A47EC">
        <w:lastRenderedPageBreak/>
        <w:t>„</w:t>
      </w:r>
      <w:r w:rsidRPr="00D16EF1">
        <w:rPr>
          <w:b/>
          <w:i/>
        </w:rPr>
        <w:t>Zákon o registru smluv</w:t>
      </w:r>
      <w:r w:rsidRPr="004A47EC">
        <w:t xml:space="preserve">“ znamená zákon č. </w:t>
      </w:r>
      <w:r>
        <w:t>340</w:t>
      </w:r>
      <w:r w:rsidRPr="004A47EC">
        <w:t>/20</w:t>
      </w:r>
      <w:r>
        <w:t>15</w:t>
      </w:r>
      <w:r w:rsidRPr="004A47EC">
        <w:t xml:space="preserve"> Sb., </w:t>
      </w:r>
      <w:r>
        <w:t>o zvláštních podmínkách účinnosti některých smluv, uveřejňování těchto smluv a o registru smluv (zákon o registru smluv)</w:t>
      </w:r>
      <w:r w:rsidRPr="004A47EC">
        <w:t>, ve znění pozdějších předpisů;</w:t>
      </w:r>
    </w:p>
    <w:p w14:paraId="09D26382" w14:textId="77777777" w:rsidR="00AF2C92" w:rsidRPr="004A47EC" w:rsidRDefault="00AF2C92" w:rsidP="001A26CE">
      <w:pPr>
        <w:pStyle w:val="3Text10b"/>
      </w:pPr>
      <w:r w:rsidRPr="008041B2">
        <w:t>„</w:t>
      </w:r>
      <w:r w:rsidRPr="008041B2">
        <w:rPr>
          <w:b/>
          <w:i/>
        </w:rPr>
        <w:t>Zákon o silniční dopravě</w:t>
      </w:r>
      <w:r w:rsidRPr="008041B2">
        <w:t>“</w:t>
      </w:r>
      <w:r w:rsidRPr="004A47EC">
        <w:t xml:space="preserve"> znamená zákon č. 111/1994 Sb., o silniční dopravě, ve znění pozdějších předpisů;</w:t>
      </w:r>
    </w:p>
    <w:p w14:paraId="674035A9" w14:textId="5065FC6C" w:rsidR="00AF2C92" w:rsidRDefault="00AF2C92" w:rsidP="001A26CE">
      <w:pPr>
        <w:pStyle w:val="3Text10b"/>
      </w:pPr>
      <w:r w:rsidRPr="004A47EC">
        <w:t>„</w:t>
      </w:r>
      <w:r w:rsidRPr="008041B2">
        <w:rPr>
          <w:b/>
          <w:i/>
        </w:rPr>
        <w:t>Zákon o veřejných službách</w:t>
      </w:r>
      <w:r w:rsidRPr="004A47EC">
        <w:t>“ znamená zákon č. 194/2010 Sb., o veřejných službách v přepravě cestujících a o změně dalších zákonů</w:t>
      </w:r>
      <w:r w:rsidR="005F7D33">
        <w:t>, ve znění pozdějších předpisů</w:t>
      </w:r>
      <w:r w:rsidRPr="004A47EC">
        <w:t>;</w:t>
      </w:r>
    </w:p>
    <w:p w14:paraId="7CED8EE0" w14:textId="0413D219" w:rsidR="00390B1F" w:rsidRDefault="008B4EBF" w:rsidP="001A26CE">
      <w:pPr>
        <w:pStyle w:val="3Text10b"/>
      </w:pPr>
      <w:r w:rsidRPr="004A47EC">
        <w:t>„</w:t>
      </w:r>
      <w:r w:rsidRPr="008041B2">
        <w:rPr>
          <w:b/>
          <w:i/>
        </w:rPr>
        <w:t xml:space="preserve">Zákon o </w:t>
      </w:r>
      <w:r>
        <w:rPr>
          <w:b/>
          <w:i/>
        </w:rPr>
        <w:t>zadávání veřejných zakázek</w:t>
      </w:r>
      <w:r w:rsidRPr="004A47EC">
        <w:t xml:space="preserve">“ znamená zákon č. </w:t>
      </w:r>
      <w:r>
        <w:t>134</w:t>
      </w:r>
      <w:r w:rsidRPr="004A47EC">
        <w:t>/201</w:t>
      </w:r>
      <w:r>
        <w:t>6</w:t>
      </w:r>
      <w:r w:rsidRPr="004A47EC">
        <w:t xml:space="preserve"> Sb., </w:t>
      </w:r>
      <w:r>
        <w:t>o zadávání veřejných zakázek</w:t>
      </w:r>
      <w:r w:rsidR="005F7D33">
        <w:t>, ve znění pozdějších předpisů</w:t>
      </w:r>
      <w:r>
        <w:t>;</w:t>
      </w:r>
    </w:p>
    <w:p w14:paraId="076FB944" w14:textId="6D5CBE5E" w:rsidR="001B4384" w:rsidRDefault="001B4384" w:rsidP="001A26CE">
      <w:pPr>
        <w:pStyle w:val="3Text10b"/>
      </w:pPr>
      <w:r>
        <w:t>„</w:t>
      </w:r>
      <w:r w:rsidRPr="00C97D38">
        <w:rPr>
          <w:b/>
          <w:i/>
        </w:rPr>
        <w:t>Záložní Vozidlo</w:t>
      </w:r>
      <w:r>
        <w:t xml:space="preserve">“ </w:t>
      </w:r>
      <w:r w:rsidRPr="00C97D38">
        <w:t xml:space="preserve">znamená Vozidlo s přiděleným řidičem, které je v souladu s jízdním řádem odstaveno na definovaném místě a je připraveno na vyžádání vyjet na dopravní trasu. Vozidla zařazená mezi Záložní Vozidla se nepovažují za součást Provozní zálohy Dopravce. </w:t>
      </w:r>
      <w:bookmarkStart w:id="1" w:name="OLE_LINK1"/>
      <w:bookmarkStart w:id="2" w:name="OLE_LINK2"/>
      <w:r w:rsidRPr="00C97D38">
        <w:t xml:space="preserve">Podrobnosti včetně reakční doby Záložního Vozidla jsou stanoveny v Technických a provozních standardech </w:t>
      </w:r>
      <w:bookmarkEnd w:id="1"/>
      <w:bookmarkEnd w:id="2"/>
      <w:r w:rsidR="00B71250" w:rsidRPr="00ED2FC0">
        <w:t>pro město Znojmo</w:t>
      </w:r>
      <w:r w:rsidRPr="00C97D38">
        <w:t>;</w:t>
      </w:r>
    </w:p>
    <w:p w14:paraId="28EA25EA" w14:textId="77777777" w:rsidR="00AF2C92" w:rsidRPr="004A47EC" w:rsidRDefault="00AF2C92" w:rsidP="001A26CE">
      <w:pPr>
        <w:pStyle w:val="3Text10b"/>
      </w:pPr>
      <w:r w:rsidRPr="004A47EC">
        <w:t>„</w:t>
      </w:r>
      <w:r w:rsidRPr="008041B2">
        <w:rPr>
          <w:b/>
          <w:i/>
        </w:rPr>
        <w:t>Zastávka</w:t>
      </w:r>
      <w:r w:rsidRPr="004A47EC">
        <w:t>“ znamená předepsaným způsobem označené a vybavené místo v rámci Linky určené k nástupu, výstupu nebo přestupu cestujících v jednom nebo více směrech jízdy;</w:t>
      </w:r>
    </w:p>
    <w:p w14:paraId="39BD534E" w14:textId="1326CDB3" w:rsidR="00AF2C92" w:rsidRPr="004A47EC" w:rsidRDefault="00AF2C92" w:rsidP="001A26CE">
      <w:pPr>
        <w:pStyle w:val="3Text10b"/>
      </w:pPr>
      <w:r w:rsidRPr="004A47EC">
        <w:t>„</w:t>
      </w:r>
      <w:r w:rsidRPr="008041B2">
        <w:rPr>
          <w:b/>
          <w:i/>
        </w:rPr>
        <w:t>Závazek veřejné služby</w:t>
      </w:r>
      <w:r w:rsidRPr="004A47EC">
        <w:t>“ znamená výkon veřejných služeb ve veřejné linkové autobusové dopravě za účelem zajištění dopravní obslužnosti Objednatele v souladu s</w:t>
      </w:r>
      <w:r w:rsidR="003C5887" w:rsidRPr="004A47EC">
        <w:t> </w:t>
      </w:r>
      <w:r w:rsidRPr="004A47EC">
        <w:t>§</w:t>
      </w:r>
      <w:r w:rsidR="003C5887" w:rsidRPr="004A47EC">
        <w:t> </w:t>
      </w:r>
      <w:r w:rsidRPr="004A47EC">
        <w:t>2 Zákona o veřejných službách, a to v rozsahu stanoveném touto Smlouvou, zejména pak v </w:t>
      </w:r>
      <w:r w:rsidR="00696683">
        <w:t>P</w:t>
      </w:r>
      <w:r w:rsidRPr="004A47EC">
        <w:t xml:space="preserve">říloze č. </w:t>
      </w:r>
      <w:r w:rsidR="00480CB8">
        <w:fldChar w:fldCharType="begin"/>
      </w:r>
      <w:r w:rsidR="00480CB8">
        <w:instrText xml:space="preserve"> REF _Ref474450692 \n \h </w:instrText>
      </w:r>
      <w:r w:rsidR="00480CB8">
        <w:fldChar w:fldCharType="separate"/>
      </w:r>
      <w:r w:rsidR="000468C8">
        <w:t>1</w:t>
      </w:r>
      <w:r w:rsidR="00480CB8">
        <w:fldChar w:fldCharType="end"/>
      </w:r>
      <w:r w:rsidRPr="004A47EC">
        <w:t xml:space="preserve"> této Smlouvy;</w:t>
      </w:r>
    </w:p>
    <w:p w14:paraId="2F31B440" w14:textId="782D00AA" w:rsidR="00AF2C92" w:rsidRPr="001A26CE" w:rsidRDefault="00AF2C92" w:rsidP="001A26CE">
      <w:pPr>
        <w:pStyle w:val="3Text10b"/>
      </w:pPr>
      <w:r w:rsidRPr="004A47EC">
        <w:t>„</w:t>
      </w:r>
      <w:r w:rsidRPr="008041B2">
        <w:rPr>
          <w:b/>
          <w:i/>
        </w:rPr>
        <w:t>Změna rozsahu závazku</w:t>
      </w:r>
      <w:r w:rsidRPr="004A47EC">
        <w:t xml:space="preserve">“ má význam specifikovaný v čl. </w:t>
      </w:r>
      <w:r w:rsidR="00480CB8">
        <w:fldChar w:fldCharType="begin"/>
      </w:r>
      <w:r w:rsidR="00480CB8">
        <w:instrText xml:space="preserve"> REF _Ref474480055 \n \h </w:instrText>
      </w:r>
      <w:r w:rsidR="00480CB8">
        <w:fldChar w:fldCharType="separate"/>
      </w:r>
      <w:r w:rsidR="000468C8">
        <w:t>V</w:t>
      </w:r>
      <w:r w:rsidR="00480CB8">
        <w:fldChar w:fldCharType="end"/>
      </w:r>
      <w:r w:rsidRPr="004A47EC">
        <w:t>. této Smlouvy</w:t>
      </w:r>
      <w:r w:rsidR="00D12ADC" w:rsidRPr="004A47EC">
        <w:t>.</w:t>
      </w:r>
    </w:p>
    <w:p w14:paraId="20DCB7B8" w14:textId="77777777" w:rsidR="00AF2C92" w:rsidRPr="004A47EC" w:rsidRDefault="00AF2C92" w:rsidP="00387C3F">
      <w:pPr>
        <w:pStyle w:val="5slovannadpis"/>
      </w:pPr>
    </w:p>
    <w:p w14:paraId="4E80D7B9" w14:textId="77777777" w:rsidR="00AF2C92" w:rsidRPr="004A47EC" w:rsidRDefault="00AF2C92" w:rsidP="00E40BE8">
      <w:pPr>
        <w:pStyle w:val="22Nadpisuprosted"/>
      </w:pPr>
      <w:r w:rsidRPr="004A47EC">
        <w:t>Účel a předmět Smlouvy</w:t>
      </w:r>
    </w:p>
    <w:p w14:paraId="6E950617" w14:textId="0A04A74F" w:rsidR="00A260E4" w:rsidRPr="004A47EC" w:rsidRDefault="00AF2C92" w:rsidP="0030559E">
      <w:pPr>
        <w:pStyle w:val="3Text10b"/>
      </w:pPr>
      <w:bookmarkStart w:id="3" w:name="_Ref474450323"/>
      <w:r w:rsidRPr="004A47EC">
        <w:t>Účelem této Smlouvy je zajištění kvalitní veřejné linkové dopravy a</w:t>
      </w:r>
      <w:r w:rsidR="007C39B6" w:rsidRPr="004A47EC">
        <w:t> </w:t>
      </w:r>
      <w:r w:rsidRPr="004A47EC">
        <w:t xml:space="preserve">zajištění dopravní obslužnosti města </w:t>
      </w:r>
      <w:r w:rsidR="006D6D5E">
        <w:t>Znojma</w:t>
      </w:r>
      <w:r w:rsidRPr="004A47EC">
        <w:t>.</w:t>
      </w:r>
      <w:bookmarkEnd w:id="3"/>
    </w:p>
    <w:p w14:paraId="2A118D91" w14:textId="77777777" w:rsidR="00AF2C92" w:rsidRPr="004A47EC" w:rsidRDefault="00AF2C92" w:rsidP="001A26CE">
      <w:pPr>
        <w:pStyle w:val="3Text10b"/>
      </w:pPr>
      <w:r w:rsidRPr="004A47EC">
        <w:t>Předmětem této Smlouvy je závazek Dopravce plnit řádně a včas Závazek veřejné služby a závazek Objednatele uhradit Dopravci za plnění Závazku veřejné služby Kompenzaci, a to vše za podmínek sjednaných touto Smlouvou.</w:t>
      </w:r>
    </w:p>
    <w:p w14:paraId="7E70BED3" w14:textId="41A7AD6D" w:rsidR="00AF2C92" w:rsidRDefault="00AF2C92" w:rsidP="001A26CE">
      <w:pPr>
        <w:pStyle w:val="3Text10b"/>
      </w:pPr>
      <w:r w:rsidRPr="004A47EC">
        <w:t xml:space="preserve">Závazek veřejné služby je vymezen </w:t>
      </w:r>
      <w:r w:rsidR="008A15ED">
        <w:t>P</w:t>
      </w:r>
      <w:r w:rsidR="00133982">
        <w:t>říloh</w:t>
      </w:r>
      <w:r w:rsidR="00133982" w:rsidRPr="004F6E0D">
        <w:t xml:space="preserve">ou </w:t>
      </w:r>
      <w:r w:rsidRPr="004F6E0D">
        <w:t xml:space="preserve">č. </w:t>
      </w:r>
      <w:r w:rsidR="00480CB8" w:rsidRPr="004F6E0D">
        <w:fldChar w:fldCharType="begin"/>
      </w:r>
      <w:r w:rsidR="00480CB8" w:rsidRPr="004F6E0D">
        <w:instrText xml:space="preserve"> REF _Ref474450692 \n \h </w:instrText>
      </w:r>
      <w:r w:rsidR="0033345C" w:rsidRPr="004F6E0D">
        <w:instrText xml:space="preserve"> \* MERGEFORMAT </w:instrText>
      </w:r>
      <w:r w:rsidR="00480CB8" w:rsidRPr="004F6E0D">
        <w:fldChar w:fldCharType="separate"/>
      </w:r>
      <w:r w:rsidR="000468C8">
        <w:t>1</w:t>
      </w:r>
      <w:r w:rsidR="00480CB8" w:rsidRPr="004F6E0D">
        <w:fldChar w:fldCharType="end"/>
      </w:r>
      <w:r w:rsidRPr="004A47EC">
        <w:t xml:space="preserve"> této Smlouvy včetně Jízdních řádů.</w:t>
      </w:r>
    </w:p>
    <w:p w14:paraId="5F1304B2" w14:textId="33878891" w:rsidR="002738A5" w:rsidRPr="004A47EC" w:rsidRDefault="00210F89" w:rsidP="002864A7">
      <w:pPr>
        <w:pStyle w:val="3Text10b"/>
      </w:pPr>
      <w:r>
        <w:t xml:space="preserve">Předpokládaný </w:t>
      </w:r>
      <w:r w:rsidR="006C16C9">
        <w:t xml:space="preserve">roční </w:t>
      </w:r>
      <w:r>
        <w:t xml:space="preserve">rozsah Dopravního výkonu </w:t>
      </w:r>
      <w:r w:rsidR="00CA5B36">
        <w:t>je stanoven v Příloze č. </w:t>
      </w:r>
      <w:r w:rsidR="00CA5B36">
        <w:fldChar w:fldCharType="begin"/>
      </w:r>
      <w:r w:rsidR="00CA5B36">
        <w:instrText xml:space="preserve"> REF _Ref86168489 \n \h </w:instrText>
      </w:r>
      <w:r w:rsidR="00CA5B36">
        <w:fldChar w:fldCharType="separate"/>
      </w:r>
      <w:r w:rsidR="000468C8">
        <w:t>2</w:t>
      </w:r>
      <w:r w:rsidR="00CA5B36">
        <w:fldChar w:fldCharType="end"/>
      </w:r>
      <w:r w:rsidR="00CA5B36">
        <w:t xml:space="preserve"> této Smlouvy</w:t>
      </w:r>
      <w:r w:rsidR="002738A5" w:rsidRPr="00161391">
        <w:t>.</w:t>
      </w:r>
    </w:p>
    <w:p w14:paraId="5FB34B18" w14:textId="165B1AF5" w:rsidR="00AF2C92" w:rsidRPr="004A47EC" w:rsidRDefault="00AF2C92" w:rsidP="00387C3F">
      <w:pPr>
        <w:pStyle w:val="5slovannadpis"/>
      </w:pPr>
    </w:p>
    <w:p w14:paraId="7C54B72D" w14:textId="77777777" w:rsidR="00AF2C92" w:rsidRPr="004A47EC" w:rsidRDefault="00AF2C92" w:rsidP="00E40BE8">
      <w:pPr>
        <w:pStyle w:val="22Nadpisuprosted"/>
      </w:pPr>
      <w:r w:rsidRPr="004A47EC">
        <w:t>Pravidla provozu Veřejné linkové dopravy</w:t>
      </w:r>
    </w:p>
    <w:p w14:paraId="7585AB59" w14:textId="426190AC" w:rsidR="008B0BCD" w:rsidRPr="008B0BCD" w:rsidRDefault="00AF2C92" w:rsidP="009F3C1E">
      <w:pPr>
        <w:pStyle w:val="3Text10b"/>
      </w:pPr>
      <w:r w:rsidRPr="008B0BCD">
        <w:t xml:space="preserve">Dopravce se zavazuje zajišťovat Závazek veřejné služby v souladu s podmínkami této Smlouvy. Zejména se Dopravce zavazuje zajišťovat Závazek veřejné služby v souladu s Jízdním řádem platným pro Linku a dané Spoje. </w:t>
      </w:r>
      <w:r w:rsidR="002C24F2" w:rsidRPr="007A49BB">
        <w:t xml:space="preserve">Jízdní řád připravuje </w:t>
      </w:r>
      <w:r w:rsidR="002C24F2">
        <w:t>Dopravce, Objednatel</w:t>
      </w:r>
      <w:r w:rsidR="002C24F2" w:rsidRPr="007A49BB">
        <w:t xml:space="preserve"> </w:t>
      </w:r>
      <w:r w:rsidR="002C24F2">
        <w:t xml:space="preserve">Jízdní řád schvaluje </w:t>
      </w:r>
      <w:r w:rsidR="002C24F2" w:rsidRPr="007A49BB">
        <w:t xml:space="preserve">a Dopravce následně předkládá Jízdní řád Dopravnímu úřadu </w:t>
      </w:r>
      <w:r w:rsidRPr="008B0BCD">
        <w:t xml:space="preserve">ke schválení pro každou Linku, na kterou mu byla </w:t>
      </w:r>
      <w:r w:rsidR="0053044E" w:rsidRPr="008B0BCD">
        <w:lastRenderedPageBreak/>
        <w:t xml:space="preserve">udělena </w:t>
      </w:r>
      <w:r w:rsidRPr="008B0BCD">
        <w:t>licence. Každá změna Jízdního řádu musí být provedena formou vydání nového Jízdního řádu.</w:t>
      </w:r>
      <w:r w:rsidR="009F3C1E">
        <w:t xml:space="preserve"> Spolu s Jízdními řády je Dopravce povinen předložit Objednateli </w:t>
      </w:r>
      <w:r w:rsidR="003761D8">
        <w:t>Oběhy</w:t>
      </w:r>
      <w:r w:rsidR="009F3C1E">
        <w:t>.</w:t>
      </w:r>
      <w:r w:rsidR="001022E5">
        <w:t xml:space="preserve"> Objednatel může také stanovit, že Jízdní řád zpracovává Pověřená osoba</w:t>
      </w:r>
      <w:r w:rsidR="00937A06">
        <w:t>, v takovém případě</w:t>
      </w:r>
      <w:r w:rsidR="001022E5">
        <w:t xml:space="preserve"> </w:t>
      </w:r>
      <w:r w:rsidR="001022E5" w:rsidRPr="007A49BB">
        <w:t xml:space="preserve">Dopravce následně předkládá Jízdní řád Dopravnímu úřadu </w:t>
      </w:r>
      <w:r w:rsidR="001022E5" w:rsidRPr="008B0BCD">
        <w:t>ke schválení</w:t>
      </w:r>
      <w:r w:rsidR="001022E5">
        <w:t>.</w:t>
      </w:r>
    </w:p>
    <w:p w14:paraId="0EBC8F07" w14:textId="4F86BBDB" w:rsidR="00AF2C92" w:rsidRPr="008B0BCD" w:rsidRDefault="00AF2C92" w:rsidP="001A26CE">
      <w:pPr>
        <w:pStyle w:val="3Text10b"/>
      </w:pPr>
      <w:bookmarkStart w:id="4" w:name="_Ref474450353"/>
      <w:r w:rsidRPr="008B0BCD">
        <w:t xml:space="preserve">Dopravce bere na vědomí, že Jízdní řád může být v průběhu doby účinnosti této Smlouvy z objektivních důvodů nebo z důvodu změny potřeb Objednatele ovlivněných objektivními skutečnostmi měněn. </w:t>
      </w:r>
      <w:r w:rsidR="009F3C1E">
        <w:t>Jízdní řád je Dopravce povinen připravit na základě požadavku Objednatele bezodkladně, nejpozději do 15 pracovních dnů od doručení požadavků Objednatele na změnu Jízdních řádů</w:t>
      </w:r>
      <w:r w:rsidR="001022E5">
        <w:t>, nestanoví-li Objednatel, že Jízdní řád zpracovává Pověřená osoba</w:t>
      </w:r>
      <w:r w:rsidR="0045404A">
        <w:t xml:space="preserve">; v takovém případě </w:t>
      </w:r>
      <w:r w:rsidR="0045404A" w:rsidRPr="007A49BB">
        <w:t xml:space="preserve">Dopravce následně předkládá Jízdní řád Dopravnímu úřadu </w:t>
      </w:r>
      <w:r w:rsidR="0045404A" w:rsidRPr="008B0BCD">
        <w:t>ke schválení</w:t>
      </w:r>
      <w:r w:rsidR="0045404A">
        <w:t xml:space="preserve"> postupem a ve lhůtě podle tohoto odstavce</w:t>
      </w:r>
      <w:r w:rsidR="009F3C1E">
        <w:t>. Spolu s Jízdními řády</w:t>
      </w:r>
      <w:r w:rsidR="0069344A">
        <w:t>, nebo bezodkladně poté, co je k tomu Objednatelem nebo Pověřenou osobou vyzván,</w:t>
      </w:r>
      <w:r w:rsidR="009F3C1E">
        <w:t xml:space="preserve"> je Dopravce povinen předložit Objednateli </w:t>
      </w:r>
      <w:r w:rsidR="00A62C1B">
        <w:t xml:space="preserve">nebo Pověřené osobě </w:t>
      </w:r>
      <w:r w:rsidR="003761D8">
        <w:t>Oběhy</w:t>
      </w:r>
      <w:r w:rsidR="009F3C1E">
        <w:t xml:space="preserve">. Objednatel do 15 pracovních dnů od předložení Jízdních řádů a </w:t>
      </w:r>
      <w:r w:rsidR="003761D8">
        <w:t>Oběhů</w:t>
      </w:r>
      <w:r w:rsidR="009F3C1E">
        <w:t xml:space="preserve"> vyjádří svůj souhlas s předloženými Jízdními řády a </w:t>
      </w:r>
      <w:r w:rsidR="003761D8">
        <w:t>O</w:t>
      </w:r>
      <w:r w:rsidR="009F3C1E">
        <w:t xml:space="preserve">běhy nebo Dopravci předloží návrh úprav. Dopravce je povinen </w:t>
      </w:r>
      <w:r w:rsidR="00A60CC5">
        <w:t>se k návrhu úprav vyjádřit</w:t>
      </w:r>
      <w:r w:rsidR="009F3C1E">
        <w:t xml:space="preserve"> a</w:t>
      </w:r>
      <w:r w:rsidR="00A60CC5">
        <w:t> </w:t>
      </w:r>
      <w:r w:rsidR="009F3C1E">
        <w:t xml:space="preserve">pokud je to možné, </w:t>
      </w:r>
      <w:r w:rsidR="00A60CC5">
        <w:t xml:space="preserve">návrh úprav </w:t>
      </w:r>
      <w:r w:rsidR="009F3C1E">
        <w:t>zapracovat</w:t>
      </w:r>
      <w:r w:rsidR="00A60CC5">
        <w:t>, a předložit zpět Objednateli ke schválení, a to vše do 5 pracovních dnů od doručení návrhu úprav ze strany Objednatele</w:t>
      </w:r>
      <w:r w:rsidR="009F3C1E">
        <w:t xml:space="preserve">. </w:t>
      </w:r>
      <w:r w:rsidR="000356D4">
        <w:t xml:space="preserve">Objednatel do 5 pracovních dnů vyjádří svůj souhlas s předloženými Jízdními řády a </w:t>
      </w:r>
      <w:r w:rsidR="003761D8">
        <w:t>O</w:t>
      </w:r>
      <w:r w:rsidR="000356D4">
        <w:t xml:space="preserve">běhy. V případě opakovaných návrhů úprav ze strany Objednatele se postupuje obdobně. </w:t>
      </w:r>
      <w:r w:rsidRPr="008B0BCD">
        <w:t xml:space="preserve">Dopravce se zavazuje bezprostředně, nejpozději však do 5 pracovních dnů po </w:t>
      </w:r>
      <w:r w:rsidR="000356D4">
        <w:t xml:space="preserve">schválení Jízdních řádů a </w:t>
      </w:r>
      <w:r w:rsidR="003761D8">
        <w:t>O</w:t>
      </w:r>
      <w:r w:rsidR="000356D4">
        <w:t>běhů ze strany Objednatele</w:t>
      </w:r>
      <w:r w:rsidRPr="008B0BCD">
        <w:t>, podat u</w:t>
      </w:r>
      <w:r w:rsidR="00A60CC5">
        <w:t> </w:t>
      </w:r>
      <w:r w:rsidRPr="008B0BCD">
        <w:t>Dopravního úřadu žádost o schválení Jízdního řádu k požadovanému datu. Objednatelem požadované změny Jízdního řádu se Dopravce zavazuje akceptovat za splnění výše uvedených podmínek.</w:t>
      </w:r>
      <w:bookmarkEnd w:id="4"/>
    </w:p>
    <w:p w14:paraId="75AF5002" w14:textId="63B1C924" w:rsidR="00AF2C92" w:rsidRPr="008B0BCD" w:rsidRDefault="00AF2C92" w:rsidP="001A26CE">
      <w:pPr>
        <w:pStyle w:val="3Text10b"/>
      </w:pPr>
      <w:bookmarkStart w:id="5" w:name="_Ref474457053"/>
      <w:r w:rsidRPr="008B0BCD">
        <w:t xml:space="preserve">Dopravce není oprávněn sám, bez předchozího výslovného pokynu nebo </w:t>
      </w:r>
      <w:r w:rsidR="007C39B6" w:rsidRPr="008B0BCD">
        <w:t xml:space="preserve">výslovného </w:t>
      </w:r>
      <w:r w:rsidRPr="008B0BCD">
        <w:t>souhlasu Objednatele, měnit obsah Jízdního řádu.</w:t>
      </w:r>
      <w:bookmarkEnd w:id="5"/>
    </w:p>
    <w:p w14:paraId="619D44A6" w14:textId="7C72E006" w:rsidR="00AF2C92" w:rsidRPr="008B0BCD" w:rsidRDefault="00AF2C92" w:rsidP="001A26CE">
      <w:pPr>
        <w:pStyle w:val="3Text10b"/>
      </w:pPr>
      <w:bookmarkStart w:id="6" w:name="_Ref508978103"/>
      <w:bookmarkStart w:id="7" w:name="_Ref474451001"/>
      <w:r w:rsidRPr="008B0BCD">
        <w:t xml:space="preserve">V případě, že Objednatelem požadovaná změna Jízdního řádu vyžaduje změnu licence či vydání licence nové, Objednatel tuto skutečnost Dopravci bezodkladně sdělí. Dopravce se zavazuje bezprostředně, nejpozději však do </w:t>
      </w:r>
      <w:r w:rsidR="008F1187">
        <w:t>1</w:t>
      </w:r>
      <w:r w:rsidR="00B74431">
        <w:t>5</w:t>
      </w:r>
      <w:r w:rsidR="00B74431" w:rsidRPr="008B0BCD">
        <w:t xml:space="preserve"> </w:t>
      </w:r>
      <w:r w:rsidRPr="008B0BCD">
        <w:t>pracovních dnů od okamžiku, kdy mu byla tat</w:t>
      </w:r>
      <w:r w:rsidR="002F2F41" w:rsidRPr="008B0BCD">
        <w:t>o skutečnost sdělena, zažádat u </w:t>
      </w:r>
      <w:r w:rsidRPr="008B0BCD">
        <w:t>Dopravního úřadu o</w:t>
      </w:r>
      <w:r w:rsidR="007C39B6" w:rsidRPr="008B0BCD">
        <w:t> </w:t>
      </w:r>
      <w:r w:rsidRPr="008B0BCD">
        <w:t>změnu licence pro příslušnou Linku, případně o vydání licence nové.</w:t>
      </w:r>
      <w:bookmarkEnd w:id="6"/>
      <w:r w:rsidRPr="008B0BCD">
        <w:t xml:space="preserve"> </w:t>
      </w:r>
      <w:bookmarkStart w:id="8" w:name="_Ref508969723"/>
      <w:bookmarkEnd w:id="7"/>
    </w:p>
    <w:p w14:paraId="695F921B" w14:textId="1374024A" w:rsidR="00AF2C92" w:rsidRPr="003761D8" w:rsidRDefault="00AF2C92" w:rsidP="001A26CE">
      <w:pPr>
        <w:pStyle w:val="3Text10b"/>
      </w:pPr>
      <w:bookmarkStart w:id="9" w:name="_Ref474457081"/>
      <w:bookmarkEnd w:id="8"/>
      <w:r w:rsidRPr="003761D8">
        <w:t xml:space="preserve">V případě, </w:t>
      </w:r>
      <w:r w:rsidR="000824C6" w:rsidRPr="003761D8">
        <w:t xml:space="preserve">že </w:t>
      </w:r>
      <w:r w:rsidRPr="003761D8">
        <w:t>Objednatel Dopravci oznámí požadavek na úpravu Jízdního řádu, s nímž je spojena potřeba zvýšení počtu Vozidel, která je povinen Dopravce mít v souladu s</w:t>
      </w:r>
      <w:r w:rsidR="007577FA" w:rsidRPr="003761D8">
        <w:t>e Smlouvou</w:t>
      </w:r>
      <w:r w:rsidRPr="003761D8">
        <w:t xml:space="preserve"> k dispozici, </w:t>
      </w:r>
      <w:bookmarkEnd w:id="9"/>
      <w:r w:rsidR="003761D8" w:rsidRPr="003761D8">
        <w:t xml:space="preserve">postupuje se podle odst. </w:t>
      </w:r>
      <w:r w:rsidR="003761D8" w:rsidRPr="003761D8">
        <w:fldChar w:fldCharType="begin"/>
      </w:r>
      <w:r w:rsidR="003761D8" w:rsidRPr="003761D8">
        <w:instrText xml:space="preserve"> REF _Ref38301833 \r \h </w:instrText>
      </w:r>
      <w:r w:rsidR="003761D8">
        <w:instrText xml:space="preserve"> \* MERGEFORMAT </w:instrText>
      </w:r>
      <w:r w:rsidR="003761D8" w:rsidRPr="003761D8">
        <w:fldChar w:fldCharType="separate"/>
      </w:r>
      <w:r w:rsidR="000468C8">
        <w:t>65</w:t>
      </w:r>
      <w:r w:rsidR="003761D8" w:rsidRPr="003761D8">
        <w:fldChar w:fldCharType="end"/>
      </w:r>
      <w:r w:rsidR="003761D8" w:rsidRPr="003761D8">
        <w:t xml:space="preserve"> této Smlouvy. V případě existence více variant Oběhů se použijí ty Oběhy, které neznamenají navýšení počtu Vozidel, nedohodne-li se Objednatel s Dopravcem jinak.</w:t>
      </w:r>
    </w:p>
    <w:p w14:paraId="30B4E472" w14:textId="77777777" w:rsidR="00AF2C92" w:rsidRPr="004A47EC" w:rsidRDefault="00AF2C92" w:rsidP="00387C3F">
      <w:pPr>
        <w:pStyle w:val="5slovannadpis"/>
      </w:pPr>
      <w:bookmarkStart w:id="10" w:name="_Ref474480055"/>
    </w:p>
    <w:bookmarkEnd w:id="10"/>
    <w:p w14:paraId="26ACABA7" w14:textId="2F915A2E" w:rsidR="00AF2C92" w:rsidRPr="004A47EC" w:rsidRDefault="00AF2C92" w:rsidP="00E40BE8">
      <w:pPr>
        <w:pStyle w:val="22Nadpisuprosted"/>
      </w:pPr>
      <w:r w:rsidRPr="004A47EC">
        <w:t xml:space="preserve">Změna rozsahu </w:t>
      </w:r>
      <w:r w:rsidR="00FF2861">
        <w:t>závazku</w:t>
      </w:r>
    </w:p>
    <w:p w14:paraId="4941EF06" w14:textId="631F9C8B" w:rsidR="00AF2C92" w:rsidRPr="004A47EC" w:rsidRDefault="00AF2C92" w:rsidP="001A26CE">
      <w:pPr>
        <w:pStyle w:val="3Text10b"/>
      </w:pPr>
      <w:r w:rsidRPr="004A47EC">
        <w:t>Objednatel je oprávněn požadovat po Dopravci změnu v rozsahu plnění Závazku veřejné služby proti původně sjednanému rozsahu</w:t>
      </w:r>
      <w:r w:rsidR="00FF2861">
        <w:t xml:space="preserve"> (dále jen „</w:t>
      </w:r>
      <w:r w:rsidR="00FF2861" w:rsidRPr="00FF2861">
        <w:rPr>
          <w:b/>
          <w:i/>
        </w:rPr>
        <w:t>Změna rozsahu závazku</w:t>
      </w:r>
      <w:r w:rsidR="00FF2861">
        <w:t>“)</w:t>
      </w:r>
      <w:r w:rsidRPr="004A47EC">
        <w:t>. Dopravce přitom bere na vědomí a</w:t>
      </w:r>
      <w:r w:rsidR="00712341" w:rsidRPr="004A47EC">
        <w:t> </w:t>
      </w:r>
      <w:r w:rsidRPr="004A47EC">
        <w:t xml:space="preserve">souhlasí s tím, že Změna rozsahu závazku může znamenat zvýšení i snížení </w:t>
      </w:r>
      <w:r w:rsidR="00752038">
        <w:t>Dopravního výkonu</w:t>
      </w:r>
      <w:r w:rsidR="007C39B6" w:rsidRPr="004A47EC">
        <w:t xml:space="preserve"> </w:t>
      </w:r>
      <w:r w:rsidRPr="004A47EC">
        <w:t>(maximálně v rozpětí stanoveném dále v odst.</w:t>
      </w:r>
      <w:r w:rsidR="00907629">
        <w:t xml:space="preserve"> </w:t>
      </w:r>
      <w:r w:rsidR="00907629">
        <w:fldChar w:fldCharType="begin"/>
      </w:r>
      <w:r w:rsidR="00907629">
        <w:instrText xml:space="preserve"> REF _Ref474450603 \r \h </w:instrText>
      </w:r>
      <w:r w:rsidR="00907629">
        <w:fldChar w:fldCharType="separate"/>
      </w:r>
      <w:r w:rsidR="000468C8">
        <w:t>64</w:t>
      </w:r>
      <w:r w:rsidR="00907629">
        <w:fldChar w:fldCharType="end"/>
      </w:r>
      <w:r w:rsidR="00907629">
        <w:t xml:space="preserve"> </w:t>
      </w:r>
      <w:r w:rsidR="00426761" w:rsidRPr="004A47EC">
        <w:t>této Smlouvy</w:t>
      </w:r>
      <w:r w:rsidRPr="004A47EC">
        <w:t xml:space="preserve">). Charakter Změny rozsahu </w:t>
      </w:r>
      <w:r w:rsidR="00FF2861">
        <w:t xml:space="preserve">závazku </w:t>
      </w:r>
      <w:r w:rsidRPr="004A47EC">
        <w:t xml:space="preserve">může být dlouhodobý i krátkodobý, a to v závislosti na změnách potřeb Objednatele při plnění jeho </w:t>
      </w:r>
      <w:r w:rsidRPr="004A47EC">
        <w:lastRenderedPageBreak/>
        <w:t>povinností zajistit dopravní obslužnost na Území. Objednatel může po Dopravci požadovat Změnu rozsahu</w:t>
      </w:r>
      <w:r w:rsidR="00FF2861">
        <w:t xml:space="preserve"> závazku</w:t>
      </w:r>
      <w:r w:rsidRPr="004A47EC">
        <w:t xml:space="preserve"> zejména, nikoliv však výlučně, z následujících důvodů:</w:t>
      </w:r>
    </w:p>
    <w:p w14:paraId="017B8C5B" w14:textId="3EC05087" w:rsidR="00AF2C92" w:rsidRPr="004A47EC" w:rsidRDefault="00AF2C92" w:rsidP="001A26CE">
      <w:pPr>
        <w:pStyle w:val="4Textvnoen10b"/>
      </w:pPr>
      <w:r w:rsidRPr="004A47EC">
        <w:t>v </w:t>
      </w:r>
      <w:r w:rsidRPr="008567F3">
        <w:t>souvislosti</w:t>
      </w:r>
      <w:r w:rsidRPr="004A47EC">
        <w:t xml:space="preserve"> se změnou přepravních potřeb v </w:t>
      </w:r>
      <w:r w:rsidR="003F52F4">
        <w:t>Ú</w:t>
      </w:r>
      <w:r w:rsidRPr="004A47EC">
        <w:t xml:space="preserve">zemí (např. vznik či zánik školského zařízení, úprava směnného provozu zaměstnavatelů, vznik nebo zánik pracovních </w:t>
      </w:r>
      <w:r w:rsidR="00F25EFD" w:rsidRPr="004A47EC">
        <w:t>příležitostí</w:t>
      </w:r>
      <w:r w:rsidRPr="004A47EC">
        <w:t xml:space="preserve"> apod.)</w:t>
      </w:r>
    </w:p>
    <w:p w14:paraId="7BC423FF" w14:textId="77777777" w:rsidR="00AF2C92" w:rsidRPr="004A47EC" w:rsidRDefault="00AF2C92" w:rsidP="001A26CE">
      <w:pPr>
        <w:pStyle w:val="4Textvnoen10b"/>
      </w:pPr>
      <w:r w:rsidRPr="004A47EC">
        <w:t>na základě aktuálních přepravních potřeb Objednatele,</w:t>
      </w:r>
    </w:p>
    <w:p w14:paraId="2EA5DC88" w14:textId="77777777" w:rsidR="00AF2C92" w:rsidRPr="004A47EC" w:rsidRDefault="00AF2C92" w:rsidP="001A26CE">
      <w:pPr>
        <w:pStyle w:val="4Textvnoen10b"/>
      </w:pPr>
      <w:r w:rsidRPr="004A47EC">
        <w:t>z důvodů dopravních omezení, výluk, uzavírek a objížděk,</w:t>
      </w:r>
    </w:p>
    <w:p w14:paraId="2C0A2C31" w14:textId="77777777" w:rsidR="00AF2C92" w:rsidRPr="004A47EC" w:rsidRDefault="00AF2C92" w:rsidP="001A26CE">
      <w:pPr>
        <w:pStyle w:val="4Textvnoen10b"/>
      </w:pPr>
      <w:r w:rsidRPr="004A47EC">
        <w:t>změna dopravní trasy,</w:t>
      </w:r>
    </w:p>
    <w:p w14:paraId="1D4E2507" w14:textId="77777777" w:rsidR="00AF2C92" w:rsidRPr="004A47EC" w:rsidRDefault="00AF2C92" w:rsidP="001A26CE">
      <w:pPr>
        <w:pStyle w:val="4Textvnoen10b"/>
      </w:pPr>
      <w:r w:rsidRPr="004A47EC">
        <w:t>zánik některých dopravních spojení,</w:t>
      </w:r>
    </w:p>
    <w:p w14:paraId="59EF2D1F" w14:textId="77777777" w:rsidR="00AF2C92" w:rsidRPr="004A47EC" w:rsidRDefault="00AF2C92" w:rsidP="001A26CE">
      <w:pPr>
        <w:pStyle w:val="4Textvnoen10b"/>
      </w:pPr>
      <w:r w:rsidRPr="004A47EC">
        <w:t>změna standardů pro provozování Veřejné linkové dopravy.</w:t>
      </w:r>
    </w:p>
    <w:p w14:paraId="47A2E537" w14:textId="4CFE75EC" w:rsidR="00AF2C92" w:rsidRPr="004A47EC" w:rsidRDefault="00AF2C92" w:rsidP="001A26CE">
      <w:pPr>
        <w:pStyle w:val="3Text10b"/>
      </w:pPr>
      <w:bookmarkStart w:id="11" w:name="_Ref474450603"/>
      <w:r w:rsidRPr="00B110C3">
        <w:t xml:space="preserve">Dopravce je povinen přijmout Změny v rozsahu </w:t>
      </w:r>
      <w:r w:rsidR="00FF2861" w:rsidRPr="00B110C3">
        <w:t xml:space="preserve">závazku </w:t>
      </w:r>
      <w:r w:rsidRPr="00B110C3">
        <w:t>požadované Objednatelem dle předcházejícího odstavce, a to jak v případě navýšení rozsahu, tak i jeho snížení, maximálně však</w:t>
      </w:r>
      <w:r w:rsidR="00464B1E" w:rsidRPr="00B110C3">
        <w:t xml:space="preserve"> tak, aby průměrný počet km na jeden den</w:t>
      </w:r>
      <w:r w:rsidR="00B110C3" w:rsidRPr="00B110C3">
        <w:t xml:space="preserve"> </w:t>
      </w:r>
      <w:bookmarkStart w:id="12" w:name="_Hlk41638272"/>
      <w:r w:rsidR="00B110C3" w:rsidRPr="00B110C3">
        <w:t>(počet km / 365)</w:t>
      </w:r>
      <w:bookmarkEnd w:id="12"/>
      <w:r w:rsidRPr="00B110C3">
        <w:t xml:space="preserve"> </w:t>
      </w:r>
      <w:r w:rsidR="00464B1E" w:rsidRPr="00B110C3">
        <w:t xml:space="preserve">činil po </w:t>
      </w:r>
      <w:r w:rsidR="00464B1E" w:rsidRPr="002732A0">
        <w:t xml:space="preserve">Změně rozsahu závazku nejméně </w:t>
      </w:r>
      <w:r w:rsidR="004C12FA" w:rsidRPr="002732A0">
        <w:t>80</w:t>
      </w:r>
      <w:r w:rsidR="002864A7" w:rsidRPr="002732A0">
        <w:t xml:space="preserve"> </w:t>
      </w:r>
      <w:r w:rsidR="00464B1E" w:rsidRPr="002732A0">
        <w:t>% a nejvýše 12</w:t>
      </w:r>
      <w:r w:rsidR="004C12FA" w:rsidRPr="002732A0">
        <w:t>0</w:t>
      </w:r>
      <w:r w:rsidR="002864A7" w:rsidRPr="002732A0">
        <w:t> </w:t>
      </w:r>
      <w:r w:rsidR="00464B1E" w:rsidRPr="002732A0">
        <w:t>% průměrného počtu km na jeden den</w:t>
      </w:r>
      <w:r w:rsidR="00B64A7D" w:rsidRPr="002732A0">
        <w:t>, který je rove</w:t>
      </w:r>
      <w:r w:rsidR="00B64A7D" w:rsidRPr="00B110C3">
        <w:t>n podílu předp</w:t>
      </w:r>
      <w:r w:rsidR="00B110C3" w:rsidRPr="00B110C3">
        <w:t>okládaného</w:t>
      </w:r>
      <w:r w:rsidR="00307D65">
        <w:t xml:space="preserve"> Dopravního výkonu v kalendářním roce</w:t>
      </w:r>
      <w:r w:rsidR="00B110C3" w:rsidRPr="00B110C3">
        <w:t xml:space="preserve"> </w:t>
      </w:r>
      <w:r w:rsidR="00307D65">
        <w:t>(</w:t>
      </w:r>
      <w:r w:rsidR="00B110C3" w:rsidRPr="00B110C3">
        <w:t>počtu km</w:t>
      </w:r>
      <w:r w:rsidR="00307D65">
        <w:t>)</w:t>
      </w:r>
      <w:r w:rsidR="00B110C3" w:rsidRPr="00B110C3">
        <w:t xml:space="preserve"> a </w:t>
      </w:r>
      <w:r w:rsidR="00B64A7D" w:rsidRPr="00B110C3">
        <w:t>365 dnů</w:t>
      </w:r>
      <w:r w:rsidRPr="00B110C3">
        <w:t>.</w:t>
      </w:r>
      <w:bookmarkEnd w:id="11"/>
    </w:p>
    <w:p w14:paraId="44F4B3E0" w14:textId="081A7930" w:rsidR="007356B7" w:rsidRPr="008E4CF8" w:rsidRDefault="007356B7" w:rsidP="007356B7">
      <w:pPr>
        <w:pStyle w:val="3Text10b"/>
      </w:pPr>
      <w:bookmarkStart w:id="13" w:name="_Ref38301833"/>
      <w:r w:rsidRPr="008E4CF8">
        <w:t xml:space="preserve">Dopravce bere na vědomí, že Objednatel je oprávněn zejména v důsledku změn v Jízdních řádech a/nebo v důsledku Změny rozsahu závazku, v odůvodněných případech požadovat i související změny spočívající ve změně počtu Vozidel, </w:t>
      </w:r>
      <w:r w:rsidRPr="00016010">
        <w:t xml:space="preserve">která je povinen Dopravce mít v souladu </w:t>
      </w:r>
      <w:r w:rsidR="00016010" w:rsidRPr="00016010">
        <w:t xml:space="preserve">s odst. </w:t>
      </w:r>
      <w:r w:rsidR="00955B14">
        <w:fldChar w:fldCharType="begin"/>
      </w:r>
      <w:r w:rsidR="00955B14">
        <w:instrText xml:space="preserve"> REF _Ref271621929 \n \h </w:instrText>
      </w:r>
      <w:r w:rsidR="00955B14">
        <w:fldChar w:fldCharType="separate"/>
      </w:r>
      <w:r w:rsidR="000468C8">
        <w:t>114</w:t>
      </w:r>
      <w:r w:rsidR="00955B14">
        <w:fldChar w:fldCharType="end"/>
      </w:r>
      <w:r w:rsidR="00DC3B59" w:rsidRPr="00016010">
        <w:t xml:space="preserve"> </w:t>
      </w:r>
      <w:r w:rsidRPr="00016010">
        <w:t>Smlouvy k dispozici</w:t>
      </w:r>
      <w:r w:rsidRPr="008E4CF8">
        <w:t>. Dopravce je povinen takový požadavek na změnu, který s ním Objednatel v souladu s odst.</w:t>
      </w:r>
      <w:r w:rsidR="002732A0">
        <w:t> </w:t>
      </w:r>
      <w:r w:rsidRPr="008E4CF8">
        <w:fldChar w:fldCharType="begin"/>
      </w:r>
      <w:r w:rsidRPr="008E4CF8">
        <w:instrText xml:space="preserve"> REF _Ref508366264 \r \h </w:instrText>
      </w:r>
      <w:r w:rsidR="008E4CF8">
        <w:instrText xml:space="preserve"> \* MERGEFORMAT </w:instrText>
      </w:r>
      <w:r w:rsidRPr="008E4CF8">
        <w:fldChar w:fldCharType="separate"/>
      </w:r>
      <w:r w:rsidR="000468C8">
        <w:t>66</w:t>
      </w:r>
      <w:r w:rsidRPr="008E4CF8">
        <w:fldChar w:fldCharType="end"/>
      </w:r>
      <w:r w:rsidRPr="008E4CF8">
        <w:t xml:space="preserve"> této Smlouvy projednal, akceptovat. Objednatel je však takto oprávněn požadovat pouze takové změny v rozsahu a/nebo skladbě </w:t>
      </w:r>
      <w:r w:rsidR="00360E30">
        <w:t xml:space="preserve">(navýšení, snížení, změna kategorie) </w:t>
      </w:r>
      <w:r w:rsidRPr="008E4CF8">
        <w:t xml:space="preserve">vozového parku Dopravce požadovaného Objednatelem, jež budou představovat v průběhu jednoho </w:t>
      </w:r>
      <w:r w:rsidRPr="00326438">
        <w:t xml:space="preserve">roku změnu </w:t>
      </w:r>
      <w:r w:rsidRPr="005D40B8">
        <w:t>maximálně</w:t>
      </w:r>
      <w:r w:rsidR="00DD48F3" w:rsidRPr="005D40B8">
        <w:t xml:space="preserve"> </w:t>
      </w:r>
      <w:r w:rsidR="005D40B8">
        <w:t>2</w:t>
      </w:r>
      <w:r w:rsidR="002732A0">
        <w:t xml:space="preserve"> Vozid</w:t>
      </w:r>
      <w:r w:rsidR="005D40B8">
        <w:t>e</w:t>
      </w:r>
      <w:r w:rsidR="002732A0">
        <w:t>l</w:t>
      </w:r>
      <w:r w:rsidR="00511886">
        <w:t xml:space="preserve">, nebude-li Dopravce souhlasit se změnou větší. </w:t>
      </w:r>
      <w:r w:rsidR="005D40B8" w:rsidRPr="005D40B8">
        <w:t xml:space="preserve">Změna kategorie </w:t>
      </w:r>
      <w:r w:rsidR="005D40B8">
        <w:t>Vozidel</w:t>
      </w:r>
      <w:r w:rsidR="005D40B8" w:rsidRPr="005D40B8">
        <w:t xml:space="preserve"> (změna skladby vozového parku) znamená snížení počtu jedné kategorie </w:t>
      </w:r>
      <w:r w:rsidR="005D40B8">
        <w:t>V</w:t>
      </w:r>
      <w:r w:rsidR="005D40B8" w:rsidRPr="005D40B8">
        <w:t xml:space="preserve">ozidel o jedno vozidlo a navýšení počtu jiné kategorie </w:t>
      </w:r>
      <w:r w:rsidR="005D40B8">
        <w:t>V</w:t>
      </w:r>
      <w:r w:rsidR="005D40B8" w:rsidRPr="005D40B8">
        <w:t xml:space="preserve">ozidel o jedno vozidlo, tj. jedná se o </w:t>
      </w:r>
      <w:r w:rsidR="005D40B8">
        <w:t xml:space="preserve">změnu 2 Vozidel. </w:t>
      </w:r>
      <w:r w:rsidRPr="008E4CF8">
        <w:t xml:space="preserve">Změny v rozsahu závazku a/nebo skladbě vozového parku </w:t>
      </w:r>
      <w:r w:rsidR="00360E30">
        <w:t>požadované Objednatelem v souladu s tímto článkem Smlouvy</w:t>
      </w:r>
      <w:r w:rsidRPr="008E4CF8">
        <w:t xml:space="preserve"> je Dopravce povinen akceptovat. </w:t>
      </w:r>
      <w:r w:rsidR="0078339F">
        <w:t xml:space="preserve">V případě nutnosti </w:t>
      </w:r>
      <w:r w:rsidR="0078339F" w:rsidRPr="0078339F">
        <w:t>pořízení nov</w:t>
      </w:r>
      <w:r w:rsidR="0078339F">
        <w:t>ého Vozid</w:t>
      </w:r>
      <w:r w:rsidR="0078339F" w:rsidRPr="0078339F">
        <w:t>l</w:t>
      </w:r>
      <w:r w:rsidR="0078339F">
        <w:t xml:space="preserve">a stanoví Objednatel Dopravci lhůtu pro pořízení nového Vozidla, která nebude kratší než </w:t>
      </w:r>
      <w:r w:rsidR="001007B4">
        <w:t>devět</w:t>
      </w:r>
      <w:r w:rsidR="00800C1C">
        <w:t xml:space="preserve"> </w:t>
      </w:r>
      <w:r w:rsidR="0078339F">
        <w:t>měsíců, nedohodne</w:t>
      </w:r>
      <w:r w:rsidR="0078339F">
        <w:noBreakHyphen/>
        <w:t>li se Objednatel s Dopravcem na kratší lhůtě.</w:t>
      </w:r>
      <w:r w:rsidR="0078339F" w:rsidRPr="0078339F">
        <w:t xml:space="preserve"> </w:t>
      </w:r>
      <w:r w:rsidRPr="008E4CF8">
        <w:t xml:space="preserve">Změny v rozsahu závazku a/nebo skladbě vozového parku, které by znamenaly nutnost pořízení nových Vozidel (nad rámec pravidelné obnovy </w:t>
      </w:r>
      <w:r w:rsidR="00A71D30">
        <w:t>V</w:t>
      </w:r>
      <w:r w:rsidR="00A71D30" w:rsidRPr="008E4CF8">
        <w:t xml:space="preserve">ozidel </w:t>
      </w:r>
      <w:r w:rsidRPr="008E4CF8">
        <w:t>plánované Dopravcem) v</w:t>
      </w:r>
      <w:r w:rsidR="00A71D30">
        <w:t> </w:t>
      </w:r>
      <w:r w:rsidRPr="008E4CF8">
        <w:t>posledních dvou letech plnění této Smlouvy podléhají předchozímu souhlasu Dopravce.</w:t>
      </w:r>
      <w:r w:rsidR="00A71D30">
        <w:t xml:space="preserve"> Dopravce má nárok </w:t>
      </w:r>
      <w:r w:rsidR="00C76C64">
        <w:t>na úhradu účelně vynaložených a </w:t>
      </w:r>
      <w:r w:rsidR="00A71D30">
        <w:t xml:space="preserve">Objednatelem předem písemně schválených nákladů souvisejících s pořízením nových Vozidel </w:t>
      </w:r>
      <w:r w:rsidR="00A71D30" w:rsidRPr="008E4CF8">
        <w:t xml:space="preserve">(nad rámec pravidelné obnovy </w:t>
      </w:r>
      <w:r w:rsidR="00A71D30">
        <w:t>V</w:t>
      </w:r>
      <w:r w:rsidR="00A71D30" w:rsidRPr="008E4CF8">
        <w:t>ozidel plánované Dopravcem)</w:t>
      </w:r>
      <w:r w:rsidR="00A71D30">
        <w:t>, nedohodne</w:t>
      </w:r>
      <w:r w:rsidR="00A71D30">
        <w:noBreakHyphen/>
        <w:t>li se Objednatel s Dopravcem jinak.</w:t>
      </w:r>
      <w:bookmarkEnd w:id="13"/>
    </w:p>
    <w:p w14:paraId="7AA568EB" w14:textId="6EC160E6" w:rsidR="007356B7" w:rsidRPr="008E4CF8" w:rsidRDefault="007356B7" w:rsidP="007356B7">
      <w:pPr>
        <w:pStyle w:val="3Text10b"/>
      </w:pPr>
      <w:bookmarkStart w:id="14" w:name="_Ref508366264"/>
      <w:r w:rsidRPr="008E4CF8">
        <w:t>Objednatel je vždy povinen předem projednat zamýšlené Změny rozsahu</w:t>
      </w:r>
      <w:r w:rsidR="008E4CF8" w:rsidRPr="008E4CF8">
        <w:t xml:space="preserve"> závazku</w:t>
      </w:r>
      <w:r w:rsidRPr="008E4CF8">
        <w:t xml:space="preserve"> či změny ve skladbě vozového parku s Dopravcem, který je oprávněn se v přiměřené lhůtě k zamýšleným změnám vyjádřit. Objednatel je povinen se s vyjádřením Dopravce vypořádat. Objednate</w:t>
      </w:r>
      <w:r w:rsidR="008E4CF8" w:rsidRPr="008E4CF8">
        <w:t>l na základě vypořádání s </w:t>
      </w:r>
      <w:r w:rsidRPr="008E4CF8">
        <w:t>vyjádřením Dopravce oznámí Dopravci e-mailem či písemně (prostřednictvím kontaktní osob</w:t>
      </w:r>
      <w:r w:rsidR="005655A5">
        <w:t>y</w:t>
      </w:r>
      <w:r w:rsidRPr="008E4CF8">
        <w:t xml:space="preserve"> uveden</w:t>
      </w:r>
      <w:r w:rsidR="005655A5">
        <w:t>é</w:t>
      </w:r>
      <w:r w:rsidRPr="008E4CF8">
        <w:t xml:space="preserve"> v této Smlouvě) příslušnou změnu.</w:t>
      </w:r>
      <w:bookmarkEnd w:id="14"/>
    </w:p>
    <w:p w14:paraId="4F40387C" w14:textId="4EE2147F" w:rsidR="00AF2C92" w:rsidRPr="004A47EC" w:rsidRDefault="00AF2C92" w:rsidP="001A26CE">
      <w:pPr>
        <w:pStyle w:val="3Text10b"/>
      </w:pPr>
      <w:r w:rsidRPr="004A47EC">
        <w:lastRenderedPageBreak/>
        <w:t>Kromě Kompenzace vypočtené dle této Smlouvy nemá Dopravce v souvislosti se Změnou rozsahu závazku (jak v případě zvýšení, tak v případě snížení) podle tohoto článku nárok na žádné jiné platby, ani na úhradu žádných dalších nákladů, pokud není v této Smlouvě uvedeno jinak</w:t>
      </w:r>
      <w:r w:rsidR="00A61286">
        <w:t xml:space="preserve"> nebo se Objednatel s Dopravcem nedohodne jinak</w:t>
      </w:r>
      <w:r w:rsidRPr="004A47EC">
        <w:t xml:space="preserve">. </w:t>
      </w:r>
    </w:p>
    <w:p w14:paraId="6DC3CE27" w14:textId="00ED12D1" w:rsidR="00AF2C92" w:rsidRPr="001A26CE" w:rsidRDefault="00AF2C92" w:rsidP="001A26CE">
      <w:pPr>
        <w:pStyle w:val="3Text10b"/>
      </w:pPr>
      <w:bookmarkStart w:id="15" w:name="_Ref475347857"/>
      <w:r w:rsidRPr="004A47EC">
        <w:t>Dopravce je povinen splnit pokyny Objednatele na posílení dopravy (operativní i</w:t>
      </w:r>
      <w:r w:rsidR="00712341" w:rsidRPr="004A47EC">
        <w:t> </w:t>
      </w:r>
      <w:r w:rsidRPr="004A47EC">
        <w:t xml:space="preserve">dlouhodobé), změny v trasách (např. z důvodu výluk či objížděk) a počtech </w:t>
      </w:r>
      <w:r w:rsidR="00907629">
        <w:t>S</w:t>
      </w:r>
      <w:r w:rsidRPr="004A47EC">
        <w:t>pojů apod. v souladu s touto Smlouvou</w:t>
      </w:r>
      <w:r w:rsidR="002A10F2">
        <w:t>,</w:t>
      </w:r>
      <w:r w:rsidRPr="004A47EC">
        <w:t xml:space="preserve"> a</w:t>
      </w:r>
      <w:r w:rsidR="002A10F2">
        <w:t xml:space="preserve"> to</w:t>
      </w:r>
      <w:r w:rsidRPr="004A47EC">
        <w:t xml:space="preserve"> řádně a včas. </w:t>
      </w:r>
      <w:bookmarkEnd w:id="15"/>
    </w:p>
    <w:p w14:paraId="0BC89798" w14:textId="77777777" w:rsidR="00AF2C92" w:rsidRPr="004A47EC" w:rsidRDefault="00AF2C92" w:rsidP="00387C3F">
      <w:pPr>
        <w:pStyle w:val="5slovannadpis"/>
      </w:pPr>
    </w:p>
    <w:p w14:paraId="296C6B93" w14:textId="013C23F9" w:rsidR="00AF2C92" w:rsidRPr="004A47EC" w:rsidRDefault="00781C3F" w:rsidP="00E40BE8">
      <w:pPr>
        <w:pStyle w:val="22Nadpisuprosted"/>
      </w:pPr>
      <w:r>
        <w:t>Přepravní kontrola</w:t>
      </w:r>
    </w:p>
    <w:p w14:paraId="0E6393EE" w14:textId="661E9436" w:rsidR="007511A8" w:rsidRPr="004A47EC" w:rsidRDefault="003F5488" w:rsidP="001A26CE">
      <w:pPr>
        <w:pStyle w:val="3Text10b"/>
      </w:pPr>
      <w:r>
        <w:t>P</w:t>
      </w:r>
      <w:r w:rsidR="007511A8" w:rsidRPr="00E42586">
        <w:t>řepravní kontrolu vůči cestujícím, vymáh</w:t>
      </w:r>
      <w:r>
        <w:t>ání</w:t>
      </w:r>
      <w:r w:rsidR="007511A8" w:rsidRPr="00E42586">
        <w:t xml:space="preserve"> nedoplatk</w:t>
      </w:r>
      <w:r>
        <w:t>ů</w:t>
      </w:r>
      <w:r w:rsidR="007511A8" w:rsidRPr="00E42586">
        <w:t xml:space="preserve"> jízdného</w:t>
      </w:r>
      <w:r w:rsidR="009D6860">
        <w:t xml:space="preserve"> a</w:t>
      </w:r>
      <w:r w:rsidR="007511A8" w:rsidRPr="00E42586">
        <w:t xml:space="preserve"> </w:t>
      </w:r>
      <w:r w:rsidR="009D6860" w:rsidRPr="00E42586">
        <w:t>vymáh</w:t>
      </w:r>
      <w:r w:rsidR="009D6860">
        <w:t>ání</w:t>
      </w:r>
      <w:r w:rsidR="009D6860" w:rsidRPr="00E42586">
        <w:t xml:space="preserve"> </w:t>
      </w:r>
      <w:r w:rsidR="007511A8" w:rsidRPr="00E42586">
        <w:t>přiráž</w:t>
      </w:r>
      <w:r>
        <w:t>e</w:t>
      </w:r>
      <w:r w:rsidR="007511A8" w:rsidRPr="00E42586">
        <w:t>k k jízdnému a</w:t>
      </w:r>
      <w:r>
        <w:t>pod.</w:t>
      </w:r>
      <w:r w:rsidR="007511A8" w:rsidRPr="00E42586">
        <w:t xml:space="preserve"> </w:t>
      </w:r>
      <w:r>
        <w:t>provádí Objednatel nebo jím pověřená osoba</w:t>
      </w:r>
      <w:r w:rsidR="0097774B">
        <w:t>, nedohodnou-li se Smluvní strany jinak</w:t>
      </w:r>
      <w:r w:rsidR="007511A8" w:rsidRPr="00E42586">
        <w:t>.</w:t>
      </w:r>
      <w:r w:rsidR="009D6860">
        <w:t xml:space="preserve"> </w:t>
      </w:r>
    </w:p>
    <w:p w14:paraId="0652F657" w14:textId="77777777" w:rsidR="00AF2C92" w:rsidRPr="004A47EC" w:rsidRDefault="00AF2C92" w:rsidP="00387C3F">
      <w:pPr>
        <w:pStyle w:val="5slovannadpis"/>
      </w:pPr>
    </w:p>
    <w:p w14:paraId="37C11769" w14:textId="77777777" w:rsidR="00AF2C92" w:rsidRPr="004A47EC" w:rsidRDefault="00AF2C92" w:rsidP="00E40BE8">
      <w:pPr>
        <w:pStyle w:val="22Nadpisuprosted"/>
      </w:pPr>
      <w:r w:rsidRPr="004A47EC">
        <w:t xml:space="preserve">Integrovaný dopravní systém </w:t>
      </w:r>
    </w:p>
    <w:p w14:paraId="05ABECA4" w14:textId="00F04828" w:rsidR="00AF2C92" w:rsidRDefault="00AF2C92" w:rsidP="001A26CE">
      <w:pPr>
        <w:pStyle w:val="3Text10b"/>
      </w:pPr>
      <w:r w:rsidRPr="004A47EC">
        <w:t xml:space="preserve">Dopravce se zavazuje provozovat Veřejnou linkovou dopravu při uplatnění pravidel </w:t>
      </w:r>
      <w:r w:rsidR="006D5AB3">
        <w:t>IDS JMK</w:t>
      </w:r>
      <w:r w:rsidRPr="004A47EC">
        <w:t xml:space="preserve">. V souvislosti s provozováním Veřejné linkové dopravy při uplatnění </w:t>
      </w:r>
      <w:r w:rsidR="006D5AB3">
        <w:t>IDS JMK</w:t>
      </w:r>
      <w:r w:rsidR="006D5AB3" w:rsidRPr="004A47EC">
        <w:t xml:space="preserve"> </w:t>
      </w:r>
      <w:r w:rsidRPr="004A47EC">
        <w:t>je Dopravce povinen</w:t>
      </w:r>
    </w:p>
    <w:p w14:paraId="74733486" w14:textId="2297C39A" w:rsidR="00B5230A" w:rsidRDefault="00B5230A" w:rsidP="00B5230A">
      <w:pPr>
        <w:pStyle w:val="4Textvnoen10b"/>
      </w:pPr>
      <w:r>
        <w:t xml:space="preserve">být začleněn do </w:t>
      </w:r>
      <w:r w:rsidR="006D5AB3">
        <w:t>IDS JMK</w:t>
      </w:r>
      <w:r>
        <w:t>,</w:t>
      </w:r>
    </w:p>
    <w:p w14:paraId="3337C130" w14:textId="4B40576E" w:rsidR="006027A8" w:rsidRPr="004A47EC" w:rsidRDefault="006027A8" w:rsidP="00B5230A">
      <w:pPr>
        <w:pStyle w:val="4Textvnoen10b"/>
      </w:pPr>
      <w:r>
        <w:t>mít uzavřeny smlouvy, které má mít Dopravce pro řádné fungování v IDS JMK uzavřeny,</w:t>
      </w:r>
    </w:p>
    <w:p w14:paraId="2FA20CB9" w14:textId="24236206" w:rsidR="00AF2C92" w:rsidRPr="004A47EC" w:rsidRDefault="00AF2C92" w:rsidP="001A26CE">
      <w:pPr>
        <w:pStyle w:val="4Textvnoen10b"/>
      </w:pPr>
      <w:r w:rsidRPr="004A47EC">
        <w:t xml:space="preserve">přistoupit na jednotný Tarif </w:t>
      </w:r>
      <w:r w:rsidR="006D5AB3">
        <w:t>IDS JMK</w:t>
      </w:r>
      <w:r w:rsidR="00535223">
        <w:t xml:space="preserve"> </w:t>
      </w:r>
      <w:r w:rsidRPr="004A47EC">
        <w:t xml:space="preserve">a Smluvní přepravní podmínky </w:t>
      </w:r>
      <w:r w:rsidR="006D5AB3">
        <w:t>IDS JMK</w:t>
      </w:r>
      <w:r w:rsidRPr="004A47EC">
        <w:t>,</w:t>
      </w:r>
    </w:p>
    <w:p w14:paraId="76CED112" w14:textId="16119A8A" w:rsidR="00AF2C92" w:rsidRPr="004A47EC" w:rsidRDefault="00AF2C92" w:rsidP="001A26CE">
      <w:pPr>
        <w:pStyle w:val="4Textvnoen10b"/>
      </w:pPr>
      <w:r w:rsidRPr="004A47EC">
        <w:t xml:space="preserve">na všech linkách provozovaných dle této </w:t>
      </w:r>
      <w:r w:rsidR="00706E27" w:rsidRPr="004A47EC">
        <w:t xml:space="preserve">Smlouvy </w:t>
      </w:r>
      <w:r w:rsidRPr="004A47EC">
        <w:t xml:space="preserve">uznávat jízdní doklady </w:t>
      </w:r>
      <w:r w:rsidR="006D5AB3">
        <w:t>IDS JMK</w:t>
      </w:r>
      <w:r w:rsidR="00535223">
        <w:t xml:space="preserve"> </w:t>
      </w:r>
      <w:r w:rsidRPr="004A47EC">
        <w:t xml:space="preserve">vydané ostatními dopravci zajišťujícími veřejnou osobní dopravu v rámci </w:t>
      </w:r>
      <w:r w:rsidR="006D5AB3">
        <w:t xml:space="preserve">IDS JMK </w:t>
      </w:r>
      <w:r w:rsidRPr="004A47EC">
        <w:t>a</w:t>
      </w:r>
    </w:p>
    <w:p w14:paraId="7737A4C2" w14:textId="0E1EFEF8" w:rsidR="00AF2C92" w:rsidRPr="004A47EC" w:rsidRDefault="00AF2C92" w:rsidP="001A26CE">
      <w:pPr>
        <w:pStyle w:val="4Textvnoen10b"/>
      </w:pPr>
      <w:r w:rsidRPr="004A47EC">
        <w:t xml:space="preserve">dodržovat Technické a provozní standardy </w:t>
      </w:r>
      <w:r w:rsidR="00B71250" w:rsidRPr="00ED2FC0">
        <w:t>pro město Znojmo</w:t>
      </w:r>
      <w:r w:rsidRPr="004A47EC">
        <w:t>.</w:t>
      </w:r>
    </w:p>
    <w:p w14:paraId="2CB8A52F" w14:textId="5569B3B1" w:rsidR="00AF2C92" w:rsidRPr="0001160D" w:rsidRDefault="00AF2C92" w:rsidP="001A26CE">
      <w:pPr>
        <w:pStyle w:val="3Text10b"/>
        <w:rPr>
          <w:b/>
        </w:rPr>
      </w:pPr>
      <w:bookmarkStart w:id="16" w:name="_Ref500324552"/>
      <w:r w:rsidRPr="004A47EC">
        <w:t xml:space="preserve">Dopravce se zavazuje respektovat změny Tarifu </w:t>
      </w:r>
      <w:r w:rsidR="006D5AB3">
        <w:t>IDS JMK</w:t>
      </w:r>
      <w:del w:id="17" w:author="JUDr. Daniel Jadrníček" w:date="2021-12-23T12:56:00Z">
        <w:r w:rsidRPr="004A47EC" w:rsidDel="00A013BE">
          <w:delText xml:space="preserve">, </w:delText>
        </w:r>
      </w:del>
      <w:ins w:id="18" w:author="JUDr. Daniel Jadrníček" w:date="2021-12-23T12:56:00Z">
        <w:r w:rsidR="00A013BE">
          <w:t xml:space="preserve"> nebo</w:t>
        </w:r>
        <w:r w:rsidR="00A013BE" w:rsidRPr="004A47EC">
          <w:t xml:space="preserve"> </w:t>
        </w:r>
      </w:ins>
      <w:r w:rsidRPr="004A47EC">
        <w:t xml:space="preserve">Smluvních přepravních podmínek </w:t>
      </w:r>
      <w:r w:rsidR="006D5AB3">
        <w:t>IDS JMK</w:t>
      </w:r>
      <w:del w:id="19" w:author="JUDr. Daniel Jadrníček" w:date="2021-12-23T12:56:00Z">
        <w:r w:rsidR="006D5AB3" w:rsidDel="00A013BE">
          <w:delText xml:space="preserve"> </w:delText>
        </w:r>
        <w:r w:rsidRPr="004A47EC" w:rsidDel="00A013BE">
          <w:delText xml:space="preserve">nebo Technických a provozních standardů </w:delText>
        </w:r>
        <w:r w:rsidR="00B71250" w:rsidRPr="00ED2FC0" w:rsidDel="00A013BE">
          <w:delText>pro město Znojmo</w:delText>
        </w:r>
      </w:del>
      <w:r w:rsidRPr="004A47EC">
        <w:t>, které mu budou Objednatelem</w:t>
      </w:r>
      <w:r w:rsidR="00B16677">
        <w:t xml:space="preserve"> nebo</w:t>
      </w:r>
      <w:r w:rsidR="006D5AB3">
        <w:t xml:space="preserve"> </w:t>
      </w:r>
      <w:r w:rsidR="00820357">
        <w:t>Pověřenou osobou</w:t>
      </w:r>
      <w:r w:rsidRPr="004A47EC">
        <w:t xml:space="preserve"> oznámeny.</w:t>
      </w:r>
      <w:bookmarkEnd w:id="16"/>
      <w:ins w:id="20" w:author="JUDr. Daniel Jadrníček" w:date="2021-12-23T12:55:00Z">
        <w:r w:rsidR="00A013BE">
          <w:t xml:space="preserve"> </w:t>
        </w:r>
        <w:r w:rsidR="00A013BE" w:rsidRPr="00A013BE">
          <w:t>Objednatel</w:t>
        </w:r>
      </w:ins>
      <w:ins w:id="21" w:author="Vít Baťa" w:date="2021-12-23T13:28:00Z">
        <w:r w:rsidR="00C93BAA">
          <w:t xml:space="preserve"> je</w:t>
        </w:r>
      </w:ins>
      <w:ins w:id="22" w:author="JUDr. Daniel Jadrníček" w:date="2021-12-23T12:55:00Z">
        <w:r w:rsidR="00A013BE" w:rsidRPr="00A013BE">
          <w:t xml:space="preserve"> oprávněn kdykoli změnit nebo upravit Technické a provozní standardy </w:t>
        </w:r>
      </w:ins>
      <w:ins w:id="23" w:author="JUDr. Daniel Jadrníček" w:date="2021-12-23T12:56:00Z">
        <w:r w:rsidR="00A013BE">
          <w:t>pro město Znojmo</w:t>
        </w:r>
      </w:ins>
      <w:ins w:id="24" w:author="JUDr. Daniel Jadrníček" w:date="2021-12-23T12:55:00Z">
        <w:r w:rsidR="00A013BE" w:rsidRPr="00A013BE">
          <w:t xml:space="preserve"> nebo Sazebník smluvních postihů co do odkazů na ustanovení Technických a provozních standardů </w:t>
        </w:r>
      </w:ins>
      <w:ins w:id="25" w:author="JUDr. Daniel Jadrníček" w:date="2021-12-23T12:57:00Z">
        <w:r w:rsidR="00A013BE">
          <w:t>pro město Znojmo</w:t>
        </w:r>
      </w:ins>
      <w:ins w:id="26" w:author="JUDr. Daniel Jadrníček" w:date="2021-12-23T12:55:00Z">
        <w:r w:rsidR="00A013BE" w:rsidRPr="00A013BE">
          <w:t xml:space="preserve">. Objednatel je povinen Dopravce elektronicky či písemně na tyto změny, resp. úpravy, a na datum jejich účinnosti upozornit a zpřístupnit mu nové, resp. upravené znění popsaných dokumentů na svých internetových stránkách, příp. na internetových stránkách Pověřené osoby,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V případě, že Dopravce písemně odmítne navrhovanou změnu příslušného dokumentu, jsou strany oprávněny před účinností změny příslušného dokumentu tuto Smlouvu vypovědět s výpovědní lhůtou dle odst. </w:t>
        </w:r>
      </w:ins>
      <w:ins w:id="27" w:author="JUDr. Daniel Jadrníček" w:date="2021-12-23T12:59:00Z">
        <w:r w:rsidR="00A013BE">
          <w:fldChar w:fldCharType="begin"/>
        </w:r>
        <w:r w:rsidR="00A013BE">
          <w:instrText xml:space="preserve"> REF _Ref91156761 \r \h </w:instrText>
        </w:r>
      </w:ins>
      <w:r w:rsidR="00A013BE">
        <w:fldChar w:fldCharType="separate"/>
      </w:r>
      <w:ins w:id="28" w:author="JUDr. Daniel Jadrníček" w:date="2021-12-23T12:59:00Z">
        <w:r w:rsidR="00A013BE">
          <w:t>151</w:t>
        </w:r>
        <w:r w:rsidR="00A013BE">
          <w:fldChar w:fldCharType="end"/>
        </w:r>
      </w:ins>
      <w:ins w:id="29" w:author="JUDr. Daniel Jadrníček" w:date="2021-12-23T12:57:00Z">
        <w:r w:rsidR="00A013BE">
          <w:t xml:space="preserve"> </w:t>
        </w:r>
      </w:ins>
      <w:ins w:id="30" w:author="JUDr. Daniel Jadrníček" w:date="2021-12-23T12:55:00Z">
        <w:r w:rsidR="00A013BE" w:rsidRPr="00A013BE">
          <w:t xml:space="preserve">této Smlouvy. </w:t>
        </w:r>
        <w:r w:rsidR="00A013BE" w:rsidRPr="00A013BE">
          <w:lastRenderedPageBreak/>
          <w:t>V</w:t>
        </w:r>
      </w:ins>
      <w:ins w:id="31" w:author="JUDr. Daniel Jadrníček" w:date="2021-12-23T12:59:00Z">
        <w:r w:rsidR="00A013BE">
          <w:t> </w:t>
        </w:r>
      </w:ins>
      <w:ins w:id="32" w:author="JUDr. Daniel Jadrníček" w:date="2021-12-23T12:55:00Z">
        <w:r w:rsidR="00A013BE" w:rsidRPr="00A013BE">
          <w:t xml:space="preserve">takovém případě do skončení výpovědní lhůty platí mezi stranami dosavadní podmínky, pokud se </w:t>
        </w:r>
      </w:ins>
      <w:ins w:id="33" w:author="JUDr. Daniel Jadrníček" w:date="2021-12-23T12:59:00Z">
        <w:r w:rsidR="009C2ED0">
          <w:t>Smluvní s</w:t>
        </w:r>
      </w:ins>
      <w:ins w:id="34" w:author="JUDr. Daniel Jadrníček" w:date="2021-12-23T12:55:00Z">
        <w:r w:rsidR="00A013BE" w:rsidRPr="00A013BE">
          <w:t>trany nedohodnou jinak.</w:t>
        </w:r>
      </w:ins>
    </w:p>
    <w:p w14:paraId="664E4628" w14:textId="1A6855CE" w:rsidR="0001160D" w:rsidRDefault="0001160D" w:rsidP="001A26CE">
      <w:pPr>
        <w:pStyle w:val="3Text10b"/>
        <w:rPr>
          <w:bCs/>
        </w:rPr>
      </w:pPr>
      <w:bookmarkStart w:id="35" w:name="_Ref274705202"/>
      <w:r w:rsidRPr="0001160D">
        <w:rPr>
          <w:bCs/>
        </w:rPr>
        <w:t xml:space="preserve">Další povinnosti Dopravce týkající se zajištění dopravy na </w:t>
      </w:r>
      <w:r>
        <w:rPr>
          <w:bCs/>
        </w:rPr>
        <w:t>L</w:t>
      </w:r>
      <w:r w:rsidRPr="0001160D">
        <w:rPr>
          <w:bCs/>
        </w:rPr>
        <w:t xml:space="preserve">inkách, tj. zajištění Závazku veřejné služby, jsou podrobně stanoveny v Technických a provozních standardech </w:t>
      </w:r>
      <w:r w:rsidR="00B71250" w:rsidRPr="00ED2FC0">
        <w:t>pro město Znojmo</w:t>
      </w:r>
      <w:r w:rsidRPr="0001160D">
        <w:rPr>
          <w:bCs/>
        </w:rPr>
        <w:t>, v dokumentu Garance návazností IDS JMK, Smlouvě o podmínkách přepravy a v dalších přílohách a dokumentech, na něž tato Smlouva</w:t>
      </w:r>
      <w:r>
        <w:rPr>
          <w:bCs/>
        </w:rPr>
        <w:t xml:space="preserve"> nebo její přílohy odkazují</w:t>
      </w:r>
      <w:r w:rsidRPr="0001160D">
        <w:rPr>
          <w:bCs/>
        </w:rPr>
        <w:t>.</w:t>
      </w:r>
      <w:bookmarkEnd w:id="35"/>
    </w:p>
    <w:p w14:paraId="310C7846" w14:textId="04D46FCD" w:rsidR="00450FB4" w:rsidRDefault="00450FB4" w:rsidP="001A26CE">
      <w:pPr>
        <w:pStyle w:val="3Text10b"/>
        <w:rPr>
          <w:bCs/>
        </w:rPr>
      </w:pPr>
      <w:bookmarkStart w:id="36" w:name="_Ref38362882"/>
      <w:r w:rsidRPr="00450FB4">
        <w:rPr>
          <w:bCs/>
        </w:rPr>
        <w:t xml:space="preserve">Dopravce povinen </w:t>
      </w:r>
      <w:r w:rsidR="00193264">
        <w:rPr>
          <w:bCs/>
        </w:rPr>
        <w:t>před Zahájením provozu</w:t>
      </w:r>
      <w:r w:rsidR="00193264" w:rsidRPr="00450FB4">
        <w:rPr>
          <w:bCs/>
        </w:rPr>
        <w:t xml:space="preserve"> </w:t>
      </w:r>
      <w:r w:rsidRPr="00450FB4">
        <w:rPr>
          <w:bCs/>
        </w:rPr>
        <w:t>uzavřít s Pověřenou osobou smlouvu o výpůjčce odbavovacích zařízení</w:t>
      </w:r>
      <w:r w:rsidR="0097774B">
        <w:rPr>
          <w:bCs/>
        </w:rPr>
        <w:t>, nemá-li ji již uzavřenu</w:t>
      </w:r>
      <w:r w:rsidRPr="00450FB4">
        <w:rPr>
          <w:bCs/>
        </w:rPr>
        <w:t>. Pověřená osoba poskytne Dopravci na základě smlouvy o výpůjčce odbavovacích zařízení elektronická odbavovací zařízení v souladu s</w:t>
      </w:r>
      <w:r w:rsidR="00956B7E">
        <w:rPr>
          <w:bCs/>
        </w:rPr>
        <w:t> </w:t>
      </w:r>
      <w:r w:rsidR="00F52946">
        <w:rPr>
          <w:bCs/>
        </w:rPr>
        <w:t>P</w:t>
      </w:r>
      <w:r w:rsidRPr="00450FB4">
        <w:rPr>
          <w:bCs/>
        </w:rPr>
        <w:t xml:space="preserve">řílohou č. </w:t>
      </w:r>
      <w:r w:rsidR="00F52946">
        <w:rPr>
          <w:bCs/>
        </w:rPr>
        <w:fldChar w:fldCharType="begin"/>
      </w:r>
      <w:r w:rsidR="00F52946">
        <w:rPr>
          <w:bCs/>
        </w:rPr>
        <w:instrText xml:space="preserve"> REF _Ref31261807 \n \h </w:instrText>
      </w:r>
      <w:r w:rsidR="00F52946">
        <w:rPr>
          <w:bCs/>
        </w:rPr>
      </w:r>
      <w:r w:rsidR="00F52946">
        <w:rPr>
          <w:bCs/>
        </w:rPr>
        <w:fldChar w:fldCharType="separate"/>
      </w:r>
      <w:r w:rsidR="000468C8">
        <w:rPr>
          <w:bCs/>
        </w:rPr>
        <w:t>3</w:t>
      </w:r>
      <w:r w:rsidR="00F52946">
        <w:rPr>
          <w:bCs/>
        </w:rPr>
        <w:fldChar w:fldCharType="end"/>
      </w:r>
      <w:r w:rsidRPr="00450FB4">
        <w:rPr>
          <w:bCs/>
        </w:rPr>
        <w:t xml:space="preserve"> této Smlouvy</w:t>
      </w:r>
      <w:bookmarkEnd w:id="36"/>
      <w:r w:rsidR="00866A46">
        <w:rPr>
          <w:bCs/>
        </w:rPr>
        <w:t xml:space="preserve">. Objednatel prohlašuje, že Pověřená osoba zajistí odbavovací zařízení minimálně pro počet Vozidel </w:t>
      </w:r>
      <w:r w:rsidR="00193264">
        <w:rPr>
          <w:bCs/>
        </w:rPr>
        <w:t>stanovený v</w:t>
      </w:r>
      <w:r w:rsidR="00866A46">
        <w:rPr>
          <w:bCs/>
        </w:rPr>
        <w:t xml:space="preserve"> odst. </w:t>
      </w:r>
      <w:r w:rsidR="00955B14">
        <w:rPr>
          <w:bCs/>
        </w:rPr>
        <w:fldChar w:fldCharType="begin"/>
      </w:r>
      <w:r w:rsidR="00955B14">
        <w:rPr>
          <w:bCs/>
        </w:rPr>
        <w:instrText xml:space="preserve"> REF _Ref271621929 \n \h </w:instrText>
      </w:r>
      <w:r w:rsidR="00955B14">
        <w:rPr>
          <w:bCs/>
        </w:rPr>
      </w:r>
      <w:r w:rsidR="00955B14">
        <w:rPr>
          <w:bCs/>
        </w:rPr>
        <w:fldChar w:fldCharType="separate"/>
      </w:r>
      <w:r w:rsidR="000468C8">
        <w:rPr>
          <w:bCs/>
        </w:rPr>
        <w:t>114</w:t>
      </w:r>
      <w:r w:rsidR="00955B14">
        <w:rPr>
          <w:bCs/>
        </w:rPr>
        <w:fldChar w:fldCharType="end"/>
      </w:r>
      <w:r w:rsidR="00866A46">
        <w:rPr>
          <w:bCs/>
        </w:rPr>
        <w:t xml:space="preserve"> této Smlouvy.</w:t>
      </w:r>
      <w:r w:rsidR="00453867">
        <w:rPr>
          <w:bCs/>
        </w:rPr>
        <w:t xml:space="preserve"> Pověřená osoba však nemusí být schopna zajistit odbavovací zařízení pro více Vozidel, než je stanoveno v přechozí větě tohoto odstavce.</w:t>
      </w:r>
      <w:r w:rsidR="002166A9">
        <w:rPr>
          <w:bCs/>
        </w:rPr>
        <w:t xml:space="preserve"> </w:t>
      </w:r>
    </w:p>
    <w:p w14:paraId="5C5815D8" w14:textId="6CCA3076" w:rsidR="00D14A91" w:rsidRDefault="00D14A91" w:rsidP="001A26CE">
      <w:pPr>
        <w:pStyle w:val="3Text10b"/>
        <w:rPr>
          <w:bCs/>
        </w:rPr>
      </w:pPr>
      <w:bookmarkStart w:id="37" w:name="_Ref87797693"/>
      <w:r w:rsidRPr="00450FB4">
        <w:rPr>
          <w:bCs/>
        </w:rPr>
        <w:t xml:space="preserve">Dopravce povinen </w:t>
      </w:r>
      <w:r>
        <w:rPr>
          <w:bCs/>
        </w:rPr>
        <w:t>před Zahájením provozu</w:t>
      </w:r>
      <w:r w:rsidRPr="00450FB4">
        <w:rPr>
          <w:bCs/>
        </w:rPr>
        <w:t xml:space="preserve"> uzavřít s Pověřenou osobou smlouvu o výpůjčce </w:t>
      </w:r>
      <w:r>
        <w:rPr>
          <w:bCs/>
        </w:rPr>
        <w:t>validátorů, nemá-li ji již uzavřenu</w:t>
      </w:r>
      <w:r w:rsidRPr="00450FB4">
        <w:rPr>
          <w:bCs/>
        </w:rPr>
        <w:t xml:space="preserve">. Pověřená osoba poskytne Dopravci na základě smlouvy o výpůjčce </w:t>
      </w:r>
      <w:r>
        <w:rPr>
          <w:bCs/>
        </w:rPr>
        <w:t>validátorů validátory jízdenek</w:t>
      </w:r>
      <w:r w:rsidRPr="00450FB4">
        <w:rPr>
          <w:bCs/>
        </w:rPr>
        <w:t xml:space="preserve"> v souladu s</w:t>
      </w:r>
      <w:r>
        <w:rPr>
          <w:bCs/>
        </w:rPr>
        <w:t> </w:t>
      </w:r>
      <w:r w:rsidR="00F52946">
        <w:rPr>
          <w:bCs/>
        </w:rPr>
        <w:t>P</w:t>
      </w:r>
      <w:r w:rsidRPr="00450FB4">
        <w:rPr>
          <w:bCs/>
        </w:rPr>
        <w:t xml:space="preserve">řílohou č. </w:t>
      </w:r>
      <w:r w:rsidR="00F52946">
        <w:rPr>
          <w:bCs/>
        </w:rPr>
        <w:fldChar w:fldCharType="begin"/>
      </w:r>
      <w:r w:rsidR="00F52946">
        <w:rPr>
          <w:bCs/>
        </w:rPr>
        <w:instrText xml:space="preserve"> REF _Ref31261807 \n \h </w:instrText>
      </w:r>
      <w:r w:rsidR="00F52946">
        <w:rPr>
          <w:bCs/>
        </w:rPr>
      </w:r>
      <w:r w:rsidR="00F52946">
        <w:rPr>
          <w:bCs/>
        </w:rPr>
        <w:fldChar w:fldCharType="separate"/>
      </w:r>
      <w:r w:rsidR="000468C8">
        <w:rPr>
          <w:bCs/>
        </w:rPr>
        <w:t>3</w:t>
      </w:r>
      <w:r w:rsidR="00F52946">
        <w:rPr>
          <w:bCs/>
        </w:rPr>
        <w:fldChar w:fldCharType="end"/>
      </w:r>
      <w:r w:rsidRPr="00450FB4">
        <w:rPr>
          <w:bCs/>
        </w:rPr>
        <w:t xml:space="preserve"> této Smlouvy</w:t>
      </w:r>
      <w:r>
        <w:rPr>
          <w:bCs/>
        </w:rPr>
        <w:t xml:space="preserve">. Objednatel prohlašuje, že Pověřená osoba zajistí </w:t>
      </w:r>
      <w:r w:rsidR="003E73D9">
        <w:rPr>
          <w:bCs/>
        </w:rPr>
        <w:t>validátory</w:t>
      </w:r>
      <w:r>
        <w:rPr>
          <w:bCs/>
        </w:rPr>
        <w:t xml:space="preserve"> minimálně pro počet Vozidel stanovený v odst. </w:t>
      </w:r>
      <w:r w:rsidR="00955B14">
        <w:rPr>
          <w:bCs/>
        </w:rPr>
        <w:fldChar w:fldCharType="begin"/>
      </w:r>
      <w:r w:rsidR="00955B14">
        <w:rPr>
          <w:bCs/>
        </w:rPr>
        <w:instrText xml:space="preserve"> REF _Ref271621929 \n \h </w:instrText>
      </w:r>
      <w:r w:rsidR="00955B14">
        <w:rPr>
          <w:bCs/>
        </w:rPr>
      </w:r>
      <w:r w:rsidR="00955B14">
        <w:rPr>
          <w:bCs/>
        </w:rPr>
        <w:fldChar w:fldCharType="separate"/>
      </w:r>
      <w:r w:rsidR="000468C8">
        <w:rPr>
          <w:bCs/>
        </w:rPr>
        <w:t>114</w:t>
      </w:r>
      <w:r w:rsidR="00955B14">
        <w:rPr>
          <w:bCs/>
        </w:rPr>
        <w:fldChar w:fldCharType="end"/>
      </w:r>
      <w:r>
        <w:rPr>
          <w:bCs/>
        </w:rPr>
        <w:t xml:space="preserve"> této Smlouvy. Pověřená osoba však nemusí být schopna zajistit </w:t>
      </w:r>
      <w:r w:rsidR="00C62CCF">
        <w:rPr>
          <w:bCs/>
        </w:rPr>
        <w:t xml:space="preserve">validátory </w:t>
      </w:r>
      <w:r>
        <w:rPr>
          <w:bCs/>
        </w:rPr>
        <w:t>pro více Vozidel, než je stanoveno v přechozí větě tohoto odstavce.</w:t>
      </w:r>
      <w:bookmarkEnd w:id="37"/>
    </w:p>
    <w:p w14:paraId="6CEE4D85" w14:textId="53B8CC0D" w:rsidR="00613BC4" w:rsidRPr="0001160D" w:rsidRDefault="00613BC4" w:rsidP="001A26CE">
      <w:pPr>
        <w:pStyle w:val="3Text10b"/>
        <w:rPr>
          <w:bCs/>
        </w:rPr>
      </w:pPr>
      <w:bookmarkStart w:id="38" w:name="_Ref87849703"/>
      <w:r w:rsidRPr="00613BC4">
        <w:rPr>
          <w:bCs/>
        </w:rPr>
        <w:t>V případě, že Pověřená osoba poskytne k užívání Dopravci odbavovací zařízení</w:t>
      </w:r>
      <w:r>
        <w:rPr>
          <w:bCs/>
        </w:rPr>
        <w:t xml:space="preserve"> nebo validátory</w:t>
      </w:r>
      <w:r w:rsidRPr="00613BC4">
        <w:rPr>
          <w:bCs/>
        </w:rPr>
        <w:t>, je Dopravce povinen toto zařízení dle pokynů Pověřené osoby na vlastní náklady nainstalovat do svého vozidla, zprovoznit a dle pokynů Objednatele a Pověřené osoby je i provozovat včetně propojení a</w:t>
      </w:r>
      <w:r>
        <w:rPr>
          <w:bCs/>
        </w:rPr>
        <w:t> </w:t>
      </w:r>
      <w:r w:rsidRPr="00613BC4">
        <w:rPr>
          <w:bCs/>
        </w:rPr>
        <w:t xml:space="preserve">úpravy funkčnosti dalších potřebných zařízení a služeb ve vozidle i v zázemí </w:t>
      </w:r>
      <w:r>
        <w:rPr>
          <w:bCs/>
        </w:rPr>
        <w:t>D</w:t>
      </w:r>
      <w:r w:rsidRPr="00613BC4">
        <w:rPr>
          <w:bCs/>
        </w:rPr>
        <w:t>opravce.</w:t>
      </w:r>
      <w:bookmarkEnd w:id="38"/>
    </w:p>
    <w:p w14:paraId="42A5B58B" w14:textId="77777777" w:rsidR="00AF2C92" w:rsidRPr="004A47EC" w:rsidRDefault="00AF2C92" w:rsidP="00387C3F">
      <w:pPr>
        <w:pStyle w:val="5slovannadpis"/>
      </w:pPr>
    </w:p>
    <w:p w14:paraId="6A327B8C" w14:textId="77777777" w:rsidR="00AF2C92" w:rsidRPr="004A47EC" w:rsidRDefault="00AF2C92" w:rsidP="00E40BE8">
      <w:pPr>
        <w:pStyle w:val="22Nadpisuprosted"/>
      </w:pPr>
      <w:r w:rsidRPr="004A47EC">
        <w:t>Další práva a povinnosti dopravce</w:t>
      </w:r>
    </w:p>
    <w:p w14:paraId="2DBA92D6" w14:textId="2A5662E6" w:rsidR="00AF2C92" w:rsidRPr="004A47EC" w:rsidRDefault="00AF2C92" w:rsidP="001A26CE">
      <w:pPr>
        <w:pStyle w:val="3Text10b"/>
      </w:pPr>
      <w:bookmarkStart w:id="39" w:name="_Hlk41643712"/>
      <w:r w:rsidRPr="004A47EC">
        <w:t xml:space="preserve">Dopravce se zavazuje </w:t>
      </w:r>
      <w:r w:rsidR="00CD69C1" w:rsidRPr="00CD69C1">
        <w:t xml:space="preserve">nejpozději od Zahájení provozu a dále </w:t>
      </w:r>
      <w:r w:rsidRPr="004A47EC">
        <w:t xml:space="preserve">po dobu </w:t>
      </w:r>
      <w:r w:rsidR="00992C5E" w:rsidRPr="004A47EC">
        <w:t xml:space="preserve">trvání závazku z </w:t>
      </w:r>
      <w:r w:rsidRPr="004A47EC">
        <w:t>této Smlouvy</w:t>
      </w:r>
      <w:bookmarkEnd w:id="39"/>
      <w:r w:rsidRPr="004A47EC">
        <w:t xml:space="preserve">: </w:t>
      </w:r>
    </w:p>
    <w:p w14:paraId="699FE193" w14:textId="38EF21F4" w:rsidR="00AF2C92" w:rsidRPr="004A47EC" w:rsidRDefault="00AF2C92" w:rsidP="001A26CE">
      <w:pPr>
        <w:pStyle w:val="4Textvnoen10b"/>
      </w:pPr>
      <w:bookmarkStart w:id="40" w:name="_Ref474456614"/>
      <w:r w:rsidRPr="004A47EC">
        <w:t>mít veškerá nezbytná povolení k provozování</w:t>
      </w:r>
      <w:r w:rsidR="00E21803">
        <w:t xml:space="preserve"> linkové osobní dopravy a </w:t>
      </w:r>
      <w:r w:rsidRPr="004A47EC">
        <w:t xml:space="preserve">veškeré potřebné licence k provozování linkové osobní dopravy udělené </w:t>
      </w:r>
      <w:r w:rsidR="00AD6F82" w:rsidRPr="004A47EC">
        <w:t xml:space="preserve">Dopravním </w:t>
      </w:r>
      <w:r w:rsidRPr="004A47EC">
        <w:t>úřadem, s výjimkou situací, kdy změna Jízdního řádu vyžaduje změnu licence či vydání licence nové</w:t>
      </w:r>
      <w:r w:rsidR="00D63F1B">
        <w:t>;</w:t>
      </w:r>
      <w:r w:rsidRPr="004A47EC">
        <w:t xml:space="preserve"> v takových případech se postupuje dle odst.</w:t>
      </w:r>
      <w:r w:rsidR="00E21803">
        <w:t xml:space="preserve"> </w:t>
      </w:r>
      <w:r w:rsidR="00E21803">
        <w:fldChar w:fldCharType="begin"/>
      </w:r>
      <w:r w:rsidR="00E21803">
        <w:instrText xml:space="preserve"> REF _Ref474451001 \n \h </w:instrText>
      </w:r>
      <w:r w:rsidR="00E21803">
        <w:fldChar w:fldCharType="separate"/>
      </w:r>
      <w:r w:rsidR="000468C8">
        <w:t>61</w:t>
      </w:r>
      <w:r w:rsidR="00E21803">
        <w:fldChar w:fldCharType="end"/>
      </w:r>
      <w:r w:rsidRPr="004A47EC">
        <w:t xml:space="preserve"> této Smlouvy;</w:t>
      </w:r>
      <w:bookmarkEnd w:id="40"/>
    </w:p>
    <w:p w14:paraId="359DA955" w14:textId="016AFF54" w:rsidR="00AF2C92" w:rsidRPr="004A47EC" w:rsidRDefault="00AF2C92" w:rsidP="001A26CE">
      <w:pPr>
        <w:pStyle w:val="4Textvnoen10b"/>
      </w:pPr>
      <w:r w:rsidRPr="004A47EC">
        <w:t xml:space="preserve">mít Jízdní řády schválené Dopravním úřadem, které budou v souladu s vymezením </w:t>
      </w:r>
      <w:r w:rsidR="00992C5E" w:rsidRPr="004A47EC">
        <w:t>S</w:t>
      </w:r>
      <w:r w:rsidRPr="004A47EC">
        <w:t>pojů obsaženým v </w:t>
      </w:r>
      <w:r w:rsidR="00450640">
        <w:t>Přílo</w:t>
      </w:r>
      <w:r w:rsidR="00D02E18" w:rsidRPr="004A47EC">
        <w:t xml:space="preserve">ze </w:t>
      </w:r>
      <w:r w:rsidRPr="004A47EC">
        <w:t xml:space="preserve">č. </w:t>
      </w:r>
      <w:r w:rsidR="00E21803">
        <w:fldChar w:fldCharType="begin"/>
      </w:r>
      <w:r w:rsidR="00E21803">
        <w:instrText xml:space="preserve"> REF _Ref474450692 \n \h </w:instrText>
      </w:r>
      <w:r w:rsidR="00E21803">
        <w:fldChar w:fldCharType="separate"/>
      </w:r>
      <w:r w:rsidR="000468C8">
        <w:t>1</w:t>
      </w:r>
      <w:r w:rsidR="00E21803">
        <w:fldChar w:fldCharType="end"/>
      </w:r>
      <w:r w:rsidRPr="004A47EC">
        <w:t xml:space="preserve"> k této Smlouvě,</w:t>
      </w:r>
    </w:p>
    <w:p w14:paraId="7C75EF0D" w14:textId="77777777" w:rsidR="00AF2C92" w:rsidRPr="004A47EC" w:rsidRDefault="00AF2C92" w:rsidP="001A26CE">
      <w:pPr>
        <w:pStyle w:val="4Textvnoen10b"/>
      </w:pPr>
      <w:r w:rsidRPr="004A47EC">
        <w:t>mít zajištěna vozidla, personál a technické zázemí nezbytné pro provozování veřejných služeb v přepravě cestujících podle schváleného Jízdního řádu, včetně zázemí nezbytného pro výkon veškerých dalších služeb souvisejících s plněním této Smlouvy,</w:t>
      </w:r>
    </w:p>
    <w:p w14:paraId="5360C95F" w14:textId="77777777" w:rsidR="00AF2C92" w:rsidRPr="004A47EC" w:rsidRDefault="00AF2C92" w:rsidP="001A26CE">
      <w:pPr>
        <w:pStyle w:val="4Textvnoen10b"/>
      </w:pPr>
      <w:r w:rsidRPr="004A47EC">
        <w:t>být způsobilý zajistit poskytování souhrnu činností uložených Zákonem o</w:t>
      </w:r>
      <w:r w:rsidR="00AD6F82" w:rsidRPr="004A47EC">
        <w:t> </w:t>
      </w:r>
      <w:r w:rsidRPr="004A47EC">
        <w:t xml:space="preserve">silniční dopravě, </w:t>
      </w:r>
    </w:p>
    <w:p w14:paraId="7AF8C38D" w14:textId="53F74166" w:rsidR="00834E2E" w:rsidRPr="004A47EC" w:rsidRDefault="00AF2C92" w:rsidP="00253B97">
      <w:pPr>
        <w:pStyle w:val="4Textvnoen10b"/>
      </w:pPr>
      <w:r w:rsidRPr="004A47EC">
        <w:lastRenderedPageBreak/>
        <w:t>splňovat standardy kvality a bezpečnosti dopravy, včetně standardů pro přepravu osob s omezenou schopností pohybu a orientace stanovené obecn</w:t>
      </w:r>
      <w:r w:rsidR="002F2F41">
        <w:t>ě závaznými právními předpisy a </w:t>
      </w:r>
      <w:r w:rsidRPr="004A47EC">
        <w:t>touto Smlouvou</w:t>
      </w:r>
      <w:r w:rsidR="003A6AC2">
        <w:t>,</w:t>
      </w:r>
    </w:p>
    <w:p w14:paraId="56061472" w14:textId="579A117D" w:rsidR="00AF2C92" w:rsidRPr="0013152A" w:rsidRDefault="00AF2C92" w:rsidP="001A26CE">
      <w:pPr>
        <w:pStyle w:val="3Text10b"/>
      </w:pPr>
      <w:r w:rsidRPr="0013152A">
        <w:t xml:space="preserve">Dopravce je povinen umožnit Objednateli kdykoliv na vyžádání provést kontrolu veškerých dat potřebných pro posouzení správnosti údajů vykazovaných Dopravcem dle této Smlouvy. Dopravce je rovněž povinen kdykoliv na vyžádání Objednateli umožnit kontrolu plnění jakýchkoliv povinností Dopravce dle této Smlouvy nebo skutečnosti, zda Dopravce splňuje veškeré zákonné požadavky pro provozování Veřejné linkové dopravy. Při kontrolách je Dopravce povinen poskytnout Objednateli veškerou požadovanou součinnost, zejména poskytnout Objednateli veškeré vyžádané dokumenty relevantní pro plnění této </w:t>
      </w:r>
      <w:r w:rsidR="00706E27" w:rsidRPr="0013152A">
        <w:t xml:space="preserve">Smlouvy </w:t>
      </w:r>
      <w:r w:rsidRPr="0013152A">
        <w:t>včetně výročních zpráv, účetních závěrek a jiných účetních dokladů, zpřístupnit objekty a</w:t>
      </w:r>
      <w:r w:rsidR="008C28C4" w:rsidRPr="0013152A">
        <w:t> </w:t>
      </w:r>
      <w:r w:rsidRPr="0013152A">
        <w:t xml:space="preserve">dopravní prostředky používané k plnění této </w:t>
      </w:r>
      <w:r w:rsidR="00706E27" w:rsidRPr="0013152A">
        <w:t xml:space="preserve">Smlouvy </w:t>
      </w:r>
      <w:r w:rsidRPr="0013152A">
        <w:t>a zajistit přítomnost vedoucích zaměstnanců či členů orgánu Dopravce na jednáních, která budou v rámci kontrol Objednatelem požadována. Objednatel je povinen provádět kontrolu způsobem, který nebude nad přiměřenou míru zatěžovat běžný provoz Dopravce.</w:t>
      </w:r>
    </w:p>
    <w:p w14:paraId="5C641A7B" w14:textId="64A09AAE" w:rsidR="00AF2C92" w:rsidRDefault="00AF2C92" w:rsidP="001A26CE">
      <w:pPr>
        <w:pStyle w:val="3Text10b"/>
      </w:pPr>
      <w:r w:rsidRPr="00CE7097">
        <w:t xml:space="preserve">Zajišťuje-li Dopravce přepravní služby nebo jiné činnosti poskytování veřejných služeb v přepravě cestujících mimo </w:t>
      </w:r>
      <w:r w:rsidR="00992C5E" w:rsidRPr="00CE7097">
        <w:t xml:space="preserve">závazky </w:t>
      </w:r>
      <w:r w:rsidRPr="00CE7097">
        <w:t>veřejné služby, je povinen podle § 23 odst. 5 Zákona o veřejných službách vést evidenci o nákladech a výnosech z poskytovaných veřejných služeb v přepravě cestujících podle jednotlivých smluv o</w:t>
      </w:r>
      <w:r w:rsidR="008C28C4" w:rsidRPr="00CE7097">
        <w:t> </w:t>
      </w:r>
      <w:r w:rsidRPr="00CE7097">
        <w:t>veřejných službách a rozhodnutí o uložení veřejné služby.</w:t>
      </w:r>
    </w:p>
    <w:p w14:paraId="39F4FE58" w14:textId="4B14E1C3" w:rsidR="0013687F" w:rsidRPr="0013152A" w:rsidRDefault="0013687F" w:rsidP="0013687F">
      <w:pPr>
        <w:pStyle w:val="3Text10b"/>
      </w:pPr>
      <w:r w:rsidRPr="0013152A">
        <w:t>Dopravce je povinen předkládat Objednateli kopie výkazů dle vyhlášky o programu statistických zjišťování platné a účinné vždy pro příslušný kalendářní rok</w:t>
      </w:r>
      <w:r w:rsidR="0048558E">
        <w:t xml:space="preserve">, zejména </w:t>
      </w:r>
      <w:proofErr w:type="spellStart"/>
      <w:r w:rsidR="0048558E" w:rsidRPr="004A47EC">
        <w:t>Dop</w:t>
      </w:r>
      <w:proofErr w:type="spellEnd"/>
      <w:r w:rsidR="0048558E" w:rsidRPr="004A47EC">
        <w:t xml:space="preserve"> (MD) </w:t>
      </w:r>
      <w:r w:rsidR="0048558E">
        <w:t>4</w:t>
      </w:r>
      <w:r w:rsidR="0048558E" w:rsidRPr="004A47EC">
        <w:t>-04</w:t>
      </w:r>
      <w:r w:rsidR="0048558E">
        <w:t xml:space="preserve"> </w:t>
      </w:r>
      <w:r w:rsidR="0048558E" w:rsidRPr="004A47EC">
        <w:t>a to vždy nejpozději do</w:t>
      </w:r>
      <w:r w:rsidR="0048558E">
        <w:t xml:space="preserve"> 30</w:t>
      </w:r>
      <w:r w:rsidR="0048558E" w:rsidRPr="004A47EC">
        <w:t>. kalendářního dne po skončení sledovaného období.</w:t>
      </w:r>
    </w:p>
    <w:p w14:paraId="0690D6C5" w14:textId="37CF9B4E" w:rsidR="00B14811" w:rsidRDefault="00B14811" w:rsidP="00B14811">
      <w:pPr>
        <w:pStyle w:val="3Text10b"/>
      </w:pPr>
      <w:bookmarkStart w:id="41" w:name="_Ref476867563"/>
      <w:bookmarkStart w:id="42" w:name="_Ref91156990"/>
      <w:r>
        <w:t>Dopravce je povinen po celou dobu účinnosti této Smlouvy zajistit provozov</w:t>
      </w:r>
      <w:r w:rsidR="00483CCA">
        <w:t>ání</w:t>
      </w:r>
      <w:r>
        <w:t xml:space="preserve"> předprodejní</w:t>
      </w:r>
      <w:r w:rsidR="00483CCA">
        <w:t>ho</w:t>
      </w:r>
      <w:r>
        <w:t xml:space="preserve"> a</w:t>
      </w:r>
      <w:r w:rsidR="00F03203">
        <w:t> </w:t>
      </w:r>
      <w:r>
        <w:t>informační středisko</w:t>
      </w:r>
      <w:r w:rsidR="00483CCA">
        <w:t xml:space="preserve"> prostřednictvím </w:t>
      </w:r>
      <w:r w:rsidR="00F03203">
        <w:t>Pověřené osoby</w:t>
      </w:r>
      <w:r>
        <w:t>, v němž bude zajišťov</w:t>
      </w:r>
      <w:r w:rsidR="00F03203">
        <w:t>án</w:t>
      </w:r>
      <w:r>
        <w:t xml:space="preserve"> zejména prodej časových jízdenek a</w:t>
      </w:r>
      <w:r w:rsidR="00553417">
        <w:t> </w:t>
      </w:r>
      <w:r>
        <w:t>poskytov</w:t>
      </w:r>
      <w:r w:rsidR="00F03203">
        <w:t>ání</w:t>
      </w:r>
      <w:r>
        <w:t xml:space="preserve"> služ</w:t>
      </w:r>
      <w:r w:rsidR="00F03203">
        <w:t>e</w:t>
      </w:r>
      <w:r>
        <w:t>b občanům a cestujícím. Předprodejní a informační středisko</w:t>
      </w:r>
      <w:r w:rsidR="002F2F41">
        <w:t xml:space="preserve"> je Dopravce povinen zajistit </w:t>
      </w:r>
      <w:bookmarkEnd w:id="41"/>
      <w:r w:rsidR="00F03203">
        <w:t>v prostorách stanovených Objednatelem na základě dohody s Pověřenou osobou. Náklady Dopravce na provozování předprodejního a informační středisko dle tohoto odstavce budou Dopravci hrazeny Objednatelem ve skutečné výši jako další platby (DP) dle této Smlouvy.</w:t>
      </w:r>
      <w:bookmarkEnd w:id="42"/>
    </w:p>
    <w:p w14:paraId="52238946" w14:textId="4FE32A2F" w:rsidR="00B9776B" w:rsidRDefault="00B9776B" w:rsidP="00B14811">
      <w:pPr>
        <w:pStyle w:val="3Text10b"/>
      </w:pPr>
      <w:bookmarkStart w:id="43" w:name="_Ref508984944"/>
      <w:r>
        <w:t xml:space="preserve">Dopravce je povinen předložit Objednateli </w:t>
      </w:r>
      <w:r w:rsidR="005A6CEF">
        <w:t>Smlouvu o podmínkách přepravy</w:t>
      </w:r>
      <w:r>
        <w:t xml:space="preserve"> uzavřenou </w:t>
      </w:r>
      <w:r w:rsidR="005A6CEF">
        <w:t>s Pověřenou osobou</w:t>
      </w:r>
      <w:r>
        <w:t xml:space="preserve">, a to nejpozději 15 pracovních dnů před </w:t>
      </w:r>
      <w:r w:rsidR="003E770C">
        <w:t>Z</w:t>
      </w:r>
      <w:r>
        <w:t xml:space="preserve">ahájením </w:t>
      </w:r>
      <w:r w:rsidR="003E770C">
        <w:t>provozu</w:t>
      </w:r>
      <w:r>
        <w:t>.</w:t>
      </w:r>
      <w:bookmarkEnd w:id="43"/>
    </w:p>
    <w:p w14:paraId="5064B428" w14:textId="43F9FBF6" w:rsidR="005C50D3" w:rsidRPr="00CE7097" w:rsidRDefault="005C50D3" w:rsidP="00B14811">
      <w:pPr>
        <w:pStyle w:val="3Text10b"/>
      </w:pPr>
      <w:r w:rsidRPr="005C50D3">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3322D0">
        <w:t xml:space="preserve"> </w:t>
      </w:r>
      <w:r w:rsidR="003322D0" w:rsidRPr="00CC2917">
        <w:rPr>
          <w:rFonts w:asciiTheme="minorHAnsi" w:hAnsiTheme="minorHAnsi"/>
        </w:rPr>
        <w:t>Na zpracování takových informací musí Objednatel Dopravci poskytnout přiměřenou lhůtu, která nebude kratší než 2 měsíce. V</w:t>
      </w:r>
      <w:r w:rsidR="003322D0">
        <w:rPr>
          <w:rFonts w:asciiTheme="minorHAnsi" w:hAnsiTheme="minorHAnsi"/>
        </w:rPr>
        <w:t> </w:t>
      </w:r>
      <w:r w:rsidR="003322D0" w:rsidRPr="00CC2917">
        <w:rPr>
          <w:rFonts w:asciiTheme="minorHAnsi" w:hAnsiTheme="minorHAnsi"/>
        </w:rPr>
        <w:t>případě, že informace budou požadovány za několik let najednou nebo celé období trvání smlouvy je Objednatel povinen lhůtu pro jejich zpracování přiměřeně prodloužit. Požadované údaje dle tohoto odst</w:t>
      </w:r>
      <w:r w:rsidR="003322D0">
        <w:rPr>
          <w:rFonts w:asciiTheme="minorHAnsi" w:hAnsiTheme="minorHAnsi"/>
        </w:rPr>
        <w:t>avce</w:t>
      </w:r>
      <w:r w:rsidR="003322D0" w:rsidRPr="00CC2917">
        <w:rPr>
          <w:rFonts w:asciiTheme="minorHAnsi" w:hAnsiTheme="minorHAnsi"/>
        </w:rPr>
        <w:t xml:space="preserve"> je Dopravce povinen Objednateli předat v</w:t>
      </w:r>
      <w:r w:rsidR="003322D0">
        <w:rPr>
          <w:rFonts w:asciiTheme="minorHAnsi" w:hAnsiTheme="minorHAnsi"/>
        </w:rPr>
        <w:t> </w:t>
      </w:r>
      <w:r w:rsidR="003322D0" w:rsidRPr="00CC2917">
        <w:rPr>
          <w:rFonts w:asciiTheme="minorHAnsi" w:hAnsiTheme="minorHAnsi"/>
        </w:rPr>
        <w:t>elektronické podobě ve formátu .</w:t>
      </w:r>
      <w:proofErr w:type="spellStart"/>
      <w:r w:rsidR="003322D0" w:rsidRPr="00CC2917">
        <w:rPr>
          <w:rFonts w:asciiTheme="minorHAnsi" w:hAnsiTheme="minorHAnsi"/>
        </w:rPr>
        <w:t>xlsx</w:t>
      </w:r>
      <w:proofErr w:type="spellEnd"/>
      <w:r w:rsidR="003322D0" w:rsidRPr="00CC2917">
        <w:rPr>
          <w:rFonts w:asciiTheme="minorHAnsi" w:hAnsiTheme="minorHAnsi"/>
        </w:rPr>
        <w:t xml:space="preserve"> nebo jiném strojově čitelném formátu do </w:t>
      </w:r>
      <w:r w:rsidR="003322D0" w:rsidRPr="00CC2917">
        <w:rPr>
          <w:rFonts w:asciiTheme="minorHAnsi" w:hAnsiTheme="minorHAnsi"/>
        </w:rPr>
        <w:lastRenderedPageBreak/>
        <w:t>2 měsíců od vyzvání nebo podle prodloužené lhůty v</w:t>
      </w:r>
      <w:r w:rsidR="003322D0">
        <w:rPr>
          <w:rFonts w:asciiTheme="minorHAnsi" w:hAnsiTheme="minorHAnsi"/>
        </w:rPr>
        <w:t> </w:t>
      </w:r>
      <w:r w:rsidR="003322D0" w:rsidRPr="00CC2917">
        <w:rPr>
          <w:rFonts w:asciiTheme="minorHAnsi" w:hAnsiTheme="minorHAnsi"/>
        </w:rPr>
        <w:t>případě informací za několik let. Pokud jsou takové informace veřejně přístupné, je tento požadavek považován za splněný.</w:t>
      </w:r>
    </w:p>
    <w:p w14:paraId="3FCB773E" w14:textId="77777777" w:rsidR="00AF2C92" w:rsidRPr="004A47EC" w:rsidRDefault="00AF2C92" w:rsidP="00387C3F">
      <w:pPr>
        <w:pStyle w:val="5slovannadpis"/>
      </w:pPr>
      <w:bookmarkStart w:id="44" w:name="_Ref511906412"/>
    </w:p>
    <w:bookmarkEnd w:id="44"/>
    <w:p w14:paraId="7BAA5C5D" w14:textId="285E7931" w:rsidR="00AF2C92" w:rsidRPr="004A47EC" w:rsidRDefault="00822B60" w:rsidP="00E40BE8">
      <w:pPr>
        <w:pStyle w:val="22Nadpisuprosted"/>
      </w:pPr>
      <w:r>
        <w:t>Pod</w:t>
      </w:r>
      <w:r w:rsidRPr="004A47EC">
        <w:t>dodavatelé</w:t>
      </w:r>
    </w:p>
    <w:p w14:paraId="51A649A1" w14:textId="09115532" w:rsidR="00AF2C92" w:rsidRPr="00CE7097" w:rsidRDefault="005D5824" w:rsidP="001A26CE">
      <w:pPr>
        <w:pStyle w:val="3Text10b"/>
      </w:pPr>
      <w:r w:rsidRPr="00CE7097">
        <w:t xml:space="preserve">Dopravce je oprávněn použít k plnění závazků z této Smlouvy poddodavatelů. </w:t>
      </w:r>
      <w:r>
        <w:t>Dopravce</w:t>
      </w:r>
      <w:r w:rsidRPr="001428BA">
        <w:t xml:space="preserve"> nesmí v</w:t>
      </w:r>
      <w:r>
        <w:t> </w:t>
      </w:r>
      <w:bookmarkStart w:id="45" w:name="_Ref496635492"/>
      <w:r w:rsidRPr="001428BA">
        <w:t xml:space="preserve">žádném roce platnosti </w:t>
      </w:r>
      <w:r>
        <w:t>S</w:t>
      </w:r>
      <w:r w:rsidRPr="001428BA">
        <w:t xml:space="preserve">mlouvy </w:t>
      </w:r>
      <w:r>
        <w:t>plnit</w:t>
      </w:r>
      <w:r w:rsidRPr="001428BA">
        <w:t xml:space="preserve"> </w:t>
      </w:r>
      <w:r>
        <w:t xml:space="preserve">Závazek </w:t>
      </w:r>
      <w:r w:rsidRPr="001428BA">
        <w:t xml:space="preserve">veřejné služby dle </w:t>
      </w:r>
      <w:r>
        <w:t>S</w:t>
      </w:r>
      <w:r w:rsidRPr="001428BA">
        <w:t xml:space="preserve">mlouvy (tj. </w:t>
      </w:r>
      <w:r>
        <w:t>D</w:t>
      </w:r>
      <w:r w:rsidRPr="001428BA">
        <w:t xml:space="preserve">opravní výkon) </w:t>
      </w:r>
      <w:r>
        <w:t>prostřednictvím poddodavatelů v </w:t>
      </w:r>
      <w:r w:rsidRPr="001428BA">
        <w:t xml:space="preserve">rozsahu vyšším než </w:t>
      </w:r>
      <w:r>
        <w:t>49</w:t>
      </w:r>
      <w:r w:rsidRPr="001428BA">
        <w:t xml:space="preserve"> % celkového ročního </w:t>
      </w:r>
      <w:r>
        <w:t>D</w:t>
      </w:r>
      <w:r w:rsidRPr="001428BA">
        <w:t>opravního výkonu.</w:t>
      </w:r>
      <w:bookmarkEnd w:id="45"/>
    </w:p>
    <w:p w14:paraId="73638A6A" w14:textId="6CF63284" w:rsidR="00AF2C92" w:rsidRPr="004A47EC" w:rsidRDefault="00AF2C92" w:rsidP="001A26CE">
      <w:pPr>
        <w:pStyle w:val="3Text10b"/>
      </w:pPr>
      <w:r w:rsidRPr="004A47EC">
        <w:t xml:space="preserve">Za splnění povinností prostřednictvím </w:t>
      </w:r>
      <w:r w:rsidR="007B103A">
        <w:t>pod</w:t>
      </w:r>
      <w:r w:rsidRPr="004A47EC">
        <w:t>dodavatelů Dopravce odpovídá stejně, jako by služby podle této Smlouvy poskytoval sám.</w:t>
      </w:r>
    </w:p>
    <w:p w14:paraId="4CC1F80C" w14:textId="77777777" w:rsidR="00275659" w:rsidRPr="008907FB" w:rsidRDefault="00275659" w:rsidP="00387C3F">
      <w:pPr>
        <w:pStyle w:val="5slovannadpis"/>
      </w:pPr>
    </w:p>
    <w:p w14:paraId="358FC033" w14:textId="3CA68F24" w:rsidR="00275659" w:rsidRPr="00E846FC" w:rsidRDefault="005D5824" w:rsidP="00E40BE8">
      <w:pPr>
        <w:pStyle w:val="22Nadpisuprosted"/>
      </w:pPr>
      <w:r w:rsidRPr="00E846FC">
        <w:t>Výpočet Kompenzace</w:t>
      </w:r>
    </w:p>
    <w:p w14:paraId="7DF441B4" w14:textId="2FCE30EE" w:rsidR="00395DBA" w:rsidRPr="00E846FC" w:rsidRDefault="00E846FC" w:rsidP="00395DBA">
      <w:pPr>
        <w:pStyle w:val="3Text10b"/>
        <w:tabs>
          <w:tab w:val="left" w:pos="5103"/>
        </w:tabs>
      </w:pPr>
      <w:bookmarkStart w:id="46" w:name="_Ref511918648"/>
      <w:r w:rsidRPr="00E846FC">
        <w:t>Výpočet Kompenzace (K) za plnění Závazku veřejné služby dle této Smlouvy je dán vzorcem:</w:t>
      </w:r>
    </w:p>
    <w:p w14:paraId="1437D4FC" w14:textId="25866829" w:rsidR="00E846FC" w:rsidRPr="00E846FC" w:rsidRDefault="00E846FC" w:rsidP="00E846FC">
      <w:pPr>
        <w:pStyle w:val="3Text10b"/>
        <w:numPr>
          <w:ilvl w:val="0"/>
          <w:numId w:val="0"/>
        </w:numPr>
        <w:tabs>
          <w:tab w:val="left" w:pos="5103"/>
        </w:tabs>
        <w:rPr>
          <w:b/>
          <w:bCs/>
          <w:highlight w:val="yellow"/>
        </w:rPr>
      </w:pPr>
      <w:r w:rsidRPr="00E846FC">
        <w:rPr>
          <w:b/>
          <w:bCs/>
        </w:rPr>
        <w:t>K = O + DP</w:t>
      </w:r>
    </w:p>
    <w:p w14:paraId="3C9A5009" w14:textId="6C039F61" w:rsidR="00E846FC" w:rsidRDefault="00E846FC" w:rsidP="00E846FC">
      <w:pPr>
        <w:pStyle w:val="3Text10b"/>
        <w:numPr>
          <w:ilvl w:val="0"/>
          <w:numId w:val="0"/>
        </w:numPr>
        <w:tabs>
          <w:tab w:val="left" w:pos="5103"/>
        </w:tabs>
      </w:pPr>
      <w:r w:rsidRPr="00E846FC">
        <w:t>kde</w:t>
      </w:r>
    </w:p>
    <w:p w14:paraId="5B56CB9C" w14:textId="0FF3A428" w:rsidR="00E846FC" w:rsidRDefault="00E846FC" w:rsidP="00E846FC">
      <w:pPr>
        <w:pStyle w:val="3Text10b"/>
        <w:numPr>
          <w:ilvl w:val="0"/>
          <w:numId w:val="0"/>
        </w:numPr>
        <w:tabs>
          <w:tab w:val="left" w:pos="5103"/>
        </w:tabs>
      </w:pPr>
      <w:r w:rsidRPr="00E846FC">
        <w:rPr>
          <w:b/>
          <w:bCs/>
        </w:rPr>
        <w:t xml:space="preserve">O </w:t>
      </w:r>
      <w:r>
        <w:t xml:space="preserve">představuje Odměnu na základě ujetých vozových kilometrů, která je hrazena vždy za období jednoho kalendářního měsíce. Výpočet výše Odměny (O) je uveden v odst. </w:t>
      </w:r>
      <w:r w:rsidR="00D672F1">
        <w:fldChar w:fldCharType="begin"/>
      </w:r>
      <w:r w:rsidR="00D672F1">
        <w:instrText xml:space="preserve"> REF _Ref87850377 \n \h </w:instrText>
      </w:r>
      <w:r w:rsidR="00D672F1">
        <w:fldChar w:fldCharType="separate"/>
      </w:r>
      <w:r w:rsidR="000468C8">
        <w:t>86</w:t>
      </w:r>
      <w:r w:rsidR="00D672F1">
        <w:fldChar w:fldCharType="end"/>
      </w:r>
      <w:r>
        <w:t xml:space="preserve"> této Smlouvy;</w:t>
      </w:r>
    </w:p>
    <w:p w14:paraId="62062B3F" w14:textId="48C557E1" w:rsidR="00E846FC" w:rsidRDefault="00E846FC" w:rsidP="00E846FC">
      <w:pPr>
        <w:pStyle w:val="3Text10b"/>
        <w:numPr>
          <w:ilvl w:val="0"/>
          <w:numId w:val="0"/>
        </w:numPr>
        <w:tabs>
          <w:tab w:val="left" w:pos="5103"/>
        </w:tabs>
        <w:rPr>
          <w:highlight w:val="yellow"/>
        </w:rPr>
      </w:pPr>
      <w:r w:rsidRPr="00E846FC">
        <w:rPr>
          <w:b/>
          <w:bCs/>
        </w:rPr>
        <w:t xml:space="preserve">DP </w:t>
      </w:r>
      <w:r>
        <w:t xml:space="preserve">představuje další platby dle této Smlouvy náležející Dopravci, které tvoří náklady dle odst. </w:t>
      </w:r>
      <w:ins w:id="47" w:author="JUDr. Daniel Jadrníček" w:date="2021-12-23T13:02:00Z">
        <w:r w:rsidR="00DE0552">
          <w:fldChar w:fldCharType="begin"/>
        </w:r>
        <w:r w:rsidR="00DE0552">
          <w:instrText xml:space="preserve"> REF _Ref91156990 \n \h </w:instrText>
        </w:r>
      </w:ins>
      <w:r w:rsidR="00DE0552">
        <w:fldChar w:fldCharType="separate"/>
      </w:r>
      <w:ins w:id="48" w:author="JUDr. Daniel Jadrníček" w:date="2021-12-23T13:02:00Z">
        <w:r w:rsidR="00DE0552">
          <w:t>80</w:t>
        </w:r>
        <w:r w:rsidR="00DE0552">
          <w:fldChar w:fldCharType="end"/>
        </w:r>
        <w:r w:rsidR="00DE0552">
          <w:t xml:space="preserve">, </w:t>
        </w:r>
      </w:ins>
      <w:r w:rsidR="00AB361C">
        <w:fldChar w:fldCharType="begin"/>
      </w:r>
      <w:r w:rsidR="00AB361C">
        <w:instrText xml:space="preserve"> REF _Ref32842091 \n \h </w:instrText>
      </w:r>
      <w:r w:rsidR="00AB361C">
        <w:fldChar w:fldCharType="separate"/>
      </w:r>
      <w:r w:rsidR="000468C8">
        <w:t>111</w:t>
      </w:r>
      <w:r w:rsidR="00AB361C">
        <w:fldChar w:fldCharType="end"/>
      </w:r>
      <w:r>
        <w:t xml:space="preserve">, </w:t>
      </w:r>
      <w:r w:rsidR="00AB361C">
        <w:fldChar w:fldCharType="begin"/>
      </w:r>
      <w:r w:rsidR="00AB361C">
        <w:instrText xml:space="preserve"> REF _Ref87593739 \n \h </w:instrText>
      </w:r>
      <w:r w:rsidR="00AB361C">
        <w:fldChar w:fldCharType="separate"/>
      </w:r>
      <w:r w:rsidR="000468C8">
        <w:t>112</w:t>
      </w:r>
      <w:r w:rsidR="00AB361C">
        <w:fldChar w:fldCharType="end"/>
      </w:r>
      <w:r>
        <w:t xml:space="preserve"> a případně </w:t>
      </w:r>
      <w:r w:rsidR="00AB361C">
        <w:fldChar w:fldCharType="begin"/>
      </w:r>
      <w:r w:rsidR="00AB361C">
        <w:instrText xml:space="preserve"> REF _Ref32842206 \n \h </w:instrText>
      </w:r>
      <w:r w:rsidR="00AB361C">
        <w:fldChar w:fldCharType="separate"/>
      </w:r>
      <w:r w:rsidR="000468C8">
        <w:t>113</w:t>
      </w:r>
      <w:r w:rsidR="00AB361C">
        <w:fldChar w:fldCharType="end"/>
      </w:r>
      <w:r>
        <w:t xml:space="preserve"> této Smlouvy.</w:t>
      </w:r>
    </w:p>
    <w:p w14:paraId="3ACE1452" w14:textId="61E3DEA0" w:rsidR="00E846FC" w:rsidRPr="00E846FC" w:rsidRDefault="00E846FC" w:rsidP="001E04CC">
      <w:pPr>
        <w:pStyle w:val="3Text10b"/>
      </w:pPr>
      <w:bookmarkStart w:id="49" w:name="_Ref87850377"/>
      <w:r w:rsidRPr="001E04CC">
        <w:t>Výpočet</w:t>
      </w:r>
      <w:r w:rsidRPr="00E846FC">
        <w:t xml:space="preserve"> Odměny (O):</w:t>
      </w:r>
      <w:bookmarkEnd w:id="49"/>
    </w:p>
    <w:p w14:paraId="077F889D" w14:textId="4B4A7BFC" w:rsidR="00E846FC" w:rsidRPr="00E846FC" w:rsidRDefault="00E846FC" w:rsidP="00E846FC">
      <w:pPr>
        <w:pStyle w:val="3Text10b"/>
        <w:numPr>
          <w:ilvl w:val="0"/>
          <w:numId w:val="0"/>
        </w:numPr>
        <w:tabs>
          <w:tab w:val="left" w:pos="5103"/>
        </w:tabs>
        <w:rPr>
          <w:b/>
        </w:rPr>
      </w:pPr>
      <w:r w:rsidRPr="00E846FC">
        <w:rPr>
          <w:b/>
          <w:bCs/>
        </w:rPr>
        <w:t>O = ∑ (</w:t>
      </w:r>
      <w:proofErr w:type="spellStart"/>
      <w:r w:rsidRPr="00E846FC">
        <w:rPr>
          <w:b/>
          <w:bCs/>
        </w:rPr>
        <w:t>Ckm</w:t>
      </w:r>
      <w:r w:rsidRPr="00E846FC">
        <w:rPr>
          <w:b/>
          <w:bCs/>
          <w:vertAlign w:val="subscript"/>
        </w:rPr>
        <w:t>i</w:t>
      </w:r>
      <w:proofErr w:type="spellEnd"/>
      <w:r w:rsidRPr="00E846FC">
        <w:rPr>
          <w:b/>
          <w:bCs/>
        </w:rPr>
        <w:t xml:space="preserve"> x </w:t>
      </w:r>
      <w:proofErr w:type="spellStart"/>
      <w:r w:rsidRPr="00E846FC">
        <w:rPr>
          <w:b/>
          <w:bCs/>
        </w:rPr>
        <w:t>Kmu</w:t>
      </w:r>
      <w:r w:rsidRPr="00E846FC">
        <w:rPr>
          <w:b/>
          <w:bCs/>
          <w:vertAlign w:val="subscript"/>
        </w:rPr>
        <w:t>i</w:t>
      </w:r>
      <w:proofErr w:type="spellEnd"/>
      <w:r w:rsidRPr="00E846FC">
        <w:rPr>
          <w:b/>
        </w:rPr>
        <w:t>) – DOT</w:t>
      </w:r>
    </w:p>
    <w:p w14:paraId="2C7599E9" w14:textId="77777777" w:rsidR="00E846FC" w:rsidRPr="00E846FC" w:rsidRDefault="00E846FC" w:rsidP="00E846FC">
      <w:pPr>
        <w:pStyle w:val="3Text10b"/>
        <w:numPr>
          <w:ilvl w:val="0"/>
          <w:numId w:val="0"/>
        </w:numPr>
        <w:tabs>
          <w:tab w:val="left" w:pos="5103"/>
        </w:tabs>
      </w:pPr>
      <w:r w:rsidRPr="00E846FC">
        <w:t>kde</w:t>
      </w:r>
    </w:p>
    <w:p w14:paraId="7B8E5381" w14:textId="037D5156" w:rsidR="00E846FC" w:rsidRDefault="00E846FC" w:rsidP="00E846FC">
      <w:pPr>
        <w:pStyle w:val="3Text10b"/>
        <w:numPr>
          <w:ilvl w:val="0"/>
          <w:numId w:val="0"/>
        </w:numPr>
        <w:tabs>
          <w:tab w:val="left" w:pos="5103"/>
        </w:tabs>
      </w:pPr>
      <w:proofErr w:type="spellStart"/>
      <w:r w:rsidRPr="00E846FC">
        <w:rPr>
          <w:b/>
        </w:rPr>
        <w:t>Ckm</w:t>
      </w:r>
      <w:proofErr w:type="spellEnd"/>
      <w:r w:rsidRPr="00E846FC" w:rsidDel="009A1F6D">
        <w:rPr>
          <w:bCs/>
        </w:rPr>
        <w:t xml:space="preserve"> </w:t>
      </w:r>
      <w:r w:rsidRPr="00E846FC">
        <w:rPr>
          <w:bCs/>
        </w:rPr>
        <w:t xml:space="preserve">představuje Nabídkovou cenu </w:t>
      </w:r>
      <w:r w:rsidRPr="00E846FC">
        <w:t xml:space="preserve">za </w:t>
      </w:r>
      <w:smartTag w:uri="urn:schemas-microsoft-com:office:smarttags" w:element="metricconverter">
        <w:smartTagPr>
          <w:attr w:name="ProductID" w:val="1 km"/>
        </w:smartTagPr>
        <w:r w:rsidRPr="00E846FC">
          <w:t>1 km</w:t>
        </w:r>
      </w:smartTag>
      <w:r w:rsidRPr="00E846FC">
        <w:t xml:space="preserve">, kterou Dopravce uvedl v nabídce v rámci Výběrového řízení. Nabídkové ceny za jeden km jsou uvedeny současně v Příloze č. </w:t>
      </w:r>
      <w:r w:rsidR="00F52946">
        <w:fldChar w:fldCharType="begin"/>
      </w:r>
      <w:r w:rsidR="00F52946">
        <w:instrText xml:space="preserve"> REF _Ref86168489 \n \h </w:instrText>
      </w:r>
      <w:r w:rsidR="00F52946">
        <w:fldChar w:fldCharType="separate"/>
      </w:r>
      <w:r w:rsidR="000468C8">
        <w:t>2</w:t>
      </w:r>
      <w:r w:rsidR="00F52946">
        <w:fldChar w:fldCharType="end"/>
      </w:r>
      <w:r w:rsidRPr="00E846FC">
        <w:t xml:space="preserve"> této Smlouvy a jejich výše se upravuje postupy dle této Smlouvy.</w:t>
      </w:r>
    </w:p>
    <w:p w14:paraId="07B5D14B" w14:textId="12C515D4" w:rsidR="00424565" w:rsidRDefault="00424565" w:rsidP="00424565">
      <w:pPr>
        <w:pStyle w:val="3Text10b"/>
        <w:numPr>
          <w:ilvl w:val="0"/>
          <w:numId w:val="0"/>
        </w:numPr>
        <w:tabs>
          <w:tab w:val="left" w:pos="5103"/>
        </w:tabs>
      </w:pPr>
      <w:proofErr w:type="spellStart"/>
      <w:r w:rsidRPr="00C97D38">
        <w:rPr>
          <w:b/>
        </w:rPr>
        <w:t>Kmu</w:t>
      </w:r>
      <w:proofErr w:type="spellEnd"/>
      <w:r w:rsidRPr="001C52D5">
        <w:t xml:space="preserve"> </w:t>
      </w:r>
      <w:r w:rsidRPr="00C97D38">
        <w:rPr>
          <w:bCs/>
        </w:rPr>
        <w:t xml:space="preserve">představuje skutečný </w:t>
      </w:r>
      <w:r w:rsidRPr="00C97D38">
        <w:t>počet kilometrů ujetých Dopravcem za období kalendářního měsíce při plnění Závazku veřejné služby dle této Smlouvy; délka jednotlivých dopravních tras Spojů rozhodující pro výpočet Odměny je stanovena dle odst</w:t>
      </w:r>
      <w:r>
        <w:t>.</w:t>
      </w:r>
      <w:r w:rsidRPr="00C97D38">
        <w:t xml:space="preserve"> </w:t>
      </w:r>
      <w:r>
        <w:fldChar w:fldCharType="begin"/>
      </w:r>
      <w:r>
        <w:instrText xml:space="preserve"> REF _Ref34126711 \r \h </w:instrText>
      </w:r>
      <w:r>
        <w:fldChar w:fldCharType="separate"/>
      </w:r>
      <w:r w:rsidR="000468C8">
        <w:t>98</w:t>
      </w:r>
      <w:r>
        <w:fldChar w:fldCharType="end"/>
      </w:r>
      <w:r w:rsidRPr="00C97D38">
        <w:t xml:space="preserve"> </w:t>
      </w:r>
      <w:r>
        <w:t>této Smlouvy.</w:t>
      </w:r>
    </w:p>
    <w:p w14:paraId="7DB365ED" w14:textId="36A1C58C" w:rsidR="0038126F" w:rsidRDefault="0038126F" w:rsidP="00424565">
      <w:pPr>
        <w:pStyle w:val="3Text10b"/>
        <w:numPr>
          <w:ilvl w:val="0"/>
          <w:numId w:val="0"/>
        </w:numPr>
        <w:tabs>
          <w:tab w:val="left" w:pos="5103"/>
        </w:tabs>
      </w:pPr>
      <w:r w:rsidRPr="0038126F">
        <w:rPr>
          <w:b/>
        </w:rPr>
        <w:t>DOT</w:t>
      </w:r>
      <w:r w:rsidRPr="0038126F">
        <w:t xml:space="preserve"> představuje poměrnou část investiční dotace (na jeden kalendářní měsíc Dopravcem určené doby účetního odepisování Vozidla, a to od začátku měsíce, ve kterém došlo ke snížení pořizovací ceny majetku o poskytnutou dotaci do doby ukončení účetního odepisování tohoto Vozidla), kterou Dopravce případně získal na pořízení Vozidla, jenž bude využit pro plnění závazku Dopravce dle této </w:t>
      </w:r>
      <w:r w:rsidR="00617452">
        <w:t>S</w:t>
      </w:r>
      <w:r w:rsidRPr="0038126F">
        <w:t>mlouvy (výpočet DOT je uveden v následujícím odstavci tohoto článku této Smlouvy).</w:t>
      </w:r>
    </w:p>
    <w:p w14:paraId="2C377071" w14:textId="7F0A8946" w:rsidR="0038126F" w:rsidRDefault="0038126F" w:rsidP="00424565">
      <w:pPr>
        <w:pStyle w:val="3Text10b"/>
        <w:numPr>
          <w:ilvl w:val="0"/>
          <w:numId w:val="0"/>
        </w:numPr>
        <w:tabs>
          <w:tab w:val="left" w:pos="5103"/>
        </w:tabs>
      </w:pPr>
      <w:r w:rsidRPr="00C97D38">
        <w:rPr>
          <w:b/>
        </w:rPr>
        <w:lastRenderedPageBreak/>
        <w:t>i</w:t>
      </w:r>
      <w:r w:rsidRPr="00C97D38">
        <w:t xml:space="preserve"> představuje index označující příslušný typ Nabídkové ceny vztahující se k typu Vozidla </w:t>
      </w:r>
      <w:r>
        <w:t>a </w:t>
      </w:r>
      <w:r w:rsidRPr="00C97D38">
        <w:t>k standardu jeho výbavy</w:t>
      </w:r>
      <w:r w:rsidRPr="004719C5">
        <w:t xml:space="preserve">, uvedený v Příloze č. </w:t>
      </w:r>
      <w:r w:rsidR="00F52946">
        <w:fldChar w:fldCharType="begin"/>
      </w:r>
      <w:r w:rsidR="00F52946">
        <w:instrText xml:space="preserve"> REF _Ref86168489 \n \h </w:instrText>
      </w:r>
      <w:r w:rsidR="00F52946">
        <w:fldChar w:fldCharType="separate"/>
      </w:r>
      <w:r w:rsidR="000468C8">
        <w:t>2</w:t>
      </w:r>
      <w:r w:rsidR="00F52946">
        <w:fldChar w:fldCharType="end"/>
      </w:r>
      <w:r w:rsidRPr="004719C5">
        <w:t xml:space="preserve"> </w:t>
      </w:r>
      <w:r>
        <w:t>této Smlouvy.</w:t>
      </w:r>
    </w:p>
    <w:p w14:paraId="5F64E0AA" w14:textId="48B19C20" w:rsidR="001E04CC" w:rsidRDefault="001E04CC" w:rsidP="001E04CC">
      <w:pPr>
        <w:pStyle w:val="3Text10b"/>
      </w:pPr>
      <w:bookmarkStart w:id="50" w:name="_Ref34126653"/>
      <w:r w:rsidRPr="001E04CC">
        <w:t>Výpočet DOT je dán tímto vzorcem:</w:t>
      </w:r>
      <w:bookmarkEnd w:id="50"/>
    </w:p>
    <w:p w14:paraId="60BF658B" w14:textId="1ED8D771" w:rsidR="001E04CC" w:rsidRDefault="001E04CC" w:rsidP="00424565">
      <w:pPr>
        <w:pStyle w:val="3Text10b"/>
        <w:numPr>
          <w:ilvl w:val="0"/>
          <w:numId w:val="0"/>
        </w:numPr>
        <w:tabs>
          <w:tab w:val="left" w:pos="5103"/>
        </w:tabs>
        <w:rPr>
          <w:b/>
        </w:rPr>
      </w:pPr>
      <w:r w:rsidRPr="00C97D38">
        <w:rPr>
          <w:b/>
        </w:rPr>
        <w:t xml:space="preserve">DOT = </w:t>
      </w:r>
      <w:r w:rsidRPr="00C97D38">
        <w:rPr>
          <w:b/>
          <w:bCs/>
        </w:rPr>
        <w:t>∑</w:t>
      </w:r>
      <w:r w:rsidRPr="00C97D38">
        <w:rPr>
          <w:b/>
        </w:rPr>
        <w:t xml:space="preserve"> </w:t>
      </w:r>
      <w:r>
        <w:rPr>
          <w:b/>
        </w:rPr>
        <w:t>(</w:t>
      </w:r>
      <w:proofErr w:type="spellStart"/>
      <w:r w:rsidRPr="004719C5">
        <w:rPr>
          <w:b/>
        </w:rPr>
        <w:t>P</w:t>
      </w:r>
      <w:r w:rsidRPr="004719C5">
        <w:rPr>
          <w:b/>
          <w:vertAlign w:val="subscript"/>
        </w:rPr>
        <w:t>j</w:t>
      </w:r>
      <w:proofErr w:type="spellEnd"/>
      <w:r w:rsidRPr="004719C5">
        <w:rPr>
          <w:b/>
        </w:rPr>
        <w:t>/O</w:t>
      </w:r>
      <w:r w:rsidRPr="004719C5">
        <w:rPr>
          <w:b/>
          <w:vertAlign w:val="subscript"/>
        </w:rPr>
        <w:t>j</w:t>
      </w:r>
      <w:r>
        <w:rPr>
          <w:b/>
        </w:rPr>
        <w:t xml:space="preserve">) + </w:t>
      </w:r>
      <w:r w:rsidRPr="00C97D38">
        <w:rPr>
          <w:b/>
          <w:bCs/>
        </w:rPr>
        <w:t>∑</w:t>
      </w:r>
      <w:r w:rsidRPr="00C97D38">
        <w:rPr>
          <w:b/>
        </w:rPr>
        <w:t xml:space="preserve"> </w:t>
      </w:r>
      <w:r>
        <w:rPr>
          <w:b/>
        </w:rPr>
        <w:t xml:space="preserve">(0,5 x </w:t>
      </w:r>
      <w:proofErr w:type="spellStart"/>
      <w:r w:rsidRPr="004719C5">
        <w:rPr>
          <w:b/>
        </w:rPr>
        <w:t>P</w:t>
      </w:r>
      <w:r>
        <w:rPr>
          <w:b/>
          <w:vertAlign w:val="subscript"/>
        </w:rPr>
        <w:t>k</w:t>
      </w:r>
      <w:proofErr w:type="spellEnd"/>
      <w:r w:rsidRPr="004719C5">
        <w:rPr>
          <w:b/>
        </w:rPr>
        <w:t>/O</w:t>
      </w:r>
      <w:r>
        <w:rPr>
          <w:b/>
          <w:vertAlign w:val="subscript"/>
        </w:rPr>
        <w:t>k</w:t>
      </w:r>
      <w:r>
        <w:rPr>
          <w:b/>
        </w:rPr>
        <w:t>)</w:t>
      </w:r>
    </w:p>
    <w:p w14:paraId="768F3038" w14:textId="77777777" w:rsidR="001E04CC" w:rsidRPr="00E846FC" w:rsidRDefault="001E04CC" w:rsidP="001E04CC">
      <w:pPr>
        <w:pStyle w:val="3Text10b"/>
        <w:numPr>
          <w:ilvl w:val="0"/>
          <w:numId w:val="0"/>
        </w:numPr>
        <w:tabs>
          <w:tab w:val="left" w:pos="5103"/>
        </w:tabs>
      </w:pPr>
      <w:r w:rsidRPr="00E846FC">
        <w:t>kde</w:t>
      </w:r>
    </w:p>
    <w:p w14:paraId="6E39BE11" w14:textId="27DC8153" w:rsidR="001E04CC" w:rsidRDefault="003B7B9E" w:rsidP="001E04CC">
      <w:pPr>
        <w:pStyle w:val="3Text10b"/>
        <w:numPr>
          <w:ilvl w:val="0"/>
          <w:numId w:val="0"/>
        </w:numPr>
        <w:tabs>
          <w:tab w:val="left" w:pos="5103"/>
        </w:tabs>
      </w:pPr>
      <w:r w:rsidRPr="00C97D38">
        <w:rPr>
          <w:b/>
        </w:rPr>
        <w:t>P</w:t>
      </w:r>
      <w:r w:rsidRPr="00C97D38">
        <w:t xml:space="preserve"> pře</w:t>
      </w:r>
      <w:r>
        <w:t>dstavuje výši poskytnuté dotace.</w:t>
      </w:r>
    </w:p>
    <w:p w14:paraId="515A1635" w14:textId="551D1473" w:rsidR="003B7B9E" w:rsidRDefault="003B7B9E" w:rsidP="001E04CC">
      <w:pPr>
        <w:pStyle w:val="3Text10b"/>
        <w:numPr>
          <w:ilvl w:val="0"/>
          <w:numId w:val="0"/>
        </w:numPr>
        <w:tabs>
          <w:tab w:val="left" w:pos="5103"/>
        </w:tabs>
      </w:pPr>
      <w:r w:rsidRPr="00C97D38">
        <w:rPr>
          <w:b/>
        </w:rPr>
        <w:t>O</w:t>
      </w:r>
      <w:r w:rsidRPr="00C97D38">
        <w:t xml:space="preserve"> představuje počet měsíců období začínajícího měsícem, ve kterém došlo ke snížení pořizovací ceny </w:t>
      </w:r>
      <w:r>
        <w:t>Vozidla</w:t>
      </w:r>
      <w:r w:rsidRPr="00C97D38">
        <w:t xml:space="preserve"> o poskytnutou dotaci a končícího měsícem, ve kterém dojde k</w:t>
      </w:r>
      <w:r>
        <w:t> </w:t>
      </w:r>
      <w:r w:rsidRPr="00C97D38">
        <w:t xml:space="preserve">ukončení účetního odepisování </w:t>
      </w:r>
      <w:r>
        <w:t>Vozidla</w:t>
      </w:r>
      <w:r w:rsidRPr="00C97D38">
        <w:t xml:space="preserve"> pořízeného s investiční dotací</w:t>
      </w:r>
      <w:r>
        <w:t>.</w:t>
      </w:r>
    </w:p>
    <w:p w14:paraId="57A67377" w14:textId="2F77EAF7" w:rsidR="003B7B9E" w:rsidRDefault="003B7B9E" w:rsidP="001E04CC">
      <w:pPr>
        <w:pStyle w:val="3Text10b"/>
        <w:numPr>
          <w:ilvl w:val="0"/>
          <w:numId w:val="0"/>
        </w:numPr>
        <w:tabs>
          <w:tab w:val="left" w:pos="5103"/>
        </w:tabs>
      </w:pPr>
      <w:r w:rsidRPr="00C97D38">
        <w:rPr>
          <w:b/>
        </w:rPr>
        <w:t>j</w:t>
      </w:r>
      <w:r w:rsidRPr="00C97D38">
        <w:t xml:space="preserve"> představuje index označující </w:t>
      </w:r>
      <w:r>
        <w:t>Vozidlo,</w:t>
      </w:r>
      <w:r w:rsidRPr="00C97D38">
        <w:t xml:space="preserve"> </w:t>
      </w:r>
      <w:r>
        <w:t>u kterého byla</w:t>
      </w:r>
      <w:r w:rsidRPr="00C97D38">
        <w:t> investiční dotac</w:t>
      </w:r>
      <w:r>
        <w:t xml:space="preserve">e přidělena před </w:t>
      </w:r>
      <w:r w:rsidR="00505790">
        <w:t>podáním nabídky Dopravce ve Výběrovém řízení</w:t>
      </w:r>
      <w:r>
        <w:t>.</w:t>
      </w:r>
    </w:p>
    <w:p w14:paraId="0E937B11" w14:textId="61800B8D" w:rsidR="003B7B9E" w:rsidRDefault="003B7B9E" w:rsidP="001E04CC">
      <w:pPr>
        <w:pStyle w:val="3Text10b"/>
        <w:numPr>
          <w:ilvl w:val="0"/>
          <w:numId w:val="0"/>
        </w:numPr>
        <w:tabs>
          <w:tab w:val="left" w:pos="5103"/>
        </w:tabs>
      </w:pPr>
      <w:r>
        <w:rPr>
          <w:b/>
        </w:rPr>
        <w:t xml:space="preserve">k </w:t>
      </w:r>
      <w:r w:rsidRPr="00C97D38">
        <w:t xml:space="preserve">představuje index označující </w:t>
      </w:r>
      <w:r>
        <w:t>Vozidlo, u kterého byla</w:t>
      </w:r>
      <w:r w:rsidRPr="00C97D38">
        <w:t> investiční dotac</w:t>
      </w:r>
      <w:r>
        <w:t xml:space="preserve">e přidělena po </w:t>
      </w:r>
      <w:r w:rsidR="00505790">
        <w:t>podání nabídky Dopravce ve Výběrovém řízení</w:t>
      </w:r>
      <w:r>
        <w:t>.</w:t>
      </w:r>
    </w:p>
    <w:p w14:paraId="3BD5EB09" w14:textId="1F1B57AB" w:rsidR="00A40E47" w:rsidRDefault="00A40E47" w:rsidP="001E04CC">
      <w:pPr>
        <w:pStyle w:val="3Text10b"/>
        <w:numPr>
          <w:ilvl w:val="0"/>
          <w:numId w:val="0"/>
        </w:numPr>
        <w:tabs>
          <w:tab w:val="left" w:pos="5103"/>
        </w:tabs>
      </w:pPr>
      <w:r w:rsidRPr="00C97D38">
        <w:t xml:space="preserve">Obdobný výpočet platí i pro </w:t>
      </w:r>
      <w:r>
        <w:t>Vozidlo</w:t>
      </w:r>
      <w:r w:rsidRPr="00C97D38">
        <w:t>, kter</w:t>
      </w:r>
      <w:r>
        <w:t>é</w:t>
      </w:r>
      <w:r w:rsidRPr="00C97D38">
        <w:t xml:space="preserve"> není v majetku Dopravce (např. je pronajat</w:t>
      </w:r>
      <w:r>
        <w:t>é</w:t>
      </w:r>
      <w:r w:rsidRPr="00C97D38">
        <w:t xml:space="preserve"> od jiného subjektu, případně plnění </w:t>
      </w:r>
      <w:r w:rsidRPr="00C638EC">
        <w:t xml:space="preserve">této </w:t>
      </w:r>
      <w:r w:rsidRPr="00C97D38">
        <w:t xml:space="preserve">Smlouvy vykonává jiný dopravce formou </w:t>
      </w:r>
      <w:r>
        <w:t>pod</w:t>
      </w:r>
      <w:r w:rsidRPr="00C97D38">
        <w:t>dodávky).</w:t>
      </w:r>
    </w:p>
    <w:p w14:paraId="1418B147" w14:textId="77777777" w:rsidR="00A40E47" w:rsidRPr="00A40E47" w:rsidRDefault="00A40E47" w:rsidP="00A40E47">
      <w:pPr>
        <w:pStyle w:val="3Text10b"/>
        <w:numPr>
          <w:ilvl w:val="0"/>
          <w:numId w:val="0"/>
        </w:numPr>
        <w:tabs>
          <w:tab w:val="left" w:pos="5103"/>
        </w:tabs>
      </w:pPr>
      <w:r w:rsidRPr="00A40E47">
        <w:t>Obdobný výpočet platí i pro Vozidlo nabyté Dopravcem od předchozího vlastníka, který na pořízení Vozidla obdržel investiční dotaci, a to pouze pokud nebylo Vozidlo účetně odepsáno původním vlastníkem.</w:t>
      </w:r>
    </w:p>
    <w:p w14:paraId="18B0110D" w14:textId="2D38AC14" w:rsidR="00A40E47" w:rsidRDefault="00A40E47" w:rsidP="00A40E47">
      <w:pPr>
        <w:pStyle w:val="3Text10b"/>
      </w:pPr>
      <w:r w:rsidRPr="00A40E47">
        <w:t xml:space="preserve">Dopravce je povinen neprodleně informovat Objednatele o každém plnění, které mu bylo poskytnuto </w:t>
      </w:r>
      <w:r w:rsidR="00DB18F6">
        <w:t xml:space="preserve">po podání nabídky Dopravce ve Výběrovém řízení </w:t>
      </w:r>
      <w:r w:rsidRPr="00A40E47">
        <w:t>či dále za dobu trvání platnosti této Smlouvy z jakéhokoliv dotačního programu či od jakékoliv instituce jako dotace na pořízení Vozidla a Dopravce v rámci plnění Závazku veřejné služby dle této Smlouvy toto Vozidlo zcela nebo jen částečně využívá, a dále o okamžiku snížení pořizovací hodnoty Vozidla také o době, po kterou bude Vozidlo reálně účetně odepisováno. Pokud Objednatel zjistí porušení této povinnosti, je Dopravce povinen uhradit Objednateli smluvní pokutu, která bude dána součinem DOT a počtem celých kalendářních měsíců uplynulých od prvního dne měsíce, ve kterém došlo ke snížení pořizovací hodnoty Vozidla o</w:t>
      </w:r>
      <w:r w:rsidR="00DB18F6">
        <w:t> </w:t>
      </w:r>
      <w:r w:rsidRPr="00A40E47">
        <w:t xml:space="preserve">poskytnutou dotaci nebo od okamžiku účinnosti této Smlouvy (podle toho, který z těchto okamžiků nastal později) do okamžiku, kdy Objednatel toto porušení zjistil. Obdobná pravidla platí pro případ, kdy takové Vozidlo není v majetku Dopravce (např. je pronajaté od jiného subjektu, případně plnění smlouvy vykonává jiný dopravce formou poddodávky), viz. odst. </w:t>
      </w:r>
      <w:r w:rsidR="00F269E0">
        <w:rPr>
          <w:b/>
          <w:i/>
        </w:rPr>
        <w:fldChar w:fldCharType="begin"/>
      </w:r>
      <w:r w:rsidR="00F269E0">
        <w:instrText xml:space="preserve"> REF _Ref34126653 \n \h </w:instrText>
      </w:r>
      <w:r w:rsidR="00F269E0">
        <w:rPr>
          <w:b/>
          <w:i/>
        </w:rPr>
      </w:r>
      <w:r w:rsidR="00F269E0">
        <w:rPr>
          <w:b/>
          <w:i/>
        </w:rPr>
        <w:fldChar w:fldCharType="separate"/>
      </w:r>
      <w:r w:rsidR="000468C8">
        <w:t>87</w:t>
      </w:r>
      <w:r w:rsidR="00F269E0">
        <w:rPr>
          <w:b/>
          <w:i/>
        </w:rPr>
        <w:fldChar w:fldCharType="end"/>
      </w:r>
      <w:r w:rsidRPr="00A40E47">
        <w:t xml:space="preserve"> této Smlouvy. Uplatnění smluvní pokuty podle tohoto odstavce nemá vliv na právo Objednatele dosud uhrazenou Odměnu za dobu, kdy měla být snížena o částku odpovídající DOT, přepočítat a příslušným způsobem snížit o částku DOT a tento rozdíl následně jednostranně započítat na Zálohu na odměnu či Doplatek odměny v následujících obdobích.</w:t>
      </w:r>
    </w:p>
    <w:p w14:paraId="673F808D" w14:textId="75C8E6E2" w:rsidR="00F269E0" w:rsidRDefault="00F269E0" w:rsidP="00A40E47">
      <w:pPr>
        <w:pStyle w:val="3Text10b"/>
      </w:pPr>
      <w:bookmarkStart w:id="51" w:name="_Ref524588167"/>
      <w:r w:rsidRPr="00F269E0">
        <w:t xml:space="preserve">Výše Nabídkové ceny Dopravce za 1 km uvedené v Příloze č. </w:t>
      </w:r>
      <w:r>
        <w:fldChar w:fldCharType="begin"/>
      </w:r>
      <w:r>
        <w:instrText xml:space="preserve"> REF _Ref86168489 \n \h </w:instrText>
      </w:r>
      <w:r>
        <w:fldChar w:fldCharType="separate"/>
      </w:r>
      <w:r w:rsidR="000468C8">
        <w:t>2</w:t>
      </w:r>
      <w:r>
        <w:fldChar w:fldCharType="end"/>
      </w:r>
      <w:r w:rsidRPr="00F269E0">
        <w:t xml:space="preserve"> této Smlouvy bude ze strany Objednatele upravena dle následujícího vzorce:</w:t>
      </w:r>
      <w:bookmarkEnd w:id="51"/>
    </w:p>
    <w:p w14:paraId="60272AE6" w14:textId="7FA678BC" w:rsidR="00F269E0" w:rsidRPr="00F269E0" w:rsidRDefault="00F269E0" w:rsidP="00F269E0">
      <w:pPr>
        <w:pStyle w:val="3Text10b"/>
        <w:numPr>
          <w:ilvl w:val="0"/>
          <w:numId w:val="0"/>
        </w:numPr>
        <w:rPr>
          <w:b/>
          <w:bCs/>
        </w:rPr>
      </w:pPr>
      <w:proofErr w:type="spellStart"/>
      <w:r w:rsidRPr="00F269E0">
        <w:rPr>
          <w:b/>
          <w:bCs/>
        </w:rPr>
        <w:t>C</w:t>
      </w:r>
      <w:r w:rsidRPr="00C61C45">
        <w:rPr>
          <w:b/>
          <w:bCs/>
          <w:vertAlign w:val="subscript"/>
        </w:rPr>
        <w:t>kmN</w:t>
      </w:r>
      <w:proofErr w:type="spellEnd"/>
      <w:r w:rsidRPr="00F269E0">
        <w:rPr>
          <w:b/>
          <w:bCs/>
        </w:rPr>
        <w:t xml:space="preserve"> = 0,1 x </w:t>
      </w:r>
      <w:proofErr w:type="spellStart"/>
      <w:r w:rsidRPr="00F269E0">
        <w:rPr>
          <w:b/>
          <w:bCs/>
        </w:rPr>
        <w:t>C</w:t>
      </w:r>
      <w:r w:rsidRPr="00C61C45">
        <w:rPr>
          <w:b/>
          <w:bCs/>
          <w:vertAlign w:val="subscript"/>
        </w:rPr>
        <w:t>km</w:t>
      </w:r>
      <w:proofErr w:type="spellEnd"/>
      <w:r w:rsidRPr="00F269E0">
        <w:rPr>
          <w:b/>
          <w:bCs/>
        </w:rPr>
        <w:t xml:space="preserve"> + </w:t>
      </w:r>
      <w:proofErr w:type="spellStart"/>
      <w:r w:rsidRPr="00F269E0">
        <w:rPr>
          <w:b/>
          <w:bCs/>
        </w:rPr>
        <w:t>C</w:t>
      </w:r>
      <w:r w:rsidRPr="00E31B5C">
        <w:rPr>
          <w:b/>
          <w:bCs/>
          <w:vertAlign w:val="subscript"/>
        </w:rPr>
        <w:t>kmIN</w:t>
      </w:r>
      <w:proofErr w:type="spellEnd"/>
      <w:r w:rsidRPr="00F269E0">
        <w:rPr>
          <w:b/>
          <w:bCs/>
        </w:rPr>
        <w:t xml:space="preserve"> + </w:t>
      </w:r>
      <w:proofErr w:type="spellStart"/>
      <w:r w:rsidRPr="00F269E0">
        <w:rPr>
          <w:b/>
          <w:bCs/>
        </w:rPr>
        <w:t>C</w:t>
      </w:r>
      <w:r w:rsidRPr="00E31B5C">
        <w:rPr>
          <w:b/>
          <w:bCs/>
          <w:vertAlign w:val="subscript"/>
        </w:rPr>
        <w:t>kmPN</w:t>
      </w:r>
      <w:proofErr w:type="spellEnd"/>
      <w:r w:rsidRPr="00F269E0">
        <w:rPr>
          <w:b/>
          <w:bCs/>
        </w:rPr>
        <w:t xml:space="preserve"> + max{</w:t>
      </w:r>
      <w:proofErr w:type="spellStart"/>
      <w:r w:rsidRPr="00F269E0">
        <w:rPr>
          <w:b/>
          <w:bCs/>
        </w:rPr>
        <w:t>C</w:t>
      </w:r>
      <w:r w:rsidRPr="00E31B5C">
        <w:rPr>
          <w:b/>
          <w:bCs/>
          <w:vertAlign w:val="subscript"/>
        </w:rPr>
        <w:t>kmMN</w:t>
      </w:r>
      <w:proofErr w:type="spellEnd"/>
      <w:r w:rsidRPr="00F269E0">
        <w:rPr>
          <w:b/>
          <w:bCs/>
        </w:rPr>
        <w:t xml:space="preserve">, </w:t>
      </w:r>
      <w:proofErr w:type="spellStart"/>
      <w:r w:rsidRPr="00F269E0">
        <w:rPr>
          <w:b/>
          <w:bCs/>
        </w:rPr>
        <w:t>AC</w:t>
      </w:r>
      <w:r w:rsidRPr="00E31B5C">
        <w:rPr>
          <w:b/>
          <w:bCs/>
          <w:vertAlign w:val="subscript"/>
        </w:rPr>
        <w:t>kmMN</w:t>
      </w:r>
      <w:proofErr w:type="spellEnd"/>
      <w:r w:rsidRPr="00F269E0">
        <w:rPr>
          <w:b/>
          <w:bCs/>
        </w:rPr>
        <w:t>}</w:t>
      </w:r>
    </w:p>
    <w:p w14:paraId="76FF0A18" w14:textId="4750BA79" w:rsidR="00A40E47" w:rsidRDefault="00F269E0" w:rsidP="001E04CC">
      <w:pPr>
        <w:pStyle w:val="3Text10b"/>
        <w:numPr>
          <w:ilvl w:val="0"/>
          <w:numId w:val="0"/>
        </w:numPr>
        <w:tabs>
          <w:tab w:val="left" w:pos="5103"/>
        </w:tabs>
      </w:pPr>
      <w:r>
        <w:lastRenderedPageBreak/>
        <w:t>kde</w:t>
      </w:r>
    </w:p>
    <w:p w14:paraId="31415B8C" w14:textId="77777777" w:rsidR="00F269E0" w:rsidRPr="00F269E0" w:rsidRDefault="00F269E0" w:rsidP="00F269E0">
      <w:pPr>
        <w:pStyle w:val="3Text10b"/>
        <w:numPr>
          <w:ilvl w:val="0"/>
          <w:numId w:val="0"/>
        </w:numPr>
        <w:tabs>
          <w:tab w:val="left" w:pos="5103"/>
        </w:tabs>
        <w:rPr>
          <w:bCs/>
          <w:iCs/>
        </w:rPr>
      </w:pPr>
      <w:proofErr w:type="spellStart"/>
      <w:r w:rsidRPr="00F269E0">
        <w:rPr>
          <w:b/>
          <w:bCs/>
          <w:iCs/>
        </w:rPr>
        <w:t>C</w:t>
      </w:r>
      <w:r w:rsidRPr="00F269E0">
        <w:rPr>
          <w:b/>
          <w:bCs/>
          <w:iCs/>
          <w:vertAlign w:val="subscript"/>
        </w:rPr>
        <w:t>kmN</w:t>
      </w:r>
      <w:proofErr w:type="spellEnd"/>
      <w:r w:rsidRPr="00F269E0">
        <w:rPr>
          <w:bCs/>
          <w:iCs/>
        </w:rPr>
        <w:t xml:space="preserve"> představuje Nabídkovou cenu za 1 km upravenou podle tohoto ustanovení. Nabídková cena za 1 km bude následně zaokrouhlena na 2 desetinná místa.</w:t>
      </w:r>
    </w:p>
    <w:p w14:paraId="3361E918" w14:textId="56757FE4" w:rsidR="00F269E0" w:rsidRPr="00F269E0" w:rsidRDefault="00F269E0" w:rsidP="00F269E0">
      <w:pPr>
        <w:pStyle w:val="3Text10b"/>
        <w:numPr>
          <w:ilvl w:val="0"/>
          <w:numId w:val="0"/>
        </w:numPr>
        <w:tabs>
          <w:tab w:val="left" w:pos="5103"/>
        </w:tabs>
        <w:rPr>
          <w:bCs/>
          <w:iCs/>
        </w:rPr>
      </w:pPr>
      <w:proofErr w:type="spellStart"/>
      <w:r w:rsidRPr="00F269E0">
        <w:rPr>
          <w:b/>
          <w:bCs/>
          <w:iCs/>
        </w:rPr>
        <w:t>C</w:t>
      </w:r>
      <w:r w:rsidRPr="00F269E0">
        <w:rPr>
          <w:b/>
          <w:bCs/>
          <w:iCs/>
          <w:vertAlign w:val="subscript"/>
        </w:rPr>
        <w:t>km</w:t>
      </w:r>
      <w:proofErr w:type="spellEnd"/>
      <w:r w:rsidRPr="00F269E0">
        <w:rPr>
          <w:bCs/>
          <w:iCs/>
        </w:rPr>
        <w:t xml:space="preserve"> představuje Nabídkovou cenu za 1 km uvedenou v Příloze č. </w:t>
      </w:r>
      <w:r w:rsidR="00F52946">
        <w:rPr>
          <w:bCs/>
          <w:iCs/>
        </w:rPr>
        <w:fldChar w:fldCharType="begin"/>
      </w:r>
      <w:r w:rsidR="00F52946">
        <w:rPr>
          <w:bCs/>
          <w:iCs/>
        </w:rPr>
        <w:instrText xml:space="preserve"> REF _Ref86168489 \n \h </w:instrText>
      </w:r>
      <w:r w:rsidR="00F52946">
        <w:rPr>
          <w:bCs/>
          <w:iCs/>
        </w:rPr>
      </w:r>
      <w:r w:rsidR="00F52946">
        <w:rPr>
          <w:bCs/>
          <w:iCs/>
        </w:rPr>
        <w:fldChar w:fldCharType="separate"/>
      </w:r>
      <w:r w:rsidR="000468C8">
        <w:rPr>
          <w:bCs/>
          <w:iCs/>
        </w:rPr>
        <w:t>2</w:t>
      </w:r>
      <w:r w:rsidR="00F52946">
        <w:rPr>
          <w:bCs/>
          <w:iCs/>
        </w:rPr>
        <w:fldChar w:fldCharType="end"/>
      </w:r>
      <w:r w:rsidRPr="00F269E0">
        <w:rPr>
          <w:bCs/>
          <w:iCs/>
        </w:rPr>
        <w:t xml:space="preserve"> této Smlouvy.</w:t>
      </w:r>
    </w:p>
    <w:p w14:paraId="4E381263" w14:textId="5BB6502D" w:rsidR="00F269E0" w:rsidRPr="00F269E0" w:rsidRDefault="00F269E0" w:rsidP="00F269E0">
      <w:pPr>
        <w:pStyle w:val="3Text10b"/>
        <w:numPr>
          <w:ilvl w:val="0"/>
          <w:numId w:val="0"/>
        </w:numPr>
        <w:tabs>
          <w:tab w:val="left" w:pos="5103"/>
        </w:tabs>
        <w:rPr>
          <w:bCs/>
          <w:iCs/>
        </w:rPr>
      </w:pPr>
      <w:proofErr w:type="spellStart"/>
      <w:r w:rsidRPr="00F269E0">
        <w:rPr>
          <w:b/>
          <w:bCs/>
          <w:iCs/>
        </w:rPr>
        <w:t>C</w:t>
      </w:r>
      <w:r w:rsidRPr="00F269E0">
        <w:rPr>
          <w:b/>
          <w:bCs/>
          <w:iCs/>
          <w:vertAlign w:val="subscript"/>
        </w:rPr>
        <w:t>kmIN</w:t>
      </w:r>
      <w:proofErr w:type="spellEnd"/>
      <w:r w:rsidRPr="00F269E0">
        <w:rPr>
          <w:bCs/>
          <w:iCs/>
        </w:rPr>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F03912">
        <w:rPr>
          <w:bCs/>
          <w:iCs/>
        </w:rPr>
        <w:fldChar w:fldCharType="begin"/>
      </w:r>
      <w:r w:rsidR="00F03912">
        <w:rPr>
          <w:bCs/>
          <w:iCs/>
        </w:rPr>
        <w:instrText xml:space="preserve"> REF _Ref524588176 \n \h </w:instrText>
      </w:r>
      <w:r w:rsidR="00F03912">
        <w:rPr>
          <w:bCs/>
          <w:iCs/>
        </w:rPr>
      </w:r>
      <w:r w:rsidR="00F03912">
        <w:rPr>
          <w:bCs/>
          <w:iCs/>
        </w:rPr>
        <w:fldChar w:fldCharType="separate"/>
      </w:r>
      <w:r w:rsidR="000468C8">
        <w:rPr>
          <w:bCs/>
          <w:iCs/>
        </w:rPr>
        <w:t>90</w:t>
      </w:r>
      <w:r w:rsidR="00F03912">
        <w:rPr>
          <w:bCs/>
          <w:iCs/>
        </w:rPr>
        <w:fldChar w:fldCharType="end"/>
      </w:r>
      <w:r w:rsidRPr="00F269E0">
        <w:rPr>
          <w:bCs/>
          <w:iCs/>
        </w:rPr>
        <w:t xml:space="preserve"> této Smlouvy.</w:t>
      </w:r>
    </w:p>
    <w:p w14:paraId="5826438B" w14:textId="248F8FC4" w:rsidR="00F269E0" w:rsidRPr="00F269E0" w:rsidRDefault="00F269E0" w:rsidP="00F269E0">
      <w:pPr>
        <w:pStyle w:val="3Text10b"/>
        <w:numPr>
          <w:ilvl w:val="0"/>
          <w:numId w:val="0"/>
        </w:numPr>
        <w:tabs>
          <w:tab w:val="left" w:pos="5103"/>
        </w:tabs>
        <w:rPr>
          <w:bCs/>
          <w:iCs/>
        </w:rPr>
      </w:pPr>
      <w:proofErr w:type="spellStart"/>
      <w:r w:rsidRPr="00F269E0">
        <w:rPr>
          <w:b/>
          <w:bCs/>
          <w:iCs/>
        </w:rPr>
        <w:t>C</w:t>
      </w:r>
      <w:r w:rsidRPr="00F269E0">
        <w:rPr>
          <w:b/>
          <w:bCs/>
          <w:iCs/>
          <w:vertAlign w:val="subscript"/>
        </w:rPr>
        <w:t>kmPN</w:t>
      </w:r>
      <w:proofErr w:type="spellEnd"/>
      <w:r w:rsidRPr="00F269E0">
        <w:rPr>
          <w:bCs/>
          <w:iCs/>
        </w:rPr>
        <w:t xml:space="preserve"> představuje část Nabídkové ceny upravované v závislosti na změně průměrné ceny motorové nafty. Tato část Nabídkové ceny se upravuje dle postupu uvedeném v odst. </w:t>
      </w:r>
      <w:r w:rsidR="00F03912">
        <w:rPr>
          <w:bCs/>
          <w:iCs/>
        </w:rPr>
        <w:fldChar w:fldCharType="begin"/>
      </w:r>
      <w:r w:rsidR="00F03912">
        <w:rPr>
          <w:bCs/>
          <w:iCs/>
        </w:rPr>
        <w:instrText xml:space="preserve"> REF _Ref524588183 \n \h </w:instrText>
      </w:r>
      <w:r w:rsidR="00F03912">
        <w:rPr>
          <w:bCs/>
          <w:iCs/>
        </w:rPr>
      </w:r>
      <w:r w:rsidR="00F03912">
        <w:rPr>
          <w:bCs/>
          <w:iCs/>
        </w:rPr>
        <w:fldChar w:fldCharType="separate"/>
      </w:r>
      <w:r w:rsidR="000468C8">
        <w:rPr>
          <w:bCs/>
          <w:iCs/>
        </w:rPr>
        <w:t>91</w:t>
      </w:r>
      <w:r w:rsidR="00F03912">
        <w:rPr>
          <w:bCs/>
          <w:iCs/>
        </w:rPr>
        <w:fldChar w:fldCharType="end"/>
      </w:r>
      <w:r w:rsidRPr="00F269E0">
        <w:rPr>
          <w:bCs/>
          <w:iCs/>
        </w:rPr>
        <w:t xml:space="preserve"> této Smlouvy.</w:t>
      </w:r>
    </w:p>
    <w:p w14:paraId="4EFA14B2" w14:textId="1F567CFB" w:rsidR="00F269E0" w:rsidRPr="00F269E0" w:rsidRDefault="00F269E0" w:rsidP="00F269E0">
      <w:pPr>
        <w:pStyle w:val="3Text10b"/>
        <w:numPr>
          <w:ilvl w:val="0"/>
          <w:numId w:val="0"/>
        </w:numPr>
        <w:tabs>
          <w:tab w:val="left" w:pos="5103"/>
        </w:tabs>
        <w:rPr>
          <w:bCs/>
          <w:iCs/>
        </w:rPr>
      </w:pPr>
      <w:proofErr w:type="spellStart"/>
      <w:r w:rsidRPr="00F269E0">
        <w:rPr>
          <w:b/>
          <w:bCs/>
          <w:iCs/>
        </w:rPr>
        <w:t>C</w:t>
      </w:r>
      <w:r w:rsidRPr="00F269E0">
        <w:rPr>
          <w:b/>
          <w:bCs/>
          <w:iCs/>
          <w:vertAlign w:val="subscript"/>
        </w:rPr>
        <w:t>kmMN</w:t>
      </w:r>
      <w:proofErr w:type="spellEnd"/>
      <w:r w:rsidRPr="00F269E0">
        <w:rPr>
          <w:bCs/>
          <w:iCs/>
        </w:rPr>
        <w:t xml:space="preserve"> představuje část Nabídkové ceny upravované v závislosti na změně výše průměrné hrubé měsíční mzdy v odvětví Doprava a skladování. Tato část Nabídkové ceny se upravuje dle postupu uvedeném v odst. </w:t>
      </w:r>
      <w:r w:rsidR="00EB3947">
        <w:rPr>
          <w:bCs/>
          <w:iCs/>
        </w:rPr>
        <w:fldChar w:fldCharType="begin"/>
      </w:r>
      <w:r w:rsidR="00EB3947">
        <w:rPr>
          <w:bCs/>
          <w:iCs/>
        </w:rPr>
        <w:instrText xml:space="preserve"> REF _Ref34126780 \n \h </w:instrText>
      </w:r>
      <w:r w:rsidR="00EB3947">
        <w:rPr>
          <w:bCs/>
          <w:iCs/>
        </w:rPr>
      </w:r>
      <w:r w:rsidR="00EB3947">
        <w:rPr>
          <w:bCs/>
          <w:iCs/>
        </w:rPr>
        <w:fldChar w:fldCharType="separate"/>
      </w:r>
      <w:r w:rsidR="000468C8">
        <w:rPr>
          <w:bCs/>
          <w:iCs/>
        </w:rPr>
        <w:t>92</w:t>
      </w:r>
      <w:r w:rsidR="00EB3947">
        <w:rPr>
          <w:bCs/>
          <w:iCs/>
        </w:rPr>
        <w:fldChar w:fldCharType="end"/>
      </w:r>
      <w:r w:rsidRPr="00F269E0">
        <w:rPr>
          <w:bCs/>
          <w:iCs/>
        </w:rPr>
        <w:t xml:space="preserve"> této Smlouvy.</w:t>
      </w:r>
    </w:p>
    <w:p w14:paraId="6AF8CB66" w14:textId="70E82137" w:rsidR="00F269E0" w:rsidRPr="00F269E0" w:rsidRDefault="00F269E0" w:rsidP="00F269E0">
      <w:pPr>
        <w:pStyle w:val="3Text10b"/>
        <w:numPr>
          <w:ilvl w:val="0"/>
          <w:numId w:val="0"/>
        </w:numPr>
        <w:tabs>
          <w:tab w:val="left" w:pos="5103"/>
        </w:tabs>
        <w:rPr>
          <w:bCs/>
          <w:iCs/>
        </w:rPr>
      </w:pPr>
      <w:proofErr w:type="spellStart"/>
      <w:r w:rsidRPr="00F269E0">
        <w:rPr>
          <w:b/>
          <w:bCs/>
          <w:iCs/>
        </w:rPr>
        <w:t>AC</w:t>
      </w:r>
      <w:r w:rsidRPr="00F269E0">
        <w:rPr>
          <w:b/>
          <w:bCs/>
          <w:iCs/>
          <w:vertAlign w:val="subscript"/>
        </w:rPr>
        <w:t>kmMN</w:t>
      </w:r>
      <w:proofErr w:type="spellEnd"/>
      <w:r w:rsidRPr="00F269E0">
        <w:rPr>
          <w:bCs/>
          <w:iCs/>
        </w:rPr>
        <w:t xml:space="preserve"> představuje část Nabídkové ceny upravované v závislosti na výši zaručené měsíční mzdy řidičů. Tato část Nabídkové ceny se upravuje dle postupu uvedeném v odst. </w:t>
      </w:r>
      <w:r w:rsidR="00EB3947">
        <w:rPr>
          <w:bCs/>
          <w:iCs/>
        </w:rPr>
        <w:fldChar w:fldCharType="begin"/>
      </w:r>
      <w:r w:rsidR="00EB3947">
        <w:rPr>
          <w:bCs/>
          <w:iCs/>
        </w:rPr>
        <w:instrText xml:space="preserve"> REF _Ref34126780 \n \h </w:instrText>
      </w:r>
      <w:r w:rsidR="00EB3947">
        <w:rPr>
          <w:bCs/>
          <w:iCs/>
        </w:rPr>
      </w:r>
      <w:r w:rsidR="00EB3947">
        <w:rPr>
          <w:bCs/>
          <w:iCs/>
        </w:rPr>
        <w:fldChar w:fldCharType="separate"/>
      </w:r>
      <w:r w:rsidR="000468C8">
        <w:rPr>
          <w:bCs/>
          <w:iCs/>
        </w:rPr>
        <w:t>92</w:t>
      </w:r>
      <w:r w:rsidR="00EB3947">
        <w:rPr>
          <w:bCs/>
          <w:iCs/>
        </w:rPr>
        <w:fldChar w:fldCharType="end"/>
      </w:r>
      <w:r w:rsidRPr="00F269E0">
        <w:rPr>
          <w:bCs/>
          <w:iCs/>
        </w:rPr>
        <w:t xml:space="preserve"> této Smlouvy.</w:t>
      </w:r>
    </w:p>
    <w:p w14:paraId="65A006FB" w14:textId="153877EE" w:rsidR="00F269E0" w:rsidRDefault="00F269E0" w:rsidP="00F269E0">
      <w:pPr>
        <w:pStyle w:val="3Text10b"/>
        <w:numPr>
          <w:ilvl w:val="0"/>
          <w:numId w:val="0"/>
        </w:numPr>
        <w:tabs>
          <w:tab w:val="left" w:pos="5103"/>
        </w:tabs>
        <w:rPr>
          <w:bCs/>
          <w:iCs/>
        </w:rPr>
      </w:pPr>
      <w:r w:rsidRPr="00F269E0">
        <w:rPr>
          <w:bCs/>
          <w:iCs/>
        </w:rPr>
        <w:t xml:space="preserve">Zápis </w:t>
      </w:r>
      <w:r w:rsidRPr="00F269E0">
        <w:rPr>
          <w:b/>
          <w:bCs/>
          <w:iCs/>
        </w:rPr>
        <w:t>max{</w:t>
      </w:r>
      <w:proofErr w:type="spellStart"/>
      <w:r w:rsidRPr="00F269E0">
        <w:rPr>
          <w:b/>
          <w:bCs/>
          <w:iCs/>
        </w:rPr>
        <w:t>C</w:t>
      </w:r>
      <w:r w:rsidRPr="00F269E0">
        <w:rPr>
          <w:b/>
          <w:bCs/>
          <w:iCs/>
          <w:vertAlign w:val="subscript"/>
        </w:rPr>
        <w:t>kmMN</w:t>
      </w:r>
      <w:proofErr w:type="spellEnd"/>
      <w:r w:rsidRPr="00F269E0">
        <w:rPr>
          <w:b/>
          <w:bCs/>
          <w:iCs/>
        </w:rPr>
        <w:t xml:space="preserve">, </w:t>
      </w:r>
      <w:proofErr w:type="spellStart"/>
      <w:r w:rsidRPr="00F269E0">
        <w:rPr>
          <w:b/>
          <w:bCs/>
          <w:iCs/>
        </w:rPr>
        <w:t>AC</w:t>
      </w:r>
      <w:r w:rsidRPr="00F269E0">
        <w:rPr>
          <w:b/>
          <w:bCs/>
          <w:iCs/>
          <w:vertAlign w:val="subscript"/>
        </w:rPr>
        <w:t>kmMN</w:t>
      </w:r>
      <w:proofErr w:type="spellEnd"/>
      <w:r w:rsidRPr="00F269E0">
        <w:rPr>
          <w:b/>
          <w:bCs/>
          <w:iCs/>
        </w:rPr>
        <w:t>}</w:t>
      </w:r>
      <w:r w:rsidRPr="00F269E0">
        <w:rPr>
          <w:bCs/>
          <w:iCs/>
        </w:rPr>
        <w:t xml:space="preserve"> znamená, že se použije vyšší z obou hodnot, a to buď hodnota </w:t>
      </w:r>
      <w:proofErr w:type="spellStart"/>
      <w:r w:rsidRPr="00F269E0">
        <w:rPr>
          <w:b/>
          <w:bCs/>
          <w:iCs/>
        </w:rPr>
        <w:t>C</w:t>
      </w:r>
      <w:r w:rsidRPr="00F269E0">
        <w:rPr>
          <w:b/>
          <w:bCs/>
          <w:iCs/>
          <w:vertAlign w:val="subscript"/>
        </w:rPr>
        <w:t>kmMN</w:t>
      </w:r>
      <w:proofErr w:type="spellEnd"/>
      <w:r w:rsidRPr="00F269E0">
        <w:rPr>
          <w:bCs/>
          <w:iCs/>
        </w:rPr>
        <w:t xml:space="preserve">, nebo hodnota </w:t>
      </w:r>
      <w:proofErr w:type="spellStart"/>
      <w:r w:rsidRPr="00F269E0">
        <w:rPr>
          <w:b/>
          <w:bCs/>
          <w:iCs/>
        </w:rPr>
        <w:t>AC</w:t>
      </w:r>
      <w:r w:rsidRPr="00F269E0">
        <w:rPr>
          <w:b/>
          <w:bCs/>
          <w:iCs/>
          <w:vertAlign w:val="subscript"/>
        </w:rPr>
        <w:t>kmMN</w:t>
      </w:r>
      <w:proofErr w:type="spellEnd"/>
      <w:r w:rsidRPr="00F269E0">
        <w:rPr>
          <w:bCs/>
          <w:iCs/>
        </w:rPr>
        <w:t>.</w:t>
      </w:r>
    </w:p>
    <w:p w14:paraId="325D992A" w14:textId="3DEC01B8" w:rsidR="00F03912" w:rsidRDefault="00F03912" w:rsidP="00F03912">
      <w:pPr>
        <w:pStyle w:val="3Text10b"/>
      </w:pPr>
      <w:bookmarkStart w:id="52" w:name="_Ref524588176"/>
      <w:r w:rsidRPr="00F03912">
        <w:t>Výše části Nabídkové ceny Dopravce za 1 km bude ze strany Objednatele každoročně upravena 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1 km bude vypočtena dle následujícího vzorce:</w:t>
      </w:r>
      <w:bookmarkEnd w:id="52"/>
    </w:p>
    <w:p w14:paraId="220AB800" w14:textId="1B0ACF74" w:rsidR="00F03912" w:rsidRDefault="00B66453" w:rsidP="00F03912">
      <w:pPr>
        <w:pStyle w:val="3Text10b"/>
        <w:numPr>
          <w:ilvl w:val="0"/>
          <w:numId w:val="0"/>
        </w:numPr>
        <w:rPr>
          <w:b/>
          <w:bCs/>
        </w:rPr>
      </w:pPr>
      <w:proofErr w:type="spellStart"/>
      <w:r w:rsidRPr="00B66453">
        <w:rPr>
          <w:b/>
          <w:bCs/>
        </w:rPr>
        <w:t>C</w:t>
      </w:r>
      <w:r w:rsidRPr="00C61C45">
        <w:rPr>
          <w:b/>
          <w:bCs/>
          <w:vertAlign w:val="subscript"/>
        </w:rPr>
        <w:t>kmIN</w:t>
      </w:r>
      <w:proofErr w:type="spellEnd"/>
      <w:r w:rsidRPr="00B66453">
        <w:rPr>
          <w:b/>
          <w:bCs/>
        </w:rPr>
        <w:t xml:space="preserve"> = </w:t>
      </w:r>
      <w:proofErr w:type="spellStart"/>
      <w:r w:rsidRPr="00B66453">
        <w:rPr>
          <w:b/>
          <w:bCs/>
        </w:rPr>
        <w:t>C</w:t>
      </w:r>
      <w:r w:rsidRPr="00C61C45">
        <w:rPr>
          <w:b/>
          <w:bCs/>
          <w:vertAlign w:val="subscript"/>
        </w:rPr>
        <w:t>kmI</w:t>
      </w:r>
      <w:proofErr w:type="spellEnd"/>
      <w:r w:rsidRPr="00B66453">
        <w:rPr>
          <w:b/>
          <w:bCs/>
        </w:rPr>
        <w:t xml:space="preserve"> x (1+CPI / 100)</w:t>
      </w:r>
    </w:p>
    <w:p w14:paraId="08C5446D" w14:textId="07A37708" w:rsidR="00B66453" w:rsidRDefault="00B66453" w:rsidP="00F03912">
      <w:pPr>
        <w:pStyle w:val="3Text10b"/>
        <w:numPr>
          <w:ilvl w:val="0"/>
          <w:numId w:val="0"/>
        </w:numPr>
      </w:pPr>
      <w:r>
        <w:t>kde</w:t>
      </w:r>
    </w:p>
    <w:p w14:paraId="5F221AA1" w14:textId="77777777" w:rsidR="00B66453" w:rsidRPr="00B66453" w:rsidRDefault="00B66453" w:rsidP="00B66453">
      <w:pPr>
        <w:pStyle w:val="3Text10b"/>
        <w:numPr>
          <w:ilvl w:val="0"/>
          <w:numId w:val="0"/>
        </w:numPr>
        <w:rPr>
          <w:bCs/>
          <w:iCs/>
        </w:rPr>
      </w:pPr>
      <w:proofErr w:type="spellStart"/>
      <w:r w:rsidRPr="00B66453">
        <w:rPr>
          <w:b/>
          <w:bCs/>
          <w:iCs/>
        </w:rPr>
        <w:t>C</w:t>
      </w:r>
      <w:r w:rsidRPr="00B66453">
        <w:rPr>
          <w:b/>
          <w:bCs/>
          <w:iCs/>
          <w:vertAlign w:val="subscript"/>
        </w:rPr>
        <w:t>kmIN</w:t>
      </w:r>
      <w:proofErr w:type="spellEnd"/>
      <w:r w:rsidRPr="00B66453">
        <w:rPr>
          <w:bCs/>
          <w:iCs/>
        </w:rPr>
        <w:t xml:space="preserve"> představuje část Nabídkové ceny za 1 km upravenou podle tohoto ustanovení. Část Nabídkové ceny za 1 km bude následně zaokrouhlena na 2 desetinná místa.</w:t>
      </w:r>
    </w:p>
    <w:p w14:paraId="3A6476BF" w14:textId="77777777" w:rsidR="00B66453" w:rsidRPr="00B66453" w:rsidRDefault="00B66453" w:rsidP="00B66453">
      <w:pPr>
        <w:pStyle w:val="3Text10b"/>
        <w:numPr>
          <w:ilvl w:val="0"/>
          <w:numId w:val="0"/>
        </w:numPr>
        <w:rPr>
          <w:bCs/>
          <w:iCs/>
        </w:rPr>
      </w:pPr>
      <w:proofErr w:type="spellStart"/>
      <w:r w:rsidRPr="00B66453">
        <w:rPr>
          <w:b/>
          <w:bCs/>
          <w:iCs/>
        </w:rPr>
        <w:t>C</w:t>
      </w:r>
      <w:r w:rsidRPr="00B66453">
        <w:rPr>
          <w:b/>
          <w:bCs/>
          <w:iCs/>
          <w:vertAlign w:val="subscript"/>
        </w:rPr>
        <w:t>kmI</w:t>
      </w:r>
      <w:proofErr w:type="spellEnd"/>
      <w:r w:rsidRPr="00B66453">
        <w:rPr>
          <w:bCs/>
          <w:iCs/>
        </w:rPr>
        <w:t xml:space="preserve"> představuje část Nabídkové ceny za 1 km před úpravou podle tohoto ustanovení.</w:t>
      </w:r>
    </w:p>
    <w:p w14:paraId="3B2C3DAD" w14:textId="77777777" w:rsidR="00B66453" w:rsidRPr="00B66453" w:rsidRDefault="00B66453" w:rsidP="00B66453">
      <w:pPr>
        <w:pStyle w:val="3Text10b"/>
        <w:numPr>
          <w:ilvl w:val="0"/>
          <w:numId w:val="0"/>
        </w:numPr>
        <w:rPr>
          <w:bCs/>
          <w:iCs/>
        </w:rPr>
      </w:pPr>
      <w:r w:rsidRPr="00B66453">
        <w:rPr>
          <w:b/>
          <w:bCs/>
          <w:iCs/>
        </w:rPr>
        <w:t>CPI</w:t>
      </w:r>
      <w:r w:rsidRPr="00B66453">
        <w:rPr>
          <w:bCs/>
          <w:iCs/>
        </w:rPr>
        <w:t xml:space="preserve"> představuje přírůstek průměrného ročního indexu spotřebitelských cen Českého statistického úřadu</w:t>
      </w:r>
      <w:r w:rsidRPr="00B66453" w:rsidDel="00D75AF3">
        <w:rPr>
          <w:bCs/>
          <w:iCs/>
        </w:rPr>
        <w:t xml:space="preserve"> </w:t>
      </w:r>
      <w:r w:rsidRPr="00B66453">
        <w:rPr>
          <w:bCs/>
          <w:iCs/>
        </w:rPr>
        <w:t>za měsíc říjen roku R-1 (jedná se o procentní změnu průměrné cenové hladiny za 12 posledních měsíců proti průměrné cenové hladině za 12 předchozích měsíců) vyjádřený v procentech a zaokrouhlený na jedno desetinné místo.</w:t>
      </w:r>
    </w:p>
    <w:p w14:paraId="2B46E9D8" w14:textId="77777777" w:rsidR="00B66453" w:rsidRPr="00B66453" w:rsidRDefault="00B66453" w:rsidP="00B66453">
      <w:pPr>
        <w:pStyle w:val="3Text10b"/>
        <w:numPr>
          <w:ilvl w:val="0"/>
          <w:numId w:val="0"/>
        </w:numPr>
        <w:rPr>
          <w:bCs/>
          <w:iCs/>
        </w:rPr>
      </w:pPr>
      <w:r w:rsidRPr="00B66453">
        <w:rPr>
          <w:bCs/>
          <w:iCs/>
        </w:rPr>
        <w:t>Pokud bude výše zjištěný přírůstek průměrného ročního indexu spotřebitelských cen záporný, výše části Nabídkové ceny za 1 km se nesnižuje a zůstane v původní, resp. posledně upravené výši.</w:t>
      </w:r>
    </w:p>
    <w:p w14:paraId="5A85CEB2" w14:textId="3A42FE00" w:rsidR="00B66453" w:rsidRPr="00B66453" w:rsidRDefault="00B66453" w:rsidP="00B66453">
      <w:pPr>
        <w:pStyle w:val="3Text10b"/>
        <w:numPr>
          <w:ilvl w:val="0"/>
          <w:numId w:val="0"/>
        </w:numPr>
        <w:rPr>
          <w:bCs/>
          <w:iCs/>
        </w:rPr>
      </w:pPr>
      <w:r w:rsidRPr="00B66453">
        <w:rPr>
          <w:bCs/>
          <w:iCs/>
        </w:rPr>
        <w:t>Prvním posuzovaným obdobím bude přírůstek průměrného ročního indexu spotřebitelských cen zjištěný za říjen roku 202</w:t>
      </w:r>
      <w:r>
        <w:rPr>
          <w:bCs/>
          <w:iCs/>
        </w:rPr>
        <w:t>2</w:t>
      </w:r>
      <w:r w:rsidRPr="00B66453">
        <w:rPr>
          <w:bCs/>
          <w:iCs/>
        </w:rPr>
        <w:t xml:space="preserve">, tzn. prvním dnem, v němž může k navýšení části Nabídkové ceny podle </w:t>
      </w:r>
      <w:r w:rsidRPr="00B66453">
        <w:rPr>
          <w:bCs/>
          <w:iCs/>
        </w:rPr>
        <w:lastRenderedPageBreak/>
        <w:t>tohoto odstavce dojít, je 1. 1. 202</w:t>
      </w:r>
      <w:r>
        <w:rPr>
          <w:bCs/>
          <w:iCs/>
        </w:rPr>
        <w:t>3</w:t>
      </w:r>
      <w:r w:rsidRPr="00B66453">
        <w:rPr>
          <w:bCs/>
          <w:iCs/>
        </w:rPr>
        <w:t xml:space="preserve">. Výchozí hodnota je dána vzorcem </w:t>
      </w:r>
      <w:proofErr w:type="spellStart"/>
      <w:r w:rsidRPr="00B66453">
        <w:rPr>
          <w:b/>
          <w:bCs/>
          <w:iCs/>
        </w:rPr>
        <w:t>C</w:t>
      </w:r>
      <w:r w:rsidRPr="00B66453">
        <w:rPr>
          <w:b/>
          <w:bCs/>
          <w:iCs/>
          <w:vertAlign w:val="subscript"/>
        </w:rPr>
        <w:t>kmI</w:t>
      </w:r>
      <w:proofErr w:type="spellEnd"/>
      <w:r w:rsidRPr="00B66453">
        <w:rPr>
          <w:b/>
          <w:bCs/>
          <w:iCs/>
        </w:rPr>
        <w:t xml:space="preserve"> = 0,3 x </w:t>
      </w:r>
      <w:proofErr w:type="spellStart"/>
      <w:r w:rsidRPr="00B66453">
        <w:rPr>
          <w:b/>
          <w:bCs/>
          <w:iCs/>
        </w:rPr>
        <w:t>C</w:t>
      </w:r>
      <w:r w:rsidRPr="00B66453">
        <w:rPr>
          <w:b/>
          <w:bCs/>
          <w:iCs/>
          <w:vertAlign w:val="subscript"/>
        </w:rPr>
        <w:t>km</w:t>
      </w:r>
      <w:proofErr w:type="spellEnd"/>
      <w:r w:rsidRPr="00B66453">
        <w:rPr>
          <w:bCs/>
          <w:iCs/>
        </w:rPr>
        <w:t xml:space="preserve">, kde </w:t>
      </w:r>
      <w:proofErr w:type="spellStart"/>
      <w:r w:rsidRPr="00B66453">
        <w:rPr>
          <w:b/>
          <w:bCs/>
          <w:iCs/>
        </w:rPr>
        <w:t>C</w:t>
      </w:r>
      <w:r w:rsidRPr="00B66453">
        <w:rPr>
          <w:b/>
          <w:bCs/>
          <w:iCs/>
          <w:vertAlign w:val="subscript"/>
        </w:rPr>
        <w:t>km</w:t>
      </w:r>
      <w:proofErr w:type="spellEnd"/>
      <w:r w:rsidRPr="00B66453">
        <w:rPr>
          <w:bCs/>
          <w:iCs/>
        </w:rPr>
        <w:t xml:space="preserve"> představuje Nabídkovou cenu za 1 km uvedenou v Příloze č. </w:t>
      </w:r>
      <w:r>
        <w:rPr>
          <w:bCs/>
          <w:iCs/>
        </w:rPr>
        <w:fldChar w:fldCharType="begin"/>
      </w:r>
      <w:r>
        <w:rPr>
          <w:bCs/>
          <w:iCs/>
        </w:rPr>
        <w:instrText xml:space="preserve"> REF _Ref86168489 \n \h </w:instrText>
      </w:r>
      <w:r>
        <w:rPr>
          <w:bCs/>
          <w:iCs/>
        </w:rPr>
      </w:r>
      <w:r>
        <w:rPr>
          <w:bCs/>
          <w:iCs/>
        </w:rPr>
        <w:fldChar w:fldCharType="separate"/>
      </w:r>
      <w:r w:rsidR="000468C8">
        <w:rPr>
          <w:bCs/>
          <w:iCs/>
        </w:rPr>
        <w:t>2</w:t>
      </w:r>
      <w:r>
        <w:rPr>
          <w:bCs/>
          <w:iCs/>
        </w:rPr>
        <w:fldChar w:fldCharType="end"/>
      </w:r>
      <w:r w:rsidRPr="00B66453">
        <w:rPr>
          <w:bCs/>
          <w:iCs/>
        </w:rPr>
        <w:t xml:space="preserve"> této Smlouvy.</w:t>
      </w:r>
    </w:p>
    <w:p w14:paraId="7C443991" w14:textId="2099170C" w:rsidR="00F03912" w:rsidRDefault="00F03912" w:rsidP="00F03912">
      <w:pPr>
        <w:pStyle w:val="3Text10b"/>
      </w:pPr>
      <w:bookmarkStart w:id="53" w:name="_Ref524588183"/>
      <w:r w:rsidRPr="00F03912">
        <w:t>Výše části Nabídkové ceny Dopravce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53"/>
    </w:p>
    <w:p w14:paraId="3793A5B7" w14:textId="0F6C37C0" w:rsidR="00F03912" w:rsidRPr="00C61C45" w:rsidRDefault="00C61C45" w:rsidP="00C61C45">
      <w:pPr>
        <w:rPr>
          <w:b/>
          <w:bCs/>
        </w:rPr>
      </w:pPr>
      <w:proofErr w:type="spellStart"/>
      <w:r w:rsidRPr="00C61C45">
        <w:rPr>
          <w:b/>
          <w:bCs/>
        </w:rPr>
        <w:t>C</w:t>
      </w:r>
      <w:r w:rsidRPr="00C61C45">
        <w:rPr>
          <w:b/>
          <w:bCs/>
          <w:vertAlign w:val="subscript"/>
        </w:rPr>
        <w:t>kmPN</w:t>
      </w:r>
      <w:proofErr w:type="spellEnd"/>
      <w:r w:rsidRPr="00C61C45">
        <w:rPr>
          <w:b/>
          <w:bCs/>
        </w:rPr>
        <w:t xml:space="preserve"> = </w:t>
      </w:r>
      <w:proofErr w:type="spellStart"/>
      <w:r w:rsidRPr="00C61C45">
        <w:rPr>
          <w:b/>
          <w:bCs/>
        </w:rPr>
        <w:t>C</w:t>
      </w:r>
      <w:r w:rsidRPr="00C61C45">
        <w:rPr>
          <w:b/>
          <w:bCs/>
          <w:vertAlign w:val="subscript"/>
        </w:rPr>
        <w:t>kmP</w:t>
      </w:r>
      <w:proofErr w:type="spellEnd"/>
      <w:r w:rsidRPr="00C61C45">
        <w:rPr>
          <w:b/>
          <w:bCs/>
        </w:rPr>
        <w:t xml:space="preserve"> x PHM</w:t>
      </w:r>
      <w:r w:rsidRPr="00C61C45">
        <w:rPr>
          <w:b/>
          <w:bCs/>
          <w:vertAlign w:val="subscript"/>
        </w:rPr>
        <w:t>N</w:t>
      </w:r>
      <w:r w:rsidRPr="00C61C45">
        <w:rPr>
          <w:b/>
          <w:bCs/>
        </w:rPr>
        <w:t xml:space="preserve"> / PHM</w:t>
      </w:r>
    </w:p>
    <w:p w14:paraId="45A38A68" w14:textId="39368CC1" w:rsidR="00C61C45" w:rsidRDefault="00C61C45" w:rsidP="00C61C45">
      <w:r>
        <w:t>kde</w:t>
      </w:r>
    </w:p>
    <w:p w14:paraId="5F34E1B8" w14:textId="77777777" w:rsidR="00C61C45" w:rsidRPr="00C61C45" w:rsidRDefault="00C61C45" w:rsidP="00C61C45">
      <w:pPr>
        <w:rPr>
          <w:bCs/>
          <w:iCs/>
        </w:rPr>
      </w:pPr>
      <w:proofErr w:type="spellStart"/>
      <w:r w:rsidRPr="00C61C45">
        <w:rPr>
          <w:b/>
          <w:bCs/>
          <w:iCs/>
        </w:rPr>
        <w:t>C</w:t>
      </w:r>
      <w:r w:rsidRPr="00C61C45">
        <w:rPr>
          <w:b/>
          <w:bCs/>
          <w:iCs/>
          <w:vertAlign w:val="subscript"/>
        </w:rPr>
        <w:t>kmPN</w:t>
      </w:r>
      <w:proofErr w:type="spellEnd"/>
      <w:r w:rsidRPr="00C61C45">
        <w:rPr>
          <w:bCs/>
          <w:iCs/>
        </w:rPr>
        <w:t xml:space="preserve"> představuje část Nabídkové ceny za </w:t>
      </w:r>
      <w:smartTag w:uri="urn:schemas-microsoft-com:office:smarttags" w:element="metricconverter">
        <w:smartTagPr>
          <w:attr w:name="ProductID" w:val="1 km"/>
        </w:smartTagPr>
        <w:r w:rsidRPr="00C61C45">
          <w:rPr>
            <w:bCs/>
            <w:iCs/>
          </w:rPr>
          <w:t>1 km</w:t>
        </w:r>
      </w:smartTag>
      <w:r w:rsidRPr="00C61C45">
        <w:rPr>
          <w:bCs/>
          <w:iCs/>
        </w:rPr>
        <w:t xml:space="preserve"> upravenou podle tohoto ustanovení. Část Nabídkové ceny za </w:t>
      </w:r>
      <w:smartTag w:uri="urn:schemas-microsoft-com:office:smarttags" w:element="metricconverter">
        <w:smartTagPr>
          <w:attr w:name="ProductID" w:val="1 km"/>
        </w:smartTagPr>
        <w:r w:rsidRPr="00C61C45">
          <w:rPr>
            <w:bCs/>
            <w:iCs/>
          </w:rPr>
          <w:t>1 km</w:t>
        </w:r>
      </w:smartTag>
      <w:r w:rsidRPr="00C61C45">
        <w:rPr>
          <w:bCs/>
          <w:iCs/>
        </w:rPr>
        <w:t xml:space="preserve"> bude následně zaokrouhlena na 2 desetinná místa.</w:t>
      </w:r>
    </w:p>
    <w:p w14:paraId="0AC43FCA" w14:textId="77777777" w:rsidR="00C61C45" w:rsidRPr="00C61C45" w:rsidRDefault="00C61C45" w:rsidP="00C61C45">
      <w:pPr>
        <w:rPr>
          <w:bCs/>
          <w:iCs/>
        </w:rPr>
      </w:pPr>
      <w:proofErr w:type="spellStart"/>
      <w:r w:rsidRPr="00C61C45">
        <w:rPr>
          <w:b/>
          <w:bCs/>
          <w:iCs/>
        </w:rPr>
        <w:t>C</w:t>
      </w:r>
      <w:r w:rsidRPr="00C61C45">
        <w:rPr>
          <w:b/>
          <w:bCs/>
          <w:iCs/>
          <w:vertAlign w:val="subscript"/>
        </w:rPr>
        <w:t>kmP</w:t>
      </w:r>
      <w:proofErr w:type="spellEnd"/>
      <w:r w:rsidRPr="00C61C45">
        <w:rPr>
          <w:bCs/>
          <w:iCs/>
        </w:rPr>
        <w:t xml:space="preserve"> představuje část Nabídkové ceny za </w:t>
      </w:r>
      <w:smartTag w:uri="urn:schemas-microsoft-com:office:smarttags" w:element="metricconverter">
        <w:smartTagPr>
          <w:attr w:name="ProductID" w:val="1 km"/>
        </w:smartTagPr>
        <w:r w:rsidRPr="00C61C45">
          <w:rPr>
            <w:bCs/>
            <w:iCs/>
          </w:rPr>
          <w:t>1 km</w:t>
        </w:r>
      </w:smartTag>
      <w:r w:rsidRPr="00C61C45">
        <w:rPr>
          <w:bCs/>
          <w:iCs/>
        </w:rPr>
        <w:t xml:space="preserve"> před úpravou podle tohoto ustanovení.</w:t>
      </w:r>
    </w:p>
    <w:p w14:paraId="25CFEA19" w14:textId="77777777" w:rsidR="00C61C45" w:rsidRPr="00C61C45" w:rsidRDefault="00C61C45" w:rsidP="00C61C45">
      <w:pPr>
        <w:rPr>
          <w:bCs/>
          <w:iCs/>
        </w:rPr>
      </w:pPr>
      <w:r w:rsidRPr="00C61C45">
        <w:rPr>
          <w:b/>
          <w:bCs/>
          <w:iCs/>
        </w:rPr>
        <w:t>PHM</w:t>
      </w:r>
      <w:r w:rsidRPr="00C61C45">
        <w:rPr>
          <w:bCs/>
          <w:iCs/>
        </w:rPr>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34548006" w14:textId="77777777" w:rsidR="00C61C45" w:rsidRPr="00C61C45" w:rsidRDefault="00C61C45" w:rsidP="00C61C45">
      <w:pPr>
        <w:rPr>
          <w:bCs/>
          <w:iCs/>
        </w:rPr>
      </w:pPr>
      <w:r w:rsidRPr="00C61C45">
        <w:rPr>
          <w:b/>
          <w:bCs/>
          <w:iCs/>
        </w:rPr>
        <w:t>PHM</w:t>
      </w:r>
      <w:r w:rsidRPr="00C61C45">
        <w:rPr>
          <w:b/>
          <w:bCs/>
          <w:iCs/>
          <w:vertAlign w:val="subscript"/>
        </w:rPr>
        <w:t>N</w:t>
      </w:r>
      <w:r w:rsidRPr="00C61C45">
        <w:rPr>
          <w:bCs/>
          <w:iCs/>
        </w:rPr>
        <w:t xml:space="preserve"> představuje průměrnou cenu motorové nafty (bez DPH) za období listopad roku R-2 až říjen roku R-1 spočítanou jako aritmetický průměr dvanácti hodnot průměrné měsíční ceny motorové nafty (bez DPH) za jednotliví měsíce v tomto období.</w:t>
      </w:r>
    </w:p>
    <w:p w14:paraId="28C02FD6" w14:textId="0C4FF6BD" w:rsidR="00C61C45" w:rsidRPr="00C61C45" w:rsidRDefault="00C61C45" w:rsidP="00C61C45">
      <w:pPr>
        <w:rPr>
          <w:bCs/>
          <w:iCs/>
        </w:rPr>
      </w:pPr>
      <w:r w:rsidRPr="00C61C45">
        <w:rPr>
          <w:bCs/>
          <w:iCs/>
        </w:rPr>
        <w:t>Prvním posuzovaným obdobím bude zjištěná meziroční změna průměrné měsíční ceny motorové nafty (bez DPH) mezi obdobím listopad roku 20</w:t>
      </w:r>
      <w:r>
        <w:rPr>
          <w:bCs/>
          <w:iCs/>
        </w:rPr>
        <w:t>21</w:t>
      </w:r>
      <w:r w:rsidRPr="00C61C45">
        <w:rPr>
          <w:bCs/>
          <w:iCs/>
        </w:rPr>
        <w:t xml:space="preserve"> až říjen roku 20</w:t>
      </w:r>
      <w:r>
        <w:rPr>
          <w:bCs/>
          <w:iCs/>
        </w:rPr>
        <w:t>22</w:t>
      </w:r>
      <w:r w:rsidRPr="00C61C45">
        <w:rPr>
          <w:bCs/>
          <w:iCs/>
        </w:rPr>
        <w:t xml:space="preserve"> a obdobím listopad roku 20</w:t>
      </w:r>
      <w:r>
        <w:rPr>
          <w:bCs/>
          <w:iCs/>
        </w:rPr>
        <w:t>20</w:t>
      </w:r>
      <w:r w:rsidRPr="00C61C45">
        <w:rPr>
          <w:bCs/>
          <w:iCs/>
        </w:rPr>
        <w:t xml:space="preserve"> až říjen roku 20</w:t>
      </w:r>
      <w:r>
        <w:rPr>
          <w:bCs/>
          <w:iCs/>
        </w:rPr>
        <w:t>21</w:t>
      </w:r>
      <w:r w:rsidRPr="00C61C45">
        <w:rPr>
          <w:bCs/>
          <w:iCs/>
        </w:rPr>
        <w:t>, tzn. prvním dnem, v němž dojde ke změně části Nabídkové ceny podle tohoto odstavce, je 1. 1. 202</w:t>
      </w:r>
      <w:r>
        <w:rPr>
          <w:bCs/>
          <w:iCs/>
        </w:rPr>
        <w:t>3</w:t>
      </w:r>
      <w:r w:rsidRPr="00C61C45">
        <w:rPr>
          <w:bCs/>
          <w:iCs/>
        </w:rPr>
        <w:t xml:space="preserve">. Výchozí hodnota je dána vzorcem </w:t>
      </w:r>
      <w:proofErr w:type="spellStart"/>
      <w:r w:rsidRPr="00C61C45">
        <w:rPr>
          <w:b/>
          <w:bCs/>
          <w:iCs/>
        </w:rPr>
        <w:t>C</w:t>
      </w:r>
      <w:r w:rsidRPr="00C61C45">
        <w:rPr>
          <w:b/>
          <w:bCs/>
          <w:iCs/>
          <w:vertAlign w:val="subscript"/>
        </w:rPr>
        <w:t>kmP</w:t>
      </w:r>
      <w:proofErr w:type="spellEnd"/>
      <w:r w:rsidRPr="00C61C45">
        <w:rPr>
          <w:b/>
          <w:bCs/>
          <w:iCs/>
        </w:rPr>
        <w:t xml:space="preserve"> = 0,2 x </w:t>
      </w:r>
      <w:proofErr w:type="spellStart"/>
      <w:r w:rsidRPr="00C61C45">
        <w:rPr>
          <w:b/>
          <w:bCs/>
          <w:iCs/>
        </w:rPr>
        <w:t>C</w:t>
      </w:r>
      <w:r w:rsidRPr="00C61C45">
        <w:rPr>
          <w:b/>
          <w:bCs/>
          <w:iCs/>
          <w:vertAlign w:val="subscript"/>
        </w:rPr>
        <w:t>km</w:t>
      </w:r>
      <w:proofErr w:type="spellEnd"/>
      <w:r w:rsidRPr="00C61C45">
        <w:rPr>
          <w:bCs/>
          <w:iCs/>
        </w:rPr>
        <w:t xml:space="preserve">, kde </w:t>
      </w:r>
      <w:proofErr w:type="spellStart"/>
      <w:r w:rsidRPr="00C61C45">
        <w:rPr>
          <w:b/>
          <w:bCs/>
          <w:iCs/>
        </w:rPr>
        <w:t>C</w:t>
      </w:r>
      <w:r w:rsidRPr="00C61C45">
        <w:rPr>
          <w:b/>
          <w:bCs/>
          <w:iCs/>
          <w:vertAlign w:val="subscript"/>
        </w:rPr>
        <w:t>km</w:t>
      </w:r>
      <w:proofErr w:type="spellEnd"/>
      <w:r w:rsidRPr="00C61C45">
        <w:rPr>
          <w:bCs/>
          <w:iCs/>
        </w:rPr>
        <w:t xml:space="preserve"> představuje Nabídkovou cenu za 1 km uvedenou v Příloze č. </w:t>
      </w:r>
      <w:r w:rsidR="00F52946">
        <w:rPr>
          <w:bCs/>
          <w:iCs/>
        </w:rPr>
        <w:fldChar w:fldCharType="begin"/>
      </w:r>
      <w:r w:rsidR="00F52946">
        <w:rPr>
          <w:bCs/>
          <w:iCs/>
        </w:rPr>
        <w:instrText xml:space="preserve"> REF _Ref86168489 \n \h </w:instrText>
      </w:r>
      <w:r w:rsidR="00F52946">
        <w:rPr>
          <w:bCs/>
          <w:iCs/>
        </w:rPr>
      </w:r>
      <w:r w:rsidR="00F52946">
        <w:rPr>
          <w:bCs/>
          <w:iCs/>
        </w:rPr>
        <w:fldChar w:fldCharType="separate"/>
      </w:r>
      <w:r w:rsidR="000468C8">
        <w:rPr>
          <w:bCs/>
          <w:iCs/>
        </w:rPr>
        <w:t>2</w:t>
      </w:r>
      <w:r w:rsidR="00F52946">
        <w:rPr>
          <w:bCs/>
          <w:iCs/>
        </w:rPr>
        <w:fldChar w:fldCharType="end"/>
      </w:r>
      <w:r w:rsidRPr="00C61C45">
        <w:rPr>
          <w:bCs/>
          <w:iCs/>
        </w:rPr>
        <w:t xml:space="preserve"> této Smlouvy.</w:t>
      </w:r>
    </w:p>
    <w:p w14:paraId="30829805" w14:textId="52D8DF60" w:rsidR="00F03912" w:rsidRDefault="00F03912" w:rsidP="00F03912">
      <w:pPr>
        <w:pStyle w:val="3Text10b"/>
      </w:pPr>
      <w:bookmarkStart w:id="54" w:name="_Ref34126780"/>
      <w:r w:rsidRPr="00F03912">
        <w:t>Výše části Nabídkové ceny Dopravce za 1 km bude ze strany Objednatele stanovena níže uvedeným způsobem v následujících případech:</w:t>
      </w:r>
      <w:bookmarkEnd w:id="54"/>
    </w:p>
    <w:p w14:paraId="098ADE87" w14:textId="77777777" w:rsidR="00974990" w:rsidRPr="00974990" w:rsidRDefault="00974990" w:rsidP="00974990">
      <w:pPr>
        <w:pStyle w:val="3seznam"/>
      </w:pPr>
      <w:r w:rsidRPr="00974990">
        <w:t>každoročně s účinností od 1. 1. roku R,</w:t>
      </w:r>
    </w:p>
    <w:p w14:paraId="64FE4A5A" w14:textId="343BB10D" w:rsidR="00974990" w:rsidRDefault="00974990" w:rsidP="00974990">
      <w:pPr>
        <w:pStyle w:val="3seznam"/>
      </w:pPr>
      <w:r>
        <w:t>v průběhu plnění této Smlouvy dojde-li ke změně zaručené měsíční mzdy řidičů stanovené právními předpisy,</w:t>
      </w:r>
    </w:p>
    <w:p w14:paraId="71040B19" w14:textId="6A6F75A3" w:rsidR="00974990" w:rsidRDefault="00974990" w:rsidP="00974990">
      <w:pPr>
        <w:pStyle w:val="3seznam"/>
      </w:pPr>
      <w:r>
        <w:t>před Zahájením provozu.</w:t>
      </w:r>
    </w:p>
    <w:p w14:paraId="73145FC2" w14:textId="77777777" w:rsidR="00974990" w:rsidRPr="00974990" w:rsidRDefault="00974990" w:rsidP="00757998">
      <w:pPr>
        <w:pStyle w:val="22Nadpisuprosted"/>
        <w:spacing w:before="400"/>
        <w:jc w:val="both"/>
      </w:pPr>
      <w:r w:rsidRPr="00974990">
        <w:t>Každoroční změna s účinností od 1. 1. roku R</w:t>
      </w:r>
    </w:p>
    <w:p w14:paraId="6FAA9347" w14:textId="77777777" w:rsidR="00974990" w:rsidRPr="00974990" w:rsidRDefault="00974990" w:rsidP="00974990">
      <w:pPr>
        <w:pStyle w:val="3Text10b"/>
        <w:numPr>
          <w:ilvl w:val="0"/>
          <w:numId w:val="0"/>
        </w:numPr>
      </w:pPr>
      <w:r w:rsidRPr="00974990">
        <w:t>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1AA575A6" w14:textId="6EF2BB3F" w:rsidR="008F14D3" w:rsidRPr="008F14D3" w:rsidRDefault="008F14D3" w:rsidP="008F14D3">
      <w:pPr>
        <w:pStyle w:val="2Nesltextvlevo"/>
        <w:rPr>
          <w:b/>
          <w:bCs/>
        </w:rPr>
      </w:pPr>
      <w:proofErr w:type="spellStart"/>
      <w:r w:rsidRPr="008F14D3">
        <w:rPr>
          <w:b/>
          <w:bCs/>
        </w:rPr>
        <w:t>C</w:t>
      </w:r>
      <w:r w:rsidRPr="008F14D3">
        <w:rPr>
          <w:b/>
          <w:bCs/>
          <w:vertAlign w:val="subscript"/>
        </w:rPr>
        <w:t>kmMN</w:t>
      </w:r>
      <w:proofErr w:type="spellEnd"/>
      <w:r w:rsidRPr="008F14D3">
        <w:rPr>
          <w:b/>
          <w:bCs/>
        </w:rPr>
        <w:t xml:space="preserve"> = </w:t>
      </w:r>
      <w:proofErr w:type="spellStart"/>
      <w:r w:rsidRPr="008F14D3">
        <w:rPr>
          <w:b/>
          <w:bCs/>
        </w:rPr>
        <w:t>C</w:t>
      </w:r>
      <w:r w:rsidRPr="008F14D3">
        <w:rPr>
          <w:b/>
          <w:bCs/>
          <w:vertAlign w:val="subscript"/>
        </w:rPr>
        <w:t>kmM</w:t>
      </w:r>
      <w:proofErr w:type="spellEnd"/>
      <w:r w:rsidRPr="008F14D3">
        <w:rPr>
          <w:b/>
          <w:bCs/>
        </w:rPr>
        <w:t xml:space="preserve"> x MZD</w:t>
      </w:r>
      <w:r w:rsidRPr="008F14D3">
        <w:rPr>
          <w:b/>
          <w:bCs/>
          <w:vertAlign w:val="subscript"/>
        </w:rPr>
        <w:t>N</w:t>
      </w:r>
      <w:r w:rsidRPr="008F14D3">
        <w:rPr>
          <w:b/>
          <w:bCs/>
        </w:rPr>
        <w:t xml:space="preserve"> / MZD</w:t>
      </w:r>
    </w:p>
    <w:p w14:paraId="71065F43" w14:textId="52EF2B4E" w:rsidR="008F14D3" w:rsidRDefault="008F14D3" w:rsidP="008F14D3">
      <w:pPr>
        <w:pStyle w:val="2Nesltextvlevo"/>
      </w:pPr>
      <w:r>
        <w:lastRenderedPageBreak/>
        <w:t>kde</w:t>
      </w:r>
    </w:p>
    <w:p w14:paraId="546DE9DF" w14:textId="77777777" w:rsidR="008F14D3" w:rsidRPr="008F14D3" w:rsidRDefault="008F14D3" w:rsidP="008F14D3">
      <w:pPr>
        <w:pStyle w:val="3Text10b"/>
        <w:numPr>
          <w:ilvl w:val="0"/>
          <w:numId w:val="0"/>
        </w:numPr>
        <w:rPr>
          <w:bCs/>
          <w:iCs/>
        </w:rPr>
      </w:pPr>
      <w:proofErr w:type="spellStart"/>
      <w:r w:rsidRPr="008F14D3">
        <w:rPr>
          <w:b/>
          <w:bCs/>
          <w:iCs/>
        </w:rPr>
        <w:t>C</w:t>
      </w:r>
      <w:r w:rsidRPr="008F14D3">
        <w:rPr>
          <w:b/>
          <w:bCs/>
          <w:iCs/>
          <w:vertAlign w:val="subscript"/>
        </w:rPr>
        <w:t>kmMN</w:t>
      </w:r>
      <w:proofErr w:type="spellEnd"/>
      <w:r w:rsidRPr="008F14D3">
        <w:rPr>
          <w:bCs/>
          <w:iCs/>
        </w:rPr>
        <w:t xml:space="preserve"> představuje část Nabídkové ceny za </w:t>
      </w:r>
      <w:smartTag w:uri="urn:schemas-microsoft-com:office:smarttags" w:element="metricconverter">
        <w:smartTagPr>
          <w:attr w:name="ProductID" w:val="1 km"/>
        </w:smartTagPr>
        <w:r w:rsidRPr="008F14D3">
          <w:rPr>
            <w:bCs/>
            <w:iCs/>
          </w:rPr>
          <w:t>1 km</w:t>
        </w:r>
      </w:smartTag>
      <w:r w:rsidRPr="008F14D3">
        <w:rPr>
          <w:bCs/>
          <w:iCs/>
        </w:rPr>
        <w:t xml:space="preserve"> upravenou podle tohoto ustanovení. Část Nabídkové ceny za </w:t>
      </w:r>
      <w:smartTag w:uri="urn:schemas-microsoft-com:office:smarttags" w:element="metricconverter">
        <w:smartTagPr>
          <w:attr w:name="ProductID" w:val="1 km"/>
        </w:smartTagPr>
        <w:r w:rsidRPr="008F14D3">
          <w:rPr>
            <w:bCs/>
            <w:iCs/>
          </w:rPr>
          <w:t>1 km</w:t>
        </w:r>
      </w:smartTag>
      <w:r w:rsidRPr="008F14D3">
        <w:rPr>
          <w:bCs/>
          <w:iCs/>
        </w:rPr>
        <w:t xml:space="preserve"> bude následně zaokrouhlena na 2 desetinná místa.</w:t>
      </w:r>
    </w:p>
    <w:p w14:paraId="17B1F278" w14:textId="77777777" w:rsidR="008F14D3" w:rsidRPr="008F14D3" w:rsidRDefault="008F14D3" w:rsidP="008F14D3">
      <w:pPr>
        <w:pStyle w:val="3Text10b"/>
        <w:numPr>
          <w:ilvl w:val="0"/>
          <w:numId w:val="0"/>
        </w:numPr>
        <w:rPr>
          <w:bCs/>
          <w:iCs/>
        </w:rPr>
      </w:pPr>
      <w:proofErr w:type="spellStart"/>
      <w:r w:rsidRPr="008F14D3">
        <w:rPr>
          <w:b/>
          <w:bCs/>
          <w:iCs/>
        </w:rPr>
        <w:t>C</w:t>
      </w:r>
      <w:r w:rsidRPr="008F14D3">
        <w:rPr>
          <w:b/>
          <w:bCs/>
          <w:iCs/>
          <w:vertAlign w:val="subscript"/>
        </w:rPr>
        <w:t>kmM</w:t>
      </w:r>
      <w:proofErr w:type="spellEnd"/>
      <w:r w:rsidRPr="008F14D3">
        <w:rPr>
          <w:bCs/>
          <w:iCs/>
        </w:rPr>
        <w:t xml:space="preserve"> představuje část Nabídkové ceny za </w:t>
      </w:r>
      <w:smartTag w:uri="urn:schemas-microsoft-com:office:smarttags" w:element="metricconverter">
        <w:smartTagPr>
          <w:attr w:name="ProductID" w:val="1 km"/>
        </w:smartTagPr>
        <w:r w:rsidRPr="008F14D3">
          <w:rPr>
            <w:bCs/>
            <w:iCs/>
          </w:rPr>
          <w:t>1 km</w:t>
        </w:r>
      </w:smartTag>
      <w:r w:rsidRPr="008F14D3">
        <w:rPr>
          <w:bCs/>
          <w:iCs/>
        </w:rPr>
        <w:t xml:space="preserve"> před úpravou podle tohoto ustanovení.</w:t>
      </w:r>
    </w:p>
    <w:p w14:paraId="20AFB2FF" w14:textId="77777777" w:rsidR="008F14D3" w:rsidRPr="008F14D3" w:rsidRDefault="008F14D3" w:rsidP="008F14D3">
      <w:pPr>
        <w:pStyle w:val="3Text10b"/>
        <w:numPr>
          <w:ilvl w:val="0"/>
          <w:numId w:val="0"/>
        </w:numPr>
        <w:rPr>
          <w:bCs/>
          <w:iCs/>
        </w:rPr>
      </w:pPr>
      <w:r w:rsidRPr="008F14D3">
        <w:rPr>
          <w:b/>
          <w:bCs/>
          <w:iCs/>
        </w:rPr>
        <w:t>MZD</w:t>
      </w:r>
      <w:r w:rsidRPr="008F14D3">
        <w:rPr>
          <w:bCs/>
          <w:iCs/>
        </w:rPr>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0F72AC78" w14:textId="77777777" w:rsidR="008F14D3" w:rsidRPr="008F14D3" w:rsidRDefault="008F14D3" w:rsidP="008F14D3">
      <w:pPr>
        <w:pStyle w:val="3Text10b"/>
        <w:numPr>
          <w:ilvl w:val="0"/>
          <w:numId w:val="0"/>
        </w:numPr>
        <w:rPr>
          <w:bCs/>
          <w:iCs/>
        </w:rPr>
      </w:pPr>
      <w:r w:rsidRPr="008F14D3">
        <w:rPr>
          <w:b/>
          <w:bCs/>
          <w:iCs/>
        </w:rPr>
        <w:t>MZD</w:t>
      </w:r>
      <w:r w:rsidRPr="008F14D3">
        <w:rPr>
          <w:b/>
          <w:bCs/>
          <w:iCs/>
          <w:vertAlign w:val="subscript"/>
        </w:rPr>
        <w:t>N</w:t>
      </w:r>
      <w:r w:rsidRPr="008F14D3">
        <w:rPr>
          <w:bCs/>
          <w:iCs/>
        </w:rPr>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3D4F242D" w14:textId="4EC1B330" w:rsidR="008F14D3" w:rsidRPr="008F14D3" w:rsidRDefault="008F14D3" w:rsidP="008F14D3">
      <w:pPr>
        <w:pStyle w:val="3Text10b"/>
        <w:numPr>
          <w:ilvl w:val="0"/>
          <w:numId w:val="0"/>
        </w:numPr>
        <w:rPr>
          <w:bCs/>
          <w:iCs/>
        </w:rPr>
      </w:pPr>
      <w:r w:rsidRPr="008F14D3">
        <w:rPr>
          <w:bCs/>
          <w:iCs/>
        </w:rPr>
        <w:t>Prvním posuzovaným obdobím bude zjištěná meziroční změna průměrné hrubé měsíční mzdy mezi obdobím říjen roku 20</w:t>
      </w:r>
      <w:r>
        <w:rPr>
          <w:bCs/>
          <w:iCs/>
        </w:rPr>
        <w:t>21</w:t>
      </w:r>
      <w:r w:rsidRPr="008F14D3">
        <w:rPr>
          <w:bCs/>
          <w:iCs/>
        </w:rPr>
        <w:t xml:space="preserve"> až září roku 20</w:t>
      </w:r>
      <w:r>
        <w:rPr>
          <w:bCs/>
          <w:iCs/>
        </w:rPr>
        <w:t>22</w:t>
      </w:r>
      <w:r w:rsidRPr="008F14D3">
        <w:rPr>
          <w:bCs/>
          <w:iCs/>
        </w:rPr>
        <w:t xml:space="preserve"> a obdobím říjen roku 20</w:t>
      </w:r>
      <w:r>
        <w:rPr>
          <w:bCs/>
          <w:iCs/>
        </w:rPr>
        <w:t>20</w:t>
      </w:r>
      <w:r w:rsidRPr="008F14D3">
        <w:rPr>
          <w:bCs/>
          <w:iCs/>
        </w:rPr>
        <w:t xml:space="preserve"> až září roku 20</w:t>
      </w:r>
      <w:r>
        <w:rPr>
          <w:bCs/>
          <w:iCs/>
        </w:rPr>
        <w:t>21</w:t>
      </w:r>
      <w:r w:rsidRPr="008F14D3">
        <w:rPr>
          <w:bCs/>
          <w:iCs/>
        </w:rPr>
        <w:t>, tzn. prvním dnem, v němž dojde ke změně části Nabídkové ceny podle tohoto odstavce, je 1. 1. 202</w:t>
      </w:r>
      <w:r>
        <w:rPr>
          <w:bCs/>
          <w:iCs/>
        </w:rPr>
        <w:t>3</w:t>
      </w:r>
      <w:r w:rsidRPr="008F14D3">
        <w:rPr>
          <w:bCs/>
          <w:iCs/>
        </w:rPr>
        <w:t xml:space="preserve">. Výchozí hodnota je dána vzorcem </w:t>
      </w:r>
      <w:proofErr w:type="spellStart"/>
      <w:r w:rsidRPr="008F14D3">
        <w:rPr>
          <w:b/>
          <w:bCs/>
          <w:iCs/>
        </w:rPr>
        <w:t>C</w:t>
      </w:r>
      <w:r w:rsidRPr="008F14D3">
        <w:rPr>
          <w:b/>
          <w:bCs/>
          <w:iCs/>
          <w:vertAlign w:val="subscript"/>
        </w:rPr>
        <w:t>kmM</w:t>
      </w:r>
      <w:proofErr w:type="spellEnd"/>
      <w:r w:rsidRPr="008F14D3">
        <w:rPr>
          <w:b/>
          <w:bCs/>
          <w:iCs/>
        </w:rPr>
        <w:t xml:space="preserve"> = 0,4 x </w:t>
      </w:r>
      <w:proofErr w:type="spellStart"/>
      <w:r w:rsidRPr="008F14D3">
        <w:rPr>
          <w:b/>
          <w:bCs/>
          <w:iCs/>
        </w:rPr>
        <w:t>C</w:t>
      </w:r>
      <w:r w:rsidRPr="008F14D3">
        <w:rPr>
          <w:b/>
          <w:bCs/>
          <w:iCs/>
          <w:vertAlign w:val="subscript"/>
        </w:rPr>
        <w:t>km</w:t>
      </w:r>
      <w:proofErr w:type="spellEnd"/>
      <w:r w:rsidRPr="008F14D3">
        <w:rPr>
          <w:bCs/>
          <w:iCs/>
        </w:rPr>
        <w:t xml:space="preserve">, kde </w:t>
      </w:r>
      <w:proofErr w:type="spellStart"/>
      <w:r w:rsidRPr="008F14D3">
        <w:rPr>
          <w:b/>
          <w:bCs/>
          <w:iCs/>
        </w:rPr>
        <w:t>C</w:t>
      </w:r>
      <w:r w:rsidRPr="008F14D3">
        <w:rPr>
          <w:b/>
          <w:bCs/>
          <w:iCs/>
          <w:vertAlign w:val="subscript"/>
        </w:rPr>
        <w:t>km</w:t>
      </w:r>
      <w:proofErr w:type="spellEnd"/>
      <w:r w:rsidRPr="008F14D3">
        <w:rPr>
          <w:bCs/>
          <w:iCs/>
        </w:rPr>
        <w:t xml:space="preserve"> představuje Nabídkovou cenu za 1 km uvedenou v Příloze č. </w:t>
      </w:r>
      <w:r w:rsidR="00635D1E">
        <w:rPr>
          <w:bCs/>
          <w:iCs/>
        </w:rPr>
        <w:fldChar w:fldCharType="begin"/>
      </w:r>
      <w:r w:rsidR="00635D1E">
        <w:rPr>
          <w:bCs/>
          <w:iCs/>
        </w:rPr>
        <w:instrText xml:space="preserve"> REF _Ref86168489 \n \h </w:instrText>
      </w:r>
      <w:r w:rsidR="00635D1E">
        <w:rPr>
          <w:bCs/>
          <w:iCs/>
        </w:rPr>
      </w:r>
      <w:r w:rsidR="00635D1E">
        <w:rPr>
          <w:bCs/>
          <w:iCs/>
        </w:rPr>
        <w:fldChar w:fldCharType="separate"/>
      </w:r>
      <w:r w:rsidR="000468C8">
        <w:rPr>
          <w:bCs/>
          <w:iCs/>
        </w:rPr>
        <w:t>2</w:t>
      </w:r>
      <w:r w:rsidR="00635D1E">
        <w:rPr>
          <w:bCs/>
          <w:iCs/>
        </w:rPr>
        <w:fldChar w:fldCharType="end"/>
      </w:r>
      <w:r w:rsidRPr="008F14D3">
        <w:rPr>
          <w:bCs/>
          <w:iCs/>
        </w:rPr>
        <w:t xml:space="preserve"> této Smlouvy.</w:t>
      </w:r>
    </w:p>
    <w:p w14:paraId="202BAF1C" w14:textId="77777777" w:rsidR="008F14D3" w:rsidRPr="008F14D3" w:rsidRDefault="008F14D3" w:rsidP="008F14D3">
      <w:pPr>
        <w:pStyle w:val="3Text10b"/>
        <w:numPr>
          <w:ilvl w:val="0"/>
          <w:numId w:val="0"/>
        </w:numPr>
        <w:rPr>
          <w:bCs/>
          <w:iCs/>
        </w:rPr>
      </w:pPr>
      <w:r w:rsidRPr="008F14D3">
        <w:rPr>
          <w:bCs/>
          <w:iCs/>
        </w:rPr>
        <w:t>Při každoročním výpočtu změny výše části Nabídkové ceny Dopravce za 1 km v souvislosti se změnou průměrné hrubé měsíční mzdy v odvětví Doprava a skladování s účinností k 1. 1. roku R, Objednatel porovná takto vypočtenou výši části Nabídkové ceny Dopravce za 1 km s výší části Nabídkové ceny Dopravce za 1 km vypočtenou na základě poslední účinné minimální výše zaručené mzdy řidičů dle právních předpisů.</w:t>
      </w:r>
    </w:p>
    <w:p w14:paraId="46E99A11" w14:textId="570F7EB1" w:rsidR="008F14D3" w:rsidRDefault="008F14D3" w:rsidP="008F14D3">
      <w:pPr>
        <w:pStyle w:val="3Text10b"/>
        <w:numPr>
          <w:ilvl w:val="0"/>
          <w:numId w:val="0"/>
        </w:numPr>
        <w:rPr>
          <w:bCs/>
          <w:iCs/>
        </w:rPr>
      </w:pPr>
      <w:r w:rsidRPr="008F14D3">
        <w:rPr>
          <w:bCs/>
          <w:iCs/>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 1. roku R, výše části Nabídkové ceny Dopravce za 1 km nebude upravena v souvislosti se změnou průměrné hrubé měsíční mzdy v odvětví Doprava a skladování s účinností od 1. 1. roku R, ale bude stanovena na základě poslední účinné minimální výše zaručené mzdy řidičů dle právních předpisů k 1. 1. roku R podle níže uvedeného vzorce.</w:t>
      </w:r>
    </w:p>
    <w:p w14:paraId="21F1D529" w14:textId="77777777" w:rsidR="008F14D3" w:rsidRPr="002A1A0D" w:rsidRDefault="008F14D3" w:rsidP="00757998">
      <w:pPr>
        <w:pStyle w:val="22Nadpisuprosted"/>
        <w:spacing w:before="400"/>
        <w:jc w:val="both"/>
        <w:rPr>
          <w:i/>
        </w:rPr>
      </w:pPr>
      <w:r w:rsidRPr="002A1A0D">
        <w:t>Změna v průběhu plnění Smlouvy</w:t>
      </w:r>
    </w:p>
    <w:p w14:paraId="02E2D72A" w14:textId="4E550422" w:rsidR="00F52946" w:rsidRPr="00F52946" w:rsidRDefault="00F52946" w:rsidP="00F52946">
      <w:pPr>
        <w:pStyle w:val="3Text10b"/>
        <w:numPr>
          <w:ilvl w:val="0"/>
          <w:numId w:val="0"/>
        </w:numPr>
        <w:rPr>
          <w:bCs/>
          <w:iCs/>
        </w:rPr>
      </w:pPr>
      <w:r w:rsidRPr="00F52946">
        <w:rPr>
          <w:bCs/>
          <w:iCs/>
        </w:rPr>
        <w:t>Pokud v průběhu plnění této Smlouvy, tj. k jinému datu než k 1. 1. dojde ke změně minimální výše zaručené měsíční mzdy řidičů dle právních předpisů, Objednatel podle níže uvedeného vzorce vypočte změnu výše části Nabídkové ceny Dopravce za 1 km, přičemž tento údaj následně porovná s výší části Nabídkové ceny Dopravce za 1 km vypočtené k 1. 1. aktuálního kalendářního roku podle výše uvedeného vzorce reflektujícího změny průměrné hrubé měsíční mzdy v odvětví Doprava a</w:t>
      </w:r>
      <w:r w:rsidR="00757998">
        <w:rPr>
          <w:bCs/>
          <w:iCs/>
        </w:rPr>
        <w:t> </w:t>
      </w:r>
      <w:r w:rsidRPr="00F52946">
        <w:rPr>
          <w:bCs/>
          <w:iCs/>
        </w:rPr>
        <w:t xml:space="preserve">skladování. </w:t>
      </w:r>
    </w:p>
    <w:p w14:paraId="536513AA" w14:textId="77777777" w:rsidR="00F52946" w:rsidRPr="00F52946" w:rsidRDefault="00F52946" w:rsidP="00F52946">
      <w:pPr>
        <w:pStyle w:val="3Text10b"/>
        <w:numPr>
          <w:ilvl w:val="0"/>
          <w:numId w:val="0"/>
        </w:numPr>
        <w:rPr>
          <w:bCs/>
          <w:iCs/>
        </w:rPr>
      </w:pPr>
      <w:r w:rsidRPr="00F52946">
        <w:rPr>
          <w:bCs/>
          <w:iCs/>
        </w:rPr>
        <w:t xml:space="preserve">Pokud bude výše části Nabídkové ceny Dopravce za 1 km vypočtená v souvislosti se změnou minimální výše zaručené měsíční mzdy řidičů dle právních předpisů nižší než výše části Nabídkové ceny Dopravce za 1 km vypočtená k 1. 1. aktuálního kalendářního roku podle výše uvedeného vzorce reflektujícího změny průměrné hrubé měsíční mzdy v odvětví Doprava a skladování, část Nabídkové </w:t>
      </w:r>
      <w:r w:rsidRPr="00F52946">
        <w:rPr>
          <w:bCs/>
          <w:iCs/>
        </w:rPr>
        <w:lastRenderedPageBreak/>
        <w:t>ceny Dopravce za 1 km bude stanovena ve výši části Nabídkové ceny Dopravce za 1 km vypočtené k 1. 1. aktuálního kalendářního roku podle výše uvedeného vzorce reflektujícího změny průměrné hrubé měsíční mzdy v odvětví Doprava a skladování.</w:t>
      </w:r>
    </w:p>
    <w:p w14:paraId="67B03D72" w14:textId="77777777" w:rsidR="00F52946" w:rsidRPr="00F52946" w:rsidRDefault="00F52946" w:rsidP="00F52946">
      <w:pPr>
        <w:pStyle w:val="3Text10b"/>
        <w:numPr>
          <w:ilvl w:val="0"/>
          <w:numId w:val="0"/>
        </w:numPr>
        <w:rPr>
          <w:bCs/>
          <w:iCs/>
        </w:rPr>
      </w:pPr>
      <w:r w:rsidRPr="00F52946">
        <w:rPr>
          <w:bCs/>
          <w:iCs/>
        </w:rPr>
        <w:t>Pokud bude výše části Nabídkové ceny Dopravce za 1 km vypočtená v souvislosti se změnou minimální výše zaručené měsíční mzdy řidičů dle právních předpisů vyšší než výše části Nabídkové ceny Dopravce za 1 km vypočtená k 1. 1. aktuálního kalendářního roku podle výše uvedeného vzorce reflektujícího změny průměrné hrubé měsíční mzdy v odvětví Doprava a skladování, bude část Nabídkové ceny Dopravce za 1 km upravena v důsledku změny minimální výše zaručené měsíční mzdy řidičů dle právních předpisů, a to podle níže uvedeného vzorce.</w:t>
      </w:r>
    </w:p>
    <w:p w14:paraId="6F322357" w14:textId="77777777" w:rsidR="00F52946" w:rsidRPr="00F52946" w:rsidRDefault="00F52946" w:rsidP="00F52946">
      <w:pPr>
        <w:pStyle w:val="3Text10b"/>
        <w:numPr>
          <w:ilvl w:val="0"/>
          <w:numId w:val="0"/>
        </w:numPr>
        <w:rPr>
          <w:bCs/>
          <w:iCs/>
        </w:rPr>
      </w:pPr>
      <w:r w:rsidRPr="00F52946">
        <w:rPr>
          <w:bCs/>
          <w:iCs/>
        </w:rPr>
        <w:t xml:space="preserve">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 </w:t>
      </w:r>
    </w:p>
    <w:p w14:paraId="773D1148" w14:textId="77777777" w:rsidR="00F52946" w:rsidRPr="00D73B48" w:rsidRDefault="00F52946" w:rsidP="00757998">
      <w:pPr>
        <w:pStyle w:val="22Nadpisuprosted"/>
        <w:spacing w:before="400"/>
        <w:jc w:val="both"/>
        <w:rPr>
          <w:i/>
        </w:rPr>
      </w:pPr>
      <w:r>
        <w:t>Změna p</w:t>
      </w:r>
      <w:r w:rsidRPr="00D73B48">
        <w:t>řed Zahájením provozu</w:t>
      </w:r>
    </w:p>
    <w:p w14:paraId="7CCCEC0A" w14:textId="4A0ECD4C" w:rsidR="00F52946" w:rsidRDefault="00F52946" w:rsidP="00F52946">
      <w:pPr>
        <w:pStyle w:val="2Nesltextvlevo"/>
      </w:pPr>
      <w:r w:rsidRPr="00D73B48">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200774DD" w14:textId="77777777" w:rsidR="00F52946" w:rsidRPr="00F52946" w:rsidRDefault="00F52946" w:rsidP="00757998">
      <w:pPr>
        <w:pStyle w:val="22Nadpisuprosted"/>
        <w:spacing w:before="400"/>
        <w:jc w:val="both"/>
      </w:pPr>
      <w:r w:rsidRPr="00F52946">
        <w:t>Vzorec</w:t>
      </w:r>
    </w:p>
    <w:p w14:paraId="591B1528" w14:textId="77777777" w:rsidR="00F52946" w:rsidRPr="00F52946" w:rsidRDefault="00F52946" w:rsidP="00F52946">
      <w:pPr>
        <w:pStyle w:val="2Nesltextvlevo"/>
        <w:rPr>
          <w:bCs/>
          <w:iCs/>
        </w:rPr>
      </w:pPr>
      <w:r w:rsidRPr="00F52946">
        <w:rPr>
          <w:bCs/>
          <w:iCs/>
        </w:rPr>
        <w:t xml:space="preserve">V tomto směru upravená výše části Nabídkové ceny za </w:t>
      </w:r>
      <w:smartTag w:uri="urn:schemas-microsoft-com:office:smarttags" w:element="metricconverter">
        <w:smartTagPr>
          <w:attr w:name="ProductID" w:val="1 km"/>
        </w:smartTagPr>
        <w:r w:rsidRPr="00F52946">
          <w:rPr>
            <w:bCs/>
            <w:iCs/>
          </w:rPr>
          <w:t>1 km</w:t>
        </w:r>
      </w:smartTag>
      <w:r w:rsidRPr="00F52946">
        <w:rPr>
          <w:bCs/>
          <w:iCs/>
        </w:rPr>
        <w:t xml:space="preserve"> bude vypočtena dle následujícího vzorce:</w:t>
      </w:r>
    </w:p>
    <w:p w14:paraId="7F0780D2" w14:textId="77777777" w:rsidR="00F52946" w:rsidRPr="00F52946" w:rsidRDefault="00F52946" w:rsidP="00F52946">
      <w:pPr>
        <w:pStyle w:val="2Nesltextvlevo"/>
        <w:rPr>
          <w:b/>
          <w:bCs/>
          <w:iCs/>
        </w:rPr>
      </w:pPr>
      <w:proofErr w:type="spellStart"/>
      <w:r w:rsidRPr="00F52946">
        <w:rPr>
          <w:b/>
          <w:bCs/>
          <w:iCs/>
        </w:rPr>
        <w:t>AC</w:t>
      </w:r>
      <w:r w:rsidRPr="00F52946">
        <w:rPr>
          <w:b/>
          <w:bCs/>
          <w:iCs/>
          <w:vertAlign w:val="subscript"/>
        </w:rPr>
        <w:t>kmMN</w:t>
      </w:r>
      <w:proofErr w:type="spellEnd"/>
      <w:r w:rsidRPr="00F52946">
        <w:rPr>
          <w:b/>
          <w:bCs/>
          <w:iCs/>
        </w:rPr>
        <w:t xml:space="preserve"> = 0,4 x </w:t>
      </w:r>
      <w:proofErr w:type="spellStart"/>
      <w:r w:rsidRPr="00F52946">
        <w:rPr>
          <w:b/>
          <w:bCs/>
          <w:iCs/>
        </w:rPr>
        <w:t>C</w:t>
      </w:r>
      <w:r w:rsidRPr="00F52946">
        <w:rPr>
          <w:b/>
          <w:bCs/>
          <w:iCs/>
          <w:vertAlign w:val="subscript"/>
        </w:rPr>
        <w:t>km</w:t>
      </w:r>
      <w:proofErr w:type="spellEnd"/>
      <w:r w:rsidRPr="00F52946">
        <w:rPr>
          <w:b/>
          <w:bCs/>
          <w:iCs/>
        </w:rPr>
        <w:t xml:space="preserve"> x ZMZD</w:t>
      </w:r>
      <w:r w:rsidRPr="00F52946">
        <w:rPr>
          <w:b/>
          <w:bCs/>
          <w:iCs/>
          <w:vertAlign w:val="subscript"/>
        </w:rPr>
        <w:t>N</w:t>
      </w:r>
      <w:r w:rsidRPr="00F52946">
        <w:rPr>
          <w:b/>
          <w:bCs/>
          <w:iCs/>
        </w:rPr>
        <w:t xml:space="preserve"> / ZMZD</w:t>
      </w:r>
    </w:p>
    <w:p w14:paraId="34E6AFC8" w14:textId="16B43E27" w:rsidR="00F52946" w:rsidRPr="00F52946" w:rsidRDefault="00F52946" w:rsidP="00F52946">
      <w:pPr>
        <w:pStyle w:val="2Nesltextvlevo"/>
        <w:rPr>
          <w:bCs/>
          <w:iCs/>
        </w:rPr>
      </w:pPr>
      <w:r>
        <w:rPr>
          <w:bCs/>
          <w:iCs/>
        </w:rPr>
        <w:t>kde</w:t>
      </w:r>
    </w:p>
    <w:p w14:paraId="1C09F1DC" w14:textId="77777777" w:rsidR="00F52946" w:rsidRPr="00F52946" w:rsidRDefault="00F52946" w:rsidP="00F52946">
      <w:pPr>
        <w:pStyle w:val="3Text10b"/>
        <w:numPr>
          <w:ilvl w:val="0"/>
          <w:numId w:val="0"/>
        </w:numPr>
        <w:rPr>
          <w:bCs/>
          <w:iCs/>
        </w:rPr>
      </w:pPr>
      <w:proofErr w:type="spellStart"/>
      <w:r w:rsidRPr="00F52946">
        <w:rPr>
          <w:b/>
          <w:bCs/>
          <w:iCs/>
        </w:rPr>
        <w:t>AC</w:t>
      </w:r>
      <w:r w:rsidRPr="00F52946">
        <w:rPr>
          <w:b/>
          <w:bCs/>
          <w:iCs/>
          <w:vertAlign w:val="subscript"/>
        </w:rPr>
        <w:t>kmMN</w:t>
      </w:r>
      <w:proofErr w:type="spellEnd"/>
      <w:r w:rsidRPr="00F52946">
        <w:rPr>
          <w:bCs/>
          <w:iCs/>
        </w:rPr>
        <w:t xml:space="preserve"> představuje část Nabídkové ceny za </w:t>
      </w:r>
      <w:smartTag w:uri="urn:schemas-microsoft-com:office:smarttags" w:element="metricconverter">
        <w:smartTagPr>
          <w:attr w:name="ProductID" w:val="1 km"/>
        </w:smartTagPr>
        <w:r w:rsidRPr="00F52946">
          <w:rPr>
            <w:bCs/>
            <w:iCs/>
          </w:rPr>
          <w:t>1 km</w:t>
        </w:r>
      </w:smartTag>
      <w:r w:rsidRPr="00F52946">
        <w:rPr>
          <w:bCs/>
          <w:iCs/>
        </w:rPr>
        <w:t xml:space="preserve"> upravenou podle tohoto alternativního ustanovení. Část Nabídkové ceny za </w:t>
      </w:r>
      <w:smartTag w:uri="urn:schemas-microsoft-com:office:smarttags" w:element="metricconverter">
        <w:smartTagPr>
          <w:attr w:name="ProductID" w:val="1 km"/>
        </w:smartTagPr>
        <w:r w:rsidRPr="00F52946">
          <w:rPr>
            <w:bCs/>
            <w:iCs/>
          </w:rPr>
          <w:t>1 km</w:t>
        </w:r>
      </w:smartTag>
      <w:r w:rsidRPr="00F52946">
        <w:rPr>
          <w:bCs/>
          <w:iCs/>
        </w:rPr>
        <w:t xml:space="preserve"> bude následně zaokrouhlena na 2 desetinná místa.</w:t>
      </w:r>
    </w:p>
    <w:p w14:paraId="44904C54" w14:textId="4D89131F" w:rsidR="00F52946" w:rsidRPr="00F52946" w:rsidRDefault="00F52946" w:rsidP="00F52946">
      <w:pPr>
        <w:pStyle w:val="3Text10b"/>
        <w:numPr>
          <w:ilvl w:val="0"/>
          <w:numId w:val="0"/>
        </w:numPr>
        <w:rPr>
          <w:bCs/>
          <w:iCs/>
        </w:rPr>
      </w:pPr>
      <w:proofErr w:type="spellStart"/>
      <w:r w:rsidRPr="00F52946">
        <w:rPr>
          <w:b/>
          <w:bCs/>
          <w:iCs/>
        </w:rPr>
        <w:t>C</w:t>
      </w:r>
      <w:r w:rsidRPr="00F52946">
        <w:rPr>
          <w:b/>
          <w:bCs/>
          <w:iCs/>
          <w:vertAlign w:val="subscript"/>
        </w:rPr>
        <w:t>km</w:t>
      </w:r>
      <w:proofErr w:type="spellEnd"/>
      <w:r w:rsidRPr="00F52946">
        <w:rPr>
          <w:bCs/>
          <w:iCs/>
        </w:rPr>
        <w:t xml:space="preserve"> představuje Nabídkovou cenu za 1 km uvedenou v Příloze č. </w:t>
      </w:r>
      <w:r w:rsidR="00635D1E">
        <w:rPr>
          <w:bCs/>
          <w:iCs/>
        </w:rPr>
        <w:fldChar w:fldCharType="begin"/>
      </w:r>
      <w:r w:rsidR="00635D1E">
        <w:rPr>
          <w:bCs/>
          <w:iCs/>
        </w:rPr>
        <w:instrText xml:space="preserve"> REF _Ref86168489 \n \h </w:instrText>
      </w:r>
      <w:r w:rsidR="00635D1E">
        <w:rPr>
          <w:bCs/>
          <w:iCs/>
        </w:rPr>
      </w:r>
      <w:r w:rsidR="00635D1E">
        <w:rPr>
          <w:bCs/>
          <w:iCs/>
        </w:rPr>
        <w:fldChar w:fldCharType="separate"/>
      </w:r>
      <w:r w:rsidR="000468C8">
        <w:rPr>
          <w:bCs/>
          <w:iCs/>
        </w:rPr>
        <w:t>2</w:t>
      </w:r>
      <w:r w:rsidR="00635D1E">
        <w:rPr>
          <w:bCs/>
          <w:iCs/>
        </w:rPr>
        <w:fldChar w:fldCharType="end"/>
      </w:r>
      <w:r w:rsidRPr="00F52946">
        <w:rPr>
          <w:bCs/>
          <w:iCs/>
        </w:rPr>
        <w:t xml:space="preserve"> této Smlouvy.</w:t>
      </w:r>
    </w:p>
    <w:p w14:paraId="6ECD1053" w14:textId="77777777" w:rsidR="00F52946" w:rsidRPr="00F52946" w:rsidRDefault="00F52946" w:rsidP="00F52946">
      <w:pPr>
        <w:pStyle w:val="3Text10b"/>
        <w:numPr>
          <w:ilvl w:val="0"/>
          <w:numId w:val="0"/>
        </w:numPr>
        <w:rPr>
          <w:bCs/>
          <w:iCs/>
        </w:rPr>
      </w:pPr>
      <w:r w:rsidRPr="00F52946">
        <w:rPr>
          <w:b/>
          <w:bCs/>
          <w:iCs/>
        </w:rPr>
        <w:t>ZMZD</w:t>
      </w:r>
      <w:r w:rsidRPr="00F52946">
        <w:rPr>
          <w:bCs/>
          <w:iCs/>
        </w:rPr>
        <w:t xml:space="preserve"> představuje hodnotu zaručené měsíční mzdy řidičů stanovenou právním předpisem ke dni zahájení Výběrového řízení.</w:t>
      </w:r>
    </w:p>
    <w:p w14:paraId="4BF829E0" w14:textId="77777777" w:rsidR="00F52946" w:rsidRPr="00F52946" w:rsidRDefault="00F52946" w:rsidP="00F52946">
      <w:pPr>
        <w:pStyle w:val="3Text10b"/>
        <w:numPr>
          <w:ilvl w:val="0"/>
          <w:numId w:val="0"/>
        </w:numPr>
        <w:rPr>
          <w:bCs/>
          <w:iCs/>
        </w:rPr>
      </w:pPr>
      <w:r w:rsidRPr="00F52946">
        <w:rPr>
          <w:b/>
          <w:bCs/>
          <w:iCs/>
        </w:rPr>
        <w:t>ZMZD</w:t>
      </w:r>
      <w:r w:rsidRPr="00F52946">
        <w:rPr>
          <w:b/>
          <w:bCs/>
          <w:iCs/>
          <w:vertAlign w:val="subscript"/>
        </w:rPr>
        <w:t>N</w:t>
      </w:r>
      <w:r w:rsidRPr="00F52946">
        <w:rPr>
          <w:bCs/>
          <w:iCs/>
        </w:rPr>
        <w:t xml:space="preserve"> představuje aktuální hodnotu zaručené měsíční mzdy řidičů.</w:t>
      </w:r>
    </w:p>
    <w:p w14:paraId="087C41B8" w14:textId="6F38412E" w:rsidR="008F14D3" w:rsidRPr="008F14D3" w:rsidRDefault="00781C26" w:rsidP="00781C26">
      <w:pPr>
        <w:pStyle w:val="3Text10b"/>
        <w:rPr>
          <w:bCs/>
          <w:iCs/>
        </w:rPr>
      </w:pPr>
      <w:bookmarkStart w:id="55" w:name="_Ref34126988"/>
      <w:r w:rsidRPr="00C97D38">
        <w:t xml:space="preserve">Výše Nabídkové ceny </w:t>
      </w:r>
      <w:r w:rsidRPr="00E73C15">
        <w:t>Dopravce za 1 km bude ze strany Objednatele dále každoročně upravena (tzn. zvýšena či snížena) s účinností od 1. 1. roku R</w:t>
      </w:r>
      <w:r w:rsidRPr="00C97D38">
        <w:t xml:space="preserve"> v případě, že dojde v důsledku požadavků Objednatele na změnu rozsahu Závazku veřejné služby dle této Smlouvy k</w:t>
      </w:r>
      <w:r>
        <w:t>e</w:t>
      </w:r>
      <w:r w:rsidRPr="00C97D38">
        <w:t xml:space="preserve"> změn</w:t>
      </w:r>
      <w:r>
        <w:t>ě</w:t>
      </w:r>
      <w:r w:rsidRPr="00C97D38">
        <w:t xml:space="preserve"> </w:t>
      </w:r>
      <w:r>
        <w:t xml:space="preserve">aktuálního ročního </w:t>
      </w:r>
      <w:r w:rsidRPr="00C97D38">
        <w:t xml:space="preserve">proběhu na Vozidlo </w:t>
      </w:r>
      <w:r>
        <w:t>pro</w:t>
      </w:r>
      <w:r w:rsidRPr="00C97D38">
        <w:t xml:space="preserve"> </w:t>
      </w:r>
      <w:r>
        <w:t>kalendářní</w:t>
      </w:r>
      <w:r w:rsidRPr="00C97D38">
        <w:t xml:space="preserve"> rok</w:t>
      </w:r>
      <w:r>
        <w:t xml:space="preserve"> R</w:t>
      </w:r>
      <w:r w:rsidRPr="00C97D38">
        <w:t>, přičemž výchozím stavem, se kterým budou změny poměřovány, je Základní roční proběh</w:t>
      </w:r>
      <w:r>
        <w:t xml:space="preserve">. V tomto směru upravená výše </w:t>
      </w:r>
      <w:r w:rsidRPr="00C97D38">
        <w:t>Nabídkové ceny za 1</w:t>
      </w:r>
      <w:r>
        <w:t> </w:t>
      </w:r>
      <w:r w:rsidRPr="00C97D38">
        <w:t>km bude vypočtena dle následujícího vzorce</w:t>
      </w:r>
      <w:r>
        <w:t>:</w:t>
      </w:r>
      <w:bookmarkEnd w:id="55"/>
    </w:p>
    <w:p w14:paraId="3C5D3E88" w14:textId="7822214A" w:rsidR="008F14D3" w:rsidRPr="00781C26" w:rsidRDefault="00781C26" w:rsidP="008F14D3">
      <w:pPr>
        <w:pStyle w:val="3Text10b"/>
        <w:numPr>
          <w:ilvl w:val="0"/>
          <w:numId w:val="0"/>
        </w:numPr>
        <w:rPr>
          <w:b/>
          <w:bCs/>
        </w:rPr>
      </w:pPr>
      <w:bookmarkStart w:id="56" w:name="_Hlk87588922"/>
      <w:proofErr w:type="spellStart"/>
      <w:r w:rsidRPr="00781C26">
        <w:rPr>
          <w:b/>
          <w:bCs/>
        </w:rPr>
        <w:t>C</w:t>
      </w:r>
      <w:r w:rsidRPr="00F3358C">
        <w:rPr>
          <w:b/>
          <w:bCs/>
          <w:vertAlign w:val="subscript"/>
        </w:rPr>
        <w:t>kmF</w:t>
      </w:r>
      <w:proofErr w:type="spellEnd"/>
      <w:r w:rsidRPr="00781C26">
        <w:rPr>
          <w:b/>
          <w:bCs/>
        </w:rPr>
        <w:t xml:space="preserve"> = </w:t>
      </w:r>
      <w:proofErr w:type="spellStart"/>
      <w:r w:rsidRPr="00781C26">
        <w:rPr>
          <w:b/>
          <w:bCs/>
        </w:rPr>
        <w:t>C</w:t>
      </w:r>
      <w:r w:rsidRPr="00F3358C">
        <w:rPr>
          <w:b/>
          <w:bCs/>
          <w:vertAlign w:val="subscript"/>
        </w:rPr>
        <w:t>kmN</w:t>
      </w:r>
      <w:proofErr w:type="spellEnd"/>
      <w:r w:rsidRPr="00781C26">
        <w:rPr>
          <w:b/>
          <w:bCs/>
        </w:rPr>
        <w:t xml:space="preserve"> x (0,7 + 0,3 x ZRP / ARP)</w:t>
      </w:r>
    </w:p>
    <w:p w14:paraId="506411D6" w14:textId="6050A1CA" w:rsidR="00781C26" w:rsidRDefault="00781C26" w:rsidP="008F14D3">
      <w:pPr>
        <w:pStyle w:val="3Text10b"/>
        <w:numPr>
          <w:ilvl w:val="0"/>
          <w:numId w:val="0"/>
        </w:numPr>
      </w:pPr>
      <w:r>
        <w:lastRenderedPageBreak/>
        <w:t>kde</w:t>
      </w:r>
    </w:p>
    <w:p w14:paraId="14F06783" w14:textId="77777777" w:rsidR="00781C26" w:rsidRPr="00781C26" w:rsidRDefault="00781C26" w:rsidP="00781C26">
      <w:pPr>
        <w:pStyle w:val="3Text10b"/>
        <w:numPr>
          <w:ilvl w:val="0"/>
          <w:numId w:val="0"/>
        </w:numPr>
        <w:rPr>
          <w:bCs/>
          <w:iCs/>
        </w:rPr>
      </w:pPr>
      <w:proofErr w:type="spellStart"/>
      <w:r w:rsidRPr="00781C26">
        <w:rPr>
          <w:b/>
          <w:bCs/>
          <w:iCs/>
        </w:rPr>
        <w:t>C</w:t>
      </w:r>
      <w:r w:rsidRPr="00781C26">
        <w:rPr>
          <w:b/>
          <w:bCs/>
          <w:iCs/>
          <w:vertAlign w:val="subscript"/>
        </w:rPr>
        <w:t>kmF</w:t>
      </w:r>
      <w:proofErr w:type="spellEnd"/>
      <w:r w:rsidRPr="00781C26">
        <w:rPr>
          <w:bCs/>
          <w:iCs/>
        </w:rPr>
        <w:t xml:space="preserve"> představuje Nabídkovou cenu za 1 km upravenou podle tohoto ustanovení.</w:t>
      </w:r>
    </w:p>
    <w:p w14:paraId="65BFD5F1" w14:textId="4BC42FE8" w:rsidR="00781C26" w:rsidRPr="00781C26" w:rsidRDefault="00781C26" w:rsidP="00781C26">
      <w:pPr>
        <w:pStyle w:val="3Text10b"/>
        <w:numPr>
          <w:ilvl w:val="0"/>
          <w:numId w:val="0"/>
        </w:numPr>
        <w:rPr>
          <w:bCs/>
          <w:iCs/>
        </w:rPr>
      </w:pPr>
      <w:proofErr w:type="spellStart"/>
      <w:r w:rsidRPr="00781C26">
        <w:rPr>
          <w:b/>
          <w:bCs/>
          <w:iCs/>
        </w:rPr>
        <w:t>C</w:t>
      </w:r>
      <w:r w:rsidRPr="00781C26">
        <w:rPr>
          <w:b/>
          <w:bCs/>
          <w:iCs/>
          <w:vertAlign w:val="subscript"/>
        </w:rPr>
        <w:t>kmN</w:t>
      </w:r>
      <w:proofErr w:type="spellEnd"/>
      <w:r w:rsidRPr="00781C26">
        <w:rPr>
          <w:bCs/>
          <w:iCs/>
        </w:rPr>
        <w:t xml:space="preserve"> představuje Nabídkovou cenu za 1 km vypočítanou dle odst. </w:t>
      </w:r>
      <w:r w:rsidR="00193113">
        <w:rPr>
          <w:bCs/>
          <w:iCs/>
        </w:rPr>
        <w:fldChar w:fldCharType="begin"/>
      </w:r>
      <w:r w:rsidR="00193113">
        <w:rPr>
          <w:bCs/>
          <w:iCs/>
        </w:rPr>
        <w:instrText xml:space="preserve"> REF _Ref524588167 \n \h </w:instrText>
      </w:r>
      <w:r w:rsidR="00193113">
        <w:rPr>
          <w:bCs/>
          <w:iCs/>
        </w:rPr>
      </w:r>
      <w:r w:rsidR="00193113">
        <w:rPr>
          <w:bCs/>
          <w:iCs/>
        </w:rPr>
        <w:fldChar w:fldCharType="separate"/>
      </w:r>
      <w:r w:rsidR="000468C8">
        <w:rPr>
          <w:bCs/>
          <w:iCs/>
        </w:rPr>
        <w:t>89</w:t>
      </w:r>
      <w:r w:rsidR="00193113">
        <w:rPr>
          <w:bCs/>
          <w:iCs/>
        </w:rPr>
        <w:fldChar w:fldCharType="end"/>
      </w:r>
      <w:r w:rsidRPr="00781C26">
        <w:rPr>
          <w:bCs/>
          <w:iCs/>
        </w:rPr>
        <w:t xml:space="preserve"> této Smlouvy k 1. 1. roku R.</w:t>
      </w:r>
    </w:p>
    <w:p w14:paraId="0B7F7817" w14:textId="77777777" w:rsidR="00781C26" w:rsidRPr="00781C26" w:rsidRDefault="00781C26" w:rsidP="00781C26">
      <w:pPr>
        <w:pStyle w:val="3Text10b"/>
        <w:numPr>
          <w:ilvl w:val="0"/>
          <w:numId w:val="0"/>
        </w:numPr>
        <w:rPr>
          <w:bCs/>
          <w:iCs/>
        </w:rPr>
      </w:pPr>
      <w:r w:rsidRPr="00781C26">
        <w:rPr>
          <w:b/>
          <w:bCs/>
          <w:iCs/>
        </w:rPr>
        <w:t>ZRP</w:t>
      </w:r>
      <w:r w:rsidRPr="00781C26">
        <w:rPr>
          <w:bCs/>
          <w:iCs/>
        </w:rPr>
        <w:t xml:space="preserve"> představuje Základní roční proběh na Vozidlo.</w:t>
      </w:r>
    </w:p>
    <w:p w14:paraId="342EAF4C" w14:textId="77777777" w:rsidR="00781C26" w:rsidRPr="00781C26" w:rsidRDefault="00781C26" w:rsidP="00781C26">
      <w:pPr>
        <w:pStyle w:val="3Text10b"/>
        <w:numPr>
          <w:ilvl w:val="0"/>
          <w:numId w:val="0"/>
        </w:numPr>
        <w:rPr>
          <w:bCs/>
          <w:iCs/>
        </w:rPr>
      </w:pPr>
      <w:r w:rsidRPr="00781C26">
        <w:rPr>
          <w:b/>
          <w:bCs/>
          <w:iCs/>
        </w:rPr>
        <w:t>ARP</w:t>
      </w:r>
      <w:r w:rsidRPr="00781C26">
        <w:rPr>
          <w:bCs/>
          <w:iCs/>
        </w:rPr>
        <w:t xml:space="preserve"> představuje aktuální roční proběh na Vozidlo.</w:t>
      </w:r>
    </w:p>
    <w:p w14:paraId="7E07BF23" w14:textId="289C7B3E" w:rsidR="00781C26" w:rsidRDefault="00781C26" w:rsidP="00781C26">
      <w:pPr>
        <w:pStyle w:val="3Text10b"/>
        <w:numPr>
          <w:ilvl w:val="0"/>
          <w:numId w:val="0"/>
        </w:numPr>
      </w:pPr>
      <w:r w:rsidRPr="00781C26">
        <w:t xml:space="preserve">Takto upravená Nabídková cena za </w:t>
      </w:r>
      <w:smartTag w:uri="urn:schemas-microsoft-com:office:smarttags" w:element="metricconverter">
        <w:smartTagPr>
          <w:attr w:name="ProductID" w:val="1 km"/>
        </w:smartTagPr>
        <w:r w:rsidRPr="00781C26">
          <w:t>1 km</w:t>
        </w:r>
      </w:smartTag>
      <w:r w:rsidRPr="00781C26">
        <w:t xml:space="preserve"> bude zaokrouhlena na 2 desetinná místa.</w:t>
      </w:r>
    </w:p>
    <w:p w14:paraId="1630BE4F" w14:textId="2FD67C93" w:rsidR="00F3358C" w:rsidRDefault="00F3358C" w:rsidP="00F3358C">
      <w:pPr>
        <w:pStyle w:val="3Text10b"/>
      </w:pPr>
      <w:bookmarkStart w:id="57" w:name="_Ref34127005"/>
      <w:bookmarkEnd w:id="56"/>
      <w:r w:rsidRPr="00F3358C">
        <w:t>Výše Nabídkové ceny Dopravce za 1 km bude ze strany Objednatele v průběhu roku R upravena v případě, že dojde v důsledku požadavků Objednatele na změnu rozsahu Závazku veřejné služby dle této Smlouvy k takové změně aktuálního ročního proběhu na Vozidlo pro kalendářní rok R,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57"/>
    </w:p>
    <w:p w14:paraId="752EA091" w14:textId="77777777" w:rsidR="00F3358C" w:rsidRPr="00781C26" w:rsidRDefault="00F3358C" w:rsidP="00F3358C">
      <w:pPr>
        <w:pStyle w:val="3Text10b"/>
        <w:numPr>
          <w:ilvl w:val="0"/>
          <w:numId w:val="0"/>
        </w:numPr>
        <w:rPr>
          <w:b/>
          <w:bCs/>
        </w:rPr>
      </w:pPr>
      <w:proofErr w:type="spellStart"/>
      <w:r w:rsidRPr="00781C26">
        <w:rPr>
          <w:b/>
          <w:bCs/>
        </w:rPr>
        <w:t>C</w:t>
      </w:r>
      <w:r w:rsidRPr="00F3358C">
        <w:rPr>
          <w:b/>
          <w:bCs/>
          <w:vertAlign w:val="subscript"/>
        </w:rPr>
        <w:t>kmF</w:t>
      </w:r>
      <w:proofErr w:type="spellEnd"/>
      <w:r w:rsidRPr="00781C26">
        <w:rPr>
          <w:b/>
          <w:bCs/>
        </w:rPr>
        <w:t xml:space="preserve"> = </w:t>
      </w:r>
      <w:proofErr w:type="spellStart"/>
      <w:r w:rsidRPr="00781C26">
        <w:rPr>
          <w:b/>
          <w:bCs/>
        </w:rPr>
        <w:t>C</w:t>
      </w:r>
      <w:r w:rsidRPr="00F3358C">
        <w:rPr>
          <w:b/>
          <w:bCs/>
          <w:vertAlign w:val="subscript"/>
        </w:rPr>
        <w:t>kmN</w:t>
      </w:r>
      <w:proofErr w:type="spellEnd"/>
      <w:r w:rsidRPr="00781C26">
        <w:rPr>
          <w:b/>
          <w:bCs/>
        </w:rPr>
        <w:t xml:space="preserve"> x (0,7 + 0,3 x ZRP / ARP)</w:t>
      </w:r>
    </w:p>
    <w:p w14:paraId="18D2CA79" w14:textId="77777777" w:rsidR="00F3358C" w:rsidRDefault="00F3358C" w:rsidP="00F3358C">
      <w:pPr>
        <w:pStyle w:val="3Text10b"/>
        <w:numPr>
          <w:ilvl w:val="0"/>
          <w:numId w:val="0"/>
        </w:numPr>
      </w:pPr>
      <w:r>
        <w:t>kde</w:t>
      </w:r>
    </w:p>
    <w:p w14:paraId="69AE37BB" w14:textId="77777777" w:rsidR="00F3358C" w:rsidRPr="00781C26" w:rsidRDefault="00F3358C" w:rsidP="00F3358C">
      <w:pPr>
        <w:pStyle w:val="3Text10b"/>
        <w:numPr>
          <w:ilvl w:val="0"/>
          <w:numId w:val="0"/>
        </w:numPr>
        <w:rPr>
          <w:bCs/>
          <w:iCs/>
        </w:rPr>
      </w:pPr>
      <w:proofErr w:type="spellStart"/>
      <w:r w:rsidRPr="00781C26">
        <w:rPr>
          <w:b/>
          <w:bCs/>
          <w:iCs/>
        </w:rPr>
        <w:t>C</w:t>
      </w:r>
      <w:r w:rsidRPr="00781C26">
        <w:rPr>
          <w:b/>
          <w:bCs/>
          <w:iCs/>
          <w:vertAlign w:val="subscript"/>
        </w:rPr>
        <w:t>kmF</w:t>
      </w:r>
      <w:proofErr w:type="spellEnd"/>
      <w:r w:rsidRPr="00781C26">
        <w:rPr>
          <w:bCs/>
          <w:iCs/>
        </w:rPr>
        <w:t xml:space="preserve"> představuje Nabídkovou cenu za 1 km upravenou podle tohoto ustanovení.</w:t>
      </w:r>
    </w:p>
    <w:p w14:paraId="5B9CEE7A" w14:textId="73AFEB5C" w:rsidR="00F3358C" w:rsidRPr="00781C26" w:rsidRDefault="00F3358C" w:rsidP="00F3358C">
      <w:pPr>
        <w:pStyle w:val="3Text10b"/>
        <w:numPr>
          <w:ilvl w:val="0"/>
          <w:numId w:val="0"/>
        </w:numPr>
        <w:rPr>
          <w:bCs/>
          <w:iCs/>
        </w:rPr>
      </w:pPr>
      <w:proofErr w:type="spellStart"/>
      <w:r w:rsidRPr="00781C26">
        <w:rPr>
          <w:b/>
          <w:bCs/>
          <w:iCs/>
        </w:rPr>
        <w:t>C</w:t>
      </w:r>
      <w:r w:rsidRPr="00781C26">
        <w:rPr>
          <w:b/>
          <w:bCs/>
          <w:iCs/>
          <w:vertAlign w:val="subscript"/>
        </w:rPr>
        <w:t>kmN</w:t>
      </w:r>
      <w:proofErr w:type="spellEnd"/>
      <w:r w:rsidRPr="00781C26">
        <w:rPr>
          <w:bCs/>
          <w:iCs/>
        </w:rPr>
        <w:t xml:space="preserve"> představuje Nabídkovou cenu za 1 km vypočítanou dle odst. </w:t>
      </w:r>
      <w:r>
        <w:rPr>
          <w:bCs/>
          <w:iCs/>
        </w:rPr>
        <w:fldChar w:fldCharType="begin"/>
      </w:r>
      <w:r>
        <w:rPr>
          <w:bCs/>
          <w:iCs/>
        </w:rPr>
        <w:instrText xml:space="preserve"> REF _Ref524588167 \n \h </w:instrText>
      </w:r>
      <w:r>
        <w:rPr>
          <w:bCs/>
          <w:iCs/>
        </w:rPr>
      </w:r>
      <w:r>
        <w:rPr>
          <w:bCs/>
          <w:iCs/>
        </w:rPr>
        <w:fldChar w:fldCharType="separate"/>
      </w:r>
      <w:r w:rsidR="000468C8">
        <w:rPr>
          <w:bCs/>
          <w:iCs/>
        </w:rPr>
        <w:t>89</w:t>
      </w:r>
      <w:r>
        <w:rPr>
          <w:bCs/>
          <w:iCs/>
        </w:rPr>
        <w:fldChar w:fldCharType="end"/>
      </w:r>
      <w:r w:rsidRPr="00781C26">
        <w:rPr>
          <w:bCs/>
          <w:iCs/>
        </w:rPr>
        <w:t xml:space="preserve"> této Smlouvy k 1. 1. roku R.</w:t>
      </w:r>
    </w:p>
    <w:p w14:paraId="2E75AD97" w14:textId="77777777" w:rsidR="00F3358C" w:rsidRPr="00781C26" w:rsidRDefault="00F3358C" w:rsidP="00F3358C">
      <w:pPr>
        <w:pStyle w:val="3Text10b"/>
        <w:numPr>
          <w:ilvl w:val="0"/>
          <w:numId w:val="0"/>
        </w:numPr>
        <w:rPr>
          <w:bCs/>
          <w:iCs/>
        </w:rPr>
      </w:pPr>
      <w:r w:rsidRPr="00781C26">
        <w:rPr>
          <w:b/>
          <w:bCs/>
          <w:iCs/>
        </w:rPr>
        <w:t>ZRP</w:t>
      </w:r>
      <w:r w:rsidRPr="00781C26">
        <w:rPr>
          <w:bCs/>
          <w:iCs/>
        </w:rPr>
        <w:t xml:space="preserve"> představuje Základní roční proběh na Vozidlo.</w:t>
      </w:r>
    </w:p>
    <w:p w14:paraId="73914994" w14:textId="77777777" w:rsidR="00F3358C" w:rsidRPr="00781C26" w:rsidRDefault="00F3358C" w:rsidP="00F3358C">
      <w:pPr>
        <w:pStyle w:val="3Text10b"/>
        <w:numPr>
          <w:ilvl w:val="0"/>
          <w:numId w:val="0"/>
        </w:numPr>
        <w:rPr>
          <w:bCs/>
          <w:iCs/>
        </w:rPr>
      </w:pPr>
      <w:r w:rsidRPr="00781C26">
        <w:rPr>
          <w:b/>
          <w:bCs/>
          <w:iCs/>
        </w:rPr>
        <w:t>ARP</w:t>
      </w:r>
      <w:r w:rsidRPr="00781C26">
        <w:rPr>
          <w:bCs/>
          <w:iCs/>
        </w:rPr>
        <w:t xml:space="preserve"> představuje aktuální roční proběh na Vozidlo.</w:t>
      </w:r>
    </w:p>
    <w:p w14:paraId="27C096CC" w14:textId="77777777" w:rsidR="00F3358C" w:rsidRDefault="00F3358C" w:rsidP="00F3358C">
      <w:pPr>
        <w:pStyle w:val="3Text10b"/>
        <w:numPr>
          <w:ilvl w:val="0"/>
          <w:numId w:val="0"/>
        </w:numPr>
      </w:pPr>
      <w:r w:rsidRPr="00781C26">
        <w:t xml:space="preserve">Takto upravená Nabídková cena za </w:t>
      </w:r>
      <w:smartTag w:uri="urn:schemas-microsoft-com:office:smarttags" w:element="metricconverter">
        <w:smartTagPr>
          <w:attr w:name="ProductID" w:val="1 km"/>
        </w:smartTagPr>
        <w:r w:rsidRPr="00781C26">
          <w:t>1 km</w:t>
        </w:r>
      </w:smartTag>
      <w:r w:rsidRPr="00781C26">
        <w:t xml:space="preserve"> bude zaokrouhlena na 2 desetinná místa.</w:t>
      </w:r>
    </w:p>
    <w:p w14:paraId="464EEE9E" w14:textId="3A26C4F8" w:rsidR="00F3358C" w:rsidRDefault="00F24805" w:rsidP="00F24805">
      <w:pPr>
        <w:pStyle w:val="3Text10b"/>
      </w:pPr>
      <w:r w:rsidRPr="00F24805">
        <w:t xml:space="preserve">Srovnání aktuálního ročního proběhu na Vozidlo a Základního ročního proběhu provádí Pověřená osoba vždy současně se změnou Jízdního řádu, nebo se změnou trasy spojů na základě provozního omezení. K úpravě Nabídkové ceny 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 podle pravidel stanovených v odst. </w:t>
      </w:r>
      <w:r w:rsidR="004441A9">
        <w:rPr>
          <w:b/>
          <w:i/>
        </w:rPr>
        <w:fldChar w:fldCharType="begin"/>
      </w:r>
      <w:r w:rsidR="004441A9">
        <w:instrText xml:space="preserve"> REF _Ref34126988 \n \h </w:instrText>
      </w:r>
      <w:r w:rsidR="004441A9">
        <w:rPr>
          <w:b/>
          <w:i/>
        </w:rPr>
      </w:r>
      <w:r w:rsidR="004441A9">
        <w:rPr>
          <w:b/>
          <w:i/>
        </w:rPr>
        <w:fldChar w:fldCharType="separate"/>
      </w:r>
      <w:r w:rsidR="000468C8">
        <w:t>93</w:t>
      </w:r>
      <w:r w:rsidR="004441A9">
        <w:rPr>
          <w:b/>
          <w:i/>
        </w:rPr>
        <w:fldChar w:fldCharType="end"/>
      </w:r>
      <w:r w:rsidRPr="00F24805">
        <w:t> nebo </w:t>
      </w:r>
      <w:r w:rsidR="004441A9">
        <w:rPr>
          <w:b/>
          <w:i/>
        </w:rPr>
        <w:fldChar w:fldCharType="begin"/>
      </w:r>
      <w:r w:rsidR="004441A9">
        <w:instrText xml:space="preserve"> REF _Ref34127005 \n \h </w:instrText>
      </w:r>
      <w:r w:rsidR="004441A9">
        <w:rPr>
          <w:b/>
          <w:i/>
        </w:rPr>
      </w:r>
      <w:r w:rsidR="004441A9">
        <w:rPr>
          <w:b/>
          <w:i/>
        </w:rPr>
        <w:fldChar w:fldCharType="separate"/>
      </w:r>
      <w:r w:rsidR="000468C8">
        <w:t>94</w:t>
      </w:r>
      <w:r w:rsidR="004441A9">
        <w:rPr>
          <w:b/>
          <w:i/>
        </w:rPr>
        <w:fldChar w:fldCharType="end"/>
      </w:r>
      <w:r w:rsidRPr="00F24805">
        <w:t xml:space="preserve"> této Smlouvy však dojde pouze tehdy, pokud změna Jízdního řádu, nebo délka platnosti provozního omezení bude předpokládána na dobu delší než 6 měsíců. Pokud se bude jednat o změnu Jízdního řádu, nebo o změnu trasy spojů na základě provozního omezení s předpokládanou dobou trvání kratší, než uvedených 6 měsíců, nebude Nabídková cena upravována. V případě, že původně předpokládaná platnost úpravy Jízdního řádu, nebo změna trasy spojů na základě provozního omezení na dobu kratší šesti měsíců bude následně prodloužena v průběhu platnosti tohoto změněného Jízdního řádu, nebo změněné trasy spojů na základě provozního omezení na dobu delší než 6 měsíců, bude Nabídková cena upravena a ve výpočtu Odměny zohledněna až po uplynutí období 6 měsíců od úpravy Jízdního řádu, nebo od začátku platnosti provozního omezení.</w:t>
      </w:r>
    </w:p>
    <w:p w14:paraId="0919CEE8" w14:textId="40D8E034" w:rsidR="002023AE" w:rsidRDefault="002023AE" w:rsidP="00F24805">
      <w:pPr>
        <w:pStyle w:val="3Text10b"/>
      </w:pPr>
      <w:r w:rsidRPr="002023AE">
        <w:lastRenderedPageBreak/>
        <w:t>Pro výpočet aktuálního ročního proběhu na Vozidlo bude vycházeno z minimálního počtu Vozidel, který je potřeba na zajištění jednotlivých Spojů dle Jízdního řádu za běžný pracovní den bez zohlednění přístavných výkonů a přestávek řidičů, včetně Záložního Vozidla, pokud bylo v rámci Výběrového řízení požadováno. Výpočet aktuálního ročního proběhu bude proveden na období kalendářního roku s tím, že počet pracovních dnů, sobot, nedělí a svátků a dalších případných omezení bude do výpočtu zahrnut dle jejich skutečného počtu v příslušném kalendářním roce.</w:t>
      </w:r>
    </w:p>
    <w:p w14:paraId="75C9F3EB" w14:textId="7FE7731A" w:rsidR="002023AE" w:rsidRDefault="002023AE" w:rsidP="00F24805">
      <w:pPr>
        <w:pStyle w:val="3Text10b"/>
      </w:pPr>
      <w:r w:rsidRPr="002023AE">
        <w:t>V případě, kdy je Nabídková cena upravována podle více než jednoho z výše stanovených kritérií a</w:t>
      </w:r>
      <w:r w:rsidR="006A273C">
        <w:t> </w:t>
      </w:r>
      <w:r w:rsidRPr="002023AE">
        <w:t>postupů, bude úprava Nabídkové ceny provedena vždy v tomto pořadí postupů aplikovatelných pro daný případ:</w:t>
      </w:r>
    </w:p>
    <w:p w14:paraId="35A940CA" w14:textId="115534D3" w:rsidR="002023AE" w:rsidRDefault="002023AE" w:rsidP="002023AE">
      <w:pPr>
        <w:pStyle w:val="3seznam"/>
        <w:numPr>
          <w:ilvl w:val="2"/>
          <w:numId w:val="34"/>
        </w:numPr>
      </w:pPr>
      <w:bookmarkStart w:id="58" w:name="_Ref87589824"/>
      <w:r w:rsidRPr="002023AE">
        <w:t xml:space="preserve">úprava Nabídkové ceny postupem dle odst. </w:t>
      </w:r>
      <w:r>
        <w:rPr>
          <w:b/>
          <w:bCs/>
          <w:i/>
          <w:iCs/>
        </w:rPr>
        <w:fldChar w:fldCharType="begin"/>
      </w:r>
      <w:r>
        <w:instrText xml:space="preserve"> REF _Ref524588167 \n \h </w:instrText>
      </w:r>
      <w:r>
        <w:rPr>
          <w:b/>
          <w:bCs/>
          <w:i/>
          <w:iCs/>
        </w:rPr>
      </w:r>
      <w:r>
        <w:rPr>
          <w:b/>
          <w:bCs/>
          <w:i/>
          <w:iCs/>
        </w:rPr>
        <w:fldChar w:fldCharType="separate"/>
      </w:r>
      <w:r w:rsidR="000468C8">
        <w:t>89</w:t>
      </w:r>
      <w:r>
        <w:rPr>
          <w:b/>
          <w:bCs/>
          <w:i/>
          <w:iCs/>
        </w:rPr>
        <w:fldChar w:fldCharType="end"/>
      </w:r>
      <w:r w:rsidRPr="002023AE">
        <w:t xml:space="preserve"> této Smlouvy, který je dále upřesněn v odst.</w:t>
      </w:r>
      <w:r w:rsidR="006A273C">
        <w:t> </w:t>
      </w:r>
      <w:r>
        <w:rPr>
          <w:b/>
          <w:bCs/>
          <w:i/>
          <w:iCs/>
        </w:rPr>
        <w:fldChar w:fldCharType="begin"/>
      </w:r>
      <w:r>
        <w:instrText xml:space="preserve"> REF _Ref524588176 \n \h </w:instrText>
      </w:r>
      <w:r>
        <w:rPr>
          <w:b/>
          <w:bCs/>
          <w:i/>
          <w:iCs/>
        </w:rPr>
      </w:r>
      <w:r>
        <w:rPr>
          <w:b/>
          <w:bCs/>
          <w:i/>
          <w:iCs/>
        </w:rPr>
        <w:fldChar w:fldCharType="separate"/>
      </w:r>
      <w:r w:rsidR="000468C8">
        <w:t>90</w:t>
      </w:r>
      <w:r>
        <w:rPr>
          <w:b/>
          <w:bCs/>
          <w:i/>
          <w:iCs/>
        </w:rPr>
        <w:fldChar w:fldCharType="end"/>
      </w:r>
      <w:r w:rsidRPr="002023AE">
        <w:t xml:space="preserve">, </w:t>
      </w:r>
      <w:r>
        <w:rPr>
          <w:b/>
          <w:bCs/>
          <w:i/>
          <w:iCs/>
        </w:rPr>
        <w:fldChar w:fldCharType="begin"/>
      </w:r>
      <w:r>
        <w:instrText xml:space="preserve"> REF _Ref524588183 \n \h </w:instrText>
      </w:r>
      <w:r>
        <w:rPr>
          <w:b/>
          <w:bCs/>
          <w:i/>
          <w:iCs/>
        </w:rPr>
      </w:r>
      <w:r>
        <w:rPr>
          <w:b/>
          <w:bCs/>
          <w:i/>
          <w:iCs/>
        </w:rPr>
        <w:fldChar w:fldCharType="separate"/>
      </w:r>
      <w:r w:rsidR="000468C8">
        <w:t>91</w:t>
      </w:r>
      <w:r>
        <w:rPr>
          <w:b/>
          <w:bCs/>
          <w:i/>
          <w:iCs/>
        </w:rPr>
        <w:fldChar w:fldCharType="end"/>
      </w:r>
      <w:r w:rsidRPr="002023AE">
        <w:t xml:space="preserve"> a </w:t>
      </w:r>
      <w:r>
        <w:rPr>
          <w:b/>
          <w:bCs/>
          <w:i/>
          <w:iCs/>
        </w:rPr>
        <w:fldChar w:fldCharType="begin"/>
      </w:r>
      <w:r>
        <w:instrText xml:space="preserve"> REF _Ref34126780 \n \h </w:instrText>
      </w:r>
      <w:r>
        <w:rPr>
          <w:b/>
          <w:bCs/>
          <w:i/>
          <w:iCs/>
        </w:rPr>
      </w:r>
      <w:r>
        <w:rPr>
          <w:b/>
          <w:bCs/>
          <w:i/>
          <w:iCs/>
        </w:rPr>
        <w:fldChar w:fldCharType="separate"/>
      </w:r>
      <w:r w:rsidR="000468C8">
        <w:t>92</w:t>
      </w:r>
      <w:r>
        <w:rPr>
          <w:b/>
          <w:bCs/>
          <w:i/>
          <w:iCs/>
        </w:rPr>
        <w:fldChar w:fldCharType="end"/>
      </w:r>
      <w:r w:rsidRPr="002023AE">
        <w:t xml:space="preserve"> této Smlouvy;</w:t>
      </w:r>
      <w:bookmarkEnd w:id="58"/>
    </w:p>
    <w:p w14:paraId="4F4EF8E3" w14:textId="1BBB2834" w:rsidR="002023AE" w:rsidRDefault="001D35A8" w:rsidP="002023AE">
      <w:pPr>
        <w:pStyle w:val="3seznam"/>
        <w:numPr>
          <w:ilvl w:val="2"/>
          <w:numId w:val="34"/>
        </w:numPr>
      </w:pPr>
      <w:bookmarkStart w:id="59" w:name="_Ref87589830"/>
      <w:r w:rsidRPr="001D35A8">
        <w:t xml:space="preserve">úprava Nabídkové ceny dle odst. </w:t>
      </w:r>
      <w:r>
        <w:rPr>
          <w:b/>
          <w:bCs/>
          <w:i/>
          <w:iCs/>
        </w:rPr>
        <w:fldChar w:fldCharType="begin"/>
      </w:r>
      <w:r>
        <w:instrText xml:space="preserve"> REF _Ref34126988 \n \h </w:instrText>
      </w:r>
      <w:r>
        <w:rPr>
          <w:b/>
          <w:bCs/>
          <w:i/>
          <w:iCs/>
        </w:rPr>
      </w:r>
      <w:r>
        <w:rPr>
          <w:b/>
          <w:bCs/>
          <w:i/>
          <w:iCs/>
        </w:rPr>
        <w:fldChar w:fldCharType="separate"/>
      </w:r>
      <w:r w:rsidR="000468C8">
        <w:t>93</w:t>
      </w:r>
      <w:r>
        <w:rPr>
          <w:b/>
          <w:bCs/>
          <w:i/>
          <w:iCs/>
        </w:rPr>
        <w:fldChar w:fldCharType="end"/>
      </w:r>
      <w:r w:rsidRPr="001D35A8">
        <w:t xml:space="preserve"> této Smlouvy, respektive dle odst. </w:t>
      </w:r>
      <w:r>
        <w:rPr>
          <w:b/>
          <w:bCs/>
          <w:i/>
          <w:iCs/>
        </w:rPr>
        <w:fldChar w:fldCharType="begin"/>
      </w:r>
      <w:r>
        <w:instrText xml:space="preserve"> REF _Ref34127005 \n \h </w:instrText>
      </w:r>
      <w:r>
        <w:rPr>
          <w:b/>
          <w:bCs/>
          <w:i/>
          <w:iCs/>
        </w:rPr>
      </w:r>
      <w:r>
        <w:rPr>
          <w:b/>
          <w:bCs/>
          <w:i/>
          <w:iCs/>
        </w:rPr>
        <w:fldChar w:fldCharType="separate"/>
      </w:r>
      <w:r w:rsidR="000468C8">
        <w:t>94</w:t>
      </w:r>
      <w:r>
        <w:rPr>
          <w:b/>
          <w:bCs/>
          <w:i/>
          <w:iCs/>
        </w:rPr>
        <w:fldChar w:fldCharType="end"/>
      </w:r>
      <w:r w:rsidRPr="001D35A8">
        <w:t> této Smlouvy;</w:t>
      </w:r>
      <w:bookmarkEnd w:id="59"/>
    </w:p>
    <w:p w14:paraId="22141364" w14:textId="1B4E2290" w:rsidR="001D35A8" w:rsidRDefault="001D35A8" w:rsidP="001D35A8">
      <w:pPr>
        <w:pStyle w:val="2Nesltextvlevo"/>
        <w:rPr>
          <w:rStyle w:val="Odkaznakoment"/>
          <w:sz w:val="22"/>
          <w:szCs w:val="22"/>
        </w:rPr>
      </w:pPr>
      <w:r w:rsidRPr="001D35A8">
        <w:rPr>
          <w:rStyle w:val="Odkaznakoment"/>
          <w:sz w:val="22"/>
          <w:szCs w:val="22"/>
        </w:rPr>
        <w:t xml:space="preserve">přičemž výchozí hodnotou pro další úpravu je vždy Nabídková cena upravená dle předchozího </w:t>
      </w:r>
      <w:r w:rsidR="00FB2B48">
        <w:rPr>
          <w:rStyle w:val="Odkaznakoment"/>
          <w:sz w:val="22"/>
          <w:szCs w:val="22"/>
        </w:rPr>
        <w:t>písmene</w:t>
      </w:r>
      <w:r w:rsidRPr="001D35A8">
        <w:rPr>
          <w:rStyle w:val="Odkaznakoment"/>
          <w:sz w:val="22"/>
          <w:szCs w:val="22"/>
        </w:rPr>
        <w:t xml:space="preserve"> </w:t>
      </w:r>
      <w:r w:rsidR="00FB2B48">
        <w:rPr>
          <w:rStyle w:val="Odkaznakoment"/>
          <w:sz w:val="22"/>
          <w:szCs w:val="22"/>
        </w:rPr>
        <w:fldChar w:fldCharType="begin"/>
      </w:r>
      <w:r w:rsidR="00FB2B48">
        <w:rPr>
          <w:rStyle w:val="Odkaznakoment"/>
          <w:sz w:val="22"/>
          <w:szCs w:val="22"/>
        </w:rPr>
        <w:instrText xml:space="preserve"> REF _Ref87589824 \n \h </w:instrText>
      </w:r>
      <w:r w:rsidR="00FB2B48">
        <w:rPr>
          <w:rStyle w:val="Odkaznakoment"/>
          <w:sz w:val="22"/>
          <w:szCs w:val="22"/>
        </w:rPr>
      </w:r>
      <w:r w:rsidR="00FB2B48">
        <w:rPr>
          <w:rStyle w:val="Odkaznakoment"/>
          <w:sz w:val="22"/>
          <w:szCs w:val="22"/>
        </w:rPr>
        <w:fldChar w:fldCharType="separate"/>
      </w:r>
      <w:r w:rsidR="000468C8">
        <w:rPr>
          <w:rStyle w:val="Odkaznakoment"/>
          <w:sz w:val="22"/>
          <w:szCs w:val="22"/>
        </w:rPr>
        <w:t>a)</w:t>
      </w:r>
      <w:r w:rsidR="00FB2B48">
        <w:rPr>
          <w:rStyle w:val="Odkaznakoment"/>
          <w:sz w:val="22"/>
          <w:szCs w:val="22"/>
        </w:rPr>
        <w:fldChar w:fldCharType="end"/>
      </w:r>
      <w:r w:rsidR="0095684D">
        <w:rPr>
          <w:rStyle w:val="Odkaznakoment"/>
          <w:sz w:val="22"/>
          <w:szCs w:val="22"/>
        </w:rPr>
        <w:t xml:space="preserve"> a</w:t>
      </w:r>
      <w:r w:rsidR="00FB2B48">
        <w:rPr>
          <w:rStyle w:val="Odkaznakoment"/>
          <w:sz w:val="22"/>
          <w:szCs w:val="22"/>
        </w:rPr>
        <w:t xml:space="preserve"> </w:t>
      </w:r>
      <w:r w:rsidR="00FB2B48">
        <w:rPr>
          <w:rStyle w:val="Odkaznakoment"/>
          <w:sz w:val="22"/>
          <w:szCs w:val="22"/>
        </w:rPr>
        <w:fldChar w:fldCharType="begin"/>
      </w:r>
      <w:r w:rsidR="00FB2B48">
        <w:rPr>
          <w:rStyle w:val="Odkaznakoment"/>
          <w:sz w:val="22"/>
          <w:szCs w:val="22"/>
        </w:rPr>
        <w:instrText xml:space="preserve"> REF _Ref87589830 \n \h </w:instrText>
      </w:r>
      <w:r w:rsidR="00FB2B48">
        <w:rPr>
          <w:rStyle w:val="Odkaznakoment"/>
          <w:sz w:val="22"/>
          <w:szCs w:val="22"/>
        </w:rPr>
      </w:r>
      <w:r w:rsidR="00FB2B48">
        <w:rPr>
          <w:rStyle w:val="Odkaznakoment"/>
          <w:sz w:val="22"/>
          <w:szCs w:val="22"/>
        </w:rPr>
        <w:fldChar w:fldCharType="separate"/>
      </w:r>
      <w:r w:rsidR="000468C8">
        <w:rPr>
          <w:rStyle w:val="Odkaznakoment"/>
          <w:sz w:val="22"/>
          <w:szCs w:val="22"/>
        </w:rPr>
        <w:t>b)</w:t>
      </w:r>
      <w:r w:rsidR="00FB2B48">
        <w:rPr>
          <w:rStyle w:val="Odkaznakoment"/>
          <w:sz w:val="22"/>
          <w:szCs w:val="22"/>
        </w:rPr>
        <w:fldChar w:fldCharType="end"/>
      </w:r>
      <w:r w:rsidR="0095684D">
        <w:rPr>
          <w:rStyle w:val="Odkaznakoment"/>
          <w:sz w:val="22"/>
          <w:szCs w:val="22"/>
        </w:rPr>
        <w:t>.</w:t>
      </w:r>
      <w:r w:rsidRPr="001D35A8">
        <w:rPr>
          <w:rStyle w:val="Odkaznakoment"/>
          <w:sz w:val="22"/>
          <w:szCs w:val="22"/>
        </w:rPr>
        <w:t xml:space="preserve"> Po každé úpravě Nabídkové ceny dle </w:t>
      </w:r>
      <w:r w:rsidR="00FB2B48">
        <w:rPr>
          <w:rStyle w:val="Odkaznakoment"/>
          <w:sz w:val="22"/>
          <w:szCs w:val="22"/>
        </w:rPr>
        <w:t>písmene</w:t>
      </w:r>
      <w:r w:rsidR="00FB2B48" w:rsidRPr="001D35A8">
        <w:rPr>
          <w:rStyle w:val="Odkaznakoment"/>
          <w:sz w:val="22"/>
          <w:szCs w:val="22"/>
        </w:rPr>
        <w:t xml:space="preserve"> </w:t>
      </w:r>
      <w:r w:rsidR="00FB2B48">
        <w:rPr>
          <w:rStyle w:val="Odkaznakoment"/>
          <w:sz w:val="22"/>
          <w:szCs w:val="22"/>
        </w:rPr>
        <w:fldChar w:fldCharType="begin"/>
      </w:r>
      <w:r w:rsidR="00FB2B48">
        <w:rPr>
          <w:rStyle w:val="Odkaznakoment"/>
          <w:sz w:val="22"/>
          <w:szCs w:val="22"/>
        </w:rPr>
        <w:instrText xml:space="preserve"> REF _Ref87589824 \n \h </w:instrText>
      </w:r>
      <w:r w:rsidR="00FB2B48">
        <w:rPr>
          <w:rStyle w:val="Odkaznakoment"/>
          <w:sz w:val="22"/>
          <w:szCs w:val="22"/>
        </w:rPr>
      </w:r>
      <w:r w:rsidR="00FB2B48">
        <w:rPr>
          <w:rStyle w:val="Odkaznakoment"/>
          <w:sz w:val="22"/>
          <w:szCs w:val="22"/>
        </w:rPr>
        <w:fldChar w:fldCharType="separate"/>
      </w:r>
      <w:r w:rsidR="000468C8">
        <w:rPr>
          <w:rStyle w:val="Odkaznakoment"/>
          <w:sz w:val="22"/>
          <w:szCs w:val="22"/>
        </w:rPr>
        <w:t>a)</w:t>
      </w:r>
      <w:r w:rsidR="00FB2B48">
        <w:rPr>
          <w:rStyle w:val="Odkaznakoment"/>
          <w:sz w:val="22"/>
          <w:szCs w:val="22"/>
        </w:rPr>
        <w:fldChar w:fldCharType="end"/>
      </w:r>
      <w:r w:rsidR="0095684D">
        <w:rPr>
          <w:rStyle w:val="Odkaznakoment"/>
          <w:sz w:val="22"/>
          <w:szCs w:val="22"/>
        </w:rPr>
        <w:t xml:space="preserve"> a </w:t>
      </w:r>
      <w:r w:rsidR="00FB2B48">
        <w:rPr>
          <w:rStyle w:val="Odkaznakoment"/>
          <w:sz w:val="22"/>
          <w:szCs w:val="22"/>
        </w:rPr>
        <w:fldChar w:fldCharType="begin"/>
      </w:r>
      <w:r w:rsidR="00FB2B48">
        <w:rPr>
          <w:rStyle w:val="Odkaznakoment"/>
          <w:sz w:val="22"/>
          <w:szCs w:val="22"/>
        </w:rPr>
        <w:instrText xml:space="preserve"> REF _Ref87589830 \n \h </w:instrText>
      </w:r>
      <w:r w:rsidR="00FB2B48">
        <w:rPr>
          <w:rStyle w:val="Odkaznakoment"/>
          <w:sz w:val="22"/>
          <w:szCs w:val="22"/>
        </w:rPr>
      </w:r>
      <w:r w:rsidR="00FB2B48">
        <w:rPr>
          <w:rStyle w:val="Odkaznakoment"/>
          <w:sz w:val="22"/>
          <w:szCs w:val="22"/>
        </w:rPr>
        <w:fldChar w:fldCharType="separate"/>
      </w:r>
      <w:r w:rsidR="000468C8">
        <w:rPr>
          <w:rStyle w:val="Odkaznakoment"/>
          <w:sz w:val="22"/>
          <w:szCs w:val="22"/>
        </w:rPr>
        <w:t>b)</w:t>
      </w:r>
      <w:r w:rsidR="00FB2B48">
        <w:rPr>
          <w:rStyle w:val="Odkaznakoment"/>
          <w:sz w:val="22"/>
          <w:szCs w:val="22"/>
        </w:rPr>
        <w:fldChar w:fldCharType="end"/>
      </w:r>
      <w:r w:rsidR="00FB2B48">
        <w:rPr>
          <w:rStyle w:val="Odkaznakoment"/>
          <w:sz w:val="22"/>
          <w:szCs w:val="22"/>
        </w:rPr>
        <w:t xml:space="preserve"> </w:t>
      </w:r>
      <w:r w:rsidRPr="001D35A8">
        <w:rPr>
          <w:rStyle w:val="Odkaznakoment"/>
          <w:sz w:val="22"/>
          <w:szCs w:val="22"/>
        </w:rPr>
        <w:t>bude tato cena vždy zaokrouhlena s přesností na dvě desetinná místa.</w:t>
      </w:r>
    </w:p>
    <w:p w14:paraId="7374F530" w14:textId="7073A0D1" w:rsidR="007E4D9C" w:rsidRDefault="007E4D9C" w:rsidP="007E4D9C">
      <w:pPr>
        <w:pStyle w:val="3Text10b"/>
      </w:pPr>
      <w:bookmarkStart w:id="60" w:name="_Ref277570218"/>
      <w:bookmarkStart w:id="61" w:name="_Ref34126711"/>
      <w:r w:rsidRPr="007E4D9C">
        <w:t>Pro účely výpočtu Odměny je Objednatelem, příp. Pověřenou osobou 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prostřednictvím Pověřené osoby měření délky trasy a tento údaj oznámí Dopravci ve lhůtě 7 pracovních dnů od účinnosti změny kilometrické délky Spoje. Dopravce je oprávněn, pokud s takto oznámenou délkou Spojů nesouhlasí, ve lhůtě 15 dnů od oznámení změny délky Spojů požádat Objednatele o provedení společného měření, které je Objednatel prostřednictvím Pověřené osoby povinen za účasti Dopravce ve lhůtě 15 dnů od obdržení příslušné žádosti Dopravce provést. Aktuální kilometrické délky jednotlivých Spojů v době podpisu této Smlouvy jsou určeny v Rámcových návrzích jízdních řádů. Kilometrická délka Spojů stanovená podle tohoto odstavce této Smlouvy je závazná pro výpočet Odměny.</w:t>
      </w:r>
      <w:bookmarkEnd w:id="60"/>
      <w:r w:rsidRPr="007E4D9C">
        <w:t xml:space="preserve"> Dočasné změny trasy spoje v důsledku uzavírek/výluk/objížděk, které trvají nejvýše 30 dnů a které mají za následek změnu délky spoje, lze zohlednit i bez postupu uvedeného ve větách druhé a</w:t>
      </w:r>
      <w:r w:rsidR="004D04FF">
        <w:t> </w:t>
      </w:r>
      <w:r w:rsidRPr="007E4D9C">
        <w:t xml:space="preserve">třetí tohoto odstavce. V takovém případě Dopravce uplatní ve vyúčtování dle odst. </w:t>
      </w:r>
      <w:r w:rsidR="00AB361C">
        <w:rPr>
          <w:b/>
          <w:i/>
        </w:rPr>
        <w:fldChar w:fldCharType="begin"/>
      </w:r>
      <w:r w:rsidR="00AB361C">
        <w:instrText xml:space="preserve"> REF _Ref34127114 \n \h </w:instrText>
      </w:r>
      <w:r w:rsidR="00AB361C">
        <w:rPr>
          <w:b/>
          <w:i/>
        </w:rPr>
      </w:r>
      <w:r w:rsidR="00AB361C">
        <w:rPr>
          <w:b/>
          <w:i/>
        </w:rPr>
        <w:fldChar w:fldCharType="separate"/>
      </w:r>
      <w:r w:rsidR="000468C8">
        <w:t>106</w:t>
      </w:r>
      <w:r w:rsidR="00AB361C">
        <w:rPr>
          <w:b/>
          <w:i/>
        </w:rPr>
        <w:fldChar w:fldCharType="end"/>
      </w:r>
      <w:r w:rsidRPr="007E4D9C">
        <w:t xml:space="preserve"> této Smlouvy pro příslušný měsíc skutečný počet ujetých kilometrů včetně délky dočasné změny trasy a Objednatele na dočasnou změnu výslovně upozorní. Pokud Objednatel prostřednictvím Pověřené osoby s takto uplatněnou dočasnou změnou trasy nesouhlasí, postupuje podle věty druhé a třetí tohoto odstavce.</w:t>
      </w:r>
      <w:bookmarkEnd w:id="61"/>
    </w:p>
    <w:p w14:paraId="6B68305D" w14:textId="0B760A3B" w:rsidR="007E4D9C" w:rsidRDefault="007E4D9C" w:rsidP="007E4D9C">
      <w:pPr>
        <w:pStyle w:val="3Text10b"/>
      </w:pPr>
      <w:r w:rsidRPr="007E4D9C">
        <w:t xml:space="preserve">Pro účely výpočtu Odměny za vypravení posilového spoje se jeho kilometrická délka do cílové zastávky stanoví v souladu s odst. </w:t>
      </w:r>
      <w:r>
        <w:rPr>
          <w:b/>
          <w:i/>
        </w:rPr>
        <w:fldChar w:fldCharType="begin"/>
      </w:r>
      <w:r>
        <w:instrText xml:space="preserve"> REF _Ref34126711 \n \h </w:instrText>
      </w:r>
      <w:r>
        <w:rPr>
          <w:b/>
          <w:i/>
        </w:rPr>
      </w:r>
      <w:r>
        <w:rPr>
          <w:b/>
          <w:i/>
        </w:rPr>
        <w:fldChar w:fldCharType="separate"/>
      </w:r>
      <w:r w:rsidR="000468C8">
        <w:t>98</w:t>
      </w:r>
      <w:r>
        <w:rPr>
          <w:b/>
          <w:i/>
        </w:rPr>
        <w:fldChar w:fldCharType="end"/>
      </w:r>
      <w:r w:rsidRPr="007E4D9C">
        <w:t xml:space="preserve"> této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Pověřenou osobou.</w:t>
      </w:r>
    </w:p>
    <w:p w14:paraId="65EC5C3D" w14:textId="3901A010" w:rsidR="007E4D9C" w:rsidRDefault="007E4D9C" w:rsidP="007E4D9C">
      <w:pPr>
        <w:pStyle w:val="3Text10b"/>
      </w:pPr>
      <w:r w:rsidRPr="007E4D9C">
        <w:t xml:space="preserve">Strany se dohodly pro případ, že se Česká republika stane za trvání této smlouvy členem Evropské měnové unie, že veškeré ceny, platby a částky (včetně smluvních pokut) dle této smlouvy se považují za stanovené v eurech, a to ke dni, kdy se euro stane jedinou zákonnou měnou na území České </w:t>
      </w:r>
      <w:r w:rsidRPr="007E4D9C">
        <w:lastRenderedPageBreak/>
        <w:t>republiky. Přepočet se v takovém případě provede na základě přepočítacího kurzu stanoveného právním předpisem. Pokud by v důsledku přijetí eura objektivně došlo k podstatné disproporci mezi náklady Dopravce a výší Kompenzace k tíži Dopravce, a to bez jeho zavinění či vlivu, projednají Strany v dobré víře tuto záležitost a budou-li to vyžadovat okolnosti, mohou smluvní strany písemným dodatkem v souvislosti se změnou zákonné měny tuto Smlouvu odpovídajícím způsobem modifikovat, a to po vzájemné dohodě Smluvních stran a v souladu s právními předpisy v oblasti zadávání veřejných zakázek.</w:t>
      </w:r>
    </w:p>
    <w:p w14:paraId="0E665983" w14:textId="148B0F79" w:rsidR="007E4D9C" w:rsidRPr="001D35A8" w:rsidRDefault="007E4D9C" w:rsidP="007E4D9C">
      <w:pPr>
        <w:pStyle w:val="3Text10b"/>
        <w:rPr>
          <w:rStyle w:val="Odkaznakoment"/>
          <w:sz w:val="22"/>
          <w:szCs w:val="22"/>
        </w:rPr>
      </w:pPr>
      <w:r w:rsidRPr="007E4D9C">
        <w:t>Veškeré cenové údaje uvedené v této Smlouvě budou počítány jako ceny bez DPH, nestanoví</w:t>
      </w:r>
      <w:r w:rsidRPr="007E4D9C">
        <w:noBreakHyphen/>
        <w:t>li Ekonomika IDS JMK jinak.</w:t>
      </w:r>
    </w:p>
    <w:p w14:paraId="00978C5C" w14:textId="77777777" w:rsidR="007E4D9C" w:rsidRPr="004A47EC" w:rsidRDefault="007E4D9C" w:rsidP="00387C3F">
      <w:pPr>
        <w:pStyle w:val="5slovannadpis"/>
      </w:pPr>
    </w:p>
    <w:p w14:paraId="50F05D8B" w14:textId="0EAFA305" w:rsidR="007E4D9C" w:rsidRPr="00073CCC" w:rsidRDefault="007E4D9C" w:rsidP="007E4D9C">
      <w:pPr>
        <w:pStyle w:val="22Nadpisuprosted"/>
        <w:rPr>
          <w:highlight w:val="yellow"/>
        </w:rPr>
      </w:pPr>
      <w:r w:rsidRPr="00C97D38">
        <w:rPr>
          <w:rFonts w:cs="Times New Roman"/>
        </w:rPr>
        <w:t xml:space="preserve">Platební podmínky – způsob úhrady </w:t>
      </w:r>
      <w:r>
        <w:rPr>
          <w:rFonts w:cs="Times New Roman"/>
        </w:rPr>
        <w:t>K</w:t>
      </w:r>
      <w:r w:rsidR="001E6333">
        <w:rPr>
          <w:rFonts w:cs="Times New Roman"/>
        </w:rPr>
        <w:t>ompenzace</w:t>
      </w:r>
    </w:p>
    <w:p w14:paraId="69D39EF8" w14:textId="16896DE1" w:rsidR="001D35A8" w:rsidRDefault="001E6333" w:rsidP="001E6333">
      <w:pPr>
        <w:pStyle w:val="3Text10b"/>
      </w:pPr>
      <w:r w:rsidRPr="001E6333">
        <w:t>Odměna bude hrazena Dopravci dílem ve formě záloh, dílem ve formě podílu na tržbách z Tarifu IDS JMK vypočteného Pověřenou osobou dle Smlouvy o podmínkách přepravy, a to na základě rozúčtování tržeb podle Ekonomiky IDS JMK, dílem ve formě tržeb z Jiného tarifu a dílem ve formě Doplatku. Zálohy na Odměnu a Doplatek budou Dopravci uhrazeny Objednatelem, podíl na tržbách dle tohoto článku bude Dopravci fakticky hrazen (vyúčtován) ze strany Pověřené osoby.</w:t>
      </w:r>
    </w:p>
    <w:p w14:paraId="314900EA" w14:textId="2FF025FF" w:rsidR="003A5D78" w:rsidRDefault="003A5D78" w:rsidP="001E6333">
      <w:pPr>
        <w:pStyle w:val="3Text10b"/>
      </w:pPr>
      <w:bookmarkStart w:id="62" w:name="_Ref271622074"/>
      <w:r w:rsidRPr="003A5D78">
        <w:t>Doplatek (D) bude vypočten na základě tohoto vzorce:</w:t>
      </w:r>
      <w:bookmarkEnd w:id="62"/>
    </w:p>
    <w:p w14:paraId="2892756A" w14:textId="006E361C" w:rsidR="003A5D78" w:rsidRDefault="003A5D78" w:rsidP="003A5D78">
      <w:pPr>
        <w:pStyle w:val="2Nesltextvlevo"/>
        <w:rPr>
          <w:b/>
          <w:bCs/>
        </w:rPr>
      </w:pPr>
      <w:r w:rsidRPr="003A5D78">
        <w:rPr>
          <w:b/>
          <w:bCs/>
        </w:rPr>
        <w:t>D = O – Z – TIDS – TJ + PROV – SP</w:t>
      </w:r>
    </w:p>
    <w:p w14:paraId="1F1E8273" w14:textId="0F654525" w:rsidR="003A5D78" w:rsidRDefault="003A5D78" w:rsidP="003A5D78">
      <w:pPr>
        <w:pStyle w:val="2Nesltextvlevo"/>
      </w:pPr>
      <w:r w:rsidRPr="00C97D38">
        <w:t>kde</w:t>
      </w:r>
    </w:p>
    <w:p w14:paraId="0BA90BF3" w14:textId="77777777" w:rsidR="003A5D78" w:rsidRPr="00C97D38" w:rsidRDefault="003A5D78" w:rsidP="003A5D78">
      <w:pPr>
        <w:pStyle w:val="2Nesltextvlevo"/>
      </w:pPr>
      <w:r w:rsidRPr="00C97D38">
        <w:rPr>
          <w:b/>
        </w:rPr>
        <w:t>D</w:t>
      </w:r>
      <w:r w:rsidRPr="00C97D38">
        <w:t xml:space="preserve"> představuje výši Doplatku</w:t>
      </w:r>
    </w:p>
    <w:p w14:paraId="6F3C2538" w14:textId="77777777" w:rsidR="003A5D78" w:rsidRDefault="003A5D78" w:rsidP="003A5D78">
      <w:pPr>
        <w:pStyle w:val="2Nesltextvlevo"/>
      </w:pPr>
      <w:r w:rsidRPr="00C97D38">
        <w:rPr>
          <w:b/>
        </w:rPr>
        <w:t>O</w:t>
      </w:r>
      <w:r w:rsidRPr="00C97D38">
        <w:t xml:space="preserve"> představuje celkovou výši Odměny</w:t>
      </w:r>
    </w:p>
    <w:p w14:paraId="716CBB2B" w14:textId="77777777" w:rsidR="003A5D78" w:rsidRPr="00C97D38" w:rsidRDefault="003A5D78" w:rsidP="003A5D78">
      <w:pPr>
        <w:pStyle w:val="2Nesltextvlevo"/>
      </w:pPr>
      <w:r>
        <w:rPr>
          <w:b/>
        </w:rPr>
        <w:t>Z</w:t>
      </w:r>
      <w:r w:rsidRPr="00F96A18">
        <w:t xml:space="preserve"> představuje měsíční zálohu na Odměnu</w:t>
      </w:r>
    </w:p>
    <w:p w14:paraId="73555B20" w14:textId="77777777" w:rsidR="003A5D78" w:rsidRPr="00C97D38" w:rsidRDefault="003A5D78" w:rsidP="003A5D78">
      <w:pPr>
        <w:pStyle w:val="2Nesltextvlevo"/>
      </w:pPr>
      <w:r w:rsidRPr="00C97D38">
        <w:rPr>
          <w:b/>
        </w:rPr>
        <w:t>TIDS</w:t>
      </w:r>
      <w:r w:rsidRPr="00C97D38">
        <w:t xml:space="preserve"> představuje výši tržeb z Tarifu IDS JMK </w:t>
      </w:r>
      <w:r>
        <w:t xml:space="preserve">bez DPH včetně kompenzace státem nařízených slev bez DPH </w:t>
      </w:r>
      <w:r w:rsidRPr="00C97D38">
        <w:t>náležících Dopravci</w:t>
      </w:r>
      <w:r>
        <w:t xml:space="preserve"> dle Ekonomiky IDS JMK</w:t>
      </w:r>
    </w:p>
    <w:p w14:paraId="2C95DA3B" w14:textId="77777777" w:rsidR="003A5D78" w:rsidRPr="00C97D38" w:rsidRDefault="003A5D78" w:rsidP="003A5D78">
      <w:pPr>
        <w:pStyle w:val="2Nesltextvlevo"/>
      </w:pPr>
      <w:r w:rsidRPr="00C97D38">
        <w:rPr>
          <w:b/>
        </w:rPr>
        <w:t>TJ</w:t>
      </w:r>
      <w:r w:rsidRPr="00C97D38">
        <w:t xml:space="preserve"> představuje výši tržeb z Jiného tarifu</w:t>
      </w:r>
      <w:r>
        <w:t xml:space="preserve"> bez DPH včetně kompenzace státem nařízených slev bez DPH</w:t>
      </w:r>
      <w:r w:rsidRPr="00C97D38">
        <w:t xml:space="preserve"> náležících Dopravci</w:t>
      </w:r>
    </w:p>
    <w:p w14:paraId="0BE1C9CD" w14:textId="77777777" w:rsidR="003A5D78" w:rsidRDefault="003A5D78" w:rsidP="003A5D78">
      <w:pPr>
        <w:pStyle w:val="2Nesltextvlevo"/>
      </w:pPr>
      <w:r>
        <w:rPr>
          <w:b/>
        </w:rPr>
        <w:t>PROV</w:t>
      </w:r>
      <w:r w:rsidRPr="00C97D38">
        <w:t xml:space="preserve"> představuje </w:t>
      </w:r>
      <w:r>
        <w:t>výši Dopravcem vyplacených provizí a výrobních nákladů dle Ekonomiky IDS JMK</w:t>
      </w:r>
    </w:p>
    <w:p w14:paraId="70077212" w14:textId="376999AA" w:rsidR="003A5D78" w:rsidRDefault="003A5D78" w:rsidP="003A5D78">
      <w:pPr>
        <w:pStyle w:val="2Nesltextvlevo"/>
      </w:pPr>
      <w:r>
        <w:rPr>
          <w:b/>
        </w:rPr>
        <w:t>SP</w:t>
      </w:r>
      <w:r>
        <w:t xml:space="preserve"> představuje smluvní pokuty, o které je Objednatel oprávněn snížit Doplatek</w:t>
      </w:r>
    </w:p>
    <w:p w14:paraId="6938D317" w14:textId="4D82B7A8" w:rsidR="003A5D78" w:rsidRDefault="003A5D78" w:rsidP="003A5D78">
      <w:pPr>
        <w:pStyle w:val="3Text10b"/>
      </w:pPr>
      <w:bookmarkStart w:id="63" w:name="_Ref271622051"/>
      <w:r w:rsidRPr="003A5D78">
        <w:t>Objednatel je povinen hradit bezhotovostním převodem na bankovní účet Dopravce měsíční zálohu na Odměnu („</w:t>
      </w:r>
      <w:r w:rsidRPr="00AB361C">
        <w:t>Záloha</w:t>
      </w:r>
      <w:r w:rsidRPr="003A5D78">
        <w:t xml:space="preserve">“) ve výši dle Přílohy č. </w:t>
      </w:r>
      <w:r w:rsidR="00CD004F">
        <w:fldChar w:fldCharType="begin"/>
      </w:r>
      <w:r w:rsidR="00CD004F">
        <w:instrText xml:space="preserve"> REF _Ref86168489 \n \h </w:instrText>
      </w:r>
      <w:r w:rsidR="00CD004F">
        <w:fldChar w:fldCharType="separate"/>
      </w:r>
      <w:r w:rsidR="000468C8">
        <w:t>2</w:t>
      </w:r>
      <w:r w:rsidR="00CD004F">
        <w:fldChar w:fldCharType="end"/>
      </w:r>
      <w:r w:rsidRPr="003A5D78">
        <w:t xml:space="preserve"> této Smlouvy. Záloha je hrazena nejpozději do 10. dne v měsíci, za který vznikl Dopravci na nárok na Odměnu („</w:t>
      </w:r>
      <w:r w:rsidRPr="00AB361C">
        <w:t>příslušný měsíc</w:t>
      </w:r>
      <w:r w:rsidRPr="003A5D78">
        <w:t xml:space="preserve">“), vyjma měsíce prosince každého roku platnosti této Smlouvy. Na měsíc prosinec každého roku smluvního období Objednatel uhradí Dopravci zálohu do 20. prosince příslušného roku, a to ve výši stanovené Objednatelem, v závislosti na jeho možnostech. Odměna za měsíc prosinec bude následně vyúčtována a doplacena do plné výše podle pravidel dle odst. </w:t>
      </w:r>
      <w:r w:rsidR="009F401F">
        <w:rPr>
          <w:b/>
          <w:i/>
        </w:rPr>
        <w:fldChar w:fldCharType="begin"/>
      </w:r>
      <w:r w:rsidR="009F401F">
        <w:instrText xml:space="preserve"> REF _Ref34127114 \n \h </w:instrText>
      </w:r>
      <w:r w:rsidR="009F401F">
        <w:rPr>
          <w:b/>
          <w:i/>
        </w:rPr>
      </w:r>
      <w:r w:rsidR="009F401F">
        <w:rPr>
          <w:b/>
          <w:i/>
        </w:rPr>
        <w:fldChar w:fldCharType="separate"/>
      </w:r>
      <w:r w:rsidR="000468C8">
        <w:t>106</w:t>
      </w:r>
      <w:r w:rsidR="009F401F">
        <w:rPr>
          <w:b/>
          <w:i/>
        </w:rPr>
        <w:fldChar w:fldCharType="end"/>
      </w:r>
      <w:r w:rsidRPr="003A5D78">
        <w:t xml:space="preserve"> a </w:t>
      </w:r>
      <w:r w:rsidR="009F401F">
        <w:rPr>
          <w:b/>
          <w:i/>
        </w:rPr>
        <w:fldChar w:fldCharType="begin"/>
      </w:r>
      <w:r w:rsidR="009F401F">
        <w:instrText xml:space="preserve"> REF _Ref276467383 \n \h </w:instrText>
      </w:r>
      <w:r w:rsidR="009F401F">
        <w:rPr>
          <w:b/>
          <w:i/>
        </w:rPr>
      </w:r>
      <w:r w:rsidR="009F401F">
        <w:rPr>
          <w:b/>
          <w:i/>
        </w:rPr>
        <w:fldChar w:fldCharType="separate"/>
      </w:r>
      <w:r w:rsidR="000468C8">
        <w:t>107</w:t>
      </w:r>
      <w:r w:rsidR="009F401F">
        <w:rPr>
          <w:b/>
          <w:i/>
        </w:rPr>
        <w:fldChar w:fldCharType="end"/>
      </w:r>
      <w:r w:rsidRPr="003A5D78">
        <w:t xml:space="preserve"> této Smlouvy</w:t>
      </w:r>
      <w:bookmarkEnd w:id="63"/>
      <w:r w:rsidRPr="003A5D78">
        <w:t>.</w:t>
      </w:r>
    </w:p>
    <w:p w14:paraId="797A1E91" w14:textId="05C3F57A" w:rsidR="004C34D0" w:rsidRDefault="004C34D0" w:rsidP="003A5D78">
      <w:pPr>
        <w:pStyle w:val="3Text10b"/>
      </w:pPr>
      <w:r w:rsidRPr="004C34D0">
        <w:lastRenderedPageBreak/>
        <w:t xml:space="preserve">Dopravce má právo požádat o změnu výše Zálohy v odůvodněných případech, a to zejména tehdy, kdy Záloha nebude dosahovat po dobu tří po sobě jdoucích měsíců alespoň 65 % z částky O – TIDS – TJ + PROV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 PROV (jak jsou tyto zkratky definovány v odst. </w:t>
      </w:r>
      <w:r>
        <w:rPr>
          <w:b/>
          <w:i/>
        </w:rPr>
        <w:fldChar w:fldCharType="begin"/>
      </w:r>
      <w:r>
        <w:instrText xml:space="preserve"> REF _Ref271622074 \n \h </w:instrText>
      </w:r>
      <w:r>
        <w:rPr>
          <w:b/>
          <w:i/>
        </w:rPr>
      </w:r>
      <w:r>
        <w:rPr>
          <w:b/>
          <w:i/>
        </w:rPr>
        <w:fldChar w:fldCharType="separate"/>
      </w:r>
      <w:r w:rsidR="000468C8">
        <w:t>103</w:t>
      </w:r>
      <w:r>
        <w:rPr>
          <w:b/>
          <w:i/>
        </w:rPr>
        <w:fldChar w:fldCharType="end"/>
      </w:r>
      <w:r w:rsidRPr="004C34D0">
        <w:t xml:space="preserve"> této Smlouvy) za poslední 3 ukončené měsíce. Objednatel má právo změnit výši Zálohy v případě, že Záloha bude po více než tři po sobě jdoucí měsíce převyšovat 90 % z částky vypočtené ze vzorce O – TIDS – TJ + PROV za kalendářní měsíc. Objednatel je v takovém případě oprávněn snížit výši Zálohy na úroveň minimálně 70% průměrné měsíční částky vypočtené ze vzorce O – TIDS – TJ + PROV za poslední 3 ukončené měsíce.</w:t>
      </w:r>
    </w:p>
    <w:p w14:paraId="01792E7D" w14:textId="58F37235" w:rsidR="004C34D0" w:rsidRDefault="004C34D0" w:rsidP="003A5D78">
      <w:pPr>
        <w:pStyle w:val="3Text10b"/>
      </w:pPr>
      <w:bookmarkStart w:id="64" w:name="_Ref271622118"/>
      <w:bookmarkStart w:id="65" w:name="_Ref34127114"/>
      <w:r w:rsidRPr="004C34D0">
        <w:t xml:space="preserve">Na základě Dopravcem předložených podkladů a výpočtů Pověřená osoba zpracuje návrh vyúčtování Odměny za příslušný měsíc. Toto vyúčtování následně Pověřená osoba zašle Dopravci k odsouhlasení. Dopravcem odsouhlasené vyúčtování Odměny Dopravce poté zasílá k zúčtování Objednateli. </w:t>
      </w:r>
      <w:bookmarkEnd w:id="64"/>
      <w:r w:rsidRPr="004C34D0">
        <w:t>V případě, že Dopravce v podkladech předložených Pověřené osobě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 a dále je povinen zaplatit Objednateli smluvní pokutu ve výši 5.000 Kč</w:t>
      </w:r>
      <w:r w:rsidR="000B29E8">
        <w:t xml:space="preserve">, a to i opakovaně, </w:t>
      </w:r>
      <w:r w:rsidR="000B29E8" w:rsidRPr="008122AD">
        <w:t>pokud Dopravce nesplnil sjednanou povinnost (nezjednal nápravu)</w:t>
      </w:r>
      <w:r w:rsidR="000B29E8">
        <w:t xml:space="preserve"> </w:t>
      </w:r>
      <w:r w:rsidR="000B29E8" w:rsidRPr="008122AD">
        <w:t xml:space="preserve">ani v dodatečné </w:t>
      </w:r>
      <w:r w:rsidR="000B29E8">
        <w:t xml:space="preserve">přiměřené </w:t>
      </w:r>
      <w:r w:rsidR="000B29E8" w:rsidRPr="008122AD">
        <w:t>lhůtě</w:t>
      </w:r>
      <w:r w:rsidRPr="004C34D0">
        <w:t>.</w:t>
      </w:r>
      <w:bookmarkEnd w:id="65"/>
    </w:p>
    <w:p w14:paraId="0216254D" w14:textId="623BF870" w:rsidR="004C34D0" w:rsidRDefault="004C34D0" w:rsidP="003A5D78">
      <w:pPr>
        <w:pStyle w:val="3Text10b"/>
      </w:pPr>
      <w:bookmarkStart w:id="66" w:name="_Ref276467383"/>
      <w:r w:rsidRPr="004C34D0">
        <w:t xml:space="preserve">Objednatel je povinen na základě obdrženého vyúčtování odsouhlaseného Dopravcem v souladu se Smlouvou o podmínkách přepravy a odst. </w:t>
      </w:r>
      <w:r>
        <w:rPr>
          <w:b/>
          <w:i/>
        </w:rPr>
        <w:fldChar w:fldCharType="begin"/>
      </w:r>
      <w:r>
        <w:instrText xml:space="preserve"> REF _Ref34127114 \n \h </w:instrText>
      </w:r>
      <w:r>
        <w:rPr>
          <w:b/>
          <w:i/>
        </w:rPr>
      </w:r>
      <w:r>
        <w:rPr>
          <w:b/>
          <w:i/>
        </w:rPr>
        <w:fldChar w:fldCharType="separate"/>
      </w:r>
      <w:r w:rsidR="000468C8">
        <w:t>106</w:t>
      </w:r>
      <w:r>
        <w:rPr>
          <w:b/>
          <w:i/>
        </w:rPr>
        <w:fldChar w:fldCharType="end"/>
      </w:r>
      <w:r w:rsidRPr="004C34D0">
        <w:t xml:space="preserve"> této Smlouvy uhradit Dopravci Doplatek ve výši podle vzorce uvedeného v odst. </w:t>
      </w:r>
      <w:r>
        <w:rPr>
          <w:b/>
          <w:i/>
        </w:rPr>
        <w:fldChar w:fldCharType="begin"/>
      </w:r>
      <w:r>
        <w:instrText xml:space="preserve"> REF _Ref271622074 \n \h </w:instrText>
      </w:r>
      <w:r>
        <w:rPr>
          <w:b/>
          <w:i/>
        </w:rPr>
      </w:r>
      <w:r>
        <w:rPr>
          <w:b/>
          <w:i/>
        </w:rPr>
        <w:fldChar w:fldCharType="separate"/>
      </w:r>
      <w:r w:rsidR="000468C8">
        <w:t>103</w:t>
      </w:r>
      <w:r>
        <w:rPr>
          <w:b/>
          <w:i/>
        </w:rPr>
        <w:fldChar w:fldCharType="end"/>
      </w:r>
      <w:r w:rsidRPr="004C34D0">
        <w:t xml:space="preserve"> této Smlouvy, a to bezhotovostním převodem na bankovní účet Dopravce do 10 pracovních dní od obdržení odsouhlaseného vyúčtování.</w:t>
      </w:r>
      <w:bookmarkEnd w:id="66"/>
    </w:p>
    <w:p w14:paraId="5216ECA6" w14:textId="00893A8B" w:rsidR="009F401F" w:rsidRDefault="009F401F" w:rsidP="003A5D78">
      <w:pPr>
        <w:pStyle w:val="3Text10b"/>
      </w:pPr>
      <w:r w:rsidRPr="009F401F">
        <w:t>V případě, že Objednatel v některém měsíci zjistí, že Dopravci poskytl Přeplatek, započítá zjištěný Přeplatek v následujících měsících proti platbám Objednatele, na něž Dopravci vznikl v souladu s touto Smlouvou nárok. V případě ukončení platnosti této Smlouvy je Dopravce povinen Přeplatek uhradit ve lhůtě 10 dnů po obdržení výzvy Objednatele k jeho vrácení.</w:t>
      </w:r>
    </w:p>
    <w:p w14:paraId="2B97A5BD" w14:textId="5BEFF321" w:rsidR="009F401F" w:rsidRDefault="009F401F" w:rsidP="003A5D78">
      <w:pPr>
        <w:pStyle w:val="3Text10b"/>
      </w:pPr>
      <w:r w:rsidRPr="009F401F">
        <w:t>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smluvní straně formou měsíčního výkazu započtených částek.</w:t>
      </w:r>
    </w:p>
    <w:p w14:paraId="1F4F24D0" w14:textId="125A20C6" w:rsidR="009F401F" w:rsidRDefault="009F401F" w:rsidP="003A5D78">
      <w:pPr>
        <w:pStyle w:val="3Text10b"/>
      </w:pPr>
      <w:r w:rsidRPr="009F401F">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6A7F97E" w14:textId="4507735F" w:rsidR="009F401F" w:rsidRDefault="009F401F" w:rsidP="003A5D78">
      <w:pPr>
        <w:pStyle w:val="3Text10b"/>
      </w:pPr>
      <w:bookmarkStart w:id="67" w:name="_Ref32842091"/>
      <w:r w:rsidRPr="009F401F">
        <w:t xml:space="preserve">Dopravce výslovně prohlašuje, že Kompenzace v plné míře kryje veškeré jeho náklady nutné pro zajištění Závazku veřejné služby v souladu s touto Smlouvou, vyjma mýtného a Poplatků za užití autobusových stání, a to včetně přiměřeného výnosu z kapitálu. Výnosové riziko je po celou dobu platnosti této Smlouvy na straně Objednatele, Dopravce nenese riziko změny výše tržeb. Dopravce má povinnost odvést DPH z vybraného jízdného. V případě, že Dopravce bude poskytovat služby dle </w:t>
      </w:r>
      <w:r w:rsidRPr="009F401F">
        <w:lastRenderedPageBreak/>
        <w:t>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Takovým právním předpisem může být např. rakouský zákon o dani z obratu. Další podrobnosti k povinnostem Dopravce týkajícím se Kompenzace jsou popsány ve Smlouvě o podmínkách přepravy. Mýtné a</w:t>
      </w:r>
      <w:r w:rsidR="00B715C9">
        <w:t> </w:t>
      </w:r>
      <w:r w:rsidRPr="009F401F">
        <w:t xml:space="preserve">Poplatky za užití autobusových stání budou Dopravci Objednatelem hrazeny na základě vyúčtování mýtného a Poplatků za užití autobusových stání za příslušný kalendářní měsíc. Vyúčtování Poplatků za užití autobusových stání musí obsahovat uhrazené ceny za užití autobusových stání s rozlišením podle místa zpoplatnění, linek a spojů,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6 této smlouvy, přičemž k vyúčtování Poplatků za užití autobusových stání bude přiložen doklad o jejich zaplacení. Objednatel Dopravci hradí pouze mýtné za skutečně ujeté kilometry po zpoplatněných úsecích silnic a dálnic v rámci plnění Závazku veřejné služby na spojích dle Přílohy č. </w:t>
      </w:r>
      <w:r w:rsidR="008A15ED">
        <w:fldChar w:fldCharType="begin"/>
      </w:r>
      <w:r w:rsidR="008A15ED">
        <w:instrText xml:space="preserve"> REF _Ref474450692 \n \h </w:instrText>
      </w:r>
      <w:r w:rsidR="008A15ED">
        <w:fldChar w:fldCharType="separate"/>
      </w:r>
      <w:r w:rsidR="000468C8">
        <w:t>1</w:t>
      </w:r>
      <w:r w:rsidR="008A15ED">
        <w:fldChar w:fldCharType="end"/>
      </w:r>
      <w:r w:rsidRPr="009F401F">
        <w:t xml:space="preserve"> této Smlouvy. Obdobně Objednatel Dopravci hradí jen Poplatky za užití autobusových stání v rámci plnění Závazku veřejné služby na spojích dle Přílohy č. </w:t>
      </w:r>
      <w:r w:rsidR="008A15ED">
        <w:fldChar w:fldCharType="begin"/>
      </w:r>
      <w:r w:rsidR="008A15ED">
        <w:instrText xml:space="preserve"> REF _Ref474450692 \n \h </w:instrText>
      </w:r>
      <w:r w:rsidR="008A15ED">
        <w:fldChar w:fldCharType="separate"/>
      </w:r>
      <w:r w:rsidR="000468C8">
        <w:t>1</w:t>
      </w:r>
      <w:r w:rsidR="008A15ED">
        <w:fldChar w:fldCharType="end"/>
      </w:r>
      <w:r w:rsidRPr="009F401F">
        <w:t xml:space="preserve"> této Smlouvy, a to pouze v případě, že </w:t>
      </w:r>
      <w:r w:rsidR="00393CF0">
        <w:t>Objednateli</w:t>
      </w:r>
      <w:r w:rsidRPr="009F401F">
        <w:t xml:space="preserve"> poskytne smlouvu o užívání autobusových stání a každou její změnu.</w:t>
      </w:r>
      <w:bookmarkEnd w:id="67"/>
    </w:p>
    <w:p w14:paraId="0FD3B276" w14:textId="28B002A1" w:rsidR="009F401F" w:rsidRDefault="009F401F" w:rsidP="003A5D78">
      <w:pPr>
        <w:pStyle w:val="3Text10b"/>
      </w:pPr>
      <w:bookmarkStart w:id="68" w:name="_Ref87593739"/>
      <w:r w:rsidRPr="009F401F">
        <w:t>Dopravce má nárok na úhradu nákladů bez DPH, které Dopravce hradí Pověřené osobě na základě Smlouvy o podmínkách přepravy. Nárok na jejich úhradu má Dopravce po předložení faktury a</w:t>
      </w:r>
      <w:r w:rsidR="00393CF0">
        <w:t> </w:t>
      </w:r>
      <w:r w:rsidRPr="009F401F">
        <w:t>dokladu o jejím zaplacení, a to do 10 pracovních dní od jejich doručení Objednateli.</w:t>
      </w:r>
      <w:bookmarkEnd w:id="68"/>
    </w:p>
    <w:p w14:paraId="56F9B7B8" w14:textId="4AD6A4A5" w:rsidR="009F401F" w:rsidRDefault="009F401F" w:rsidP="003A5D78">
      <w:pPr>
        <w:pStyle w:val="3Text10b"/>
      </w:pPr>
      <w:bookmarkStart w:id="69" w:name="_Ref32842206"/>
      <w:r w:rsidRPr="009F401F">
        <w:t>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plateb Objednatele Dopravci dle této Smlouvy, a to po vzájemné dohodě Smluvních stran a v souladu s právními předpisy v oblasti zadávání veřejných zakázek a</w:t>
      </w:r>
      <w:r w:rsidR="00931592">
        <w:t> </w:t>
      </w:r>
      <w:r w:rsidRPr="009F401F">
        <w:t>veřejné podpory.</w:t>
      </w:r>
      <w:bookmarkEnd w:id="69"/>
    </w:p>
    <w:bookmarkEnd w:id="46"/>
    <w:p w14:paraId="01656E79" w14:textId="77777777" w:rsidR="007459EB" w:rsidRPr="004A47EC" w:rsidRDefault="007459EB" w:rsidP="00387C3F">
      <w:pPr>
        <w:pStyle w:val="5slovannadpis"/>
      </w:pPr>
    </w:p>
    <w:p w14:paraId="3959BBC1" w14:textId="05EF4E3B" w:rsidR="00214B73" w:rsidRDefault="007459EB" w:rsidP="00DD156F">
      <w:pPr>
        <w:pStyle w:val="22Nadpisuprosted"/>
      </w:pPr>
      <w:r>
        <w:t>Technické parametry vozidel</w:t>
      </w:r>
    </w:p>
    <w:p w14:paraId="1AC478E8" w14:textId="54DF6EDF" w:rsidR="00483B42" w:rsidRDefault="003B5853" w:rsidP="00483B42">
      <w:pPr>
        <w:pStyle w:val="3Text10b"/>
      </w:pPr>
      <w:bookmarkStart w:id="70" w:name="_Ref271621929"/>
      <w:r w:rsidRPr="003B5853">
        <w:t xml:space="preserve">Dopravce je povinen při zajišťování Závazku veřejné služby dle této Smlouvy využívat a provozovat pouze typ Vozidel a jejich vybavení a dále udržovat jejich dostatečný počet </w:t>
      </w:r>
      <w:r w:rsidR="00642098" w:rsidRPr="00642098">
        <w:t xml:space="preserve">(včetně Záložních Vozidel a Vozidel Provozních záloh) </w:t>
      </w:r>
      <w:r w:rsidRPr="003B5853">
        <w:t>v souladu s Jízdními řády a</w:t>
      </w:r>
      <w:r w:rsidR="003000BD">
        <w:t> </w:t>
      </w:r>
      <w:r w:rsidRPr="003B5853">
        <w:t xml:space="preserve">v souladu s </w:t>
      </w:r>
      <w:r w:rsidRPr="004A47EC">
        <w:t xml:space="preserve">Technickými a provozními standardy </w:t>
      </w:r>
      <w:r w:rsidR="00403108" w:rsidRPr="00ED2FC0">
        <w:t>pro město Znojmo</w:t>
      </w:r>
      <w:r w:rsidRPr="003B5853">
        <w:t>, pokud Objednatel neurčí v souladu s příslušnými ustanoveními této Smlouvy jinak.</w:t>
      </w:r>
      <w:r>
        <w:t xml:space="preserve"> </w:t>
      </w:r>
      <w:r w:rsidR="00BB06D7">
        <w:t xml:space="preserve">Minimální </w:t>
      </w:r>
      <w:r w:rsidR="00BB06D7" w:rsidRPr="00BB06D7">
        <w:t>poč</w:t>
      </w:r>
      <w:r w:rsidR="00BB06D7">
        <w:t>e</w:t>
      </w:r>
      <w:r w:rsidR="00BB06D7" w:rsidRPr="00BB06D7">
        <w:t xml:space="preserve">t </w:t>
      </w:r>
      <w:r w:rsidR="00BB06D7">
        <w:t>V</w:t>
      </w:r>
      <w:r w:rsidR="00BB06D7" w:rsidRPr="00BB06D7">
        <w:t>ozidel nezbytn</w:t>
      </w:r>
      <w:r w:rsidR="00BB06D7">
        <w:t>ý</w:t>
      </w:r>
      <w:r w:rsidR="00BB06D7" w:rsidRPr="00BB06D7">
        <w:t xml:space="preserve"> k plnění předmětu Veřejné zakázky</w:t>
      </w:r>
      <w:r w:rsidR="00BB06D7">
        <w:t xml:space="preserve"> </w:t>
      </w:r>
      <w:r w:rsidR="00AE688F">
        <w:t xml:space="preserve">ke dni podpisu této Smlouvy </w:t>
      </w:r>
      <w:r w:rsidR="00BB06D7">
        <w:t xml:space="preserve">je </w:t>
      </w:r>
      <w:r w:rsidR="00C90358">
        <w:t xml:space="preserve">stanovený v </w:t>
      </w:r>
      <w:r w:rsidR="00C90358" w:rsidRPr="0047195B">
        <w:t>Přílo</w:t>
      </w:r>
      <w:r w:rsidR="00C90358">
        <w:t>ze</w:t>
      </w:r>
      <w:r w:rsidR="00C90358" w:rsidRPr="0047195B">
        <w:t xml:space="preserve"> č. 8 zadávací dokumentace na Veřejnou zakázku</w:t>
      </w:r>
      <w:r w:rsidR="003E73D9">
        <w:t xml:space="preserve">, přičemž tento počet se může v průběhu trvání této Smlouvy </w:t>
      </w:r>
      <w:r w:rsidR="00955B14">
        <w:t xml:space="preserve">v souladu s touto Smlouvou </w:t>
      </w:r>
      <w:r w:rsidR="003E73D9">
        <w:t>změnit</w:t>
      </w:r>
      <w:r w:rsidR="00BB06D7">
        <w:t>.</w:t>
      </w:r>
      <w:r w:rsidR="00BB06D7" w:rsidRPr="00BB06D7">
        <w:t xml:space="preserve"> </w:t>
      </w:r>
      <w:r w:rsidRPr="003B5853">
        <w:t>Dopravce udržuje dostatečný počet Vozidel</w:t>
      </w:r>
      <w:r w:rsidR="00642098">
        <w:t xml:space="preserve"> </w:t>
      </w:r>
      <w:r w:rsidR="00642098" w:rsidRPr="00642098">
        <w:t>(včetně Záložních Vozidel a Vozidel Provozních záloh)</w:t>
      </w:r>
      <w:r w:rsidRPr="003B5853">
        <w:t>, pokud disponuje takovým právním titulem, na jehož základě je oprávněn tato Vozidla užívat pro plnění svých povinností dle této Smlouvy, a to tak, aby svým závazkům dostál řádně a včas (v souladu s </w:t>
      </w:r>
      <w:r w:rsidRPr="004A47EC">
        <w:t xml:space="preserve">Technickými a provozními standardy </w:t>
      </w:r>
      <w:r w:rsidR="00403108" w:rsidRPr="00ED2FC0">
        <w:t>pro město Znojmo</w:t>
      </w:r>
      <w:r w:rsidRPr="003B5853">
        <w:t>).</w:t>
      </w:r>
      <w:bookmarkEnd w:id="70"/>
    </w:p>
    <w:p w14:paraId="32DE981F" w14:textId="386FC82B" w:rsidR="003B5853" w:rsidRDefault="005343A7" w:rsidP="00483B42">
      <w:pPr>
        <w:pStyle w:val="3Text10b"/>
      </w:pPr>
      <w:bookmarkStart w:id="71" w:name="_Ref274700975"/>
      <w:r w:rsidRPr="005343A7">
        <w:t xml:space="preserve">Dopravce je povinen při zajišťování Závazku veřejné služby dle této Smlouvy dodržovat normy kvality stanovené právními předpisy, technickými normami Evropských společenství, či Přílohou č. </w:t>
      </w:r>
      <w:r>
        <w:fldChar w:fldCharType="begin"/>
      </w:r>
      <w:r>
        <w:instrText xml:space="preserve"> REF _Ref31261807 \n \h </w:instrText>
      </w:r>
      <w:r>
        <w:fldChar w:fldCharType="separate"/>
      </w:r>
      <w:r w:rsidR="000468C8">
        <w:t>3</w:t>
      </w:r>
      <w:r>
        <w:fldChar w:fldCharType="end"/>
      </w:r>
      <w:r w:rsidRPr="005343A7">
        <w:t xml:space="preserve"> této </w:t>
      </w:r>
      <w:r w:rsidRPr="005343A7">
        <w:lastRenderedPageBreak/>
        <w:t xml:space="preserve">Smlouvy (Technickými a provozní standardy </w:t>
      </w:r>
      <w:r w:rsidR="00403108" w:rsidRPr="00ED2FC0">
        <w:t>pro město Znojmo</w:t>
      </w:r>
      <w:r w:rsidRPr="005343A7">
        <w:t xml:space="preserve">). V případě rozporu mezi požadavky na normy kvality mezi uvedenými předpisy, technickými normami a touto Smlouvou je Dopravce povinen plnit normy kvality dle normy či předpisu, který stanoví požadavky přísnější. Objednatel či Pověřená osoba jsou oprávněni kontrolovat u Dopravce plnění norem kvality dle výše uvedených předpisů, technických norem a této Smlouvy a Dopravce je povinen poskytnout k takové kontrole veškerou potřebnou součinnost. V případě zjištěného porušování povinností stanovených v tomto odstavci, tj. při neplnění norem kvality v požadovaném rozsahu či neposkytnutí součinnosti podle tohoto odstavce, je Dopravce povinen zaplatit Objednateli smluvní pokutu ve výši dle Sazebníku smluvních postihů, který tvoří Přílohu č. </w:t>
      </w:r>
      <w:r w:rsidR="00680BB5">
        <w:fldChar w:fldCharType="begin"/>
      </w:r>
      <w:r w:rsidR="00680BB5">
        <w:instrText xml:space="preserve"> REF _Ref513116757 \n \h </w:instrText>
      </w:r>
      <w:r w:rsidR="00680BB5">
        <w:fldChar w:fldCharType="separate"/>
      </w:r>
      <w:r w:rsidR="000468C8">
        <w:t>4</w:t>
      </w:r>
      <w:r w:rsidR="00680BB5">
        <w:fldChar w:fldCharType="end"/>
      </w:r>
      <w:r w:rsidRPr="005343A7">
        <w:t xml:space="preserve"> této Smlouvy, a to za každé jednotlivé porušení povinností.</w:t>
      </w:r>
      <w:bookmarkEnd w:id="71"/>
    </w:p>
    <w:p w14:paraId="380B6D94" w14:textId="28EDF00B" w:rsidR="0047195B" w:rsidRDefault="0047195B" w:rsidP="00483B42">
      <w:pPr>
        <w:pStyle w:val="3Text10b"/>
      </w:pPr>
      <w:bookmarkStart w:id="72" w:name="_Ref34127278"/>
      <w:r w:rsidRPr="0047195B">
        <w:t>Dopravce je povinen po celou dobu platnosti této Smlouvy zajistit, aby stáří každého jednotlivého Vozidla, jímž zajišťuje plnění Závazku veřejné služby, nepřesáhlo mez stanovenou v Technických a</w:t>
      </w:r>
      <w:r w:rsidR="00403108">
        <w:t> </w:t>
      </w:r>
      <w:r w:rsidRPr="0047195B">
        <w:t xml:space="preserve">provozních standardech </w:t>
      </w:r>
      <w:r w:rsidR="00403108" w:rsidRPr="00ED2FC0">
        <w:t>pro město Znojmo</w:t>
      </w:r>
      <w:r w:rsidRPr="0047195B">
        <w:t>, pokud není dále v této Smlouvě stanoveno jinak. V případě, že Dopravce v kterémkoliv okamžiku platnosti této Smlouvy poruší takto stanovenou povinnost, je povinen zaplatit Objednateli smluvní pokutu ve výši 50.000,- Kč za každý započatý kalendářní měsíc, kdy Dopravce povinnost dle tohoto odstavce porušuje, a to za každé Vozidlo nevyhovující stanoveným podmínkám.</w:t>
      </w:r>
      <w:bookmarkEnd w:id="72"/>
    </w:p>
    <w:p w14:paraId="2BD18202" w14:textId="7052B8AF" w:rsidR="0047195B" w:rsidRDefault="0047195B" w:rsidP="00483B42">
      <w:pPr>
        <w:pStyle w:val="3Text10b"/>
      </w:pPr>
      <w:bookmarkStart w:id="73" w:name="_Ref34127286"/>
      <w:r w:rsidRPr="0047195B">
        <w:t xml:space="preserve">Dopravce je současně povinen po dobu platnosti této Smlouvy zajistit, aby průměrné stáří Vozidel, jimiž zajišťuje plnění Závazku veřejné služby, v žádném okamžiku nepřesáhlo </w:t>
      </w:r>
      <w:r w:rsidR="006F2BCA" w:rsidRPr="0047195B">
        <w:t xml:space="preserve">mez stanovenou v Technických a provozních standardech </w:t>
      </w:r>
      <w:r w:rsidR="00403108" w:rsidRPr="00ED2FC0">
        <w:t>pro město Znojmo</w:t>
      </w:r>
      <w:r w:rsidRPr="0047195B">
        <w:t>, pokud právní předpis nestanoví přísnější požadavek. V případě, že Dopravce v kterémkoliv okamžiku platnosti této Smlouvy poruší takto stanovenou povinnost, je povinen zaplatit Objednateli smluvní pokutu ve výši 50.000,- Kč za každý započatý kalendářní měsíc, kdy Dopravce povinnost dle tohoto odstavce porušuje.</w:t>
      </w:r>
      <w:bookmarkEnd w:id="73"/>
    </w:p>
    <w:p w14:paraId="01661F8F" w14:textId="5288D50C" w:rsidR="00680BB5" w:rsidRDefault="00680BB5" w:rsidP="00483B42">
      <w:pPr>
        <w:pStyle w:val="3Text10b"/>
      </w:pPr>
      <w:bookmarkStart w:id="74" w:name="_Ref34127527"/>
      <w:r w:rsidRPr="00680BB5">
        <w:t xml:space="preserve">Dopravce je povinen ode dne Zahájení provozu zajistit plnění Závazku veřejné služby také Vozidly přístupnými osobám s omezenou schopností pohybu a orientace v souladu s požadavky stanovenými příslušnými právními předpisy a Technickými a provozními standardy </w:t>
      </w:r>
      <w:r w:rsidR="00403108" w:rsidRPr="00ED2FC0">
        <w:t>pro město Znojmo</w:t>
      </w:r>
      <w:r w:rsidRPr="00680BB5">
        <w:t>. V případě rozporu mezi požadavky Objednatele na kvalitu a právními předpisy a normami je Dopravce povinen plnit normy kvality dle normy či předpisu, který stanoví požadavky přísnější.</w:t>
      </w:r>
      <w:bookmarkEnd w:id="74"/>
    </w:p>
    <w:p w14:paraId="148C997B" w14:textId="7D21B614" w:rsidR="00761F26" w:rsidRDefault="00761F26" w:rsidP="00483B42">
      <w:pPr>
        <w:pStyle w:val="3Text10b"/>
      </w:pPr>
      <w:bookmarkStart w:id="75" w:name="_Ref34127537"/>
      <w:r w:rsidRPr="00761F26">
        <w:t xml:space="preserve">Dopravce je povinen Objednatele ve lhůtě 4 měsíců od podpisu této Smlouvy, nejpozději však 7 dnů před Zahájením provozu, podle toho, který termín nastane dříve, informovat o Vozidlech, kterými bude plnit Závazek veřejné služby způsobem podle odst. </w:t>
      </w:r>
      <w:r>
        <w:rPr>
          <w:b/>
          <w:i/>
        </w:rPr>
        <w:fldChar w:fldCharType="begin"/>
      </w:r>
      <w:r>
        <w:instrText xml:space="preserve"> REF _Ref34127232 \n \h </w:instrText>
      </w:r>
      <w:r>
        <w:rPr>
          <w:b/>
          <w:i/>
        </w:rPr>
      </w:r>
      <w:r>
        <w:rPr>
          <w:b/>
          <w:i/>
        </w:rPr>
        <w:fldChar w:fldCharType="separate"/>
      </w:r>
      <w:r w:rsidR="000468C8">
        <w:t>120</w:t>
      </w:r>
      <w:r>
        <w:rPr>
          <w:b/>
          <w:i/>
        </w:rPr>
        <w:fldChar w:fldCharType="end"/>
      </w:r>
      <w:r w:rsidRPr="00761F26">
        <w:t xml:space="preserve"> této Smlouvy.</w:t>
      </w:r>
      <w:bookmarkEnd w:id="75"/>
    </w:p>
    <w:p w14:paraId="107170B5" w14:textId="39683B54" w:rsidR="0047195B" w:rsidRDefault="0047195B" w:rsidP="00483B42">
      <w:pPr>
        <w:pStyle w:val="3Text10b"/>
      </w:pPr>
      <w:bookmarkStart w:id="76" w:name="_Ref34127232"/>
      <w:r w:rsidRPr="0047195B">
        <w:t xml:space="preserve">Dopravce je povinen nejpozději ve lhůtě dle odst. </w:t>
      </w:r>
      <w:r w:rsidR="00761F26">
        <w:rPr>
          <w:b/>
          <w:i/>
        </w:rPr>
        <w:fldChar w:fldCharType="begin"/>
      </w:r>
      <w:r w:rsidR="00761F26">
        <w:instrText xml:space="preserve"> REF _Ref34127537 \n \h </w:instrText>
      </w:r>
      <w:r w:rsidR="00761F26">
        <w:rPr>
          <w:b/>
          <w:i/>
        </w:rPr>
      </w:r>
      <w:r w:rsidR="00761F26">
        <w:rPr>
          <w:b/>
          <w:i/>
        </w:rPr>
        <w:fldChar w:fldCharType="separate"/>
      </w:r>
      <w:r w:rsidR="000468C8">
        <w:t>119</w:t>
      </w:r>
      <w:r w:rsidR="00761F26">
        <w:rPr>
          <w:b/>
          <w:i/>
        </w:rPr>
        <w:fldChar w:fldCharType="end"/>
      </w:r>
      <w:r w:rsidRPr="0047195B">
        <w:t xml:space="preserve"> této Smlouvy předat Objednateli soupis Vozidel, kopie inventárních karet majetku a kopie technických průkazů všech Vozidel, která bude pro plnění závazku dle této Smlouvy provozovat, má-li již Vozidla k dispozici, případně jiné dokumenty dokládající, že má Vozidla zajištěna (např. závaznou objednávku Vozidel, nájemní smlouvu apod.) a</w:t>
      </w:r>
      <w:r w:rsidR="00FE481C">
        <w:t> </w:t>
      </w:r>
      <w:r w:rsidRPr="0047195B">
        <w:t xml:space="preserve">bude jimi disponovat nejpozději od Zahájení provozu, pokud Vozidla ještě nemá k dispozici, a dále soupis všech Vozidel využívaných pro plnění dle této Smlouvy, na něž byla (i částečně) poskytnuta jakákoliv investiční dotace. Počet Vozidel, která bude Dopravce pro plnění závazku dle této Smlouvy provozovat, nesmí překročit dvojnásobek minimálního počtu vozidel nezbytného k plnění předmětu Veřejné zakázky, zjištěného dle Přílohy č. 8 zadávací dokumentace na Veřejnou zakázku, případně upraveného v souladu s touto Smlouvou. V případě nesplnění povinnosti předložit shora uvedené podklady, zašle Objednatel Dopravci výzvu ke splnění povinnosti se stanovením náhradního termínu. Nesplní-li Dopravce svou povinnost, a to ani v náhradním termínu dle předchozí věty, je povinen </w:t>
      </w:r>
      <w:r w:rsidRPr="0047195B">
        <w:lastRenderedPageBreak/>
        <w:t>zaplatit Objednateli smluvní pokutu ve výši 10.000,- Kč za každý den prodlení se splněním své povinnosti, a to i opakovaně za každý další případ nesplnění povinnosti v každém dalším náhradním termínu.</w:t>
      </w:r>
      <w:bookmarkEnd w:id="76"/>
    </w:p>
    <w:p w14:paraId="7CB66EBB" w14:textId="6F6D6AA6" w:rsidR="00643C2E" w:rsidRDefault="00643C2E" w:rsidP="00483B42">
      <w:pPr>
        <w:pStyle w:val="3Text10b"/>
      </w:pPr>
      <w:bookmarkStart w:id="77" w:name="_Ref274703709"/>
      <w:r w:rsidRPr="00643C2E">
        <w:t>Dopravce je povinen neprodleně informovat Objednatele a zároveň jím Pověřenou osobu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a zároveň jím Pověřenou osobu informovat o svém záměru nasadit nové Vozidlo (ve smyslu jiné než dosavadní, případně další nad rámec již provozovaných, byť by bylo nasazeno jen dočasně) do provozu k zajištění dopravy na určených Autobusových linkách nejpozději 7 dní před jeho nasazením do provozu. Současně s tímto oznámením Dopravce sdělí Objednateli datum zařazení Vozidla do provozu a</w:t>
      </w:r>
      <w:r w:rsidR="003C115C">
        <w:t> </w:t>
      </w:r>
      <w:r w:rsidRPr="00643C2E">
        <w:t>informaci, zda na Vozidlo byla poskytnuta dotace. Dále Dopravce předloží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 Nesplní-li Dopravce svou jakoukoliv povinnost dle tohoto odstavce, je povinen zaplatit Objednateli smluvní pokutu ve výši 1.000,- Kč za každý den prodlení se splněním své povinnosti.</w:t>
      </w:r>
      <w:bookmarkEnd w:id="77"/>
    </w:p>
    <w:p w14:paraId="6B3A09F5" w14:textId="4E29613C" w:rsidR="00643C2E" w:rsidRDefault="00643C2E" w:rsidP="00483B42">
      <w:pPr>
        <w:pStyle w:val="3Text10b"/>
      </w:pPr>
      <w:r w:rsidRPr="00643C2E">
        <w:t xml:space="preserve">Informace o vozidlech popsané v odst. </w:t>
      </w:r>
      <w:r>
        <w:rPr>
          <w:b/>
          <w:i/>
        </w:rPr>
        <w:fldChar w:fldCharType="begin"/>
      </w:r>
      <w:r>
        <w:instrText xml:space="preserve"> REF _Ref271621929 \n \h </w:instrText>
      </w:r>
      <w:r>
        <w:rPr>
          <w:b/>
          <w:i/>
        </w:rPr>
      </w:r>
      <w:r>
        <w:rPr>
          <w:b/>
          <w:i/>
        </w:rPr>
        <w:fldChar w:fldCharType="separate"/>
      </w:r>
      <w:r w:rsidR="000468C8">
        <w:t>114</w:t>
      </w:r>
      <w:r>
        <w:rPr>
          <w:b/>
          <w:i/>
        </w:rPr>
        <w:fldChar w:fldCharType="end"/>
      </w:r>
      <w:r w:rsidRPr="00643C2E">
        <w:t xml:space="preserve">, </w:t>
      </w:r>
      <w:r w:rsidRPr="00643C2E">
        <w:rPr>
          <w:b/>
          <w:i/>
        </w:rPr>
        <w:fldChar w:fldCharType="begin"/>
      </w:r>
      <w:r w:rsidRPr="00643C2E">
        <w:instrText xml:space="preserve"> REF _Ref274700975 \r \h </w:instrText>
      </w:r>
      <w:r w:rsidRPr="00643C2E">
        <w:rPr>
          <w:b/>
          <w:i/>
        </w:rPr>
      </w:r>
      <w:r w:rsidRPr="00643C2E">
        <w:rPr>
          <w:b/>
          <w:i/>
        </w:rPr>
        <w:fldChar w:fldCharType="separate"/>
      </w:r>
      <w:r w:rsidR="000468C8">
        <w:t>115</w:t>
      </w:r>
      <w:r w:rsidRPr="00643C2E">
        <w:fldChar w:fldCharType="end"/>
      </w:r>
      <w:r w:rsidRPr="00643C2E">
        <w:t xml:space="preserve">, </w:t>
      </w:r>
      <w:r w:rsidRPr="00643C2E">
        <w:rPr>
          <w:b/>
          <w:i/>
        </w:rPr>
        <w:fldChar w:fldCharType="begin"/>
      </w:r>
      <w:r w:rsidRPr="00643C2E">
        <w:instrText xml:space="preserve"> REF _Ref34127278 \r \h </w:instrText>
      </w:r>
      <w:r w:rsidRPr="00643C2E">
        <w:rPr>
          <w:b/>
          <w:i/>
        </w:rPr>
      </w:r>
      <w:r w:rsidRPr="00643C2E">
        <w:rPr>
          <w:b/>
          <w:i/>
        </w:rPr>
        <w:fldChar w:fldCharType="separate"/>
      </w:r>
      <w:r w:rsidR="000468C8">
        <w:t>116</w:t>
      </w:r>
      <w:r w:rsidRPr="00643C2E">
        <w:fldChar w:fldCharType="end"/>
      </w:r>
      <w:r w:rsidRPr="00643C2E">
        <w:t xml:space="preserve">, </w:t>
      </w:r>
      <w:r w:rsidRPr="00643C2E">
        <w:rPr>
          <w:b/>
          <w:i/>
        </w:rPr>
        <w:fldChar w:fldCharType="begin"/>
      </w:r>
      <w:r w:rsidRPr="00643C2E">
        <w:instrText xml:space="preserve"> REF _Ref34127286 \r \h </w:instrText>
      </w:r>
      <w:r w:rsidRPr="00643C2E">
        <w:rPr>
          <w:b/>
          <w:i/>
        </w:rPr>
      </w:r>
      <w:r w:rsidRPr="00643C2E">
        <w:rPr>
          <w:b/>
          <w:i/>
        </w:rPr>
        <w:fldChar w:fldCharType="separate"/>
      </w:r>
      <w:r w:rsidR="000468C8">
        <w:t>117</w:t>
      </w:r>
      <w:r w:rsidRPr="00643C2E">
        <w:fldChar w:fldCharType="end"/>
      </w:r>
      <w:r w:rsidRPr="00643C2E">
        <w:t xml:space="preserve"> a </w:t>
      </w:r>
      <w:r w:rsidR="00680BB5">
        <w:rPr>
          <w:b/>
          <w:i/>
        </w:rPr>
        <w:fldChar w:fldCharType="begin"/>
      </w:r>
      <w:r w:rsidR="00680BB5">
        <w:instrText xml:space="preserve"> REF _Ref34127527 \n \h </w:instrText>
      </w:r>
      <w:r w:rsidR="00680BB5">
        <w:rPr>
          <w:b/>
          <w:i/>
        </w:rPr>
      </w:r>
      <w:r w:rsidR="00680BB5">
        <w:rPr>
          <w:b/>
          <w:i/>
        </w:rPr>
        <w:fldChar w:fldCharType="separate"/>
      </w:r>
      <w:r w:rsidR="000468C8">
        <w:t>118</w:t>
      </w:r>
      <w:r w:rsidR="00680BB5">
        <w:rPr>
          <w:b/>
          <w:i/>
        </w:rPr>
        <w:fldChar w:fldCharType="end"/>
      </w:r>
      <w:r w:rsidRPr="00643C2E">
        <w:t xml:space="preserve"> této Smlouvy je Dopravce nad rámec povinností stanovených v dotčených odstavcích též povinen doložit Objednateli elektronicky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splněním své povinnosti, a to i opakovaně za každý další případ nesplnění povinnosti v každém dalším náhradním termínu.</w:t>
      </w:r>
    </w:p>
    <w:p w14:paraId="3BAAED5B" w14:textId="77777777" w:rsidR="004457E6" w:rsidRPr="004A47EC" w:rsidRDefault="004457E6" w:rsidP="00387C3F">
      <w:pPr>
        <w:pStyle w:val="5slovannadpis"/>
      </w:pPr>
    </w:p>
    <w:p w14:paraId="27609633" w14:textId="77777777" w:rsidR="004457E6" w:rsidRPr="004A47EC" w:rsidRDefault="004457E6" w:rsidP="004457E6">
      <w:pPr>
        <w:pStyle w:val="22Nadpisuprosted"/>
      </w:pPr>
      <w:r>
        <w:t>Bankovní záruka</w:t>
      </w:r>
    </w:p>
    <w:p w14:paraId="3F6EE9B6" w14:textId="77777777" w:rsidR="004457E6" w:rsidRDefault="004457E6" w:rsidP="004457E6">
      <w:pPr>
        <w:pStyle w:val="3Text10b"/>
      </w:pPr>
      <w:bookmarkStart w:id="78" w:name="_Ref475444234"/>
      <w:bookmarkStart w:id="79" w:name="_Ref475349026"/>
      <w:r w:rsidRPr="004457E6">
        <w:t>K zajištění svých závazků podle této Smlouvy poskytne Doprav</w:t>
      </w:r>
      <w:r w:rsidR="002A6571">
        <w:t>ce Objednateli</w:t>
      </w:r>
      <w:r w:rsidR="00683F62">
        <w:t xml:space="preserve"> </w:t>
      </w:r>
      <w:r w:rsidR="002A6571">
        <w:t>neodvolatelnou a </w:t>
      </w:r>
      <w:r w:rsidRPr="004457E6">
        <w:t>nepodmíněnou bankovní záruku splatnou na první požádání (dále jen „</w:t>
      </w:r>
      <w:r w:rsidRPr="003A032C">
        <w:rPr>
          <w:b/>
          <w:i/>
        </w:rPr>
        <w:t>Bankovní záruka</w:t>
      </w:r>
      <w:r w:rsidRPr="004457E6">
        <w:t xml:space="preserve">“). Bankovní záruka bude Dopravcem předložena </w:t>
      </w:r>
      <w:r w:rsidR="007B09A0">
        <w:t>Objednateli</w:t>
      </w:r>
      <w:r w:rsidR="009D35FD">
        <w:t xml:space="preserve"> </w:t>
      </w:r>
      <w:r w:rsidRPr="004457E6">
        <w:t>ve lhůtě 10 pracovních dní od uzavření této Smlouvy.</w:t>
      </w:r>
      <w:bookmarkEnd w:id="78"/>
      <w:bookmarkEnd w:id="79"/>
      <w:r w:rsidR="00683F62">
        <w:t xml:space="preserve"> </w:t>
      </w:r>
    </w:p>
    <w:p w14:paraId="1D08B406" w14:textId="4C023A24" w:rsidR="003A032C" w:rsidRDefault="00136D65" w:rsidP="003A032C">
      <w:pPr>
        <w:pStyle w:val="3Text10b"/>
      </w:pPr>
      <w:bookmarkStart w:id="80" w:name="_Ref476860693"/>
      <w:r>
        <w:t xml:space="preserve">Dopravce je povinen zajistit, aby bankovní záruka byla platná nejpozději od Zahájení provozu a dále po dobu aspoň dvou let od Zahájení provozu </w:t>
      </w:r>
      <w:r w:rsidR="003A032C" w:rsidRPr="003A032C">
        <w:t>(„</w:t>
      </w:r>
      <w:r w:rsidR="003A032C" w:rsidRPr="003A032C">
        <w:rPr>
          <w:b/>
          <w:i/>
        </w:rPr>
        <w:t>Období platnosti</w:t>
      </w:r>
      <w:r w:rsidR="003A032C" w:rsidRPr="003A032C">
        <w:t>“).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w:t>
      </w:r>
      <w:r w:rsidR="00683F62">
        <w:t>tředky z Bankovní záruky a </w:t>
      </w:r>
      <w:r w:rsidR="003A032C" w:rsidRPr="003A032C">
        <w:t xml:space="preserve">použít je na vytvoření jistoty, kterou poté uloží na svůj účet za účelem zajištění povinností </w:t>
      </w:r>
      <w:r w:rsidR="003A032C" w:rsidRPr="003A032C">
        <w:lastRenderedPageBreak/>
        <w:t>uvedených v</w:t>
      </w:r>
      <w:r w:rsidR="00D8438F">
        <w:t> </w:t>
      </w:r>
      <w:r w:rsidR="00D8438F" w:rsidRPr="003A032C">
        <w:t>odst</w:t>
      </w:r>
      <w:r w:rsidR="00D8438F">
        <w:t>.</w:t>
      </w:r>
      <w:r w:rsidR="00D8438F" w:rsidRPr="003A032C">
        <w:t xml:space="preserve"> </w:t>
      </w:r>
      <w:r w:rsidR="00D8438F">
        <w:fldChar w:fldCharType="begin"/>
      </w:r>
      <w:r w:rsidR="00D8438F">
        <w:instrText xml:space="preserve"> REF _Ref476860529 \n \h </w:instrText>
      </w:r>
      <w:r w:rsidR="00D8438F">
        <w:fldChar w:fldCharType="separate"/>
      </w:r>
      <w:r w:rsidR="000468C8">
        <w:t>125</w:t>
      </w:r>
      <w:r w:rsidR="00D8438F">
        <w:fldChar w:fldCharType="end"/>
      </w:r>
      <w:r w:rsidR="00D8438F">
        <w:t xml:space="preserve"> této Smlouvy</w:t>
      </w:r>
      <w:r w:rsidR="003A032C" w:rsidRPr="003A032C">
        <w:t>. Dojde-li k</w:t>
      </w:r>
      <w:r w:rsidR="00582388">
        <w:t> </w:t>
      </w:r>
      <w:r w:rsidR="003A032C" w:rsidRPr="003A032C">
        <w:t>čerpání Bankovní záruky a vytvoření jistoty, budou se ustanovení upravující Bankovní záruku vztahovat obdobně i na jistotu.</w:t>
      </w:r>
      <w:bookmarkEnd w:id="80"/>
    </w:p>
    <w:p w14:paraId="71EF19E7" w14:textId="3CE40C92" w:rsidR="003A032C" w:rsidRDefault="003A032C" w:rsidP="003A032C">
      <w:pPr>
        <w:pStyle w:val="3Text10b"/>
      </w:pPr>
      <w:bookmarkStart w:id="81" w:name="_Ref274782997"/>
      <w:bookmarkStart w:id="82" w:name="_Ref476860529"/>
      <w:r w:rsidRPr="003A032C">
        <w:t>Bankovní zárukou budou zajištěny veškeré nároky Objednatele vůči Dopravci, které vzniknou na základě porušení Smlouvy Dopravcem (včet</w:t>
      </w:r>
      <w:r w:rsidR="008E3D8A">
        <w:t>ně veškerých úroků z prodlení a </w:t>
      </w:r>
      <w:r w:rsidRPr="003A032C">
        <w:t>veškerých smluvních pokut a náhrad škod, které může Objednatel</w:t>
      </w:r>
      <w:r w:rsidR="00683F62">
        <w:t xml:space="preserve"> </w:t>
      </w:r>
      <w:r w:rsidRPr="003A032C">
        <w:t xml:space="preserve">od Dopravce požadovat v souvislosti s touto Smlouvou) </w:t>
      </w:r>
      <w:bookmarkStart w:id="83" w:name="_Ref276513880"/>
      <w:bookmarkEnd w:id="81"/>
      <w:r w:rsidRPr="003A032C">
        <w:t>(dále jen „</w:t>
      </w:r>
      <w:r w:rsidRPr="003A032C">
        <w:rPr>
          <w:b/>
          <w:i/>
        </w:rPr>
        <w:t>Zajištěné povinnosti</w:t>
      </w:r>
      <w:r w:rsidRPr="003A032C">
        <w:t xml:space="preserve">”). Objednatel je oprávněn čerpat peněžní prostředky z Bankovní záruky za předpokladu, že Dopravce </w:t>
      </w:r>
      <w:r w:rsidR="00D8438F">
        <w:t>poruší</w:t>
      </w:r>
      <w:r w:rsidRPr="003A032C">
        <w:t xml:space="preserve"> jakoukoli Zajištěnou povinnost</w:t>
      </w:r>
      <w:r w:rsidR="00D8438F">
        <w:t xml:space="preserve"> nebo za účelem vytvoření jistoty dle odst. </w:t>
      </w:r>
      <w:r w:rsidR="00D8438F">
        <w:fldChar w:fldCharType="begin"/>
      </w:r>
      <w:r w:rsidR="00D8438F">
        <w:instrText xml:space="preserve"> REF _Ref476860693 \n \h </w:instrText>
      </w:r>
      <w:r w:rsidR="00D8438F">
        <w:fldChar w:fldCharType="separate"/>
      </w:r>
      <w:r w:rsidR="000468C8">
        <w:t>124</w:t>
      </w:r>
      <w:r w:rsidR="00D8438F">
        <w:fldChar w:fldCharType="end"/>
      </w:r>
      <w:r w:rsidR="00D8438F">
        <w:t xml:space="preserve"> této Smlouvy</w:t>
      </w:r>
      <w:r w:rsidRPr="003A032C">
        <w:t>. Objednatel je povinen bez odkladu informovat Dopravce o</w:t>
      </w:r>
      <w:r w:rsidR="00E10D49">
        <w:t> </w:t>
      </w:r>
      <w:r w:rsidRPr="003A032C">
        <w:t>jakémkoli čerpání peněžních prostředků z Bankovní záruky.</w:t>
      </w:r>
      <w:bookmarkEnd w:id="82"/>
      <w:bookmarkEnd w:id="83"/>
    </w:p>
    <w:p w14:paraId="7CC196F2" w14:textId="5E74363D" w:rsidR="003A032C" w:rsidRDefault="003A032C" w:rsidP="003A032C">
      <w:pPr>
        <w:pStyle w:val="3Text10b"/>
      </w:pPr>
      <w:bookmarkStart w:id="84" w:name="_Ref279759886"/>
      <w:r w:rsidRPr="003A032C">
        <w:t xml:space="preserve">Kdykoli během Období platnosti bude Bankovní záruka vždy činit nejméně </w:t>
      </w:r>
      <w:r w:rsidRPr="00A44BE5">
        <w:t xml:space="preserve">částku </w:t>
      </w:r>
      <w:r w:rsidR="001F6E5B" w:rsidRPr="001F6E5B">
        <w:t>stanovenou v</w:t>
      </w:r>
      <w:r w:rsidR="001F6E5B">
        <w:t> </w:t>
      </w:r>
      <w:r w:rsidR="001F6E5B" w:rsidRPr="001F6E5B">
        <w:t xml:space="preserve">Příloze č. </w:t>
      </w:r>
      <w:r w:rsidR="001F6E5B">
        <w:fldChar w:fldCharType="begin"/>
      </w:r>
      <w:r w:rsidR="001F6E5B">
        <w:instrText xml:space="preserve"> REF _Ref86168489 \n \h </w:instrText>
      </w:r>
      <w:r w:rsidR="001F6E5B">
        <w:fldChar w:fldCharType="separate"/>
      </w:r>
      <w:r w:rsidR="000468C8">
        <w:t>2</w:t>
      </w:r>
      <w:r w:rsidR="001F6E5B">
        <w:fldChar w:fldCharType="end"/>
      </w:r>
      <w:r w:rsidR="001F6E5B" w:rsidRPr="001F6E5B">
        <w:t xml:space="preserve"> této Smlouvy</w:t>
      </w:r>
      <w:r w:rsidR="00083361" w:rsidRPr="00A44BE5">
        <w:t xml:space="preserve"> </w:t>
      </w:r>
      <w:r w:rsidRPr="00A44BE5">
        <w:t>(</w:t>
      </w:r>
      <w:r w:rsidRPr="00A44BE5">
        <w:rPr>
          <w:bCs/>
        </w:rPr>
        <w:t>„</w:t>
      </w:r>
      <w:r w:rsidRPr="003A032C">
        <w:rPr>
          <w:b/>
          <w:bCs/>
          <w:i/>
        </w:rPr>
        <w:t>Výše zajištění</w:t>
      </w:r>
      <w:r w:rsidRPr="003A032C">
        <w:rPr>
          <w:bCs/>
        </w:rPr>
        <w:t>“</w:t>
      </w:r>
      <w:r w:rsidRPr="003A032C">
        <w:t>).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w:t>
      </w:r>
      <w:r w:rsidR="00083361">
        <w:t>ich část) z Bankovní záruky byly</w:t>
      </w:r>
      <w:r w:rsidRPr="003A032C">
        <w:t xml:space="preserve"> Obj</w:t>
      </w:r>
      <w:r w:rsidR="00083361">
        <w:t>ednatelem čerpány</w:t>
      </w:r>
      <w:r w:rsidRPr="003A032C">
        <w:t xml:space="preserve"> v souladu s</w:t>
      </w:r>
      <w:r>
        <w:t> předchozím odstavcem,</w:t>
      </w:r>
      <w:r w:rsidRPr="003A032C">
        <w:t xml:space="preserve"> poté bude Dopravce do deseti (10) dnů ode dne, kdy byla taková událost Dopravci oznámena, povinen doplnit Bankovní záruku tak, aby dosahovala Výše zajištění. </w:t>
      </w:r>
      <w:bookmarkEnd w:id="84"/>
    </w:p>
    <w:p w14:paraId="29C8AEA3" w14:textId="77777777" w:rsidR="003A032C" w:rsidRDefault="003A032C" w:rsidP="003A032C">
      <w:pPr>
        <w:pStyle w:val="3Text10b"/>
      </w:pPr>
      <w:r w:rsidRPr="003A032C">
        <w:t>Záruční listina k Bankovní záruce bude Dopravci vrácena po uplynutí její platnosti, pokud Dopravce splní své závazky, které jsou Bankovní zárukou zajišťovány.</w:t>
      </w:r>
    </w:p>
    <w:p w14:paraId="12E06C46" w14:textId="77777777" w:rsidR="003A032C" w:rsidRPr="0063718A" w:rsidRDefault="003A032C" w:rsidP="003A032C">
      <w:pPr>
        <w:pStyle w:val="3Text10b"/>
      </w:pPr>
      <w:r w:rsidRPr="003A032C">
        <w:t>Bankovní záruka může být nahrazena pojištěním záruk se shodnými náležitostmi, jako je výše vyžadováno pro Bankovní záruku. Pokud není výslovně st</w:t>
      </w:r>
      <w:r w:rsidR="00083361">
        <w:t>anoveno jinak, pokud se v této S</w:t>
      </w:r>
      <w:r w:rsidRPr="003A032C">
        <w:t>mlouvě používá pojem Bankovní záruka, zahrnuje to i pojištění záruk.</w:t>
      </w:r>
    </w:p>
    <w:p w14:paraId="357F8F92" w14:textId="77777777" w:rsidR="00AF2C92" w:rsidRPr="004A47EC" w:rsidRDefault="00AF2C92" w:rsidP="00387C3F">
      <w:pPr>
        <w:pStyle w:val="5slovannadpis"/>
      </w:pPr>
    </w:p>
    <w:p w14:paraId="79B3AAF4" w14:textId="77777777" w:rsidR="00AF2C92" w:rsidRPr="004A47EC" w:rsidRDefault="00AF2C92" w:rsidP="00E40BE8">
      <w:pPr>
        <w:pStyle w:val="22Nadpisuprosted"/>
      </w:pPr>
      <w:r w:rsidRPr="004A47EC">
        <w:t>Sankce</w:t>
      </w:r>
    </w:p>
    <w:p w14:paraId="7CB24773" w14:textId="4923EEE5" w:rsidR="00AF2C92" w:rsidRPr="00AB2896" w:rsidRDefault="00804EB1" w:rsidP="001A26CE">
      <w:pPr>
        <w:pStyle w:val="3Text10b"/>
        <w:rPr>
          <w:rFonts w:cs="Calibri"/>
        </w:rPr>
      </w:pPr>
      <w:r w:rsidRPr="00AB4256">
        <w:t xml:space="preserve">Dopravce je povinen za porušení </w:t>
      </w:r>
      <w:r>
        <w:t>vybraných</w:t>
      </w:r>
      <w:r w:rsidRPr="00AB4256">
        <w:t xml:space="preserve"> povinností stanovených</w:t>
      </w:r>
      <w:r w:rsidR="00AB2896">
        <w:t xml:space="preserve"> </w:t>
      </w:r>
      <w:r w:rsidRPr="00AB4256">
        <w:t xml:space="preserve">Smlouvou </w:t>
      </w:r>
      <w:r w:rsidRPr="009E0647">
        <w:rPr>
          <w:color w:val="000000" w:themeColor="text1"/>
        </w:rPr>
        <w:t>nebo přílohami Smlouvy</w:t>
      </w:r>
      <w:r w:rsidRPr="00AB4256">
        <w:rPr>
          <w:color w:val="FF0000"/>
        </w:rPr>
        <w:t xml:space="preserve"> </w:t>
      </w:r>
      <w:r w:rsidRPr="00AB4256">
        <w:t xml:space="preserve">uhradit Objednateli příslušnou smluvní pokutu. </w:t>
      </w:r>
      <w:r w:rsidR="00AB2896">
        <w:t>Vybrané povinnosti a jim odpovídající výše smluvních pokut za jejich porušení jsou stanoveny v této Smlouvě a v</w:t>
      </w:r>
      <w:r w:rsidR="009F0F7C">
        <w:t> </w:t>
      </w:r>
      <w:r w:rsidRPr="00AB4256">
        <w:t>příloze</w:t>
      </w:r>
      <w:r w:rsidR="009F0F7C">
        <w:t xml:space="preserve"> </w:t>
      </w:r>
      <w:r w:rsidR="009F0F7C" w:rsidRPr="00AB4256">
        <w:t>Smlouvy</w:t>
      </w:r>
      <w:r w:rsidR="009F0F7C">
        <w:t xml:space="preserve"> </w:t>
      </w:r>
      <w:r w:rsidR="008122AD">
        <w:t>(</w:t>
      </w:r>
      <w:r w:rsidR="00F45B71">
        <w:t>Sazebník smluvních</w:t>
      </w:r>
      <w:r w:rsidRPr="00AB4256">
        <w:t xml:space="preserve"> </w:t>
      </w:r>
      <w:r w:rsidR="009F0F7C">
        <w:t xml:space="preserve">pokut </w:t>
      </w:r>
      <w:r>
        <w:t>(</w:t>
      </w:r>
      <w:r w:rsidR="008A15ED">
        <w:t>P</w:t>
      </w:r>
      <w:r w:rsidR="00133982">
        <w:t>říloh</w:t>
      </w:r>
      <w:r w:rsidR="00133982" w:rsidRPr="00B70898">
        <w:t xml:space="preserve">a </w:t>
      </w:r>
      <w:r w:rsidR="00BA0FAD" w:rsidRPr="00B70898">
        <w:t xml:space="preserve">č. </w:t>
      </w:r>
      <w:r w:rsidR="00BA0FAD" w:rsidRPr="00B70898">
        <w:fldChar w:fldCharType="begin"/>
      </w:r>
      <w:r w:rsidR="00BA0FAD" w:rsidRPr="00B70898">
        <w:instrText xml:space="preserve"> REF _Ref513116757 \n \h </w:instrText>
      </w:r>
      <w:r w:rsidR="00B70898">
        <w:instrText xml:space="preserve"> \* MERGEFORMAT </w:instrText>
      </w:r>
      <w:r w:rsidR="00BA0FAD" w:rsidRPr="00B70898">
        <w:fldChar w:fldCharType="separate"/>
      </w:r>
      <w:r w:rsidR="000468C8">
        <w:t>4</w:t>
      </w:r>
      <w:r w:rsidR="00BA0FAD" w:rsidRPr="00B70898">
        <w:fldChar w:fldCharType="end"/>
      </w:r>
      <w:r w:rsidR="00AB2896" w:rsidRPr="00B70898">
        <w:t xml:space="preserve"> Smlouvy</w:t>
      </w:r>
      <w:r>
        <w:t>)</w:t>
      </w:r>
      <w:r w:rsidR="008122AD">
        <w:t>)</w:t>
      </w:r>
      <w:r w:rsidR="00AF2C92" w:rsidRPr="004A47EC">
        <w:rPr>
          <w:snapToGrid w:val="0"/>
        </w:rPr>
        <w:t>.</w:t>
      </w:r>
    </w:p>
    <w:p w14:paraId="395A9203" w14:textId="053B49F6" w:rsidR="00AB2896" w:rsidRPr="00AB2896" w:rsidRDefault="00AB2896" w:rsidP="001A26CE">
      <w:pPr>
        <w:pStyle w:val="3Text10b"/>
        <w:rPr>
          <w:rFonts w:cs="Calibri"/>
        </w:rPr>
      </w:pPr>
      <w:r w:rsidRPr="004A47EC">
        <w:rPr>
          <w:snapToGrid w:val="0"/>
        </w:rPr>
        <w:t>Bude-li Objednatel v prodlení s </w:t>
      </w:r>
      <w:r w:rsidRPr="008122AD">
        <w:rPr>
          <w:snapToGrid w:val="0"/>
        </w:rPr>
        <w:t xml:space="preserve">úhradou </w:t>
      </w:r>
      <w:r w:rsidR="00762874" w:rsidRPr="008122AD">
        <w:rPr>
          <w:snapToGrid w:val="0"/>
        </w:rPr>
        <w:t>Z</w:t>
      </w:r>
      <w:r w:rsidRPr="008122AD">
        <w:rPr>
          <w:snapToGrid w:val="0"/>
        </w:rPr>
        <w:t xml:space="preserve">álohy či </w:t>
      </w:r>
      <w:r w:rsidR="008122AD" w:rsidRPr="008122AD">
        <w:rPr>
          <w:snapToGrid w:val="0"/>
        </w:rPr>
        <w:t>Nedoplatku</w:t>
      </w:r>
      <w:r w:rsidRPr="004A47EC">
        <w:rPr>
          <w:snapToGrid w:val="0"/>
        </w:rPr>
        <w:t xml:space="preserve">, je Dopravce oprávněn účtovat Objednateli zákonný úrok z prodlení ve výši dle právních </w:t>
      </w:r>
      <w:r w:rsidRPr="008122AD">
        <w:rPr>
          <w:snapToGrid w:val="0"/>
        </w:rPr>
        <w:t xml:space="preserve">předpisů. Toto ustanovení nebude uplatněno v případě, kdy Objednatel v souladu s touto Smlouvou pozastavil platbu Zálohy či </w:t>
      </w:r>
      <w:r w:rsidR="008122AD" w:rsidRPr="008122AD">
        <w:rPr>
          <w:snapToGrid w:val="0"/>
        </w:rPr>
        <w:t>Nedoplatku</w:t>
      </w:r>
      <w:r w:rsidRPr="004A47EC">
        <w:rPr>
          <w:snapToGrid w:val="0"/>
        </w:rPr>
        <w:t>.</w:t>
      </w:r>
    </w:p>
    <w:p w14:paraId="166421BF" w14:textId="76EF4E51" w:rsidR="00AB2896" w:rsidRPr="00D120BD" w:rsidRDefault="00AB2896" w:rsidP="001A26CE">
      <w:pPr>
        <w:pStyle w:val="3Text10b"/>
        <w:rPr>
          <w:rFonts w:cs="Calibri"/>
        </w:rPr>
      </w:pPr>
      <w:r w:rsidRPr="004A47EC">
        <w:t xml:space="preserve">V případě, že </w:t>
      </w:r>
      <w:r>
        <w:t>D</w:t>
      </w:r>
      <w:r w:rsidRPr="004A47EC">
        <w:t xml:space="preserve">opravce poruší svou povinnost stanovenou touto Smlouvou v bodě </w:t>
      </w:r>
      <w:r>
        <w:fldChar w:fldCharType="begin"/>
      </w:r>
      <w:r>
        <w:instrText xml:space="preserve"> REF _Ref474456614 \n \h </w:instrText>
      </w:r>
      <w:r>
        <w:fldChar w:fldCharType="separate"/>
      </w:r>
      <w:r w:rsidR="000468C8">
        <w:t>76.1</w:t>
      </w:r>
      <w:r>
        <w:fldChar w:fldCharType="end"/>
      </w:r>
      <w:r>
        <w:t>.</w:t>
      </w:r>
      <w:r w:rsidRPr="004A47EC">
        <w:t xml:space="preserve"> této Smlouvy, je Objednatel oprávněn uložit Dopravci za každý takový případ smluvní pokutu ve výši </w:t>
      </w:r>
      <w:r>
        <w:t>20.000</w:t>
      </w:r>
      <w:r w:rsidRPr="004A47EC">
        <w:t>,- Kč</w:t>
      </w:r>
      <w:r w:rsidR="00AC4174" w:rsidRPr="000B12AB">
        <w:rPr>
          <w:rFonts w:cs="Calibri"/>
        </w:rPr>
        <w:t>, a to i opakovaně za každý další případ nesplnění povinnosti v každém dalším náhradním termínu</w:t>
      </w:r>
      <w:r w:rsidRPr="004A47EC">
        <w:t>.</w:t>
      </w:r>
    </w:p>
    <w:p w14:paraId="7893C97A" w14:textId="006DA08F" w:rsidR="000B12AB" w:rsidRDefault="000B12AB" w:rsidP="001A26CE">
      <w:pPr>
        <w:pStyle w:val="3Text10b"/>
        <w:rPr>
          <w:rFonts w:cs="Calibri"/>
        </w:rPr>
      </w:pPr>
      <w:r w:rsidRPr="000B12AB">
        <w:rPr>
          <w:rFonts w:cs="Calibri"/>
        </w:rPr>
        <w:t xml:space="preserve">V případě nesplnění povinnosti dle </w:t>
      </w:r>
      <w:r>
        <w:rPr>
          <w:rFonts w:cs="Calibri"/>
        </w:rPr>
        <w:t xml:space="preserve">odst. </w:t>
      </w:r>
      <w:r>
        <w:rPr>
          <w:rFonts w:cs="Calibri"/>
        </w:rPr>
        <w:fldChar w:fldCharType="begin"/>
      </w:r>
      <w:r>
        <w:rPr>
          <w:rFonts w:cs="Calibri"/>
        </w:rPr>
        <w:instrText xml:space="preserve"> REF _Ref38362882 \n \h </w:instrText>
      </w:r>
      <w:r>
        <w:rPr>
          <w:rFonts w:cs="Calibri"/>
        </w:rPr>
      </w:r>
      <w:r>
        <w:rPr>
          <w:rFonts w:cs="Calibri"/>
        </w:rPr>
        <w:fldChar w:fldCharType="separate"/>
      </w:r>
      <w:r w:rsidR="000468C8">
        <w:rPr>
          <w:rFonts w:cs="Calibri"/>
        </w:rPr>
        <w:t>73</w:t>
      </w:r>
      <w:r>
        <w:rPr>
          <w:rFonts w:cs="Calibri"/>
        </w:rPr>
        <w:fldChar w:fldCharType="end"/>
      </w:r>
      <w:r>
        <w:rPr>
          <w:rFonts w:cs="Calibri"/>
        </w:rPr>
        <w:t xml:space="preserve"> </w:t>
      </w:r>
      <w:r w:rsidR="00955B14">
        <w:rPr>
          <w:rFonts w:cs="Calibri"/>
        </w:rPr>
        <w:t xml:space="preserve">nebo odst. </w:t>
      </w:r>
      <w:r w:rsidR="00955B14">
        <w:rPr>
          <w:rFonts w:cs="Calibri"/>
        </w:rPr>
        <w:fldChar w:fldCharType="begin"/>
      </w:r>
      <w:r w:rsidR="00955B14">
        <w:rPr>
          <w:rFonts w:cs="Calibri"/>
        </w:rPr>
        <w:instrText xml:space="preserve"> REF _Ref87797693 \n \h </w:instrText>
      </w:r>
      <w:r w:rsidR="00955B14">
        <w:rPr>
          <w:rFonts w:cs="Calibri"/>
        </w:rPr>
      </w:r>
      <w:r w:rsidR="00955B14">
        <w:rPr>
          <w:rFonts w:cs="Calibri"/>
        </w:rPr>
        <w:fldChar w:fldCharType="separate"/>
      </w:r>
      <w:r w:rsidR="000468C8">
        <w:rPr>
          <w:rFonts w:cs="Calibri"/>
        </w:rPr>
        <w:t>74</w:t>
      </w:r>
      <w:r w:rsidR="00955B14">
        <w:rPr>
          <w:rFonts w:cs="Calibri"/>
        </w:rPr>
        <w:fldChar w:fldCharType="end"/>
      </w:r>
      <w:r w:rsidR="00955B14">
        <w:rPr>
          <w:rFonts w:cs="Calibri"/>
        </w:rPr>
        <w:t xml:space="preserve"> </w:t>
      </w:r>
      <w:r>
        <w:rPr>
          <w:rFonts w:cs="Calibri"/>
        </w:rPr>
        <w:t>této Smlouvy</w:t>
      </w:r>
      <w:r w:rsidRPr="000B12AB">
        <w:rPr>
          <w:rFonts w:cs="Calibri"/>
        </w:rPr>
        <w:t xml:space="preserve">, zašle Objednatel Dopravci výzvu ke splnění povinnosti se stanovením náhradního termínu. Nesplní-li Dopravce svou povinnost, a to ani v náhradním termínu dle předchozí věty, je povinen zaplatit Objednateli smluvní pokutu ve </w:t>
      </w:r>
      <w:r w:rsidRPr="000B12AB">
        <w:rPr>
          <w:rFonts w:cs="Calibri"/>
        </w:rPr>
        <w:lastRenderedPageBreak/>
        <w:t xml:space="preserve">výši </w:t>
      </w:r>
      <w:r>
        <w:rPr>
          <w:rFonts w:cs="Calibri"/>
        </w:rPr>
        <w:t>5</w:t>
      </w:r>
      <w:r w:rsidRPr="000B12AB">
        <w:rPr>
          <w:rFonts w:cs="Calibri"/>
        </w:rPr>
        <w:t xml:space="preserve">0.000,- Kč za každý </w:t>
      </w:r>
      <w:r w:rsidR="00663E82">
        <w:rPr>
          <w:rFonts w:cs="Calibri"/>
        </w:rPr>
        <w:t>případ porušení povinnosti</w:t>
      </w:r>
      <w:r w:rsidRPr="000B12AB">
        <w:rPr>
          <w:rFonts w:cs="Calibri"/>
        </w:rPr>
        <w:t>, a to i opakovaně za každý další případ nesplnění povinnosti v každém dalším náhradním termínu.</w:t>
      </w:r>
    </w:p>
    <w:p w14:paraId="603DFD34" w14:textId="2E00343C" w:rsidR="00934605" w:rsidRPr="00934605" w:rsidRDefault="00934605" w:rsidP="00934605">
      <w:pPr>
        <w:pStyle w:val="3Text10b"/>
        <w:rPr>
          <w:rFonts w:cs="Calibri"/>
        </w:rPr>
      </w:pPr>
      <w:r w:rsidRPr="004A47EC">
        <w:t xml:space="preserve">V případě, že </w:t>
      </w:r>
      <w:r>
        <w:t>D</w:t>
      </w:r>
      <w:r w:rsidRPr="004A47EC">
        <w:t>opravce poruší svou povinnost stanovenou v odst. </w:t>
      </w:r>
      <w:r>
        <w:fldChar w:fldCharType="begin"/>
      </w:r>
      <w:r>
        <w:instrText xml:space="preserve"> REF _Ref87849703 \n \h </w:instrText>
      </w:r>
      <w:r>
        <w:fldChar w:fldCharType="separate"/>
      </w:r>
      <w:r w:rsidR="000468C8">
        <w:t>75</w:t>
      </w:r>
      <w:r>
        <w:fldChar w:fldCharType="end"/>
      </w:r>
      <w:r>
        <w:t xml:space="preserve"> této Smlouvy,</w:t>
      </w:r>
      <w:r w:rsidRPr="00D120BD">
        <w:rPr>
          <w:bCs/>
        </w:rPr>
        <w:t xml:space="preserve"> je povinen zaplatit Objednateli smluvní pokutu ve výši </w:t>
      </w:r>
      <w:proofErr w:type="gramStart"/>
      <w:r w:rsidRPr="00D120BD">
        <w:rPr>
          <w:bCs/>
        </w:rPr>
        <w:t>10.000,</w:t>
      </w:r>
      <w:r w:rsidRPr="00D120BD">
        <w:rPr>
          <w:bCs/>
        </w:rPr>
        <w:noBreakHyphen/>
      </w:r>
      <w:proofErr w:type="gramEnd"/>
      <w:r w:rsidRPr="00D120BD">
        <w:rPr>
          <w:bCs/>
        </w:rPr>
        <w:t> Kč</w:t>
      </w:r>
      <w:r>
        <w:rPr>
          <w:bCs/>
        </w:rPr>
        <w:t xml:space="preserve"> za každé </w:t>
      </w:r>
      <w:r w:rsidRPr="00D120BD">
        <w:rPr>
          <w:bCs/>
        </w:rPr>
        <w:t xml:space="preserve">nevybavené </w:t>
      </w:r>
      <w:r>
        <w:rPr>
          <w:bCs/>
        </w:rPr>
        <w:t>V</w:t>
      </w:r>
      <w:r w:rsidRPr="00D120BD">
        <w:rPr>
          <w:bCs/>
        </w:rPr>
        <w:t xml:space="preserve">ozidlo a </w:t>
      </w:r>
      <w:r>
        <w:rPr>
          <w:bCs/>
        </w:rPr>
        <w:t xml:space="preserve">každý i započatý </w:t>
      </w:r>
      <w:r w:rsidRPr="00D120BD">
        <w:rPr>
          <w:bCs/>
        </w:rPr>
        <w:t>měsíc</w:t>
      </w:r>
      <w:r>
        <w:rPr>
          <w:bCs/>
        </w:rPr>
        <w:t>, v němž porušení povinnosti trvá</w:t>
      </w:r>
      <w:r w:rsidRPr="00D120BD">
        <w:rPr>
          <w:bCs/>
        </w:rPr>
        <w:t>.</w:t>
      </w:r>
    </w:p>
    <w:p w14:paraId="5F94E1AF" w14:textId="7A14A280" w:rsidR="00947A97" w:rsidRDefault="00947A97" w:rsidP="00947A97">
      <w:pPr>
        <w:pStyle w:val="3Text10b"/>
      </w:pPr>
      <w:bookmarkStart w:id="85" w:name="_Ref475437587"/>
      <w:r w:rsidRPr="004A47EC">
        <w:t xml:space="preserve">V případě nesplnění </w:t>
      </w:r>
      <w:r w:rsidR="00AE2CBE">
        <w:t xml:space="preserve">kterékoli </w:t>
      </w:r>
      <w:r w:rsidRPr="004A47EC">
        <w:t xml:space="preserve">povinnosti </w:t>
      </w:r>
      <w:r w:rsidR="00AE2CBE">
        <w:t>Dopravce</w:t>
      </w:r>
      <w:r w:rsidR="00925D4C" w:rsidRPr="00925D4C">
        <w:t xml:space="preserve"> </w:t>
      </w:r>
      <w:r w:rsidR="00925D4C" w:rsidRPr="004A47EC">
        <w:t xml:space="preserve">dle odst. </w:t>
      </w:r>
      <w:r w:rsidR="00925D4C">
        <w:fldChar w:fldCharType="begin"/>
      </w:r>
      <w:r w:rsidR="00925D4C">
        <w:instrText xml:space="preserve"> REF _Ref474450353 \r \h </w:instrText>
      </w:r>
      <w:r w:rsidR="00925D4C">
        <w:fldChar w:fldCharType="separate"/>
      </w:r>
      <w:r w:rsidR="000468C8">
        <w:t>59</w:t>
      </w:r>
      <w:r w:rsidR="00925D4C">
        <w:fldChar w:fldCharType="end"/>
      </w:r>
      <w:r w:rsidR="00925D4C">
        <w:t xml:space="preserve"> </w:t>
      </w:r>
      <w:r w:rsidR="00925D4C" w:rsidRPr="004A47EC">
        <w:t>této Smlouvy</w:t>
      </w:r>
      <w:r w:rsidRPr="004A47EC">
        <w:t>, zašle Objednatel Dopravci výzvu ke splnění povinnosti se stanovením náhradního termínu. Nesplní-li Dopravce svou povinnost</w:t>
      </w:r>
      <w:r w:rsidR="00925D4C">
        <w:t xml:space="preserve"> dle odst. </w:t>
      </w:r>
      <w:r w:rsidR="00925D4C">
        <w:fldChar w:fldCharType="begin"/>
      </w:r>
      <w:r w:rsidR="00925D4C">
        <w:instrText xml:space="preserve"> REF _Ref474450353 \r \h </w:instrText>
      </w:r>
      <w:r w:rsidR="00925D4C">
        <w:fldChar w:fldCharType="separate"/>
      </w:r>
      <w:r w:rsidR="000468C8">
        <w:t>59</w:t>
      </w:r>
      <w:r w:rsidR="00925D4C">
        <w:fldChar w:fldCharType="end"/>
      </w:r>
      <w:r w:rsidR="00925D4C">
        <w:t xml:space="preserve"> této Smlouvy</w:t>
      </w:r>
      <w:r w:rsidRPr="004A47EC">
        <w:t xml:space="preserve">, a to ani v náhradním termínu dle předchozí věty, je povinen zaplatit Objednateli smluvní pokutu ve výši </w:t>
      </w:r>
      <w:proofErr w:type="gramStart"/>
      <w:r w:rsidR="003228E7">
        <w:t>1</w:t>
      </w:r>
      <w:r w:rsidR="004A661E">
        <w:t>0.000</w:t>
      </w:r>
      <w:r w:rsidRPr="004A47EC">
        <w:t>,-</w:t>
      </w:r>
      <w:proofErr w:type="gramEnd"/>
      <w:r w:rsidRPr="004A47EC">
        <w:t xml:space="preserve"> Kč</w:t>
      </w:r>
      <w:r w:rsidR="00AE2CBE">
        <w:t xml:space="preserve"> za každé porušení povinnosti</w:t>
      </w:r>
      <w:r w:rsidRPr="004A47EC">
        <w:t xml:space="preserve">, </w:t>
      </w:r>
      <w:bookmarkStart w:id="86" w:name="_Hlk88123144"/>
      <w:r w:rsidRPr="004A47EC">
        <w:t>a to i</w:t>
      </w:r>
      <w:r w:rsidR="00EA4B8C">
        <w:t> </w:t>
      </w:r>
      <w:r w:rsidRPr="004A47EC">
        <w:t>opakovaně v případě nutnosti opakovaných výzev Objednatele</w:t>
      </w:r>
      <w:bookmarkEnd w:id="86"/>
      <w:r w:rsidRPr="004A47EC">
        <w:t>.</w:t>
      </w:r>
      <w:bookmarkEnd w:id="85"/>
    </w:p>
    <w:p w14:paraId="4818E983" w14:textId="0C2F0822" w:rsidR="00947A97" w:rsidRDefault="00947A97" w:rsidP="00947A97">
      <w:pPr>
        <w:pStyle w:val="3Text10b"/>
      </w:pPr>
      <w:r w:rsidRPr="004A47EC">
        <w:t xml:space="preserve">V případě porušení zákazu dle </w:t>
      </w:r>
      <w:r>
        <w:t xml:space="preserve">odst. </w:t>
      </w:r>
      <w:r>
        <w:fldChar w:fldCharType="begin"/>
      </w:r>
      <w:r>
        <w:instrText xml:space="preserve"> REF _Ref474457053 \r \h </w:instrText>
      </w:r>
      <w:r>
        <w:fldChar w:fldCharType="separate"/>
      </w:r>
      <w:r w:rsidR="000468C8">
        <w:t>60</w:t>
      </w:r>
      <w:r>
        <w:fldChar w:fldCharType="end"/>
      </w:r>
      <w:r>
        <w:t xml:space="preserve"> této Smlouvy </w:t>
      </w:r>
      <w:r w:rsidRPr="004A47EC">
        <w:t xml:space="preserve">je Dopravce povinen zaplatit Objednateli smluvní pokutu ve výši </w:t>
      </w:r>
      <w:proofErr w:type="gramStart"/>
      <w:r w:rsidR="00BB66F6">
        <w:t>2</w:t>
      </w:r>
      <w:r w:rsidR="004A661E" w:rsidRPr="004A47EC">
        <w:t>0</w:t>
      </w:r>
      <w:r w:rsidRPr="004A47EC">
        <w:t>.000,-</w:t>
      </w:r>
      <w:proofErr w:type="gramEnd"/>
      <w:r w:rsidRPr="004A47EC">
        <w:t xml:space="preserve"> Kč, a to za každé porušení</w:t>
      </w:r>
      <w:r w:rsidR="002A7220" w:rsidRPr="000B12AB">
        <w:rPr>
          <w:rFonts w:cs="Calibri"/>
        </w:rPr>
        <w:t>, a to i opakovaně</w:t>
      </w:r>
      <w:r w:rsidR="002A7220">
        <w:rPr>
          <w:rFonts w:cs="Calibri"/>
        </w:rPr>
        <w:t>,</w:t>
      </w:r>
      <w:r w:rsidR="002A7220" w:rsidRPr="000B12AB">
        <w:rPr>
          <w:rFonts w:cs="Calibri"/>
        </w:rPr>
        <w:t xml:space="preserve"> </w:t>
      </w:r>
      <w:r w:rsidR="002A7220" w:rsidRPr="008122AD">
        <w:t>pokud Dopravce nesplnil sjednanou povinnost (nezjednal nápravu)</w:t>
      </w:r>
      <w:r w:rsidR="002A7220">
        <w:t xml:space="preserve"> </w:t>
      </w:r>
      <w:r w:rsidR="002A7220" w:rsidRPr="008122AD">
        <w:t xml:space="preserve">ani v dodatečné </w:t>
      </w:r>
      <w:r w:rsidR="002A7220">
        <w:t xml:space="preserve">přiměřené </w:t>
      </w:r>
      <w:r w:rsidR="002A7220" w:rsidRPr="008122AD">
        <w:t>lhůtě</w:t>
      </w:r>
      <w:r w:rsidRPr="004A47EC">
        <w:t>.</w:t>
      </w:r>
    </w:p>
    <w:p w14:paraId="7ABEF241" w14:textId="3FE50B6D" w:rsidR="00947A97" w:rsidRDefault="00947A97" w:rsidP="00947A97">
      <w:pPr>
        <w:pStyle w:val="3Text10b"/>
      </w:pPr>
      <w:r w:rsidRPr="004A47EC">
        <w:t>V případě nesplnění povinnosti</w:t>
      </w:r>
      <w:r>
        <w:t xml:space="preserve"> </w:t>
      </w:r>
      <w:r w:rsidRPr="004A47EC">
        <w:t>požádat o změnu licence nebo o vydání licence nové</w:t>
      </w:r>
      <w:r>
        <w:t xml:space="preserve"> dle odst. </w:t>
      </w:r>
      <w:r>
        <w:fldChar w:fldCharType="begin"/>
      </w:r>
      <w:r>
        <w:instrText xml:space="preserve"> REF _Ref474451001 \r \h </w:instrText>
      </w:r>
      <w:r>
        <w:fldChar w:fldCharType="separate"/>
      </w:r>
      <w:r w:rsidR="000468C8">
        <w:t>61</w:t>
      </w:r>
      <w:r>
        <w:fldChar w:fldCharType="end"/>
      </w:r>
      <w:r>
        <w:t xml:space="preserve"> této Smlouvy</w:t>
      </w:r>
      <w:r w:rsidRPr="004A47EC">
        <w:t>, zašle Objednatel Dopravci výzvu ke splnění povinnosti se stanovením náhradního termínu. Nesplní-li Dopravce svou povinnost</w:t>
      </w:r>
      <w:r w:rsidR="00925D4C">
        <w:t xml:space="preserve"> dle odst. </w:t>
      </w:r>
      <w:r w:rsidR="00925D4C">
        <w:fldChar w:fldCharType="begin"/>
      </w:r>
      <w:r w:rsidR="00925D4C">
        <w:instrText xml:space="preserve"> REF _Ref474451001 \r \h </w:instrText>
      </w:r>
      <w:r w:rsidR="00925D4C">
        <w:fldChar w:fldCharType="separate"/>
      </w:r>
      <w:r w:rsidR="000468C8">
        <w:t>61</w:t>
      </w:r>
      <w:r w:rsidR="00925D4C">
        <w:fldChar w:fldCharType="end"/>
      </w:r>
      <w:r w:rsidR="00925D4C">
        <w:t xml:space="preserve"> této Smlouvy</w:t>
      </w:r>
      <w:r w:rsidRPr="004A47EC">
        <w:t xml:space="preserve">, a to ani v náhradním termínu dle předchozí věty, je povinen zaplatit Objednateli smluvní pokutu ve výši </w:t>
      </w:r>
      <w:proofErr w:type="gramStart"/>
      <w:r w:rsidR="003228E7">
        <w:t>1</w:t>
      </w:r>
      <w:r w:rsidR="004A661E">
        <w:t>0.000</w:t>
      </w:r>
      <w:r w:rsidRPr="004A47EC">
        <w:t>,-</w:t>
      </w:r>
      <w:proofErr w:type="gramEnd"/>
      <w:r w:rsidRPr="004A47EC">
        <w:t xml:space="preserve"> Kč</w:t>
      </w:r>
      <w:r w:rsidRPr="004A47EC">
        <w:rPr>
          <w:rFonts w:eastAsia="Times New Roman"/>
          <w:iCs/>
          <w:lang w:val="x-none" w:eastAsia="x-none"/>
        </w:rPr>
        <w:t xml:space="preserve"> za každé jednotlivé porušení</w:t>
      </w:r>
      <w:r w:rsidRPr="004A47EC">
        <w:t>, a to i opakovaně v případě nutnosti opakovaných výzev Objednatele.</w:t>
      </w:r>
    </w:p>
    <w:p w14:paraId="757CC298" w14:textId="407009D6" w:rsidR="003E1735" w:rsidRDefault="003E1735" w:rsidP="00947A97">
      <w:pPr>
        <w:pStyle w:val="3Text10b"/>
      </w:pPr>
      <w:r w:rsidRPr="004A47EC">
        <w:t xml:space="preserve">V případě </w:t>
      </w:r>
      <w:r w:rsidRPr="00FF043C">
        <w:t xml:space="preserve">nesplnění lhůty pro </w:t>
      </w:r>
      <w:r w:rsidR="00865E3D" w:rsidRPr="0078339F">
        <w:t>pořízení nov</w:t>
      </w:r>
      <w:r w:rsidR="00865E3D">
        <w:t>ého Vozid</w:t>
      </w:r>
      <w:r w:rsidR="00865E3D" w:rsidRPr="0078339F">
        <w:t>l</w:t>
      </w:r>
      <w:r w:rsidR="00865E3D">
        <w:t xml:space="preserve">a </w:t>
      </w:r>
      <w:r w:rsidRPr="004A47EC">
        <w:t xml:space="preserve">dle </w:t>
      </w:r>
      <w:r>
        <w:t xml:space="preserve">odst. </w:t>
      </w:r>
      <w:r w:rsidR="00865E3D">
        <w:fldChar w:fldCharType="begin"/>
      </w:r>
      <w:r w:rsidR="00865E3D">
        <w:instrText xml:space="preserve"> REF _Ref38301833 \r \h </w:instrText>
      </w:r>
      <w:r w:rsidR="00865E3D">
        <w:fldChar w:fldCharType="separate"/>
      </w:r>
      <w:r w:rsidR="000468C8">
        <w:t>65</w:t>
      </w:r>
      <w:r w:rsidR="00865E3D">
        <w:fldChar w:fldCharType="end"/>
      </w:r>
      <w:r>
        <w:t xml:space="preserve"> této Smlouvy</w:t>
      </w:r>
      <w:r w:rsidRPr="004A47EC">
        <w:t xml:space="preserve">, zašle Objednatel Dopravci výzvu ke splnění povinnosti se stanovením náhradního termínu. Nesplní-li Dopravce svou povinnost ani v náhradním termínu dle předchozí věty, je povinen zaplatit Objednateli smluvní pokutu ve výši </w:t>
      </w:r>
      <w:r w:rsidR="00865E3D">
        <w:t>100</w:t>
      </w:r>
      <w:r w:rsidR="004A661E">
        <w:t>.000</w:t>
      </w:r>
      <w:r w:rsidRPr="004A47EC">
        <w:t>,- Kč</w:t>
      </w:r>
      <w:r w:rsidRPr="004A47EC">
        <w:rPr>
          <w:rFonts w:eastAsia="Times New Roman"/>
          <w:iCs/>
          <w:lang w:val="x-none" w:eastAsia="x-none"/>
        </w:rPr>
        <w:t xml:space="preserve"> za každé jednotlivé porušení</w:t>
      </w:r>
      <w:r w:rsidR="00925D4C">
        <w:t>, a to i </w:t>
      </w:r>
      <w:r w:rsidRPr="004A47EC">
        <w:t>opakovaně za každou opakovanou výzvu Objednatele.</w:t>
      </w:r>
    </w:p>
    <w:p w14:paraId="2DFFC01D" w14:textId="1FCCB5DB" w:rsidR="00A91BBB" w:rsidRDefault="00A91BBB" w:rsidP="00A91BBB">
      <w:pPr>
        <w:pStyle w:val="3Text10b"/>
      </w:pPr>
      <w:bookmarkStart w:id="87" w:name="_Ref475437113"/>
      <w:r w:rsidRPr="004A47EC">
        <w:t xml:space="preserve">V případě, že Dopravce </w:t>
      </w:r>
      <w:r w:rsidR="002A7220">
        <w:t xml:space="preserve">vůbec nezahájí nebo </w:t>
      </w:r>
      <w:r w:rsidRPr="004A47EC">
        <w:t xml:space="preserve">po dobu trvání závazku z této Smlouvy v plném rozsahu pozastaví provozování veřejné linkové dopravy po dobu delší než 24 hodin, je povinen uhradit Objednateli smluvní pokutu ve výši </w:t>
      </w:r>
      <w:r w:rsidR="00A62623">
        <w:t>2</w:t>
      </w:r>
      <w:r w:rsidR="00A62623" w:rsidRPr="004A47EC">
        <w:t>00</w:t>
      </w:r>
      <w:r w:rsidRPr="004A47EC">
        <w:t>.000,- Kč</w:t>
      </w:r>
      <w:r w:rsidR="0082451E">
        <w:t xml:space="preserve">, a to za každý i započatý kalendářní den, kdy </w:t>
      </w:r>
      <w:r w:rsidR="000B29E8">
        <w:t>nebyla veřejná linková doprava dle Smlouvy vůbec provozována</w:t>
      </w:r>
      <w:r w:rsidRPr="004A47EC">
        <w:t xml:space="preserve">. </w:t>
      </w:r>
      <w:bookmarkEnd w:id="87"/>
    </w:p>
    <w:p w14:paraId="54F47373" w14:textId="2BCFEBD8" w:rsidR="00A91BBB" w:rsidRDefault="00A91BBB" w:rsidP="00A91BBB">
      <w:pPr>
        <w:pStyle w:val="3Text10b"/>
      </w:pPr>
      <w:r w:rsidRPr="004A47EC">
        <w:t>V případě nesplnění povinností stanovených v</w:t>
      </w:r>
      <w:r>
        <w:t xml:space="preserve"> odst. </w:t>
      </w:r>
      <w:r>
        <w:fldChar w:fldCharType="begin"/>
      </w:r>
      <w:r>
        <w:instrText xml:space="preserve"> REF _Ref475347857 \r \h </w:instrText>
      </w:r>
      <w:r>
        <w:fldChar w:fldCharType="separate"/>
      </w:r>
      <w:r w:rsidR="000468C8">
        <w:t>68</w:t>
      </w:r>
      <w:r>
        <w:fldChar w:fldCharType="end"/>
      </w:r>
      <w:r>
        <w:t xml:space="preserve"> této Smlouvy</w:t>
      </w:r>
      <w:r w:rsidRPr="004A47EC">
        <w:t xml:space="preserve">, je Dopravce povinen uhradit Objednateli smluvní pokutu ve výši </w:t>
      </w:r>
      <w:proofErr w:type="gramStart"/>
      <w:r w:rsidR="00734F2B">
        <w:t>1</w:t>
      </w:r>
      <w:r w:rsidR="004A661E">
        <w:t>0.000</w:t>
      </w:r>
      <w:r w:rsidRPr="004A47EC">
        <w:t>,-</w:t>
      </w:r>
      <w:proofErr w:type="gramEnd"/>
      <w:r w:rsidRPr="004A47EC">
        <w:t xml:space="preserve"> Kč za ka</w:t>
      </w:r>
      <w:r w:rsidR="008E3D8A">
        <w:t>ždé jednotlivé porušení, a to i </w:t>
      </w:r>
      <w:r w:rsidRPr="004A47EC">
        <w:t>opakovaně, pokud Dopravce nesplní svou povinnost ani na výzvu Objednatele.</w:t>
      </w:r>
    </w:p>
    <w:p w14:paraId="2083EF41" w14:textId="6AF3B61F" w:rsidR="00C1599F" w:rsidRDefault="00C1599F" w:rsidP="00A91BBB">
      <w:pPr>
        <w:pStyle w:val="3Text10b"/>
      </w:pPr>
      <w:r w:rsidRPr="004A47EC">
        <w:t xml:space="preserve">Za porušení povinnosti </w:t>
      </w:r>
      <w:r>
        <w:t xml:space="preserve">dle </w:t>
      </w:r>
      <w:r w:rsidRPr="00CB0064">
        <w:t xml:space="preserve">odst. </w:t>
      </w:r>
      <w:r w:rsidR="00CB0064" w:rsidRPr="00CB0064">
        <w:rPr>
          <w:color w:val="FF0000"/>
        </w:rPr>
        <w:fldChar w:fldCharType="begin"/>
      </w:r>
      <w:r w:rsidR="00CB0064" w:rsidRPr="00CB0064">
        <w:instrText xml:space="preserve"> REF _Ref500324552 \r \h </w:instrText>
      </w:r>
      <w:r w:rsidR="00CB0064">
        <w:rPr>
          <w:color w:val="FF0000"/>
        </w:rPr>
        <w:instrText xml:space="preserve"> \* MERGEFORMAT </w:instrText>
      </w:r>
      <w:r w:rsidR="00CB0064" w:rsidRPr="00CB0064">
        <w:rPr>
          <w:color w:val="FF0000"/>
        </w:rPr>
      </w:r>
      <w:r w:rsidR="00CB0064" w:rsidRPr="00CB0064">
        <w:rPr>
          <w:color w:val="FF0000"/>
        </w:rPr>
        <w:fldChar w:fldCharType="separate"/>
      </w:r>
      <w:r w:rsidR="000468C8">
        <w:t>71</w:t>
      </w:r>
      <w:r w:rsidR="00CB0064" w:rsidRPr="00CB0064">
        <w:rPr>
          <w:color w:val="FF0000"/>
        </w:rPr>
        <w:fldChar w:fldCharType="end"/>
      </w:r>
      <w:r w:rsidR="00CE7097">
        <w:t xml:space="preserve"> </w:t>
      </w:r>
      <w:r>
        <w:t xml:space="preserve">této Smlouvy </w:t>
      </w:r>
      <w:r w:rsidRPr="004A47EC">
        <w:t>je Dopravce povinen zaplatit Objednateli smluvní pokut</w:t>
      </w:r>
      <w:r w:rsidR="003F4460">
        <w:t>u</w:t>
      </w:r>
      <w:r w:rsidRPr="004A47EC">
        <w:t xml:space="preserve"> ve výši </w:t>
      </w:r>
      <w:r w:rsidR="008D3DB2" w:rsidRPr="004A47EC">
        <w:t xml:space="preserve">ve výši </w:t>
      </w:r>
      <w:proofErr w:type="gramStart"/>
      <w:r w:rsidR="008D3DB2">
        <w:t>10.000</w:t>
      </w:r>
      <w:r w:rsidR="008D3DB2" w:rsidRPr="004A47EC">
        <w:t>,-</w:t>
      </w:r>
      <w:proofErr w:type="gramEnd"/>
      <w:r w:rsidR="008D3DB2" w:rsidRPr="004A47EC">
        <w:t xml:space="preserve"> Kč za ka</w:t>
      </w:r>
      <w:r w:rsidR="008D3DB2">
        <w:t>ždé jednotlivé porušení, a to i </w:t>
      </w:r>
      <w:r w:rsidR="008D3DB2" w:rsidRPr="004A47EC">
        <w:t>opakovaně, pokud Dopravce nesplní svou povinnost ani na výzvu Objednatele.</w:t>
      </w:r>
    </w:p>
    <w:p w14:paraId="3EC3106D" w14:textId="3D3C7ABE" w:rsidR="00A95617" w:rsidRDefault="00A95617" w:rsidP="00A95617">
      <w:pPr>
        <w:pStyle w:val="3Text10b"/>
      </w:pPr>
      <w:r w:rsidRPr="004A47EC">
        <w:t xml:space="preserve">Za porušení povinnosti </w:t>
      </w:r>
      <w:r>
        <w:t xml:space="preserve">dle odst. </w:t>
      </w:r>
      <w:r w:rsidR="00CB0064">
        <w:fldChar w:fldCharType="begin"/>
      </w:r>
      <w:r w:rsidR="00CB0064">
        <w:instrText xml:space="preserve"> REF _Ref476867563 \r \h </w:instrText>
      </w:r>
      <w:r w:rsidR="00CB0064">
        <w:fldChar w:fldCharType="separate"/>
      </w:r>
      <w:r w:rsidR="000468C8">
        <w:t>80</w:t>
      </w:r>
      <w:r w:rsidR="00CB0064">
        <w:fldChar w:fldCharType="end"/>
      </w:r>
      <w:r w:rsidR="001F6407">
        <w:t xml:space="preserve"> </w:t>
      </w:r>
      <w:r>
        <w:t xml:space="preserve">této Smlouvy </w:t>
      </w:r>
      <w:r w:rsidRPr="004A47EC">
        <w:t>je Dopravce povinen zaplatit Objednateli smluvní pokut</w:t>
      </w:r>
      <w:r>
        <w:t>u</w:t>
      </w:r>
      <w:r w:rsidRPr="004A47EC">
        <w:t xml:space="preserve"> ve výši </w:t>
      </w:r>
      <w:proofErr w:type="gramStart"/>
      <w:r w:rsidR="004A661E">
        <w:t>5.000</w:t>
      </w:r>
      <w:r w:rsidRPr="004A47EC">
        <w:t>,-</w:t>
      </w:r>
      <w:proofErr w:type="gramEnd"/>
      <w:r w:rsidRPr="004A47EC">
        <w:t xml:space="preserve"> Kč za každý započatý den trvání porušení této povinnosti</w:t>
      </w:r>
      <w:r>
        <w:t>.</w:t>
      </w:r>
    </w:p>
    <w:p w14:paraId="0C59D104" w14:textId="5B9727B5" w:rsidR="00763FB7" w:rsidRDefault="00763FB7" w:rsidP="00A95617">
      <w:pPr>
        <w:pStyle w:val="3Text10b"/>
      </w:pPr>
      <w:r w:rsidRPr="004A47EC">
        <w:t xml:space="preserve">Za porušení povinnosti </w:t>
      </w:r>
      <w:r>
        <w:t xml:space="preserve">dle odst. </w:t>
      </w:r>
      <w:r>
        <w:fldChar w:fldCharType="begin"/>
      </w:r>
      <w:r>
        <w:instrText xml:space="preserve"> REF _Ref496635492 \n \h </w:instrText>
      </w:r>
      <w:r>
        <w:fldChar w:fldCharType="separate"/>
      </w:r>
      <w:r w:rsidR="000468C8">
        <w:t>83</w:t>
      </w:r>
      <w:r>
        <w:fldChar w:fldCharType="end"/>
      </w:r>
      <w:r>
        <w:t xml:space="preserve"> této Smlouvy </w:t>
      </w:r>
      <w:r w:rsidRPr="004A47EC">
        <w:t>je Dopravce povinen zaplatit Objednateli smluvní pokut</w:t>
      </w:r>
      <w:r>
        <w:t>u</w:t>
      </w:r>
      <w:r w:rsidRPr="004A47EC">
        <w:t xml:space="preserve"> ve výši</w:t>
      </w:r>
      <w:r>
        <w:t xml:space="preserve"> </w:t>
      </w:r>
      <w:proofErr w:type="gramStart"/>
      <w:r>
        <w:t>20</w:t>
      </w:r>
      <w:r w:rsidR="00A332C1">
        <w:t>0</w:t>
      </w:r>
      <w:r>
        <w:t>.000</w:t>
      </w:r>
      <w:r w:rsidRPr="004A47EC">
        <w:t>,-</w:t>
      </w:r>
      <w:proofErr w:type="gramEnd"/>
      <w:r w:rsidRPr="004A47EC">
        <w:t xml:space="preserve"> Kč </w:t>
      </w:r>
      <w:r>
        <w:t>za každé započaté procento (%) nad rámec povoleného rozsahu poddodavatelů.</w:t>
      </w:r>
    </w:p>
    <w:p w14:paraId="4DE0DCEC" w14:textId="02B0060A" w:rsidR="002C2034" w:rsidRDefault="002C2034" w:rsidP="00A91BBB">
      <w:pPr>
        <w:pStyle w:val="3Text10b"/>
      </w:pPr>
      <w:r w:rsidRPr="004457E6">
        <w:lastRenderedPageBreak/>
        <w:t>Pokud Dopravce Bankovní záruku</w:t>
      </w:r>
      <w:r>
        <w:t xml:space="preserve"> dle odst. </w:t>
      </w:r>
      <w:r>
        <w:fldChar w:fldCharType="begin"/>
      </w:r>
      <w:r>
        <w:instrText xml:space="preserve"> REF _Ref475349026 \r \h </w:instrText>
      </w:r>
      <w:r>
        <w:fldChar w:fldCharType="separate"/>
      </w:r>
      <w:r w:rsidR="000468C8">
        <w:t>123</w:t>
      </w:r>
      <w:r>
        <w:fldChar w:fldCharType="end"/>
      </w:r>
      <w:r>
        <w:t xml:space="preserve"> této Smlouvy</w:t>
      </w:r>
      <w:r w:rsidRPr="004457E6">
        <w:t xml:space="preserve"> nep</w:t>
      </w:r>
      <w:r>
        <w:t>ředloží ani v dodatečné lhůtě 5 </w:t>
      </w:r>
      <w:r w:rsidRPr="004457E6">
        <w:t xml:space="preserve">pracovních </w:t>
      </w:r>
      <w:r w:rsidR="001E5B27" w:rsidRPr="004457E6">
        <w:t>dn</w:t>
      </w:r>
      <w:r w:rsidR="001E5B27">
        <w:t>ů</w:t>
      </w:r>
      <w:r w:rsidRPr="004457E6">
        <w:t>, uhradí Objednateli smluvní pokutu</w:t>
      </w:r>
      <w:r>
        <w:t xml:space="preserve"> ve výši 10</w:t>
      </w:r>
      <w:r w:rsidR="00A332C1">
        <w:t>.</w:t>
      </w:r>
      <w:r>
        <w:t>000 Kč za každý započatý den plnění.</w:t>
      </w:r>
      <w:r w:rsidR="00074ABC">
        <w:t xml:space="preserve"> </w:t>
      </w:r>
    </w:p>
    <w:p w14:paraId="468831F6" w14:textId="17204D52" w:rsidR="002C2034" w:rsidRDefault="002C2034" w:rsidP="00A91BBB">
      <w:pPr>
        <w:pStyle w:val="3Text10b"/>
      </w:pPr>
      <w:r w:rsidRPr="003A032C">
        <w:t>V případě prodlení Dopravce s doplněním Bankovní záruky do Výše zajištění</w:t>
      </w:r>
      <w:r>
        <w:t xml:space="preserve"> dle odst. </w:t>
      </w:r>
      <w:r>
        <w:fldChar w:fldCharType="begin"/>
      </w:r>
      <w:r>
        <w:instrText xml:space="preserve"> REF _Ref279759886 \r \h </w:instrText>
      </w:r>
      <w:r>
        <w:fldChar w:fldCharType="separate"/>
      </w:r>
      <w:r w:rsidR="000468C8">
        <w:t>126</w:t>
      </w:r>
      <w:r>
        <w:fldChar w:fldCharType="end"/>
      </w:r>
      <w:r>
        <w:t xml:space="preserve"> této Smlouvy</w:t>
      </w:r>
      <w:r w:rsidRPr="003A032C">
        <w:t xml:space="preserve"> je Dopravce povinen uhradit Objednateli smluvní pokutu ve výši 0,5 % denně z částky odpovídající částce, o niž je Dopravce povinen doplnit Bankovní záruku do Výše zajištění.</w:t>
      </w:r>
    </w:p>
    <w:p w14:paraId="2BE16E4E" w14:textId="2F32147C" w:rsidR="001F5D0C" w:rsidRPr="004A47EC" w:rsidRDefault="00AF2C92" w:rsidP="001A26CE">
      <w:pPr>
        <w:pStyle w:val="3Text10b"/>
      </w:pPr>
      <w:r w:rsidRPr="004A47EC">
        <w:t>Sjednáním ani zaplacením kterékoliv smluvní pokuty podle této Smlouvy není dotčeno právo Objednatele žádat po Dopravci v plné výši náhradu škody způsobené porušením povinnosti podle této Smlouvy.</w:t>
      </w:r>
    </w:p>
    <w:p w14:paraId="560A153B" w14:textId="2F48A733" w:rsidR="00734F2B" w:rsidRPr="004A47EC" w:rsidRDefault="001F5D0C" w:rsidP="001F5D0C">
      <w:pPr>
        <w:pStyle w:val="3Text10b"/>
      </w:pPr>
      <w:r>
        <w:t xml:space="preserve">Smluvní </w:t>
      </w:r>
      <w:r w:rsidR="00AF2C92" w:rsidRPr="004A47EC">
        <w:t>pokutu dle této Smlouvy uhradí Dopravce Objednateli na základě písemné výzvy, kterou Objednatel vystaví Dopravci, a to na účet Objednatele uvedený v této Smlouvě. Doba splatnosti činí 15</w:t>
      </w:r>
      <w:r w:rsidR="00931791">
        <w:t> </w:t>
      </w:r>
      <w:r w:rsidR="00AF2C92" w:rsidRPr="004A47EC">
        <w:t>dnů ode dne doručení výzvy k zaplacení smluvní pokuty Dopravci.</w:t>
      </w:r>
    </w:p>
    <w:p w14:paraId="07D4F449" w14:textId="77777777" w:rsidR="00AF2C92" w:rsidRPr="004A47EC" w:rsidRDefault="00AF2C92" w:rsidP="00387C3F">
      <w:pPr>
        <w:pStyle w:val="5slovannadpis"/>
      </w:pPr>
    </w:p>
    <w:p w14:paraId="0FAC4AC5" w14:textId="77777777" w:rsidR="00AF2C92" w:rsidRPr="004A47EC" w:rsidRDefault="00AF2C92" w:rsidP="00754005">
      <w:pPr>
        <w:keepNext/>
        <w:tabs>
          <w:tab w:val="left" w:pos="567"/>
          <w:tab w:val="left" w:pos="1701"/>
        </w:tabs>
        <w:spacing w:after="120" w:line="240" w:lineRule="auto"/>
        <w:jc w:val="center"/>
        <w:rPr>
          <w:rFonts w:asciiTheme="minorHAnsi" w:eastAsia="Times New Roman" w:hAnsiTheme="minorHAnsi" w:cs="Tahoma"/>
          <w:b/>
          <w:szCs w:val="20"/>
          <w:lang w:eastAsia="cs-CZ"/>
        </w:rPr>
      </w:pPr>
      <w:r w:rsidRPr="004A47EC">
        <w:rPr>
          <w:rFonts w:asciiTheme="minorHAnsi" w:eastAsia="Times New Roman" w:hAnsiTheme="minorHAnsi" w:cs="Tahoma"/>
          <w:b/>
          <w:szCs w:val="20"/>
          <w:lang w:eastAsia="cs-CZ"/>
        </w:rPr>
        <w:t>Doba plnění a ukončení Smlouvy</w:t>
      </w:r>
    </w:p>
    <w:p w14:paraId="5FBD2E86" w14:textId="13B0BEF0" w:rsidR="00AF2C92" w:rsidRPr="004A47EC" w:rsidRDefault="00AF2C92" w:rsidP="001A26CE">
      <w:pPr>
        <w:pStyle w:val="3Text10b"/>
        <w:rPr>
          <w:lang w:val="x-none"/>
        </w:rPr>
      </w:pPr>
      <w:r w:rsidRPr="004A47EC">
        <w:rPr>
          <w:lang w:val="x-none"/>
        </w:rPr>
        <w:t xml:space="preserve">Dopravce se zavazuje plnit svůj závazek provozovat Veřejnou linkovou dopravu po dobu </w:t>
      </w:r>
      <w:r w:rsidR="000A1A71">
        <w:t>120 kalendářních měsíců</w:t>
      </w:r>
      <w:r w:rsidR="007E1630" w:rsidRPr="003F4460">
        <w:t>.</w:t>
      </w:r>
      <w:r w:rsidR="000A1A71">
        <w:t xml:space="preserve"> Počátkem plnění je den Zahájení provozu.</w:t>
      </w:r>
    </w:p>
    <w:p w14:paraId="77AEA50A" w14:textId="08AC7841" w:rsidR="00AF2C92" w:rsidRPr="004A47EC" w:rsidRDefault="00E31494" w:rsidP="001A26CE">
      <w:pPr>
        <w:pStyle w:val="3Text10b"/>
        <w:rPr>
          <w:lang w:val="x-none"/>
        </w:rPr>
      </w:pPr>
      <w:r w:rsidRPr="004A47EC">
        <w:t xml:space="preserve">Závazek z této </w:t>
      </w:r>
      <w:r w:rsidR="00C60B4D">
        <w:t>Smlouvy</w:t>
      </w:r>
      <w:r w:rsidR="00706E27" w:rsidRPr="004A47EC">
        <w:rPr>
          <w:lang w:val="x-none"/>
        </w:rPr>
        <w:t xml:space="preserve"> </w:t>
      </w:r>
      <w:r w:rsidRPr="004A47EC">
        <w:t>zaniká</w:t>
      </w:r>
      <w:r w:rsidR="00AF2C92" w:rsidRPr="004A47EC">
        <w:rPr>
          <w:lang w:val="x-none"/>
        </w:rPr>
        <w:t>:</w:t>
      </w:r>
    </w:p>
    <w:p w14:paraId="01FE7316" w14:textId="77777777" w:rsidR="00AF2C92" w:rsidRPr="004A47EC" w:rsidRDefault="00AF2C92" w:rsidP="001A26CE">
      <w:pPr>
        <w:pStyle w:val="4Textvnoen10b"/>
      </w:pPr>
      <w:r w:rsidRPr="004A47EC">
        <w:t>uplynutím sjednané doby,</w:t>
      </w:r>
    </w:p>
    <w:p w14:paraId="1991CF9D" w14:textId="5A944B6C" w:rsidR="00AF2C92" w:rsidRPr="004A47EC" w:rsidRDefault="00AF2C92" w:rsidP="001A26CE">
      <w:pPr>
        <w:pStyle w:val="4Textvnoen10b"/>
      </w:pPr>
      <w:r w:rsidRPr="004A47EC">
        <w:t>písemnou dohodou obou smluvních stran,</w:t>
      </w:r>
    </w:p>
    <w:p w14:paraId="09D66B7E" w14:textId="77777777" w:rsidR="00AF2C92" w:rsidRPr="004A47EC" w:rsidRDefault="00AF2C92" w:rsidP="001A26CE">
      <w:pPr>
        <w:pStyle w:val="4Textvnoen10b"/>
      </w:pPr>
      <w:r w:rsidRPr="004A47EC">
        <w:t>uplynutím výpovědní doby v případě uplatnění výpovědi Objednatelem,</w:t>
      </w:r>
    </w:p>
    <w:p w14:paraId="01E686C3" w14:textId="77777777" w:rsidR="00AF2C92" w:rsidRPr="004A47EC" w:rsidRDefault="00AF2C92" w:rsidP="001A26CE">
      <w:pPr>
        <w:pStyle w:val="4Textvnoen10b"/>
      </w:pPr>
      <w:r w:rsidRPr="004A47EC">
        <w:t>okamžikem, kdy bude Dopravci pro neplnění stanovených povinností odejmuto jakékoliv oprávnění potřebné pro provozování Veřejné linkové dopravy, které je nutné pro plnění závazků dle této Smlouvy,</w:t>
      </w:r>
    </w:p>
    <w:p w14:paraId="03CC8CFB" w14:textId="20013D28" w:rsidR="00AF2C92" w:rsidRDefault="00AF2C92" w:rsidP="001A26CE">
      <w:pPr>
        <w:pStyle w:val="4Textvnoen10b"/>
      </w:pPr>
      <w:r w:rsidRPr="004A47EC">
        <w:t>odstoupením od této Smlouvy některou ze Smluvních stran</w:t>
      </w:r>
      <w:r w:rsidR="008122AD">
        <w:t>.</w:t>
      </w:r>
    </w:p>
    <w:p w14:paraId="59493E1E" w14:textId="77777777" w:rsidR="00AF2C92" w:rsidRPr="004A47EC" w:rsidRDefault="00AF2C92" w:rsidP="001A26CE">
      <w:pPr>
        <w:pStyle w:val="3Text10b"/>
      </w:pPr>
      <w:bookmarkStart w:id="88" w:name="_Ref443891084"/>
      <w:r w:rsidRPr="004A47EC">
        <w:t>Objednatel je oprávněn vypovědět tuto Smlouvu v případě:</w:t>
      </w:r>
      <w:bookmarkEnd w:id="88"/>
    </w:p>
    <w:p w14:paraId="69E0F9ED" w14:textId="3EF8110C" w:rsidR="00AF2C92" w:rsidRPr="004A47EC" w:rsidRDefault="00AF2C92" w:rsidP="001A26CE">
      <w:pPr>
        <w:pStyle w:val="4Textvnoen10b"/>
      </w:pPr>
      <w:r w:rsidRPr="004A47EC">
        <w:t>porušení povinností Dopravce</w:t>
      </w:r>
      <w:r w:rsidR="008341CE" w:rsidRPr="004A47EC">
        <w:t xml:space="preserve"> dle bodu </w:t>
      </w:r>
      <w:r w:rsidR="006169AE">
        <w:fldChar w:fldCharType="begin"/>
      </w:r>
      <w:r w:rsidR="006169AE">
        <w:instrText xml:space="preserve"> REF _Ref474456614 \n \h </w:instrText>
      </w:r>
      <w:r w:rsidR="006169AE">
        <w:fldChar w:fldCharType="separate"/>
      </w:r>
      <w:r w:rsidR="000468C8">
        <w:t>76.1</w:t>
      </w:r>
      <w:r w:rsidR="006169AE">
        <w:fldChar w:fldCharType="end"/>
      </w:r>
      <w:r w:rsidR="006169AE">
        <w:t>.</w:t>
      </w:r>
      <w:r w:rsidR="008341CE" w:rsidRPr="004A47EC">
        <w:t xml:space="preserve"> této Smlouvy</w:t>
      </w:r>
      <w:r w:rsidR="00931791">
        <w:t xml:space="preserve"> nebo</w:t>
      </w:r>
      <w:r w:rsidR="00DB5BF6" w:rsidRPr="00DB5BF6">
        <w:t xml:space="preserve"> </w:t>
      </w:r>
      <w:r w:rsidR="00DB5BF6" w:rsidRPr="004A47EC">
        <w:t xml:space="preserve">dle odst. </w:t>
      </w:r>
      <w:r w:rsidR="00DB5BF6">
        <w:fldChar w:fldCharType="begin"/>
      </w:r>
      <w:r w:rsidR="00DB5BF6">
        <w:instrText xml:space="preserve"> REF _Ref475437113 \r \h </w:instrText>
      </w:r>
      <w:r w:rsidR="00DB5BF6">
        <w:fldChar w:fldCharType="separate"/>
      </w:r>
      <w:r w:rsidR="000468C8">
        <w:t>138</w:t>
      </w:r>
      <w:r w:rsidR="00DB5BF6">
        <w:fldChar w:fldCharType="end"/>
      </w:r>
      <w:r w:rsidR="00DB5BF6">
        <w:t xml:space="preserve"> </w:t>
      </w:r>
      <w:r w:rsidR="00DB5BF6" w:rsidRPr="004A47EC">
        <w:t>této Smlouvy</w:t>
      </w:r>
      <w:r w:rsidR="00DB5BF6">
        <w:t>,</w:t>
      </w:r>
      <w:r w:rsidR="008122AD">
        <w:t xml:space="preserve"> </w:t>
      </w:r>
      <w:r w:rsidR="008122AD" w:rsidRPr="008122AD">
        <w:t>pokud Dopravce nesplnil sjednanou povinnost (nezjednal nápravu)</w:t>
      </w:r>
      <w:r w:rsidR="008122AD">
        <w:t xml:space="preserve"> </w:t>
      </w:r>
      <w:r w:rsidR="008122AD" w:rsidRPr="008122AD">
        <w:t xml:space="preserve">ani v dodatečné </w:t>
      </w:r>
      <w:r w:rsidR="008122AD">
        <w:t xml:space="preserve">přiměřené </w:t>
      </w:r>
      <w:r w:rsidR="008122AD" w:rsidRPr="008122AD">
        <w:t>lhůtě</w:t>
      </w:r>
      <w:r w:rsidR="008122AD">
        <w:t>,</w:t>
      </w:r>
    </w:p>
    <w:p w14:paraId="2BE63D65" w14:textId="684DC301" w:rsidR="00AF2C92" w:rsidRPr="004A47EC" w:rsidRDefault="00AF2C92" w:rsidP="001A26CE">
      <w:pPr>
        <w:pStyle w:val="4Textvnoen10b"/>
      </w:pPr>
      <w:r w:rsidRPr="004A47EC">
        <w:t xml:space="preserve">porušení povinností Dopravce dle odst. </w:t>
      </w:r>
      <w:r w:rsidR="000D31BC">
        <w:fldChar w:fldCharType="begin"/>
      </w:r>
      <w:r w:rsidR="000D31BC">
        <w:instrText xml:space="preserve"> REF _Ref474450353 \r \h </w:instrText>
      </w:r>
      <w:r w:rsidR="000D31BC">
        <w:fldChar w:fldCharType="separate"/>
      </w:r>
      <w:r w:rsidR="000468C8">
        <w:t>59</w:t>
      </w:r>
      <w:r w:rsidR="000D31BC">
        <w:fldChar w:fldCharType="end"/>
      </w:r>
      <w:r w:rsidRPr="004A47EC">
        <w:t xml:space="preserve">, </w:t>
      </w:r>
      <w:r w:rsidR="00A87478">
        <w:fldChar w:fldCharType="begin"/>
      </w:r>
      <w:r w:rsidR="00A87478">
        <w:instrText xml:space="preserve"> REF _Ref474457053 \n \h </w:instrText>
      </w:r>
      <w:r w:rsidR="00A87478">
        <w:fldChar w:fldCharType="separate"/>
      </w:r>
      <w:r w:rsidR="000468C8">
        <w:t>60</w:t>
      </w:r>
      <w:r w:rsidR="00A87478">
        <w:fldChar w:fldCharType="end"/>
      </w:r>
      <w:r w:rsidRPr="004A47EC">
        <w:t xml:space="preserve">, </w:t>
      </w:r>
      <w:r w:rsidR="00A87478">
        <w:fldChar w:fldCharType="begin"/>
      </w:r>
      <w:r w:rsidR="00A87478">
        <w:instrText xml:space="preserve"> REF _Ref474451001 \n \h </w:instrText>
      </w:r>
      <w:r w:rsidR="00A87478">
        <w:fldChar w:fldCharType="separate"/>
      </w:r>
      <w:r w:rsidR="000468C8">
        <w:t>61</w:t>
      </w:r>
      <w:r w:rsidR="00A87478">
        <w:fldChar w:fldCharType="end"/>
      </w:r>
      <w:r w:rsidRPr="004A47EC">
        <w:t xml:space="preserve">, </w:t>
      </w:r>
      <w:r w:rsidR="00185082">
        <w:fldChar w:fldCharType="begin"/>
      </w:r>
      <w:r w:rsidR="00185082">
        <w:instrText xml:space="preserve"> REF _Ref474457081 \n \h </w:instrText>
      </w:r>
      <w:r w:rsidR="00185082">
        <w:fldChar w:fldCharType="separate"/>
      </w:r>
      <w:r w:rsidR="000468C8">
        <w:t>62</w:t>
      </w:r>
      <w:r w:rsidR="00185082">
        <w:fldChar w:fldCharType="end"/>
      </w:r>
      <w:r w:rsidR="00185082" w:rsidRPr="004A47EC">
        <w:t xml:space="preserve"> </w:t>
      </w:r>
      <w:r w:rsidR="0023476C">
        <w:t xml:space="preserve">nebo odst. </w:t>
      </w:r>
      <w:r w:rsidR="00185082">
        <w:fldChar w:fldCharType="begin"/>
      </w:r>
      <w:r w:rsidR="00185082">
        <w:instrText xml:space="preserve"> REF _Ref38301833 \n \h </w:instrText>
      </w:r>
      <w:r w:rsidR="00185082">
        <w:fldChar w:fldCharType="separate"/>
      </w:r>
      <w:r w:rsidR="000468C8">
        <w:t>65</w:t>
      </w:r>
      <w:r w:rsidR="00185082">
        <w:fldChar w:fldCharType="end"/>
      </w:r>
      <w:r w:rsidR="00185082">
        <w:t xml:space="preserve"> </w:t>
      </w:r>
      <w:r w:rsidR="008341CE" w:rsidRPr="004A47EC">
        <w:t>této Smlouvy</w:t>
      </w:r>
      <w:r w:rsidRPr="004A47EC">
        <w:t>, pokud Dopravce nesplnil sjednanou povinnost</w:t>
      </w:r>
      <w:r w:rsidR="008122AD">
        <w:t xml:space="preserve"> (nezjednal nápravu)</w:t>
      </w:r>
      <w:r w:rsidRPr="004A47EC">
        <w:t xml:space="preserve"> ani v</w:t>
      </w:r>
      <w:r w:rsidR="004F2237" w:rsidRPr="004A47EC">
        <w:t> </w:t>
      </w:r>
      <w:r w:rsidRPr="004A47EC">
        <w:t xml:space="preserve">dodatečné </w:t>
      </w:r>
      <w:r w:rsidR="008122AD" w:rsidRPr="008122AD">
        <w:t xml:space="preserve">přiměřené </w:t>
      </w:r>
      <w:r w:rsidRPr="004A47EC">
        <w:t>lhůtě</w:t>
      </w:r>
      <w:r w:rsidR="008122AD">
        <w:t>.</w:t>
      </w:r>
    </w:p>
    <w:p w14:paraId="450ABBE3" w14:textId="2CC65E88" w:rsidR="00AF2C92" w:rsidRDefault="00AF2C92" w:rsidP="001A26CE">
      <w:pPr>
        <w:pStyle w:val="3Text10b"/>
      </w:pPr>
      <w:r w:rsidRPr="004A47EC">
        <w:t xml:space="preserve">Výpovědní doba dle </w:t>
      </w:r>
      <w:r w:rsidR="00CA345F" w:rsidRPr="004A47EC">
        <w:t>odst.</w:t>
      </w:r>
      <w:r w:rsidR="005A74F4">
        <w:t xml:space="preserve"> </w:t>
      </w:r>
      <w:r w:rsidR="005A74F4">
        <w:fldChar w:fldCharType="begin"/>
      </w:r>
      <w:r w:rsidR="005A74F4">
        <w:instrText xml:space="preserve"> REF _Ref443891084 \n \h </w:instrText>
      </w:r>
      <w:r w:rsidR="005A74F4">
        <w:fldChar w:fldCharType="separate"/>
      </w:r>
      <w:r w:rsidR="000468C8">
        <w:t>149</w:t>
      </w:r>
      <w:r w:rsidR="005A74F4">
        <w:fldChar w:fldCharType="end"/>
      </w:r>
      <w:r w:rsidR="00CA345F" w:rsidRPr="004A47EC">
        <w:t xml:space="preserve"> </w:t>
      </w:r>
      <w:r w:rsidRPr="004A47EC">
        <w:t>této Smlouvy počíná běžet od okamžiku, kdy byl</w:t>
      </w:r>
      <w:r w:rsidR="00CA345F" w:rsidRPr="004A47EC">
        <w:t>a</w:t>
      </w:r>
      <w:r w:rsidRPr="004A47EC">
        <w:t xml:space="preserve"> </w:t>
      </w:r>
      <w:r w:rsidR="00CA345F" w:rsidRPr="004A47EC">
        <w:t>Dopravci</w:t>
      </w:r>
      <w:r w:rsidRPr="004A47EC">
        <w:t xml:space="preserve"> doručen</w:t>
      </w:r>
      <w:r w:rsidR="00CA345F" w:rsidRPr="004A47EC">
        <w:t>a</w:t>
      </w:r>
      <w:r w:rsidRPr="004A47EC">
        <w:t xml:space="preserve"> výpověď a končí posledním dnem </w:t>
      </w:r>
      <w:r w:rsidR="00CF510A">
        <w:t>devátého</w:t>
      </w:r>
      <w:r w:rsidR="00CF510A" w:rsidRPr="004A47EC">
        <w:t xml:space="preserve"> </w:t>
      </w:r>
      <w:r w:rsidRPr="004A47EC">
        <w:t>měsíce následujícího po měsíci, ve kterém byl</w:t>
      </w:r>
      <w:r w:rsidR="00CA345F" w:rsidRPr="004A47EC">
        <w:t>a</w:t>
      </w:r>
      <w:r w:rsidRPr="004A47EC">
        <w:t xml:space="preserve"> </w:t>
      </w:r>
      <w:r w:rsidR="00CA345F" w:rsidRPr="004A47EC">
        <w:t>výpověď Dopravci</w:t>
      </w:r>
      <w:r w:rsidRPr="004A47EC">
        <w:t xml:space="preserve"> doručen</w:t>
      </w:r>
      <w:r w:rsidR="00CA345F" w:rsidRPr="004A47EC">
        <w:t>a</w:t>
      </w:r>
      <w:r w:rsidRPr="004A47EC">
        <w:t xml:space="preserve">. </w:t>
      </w:r>
    </w:p>
    <w:p w14:paraId="29E0E18F" w14:textId="024FC008" w:rsidR="00F767E7" w:rsidRPr="004A47EC" w:rsidRDefault="00F767E7" w:rsidP="001A26CE">
      <w:pPr>
        <w:pStyle w:val="3Text10b"/>
      </w:pPr>
      <w:bookmarkStart w:id="89" w:name="_Ref91156761"/>
      <w:r w:rsidRPr="00F767E7">
        <w:lastRenderedPageBreak/>
        <w:t>Kterákoliv ze Smluvních stran může tuto Smlouvu písemně vypovědět, a to i bez uvedení důvodu. Výpovědní lhůta činí 30 měsíců a začíná běžet od prvního dne měsíce následujícího po měsíci, v němž byla výpověď doručena druhé Smluvní straně.</w:t>
      </w:r>
      <w:bookmarkEnd w:id="89"/>
    </w:p>
    <w:p w14:paraId="47D6DFA9" w14:textId="77777777" w:rsidR="002A5C27" w:rsidRPr="004A47EC" w:rsidRDefault="002A5C27" w:rsidP="001A26CE">
      <w:pPr>
        <w:pStyle w:val="3Text10b"/>
      </w:pPr>
      <w:r w:rsidRPr="004A47EC">
        <w:t xml:space="preserve">Objednatel je oprávněn odstoupit od této Smlouvy </w:t>
      </w:r>
      <w:r w:rsidR="008C28C4" w:rsidRPr="004A47EC">
        <w:t xml:space="preserve">v souladu s platnými a účinnými právními předpisy, a to </w:t>
      </w:r>
      <w:r w:rsidRPr="004A47EC">
        <w:t>zejména když:</w:t>
      </w:r>
    </w:p>
    <w:p w14:paraId="471DB729" w14:textId="1FDA390A" w:rsidR="00931791" w:rsidRPr="00931791" w:rsidRDefault="00931791" w:rsidP="001A26CE">
      <w:pPr>
        <w:pStyle w:val="4Textvnoen10b"/>
        <w:rPr>
          <w:lang w:val="x-none"/>
        </w:rPr>
      </w:pPr>
      <w:r w:rsidRPr="003A032C">
        <w:t xml:space="preserve">Dopravce </w:t>
      </w:r>
      <w:r w:rsidRPr="004457E6">
        <w:t>nep</w:t>
      </w:r>
      <w:r>
        <w:t xml:space="preserve">ředloží </w:t>
      </w:r>
      <w:r w:rsidRPr="003A032C">
        <w:t>Bankovní záruku</w:t>
      </w:r>
      <w:r>
        <w:t xml:space="preserve"> dle odst. </w:t>
      </w:r>
      <w:r>
        <w:fldChar w:fldCharType="begin"/>
      </w:r>
      <w:r>
        <w:instrText xml:space="preserve"> REF _Ref475349026 \r \h </w:instrText>
      </w:r>
      <w:r>
        <w:fldChar w:fldCharType="separate"/>
      </w:r>
      <w:r w:rsidR="000468C8">
        <w:t>123</w:t>
      </w:r>
      <w:r>
        <w:fldChar w:fldCharType="end"/>
      </w:r>
      <w:r>
        <w:t xml:space="preserve"> této Smlouvy</w:t>
      </w:r>
      <w:r w:rsidRPr="003A032C">
        <w:t xml:space="preserve"> an</w:t>
      </w:r>
      <w:r w:rsidR="00E34C52">
        <w:t>i v dodatečné lhůtě 15 </w:t>
      </w:r>
      <w:r w:rsidRPr="004457E6">
        <w:t xml:space="preserve">pracovních </w:t>
      </w:r>
      <w:r>
        <w:t>dnů,</w:t>
      </w:r>
    </w:p>
    <w:p w14:paraId="5A088CD7" w14:textId="1843E8C7" w:rsidR="00931791" w:rsidRPr="00931791" w:rsidRDefault="00931791" w:rsidP="001A26CE">
      <w:pPr>
        <w:pStyle w:val="4Textvnoen10b"/>
        <w:rPr>
          <w:lang w:val="x-none"/>
        </w:rPr>
      </w:pPr>
      <w:r w:rsidRPr="003A032C">
        <w:t>Dopravce nedoplní Bankovní záruku do Výše zajištění</w:t>
      </w:r>
      <w:r>
        <w:t xml:space="preserve"> dle odst. </w:t>
      </w:r>
      <w:r>
        <w:fldChar w:fldCharType="begin"/>
      </w:r>
      <w:r>
        <w:instrText xml:space="preserve"> REF _Ref279759886 \r \h </w:instrText>
      </w:r>
      <w:r>
        <w:fldChar w:fldCharType="separate"/>
      </w:r>
      <w:r w:rsidR="000468C8">
        <w:t>126</w:t>
      </w:r>
      <w:r>
        <w:fldChar w:fldCharType="end"/>
      </w:r>
      <w:r>
        <w:t xml:space="preserve"> této Smlouvy</w:t>
      </w:r>
      <w:r w:rsidRPr="003A032C">
        <w:t xml:space="preserve"> </w:t>
      </w:r>
      <w:ins w:id="90" w:author="JUDr. Daniel Jadrníček" w:date="2021-12-23T13:14:00Z">
        <w:r w:rsidR="00833F01" w:rsidRPr="003A032C">
          <w:t>an</w:t>
        </w:r>
        <w:r w:rsidR="00833F01">
          <w:t>i v dodatečné lhůtě 15 </w:t>
        </w:r>
        <w:r w:rsidR="00833F01" w:rsidRPr="004457E6">
          <w:t xml:space="preserve">pracovních </w:t>
        </w:r>
        <w:r w:rsidR="00833F01">
          <w:t>dnů</w:t>
        </w:r>
      </w:ins>
      <w:del w:id="91" w:author="JUDr. Daniel Jadrníček" w:date="2021-12-23T13:14:00Z">
        <w:r w:rsidRPr="003A032C" w:rsidDel="00833F01">
          <w:delText>an</w:delText>
        </w:r>
        <w:r w:rsidR="00E34C52" w:rsidDel="00833F01">
          <w:delText>i ve lhůtě 15 </w:delText>
        </w:r>
        <w:r w:rsidRPr="004457E6" w:rsidDel="00833F01">
          <w:delText xml:space="preserve">pracovních </w:delText>
        </w:r>
        <w:r w:rsidDel="00833F01">
          <w:delText>dnů od oznámení o </w:delText>
        </w:r>
        <w:r w:rsidRPr="003A032C" w:rsidDel="00833F01">
          <w:delText>čerpání peněžních prostředků z Bankovní záruky</w:delText>
        </w:r>
      </w:del>
      <w:r w:rsidR="007F4605">
        <w:t>,</w:t>
      </w:r>
    </w:p>
    <w:p w14:paraId="0FA3AC55" w14:textId="0F648B09" w:rsidR="002A5C27" w:rsidRPr="00CF510A" w:rsidRDefault="00931791" w:rsidP="00931791">
      <w:pPr>
        <w:pStyle w:val="4Textvnoen10b"/>
        <w:rPr>
          <w:lang w:val="x-none"/>
        </w:rPr>
      </w:pPr>
      <w:r w:rsidRPr="004A47EC">
        <w:t>bude-li (i) na návrh Dopravce zahájeno insolvenční řízení podle zákona č. 182/2006 Sb., insolvenční zákon, ve znění pozdějších předpisů, jeho</w:t>
      </w:r>
      <w:r>
        <w:t>ž</w:t>
      </w:r>
      <w:r w:rsidRPr="004A47EC">
        <w:t xml:space="preserve"> předmětem bude úpadek nebo hrozící úpadek Dopravce; nebo (</w:t>
      </w:r>
      <w:proofErr w:type="spellStart"/>
      <w:r w:rsidRPr="004A47EC">
        <w:t>ii</w:t>
      </w:r>
      <w:proofErr w:type="spellEnd"/>
      <w:r w:rsidRPr="004A47EC">
        <w:t>) zahájeno insolvenční řízení podle insolvenčního zákona, jehož předmětem bude úpadek nebo hrozící úpadek Dopravce a současně bude-li insolvenčním soudem vydáno rozhodnutí o úpadku Dopravce, nebo (</w:t>
      </w:r>
      <w:proofErr w:type="spellStart"/>
      <w:r w:rsidRPr="004A47EC">
        <w:t>iii</w:t>
      </w:r>
      <w:proofErr w:type="spellEnd"/>
      <w:r w:rsidRPr="004A47EC">
        <w:t>) zahájeno insolvenční řízení podle insolvenčního zákona, jehož předmětem bude úpadek nebo hrozící úpadek Dopravce a současně bude-li insolvenčním soudem nařízeno předběžné opatření p</w:t>
      </w:r>
      <w:r>
        <w:t>odle § 113 insolvenčního zákona.</w:t>
      </w:r>
    </w:p>
    <w:p w14:paraId="1516EFCE" w14:textId="77777777" w:rsidR="002A5C27" w:rsidRPr="004A47EC" w:rsidRDefault="002A5C27" w:rsidP="001A26CE">
      <w:pPr>
        <w:pStyle w:val="3Text10b"/>
        <w:rPr>
          <w:lang w:val="x-none"/>
        </w:rPr>
      </w:pPr>
      <w:r w:rsidRPr="004A47EC">
        <w:t>Dopravce je oprávněn odstoupit od této Smlouvy pouze když:</w:t>
      </w:r>
    </w:p>
    <w:p w14:paraId="2BFA6AC8" w14:textId="33A3FEF5" w:rsidR="002A5C27" w:rsidRPr="004A47EC" w:rsidRDefault="002A5C27" w:rsidP="001A26CE">
      <w:pPr>
        <w:pStyle w:val="4Textvnoen10b"/>
        <w:rPr>
          <w:lang w:val="x-none"/>
        </w:rPr>
      </w:pPr>
      <w:r w:rsidRPr="004A47EC">
        <w:t xml:space="preserve">mu nebyla v rozporu s touto Smlouvou ve </w:t>
      </w:r>
      <w:r w:rsidR="0074050C">
        <w:t>2</w:t>
      </w:r>
      <w:r w:rsidR="0074050C" w:rsidRPr="004A47EC">
        <w:t xml:space="preserve"> </w:t>
      </w:r>
      <w:r w:rsidRPr="004A47EC">
        <w:t>bezprostředně po sobě jdoucích měsících řádně a</w:t>
      </w:r>
      <w:r w:rsidR="0074050C">
        <w:t> </w:t>
      </w:r>
      <w:r w:rsidRPr="004A47EC">
        <w:t>včas uhrazena záloha na Kompenzaci</w:t>
      </w:r>
      <w:r w:rsidR="00CA345F" w:rsidRPr="004A47EC">
        <w:t>,</w:t>
      </w:r>
      <w:r w:rsidR="0074050C">
        <w:t xml:space="preserve"> </w:t>
      </w:r>
      <w:r w:rsidR="0074050C" w:rsidRPr="0074050C">
        <w:t xml:space="preserve">pokud </w:t>
      </w:r>
      <w:r w:rsidR="0074050C">
        <w:t>Objednatel</w:t>
      </w:r>
      <w:r w:rsidR="0074050C" w:rsidRPr="0074050C">
        <w:t xml:space="preserve"> nesplnil sjednanou povinnost (nezjednal nápravu) ani v dodatečné přiměřené lhůtě</w:t>
      </w:r>
      <w:r w:rsidR="0074050C">
        <w:t>.</w:t>
      </w:r>
    </w:p>
    <w:p w14:paraId="52FE5AB4" w14:textId="5F69154E" w:rsidR="00AF2C92" w:rsidRDefault="00AF2C92" w:rsidP="001A26CE">
      <w:pPr>
        <w:pStyle w:val="3Text10b"/>
      </w:pPr>
      <w:r w:rsidRPr="004A47EC">
        <w:t>Výpovědí a</w:t>
      </w:r>
      <w:r w:rsidR="00C6635F" w:rsidRPr="004A47EC">
        <w:t>ni</w:t>
      </w:r>
      <w:r w:rsidRPr="004A47EC">
        <w:t xml:space="preserve"> odstoupením nezanikají nároky na zaplacení smluvní pokuty.</w:t>
      </w:r>
    </w:p>
    <w:p w14:paraId="5D634626" w14:textId="0AE02E61" w:rsidR="00931791" w:rsidRPr="004A47EC" w:rsidRDefault="00931791" w:rsidP="001A26CE">
      <w:pPr>
        <w:pStyle w:val="3Text10b"/>
      </w:pPr>
      <w:r>
        <w:t>Ú</w:t>
      </w:r>
      <w:r w:rsidRPr="003A032C">
        <w:t>činky</w:t>
      </w:r>
      <w:r>
        <w:t xml:space="preserve"> odstoupení nastávají</w:t>
      </w:r>
      <w:r w:rsidRPr="003A032C">
        <w:t xml:space="preserve"> ke dni doručení odstoupení </w:t>
      </w:r>
      <w:r w:rsidR="00734F2B">
        <w:t>druhé smluvní straně</w:t>
      </w:r>
      <w:r w:rsidRPr="003A032C">
        <w:t>, ledaže je v </w:t>
      </w:r>
      <w:r w:rsidR="007F4605">
        <w:t>odstoupení</w:t>
      </w:r>
      <w:r w:rsidRPr="003A032C">
        <w:t xml:space="preserve"> stanoven den p</w:t>
      </w:r>
      <w:r>
        <w:t>ozdější</w:t>
      </w:r>
      <w:r w:rsidR="007F4605">
        <w:t>.</w:t>
      </w:r>
    </w:p>
    <w:p w14:paraId="02EA94F8" w14:textId="77777777" w:rsidR="00AF2C92" w:rsidRPr="004A47EC" w:rsidRDefault="00AF2C92" w:rsidP="00387C3F">
      <w:pPr>
        <w:pStyle w:val="5slovannadpis"/>
      </w:pPr>
    </w:p>
    <w:p w14:paraId="7C619EF2" w14:textId="77777777" w:rsidR="00AF2C92" w:rsidRPr="004A47EC" w:rsidRDefault="00AF2C92" w:rsidP="00754005">
      <w:pPr>
        <w:keepNext/>
        <w:tabs>
          <w:tab w:val="left" w:pos="567"/>
          <w:tab w:val="left" w:pos="1701"/>
        </w:tabs>
        <w:spacing w:after="120" w:line="240" w:lineRule="auto"/>
        <w:jc w:val="center"/>
        <w:rPr>
          <w:rFonts w:asciiTheme="minorHAnsi" w:eastAsia="Times New Roman" w:hAnsiTheme="minorHAnsi" w:cs="Tahoma"/>
          <w:b/>
          <w:szCs w:val="20"/>
          <w:lang w:eastAsia="cs-CZ"/>
        </w:rPr>
      </w:pPr>
      <w:r w:rsidRPr="004A47EC">
        <w:rPr>
          <w:rFonts w:asciiTheme="minorHAnsi" w:eastAsia="Times New Roman" w:hAnsiTheme="minorHAnsi" w:cs="Tahoma"/>
          <w:b/>
          <w:szCs w:val="20"/>
          <w:lang w:eastAsia="cs-CZ"/>
        </w:rPr>
        <w:t>Výkladové ustanovení, změna Smlouvy</w:t>
      </w:r>
    </w:p>
    <w:p w14:paraId="481B943D" w14:textId="555FEC7E" w:rsidR="00AF2C92" w:rsidRPr="004A47EC" w:rsidRDefault="00AF2C92" w:rsidP="001A26CE">
      <w:pPr>
        <w:pStyle w:val="3Text10b"/>
      </w:pPr>
      <w:r w:rsidRPr="004A47EC">
        <w:t xml:space="preserve">V případě, že konkrétní slovo, věta, odstavec, článek nebo ustanovení této </w:t>
      </w:r>
      <w:r w:rsidR="00C6635F" w:rsidRPr="004A47EC">
        <w:t xml:space="preserve">Smlouvy </w:t>
      </w:r>
      <w:r w:rsidRPr="004A47EC">
        <w:t xml:space="preserve">je v důsledku zákona neplatné nebo nevymahatelné tak, jak je napsáno, pak taková neplatná nebo nevymahatelná část bude upravena dodatkem tak, aby co nejblíže zachovala obecný záměr takové části. Pokud nelze takovou část této </w:t>
      </w:r>
      <w:r w:rsidR="00706E27" w:rsidRPr="004A47EC">
        <w:t xml:space="preserve">Smlouvy </w:t>
      </w:r>
      <w:r w:rsidRPr="004A47EC">
        <w:t xml:space="preserve">zachovat, bude z této </w:t>
      </w:r>
      <w:r w:rsidR="00706E27" w:rsidRPr="004A47EC">
        <w:t xml:space="preserve">Smlouvy </w:t>
      </w:r>
      <w:r w:rsidRPr="004A47EC">
        <w:t xml:space="preserve">vypuštěna, přičemž její vypuštění neovlivní platnost nebo vymahatelnost ostatních slov, vět, článků nebo ustanovení zbývající části této </w:t>
      </w:r>
      <w:r w:rsidR="00706E27" w:rsidRPr="004A47EC">
        <w:t xml:space="preserve">Smlouvy </w:t>
      </w:r>
      <w:r w:rsidRPr="004A47EC">
        <w:t xml:space="preserve">a tato </w:t>
      </w:r>
      <w:r w:rsidR="00706E27" w:rsidRPr="004A47EC">
        <w:t xml:space="preserve">Smlouva </w:t>
      </w:r>
      <w:r w:rsidRPr="004A47EC">
        <w:t xml:space="preserve">bude poté vykládána ve všech ohledech tak, jako by taková neplatná nebo nevymahatelná část nikdy neexistovala. Budou-li nebo stanou-li se některá ustanovení této </w:t>
      </w:r>
      <w:r w:rsidR="00706E27" w:rsidRPr="004A47EC">
        <w:t xml:space="preserve">Smlouvy </w:t>
      </w:r>
      <w:r w:rsidRPr="004A47EC">
        <w:t xml:space="preserve">neúčinnými, neplatnými nebo neúplnými, není tím dotčena účinnost zbývajících ustanovení této </w:t>
      </w:r>
      <w:r w:rsidR="00706E27" w:rsidRPr="004A47EC">
        <w:t>Smlouvy</w:t>
      </w:r>
      <w:r w:rsidRPr="004A47EC">
        <w:t>. Smluvní strany nahradí - popř. v náležité formě upraví</w:t>
      </w:r>
      <w:r w:rsidR="00C6635F" w:rsidRPr="004A47EC">
        <w:t xml:space="preserve"> </w:t>
      </w:r>
      <w:r w:rsidRPr="004A47EC">
        <w:t xml:space="preserve">- neúčinné nebo neplatné ustanovení takovou úpravou nebo vyplní mezeru </w:t>
      </w:r>
      <w:r w:rsidR="00706E27" w:rsidRPr="004A47EC">
        <w:t xml:space="preserve">Smlouvy </w:t>
      </w:r>
      <w:r w:rsidRPr="004A47EC">
        <w:t xml:space="preserve">takovou úpravou, kterou bude nejspíše dosažen </w:t>
      </w:r>
      <w:r w:rsidRPr="004A47EC">
        <w:lastRenderedPageBreak/>
        <w:t xml:space="preserve">zamýšlený hospodářský účel. V případě neplatnosti celé </w:t>
      </w:r>
      <w:r w:rsidR="00706E27" w:rsidRPr="004A47EC">
        <w:t xml:space="preserve">Smlouvy </w:t>
      </w:r>
      <w:r w:rsidRPr="004A47EC">
        <w:t>se smluvní strany zavazují bez zbytečného odkladu jednat o uzavření nové smlouvy tak, aby byly vady odstraněny.</w:t>
      </w:r>
    </w:p>
    <w:p w14:paraId="6512CF56" w14:textId="488A2BB9" w:rsidR="00AF2C92" w:rsidRDefault="00AB6AE1" w:rsidP="001A26CE">
      <w:pPr>
        <w:pStyle w:val="3Text10b"/>
      </w:pPr>
      <w:r w:rsidRPr="004A47EC">
        <w:t>Tato Smlouva může v každém případě být změněna toliko oboustranným projevem vůle</w:t>
      </w:r>
      <w:r>
        <w:t xml:space="preserve"> Objednatele a Dopravce</w:t>
      </w:r>
      <w:r w:rsidRPr="004A47EC">
        <w:t>, vyjádřeným písemným, datovaným</w:t>
      </w:r>
      <w:r>
        <w:t xml:space="preserve"> a</w:t>
      </w:r>
      <w:r w:rsidRPr="004A47EC">
        <w:t xml:space="preserve"> číslovaným dodatkem k této Smlouvě</w:t>
      </w:r>
      <w:r>
        <w:t xml:space="preserve"> podepsaným Smluvními stranami</w:t>
      </w:r>
      <w:r w:rsidRPr="004A47EC">
        <w:t>.</w:t>
      </w:r>
    </w:p>
    <w:p w14:paraId="1DA8F4A7" w14:textId="77777777" w:rsidR="00AF2C92" w:rsidRPr="004A47EC" w:rsidRDefault="00AF2C92" w:rsidP="00387C3F">
      <w:pPr>
        <w:pStyle w:val="5slovannadpis"/>
      </w:pPr>
    </w:p>
    <w:p w14:paraId="75BE7F69" w14:textId="77777777" w:rsidR="00AF2C92" w:rsidRPr="004A47EC" w:rsidRDefault="00AF2C92" w:rsidP="00E40BE8">
      <w:pPr>
        <w:pStyle w:val="22Nadpisuprosted"/>
      </w:pPr>
      <w:r w:rsidRPr="004A47EC">
        <w:t>Závěrečná ustanovení</w:t>
      </w:r>
    </w:p>
    <w:p w14:paraId="282AC9B2" w14:textId="4110C44F" w:rsidR="00AF2C92" w:rsidRPr="004A47EC" w:rsidRDefault="00AF2C92" w:rsidP="001A26CE">
      <w:pPr>
        <w:pStyle w:val="3Text10b"/>
      </w:pPr>
      <w:r w:rsidRPr="004A47EC">
        <w:t>Dopravce bere na vědomí, že Objednatel je povinným subjektem dle zákona č.</w:t>
      </w:r>
      <w:r w:rsidR="00F76B54" w:rsidRPr="004A47EC">
        <w:t> </w:t>
      </w:r>
      <w:r w:rsidRPr="004A47EC">
        <w:t>106/1999</w:t>
      </w:r>
      <w:r w:rsidR="00F76B54" w:rsidRPr="004A47EC">
        <w:t> </w:t>
      </w:r>
      <w:r w:rsidR="008E3D8A">
        <w:t>Sb., o </w:t>
      </w:r>
      <w:r w:rsidRPr="004A47EC">
        <w:t>svobodném přístupu k informacím, ve znění pozdějších předpisů.</w:t>
      </w:r>
    </w:p>
    <w:p w14:paraId="65101348" w14:textId="4B207ECD" w:rsidR="00734F2B" w:rsidRPr="004A47EC" w:rsidRDefault="00997460" w:rsidP="001A26CE">
      <w:pPr>
        <w:pStyle w:val="3Text10b"/>
      </w:pPr>
      <w:r>
        <w:t>Dopravce</w:t>
      </w:r>
      <w:r w:rsidR="00AF2C92" w:rsidRPr="004A47EC">
        <w:t xml:space="preserve"> souhlasí se zveřejnění</w:t>
      </w:r>
      <w:r w:rsidR="00825284" w:rsidRPr="004A47EC">
        <w:t>m</w:t>
      </w:r>
      <w:r w:rsidR="00AF2C92" w:rsidRPr="004A47EC">
        <w:t xml:space="preserve"> celého textu této Smlouvy </w:t>
      </w:r>
      <w:r>
        <w:t>včetně příloh v registru smluv</w:t>
      </w:r>
      <w:r w:rsidR="00AF2C92" w:rsidRPr="004A47EC">
        <w:t>.</w:t>
      </w:r>
    </w:p>
    <w:p w14:paraId="6951D417" w14:textId="77777777" w:rsidR="00AF2C92" w:rsidRPr="004A47EC" w:rsidRDefault="00AF2C92" w:rsidP="001A26CE">
      <w:pPr>
        <w:pStyle w:val="3Text10b"/>
      </w:pPr>
      <w:r w:rsidRPr="004A47EC">
        <w:t>Dopravce bere na vědomí, že poskytování Kompenzace Dopravci na základě této Smlouvy podléhá finanční kontrole dle Zákona o finanční kontrole.</w:t>
      </w:r>
    </w:p>
    <w:p w14:paraId="03426986" w14:textId="77777777" w:rsidR="00AF2C92" w:rsidRPr="004A47EC" w:rsidRDefault="00AF2C92" w:rsidP="001A26CE">
      <w:pPr>
        <w:pStyle w:val="3Text10b"/>
      </w:pPr>
      <w:r w:rsidRPr="004A47EC">
        <w:rPr>
          <w:rFonts w:cs="Arial"/>
        </w:rPr>
        <w:t>Dopravce není oprávněn postoupit jakákoli svá práva z této Smlouvy třetí osobě bez předchozího písemného souhlasu Objednatele, a to ani částečně.</w:t>
      </w:r>
    </w:p>
    <w:p w14:paraId="42603D2E" w14:textId="38AD505F" w:rsidR="00AF2C92" w:rsidRPr="004A47EC" w:rsidRDefault="00AF2C92" w:rsidP="001A26CE">
      <w:pPr>
        <w:pStyle w:val="3Text10b"/>
      </w:pPr>
      <w:r w:rsidRPr="004A47EC">
        <w:rPr>
          <w:rFonts w:cs="Arial"/>
        </w:rPr>
        <w:t>Smluvní strany se výslovně dohodly, že Dopravce je oprávněn započíst jakékoli své pohledávky za Objednatelem proti pohledávkám Objednatele za Dopravcem z této Smlouvy výlučně na základě písemné dohody</w:t>
      </w:r>
      <w:r w:rsidR="00904402">
        <w:rPr>
          <w:rFonts w:cs="Arial"/>
        </w:rPr>
        <w:t xml:space="preserve"> Smluvních stran</w:t>
      </w:r>
      <w:r w:rsidR="00F76B54" w:rsidRPr="004A47EC">
        <w:rPr>
          <w:rFonts w:cs="Arial"/>
        </w:rPr>
        <w:t>.</w:t>
      </w:r>
    </w:p>
    <w:p w14:paraId="0117D81E" w14:textId="77777777" w:rsidR="00AF2C92" w:rsidRPr="004A47EC" w:rsidRDefault="00AF2C92" w:rsidP="001A26CE">
      <w:pPr>
        <w:pStyle w:val="3Text10b"/>
      </w:pPr>
      <w:r w:rsidRPr="004A47EC">
        <w:t xml:space="preserve">V otázkách, které tato </w:t>
      </w:r>
      <w:r w:rsidR="00F76B54" w:rsidRPr="004A47EC">
        <w:t xml:space="preserve">Smlouva </w:t>
      </w:r>
      <w:r w:rsidRPr="004A47EC">
        <w:t xml:space="preserve">výslovně neřeší, řídí se tato </w:t>
      </w:r>
      <w:r w:rsidR="00706E27" w:rsidRPr="004A47EC">
        <w:t xml:space="preserve">Smlouva </w:t>
      </w:r>
      <w:r w:rsidRPr="004A47EC">
        <w:t xml:space="preserve">příslušnými ustanoveními </w:t>
      </w:r>
      <w:r w:rsidR="00825284" w:rsidRPr="004A47EC">
        <w:t>platných a účinných předpisů</w:t>
      </w:r>
      <w:r w:rsidRPr="004A47EC">
        <w:t>.</w:t>
      </w:r>
    </w:p>
    <w:p w14:paraId="0ACAB88A" w14:textId="5D3A3F70" w:rsidR="00AF2C92" w:rsidRPr="004A47EC" w:rsidRDefault="00AF2C92" w:rsidP="001A26CE">
      <w:pPr>
        <w:pStyle w:val="3Text10b"/>
      </w:pPr>
      <w:r w:rsidRPr="004A47EC">
        <w:t>Smlouva je sepsána v</w:t>
      </w:r>
      <w:r w:rsidR="00786152">
        <w:t>e</w:t>
      </w:r>
      <w:r w:rsidRPr="004A47EC">
        <w:t> </w:t>
      </w:r>
      <w:r w:rsidR="00997460">
        <w:t>2</w:t>
      </w:r>
      <w:r w:rsidR="00997460" w:rsidRPr="004A47EC">
        <w:t xml:space="preserve"> </w:t>
      </w:r>
      <w:r w:rsidRPr="004A47EC">
        <w:t>(</w:t>
      </w:r>
      <w:r w:rsidR="00997460">
        <w:t>dvou</w:t>
      </w:r>
      <w:r w:rsidRPr="004A47EC">
        <w:t xml:space="preserve">) vyhotoveních, z nichž každá ze </w:t>
      </w:r>
      <w:r w:rsidR="00904402">
        <w:t>S</w:t>
      </w:r>
      <w:r w:rsidR="00904402" w:rsidRPr="004A47EC">
        <w:t xml:space="preserve">mluvních </w:t>
      </w:r>
      <w:r w:rsidRPr="004A47EC">
        <w:t xml:space="preserve">stran obdrží po </w:t>
      </w:r>
      <w:r w:rsidR="00997460">
        <w:t>1</w:t>
      </w:r>
      <w:r w:rsidR="00997460" w:rsidRPr="004A47EC">
        <w:t xml:space="preserve"> </w:t>
      </w:r>
      <w:r w:rsidRPr="004A47EC">
        <w:t>(</w:t>
      </w:r>
      <w:r w:rsidR="00997460">
        <w:t>jednom</w:t>
      </w:r>
      <w:r w:rsidRPr="004A47EC">
        <w:t xml:space="preserve">) vyhotovení. </w:t>
      </w:r>
    </w:p>
    <w:p w14:paraId="1E163E1C" w14:textId="77777777" w:rsidR="00AF2C92" w:rsidRPr="004A47EC" w:rsidRDefault="00AF2C92" w:rsidP="001A26CE">
      <w:pPr>
        <w:pStyle w:val="3Text10b"/>
      </w:pPr>
      <w:r w:rsidRPr="004A47EC">
        <w:t xml:space="preserve">Objednatel i Dopravce svým podpisem stvrzují správnost údajů uvedených v záhlaví této </w:t>
      </w:r>
      <w:r w:rsidR="00706E27" w:rsidRPr="004A47EC">
        <w:t>Smlouvy</w:t>
      </w:r>
      <w:r w:rsidRPr="004A47EC">
        <w:t>, především pak název, sídlo, IČ</w:t>
      </w:r>
      <w:r w:rsidR="00921731">
        <w:t>O</w:t>
      </w:r>
      <w:r w:rsidRPr="004A47EC">
        <w:t>, kontaktní adresy a čísla účtů.</w:t>
      </w:r>
    </w:p>
    <w:p w14:paraId="56596B16" w14:textId="77777777" w:rsidR="00AF2C92" w:rsidRPr="004A47EC" w:rsidRDefault="00AF2C92" w:rsidP="001A26CE">
      <w:pPr>
        <w:pStyle w:val="3Text10b"/>
      </w:pPr>
      <w:r w:rsidRPr="004A47EC">
        <w:t xml:space="preserve">Smluvní strany se zavazují si vzájemně bez zbytečného odkladu písemně oznámit veškeré změny, které by byly v rozporu s údaji, prohlášeními a závazky učiněnými v této </w:t>
      </w:r>
      <w:r w:rsidR="00F76B54" w:rsidRPr="004A47EC">
        <w:t>Smlouvě</w:t>
      </w:r>
      <w:r w:rsidRPr="004A47EC">
        <w:t>.</w:t>
      </w:r>
    </w:p>
    <w:p w14:paraId="3F6E01F2" w14:textId="77777777" w:rsidR="00AF2C92" w:rsidRPr="003F4460" w:rsidRDefault="00AF2C92" w:rsidP="001A26CE">
      <w:pPr>
        <w:pStyle w:val="3Text10b"/>
      </w:pPr>
      <w:r w:rsidRPr="003F4460">
        <w:t xml:space="preserve">Nedílnou součástí této </w:t>
      </w:r>
      <w:r w:rsidR="00F76B54" w:rsidRPr="003F4460">
        <w:t xml:space="preserve">Smlouvy </w:t>
      </w:r>
      <w:r w:rsidRPr="003F4460">
        <w:t>jsou následující přílohy</w:t>
      </w:r>
    </w:p>
    <w:p w14:paraId="7A4D8610" w14:textId="77D11489" w:rsidR="00AF2C92" w:rsidRDefault="007F3176" w:rsidP="001A26CE">
      <w:pPr>
        <w:pStyle w:val="4seznam"/>
      </w:pPr>
      <w:bookmarkStart w:id="92" w:name="_Ref474450692"/>
      <w:r w:rsidRPr="0001160D">
        <w:t>Rozsah Závazku</w:t>
      </w:r>
      <w:bookmarkStart w:id="93" w:name="_Ref474450790"/>
      <w:r w:rsidRPr="0001160D">
        <w:t xml:space="preserve"> veřejné služby </w:t>
      </w:r>
      <w:bookmarkEnd w:id="93"/>
      <w:r w:rsidRPr="0001160D">
        <w:t>včetně Jízdních řádů</w:t>
      </w:r>
      <w:bookmarkEnd w:id="92"/>
    </w:p>
    <w:p w14:paraId="2B0DD604" w14:textId="2BC674DF" w:rsidR="0038126F" w:rsidRPr="0001160D" w:rsidRDefault="0038126F" w:rsidP="001A26CE">
      <w:pPr>
        <w:pStyle w:val="4seznam"/>
      </w:pPr>
      <w:bookmarkStart w:id="94" w:name="_Ref86168489"/>
      <w:r w:rsidRPr="004719C5">
        <w:t xml:space="preserve">Nabídkové ceny za 1 km, </w:t>
      </w:r>
      <w:r w:rsidR="002D67E1">
        <w:t xml:space="preserve">Předpokládaný roční rozsah Dopravního výkonu, </w:t>
      </w:r>
      <w:r w:rsidRPr="004719C5">
        <w:t>Výše Zálohy na Odměnu, Výše bankovní záruky, Základní roční proběh</w:t>
      </w:r>
      <w:r>
        <w:t>, Standardy Vozidel</w:t>
      </w:r>
      <w:bookmarkEnd w:id="94"/>
    </w:p>
    <w:p w14:paraId="0B1D1C43" w14:textId="42F4729B" w:rsidR="00AF2C92" w:rsidRPr="0001160D" w:rsidRDefault="00AF2C92" w:rsidP="001A26CE">
      <w:pPr>
        <w:pStyle w:val="4seznam"/>
      </w:pPr>
      <w:bookmarkStart w:id="95" w:name="_Ref477126901"/>
      <w:bookmarkStart w:id="96" w:name="_Ref474450437"/>
      <w:bookmarkStart w:id="97" w:name="_Ref31261807"/>
      <w:r w:rsidRPr="0001160D">
        <w:t xml:space="preserve">Technické </w:t>
      </w:r>
      <w:bookmarkEnd w:id="95"/>
      <w:r w:rsidRPr="0001160D">
        <w:t>a provozní standard</w:t>
      </w:r>
      <w:r w:rsidR="004D51E5" w:rsidRPr="0001160D">
        <w:t>y</w:t>
      </w:r>
      <w:r w:rsidRPr="0001160D">
        <w:t xml:space="preserve"> </w:t>
      </w:r>
      <w:bookmarkEnd w:id="96"/>
      <w:bookmarkEnd w:id="97"/>
      <w:r w:rsidR="00ED2FC0">
        <w:t>pro město Znojmo</w:t>
      </w:r>
    </w:p>
    <w:p w14:paraId="0152CA72" w14:textId="7750C7DC" w:rsidR="006F09D0" w:rsidRDefault="006F09D0" w:rsidP="00B57E93">
      <w:pPr>
        <w:pStyle w:val="4seznam"/>
        <w:spacing w:after="200"/>
        <w:ind w:left="2127" w:hanging="709"/>
      </w:pPr>
      <w:bookmarkStart w:id="98" w:name="_Ref513116757"/>
      <w:r w:rsidRPr="0001160D">
        <w:t>Sazebník smluvních pokut</w:t>
      </w:r>
      <w:bookmarkEnd w:id="98"/>
    </w:p>
    <w:p w14:paraId="71103602" w14:textId="033BB7FE" w:rsidR="005343A7" w:rsidRPr="00477B07" w:rsidRDefault="005343A7" w:rsidP="005343A7">
      <w:pPr>
        <w:pStyle w:val="4seznam"/>
      </w:pPr>
      <w:bookmarkStart w:id="99" w:name="_Ref496630195"/>
      <w:r w:rsidRPr="0001160D">
        <w:rPr>
          <w:bCs/>
        </w:rPr>
        <w:t>Přehled vozového parku</w:t>
      </w:r>
      <w:bookmarkEnd w:id="99"/>
    </w:p>
    <w:p w14:paraId="250E4C8A" w14:textId="062551CB" w:rsidR="00477B07" w:rsidRPr="0001160D" w:rsidRDefault="00477B07" w:rsidP="005343A7">
      <w:pPr>
        <w:pStyle w:val="4seznam"/>
      </w:pPr>
      <w:r>
        <w:t xml:space="preserve">Vzor vyúčtování </w:t>
      </w:r>
      <w:r w:rsidRPr="00483906">
        <w:t>Poplatků za užití autobusových stání</w:t>
      </w:r>
    </w:p>
    <w:p w14:paraId="088DC732" w14:textId="3CB42E9E" w:rsidR="0001160D" w:rsidRPr="0001160D" w:rsidRDefault="0001160D" w:rsidP="00B57E93">
      <w:pPr>
        <w:pStyle w:val="4seznam"/>
        <w:spacing w:after="200"/>
        <w:ind w:left="2127" w:hanging="709"/>
        <w:contextualSpacing w:val="0"/>
        <w:rPr>
          <w:bCs/>
          <w:iCs w:val="0"/>
        </w:rPr>
      </w:pPr>
      <w:bookmarkStart w:id="100" w:name="_Ref38355775"/>
      <w:r w:rsidRPr="0001160D">
        <w:rPr>
          <w:bCs/>
          <w:iCs w:val="0"/>
        </w:rPr>
        <w:t>Garance návazností IDS JMK</w:t>
      </w:r>
      <w:bookmarkEnd w:id="100"/>
    </w:p>
    <w:p w14:paraId="2F36FCFF" w14:textId="233B28A6" w:rsidR="00AF2C92" w:rsidRDefault="00AF2C92" w:rsidP="000F016C">
      <w:pPr>
        <w:pStyle w:val="3Text10b"/>
      </w:pPr>
      <w:r w:rsidRPr="004A47EC">
        <w:lastRenderedPageBreak/>
        <w:t xml:space="preserve">Smluvní strany prohlašují, že si tuto </w:t>
      </w:r>
      <w:r w:rsidR="00F76B54" w:rsidRPr="004A47EC">
        <w:t xml:space="preserve">Smlouvu </w:t>
      </w:r>
      <w:r w:rsidRPr="004A47EC">
        <w:t>před jejím podpisem řádně přečetly, a že je projevem jejich pravé a svobodné vůle, na důkaz čehož pod tuto Smlouvu připojují své podpisy.</w:t>
      </w:r>
    </w:p>
    <w:p w14:paraId="2F93370E" w14:textId="0E7D25BD" w:rsidR="00904402" w:rsidRPr="004A47EC" w:rsidRDefault="008D11D3" w:rsidP="002E0741">
      <w:pPr>
        <w:pStyle w:val="3Text10b"/>
        <w:spacing w:after="800"/>
      </w:pPr>
      <w:r w:rsidRPr="00AF1BDD">
        <w:t xml:space="preserve">Smlouva bude nejdříve podepsána </w:t>
      </w:r>
      <w:r>
        <w:t>Dopravcem</w:t>
      </w:r>
      <w:r w:rsidRPr="00AF1BDD">
        <w:t xml:space="preserve"> a následně </w:t>
      </w:r>
      <w:r>
        <w:t>O</w:t>
      </w:r>
      <w:r w:rsidRPr="00AF1BDD">
        <w:t>bjednatelem. Smlouva nabývá platnosti</w:t>
      </w:r>
      <w:r w:rsidR="00D16EF1">
        <w:t xml:space="preserve"> </w:t>
      </w:r>
      <w:r w:rsidRPr="00AF1BDD">
        <w:t xml:space="preserve">dnem jejího podpisu </w:t>
      </w:r>
      <w:r>
        <w:t>O</w:t>
      </w:r>
      <w:r w:rsidRPr="00AF1BDD">
        <w:t>bjednatelem</w:t>
      </w:r>
      <w:r w:rsidR="00D16EF1">
        <w:t xml:space="preserve"> a účinnosti v souladu s § 6 Zákona o registru smluv </w:t>
      </w:r>
      <w:r w:rsidR="00D16EF1" w:rsidRPr="00D16EF1">
        <w:t>dnem uveřejnění</w:t>
      </w:r>
      <w:r w:rsidR="00D16EF1">
        <w:t xml:space="preserve"> v registru smluv</w:t>
      </w:r>
      <w:r w:rsidRPr="00AF1BDD">
        <w:t>.</w:t>
      </w:r>
    </w:p>
    <w:tbl>
      <w:tblPr>
        <w:tblW w:w="5078" w:type="pct"/>
        <w:tblInd w:w="-142" w:type="dxa"/>
        <w:tblLook w:val="04A0" w:firstRow="1" w:lastRow="0" w:firstColumn="1" w:lastColumn="0" w:noHBand="0" w:noVBand="1"/>
      </w:tblPr>
      <w:tblGrid>
        <w:gridCol w:w="4498"/>
        <w:gridCol w:w="4935"/>
      </w:tblGrid>
      <w:tr w:rsidR="00AF2C92" w:rsidRPr="004A47EC" w14:paraId="723FA920" w14:textId="77777777" w:rsidTr="00997460">
        <w:tc>
          <w:tcPr>
            <w:tcW w:w="2384" w:type="pct"/>
          </w:tcPr>
          <w:p w14:paraId="3AF117C9" w14:textId="3A770D9C" w:rsidR="00AF2C92" w:rsidRPr="004A47EC" w:rsidRDefault="001079E6" w:rsidP="00D16EF1">
            <w:pPr>
              <w:keepNext/>
              <w:spacing w:after="0" w:line="288" w:lineRule="auto"/>
              <w:ind w:left="68"/>
              <w:jc w:val="both"/>
              <w:outlineLvl w:val="0"/>
              <w:rPr>
                <w:rFonts w:asciiTheme="minorHAnsi" w:hAnsiTheme="minorHAnsi" w:cs="Calibri"/>
              </w:rPr>
            </w:pPr>
            <w:r>
              <w:rPr>
                <w:rFonts w:asciiTheme="minorHAnsi" w:hAnsiTheme="minorHAnsi" w:cs="Calibri"/>
              </w:rPr>
              <w:t>V</w:t>
            </w:r>
            <w:r w:rsidR="00A82BF4">
              <w:rPr>
                <w:rFonts w:asciiTheme="minorHAnsi" w:hAnsiTheme="minorHAnsi" w:cs="Calibri"/>
              </w:rPr>
              <w:t>e</w:t>
            </w:r>
            <w:r>
              <w:rPr>
                <w:rFonts w:asciiTheme="minorHAnsi" w:hAnsiTheme="minorHAnsi" w:cs="Calibri"/>
              </w:rPr>
              <w:t> </w:t>
            </w:r>
            <w:r w:rsidR="00BD0BB1">
              <w:rPr>
                <w:rFonts w:asciiTheme="minorHAnsi" w:hAnsiTheme="minorHAnsi" w:cs="Calibri"/>
              </w:rPr>
              <w:t>Znojmě</w:t>
            </w:r>
            <w:r w:rsidR="00A82BF4" w:rsidRPr="004A47EC">
              <w:rPr>
                <w:rFonts w:asciiTheme="minorHAnsi" w:hAnsiTheme="minorHAnsi" w:cs="Calibri"/>
              </w:rPr>
              <w:t xml:space="preserve"> </w:t>
            </w:r>
            <w:r w:rsidR="00AF2C92" w:rsidRPr="004A47EC">
              <w:rPr>
                <w:rFonts w:asciiTheme="minorHAnsi" w:hAnsiTheme="minorHAnsi" w:cs="Calibri"/>
              </w:rPr>
              <w:t>dne</w:t>
            </w:r>
          </w:p>
          <w:p w14:paraId="4E2A3AD5" w14:textId="77777777" w:rsidR="00AF2C92" w:rsidRPr="004A47EC" w:rsidRDefault="00AF2C92" w:rsidP="00D16EF1">
            <w:pPr>
              <w:keepNext/>
              <w:spacing w:after="0" w:line="288" w:lineRule="auto"/>
              <w:ind w:left="68"/>
              <w:jc w:val="both"/>
              <w:outlineLvl w:val="0"/>
              <w:rPr>
                <w:rFonts w:asciiTheme="minorHAnsi" w:hAnsiTheme="minorHAnsi" w:cs="Calibri"/>
              </w:rPr>
            </w:pPr>
          </w:p>
        </w:tc>
        <w:tc>
          <w:tcPr>
            <w:tcW w:w="2616" w:type="pct"/>
          </w:tcPr>
          <w:p w14:paraId="451FDBCA" w14:textId="6D47E166" w:rsidR="00AF2C92" w:rsidRPr="004A47EC" w:rsidRDefault="00C50593" w:rsidP="00D16EF1">
            <w:pPr>
              <w:keepNext/>
              <w:spacing w:after="0" w:line="288" w:lineRule="auto"/>
              <w:ind w:left="68"/>
              <w:outlineLvl w:val="0"/>
              <w:rPr>
                <w:rFonts w:asciiTheme="minorHAnsi" w:hAnsiTheme="minorHAnsi" w:cs="Calibri"/>
              </w:rPr>
            </w:pPr>
            <w:r>
              <w:rPr>
                <w:rFonts w:asciiTheme="minorHAnsi" w:hAnsiTheme="minorHAnsi" w:cs="Calibri"/>
              </w:rPr>
              <w:t>V</w:t>
            </w:r>
            <w:r w:rsidR="00BD0BB1">
              <w:rPr>
                <w:rFonts w:asciiTheme="minorHAnsi" w:hAnsiTheme="minorHAnsi" w:cs="Calibri"/>
              </w:rPr>
              <w:t>e</w:t>
            </w:r>
            <w:r>
              <w:rPr>
                <w:rFonts w:asciiTheme="minorHAnsi" w:hAnsiTheme="minorHAnsi" w:cs="Calibri"/>
              </w:rPr>
              <w:t> </w:t>
            </w:r>
            <w:r w:rsidR="00BD0BB1">
              <w:t>Znojmě</w:t>
            </w:r>
            <w:r>
              <w:t xml:space="preserve"> </w:t>
            </w:r>
            <w:r w:rsidR="00AF2C92" w:rsidRPr="004A47EC">
              <w:rPr>
                <w:rFonts w:asciiTheme="minorHAnsi" w:hAnsiTheme="minorHAnsi" w:cs="Calibri"/>
              </w:rPr>
              <w:t>dne</w:t>
            </w:r>
            <w:r>
              <w:rPr>
                <w:rFonts w:asciiTheme="minorHAnsi" w:hAnsiTheme="minorHAnsi" w:cs="Calibri"/>
              </w:rPr>
              <w:t xml:space="preserve"> </w:t>
            </w:r>
          </w:p>
        </w:tc>
      </w:tr>
      <w:tr w:rsidR="00AF2C92" w:rsidRPr="004A47EC" w14:paraId="3DB5FAE8" w14:textId="77777777" w:rsidTr="00997460">
        <w:tc>
          <w:tcPr>
            <w:tcW w:w="2384" w:type="pct"/>
          </w:tcPr>
          <w:p w14:paraId="0F481B2D" w14:textId="77777777" w:rsidR="00AF2C92" w:rsidRPr="004A47EC" w:rsidRDefault="00AF2C92" w:rsidP="00997460">
            <w:pPr>
              <w:keepNext/>
              <w:spacing w:after="0" w:line="288" w:lineRule="auto"/>
              <w:ind w:left="68"/>
              <w:jc w:val="both"/>
              <w:outlineLvl w:val="0"/>
              <w:rPr>
                <w:rFonts w:asciiTheme="minorHAnsi" w:hAnsiTheme="minorHAnsi" w:cs="Calibri"/>
              </w:rPr>
            </w:pPr>
            <w:r w:rsidRPr="004A47EC">
              <w:rPr>
                <w:rFonts w:asciiTheme="minorHAnsi" w:hAnsiTheme="minorHAnsi" w:cs="Calibri"/>
              </w:rPr>
              <w:t>za Objednatele:</w:t>
            </w:r>
          </w:p>
          <w:p w14:paraId="5C474C36" w14:textId="77777777" w:rsidR="00AF2C92" w:rsidRDefault="00AF2C92" w:rsidP="00997460">
            <w:pPr>
              <w:keepNext/>
              <w:spacing w:after="0" w:line="288" w:lineRule="auto"/>
              <w:ind w:left="68"/>
              <w:jc w:val="both"/>
              <w:outlineLvl w:val="0"/>
              <w:rPr>
                <w:rFonts w:asciiTheme="minorHAnsi" w:hAnsiTheme="minorHAnsi" w:cs="Calibri"/>
              </w:rPr>
            </w:pPr>
          </w:p>
          <w:p w14:paraId="2D4F8473" w14:textId="77777777" w:rsidR="00997460" w:rsidRPr="004A47EC" w:rsidRDefault="00997460" w:rsidP="00997460">
            <w:pPr>
              <w:keepNext/>
              <w:spacing w:after="0" w:line="288" w:lineRule="auto"/>
              <w:ind w:left="68"/>
              <w:jc w:val="both"/>
              <w:outlineLvl w:val="0"/>
              <w:rPr>
                <w:rFonts w:asciiTheme="minorHAnsi" w:hAnsiTheme="minorHAnsi" w:cs="Calibri"/>
              </w:rPr>
            </w:pPr>
          </w:p>
          <w:p w14:paraId="11DDB214" w14:textId="77777777" w:rsidR="0031486E" w:rsidRDefault="0031486E" w:rsidP="000E2429">
            <w:pPr>
              <w:spacing w:after="0" w:line="288" w:lineRule="auto"/>
              <w:ind w:left="67"/>
              <w:jc w:val="both"/>
              <w:outlineLvl w:val="0"/>
              <w:rPr>
                <w:rFonts w:asciiTheme="minorHAnsi" w:hAnsiTheme="minorHAnsi" w:cs="Calibri"/>
              </w:rPr>
            </w:pPr>
          </w:p>
          <w:p w14:paraId="01057074" w14:textId="77777777" w:rsidR="000E2429" w:rsidRPr="004A47EC" w:rsidRDefault="000E2429" w:rsidP="000E2429">
            <w:pPr>
              <w:spacing w:after="0" w:line="288" w:lineRule="auto"/>
              <w:ind w:left="67"/>
              <w:jc w:val="both"/>
              <w:outlineLvl w:val="0"/>
              <w:rPr>
                <w:rFonts w:asciiTheme="minorHAnsi" w:hAnsiTheme="minorHAnsi" w:cs="Calibri"/>
              </w:rPr>
            </w:pPr>
            <w:r w:rsidRPr="004A47EC">
              <w:rPr>
                <w:rFonts w:asciiTheme="minorHAnsi" w:hAnsiTheme="minorHAnsi" w:cs="Calibri"/>
              </w:rPr>
              <w:t>...............................................</w:t>
            </w:r>
          </w:p>
          <w:p w14:paraId="1A601600" w14:textId="77777777" w:rsidR="00BD0BB1" w:rsidRDefault="00BD0BB1" w:rsidP="002C7A54">
            <w:pPr>
              <w:spacing w:after="0" w:line="288" w:lineRule="auto"/>
              <w:ind w:left="67"/>
              <w:jc w:val="both"/>
              <w:outlineLvl w:val="0"/>
            </w:pPr>
            <w:r w:rsidRPr="00BD0BB1">
              <w:t xml:space="preserve">Ing. Jakub </w:t>
            </w:r>
            <w:proofErr w:type="spellStart"/>
            <w:r w:rsidRPr="00BD0BB1">
              <w:t>Malačka</w:t>
            </w:r>
            <w:proofErr w:type="spellEnd"/>
            <w:r w:rsidRPr="00BD0BB1">
              <w:t xml:space="preserve">, MBA, </w:t>
            </w:r>
          </w:p>
          <w:p w14:paraId="7D1426C9" w14:textId="463C8250" w:rsidR="007C4267" w:rsidRDefault="00BD0BB1" w:rsidP="002C7A54">
            <w:pPr>
              <w:spacing w:after="0" w:line="288" w:lineRule="auto"/>
              <w:ind w:left="67"/>
              <w:jc w:val="both"/>
              <w:outlineLvl w:val="0"/>
            </w:pPr>
            <w:r w:rsidRPr="00BD0BB1">
              <w:t>starosta</w:t>
            </w:r>
          </w:p>
          <w:p w14:paraId="067B6CC8" w14:textId="77777777" w:rsidR="00A82BF4" w:rsidRPr="004A47EC" w:rsidRDefault="00A82BF4" w:rsidP="00BD0BB1">
            <w:pPr>
              <w:spacing w:after="0" w:line="288" w:lineRule="auto"/>
              <w:ind w:left="67"/>
              <w:jc w:val="both"/>
              <w:outlineLvl w:val="0"/>
              <w:rPr>
                <w:rFonts w:asciiTheme="minorHAnsi" w:hAnsiTheme="minorHAnsi" w:cs="Calibri"/>
              </w:rPr>
            </w:pPr>
          </w:p>
        </w:tc>
        <w:tc>
          <w:tcPr>
            <w:tcW w:w="2616" w:type="pct"/>
          </w:tcPr>
          <w:p w14:paraId="4808D6F9" w14:textId="77777777" w:rsidR="00AF2C92" w:rsidRPr="004A47EC" w:rsidRDefault="00AF2C92" w:rsidP="00997460">
            <w:pPr>
              <w:keepNext/>
              <w:spacing w:after="0" w:line="288" w:lineRule="auto"/>
              <w:ind w:left="68"/>
              <w:jc w:val="both"/>
              <w:outlineLvl w:val="0"/>
              <w:rPr>
                <w:rFonts w:asciiTheme="minorHAnsi" w:hAnsiTheme="minorHAnsi" w:cs="Calibri"/>
              </w:rPr>
            </w:pPr>
            <w:r w:rsidRPr="004A47EC">
              <w:rPr>
                <w:rFonts w:asciiTheme="minorHAnsi" w:hAnsiTheme="minorHAnsi" w:cs="Calibri"/>
              </w:rPr>
              <w:t>za Dopravce:</w:t>
            </w:r>
          </w:p>
          <w:p w14:paraId="162BEFA4" w14:textId="77777777" w:rsidR="00AF2C92" w:rsidRDefault="00AF2C92" w:rsidP="00997460">
            <w:pPr>
              <w:keepNext/>
              <w:spacing w:after="0" w:line="288" w:lineRule="auto"/>
              <w:ind w:left="68"/>
              <w:jc w:val="both"/>
              <w:outlineLvl w:val="0"/>
              <w:rPr>
                <w:rFonts w:asciiTheme="minorHAnsi" w:hAnsiTheme="minorHAnsi" w:cs="Calibri"/>
              </w:rPr>
            </w:pPr>
          </w:p>
          <w:p w14:paraId="5E98FAEE" w14:textId="77777777" w:rsidR="00997460" w:rsidRPr="004A47EC" w:rsidRDefault="00997460" w:rsidP="00997460">
            <w:pPr>
              <w:keepNext/>
              <w:spacing w:after="0" w:line="288" w:lineRule="auto"/>
              <w:ind w:left="68"/>
              <w:jc w:val="both"/>
              <w:outlineLvl w:val="0"/>
              <w:rPr>
                <w:rFonts w:asciiTheme="minorHAnsi" w:hAnsiTheme="minorHAnsi" w:cs="Calibri"/>
              </w:rPr>
            </w:pPr>
          </w:p>
          <w:p w14:paraId="4A9B6D4C" w14:textId="77777777" w:rsidR="0031486E" w:rsidRDefault="0031486E" w:rsidP="002C7A54">
            <w:pPr>
              <w:spacing w:after="0" w:line="288" w:lineRule="auto"/>
              <w:ind w:left="67"/>
              <w:jc w:val="both"/>
              <w:outlineLvl w:val="0"/>
              <w:rPr>
                <w:rFonts w:asciiTheme="minorHAnsi" w:hAnsiTheme="minorHAnsi" w:cs="Calibri"/>
              </w:rPr>
            </w:pPr>
          </w:p>
          <w:p w14:paraId="47BCEC1A" w14:textId="77777777" w:rsidR="00AF2C92" w:rsidRPr="004A47EC" w:rsidRDefault="00AF2C92" w:rsidP="002C7A54">
            <w:pPr>
              <w:spacing w:after="0" w:line="288" w:lineRule="auto"/>
              <w:ind w:left="67"/>
              <w:jc w:val="both"/>
              <w:outlineLvl w:val="0"/>
              <w:rPr>
                <w:rFonts w:asciiTheme="minorHAnsi" w:hAnsiTheme="minorHAnsi" w:cs="Calibri"/>
              </w:rPr>
            </w:pPr>
            <w:r w:rsidRPr="004A47EC">
              <w:rPr>
                <w:rFonts w:asciiTheme="minorHAnsi" w:hAnsiTheme="minorHAnsi" w:cs="Calibri"/>
              </w:rPr>
              <w:t>...............................................</w:t>
            </w:r>
          </w:p>
          <w:p w14:paraId="35BA8613" w14:textId="4AAB2140" w:rsidR="00AF2C92" w:rsidRPr="004A47EC" w:rsidRDefault="00BD0BB1" w:rsidP="002C7A54">
            <w:pPr>
              <w:spacing w:after="0" w:line="288" w:lineRule="auto"/>
              <w:ind w:left="67"/>
              <w:jc w:val="both"/>
              <w:outlineLvl w:val="0"/>
              <w:rPr>
                <w:rFonts w:asciiTheme="minorHAnsi" w:hAnsiTheme="minorHAnsi" w:cs="Calibri"/>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p w14:paraId="5C5ED8F4" w14:textId="5DC2B982" w:rsidR="00AF2C92" w:rsidRPr="004A47EC" w:rsidRDefault="00BD0BB1" w:rsidP="002C7A54">
            <w:pPr>
              <w:spacing w:after="0" w:line="288" w:lineRule="auto"/>
              <w:ind w:left="67"/>
              <w:jc w:val="both"/>
              <w:outlineLvl w:val="0"/>
              <w:rPr>
                <w:rFonts w:asciiTheme="minorHAnsi" w:hAnsiTheme="minorHAnsi" w:cs="Calibri"/>
              </w:rPr>
            </w:pPr>
            <w:r w:rsidRPr="00F24805">
              <w:rPr>
                <w:highlight w:val="lightGray"/>
              </w:rPr>
              <w:fldChar w:fldCharType="begin"/>
            </w:r>
            <w:r w:rsidRPr="00F24805">
              <w:rPr>
                <w:highlight w:val="lightGray"/>
              </w:rPr>
              <w:instrText xml:space="preserve"> MACROBUTTON  AcceptConflict "[Bude doplněno před uzavřením smlouvy]" </w:instrText>
            </w:r>
            <w:r w:rsidRPr="00F24805">
              <w:rPr>
                <w:highlight w:val="lightGray"/>
              </w:rPr>
              <w:fldChar w:fldCharType="end"/>
            </w:r>
          </w:p>
        </w:tc>
      </w:tr>
    </w:tbl>
    <w:p w14:paraId="604806CD" w14:textId="410D0FB7" w:rsidR="00AF2C92" w:rsidRDefault="00AF2C92" w:rsidP="000F016C">
      <w:pPr>
        <w:pStyle w:val="1nesltextvpravo"/>
        <w:jc w:val="both"/>
      </w:pPr>
      <w:r w:rsidRPr="004A47EC">
        <w:t>Doložka dle § 41</w:t>
      </w:r>
      <w:r w:rsidR="0074050C">
        <w:t xml:space="preserve"> </w:t>
      </w:r>
      <w:r w:rsidRPr="004A47EC">
        <w:t>odst. 1 zákona č. 128/2000 Sb., o obcích (obecní zřízení), ve znění pozdějších předpisů:</w:t>
      </w:r>
    </w:p>
    <w:p w14:paraId="4639E21B" w14:textId="77777777" w:rsidR="000F016C" w:rsidRPr="004A47EC" w:rsidRDefault="000F016C" w:rsidP="000F016C">
      <w:pPr>
        <w:pStyle w:val="1nesltextvpravo"/>
        <w:jc w:val="both"/>
      </w:pPr>
    </w:p>
    <w:p w14:paraId="64EDC89C" w14:textId="75A531CB" w:rsidR="00F30A16" w:rsidRPr="004A47EC" w:rsidRDefault="00AF2C92" w:rsidP="00113797">
      <w:pPr>
        <w:tabs>
          <w:tab w:val="num" w:pos="567"/>
        </w:tabs>
        <w:autoSpaceDE w:val="0"/>
        <w:autoSpaceDN w:val="0"/>
        <w:spacing w:after="0" w:line="288" w:lineRule="auto"/>
        <w:jc w:val="both"/>
        <w:rPr>
          <w:rFonts w:asciiTheme="minorHAnsi" w:hAnsiTheme="minorHAnsi"/>
        </w:rPr>
      </w:pPr>
      <w:bookmarkStart w:id="101" w:name="_Hlk55995225"/>
      <w:r w:rsidRPr="004A47EC">
        <w:rPr>
          <w:rFonts w:asciiTheme="minorHAnsi" w:hAnsiTheme="minorHAnsi" w:cs="Calibri"/>
        </w:rPr>
        <w:t xml:space="preserve">Uzavření této </w:t>
      </w:r>
      <w:r w:rsidR="00706E27" w:rsidRPr="004A47EC">
        <w:rPr>
          <w:rFonts w:asciiTheme="minorHAnsi" w:hAnsiTheme="minorHAnsi" w:cs="Calibri"/>
        </w:rPr>
        <w:t xml:space="preserve">Smlouvy </w:t>
      </w:r>
      <w:r w:rsidRPr="004A47EC">
        <w:rPr>
          <w:rFonts w:asciiTheme="minorHAnsi" w:hAnsiTheme="minorHAnsi" w:cs="Calibri"/>
        </w:rPr>
        <w:t xml:space="preserve">bylo schváleno usnesením </w:t>
      </w:r>
      <w:r w:rsidR="00E660AE">
        <w:rPr>
          <w:iCs/>
        </w:rPr>
        <w:t xml:space="preserve">Rady města </w:t>
      </w:r>
      <w:r w:rsidR="00E068D6">
        <w:rPr>
          <w:iCs/>
        </w:rPr>
        <w:t>Znojma</w:t>
      </w:r>
      <w:r w:rsidRPr="004A47EC">
        <w:rPr>
          <w:rFonts w:asciiTheme="minorHAnsi" w:hAnsiTheme="minorHAnsi" w:cs="Calibri"/>
        </w:rPr>
        <w:t xml:space="preserve"> č.</w:t>
      </w:r>
      <w:r w:rsidR="00B62787">
        <w:rPr>
          <w:rFonts w:asciiTheme="minorHAnsi" w:hAnsiTheme="minorHAnsi" w:cs="Calibri"/>
        </w:rPr>
        <w:t> </w:t>
      </w:r>
      <w:r w:rsidR="00BD0BB1" w:rsidRPr="00F24805">
        <w:rPr>
          <w:highlight w:val="lightGray"/>
        </w:rPr>
        <w:fldChar w:fldCharType="begin"/>
      </w:r>
      <w:r w:rsidR="00BD0BB1" w:rsidRPr="00F24805">
        <w:rPr>
          <w:highlight w:val="lightGray"/>
        </w:rPr>
        <w:instrText xml:space="preserve"> MACROBUTTON  AcceptConflict "[Bude doplněno před uzavřením smlouvy]" </w:instrText>
      </w:r>
      <w:r w:rsidR="00BD0BB1" w:rsidRPr="00F24805">
        <w:rPr>
          <w:highlight w:val="lightGray"/>
        </w:rPr>
        <w:fldChar w:fldCharType="end"/>
      </w:r>
      <w:r w:rsidR="00FA18A5">
        <w:rPr>
          <w:iCs/>
        </w:rPr>
        <w:t xml:space="preserve"> </w:t>
      </w:r>
      <w:r w:rsidRPr="004A47EC">
        <w:rPr>
          <w:rFonts w:asciiTheme="minorHAnsi" w:hAnsiTheme="minorHAnsi" w:cs="Calibri"/>
        </w:rPr>
        <w:t>z</w:t>
      </w:r>
      <w:r w:rsidR="00FA18A5">
        <w:rPr>
          <w:rFonts w:asciiTheme="minorHAnsi" w:hAnsiTheme="minorHAnsi" w:cs="Calibri"/>
        </w:rPr>
        <w:t> </w:t>
      </w:r>
      <w:r w:rsidR="00BD0BB1" w:rsidRPr="00F24805">
        <w:rPr>
          <w:highlight w:val="lightGray"/>
        </w:rPr>
        <w:fldChar w:fldCharType="begin"/>
      </w:r>
      <w:r w:rsidR="00BD0BB1" w:rsidRPr="00F24805">
        <w:rPr>
          <w:highlight w:val="lightGray"/>
        </w:rPr>
        <w:instrText xml:space="preserve"> MACROBUTTON  AcceptConflict "[Bude doplněno před uzavřením smlouvy]" </w:instrText>
      </w:r>
      <w:r w:rsidR="00BD0BB1" w:rsidRPr="00F24805">
        <w:rPr>
          <w:highlight w:val="lightGray"/>
        </w:rPr>
        <w:fldChar w:fldCharType="end"/>
      </w:r>
      <w:r w:rsidR="0057019B" w:rsidRPr="004A47EC">
        <w:rPr>
          <w:rFonts w:asciiTheme="minorHAnsi" w:hAnsiTheme="minorHAnsi" w:cs="Calibri"/>
        </w:rPr>
        <w:t> </w:t>
      </w:r>
      <w:r w:rsidRPr="004A47EC">
        <w:rPr>
          <w:rFonts w:asciiTheme="minorHAnsi" w:hAnsiTheme="minorHAnsi" w:cs="Calibri"/>
        </w:rPr>
        <w:t xml:space="preserve">schůze konané dne </w:t>
      </w:r>
      <w:r w:rsidR="00BD0BB1" w:rsidRPr="00F24805">
        <w:rPr>
          <w:highlight w:val="lightGray"/>
        </w:rPr>
        <w:fldChar w:fldCharType="begin"/>
      </w:r>
      <w:r w:rsidR="00BD0BB1" w:rsidRPr="00F24805">
        <w:rPr>
          <w:highlight w:val="lightGray"/>
        </w:rPr>
        <w:instrText xml:space="preserve"> MACROBUTTON  AcceptConflict "[Bude doplněno před uzavřením smlouvy]" </w:instrText>
      </w:r>
      <w:r w:rsidR="00BD0BB1" w:rsidRPr="00F24805">
        <w:rPr>
          <w:highlight w:val="lightGray"/>
        </w:rPr>
        <w:fldChar w:fldCharType="end"/>
      </w:r>
      <w:r w:rsidR="00D24B31">
        <w:rPr>
          <w:rFonts w:asciiTheme="minorHAnsi" w:hAnsiTheme="minorHAnsi" w:cs="Calibri"/>
        </w:rPr>
        <w:t>.</w:t>
      </w:r>
      <w:r w:rsidR="00E23124">
        <w:rPr>
          <w:rFonts w:asciiTheme="minorHAnsi" w:hAnsiTheme="minorHAnsi" w:cs="Calibri"/>
        </w:rPr>
        <w:t xml:space="preserve"> </w:t>
      </w:r>
      <w:bookmarkEnd w:id="101"/>
    </w:p>
    <w:sectPr w:rsidR="00F30A16" w:rsidRPr="004A47EC" w:rsidSect="005F0411">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1AA52" w14:textId="77777777" w:rsidR="00C30F20" w:rsidRDefault="00C30F20" w:rsidP="0083136F">
      <w:pPr>
        <w:spacing w:after="0" w:line="240" w:lineRule="auto"/>
      </w:pPr>
      <w:r>
        <w:separator/>
      </w:r>
    </w:p>
  </w:endnote>
  <w:endnote w:type="continuationSeparator" w:id="0">
    <w:p w14:paraId="63FD37DA" w14:textId="77777777" w:rsidR="00C30F20" w:rsidRDefault="00C30F20" w:rsidP="0083136F">
      <w:pPr>
        <w:spacing w:after="0" w:line="240" w:lineRule="auto"/>
      </w:pPr>
      <w:r>
        <w:continuationSeparator/>
      </w:r>
    </w:p>
  </w:endnote>
  <w:endnote w:type="continuationNotice" w:id="1">
    <w:p w14:paraId="39C35F4E" w14:textId="77777777" w:rsidR="00C30F20" w:rsidRDefault="00C30F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424702"/>
      <w:docPartObj>
        <w:docPartGallery w:val="Page Numbers (Bottom of Page)"/>
        <w:docPartUnique/>
      </w:docPartObj>
    </w:sdtPr>
    <w:sdtEndPr/>
    <w:sdtContent>
      <w:sdt>
        <w:sdtPr>
          <w:id w:val="1468548520"/>
          <w:docPartObj>
            <w:docPartGallery w:val="Page Numbers (Top of Page)"/>
            <w:docPartUnique/>
          </w:docPartObj>
        </w:sdtPr>
        <w:sdtEndPr/>
        <w:sdtContent>
          <w:p w14:paraId="3F0C950A" w14:textId="333678E3" w:rsidR="002042B3" w:rsidRPr="00D05B00" w:rsidRDefault="002042B3"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30</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197908"/>
      <w:docPartObj>
        <w:docPartGallery w:val="Page Numbers (Bottom of Page)"/>
        <w:docPartUnique/>
      </w:docPartObj>
    </w:sdtPr>
    <w:sdtEndPr/>
    <w:sdtContent>
      <w:sdt>
        <w:sdtPr>
          <w:id w:val="-1769616900"/>
          <w:docPartObj>
            <w:docPartGallery w:val="Page Numbers (Top of Page)"/>
            <w:docPartUnique/>
          </w:docPartObj>
        </w:sdtPr>
        <w:sdtEndPr/>
        <w:sdtContent>
          <w:p w14:paraId="62F7CD4A" w14:textId="0FB23F25" w:rsidR="002042B3" w:rsidRDefault="002042B3"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DCA89" w14:textId="77777777" w:rsidR="00C30F20" w:rsidRDefault="00C30F20" w:rsidP="0083136F">
      <w:pPr>
        <w:spacing w:after="0" w:line="240" w:lineRule="auto"/>
      </w:pPr>
      <w:r>
        <w:separator/>
      </w:r>
    </w:p>
  </w:footnote>
  <w:footnote w:type="continuationSeparator" w:id="0">
    <w:p w14:paraId="0995003E" w14:textId="77777777" w:rsidR="00C30F20" w:rsidRDefault="00C30F20" w:rsidP="0083136F">
      <w:pPr>
        <w:spacing w:after="0" w:line="240" w:lineRule="auto"/>
      </w:pPr>
      <w:r>
        <w:continuationSeparator/>
      </w:r>
    </w:p>
  </w:footnote>
  <w:footnote w:type="continuationNotice" w:id="1">
    <w:p w14:paraId="3D36B21C" w14:textId="77777777" w:rsidR="00C30F20" w:rsidRDefault="00C30F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03101"/>
    <w:multiLevelType w:val="multilevel"/>
    <w:tmpl w:val="A3DC9B58"/>
    <w:lvl w:ilvl="0">
      <w:start w:val="1"/>
      <w:numFmt w:val="ordinal"/>
      <w:lvlText w:val="%1"/>
      <w:lvlJc w:val="right"/>
      <w:pPr>
        <w:tabs>
          <w:tab w:val="num" w:pos="360"/>
        </w:tabs>
        <w:ind w:left="360" w:hanging="76"/>
      </w:pPr>
      <w:rPr>
        <w:rFonts w:hint="default"/>
        <w:i w:val="0"/>
      </w:rPr>
    </w:lvl>
    <w:lvl w:ilvl="1">
      <w:start w:val="1"/>
      <w:numFmt w:val="decimal"/>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DC11963"/>
    <w:multiLevelType w:val="multilevel"/>
    <w:tmpl w:val="4DFC534A"/>
    <w:lvl w:ilvl="0">
      <w:start w:val="6"/>
      <w:numFmt w:val="decimal"/>
      <w:lvlText w:val="%1."/>
      <w:lvlJc w:val="left"/>
      <w:pPr>
        <w:ind w:left="360" w:hanging="360"/>
      </w:pPr>
      <w:rPr>
        <w:rFonts w:hint="default"/>
      </w:rPr>
    </w:lvl>
    <w:lvl w:ilvl="1">
      <w:start w:val="1"/>
      <w:numFmt w:val="decimal"/>
      <w:lvlText w:val="%1.%2."/>
      <w:lvlJc w:val="left"/>
      <w:pPr>
        <w:ind w:left="1063" w:hanging="36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 w15:restartNumberingAfterBreak="0">
    <w:nsid w:val="225956CD"/>
    <w:multiLevelType w:val="multilevel"/>
    <w:tmpl w:val="EA821422"/>
    <w:lvl w:ilvl="0">
      <w:start w:val="1"/>
      <w:numFmt w:val="decimal"/>
      <w:pStyle w:val="3Text10b"/>
      <w:lvlText w:val="%1."/>
      <w:lvlJc w:val="right"/>
      <w:pPr>
        <w:tabs>
          <w:tab w:val="num" w:pos="360"/>
        </w:tabs>
        <w:ind w:left="360" w:hanging="76"/>
      </w:pPr>
      <w:rPr>
        <w:rFonts w:hint="default"/>
        <w:b w:val="0"/>
        <w:i w: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25EF0941"/>
    <w:multiLevelType w:val="multilevel"/>
    <w:tmpl w:val="B1B6334C"/>
    <w:lvl w:ilvl="0">
      <w:start w:val="15"/>
      <w:numFmt w:val="decimal"/>
      <w:lvlText w:val="%1."/>
      <w:lvlJc w:val="left"/>
      <w:pPr>
        <w:ind w:left="480" w:hanging="480"/>
      </w:pPr>
      <w:rPr>
        <w:rFonts w:hint="default"/>
      </w:rPr>
    </w:lvl>
    <w:lvl w:ilvl="1">
      <w:start w:val="2"/>
      <w:numFmt w:val="decimal"/>
      <w:lvlText w:val="15.%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27BF0C2B"/>
    <w:multiLevelType w:val="multilevel"/>
    <w:tmpl w:val="0F30259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29EC7D49"/>
    <w:multiLevelType w:val="multilevel"/>
    <w:tmpl w:val="57D61846"/>
    <w:lvl w:ilvl="0">
      <w:start w:val="12"/>
      <w:numFmt w:val="decimal"/>
      <w:lvlText w:val="%1."/>
      <w:lvlJc w:val="left"/>
      <w:pPr>
        <w:ind w:left="480" w:hanging="480"/>
      </w:pPr>
      <w:rPr>
        <w:rFonts w:hint="default"/>
      </w:rPr>
    </w:lvl>
    <w:lvl w:ilvl="1">
      <w:start w:val="1"/>
      <w:numFmt w:val="decimal"/>
      <w:lvlText w:val="%1.%2."/>
      <w:lvlJc w:val="left"/>
      <w:pPr>
        <w:ind w:left="1183" w:hanging="48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6" w15:restartNumberingAfterBreak="0">
    <w:nsid w:val="2BFD4356"/>
    <w:multiLevelType w:val="hybridMultilevel"/>
    <w:tmpl w:val="447239F6"/>
    <w:lvl w:ilvl="0" w:tplc="1C5A095E">
      <w:start w:val="1"/>
      <w:numFmt w:val="lowerLetter"/>
      <w:lvlText w:val="%1)"/>
      <w:lvlJc w:val="left"/>
      <w:pPr>
        <w:ind w:left="720" w:hanging="360"/>
      </w:pPr>
      <w:rPr>
        <w:rFonts w:cs="Times New Roman"/>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F8D7262"/>
    <w:multiLevelType w:val="multilevel"/>
    <w:tmpl w:val="CBA64AC0"/>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8" w15:restartNumberingAfterBreak="0">
    <w:nsid w:val="32702EBC"/>
    <w:multiLevelType w:val="multilevel"/>
    <w:tmpl w:val="5AC6C19A"/>
    <w:lvl w:ilvl="0">
      <w:start w:val="1"/>
      <w:numFmt w:val="upperRoman"/>
      <w:lvlText w:val="%1."/>
      <w:lvlJc w:val="right"/>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DA5200D"/>
    <w:multiLevelType w:val="multilevel"/>
    <w:tmpl w:val="2B12AF5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1924A32"/>
    <w:multiLevelType w:val="multilevel"/>
    <w:tmpl w:val="388243F4"/>
    <w:lvl w:ilvl="0">
      <w:start w:val="1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1" w15:restartNumberingAfterBreak="0">
    <w:nsid w:val="43357901"/>
    <w:multiLevelType w:val="multilevel"/>
    <w:tmpl w:val="D7FA2B88"/>
    <w:lvl w:ilvl="0">
      <w:start w:val="9"/>
      <w:numFmt w:val="decimal"/>
      <w:lvlText w:val="%1."/>
      <w:lvlJc w:val="left"/>
      <w:pPr>
        <w:ind w:left="360" w:hanging="360"/>
      </w:pPr>
      <w:rPr>
        <w:rFonts w:hint="default"/>
      </w:rPr>
    </w:lvl>
    <w:lvl w:ilvl="1">
      <w:start w:val="1"/>
      <w:numFmt w:val="decimal"/>
      <w:lvlText w:val="%1.%2."/>
      <w:lvlJc w:val="left"/>
      <w:pPr>
        <w:ind w:left="1063" w:hanging="36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2" w15:restartNumberingAfterBreak="0">
    <w:nsid w:val="45520C8A"/>
    <w:multiLevelType w:val="multilevel"/>
    <w:tmpl w:val="74FC6256"/>
    <w:lvl w:ilvl="0">
      <w:start w:val="5"/>
      <w:numFmt w:val="decimal"/>
      <w:lvlText w:val="%1."/>
      <w:lvlJc w:val="left"/>
      <w:pPr>
        <w:ind w:left="360" w:hanging="360"/>
      </w:pPr>
      <w:rPr>
        <w:rFonts w:hint="default"/>
        <w:b w:val="0"/>
      </w:rPr>
    </w:lvl>
    <w:lvl w:ilvl="1">
      <w:start w:val="1"/>
      <w:numFmt w:val="decimal"/>
      <w:lvlText w:val="%1.%2."/>
      <w:lvlJc w:val="left"/>
      <w:pPr>
        <w:ind w:left="1063" w:hanging="360"/>
      </w:pPr>
      <w:rPr>
        <w:rFonts w:hint="default"/>
        <w:b w:val="0"/>
      </w:rPr>
    </w:lvl>
    <w:lvl w:ilvl="2">
      <w:start w:val="1"/>
      <w:numFmt w:val="decimal"/>
      <w:lvlText w:val="%1.%2.%3."/>
      <w:lvlJc w:val="left"/>
      <w:pPr>
        <w:ind w:left="2126" w:hanging="720"/>
      </w:pPr>
      <w:rPr>
        <w:rFonts w:hint="default"/>
        <w:b w:val="0"/>
      </w:rPr>
    </w:lvl>
    <w:lvl w:ilvl="3">
      <w:start w:val="1"/>
      <w:numFmt w:val="decimal"/>
      <w:lvlText w:val="%1.%2.%3.%4."/>
      <w:lvlJc w:val="left"/>
      <w:pPr>
        <w:ind w:left="2829" w:hanging="720"/>
      </w:pPr>
      <w:rPr>
        <w:rFonts w:hint="default"/>
        <w:b w:val="0"/>
      </w:rPr>
    </w:lvl>
    <w:lvl w:ilvl="4">
      <w:start w:val="1"/>
      <w:numFmt w:val="decimal"/>
      <w:lvlText w:val="%1.%2.%3.%4.%5."/>
      <w:lvlJc w:val="left"/>
      <w:pPr>
        <w:ind w:left="3892" w:hanging="1080"/>
      </w:pPr>
      <w:rPr>
        <w:rFonts w:hint="default"/>
        <w:b w:val="0"/>
      </w:rPr>
    </w:lvl>
    <w:lvl w:ilvl="5">
      <w:start w:val="1"/>
      <w:numFmt w:val="decimal"/>
      <w:lvlText w:val="%1.%2.%3.%4.%5.%6."/>
      <w:lvlJc w:val="left"/>
      <w:pPr>
        <w:ind w:left="4595" w:hanging="1080"/>
      </w:pPr>
      <w:rPr>
        <w:rFonts w:hint="default"/>
        <w:b w:val="0"/>
      </w:rPr>
    </w:lvl>
    <w:lvl w:ilvl="6">
      <w:start w:val="1"/>
      <w:numFmt w:val="decimal"/>
      <w:lvlText w:val="%1.%2.%3.%4.%5.%6.%7."/>
      <w:lvlJc w:val="left"/>
      <w:pPr>
        <w:ind w:left="5658" w:hanging="1440"/>
      </w:pPr>
      <w:rPr>
        <w:rFonts w:hint="default"/>
        <w:b w:val="0"/>
      </w:rPr>
    </w:lvl>
    <w:lvl w:ilvl="7">
      <w:start w:val="1"/>
      <w:numFmt w:val="decimal"/>
      <w:lvlText w:val="%1.%2.%3.%4.%5.%6.%7.%8."/>
      <w:lvlJc w:val="left"/>
      <w:pPr>
        <w:ind w:left="6361" w:hanging="1440"/>
      </w:pPr>
      <w:rPr>
        <w:rFonts w:hint="default"/>
        <w:b w:val="0"/>
      </w:rPr>
    </w:lvl>
    <w:lvl w:ilvl="8">
      <w:start w:val="1"/>
      <w:numFmt w:val="decimal"/>
      <w:lvlText w:val="%1.%2.%3.%4.%5.%6.%7.%8.%9."/>
      <w:lvlJc w:val="left"/>
      <w:pPr>
        <w:ind w:left="7424" w:hanging="1800"/>
      </w:pPr>
      <w:rPr>
        <w:rFonts w:hint="default"/>
        <w:b w:val="0"/>
      </w:rPr>
    </w:lvl>
  </w:abstractNum>
  <w:abstractNum w:abstractNumId="13" w15:restartNumberingAfterBreak="0">
    <w:nsid w:val="4562082B"/>
    <w:multiLevelType w:val="multilevel"/>
    <w:tmpl w:val="37227348"/>
    <w:lvl w:ilvl="0">
      <w:start w:val="14"/>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4AE32AA5"/>
    <w:multiLevelType w:val="multilevel"/>
    <w:tmpl w:val="45B25326"/>
    <w:lvl w:ilvl="0">
      <w:start w:val="1"/>
      <w:numFmt w:val="decimal"/>
      <w:lvlText w:val="Čl.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D8E7828"/>
    <w:multiLevelType w:val="multilevel"/>
    <w:tmpl w:val="F0BC03BC"/>
    <w:lvl w:ilvl="0">
      <w:start w:val="16"/>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4E7E7272"/>
    <w:multiLevelType w:val="multilevel"/>
    <w:tmpl w:val="24CCE958"/>
    <w:lvl w:ilvl="0">
      <w:start w:val="2"/>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7" w15:restartNumberingAfterBreak="0">
    <w:nsid w:val="55380E74"/>
    <w:multiLevelType w:val="multilevel"/>
    <w:tmpl w:val="4B267024"/>
    <w:lvl w:ilvl="0">
      <w:start w:val="8"/>
      <w:numFmt w:val="decimal"/>
      <w:lvlText w:val="%1."/>
      <w:lvlJc w:val="left"/>
      <w:pPr>
        <w:ind w:left="360" w:hanging="360"/>
      </w:pPr>
      <w:rPr>
        <w:rFonts w:hint="default"/>
      </w:rPr>
    </w:lvl>
    <w:lvl w:ilvl="1">
      <w:start w:val="1"/>
      <w:numFmt w:val="decimal"/>
      <w:lvlRestart w:val="0"/>
      <w:lvlText w:val="%1.%2."/>
      <w:lvlJc w:val="left"/>
      <w:pPr>
        <w:ind w:left="644" w:hanging="360"/>
      </w:pPr>
      <w:rPr>
        <w:rFonts w:hint="default"/>
        <w:i w:val="0"/>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8" w15:restartNumberingAfterBreak="0">
    <w:nsid w:val="59987017"/>
    <w:multiLevelType w:val="multilevel"/>
    <w:tmpl w:val="F9922148"/>
    <w:lvl w:ilvl="0">
      <w:start w:val="7"/>
      <w:numFmt w:val="decimal"/>
      <w:lvlText w:val="%1."/>
      <w:lvlJc w:val="left"/>
      <w:pPr>
        <w:ind w:left="360" w:hanging="360"/>
      </w:pPr>
      <w:rPr>
        <w:rFonts w:cs="Arial" w:hint="default"/>
      </w:rPr>
    </w:lvl>
    <w:lvl w:ilvl="1">
      <w:start w:val="1"/>
      <w:numFmt w:val="decimal"/>
      <w:lvlText w:val="%1.%2."/>
      <w:lvlJc w:val="left"/>
      <w:pPr>
        <w:ind w:left="1063" w:hanging="360"/>
      </w:pPr>
      <w:rPr>
        <w:rFonts w:cs="Arial" w:hint="default"/>
        <w:b w:val="0"/>
      </w:rPr>
    </w:lvl>
    <w:lvl w:ilvl="2">
      <w:start w:val="1"/>
      <w:numFmt w:val="decimal"/>
      <w:lvlText w:val="%1.%2.%3."/>
      <w:lvlJc w:val="left"/>
      <w:pPr>
        <w:ind w:left="2126" w:hanging="720"/>
      </w:pPr>
      <w:rPr>
        <w:rFonts w:cs="Arial" w:hint="default"/>
      </w:rPr>
    </w:lvl>
    <w:lvl w:ilvl="3">
      <w:start w:val="1"/>
      <w:numFmt w:val="decimal"/>
      <w:lvlText w:val="%1.%2.%3.%4."/>
      <w:lvlJc w:val="left"/>
      <w:pPr>
        <w:ind w:left="2829" w:hanging="720"/>
      </w:pPr>
      <w:rPr>
        <w:rFonts w:cs="Arial" w:hint="default"/>
      </w:rPr>
    </w:lvl>
    <w:lvl w:ilvl="4">
      <w:start w:val="1"/>
      <w:numFmt w:val="decimal"/>
      <w:lvlText w:val="%1.%2.%3.%4.%5."/>
      <w:lvlJc w:val="left"/>
      <w:pPr>
        <w:ind w:left="3892" w:hanging="1080"/>
      </w:pPr>
      <w:rPr>
        <w:rFonts w:cs="Arial" w:hint="default"/>
      </w:rPr>
    </w:lvl>
    <w:lvl w:ilvl="5">
      <w:start w:val="1"/>
      <w:numFmt w:val="decimal"/>
      <w:lvlText w:val="%1.%2.%3.%4.%5.%6."/>
      <w:lvlJc w:val="left"/>
      <w:pPr>
        <w:ind w:left="4595" w:hanging="1080"/>
      </w:pPr>
      <w:rPr>
        <w:rFonts w:cs="Arial" w:hint="default"/>
      </w:rPr>
    </w:lvl>
    <w:lvl w:ilvl="6">
      <w:start w:val="1"/>
      <w:numFmt w:val="decimal"/>
      <w:lvlText w:val="%1.%2.%3.%4.%5.%6.%7."/>
      <w:lvlJc w:val="left"/>
      <w:pPr>
        <w:ind w:left="5658" w:hanging="1440"/>
      </w:pPr>
      <w:rPr>
        <w:rFonts w:cs="Arial" w:hint="default"/>
      </w:rPr>
    </w:lvl>
    <w:lvl w:ilvl="7">
      <w:start w:val="1"/>
      <w:numFmt w:val="decimal"/>
      <w:lvlText w:val="%1.%2.%3.%4.%5.%6.%7.%8."/>
      <w:lvlJc w:val="left"/>
      <w:pPr>
        <w:ind w:left="6361" w:hanging="1440"/>
      </w:pPr>
      <w:rPr>
        <w:rFonts w:cs="Arial" w:hint="default"/>
      </w:rPr>
    </w:lvl>
    <w:lvl w:ilvl="8">
      <w:start w:val="1"/>
      <w:numFmt w:val="decimal"/>
      <w:lvlText w:val="%1.%2.%3.%4.%5.%6.%7.%8.%9."/>
      <w:lvlJc w:val="left"/>
      <w:pPr>
        <w:ind w:left="7424" w:hanging="1800"/>
      </w:pPr>
      <w:rPr>
        <w:rFonts w:cs="Arial" w:hint="default"/>
      </w:rPr>
    </w:lvl>
  </w:abstractNum>
  <w:abstractNum w:abstractNumId="19" w15:restartNumberingAfterBreak="0">
    <w:nsid w:val="5F545A47"/>
    <w:multiLevelType w:val="multilevel"/>
    <w:tmpl w:val="3138C2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0" w15:restartNumberingAfterBreak="0">
    <w:nsid w:val="5F71421F"/>
    <w:multiLevelType w:val="multilevel"/>
    <w:tmpl w:val="BE649030"/>
    <w:lvl w:ilvl="0">
      <w:start w:val="1"/>
      <w:numFmt w:val="decimal"/>
      <w:lvlText w:val="Čl.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val="0"/>
        <w:i w:val="0"/>
        <w:strike w:val="0"/>
        <w:dstrike w:val="0"/>
        <w:color w:val="auto"/>
        <w:u w:val="none"/>
        <w:effect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046DC7"/>
    <w:multiLevelType w:val="multilevel"/>
    <w:tmpl w:val="9380177C"/>
    <w:lvl w:ilvl="0">
      <w:start w:val="11"/>
      <w:numFmt w:val="decimal"/>
      <w:lvlText w:val="%1."/>
      <w:lvlJc w:val="left"/>
      <w:pPr>
        <w:ind w:left="480" w:hanging="480"/>
      </w:pPr>
      <w:rPr>
        <w:rFonts w:hint="default"/>
      </w:rPr>
    </w:lvl>
    <w:lvl w:ilvl="1">
      <w:start w:val="1"/>
      <w:numFmt w:val="decimal"/>
      <w:lvlText w:val="%1.%2."/>
      <w:lvlJc w:val="left"/>
      <w:pPr>
        <w:ind w:left="1183" w:hanging="48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2"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23"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4" w15:restartNumberingAfterBreak="0">
    <w:nsid w:val="7B8866EA"/>
    <w:multiLevelType w:val="multilevel"/>
    <w:tmpl w:val="6816AFBC"/>
    <w:lvl w:ilvl="0">
      <w:start w:val="1"/>
      <w:numFmt w:val="upperRoman"/>
      <w:pStyle w:val="5slovannadpis"/>
      <w:suff w:val="nothing"/>
      <w:lvlText w:val="%1."/>
      <w:lvlJc w:val="cente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3"/>
  </w:num>
  <w:num w:numId="2">
    <w:abstractNumId w:val="9"/>
  </w:num>
  <w:num w:numId="3">
    <w:abstractNumId w:val="14"/>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6"/>
  </w:num>
  <w:num w:numId="7">
    <w:abstractNumId w:val="4"/>
  </w:num>
  <w:num w:numId="8">
    <w:abstractNumId w:val="19"/>
  </w:num>
  <w:num w:numId="9">
    <w:abstractNumId w:val="12"/>
  </w:num>
  <w:num w:numId="10">
    <w:abstractNumId w:val="1"/>
  </w:num>
  <w:num w:numId="11">
    <w:abstractNumId w:val="18"/>
  </w:num>
  <w:num w:numId="12">
    <w:abstractNumId w:val="17"/>
  </w:num>
  <w:num w:numId="13">
    <w:abstractNumId w:val="11"/>
  </w:num>
  <w:num w:numId="14">
    <w:abstractNumId w:val="10"/>
  </w:num>
  <w:num w:numId="15">
    <w:abstractNumId w:val="21"/>
  </w:num>
  <w:num w:numId="16">
    <w:abstractNumId w:val="5"/>
  </w:num>
  <w:num w:numId="17">
    <w:abstractNumId w:val="7"/>
  </w:num>
  <w:num w:numId="18">
    <w:abstractNumId w:val="13"/>
  </w:num>
  <w:num w:numId="19">
    <w:abstractNumId w:val="3"/>
  </w:num>
  <w:num w:numId="20">
    <w:abstractNumId w:val="15"/>
  </w:num>
  <w:num w:numId="21">
    <w:abstractNumId w:val="24"/>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 w:ilvl="0">
        <w:start w:val="1"/>
        <w:numFmt w:val="upperRoman"/>
        <w:pStyle w:val="5slovannadpis"/>
        <w:suff w:val="nothing"/>
        <w:lvlText w:val="%1."/>
        <w:lvlJc w:val="right"/>
        <w:pPr>
          <w:ind w:left="720"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6">
    <w:abstractNumId w:val="8"/>
  </w:num>
  <w:num w:numId="27">
    <w:abstractNumId w:val="24"/>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num>
  <w:num w:numId="32">
    <w:abstractNumId w:val="9"/>
  </w:num>
  <w:num w:numId="33">
    <w:abstractNumId w:val="22"/>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Dr. Daniel Jadrníček">
    <w15:presenceInfo w15:providerId="None" w15:userId="JUDr. Daniel Jadrníček"/>
  </w15:person>
  <w15:person w15:author="Vít Baťa">
    <w15:presenceInfo w15:providerId="AD" w15:userId="S-1-5-21-4023486557-3192926965-447733528-1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F2C92"/>
    <w:rsid w:val="00002453"/>
    <w:rsid w:val="0000387C"/>
    <w:rsid w:val="0000541D"/>
    <w:rsid w:val="0001160D"/>
    <w:rsid w:val="0001530B"/>
    <w:rsid w:val="00015932"/>
    <w:rsid w:val="0001600B"/>
    <w:rsid w:val="00016010"/>
    <w:rsid w:val="00017585"/>
    <w:rsid w:val="00020981"/>
    <w:rsid w:val="00021A0E"/>
    <w:rsid w:val="000222CB"/>
    <w:rsid w:val="000234E1"/>
    <w:rsid w:val="00030849"/>
    <w:rsid w:val="000312D1"/>
    <w:rsid w:val="00033711"/>
    <w:rsid w:val="000342AE"/>
    <w:rsid w:val="000356D4"/>
    <w:rsid w:val="00035F47"/>
    <w:rsid w:val="00036767"/>
    <w:rsid w:val="00040183"/>
    <w:rsid w:val="000403F5"/>
    <w:rsid w:val="00040CC6"/>
    <w:rsid w:val="00043B50"/>
    <w:rsid w:val="0004472E"/>
    <w:rsid w:val="000453C6"/>
    <w:rsid w:val="00045D43"/>
    <w:rsid w:val="000468C8"/>
    <w:rsid w:val="00047524"/>
    <w:rsid w:val="0005139F"/>
    <w:rsid w:val="00052475"/>
    <w:rsid w:val="00054BA9"/>
    <w:rsid w:val="00055FD4"/>
    <w:rsid w:val="000602AA"/>
    <w:rsid w:val="000660D7"/>
    <w:rsid w:val="00073CCC"/>
    <w:rsid w:val="0007440E"/>
    <w:rsid w:val="00074ABC"/>
    <w:rsid w:val="00074D51"/>
    <w:rsid w:val="000769CA"/>
    <w:rsid w:val="000819D9"/>
    <w:rsid w:val="000824C6"/>
    <w:rsid w:val="00083361"/>
    <w:rsid w:val="0008538A"/>
    <w:rsid w:val="00086608"/>
    <w:rsid w:val="00087613"/>
    <w:rsid w:val="00087D80"/>
    <w:rsid w:val="000924B0"/>
    <w:rsid w:val="000944D0"/>
    <w:rsid w:val="000A13A4"/>
    <w:rsid w:val="000A1A71"/>
    <w:rsid w:val="000A3088"/>
    <w:rsid w:val="000A3480"/>
    <w:rsid w:val="000A56A2"/>
    <w:rsid w:val="000B0B89"/>
    <w:rsid w:val="000B12AB"/>
    <w:rsid w:val="000B29E8"/>
    <w:rsid w:val="000B3020"/>
    <w:rsid w:val="000B5FFA"/>
    <w:rsid w:val="000B7178"/>
    <w:rsid w:val="000C056A"/>
    <w:rsid w:val="000C1EB5"/>
    <w:rsid w:val="000C49F9"/>
    <w:rsid w:val="000C5543"/>
    <w:rsid w:val="000D02C2"/>
    <w:rsid w:val="000D2A21"/>
    <w:rsid w:val="000D31BC"/>
    <w:rsid w:val="000D40D2"/>
    <w:rsid w:val="000D5AAC"/>
    <w:rsid w:val="000D6A2D"/>
    <w:rsid w:val="000E03C9"/>
    <w:rsid w:val="000E0B54"/>
    <w:rsid w:val="000E1D4B"/>
    <w:rsid w:val="000E2429"/>
    <w:rsid w:val="000E3BC2"/>
    <w:rsid w:val="000E44A9"/>
    <w:rsid w:val="000E7CAA"/>
    <w:rsid w:val="000F00CD"/>
    <w:rsid w:val="000F016C"/>
    <w:rsid w:val="000F1110"/>
    <w:rsid w:val="000F23C2"/>
    <w:rsid w:val="000F31E8"/>
    <w:rsid w:val="000F410B"/>
    <w:rsid w:val="000F6008"/>
    <w:rsid w:val="001007B4"/>
    <w:rsid w:val="001022E5"/>
    <w:rsid w:val="00103577"/>
    <w:rsid w:val="001039A8"/>
    <w:rsid w:val="00104DBB"/>
    <w:rsid w:val="00106F8C"/>
    <w:rsid w:val="001079E6"/>
    <w:rsid w:val="00111243"/>
    <w:rsid w:val="00113797"/>
    <w:rsid w:val="00114121"/>
    <w:rsid w:val="00116AD6"/>
    <w:rsid w:val="0011737E"/>
    <w:rsid w:val="00120899"/>
    <w:rsid w:val="0012293B"/>
    <w:rsid w:val="0012410A"/>
    <w:rsid w:val="00124BBC"/>
    <w:rsid w:val="00124F45"/>
    <w:rsid w:val="001266B8"/>
    <w:rsid w:val="00126A6E"/>
    <w:rsid w:val="0013152A"/>
    <w:rsid w:val="00131E3D"/>
    <w:rsid w:val="001328A2"/>
    <w:rsid w:val="00133982"/>
    <w:rsid w:val="00134C7E"/>
    <w:rsid w:val="001353BA"/>
    <w:rsid w:val="0013687F"/>
    <w:rsid w:val="00136D65"/>
    <w:rsid w:val="001428BA"/>
    <w:rsid w:val="00144FD5"/>
    <w:rsid w:val="00145CC5"/>
    <w:rsid w:val="00147635"/>
    <w:rsid w:val="001513E6"/>
    <w:rsid w:val="00151F78"/>
    <w:rsid w:val="00152B9A"/>
    <w:rsid w:val="00153E8B"/>
    <w:rsid w:val="00155318"/>
    <w:rsid w:val="001565DB"/>
    <w:rsid w:val="00161391"/>
    <w:rsid w:val="00161762"/>
    <w:rsid w:val="00163B4C"/>
    <w:rsid w:val="0016537C"/>
    <w:rsid w:val="0016663B"/>
    <w:rsid w:val="00170C73"/>
    <w:rsid w:val="0017534F"/>
    <w:rsid w:val="0017551A"/>
    <w:rsid w:val="001812D2"/>
    <w:rsid w:val="001834C4"/>
    <w:rsid w:val="00183A94"/>
    <w:rsid w:val="001847F2"/>
    <w:rsid w:val="00185082"/>
    <w:rsid w:val="0018593D"/>
    <w:rsid w:val="00185E8B"/>
    <w:rsid w:val="00186F07"/>
    <w:rsid w:val="001877F5"/>
    <w:rsid w:val="001901ED"/>
    <w:rsid w:val="00191441"/>
    <w:rsid w:val="0019256E"/>
    <w:rsid w:val="00193113"/>
    <w:rsid w:val="00193264"/>
    <w:rsid w:val="00195AD3"/>
    <w:rsid w:val="00196472"/>
    <w:rsid w:val="00196AFB"/>
    <w:rsid w:val="001970DD"/>
    <w:rsid w:val="00197BC3"/>
    <w:rsid w:val="001A2370"/>
    <w:rsid w:val="001A26CE"/>
    <w:rsid w:val="001A2B57"/>
    <w:rsid w:val="001A3457"/>
    <w:rsid w:val="001A48FD"/>
    <w:rsid w:val="001A50A5"/>
    <w:rsid w:val="001A63BA"/>
    <w:rsid w:val="001A6B8C"/>
    <w:rsid w:val="001B1408"/>
    <w:rsid w:val="001B2652"/>
    <w:rsid w:val="001B4384"/>
    <w:rsid w:val="001B5E90"/>
    <w:rsid w:val="001B6E8B"/>
    <w:rsid w:val="001B7E2F"/>
    <w:rsid w:val="001C032D"/>
    <w:rsid w:val="001C139C"/>
    <w:rsid w:val="001C60B9"/>
    <w:rsid w:val="001D0DB5"/>
    <w:rsid w:val="001D2BD4"/>
    <w:rsid w:val="001D2E13"/>
    <w:rsid w:val="001D35A8"/>
    <w:rsid w:val="001D3C63"/>
    <w:rsid w:val="001D4A71"/>
    <w:rsid w:val="001D4D45"/>
    <w:rsid w:val="001D4F8B"/>
    <w:rsid w:val="001E04CC"/>
    <w:rsid w:val="001E37FF"/>
    <w:rsid w:val="001E56AF"/>
    <w:rsid w:val="001E5B27"/>
    <w:rsid w:val="001E6333"/>
    <w:rsid w:val="001E7864"/>
    <w:rsid w:val="001F5496"/>
    <w:rsid w:val="001F5D0C"/>
    <w:rsid w:val="001F6407"/>
    <w:rsid w:val="001F6629"/>
    <w:rsid w:val="001F6E5B"/>
    <w:rsid w:val="002023AE"/>
    <w:rsid w:val="00203760"/>
    <w:rsid w:val="002042B3"/>
    <w:rsid w:val="002102E3"/>
    <w:rsid w:val="00210F89"/>
    <w:rsid w:val="00212993"/>
    <w:rsid w:val="00213D5F"/>
    <w:rsid w:val="00214546"/>
    <w:rsid w:val="00214B5E"/>
    <w:rsid w:val="00214B73"/>
    <w:rsid w:val="002166A9"/>
    <w:rsid w:val="002203A2"/>
    <w:rsid w:val="00221892"/>
    <w:rsid w:val="002229CE"/>
    <w:rsid w:val="00223530"/>
    <w:rsid w:val="0022522E"/>
    <w:rsid w:val="00226850"/>
    <w:rsid w:val="0023034C"/>
    <w:rsid w:val="00230CA5"/>
    <w:rsid w:val="0023159C"/>
    <w:rsid w:val="00232EB5"/>
    <w:rsid w:val="0023384E"/>
    <w:rsid w:val="00234553"/>
    <w:rsid w:val="0023476C"/>
    <w:rsid w:val="00236711"/>
    <w:rsid w:val="0024057E"/>
    <w:rsid w:val="002422AE"/>
    <w:rsid w:val="00242322"/>
    <w:rsid w:val="0024272B"/>
    <w:rsid w:val="00242871"/>
    <w:rsid w:val="00242AA8"/>
    <w:rsid w:val="00243380"/>
    <w:rsid w:val="002502A6"/>
    <w:rsid w:val="002508CF"/>
    <w:rsid w:val="00250DF3"/>
    <w:rsid w:val="00251DF0"/>
    <w:rsid w:val="00251EDE"/>
    <w:rsid w:val="00253183"/>
    <w:rsid w:val="00253B97"/>
    <w:rsid w:val="00253D56"/>
    <w:rsid w:val="0025422F"/>
    <w:rsid w:val="00257BEB"/>
    <w:rsid w:val="00263639"/>
    <w:rsid w:val="00264014"/>
    <w:rsid w:val="002651A4"/>
    <w:rsid w:val="0027054E"/>
    <w:rsid w:val="00270ACA"/>
    <w:rsid w:val="00270EDB"/>
    <w:rsid w:val="00271F56"/>
    <w:rsid w:val="002732A0"/>
    <w:rsid w:val="002738A5"/>
    <w:rsid w:val="002739F1"/>
    <w:rsid w:val="00273EAE"/>
    <w:rsid w:val="00274E0C"/>
    <w:rsid w:val="00275659"/>
    <w:rsid w:val="00276BDA"/>
    <w:rsid w:val="00280678"/>
    <w:rsid w:val="00282A20"/>
    <w:rsid w:val="002849DA"/>
    <w:rsid w:val="002864A7"/>
    <w:rsid w:val="00286C3B"/>
    <w:rsid w:val="002936E6"/>
    <w:rsid w:val="00293A3C"/>
    <w:rsid w:val="002A10F2"/>
    <w:rsid w:val="002A242D"/>
    <w:rsid w:val="002A5551"/>
    <w:rsid w:val="002A5C27"/>
    <w:rsid w:val="002A6571"/>
    <w:rsid w:val="002A7220"/>
    <w:rsid w:val="002B30F3"/>
    <w:rsid w:val="002C0170"/>
    <w:rsid w:val="002C2034"/>
    <w:rsid w:val="002C24F2"/>
    <w:rsid w:val="002C31D1"/>
    <w:rsid w:val="002C55BA"/>
    <w:rsid w:val="002C5EF9"/>
    <w:rsid w:val="002C6F06"/>
    <w:rsid w:val="002C7A54"/>
    <w:rsid w:val="002D2807"/>
    <w:rsid w:val="002D36B2"/>
    <w:rsid w:val="002D3AF1"/>
    <w:rsid w:val="002D439B"/>
    <w:rsid w:val="002D5A88"/>
    <w:rsid w:val="002D67E1"/>
    <w:rsid w:val="002E04C1"/>
    <w:rsid w:val="002E0741"/>
    <w:rsid w:val="002E3296"/>
    <w:rsid w:val="002E705F"/>
    <w:rsid w:val="002F0BF0"/>
    <w:rsid w:val="002F0E2A"/>
    <w:rsid w:val="002F1366"/>
    <w:rsid w:val="002F1F93"/>
    <w:rsid w:val="002F2F41"/>
    <w:rsid w:val="002F3E9C"/>
    <w:rsid w:val="002F4457"/>
    <w:rsid w:val="002F6C0C"/>
    <w:rsid w:val="002F7CCB"/>
    <w:rsid w:val="003000BD"/>
    <w:rsid w:val="003001FF"/>
    <w:rsid w:val="0030153B"/>
    <w:rsid w:val="00302F12"/>
    <w:rsid w:val="0030527F"/>
    <w:rsid w:val="0030559E"/>
    <w:rsid w:val="00307D65"/>
    <w:rsid w:val="00313B0C"/>
    <w:rsid w:val="00313EB0"/>
    <w:rsid w:val="003141DC"/>
    <w:rsid w:val="003146B3"/>
    <w:rsid w:val="0031486E"/>
    <w:rsid w:val="00316D98"/>
    <w:rsid w:val="0031723E"/>
    <w:rsid w:val="00321AD4"/>
    <w:rsid w:val="00321FB7"/>
    <w:rsid w:val="003228E7"/>
    <w:rsid w:val="003243B4"/>
    <w:rsid w:val="00325015"/>
    <w:rsid w:val="00326438"/>
    <w:rsid w:val="00327D15"/>
    <w:rsid w:val="00330319"/>
    <w:rsid w:val="003322D0"/>
    <w:rsid w:val="0033345C"/>
    <w:rsid w:val="003353DA"/>
    <w:rsid w:val="00335857"/>
    <w:rsid w:val="003367A3"/>
    <w:rsid w:val="0034427F"/>
    <w:rsid w:val="00344E88"/>
    <w:rsid w:val="00346E9F"/>
    <w:rsid w:val="00351281"/>
    <w:rsid w:val="003521E5"/>
    <w:rsid w:val="00352484"/>
    <w:rsid w:val="003541C2"/>
    <w:rsid w:val="003542A8"/>
    <w:rsid w:val="003574DC"/>
    <w:rsid w:val="00360B3A"/>
    <w:rsid w:val="00360E30"/>
    <w:rsid w:val="00360EC0"/>
    <w:rsid w:val="00363A06"/>
    <w:rsid w:val="00365AD6"/>
    <w:rsid w:val="00367647"/>
    <w:rsid w:val="003712F1"/>
    <w:rsid w:val="003761D8"/>
    <w:rsid w:val="00380643"/>
    <w:rsid w:val="0038126F"/>
    <w:rsid w:val="00383E2C"/>
    <w:rsid w:val="00385398"/>
    <w:rsid w:val="00385A03"/>
    <w:rsid w:val="00385CAC"/>
    <w:rsid w:val="00386E97"/>
    <w:rsid w:val="00387C3F"/>
    <w:rsid w:val="00390B1F"/>
    <w:rsid w:val="00391A3F"/>
    <w:rsid w:val="0039377B"/>
    <w:rsid w:val="00393CF0"/>
    <w:rsid w:val="00395DBA"/>
    <w:rsid w:val="003A032C"/>
    <w:rsid w:val="003A052A"/>
    <w:rsid w:val="003A0F46"/>
    <w:rsid w:val="003A45A0"/>
    <w:rsid w:val="003A4CC5"/>
    <w:rsid w:val="003A5938"/>
    <w:rsid w:val="003A5D78"/>
    <w:rsid w:val="003A6AC2"/>
    <w:rsid w:val="003A7630"/>
    <w:rsid w:val="003B0A74"/>
    <w:rsid w:val="003B3CC9"/>
    <w:rsid w:val="003B4E46"/>
    <w:rsid w:val="003B5853"/>
    <w:rsid w:val="003B60E6"/>
    <w:rsid w:val="003B63FF"/>
    <w:rsid w:val="003B6A18"/>
    <w:rsid w:val="003B7B9E"/>
    <w:rsid w:val="003C115C"/>
    <w:rsid w:val="003C1281"/>
    <w:rsid w:val="003C1C96"/>
    <w:rsid w:val="003C30FA"/>
    <w:rsid w:val="003C3A7E"/>
    <w:rsid w:val="003C52C8"/>
    <w:rsid w:val="003C5887"/>
    <w:rsid w:val="003D3D1F"/>
    <w:rsid w:val="003D4048"/>
    <w:rsid w:val="003D5CC5"/>
    <w:rsid w:val="003D7AAC"/>
    <w:rsid w:val="003E1735"/>
    <w:rsid w:val="003E2A87"/>
    <w:rsid w:val="003E3AEF"/>
    <w:rsid w:val="003E3F57"/>
    <w:rsid w:val="003E418D"/>
    <w:rsid w:val="003E5460"/>
    <w:rsid w:val="003E561D"/>
    <w:rsid w:val="003E62F9"/>
    <w:rsid w:val="003E73D9"/>
    <w:rsid w:val="003E770C"/>
    <w:rsid w:val="003F2058"/>
    <w:rsid w:val="003F3703"/>
    <w:rsid w:val="003F4460"/>
    <w:rsid w:val="003F48D5"/>
    <w:rsid w:val="003F52F4"/>
    <w:rsid w:val="003F5488"/>
    <w:rsid w:val="003F6DEA"/>
    <w:rsid w:val="003F7903"/>
    <w:rsid w:val="0040227B"/>
    <w:rsid w:val="00402D30"/>
    <w:rsid w:val="00403108"/>
    <w:rsid w:val="0040388F"/>
    <w:rsid w:val="00406389"/>
    <w:rsid w:val="00411183"/>
    <w:rsid w:val="00413C91"/>
    <w:rsid w:val="004152E7"/>
    <w:rsid w:val="004153AF"/>
    <w:rsid w:val="0041547E"/>
    <w:rsid w:val="00415F9E"/>
    <w:rsid w:val="00420DFF"/>
    <w:rsid w:val="00421551"/>
    <w:rsid w:val="00423109"/>
    <w:rsid w:val="00424565"/>
    <w:rsid w:val="00424BFC"/>
    <w:rsid w:val="00426761"/>
    <w:rsid w:val="0043065F"/>
    <w:rsid w:val="00431D0F"/>
    <w:rsid w:val="0043661C"/>
    <w:rsid w:val="00440662"/>
    <w:rsid w:val="00441B95"/>
    <w:rsid w:val="00442FDF"/>
    <w:rsid w:val="0044382F"/>
    <w:rsid w:val="00443CFC"/>
    <w:rsid w:val="004441A9"/>
    <w:rsid w:val="004457E6"/>
    <w:rsid w:val="00446443"/>
    <w:rsid w:val="00446DF8"/>
    <w:rsid w:val="0044717F"/>
    <w:rsid w:val="00450640"/>
    <w:rsid w:val="00450FB4"/>
    <w:rsid w:val="00453867"/>
    <w:rsid w:val="0045404A"/>
    <w:rsid w:val="004603A5"/>
    <w:rsid w:val="00460A51"/>
    <w:rsid w:val="00464B1E"/>
    <w:rsid w:val="004663A4"/>
    <w:rsid w:val="00471411"/>
    <w:rsid w:val="00471649"/>
    <w:rsid w:val="00471652"/>
    <w:rsid w:val="0047195B"/>
    <w:rsid w:val="00474E5B"/>
    <w:rsid w:val="00474F7E"/>
    <w:rsid w:val="00475C48"/>
    <w:rsid w:val="00475F75"/>
    <w:rsid w:val="00476438"/>
    <w:rsid w:val="00477992"/>
    <w:rsid w:val="00477B07"/>
    <w:rsid w:val="00480648"/>
    <w:rsid w:val="00480CB8"/>
    <w:rsid w:val="00480F4F"/>
    <w:rsid w:val="00482D26"/>
    <w:rsid w:val="00483A6D"/>
    <w:rsid w:val="00483B42"/>
    <w:rsid w:val="00483CCA"/>
    <w:rsid w:val="0048558E"/>
    <w:rsid w:val="00485855"/>
    <w:rsid w:val="00485D15"/>
    <w:rsid w:val="0049135A"/>
    <w:rsid w:val="00494107"/>
    <w:rsid w:val="004969ED"/>
    <w:rsid w:val="004A0E39"/>
    <w:rsid w:val="004A0F67"/>
    <w:rsid w:val="004A2191"/>
    <w:rsid w:val="004A2C49"/>
    <w:rsid w:val="004A47EC"/>
    <w:rsid w:val="004A4B20"/>
    <w:rsid w:val="004A53E1"/>
    <w:rsid w:val="004A661E"/>
    <w:rsid w:val="004A7207"/>
    <w:rsid w:val="004B25C3"/>
    <w:rsid w:val="004B378F"/>
    <w:rsid w:val="004B4494"/>
    <w:rsid w:val="004C12FA"/>
    <w:rsid w:val="004C312E"/>
    <w:rsid w:val="004C3484"/>
    <w:rsid w:val="004C34D0"/>
    <w:rsid w:val="004C4C4C"/>
    <w:rsid w:val="004D04FF"/>
    <w:rsid w:val="004D23F6"/>
    <w:rsid w:val="004D51E5"/>
    <w:rsid w:val="004D524F"/>
    <w:rsid w:val="004E0C6B"/>
    <w:rsid w:val="004E10D8"/>
    <w:rsid w:val="004E6EC1"/>
    <w:rsid w:val="004E7EB2"/>
    <w:rsid w:val="004F16B7"/>
    <w:rsid w:val="004F1FFC"/>
    <w:rsid w:val="004F2237"/>
    <w:rsid w:val="004F2A0F"/>
    <w:rsid w:val="004F2C4B"/>
    <w:rsid w:val="004F4E22"/>
    <w:rsid w:val="004F4E75"/>
    <w:rsid w:val="004F6E0D"/>
    <w:rsid w:val="00500826"/>
    <w:rsid w:val="0050091C"/>
    <w:rsid w:val="005011F1"/>
    <w:rsid w:val="00501B2C"/>
    <w:rsid w:val="0050515B"/>
    <w:rsid w:val="00505790"/>
    <w:rsid w:val="0050582C"/>
    <w:rsid w:val="00506005"/>
    <w:rsid w:val="005067BB"/>
    <w:rsid w:val="00506D43"/>
    <w:rsid w:val="00511886"/>
    <w:rsid w:val="00511A94"/>
    <w:rsid w:val="00511B18"/>
    <w:rsid w:val="0051284F"/>
    <w:rsid w:val="00512C6D"/>
    <w:rsid w:val="0051603D"/>
    <w:rsid w:val="00520ECF"/>
    <w:rsid w:val="005216CE"/>
    <w:rsid w:val="00523399"/>
    <w:rsid w:val="00525F26"/>
    <w:rsid w:val="00526B5A"/>
    <w:rsid w:val="0053044E"/>
    <w:rsid w:val="00530CE4"/>
    <w:rsid w:val="00531EBA"/>
    <w:rsid w:val="00532401"/>
    <w:rsid w:val="00533968"/>
    <w:rsid w:val="005343A7"/>
    <w:rsid w:val="00535223"/>
    <w:rsid w:val="0053563C"/>
    <w:rsid w:val="00535713"/>
    <w:rsid w:val="00535A8C"/>
    <w:rsid w:val="00535BC3"/>
    <w:rsid w:val="00535CD3"/>
    <w:rsid w:val="00536261"/>
    <w:rsid w:val="005447DC"/>
    <w:rsid w:val="00544870"/>
    <w:rsid w:val="005449A5"/>
    <w:rsid w:val="00546C2A"/>
    <w:rsid w:val="00550794"/>
    <w:rsid w:val="00550DEB"/>
    <w:rsid w:val="00551179"/>
    <w:rsid w:val="00553417"/>
    <w:rsid w:val="00553A8B"/>
    <w:rsid w:val="00557470"/>
    <w:rsid w:val="00561530"/>
    <w:rsid w:val="00563CD1"/>
    <w:rsid w:val="005655A5"/>
    <w:rsid w:val="0057019B"/>
    <w:rsid w:val="00570D34"/>
    <w:rsid w:val="005716AE"/>
    <w:rsid w:val="00571956"/>
    <w:rsid w:val="00574540"/>
    <w:rsid w:val="0058095D"/>
    <w:rsid w:val="00582388"/>
    <w:rsid w:val="005865AB"/>
    <w:rsid w:val="00586F0B"/>
    <w:rsid w:val="00587709"/>
    <w:rsid w:val="0058782D"/>
    <w:rsid w:val="00591EB2"/>
    <w:rsid w:val="00593464"/>
    <w:rsid w:val="005950E4"/>
    <w:rsid w:val="005960D1"/>
    <w:rsid w:val="005A120B"/>
    <w:rsid w:val="005A17E4"/>
    <w:rsid w:val="005A3332"/>
    <w:rsid w:val="005A3FA3"/>
    <w:rsid w:val="005A5850"/>
    <w:rsid w:val="005A6384"/>
    <w:rsid w:val="005A6CEF"/>
    <w:rsid w:val="005A74F4"/>
    <w:rsid w:val="005A781E"/>
    <w:rsid w:val="005B422B"/>
    <w:rsid w:val="005B7DC8"/>
    <w:rsid w:val="005C37B8"/>
    <w:rsid w:val="005C4F54"/>
    <w:rsid w:val="005C50D3"/>
    <w:rsid w:val="005C5E9C"/>
    <w:rsid w:val="005D376E"/>
    <w:rsid w:val="005D40B8"/>
    <w:rsid w:val="005D5824"/>
    <w:rsid w:val="005D748E"/>
    <w:rsid w:val="005D7F31"/>
    <w:rsid w:val="005E0670"/>
    <w:rsid w:val="005E1A6F"/>
    <w:rsid w:val="005E2A42"/>
    <w:rsid w:val="005E4091"/>
    <w:rsid w:val="005E54F6"/>
    <w:rsid w:val="005E7FAD"/>
    <w:rsid w:val="005F0411"/>
    <w:rsid w:val="005F16ED"/>
    <w:rsid w:val="005F2668"/>
    <w:rsid w:val="005F279A"/>
    <w:rsid w:val="005F331E"/>
    <w:rsid w:val="005F3A35"/>
    <w:rsid w:val="005F3A3E"/>
    <w:rsid w:val="005F3FBD"/>
    <w:rsid w:val="005F4F9A"/>
    <w:rsid w:val="005F69A7"/>
    <w:rsid w:val="005F7117"/>
    <w:rsid w:val="005F79C7"/>
    <w:rsid w:val="005F7D33"/>
    <w:rsid w:val="006003CD"/>
    <w:rsid w:val="006027A8"/>
    <w:rsid w:val="006041ED"/>
    <w:rsid w:val="00604FEE"/>
    <w:rsid w:val="00605587"/>
    <w:rsid w:val="00610E26"/>
    <w:rsid w:val="00612ABB"/>
    <w:rsid w:val="00613BC4"/>
    <w:rsid w:val="00613C2C"/>
    <w:rsid w:val="00614796"/>
    <w:rsid w:val="00614BF1"/>
    <w:rsid w:val="00614C1E"/>
    <w:rsid w:val="006169AE"/>
    <w:rsid w:val="00617452"/>
    <w:rsid w:val="006175CB"/>
    <w:rsid w:val="00617AEC"/>
    <w:rsid w:val="0062257E"/>
    <w:rsid w:val="00622BD8"/>
    <w:rsid w:val="006249D8"/>
    <w:rsid w:val="006251DF"/>
    <w:rsid w:val="00627180"/>
    <w:rsid w:val="006337D0"/>
    <w:rsid w:val="006348AD"/>
    <w:rsid w:val="00635D1E"/>
    <w:rsid w:val="0063707D"/>
    <w:rsid w:val="0063718A"/>
    <w:rsid w:val="00641F40"/>
    <w:rsid w:val="00642098"/>
    <w:rsid w:val="0064270F"/>
    <w:rsid w:val="00643C2E"/>
    <w:rsid w:val="006444EE"/>
    <w:rsid w:val="006445AA"/>
    <w:rsid w:val="006474B3"/>
    <w:rsid w:val="006563DC"/>
    <w:rsid w:val="00660243"/>
    <w:rsid w:val="00660CC0"/>
    <w:rsid w:val="006628DD"/>
    <w:rsid w:val="00663E82"/>
    <w:rsid w:val="00666AFC"/>
    <w:rsid w:val="0066746C"/>
    <w:rsid w:val="0067123B"/>
    <w:rsid w:val="0067576C"/>
    <w:rsid w:val="00677CEB"/>
    <w:rsid w:val="0068074D"/>
    <w:rsid w:val="00680BB5"/>
    <w:rsid w:val="00682F9D"/>
    <w:rsid w:val="00683F62"/>
    <w:rsid w:val="00686EA6"/>
    <w:rsid w:val="00690788"/>
    <w:rsid w:val="006927D8"/>
    <w:rsid w:val="0069344A"/>
    <w:rsid w:val="00693643"/>
    <w:rsid w:val="0069377C"/>
    <w:rsid w:val="00695965"/>
    <w:rsid w:val="006964E4"/>
    <w:rsid w:val="00696683"/>
    <w:rsid w:val="006A273C"/>
    <w:rsid w:val="006A30D2"/>
    <w:rsid w:val="006A3F56"/>
    <w:rsid w:val="006A499B"/>
    <w:rsid w:val="006A5910"/>
    <w:rsid w:val="006A5BF9"/>
    <w:rsid w:val="006B2912"/>
    <w:rsid w:val="006B58F6"/>
    <w:rsid w:val="006B5D76"/>
    <w:rsid w:val="006B61DF"/>
    <w:rsid w:val="006C11BB"/>
    <w:rsid w:val="006C16C9"/>
    <w:rsid w:val="006C37A9"/>
    <w:rsid w:val="006C38F4"/>
    <w:rsid w:val="006C681C"/>
    <w:rsid w:val="006C7389"/>
    <w:rsid w:val="006C7F53"/>
    <w:rsid w:val="006D0A8C"/>
    <w:rsid w:val="006D2431"/>
    <w:rsid w:val="006D3B15"/>
    <w:rsid w:val="006D48F1"/>
    <w:rsid w:val="006D4EF8"/>
    <w:rsid w:val="006D553C"/>
    <w:rsid w:val="006D5AB3"/>
    <w:rsid w:val="006D671C"/>
    <w:rsid w:val="006D6D5E"/>
    <w:rsid w:val="006D781A"/>
    <w:rsid w:val="006E08E8"/>
    <w:rsid w:val="006E1DE6"/>
    <w:rsid w:val="006E21DD"/>
    <w:rsid w:val="006E39E0"/>
    <w:rsid w:val="006E3F80"/>
    <w:rsid w:val="006E5182"/>
    <w:rsid w:val="006E5AE5"/>
    <w:rsid w:val="006E637E"/>
    <w:rsid w:val="006F09D0"/>
    <w:rsid w:val="006F280A"/>
    <w:rsid w:val="006F2BCA"/>
    <w:rsid w:val="006F545C"/>
    <w:rsid w:val="006F7900"/>
    <w:rsid w:val="00700953"/>
    <w:rsid w:val="007059D8"/>
    <w:rsid w:val="00705ABE"/>
    <w:rsid w:val="00706E27"/>
    <w:rsid w:val="00711611"/>
    <w:rsid w:val="00712341"/>
    <w:rsid w:val="00712648"/>
    <w:rsid w:val="007129DC"/>
    <w:rsid w:val="00714771"/>
    <w:rsid w:val="00714E4D"/>
    <w:rsid w:val="00715058"/>
    <w:rsid w:val="00715A0E"/>
    <w:rsid w:val="007169F5"/>
    <w:rsid w:val="007171C1"/>
    <w:rsid w:val="007177E8"/>
    <w:rsid w:val="00723FA4"/>
    <w:rsid w:val="00730650"/>
    <w:rsid w:val="00732181"/>
    <w:rsid w:val="00733F60"/>
    <w:rsid w:val="00734F2B"/>
    <w:rsid w:val="0073553A"/>
    <w:rsid w:val="007356B7"/>
    <w:rsid w:val="007376BB"/>
    <w:rsid w:val="00740032"/>
    <w:rsid w:val="0074050C"/>
    <w:rsid w:val="00741BD7"/>
    <w:rsid w:val="00743717"/>
    <w:rsid w:val="00743881"/>
    <w:rsid w:val="007459EB"/>
    <w:rsid w:val="007511A8"/>
    <w:rsid w:val="00751239"/>
    <w:rsid w:val="00752038"/>
    <w:rsid w:val="00753DA2"/>
    <w:rsid w:val="00754005"/>
    <w:rsid w:val="007577FA"/>
    <w:rsid w:val="00757998"/>
    <w:rsid w:val="00761530"/>
    <w:rsid w:val="00761F26"/>
    <w:rsid w:val="007620B8"/>
    <w:rsid w:val="00762874"/>
    <w:rsid w:val="00763536"/>
    <w:rsid w:val="00763FB7"/>
    <w:rsid w:val="00766BC0"/>
    <w:rsid w:val="00767070"/>
    <w:rsid w:val="0076709C"/>
    <w:rsid w:val="00767131"/>
    <w:rsid w:val="007717F8"/>
    <w:rsid w:val="0077390D"/>
    <w:rsid w:val="0077434E"/>
    <w:rsid w:val="00775206"/>
    <w:rsid w:val="00776A18"/>
    <w:rsid w:val="0077720F"/>
    <w:rsid w:val="00777C8B"/>
    <w:rsid w:val="00781C26"/>
    <w:rsid w:val="00781C3F"/>
    <w:rsid w:val="00782F7A"/>
    <w:rsid w:val="0078339F"/>
    <w:rsid w:val="007841E4"/>
    <w:rsid w:val="00786152"/>
    <w:rsid w:val="00786379"/>
    <w:rsid w:val="00786637"/>
    <w:rsid w:val="00786D8F"/>
    <w:rsid w:val="00787509"/>
    <w:rsid w:val="00787F56"/>
    <w:rsid w:val="00787F57"/>
    <w:rsid w:val="00790B7B"/>
    <w:rsid w:val="00792BD7"/>
    <w:rsid w:val="007937F1"/>
    <w:rsid w:val="0079436F"/>
    <w:rsid w:val="00795204"/>
    <w:rsid w:val="00796D2D"/>
    <w:rsid w:val="007A2075"/>
    <w:rsid w:val="007A2EA8"/>
    <w:rsid w:val="007A31CB"/>
    <w:rsid w:val="007A49F8"/>
    <w:rsid w:val="007A596E"/>
    <w:rsid w:val="007A6556"/>
    <w:rsid w:val="007B09A0"/>
    <w:rsid w:val="007B103A"/>
    <w:rsid w:val="007B3AD5"/>
    <w:rsid w:val="007B3C8A"/>
    <w:rsid w:val="007B57EF"/>
    <w:rsid w:val="007C0B26"/>
    <w:rsid w:val="007C39B6"/>
    <w:rsid w:val="007C4267"/>
    <w:rsid w:val="007C4FC1"/>
    <w:rsid w:val="007C54AD"/>
    <w:rsid w:val="007C5AA9"/>
    <w:rsid w:val="007C6B34"/>
    <w:rsid w:val="007C6EC7"/>
    <w:rsid w:val="007D4137"/>
    <w:rsid w:val="007D4E9D"/>
    <w:rsid w:val="007D5008"/>
    <w:rsid w:val="007D5885"/>
    <w:rsid w:val="007E1630"/>
    <w:rsid w:val="007E2028"/>
    <w:rsid w:val="007E2988"/>
    <w:rsid w:val="007E2D1E"/>
    <w:rsid w:val="007E4D9C"/>
    <w:rsid w:val="007E5AB7"/>
    <w:rsid w:val="007E6AE3"/>
    <w:rsid w:val="007F1B8C"/>
    <w:rsid w:val="007F3176"/>
    <w:rsid w:val="007F456E"/>
    <w:rsid w:val="007F4605"/>
    <w:rsid w:val="00800A51"/>
    <w:rsid w:val="00800C1C"/>
    <w:rsid w:val="008013F7"/>
    <w:rsid w:val="00803CF8"/>
    <w:rsid w:val="008041B2"/>
    <w:rsid w:val="00804EB1"/>
    <w:rsid w:val="00805B04"/>
    <w:rsid w:val="00811668"/>
    <w:rsid w:val="008122AD"/>
    <w:rsid w:val="00816F58"/>
    <w:rsid w:val="0081765E"/>
    <w:rsid w:val="00820357"/>
    <w:rsid w:val="00822B60"/>
    <w:rsid w:val="0082451E"/>
    <w:rsid w:val="00824F78"/>
    <w:rsid w:val="00825284"/>
    <w:rsid w:val="0083136F"/>
    <w:rsid w:val="00832F5B"/>
    <w:rsid w:val="00833F01"/>
    <w:rsid w:val="008341CE"/>
    <w:rsid w:val="00834E2E"/>
    <w:rsid w:val="00837B68"/>
    <w:rsid w:val="00844606"/>
    <w:rsid w:val="008459AA"/>
    <w:rsid w:val="00845D7B"/>
    <w:rsid w:val="008476A4"/>
    <w:rsid w:val="00847764"/>
    <w:rsid w:val="00850584"/>
    <w:rsid w:val="00852571"/>
    <w:rsid w:val="00852734"/>
    <w:rsid w:val="0085595F"/>
    <w:rsid w:val="008567F3"/>
    <w:rsid w:val="008656EC"/>
    <w:rsid w:val="00865E3D"/>
    <w:rsid w:val="00866A46"/>
    <w:rsid w:val="008723FC"/>
    <w:rsid w:val="008733F7"/>
    <w:rsid w:val="00874494"/>
    <w:rsid w:val="00874BE7"/>
    <w:rsid w:val="008779C5"/>
    <w:rsid w:val="00877EB8"/>
    <w:rsid w:val="00880A7D"/>
    <w:rsid w:val="008812F8"/>
    <w:rsid w:val="00883FA6"/>
    <w:rsid w:val="0088492C"/>
    <w:rsid w:val="00884FF5"/>
    <w:rsid w:val="00885BBD"/>
    <w:rsid w:val="008900B3"/>
    <w:rsid w:val="008907FB"/>
    <w:rsid w:val="0089145C"/>
    <w:rsid w:val="00891E72"/>
    <w:rsid w:val="0089441B"/>
    <w:rsid w:val="00894661"/>
    <w:rsid w:val="00897ECB"/>
    <w:rsid w:val="00897FA0"/>
    <w:rsid w:val="008A15ED"/>
    <w:rsid w:val="008A2348"/>
    <w:rsid w:val="008A265C"/>
    <w:rsid w:val="008A7757"/>
    <w:rsid w:val="008B076F"/>
    <w:rsid w:val="008B0BCD"/>
    <w:rsid w:val="008B2791"/>
    <w:rsid w:val="008B35BF"/>
    <w:rsid w:val="008B4982"/>
    <w:rsid w:val="008B4A52"/>
    <w:rsid w:val="008B4EBF"/>
    <w:rsid w:val="008B5CF6"/>
    <w:rsid w:val="008B5F38"/>
    <w:rsid w:val="008B75CF"/>
    <w:rsid w:val="008C026E"/>
    <w:rsid w:val="008C1177"/>
    <w:rsid w:val="008C28C4"/>
    <w:rsid w:val="008C43B5"/>
    <w:rsid w:val="008C5E72"/>
    <w:rsid w:val="008D0115"/>
    <w:rsid w:val="008D11D3"/>
    <w:rsid w:val="008D3DB2"/>
    <w:rsid w:val="008D5625"/>
    <w:rsid w:val="008D5AF9"/>
    <w:rsid w:val="008D6CE5"/>
    <w:rsid w:val="008D7FB3"/>
    <w:rsid w:val="008E00F8"/>
    <w:rsid w:val="008E2C08"/>
    <w:rsid w:val="008E3D8A"/>
    <w:rsid w:val="008E4CF8"/>
    <w:rsid w:val="008E5016"/>
    <w:rsid w:val="008E5665"/>
    <w:rsid w:val="008E5AED"/>
    <w:rsid w:val="008F1187"/>
    <w:rsid w:val="008F14D3"/>
    <w:rsid w:val="008F24FF"/>
    <w:rsid w:val="008F329B"/>
    <w:rsid w:val="008F5422"/>
    <w:rsid w:val="00901720"/>
    <w:rsid w:val="00901D15"/>
    <w:rsid w:val="00902F23"/>
    <w:rsid w:val="009038C0"/>
    <w:rsid w:val="00904402"/>
    <w:rsid w:val="009065FC"/>
    <w:rsid w:val="00907629"/>
    <w:rsid w:val="0091004A"/>
    <w:rsid w:val="009139D6"/>
    <w:rsid w:val="00913DAB"/>
    <w:rsid w:val="00915588"/>
    <w:rsid w:val="0091575A"/>
    <w:rsid w:val="00920E16"/>
    <w:rsid w:val="00921731"/>
    <w:rsid w:val="00923756"/>
    <w:rsid w:val="00925D4C"/>
    <w:rsid w:val="0092619C"/>
    <w:rsid w:val="00927C1D"/>
    <w:rsid w:val="00930542"/>
    <w:rsid w:val="009307A5"/>
    <w:rsid w:val="009307E2"/>
    <w:rsid w:val="00930BB5"/>
    <w:rsid w:val="00931592"/>
    <w:rsid w:val="00931791"/>
    <w:rsid w:val="00933787"/>
    <w:rsid w:val="00934605"/>
    <w:rsid w:val="00936BB4"/>
    <w:rsid w:val="00937A06"/>
    <w:rsid w:val="009401A1"/>
    <w:rsid w:val="0094125A"/>
    <w:rsid w:val="00942423"/>
    <w:rsid w:val="00943DF4"/>
    <w:rsid w:val="009447C0"/>
    <w:rsid w:val="00947A97"/>
    <w:rsid w:val="00947CAB"/>
    <w:rsid w:val="009500DB"/>
    <w:rsid w:val="00951156"/>
    <w:rsid w:val="00953C41"/>
    <w:rsid w:val="00954EB9"/>
    <w:rsid w:val="00955B14"/>
    <w:rsid w:val="00955D67"/>
    <w:rsid w:val="0095684D"/>
    <w:rsid w:val="00956B7E"/>
    <w:rsid w:val="009578A0"/>
    <w:rsid w:val="00960436"/>
    <w:rsid w:val="00960F2B"/>
    <w:rsid w:val="009649DE"/>
    <w:rsid w:val="009656C5"/>
    <w:rsid w:val="00967302"/>
    <w:rsid w:val="00967E39"/>
    <w:rsid w:val="00971DDD"/>
    <w:rsid w:val="00972C96"/>
    <w:rsid w:val="00973C74"/>
    <w:rsid w:val="00974990"/>
    <w:rsid w:val="00975DE7"/>
    <w:rsid w:val="00976980"/>
    <w:rsid w:val="0097774B"/>
    <w:rsid w:val="00981225"/>
    <w:rsid w:val="009820A1"/>
    <w:rsid w:val="00982DDB"/>
    <w:rsid w:val="00984CBE"/>
    <w:rsid w:val="00985BAD"/>
    <w:rsid w:val="00986FD5"/>
    <w:rsid w:val="009871BE"/>
    <w:rsid w:val="00990075"/>
    <w:rsid w:val="00990456"/>
    <w:rsid w:val="00991DEA"/>
    <w:rsid w:val="00992C5E"/>
    <w:rsid w:val="0099500B"/>
    <w:rsid w:val="00996060"/>
    <w:rsid w:val="00997235"/>
    <w:rsid w:val="00997460"/>
    <w:rsid w:val="009A02DB"/>
    <w:rsid w:val="009A16AD"/>
    <w:rsid w:val="009A2648"/>
    <w:rsid w:val="009A3D56"/>
    <w:rsid w:val="009A608D"/>
    <w:rsid w:val="009A79D2"/>
    <w:rsid w:val="009B29EB"/>
    <w:rsid w:val="009B2EB1"/>
    <w:rsid w:val="009B3057"/>
    <w:rsid w:val="009B5608"/>
    <w:rsid w:val="009B6403"/>
    <w:rsid w:val="009B6EB6"/>
    <w:rsid w:val="009C0190"/>
    <w:rsid w:val="009C01AD"/>
    <w:rsid w:val="009C1971"/>
    <w:rsid w:val="009C2BE3"/>
    <w:rsid w:val="009C2ED0"/>
    <w:rsid w:val="009C4040"/>
    <w:rsid w:val="009C6B17"/>
    <w:rsid w:val="009D1149"/>
    <w:rsid w:val="009D2A1B"/>
    <w:rsid w:val="009D35FD"/>
    <w:rsid w:val="009D375E"/>
    <w:rsid w:val="009D3FC2"/>
    <w:rsid w:val="009D6860"/>
    <w:rsid w:val="009D77D1"/>
    <w:rsid w:val="009E0531"/>
    <w:rsid w:val="009E0844"/>
    <w:rsid w:val="009E4D11"/>
    <w:rsid w:val="009E5B1D"/>
    <w:rsid w:val="009E7681"/>
    <w:rsid w:val="009F0388"/>
    <w:rsid w:val="009F0634"/>
    <w:rsid w:val="009F09E9"/>
    <w:rsid w:val="009F0F7C"/>
    <w:rsid w:val="009F16F8"/>
    <w:rsid w:val="009F257F"/>
    <w:rsid w:val="009F3C1E"/>
    <w:rsid w:val="009F401F"/>
    <w:rsid w:val="009F6C8D"/>
    <w:rsid w:val="00A006D8"/>
    <w:rsid w:val="00A010B9"/>
    <w:rsid w:val="00A013BE"/>
    <w:rsid w:val="00A014E1"/>
    <w:rsid w:val="00A029A6"/>
    <w:rsid w:val="00A03090"/>
    <w:rsid w:val="00A042BD"/>
    <w:rsid w:val="00A06009"/>
    <w:rsid w:val="00A17669"/>
    <w:rsid w:val="00A2095B"/>
    <w:rsid w:val="00A220BE"/>
    <w:rsid w:val="00A260E4"/>
    <w:rsid w:val="00A31325"/>
    <w:rsid w:val="00A31FCF"/>
    <w:rsid w:val="00A32C11"/>
    <w:rsid w:val="00A332C1"/>
    <w:rsid w:val="00A33B2B"/>
    <w:rsid w:val="00A35D14"/>
    <w:rsid w:val="00A401C0"/>
    <w:rsid w:val="00A40E47"/>
    <w:rsid w:val="00A417CE"/>
    <w:rsid w:val="00A42638"/>
    <w:rsid w:val="00A44BE5"/>
    <w:rsid w:val="00A45AC8"/>
    <w:rsid w:val="00A50038"/>
    <w:rsid w:val="00A501DE"/>
    <w:rsid w:val="00A547A1"/>
    <w:rsid w:val="00A562B6"/>
    <w:rsid w:val="00A57C62"/>
    <w:rsid w:val="00A60CC5"/>
    <w:rsid w:val="00A61286"/>
    <w:rsid w:val="00A62623"/>
    <w:rsid w:val="00A62C1B"/>
    <w:rsid w:val="00A649AE"/>
    <w:rsid w:val="00A65268"/>
    <w:rsid w:val="00A67010"/>
    <w:rsid w:val="00A701E5"/>
    <w:rsid w:val="00A70B17"/>
    <w:rsid w:val="00A70E76"/>
    <w:rsid w:val="00A71D06"/>
    <w:rsid w:val="00A71D30"/>
    <w:rsid w:val="00A77F7A"/>
    <w:rsid w:val="00A825C7"/>
    <w:rsid w:val="00A82BF4"/>
    <w:rsid w:val="00A85EE2"/>
    <w:rsid w:val="00A871F7"/>
    <w:rsid w:val="00A87478"/>
    <w:rsid w:val="00A90FE2"/>
    <w:rsid w:val="00A91316"/>
    <w:rsid w:val="00A91BBB"/>
    <w:rsid w:val="00A92150"/>
    <w:rsid w:val="00A930C0"/>
    <w:rsid w:val="00A95617"/>
    <w:rsid w:val="00A9578B"/>
    <w:rsid w:val="00AA016E"/>
    <w:rsid w:val="00AA09EB"/>
    <w:rsid w:val="00AA1977"/>
    <w:rsid w:val="00AA49B7"/>
    <w:rsid w:val="00AA5BB1"/>
    <w:rsid w:val="00AA5FA4"/>
    <w:rsid w:val="00AA6363"/>
    <w:rsid w:val="00AA6BD4"/>
    <w:rsid w:val="00AB0895"/>
    <w:rsid w:val="00AB13EF"/>
    <w:rsid w:val="00AB2213"/>
    <w:rsid w:val="00AB2442"/>
    <w:rsid w:val="00AB287F"/>
    <w:rsid w:val="00AB2896"/>
    <w:rsid w:val="00AB361C"/>
    <w:rsid w:val="00AB5F63"/>
    <w:rsid w:val="00AB6AE1"/>
    <w:rsid w:val="00AC0C68"/>
    <w:rsid w:val="00AC246B"/>
    <w:rsid w:val="00AC2C10"/>
    <w:rsid w:val="00AC38DA"/>
    <w:rsid w:val="00AC4174"/>
    <w:rsid w:val="00AC5529"/>
    <w:rsid w:val="00AC71F3"/>
    <w:rsid w:val="00AD240D"/>
    <w:rsid w:val="00AD3B1E"/>
    <w:rsid w:val="00AD3B6D"/>
    <w:rsid w:val="00AD6F82"/>
    <w:rsid w:val="00AE21A8"/>
    <w:rsid w:val="00AE2C70"/>
    <w:rsid w:val="00AE2CBE"/>
    <w:rsid w:val="00AE32C6"/>
    <w:rsid w:val="00AE3F07"/>
    <w:rsid w:val="00AE46B1"/>
    <w:rsid w:val="00AE4BA3"/>
    <w:rsid w:val="00AE4EFF"/>
    <w:rsid w:val="00AE50B9"/>
    <w:rsid w:val="00AE688F"/>
    <w:rsid w:val="00AF18E9"/>
    <w:rsid w:val="00AF2C92"/>
    <w:rsid w:val="00AF67C6"/>
    <w:rsid w:val="00B03561"/>
    <w:rsid w:val="00B03E10"/>
    <w:rsid w:val="00B05AB7"/>
    <w:rsid w:val="00B10054"/>
    <w:rsid w:val="00B10FDA"/>
    <w:rsid w:val="00B110C3"/>
    <w:rsid w:val="00B124D7"/>
    <w:rsid w:val="00B132F5"/>
    <w:rsid w:val="00B138BE"/>
    <w:rsid w:val="00B138EA"/>
    <w:rsid w:val="00B14811"/>
    <w:rsid w:val="00B16179"/>
    <w:rsid w:val="00B16677"/>
    <w:rsid w:val="00B16D96"/>
    <w:rsid w:val="00B20DF9"/>
    <w:rsid w:val="00B23BE8"/>
    <w:rsid w:val="00B2594C"/>
    <w:rsid w:val="00B36066"/>
    <w:rsid w:val="00B36BCB"/>
    <w:rsid w:val="00B40E1D"/>
    <w:rsid w:val="00B437A6"/>
    <w:rsid w:val="00B452CB"/>
    <w:rsid w:val="00B5230A"/>
    <w:rsid w:val="00B567E8"/>
    <w:rsid w:val="00B56823"/>
    <w:rsid w:val="00B569FA"/>
    <w:rsid w:val="00B578A4"/>
    <w:rsid w:val="00B57E93"/>
    <w:rsid w:val="00B600DE"/>
    <w:rsid w:val="00B62787"/>
    <w:rsid w:val="00B64A7D"/>
    <w:rsid w:val="00B65FEF"/>
    <w:rsid w:val="00B6603E"/>
    <w:rsid w:val="00B66453"/>
    <w:rsid w:val="00B667BE"/>
    <w:rsid w:val="00B67F0D"/>
    <w:rsid w:val="00B70898"/>
    <w:rsid w:val="00B71250"/>
    <w:rsid w:val="00B715C9"/>
    <w:rsid w:val="00B72CA3"/>
    <w:rsid w:val="00B732C8"/>
    <w:rsid w:val="00B74431"/>
    <w:rsid w:val="00B74625"/>
    <w:rsid w:val="00B74FE2"/>
    <w:rsid w:val="00B75878"/>
    <w:rsid w:val="00B75D2E"/>
    <w:rsid w:val="00B762E9"/>
    <w:rsid w:val="00B811FB"/>
    <w:rsid w:val="00B813B5"/>
    <w:rsid w:val="00B8148A"/>
    <w:rsid w:val="00B85612"/>
    <w:rsid w:val="00B8567D"/>
    <w:rsid w:val="00B94984"/>
    <w:rsid w:val="00B9776B"/>
    <w:rsid w:val="00BA0886"/>
    <w:rsid w:val="00BA0FAD"/>
    <w:rsid w:val="00BA2553"/>
    <w:rsid w:val="00BA5558"/>
    <w:rsid w:val="00BB06D7"/>
    <w:rsid w:val="00BB2498"/>
    <w:rsid w:val="00BB2FF2"/>
    <w:rsid w:val="00BB4358"/>
    <w:rsid w:val="00BB5AE1"/>
    <w:rsid w:val="00BB66F6"/>
    <w:rsid w:val="00BB70DF"/>
    <w:rsid w:val="00BC1704"/>
    <w:rsid w:val="00BC1D1B"/>
    <w:rsid w:val="00BC2971"/>
    <w:rsid w:val="00BC4F09"/>
    <w:rsid w:val="00BD0815"/>
    <w:rsid w:val="00BD0BB1"/>
    <w:rsid w:val="00BD311B"/>
    <w:rsid w:val="00BD330E"/>
    <w:rsid w:val="00BD4FE5"/>
    <w:rsid w:val="00BD590D"/>
    <w:rsid w:val="00BD6058"/>
    <w:rsid w:val="00BD7E1F"/>
    <w:rsid w:val="00BE0DF9"/>
    <w:rsid w:val="00BE1042"/>
    <w:rsid w:val="00BE5E12"/>
    <w:rsid w:val="00BE5F16"/>
    <w:rsid w:val="00BF3889"/>
    <w:rsid w:val="00BF3DBD"/>
    <w:rsid w:val="00BF401F"/>
    <w:rsid w:val="00BF55E1"/>
    <w:rsid w:val="00C0005F"/>
    <w:rsid w:val="00C00CE3"/>
    <w:rsid w:val="00C014AA"/>
    <w:rsid w:val="00C016D3"/>
    <w:rsid w:val="00C03D53"/>
    <w:rsid w:val="00C03DC9"/>
    <w:rsid w:val="00C054A1"/>
    <w:rsid w:val="00C10A97"/>
    <w:rsid w:val="00C11871"/>
    <w:rsid w:val="00C1507F"/>
    <w:rsid w:val="00C1599F"/>
    <w:rsid w:val="00C1665C"/>
    <w:rsid w:val="00C17277"/>
    <w:rsid w:val="00C175C0"/>
    <w:rsid w:val="00C21C94"/>
    <w:rsid w:val="00C21CD4"/>
    <w:rsid w:val="00C2447E"/>
    <w:rsid w:val="00C30F20"/>
    <w:rsid w:val="00C321A4"/>
    <w:rsid w:val="00C32EDE"/>
    <w:rsid w:val="00C3345C"/>
    <w:rsid w:val="00C375C4"/>
    <w:rsid w:val="00C37657"/>
    <w:rsid w:val="00C407C4"/>
    <w:rsid w:val="00C439F7"/>
    <w:rsid w:val="00C47FF6"/>
    <w:rsid w:val="00C50593"/>
    <w:rsid w:val="00C511C3"/>
    <w:rsid w:val="00C54FC7"/>
    <w:rsid w:val="00C552AF"/>
    <w:rsid w:val="00C5715A"/>
    <w:rsid w:val="00C607CF"/>
    <w:rsid w:val="00C60B4D"/>
    <w:rsid w:val="00C60E4D"/>
    <w:rsid w:val="00C615F5"/>
    <w:rsid w:val="00C61970"/>
    <w:rsid w:val="00C61C45"/>
    <w:rsid w:val="00C62CCF"/>
    <w:rsid w:val="00C6635F"/>
    <w:rsid w:val="00C67A2A"/>
    <w:rsid w:val="00C70E6F"/>
    <w:rsid w:val="00C7314A"/>
    <w:rsid w:val="00C7526C"/>
    <w:rsid w:val="00C76C64"/>
    <w:rsid w:val="00C77DA5"/>
    <w:rsid w:val="00C8001E"/>
    <w:rsid w:val="00C82336"/>
    <w:rsid w:val="00C84CFF"/>
    <w:rsid w:val="00C84FAB"/>
    <w:rsid w:val="00C90358"/>
    <w:rsid w:val="00C93BAA"/>
    <w:rsid w:val="00C94CFE"/>
    <w:rsid w:val="00C94D26"/>
    <w:rsid w:val="00C97D37"/>
    <w:rsid w:val="00CA05EB"/>
    <w:rsid w:val="00CA0F14"/>
    <w:rsid w:val="00CA2D74"/>
    <w:rsid w:val="00CA345F"/>
    <w:rsid w:val="00CA5B36"/>
    <w:rsid w:val="00CA672D"/>
    <w:rsid w:val="00CA7DDE"/>
    <w:rsid w:val="00CB0064"/>
    <w:rsid w:val="00CB03A8"/>
    <w:rsid w:val="00CB1382"/>
    <w:rsid w:val="00CB3BDE"/>
    <w:rsid w:val="00CB6C09"/>
    <w:rsid w:val="00CC2C09"/>
    <w:rsid w:val="00CC364B"/>
    <w:rsid w:val="00CC3B41"/>
    <w:rsid w:val="00CC48C7"/>
    <w:rsid w:val="00CC5D74"/>
    <w:rsid w:val="00CD004F"/>
    <w:rsid w:val="00CD0308"/>
    <w:rsid w:val="00CD0752"/>
    <w:rsid w:val="00CD45BA"/>
    <w:rsid w:val="00CD69C1"/>
    <w:rsid w:val="00CE17AE"/>
    <w:rsid w:val="00CE2342"/>
    <w:rsid w:val="00CE3909"/>
    <w:rsid w:val="00CE3D8D"/>
    <w:rsid w:val="00CE507E"/>
    <w:rsid w:val="00CE59EB"/>
    <w:rsid w:val="00CE7097"/>
    <w:rsid w:val="00CF1D59"/>
    <w:rsid w:val="00CF2464"/>
    <w:rsid w:val="00CF25F1"/>
    <w:rsid w:val="00CF2BA5"/>
    <w:rsid w:val="00CF510A"/>
    <w:rsid w:val="00CF668C"/>
    <w:rsid w:val="00D02E18"/>
    <w:rsid w:val="00D04570"/>
    <w:rsid w:val="00D05B00"/>
    <w:rsid w:val="00D11645"/>
    <w:rsid w:val="00D120BD"/>
    <w:rsid w:val="00D1253B"/>
    <w:rsid w:val="00D12ADC"/>
    <w:rsid w:val="00D14A91"/>
    <w:rsid w:val="00D14C08"/>
    <w:rsid w:val="00D16EF1"/>
    <w:rsid w:val="00D24B31"/>
    <w:rsid w:val="00D252ED"/>
    <w:rsid w:val="00D3110F"/>
    <w:rsid w:val="00D312A9"/>
    <w:rsid w:val="00D31E35"/>
    <w:rsid w:val="00D33C03"/>
    <w:rsid w:val="00D34087"/>
    <w:rsid w:val="00D34D00"/>
    <w:rsid w:val="00D358AF"/>
    <w:rsid w:val="00D37795"/>
    <w:rsid w:val="00D45DFF"/>
    <w:rsid w:val="00D46E54"/>
    <w:rsid w:val="00D47660"/>
    <w:rsid w:val="00D47B10"/>
    <w:rsid w:val="00D47BE2"/>
    <w:rsid w:val="00D51028"/>
    <w:rsid w:val="00D51C2B"/>
    <w:rsid w:val="00D55CAC"/>
    <w:rsid w:val="00D56FE0"/>
    <w:rsid w:val="00D60FE4"/>
    <w:rsid w:val="00D61552"/>
    <w:rsid w:val="00D619CB"/>
    <w:rsid w:val="00D63F1B"/>
    <w:rsid w:val="00D672F1"/>
    <w:rsid w:val="00D711B5"/>
    <w:rsid w:val="00D72055"/>
    <w:rsid w:val="00D72F61"/>
    <w:rsid w:val="00D73F14"/>
    <w:rsid w:val="00D763CB"/>
    <w:rsid w:val="00D775B5"/>
    <w:rsid w:val="00D77D12"/>
    <w:rsid w:val="00D80918"/>
    <w:rsid w:val="00D80D6F"/>
    <w:rsid w:val="00D824EF"/>
    <w:rsid w:val="00D82DE3"/>
    <w:rsid w:val="00D8438F"/>
    <w:rsid w:val="00D864FC"/>
    <w:rsid w:val="00D9002E"/>
    <w:rsid w:val="00D90295"/>
    <w:rsid w:val="00D922F4"/>
    <w:rsid w:val="00D9274A"/>
    <w:rsid w:val="00D95340"/>
    <w:rsid w:val="00D95B25"/>
    <w:rsid w:val="00DA0B53"/>
    <w:rsid w:val="00DA1D9F"/>
    <w:rsid w:val="00DA2AF4"/>
    <w:rsid w:val="00DA373F"/>
    <w:rsid w:val="00DA55E3"/>
    <w:rsid w:val="00DA6639"/>
    <w:rsid w:val="00DA7EFE"/>
    <w:rsid w:val="00DB18F6"/>
    <w:rsid w:val="00DB416B"/>
    <w:rsid w:val="00DB5BF6"/>
    <w:rsid w:val="00DC2A23"/>
    <w:rsid w:val="00DC3B59"/>
    <w:rsid w:val="00DC6FE6"/>
    <w:rsid w:val="00DC7220"/>
    <w:rsid w:val="00DC72B5"/>
    <w:rsid w:val="00DD04C4"/>
    <w:rsid w:val="00DD156F"/>
    <w:rsid w:val="00DD48F3"/>
    <w:rsid w:val="00DD4CA8"/>
    <w:rsid w:val="00DE0552"/>
    <w:rsid w:val="00DE0AAD"/>
    <w:rsid w:val="00DE2BE6"/>
    <w:rsid w:val="00DE2F77"/>
    <w:rsid w:val="00DE4B69"/>
    <w:rsid w:val="00DE51E5"/>
    <w:rsid w:val="00DE53B6"/>
    <w:rsid w:val="00DE7BC2"/>
    <w:rsid w:val="00DF545D"/>
    <w:rsid w:val="00DF6102"/>
    <w:rsid w:val="00DF65AB"/>
    <w:rsid w:val="00DF7A95"/>
    <w:rsid w:val="00E01F75"/>
    <w:rsid w:val="00E03273"/>
    <w:rsid w:val="00E03DC4"/>
    <w:rsid w:val="00E0588F"/>
    <w:rsid w:val="00E068D6"/>
    <w:rsid w:val="00E10D49"/>
    <w:rsid w:val="00E11475"/>
    <w:rsid w:val="00E138F8"/>
    <w:rsid w:val="00E1429C"/>
    <w:rsid w:val="00E178FF"/>
    <w:rsid w:val="00E21803"/>
    <w:rsid w:val="00E23124"/>
    <w:rsid w:val="00E30CBE"/>
    <w:rsid w:val="00E31494"/>
    <w:rsid w:val="00E31686"/>
    <w:rsid w:val="00E31B5C"/>
    <w:rsid w:val="00E32F17"/>
    <w:rsid w:val="00E34C52"/>
    <w:rsid w:val="00E34E60"/>
    <w:rsid w:val="00E373D8"/>
    <w:rsid w:val="00E373E9"/>
    <w:rsid w:val="00E3764B"/>
    <w:rsid w:val="00E40BE8"/>
    <w:rsid w:val="00E41135"/>
    <w:rsid w:val="00E43B96"/>
    <w:rsid w:val="00E44835"/>
    <w:rsid w:val="00E45F7A"/>
    <w:rsid w:val="00E47520"/>
    <w:rsid w:val="00E50132"/>
    <w:rsid w:val="00E52795"/>
    <w:rsid w:val="00E53DF5"/>
    <w:rsid w:val="00E5430B"/>
    <w:rsid w:val="00E54742"/>
    <w:rsid w:val="00E55999"/>
    <w:rsid w:val="00E60303"/>
    <w:rsid w:val="00E6187B"/>
    <w:rsid w:val="00E65B64"/>
    <w:rsid w:val="00E660AE"/>
    <w:rsid w:val="00E67316"/>
    <w:rsid w:val="00E70D78"/>
    <w:rsid w:val="00E7292A"/>
    <w:rsid w:val="00E733D1"/>
    <w:rsid w:val="00E8159B"/>
    <w:rsid w:val="00E8243F"/>
    <w:rsid w:val="00E83084"/>
    <w:rsid w:val="00E846FC"/>
    <w:rsid w:val="00E85A98"/>
    <w:rsid w:val="00E874BB"/>
    <w:rsid w:val="00E9031E"/>
    <w:rsid w:val="00E96191"/>
    <w:rsid w:val="00EA2A96"/>
    <w:rsid w:val="00EA2ECA"/>
    <w:rsid w:val="00EA3EC6"/>
    <w:rsid w:val="00EA4B8C"/>
    <w:rsid w:val="00EA5741"/>
    <w:rsid w:val="00EA5E96"/>
    <w:rsid w:val="00EB0147"/>
    <w:rsid w:val="00EB1A81"/>
    <w:rsid w:val="00EB3868"/>
    <w:rsid w:val="00EB3947"/>
    <w:rsid w:val="00EB4C8B"/>
    <w:rsid w:val="00EB4FDE"/>
    <w:rsid w:val="00EB6FF2"/>
    <w:rsid w:val="00EB7641"/>
    <w:rsid w:val="00EB7800"/>
    <w:rsid w:val="00EC1132"/>
    <w:rsid w:val="00EC6D19"/>
    <w:rsid w:val="00EC76DC"/>
    <w:rsid w:val="00EC77DB"/>
    <w:rsid w:val="00EC78D2"/>
    <w:rsid w:val="00EC7BBA"/>
    <w:rsid w:val="00ED0253"/>
    <w:rsid w:val="00ED0D2B"/>
    <w:rsid w:val="00ED1A06"/>
    <w:rsid w:val="00ED1F7C"/>
    <w:rsid w:val="00ED2FC0"/>
    <w:rsid w:val="00ED5C86"/>
    <w:rsid w:val="00ED5E0A"/>
    <w:rsid w:val="00ED5EBB"/>
    <w:rsid w:val="00ED60B7"/>
    <w:rsid w:val="00ED751A"/>
    <w:rsid w:val="00ED7931"/>
    <w:rsid w:val="00ED7DB4"/>
    <w:rsid w:val="00EE12E7"/>
    <w:rsid w:val="00EE2B14"/>
    <w:rsid w:val="00EE2E88"/>
    <w:rsid w:val="00EE37DF"/>
    <w:rsid w:val="00EE6043"/>
    <w:rsid w:val="00EE65B7"/>
    <w:rsid w:val="00EE7BDE"/>
    <w:rsid w:val="00EF0AB0"/>
    <w:rsid w:val="00EF209E"/>
    <w:rsid w:val="00EF2F9B"/>
    <w:rsid w:val="00EF3C61"/>
    <w:rsid w:val="00EF618E"/>
    <w:rsid w:val="00EF7086"/>
    <w:rsid w:val="00EF7C2A"/>
    <w:rsid w:val="00F03153"/>
    <w:rsid w:val="00F03203"/>
    <w:rsid w:val="00F03395"/>
    <w:rsid w:val="00F035F6"/>
    <w:rsid w:val="00F03912"/>
    <w:rsid w:val="00F0642C"/>
    <w:rsid w:val="00F0665F"/>
    <w:rsid w:val="00F06EA9"/>
    <w:rsid w:val="00F10A68"/>
    <w:rsid w:val="00F11E4F"/>
    <w:rsid w:val="00F129FE"/>
    <w:rsid w:val="00F147B3"/>
    <w:rsid w:val="00F17FD2"/>
    <w:rsid w:val="00F2243A"/>
    <w:rsid w:val="00F2285C"/>
    <w:rsid w:val="00F2453A"/>
    <w:rsid w:val="00F24805"/>
    <w:rsid w:val="00F25EFD"/>
    <w:rsid w:val="00F269E0"/>
    <w:rsid w:val="00F27EB9"/>
    <w:rsid w:val="00F30A16"/>
    <w:rsid w:val="00F318CF"/>
    <w:rsid w:val="00F3235C"/>
    <w:rsid w:val="00F32C0A"/>
    <w:rsid w:val="00F3358C"/>
    <w:rsid w:val="00F339FA"/>
    <w:rsid w:val="00F3468E"/>
    <w:rsid w:val="00F351F1"/>
    <w:rsid w:val="00F35A44"/>
    <w:rsid w:val="00F43A02"/>
    <w:rsid w:val="00F45B71"/>
    <w:rsid w:val="00F515FE"/>
    <w:rsid w:val="00F52946"/>
    <w:rsid w:val="00F54FBE"/>
    <w:rsid w:val="00F565B5"/>
    <w:rsid w:val="00F62719"/>
    <w:rsid w:val="00F658BF"/>
    <w:rsid w:val="00F659C0"/>
    <w:rsid w:val="00F65CC8"/>
    <w:rsid w:val="00F7044E"/>
    <w:rsid w:val="00F71271"/>
    <w:rsid w:val="00F717E7"/>
    <w:rsid w:val="00F767E7"/>
    <w:rsid w:val="00F76B54"/>
    <w:rsid w:val="00F83488"/>
    <w:rsid w:val="00F83725"/>
    <w:rsid w:val="00F8453B"/>
    <w:rsid w:val="00F84CA1"/>
    <w:rsid w:val="00F85156"/>
    <w:rsid w:val="00F87676"/>
    <w:rsid w:val="00F87B8D"/>
    <w:rsid w:val="00F9479D"/>
    <w:rsid w:val="00F9517F"/>
    <w:rsid w:val="00F96884"/>
    <w:rsid w:val="00FA18A5"/>
    <w:rsid w:val="00FA2511"/>
    <w:rsid w:val="00FA2EB6"/>
    <w:rsid w:val="00FA3390"/>
    <w:rsid w:val="00FA4D15"/>
    <w:rsid w:val="00FA5800"/>
    <w:rsid w:val="00FA6ACC"/>
    <w:rsid w:val="00FB0F27"/>
    <w:rsid w:val="00FB2B48"/>
    <w:rsid w:val="00FB4892"/>
    <w:rsid w:val="00FB7B64"/>
    <w:rsid w:val="00FC459D"/>
    <w:rsid w:val="00FC7B9F"/>
    <w:rsid w:val="00FD1694"/>
    <w:rsid w:val="00FD2047"/>
    <w:rsid w:val="00FD2F88"/>
    <w:rsid w:val="00FD340F"/>
    <w:rsid w:val="00FD5AD4"/>
    <w:rsid w:val="00FD5C5B"/>
    <w:rsid w:val="00FD6708"/>
    <w:rsid w:val="00FD7504"/>
    <w:rsid w:val="00FD7922"/>
    <w:rsid w:val="00FE0396"/>
    <w:rsid w:val="00FE25E8"/>
    <w:rsid w:val="00FE481C"/>
    <w:rsid w:val="00FE7679"/>
    <w:rsid w:val="00FF043C"/>
    <w:rsid w:val="00FF1501"/>
    <w:rsid w:val="00FF1792"/>
    <w:rsid w:val="00FF26A5"/>
    <w:rsid w:val="00FF2861"/>
    <w:rsid w:val="00FF307A"/>
    <w:rsid w:val="00FF30B7"/>
    <w:rsid w:val="00FF5901"/>
    <w:rsid w:val="00FF7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C257C2"/>
  <w15:docId w15:val="{7D92F49F-4EE3-45F4-A68D-46DA432B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qFormat/>
    <w:rsid w:val="00AF2C92"/>
    <w:pPr>
      <w:keepNext/>
      <w:numPr>
        <w:numId w:val="4"/>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4">
    <w:name w:val="heading 4"/>
    <w:basedOn w:val="Normln"/>
    <w:next w:val="Normln"/>
    <w:link w:val="Nadpis4Char"/>
    <w:uiPriority w:val="9"/>
    <w:semiHidden/>
    <w:unhideWhenUsed/>
    <w:qFormat/>
    <w:rsid w:val="00D05B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numbering" w:customStyle="1" w:styleId="Bezseznamu1">
    <w:name w:val="Bez seznamu1"/>
    <w:next w:val="Bezseznamu"/>
    <w:uiPriority w:val="99"/>
    <w:semiHidden/>
    <w:unhideWhenUsed/>
    <w:rsid w:val="00AF2C92"/>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4"/>
      </w:numPr>
      <w:spacing w:before="120" w:after="120" w:line="240" w:lineRule="auto"/>
      <w:jc w:val="both"/>
    </w:pPr>
    <w:rPr>
      <w:bCs w:val="0"/>
      <w:iCs/>
      <w:szCs w:val="28"/>
    </w:rPr>
  </w:style>
  <w:style w:type="paragraph" w:styleId="Textkomente">
    <w:name w:val="annotation text"/>
    <w:basedOn w:val="Normln"/>
    <w:link w:val="TextkomenteChar"/>
    <w:uiPriority w:val="99"/>
    <w:unhideWhenUsed/>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uiPriority w:val="99"/>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4"/>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4"/>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iPriority w:val="99"/>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1A26CE"/>
    <w:pPr>
      <w:numPr>
        <w:numId w:val="22"/>
      </w:numPr>
      <w:tabs>
        <w:tab w:val="clear" w:pos="360"/>
      </w:tabs>
      <w:spacing w:after="200" w:line="276" w:lineRule="auto"/>
      <w:ind w:left="0" w:hanging="284"/>
      <w:jc w:val="both"/>
    </w:pPr>
    <w:rPr>
      <w:rFonts w:eastAsia="SimSun"/>
      <w:lang w:eastAsia="cs-CZ"/>
    </w:rPr>
  </w:style>
  <w:style w:type="paragraph" w:customStyle="1" w:styleId="4Textvnoen10b">
    <w:name w:val="4. Text vnořený 10 b."/>
    <w:basedOn w:val="Normln"/>
    <w:qFormat/>
    <w:rsid w:val="001A26CE"/>
    <w:pPr>
      <w:numPr>
        <w:ilvl w:val="1"/>
        <w:numId w:val="22"/>
      </w:numPr>
      <w:tabs>
        <w:tab w:val="clear" w:pos="1440"/>
      </w:tabs>
      <w:spacing w:after="200" w:line="276" w:lineRule="auto"/>
      <w:ind w:left="567" w:hanging="567"/>
      <w:jc w:val="both"/>
    </w:pPr>
    <w:rPr>
      <w:rFonts w:eastAsia="SimSun"/>
      <w:szCs w:val="24"/>
      <w:lang w:eastAsia="cs-CZ"/>
    </w:rPr>
  </w:style>
  <w:style w:type="paragraph" w:customStyle="1" w:styleId="5slovannadpis">
    <w:name w:val="5. Číslovaný nadpis"/>
    <w:basedOn w:val="Odstavecseseznamem"/>
    <w:qFormat/>
    <w:rsid w:val="00387C3F"/>
    <w:pPr>
      <w:keepNext/>
      <w:numPr>
        <w:numId w:val="27"/>
      </w:numPr>
      <w:spacing w:before="400" w:after="0"/>
      <w:ind w:left="284"/>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D23F6"/>
    <w:pPr>
      <w:keepNext/>
      <w:jc w:val="center"/>
    </w:pPr>
    <w:rPr>
      <w:b/>
      <w:lang w:eastAsia="cs-CZ"/>
    </w:rPr>
  </w:style>
  <w:style w:type="character" w:customStyle="1" w:styleId="spiszn">
    <w:name w:val="spiszn"/>
    <w:rsid w:val="00DD04C4"/>
  </w:style>
  <w:style w:type="character" w:customStyle="1" w:styleId="Nevyeenzmnka1">
    <w:name w:val="Nevyřešená zmínka1"/>
    <w:basedOn w:val="Standardnpsmoodstavce"/>
    <w:uiPriority w:val="99"/>
    <w:semiHidden/>
    <w:unhideWhenUsed/>
    <w:rsid w:val="00BA0FAD"/>
    <w:rPr>
      <w:color w:val="808080"/>
      <w:shd w:val="clear" w:color="auto" w:fill="E6E6E6"/>
    </w:rPr>
  </w:style>
  <w:style w:type="character" w:customStyle="1" w:styleId="Nadpis4Char">
    <w:name w:val="Nadpis 4 Char"/>
    <w:basedOn w:val="Standardnpsmoodstavce"/>
    <w:link w:val="Nadpis4"/>
    <w:uiPriority w:val="9"/>
    <w:semiHidden/>
    <w:rsid w:val="00D05B00"/>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99637">
      <w:bodyDiv w:val="1"/>
      <w:marLeft w:val="0"/>
      <w:marRight w:val="0"/>
      <w:marTop w:val="0"/>
      <w:marBottom w:val="0"/>
      <w:divBdr>
        <w:top w:val="none" w:sz="0" w:space="0" w:color="auto"/>
        <w:left w:val="none" w:sz="0" w:space="0" w:color="auto"/>
        <w:bottom w:val="none" w:sz="0" w:space="0" w:color="auto"/>
        <w:right w:val="none" w:sz="0" w:space="0" w:color="auto"/>
      </w:divBdr>
    </w:div>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963656997">
      <w:bodyDiv w:val="1"/>
      <w:marLeft w:val="0"/>
      <w:marRight w:val="0"/>
      <w:marTop w:val="0"/>
      <w:marBottom w:val="0"/>
      <w:divBdr>
        <w:top w:val="none" w:sz="0" w:space="0" w:color="auto"/>
        <w:left w:val="none" w:sz="0" w:space="0" w:color="auto"/>
        <w:bottom w:val="none" w:sz="0" w:space="0" w:color="auto"/>
        <w:right w:val="none" w:sz="0" w:space="0" w:color="auto"/>
      </w:divBdr>
      <w:divsChild>
        <w:div w:id="1881940158">
          <w:marLeft w:val="-15000"/>
          <w:marRight w:val="0"/>
          <w:marTop w:val="0"/>
          <w:marBottom w:val="0"/>
          <w:divBdr>
            <w:top w:val="none" w:sz="0" w:space="0" w:color="auto"/>
            <w:left w:val="none" w:sz="0" w:space="0" w:color="auto"/>
            <w:bottom w:val="none" w:sz="0" w:space="0" w:color="auto"/>
            <w:right w:val="none" w:sz="0" w:space="0" w:color="auto"/>
          </w:divBdr>
          <w:divsChild>
            <w:div w:id="56584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5754">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17983">
      <w:bodyDiv w:val="1"/>
      <w:marLeft w:val="0"/>
      <w:marRight w:val="0"/>
      <w:marTop w:val="0"/>
      <w:marBottom w:val="0"/>
      <w:divBdr>
        <w:top w:val="none" w:sz="0" w:space="0" w:color="auto"/>
        <w:left w:val="none" w:sz="0" w:space="0" w:color="auto"/>
        <w:bottom w:val="none" w:sz="0" w:space="0" w:color="auto"/>
        <w:right w:val="none" w:sz="0" w:space="0" w:color="auto"/>
      </w:divBdr>
    </w:div>
    <w:div w:id="1395394732">
      <w:bodyDiv w:val="1"/>
      <w:marLeft w:val="0"/>
      <w:marRight w:val="0"/>
      <w:marTop w:val="0"/>
      <w:marBottom w:val="0"/>
      <w:divBdr>
        <w:top w:val="none" w:sz="0" w:space="0" w:color="auto"/>
        <w:left w:val="none" w:sz="0" w:space="0" w:color="auto"/>
        <w:bottom w:val="none" w:sz="0" w:space="0" w:color="auto"/>
        <w:right w:val="none" w:sz="0" w:space="0" w:color="auto"/>
      </w:divBdr>
      <w:divsChild>
        <w:div w:id="1382167271">
          <w:marLeft w:val="0"/>
          <w:marRight w:val="0"/>
          <w:marTop w:val="0"/>
          <w:marBottom w:val="0"/>
          <w:divBdr>
            <w:top w:val="none" w:sz="0" w:space="0" w:color="auto"/>
            <w:left w:val="none" w:sz="0" w:space="0" w:color="auto"/>
            <w:bottom w:val="none" w:sz="0" w:space="0" w:color="auto"/>
            <w:right w:val="none" w:sz="0" w:space="0" w:color="auto"/>
          </w:divBdr>
        </w:div>
      </w:divsChild>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5994">
      <w:bodyDiv w:val="1"/>
      <w:marLeft w:val="0"/>
      <w:marRight w:val="0"/>
      <w:marTop w:val="0"/>
      <w:marBottom w:val="0"/>
      <w:divBdr>
        <w:top w:val="none" w:sz="0" w:space="0" w:color="auto"/>
        <w:left w:val="none" w:sz="0" w:space="0" w:color="auto"/>
        <w:bottom w:val="none" w:sz="0" w:space="0" w:color="auto"/>
        <w:right w:val="none" w:sz="0" w:space="0" w:color="auto"/>
      </w:divBdr>
    </w:div>
    <w:div w:id="1697808331">
      <w:bodyDiv w:val="1"/>
      <w:marLeft w:val="0"/>
      <w:marRight w:val="0"/>
      <w:marTop w:val="0"/>
      <w:marBottom w:val="0"/>
      <w:divBdr>
        <w:top w:val="none" w:sz="0" w:space="0" w:color="auto"/>
        <w:left w:val="none" w:sz="0" w:space="0" w:color="auto"/>
        <w:bottom w:val="none" w:sz="0" w:space="0" w:color="auto"/>
        <w:right w:val="none" w:sz="0" w:space="0" w:color="auto"/>
      </w:divBdr>
      <w:divsChild>
        <w:div w:id="428695248">
          <w:marLeft w:val="-15000"/>
          <w:marRight w:val="0"/>
          <w:marTop w:val="0"/>
          <w:marBottom w:val="0"/>
          <w:divBdr>
            <w:top w:val="none" w:sz="0" w:space="0" w:color="auto"/>
            <w:left w:val="none" w:sz="0" w:space="0" w:color="auto"/>
            <w:bottom w:val="none" w:sz="0" w:space="0" w:color="auto"/>
            <w:right w:val="none" w:sz="0" w:space="0" w:color="auto"/>
          </w:divBdr>
          <w:divsChild>
            <w:div w:id="46046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29107">
      <w:bodyDiv w:val="1"/>
      <w:marLeft w:val="0"/>
      <w:marRight w:val="0"/>
      <w:marTop w:val="0"/>
      <w:marBottom w:val="0"/>
      <w:divBdr>
        <w:top w:val="none" w:sz="0" w:space="0" w:color="auto"/>
        <w:left w:val="none" w:sz="0" w:space="0" w:color="auto"/>
        <w:bottom w:val="none" w:sz="0" w:space="0" w:color="auto"/>
        <w:right w:val="none" w:sz="0" w:space="0" w:color="auto"/>
      </w:divBdr>
    </w:div>
    <w:div w:id="1903903813">
      <w:bodyDiv w:val="1"/>
      <w:marLeft w:val="0"/>
      <w:marRight w:val="0"/>
      <w:marTop w:val="0"/>
      <w:marBottom w:val="0"/>
      <w:divBdr>
        <w:top w:val="none" w:sz="0" w:space="0" w:color="auto"/>
        <w:left w:val="none" w:sz="0" w:space="0" w:color="auto"/>
        <w:bottom w:val="none" w:sz="0" w:space="0" w:color="auto"/>
        <w:right w:val="none" w:sz="0" w:space="0" w:color="auto"/>
      </w:divBdr>
    </w:div>
    <w:div w:id="1987854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18231-6B18-4F7C-8B11-E4F5B3C1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30</Pages>
  <Words>12713</Words>
  <Characters>75008</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87546</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Vít Baťa</cp:lastModifiedBy>
  <cp:revision>101</cp:revision>
  <cp:lastPrinted>2021-11-15T04:11:00Z</cp:lastPrinted>
  <dcterms:created xsi:type="dcterms:W3CDTF">2020-05-29T13:34:00Z</dcterms:created>
  <dcterms:modified xsi:type="dcterms:W3CDTF">2021-12-23T12:28:00Z</dcterms:modified>
</cp:coreProperties>
</file>