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05DA658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AD4884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06507163" w14:textId="77777777" w:rsidR="00BC12F6" w:rsidRPr="00EC5B32" w:rsidRDefault="00BC1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165C122" w14:textId="36791249" w:rsidR="00D70CF6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EC5B32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EC5B32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EC5B32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 969 56  Banská Štiavnica</w:t>
      </w:r>
    </w:p>
    <w:p w14:paraId="5D49AA6B" w14:textId="104C778F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riaditeľka školy</w:t>
      </w:r>
    </w:p>
    <w:p w14:paraId="6E1BB33E" w14:textId="1358903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1345EE15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1B91954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400D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sekretar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@sosbs.sk</w:t>
      </w:r>
    </w:p>
    <w:p w14:paraId="1F559BB1" w14:textId="35783D66" w:rsidR="00E07C5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0B0157E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03110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Miroslav Osvald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majster Strednej odbornej školy služieb</w:t>
      </w:r>
      <w:r w:rsid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 lesníctva</w:t>
      </w:r>
    </w:p>
    <w:p w14:paraId="48E87EFA" w14:textId="16DFD682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+421 911 240 901</w:t>
      </w:r>
    </w:p>
    <w:p w14:paraId="2916312F" w14:textId="1CD456F9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EC5B32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312933F3" w:rsidR="00E07C5D" w:rsidRPr="00AD4884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462A02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konať </w:t>
      </w:r>
    </w:p>
    <w:p w14:paraId="633F12C2" w14:textId="6BA082FA" w:rsidR="00A73FFD" w:rsidRPr="00EC5B32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166670" w14:textId="2AAFCC29" w:rsidR="00F36310" w:rsidRPr="00EC5B32" w:rsidRDefault="00A73FFD" w:rsidP="00BC12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BC12F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  <w:r w:rsidR="00F3631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EC5B32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2"/>
          <w:szCs w:val="22"/>
        </w:rPr>
      </w:pPr>
      <w:r w:rsidRPr="00EC5B32">
        <w:rPr>
          <w:b/>
          <w:bCs/>
          <w:sz w:val="22"/>
          <w:szCs w:val="22"/>
        </w:rPr>
        <w:lastRenderedPageBreak/>
        <w:t>Článok 1</w:t>
      </w:r>
    </w:p>
    <w:p w14:paraId="08D540DE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  <w:r w:rsidRPr="00EC5B32">
        <w:rPr>
          <w:b/>
          <w:bCs/>
          <w:sz w:val="22"/>
          <w:szCs w:val="22"/>
        </w:rPr>
        <w:t>Úvodné ustanovenia</w:t>
      </w:r>
    </w:p>
    <w:p w14:paraId="78264695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</w:p>
    <w:p w14:paraId="063C12FA" w14:textId="0CC51F93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Východiskovým podkladom na uzatvorenie tejto kúpnej zmluvy č</w:t>
      </w:r>
      <w:r w:rsidR="00AD4884">
        <w:rPr>
          <w:sz w:val="22"/>
          <w:szCs w:val="22"/>
        </w:rPr>
        <w:t xml:space="preserve">. </w:t>
      </w:r>
      <w:r w:rsidR="00AD4884" w:rsidRPr="00635726">
        <w:rPr>
          <w:sz w:val="23"/>
          <w:szCs w:val="23"/>
        </w:rPr>
        <w:t>..</w:t>
      </w:r>
      <w:r w:rsidR="00AD4884">
        <w:rPr>
          <w:sz w:val="23"/>
          <w:szCs w:val="23"/>
        </w:rPr>
        <w:t>..........</w:t>
      </w:r>
      <w:r w:rsidR="00AD4884" w:rsidRPr="00635726">
        <w:rPr>
          <w:sz w:val="23"/>
          <w:szCs w:val="23"/>
        </w:rPr>
        <w:t>.....</w:t>
      </w:r>
      <w:r w:rsidRPr="00EC5B32">
        <w:rPr>
          <w:sz w:val="22"/>
          <w:szCs w:val="22"/>
        </w:rPr>
        <w:t xml:space="preserve">na dodanie tovaru (ďalej v texte tiež ako „zmluva“) je ponuka úspešného uchádzača ako predávajúceho predložená verejnému obstarávateľovi ako kupujúcemu vo verejnom obstarávaní na predmet zákazky </w:t>
      </w:r>
      <w:r w:rsidR="00AD4884" w:rsidRPr="009E0F1F">
        <w:rPr>
          <w:sz w:val="23"/>
          <w:szCs w:val="23"/>
        </w:rPr>
        <w:t>„</w:t>
      </w:r>
      <w:r w:rsidR="00AD4884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="00AD4884" w:rsidRPr="009E0F1F">
        <w:rPr>
          <w:sz w:val="23"/>
          <w:szCs w:val="23"/>
        </w:rPr>
        <w:t>“</w:t>
      </w:r>
      <w:r w:rsidRPr="00EC5B32">
        <w:rPr>
          <w:sz w:val="22"/>
          <w:szCs w:val="22"/>
        </w:rPr>
        <w:t xml:space="preserve">, </w:t>
      </w:r>
      <w:r w:rsidR="00DB1229">
        <w:rPr>
          <w:sz w:val="23"/>
          <w:szCs w:val="23"/>
        </w:rPr>
        <w:t>ktoré bolo vyhlásené v Úrad</w:t>
      </w:r>
      <w:r w:rsidR="000430FD">
        <w:rPr>
          <w:sz w:val="23"/>
          <w:szCs w:val="23"/>
        </w:rPr>
        <w:t>n</w:t>
      </w:r>
      <w:r w:rsidR="00DB1229">
        <w:rPr>
          <w:sz w:val="23"/>
          <w:szCs w:val="23"/>
        </w:rPr>
        <w:t>om vestníku Európskej únie č. ................ dňa .......... pod značkou oznámenia .............. (ďalej len „verejné obstarávanie“) ako nadlimitná</w:t>
      </w:r>
      <w:r w:rsidR="00DB1229" w:rsidRPr="009E0F1F">
        <w:rPr>
          <w:sz w:val="23"/>
          <w:szCs w:val="23"/>
        </w:rPr>
        <w:t xml:space="preserve"> verejn</w:t>
      </w:r>
      <w:r w:rsidR="00DB1229">
        <w:rPr>
          <w:sz w:val="23"/>
          <w:szCs w:val="23"/>
        </w:rPr>
        <w:t>á</w:t>
      </w:r>
      <w:r w:rsidR="00DB1229" w:rsidRPr="009E0F1F">
        <w:rPr>
          <w:sz w:val="23"/>
          <w:szCs w:val="23"/>
        </w:rPr>
        <w:t xml:space="preserve"> súťaž</w:t>
      </w:r>
      <w:r w:rsidR="00DB1229">
        <w:rPr>
          <w:sz w:val="23"/>
          <w:szCs w:val="23"/>
        </w:rPr>
        <w:t xml:space="preserve"> v zmysle § 66 zákona o verejnom obstarávaní.</w:t>
      </w:r>
    </w:p>
    <w:p w14:paraId="49B0AB4E" w14:textId="77777777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Predmet zmluvy je predmetom projektu z európskych štrukturálnych a investičných fondov „</w:t>
      </w:r>
      <w:r w:rsidRPr="00EC5B32">
        <w:rPr>
          <w:i/>
          <w:iCs/>
          <w:sz w:val="22"/>
          <w:szCs w:val="22"/>
        </w:rPr>
        <w:t>Zlepšenie vzdelávacej a odbornej infraštruktúry v SOŠ</w:t>
      </w:r>
      <w:r w:rsidRPr="00EC5B32">
        <w:rPr>
          <w:sz w:val="22"/>
          <w:szCs w:val="22"/>
        </w:rPr>
        <w:t>“, s kódom ITMS: 302021M538, realizovaného na základe zmluvy o poskytnutí nenávratného finančného príspevku, číslo zmluvy: IROP-Z-302021M538-223-14.</w:t>
      </w:r>
    </w:p>
    <w:p w14:paraId="19A8A8CE" w14:textId="75619585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 xml:space="preserve">Predávajúci vyhlasuje, že je spoločnosťou odborne spôsobilou na dodanie/poskytnutie predmetu tejto Zmluvy. Právna subjektivita </w:t>
      </w:r>
      <w:r w:rsidR="0041563E">
        <w:rPr>
          <w:sz w:val="22"/>
          <w:szCs w:val="22"/>
        </w:rPr>
        <w:t>p</w:t>
      </w:r>
      <w:r w:rsidRPr="00EC5B32">
        <w:rPr>
          <w:sz w:val="22"/>
          <w:szCs w:val="22"/>
        </w:rPr>
        <w:t xml:space="preserve">redávajúceho je preukázaná výpisom z Obchodného registra. </w:t>
      </w:r>
    </w:p>
    <w:bookmarkEnd w:id="0"/>
    <w:p w14:paraId="5692571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5B9C3768" w:rsidR="00A73FFD" w:rsidRPr="0093632B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</w:t>
      </w:r>
      <w:r w:rsidR="00AD4884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zo </w:t>
      </w:r>
      <w:r w:rsidR="00AD4884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.........................,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ktorá je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rílohu </w:t>
      </w:r>
      <w:r w:rsidR="00A73FFD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č. 1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AD4884">
        <w:rPr>
          <w:rStyle w:val="iadne"/>
        </w:rPr>
        <w:t xml:space="preserve">– 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</w:t>
      </w:r>
      <w:r w:rsidR="00113A86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40494E" w:rsidRPr="0040494E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Omietací stroj, miešačka s núteným obehom a systémové lešenie</w:t>
      </w:r>
      <w:r w:rsidR="00A73FFD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1B02DA7" w:rsidR="004D373C" w:rsidRPr="00EC5B32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„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“),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851D1B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na získanie povolenia na prevádzku a poistenie. Súčasťou dodávky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príslušných dokladov</w:t>
      </w:r>
      <w:r w:rsidR="005318B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napr. </w:t>
      </w:r>
      <w:r w:rsidR="00302A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doklad o kontrole originality; servisná knižka, a ďalšie doklady, ktoré sa vzťahujú k predmetu kúpy,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2A78A4E0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7CC1160A" w14:textId="5E8215FC" w:rsidR="00E24ECF" w:rsidRPr="00A85A36" w:rsidRDefault="004D0C34" w:rsidP="00A85A3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certifikáty 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A85A3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98F752B" w14:textId="3BB1F5AB" w:rsidR="00993A15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2A7FC2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EC5B32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1A23EA3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89503E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210 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0CE342A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0550B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033A5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3A73F8C3" w:rsidR="002A4227" w:rsidRPr="00EC5B32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tohto článku je možné meniť len po vzájomnej písomnej dohode obidvoch zmluvných strán.</w:t>
      </w:r>
    </w:p>
    <w:p w14:paraId="388B5467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EC5B32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predmetu kúpy (tovaru) bola stanovená na základe výsledku verejného obstarávania v súlade so zákonom NR SR č. 18/1996 Zb. o cenách v znení neskorších predpisov </w:t>
      </w:r>
      <w:r w:rsidR="00BF7B2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 jeho </w:t>
      </w:r>
      <w:r w:rsidR="00BF7B2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vykonávacou vyhláškou Ministerstva financií Slovenskej republiky č. 87/1996 Z. z. v znení neskorších predpisov,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5FE593B" w14:textId="1A5C2D74" w:rsidR="00D02BD5" w:rsidRPr="001F670A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Uvedená kúpna cena je cenou maximálnou a konečnou za dodanie tovaru podľa tejto zmluvy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a je predložená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zmluvy. </w:t>
      </w:r>
      <w:r w:rsidR="00D02BD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Kúpnou cenou sa rozumie cena tovaru vrátane colných a daňových poplatkov, komplexného zabezpečenia služieb spojených s dodávkou tovaru, vrátane dopravy do miesta plnenia uvedeného v článku 5 tejto zmluvy a vrátane nákladov na dopravu, poistenie a ostatné náklady spojené s dodávkou tovaru</w:t>
      </w:r>
      <w:r w:rsidR="001F670A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F5315F0" w14:textId="03402AD4" w:rsidR="00326A95" w:rsidRPr="00EC5B32" w:rsidRDefault="00D02BD5" w:rsidP="00D02B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mena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 možná len na základe písomnej úpravy, odsúhlasenej obidvoma stranami formou dodatku k zmluve výlučne z dôvodu zmeny právnych predpisov. Akékoľvek ďalšie navyšovanie kúpnej ceny je neprijateľné</w:t>
      </w:r>
      <w:r w:rsidR="006B1917" w:rsidRPr="00EC5B32">
        <w:rPr>
          <w:sz w:val="22"/>
          <w:szCs w:val="22"/>
        </w:rPr>
        <w:t>.</w:t>
      </w:r>
    </w:p>
    <w:p w14:paraId="495009A1" w14:textId="77777777" w:rsidR="00DB1229" w:rsidRDefault="00D02BD5" w:rsidP="00267B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46C0D32" w14:textId="3C06D597" w:rsidR="00DB1229" w:rsidRPr="00310BE3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267BAA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bookmarkStart w:id="1" w:name="financovanie"/>
      <w:bookmarkEnd w:id="1"/>
      <w:r w:rsidR="00DB122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nenávratného finančného príspevku poskytovanom zo zdrojov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4DFECDF0" w:rsidR="00A73FFD" w:rsidRPr="00DB1229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41563E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F8DBEE4" w14:textId="423411A8" w:rsidR="00982752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1BFEE66D" w:rsidR="00A73FFD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E00B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46DCE68" w14:textId="5C5A73A8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Preddavky na predmet kúpy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37572CF2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310BE3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6A1A28D3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1F291DDE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 Preberacom protokole, výlučne bezhotovostne na bankový účet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F013870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jednotlivým kusom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dodaných </w:t>
      </w:r>
      <w:r w:rsidR="006204C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0E47A3FC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7309280F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7D8A1FE3" w14:textId="77777777" w:rsidR="00E00BFD" w:rsidRPr="00EC5B32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" w:name="_Hlk85119183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2"/>
    <w:p w14:paraId="321B532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4882F264" w:rsidR="00A73FFD" w:rsidRPr="00EC5B32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3" w:name="_Hlk85118960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93632B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3"/>
    <w:p w14:paraId="48FF174F" w14:textId="5ECBB34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5227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pecifikácii predmetu kúpy –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580ED67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3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ktorý tvorí prílohu č. 5 tejto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6C12CC91" w14:textId="348CA4B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767D29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Kupujúci zastúpený povereným zamestnancom je povinný pri preberaní tovaru skontrolovať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iť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83ED0E3" w14:textId="06C35E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EC5B32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ovare (poškodenie, strata, zničenie) prechádza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3947C495" w:rsidR="00A73FFD" w:rsidRPr="00EC5B32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vykonať zaškolenie minimálne 2 osôb na obsluhu tovaru, pričom o zaškolení bude vydané príslušné písomné potvrdenie. Zaškolenie bude vykonané najneskôr v deň odovzdania tovaru.</w:t>
      </w:r>
    </w:p>
    <w:p w14:paraId="14B02928" w14:textId="6229E7F4" w:rsidR="00A73FFD" w:rsidRPr="00EC5B32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132F4A96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EC5B32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0DE1015D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odovzdať kupujúcemu doklady, ktoré sú potrebné na prevzatie a užívanie tovaru v slovenskom resp. českom jazyku podľa bod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D2252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tohto článku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4C8FC1B" w14:textId="0102C8D6" w:rsidR="00762CB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EC5B32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</w:t>
      </w:r>
      <w:proofErr w:type="spellStart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závad</w:t>
      </w:r>
      <w:proofErr w:type="spellEnd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del w:id="4" w:author="Debnárová Monika" w:date="2022-05-11T14:31:00Z">
        <w:r w:rsidR="00A73FFD" w:rsidRPr="00EC5B32" w:rsidDel="00470C0F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Počas záručnej doby hradí predávajúci plánované aj neplánované servisné zásahy vrátane materiálu potrebné</w:delText>
        </w:r>
        <w:r w:rsidR="00762CBB" w:rsidRPr="00EC5B32" w:rsidDel="00470C0F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ho pri servisnom zásahu.</w:delText>
        </w:r>
      </w:del>
    </w:p>
    <w:p w14:paraId="6A8DFA0F" w14:textId="38A2AC93" w:rsidR="00E51DDE" w:rsidRPr="00EC5B32" w:rsidRDefault="00A73FFD" w:rsidP="00D2252B">
      <w:pPr>
        <w:pStyle w:val="Odsekzoznamu"/>
        <w:numPr>
          <w:ilvl w:val="0"/>
          <w:numId w:val="21"/>
        </w:numPr>
        <w:suppressAutoHyphens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0774712E" w:rsidR="00A73FFD" w:rsidRPr="00EC5B32" w:rsidRDefault="00A73FFD" w:rsidP="00BE2438">
      <w:pPr>
        <w:pStyle w:val="Odsekzoznamu"/>
        <w:numPr>
          <w:ilvl w:val="0"/>
          <w:numId w:val="21"/>
        </w:numPr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1</w:t>
      </w:r>
      <w:r w:rsidR="00D9012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39145391" w14:textId="076BA28C" w:rsidR="00590F4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47809E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EC5B32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7A7C608B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90E6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 kópiou Preberacieho protokolu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odovzdá kupujúcemu pri prevzatí tovaru podľa čl</w:t>
      </w:r>
      <w:r w:rsidR="003D48F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1C75BC5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462A02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EC5B32" w:rsidRDefault="0051121E" w:rsidP="007D262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2" w:hanging="27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777DF62F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5E42FE56" w14:textId="767ED813" w:rsidR="00DE5798" w:rsidRPr="00BE2438" w:rsidRDefault="00DE5798" w:rsidP="00DE5798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544A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921B54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656EDA2" w14:textId="1FDBC7CB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EC5B32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66CDCB5B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faktúry je </w:t>
      </w:r>
      <w:r w:rsidR="00894EBC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EC5B32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6F5F816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bez predloženia dokladov, ktoré zmluvné strany označili za neoddeliteľnú súčasť faktúry alebo,</w:t>
      </w:r>
    </w:p>
    <w:p w14:paraId="153B458D" w14:textId="22A1F98E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v sume nad rámec predávajúcim predloženej kúpnej ceny vo verejnom obstarávaní alebo</w:t>
      </w:r>
    </w:p>
    <w:p w14:paraId="1DE7F8BC" w14:textId="3AEF73E2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nad rámec skutočného rozsahu dodávky tovaru alebo</w:t>
      </w:r>
    </w:p>
    <w:p w14:paraId="673DF4D9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ak faktúra nebude obsahovať všetky náležitosti v zmysle zákona č. 222/2004 Z. z. o dani z pridanej hodnoty v znení neskorších predpisov. </w:t>
      </w:r>
    </w:p>
    <w:p w14:paraId="3D3D9254" w14:textId="6FF02394" w:rsidR="00581F56" w:rsidRPr="00EC5B32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24C5E774" w14:textId="77777777" w:rsidR="00581F56" w:rsidRPr="00EC5B32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EC5B32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EC5B32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EC5B32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669413E7" w:rsidR="00A73FFD" w:rsidRPr="00EC5B32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A24FB3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byť dostatočne a zrozumiteľne špecifikované a musí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obsahovať:</w:t>
      </w:r>
    </w:p>
    <w:p w14:paraId="2A56EB5F" w14:textId="29484C7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výmenou za tovar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vadný</w:t>
      </w:r>
      <w:proofErr w:type="spellEnd"/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281416E" w14:textId="57BF31FC" w:rsidR="00FE206A" w:rsidRDefault="00A73FFD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</w:p>
    <w:p w14:paraId="5CED7865" w14:textId="576D7BDF" w:rsidR="00FE206A" w:rsidRPr="00310BE3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je povinný začať s odstraňovaním riadne uplatnenej vady na vlastné náklady bez zbytočného odkladu 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najneskôr 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však do </w:t>
      </w:r>
      <w:r w:rsidR="00DC1E3C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 ich oznámenia a reklamáciu je povinný vybaviť v lehote do 30 dní od dňa oznámenia vád (reklamácie).</w:t>
      </w:r>
    </w:p>
    <w:p w14:paraId="23829503" w14:textId="611609D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</w:t>
      </w:r>
      <w:r w:rsidR="007D262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spôsob úhrady škody je vecou dohody oboch zmluvných strán. V prípade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nedohodnutia sa v predmetnej záležitosti bude reklamácia uplatnená v zmysle Obchodného zákonníka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6554FE9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1C31775A" w:rsidR="00A73FFD" w:rsidRPr="00EC5B32" w:rsidRDefault="00A73FFD" w:rsidP="00DE57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3814B1C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022B42B3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50AA721E" w14:textId="77777777" w:rsidR="00FE206A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E8BF5E" w14:textId="2DEB7736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3D025B28" w14:textId="2408A999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zmluvy je </w:t>
      </w:r>
      <w:r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1E6FD77D" w14:textId="196D9291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43AA949A" w14:textId="77777777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p w14:paraId="126A112E" w14:textId="656D1D37" w:rsidR="0013732F" w:rsidRPr="00DE5798" w:rsidRDefault="0013732F" w:rsidP="00DE5798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</w:rPr>
      </w:pPr>
    </w:p>
    <w:p w14:paraId="509FD9F3" w14:textId="77777777" w:rsidR="00FE206A" w:rsidRPr="00EC5B32" w:rsidRDefault="00FE206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5EFD3E3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3A69A2E6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vymienenými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08AE5D15" w14:textId="6B9E788E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ak predávajúci neodstráni vady tovaru, alebo nedodá chýbajúce časti tovaru vôbec alebo v lehote najneskôr do 30 dní odo dňa doručenia reklamácie, predávajúci zaplatí kupujúcemu jednorazovú zmluvnú pokutu vo výške </w:t>
      </w:r>
      <w:r w:rsidR="003C44D1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% z kúpnej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 (v € bez DPH) reklamovaného tovaru uvedenej v ods. 1 čl. 4 Zmluvy. </w:t>
      </w:r>
    </w:p>
    <w:p w14:paraId="2435B25E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p w14:paraId="6C3FDDD3" w14:textId="3BE3AECF" w:rsidR="00D92500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4.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1C86EBB6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3FAA7E45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98BF7E9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0ABAE4A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3EE19382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zmluvy</w:t>
      </w:r>
    </w:p>
    <w:p w14:paraId="135200F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450F60" w14:textId="77777777" w:rsidR="00D92500" w:rsidRDefault="0029172E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9250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7E6B95DC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Zmluva zaniká: </w:t>
      </w:r>
    </w:p>
    <w:p w14:paraId="00611DC6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28BFEA5B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splnenie povinnosti/záväzku a druhá zmluvná strana svoju povinnosť/záväzok v tejto lehote nesplní. </w:t>
      </w:r>
    </w:p>
    <w:p w14:paraId="23D59E13" w14:textId="30628ABE" w:rsidR="00D92500" w:rsidRDefault="00D92500" w:rsidP="00C21754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zanikne dňom doručenia odstúpenia od Zmluvy druhej zmluvnej strane. V prípade pochybnosti sa má za to, že odstúpenie od Zmluvy je účinné na tretí deň po odoslaní oznámenia o odstúpení od Zmluvy. Zmluva zaniká s právnymi účinkami ex </w:t>
      </w:r>
      <w:proofErr w:type="spellStart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nunc</w:t>
      </w:r>
      <w:proofErr w:type="spellEnd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(od mome</w:t>
      </w:r>
      <w:r w:rsidR="009372F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551E1212" w14:textId="77777777" w:rsidR="00D92500" w:rsidRDefault="00D92500" w:rsidP="00D92500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7DA82E34" w14:textId="77777777" w:rsidR="00D92500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38016FC9" w14:textId="77777777" w:rsidR="00D92500" w:rsidRPr="00761E7F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p w14:paraId="100D5919" w14:textId="2A2A4544" w:rsidR="00D92500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3F143B67" w:rsidR="00A73FFD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6EE4C3B5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na náhradu škody (ktor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preukáže).</w:t>
      </w:r>
    </w:p>
    <w:p w14:paraId="0D2E2C5C" w14:textId="69B288C6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5934DCA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EC5B32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12E81D3D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571717C2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alebo sa takým stane počas realizácie dodania predmetu zákazky</w:t>
      </w:r>
      <w:r w:rsidR="004923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0FE9CCC" w14:textId="1B70CA9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0665AD7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právo na uplatnenie zmluvnej pokuty vo výške podľa článku 9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2D807404" w:rsidR="00A73FFD" w:rsidRPr="00EC5B32" w:rsidRDefault="00A73FFD" w:rsidP="009C5F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9C5F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66D722A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5C01F41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Pr="00EC5B32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EC5B32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EC5B32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3EEE7A4D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0F6EB0B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2C387BA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CE7A6F2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 súvisiacich právnych predpisov (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oznamovať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006199F1" w:rsidR="00A73FFD" w:rsidRPr="00EC5B32" w:rsidRDefault="00D92500" w:rsidP="009372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je vyhotovená v 4 rovnopisoch z toho 1 pre predávajúceho a 3 pre kupujúceho.</w:t>
      </w:r>
    </w:p>
    <w:p w14:paraId="7A2DA678" w14:textId="39D3A9D5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AF1702E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3049D4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3049D4" w:rsidRPr="001E51A6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3049D4" w:rsidRPr="001E51A6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06B58FA8" w14:textId="09C84735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ex-post kontroly po kompletnom administratívnom schválení procesu verejného obstarávania, z ktorého </w:t>
      </w:r>
      <w:r w:rsidR="00DB3877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5EBF6380" w:rsidR="00A73FFD" w:rsidRPr="00EC5B32" w:rsidRDefault="00AA1543" w:rsidP="00956DF8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67" w:hanging="567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9.</w:t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Kupujúci sa zaväzuje v deň po splnení poslednej podmienky in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2E082766" w:rsidR="00A73FFD" w:rsidRPr="00EC5B32" w:rsidRDefault="00AA1543" w:rsidP="00AA1543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bude čo najlepšie zodpovedať jeho pôvodne zamýšľanému účelu.</w:t>
      </w:r>
    </w:p>
    <w:p w14:paraId="1CBF662D" w14:textId="371833A0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 </w:t>
      </w:r>
    </w:p>
    <w:p w14:paraId="4DF69A91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7014F134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904CC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D9250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Čestné prehlásenie, že dodávateľ nevyužije žiadnych </w:t>
      </w:r>
      <w:r w:rsidR="009372F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subdodávateľov.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4B3DBB5" w14:textId="6043E2CA" w:rsidR="00725FD6" w:rsidRPr="00EC5B32" w:rsidRDefault="00725FD6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0869BE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67B948D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3263FC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5" w:name="_Hlk92723709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6E10951E" w:rsidR="00A73FFD" w:rsidRPr="00EC5B32" w:rsidRDefault="00A73FFD" w:rsidP="006D2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                     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</w:t>
      </w:r>
    </w:p>
    <w:p w14:paraId="0A7E5F52" w14:textId="77777777" w:rsidR="00462A02" w:rsidRPr="00EC5B32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841B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</w:p>
    <w:p w14:paraId="22DA0849" w14:textId="46D755AA" w:rsidR="00A73FFD" w:rsidRPr="00EC5B32" w:rsidRDefault="00462A0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</w:p>
    <w:bookmarkEnd w:id="5"/>
    <w:p w14:paraId="217C9F7B" w14:textId="77777777" w:rsidR="00317590" w:rsidRPr="00EC5B32" w:rsidRDefault="00317590" w:rsidP="003A60FC">
      <w:pPr>
        <w:rPr>
          <w:sz w:val="22"/>
          <w:szCs w:val="22"/>
        </w:rPr>
      </w:pPr>
    </w:p>
    <w:sectPr w:rsidR="00317590" w:rsidRPr="00EC5B32" w:rsidSect="00A841B7">
      <w:footerReference w:type="default" r:id="rId9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40D94" w14:textId="77777777" w:rsidR="00760656" w:rsidRDefault="00760656" w:rsidP="00D75695">
      <w:r>
        <w:separator/>
      </w:r>
    </w:p>
  </w:endnote>
  <w:endnote w:type="continuationSeparator" w:id="0">
    <w:p w14:paraId="57FA36A8" w14:textId="77777777" w:rsidR="00760656" w:rsidRDefault="00760656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638EDED2" w:rsidR="00D021D2" w:rsidRDefault="00D021D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767">
          <w:rPr>
            <w:noProof/>
          </w:rPr>
          <w:t>1</w:t>
        </w:r>
        <w:r>
          <w:fldChar w:fldCharType="end"/>
        </w:r>
      </w:p>
    </w:sdtContent>
  </w:sdt>
  <w:p w14:paraId="5CCC654D" w14:textId="77777777" w:rsidR="00D021D2" w:rsidRDefault="00D021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24992" w14:textId="77777777" w:rsidR="00760656" w:rsidRDefault="00760656" w:rsidP="00D75695">
      <w:r>
        <w:separator/>
      </w:r>
    </w:p>
  </w:footnote>
  <w:footnote w:type="continuationSeparator" w:id="0">
    <w:p w14:paraId="2B541141" w14:textId="77777777" w:rsidR="00760656" w:rsidRDefault="00760656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61644DB"/>
    <w:multiLevelType w:val="hybridMultilevel"/>
    <w:tmpl w:val="7E888F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146BD"/>
    <w:multiLevelType w:val="hybridMultilevel"/>
    <w:tmpl w:val="C43CA698"/>
    <w:numStyleLink w:val="Importovantl6"/>
  </w:abstractNum>
  <w:abstractNum w:abstractNumId="20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094224">
    <w:abstractNumId w:val="24"/>
  </w:num>
  <w:num w:numId="2" w16cid:durableId="96102091">
    <w:abstractNumId w:val="1"/>
  </w:num>
  <w:num w:numId="3" w16cid:durableId="1040520930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314408297">
    <w:abstractNumId w:val="13"/>
  </w:num>
  <w:num w:numId="5" w16cid:durableId="508368307">
    <w:abstractNumId w:val="19"/>
  </w:num>
  <w:num w:numId="6" w16cid:durableId="1779372005">
    <w:abstractNumId w:val="15"/>
  </w:num>
  <w:num w:numId="7" w16cid:durableId="2061636118">
    <w:abstractNumId w:val="18"/>
  </w:num>
  <w:num w:numId="8" w16cid:durableId="2023973815">
    <w:abstractNumId w:val="23"/>
  </w:num>
  <w:num w:numId="9" w16cid:durableId="1151219289">
    <w:abstractNumId w:val="26"/>
  </w:num>
  <w:num w:numId="10" w16cid:durableId="145167170">
    <w:abstractNumId w:val="12"/>
  </w:num>
  <w:num w:numId="11" w16cid:durableId="145365213">
    <w:abstractNumId w:val="4"/>
  </w:num>
  <w:num w:numId="12" w16cid:durableId="1571574234">
    <w:abstractNumId w:val="22"/>
  </w:num>
  <w:num w:numId="13" w16cid:durableId="407119031">
    <w:abstractNumId w:val="3"/>
  </w:num>
  <w:num w:numId="14" w16cid:durableId="1316912497">
    <w:abstractNumId w:val="8"/>
  </w:num>
  <w:num w:numId="15" w16cid:durableId="386685594">
    <w:abstractNumId w:val="5"/>
  </w:num>
  <w:num w:numId="16" w16cid:durableId="7292306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64985379">
    <w:abstractNumId w:val="6"/>
  </w:num>
  <w:num w:numId="18" w16cid:durableId="619725147">
    <w:abstractNumId w:val="10"/>
  </w:num>
  <w:num w:numId="19" w16cid:durableId="264852800">
    <w:abstractNumId w:val="17"/>
  </w:num>
  <w:num w:numId="20" w16cid:durableId="17629280">
    <w:abstractNumId w:val="9"/>
  </w:num>
  <w:num w:numId="21" w16cid:durableId="914819869">
    <w:abstractNumId w:val="0"/>
  </w:num>
  <w:num w:numId="22" w16cid:durableId="1881164083">
    <w:abstractNumId w:val="7"/>
  </w:num>
  <w:num w:numId="23" w16cid:durableId="1801413134">
    <w:abstractNumId w:val="20"/>
  </w:num>
  <w:num w:numId="24" w16cid:durableId="1405178274">
    <w:abstractNumId w:val="2"/>
  </w:num>
  <w:num w:numId="25" w16cid:durableId="682704960">
    <w:abstractNumId w:val="14"/>
  </w:num>
  <w:num w:numId="26" w16cid:durableId="660231063">
    <w:abstractNumId w:val="21"/>
  </w:num>
  <w:num w:numId="27" w16cid:durableId="279803741">
    <w:abstractNumId w:val="25"/>
  </w:num>
  <w:num w:numId="28" w16cid:durableId="108398725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bnárová Monika">
    <w15:presenceInfo w15:providerId="AD" w15:userId="S::mdebnarova@bbsk.sk::bd6d450a-1213-4877-99e3-0e1fe0044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217E9"/>
    <w:rsid w:val="0003110D"/>
    <w:rsid w:val="00033A55"/>
    <w:rsid w:val="000430FD"/>
    <w:rsid w:val="000550B9"/>
    <w:rsid w:val="00082D20"/>
    <w:rsid w:val="00082F5A"/>
    <w:rsid w:val="00085CD6"/>
    <w:rsid w:val="000869BE"/>
    <w:rsid w:val="00086F23"/>
    <w:rsid w:val="00087302"/>
    <w:rsid w:val="00087B34"/>
    <w:rsid w:val="00092016"/>
    <w:rsid w:val="000A5C56"/>
    <w:rsid w:val="000B1224"/>
    <w:rsid w:val="000B6751"/>
    <w:rsid w:val="000D42BE"/>
    <w:rsid w:val="00103655"/>
    <w:rsid w:val="00107562"/>
    <w:rsid w:val="00113A86"/>
    <w:rsid w:val="001261A6"/>
    <w:rsid w:val="00132A31"/>
    <w:rsid w:val="00135D6D"/>
    <w:rsid w:val="0013732F"/>
    <w:rsid w:val="001400D2"/>
    <w:rsid w:val="00156CD0"/>
    <w:rsid w:val="001600E6"/>
    <w:rsid w:val="001641F9"/>
    <w:rsid w:val="00167FC7"/>
    <w:rsid w:val="0018007B"/>
    <w:rsid w:val="00181170"/>
    <w:rsid w:val="00185CA1"/>
    <w:rsid w:val="00186A52"/>
    <w:rsid w:val="00187E7F"/>
    <w:rsid w:val="00191CFC"/>
    <w:rsid w:val="001C447B"/>
    <w:rsid w:val="001D57D9"/>
    <w:rsid w:val="001F670A"/>
    <w:rsid w:val="001F7493"/>
    <w:rsid w:val="002148E0"/>
    <w:rsid w:val="002168F0"/>
    <w:rsid w:val="002337E0"/>
    <w:rsid w:val="002365CF"/>
    <w:rsid w:val="00245044"/>
    <w:rsid w:val="002507C0"/>
    <w:rsid w:val="00253C52"/>
    <w:rsid w:val="00263FC8"/>
    <w:rsid w:val="00267BAA"/>
    <w:rsid w:val="002724FD"/>
    <w:rsid w:val="0028144E"/>
    <w:rsid w:val="0029172E"/>
    <w:rsid w:val="002A134D"/>
    <w:rsid w:val="002A4227"/>
    <w:rsid w:val="002B3CCA"/>
    <w:rsid w:val="002D196F"/>
    <w:rsid w:val="002D1AF8"/>
    <w:rsid w:val="002E0E74"/>
    <w:rsid w:val="00302ADE"/>
    <w:rsid w:val="003049D4"/>
    <w:rsid w:val="00310BE3"/>
    <w:rsid w:val="00317590"/>
    <w:rsid w:val="00322589"/>
    <w:rsid w:val="00326A95"/>
    <w:rsid w:val="0033206E"/>
    <w:rsid w:val="00340057"/>
    <w:rsid w:val="00343CAF"/>
    <w:rsid w:val="00396CD4"/>
    <w:rsid w:val="003A60FC"/>
    <w:rsid w:val="003B1DDF"/>
    <w:rsid w:val="003C44D1"/>
    <w:rsid w:val="003D48F7"/>
    <w:rsid w:val="003F1999"/>
    <w:rsid w:val="003F6432"/>
    <w:rsid w:val="0040494E"/>
    <w:rsid w:val="00407A6B"/>
    <w:rsid w:val="0041563E"/>
    <w:rsid w:val="00424A6E"/>
    <w:rsid w:val="00440DAA"/>
    <w:rsid w:val="00462A02"/>
    <w:rsid w:val="00470C0F"/>
    <w:rsid w:val="00490AEC"/>
    <w:rsid w:val="004923D0"/>
    <w:rsid w:val="004A43AD"/>
    <w:rsid w:val="004A6702"/>
    <w:rsid w:val="004D0C34"/>
    <w:rsid w:val="004D0F2B"/>
    <w:rsid w:val="004D373C"/>
    <w:rsid w:val="004E158D"/>
    <w:rsid w:val="00510742"/>
    <w:rsid w:val="0051121E"/>
    <w:rsid w:val="005227FC"/>
    <w:rsid w:val="00530678"/>
    <w:rsid w:val="005318B8"/>
    <w:rsid w:val="00532773"/>
    <w:rsid w:val="005671C9"/>
    <w:rsid w:val="00572A56"/>
    <w:rsid w:val="00577D48"/>
    <w:rsid w:val="00581F56"/>
    <w:rsid w:val="00582EBB"/>
    <w:rsid w:val="00585DA7"/>
    <w:rsid w:val="00590F4B"/>
    <w:rsid w:val="005A765E"/>
    <w:rsid w:val="005B6DF9"/>
    <w:rsid w:val="005F3EEE"/>
    <w:rsid w:val="005F6B09"/>
    <w:rsid w:val="0060004C"/>
    <w:rsid w:val="0060392F"/>
    <w:rsid w:val="006204CE"/>
    <w:rsid w:val="006267DC"/>
    <w:rsid w:val="00636B1E"/>
    <w:rsid w:val="00642AF3"/>
    <w:rsid w:val="006471E0"/>
    <w:rsid w:val="00651E77"/>
    <w:rsid w:val="006A183E"/>
    <w:rsid w:val="006A659A"/>
    <w:rsid w:val="006B1917"/>
    <w:rsid w:val="006D26D5"/>
    <w:rsid w:val="006E0FB3"/>
    <w:rsid w:val="006F25BD"/>
    <w:rsid w:val="00703FF0"/>
    <w:rsid w:val="00725FD6"/>
    <w:rsid w:val="00740A3D"/>
    <w:rsid w:val="007504CC"/>
    <w:rsid w:val="00760656"/>
    <w:rsid w:val="00762CBB"/>
    <w:rsid w:val="00767D29"/>
    <w:rsid w:val="00785692"/>
    <w:rsid w:val="00790E6C"/>
    <w:rsid w:val="007A1AF5"/>
    <w:rsid w:val="007A3D99"/>
    <w:rsid w:val="007A43AD"/>
    <w:rsid w:val="007C0019"/>
    <w:rsid w:val="007D2211"/>
    <w:rsid w:val="007D262C"/>
    <w:rsid w:val="007E3601"/>
    <w:rsid w:val="007E4B14"/>
    <w:rsid w:val="008135EC"/>
    <w:rsid w:val="008425F9"/>
    <w:rsid w:val="00863F41"/>
    <w:rsid w:val="00894EBC"/>
    <w:rsid w:val="0089503E"/>
    <w:rsid w:val="008C007A"/>
    <w:rsid w:val="00904CC9"/>
    <w:rsid w:val="00921B54"/>
    <w:rsid w:val="00931A99"/>
    <w:rsid w:val="0093632B"/>
    <w:rsid w:val="009372FA"/>
    <w:rsid w:val="00945DD2"/>
    <w:rsid w:val="00956DF8"/>
    <w:rsid w:val="0096316F"/>
    <w:rsid w:val="00982752"/>
    <w:rsid w:val="00993A15"/>
    <w:rsid w:val="009961DA"/>
    <w:rsid w:val="009A7845"/>
    <w:rsid w:val="009B085F"/>
    <w:rsid w:val="009B3C2B"/>
    <w:rsid w:val="009B4920"/>
    <w:rsid w:val="009C5F27"/>
    <w:rsid w:val="009E1C6C"/>
    <w:rsid w:val="009E2E09"/>
    <w:rsid w:val="009E3146"/>
    <w:rsid w:val="009E4F87"/>
    <w:rsid w:val="00A02F5A"/>
    <w:rsid w:val="00A14F65"/>
    <w:rsid w:val="00A26712"/>
    <w:rsid w:val="00A4351F"/>
    <w:rsid w:val="00A461CD"/>
    <w:rsid w:val="00A53741"/>
    <w:rsid w:val="00A544A9"/>
    <w:rsid w:val="00A54D16"/>
    <w:rsid w:val="00A73FFD"/>
    <w:rsid w:val="00A841B7"/>
    <w:rsid w:val="00A85A36"/>
    <w:rsid w:val="00A9390A"/>
    <w:rsid w:val="00AA1543"/>
    <w:rsid w:val="00AC2E2D"/>
    <w:rsid w:val="00AD4884"/>
    <w:rsid w:val="00AE52C3"/>
    <w:rsid w:val="00AF1E8B"/>
    <w:rsid w:val="00B34804"/>
    <w:rsid w:val="00B34910"/>
    <w:rsid w:val="00B60B47"/>
    <w:rsid w:val="00B64DDD"/>
    <w:rsid w:val="00BA07A0"/>
    <w:rsid w:val="00BC12F6"/>
    <w:rsid w:val="00BE2438"/>
    <w:rsid w:val="00BE3E17"/>
    <w:rsid w:val="00BF7B2A"/>
    <w:rsid w:val="00C0672E"/>
    <w:rsid w:val="00C21754"/>
    <w:rsid w:val="00C3009C"/>
    <w:rsid w:val="00C63767"/>
    <w:rsid w:val="00C947BA"/>
    <w:rsid w:val="00CA4AAC"/>
    <w:rsid w:val="00CD31D8"/>
    <w:rsid w:val="00CD4E85"/>
    <w:rsid w:val="00CD682F"/>
    <w:rsid w:val="00CE4A1F"/>
    <w:rsid w:val="00CF7A5D"/>
    <w:rsid w:val="00D021D2"/>
    <w:rsid w:val="00D02BD5"/>
    <w:rsid w:val="00D2082B"/>
    <w:rsid w:val="00D2252B"/>
    <w:rsid w:val="00D27C0C"/>
    <w:rsid w:val="00D32D8F"/>
    <w:rsid w:val="00D54B49"/>
    <w:rsid w:val="00D70CF6"/>
    <w:rsid w:val="00D75695"/>
    <w:rsid w:val="00D83D9F"/>
    <w:rsid w:val="00D9012F"/>
    <w:rsid w:val="00D9187A"/>
    <w:rsid w:val="00D92500"/>
    <w:rsid w:val="00D9646E"/>
    <w:rsid w:val="00D96C99"/>
    <w:rsid w:val="00DB1229"/>
    <w:rsid w:val="00DB3877"/>
    <w:rsid w:val="00DC1E3C"/>
    <w:rsid w:val="00DE1E4E"/>
    <w:rsid w:val="00DE5798"/>
    <w:rsid w:val="00E00BFD"/>
    <w:rsid w:val="00E07C5D"/>
    <w:rsid w:val="00E20F43"/>
    <w:rsid w:val="00E24ECF"/>
    <w:rsid w:val="00E30FFA"/>
    <w:rsid w:val="00E40239"/>
    <w:rsid w:val="00E44CC2"/>
    <w:rsid w:val="00E51DDE"/>
    <w:rsid w:val="00E62E91"/>
    <w:rsid w:val="00E84490"/>
    <w:rsid w:val="00E910F3"/>
    <w:rsid w:val="00EB5568"/>
    <w:rsid w:val="00EC27F1"/>
    <w:rsid w:val="00EC434A"/>
    <w:rsid w:val="00EC5B32"/>
    <w:rsid w:val="00EC60E1"/>
    <w:rsid w:val="00EC6F1F"/>
    <w:rsid w:val="00EE12E7"/>
    <w:rsid w:val="00EE7A74"/>
    <w:rsid w:val="00F36310"/>
    <w:rsid w:val="00F36590"/>
    <w:rsid w:val="00F442D2"/>
    <w:rsid w:val="00F63E44"/>
    <w:rsid w:val="00F83014"/>
    <w:rsid w:val="00F83CA9"/>
    <w:rsid w:val="00FA5D43"/>
    <w:rsid w:val="00FB6030"/>
    <w:rsid w:val="00FC6366"/>
    <w:rsid w:val="00FC696D"/>
    <w:rsid w:val="00FE206A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DB12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D669A-D766-4D46-BC9A-071A16CC7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9</Pages>
  <Words>4344</Words>
  <Characters>24764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113</cp:revision>
  <dcterms:created xsi:type="dcterms:W3CDTF">2021-10-14T12:56:00Z</dcterms:created>
  <dcterms:modified xsi:type="dcterms:W3CDTF">2022-05-11T12:31:00Z</dcterms:modified>
</cp:coreProperties>
</file>