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8FC56B" w14:textId="05DA658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KÚPNA ZMLUVA č.</w:t>
      </w:r>
      <w:r w:rsidR="003A60FC" w:rsidRPr="00EC5B32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3A60FC" w:rsidRPr="00AD4884">
        <w:rPr>
          <w:rStyle w:val="iadne"/>
          <w:rFonts w:eastAsia="Arial Unicode MS"/>
          <w:b/>
          <w:bCs/>
          <w:sz w:val="28"/>
          <w:szCs w:val="28"/>
          <w14:textOutline w14:w="0" w14:cap="flat" w14:cmpd="sng" w14:algn="ctr">
            <w14:noFill/>
            <w14:prstDash w14:val="solid"/>
            <w14:bevel/>
          </w14:textOutline>
        </w:rPr>
        <w:t>...</w:t>
      </w:r>
    </w:p>
    <w:p w14:paraId="06507163" w14:textId="77777777" w:rsidR="00BC12F6" w:rsidRPr="00EC5B32" w:rsidRDefault="00BC12F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165C122" w14:textId="36791249" w:rsidR="00D70CF6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uzavretá podľa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ust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.§ 409 a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nasl</w:t>
      </w:r>
      <w:proofErr w:type="spellEnd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zákona č. 513/1991 Zb. Obchodný zákonník v znení neskorších predpisov a podľa zákona č. 343/2015 Z. z. o verejnom obstarávaní a o zmene a doplnení niektorých zákon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 v znení neskorších predpisov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ako „zákon o verejnom obstarávaní“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aj „ZVO“</w:t>
      </w:r>
      <w:r w:rsidR="00D70CF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</w:p>
    <w:p w14:paraId="63957522" w14:textId="1B0A337B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 „zmluva“)</w:t>
      </w:r>
    </w:p>
    <w:p w14:paraId="77BB7C54" w14:textId="624D96F6" w:rsidR="00A73FFD" w:rsidRPr="00EC5B32" w:rsidRDefault="00A73FF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55A54F48" w14:textId="77777777" w:rsidR="00581F56" w:rsidRPr="00EC5B32" w:rsidRDefault="00581F56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42A4FCC9" w14:textId="77777777" w:rsidR="00E07C5D" w:rsidRPr="00EC5B32" w:rsidRDefault="00E07C5D" w:rsidP="003A60FC">
      <w:pPr>
        <w:pStyle w:val="Predvolen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center"/>
        <w:rPr>
          <w:rFonts w:ascii="Times New Roman" w:hAnsi="Times New Roman" w:cs="Times New Roman"/>
          <w:b/>
          <w:bCs/>
          <w:lang w:val="sk-SK"/>
        </w:rPr>
      </w:pPr>
    </w:p>
    <w:p w14:paraId="0AFF9398" w14:textId="3A901D6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0" w:name="_Hlk85118355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AC2E2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1. </w:t>
      </w:r>
    </w:p>
    <w:p w14:paraId="09CDE1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</w:t>
      </w:r>
    </w:p>
    <w:p w14:paraId="3A63BAD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A6CF4E3" w14:textId="52DBFD8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KUPUJÚCI: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7569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Stredná odborná škola služieb a lesníctva</w:t>
      </w:r>
    </w:p>
    <w:p w14:paraId="50FB8C7E" w14:textId="1E43678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 969 56  Banská Štiavnica</w:t>
      </w:r>
    </w:p>
    <w:p w14:paraId="5D49AA6B" w14:textId="104C778F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riaditeľka školy</w:t>
      </w:r>
    </w:p>
    <w:p w14:paraId="6E1BB33E" w14:textId="1358903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18007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ozpočtová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organizácia zriadená Banskobystrickým samosprávnym krajom</w:t>
      </w:r>
    </w:p>
    <w:p w14:paraId="37B852B3" w14:textId="517FEA0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42317673</w:t>
      </w:r>
    </w:p>
    <w:p w14:paraId="35497C90" w14:textId="3342CE1D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2024134453</w:t>
      </w:r>
    </w:p>
    <w:p w14:paraId="5F3C6A7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Bankové 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spojenie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>Štátna pokladnica</w:t>
      </w:r>
    </w:p>
    <w:p w14:paraId="2BCE36DF" w14:textId="1345EE15" w:rsidR="00A73FFD" w:rsidRPr="00EC5B32" w:rsidRDefault="00A73FFD" w:rsidP="003A60FC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SK57 8180 0000 0070 0066 1812</w:t>
      </w:r>
    </w:p>
    <w:p w14:paraId="211BCD59" w14:textId="28E6802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 fax: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</w:t>
      </w:r>
      <w:r w:rsidR="00CD31D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421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911 240 901</w:t>
      </w:r>
    </w:p>
    <w:p w14:paraId="42A19BFC" w14:textId="1B91954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400D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sekretar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@sosbs.sk</w:t>
      </w:r>
    </w:p>
    <w:p w14:paraId="1F559BB1" w14:textId="35783D66" w:rsidR="00E07C5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rokov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ať </w:t>
      </w:r>
    </w:p>
    <w:p w14:paraId="612B4016" w14:textId="5346B9CD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technických </w:t>
      </w:r>
    </w:p>
    <w:p w14:paraId="151932AE" w14:textId="77777777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(realizačných)</w:t>
      </w:r>
      <w:r w:rsidR="00E07C5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44130FAA" w14:textId="36E23939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 zmluvy: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1614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Mgr. Ladislav Lupták, hlavný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majster Strednej odbornej školy služieb</w:t>
      </w:r>
      <w:r w:rsid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C06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 lesníctva</w:t>
      </w:r>
    </w:p>
    <w:p w14:paraId="48E87EFA" w14:textId="16DFD682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+421 911 240 901</w:t>
      </w:r>
    </w:p>
    <w:p w14:paraId="2916312F" w14:textId="1CD456F9" w:rsidR="00C0672E" w:rsidRPr="00EC5B32" w:rsidRDefault="00C0672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124" w:hanging="1840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e-mail: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sekretar@sosbs.sk</w:t>
      </w:r>
    </w:p>
    <w:p w14:paraId="2A4CC5C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firstLine="284"/>
        <w:rPr>
          <w:rStyle w:val="iadne"/>
          <w:rFonts w:eastAsia="Arial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iba</w:t>
      </w:r>
      <w:r w:rsidRPr="00EC5B32">
        <w:rPr>
          <w:rStyle w:val="iadne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„kupujúci“ </w:t>
      </w:r>
      <w:r w:rsidRPr="00EC5B32">
        <w:rPr>
          <w:rStyle w:val="iadne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jednej)</w:t>
      </w:r>
    </w:p>
    <w:p w14:paraId="5E4C0E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DBE3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</w:p>
    <w:p w14:paraId="5CA8325B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3BA0BF8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jc w:val="both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PREDÁVAJÚCI: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20E14CA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Sídlo: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7E477B7C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Štatutárny </w:t>
      </w:r>
      <w:r w:rsidR="00D75695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orgán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75940CE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Právna forma: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617E2F2" w14:textId="24E9FCC3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IČO: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6D6A3C06" w14:textId="3F929098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DIČ: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F8D916A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IČ DPH: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1510644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Bankové spojenie: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E2D5C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Číslo účtu: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0930D831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Telefón/fax: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1E2848D" w14:textId="77777777" w:rsidR="00A73FFD" w:rsidRPr="00AD4884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Email: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5E1B1A6D" w14:textId="312933F3" w:rsidR="00E07C5D" w:rsidRPr="00AD4884" w:rsidRDefault="00D7569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</w:t>
      </w:r>
      <w:r w:rsidR="00462A02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konať </w:t>
      </w:r>
    </w:p>
    <w:p w14:paraId="633F12C2" w14:textId="6BA082FA" w:rsidR="00A73FFD" w:rsidRPr="00EC5B32" w:rsidRDefault="00E07C5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84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AD488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veciach zmluvy: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</w:p>
    <w:p w14:paraId="30166670" w14:textId="2AAFCC29" w:rsidR="00F36310" w:rsidRPr="00EC5B32" w:rsidRDefault="00A73FFD" w:rsidP="00BC12F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„predávajúci“ 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 strane druhej</w:t>
      </w:r>
      <w:r w:rsidR="00E07C5D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spolu s </w:t>
      </w:r>
      <w:r w:rsidR="00113A8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upujúcim ďalej len „</w:t>
      </w:r>
      <w:r w:rsidR="00082F5A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082F5A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 alebo „</w:t>
      </w:r>
      <w:r w:rsidR="00D75695"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</w:t>
      </w:r>
      <w:r w:rsidRPr="00EC5B32">
        <w:rPr>
          <w:rStyle w:val="iadne"/>
          <w:rFonts w:eastAsia="Calibri"/>
          <w:b/>
          <w:bCs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strany</w:t>
      </w:r>
      <w:r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BC12F6" w:rsidRPr="00EC5B32">
        <w:rPr>
          <w:rStyle w:val="iadne"/>
          <w:rFonts w:eastAsia="Calibri"/>
          <w:i/>
          <w:i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 </w:t>
      </w:r>
      <w:r w:rsidR="00F3631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br w:type="page"/>
      </w:r>
    </w:p>
    <w:p w14:paraId="0B7B00AA" w14:textId="421352AB" w:rsidR="00F36310" w:rsidRPr="00EC5B32" w:rsidRDefault="00F36310" w:rsidP="00F36310">
      <w:pPr>
        <w:pageBreakBefore/>
        <w:autoSpaceDE w:val="0"/>
        <w:autoSpaceDN w:val="0"/>
        <w:adjustRightInd w:val="0"/>
        <w:ind w:left="426" w:hanging="426"/>
        <w:jc w:val="center"/>
        <w:rPr>
          <w:sz w:val="22"/>
          <w:szCs w:val="22"/>
        </w:rPr>
      </w:pPr>
      <w:r w:rsidRPr="00EC5B32">
        <w:rPr>
          <w:b/>
          <w:bCs/>
          <w:sz w:val="22"/>
          <w:szCs w:val="22"/>
        </w:rPr>
        <w:lastRenderedPageBreak/>
        <w:t>Článok 1</w:t>
      </w:r>
    </w:p>
    <w:p w14:paraId="08D540DE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  <w:r w:rsidRPr="00EC5B32">
        <w:rPr>
          <w:b/>
          <w:bCs/>
          <w:sz w:val="22"/>
          <w:szCs w:val="22"/>
        </w:rPr>
        <w:t>Úvodné ustanovenia</w:t>
      </w:r>
    </w:p>
    <w:p w14:paraId="78264695" w14:textId="77777777" w:rsidR="00F36310" w:rsidRPr="00EC5B32" w:rsidRDefault="00F36310" w:rsidP="00F36310">
      <w:pPr>
        <w:autoSpaceDE w:val="0"/>
        <w:autoSpaceDN w:val="0"/>
        <w:adjustRightInd w:val="0"/>
        <w:ind w:left="426" w:hanging="426"/>
        <w:jc w:val="center"/>
        <w:rPr>
          <w:b/>
          <w:bCs/>
          <w:sz w:val="22"/>
          <w:szCs w:val="22"/>
        </w:rPr>
      </w:pPr>
    </w:p>
    <w:p w14:paraId="063C12FA" w14:textId="0CC51F93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Východiskovým podkladom na uzatvorenie tejto kúpnej zmluvy č</w:t>
      </w:r>
      <w:r w:rsidR="00AD4884">
        <w:rPr>
          <w:sz w:val="22"/>
          <w:szCs w:val="22"/>
        </w:rPr>
        <w:t xml:space="preserve">. </w:t>
      </w:r>
      <w:r w:rsidR="00AD4884" w:rsidRPr="00635726">
        <w:rPr>
          <w:sz w:val="23"/>
          <w:szCs w:val="23"/>
        </w:rPr>
        <w:t>..</w:t>
      </w:r>
      <w:r w:rsidR="00AD4884">
        <w:rPr>
          <w:sz w:val="23"/>
          <w:szCs w:val="23"/>
        </w:rPr>
        <w:t>..........</w:t>
      </w:r>
      <w:r w:rsidR="00AD4884" w:rsidRPr="00635726">
        <w:rPr>
          <w:sz w:val="23"/>
          <w:szCs w:val="23"/>
        </w:rPr>
        <w:t>.....</w:t>
      </w:r>
      <w:r w:rsidRPr="00EC5B32">
        <w:rPr>
          <w:sz w:val="22"/>
          <w:szCs w:val="22"/>
        </w:rPr>
        <w:t xml:space="preserve">na dodanie tovaru (ďalej v texte tiež ako „zmluva“) je ponuka úspešného uchádzača ako predávajúceho predložená verejnému obstarávateľovi ako kupujúcemu vo verejnom obstarávaní na predmet zákazky </w:t>
      </w:r>
      <w:r w:rsidR="00AD4884" w:rsidRPr="009E0F1F">
        <w:rPr>
          <w:sz w:val="23"/>
          <w:szCs w:val="23"/>
        </w:rPr>
        <w:t>„</w:t>
      </w:r>
      <w:r w:rsidR="00AD4884">
        <w:rPr>
          <w:b/>
          <w:bCs/>
          <w:sz w:val="23"/>
          <w:szCs w:val="23"/>
        </w:rPr>
        <w:t>Dopravné prostriedky, stroje, prístroje a zariadenia pre SOŠ služieb a lesníctva, Banská Štiavnica</w:t>
      </w:r>
      <w:r w:rsidR="00AD4884" w:rsidRPr="009E0F1F">
        <w:rPr>
          <w:sz w:val="23"/>
          <w:szCs w:val="23"/>
        </w:rPr>
        <w:t>“</w:t>
      </w:r>
      <w:r w:rsidRPr="00EC5B32">
        <w:rPr>
          <w:sz w:val="22"/>
          <w:szCs w:val="22"/>
        </w:rPr>
        <w:t xml:space="preserve">, </w:t>
      </w:r>
      <w:r w:rsidR="00DB1229">
        <w:rPr>
          <w:sz w:val="23"/>
          <w:szCs w:val="23"/>
        </w:rPr>
        <w:t>ktoré bolo vyhlásené v Úrad</w:t>
      </w:r>
      <w:r w:rsidR="000430FD">
        <w:rPr>
          <w:sz w:val="23"/>
          <w:szCs w:val="23"/>
        </w:rPr>
        <w:t>n</w:t>
      </w:r>
      <w:r w:rsidR="00DB1229">
        <w:rPr>
          <w:sz w:val="23"/>
          <w:szCs w:val="23"/>
        </w:rPr>
        <w:t>om vestníku Európskej únie č. ................ dňa .......... pod značkou oznámenia .............. (ďalej len „verejné obstarávanie“) ako nadlimitná</w:t>
      </w:r>
      <w:r w:rsidR="00DB1229" w:rsidRPr="009E0F1F">
        <w:rPr>
          <w:sz w:val="23"/>
          <w:szCs w:val="23"/>
        </w:rPr>
        <w:t xml:space="preserve"> verejn</w:t>
      </w:r>
      <w:r w:rsidR="00DB1229">
        <w:rPr>
          <w:sz w:val="23"/>
          <w:szCs w:val="23"/>
        </w:rPr>
        <w:t>á</w:t>
      </w:r>
      <w:r w:rsidR="00DB1229" w:rsidRPr="009E0F1F">
        <w:rPr>
          <w:sz w:val="23"/>
          <w:szCs w:val="23"/>
        </w:rPr>
        <w:t xml:space="preserve"> súťaž</w:t>
      </w:r>
      <w:r w:rsidR="00DB1229">
        <w:rPr>
          <w:sz w:val="23"/>
          <w:szCs w:val="23"/>
        </w:rPr>
        <w:t xml:space="preserve"> v zmysle § 66 zákona o verejnom obstarávaní.</w:t>
      </w:r>
    </w:p>
    <w:p w14:paraId="49B0AB4E" w14:textId="77777777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>Predmet zmluvy je predmetom projektu z európskych štrukturálnych a investičných fondov „</w:t>
      </w:r>
      <w:r w:rsidRPr="00EC5B32">
        <w:rPr>
          <w:i/>
          <w:iCs/>
          <w:sz w:val="22"/>
          <w:szCs w:val="22"/>
        </w:rPr>
        <w:t>Zlepšenie vzdelávacej a odbornej infraštruktúry v SOŠ</w:t>
      </w:r>
      <w:r w:rsidRPr="00EC5B32">
        <w:rPr>
          <w:sz w:val="22"/>
          <w:szCs w:val="22"/>
        </w:rPr>
        <w:t>“, s kódom ITMS: 302021M538, realizovaného na základe zmluvy o poskytnutí nenávratného finančného príspevku, číslo zmluvy: IROP-Z-302021M538-223-14.</w:t>
      </w:r>
    </w:p>
    <w:p w14:paraId="19A8A8CE" w14:textId="75619585" w:rsidR="00F36310" w:rsidRPr="00EC5B32" w:rsidRDefault="00F36310" w:rsidP="00F36310">
      <w:pPr>
        <w:pStyle w:val="Odsekzoznamu"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sz w:val="22"/>
          <w:szCs w:val="22"/>
        </w:rPr>
      </w:pPr>
      <w:r w:rsidRPr="00EC5B32">
        <w:rPr>
          <w:sz w:val="22"/>
          <w:szCs w:val="22"/>
        </w:rPr>
        <w:t xml:space="preserve">Predávajúci vyhlasuje, že je spoločnosťou odborne spôsobilou na dodanie/poskytnutie predmetu tejto Zmluvy. Právna subjektivita </w:t>
      </w:r>
      <w:r w:rsidR="0041563E">
        <w:rPr>
          <w:sz w:val="22"/>
          <w:szCs w:val="22"/>
        </w:rPr>
        <w:t>p</w:t>
      </w:r>
      <w:r w:rsidRPr="00EC5B32">
        <w:rPr>
          <w:sz w:val="22"/>
          <w:szCs w:val="22"/>
        </w:rPr>
        <w:t xml:space="preserve">redávajúceho je preukázaná výpisom z Obchodného registra. </w:t>
      </w:r>
    </w:p>
    <w:bookmarkEnd w:id="0"/>
    <w:p w14:paraId="5692571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233E62" w14:textId="08FF35F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F3631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2</w:t>
      </w:r>
    </w:p>
    <w:p w14:paraId="2E1CFE3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Predmet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2951117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617F6BF" w14:textId="0021D719" w:rsidR="00A73FFD" w:rsidRPr="0093632B" w:rsidRDefault="001641F9" w:rsidP="001641F9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uzavretie tejto zmluvy je ponuka predávajúceho </w:t>
      </w:r>
      <w:r w:rsidR="00AD4884" w:rsidRPr="001641F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zo </w:t>
      </w:r>
      <w:r w:rsidR="00AD4884" w:rsidRPr="00635726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dňa .........................,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ktorá je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vzájomnom odsúhlasení zmluvnými stranami považovaná za </w:t>
      </w:r>
      <w:r w:rsidR="005F6B09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rílohu </w:t>
      </w:r>
      <w:r w:rsidR="00A73FFD" w:rsidRPr="00AD4884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č. 1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13A86" w:rsidRPr="00AD4884">
        <w:rPr>
          <w:rStyle w:val="iadne"/>
        </w:rPr>
        <w:t xml:space="preserve">– </w:t>
      </w:r>
      <w:r w:rsidR="00113A86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Špecifikácia predmetu kúpy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113A8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“Príloha č. 1</w:t>
      </w:r>
      <w:r w:rsidR="00113A86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</w:t>
      </w:r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proofErr w:type="spellStart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t.j</w:t>
      </w:r>
      <w:proofErr w:type="spellEnd"/>
      <w:r w:rsidR="00107562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416145" w:rsidRPr="00416145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Pôdny jamkovač s príslušenstvom</w:t>
      </w:r>
      <w:r w:rsidR="00A73FFD" w:rsidRPr="0093632B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34FB975" w14:textId="21B02DA7" w:rsidR="004D373C" w:rsidRPr="00EC5B32" w:rsidRDefault="001641F9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touto zmluvou zaväzuje dodať kupujúcemu tovar vymedzený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5D6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(ďalej len „</w:t>
      </w:r>
      <w:r w:rsidR="00082D2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</w:t>
      </w:r>
      <w:r w:rsidR="00082D20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“),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</w:t>
      </w:r>
      <w:r w:rsidR="00D756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lehoty uvedenej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a kupujúci sa zaväzuje zaplatiť za dodaný tovar kúpnu cenu uvedenú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tejto zmluvy za podmienok uvedených v čl</w:t>
      </w:r>
      <w:r w:rsidR="00E8449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tejto zmluvy. Zmluva obsahuje aj podrobnejšie vymedzenie práv a povinností zmluvných strán. </w:t>
      </w:r>
    </w:p>
    <w:p w14:paraId="018E72E9" w14:textId="36851D1B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E24ECF" w:rsidRPr="0060004C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musí byť zdravotne neškodný a musí vyhovovať všetkým európskym a slovenským technickým normám a požiadavkám na získanie povolenia na prevádzku a poistenie. Súčasťou dodávky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musí byť aj dodanie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príslušných dokladov</w:t>
      </w:r>
      <w:r w:rsidR="005318B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napr. </w:t>
      </w:r>
      <w:r w:rsidR="00302A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doklad o kontrole originality; servisná knižka, a ďalšie doklady, ktoré sa vzťahujú k predmetu kúpy,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slovenskom jazyku</w:t>
      </w:r>
      <w:r w:rsidR="001641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alebo českom jazyku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0DAF649" w14:textId="2A78A4E0" w:rsidR="00E24ECF" w:rsidRPr="00EC5B32" w:rsidRDefault="0060004C" w:rsidP="00BE2438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E24ECF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4D373C" w:rsidRPr="00EC5B32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Súčasťou </w:t>
      </w:r>
      <w:r w:rsidR="004D0C34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musí byť výbava a servisné podmienky:</w:t>
      </w:r>
    </w:p>
    <w:p w14:paraId="7CC1160A" w14:textId="53B44C12" w:rsidR="00E24ECF" w:rsidRPr="00AB05F8" w:rsidRDefault="004D0C34" w:rsidP="00AB05F8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851" w:hanging="28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a)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certifikáty 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zariadenia, 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platné v krajinách EÚ (vyhlásenie o zhode), návod na obsluhu, návod na opravy a údržbu, zásady bezpečnosti práce pri prevádzke, opravách a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E24EC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údržbách</w:t>
      </w:r>
      <w:r w:rsidR="00A54D1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slovenskom jazyku alebo v českom jazyku</w:t>
      </w:r>
      <w:r w:rsidR="00AB05F8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98F752B" w14:textId="3BB1F5AB" w:rsidR="00993A15" w:rsidRDefault="00993A1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2A7FC2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645C524" w14:textId="78C1B4A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3</w:t>
      </w:r>
    </w:p>
    <w:p w14:paraId="7DA8DB87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Čas plnenia</w:t>
      </w:r>
    </w:p>
    <w:p w14:paraId="51FAC7FF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1CD76884" w14:textId="38A53B49" w:rsidR="00A73FFD" w:rsidRPr="00EC5B32" w:rsidRDefault="00A73FFD" w:rsidP="00BE243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3A60F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dodať tovar do miesta plnenia v nasledujúcom časovom intervale: </w:t>
      </w:r>
    </w:p>
    <w:p w14:paraId="0ED1527E" w14:textId="1A23EA3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Termín dodania tovaru – </w:t>
      </w:r>
      <w:r w:rsidR="0089503E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210 </w:t>
      </w:r>
      <w:r w:rsidR="00A73F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dní </w:t>
      </w:r>
      <w:r w:rsidR="00894EBC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 dňa zaslania záväznej objednávky</w:t>
      </w:r>
      <w:r w:rsidR="004D0C34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F566AA4" w14:textId="0CE342A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BE243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dodať tovar kupujúcemu v lehote určenej v bode 1. tohto článku na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určené v článku 5.</w:t>
      </w:r>
      <w:r w:rsidR="000550B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bod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to v množstve, kvalite a podľa </w:t>
      </w:r>
      <w:r w:rsidR="00033A5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pecifikácie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predmetu kúpy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uvedenej 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Prílohe č. 1 tejto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894EB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na základe záväznej objednávky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611766FD" w14:textId="3A73F8C3" w:rsidR="002A4227" w:rsidRPr="00EC5B32" w:rsidRDefault="002A4227" w:rsidP="003A60FC">
      <w:pPr>
        <w:tabs>
          <w:tab w:val="left" w:pos="708"/>
          <w:tab w:val="left" w:pos="1416"/>
          <w:tab w:val="left" w:pos="2124"/>
          <w:tab w:val="left" w:pos="2977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3A60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 dodania uvedený v bode 1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tohto článku je možné meniť len po vzájomnej písomnej dohode obidvoch zmluvných strán.</w:t>
      </w:r>
    </w:p>
    <w:p w14:paraId="388B5467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6F867581" w14:textId="2828FE8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4</w:t>
      </w:r>
    </w:p>
    <w:p w14:paraId="1456B6A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Kúpna cena tovaru</w:t>
      </w:r>
    </w:p>
    <w:p w14:paraId="5DAABD93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0689AAB" w14:textId="3AD91B5A" w:rsidR="006B1917" w:rsidRPr="00EC5B32" w:rsidRDefault="00BE2438" w:rsidP="003A60FC">
      <w:pPr>
        <w:autoSpaceDE w:val="0"/>
        <w:autoSpaceDN w:val="0"/>
        <w:adjustRightInd w:val="0"/>
        <w:ind w:left="426" w:hanging="426"/>
        <w:jc w:val="both"/>
        <w:rPr>
          <w:rStyle w:val="iadne"/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A1AF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predmetu kúpy (tovaru) bola stanovená na základe výsledku verejného obstarávania v súlade so zákonom NR SR č. 18/1996 Zb. o cenách v znení neskorších predpisov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s jeho </w:t>
      </w:r>
      <w:r w:rsidR="00BF7B2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vykonávacou vyhláškou Ministerstva financií Slovenskej republiky č. 87/1996 Z. z. v znení neskorších predpisov,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celkovej výške:</w:t>
      </w:r>
    </w:p>
    <w:p w14:paraId="68025CE6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bez DPH</w:t>
      </w:r>
    </w:p>
    <w:p w14:paraId="3DB2C809" w14:textId="77777777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DPH</w:t>
      </w:r>
    </w:p>
    <w:p w14:paraId="0EB0CB01" w14:textId="4D41763D" w:rsidR="006B1917" w:rsidRPr="00EC5B32" w:rsidRDefault="006B1917" w:rsidP="003A60FC">
      <w:pPr>
        <w:autoSpaceDE w:val="0"/>
        <w:autoSpaceDN w:val="0"/>
        <w:adjustRightInd w:val="0"/>
        <w:ind w:left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 Eur s DPH /slovom: ................................................./</w:t>
      </w:r>
      <w:r w:rsidR="009E2E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 za plnenie predmetu tejto zmluvy.</w:t>
      </w:r>
    </w:p>
    <w:p w14:paraId="25FE593B" w14:textId="29768105" w:rsidR="00D02BD5" w:rsidRDefault="006B1917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trike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Uvedená kúpna cena je cenou maximálnou a konečnou za dodanie tovaru podľa tejto zmluvy</w:t>
      </w:r>
      <w:r w:rsidR="0041563E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a je predložená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5F6B0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rílohe č. 2 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Cenová tabuľka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zmluvy. </w:t>
      </w:r>
      <w:r w:rsidR="00D02BD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Kúpnou cenou sa rozumie cena tovaru vrátane colných a daňových poplatkov, komplexného zabezpečenia služieb spojených s dodávkou tovaru, vrátane dopravy do miesta plnenia uvedeného v článku 5 tejto zmluvy a vrátane nákladov na dopravu, poistenie a ostatné náklady spojené s dodávkou tovar</w:t>
      </w:r>
      <w:r w:rsidR="00AB05F8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u.</w:t>
      </w:r>
    </w:p>
    <w:p w14:paraId="2F5315F0" w14:textId="03402AD4" w:rsidR="00326A95" w:rsidRPr="00EC5B32" w:rsidRDefault="00D02BD5" w:rsidP="00D02B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mena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je možná len na základe písomnej úpravy, odsúhlasenej obidvoma stranami formou dodatku k zmluve výlučne z dôvodu zmeny právnych predpisov. Akékoľvek ďalšie navyšovanie kúpnej ceny je neprijateľné</w:t>
      </w:r>
      <w:r w:rsidR="006B1917" w:rsidRPr="00EC5B32">
        <w:rPr>
          <w:sz w:val="22"/>
          <w:szCs w:val="22"/>
        </w:rPr>
        <w:t>.</w:t>
      </w:r>
    </w:p>
    <w:p w14:paraId="495009A1" w14:textId="77777777" w:rsidR="00DB1229" w:rsidRDefault="00D02BD5" w:rsidP="00267BA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F83CA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Predmet zákazky bude 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spolu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financovaný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246C0D32" w14:textId="3C06D597" w:rsidR="00DB1229" w:rsidRPr="00310BE3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267BAA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bookmarkStart w:id="1" w:name="financovanie"/>
      <w:bookmarkEnd w:id="1"/>
      <w:r w:rsidR="00DB122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nenávratného finančného príspevku poskytovanom zo zdrojov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Euró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pskeho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fondu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regionálneho rozvoja, Integrovaný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region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álny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operačný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program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(IROP),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Prioritná os: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–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Ľah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ší prístup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 ef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ektívnym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 kvalitnejším verejným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službám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Investičná priorita: 2.2 – Investovanie do vzdelania, školení a odbornej prípravy, zručností a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celoživotného vzdelávania prostredníctvom vývoja vzdelávacej a výcvikovej infraštruktúry, Špecifický cieľ: </w:t>
      </w:r>
      <w:r w:rsidR="0060392F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2.2.3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- Zvýšenie počtu žiakov stredných </w:t>
      </w:r>
      <w:r w:rsidR="00F83CA9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odborných 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škôl na praktickom vyučovaní, kód výzvy 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IROP-PO2-SC223-2016-14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kód projektu v ITMS2014+: 302</w:t>
      </w:r>
      <w:r w:rsidR="00013190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021M538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</w:p>
    <w:p w14:paraId="44E78BA4" w14:textId="4DFECDF0" w:rsidR="00A73FFD" w:rsidRPr="00DB1229" w:rsidRDefault="00A73FFD" w:rsidP="00310BE3">
      <w:pPr>
        <w:pStyle w:val="Odsekzoznamu"/>
        <w:numPr>
          <w:ilvl w:val="0"/>
          <w:numId w:val="25"/>
        </w:num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 vlastných prostriedkov verejného obstarávateľa (prostriedkov Banskobystrického samosprávneho kraja</w:t>
      </w:r>
      <w:r w:rsidR="00DB122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ako zriaďovateľa verejného obstarávateľa</w:t>
      </w:r>
      <w:r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41563E" w:rsidRPr="00310BE3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F8DBEE4" w14:textId="423411A8" w:rsidR="00982752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7B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latba sa bude realizovať bezhotovostným platobným stykom na základe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y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ktor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bude </w:t>
      </w:r>
      <w:r w:rsidR="00894EBC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odo dňa </w:t>
      </w:r>
      <w:r w:rsidR="00DB122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jej</w:t>
      </w:r>
      <w:r w:rsidR="00DB12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doručenia kupujúcemu ako verejnému obstarávateľovi.</w:t>
      </w:r>
    </w:p>
    <w:p w14:paraId="45BEDD02" w14:textId="1BFEE66D" w:rsidR="00A73FFD" w:rsidRPr="00EC5B32" w:rsidRDefault="00D02BD5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827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Kúpna cena 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uvedená </w:t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 prílohe č. 2</w:t>
      </w:r>
      <w:r w:rsidR="00E00B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</w:t>
      </w:r>
      <w:r w:rsidR="00E00BFD" w:rsidRPr="00EC5B32">
        <w:rPr>
          <w:rStyle w:val="iadne"/>
          <w:b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-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Cenová tabuľka tejto zmluvy</w:t>
      </w:r>
      <w:r w:rsidR="00326A9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(ďalej len „Príloha č. 2“)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146DCE68" w14:textId="5C5A73A8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Preddavky na predmet kúpy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neposkytuje vôbec. </w:t>
      </w:r>
    </w:p>
    <w:p w14:paraId="2C5B8A59" w14:textId="37572CF2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Podkladom pre úhradu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bude </w:t>
      </w:r>
      <w:r w:rsidR="00C3009C" w:rsidRPr="00310BE3"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jedna faktúra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vystavená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až po riadnom prevzatí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863F41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upujúcim. Na účely fakturácie sa za deň prevzatia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považuje deň podpísania Protokolu o odovzdaní a prevzatí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oprávnenou osobou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upujúceho.</w:t>
      </w:r>
    </w:p>
    <w:p w14:paraId="62F60CB6" w14:textId="6A1A28D3" w:rsidR="00C3009C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A1AF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vzájomne dohodli nasledovné podmienky fakturácie:</w:t>
      </w:r>
    </w:p>
    <w:p w14:paraId="145291C3" w14:textId="1F291DDE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platba bude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vykonaná iba za skutočne dodané množstvo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ovaru, odsúhlasené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 v Preberacom protokole, výlučne bezhotovostne na bankový účet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redávajúceho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uvedený v záhlaví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</w:t>
      </w:r>
    </w:p>
    <w:p w14:paraId="3E6AAC4F" w14:textId="6F013870" w:rsidR="00C3009C" w:rsidRPr="00EC5B32" w:rsidRDefault="00D9187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b) 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neoddeliteľnou súčasťou faktúry 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je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Protokol o odovzdaní a prevzatí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vzťahujúc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sa k jednotlivým kusom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dodaných </w:t>
      </w:r>
      <w:r w:rsidR="006204C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zariadení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potvrden</w:t>
      </w:r>
      <w:r w:rsidR="005227F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poverenými zástupcami oboch 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mluvných strán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39434E9" w14:textId="0E47A3FC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E00B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vyhlasuje a potvrdzuje, že cenová ponuka ním predložená vo verejnom obstarávaní a teda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úpna cena je úplná, maximálna a záväzná, že v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sú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zahrnuté všetky do úvahy prichádzajúce náklady predávajúceho vynaložené pri dodaní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odo dňa podpisu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až do doby odovzdania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ako celku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upujúcemu.</w:t>
      </w:r>
    </w:p>
    <w:p w14:paraId="4B51D036" w14:textId="7309280F" w:rsidR="00993A15" w:rsidRPr="00EC5B32" w:rsidRDefault="0098275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pre prípad vzniku sporu sa má za to, že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získal od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všetky informácie a v ponúknutej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cene ich zohľadnil. Predávajúci sa nemôže dovolávať zvýšenia </w:t>
      </w:r>
      <w:r w:rsidR="00D9187A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993A15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úpnej ceny najmä z dôvodu, že mu neboli známe alebo poskytnuté všetky potrebné informácie a podklady.</w:t>
      </w:r>
    </w:p>
    <w:p w14:paraId="7D8A1FE3" w14:textId="77777777" w:rsidR="00E00BFD" w:rsidRPr="00EC5B32" w:rsidRDefault="00E00B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3A2DE8D" w14:textId="7D39DE3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2" w:name="_Hlk85119183"/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</w:t>
      </w:r>
    </w:p>
    <w:p w14:paraId="4A40C6E6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a spôsob plnenia, dodacia lehota a dodacie podmienky</w:t>
      </w:r>
    </w:p>
    <w:bookmarkEnd w:id="2"/>
    <w:p w14:paraId="321B532D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</w:p>
    <w:p w14:paraId="5D52B538" w14:textId="4882F264" w:rsidR="00A73FFD" w:rsidRPr="00EC5B32" w:rsidRDefault="00BE2438" w:rsidP="00263FC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263FC8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0392F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Miesto plnenia</w:t>
      </w:r>
      <w:r w:rsidR="00A73FFD" w:rsidRPr="00EC5B32">
        <w:rPr>
          <w:rStyle w:val="iadne"/>
          <w:rFonts w:eastAsia="Arial Unicode MS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: </w:t>
      </w:r>
      <w:bookmarkStart w:id="3" w:name="_Hlk85118960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Stredná odborná škola služieb a lesníctva, </w:t>
      </w:r>
      <w:proofErr w:type="spellStart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Kolpašská</w:t>
      </w:r>
      <w:proofErr w:type="spellEnd"/>
      <w:r w:rsidR="00013190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1586/9,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969 56</w:t>
      </w:r>
      <w:r w:rsidR="0093632B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93632B" w:rsidRPr="00263FC8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Banská Štiavnica</w:t>
      </w:r>
      <w:r w:rsidR="00263FC8" w:rsidRPr="00EC5B32">
        <w:rPr>
          <w:rStyle w:val="iadne"/>
          <w:rFonts w:eastAsia="Arial Unicode MS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bookmarkEnd w:id="3"/>
    <w:p w14:paraId="48FF174F" w14:textId="5ECBB34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dodať tovar do miesta plnenia podľa bodu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5227F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tohto článku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</w:t>
      </w:r>
      <w:r w:rsidR="00156C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množstvách uvedených 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 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pecifikácii predmetu kúpy –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ríloh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="006B19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č. 1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 a v termíne podľa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článku 3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bod 1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tejto zmluvy.</w:t>
      </w:r>
    </w:p>
    <w:p w14:paraId="7D2E161A" w14:textId="580ED67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50" w:hanging="45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3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Prevzatie tovaru v mieste plnenia  bude potvrdené zástupcom kupujúceho na dodacom liste a 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</w:t>
      </w:r>
      <w:r w:rsidR="00A14F6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ktorý tvorí prílohu č. 5 tejto zmluvy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6C12CC91" w14:textId="348CA4B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039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Zástupcom kupujúceho na prevzatie predmetu zmluvy je: </w:t>
      </w:r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01319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  <w:r w:rsidR="00767D29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, 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riaditeľka školy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 Kupujúci zastúpený povereným zamestnancom je povinný pri preberaní tovaru skontrolovať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kvalitu, dohodnutú technickú špecifikáciu a na znak súhlasu s dodaným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tovarom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potvrd</w:t>
      </w:r>
      <w:r w:rsidR="00767D2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iť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jeho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prevzatie predávajúcemu na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protokole, na ktorom bud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uvedené výrobné čísl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dodan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="00D9187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2252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zariadenia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283ED0E3" w14:textId="06C35E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48" w:hanging="448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0392F" w:rsidRPr="00EC5B32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263FC8" w:rsidRPr="00EC5B32">
        <w:rPr>
          <w:rStyle w:val="iadne"/>
          <w:rFonts w:eastAsia="Arial"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nadobudne vlastnícke právo 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po riadnom uhradení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príslušnej časti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ovaru. Nebezpečenstvo vzniku škody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ovare (poškodenie, strata, zničenie) prechádza na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po protokolárnom odovzdaní a prevzatí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4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0CE051D6" w14:textId="3947C495" w:rsidR="00A73FFD" w:rsidRPr="00EC5B32" w:rsidRDefault="0060392F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sa zaväzuje vykonať zaškolenie minimálne 2 osôb na obsluhu tovaru, pričom o zaškolení bude vydané príslušné písomné potvrdenie. Zaškolenie bude vykonané najneskôr v deň odovzdania tovaru.</w:t>
      </w:r>
    </w:p>
    <w:p w14:paraId="14B02928" w14:textId="6229E7F4" w:rsidR="00A73FFD" w:rsidRPr="00EC5B32" w:rsidRDefault="00762CB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263FC8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Kupujúci je oprávnený odmietnuť prevzatie tovaru v prípade, ak 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tento má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viditeľné vady resp.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nefunkčné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časti alebo nebola dodržaná zmluvne dohodnutá technická špecifikácia tovaru.</w:t>
      </w:r>
    </w:p>
    <w:p w14:paraId="132F4A96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9BF4613" w14:textId="5294566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6</w:t>
      </w:r>
    </w:p>
    <w:p w14:paraId="59F00E28" w14:textId="5474959C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predávajúceho a záručný servis</w:t>
      </w:r>
    </w:p>
    <w:p w14:paraId="179C549F" w14:textId="77777777" w:rsidR="00263FC8" w:rsidRPr="00EC5B32" w:rsidRDefault="00263FC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AFE3475" w14:textId="2D629FCE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dodať objednaný tovar v dohodnutom množstve, v akosti a vyhotovení, ktoré zodpovedá účelu použitia a spĺňa kvalitatívne parametre podľa príslušných platných noriem.</w:t>
      </w:r>
    </w:p>
    <w:p w14:paraId="30378063" w14:textId="0DE1015D" w:rsidR="009B3C2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Predávajúci je povinný odovzdať kupujúcemu doklady, ktoré sú potrebné na prevzatie a užívanie tovaru v slovenskom resp. českom jazyku podľa bod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="00D2252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767D29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tohto článku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4C8FC1B" w14:textId="3CECD732" w:rsidR="00762CBB" w:rsidRPr="00EC5B32" w:rsidRDefault="009B3C2B" w:rsidP="009B3C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poskytuje na tovar záruku 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minimálne 24</w:t>
      </w:r>
      <w:r w:rsidR="00A73FFD" w:rsidRPr="00EC5B32">
        <w:rPr>
          <w:rStyle w:val="iadne"/>
          <w:b/>
          <w:bCs/>
          <w:color w:val="auto"/>
          <w:sz w:val="22"/>
          <w:szCs w:val="22"/>
          <w:u w:color="FF0000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A"/>
          <w:b/>
          <w:bCs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mesiacov</w:t>
      </w:r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od dátumu odovzdania tovaru, ak tento bol odovzdaný riadne a bez </w:t>
      </w:r>
      <w:proofErr w:type="spellStart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závad</w:t>
      </w:r>
      <w:proofErr w:type="spellEnd"/>
      <w:r w:rsidR="00A73FFD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del w:id="4" w:author="Debnárová Monika" w:date="2022-05-11T14:33:00Z">
        <w:r w:rsidR="00A73FFD" w:rsidRPr="00EC5B32" w:rsidDel="003572F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Počas záručnej doby hradí predávajúci plánované aj neplánované servisné zásahy vrátane materiálu potrebné</w:delText>
        </w:r>
        <w:r w:rsidR="00762CBB" w:rsidRPr="00EC5B32" w:rsidDel="003572F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delText>ho pri servisnom zásahu.</w:delText>
        </w:r>
      </w:del>
    </w:p>
    <w:p w14:paraId="6A8DFA0F" w14:textId="38A2AC93" w:rsidR="00E51DDE" w:rsidRPr="00EC5B32" w:rsidRDefault="00A73FFD" w:rsidP="00D2252B">
      <w:pPr>
        <w:pStyle w:val="Odsekzoznamu"/>
        <w:numPr>
          <w:ilvl w:val="0"/>
          <w:numId w:val="21"/>
        </w:numPr>
        <w:suppressAutoHyphens/>
        <w:jc w:val="both"/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zabezpečiť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servisný zásah 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formou dohodnutou s objednávateľom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najneskôr do 48 hodín od nahlásenia poruchy</w:t>
      </w:r>
      <w:r w:rsidR="00762CB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na servisné telefónne čísla, ktoré budú dohodnuté písomne v preberacom konaní.</w:t>
      </w:r>
    </w:p>
    <w:p w14:paraId="338B0B8C" w14:textId="42405D2E" w:rsidR="00A73FFD" w:rsidRPr="00EC5B32" w:rsidRDefault="00A73FFD" w:rsidP="00BE2438">
      <w:pPr>
        <w:pStyle w:val="Odsekzoznamu"/>
        <w:numPr>
          <w:ilvl w:val="0"/>
          <w:numId w:val="21"/>
        </w:numPr>
        <w:suppressAutoHyphens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Predávajúci sa zaväzuje odstrániť poruchu bežného charakteru najneskôr v lehote </w:t>
      </w:r>
      <w:r w:rsidR="009961DA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96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hodín od</w:t>
      </w:r>
      <w:r w:rsidR="00E51DDE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oznámenia potreby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servisn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ého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zásah</w:t>
      </w:r>
      <w:r w:rsidR="003B1DD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u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. Pri zložitejších poruchách sa predávajúci zaväzuje podniknúť také opatrenia, aby k odstráneniu porúch došlo čo v najskorš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om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možnom čase, pričom o opatreniach informuje kupujúceho bezodkladne. V prípade, ak predávajúci nesplní vyššie uvedený záväzok, zaväzuje sa zaplatiť zmluvnú pokutu vo výške </w:t>
      </w:r>
      <w:r w:rsidR="00B542C0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100 EUR (slovom Jednosto eur)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za každých začatých 24 hodín</w:t>
      </w:r>
      <w:r w:rsidR="00590F4B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 počas ktorých </w:t>
      </w:r>
      <w:r w:rsidR="00D9012F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neboli podniknuté opatrenia k odstráneniu poruchy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, čím nie je dotknutý nárok kupujúceho na náhradu škody.</w:t>
      </w:r>
    </w:p>
    <w:p w14:paraId="39145391" w14:textId="076BA28C" w:rsidR="00590F4B" w:rsidRDefault="00590F4B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747809E" w14:textId="77777777" w:rsidR="0041563E" w:rsidRPr="00EC5B32" w:rsidRDefault="0041563E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1090221" w14:textId="4741914D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7</w:t>
      </w:r>
    </w:p>
    <w:p w14:paraId="61A38753" w14:textId="38078E0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Platobné podmienky</w:t>
      </w:r>
    </w:p>
    <w:p w14:paraId="14E02A30" w14:textId="77777777" w:rsidR="00A461CD" w:rsidRPr="00EC5B32" w:rsidRDefault="00A461C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598B651A" w14:textId="7A7C608B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vyfakturuje expedovaný tovar kupujúcemu a faktúru s dodacím listom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790E6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 kópiou Preberacieho protokolu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odovzdá kupujúcemu pri prevzatí tovaru podľa čl</w:t>
      </w:r>
      <w:r w:rsidR="003D48F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ánku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5 v zmysle rozsahu predmetu obstarania resp. poverenému zástupcovi.</w:t>
      </w:r>
    </w:p>
    <w:p w14:paraId="53B26A24" w14:textId="1C75BC59" w:rsidR="00A73FFD" w:rsidRPr="00EC5B32" w:rsidRDefault="00BE2438" w:rsidP="00BE2438">
      <w:pPr>
        <w:tabs>
          <w:tab w:val="left" w:pos="42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Faktúra spracovaná v súlade s platnou legislatívou (zákonom č.</w:t>
      </w:r>
      <w:r w:rsidR="00590F4B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431/2002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účtovníctve, zákonom č. 222/2004 Z.</w:t>
      </w:r>
      <w:r w:rsidR="00E51DD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z. o DPH v platnom znení)</w:t>
      </w:r>
      <w:r w:rsidR="005F3EE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mať náležitosti daňového dokladu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musí byť vystavená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462A02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FA5D43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</w:t>
      </w:r>
      <w:r w:rsidR="00A73FFD" w:rsidRPr="005671C9">
        <w:rPr>
          <w:rStyle w:val="iadne"/>
          <w:color w:val="auto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rovnopisoch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</w:t>
      </w:r>
      <w:r w:rsidR="0051121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musí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obsahovať minimálne tieto údaje:</w:t>
      </w:r>
    </w:p>
    <w:p w14:paraId="46688887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povinnej a oprávnenej osoby, sídlo, IČO, DIČ, IČ DPH,</w:t>
      </w:r>
    </w:p>
    <w:p w14:paraId="334A6EF2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a názov zmluvy,</w:t>
      </w:r>
    </w:p>
    <w:p w14:paraId="498F13D4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číslo faktúry, dátum vyhotovenia faktúry, dátum zdaniteľného plnenia,</w:t>
      </w:r>
    </w:p>
    <w:p w14:paraId="10F884A9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dátum splatnosti faktúry,</w:t>
      </w:r>
    </w:p>
    <w:p w14:paraId="2905F64D" w14:textId="77777777" w:rsidR="0051121E" w:rsidRPr="00EC5B32" w:rsidRDefault="0051121E" w:rsidP="007D262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2" w:hanging="27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a adresu peňažného ústavu a číslo účtu vo formáte IBAN, na ktorý sa má zaslať úhrada,</w:t>
      </w:r>
    </w:p>
    <w:p w14:paraId="64C6B692" w14:textId="777DF62F" w:rsidR="0051121E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označenie predmetu dodávky,</w:t>
      </w:r>
    </w:p>
    <w:p w14:paraId="5E42FE56" w14:textId="767ED813" w:rsidR="00DE5798" w:rsidRPr="00BE2438" w:rsidRDefault="00DE5798" w:rsidP="00DE5798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8" w:hanging="282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A544A9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identifikačné údaje projektu, v rámci ktorého je zákazka realizovaná v rozsahu: názov projektu, kód NFP projektu</w:t>
      </w:r>
      <w:r w:rsidR="00921B54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(uvedené v bode 2 čl. 1 tejto Zmluvy)</w:t>
      </w:r>
      <w:r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656EDA2" w14:textId="1FDBC7CB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 w:hanging="283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názov položky, mernú jednotku, množstvo, cena bez DPH za kus, cena bez DPH spolu, výška DPH, cena s DPH celkom, suma požadovaná na platbu v EUR, zaokrúhlená na dve desatinné miesta,</w:t>
      </w:r>
    </w:p>
    <w:p w14:paraId="3FE73D96" w14:textId="77777777" w:rsidR="0051121E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náležitosti pre účely DPH (sadzba DPH, DIČ),</w:t>
      </w:r>
    </w:p>
    <w:p w14:paraId="1168E856" w14:textId="77777777" w:rsidR="00582EBB" w:rsidRPr="00EC5B32" w:rsidRDefault="0051121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firstLine="1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pečiatku a podpis oprávnenej osoby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22CF652" w14:textId="3FECA960" w:rsidR="0051121E" w:rsidRPr="00EC5B32" w:rsidRDefault="00582EBB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-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doklad o odovzdaní predmetu plnenia kupujúcemu (Preberací protokol)</w:t>
      </w:r>
      <w:r w:rsidR="0051121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B06A1E4" w14:textId="66CDCB5B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Splatnosť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faktúry je </w:t>
      </w:r>
      <w:r w:rsidR="00894EBC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60 </w:t>
      </w:r>
      <w:r w:rsidR="00A73FFD" w:rsidRPr="005671C9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dní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</w:p>
    <w:p w14:paraId="487DA15D" w14:textId="50D514E3" w:rsidR="00A73FFD" w:rsidRPr="00EC5B32" w:rsidRDefault="00BE2438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Dôvodom na oprávnené vrátenie faktúry je skutočnosť, že faktúra má formálne alebo obsahové nedostatky. V takomto prípade nová lehota splatnosti začne plynúť odo dňa doručenia opravenej faktúry.</w:t>
      </w:r>
    </w:p>
    <w:p w14:paraId="16A4383E" w14:textId="0847B52C" w:rsidR="00A73FFD" w:rsidRPr="00EC5B32" w:rsidRDefault="00BE2438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Vystavenie faktúry vylučuje dodatočné nároky predávajúceho na úpravu ceny.</w:t>
      </w:r>
    </w:p>
    <w:p w14:paraId="2247AF58" w14:textId="13728D6A" w:rsidR="002A4227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6.</w:t>
      </w:r>
      <w:r w:rsidR="00A461C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úci  sa zaväzuje uhradiť cenu dodávky tovaru podľa  fakturácie na účet predávajúceho v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termíne splatnosti.</w:t>
      </w:r>
      <w:r w:rsidR="002A422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Kupujúci uhradí predávajúcemu faktúru bankovým prevodným príkazom. Kupujúci uhradí predávajúcemu kúpnu cenu na bankový účet predávajúceho uveden</w:t>
      </w:r>
      <w:r w:rsidR="001600E6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</w:t>
      </w:r>
      <w:r w:rsidR="002A422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záhlaví tejto zmluvy. </w:t>
      </w:r>
      <w:r w:rsidR="00582EBB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Cena sa považuje za uhradenú dňom odpísania finančných prostriedkov z účtu kupujúceho v prospech účtu predávajúceho.</w:t>
      </w:r>
    </w:p>
    <w:p w14:paraId="248FCE61" w14:textId="34C65B86" w:rsidR="00E00BFD" w:rsidRPr="00EC5B32" w:rsidRDefault="00BE2438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Ak faktúra bude vystavená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</w:t>
      </w:r>
    </w:p>
    <w:p w14:paraId="36F5F816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bez predloženia dokladov, ktoré zmluvné strany označili za neoddeliteľnú súčasť faktúry alebo,</w:t>
      </w:r>
    </w:p>
    <w:p w14:paraId="153B458D" w14:textId="22A1F98E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v sume nad rámec predávajúcim predloženej kúpnej ceny vo verejnom obstarávaní alebo</w:t>
      </w:r>
    </w:p>
    <w:p w14:paraId="1DE7F8BC" w14:textId="3AEF73E2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nad rámec skutočného rozsahu dodávky tovaru alebo</w:t>
      </w:r>
    </w:p>
    <w:p w14:paraId="673DF4D9" w14:textId="77777777" w:rsidR="008135EC" w:rsidRPr="00EC5B32" w:rsidRDefault="008135EC" w:rsidP="008135EC">
      <w:pPr>
        <w:pStyle w:val="Odsekzoznamu"/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•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ak faktúra nebude obsahovať všetky náležitosti v zmysle zákona č. 222/2004 Z. z. o dani z pridanej hodnoty v znení neskorších predpisov. </w:t>
      </w:r>
    </w:p>
    <w:p w14:paraId="3D3D9254" w14:textId="6FF02394" w:rsidR="00581F56" w:rsidRPr="00EC5B32" w:rsidRDefault="00740A3D" w:rsidP="00740A3D">
      <w:pPr>
        <w:pStyle w:val="Odsekzoznamu"/>
        <w:numPr>
          <w:ilvl w:val="0"/>
          <w:numId w:val="24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 všetkých uvedených prípadoch platí, že faktúra nie je spôsobilá na jej úhradu,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nie je v omeškaní s úhradou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a je oprávnený vrátiť faktúru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na doplnenie alebo prepracovanie v lehote do 15 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pätnásť</w:t>
      </w:r>
      <w:r w:rsidR="005671C9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)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pracovných dní. Vrátením faktúry sa preruší splatnosť faktúry a nová 60-dňová lehota splatnosti začína plynúť od  doručenia novej faktúry spĺňajúcej všetky kritériá podľa tohto článku 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E00B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24C5E774" w14:textId="77777777" w:rsidR="00581F56" w:rsidRPr="00EC5B32" w:rsidRDefault="00581F56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781C4E3" w14:textId="0A23FDE2" w:rsidR="00A73FFD" w:rsidRPr="00EC5B32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5" w:hanging="425"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8</w:t>
      </w:r>
    </w:p>
    <w:p w14:paraId="786B2CFA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Povinnosti kupujúceho</w:t>
      </w:r>
    </w:p>
    <w:p w14:paraId="42A95DF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686C357" w14:textId="0581F717" w:rsidR="00A73FFD" w:rsidRPr="00EC5B32" w:rsidRDefault="006A183E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Vady tovaru, ktoré sú zjavné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(nezrovnalosti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 množstve, porušenosť, úplnosť dodávky) reklamuje kupujúci písomne bez meškania, najneskôr do 10 dní od ich zistenia.</w:t>
      </w:r>
    </w:p>
    <w:p w14:paraId="2B00CF0D" w14:textId="63E2C914" w:rsidR="00A73FFD" w:rsidRPr="00EC5B32" w:rsidRDefault="006A183E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akosti re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klamuje kupujúci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bez zbytočného odkladu po tom, čo tieto vady zistil, najneskôr však do konca záručnej lehoty.</w:t>
      </w:r>
    </w:p>
    <w:p w14:paraId="5913F5AC" w14:textId="669413E7" w:rsidR="00A73FFD" w:rsidRPr="00EC5B32" w:rsidRDefault="00A73FFD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Všetky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vady dodávky reklamuje kupujúci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písomne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(elektronicky)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 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kontaktoch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uveden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ých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D9012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reberacom protokole.</w:t>
      </w:r>
    </w:p>
    <w:p w14:paraId="6DC49A0E" w14:textId="0A24FB3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Oznámenie o vadách musí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byť dostatočne a zrozumiteľne špecifikované a musí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obsahovať:</w:t>
      </w:r>
    </w:p>
    <w:p w14:paraId="2A56EB5F" w14:textId="29484C7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FA5D4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ázov, označenie a typ reklamovaného výrobku (jeho výrobné číslo)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63905EB8" w14:textId="038A06A2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2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protokol 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vadách (presný popis vád)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348EB66D" w14:textId="4EE28807" w:rsidR="00A73FFD" w:rsidRPr="00EC5B32" w:rsidRDefault="00A73FFD" w:rsidP="00A461C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6A183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Nároky kupujúceho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 vád tovaru:</w:t>
      </w:r>
    </w:p>
    <w:p w14:paraId="61F9378E" w14:textId="1DDDFFC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5.1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poskytnutie plnenia predávajúceho podľa tejto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D53920" w14:textId="53A86EFE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5.2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žadovať náhradný tovar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výmenou za tovar </w:t>
      </w:r>
      <w:proofErr w:type="spellStart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vadný</w:t>
      </w:r>
      <w:proofErr w:type="spellEnd"/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7EFD41BC" w14:textId="259B2BE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5.3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po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žadovať odstránenie vady tovaru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54CFC394" w14:textId="1CE0116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5.4</w:t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>odst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úpiť od zmluvy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7281416E" w14:textId="57BF31FC" w:rsidR="00FE206A" w:rsidRDefault="00A73FFD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Voľbu nároku z vád tovaru kupujúci oznámi predávajúcemu v zaslanom oznámení o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vadách</w:t>
      </w:r>
      <w:r w:rsidR="00FA5D4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Záručná doba sa predlžuje o dobu od uplatnenia vady až do jej odstránenia.</w:t>
      </w:r>
    </w:p>
    <w:p w14:paraId="5CED7865" w14:textId="576D7BDF" w:rsidR="00FE206A" w:rsidRPr="00310BE3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7.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Predávajúci je povinný začať s odstraňovaním riadne uplatnenej vady na vlastné náklady bez zbytočného odkladu 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najneskôr 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však do </w:t>
      </w:r>
      <w:r w:rsidR="00DC1E3C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07A6B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dní</w:t>
      </w:r>
      <w:r w:rsidR="00407A6B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 ich oznámenia a reklamáciu je povinný vybaviť v lehote do 30 dní od dňa oznámenia vád (reklamácie).</w:t>
      </w:r>
    </w:p>
    <w:p w14:paraId="23829503" w14:textId="611609D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Pokiaľ predávajúci nesúhlasí s reklamáciou tovaru, ktorú uplatňuje kupujúci v riadnom termíne, prizvú sa na posúdenie závažnosti, rozsahu a príčin vzniknutých chýb odborníci z firmy výrobcu tovaru a nezávislého kontrolného orgánu kontroly tovaru, ktorí vystavia posudok o skutkovom stave reklamácie a určia povahu vzniknutej vady na tovare. Náklady s tým spojené hradí strana, ktorá spor prehrala. Form</w:t>
      </w:r>
      <w:r w:rsidR="007D262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spôsob úhrady škody je vecou dohody oboch zmluvných strán. V prípade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nedohodnutia sa v predmetnej záležitosti bude reklamácia uplatnená v zmysle Obchodného zákonníka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639B6B14" w14:textId="6554FE98" w:rsidR="00A73FFD" w:rsidRPr="00EC5B32" w:rsidRDefault="00FE206A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9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461C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Reklamovať vady akosti v priebehu záručnej lehoty je kupujúci oprávnený v prípad</w:t>
      </w:r>
      <w:r w:rsidR="006E0FB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e, že zo strany kupujúceho boli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dodržané všetky podmienky na používanie.</w:t>
      </w:r>
    </w:p>
    <w:p w14:paraId="1724DAE6" w14:textId="39061755" w:rsidR="00A73FFD" w:rsidRPr="00EC5B32" w:rsidRDefault="00A73FFD" w:rsidP="00DE579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3814B1C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Článok 9</w:t>
      </w:r>
    </w:p>
    <w:p w14:paraId="022B42B3" w14:textId="77777777" w:rsidR="00FE206A" w:rsidRPr="003948A2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3948A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Využitie subdodávateľov</w:t>
      </w:r>
    </w:p>
    <w:p w14:paraId="50AA721E" w14:textId="77777777" w:rsidR="00FE206A" w:rsidRDefault="00FE206A" w:rsidP="00FE206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5E8BF5E" w14:textId="2DEB7736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predkladá v prílohe k tejto zmluve zoznam všetkých svojich subdodávateľov s uvedením  ich  identifikačných údajov, predmetu</w:t>
      </w:r>
      <w:r>
        <w:rPr>
          <w:rFonts w:cstheme="minorHAnsi"/>
          <w:sz w:val="22"/>
          <w:szCs w:val="22"/>
        </w:rPr>
        <w:t xml:space="preserve"> a podielu</w:t>
      </w:r>
      <w:r w:rsidRPr="002B2932">
        <w:rPr>
          <w:rFonts w:cstheme="minorHAnsi"/>
          <w:sz w:val="22"/>
          <w:szCs w:val="22"/>
        </w:rPr>
        <w:t xml:space="preserve"> subdodávky a údajov o osobe oprávnenej konať za každého subdodávateľa v rozsahu meno a priezvisko, adresa pobytu, dátum narodenia.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ku každému subdodávateľovi zároveň predkladá dôkaz o oprávnení na príslušné plnenie predmetu zákazky podľa § 32 ods. 1 písm. e) ZVO a dôkaz o zápise do registra partnerov verejného sektora, ak zákon pre takéhoto subdodávateľa tento zápis vyžaduje. Až do splnenia všetkých záväzkov vyplývajúcich z tejto zmluvy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subdodávateľovi. </w:t>
      </w:r>
    </w:p>
    <w:p w14:paraId="3D025B28" w14:textId="2408A999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>P</w:t>
      </w:r>
      <w:r>
        <w:rPr>
          <w:rFonts w:cstheme="minorHAnsi"/>
          <w:sz w:val="22"/>
          <w:szCs w:val="22"/>
        </w:rPr>
        <w:t>redávajúci</w:t>
      </w:r>
      <w:r w:rsidRPr="002B2932">
        <w:rPr>
          <w:rFonts w:cstheme="minorHAnsi"/>
          <w:sz w:val="22"/>
          <w:szCs w:val="22"/>
        </w:rPr>
        <w:t xml:space="preserve"> je oprávnený kedykoľvek počas trvania tejto zmluvy vymeniť ktoréhokoľvek subdodávateľa, a to za predpokladu, že nový subdodávateľ disponuje oprávnením na príslušné plnenie zmluvy podľa § 32 ods. 1 písm. e) ZVO, ako aj spĺňa povinnosť zápisu do registra partnerov verejného sektora, ak zákon pre takéhoto subdodávateľa tento zápis vyžaduje. Najneskôr 7 dní pred prijatím subdodávky od nového subdodávateľa, alebo od uzavretia zmluvného vzťahu s novým subdodávateľom (podľa toho ktorá udalosť nastane skôr,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(identifikačné) údaje o novom subdodávateľovi a o osobe oprávnenej konať za nového subdodávateľa v rozsahu meno a priezvisko, adresa pobytu, dátum narodenia a zároveň predložiť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doklad preukazujúci, že nový subdodávateľ spĺňa podmienku účasti osobného postavenia podľa § 32 ods. 1 písm. e) ZVO pre daný predmet subdodávky. Až do splnenia všetkých záväzkov vyplývajúcich z tejto zmluvy je </w:t>
      </w:r>
      <w:r>
        <w:rPr>
          <w:rFonts w:cstheme="minorHAnsi"/>
          <w:sz w:val="22"/>
          <w:szCs w:val="22"/>
        </w:rPr>
        <w:t xml:space="preserve">predávajúci </w:t>
      </w:r>
      <w:r w:rsidRPr="002B2932">
        <w:rPr>
          <w:rFonts w:cstheme="minorHAnsi"/>
          <w:sz w:val="22"/>
          <w:szCs w:val="22"/>
        </w:rPr>
        <w:t xml:space="preserve">povinný oznámiť </w:t>
      </w:r>
      <w:r>
        <w:rPr>
          <w:rFonts w:cstheme="minorHAnsi"/>
          <w:sz w:val="22"/>
          <w:szCs w:val="22"/>
        </w:rPr>
        <w:t>kupujúcemu</w:t>
      </w:r>
      <w:r w:rsidRPr="002B2932">
        <w:rPr>
          <w:rFonts w:cstheme="minorHAnsi"/>
          <w:sz w:val="22"/>
          <w:szCs w:val="22"/>
        </w:rPr>
        <w:t xml:space="preserve"> akúkoľvek zmenu údajov o novom subdodávateľovi.</w:t>
      </w:r>
    </w:p>
    <w:p w14:paraId="1E6FD77D" w14:textId="196D9291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Osoba, ktorá sa má stať subdodávateľom, sa subdodávateľom stáva podľa tejto zmluvy schválením zo strany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, ktoré sa učiní podpisom nového navrhovaného znenia Zoznamu subdodávateľov vo forme dodatku k zmluve.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je oprávnený subdodávateľa odmietnuť z dôvodu akejkoľvek pochybnosti o schopnosti riadneho plnenia zmluvy, odmietnutie sa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zaväzuje bez výhrad rešpektovať.</w:t>
      </w:r>
    </w:p>
    <w:p w14:paraId="43AA949A" w14:textId="77777777" w:rsidR="00FE206A" w:rsidRPr="002B2932" w:rsidRDefault="00FE206A" w:rsidP="00FE206A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  <w:sz w:val="22"/>
          <w:szCs w:val="22"/>
        </w:rPr>
      </w:pPr>
      <w:r w:rsidRPr="002B2932">
        <w:rPr>
          <w:rFonts w:cstheme="minorHAnsi"/>
          <w:sz w:val="22"/>
          <w:szCs w:val="22"/>
        </w:rPr>
        <w:t xml:space="preserve">Povinnosti uvedené v ods. 1 a 2 tohto článku zmluvy nie je </w:t>
      </w:r>
      <w:r>
        <w:rPr>
          <w:rFonts w:cstheme="minorHAnsi"/>
          <w:sz w:val="22"/>
          <w:szCs w:val="22"/>
        </w:rPr>
        <w:t>predávajúci</w:t>
      </w:r>
      <w:r w:rsidRPr="002B2932">
        <w:rPr>
          <w:rFonts w:cstheme="minorHAnsi"/>
          <w:sz w:val="22"/>
          <w:szCs w:val="22"/>
        </w:rPr>
        <w:t xml:space="preserve"> povinný plniť v prípade subdodávateľov, ktorí mu dodávajú tovary.</w:t>
      </w:r>
    </w:p>
    <w:p w14:paraId="126A112E" w14:textId="656D1D37" w:rsidR="0013732F" w:rsidRPr="00DE5798" w:rsidRDefault="0013732F" w:rsidP="00DE5798">
      <w:pPr>
        <w:pStyle w:val="Odsekzoznamu"/>
        <w:numPr>
          <w:ilvl w:val="0"/>
          <w:numId w:val="26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284" w:hanging="284"/>
        <w:jc w:val="both"/>
        <w:rPr>
          <w:rFonts w:cstheme="minorHAnsi"/>
        </w:rPr>
      </w:pPr>
    </w:p>
    <w:p w14:paraId="509FD9F3" w14:textId="77777777" w:rsidR="00FE206A" w:rsidRPr="00EC5B32" w:rsidRDefault="00FE206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0453D7FC" w14:textId="5EFD3E3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FE206A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</w:p>
    <w:p w14:paraId="1F9193F9" w14:textId="029E0B5A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pokuty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 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úrok z</w:t>
      </w:r>
      <w:r w:rsidR="00085CD6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omeškania</w:t>
      </w:r>
    </w:p>
    <w:p w14:paraId="2EE67E7E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CB1DAD6" w14:textId="3A69A2E6" w:rsidR="00C3009C" w:rsidRDefault="00A73FFD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96316F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Zmluvné strany sa dohodli, že v prípade porušenia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(v požadovanom druhu, množstve, kvalite a s vlastnosťami vymienenými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upujúcim) alebo včas (v lehote podľa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mluvy), má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právo na zmluvnú pokutu dohodnutú vo výške 0,5 % z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bez DPH uvedenej v článku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bod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tejto 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za každé jednotlivé porušenie povinnosti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zvlášť a za každý aj začatý  deň omeškania s dodaním </w:t>
      </w:r>
      <w:r w:rsidR="00132A31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ovaru riadne alebo včas. </w:t>
      </w:r>
    </w:p>
    <w:p w14:paraId="08AE5D15" w14:textId="6B9E788E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sa dohodli, že ak predávajúci neodstráni vady tovaru, alebo nedodá chýbajúce časti tovaru vôbec alebo v lehote najneskôr do 30 dní odo dňa doručenia reklamácie, predávajúci zaplatí kupujúcemu jednorazovú zmluvnú pokutu vo výške </w:t>
      </w:r>
      <w:r w:rsidR="003C44D1"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0,5</w:t>
      </w:r>
      <w:r w:rsid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Pr="00AA1543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% z kúpnej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ceny (v € bez DPH) reklamovaného tovaru uvedenej v ods. 1 čl. 4 Zmluvy. </w:t>
      </w:r>
    </w:p>
    <w:p w14:paraId="2435B25E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2B2932">
        <w:rPr>
          <w:rFonts w:cstheme="minorHAnsi"/>
          <w:sz w:val="22"/>
          <w:szCs w:val="22"/>
        </w:rPr>
        <w:t xml:space="preserve">Zmluvné strany sa dohodli za účelom zabezpečenia všetkých povinností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 podľa článku</w:t>
      </w:r>
      <w:r>
        <w:rPr>
          <w:rFonts w:cstheme="minorHAnsi"/>
          <w:sz w:val="22"/>
          <w:szCs w:val="22"/>
        </w:rPr>
        <w:t xml:space="preserve"> 9</w:t>
      </w:r>
      <w:r w:rsidRPr="002B2932">
        <w:rPr>
          <w:rFonts w:cstheme="minorHAnsi"/>
          <w:sz w:val="22"/>
          <w:szCs w:val="22"/>
        </w:rPr>
        <w:t xml:space="preserve"> zmluvy na zmluvnej pokute tak, že v prípade porušenia ktorejkoľvek povinnosti týkajúcej sa subdodávateľov alebo ich zmeny zo strany </w:t>
      </w:r>
      <w:r>
        <w:rPr>
          <w:rFonts w:cstheme="minorHAnsi"/>
          <w:sz w:val="22"/>
          <w:szCs w:val="22"/>
        </w:rPr>
        <w:t>predávajúceho</w:t>
      </w:r>
      <w:r w:rsidRPr="002B2932">
        <w:rPr>
          <w:rFonts w:cstheme="minorHAnsi"/>
          <w:sz w:val="22"/>
          <w:szCs w:val="22"/>
        </w:rPr>
        <w:t xml:space="preserve">, má </w:t>
      </w:r>
      <w:r>
        <w:rPr>
          <w:rFonts w:cstheme="minorHAnsi"/>
          <w:sz w:val="22"/>
          <w:szCs w:val="22"/>
        </w:rPr>
        <w:t>kupujúci</w:t>
      </w:r>
      <w:r w:rsidRPr="002B2932">
        <w:rPr>
          <w:rFonts w:cstheme="minorHAnsi"/>
          <w:sz w:val="22"/>
          <w:szCs w:val="22"/>
        </w:rPr>
        <w:t xml:space="preserve"> okrem práva odstúpiť od zmluvy, aj nárok na zmluvnú pokutu vo výške 5 % z celkovej ceny</w:t>
      </w:r>
      <w:r>
        <w:rPr>
          <w:rFonts w:cstheme="minorHAnsi"/>
          <w:sz w:val="22"/>
          <w:szCs w:val="22"/>
        </w:rPr>
        <w:t xml:space="preserve"> (v € s DPH)</w:t>
      </w:r>
      <w:r w:rsidRPr="002B2932">
        <w:rPr>
          <w:rFonts w:cstheme="minorHAnsi"/>
          <w:sz w:val="22"/>
          <w:szCs w:val="22"/>
        </w:rPr>
        <w:t xml:space="preserve"> podľa tejto zmluvy, za každé takéto porušenie, a to aj opakovane. Uplatnením si zmluvnej pokuty nie je dotknuté právo </w:t>
      </w:r>
      <w:r>
        <w:rPr>
          <w:rFonts w:cstheme="minorHAnsi"/>
          <w:sz w:val="22"/>
          <w:szCs w:val="22"/>
        </w:rPr>
        <w:t>kupujúceho</w:t>
      </w:r>
      <w:r w:rsidRPr="002B2932">
        <w:rPr>
          <w:rFonts w:cstheme="minorHAnsi"/>
          <w:sz w:val="22"/>
          <w:szCs w:val="22"/>
        </w:rPr>
        <w:t xml:space="preserve"> na odstúpenie od zmluvy, úrok z omeškania a na náhradu vzniknutej škody. </w:t>
      </w:r>
    </w:p>
    <w:p w14:paraId="6C3FDDD3" w14:textId="3BE3AECF" w:rsidR="00D92500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4.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Každá zmluvná pokuta je splatná v lehote do 7 kalendárnych dní odo dňa doručenia výzvy kupujúceho na zaplatenie zmluvnej pokuty spolu s faktúrou na zaplatenie zmluvnej pokuty. Predávajúci je povinný zaplatiť zmluvnú pokutu na účet kupujúceho.</w:t>
      </w:r>
    </w:p>
    <w:p w14:paraId="0E251352" w14:textId="1C86EBB6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Zmluvné strany prehlasujú, že považujú dohodnutú výšku zmluvnej pokuty za primeranú vzhľadom na charakter a povahu zmluvnou pokutou zabezpečovanej povinnosti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riadne alebo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včas a tiež vzhľadom na celkovú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ceny. </w:t>
      </w:r>
    </w:p>
    <w:p w14:paraId="1A479572" w14:textId="3FAA7E45" w:rsidR="00C3009C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426" w:hanging="426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0A5C5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Uplatnením alebo zaplatením zmluvnej pokuty nie je dotknuté právo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na odstúpenie od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zákonný úrok z omeškania ani na náhradu vzniknutej škody. Zaplatenie zmluvnej pokuty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redávajúcim nezbavuje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redávajúceho povinnosti dodať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alebo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plniť si povinnosti podľa ustanovení tejto zmluvy</w:t>
      </w:r>
      <w:r w:rsidR="00C3009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</w:p>
    <w:p w14:paraId="598BF7E9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2CE8AED9" w14:textId="0ABAE4A0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</w:p>
    <w:p w14:paraId="758891E5" w14:textId="3EE19382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Ukončenie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zmluvy</w:t>
      </w:r>
    </w:p>
    <w:p w14:paraId="135200F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2450F60" w14:textId="77777777" w:rsidR="00D92500" w:rsidRDefault="0029172E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D92500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Táto zmluva sa uzatvára na dobu splnenia všetkých záväzkov zmluvných strán vyplývajúcich z tejto zmluvy. </w:t>
      </w:r>
    </w:p>
    <w:p w14:paraId="7E6B95DC" w14:textId="77777777" w:rsidR="00D92500" w:rsidRDefault="00D92500" w:rsidP="00D92500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2.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Zmluva zaniká: </w:t>
      </w:r>
    </w:p>
    <w:p w14:paraId="00611DC6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Riadnym splnením všetkých práv a povinností zmluvných strán, dodaním tovaru podľa týchto zmluvných podmienok v požadovanom druhu, množstve a kvalite v stanovených lehotách</w:t>
      </w:r>
    </w:p>
    <w:p w14:paraId="28BFEA5B" w14:textId="77777777" w:rsidR="00D92500" w:rsidRPr="00BA57A4" w:rsidRDefault="00D92500" w:rsidP="00D92500">
      <w:pPr>
        <w:pStyle w:val="Odsekzoznamu"/>
        <w:numPr>
          <w:ilvl w:val="0"/>
          <w:numId w:val="27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1134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BA57A4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Odstúpením od zmluvy pre podstatné porušenie zmluvných podmienok. V prípade podstatného porušenie zmluvných podmienok môže zmluvná strana od Zmluvy odstúpiť bez určenia dodatočnej primeranej lehoty na nápravu. Ak ide o nepodstatné porušenie zmluvy, zmluvná strana môže odstúpiť od zmluvy len v prípade, ak je určená dodatočná lehota na splnenie povinnosti/záväzku a druhá zmluvná strana svoju povinnosť/záväzok v tejto lehote nesplní. </w:t>
      </w:r>
    </w:p>
    <w:p w14:paraId="23D59E13" w14:textId="30628ABE" w:rsidR="00D92500" w:rsidRDefault="00D92500" w:rsidP="00C21754">
      <w:pPr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3.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Zmluva zanikne dňom doručenia odstúpenia od Zmluvy druhej zmluvnej strane. V prípade pochybnosti sa má za to, že odstúpenie od Zmluvy je účinné na tretí deň po odoslaní oznámenia o odstúpení od Zmluvy. Zmluva zaniká s právnymi účinkami ex </w:t>
      </w:r>
      <w:proofErr w:type="spellStart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nunc</w:t>
      </w:r>
      <w:proofErr w:type="spellEnd"/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(od mome</w:t>
      </w:r>
      <w:r w:rsidR="009372FA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</w:t>
      </w:r>
      <w:r w:rsidRPr="003948A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tu doručenia písomného odstúpenia). Zmluvná strana, ktorá zapríčinila odstúpenie od Zmluvy je povinná uhradiť druhej zmluvnej strane všetky náklady a oprávnené výdavky a straty jej vzniknuté z dôvodov odstúpenia od zmluvy. </w:t>
      </w:r>
    </w:p>
    <w:p w14:paraId="551E1212" w14:textId="77777777" w:rsidR="00D92500" w:rsidRDefault="00D92500" w:rsidP="00D92500">
      <w:pPr>
        <w:pStyle w:val="Odsekzoznamu"/>
        <w:numPr>
          <w:ilvl w:val="0"/>
          <w:numId w:val="23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sa ukončí aj na zákl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de pís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mn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j dohody zmluvných strán pre ukončenie zmlu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Pr="00761E7F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y dohodou zmluvných strán sa vyžaduje: </w:t>
      </w:r>
    </w:p>
    <w:p w14:paraId="7DA82E34" w14:textId="77777777" w:rsidR="00D92500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Vyhotovenie Dohody o ukončení zmluvy v listinnej forme, </w:t>
      </w:r>
    </w:p>
    <w:p w14:paraId="38016FC9" w14:textId="77777777" w:rsidR="00D92500" w:rsidRPr="00761E7F" w:rsidRDefault="00D92500" w:rsidP="00D92500">
      <w:pPr>
        <w:pStyle w:val="Odsekzoznamu"/>
        <w:numPr>
          <w:ilvl w:val="0"/>
          <w:numId w:val="28"/>
        </w:num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Dohoda o podstatných náležitostiach súvisiacich s ukončením zmluvy najmä vysporiadanie záväzkov zmluvných strán a termín ukončenia zmluvy.</w:t>
      </w:r>
    </w:p>
    <w:p w14:paraId="100D5919" w14:textId="2A2A4544" w:rsidR="00D92500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4BFAF60A" w14:textId="3F143B67" w:rsidR="00A73FFD" w:rsidRPr="00EC5B32" w:rsidRDefault="00D92500" w:rsidP="003A60FC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0" w:hanging="540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5. 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môže byť zmenená na základe písomné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ho súhlasu oboch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zmluvných strán. Od zml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uvy môže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zmluvná strana 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odstúpi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ak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druh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zmluvná strana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závaž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ným spôsobom porušuje dohodnuté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zmluvné podmienky a bol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na možnos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ť odstúpenia od zmluvy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písomne upozornen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Pričom pre odstúpenie od zmluvy sa práva a povinnosti zmluvných strán s tým súvisiace sa použijú ustanovenia § 344 až § 351 Obchodného zákonníka. </w:t>
      </w:r>
    </w:p>
    <w:p w14:paraId="75BDCB53" w14:textId="6EE4C3B5" w:rsidR="00A73FFD" w:rsidRPr="00EC5B32" w:rsidRDefault="00D9250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prípade, ak sa po dodaní predmetu kúpy preukáže, že predmet zmluvy neplní niektoré z technických parametrov definovaných v cenovej ponuke, má kupujúci právo odstúpiť od zmluvy. Odstúpením od zmluvy z tohoto dôvodu vzniká kupujúcemu právo na škodu spôsobenú konaním predávajúceho a na náhradu škody (ktor</w:t>
      </w:r>
      <w:r w:rsidR="00253C52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ej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výšku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preukáže).</w:t>
      </w:r>
    </w:p>
    <w:p w14:paraId="0D2E2C5C" w14:textId="69B288C6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F688CFB" w14:textId="5934DCA8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</w:p>
    <w:p w14:paraId="28F53E92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Porušenia zmluvy</w:t>
      </w:r>
    </w:p>
    <w:p w14:paraId="636E222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3213E70" w14:textId="0032AD12" w:rsidR="00A73FFD" w:rsidRPr="00EC5B32" w:rsidRDefault="002337E0" w:rsidP="003A60FC">
      <w:pPr>
        <w:tabs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29172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7C001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 uzavretí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je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upujúci, pokiaľ v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nie je výslovne uvedené niečo iné, oprávnený od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odstúpiť titulom jej podstatného porušenia najmä v prípade, ak:</w:t>
      </w:r>
    </w:p>
    <w:p w14:paraId="7D65035C" w14:textId="12E81D3D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7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je v omeškaní s riadnym dodaním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ovaru viac ako 15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pracovných dní, </w:t>
      </w:r>
    </w:p>
    <w:p w14:paraId="273ED4DD" w14:textId="1A521A0B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pri plnení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konal v rozpore s niektorým so všeobecne záväzných právnych predpisov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</w:p>
    <w:p w14:paraId="3078E041" w14:textId="726057B5" w:rsidR="00A73FFD" w:rsidRPr="00EC5B32" w:rsidRDefault="008425F9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right="55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stratil oprávnenie na podnikanie vzťahujúce sa k predmetu tejto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</w:t>
      </w:r>
    </w:p>
    <w:p w14:paraId="283FD968" w14:textId="675B2C2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sa vedie konkurzné konanie, bol podaný návrh na začatie konkurzného konania, návrh na začatie konkurzného konania bol zamietnutý z dôvodu nedostatku majetku, ak bolo začaté reštrukturalizačné konanie, alebo voči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redávajúcemu bol podaný návrh alebo sa vedie exekučné konanie alebo ak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redávajúci vstúpil do likvidácie; alebo </w:t>
      </w:r>
    </w:p>
    <w:p w14:paraId="348442AC" w14:textId="571717C2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 ktorékoľvek vyhlásenie/prehlásenie/záväzok predávajúceho uvedené v tejto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 je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nepravdivé ku dňu uzatvorenia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 alebo sa takým stane počas realizácie dodania predmetu zákazky</w:t>
      </w:r>
      <w:r w:rsidR="004923D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0FE9CCC" w14:textId="1B70CA98" w:rsidR="00A73FFD" w:rsidRPr="00EC5B32" w:rsidRDefault="00A73FFD" w:rsidP="00086F23">
      <w:pPr>
        <w:pStyle w:val="Odsekzoznamu"/>
        <w:numPr>
          <w:ilvl w:val="0"/>
          <w:numId w:val="8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preukázateľné neposkytnutie súčinnosti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podľa podmienok v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mluve za účelom splnenia predmetu a účelu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mluvy. </w:t>
      </w:r>
    </w:p>
    <w:p w14:paraId="52D20F8E" w14:textId="0665AD74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6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povinný ihneď informovať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upujúceho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 skutočnostiach podľa písm. c), d)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ods. 1 tohto článku, inak má 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upujúci právo na uplatnenie zmluvnej pokuty vo výške podľa článku 9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8425F9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mluvy.</w:t>
      </w:r>
    </w:p>
    <w:p w14:paraId="56F66DE9" w14:textId="2D807404" w:rsidR="00A73FFD" w:rsidRPr="00EC5B32" w:rsidRDefault="00A73FFD" w:rsidP="009C5F2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  <w:r w:rsidR="00440DA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Predávajúci je oprávnený odstúpiť od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v prípade, ak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podstatným spôsobom poruší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mluvu. Podstatným porušením 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 zo strany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upujúceho je </w:t>
      </w:r>
      <w:r w:rsidR="009C5F27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meškanie so zaplatením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úpnej ceny o viac ako 15 dní, pričom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ovar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upujúci prevzal podľa podmienok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uvedených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v tejto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mluve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566D722A" w14:textId="77777777" w:rsidR="00581F56" w:rsidRPr="00EC5B32" w:rsidRDefault="00581F5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1EFE67C2" w14:textId="5C01F411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Čl</w:t>
      </w:r>
      <w:r w:rsidR="00B34804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ánok</w:t>
      </w: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92500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D92500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</w:t>
      </w:r>
    </w:p>
    <w:p w14:paraId="20DF4F73" w14:textId="42DC1780" w:rsidR="00A73FFD" w:rsidRPr="00EC5B32" w:rsidRDefault="00956DF8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Spoločné a z</w:t>
      </w:r>
      <w:r w:rsidR="00A73FFD" w:rsidRPr="00EC5B32">
        <w:rPr>
          <w:rStyle w:val="iadne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áverečné ustanovenia</w:t>
      </w:r>
    </w:p>
    <w:p w14:paraId="1AAFA13A" w14:textId="77777777" w:rsidR="006267DC" w:rsidRPr="00EC5B32" w:rsidRDefault="006267DC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center"/>
        <w:rPr>
          <w:rStyle w:val="iadne"/>
          <w:rFonts w:eastAsia="Arial"/>
          <w:b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31F7BDAE" w14:textId="3B3D9333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Pokia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ľ v kúpnej zmluve nie je dohodnuté </w:t>
      </w:r>
      <w:r w:rsidR="00E910F3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inak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, platia pre zmluvný vzťah ňou založený ustanovenia Obchodné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ho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zákonn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íka č.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513/1991 Zb. v znení neskorších predpisov.</w:t>
      </w:r>
    </w:p>
    <w:p w14:paraId="083479F5" w14:textId="03AFD1DD" w:rsidR="00A73FFD" w:rsidRPr="00EC5B32" w:rsidRDefault="00440DAA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2.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m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ôže byť zmenená len písomnými dodatkami podpísanými oprávnenými zástupcami zmluvných strán.</w:t>
      </w:r>
    </w:p>
    <w:p w14:paraId="603752E4" w14:textId="125AA6E1" w:rsidR="00A73FFD" w:rsidRPr="00EC5B32" w:rsidRDefault="00440DAA" w:rsidP="003A60FC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3.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Zmluvné strany vyhlasujú, že zmluvu uzatvárajú určite, slobodne, dobrovoľne, bez hrozby tiesne, vážne a nie za nevýhodných podmienok. Textu zmluvy rozumejú a na znak súhlasu zmluvy podpisujú.</w:t>
      </w:r>
    </w:p>
    <w:p w14:paraId="4573D915" w14:textId="08DF7A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="00181170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Zmluvn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é strany prehlasujú, že sú spôsobilé k právnym úkonom a v prípade sporu sa budú riadiť príslušnými ustanoveniami platných aktuálnych civilných poriadkov konkrétne Civilného sporového poriadku. </w:t>
      </w:r>
    </w:p>
    <w:p w14:paraId="46268EF0" w14:textId="6B6410F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5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berie na vedomie, že je povinný strpieť výkon kontroly/auditu súvisiaceho s</w:t>
      </w:r>
      <w:r w:rsidR="00181170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dodávaným tovarom, uskutočnenými stavebnými prácami a poskytnutými službami kedykoľvek počas platnosti a účinnosti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mluvy, a to oprávnenými osobami a poskytnúť im všetku potrebnú súčinnosť.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Oprávnené osoby na výkon kontroly/auditu sú najmä:</w:t>
      </w:r>
    </w:p>
    <w:p w14:paraId="50466920" w14:textId="72DE3232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134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Poskytovateľ </w:t>
      </w:r>
      <w:r w:rsidR="007504CC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NFP 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a ním poverené osoby,</w:t>
      </w:r>
    </w:p>
    <w:p w14:paraId="383BC598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Útvar následnej finančnej kontroly a nimi poverené osoby;</w:t>
      </w:r>
    </w:p>
    <w:p w14:paraId="6818314E" w14:textId="77777777" w:rsidR="00A73FFD" w:rsidRPr="00EC5B32" w:rsidRDefault="00A73FFD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Najvyšší kontrolný úrad SR, príslušná Správa finančnej kontroly, Certifikačný orgán a nimi poverené osoby,</w:t>
      </w:r>
    </w:p>
    <w:p w14:paraId="03287C6B" w14:textId="3EEE7A4D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auditu, jeho spolupracujúce orgány a nimi poverené osoby,</w:t>
      </w:r>
    </w:p>
    <w:p w14:paraId="4339CABF" w14:textId="0F6EB0B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plnomocnení zástupcovia Európskej Komisie a Európskeho dvora audítorov,</w:t>
      </w:r>
    </w:p>
    <w:p w14:paraId="1B23CBDF" w14:textId="2C387BAB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rgán zabezpečujúci ochranu finančných záujmov EÚ;</w:t>
      </w:r>
    </w:p>
    <w:p w14:paraId="4750E342" w14:textId="5CE7A6F2" w:rsidR="00A73FFD" w:rsidRPr="00EC5B32" w:rsidRDefault="00E20F43" w:rsidP="00956DF8">
      <w:pPr>
        <w:pStyle w:val="Odsekzoznamu"/>
        <w:numPr>
          <w:ilvl w:val="0"/>
          <w:numId w:val="10"/>
        </w:numPr>
        <w:tabs>
          <w:tab w:val="left" w:pos="1276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o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soby prizvané orgánmi uvedenými v písm. a) až f) v súlade s príslušnými právnymi predpismi SR a EÚ.</w:t>
      </w:r>
    </w:p>
    <w:p w14:paraId="052B2C21" w14:textId="277B336B" w:rsidR="00A73FFD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67" w:hanging="567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6</w:t>
      </w:r>
      <w:r w:rsidR="00181170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Predávajúci je povinný plniť všetky povinnosti podľa zákona o verejnom obstarávaní a iných súvisiacich právnych predpisov (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napríklad</w:t>
      </w:r>
      <w:r w:rsidR="00A73FFD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zákon č. 315/2016 Z. z. o registri partnerov verejného sektora a o zmene a doplnení niektorých zákonov v znení neskorších predpisov), najmä:</w:t>
      </w:r>
    </w:p>
    <w:p w14:paraId="64489699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prostredníctvom oprávnenej osoby viesť a udržiavať svoj aktuálny záznam v registri partnerov verejného sektora,</w:t>
      </w:r>
    </w:p>
    <w:p w14:paraId="4FC656A7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 splnenie povinnosti podľa písm. a) u každého subdodávateľa a navrhovaného subdodávateľa, ktorý vie alebo má vedieť, že ním poskytované plnenia súvisia s plnením predmetu tejto zmluvy,</w:t>
      </w:r>
    </w:p>
    <w:p w14:paraId="06F7342A" w14:textId="30C7D4BF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lastRenderedPageBreak/>
        <w:t xml:space="preserve">oznamovať </w:t>
      </w:r>
      <w:r w:rsidR="00E910F3"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upujúcemu aktuálne údaje o svojich subdodávateľoch, údaje o osobách oprávnených konať za subdodávateľov v rozsahu podľa zákona o verejnom obstarávaní, údaje o predmete subdodávky a podiele subdodávateľa na plnení predmetu zmluvy,</w:t>
      </w:r>
    </w:p>
    <w:p w14:paraId="5498ED86" w14:textId="77777777" w:rsidR="00A73FFD" w:rsidRPr="00EC5B32" w:rsidRDefault="00A73FFD" w:rsidP="00956DF8">
      <w:pPr>
        <w:pStyle w:val="Odsekzoznamu"/>
        <w:numPr>
          <w:ilvl w:val="0"/>
          <w:numId w:val="11"/>
        </w:numPr>
        <w:tabs>
          <w:tab w:val="left" w:pos="993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993" w:hanging="28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zabezpečiť, aby subdodávatelia spĺňali podmienky účasti týkajúce sa osobného postavenia nového subdodávateľa v takom rozsahu, v akom sa požadovali od pôvodného subdodávateľa s prihliadnutím na rozsah subdodávky; nový subdodávateľ musí byť oprávnený dodávať tovar, poskytovať služby, resp. vykonávať stavebné práce v rozsahu predmetu subdodávky.</w:t>
      </w:r>
    </w:p>
    <w:p w14:paraId="7F22EEBC" w14:textId="006199F1" w:rsidR="00A73FFD" w:rsidRPr="00EC5B32" w:rsidRDefault="00D92500" w:rsidP="009372FA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567"/>
        <w:jc w:val="both"/>
        <w:rPr>
          <w:rStyle w:val="iadne"/>
          <w:rFonts w:eastAsia="Arial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7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Zmluva je vyhotovená v 4 rovnopisoch z toho 1 pre predávajúceho a 3 pre kupujúceho.</w:t>
      </w:r>
    </w:p>
    <w:p w14:paraId="7A2DA678" w14:textId="39D3A9D5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8</w:t>
      </w:r>
      <w:r w:rsidR="00FC6366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CA4AAC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bCs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Táto zmluva nadobúda platnosť dňom jej podpisu oprávnenými zástupcami zmluvných strán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a účinnosť deň nasledujúci po dni po kumulatívnom splnení nasledovných podmienok:</w:t>
      </w:r>
    </w:p>
    <w:p w14:paraId="44583351" w14:textId="5AF1702E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zverejnenie zmluvy v súlade s § 47a ods. 1 Ob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čianskeho zákonníka</w:t>
      </w:r>
      <w:r w:rsidR="003049D4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v </w:t>
      </w:r>
      <w:r w:rsidR="003049D4" w:rsidRPr="001E51A6">
        <w:rPr>
          <w:rStyle w:val="iadneA"/>
          <w:lang w:val="sk-SK"/>
        </w:rPr>
        <w:t xml:space="preserve">spojení s § 5a ods. 1 zákona č. </w:t>
      </w:r>
      <w:hyperlink r:id="rId8" w:tooltip="PDF - 426 kB" w:history="1">
        <w:r w:rsidR="003049D4" w:rsidRPr="001E51A6">
          <w:rPr>
            <w:rStyle w:val="iadneA"/>
            <w:sz w:val="22"/>
            <w:szCs w:val="22"/>
            <w:lang w:val="sk-SK"/>
            <w14:textOutline w14:w="0" w14:cap="flat" w14:cmpd="sng" w14:algn="ctr">
              <w14:noFill/>
              <w14:prstDash w14:val="solid"/>
              <w14:bevel/>
            </w14:textOutline>
          </w:rPr>
          <w:t xml:space="preserve">211 / 2000 Z. z. Zákon o slobodnom prístupe k informáciám a o zmene a doplnení niektorých zákonov </w:t>
        </w:r>
      </w:hyperlink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06B58FA8" w14:textId="09C84735" w:rsidR="00A73FFD" w:rsidRPr="00EC5B32" w:rsidRDefault="00A73FFD" w:rsidP="003A60FC">
      <w:pPr>
        <w:pStyle w:val="Odsekzoznamu"/>
        <w:widowControl w:val="0"/>
        <w:numPr>
          <w:ilvl w:val="0"/>
          <w:numId w:val="12"/>
        </w:numPr>
        <w:ind w:left="1134" w:hanging="425"/>
        <w:jc w:val="both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 xml:space="preserve">doručenie Správy z ex-post kontroly po kompletnom administratívnom schválení procesu verejného obstarávania, z ktorého </w:t>
      </w:r>
      <w:r w:rsidR="00DB3877"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p</w:t>
      </w:r>
      <w:r w:rsidRPr="00EC5B32">
        <w:rPr>
          <w:rStyle w:val="iadneA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  <w:t>redmet zmluvy vzišiel.</w:t>
      </w:r>
    </w:p>
    <w:p w14:paraId="7E54E2B7" w14:textId="5EBF6380" w:rsidR="00A73FFD" w:rsidRPr="00EC5B32" w:rsidRDefault="00AA1543" w:rsidP="00956DF8">
      <w:pPr>
        <w:pStyle w:val="PredvolenA"/>
        <w:tabs>
          <w:tab w:val="left" w:pos="220"/>
          <w:tab w:val="left" w:pos="567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8848"/>
          <w:tab w:val="left" w:pos="8848"/>
          <w:tab w:val="left" w:pos="9204"/>
        </w:tabs>
        <w:suppressAutoHyphens/>
        <w:ind w:left="567" w:hanging="567"/>
        <w:jc w:val="both"/>
        <w:rPr>
          <w:rStyle w:val="iadne"/>
          <w:rFonts w:ascii="Times New Roman" w:eastAsia="Arial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</w:pP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9.</w:t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ab/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Kupujúci sa zaväzuje v deň po splnení poslednej podmienky in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 xml:space="preserve">formovať </w:t>
      </w:r>
      <w:r w:rsidR="00DB3877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p</w:t>
      </w:r>
      <w:r w:rsidR="00FC6366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redávajúceho o </w:t>
      </w:r>
      <w:r w:rsidR="00A73FFD" w:rsidRPr="00EC5B32">
        <w:rPr>
          <w:rStyle w:val="iadne"/>
          <w:rFonts w:ascii="Times New Roman" w:hAnsi="Times New Roman" w:cs="Times New Roman"/>
          <w14:textOutline w14:w="12700" w14:cap="flat" w14:cmpd="sng" w14:algn="ctr">
            <w14:noFill/>
            <w14:prstDash w14:val="solid"/>
            <w14:miter w14:lim="400000"/>
          </w14:textOutline>
        </w:rPr>
        <w:t>skutočnosti, že zmluva nadobúda účinnosť.</w:t>
      </w:r>
    </w:p>
    <w:p w14:paraId="70698FD2" w14:textId="2E082766" w:rsidR="00A73FFD" w:rsidRPr="00EC5B32" w:rsidRDefault="00AA1543" w:rsidP="00AA1543">
      <w:pPr>
        <w:tabs>
          <w:tab w:val="left" w:pos="709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10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.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Akékoľvek ustanovenie tejto </w:t>
      </w:r>
      <w:r w:rsidR="00DB387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mluvy, ktoré je alebo sa stane neplatným, nezákonným alebo nevynútiteľným podľa platného práva, bude neúčinné len v rozsahu, v akom túto neplatnosť, nezákonnosť alebo nedostatok či stratu vynútiteľnosti postihuje právo, bez akéhokoľvek vplyvu na zostávajúce ustanovenia zmluvy. Zmluvné strany sa zaväzujú nahradiť takéto ustanovenie novým ustanovením, ktoré bude platné a účinné a bude čo najlepšie zodpovedať jeho pôvodne zamýšľanému účelu.</w:t>
      </w:r>
    </w:p>
    <w:p w14:paraId="1CBF662D" w14:textId="371833A0" w:rsidR="00A73FFD" w:rsidRPr="00EC5B32" w:rsidRDefault="00D92500" w:rsidP="00956D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544" w:hanging="544"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1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BE3E17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Nedeliteľnou súčasťou tejto zmluvy sú tieto prílohy: </w:t>
      </w:r>
    </w:p>
    <w:p w14:paraId="75BF7BA0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1: Špecifikácia predmetu kúpy  </w:t>
      </w:r>
    </w:p>
    <w:p w14:paraId="4DF69A91" w14:textId="77777777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2: Cenová tabuľka</w:t>
      </w:r>
    </w:p>
    <w:p w14:paraId="089486D1" w14:textId="7014F134" w:rsidR="00A73FFD" w:rsidRPr="00EC5B32" w:rsidRDefault="00A73FFD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príloha č. 3: Zoznam subdodávateľov</w:t>
      </w:r>
      <w:r w:rsidR="00904CC9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/</w:t>
      </w:r>
      <w:r w:rsidR="00D92500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Čestné prehlásenie, že dodávateľ nevyužije žiadnych </w:t>
      </w:r>
      <w:r w:rsidR="009372FA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subdodávateľov.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</w:p>
    <w:p w14:paraId="34B3DBB5" w14:textId="6043E2CA" w:rsidR="00725FD6" w:rsidRPr="00EC5B32" w:rsidRDefault="00725FD6" w:rsidP="00C21754">
      <w:pPr>
        <w:tabs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ind w:left="709"/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Príloha č. </w:t>
      </w:r>
      <w:r w:rsidR="000869BE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4</w:t>
      </w:r>
      <w:r w:rsidRPr="00EC5B32">
        <w:rPr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: Preberací protokol</w:t>
      </w:r>
    </w:p>
    <w:p w14:paraId="4504C71C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67B948D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63574613" w14:textId="3263FC25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bookmarkStart w:id="5" w:name="_Hlk92723709"/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predávajúceho 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               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Za kupujúceho</w:t>
      </w:r>
    </w:p>
    <w:p w14:paraId="13759DA6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</w:p>
    <w:p w14:paraId="70B899F0" w14:textId="00409283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 .......................... dňa:  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                             </w:t>
      </w:r>
      <w:r w:rsidR="007A43A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V</w:t>
      </w:r>
      <w:r w:rsidR="00956DF8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Banskej Štiavnici, 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dňa:</w:t>
      </w:r>
    </w:p>
    <w:p w14:paraId="74F678D5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2E866BE8" w14:textId="77777777" w:rsidR="00A73FFD" w:rsidRPr="00EC5B32" w:rsidRDefault="00A73FFD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5DFECFC5" w14:textId="77777777" w:rsidR="002337E0" w:rsidRPr="00EC5B32" w:rsidRDefault="002337E0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A"/>
          <w:rFonts w:eastAsia="Arial"/>
          <w:sz w:val="22"/>
          <w:szCs w:val="22"/>
          <w:lang w:val="sk-SK"/>
          <w14:textOutline w14:w="0" w14:cap="flat" w14:cmpd="sng" w14:algn="ctr">
            <w14:noFill/>
            <w14:prstDash w14:val="solid"/>
            <w14:bevel/>
          </w14:textOutline>
        </w:rPr>
      </w:pPr>
    </w:p>
    <w:p w14:paraId="75E665BD" w14:textId="6E10951E" w:rsidR="00A73FFD" w:rsidRPr="00EC5B32" w:rsidRDefault="00A73FFD" w:rsidP="006D26D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62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</w:t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                      </w:t>
      </w:r>
      <w:r w:rsidR="00FC6366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........................................................</w:t>
      </w:r>
      <w:r w:rsidR="006D26D5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..........</w:t>
      </w:r>
    </w:p>
    <w:p w14:paraId="0A7E5F52" w14:textId="77777777" w:rsidR="00462A02" w:rsidRPr="00EC5B32" w:rsidRDefault="00FC6366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73FFD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1F7493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="00A841B7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PhDr. Viera </w:t>
      </w:r>
      <w:proofErr w:type="spellStart"/>
      <w:r w:rsidR="00DE1E4E" w:rsidRPr="00EC5B32"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Gregáňová</w:t>
      </w:r>
      <w:proofErr w:type="spellEnd"/>
    </w:p>
    <w:p w14:paraId="22DA0849" w14:textId="46D755AA" w:rsidR="00A73FFD" w:rsidRPr="00EC5B32" w:rsidRDefault="00462A02" w:rsidP="003A60F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uppressAutoHyphens/>
        <w:jc w:val="both"/>
        <w:rPr>
          <w:rStyle w:val="iadne"/>
          <w:rFonts w:eastAsia="Arial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</w:pP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</w:r>
      <w:r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ab/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riaditeľ</w:t>
      </w:r>
      <w:r w:rsidR="00DE1E4E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ka</w:t>
      </w:r>
      <w:r w:rsidR="00EC434A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 xml:space="preserve"> </w:t>
      </w:r>
      <w:r w:rsidR="00A73FFD" w:rsidRPr="00EC5B32">
        <w:rPr>
          <w:rStyle w:val="iadne"/>
          <w:sz w:val="22"/>
          <w:szCs w:val="22"/>
          <w14:textOutline w14:w="0" w14:cap="flat" w14:cmpd="sng" w14:algn="ctr">
            <w14:noFill/>
            <w14:prstDash w14:val="solid"/>
            <w14:bevel/>
          </w14:textOutline>
        </w:rPr>
        <w:t>školy</w:t>
      </w:r>
    </w:p>
    <w:bookmarkEnd w:id="5"/>
    <w:p w14:paraId="217C9F7B" w14:textId="77777777" w:rsidR="00317590" w:rsidRPr="00EC5B32" w:rsidRDefault="00317590" w:rsidP="003A60FC">
      <w:pPr>
        <w:rPr>
          <w:sz w:val="22"/>
          <w:szCs w:val="22"/>
        </w:rPr>
      </w:pPr>
    </w:p>
    <w:sectPr w:rsidR="00317590" w:rsidRPr="00EC5B32" w:rsidSect="00A841B7">
      <w:footerReference w:type="default" r:id="rId9"/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70C958" w14:textId="77777777" w:rsidR="00196441" w:rsidRDefault="00196441" w:rsidP="00D75695">
      <w:r>
        <w:separator/>
      </w:r>
    </w:p>
  </w:endnote>
  <w:endnote w:type="continuationSeparator" w:id="0">
    <w:p w14:paraId="22259C1E" w14:textId="77777777" w:rsidR="00196441" w:rsidRDefault="00196441" w:rsidP="00D756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 Bold">
    <w:altName w:val="Times New Roman"/>
    <w:charset w:val="00"/>
    <w:family w:val="roman"/>
    <w:pitch w:val="default"/>
    <w:sig w:usb0="00000003" w:usb1="00000000" w:usb2="00000000" w:usb3="00000000" w:csb0="00000001" w:csb1="00000000"/>
  </w:font>
  <w:font w:name="Calibri (Body)"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Helvetica Neue">
    <w:altName w:val="Times New Roman"/>
    <w:charset w:val="00"/>
    <w:family w:val="roman"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07513623"/>
      <w:docPartObj>
        <w:docPartGallery w:val="Page Numbers (Bottom of Page)"/>
        <w:docPartUnique/>
      </w:docPartObj>
    </w:sdtPr>
    <w:sdtEndPr/>
    <w:sdtContent>
      <w:p w14:paraId="23610A14" w14:textId="0BF894BD" w:rsidR="003F37CF" w:rsidRDefault="003F37CF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92919">
          <w:rPr>
            <w:noProof/>
          </w:rPr>
          <w:t>9</w:t>
        </w:r>
        <w:r>
          <w:fldChar w:fldCharType="end"/>
        </w:r>
      </w:p>
    </w:sdtContent>
  </w:sdt>
  <w:p w14:paraId="5CCC654D" w14:textId="77777777" w:rsidR="003F37CF" w:rsidRDefault="003F37CF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4D52B3" w14:textId="77777777" w:rsidR="00196441" w:rsidRDefault="00196441" w:rsidP="00D75695">
      <w:r>
        <w:separator/>
      </w:r>
    </w:p>
  </w:footnote>
  <w:footnote w:type="continuationSeparator" w:id="0">
    <w:p w14:paraId="2FA92E6E" w14:textId="77777777" w:rsidR="00196441" w:rsidRDefault="00196441" w:rsidP="00D756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E3003"/>
    <w:multiLevelType w:val="multilevel"/>
    <w:tmpl w:val="D4F0897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8747BCE"/>
    <w:multiLevelType w:val="multilevel"/>
    <w:tmpl w:val="6E4E4358"/>
    <w:numStyleLink w:val="Importovantl1"/>
  </w:abstractNum>
  <w:abstractNum w:abstractNumId="2" w15:restartNumberingAfterBreak="0">
    <w:nsid w:val="0B002878"/>
    <w:multiLevelType w:val="hybridMultilevel"/>
    <w:tmpl w:val="C4662C26"/>
    <w:lvl w:ilvl="0" w:tplc="041B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E3179"/>
    <w:multiLevelType w:val="hybridMultilevel"/>
    <w:tmpl w:val="597C50BA"/>
    <w:lvl w:ilvl="0" w:tplc="041B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11E11111"/>
    <w:multiLevelType w:val="hybridMultilevel"/>
    <w:tmpl w:val="D552393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6E23BF"/>
    <w:multiLevelType w:val="multilevel"/>
    <w:tmpl w:val="9C7CB3F8"/>
    <w:lvl w:ilvl="0">
      <w:start w:val="12"/>
      <w:numFmt w:val="decimal"/>
      <w:lvlText w:val="%1."/>
      <w:lvlJc w:val="left"/>
      <w:pPr>
        <w:ind w:left="444" w:hanging="444"/>
      </w:pPr>
      <w:rPr>
        <w:rFonts w:hint="default"/>
        <w:sz w:val="22"/>
      </w:rPr>
    </w:lvl>
    <w:lvl w:ilvl="1">
      <w:start w:val="9"/>
      <w:numFmt w:val="decimal"/>
      <w:lvlText w:val="%1.%2."/>
      <w:lvlJc w:val="left"/>
      <w:pPr>
        <w:ind w:left="444" w:hanging="444"/>
      </w:pPr>
      <w:rPr>
        <w:rFonts w:hint="default"/>
        <w:b/>
        <w:sz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sz w:val="22"/>
      </w:rPr>
    </w:lvl>
  </w:abstractNum>
  <w:abstractNum w:abstractNumId="6" w15:restartNumberingAfterBreak="0">
    <w:nsid w:val="1588260D"/>
    <w:multiLevelType w:val="hybridMultilevel"/>
    <w:tmpl w:val="8E4695A6"/>
    <w:lvl w:ilvl="0" w:tplc="994446B6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theme="minorHAnsi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15A22164"/>
    <w:multiLevelType w:val="multilevel"/>
    <w:tmpl w:val="583A079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8B87B8C"/>
    <w:multiLevelType w:val="multilevel"/>
    <w:tmpl w:val="0DD4C2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EC779BE"/>
    <w:multiLevelType w:val="multilevel"/>
    <w:tmpl w:val="85A4791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0" w15:restartNumberingAfterBreak="0">
    <w:nsid w:val="1FC57EE7"/>
    <w:multiLevelType w:val="multilevel"/>
    <w:tmpl w:val="5EE8585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30C4BF4"/>
    <w:multiLevelType w:val="hybridMultilevel"/>
    <w:tmpl w:val="FAF66282"/>
    <w:lvl w:ilvl="0" w:tplc="F0BAB9AE">
      <w:start w:val="4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231808B9"/>
    <w:multiLevelType w:val="hybridMultilevel"/>
    <w:tmpl w:val="C8FA97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DD5886"/>
    <w:multiLevelType w:val="hybridMultilevel"/>
    <w:tmpl w:val="C43CA698"/>
    <w:styleLink w:val="Importovantl6"/>
    <w:lvl w:ilvl="0" w:tplc="B4D6EF1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93AB74A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34FE6146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4BD6BF9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AD562BE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5F4DC32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3105E1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AE22BF8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F964B4C">
      <w:start w:val="1"/>
      <w:numFmt w:val="bullet"/>
      <w:lvlText w:val="-"/>
      <w:lvlJc w:val="left"/>
      <w:pPr>
        <w:tabs>
          <w:tab w:val="left" w:pos="142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988" w:hanging="137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261644DB"/>
    <w:multiLevelType w:val="hybridMultilevel"/>
    <w:tmpl w:val="7E888FB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3A5DF5"/>
    <w:multiLevelType w:val="multilevel"/>
    <w:tmpl w:val="2EACEDC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372220E"/>
    <w:multiLevelType w:val="hybridMultilevel"/>
    <w:tmpl w:val="7C2AD146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222F7C"/>
    <w:multiLevelType w:val="multilevel"/>
    <w:tmpl w:val="CF2E97D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7777572"/>
    <w:multiLevelType w:val="hybridMultilevel"/>
    <w:tmpl w:val="D0062FB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C146BD"/>
    <w:multiLevelType w:val="hybridMultilevel"/>
    <w:tmpl w:val="C43CA698"/>
    <w:numStyleLink w:val="Importovantl6"/>
  </w:abstractNum>
  <w:abstractNum w:abstractNumId="20" w15:restartNumberingAfterBreak="0">
    <w:nsid w:val="52304DBE"/>
    <w:multiLevelType w:val="multilevel"/>
    <w:tmpl w:val="15A49FF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</w:rPr>
    </w:lvl>
    <w:lvl w:ilvl="1">
      <w:start w:val="3"/>
      <w:numFmt w:val="decimal"/>
      <w:isLgl/>
      <w:lvlText w:val="%1.%2."/>
      <w:lvlJc w:val="left"/>
      <w:pPr>
        <w:ind w:left="4773" w:hanging="5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 Bold" w:hAnsi="Times New Roman Bold" w:cs="Calibri (Body)" w:hint="default"/>
        <w:b/>
        <w:sz w:val="23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A5232F7"/>
    <w:multiLevelType w:val="hybridMultilevel"/>
    <w:tmpl w:val="A96C27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236302"/>
    <w:multiLevelType w:val="hybridMultilevel"/>
    <w:tmpl w:val="23A8706C"/>
    <w:lvl w:ilvl="0" w:tplc="384ABC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0F3587"/>
    <w:multiLevelType w:val="hybridMultilevel"/>
    <w:tmpl w:val="93BAEC5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D7F2D"/>
    <w:multiLevelType w:val="multilevel"/>
    <w:tmpl w:val="6E4E4358"/>
    <w:styleLink w:val="Importovantl1"/>
    <w:lvl w:ilvl="0">
      <w:start w:val="1"/>
      <w:numFmt w:val="bullet"/>
      <w:lvlText w:val="▪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250" w:hanging="250"/>
      </w:pPr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2.%3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1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2.%3.%4.%5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2.%3.%4.%5.%6.%7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2.%3.%4.%5.%6.%7.%8.%9."/>
      <w:lvlJc w:val="left"/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left="3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5" w15:restartNumberingAfterBreak="0">
    <w:nsid w:val="78A35589"/>
    <w:multiLevelType w:val="hybridMultilevel"/>
    <w:tmpl w:val="50C037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167408"/>
    <w:multiLevelType w:val="hybridMultilevel"/>
    <w:tmpl w:val="56FEAB9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3120258">
    <w:abstractNumId w:val="24"/>
  </w:num>
  <w:num w:numId="2" w16cid:durableId="54282257">
    <w:abstractNumId w:val="1"/>
  </w:num>
  <w:num w:numId="3" w16cid:durableId="179702744">
    <w:abstractNumId w:val="1"/>
    <w:lvlOverride w:ilvl="0">
      <w:lvl w:ilvl="0">
        <w:start w:val="1"/>
        <w:numFmt w:val="bullet"/>
        <w:lvlText w:val="▪"/>
        <w:lvlJc w:val="left"/>
        <w:pPr>
          <w:ind w:left="250" w:hanging="250"/>
        </w:pPr>
        <w:rPr>
          <w:rFonts w:ascii="Times New Roman" w:eastAsia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lvlText w:val="%2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suff w:val="nothing"/>
        <w:lvlText w:val="%2.%3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18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2.%3.%4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2.%3.%4.%5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2.%3.%4.%5.%6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2.%3.%4.%5.%6.%7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2.%3.%4.%5.%6.%7.%8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2.%3.%4.%5.%6.%7.%8.%9."/>
        <w:lvlJc w:val="left"/>
        <w:pPr>
          <w:tabs>
            <w:tab w:val="left" w:pos="708"/>
            <w:tab w:val="left" w:pos="1416"/>
            <w:tab w:val="left" w:pos="2124"/>
            <w:tab w:val="left" w:pos="2832"/>
            <w:tab w:val="left" w:pos="3540"/>
            <w:tab w:val="left" w:pos="4248"/>
            <w:tab w:val="left" w:pos="4956"/>
            <w:tab w:val="left" w:pos="5664"/>
            <w:tab w:val="left" w:pos="6372"/>
            <w:tab w:val="left" w:pos="7080"/>
            <w:tab w:val="left" w:pos="7788"/>
            <w:tab w:val="left" w:pos="8496"/>
            <w:tab w:val="left" w:pos="9204"/>
          </w:tabs>
          <w:ind w:left="3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 w16cid:durableId="858279088">
    <w:abstractNumId w:val="13"/>
  </w:num>
  <w:num w:numId="5" w16cid:durableId="2115128680">
    <w:abstractNumId w:val="19"/>
  </w:num>
  <w:num w:numId="6" w16cid:durableId="100802043">
    <w:abstractNumId w:val="15"/>
  </w:num>
  <w:num w:numId="7" w16cid:durableId="311063073">
    <w:abstractNumId w:val="18"/>
  </w:num>
  <w:num w:numId="8" w16cid:durableId="458570101">
    <w:abstractNumId w:val="23"/>
  </w:num>
  <w:num w:numId="9" w16cid:durableId="724766619">
    <w:abstractNumId w:val="26"/>
  </w:num>
  <w:num w:numId="10" w16cid:durableId="655184960">
    <w:abstractNumId w:val="12"/>
  </w:num>
  <w:num w:numId="11" w16cid:durableId="1740908940">
    <w:abstractNumId w:val="4"/>
  </w:num>
  <w:num w:numId="12" w16cid:durableId="193621422">
    <w:abstractNumId w:val="22"/>
  </w:num>
  <w:num w:numId="13" w16cid:durableId="1736975742">
    <w:abstractNumId w:val="3"/>
  </w:num>
  <w:num w:numId="14" w16cid:durableId="1628924213">
    <w:abstractNumId w:val="8"/>
  </w:num>
  <w:num w:numId="15" w16cid:durableId="1084763028">
    <w:abstractNumId w:val="5"/>
  </w:num>
  <w:num w:numId="16" w16cid:durableId="148231202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70075553">
    <w:abstractNumId w:val="6"/>
  </w:num>
  <w:num w:numId="18" w16cid:durableId="599223683">
    <w:abstractNumId w:val="10"/>
  </w:num>
  <w:num w:numId="19" w16cid:durableId="1133716387">
    <w:abstractNumId w:val="17"/>
  </w:num>
  <w:num w:numId="20" w16cid:durableId="183251550">
    <w:abstractNumId w:val="9"/>
  </w:num>
  <w:num w:numId="21" w16cid:durableId="2085568329">
    <w:abstractNumId w:val="0"/>
  </w:num>
  <w:num w:numId="22" w16cid:durableId="1832673379">
    <w:abstractNumId w:val="7"/>
  </w:num>
  <w:num w:numId="23" w16cid:durableId="1559703374">
    <w:abstractNumId w:val="20"/>
  </w:num>
  <w:num w:numId="24" w16cid:durableId="1100682661">
    <w:abstractNumId w:val="2"/>
  </w:num>
  <w:num w:numId="25" w16cid:durableId="955520291">
    <w:abstractNumId w:val="14"/>
  </w:num>
  <w:num w:numId="26" w16cid:durableId="2136754507">
    <w:abstractNumId w:val="21"/>
  </w:num>
  <w:num w:numId="27" w16cid:durableId="369575447">
    <w:abstractNumId w:val="25"/>
  </w:num>
  <w:num w:numId="28" w16cid:durableId="1502967569">
    <w:abstractNumId w:val="1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Debnárová Monika">
    <w15:presenceInfo w15:providerId="AD" w15:userId="S::mdebnarova@bbsk.sk::bd6d450a-1213-4877-99e3-0e1fe004469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2F5A"/>
    <w:rsid w:val="00011261"/>
    <w:rsid w:val="00013190"/>
    <w:rsid w:val="000217E9"/>
    <w:rsid w:val="0003110D"/>
    <w:rsid w:val="00033A55"/>
    <w:rsid w:val="000430FD"/>
    <w:rsid w:val="000550B9"/>
    <w:rsid w:val="00082D20"/>
    <w:rsid w:val="00082F5A"/>
    <w:rsid w:val="00085CD6"/>
    <w:rsid w:val="000869BE"/>
    <w:rsid w:val="00086F23"/>
    <w:rsid w:val="00087302"/>
    <w:rsid w:val="00087B34"/>
    <w:rsid w:val="00092016"/>
    <w:rsid w:val="000A5C56"/>
    <w:rsid w:val="000B1224"/>
    <w:rsid w:val="000B6751"/>
    <w:rsid w:val="000D42BE"/>
    <w:rsid w:val="00103655"/>
    <w:rsid w:val="00107562"/>
    <w:rsid w:val="00113A86"/>
    <w:rsid w:val="001261A6"/>
    <w:rsid w:val="00132A31"/>
    <w:rsid w:val="00135D6D"/>
    <w:rsid w:val="0013732F"/>
    <w:rsid w:val="001400D2"/>
    <w:rsid w:val="00156CD0"/>
    <w:rsid w:val="001600E6"/>
    <w:rsid w:val="001641F9"/>
    <w:rsid w:val="00167FC7"/>
    <w:rsid w:val="0018007B"/>
    <w:rsid w:val="00181170"/>
    <w:rsid w:val="00185CA1"/>
    <w:rsid w:val="00186A52"/>
    <w:rsid w:val="00187E7F"/>
    <w:rsid w:val="00191CFC"/>
    <w:rsid w:val="00196441"/>
    <w:rsid w:val="001C447B"/>
    <w:rsid w:val="001D57D9"/>
    <w:rsid w:val="001F7493"/>
    <w:rsid w:val="002148E0"/>
    <w:rsid w:val="002168F0"/>
    <w:rsid w:val="002337E0"/>
    <w:rsid w:val="002365CF"/>
    <w:rsid w:val="00245044"/>
    <w:rsid w:val="002507C0"/>
    <w:rsid w:val="00253C52"/>
    <w:rsid w:val="00263FC8"/>
    <w:rsid w:val="00267BAA"/>
    <w:rsid w:val="002724FD"/>
    <w:rsid w:val="0028144E"/>
    <w:rsid w:val="0029172E"/>
    <w:rsid w:val="002A134D"/>
    <w:rsid w:val="002A4227"/>
    <w:rsid w:val="002B3CCA"/>
    <w:rsid w:val="002D196F"/>
    <w:rsid w:val="002D1AF8"/>
    <w:rsid w:val="002E0E74"/>
    <w:rsid w:val="00302ADE"/>
    <w:rsid w:val="003049D4"/>
    <w:rsid w:val="00310BE3"/>
    <w:rsid w:val="00317590"/>
    <w:rsid w:val="00322589"/>
    <w:rsid w:val="00326A95"/>
    <w:rsid w:val="0033206E"/>
    <w:rsid w:val="00340057"/>
    <w:rsid w:val="00343CAF"/>
    <w:rsid w:val="003572F6"/>
    <w:rsid w:val="00396CD4"/>
    <w:rsid w:val="003A60FC"/>
    <w:rsid w:val="003B1DDF"/>
    <w:rsid w:val="003C44D1"/>
    <w:rsid w:val="003D48F7"/>
    <w:rsid w:val="003F1999"/>
    <w:rsid w:val="003F37CF"/>
    <w:rsid w:val="003F4214"/>
    <w:rsid w:val="003F6432"/>
    <w:rsid w:val="0040494E"/>
    <w:rsid w:val="00407A6B"/>
    <w:rsid w:val="0041563E"/>
    <w:rsid w:val="00416145"/>
    <w:rsid w:val="00424A6E"/>
    <w:rsid w:val="00440DAA"/>
    <w:rsid w:val="00462A02"/>
    <w:rsid w:val="00490AEC"/>
    <w:rsid w:val="004923D0"/>
    <w:rsid w:val="004A43AD"/>
    <w:rsid w:val="004A6702"/>
    <w:rsid w:val="004D0C34"/>
    <w:rsid w:val="004D0F2B"/>
    <w:rsid w:val="004D373C"/>
    <w:rsid w:val="004E158D"/>
    <w:rsid w:val="00510742"/>
    <w:rsid w:val="0051121E"/>
    <w:rsid w:val="005227FC"/>
    <w:rsid w:val="00530678"/>
    <w:rsid w:val="005318B8"/>
    <w:rsid w:val="00532773"/>
    <w:rsid w:val="005671C9"/>
    <w:rsid w:val="00572A56"/>
    <w:rsid w:val="00577D48"/>
    <w:rsid w:val="00581F56"/>
    <w:rsid w:val="00582EBB"/>
    <w:rsid w:val="00585DA7"/>
    <w:rsid w:val="00590F4B"/>
    <w:rsid w:val="005A765E"/>
    <w:rsid w:val="005B6DF9"/>
    <w:rsid w:val="005F3EEE"/>
    <w:rsid w:val="005F6B09"/>
    <w:rsid w:val="0060004C"/>
    <w:rsid w:val="0060392F"/>
    <w:rsid w:val="006204CE"/>
    <w:rsid w:val="006267DC"/>
    <w:rsid w:val="00636B1E"/>
    <w:rsid w:val="00642AF3"/>
    <w:rsid w:val="006471E0"/>
    <w:rsid w:val="00651E77"/>
    <w:rsid w:val="006A183E"/>
    <w:rsid w:val="006A659A"/>
    <w:rsid w:val="006B1917"/>
    <w:rsid w:val="006D26D5"/>
    <w:rsid w:val="006E0FB3"/>
    <w:rsid w:val="006F25BD"/>
    <w:rsid w:val="00703FF0"/>
    <w:rsid w:val="00725FD6"/>
    <w:rsid w:val="00740A3D"/>
    <w:rsid w:val="007504CC"/>
    <w:rsid w:val="00762CBB"/>
    <w:rsid w:val="00767D29"/>
    <w:rsid w:val="00785692"/>
    <w:rsid w:val="00790E6C"/>
    <w:rsid w:val="007A1AF5"/>
    <w:rsid w:val="007A3D99"/>
    <w:rsid w:val="007A43AD"/>
    <w:rsid w:val="007C0019"/>
    <w:rsid w:val="007D2211"/>
    <w:rsid w:val="007D262C"/>
    <w:rsid w:val="007E3601"/>
    <w:rsid w:val="007E4B14"/>
    <w:rsid w:val="008135EC"/>
    <w:rsid w:val="008425F9"/>
    <w:rsid w:val="00863F41"/>
    <w:rsid w:val="00894EBC"/>
    <w:rsid w:val="0089503E"/>
    <w:rsid w:val="008B3472"/>
    <w:rsid w:val="008C007A"/>
    <w:rsid w:val="00904CC9"/>
    <w:rsid w:val="00921B54"/>
    <w:rsid w:val="00931A99"/>
    <w:rsid w:val="0093632B"/>
    <w:rsid w:val="009372FA"/>
    <w:rsid w:val="00945DD2"/>
    <w:rsid w:val="00956DF8"/>
    <w:rsid w:val="0096316F"/>
    <w:rsid w:val="00982752"/>
    <w:rsid w:val="00993A15"/>
    <w:rsid w:val="009961DA"/>
    <w:rsid w:val="009A7845"/>
    <w:rsid w:val="009B085F"/>
    <w:rsid w:val="009B3C2B"/>
    <w:rsid w:val="009B4920"/>
    <w:rsid w:val="009C5F27"/>
    <w:rsid w:val="009E1C6C"/>
    <w:rsid w:val="009E2E09"/>
    <w:rsid w:val="009E3146"/>
    <w:rsid w:val="009E4F87"/>
    <w:rsid w:val="00A02F5A"/>
    <w:rsid w:val="00A14F65"/>
    <w:rsid w:val="00A26712"/>
    <w:rsid w:val="00A4351F"/>
    <w:rsid w:val="00A461CD"/>
    <w:rsid w:val="00A53741"/>
    <w:rsid w:val="00A544A9"/>
    <w:rsid w:val="00A54D16"/>
    <w:rsid w:val="00A73FFD"/>
    <w:rsid w:val="00A841B7"/>
    <w:rsid w:val="00A9390A"/>
    <w:rsid w:val="00AA1543"/>
    <w:rsid w:val="00AB05F8"/>
    <w:rsid w:val="00AC2E2D"/>
    <w:rsid w:val="00AD4884"/>
    <w:rsid w:val="00AE52C3"/>
    <w:rsid w:val="00AF1E8B"/>
    <w:rsid w:val="00B34804"/>
    <w:rsid w:val="00B34910"/>
    <w:rsid w:val="00B542C0"/>
    <w:rsid w:val="00B60B47"/>
    <w:rsid w:val="00B64DDD"/>
    <w:rsid w:val="00BA07A0"/>
    <w:rsid w:val="00BC12F6"/>
    <w:rsid w:val="00BE2438"/>
    <w:rsid w:val="00BE3E17"/>
    <w:rsid w:val="00BF7B2A"/>
    <w:rsid w:val="00C0672E"/>
    <w:rsid w:val="00C21754"/>
    <w:rsid w:val="00C3009C"/>
    <w:rsid w:val="00C947BA"/>
    <w:rsid w:val="00CA4AAC"/>
    <w:rsid w:val="00CD31D8"/>
    <w:rsid w:val="00CD4E85"/>
    <w:rsid w:val="00CD682F"/>
    <w:rsid w:val="00CE4A1F"/>
    <w:rsid w:val="00CF7A5D"/>
    <w:rsid w:val="00D021D2"/>
    <w:rsid w:val="00D02BD5"/>
    <w:rsid w:val="00D2082B"/>
    <w:rsid w:val="00D2252B"/>
    <w:rsid w:val="00D27C0C"/>
    <w:rsid w:val="00D32D8F"/>
    <w:rsid w:val="00D54B49"/>
    <w:rsid w:val="00D70CF6"/>
    <w:rsid w:val="00D75695"/>
    <w:rsid w:val="00D777D2"/>
    <w:rsid w:val="00D9012F"/>
    <w:rsid w:val="00D9187A"/>
    <w:rsid w:val="00D92500"/>
    <w:rsid w:val="00D9646E"/>
    <w:rsid w:val="00D96C99"/>
    <w:rsid w:val="00DB1229"/>
    <w:rsid w:val="00DB3877"/>
    <w:rsid w:val="00DC1E3C"/>
    <w:rsid w:val="00DE1E4E"/>
    <w:rsid w:val="00DE5798"/>
    <w:rsid w:val="00E00BFD"/>
    <w:rsid w:val="00E07C5D"/>
    <w:rsid w:val="00E20F43"/>
    <w:rsid w:val="00E24ECF"/>
    <w:rsid w:val="00E30FFA"/>
    <w:rsid w:val="00E40239"/>
    <w:rsid w:val="00E44CC2"/>
    <w:rsid w:val="00E51DDE"/>
    <w:rsid w:val="00E62E91"/>
    <w:rsid w:val="00E84490"/>
    <w:rsid w:val="00E910F3"/>
    <w:rsid w:val="00EB5568"/>
    <w:rsid w:val="00EC27F1"/>
    <w:rsid w:val="00EC434A"/>
    <w:rsid w:val="00EC5B32"/>
    <w:rsid w:val="00EC60E1"/>
    <w:rsid w:val="00EC6F1F"/>
    <w:rsid w:val="00EE12E7"/>
    <w:rsid w:val="00EE7A74"/>
    <w:rsid w:val="00F36310"/>
    <w:rsid w:val="00F36590"/>
    <w:rsid w:val="00F442D2"/>
    <w:rsid w:val="00F63E44"/>
    <w:rsid w:val="00F63EF3"/>
    <w:rsid w:val="00F83014"/>
    <w:rsid w:val="00F83CA9"/>
    <w:rsid w:val="00F92919"/>
    <w:rsid w:val="00FA5D43"/>
    <w:rsid w:val="00FB6030"/>
    <w:rsid w:val="00FC6366"/>
    <w:rsid w:val="00FC696D"/>
    <w:rsid w:val="00FE206A"/>
    <w:rsid w:val="00FE2A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D7DC5E"/>
  <w15:chartTrackingRefBased/>
  <w15:docId w15:val="{E636B6F0-6372-43F5-AEE8-84BA2CBBA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Predvolen">
    <w:name w:val="Predvolené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 Neue" w:eastAsia="Helvetica Neue" w:hAnsi="Helvetica Neue" w:cs="Helvetica Neue"/>
      <w:color w:val="000000"/>
      <w:u w:color="000000"/>
      <w:bdr w:val="nil"/>
      <w:lang w:val="nl-NL"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PredvolenA">
    <w:name w:val="Predvolené A"/>
    <w:rsid w:val="00A73F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u w:color="000000"/>
      <w:bdr w:val="nil"/>
      <w:lang w:eastAsia="sk-SK"/>
    </w:rPr>
  </w:style>
  <w:style w:type="character" w:customStyle="1" w:styleId="iadneA">
    <w:name w:val="Žiadne A"/>
    <w:rsid w:val="00A73FFD"/>
    <w:rPr>
      <w:lang w:val="en-US"/>
    </w:rPr>
  </w:style>
  <w:style w:type="character" w:customStyle="1" w:styleId="iadne">
    <w:name w:val="Žiadne"/>
    <w:rsid w:val="00A73FFD"/>
  </w:style>
  <w:style w:type="numbering" w:customStyle="1" w:styleId="Importovantl1">
    <w:name w:val="Importovaný štýl 1"/>
    <w:rsid w:val="00A73FFD"/>
    <w:pPr>
      <w:numPr>
        <w:numId w:val="1"/>
      </w:numPr>
    </w:pPr>
  </w:style>
  <w:style w:type="numbering" w:customStyle="1" w:styleId="Importovantl6">
    <w:name w:val="Importovaný štýl 6"/>
    <w:rsid w:val="00A73FFD"/>
    <w:pPr>
      <w:numPr>
        <w:numId w:val="4"/>
      </w:numPr>
    </w:pPr>
  </w:style>
  <w:style w:type="paragraph" w:styleId="Hlavika">
    <w:name w:val="header"/>
    <w:basedOn w:val="Normlny"/>
    <w:link w:val="Hlavik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ta">
    <w:name w:val="footer"/>
    <w:basedOn w:val="Normlny"/>
    <w:link w:val="PtaChar"/>
    <w:uiPriority w:val="99"/>
    <w:unhideWhenUsed/>
    <w:rsid w:val="00D75695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75695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Odsekzoznamu">
    <w:name w:val="List Paragraph"/>
    <w:aliases w:val="body,Odsek zoznamu2,List Paragraph,Odsek,ODRAZKY PRVA UROVEN,Table of contents numbered,Bullet Number,lp1,lp11,List Paragraph11,Bullet 1,Use Case List Paragraph,Colorful List - Accent 11,Bullet List,FooterText,numbered,List Paragraph1"/>
    <w:basedOn w:val="Normlny"/>
    <w:link w:val="OdsekzoznamuChar"/>
    <w:uiPriority w:val="34"/>
    <w:qFormat/>
    <w:rsid w:val="00762CBB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442D2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F442D2"/>
  </w:style>
  <w:style w:type="character" w:customStyle="1" w:styleId="TextkomentraChar">
    <w:name w:val="Text komentára Char"/>
    <w:basedOn w:val="Predvolenpsmoodseku"/>
    <w:link w:val="Textkomentra"/>
    <w:uiPriority w:val="99"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442D2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442D2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OdsekzoznamuChar">
    <w:name w:val="Odsek zoznamu Char"/>
    <w:aliases w:val="body Char,Odsek zoznamu2 Char,List Paragraph Char,Odsek Char,ODRAZKY PRVA UROVEN Char,Table of contents numbered Char,Bullet Number Char,lp1 Char,lp11 Char,List Paragraph11 Char,Bullet 1 Char,Use Case List Paragraph Char,numbered Char"/>
    <w:link w:val="Odsekzoznamu"/>
    <w:uiPriority w:val="34"/>
    <w:qFormat/>
    <w:rsid w:val="00F442D2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normaltextrun">
    <w:name w:val="normaltextrun"/>
    <w:basedOn w:val="Predvolenpsmoodseku"/>
    <w:rsid w:val="000B1224"/>
  </w:style>
  <w:style w:type="paragraph" w:styleId="Textbubliny">
    <w:name w:val="Balloon Text"/>
    <w:basedOn w:val="Normlny"/>
    <w:link w:val="TextbublinyChar"/>
    <w:uiPriority w:val="99"/>
    <w:semiHidden/>
    <w:unhideWhenUsed/>
    <w:rsid w:val="006F25B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F25BD"/>
    <w:rPr>
      <w:rFonts w:ascii="Segoe UI" w:eastAsia="Times New Roman" w:hAnsi="Segoe UI" w:cs="Segoe UI"/>
      <w:color w:val="000000"/>
      <w:sz w:val="18"/>
      <w:szCs w:val="18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  <w:style w:type="character" w:customStyle="1" w:styleId="CharStyle8">
    <w:name w:val="Char Style 8"/>
    <w:basedOn w:val="Predvolenpsmoodseku"/>
    <w:uiPriority w:val="99"/>
    <w:rsid w:val="00EC6F1F"/>
    <w:rPr>
      <w:sz w:val="21"/>
      <w:szCs w:val="21"/>
      <w:u w:val="none"/>
    </w:rPr>
  </w:style>
  <w:style w:type="character" w:customStyle="1" w:styleId="CharStyle15">
    <w:name w:val="Char Style 15"/>
    <w:basedOn w:val="CharStyle8"/>
    <w:uiPriority w:val="99"/>
    <w:rsid w:val="00EC6F1F"/>
    <w:rPr>
      <w:b/>
      <w:bCs/>
      <w:sz w:val="21"/>
      <w:szCs w:val="21"/>
      <w:u w:val="none"/>
    </w:rPr>
  </w:style>
  <w:style w:type="character" w:customStyle="1" w:styleId="CharStyle10">
    <w:name w:val="Char Style 10"/>
    <w:uiPriority w:val="99"/>
    <w:locked/>
    <w:rsid w:val="00EC6F1F"/>
    <w:rPr>
      <w:rFonts w:ascii="Arial" w:hAnsi="Arial" w:cs="Arial"/>
      <w:sz w:val="19"/>
      <w:szCs w:val="19"/>
      <w:shd w:val="clear" w:color="auto" w:fill="FFFFFF"/>
    </w:rPr>
  </w:style>
  <w:style w:type="paragraph" w:styleId="Bezriadkovania">
    <w:name w:val="No Spacing"/>
    <w:uiPriority w:val="1"/>
    <w:qFormat/>
    <w:rsid w:val="00EC6F1F"/>
    <w:pPr>
      <w:widowControl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  <w:style w:type="character" w:customStyle="1" w:styleId="CharStyle36">
    <w:name w:val="Char Style 36"/>
    <w:basedOn w:val="Predvolenpsmoodseku"/>
    <w:uiPriority w:val="99"/>
    <w:rsid w:val="00EC6F1F"/>
    <w:rPr>
      <w:rFonts w:cs="Times New Roman"/>
      <w:sz w:val="21"/>
      <w:szCs w:val="21"/>
      <w:u w:val="none"/>
    </w:rPr>
  </w:style>
  <w:style w:type="paragraph" w:styleId="Revzia">
    <w:name w:val="Revision"/>
    <w:hidden/>
    <w:uiPriority w:val="99"/>
    <w:semiHidden/>
    <w:rsid w:val="00DB1229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eastAsia="sk-SK"/>
      <w14:textOutline w14:w="12700" w14:cap="flat" w14:cmpd="sng" w14:algn="ctr">
        <w14:noFill/>
        <w14:prstDash w14:val="solid"/>
        <w14:miter w14:lim="400000"/>
      </w14:textOutline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449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rz.gov.sk/data/files/53_211_2000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21CF37-A045-4196-88C1-EA8B9DA7E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1013</TotalTime>
  <Pages>9</Pages>
  <Words>4341</Words>
  <Characters>24745</Characters>
  <Application>Microsoft Office Word</Application>
  <DocSecurity>0</DocSecurity>
  <Lines>206</Lines>
  <Paragraphs>58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Debnárová Monika</dc:creator>
  <cp:keywords/>
  <dc:description/>
  <cp:lastModifiedBy>Debnárová Monika</cp:lastModifiedBy>
  <cp:revision>115</cp:revision>
  <dcterms:created xsi:type="dcterms:W3CDTF">2021-10-14T12:56:00Z</dcterms:created>
  <dcterms:modified xsi:type="dcterms:W3CDTF">2022-05-11T12:34:00Z</dcterms:modified>
</cp:coreProperties>
</file>