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5B4090" w14:textId="77777777" w:rsidR="00051F17" w:rsidRPr="00162972" w:rsidRDefault="00051F17" w:rsidP="00051F17">
      <w:pPr>
        <w:jc w:val="right"/>
        <w:rPr>
          <w:b/>
          <w:sz w:val="22"/>
          <w:szCs w:val="22"/>
        </w:rPr>
      </w:pPr>
      <w:r w:rsidRPr="00162972">
        <w:rPr>
          <w:b/>
          <w:sz w:val="22"/>
          <w:szCs w:val="22"/>
        </w:rPr>
        <w:t xml:space="preserve">Příloha č. </w:t>
      </w:r>
      <w:r w:rsidR="00A97240">
        <w:rPr>
          <w:b/>
          <w:sz w:val="22"/>
          <w:szCs w:val="22"/>
        </w:rPr>
        <w:t>1</w:t>
      </w:r>
      <w:r w:rsidR="006C2BDB">
        <w:rPr>
          <w:b/>
          <w:sz w:val="22"/>
          <w:szCs w:val="22"/>
        </w:rPr>
        <w:t>6</w:t>
      </w:r>
    </w:p>
    <w:p w14:paraId="56C8C7B3" w14:textId="77777777" w:rsidR="00C3074B" w:rsidRDefault="00E95DDC" w:rsidP="00C3074B">
      <w:pPr>
        <w:pStyle w:val="BBSnormal"/>
        <w:jc w:val="right"/>
        <w:rPr>
          <w:szCs w:val="22"/>
        </w:rPr>
      </w:pPr>
      <w:r>
        <w:rPr>
          <w:szCs w:val="22"/>
        </w:rPr>
        <w:t>Výpis O</w:t>
      </w:r>
      <w:r w:rsidR="00FC2016">
        <w:rPr>
          <w:szCs w:val="22"/>
        </w:rPr>
        <w:t xml:space="preserve">R </w:t>
      </w:r>
      <w:r w:rsidR="00F37BED">
        <w:rPr>
          <w:szCs w:val="22"/>
        </w:rPr>
        <w:t>Zhotovitel</w:t>
      </w:r>
      <w:r w:rsidR="00606EA7">
        <w:rPr>
          <w:szCs w:val="22"/>
        </w:rPr>
        <w:t>e</w:t>
      </w:r>
    </w:p>
    <w:p w14:paraId="6FA213BD" w14:textId="19F74139" w:rsidR="00B7199C" w:rsidRDefault="00B7199C" w:rsidP="00B7199C">
      <w:pPr>
        <w:jc w:val="center"/>
      </w:pPr>
    </w:p>
    <w:p w14:paraId="37DC2136" w14:textId="3D8DDB2F" w:rsidR="00410264" w:rsidRPr="00606EA7" w:rsidRDefault="00B7199C" w:rsidP="00606EA7">
      <w:r>
        <w:br w:type="page"/>
      </w:r>
    </w:p>
    <w:sectPr w:rsidR="00410264" w:rsidRPr="00606EA7" w:rsidSect="004E4DD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80D0C5" w14:textId="77777777" w:rsidR="003B5FB9" w:rsidRDefault="003B5FB9" w:rsidP="003B5FB9">
      <w:r>
        <w:separator/>
      </w:r>
    </w:p>
  </w:endnote>
  <w:endnote w:type="continuationSeparator" w:id="0">
    <w:p w14:paraId="664DB7EC" w14:textId="77777777" w:rsidR="003B5FB9" w:rsidRDefault="003B5FB9" w:rsidP="003B5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B74368" w14:textId="77777777" w:rsidR="007B498A" w:rsidRDefault="007B498A" w:rsidP="007B498A">
    <w:pPr>
      <w:pStyle w:val="Zpat"/>
      <w:tabs>
        <w:tab w:val="clear" w:pos="4536"/>
      </w:tabs>
    </w:pPr>
  </w:p>
  <w:p w14:paraId="5FA1C0ED" w14:textId="77777777" w:rsidR="007B498A" w:rsidRPr="00957502" w:rsidRDefault="007B498A" w:rsidP="007B498A">
    <w:pPr>
      <w:pStyle w:val="Zpat"/>
      <w:tabs>
        <w:tab w:val="clear" w:pos="4536"/>
      </w:tabs>
      <w:rPr>
        <w:sz w:val="20"/>
      </w:rPr>
    </w:pPr>
    <w:r w:rsidRPr="00957502">
      <w:rPr>
        <w:sz w:val="20"/>
      </w:rPr>
      <w:t>.................................................</w:t>
    </w:r>
    <w:r w:rsidRPr="00957502">
      <w:rPr>
        <w:sz w:val="20"/>
      </w:rPr>
      <w:tab/>
      <w:t>.............................................</w:t>
    </w:r>
  </w:p>
  <w:p w14:paraId="5B731D43" w14:textId="77777777" w:rsidR="007B498A" w:rsidRDefault="00606EA7" w:rsidP="007B498A">
    <w:pPr>
      <w:pStyle w:val="Zpat"/>
      <w:rPr>
        <w:sz w:val="20"/>
      </w:rPr>
    </w:pPr>
    <w:r>
      <w:rPr>
        <w:sz w:val="20"/>
      </w:rPr>
      <w:t>Zhotovitel</w:t>
    </w:r>
    <w:r w:rsidR="007B498A" w:rsidRPr="00957502">
      <w:rPr>
        <w:sz w:val="20"/>
      </w:rPr>
      <w:tab/>
    </w:r>
    <w:r w:rsidR="007B498A" w:rsidRPr="00957502">
      <w:rPr>
        <w:sz w:val="20"/>
      </w:rPr>
      <w:tab/>
    </w:r>
    <w:r>
      <w:rPr>
        <w:sz w:val="20"/>
      </w:rPr>
      <w:t>Objednatel</w:t>
    </w:r>
  </w:p>
  <w:p w14:paraId="6A367305" w14:textId="77777777" w:rsidR="007B498A" w:rsidRPr="00957502" w:rsidRDefault="007B498A" w:rsidP="007B498A">
    <w:pPr>
      <w:pStyle w:val="Zpat"/>
      <w:rPr>
        <w:sz w:val="20"/>
      </w:rPr>
    </w:pPr>
  </w:p>
  <w:p w14:paraId="45E7854C" w14:textId="77777777" w:rsidR="007B498A" w:rsidRDefault="007B498A" w:rsidP="007B498A">
    <w:pPr>
      <w:pStyle w:val="Zpat"/>
      <w:jc w:val="right"/>
      <w:rPr>
        <w:sz w:val="14"/>
      </w:rPr>
    </w:pPr>
  </w:p>
  <w:p w14:paraId="5DF17F76" w14:textId="77777777" w:rsidR="0057135B" w:rsidRPr="007B498A" w:rsidRDefault="0057135B" w:rsidP="007B498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C7851F" w14:textId="77777777" w:rsidR="003B5FB9" w:rsidRDefault="003B5FB9" w:rsidP="003B5FB9">
      <w:r>
        <w:separator/>
      </w:r>
    </w:p>
  </w:footnote>
  <w:footnote w:type="continuationSeparator" w:id="0">
    <w:p w14:paraId="37606425" w14:textId="77777777" w:rsidR="003B5FB9" w:rsidRDefault="003B5FB9" w:rsidP="003B5F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B3CEC5" w14:textId="77777777" w:rsidR="003F0B31" w:rsidRDefault="00B7199C" w:rsidP="003F0B31">
    <w:pPr>
      <w:pStyle w:val="Zhlav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rPr>
        <w:b/>
        <w:sz w:val="20"/>
      </w:rPr>
    </w:pPr>
    <w:r>
      <w:rPr>
        <w:b/>
        <w:sz w:val="20"/>
      </w:rPr>
      <w:t>Smlouva o Dílo</w:t>
    </w:r>
  </w:p>
  <w:p w14:paraId="4A103A20" w14:textId="77777777" w:rsidR="003F0B31" w:rsidRDefault="008674B2" w:rsidP="003F0B31">
    <w:pPr>
      <w:pStyle w:val="Zhlav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  <w:rPr>
        <w:sz w:val="20"/>
      </w:rPr>
    </w:pPr>
    <w:proofErr w:type="gramStart"/>
    <w:r>
      <w:rPr>
        <w:sz w:val="20"/>
      </w:rPr>
      <w:t>2016</w:t>
    </w:r>
    <w:r w:rsidR="003F0B31">
      <w:rPr>
        <w:sz w:val="20"/>
      </w:rPr>
      <w:t>-R1</w:t>
    </w:r>
    <w:proofErr w:type="gramEnd"/>
    <w:r w:rsidR="003F0B31">
      <w:rPr>
        <w:sz w:val="20"/>
      </w:rPr>
      <w:tab/>
    </w:r>
    <w:r w:rsidR="003F0B31">
      <w:rPr>
        <w:sz w:val="20"/>
      </w:rPr>
      <w:tab/>
      <w:t xml:space="preserve">Strana </w:t>
    </w:r>
    <w:r w:rsidR="003F0B31">
      <w:rPr>
        <w:rStyle w:val="slostrnky"/>
        <w:sz w:val="20"/>
      </w:rPr>
      <w:fldChar w:fldCharType="begin"/>
    </w:r>
    <w:r w:rsidR="003F0B31">
      <w:rPr>
        <w:rStyle w:val="slostrnky"/>
        <w:sz w:val="20"/>
      </w:rPr>
      <w:instrText xml:space="preserve"> PAGE </w:instrText>
    </w:r>
    <w:r w:rsidR="003F0B31">
      <w:rPr>
        <w:rStyle w:val="slostrnky"/>
        <w:sz w:val="20"/>
      </w:rPr>
      <w:fldChar w:fldCharType="separate"/>
    </w:r>
    <w:r w:rsidR="00B7199C">
      <w:rPr>
        <w:rStyle w:val="slostrnky"/>
        <w:noProof/>
        <w:sz w:val="20"/>
      </w:rPr>
      <w:t>1</w:t>
    </w:r>
    <w:r w:rsidR="003F0B31">
      <w:rPr>
        <w:rStyle w:val="slostrnky"/>
        <w:sz w:val="20"/>
      </w:rPr>
      <w:fldChar w:fldCharType="end"/>
    </w:r>
    <w:r w:rsidR="003F0B31">
      <w:rPr>
        <w:rStyle w:val="slostrnky"/>
        <w:sz w:val="20"/>
      </w:rPr>
      <w:t xml:space="preserve"> (celkem </w:t>
    </w:r>
    <w:r w:rsidR="003F0B31">
      <w:rPr>
        <w:rStyle w:val="slostrnky"/>
        <w:sz w:val="20"/>
      </w:rPr>
      <w:fldChar w:fldCharType="begin"/>
    </w:r>
    <w:r w:rsidR="003F0B31">
      <w:rPr>
        <w:rStyle w:val="slostrnky"/>
        <w:sz w:val="20"/>
      </w:rPr>
      <w:instrText xml:space="preserve"> NUMPAGES </w:instrText>
    </w:r>
    <w:r w:rsidR="003F0B31">
      <w:rPr>
        <w:rStyle w:val="slostrnky"/>
        <w:sz w:val="20"/>
      </w:rPr>
      <w:fldChar w:fldCharType="separate"/>
    </w:r>
    <w:r w:rsidR="00B7199C">
      <w:rPr>
        <w:rStyle w:val="slostrnky"/>
        <w:noProof/>
        <w:sz w:val="20"/>
      </w:rPr>
      <w:t>2</w:t>
    </w:r>
    <w:r w:rsidR="003F0B31">
      <w:rPr>
        <w:rStyle w:val="slostrnky"/>
        <w:sz w:val="20"/>
      </w:rPr>
      <w:fldChar w:fldCharType="end"/>
    </w:r>
    <w:r w:rsidR="003F0B31">
      <w:rPr>
        <w:rStyle w:val="slostrnky"/>
        <w:sz w:val="20"/>
      </w:rPr>
      <w:t>)</w:t>
    </w:r>
  </w:p>
  <w:p w14:paraId="6B92C04E" w14:textId="77777777" w:rsidR="003F0B31" w:rsidRDefault="003F0B3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13"/>
    <w:multiLevelType w:val="multilevel"/>
    <w:tmpl w:val="0000001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sz w:val="22"/>
        <w:szCs w:val="22"/>
      </w:rPr>
    </w:lvl>
    <w:lvl w:ilvl="3">
      <w:start w:val="1"/>
      <w:numFmt w:val="lowerLetter"/>
      <w:lvlText w:val="(%4)"/>
      <w:lvlJc w:val="left"/>
      <w:pPr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26C2674"/>
    <w:multiLevelType w:val="hybridMultilevel"/>
    <w:tmpl w:val="CE10F9B0"/>
    <w:lvl w:ilvl="0" w:tplc="FAECB3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C02D9C"/>
    <w:multiLevelType w:val="hybridMultilevel"/>
    <w:tmpl w:val="D34A3A86"/>
    <w:lvl w:ilvl="0" w:tplc="7F9C0E40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967F6D"/>
    <w:multiLevelType w:val="multilevel"/>
    <w:tmpl w:val="1BA8757C"/>
    <w:lvl w:ilvl="0">
      <w:start w:val="1"/>
      <w:numFmt w:val="decimal"/>
      <w:lvlText w:val="%1."/>
      <w:lvlJc w:val="left"/>
      <w:pPr>
        <w:ind w:left="51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7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9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53" w:hanging="1800"/>
      </w:pPr>
      <w:rPr>
        <w:rFonts w:hint="default"/>
      </w:rPr>
    </w:lvl>
  </w:abstractNum>
  <w:abstractNum w:abstractNumId="4" w15:restartNumberingAfterBreak="0">
    <w:nsid w:val="2613502B"/>
    <w:multiLevelType w:val="hybridMultilevel"/>
    <w:tmpl w:val="EA426852"/>
    <w:lvl w:ilvl="0" w:tplc="C636834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7D4ADB"/>
    <w:multiLevelType w:val="multilevel"/>
    <w:tmpl w:val="CB7C08F0"/>
    <w:lvl w:ilvl="0">
      <w:start w:val="1"/>
      <w:numFmt w:val="decimal"/>
      <w:pStyle w:val="BBS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u w:val="none"/>
      </w:rPr>
    </w:lvl>
    <w:lvl w:ilvl="1">
      <w:start w:val="1"/>
      <w:numFmt w:val="decimal"/>
      <w:isLgl/>
      <w:lvlText w:val="%1.%2"/>
      <w:lvlJc w:val="left"/>
      <w:pPr>
        <w:tabs>
          <w:tab w:val="num" w:pos="525"/>
        </w:tabs>
        <w:ind w:left="525" w:hanging="525"/>
      </w:pPr>
      <w:rPr>
        <w:rFonts w:ascii="Arial" w:hAnsi="Arial" w:hint="default"/>
        <w:b/>
        <w:i w:val="0"/>
      </w:rPr>
    </w:lvl>
    <w:lvl w:ilvl="2">
      <w:start w:val="1"/>
      <w:numFmt w:val="decimal"/>
      <w:pStyle w:val="BBSnadpis3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67DE0DF3"/>
    <w:multiLevelType w:val="hybridMultilevel"/>
    <w:tmpl w:val="554223FC"/>
    <w:lvl w:ilvl="0" w:tplc="C636834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D87AE2"/>
    <w:multiLevelType w:val="hybridMultilevel"/>
    <w:tmpl w:val="11D6B0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2D179F"/>
    <w:multiLevelType w:val="hybridMultilevel"/>
    <w:tmpl w:val="7D4E99F4"/>
    <w:lvl w:ilvl="0" w:tplc="9CC25316">
      <w:start w:val="1"/>
      <w:numFmt w:val="decimal"/>
      <w:pStyle w:val="BBSnadpis2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19235BD"/>
    <w:multiLevelType w:val="hybridMultilevel"/>
    <w:tmpl w:val="AB243596"/>
    <w:lvl w:ilvl="0" w:tplc="0DB8AD7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2"/>
  </w:num>
  <w:num w:numId="14">
    <w:abstractNumId w:val="1"/>
  </w:num>
  <w:num w:numId="15">
    <w:abstractNumId w:val="0"/>
  </w:num>
  <w:num w:numId="16">
    <w:abstractNumId w:val="8"/>
  </w:num>
  <w:num w:numId="17">
    <w:abstractNumId w:val="6"/>
  </w:num>
  <w:num w:numId="18">
    <w:abstractNumId w:val="7"/>
  </w:num>
  <w:num w:numId="19">
    <w:abstractNumId w:val="4"/>
  </w:num>
  <w:num w:numId="20">
    <w:abstractNumId w:val="3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1F17"/>
    <w:rsid w:val="0004421D"/>
    <w:rsid w:val="00051F17"/>
    <w:rsid w:val="000A659F"/>
    <w:rsid w:val="00162972"/>
    <w:rsid w:val="001A6961"/>
    <w:rsid w:val="001A6C3B"/>
    <w:rsid w:val="002239D5"/>
    <w:rsid w:val="002379CA"/>
    <w:rsid w:val="00296556"/>
    <w:rsid w:val="002A76FE"/>
    <w:rsid w:val="002B4BE1"/>
    <w:rsid w:val="00394201"/>
    <w:rsid w:val="003B5FB9"/>
    <w:rsid w:val="003B7727"/>
    <w:rsid w:val="003D6A22"/>
    <w:rsid w:val="003F0B31"/>
    <w:rsid w:val="004220D8"/>
    <w:rsid w:val="004465AE"/>
    <w:rsid w:val="00457938"/>
    <w:rsid w:val="00493840"/>
    <w:rsid w:val="004B342F"/>
    <w:rsid w:val="004E4DDD"/>
    <w:rsid w:val="00501298"/>
    <w:rsid w:val="00506F21"/>
    <w:rsid w:val="005408AB"/>
    <w:rsid w:val="0057135B"/>
    <w:rsid w:val="00591357"/>
    <w:rsid w:val="00591F89"/>
    <w:rsid w:val="005D2A65"/>
    <w:rsid w:val="0060003E"/>
    <w:rsid w:val="00606EA7"/>
    <w:rsid w:val="00630446"/>
    <w:rsid w:val="006A1E44"/>
    <w:rsid w:val="006A4251"/>
    <w:rsid w:val="006C2BDB"/>
    <w:rsid w:val="006E4465"/>
    <w:rsid w:val="00713C51"/>
    <w:rsid w:val="007B498A"/>
    <w:rsid w:val="007E7563"/>
    <w:rsid w:val="008674B2"/>
    <w:rsid w:val="00880920"/>
    <w:rsid w:val="008F2140"/>
    <w:rsid w:val="00923272"/>
    <w:rsid w:val="00925724"/>
    <w:rsid w:val="00980EE3"/>
    <w:rsid w:val="009C360B"/>
    <w:rsid w:val="009F401C"/>
    <w:rsid w:val="009F60A8"/>
    <w:rsid w:val="00A03922"/>
    <w:rsid w:val="00A12E38"/>
    <w:rsid w:val="00A15BC2"/>
    <w:rsid w:val="00A95E01"/>
    <w:rsid w:val="00A97240"/>
    <w:rsid w:val="00A975DA"/>
    <w:rsid w:val="00AE5352"/>
    <w:rsid w:val="00AF168A"/>
    <w:rsid w:val="00B363C8"/>
    <w:rsid w:val="00B7199C"/>
    <w:rsid w:val="00B90602"/>
    <w:rsid w:val="00BC1EA1"/>
    <w:rsid w:val="00C11837"/>
    <w:rsid w:val="00C3074B"/>
    <w:rsid w:val="00C927A5"/>
    <w:rsid w:val="00CE06F7"/>
    <w:rsid w:val="00D27C05"/>
    <w:rsid w:val="00D7338F"/>
    <w:rsid w:val="00D81CA4"/>
    <w:rsid w:val="00E2419A"/>
    <w:rsid w:val="00E87FDF"/>
    <w:rsid w:val="00E95DDC"/>
    <w:rsid w:val="00EE38B7"/>
    <w:rsid w:val="00EF3D12"/>
    <w:rsid w:val="00F268E3"/>
    <w:rsid w:val="00F37BED"/>
    <w:rsid w:val="00F6255F"/>
    <w:rsid w:val="00F70CF5"/>
    <w:rsid w:val="00F94EA0"/>
    <w:rsid w:val="00FC2016"/>
    <w:rsid w:val="00FE1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5119DCA"/>
  <w15:docId w15:val="{CD9D03A0-2ED3-416A-977D-C131E4AE0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051F17"/>
    <w:rPr>
      <w:rFonts w:ascii="Arial" w:hAnsi="Arial" w:cs="Arial"/>
      <w:sz w:val="24"/>
    </w:rPr>
  </w:style>
  <w:style w:type="paragraph" w:styleId="Nadpis1">
    <w:name w:val="heading 1"/>
    <w:basedOn w:val="Normln"/>
    <w:next w:val="Normln"/>
    <w:link w:val="Nadpis1Char"/>
    <w:uiPriority w:val="9"/>
    <w:rsid w:val="0049384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rsid w:val="004938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rsid w:val="0049384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BSnadpis1">
    <w:name w:val="_BBS nadpis 1"/>
    <w:basedOn w:val="Nadpis1"/>
    <w:autoRedefine/>
    <w:qFormat/>
    <w:rsid w:val="00493840"/>
    <w:pPr>
      <w:keepLines w:val="0"/>
      <w:numPr>
        <w:numId w:val="12"/>
      </w:numPr>
      <w:spacing w:before="0"/>
      <w:jc w:val="both"/>
    </w:pPr>
    <w:rPr>
      <w:rFonts w:ascii="Arial" w:eastAsia="Times New Roman" w:hAnsi="Arial" w:cs="Arial"/>
      <w:color w:val="auto"/>
      <w:sz w:val="24"/>
      <w:szCs w:val="20"/>
      <w:u w:val="single"/>
      <w:lang w:val="sk-SK"/>
    </w:rPr>
  </w:style>
  <w:style w:type="character" w:customStyle="1" w:styleId="Nadpis1Char">
    <w:name w:val="Nadpis 1 Char"/>
    <w:basedOn w:val="Standardnpsmoodstavce"/>
    <w:link w:val="Nadpis1"/>
    <w:uiPriority w:val="9"/>
    <w:rsid w:val="004938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BBSnormal">
    <w:name w:val="_BBS normal"/>
    <w:basedOn w:val="Normln"/>
    <w:qFormat/>
    <w:rsid w:val="00493840"/>
    <w:pPr>
      <w:jc w:val="both"/>
    </w:pPr>
    <w:rPr>
      <w:sz w:val="22"/>
    </w:rPr>
  </w:style>
  <w:style w:type="paragraph" w:customStyle="1" w:styleId="BBSnadpis2">
    <w:name w:val="_BBS nadpis 2"/>
    <w:basedOn w:val="Nadpis2"/>
    <w:next w:val="BBSnormal"/>
    <w:autoRedefine/>
    <w:qFormat/>
    <w:rsid w:val="00591357"/>
    <w:pPr>
      <w:keepNext w:val="0"/>
      <w:keepLines w:val="0"/>
      <w:numPr>
        <w:numId w:val="16"/>
      </w:numPr>
      <w:spacing w:before="0"/>
      <w:outlineLvl w:val="9"/>
    </w:pPr>
    <w:rPr>
      <w:rFonts w:ascii="Arial" w:eastAsia="Times New Roman" w:hAnsi="Arial" w:cs="Times New Roman"/>
      <w:bCs w:val="0"/>
      <w:color w:val="auto"/>
      <w:sz w:val="22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938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BBSnadpis3">
    <w:name w:val="_BBS nadpis 3"/>
    <w:basedOn w:val="Nadpis3"/>
    <w:next w:val="BBSnormal"/>
    <w:autoRedefine/>
    <w:qFormat/>
    <w:rsid w:val="00493840"/>
    <w:pPr>
      <w:keepLines w:val="0"/>
      <w:numPr>
        <w:ilvl w:val="2"/>
        <w:numId w:val="12"/>
      </w:numPr>
      <w:spacing w:before="0"/>
    </w:pPr>
    <w:rPr>
      <w:rFonts w:ascii="Arial" w:eastAsia="Times New Roman" w:hAnsi="Arial" w:cs="Arial"/>
      <w:color w:val="auto"/>
      <w:sz w:val="2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9384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BBSodkaznadetail">
    <w:name w:val="_BBS odkaz na detail"/>
    <w:basedOn w:val="Normln"/>
    <w:qFormat/>
    <w:rsid w:val="00493840"/>
    <w:pPr>
      <w:tabs>
        <w:tab w:val="num" w:pos="540"/>
        <w:tab w:val="num" w:pos="720"/>
      </w:tabs>
      <w:ind w:left="539" w:right="-868"/>
      <w:jc w:val="right"/>
    </w:pPr>
    <w:rPr>
      <w:sz w:val="16"/>
    </w:rPr>
  </w:style>
  <w:style w:type="paragraph" w:styleId="Zkladntextodsazen">
    <w:name w:val="Body Text Indent"/>
    <w:basedOn w:val="Normln"/>
    <w:link w:val="ZkladntextodsazenChar"/>
    <w:semiHidden/>
    <w:rsid w:val="00051F17"/>
    <w:pPr>
      <w:ind w:left="525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051F17"/>
    <w:rPr>
      <w:rFonts w:ascii="Arial" w:hAnsi="Arial" w:cs="Arial"/>
      <w:sz w:val="24"/>
    </w:rPr>
  </w:style>
  <w:style w:type="character" w:styleId="Znakapoznpodarou">
    <w:name w:val="footnote reference"/>
    <w:basedOn w:val="Standardnpsmoodstavce"/>
    <w:uiPriority w:val="99"/>
    <w:rsid w:val="003B5FB9"/>
    <w:rPr>
      <w:vertAlign w:val="superscript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B5FB9"/>
  </w:style>
  <w:style w:type="paragraph" w:styleId="Textpoznpodarou">
    <w:name w:val="footnote text"/>
    <w:basedOn w:val="Normln"/>
    <w:link w:val="TextpoznpodarouChar"/>
    <w:uiPriority w:val="99"/>
    <w:rsid w:val="003B5FB9"/>
    <w:rPr>
      <w:rFonts w:ascii="Times New Roman" w:hAnsi="Times New Roman" w:cs="Times New Roman"/>
      <w:sz w:val="20"/>
    </w:rPr>
  </w:style>
  <w:style w:type="character" w:customStyle="1" w:styleId="FootnoteTextChar1">
    <w:name w:val="Footnote Text Char1"/>
    <w:basedOn w:val="Standardnpsmoodstavce"/>
    <w:uiPriority w:val="99"/>
    <w:semiHidden/>
    <w:rsid w:val="003B5FB9"/>
    <w:rPr>
      <w:rFonts w:ascii="Arial" w:hAnsi="Arial" w:cs="Arial"/>
    </w:rPr>
  </w:style>
  <w:style w:type="paragraph" w:styleId="Odstavecseseznamem">
    <w:name w:val="List Paragraph"/>
    <w:basedOn w:val="Normln"/>
    <w:qFormat/>
    <w:rsid w:val="007E7563"/>
    <w:pPr>
      <w:ind w:left="720"/>
      <w:contextualSpacing/>
    </w:pPr>
    <w:rPr>
      <w:rFonts w:ascii="Times New Roman" w:hAnsi="Times New Roman" w:cs="Times New Roman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2572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5724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nhideWhenUsed/>
    <w:rsid w:val="00C1183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11837"/>
    <w:rPr>
      <w:rFonts w:ascii="Arial" w:hAnsi="Arial" w:cs="Arial"/>
      <w:sz w:val="24"/>
    </w:rPr>
  </w:style>
  <w:style w:type="paragraph" w:styleId="Zpat">
    <w:name w:val="footer"/>
    <w:basedOn w:val="Normln"/>
    <w:link w:val="ZpatChar"/>
    <w:uiPriority w:val="99"/>
    <w:unhideWhenUsed/>
    <w:rsid w:val="00C1183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1837"/>
    <w:rPr>
      <w:rFonts w:ascii="Arial" w:hAnsi="Arial" w:cs="Arial"/>
      <w:sz w:val="24"/>
    </w:rPr>
  </w:style>
  <w:style w:type="character" w:styleId="slostrnky">
    <w:name w:val="page number"/>
    <w:basedOn w:val="Standardnpsmoodstavce"/>
    <w:semiHidden/>
    <w:unhideWhenUsed/>
    <w:rsid w:val="003F0B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76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Lidl Stiftung &amp; Co. KG</Company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Lidl Česká republika v.o.s.</dc:creator>
  <cp:keywords/>
  <dc:description/>
  <cp:lastModifiedBy>Zdeněk Zejda</cp:lastModifiedBy>
  <cp:revision>6</cp:revision>
  <cp:lastPrinted>2018-06-25T08:02:00Z</cp:lastPrinted>
  <dcterms:created xsi:type="dcterms:W3CDTF">2018-06-13T10:40:00Z</dcterms:created>
  <dcterms:modified xsi:type="dcterms:W3CDTF">2021-12-16T17:03:00Z</dcterms:modified>
</cp:coreProperties>
</file>