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F579" w14:textId="77777777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Mozilla Firefox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>icrosoft Edge</w:t>
      </w:r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1111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Marian Galuszka</cp:lastModifiedBy>
  <cp:revision>16</cp:revision>
  <dcterms:created xsi:type="dcterms:W3CDTF">2018-01-22T15:27:00Z</dcterms:created>
  <dcterms:modified xsi:type="dcterms:W3CDTF">2022-03-24T13:46:00Z</dcterms:modified>
</cp:coreProperties>
</file>