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4B" w:rsidRPr="00D2665B" w:rsidRDefault="00C8604C">
      <w:pPr>
        <w:jc w:val="both"/>
        <w:rPr>
          <w:sz w:val="22"/>
          <w:szCs w:val="22"/>
        </w:rPr>
      </w:pPr>
      <w:r w:rsidRPr="00C8604C">
        <w:rPr>
          <w:sz w:val="22"/>
          <w:szCs w:val="22"/>
        </w:rPr>
        <w:drawing>
          <wp:inline distT="0" distB="0" distL="0" distR="0">
            <wp:extent cx="5582920" cy="825848"/>
            <wp:effectExtent l="0" t="0" r="0" b="0"/>
            <wp:docPr id="2" name="Obrázek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472" cy="83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2EA1" w:rsidRPr="00D2665B" w:rsidRDefault="00553FE2" w:rsidP="00553FE2">
      <w:pPr>
        <w:tabs>
          <w:tab w:val="left" w:pos="5280"/>
        </w:tabs>
        <w:rPr>
          <w:b/>
          <w:sz w:val="22"/>
          <w:szCs w:val="22"/>
        </w:rPr>
      </w:pPr>
      <w:r w:rsidRPr="00D2665B">
        <w:rPr>
          <w:b/>
          <w:sz w:val="22"/>
          <w:szCs w:val="22"/>
        </w:rPr>
        <w:tab/>
      </w:r>
    </w:p>
    <w:p w:rsidR="001E0782" w:rsidRPr="00D2665B" w:rsidRDefault="001E0782" w:rsidP="00EA31F6">
      <w:pPr>
        <w:rPr>
          <w:b/>
          <w:sz w:val="22"/>
          <w:szCs w:val="22"/>
        </w:rPr>
      </w:pPr>
    </w:p>
    <w:p w:rsidR="001E0782" w:rsidRPr="00D2665B" w:rsidRDefault="001E0782" w:rsidP="00EA31F6">
      <w:pPr>
        <w:rPr>
          <w:b/>
          <w:sz w:val="22"/>
          <w:szCs w:val="22"/>
        </w:rPr>
      </w:pPr>
    </w:p>
    <w:p w:rsidR="00EA31F6" w:rsidRPr="00D2665B" w:rsidRDefault="00EA31F6" w:rsidP="00EA31F6">
      <w:pPr>
        <w:rPr>
          <w:b/>
          <w:sz w:val="22"/>
          <w:szCs w:val="22"/>
        </w:rPr>
      </w:pPr>
      <w:r w:rsidRPr="00D2665B">
        <w:rPr>
          <w:b/>
          <w:sz w:val="22"/>
          <w:szCs w:val="22"/>
        </w:rPr>
        <w:t xml:space="preserve">Cena díla </w:t>
      </w:r>
    </w:p>
    <w:p w:rsidR="00502EA1" w:rsidRPr="00D2665B" w:rsidRDefault="00502EA1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57"/>
        <w:gridCol w:w="4246"/>
      </w:tblGrid>
      <w:tr w:rsidR="00EA31F6" w:rsidRPr="00D2665B" w:rsidTr="001900F1">
        <w:trPr>
          <w:trHeight w:val="631"/>
        </w:trPr>
        <w:tc>
          <w:tcPr>
            <w:tcW w:w="4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31F6" w:rsidRPr="00D2665B" w:rsidRDefault="001E0782" w:rsidP="00D2665B">
            <w:pPr>
              <w:rPr>
                <w:bCs/>
              </w:rPr>
            </w:pPr>
            <w:r w:rsidRPr="00D2665B">
              <w:rPr>
                <w:b/>
                <w:bCs/>
              </w:rPr>
              <w:t>Cena díla dle 4.1.1 Smlouvy</w:t>
            </w:r>
            <w:r w:rsidR="001900F1" w:rsidRPr="00D2665B">
              <w:rPr>
                <w:bCs/>
              </w:rPr>
              <w:t xml:space="preserve"> </w:t>
            </w:r>
            <w:r w:rsidR="001900F1" w:rsidRPr="00D2665B">
              <w:rPr>
                <w:bCs/>
                <w:i/>
              </w:rPr>
              <w:t>(celková cena v souhrnné výši ve vztahu ke všem 15 Prodejním jednotkám uvedeným níže)</w:t>
            </w:r>
          </w:p>
        </w:tc>
        <w:tc>
          <w:tcPr>
            <w:tcW w:w="4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5648" w:rsidRPr="00D2665B" w:rsidRDefault="00AA5648" w:rsidP="001900F1">
            <w:pPr>
              <w:jc w:val="center"/>
              <w:rPr>
                <w:b/>
                <w:highlight w:val="yellow"/>
              </w:rPr>
            </w:pPr>
          </w:p>
          <w:p w:rsidR="00EA31F6" w:rsidRPr="00D2665B" w:rsidRDefault="00EA31F6" w:rsidP="001900F1">
            <w:pPr>
              <w:jc w:val="center"/>
              <w:rPr>
                <w:b/>
                <w:highlight w:val="yellow"/>
              </w:rPr>
            </w:pPr>
            <w:r w:rsidRPr="00D2665B">
              <w:rPr>
                <w:b/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92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0F1" w:rsidRPr="00D2665B" w:rsidRDefault="001900F1" w:rsidP="00C8604C">
            <w:pPr>
              <w:rPr>
                <w:b/>
                <w:i/>
                <w:highlight w:val="yellow"/>
              </w:rPr>
            </w:pPr>
            <w:r w:rsidRPr="00D2665B">
              <w:rPr>
                <w:b/>
                <w:bCs/>
                <w:i/>
              </w:rPr>
              <w:t xml:space="preserve">Dílčí ceny </w:t>
            </w:r>
            <w:r w:rsidR="00C8604C">
              <w:rPr>
                <w:b/>
                <w:bCs/>
                <w:i/>
              </w:rPr>
              <w:t xml:space="preserve">díla </w:t>
            </w:r>
            <w:r w:rsidRPr="00D2665B">
              <w:rPr>
                <w:b/>
                <w:bCs/>
                <w:i/>
              </w:rPr>
              <w:t>ve vztahu k jednotlivým</w:t>
            </w:r>
            <w:r w:rsidR="00C8604C">
              <w:rPr>
                <w:b/>
                <w:bCs/>
                <w:i/>
              </w:rPr>
              <w:t xml:space="preserve"> Prodejnám</w:t>
            </w:r>
            <w:r w:rsidRPr="00D2665B">
              <w:rPr>
                <w:b/>
                <w:bCs/>
                <w:i/>
              </w:rPr>
              <w:t>: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</w:pPr>
            <w:proofErr w:type="spellStart"/>
            <w:r w:rsidRPr="00D2665B">
              <w:rPr>
                <w:b/>
              </w:rPr>
              <w:t>Lidl</w:t>
            </w:r>
            <w:proofErr w:type="spellEnd"/>
            <w:r w:rsidRPr="00D2665B">
              <w:rPr>
                <w:b/>
              </w:rPr>
              <w:t xml:space="preserve"> Praha 15</w:t>
            </w:r>
            <w:r w:rsidRPr="00D2665B">
              <w:t>, Hornoměcholupská 786/82, 102 00 Praha 15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</w:rPr>
              <w:t>Lidl</w:t>
            </w:r>
            <w:proofErr w:type="spellEnd"/>
            <w:r w:rsidRPr="00D2665B">
              <w:rPr>
                <w:b/>
              </w:rPr>
              <w:t xml:space="preserve"> Praha 9</w:t>
            </w:r>
            <w:r w:rsidRPr="00D2665B">
              <w:t xml:space="preserve">, </w:t>
            </w:r>
            <w:r w:rsidRPr="00D2665B">
              <w:rPr>
                <w:color w:val="202124"/>
                <w:shd w:val="clear" w:color="auto" w:fill="FFFFFF"/>
              </w:rPr>
              <w:t>Kbelská 919/31, 190 00 Praha 9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Praha 10</w:t>
            </w:r>
            <w:r w:rsidRPr="00D2665B">
              <w:rPr>
                <w:color w:val="202124"/>
                <w:shd w:val="clear" w:color="auto" w:fill="FFFFFF"/>
              </w:rPr>
              <w:t>, V Korytech 3432/65, 100 00 Strašnice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Praha 5</w:t>
            </w:r>
            <w:r w:rsidRPr="00D2665B">
              <w:rPr>
                <w:color w:val="202124"/>
                <w:shd w:val="clear" w:color="auto" w:fill="FFFFFF"/>
              </w:rPr>
              <w:t xml:space="preserve">, K Barrandovu 1247, 152 00 </w:t>
            </w:r>
            <w:proofErr w:type="gramStart"/>
            <w:r w:rsidRPr="00D2665B">
              <w:rPr>
                <w:color w:val="202124"/>
                <w:shd w:val="clear" w:color="auto" w:fill="FFFFFF"/>
              </w:rPr>
              <w:t>Praha 5-Barrandov</w:t>
            </w:r>
            <w:proofErr w:type="gramEnd"/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Praha 4</w:t>
            </w:r>
            <w:r w:rsidRPr="00D2665B">
              <w:rPr>
                <w:color w:val="202124"/>
                <w:shd w:val="clear" w:color="auto" w:fill="FFFFFF"/>
              </w:rPr>
              <w:t>, Lhotecká 1015, 143 00 Praha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Praha 18</w:t>
            </w:r>
            <w:r w:rsidRPr="00D2665B">
              <w:rPr>
                <w:color w:val="202124"/>
                <w:shd w:val="clear" w:color="auto" w:fill="FFFFFF"/>
              </w:rPr>
              <w:t xml:space="preserve">, </w:t>
            </w:r>
            <w:proofErr w:type="spellStart"/>
            <w:r w:rsidRPr="00D2665B">
              <w:rPr>
                <w:color w:val="202124"/>
                <w:shd w:val="clear" w:color="auto" w:fill="FFFFFF"/>
              </w:rPr>
              <w:t>Tupolevova</w:t>
            </w:r>
            <w:proofErr w:type="spellEnd"/>
            <w:r w:rsidRPr="00D2665B">
              <w:rPr>
                <w:color w:val="202124"/>
                <w:shd w:val="clear" w:color="auto" w:fill="FFFFFF"/>
              </w:rPr>
              <w:t xml:space="preserve"> 722, 190 00 Praha 18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</w:rPr>
              <w:t>Lidl</w:t>
            </w:r>
            <w:proofErr w:type="spellEnd"/>
            <w:r w:rsidRPr="00D2665B">
              <w:rPr>
                <w:b/>
              </w:rPr>
              <w:t xml:space="preserve"> Trutnov</w:t>
            </w:r>
            <w:r w:rsidRPr="00D2665B">
              <w:t xml:space="preserve">, </w:t>
            </w:r>
            <w:r w:rsidRPr="00D2665B">
              <w:rPr>
                <w:color w:val="202124"/>
                <w:shd w:val="clear" w:color="auto" w:fill="FFFFFF"/>
              </w:rPr>
              <w:t>Polská 471, 541 01 Trutnov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Benátky nad Jizerou</w:t>
            </w:r>
            <w:r w:rsidRPr="00D2665B">
              <w:rPr>
                <w:color w:val="202124"/>
                <w:shd w:val="clear" w:color="auto" w:fill="FFFFFF"/>
              </w:rPr>
              <w:t>, Bratří Bendů 800, 294 71 Benátky nad Jizerou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tabs>
                <w:tab w:val="left" w:pos="5340"/>
              </w:tabs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Poděbrady</w:t>
            </w:r>
            <w:r w:rsidRPr="00D2665B">
              <w:rPr>
                <w:color w:val="202124"/>
                <w:shd w:val="clear" w:color="auto" w:fill="FFFFFF"/>
              </w:rPr>
              <w:t>, Bílkova 289, 290 01 Poděbrady</w:t>
            </w:r>
            <w:r w:rsidRPr="00D2665B">
              <w:rPr>
                <w:color w:val="202124"/>
                <w:shd w:val="clear" w:color="auto" w:fill="FFFFFF"/>
              </w:rPr>
              <w:tab/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Sulice</w:t>
            </w:r>
            <w:proofErr w:type="spellEnd"/>
            <w:r w:rsidRPr="00D2665B">
              <w:rPr>
                <w:color w:val="202124"/>
                <w:shd w:val="clear" w:color="auto" w:fill="FFFFFF"/>
              </w:rPr>
              <w:t xml:space="preserve">, Hlavní 494, 251 68 </w:t>
            </w:r>
            <w:proofErr w:type="spellStart"/>
            <w:r w:rsidRPr="00D2665B">
              <w:rPr>
                <w:color w:val="202124"/>
                <w:shd w:val="clear" w:color="auto" w:fill="FFFFFF"/>
              </w:rPr>
              <w:t>Sulice</w:t>
            </w:r>
            <w:proofErr w:type="spellEnd"/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</w:rPr>
              <w:t>Lidl</w:t>
            </w:r>
            <w:proofErr w:type="spellEnd"/>
            <w:r w:rsidRPr="00D2665B">
              <w:rPr>
                <w:b/>
              </w:rPr>
              <w:t xml:space="preserve"> Rychnov nad Kněžnou</w:t>
            </w:r>
            <w:r w:rsidRPr="00D2665B">
              <w:t xml:space="preserve">, </w:t>
            </w:r>
            <w:r w:rsidRPr="00D2665B">
              <w:rPr>
                <w:color w:val="202124"/>
                <w:shd w:val="clear" w:color="auto" w:fill="FFFFFF"/>
              </w:rPr>
              <w:t>Jiráskova 1832, 516 01 Rychnov nad Kněžnou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Havířov</w:t>
            </w:r>
            <w:r w:rsidRPr="00D2665B">
              <w:rPr>
                <w:color w:val="202124"/>
                <w:shd w:val="clear" w:color="auto" w:fill="FFFFFF"/>
              </w:rPr>
              <w:t>, U Nádraží 1233, 736 01 Havířov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Beroun,</w:t>
            </w:r>
            <w:r w:rsidRPr="00D2665B">
              <w:rPr>
                <w:color w:val="202124"/>
                <w:shd w:val="clear" w:color="auto" w:fill="FFFFFF"/>
              </w:rPr>
              <w:t xml:space="preserve"> Plzeňská 1939, 266 01 Beroun</w:t>
            </w:r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lastRenderedPageBreak/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Uničov</w:t>
            </w:r>
            <w:proofErr w:type="spellEnd"/>
            <w:r w:rsidRPr="00D2665B">
              <w:rPr>
                <w:color w:val="202124"/>
                <w:shd w:val="clear" w:color="auto" w:fill="FFFFFF"/>
              </w:rPr>
              <w:t xml:space="preserve">, </w:t>
            </w:r>
            <w:proofErr w:type="spellStart"/>
            <w:r w:rsidRPr="00D2665B">
              <w:rPr>
                <w:color w:val="202124"/>
                <w:shd w:val="clear" w:color="auto" w:fill="FFFFFF"/>
              </w:rPr>
              <w:t>Šumperská</w:t>
            </w:r>
            <w:proofErr w:type="spellEnd"/>
            <w:r w:rsidRPr="00D2665B">
              <w:rPr>
                <w:color w:val="202124"/>
                <w:shd w:val="clear" w:color="auto" w:fill="FFFFFF"/>
              </w:rPr>
              <w:t xml:space="preserve"> 1480, 783 91 </w:t>
            </w:r>
            <w:proofErr w:type="spellStart"/>
            <w:r w:rsidRPr="00D2665B">
              <w:rPr>
                <w:color w:val="202124"/>
                <w:shd w:val="clear" w:color="auto" w:fill="FFFFFF"/>
              </w:rPr>
              <w:t>Uničov</w:t>
            </w:r>
            <w:proofErr w:type="spellEnd"/>
          </w:p>
        </w:tc>
        <w:tc>
          <w:tcPr>
            <w:tcW w:w="4246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1900F1">
        <w:trPr>
          <w:trHeight w:val="631"/>
        </w:trPr>
        <w:tc>
          <w:tcPr>
            <w:tcW w:w="49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900F1" w:rsidRPr="00D2665B" w:rsidRDefault="001900F1" w:rsidP="001900F1"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Lidl</w:t>
            </w:r>
            <w:proofErr w:type="spellEnd"/>
            <w:r w:rsidRPr="00D2665B">
              <w:rPr>
                <w:b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D2665B">
              <w:rPr>
                <w:b/>
                <w:color w:val="202124"/>
                <w:shd w:val="clear" w:color="auto" w:fill="FFFFFF"/>
              </w:rPr>
              <w:t>Kravaře</w:t>
            </w:r>
            <w:proofErr w:type="spellEnd"/>
            <w:r w:rsidRPr="00D2665B">
              <w:rPr>
                <w:color w:val="202124"/>
                <w:shd w:val="clear" w:color="auto" w:fill="FFFFFF"/>
              </w:rPr>
              <w:t xml:space="preserve">, Opavská, 747 21 </w:t>
            </w:r>
            <w:proofErr w:type="spellStart"/>
            <w:r w:rsidRPr="00D2665B">
              <w:rPr>
                <w:color w:val="202124"/>
                <w:shd w:val="clear" w:color="auto" w:fill="FFFFFF"/>
              </w:rPr>
              <w:t>Kravaře</w:t>
            </w:r>
            <w:proofErr w:type="spellEnd"/>
          </w:p>
          <w:p w:rsidR="001900F1" w:rsidRPr="00D2665B" w:rsidRDefault="001900F1" w:rsidP="001900F1">
            <w:pPr>
              <w:rPr>
                <w:bCs/>
              </w:rPr>
            </w:pPr>
          </w:p>
        </w:tc>
        <w:tc>
          <w:tcPr>
            <w:tcW w:w="42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</w:tbl>
    <w:p w:rsidR="0072524D" w:rsidRPr="00D2665B" w:rsidRDefault="0072524D" w:rsidP="0072524D">
      <w:pPr>
        <w:jc w:val="center"/>
        <w:rPr>
          <w:b/>
          <w:sz w:val="22"/>
          <w:szCs w:val="22"/>
        </w:rPr>
      </w:pPr>
    </w:p>
    <w:p w:rsidR="0072524D" w:rsidRPr="00D2665B" w:rsidRDefault="0072524D" w:rsidP="00EA31F6">
      <w:pPr>
        <w:rPr>
          <w:bCs/>
          <w:sz w:val="22"/>
          <w:szCs w:val="22"/>
        </w:rPr>
      </w:pPr>
      <w:r w:rsidRPr="00D2665B">
        <w:rPr>
          <w:b/>
          <w:sz w:val="22"/>
          <w:szCs w:val="22"/>
        </w:rPr>
        <w:t>Vedle ceny za dílo</w:t>
      </w:r>
      <w:r w:rsidR="00EA31F6" w:rsidRPr="00D2665B">
        <w:rPr>
          <w:b/>
          <w:sz w:val="22"/>
          <w:szCs w:val="22"/>
        </w:rPr>
        <w:t xml:space="preserve"> jsou sjednány </w:t>
      </w:r>
      <w:r w:rsidRPr="00D2665B">
        <w:rPr>
          <w:b/>
          <w:sz w:val="22"/>
          <w:szCs w:val="22"/>
        </w:rPr>
        <w:t>separátní ceny pro následující činnosti:</w:t>
      </w:r>
    </w:p>
    <w:p w:rsidR="00EA31F6" w:rsidRPr="00D2665B" w:rsidRDefault="00EA31F6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57"/>
        <w:gridCol w:w="4246"/>
      </w:tblGrid>
      <w:tr w:rsidR="00EA31F6" w:rsidRPr="00D2665B" w:rsidTr="00D2665B">
        <w:trPr>
          <w:trHeight w:val="723"/>
        </w:trPr>
        <w:tc>
          <w:tcPr>
            <w:tcW w:w="4957" w:type="dxa"/>
            <w:vAlign w:val="center"/>
          </w:tcPr>
          <w:p w:rsidR="00EA31F6" w:rsidRPr="00D2665B" w:rsidRDefault="00EA31F6" w:rsidP="00E66D4B">
            <w:pPr>
              <w:rPr>
                <w:bCs/>
              </w:rPr>
            </w:pPr>
            <w:r w:rsidRPr="00C8604C">
              <w:rPr>
                <w:b/>
                <w:bCs/>
              </w:rPr>
              <w:t>Údržba/servis/monitoring/te</w:t>
            </w:r>
            <w:r w:rsidR="001E0782" w:rsidRPr="00C8604C">
              <w:rPr>
                <w:b/>
                <w:bCs/>
              </w:rPr>
              <w:t>r</w:t>
            </w:r>
            <w:r w:rsidRPr="00C8604C">
              <w:rPr>
                <w:b/>
                <w:bCs/>
              </w:rPr>
              <w:t>mografie/čištění</w:t>
            </w:r>
            <w:r w:rsidRPr="00D2665B">
              <w:rPr>
                <w:bCs/>
              </w:rPr>
              <w:t xml:space="preserve"> (paušál Kč/rok)</w:t>
            </w:r>
            <w:r w:rsidR="001E0782" w:rsidRPr="00D2665B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  <w:vAlign w:val="center"/>
          </w:tcPr>
          <w:p w:rsidR="00AA5648" w:rsidRPr="00D2665B" w:rsidRDefault="00AA5648" w:rsidP="00D2665B">
            <w:pPr>
              <w:jc w:val="center"/>
              <w:rPr>
                <w:b/>
                <w:highlight w:val="yellow"/>
              </w:rPr>
            </w:pPr>
          </w:p>
          <w:p w:rsidR="00EA31F6" w:rsidRPr="00D2665B" w:rsidRDefault="00EA31F6" w:rsidP="00D2665B">
            <w:pPr>
              <w:jc w:val="center"/>
              <w:rPr>
                <w:b/>
              </w:rPr>
            </w:pPr>
            <w:r w:rsidRPr="00D2665B">
              <w:rPr>
                <w:b/>
                <w:highlight w:val="yellow"/>
              </w:rPr>
              <w:t>……………………. Kč/rok bez DPH</w:t>
            </w:r>
          </w:p>
          <w:p w:rsidR="004F7A4C" w:rsidRPr="00D2665B" w:rsidRDefault="004F7A4C" w:rsidP="00D2665B">
            <w:pPr>
              <w:jc w:val="center"/>
              <w:rPr>
                <w:b/>
              </w:rPr>
            </w:pPr>
          </w:p>
          <w:p w:rsidR="004F7A4C" w:rsidRPr="00D2665B" w:rsidRDefault="004F7A4C" w:rsidP="00D2665B">
            <w:pPr>
              <w:rPr>
                <w:bCs/>
                <w:i/>
              </w:rPr>
            </w:pPr>
            <w:r w:rsidRPr="00D2665B">
              <w:rPr>
                <w:i/>
              </w:rPr>
              <w:t xml:space="preserve">(doplní účastník na základě své nabídky. </w:t>
            </w:r>
            <w:r w:rsidRPr="00D2665B">
              <w:rPr>
                <w:i/>
                <w:color w:val="000000"/>
              </w:rPr>
              <w:t xml:space="preserve">Zadavatel požaduje, aby </w:t>
            </w:r>
            <w:r w:rsidRPr="00D2665B">
              <w:rPr>
                <w:i/>
              </w:rPr>
              <w:t xml:space="preserve">Cena kompletního servisu za rok byla minimálně </w:t>
            </w:r>
            <w:r w:rsidRPr="00D2665B">
              <w:rPr>
                <w:i/>
                <w:color w:val="000000"/>
              </w:rPr>
              <w:t>1000,- Kč bez DPH a maximálně 200.000,- Kč bez DPH).</w:t>
            </w:r>
          </w:p>
        </w:tc>
      </w:tr>
      <w:tr w:rsidR="00EA31F6" w:rsidRPr="00D2665B" w:rsidTr="00D2665B">
        <w:trPr>
          <w:trHeight w:val="704"/>
        </w:trPr>
        <w:tc>
          <w:tcPr>
            <w:tcW w:w="4957" w:type="dxa"/>
            <w:vAlign w:val="center"/>
          </w:tcPr>
          <w:p w:rsidR="00EA31F6" w:rsidRPr="00D2665B" w:rsidRDefault="00EA31F6" w:rsidP="00E66D4B">
            <w:pPr>
              <w:rPr>
                <w:bCs/>
              </w:rPr>
            </w:pPr>
            <w:r w:rsidRPr="00C8604C">
              <w:rPr>
                <w:b/>
                <w:bCs/>
              </w:rPr>
              <w:t>Hodinová sazba technika</w:t>
            </w:r>
            <w:r w:rsidRPr="00D2665B">
              <w:rPr>
                <w:bCs/>
              </w:rPr>
              <w:t xml:space="preserve"> pro činnosti nekryté paušálem za údržbu, servis, monitoring, termografii a čištění</w:t>
            </w:r>
            <w:r w:rsidR="001E0782" w:rsidRPr="00D2665B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</w:tcPr>
          <w:p w:rsidR="00AA5648" w:rsidRPr="00D2665B" w:rsidRDefault="00AA5648" w:rsidP="00EA31F6">
            <w:pPr>
              <w:rPr>
                <w:b/>
                <w:highlight w:val="yellow"/>
              </w:rPr>
            </w:pPr>
          </w:p>
          <w:p w:rsidR="00EA31F6" w:rsidRPr="00D2665B" w:rsidRDefault="00EA31F6" w:rsidP="00D2665B">
            <w:pPr>
              <w:jc w:val="center"/>
              <w:rPr>
                <w:b/>
              </w:rPr>
            </w:pPr>
            <w:r w:rsidRPr="00D2665B">
              <w:rPr>
                <w:b/>
                <w:highlight w:val="yellow"/>
              </w:rPr>
              <w:t>……………………. Kč/hod bez DPH</w:t>
            </w:r>
          </w:p>
          <w:p w:rsidR="004F7A4C" w:rsidRPr="00D2665B" w:rsidRDefault="004F7A4C" w:rsidP="00EA31F6">
            <w:pPr>
              <w:rPr>
                <w:b/>
              </w:rPr>
            </w:pPr>
          </w:p>
          <w:p w:rsidR="004F7A4C" w:rsidRPr="00D2665B" w:rsidRDefault="004F7A4C" w:rsidP="00EA31F6">
            <w:pPr>
              <w:rPr>
                <w:bCs/>
                <w:i/>
              </w:rPr>
            </w:pPr>
            <w:r w:rsidRPr="00D2665B">
              <w:rPr>
                <w:i/>
              </w:rPr>
              <w:t xml:space="preserve">(doplní účastník na základě své nabídky. </w:t>
            </w:r>
            <w:r w:rsidRPr="00D2665B">
              <w:rPr>
                <w:i/>
                <w:color w:val="000000"/>
              </w:rPr>
              <w:t xml:space="preserve">Zadavatel požaduje, aby </w:t>
            </w:r>
            <w:r w:rsidRPr="00D2665B">
              <w:rPr>
                <w:i/>
              </w:rPr>
              <w:t xml:space="preserve">Cena servisního úkonu nad rámec kompletního servisu za hodinu byla minimálně </w:t>
            </w:r>
            <w:r w:rsidRPr="00D2665B">
              <w:rPr>
                <w:i/>
                <w:color w:val="000000"/>
              </w:rPr>
              <w:t>250,- Kč bez DPH a maximálně 1000,- Kč bez DPH).</w:t>
            </w:r>
          </w:p>
        </w:tc>
      </w:tr>
    </w:tbl>
    <w:p w:rsidR="00502EA1" w:rsidRPr="00D2665B" w:rsidRDefault="00502EA1" w:rsidP="00EA31F6">
      <w:pPr>
        <w:rPr>
          <w:bCs/>
          <w:sz w:val="22"/>
          <w:szCs w:val="22"/>
        </w:rPr>
      </w:pPr>
    </w:p>
    <w:sectPr w:rsidR="00502EA1" w:rsidRPr="00D2665B" w:rsidSect="00B24ECE">
      <w:headerReference w:type="default" r:id="rId9"/>
      <w:footerReference w:type="default" r:id="rId10"/>
      <w:type w:val="oddPage"/>
      <w:pgSz w:w="11906" w:h="16838" w:code="9"/>
      <w:pgMar w:top="1412" w:right="1281" w:bottom="1412" w:left="1412" w:header="708" w:footer="11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0F1" w:rsidRDefault="001900F1" w:rsidP="0001574B">
      <w:r>
        <w:separator/>
      </w:r>
    </w:p>
  </w:endnote>
  <w:endnote w:type="continuationSeparator" w:id="0">
    <w:p w:rsidR="001900F1" w:rsidRDefault="001900F1" w:rsidP="00015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1" w:rsidRDefault="001900F1" w:rsidP="00A512DC">
    <w:pPr>
      <w:pStyle w:val="Zpat"/>
      <w:tabs>
        <w:tab w:val="clear" w:pos="4536"/>
      </w:tabs>
    </w:pPr>
  </w:p>
  <w:p w:rsidR="001900F1" w:rsidRPr="00957502" w:rsidRDefault="001900F1" w:rsidP="00A512DC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:rsidR="001900F1" w:rsidRDefault="001900F1" w:rsidP="00A512DC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 xml:space="preserve"> 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:rsidR="001900F1" w:rsidRDefault="001900F1" w:rsidP="00502EA1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1900F1" w:rsidRPr="00501CB4" w:rsidRDefault="00933F62" w:rsidP="00E61ACD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1900F1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8604C">
      <w:rPr>
        <w:rStyle w:val="slostrnky"/>
        <w:noProof/>
      </w:rPr>
      <w:t>2</w:t>
    </w:r>
    <w:r>
      <w:rPr>
        <w:rStyle w:val="slostrnky"/>
      </w:rPr>
      <w:fldChar w:fldCharType="end"/>
    </w:r>
    <w:r w:rsidR="001900F1">
      <w:rPr>
        <w:rStyle w:val="slostrnky"/>
        <w:sz w:val="22"/>
      </w:rPr>
      <w:t>/</w:t>
    </w:r>
    <w:r>
      <w:rPr>
        <w:rStyle w:val="slostrnky"/>
      </w:rPr>
      <w:fldChar w:fldCharType="begin"/>
    </w:r>
    <w:r w:rsidR="001900F1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C8604C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0F1" w:rsidRDefault="001900F1" w:rsidP="0001574B">
      <w:r>
        <w:separator/>
      </w:r>
    </w:p>
  </w:footnote>
  <w:footnote w:type="continuationSeparator" w:id="0">
    <w:p w:rsidR="001900F1" w:rsidRDefault="001900F1" w:rsidP="00015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1" w:rsidRDefault="001900F1" w:rsidP="0072524D">
    <w:pPr>
      <w:pStyle w:val="Zhlav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>
      <w:rPr>
        <w:b/>
        <w:sz w:val="20"/>
      </w:rPr>
      <w:t>Příloha č. 12 – Ceník</w:t>
    </w:r>
  </w:p>
  <w:p w:rsidR="001900F1" w:rsidRDefault="001900F1" w:rsidP="00502EA1">
    <w:pPr>
      <w:pStyle w:val="Zhlav"/>
      <w:jc w:val="both"/>
    </w:pPr>
    <w:r>
      <w:rPr>
        <w:sz w:val="20"/>
      </w:rPr>
      <w:tab/>
    </w:r>
    <w:r>
      <w:rPr>
        <w:sz w:val="20"/>
      </w:rPr>
      <w:tab/>
      <w:t xml:space="preserve">Strana </w:t>
    </w:r>
    <w:r w:rsidR="00933F62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933F62">
      <w:rPr>
        <w:rStyle w:val="slostrnky"/>
        <w:sz w:val="20"/>
      </w:rPr>
      <w:fldChar w:fldCharType="separate"/>
    </w:r>
    <w:r w:rsidR="00C8604C">
      <w:rPr>
        <w:rStyle w:val="slostrnky"/>
        <w:noProof/>
        <w:sz w:val="20"/>
      </w:rPr>
      <w:t>2</w:t>
    </w:r>
    <w:r w:rsidR="00933F62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(celkem </w:t>
    </w:r>
    <w:r w:rsidR="00933F62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933F62">
      <w:rPr>
        <w:rStyle w:val="slostrnky"/>
        <w:sz w:val="20"/>
      </w:rPr>
      <w:fldChar w:fldCharType="separate"/>
    </w:r>
    <w:r w:rsidR="00C8604C">
      <w:rPr>
        <w:rStyle w:val="slostrnky"/>
        <w:noProof/>
        <w:sz w:val="20"/>
      </w:rPr>
      <w:t>2</w:t>
    </w:r>
    <w:r w:rsidR="00933F62"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  <w:r w:rsidRPr="00502EA1">
      <w:rPr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">
    <w:nsid w:val="285E67A8"/>
    <w:multiLevelType w:val="hybridMultilevel"/>
    <w:tmpl w:val="EFA670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AC1AAB"/>
    <w:multiLevelType w:val="hybridMultilevel"/>
    <w:tmpl w:val="4C68BB40"/>
    <w:lvl w:ilvl="0" w:tplc="06FA0EA0">
      <w:start w:val="1"/>
      <w:numFmt w:val="upp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4C1696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5">
    <w:nsid w:val="56122C40"/>
    <w:multiLevelType w:val="hybridMultilevel"/>
    <w:tmpl w:val="24809846"/>
    <w:lvl w:ilvl="0" w:tplc="723E3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D4ADB"/>
    <w:multiLevelType w:val="multilevel"/>
    <w:tmpl w:val="763E9F42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61AD63D2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C247B"/>
    <w:multiLevelType w:val="multilevel"/>
    <w:tmpl w:val="F920DDBA"/>
    <w:lvl w:ilvl="0">
      <w:start w:val="1"/>
      <w:numFmt w:val="decimal"/>
      <w:pStyle w:val="Nadpis4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none"/>
      <w:lvlText w:val="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4"/>
      <w:numFmt w:val="none"/>
      <w:lvlText w:val="1.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04B41"/>
    <w:rsid w:val="00000307"/>
    <w:rsid w:val="00001819"/>
    <w:rsid w:val="000023B6"/>
    <w:rsid w:val="00004E08"/>
    <w:rsid w:val="0001249C"/>
    <w:rsid w:val="0001574B"/>
    <w:rsid w:val="00015B18"/>
    <w:rsid w:val="000247D5"/>
    <w:rsid w:val="000273F5"/>
    <w:rsid w:val="00031FCC"/>
    <w:rsid w:val="000437BD"/>
    <w:rsid w:val="00054858"/>
    <w:rsid w:val="00082608"/>
    <w:rsid w:val="000833E8"/>
    <w:rsid w:val="00090A0D"/>
    <w:rsid w:val="00093794"/>
    <w:rsid w:val="00093F3D"/>
    <w:rsid w:val="000A1B88"/>
    <w:rsid w:val="000B2F4E"/>
    <w:rsid w:val="000C2003"/>
    <w:rsid w:val="000C5AAC"/>
    <w:rsid w:val="000C68BD"/>
    <w:rsid w:val="000D0068"/>
    <w:rsid w:val="000E1975"/>
    <w:rsid w:val="000F5289"/>
    <w:rsid w:val="000F6770"/>
    <w:rsid w:val="001013AC"/>
    <w:rsid w:val="00103D1E"/>
    <w:rsid w:val="00104D83"/>
    <w:rsid w:val="001164CE"/>
    <w:rsid w:val="00123DBE"/>
    <w:rsid w:val="001470A0"/>
    <w:rsid w:val="00154EC2"/>
    <w:rsid w:val="00163BBB"/>
    <w:rsid w:val="001647F8"/>
    <w:rsid w:val="00164CCA"/>
    <w:rsid w:val="00164FD0"/>
    <w:rsid w:val="001900F1"/>
    <w:rsid w:val="001941FD"/>
    <w:rsid w:val="001A008B"/>
    <w:rsid w:val="001A4B54"/>
    <w:rsid w:val="001B5C9E"/>
    <w:rsid w:val="001D7D90"/>
    <w:rsid w:val="001E0782"/>
    <w:rsid w:val="001F780B"/>
    <w:rsid w:val="00201345"/>
    <w:rsid w:val="00202624"/>
    <w:rsid w:val="00212E09"/>
    <w:rsid w:val="002202EE"/>
    <w:rsid w:val="002216A6"/>
    <w:rsid w:val="0022197B"/>
    <w:rsid w:val="00223F0F"/>
    <w:rsid w:val="00242359"/>
    <w:rsid w:val="00243608"/>
    <w:rsid w:val="0024390D"/>
    <w:rsid w:val="002540D6"/>
    <w:rsid w:val="00254259"/>
    <w:rsid w:val="0025636B"/>
    <w:rsid w:val="00264A29"/>
    <w:rsid w:val="00272A2F"/>
    <w:rsid w:val="00286302"/>
    <w:rsid w:val="002911EB"/>
    <w:rsid w:val="002920D7"/>
    <w:rsid w:val="002A1F31"/>
    <w:rsid w:val="002A2EC9"/>
    <w:rsid w:val="002B0601"/>
    <w:rsid w:val="002B370A"/>
    <w:rsid w:val="002C4EF1"/>
    <w:rsid w:val="002D291D"/>
    <w:rsid w:val="002D5CB4"/>
    <w:rsid w:val="002E5615"/>
    <w:rsid w:val="002E77D5"/>
    <w:rsid w:val="002F34C0"/>
    <w:rsid w:val="002F5AF4"/>
    <w:rsid w:val="00304B9F"/>
    <w:rsid w:val="00315122"/>
    <w:rsid w:val="00317701"/>
    <w:rsid w:val="003304FC"/>
    <w:rsid w:val="00334EB5"/>
    <w:rsid w:val="00336929"/>
    <w:rsid w:val="00340F9E"/>
    <w:rsid w:val="00341660"/>
    <w:rsid w:val="00342775"/>
    <w:rsid w:val="0034316E"/>
    <w:rsid w:val="00346212"/>
    <w:rsid w:val="003546E3"/>
    <w:rsid w:val="00354A07"/>
    <w:rsid w:val="003710EA"/>
    <w:rsid w:val="0037713D"/>
    <w:rsid w:val="00381930"/>
    <w:rsid w:val="00383816"/>
    <w:rsid w:val="00392F5A"/>
    <w:rsid w:val="003A3BC7"/>
    <w:rsid w:val="003A404B"/>
    <w:rsid w:val="003A5219"/>
    <w:rsid w:val="003B74FE"/>
    <w:rsid w:val="003C2D5E"/>
    <w:rsid w:val="003C31FC"/>
    <w:rsid w:val="003E4CFC"/>
    <w:rsid w:val="003E7A5F"/>
    <w:rsid w:val="003F364B"/>
    <w:rsid w:val="00400AF1"/>
    <w:rsid w:val="00401C76"/>
    <w:rsid w:val="00403F31"/>
    <w:rsid w:val="0040492A"/>
    <w:rsid w:val="004243BC"/>
    <w:rsid w:val="004450D1"/>
    <w:rsid w:val="00457BBA"/>
    <w:rsid w:val="004629A8"/>
    <w:rsid w:val="00465C57"/>
    <w:rsid w:val="00472456"/>
    <w:rsid w:val="004A391A"/>
    <w:rsid w:val="004A6A20"/>
    <w:rsid w:val="004B6BBC"/>
    <w:rsid w:val="004C10AC"/>
    <w:rsid w:val="004C1780"/>
    <w:rsid w:val="004C39E0"/>
    <w:rsid w:val="004D3D33"/>
    <w:rsid w:val="004E0694"/>
    <w:rsid w:val="004F3BD2"/>
    <w:rsid w:val="004F44A7"/>
    <w:rsid w:val="004F7A4C"/>
    <w:rsid w:val="00501CB4"/>
    <w:rsid w:val="00502EA1"/>
    <w:rsid w:val="0051150C"/>
    <w:rsid w:val="00526198"/>
    <w:rsid w:val="00534744"/>
    <w:rsid w:val="00543B02"/>
    <w:rsid w:val="00545E14"/>
    <w:rsid w:val="00553FE2"/>
    <w:rsid w:val="0058063D"/>
    <w:rsid w:val="00592243"/>
    <w:rsid w:val="00592574"/>
    <w:rsid w:val="005A3D78"/>
    <w:rsid w:val="005B43A3"/>
    <w:rsid w:val="005C590E"/>
    <w:rsid w:val="005D5095"/>
    <w:rsid w:val="005D552A"/>
    <w:rsid w:val="005D5D36"/>
    <w:rsid w:val="005E4FD9"/>
    <w:rsid w:val="005E6185"/>
    <w:rsid w:val="006122B2"/>
    <w:rsid w:val="00623668"/>
    <w:rsid w:val="006317E1"/>
    <w:rsid w:val="0065483E"/>
    <w:rsid w:val="00654876"/>
    <w:rsid w:val="00654C61"/>
    <w:rsid w:val="00665AF7"/>
    <w:rsid w:val="006A701B"/>
    <w:rsid w:val="006B2C8A"/>
    <w:rsid w:val="006C12F2"/>
    <w:rsid w:val="006C1D77"/>
    <w:rsid w:val="006C24BA"/>
    <w:rsid w:val="006D0E68"/>
    <w:rsid w:val="006D7EBE"/>
    <w:rsid w:val="00703269"/>
    <w:rsid w:val="00720E98"/>
    <w:rsid w:val="0072524D"/>
    <w:rsid w:val="00741540"/>
    <w:rsid w:val="00742CB3"/>
    <w:rsid w:val="00744816"/>
    <w:rsid w:val="0075230D"/>
    <w:rsid w:val="00757898"/>
    <w:rsid w:val="00760D84"/>
    <w:rsid w:val="007613E7"/>
    <w:rsid w:val="0077137F"/>
    <w:rsid w:val="00773A1A"/>
    <w:rsid w:val="00775DD6"/>
    <w:rsid w:val="0079127C"/>
    <w:rsid w:val="00791F97"/>
    <w:rsid w:val="007A15A3"/>
    <w:rsid w:val="007B694C"/>
    <w:rsid w:val="007C495C"/>
    <w:rsid w:val="007D0FFA"/>
    <w:rsid w:val="007D5694"/>
    <w:rsid w:val="007D5C0B"/>
    <w:rsid w:val="007F00A7"/>
    <w:rsid w:val="007F294E"/>
    <w:rsid w:val="007F30AC"/>
    <w:rsid w:val="00823275"/>
    <w:rsid w:val="00831755"/>
    <w:rsid w:val="00837F18"/>
    <w:rsid w:val="00842669"/>
    <w:rsid w:val="00842951"/>
    <w:rsid w:val="00845726"/>
    <w:rsid w:val="00851083"/>
    <w:rsid w:val="00855B02"/>
    <w:rsid w:val="008751D0"/>
    <w:rsid w:val="00880846"/>
    <w:rsid w:val="00881938"/>
    <w:rsid w:val="00890764"/>
    <w:rsid w:val="0089335A"/>
    <w:rsid w:val="00893758"/>
    <w:rsid w:val="008A7914"/>
    <w:rsid w:val="008C1628"/>
    <w:rsid w:val="008E14F4"/>
    <w:rsid w:val="008E62C1"/>
    <w:rsid w:val="008F6823"/>
    <w:rsid w:val="008F7A8D"/>
    <w:rsid w:val="00902CD8"/>
    <w:rsid w:val="00906C94"/>
    <w:rsid w:val="009072F5"/>
    <w:rsid w:val="00913335"/>
    <w:rsid w:val="00922DC4"/>
    <w:rsid w:val="009320A4"/>
    <w:rsid w:val="00933F62"/>
    <w:rsid w:val="00935DA8"/>
    <w:rsid w:val="0094170F"/>
    <w:rsid w:val="00941CEC"/>
    <w:rsid w:val="00944504"/>
    <w:rsid w:val="00950665"/>
    <w:rsid w:val="009517B7"/>
    <w:rsid w:val="009517FC"/>
    <w:rsid w:val="00952546"/>
    <w:rsid w:val="00956C77"/>
    <w:rsid w:val="00977A87"/>
    <w:rsid w:val="00980488"/>
    <w:rsid w:val="009968DA"/>
    <w:rsid w:val="009B48BB"/>
    <w:rsid w:val="009C1115"/>
    <w:rsid w:val="009C4F9C"/>
    <w:rsid w:val="009D2552"/>
    <w:rsid w:val="009D5523"/>
    <w:rsid w:val="009E0E54"/>
    <w:rsid w:val="009E2981"/>
    <w:rsid w:val="00A0266A"/>
    <w:rsid w:val="00A07C7A"/>
    <w:rsid w:val="00A17B64"/>
    <w:rsid w:val="00A512DC"/>
    <w:rsid w:val="00A53D24"/>
    <w:rsid w:val="00A70B5B"/>
    <w:rsid w:val="00A70C0B"/>
    <w:rsid w:val="00A73276"/>
    <w:rsid w:val="00A91637"/>
    <w:rsid w:val="00AA5648"/>
    <w:rsid w:val="00AC0029"/>
    <w:rsid w:val="00AC1682"/>
    <w:rsid w:val="00AC5AD0"/>
    <w:rsid w:val="00AC653B"/>
    <w:rsid w:val="00AC7E47"/>
    <w:rsid w:val="00AD181E"/>
    <w:rsid w:val="00AD4F26"/>
    <w:rsid w:val="00AD7D2C"/>
    <w:rsid w:val="00AE021F"/>
    <w:rsid w:val="00AF4BA9"/>
    <w:rsid w:val="00AF5092"/>
    <w:rsid w:val="00B03ECB"/>
    <w:rsid w:val="00B04B41"/>
    <w:rsid w:val="00B23CA9"/>
    <w:rsid w:val="00B24ECE"/>
    <w:rsid w:val="00B265FB"/>
    <w:rsid w:val="00B3139A"/>
    <w:rsid w:val="00B36E91"/>
    <w:rsid w:val="00B57A70"/>
    <w:rsid w:val="00B60658"/>
    <w:rsid w:val="00B76C2C"/>
    <w:rsid w:val="00B8567C"/>
    <w:rsid w:val="00B92A9E"/>
    <w:rsid w:val="00BB123C"/>
    <w:rsid w:val="00BB1A75"/>
    <w:rsid w:val="00BD0CC3"/>
    <w:rsid w:val="00BE1034"/>
    <w:rsid w:val="00BE4C46"/>
    <w:rsid w:val="00BE6FA6"/>
    <w:rsid w:val="00BF5045"/>
    <w:rsid w:val="00BF5A78"/>
    <w:rsid w:val="00C16C69"/>
    <w:rsid w:val="00C24171"/>
    <w:rsid w:val="00C357B7"/>
    <w:rsid w:val="00C3582E"/>
    <w:rsid w:val="00C406D8"/>
    <w:rsid w:val="00C56D65"/>
    <w:rsid w:val="00C84236"/>
    <w:rsid w:val="00C8604C"/>
    <w:rsid w:val="00C96871"/>
    <w:rsid w:val="00C96B96"/>
    <w:rsid w:val="00CA11BA"/>
    <w:rsid w:val="00CA129D"/>
    <w:rsid w:val="00CB1720"/>
    <w:rsid w:val="00CB36AF"/>
    <w:rsid w:val="00CC4840"/>
    <w:rsid w:val="00CD101F"/>
    <w:rsid w:val="00CD49B9"/>
    <w:rsid w:val="00CE7652"/>
    <w:rsid w:val="00CF2A2E"/>
    <w:rsid w:val="00CF5775"/>
    <w:rsid w:val="00D03014"/>
    <w:rsid w:val="00D104DB"/>
    <w:rsid w:val="00D16206"/>
    <w:rsid w:val="00D1679B"/>
    <w:rsid w:val="00D2665B"/>
    <w:rsid w:val="00D31098"/>
    <w:rsid w:val="00D36C04"/>
    <w:rsid w:val="00D4182C"/>
    <w:rsid w:val="00D46E6A"/>
    <w:rsid w:val="00D54AF9"/>
    <w:rsid w:val="00D626DB"/>
    <w:rsid w:val="00D669F8"/>
    <w:rsid w:val="00D7066F"/>
    <w:rsid w:val="00D7365B"/>
    <w:rsid w:val="00D81E72"/>
    <w:rsid w:val="00D81F07"/>
    <w:rsid w:val="00D8208D"/>
    <w:rsid w:val="00D95A95"/>
    <w:rsid w:val="00DA05D8"/>
    <w:rsid w:val="00DC2637"/>
    <w:rsid w:val="00DF7628"/>
    <w:rsid w:val="00E110D9"/>
    <w:rsid w:val="00E16428"/>
    <w:rsid w:val="00E200F0"/>
    <w:rsid w:val="00E21408"/>
    <w:rsid w:val="00E2182A"/>
    <w:rsid w:val="00E35800"/>
    <w:rsid w:val="00E35BFD"/>
    <w:rsid w:val="00E36770"/>
    <w:rsid w:val="00E400DA"/>
    <w:rsid w:val="00E54FC8"/>
    <w:rsid w:val="00E61ACD"/>
    <w:rsid w:val="00E62F0E"/>
    <w:rsid w:val="00E66D4B"/>
    <w:rsid w:val="00E7211A"/>
    <w:rsid w:val="00E80AB1"/>
    <w:rsid w:val="00E95CC4"/>
    <w:rsid w:val="00EA31F6"/>
    <w:rsid w:val="00EB57B8"/>
    <w:rsid w:val="00EB5FAC"/>
    <w:rsid w:val="00EC13DA"/>
    <w:rsid w:val="00ED3EB0"/>
    <w:rsid w:val="00ED5997"/>
    <w:rsid w:val="00ED6F7E"/>
    <w:rsid w:val="00EE01EA"/>
    <w:rsid w:val="00EE36FA"/>
    <w:rsid w:val="00F0224B"/>
    <w:rsid w:val="00F03890"/>
    <w:rsid w:val="00F30E3E"/>
    <w:rsid w:val="00F44E5D"/>
    <w:rsid w:val="00F50FC5"/>
    <w:rsid w:val="00F53AD8"/>
    <w:rsid w:val="00F565E8"/>
    <w:rsid w:val="00F57ACA"/>
    <w:rsid w:val="00F57F41"/>
    <w:rsid w:val="00F66C2D"/>
    <w:rsid w:val="00F94048"/>
    <w:rsid w:val="00FA666C"/>
    <w:rsid w:val="00FB326B"/>
    <w:rsid w:val="00FC5621"/>
    <w:rsid w:val="00FC7198"/>
    <w:rsid w:val="00FD031B"/>
    <w:rsid w:val="00FD30E7"/>
    <w:rsid w:val="00FF1140"/>
    <w:rsid w:val="00FF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B24ECE"/>
    <w:rPr>
      <w:rFonts w:ascii="Arial" w:hAnsi="Arial" w:cs="Arial"/>
      <w:sz w:val="24"/>
    </w:rPr>
  </w:style>
  <w:style w:type="paragraph" w:styleId="Nadpis1">
    <w:name w:val="heading 1"/>
    <w:aliases w:val="Nadpis"/>
    <w:basedOn w:val="Normln"/>
    <w:next w:val="Normln"/>
    <w:link w:val="Nadpis1Char"/>
    <w:uiPriority w:val="9"/>
    <w:qFormat/>
    <w:rsid w:val="00B24ECE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aliases w:val="Subtitle"/>
    <w:basedOn w:val="Normln"/>
    <w:next w:val="Normln"/>
    <w:link w:val="Nadpis2Char"/>
    <w:uiPriority w:val="9"/>
    <w:qFormat/>
    <w:rsid w:val="00B24ECE"/>
    <w:pPr>
      <w:keepNext/>
      <w:jc w:val="center"/>
      <w:outlineLvl w:val="1"/>
    </w:pPr>
    <w:rPr>
      <w:b/>
      <w:bCs/>
      <w:sz w:val="28"/>
    </w:rPr>
  </w:style>
  <w:style w:type="paragraph" w:styleId="Nadpis3">
    <w:name w:val="heading 3"/>
    <w:aliases w:val="Kurzíva"/>
    <w:basedOn w:val="Normln"/>
    <w:next w:val="Normln"/>
    <w:link w:val="Nadpis3Char"/>
    <w:uiPriority w:val="9"/>
    <w:qFormat/>
    <w:rsid w:val="00B24ECE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rsid w:val="00B24ECE"/>
    <w:pPr>
      <w:keepNext/>
      <w:numPr>
        <w:numId w:val="1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rsid w:val="00B24ECE"/>
    <w:pPr>
      <w:keepNext/>
      <w:ind w:left="708"/>
      <w:outlineLvl w:val="4"/>
    </w:pPr>
    <w:rPr>
      <w:b/>
      <w:bCs/>
    </w:rPr>
  </w:style>
  <w:style w:type="paragraph" w:styleId="Nadpis6">
    <w:name w:val="heading 6"/>
    <w:basedOn w:val="Normln"/>
    <w:next w:val="Normln"/>
    <w:rsid w:val="00B24ECE"/>
    <w:pPr>
      <w:keepNext/>
      <w:ind w:left="1050"/>
      <w:outlineLvl w:val="5"/>
    </w:pPr>
    <w:rPr>
      <w:b/>
      <w:bCs/>
    </w:rPr>
  </w:style>
  <w:style w:type="paragraph" w:styleId="Nadpis7">
    <w:name w:val="heading 7"/>
    <w:basedOn w:val="Normln"/>
    <w:next w:val="Normln"/>
    <w:rsid w:val="00B24ECE"/>
    <w:pPr>
      <w:keepNext/>
      <w:ind w:left="851" w:hanging="851"/>
      <w:outlineLvl w:val="6"/>
    </w:pPr>
    <w:rPr>
      <w:b/>
    </w:rPr>
  </w:style>
  <w:style w:type="paragraph" w:styleId="Nadpis8">
    <w:name w:val="heading 8"/>
    <w:basedOn w:val="Normln"/>
    <w:next w:val="Normln"/>
    <w:rsid w:val="00B24ECE"/>
    <w:pPr>
      <w:keepNext/>
      <w:jc w:val="both"/>
      <w:outlineLvl w:val="7"/>
    </w:pPr>
    <w:rPr>
      <w:b/>
      <w:sz w:val="28"/>
    </w:rPr>
  </w:style>
  <w:style w:type="paragraph" w:styleId="Nadpis9">
    <w:name w:val="heading 9"/>
    <w:basedOn w:val="Normln"/>
    <w:next w:val="Normln"/>
    <w:rsid w:val="00B24ECE"/>
    <w:pPr>
      <w:keepNext/>
      <w:ind w:right="-18"/>
      <w:outlineLvl w:val="8"/>
    </w:pPr>
    <w:rPr>
      <w:b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24ECE"/>
    <w:rPr>
      <w:b/>
      <w:bCs/>
    </w:rPr>
  </w:style>
  <w:style w:type="paragraph" w:styleId="Zkladntextodsazen">
    <w:name w:val="Body Text Indent"/>
    <w:basedOn w:val="Normln"/>
    <w:semiHidden/>
    <w:rsid w:val="00B24ECE"/>
    <w:pPr>
      <w:ind w:left="525"/>
    </w:pPr>
  </w:style>
  <w:style w:type="paragraph" w:styleId="Zkladntextodsazen2">
    <w:name w:val="Body Text Indent 2"/>
    <w:basedOn w:val="Normln"/>
    <w:semiHidden/>
    <w:rsid w:val="00B24ECE"/>
    <w:pPr>
      <w:ind w:left="708"/>
    </w:pPr>
  </w:style>
  <w:style w:type="paragraph" w:styleId="Zkladntextodsazen3">
    <w:name w:val="Body Text Indent 3"/>
    <w:basedOn w:val="Normln"/>
    <w:semiHidden/>
    <w:rsid w:val="00B24ECE"/>
    <w:pPr>
      <w:ind w:left="1800"/>
    </w:pPr>
  </w:style>
  <w:style w:type="paragraph" w:styleId="Zhlav">
    <w:name w:val="header"/>
    <w:basedOn w:val="Normln"/>
    <w:link w:val="ZhlavChar"/>
    <w:rsid w:val="00B24E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24EC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sid w:val="00B24ECE"/>
    <w:pPr>
      <w:jc w:val="both"/>
    </w:pPr>
  </w:style>
  <w:style w:type="character" w:styleId="slostrnky">
    <w:name w:val="page number"/>
    <w:basedOn w:val="Standardnpsmoodstavce"/>
    <w:rsid w:val="00B24ECE"/>
  </w:style>
  <w:style w:type="paragraph" w:styleId="Rozvrendokumentu">
    <w:name w:val="Document Map"/>
    <w:basedOn w:val="Normln"/>
    <w:semiHidden/>
    <w:rsid w:val="00B24ECE"/>
    <w:pPr>
      <w:shd w:val="clear" w:color="auto" w:fill="000080"/>
    </w:pPr>
    <w:rPr>
      <w:rFonts w:ascii="Tahoma" w:hAnsi="Tahoma"/>
    </w:rPr>
  </w:style>
  <w:style w:type="paragraph" w:styleId="Obsah1">
    <w:name w:val="toc 1"/>
    <w:basedOn w:val="Normln"/>
    <w:next w:val="Normln"/>
    <w:autoRedefine/>
    <w:uiPriority w:val="39"/>
    <w:qFormat/>
    <w:rsid w:val="00B24ECE"/>
  </w:style>
  <w:style w:type="paragraph" w:customStyle="1" w:styleId="BBSnadpis1">
    <w:name w:val="_BBS nadpis 1"/>
    <w:basedOn w:val="Nadpis1"/>
    <w:autoRedefine/>
    <w:qFormat/>
    <w:rsid w:val="00093794"/>
    <w:pPr>
      <w:numPr>
        <w:numId w:val="2"/>
      </w:numPr>
      <w:jc w:val="both"/>
    </w:pPr>
    <w:rPr>
      <w:sz w:val="22"/>
      <w:szCs w:val="22"/>
      <w:u w:val="single"/>
      <w:lang w:val="sk-SK"/>
    </w:rPr>
  </w:style>
  <w:style w:type="paragraph" w:customStyle="1" w:styleId="BBSnormal">
    <w:name w:val="_BBS normal"/>
    <w:basedOn w:val="Normln"/>
    <w:qFormat/>
    <w:rsid w:val="00B24ECE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B24ECE"/>
    <w:pPr>
      <w:keepNext w:val="0"/>
      <w:numPr>
        <w:ilvl w:val="1"/>
        <w:numId w:val="2"/>
      </w:numPr>
      <w:jc w:val="left"/>
      <w:outlineLvl w:val="9"/>
    </w:pPr>
    <w:rPr>
      <w:rFonts w:cs="Times New Roman"/>
      <w:bCs w:val="0"/>
      <w:sz w:val="22"/>
    </w:rPr>
  </w:style>
  <w:style w:type="paragraph" w:customStyle="1" w:styleId="BBSnadpis3">
    <w:name w:val="_BBS nadpis 3"/>
    <w:basedOn w:val="Nadpis3"/>
    <w:next w:val="BBSnormal"/>
    <w:autoRedefine/>
    <w:qFormat/>
    <w:rsid w:val="002D5CB4"/>
    <w:pPr>
      <w:numPr>
        <w:ilvl w:val="2"/>
        <w:numId w:val="2"/>
      </w:numPr>
      <w:jc w:val="both"/>
    </w:pPr>
    <w:rPr>
      <w:b w:val="0"/>
      <w:sz w:val="22"/>
    </w:rPr>
  </w:style>
  <w:style w:type="paragraph" w:styleId="Obsah2">
    <w:name w:val="toc 2"/>
    <w:basedOn w:val="Normln"/>
    <w:next w:val="Normln"/>
    <w:autoRedefine/>
    <w:uiPriority w:val="39"/>
    <w:qFormat/>
    <w:rsid w:val="00B24ECE"/>
    <w:pPr>
      <w:ind w:left="240"/>
    </w:pPr>
  </w:style>
  <w:style w:type="paragraph" w:styleId="Obsah3">
    <w:name w:val="toc 3"/>
    <w:basedOn w:val="Normln"/>
    <w:next w:val="Normln"/>
    <w:autoRedefine/>
    <w:uiPriority w:val="39"/>
    <w:qFormat/>
    <w:rsid w:val="00B24ECE"/>
    <w:pPr>
      <w:ind w:left="480"/>
    </w:pPr>
  </w:style>
  <w:style w:type="paragraph" w:styleId="Obsah4">
    <w:name w:val="toc 4"/>
    <w:basedOn w:val="Normln"/>
    <w:next w:val="Normln"/>
    <w:autoRedefine/>
    <w:semiHidden/>
    <w:rsid w:val="00B24ECE"/>
    <w:pPr>
      <w:ind w:left="720"/>
    </w:pPr>
  </w:style>
  <w:style w:type="paragraph" w:styleId="Obsah5">
    <w:name w:val="toc 5"/>
    <w:basedOn w:val="Normln"/>
    <w:next w:val="Normln"/>
    <w:autoRedefine/>
    <w:semiHidden/>
    <w:rsid w:val="00B24ECE"/>
    <w:pPr>
      <w:ind w:left="960"/>
    </w:pPr>
  </w:style>
  <w:style w:type="paragraph" w:styleId="Obsah6">
    <w:name w:val="toc 6"/>
    <w:basedOn w:val="Normln"/>
    <w:next w:val="Normln"/>
    <w:autoRedefine/>
    <w:semiHidden/>
    <w:rsid w:val="00B24ECE"/>
    <w:pPr>
      <w:ind w:left="1200"/>
    </w:pPr>
  </w:style>
  <w:style w:type="paragraph" w:styleId="Obsah7">
    <w:name w:val="toc 7"/>
    <w:basedOn w:val="Normln"/>
    <w:next w:val="Normln"/>
    <w:autoRedefine/>
    <w:semiHidden/>
    <w:rsid w:val="00B24ECE"/>
    <w:pPr>
      <w:ind w:left="1440"/>
    </w:pPr>
  </w:style>
  <w:style w:type="paragraph" w:styleId="Obsah8">
    <w:name w:val="toc 8"/>
    <w:basedOn w:val="Normln"/>
    <w:next w:val="Normln"/>
    <w:autoRedefine/>
    <w:semiHidden/>
    <w:rsid w:val="00B24ECE"/>
    <w:pPr>
      <w:ind w:left="1680"/>
    </w:pPr>
  </w:style>
  <w:style w:type="paragraph" w:styleId="Obsah9">
    <w:name w:val="toc 9"/>
    <w:basedOn w:val="Normln"/>
    <w:next w:val="Normln"/>
    <w:autoRedefine/>
    <w:semiHidden/>
    <w:rsid w:val="00B24ECE"/>
    <w:pPr>
      <w:ind w:left="1920"/>
    </w:pPr>
  </w:style>
  <w:style w:type="character" w:styleId="Hypertextovodkaz">
    <w:name w:val="Hyperlink"/>
    <w:basedOn w:val="Standardnpsmoodstavce"/>
    <w:uiPriority w:val="99"/>
    <w:rsid w:val="00B24ECE"/>
    <w:rPr>
      <w:color w:val="0000FF"/>
      <w:u w:val="single"/>
    </w:rPr>
  </w:style>
  <w:style w:type="paragraph" w:customStyle="1" w:styleId="BBSodkaznadetail">
    <w:name w:val="_BBS odkaz na detail"/>
    <w:basedOn w:val="Normln"/>
    <w:qFormat/>
    <w:rsid w:val="00B24ECE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customStyle="1" w:styleId="xl24">
    <w:name w:val="xl24"/>
    <w:basedOn w:val="Normln"/>
    <w:rsid w:val="00B24ECE"/>
    <w:pPr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25">
    <w:name w:val="xl25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paragraph" w:customStyle="1" w:styleId="xl26">
    <w:name w:val="xl26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27">
    <w:name w:val="xl27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8">
    <w:name w:val="xl28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9">
    <w:name w:val="xl2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0">
    <w:name w:val="xl30"/>
    <w:basedOn w:val="Normln"/>
    <w:rsid w:val="00B24E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1">
    <w:name w:val="xl31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2">
    <w:name w:val="xl32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3">
    <w:name w:val="xl33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4">
    <w:name w:val="xl34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5">
    <w:name w:val="xl35"/>
    <w:basedOn w:val="Normln"/>
    <w:rsid w:val="00B24EC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6">
    <w:name w:val="xl36"/>
    <w:basedOn w:val="Normln"/>
    <w:rsid w:val="00B24EC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7">
    <w:name w:val="xl37"/>
    <w:basedOn w:val="Normln"/>
    <w:rsid w:val="00B24EC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8">
    <w:name w:val="xl38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9">
    <w:name w:val="xl39"/>
    <w:basedOn w:val="Normln"/>
    <w:rsid w:val="00B24EC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0">
    <w:name w:val="xl40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1">
    <w:name w:val="xl41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2">
    <w:name w:val="xl42"/>
    <w:basedOn w:val="Normln"/>
    <w:rsid w:val="00B24EC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3">
    <w:name w:val="xl43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44">
    <w:name w:val="xl44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5">
    <w:name w:val="xl45"/>
    <w:basedOn w:val="Normln"/>
    <w:rsid w:val="00B24E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6">
    <w:name w:val="xl46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7">
    <w:name w:val="xl47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8">
    <w:name w:val="xl48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49">
    <w:name w:val="xl49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50">
    <w:name w:val="xl5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51">
    <w:name w:val="xl51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Cs w:val="24"/>
    </w:rPr>
  </w:style>
  <w:style w:type="paragraph" w:customStyle="1" w:styleId="xl52">
    <w:name w:val="xl52"/>
    <w:basedOn w:val="Normln"/>
    <w:rsid w:val="00B24ECE"/>
    <w:pP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53">
    <w:name w:val="xl53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4">
    <w:name w:val="xl54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5">
    <w:name w:val="xl55"/>
    <w:basedOn w:val="Normln"/>
    <w:rsid w:val="00B2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6">
    <w:name w:val="xl56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7">
    <w:name w:val="xl57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8">
    <w:name w:val="xl58"/>
    <w:basedOn w:val="Normln"/>
    <w:rsid w:val="00B24EC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9">
    <w:name w:val="xl5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2"/>
      <w:szCs w:val="12"/>
    </w:rPr>
  </w:style>
  <w:style w:type="paragraph" w:customStyle="1" w:styleId="xl60">
    <w:name w:val="xl60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1">
    <w:name w:val="xl61"/>
    <w:basedOn w:val="Normln"/>
    <w:rsid w:val="00B24EC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2">
    <w:name w:val="xl62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3">
    <w:name w:val="xl63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4">
    <w:name w:val="xl64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szCs w:val="24"/>
    </w:rPr>
  </w:style>
  <w:style w:type="paragraph" w:customStyle="1" w:styleId="xl65">
    <w:name w:val="xl65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66">
    <w:name w:val="xl66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7">
    <w:name w:val="xl67"/>
    <w:basedOn w:val="Normln"/>
    <w:rsid w:val="00B24ECE"/>
    <w:pPr>
      <w:pBdr>
        <w:top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8">
    <w:name w:val="xl68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9">
    <w:name w:val="xl69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0">
    <w:name w:val="xl7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71">
    <w:name w:val="xl71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2">
    <w:name w:val="xl72"/>
    <w:basedOn w:val="Normln"/>
    <w:rsid w:val="00B24EC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3">
    <w:name w:val="xl73"/>
    <w:basedOn w:val="Normln"/>
    <w:rsid w:val="00B24EC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4">
    <w:name w:val="xl74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5">
    <w:name w:val="xl75"/>
    <w:basedOn w:val="Normln"/>
    <w:rsid w:val="00B24E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6">
    <w:name w:val="xl76"/>
    <w:basedOn w:val="Normln"/>
    <w:rsid w:val="00B24EC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7">
    <w:name w:val="xl77"/>
    <w:basedOn w:val="Normln"/>
    <w:rsid w:val="00B24E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8">
    <w:name w:val="xl78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character" w:styleId="Sledovanodkaz">
    <w:name w:val="FollowedHyperlink"/>
    <w:basedOn w:val="Standardnpsmoodstavce"/>
    <w:semiHidden/>
    <w:rsid w:val="00B24ECE"/>
    <w:rPr>
      <w:color w:val="800080"/>
      <w:u w:val="single"/>
    </w:rPr>
  </w:style>
  <w:style w:type="character" w:styleId="Zvraznn">
    <w:name w:val="Emphasis"/>
    <w:basedOn w:val="Standardnpsmoodstavce"/>
    <w:rsid w:val="00B24ECE"/>
    <w:rPr>
      <w:i/>
      <w:iCs/>
    </w:rPr>
  </w:style>
  <w:style w:type="paragraph" w:styleId="Normlnodsazen">
    <w:name w:val="Normal Indent"/>
    <w:basedOn w:val="Normln"/>
    <w:semiHidden/>
    <w:rsid w:val="00B24ECE"/>
    <w:pPr>
      <w:spacing w:after="120"/>
      <w:jc w:val="both"/>
    </w:pPr>
    <w:rPr>
      <w:rFonts w:cs="Times New Roman"/>
      <w:sz w:val="20"/>
      <w:lang w:val="sk-SK" w:eastAsia="sk-SK"/>
    </w:rPr>
  </w:style>
  <w:style w:type="character" w:customStyle="1" w:styleId="ZhlavChar">
    <w:name w:val="Záhlaví Char"/>
    <w:basedOn w:val="Standardnpsmoodstavce"/>
    <w:link w:val="Zhlav"/>
    <w:rsid w:val="00B04B41"/>
    <w:rPr>
      <w:rFonts w:ascii="Arial" w:hAnsi="Arial" w:cs="Arial"/>
      <w:sz w:val="24"/>
    </w:rPr>
  </w:style>
  <w:style w:type="paragraph" w:customStyle="1" w:styleId="Dokumentinfos">
    <w:name w:val="Dokumentinfos"/>
    <w:basedOn w:val="Normln"/>
    <w:rsid w:val="00B04B41"/>
    <w:pPr>
      <w:spacing w:before="120" w:after="120"/>
    </w:pPr>
    <w:rPr>
      <w:noProof/>
      <w:sz w:val="20"/>
      <w:lang w:val="en-GB" w:eastAsia="de-DE"/>
    </w:rPr>
  </w:style>
  <w:style w:type="numbering" w:customStyle="1" w:styleId="Lidl1">
    <w:name w:val="Lidl 1"/>
    <w:uiPriority w:val="99"/>
    <w:rsid w:val="00851083"/>
    <w:pPr>
      <w:numPr>
        <w:numId w:val="3"/>
      </w:numPr>
    </w:pPr>
  </w:style>
  <w:style w:type="paragraph" w:styleId="Nzev">
    <w:name w:val="Title"/>
    <w:basedOn w:val="Normln"/>
    <w:link w:val="NzevChar"/>
    <w:qFormat/>
    <w:rsid w:val="00851083"/>
    <w:pPr>
      <w:jc w:val="center"/>
    </w:pPr>
    <w:rPr>
      <w:b/>
      <w:bCs/>
      <w:sz w:val="22"/>
      <w:szCs w:val="24"/>
    </w:rPr>
  </w:style>
  <w:style w:type="character" w:customStyle="1" w:styleId="NzevChar">
    <w:name w:val="Název Char"/>
    <w:basedOn w:val="Standardnpsmoodstavce"/>
    <w:link w:val="Nzev"/>
    <w:rsid w:val="00851083"/>
    <w:rPr>
      <w:rFonts w:ascii="Arial" w:hAnsi="Arial" w:cs="Arial"/>
      <w:b/>
      <w:bCs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51083"/>
    <w:rPr>
      <w:rFonts w:ascii="Times New Roman" w:hAnsi="Times New Roman"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1083"/>
  </w:style>
  <w:style w:type="character" w:styleId="Znakapoznpodarou">
    <w:name w:val="footnote reference"/>
    <w:basedOn w:val="Standardnpsmoodstavce"/>
    <w:uiPriority w:val="99"/>
    <w:unhideWhenUsed/>
    <w:rsid w:val="0085108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51083"/>
    <w:pPr>
      <w:ind w:left="720"/>
      <w:contextualSpacing/>
    </w:pPr>
    <w:rPr>
      <w:rFonts w:ascii="Times New Roman" w:hAnsi="Times New Roman" w:cs="Times New Roman"/>
      <w:szCs w:val="24"/>
    </w:rPr>
  </w:style>
  <w:style w:type="character" w:customStyle="1" w:styleId="Nadpis1Char">
    <w:name w:val="Nadpis 1 Char"/>
    <w:aliases w:val="Nadpis Char"/>
    <w:basedOn w:val="Standardnpsmoodstavce"/>
    <w:link w:val="Nadpis1"/>
    <w:uiPriority w:val="9"/>
    <w:rsid w:val="003F364B"/>
    <w:rPr>
      <w:rFonts w:ascii="Arial" w:hAnsi="Arial" w:cs="Arial"/>
      <w:b/>
      <w:bCs/>
      <w:sz w:val="32"/>
    </w:rPr>
  </w:style>
  <w:style w:type="character" w:customStyle="1" w:styleId="Nadpis2Char">
    <w:name w:val="Nadpis 2 Char"/>
    <w:aliases w:val="Subtitle Char"/>
    <w:basedOn w:val="Standardnpsmoodstavce"/>
    <w:link w:val="Nadpis2"/>
    <w:uiPriority w:val="9"/>
    <w:rsid w:val="003F364B"/>
    <w:rPr>
      <w:rFonts w:ascii="Arial" w:hAnsi="Arial" w:cs="Arial"/>
      <w:b/>
      <w:bCs/>
      <w:sz w:val="28"/>
    </w:rPr>
  </w:style>
  <w:style w:type="character" w:customStyle="1" w:styleId="ZpatChar">
    <w:name w:val="Zápatí Char"/>
    <w:basedOn w:val="Standardnpsmoodstavce"/>
    <w:link w:val="Zpat"/>
    <w:rsid w:val="003F364B"/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3F36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F364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6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64B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Kurzíva Char"/>
    <w:basedOn w:val="Standardnpsmoodstavce"/>
    <w:link w:val="Nadpis3"/>
    <w:uiPriority w:val="9"/>
    <w:rsid w:val="003F364B"/>
    <w:rPr>
      <w:rFonts w:ascii="Arial" w:hAnsi="Arial" w:cs="Arial"/>
      <w:b/>
      <w:bCs/>
      <w:sz w:val="24"/>
    </w:rPr>
  </w:style>
  <w:style w:type="character" w:styleId="Odkaznakoment">
    <w:name w:val="annotation reference"/>
    <w:basedOn w:val="Standardnpsmoodstavce"/>
    <w:semiHidden/>
    <w:unhideWhenUsed/>
    <w:rsid w:val="003F364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F364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F364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36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364B"/>
    <w:rPr>
      <w:b/>
      <w:bCs/>
    </w:rPr>
  </w:style>
  <w:style w:type="paragraph" w:styleId="Revize">
    <w:name w:val="Revision"/>
    <w:hidden/>
    <w:uiPriority w:val="99"/>
    <w:semiHidden/>
    <w:rsid w:val="003F364B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F364B"/>
    <w:rPr>
      <w:rFonts w:ascii="Arial" w:hAnsi="Arial" w:cs="Arial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E709B-9CD9-45BE-B8BA-411EDA96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319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BBS-SK</vt:lpstr>
      <vt:lpstr>BBS-SK</vt:lpstr>
    </vt:vector>
  </TitlesOfParts>
  <Company>Schoenherr Rechtsanwaelte GmbH</Company>
  <LinksUpToDate>false</LinksUpToDate>
  <CharactersWithSpaces>1981</CharactersWithSpaces>
  <SharedDoc>false</SharedDoc>
  <HLinks>
    <vt:vector size="18" baseType="variant">
      <vt:variant>
        <vt:i4>1703992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_Toc188065702</vt:lpwstr>
      </vt:variant>
      <vt:variant>
        <vt:i4>1703992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_Toc188065701</vt:lpwstr>
      </vt:variant>
      <vt:variant>
        <vt:i4>1703992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_Toc188065700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BBS-SK</dc:title>
  <dc:creator>Lidl Slovenská republika v.o.s.</dc:creator>
  <cp:lastModifiedBy>Josef Kudrna</cp:lastModifiedBy>
  <cp:revision>5</cp:revision>
  <cp:lastPrinted>2018-11-20T11:30:00Z</cp:lastPrinted>
  <dcterms:created xsi:type="dcterms:W3CDTF">2022-03-18T09:49:00Z</dcterms:created>
  <dcterms:modified xsi:type="dcterms:W3CDTF">2022-04-04T13:16:00Z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M14440220/2</vt:lpwstr>
  </property>
  <property fmtid="{D5CDD505-2E9C-101B-9397-08002B2CF9AE}" pid="3" name="WS_REF_OLD">
    <vt:lpwstr>M11665772/2</vt:lpwstr>
  </property>
</Properties>
</file>