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22E" w:rsidRDefault="002F59F1">
      <w:pPr>
        <w:pStyle w:val="Zkladntext"/>
        <w:rPr>
          <w:rFonts w:ascii="Times New Roman"/>
          <w:sz w:val="20"/>
        </w:rPr>
      </w:pPr>
      <w:r w:rsidRPr="002F59F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427pt;margin-top:-43.75pt;width:75.75pt;height:21.8pt;z-index:251659264">
            <v:textbox>
              <w:txbxContent>
                <w:p w:rsidR="00984CE0" w:rsidRPr="00984CE0" w:rsidRDefault="00984CE0">
                  <w:pPr>
                    <w:rPr>
                      <w:b/>
                      <w:bCs/>
                      <w:color w:val="002060"/>
                    </w:rPr>
                  </w:pPr>
                  <w:r w:rsidRPr="00984CE0">
                    <w:rPr>
                      <w:b/>
                      <w:bCs/>
                      <w:color w:val="002060"/>
                    </w:rPr>
                    <w:t xml:space="preserve">Příloha </w:t>
                  </w:r>
                  <w:proofErr w:type="gramStart"/>
                  <w:r w:rsidRPr="00984CE0">
                    <w:rPr>
                      <w:b/>
                      <w:bCs/>
                      <w:color w:val="002060"/>
                    </w:rPr>
                    <w:t>č.7</w:t>
                  </w:r>
                  <w:proofErr w:type="gramEnd"/>
                </w:p>
              </w:txbxContent>
            </v:textbox>
          </v:shape>
        </w:pict>
      </w:r>
      <w:r w:rsidRPr="002F59F1">
        <w:pict>
          <v:group id="_x0000_s1026" style="position:absolute;margin-left:29.5pt;margin-top:16.3pt;width:538.6pt;height:798.4pt;z-index:-251658240;mso-position-horizontal-relative:page;mso-position-vertical-relative:page" coordorigin="590,326" coordsize="10772,1596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590;top:590;width:10772;height:15701">
              <v:imagedata r:id="rId8" o:title=""/>
            </v:shape>
            <v:shape id="_x0000_s1040" style="position:absolute;left:590;top:590;width:7239;height:15704" coordorigin="590,590" coordsize="7239,15704" path="m1145,16294r-555,l590,590r3406,l7829,8441,3996,16291r-2851,l1145,16294xe" fillcolor="#6e1d6e" stroked="f">
              <v:path arrowok="t"/>
            </v:shape>
            <v:rect id="_x0000_s1039" style="position:absolute;left:1178;top:326;width:2266;height:3288" stroked="f"/>
            <v:rect id="_x0000_s1038" style="position:absolute;left:1406;top:2553;width:831;height:828" fillcolor="#003669" stroked="f"/>
            <v:rect id="_x0000_s1037" style="position:absolute;left:1406;top:1555;width:831;height:828" fillcolor="#0050aa" stroked="f"/>
            <v:shape id="_x0000_s1036" style="position:absolute;left:1428;top:1574;width:785;height:785" coordorigin="1428,1574" coordsize="785,785" path="m1822,2359r-71,-6l1684,2335r-62,-29l1568,2267r-48,-47l1482,2165r-29,-61l1434,2038r-6,-70l1434,1898r19,-67l1482,1770r38,-55l1568,1667r54,-39l1684,1599r67,-18l1822,1574r70,7l1958,1599r61,29l2074,1667r47,48l2159,1770r29,61l2206,1898r7,70l2205,2047r-23,73l2146,2187r-48,58l2040,2292r-66,36l1900,2351r-78,8xe" fillcolor="#e60a13" stroked="f">
              <v:path arrowok="t"/>
            </v:shape>
            <v:shape id="_x0000_s1035" style="position:absolute;left:1454;top:1600;width:735;height:735" coordorigin="1454,1601" coordsize="735,735" path="m1822,2335r-75,-7l1678,2307r-62,-34l1562,2228r-45,-54l1483,2111r-21,-69l1454,1968r8,-74l1483,1826r34,-63l1562,1709r54,-45l1678,1630r69,-22l1822,1601r73,7l1964,1630r62,34l2081,1709r45,54l2160,1826r21,68l2189,1968r-8,74l2160,2111r-34,63l2081,2228r-55,45l1964,2307r-69,21l1822,2335xe" fillcolor="#ffef00" stroked="f">
              <v:path arrowok="t"/>
            </v:shape>
            <v:shape id="_x0000_s1034" type="#_x0000_t75" style="position:absolute;left:1495;top:1821;width:651;height:257">
              <v:imagedata r:id="rId9" o:title=""/>
            </v:shape>
            <v:shape id="_x0000_s1033" style="position:absolute;left:2407;top:1555;width:828;height:828" coordorigin="2407,1555" coordsize="828,828" path="m3235,1555r-33,l3202,1587r,760l2441,2347r,-760l3202,1587r,-32l2407,1555r,32l2407,2347r,36l3235,2383r,-36l3235,1587r,-1l3235,1555xe" fillcolor="#e2000f" stroked="f">
              <v:path arrowok="t"/>
            </v:shape>
            <v:shape id="_x0000_s1032" type="#_x0000_t75" style="position:absolute;left:2668;top:1706;width:324;height:324">
              <v:imagedata r:id="rId10" o:title=""/>
            </v:shape>
            <v:shape id="_x0000_s1031" type="#_x0000_t75" style="position:absolute;left:2508;top:2119;width:627;height:113">
              <v:imagedata r:id="rId11" o:title=""/>
            </v:shape>
            <v:rect id="_x0000_s1030" style="position:absolute;left:2407;top:2553;width:828;height:828" fillcolor="#00343d" stroked="f"/>
            <v:shape id="_x0000_s1029" type="#_x0000_t75" style="position:absolute;left:2846;top:2848;width:281;height:240">
              <v:imagedata r:id="rId12" o:title=""/>
            </v:shape>
            <v:shape id="_x0000_s1028" style="position:absolute;left:1483;top:2834;width:1472;height:267" coordorigin="1483,2834" coordsize="1472,267" o:spt="100" adj="0,,0" path="m1560,3029r-2,-3l1555,3022r-2,-5l1546,3010r-10,l1536,3034r,14l1531,3050r-24,l1507,3026r22,l1531,3029r,2l1536,3034r,-24l1483,3010r,91l1507,3101r,-31l1526,3070r15,-2l1551,3062r7,-10l1558,3050r2,-12l1560,3029xm1567,2882r-12,-4l1541,2875r-12,-5l1514,2868r,-10l1519,2856r12,l1536,2861r,5l1565,2866r-5,-15l1551,2841r-13,-5l1524,2834r-14,2l1498,2842r-9,11l1486,2868r2,11l1496,2886r11,5l1519,2894r17,5l1538,2899r,12l1526,2911r-12,l1512,2906r,-7l1483,2899r5,18l1500,2927r14,5l1524,2933r16,-2l1554,2926r9,-9l1567,2902r,-20xm1613,3031r-7,l1596,3036r-5,5l1589,3046r,-12l1570,3034r,67l1589,3101r,-39l1591,3060r3,-5l1596,3053r5,-3l1610,3050r3,3l1613,3050r,-4l1613,3031xm1663,2894r-29,l1632,2904r-5,5l1606,2909r-5,-12l1601,2870r5,-12l1630,2858r2,10l1634,2873r27,l1657,2857r-9,-12l1635,2837r-17,-3l1598,2838r-14,11l1575,2865r-3,20l1575,2903r9,16l1598,2929r20,4l1637,2930r14,-9l1660,2909r3,-15xm1687,3055r-5,-7l1678,3041r-12,-8l1666,3060r,12l1663,3077r,2l1658,3084r-14,l1642,3079r-3,-2l1639,3055r3,-2l1646,3050r3,-2l1656,3048r2,2l1663,3053r,2l1666,3060r,-27l1663,3031r-21,l1627,3041r-7,7l1618,3055r,22l1620,3084r14,14l1642,3101r21,l1670,3098r8,-7l1682,3084r5,-7l1687,3055xm1752,2839r-29,l1723,2870r-24,l1699,2839r-29,l1670,2930r29,l1699,2894r24,l1723,2930r29,l1752,2839xm1762,3010r-22,l1740,3041r,17l1740,3079r-2,5l1721,3084r,-5l1716,3077r,-22l1723,3048r10,l1738,3053r2,5l1740,3041r-10,-10l1714,3031r-8,5l1694,3048r,29l1697,3086r12,12l1714,3101r19,l1738,3098r2,-7l1742,3091r,10l1762,3101r,-10l1762,3084r,-36l1762,3041r,-31xm1841,3034r-22,l1819,3077r-2,2l1814,3084r-14,l1798,3079r,-45l1774,3034r,50l1778,3091r3,5l1786,3101r21,l1810,3098r9,-4l1819,3101r22,l1841,3091r,-7l1841,3034xm1889,2839r-29,l1848,2897r-5,-22l1836,2839r-24,l1800,2897r-12,-58l1762,2839r24,91l1814,2930r6,-33l1824,2875r10,55l1862,2930r10,-33l1889,2839xm1925,3101r-29,-41l1920,3034r-24,l1874,3055r,-45l1853,3010r,91l1874,3101r,-22l1879,3072r17,29l1925,3101xm1970,3034r-12,l1958,3014r-21,l1937,3034r-12,l1925,3048r12,l1937,3091r9,10l1970,3101r,-17l1958,3084r,-36l1970,3048r,-14xm1970,2930r-4,-12l1958,2897r-11,-29l1937,2839r-7,l1930,2897r-17,l1922,2868r8,29l1930,2839r-22,l1874,2930r29,l1908,2918r29,l1942,2930r28,xm2002,3034r-22,l1980,3101r22,l2002,3034xm2002,3010r-22,l1980,3026r22,l2002,3010xm2066,2930r-2,-2l2064,2911r-2,-12l2057,2892r-7,-5l2059,2882r2,-2l2064,2875r,-17l2064,2846r-14,-7l2035,2839r,24l2035,2878r-7,2l2006,2880r,-22l2030,2858r5,5l2035,2839r-57,l1978,2930r28,l2006,2899r29,l2035,2926r3,4l2066,2930xm2083,3055r-5,-7l2066,3036r-7,-4l2059,3055r,22l2057,3079r,5l2040,3084r-2,-5l2035,3077r,-22l2042,3048r10,l2059,3055r,-23l2057,3031r-19,l2028,3036r-12,12l2011,3055r,22l2016,3084r7,7l2028,3098r10,3l2057,3101r9,-3l2071,3091r10,-7l2083,3077r,-22xm2158,2950r-675,l1483,2964r675,l2158,2950xm2158,3038r-8,-7l2129,3031r-3,3l2122,3036r-3,l2112,3043r,-9l2093,3034r,67l2112,3101r,-41l2114,3055r5,-5l2134,3050r2,3l2136,3101r22,l2158,3050r,-7l2158,3038xm2158,2909r-46,l2155,2858r,-19l2076,2839r,24l2117,2863r-41,46l2076,2930r82,l2158,2909xm2623,3007r-2,-5l2621,3000r-5,-2l2518,2998r-3,4l2515,3012r3,2l2590,3014r-72,58l2515,3077r,7l2520,3089r98,l2623,3084r,-10l2618,3072r-72,l2621,3014r2,-4l2623,3007xm2623,2861r-12,-12l2604,2849r,21l2604,2918r-5,3l2534,2921r,-51l2537,2868r62,l2604,2870r,-21l2527,2849r-12,12l2515,2969r3,5l2530,2974r4,-5l2534,2940r77,l2623,2928r,-7l2623,2868r,-7xm2712,2854r-5,-5l2657,2849r-12,12l2645,2935r5,5l2659,2940r5,-5l2664,2870r2,-2l2707,2868r5,-5l2712,2854xm2748,3010r-12,-12l2729,2998r,21l2729,3029r-5,5l2657,3034r,-15l2662,3014r62,l2729,3019r,-21l2650,2998r-10,12l2640,3077r10,12l2724,3089r5,-5l2729,3074r-5,-2l2662,3072r-5,-5l2657,3050r79,l2748,3038r,-4l2748,3014r,-4xm2834,3002r-4,-4l2779,2998r-12,12l2767,3084r5,5l2779,3089r5,-5l2784,3019r5,-5l2830,3014r4,-2l2834,3002xm2834,2861r-14,-12l2815,2849r,21l2815,2880r-5,2l2743,2882r,-12l2748,2868r62,l2815,2870r,-21l2736,2849r-10,12l2726,2928r10,12l2810,2940r5,-5l2815,2926r-5,-5l2748,2921r-5,-3l2743,2902r77,l2834,2890r,-8l2834,2868r,-7xm2954,3010r-12,-12l2938,2998r,21l2938,3067r-5,5l2868,3072r-5,-5l2863,3019r5,-5l2933,3014r5,5l2938,2998r-80,l2846,3010r,67l2858,3089r84,l2954,3077r,-5l2954,3014r,-4xe" stroked="f">
              <v:stroke joinstyle="round"/>
              <v:formulas/>
              <v:path arrowok="t" o:connecttype="segments"/>
            </v:shape>
            <v:shape id="_x0000_s1027" style="position:absolute;left:1406;top:1034;width:1829;height:348" coordorigin="1406,1034" coordsize="1829,348" o:spt="100" adj="0,,0" path="m1634,1210r-6,-28l1612,1162r-23,-14l1562,1138r-48,-12l1497,1118r-7,-12l1490,1092r17,-2l1526,1090r8,2l1541,1097r7,2l1553,1106r-3,10l1622,1116r-8,-38l1591,1053r-33,-14l1519,1034r-38,5l1448,1054r-23,25l1416,1116r8,32l1444,1169r28,12l1529,1198r16,7l1553,1211r2,8l1555,1238r-19,5l1524,1243r-11,-1l1502,1239r-9,-6l1486,1224r,-5l1483,1214r,-7l1406,1207r14,49l1451,1283r36,13l1517,1298r41,-4l1596,1279r28,-27l1634,1210xm1889,1133r-11,-42l1855,1060r-35,-19l1774,1034r-54,10l1680,1071r-25,41l1646,1166r9,52l1679,1260r40,28l1774,1298r49,-9l1859,1265r22,-34l1889,1193r-75,l1809,1210r-8,13l1788,1233r-17,3l1749,1230r-15,-16l1726,1191r-3,-25l1726,1141r8,-22l1749,1103r22,-6l1791,1101r12,11l1809,1124r3,9l1889,1133xm2138,1039r-76,l2062,1129r-75,l1987,1039r-77,l1910,1129r,64l1910,1293r77,l1987,1193r75,l2062,1293r76,l2138,1193r,-64l2138,1039xm2503,1039r-77,l2395,1198r-12,-60l2364,1039r-67,l2266,1195r-3,l2234,1039r-76,l2227,1294r75,l2320,1195r10,-57l2357,1294r74,l2458,1198r45,-159xm2726,1294r-14,-39l2693,1202r-28,-76l2633,1039r-12,l2621,1202r-51,l2597,1126r24,76l2621,1039r-63,l2465,1294r77,l2556,1255r79,l2645,1294r81,xm2988,1294r-4,-13l2981,1265r-1,-15l2978,1238r-3,-22l2970,1205r-2,-7l2957,1183r-15,-9l2960,1165r11,-15l2979,1131r2,-20l2978,1099r-4,-19l2955,1057r-27,-13l2902,1040r,86l2898,1138r-8,8l2878,1149r-12,1l2827,1150r,-51l2863,1099r18,2l2893,1106r7,8l2902,1126r,-86l2897,1039r-149,l2748,1294r79,l2827,1205r41,l2886,1209r11,11l2902,1235r2,18l2904,1263r1,10l2907,1283r2,11l2988,1294xm3235,1342r-1829,l1406,1382r1829,l3235,1342xm3235,1226r-122,l3230,1097r,-58l3017,1039r,65l3127,1104r-117,127l3010,1294r225,l3235,1226xe" fillcolor="#9c9c9c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rPr>
          <w:rFonts w:ascii="Times New Roman"/>
          <w:sz w:val="20"/>
        </w:rPr>
      </w:pPr>
    </w:p>
    <w:p w:rsidR="00A5022E" w:rsidRDefault="00A5022E">
      <w:pPr>
        <w:pStyle w:val="Zkladntext"/>
        <w:spacing w:before="4"/>
        <w:rPr>
          <w:rFonts w:ascii="Times New Roman"/>
          <w:sz w:val="25"/>
        </w:rPr>
      </w:pPr>
    </w:p>
    <w:p w:rsidR="00A5022E" w:rsidRDefault="00444209">
      <w:pPr>
        <w:pStyle w:val="Nzev"/>
      </w:pPr>
      <w:r>
        <w:rPr>
          <w:color w:val="FFFFFF"/>
        </w:rPr>
        <w:t xml:space="preserve">Popis výkonů </w:t>
      </w:r>
      <w:proofErr w:type="spellStart"/>
      <w:r>
        <w:rPr>
          <w:color w:val="FFFFFF"/>
        </w:rPr>
        <w:t>fotovoltaiky</w:t>
      </w:r>
      <w:proofErr w:type="spellEnd"/>
      <w:r>
        <w:rPr>
          <w:color w:val="FFFFFF"/>
        </w:rPr>
        <w:t xml:space="preserve"> – mezinárodní 2021</w:t>
      </w:r>
    </w:p>
    <w:p w:rsidR="00A5022E" w:rsidRDefault="00A5022E">
      <w:pPr>
        <w:pStyle w:val="Zkladntext"/>
        <w:rPr>
          <w:b/>
          <w:sz w:val="54"/>
        </w:rPr>
      </w:pPr>
    </w:p>
    <w:p w:rsidR="00A5022E" w:rsidRDefault="00A5022E">
      <w:pPr>
        <w:pStyle w:val="Zkladntext"/>
        <w:rPr>
          <w:b/>
          <w:sz w:val="54"/>
        </w:rPr>
      </w:pPr>
    </w:p>
    <w:p w:rsidR="00A5022E" w:rsidRDefault="00A5022E">
      <w:pPr>
        <w:pStyle w:val="Zkladntext"/>
        <w:rPr>
          <w:b/>
          <w:sz w:val="54"/>
        </w:rPr>
      </w:pPr>
    </w:p>
    <w:p w:rsidR="00A5022E" w:rsidRDefault="00A5022E">
      <w:pPr>
        <w:pStyle w:val="Zkladntext"/>
        <w:spacing w:before="4"/>
        <w:rPr>
          <w:b/>
          <w:sz w:val="45"/>
        </w:rPr>
      </w:pPr>
    </w:p>
    <w:p w:rsidR="00A5022E" w:rsidRDefault="00444209" w:rsidP="00984CE0">
      <w:pPr>
        <w:pStyle w:val="Zkladntext"/>
        <w:spacing w:line="345" w:lineRule="auto"/>
        <w:ind w:left="103" w:right="7856"/>
        <w:sectPr w:rsidR="00A5022E">
          <w:type w:val="continuous"/>
          <w:pgSz w:w="11910" w:h="16840"/>
          <w:pgMar w:top="1580" w:right="1240" w:bottom="280" w:left="1060" w:header="708" w:footer="708" w:gutter="0"/>
          <w:cols w:space="708"/>
        </w:sectPr>
      </w:pPr>
      <w:r>
        <w:rPr>
          <w:color w:val="FFFFFF"/>
        </w:rPr>
        <w:t xml:space="preserve">SIS </w:t>
      </w:r>
      <w:proofErr w:type="spellStart"/>
      <w:r>
        <w:rPr>
          <w:color w:val="FFFFFF"/>
        </w:rPr>
        <w:t>Energiesysteme</w:t>
      </w:r>
      <w:proofErr w:type="spellEnd"/>
      <w:r>
        <w:rPr>
          <w:color w:val="FFFFFF"/>
        </w:rPr>
        <w:t xml:space="preserve"> 04.08.2</w:t>
      </w: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rPr>
          <w:sz w:val="20"/>
        </w:rPr>
      </w:pPr>
    </w:p>
    <w:p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211"/>
        <w:ind w:hanging="568"/>
      </w:pPr>
      <w:r>
        <w:rPr>
          <w:color w:val="6E1D6E"/>
        </w:rPr>
        <w:t>Obecně</w:t>
      </w:r>
    </w:p>
    <w:p w:rsidR="00A5022E" w:rsidRDefault="00A5022E">
      <w:pPr>
        <w:pStyle w:val="Zkladntext"/>
        <w:rPr>
          <w:b/>
          <w:sz w:val="52"/>
        </w:rPr>
      </w:pPr>
    </w:p>
    <w:p w:rsidR="00A5022E" w:rsidRDefault="00444209">
      <w:pPr>
        <w:pStyle w:val="Zkladntext"/>
        <w:spacing w:line="276" w:lineRule="auto"/>
        <w:ind w:left="766" w:right="178"/>
      </w:pPr>
      <w:r>
        <w:t>Tento popis výkonů obsahuje všechny výkony, které jsou potřeba pro smluvní dodávku, příp. smluvní výstavbu příslušného systému (včetně všech vedlejších výkonů). Tento popis výkonů je platný mezinárodně a zásadně musí být dodržován vybranými poskytovateli systémových služeb FV a všemi dotčenými obchodními soubory.</w:t>
      </w:r>
    </w:p>
    <w:p w:rsidR="00A5022E" w:rsidRDefault="00A5022E">
      <w:pPr>
        <w:pStyle w:val="Zkladntext"/>
        <w:spacing w:before="9"/>
        <w:rPr>
          <w:sz w:val="20"/>
        </w:rPr>
      </w:pPr>
    </w:p>
    <w:p w:rsidR="00A5022E" w:rsidRDefault="00444209">
      <w:pPr>
        <w:pStyle w:val="Zkladntext"/>
        <w:spacing w:line="278" w:lineRule="auto"/>
        <w:ind w:left="766" w:right="270"/>
      </w:pPr>
      <w:r>
        <w:t>Technické listy komponent (např. FV moduly, nosná konstrukce, střídače) je třeba přiložit k nabídce. V případě rozporů má tato příloha přednost před vašimi podklady.</w:t>
      </w:r>
    </w:p>
    <w:p w:rsidR="00A5022E" w:rsidRDefault="00A5022E">
      <w:pPr>
        <w:pStyle w:val="Zkladntext"/>
        <w:spacing w:before="7"/>
        <w:rPr>
          <w:sz w:val="20"/>
        </w:rPr>
      </w:pPr>
    </w:p>
    <w:p w:rsidR="00A5022E" w:rsidRDefault="00444209">
      <w:pPr>
        <w:pStyle w:val="Zkladntext"/>
        <w:spacing w:line="276" w:lineRule="auto"/>
        <w:ind w:left="766" w:right="199"/>
      </w:pPr>
      <w:r>
        <w:t>Úhrada za analýzu proveditelnosti, plánování projektu, výstavbu a údržbu se provádí výhradně podle cenových listů nebo nabídky pro konkrétní projekt na základě tohoto popisu výkonů a podmínek rámcové smlouvy.</w:t>
      </w:r>
    </w:p>
    <w:p w:rsidR="00A5022E" w:rsidRDefault="00A5022E">
      <w:pPr>
        <w:pStyle w:val="Zkladntext"/>
        <w:spacing w:before="9"/>
        <w:rPr>
          <w:sz w:val="20"/>
        </w:rPr>
      </w:pPr>
    </w:p>
    <w:p w:rsidR="00A5022E" w:rsidRDefault="00444209">
      <w:pPr>
        <w:pStyle w:val="Zkladntext"/>
        <w:spacing w:line="276" w:lineRule="auto"/>
        <w:ind w:left="766" w:right="109"/>
      </w:pPr>
      <w:r>
        <w:t>Musí být dodržovány obecně uznávané technické předpisy Spolkové republiky Německo, zejména příslušné předpisy EU, předpisy dané země a místa, všechny příslušné předpisy DIN, všechny příslušné předpisy o živnostenském podnikání a požární ochraně, všechny veřejnoprávní předpisy o ochraně životního prostředí a bezpečnosti práce, předpisy o prevenci úrazů, předpisy VDI, VDE a VDS, všechny předpisy svazu pojištění odpovědnosti zaměstnavatelů, vždy ve znění platném v době převzetí, pokud nejsou v rozporu s místními právními předpisy.</w:t>
      </w:r>
    </w:p>
    <w:p w:rsidR="00A5022E" w:rsidRDefault="00A5022E">
      <w:pPr>
        <w:pStyle w:val="Zkladntext"/>
        <w:spacing w:before="9"/>
        <w:rPr>
          <w:sz w:val="20"/>
        </w:rPr>
      </w:pPr>
    </w:p>
    <w:p w:rsidR="00A5022E" w:rsidRDefault="00444209">
      <w:pPr>
        <w:pStyle w:val="Zkladntext"/>
        <w:spacing w:before="1" w:line="278" w:lineRule="auto"/>
        <w:ind w:left="766" w:right="309"/>
      </w:pPr>
      <w:r>
        <w:t>Je třeba dodržovat ustanovení občanského zákoníku (BGB) Spolkové republiky Německo a místních právních předpisů. Přednost mají závazné právní předpisy v dané lokalitě (např. stavební předpisy).</w:t>
      </w: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5"/>
        <w:rPr>
          <w:sz w:val="21"/>
        </w:rPr>
      </w:pPr>
    </w:p>
    <w:p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1"/>
        <w:ind w:right="447"/>
      </w:pPr>
      <w:r>
        <w:rPr>
          <w:color w:val="6E1D6E"/>
        </w:rPr>
        <w:t>Kontrola na místě a vypracování studie proveditelnosti</w:t>
      </w:r>
    </w:p>
    <w:p w:rsidR="00A5022E" w:rsidRDefault="00444209">
      <w:pPr>
        <w:pStyle w:val="Zkladntext"/>
        <w:spacing w:before="357" w:line="276" w:lineRule="auto"/>
        <w:ind w:left="867" w:right="147"/>
      </w:pPr>
      <w:r>
        <w:t>„Kontrola na místě“ včetně koordinace se zákazníkem, dodavatelem elektrické instalace a společností dodávající energii/provozovatelem distribuční sítě, jakož i s dalšími zúčastněnými stranami. Vyhodnocení předané dokumentace o revizi budovy a zařízení.</w:t>
      </w:r>
    </w:p>
    <w:p w:rsidR="00A5022E" w:rsidRDefault="00A5022E">
      <w:pPr>
        <w:pStyle w:val="Zkladntext"/>
        <w:spacing w:before="10"/>
        <w:rPr>
          <w:sz w:val="20"/>
        </w:rPr>
      </w:pPr>
    </w:p>
    <w:p w:rsidR="00A5022E" w:rsidRDefault="00444209">
      <w:pPr>
        <w:pStyle w:val="Zkladntext"/>
        <w:spacing w:line="276" w:lineRule="auto"/>
        <w:ind w:left="867" w:right="172"/>
      </w:pPr>
      <w:r>
        <w:t>Studie proveditelnosti včetně výpočtu ziskovosti a uvedení předpokládaných úspor CO</w:t>
      </w:r>
      <w:r>
        <w:rPr>
          <w:sz w:val="12"/>
        </w:rPr>
        <w:t>2</w:t>
      </w:r>
      <w:r>
        <w:t xml:space="preserve"> s prezentací možností financování na národní/regionální úrovni. Za tímto účelem zákazník vyplní a zpřístupní </w:t>
      </w:r>
      <w:r>
        <w:rPr>
          <w:i/>
        </w:rPr>
        <w:t xml:space="preserve">„Formulář pro zaznamenávání údajů </w:t>
      </w:r>
      <w:proofErr w:type="spellStart"/>
      <w:r>
        <w:rPr>
          <w:i/>
        </w:rPr>
        <w:t>fotovoltaiky</w:t>
      </w:r>
      <w:proofErr w:type="spellEnd"/>
      <w:r>
        <w:rPr>
          <w:i/>
        </w:rPr>
        <w:t xml:space="preserve"> – mezinárodní“.</w:t>
      </w:r>
    </w:p>
    <w:p w:rsidR="00A5022E" w:rsidRDefault="00A5022E">
      <w:pPr>
        <w:pStyle w:val="Zkladntext"/>
        <w:spacing w:before="9"/>
        <w:rPr>
          <w:sz w:val="20"/>
        </w:rPr>
      </w:pPr>
    </w:p>
    <w:p w:rsidR="00A5022E" w:rsidRDefault="00444209">
      <w:pPr>
        <w:pStyle w:val="Zkladntext"/>
        <w:spacing w:line="276" w:lineRule="auto"/>
        <w:ind w:left="867" w:right="219"/>
      </w:pPr>
      <w:r>
        <w:t>Vyhotovení nabídky specifické pro konkrétní projekt s kusovníkem (na základě rámcové smlouvy) a projektově specifického harmonogramu postupu.</w:t>
      </w:r>
    </w:p>
    <w:p w:rsidR="00A5022E" w:rsidRDefault="00A5022E">
      <w:pPr>
        <w:pStyle w:val="Zkladntext"/>
        <w:rPr>
          <w:sz w:val="21"/>
        </w:rPr>
      </w:pPr>
    </w:p>
    <w:p w:rsidR="00A5022E" w:rsidRDefault="00444209">
      <w:pPr>
        <w:pStyle w:val="Zkladntext"/>
        <w:ind w:left="867"/>
      </w:pPr>
      <w:r>
        <w:t>Rozsah výkonů kontroly na místě a vypracování studie proveditelnosti:</w:t>
      </w:r>
    </w:p>
    <w:p w:rsidR="00A5022E" w:rsidRDefault="00A5022E">
      <w:pPr>
        <w:pStyle w:val="Zkladntext"/>
        <w:spacing w:before="5"/>
        <w:rPr>
          <w:sz w:val="23"/>
        </w:rPr>
      </w:pP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1" w:line="243" w:lineRule="exact"/>
        <w:ind w:hanging="286"/>
        <w:rPr>
          <w:rFonts w:ascii="Symbol" w:hAnsi="Symbol"/>
          <w:sz w:val="20"/>
        </w:rPr>
      </w:pPr>
      <w:r>
        <w:rPr>
          <w:sz w:val="18"/>
        </w:rPr>
        <w:t>Návštěva na místě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3" w:line="232" w:lineRule="auto"/>
        <w:ind w:left="1740" w:right="186" w:hanging="874"/>
        <w:rPr>
          <w:rFonts w:ascii="Symbol" w:hAnsi="Symbol"/>
          <w:sz w:val="20"/>
        </w:rPr>
      </w:pPr>
      <w:r>
        <w:rPr>
          <w:sz w:val="18"/>
        </w:rPr>
        <w:t>Základní vhodnost umístění (statika, kontrola izolace střechy, zastínění, kabelových tras, umístění instalace atd.)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8" w:line="232" w:lineRule="auto"/>
        <w:ind w:left="1740" w:right="173" w:hanging="874"/>
        <w:rPr>
          <w:rFonts w:ascii="Symbol" w:hAnsi="Symbol"/>
          <w:sz w:val="20"/>
        </w:rPr>
      </w:pPr>
      <w:r>
        <w:rPr>
          <w:sz w:val="18"/>
        </w:rPr>
        <w:t>Dokumentace, popř. fyzická zkouška/vhodnost komponent instalovaných na místě (rozvodna, ochranná technika, převodníky atd.)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2" w:line="242" w:lineRule="exact"/>
        <w:ind w:hanging="286"/>
        <w:rPr>
          <w:rFonts w:ascii="Symbol" w:hAnsi="Symbol"/>
          <w:sz w:val="20"/>
        </w:rPr>
      </w:pPr>
      <w:r>
        <w:rPr>
          <w:sz w:val="18"/>
        </w:rPr>
        <w:t>Stanovení optimální velikosti systému včetně variant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4"/>
        </w:tabs>
        <w:spacing w:line="218" w:lineRule="exact"/>
        <w:ind w:hanging="425"/>
        <w:rPr>
          <w:rFonts w:ascii="Wingdings" w:hAnsi="Wingdings"/>
          <w:sz w:val="20"/>
        </w:rPr>
      </w:pPr>
      <w:r>
        <w:rPr>
          <w:sz w:val="18"/>
        </w:rPr>
        <w:t>Optimalizováno pro vlastní spotřebu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4"/>
        </w:tabs>
        <w:spacing w:line="217" w:lineRule="exact"/>
        <w:ind w:hanging="425"/>
        <w:rPr>
          <w:rFonts w:ascii="Wingdings" w:hAnsi="Wingdings"/>
          <w:sz w:val="20"/>
        </w:rPr>
      </w:pPr>
      <w:r>
        <w:rPr>
          <w:sz w:val="18"/>
        </w:rPr>
        <w:t>Optimalizováno podle ekonomické efektivity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4"/>
        </w:tabs>
        <w:spacing w:line="219" w:lineRule="exact"/>
        <w:ind w:hanging="425"/>
        <w:rPr>
          <w:rFonts w:ascii="Wingdings" w:hAnsi="Wingdings"/>
          <w:sz w:val="20"/>
        </w:rPr>
      </w:pPr>
      <w:r>
        <w:rPr>
          <w:sz w:val="18"/>
        </w:rPr>
        <w:t>Plné obsazení (po konzultaci)</w:t>
      </w:r>
    </w:p>
    <w:p w:rsidR="00A5022E" w:rsidRDefault="00A5022E">
      <w:pPr>
        <w:spacing w:line="219" w:lineRule="exact"/>
        <w:rPr>
          <w:rFonts w:ascii="Wingdings" w:hAnsi="Wingdings"/>
          <w:sz w:val="20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7"/>
        <w:rPr>
          <w:sz w:val="29"/>
        </w:rPr>
      </w:pP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99" w:line="241" w:lineRule="exact"/>
        <w:ind w:hanging="286"/>
        <w:rPr>
          <w:rFonts w:ascii="Symbol" w:hAnsi="Symbol"/>
          <w:sz w:val="20"/>
        </w:rPr>
      </w:pPr>
      <w:r>
        <w:rPr>
          <w:sz w:val="18"/>
        </w:rPr>
        <w:t>Výpočet doby návratnosti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line="239" w:lineRule="exact"/>
        <w:ind w:hanging="286"/>
        <w:rPr>
          <w:rFonts w:ascii="Symbol" w:hAnsi="Symbol"/>
          <w:sz w:val="20"/>
        </w:rPr>
      </w:pPr>
      <w:r>
        <w:rPr>
          <w:sz w:val="18"/>
        </w:rPr>
        <w:t>Prognóza výnosů (alespoň na měsíční bázi), úspora CO</w:t>
      </w:r>
      <w:r>
        <w:rPr>
          <w:sz w:val="12"/>
        </w:rPr>
        <w:t>2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line="243" w:lineRule="exact"/>
        <w:ind w:hanging="286"/>
        <w:rPr>
          <w:rFonts w:ascii="Symbol" w:hAnsi="Symbol"/>
          <w:sz w:val="20"/>
        </w:rPr>
      </w:pPr>
      <w:r>
        <w:rPr>
          <w:sz w:val="18"/>
        </w:rPr>
        <w:t>Předběžné testování/posouzení oslnění</w:t>
      </w:r>
      <w:r>
        <w:rPr>
          <w:sz w:val="18"/>
        </w:rPr>
        <w:br/>
        <w:t>Může být vyžadována zpráva o oslnění</w:t>
      </w:r>
    </w:p>
    <w:p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203"/>
        <w:ind w:hanging="568"/>
      </w:pPr>
      <w:r>
        <w:rPr>
          <w:color w:val="6E1D6E"/>
        </w:rPr>
        <w:t>Plánovací a projekční práce</w:t>
      </w:r>
    </w:p>
    <w:p w:rsidR="00A5022E" w:rsidRDefault="00444209">
      <w:pPr>
        <w:pStyle w:val="Zkladntext"/>
        <w:spacing w:before="358" w:line="276" w:lineRule="auto"/>
        <w:ind w:left="867" w:right="213"/>
        <w:jc w:val="both"/>
      </w:pPr>
      <w:r>
        <w:t>Veškeré plánovací a projekční práce potřebné pro smluvní výstavbu (montáž a instalace) příslušného systému musí být provedeny v souladu s platnými normami a musí být zohledněny všechny národní požadavky dané země.</w:t>
      </w:r>
    </w:p>
    <w:p w:rsidR="00A5022E" w:rsidRDefault="00A5022E">
      <w:pPr>
        <w:pStyle w:val="Zkladntext"/>
        <w:spacing w:before="9"/>
        <w:rPr>
          <w:sz w:val="20"/>
        </w:rPr>
      </w:pPr>
    </w:p>
    <w:p w:rsidR="00A5022E" w:rsidRDefault="00444209">
      <w:pPr>
        <w:pStyle w:val="Zkladntext"/>
        <w:ind w:left="867"/>
      </w:pPr>
      <w:r>
        <w:t>Rozsah výkonů plánování a projektování:</w:t>
      </w:r>
    </w:p>
    <w:p w:rsidR="00A5022E" w:rsidRDefault="00A5022E">
      <w:pPr>
        <w:pStyle w:val="Zkladntext"/>
        <w:spacing w:before="2"/>
        <w:rPr>
          <w:sz w:val="24"/>
        </w:rPr>
      </w:pP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line="232" w:lineRule="auto"/>
        <w:ind w:right="120" w:hanging="286"/>
        <w:rPr>
          <w:rFonts w:ascii="Symbol" w:hAnsi="Symbol"/>
          <w:sz w:val="20"/>
        </w:rPr>
      </w:pPr>
      <w:r>
        <w:rPr>
          <w:sz w:val="18"/>
        </w:rPr>
        <w:t>Plán uspořádání ve formátu *.</w:t>
      </w:r>
      <w:proofErr w:type="spellStart"/>
      <w:r>
        <w:rPr>
          <w:sz w:val="18"/>
        </w:rPr>
        <w:t>dwg</w:t>
      </w:r>
      <w:proofErr w:type="spellEnd"/>
      <w:r>
        <w:rPr>
          <w:sz w:val="18"/>
        </w:rPr>
        <w:t xml:space="preserve"> a *.</w:t>
      </w:r>
      <w:proofErr w:type="spellStart"/>
      <w:r>
        <w:rPr>
          <w:sz w:val="18"/>
        </w:rPr>
        <w:t>pdf</w:t>
      </w:r>
      <w:proofErr w:type="spellEnd"/>
      <w:r>
        <w:rPr>
          <w:sz w:val="18"/>
        </w:rPr>
        <w:t>, včetně kabelových tras, prostupů střechou, počtu pevných bodů/zajištění pozice, křížení požárních stěn, umístění střídačů, rozvaděče generátoru (GAK) a podružných rozvaděčů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8" w:line="232" w:lineRule="auto"/>
        <w:ind w:right="244" w:hanging="286"/>
        <w:rPr>
          <w:rFonts w:ascii="Symbol" w:hAnsi="Symbol"/>
          <w:sz w:val="20"/>
        </w:rPr>
      </w:pPr>
      <w:r>
        <w:rPr>
          <w:sz w:val="18"/>
        </w:rPr>
        <w:t>Koncepce řízení a regulace systému (schéma), rozsah výkonů, popis rozhraní včetně výčtu všech výkonů ze strany stavby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8" w:line="232" w:lineRule="auto"/>
        <w:ind w:right="282" w:hanging="286"/>
        <w:rPr>
          <w:rFonts w:ascii="Symbol" w:hAnsi="Symbol"/>
          <w:sz w:val="20"/>
        </w:rPr>
      </w:pPr>
      <w:r>
        <w:rPr>
          <w:sz w:val="18"/>
        </w:rPr>
        <w:t>Koordinace podmínek připojení k síti s provozovatelem sítě včetně testu kompatibility se sítí a koncepce ochrany a řízení (realizace technických podmínek připojení provozovatele sítě)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8" w:line="232" w:lineRule="auto"/>
        <w:ind w:right="700" w:hanging="286"/>
        <w:rPr>
          <w:rFonts w:ascii="Symbol" w:hAnsi="Symbol"/>
          <w:sz w:val="20"/>
        </w:rPr>
      </w:pPr>
      <w:r>
        <w:rPr>
          <w:sz w:val="18"/>
        </w:rPr>
        <w:t>Definice připojení k hromosvodu a zohlednění specifikací požární ochrany (koncepce požární ochrany) včetně popisu rozhraní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2" w:line="243" w:lineRule="exact"/>
        <w:ind w:hanging="286"/>
        <w:rPr>
          <w:rFonts w:ascii="Symbol" w:hAnsi="Symbol"/>
          <w:sz w:val="20"/>
        </w:rPr>
      </w:pPr>
      <w:r>
        <w:rPr>
          <w:sz w:val="18"/>
        </w:rPr>
        <w:t>Dodržování/aplikace pokynů pro nakládání se sněhem/odklízení sněhu – koncepce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3" w:line="232" w:lineRule="auto"/>
        <w:ind w:right="346" w:hanging="286"/>
        <w:rPr>
          <w:rFonts w:ascii="Symbol" w:hAnsi="Symbol"/>
          <w:sz w:val="20"/>
        </w:rPr>
      </w:pPr>
      <w:r>
        <w:rPr>
          <w:sz w:val="18"/>
        </w:rPr>
        <w:t xml:space="preserve">Koordinace s místním hasičským sborem v souvislosti s budovaným </w:t>
      </w:r>
      <w:proofErr w:type="spellStart"/>
      <w:r>
        <w:rPr>
          <w:sz w:val="18"/>
        </w:rPr>
        <w:t>fotovoltaickým</w:t>
      </w:r>
      <w:proofErr w:type="spellEnd"/>
      <w:r>
        <w:rPr>
          <w:sz w:val="18"/>
        </w:rPr>
        <w:t xml:space="preserve"> systémem, včetně definice nezbytných opatření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before="2"/>
        <w:ind w:hanging="286"/>
        <w:rPr>
          <w:rFonts w:ascii="Symbol" w:hAnsi="Symbol"/>
          <w:sz w:val="20"/>
        </w:rPr>
      </w:pPr>
      <w:r>
        <w:rPr>
          <w:sz w:val="18"/>
        </w:rPr>
        <w:t>Fotodokumentace (střešní plocha, HRNN, střední napětí, kabelové trasy)</w:t>
      </w:r>
    </w:p>
    <w:p w:rsidR="00A5022E" w:rsidRDefault="00A5022E">
      <w:pPr>
        <w:pStyle w:val="Zkladntext"/>
        <w:rPr>
          <w:sz w:val="24"/>
        </w:rPr>
      </w:pPr>
    </w:p>
    <w:p w:rsidR="00A5022E" w:rsidRDefault="00444209">
      <w:pPr>
        <w:pStyle w:val="Zkladntext"/>
        <w:spacing w:before="164"/>
        <w:ind w:left="867"/>
      </w:pPr>
      <w:r>
        <w:t>Všechny podklady musí být předány v </w:t>
      </w:r>
      <w:proofErr w:type="spellStart"/>
      <w:r>
        <w:t>editovatelné</w:t>
      </w:r>
      <w:proofErr w:type="spellEnd"/>
      <w:r>
        <w:t xml:space="preserve"> podobě a neutrální (bez loga).</w:t>
      </w:r>
    </w:p>
    <w:p w:rsidR="00A5022E" w:rsidRDefault="00A5022E">
      <w:pPr>
        <w:pStyle w:val="Zkladntext"/>
        <w:spacing w:before="6"/>
        <w:rPr>
          <w:sz w:val="23"/>
        </w:rPr>
      </w:pPr>
    </w:p>
    <w:p w:rsidR="00A5022E" w:rsidRDefault="00444209">
      <w:pPr>
        <w:pStyle w:val="Zkladntext"/>
        <w:ind w:left="867"/>
      </w:pPr>
      <w:r>
        <w:t xml:space="preserve">V případě potřeby: Příprava posudku oslnění </w:t>
      </w:r>
      <w:r>
        <w:rPr>
          <w:rFonts w:ascii="Wingdings" w:hAnsi="Wingdings"/>
        </w:rPr>
        <w:t></w:t>
      </w:r>
      <w:r>
        <w:rPr>
          <w:rFonts w:ascii="Times New Roman" w:hAnsi="Times New Roman"/>
        </w:rPr>
        <w:t xml:space="preserve"> </w:t>
      </w:r>
      <w:r>
        <w:t>po konzultaci s příslušným vedením projektu.</w:t>
      </w: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3"/>
        <w:rPr>
          <w:sz w:val="25"/>
        </w:rPr>
      </w:pPr>
    </w:p>
    <w:p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1"/>
        <w:ind w:right="1381"/>
      </w:pPr>
      <w:proofErr w:type="spellStart"/>
      <w:r>
        <w:rPr>
          <w:color w:val="6E1D6E"/>
        </w:rPr>
        <w:t>Fotovoltaický</w:t>
      </w:r>
      <w:proofErr w:type="spellEnd"/>
      <w:r>
        <w:rPr>
          <w:color w:val="6E1D6E"/>
        </w:rPr>
        <w:t xml:space="preserve"> systém (FV) kompletní včetně</w:t>
      </w:r>
    </w:p>
    <w:p w:rsidR="00A5022E" w:rsidRDefault="00444209">
      <w:pPr>
        <w:pStyle w:val="Zkladntext"/>
        <w:spacing w:before="359" w:line="360" w:lineRule="auto"/>
        <w:ind w:left="867" w:right="207"/>
      </w:pPr>
      <w:r>
        <w:t>nosné konstrukce z hliníku/plastu, s podpěrnou konstrukcí minimálně 10° až 15°, včetně ochranných rohoží a popřípadě dalšího přitížení (ochranné rohože musí být o 3 cm větší než půdorysná plocha profilů/zatěžovacích panelů, odtoků vody v nosných profilech a pod nimi, výjimkou jsou prefabrikované systémové komponenty).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line="219" w:lineRule="exact"/>
        <w:ind w:hanging="286"/>
        <w:rPr>
          <w:rFonts w:ascii="Symbol" w:hAnsi="Symbol"/>
          <w:sz w:val="18"/>
        </w:rPr>
      </w:pPr>
      <w:r>
        <w:rPr>
          <w:sz w:val="18"/>
        </w:rPr>
        <w:t>Solární panely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3"/>
        <w:ind w:left="2100" w:hanging="361"/>
        <w:rPr>
          <w:rFonts w:ascii="Wingdings" w:hAnsi="Wingdings"/>
          <w:sz w:val="18"/>
        </w:rPr>
      </w:pPr>
      <w:r>
        <w:rPr>
          <w:sz w:val="18"/>
        </w:rPr>
        <w:t xml:space="preserve">Vzdálenost všech </w:t>
      </w:r>
      <w:proofErr w:type="spellStart"/>
      <w:r>
        <w:rPr>
          <w:sz w:val="18"/>
        </w:rPr>
        <w:t>fotovoltaických</w:t>
      </w:r>
      <w:proofErr w:type="spellEnd"/>
      <w:r>
        <w:rPr>
          <w:sz w:val="18"/>
        </w:rPr>
        <w:t xml:space="preserve"> komponent od požárních stěn ≥ 1,25 m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3"/>
        <w:ind w:left="2100" w:hanging="361"/>
        <w:rPr>
          <w:rFonts w:ascii="Wingdings" w:hAnsi="Wingdings"/>
          <w:sz w:val="18"/>
        </w:rPr>
      </w:pPr>
      <w:r>
        <w:rPr>
          <w:sz w:val="18"/>
        </w:rPr>
        <w:t>Vzdálenost ZOKT ≥ 1,25 m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3" w:line="360" w:lineRule="auto"/>
        <w:ind w:left="2100" w:right="179" w:hanging="360"/>
        <w:rPr>
          <w:rFonts w:ascii="Wingdings" w:hAnsi="Wingdings"/>
          <w:sz w:val="18"/>
        </w:rPr>
      </w:pPr>
      <w:r>
        <w:rPr>
          <w:sz w:val="18"/>
        </w:rPr>
        <w:t>Instalační plocha o rozměrech max. 40 m x 40 m rozdělená do 4 kvadrantů s odstupem minimálně 1,0 m/servisní uličkou mezi kvadranty (vzdálenost mezi modulovými poli v rámci instalační plochy min. 1 m)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line="207" w:lineRule="exact"/>
        <w:ind w:left="2100" w:hanging="361"/>
        <w:rPr>
          <w:rFonts w:ascii="Wingdings" w:hAnsi="Wingdings"/>
          <w:sz w:val="18"/>
        </w:rPr>
      </w:pPr>
      <w:r>
        <w:rPr>
          <w:sz w:val="18"/>
        </w:rPr>
        <w:t>Volný pás mezi instalačními plochami 5 m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5"/>
        <w:ind w:left="2100" w:hanging="361"/>
        <w:rPr>
          <w:rFonts w:ascii="Wingdings" w:hAnsi="Wingdings"/>
          <w:sz w:val="18"/>
        </w:rPr>
      </w:pPr>
      <w:r>
        <w:rPr>
          <w:sz w:val="18"/>
        </w:rPr>
        <w:t>Volný přístup ke světlíkům, ZOKT a dalším vestavbám</w:t>
      </w:r>
    </w:p>
    <w:p w:rsidR="00A5022E" w:rsidRDefault="00A5022E">
      <w:pPr>
        <w:rPr>
          <w:rFonts w:ascii="Wingdings" w:hAnsi="Wingdings"/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11"/>
        <w:rPr>
          <w:sz w:val="29"/>
        </w:rPr>
      </w:pP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94" w:line="360" w:lineRule="auto"/>
        <w:ind w:left="2100" w:right="297" w:hanging="360"/>
        <w:rPr>
          <w:rFonts w:ascii="Wingdings" w:hAnsi="Wingdings"/>
          <w:sz w:val="18"/>
        </w:rPr>
      </w:pPr>
      <w:r>
        <w:rPr>
          <w:sz w:val="18"/>
        </w:rPr>
        <w:t>Sklady nebezpečných látek nesmí být zastavěny; navíc musí být kolem tohoto skladu zachována volná vzdálenost 3 m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"/>
        <w:ind w:left="2100" w:hanging="361"/>
        <w:rPr>
          <w:rFonts w:ascii="Wingdings" w:hAnsi="Wingdings"/>
          <w:sz w:val="18"/>
        </w:rPr>
      </w:pPr>
      <w:r>
        <w:rPr>
          <w:sz w:val="18"/>
        </w:rPr>
        <w:t>Dodržování/respektování pokynů pro nakládání se sněhem/odklízení sněhu – koncepce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2"/>
        <w:ind w:left="2100" w:hanging="361"/>
        <w:rPr>
          <w:rFonts w:ascii="Wingdings" w:hAnsi="Wingdings"/>
          <w:sz w:val="18"/>
        </w:rPr>
      </w:pPr>
      <w:r>
        <w:rPr>
          <w:sz w:val="18"/>
        </w:rPr>
        <w:t>Orientace na východ/západ: Vzdálenost mezi nejnižšími body min. 20 cm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3" w:line="362" w:lineRule="auto"/>
        <w:ind w:left="2100" w:right="388" w:hanging="360"/>
        <w:rPr>
          <w:rFonts w:ascii="Wingdings" w:hAnsi="Wingdings"/>
          <w:sz w:val="18"/>
        </w:rPr>
      </w:pPr>
      <w:r>
        <w:rPr>
          <w:sz w:val="18"/>
        </w:rPr>
        <w:t xml:space="preserve">Orientace na jih: Rozestup mezi řadami panelů min. 60 cm, bez omezení (zmenšení) rozestupu mezi řadami větrnými </w:t>
      </w:r>
      <w:proofErr w:type="gramStart"/>
      <w:r>
        <w:rPr>
          <w:sz w:val="18"/>
        </w:rPr>
        <w:t>deflektory</w:t>
      </w:r>
      <w:proofErr w:type="gramEnd"/>
      <w:r>
        <w:rPr>
          <w:sz w:val="18"/>
        </w:rPr>
        <w:t xml:space="preserve"> (</w:t>
      </w:r>
      <w:proofErr w:type="spellStart"/>
      <w:r>
        <w:rPr>
          <w:sz w:val="18"/>
        </w:rPr>
        <w:t>spojlery</w:t>
      </w:r>
      <w:proofErr w:type="spellEnd"/>
      <w:r>
        <w:rPr>
          <w:sz w:val="18"/>
        </w:rPr>
        <w:t>)</w:t>
      </w:r>
    </w:p>
    <w:p w:rsidR="00A5022E" w:rsidRDefault="00A5022E">
      <w:pPr>
        <w:pStyle w:val="Zkladntext"/>
        <w:spacing w:before="6"/>
        <w:rPr>
          <w:sz w:val="20"/>
        </w:rPr>
      </w:pPr>
    </w:p>
    <w:p w:rsidR="00A5022E" w:rsidRDefault="00444209">
      <w:pPr>
        <w:pStyle w:val="Zkladntext"/>
        <w:spacing w:line="362" w:lineRule="auto"/>
        <w:ind w:left="867" w:right="267"/>
      </w:pPr>
      <w:r>
        <w:t>Při plánování je třeba zohlednit další národní požadavky a/nebo požadavky specifické pro daný projekt a lokalitu.</w:t>
      </w:r>
    </w:p>
    <w:p w:rsidR="00A5022E" w:rsidRDefault="00A5022E">
      <w:pPr>
        <w:pStyle w:val="Zkladntext"/>
        <w:spacing w:before="7"/>
        <w:rPr>
          <w:sz w:val="20"/>
        </w:rPr>
      </w:pP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ind w:hanging="286"/>
        <w:rPr>
          <w:rFonts w:ascii="Symbol" w:hAnsi="Symbol"/>
          <w:sz w:val="18"/>
        </w:rPr>
      </w:pPr>
      <w:r>
        <w:rPr>
          <w:sz w:val="18"/>
        </w:rPr>
        <w:t>Zajištění pozice všech komponent (modulových polí, kabelových žlabů atd.)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5"/>
        </w:tabs>
        <w:spacing w:before="101" w:line="362" w:lineRule="auto"/>
        <w:ind w:right="467" w:hanging="425"/>
        <w:rPr>
          <w:rFonts w:ascii="Wingdings" w:hAnsi="Wingdings"/>
          <w:sz w:val="18"/>
        </w:rPr>
      </w:pPr>
      <w:r>
        <w:rPr>
          <w:sz w:val="18"/>
        </w:rPr>
        <w:t>Při sklonu střechy &gt; 1° musí být komponenty zajištěny proti sklouznutí pomocí polohové pojistky (zajištění pozice)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line="357" w:lineRule="auto"/>
        <w:ind w:right="132" w:hanging="293"/>
        <w:rPr>
          <w:rFonts w:ascii="Symbol" w:hAnsi="Symbol"/>
          <w:sz w:val="18"/>
        </w:rPr>
      </w:pPr>
      <w:r>
        <w:rPr>
          <w:sz w:val="18"/>
        </w:rPr>
        <w:t>Je třeba zohlednit zóny zatížení sněhem, větrem v jednotlivých zemích. V zasněžených oblastech je třeba přijmout taková opatření, aby bylo možné celý systém odklízet od sněhu bez poškození. Za těchto okolností by se měly zřizovat pouze FV systémy orientované na jih s rozestupem mezi řadami panelů nejméně 60 cm.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ind w:left="2100" w:hanging="382"/>
        <w:rPr>
          <w:rFonts w:ascii="Wingdings" w:hAnsi="Wingdings"/>
          <w:sz w:val="18"/>
        </w:rPr>
      </w:pPr>
      <w:r>
        <w:rPr>
          <w:sz w:val="18"/>
        </w:rPr>
        <w:t>Požadavky na zatížení větrem a sněhem v jednotlivých lokalitách podle platných norem a koncepcí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1" w:line="360" w:lineRule="auto"/>
        <w:ind w:left="2100" w:right="318" w:hanging="382"/>
        <w:rPr>
          <w:rFonts w:ascii="Wingdings" w:hAnsi="Wingdings"/>
          <w:sz w:val="18"/>
        </w:rPr>
      </w:pPr>
      <w:r>
        <w:rPr>
          <w:sz w:val="18"/>
        </w:rPr>
        <w:t>Zatížení sněhem dimenzované na celý systém (modul, spodní nosná konstrukce a upnutí modulů)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ind w:hanging="286"/>
        <w:rPr>
          <w:rFonts w:ascii="Symbol" w:hAnsi="Symbol"/>
          <w:sz w:val="18"/>
        </w:rPr>
      </w:pPr>
      <w:r>
        <w:rPr>
          <w:sz w:val="18"/>
        </w:rPr>
        <w:t>Ochrana před bleskem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1" w:line="360" w:lineRule="auto"/>
        <w:ind w:left="2100" w:right="179" w:hanging="360"/>
        <w:rPr>
          <w:rFonts w:ascii="Wingdings" w:hAnsi="Wingdings"/>
          <w:sz w:val="18"/>
        </w:rPr>
      </w:pPr>
      <w:r>
        <w:rPr>
          <w:sz w:val="18"/>
        </w:rPr>
        <w:t>Spodní nosná konstrukce (pokud je vyrobena z hliníku) musí být vždy odolná vůči průchodu bleskového proudu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" w:line="360" w:lineRule="auto"/>
        <w:ind w:left="2100" w:right="367" w:hanging="360"/>
        <w:rPr>
          <w:rFonts w:ascii="Wingdings" w:hAnsi="Wingdings"/>
          <w:sz w:val="18"/>
        </w:rPr>
      </w:pPr>
      <w:r>
        <w:rPr>
          <w:sz w:val="18"/>
        </w:rPr>
        <w:t xml:space="preserve">Pokud je spodní nosná konstrukce vyrobena z plastu/svařovaná, musí být přizpůsobena koncepce ochrany před bleskem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Dodržení oddělovací vzdálenosti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" w:line="360" w:lineRule="auto"/>
        <w:ind w:left="2100" w:right="169" w:hanging="360"/>
        <w:rPr>
          <w:rFonts w:ascii="Wingdings" w:hAnsi="Wingdings"/>
          <w:sz w:val="18"/>
        </w:rPr>
      </w:pPr>
      <w:r>
        <w:rPr>
          <w:sz w:val="18"/>
        </w:rPr>
        <w:t xml:space="preserve">V případě stávajících budov provádí zřizovatel zařízení k ochraně před bleskem v koordinaci s poskytovatelem služeb </w:t>
      </w:r>
      <w:proofErr w:type="spellStart"/>
      <w:r>
        <w:rPr>
          <w:sz w:val="18"/>
        </w:rPr>
        <w:t>fotovoltaického</w:t>
      </w:r>
      <w:proofErr w:type="spellEnd"/>
      <w:r>
        <w:rPr>
          <w:sz w:val="18"/>
        </w:rPr>
        <w:t xml:space="preserve"> systému přiměřenou demontáž (demontáž pro opětovné použití) ochrany před bleskem a také dodatečnou montáž po instalaci </w:t>
      </w:r>
      <w:proofErr w:type="spellStart"/>
      <w:r>
        <w:rPr>
          <w:sz w:val="18"/>
        </w:rPr>
        <w:t>fotovoltaického</w:t>
      </w:r>
      <w:proofErr w:type="spellEnd"/>
      <w:r>
        <w:rPr>
          <w:sz w:val="18"/>
        </w:rPr>
        <w:t xml:space="preserve"> systému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line="360" w:lineRule="auto"/>
        <w:ind w:left="2100" w:right="293" w:hanging="360"/>
        <w:rPr>
          <w:rFonts w:ascii="Wingdings" w:hAnsi="Wingdings"/>
          <w:sz w:val="18"/>
        </w:rPr>
      </w:pPr>
      <w:r>
        <w:rPr>
          <w:sz w:val="18"/>
        </w:rPr>
        <w:t xml:space="preserve">Prostřednictvím FV </w:t>
      </w:r>
      <w:proofErr w:type="spellStart"/>
      <w:r>
        <w:rPr>
          <w:sz w:val="18"/>
        </w:rPr>
        <w:t>SysDL</w:t>
      </w:r>
      <w:proofErr w:type="spellEnd"/>
      <w:r>
        <w:rPr>
          <w:sz w:val="18"/>
        </w:rPr>
        <w:t>: Je nutná koordinace plánování solárních panelů včetně všech komponent (míst instalace) s příslušným zřizovatelem systému ochrany před bleskem</w:t>
      </w:r>
    </w:p>
    <w:p w:rsidR="00A5022E" w:rsidRDefault="00444209">
      <w:pPr>
        <w:pStyle w:val="Zkladntext"/>
        <w:spacing w:line="362" w:lineRule="auto"/>
        <w:ind w:left="2100" w:right="440"/>
      </w:pPr>
      <w:r>
        <w:rPr>
          <w:rFonts w:ascii="Wingdings" w:hAnsi="Wingdings"/>
        </w:rPr>
        <w:t></w:t>
      </w:r>
      <w:r>
        <w:t xml:space="preserve">Od zřizovatele systému ochrany před bleskem je vyžadováno prohlášení o ochraně před bleskem včetně </w:t>
      </w:r>
      <w:proofErr w:type="spellStart"/>
      <w:r>
        <w:t>fotovoltaického</w:t>
      </w:r>
      <w:proofErr w:type="spellEnd"/>
      <w:r>
        <w:t xml:space="preserve"> systému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line="217" w:lineRule="exact"/>
        <w:ind w:hanging="286"/>
        <w:rPr>
          <w:rFonts w:ascii="Symbol" w:hAnsi="Symbol"/>
          <w:sz w:val="18"/>
        </w:rPr>
      </w:pPr>
      <w:r>
        <w:rPr>
          <w:sz w:val="18"/>
        </w:rPr>
        <w:t>Přitížení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99" w:line="362" w:lineRule="auto"/>
        <w:ind w:left="2100" w:right="287" w:hanging="360"/>
        <w:rPr>
          <w:rFonts w:ascii="Wingdings" w:hAnsi="Wingdings"/>
          <w:sz w:val="18"/>
        </w:rPr>
      </w:pPr>
      <w:r>
        <w:rPr>
          <w:sz w:val="18"/>
        </w:rPr>
        <w:t>Všechny zatěžovací panely musí být instalovány a mechanicky upevněny tak, aby bylo vyloučeno jejich sklouznutí (např. ve žlabech s vytaženými okraji, děrovanou páskou a/nebo svorkami)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line="362" w:lineRule="auto"/>
        <w:ind w:left="2100" w:right="396" w:hanging="360"/>
        <w:rPr>
          <w:rFonts w:ascii="Wingdings" w:hAnsi="Wingdings"/>
          <w:sz w:val="18"/>
        </w:rPr>
      </w:pPr>
      <w:r>
        <w:rPr>
          <w:sz w:val="18"/>
        </w:rPr>
        <w:t>Staticky správné dimenzování, odchylka od stanoveného počtu kusů pouze po dohodě s objednatelem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line="360" w:lineRule="auto"/>
        <w:ind w:left="2100" w:right="127" w:hanging="360"/>
        <w:rPr>
          <w:rFonts w:ascii="Wingdings" w:hAnsi="Wingdings"/>
          <w:sz w:val="18"/>
        </w:rPr>
      </w:pPr>
      <w:r>
        <w:rPr>
          <w:sz w:val="18"/>
        </w:rPr>
        <w:t>Velké systémy lze v případě potřeby vzájemně zajistit na střechách s vysokými a nízkými body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line="360" w:lineRule="auto"/>
        <w:ind w:left="2100" w:right="159" w:hanging="360"/>
        <w:rPr>
          <w:rFonts w:ascii="Wingdings" w:hAnsi="Wingdings"/>
          <w:sz w:val="18"/>
        </w:rPr>
      </w:pPr>
      <w:r>
        <w:rPr>
          <w:sz w:val="18"/>
        </w:rPr>
        <w:t>Alternativně lze použít plastovou nosnou konstrukci s tepelně svařovanou konstrukcí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line="212" w:lineRule="exact"/>
        <w:ind w:hanging="286"/>
        <w:rPr>
          <w:rFonts w:ascii="Symbol" w:hAnsi="Symbol"/>
          <w:sz w:val="18"/>
        </w:rPr>
      </w:pPr>
      <w:r>
        <w:rPr>
          <w:sz w:val="18"/>
        </w:rPr>
        <w:t>FV moduly</w:t>
      </w:r>
    </w:p>
    <w:p w:rsidR="00A5022E" w:rsidRDefault="00A5022E">
      <w:pPr>
        <w:spacing w:line="212" w:lineRule="exact"/>
        <w:rPr>
          <w:rFonts w:ascii="Symbol" w:hAnsi="Symbol"/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11"/>
        <w:rPr>
          <w:sz w:val="29"/>
        </w:rPr>
      </w:pP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94"/>
        <w:ind w:left="2100" w:hanging="361"/>
        <w:rPr>
          <w:rFonts w:ascii="Wingdings" w:hAnsi="Wingdings"/>
          <w:sz w:val="18"/>
        </w:rPr>
      </w:pPr>
      <w:r>
        <w:rPr>
          <w:sz w:val="18"/>
        </w:rPr>
        <w:t>monokrystalické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3" w:line="362" w:lineRule="auto"/>
        <w:ind w:left="2100" w:right="239" w:hanging="360"/>
        <w:rPr>
          <w:rFonts w:ascii="Wingdings" w:hAnsi="Wingdings"/>
          <w:sz w:val="18"/>
        </w:rPr>
      </w:pPr>
      <w:r>
        <w:rPr>
          <w:sz w:val="18"/>
        </w:rPr>
        <w:t>Nejméně 360 </w:t>
      </w:r>
      <w:proofErr w:type="spellStart"/>
      <w:r>
        <w:rPr>
          <w:sz w:val="18"/>
        </w:rPr>
        <w:t>Wp</w:t>
      </w:r>
      <w:proofErr w:type="spellEnd"/>
      <w:r>
        <w:rPr>
          <w:sz w:val="18"/>
        </w:rPr>
        <w:t>, testováno a ověřeno podle testu degradace vyvolané světlem (LID)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line="203" w:lineRule="exact"/>
        <w:ind w:left="2100" w:hanging="361"/>
        <w:rPr>
          <w:rFonts w:ascii="Wingdings" w:hAnsi="Wingdings"/>
          <w:sz w:val="18"/>
        </w:rPr>
      </w:pPr>
      <w:r>
        <w:rPr>
          <w:sz w:val="18"/>
        </w:rPr>
        <w:t>Plusové třídění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2"/>
        <w:ind w:left="2100" w:hanging="361"/>
        <w:rPr>
          <w:rFonts w:ascii="Wingdings" w:hAnsi="Wingdings"/>
          <w:sz w:val="18"/>
        </w:rPr>
      </w:pPr>
      <w:r>
        <w:rPr>
          <w:sz w:val="18"/>
        </w:rPr>
        <w:t>Účinnost min. 19 %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5"/>
        <w:ind w:left="2100" w:hanging="361"/>
        <w:rPr>
          <w:rFonts w:ascii="Wingdings" w:hAnsi="Wingdings"/>
          <w:sz w:val="18"/>
        </w:rPr>
      </w:pPr>
      <w:r>
        <w:rPr>
          <w:sz w:val="18"/>
        </w:rPr>
        <w:t>Záruka lineárního výkonu ≤ 1 %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2"/>
        <w:ind w:left="2100" w:hanging="361"/>
        <w:rPr>
          <w:rFonts w:ascii="Wingdings" w:hAnsi="Wingdings"/>
          <w:sz w:val="18"/>
        </w:rPr>
      </w:pPr>
      <w:r>
        <w:rPr>
          <w:sz w:val="18"/>
        </w:rPr>
        <w:t>Teplotní koeficient výkonu (</w:t>
      </w:r>
      <w:proofErr w:type="spellStart"/>
      <w:r>
        <w:rPr>
          <w:sz w:val="18"/>
        </w:rPr>
        <w:t>P</w:t>
      </w:r>
      <w:r>
        <w:rPr>
          <w:sz w:val="12"/>
        </w:rPr>
        <w:t>max</w:t>
      </w:r>
      <w:proofErr w:type="spellEnd"/>
      <w:r>
        <w:rPr>
          <w:sz w:val="18"/>
        </w:rPr>
        <w:t>) &lt; -0,4 %/°C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6"/>
        <w:ind w:left="2100" w:hanging="361"/>
        <w:rPr>
          <w:rFonts w:ascii="Wingdings" w:hAnsi="Wingdings"/>
          <w:sz w:val="18"/>
        </w:rPr>
      </w:pPr>
      <w:r>
        <w:rPr>
          <w:sz w:val="18"/>
        </w:rPr>
        <w:t xml:space="preserve">Dodavatel podle </w:t>
      </w:r>
      <w:proofErr w:type="spellStart"/>
      <w:r>
        <w:rPr>
          <w:sz w:val="18"/>
        </w:rPr>
        <w:t>Bloomberg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Tier</w:t>
      </w:r>
      <w:proofErr w:type="spellEnd"/>
      <w:r>
        <w:rPr>
          <w:sz w:val="18"/>
        </w:rPr>
        <w:t xml:space="preserve"> 1</w:t>
      </w:r>
    </w:p>
    <w:p w:rsidR="00A5022E" w:rsidRDefault="00444209">
      <w:pPr>
        <w:pStyle w:val="Zkladntext"/>
        <w:spacing w:before="103"/>
        <w:ind w:left="2100"/>
      </w:pPr>
      <w:r>
        <w:rPr>
          <w:rFonts w:ascii="Times New Roman"/>
          <w:color w:val="6E1D6E"/>
          <w:u w:val="single" w:color="6E1D6E"/>
        </w:rPr>
        <w:t xml:space="preserve"> </w:t>
      </w:r>
      <w:r>
        <w:rPr>
          <w:color w:val="6E1D6E"/>
          <w:u w:val="single" w:color="6E1D6E"/>
        </w:rPr>
        <w:t>https://review.solar/tier-1-solar-panels-list/</w:t>
      </w: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8"/>
        <w:rPr>
          <w:sz w:val="28"/>
        </w:rPr>
      </w:pPr>
    </w:p>
    <w:p w:rsidR="00A5022E" w:rsidRDefault="00444209">
      <w:pPr>
        <w:pStyle w:val="Zkladntext"/>
        <w:spacing w:before="94"/>
        <w:ind w:left="867"/>
      </w:pPr>
      <w:r>
        <w:t>Použité solární moduly musí odpovídat aktuálně platnému znění normy IEC 61215.</w:t>
      </w:r>
    </w:p>
    <w:p w:rsidR="00A5022E" w:rsidRDefault="00A5022E">
      <w:pPr>
        <w:pStyle w:val="Zkladntext"/>
        <w:spacing w:before="6"/>
        <w:rPr>
          <w:sz w:val="23"/>
        </w:rPr>
      </w:pPr>
    </w:p>
    <w:p w:rsidR="00A5022E" w:rsidRDefault="00444209">
      <w:pPr>
        <w:pStyle w:val="Zkladntext"/>
        <w:spacing w:line="276" w:lineRule="auto"/>
        <w:ind w:left="867" w:right="218"/>
      </w:pPr>
      <w:r>
        <w:t>Nosnost celého systému při zatížení sněhem musí být navržena na zatížení min. 5 400 </w:t>
      </w:r>
      <w:proofErr w:type="spellStart"/>
      <w:r>
        <w:t>Pa</w:t>
      </w:r>
      <w:proofErr w:type="spellEnd"/>
      <w:r>
        <w:t xml:space="preserve"> (to odpovídá cca 540 kg/m²).</w:t>
      </w:r>
    </w:p>
    <w:p w:rsidR="00A5022E" w:rsidRDefault="00A5022E">
      <w:pPr>
        <w:pStyle w:val="Zkladntext"/>
        <w:spacing w:before="9"/>
        <w:rPr>
          <w:sz w:val="20"/>
        </w:rPr>
      </w:pP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ind w:hanging="286"/>
        <w:rPr>
          <w:rFonts w:ascii="Symbol" w:hAnsi="Symbol"/>
          <w:sz w:val="18"/>
        </w:rPr>
      </w:pPr>
      <w:r>
        <w:rPr>
          <w:sz w:val="18"/>
        </w:rPr>
        <w:t>Střídače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4" w:line="360" w:lineRule="auto"/>
        <w:ind w:left="2088" w:right="181" w:hanging="360"/>
        <w:rPr>
          <w:rFonts w:ascii="Wingdings" w:hAnsi="Wingdings"/>
          <w:sz w:val="18"/>
        </w:rPr>
      </w:pPr>
      <w:r>
        <w:rPr>
          <w:sz w:val="18"/>
        </w:rPr>
        <w:t xml:space="preserve">Nejméně 2 střídače vždy s min. 2 MPP </w:t>
      </w:r>
      <w:proofErr w:type="spellStart"/>
      <w:r>
        <w:rPr>
          <w:sz w:val="18"/>
        </w:rPr>
        <w:t>trackery</w:t>
      </w:r>
      <w:proofErr w:type="spellEnd"/>
      <w:r>
        <w:rPr>
          <w:sz w:val="18"/>
        </w:rPr>
        <w:t xml:space="preserve"> (Maximum </w:t>
      </w:r>
      <w:proofErr w:type="spellStart"/>
      <w:r>
        <w:rPr>
          <w:sz w:val="18"/>
        </w:rPr>
        <w:t>Power</w:t>
      </w:r>
      <w:proofErr w:type="spellEnd"/>
      <w:r>
        <w:rPr>
          <w:sz w:val="18"/>
        </w:rPr>
        <w:t xml:space="preserve"> Point </w:t>
      </w:r>
      <w:proofErr w:type="spellStart"/>
      <w:r>
        <w:rPr>
          <w:sz w:val="18"/>
        </w:rPr>
        <w:t>Tracker</w:t>
      </w:r>
      <w:proofErr w:type="spellEnd"/>
      <w:r>
        <w:rPr>
          <w:sz w:val="18"/>
        </w:rPr>
        <w:t>) – pro systémy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line="362" w:lineRule="auto"/>
        <w:ind w:left="2088" w:right="171" w:hanging="360"/>
        <w:rPr>
          <w:rFonts w:ascii="Wingdings" w:hAnsi="Wingdings"/>
          <w:sz w:val="18"/>
        </w:rPr>
      </w:pPr>
      <w:r>
        <w:rPr>
          <w:sz w:val="18"/>
        </w:rPr>
        <w:t xml:space="preserve">V rámci jednoho MPP </w:t>
      </w:r>
      <w:proofErr w:type="spellStart"/>
      <w:r>
        <w:rPr>
          <w:sz w:val="18"/>
        </w:rPr>
        <w:t>trackeru</w:t>
      </w:r>
      <w:proofErr w:type="spellEnd"/>
      <w:r>
        <w:rPr>
          <w:sz w:val="18"/>
        </w:rPr>
        <w:t xml:space="preserve"> se nesmí míchat různé sklony, různé orientace nebo různé délky </w:t>
      </w:r>
      <w:proofErr w:type="spellStart"/>
      <w:r>
        <w:rPr>
          <w:sz w:val="18"/>
        </w:rPr>
        <w:t>stringů</w:t>
      </w:r>
      <w:proofErr w:type="spellEnd"/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line="203" w:lineRule="exact"/>
        <w:ind w:left="2088" w:hanging="361"/>
        <w:rPr>
          <w:rFonts w:ascii="Wingdings" w:hAnsi="Wingdings"/>
          <w:sz w:val="18"/>
        </w:rPr>
      </w:pPr>
      <w:r>
        <w:rPr>
          <w:sz w:val="18"/>
        </w:rPr>
        <w:t>U systémů s </w:t>
      </w:r>
      <w:proofErr w:type="spellStart"/>
      <w:r>
        <w:rPr>
          <w:sz w:val="18"/>
        </w:rPr>
        <w:t>východo</w:t>
      </w:r>
      <w:proofErr w:type="spellEnd"/>
      <w:r>
        <w:rPr>
          <w:sz w:val="18"/>
        </w:rPr>
        <w:t>-západní orientací musí být obě orientace rozděleny na jeden střídač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1"/>
        <w:ind w:left="2088" w:hanging="361"/>
        <w:rPr>
          <w:rFonts w:ascii="Wingdings" w:hAnsi="Wingdings"/>
          <w:sz w:val="18"/>
        </w:rPr>
      </w:pPr>
      <w:r>
        <w:rPr>
          <w:sz w:val="18"/>
        </w:rPr>
        <w:t>Stejnosměrná a střídavá přepěťová ochrana typu 1 při nedodržení oddělovací vzdálenosti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5"/>
        <w:ind w:left="2088" w:hanging="361"/>
        <w:rPr>
          <w:rFonts w:ascii="Wingdings" w:hAnsi="Wingdings"/>
          <w:sz w:val="18"/>
        </w:rPr>
      </w:pPr>
      <w:r>
        <w:rPr>
          <w:sz w:val="18"/>
        </w:rPr>
        <w:t>Evropská účinnost min. 98 %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2"/>
        <w:ind w:left="2088" w:hanging="361"/>
        <w:rPr>
          <w:rFonts w:ascii="Wingdings" w:hAnsi="Wingdings"/>
          <w:sz w:val="18"/>
        </w:rPr>
      </w:pPr>
      <w:r>
        <w:rPr>
          <w:sz w:val="18"/>
        </w:rPr>
        <w:t>Jmenovitý výkon střídače při okolní teplotě 50 stupňů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5"/>
        <w:ind w:left="2088" w:hanging="361"/>
        <w:rPr>
          <w:rFonts w:ascii="Wingdings" w:hAnsi="Wingdings"/>
          <w:sz w:val="18"/>
        </w:rPr>
      </w:pPr>
      <w:r>
        <w:rPr>
          <w:sz w:val="18"/>
        </w:rPr>
        <w:t>Nepoužívané konektory/průchodky je třeba uzavřít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3"/>
        <w:ind w:left="2088" w:hanging="361"/>
        <w:rPr>
          <w:rFonts w:ascii="Wingdings" w:hAnsi="Wingdings"/>
          <w:sz w:val="18"/>
        </w:rPr>
      </w:pPr>
      <w:r>
        <w:rPr>
          <w:sz w:val="18"/>
        </w:rPr>
        <w:t xml:space="preserve">Umístění nejlépe uvnitř budovy (pouze pro </w:t>
      </w:r>
      <w:proofErr w:type="spellStart"/>
      <w:r>
        <w:rPr>
          <w:sz w:val="18"/>
        </w:rPr>
        <w:t>Lidl</w:t>
      </w:r>
      <w:proofErr w:type="spellEnd"/>
      <w:r>
        <w:rPr>
          <w:sz w:val="18"/>
        </w:rPr>
        <w:t>)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3"/>
        <w:ind w:left="2088" w:hanging="361"/>
        <w:rPr>
          <w:rFonts w:ascii="Wingdings" w:hAnsi="Wingdings"/>
          <w:sz w:val="18"/>
        </w:rPr>
      </w:pPr>
      <w:r>
        <w:rPr>
          <w:sz w:val="18"/>
        </w:rPr>
        <w:t>V případě umístění venku je třeba podniknout min. následující opatření:</w:t>
      </w:r>
    </w:p>
    <w:p w:rsidR="00A5022E" w:rsidRDefault="00444209">
      <w:pPr>
        <w:pStyle w:val="Odstavecseseznamem"/>
        <w:numPr>
          <w:ilvl w:val="3"/>
          <w:numId w:val="3"/>
        </w:numPr>
        <w:tabs>
          <w:tab w:val="left" w:pos="2436"/>
          <w:tab w:val="left" w:pos="2437"/>
        </w:tabs>
        <w:spacing w:before="105"/>
        <w:ind w:hanging="361"/>
        <w:rPr>
          <w:sz w:val="18"/>
        </w:rPr>
      </w:pPr>
      <w:r>
        <w:rPr>
          <w:sz w:val="18"/>
        </w:rPr>
        <w:t>Ochrana proti povětrnostním podmínkám (dešti, sněhu, slunci, nečistotě)</w:t>
      </w:r>
    </w:p>
    <w:p w:rsidR="00A5022E" w:rsidRDefault="00444209">
      <w:pPr>
        <w:pStyle w:val="Odstavecseseznamem"/>
        <w:numPr>
          <w:ilvl w:val="3"/>
          <w:numId w:val="3"/>
        </w:numPr>
        <w:tabs>
          <w:tab w:val="left" w:pos="2436"/>
          <w:tab w:val="left" w:pos="2437"/>
        </w:tabs>
        <w:spacing w:before="102"/>
        <w:ind w:hanging="361"/>
        <w:rPr>
          <w:sz w:val="18"/>
        </w:rPr>
      </w:pPr>
      <w:r>
        <w:rPr>
          <w:sz w:val="18"/>
        </w:rPr>
        <w:t>Ochrana proti poškození zvěří, jakož i krádeží/vandalismem</w:t>
      </w:r>
    </w:p>
    <w:p w:rsidR="00A5022E" w:rsidRDefault="00444209">
      <w:pPr>
        <w:pStyle w:val="Odstavecseseznamem"/>
        <w:numPr>
          <w:ilvl w:val="3"/>
          <w:numId w:val="3"/>
        </w:numPr>
        <w:tabs>
          <w:tab w:val="left" w:pos="2436"/>
          <w:tab w:val="left" w:pos="2437"/>
        </w:tabs>
        <w:spacing w:before="103"/>
        <w:ind w:hanging="361"/>
        <w:rPr>
          <w:sz w:val="18"/>
        </w:rPr>
      </w:pPr>
      <w:r>
        <w:rPr>
          <w:sz w:val="18"/>
        </w:rPr>
        <w:t>Dodržení vzdálenosti nejméně 5 m od tepelných čerpadel s přírodními chladivy</w:t>
      </w:r>
    </w:p>
    <w:p w:rsidR="00A5022E" w:rsidRDefault="00444209">
      <w:pPr>
        <w:pStyle w:val="Odstavecseseznamem"/>
        <w:numPr>
          <w:ilvl w:val="3"/>
          <w:numId w:val="3"/>
        </w:numPr>
        <w:tabs>
          <w:tab w:val="left" w:pos="2437"/>
        </w:tabs>
        <w:spacing w:before="105" w:line="360" w:lineRule="auto"/>
        <w:ind w:right="293" w:hanging="360"/>
        <w:jc w:val="both"/>
        <w:rPr>
          <w:sz w:val="18"/>
        </w:rPr>
      </w:pPr>
      <w:r>
        <w:rPr>
          <w:sz w:val="18"/>
        </w:rPr>
        <w:t>Dodržení dostatečné vzdálenosti od komponent (např. střídačů, kabelových tras atd.), které vyžadují čištění/údržbu budovy, např. okapy, zajištění proti pádu atd.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3"/>
        </w:tabs>
        <w:spacing w:line="220" w:lineRule="exact"/>
        <w:ind w:hanging="286"/>
        <w:jc w:val="both"/>
        <w:rPr>
          <w:rFonts w:ascii="Symbol" w:hAnsi="Symbol"/>
          <w:sz w:val="18"/>
        </w:rPr>
      </w:pPr>
      <w:r>
        <w:rPr>
          <w:sz w:val="18"/>
        </w:rPr>
        <w:t>Poměr jmenovitého výkonu mezi výkonem generátoru a střídače: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45"/>
        </w:tabs>
        <w:spacing w:before="101"/>
        <w:ind w:hanging="426"/>
        <w:jc w:val="both"/>
        <w:rPr>
          <w:rFonts w:ascii="Wingdings" w:hAnsi="Wingdings"/>
          <w:sz w:val="18"/>
        </w:rPr>
      </w:pPr>
      <w:r>
        <w:rPr>
          <w:sz w:val="18"/>
        </w:rPr>
        <w:t>Systémy orientované na jih: 1,00 - 1,10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5"/>
        </w:tabs>
        <w:spacing w:before="105"/>
        <w:ind w:hanging="426"/>
        <w:rPr>
          <w:rFonts w:ascii="Wingdings" w:hAnsi="Wingdings"/>
          <w:sz w:val="18"/>
        </w:rPr>
      </w:pPr>
      <w:r>
        <w:rPr>
          <w:sz w:val="18"/>
        </w:rPr>
        <w:t>Systémy s </w:t>
      </w:r>
      <w:proofErr w:type="spellStart"/>
      <w:r>
        <w:rPr>
          <w:sz w:val="18"/>
        </w:rPr>
        <w:t>východo</w:t>
      </w:r>
      <w:proofErr w:type="spellEnd"/>
      <w:r>
        <w:rPr>
          <w:sz w:val="18"/>
        </w:rPr>
        <w:t>-západní orientací: 1,10 - 1,20</w:t>
      </w: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10"/>
        <w:rPr>
          <w:sz w:val="15"/>
        </w:rPr>
      </w:pP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ind w:hanging="286"/>
        <w:rPr>
          <w:rFonts w:ascii="Symbol" w:hAnsi="Symbol"/>
          <w:sz w:val="18"/>
        </w:rPr>
      </w:pPr>
      <w:r>
        <w:rPr>
          <w:sz w:val="18"/>
        </w:rPr>
        <w:t xml:space="preserve">Datový </w:t>
      </w:r>
      <w:proofErr w:type="spellStart"/>
      <w:r>
        <w:rPr>
          <w:sz w:val="18"/>
        </w:rPr>
        <w:t>logger</w:t>
      </w:r>
      <w:proofErr w:type="spellEnd"/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3" w:line="360" w:lineRule="auto"/>
        <w:ind w:left="2088" w:right="452" w:hanging="360"/>
        <w:rPr>
          <w:rFonts w:ascii="Wingdings" w:hAnsi="Wingdings"/>
          <w:sz w:val="18"/>
        </w:rPr>
      </w:pPr>
      <w:r>
        <w:rPr>
          <w:sz w:val="18"/>
        </w:rPr>
        <w:t>Připojení FV systému do datové sítě SCHWARZ podle IT požadavků/směrnic SCHWARZ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line="205" w:lineRule="exact"/>
        <w:ind w:left="2088" w:hanging="361"/>
        <w:rPr>
          <w:rFonts w:ascii="Wingdings" w:hAnsi="Wingdings"/>
          <w:sz w:val="18"/>
        </w:rPr>
      </w:pPr>
      <w:r>
        <w:rPr>
          <w:sz w:val="18"/>
        </w:rPr>
        <w:t xml:space="preserve">Použití pouze schválených výrobků: </w:t>
      </w:r>
      <w:proofErr w:type="spellStart"/>
      <w:r>
        <w:rPr>
          <w:sz w:val="18"/>
        </w:rPr>
        <w:t>Meteocontrol</w:t>
      </w:r>
      <w:proofErr w:type="spellEnd"/>
      <w:r>
        <w:rPr>
          <w:sz w:val="18"/>
        </w:rPr>
        <w:t xml:space="preserve"> nebo be4energy</w:t>
      </w:r>
    </w:p>
    <w:p w:rsidR="00A5022E" w:rsidRDefault="00A5022E">
      <w:pPr>
        <w:spacing w:line="205" w:lineRule="exact"/>
        <w:rPr>
          <w:rFonts w:ascii="Wingdings" w:hAnsi="Wingdings"/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11"/>
        <w:rPr>
          <w:sz w:val="29"/>
        </w:rPr>
      </w:pP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94" w:line="360" w:lineRule="auto"/>
        <w:ind w:left="2088" w:right="309" w:hanging="360"/>
        <w:rPr>
          <w:rFonts w:ascii="Wingdings" w:hAnsi="Wingdings"/>
          <w:sz w:val="18"/>
        </w:rPr>
      </w:pPr>
      <w:r>
        <w:rPr>
          <w:sz w:val="18"/>
        </w:rPr>
        <w:t>Včetně nákladů na licence (portál) pro monitorování a dohled a zrcadlení dat na účtu Schwarz (SCHWARZ_ADMIN_PV)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"/>
        <w:ind w:left="2088" w:hanging="361"/>
        <w:rPr>
          <w:rFonts w:ascii="Wingdings" w:hAnsi="Wingdings"/>
          <w:sz w:val="18"/>
        </w:rPr>
      </w:pPr>
      <w:r>
        <w:rPr>
          <w:sz w:val="18"/>
        </w:rPr>
        <w:t>Vlastnictví dat společností SCHWARZ</w:t>
      </w:r>
    </w:p>
    <w:p w:rsidR="00A5022E" w:rsidRDefault="00444209">
      <w:pPr>
        <w:pStyle w:val="Zkladntext"/>
        <w:spacing w:before="102" w:line="360" w:lineRule="auto"/>
        <w:ind w:left="2448" w:right="108"/>
      </w:pPr>
      <w:r>
        <w:t xml:space="preserve">Poznámka: Vlastníkem dat generovaných datovým </w:t>
      </w:r>
      <w:proofErr w:type="spellStart"/>
      <w:r>
        <w:t>loggerem</w:t>
      </w:r>
      <w:proofErr w:type="spellEnd"/>
      <w:r>
        <w:t xml:space="preserve"> (záznamníkem dat), jakož i strukturálních a kmenových dat vytvořených v průběhu konfigurace, je výhradně koncern Schwarz. Šíření jakýchkoli údajů je přísně zakázáno.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"/>
        <w:ind w:hanging="286"/>
        <w:rPr>
          <w:rFonts w:ascii="Symbol" w:hAnsi="Symbol"/>
          <w:sz w:val="18"/>
        </w:rPr>
      </w:pPr>
      <w:r>
        <w:rPr>
          <w:sz w:val="18"/>
        </w:rPr>
        <w:t>Rozvaděč generátoru (GAK), je-li vyžadován: podle místních požadavků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2" w:line="355" w:lineRule="auto"/>
        <w:ind w:right="138" w:hanging="286"/>
        <w:rPr>
          <w:rFonts w:ascii="Symbol" w:hAnsi="Symbol"/>
          <w:sz w:val="18"/>
        </w:rPr>
      </w:pPr>
      <w:r>
        <w:rPr>
          <w:sz w:val="18"/>
        </w:rPr>
        <w:t>Rozvaděč generátoru (GAK), vzdálenost od vstupu do budovy ke kabelovému vstupu do rozvaděče generátoru může být maximálně 1 m, pro větší vzdálenosti jsou nutná opatření podle normy AR-E 2100-712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4"/>
        <w:ind w:hanging="286"/>
        <w:rPr>
          <w:rFonts w:ascii="Symbol" w:hAnsi="Symbol"/>
          <w:sz w:val="18"/>
        </w:rPr>
      </w:pPr>
      <w:r>
        <w:rPr>
          <w:sz w:val="18"/>
        </w:rPr>
        <w:t>Požární ochrana: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5"/>
        </w:tabs>
        <w:spacing w:before="103" w:line="360" w:lineRule="auto"/>
        <w:ind w:right="158" w:hanging="425"/>
        <w:rPr>
          <w:rFonts w:ascii="Wingdings" w:hAnsi="Wingdings"/>
          <w:sz w:val="18"/>
        </w:rPr>
      </w:pPr>
      <w:r>
        <w:rPr>
          <w:sz w:val="18"/>
        </w:rPr>
        <w:t>Při plánování je třeba zohlednit koncepce požární ochrany příslušných budov po konzultaci se stavebním dozorem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5"/>
        </w:tabs>
        <w:spacing w:line="205" w:lineRule="exact"/>
        <w:ind w:hanging="426"/>
        <w:rPr>
          <w:rFonts w:ascii="Wingdings" w:hAnsi="Wingdings"/>
          <w:sz w:val="18"/>
        </w:rPr>
      </w:pPr>
      <w:r>
        <w:rPr>
          <w:sz w:val="18"/>
        </w:rPr>
        <w:t>Vyžaduje se dodržování aplikačního pravidla AR-E 2100-712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45"/>
        </w:tabs>
        <w:spacing w:before="105" w:line="360" w:lineRule="auto"/>
        <w:ind w:right="337" w:hanging="425"/>
        <w:jc w:val="both"/>
        <w:rPr>
          <w:rFonts w:ascii="Wingdings" w:hAnsi="Wingdings"/>
          <w:sz w:val="18"/>
        </w:rPr>
      </w:pPr>
      <w:r>
        <w:rPr>
          <w:sz w:val="18"/>
        </w:rPr>
        <w:t xml:space="preserve">Aktualizace a úprava požárních plánů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Umístění všech relevantních komponent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45"/>
        </w:tabs>
        <w:spacing w:line="360" w:lineRule="auto"/>
        <w:ind w:right="303" w:hanging="425"/>
        <w:jc w:val="both"/>
        <w:rPr>
          <w:rFonts w:ascii="Wingdings" w:hAnsi="Wingdings"/>
          <w:sz w:val="18"/>
        </w:rPr>
      </w:pPr>
      <w:r>
        <w:rPr>
          <w:sz w:val="18"/>
        </w:rPr>
        <w:t xml:space="preserve">Vypínač pro hasiče/nouzový vypínač pro odpojení </w:t>
      </w:r>
      <w:proofErr w:type="spellStart"/>
      <w:r>
        <w:rPr>
          <w:sz w:val="18"/>
        </w:rPr>
        <w:t>fotovoltaického</w:t>
      </w:r>
      <w:proofErr w:type="spellEnd"/>
      <w:r>
        <w:rPr>
          <w:sz w:val="18"/>
        </w:rPr>
        <w:t xml:space="preserve"> systému na straně DC/AC podle koncepce požární ochrany/specifikací HZS, např. v ústředně požární signalizace (E</w:t>
      </w:r>
      <w:r w:rsidR="00880333">
        <w:rPr>
          <w:sz w:val="18"/>
        </w:rPr>
        <w:t>P</w:t>
      </w:r>
      <w:r>
        <w:rPr>
          <w:sz w:val="18"/>
        </w:rPr>
        <w:t>S) nebo nouzového východu z budovy, včetně automatického restartu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5"/>
        </w:tabs>
        <w:spacing w:line="360" w:lineRule="auto"/>
        <w:ind w:right="163" w:hanging="425"/>
        <w:rPr>
          <w:rFonts w:ascii="Wingdings" w:hAnsi="Wingdings"/>
          <w:sz w:val="18"/>
        </w:rPr>
      </w:pPr>
      <w:r>
        <w:rPr>
          <w:sz w:val="18"/>
        </w:rPr>
        <w:t>Pokud není vyžadován vypínač pro hasiče, musí být na vnější straně dveří podružného rozvaděče FV instalováno aretační tlačítko, které přebírá funkci hlavního vypínače (tlačítko má působit na ochranu sítě a systému, a tím vypnout systém na straně AC). Toto tlačítko je třeba odpovídajícím způsobem označit jako hlavní vypínač. Pokud není možná instalace do skříně AC, musí být tlačítko namontováno v samostatném krytu na dobře viditelném (nebo snadno přístupném) místě vedle skříně.</w:t>
      </w:r>
    </w:p>
    <w:p w:rsidR="00A5022E" w:rsidRDefault="00A5022E">
      <w:pPr>
        <w:pStyle w:val="Zkladntext"/>
        <w:spacing w:before="11"/>
        <w:rPr>
          <w:sz w:val="26"/>
        </w:rPr>
      </w:pPr>
    </w:p>
    <w:p w:rsidR="00A5022E" w:rsidRDefault="00444209">
      <w:pPr>
        <w:pStyle w:val="Odstavecseseznamem"/>
        <w:numPr>
          <w:ilvl w:val="0"/>
          <w:numId w:val="2"/>
        </w:numPr>
        <w:tabs>
          <w:tab w:val="left" w:pos="1021"/>
          <w:tab w:val="left" w:pos="1022"/>
        </w:tabs>
        <w:ind w:hanging="362"/>
        <w:rPr>
          <w:sz w:val="18"/>
        </w:rPr>
      </w:pPr>
      <w:r>
        <w:rPr>
          <w:sz w:val="18"/>
        </w:rPr>
        <w:t xml:space="preserve">Protipožární ochrana u </w:t>
      </w:r>
      <w:proofErr w:type="spellStart"/>
      <w:r>
        <w:rPr>
          <w:sz w:val="18"/>
        </w:rPr>
        <w:t>fotovoltaických</w:t>
      </w:r>
      <w:proofErr w:type="spellEnd"/>
      <w:r>
        <w:rPr>
          <w:sz w:val="18"/>
        </w:rPr>
        <w:t xml:space="preserve"> systémů &gt; 200 </w:t>
      </w:r>
      <w:proofErr w:type="spellStart"/>
      <w:r>
        <w:rPr>
          <w:sz w:val="18"/>
        </w:rPr>
        <w:t>kWp</w:t>
      </w:r>
      <w:proofErr w:type="spellEnd"/>
      <w:r>
        <w:rPr>
          <w:sz w:val="18"/>
        </w:rPr>
        <w:t xml:space="preserve"> nebo instalace střídačů na střeše</w:t>
      </w:r>
    </w:p>
    <w:p w:rsidR="00A5022E" w:rsidRDefault="00A5022E">
      <w:pPr>
        <w:pStyle w:val="Zkladntext"/>
        <w:rPr>
          <w:sz w:val="22"/>
        </w:rPr>
      </w:pPr>
    </w:p>
    <w:p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before="160" w:line="360" w:lineRule="auto"/>
        <w:ind w:right="245"/>
        <w:rPr>
          <w:sz w:val="18"/>
        </w:rPr>
      </w:pPr>
      <w:r>
        <w:rPr>
          <w:sz w:val="18"/>
        </w:rPr>
        <w:t>Skříň AC (kovové provedení) „prostorově“ oddělená od místa montáže střídačů</w:t>
      </w:r>
      <w:r>
        <w:rPr>
          <w:sz w:val="18"/>
        </w:rPr>
        <w:br/>
        <w:t xml:space="preserve">namontovaná na samostatném stojanu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Vzdálenost min. 5 m od střídačů</w:t>
      </w:r>
    </w:p>
    <w:p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line="362" w:lineRule="auto"/>
        <w:ind w:right="533"/>
        <w:rPr>
          <w:sz w:val="18"/>
        </w:rPr>
      </w:pPr>
      <w:r>
        <w:rPr>
          <w:sz w:val="18"/>
        </w:rPr>
        <w:t>Schválené protipožární rohože/desky pod stojany (FV komponenty) po celém obvodu s přesahem nejméně ≥ 1 m</w:t>
      </w:r>
    </w:p>
    <w:p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line="203" w:lineRule="exact"/>
        <w:ind w:hanging="426"/>
        <w:rPr>
          <w:sz w:val="18"/>
        </w:rPr>
      </w:pPr>
      <w:r>
        <w:rPr>
          <w:sz w:val="18"/>
        </w:rPr>
        <w:t xml:space="preserve">Vzdálenost mezi všemi </w:t>
      </w:r>
      <w:proofErr w:type="spellStart"/>
      <w:r>
        <w:rPr>
          <w:sz w:val="18"/>
        </w:rPr>
        <w:t>fotovoltaickými</w:t>
      </w:r>
      <w:proofErr w:type="spellEnd"/>
      <w:r>
        <w:rPr>
          <w:sz w:val="18"/>
        </w:rPr>
        <w:t xml:space="preserve"> prvky a požární stěnou nejméně ≥ 1,25 m</w:t>
      </w:r>
    </w:p>
    <w:p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before="103" w:line="360" w:lineRule="auto"/>
        <w:ind w:right="196"/>
        <w:rPr>
          <w:sz w:val="18"/>
        </w:rPr>
      </w:pPr>
      <w:r>
        <w:rPr>
          <w:sz w:val="18"/>
        </w:rPr>
        <w:t>Přemostění požární stěny pomocí dvou samostatných kabelových kanálů (vzdálenost mezi kanály ≥ 15 cm) pro + a -, stejnosměrné kabely ovinuté schválenými protipožárními bandážemi v délce nejméně ≥ 1,25 m na obou stranách požární stěny</w:t>
      </w:r>
    </w:p>
    <w:p w:rsidR="00A5022E" w:rsidRDefault="00444209">
      <w:pPr>
        <w:pStyle w:val="Odstavecseseznamem"/>
        <w:numPr>
          <w:ilvl w:val="2"/>
          <w:numId w:val="2"/>
        </w:numPr>
        <w:tabs>
          <w:tab w:val="left" w:pos="2427"/>
        </w:tabs>
        <w:spacing w:line="207" w:lineRule="exact"/>
        <w:ind w:left="2426"/>
        <w:rPr>
          <w:sz w:val="18"/>
        </w:rPr>
      </w:pPr>
      <w:r>
        <w:rPr>
          <w:sz w:val="18"/>
        </w:rPr>
        <w:t>Samonosná konstrukce bez opěry na požární stěně, vzdálenost ≥ 10 cm</w:t>
      </w:r>
    </w:p>
    <w:p w:rsidR="00A5022E" w:rsidRDefault="00444209">
      <w:pPr>
        <w:pStyle w:val="Odstavecseseznamem"/>
        <w:numPr>
          <w:ilvl w:val="2"/>
          <w:numId w:val="2"/>
        </w:numPr>
        <w:tabs>
          <w:tab w:val="left" w:pos="2427"/>
        </w:tabs>
        <w:spacing w:before="103" w:line="360" w:lineRule="auto"/>
        <w:ind w:right="130" w:hanging="284"/>
        <w:rPr>
          <w:sz w:val="18"/>
        </w:rPr>
      </w:pPr>
      <w:r>
        <w:rPr>
          <w:sz w:val="18"/>
        </w:rPr>
        <w:t>Oddělení před a za požární stěnou pomocí nevodivého prvku, např. betonový blok kabelového kanálu s krycí tvárnicí včetně kompletního vyplnění protipožární maltou nebo pískem</w:t>
      </w:r>
    </w:p>
    <w:p w:rsidR="00A5022E" w:rsidRDefault="00A5022E">
      <w:pPr>
        <w:spacing w:line="360" w:lineRule="auto"/>
        <w:rPr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11"/>
        <w:rPr>
          <w:sz w:val="29"/>
        </w:rPr>
      </w:pPr>
    </w:p>
    <w:p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before="94" w:line="360" w:lineRule="auto"/>
        <w:ind w:right="224"/>
        <w:rPr>
          <w:sz w:val="18"/>
        </w:rPr>
      </w:pPr>
      <w:r>
        <w:rPr>
          <w:sz w:val="18"/>
        </w:rPr>
        <w:t>Příprava optických/tepelných požárních hlásičů (prostorová rezerva, zavedení kabelů) ve skříni AC s napojením na systém požární signalizace (EPS), pokládka kabelů do dalšího možného místa napojení, koordinace s příslušným projektovým manažerem ohledně provedení</w:t>
      </w:r>
    </w:p>
    <w:p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line="207" w:lineRule="exact"/>
        <w:ind w:hanging="426"/>
        <w:rPr>
          <w:sz w:val="18"/>
        </w:rPr>
      </w:pPr>
      <w:r>
        <w:rPr>
          <w:sz w:val="18"/>
        </w:rPr>
        <w:t>Střídavé a stejnosměrné vedení musí být fyzicky odděleno</w:t>
      </w:r>
    </w:p>
    <w:p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before="103"/>
        <w:ind w:hanging="426"/>
        <w:rPr>
          <w:sz w:val="18"/>
        </w:rPr>
      </w:pPr>
      <w:r>
        <w:rPr>
          <w:sz w:val="18"/>
        </w:rPr>
        <w:t>Na kříženích je třeba vložit protipožární rohož/desku</w:t>
      </w:r>
    </w:p>
    <w:p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before="105"/>
        <w:ind w:hanging="426"/>
        <w:rPr>
          <w:sz w:val="18"/>
        </w:rPr>
      </w:pPr>
      <w:r>
        <w:rPr>
          <w:sz w:val="18"/>
        </w:rPr>
        <w:t>Požární přepážky: striktní oddělení kladných a záporných vodičů</w:t>
      </w:r>
    </w:p>
    <w:p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before="102"/>
        <w:ind w:hanging="426"/>
        <w:rPr>
          <w:sz w:val="18"/>
        </w:rPr>
      </w:pPr>
      <w:r>
        <w:rPr>
          <w:sz w:val="18"/>
        </w:rPr>
        <w:t>Protipožární bandáže: Oddělené provedení a pokládka kladných a záporných vodičů</w:t>
      </w:r>
    </w:p>
    <w:p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before="105" w:line="360" w:lineRule="auto"/>
        <w:ind w:right="273"/>
        <w:rPr>
          <w:sz w:val="18"/>
        </w:rPr>
      </w:pPr>
      <w:r>
        <w:rPr>
          <w:sz w:val="18"/>
        </w:rPr>
        <w:t>Protipožární bandáže musí být instalovány zakryté (například v kabelovém žlabu s krytem)</w:t>
      </w:r>
    </w:p>
    <w:p w:rsidR="00A5022E" w:rsidRDefault="00444209">
      <w:pPr>
        <w:pStyle w:val="Odstavecseseznamem"/>
        <w:numPr>
          <w:ilvl w:val="1"/>
          <w:numId w:val="2"/>
        </w:numPr>
        <w:tabs>
          <w:tab w:val="left" w:pos="2143"/>
          <w:tab w:val="left" w:pos="2145"/>
        </w:tabs>
        <w:spacing w:line="205" w:lineRule="exact"/>
        <w:ind w:hanging="426"/>
        <w:rPr>
          <w:sz w:val="18"/>
        </w:rPr>
      </w:pPr>
      <w:r>
        <w:rPr>
          <w:sz w:val="18"/>
        </w:rPr>
        <w:t xml:space="preserve">Vypínač pro hasiče/nouzový vypínač pro odpojení </w:t>
      </w:r>
      <w:proofErr w:type="spellStart"/>
      <w:r>
        <w:rPr>
          <w:sz w:val="18"/>
        </w:rPr>
        <w:t>fotovoltaického</w:t>
      </w:r>
      <w:proofErr w:type="spellEnd"/>
      <w:r>
        <w:rPr>
          <w:sz w:val="18"/>
        </w:rPr>
        <w:t xml:space="preserve"> systému na straně AC</w:t>
      </w: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1"/>
        <w:rPr>
          <w:sz w:val="16"/>
        </w:rPr>
      </w:pPr>
    </w:p>
    <w:p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line="350" w:lineRule="auto"/>
        <w:ind w:right="167" w:hanging="286"/>
        <w:rPr>
          <w:sz w:val="18"/>
        </w:rPr>
      </w:pPr>
      <w:r>
        <w:rPr>
          <w:sz w:val="18"/>
        </w:rPr>
        <w:t xml:space="preserve">Přepěťová ochrana DC podle obecně uznávaných pravidel techniky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včetně přepěťové ochrany pro kabely k čidlům, datová vedení</w:t>
      </w:r>
    </w:p>
    <w:p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9" w:line="350" w:lineRule="auto"/>
        <w:ind w:right="210" w:hanging="286"/>
        <w:rPr>
          <w:sz w:val="18"/>
        </w:rPr>
      </w:pPr>
      <w:r>
        <w:rPr>
          <w:sz w:val="18"/>
        </w:rPr>
        <w:t xml:space="preserve">Skříň měření s převodníky včetně ochranné techniky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podle národních požadavků, např. ochrana sítě a systému, rozpojovací svorkovnice a jištění</w:t>
      </w:r>
    </w:p>
    <w:p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10" w:line="350" w:lineRule="auto"/>
        <w:ind w:right="465" w:hanging="286"/>
        <w:rPr>
          <w:sz w:val="18"/>
        </w:rPr>
      </w:pPr>
      <w:r>
        <w:rPr>
          <w:sz w:val="18"/>
        </w:rPr>
        <w:t>Skříň AC FV systému s připojovacími prvky včetně pojistek pro střídače a odpojovačů typu NH, případně s přepěťovou ochranou</w:t>
      </w:r>
    </w:p>
    <w:p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7"/>
        <w:ind w:hanging="286"/>
        <w:rPr>
          <w:sz w:val="18"/>
        </w:rPr>
      </w:pPr>
      <w:r>
        <w:rPr>
          <w:sz w:val="18"/>
        </w:rPr>
        <w:t>Kabeláž vč. provedení/zapravení prostupů ve stěnách/stropech/střeše (popř. v souladu s protipožárními předpisy)</w:t>
      </w:r>
    </w:p>
    <w:p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103"/>
        <w:ind w:hanging="286"/>
        <w:rPr>
          <w:sz w:val="18"/>
        </w:rPr>
      </w:pPr>
      <w:r>
        <w:rPr>
          <w:sz w:val="18"/>
        </w:rPr>
        <w:t>DC vedení/kabeláž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1"/>
        <w:ind w:hanging="361"/>
        <w:rPr>
          <w:sz w:val="18"/>
        </w:rPr>
      </w:pPr>
      <w:r>
        <w:rPr>
          <w:sz w:val="18"/>
        </w:rPr>
        <w:t>min. 6 mm²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5"/>
        <w:ind w:hanging="361"/>
        <w:rPr>
          <w:sz w:val="18"/>
        </w:rPr>
      </w:pPr>
      <w:r>
        <w:rPr>
          <w:sz w:val="18"/>
        </w:rPr>
        <w:t>Instalace s nízkou indukcí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3"/>
        <w:ind w:hanging="361"/>
        <w:rPr>
          <w:sz w:val="18"/>
        </w:rPr>
      </w:pPr>
      <w:r>
        <w:rPr>
          <w:sz w:val="18"/>
        </w:rPr>
        <w:t>Chráněné proti UV záření, v uzavřeném kabelovém kanálu a/nebo chráničce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3"/>
        <w:ind w:hanging="361"/>
        <w:rPr>
          <w:sz w:val="18"/>
        </w:rPr>
      </w:pPr>
      <w:r>
        <w:rPr>
          <w:sz w:val="18"/>
        </w:rPr>
        <w:t>Pouze konektory stejného výrobce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5"/>
        <w:ind w:hanging="361"/>
        <w:rPr>
          <w:sz w:val="18"/>
        </w:rPr>
      </w:pPr>
      <w:r>
        <w:rPr>
          <w:sz w:val="18"/>
        </w:rPr>
        <w:t>Nesmí ležet přímo na střešní krytině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2"/>
        <w:ind w:hanging="361"/>
        <w:rPr>
          <w:sz w:val="18"/>
        </w:rPr>
      </w:pPr>
      <w:r>
        <w:rPr>
          <w:sz w:val="18"/>
        </w:rPr>
        <w:t>Úbytek napětí mezi solárním modulem a střídačem smí činit max. 1,0 %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3"/>
        <w:ind w:hanging="361"/>
        <w:rPr>
          <w:sz w:val="18"/>
        </w:rPr>
      </w:pPr>
      <w:r>
        <w:rPr>
          <w:sz w:val="18"/>
        </w:rPr>
        <w:t>Oddělená pokládka kladných a záporných vodičů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before="105" w:line="360" w:lineRule="auto"/>
        <w:ind w:right="556"/>
        <w:rPr>
          <w:sz w:val="18"/>
        </w:rPr>
      </w:pPr>
      <w:r>
        <w:rPr>
          <w:sz w:val="18"/>
        </w:rPr>
        <w:t>Kladné a záporné vodiče musí být provedeny v různých barvách, aby bylo možné sledovat specifikace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100"/>
          <w:tab w:val="left" w:pos="2101"/>
        </w:tabs>
        <w:spacing w:line="205" w:lineRule="exact"/>
        <w:ind w:hanging="361"/>
        <w:rPr>
          <w:sz w:val="18"/>
        </w:rPr>
      </w:pPr>
      <w:r>
        <w:rPr>
          <w:sz w:val="18"/>
        </w:rPr>
        <w:t>Protipožární bandáže: Oddělené provedení a pokládka kladných a záporných vodičů</w:t>
      </w:r>
    </w:p>
    <w:p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105"/>
        <w:ind w:hanging="286"/>
        <w:rPr>
          <w:sz w:val="18"/>
        </w:rPr>
      </w:pPr>
      <w:r>
        <w:rPr>
          <w:sz w:val="18"/>
        </w:rPr>
        <w:t>AC vedení/kabeláž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before="101" w:line="362" w:lineRule="auto"/>
        <w:ind w:left="2088" w:right="190"/>
        <w:rPr>
          <w:sz w:val="18"/>
        </w:rPr>
      </w:pPr>
      <w:r>
        <w:rPr>
          <w:sz w:val="18"/>
        </w:rPr>
        <w:t>Úbytek napětí mezi střídačem a přívodním bodem hlavního rozvodu nízkého napětí (HRNN) nesmí překročit 3,0 %</w:t>
      </w:r>
    </w:p>
    <w:p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line="217" w:lineRule="exact"/>
        <w:ind w:hanging="286"/>
        <w:rPr>
          <w:sz w:val="18"/>
        </w:rPr>
      </w:pPr>
      <w:r>
        <w:rPr>
          <w:sz w:val="18"/>
        </w:rPr>
        <w:t>Systémy pokládky obecně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before="101" w:line="362" w:lineRule="auto"/>
        <w:ind w:left="2088" w:right="142"/>
        <w:rPr>
          <w:sz w:val="18"/>
        </w:rPr>
      </w:pPr>
      <w:r>
        <w:rPr>
          <w:sz w:val="18"/>
        </w:rPr>
        <w:t>Ve venkovních prostorách žárově pozinkované nosné konstrukce, kabelové žlaby/kabelové kanály nebo mřížkové žlaby s krytem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line="203" w:lineRule="exact"/>
        <w:ind w:left="2088" w:hanging="361"/>
        <w:rPr>
          <w:sz w:val="18"/>
        </w:rPr>
      </w:pPr>
      <w:r>
        <w:rPr>
          <w:sz w:val="18"/>
        </w:rPr>
        <w:t>Kabelové žlaby a jejich spodní konstrukce musí být zajištěny proti sklouznutí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before="103"/>
        <w:ind w:left="2088" w:hanging="361"/>
        <w:rPr>
          <w:sz w:val="18"/>
        </w:rPr>
      </w:pPr>
      <w:r>
        <w:rPr>
          <w:sz w:val="18"/>
        </w:rPr>
        <w:t>Ochrana proti ostrým hranám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before="105"/>
        <w:ind w:left="2088" w:hanging="361"/>
        <w:rPr>
          <w:sz w:val="18"/>
        </w:rPr>
      </w:pPr>
      <w:r>
        <w:rPr>
          <w:sz w:val="18"/>
        </w:rPr>
        <w:t>Ochrana proti korozi na řezných hranách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before="103"/>
        <w:ind w:left="2088" w:hanging="361"/>
        <w:rPr>
          <w:sz w:val="18"/>
        </w:rPr>
      </w:pPr>
      <w:r>
        <w:rPr>
          <w:sz w:val="18"/>
        </w:rPr>
        <w:t>Prostorová rezerva v kanálech podle doporučení výrobce, nejméně však 20 %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before="105" w:line="360" w:lineRule="auto"/>
        <w:ind w:left="2088" w:right="131"/>
        <w:rPr>
          <w:sz w:val="18"/>
        </w:rPr>
      </w:pPr>
      <w:r>
        <w:rPr>
          <w:sz w:val="18"/>
        </w:rPr>
        <w:t>Bezpečné uzavření kabelových žlabů na střeše</w:t>
      </w:r>
      <w:r>
        <w:rPr>
          <w:sz w:val="18"/>
        </w:rPr>
        <w:br/>
        <w:t>Kovové kabelové vázací pásky, nešroubované (otočné zámky na krytech nejsou dostatečně bezpečné)</w:t>
      </w:r>
    </w:p>
    <w:p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line="219" w:lineRule="exact"/>
        <w:ind w:hanging="286"/>
        <w:rPr>
          <w:sz w:val="18"/>
        </w:rPr>
      </w:pPr>
      <w:r>
        <w:rPr>
          <w:sz w:val="18"/>
        </w:rPr>
        <w:t>Připojení k elektrické soustavě (rozvaděč HRNN), rozhraní s vývodem pro výkonový odpojovač NH</w:t>
      </w:r>
    </w:p>
    <w:p w:rsidR="00A5022E" w:rsidRDefault="00A5022E">
      <w:pPr>
        <w:spacing w:line="219" w:lineRule="exact"/>
        <w:rPr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5"/>
        <w:rPr>
          <w:sz w:val="29"/>
        </w:rPr>
      </w:pPr>
    </w:p>
    <w:p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100"/>
        <w:ind w:hanging="286"/>
        <w:rPr>
          <w:sz w:val="18"/>
        </w:rPr>
      </w:pPr>
      <w:r>
        <w:rPr>
          <w:sz w:val="18"/>
        </w:rPr>
        <w:t>Připojení k zařízení k ochraně před bleskem/vyrovnání potenciálů (funkční vyrovnání potenciálů) min. 16 mm²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088"/>
          <w:tab w:val="left" w:pos="2089"/>
        </w:tabs>
        <w:spacing w:before="101" w:line="360" w:lineRule="auto"/>
        <w:ind w:left="2088" w:right="268"/>
        <w:rPr>
          <w:sz w:val="18"/>
        </w:rPr>
      </w:pPr>
      <w:r>
        <w:rPr>
          <w:sz w:val="18"/>
        </w:rPr>
        <w:t>Vodič potenciálového vyrovnání musí být veden z přípojnice potenciálového vyrovnání v budově do stojanu a tam viditelně připojen, nejlépe v blízkosti snímačů slunečního osvitu. V případě potřeby lze pak ke stojanu připojit další kovové konstrukce, například kabelové žlaby. Několik stojanových bloků je třeba vzájemně propojit přímo (ne přes kabelové žlaby apod.).</w:t>
      </w:r>
    </w:p>
    <w:p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line="352" w:lineRule="auto"/>
        <w:ind w:right="265" w:hanging="286"/>
        <w:rPr>
          <w:sz w:val="18"/>
        </w:rPr>
      </w:pPr>
      <w:r>
        <w:rPr>
          <w:sz w:val="18"/>
        </w:rPr>
        <w:t xml:space="preserve">Datový </w:t>
      </w:r>
      <w:proofErr w:type="spellStart"/>
      <w:r>
        <w:rPr>
          <w:sz w:val="18"/>
        </w:rPr>
        <w:t>logger</w:t>
      </w:r>
      <w:proofErr w:type="spellEnd"/>
      <w:r>
        <w:rPr>
          <w:sz w:val="18"/>
        </w:rPr>
        <w:t xml:space="preserve">/sledování/management sítě vždy s jedním snímačem oslunění pro každou orientaci modulu </w:t>
      </w:r>
      <w:proofErr w:type="spellStart"/>
      <w:r>
        <w:rPr>
          <w:sz w:val="18"/>
        </w:rPr>
        <w:t>vč</w:t>
      </w:r>
      <w:proofErr w:type="spellEnd"/>
      <w:r>
        <w:rPr>
          <w:sz w:val="18"/>
        </w:rPr>
        <w:t xml:space="preserve"> přepěťové ochrany</w:t>
      </w:r>
    </w:p>
    <w:p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6"/>
        <w:ind w:hanging="286"/>
        <w:rPr>
          <w:sz w:val="18"/>
        </w:rPr>
      </w:pPr>
      <w:r>
        <w:rPr>
          <w:sz w:val="18"/>
        </w:rPr>
        <w:t>Popis všech komponent odolných proti povětrnostním vlivům</w:t>
      </w:r>
    </w:p>
    <w:p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101" w:line="352" w:lineRule="auto"/>
        <w:ind w:right="454" w:hanging="286"/>
        <w:rPr>
          <w:sz w:val="18"/>
        </w:rPr>
      </w:pPr>
      <w:r>
        <w:rPr>
          <w:sz w:val="18"/>
        </w:rPr>
        <w:t>Všechny kabely musí být na vstupu do přípojky/kabelu označeny štítky odolnými proti UV záření, vodotěsnými a odolnými proti roztržení (žádné označování fixem).</w:t>
      </w:r>
    </w:p>
    <w:p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5"/>
        <w:ind w:hanging="286"/>
        <w:rPr>
          <w:sz w:val="18"/>
        </w:rPr>
      </w:pPr>
      <w:r>
        <w:rPr>
          <w:sz w:val="18"/>
        </w:rPr>
        <w:t>Uvedení do provozu podle obecně uznávaných pravidel techniky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143"/>
          <w:tab w:val="left" w:pos="2145"/>
        </w:tabs>
        <w:spacing w:before="103" w:line="360" w:lineRule="auto"/>
        <w:ind w:left="2144" w:right="136" w:hanging="425"/>
        <w:rPr>
          <w:sz w:val="18"/>
        </w:rPr>
      </w:pPr>
      <w:r>
        <w:rPr>
          <w:sz w:val="18"/>
        </w:rPr>
        <w:t>Při měření napětí naprázdno a zkratového proudu solárních modulů se musí zaznamenávat také oslunění a teplota modulu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143"/>
          <w:tab w:val="left" w:pos="2145"/>
        </w:tabs>
        <w:spacing w:line="362" w:lineRule="auto"/>
        <w:ind w:left="2144" w:right="313" w:hanging="425"/>
        <w:rPr>
          <w:sz w:val="18"/>
        </w:rPr>
      </w:pPr>
      <w:r>
        <w:rPr>
          <w:sz w:val="18"/>
        </w:rPr>
        <w:t xml:space="preserve">Měření </w:t>
      </w:r>
      <w:proofErr w:type="spellStart"/>
      <w:r>
        <w:rPr>
          <w:sz w:val="18"/>
        </w:rPr>
        <w:t>nízkoimpedanční</w:t>
      </w:r>
      <w:proofErr w:type="spellEnd"/>
      <w:r>
        <w:rPr>
          <w:sz w:val="18"/>
        </w:rPr>
        <w:t xml:space="preserve"> průchodnosti mezi nosnou konstrukcí a ochranným vodičem musí být rovněž doloženo fotografií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143"/>
          <w:tab w:val="left" w:pos="2145"/>
        </w:tabs>
        <w:spacing w:line="360" w:lineRule="auto"/>
        <w:ind w:left="2144" w:right="533" w:hanging="425"/>
        <w:rPr>
          <w:sz w:val="18"/>
        </w:rPr>
      </w:pPr>
      <w:r>
        <w:rPr>
          <w:sz w:val="18"/>
        </w:rPr>
        <w:t>Termografická kontrola všech svorek a připojovacích bodů/kontaktů všech sběrných a podružných rozvaděčů, rozvaděčových skříní a střídačů během provozu pod zatížením</w:t>
      </w:r>
    </w:p>
    <w:p w:rsidR="00A5022E" w:rsidRDefault="00444209">
      <w:pPr>
        <w:pStyle w:val="Odstavecseseznamem"/>
        <w:numPr>
          <w:ilvl w:val="1"/>
          <w:numId w:val="1"/>
        </w:numPr>
        <w:tabs>
          <w:tab w:val="left" w:pos="2143"/>
          <w:tab w:val="left" w:pos="2145"/>
        </w:tabs>
        <w:ind w:left="2144" w:hanging="426"/>
        <w:rPr>
          <w:sz w:val="18"/>
        </w:rPr>
      </w:pPr>
      <w:r>
        <w:rPr>
          <w:sz w:val="18"/>
        </w:rPr>
        <w:t>Termografie a měření charakteristických křivek podle potřeby a na vyžádání (volitelně)</w:t>
      </w:r>
    </w:p>
    <w:p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98" w:line="352" w:lineRule="auto"/>
        <w:ind w:right="247" w:hanging="286"/>
        <w:rPr>
          <w:sz w:val="18"/>
        </w:rPr>
      </w:pPr>
      <w:r>
        <w:rPr>
          <w:sz w:val="18"/>
        </w:rPr>
        <w:t>Doklad o funkčnosti/výkonnosti na konci záruční doby (doporučení 6 měsíců před koncem záruční doby) včetně termografie celého systému</w:t>
      </w:r>
    </w:p>
    <w:p w:rsidR="00A5022E" w:rsidRDefault="00444209">
      <w:pPr>
        <w:pStyle w:val="Odstavecseseznamem"/>
        <w:numPr>
          <w:ilvl w:val="0"/>
          <w:numId w:val="1"/>
        </w:numPr>
        <w:tabs>
          <w:tab w:val="left" w:pos="1152"/>
          <w:tab w:val="left" w:pos="1153"/>
        </w:tabs>
        <w:spacing w:before="6" w:line="350" w:lineRule="auto"/>
        <w:ind w:right="267" w:hanging="286"/>
        <w:rPr>
          <w:sz w:val="18"/>
        </w:rPr>
      </w:pPr>
      <w:r>
        <w:rPr>
          <w:sz w:val="18"/>
        </w:rPr>
        <w:t>Poměr výkonnosti: nejméně 80 % zaručených po dobu jednoho roku sledování. V roce uvedení do provozu poměrně podle měsíců.</w:t>
      </w:r>
    </w:p>
    <w:p w:rsidR="00A5022E" w:rsidRDefault="00A5022E">
      <w:pPr>
        <w:pStyle w:val="Zkladntext"/>
        <w:spacing w:before="7"/>
        <w:rPr>
          <w:sz w:val="21"/>
        </w:rPr>
      </w:pPr>
    </w:p>
    <w:p w:rsidR="00A5022E" w:rsidRDefault="00444209">
      <w:pPr>
        <w:spacing w:before="1"/>
        <w:ind w:left="867"/>
        <w:rPr>
          <w:b/>
          <w:sz w:val="18"/>
        </w:rPr>
      </w:pPr>
      <w:r>
        <w:rPr>
          <w:b/>
          <w:sz w:val="18"/>
        </w:rPr>
        <w:t>Všechna provedení podle obecně uznávaných pravidel techniky!</w:t>
      </w:r>
    </w:p>
    <w:p w:rsidR="00A5022E" w:rsidRDefault="00A5022E">
      <w:pPr>
        <w:pStyle w:val="Zkladntext"/>
        <w:spacing w:before="6"/>
        <w:rPr>
          <w:b/>
          <w:sz w:val="23"/>
        </w:rPr>
      </w:pPr>
    </w:p>
    <w:p w:rsidR="00A5022E" w:rsidRDefault="00444209">
      <w:pPr>
        <w:pStyle w:val="Zkladntext"/>
        <w:spacing w:line="276" w:lineRule="auto"/>
        <w:ind w:left="867" w:right="208"/>
      </w:pPr>
      <w:r>
        <w:t>Do ceny je třeba zakalkulovat náklady na zařízení staveniště, jeřáb, lešení, zajištění proti pádu, odstranění odpadu atd.</w:t>
      </w: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rPr>
          <w:sz w:val="20"/>
        </w:rPr>
      </w:pPr>
    </w:p>
    <w:p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165"/>
        <w:ind w:hanging="568"/>
      </w:pPr>
      <w:r>
        <w:rPr>
          <w:color w:val="6E1D6E"/>
        </w:rPr>
        <w:t>Displej k vizualizaci (volitelně)</w:t>
      </w:r>
    </w:p>
    <w:p w:rsidR="00A5022E" w:rsidRDefault="00444209">
      <w:pPr>
        <w:pStyle w:val="Zkladntext"/>
        <w:spacing w:before="359" w:line="276" w:lineRule="auto"/>
        <w:ind w:left="867" w:right="248"/>
      </w:pPr>
      <w:r>
        <w:t>Displej pro vnitřní instalaci s úhlopříčkou min. 55 palců s integrovaným nebo externím ovladačem pro sběr a zpracování dat, vč. softwaru potřebného pro provoz, upevňovací konstrukce (nástěnný držák), kabeláž vč. provedení/zapravení prostupů ve stěnách/stropech/střeše (popř. v </w:t>
      </w:r>
      <w:proofErr w:type="gramStart"/>
      <w:r>
        <w:t>souladu s protipožárnímu předpisy</w:t>
      </w:r>
      <w:proofErr w:type="gramEnd"/>
      <w:r>
        <w:t>), připojení k napájení a provozním jednotkám. Musí být dodrženy specifikace SCHWARZ IT.</w:t>
      </w:r>
    </w:p>
    <w:p w:rsidR="00A5022E" w:rsidRDefault="00A5022E">
      <w:pPr>
        <w:pStyle w:val="Zkladntext"/>
        <w:spacing w:before="10"/>
        <w:rPr>
          <w:sz w:val="20"/>
        </w:rPr>
      </w:pP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ind w:hanging="286"/>
        <w:rPr>
          <w:rFonts w:ascii="Symbol" w:hAnsi="Symbol"/>
          <w:sz w:val="18"/>
        </w:rPr>
      </w:pPr>
      <w:r>
        <w:rPr>
          <w:sz w:val="18"/>
        </w:rPr>
        <w:t>Provedení/připojení podle specifikace IT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1"/>
        <w:ind w:left="2088" w:hanging="361"/>
        <w:rPr>
          <w:rFonts w:ascii="Wingdings" w:hAnsi="Wingdings"/>
          <w:sz w:val="18"/>
        </w:rPr>
      </w:pPr>
      <w:r>
        <w:rPr>
          <w:sz w:val="18"/>
        </w:rPr>
        <w:t>Vizualizace s následujícími informacemi/obsahy: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3"/>
        <w:ind w:left="2088" w:hanging="361"/>
        <w:rPr>
          <w:rFonts w:ascii="Wingdings" w:hAnsi="Wingdings"/>
          <w:sz w:val="18"/>
        </w:rPr>
      </w:pPr>
      <w:r>
        <w:rPr>
          <w:sz w:val="18"/>
        </w:rPr>
        <w:t>Animovaná úvodní stránka (rozvržení podle klienta)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5"/>
        <w:ind w:left="2088" w:hanging="361"/>
        <w:rPr>
          <w:rFonts w:ascii="Wingdings" w:hAnsi="Wingdings"/>
          <w:sz w:val="18"/>
        </w:rPr>
      </w:pPr>
      <w:r>
        <w:rPr>
          <w:sz w:val="18"/>
        </w:rPr>
        <w:t>Zobrazení výnosu (výkon) FV systému aktuálně v kW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2"/>
        <w:ind w:left="2088" w:hanging="361"/>
        <w:rPr>
          <w:rFonts w:ascii="Wingdings" w:hAnsi="Wingdings"/>
          <w:sz w:val="18"/>
        </w:rPr>
      </w:pPr>
      <w:r>
        <w:rPr>
          <w:sz w:val="18"/>
        </w:rPr>
        <w:t xml:space="preserve">Zobrazení výnosu </w:t>
      </w:r>
      <w:proofErr w:type="spellStart"/>
      <w:r>
        <w:rPr>
          <w:sz w:val="18"/>
        </w:rPr>
        <w:t>fotovoltaického</w:t>
      </w:r>
      <w:proofErr w:type="spellEnd"/>
      <w:r>
        <w:rPr>
          <w:sz w:val="18"/>
        </w:rPr>
        <w:t xml:space="preserve"> systému celkem v kWh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3"/>
        <w:ind w:left="2088" w:hanging="361"/>
        <w:rPr>
          <w:rFonts w:ascii="Wingdings" w:hAnsi="Wingdings"/>
          <w:sz w:val="18"/>
        </w:rPr>
      </w:pPr>
      <w:r>
        <w:rPr>
          <w:sz w:val="18"/>
        </w:rPr>
        <w:t>Zobrazení vlastní spotřeby solární energie v % (volitelně)</w:t>
      </w:r>
    </w:p>
    <w:p w:rsidR="00A5022E" w:rsidRDefault="00A5022E">
      <w:pPr>
        <w:rPr>
          <w:rFonts w:ascii="Wingdings" w:hAnsi="Wingdings"/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11"/>
        <w:rPr>
          <w:sz w:val="29"/>
        </w:rPr>
      </w:pP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94"/>
        <w:ind w:left="2088" w:hanging="361"/>
        <w:rPr>
          <w:rFonts w:ascii="Wingdings" w:hAnsi="Wingdings"/>
          <w:sz w:val="18"/>
        </w:rPr>
      </w:pPr>
      <w:r>
        <w:rPr>
          <w:sz w:val="18"/>
        </w:rPr>
        <w:t>Zobrazení úspory CO</w:t>
      </w:r>
      <w:r>
        <w:rPr>
          <w:sz w:val="12"/>
        </w:rPr>
        <w:t xml:space="preserve">2  </w:t>
      </w:r>
      <w:r>
        <w:rPr>
          <w:sz w:val="18"/>
        </w:rPr>
        <w:t>celkem v kg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3"/>
        <w:ind w:left="2088" w:hanging="361"/>
        <w:rPr>
          <w:rFonts w:ascii="Wingdings" w:hAnsi="Wingdings"/>
          <w:sz w:val="18"/>
        </w:rPr>
      </w:pPr>
      <w:r>
        <w:rPr>
          <w:sz w:val="18"/>
        </w:rPr>
        <w:t>Zobrazení porovnávací hodnoty k úspoře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88"/>
          <w:tab w:val="left" w:pos="2089"/>
        </w:tabs>
        <w:spacing w:before="105"/>
        <w:ind w:left="2088" w:hanging="361"/>
        <w:rPr>
          <w:rFonts w:ascii="Wingdings" w:hAnsi="Wingdings"/>
          <w:sz w:val="18"/>
        </w:rPr>
      </w:pPr>
      <w:r>
        <w:rPr>
          <w:sz w:val="18"/>
        </w:rPr>
        <w:t>(např. odpovídá 3 objetím okolo zeměkoule autem, XX hektarům lesní plochy)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2"/>
        <w:ind w:hanging="286"/>
        <w:rPr>
          <w:rFonts w:ascii="Symbol" w:hAnsi="Symbol"/>
          <w:sz w:val="18"/>
        </w:rPr>
      </w:pPr>
      <w:r>
        <w:rPr>
          <w:sz w:val="18"/>
        </w:rPr>
        <w:t>Předpověď počasí na další dny (samostatná stránka)</w:t>
      </w:r>
    </w:p>
    <w:p w:rsidR="00A5022E" w:rsidRDefault="00A5022E">
      <w:pPr>
        <w:pStyle w:val="Zkladntext"/>
        <w:rPr>
          <w:sz w:val="22"/>
        </w:rPr>
      </w:pPr>
    </w:p>
    <w:p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163"/>
        <w:ind w:hanging="568"/>
      </w:pPr>
      <w:r>
        <w:rPr>
          <w:color w:val="6E1D6E"/>
        </w:rPr>
        <w:t>Dokumentace</w:t>
      </w:r>
    </w:p>
    <w:p w:rsidR="00A5022E" w:rsidRDefault="00444209">
      <w:pPr>
        <w:pStyle w:val="Zkladntext"/>
        <w:spacing w:before="358"/>
        <w:ind w:left="867"/>
      </w:pPr>
      <w:r>
        <w:t xml:space="preserve">Podle přílohy „Kontrolní seznam systémové dokumentace </w:t>
      </w:r>
      <w:proofErr w:type="spellStart"/>
      <w:r>
        <w:t>fotovoltaického</w:t>
      </w:r>
      <w:proofErr w:type="spellEnd"/>
      <w:r>
        <w:t xml:space="preserve"> systému podle DIN 62446“ v elektronické verzi.</w:t>
      </w:r>
    </w:p>
    <w:p w:rsidR="00A5022E" w:rsidRDefault="00A5022E">
      <w:pPr>
        <w:pStyle w:val="Zkladntext"/>
        <w:spacing w:before="9"/>
        <w:rPr>
          <w:sz w:val="20"/>
        </w:rPr>
      </w:pPr>
    </w:p>
    <w:p w:rsidR="00A5022E" w:rsidRDefault="00444209">
      <w:pPr>
        <w:pStyle w:val="Zkladntext"/>
        <w:spacing w:before="1"/>
        <w:ind w:left="867"/>
      </w:pPr>
      <w:r>
        <w:t>Dokumentaci systému na místě je třeba uložit podle kontrolního seznamu „Dokumentace systému na místě“.</w:t>
      </w:r>
    </w:p>
    <w:p w:rsidR="00A5022E" w:rsidRDefault="00A5022E">
      <w:pPr>
        <w:pStyle w:val="Zkladntext"/>
        <w:spacing w:before="9"/>
        <w:rPr>
          <w:sz w:val="20"/>
        </w:rPr>
      </w:pPr>
    </w:p>
    <w:p w:rsidR="00A5022E" w:rsidRDefault="00444209">
      <w:pPr>
        <w:pStyle w:val="Zkladntext"/>
        <w:ind w:left="867" w:right="277"/>
      </w:pPr>
      <w:r>
        <w:t xml:space="preserve">Technický list </w:t>
      </w:r>
      <w:proofErr w:type="spellStart"/>
      <w:r>
        <w:t>fotovoltaického</w:t>
      </w:r>
      <w:proofErr w:type="spellEnd"/>
      <w:r>
        <w:t xml:space="preserve"> systému musí obsahovat všechny relevantní údaje v jednom dokumentu (na základě pasportu </w:t>
      </w:r>
      <w:proofErr w:type="spellStart"/>
      <w:r>
        <w:t>fotovoltaického</w:t>
      </w:r>
      <w:proofErr w:type="spellEnd"/>
      <w:r>
        <w:t xml:space="preserve"> systému).</w:t>
      </w:r>
    </w:p>
    <w:p w:rsidR="00A5022E" w:rsidRDefault="00A5022E">
      <w:pPr>
        <w:pStyle w:val="Zkladntext"/>
        <w:spacing w:before="9"/>
        <w:rPr>
          <w:sz w:val="20"/>
        </w:rPr>
      </w:pPr>
    </w:p>
    <w:p w:rsidR="00A5022E" w:rsidRDefault="00444209">
      <w:pPr>
        <w:pStyle w:val="Zkladntext"/>
        <w:ind w:left="867" w:right="108"/>
      </w:pPr>
      <w:r>
        <w:t>V den převzetí musí být kompletní dokumentace k dispozici na místě a revizní dokumenty musí být k dispozici společnosti/zákazníkovi nejpozději do 8 týdnů po převzetí.</w:t>
      </w:r>
    </w:p>
    <w:p w:rsidR="00A5022E" w:rsidRDefault="00A5022E">
      <w:pPr>
        <w:pStyle w:val="Zkladntext"/>
        <w:spacing w:before="10"/>
        <w:rPr>
          <w:sz w:val="20"/>
        </w:rPr>
      </w:pPr>
    </w:p>
    <w:p w:rsidR="00A5022E" w:rsidRDefault="00444209">
      <w:pPr>
        <w:pStyle w:val="Zkladntext"/>
        <w:spacing w:before="1"/>
        <w:ind w:left="867" w:right="167"/>
      </w:pPr>
      <w:r>
        <w:t>V případě montáže do střechy nebo na nepřístupných místech je navíc nutné zhotovit fotografickou dokumentaci montážního systému a pokládky vedení.</w:t>
      </w: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rPr>
          <w:sz w:val="20"/>
        </w:rPr>
      </w:pPr>
    </w:p>
    <w:p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ind w:hanging="568"/>
      </w:pPr>
      <w:r>
        <w:rPr>
          <w:color w:val="6E1D6E"/>
        </w:rPr>
        <w:t>Záruka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358"/>
        <w:ind w:hanging="286"/>
        <w:rPr>
          <w:rFonts w:ascii="Symbol" w:hAnsi="Symbol"/>
          <w:sz w:val="18"/>
        </w:rPr>
      </w:pPr>
      <w:r>
        <w:rPr>
          <w:sz w:val="18"/>
        </w:rPr>
        <w:t>Systémová záruka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1"/>
        <w:ind w:left="2100" w:hanging="361"/>
        <w:rPr>
          <w:rFonts w:ascii="Wingdings" w:hAnsi="Wingdings"/>
          <w:sz w:val="18"/>
        </w:rPr>
      </w:pPr>
      <w:r>
        <w:rPr>
          <w:sz w:val="18"/>
        </w:rPr>
        <w:t>Na celou instalaci vč. všech komponent záruka 5 let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>Moduly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00"/>
          <w:tab w:val="left" w:pos="2101"/>
        </w:tabs>
        <w:spacing w:before="103"/>
        <w:ind w:left="2100" w:hanging="361"/>
        <w:rPr>
          <w:rFonts w:ascii="Wingdings" w:hAnsi="Wingdings"/>
          <w:sz w:val="18"/>
        </w:rPr>
      </w:pPr>
      <w:r>
        <w:rPr>
          <w:sz w:val="18"/>
        </w:rPr>
        <w:t>Záruka na výrobek 10 let</w:t>
      </w:r>
    </w:p>
    <w:p w:rsidR="00A5022E" w:rsidRDefault="00444209">
      <w:pPr>
        <w:pStyle w:val="Odstavecseseznamem"/>
        <w:numPr>
          <w:ilvl w:val="3"/>
          <w:numId w:val="3"/>
        </w:numPr>
        <w:tabs>
          <w:tab w:val="left" w:pos="2428"/>
        </w:tabs>
        <w:spacing w:before="103"/>
        <w:ind w:left="2427" w:hanging="296"/>
        <w:rPr>
          <w:sz w:val="18"/>
        </w:rPr>
      </w:pPr>
      <w:r>
        <w:rPr>
          <w:sz w:val="18"/>
        </w:rPr>
        <w:t>včetně výměny na místě (včetně mzdy a cestovních nákladů)</w:t>
      </w:r>
    </w:p>
    <w:p w:rsidR="00A5022E" w:rsidRDefault="00444209">
      <w:pPr>
        <w:pStyle w:val="Odstavecseseznamem"/>
        <w:numPr>
          <w:ilvl w:val="3"/>
          <w:numId w:val="3"/>
        </w:numPr>
        <w:tabs>
          <w:tab w:val="left" w:pos="2427"/>
        </w:tabs>
        <w:spacing w:before="31" w:line="278" w:lineRule="auto"/>
        <w:ind w:left="2427" w:right="422" w:hanging="284"/>
        <w:rPr>
          <w:sz w:val="18"/>
        </w:rPr>
      </w:pPr>
      <w:r>
        <w:rPr>
          <w:sz w:val="18"/>
        </w:rPr>
        <w:t>6-10 let po instalaci se nákladově neutrální výměna provádí pouze ve spojení se stávající servisní smlouvou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5"/>
        </w:tabs>
        <w:spacing w:line="204" w:lineRule="exact"/>
        <w:ind w:hanging="426"/>
        <w:rPr>
          <w:rFonts w:ascii="Wingdings" w:hAnsi="Wingdings"/>
          <w:sz w:val="18"/>
        </w:rPr>
      </w:pPr>
      <w:r>
        <w:rPr>
          <w:sz w:val="18"/>
        </w:rPr>
        <w:t>Záruka výkonu</w:t>
      </w:r>
    </w:p>
    <w:p w:rsidR="00A5022E" w:rsidRDefault="00444209">
      <w:pPr>
        <w:pStyle w:val="Odstavecseseznamem"/>
        <w:numPr>
          <w:ilvl w:val="3"/>
          <w:numId w:val="3"/>
        </w:numPr>
        <w:tabs>
          <w:tab w:val="left" w:pos="2427"/>
        </w:tabs>
        <w:spacing w:before="102"/>
        <w:ind w:left="2426" w:hanging="283"/>
        <w:rPr>
          <w:sz w:val="18"/>
        </w:rPr>
      </w:pPr>
      <w:r>
        <w:rPr>
          <w:sz w:val="18"/>
        </w:rPr>
        <w:t>V prvním roce nejméně 98,0 % jmenovitého výkonu</w:t>
      </w:r>
    </w:p>
    <w:p w:rsidR="00A5022E" w:rsidRDefault="00444209">
      <w:pPr>
        <w:pStyle w:val="Odstavecseseznamem"/>
        <w:numPr>
          <w:ilvl w:val="3"/>
          <w:numId w:val="3"/>
        </w:numPr>
        <w:tabs>
          <w:tab w:val="left" w:pos="2427"/>
        </w:tabs>
        <w:spacing w:before="103"/>
        <w:ind w:left="2426" w:hanging="283"/>
        <w:rPr>
          <w:sz w:val="18"/>
        </w:rPr>
      </w:pPr>
      <w:r>
        <w:rPr>
          <w:sz w:val="18"/>
        </w:rPr>
        <w:t>Po 10 letech záruka výkonu nejméně 90,0 %</w:t>
      </w:r>
    </w:p>
    <w:p w:rsidR="00A5022E" w:rsidRDefault="00444209">
      <w:pPr>
        <w:pStyle w:val="Odstavecseseznamem"/>
        <w:numPr>
          <w:ilvl w:val="3"/>
          <w:numId w:val="3"/>
        </w:numPr>
        <w:tabs>
          <w:tab w:val="left" w:pos="2427"/>
        </w:tabs>
        <w:spacing w:before="105"/>
        <w:ind w:left="2426" w:hanging="283"/>
        <w:rPr>
          <w:sz w:val="18"/>
        </w:rPr>
      </w:pPr>
      <w:r>
        <w:rPr>
          <w:sz w:val="18"/>
        </w:rPr>
        <w:t>Po 25 letech záruka výkonu nejméně 80,0 %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2"/>
        <w:ind w:hanging="286"/>
        <w:rPr>
          <w:rFonts w:ascii="Symbol" w:hAnsi="Symbol"/>
          <w:sz w:val="18"/>
        </w:rPr>
      </w:pPr>
      <w:r>
        <w:rPr>
          <w:sz w:val="18"/>
        </w:rPr>
        <w:t>Nosná konstrukce: 10 let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Střídače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79"/>
          <w:tab w:val="left" w:pos="2080"/>
        </w:tabs>
        <w:spacing w:before="101"/>
        <w:ind w:left="2079" w:hanging="361"/>
        <w:rPr>
          <w:rFonts w:ascii="Wingdings" w:hAnsi="Wingdings"/>
          <w:sz w:val="18"/>
        </w:rPr>
      </w:pPr>
      <w:r>
        <w:rPr>
          <w:sz w:val="18"/>
        </w:rPr>
        <w:t>Záruka na výrobek 10 let</w:t>
      </w:r>
    </w:p>
    <w:p w:rsidR="00A5022E" w:rsidRDefault="00444209">
      <w:pPr>
        <w:pStyle w:val="Odstavecseseznamem"/>
        <w:numPr>
          <w:ilvl w:val="3"/>
          <w:numId w:val="3"/>
        </w:numPr>
        <w:tabs>
          <w:tab w:val="left" w:pos="2427"/>
        </w:tabs>
        <w:spacing w:before="103"/>
        <w:ind w:left="2426" w:hanging="283"/>
        <w:rPr>
          <w:sz w:val="18"/>
        </w:rPr>
      </w:pPr>
      <w:r>
        <w:rPr>
          <w:sz w:val="18"/>
        </w:rPr>
        <w:t>včetně výměny na místě (včetně mzdy a cestovních nákladů)</w:t>
      </w:r>
    </w:p>
    <w:p w:rsidR="00A5022E" w:rsidRDefault="00444209">
      <w:pPr>
        <w:pStyle w:val="Odstavecseseznamem"/>
        <w:numPr>
          <w:ilvl w:val="3"/>
          <w:numId w:val="3"/>
        </w:numPr>
        <w:tabs>
          <w:tab w:val="left" w:pos="2427"/>
        </w:tabs>
        <w:spacing w:before="33" w:line="276" w:lineRule="auto"/>
        <w:ind w:left="2427" w:right="422" w:hanging="284"/>
        <w:rPr>
          <w:sz w:val="18"/>
        </w:rPr>
      </w:pPr>
      <w:r>
        <w:rPr>
          <w:sz w:val="18"/>
        </w:rPr>
        <w:t>6-10 let po instalaci se nákladově neutrální výměna provádí pouze ve spojení se stávající servisní smlouvou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79"/>
          <w:tab w:val="left" w:pos="2080"/>
        </w:tabs>
        <w:spacing w:line="206" w:lineRule="exact"/>
        <w:ind w:left="2079" w:hanging="361"/>
        <w:rPr>
          <w:rFonts w:ascii="Wingdings" w:hAnsi="Wingdings"/>
          <w:sz w:val="18"/>
        </w:rPr>
      </w:pPr>
      <w:r>
        <w:rPr>
          <w:sz w:val="18"/>
        </w:rPr>
        <w:t xml:space="preserve">Střídače 10 až 15 let (volitelně)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 xml:space="preserve">cena za každou </w:t>
      </w:r>
      <w:proofErr w:type="spellStart"/>
      <w:r>
        <w:rPr>
          <w:sz w:val="18"/>
        </w:rPr>
        <w:t>kWp</w:t>
      </w:r>
      <w:proofErr w:type="spellEnd"/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2"/>
        <w:ind w:hanging="286"/>
        <w:rPr>
          <w:rFonts w:ascii="Symbol" w:hAnsi="Symbol"/>
          <w:sz w:val="18"/>
        </w:rPr>
      </w:pPr>
      <w:r>
        <w:rPr>
          <w:sz w:val="18"/>
        </w:rPr>
        <w:t>Služby v rámci servisní smlouvy: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79"/>
          <w:tab w:val="left" w:pos="2080"/>
        </w:tabs>
        <w:spacing w:before="104"/>
        <w:ind w:left="2079" w:hanging="361"/>
        <w:rPr>
          <w:rFonts w:ascii="Wingdings" w:hAnsi="Wingdings"/>
          <w:sz w:val="18"/>
        </w:rPr>
      </w:pPr>
      <w:r>
        <w:rPr>
          <w:sz w:val="18"/>
        </w:rPr>
        <w:t>Údržba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79"/>
          <w:tab w:val="left" w:pos="2080"/>
        </w:tabs>
        <w:spacing w:before="102"/>
        <w:ind w:left="2079" w:hanging="361"/>
        <w:rPr>
          <w:rFonts w:ascii="Wingdings" w:hAnsi="Wingdings"/>
          <w:sz w:val="18"/>
        </w:rPr>
      </w:pPr>
      <w:r>
        <w:rPr>
          <w:sz w:val="18"/>
        </w:rPr>
        <w:t>Monitorování a řízení provozu</w:t>
      </w:r>
    </w:p>
    <w:p w:rsidR="00A5022E" w:rsidRDefault="00A5022E">
      <w:pPr>
        <w:rPr>
          <w:rFonts w:ascii="Wingdings" w:hAnsi="Wingdings"/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11"/>
        <w:rPr>
          <w:sz w:val="29"/>
        </w:rPr>
      </w:pP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79"/>
          <w:tab w:val="left" w:pos="2080"/>
        </w:tabs>
        <w:spacing w:before="94" w:line="360" w:lineRule="auto"/>
        <w:ind w:left="2079" w:right="299" w:hanging="360"/>
        <w:rPr>
          <w:rFonts w:ascii="Wingdings" w:hAnsi="Wingdings"/>
          <w:sz w:val="18"/>
        </w:rPr>
      </w:pPr>
      <w:r>
        <w:rPr>
          <w:sz w:val="18"/>
        </w:rPr>
        <w:t>Čištění (viz rámcová smlouva - přizpůsobení cyklu v závislosti na okolních podmínkách)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079"/>
          <w:tab w:val="left" w:pos="2080"/>
        </w:tabs>
        <w:spacing w:before="1"/>
        <w:ind w:left="2079" w:hanging="361"/>
        <w:rPr>
          <w:rFonts w:ascii="Wingdings" w:hAnsi="Wingdings"/>
          <w:sz w:val="18"/>
        </w:rPr>
      </w:pPr>
      <w:r>
        <w:rPr>
          <w:sz w:val="18"/>
        </w:rPr>
        <w:t>Termografie (volitelně)</w:t>
      </w:r>
    </w:p>
    <w:p w:rsidR="00A5022E" w:rsidRDefault="00A5022E">
      <w:pPr>
        <w:pStyle w:val="Zkladntext"/>
        <w:spacing w:before="9"/>
        <w:rPr>
          <w:sz w:val="29"/>
        </w:rPr>
      </w:pPr>
    </w:p>
    <w:p w:rsidR="00A5022E" w:rsidRDefault="00444209">
      <w:pPr>
        <w:pStyle w:val="Zkladntext"/>
        <w:ind w:left="867"/>
      </w:pPr>
      <w:r>
        <w:t>Zajištění záruky: 5 % zádržné z ceny zakázky, lze vyřešit bankovní zárukou.</w:t>
      </w:r>
    </w:p>
    <w:p w:rsidR="00A5022E" w:rsidRDefault="00A5022E">
      <w:pPr>
        <w:pStyle w:val="Zkladntext"/>
        <w:spacing w:before="6"/>
        <w:rPr>
          <w:sz w:val="23"/>
        </w:rPr>
      </w:pPr>
    </w:p>
    <w:p w:rsidR="00A5022E" w:rsidRDefault="00444209">
      <w:pPr>
        <w:pStyle w:val="Zkladntext"/>
        <w:spacing w:line="276" w:lineRule="auto"/>
        <w:ind w:left="867" w:right="218"/>
      </w:pPr>
      <w:r>
        <w:t>Přejímka proběhne až po dokončení všech prací (minimálně však po navození provozní připravenosti). Odchylky jsou možné, vyžadují však výslovný písemný souhlas objednatele.</w:t>
      </w: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8"/>
        <w:rPr>
          <w:sz w:val="22"/>
        </w:rPr>
      </w:pPr>
    </w:p>
    <w:p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1"/>
        <w:ind w:hanging="568"/>
      </w:pPr>
      <w:r>
        <w:rPr>
          <w:color w:val="6E1D6E"/>
        </w:rPr>
        <w:t>Údržba</w:t>
      </w:r>
    </w:p>
    <w:p w:rsidR="00A5022E" w:rsidRDefault="00444209">
      <w:pPr>
        <w:spacing w:before="356"/>
        <w:ind w:left="867" w:right="690"/>
        <w:rPr>
          <w:b/>
        </w:rPr>
      </w:pPr>
      <w:r>
        <w:rPr>
          <w:b/>
          <w:color w:val="6E1D6E"/>
        </w:rPr>
        <w:t xml:space="preserve">Údržba </w:t>
      </w:r>
      <w:proofErr w:type="spellStart"/>
      <w:r>
        <w:rPr>
          <w:b/>
          <w:color w:val="6E1D6E"/>
        </w:rPr>
        <w:t>fotovoltaického</w:t>
      </w:r>
      <w:proofErr w:type="spellEnd"/>
      <w:r>
        <w:rPr>
          <w:b/>
          <w:color w:val="6E1D6E"/>
        </w:rPr>
        <w:t xml:space="preserve"> systému: minimálně v ročním cyklu, vždy ve 2. čtvrtletí každého roku</w:t>
      </w:r>
    </w:p>
    <w:p w:rsidR="00A5022E" w:rsidRDefault="00A5022E">
      <w:pPr>
        <w:pStyle w:val="Zkladntext"/>
        <w:spacing w:before="3"/>
        <w:rPr>
          <w:b/>
          <w:sz w:val="31"/>
        </w:rPr>
      </w:pPr>
    </w:p>
    <w:p w:rsidR="00A5022E" w:rsidRDefault="00444209">
      <w:pPr>
        <w:pStyle w:val="Zkladntext"/>
        <w:spacing w:before="1"/>
        <w:ind w:left="867"/>
      </w:pPr>
      <w:r>
        <w:t>Výkony údržby/servisu podle EN 62446, jakož i specifikací výrobce, včetně:</w:t>
      </w:r>
    </w:p>
    <w:p w:rsidR="00A5022E" w:rsidRDefault="00A5022E">
      <w:pPr>
        <w:pStyle w:val="Zkladntext"/>
        <w:spacing w:before="5"/>
        <w:rPr>
          <w:sz w:val="23"/>
        </w:rPr>
      </w:pP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"/>
        <w:ind w:hanging="286"/>
        <w:rPr>
          <w:rFonts w:ascii="Symbol" w:hAnsi="Symbol"/>
          <w:sz w:val="18"/>
        </w:rPr>
      </w:pPr>
      <w:r>
        <w:rPr>
          <w:sz w:val="18"/>
        </w:rPr>
        <w:t>Vizuální kontrola nosné konstrukce, FV modulů, střídačů, kabeláže a přípojek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>Kontrola &amp; očištění střídačů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Kontrola nástrčných a šroubových spojů DC/AC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Kontrola bezpečnostních zařízení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 w:line="352" w:lineRule="auto"/>
        <w:ind w:right="263" w:hanging="286"/>
        <w:rPr>
          <w:rFonts w:ascii="Symbol" w:hAnsi="Symbol"/>
          <w:sz w:val="18"/>
        </w:rPr>
      </w:pPr>
      <w:r>
        <w:rPr>
          <w:sz w:val="18"/>
        </w:rPr>
        <w:t>Kontrola pevnosti upevnění (namátková, avšak min. 5 %) šroubových spojů nosné konstrukce,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5"/>
        <w:ind w:hanging="286"/>
        <w:rPr>
          <w:rFonts w:ascii="Symbol" w:hAnsi="Symbol"/>
          <w:sz w:val="18"/>
        </w:rPr>
      </w:pPr>
      <w:r>
        <w:rPr>
          <w:sz w:val="18"/>
        </w:rPr>
        <w:t>modulových svorek.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Kontrola svorek (utahovací momenty) na podružných rozvaděčích a výkonových komponentách AC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 xml:space="preserve">Kontrola stupně znečištění modulů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určení a informace potřeby čištění objednateli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2" w:line="352" w:lineRule="auto"/>
        <w:ind w:right="426" w:hanging="286"/>
        <w:rPr>
          <w:rFonts w:ascii="Symbol" w:hAnsi="Symbol"/>
          <w:sz w:val="18"/>
        </w:rPr>
      </w:pPr>
      <w:r>
        <w:rPr>
          <w:sz w:val="18"/>
        </w:rPr>
        <w:t xml:space="preserve">Měření </w:t>
      </w:r>
      <w:proofErr w:type="spellStart"/>
      <w:r>
        <w:rPr>
          <w:sz w:val="18"/>
        </w:rPr>
        <w:t>stringů</w:t>
      </w:r>
      <w:proofErr w:type="spellEnd"/>
      <w:r>
        <w:rPr>
          <w:sz w:val="18"/>
        </w:rPr>
        <w:t xml:space="preserve"> (napětí naprázdno UL, zkratový proud IK, izolační odpor ISO vč. měření oslunění a teploty modulu)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5"/>
        <w:ind w:hanging="286"/>
        <w:rPr>
          <w:rFonts w:ascii="Symbol" w:hAnsi="Symbol"/>
          <w:sz w:val="18"/>
        </w:rPr>
      </w:pPr>
      <w:r>
        <w:rPr>
          <w:sz w:val="18"/>
        </w:rPr>
        <w:t>Kontrola monitorování systému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 w:line="352" w:lineRule="auto"/>
        <w:ind w:right="233" w:hanging="286"/>
        <w:rPr>
          <w:rFonts w:ascii="Symbol" w:hAnsi="Symbol"/>
          <w:sz w:val="18"/>
        </w:rPr>
      </w:pPr>
      <w:r>
        <w:rPr>
          <w:sz w:val="18"/>
        </w:rPr>
        <w:t>Termografická kontrola všech svorek a připojovacích bodů/kontaktů všech sběrných a podružných rozvaděčů, rozvaděčových skříní a střídačů během provozu pod zatížením.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5" w:line="352" w:lineRule="auto"/>
        <w:ind w:right="234" w:hanging="286"/>
        <w:rPr>
          <w:rFonts w:ascii="Symbol" w:hAnsi="Symbol"/>
          <w:sz w:val="18"/>
        </w:rPr>
      </w:pPr>
      <w:r>
        <w:rPr>
          <w:sz w:val="18"/>
        </w:rPr>
        <w:t>Do 10 dnů po ukončení údržby/servisu je třeba zaslat jmenovanému kontaktnímu pracovníkovi jednostranně podepsanou zprávu o provedení údržby s fotodokumentací a měřicími protokoly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5" w:line="350" w:lineRule="auto"/>
        <w:ind w:right="195" w:hanging="286"/>
        <w:rPr>
          <w:rFonts w:ascii="Symbol" w:hAnsi="Symbol"/>
          <w:sz w:val="18"/>
        </w:rPr>
      </w:pPr>
      <w:proofErr w:type="spellStart"/>
      <w:r>
        <w:rPr>
          <w:sz w:val="18"/>
        </w:rPr>
        <w:t>Proaktivní</w:t>
      </w:r>
      <w:proofErr w:type="spellEnd"/>
      <w:r>
        <w:rPr>
          <w:sz w:val="18"/>
        </w:rPr>
        <w:t xml:space="preserve"> komunikace v případě nutných opatření a oprav, v případě potřeby eskalace při absenci zpětného hlášení objednatele po maximálně 3 pracovních dnech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"/>
        <w:ind w:hanging="286"/>
        <w:rPr>
          <w:rFonts w:ascii="Symbol" w:hAnsi="Symbol"/>
          <w:sz w:val="18"/>
        </w:rPr>
      </w:pPr>
      <w:r>
        <w:rPr>
          <w:sz w:val="18"/>
        </w:rPr>
        <w:t>Péče o dokumentaci systému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Doba reakce v případě poruchy: max. 24 hodin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>Úplné odstranění závady: max. 3 pracovní dny od výskytu závady/poruchy</w:t>
      </w:r>
    </w:p>
    <w:p w:rsidR="00A5022E" w:rsidRDefault="00444209">
      <w:pPr>
        <w:pStyle w:val="Odstavecseseznamem"/>
        <w:numPr>
          <w:ilvl w:val="2"/>
          <w:numId w:val="3"/>
        </w:numPr>
        <w:tabs>
          <w:tab w:val="left" w:pos="2143"/>
          <w:tab w:val="left" w:pos="2145"/>
        </w:tabs>
        <w:spacing w:before="101" w:line="360" w:lineRule="auto"/>
        <w:ind w:right="205" w:hanging="425"/>
        <w:rPr>
          <w:rFonts w:ascii="Wingdings" w:hAnsi="Wingdings"/>
          <w:sz w:val="18"/>
        </w:rPr>
      </w:pPr>
      <w:r>
        <w:rPr>
          <w:sz w:val="18"/>
        </w:rPr>
        <w:t>V případě nedodržení doby odstranění poruchy uhradí zhotovitel objednateli ztrátu výnosu podle prognózy výnosu od 4. dne. S výjimkou případů vyšší moci a vandalismu.</w:t>
      </w:r>
    </w:p>
    <w:p w:rsidR="00A5022E" w:rsidRDefault="00A5022E">
      <w:pPr>
        <w:spacing w:line="360" w:lineRule="auto"/>
        <w:rPr>
          <w:rFonts w:ascii="Wingdings" w:hAnsi="Wingdings"/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rPr>
          <w:sz w:val="20"/>
        </w:rPr>
      </w:pPr>
    </w:p>
    <w:p w:rsidR="00A5022E" w:rsidRDefault="00444209">
      <w:pPr>
        <w:pStyle w:val="Nadpis1"/>
        <w:numPr>
          <w:ilvl w:val="0"/>
          <w:numId w:val="3"/>
        </w:numPr>
        <w:tabs>
          <w:tab w:val="left" w:pos="867"/>
          <w:tab w:val="left" w:pos="868"/>
        </w:tabs>
        <w:spacing w:before="211"/>
        <w:ind w:hanging="568"/>
      </w:pPr>
      <w:r>
        <w:rPr>
          <w:color w:val="6E1D6E"/>
        </w:rPr>
        <w:t>Oprava</w:t>
      </w:r>
    </w:p>
    <w:p w:rsidR="00A5022E" w:rsidRDefault="00444209">
      <w:pPr>
        <w:pStyle w:val="Zkladntext"/>
        <w:spacing w:before="358" w:line="276" w:lineRule="auto"/>
        <w:ind w:left="867" w:right="328"/>
      </w:pPr>
      <w:r>
        <w:t>Korekční opravné zásahy prováděné servisním technikem zhotovitele nebo subdodavatele pověřeného zhotovitelem v případě poruch na FV systému.</w:t>
      </w:r>
    </w:p>
    <w:p w:rsidR="00A5022E" w:rsidRDefault="00A5022E">
      <w:pPr>
        <w:pStyle w:val="Zkladntext"/>
        <w:spacing w:before="9"/>
        <w:rPr>
          <w:sz w:val="20"/>
        </w:rPr>
      </w:pPr>
    </w:p>
    <w:p w:rsidR="00A5022E" w:rsidRDefault="00444209">
      <w:pPr>
        <w:pStyle w:val="Zkladntext"/>
        <w:spacing w:line="276" w:lineRule="auto"/>
        <w:ind w:left="867" w:right="398"/>
      </w:pPr>
      <w:r>
        <w:t>V souladu s místně platnými předpisy servisní technik písemně oznámí objednateli opatření v dostatečném předstihu.</w:t>
      </w:r>
    </w:p>
    <w:p w:rsidR="00A5022E" w:rsidRDefault="00A5022E">
      <w:pPr>
        <w:pStyle w:val="Zkladntext"/>
        <w:rPr>
          <w:sz w:val="21"/>
        </w:rPr>
      </w:pPr>
    </w:p>
    <w:p w:rsidR="00A5022E" w:rsidRDefault="00444209">
      <w:pPr>
        <w:pStyle w:val="Nadpis1"/>
        <w:numPr>
          <w:ilvl w:val="0"/>
          <w:numId w:val="3"/>
        </w:numPr>
        <w:tabs>
          <w:tab w:val="left" w:pos="1088"/>
          <w:tab w:val="left" w:pos="1089"/>
        </w:tabs>
        <w:spacing w:before="1"/>
        <w:ind w:right="177"/>
      </w:pPr>
      <w:r>
        <w:rPr>
          <w:color w:val="6E1D6E"/>
        </w:rPr>
        <w:t>Termografie FV systému kompletní podle platných norem (volitelně)</w:t>
      </w:r>
    </w:p>
    <w:p w:rsidR="00A5022E" w:rsidRDefault="00444209">
      <w:pPr>
        <w:pStyle w:val="Zkladntext"/>
        <w:spacing w:before="359" w:line="554" w:lineRule="auto"/>
        <w:ind w:left="867" w:right="1228"/>
      </w:pPr>
      <w:r>
        <w:t>Při uvedení do provozu a/nebo před koncem záruky na žádost zákazníka. Záznamy tepelného obrazu během provozní fáze: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line="219" w:lineRule="exact"/>
        <w:ind w:hanging="286"/>
        <w:rPr>
          <w:rFonts w:ascii="Symbol" w:hAnsi="Symbol"/>
          <w:sz w:val="18"/>
        </w:rPr>
      </w:pPr>
      <w:r>
        <w:rPr>
          <w:sz w:val="18"/>
        </w:rPr>
        <w:t>Lokalizace tepelných nápadných vad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Evidence potenciálních závad na úrovni článků a modulů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 xml:space="preserve">Evidence vadných článků (např. efekt </w:t>
      </w:r>
      <w:proofErr w:type="spellStart"/>
      <w:r>
        <w:rPr>
          <w:sz w:val="18"/>
        </w:rPr>
        <w:t>Hot</w:t>
      </w:r>
      <w:proofErr w:type="spellEnd"/>
      <w:r>
        <w:rPr>
          <w:sz w:val="18"/>
        </w:rPr>
        <w:t xml:space="preserve"> spot, praskliny v článcích)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Evidence počínající delaminace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 xml:space="preserve">Evidence vadných </w:t>
      </w:r>
      <w:proofErr w:type="spellStart"/>
      <w:r>
        <w:rPr>
          <w:sz w:val="18"/>
        </w:rPr>
        <w:t>přemosťovacích</w:t>
      </w:r>
      <w:proofErr w:type="spellEnd"/>
      <w:r>
        <w:rPr>
          <w:sz w:val="18"/>
        </w:rPr>
        <w:t xml:space="preserve"> (obtokových) diod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Evidence vadných přípojných krabic modulů a zásuvných spojů (konektorů)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Evidence zkratů, vadných pájených spojů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 w:line="350" w:lineRule="auto"/>
        <w:ind w:right="485" w:hanging="286"/>
        <w:rPr>
          <w:rFonts w:ascii="Symbol" w:hAnsi="Symbol"/>
          <w:sz w:val="18"/>
        </w:rPr>
      </w:pPr>
      <w:r>
        <w:rPr>
          <w:sz w:val="18"/>
        </w:rPr>
        <w:t>Evidence všech svorek a připojovacích bodů/kontaktů všech sběrných a podružných rozvaděčů, rozvaděčových skříní a střídačů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9"/>
        <w:ind w:hanging="286"/>
        <w:rPr>
          <w:rFonts w:ascii="Symbol" w:hAnsi="Symbol"/>
          <w:sz w:val="18"/>
        </w:rPr>
      </w:pPr>
      <w:r>
        <w:rPr>
          <w:sz w:val="18"/>
        </w:rPr>
        <w:t>Analýza záznamů tepelného obrazu pomocí softwaru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 w:line="355" w:lineRule="auto"/>
        <w:ind w:right="175" w:hanging="286"/>
        <w:rPr>
          <w:rFonts w:ascii="Symbol" w:hAnsi="Symbol"/>
          <w:sz w:val="18"/>
        </w:rPr>
      </w:pPr>
      <w:r>
        <w:rPr>
          <w:sz w:val="18"/>
        </w:rPr>
        <w:t>Vyhotovení zprávy vč. fotodokumentace tepelně nápadných částí zařízení a klasifikace nápadností, jakož i posouzení výsledků měření. Jednostranně podepsanou zprávu je třeba zaslat určené kontaktní osobě do 10 dnů po ukončení opatření</w:t>
      </w:r>
    </w:p>
    <w:p w:rsidR="00A5022E" w:rsidRDefault="00A5022E">
      <w:pPr>
        <w:pStyle w:val="Zkladntext"/>
        <w:spacing w:before="6"/>
        <w:rPr>
          <w:sz w:val="27"/>
        </w:rPr>
      </w:pPr>
    </w:p>
    <w:p w:rsidR="00A5022E" w:rsidRDefault="00444209">
      <w:pPr>
        <w:pStyle w:val="Nadpis1"/>
        <w:numPr>
          <w:ilvl w:val="0"/>
          <w:numId w:val="3"/>
        </w:numPr>
        <w:tabs>
          <w:tab w:val="left" w:pos="1088"/>
          <w:tab w:val="left" w:pos="1089"/>
        </w:tabs>
        <w:ind w:right="376"/>
      </w:pPr>
      <w:r>
        <w:rPr>
          <w:color w:val="6E1D6E"/>
        </w:rPr>
        <w:t>Měření charakteristické křivky podle platných norem (volitelné)</w:t>
      </w:r>
    </w:p>
    <w:p w:rsidR="00A5022E" w:rsidRDefault="00444209">
      <w:pPr>
        <w:pStyle w:val="Zkladntext"/>
        <w:spacing w:before="359"/>
        <w:ind w:left="867"/>
      </w:pPr>
      <w:r>
        <w:t>Při uvedení do provozu a/nebo před koncem záruky na žádost zákazníka.</w:t>
      </w:r>
    </w:p>
    <w:p w:rsidR="00A5022E" w:rsidRDefault="00A5022E">
      <w:pPr>
        <w:pStyle w:val="Zkladntext"/>
        <w:spacing w:before="6"/>
        <w:rPr>
          <w:sz w:val="23"/>
        </w:rPr>
      </w:pPr>
    </w:p>
    <w:p w:rsidR="00A5022E" w:rsidRDefault="00444209">
      <w:pPr>
        <w:pStyle w:val="Zkladntext"/>
        <w:spacing w:line="276" w:lineRule="auto"/>
        <w:ind w:left="867" w:right="388"/>
      </w:pPr>
      <w:r>
        <w:t xml:space="preserve">Měření charakteristické křivky pro stanovení výkonu jednotlivých modulů nebo celých </w:t>
      </w:r>
      <w:proofErr w:type="spellStart"/>
      <w:r>
        <w:t>stringů</w:t>
      </w:r>
      <w:proofErr w:type="spellEnd"/>
      <w:r>
        <w:t xml:space="preserve"> v závislosti na oslunění a teplotě modulu, včetně vyhodnocení a grafického zobrazení.</w:t>
      </w:r>
    </w:p>
    <w:p w:rsidR="00A5022E" w:rsidRDefault="00A5022E">
      <w:pPr>
        <w:pStyle w:val="Zkladntext"/>
        <w:rPr>
          <w:sz w:val="21"/>
        </w:rPr>
      </w:pPr>
    </w:p>
    <w:p w:rsidR="00A5022E" w:rsidRDefault="00444209">
      <w:pPr>
        <w:pStyle w:val="Zkladntext"/>
        <w:spacing w:line="276" w:lineRule="auto"/>
        <w:ind w:left="867" w:right="139"/>
      </w:pPr>
      <w:r>
        <w:t>Naměřené hodnoty je třeba převést na standardní testovací podmínky (STC) podle norem.</w:t>
      </w:r>
    </w:p>
    <w:p w:rsidR="00A5022E" w:rsidRDefault="00A5022E">
      <w:pPr>
        <w:pStyle w:val="Zkladntext"/>
        <w:spacing w:before="9"/>
        <w:rPr>
          <w:sz w:val="20"/>
        </w:rPr>
      </w:pPr>
    </w:p>
    <w:p w:rsidR="00A5022E" w:rsidRDefault="00444209">
      <w:pPr>
        <w:pStyle w:val="Zkladntext"/>
        <w:spacing w:before="1" w:line="276" w:lineRule="auto"/>
        <w:ind w:left="867" w:right="118"/>
      </w:pPr>
      <w:r>
        <w:t>Do 10 dnů po ukončení opatření je třeba zaslat jmenovanému kontaktnímu pracovníkovi jednostranně podepsanou zprávu o provedení měření charakteristické křivky s fotodokumentací a měřicími protokoly.</w:t>
      </w:r>
    </w:p>
    <w:p w:rsidR="00A5022E" w:rsidRDefault="00A5022E">
      <w:pPr>
        <w:spacing w:line="276" w:lineRule="auto"/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rPr>
          <w:sz w:val="20"/>
        </w:rPr>
      </w:pPr>
    </w:p>
    <w:p w:rsidR="00A5022E" w:rsidRDefault="00444209">
      <w:pPr>
        <w:pStyle w:val="Nadpis1"/>
        <w:numPr>
          <w:ilvl w:val="0"/>
          <w:numId w:val="3"/>
        </w:numPr>
        <w:tabs>
          <w:tab w:val="left" w:pos="1088"/>
          <w:tab w:val="left" w:pos="1089"/>
        </w:tabs>
        <w:spacing w:before="211"/>
        <w:ind w:left="1088" w:hanging="789"/>
      </w:pPr>
      <w:r>
        <w:rPr>
          <w:color w:val="6E1D6E"/>
        </w:rPr>
        <w:t>Čištění (volitelně)</w:t>
      </w:r>
    </w:p>
    <w:p w:rsidR="00A5022E" w:rsidRDefault="00444209">
      <w:pPr>
        <w:pStyle w:val="Zkladntext"/>
        <w:spacing w:before="358" w:line="554" w:lineRule="auto"/>
        <w:ind w:left="867" w:right="2389"/>
      </w:pPr>
      <w:r>
        <w:t xml:space="preserve">Čištění </w:t>
      </w:r>
      <w:proofErr w:type="spellStart"/>
      <w:r>
        <w:t>fotovoltaického</w:t>
      </w:r>
      <w:proofErr w:type="spellEnd"/>
      <w:r>
        <w:t xml:space="preserve"> systému (podle potřeby), nejlépe ve 3. čtvrtletí roku. Čištění podle specifikací výrobce modulu, musí být předloženo schválení.</w:t>
      </w: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8"/>
        <w:rPr>
          <w:sz w:val="21"/>
        </w:rPr>
      </w:pPr>
    </w:p>
    <w:p w:rsidR="00A5022E" w:rsidRDefault="00444209">
      <w:pPr>
        <w:pStyle w:val="Nadpis1"/>
        <w:numPr>
          <w:ilvl w:val="0"/>
          <w:numId w:val="3"/>
        </w:numPr>
        <w:tabs>
          <w:tab w:val="left" w:pos="1088"/>
          <w:tab w:val="left" w:pos="1089"/>
        </w:tabs>
        <w:ind w:left="1088" w:hanging="789"/>
      </w:pPr>
      <w:r>
        <w:rPr>
          <w:color w:val="6E1D6E"/>
        </w:rPr>
        <w:t>Monitoring</w:t>
      </w:r>
    </w:p>
    <w:p w:rsidR="00A5022E" w:rsidRDefault="00444209">
      <w:pPr>
        <w:pStyle w:val="Zkladntext"/>
        <w:spacing w:before="358" w:line="554" w:lineRule="auto"/>
        <w:ind w:left="867" w:right="178"/>
      </w:pPr>
      <w:r>
        <w:t>Monitoring, dálkové sledování a vizualizace FV systému v denním cyklu (365 dní ročně). Výkony dálkového sledování minimálně: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line="219" w:lineRule="exact"/>
        <w:ind w:hanging="286"/>
        <w:rPr>
          <w:rFonts w:ascii="Symbol" w:hAnsi="Symbol"/>
          <w:sz w:val="18"/>
        </w:rPr>
      </w:pPr>
      <w:r>
        <w:rPr>
          <w:sz w:val="18"/>
        </w:rPr>
        <w:t xml:space="preserve">Porovnání požadovaných a skutečných hodnot </w:t>
      </w:r>
      <w:proofErr w:type="spellStart"/>
      <w:r>
        <w:rPr>
          <w:sz w:val="18"/>
        </w:rPr>
        <w:t>fotovoltaického</w:t>
      </w:r>
      <w:proofErr w:type="spellEnd"/>
      <w:r>
        <w:rPr>
          <w:sz w:val="18"/>
        </w:rPr>
        <w:t xml:space="preserve"> systému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Permanentní evidence provozních dat systému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 w:line="350" w:lineRule="auto"/>
        <w:ind w:right="1084" w:hanging="286"/>
        <w:rPr>
          <w:rFonts w:ascii="Symbol" w:hAnsi="Symbol"/>
          <w:sz w:val="18"/>
        </w:rPr>
      </w:pPr>
      <w:r>
        <w:rPr>
          <w:sz w:val="18"/>
        </w:rPr>
        <w:t xml:space="preserve">Ukládání, zpracovávání a zobrazování provozních dat systému na displeji (viz </w:t>
      </w:r>
      <w:proofErr w:type="spellStart"/>
      <w:r>
        <w:rPr>
          <w:sz w:val="18"/>
        </w:rPr>
        <w:t>poz</w:t>
      </w:r>
      <w:proofErr w:type="spellEnd"/>
      <w:r>
        <w:rPr>
          <w:sz w:val="18"/>
        </w:rPr>
        <w:t>. 5. Displej k vizualizaci)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9"/>
        <w:ind w:hanging="286"/>
        <w:rPr>
          <w:rFonts w:ascii="Symbol" w:hAnsi="Symbol"/>
          <w:sz w:val="18"/>
        </w:rPr>
      </w:pPr>
      <w:r>
        <w:rPr>
          <w:sz w:val="18"/>
        </w:rPr>
        <w:t>Každodenní kontrola/vyhodnocování dat a výkonnosti systému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Správa a zálohování dat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Detekce a vyhodnocování chyb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Online odstraňování chyb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Okamžité zahájení odstraňování závad, pokud není možné odstranit závadu online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>Zrcadlení zařízení na účtu (SCHWARZ_ADMIN_PV)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2"/>
        <w:ind w:hanging="286"/>
        <w:rPr>
          <w:rFonts w:ascii="Symbol" w:hAnsi="Symbol"/>
          <w:sz w:val="18"/>
        </w:rPr>
      </w:pPr>
      <w:r>
        <w:rPr>
          <w:sz w:val="18"/>
        </w:rPr>
        <w:t>Stručná měsíční zpráva s porovnáním skutečného a požadovaného výkonu, jakož i poruch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 w:line="350" w:lineRule="auto"/>
        <w:ind w:right="345" w:hanging="286"/>
        <w:rPr>
          <w:rFonts w:ascii="Symbol" w:hAnsi="Symbol"/>
          <w:sz w:val="18"/>
        </w:rPr>
      </w:pPr>
      <w:r>
        <w:rPr>
          <w:sz w:val="18"/>
        </w:rPr>
        <w:t>Zpráva 1x na konci čtvrtletí a roční zpráva dle požadavku (bod 14. Požadavky na výroční zprávu)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"/>
        <w:ind w:hanging="286"/>
        <w:rPr>
          <w:rFonts w:ascii="Symbol" w:hAnsi="Symbol"/>
          <w:sz w:val="18"/>
        </w:rPr>
      </w:pPr>
      <w:r>
        <w:rPr>
          <w:sz w:val="18"/>
        </w:rPr>
        <w:t>Roční předávání všech nezpracovaných údajů v digitální podobě, ve formátu souboru (Excel CSV)</w:t>
      </w:r>
    </w:p>
    <w:p w:rsidR="00A5022E" w:rsidRDefault="00A5022E">
      <w:pPr>
        <w:pStyle w:val="Zkladntext"/>
        <w:rPr>
          <w:sz w:val="22"/>
        </w:rPr>
      </w:pPr>
    </w:p>
    <w:p w:rsidR="00A5022E" w:rsidRDefault="00444209">
      <w:pPr>
        <w:pStyle w:val="Nadpis1"/>
        <w:numPr>
          <w:ilvl w:val="0"/>
          <w:numId w:val="3"/>
        </w:numPr>
        <w:tabs>
          <w:tab w:val="left" w:pos="1088"/>
          <w:tab w:val="left" w:pos="1089"/>
        </w:tabs>
        <w:spacing w:before="160"/>
        <w:ind w:left="1088" w:hanging="789"/>
      </w:pPr>
      <w:r>
        <w:rPr>
          <w:color w:val="6E1D6E"/>
        </w:rPr>
        <w:t>Požadavky na výroční zprávu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358"/>
        <w:ind w:hanging="286"/>
        <w:rPr>
          <w:rFonts w:ascii="Symbol" w:hAnsi="Symbol"/>
          <w:sz w:val="18"/>
        </w:rPr>
      </w:pPr>
      <w:r>
        <w:rPr>
          <w:sz w:val="18"/>
        </w:rPr>
        <w:t>Země/společnost/lokace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Kontaktní osoba pro systém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Detaily systému podle technického listu systému</w:t>
      </w:r>
    </w:p>
    <w:p w:rsidR="00A5022E" w:rsidRDefault="00444209">
      <w:pPr>
        <w:pStyle w:val="Zkladntext"/>
        <w:spacing w:before="101"/>
        <w:ind w:left="1152"/>
      </w:pPr>
      <w:r>
        <w:t xml:space="preserve">(velikost, orientace, typ/počet/m² modulů, typ/počet střídačů, poměr jmenovitého výkonu, </w:t>
      </w:r>
      <w:proofErr w:type="spellStart"/>
      <w:r>
        <w:t>stringy</w:t>
      </w:r>
      <w:proofErr w:type="spellEnd"/>
      <w:r>
        <w:t>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5" w:line="350" w:lineRule="auto"/>
        <w:ind w:right="4007" w:hanging="286"/>
        <w:rPr>
          <w:rFonts w:ascii="Symbol" w:hAnsi="Symbol"/>
          <w:sz w:val="18"/>
        </w:rPr>
      </w:pPr>
      <w:r>
        <w:rPr>
          <w:sz w:val="18"/>
        </w:rPr>
        <w:t xml:space="preserve">Stav/verze softwaru použitých komponent (střídače, monitor, datový </w:t>
      </w:r>
      <w:proofErr w:type="spellStart"/>
      <w:r>
        <w:rPr>
          <w:sz w:val="18"/>
        </w:rPr>
        <w:t>logger</w:t>
      </w:r>
      <w:proofErr w:type="spellEnd"/>
      <w:r>
        <w:rPr>
          <w:sz w:val="18"/>
        </w:rPr>
        <w:t xml:space="preserve"> atd.) </w:t>
      </w:r>
      <w:r>
        <w:rPr>
          <w:rFonts w:ascii="Wingdings" w:hAnsi="Wingdings"/>
          <w:sz w:val="18"/>
        </w:rPr>
        <w:t>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poslední aktualizace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7"/>
        <w:ind w:hanging="286"/>
        <w:rPr>
          <w:rFonts w:ascii="Symbol" w:hAnsi="Symbol"/>
          <w:sz w:val="18"/>
        </w:rPr>
      </w:pPr>
      <w:r>
        <w:rPr>
          <w:sz w:val="18"/>
        </w:rPr>
        <w:t>Ostatní údaje: Zajištění pozice ano/ne, zelená střecha, vypínač pro hasiče, ochrana sítě a systému,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>DC přepěťová ochrana, druh zařízení k ochraně před bleskem/připojení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Identifikační údaje síťové přípojky/druhu rozvodné sítě (např. síť TT)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Datum uvedení do provozu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Začátek/konec záruky (instalace, střídače, moduly, nosná konstrukce)</w:t>
      </w:r>
    </w:p>
    <w:p w:rsidR="00A5022E" w:rsidRDefault="00A5022E">
      <w:pPr>
        <w:rPr>
          <w:rFonts w:ascii="Symbol" w:hAnsi="Symbol"/>
          <w:sz w:val="18"/>
        </w:rPr>
        <w:sectPr w:rsidR="00A5022E">
          <w:pgSz w:w="11910" w:h="16840"/>
          <w:pgMar w:top="1580" w:right="1240" w:bottom="280" w:left="1060" w:header="708" w:footer="708" w:gutter="0"/>
          <w:cols w:space="708"/>
        </w:sectPr>
      </w:pP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5"/>
        <w:rPr>
          <w:sz w:val="29"/>
        </w:rPr>
      </w:pP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0"/>
        <w:ind w:hanging="286"/>
        <w:rPr>
          <w:rFonts w:ascii="Symbol" w:hAnsi="Symbol"/>
          <w:sz w:val="18"/>
        </w:rPr>
      </w:pPr>
      <w:r>
        <w:rPr>
          <w:sz w:val="18"/>
        </w:rPr>
        <w:t>Rozpočet/požadované/skutečné hodnoty výnosu v kWh</w:t>
      </w:r>
    </w:p>
    <w:p w:rsidR="00A5022E" w:rsidRDefault="00444209">
      <w:pPr>
        <w:pStyle w:val="Zkladntext"/>
        <w:spacing w:before="101"/>
        <w:ind w:left="1152"/>
      </w:pPr>
      <w:r>
        <w:t>(uvést ve zprávě jako měsíční hodnoty a jako samostatná příloha s denními hodnotami ve formátu *.</w:t>
      </w:r>
      <w:proofErr w:type="spellStart"/>
      <w:r>
        <w:t>xls</w:t>
      </w:r>
      <w:proofErr w:type="spellEnd"/>
      <w:r>
        <w:t>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5"/>
        <w:ind w:hanging="286"/>
        <w:rPr>
          <w:rFonts w:ascii="Symbol" w:hAnsi="Symbol"/>
          <w:sz w:val="18"/>
        </w:rPr>
      </w:pPr>
      <w:r>
        <w:rPr>
          <w:sz w:val="18"/>
        </w:rPr>
        <w:t xml:space="preserve">Rozpočet/požadované/skutečné hodnoty PR (Performance </w:t>
      </w:r>
      <w:proofErr w:type="gramStart"/>
      <w:r>
        <w:rPr>
          <w:sz w:val="18"/>
        </w:rPr>
        <w:t>Ratio) (vč.</w:t>
      </w:r>
      <w:proofErr w:type="gramEnd"/>
      <w:r>
        <w:rPr>
          <w:sz w:val="18"/>
        </w:rPr>
        <w:t xml:space="preserve"> definice PR)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Dostupnost FV systému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Kompletní výpadek v hodinách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Výpadek každého střídače v hodinách (i částečný)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Poslední údržba (vč. opatření a vyměněných dílů)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3"/>
        <w:ind w:hanging="286"/>
        <w:rPr>
          <w:rFonts w:ascii="Symbol" w:hAnsi="Symbol"/>
          <w:sz w:val="18"/>
        </w:rPr>
      </w:pPr>
      <w:r>
        <w:rPr>
          <w:sz w:val="18"/>
        </w:rPr>
        <w:t>Další údržba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Poslední čištění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/>
        <w:ind w:hanging="286"/>
        <w:rPr>
          <w:rFonts w:ascii="Symbol" w:hAnsi="Symbol"/>
          <w:sz w:val="18"/>
        </w:rPr>
      </w:pPr>
      <w:r>
        <w:rPr>
          <w:sz w:val="18"/>
        </w:rPr>
        <w:t>Poslední termografie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 w:line="352" w:lineRule="auto"/>
        <w:ind w:right="2484" w:hanging="286"/>
        <w:rPr>
          <w:rFonts w:ascii="Symbol" w:hAnsi="Symbol"/>
          <w:sz w:val="18"/>
        </w:rPr>
      </w:pPr>
      <w:r>
        <w:rPr>
          <w:sz w:val="18"/>
        </w:rPr>
        <w:t>Poruchy - historie chybových hlášení a z toho vyplývajících opatření včetně časových údajů pro odstranění poruchy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5"/>
        <w:ind w:hanging="286"/>
        <w:rPr>
          <w:rFonts w:ascii="Symbol" w:hAnsi="Symbol"/>
          <w:sz w:val="18"/>
        </w:rPr>
      </w:pPr>
      <w:r>
        <w:rPr>
          <w:sz w:val="18"/>
        </w:rPr>
        <w:t>Výpis servisních zásahů (s označením záruky nebo výpočtu)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1"/>
        <w:ind w:hanging="286"/>
        <w:rPr>
          <w:rFonts w:ascii="Symbol" w:hAnsi="Symbol"/>
          <w:sz w:val="18"/>
        </w:rPr>
      </w:pPr>
      <w:r>
        <w:rPr>
          <w:sz w:val="18"/>
        </w:rPr>
        <w:t>Ostatní (např. úklid sněhu/škody způsobené bouřkou)</w:t>
      </w:r>
    </w:p>
    <w:p w:rsidR="00A5022E" w:rsidRDefault="00444209">
      <w:pPr>
        <w:pStyle w:val="Odstavecseseznamem"/>
        <w:numPr>
          <w:ilvl w:val="1"/>
          <w:numId w:val="3"/>
        </w:numPr>
        <w:tabs>
          <w:tab w:val="left" w:pos="1152"/>
          <w:tab w:val="left" w:pos="1153"/>
        </w:tabs>
        <w:spacing w:before="104" w:line="612" w:lineRule="auto"/>
        <w:ind w:left="867" w:right="2034" w:firstLine="0"/>
        <w:rPr>
          <w:rFonts w:ascii="Symbol" w:hAnsi="Symbol"/>
          <w:sz w:val="18"/>
        </w:rPr>
      </w:pPr>
      <w:r>
        <w:rPr>
          <w:sz w:val="18"/>
        </w:rPr>
        <w:t>Analýza &amp; posouzení systému, jakož i doporučení a nevyřešené body, zprávu/hodnocení je třeba předat ve formátu souboru (Excel CSV).</w:t>
      </w:r>
    </w:p>
    <w:p w:rsidR="00A5022E" w:rsidRDefault="00A5022E">
      <w:pPr>
        <w:pStyle w:val="Zkladntext"/>
        <w:rPr>
          <w:sz w:val="20"/>
        </w:rPr>
      </w:pPr>
    </w:p>
    <w:p w:rsidR="00A5022E" w:rsidRDefault="00A5022E">
      <w:pPr>
        <w:pStyle w:val="Zkladntext"/>
        <w:spacing w:before="6"/>
        <w:rPr>
          <w:sz w:val="17"/>
        </w:rPr>
      </w:pPr>
    </w:p>
    <w:p w:rsidR="00A5022E" w:rsidRDefault="00444209">
      <w:pPr>
        <w:pStyle w:val="Nadpis1"/>
        <w:numPr>
          <w:ilvl w:val="0"/>
          <w:numId w:val="3"/>
        </w:numPr>
        <w:tabs>
          <w:tab w:val="left" w:pos="1088"/>
          <w:tab w:val="left" w:pos="1089"/>
        </w:tabs>
        <w:ind w:left="1088" w:hanging="789"/>
      </w:pPr>
      <w:r>
        <w:rPr>
          <w:color w:val="6E1D6E"/>
        </w:rPr>
        <w:t>Další informace</w:t>
      </w:r>
    </w:p>
    <w:p w:rsidR="00A5022E" w:rsidRDefault="00444209" w:rsidP="00444209">
      <w:pPr>
        <w:pStyle w:val="Zkladntext"/>
        <w:spacing w:before="356" w:line="259" w:lineRule="auto"/>
        <w:ind w:left="867" w:right="277"/>
      </w:pPr>
      <w:r>
        <w:t xml:space="preserve">Pokud není možné dodržet minimální standardy/ specifikace uvedené v popisu výkonů, je třeba na to písemně upozornit v „Dodatku k popisu výkonů“ a v případě potřeby se před realizací dohodnout se společností SIS </w:t>
      </w:r>
      <w:proofErr w:type="spellStart"/>
      <w:r>
        <w:t>Energiesysteme</w:t>
      </w:r>
      <w:proofErr w:type="spellEnd"/>
      <w:r>
        <w:rPr>
          <w:color w:val="6E1D6E"/>
          <w:u w:val="single" w:color="6E1D6E"/>
        </w:rPr>
        <w:t>(</w:t>
      </w:r>
      <w:proofErr w:type="spellStart"/>
      <w:r>
        <w:rPr>
          <w:color w:val="6E1D6E"/>
          <w:u w:val="single" w:color="6E1D6E"/>
        </w:rPr>
        <w:t>energiesysteme</w:t>
      </w:r>
      <w:proofErr w:type="spellEnd"/>
      <w:r>
        <w:rPr>
          <w:color w:val="6E1D6E"/>
          <w:u w:val="single" w:color="6E1D6E"/>
        </w:rPr>
        <w:t>@mail.</w:t>
      </w:r>
      <w:proofErr w:type="spellStart"/>
      <w:r>
        <w:rPr>
          <w:color w:val="6E1D6E"/>
          <w:u w:val="single" w:color="6E1D6E"/>
        </w:rPr>
        <w:t>schwarz</w:t>
      </w:r>
      <w:proofErr w:type="spellEnd"/>
      <w:r>
        <w:t>) na zvláštním řešení (je nutný písemný souhlas).</w:t>
      </w:r>
    </w:p>
    <w:p w:rsidR="00A5022E" w:rsidRDefault="00A5022E">
      <w:pPr>
        <w:pStyle w:val="Zkladntext"/>
        <w:spacing w:before="10"/>
        <w:rPr>
          <w:sz w:val="13"/>
        </w:rPr>
      </w:pPr>
    </w:p>
    <w:p w:rsidR="00A5022E" w:rsidRDefault="00444209">
      <w:pPr>
        <w:pStyle w:val="Zkladntext"/>
        <w:spacing w:before="94" w:line="264" w:lineRule="auto"/>
        <w:ind w:left="867" w:right="308"/>
      </w:pPr>
      <w:r>
        <w:t>Instruktáž/zaškolení zákazníka/provozovatele zařízení podle jeho specifikací včetně písemného dokladu a podepsaného protokolu.</w:t>
      </w:r>
    </w:p>
    <w:p w:rsidR="00A5022E" w:rsidRDefault="00A5022E">
      <w:pPr>
        <w:pStyle w:val="Zkladntext"/>
        <w:spacing w:before="1"/>
        <w:rPr>
          <w:sz w:val="20"/>
        </w:rPr>
      </w:pPr>
    </w:p>
    <w:p w:rsidR="00A5022E" w:rsidRDefault="00444209">
      <w:pPr>
        <w:pStyle w:val="Zkladntext"/>
        <w:spacing w:before="1" w:line="264" w:lineRule="auto"/>
        <w:ind w:left="867" w:right="377"/>
      </w:pPr>
      <w:r>
        <w:t>Trvalé připojení systému je možné až po úplném odstranění nedostatků z přejímacího protokolu. Odchylky od tohoto postupu jsou možné pouze po schválení objednatelem.</w:t>
      </w:r>
    </w:p>
    <w:sectPr w:rsidR="00A5022E" w:rsidSect="002F59F1">
      <w:pgSz w:w="11910" w:h="16840"/>
      <w:pgMar w:top="1580" w:right="1240" w:bottom="280" w:left="106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A4F1C"/>
    <w:multiLevelType w:val="hybridMultilevel"/>
    <w:tmpl w:val="33887352"/>
    <w:lvl w:ilvl="0" w:tplc="8D96228A">
      <w:numFmt w:val="bullet"/>
      <w:lvlText w:val=""/>
      <w:lvlJc w:val="left"/>
      <w:pPr>
        <w:ind w:left="1021" w:hanging="361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1" w:tplc="8ECCA2EA">
      <w:numFmt w:val="bullet"/>
      <w:lvlText w:val=""/>
      <w:lvlJc w:val="left"/>
      <w:pPr>
        <w:ind w:left="2144" w:hanging="425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2" w:tplc="9C20FFA0">
      <w:numFmt w:val="bullet"/>
      <w:lvlText w:val=""/>
      <w:lvlJc w:val="left"/>
      <w:pPr>
        <w:ind w:left="2427" w:hanging="283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3" w:tplc="6C848172">
      <w:numFmt w:val="bullet"/>
      <w:lvlText w:val="•"/>
      <w:lvlJc w:val="left"/>
      <w:pPr>
        <w:ind w:left="3318" w:hanging="283"/>
      </w:pPr>
      <w:rPr>
        <w:rFonts w:hint="default"/>
        <w:lang w:val="de-DE" w:eastAsia="en-US" w:bidi="ar-SA"/>
      </w:rPr>
    </w:lvl>
    <w:lvl w:ilvl="4" w:tplc="6248F3DE">
      <w:numFmt w:val="bullet"/>
      <w:lvlText w:val="•"/>
      <w:lvlJc w:val="left"/>
      <w:pPr>
        <w:ind w:left="4216" w:hanging="283"/>
      </w:pPr>
      <w:rPr>
        <w:rFonts w:hint="default"/>
        <w:lang w:val="de-DE" w:eastAsia="en-US" w:bidi="ar-SA"/>
      </w:rPr>
    </w:lvl>
    <w:lvl w:ilvl="5" w:tplc="1EC61CB8">
      <w:numFmt w:val="bullet"/>
      <w:lvlText w:val="•"/>
      <w:lvlJc w:val="left"/>
      <w:pPr>
        <w:ind w:left="5114" w:hanging="283"/>
      </w:pPr>
      <w:rPr>
        <w:rFonts w:hint="default"/>
        <w:lang w:val="de-DE" w:eastAsia="en-US" w:bidi="ar-SA"/>
      </w:rPr>
    </w:lvl>
    <w:lvl w:ilvl="6" w:tplc="27506CC8">
      <w:numFmt w:val="bullet"/>
      <w:lvlText w:val="•"/>
      <w:lvlJc w:val="left"/>
      <w:pPr>
        <w:ind w:left="6013" w:hanging="283"/>
      </w:pPr>
      <w:rPr>
        <w:rFonts w:hint="default"/>
        <w:lang w:val="de-DE" w:eastAsia="en-US" w:bidi="ar-SA"/>
      </w:rPr>
    </w:lvl>
    <w:lvl w:ilvl="7" w:tplc="B11E4A54">
      <w:numFmt w:val="bullet"/>
      <w:lvlText w:val="•"/>
      <w:lvlJc w:val="left"/>
      <w:pPr>
        <w:ind w:left="6911" w:hanging="283"/>
      </w:pPr>
      <w:rPr>
        <w:rFonts w:hint="default"/>
        <w:lang w:val="de-DE" w:eastAsia="en-US" w:bidi="ar-SA"/>
      </w:rPr>
    </w:lvl>
    <w:lvl w:ilvl="8" w:tplc="D892FAE0">
      <w:numFmt w:val="bullet"/>
      <w:lvlText w:val="•"/>
      <w:lvlJc w:val="left"/>
      <w:pPr>
        <w:ind w:left="7809" w:hanging="283"/>
      </w:pPr>
      <w:rPr>
        <w:rFonts w:hint="default"/>
        <w:lang w:val="de-DE" w:eastAsia="en-US" w:bidi="ar-SA"/>
      </w:rPr>
    </w:lvl>
  </w:abstractNum>
  <w:abstractNum w:abstractNumId="1">
    <w:nsid w:val="3D7150A2"/>
    <w:multiLevelType w:val="hybridMultilevel"/>
    <w:tmpl w:val="42A2C9CE"/>
    <w:lvl w:ilvl="0" w:tplc="5C84A82C">
      <w:numFmt w:val="bullet"/>
      <w:lvlText w:val=""/>
      <w:lvlJc w:val="left"/>
      <w:pPr>
        <w:ind w:left="1152" w:hanging="285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1" w:tplc="388A6CE4">
      <w:numFmt w:val="bullet"/>
      <w:lvlText w:val=""/>
      <w:lvlJc w:val="left"/>
      <w:pPr>
        <w:ind w:left="2100" w:hanging="360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2" w:tplc="FEC2F168">
      <w:numFmt w:val="bullet"/>
      <w:lvlText w:val="•"/>
      <w:lvlJc w:val="left"/>
      <w:pPr>
        <w:ind w:left="2100" w:hanging="360"/>
      </w:pPr>
      <w:rPr>
        <w:rFonts w:hint="default"/>
        <w:lang w:val="de-DE" w:eastAsia="en-US" w:bidi="ar-SA"/>
      </w:rPr>
    </w:lvl>
    <w:lvl w:ilvl="3" w:tplc="A3C67614">
      <w:numFmt w:val="bullet"/>
      <w:lvlText w:val="•"/>
      <w:lvlJc w:val="left"/>
      <w:pPr>
        <w:ind w:left="2140" w:hanging="360"/>
      </w:pPr>
      <w:rPr>
        <w:rFonts w:hint="default"/>
        <w:lang w:val="de-DE" w:eastAsia="en-US" w:bidi="ar-SA"/>
      </w:rPr>
    </w:lvl>
    <w:lvl w:ilvl="4" w:tplc="69F8B030">
      <w:numFmt w:val="bullet"/>
      <w:lvlText w:val="•"/>
      <w:lvlJc w:val="left"/>
      <w:pPr>
        <w:ind w:left="3206" w:hanging="360"/>
      </w:pPr>
      <w:rPr>
        <w:rFonts w:hint="default"/>
        <w:lang w:val="de-DE" w:eastAsia="en-US" w:bidi="ar-SA"/>
      </w:rPr>
    </w:lvl>
    <w:lvl w:ilvl="5" w:tplc="ACE41994">
      <w:numFmt w:val="bullet"/>
      <w:lvlText w:val="•"/>
      <w:lvlJc w:val="left"/>
      <w:pPr>
        <w:ind w:left="4273" w:hanging="360"/>
      </w:pPr>
      <w:rPr>
        <w:rFonts w:hint="default"/>
        <w:lang w:val="de-DE" w:eastAsia="en-US" w:bidi="ar-SA"/>
      </w:rPr>
    </w:lvl>
    <w:lvl w:ilvl="6" w:tplc="A8C8B40E">
      <w:numFmt w:val="bullet"/>
      <w:lvlText w:val="•"/>
      <w:lvlJc w:val="left"/>
      <w:pPr>
        <w:ind w:left="5339" w:hanging="360"/>
      </w:pPr>
      <w:rPr>
        <w:rFonts w:hint="default"/>
        <w:lang w:val="de-DE" w:eastAsia="en-US" w:bidi="ar-SA"/>
      </w:rPr>
    </w:lvl>
    <w:lvl w:ilvl="7" w:tplc="F774B810">
      <w:numFmt w:val="bullet"/>
      <w:lvlText w:val="•"/>
      <w:lvlJc w:val="left"/>
      <w:pPr>
        <w:ind w:left="6406" w:hanging="360"/>
      </w:pPr>
      <w:rPr>
        <w:rFonts w:hint="default"/>
        <w:lang w:val="de-DE" w:eastAsia="en-US" w:bidi="ar-SA"/>
      </w:rPr>
    </w:lvl>
    <w:lvl w:ilvl="8" w:tplc="BE880DE6">
      <w:numFmt w:val="bullet"/>
      <w:lvlText w:val="•"/>
      <w:lvlJc w:val="left"/>
      <w:pPr>
        <w:ind w:left="7473" w:hanging="360"/>
      </w:pPr>
      <w:rPr>
        <w:rFonts w:hint="default"/>
        <w:lang w:val="de-DE" w:eastAsia="en-US" w:bidi="ar-SA"/>
      </w:rPr>
    </w:lvl>
  </w:abstractNum>
  <w:abstractNum w:abstractNumId="2">
    <w:nsid w:val="7B8209B0"/>
    <w:multiLevelType w:val="hybridMultilevel"/>
    <w:tmpl w:val="A1FCD5EE"/>
    <w:lvl w:ilvl="0" w:tplc="B1B4B434">
      <w:start w:val="1"/>
      <w:numFmt w:val="decimal"/>
      <w:lvlText w:val="%1."/>
      <w:lvlJc w:val="left"/>
      <w:pPr>
        <w:ind w:left="867" w:hanging="567"/>
        <w:jc w:val="left"/>
      </w:pPr>
      <w:rPr>
        <w:rFonts w:ascii="Arial" w:eastAsia="Arial" w:hAnsi="Arial" w:cs="Arial" w:hint="default"/>
        <w:b/>
        <w:bCs/>
        <w:color w:val="6E1D6E"/>
        <w:w w:val="100"/>
        <w:sz w:val="40"/>
        <w:szCs w:val="40"/>
        <w:lang w:val="de-DE" w:eastAsia="en-US" w:bidi="ar-SA"/>
      </w:rPr>
    </w:lvl>
    <w:lvl w:ilvl="1" w:tplc="D228F82E">
      <w:numFmt w:val="bullet"/>
      <w:lvlText w:val=""/>
      <w:lvlJc w:val="left"/>
      <w:pPr>
        <w:ind w:left="1152" w:hanging="285"/>
      </w:pPr>
      <w:rPr>
        <w:rFonts w:hint="default"/>
        <w:lang w:val="de-DE" w:eastAsia="en-US" w:bidi="ar-SA"/>
      </w:rPr>
    </w:lvl>
    <w:lvl w:ilvl="2" w:tplc="B3008586">
      <w:numFmt w:val="bullet"/>
      <w:lvlText w:val=""/>
      <w:lvlJc w:val="left"/>
      <w:pPr>
        <w:ind w:left="2144" w:hanging="285"/>
      </w:pPr>
      <w:rPr>
        <w:rFonts w:hint="default"/>
        <w:lang w:val="de-DE" w:eastAsia="en-US" w:bidi="ar-SA"/>
      </w:rPr>
    </w:lvl>
    <w:lvl w:ilvl="3" w:tplc="D396C186">
      <w:numFmt w:val="bullet"/>
      <w:lvlText w:val=""/>
      <w:lvlJc w:val="left"/>
      <w:pPr>
        <w:ind w:left="2436" w:hanging="285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4" w:tplc="B9E4CF18">
      <w:numFmt w:val="bullet"/>
      <w:lvlText w:val="•"/>
      <w:lvlJc w:val="left"/>
      <w:pPr>
        <w:ind w:left="2100" w:hanging="285"/>
      </w:pPr>
      <w:rPr>
        <w:rFonts w:hint="default"/>
        <w:lang w:val="de-DE" w:eastAsia="en-US" w:bidi="ar-SA"/>
      </w:rPr>
    </w:lvl>
    <w:lvl w:ilvl="5" w:tplc="743492D8">
      <w:numFmt w:val="bullet"/>
      <w:lvlText w:val="•"/>
      <w:lvlJc w:val="left"/>
      <w:pPr>
        <w:ind w:left="2140" w:hanging="285"/>
      </w:pPr>
      <w:rPr>
        <w:rFonts w:hint="default"/>
        <w:lang w:val="de-DE" w:eastAsia="en-US" w:bidi="ar-SA"/>
      </w:rPr>
    </w:lvl>
    <w:lvl w:ilvl="6" w:tplc="E8EC2642">
      <w:numFmt w:val="bullet"/>
      <w:lvlText w:val="•"/>
      <w:lvlJc w:val="left"/>
      <w:pPr>
        <w:ind w:left="2420" w:hanging="285"/>
      </w:pPr>
      <w:rPr>
        <w:rFonts w:hint="default"/>
        <w:lang w:val="de-DE" w:eastAsia="en-US" w:bidi="ar-SA"/>
      </w:rPr>
    </w:lvl>
    <w:lvl w:ilvl="7" w:tplc="0FAE00A8">
      <w:numFmt w:val="bullet"/>
      <w:lvlText w:val="•"/>
      <w:lvlJc w:val="left"/>
      <w:pPr>
        <w:ind w:left="2440" w:hanging="285"/>
      </w:pPr>
      <w:rPr>
        <w:rFonts w:hint="default"/>
        <w:lang w:val="de-DE" w:eastAsia="en-US" w:bidi="ar-SA"/>
      </w:rPr>
    </w:lvl>
    <w:lvl w:ilvl="8" w:tplc="89E21B1C">
      <w:numFmt w:val="bullet"/>
      <w:lvlText w:val="•"/>
      <w:lvlJc w:val="left"/>
      <w:pPr>
        <w:ind w:left="4828" w:hanging="285"/>
      </w:pPr>
      <w:rPr>
        <w:rFonts w:hint="default"/>
        <w:lang w:val="de-DE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A5022E"/>
    <w:rsid w:val="002F59F1"/>
    <w:rsid w:val="00444209"/>
    <w:rsid w:val="004637DB"/>
    <w:rsid w:val="00880333"/>
    <w:rsid w:val="00984CE0"/>
    <w:rsid w:val="00A5022E"/>
    <w:rsid w:val="00B342A9"/>
    <w:rsid w:val="00F71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59F1"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rsid w:val="002F59F1"/>
    <w:pPr>
      <w:ind w:left="867" w:hanging="568"/>
      <w:outlineLvl w:val="0"/>
    </w:pPr>
    <w:rPr>
      <w:b/>
      <w:bCs/>
      <w:sz w:val="40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9F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2F59F1"/>
    <w:rPr>
      <w:sz w:val="18"/>
      <w:szCs w:val="18"/>
    </w:rPr>
  </w:style>
  <w:style w:type="paragraph" w:styleId="Nzev">
    <w:name w:val="Title"/>
    <w:basedOn w:val="Normln"/>
    <w:uiPriority w:val="10"/>
    <w:qFormat/>
    <w:rsid w:val="002F59F1"/>
    <w:pPr>
      <w:spacing w:before="84"/>
      <w:ind w:left="103" w:right="3766"/>
    </w:pPr>
    <w:rPr>
      <w:b/>
      <w:bCs/>
      <w:sz w:val="48"/>
      <w:szCs w:val="48"/>
    </w:rPr>
  </w:style>
  <w:style w:type="paragraph" w:styleId="Odstavecseseznamem">
    <w:name w:val="List Paragraph"/>
    <w:basedOn w:val="Normln"/>
    <w:uiPriority w:val="1"/>
    <w:qFormat/>
    <w:rsid w:val="002F59F1"/>
    <w:pPr>
      <w:ind w:left="1152" w:hanging="286"/>
    </w:pPr>
  </w:style>
  <w:style w:type="paragraph" w:customStyle="1" w:styleId="TableParagraph">
    <w:name w:val="Table Paragraph"/>
    <w:basedOn w:val="Normln"/>
    <w:uiPriority w:val="1"/>
    <w:qFormat/>
    <w:rsid w:val="002F59F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257F760ED4DC408D00946458ED88BD" ma:contentTypeVersion="2" ma:contentTypeDescription="Vytvoří nový dokument" ma:contentTypeScope="" ma:versionID="c285c95a386fec0c0f3ee5c4de204d46">
  <xsd:schema xmlns:xsd="http://www.w3.org/2001/XMLSchema" xmlns:xs="http://www.w3.org/2001/XMLSchema" xmlns:p="http://schemas.microsoft.com/office/2006/metadata/properties" xmlns:ns2="8e64289b-a868-4bff-b234-13d964f58606" targetNamespace="http://schemas.microsoft.com/office/2006/metadata/properties" ma:root="true" ma:fieldsID="edb2db5a4ccb676650a27751c2cb4d75" ns2:_="">
    <xsd:import namespace="8e64289b-a868-4bff-b234-13d964f586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4289b-a868-4bff-b234-13d964f586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21F135-BAEA-407D-B244-F18CEFE7AA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1B4EB0-5273-4640-BC23-C8B9DBEFA4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A329F9-C032-4545-B497-4FE266FC0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64289b-a868-4bff-b234-13d964f586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3683</Words>
  <Characters>21731</Characters>
  <Application>Microsoft Office Word</Application>
  <DocSecurity>4</DocSecurity>
  <Lines>181</Lines>
  <Paragraphs>50</Paragraphs>
  <ScaleCrop>false</ScaleCrop>
  <Company>RPA, s.r.o.</Company>
  <LinksUpToDate>false</LinksUpToDate>
  <CharactersWithSpaces>25364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Leistungsbeschreibung Photovoltaik International 2021_DE</dc:title>
  <dc:creator>tominski</dc:creator>
  <cp:lastModifiedBy>Josef Kudrna</cp:lastModifiedBy>
  <cp:revision>2</cp:revision>
  <dcterms:created xsi:type="dcterms:W3CDTF">2022-04-21T04:44:00Z</dcterms:created>
  <dcterms:modified xsi:type="dcterms:W3CDTF">2022-04-21T04:44:00Z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LastSaved">
    <vt:filetime>2021-08-21T00:00:00Z</vt:filetime>
  </property>
  <property fmtid="{D5CDD505-2E9C-101B-9397-08002B2CF9AE}" pid="4" name="ContentTypeId">
    <vt:lpwstr>0x01010016257F760ED4DC408D00946458ED88BD</vt:lpwstr>
  </property>
</Properties>
</file>