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E297" w14:textId="5F1E6308" w:rsidR="00C62918" w:rsidRPr="00F72D8F" w:rsidRDefault="00F72D8F" w:rsidP="00F72D8F">
      <w:pPr>
        <w:tabs>
          <w:tab w:val="clear" w:pos="2160"/>
          <w:tab w:val="clear" w:pos="2880"/>
          <w:tab w:val="clear" w:pos="4500"/>
        </w:tabs>
        <w:spacing w:after="160" w:line="259" w:lineRule="auto"/>
        <w:jc w:val="center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 w:rsidRPr="00F72D8F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ZMLUVA O POSKYTNUTÍ LICENCIE A PODPORY </w:t>
      </w:r>
    </w:p>
    <w:p w14:paraId="64611B76" w14:textId="4C0A860C" w:rsidR="00076346" w:rsidRPr="00E6423C" w:rsidRDefault="004B0C30" w:rsidP="00E6423C">
      <w:pPr>
        <w:jc w:val="center"/>
        <w:rPr>
          <w:rFonts w:ascii="Times New Roman" w:hAnsi="Times New Roman"/>
          <w:i/>
        </w:rPr>
      </w:pPr>
      <w:r w:rsidRPr="004F13B6">
        <w:rPr>
          <w:rFonts w:ascii="Times New Roman" w:hAnsi="Times New Roman"/>
          <w:i/>
        </w:rPr>
        <w:t>uzatvorená v</w:t>
      </w:r>
      <w:r w:rsidR="00E667B3">
        <w:rPr>
          <w:rFonts w:ascii="Times New Roman" w:hAnsi="Times New Roman"/>
          <w:i/>
        </w:rPr>
        <w:t xml:space="preserve"> súlade s </w:t>
      </w:r>
      <w:r w:rsidRPr="004F13B6">
        <w:rPr>
          <w:rFonts w:ascii="Times New Roman" w:hAnsi="Times New Roman"/>
          <w:i/>
        </w:rPr>
        <w:t>Rámcov</w:t>
      </w:r>
      <w:r w:rsidR="00E667B3">
        <w:rPr>
          <w:rFonts w:ascii="Times New Roman" w:hAnsi="Times New Roman"/>
          <w:i/>
        </w:rPr>
        <w:t>ou</w:t>
      </w:r>
      <w:r w:rsidRPr="004F13B6">
        <w:rPr>
          <w:rFonts w:ascii="Times New Roman" w:hAnsi="Times New Roman"/>
          <w:i/>
        </w:rPr>
        <w:t xml:space="preserve"> dohod</w:t>
      </w:r>
      <w:r w:rsidR="00E667B3">
        <w:rPr>
          <w:rFonts w:ascii="Times New Roman" w:hAnsi="Times New Roman"/>
          <w:i/>
        </w:rPr>
        <w:t>ou</w:t>
      </w:r>
      <w:r w:rsidRPr="004F13B6">
        <w:rPr>
          <w:rFonts w:ascii="Times New Roman" w:hAnsi="Times New Roman"/>
          <w:i/>
        </w:rPr>
        <w:t xml:space="preserve"> č. </w:t>
      </w:r>
      <w:r w:rsidRPr="00707B17">
        <w:rPr>
          <w:rFonts w:ascii="Times New Roman" w:hAnsi="Times New Roman"/>
          <w:i/>
          <w:noProof/>
          <w:color w:val="000000" w:themeColor="text1"/>
          <w:highlight w:val="magenta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30D2C" wp14:editId="436D1F49">
                <wp:simplePos x="0" y="0"/>
                <wp:positionH relativeFrom="margin">
                  <wp:align>left</wp:align>
                </wp:positionH>
                <wp:positionV relativeFrom="paragraph">
                  <wp:posOffset>654685</wp:posOffset>
                </wp:positionV>
                <wp:extent cx="6035040" cy="7620"/>
                <wp:effectExtent l="0" t="0" r="22860" b="30480"/>
                <wp:wrapTopAndBottom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50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4F6C48A" id="Rovná spojnica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1.55pt" to="475.2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" strokecolor="black [3040]">
                <w10:wrap type="topAndBottom" anchorx="margin"/>
              </v:line>
            </w:pict>
          </mc:Fallback>
        </mc:AlternateConten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</w:rPr>
        <w:t>bude doplnené po uzavretí RD</w:t>
      </w:r>
      <w:r w:rsidR="00B148B0" w:rsidRPr="00707B17">
        <w:rPr>
          <w:rFonts w:ascii="Times New Roman" w:hAnsi="Times New Roman"/>
          <w:i/>
          <w:highlight w:val="magenta"/>
        </w:rPr>
        <w:t>]</w:t>
      </w:r>
      <w:r>
        <w:rPr>
          <w:rFonts w:ascii="Times New Roman" w:hAnsi="Times New Roman"/>
          <w:i/>
        </w:rPr>
        <w:t xml:space="preserve"> zo dňa </w: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</w:rPr>
        <w:t>bude doplnené po uzavretí RD</w:t>
      </w:r>
      <w:r w:rsidR="00B148B0" w:rsidRPr="00707B17">
        <w:rPr>
          <w:rFonts w:ascii="Times New Roman" w:hAnsi="Times New Roman"/>
          <w:i/>
          <w:highlight w:val="magenta"/>
        </w:rPr>
        <w:t>]</w:t>
      </w:r>
      <w:r w:rsidR="00B148B0">
        <w:rPr>
          <w:rFonts w:ascii="Times New Roman" w:hAnsi="Times New Roman"/>
          <w:i/>
        </w:rPr>
        <w:t xml:space="preserve"> </w:t>
      </w:r>
      <w:r w:rsidR="00A3630B" w:rsidRPr="00E6423C">
        <w:rPr>
          <w:rFonts w:ascii="Times New Roman" w:hAnsi="Times New Roman"/>
          <w:i/>
        </w:rPr>
        <w:t xml:space="preserve">podľa § </w:t>
      </w:r>
      <w:r w:rsidR="00B236D9" w:rsidRPr="00E6423C">
        <w:rPr>
          <w:rFonts w:ascii="Times New Roman" w:hAnsi="Times New Roman"/>
          <w:i/>
        </w:rPr>
        <w:t>26</w:t>
      </w:r>
      <w:r w:rsidR="00B236D9">
        <w:rPr>
          <w:rFonts w:ascii="Times New Roman" w:hAnsi="Times New Roman"/>
          <w:i/>
        </w:rPr>
        <w:t>9</w:t>
      </w:r>
      <w:r w:rsidR="00B236D9" w:rsidRPr="00E6423C">
        <w:rPr>
          <w:rFonts w:ascii="Times New Roman" w:hAnsi="Times New Roman"/>
          <w:i/>
        </w:rPr>
        <w:t xml:space="preserve"> </w:t>
      </w:r>
      <w:r w:rsidR="00804021" w:rsidRPr="00E6423C">
        <w:rPr>
          <w:rFonts w:ascii="Times New Roman" w:hAnsi="Times New Roman"/>
          <w:i/>
        </w:rPr>
        <w:t xml:space="preserve">ods. </w:t>
      </w:r>
      <w:r>
        <w:rPr>
          <w:rFonts w:ascii="Times New Roman" w:hAnsi="Times New Roman"/>
          <w:i/>
        </w:rPr>
        <w:t>2</w:t>
      </w:r>
      <w:r w:rsidRPr="00E6423C">
        <w:rPr>
          <w:rFonts w:ascii="Times New Roman" w:hAnsi="Times New Roman"/>
          <w:i/>
        </w:rPr>
        <w:t xml:space="preserve"> </w:t>
      </w:r>
      <w:r w:rsidR="00A3630B" w:rsidRPr="00E6423C">
        <w:rPr>
          <w:rFonts w:ascii="Times New Roman" w:hAnsi="Times New Roman"/>
          <w:i/>
        </w:rPr>
        <w:t>a </w:t>
      </w:r>
      <w:proofErr w:type="spellStart"/>
      <w:r w:rsidR="00A3630B" w:rsidRPr="00E6423C">
        <w:rPr>
          <w:rFonts w:ascii="Times New Roman" w:hAnsi="Times New Roman"/>
          <w:i/>
        </w:rPr>
        <w:t>nasl</w:t>
      </w:r>
      <w:proofErr w:type="spellEnd"/>
      <w:r w:rsidR="00A3630B" w:rsidRPr="00E6423C">
        <w:rPr>
          <w:rFonts w:ascii="Times New Roman" w:hAnsi="Times New Roman"/>
          <w:i/>
        </w:rPr>
        <w:t>. zákona č. 513/1991 Zb. Obchodný  zákonník</w:t>
      </w:r>
      <w:r w:rsidR="00E6423C" w:rsidRPr="00E6423C">
        <w:rPr>
          <w:rFonts w:ascii="Times New Roman" w:hAnsi="Times New Roman"/>
          <w:i/>
        </w:rPr>
        <w:t xml:space="preserve"> </w:t>
      </w:r>
      <w:r w:rsidR="00A3630B" w:rsidRPr="00E6423C">
        <w:rPr>
          <w:rFonts w:ascii="Times New Roman" w:hAnsi="Times New Roman"/>
          <w:i/>
        </w:rPr>
        <w:t>v znení neskorších predpisov</w:t>
      </w:r>
      <w:r w:rsidR="00E667B3">
        <w:rPr>
          <w:rFonts w:ascii="Times New Roman" w:hAnsi="Times New Roman"/>
          <w:i/>
        </w:rPr>
        <w:t xml:space="preserve"> </w:t>
      </w:r>
      <w:r w:rsidR="00A3630B" w:rsidRPr="00E6423C">
        <w:rPr>
          <w:rFonts w:ascii="Times New Roman" w:hAnsi="Times New Roman"/>
          <w:i/>
        </w:rPr>
        <w:t>(ďalej len „Obchodný zákonník“)</w:t>
      </w:r>
      <w:r w:rsidR="00E667B3">
        <w:rPr>
          <w:rFonts w:ascii="Times New Roman" w:hAnsi="Times New Roman"/>
          <w:i/>
        </w:rPr>
        <w:t xml:space="preserve"> a zákona č. 343/2015 Z. z. o verejnom obstarávaní a o zmene a doplnení niektorých zákonov v znení neskorších predpisov </w:t>
      </w:r>
      <w:r w:rsidR="00E667B3" w:rsidRPr="00E6423C">
        <w:rPr>
          <w:rFonts w:ascii="Times New Roman" w:hAnsi="Times New Roman"/>
          <w:i/>
        </w:rPr>
        <w:t xml:space="preserve"> </w:t>
      </w:r>
      <w:r w:rsidR="00E667B3">
        <w:rPr>
          <w:rFonts w:ascii="Times New Roman" w:hAnsi="Times New Roman"/>
          <w:i/>
        </w:rPr>
        <w:t>(ďalej len „zmluva“)</w:t>
      </w:r>
    </w:p>
    <w:p w14:paraId="4E3EBDB1" w14:textId="3133A44B" w:rsidR="00F72D8F" w:rsidRPr="00AC2E94" w:rsidRDefault="00F72D8F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19F49EC7" w14:textId="77777777" w:rsidR="00C62918" w:rsidRPr="00E6423C" w:rsidRDefault="004C7EE0" w:rsidP="00C629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>Zmluvné strany</w:t>
      </w:r>
    </w:p>
    <w:p w14:paraId="587C022C" w14:textId="77777777" w:rsidR="00C62918" w:rsidRPr="00E6423C" w:rsidRDefault="00C62918" w:rsidP="00C6291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14:paraId="418CE65B" w14:textId="308F04CE" w:rsidR="00E6423C" w:rsidRDefault="00804021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>Objednávateľ:</w:t>
      </w:r>
      <w:r w:rsidR="00A645D4">
        <w:rPr>
          <w:rFonts w:ascii="Arial Narrow" w:hAnsi="Arial Narrow" w:cs="Calibri"/>
          <w:b/>
          <w:bCs/>
          <w:sz w:val="22"/>
          <w:szCs w:val="22"/>
        </w:rPr>
        <w:tab/>
      </w:r>
      <w:r w:rsidR="00A645D4">
        <w:rPr>
          <w:rFonts w:ascii="Arial Narrow" w:hAnsi="Arial Narrow" w:cs="Calibri"/>
          <w:b/>
          <w:bCs/>
          <w:sz w:val="22"/>
          <w:szCs w:val="22"/>
        </w:rPr>
        <w:tab/>
      </w:r>
    </w:p>
    <w:p w14:paraId="76748FF4" w14:textId="77777777" w:rsidR="00E6423C" w:rsidRDefault="00E6423C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3017"/>
      </w:tblGrid>
      <w:tr w:rsidR="005420A1" w:rsidRPr="00A03B19" w14:paraId="6850136C" w14:textId="77777777" w:rsidTr="00360352">
        <w:trPr>
          <w:trHeight w:val="266"/>
        </w:trPr>
        <w:tc>
          <w:tcPr>
            <w:tcW w:w="2223" w:type="dxa"/>
          </w:tcPr>
          <w:p w14:paraId="3586461F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Názov:</w:t>
            </w:r>
          </w:p>
        </w:tc>
        <w:tc>
          <w:tcPr>
            <w:tcW w:w="3017" w:type="dxa"/>
          </w:tcPr>
          <w:p w14:paraId="77D65066" w14:textId="129FA3CA" w:rsidR="005420A1" w:rsidRPr="00A03B19" w:rsidRDefault="00B148B0" w:rsidP="004C60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Slovenská republika zastúpená </w:t>
            </w:r>
            <w:r w:rsidR="006E2FBB" w:rsidRPr="006E2FBB">
              <w:rPr>
                <w:rFonts w:ascii="Times New Roman" w:hAnsi="Times New Roman"/>
              </w:rPr>
              <w:t>Ministerstvo</w:t>
            </w:r>
            <w:r>
              <w:rPr>
                <w:rFonts w:ascii="Times New Roman" w:hAnsi="Times New Roman"/>
              </w:rPr>
              <w:t xml:space="preserve">m </w:t>
            </w:r>
            <w:r w:rsidR="004C60E4">
              <w:rPr>
                <w:rFonts w:ascii="Times New Roman" w:hAnsi="Times New Roman"/>
              </w:rPr>
              <w:t>vnútra Slovenskej republiky</w:t>
            </w:r>
          </w:p>
        </w:tc>
      </w:tr>
      <w:tr w:rsidR="005420A1" w:rsidRPr="00A03B19" w14:paraId="3D781514" w14:textId="77777777" w:rsidTr="00360352">
        <w:trPr>
          <w:trHeight w:val="266"/>
        </w:trPr>
        <w:tc>
          <w:tcPr>
            <w:tcW w:w="2223" w:type="dxa"/>
          </w:tcPr>
          <w:p w14:paraId="6305FC36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Sídlo:</w:t>
            </w:r>
          </w:p>
        </w:tc>
        <w:tc>
          <w:tcPr>
            <w:tcW w:w="3017" w:type="dxa"/>
          </w:tcPr>
          <w:p w14:paraId="283A42B5" w14:textId="4AE24B0B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250FEB55" w14:textId="77777777" w:rsidTr="00360352">
        <w:trPr>
          <w:trHeight w:val="278"/>
        </w:trPr>
        <w:tc>
          <w:tcPr>
            <w:tcW w:w="2223" w:type="dxa"/>
          </w:tcPr>
          <w:p w14:paraId="42CD84E5" w14:textId="21EF464A" w:rsidR="005420A1" w:rsidRPr="00A03B19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 zastúpení</w:t>
            </w:r>
          </w:p>
        </w:tc>
        <w:tc>
          <w:tcPr>
            <w:tcW w:w="3017" w:type="dxa"/>
          </w:tcPr>
          <w:p w14:paraId="3B484039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44EED146" w14:textId="77777777" w:rsidTr="00360352">
        <w:trPr>
          <w:trHeight w:val="278"/>
        </w:trPr>
        <w:tc>
          <w:tcPr>
            <w:tcW w:w="2223" w:type="dxa"/>
          </w:tcPr>
          <w:p w14:paraId="3FA9CF33" w14:textId="2561A57B" w:rsidR="005420A1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 veciach zmluvných:</w:t>
            </w:r>
          </w:p>
        </w:tc>
        <w:tc>
          <w:tcPr>
            <w:tcW w:w="3017" w:type="dxa"/>
          </w:tcPr>
          <w:p w14:paraId="40D36AE1" w14:textId="6665B82A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4670530D" w14:textId="77777777" w:rsidTr="00360352">
        <w:trPr>
          <w:trHeight w:val="278"/>
        </w:trPr>
        <w:tc>
          <w:tcPr>
            <w:tcW w:w="2223" w:type="dxa"/>
          </w:tcPr>
          <w:p w14:paraId="1CC6E098" w14:textId="7F7FDC9E" w:rsidR="005420A1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 veciach technických:</w:t>
            </w:r>
          </w:p>
        </w:tc>
        <w:tc>
          <w:tcPr>
            <w:tcW w:w="3017" w:type="dxa"/>
          </w:tcPr>
          <w:p w14:paraId="736CC21C" w14:textId="675714EC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2E21769B" w14:textId="77777777" w:rsidTr="00360352">
        <w:trPr>
          <w:trHeight w:val="266"/>
        </w:trPr>
        <w:tc>
          <w:tcPr>
            <w:tcW w:w="2223" w:type="dxa"/>
          </w:tcPr>
          <w:p w14:paraId="6EC3D353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IČO:</w:t>
            </w:r>
          </w:p>
        </w:tc>
        <w:tc>
          <w:tcPr>
            <w:tcW w:w="3017" w:type="dxa"/>
          </w:tcPr>
          <w:p w14:paraId="2742322D" w14:textId="12CA90A2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403BEA7F" w14:textId="77777777" w:rsidTr="00360352">
        <w:trPr>
          <w:trHeight w:val="266"/>
        </w:trPr>
        <w:tc>
          <w:tcPr>
            <w:tcW w:w="2223" w:type="dxa"/>
          </w:tcPr>
          <w:p w14:paraId="54CFDAFE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DIČ:</w:t>
            </w:r>
          </w:p>
        </w:tc>
        <w:tc>
          <w:tcPr>
            <w:tcW w:w="3017" w:type="dxa"/>
          </w:tcPr>
          <w:p w14:paraId="568940EE" w14:textId="001B43BD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70184817" w14:textId="77777777" w:rsidTr="00360352">
        <w:trPr>
          <w:trHeight w:val="266"/>
        </w:trPr>
        <w:tc>
          <w:tcPr>
            <w:tcW w:w="2223" w:type="dxa"/>
          </w:tcPr>
          <w:p w14:paraId="559FD7B0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 xml:space="preserve">Bankové spojenie: </w:t>
            </w:r>
          </w:p>
        </w:tc>
        <w:tc>
          <w:tcPr>
            <w:tcW w:w="3017" w:type="dxa"/>
          </w:tcPr>
          <w:p w14:paraId="399ABE5F" w14:textId="31025592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088008A2" w14:textId="77777777" w:rsidTr="00360352">
        <w:trPr>
          <w:trHeight w:val="266"/>
        </w:trPr>
        <w:tc>
          <w:tcPr>
            <w:tcW w:w="2223" w:type="dxa"/>
          </w:tcPr>
          <w:p w14:paraId="6E929E4D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IBAN pre refundácie:</w:t>
            </w:r>
          </w:p>
        </w:tc>
        <w:tc>
          <w:tcPr>
            <w:tcW w:w="3017" w:type="dxa"/>
          </w:tcPr>
          <w:p w14:paraId="3453965C" w14:textId="41998673" w:rsidR="005420A1" w:rsidRPr="00CD433F" w:rsidRDefault="005420A1" w:rsidP="005420A1">
            <w:pPr>
              <w:rPr>
                <w:rFonts w:ascii="Times New Roman" w:hAnsi="Times New Roman"/>
              </w:rPr>
            </w:pPr>
          </w:p>
        </w:tc>
      </w:tr>
      <w:tr w:rsidR="005420A1" w:rsidRPr="00A03B19" w14:paraId="6EAE4848" w14:textId="77777777" w:rsidTr="00360352">
        <w:trPr>
          <w:trHeight w:val="278"/>
        </w:trPr>
        <w:tc>
          <w:tcPr>
            <w:tcW w:w="2223" w:type="dxa"/>
          </w:tcPr>
          <w:p w14:paraId="32D7EC4B" w14:textId="77777777" w:rsidR="005420A1" w:rsidRPr="00A03B19" w:rsidRDefault="005420A1" w:rsidP="00542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IBAN pre refundácie:</w:t>
            </w:r>
          </w:p>
        </w:tc>
        <w:tc>
          <w:tcPr>
            <w:tcW w:w="3017" w:type="dxa"/>
          </w:tcPr>
          <w:p w14:paraId="1B5DDB26" w14:textId="39C7CBC9" w:rsidR="005420A1" w:rsidRPr="00A03B19" w:rsidRDefault="005420A1" w:rsidP="005420A1">
            <w:pPr>
              <w:rPr>
                <w:rFonts w:ascii="Times New Roman" w:hAnsi="Times New Roman"/>
              </w:rPr>
            </w:pPr>
          </w:p>
        </w:tc>
      </w:tr>
    </w:tbl>
    <w:p w14:paraId="392F4DB3" w14:textId="0F9B07C2" w:rsidR="00A3630B" w:rsidRPr="00E6423C" w:rsidRDefault="00E6423C" w:rsidP="00E6423C">
      <w:pPr>
        <w:tabs>
          <w:tab w:val="clear" w:pos="2160"/>
          <w:tab w:val="clear" w:pos="2880"/>
          <w:tab w:val="clear" w:pos="4500"/>
          <w:tab w:val="left" w:pos="4068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bCs/>
          <w:sz w:val="22"/>
          <w:szCs w:val="22"/>
        </w:rPr>
        <w:tab/>
      </w:r>
      <w:r w:rsidR="00A3630B" w:rsidRPr="00F57CE2">
        <w:rPr>
          <w:rFonts w:ascii="Arial Narrow" w:hAnsi="Arial Narrow"/>
          <w:sz w:val="22"/>
          <w:szCs w:val="22"/>
        </w:rPr>
        <w:t> </w:t>
      </w:r>
    </w:p>
    <w:p w14:paraId="66C4ADA8" w14:textId="2DBE79C2" w:rsidR="00A46FBF" w:rsidRPr="00E6423C" w:rsidRDefault="00A46FBF" w:rsidP="00A46FB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  <w:r w:rsidRPr="00E6423C">
        <w:rPr>
          <w:rFonts w:ascii="Times New Roman" w:hAnsi="Times New Roman"/>
          <w:bCs/>
          <w:sz w:val="22"/>
          <w:szCs w:val="22"/>
        </w:rPr>
        <w:t>(ďalej len „</w:t>
      </w:r>
      <w:r w:rsidR="00804021" w:rsidRPr="00E6423C">
        <w:rPr>
          <w:rFonts w:ascii="Times New Roman" w:hAnsi="Times New Roman"/>
          <w:b/>
          <w:bCs/>
          <w:sz w:val="22"/>
          <w:szCs w:val="22"/>
        </w:rPr>
        <w:t>Objednávateľ</w:t>
      </w:r>
      <w:r w:rsidRPr="00E6423C">
        <w:rPr>
          <w:rFonts w:ascii="Times New Roman" w:hAnsi="Times New Roman"/>
          <w:bCs/>
          <w:sz w:val="22"/>
          <w:szCs w:val="22"/>
        </w:rPr>
        <w:t>“)</w:t>
      </w:r>
    </w:p>
    <w:p w14:paraId="2246F9D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874325D" w14:textId="77777777" w:rsidR="00E6423C" w:rsidRDefault="00E6423C" w:rsidP="00E6423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Poskytovateľ:</w:t>
      </w:r>
    </w:p>
    <w:p w14:paraId="1E297AB9" w14:textId="77777777" w:rsidR="00E6423C" w:rsidRPr="00A03B19" w:rsidRDefault="00E6423C" w:rsidP="00E6423C">
      <w:pPr>
        <w:rPr>
          <w:rFonts w:ascii="Times New Roman" w:hAnsi="Times New Roman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2223"/>
      </w:tblGrid>
      <w:tr w:rsidR="00E6423C" w:rsidRPr="00A03B19" w14:paraId="3FB63DFB" w14:textId="77777777" w:rsidTr="0052063C">
        <w:trPr>
          <w:trHeight w:val="266"/>
        </w:trPr>
        <w:tc>
          <w:tcPr>
            <w:tcW w:w="2223" w:type="dxa"/>
          </w:tcPr>
          <w:p w14:paraId="1CBD16D8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Názov:</w:t>
            </w:r>
          </w:p>
        </w:tc>
        <w:tc>
          <w:tcPr>
            <w:tcW w:w="2223" w:type="dxa"/>
          </w:tcPr>
          <w:p w14:paraId="1D221617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6452AD86" w14:textId="77777777" w:rsidTr="0052063C">
        <w:trPr>
          <w:trHeight w:val="266"/>
        </w:trPr>
        <w:tc>
          <w:tcPr>
            <w:tcW w:w="2223" w:type="dxa"/>
          </w:tcPr>
          <w:p w14:paraId="4D74A6EA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Sídlo:</w:t>
            </w:r>
          </w:p>
        </w:tc>
        <w:tc>
          <w:tcPr>
            <w:tcW w:w="2223" w:type="dxa"/>
          </w:tcPr>
          <w:p w14:paraId="0F344BF5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06AC8DF5" w14:textId="77777777" w:rsidTr="0052063C">
        <w:trPr>
          <w:trHeight w:val="278"/>
        </w:trPr>
        <w:tc>
          <w:tcPr>
            <w:tcW w:w="2223" w:type="dxa"/>
          </w:tcPr>
          <w:p w14:paraId="52D7DE5F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Štatutárny orgán:</w:t>
            </w:r>
          </w:p>
        </w:tc>
        <w:tc>
          <w:tcPr>
            <w:tcW w:w="2223" w:type="dxa"/>
          </w:tcPr>
          <w:p w14:paraId="3E7AC38B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28E10D9A" w14:textId="77777777" w:rsidTr="0052063C">
        <w:trPr>
          <w:trHeight w:val="266"/>
        </w:trPr>
        <w:tc>
          <w:tcPr>
            <w:tcW w:w="2223" w:type="dxa"/>
          </w:tcPr>
          <w:p w14:paraId="24CE970B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IBAN:</w:t>
            </w:r>
          </w:p>
        </w:tc>
        <w:tc>
          <w:tcPr>
            <w:tcW w:w="2223" w:type="dxa"/>
          </w:tcPr>
          <w:p w14:paraId="24854CD3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17023F69" w14:textId="77777777" w:rsidTr="0052063C">
        <w:trPr>
          <w:trHeight w:val="266"/>
        </w:trPr>
        <w:tc>
          <w:tcPr>
            <w:tcW w:w="2223" w:type="dxa"/>
          </w:tcPr>
          <w:p w14:paraId="5CD38358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BIC/ SWIFT:</w:t>
            </w:r>
          </w:p>
        </w:tc>
        <w:tc>
          <w:tcPr>
            <w:tcW w:w="2223" w:type="dxa"/>
          </w:tcPr>
          <w:p w14:paraId="39629BDD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5C755A57" w14:textId="77777777" w:rsidTr="0052063C">
        <w:trPr>
          <w:trHeight w:val="266"/>
        </w:trPr>
        <w:tc>
          <w:tcPr>
            <w:tcW w:w="2223" w:type="dxa"/>
          </w:tcPr>
          <w:p w14:paraId="4C47559E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 xml:space="preserve">Bankové spojenie: </w:t>
            </w:r>
          </w:p>
        </w:tc>
        <w:tc>
          <w:tcPr>
            <w:tcW w:w="2223" w:type="dxa"/>
          </w:tcPr>
          <w:p w14:paraId="67AC6A42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331CAA76" w14:textId="77777777" w:rsidTr="0052063C">
        <w:trPr>
          <w:trHeight w:val="266"/>
        </w:trPr>
        <w:tc>
          <w:tcPr>
            <w:tcW w:w="2223" w:type="dxa"/>
          </w:tcPr>
          <w:p w14:paraId="1D1798D2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IČO:</w:t>
            </w:r>
          </w:p>
        </w:tc>
        <w:tc>
          <w:tcPr>
            <w:tcW w:w="2223" w:type="dxa"/>
          </w:tcPr>
          <w:p w14:paraId="2D4E6245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5D66CA55" w14:textId="77777777" w:rsidTr="0052063C">
        <w:trPr>
          <w:trHeight w:val="278"/>
        </w:trPr>
        <w:tc>
          <w:tcPr>
            <w:tcW w:w="2223" w:type="dxa"/>
          </w:tcPr>
          <w:p w14:paraId="6DC44FF3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IČ DPH:</w:t>
            </w:r>
          </w:p>
        </w:tc>
        <w:tc>
          <w:tcPr>
            <w:tcW w:w="2223" w:type="dxa"/>
          </w:tcPr>
          <w:p w14:paraId="1F3C0A60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2AEE5606" w14:textId="77777777" w:rsidTr="0052063C">
        <w:trPr>
          <w:trHeight w:val="278"/>
        </w:trPr>
        <w:tc>
          <w:tcPr>
            <w:tcW w:w="2223" w:type="dxa"/>
          </w:tcPr>
          <w:p w14:paraId="4B6D0754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DIČ:</w:t>
            </w:r>
          </w:p>
        </w:tc>
        <w:tc>
          <w:tcPr>
            <w:tcW w:w="2223" w:type="dxa"/>
          </w:tcPr>
          <w:p w14:paraId="30BF034C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  <w:tr w:rsidR="00E6423C" w:rsidRPr="00A03B19" w14:paraId="22DA4E1B" w14:textId="77777777" w:rsidTr="0052063C">
        <w:trPr>
          <w:trHeight w:val="278"/>
        </w:trPr>
        <w:tc>
          <w:tcPr>
            <w:tcW w:w="2223" w:type="dxa"/>
          </w:tcPr>
          <w:p w14:paraId="1466EEBC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  <w:r w:rsidRPr="00A03B19">
              <w:rPr>
                <w:rFonts w:ascii="Times New Roman" w:hAnsi="Times New Roman"/>
              </w:rPr>
              <w:t>Telefón/ fax:</w:t>
            </w:r>
          </w:p>
        </w:tc>
        <w:tc>
          <w:tcPr>
            <w:tcW w:w="2223" w:type="dxa"/>
          </w:tcPr>
          <w:p w14:paraId="4BE171DF" w14:textId="77777777" w:rsidR="00E6423C" w:rsidRPr="00A03B19" w:rsidRDefault="00E6423C" w:rsidP="0052063C">
            <w:pPr>
              <w:rPr>
                <w:rFonts w:ascii="Times New Roman" w:hAnsi="Times New Roman"/>
              </w:rPr>
            </w:pPr>
          </w:p>
        </w:tc>
      </w:tr>
    </w:tbl>
    <w:p w14:paraId="1C62630F" w14:textId="77777777" w:rsidR="00E6423C" w:rsidRDefault="00E6423C" w:rsidP="00E6423C">
      <w:pPr>
        <w:rPr>
          <w:rFonts w:ascii="Times New Roman" w:hAnsi="Times New Roman"/>
        </w:rPr>
      </w:pPr>
    </w:p>
    <w:p w14:paraId="2B921482" w14:textId="5677C695" w:rsidR="00E6423C" w:rsidRPr="00E6423C" w:rsidRDefault="00E6423C" w:rsidP="00E6423C">
      <w:pPr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E6423C">
        <w:rPr>
          <w:rFonts w:ascii="Times New Roman" w:hAnsi="Times New Roman"/>
          <w:color w:val="000000" w:themeColor="text1"/>
          <w:sz w:val="22"/>
          <w:szCs w:val="22"/>
        </w:rPr>
        <w:t>(ďalej len</w:t>
      </w:r>
      <w:r w:rsidRPr="00E6423C">
        <w:rPr>
          <w:rFonts w:ascii="Times New Roman" w:hAnsi="Times New Roman"/>
          <w:i/>
          <w:color w:val="000000" w:themeColor="text1"/>
          <w:sz w:val="22"/>
          <w:szCs w:val="22"/>
        </w:rPr>
        <w:t xml:space="preserve"> ,,</w:t>
      </w:r>
      <w:r w:rsidRPr="00E6423C">
        <w:rPr>
          <w:rFonts w:ascii="Times New Roman" w:hAnsi="Times New Roman"/>
          <w:b/>
          <w:i/>
          <w:color w:val="000000" w:themeColor="text1"/>
          <w:sz w:val="22"/>
          <w:szCs w:val="22"/>
        </w:rPr>
        <w:t>Poskytovateľ</w:t>
      </w:r>
      <w:r w:rsidRPr="00E6423C">
        <w:rPr>
          <w:rFonts w:ascii="Times New Roman" w:hAnsi="Times New Roman"/>
          <w:i/>
          <w:color w:val="000000" w:themeColor="text1"/>
          <w:sz w:val="22"/>
          <w:szCs w:val="22"/>
        </w:rPr>
        <w:t>“</w:t>
      </w:r>
      <w:r w:rsidRPr="00E6423C">
        <w:rPr>
          <w:rFonts w:ascii="Times New Roman" w:hAnsi="Times New Roman"/>
          <w:color w:val="000000" w:themeColor="text1"/>
          <w:sz w:val="22"/>
          <w:szCs w:val="22"/>
        </w:rPr>
        <w:t>)</w:t>
      </w:r>
    </w:p>
    <w:p w14:paraId="78A0DA58" w14:textId="77777777" w:rsidR="00CA5437" w:rsidRDefault="00CA5437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CB21152" w14:textId="17E6F42F" w:rsidR="00C62918" w:rsidRPr="00E6423C" w:rsidRDefault="00C62918" w:rsidP="00C6291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  <w:r w:rsidRPr="00E6423C">
        <w:rPr>
          <w:rFonts w:ascii="Times New Roman" w:hAnsi="Times New Roman"/>
          <w:bCs/>
          <w:sz w:val="22"/>
          <w:szCs w:val="22"/>
        </w:rPr>
        <w:t>(spolu aj ako „</w:t>
      </w:r>
      <w:r w:rsidR="006E4CF3" w:rsidRPr="00E6423C">
        <w:rPr>
          <w:rFonts w:ascii="Times New Roman" w:hAnsi="Times New Roman"/>
          <w:b/>
          <w:bCs/>
          <w:i/>
          <w:sz w:val="22"/>
          <w:szCs w:val="22"/>
        </w:rPr>
        <w:t>Zmluvné strany</w:t>
      </w:r>
      <w:r w:rsidRPr="00E6423C">
        <w:rPr>
          <w:rFonts w:ascii="Times New Roman" w:hAnsi="Times New Roman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5D1E134B" w:rsidR="002571F9" w:rsidRPr="00E6423C" w:rsidRDefault="002571F9" w:rsidP="002571F9">
      <w:pPr>
        <w:pStyle w:val="CTLhead"/>
        <w:spacing w:line="24" w:lineRule="atLeast"/>
        <w:rPr>
          <w:sz w:val="22"/>
          <w:szCs w:val="22"/>
        </w:rPr>
      </w:pPr>
      <w:r w:rsidRPr="00E6423C">
        <w:rPr>
          <w:sz w:val="22"/>
          <w:szCs w:val="22"/>
        </w:rPr>
        <w:lastRenderedPageBreak/>
        <w:t xml:space="preserve">Článok </w:t>
      </w:r>
      <w:r w:rsidR="00B735EB" w:rsidRPr="00E6423C">
        <w:rPr>
          <w:sz w:val="22"/>
          <w:szCs w:val="22"/>
        </w:rPr>
        <w:t>I</w:t>
      </w:r>
    </w:p>
    <w:p w14:paraId="3FFB444B" w14:textId="77777777" w:rsidR="002571F9" w:rsidRPr="00E6423C" w:rsidRDefault="002571F9" w:rsidP="002571F9">
      <w:pPr>
        <w:pStyle w:val="CTLhead"/>
        <w:spacing w:after="120" w:line="24" w:lineRule="atLeast"/>
        <w:rPr>
          <w:sz w:val="22"/>
          <w:szCs w:val="22"/>
        </w:rPr>
      </w:pPr>
      <w:r w:rsidRPr="00E6423C">
        <w:rPr>
          <w:sz w:val="22"/>
          <w:szCs w:val="22"/>
        </w:rPr>
        <w:t>Úvodné ustanovenie</w:t>
      </w:r>
    </w:p>
    <w:p w14:paraId="2577C325" w14:textId="5ADB6880" w:rsidR="002571F9" w:rsidRDefault="002571F9" w:rsidP="007E26AD">
      <w:pPr>
        <w:pStyle w:val="Zarkazkladnhotextu"/>
        <w:numPr>
          <w:ilvl w:val="0"/>
          <w:numId w:val="18"/>
        </w:numPr>
        <w:spacing w:after="120"/>
        <w:ind w:left="0"/>
        <w:jc w:val="both"/>
        <w:rPr>
          <w:rFonts w:ascii="Times New Roman" w:hAnsi="Times New Roman"/>
          <w:bCs/>
          <w:sz w:val="22"/>
          <w:szCs w:val="22"/>
          <w:lang w:val="sk-SK"/>
        </w:rPr>
      </w:pPr>
      <w:r w:rsidRPr="00E21A98">
        <w:rPr>
          <w:rFonts w:ascii="Times New Roman" w:hAnsi="Times New Roman"/>
          <w:bCs/>
          <w:sz w:val="22"/>
          <w:szCs w:val="22"/>
          <w:lang w:val="sk-SK"/>
        </w:rPr>
        <w:t>Zmluvné strany uzatvárajú túto zmluvu v súlade s výsledkom verejnej súťaže</w:t>
      </w:r>
      <w:r w:rsidR="003F1BC6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3F1BC6" w:rsidRPr="003F1BC6">
        <w:rPr>
          <w:rFonts w:ascii="Times New Roman" w:hAnsi="Times New Roman"/>
          <w:bCs/>
          <w:sz w:val="22"/>
          <w:szCs w:val="22"/>
          <w:lang w:val="sk-SK"/>
        </w:rPr>
        <w:t>vyhlásenej</w:t>
      </w:r>
      <w:r w:rsidRPr="003F1BC6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3F1BC6" w:rsidRPr="003F1BC6">
        <w:rPr>
          <w:rFonts w:ascii="Times New Roman" w:hAnsi="Times New Roman"/>
          <w:sz w:val="22"/>
          <w:szCs w:val="22"/>
        </w:rPr>
        <w:t>centrálnym verejným obstarávateľom</w:t>
      </w:r>
      <w:r w:rsidR="003F1BC6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8A4A7C">
        <w:rPr>
          <w:rFonts w:ascii="Times New Roman" w:hAnsi="Times New Roman"/>
          <w:sz w:val="22"/>
          <w:szCs w:val="22"/>
          <w:lang w:val="sk-SK"/>
        </w:rPr>
        <w:t>Ministerstvom vnútra</w:t>
      </w:r>
      <w:r w:rsidR="000C597D">
        <w:rPr>
          <w:rFonts w:ascii="Times New Roman" w:hAnsi="Times New Roman"/>
          <w:sz w:val="22"/>
          <w:szCs w:val="22"/>
          <w:lang w:val="sk-SK"/>
        </w:rPr>
        <w:t xml:space="preserve"> S</w:t>
      </w:r>
      <w:r w:rsidR="00B148B0">
        <w:rPr>
          <w:rFonts w:ascii="Times New Roman" w:hAnsi="Times New Roman"/>
          <w:sz w:val="22"/>
          <w:szCs w:val="22"/>
          <w:lang w:val="sk-SK"/>
        </w:rPr>
        <w:t>lovenskej republiky</w:t>
      </w:r>
      <w:r w:rsidR="008A4A7C">
        <w:rPr>
          <w:rFonts w:ascii="Times New Roman" w:hAnsi="Times New Roman"/>
        </w:rPr>
        <w:t xml:space="preserve"> 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 xml:space="preserve">na predmet zákazky </w:t>
      </w:r>
      <w:r w:rsidR="007861D3" w:rsidRPr="00E21A98">
        <w:rPr>
          <w:rFonts w:ascii="Times New Roman" w:hAnsi="Times New Roman"/>
          <w:bCs/>
          <w:sz w:val="22"/>
          <w:szCs w:val="22"/>
          <w:lang w:val="sk-SK"/>
        </w:rPr>
        <w:br/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>"</w:t>
      </w:r>
      <w:r w:rsidR="00E6423C" w:rsidRPr="004A10ED">
        <w:rPr>
          <w:rFonts w:ascii="Times New Roman" w:hAnsi="Times New Roman"/>
          <w:b/>
          <w:bCs/>
          <w:sz w:val="22"/>
          <w:szCs w:val="22"/>
          <w:lang w:val="sk-SK"/>
        </w:rPr>
        <w:t xml:space="preserve">Centrálne verejné obstarávanie </w:t>
      </w:r>
      <w:r w:rsidR="00856B7B">
        <w:rPr>
          <w:rFonts w:ascii="Times New Roman" w:hAnsi="Times New Roman"/>
          <w:b/>
          <w:bCs/>
          <w:sz w:val="22"/>
          <w:szCs w:val="22"/>
          <w:lang w:val="sk-SK"/>
        </w:rPr>
        <w:t xml:space="preserve">licencie a podporných služieb </w:t>
      </w:r>
      <w:r w:rsidR="00E6423C" w:rsidRPr="004A10ED">
        <w:rPr>
          <w:rFonts w:ascii="Times New Roman" w:hAnsi="Times New Roman"/>
          <w:b/>
          <w:bCs/>
          <w:sz w:val="22"/>
          <w:szCs w:val="22"/>
          <w:lang w:val="sk-SK"/>
        </w:rPr>
        <w:t>- prístup k automatizovanému analytickému nástroju na identifikáciu informačných operácií</w:t>
      </w:r>
      <w:r w:rsidRPr="004A10ED">
        <w:rPr>
          <w:rFonts w:ascii="Times New Roman" w:hAnsi="Times New Roman"/>
          <w:b/>
          <w:bCs/>
          <w:sz w:val="22"/>
          <w:szCs w:val="22"/>
          <w:lang w:val="sk-SK"/>
        </w:rPr>
        <w:t>“,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 xml:space="preserve"> ktorej oznámenie o vyhlásení verejného obstarávania bolo uverejnené vo Vestníku verejného obstarávania č. </w: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  <w:lang w:val="sk-SK"/>
        </w:rPr>
        <w:t>údaje budú doplnené po vyhlásení</w:t>
      </w:r>
      <w:r w:rsidR="00B148B0" w:rsidRPr="00707B17">
        <w:rPr>
          <w:rFonts w:ascii="Times New Roman" w:hAnsi="Times New Roman"/>
          <w:i/>
          <w:highlight w:val="magenta"/>
        </w:rPr>
        <w:t>]</w:t>
      </w:r>
      <w:r w:rsidR="00B148B0">
        <w:rPr>
          <w:rFonts w:ascii="Times New Roman" w:hAnsi="Times New Roman"/>
          <w:i/>
        </w:rPr>
        <w:t xml:space="preserve"> 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>/20</w:t>
      </w:r>
      <w:r w:rsidR="00F57CE2" w:rsidRPr="00E21A98">
        <w:rPr>
          <w:rFonts w:ascii="Times New Roman" w:hAnsi="Times New Roman"/>
          <w:bCs/>
          <w:sz w:val="22"/>
          <w:szCs w:val="22"/>
          <w:lang w:val="sk-SK"/>
        </w:rPr>
        <w:t>2</w:t>
      </w:r>
      <w:r w:rsidR="00F72D8F" w:rsidRPr="00E21A98">
        <w:rPr>
          <w:rFonts w:ascii="Times New Roman" w:hAnsi="Times New Roman"/>
          <w:bCs/>
          <w:sz w:val="22"/>
          <w:szCs w:val="22"/>
          <w:lang w:val="sk-SK"/>
        </w:rPr>
        <w:t>2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 xml:space="preserve"> dňa </w: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  <w:lang w:val="sk-SK"/>
        </w:rPr>
        <w:t>údaje budú doplnené po vyhlásení</w:t>
      </w:r>
      <w:r w:rsidR="004C60E4" w:rsidRPr="00707B17">
        <w:rPr>
          <w:rFonts w:ascii="Times New Roman" w:hAnsi="Times New Roman"/>
          <w:i/>
          <w:highlight w:val="magenta"/>
        </w:rPr>
        <w:t>]</w:t>
      </w:r>
      <w:r w:rsidR="00B148B0">
        <w:rPr>
          <w:rFonts w:ascii="Times New Roman" w:hAnsi="Times New Roman"/>
          <w:i/>
        </w:rPr>
        <w:t xml:space="preserve"> 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>20</w:t>
      </w:r>
      <w:r w:rsidR="00F57CE2" w:rsidRPr="00E21A98">
        <w:rPr>
          <w:rFonts w:ascii="Times New Roman" w:hAnsi="Times New Roman"/>
          <w:bCs/>
          <w:sz w:val="22"/>
          <w:szCs w:val="22"/>
          <w:lang w:val="sk-SK"/>
        </w:rPr>
        <w:t>2</w:t>
      </w:r>
      <w:r w:rsidR="00F72D8F" w:rsidRPr="00E21A98">
        <w:rPr>
          <w:rFonts w:ascii="Times New Roman" w:hAnsi="Times New Roman"/>
          <w:bCs/>
          <w:sz w:val="22"/>
          <w:szCs w:val="22"/>
          <w:lang w:val="sk-SK"/>
        </w:rPr>
        <w:t>2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 xml:space="preserve"> pod značkou </w: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  <w:lang w:val="sk-SK"/>
        </w:rPr>
        <w:t>údaje budú doplnené po vyhlásení</w:t>
      </w:r>
      <w:r w:rsidR="004C60E4" w:rsidRPr="00707B17">
        <w:rPr>
          <w:rFonts w:ascii="Times New Roman" w:hAnsi="Times New Roman"/>
          <w:i/>
          <w:highlight w:val="magenta"/>
        </w:rPr>
        <w:t>]</w:t>
      </w:r>
      <w:r w:rsidR="00B148B0">
        <w:rPr>
          <w:rFonts w:ascii="Times New Roman" w:hAnsi="Times New Roman"/>
          <w:i/>
        </w:rPr>
        <w:t xml:space="preserve"> 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 xml:space="preserve"> - (ďalej</w:t>
      </w:r>
      <w:r w:rsidR="00EA5452" w:rsidRPr="00E21A98">
        <w:rPr>
          <w:rFonts w:ascii="Times New Roman" w:hAnsi="Times New Roman"/>
          <w:bCs/>
          <w:sz w:val="22"/>
          <w:szCs w:val="22"/>
          <w:lang w:val="sk-SK"/>
        </w:rPr>
        <w:t xml:space="preserve"> len „v</w:t>
      </w:r>
      <w:r w:rsidRPr="00E21A98">
        <w:rPr>
          <w:rFonts w:ascii="Times New Roman" w:hAnsi="Times New Roman"/>
          <w:bCs/>
          <w:sz w:val="22"/>
          <w:szCs w:val="22"/>
          <w:lang w:val="sk-SK"/>
        </w:rPr>
        <w:t>erejné obstarávanie“)</w:t>
      </w:r>
      <w:r w:rsidR="006A2AF8" w:rsidRPr="00E21A98">
        <w:rPr>
          <w:rFonts w:ascii="Times New Roman" w:hAnsi="Times New Roman"/>
          <w:bCs/>
          <w:sz w:val="22"/>
          <w:szCs w:val="22"/>
          <w:lang w:val="sk-SK"/>
        </w:rPr>
        <w:t>.</w:t>
      </w:r>
    </w:p>
    <w:p w14:paraId="7CF9655D" w14:textId="23FA0D70" w:rsidR="004B0C30" w:rsidRPr="004B0C30" w:rsidRDefault="00E667B3" w:rsidP="00B148B0">
      <w:pPr>
        <w:pStyle w:val="Odsekzoznamu"/>
        <w:numPr>
          <w:ilvl w:val="0"/>
          <w:numId w:val="18"/>
        </w:numPr>
        <w:ind w:left="0"/>
        <w:jc w:val="both"/>
        <w:rPr>
          <w:rFonts w:ascii="Times New Roman" w:hAnsi="Times New Roman"/>
          <w:bCs/>
          <w:noProof/>
          <w:sz w:val="22"/>
          <w:szCs w:val="22"/>
          <w:lang w:eastAsia="x-none"/>
        </w:rPr>
      </w:pPr>
      <w:r>
        <w:rPr>
          <w:rFonts w:ascii="Times New Roman" w:hAnsi="Times New Roman"/>
          <w:bCs/>
          <w:noProof/>
          <w:sz w:val="22"/>
          <w:szCs w:val="22"/>
          <w:lang w:eastAsia="x-none"/>
        </w:rPr>
        <w:t xml:space="preserve">Táto zmluva sa uzatvára v súlade s čl. II a III. </w:t>
      </w:r>
      <w:r w:rsidR="004B0C30" w:rsidRPr="004B0C30">
        <w:rPr>
          <w:rFonts w:ascii="Times New Roman" w:hAnsi="Times New Roman"/>
          <w:bCs/>
          <w:noProof/>
          <w:sz w:val="22"/>
          <w:szCs w:val="22"/>
          <w:lang w:eastAsia="x-none"/>
        </w:rPr>
        <w:t xml:space="preserve">Rámcovej dohody č. </w:t>
      </w:r>
      <w:r w:rsidR="004C60E4">
        <w:rPr>
          <w:rFonts w:ascii="Times New Roman" w:hAnsi="Times New Roman"/>
          <w:i/>
          <w:highlight w:val="magenta"/>
        </w:rPr>
        <w:t>bude doplnené po uzavretí RD</w:t>
      </w:r>
      <w:r w:rsidR="00B148B0" w:rsidRPr="00707B17">
        <w:rPr>
          <w:rFonts w:ascii="Times New Roman" w:hAnsi="Times New Roman"/>
          <w:i/>
          <w:highlight w:val="magenta"/>
        </w:rPr>
        <w:t>]</w:t>
      </w:r>
      <w:r w:rsidR="00B148B0">
        <w:rPr>
          <w:rFonts w:ascii="Times New Roman" w:hAnsi="Times New Roman"/>
          <w:i/>
        </w:rPr>
        <w:t xml:space="preserve"> </w:t>
      </w:r>
      <w:r w:rsidR="004B0C30" w:rsidRPr="004B0C30">
        <w:rPr>
          <w:rFonts w:ascii="Times New Roman" w:hAnsi="Times New Roman"/>
          <w:bCs/>
          <w:noProof/>
          <w:sz w:val="22"/>
          <w:szCs w:val="22"/>
          <w:lang w:eastAsia="x-none"/>
        </w:rPr>
        <w:t xml:space="preserve"> zo dňa</w:t>
      </w:r>
      <w:r>
        <w:rPr>
          <w:rFonts w:ascii="Times New Roman" w:hAnsi="Times New Roman"/>
          <w:bCs/>
          <w:noProof/>
          <w:sz w:val="22"/>
          <w:szCs w:val="22"/>
          <w:lang w:eastAsia="x-none"/>
        </w:rPr>
        <w:t xml:space="preserve"> </w:t>
      </w:r>
      <w:r w:rsidR="00B148B0" w:rsidRPr="00707B17">
        <w:rPr>
          <w:rFonts w:ascii="Times New Roman" w:hAnsi="Times New Roman"/>
          <w:i/>
          <w:highlight w:val="magenta"/>
        </w:rPr>
        <w:t>[</w:t>
      </w:r>
      <w:r w:rsidR="004C60E4">
        <w:rPr>
          <w:rFonts w:ascii="Times New Roman" w:hAnsi="Times New Roman"/>
          <w:i/>
          <w:highlight w:val="magenta"/>
        </w:rPr>
        <w:t>bude doplnené po uzavretí RD</w:t>
      </w:r>
      <w:r w:rsidR="00B148B0">
        <w:rPr>
          <w:rFonts w:ascii="Times New Roman" w:hAnsi="Times New Roman"/>
          <w:i/>
        </w:rPr>
        <w:t xml:space="preserve"> </w:t>
      </w:r>
      <w:r w:rsidR="004B0C30" w:rsidRPr="004B0C30">
        <w:rPr>
          <w:rFonts w:ascii="Times New Roman" w:hAnsi="Times New Roman"/>
          <w:bCs/>
          <w:noProof/>
          <w:sz w:val="22"/>
          <w:szCs w:val="22"/>
          <w:lang w:eastAsia="x-none"/>
        </w:rPr>
        <w:t>(ďalej aj ako „rámcová dohoda“).</w:t>
      </w:r>
    </w:p>
    <w:p w14:paraId="0C60A05F" w14:textId="77777777" w:rsidR="004B0C30" w:rsidRPr="00E21A98" w:rsidRDefault="004B0C30" w:rsidP="00E667B3">
      <w:pPr>
        <w:pStyle w:val="Zarkazkladnhotextu"/>
        <w:spacing w:after="120"/>
        <w:jc w:val="both"/>
        <w:rPr>
          <w:rFonts w:ascii="Times New Roman" w:hAnsi="Times New Roman"/>
          <w:bCs/>
          <w:sz w:val="22"/>
          <w:szCs w:val="22"/>
          <w:lang w:val="sk-SK"/>
        </w:rPr>
      </w:pPr>
    </w:p>
    <w:p w14:paraId="7E862A5E" w14:textId="77777777" w:rsidR="002571F9" w:rsidRPr="00E6423C" w:rsidRDefault="002571F9" w:rsidP="00E2777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B0B87EC" w14:textId="65D70E91" w:rsidR="00F72D8F" w:rsidRPr="00E6423C" w:rsidRDefault="00C62918" w:rsidP="00F72D8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 xml:space="preserve">Článok </w:t>
      </w:r>
      <w:r w:rsidR="00B735EB" w:rsidRPr="00E6423C">
        <w:rPr>
          <w:rFonts w:ascii="Times New Roman" w:hAnsi="Times New Roman"/>
          <w:b/>
          <w:bCs/>
          <w:sz w:val="22"/>
          <w:szCs w:val="22"/>
        </w:rPr>
        <w:t>II</w:t>
      </w:r>
    </w:p>
    <w:p w14:paraId="35B62D9D" w14:textId="346A5861" w:rsidR="00C62918" w:rsidRPr="00E6423C" w:rsidRDefault="00C62918" w:rsidP="00F72D8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 xml:space="preserve">Predmet </w:t>
      </w:r>
      <w:r w:rsidR="009F5680" w:rsidRPr="00E6423C">
        <w:rPr>
          <w:rFonts w:ascii="Times New Roman" w:hAnsi="Times New Roman"/>
          <w:b/>
          <w:bCs/>
          <w:sz w:val="22"/>
          <w:szCs w:val="22"/>
        </w:rPr>
        <w:t>zmluvy</w:t>
      </w:r>
    </w:p>
    <w:p w14:paraId="2900A87E" w14:textId="77777777" w:rsidR="00C62918" w:rsidRPr="00E6423C" w:rsidRDefault="00C62918" w:rsidP="00E2777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14:paraId="194CB60E" w14:textId="275D471D" w:rsidR="00364F86" w:rsidRDefault="00C62918" w:rsidP="00B148B0">
      <w:pPr>
        <w:pStyle w:val="Zarkazkladnhotextu"/>
        <w:numPr>
          <w:ilvl w:val="0"/>
          <w:numId w:val="29"/>
        </w:numPr>
        <w:spacing w:after="120"/>
        <w:ind w:left="0"/>
        <w:jc w:val="both"/>
        <w:rPr>
          <w:rFonts w:ascii="Times New Roman" w:hAnsi="Times New Roman"/>
          <w:spacing w:val="-1"/>
          <w:sz w:val="22"/>
        </w:rPr>
      </w:pPr>
      <w:r w:rsidRPr="00E6423C">
        <w:rPr>
          <w:rFonts w:ascii="Times New Roman" w:hAnsi="Times New Roman"/>
          <w:bCs/>
          <w:sz w:val="22"/>
          <w:szCs w:val="22"/>
          <w:lang w:val="sk-SK"/>
        </w:rPr>
        <w:t xml:space="preserve">Predmetom tejto </w:t>
      </w:r>
      <w:r w:rsidR="00364F86" w:rsidRPr="00E6423C">
        <w:rPr>
          <w:rFonts w:ascii="Times New Roman" w:hAnsi="Times New Roman"/>
          <w:bCs/>
          <w:sz w:val="22"/>
          <w:szCs w:val="22"/>
          <w:lang w:val="sk-SK"/>
        </w:rPr>
        <w:t>zmluvy</w:t>
      </w:r>
      <w:r w:rsidRPr="00E6423C">
        <w:rPr>
          <w:rFonts w:ascii="Times New Roman" w:hAnsi="Times New Roman"/>
          <w:bCs/>
          <w:sz w:val="22"/>
          <w:szCs w:val="22"/>
          <w:lang w:val="sk-SK"/>
        </w:rPr>
        <w:t xml:space="preserve"> je</w:t>
      </w:r>
      <w:r w:rsidR="00E611FB" w:rsidRPr="00E6423C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45340F" w:rsidRPr="00E6423C">
        <w:rPr>
          <w:rFonts w:ascii="Times New Roman" w:hAnsi="Times New Roman"/>
          <w:bCs/>
          <w:sz w:val="22"/>
          <w:szCs w:val="22"/>
          <w:lang w:val="sk-SK"/>
        </w:rPr>
        <w:t xml:space="preserve">záväzok </w:t>
      </w:r>
      <w:r w:rsidR="00804021" w:rsidRPr="00E6423C">
        <w:rPr>
          <w:rFonts w:ascii="Times New Roman" w:hAnsi="Times New Roman"/>
          <w:bCs/>
          <w:sz w:val="22"/>
          <w:szCs w:val="22"/>
          <w:lang w:val="sk-SK"/>
        </w:rPr>
        <w:t>Poskytovateľa</w:t>
      </w:r>
      <w:r w:rsidR="0045340F" w:rsidRPr="00E6423C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14291B" w:rsidRPr="00E6423C">
        <w:rPr>
          <w:rFonts w:ascii="Times New Roman" w:hAnsi="Times New Roman"/>
          <w:bCs/>
          <w:sz w:val="22"/>
          <w:szCs w:val="22"/>
          <w:lang w:val="sk-SK"/>
        </w:rPr>
        <w:t>poskytn</w:t>
      </w:r>
      <w:r w:rsidR="00A645D4" w:rsidRPr="00E6423C">
        <w:rPr>
          <w:rFonts w:ascii="Times New Roman" w:hAnsi="Times New Roman"/>
          <w:bCs/>
          <w:sz w:val="22"/>
          <w:szCs w:val="22"/>
          <w:lang w:val="sk-SK"/>
        </w:rPr>
        <w:t>úť</w:t>
      </w:r>
      <w:r w:rsidR="0045340F" w:rsidRPr="00E6423C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14291B" w:rsidRPr="00E6423C">
        <w:rPr>
          <w:rFonts w:ascii="Times New Roman" w:hAnsi="Times New Roman"/>
          <w:bCs/>
          <w:sz w:val="22"/>
          <w:szCs w:val="22"/>
          <w:lang w:val="sk-SK"/>
        </w:rPr>
        <w:t>Objednávateľovi</w:t>
      </w:r>
      <w:r w:rsidR="00E667B3">
        <w:rPr>
          <w:rFonts w:ascii="Times New Roman" w:hAnsi="Times New Roman"/>
          <w:bCs/>
          <w:sz w:val="22"/>
          <w:szCs w:val="22"/>
          <w:lang w:val="sk-SK"/>
        </w:rPr>
        <w:t xml:space="preserve"> riadne a včas </w:t>
      </w:r>
      <w:r w:rsidR="001F0484" w:rsidRPr="00E6423C">
        <w:rPr>
          <w:rFonts w:ascii="Times New Roman" w:hAnsi="Times New Roman"/>
          <w:sz w:val="22"/>
          <w:szCs w:val="22"/>
          <w:lang w:val="sk-SK"/>
        </w:rPr>
        <w:t>predme</w:t>
      </w:r>
      <w:r w:rsidR="00F72D8F" w:rsidRPr="00E6423C">
        <w:rPr>
          <w:rFonts w:ascii="Times New Roman" w:hAnsi="Times New Roman"/>
          <w:sz w:val="22"/>
          <w:szCs w:val="22"/>
          <w:lang w:val="sk-SK"/>
        </w:rPr>
        <w:t xml:space="preserve">t zákazky </w:t>
      </w:r>
      <w:r w:rsidR="00E667B3">
        <w:rPr>
          <w:rFonts w:ascii="Times New Roman" w:hAnsi="Times New Roman"/>
          <w:sz w:val="22"/>
          <w:szCs w:val="22"/>
          <w:lang w:val="sk-SK"/>
        </w:rPr>
        <w:t>s názvom</w:t>
      </w:r>
      <w:r w:rsidR="004D15BA" w:rsidRPr="004D15B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D15BA" w:rsidRPr="00856B7B">
        <w:rPr>
          <w:rFonts w:ascii="Times New Roman" w:hAnsi="Times New Roman"/>
          <w:b/>
          <w:sz w:val="22"/>
          <w:szCs w:val="22"/>
          <w:lang w:val="sk-SK"/>
        </w:rPr>
        <w:t>,,</w:t>
      </w:r>
      <w:r w:rsidR="00A477E2">
        <w:rPr>
          <w:rFonts w:ascii="Times New Roman" w:hAnsi="Times New Roman"/>
          <w:b/>
          <w:sz w:val="22"/>
          <w:szCs w:val="22"/>
          <w:lang w:val="sk-SK"/>
        </w:rPr>
        <w:t>Centrálne verejné obstarávanie l</w:t>
      </w:r>
      <w:r w:rsidR="00856B7B" w:rsidRPr="00856B7B">
        <w:rPr>
          <w:rFonts w:ascii="Times New Roman" w:hAnsi="Times New Roman"/>
          <w:b/>
          <w:sz w:val="22"/>
          <w:szCs w:val="22"/>
          <w:lang w:val="sk-SK"/>
        </w:rPr>
        <w:t>icenci</w:t>
      </w:r>
      <w:r w:rsidR="00063F12">
        <w:rPr>
          <w:rFonts w:ascii="Times New Roman" w:hAnsi="Times New Roman"/>
          <w:b/>
          <w:sz w:val="22"/>
          <w:szCs w:val="22"/>
          <w:lang w:val="sk-SK"/>
        </w:rPr>
        <w:t>e</w:t>
      </w:r>
      <w:r w:rsidR="00856B7B" w:rsidRPr="00856B7B">
        <w:rPr>
          <w:rFonts w:ascii="Times New Roman" w:hAnsi="Times New Roman"/>
          <w:b/>
          <w:sz w:val="22"/>
          <w:szCs w:val="22"/>
          <w:lang w:val="sk-SK"/>
        </w:rPr>
        <w:t xml:space="preserve"> a podporn</w:t>
      </w:r>
      <w:r w:rsidR="00A477E2">
        <w:rPr>
          <w:rFonts w:ascii="Times New Roman" w:hAnsi="Times New Roman"/>
          <w:b/>
          <w:sz w:val="22"/>
          <w:szCs w:val="22"/>
          <w:lang w:val="sk-SK"/>
        </w:rPr>
        <w:t>ých</w:t>
      </w:r>
      <w:r w:rsidR="00856B7B" w:rsidRPr="00856B7B">
        <w:rPr>
          <w:rFonts w:ascii="Times New Roman" w:hAnsi="Times New Roman"/>
          <w:b/>
          <w:sz w:val="22"/>
          <w:szCs w:val="22"/>
          <w:lang w:val="sk-SK"/>
        </w:rPr>
        <w:t xml:space="preserve"> služ</w:t>
      </w:r>
      <w:r w:rsidR="00A477E2">
        <w:rPr>
          <w:rFonts w:ascii="Times New Roman" w:hAnsi="Times New Roman"/>
          <w:b/>
          <w:sz w:val="22"/>
          <w:szCs w:val="22"/>
          <w:lang w:val="sk-SK"/>
        </w:rPr>
        <w:t>ieb</w:t>
      </w:r>
      <w:r w:rsidR="00856B7B" w:rsidRPr="00856B7B">
        <w:rPr>
          <w:rFonts w:ascii="Times New Roman" w:hAnsi="Times New Roman"/>
          <w:b/>
          <w:sz w:val="22"/>
          <w:szCs w:val="22"/>
          <w:lang w:val="sk-SK"/>
        </w:rPr>
        <w:t xml:space="preserve"> -</w:t>
      </w:r>
      <w:r w:rsidR="00063F12">
        <w:rPr>
          <w:rFonts w:ascii="Times New Roman" w:hAnsi="Times New Roman"/>
          <w:b/>
          <w:sz w:val="22"/>
          <w:szCs w:val="22"/>
          <w:lang w:val="sk-SK"/>
        </w:rPr>
        <w:t xml:space="preserve"> </w:t>
      </w:r>
      <w:r w:rsidR="00856B7B" w:rsidRPr="00856B7B">
        <w:rPr>
          <w:rFonts w:ascii="Times New Roman" w:hAnsi="Times New Roman"/>
          <w:b/>
          <w:sz w:val="22"/>
          <w:szCs w:val="22"/>
          <w:lang w:val="sk-SK"/>
        </w:rPr>
        <w:t>p</w:t>
      </w:r>
      <w:r w:rsidR="004D15BA" w:rsidRPr="00856B7B">
        <w:rPr>
          <w:rFonts w:ascii="Times New Roman" w:hAnsi="Times New Roman"/>
          <w:b/>
          <w:sz w:val="22"/>
          <w:szCs w:val="22"/>
          <w:lang w:val="sk-SK"/>
        </w:rPr>
        <w:t>rístup k</w:t>
      </w:r>
      <w:r w:rsidR="00063F12">
        <w:rPr>
          <w:rFonts w:ascii="Times New Roman" w:hAnsi="Times New Roman"/>
          <w:b/>
          <w:sz w:val="22"/>
          <w:szCs w:val="22"/>
          <w:lang w:val="sk-SK"/>
        </w:rPr>
        <w:t xml:space="preserve"> automatizovanému </w:t>
      </w:r>
      <w:r w:rsidR="004D15BA" w:rsidRPr="00856B7B">
        <w:rPr>
          <w:rFonts w:ascii="Times New Roman" w:hAnsi="Times New Roman"/>
          <w:b/>
          <w:sz w:val="22"/>
          <w:szCs w:val="22"/>
          <w:lang w:val="sk-SK"/>
        </w:rPr>
        <w:t xml:space="preserve">analytickému </w:t>
      </w:r>
      <w:r w:rsidR="004D15BA" w:rsidRPr="00856B7B">
        <w:rPr>
          <w:rFonts w:ascii="Times New Roman" w:hAnsi="Times New Roman"/>
          <w:b/>
          <w:sz w:val="22"/>
          <w:szCs w:val="22"/>
        </w:rPr>
        <w:t>nástroju na identifikáciu informačných operácií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>“ v</w:t>
      </w:r>
      <w:r w:rsidR="00D91B1E">
        <w:rPr>
          <w:rFonts w:ascii="Times New Roman" w:hAnsi="Times New Roman"/>
          <w:sz w:val="22"/>
          <w:szCs w:val="22"/>
          <w:lang w:val="sk-SK"/>
        </w:rPr>
        <w:t> 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>podobe</w:t>
      </w:r>
      <w:r w:rsidR="00D91B1E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>licencií</w:t>
      </w:r>
      <w:r w:rsidR="00E667B3">
        <w:rPr>
          <w:rFonts w:ascii="Times New Roman" w:hAnsi="Times New Roman"/>
          <w:sz w:val="22"/>
          <w:szCs w:val="22"/>
          <w:lang w:val="sk-SK"/>
        </w:rPr>
        <w:t xml:space="preserve"> (ďalej len „licencie“)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D91B1E">
        <w:rPr>
          <w:rFonts w:ascii="Times New Roman" w:hAnsi="Times New Roman"/>
          <w:sz w:val="22"/>
          <w:szCs w:val="22"/>
          <w:lang w:val="sk-SK"/>
        </w:rPr>
        <w:t>a k nim prislúchajúc</w:t>
      </w:r>
      <w:r w:rsidR="00CB2BB3">
        <w:rPr>
          <w:rFonts w:ascii="Times New Roman" w:hAnsi="Times New Roman"/>
          <w:sz w:val="22"/>
          <w:szCs w:val="22"/>
          <w:lang w:val="sk-SK"/>
        </w:rPr>
        <w:t>e</w:t>
      </w:r>
      <w:r w:rsidR="00D91B1E">
        <w:rPr>
          <w:rFonts w:ascii="Times New Roman" w:hAnsi="Times New Roman"/>
          <w:sz w:val="22"/>
          <w:szCs w:val="22"/>
          <w:lang w:val="sk-SK"/>
        </w:rPr>
        <w:t xml:space="preserve"> služb</w:t>
      </w:r>
      <w:r w:rsidR="00CB2BB3">
        <w:rPr>
          <w:rFonts w:ascii="Times New Roman" w:hAnsi="Times New Roman"/>
          <w:sz w:val="22"/>
          <w:szCs w:val="22"/>
          <w:lang w:val="sk-SK"/>
        </w:rPr>
        <w:t>y</w:t>
      </w:r>
      <w:r w:rsidR="009A0C96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9A0C96" w:rsidRPr="004C60E4">
        <w:rPr>
          <w:rFonts w:ascii="Times New Roman" w:hAnsi="Times New Roman"/>
          <w:sz w:val="22"/>
          <w:szCs w:val="22"/>
          <w:lang w:val="sk-SK"/>
        </w:rPr>
        <w:t>servisnej</w:t>
      </w:r>
      <w:r w:rsidR="00D91B1E" w:rsidRPr="004C60E4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D91B1E">
        <w:rPr>
          <w:rFonts w:ascii="Times New Roman" w:hAnsi="Times New Roman"/>
          <w:sz w:val="22"/>
          <w:szCs w:val="22"/>
          <w:lang w:val="sk-SK"/>
        </w:rPr>
        <w:t>podpory</w:t>
      </w:r>
      <w:r w:rsidR="00D91B1E" w:rsidRPr="00E6423C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>(ďalej len „</w:t>
      </w:r>
      <w:r w:rsidR="00E667B3">
        <w:rPr>
          <w:rFonts w:ascii="Times New Roman" w:hAnsi="Times New Roman"/>
          <w:sz w:val="22"/>
          <w:szCs w:val="22"/>
          <w:lang w:val="sk-SK"/>
        </w:rPr>
        <w:t>služby podpory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 xml:space="preserve">“) </w:t>
      </w:r>
      <w:r w:rsidR="004D15BA" w:rsidRPr="00E6423C">
        <w:rPr>
          <w:rFonts w:ascii="Times New Roman" w:hAnsi="Times New Roman"/>
          <w:color w:val="000000"/>
          <w:sz w:val="22"/>
          <w:szCs w:val="22"/>
          <w:lang w:eastAsia="sk-SK"/>
        </w:rPr>
        <w:t xml:space="preserve">v súlade s </w:t>
      </w:r>
      <w:r w:rsidR="00CB2BB3">
        <w:rPr>
          <w:rFonts w:ascii="Times New Roman" w:hAnsi="Times New Roman"/>
          <w:color w:val="000000"/>
          <w:sz w:val="22"/>
          <w:szCs w:val="22"/>
          <w:lang w:val="sk-SK" w:eastAsia="sk-SK"/>
        </w:rPr>
        <w:t>O</w:t>
      </w:r>
      <w:r w:rsidR="004D15BA" w:rsidRPr="00E6423C">
        <w:rPr>
          <w:rFonts w:ascii="Times New Roman" w:hAnsi="Times New Roman"/>
          <w:color w:val="000000"/>
          <w:sz w:val="22"/>
          <w:szCs w:val="22"/>
          <w:lang w:eastAsia="sk-SK"/>
        </w:rPr>
        <w:t>pisom predmetu zákazky</w:t>
      </w:r>
      <w:r w:rsidR="004D15BA" w:rsidRPr="00E6423C">
        <w:rPr>
          <w:rFonts w:ascii="Times New Roman" w:hAnsi="Times New Roman"/>
          <w:sz w:val="22"/>
          <w:szCs w:val="22"/>
        </w:rPr>
        <w:t>, ktor</w:t>
      </w:r>
      <w:r w:rsidR="004D15BA" w:rsidRPr="00E6423C">
        <w:rPr>
          <w:rFonts w:ascii="Times New Roman" w:hAnsi="Times New Roman"/>
          <w:sz w:val="22"/>
          <w:szCs w:val="22"/>
          <w:lang w:val="sk-SK"/>
        </w:rPr>
        <w:t>ý</w:t>
      </w:r>
      <w:r w:rsidR="004D15BA" w:rsidRPr="00E6423C">
        <w:rPr>
          <w:rFonts w:ascii="Times New Roman" w:hAnsi="Times New Roman"/>
          <w:sz w:val="22"/>
          <w:szCs w:val="22"/>
        </w:rPr>
        <w:t xml:space="preserve"> </w:t>
      </w:r>
      <w:r w:rsidR="00E667B3">
        <w:rPr>
          <w:rFonts w:ascii="Times New Roman" w:hAnsi="Times New Roman"/>
          <w:sz w:val="22"/>
          <w:szCs w:val="22"/>
          <w:lang w:val="sk-SK"/>
        </w:rPr>
        <w:t xml:space="preserve">tvorí </w:t>
      </w:r>
      <w:r w:rsidR="004D15BA">
        <w:rPr>
          <w:rFonts w:ascii="Times New Roman" w:hAnsi="Times New Roman"/>
          <w:sz w:val="22"/>
          <w:szCs w:val="22"/>
          <w:lang w:val="sk-SK"/>
        </w:rPr>
        <w:t>P</w:t>
      </w:r>
      <w:r w:rsidR="004D15BA" w:rsidRPr="00E6423C">
        <w:rPr>
          <w:rFonts w:ascii="Times New Roman" w:hAnsi="Times New Roman"/>
          <w:sz w:val="22"/>
          <w:szCs w:val="22"/>
        </w:rPr>
        <w:t>ríloh</w:t>
      </w:r>
      <w:r w:rsidR="00E667B3">
        <w:rPr>
          <w:rFonts w:ascii="Times New Roman" w:hAnsi="Times New Roman"/>
          <w:sz w:val="22"/>
          <w:szCs w:val="22"/>
          <w:lang w:val="sk-SK"/>
        </w:rPr>
        <w:t>u</w:t>
      </w:r>
      <w:r w:rsidR="004D15BA" w:rsidRPr="00E6423C">
        <w:rPr>
          <w:rFonts w:ascii="Times New Roman" w:hAnsi="Times New Roman"/>
          <w:sz w:val="22"/>
          <w:szCs w:val="22"/>
        </w:rPr>
        <w:t xml:space="preserve"> č. 1</w:t>
      </w:r>
      <w:r w:rsidR="00190A99" w:rsidRPr="00E6423C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4D15BA">
        <w:rPr>
          <w:rFonts w:ascii="Times New Roman" w:hAnsi="Times New Roman"/>
          <w:spacing w:val="-1"/>
          <w:sz w:val="22"/>
          <w:lang w:val="sk-SK"/>
        </w:rPr>
        <w:t>tejto zmluvy</w:t>
      </w:r>
      <w:r w:rsidR="000C597D">
        <w:rPr>
          <w:rFonts w:ascii="Times New Roman" w:hAnsi="Times New Roman"/>
          <w:spacing w:val="-1"/>
          <w:sz w:val="22"/>
          <w:lang w:val="sk-SK"/>
        </w:rPr>
        <w:t xml:space="preserve"> na základe písomnej objednávky, ktorej súčasťou bude špecifikácia objednaného počtu licencií</w:t>
      </w:r>
      <w:r w:rsidR="006429D0">
        <w:rPr>
          <w:rFonts w:ascii="Times New Roman" w:hAnsi="Times New Roman"/>
          <w:spacing w:val="-1"/>
          <w:sz w:val="22"/>
          <w:lang w:val="sk-SK"/>
        </w:rPr>
        <w:t>.</w:t>
      </w:r>
      <w:r w:rsidR="004D15BA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190A99" w:rsidRPr="00E6423C">
        <w:rPr>
          <w:rFonts w:ascii="Times New Roman" w:hAnsi="Times New Roman"/>
          <w:spacing w:val="-1"/>
          <w:sz w:val="22"/>
        </w:rPr>
        <w:t xml:space="preserve">Súčasťou záväzku </w:t>
      </w:r>
      <w:r w:rsidR="00804021" w:rsidRPr="00E6423C">
        <w:rPr>
          <w:rFonts w:ascii="Times New Roman" w:hAnsi="Times New Roman"/>
          <w:spacing w:val="-1"/>
          <w:sz w:val="22"/>
          <w:lang w:val="sk-SK"/>
        </w:rPr>
        <w:t>Poskytovateľa</w:t>
      </w:r>
      <w:r w:rsidR="00190A99" w:rsidRPr="00E6423C">
        <w:rPr>
          <w:rFonts w:ascii="Times New Roman" w:hAnsi="Times New Roman"/>
          <w:spacing w:val="-1"/>
          <w:sz w:val="22"/>
        </w:rPr>
        <w:t xml:space="preserve"> </w:t>
      </w:r>
      <w:r w:rsidR="00E667B3">
        <w:rPr>
          <w:rFonts w:ascii="Times New Roman" w:hAnsi="Times New Roman"/>
          <w:spacing w:val="-1"/>
          <w:sz w:val="22"/>
          <w:lang w:val="sk-SK"/>
        </w:rPr>
        <w:t xml:space="preserve">na základe tejto zmluvy </w:t>
      </w:r>
      <w:r w:rsidR="00190A99" w:rsidRPr="00E6423C">
        <w:rPr>
          <w:rFonts w:ascii="Times New Roman" w:hAnsi="Times New Roman"/>
          <w:spacing w:val="-1"/>
          <w:sz w:val="22"/>
        </w:rPr>
        <w:t xml:space="preserve">je aj udelenie súhlasu </w:t>
      </w:r>
      <w:r w:rsidR="00804021" w:rsidRPr="00E6423C">
        <w:rPr>
          <w:rFonts w:ascii="Times New Roman" w:hAnsi="Times New Roman"/>
          <w:spacing w:val="-1"/>
          <w:sz w:val="22"/>
          <w:lang w:val="sk-SK"/>
        </w:rPr>
        <w:t>Poskytovateľa</w:t>
      </w:r>
      <w:r w:rsidR="00190A99" w:rsidRPr="00E6423C">
        <w:rPr>
          <w:rFonts w:ascii="Times New Roman" w:hAnsi="Times New Roman"/>
          <w:spacing w:val="-1"/>
          <w:sz w:val="22"/>
        </w:rPr>
        <w:t xml:space="preserve"> </w:t>
      </w:r>
      <w:r w:rsidR="0014291B" w:rsidRPr="00E6423C">
        <w:rPr>
          <w:rFonts w:ascii="Times New Roman" w:hAnsi="Times New Roman"/>
          <w:spacing w:val="-1"/>
          <w:sz w:val="22"/>
          <w:lang w:val="sk-SK"/>
        </w:rPr>
        <w:t>Objednávateľovi</w:t>
      </w:r>
      <w:r w:rsidR="00190A99" w:rsidRPr="00E6423C">
        <w:rPr>
          <w:rFonts w:ascii="Times New Roman" w:hAnsi="Times New Roman"/>
          <w:spacing w:val="-1"/>
          <w:sz w:val="22"/>
        </w:rPr>
        <w:t xml:space="preserve"> na použitie </w:t>
      </w:r>
      <w:r w:rsidR="00E667B3">
        <w:rPr>
          <w:rFonts w:ascii="Times New Roman" w:hAnsi="Times New Roman"/>
          <w:spacing w:val="-1"/>
          <w:sz w:val="22"/>
          <w:lang w:val="sk-SK"/>
        </w:rPr>
        <w:t xml:space="preserve">licencií </w:t>
      </w:r>
      <w:r w:rsidR="00190A99" w:rsidRPr="00E6423C">
        <w:rPr>
          <w:rFonts w:ascii="Times New Roman" w:hAnsi="Times New Roman"/>
          <w:spacing w:val="-1"/>
          <w:sz w:val="22"/>
        </w:rPr>
        <w:t xml:space="preserve">podľa Prílohy č. 1 tejto zmluvy v rozsahu, v akom licenciou disponuje </w:t>
      </w:r>
      <w:r w:rsidR="00804021" w:rsidRPr="00E6423C">
        <w:rPr>
          <w:rFonts w:ascii="Times New Roman" w:hAnsi="Times New Roman"/>
          <w:spacing w:val="-1"/>
          <w:sz w:val="22"/>
          <w:lang w:val="sk-SK"/>
        </w:rPr>
        <w:t>Poskytovateľ</w:t>
      </w:r>
      <w:r w:rsidR="004B0C30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E667B3">
        <w:rPr>
          <w:rFonts w:ascii="Times New Roman" w:hAnsi="Times New Roman"/>
          <w:spacing w:val="-1"/>
          <w:sz w:val="22"/>
          <w:lang w:val="sk-SK"/>
        </w:rPr>
        <w:t>a podľa podmienok stanovených v tejto zmluve.</w:t>
      </w:r>
      <w:r w:rsidR="00C65DED">
        <w:rPr>
          <w:rFonts w:ascii="Times New Roman" w:hAnsi="Times New Roman"/>
          <w:spacing w:val="-1"/>
          <w:sz w:val="22"/>
          <w:lang w:val="sk-SK"/>
        </w:rPr>
        <w:t xml:space="preserve"> Licencie a služby podpory sa ďalej v tejto zmluve označujú spoločne ako predmet zmluvy.</w:t>
      </w:r>
      <w:r w:rsidR="00E667B3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190A99" w:rsidRPr="00E6423C">
        <w:rPr>
          <w:rFonts w:ascii="Times New Roman" w:hAnsi="Times New Roman"/>
          <w:spacing w:val="-1"/>
          <w:sz w:val="22"/>
        </w:rPr>
        <w:t xml:space="preserve">Záväzku </w:t>
      </w:r>
      <w:r w:rsidR="00804021" w:rsidRPr="00E6423C">
        <w:rPr>
          <w:rFonts w:ascii="Times New Roman" w:hAnsi="Times New Roman"/>
          <w:spacing w:val="-1"/>
          <w:sz w:val="22"/>
          <w:lang w:val="sk-SK"/>
        </w:rPr>
        <w:t>Poskytovateľa</w:t>
      </w:r>
      <w:r w:rsidR="00C65DED">
        <w:rPr>
          <w:rFonts w:ascii="Times New Roman" w:hAnsi="Times New Roman"/>
          <w:spacing w:val="-1"/>
          <w:sz w:val="22"/>
          <w:lang w:val="sk-SK"/>
        </w:rPr>
        <w:t xml:space="preserve"> podľa vyššie uvedeného</w:t>
      </w:r>
      <w:r w:rsidR="00190A99" w:rsidRPr="00E6423C">
        <w:rPr>
          <w:rFonts w:ascii="Times New Roman" w:hAnsi="Times New Roman"/>
          <w:spacing w:val="-1"/>
          <w:sz w:val="22"/>
        </w:rPr>
        <w:t xml:space="preserve"> zodpovedá záväzok </w:t>
      </w:r>
      <w:r w:rsidR="00804021" w:rsidRPr="00E6423C">
        <w:rPr>
          <w:rFonts w:ascii="Times New Roman" w:hAnsi="Times New Roman"/>
          <w:spacing w:val="-1"/>
          <w:sz w:val="22"/>
          <w:lang w:val="sk-SK"/>
        </w:rPr>
        <w:t>Objednávateľa</w:t>
      </w:r>
      <w:r w:rsidR="00190A99" w:rsidRPr="00E6423C">
        <w:rPr>
          <w:rFonts w:ascii="Times New Roman" w:hAnsi="Times New Roman"/>
          <w:spacing w:val="-1"/>
          <w:sz w:val="22"/>
        </w:rPr>
        <w:t xml:space="preserve"> riadne </w:t>
      </w:r>
      <w:r w:rsidR="0014291B" w:rsidRPr="00E6423C">
        <w:rPr>
          <w:rFonts w:ascii="Times New Roman" w:hAnsi="Times New Roman"/>
          <w:spacing w:val="-1"/>
          <w:sz w:val="22"/>
          <w:lang w:val="sk-SK"/>
        </w:rPr>
        <w:t>poskytnut</w:t>
      </w:r>
      <w:r w:rsidR="00C65DED">
        <w:rPr>
          <w:rFonts w:ascii="Times New Roman" w:hAnsi="Times New Roman"/>
          <w:spacing w:val="-1"/>
          <w:sz w:val="22"/>
          <w:lang w:val="sk-SK"/>
        </w:rPr>
        <w:t>é</w:t>
      </w:r>
      <w:r w:rsidR="0014291B" w:rsidRPr="00E6423C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C65DED">
        <w:rPr>
          <w:rFonts w:ascii="Times New Roman" w:hAnsi="Times New Roman"/>
          <w:spacing w:val="-1"/>
          <w:sz w:val="22"/>
          <w:lang w:val="sk-SK"/>
        </w:rPr>
        <w:t xml:space="preserve">licencie a/alebo služby podpory </w:t>
      </w:r>
      <w:r w:rsidR="00190A99" w:rsidRPr="00E6423C">
        <w:rPr>
          <w:rFonts w:ascii="Times New Roman" w:hAnsi="Times New Roman"/>
          <w:spacing w:val="-1"/>
          <w:sz w:val="22"/>
        </w:rPr>
        <w:t>prevziať a zaplatiť za</w:t>
      </w:r>
      <w:r w:rsidR="00C65DED">
        <w:rPr>
          <w:rFonts w:ascii="Times New Roman" w:hAnsi="Times New Roman"/>
          <w:spacing w:val="-1"/>
          <w:sz w:val="22"/>
          <w:lang w:val="sk-SK"/>
        </w:rPr>
        <w:t xml:space="preserve"> ne</w:t>
      </w:r>
      <w:r w:rsidR="00190A99" w:rsidRPr="00E6423C">
        <w:rPr>
          <w:rFonts w:ascii="Times New Roman" w:hAnsi="Times New Roman"/>
          <w:spacing w:val="-1"/>
          <w:sz w:val="22"/>
        </w:rPr>
        <w:t xml:space="preserve"> dohodnutú cenu podľa čl</w:t>
      </w:r>
      <w:r w:rsidR="00E91BFD">
        <w:rPr>
          <w:rFonts w:ascii="Times New Roman" w:hAnsi="Times New Roman"/>
          <w:spacing w:val="-1"/>
          <w:sz w:val="22"/>
          <w:lang w:val="sk-SK"/>
        </w:rPr>
        <w:t>.</w:t>
      </w:r>
      <w:r w:rsidR="00190A99" w:rsidRPr="00E6423C">
        <w:rPr>
          <w:rFonts w:ascii="Times New Roman" w:hAnsi="Times New Roman"/>
          <w:spacing w:val="-1"/>
          <w:sz w:val="22"/>
        </w:rPr>
        <w:t xml:space="preserve"> </w:t>
      </w:r>
      <w:r w:rsidR="00A61520">
        <w:rPr>
          <w:rFonts w:ascii="Times New Roman" w:hAnsi="Times New Roman"/>
          <w:spacing w:val="-1"/>
          <w:sz w:val="22"/>
          <w:lang w:val="sk-SK"/>
        </w:rPr>
        <w:t>V</w:t>
      </w:r>
      <w:r w:rsidR="00190A99" w:rsidRPr="00E6423C">
        <w:rPr>
          <w:rFonts w:ascii="Times New Roman" w:hAnsi="Times New Roman"/>
          <w:spacing w:val="-1"/>
          <w:sz w:val="22"/>
        </w:rPr>
        <w:t xml:space="preserve"> tejto zmluvy.</w:t>
      </w:r>
    </w:p>
    <w:p w14:paraId="487E00F8" w14:textId="4FB7817A" w:rsidR="00CB2BB3" w:rsidRPr="00E6423C" w:rsidRDefault="00CB2BB3" w:rsidP="00CB2B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 xml:space="preserve">Článok </w:t>
      </w:r>
      <w:r>
        <w:rPr>
          <w:rFonts w:ascii="Times New Roman" w:hAnsi="Times New Roman"/>
          <w:b/>
          <w:bCs/>
          <w:sz w:val="22"/>
          <w:szCs w:val="22"/>
        </w:rPr>
        <w:t>III</w:t>
      </w:r>
    </w:p>
    <w:p w14:paraId="24F80A01" w14:textId="43B3332D" w:rsidR="00CB2BB3" w:rsidRPr="00E6423C" w:rsidRDefault="00CB2BB3" w:rsidP="00CB2B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Licenčná doložka</w:t>
      </w:r>
    </w:p>
    <w:p w14:paraId="086133A8" w14:textId="77777777" w:rsidR="00CB2BB3" w:rsidRPr="00E6423C" w:rsidRDefault="00CB2BB3" w:rsidP="00B148B0">
      <w:pPr>
        <w:pStyle w:val="Zarkazkladnhotextu"/>
        <w:spacing w:after="120"/>
        <w:jc w:val="both"/>
        <w:rPr>
          <w:rFonts w:ascii="Times New Roman" w:hAnsi="Times New Roman"/>
          <w:spacing w:val="-1"/>
          <w:sz w:val="22"/>
        </w:rPr>
      </w:pPr>
    </w:p>
    <w:p w14:paraId="53EF1F84" w14:textId="4BF8DE0F" w:rsidR="00CB2BB3" w:rsidRPr="00B148B0" w:rsidRDefault="00804021" w:rsidP="00BB006E">
      <w:pPr>
        <w:pStyle w:val="Zarkazkladnhotextu"/>
        <w:numPr>
          <w:ilvl w:val="0"/>
          <w:numId w:val="28"/>
        </w:numPr>
        <w:ind w:left="0"/>
        <w:jc w:val="both"/>
        <w:rPr>
          <w:rFonts w:ascii="Times New Roman" w:hAnsi="Times New Roman"/>
          <w:color w:val="000000"/>
          <w:sz w:val="24"/>
          <w:szCs w:val="22"/>
          <w:lang w:val="sk-SK" w:eastAsia="sk-SK"/>
        </w:rPr>
      </w:pPr>
      <w:r w:rsidRPr="00E6423C">
        <w:rPr>
          <w:rFonts w:ascii="Times New Roman" w:hAnsi="Times New Roman"/>
          <w:bCs/>
          <w:sz w:val="22"/>
          <w:szCs w:val="22"/>
          <w:lang w:val="sk-SK"/>
        </w:rPr>
        <w:t>Poskytovateľ</w:t>
      </w:r>
      <w:r w:rsidR="00A95C2F" w:rsidRPr="00E6423C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CB2BB3">
        <w:rPr>
          <w:rFonts w:ascii="Times New Roman" w:hAnsi="Times New Roman"/>
          <w:bCs/>
          <w:sz w:val="22"/>
          <w:szCs w:val="22"/>
          <w:lang w:val="sk-SK"/>
        </w:rPr>
        <w:t>na základe tejto zmluvy udeľuje objednávateľovi súhlas na použitie licencií uvedených v čl. II tejto zmluvy v</w:t>
      </w:r>
      <w:r w:rsidR="00A95C2F" w:rsidRPr="00E6423C">
        <w:rPr>
          <w:rFonts w:ascii="Times New Roman" w:hAnsi="Times New Roman"/>
          <w:bCs/>
          <w:sz w:val="22"/>
          <w:szCs w:val="22"/>
          <w:lang w:val="sk-SK"/>
        </w:rPr>
        <w:t xml:space="preserve"> súlade s § 65 a nasl. zákona č. 185/2015 Z. z. </w:t>
      </w:r>
      <w:r w:rsidR="00CB2BB3">
        <w:rPr>
          <w:rFonts w:ascii="Times New Roman" w:hAnsi="Times New Roman"/>
          <w:bCs/>
          <w:sz w:val="22"/>
          <w:szCs w:val="22"/>
          <w:lang w:val="sk-SK"/>
        </w:rPr>
        <w:t xml:space="preserve">Autorský zákon v znení neskorších predpisov (ďalej len „zákon č. 185/2015 Z. z.“). </w:t>
      </w:r>
    </w:p>
    <w:p w14:paraId="2A305A99" w14:textId="588D4C68" w:rsidR="00EA604C" w:rsidRPr="00E667B3" w:rsidRDefault="00CB2BB3" w:rsidP="00BB006E">
      <w:pPr>
        <w:pStyle w:val="Zarkazkladnhotextu"/>
        <w:numPr>
          <w:ilvl w:val="0"/>
          <w:numId w:val="28"/>
        </w:numPr>
        <w:ind w:left="0"/>
        <w:jc w:val="both"/>
        <w:rPr>
          <w:rFonts w:ascii="Times New Roman" w:hAnsi="Times New Roman"/>
          <w:color w:val="000000"/>
          <w:sz w:val="24"/>
          <w:szCs w:val="22"/>
          <w:lang w:val="sk-SK" w:eastAsia="sk-SK"/>
        </w:rPr>
      </w:pPr>
      <w:r>
        <w:rPr>
          <w:rFonts w:ascii="Times New Roman" w:hAnsi="Times New Roman"/>
          <w:bCs/>
          <w:sz w:val="22"/>
          <w:szCs w:val="22"/>
          <w:lang w:val="sk-SK"/>
        </w:rPr>
        <w:t>Poskytovateľ udeľuje objednávateľovi licenciu v </w:t>
      </w:r>
      <w:r w:rsidR="00563C9C" w:rsidRPr="004A10ED">
        <w:rPr>
          <w:rFonts w:ascii="Times New Roman" w:hAnsi="Times New Roman"/>
          <w:bCs/>
          <w:sz w:val="22"/>
          <w:szCs w:val="22"/>
          <w:lang w:val="sk-SK"/>
        </w:rPr>
        <w:t>neobmedzen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om rozsahu, </w:t>
      </w:r>
      <w:r w:rsidR="00A95C2F" w:rsidRPr="004A10ED">
        <w:rPr>
          <w:rFonts w:ascii="Times New Roman" w:hAnsi="Times New Roman"/>
          <w:bCs/>
          <w:sz w:val="22"/>
          <w:szCs w:val="22"/>
          <w:lang w:val="sk-SK"/>
        </w:rPr>
        <w:t>bez vecného</w:t>
      </w:r>
      <w:r w:rsidR="004B0C30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A95C2F" w:rsidRPr="004A10ED">
        <w:rPr>
          <w:rFonts w:ascii="Times New Roman" w:hAnsi="Times New Roman"/>
          <w:bCs/>
          <w:sz w:val="22"/>
          <w:szCs w:val="22"/>
          <w:lang w:val="sk-SK"/>
        </w:rPr>
        <w:t xml:space="preserve">alebo územného obmedzenia </w:t>
      </w:r>
      <w:r w:rsidR="000C597D">
        <w:rPr>
          <w:rFonts w:ascii="Times New Roman" w:hAnsi="Times New Roman"/>
          <w:bCs/>
          <w:sz w:val="22"/>
          <w:szCs w:val="22"/>
          <w:lang w:val="sk-SK"/>
        </w:rPr>
        <w:t>po dobu</w:t>
      </w:r>
      <w:r w:rsidR="00903F0C">
        <w:rPr>
          <w:rFonts w:ascii="Times New Roman" w:hAnsi="Times New Roman"/>
          <w:bCs/>
          <w:sz w:val="22"/>
          <w:szCs w:val="22"/>
          <w:lang w:val="sk-SK"/>
        </w:rPr>
        <w:t xml:space="preserve"> trvania R</w:t>
      </w:r>
      <w:r w:rsidR="000C597D">
        <w:rPr>
          <w:rFonts w:ascii="Times New Roman" w:hAnsi="Times New Roman"/>
          <w:bCs/>
          <w:sz w:val="22"/>
          <w:szCs w:val="22"/>
          <w:lang w:val="sk-SK"/>
        </w:rPr>
        <w:t>ámcovej dohody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. </w:t>
      </w:r>
    </w:p>
    <w:p w14:paraId="15CA9A60" w14:textId="09C44F37" w:rsidR="00922824" w:rsidRPr="00B148B0" w:rsidRDefault="00922824" w:rsidP="00BB006E">
      <w:pPr>
        <w:pStyle w:val="Zarkazkladnhotextu"/>
        <w:numPr>
          <w:ilvl w:val="0"/>
          <w:numId w:val="28"/>
        </w:numPr>
        <w:ind w:left="0"/>
        <w:jc w:val="both"/>
        <w:rPr>
          <w:rFonts w:ascii="Times New Roman" w:hAnsi="Times New Roman"/>
          <w:color w:val="000000"/>
          <w:sz w:val="24"/>
          <w:szCs w:val="22"/>
          <w:lang w:val="sk-SK" w:eastAsia="sk-SK"/>
        </w:rPr>
      </w:pPr>
      <w:r>
        <w:rPr>
          <w:rFonts w:ascii="Times New Roman" w:hAnsi="Times New Roman"/>
          <w:bCs/>
          <w:sz w:val="22"/>
          <w:szCs w:val="22"/>
          <w:lang w:val="sk-SK"/>
        </w:rPr>
        <w:t>Poskytovateľ udeľuje</w:t>
      </w:r>
      <w:r w:rsidR="00CB2BB3">
        <w:rPr>
          <w:rFonts w:ascii="Times New Roman" w:hAnsi="Times New Roman"/>
          <w:bCs/>
          <w:sz w:val="22"/>
          <w:szCs w:val="22"/>
          <w:lang w:val="sk-SK"/>
        </w:rPr>
        <w:t xml:space="preserve"> v súlade v súlade s § 19 ods. 4 zákona č. 185/2015 Z. z. objednávateľovi súhlas na </w:t>
      </w:r>
      <w:r w:rsidR="00CB2BB3" w:rsidRPr="004C60E4">
        <w:rPr>
          <w:rFonts w:ascii="Times New Roman" w:hAnsi="Times New Roman"/>
          <w:bCs/>
          <w:sz w:val="22"/>
          <w:szCs w:val="22"/>
          <w:lang w:val="sk-SK"/>
        </w:rPr>
        <w:t>použitie licencii na všetky známe spôsoby použitia autorského diela, a to najmä</w:t>
      </w:r>
      <w:r w:rsidRPr="004C60E4">
        <w:rPr>
          <w:rFonts w:ascii="Times New Roman" w:hAnsi="Times New Roman"/>
          <w:bCs/>
          <w:sz w:val="22"/>
          <w:szCs w:val="22"/>
          <w:lang w:val="sk-SK"/>
        </w:rPr>
        <w:t xml:space="preserve"> na účely automatizovaného </w:t>
      </w:r>
      <w:r w:rsidR="001E771D" w:rsidRPr="004C60E4">
        <w:rPr>
          <w:rFonts w:ascii="Times New Roman" w:hAnsi="Times New Roman"/>
          <w:bCs/>
          <w:sz w:val="22"/>
          <w:szCs w:val="22"/>
          <w:lang w:val="sk-SK"/>
        </w:rPr>
        <w:t>monitorovania</w:t>
      </w:r>
      <w:r w:rsidRPr="004C60E4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a vyhodnocovania obsahu na webových stránkach a sociálnych sieťach, na monitorovanie a analyzovanie šírenia dezinformácií a misinformácií (a ďalšieho škodlivého obsahu) a s nimi spojených naratívov, vizualizácie prepojení a rozsahu prepojení medzi verejnými účtami na </w:t>
      </w:r>
      <w:r w:rsidR="00D91B1E">
        <w:rPr>
          <w:rFonts w:ascii="Times New Roman" w:hAnsi="Times New Roman"/>
          <w:bCs/>
          <w:sz w:val="22"/>
          <w:szCs w:val="22"/>
          <w:lang w:val="sk-SK"/>
        </w:rPr>
        <w:t xml:space="preserve">informačných zdrojoch </w:t>
      </w:r>
      <w:r w:rsidR="00D91B1E" w:rsidRPr="00E6423C">
        <w:rPr>
          <w:rFonts w:ascii="Times New Roman" w:hAnsi="Times New Roman"/>
          <w:color w:val="000000"/>
          <w:sz w:val="22"/>
          <w:szCs w:val="22"/>
          <w:lang w:eastAsia="sk-SK"/>
        </w:rPr>
        <w:t>v súlade s opisom predmetu zákazky</w:t>
      </w:r>
      <w:r w:rsidR="00D91B1E" w:rsidRPr="00E6423C">
        <w:rPr>
          <w:rFonts w:ascii="Times New Roman" w:hAnsi="Times New Roman"/>
          <w:sz w:val="22"/>
          <w:szCs w:val="22"/>
        </w:rPr>
        <w:t>, ktor</w:t>
      </w:r>
      <w:r w:rsidR="00D91B1E" w:rsidRPr="00E6423C">
        <w:rPr>
          <w:rFonts w:ascii="Times New Roman" w:hAnsi="Times New Roman"/>
          <w:sz w:val="22"/>
          <w:szCs w:val="22"/>
          <w:lang w:val="sk-SK"/>
        </w:rPr>
        <w:t>ý</w:t>
      </w:r>
      <w:r w:rsidR="00D91B1E" w:rsidRPr="00E6423C">
        <w:rPr>
          <w:rFonts w:ascii="Times New Roman" w:hAnsi="Times New Roman"/>
          <w:sz w:val="22"/>
          <w:szCs w:val="22"/>
        </w:rPr>
        <w:t xml:space="preserve"> </w:t>
      </w:r>
      <w:r w:rsidR="00D91B1E" w:rsidRPr="00E6423C">
        <w:rPr>
          <w:rFonts w:ascii="Times New Roman" w:hAnsi="Times New Roman"/>
          <w:sz w:val="22"/>
          <w:szCs w:val="22"/>
          <w:lang w:val="sk-SK"/>
        </w:rPr>
        <w:t>je súčasťou</w:t>
      </w:r>
      <w:r w:rsidR="00D91B1E" w:rsidRPr="00E6423C">
        <w:rPr>
          <w:rFonts w:ascii="Times New Roman" w:hAnsi="Times New Roman"/>
          <w:sz w:val="22"/>
          <w:szCs w:val="22"/>
        </w:rPr>
        <w:t xml:space="preserve"> </w:t>
      </w:r>
      <w:r w:rsidR="00D91B1E">
        <w:rPr>
          <w:rFonts w:ascii="Times New Roman" w:hAnsi="Times New Roman"/>
          <w:sz w:val="22"/>
          <w:szCs w:val="22"/>
          <w:lang w:val="sk-SK"/>
        </w:rPr>
        <w:t>P</w:t>
      </w:r>
      <w:r w:rsidR="00D91B1E" w:rsidRPr="00E6423C">
        <w:rPr>
          <w:rFonts w:ascii="Times New Roman" w:hAnsi="Times New Roman"/>
          <w:sz w:val="22"/>
          <w:szCs w:val="22"/>
        </w:rPr>
        <w:t>ríloh</w:t>
      </w:r>
      <w:r w:rsidR="00D91B1E" w:rsidRPr="00E6423C">
        <w:rPr>
          <w:rFonts w:ascii="Times New Roman" w:hAnsi="Times New Roman"/>
          <w:sz w:val="22"/>
          <w:szCs w:val="22"/>
          <w:lang w:val="sk-SK"/>
        </w:rPr>
        <w:t>y</w:t>
      </w:r>
      <w:r w:rsidR="00D91B1E" w:rsidRPr="00E6423C">
        <w:rPr>
          <w:rFonts w:ascii="Times New Roman" w:hAnsi="Times New Roman"/>
          <w:sz w:val="22"/>
          <w:szCs w:val="22"/>
        </w:rPr>
        <w:t xml:space="preserve"> č. 1</w:t>
      </w:r>
      <w:r w:rsidR="00D91B1E" w:rsidRPr="00E6423C">
        <w:rPr>
          <w:rFonts w:ascii="Times New Roman" w:hAnsi="Times New Roman"/>
          <w:spacing w:val="-1"/>
          <w:sz w:val="22"/>
          <w:lang w:val="sk-SK"/>
        </w:rPr>
        <w:t xml:space="preserve"> </w:t>
      </w:r>
      <w:r w:rsidR="00D91B1E">
        <w:rPr>
          <w:rFonts w:ascii="Times New Roman" w:hAnsi="Times New Roman"/>
          <w:spacing w:val="-1"/>
          <w:sz w:val="22"/>
          <w:lang w:val="sk-SK"/>
        </w:rPr>
        <w:t>tejto zmluvy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. </w:t>
      </w:r>
    </w:p>
    <w:p w14:paraId="1463B19E" w14:textId="77777777" w:rsidR="00CB2BB3" w:rsidRPr="00E6423C" w:rsidRDefault="00CB2BB3" w:rsidP="006429D0">
      <w:pPr>
        <w:pStyle w:val="Zarkazkladnhotextu"/>
        <w:jc w:val="both"/>
        <w:rPr>
          <w:rFonts w:ascii="Times New Roman" w:hAnsi="Times New Roman"/>
          <w:color w:val="000000"/>
          <w:sz w:val="24"/>
          <w:szCs w:val="22"/>
          <w:lang w:val="sk-SK" w:eastAsia="sk-SK"/>
        </w:rPr>
      </w:pPr>
    </w:p>
    <w:p w14:paraId="0EF200F8" w14:textId="77777777" w:rsidR="00BF0A0C" w:rsidRPr="00AB28CF" w:rsidRDefault="00BF0A0C" w:rsidP="00FB0A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3" w:hanging="703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321707EB" w:rsidR="00C62918" w:rsidRPr="00E6423C" w:rsidRDefault="00C62918" w:rsidP="00E2777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6423C">
        <w:rPr>
          <w:rFonts w:ascii="Times New Roman" w:hAnsi="Times New Roman"/>
          <w:b/>
          <w:bCs/>
          <w:sz w:val="22"/>
          <w:szCs w:val="22"/>
        </w:rPr>
        <w:t xml:space="preserve">Článok </w:t>
      </w:r>
      <w:r w:rsidR="00B735EB" w:rsidRPr="00E6423C">
        <w:rPr>
          <w:rFonts w:ascii="Times New Roman" w:hAnsi="Times New Roman"/>
          <w:b/>
          <w:bCs/>
          <w:sz w:val="22"/>
          <w:szCs w:val="22"/>
        </w:rPr>
        <w:t>I</w:t>
      </w:r>
      <w:r w:rsidR="00A87240">
        <w:rPr>
          <w:rFonts w:ascii="Times New Roman" w:hAnsi="Times New Roman"/>
          <w:b/>
          <w:bCs/>
          <w:sz w:val="22"/>
          <w:szCs w:val="22"/>
        </w:rPr>
        <w:t>V</w:t>
      </w:r>
    </w:p>
    <w:p w14:paraId="02567927" w14:textId="12EDFE19" w:rsidR="00DB383A" w:rsidRPr="00E6423C" w:rsidRDefault="00DB383A" w:rsidP="00E2777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E6423C">
        <w:rPr>
          <w:rFonts w:ascii="Times New Roman" w:hAnsi="Times New Roman"/>
          <w:b/>
          <w:sz w:val="22"/>
          <w:szCs w:val="22"/>
        </w:rPr>
        <w:t>Dodacie podmienky</w:t>
      </w:r>
      <w:r w:rsidR="004C60E4">
        <w:rPr>
          <w:rFonts w:ascii="Times New Roman" w:hAnsi="Times New Roman"/>
          <w:b/>
          <w:sz w:val="22"/>
          <w:szCs w:val="22"/>
        </w:rPr>
        <w:t xml:space="preserve"> a preberacie konanie</w:t>
      </w:r>
    </w:p>
    <w:p w14:paraId="4A7273E8" w14:textId="77777777" w:rsidR="00DB383A" w:rsidRPr="00E6423C" w:rsidRDefault="00DB383A" w:rsidP="00E91B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3D5619A" w14:textId="6B2C395C" w:rsidR="00DB383A" w:rsidRPr="004C60E4" w:rsidRDefault="00804021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>Poskytovateľ</w:t>
      </w:r>
      <w:r w:rsidR="00DB383A" w:rsidRPr="00E6423C">
        <w:rPr>
          <w:sz w:val="22"/>
          <w:szCs w:val="22"/>
        </w:rPr>
        <w:t xml:space="preserve"> sa zaväzuje </w:t>
      </w:r>
      <w:r w:rsidR="0014291B" w:rsidRPr="00E6423C">
        <w:rPr>
          <w:sz w:val="22"/>
          <w:szCs w:val="22"/>
        </w:rPr>
        <w:t>poskytnúť</w:t>
      </w:r>
      <w:r w:rsidR="00DB383A" w:rsidRPr="00E6423C">
        <w:rPr>
          <w:sz w:val="22"/>
          <w:szCs w:val="22"/>
        </w:rPr>
        <w:t xml:space="preserve"> </w:t>
      </w:r>
      <w:r w:rsidR="005C2CA6">
        <w:rPr>
          <w:sz w:val="22"/>
          <w:szCs w:val="22"/>
        </w:rPr>
        <w:t>predmet zmluvy</w:t>
      </w:r>
      <w:r w:rsidR="003654BB">
        <w:rPr>
          <w:sz w:val="22"/>
          <w:szCs w:val="22"/>
        </w:rPr>
        <w:t xml:space="preserve"> </w:t>
      </w:r>
      <w:r w:rsidR="004C60E4">
        <w:rPr>
          <w:sz w:val="22"/>
          <w:szCs w:val="22"/>
        </w:rPr>
        <w:t xml:space="preserve">v súlade s </w:t>
      </w:r>
      <w:r w:rsidR="00DB383A" w:rsidRPr="00E6423C">
        <w:rPr>
          <w:sz w:val="22"/>
          <w:szCs w:val="22"/>
        </w:rPr>
        <w:t xml:space="preserve">dohodnutými technickými a funkčnými charakteristikami, všeobecne záväznými právnymi predpismi platnými na </w:t>
      </w:r>
      <w:r w:rsidR="004C60E4">
        <w:rPr>
          <w:sz w:val="22"/>
          <w:szCs w:val="22"/>
        </w:rPr>
        <w:t xml:space="preserve">území SR, technickými </w:t>
      </w:r>
      <w:r w:rsidR="004C60E4" w:rsidRPr="004C60E4">
        <w:rPr>
          <w:sz w:val="22"/>
          <w:szCs w:val="22"/>
        </w:rPr>
        <w:t xml:space="preserve">normami, </w:t>
      </w:r>
      <w:r w:rsidR="00DB383A" w:rsidRPr="004C60E4">
        <w:rPr>
          <w:sz w:val="22"/>
          <w:szCs w:val="22"/>
        </w:rPr>
        <w:t>podmienkami tejto zmluvy</w:t>
      </w:r>
      <w:r w:rsidR="004C60E4" w:rsidRPr="004C60E4">
        <w:rPr>
          <w:sz w:val="22"/>
          <w:szCs w:val="22"/>
        </w:rPr>
        <w:t>, ktorá ďalej upravuje postup preberacieho konania</w:t>
      </w:r>
      <w:r w:rsidR="00DB383A" w:rsidRPr="004C60E4">
        <w:rPr>
          <w:sz w:val="22"/>
          <w:szCs w:val="22"/>
        </w:rPr>
        <w:t xml:space="preserve">. </w:t>
      </w:r>
    </w:p>
    <w:p w14:paraId="4C0E2504" w14:textId="49EA48BF" w:rsidR="00DB383A" w:rsidRPr="004C60E4" w:rsidRDefault="00804021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4C60E4">
        <w:rPr>
          <w:sz w:val="22"/>
          <w:szCs w:val="22"/>
        </w:rPr>
        <w:t>Poskytovateľ</w:t>
      </w:r>
      <w:r w:rsidR="00DB383A" w:rsidRPr="004C60E4">
        <w:rPr>
          <w:sz w:val="22"/>
          <w:szCs w:val="22"/>
        </w:rPr>
        <w:t xml:space="preserve"> sa zaväzuje </w:t>
      </w:r>
      <w:r w:rsidR="00BD0127" w:rsidRPr="004C60E4">
        <w:rPr>
          <w:sz w:val="22"/>
          <w:szCs w:val="22"/>
        </w:rPr>
        <w:t xml:space="preserve">protokolárne </w:t>
      </w:r>
      <w:r w:rsidR="005C2CA6" w:rsidRPr="004C60E4">
        <w:rPr>
          <w:sz w:val="22"/>
          <w:szCs w:val="22"/>
        </w:rPr>
        <w:t>odovzdať licencie</w:t>
      </w:r>
      <w:r w:rsidR="00060CBF" w:rsidRPr="004C60E4">
        <w:rPr>
          <w:sz w:val="22"/>
          <w:szCs w:val="22"/>
        </w:rPr>
        <w:t>, ktoré disponujú</w:t>
      </w:r>
      <w:r w:rsidR="003654BB" w:rsidRPr="004C60E4">
        <w:rPr>
          <w:sz w:val="22"/>
          <w:szCs w:val="22"/>
        </w:rPr>
        <w:t> povinnými funkcionalitami v súlade s opisom predmetu zákazky</w:t>
      </w:r>
      <w:r w:rsidR="005C2CA6" w:rsidRPr="004C60E4">
        <w:rPr>
          <w:sz w:val="22"/>
          <w:szCs w:val="22"/>
        </w:rPr>
        <w:t xml:space="preserve"> </w:t>
      </w:r>
      <w:r w:rsidR="003654BB" w:rsidRPr="004C60E4">
        <w:rPr>
          <w:sz w:val="22"/>
          <w:szCs w:val="22"/>
        </w:rPr>
        <w:t xml:space="preserve">a </w:t>
      </w:r>
      <w:r w:rsidR="005C2CA6" w:rsidRPr="004C60E4">
        <w:rPr>
          <w:sz w:val="22"/>
          <w:szCs w:val="22"/>
        </w:rPr>
        <w:t xml:space="preserve">podľa čl. II tejto zmluvy </w:t>
      </w:r>
      <w:r w:rsidR="0014291B" w:rsidRPr="004C60E4">
        <w:rPr>
          <w:sz w:val="22"/>
          <w:szCs w:val="22"/>
        </w:rPr>
        <w:t>Objednávateľovi</w:t>
      </w:r>
      <w:r w:rsidR="00DB383A" w:rsidRPr="004C60E4">
        <w:rPr>
          <w:sz w:val="22"/>
          <w:szCs w:val="22"/>
        </w:rPr>
        <w:t xml:space="preserve"> v lehote do</w:t>
      </w:r>
      <w:r w:rsidR="0045340F" w:rsidRPr="004C60E4">
        <w:rPr>
          <w:sz w:val="22"/>
          <w:szCs w:val="22"/>
        </w:rPr>
        <w:t xml:space="preserve"> </w:t>
      </w:r>
      <w:r w:rsidR="00F72D8F" w:rsidRPr="004C60E4">
        <w:rPr>
          <w:sz w:val="22"/>
          <w:szCs w:val="22"/>
        </w:rPr>
        <w:t>jedného</w:t>
      </w:r>
      <w:r w:rsidR="004913C3" w:rsidRPr="004C60E4">
        <w:rPr>
          <w:sz w:val="22"/>
          <w:szCs w:val="22"/>
        </w:rPr>
        <w:t xml:space="preserve"> (</w:t>
      </w:r>
      <w:r w:rsidR="00F72D8F" w:rsidRPr="004C60E4">
        <w:rPr>
          <w:sz w:val="22"/>
          <w:szCs w:val="22"/>
        </w:rPr>
        <w:t>1</w:t>
      </w:r>
      <w:r w:rsidR="004913C3" w:rsidRPr="004C60E4">
        <w:rPr>
          <w:sz w:val="22"/>
          <w:szCs w:val="22"/>
        </w:rPr>
        <w:t xml:space="preserve">) </w:t>
      </w:r>
      <w:r w:rsidR="00A95C2F" w:rsidRPr="004C60E4">
        <w:rPr>
          <w:sz w:val="22"/>
          <w:szCs w:val="22"/>
        </w:rPr>
        <w:t>mesiac</w:t>
      </w:r>
      <w:r w:rsidR="00F72D8F" w:rsidRPr="004C60E4">
        <w:rPr>
          <w:sz w:val="22"/>
          <w:szCs w:val="22"/>
        </w:rPr>
        <w:t xml:space="preserve">a </w:t>
      </w:r>
      <w:r w:rsidR="005629BC" w:rsidRPr="004C60E4">
        <w:rPr>
          <w:sz w:val="22"/>
          <w:szCs w:val="22"/>
        </w:rPr>
        <w:t>odo dňa zadania písomnej objednávky</w:t>
      </w:r>
      <w:r w:rsidR="00BD0127" w:rsidRPr="004C60E4">
        <w:rPr>
          <w:sz w:val="22"/>
          <w:szCs w:val="22"/>
        </w:rPr>
        <w:t>, na základe preberacieho protokolu, ktorým bude</w:t>
      </w:r>
      <w:r w:rsidR="00FE5330" w:rsidRPr="004C60E4">
        <w:rPr>
          <w:sz w:val="22"/>
          <w:szCs w:val="22"/>
        </w:rPr>
        <w:t xml:space="preserve"> pre potreby tejto zmluvy</w:t>
      </w:r>
      <w:r w:rsidR="00BD0127" w:rsidRPr="004C60E4">
        <w:rPr>
          <w:sz w:val="22"/>
          <w:szCs w:val="22"/>
        </w:rPr>
        <w:t xml:space="preserve"> dodací list.</w:t>
      </w:r>
      <w:r w:rsidR="00922824" w:rsidRPr="004C60E4">
        <w:rPr>
          <w:sz w:val="22"/>
          <w:szCs w:val="22"/>
        </w:rPr>
        <w:t xml:space="preserve"> </w:t>
      </w:r>
      <w:r w:rsidR="003654BB" w:rsidRPr="004C60E4">
        <w:rPr>
          <w:sz w:val="22"/>
          <w:szCs w:val="22"/>
        </w:rPr>
        <w:t>V</w:t>
      </w:r>
      <w:r w:rsidR="00060CBF" w:rsidRPr="004C60E4">
        <w:rPr>
          <w:sz w:val="22"/>
          <w:szCs w:val="22"/>
        </w:rPr>
        <w:t> </w:t>
      </w:r>
      <w:r w:rsidR="003654BB" w:rsidRPr="004C60E4">
        <w:rPr>
          <w:sz w:val="22"/>
          <w:szCs w:val="22"/>
        </w:rPr>
        <w:t>prípade</w:t>
      </w:r>
      <w:r w:rsidR="00060CBF" w:rsidRPr="004C60E4">
        <w:rPr>
          <w:sz w:val="22"/>
          <w:szCs w:val="22"/>
        </w:rPr>
        <w:t xml:space="preserve"> ak</w:t>
      </w:r>
      <w:r w:rsidR="003654BB" w:rsidRPr="004C60E4">
        <w:rPr>
          <w:sz w:val="22"/>
          <w:szCs w:val="22"/>
        </w:rPr>
        <w:t xml:space="preserve"> licencie </w:t>
      </w:r>
      <w:r w:rsidR="00060CBF" w:rsidRPr="004C60E4">
        <w:rPr>
          <w:sz w:val="22"/>
          <w:szCs w:val="22"/>
        </w:rPr>
        <w:t>disponuj</w:t>
      </w:r>
      <w:r w:rsidR="009F4EA5" w:rsidRPr="004C60E4">
        <w:rPr>
          <w:sz w:val="22"/>
          <w:szCs w:val="22"/>
        </w:rPr>
        <w:t>ú</w:t>
      </w:r>
      <w:r w:rsidR="00060CBF" w:rsidRPr="004C60E4">
        <w:rPr>
          <w:sz w:val="22"/>
          <w:szCs w:val="22"/>
        </w:rPr>
        <w:t xml:space="preserve"> aj </w:t>
      </w:r>
      <w:r w:rsidR="003654BB" w:rsidRPr="004C60E4">
        <w:rPr>
          <w:sz w:val="22"/>
          <w:szCs w:val="22"/>
        </w:rPr>
        <w:t>voliteľnými funkcionalitami</w:t>
      </w:r>
      <w:r w:rsidR="001B35D8" w:rsidRPr="004C60E4">
        <w:rPr>
          <w:sz w:val="22"/>
          <w:szCs w:val="22"/>
        </w:rPr>
        <w:t xml:space="preserve"> je lehota </w:t>
      </w:r>
      <w:r w:rsidR="001B35D8" w:rsidRPr="004C60E4">
        <w:rPr>
          <w:sz w:val="22"/>
          <w:szCs w:val="22"/>
        </w:rPr>
        <w:lastRenderedPageBreak/>
        <w:t xml:space="preserve">na dodanie </w:t>
      </w:r>
      <w:r w:rsidR="00060CBF" w:rsidRPr="004C60E4">
        <w:rPr>
          <w:sz w:val="22"/>
          <w:szCs w:val="22"/>
        </w:rPr>
        <w:t xml:space="preserve">týchto funkcionalít do troch (3) mesiacov odo dňa </w:t>
      </w:r>
      <w:r w:rsidR="001F376C" w:rsidRPr="004C60E4">
        <w:rPr>
          <w:sz w:val="22"/>
          <w:szCs w:val="22"/>
        </w:rPr>
        <w:t>zadania prvej písomnej objednávky. V prípade zadania ďalších písomných objednávok je táto lehota jeden (1) mesiac</w:t>
      </w:r>
      <w:r w:rsidR="00060CBF" w:rsidRPr="004C60E4">
        <w:rPr>
          <w:sz w:val="22"/>
          <w:szCs w:val="22"/>
        </w:rPr>
        <w:t>.</w:t>
      </w:r>
      <w:r w:rsidR="001F376C" w:rsidRPr="004C60E4">
        <w:rPr>
          <w:sz w:val="22"/>
          <w:szCs w:val="22"/>
        </w:rPr>
        <w:t xml:space="preserve"> </w:t>
      </w:r>
      <w:r w:rsidR="00922824" w:rsidRPr="004C60E4">
        <w:rPr>
          <w:sz w:val="22"/>
          <w:szCs w:val="22"/>
        </w:rPr>
        <w:t xml:space="preserve">Služby podpory sa poskytovateľ zaväzuje zabezpečovať počas </w:t>
      </w:r>
      <w:r w:rsidR="00D91B1E" w:rsidRPr="004C60E4">
        <w:rPr>
          <w:sz w:val="22"/>
          <w:szCs w:val="22"/>
        </w:rPr>
        <w:t xml:space="preserve">celej </w:t>
      </w:r>
      <w:r w:rsidR="005C2CA6" w:rsidRPr="004C60E4">
        <w:rPr>
          <w:sz w:val="22"/>
          <w:szCs w:val="22"/>
        </w:rPr>
        <w:t xml:space="preserve">doby trvania </w:t>
      </w:r>
      <w:r w:rsidR="00922824" w:rsidRPr="004C60E4">
        <w:rPr>
          <w:sz w:val="22"/>
          <w:szCs w:val="22"/>
        </w:rPr>
        <w:t>tejto zmluvy.</w:t>
      </w:r>
      <w:r w:rsidR="005C2CA6" w:rsidRPr="004C60E4">
        <w:rPr>
          <w:sz w:val="22"/>
          <w:szCs w:val="22"/>
        </w:rPr>
        <w:t xml:space="preserve"> </w:t>
      </w:r>
    </w:p>
    <w:p w14:paraId="3053B01C" w14:textId="10315384" w:rsidR="00DB383A" w:rsidRPr="004C60E4" w:rsidRDefault="00DB383A" w:rsidP="007E26AD">
      <w:pPr>
        <w:pStyle w:val="CTL"/>
        <w:numPr>
          <w:ilvl w:val="0"/>
          <w:numId w:val="19"/>
        </w:numPr>
        <w:spacing w:after="0"/>
        <w:ind w:left="0"/>
        <w:rPr>
          <w:sz w:val="22"/>
          <w:szCs w:val="22"/>
        </w:rPr>
      </w:pPr>
      <w:r w:rsidRPr="004C60E4">
        <w:rPr>
          <w:sz w:val="22"/>
          <w:szCs w:val="22"/>
        </w:rPr>
        <w:t xml:space="preserve">Miestom </w:t>
      </w:r>
      <w:r w:rsidR="00A645D4" w:rsidRPr="004C60E4">
        <w:rPr>
          <w:sz w:val="22"/>
          <w:szCs w:val="22"/>
        </w:rPr>
        <w:t>poskytnutia</w:t>
      </w:r>
      <w:r w:rsidR="00473827" w:rsidRPr="004C60E4">
        <w:rPr>
          <w:sz w:val="22"/>
          <w:szCs w:val="22"/>
        </w:rPr>
        <w:t xml:space="preserve"> </w:t>
      </w:r>
      <w:r w:rsidR="005C2CA6" w:rsidRPr="004C60E4">
        <w:rPr>
          <w:sz w:val="22"/>
          <w:szCs w:val="22"/>
        </w:rPr>
        <w:t xml:space="preserve">predmetu zmluvy </w:t>
      </w:r>
      <w:r w:rsidRPr="004C60E4">
        <w:rPr>
          <w:sz w:val="22"/>
          <w:szCs w:val="22"/>
        </w:rPr>
        <w:t>je</w:t>
      </w:r>
      <w:r w:rsidR="00234498" w:rsidRPr="004C60E4">
        <w:rPr>
          <w:sz w:val="22"/>
          <w:szCs w:val="22"/>
        </w:rPr>
        <w:t xml:space="preserve"> </w:t>
      </w:r>
      <w:r w:rsidR="00060CBF" w:rsidRPr="004C60E4">
        <w:rPr>
          <w:i/>
          <w:sz w:val="22"/>
          <w:szCs w:val="22"/>
          <w:highlight w:val="magenta"/>
        </w:rPr>
        <w:t>[</w:t>
      </w:r>
      <w:r w:rsidR="004C60E4" w:rsidRPr="004C60E4">
        <w:rPr>
          <w:i/>
          <w:sz w:val="22"/>
          <w:szCs w:val="22"/>
          <w:highlight w:val="magenta"/>
        </w:rPr>
        <w:t>Bude doplnené pred uzavretím zmluvy</w:t>
      </w:r>
      <w:r w:rsidR="00060CBF" w:rsidRPr="004C60E4">
        <w:rPr>
          <w:i/>
          <w:sz w:val="22"/>
          <w:szCs w:val="22"/>
          <w:highlight w:val="magenta"/>
        </w:rPr>
        <w:t>].</w:t>
      </w:r>
    </w:p>
    <w:p w14:paraId="04C10D4B" w14:textId="653988A6" w:rsidR="00DB383A" w:rsidRPr="00E6423C" w:rsidRDefault="00473827" w:rsidP="007E26AD">
      <w:pPr>
        <w:pStyle w:val="CTL"/>
        <w:numPr>
          <w:ilvl w:val="0"/>
          <w:numId w:val="19"/>
        </w:numPr>
        <w:tabs>
          <w:tab w:val="left" w:pos="567"/>
        </w:tabs>
        <w:spacing w:before="120"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 xml:space="preserve">Poskytnutie </w:t>
      </w:r>
      <w:r w:rsidR="005C2CA6">
        <w:rPr>
          <w:sz w:val="22"/>
          <w:szCs w:val="22"/>
        </w:rPr>
        <w:t>licencií a/alebo podporných služieb</w:t>
      </w:r>
      <w:r w:rsidR="00DB383A" w:rsidRPr="00E6423C">
        <w:rPr>
          <w:sz w:val="22"/>
          <w:szCs w:val="22"/>
        </w:rPr>
        <w:t xml:space="preserve"> bude dokladované podpisom zodpovednej osoby </w:t>
      </w:r>
      <w:r w:rsidR="00804021" w:rsidRPr="00E6423C">
        <w:rPr>
          <w:sz w:val="22"/>
          <w:szCs w:val="22"/>
        </w:rPr>
        <w:t>Objednávateľa</w:t>
      </w:r>
      <w:r w:rsidR="00DB383A" w:rsidRPr="00E6423C">
        <w:rPr>
          <w:sz w:val="22"/>
          <w:szCs w:val="22"/>
        </w:rPr>
        <w:t xml:space="preserve"> na príslušnom dodacom liste.</w:t>
      </w:r>
    </w:p>
    <w:p w14:paraId="7D27B9FB" w14:textId="6B3C3506" w:rsidR="00DB383A" w:rsidRPr="00E6423C" w:rsidRDefault="00DB383A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 xml:space="preserve">Deň </w:t>
      </w:r>
      <w:r w:rsidR="00473827" w:rsidRPr="00E6423C">
        <w:rPr>
          <w:sz w:val="22"/>
          <w:szCs w:val="22"/>
        </w:rPr>
        <w:t>poskytnutia</w:t>
      </w:r>
      <w:r w:rsidRPr="00E6423C">
        <w:rPr>
          <w:sz w:val="22"/>
          <w:szCs w:val="22"/>
        </w:rPr>
        <w:t xml:space="preserve"> </w:t>
      </w:r>
      <w:r w:rsidR="005C2CA6">
        <w:rPr>
          <w:sz w:val="22"/>
          <w:szCs w:val="22"/>
        </w:rPr>
        <w:t xml:space="preserve">licencií a/alebo podporných služieb </w:t>
      </w:r>
      <w:r w:rsidRPr="00E6423C">
        <w:rPr>
          <w:sz w:val="22"/>
          <w:szCs w:val="22"/>
        </w:rPr>
        <w:t xml:space="preserve">písomne alebo elektronicky oznámi </w:t>
      </w:r>
      <w:r w:rsidR="00804021" w:rsidRPr="00E6423C">
        <w:rPr>
          <w:sz w:val="22"/>
          <w:szCs w:val="22"/>
        </w:rPr>
        <w:t>Poskytovateľ</w:t>
      </w:r>
      <w:r w:rsidRPr="00E6423C">
        <w:rPr>
          <w:sz w:val="22"/>
          <w:szCs w:val="22"/>
        </w:rPr>
        <w:t xml:space="preserve"> </w:t>
      </w:r>
      <w:r w:rsidR="0014291B" w:rsidRPr="00E6423C">
        <w:rPr>
          <w:sz w:val="22"/>
          <w:szCs w:val="22"/>
        </w:rPr>
        <w:t>Objednávateľovi</w:t>
      </w:r>
      <w:r w:rsidRPr="00E6423C">
        <w:rPr>
          <w:sz w:val="22"/>
          <w:szCs w:val="22"/>
        </w:rPr>
        <w:t xml:space="preserve"> najneskôr </w:t>
      </w:r>
      <w:r w:rsidR="004B0AA1" w:rsidRPr="00E6423C">
        <w:rPr>
          <w:sz w:val="22"/>
          <w:szCs w:val="22"/>
        </w:rPr>
        <w:t>dva</w:t>
      </w:r>
      <w:r w:rsidRPr="00E6423C">
        <w:rPr>
          <w:sz w:val="22"/>
          <w:szCs w:val="22"/>
        </w:rPr>
        <w:t xml:space="preserve"> (</w:t>
      </w:r>
      <w:r w:rsidR="004B0AA1" w:rsidRPr="00E6423C">
        <w:rPr>
          <w:sz w:val="22"/>
          <w:szCs w:val="22"/>
        </w:rPr>
        <w:t>2</w:t>
      </w:r>
      <w:r w:rsidRPr="00E6423C">
        <w:rPr>
          <w:sz w:val="22"/>
          <w:szCs w:val="22"/>
        </w:rPr>
        <w:t>) pracovn</w:t>
      </w:r>
      <w:r w:rsidR="004B0AA1" w:rsidRPr="00E6423C">
        <w:rPr>
          <w:sz w:val="22"/>
          <w:szCs w:val="22"/>
        </w:rPr>
        <w:t>é</w:t>
      </w:r>
      <w:r w:rsidRPr="00E6423C">
        <w:rPr>
          <w:sz w:val="22"/>
          <w:szCs w:val="22"/>
        </w:rPr>
        <w:t xml:space="preserve"> dní vopred. </w:t>
      </w:r>
    </w:p>
    <w:p w14:paraId="7816CACE" w14:textId="4B975FFB" w:rsidR="00DB383A" w:rsidRPr="00E6423C" w:rsidRDefault="00DB383A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 xml:space="preserve">Po prevzatí </w:t>
      </w:r>
      <w:r w:rsidR="000D0C9E">
        <w:rPr>
          <w:sz w:val="22"/>
          <w:szCs w:val="22"/>
        </w:rPr>
        <w:t>predmetu zmluvy</w:t>
      </w:r>
      <w:r w:rsidRPr="00E6423C">
        <w:rPr>
          <w:sz w:val="22"/>
          <w:szCs w:val="22"/>
        </w:rPr>
        <w:t xml:space="preserve"> </w:t>
      </w:r>
      <w:r w:rsidR="00804021" w:rsidRPr="00E6423C">
        <w:rPr>
          <w:sz w:val="22"/>
          <w:szCs w:val="22"/>
        </w:rPr>
        <w:t>Poskytovateľ</w:t>
      </w:r>
      <w:r w:rsidRPr="00E6423C">
        <w:rPr>
          <w:sz w:val="22"/>
          <w:szCs w:val="22"/>
        </w:rPr>
        <w:t xml:space="preserve"> vyhotoví dodací list. </w:t>
      </w:r>
      <w:r w:rsidR="00804021" w:rsidRPr="00E6423C">
        <w:rPr>
          <w:sz w:val="22"/>
          <w:szCs w:val="22"/>
        </w:rPr>
        <w:t>Objednávateľ</w:t>
      </w:r>
      <w:r w:rsidRPr="00E6423C">
        <w:rPr>
          <w:sz w:val="22"/>
          <w:szCs w:val="22"/>
        </w:rPr>
        <w:t xml:space="preserve"> po prevzatí </w:t>
      </w:r>
      <w:r w:rsidR="005C2CA6">
        <w:rPr>
          <w:sz w:val="22"/>
          <w:szCs w:val="22"/>
        </w:rPr>
        <w:t xml:space="preserve">predmetu zmluvy </w:t>
      </w:r>
      <w:r w:rsidRPr="00E6423C">
        <w:rPr>
          <w:sz w:val="22"/>
          <w:szCs w:val="22"/>
        </w:rPr>
        <w:t xml:space="preserve">dodací list písomne potvrdí. </w:t>
      </w:r>
      <w:r w:rsidR="00804021" w:rsidRPr="00E6423C">
        <w:rPr>
          <w:sz w:val="22"/>
          <w:szCs w:val="22"/>
        </w:rPr>
        <w:t>Objednávateľ</w:t>
      </w:r>
      <w:r w:rsidRPr="00E6423C">
        <w:rPr>
          <w:sz w:val="22"/>
          <w:szCs w:val="22"/>
        </w:rPr>
        <w:t xml:space="preserve"> môže</w:t>
      </w:r>
      <w:r w:rsidRPr="00EC15F9">
        <w:rPr>
          <w:color w:val="FF0000"/>
          <w:sz w:val="22"/>
          <w:szCs w:val="22"/>
        </w:rPr>
        <w:t xml:space="preserve"> </w:t>
      </w:r>
      <w:r w:rsidR="005C2CA6">
        <w:rPr>
          <w:sz w:val="22"/>
          <w:szCs w:val="22"/>
        </w:rPr>
        <w:t xml:space="preserve">predmet zmluvy po jeho </w:t>
      </w:r>
      <w:r w:rsidRPr="00E6423C">
        <w:rPr>
          <w:sz w:val="22"/>
          <w:szCs w:val="22"/>
        </w:rPr>
        <w:t>prevzatí riadne užívať a </w:t>
      </w:r>
      <w:r w:rsidR="00804021" w:rsidRPr="00E6423C">
        <w:rPr>
          <w:sz w:val="22"/>
          <w:szCs w:val="22"/>
        </w:rPr>
        <w:t>Poskytovateľ</w:t>
      </w:r>
      <w:r w:rsidRPr="00E6423C">
        <w:rPr>
          <w:sz w:val="22"/>
          <w:szCs w:val="22"/>
        </w:rPr>
        <w:t xml:space="preserve"> sa mu zaväzuje toto užívanie dňom prevzatia umožniť. </w:t>
      </w:r>
    </w:p>
    <w:p w14:paraId="32E9F975" w14:textId="40E53785" w:rsidR="00907449" w:rsidRPr="00E6423C" w:rsidRDefault="00907449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 xml:space="preserve">V prípade, ak bude na riadne </w:t>
      </w:r>
      <w:r w:rsidR="00903F0C">
        <w:rPr>
          <w:sz w:val="22"/>
          <w:szCs w:val="22"/>
        </w:rPr>
        <w:t>plnenie tejto zmluvy</w:t>
      </w:r>
      <w:r w:rsidRPr="00E6423C">
        <w:rPr>
          <w:sz w:val="22"/>
          <w:szCs w:val="22"/>
        </w:rPr>
        <w:t xml:space="preserve"> nevyhnutné akékoľvek právo duševného vlastníctva </w:t>
      </w:r>
      <w:r w:rsidR="00804021" w:rsidRPr="00E6423C">
        <w:rPr>
          <w:sz w:val="22"/>
          <w:szCs w:val="22"/>
        </w:rPr>
        <w:t>Poskytovateľa</w:t>
      </w:r>
      <w:r w:rsidRPr="00E6423C">
        <w:rPr>
          <w:sz w:val="22"/>
          <w:szCs w:val="22"/>
        </w:rPr>
        <w:t xml:space="preserve"> alebo tretej osoby, </w:t>
      </w:r>
      <w:r w:rsidR="00804021" w:rsidRPr="00E6423C">
        <w:rPr>
          <w:sz w:val="22"/>
          <w:szCs w:val="22"/>
        </w:rPr>
        <w:t>Poskytovateľ</w:t>
      </w:r>
      <w:r w:rsidRPr="00E6423C">
        <w:rPr>
          <w:sz w:val="22"/>
          <w:szCs w:val="22"/>
        </w:rPr>
        <w:t xml:space="preserve"> </w:t>
      </w:r>
      <w:r w:rsidR="0048622C" w:rsidRPr="00E6423C">
        <w:rPr>
          <w:sz w:val="22"/>
          <w:szCs w:val="22"/>
        </w:rPr>
        <w:t xml:space="preserve">bezplatne </w:t>
      </w:r>
      <w:r w:rsidRPr="00E6423C">
        <w:rPr>
          <w:sz w:val="22"/>
          <w:szCs w:val="22"/>
        </w:rPr>
        <w:t xml:space="preserve">zabezpečí, že </w:t>
      </w:r>
      <w:r w:rsidR="00804021" w:rsidRPr="00E6423C">
        <w:rPr>
          <w:sz w:val="22"/>
          <w:szCs w:val="22"/>
        </w:rPr>
        <w:t>Objednávateľ</w:t>
      </w:r>
      <w:r w:rsidRPr="00E6423C">
        <w:rPr>
          <w:sz w:val="22"/>
          <w:szCs w:val="22"/>
        </w:rPr>
        <w:t xml:space="preserve"> získa aj všetky oprávnenia a licencie na </w:t>
      </w:r>
      <w:r w:rsidR="003206CA" w:rsidRPr="00E6423C">
        <w:rPr>
          <w:sz w:val="22"/>
          <w:szCs w:val="22"/>
        </w:rPr>
        <w:t>také</w:t>
      </w:r>
      <w:r w:rsidR="003206CA">
        <w:rPr>
          <w:sz w:val="22"/>
          <w:szCs w:val="22"/>
        </w:rPr>
        <w:t>to</w:t>
      </w:r>
      <w:r w:rsidR="003206CA" w:rsidRPr="00E6423C">
        <w:rPr>
          <w:sz w:val="22"/>
          <w:szCs w:val="22"/>
        </w:rPr>
        <w:t xml:space="preserve"> </w:t>
      </w:r>
      <w:r w:rsidRPr="00E6423C">
        <w:rPr>
          <w:sz w:val="22"/>
          <w:szCs w:val="22"/>
        </w:rPr>
        <w:t>práva</w:t>
      </w:r>
      <w:r w:rsidR="00BF0CB4">
        <w:rPr>
          <w:sz w:val="22"/>
          <w:szCs w:val="22"/>
        </w:rPr>
        <w:t xml:space="preserve"> v potrebnom rozsahu a pre stanovený spôsob použitia</w:t>
      </w:r>
      <w:r w:rsidR="0048622C" w:rsidRPr="00E6423C">
        <w:rPr>
          <w:sz w:val="22"/>
          <w:szCs w:val="22"/>
        </w:rPr>
        <w:t>.</w:t>
      </w:r>
      <w:r w:rsidR="0045340F" w:rsidRPr="00E6423C">
        <w:rPr>
          <w:sz w:val="22"/>
          <w:szCs w:val="22"/>
        </w:rPr>
        <w:t xml:space="preserve"> V prípade, ak </w:t>
      </w:r>
      <w:r w:rsidR="00804021" w:rsidRPr="00E6423C">
        <w:rPr>
          <w:sz w:val="22"/>
          <w:szCs w:val="22"/>
        </w:rPr>
        <w:t>Poskytovateľ</w:t>
      </w:r>
      <w:r w:rsidR="00704FDA" w:rsidRPr="00E6423C">
        <w:rPr>
          <w:sz w:val="22"/>
          <w:szCs w:val="22"/>
        </w:rPr>
        <w:t xml:space="preserve"> nezabezpečí pre </w:t>
      </w:r>
      <w:r w:rsidR="00804021" w:rsidRPr="00E6423C">
        <w:rPr>
          <w:sz w:val="22"/>
          <w:szCs w:val="22"/>
        </w:rPr>
        <w:t>Objednávateľa</w:t>
      </w:r>
      <w:r w:rsidR="00704FDA" w:rsidRPr="00E6423C">
        <w:rPr>
          <w:sz w:val="22"/>
          <w:szCs w:val="22"/>
        </w:rPr>
        <w:t xml:space="preserve"> podľa predchádzajúcej vety tohto bodu zmluvy všetky oprávnenia a licencie, je </w:t>
      </w:r>
      <w:r w:rsidR="00804021" w:rsidRPr="00E6423C">
        <w:rPr>
          <w:sz w:val="22"/>
          <w:szCs w:val="22"/>
        </w:rPr>
        <w:t>Objednávateľ</w:t>
      </w:r>
      <w:r w:rsidR="00704FDA" w:rsidRPr="00E6423C">
        <w:rPr>
          <w:sz w:val="22"/>
          <w:szCs w:val="22"/>
        </w:rPr>
        <w:t xml:space="preserve"> oprávnený </w:t>
      </w:r>
      <w:r w:rsidR="0048622C" w:rsidRPr="00E6423C">
        <w:rPr>
          <w:sz w:val="22"/>
          <w:szCs w:val="22"/>
        </w:rPr>
        <w:t xml:space="preserve">písomne odstúpiť od zmluvy a </w:t>
      </w:r>
      <w:r w:rsidR="00704FDA" w:rsidRPr="00E6423C">
        <w:rPr>
          <w:sz w:val="22"/>
          <w:szCs w:val="22"/>
        </w:rPr>
        <w:t xml:space="preserve">požadovať od </w:t>
      </w:r>
      <w:r w:rsidR="00804021" w:rsidRPr="00E6423C">
        <w:rPr>
          <w:sz w:val="22"/>
          <w:szCs w:val="22"/>
        </w:rPr>
        <w:t>Poskytovateľa</w:t>
      </w:r>
      <w:r w:rsidR="00704FDA" w:rsidRPr="00E6423C">
        <w:rPr>
          <w:sz w:val="22"/>
          <w:szCs w:val="22"/>
        </w:rPr>
        <w:t xml:space="preserve"> náhradu škody.</w:t>
      </w:r>
      <w:r w:rsidR="0048622C" w:rsidRPr="00E6423C">
        <w:rPr>
          <w:sz w:val="22"/>
          <w:szCs w:val="22"/>
        </w:rPr>
        <w:t xml:space="preserve"> </w:t>
      </w:r>
    </w:p>
    <w:p w14:paraId="657ED85F" w14:textId="2D232334" w:rsidR="00153195" w:rsidRPr="00E6423C" w:rsidRDefault="00804021" w:rsidP="007E26AD">
      <w:pPr>
        <w:pStyle w:val="CTL"/>
        <w:numPr>
          <w:ilvl w:val="0"/>
          <w:numId w:val="19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6423C">
        <w:rPr>
          <w:sz w:val="22"/>
          <w:szCs w:val="22"/>
        </w:rPr>
        <w:t>Poskytovateľ</w:t>
      </w:r>
      <w:r w:rsidR="00907449" w:rsidRPr="00E6423C">
        <w:rPr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E6423C">
        <w:rPr>
          <w:sz w:val="22"/>
          <w:szCs w:val="22"/>
        </w:rPr>
        <w:t xml:space="preserve"> a ani ich nebude využívať iným spôsobom, ako na naplnenie účelu tejto zmluvy.</w:t>
      </w:r>
      <w:r w:rsidR="00153195" w:rsidRPr="00E6423C">
        <w:rPr>
          <w:sz w:val="22"/>
          <w:szCs w:val="22"/>
        </w:rPr>
        <w:t xml:space="preserve"> Povinnosť podľa tohto bodu zmluvy sa nevzťahuje na poskytovanie informácií na základe osobitných právnych predpisov, a to najmä zákona č. 211/2000 Z. z. o slobodnom prístupe k informáciám a o zmene a doplnení niektorých zákonov (zákon o slobode informácií) v znení neskorších predpisov.</w:t>
      </w:r>
    </w:p>
    <w:p w14:paraId="2F3B78FA" w14:textId="77777777" w:rsidR="0035169A" w:rsidRPr="00AB28CF" w:rsidRDefault="0035169A" w:rsidP="00415709">
      <w:pPr>
        <w:pStyle w:val="CTL"/>
        <w:numPr>
          <w:ilvl w:val="0"/>
          <w:numId w:val="0"/>
        </w:numPr>
        <w:tabs>
          <w:tab w:val="left" w:pos="1843"/>
        </w:tabs>
        <w:spacing w:line="24" w:lineRule="atLeast"/>
        <w:ind w:left="142"/>
        <w:rPr>
          <w:rFonts w:ascii="Arial Narrow" w:hAnsi="Arial Narrow"/>
          <w:sz w:val="22"/>
          <w:szCs w:val="22"/>
        </w:rPr>
      </w:pPr>
    </w:p>
    <w:p w14:paraId="76BCA64E" w14:textId="1E7C2BB3" w:rsidR="006A4D2D" w:rsidRPr="007A49CB" w:rsidRDefault="006A4D2D" w:rsidP="00415709">
      <w:pPr>
        <w:pStyle w:val="CTLhead"/>
        <w:tabs>
          <w:tab w:val="left" w:pos="1843"/>
        </w:tabs>
        <w:spacing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 xml:space="preserve">Článok </w:t>
      </w:r>
      <w:r w:rsidR="00B735EB" w:rsidRPr="007A49CB">
        <w:rPr>
          <w:sz w:val="22"/>
          <w:szCs w:val="22"/>
        </w:rPr>
        <w:t>V</w:t>
      </w:r>
    </w:p>
    <w:p w14:paraId="3343BAC2" w14:textId="7F481A22" w:rsidR="00907449" w:rsidRPr="007A49CB" w:rsidRDefault="00907449" w:rsidP="00415709">
      <w:pPr>
        <w:pStyle w:val="CTLhead"/>
        <w:tabs>
          <w:tab w:val="left" w:pos="1843"/>
        </w:tabs>
        <w:spacing w:after="120"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 xml:space="preserve"> </w:t>
      </w:r>
      <w:r w:rsidR="00473827" w:rsidRPr="007A49CB">
        <w:rPr>
          <w:sz w:val="22"/>
          <w:szCs w:val="22"/>
        </w:rPr>
        <w:t>C</w:t>
      </w:r>
      <w:r w:rsidRPr="007A49CB">
        <w:rPr>
          <w:sz w:val="22"/>
          <w:szCs w:val="22"/>
        </w:rPr>
        <w:t>ena a platobné podmienky</w:t>
      </w:r>
    </w:p>
    <w:p w14:paraId="48607B9E" w14:textId="53CB7048" w:rsidR="00907449" w:rsidRPr="007A49CB" w:rsidRDefault="00473827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C</w:t>
      </w:r>
      <w:r w:rsidR="00907449" w:rsidRPr="007A49CB">
        <w:rPr>
          <w:sz w:val="22"/>
          <w:szCs w:val="22"/>
        </w:rPr>
        <w:t xml:space="preserve">ena je stanovená dohodou zmluvných strán ako cena konečná v súlade so zákonom Národnej rady Slovenskej republiky č. 18/1996 Z. z. o cenách v znení neskorších predpisov a vyhlášky Ministerstva financií Slovenskej republiky č. </w:t>
      </w:r>
      <w:r w:rsidR="00BF0CB4" w:rsidRPr="000D0C9E">
        <w:rPr>
          <w:sz w:val="22"/>
          <w:szCs w:val="22"/>
        </w:rPr>
        <w:t xml:space="preserve">375/1999 Z. z., ktorou sa mení a dopĺňa vyhláška Ministerstva financií Slovenskej republiky č. 87/1996 Z. z., </w:t>
      </w:r>
      <w:r w:rsidR="00907449" w:rsidRPr="007A49CB">
        <w:rPr>
          <w:sz w:val="22"/>
          <w:szCs w:val="22"/>
        </w:rPr>
        <w:t xml:space="preserve">ktorou sa vykonáva zákon Národnej rady Slovenskej republiky </w:t>
      </w:r>
      <w:r w:rsidR="0055169A">
        <w:rPr>
          <w:sz w:val="22"/>
          <w:szCs w:val="22"/>
        </w:rPr>
        <w:t xml:space="preserve">                       </w:t>
      </w:r>
      <w:r w:rsidR="00907449" w:rsidRPr="007A49CB">
        <w:rPr>
          <w:sz w:val="22"/>
          <w:szCs w:val="22"/>
        </w:rPr>
        <w:t>č. 18/1996 Z. z</w:t>
      </w:r>
      <w:r w:rsidR="00314F96">
        <w:rPr>
          <w:sz w:val="22"/>
          <w:szCs w:val="22"/>
        </w:rPr>
        <w:t>. o cenách. Cena</w:t>
      </w:r>
      <w:r w:rsidR="001B35D8">
        <w:rPr>
          <w:sz w:val="22"/>
          <w:szCs w:val="22"/>
        </w:rPr>
        <w:t> je uvedená v P</w:t>
      </w:r>
      <w:r w:rsidR="00907449" w:rsidRPr="007A49CB">
        <w:rPr>
          <w:sz w:val="22"/>
          <w:szCs w:val="22"/>
        </w:rPr>
        <w:t>rílohe č. 2 tejto zmluvy</w:t>
      </w:r>
      <w:r w:rsidR="005140CE">
        <w:rPr>
          <w:sz w:val="22"/>
          <w:szCs w:val="22"/>
        </w:rPr>
        <w:t xml:space="preserve">, ktorá je v súlade </w:t>
      </w:r>
      <w:r w:rsidR="0037669B">
        <w:rPr>
          <w:sz w:val="22"/>
          <w:szCs w:val="22"/>
        </w:rPr>
        <w:t>s</w:t>
      </w:r>
      <w:r w:rsidR="00000850">
        <w:rPr>
          <w:sz w:val="22"/>
          <w:szCs w:val="22"/>
        </w:rPr>
        <w:t xml:space="preserve"> maximálnym </w:t>
      </w:r>
      <w:r w:rsidR="0037669B">
        <w:rPr>
          <w:sz w:val="22"/>
          <w:szCs w:val="22"/>
        </w:rPr>
        <w:t>finančným limitom uvedenom v</w:t>
      </w:r>
      <w:r w:rsidR="00000850">
        <w:rPr>
          <w:sz w:val="22"/>
          <w:szCs w:val="22"/>
        </w:rPr>
        <w:t> čl. VI bod 4</w:t>
      </w:r>
      <w:r w:rsidR="001B35D8">
        <w:rPr>
          <w:sz w:val="22"/>
          <w:szCs w:val="22"/>
        </w:rPr>
        <w:t> R</w:t>
      </w:r>
      <w:r w:rsidR="0037669B">
        <w:rPr>
          <w:sz w:val="22"/>
          <w:szCs w:val="22"/>
        </w:rPr>
        <w:t xml:space="preserve">ámcovej dohody. </w:t>
      </w:r>
    </w:p>
    <w:p w14:paraId="3A78E74B" w14:textId="4C4B9D4A" w:rsidR="004F1567" w:rsidRPr="001B35D8" w:rsidRDefault="004F1567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Cena za </w:t>
      </w:r>
      <w:r w:rsidR="00AF70A0">
        <w:rPr>
          <w:sz w:val="22"/>
          <w:szCs w:val="22"/>
        </w:rPr>
        <w:t>poskytnut</w:t>
      </w:r>
      <w:r w:rsidR="00000850">
        <w:rPr>
          <w:sz w:val="22"/>
          <w:szCs w:val="22"/>
        </w:rPr>
        <w:t xml:space="preserve">é licencie </w:t>
      </w:r>
      <w:r w:rsidR="00AF70A0">
        <w:rPr>
          <w:sz w:val="22"/>
          <w:szCs w:val="22"/>
        </w:rPr>
        <w:t xml:space="preserve">a </w:t>
      </w:r>
      <w:r w:rsidR="0037669B">
        <w:rPr>
          <w:sz w:val="22"/>
          <w:szCs w:val="22"/>
        </w:rPr>
        <w:t xml:space="preserve">služby podpory </w:t>
      </w:r>
      <w:r w:rsidRPr="007A49CB">
        <w:rPr>
          <w:sz w:val="22"/>
          <w:szCs w:val="22"/>
        </w:rPr>
        <w:t xml:space="preserve">bude fakturovaná </w:t>
      </w:r>
      <w:r w:rsidR="00587023" w:rsidRPr="007A49CB">
        <w:rPr>
          <w:sz w:val="22"/>
          <w:szCs w:val="22"/>
        </w:rPr>
        <w:t>mesačne</w:t>
      </w:r>
      <w:r w:rsidRPr="007A49CB">
        <w:rPr>
          <w:sz w:val="22"/>
          <w:szCs w:val="22"/>
        </w:rPr>
        <w:t xml:space="preserve"> vždy na začiatku aktuálne</w:t>
      </w:r>
      <w:r w:rsidR="00AF70A0">
        <w:rPr>
          <w:sz w:val="22"/>
          <w:szCs w:val="22"/>
        </w:rPr>
        <w:t>ho</w:t>
      </w:r>
      <w:r w:rsidRPr="007A49CB">
        <w:rPr>
          <w:sz w:val="22"/>
          <w:szCs w:val="22"/>
        </w:rPr>
        <w:t xml:space="preserve"> </w:t>
      </w:r>
      <w:r w:rsidR="00587023" w:rsidRPr="007A49CB">
        <w:rPr>
          <w:sz w:val="22"/>
          <w:szCs w:val="22"/>
        </w:rPr>
        <w:t>mes</w:t>
      </w:r>
      <w:r w:rsidR="00AF70A0">
        <w:rPr>
          <w:sz w:val="22"/>
          <w:szCs w:val="22"/>
        </w:rPr>
        <w:t>iaca</w:t>
      </w:r>
      <w:r w:rsidRPr="007A49CB">
        <w:rPr>
          <w:sz w:val="22"/>
          <w:szCs w:val="22"/>
        </w:rPr>
        <w:t xml:space="preserve"> po akceptovaní výkazu poskytnutých dodávok, ktorý bude súčasťou faktúry. Poskytovateľ je </w:t>
      </w:r>
      <w:r w:rsidRPr="001B35D8">
        <w:rPr>
          <w:sz w:val="22"/>
          <w:szCs w:val="22"/>
        </w:rPr>
        <w:t xml:space="preserve">povinný vystaviť faktúru najneskôr 15 dní od prevzatia </w:t>
      </w:r>
      <w:r w:rsidR="00000850" w:rsidRPr="001B35D8">
        <w:rPr>
          <w:sz w:val="22"/>
          <w:szCs w:val="22"/>
        </w:rPr>
        <w:t>predmetu zmluvy</w:t>
      </w:r>
      <w:r w:rsidR="001B35D8" w:rsidRPr="001B35D8">
        <w:rPr>
          <w:sz w:val="22"/>
          <w:szCs w:val="22"/>
        </w:rPr>
        <w:t xml:space="preserve"> </w:t>
      </w:r>
      <w:r w:rsidR="009865E2" w:rsidRPr="001B35D8">
        <w:rPr>
          <w:sz w:val="22"/>
          <w:szCs w:val="22"/>
        </w:rPr>
        <w:t>Objednávateľom</w:t>
      </w:r>
      <w:r w:rsidRPr="001B35D8">
        <w:rPr>
          <w:sz w:val="22"/>
          <w:szCs w:val="22"/>
        </w:rPr>
        <w:t>.</w:t>
      </w:r>
    </w:p>
    <w:p w14:paraId="38733FC1" w14:textId="23EE009E" w:rsidR="00907449" w:rsidRPr="001B35D8" w:rsidRDefault="00907449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1B35D8">
        <w:rPr>
          <w:sz w:val="22"/>
          <w:szCs w:val="22"/>
        </w:rPr>
        <w:t xml:space="preserve">Zálohové platby ani platba vopred sa neumožňujú. Úhrada ceny sa uskutoční </w:t>
      </w:r>
      <w:r w:rsidR="00AF70A0" w:rsidRPr="001B35D8">
        <w:rPr>
          <w:sz w:val="22"/>
          <w:szCs w:val="22"/>
        </w:rPr>
        <w:t>v lehote splatnosti vystavených mesačných faktúr</w:t>
      </w:r>
      <w:r w:rsidRPr="001B35D8">
        <w:rPr>
          <w:sz w:val="22"/>
          <w:szCs w:val="22"/>
        </w:rPr>
        <w:t xml:space="preserve">, formou prevodu na bankový účet </w:t>
      </w:r>
      <w:r w:rsidR="00804021" w:rsidRPr="001B35D8">
        <w:rPr>
          <w:sz w:val="22"/>
          <w:szCs w:val="22"/>
        </w:rPr>
        <w:t>Poskytovateľa</w:t>
      </w:r>
      <w:r w:rsidRPr="001B35D8">
        <w:rPr>
          <w:sz w:val="22"/>
          <w:szCs w:val="22"/>
        </w:rPr>
        <w:t xml:space="preserve"> uvedeného v záhlaví tejto zmluvy</w:t>
      </w:r>
      <w:r w:rsidR="00153195" w:rsidRPr="001B35D8">
        <w:rPr>
          <w:sz w:val="22"/>
          <w:szCs w:val="22"/>
        </w:rPr>
        <w:t xml:space="preserve"> v časti </w:t>
      </w:r>
      <w:r w:rsidR="00804021" w:rsidRPr="001B35D8">
        <w:rPr>
          <w:sz w:val="22"/>
          <w:szCs w:val="22"/>
        </w:rPr>
        <w:t>Poskytovateľ</w:t>
      </w:r>
      <w:r w:rsidRPr="001B35D8">
        <w:rPr>
          <w:sz w:val="22"/>
          <w:szCs w:val="22"/>
        </w:rPr>
        <w:t xml:space="preserve">. Bezhotovostný platobný styk sa uskutoční prostredníctvom finančného ústavu </w:t>
      </w:r>
      <w:r w:rsidR="00804021" w:rsidRPr="001B35D8">
        <w:rPr>
          <w:sz w:val="22"/>
          <w:szCs w:val="22"/>
        </w:rPr>
        <w:t>Objednávateľa</w:t>
      </w:r>
      <w:r w:rsidRPr="001B35D8">
        <w:rPr>
          <w:sz w:val="22"/>
          <w:szCs w:val="22"/>
        </w:rPr>
        <w:t xml:space="preserve"> na základe faktúry, ktorej splatnosť je dohodnutá v lehote tridsať (30) dní odo dňa doručenia faktúry </w:t>
      </w:r>
      <w:r w:rsidR="0014291B" w:rsidRPr="001B35D8">
        <w:rPr>
          <w:sz w:val="22"/>
          <w:szCs w:val="22"/>
        </w:rPr>
        <w:t>Objednávateľovi</w:t>
      </w:r>
      <w:r w:rsidRPr="001B35D8">
        <w:rPr>
          <w:sz w:val="22"/>
          <w:szCs w:val="22"/>
        </w:rPr>
        <w:t xml:space="preserve">. Faktúra sa považuje za uhradenú dňom odpísania finančných prostriedkov z účtu </w:t>
      </w:r>
      <w:r w:rsidR="00804021" w:rsidRPr="001B35D8">
        <w:rPr>
          <w:sz w:val="22"/>
          <w:szCs w:val="22"/>
        </w:rPr>
        <w:t>Objednávateľa</w:t>
      </w:r>
      <w:r w:rsidR="00704FDA" w:rsidRPr="001B35D8">
        <w:rPr>
          <w:sz w:val="22"/>
          <w:szCs w:val="22"/>
        </w:rPr>
        <w:t xml:space="preserve"> uvedeného v záhlaví tejto zmluvy</w:t>
      </w:r>
      <w:r w:rsidR="00C107BB" w:rsidRPr="001B35D8">
        <w:rPr>
          <w:sz w:val="22"/>
          <w:szCs w:val="22"/>
        </w:rPr>
        <w:t>.</w:t>
      </w:r>
      <w:r w:rsidR="00704FDA" w:rsidRPr="001B35D8">
        <w:rPr>
          <w:sz w:val="22"/>
          <w:szCs w:val="22"/>
        </w:rPr>
        <w:t xml:space="preserve"> </w:t>
      </w:r>
    </w:p>
    <w:p w14:paraId="3861A369" w14:textId="4531ACBA" w:rsidR="00907449" w:rsidRPr="007A49CB" w:rsidRDefault="00907449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Neoddeliteľnou súčasťou faktúry bude dodací list potvrdený </w:t>
      </w:r>
      <w:r w:rsidR="00300885" w:rsidRPr="007A49CB">
        <w:rPr>
          <w:sz w:val="22"/>
          <w:szCs w:val="22"/>
        </w:rPr>
        <w:t>Objednávateľom</w:t>
      </w:r>
      <w:r w:rsidRPr="007A49CB">
        <w:rPr>
          <w:sz w:val="22"/>
          <w:szCs w:val="22"/>
        </w:rPr>
        <w:t xml:space="preserve">. </w:t>
      </w:r>
    </w:p>
    <w:p w14:paraId="14C6B3E3" w14:textId="034FE2D6" w:rsidR="00907449" w:rsidRPr="007A49CB" w:rsidRDefault="00907449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Faktúra musí spĺňať všetky náležitosti daňového dokladu v zmysle zákona č. 222/2004 Z. z. o dani z pridanej hodnoty v znení neskorších predpisov</w:t>
      </w:r>
      <w:r w:rsidR="00153195" w:rsidRPr="007A49CB">
        <w:rPr>
          <w:sz w:val="22"/>
          <w:szCs w:val="22"/>
        </w:rPr>
        <w:t xml:space="preserve"> (ďalej len „zákon č. 222/2004 Z. z.“)</w:t>
      </w:r>
      <w:r w:rsidRPr="007A49CB">
        <w:rPr>
          <w:sz w:val="22"/>
          <w:szCs w:val="22"/>
        </w:rPr>
        <w:t xml:space="preserve">, vrátane označenia čísla zmluvy podľa evidencie </w:t>
      </w:r>
      <w:r w:rsidR="00804021" w:rsidRPr="007A49CB">
        <w:rPr>
          <w:sz w:val="22"/>
          <w:szCs w:val="22"/>
        </w:rPr>
        <w:t>Objednávateľa</w:t>
      </w:r>
      <w:r w:rsidR="004F1567" w:rsidRPr="007A49CB">
        <w:rPr>
          <w:sz w:val="22"/>
          <w:szCs w:val="22"/>
        </w:rPr>
        <w:t>.</w:t>
      </w:r>
      <w:r w:rsidRPr="00E91BFD">
        <w:rPr>
          <w:sz w:val="22"/>
          <w:szCs w:val="22"/>
        </w:rPr>
        <w:t xml:space="preserve"> </w:t>
      </w:r>
      <w:r w:rsidRPr="007A49CB">
        <w:rPr>
          <w:sz w:val="22"/>
          <w:szCs w:val="22"/>
        </w:rPr>
        <w:t>V prípade, že faktúra bude obsahovať nesprávne alebo neúplné údaje, alebo nebude mať náležitosti daňového dokladu</w:t>
      </w:r>
      <w:r w:rsidR="00153195" w:rsidRPr="007A49CB">
        <w:rPr>
          <w:sz w:val="22"/>
          <w:szCs w:val="22"/>
        </w:rPr>
        <w:t xml:space="preserve"> podľa § 74 zákona č. 222/2004 Z. z.</w:t>
      </w:r>
      <w:r w:rsidRPr="007A49CB">
        <w:rPr>
          <w:sz w:val="22"/>
          <w:szCs w:val="22"/>
        </w:rPr>
        <w:t xml:space="preserve">, </w:t>
      </w:r>
      <w:r w:rsidR="00804021" w:rsidRPr="007A49CB">
        <w:rPr>
          <w:sz w:val="22"/>
          <w:szCs w:val="22"/>
        </w:rPr>
        <w:t>Objednávateľ</w:t>
      </w:r>
      <w:r w:rsidRPr="007A49CB">
        <w:rPr>
          <w:sz w:val="22"/>
          <w:szCs w:val="22"/>
        </w:rPr>
        <w:t xml:space="preserve"> je oprávnený ju vrátiť a </w:t>
      </w:r>
      <w:r w:rsidR="00804021" w:rsidRPr="007A49CB">
        <w:rPr>
          <w:sz w:val="22"/>
          <w:szCs w:val="22"/>
        </w:rPr>
        <w:t>Poskytovateľ</w:t>
      </w:r>
      <w:r w:rsidRPr="007A49CB">
        <w:rPr>
          <w:sz w:val="22"/>
          <w:szCs w:val="22"/>
        </w:rPr>
        <w:t xml:space="preserve"> je povinný faktúru podľa charakteru nedostatku opraviť, doplniť alebo vystaviť novú. V takomto prípade sa preruší lehota jej splatnosti a nová začne plynúť </w:t>
      </w:r>
      <w:r w:rsidR="00153195" w:rsidRPr="007A49CB">
        <w:rPr>
          <w:sz w:val="22"/>
          <w:szCs w:val="22"/>
        </w:rPr>
        <w:t xml:space="preserve">doručením </w:t>
      </w:r>
      <w:r w:rsidRPr="007A49CB">
        <w:rPr>
          <w:sz w:val="22"/>
          <w:szCs w:val="22"/>
        </w:rPr>
        <w:t>nov</w:t>
      </w:r>
      <w:r w:rsidR="00153195" w:rsidRPr="007A49CB">
        <w:rPr>
          <w:sz w:val="22"/>
          <w:szCs w:val="22"/>
        </w:rPr>
        <w:t>ej</w:t>
      </w:r>
      <w:r w:rsidRPr="007A49CB">
        <w:rPr>
          <w:sz w:val="22"/>
          <w:szCs w:val="22"/>
        </w:rPr>
        <w:t>, resp. upraven</w:t>
      </w:r>
      <w:r w:rsidR="00153195" w:rsidRPr="007A49CB">
        <w:rPr>
          <w:sz w:val="22"/>
          <w:szCs w:val="22"/>
        </w:rPr>
        <w:t>ej faktúry</w:t>
      </w:r>
      <w:r w:rsidRPr="007A49CB">
        <w:rPr>
          <w:sz w:val="22"/>
          <w:szCs w:val="22"/>
        </w:rPr>
        <w:t xml:space="preserve"> </w:t>
      </w:r>
      <w:r w:rsidR="0014291B" w:rsidRPr="007A49CB">
        <w:rPr>
          <w:sz w:val="22"/>
          <w:szCs w:val="22"/>
        </w:rPr>
        <w:t>Objednávateľovi</w:t>
      </w:r>
      <w:r w:rsidRPr="007A49CB">
        <w:rPr>
          <w:sz w:val="22"/>
          <w:szCs w:val="22"/>
        </w:rPr>
        <w:t>.</w:t>
      </w:r>
    </w:p>
    <w:p w14:paraId="0E2FAC6D" w14:textId="1B722056" w:rsidR="00D62DD3" w:rsidRPr="007A49CB" w:rsidRDefault="00153195" w:rsidP="007E26AD">
      <w:pPr>
        <w:pStyle w:val="CTL"/>
        <w:numPr>
          <w:ilvl w:val="0"/>
          <w:numId w:val="20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lastRenderedPageBreak/>
        <w:t xml:space="preserve">Zmluvné strany </w:t>
      </w:r>
      <w:r w:rsidR="00D62DD3" w:rsidRPr="007A49CB">
        <w:rPr>
          <w:sz w:val="22"/>
          <w:szCs w:val="22"/>
        </w:rPr>
        <w:t>sa zaväzujú plniť povinnosť v zmysle  zákona č. 215/2019 Z. z. o zaručenej elektronickej fakturácii a centrálnom elektronickom systéme a o doplnení niektorých zákonov, ktorým dochádza k zavedeniu povinnosti používať zaručené elektronické faktúry, v termíne a rozsahu, ktoré oznámi Ministerstvo financií Slovenskej republiky vo svojom publikačnom orgáne.</w:t>
      </w:r>
    </w:p>
    <w:p w14:paraId="25EFBC8B" w14:textId="77777777" w:rsidR="00907449" w:rsidRPr="00E91BFD" w:rsidRDefault="00907449" w:rsidP="00E91BF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sz w:val="22"/>
          <w:szCs w:val="22"/>
        </w:rPr>
      </w:pPr>
    </w:p>
    <w:p w14:paraId="7920F95C" w14:textId="39136FCD" w:rsidR="00907449" w:rsidRPr="007A49CB" w:rsidRDefault="00907449" w:rsidP="00415709">
      <w:pPr>
        <w:pStyle w:val="CTLhead"/>
        <w:spacing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 xml:space="preserve">Článok </w:t>
      </w:r>
      <w:r w:rsidR="00B735EB" w:rsidRPr="007A49CB">
        <w:rPr>
          <w:sz w:val="22"/>
          <w:szCs w:val="22"/>
        </w:rPr>
        <w:t>V</w:t>
      </w:r>
      <w:r w:rsidR="00F6360F">
        <w:rPr>
          <w:sz w:val="22"/>
          <w:szCs w:val="22"/>
        </w:rPr>
        <w:t>I</w:t>
      </w:r>
    </w:p>
    <w:p w14:paraId="010B2899" w14:textId="77777777" w:rsidR="00907449" w:rsidRPr="007A49CB" w:rsidRDefault="00907449" w:rsidP="00415709">
      <w:pPr>
        <w:pStyle w:val="CTLhead"/>
        <w:spacing w:after="120"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>Záručná doba a zodpovednosť za vady</w:t>
      </w:r>
    </w:p>
    <w:p w14:paraId="242137E5" w14:textId="6070529B" w:rsidR="00907449" w:rsidRPr="007A49CB" w:rsidRDefault="00FD6D7F" w:rsidP="007E26AD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Záručná doba </w:t>
      </w:r>
      <w:r w:rsidR="00F6360F">
        <w:rPr>
          <w:sz w:val="22"/>
          <w:szCs w:val="22"/>
        </w:rPr>
        <w:t xml:space="preserve">na služby podpory </w:t>
      </w:r>
      <w:r w:rsidR="001B35D8">
        <w:rPr>
          <w:sz w:val="22"/>
          <w:szCs w:val="22"/>
        </w:rPr>
        <w:t>j</w:t>
      </w:r>
      <w:r w:rsidRPr="007A49CB">
        <w:rPr>
          <w:sz w:val="22"/>
          <w:szCs w:val="22"/>
        </w:rPr>
        <w:t xml:space="preserve">e </w:t>
      </w:r>
      <w:r w:rsidR="00067546">
        <w:rPr>
          <w:sz w:val="22"/>
          <w:szCs w:val="22"/>
        </w:rPr>
        <w:t>dvadsaťštyri</w:t>
      </w:r>
      <w:r w:rsidR="005328FB" w:rsidRPr="007A49CB">
        <w:rPr>
          <w:sz w:val="22"/>
          <w:szCs w:val="22"/>
        </w:rPr>
        <w:t xml:space="preserve"> (</w:t>
      </w:r>
      <w:r w:rsidR="00067546">
        <w:rPr>
          <w:sz w:val="22"/>
          <w:szCs w:val="22"/>
        </w:rPr>
        <w:t>24</w:t>
      </w:r>
      <w:r w:rsidR="005328FB" w:rsidRPr="007A49CB">
        <w:rPr>
          <w:sz w:val="22"/>
          <w:szCs w:val="22"/>
        </w:rPr>
        <w:t>)</w:t>
      </w:r>
      <w:r w:rsidRPr="007A49CB">
        <w:rPr>
          <w:sz w:val="22"/>
          <w:szCs w:val="22"/>
        </w:rPr>
        <w:t xml:space="preserve"> mesiacov odo </w:t>
      </w:r>
      <w:r w:rsidR="00084059" w:rsidRPr="007A49CB">
        <w:rPr>
          <w:sz w:val="22"/>
          <w:szCs w:val="22"/>
        </w:rPr>
        <w:t>dňa</w:t>
      </w:r>
      <w:r w:rsidR="00000850">
        <w:rPr>
          <w:sz w:val="22"/>
          <w:szCs w:val="22"/>
        </w:rPr>
        <w:t xml:space="preserve"> </w:t>
      </w:r>
      <w:r w:rsidR="00F6360F">
        <w:rPr>
          <w:sz w:val="22"/>
          <w:szCs w:val="22"/>
        </w:rPr>
        <w:t xml:space="preserve">ich </w:t>
      </w:r>
      <w:r w:rsidR="00000850">
        <w:rPr>
          <w:sz w:val="22"/>
          <w:szCs w:val="22"/>
        </w:rPr>
        <w:t>prevzatia</w:t>
      </w:r>
      <w:r w:rsidR="00F6360F">
        <w:rPr>
          <w:sz w:val="22"/>
          <w:szCs w:val="22"/>
        </w:rPr>
        <w:t>.</w:t>
      </w:r>
      <w:r w:rsidRPr="007A49CB">
        <w:rPr>
          <w:sz w:val="22"/>
          <w:szCs w:val="22"/>
        </w:rPr>
        <w:t>, V prípade oprávnenej reklamácie sa záručná doba predlžuje o čas, počas ktorého bola vada odstraňovaná.</w:t>
      </w:r>
    </w:p>
    <w:p w14:paraId="238A6A60" w14:textId="2E33A089" w:rsidR="006F782D" w:rsidRPr="00A95463" w:rsidRDefault="00AF1131" w:rsidP="00A95463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V prípade vady</w:t>
      </w:r>
      <w:r w:rsidR="00F6360F">
        <w:rPr>
          <w:sz w:val="22"/>
          <w:szCs w:val="22"/>
        </w:rPr>
        <w:t xml:space="preserve"> služieb podpory</w:t>
      </w:r>
      <w:r w:rsidRPr="007A49CB">
        <w:rPr>
          <w:sz w:val="22"/>
          <w:szCs w:val="22"/>
        </w:rPr>
        <w:t xml:space="preserve"> počas záručnej doby má </w:t>
      </w:r>
      <w:r w:rsidR="00804021" w:rsidRPr="007A49CB">
        <w:rPr>
          <w:sz w:val="22"/>
          <w:szCs w:val="22"/>
        </w:rPr>
        <w:t>Objednávateľ</w:t>
      </w:r>
      <w:r w:rsidRPr="007A49CB">
        <w:rPr>
          <w:sz w:val="22"/>
          <w:szCs w:val="22"/>
        </w:rPr>
        <w:t xml:space="preserve"> právo na bezplatné odstránenie vád a </w:t>
      </w:r>
      <w:r w:rsidR="00804021" w:rsidRPr="007A49CB">
        <w:rPr>
          <w:sz w:val="22"/>
          <w:szCs w:val="22"/>
        </w:rPr>
        <w:t>Poskytovateľ</w:t>
      </w:r>
      <w:r w:rsidRPr="007A49CB">
        <w:rPr>
          <w:sz w:val="22"/>
          <w:szCs w:val="22"/>
        </w:rPr>
        <w:t xml:space="preserve"> povinnosť vady odstrániť na svoje náklady v lehote do tridsať (30) dní od písomného uplatnenia reklamácie zo strany </w:t>
      </w:r>
      <w:r w:rsidR="00804021" w:rsidRPr="007A49CB">
        <w:rPr>
          <w:sz w:val="22"/>
          <w:szCs w:val="22"/>
        </w:rPr>
        <w:t>Objednávateľa</w:t>
      </w:r>
      <w:r w:rsidRPr="007A49CB">
        <w:rPr>
          <w:sz w:val="22"/>
          <w:szCs w:val="22"/>
        </w:rPr>
        <w:t>.</w:t>
      </w:r>
      <w:r w:rsidR="008F3791" w:rsidRPr="007A49CB">
        <w:rPr>
          <w:sz w:val="22"/>
          <w:szCs w:val="22"/>
        </w:rPr>
        <w:t xml:space="preserve"> </w:t>
      </w:r>
    </w:p>
    <w:p w14:paraId="0D030531" w14:textId="77CCA96A" w:rsidR="00907449" w:rsidRPr="007A49CB" w:rsidRDefault="00804021" w:rsidP="007E26AD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Objednávateľ</w:t>
      </w:r>
      <w:r w:rsidR="00907449" w:rsidRPr="007A49CB">
        <w:rPr>
          <w:sz w:val="22"/>
          <w:szCs w:val="22"/>
        </w:rPr>
        <w:t xml:space="preserve"> </w:t>
      </w:r>
      <w:r w:rsidR="00F32C44">
        <w:rPr>
          <w:sz w:val="22"/>
          <w:szCs w:val="22"/>
        </w:rPr>
        <w:t>sa</w:t>
      </w:r>
      <w:r w:rsidR="00F32C44" w:rsidRPr="007A49CB">
        <w:rPr>
          <w:sz w:val="22"/>
          <w:szCs w:val="22"/>
        </w:rPr>
        <w:t xml:space="preserve"> </w:t>
      </w:r>
      <w:r w:rsidR="00907449" w:rsidRPr="007A49CB">
        <w:rPr>
          <w:sz w:val="22"/>
          <w:szCs w:val="22"/>
        </w:rPr>
        <w:t xml:space="preserve">zaväzuje, že reklamáciu vady zo záruky uplatní bez zbytočného odkladu po jej zistení, písomnou formou, oprávnenému zástupcovi </w:t>
      </w:r>
      <w:r w:rsidRPr="007A49CB">
        <w:rPr>
          <w:sz w:val="22"/>
          <w:szCs w:val="22"/>
        </w:rPr>
        <w:t>Poskytovateľa</w:t>
      </w:r>
      <w:r w:rsidR="00907449" w:rsidRPr="007A49CB">
        <w:rPr>
          <w:sz w:val="22"/>
          <w:szCs w:val="22"/>
        </w:rPr>
        <w:t>.</w:t>
      </w:r>
    </w:p>
    <w:p w14:paraId="47EAEE2F" w14:textId="56541CE0" w:rsidR="00907449" w:rsidRPr="007A49CB" w:rsidRDefault="00804021" w:rsidP="007E26AD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Objednávateľ</w:t>
      </w:r>
      <w:r w:rsidR="00907449" w:rsidRPr="007A49CB">
        <w:rPr>
          <w:sz w:val="22"/>
          <w:szCs w:val="22"/>
        </w:rPr>
        <w:t xml:space="preserve"> je oprávnený v prípade </w:t>
      </w:r>
      <w:r w:rsidR="00473827" w:rsidRPr="007A49CB">
        <w:rPr>
          <w:sz w:val="22"/>
          <w:szCs w:val="22"/>
        </w:rPr>
        <w:t>poskytnutia</w:t>
      </w:r>
      <w:r w:rsidR="00907449" w:rsidRPr="007A49CB">
        <w:rPr>
          <w:sz w:val="22"/>
          <w:szCs w:val="22"/>
        </w:rPr>
        <w:t xml:space="preserve"> </w:t>
      </w:r>
      <w:r w:rsidR="00875C8C" w:rsidRPr="007A49CB">
        <w:rPr>
          <w:sz w:val="22"/>
          <w:szCs w:val="22"/>
        </w:rPr>
        <w:t>chybného</w:t>
      </w:r>
      <w:r w:rsidR="00907449" w:rsidRPr="007A49CB">
        <w:rPr>
          <w:sz w:val="22"/>
          <w:szCs w:val="22"/>
        </w:rPr>
        <w:t xml:space="preserve"> </w:t>
      </w:r>
      <w:r w:rsidR="00F6360F">
        <w:rPr>
          <w:sz w:val="22"/>
          <w:szCs w:val="22"/>
        </w:rPr>
        <w:t xml:space="preserve">plnenia (služieb podpory) </w:t>
      </w:r>
      <w:r w:rsidR="008F3791" w:rsidRPr="007A49CB">
        <w:rPr>
          <w:sz w:val="22"/>
          <w:szCs w:val="22"/>
        </w:rPr>
        <w:t>požadovať:</w:t>
      </w:r>
    </w:p>
    <w:p w14:paraId="1AC0628F" w14:textId="73E48F6B" w:rsidR="00907449" w:rsidRPr="007A49CB" w:rsidRDefault="00907449" w:rsidP="00E91BF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sz w:val="22"/>
          <w:szCs w:val="22"/>
        </w:rPr>
      </w:pPr>
      <w:r w:rsidRPr="007A49CB">
        <w:rPr>
          <w:sz w:val="22"/>
          <w:szCs w:val="22"/>
        </w:rPr>
        <w:t>a)</w:t>
      </w:r>
      <w:r w:rsidRPr="007A49CB">
        <w:rPr>
          <w:sz w:val="22"/>
          <w:szCs w:val="22"/>
        </w:rPr>
        <w:tab/>
        <w:t>odstránenie vád, ak sú opraviteľné,</w:t>
      </w:r>
    </w:p>
    <w:p w14:paraId="6191C77D" w14:textId="225EF81B" w:rsidR="00907449" w:rsidRPr="007A49CB" w:rsidRDefault="00907449" w:rsidP="00E91BF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sz w:val="22"/>
          <w:szCs w:val="22"/>
        </w:rPr>
      </w:pPr>
      <w:r w:rsidRPr="007A49CB">
        <w:rPr>
          <w:sz w:val="22"/>
          <w:szCs w:val="22"/>
        </w:rPr>
        <w:t>b)</w:t>
      </w:r>
      <w:r w:rsidRPr="007A49CB">
        <w:rPr>
          <w:sz w:val="22"/>
          <w:szCs w:val="22"/>
        </w:rPr>
        <w:tab/>
        <w:t xml:space="preserve">dodanie chýbajúceho množstva alebo časti </w:t>
      </w:r>
      <w:r w:rsidR="00F6360F">
        <w:rPr>
          <w:sz w:val="22"/>
          <w:szCs w:val="22"/>
        </w:rPr>
        <w:t>plnenia</w:t>
      </w:r>
      <w:r w:rsidRPr="007A49CB">
        <w:rPr>
          <w:sz w:val="22"/>
          <w:szCs w:val="22"/>
        </w:rPr>
        <w:t>,</w:t>
      </w:r>
    </w:p>
    <w:p w14:paraId="309EE173" w14:textId="0C603902" w:rsidR="00907449" w:rsidRPr="007A49CB" w:rsidRDefault="00907449" w:rsidP="00E91BF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sz w:val="22"/>
          <w:szCs w:val="22"/>
        </w:rPr>
      </w:pPr>
      <w:r w:rsidRPr="007A49CB">
        <w:rPr>
          <w:sz w:val="22"/>
          <w:szCs w:val="22"/>
        </w:rPr>
        <w:t>c)</w:t>
      </w:r>
      <w:r w:rsidRPr="007A49CB">
        <w:rPr>
          <w:sz w:val="22"/>
          <w:szCs w:val="22"/>
        </w:rPr>
        <w:tab/>
        <w:t xml:space="preserve">výmenu </w:t>
      </w:r>
      <w:r w:rsidR="00875C8C" w:rsidRPr="007A49CB">
        <w:rPr>
          <w:sz w:val="22"/>
          <w:szCs w:val="22"/>
        </w:rPr>
        <w:t>chybného</w:t>
      </w:r>
      <w:r w:rsidRPr="007A49CB">
        <w:rPr>
          <w:sz w:val="22"/>
          <w:szCs w:val="22"/>
        </w:rPr>
        <w:t xml:space="preserve"> </w:t>
      </w:r>
      <w:r w:rsidR="00F6360F">
        <w:rPr>
          <w:sz w:val="22"/>
          <w:szCs w:val="22"/>
        </w:rPr>
        <w:t xml:space="preserve">plnenia </w:t>
      </w:r>
      <w:r w:rsidRPr="007A49CB">
        <w:rPr>
          <w:sz w:val="22"/>
          <w:szCs w:val="22"/>
        </w:rPr>
        <w:t xml:space="preserve">za </w:t>
      </w:r>
      <w:r w:rsidR="00F6360F">
        <w:rPr>
          <w:sz w:val="22"/>
          <w:szCs w:val="22"/>
        </w:rPr>
        <w:t>plnenie bez vád</w:t>
      </w:r>
      <w:r w:rsidRPr="007A49CB">
        <w:rPr>
          <w:sz w:val="22"/>
          <w:szCs w:val="22"/>
        </w:rPr>
        <w:t>.</w:t>
      </w:r>
    </w:p>
    <w:p w14:paraId="5A3BC6DA" w14:textId="4E931D81" w:rsidR="00907449" w:rsidRPr="007A49CB" w:rsidRDefault="00907449" w:rsidP="007E26AD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Právo voľby uplatneného nároku podľa bodu </w:t>
      </w:r>
      <w:r w:rsidR="00944BBB">
        <w:rPr>
          <w:sz w:val="22"/>
          <w:szCs w:val="22"/>
        </w:rPr>
        <w:t>5</w:t>
      </w:r>
      <w:r w:rsidRPr="007A49CB">
        <w:rPr>
          <w:sz w:val="22"/>
          <w:szCs w:val="22"/>
        </w:rPr>
        <w:t xml:space="preserve"> písm. a), b) alebo c)</w:t>
      </w:r>
      <w:r w:rsidR="00944BBB">
        <w:rPr>
          <w:sz w:val="22"/>
          <w:szCs w:val="22"/>
        </w:rPr>
        <w:t xml:space="preserve"> tohto článku</w:t>
      </w:r>
      <w:r w:rsidRPr="007A49CB">
        <w:rPr>
          <w:sz w:val="22"/>
          <w:szCs w:val="22"/>
        </w:rPr>
        <w:t xml:space="preserve"> musí </w:t>
      </w:r>
      <w:r w:rsidR="00804021" w:rsidRPr="007A49CB">
        <w:rPr>
          <w:sz w:val="22"/>
          <w:szCs w:val="22"/>
        </w:rPr>
        <w:t>Objednávateľ</w:t>
      </w:r>
      <w:r w:rsidRPr="007A49CB">
        <w:rPr>
          <w:sz w:val="22"/>
          <w:szCs w:val="22"/>
        </w:rPr>
        <w:t xml:space="preserve"> uviesť v písomne uplatnenej reklamácii. V opačnom prípade má právo voľby </w:t>
      </w:r>
      <w:r w:rsidR="00804021" w:rsidRPr="007A49CB">
        <w:rPr>
          <w:sz w:val="22"/>
          <w:szCs w:val="22"/>
        </w:rPr>
        <w:t>Poskytovateľ</w:t>
      </w:r>
      <w:r w:rsidRPr="007A49CB">
        <w:rPr>
          <w:sz w:val="22"/>
          <w:szCs w:val="22"/>
        </w:rPr>
        <w:t>.</w:t>
      </w:r>
    </w:p>
    <w:p w14:paraId="42487D60" w14:textId="28691B4B" w:rsidR="00907449" w:rsidRPr="007A49CB" w:rsidRDefault="00907449" w:rsidP="007E26AD">
      <w:pPr>
        <w:pStyle w:val="CTL"/>
        <w:numPr>
          <w:ilvl w:val="0"/>
          <w:numId w:val="21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Postup pri reklamácii sa ďalej riadi príslušnými ustanoveniami Obchodného zákonníka a ďalších všeobecne záväzných právnych predpisov platných na území SR.</w:t>
      </w:r>
    </w:p>
    <w:p w14:paraId="71FEA017" w14:textId="77777777" w:rsidR="00C62918" w:rsidRPr="00AB28CF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5A5384DC" w:rsidR="00237050" w:rsidRPr="007A49CB" w:rsidRDefault="00237050" w:rsidP="00415709">
      <w:pPr>
        <w:pStyle w:val="CTLhead"/>
        <w:spacing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 xml:space="preserve">Článok </w:t>
      </w:r>
      <w:r w:rsidR="00B735EB" w:rsidRPr="007A49CB">
        <w:rPr>
          <w:sz w:val="22"/>
          <w:szCs w:val="22"/>
        </w:rPr>
        <w:t>VI</w:t>
      </w:r>
      <w:r w:rsidR="00F6360F">
        <w:rPr>
          <w:sz w:val="22"/>
          <w:szCs w:val="22"/>
        </w:rPr>
        <w:t>I</w:t>
      </w:r>
    </w:p>
    <w:p w14:paraId="3F04BED5" w14:textId="77777777" w:rsidR="00237050" w:rsidRPr="007A49CB" w:rsidRDefault="00237050" w:rsidP="00415709">
      <w:pPr>
        <w:pStyle w:val="CTLhead"/>
        <w:spacing w:after="120" w:line="24" w:lineRule="atLeast"/>
        <w:ind w:left="142"/>
        <w:rPr>
          <w:sz w:val="22"/>
          <w:szCs w:val="22"/>
        </w:rPr>
      </w:pPr>
      <w:r w:rsidRPr="007A49CB">
        <w:rPr>
          <w:sz w:val="22"/>
          <w:szCs w:val="22"/>
        </w:rPr>
        <w:t>Ostatné dojednania</w:t>
      </w:r>
    </w:p>
    <w:p w14:paraId="3419D0D7" w14:textId="4B6C0FA9" w:rsidR="00237050" w:rsidRPr="007A49CB" w:rsidRDefault="00804021" w:rsidP="001B35D8">
      <w:pPr>
        <w:pStyle w:val="CTL"/>
        <w:numPr>
          <w:ilvl w:val="0"/>
          <w:numId w:val="22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Poskytovateľ</w:t>
      </w:r>
      <w:r w:rsidR="00237050" w:rsidRPr="007A49CB">
        <w:rPr>
          <w:sz w:val="22"/>
          <w:szCs w:val="22"/>
        </w:rPr>
        <w:t xml:space="preserve"> prehlasuje, že </w:t>
      </w:r>
      <w:r w:rsidR="000C0203">
        <w:rPr>
          <w:sz w:val="22"/>
          <w:szCs w:val="22"/>
        </w:rPr>
        <w:t>predmet zmluvy</w:t>
      </w:r>
      <w:r w:rsidR="00237050" w:rsidRPr="007A49CB">
        <w:rPr>
          <w:sz w:val="22"/>
          <w:szCs w:val="22"/>
        </w:rPr>
        <w:t xml:space="preserve"> nie je zaťažený právami tretích osôb.</w:t>
      </w:r>
      <w:r w:rsidR="00C97D9B">
        <w:rPr>
          <w:sz w:val="22"/>
          <w:szCs w:val="22"/>
        </w:rPr>
        <w:t xml:space="preserve"> </w:t>
      </w:r>
      <w:r w:rsidR="00C97D9B" w:rsidRPr="00C97D9B">
        <w:rPr>
          <w:sz w:val="22"/>
          <w:szCs w:val="22"/>
        </w:rPr>
        <w:t xml:space="preserve">Poskytovateľ prehlasuje, že </w:t>
      </w:r>
      <w:r w:rsidR="000C0203">
        <w:rPr>
          <w:sz w:val="22"/>
          <w:szCs w:val="22"/>
        </w:rPr>
        <w:t>predmet zmluvy</w:t>
      </w:r>
      <w:r w:rsidR="00C97D9B" w:rsidRPr="00C97D9B">
        <w:rPr>
          <w:sz w:val="22"/>
          <w:szCs w:val="22"/>
        </w:rPr>
        <w:t xml:space="preserve"> a s ním súvisiace služby poskytuje </w:t>
      </w:r>
      <w:r w:rsidR="001B35D8">
        <w:rPr>
          <w:sz w:val="22"/>
          <w:szCs w:val="22"/>
        </w:rPr>
        <w:t>v zmysle zákona</w:t>
      </w:r>
      <w:r w:rsidR="00C97D9B" w:rsidRPr="00C97D9B">
        <w:rPr>
          <w:sz w:val="22"/>
          <w:szCs w:val="22"/>
        </w:rPr>
        <w:t xml:space="preserve"> č. 18/2018 </w:t>
      </w:r>
      <w:proofErr w:type="spellStart"/>
      <w:r w:rsidR="00C97D9B" w:rsidRPr="00C97D9B">
        <w:rPr>
          <w:sz w:val="22"/>
          <w:szCs w:val="22"/>
        </w:rPr>
        <w:t>Z.z</w:t>
      </w:r>
      <w:proofErr w:type="spellEnd"/>
      <w:r w:rsidR="00C97D9B" w:rsidRPr="00C97D9B">
        <w:rPr>
          <w:sz w:val="22"/>
          <w:szCs w:val="22"/>
        </w:rPr>
        <w:t xml:space="preserve">. </w:t>
      </w:r>
      <w:r w:rsidR="001B35D8" w:rsidRPr="001B35D8">
        <w:rPr>
          <w:sz w:val="22"/>
          <w:szCs w:val="22"/>
        </w:rPr>
        <w:t>o ochrane osobných údajov a o zmene a doplnení niektorých zákonov</w:t>
      </w:r>
      <w:r w:rsidR="00C97D9B" w:rsidRPr="00C97D9B">
        <w:rPr>
          <w:sz w:val="22"/>
          <w:szCs w:val="22"/>
        </w:rPr>
        <w:t xml:space="preserve"> </w:t>
      </w:r>
      <w:r w:rsidR="001B35D8" w:rsidRPr="007A49CB">
        <w:rPr>
          <w:sz w:val="22"/>
          <w:szCs w:val="22"/>
        </w:rPr>
        <w:t xml:space="preserve">(ďalej len „zákon č. </w:t>
      </w:r>
      <w:r w:rsidR="001B35D8">
        <w:rPr>
          <w:sz w:val="22"/>
          <w:szCs w:val="22"/>
        </w:rPr>
        <w:t>18</w:t>
      </w:r>
      <w:r w:rsidR="001B35D8" w:rsidRPr="007A49CB">
        <w:rPr>
          <w:sz w:val="22"/>
          <w:szCs w:val="22"/>
        </w:rPr>
        <w:t>/20</w:t>
      </w:r>
      <w:r w:rsidR="001B35D8">
        <w:rPr>
          <w:sz w:val="22"/>
          <w:szCs w:val="22"/>
        </w:rPr>
        <w:t>18</w:t>
      </w:r>
      <w:r w:rsidR="001B35D8" w:rsidRPr="007A49CB">
        <w:rPr>
          <w:sz w:val="22"/>
          <w:szCs w:val="22"/>
        </w:rPr>
        <w:t xml:space="preserve"> Z. z.“)</w:t>
      </w:r>
      <w:r w:rsidR="001B35D8">
        <w:rPr>
          <w:sz w:val="22"/>
          <w:szCs w:val="22"/>
        </w:rPr>
        <w:t xml:space="preserve"> </w:t>
      </w:r>
      <w:r w:rsidR="00C97D9B" w:rsidRPr="00C97D9B">
        <w:rPr>
          <w:sz w:val="22"/>
          <w:szCs w:val="22"/>
        </w:rPr>
        <w:t xml:space="preserve">a má vysporiadané všetky práva </w:t>
      </w:r>
      <w:r w:rsidR="001B35D8" w:rsidRPr="00C97D9B">
        <w:rPr>
          <w:sz w:val="22"/>
          <w:szCs w:val="22"/>
        </w:rPr>
        <w:t>dotknutých</w:t>
      </w:r>
      <w:r w:rsidR="00C97D9B" w:rsidRPr="00C97D9B">
        <w:rPr>
          <w:sz w:val="22"/>
          <w:szCs w:val="22"/>
        </w:rPr>
        <w:t xml:space="preserve"> osôb súvisiace s predmetom </w:t>
      </w:r>
      <w:r w:rsidR="001B35D8" w:rsidRPr="00C97D9B">
        <w:rPr>
          <w:sz w:val="22"/>
          <w:szCs w:val="22"/>
        </w:rPr>
        <w:t>zákaz</w:t>
      </w:r>
      <w:r w:rsidR="001B35D8">
        <w:rPr>
          <w:sz w:val="22"/>
          <w:szCs w:val="22"/>
        </w:rPr>
        <w:t>ky</w:t>
      </w:r>
      <w:r w:rsidR="00C97D9B" w:rsidRPr="00C97D9B">
        <w:rPr>
          <w:sz w:val="22"/>
          <w:szCs w:val="22"/>
        </w:rPr>
        <w:t xml:space="preserve"> v zmysle Prílohy č.</w:t>
      </w:r>
      <w:r w:rsidR="001B35D8">
        <w:rPr>
          <w:sz w:val="22"/>
          <w:szCs w:val="22"/>
        </w:rPr>
        <w:t xml:space="preserve"> </w:t>
      </w:r>
      <w:r w:rsidR="00C97D9B" w:rsidRPr="00C97D9B">
        <w:rPr>
          <w:sz w:val="22"/>
          <w:szCs w:val="22"/>
        </w:rPr>
        <w:t>1 tejto zmluvy</w:t>
      </w:r>
      <w:r w:rsidR="001B35D8">
        <w:rPr>
          <w:sz w:val="22"/>
          <w:szCs w:val="22"/>
        </w:rPr>
        <w:t>.</w:t>
      </w:r>
    </w:p>
    <w:p w14:paraId="7DE5111E" w14:textId="4C0C2125" w:rsidR="00237050" w:rsidRPr="007A49CB" w:rsidRDefault="00804021" w:rsidP="007E26AD">
      <w:pPr>
        <w:pStyle w:val="CTL"/>
        <w:numPr>
          <w:ilvl w:val="0"/>
          <w:numId w:val="22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Objednávateľ</w:t>
      </w:r>
      <w:r w:rsidR="00237050" w:rsidRPr="007A49CB">
        <w:rPr>
          <w:sz w:val="22"/>
          <w:szCs w:val="22"/>
        </w:rPr>
        <w:t xml:space="preserve"> je povinný:</w:t>
      </w:r>
    </w:p>
    <w:p w14:paraId="57CEAA27" w14:textId="05E7C333" w:rsidR="00237050" w:rsidRPr="007A49CB" w:rsidRDefault="00237050" w:rsidP="007E26AD">
      <w:pPr>
        <w:pStyle w:val="CTL"/>
        <w:numPr>
          <w:ilvl w:val="1"/>
          <w:numId w:val="13"/>
        </w:numPr>
        <w:tabs>
          <w:tab w:val="left" w:pos="708"/>
        </w:tabs>
        <w:spacing w:after="0" w:line="24" w:lineRule="atLeast"/>
        <w:ind w:left="567" w:hanging="425"/>
        <w:rPr>
          <w:sz w:val="22"/>
          <w:szCs w:val="22"/>
        </w:rPr>
      </w:pPr>
      <w:r w:rsidRPr="007A49CB">
        <w:rPr>
          <w:sz w:val="22"/>
          <w:szCs w:val="22"/>
        </w:rPr>
        <w:t xml:space="preserve">prebrať </w:t>
      </w:r>
      <w:r w:rsidR="00F6360F">
        <w:rPr>
          <w:sz w:val="22"/>
          <w:szCs w:val="22"/>
        </w:rPr>
        <w:t xml:space="preserve">predmet zmluvy </w:t>
      </w:r>
      <w:r w:rsidRPr="007A49CB">
        <w:rPr>
          <w:sz w:val="22"/>
          <w:szCs w:val="22"/>
        </w:rPr>
        <w:t xml:space="preserve"> v</w:t>
      </w:r>
      <w:r w:rsidR="00F6360F">
        <w:rPr>
          <w:sz w:val="22"/>
          <w:szCs w:val="22"/>
        </w:rPr>
        <w:t> </w:t>
      </w:r>
      <w:r w:rsidRPr="007A49CB">
        <w:rPr>
          <w:sz w:val="22"/>
          <w:szCs w:val="22"/>
        </w:rPr>
        <w:t>deň</w:t>
      </w:r>
      <w:r w:rsidR="00F6360F">
        <w:rPr>
          <w:sz w:val="22"/>
          <w:szCs w:val="22"/>
        </w:rPr>
        <w:t xml:space="preserve"> jeho</w:t>
      </w:r>
      <w:r w:rsidRPr="007A49CB">
        <w:rPr>
          <w:sz w:val="22"/>
          <w:szCs w:val="22"/>
        </w:rPr>
        <w:t xml:space="preserve"> </w:t>
      </w:r>
      <w:r w:rsidR="00473827" w:rsidRPr="007A49CB">
        <w:rPr>
          <w:sz w:val="22"/>
          <w:szCs w:val="22"/>
        </w:rPr>
        <w:t>poskytnutia</w:t>
      </w:r>
      <w:r w:rsidRPr="007A49CB">
        <w:rPr>
          <w:sz w:val="22"/>
          <w:szCs w:val="22"/>
        </w:rPr>
        <w:t xml:space="preserve">, ktorý mu </w:t>
      </w:r>
      <w:r w:rsidR="00804021" w:rsidRPr="007A49CB">
        <w:rPr>
          <w:sz w:val="22"/>
          <w:szCs w:val="22"/>
        </w:rPr>
        <w:t>Poskytovateľ</w:t>
      </w:r>
      <w:r w:rsidRPr="007A49CB">
        <w:rPr>
          <w:sz w:val="22"/>
          <w:szCs w:val="22"/>
        </w:rPr>
        <w:t xml:space="preserve"> oznámi podľa čl</w:t>
      </w:r>
      <w:r w:rsidR="00E91BFD">
        <w:rPr>
          <w:sz w:val="22"/>
          <w:szCs w:val="22"/>
        </w:rPr>
        <w:t>.</w:t>
      </w:r>
      <w:r w:rsidRPr="007A49CB">
        <w:rPr>
          <w:sz w:val="22"/>
          <w:szCs w:val="22"/>
        </w:rPr>
        <w:t xml:space="preserve"> </w:t>
      </w:r>
      <w:r w:rsidR="00F6360F">
        <w:rPr>
          <w:sz w:val="22"/>
          <w:szCs w:val="22"/>
        </w:rPr>
        <w:t>IV</w:t>
      </w:r>
      <w:r w:rsidR="00944BBB">
        <w:rPr>
          <w:sz w:val="22"/>
          <w:szCs w:val="22"/>
        </w:rPr>
        <w:t xml:space="preserve"> bod 5</w:t>
      </w:r>
      <w:r w:rsidRPr="007A49CB">
        <w:rPr>
          <w:sz w:val="22"/>
          <w:szCs w:val="22"/>
        </w:rPr>
        <w:t xml:space="preserve"> tejto zmluvy,</w:t>
      </w:r>
    </w:p>
    <w:p w14:paraId="2E62768E" w14:textId="55EFAA05" w:rsidR="00237050" w:rsidRDefault="00944BBB" w:rsidP="007E26AD">
      <w:pPr>
        <w:pStyle w:val="CTL"/>
        <w:numPr>
          <w:ilvl w:val="1"/>
          <w:numId w:val="13"/>
        </w:numPr>
        <w:tabs>
          <w:tab w:val="left" w:pos="708"/>
        </w:tabs>
        <w:spacing w:after="240" w:line="24" w:lineRule="atLeast"/>
        <w:ind w:left="567" w:hanging="425"/>
        <w:rPr>
          <w:sz w:val="22"/>
          <w:szCs w:val="22"/>
        </w:rPr>
      </w:pPr>
      <w:r>
        <w:rPr>
          <w:sz w:val="22"/>
          <w:szCs w:val="22"/>
        </w:rPr>
        <w:t>riadne a včas zaplatiť</w:t>
      </w:r>
      <w:r w:rsidR="00237050" w:rsidRPr="007A49CB">
        <w:rPr>
          <w:sz w:val="22"/>
          <w:szCs w:val="22"/>
        </w:rPr>
        <w:t xml:space="preserve"> cenu dohodnutú v</w:t>
      </w:r>
      <w:r w:rsidR="00E91BFD">
        <w:rPr>
          <w:sz w:val="22"/>
          <w:szCs w:val="22"/>
        </w:rPr>
        <w:t> </w:t>
      </w:r>
      <w:r w:rsidR="00237050" w:rsidRPr="007A49CB">
        <w:rPr>
          <w:sz w:val="22"/>
          <w:szCs w:val="22"/>
        </w:rPr>
        <w:t>čl</w:t>
      </w:r>
      <w:r w:rsidR="00E91BFD">
        <w:rPr>
          <w:sz w:val="22"/>
          <w:szCs w:val="22"/>
        </w:rPr>
        <w:t>.</w:t>
      </w:r>
      <w:r w:rsidR="00237050" w:rsidRPr="007A49CB">
        <w:rPr>
          <w:sz w:val="22"/>
          <w:szCs w:val="22"/>
        </w:rPr>
        <w:t xml:space="preserve"> </w:t>
      </w:r>
      <w:r w:rsidR="00A61520">
        <w:rPr>
          <w:sz w:val="22"/>
          <w:szCs w:val="22"/>
        </w:rPr>
        <w:t>V</w:t>
      </w:r>
      <w:r w:rsidR="00237050" w:rsidRPr="007A49CB">
        <w:rPr>
          <w:sz w:val="22"/>
          <w:szCs w:val="22"/>
        </w:rPr>
        <w:t xml:space="preserve"> tejto zmluvy.</w:t>
      </w:r>
    </w:p>
    <w:p w14:paraId="7EFE9FCD" w14:textId="0251B512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sz w:val="22"/>
          <w:szCs w:val="22"/>
        </w:rPr>
        <w:t>V prílohe č. 4 sú uvedené údaje o všetkých známych subdodávateľoch poskytovateľa, ktorí sú známi v čase uzavierania tejto zmluvy, a údaje o osobe oprávnenej konať za subdodávateľa v rozsahu meno a priezvisko, adresa pobytu, dátum narodenia.</w:t>
      </w:r>
    </w:p>
    <w:p w14:paraId="09457ADB" w14:textId="381CC57C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sz w:val="22"/>
          <w:szCs w:val="22"/>
        </w:rPr>
        <w:t>Poskytovateľ je povinný objednávateľovi</w:t>
      </w:r>
      <w:r>
        <w:rPr>
          <w:rFonts w:ascii="Times New Roman" w:hAnsi="Times New Roman"/>
          <w:sz w:val="22"/>
          <w:szCs w:val="22"/>
        </w:rPr>
        <w:t xml:space="preserve"> </w:t>
      </w:r>
      <w:r w:rsidRPr="002A5292">
        <w:rPr>
          <w:rFonts w:ascii="Times New Roman" w:hAnsi="Times New Roman"/>
          <w:sz w:val="22"/>
          <w:szCs w:val="22"/>
        </w:rPr>
        <w:t xml:space="preserve">oznámiť akúkoľvek zmenu údajov u subdodávateľov uvedených v Prílohe č. 4, a to bezodkladne po tom, ako sa o tejto skutočnosti dozvie. </w:t>
      </w:r>
    </w:p>
    <w:p w14:paraId="4986CEF1" w14:textId="136C58BE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sz w:val="22"/>
          <w:szCs w:val="22"/>
        </w:rPr>
        <w:t>V prípade zmeny subdodávateľa je poskytovateľ povinný najneskôr do piatich (5) pracovných dní odo dňa zmeny subdodávateľa predložiť objednávateľovi</w:t>
      </w:r>
      <w:r>
        <w:rPr>
          <w:rFonts w:ascii="Times New Roman" w:hAnsi="Times New Roman"/>
          <w:sz w:val="22"/>
          <w:szCs w:val="22"/>
        </w:rPr>
        <w:t xml:space="preserve"> </w:t>
      </w:r>
      <w:r w:rsidRPr="002A5292">
        <w:rPr>
          <w:rFonts w:ascii="Times New Roman" w:hAnsi="Times New Roman"/>
          <w:sz w:val="22"/>
          <w:szCs w:val="22"/>
        </w:rPr>
        <w:t xml:space="preserve">informácie o novom subdodávateľovi v rozsahu údajov podľa bodu 9 tohto článku a predmety subdodávok. Pri výbere subdodávateľa musí poskytovateľ postupovať tak, aby vynaložené náklady na zabezpečenie plnenia na základe zmluvy o subdodávke boli primerané jeho kvalite a cene. </w:t>
      </w:r>
    </w:p>
    <w:p w14:paraId="53BDD3E8" w14:textId="77777777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 w:rsidRPr="002A5292">
        <w:rPr>
          <w:rFonts w:ascii="Times New Roman" w:hAnsi="Times New Roman"/>
          <w:bCs/>
          <w:sz w:val="22"/>
          <w:szCs w:val="22"/>
        </w:rPr>
        <w:t>Poskytovateľ vyhlasuje, že v čase uzatvorenia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</w:t>
      </w:r>
    </w:p>
    <w:p w14:paraId="34775BC0" w14:textId="77777777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 w:rsidRPr="002A5292">
        <w:rPr>
          <w:rFonts w:ascii="Times New Roman" w:hAnsi="Times New Roman"/>
          <w:bCs/>
          <w:sz w:val="22"/>
          <w:szCs w:val="22"/>
        </w:rPr>
        <w:lastRenderedPageBreak/>
        <w:t>Subdodávateľ alebo subdodávateľ podľa osobitného predpisu, ktorý podľa § 11 ods. 1 zákona o verejnom obstarávaní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6207A0E0" w14:textId="77777777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bCs/>
          <w:sz w:val="22"/>
          <w:szCs w:val="22"/>
        </w:rPr>
        <w:t>Povinnosti Poskytovateľa vrátane pravidiel výberu subdodávateľa platia aj pri zmene subdodávateľa počas celej doby trvania  tejto zmluvy.</w:t>
      </w:r>
    </w:p>
    <w:p w14:paraId="59B3A031" w14:textId="77777777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bCs/>
          <w:sz w:val="22"/>
          <w:szCs w:val="22"/>
        </w:rPr>
        <w:t>Poskytovateľ</w:t>
      </w:r>
      <w:r w:rsidRPr="002A5292">
        <w:rPr>
          <w:rFonts w:ascii="Times New Roman" w:hAnsi="Times New Roman"/>
          <w:sz w:val="22"/>
          <w:szCs w:val="22"/>
        </w:rPr>
        <w:t xml:space="preserve"> zodpovedá za plnenie zmluvy o subdodávke subdodávateľom tak, ako keby plnenie  realizované na základe takejto zmluvy realizoval sám. Poskytovateľ zodpovedá za odbornú starostlivosť pri výbere subdodávateľa ako aj za výsledok plnenia vykonaného na základe zmluvy o subdodávke.</w:t>
      </w:r>
    </w:p>
    <w:p w14:paraId="5B156A71" w14:textId="77777777" w:rsidR="002A5292" w:rsidRPr="002A5292" w:rsidRDefault="002A5292" w:rsidP="002A5292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spacing w:line="259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2A5292">
        <w:rPr>
          <w:rFonts w:ascii="Times New Roman" w:hAnsi="Times New Roman"/>
          <w:sz w:val="22"/>
          <w:szCs w:val="22"/>
        </w:rPr>
        <w:t xml:space="preserve">V prípade, že Poskytovateľ, jeho subdodávateľ podľa zákona č. 343/2015 </w:t>
      </w:r>
      <w:proofErr w:type="spellStart"/>
      <w:r w:rsidRPr="002A5292">
        <w:rPr>
          <w:rFonts w:ascii="Times New Roman" w:hAnsi="Times New Roman"/>
          <w:sz w:val="22"/>
          <w:szCs w:val="22"/>
        </w:rPr>
        <w:t>Z.z</w:t>
      </w:r>
      <w:proofErr w:type="spellEnd"/>
      <w:r w:rsidRPr="002A5292">
        <w:rPr>
          <w:rFonts w:ascii="Times New Roman" w:hAnsi="Times New Roman"/>
          <w:sz w:val="22"/>
          <w:szCs w:val="22"/>
        </w:rPr>
        <w:t xml:space="preserve">. alebo subdodávateľ podľa  zákona č. 315/2016 Z. z.,  má povinnosť byť zapísaný v registri partnerov verejného sektora podľa zákona č. 315/2016 Z. z., Poskytovateľ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A5292">
        <w:rPr>
          <w:rFonts w:ascii="Times New Roman" w:hAnsi="Times New Roman"/>
          <w:sz w:val="22"/>
          <w:szCs w:val="22"/>
        </w:rPr>
        <w:t>Z.z</w:t>
      </w:r>
      <w:proofErr w:type="spellEnd"/>
      <w:r w:rsidRPr="002A5292">
        <w:rPr>
          <w:rFonts w:ascii="Times New Roman" w:hAnsi="Times New Roman"/>
          <w:sz w:val="22"/>
          <w:szCs w:val="22"/>
        </w:rPr>
        <w:t>. alebo subdodávateľa  podľa  zákona č. 315/2016 Z. z., nie je:</w:t>
      </w:r>
    </w:p>
    <w:p w14:paraId="5FA14771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prezident Slovenskej republiky,</w:t>
      </w:r>
    </w:p>
    <w:p w14:paraId="493EA473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člen vlády,</w:t>
      </w:r>
    </w:p>
    <w:p w14:paraId="0337A6EC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vedúci ústredného orgánu štátnej správy, ktorý nie je členom vlády,</w:t>
      </w:r>
    </w:p>
    <w:p w14:paraId="090B68BB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vedúci orgánu štátnej správy s celoslovenskou pôsobnosťou,</w:t>
      </w:r>
    </w:p>
    <w:p w14:paraId="15BD7BDF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sudca Ústavného súdu Slovenskej republiky alebo sudca,</w:t>
      </w:r>
    </w:p>
    <w:p w14:paraId="2145CB62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generálny prokurátor Slovenskej republiky, špeciálny prokurátor alebo prokurátor,</w:t>
      </w:r>
    </w:p>
    <w:p w14:paraId="0D982DBB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verejný ochranca práv,</w:t>
      </w:r>
    </w:p>
    <w:p w14:paraId="221F26D4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predseda Najvyššieho kontrolného úradu Slovenskej republiky a podpredseda Najvyššieho kontrolného úradu Slovenskej republiky,</w:t>
      </w:r>
    </w:p>
    <w:p w14:paraId="20216494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štátny tajomník,</w:t>
      </w:r>
    </w:p>
    <w:p w14:paraId="3C1C3D86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generálny tajomník služobného úradu,</w:t>
      </w:r>
    </w:p>
    <w:p w14:paraId="2270FEE8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prednosta okresného úradu,</w:t>
      </w:r>
    </w:p>
    <w:p w14:paraId="63EFD582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primátor hlavného mesta Slovenskej republiky Bratislavy, primátor krajského mesta alebo primátor okresného mesta, alebo</w:t>
      </w:r>
    </w:p>
    <w:p w14:paraId="02DEC428" w14:textId="77777777" w:rsidR="002A5292" w:rsidRPr="002A5292" w:rsidRDefault="002A5292" w:rsidP="002A5292">
      <w:pPr>
        <w:pStyle w:val="CTL"/>
        <w:numPr>
          <w:ilvl w:val="0"/>
          <w:numId w:val="31"/>
        </w:numPr>
        <w:tabs>
          <w:tab w:val="left" w:pos="567"/>
        </w:tabs>
        <w:spacing w:after="0"/>
        <w:rPr>
          <w:sz w:val="22"/>
          <w:szCs w:val="22"/>
        </w:rPr>
      </w:pPr>
      <w:r w:rsidRPr="002A5292">
        <w:rPr>
          <w:sz w:val="22"/>
          <w:szCs w:val="22"/>
        </w:rPr>
        <w:t>predseda vyššieho územného celku.</w:t>
      </w:r>
    </w:p>
    <w:p w14:paraId="4EEB3473" w14:textId="77777777" w:rsidR="00080D62" w:rsidRDefault="00080D62" w:rsidP="00AC2E94">
      <w:pPr>
        <w:pStyle w:val="CTLhead"/>
        <w:spacing w:line="24" w:lineRule="atLeast"/>
        <w:rPr>
          <w:sz w:val="22"/>
          <w:szCs w:val="22"/>
        </w:rPr>
      </w:pPr>
    </w:p>
    <w:p w14:paraId="4FA67867" w14:textId="196EE8F1" w:rsidR="00AC2E94" w:rsidRPr="007A49CB" w:rsidRDefault="00AC2E94" w:rsidP="00AC2E94">
      <w:pPr>
        <w:pStyle w:val="CTLhead"/>
        <w:spacing w:line="24" w:lineRule="atLeast"/>
        <w:rPr>
          <w:sz w:val="22"/>
          <w:szCs w:val="22"/>
        </w:rPr>
      </w:pPr>
      <w:r w:rsidRPr="007A49CB">
        <w:rPr>
          <w:sz w:val="22"/>
          <w:szCs w:val="22"/>
        </w:rPr>
        <w:t xml:space="preserve">Článok </w:t>
      </w:r>
      <w:r w:rsidR="00B735EB" w:rsidRPr="007A49CB">
        <w:rPr>
          <w:sz w:val="22"/>
          <w:szCs w:val="22"/>
        </w:rPr>
        <w:t>VII</w:t>
      </w:r>
      <w:r w:rsidR="00F6360F">
        <w:rPr>
          <w:sz w:val="22"/>
          <w:szCs w:val="22"/>
        </w:rPr>
        <w:t>I</w:t>
      </w:r>
    </w:p>
    <w:p w14:paraId="4065EAB3" w14:textId="77777777" w:rsidR="00AC2E94" w:rsidRPr="007A49CB" w:rsidRDefault="00AC2E94" w:rsidP="00AC2E94">
      <w:pPr>
        <w:spacing w:after="120"/>
        <w:jc w:val="center"/>
        <w:rPr>
          <w:rFonts w:ascii="Times New Roman" w:hAnsi="Times New Roman"/>
          <w:b/>
          <w:sz w:val="22"/>
          <w:szCs w:val="22"/>
        </w:rPr>
      </w:pPr>
      <w:r w:rsidRPr="007A49CB">
        <w:rPr>
          <w:rFonts w:ascii="Times New Roman" w:hAnsi="Times New Roman"/>
          <w:b/>
          <w:sz w:val="22"/>
          <w:szCs w:val="22"/>
        </w:rPr>
        <w:t>Zmluvné pokuty a úroky z omeškania</w:t>
      </w:r>
    </w:p>
    <w:p w14:paraId="20E9A25B" w14:textId="09C4B13E" w:rsidR="00AC2E94" w:rsidRPr="007A49CB" w:rsidRDefault="00AC2E94" w:rsidP="007E26AD">
      <w:pPr>
        <w:pStyle w:val="CTL"/>
        <w:numPr>
          <w:ilvl w:val="0"/>
          <w:numId w:val="23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Pre prípad nedodržania podmienok tejto zmluvy dohodli Zmluvné strany nasledovné  sankcie:</w:t>
      </w:r>
    </w:p>
    <w:p w14:paraId="3E0641EB" w14:textId="59342ACD" w:rsidR="00AC2E94" w:rsidRPr="007A49CB" w:rsidRDefault="00AC2E94" w:rsidP="007E26AD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4" w:lineRule="atLeast"/>
        <w:ind w:left="709" w:hanging="447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za omeškanie </w:t>
      </w:r>
      <w:r w:rsidR="00804021" w:rsidRPr="007A49CB">
        <w:rPr>
          <w:rFonts w:ascii="Times New Roman" w:hAnsi="Times New Roman"/>
          <w:sz w:val="22"/>
          <w:szCs w:val="22"/>
        </w:rPr>
        <w:t>Poskytovateľa</w:t>
      </w:r>
      <w:r w:rsidRPr="007A49CB">
        <w:rPr>
          <w:rFonts w:ascii="Times New Roman" w:hAnsi="Times New Roman"/>
          <w:sz w:val="22"/>
          <w:szCs w:val="22"/>
        </w:rPr>
        <w:t xml:space="preserve"> s dodaním </w:t>
      </w:r>
      <w:r w:rsidR="00DC5454">
        <w:rPr>
          <w:rFonts w:ascii="Times New Roman" w:hAnsi="Times New Roman"/>
          <w:sz w:val="22"/>
          <w:szCs w:val="22"/>
        </w:rPr>
        <w:t>licencií</w:t>
      </w:r>
      <w:r w:rsidR="00412329">
        <w:rPr>
          <w:rFonts w:ascii="Times New Roman" w:hAnsi="Times New Roman"/>
          <w:sz w:val="22"/>
          <w:szCs w:val="22"/>
        </w:rPr>
        <w:t xml:space="preserve"> a/ alebo podporných služieb</w:t>
      </w:r>
      <w:r w:rsidRPr="007A49CB">
        <w:rPr>
          <w:rFonts w:ascii="Times New Roman" w:hAnsi="Times New Roman"/>
          <w:sz w:val="22"/>
          <w:szCs w:val="22"/>
        </w:rPr>
        <w:t xml:space="preserve"> </w:t>
      </w:r>
      <w:r w:rsidR="00E53032" w:rsidRPr="007A49CB">
        <w:rPr>
          <w:rFonts w:ascii="Times New Roman" w:hAnsi="Times New Roman"/>
          <w:sz w:val="22"/>
          <w:szCs w:val="22"/>
        </w:rPr>
        <w:t xml:space="preserve">v lehote </w:t>
      </w:r>
      <w:r w:rsidR="00944BBB">
        <w:rPr>
          <w:rFonts w:ascii="Times New Roman" w:hAnsi="Times New Roman"/>
          <w:sz w:val="22"/>
          <w:szCs w:val="22"/>
        </w:rPr>
        <w:t xml:space="preserve">podľa </w:t>
      </w:r>
      <w:r w:rsidR="00412329">
        <w:rPr>
          <w:rFonts w:ascii="Times New Roman" w:hAnsi="Times New Roman"/>
          <w:sz w:val="22"/>
          <w:szCs w:val="22"/>
        </w:rPr>
        <w:t xml:space="preserve">písomnej objednávky </w:t>
      </w:r>
      <w:r w:rsidR="00827C3F" w:rsidRPr="007A49CB">
        <w:rPr>
          <w:rFonts w:ascii="Times New Roman" w:hAnsi="Times New Roman"/>
          <w:sz w:val="22"/>
          <w:szCs w:val="22"/>
        </w:rPr>
        <w:t>vrátane príslušných dokladov</w:t>
      </w:r>
      <w:r w:rsidRPr="007A49CB">
        <w:rPr>
          <w:rFonts w:ascii="Times New Roman" w:hAnsi="Times New Roman"/>
          <w:sz w:val="22"/>
          <w:szCs w:val="22"/>
        </w:rPr>
        <w:t xml:space="preserve"> je </w:t>
      </w:r>
      <w:r w:rsidR="00804021" w:rsidRPr="007A49CB">
        <w:rPr>
          <w:rFonts w:ascii="Times New Roman" w:hAnsi="Times New Roman"/>
          <w:sz w:val="22"/>
          <w:szCs w:val="22"/>
        </w:rPr>
        <w:t>Objednávateľ</w:t>
      </w:r>
      <w:r w:rsidRPr="007A49CB">
        <w:rPr>
          <w:rFonts w:ascii="Times New Roman" w:hAnsi="Times New Roman"/>
          <w:sz w:val="22"/>
          <w:szCs w:val="22"/>
        </w:rPr>
        <w:t xml:space="preserve"> oprávnený uplatniť si voči </w:t>
      </w:r>
      <w:r w:rsidR="00E21A98">
        <w:rPr>
          <w:rFonts w:ascii="Times New Roman" w:hAnsi="Times New Roman"/>
          <w:sz w:val="22"/>
          <w:szCs w:val="22"/>
        </w:rPr>
        <w:t>Poskytovateľovi</w:t>
      </w:r>
      <w:r w:rsidRPr="007A49CB">
        <w:rPr>
          <w:rFonts w:ascii="Times New Roman" w:hAnsi="Times New Roman"/>
          <w:sz w:val="22"/>
          <w:szCs w:val="22"/>
        </w:rPr>
        <w:t xml:space="preserve"> zmluvnú pokutu vo výške 0,05 % z ceny </w:t>
      </w:r>
      <w:r w:rsidR="00412329">
        <w:rPr>
          <w:rFonts w:ascii="Times New Roman" w:hAnsi="Times New Roman"/>
          <w:sz w:val="22"/>
          <w:szCs w:val="22"/>
        </w:rPr>
        <w:t xml:space="preserve">maximálneho finančného limitu uvedené </w:t>
      </w:r>
      <w:r w:rsidR="00F11D7F">
        <w:rPr>
          <w:rFonts w:ascii="Times New Roman" w:hAnsi="Times New Roman"/>
          <w:sz w:val="22"/>
          <w:szCs w:val="22"/>
        </w:rPr>
        <w:t xml:space="preserve">článku VI bod 4 </w:t>
      </w:r>
      <w:r w:rsidR="00412329">
        <w:rPr>
          <w:rFonts w:ascii="Times New Roman" w:hAnsi="Times New Roman"/>
          <w:sz w:val="22"/>
          <w:szCs w:val="22"/>
        </w:rPr>
        <w:t xml:space="preserve">Rámcovej dohody </w:t>
      </w:r>
      <w:r w:rsidRPr="007A49CB">
        <w:rPr>
          <w:rFonts w:ascii="Times New Roman" w:hAnsi="Times New Roman"/>
          <w:sz w:val="22"/>
          <w:szCs w:val="22"/>
        </w:rPr>
        <w:t xml:space="preserve">za každý aj začatý deň omeškania, </w:t>
      </w:r>
    </w:p>
    <w:p w14:paraId="111BAB71" w14:textId="2BDC42E0" w:rsidR="00AC2E94" w:rsidRPr="007A49CB" w:rsidRDefault="00AC2E94" w:rsidP="007E26AD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4" w:lineRule="atLeast"/>
        <w:ind w:left="709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za omeškanie </w:t>
      </w:r>
      <w:r w:rsidR="00804021" w:rsidRPr="007A49CB">
        <w:rPr>
          <w:rFonts w:ascii="Times New Roman" w:hAnsi="Times New Roman"/>
          <w:sz w:val="22"/>
          <w:szCs w:val="22"/>
        </w:rPr>
        <w:t>Poskytovateľa</w:t>
      </w:r>
      <w:r w:rsidRPr="007A49CB">
        <w:rPr>
          <w:rFonts w:ascii="Times New Roman" w:hAnsi="Times New Roman"/>
          <w:sz w:val="22"/>
          <w:szCs w:val="22"/>
        </w:rPr>
        <w:t xml:space="preserve"> s odstránením vady </w:t>
      </w:r>
      <w:r w:rsidR="0094499E">
        <w:rPr>
          <w:rFonts w:ascii="Times New Roman" w:hAnsi="Times New Roman"/>
          <w:sz w:val="22"/>
          <w:szCs w:val="22"/>
        </w:rPr>
        <w:t xml:space="preserve">služieb podpory </w:t>
      </w:r>
      <w:r w:rsidR="00E53032" w:rsidRPr="007A49CB">
        <w:rPr>
          <w:rFonts w:ascii="Times New Roman" w:hAnsi="Times New Roman"/>
          <w:sz w:val="22"/>
          <w:szCs w:val="22"/>
        </w:rPr>
        <w:t>v lehote</w:t>
      </w:r>
      <w:r w:rsidRPr="007A49CB">
        <w:rPr>
          <w:rFonts w:ascii="Times New Roman" w:hAnsi="Times New Roman"/>
          <w:sz w:val="22"/>
        </w:rPr>
        <w:t xml:space="preserve"> podľa čl. </w:t>
      </w:r>
      <w:r w:rsidR="00E91BFD">
        <w:rPr>
          <w:rFonts w:ascii="Times New Roman" w:hAnsi="Times New Roman"/>
          <w:sz w:val="22"/>
        </w:rPr>
        <w:t>V</w:t>
      </w:r>
      <w:r w:rsidR="0094499E">
        <w:rPr>
          <w:rFonts w:ascii="Times New Roman" w:hAnsi="Times New Roman"/>
          <w:sz w:val="22"/>
        </w:rPr>
        <w:t>I</w:t>
      </w:r>
      <w:r w:rsidRPr="007A49CB">
        <w:rPr>
          <w:rFonts w:ascii="Times New Roman" w:hAnsi="Times New Roman"/>
          <w:sz w:val="22"/>
        </w:rPr>
        <w:t xml:space="preserve"> </w:t>
      </w:r>
      <w:r w:rsidR="00945CAD" w:rsidRPr="007A49CB">
        <w:rPr>
          <w:rFonts w:ascii="Times New Roman" w:hAnsi="Times New Roman"/>
          <w:sz w:val="22"/>
        </w:rPr>
        <w:t xml:space="preserve">bod 2 </w:t>
      </w:r>
      <w:r w:rsidRPr="007A49CB">
        <w:rPr>
          <w:rFonts w:ascii="Times New Roman" w:hAnsi="Times New Roman"/>
          <w:sz w:val="22"/>
        </w:rPr>
        <w:t xml:space="preserve">tejto zmluvy </w:t>
      </w:r>
      <w:r w:rsidRPr="007A49CB">
        <w:rPr>
          <w:rFonts w:ascii="Times New Roman" w:hAnsi="Times New Roman"/>
          <w:sz w:val="22"/>
          <w:szCs w:val="22"/>
        </w:rPr>
        <w:t xml:space="preserve">je </w:t>
      </w:r>
      <w:r w:rsidR="00804021" w:rsidRPr="007A49CB">
        <w:rPr>
          <w:rFonts w:ascii="Times New Roman" w:hAnsi="Times New Roman"/>
          <w:sz w:val="22"/>
          <w:szCs w:val="22"/>
        </w:rPr>
        <w:t>Objednávateľ</w:t>
      </w:r>
      <w:r w:rsidRPr="007A49CB">
        <w:rPr>
          <w:rFonts w:ascii="Times New Roman" w:hAnsi="Times New Roman"/>
          <w:sz w:val="22"/>
          <w:szCs w:val="22"/>
        </w:rPr>
        <w:t xml:space="preserve"> oprávnený uplatniť si voči </w:t>
      </w:r>
      <w:r w:rsidR="00E21A98">
        <w:rPr>
          <w:rFonts w:ascii="Times New Roman" w:hAnsi="Times New Roman"/>
          <w:sz w:val="22"/>
          <w:szCs w:val="22"/>
        </w:rPr>
        <w:t>Poskytovateľovi</w:t>
      </w:r>
      <w:r w:rsidRPr="007A49CB">
        <w:rPr>
          <w:rFonts w:ascii="Times New Roman" w:hAnsi="Times New Roman"/>
          <w:sz w:val="22"/>
          <w:szCs w:val="22"/>
        </w:rPr>
        <w:t xml:space="preserve"> zmluvnú pokutu vo výške </w:t>
      </w:r>
      <w:r w:rsidR="00827C3F" w:rsidRPr="007A49CB">
        <w:rPr>
          <w:rFonts w:ascii="Times New Roman" w:hAnsi="Times New Roman"/>
          <w:sz w:val="22"/>
          <w:szCs w:val="22"/>
        </w:rPr>
        <w:t>100.- EUR s DPH</w:t>
      </w:r>
      <w:r w:rsidRPr="007A49CB">
        <w:rPr>
          <w:rFonts w:ascii="Times New Roman" w:hAnsi="Times New Roman"/>
          <w:sz w:val="22"/>
          <w:szCs w:val="22"/>
        </w:rPr>
        <w:t xml:space="preserve"> za každý aj začatý deň omeškania</w:t>
      </w:r>
      <w:r w:rsidR="00680048">
        <w:rPr>
          <w:rFonts w:ascii="Times New Roman" w:hAnsi="Times New Roman"/>
          <w:sz w:val="22"/>
          <w:szCs w:val="22"/>
        </w:rPr>
        <w:t>, a to aj opakovane,</w:t>
      </w:r>
    </w:p>
    <w:p w14:paraId="6D8CC412" w14:textId="6FCD32A8" w:rsidR="00AC2E94" w:rsidRPr="007A49CB" w:rsidRDefault="00AC2E94" w:rsidP="007E26AD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4" w:lineRule="atLeast"/>
        <w:ind w:left="709" w:hanging="448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za omeškanie </w:t>
      </w:r>
      <w:r w:rsidR="00804021" w:rsidRPr="007A49CB">
        <w:rPr>
          <w:rFonts w:ascii="Times New Roman" w:hAnsi="Times New Roman"/>
          <w:sz w:val="22"/>
          <w:szCs w:val="22"/>
        </w:rPr>
        <w:t>Objednávateľa</w:t>
      </w:r>
      <w:r w:rsidRPr="007A49CB">
        <w:rPr>
          <w:rFonts w:ascii="Times New Roman" w:hAnsi="Times New Roman"/>
          <w:sz w:val="22"/>
          <w:szCs w:val="22"/>
        </w:rPr>
        <w:t xml:space="preserve"> so zaplatením kúpnej ceny </w:t>
      </w:r>
      <w:r w:rsidR="00E53032" w:rsidRPr="007A49CB">
        <w:rPr>
          <w:rFonts w:ascii="Times New Roman" w:hAnsi="Times New Roman"/>
          <w:sz w:val="22"/>
          <w:szCs w:val="22"/>
        </w:rPr>
        <w:t xml:space="preserve">po lehote splatnosti faktúry </w:t>
      </w:r>
      <w:r w:rsidRPr="007A49CB">
        <w:rPr>
          <w:rFonts w:ascii="Times New Roman" w:hAnsi="Times New Roman"/>
          <w:sz w:val="22"/>
          <w:szCs w:val="22"/>
        </w:rPr>
        <w:t xml:space="preserve">je </w:t>
      </w:r>
      <w:r w:rsidR="00804021" w:rsidRPr="007A49CB">
        <w:rPr>
          <w:rFonts w:ascii="Times New Roman" w:hAnsi="Times New Roman"/>
          <w:sz w:val="22"/>
          <w:szCs w:val="22"/>
        </w:rPr>
        <w:t>Poskytovateľ</w:t>
      </w:r>
      <w:r w:rsidRPr="007A49CB">
        <w:rPr>
          <w:rFonts w:ascii="Times New Roman" w:hAnsi="Times New Roman"/>
          <w:sz w:val="22"/>
          <w:szCs w:val="22"/>
        </w:rPr>
        <w:t xml:space="preserve"> oprávnený uplatniť si </w:t>
      </w:r>
      <w:r w:rsidR="00F01256" w:rsidRPr="007A49CB">
        <w:rPr>
          <w:rFonts w:ascii="Times New Roman" w:hAnsi="Times New Roman"/>
          <w:sz w:val="22"/>
          <w:szCs w:val="22"/>
        </w:rPr>
        <w:t xml:space="preserve">voči </w:t>
      </w:r>
      <w:r w:rsidR="0014291B" w:rsidRPr="007A49CB">
        <w:rPr>
          <w:rFonts w:ascii="Times New Roman" w:hAnsi="Times New Roman"/>
          <w:sz w:val="22"/>
          <w:szCs w:val="22"/>
        </w:rPr>
        <w:t>Objednávateľovi</w:t>
      </w:r>
      <w:r w:rsidR="00F01256" w:rsidRPr="007A49CB">
        <w:rPr>
          <w:rFonts w:ascii="Times New Roman" w:hAnsi="Times New Roman"/>
          <w:sz w:val="22"/>
          <w:szCs w:val="22"/>
        </w:rPr>
        <w:t xml:space="preserve"> </w:t>
      </w:r>
      <w:r w:rsidR="00680048">
        <w:rPr>
          <w:rFonts w:ascii="Times New Roman" w:hAnsi="Times New Roman"/>
          <w:sz w:val="22"/>
          <w:szCs w:val="22"/>
        </w:rPr>
        <w:t>zákonný</w:t>
      </w:r>
      <w:r w:rsidR="00B735EB" w:rsidRPr="007A49CB">
        <w:rPr>
          <w:rFonts w:ascii="Times New Roman" w:hAnsi="Times New Roman"/>
          <w:sz w:val="22"/>
          <w:szCs w:val="22"/>
        </w:rPr>
        <w:t> úrok z</w:t>
      </w:r>
      <w:r w:rsidR="00680048">
        <w:rPr>
          <w:rFonts w:ascii="Times New Roman" w:hAnsi="Times New Roman"/>
          <w:sz w:val="22"/>
          <w:szCs w:val="22"/>
        </w:rPr>
        <w:t> </w:t>
      </w:r>
      <w:r w:rsidR="00B735EB" w:rsidRPr="007A49CB">
        <w:rPr>
          <w:rFonts w:ascii="Times New Roman" w:hAnsi="Times New Roman"/>
          <w:sz w:val="22"/>
          <w:szCs w:val="22"/>
        </w:rPr>
        <w:t>omeškania</w:t>
      </w:r>
      <w:r w:rsidR="00F01256" w:rsidRPr="007A49CB">
        <w:rPr>
          <w:rFonts w:ascii="Times New Roman" w:hAnsi="Times New Roman"/>
          <w:sz w:val="22"/>
          <w:szCs w:val="22"/>
        </w:rPr>
        <w:t>.</w:t>
      </w:r>
    </w:p>
    <w:p w14:paraId="37862222" w14:textId="6CBD5CC3" w:rsidR="00AC2E94" w:rsidRPr="00CD433F" w:rsidRDefault="00AC2E94" w:rsidP="00CD433F">
      <w:pPr>
        <w:pStyle w:val="CTL"/>
        <w:numPr>
          <w:ilvl w:val="0"/>
          <w:numId w:val="23"/>
        </w:numPr>
        <w:tabs>
          <w:tab w:val="left" w:pos="567"/>
        </w:tabs>
        <w:spacing w:after="0" w:line="24" w:lineRule="atLeast"/>
        <w:ind w:left="0"/>
        <w:rPr>
          <w:rFonts w:ascii="Arial Narrow" w:hAnsi="Arial Narrow" w:cs="Calibri"/>
          <w:sz w:val="22"/>
          <w:szCs w:val="22"/>
        </w:rPr>
      </w:pPr>
      <w:r w:rsidRPr="00CD433F">
        <w:rPr>
          <w:sz w:val="22"/>
          <w:szCs w:val="22"/>
        </w:rPr>
        <w:t xml:space="preserve">Zaplatením zmluvnej pokuty </w:t>
      </w:r>
      <w:r w:rsidR="00300885" w:rsidRPr="00CD433F">
        <w:rPr>
          <w:sz w:val="22"/>
          <w:szCs w:val="22"/>
        </w:rPr>
        <w:t>Poskytovateľom</w:t>
      </w:r>
      <w:r w:rsidRPr="00CD433F">
        <w:rPr>
          <w:sz w:val="22"/>
          <w:szCs w:val="22"/>
        </w:rPr>
        <w:t xml:space="preserve"> nezaniká nárok </w:t>
      </w:r>
      <w:r w:rsidR="00804021" w:rsidRPr="00CD433F">
        <w:rPr>
          <w:sz w:val="22"/>
          <w:szCs w:val="22"/>
        </w:rPr>
        <w:t>Objednávateľa</w:t>
      </w:r>
      <w:r w:rsidRPr="00CD433F">
        <w:rPr>
          <w:sz w:val="22"/>
          <w:szCs w:val="22"/>
        </w:rPr>
        <w:t xml:space="preserve"> na prípadnú náhradu škody, ktorá vznikla v príčinnej súvislosti s porušením zmluvnej povinnosti, za ktorú je uplatňovaná zmluvná pokuta</w:t>
      </w:r>
      <w:r w:rsidR="0094499E" w:rsidRPr="00CD433F">
        <w:rPr>
          <w:sz w:val="22"/>
          <w:szCs w:val="22"/>
        </w:rPr>
        <w:t xml:space="preserve"> a ktorá prevyšuje zmluvnú pokutu</w:t>
      </w:r>
      <w:r w:rsidRPr="00CD433F">
        <w:rPr>
          <w:sz w:val="22"/>
          <w:szCs w:val="22"/>
        </w:rPr>
        <w:t>.</w:t>
      </w:r>
      <w:r w:rsidR="00CD433F">
        <w:rPr>
          <w:sz w:val="22"/>
          <w:szCs w:val="22"/>
        </w:rPr>
        <w:t xml:space="preserve"> </w:t>
      </w:r>
      <w:r w:rsidR="00CD433F" w:rsidRPr="00CD433F">
        <w:rPr>
          <w:sz w:val="22"/>
          <w:szCs w:val="22"/>
        </w:rPr>
        <w:t>N</w:t>
      </w:r>
      <w:r w:rsidRPr="00CD433F">
        <w:rPr>
          <w:sz w:val="22"/>
          <w:szCs w:val="22"/>
        </w:rPr>
        <w:t xml:space="preserve">árok na zmluvnú pokutu nevzniká vtedy, ak sa preukáže, že omeškanie je spôsobené okolnosťami vylučujúcimi zodpovednosť (vyššia moc). </w:t>
      </w:r>
    </w:p>
    <w:p w14:paraId="11BF2364" w14:textId="77777777" w:rsidR="00CD433F" w:rsidRPr="00CD433F" w:rsidRDefault="00CD433F" w:rsidP="00CD433F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rPr>
          <w:rFonts w:ascii="Arial Narrow" w:hAnsi="Arial Narrow" w:cs="Calibri"/>
          <w:sz w:val="22"/>
          <w:szCs w:val="22"/>
        </w:rPr>
      </w:pPr>
    </w:p>
    <w:p w14:paraId="2FD8399C" w14:textId="6E40A290" w:rsidR="00AC2E94" w:rsidRPr="007A49CB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b/>
          <w:sz w:val="22"/>
          <w:szCs w:val="22"/>
        </w:rPr>
      </w:pPr>
      <w:r w:rsidRPr="007A49CB">
        <w:rPr>
          <w:b/>
          <w:sz w:val="22"/>
          <w:szCs w:val="22"/>
        </w:rPr>
        <w:t>Článok</w:t>
      </w:r>
      <w:r w:rsidR="007A49CB">
        <w:rPr>
          <w:b/>
          <w:sz w:val="22"/>
          <w:szCs w:val="22"/>
        </w:rPr>
        <w:t xml:space="preserve"> VIII</w:t>
      </w:r>
    </w:p>
    <w:p w14:paraId="1526E58C" w14:textId="77777777" w:rsidR="00AC2E94" w:rsidRPr="007A49CB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Times New Roman" w:hAnsi="Times New Roman"/>
          <w:b/>
          <w:sz w:val="22"/>
          <w:szCs w:val="22"/>
        </w:rPr>
      </w:pPr>
      <w:r w:rsidRPr="007A49CB">
        <w:rPr>
          <w:rFonts w:ascii="Times New Roman" w:hAnsi="Times New Roman"/>
          <w:b/>
          <w:sz w:val="22"/>
          <w:szCs w:val="22"/>
        </w:rPr>
        <w:t>Skončenie zmluvy</w:t>
      </w:r>
    </w:p>
    <w:p w14:paraId="1040F777" w14:textId="6CA25AE0" w:rsidR="00AC2E94" w:rsidRPr="007A49CB" w:rsidRDefault="00AC2E94" w:rsidP="007E26AD">
      <w:pPr>
        <w:pStyle w:val="CTL"/>
        <w:numPr>
          <w:ilvl w:val="0"/>
          <w:numId w:val="24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Zmluvné strany sa dohodli, že túto zmluvu je možné skončiť:</w:t>
      </w:r>
    </w:p>
    <w:p w14:paraId="27624E46" w14:textId="77777777" w:rsidR="00AC2E94" w:rsidRPr="007A49CB" w:rsidRDefault="00AC2E94" w:rsidP="007E26AD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lastRenderedPageBreak/>
        <w:t>písomnou dohodou Zmluvných strán, a to dňom uvedeným v takejto dohode; v dohode o skončení zmluvy sa súčasne upravia nároky Zmluvných strán vzniknuté na základe alebo v súvislosti s touto zmluvou,</w:t>
      </w:r>
    </w:p>
    <w:p w14:paraId="17CBA993" w14:textId="68AFDD82" w:rsidR="00AC2E94" w:rsidRPr="004A10ED" w:rsidRDefault="00AC2E94" w:rsidP="007E26A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písomným odstúpením od zmluvy </w:t>
      </w:r>
      <w:r w:rsidR="006E39D7">
        <w:rPr>
          <w:rFonts w:ascii="Times New Roman" w:hAnsi="Times New Roman"/>
          <w:sz w:val="22"/>
          <w:szCs w:val="22"/>
        </w:rPr>
        <w:t xml:space="preserve">alebo </w:t>
      </w:r>
      <w:r w:rsidR="006E39D7" w:rsidRPr="00F11D7F">
        <w:rPr>
          <w:rFonts w:ascii="Times New Roman" w:hAnsi="Times New Roman"/>
          <w:sz w:val="22"/>
          <w:szCs w:val="22"/>
        </w:rPr>
        <w:t xml:space="preserve">ak tak stanoví všeobecne záväzný právny predpis </w:t>
      </w:r>
      <w:r w:rsidR="006E39D7" w:rsidRPr="007A49CB">
        <w:rPr>
          <w:rFonts w:ascii="Times New Roman" w:hAnsi="Times New Roman"/>
          <w:sz w:val="22"/>
          <w:szCs w:val="22"/>
        </w:rPr>
        <w:t>platný</w:t>
      </w:r>
      <w:r w:rsidR="006E39D7">
        <w:rPr>
          <w:rFonts w:ascii="Times New Roman" w:hAnsi="Times New Roman"/>
          <w:sz w:val="22"/>
          <w:szCs w:val="22"/>
        </w:rPr>
        <w:t xml:space="preserve"> </w:t>
      </w:r>
      <w:r w:rsidR="006E39D7" w:rsidRPr="007A49CB">
        <w:rPr>
          <w:rFonts w:ascii="Times New Roman" w:hAnsi="Times New Roman"/>
          <w:sz w:val="22"/>
          <w:szCs w:val="22"/>
        </w:rPr>
        <w:t>na území SR</w:t>
      </w:r>
      <w:r w:rsidRPr="007A49CB">
        <w:rPr>
          <w:rFonts w:ascii="Times New Roman" w:hAnsi="Times New Roman"/>
          <w:sz w:val="22"/>
          <w:szCs w:val="22"/>
        </w:rPr>
        <w:t>.</w:t>
      </w:r>
    </w:p>
    <w:p w14:paraId="7B3522B9" w14:textId="3DD1A795" w:rsidR="00AC2E94" w:rsidRPr="007A49CB" w:rsidRDefault="00AC2E94" w:rsidP="007E26AD">
      <w:pPr>
        <w:pStyle w:val="CTL"/>
        <w:numPr>
          <w:ilvl w:val="0"/>
          <w:numId w:val="24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</w:t>
      </w:r>
      <w:r w:rsidR="00E53032" w:rsidRPr="007A49CB">
        <w:rPr>
          <w:sz w:val="22"/>
          <w:szCs w:val="22"/>
        </w:rPr>
        <w:t xml:space="preserve">dňom </w:t>
      </w:r>
      <w:r w:rsidRPr="007A49CB">
        <w:rPr>
          <w:sz w:val="22"/>
          <w:szCs w:val="22"/>
        </w:rPr>
        <w:t xml:space="preserve">jeho doručenia druhej </w:t>
      </w:r>
      <w:r w:rsidR="006E39D7">
        <w:rPr>
          <w:sz w:val="22"/>
          <w:szCs w:val="22"/>
        </w:rPr>
        <w:t>Z</w:t>
      </w:r>
      <w:r w:rsidRPr="007A49CB">
        <w:rPr>
          <w:sz w:val="22"/>
          <w:szCs w:val="22"/>
        </w:rPr>
        <w:t>mluvnej strane. V prípade pochybností sa má za to, že je odstúpenie doručené tretí deň po jeho odoslaní. Doručuje sa zásadne na adresu Zmluvnej strany uvedenú v záhlaví tejto zmluvy.</w:t>
      </w:r>
    </w:p>
    <w:p w14:paraId="408212FF" w14:textId="6F00B454" w:rsidR="00AC2E94" w:rsidRPr="007A49CB" w:rsidRDefault="00AC2E94" w:rsidP="007E26AD">
      <w:pPr>
        <w:pStyle w:val="CTL"/>
        <w:numPr>
          <w:ilvl w:val="0"/>
          <w:numId w:val="24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Za podstatné porušenie zmluvy sa považuje:</w:t>
      </w:r>
    </w:p>
    <w:p w14:paraId="591FA590" w14:textId="2CB012FD" w:rsidR="00AC2E94" w:rsidRPr="007A49CB" w:rsidRDefault="00AC2E94" w:rsidP="007E26AD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omeškanie </w:t>
      </w:r>
      <w:r w:rsidR="00804021" w:rsidRPr="007A49CB">
        <w:rPr>
          <w:rFonts w:ascii="Times New Roman" w:hAnsi="Times New Roman"/>
          <w:sz w:val="22"/>
          <w:szCs w:val="22"/>
        </w:rPr>
        <w:t>Poskytovateľa</w:t>
      </w:r>
      <w:r w:rsidRPr="007A49CB">
        <w:rPr>
          <w:rFonts w:ascii="Times New Roman" w:hAnsi="Times New Roman"/>
          <w:sz w:val="22"/>
          <w:szCs w:val="22"/>
        </w:rPr>
        <w:t xml:space="preserve"> s dodaním </w:t>
      </w:r>
      <w:r w:rsidR="0094499E">
        <w:rPr>
          <w:rFonts w:ascii="Times New Roman" w:hAnsi="Times New Roman"/>
          <w:sz w:val="22"/>
          <w:szCs w:val="22"/>
        </w:rPr>
        <w:t xml:space="preserve">licencií </w:t>
      </w:r>
      <w:r w:rsidRPr="007A49CB">
        <w:rPr>
          <w:rFonts w:ascii="Times New Roman" w:hAnsi="Times New Roman"/>
          <w:sz w:val="22"/>
          <w:szCs w:val="22"/>
        </w:rPr>
        <w:t xml:space="preserve">oproti dohodnutému termínu plnenia o viac ako </w:t>
      </w:r>
      <w:r w:rsidR="004D37B4">
        <w:rPr>
          <w:rFonts w:ascii="Times New Roman" w:hAnsi="Times New Roman"/>
          <w:sz w:val="22"/>
          <w:szCs w:val="22"/>
        </w:rPr>
        <w:t>15 pracovných dní</w:t>
      </w:r>
      <w:r w:rsidRPr="007A49CB">
        <w:rPr>
          <w:rFonts w:ascii="Times New Roman" w:hAnsi="Times New Roman"/>
          <w:sz w:val="22"/>
          <w:szCs w:val="22"/>
        </w:rPr>
        <w:t xml:space="preserve"> bez uvedenia dôvodu, ktorý by omeškanie ospravedlňoval (vyššia moc), </w:t>
      </w:r>
    </w:p>
    <w:p w14:paraId="2E1F78DA" w14:textId="22A811CB" w:rsidR="00AC2E94" w:rsidRPr="007A49CB" w:rsidRDefault="00AC2E94" w:rsidP="007E26AD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ak  cena bude fakturovaná v rozpore s podmienkami dohodnutými v tejto zmluve</w:t>
      </w:r>
      <w:r w:rsidR="00BC45E2">
        <w:rPr>
          <w:rFonts w:ascii="Times New Roman" w:hAnsi="Times New Roman"/>
          <w:sz w:val="22"/>
          <w:szCs w:val="22"/>
        </w:rPr>
        <w:t xml:space="preserve"> a/alebo rámcovej dohode</w:t>
      </w:r>
      <w:r w:rsidRPr="007A49CB">
        <w:rPr>
          <w:rFonts w:ascii="Times New Roman" w:hAnsi="Times New Roman"/>
          <w:sz w:val="22"/>
          <w:szCs w:val="22"/>
        </w:rPr>
        <w:t>,</w:t>
      </w:r>
    </w:p>
    <w:p w14:paraId="086C207C" w14:textId="55920012" w:rsidR="00AC2E94" w:rsidRPr="007A49CB" w:rsidRDefault="00804021" w:rsidP="007E26AD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  <w:u w:val="single"/>
        </w:rPr>
      </w:pPr>
      <w:r w:rsidRPr="007A49CB">
        <w:rPr>
          <w:rFonts w:ascii="Times New Roman" w:hAnsi="Times New Roman"/>
          <w:sz w:val="22"/>
          <w:szCs w:val="22"/>
        </w:rPr>
        <w:t>Poskytovateľ</w:t>
      </w:r>
      <w:r w:rsidR="00AC2E94" w:rsidRPr="007A49CB">
        <w:rPr>
          <w:rFonts w:ascii="Times New Roman" w:hAnsi="Times New Roman"/>
          <w:sz w:val="22"/>
          <w:szCs w:val="22"/>
        </w:rPr>
        <w:t xml:space="preserve"> </w:t>
      </w:r>
      <w:r w:rsidR="0014291B" w:rsidRPr="007A49CB">
        <w:rPr>
          <w:rFonts w:ascii="Times New Roman" w:hAnsi="Times New Roman"/>
          <w:sz w:val="22"/>
          <w:szCs w:val="22"/>
        </w:rPr>
        <w:t>poskytne</w:t>
      </w:r>
      <w:r w:rsidR="00AC2E94" w:rsidRPr="007A49CB">
        <w:rPr>
          <w:rFonts w:ascii="Times New Roman" w:hAnsi="Times New Roman"/>
          <w:sz w:val="22"/>
          <w:szCs w:val="22"/>
        </w:rPr>
        <w:t xml:space="preserve"> </w:t>
      </w:r>
      <w:r w:rsidR="0014291B" w:rsidRPr="007A49CB">
        <w:rPr>
          <w:rFonts w:ascii="Times New Roman" w:hAnsi="Times New Roman"/>
          <w:sz w:val="22"/>
          <w:szCs w:val="22"/>
        </w:rPr>
        <w:t>Objednávateľovi</w:t>
      </w:r>
      <w:r w:rsidR="00AC2E94" w:rsidRPr="007A49CB">
        <w:rPr>
          <w:rFonts w:ascii="Times New Roman" w:hAnsi="Times New Roman"/>
          <w:sz w:val="22"/>
          <w:szCs w:val="22"/>
        </w:rPr>
        <w:t xml:space="preserve"> </w:t>
      </w:r>
      <w:r w:rsidR="00FB2126">
        <w:rPr>
          <w:rFonts w:ascii="Times New Roman" w:hAnsi="Times New Roman"/>
          <w:sz w:val="22"/>
          <w:szCs w:val="22"/>
        </w:rPr>
        <w:t>predmet zmluvy</w:t>
      </w:r>
      <w:r w:rsidR="00CD433F">
        <w:rPr>
          <w:rFonts w:ascii="Times New Roman" w:hAnsi="Times New Roman"/>
          <w:sz w:val="22"/>
          <w:szCs w:val="22"/>
        </w:rPr>
        <w:t xml:space="preserve"> </w:t>
      </w:r>
      <w:r w:rsidR="00AC2E94" w:rsidRPr="007A49CB">
        <w:rPr>
          <w:rFonts w:ascii="Times New Roman" w:hAnsi="Times New Roman"/>
          <w:sz w:val="22"/>
          <w:szCs w:val="22"/>
        </w:rPr>
        <w:t>takých parametrov, ktoré sú v rozpore s touto zmluvou</w:t>
      </w:r>
      <w:r w:rsidR="00BC45E2">
        <w:rPr>
          <w:rFonts w:ascii="Times New Roman" w:hAnsi="Times New Roman"/>
          <w:sz w:val="22"/>
          <w:szCs w:val="22"/>
        </w:rPr>
        <w:t xml:space="preserve"> a/alebo rámcov</w:t>
      </w:r>
      <w:r w:rsidR="00CD433F">
        <w:rPr>
          <w:rFonts w:ascii="Times New Roman" w:hAnsi="Times New Roman"/>
          <w:sz w:val="22"/>
          <w:szCs w:val="22"/>
        </w:rPr>
        <w:t>ou dohodou</w:t>
      </w:r>
      <w:r w:rsidR="00AC2E94" w:rsidRPr="007A49CB">
        <w:rPr>
          <w:rFonts w:ascii="Times New Roman" w:hAnsi="Times New Roman"/>
          <w:sz w:val="22"/>
          <w:szCs w:val="22"/>
        </w:rPr>
        <w:t>,</w:t>
      </w:r>
    </w:p>
    <w:p w14:paraId="3726EDFE" w14:textId="4EC2FB34" w:rsidR="00AC2E94" w:rsidRPr="007A49CB" w:rsidRDefault="00804021" w:rsidP="007E26AD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Objednávateľ</w:t>
      </w:r>
      <w:r w:rsidR="00AC2E94" w:rsidRPr="007A49CB">
        <w:rPr>
          <w:rFonts w:ascii="Times New Roman" w:hAnsi="Times New Roman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732428E1" w:rsidR="00AC2E94" w:rsidRPr="00314F96" w:rsidRDefault="00314F96" w:rsidP="007E26AD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  <w:tab w:val="left" w:pos="851"/>
        </w:tabs>
        <w:spacing w:line="24" w:lineRule="atLeas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14F96">
        <w:rPr>
          <w:rFonts w:ascii="Times New Roman" w:hAnsi="Times New Roman"/>
          <w:bCs/>
          <w:sz w:val="22"/>
          <w:szCs w:val="22"/>
        </w:rPr>
        <w:t>podstatné porušenie zmluvy podľa článku IX bod 4 Rámcovej dohody</w:t>
      </w:r>
      <w:r w:rsidR="00AC2E94" w:rsidRPr="00314F96">
        <w:rPr>
          <w:rFonts w:ascii="Times New Roman" w:hAnsi="Times New Roman"/>
          <w:sz w:val="22"/>
          <w:szCs w:val="22"/>
        </w:rPr>
        <w:t>.</w:t>
      </w:r>
    </w:p>
    <w:p w14:paraId="660EE4F5" w14:textId="77777777" w:rsidR="00BB006E" w:rsidRPr="00944BBB" w:rsidRDefault="00BB006E" w:rsidP="00BB006E">
      <w:pPr>
        <w:pStyle w:val="Odsekzoznamu"/>
        <w:tabs>
          <w:tab w:val="clear" w:pos="2160"/>
          <w:tab w:val="clear" w:pos="2880"/>
          <w:tab w:val="clear" w:pos="4500"/>
          <w:tab w:val="left" w:pos="851"/>
        </w:tabs>
        <w:spacing w:line="24" w:lineRule="atLeast"/>
        <w:ind w:left="426"/>
        <w:jc w:val="both"/>
        <w:rPr>
          <w:rFonts w:ascii="Times New Roman" w:hAnsi="Times New Roman"/>
          <w:sz w:val="22"/>
          <w:szCs w:val="22"/>
        </w:rPr>
      </w:pPr>
    </w:p>
    <w:p w14:paraId="691A3E1A" w14:textId="25584B0A" w:rsidR="00AC2E94" w:rsidRPr="007A49CB" w:rsidRDefault="00804021" w:rsidP="007E26AD">
      <w:pPr>
        <w:pStyle w:val="CTL"/>
        <w:numPr>
          <w:ilvl w:val="0"/>
          <w:numId w:val="24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Objednávateľ</w:t>
      </w:r>
      <w:r w:rsidR="00AC2E94" w:rsidRPr="007A49CB">
        <w:rPr>
          <w:sz w:val="22"/>
          <w:szCs w:val="22"/>
        </w:rPr>
        <w:t xml:space="preserve"> je oprávnený</w:t>
      </w:r>
      <w:r w:rsidR="002054F6" w:rsidRPr="007A49CB">
        <w:rPr>
          <w:sz w:val="22"/>
          <w:szCs w:val="22"/>
        </w:rPr>
        <w:t xml:space="preserve"> písomne</w:t>
      </w:r>
      <w:r w:rsidR="00AC2E94" w:rsidRPr="007A49CB">
        <w:rPr>
          <w:sz w:val="22"/>
          <w:szCs w:val="22"/>
        </w:rPr>
        <w:t xml:space="preserve"> odstúpiť od tejto zmluvy aj v prípade, ak:</w:t>
      </w:r>
    </w:p>
    <w:p w14:paraId="2ECD552C" w14:textId="6156D752" w:rsidR="00AC2E94" w:rsidRPr="007A49CB" w:rsidRDefault="00AC2E94" w:rsidP="007E26AD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ind w:left="567" w:hanging="568"/>
        <w:jc w:val="both"/>
        <w:rPr>
          <w:rFonts w:ascii="Times New Roman" w:hAnsi="Times New Roman"/>
          <w:bCs/>
          <w:iCs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proti </w:t>
      </w:r>
      <w:r w:rsidR="00E21A98">
        <w:rPr>
          <w:rFonts w:ascii="Times New Roman" w:hAnsi="Times New Roman"/>
          <w:sz w:val="22"/>
          <w:szCs w:val="22"/>
        </w:rPr>
        <w:t>Poskytovateľovi</w:t>
      </w:r>
      <w:r w:rsidRPr="007A49CB">
        <w:rPr>
          <w:rFonts w:ascii="Times New Roman" w:hAnsi="Times New Roman"/>
          <w:sz w:val="22"/>
          <w:szCs w:val="22"/>
        </w:rPr>
        <w:t xml:space="preserve"> začalo konkurzné konanie alebo reštrukturalizácia,</w:t>
      </w:r>
    </w:p>
    <w:p w14:paraId="164937C7" w14:textId="70ED188A" w:rsidR="00AC2E94" w:rsidRPr="007A49CB" w:rsidRDefault="00804021" w:rsidP="007E26AD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ind w:left="567" w:hanging="568"/>
        <w:jc w:val="both"/>
        <w:rPr>
          <w:rFonts w:ascii="Times New Roman" w:hAnsi="Times New Roman"/>
          <w:bCs/>
          <w:iCs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Poskytovateľ</w:t>
      </w:r>
      <w:r w:rsidR="00AC2E94" w:rsidRPr="007A49CB">
        <w:rPr>
          <w:rFonts w:ascii="Times New Roman" w:hAnsi="Times New Roman"/>
          <w:sz w:val="22"/>
          <w:szCs w:val="22"/>
        </w:rPr>
        <w:t xml:space="preserve"> vstúpil do likvidácie,</w:t>
      </w:r>
    </w:p>
    <w:p w14:paraId="11ED8904" w14:textId="3429414D" w:rsidR="00AC2E94" w:rsidRPr="007A49CB" w:rsidRDefault="00804021" w:rsidP="007E26AD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ind w:left="567" w:hanging="568"/>
        <w:jc w:val="both"/>
        <w:rPr>
          <w:rFonts w:ascii="Times New Roman" w:hAnsi="Times New Roman"/>
          <w:bCs/>
          <w:iCs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Poskytovateľ</w:t>
      </w:r>
      <w:r w:rsidR="00AC2E94" w:rsidRPr="007A49CB">
        <w:rPr>
          <w:rFonts w:ascii="Times New Roman" w:hAnsi="Times New Roman"/>
          <w:sz w:val="22"/>
          <w:szCs w:val="22"/>
        </w:rPr>
        <w:t xml:space="preserve"> koná v rozpore s touto zmluvou  a/alebo všeobecne záväznými právnymi predpismi platnými </w:t>
      </w:r>
      <w:r w:rsidR="006A2AF8" w:rsidRPr="007A49CB">
        <w:rPr>
          <w:rFonts w:ascii="Times New Roman" w:hAnsi="Times New Roman"/>
          <w:sz w:val="22"/>
          <w:szCs w:val="22"/>
        </w:rPr>
        <w:t xml:space="preserve">na území SR a na písomnú výzvu </w:t>
      </w:r>
      <w:r w:rsidRPr="007A49CB">
        <w:rPr>
          <w:rFonts w:ascii="Times New Roman" w:hAnsi="Times New Roman"/>
          <w:sz w:val="22"/>
          <w:szCs w:val="22"/>
        </w:rPr>
        <w:t>Objednávateľa</w:t>
      </w:r>
      <w:r w:rsidR="00AC2E94" w:rsidRPr="007A49CB">
        <w:rPr>
          <w:rFonts w:ascii="Times New Roman" w:hAnsi="Times New Roman"/>
          <w:sz w:val="22"/>
          <w:szCs w:val="22"/>
        </w:rPr>
        <w:t xml:space="preserve"> toto konanie a jeho následky v určenej primeranej lehote neodstráni,</w:t>
      </w:r>
    </w:p>
    <w:p w14:paraId="60AE0903" w14:textId="5C75EF1C" w:rsidR="00AC2E94" w:rsidRPr="007A49CB" w:rsidRDefault="00804021" w:rsidP="007E26AD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ind w:left="567" w:hanging="568"/>
        <w:jc w:val="both"/>
        <w:rPr>
          <w:rFonts w:ascii="Times New Roman" w:hAnsi="Times New Roman"/>
          <w:bCs/>
          <w:iCs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Poskytovateľ</w:t>
      </w:r>
      <w:r w:rsidR="00AC2E94" w:rsidRPr="007A49CB">
        <w:rPr>
          <w:rFonts w:ascii="Times New Roman" w:hAnsi="Times New Roman"/>
          <w:sz w:val="22"/>
          <w:szCs w:val="22"/>
        </w:rPr>
        <w:t xml:space="preserve"> nebol v čase uzatvorenia tejto zmluvy alebo počas doby trvania </w:t>
      </w:r>
      <w:r w:rsidR="00E53032" w:rsidRPr="007A49CB">
        <w:rPr>
          <w:rFonts w:ascii="Times New Roman" w:hAnsi="Times New Roman"/>
          <w:sz w:val="22"/>
          <w:szCs w:val="22"/>
        </w:rPr>
        <w:t xml:space="preserve">tejto zmluvy </w:t>
      </w:r>
      <w:r w:rsidR="00AC2E94" w:rsidRPr="007A49CB">
        <w:rPr>
          <w:rFonts w:ascii="Times New Roman" w:hAnsi="Times New Roman"/>
          <w:sz w:val="22"/>
          <w:szCs w:val="22"/>
        </w:rPr>
        <w:t>zapísaný v registri partnerov verejného sektora</w:t>
      </w:r>
      <w:r w:rsidR="00CA1B2B" w:rsidRPr="007A49CB">
        <w:rPr>
          <w:rFonts w:ascii="Times New Roman" w:hAnsi="Times New Roman"/>
          <w:sz w:val="22"/>
          <w:szCs w:val="22"/>
        </w:rPr>
        <w:t xml:space="preserve"> podľa zákona č. 315/2016 Z. z.,</w:t>
      </w:r>
      <w:r w:rsidR="0088051C">
        <w:rPr>
          <w:rFonts w:ascii="Times New Roman" w:hAnsi="Times New Roman"/>
          <w:sz w:val="22"/>
          <w:szCs w:val="22"/>
        </w:rPr>
        <w:t xml:space="preserve"> o registri partnerov verejného sektora a o zmene a doplnení niektorých zákonov v znení neskorších predpisov,</w:t>
      </w:r>
    </w:p>
    <w:p w14:paraId="5B2D09CD" w14:textId="3741A82D" w:rsidR="00CA1B2B" w:rsidRPr="00944BBB" w:rsidRDefault="00F01256" w:rsidP="007E26AD">
      <w:pPr>
        <w:pStyle w:val="Odsekzoznamu"/>
        <w:numPr>
          <w:ilvl w:val="0"/>
          <w:numId w:val="17"/>
        </w:numPr>
        <w:tabs>
          <w:tab w:val="clear" w:pos="2160"/>
          <w:tab w:val="left" w:pos="993"/>
        </w:tabs>
        <w:autoSpaceDE w:val="0"/>
        <w:autoSpaceDN w:val="0"/>
        <w:adjustRightInd w:val="0"/>
        <w:ind w:left="567" w:hanging="568"/>
        <w:jc w:val="both"/>
        <w:rPr>
          <w:rFonts w:ascii="Times New Roman" w:hAnsi="Times New Roman"/>
          <w:sz w:val="22"/>
          <w:szCs w:val="22"/>
        </w:rPr>
      </w:pPr>
      <w:r w:rsidRPr="00944BBB">
        <w:rPr>
          <w:rFonts w:ascii="Times New Roman" w:hAnsi="Times New Roman"/>
          <w:sz w:val="22"/>
          <w:szCs w:val="22"/>
        </w:rPr>
        <w:t>d</w:t>
      </w:r>
      <w:r w:rsidR="00CA1B2B" w:rsidRPr="00944BBB">
        <w:rPr>
          <w:rFonts w:ascii="Times New Roman" w:hAnsi="Times New Roman"/>
          <w:sz w:val="22"/>
          <w:szCs w:val="22"/>
        </w:rPr>
        <w:t>ošlo k splneniu záko</w:t>
      </w:r>
      <w:r w:rsidR="00B34FA1" w:rsidRPr="00944BBB">
        <w:rPr>
          <w:rFonts w:ascii="Times New Roman" w:hAnsi="Times New Roman"/>
          <w:sz w:val="22"/>
          <w:szCs w:val="22"/>
        </w:rPr>
        <w:t>nných dôvodov na odstúpenie od z</w:t>
      </w:r>
      <w:r w:rsidR="00CA1B2B" w:rsidRPr="00944BBB">
        <w:rPr>
          <w:rFonts w:ascii="Times New Roman" w:hAnsi="Times New Roman"/>
          <w:sz w:val="22"/>
          <w:szCs w:val="22"/>
        </w:rPr>
        <w:t>mluvy (najmä § 19  ods.1 písm. a) a b) zákona č. 343/2015 Z. z.).</w:t>
      </w:r>
    </w:p>
    <w:p w14:paraId="0203F520" w14:textId="600E6561" w:rsidR="00707B17" w:rsidRPr="00314F96" w:rsidRDefault="00707B17" w:rsidP="00707B17">
      <w:pPr>
        <w:pStyle w:val="CTL"/>
        <w:numPr>
          <w:ilvl w:val="0"/>
          <w:numId w:val="24"/>
        </w:numPr>
        <w:tabs>
          <w:tab w:val="left" w:pos="567"/>
        </w:tabs>
        <w:spacing w:line="24" w:lineRule="atLeast"/>
        <w:ind w:left="0"/>
        <w:rPr>
          <w:rFonts w:ascii="Arial Narrow" w:hAnsi="Arial Narrow" w:cs="Calibri"/>
          <w:sz w:val="22"/>
          <w:szCs w:val="22"/>
        </w:rPr>
      </w:pPr>
      <w:r w:rsidRPr="00314F96">
        <w:rPr>
          <w:sz w:val="22"/>
          <w:szCs w:val="22"/>
        </w:rPr>
        <w:t xml:space="preserve">Odstúpenie od zmluvy má za následok úhradu alikvotnej čiastky Objednávateľom Poskytovateľovi za odsúhlasenú časť poskytnutého plnenia ku dňu ukončenia čiastkovej zmluvy postupom podľa článku IX </w:t>
      </w:r>
      <w:r w:rsidR="00F11D7F" w:rsidRPr="00314F96">
        <w:rPr>
          <w:sz w:val="22"/>
          <w:szCs w:val="22"/>
        </w:rPr>
        <w:t xml:space="preserve">bod 11 </w:t>
      </w:r>
      <w:r w:rsidRPr="00314F96">
        <w:rPr>
          <w:sz w:val="22"/>
          <w:szCs w:val="22"/>
        </w:rPr>
        <w:t xml:space="preserve">Rámcovej dohody. </w:t>
      </w:r>
    </w:p>
    <w:p w14:paraId="07A39719" w14:textId="2F16D36D" w:rsidR="00AC2E94" w:rsidRPr="007A49CB" w:rsidRDefault="00AC2E94" w:rsidP="00AC2E94">
      <w:pPr>
        <w:pStyle w:val="CTLhead"/>
        <w:spacing w:line="24" w:lineRule="atLeast"/>
        <w:rPr>
          <w:sz w:val="22"/>
          <w:szCs w:val="22"/>
        </w:rPr>
      </w:pPr>
      <w:r w:rsidRPr="007A49CB">
        <w:rPr>
          <w:sz w:val="22"/>
          <w:szCs w:val="22"/>
        </w:rPr>
        <w:t xml:space="preserve">Článok </w:t>
      </w:r>
      <w:r w:rsidR="007A49CB">
        <w:rPr>
          <w:sz w:val="22"/>
          <w:szCs w:val="22"/>
        </w:rPr>
        <w:t>IX</w:t>
      </w:r>
    </w:p>
    <w:p w14:paraId="29E83C7A" w14:textId="77777777" w:rsidR="00AC2E94" w:rsidRPr="007A49CB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7A49CB">
        <w:rPr>
          <w:rFonts w:ascii="Times New Roman" w:hAnsi="Times New Roman"/>
          <w:b/>
          <w:sz w:val="22"/>
          <w:szCs w:val="22"/>
        </w:rPr>
        <w:t xml:space="preserve">Spoločné a záverečné ustanovenia </w:t>
      </w:r>
    </w:p>
    <w:p w14:paraId="48505950" w14:textId="77777777" w:rsidR="00AC2E94" w:rsidRPr="007A49CB" w:rsidRDefault="00AC2E94" w:rsidP="00080D62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Times New Roman" w:hAnsi="Times New Roman"/>
          <w:vanish/>
          <w:sz w:val="22"/>
          <w:szCs w:val="22"/>
        </w:rPr>
      </w:pPr>
    </w:p>
    <w:p w14:paraId="4D7F2FB9" w14:textId="77777777" w:rsidR="00AC2E94" w:rsidRPr="007A49CB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7A49CB" w:rsidRDefault="00AC2E94" w:rsidP="007E26AD">
      <w:pPr>
        <w:pStyle w:val="Odsekzoznamu"/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v písomnej podobe,</w:t>
      </w:r>
    </w:p>
    <w:p w14:paraId="5F8E8974" w14:textId="1302BC74" w:rsidR="00AC2E94" w:rsidRPr="004A10ED" w:rsidRDefault="00AC2E94" w:rsidP="007E26AD">
      <w:pPr>
        <w:pStyle w:val="Odsekzoznamu"/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doručené</w:t>
      </w:r>
      <w:r w:rsidR="00D20D42" w:rsidRPr="007A49CB">
        <w:rPr>
          <w:rFonts w:ascii="Times New Roman" w:hAnsi="Times New Roman"/>
          <w:sz w:val="22"/>
          <w:szCs w:val="22"/>
        </w:rPr>
        <w:t xml:space="preserve"> </w:t>
      </w:r>
      <w:r w:rsidRPr="007A49CB">
        <w:rPr>
          <w:rFonts w:ascii="Times New Roman" w:hAnsi="Times New Roman"/>
          <w:sz w:val="22"/>
          <w:szCs w:val="22"/>
        </w:rPr>
        <w:t xml:space="preserve">(i) osobne, (ii) poštou prvou triedou s uhradeným poštovným, (iii) kuriérom prostredníctvom kuriérskej spoločnosti alebo (iv) elektronickou poštou na adresy, ktoré budú oznámené </w:t>
      </w:r>
      <w:r w:rsidR="004A10ED">
        <w:rPr>
          <w:rFonts w:ascii="Times New Roman" w:hAnsi="Times New Roman"/>
          <w:sz w:val="22"/>
          <w:szCs w:val="22"/>
        </w:rPr>
        <w:t>v súlade s týmto článkom zmluvy.</w:t>
      </w:r>
    </w:p>
    <w:p w14:paraId="4A10D915" w14:textId="408ADCB7" w:rsidR="00E21A98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 xml:space="preserve">Oznámenie poskytované </w:t>
      </w:r>
      <w:r w:rsidR="0014291B" w:rsidRPr="007A49CB">
        <w:rPr>
          <w:sz w:val="22"/>
          <w:szCs w:val="22"/>
        </w:rPr>
        <w:t>Objednávateľovi</w:t>
      </w:r>
      <w:r w:rsidRPr="007A49CB">
        <w:rPr>
          <w:sz w:val="22"/>
          <w:szCs w:val="22"/>
        </w:rPr>
        <w:t xml:space="preserve"> bude zaslané na adresu uvedenú nižšie alebo inej osobe alebo na inú adresu, ktorú </w:t>
      </w:r>
      <w:r w:rsidR="00804021" w:rsidRPr="007A49CB">
        <w:rPr>
          <w:sz w:val="22"/>
          <w:szCs w:val="22"/>
        </w:rPr>
        <w:t>Objednávateľ</w:t>
      </w:r>
      <w:r w:rsidRPr="007A49CB">
        <w:rPr>
          <w:sz w:val="22"/>
          <w:szCs w:val="22"/>
        </w:rPr>
        <w:t xml:space="preserve"> priebežne písomne oznámi </w:t>
      </w:r>
      <w:r w:rsidR="00E21A98">
        <w:rPr>
          <w:sz w:val="22"/>
          <w:szCs w:val="22"/>
        </w:rPr>
        <w:t>Poskytovateľovi</w:t>
      </w:r>
      <w:r w:rsidRPr="007A49CB">
        <w:rPr>
          <w:sz w:val="22"/>
          <w:szCs w:val="22"/>
        </w:rPr>
        <w:t xml:space="preserve"> v súlade s týmto článkom zmluvy:</w:t>
      </w:r>
    </w:p>
    <w:p w14:paraId="6AB69216" w14:textId="120D43AA" w:rsidR="00AC2E94" w:rsidRPr="007A49CB" w:rsidRDefault="00DD776C" w:rsidP="00AC2E94">
      <w:pPr>
        <w:pStyle w:val="Bezriadkovania1"/>
        <w:tabs>
          <w:tab w:val="left" w:pos="567"/>
        </w:tabs>
        <w:ind w:left="567"/>
        <w:rPr>
          <w:rFonts w:ascii="Times New Roman" w:hAnsi="Times New Roman" w:cs="Times New Roman"/>
        </w:rPr>
      </w:pPr>
      <w:r w:rsidRPr="007A49CB">
        <w:rPr>
          <w:rFonts w:ascii="Times New Roman" w:hAnsi="Times New Roman" w:cs="Times New Roman"/>
        </w:rPr>
        <w:t xml:space="preserve">Za </w:t>
      </w:r>
      <w:r w:rsidR="00804021" w:rsidRPr="007A49CB">
        <w:rPr>
          <w:rFonts w:ascii="Times New Roman" w:hAnsi="Times New Roman" w:cs="Times New Roman"/>
        </w:rPr>
        <w:t>Objednávateľa</w:t>
      </w:r>
      <w:r w:rsidR="00FB0AB9" w:rsidRPr="007A49CB">
        <w:rPr>
          <w:rFonts w:ascii="Times New Roman" w:hAnsi="Times New Roman" w:cs="Times New Roman"/>
        </w:rPr>
        <w:t xml:space="preserve"> </w:t>
      </w:r>
    </w:p>
    <w:p w14:paraId="790F49C1" w14:textId="66CF16BF" w:rsidR="00AC2E94" w:rsidRPr="007A49CB" w:rsidRDefault="00DD776C" w:rsidP="00FB0AB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</w:rPr>
      </w:pPr>
      <w:r w:rsidRPr="007A49CB">
        <w:rPr>
          <w:rFonts w:ascii="Times New Roman" w:hAnsi="Times New Roman"/>
          <w:bCs/>
          <w:sz w:val="22"/>
          <w:szCs w:val="22"/>
        </w:rPr>
        <w:t>meno:</w:t>
      </w:r>
      <w:r w:rsidRPr="007A49CB">
        <w:rPr>
          <w:rFonts w:ascii="Times New Roman" w:hAnsi="Times New Roman"/>
          <w:bCs/>
          <w:sz w:val="22"/>
          <w:szCs w:val="22"/>
        </w:rPr>
        <w:tab/>
      </w:r>
      <w:r w:rsidR="00FB0AB9" w:rsidRPr="007A49CB">
        <w:rPr>
          <w:rFonts w:ascii="Times New Roman" w:hAnsi="Times New Roman"/>
          <w:bCs/>
          <w:sz w:val="22"/>
          <w:szCs w:val="22"/>
        </w:rPr>
        <w:t xml:space="preserve"> </w:t>
      </w:r>
      <w:r w:rsidR="00FB0AB9" w:rsidRPr="007A49CB">
        <w:rPr>
          <w:rFonts w:ascii="Times New Roman" w:hAnsi="Times New Roman"/>
          <w:sz w:val="22"/>
          <w:szCs w:val="22"/>
          <w:lang w:eastAsia="en-GB"/>
        </w:rPr>
        <w:t>(</w:t>
      </w:r>
      <w:r w:rsidR="00FB0AB9" w:rsidRPr="007A49CB">
        <w:rPr>
          <w:rFonts w:ascii="Times New Roman" w:hAnsi="Times New Roman"/>
          <w:color w:val="FF0000"/>
          <w:sz w:val="22"/>
          <w:szCs w:val="22"/>
          <w:lang w:eastAsia="en-GB"/>
        </w:rPr>
        <w:t>doplní verejný obstarávateľ pred podpisom zmluvy</w:t>
      </w:r>
      <w:r w:rsidR="00FB0AB9" w:rsidRPr="007A49CB">
        <w:rPr>
          <w:rFonts w:ascii="Times New Roman" w:hAnsi="Times New Roman"/>
          <w:sz w:val="22"/>
          <w:szCs w:val="22"/>
          <w:lang w:eastAsia="en-GB"/>
        </w:rPr>
        <w:t>)</w:t>
      </w:r>
    </w:p>
    <w:p w14:paraId="7D277A47" w14:textId="3E6A2882" w:rsidR="00AC2E94" w:rsidRPr="007A49CB" w:rsidRDefault="00AC2E94" w:rsidP="00DD776C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709" w:hanging="567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</w:rPr>
        <w:tab/>
      </w:r>
      <w:r w:rsidRPr="007A49CB">
        <w:rPr>
          <w:rFonts w:ascii="Times New Roman" w:hAnsi="Times New Roman"/>
          <w:sz w:val="22"/>
          <w:szCs w:val="22"/>
        </w:rPr>
        <w:t xml:space="preserve">email: </w:t>
      </w:r>
      <w:r w:rsidR="00DD776C" w:rsidRPr="007A49CB">
        <w:rPr>
          <w:rFonts w:ascii="Times New Roman" w:hAnsi="Times New Roman"/>
          <w:sz w:val="22"/>
          <w:szCs w:val="22"/>
        </w:rPr>
        <w:tab/>
      </w:r>
      <w:r w:rsidR="00DD776C" w:rsidRPr="007A49CB">
        <w:rPr>
          <w:rFonts w:ascii="Times New Roman" w:hAnsi="Times New Roman"/>
          <w:sz w:val="22"/>
          <w:szCs w:val="22"/>
        </w:rPr>
        <w:tab/>
      </w:r>
    </w:p>
    <w:p w14:paraId="647C246A" w14:textId="5374F141" w:rsidR="00AC2E94" w:rsidRPr="007A49CB" w:rsidRDefault="00AC2E94" w:rsidP="00080D62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tel.</w:t>
      </w:r>
      <w:r w:rsidR="00CD433F">
        <w:rPr>
          <w:rFonts w:ascii="Times New Roman" w:hAnsi="Times New Roman"/>
          <w:sz w:val="22"/>
          <w:szCs w:val="22"/>
        </w:rPr>
        <w:t>:</w:t>
      </w:r>
      <w:r w:rsidR="00DD776C" w:rsidRPr="007A49CB">
        <w:rPr>
          <w:rFonts w:ascii="Times New Roman" w:hAnsi="Times New Roman"/>
          <w:sz w:val="22"/>
          <w:szCs w:val="22"/>
        </w:rPr>
        <w:tab/>
      </w:r>
      <w:bookmarkStart w:id="0" w:name="_GoBack"/>
      <w:bookmarkEnd w:id="0"/>
      <w:r w:rsidRPr="007A49CB">
        <w:rPr>
          <w:rFonts w:ascii="Times New Roman" w:hAnsi="Times New Roman"/>
          <w:sz w:val="22"/>
          <w:szCs w:val="22"/>
        </w:rPr>
        <w:t xml:space="preserve">Oznámenie poskytované </w:t>
      </w:r>
      <w:r w:rsidR="00E21A98">
        <w:rPr>
          <w:rFonts w:ascii="Times New Roman" w:hAnsi="Times New Roman"/>
          <w:sz w:val="22"/>
          <w:szCs w:val="22"/>
        </w:rPr>
        <w:t>Poskytovateľovi</w:t>
      </w:r>
      <w:r w:rsidRPr="007A49CB">
        <w:rPr>
          <w:rFonts w:ascii="Times New Roman" w:hAnsi="Times New Roman"/>
          <w:sz w:val="22"/>
          <w:szCs w:val="22"/>
        </w:rPr>
        <w:t xml:space="preserve"> bude zaslané na adresu uvedenú nižšie alebo inej osobe alebo na inú adresu, ktorú </w:t>
      </w:r>
      <w:r w:rsidR="00804021" w:rsidRPr="007A49CB">
        <w:rPr>
          <w:rFonts w:ascii="Times New Roman" w:hAnsi="Times New Roman"/>
          <w:sz w:val="22"/>
          <w:szCs w:val="22"/>
        </w:rPr>
        <w:t>Poskytovateľ</w:t>
      </w:r>
      <w:r w:rsidRPr="007A49CB">
        <w:rPr>
          <w:rFonts w:ascii="Times New Roman" w:hAnsi="Times New Roman"/>
          <w:sz w:val="22"/>
          <w:szCs w:val="22"/>
        </w:rPr>
        <w:t xml:space="preserve"> priebežne písomne oznámi </w:t>
      </w:r>
      <w:r w:rsidR="0014291B" w:rsidRPr="007A49CB">
        <w:rPr>
          <w:rFonts w:ascii="Times New Roman" w:hAnsi="Times New Roman"/>
          <w:sz w:val="22"/>
          <w:szCs w:val="22"/>
        </w:rPr>
        <w:t>Objednávateľovi</w:t>
      </w:r>
      <w:r w:rsidRPr="007A49CB">
        <w:rPr>
          <w:rFonts w:ascii="Times New Roman" w:hAnsi="Times New Roman"/>
          <w:sz w:val="22"/>
          <w:szCs w:val="22"/>
        </w:rPr>
        <w:t xml:space="preserve"> v súlade s týmto článkom zmluvy:</w:t>
      </w:r>
    </w:p>
    <w:p w14:paraId="098DD6A5" w14:textId="7BC9DC87" w:rsidR="00AC2E94" w:rsidRPr="007A49CB" w:rsidRDefault="00DD776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i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  <w:lang w:eastAsia="en-GB"/>
        </w:rPr>
        <w:lastRenderedPageBreak/>
        <w:t xml:space="preserve">Za </w:t>
      </w:r>
      <w:r w:rsidR="00804021" w:rsidRPr="007A49CB">
        <w:rPr>
          <w:rFonts w:ascii="Times New Roman" w:hAnsi="Times New Roman"/>
          <w:sz w:val="22"/>
          <w:szCs w:val="22"/>
          <w:lang w:eastAsia="en-GB"/>
        </w:rPr>
        <w:t>Poskytovateľa</w:t>
      </w:r>
      <w:r w:rsidR="00AC2E94" w:rsidRPr="007A49CB">
        <w:rPr>
          <w:rFonts w:ascii="Times New Roman" w:hAnsi="Times New Roman"/>
          <w:sz w:val="22"/>
          <w:szCs w:val="22"/>
          <w:lang w:eastAsia="en-GB"/>
        </w:rPr>
        <w:t xml:space="preserve">: </w:t>
      </w:r>
    </w:p>
    <w:p w14:paraId="21702D25" w14:textId="77777777" w:rsidR="00AC2E94" w:rsidRPr="007A49CB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</w:rPr>
      </w:pPr>
      <w:r w:rsidRPr="007A49CB">
        <w:rPr>
          <w:rFonts w:ascii="Times New Roman" w:hAnsi="Times New Roman"/>
          <w:sz w:val="22"/>
          <w:szCs w:val="22"/>
          <w:lang w:eastAsia="en-GB"/>
        </w:rPr>
        <w:t>(</w:t>
      </w:r>
      <w:r w:rsidRPr="007A49CB">
        <w:rPr>
          <w:rFonts w:ascii="Times New Roman" w:hAnsi="Times New Roman"/>
          <w:color w:val="FF0000"/>
          <w:sz w:val="22"/>
          <w:szCs w:val="22"/>
          <w:lang w:eastAsia="en-GB"/>
        </w:rPr>
        <w:t>doplní úspešný uchádzač pred podpisom zmluvy</w:t>
      </w:r>
      <w:r w:rsidRPr="007A49CB">
        <w:rPr>
          <w:rFonts w:ascii="Times New Roman" w:hAnsi="Times New Roman"/>
          <w:sz w:val="22"/>
          <w:szCs w:val="22"/>
          <w:lang w:eastAsia="en-GB"/>
        </w:rPr>
        <w:t>)</w:t>
      </w:r>
    </w:p>
    <w:p w14:paraId="67809691" w14:textId="77777777" w:rsidR="00AC2E94" w:rsidRPr="007A49CB" w:rsidRDefault="00AC2E94" w:rsidP="00AC2E94">
      <w:pPr>
        <w:pStyle w:val="Bezriadkovania1"/>
        <w:ind w:left="567"/>
        <w:rPr>
          <w:rFonts w:ascii="Times New Roman" w:hAnsi="Times New Roman" w:cs="Times New Roman"/>
        </w:rPr>
      </w:pPr>
      <w:r w:rsidRPr="007A49CB">
        <w:rPr>
          <w:rFonts w:ascii="Times New Roman" w:hAnsi="Times New Roman" w:cs="Times New Roman"/>
        </w:rPr>
        <w:tab/>
      </w:r>
    </w:p>
    <w:p w14:paraId="4B1D265F" w14:textId="77777777" w:rsidR="00AC2E94" w:rsidRPr="007A49CB" w:rsidRDefault="00AC2E94" w:rsidP="00AC2E94">
      <w:pPr>
        <w:pStyle w:val="Bezriadkovania1"/>
        <w:ind w:left="567"/>
        <w:rPr>
          <w:rFonts w:ascii="Times New Roman" w:hAnsi="Times New Roman" w:cs="Times New Roman"/>
        </w:rPr>
      </w:pPr>
      <w:r w:rsidRPr="007A49CB">
        <w:rPr>
          <w:rFonts w:ascii="Times New Roman" w:hAnsi="Times New Roman" w:cs="Times New Roman"/>
        </w:rPr>
        <w:t>k rukám:</w:t>
      </w:r>
      <w:r w:rsidRPr="007A49CB">
        <w:rPr>
          <w:rFonts w:ascii="Times New Roman" w:hAnsi="Times New Roman" w:cs="Times New Roman"/>
        </w:rPr>
        <w:tab/>
      </w:r>
      <w:r w:rsidRPr="007A49CB">
        <w:rPr>
          <w:rFonts w:ascii="Times New Roman" w:hAnsi="Times New Roman" w:cs="Times New Roman"/>
        </w:rPr>
        <w:tab/>
      </w:r>
    </w:p>
    <w:p w14:paraId="3855E15B" w14:textId="77777777" w:rsidR="00AC2E94" w:rsidRPr="007A49CB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email: </w:t>
      </w:r>
    </w:p>
    <w:p w14:paraId="51B3278A" w14:textId="77777777" w:rsidR="00AC2E94" w:rsidRPr="007A49CB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7A49CB" w:rsidRDefault="00AC2E94" w:rsidP="007E26AD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7A49CB" w:rsidRDefault="00AC2E94" w:rsidP="007E26AD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7A49CB" w:rsidRDefault="00AC2E94" w:rsidP="007E26AD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7A49CB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Times New Roman" w:hAnsi="Times New Roman"/>
          <w:sz w:val="22"/>
          <w:szCs w:val="22"/>
        </w:rPr>
      </w:pPr>
    </w:p>
    <w:p w14:paraId="454713C1" w14:textId="3DC9085C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V prípade</w:t>
      </w:r>
      <w:r w:rsidRPr="00E21A98">
        <w:rPr>
          <w:sz w:val="22"/>
          <w:szCs w:val="22"/>
        </w:rPr>
        <w:t xml:space="preserve"> </w:t>
      </w:r>
      <w:r w:rsidRPr="007A49CB">
        <w:rPr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394B28F9" w14:textId="7BC2DFC9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409BEDD3" w14:textId="1F394D74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V ostatných právach a povinnostiach touto zmluvou neupravených platia príslušné ustanovenia Obchodného zákonníka</w:t>
      </w:r>
      <w:r w:rsidR="00183C68">
        <w:rPr>
          <w:sz w:val="22"/>
          <w:szCs w:val="22"/>
        </w:rPr>
        <w:t>, zákona č. 185/2015 Z. z.</w:t>
      </w:r>
      <w:r w:rsidRPr="007A49CB">
        <w:rPr>
          <w:sz w:val="22"/>
          <w:szCs w:val="22"/>
        </w:rPr>
        <w:t xml:space="preserve"> a ostatných všeobecne záväzných právnych predpisov platných na území Slovenskej republiky.</w:t>
      </w:r>
    </w:p>
    <w:p w14:paraId="3C896275" w14:textId="4A98E0AB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C491DBD" w14:textId="747111A6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51665221" w14:textId="14E68565" w:rsidR="00AC2E94" w:rsidRPr="00E21A98" w:rsidRDefault="00CA1B2B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E21A98">
        <w:rPr>
          <w:sz w:val="22"/>
          <w:szCs w:val="22"/>
        </w:rPr>
        <w:t xml:space="preserve"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</w:t>
      </w:r>
      <w:r w:rsidR="00E53032" w:rsidRPr="00E21A98">
        <w:rPr>
          <w:sz w:val="22"/>
          <w:szCs w:val="22"/>
        </w:rPr>
        <w:t>z</w:t>
      </w:r>
      <w:r w:rsidRPr="00E21A98">
        <w:rPr>
          <w:sz w:val="22"/>
          <w:szCs w:val="22"/>
        </w:rPr>
        <w:t xml:space="preserve">verejní </w:t>
      </w:r>
      <w:r w:rsidR="00804021" w:rsidRPr="00E21A98">
        <w:rPr>
          <w:sz w:val="22"/>
          <w:szCs w:val="22"/>
        </w:rPr>
        <w:t>Objednávateľ</w:t>
      </w:r>
      <w:r w:rsidRPr="00E21A98">
        <w:rPr>
          <w:sz w:val="22"/>
          <w:szCs w:val="22"/>
        </w:rPr>
        <w:t>.</w:t>
      </w:r>
    </w:p>
    <w:p w14:paraId="1FCC6113" w14:textId="00E5942A" w:rsidR="00AC2E94" w:rsidRPr="00E21A98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Táto zmluva je vyhotovená v piatich (5) rovnopisoch s platnosťou origin</w:t>
      </w:r>
      <w:r w:rsidR="006A2AF8" w:rsidRPr="007A49CB">
        <w:rPr>
          <w:sz w:val="22"/>
          <w:szCs w:val="22"/>
        </w:rPr>
        <w:t xml:space="preserve">álu, dva (2) rovnopisy zostanú </w:t>
      </w:r>
      <w:r w:rsidR="00E21A98">
        <w:rPr>
          <w:sz w:val="22"/>
          <w:szCs w:val="22"/>
        </w:rPr>
        <w:t>Poskytovateľovi</w:t>
      </w:r>
      <w:r w:rsidR="006A2AF8" w:rsidRPr="007A49CB">
        <w:rPr>
          <w:sz w:val="22"/>
          <w:szCs w:val="22"/>
        </w:rPr>
        <w:t xml:space="preserve"> a tri (3) rovnopisy zostanú </w:t>
      </w:r>
      <w:r w:rsidR="0014291B" w:rsidRPr="007A49CB">
        <w:rPr>
          <w:sz w:val="22"/>
          <w:szCs w:val="22"/>
        </w:rPr>
        <w:t>Objednávateľovi</w:t>
      </w:r>
      <w:r w:rsidRPr="007A49CB">
        <w:rPr>
          <w:sz w:val="22"/>
          <w:szCs w:val="22"/>
        </w:rPr>
        <w:t>.</w:t>
      </w:r>
    </w:p>
    <w:p w14:paraId="7EB4E10D" w14:textId="77777777" w:rsidR="00AC2E94" w:rsidRPr="007A49CB" w:rsidRDefault="00AC2E94" w:rsidP="007E26AD">
      <w:pPr>
        <w:pStyle w:val="CTL"/>
        <w:numPr>
          <w:ilvl w:val="0"/>
          <w:numId w:val="25"/>
        </w:numPr>
        <w:tabs>
          <w:tab w:val="left" w:pos="567"/>
        </w:tabs>
        <w:spacing w:line="24" w:lineRule="atLeast"/>
        <w:ind w:left="0"/>
        <w:rPr>
          <w:sz w:val="22"/>
          <w:szCs w:val="22"/>
        </w:rPr>
      </w:pPr>
      <w:r w:rsidRPr="007A49CB">
        <w:rPr>
          <w:sz w:val="22"/>
          <w:szCs w:val="22"/>
        </w:rPr>
        <w:t>Zmluva má nasledujúce prílohy, ktoré tvoria jej neoddeliteľnú súčasť:</w:t>
      </w:r>
    </w:p>
    <w:p w14:paraId="7C2AB70A" w14:textId="619A1DEE" w:rsidR="00AC2E94" w:rsidRPr="007A49CB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Príloha č. 1:</w:t>
      </w:r>
      <w:r w:rsidRPr="007A49CB">
        <w:rPr>
          <w:rFonts w:ascii="Times New Roman" w:hAnsi="Times New Roman"/>
          <w:sz w:val="22"/>
          <w:szCs w:val="22"/>
        </w:rPr>
        <w:tab/>
        <w:t xml:space="preserve">Opis predmetu zákazky </w:t>
      </w:r>
    </w:p>
    <w:p w14:paraId="0DBCFCA3" w14:textId="6BD78C27" w:rsidR="00AC2E94" w:rsidRPr="007A49CB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Príloha č. 2:</w:t>
      </w:r>
      <w:r w:rsidRPr="007A49CB">
        <w:rPr>
          <w:rFonts w:ascii="Times New Roman" w:hAnsi="Times New Roman"/>
          <w:sz w:val="22"/>
          <w:szCs w:val="22"/>
        </w:rPr>
        <w:tab/>
      </w:r>
      <w:r w:rsidRPr="008A3E2D">
        <w:rPr>
          <w:rFonts w:ascii="Times New Roman" w:hAnsi="Times New Roman"/>
          <w:sz w:val="22"/>
          <w:szCs w:val="22"/>
        </w:rPr>
        <w:t>Štruktúrovaný rozpočet ceny</w:t>
      </w:r>
      <w:r w:rsidR="008A3E2D" w:rsidRPr="008A3E2D">
        <w:rPr>
          <w:rFonts w:ascii="Times New Roman" w:hAnsi="Times New Roman"/>
          <w:sz w:val="22"/>
          <w:szCs w:val="22"/>
        </w:rPr>
        <w:t xml:space="preserve"> v súlade s ponukou úspešného uchádzača podľa požadovaného počtu licencií</w:t>
      </w:r>
    </w:p>
    <w:p w14:paraId="2634B263" w14:textId="1C8F9441" w:rsidR="00AC2E94" w:rsidRPr="007A49CB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>Príloha č. 3:</w:t>
      </w:r>
      <w:r w:rsidRPr="007A49CB">
        <w:rPr>
          <w:rFonts w:ascii="Times New Roman" w:hAnsi="Times New Roman"/>
          <w:sz w:val="22"/>
          <w:szCs w:val="22"/>
        </w:rPr>
        <w:tab/>
        <w:t>Zoznam subdodávateľov</w:t>
      </w:r>
    </w:p>
    <w:p w14:paraId="48E7B0E4" w14:textId="18C3A769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</w:p>
    <w:p w14:paraId="42A54089" w14:textId="77777777" w:rsidR="00AC2E94" w:rsidRPr="007A49CB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ab/>
        <w:t>V Bratislave dňa .....................</w:t>
      </w:r>
      <w:r w:rsidRPr="007A49CB">
        <w:rPr>
          <w:rFonts w:ascii="Times New Roman" w:hAnsi="Times New Roman"/>
          <w:sz w:val="22"/>
          <w:szCs w:val="22"/>
        </w:rPr>
        <w:tab/>
        <w:t>V ......................... dňa: .....................</w:t>
      </w:r>
    </w:p>
    <w:p w14:paraId="4E0CFF38" w14:textId="77777777" w:rsidR="00912BDB" w:rsidRPr="007A49C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</w:p>
    <w:p w14:paraId="01307240" w14:textId="439A9933" w:rsidR="00AC2E94" w:rsidRPr="007A49CB" w:rsidRDefault="00AC2E94" w:rsidP="00F01256">
      <w:pPr>
        <w:tabs>
          <w:tab w:val="clear" w:pos="2160"/>
          <w:tab w:val="clear" w:pos="2880"/>
          <w:tab w:val="clear" w:pos="4500"/>
        </w:tabs>
        <w:spacing w:line="264" w:lineRule="auto"/>
        <w:ind w:firstLine="426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 xml:space="preserve">Za </w:t>
      </w:r>
      <w:r w:rsidR="00804021" w:rsidRPr="007A49CB">
        <w:rPr>
          <w:rFonts w:ascii="Times New Roman" w:hAnsi="Times New Roman"/>
          <w:sz w:val="22"/>
          <w:szCs w:val="22"/>
        </w:rPr>
        <w:t>Objednávateľa</w:t>
      </w:r>
      <w:r w:rsidRPr="007A49CB">
        <w:rPr>
          <w:rFonts w:ascii="Times New Roman" w:hAnsi="Times New Roman"/>
          <w:sz w:val="22"/>
          <w:szCs w:val="22"/>
        </w:rPr>
        <w:t>:</w:t>
      </w:r>
      <w:r w:rsidRPr="007A49CB">
        <w:rPr>
          <w:rFonts w:ascii="Times New Roman" w:hAnsi="Times New Roman"/>
          <w:sz w:val="22"/>
          <w:szCs w:val="22"/>
        </w:rPr>
        <w:tab/>
      </w:r>
      <w:r w:rsidR="00F01256" w:rsidRPr="007A49CB">
        <w:rPr>
          <w:rFonts w:ascii="Times New Roman" w:hAnsi="Times New Roman"/>
          <w:sz w:val="22"/>
          <w:szCs w:val="22"/>
        </w:rPr>
        <w:tab/>
      </w:r>
      <w:r w:rsidR="00F01256" w:rsidRPr="007A49CB">
        <w:rPr>
          <w:rFonts w:ascii="Times New Roman" w:hAnsi="Times New Roman"/>
          <w:sz w:val="22"/>
          <w:szCs w:val="22"/>
        </w:rPr>
        <w:tab/>
      </w:r>
      <w:r w:rsidR="00F01256" w:rsidRPr="007A49CB">
        <w:rPr>
          <w:rFonts w:ascii="Times New Roman" w:hAnsi="Times New Roman"/>
          <w:sz w:val="22"/>
          <w:szCs w:val="22"/>
        </w:rPr>
        <w:tab/>
      </w:r>
      <w:r w:rsidR="00F01256" w:rsidRPr="007A49CB">
        <w:rPr>
          <w:rFonts w:ascii="Times New Roman" w:hAnsi="Times New Roman"/>
          <w:sz w:val="22"/>
          <w:szCs w:val="22"/>
        </w:rPr>
        <w:tab/>
      </w:r>
      <w:r w:rsidR="00F01256" w:rsidRPr="007A49CB">
        <w:rPr>
          <w:rFonts w:ascii="Times New Roman" w:hAnsi="Times New Roman"/>
          <w:sz w:val="22"/>
          <w:szCs w:val="22"/>
        </w:rPr>
        <w:tab/>
      </w:r>
      <w:r w:rsidRPr="007A49CB">
        <w:rPr>
          <w:rFonts w:ascii="Times New Roman" w:hAnsi="Times New Roman"/>
          <w:sz w:val="22"/>
          <w:szCs w:val="22"/>
        </w:rPr>
        <w:t xml:space="preserve">Za </w:t>
      </w:r>
      <w:r w:rsidR="00804021" w:rsidRPr="007A49CB">
        <w:rPr>
          <w:rFonts w:ascii="Times New Roman" w:hAnsi="Times New Roman"/>
          <w:sz w:val="22"/>
          <w:szCs w:val="22"/>
        </w:rPr>
        <w:t>Poskytovateľa</w:t>
      </w:r>
      <w:r w:rsidRPr="007A49CB">
        <w:rPr>
          <w:rFonts w:ascii="Times New Roman" w:hAnsi="Times New Roman"/>
          <w:sz w:val="22"/>
          <w:szCs w:val="22"/>
        </w:rPr>
        <w:t>:</w:t>
      </w:r>
    </w:p>
    <w:p w14:paraId="394BE0A6" w14:textId="77777777" w:rsidR="00AE3ADC" w:rsidRPr="007A49CB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7A49CB">
        <w:rPr>
          <w:rFonts w:ascii="Times New Roman" w:hAnsi="Times New Roman"/>
          <w:sz w:val="22"/>
          <w:szCs w:val="22"/>
        </w:rPr>
        <w:tab/>
        <w:t>.......................................................</w:t>
      </w:r>
      <w:r w:rsidRPr="007A49CB">
        <w:rPr>
          <w:rFonts w:ascii="Times New Roman" w:hAnsi="Times New Roman"/>
          <w:sz w:val="22"/>
          <w:szCs w:val="22"/>
        </w:rPr>
        <w:tab/>
        <w:t>.......................................................</w:t>
      </w:r>
    </w:p>
    <w:p w14:paraId="1402129A" w14:textId="04339451" w:rsidR="008F484C" w:rsidRPr="007A49CB" w:rsidRDefault="008F484C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02C5103D" w14:textId="77777777" w:rsidR="00FB0AB9" w:rsidRDefault="00FB0AB9" w:rsidP="00EB18FA">
      <w:pPr>
        <w:tabs>
          <w:tab w:val="left" w:pos="5670"/>
        </w:tabs>
        <w:rPr>
          <w:rFonts w:ascii="Arial Narrow" w:hAnsi="Arial Narrow"/>
          <w:sz w:val="22"/>
          <w:szCs w:val="22"/>
        </w:rPr>
        <w:sectPr w:rsidR="00FB0AB9" w:rsidSect="00EB18FA">
          <w:footerReference w:type="default" r:id="rId8"/>
          <w:pgSz w:w="11906" w:h="16838"/>
          <w:pgMar w:top="1276" w:right="1134" w:bottom="1276" w:left="1418" w:header="709" w:footer="709" w:gutter="0"/>
          <w:cols w:space="708"/>
          <w:docGrid w:linePitch="360"/>
        </w:sectPr>
      </w:pPr>
    </w:p>
    <w:p w14:paraId="48B61354" w14:textId="0EE69CCA" w:rsidR="00FB0AB9" w:rsidRPr="00381744" w:rsidRDefault="00FB0AB9" w:rsidP="00381744">
      <w:pPr>
        <w:tabs>
          <w:tab w:val="left" w:pos="5670"/>
        </w:tabs>
        <w:jc w:val="center"/>
        <w:rPr>
          <w:rFonts w:ascii="Times New Roman" w:hAnsi="Times New Roman"/>
          <w:b/>
          <w:sz w:val="22"/>
          <w:szCs w:val="22"/>
        </w:rPr>
      </w:pPr>
      <w:r w:rsidRPr="00381744">
        <w:rPr>
          <w:rFonts w:ascii="Times New Roman" w:hAnsi="Times New Roman"/>
          <w:b/>
          <w:sz w:val="22"/>
          <w:szCs w:val="22"/>
        </w:rPr>
        <w:lastRenderedPageBreak/>
        <w:t>Príloha č. 1</w:t>
      </w:r>
    </w:p>
    <w:p w14:paraId="6F207679" w14:textId="7777777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3833AF96" w14:textId="77777777" w:rsidR="00FB0AB9" w:rsidRPr="00A61520" w:rsidRDefault="00FB0AB9" w:rsidP="00FB0AB9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center"/>
        <w:rPr>
          <w:rFonts w:ascii="Times New Roman" w:hAnsi="Times New Roman"/>
          <w:b/>
          <w:sz w:val="24"/>
          <w:szCs w:val="22"/>
        </w:rPr>
      </w:pPr>
      <w:r w:rsidRPr="00A61520">
        <w:rPr>
          <w:rFonts w:ascii="Times New Roman" w:hAnsi="Times New Roman"/>
          <w:b/>
          <w:sz w:val="24"/>
          <w:szCs w:val="22"/>
        </w:rPr>
        <w:t>Opis predmetu zákazky</w:t>
      </w:r>
    </w:p>
    <w:p w14:paraId="4D0F22F1" w14:textId="7777777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58BC4420" w14:textId="7777777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30F65331" w14:textId="28FF7406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color w:val="FF0000"/>
          <w:sz w:val="22"/>
          <w:szCs w:val="22"/>
        </w:rPr>
      </w:pPr>
      <w:r w:rsidRPr="00A61520">
        <w:rPr>
          <w:rFonts w:ascii="Times New Roman" w:hAnsi="Times New Roman"/>
          <w:color w:val="FF0000"/>
          <w:sz w:val="22"/>
          <w:szCs w:val="22"/>
        </w:rPr>
        <w:t>Obsahom tejto prílohy zmluvy je celá príloha č. 1 súťažných podkladov – Opis predmetu zákazky vyplnená v súlade s ponukou úspešného uchádzača.</w:t>
      </w:r>
    </w:p>
    <w:p w14:paraId="2A050209" w14:textId="7777777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72EE5AAC" w14:textId="7777777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  <w:sectPr w:rsidR="00FB0AB9" w:rsidRPr="00A61520" w:rsidSect="00EB18FA">
          <w:footerReference w:type="default" r:id="rId9"/>
          <w:pgSz w:w="11906" w:h="16838"/>
          <w:pgMar w:top="1276" w:right="1134" w:bottom="1276" w:left="1418" w:header="709" w:footer="709" w:gutter="0"/>
          <w:cols w:space="708"/>
          <w:docGrid w:linePitch="360"/>
        </w:sectPr>
      </w:pPr>
    </w:p>
    <w:p w14:paraId="08193C81" w14:textId="75FAD6F1" w:rsidR="00FB0AB9" w:rsidRPr="00A61520" w:rsidRDefault="00FB0AB9" w:rsidP="00FB0AB9">
      <w:pPr>
        <w:tabs>
          <w:tab w:val="left" w:pos="5670"/>
        </w:tabs>
        <w:jc w:val="right"/>
        <w:rPr>
          <w:rFonts w:ascii="Times New Roman" w:hAnsi="Times New Roman"/>
          <w:sz w:val="22"/>
          <w:szCs w:val="22"/>
        </w:rPr>
      </w:pPr>
      <w:r w:rsidRPr="00A61520">
        <w:rPr>
          <w:rFonts w:ascii="Times New Roman" w:hAnsi="Times New Roman"/>
          <w:sz w:val="22"/>
          <w:szCs w:val="22"/>
        </w:rPr>
        <w:lastRenderedPageBreak/>
        <w:t>Príloha č. 2</w:t>
      </w:r>
    </w:p>
    <w:p w14:paraId="77C801EA" w14:textId="0F9C1C17" w:rsidR="00FB0AB9" w:rsidRPr="00A61520" w:rsidRDefault="00FB0AB9" w:rsidP="00EB18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</w:p>
    <w:p w14:paraId="544668F6" w14:textId="77777777" w:rsidR="00E64379" w:rsidRPr="00CF5824" w:rsidRDefault="00E64379" w:rsidP="00CF5824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2"/>
          <w:szCs w:val="22"/>
        </w:rPr>
      </w:pPr>
      <w:r w:rsidRPr="00CF5824">
        <w:rPr>
          <w:rFonts w:ascii="Times New Roman" w:hAnsi="Times New Roman"/>
          <w:b/>
          <w:sz w:val="22"/>
          <w:szCs w:val="22"/>
        </w:rPr>
        <w:t>Štruktúrovaný rozpočet ceny v súlade s ponukou úspešného uchádzača podľa požadovaného počtu licencií</w:t>
      </w:r>
    </w:p>
    <w:p w14:paraId="40370458" w14:textId="77777777" w:rsidR="00FB0AB9" w:rsidRPr="00A61520" w:rsidRDefault="00FB0AB9" w:rsidP="00FB0AB9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2"/>
          <w:szCs w:val="22"/>
        </w:rPr>
      </w:pPr>
    </w:p>
    <w:p w14:paraId="19AE75F1" w14:textId="77777777" w:rsidR="00FB0AB9" w:rsidRPr="00A61520" w:rsidRDefault="00FB0AB9" w:rsidP="00FB0AB9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2"/>
          <w:szCs w:val="22"/>
        </w:rPr>
      </w:pPr>
    </w:p>
    <w:p w14:paraId="54EF6D73" w14:textId="285866CC" w:rsidR="00FB0AB9" w:rsidRPr="00A61520" w:rsidRDefault="00FB0AB9" w:rsidP="00FB0AB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szCs w:val="22"/>
        </w:rPr>
      </w:pPr>
      <w:r w:rsidRPr="00A61520">
        <w:rPr>
          <w:rFonts w:ascii="Times New Roman" w:hAnsi="Times New Roman"/>
          <w:color w:val="FF0000"/>
          <w:sz w:val="22"/>
          <w:szCs w:val="22"/>
        </w:rPr>
        <w:t>Obsahom tejto prílohy zmluvy je príloha č. 2 súťažných podkladov – Štrukt</w:t>
      </w:r>
      <w:r w:rsidR="00CD433F">
        <w:rPr>
          <w:rFonts w:ascii="Times New Roman" w:hAnsi="Times New Roman"/>
          <w:color w:val="FF0000"/>
          <w:sz w:val="22"/>
          <w:szCs w:val="22"/>
        </w:rPr>
        <w:t xml:space="preserve">úrovaný rozpočet ceny vyplnený </w:t>
      </w:r>
      <w:r w:rsidRPr="00A61520">
        <w:rPr>
          <w:rFonts w:ascii="Times New Roman" w:hAnsi="Times New Roman"/>
          <w:color w:val="FF0000"/>
          <w:sz w:val="22"/>
          <w:szCs w:val="22"/>
        </w:rPr>
        <w:t>v súlade s ponukou úspešného uchádzača</w:t>
      </w:r>
      <w:r w:rsidRPr="00A61520">
        <w:rPr>
          <w:rFonts w:ascii="Times New Roman" w:hAnsi="Times New Roman"/>
          <w:sz w:val="22"/>
          <w:szCs w:val="22"/>
        </w:rPr>
        <w:t>.</w:t>
      </w:r>
    </w:p>
    <w:p w14:paraId="280B0EDA" w14:textId="77777777" w:rsidR="00FB0AB9" w:rsidRPr="00A61520" w:rsidRDefault="00FB0AB9" w:rsidP="00FB0AB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2"/>
          <w:szCs w:val="22"/>
        </w:rPr>
        <w:sectPr w:rsidR="00FB0AB9" w:rsidRPr="00A61520" w:rsidSect="00EB18FA">
          <w:pgSz w:w="11906" w:h="16838"/>
          <w:pgMar w:top="1276" w:right="1134" w:bottom="1276" w:left="1418" w:header="709" w:footer="709" w:gutter="0"/>
          <w:cols w:space="708"/>
          <w:docGrid w:linePitch="360"/>
        </w:sectPr>
      </w:pPr>
    </w:p>
    <w:p w14:paraId="7E7B4502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Times New Roman" w:hAnsi="Times New Roman"/>
          <w:sz w:val="22"/>
          <w:szCs w:val="22"/>
        </w:rPr>
      </w:pPr>
      <w:r w:rsidRPr="00A61520">
        <w:rPr>
          <w:rFonts w:ascii="Times New Roman" w:hAnsi="Times New Roman"/>
          <w:sz w:val="22"/>
          <w:szCs w:val="22"/>
        </w:rPr>
        <w:lastRenderedPageBreak/>
        <w:t>Príloha č. 3</w:t>
      </w:r>
    </w:p>
    <w:p w14:paraId="5A13468D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/>
          <w:sz w:val="22"/>
          <w:szCs w:val="22"/>
        </w:rPr>
      </w:pPr>
    </w:p>
    <w:p w14:paraId="30866D8F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025D4BA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65EABE1" w14:textId="238BED2F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A61520">
        <w:rPr>
          <w:rFonts w:ascii="Times New Roman" w:hAnsi="Times New Roman"/>
          <w:b/>
          <w:sz w:val="22"/>
          <w:szCs w:val="22"/>
        </w:rPr>
        <w:t>Zoznam subdodávateľov</w:t>
      </w:r>
    </w:p>
    <w:p w14:paraId="68F49514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A07FEE7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FCAA733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460B25E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CA7C765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B99424A" w14:textId="4EA5A6C8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i/>
          <w:sz w:val="22"/>
          <w:szCs w:val="22"/>
        </w:rPr>
      </w:pPr>
      <w:r w:rsidRPr="00A61520">
        <w:rPr>
          <w:rFonts w:ascii="Times New Roman" w:hAnsi="Times New Roman"/>
          <w:i/>
          <w:color w:val="FF0000"/>
          <w:sz w:val="22"/>
          <w:szCs w:val="22"/>
        </w:rPr>
        <w:t>(doplní uchádzač, v prípade že nebude využívať subdodávateľov uvedie vyhlásenie)</w:t>
      </w:r>
    </w:p>
    <w:p w14:paraId="1190C722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A342A4E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E47F310" w14:textId="77777777" w:rsidR="00B15BC1" w:rsidRPr="00A6152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944890C" w14:textId="667B9DC5" w:rsidR="00B15BC1" w:rsidRPr="00A61520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 w:eastAsia="en-US"/>
        </w:rPr>
      </w:pPr>
      <w:r w:rsidRPr="00A61520">
        <w:rPr>
          <w:rFonts w:ascii="Times New Roman" w:eastAsia="Calibri" w:hAnsi="Times New Roman"/>
          <w:sz w:val="22"/>
          <w:szCs w:val="22"/>
          <w:lang w:eastAsia="en-US"/>
        </w:rPr>
        <w:t xml:space="preserve">Za </w:t>
      </w:r>
      <w:r w:rsidR="00804021" w:rsidRPr="00A61520">
        <w:rPr>
          <w:rFonts w:ascii="Times New Roman" w:eastAsia="Calibri" w:hAnsi="Times New Roman"/>
          <w:sz w:val="22"/>
          <w:szCs w:val="22"/>
          <w:lang w:eastAsia="en-US"/>
        </w:rPr>
        <w:t>Poskytovateľa</w:t>
      </w:r>
      <w:r w:rsidRPr="00A61520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054A8235" w14:textId="77777777" w:rsidR="00B15BC1" w:rsidRPr="00AB28CF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1671CD80" w14:textId="77777777" w:rsidR="00B15BC1" w:rsidRPr="00AB28CF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6E55B5A" w14:textId="77777777" w:rsidR="00B15BC1" w:rsidRPr="00AB28CF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47EE59D8" w14:textId="77777777" w:rsidR="00B15BC1" w:rsidRPr="00AB28CF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DF99E9E" w14:textId="77777777" w:rsidR="00B15BC1" w:rsidRPr="00AB28CF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C46E380" w14:textId="77777777" w:rsidR="00B15BC1" w:rsidRPr="00AB28CF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</w:p>
    <w:p w14:paraId="16925FA6" w14:textId="0779964D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B28CF">
        <w:rPr>
          <w:rFonts w:ascii="Arial Narrow" w:hAnsi="Arial Narrow"/>
          <w:iCs/>
          <w:sz w:val="22"/>
          <w:szCs w:val="22"/>
        </w:rPr>
        <w:tab/>
        <w:t xml:space="preserve">           </w:t>
      </w:r>
      <w:r w:rsidR="00691035" w:rsidRPr="00AB28CF">
        <w:rPr>
          <w:rFonts w:ascii="Arial Narrow" w:hAnsi="Arial Narrow"/>
          <w:iCs/>
          <w:sz w:val="22"/>
          <w:szCs w:val="22"/>
        </w:rPr>
        <w:tab/>
      </w:r>
      <w:r w:rsidR="00691035" w:rsidRPr="00AB28CF">
        <w:rPr>
          <w:rFonts w:ascii="Arial Narrow" w:hAnsi="Arial Narrow"/>
          <w:iCs/>
          <w:sz w:val="22"/>
          <w:szCs w:val="22"/>
        </w:rPr>
        <w:tab/>
      </w:r>
      <w:r w:rsidRPr="00AB28CF">
        <w:rPr>
          <w:rFonts w:ascii="Arial Narrow" w:hAnsi="Arial Narrow"/>
          <w:iCs/>
          <w:sz w:val="22"/>
          <w:szCs w:val="22"/>
        </w:rPr>
        <w:t xml:space="preserve">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086C14FC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6DCB6F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761E7310" w14:textId="57A36FBA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2ECEFB" w16cid:durableId="26CB7650"/>
  <w16cid:commentId w16cid:paraId="208F72D0" w16cid:durableId="26CB7651"/>
  <w16cid:commentId w16cid:paraId="3ACAED77" w16cid:durableId="26CB7659"/>
  <w16cid:commentId w16cid:paraId="29EE77CD" w16cid:durableId="26CB765A"/>
  <w16cid:commentId w16cid:paraId="15183352" w16cid:durableId="26CB765D"/>
  <w16cid:commentId w16cid:paraId="69A6193E" w16cid:durableId="26CB765E"/>
  <w16cid:commentId w16cid:paraId="2339A99E" w16cid:durableId="26CB765F"/>
  <w16cid:commentId w16cid:paraId="2FBDB194" w16cid:durableId="26CB7660"/>
  <w16cid:commentId w16cid:paraId="43831072" w16cid:durableId="26CB7661"/>
  <w16cid:commentId w16cid:paraId="7CE1CF01" w16cid:durableId="26CB7662"/>
  <w16cid:commentId w16cid:paraId="669B6A6B" w16cid:durableId="26CB7663"/>
  <w16cid:commentId w16cid:paraId="7B2C1BA3" w16cid:durableId="26CB7664"/>
  <w16cid:commentId w16cid:paraId="4E930E15" w16cid:durableId="26CB7665"/>
  <w16cid:commentId w16cid:paraId="5ACD0D12" w16cid:durableId="26CB7666"/>
  <w16cid:commentId w16cid:paraId="1619C12B" w16cid:durableId="26CB7667"/>
  <w16cid:commentId w16cid:paraId="10861B69" w16cid:durableId="26CB7668"/>
  <w16cid:commentId w16cid:paraId="5DB20460" w16cid:durableId="26CB7669"/>
  <w16cid:commentId w16cid:paraId="1CF36AE8" w16cid:durableId="26CB766A"/>
  <w16cid:commentId w16cid:paraId="4329D590" w16cid:durableId="26CB766E"/>
  <w16cid:commentId w16cid:paraId="4A39391F" w16cid:durableId="26CB766F"/>
  <w16cid:commentId w16cid:paraId="51C4AEDD" w16cid:durableId="26CB7670"/>
  <w16cid:commentId w16cid:paraId="3E9477C3" w16cid:durableId="26CB7671"/>
  <w16cid:commentId w16cid:paraId="6BE80500" w16cid:durableId="26CB7672"/>
  <w16cid:commentId w16cid:paraId="5795321A" w16cid:durableId="26CB7673"/>
  <w16cid:commentId w16cid:paraId="521A2D3E" w16cid:durableId="26CB7674"/>
  <w16cid:commentId w16cid:paraId="7026C96F" w16cid:durableId="26CB7675"/>
  <w16cid:commentId w16cid:paraId="3EBFD32D" w16cid:durableId="26CB7676"/>
  <w16cid:commentId w16cid:paraId="0B0D88CE" w16cid:durableId="26CB7677"/>
  <w16cid:commentId w16cid:paraId="2AA888FA" w16cid:durableId="26CB7678"/>
  <w16cid:commentId w16cid:paraId="22488938" w16cid:durableId="26CB7679"/>
  <w16cid:commentId w16cid:paraId="5ACDF795" w16cid:durableId="26CB767A"/>
  <w16cid:commentId w16cid:paraId="43D54FDD" w16cid:durableId="26CB7680"/>
  <w16cid:commentId w16cid:paraId="2E8447FC" w16cid:durableId="26CB7681"/>
  <w16cid:commentId w16cid:paraId="50C96F09" w16cid:durableId="26CB7682"/>
  <w16cid:commentId w16cid:paraId="74AB0F72" w16cid:durableId="26CB7683"/>
  <w16cid:commentId w16cid:paraId="6F29EBF4" w16cid:durableId="26CB7684"/>
  <w16cid:commentId w16cid:paraId="24B704F9" w16cid:durableId="26CB7685"/>
  <w16cid:commentId w16cid:paraId="52F2F9A0" w16cid:durableId="26CB7686"/>
  <w16cid:commentId w16cid:paraId="4BBC37BC" w16cid:durableId="26CB7687"/>
  <w16cid:commentId w16cid:paraId="1B886BCF" w16cid:durableId="26CB7688"/>
  <w16cid:commentId w16cid:paraId="78888FFE" w16cid:durableId="26CB7689"/>
  <w16cid:commentId w16cid:paraId="21CD38E8" w16cid:durableId="26CB768A"/>
  <w16cid:commentId w16cid:paraId="79AD67A4" w16cid:durableId="26CB768B"/>
  <w16cid:commentId w16cid:paraId="09415953" w16cid:durableId="26CB76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43D55" w14:textId="77777777" w:rsidR="00C569A4" w:rsidRDefault="00C569A4">
      <w:r>
        <w:separator/>
      </w:r>
    </w:p>
  </w:endnote>
  <w:endnote w:type="continuationSeparator" w:id="0">
    <w:p w14:paraId="54F3DF50" w14:textId="77777777" w:rsidR="00C569A4" w:rsidRDefault="00C5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1244835027"/>
      <w:docPartObj>
        <w:docPartGallery w:val="Page Numbers (Bottom of Page)"/>
        <w:docPartUnique/>
      </w:docPartObj>
    </w:sdtPr>
    <w:sdtEndPr/>
    <w:sdtContent>
      <w:p w14:paraId="52010645" w14:textId="744EA2ED" w:rsidR="00CB2BB3" w:rsidRPr="003D0E30" w:rsidRDefault="00CB2BB3">
        <w:pPr>
          <w:pStyle w:val="Pta"/>
          <w:jc w:val="center"/>
          <w:rPr>
            <w:rFonts w:ascii="Arial Narrow" w:hAnsi="Arial Narrow"/>
          </w:rPr>
        </w:pPr>
        <w:r w:rsidRPr="003D0E30">
          <w:rPr>
            <w:rFonts w:ascii="Arial Narrow" w:hAnsi="Arial Narrow"/>
          </w:rPr>
          <w:fldChar w:fldCharType="begin"/>
        </w:r>
        <w:r w:rsidRPr="003D0E30">
          <w:rPr>
            <w:rFonts w:ascii="Arial Narrow" w:hAnsi="Arial Narrow"/>
          </w:rPr>
          <w:instrText>PAGE   \* MERGEFORMAT</w:instrText>
        </w:r>
        <w:r w:rsidRPr="003D0E30">
          <w:rPr>
            <w:rFonts w:ascii="Arial Narrow" w:hAnsi="Arial Narrow"/>
          </w:rPr>
          <w:fldChar w:fldCharType="separate"/>
        </w:r>
        <w:r w:rsidR="00080D62" w:rsidRPr="00080D62">
          <w:rPr>
            <w:rFonts w:ascii="Arial Narrow" w:hAnsi="Arial Narrow"/>
            <w:lang w:val="sk-SK"/>
          </w:rPr>
          <w:t>7</w:t>
        </w:r>
        <w:r w:rsidRPr="003D0E30">
          <w:rPr>
            <w:rFonts w:ascii="Arial Narrow" w:hAnsi="Arial Narro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27A93" w14:textId="45BE9432" w:rsidR="00CB2BB3" w:rsidRPr="003D0E30" w:rsidRDefault="00CB2BB3">
    <w:pPr>
      <w:pStyle w:val="Pta"/>
      <w:jc w:val="cen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9FE12" w14:textId="77777777" w:rsidR="00C569A4" w:rsidRDefault="00C569A4">
      <w:r>
        <w:separator/>
      </w:r>
    </w:p>
  </w:footnote>
  <w:footnote w:type="continuationSeparator" w:id="0">
    <w:p w14:paraId="475DAF72" w14:textId="77777777" w:rsidR="00C569A4" w:rsidRDefault="00C56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741241BC"/>
    <w:lvl w:ilvl="0" w:tplc="FE6E6F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BA69B1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23A0D"/>
    <w:multiLevelType w:val="hybridMultilevel"/>
    <w:tmpl w:val="3F6A5968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ED82658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61777E"/>
    <w:multiLevelType w:val="hybridMultilevel"/>
    <w:tmpl w:val="9AF2BFA2"/>
    <w:lvl w:ilvl="0" w:tplc="2E20E01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C17B8"/>
    <w:multiLevelType w:val="hybridMultilevel"/>
    <w:tmpl w:val="DF5ED8CA"/>
    <w:lvl w:ilvl="0" w:tplc="6634362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1647777"/>
    <w:multiLevelType w:val="multilevel"/>
    <w:tmpl w:val="747650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C124711"/>
    <w:multiLevelType w:val="hybridMultilevel"/>
    <w:tmpl w:val="2312B604"/>
    <w:lvl w:ilvl="0" w:tplc="05EC7CA8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13E2439"/>
    <w:multiLevelType w:val="hybridMultilevel"/>
    <w:tmpl w:val="2312B604"/>
    <w:lvl w:ilvl="0" w:tplc="05EC7CA8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2502B6D"/>
    <w:multiLevelType w:val="hybridMultilevel"/>
    <w:tmpl w:val="9AF2BFA2"/>
    <w:lvl w:ilvl="0" w:tplc="2E20E01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161FF"/>
    <w:multiLevelType w:val="hybridMultilevel"/>
    <w:tmpl w:val="5F1C216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45307E"/>
    <w:multiLevelType w:val="hybridMultilevel"/>
    <w:tmpl w:val="7C88DF74"/>
    <w:lvl w:ilvl="0" w:tplc="2710D2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8" w15:restartNumberingAfterBreak="0">
    <w:nsid w:val="52570D15"/>
    <w:multiLevelType w:val="hybridMultilevel"/>
    <w:tmpl w:val="D618D426"/>
    <w:lvl w:ilvl="0" w:tplc="05EC7CA8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9FA03E7"/>
    <w:multiLevelType w:val="hybridMultilevel"/>
    <w:tmpl w:val="2312B604"/>
    <w:lvl w:ilvl="0" w:tplc="05EC7CA8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9412C7"/>
    <w:multiLevelType w:val="hybridMultilevel"/>
    <w:tmpl w:val="2312B604"/>
    <w:lvl w:ilvl="0" w:tplc="05EC7CA8">
      <w:start w:val="1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118738B"/>
    <w:multiLevelType w:val="hybridMultilevel"/>
    <w:tmpl w:val="04D49C88"/>
    <w:lvl w:ilvl="0" w:tplc="BD26E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6" w15:restartNumberingAfterBreak="0">
    <w:nsid w:val="763E6E6E"/>
    <w:multiLevelType w:val="hybridMultilevel"/>
    <w:tmpl w:val="2ED4E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73F14"/>
    <w:multiLevelType w:val="multilevel"/>
    <w:tmpl w:val="747650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3"/>
  </w:num>
  <w:num w:numId="2">
    <w:abstractNumId w:val="17"/>
  </w:num>
  <w:num w:numId="3">
    <w:abstractNumId w:val="28"/>
  </w:num>
  <w:num w:numId="4">
    <w:abstractNumId w:val="29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9"/>
  </w:num>
  <w:num w:numId="10">
    <w:abstractNumId w:val="2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0"/>
  </w:num>
  <w:num w:numId="17">
    <w:abstractNumId w:val="16"/>
  </w:num>
  <w:num w:numId="18">
    <w:abstractNumId w:val="2"/>
  </w:num>
  <w:num w:numId="19">
    <w:abstractNumId w:val="9"/>
  </w:num>
  <w:num w:numId="20">
    <w:abstractNumId w:val="21"/>
  </w:num>
  <w:num w:numId="21">
    <w:abstractNumId w:val="12"/>
  </w:num>
  <w:num w:numId="22">
    <w:abstractNumId w:val="20"/>
  </w:num>
  <w:num w:numId="23">
    <w:abstractNumId w:val="3"/>
  </w:num>
  <w:num w:numId="24">
    <w:abstractNumId w:val="15"/>
  </w:num>
  <w:num w:numId="25">
    <w:abstractNumId w:val="18"/>
  </w:num>
  <w:num w:numId="26">
    <w:abstractNumId w:val="27"/>
  </w:num>
  <w:num w:numId="27">
    <w:abstractNumId w:val="0"/>
  </w:num>
  <w:num w:numId="28">
    <w:abstractNumId w:val="13"/>
  </w:num>
  <w:num w:numId="29">
    <w:abstractNumId w:val="24"/>
  </w:num>
  <w:num w:numId="30">
    <w:abstractNumId w:val="26"/>
  </w:num>
  <w:num w:numId="31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wM7C0NDY3sjA1MLZU0lEKTi0uzszPAymwqAUAFMMgzSwAAAA="/>
  </w:docVars>
  <w:rsids>
    <w:rsidRoot w:val="00304C34"/>
    <w:rsid w:val="00000850"/>
    <w:rsid w:val="0000160D"/>
    <w:rsid w:val="00001ACD"/>
    <w:rsid w:val="00002611"/>
    <w:rsid w:val="00002CE0"/>
    <w:rsid w:val="000045CF"/>
    <w:rsid w:val="00004A2E"/>
    <w:rsid w:val="0000505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35F4A"/>
    <w:rsid w:val="000360C3"/>
    <w:rsid w:val="00040CAA"/>
    <w:rsid w:val="00040CB9"/>
    <w:rsid w:val="0004169D"/>
    <w:rsid w:val="0004672A"/>
    <w:rsid w:val="0005032D"/>
    <w:rsid w:val="0005316B"/>
    <w:rsid w:val="000536D3"/>
    <w:rsid w:val="000542C5"/>
    <w:rsid w:val="00054B5B"/>
    <w:rsid w:val="00054E93"/>
    <w:rsid w:val="00055A06"/>
    <w:rsid w:val="00060CBF"/>
    <w:rsid w:val="00063749"/>
    <w:rsid w:val="00063F12"/>
    <w:rsid w:val="00067546"/>
    <w:rsid w:val="00070501"/>
    <w:rsid w:val="000745F4"/>
    <w:rsid w:val="00076346"/>
    <w:rsid w:val="00080D62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203"/>
    <w:rsid w:val="000C0428"/>
    <w:rsid w:val="000C1ADD"/>
    <w:rsid w:val="000C2820"/>
    <w:rsid w:val="000C439B"/>
    <w:rsid w:val="000C5811"/>
    <w:rsid w:val="000C597D"/>
    <w:rsid w:val="000D0AA4"/>
    <w:rsid w:val="000D0C9E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4D89"/>
    <w:rsid w:val="00106BD1"/>
    <w:rsid w:val="001070CE"/>
    <w:rsid w:val="00110ED8"/>
    <w:rsid w:val="00113784"/>
    <w:rsid w:val="00113D41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27FCE"/>
    <w:rsid w:val="001334A7"/>
    <w:rsid w:val="00134206"/>
    <w:rsid w:val="00140F09"/>
    <w:rsid w:val="00142395"/>
    <w:rsid w:val="0014291B"/>
    <w:rsid w:val="001429F4"/>
    <w:rsid w:val="00142B73"/>
    <w:rsid w:val="00144D1C"/>
    <w:rsid w:val="00146B6B"/>
    <w:rsid w:val="00150933"/>
    <w:rsid w:val="00150A90"/>
    <w:rsid w:val="00153195"/>
    <w:rsid w:val="00155619"/>
    <w:rsid w:val="00157294"/>
    <w:rsid w:val="001610BD"/>
    <w:rsid w:val="00161C3B"/>
    <w:rsid w:val="00167772"/>
    <w:rsid w:val="00167887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389F"/>
    <w:rsid w:val="00183C68"/>
    <w:rsid w:val="001854E6"/>
    <w:rsid w:val="00185A4E"/>
    <w:rsid w:val="0018674A"/>
    <w:rsid w:val="001873F6"/>
    <w:rsid w:val="00187F6B"/>
    <w:rsid w:val="001906D4"/>
    <w:rsid w:val="00190A99"/>
    <w:rsid w:val="00192147"/>
    <w:rsid w:val="0019798C"/>
    <w:rsid w:val="001A423E"/>
    <w:rsid w:val="001A4DAD"/>
    <w:rsid w:val="001A58BD"/>
    <w:rsid w:val="001A6ECB"/>
    <w:rsid w:val="001B1944"/>
    <w:rsid w:val="001B2184"/>
    <w:rsid w:val="001B35D8"/>
    <w:rsid w:val="001B51E2"/>
    <w:rsid w:val="001B562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E771D"/>
    <w:rsid w:val="001F0484"/>
    <w:rsid w:val="001F1462"/>
    <w:rsid w:val="001F153A"/>
    <w:rsid w:val="001F3089"/>
    <w:rsid w:val="001F376C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0F4F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1625"/>
    <w:rsid w:val="00252ADC"/>
    <w:rsid w:val="00255F10"/>
    <w:rsid w:val="00256035"/>
    <w:rsid w:val="0025662E"/>
    <w:rsid w:val="002571F9"/>
    <w:rsid w:val="00260283"/>
    <w:rsid w:val="00261F08"/>
    <w:rsid w:val="00262DFC"/>
    <w:rsid w:val="00263ACF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7574D"/>
    <w:rsid w:val="00282FAE"/>
    <w:rsid w:val="002834FA"/>
    <w:rsid w:val="00285AB9"/>
    <w:rsid w:val="00286E53"/>
    <w:rsid w:val="00292730"/>
    <w:rsid w:val="002952C0"/>
    <w:rsid w:val="00296A63"/>
    <w:rsid w:val="002A21F0"/>
    <w:rsid w:val="002A2BFD"/>
    <w:rsid w:val="002A3D2A"/>
    <w:rsid w:val="002A5292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537"/>
    <w:rsid w:val="002F4D3F"/>
    <w:rsid w:val="002F6F01"/>
    <w:rsid w:val="00300885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4F96"/>
    <w:rsid w:val="00315674"/>
    <w:rsid w:val="003157BF"/>
    <w:rsid w:val="00320274"/>
    <w:rsid w:val="003206CA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580C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52"/>
    <w:rsid w:val="00360381"/>
    <w:rsid w:val="00364F86"/>
    <w:rsid w:val="003654BB"/>
    <w:rsid w:val="0036581F"/>
    <w:rsid w:val="003713A4"/>
    <w:rsid w:val="00372B0A"/>
    <w:rsid w:val="0037669B"/>
    <w:rsid w:val="00376F60"/>
    <w:rsid w:val="00377E0B"/>
    <w:rsid w:val="00381744"/>
    <w:rsid w:val="0038426C"/>
    <w:rsid w:val="003856B6"/>
    <w:rsid w:val="00386F66"/>
    <w:rsid w:val="003909AD"/>
    <w:rsid w:val="003910D8"/>
    <w:rsid w:val="0039158A"/>
    <w:rsid w:val="003930AB"/>
    <w:rsid w:val="003964E6"/>
    <w:rsid w:val="003972CE"/>
    <w:rsid w:val="0039744D"/>
    <w:rsid w:val="00397557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E30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1BC6"/>
    <w:rsid w:val="003F5F71"/>
    <w:rsid w:val="003F623E"/>
    <w:rsid w:val="003F7BE7"/>
    <w:rsid w:val="00403D16"/>
    <w:rsid w:val="00405F3D"/>
    <w:rsid w:val="00406F54"/>
    <w:rsid w:val="00410387"/>
    <w:rsid w:val="00411EBB"/>
    <w:rsid w:val="00412329"/>
    <w:rsid w:val="00415709"/>
    <w:rsid w:val="00422367"/>
    <w:rsid w:val="0042259C"/>
    <w:rsid w:val="004228E3"/>
    <w:rsid w:val="004258DB"/>
    <w:rsid w:val="00425A5F"/>
    <w:rsid w:val="00426EF7"/>
    <w:rsid w:val="00430C7C"/>
    <w:rsid w:val="00431670"/>
    <w:rsid w:val="00436530"/>
    <w:rsid w:val="00437656"/>
    <w:rsid w:val="00437955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3827"/>
    <w:rsid w:val="00476FC4"/>
    <w:rsid w:val="00477806"/>
    <w:rsid w:val="00477A87"/>
    <w:rsid w:val="00480194"/>
    <w:rsid w:val="00481276"/>
    <w:rsid w:val="00482F58"/>
    <w:rsid w:val="0048622C"/>
    <w:rsid w:val="00486D69"/>
    <w:rsid w:val="004913C3"/>
    <w:rsid w:val="004961E5"/>
    <w:rsid w:val="00496CBF"/>
    <w:rsid w:val="00496CE3"/>
    <w:rsid w:val="004A10ED"/>
    <w:rsid w:val="004A504A"/>
    <w:rsid w:val="004A508C"/>
    <w:rsid w:val="004A5506"/>
    <w:rsid w:val="004A5DAD"/>
    <w:rsid w:val="004B0AA1"/>
    <w:rsid w:val="004B0C30"/>
    <w:rsid w:val="004C0700"/>
    <w:rsid w:val="004C0EF1"/>
    <w:rsid w:val="004C16FE"/>
    <w:rsid w:val="004C1EA7"/>
    <w:rsid w:val="004C2C75"/>
    <w:rsid w:val="004C52B8"/>
    <w:rsid w:val="004C60E4"/>
    <w:rsid w:val="004C61DD"/>
    <w:rsid w:val="004C62E1"/>
    <w:rsid w:val="004C6E38"/>
    <w:rsid w:val="004C714A"/>
    <w:rsid w:val="004C7EE0"/>
    <w:rsid w:val="004D141C"/>
    <w:rsid w:val="004D15BA"/>
    <w:rsid w:val="004D2776"/>
    <w:rsid w:val="004D310A"/>
    <w:rsid w:val="004D37B4"/>
    <w:rsid w:val="004D4595"/>
    <w:rsid w:val="004D56FE"/>
    <w:rsid w:val="004D7EAC"/>
    <w:rsid w:val="004E0441"/>
    <w:rsid w:val="004E0D93"/>
    <w:rsid w:val="004E0DB2"/>
    <w:rsid w:val="004E0FE8"/>
    <w:rsid w:val="004E47D2"/>
    <w:rsid w:val="004E4919"/>
    <w:rsid w:val="004E686D"/>
    <w:rsid w:val="004F0018"/>
    <w:rsid w:val="004F0A30"/>
    <w:rsid w:val="004F1567"/>
    <w:rsid w:val="004F23A7"/>
    <w:rsid w:val="004F72FA"/>
    <w:rsid w:val="004F76FD"/>
    <w:rsid w:val="005020D8"/>
    <w:rsid w:val="005056B3"/>
    <w:rsid w:val="00505C1F"/>
    <w:rsid w:val="005069A2"/>
    <w:rsid w:val="00506A03"/>
    <w:rsid w:val="0051281F"/>
    <w:rsid w:val="005140CE"/>
    <w:rsid w:val="005162B3"/>
    <w:rsid w:val="00517917"/>
    <w:rsid w:val="00517E4B"/>
    <w:rsid w:val="0052063C"/>
    <w:rsid w:val="0052086E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2234"/>
    <w:rsid w:val="005328FB"/>
    <w:rsid w:val="00533789"/>
    <w:rsid w:val="00533E6D"/>
    <w:rsid w:val="005340BB"/>
    <w:rsid w:val="0053794F"/>
    <w:rsid w:val="00540CAC"/>
    <w:rsid w:val="005420A1"/>
    <w:rsid w:val="0054319A"/>
    <w:rsid w:val="00543B8A"/>
    <w:rsid w:val="00543E05"/>
    <w:rsid w:val="005443CE"/>
    <w:rsid w:val="00547476"/>
    <w:rsid w:val="00547E21"/>
    <w:rsid w:val="0055169A"/>
    <w:rsid w:val="005517AD"/>
    <w:rsid w:val="00552557"/>
    <w:rsid w:val="0055396F"/>
    <w:rsid w:val="00554BB9"/>
    <w:rsid w:val="00554FFC"/>
    <w:rsid w:val="00555FE7"/>
    <w:rsid w:val="00557216"/>
    <w:rsid w:val="005624FC"/>
    <w:rsid w:val="005629BC"/>
    <w:rsid w:val="00563C9C"/>
    <w:rsid w:val="005640F9"/>
    <w:rsid w:val="00565B81"/>
    <w:rsid w:val="005677DD"/>
    <w:rsid w:val="00567C09"/>
    <w:rsid w:val="00571028"/>
    <w:rsid w:val="00571CFA"/>
    <w:rsid w:val="00572241"/>
    <w:rsid w:val="00574CCE"/>
    <w:rsid w:val="0058128D"/>
    <w:rsid w:val="00581B50"/>
    <w:rsid w:val="0058325C"/>
    <w:rsid w:val="005833CC"/>
    <w:rsid w:val="00587023"/>
    <w:rsid w:val="0058733D"/>
    <w:rsid w:val="0059053F"/>
    <w:rsid w:val="00590FE1"/>
    <w:rsid w:val="005910B0"/>
    <w:rsid w:val="00596B24"/>
    <w:rsid w:val="00597963"/>
    <w:rsid w:val="00597DBB"/>
    <w:rsid w:val="005A6926"/>
    <w:rsid w:val="005B034E"/>
    <w:rsid w:val="005B0C3C"/>
    <w:rsid w:val="005B137A"/>
    <w:rsid w:val="005B4D6C"/>
    <w:rsid w:val="005B5367"/>
    <w:rsid w:val="005B5707"/>
    <w:rsid w:val="005B5E0B"/>
    <w:rsid w:val="005C08D8"/>
    <w:rsid w:val="005C26BD"/>
    <w:rsid w:val="005C2B4E"/>
    <w:rsid w:val="005C2CA6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5DCD"/>
    <w:rsid w:val="005E6727"/>
    <w:rsid w:val="005F4139"/>
    <w:rsid w:val="005F548A"/>
    <w:rsid w:val="005F6667"/>
    <w:rsid w:val="00600659"/>
    <w:rsid w:val="00602434"/>
    <w:rsid w:val="00602C63"/>
    <w:rsid w:val="006070DD"/>
    <w:rsid w:val="00607679"/>
    <w:rsid w:val="006151EA"/>
    <w:rsid w:val="00616B60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29D0"/>
    <w:rsid w:val="00647460"/>
    <w:rsid w:val="006509EE"/>
    <w:rsid w:val="006517F6"/>
    <w:rsid w:val="006523B8"/>
    <w:rsid w:val="0065340A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048"/>
    <w:rsid w:val="006807D4"/>
    <w:rsid w:val="00682DE6"/>
    <w:rsid w:val="00686664"/>
    <w:rsid w:val="006876E0"/>
    <w:rsid w:val="0069080B"/>
    <w:rsid w:val="00691035"/>
    <w:rsid w:val="006931DD"/>
    <w:rsid w:val="006940F5"/>
    <w:rsid w:val="006975FB"/>
    <w:rsid w:val="006A0328"/>
    <w:rsid w:val="006A0606"/>
    <w:rsid w:val="006A2AF8"/>
    <w:rsid w:val="006A4D2D"/>
    <w:rsid w:val="006B13B7"/>
    <w:rsid w:val="006B32DB"/>
    <w:rsid w:val="006B3416"/>
    <w:rsid w:val="006B5694"/>
    <w:rsid w:val="006B5BBA"/>
    <w:rsid w:val="006B621A"/>
    <w:rsid w:val="006C4876"/>
    <w:rsid w:val="006C4B34"/>
    <w:rsid w:val="006C581E"/>
    <w:rsid w:val="006D1385"/>
    <w:rsid w:val="006D30F8"/>
    <w:rsid w:val="006E0F1E"/>
    <w:rsid w:val="006E2FBB"/>
    <w:rsid w:val="006E39D7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3DE"/>
    <w:rsid w:val="006F4DDF"/>
    <w:rsid w:val="006F5D13"/>
    <w:rsid w:val="006F64F0"/>
    <w:rsid w:val="006F782D"/>
    <w:rsid w:val="006F7C48"/>
    <w:rsid w:val="00700B0C"/>
    <w:rsid w:val="007019C9"/>
    <w:rsid w:val="00704FDA"/>
    <w:rsid w:val="00706178"/>
    <w:rsid w:val="00706ECD"/>
    <w:rsid w:val="00707B17"/>
    <w:rsid w:val="00710421"/>
    <w:rsid w:val="007110C9"/>
    <w:rsid w:val="00715132"/>
    <w:rsid w:val="007155A5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1B40"/>
    <w:rsid w:val="00774509"/>
    <w:rsid w:val="00775727"/>
    <w:rsid w:val="0077635E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49CB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5C50"/>
    <w:rsid w:val="007C672C"/>
    <w:rsid w:val="007C6BC1"/>
    <w:rsid w:val="007D08DB"/>
    <w:rsid w:val="007D0CE4"/>
    <w:rsid w:val="007D49D5"/>
    <w:rsid w:val="007D6BB8"/>
    <w:rsid w:val="007E164E"/>
    <w:rsid w:val="007E26AD"/>
    <w:rsid w:val="007E59ED"/>
    <w:rsid w:val="007F1E8E"/>
    <w:rsid w:val="007F22CB"/>
    <w:rsid w:val="007F2854"/>
    <w:rsid w:val="007F3153"/>
    <w:rsid w:val="007F751F"/>
    <w:rsid w:val="00802275"/>
    <w:rsid w:val="00803BA4"/>
    <w:rsid w:val="00804021"/>
    <w:rsid w:val="008064DE"/>
    <w:rsid w:val="00811034"/>
    <w:rsid w:val="008133BB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5B1A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6F7"/>
    <w:rsid w:val="008467DE"/>
    <w:rsid w:val="00847B1B"/>
    <w:rsid w:val="00847B99"/>
    <w:rsid w:val="0085361A"/>
    <w:rsid w:val="00856B7B"/>
    <w:rsid w:val="00856BA0"/>
    <w:rsid w:val="00864DB3"/>
    <w:rsid w:val="00865754"/>
    <w:rsid w:val="0087127A"/>
    <w:rsid w:val="008712A1"/>
    <w:rsid w:val="0087403C"/>
    <w:rsid w:val="00875C8C"/>
    <w:rsid w:val="0088051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3D1C"/>
    <w:rsid w:val="008A3E2D"/>
    <w:rsid w:val="008A4A7C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C6C8B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4C3"/>
    <w:rsid w:val="008E6E33"/>
    <w:rsid w:val="008F3791"/>
    <w:rsid w:val="008F3B25"/>
    <w:rsid w:val="008F484C"/>
    <w:rsid w:val="008F4C79"/>
    <w:rsid w:val="008F5799"/>
    <w:rsid w:val="00903F0C"/>
    <w:rsid w:val="00904013"/>
    <w:rsid w:val="00904FE2"/>
    <w:rsid w:val="00907449"/>
    <w:rsid w:val="0091066B"/>
    <w:rsid w:val="00911981"/>
    <w:rsid w:val="00912291"/>
    <w:rsid w:val="00912BDB"/>
    <w:rsid w:val="00915B6D"/>
    <w:rsid w:val="00917435"/>
    <w:rsid w:val="00920B4B"/>
    <w:rsid w:val="00921840"/>
    <w:rsid w:val="00922824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499E"/>
    <w:rsid w:val="00944BBB"/>
    <w:rsid w:val="009450AB"/>
    <w:rsid w:val="00945CAD"/>
    <w:rsid w:val="00950396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1491"/>
    <w:rsid w:val="00962FC3"/>
    <w:rsid w:val="00964E54"/>
    <w:rsid w:val="00964FAE"/>
    <w:rsid w:val="009663F8"/>
    <w:rsid w:val="00974C17"/>
    <w:rsid w:val="00974EF8"/>
    <w:rsid w:val="00974FA2"/>
    <w:rsid w:val="00976959"/>
    <w:rsid w:val="00977DFB"/>
    <w:rsid w:val="009865E2"/>
    <w:rsid w:val="00987818"/>
    <w:rsid w:val="009921C6"/>
    <w:rsid w:val="00992817"/>
    <w:rsid w:val="00992EC9"/>
    <w:rsid w:val="009958DA"/>
    <w:rsid w:val="00997F57"/>
    <w:rsid w:val="009A05B4"/>
    <w:rsid w:val="009A0C96"/>
    <w:rsid w:val="009A0EA0"/>
    <w:rsid w:val="009A13B3"/>
    <w:rsid w:val="009A1971"/>
    <w:rsid w:val="009A6895"/>
    <w:rsid w:val="009B1FE0"/>
    <w:rsid w:val="009B27EA"/>
    <w:rsid w:val="009B2B0E"/>
    <w:rsid w:val="009B478A"/>
    <w:rsid w:val="009B59D8"/>
    <w:rsid w:val="009B6081"/>
    <w:rsid w:val="009C06DF"/>
    <w:rsid w:val="009C13E6"/>
    <w:rsid w:val="009D07A7"/>
    <w:rsid w:val="009D08F8"/>
    <w:rsid w:val="009D197C"/>
    <w:rsid w:val="009D25A1"/>
    <w:rsid w:val="009D2D69"/>
    <w:rsid w:val="009D3784"/>
    <w:rsid w:val="009D37C8"/>
    <w:rsid w:val="009D6E2F"/>
    <w:rsid w:val="009E0479"/>
    <w:rsid w:val="009E14F4"/>
    <w:rsid w:val="009E5A1D"/>
    <w:rsid w:val="009E6021"/>
    <w:rsid w:val="009E67D3"/>
    <w:rsid w:val="009E719A"/>
    <w:rsid w:val="009F02E3"/>
    <w:rsid w:val="009F2295"/>
    <w:rsid w:val="009F3501"/>
    <w:rsid w:val="009F48AE"/>
    <w:rsid w:val="009F4EA5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234D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477E2"/>
    <w:rsid w:val="00A5119C"/>
    <w:rsid w:val="00A522BB"/>
    <w:rsid w:val="00A54955"/>
    <w:rsid w:val="00A57183"/>
    <w:rsid w:val="00A61520"/>
    <w:rsid w:val="00A645D4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240"/>
    <w:rsid w:val="00A87E13"/>
    <w:rsid w:val="00A90932"/>
    <w:rsid w:val="00A95463"/>
    <w:rsid w:val="00A95C2F"/>
    <w:rsid w:val="00A97565"/>
    <w:rsid w:val="00A97F78"/>
    <w:rsid w:val="00AA1D92"/>
    <w:rsid w:val="00AA2866"/>
    <w:rsid w:val="00AA438D"/>
    <w:rsid w:val="00AA486F"/>
    <w:rsid w:val="00AA5215"/>
    <w:rsid w:val="00AA5D54"/>
    <w:rsid w:val="00AB28CF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A3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7E74"/>
    <w:rsid w:val="00AF1131"/>
    <w:rsid w:val="00AF2940"/>
    <w:rsid w:val="00AF2A5B"/>
    <w:rsid w:val="00AF4B51"/>
    <w:rsid w:val="00AF4BA4"/>
    <w:rsid w:val="00AF5D3F"/>
    <w:rsid w:val="00AF70A0"/>
    <w:rsid w:val="00AF7800"/>
    <w:rsid w:val="00AF7B13"/>
    <w:rsid w:val="00B01046"/>
    <w:rsid w:val="00B0496E"/>
    <w:rsid w:val="00B04AA4"/>
    <w:rsid w:val="00B0513D"/>
    <w:rsid w:val="00B07516"/>
    <w:rsid w:val="00B07842"/>
    <w:rsid w:val="00B07ABC"/>
    <w:rsid w:val="00B10051"/>
    <w:rsid w:val="00B10DEF"/>
    <w:rsid w:val="00B148B0"/>
    <w:rsid w:val="00B15291"/>
    <w:rsid w:val="00B15558"/>
    <w:rsid w:val="00B15BC1"/>
    <w:rsid w:val="00B1620E"/>
    <w:rsid w:val="00B16322"/>
    <w:rsid w:val="00B165A1"/>
    <w:rsid w:val="00B2048D"/>
    <w:rsid w:val="00B21E88"/>
    <w:rsid w:val="00B236D9"/>
    <w:rsid w:val="00B256D3"/>
    <w:rsid w:val="00B25A4E"/>
    <w:rsid w:val="00B32459"/>
    <w:rsid w:val="00B34FA1"/>
    <w:rsid w:val="00B501D8"/>
    <w:rsid w:val="00B503AC"/>
    <w:rsid w:val="00B51728"/>
    <w:rsid w:val="00B5187B"/>
    <w:rsid w:val="00B52124"/>
    <w:rsid w:val="00B53AF0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4875"/>
    <w:rsid w:val="00B66733"/>
    <w:rsid w:val="00B66FBB"/>
    <w:rsid w:val="00B676B2"/>
    <w:rsid w:val="00B735EB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06E"/>
    <w:rsid w:val="00BB04EF"/>
    <w:rsid w:val="00BB04F3"/>
    <w:rsid w:val="00BB0521"/>
    <w:rsid w:val="00BB0CF2"/>
    <w:rsid w:val="00BB2D21"/>
    <w:rsid w:val="00BB44F8"/>
    <w:rsid w:val="00BB76B7"/>
    <w:rsid w:val="00BC023A"/>
    <w:rsid w:val="00BC089F"/>
    <w:rsid w:val="00BC0A8D"/>
    <w:rsid w:val="00BC3A86"/>
    <w:rsid w:val="00BC45E2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470F"/>
    <w:rsid w:val="00BE540D"/>
    <w:rsid w:val="00BE670B"/>
    <w:rsid w:val="00BE67B5"/>
    <w:rsid w:val="00BF0A0C"/>
    <w:rsid w:val="00BF0CB4"/>
    <w:rsid w:val="00BF3D00"/>
    <w:rsid w:val="00BF5A40"/>
    <w:rsid w:val="00BF68CB"/>
    <w:rsid w:val="00BF6C2F"/>
    <w:rsid w:val="00BF78B7"/>
    <w:rsid w:val="00BF7E9F"/>
    <w:rsid w:val="00C01291"/>
    <w:rsid w:val="00C012F2"/>
    <w:rsid w:val="00C02EBF"/>
    <w:rsid w:val="00C02F49"/>
    <w:rsid w:val="00C04C6B"/>
    <w:rsid w:val="00C107B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68F9"/>
    <w:rsid w:val="00C2760B"/>
    <w:rsid w:val="00C30A69"/>
    <w:rsid w:val="00C32D18"/>
    <w:rsid w:val="00C3309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569A4"/>
    <w:rsid w:val="00C60AC4"/>
    <w:rsid w:val="00C62918"/>
    <w:rsid w:val="00C63C2D"/>
    <w:rsid w:val="00C65864"/>
    <w:rsid w:val="00C65959"/>
    <w:rsid w:val="00C65DED"/>
    <w:rsid w:val="00C66F64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039"/>
    <w:rsid w:val="00C812EE"/>
    <w:rsid w:val="00C82484"/>
    <w:rsid w:val="00C82BC9"/>
    <w:rsid w:val="00C83264"/>
    <w:rsid w:val="00C9001B"/>
    <w:rsid w:val="00C90BE9"/>
    <w:rsid w:val="00C92305"/>
    <w:rsid w:val="00C93ED7"/>
    <w:rsid w:val="00C9498D"/>
    <w:rsid w:val="00C96F6B"/>
    <w:rsid w:val="00C973D9"/>
    <w:rsid w:val="00C97868"/>
    <w:rsid w:val="00C97D9B"/>
    <w:rsid w:val="00CA04E4"/>
    <w:rsid w:val="00CA1B2B"/>
    <w:rsid w:val="00CA2E29"/>
    <w:rsid w:val="00CA3093"/>
    <w:rsid w:val="00CA5047"/>
    <w:rsid w:val="00CA5437"/>
    <w:rsid w:val="00CB041C"/>
    <w:rsid w:val="00CB049A"/>
    <w:rsid w:val="00CB2BB3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D433F"/>
    <w:rsid w:val="00CD5B29"/>
    <w:rsid w:val="00CE2488"/>
    <w:rsid w:val="00CE61DD"/>
    <w:rsid w:val="00CF0D2C"/>
    <w:rsid w:val="00CF23FE"/>
    <w:rsid w:val="00CF30CF"/>
    <w:rsid w:val="00CF3BEF"/>
    <w:rsid w:val="00CF4E8B"/>
    <w:rsid w:val="00CF5824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040"/>
    <w:rsid w:val="00D27ABD"/>
    <w:rsid w:val="00D3455B"/>
    <w:rsid w:val="00D34F35"/>
    <w:rsid w:val="00D3645E"/>
    <w:rsid w:val="00D42723"/>
    <w:rsid w:val="00D43522"/>
    <w:rsid w:val="00D457F0"/>
    <w:rsid w:val="00D45A3B"/>
    <w:rsid w:val="00D47B18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84877"/>
    <w:rsid w:val="00D90326"/>
    <w:rsid w:val="00D90F27"/>
    <w:rsid w:val="00D91B1E"/>
    <w:rsid w:val="00D92AD2"/>
    <w:rsid w:val="00D92B23"/>
    <w:rsid w:val="00D95777"/>
    <w:rsid w:val="00D97353"/>
    <w:rsid w:val="00DA292D"/>
    <w:rsid w:val="00DA300E"/>
    <w:rsid w:val="00DA5150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5454"/>
    <w:rsid w:val="00DC647C"/>
    <w:rsid w:val="00DC6FA4"/>
    <w:rsid w:val="00DD1848"/>
    <w:rsid w:val="00DD19B3"/>
    <w:rsid w:val="00DD776C"/>
    <w:rsid w:val="00DE0AAB"/>
    <w:rsid w:val="00DE0E7F"/>
    <w:rsid w:val="00DE27D9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A98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366C1"/>
    <w:rsid w:val="00E406A4"/>
    <w:rsid w:val="00E421F9"/>
    <w:rsid w:val="00E44D54"/>
    <w:rsid w:val="00E50965"/>
    <w:rsid w:val="00E53032"/>
    <w:rsid w:val="00E546BE"/>
    <w:rsid w:val="00E55295"/>
    <w:rsid w:val="00E57606"/>
    <w:rsid w:val="00E57C5D"/>
    <w:rsid w:val="00E57E0F"/>
    <w:rsid w:val="00E603F4"/>
    <w:rsid w:val="00E611FB"/>
    <w:rsid w:val="00E62192"/>
    <w:rsid w:val="00E63EC0"/>
    <w:rsid w:val="00E6423C"/>
    <w:rsid w:val="00E64379"/>
    <w:rsid w:val="00E667B3"/>
    <w:rsid w:val="00E66EC2"/>
    <w:rsid w:val="00E70C5D"/>
    <w:rsid w:val="00E71675"/>
    <w:rsid w:val="00E75B30"/>
    <w:rsid w:val="00E75CCF"/>
    <w:rsid w:val="00E81B6F"/>
    <w:rsid w:val="00E85ADC"/>
    <w:rsid w:val="00E9032D"/>
    <w:rsid w:val="00E905B2"/>
    <w:rsid w:val="00E90B08"/>
    <w:rsid w:val="00E9165C"/>
    <w:rsid w:val="00E91BFD"/>
    <w:rsid w:val="00E9366A"/>
    <w:rsid w:val="00E947F8"/>
    <w:rsid w:val="00E94B5D"/>
    <w:rsid w:val="00E96211"/>
    <w:rsid w:val="00E96B6C"/>
    <w:rsid w:val="00EA228F"/>
    <w:rsid w:val="00EA2819"/>
    <w:rsid w:val="00EA3911"/>
    <w:rsid w:val="00EA477E"/>
    <w:rsid w:val="00EA5304"/>
    <w:rsid w:val="00EA5452"/>
    <w:rsid w:val="00EA604C"/>
    <w:rsid w:val="00EB0692"/>
    <w:rsid w:val="00EB18FA"/>
    <w:rsid w:val="00EB2784"/>
    <w:rsid w:val="00EB2C4E"/>
    <w:rsid w:val="00EB48DE"/>
    <w:rsid w:val="00EB53EB"/>
    <w:rsid w:val="00EC0CB5"/>
    <w:rsid w:val="00EC15F9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E7665"/>
    <w:rsid w:val="00EF2225"/>
    <w:rsid w:val="00EF67C7"/>
    <w:rsid w:val="00EF682A"/>
    <w:rsid w:val="00EF7D6F"/>
    <w:rsid w:val="00F01256"/>
    <w:rsid w:val="00F07BEF"/>
    <w:rsid w:val="00F11135"/>
    <w:rsid w:val="00F11D7F"/>
    <w:rsid w:val="00F159BA"/>
    <w:rsid w:val="00F20EEA"/>
    <w:rsid w:val="00F216B3"/>
    <w:rsid w:val="00F21D3C"/>
    <w:rsid w:val="00F25378"/>
    <w:rsid w:val="00F25C71"/>
    <w:rsid w:val="00F2699D"/>
    <w:rsid w:val="00F2758E"/>
    <w:rsid w:val="00F300B6"/>
    <w:rsid w:val="00F31DA8"/>
    <w:rsid w:val="00F325F2"/>
    <w:rsid w:val="00F32C44"/>
    <w:rsid w:val="00F361AF"/>
    <w:rsid w:val="00F430CF"/>
    <w:rsid w:val="00F43406"/>
    <w:rsid w:val="00F43685"/>
    <w:rsid w:val="00F46C37"/>
    <w:rsid w:val="00F51B5C"/>
    <w:rsid w:val="00F520E5"/>
    <w:rsid w:val="00F53EBA"/>
    <w:rsid w:val="00F54F73"/>
    <w:rsid w:val="00F559F1"/>
    <w:rsid w:val="00F57CE2"/>
    <w:rsid w:val="00F60A52"/>
    <w:rsid w:val="00F61795"/>
    <w:rsid w:val="00F6360F"/>
    <w:rsid w:val="00F64764"/>
    <w:rsid w:val="00F66BB4"/>
    <w:rsid w:val="00F71683"/>
    <w:rsid w:val="00F72D8F"/>
    <w:rsid w:val="00F7538A"/>
    <w:rsid w:val="00F75BE9"/>
    <w:rsid w:val="00F77D50"/>
    <w:rsid w:val="00F81F11"/>
    <w:rsid w:val="00F82372"/>
    <w:rsid w:val="00F868E0"/>
    <w:rsid w:val="00F93BE2"/>
    <w:rsid w:val="00F94735"/>
    <w:rsid w:val="00F95FF3"/>
    <w:rsid w:val="00F960F7"/>
    <w:rsid w:val="00FA06B6"/>
    <w:rsid w:val="00FA0CFB"/>
    <w:rsid w:val="00FA2843"/>
    <w:rsid w:val="00FA2DA0"/>
    <w:rsid w:val="00FA5AFC"/>
    <w:rsid w:val="00FA6475"/>
    <w:rsid w:val="00FA6599"/>
    <w:rsid w:val="00FB00F4"/>
    <w:rsid w:val="00FB0AB9"/>
    <w:rsid w:val="00FB1CA2"/>
    <w:rsid w:val="00FB2126"/>
    <w:rsid w:val="00FB3AD9"/>
    <w:rsid w:val="00FB4E52"/>
    <w:rsid w:val="00FC221F"/>
    <w:rsid w:val="00FC3B8C"/>
    <w:rsid w:val="00FC40F3"/>
    <w:rsid w:val="00FC4B5C"/>
    <w:rsid w:val="00FC4C9D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47AF"/>
    <w:rsid w:val="00FE4943"/>
    <w:rsid w:val="00FE5330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75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3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61491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57B03-4995-42B3-9515-C603683D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22562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2022-11-14T16:36:00Z</dcterms:created>
  <dcterms:modified xsi:type="dcterms:W3CDTF">2022-11-14T18:36:00Z</dcterms:modified>
</cp:coreProperties>
</file>