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BE3583" w14:textId="5C46FBD7" w:rsidR="00A23202" w:rsidRPr="00225D38" w:rsidRDefault="00B47678" w:rsidP="00A23202">
      <w:pPr>
        <w:shd w:val="clear" w:color="auto" w:fill="FFFFFF"/>
        <w:tabs>
          <w:tab w:val="left" w:pos="-3544"/>
        </w:tabs>
        <w:spacing w:line="276" w:lineRule="auto"/>
        <w:ind w:left="1941" w:right="74"/>
        <w:jc w:val="right"/>
        <w:rPr>
          <w:rFonts w:ascii="Cambria" w:hAnsi="Cambria"/>
          <w:b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ab/>
      </w:r>
      <w:r w:rsidRPr="00A23202">
        <w:rPr>
          <w:rFonts w:ascii="Cambria" w:hAnsi="Cambria"/>
          <w:sz w:val="24"/>
          <w:szCs w:val="24"/>
        </w:rPr>
        <w:tab/>
      </w:r>
      <w:r w:rsidRPr="00A23202">
        <w:rPr>
          <w:rFonts w:ascii="Cambria" w:hAnsi="Cambria"/>
          <w:sz w:val="24"/>
          <w:szCs w:val="24"/>
        </w:rPr>
        <w:tab/>
      </w:r>
      <w:r w:rsidRPr="00A23202">
        <w:rPr>
          <w:rFonts w:ascii="Cambria" w:hAnsi="Cambria"/>
          <w:sz w:val="24"/>
          <w:szCs w:val="24"/>
        </w:rPr>
        <w:tab/>
      </w:r>
      <w:r w:rsidR="00A23202" w:rsidRPr="00A23202">
        <w:rPr>
          <w:rFonts w:ascii="Cambria" w:hAnsi="Cambria"/>
          <w:sz w:val="24"/>
          <w:szCs w:val="24"/>
        </w:rPr>
        <w:tab/>
      </w:r>
      <w:r w:rsidR="00A23202">
        <w:rPr>
          <w:rFonts w:ascii="Cambria" w:hAnsi="Cambria"/>
          <w:sz w:val="24"/>
          <w:szCs w:val="24"/>
        </w:rPr>
        <w:tab/>
      </w:r>
      <w:r w:rsidR="00A23202" w:rsidRPr="00A23202">
        <w:rPr>
          <w:rFonts w:ascii="Cambria" w:hAnsi="Cambria"/>
          <w:sz w:val="24"/>
          <w:szCs w:val="24"/>
        </w:rPr>
        <w:tab/>
      </w:r>
      <w:r w:rsidR="00A23202" w:rsidRPr="00225D38">
        <w:rPr>
          <w:rFonts w:ascii="Cambria" w:hAnsi="Cambria"/>
          <w:b/>
          <w:sz w:val="24"/>
          <w:szCs w:val="24"/>
        </w:rPr>
        <w:t xml:space="preserve">Załącznik nr </w:t>
      </w:r>
      <w:r w:rsidR="00F264A1">
        <w:rPr>
          <w:rFonts w:ascii="Cambria" w:hAnsi="Cambria"/>
          <w:b/>
          <w:sz w:val="24"/>
          <w:szCs w:val="24"/>
        </w:rPr>
        <w:t>10</w:t>
      </w:r>
      <w:bookmarkStart w:id="0" w:name="_GoBack"/>
      <w:bookmarkEnd w:id="0"/>
      <w:r w:rsidR="00BA3457" w:rsidRPr="00225D38">
        <w:rPr>
          <w:rFonts w:ascii="Cambria" w:hAnsi="Cambria"/>
          <w:b/>
          <w:sz w:val="24"/>
          <w:szCs w:val="24"/>
        </w:rPr>
        <w:t xml:space="preserve"> </w:t>
      </w:r>
      <w:r w:rsidR="00A23202" w:rsidRPr="00225D38">
        <w:rPr>
          <w:rFonts w:ascii="Cambria" w:hAnsi="Cambria"/>
          <w:b/>
          <w:sz w:val="24"/>
          <w:szCs w:val="24"/>
        </w:rPr>
        <w:t>do SWZ</w:t>
      </w:r>
      <w:r w:rsidRPr="00225D38">
        <w:rPr>
          <w:rFonts w:ascii="Cambria" w:hAnsi="Cambria"/>
          <w:b/>
          <w:sz w:val="24"/>
          <w:szCs w:val="24"/>
        </w:rPr>
        <w:tab/>
      </w:r>
    </w:p>
    <w:p w14:paraId="4DFB5848" w14:textId="77777777" w:rsidR="00A23202" w:rsidRPr="00A23202" w:rsidRDefault="00A23202" w:rsidP="00B47678">
      <w:pPr>
        <w:shd w:val="clear" w:color="auto" w:fill="FFFFFF"/>
        <w:tabs>
          <w:tab w:val="left" w:pos="-3544"/>
        </w:tabs>
        <w:spacing w:line="276" w:lineRule="auto"/>
        <w:ind w:left="1941" w:right="74"/>
        <w:jc w:val="center"/>
        <w:rPr>
          <w:rFonts w:ascii="Cambria" w:hAnsi="Cambria"/>
          <w:sz w:val="24"/>
          <w:szCs w:val="24"/>
        </w:rPr>
      </w:pPr>
    </w:p>
    <w:p w14:paraId="082AFA1C" w14:textId="5317AAAC" w:rsidR="00262902" w:rsidRPr="00A23202" w:rsidRDefault="00F34568" w:rsidP="00A23202">
      <w:pPr>
        <w:shd w:val="clear" w:color="auto" w:fill="FFFFFF"/>
        <w:tabs>
          <w:tab w:val="left" w:pos="-3544"/>
        </w:tabs>
        <w:spacing w:line="276" w:lineRule="auto"/>
        <w:ind w:left="1941" w:right="74"/>
        <w:jc w:val="right"/>
        <w:rPr>
          <w:rFonts w:ascii="Cambria" w:hAnsi="Cambria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 xml:space="preserve">……………… </w:t>
      </w:r>
      <w:r w:rsidR="00D816A8" w:rsidRPr="00A23202">
        <w:rPr>
          <w:rFonts w:ascii="Cambria" w:hAnsi="Cambria"/>
          <w:sz w:val="24"/>
          <w:szCs w:val="24"/>
        </w:rPr>
        <w:t xml:space="preserve">, dnia </w:t>
      </w:r>
      <w:r w:rsidR="003B2518" w:rsidRPr="00A23202">
        <w:rPr>
          <w:rFonts w:ascii="Cambria" w:hAnsi="Cambria"/>
          <w:sz w:val="24"/>
          <w:szCs w:val="24"/>
        </w:rPr>
        <w:t>……….</w:t>
      </w:r>
      <w:r w:rsidR="00711238" w:rsidRPr="00A23202">
        <w:rPr>
          <w:rFonts w:ascii="Cambria" w:hAnsi="Cambria"/>
          <w:sz w:val="24"/>
          <w:szCs w:val="24"/>
        </w:rPr>
        <w:t>r.</w:t>
      </w:r>
    </w:p>
    <w:p w14:paraId="35E37A46" w14:textId="77777777" w:rsidR="00AA369C" w:rsidRPr="00A23202" w:rsidRDefault="00AA369C" w:rsidP="009C40CD">
      <w:pPr>
        <w:shd w:val="clear" w:color="auto" w:fill="FFFFFF"/>
        <w:spacing w:line="276" w:lineRule="auto"/>
        <w:ind w:left="1941" w:right="1917"/>
        <w:jc w:val="center"/>
        <w:rPr>
          <w:rFonts w:ascii="Cambria" w:hAnsi="Cambria"/>
          <w:b/>
          <w:sz w:val="40"/>
          <w:szCs w:val="40"/>
        </w:rPr>
      </w:pPr>
    </w:p>
    <w:p w14:paraId="73C9B2A0" w14:textId="77777777" w:rsidR="009C40CD" w:rsidRPr="00A23202" w:rsidRDefault="00262902" w:rsidP="009C40CD">
      <w:pPr>
        <w:shd w:val="clear" w:color="auto" w:fill="FFFFFF"/>
        <w:spacing w:line="276" w:lineRule="auto"/>
        <w:ind w:left="1941" w:right="1917"/>
        <w:jc w:val="center"/>
        <w:rPr>
          <w:rFonts w:ascii="Cambria" w:eastAsia="Times New Roman" w:hAnsi="Cambria"/>
          <w:b/>
          <w:sz w:val="28"/>
          <w:szCs w:val="28"/>
        </w:rPr>
      </w:pPr>
      <w:r w:rsidRPr="00A23202">
        <w:rPr>
          <w:rFonts w:ascii="Cambria" w:hAnsi="Cambria"/>
          <w:b/>
          <w:sz w:val="28"/>
          <w:szCs w:val="28"/>
        </w:rPr>
        <w:t>Protok</w:t>
      </w:r>
      <w:r w:rsidR="009C40CD" w:rsidRPr="00A23202">
        <w:rPr>
          <w:rFonts w:ascii="Cambria" w:eastAsia="Times New Roman" w:hAnsi="Cambria"/>
          <w:b/>
          <w:sz w:val="28"/>
          <w:szCs w:val="28"/>
        </w:rPr>
        <w:t>ół</w:t>
      </w:r>
    </w:p>
    <w:p w14:paraId="1BD695A5" w14:textId="72C86739" w:rsidR="00E50B38" w:rsidRPr="00A23202" w:rsidRDefault="00262902" w:rsidP="009C40CD">
      <w:pPr>
        <w:shd w:val="clear" w:color="auto" w:fill="FFFFFF"/>
        <w:spacing w:line="276" w:lineRule="auto"/>
        <w:ind w:right="-68"/>
        <w:jc w:val="center"/>
        <w:rPr>
          <w:rFonts w:ascii="Cambria" w:eastAsia="Times New Roman" w:hAnsi="Cambria"/>
          <w:b/>
          <w:sz w:val="28"/>
          <w:szCs w:val="28"/>
        </w:rPr>
      </w:pPr>
      <w:r w:rsidRPr="00A23202">
        <w:rPr>
          <w:rFonts w:ascii="Cambria" w:eastAsia="Times New Roman" w:hAnsi="Cambria"/>
          <w:b/>
          <w:sz w:val="28"/>
          <w:szCs w:val="28"/>
        </w:rPr>
        <w:t>częściowego/końcowego</w:t>
      </w:r>
      <w:r w:rsidRPr="00A23202">
        <w:rPr>
          <w:rFonts w:ascii="Cambria" w:eastAsia="Times New Roman" w:hAnsi="Cambria"/>
          <w:b/>
          <w:sz w:val="28"/>
          <w:szCs w:val="28"/>
          <w:vertAlign w:val="superscript"/>
        </w:rPr>
        <w:t>1</w:t>
      </w:r>
      <w:r w:rsidR="00F264A1">
        <w:rPr>
          <w:rFonts w:ascii="Cambria" w:eastAsia="Times New Roman" w:hAnsi="Cambria"/>
          <w:b/>
          <w:sz w:val="28"/>
          <w:szCs w:val="28"/>
        </w:rPr>
        <w:t xml:space="preserve"> odbioru</w:t>
      </w:r>
    </w:p>
    <w:p w14:paraId="1AFB4DC7" w14:textId="77777777" w:rsidR="00AA369C" w:rsidRPr="00A23202" w:rsidRDefault="00AA369C" w:rsidP="009C40CD">
      <w:pPr>
        <w:shd w:val="clear" w:color="auto" w:fill="FFFFFF"/>
        <w:spacing w:line="276" w:lineRule="auto"/>
        <w:ind w:right="-68"/>
        <w:jc w:val="center"/>
        <w:rPr>
          <w:rFonts w:ascii="Cambria" w:hAnsi="Cambria"/>
          <w:b/>
          <w:sz w:val="28"/>
          <w:szCs w:val="28"/>
          <w:vertAlign w:val="superscript"/>
        </w:rPr>
      </w:pPr>
    </w:p>
    <w:p w14:paraId="1237959D" w14:textId="43180EE5" w:rsidR="00E50B38" w:rsidRPr="00FF3F30" w:rsidRDefault="003328D8" w:rsidP="00225D38">
      <w:pPr>
        <w:shd w:val="clear" w:color="auto" w:fill="FFFFFF"/>
        <w:tabs>
          <w:tab w:val="left" w:leader="dot" w:pos="9430"/>
        </w:tabs>
        <w:spacing w:before="120" w:line="360" w:lineRule="auto"/>
        <w:ind w:left="24"/>
        <w:jc w:val="both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 xml:space="preserve">Komisja powołana na podstawie </w:t>
      </w:r>
      <w:r w:rsidR="003B2518" w:rsidRPr="00A23202">
        <w:rPr>
          <w:rFonts w:ascii="Cambria" w:hAnsi="Cambria"/>
          <w:sz w:val="24"/>
          <w:szCs w:val="24"/>
        </w:rPr>
        <w:t>………..</w:t>
      </w:r>
      <w:r w:rsidRPr="00A23202">
        <w:rPr>
          <w:rFonts w:ascii="Cambria" w:hAnsi="Cambria"/>
          <w:sz w:val="24"/>
          <w:szCs w:val="24"/>
        </w:rPr>
        <w:t xml:space="preserve">z dnia </w:t>
      </w:r>
      <w:r w:rsidR="003B2518" w:rsidRPr="00A23202">
        <w:rPr>
          <w:rFonts w:ascii="Cambria" w:hAnsi="Cambria"/>
          <w:sz w:val="24"/>
          <w:szCs w:val="24"/>
        </w:rPr>
        <w:t>……….</w:t>
      </w:r>
      <w:r w:rsidRPr="00A23202">
        <w:rPr>
          <w:rFonts w:ascii="Cambria" w:hAnsi="Cambria"/>
          <w:sz w:val="24"/>
          <w:szCs w:val="24"/>
        </w:rPr>
        <w:t xml:space="preserve">.w sprawie </w:t>
      </w:r>
      <w:r w:rsidR="00262902" w:rsidRPr="00A23202">
        <w:rPr>
          <w:rFonts w:ascii="Cambria" w:hAnsi="Cambria"/>
          <w:sz w:val="24"/>
          <w:szCs w:val="24"/>
        </w:rPr>
        <w:t>cz</w:t>
      </w:r>
      <w:r w:rsidR="00262902" w:rsidRPr="00A23202">
        <w:rPr>
          <w:rFonts w:ascii="Cambria" w:eastAsia="Times New Roman" w:hAnsi="Cambria"/>
          <w:sz w:val="24"/>
          <w:szCs w:val="24"/>
        </w:rPr>
        <w:t>ęściowego/końcowego</w:t>
      </w:r>
      <w:r w:rsidR="00262902" w:rsidRPr="00A23202">
        <w:rPr>
          <w:rFonts w:ascii="Cambria" w:eastAsia="Times New Roman" w:hAnsi="Cambria"/>
          <w:sz w:val="24"/>
          <w:szCs w:val="24"/>
          <w:vertAlign w:val="superscript"/>
        </w:rPr>
        <w:t>2</w:t>
      </w:r>
      <w:r w:rsidR="00262902" w:rsidRPr="00A23202">
        <w:rPr>
          <w:rFonts w:ascii="Cambria" w:eastAsia="Times New Roman" w:hAnsi="Cambria"/>
          <w:sz w:val="24"/>
          <w:szCs w:val="24"/>
        </w:rPr>
        <w:t xml:space="preserve">  odbioru</w:t>
      </w:r>
      <w:r w:rsidR="00F34568" w:rsidRPr="00A23202">
        <w:rPr>
          <w:rFonts w:ascii="Cambria" w:eastAsia="Times New Roman" w:hAnsi="Cambria"/>
          <w:sz w:val="24"/>
          <w:szCs w:val="24"/>
        </w:rPr>
        <w:t xml:space="preserve"> </w:t>
      </w:r>
      <w:r w:rsidR="006F4DB3">
        <w:rPr>
          <w:rFonts w:ascii="Cambria" w:eastAsia="Times New Roman" w:hAnsi="Cambria"/>
          <w:sz w:val="24"/>
          <w:szCs w:val="24"/>
        </w:rPr>
        <w:t>przedmiotu zamówienia</w:t>
      </w:r>
      <w:r w:rsidR="006F4DB3" w:rsidRPr="00A23202">
        <w:rPr>
          <w:rFonts w:ascii="Cambria" w:eastAsia="Times New Roman" w:hAnsi="Cambria"/>
          <w:sz w:val="24"/>
          <w:szCs w:val="24"/>
        </w:rPr>
        <w:t xml:space="preserve"> </w:t>
      </w:r>
      <w:r w:rsidR="003B2518" w:rsidRPr="00A23202">
        <w:rPr>
          <w:rFonts w:ascii="Cambria" w:eastAsia="Times New Roman" w:hAnsi="Cambria"/>
          <w:sz w:val="24"/>
          <w:szCs w:val="24"/>
        </w:rPr>
        <w:t>pn</w:t>
      </w:r>
      <w:r w:rsidR="00AA369C" w:rsidRPr="00A23202">
        <w:rPr>
          <w:rFonts w:ascii="Cambria" w:eastAsia="Times New Roman" w:hAnsi="Cambria"/>
          <w:sz w:val="24"/>
          <w:szCs w:val="24"/>
        </w:rPr>
        <w:t>.</w:t>
      </w:r>
      <w:r w:rsidR="005135CD" w:rsidRPr="00A23202">
        <w:rPr>
          <w:rFonts w:ascii="Cambria" w:eastAsia="Times New Roman" w:hAnsi="Cambria"/>
          <w:sz w:val="24"/>
          <w:szCs w:val="24"/>
        </w:rPr>
        <w:t>:</w:t>
      </w:r>
      <w:r w:rsidR="00AA369C" w:rsidRPr="00A23202">
        <w:rPr>
          <w:rFonts w:ascii="Cambria" w:eastAsia="Times New Roman" w:hAnsi="Cambria"/>
          <w:sz w:val="24"/>
          <w:szCs w:val="24"/>
        </w:rPr>
        <w:t xml:space="preserve"> </w:t>
      </w:r>
      <w:r w:rsidR="00F264A1" w:rsidRPr="00F264A1">
        <w:rPr>
          <w:rFonts w:ascii="Cambria" w:eastAsia="Times New Roman" w:hAnsi="Cambria"/>
          <w:b/>
          <w:sz w:val="24"/>
          <w:szCs w:val="24"/>
        </w:rPr>
        <w:t>Opracowanie dokumentacji projektowo-kosztorysowej dla zadania pn.: „Modernizacja szkółki leśnej Doręgowice”</w:t>
      </w:r>
      <w:r w:rsidR="006F4DB3">
        <w:rPr>
          <w:rFonts w:ascii="Cambria" w:eastAsia="Times New Roman" w:hAnsi="Cambria"/>
          <w:b/>
          <w:sz w:val="24"/>
          <w:szCs w:val="24"/>
        </w:rPr>
        <w:t xml:space="preserve">, </w:t>
      </w:r>
      <w:r w:rsidR="006F4DB3" w:rsidRPr="00225D38">
        <w:rPr>
          <w:rFonts w:ascii="Cambria" w:eastAsia="Times New Roman" w:hAnsi="Cambria"/>
          <w:sz w:val="24"/>
          <w:szCs w:val="24"/>
        </w:rPr>
        <w:t xml:space="preserve">realizowanego przez Wykonawcę................. na podstawie umowy w sprawie zamówienia publicznego nr .............. zawartej w dniu........ pomiędzy Wykonawcą a Zamawiającym – Skarbem Państwa Państwowym Gospodarstwem Leśnym Lasy Państwowe Nadleśnictwem Lutówko </w:t>
      </w:r>
    </w:p>
    <w:p w14:paraId="3B55AF3B" w14:textId="7E7FCFA4" w:rsidR="00E50B38" w:rsidRPr="00A23202" w:rsidRDefault="0011376B" w:rsidP="00225D38">
      <w:pPr>
        <w:shd w:val="clear" w:color="auto" w:fill="FFFFFF"/>
        <w:tabs>
          <w:tab w:val="left" w:leader="dot" w:pos="3376"/>
        </w:tabs>
        <w:spacing w:before="24" w:line="360" w:lineRule="auto"/>
        <w:ind w:left="24"/>
        <w:jc w:val="both"/>
        <w:rPr>
          <w:rFonts w:ascii="Cambria" w:hAnsi="Cambria"/>
          <w:b/>
        </w:rPr>
      </w:pPr>
      <w:r>
        <w:rPr>
          <w:rFonts w:ascii="Cambria" w:hAnsi="Cambria"/>
          <w:sz w:val="24"/>
          <w:szCs w:val="24"/>
        </w:rPr>
        <w:t>w</w:t>
      </w:r>
      <w:r w:rsidR="00262902" w:rsidRPr="00A23202">
        <w:rPr>
          <w:rFonts w:ascii="Cambria" w:hAnsi="Cambria"/>
          <w:sz w:val="24"/>
          <w:szCs w:val="24"/>
        </w:rPr>
        <w:t>ykon</w:t>
      </w:r>
      <w:r w:rsidR="00FF3F30">
        <w:rPr>
          <w:rFonts w:ascii="Cambria" w:hAnsi="Cambria"/>
          <w:sz w:val="24"/>
          <w:szCs w:val="24"/>
        </w:rPr>
        <w:t xml:space="preserve">anego </w:t>
      </w:r>
      <w:r w:rsidR="00262902" w:rsidRPr="00A23202">
        <w:rPr>
          <w:rFonts w:ascii="Cambria" w:hAnsi="Cambria"/>
          <w:sz w:val="24"/>
          <w:szCs w:val="24"/>
        </w:rPr>
        <w:t>na obiekcie</w:t>
      </w:r>
      <w:r w:rsidR="003A4A28" w:rsidRPr="00A23202">
        <w:rPr>
          <w:rFonts w:ascii="Cambria" w:hAnsi="Cambria"/>
          <w:sz w:val="24"/>
          <w:szCs w:val="24"/>
        </w:rPr>
        <w:t>:</w:t>
      </w:r>
      <w:r w:rsidR="00262902" w:rsidRPr="00A23202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............</w:t>
      </w:r>
    </w:p>
    <w:p w14:paraId="61304459" w14:textId="6ECFD187" w:rsidR="00E50B38" w:rsidRPr="00A23202" w:rsidRDefault="0011376B" w:rsidP="000C24ED">
      <w:pPr>
        <w:shd w:val="clear" w:color="auto" w:fill="FFFFFF"/>
        <w:tabs>
          <w:tab w:val="left" w:leader="dot" w:pos="6078"/>
          <w:tab w:val="left" w:leader="dot" w:pos="9208"/>
        </w:tabs>
        <w:spacing w:line="360" w:lineRule="auto"/>
        <w:ind w:left="14"/>
        <w:rPr>
          <w:rFonts w:ascii="Cambria" w:hAnsi="Cambria"/>
        </w:rPr>
      </w:pPr>
      <w:r>
        <w:rPr>
          <w:rFonts w:ascii="Cambria" w:hAnsi="Cambria"/>
          <w:sz w:val="24"/>
          <w:szCs w:val="24"/>
        </w:rPr>
        <w:t>w składzie</w:t>
      </w:r>
    </w:p>
    <w:p w14:paraId="13BAE2FA" w14:textId="5F52BEE4" w:rsidR="005135CD" w:rsidRPr="00A23202" w:rsidRDefault="00515E39" w:rsidP="000C24ED">
      <w:pPr>
        <w:numPr>
          <w:ilvl w:val="0"/>
          <w:numId w:val="1"/>
        </w:numPr>
        <w:shd w:val="clear" w:color="auto" w:fill="FFFFFF"/>
        <w:tabs>
          <w:tab w:val="left" w:pos="323"/>
          <w:tab w:val="left" w:leader="dot" w:pos="9411"/>
        </w:tabs>
        <w:spacing w:line="360" w:lineRule="auto"/>
        <w:ind w:left="14"/>
        <w:rPr>
          <w:rFonts w:ascii="Cambria" w:hAnsi="Cambria"/>
          <w:spacing w:val="-11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fldChar w:fldCharType="begin"/>
      </w:r>
      <w:r w:rsidR="005135CD" w:rsidRPr="00A23202">
        <w:rPr>
          <w:rFonts w:ascii="Cambria" w:hAnsi="Cambria"/>
          <w:sz w:val="24"/>
          <w:szCs w:val="24"/>
        </w:rPr>
        <w:instrText xml:space="preserve"> MERGEFIELD Komisja_1 </w:instrText>
      </w:r>
      <w:r w:rsidRPr="00A23202">
        <w:rPr>
          <w:rFonts w:ascii="Cambria" w:hAnsi="Cambria"/>
          <w:sz w:val="24"/>
          <w:szCs w:val="24"/>
        </w:rPr>
        <w:fldChar w:fldCharType="separate"/>
      </w:r>
      <w:r w:rsidR="00575F9A" w:rsidRPr="00A23202">
        <w:rPr>
          <w:rFonts w:ascii="Cambria" w:hAnsi="Cambria"/>
          <w:noProof/>
          <w:sz w:val="24"/>
          <w:szCs w:val="24"/>
        </w:rPr>
        <w:t>P</w:t>
      </w:r>
      <w:r w:rsidR="00B27290" w:rsidRPr="00A23202">
        <w:rPr>
          <w:rFonts w:ascii="Cambria" w:hAnsi="Cambria"/>
          <w:noProof/>
          <w:sz w:val="24"/>
          <w:szCs w:val="24"/>
        </w:rPr>
        <w:t>rzewodniczący Komisji:</w:t>
      </w:r>
      <w:r w:rsidR="003B2518" w:rsidRPr="00A23202">
        <w:rPr>
          <w:rFonts w:ascii="Cambria" w:hAnsi="Cambria"/>
          <w:noProof/>
          <w:sz w:val="24"/>
          <w:szCs w:val="24"/>
        </w:rPr>
        <w:t>………………………………..</w:t>
      </w:r>
      <w:r w:rsidR="00B27290" w:rsidRPr="00A23202">
        <w:rPr>
          <w:rFonts w:ascii="Cambria" w:hAnsi="Cambria"/>
          <w:noProof/>
          <w:sz w:val="24"/>
          <w:szCs w:val="24"/>
        </w:rPr>
        <w:t xml:space="preserve"> </w:t>
      </w:r>
      <w:r w:rsidRPr="00A23202">
        <w:rPr>
          <w:rFonts w:ascii="Cambria" w:hAnsi="Cambria"/>
          <w:sz w:val="24"/>
          <w:szCs w:val="24"/>
        </w:rPr>
        <w:fldChar w:fldCharType="end"/>
      </w:r>
    </w:p>
    <w:p w14:paraId="03A23FBB" w14:textId="52D5D747" w:rsidR="005135CD" w:rsidRPr="00A23202" w:rsidRDefault="00515E39" w:rsidP="000C24ED">
      <w:pPr>
        <w:numPr>
          <w:ilvl w:val="0"/>
          <w:numId w:val="1"/>
        </w:numPr>
        <w:shd w:val="clear" w:color="auto" w:fill="FFFFFF"/>
        <w:tabs>
          <w:tab w:val="left" w:pos="323"/>
          <w:tab w:val="left" w:leader="dot" w:pos="9411"/>
        </w:tabs>
        <w:spacing w:line="360" w:lineRule="auto"/>
        <w:ind w:left="14"/>
        <w:rPr>
          <w:rFonts w:ascii="Cambria" w:hAnsi="Cambria"/>
          <w:spacing w:val="-13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fldChar w:fldCharType="begin"/>
      </w:r>
      <w:r w:rsidR="005135CD" w:rsidRPr="00A23202">
        <w:rPr>
          <w:rFonts w:ascii="Cambria" w:hAnsi="Cambria"/>
          <w:sz w:val="24"/>
          <w:szCs w:val="24"/>
        </w:rPr>
        <w:instrText xml:space="preserve"> MERGEFIELD Komisja_2 </w:instrText>
      </w:r>
      <w:r w:rsidRPr="00A23202">
        <w:rPr>
          <w:rFonts w:ascii="Cambria" w:hAnsi="Cambria"/>
          <w:sz w:val="24"/>
          <w:szCs w:val="24"/>
        </w:rPr>
        <w:fldChar w:fldCharType="separate"/>
      </w:r>
      <w:r w:rsidR="00575F9A" w:rsidRPr="00A23202">
        <w:rPr>
          <w:rFonts w:ascii="Cambria" w:hAnsi="Cambria"/>
          <w:noProof/>
          <w:sz w:val="24"/>
          <w:szCs w:val="24"/>
        </w:rPr>
        <w:t>Członek Komisji:</w:t>
      </w:r>
      <w:r w:rsidR="003B2518" w:rsidRPr="00A23202">
        <w:rPr>
          <w:rFonts w:ascii="Cambria" w:hAnsi="Cambria"/>
          <w:noProof/>
          <w:sz w:val="24"/>
          <w:szCs w:val="24"/>
        </w:rPr>
        <w:t>……………………………………</w:t>
      </w:r>
      <w:r w:rsidR="00575F9A" w:rsidRPr="00A23202">
        <w:rPr>
          <w:rFonts w:ascii="Cambria" w:hAnsi="Cambria"/>
          <w:noProof/>
          <w:sz w:val="24"/>
          <w:szCs w:val="24"/>
        </w:rPr>
        <w:t xml:space="preserve"> </w:t>
      </w:r>
      <w:r w:rsidRPr="00A23202">
        <w:rPr>
          <w:rFonts w:ascii="Cambria" w:hAnsi="Cambria"/>
          <w:sz w:val="24"/>
          <w:szCs w:val="24"/>
        </w:rPr>
        <w:fldChar w:fldCharType="end"/>
      </w:r>
    </w:p>
    <w:p w14:paraId="0273912D" w14:textId="12335572" w:rsidR="005135CD" w:rsidRPr="00A23202" w:rsidRDefault="00515E39" w:rsidP="000C24ED">
      <w:pPr>
        <w:numPr>
          <w:ilvl w:val="0"/>
          <w:numId w:val="1"/>
        </w:numPr>
        <w:shd w:val="clear" w:color="auto" w:fill="FFFFFF"/>
        <w:tabs>
          <w:tab w:val="left" w:pos="323"/>
          <w:tab w:val="left" w:leader="dot" w:pos="9411"/>
        </w:tabs>
        <w:spacing w:line="360" w:lineRule="auto"/>
        <w:ind w:left="14"/>
        <w:rPr>
          <w:rFonts w:ascii="Cambria" w:hAnsi="Cambria"/>
          <w:spacing w:val="-9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fldChar w:fldCharType="begin"/>
      </w:r>
      <w:r w:rsidR="005135CD" w:rsidRPr="00A23202">
        <w:rPr>
          <w:rFonts w:ascii="Cambria" w:hAnsi="Cambria"/>
          <w:sz w:val="24"/>
          <w:szCs w:val="24"/>
        </w:rPr>
        <w:instrText xml:space="preserve"> MERGEFIELD Komisja_3 </w:instrText>
      </w:r>
      <w:r w:rsidRPr="00A23202">
        <w:rPr>
          <w:rFonts w:ascii="Cambria" w:hAnsi="Cambria"/>
          <w:sz w:val="24"/>
          <w:szCs w:val="24"/>
        </w:rPr>
        <w:fldChar w:fldCharType="separate"/>
      </w:r>
      <w:r w:rsidR="00575F9A" w:rsidRPr="00A23202">
        <w:rPr>
          <w:rFonts w:ascii="Cambria" w:hAnsi="Cambria"/>
          <w:noProof/>
          <w:sz w:val="24"/>
          <w:szCs w:val="24"/>
        </w:rPr>
        <w:t>Członek Komisji:</w:t>
      </w:r>
      <w:r w:rsidR="003B2518" w:rsidRPr="00A23202">
        <w:rPr>
          <w:rFonts w:ascii="Cambria" w:hAnsi="Cambria"/>
          <w:noProof/>
          <w:sz w:val="24"/>
          <w:szCs w:val="24"/>
        </w:rPr>
        <w:t>………………………………….</w:t>
      </w:r>
      <w:r w:rsidR="00575F9A" w:rsidRPr="00A23202">
        <w:rPr>
          <w:rFonts w:ascii="Cambria" w:hAnsi="Cambria"/>
          <w:noProof/>
          <w:sz w:val="24"/>
          <w:szCs w:val="24"/>
        </w:rPr>
        <w:t xml:space="preserve"> </w:t>
      </w:r>
      <w:r w:rsidRPr="00A23202">
        <w:rPr>
          <w:rFonts w:ascii="Cambria" w:hAnsi="Cambria"/>
          <w:sz w:val="24"/>
          <w:szCs w:val="24"/>
        </w:rPr>
        <w:fldChar w:fldCharType="end"/>
      </w:r>
    </w:p>
    <w:p w14:paraId="26950D38" w14:textId="6BB79F86" w:rsidR="005135CD" w:rsidRPr="00A23202" w:rsidRDefault="00515E39" w:rsidP="000C24ED">
      <w:pPr>
        <w:numPr>
          <w:ilvl w:val="0"/>
          <w:numId w:val="1"/>
        </w:numPr>
        <w:shd w:val="clear" w:color="auto" w:fill="FFFFFF"/>
        <w:tabs>
          <w:tab w:val="left" w:pos="323"/>
          <w:tab w:val="left" w:leader="dot" w:pos="9411"/>
        </w:tabs>
        <w:spacing w:line="360" w:lineRule="auto"/>
        <w:ind w:left="14"/>
        <w:rPr>
          <w:rFonts w:ascii="Cambria" w:hAnsi="Cambria"/>
          <w:spacing w:val="-13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fldChar w:fldCharType="begin"/>
      </w:r>
      <w:r w:rsidR="005135CD" w:rsidRPr="00A23202">
        <w:rPr>
          <w:rFonts w:ascii="Cambria" w:hAnsi="Cambria"/>
          <w:sz w:val="24"/>
          <w:szCs w:val="24"/>
        </w:rPr>
        <w:instrText xml:space="preserve"> MERGEFIELD Komisja_4 </w:instrText>
      </w:r>
      <w:r w:rsidRPr="00A23202">
        <w:rPr>
          <w:rFonts w:ascii="Cambria" w:hAnsi="Cambria"/>
          <w:sz w:val="24"/>
          <w:szCs w:val="24"/>
        </w:rPr>
        <w:fldChar w:fldCharType="separate"/>
      </w:r>
      <w:r w:rsidR="00575F9A" w:rsidRPr="00A23202">
        <w:rPr>
          <w:rFonts w:ascii="Cambria" w:hAnsi="Cambria"/>
          <w:noProof/>
          <w:sz w:val="24"/>
          <w:szCs w:val="24"/>
        </w:rPr>
        <w:t>Członek Komisji:</w:t>
      </w:r>
      <w:r w:rsidRPr="00A23202">
        <w:rPr>
          <w:rFonts w:ascii="Cambria" w:hAnsi="Cambria"/>
          <w:sz w:val="24"/>
          <w:szCs w:val="24"/>
        </w:rPr>
        <w:fldChar w:fldCharType="end"/>
      </w:r>
      <w:r w:rsidR="003B2518" w:rsidRPr="00A23202">
        <w:rPr>
          <w:rFonts w:ascii="Cambria" w:hAnsi="Cambria"/>
          <w:sz w:val="24"/>
          <w:szCs w:val="24"/>
        </w:rPr>
        <w:t>………………………………….</w:t>
      </w:r>
      <w:r w:rsidR="003B2518" w:rsidRPr="00A23202">
        <w:rPr>
          <w:rFonts w:ascii="Cambria" w:hAnsi="Cambria"/>
          <w:spacing w:val="-13"/>
          <w:sz w:val="24"/>
          <w:szCs w:val="24"/>
        </w:rPr>
        <w:t xml:space="preserve"> </w:t>
      </w:r>
    </w:p>
    <w:p w14:paraId="1C756A3E" w14:textId="12AF5CDF" w:rsidR="00E50B38" w:rsidRPr="00A23202" w:rsidRDefault="00262902" w:rsidP="000C24ED">
      <w:pPr>
        <w:shd w:val="clear" w:color="auto" w:fill="FFFFFF"/>
        <w:tabs>
          <w:tab w:val="left" w:leader="dot" w:pos="9411"/>
        </w:tabs>
        <w:spacing w:line="360" w:lineRule="auto"/>
        <w:ind w:left="14"/>
        <w:rPr>
          <w:rFonts w:ascii="Cambria" w:hAnsi="Cambria"/>
          <w:b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>Przy udziale przedstawicieli wykonawcy</w:t>
      </w:r>
      <w:r w:rsidR="001B1BB8" w:rsidRPr="00A23202">
        <w:rPr>
          <w:rFonts w:ascii="Cambria" w:hAnsi="Cambria"/>
          <w:sz w:val="24"/>
          <w:szCs w:val="24"/>
        </w:rPr>
        <w:t>:</w:t>
      </w:r>
      <w:r w:rsidRPr="00A23202">
        <w:rPr>
          <w:rFonts w:ascii="Cambria" w:hAnsi="Cambria"/>
          <w:sz w:val="24"/>
          <w:szCs w:val="24"/>
        </w:rPr>
        <w:t xml:space="preserve"> </w:t>
      </w:r>
    </w:p>
    <w:p w14:paraId="4C0D6050" w14:textId="604DE488" w:rsidR="003B2518" w:rsidRPr="00A23202" w:rsidRDefault="003B2518" w:rsidP="003B2518">
      <w:pPr>
        <w:pStyle w:val="Akapitzlist"/>
        <w:numPr>
          <w:ilvl w:val="0"/>
          <w:numId w:val="5"/>
        </w:numPr>
        <w:shd w:val="clear" w:color="auto" w:fill="FFFFFF"/>
        <w:tabs>
          <w:tab w:val="left" w:leader="dot" w:pos="9411"/>
        </w:tabs>
        <w:spacing w:line="360" w:lineRule="auto"/>
        <w:rPr>
          <w:rFonts w:ascii="Cambria" w:hAnsi="Cambria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>………………………………………….</w:t>
      </w:r>
    </w:p>
    <w:p w14:paraId="115291D2" w14:textId="14CA03C0" w:rsidR="003B2518" w:rsidRPr="00A23202" w:rsidRDefault="003B2518" w:rsidP="003B2518">
      <w:pPr>
        <w:pStyle w:val="Akapitzlist"/>
        <w:numPr>
          <w:ilvl w:val="0"/>
          <w:numId w:val="5"/>
        </w:numPr>
        <w:shd w:val="clear" w:color="auto" w:fill="FFFFFF"/>
        <w:tabs>
          <w:tab w:val="left" w:leader="dot" w:pos="9411"/>
        </w:tabs>
        <w:spacing w:line="360" w:lineRule="auto"/>
        <w:rPr>
          <w:rFonts w:ascii="Cambria" w:hAnsi="Cambria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>………………………………………….</w:t>
      </w:r>
    </w:p>
    <w:p w14:paraId="629B854B" w14:textId="77777777" w:rsidR="003B2518" w:rsidRPr="00A23202" w:rsidRDefault="003B2518" w:rsidP="003B2518">
      <w:pPr>
        <w:pStyle w:val="Akapitzlist"/>
        <w:numPr>
          <w:ilvl w:val="0"/>
          <w:numId w:val="5"/>
        </w:numPr>
        <w:shd w:val="clear" w:color="auto" w:fill="FFFFFF"/>
        <w:tabs>
          <w:tab w:val="left" w:leader="dot" w:pos="9411"/>
        </w:tabs>
        <w:spacing w:line="360" w:lineRule="auto"/>
        <w:rPr>
          <w:rFonts w:ascii="Cambria" w:hAnsi="Cambria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>………………………………………….</w:t>
      </w:r>
    </w:p>
    <w:p w14:paraId="24FEA3C9" w14:textId="02617934" w:rsidR="003B2518" w:rsidRPr="00A23202" w:rsidRDefault="003B2518" w:rsidP="003B2518">
      <w:pPr>
        <w:pStyle w:val="Akapitzlist"/>
        <w:numPr>
          <w:ilvl w:val="0"/>
          <w:numId w:val="5"/>
        </w:numPr>
        <w:shd w:val="clear" w:color="auto" w:fill="FFFFFF"/>
        <w:tabs>
          <w:tab w:val="left" w:leader="dot" w:pos="9411"/>
        </w:tabs>
        <w:spacing w:line="360" w:lineRule="auto"/>
        <w:rPr>
          <w:rFonts w:ascii="Cambria" w:hAnsi="Cambria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>………………………………………….</w:t>
      </w:r>
    </w:p>
    <w:p w14:paraId="5424A6AE" w14:textId="5CDD9A77" w:rsidR="00E50B38" w:rsidRPr="00A23202" w:rsidRDefault="00262902" w:rsidP="000C24ED">
      <w:pPr>
        <w:shd w:val="clear" w:color="auto" w:fill="FFFFFF"/>
        <w:tabs>
          <w:tab w:val="left" w:leader="dot" w:pos="9411"/>
        </w:tabs>
        <w:spacing w:line="360" w:lineRule="auto"/>
        <w:ind w:left="14"/>
        <w:rPr>
          <w:rFonts w:ascii="Cambria" w:hAnsi="Cambria"/>
        </w:rPr>
      </w:pPr>
      <w:r w:rsidRPr="00A23202">
        <w:rPr>
          <w:rFonts w:ascii="Cambria" w:hAnsi="Cambria"/>
          <w:sz w:val="24"/>
          <w:szCs w:val="24"/>
        </w:rPr>
        <w:t>Po zapoznaniu si</w:t>
      </w:r>
      <w:r w:rsidRPr="00A23202">
        <w:rPr>
          <w:rFonts w:ascii="Cambria" w:eastAsia="Times New Roman" w:hAnsi="Cambria"/>
          <w:sz w:val="24"/>
          <w:szCs w:val="24"/>
        </w:rPr>
        <w:t xml:space="preserve">ę z </w:t>
      </w:r>
      <w:r w:rsidR="00F67ECC">
        <w:rPr>
          <w:rFonts w:ascii="Cambria" w:eastAsia="Times New Roman" w:hAnsi="Cambria"/>
          <w:sz w:val="24"/>
          <w:szCs w:val="24"/>
        </w:rPr>
        <w:t>dokumentami</w:t>
      </w:r>
      <w:r w:rsidR="003B2518" w:rsidRPr="00A23202">
        <w:rPr>
          <w:rFonts w:ascii="Cambria" w:eastAsia="Times New Roman" w:hAnsi="Cambria"/>
          <w:sz w:val="24"/>
          <w:szCs w:val="24"/>
        </w:rPr>
        <w:t xml:space="preserve"> </w:t>
      </w:r>
      <w:r w:rsidRPr="00A23202">
        <w:rPr>
          <w:rFonts w:ascii="Cambria" w:eastAsia="Times New Roman" w:hAnsi="Cambria"/>
          <w:sz w:val="24"/>
          <w:szCs w:val="24"/>
        </w:rPr>
        <w:t>i zbadaniem zakresu wykonanych</w:t>
      </w:r>
      <w:r w:rsidR="00AA369C" w:rsidRPr="00A23202">
        <w:rPr>
          <w:rFonts w:ascii="Cambria" w:eastAsia="Times New Roman" w:hAnsi="Cambria"/>
          <w:sz w:val="24"/>
          <w:szCs w:val="24"/>
        </w:rPr>
        <w:t xml:space="preserve"> </w:t>
      </w:r>
      <w:r w:rsidR="00F67ECC">
        <w:rPr>
          <w:rFonts w:ascii="Cambria" w:eastAsia="Times New Roman" w:hAnsi="Cambria"/>
          <w:sz w:val="24"/>
          <w:szCs w:val="24"/>
        </w:rPr>
        <w:t xml:space="preserve">przez Wykonawcę </w:t>
      </w:r>
      <w:r w:rsidR="00AA369C" w:rsidRPr="00A23202">
        <w:rPr>
          <w:rFonts w:ascii="Cambria" w:eastAsia="Times New Roman" w:hAnsi="Cambria"/>
          <w:sz w:val="24"/>
          <w:szCs w:val="24"/>
        </w:rPr>
        <w:t>czynności</w:t>
      </w:r>
      <w:r w:rsidR="0011376B">
        <w:rPr>
          <w:rFonts w:ascii="Cambria" w:eastAsia="Times New Roman" w:hAnsi="Cambria"/>
          <w:sz w:val="24"/>
          <w:szCs w:val="24"/>
        </w:rPr>
        <w:t xml:space="preserve"> w okresie </w:t>
      </w:r>
    </w:p>
    <w:p w14:paraId="1D1B3595" w14:textId="77B434F8" w:rsidR="00E50B38" w:rsidRPr="00A23202" w:rsidRDefault="003A4A28" w:rsidP="001B1BB8">
      <w:pPr>
        <w:shd w:val="clear" w:color="auto" w:fill="FFFFFF"/>
        <w:tabs>
          <w:tab w:val="left" w:leader="dot" w:pos="5221"/>
          <w:tab w:val="left" w:leader="dot" w:pos="9377"/>
        </w:tabs>
        <w:spacing w:line="360" w:lineRule="auto"/>
        <w:ind w:left="14"/>
        <w:rPr>
          <w:rFonts w:ascii="Cambria" w:hAnsi="Cambria"/>
        </w:rPr>
      </w:pPr>
      <w:r w:rsidRPr="00A23202">
        <w:rPr>
          <w:rFonts w:ascii="Cambria" w:hAnsi="Cambria"/>
          <w:sz w:val="24"/>
          <w:szCs w:val="24"/>
        </w:rPr>
        <w:t xml:space="preserve">od dnia </w:t>
      </w:r>
      <w:r w:rsidR="00626B0F" w:rsidRPr="00A23202">
        <w:rPr>
          <w:rFonts w:ascii="Cambria" w:hAnsi="Cambria"/>
          <w:sz w:val="24"/>
          <w:szCs w:val="24"/>
        </w:rPr>
        <w:t xml:space="preserve">      </w:t>
      </w:r>
      <w:r w:rsidR="00262902" w:rsidRPr="00A23202">
        <w:rPr>
          <w:rFonts w:ascii="Cambria" w:hAnsi="Cambria"/>
          <w:sz w:val="24"/>
          <w:szCs w:val="24"/>
        </w:rPr>
        <w:t xml:space="preserve"> do dnia</w:t>
      </w:r>
      <w:r w:rsidR="003328D8" w:rsidRPr="00A23202">
        <w:rPr>
          <w:rFonts w:ascii="Cambria" w:hAnsi="Cambria"/>
          <w:sz w:val="24"/>
          <w:szCs w:val="24"/>
        </w:rPr>
        <w:t xml:space="preserve"> </w:t>
      </w:r>
      <w:r w:rsidR="00626B0F" w:rsidRPr="00A23202">
        <w:rPr>
          <w:rFonts w:ascii="Cambria" w:hAnsi="Cambria"/>
          <w:sz w:val="24"/>
          <w:szCs w:val="24"/>
        </w:rPr>
        <w:t xml:space="preserve"> </w:t>
      </w:r>
      <w:r w:rsidR="00626B0F" w:rsidRPr="00A23202">
        <w:rPr>
          <w:rFonts w:ascii="Cambria" w:eastAsia="Times New Roman" w:hAnsi="Cambria"/>
          <w:sz w:val="24"/>
          <w:szCs w:val="24"/>
        </w:rPr>
        <w:t xml:space="preserve">       </w:t>
      </w:r>
      <w:r w:rsidR="00262902" w:rsidRPr="00A23202">
        <w:rPr>
          <w:rFonts w:ascii="Cambria" w:eastAsia="Times New Roman" w:hAnsi="Cambria"/>
          <w:sz w:val="24"/>
          <w:szCs w:val="24"/>
        </w:rPr>
        <w:t xml:space="preserve">Komisja </w:t>
      </w:r>
      <w:r w:rsidR="003B2518" w:rsidRPr="00A23202">
        <w:rPr>
          <w:rFonts w:ascii="Cambria" w:eastAsia="Times New Roman" w:hAnsi="Cambria"/>
          <w:sz w:val="24"/>
          <w:szCs w:val="24"/>
        </w:rPr>
        <w:t xml:space="preserve">ww. składzie </w:t>
      </w:r>
      <w:r w:rsidR="00262902" w:rsidRPr="00A23202">
        <w:rPr>
          <w:rFonts w:ascii="Cambria" w:eastAsia="Times New Roman" w:hAnsi="Cambria"/>
          <w:sz w:val="24"/>
          <w:szCs w:val="24"/>
        </w:rPr>
        <w:t>stwierdziła:</w:t>
      </w:r>
    </w:p>
    <w:p w14:paraId="286D5110" w14:textId="25F72942" w:rsidR="007315A4" w:rsidRPr="0011376B" w:rsidRDefault="00F264A1" w:rsidP="00225D38">
      <w:pPr>
        <w:pStyle w:val="Akapitzlist"/>
        <w:numPr>
          <w:ilvl w:val="0"/>
          <w:numId w:val="4"/>
        </w:numPr>
        <w:shd w:val="clear" w:color="auto" w:fill="FFFFFF"/>
        <w:tabs>
          <w:tab w:val="left" w:pos="308"/>
          <w:tab w:val="left" w:leader="dot" w:pos="5794"/>
        </w:tabs>
        <w:spacing w:before="87" w:line="360" w:lineRule="auto"/>
        <w:rPr>
          <w:rFonts w:ascii="Cambria" w:eastAsia="Times New Roman" w:hAnsi="Cambria"/>
          <w:sz w:val="24"/>
          <w:szCs w:val="24"/>
        </w:rPr>
      </w:pPr>
      <w:r>
        <w:rPr>
          <w:rFonts w:ascii="Cambria" w:hAnsi="Cambria"/>
          <w:spacing w:val="-1"/>
          <w:sz w:val="24"/>
          <w:szCs w:val="24"/>
        </w:rPr>
        <w:t>Usługi</w:t>
      </w:r>
      <w:r w:rsidR="00AA369C" w:rsidRPr="0011376B">
        <w:rPr>
          <w:rFonts w:ascii="Cambria" w:hAnsi="Cambria"/>
          <w:spacing w:val="-1"/>
          <w:sz w:val="24"/>
          <w:szCs w:val="24"/>
        </w:rPr>
        <w:t xml:space="preserve"> </w:t>
      </w:r>
      <w:r w:rsidR="006F4DB3" w:rsidRPr="0011376B">
        <w:rPr>
          <w:rFonts w:ascii="Cambria" w:hAnsi="Cambria"/>
          <w:spacing w:val="-1"/>
          <w:sz w:val="24"/>
          <w:szCs w:val="24"/>
        </w:rPr>
        <w:t>oraz</w:t>
      </w:r>
      <w:r>
        <w:rPr>
          <w:rFonts w:ascii="Cambria" w:hAnsi="Cambria"/>
          <w:spacing w:val="-1"/>
          <w:sz w:val="24"/>
          <w:szCs w:val="24"/>
        </w:rPr>
        <w:t xml:space="preserve"> czynności </w:t>
      </w:r>
      <w:r w:rsidR="006F4DB3" w:rsidRPr="0011376B">
        <w:rPr>
          <w:rFonts w:ascii="Cambria" w:hAnsi="Cambria"/>
          <w:spacing w:val="-1"/>
          <w:sz w:val="24"/>
          <w:szCs w:val="24"/>
        </w:rPr>
        <w:t>wykonane przez W</w:t>
      </w:r>
      <w:r w:rsidR="0011376B" w:rsidRPr="0011376B">
        <w:rPr>
          <w:rFonts w:ascii="Cambria" w:hAnsi="Cambria"/>
          <w:spacing w:val="-1"/>
          <w:sz w:val="24"/>
          <w:szCs w:val="24"/>
        </w:rPr>
        <w:t>ykonawcę</w:t>
      </w:r>
      <w:r w:rsidR="00AA369C" w:rsidRPr="0011376B">
        <w:rPr>
          <w:rFonts w:ascii="Cambria" w:hAnsi="Cambria"/>
          <w:spacing w:val="-1"/>
          <w:sz w:val="24"/>
          <w:szCs w:val="24"/>
        </w:rPr>
        <w:t xml:space="preserve"> </w:t>
      </w:r>
      <w:r w:rsidR="00262902" w:rsidRPr="0011376B">
        <w:rPr>
          <w:rFonts w:ascii="Cambria" w:hAnsi="Cambria"/>
          <w:sz w:val="24"/>
          <w:szCs w:val="24"/>
        </w:rPr>
        <w:t>zosta</w:t>
      </w:r>
      <w:r w:rsidR="00262902" w:rsidRPr="0011376B">
        <w:rPr>
          <w:rFonts w:ascii="Cambria" w:eastAsia="Times New Roman" w:hAnsi="Cambria"/>
          <w:sz w:val="24"/>
          <w:szCs w:val="24"/>
        </w:rPr>
        <w:t>ły wykonane pod względem</w:t>
      </w:r>
      <w:r w:rsidR="001B1BB8" w:rsidRPr="0011376B">
        <w:rPr>
          <w:rFonts w:ascii="Cambria" w:eastAsia="Times New Roman" w:hAnsi="Cambria"/>
          <w:sz w:val="24"/>
          <w:szCs w:val="24"/>
        </w:rPr>
        <w:t xml:space="preserve"> </w:t>
      </w:r>
      <w:r w:rsidR="001B1BB8" w:rsidRPr="0011376B">
        <w:rPr>
          <w:rFonts w:ascii="Cambria" w:hAnsi="Cambria"/>
          <w:sz w:val="24"/>
          <w:szCs w:val="24"/>
        </w:rPr>
        <w:t xml:space="preserve">technicznym w </w:t>
      </w:r>
      <w:r w:rsidR="00262902" w:rsidRPr="0011376B">
        <w:rPr>
          <w:rFonts w:ascii="Cambria" w:hAnsi="Cambria"/>
          <w:sz w:val="24"/>
          <w:szCs w:val="24"/>
        </w:rPr>
        <w:t>spos</w:t>
      </w:r>
      <w:r w:rsidR="001B1BB8" w:rsidRPr="0011376B">
        <w:rPr>
          <w:rFonts w:ascii="Cambria" w:eastAsia="Times New Roman" w:hAnsi="Cambria"/>
          <w:sz w:val="24"/>
          <w:szCs w:val="24"/>
        </w:rPr>
        <w:t xml:space="preserve">ób </w:t>
      </w:r>
      <w:r w:rsidR="00262902" w:rsidRPr="0011376B">
        <w:rPr>
          <w:rFonts w:ascii="Cambria" w:eastAsia="Times New Roman" w:hAnsi="Cambria"/>
          <w:sz w:val="24"/>
          <w:szCs w:val="24"/>
        </w:rPr>
        <w:t>właściwy/niewłaściwy</w:t>
      </w:r>
      <w:r w:rsidR="003B2518" w:rsidRPr="0011376B">
        <w:rPr>
          <w:rFonts w:ascii="Cambria" w:eastAsia="Times New Roman" w:hAnsi="Cambria"/>
          <w:sz w:val="24"/>
          <w:szCs w:val="24"/>
          <w:vertAlign w:val="superscript"/>
        </w:rPr>
        <w:t>1</w:t>
      </w:r>
      <w:r w:rsidR="007315A4" w:rsidRPr="0011376B">
        <w:rPr>
          <w:rFonts w:ascii="Cambria" w:eastAsia="Times New Roman" w:hAnsi="Cambria"/>
          <w:sz w:val="24"/>
          <w:szCs w:val="24"/>
        </w:rPr>
        <w:t>,</w:t>
      </w:r>
    </w:p>
    <w:p w14:paraId="04CBAC0E" w14:textId="4EA0B5DB" w:rsidR="00E50B38" w:rsidRPr="00A23202" w:rsidRDefault="00262902" w:rsidP="007315A4">
      <w:pPr>
        <w:pStyle w:val="Akapitzlist"/>
        <w:shd w:val="clear" w:color="auto" w:fill="FFFFFF"/>
        <w:tabs>
          <w:tab w:val="left" w:pos="308"/>
          <w:tab w:val="left" w:leader="dot" w:pos="5794"/>
        </w:tabs>
        <w:spacing w:before="87" w:line="360" w:lineRule="auto"/>
        <w:ind w:left="374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eastAsia="Times New Roman" w:hAnsi="Cambria"/>
          <w:sz w:val="24"/>
          <w:szCs w:val="24"/>
        </w:rPr>
        <w:t xml:space="preserve">bez </w:t>
      </w:r>
      <w:r w:rsidR="0015038E">
        <w:rPr>
          <w:rFonts w:ascii="Cambria" w:eastAsia="Times New Roman" w:hAnsi="Cambria"/>
          <w:sz w:val="24"/>
          <w:szCs w:val="24"/>
        </w:rPr>
        <w:t>wad</w:t>
      </w:r>
      <w:r w:rsidRPr="00A23202">
        <w:rPr>
          <w:rFonts w:ascii="Cambria" w:eastAsia="Times New Roman" w:hAnsi="Cambria"/>
          <w:sz w:val="24"/>
          <w:szCs w:val="24"/>
        </w:rPr>
        <w:t xml:space="preserve">/z </w:t>
      </w:r>
      <w:r w:rsidR="0015038E">
        <w:rPr>
          <w:rFonts w:ascii="Cambria" w:eastAsia="Times New Roman" w:hAnsi="Cambria"/>
          <w:sz w:val="24"/>
          <w:szCs w:val="24"/>
        </w:rPr>
        <w:t>wadami</w:t>
      </w:r>
      <w:r w:rsidR="0015038E" w:rsidRPr="00A23202">
        <w:rPr>
          <w:rFonts w:ascii="Cambria" w:eastAsia="Times New Roman" w:hAnsi="Cambria"/>
          <w:sz w:val="24"/>
          <w:szCs w:val="24"/>
        </w:rPr>
        <w:t xml:space="preserve"> </w:t>
      </w:r>
      <w:r w:rsidRPr="00A23202">
        <w:rPr>
          <w:rFonts w:ascii="Cambria" w:eastAsia="Times New Roman" w:hAnsi="Cambria"/>
          <w:sz w:val="24"/>
          <w:szCs w:val="24"/>
        </w:rPr>
        <w:t>jak niżej</w:t>
      </w:r>
      <w:r w:rsidR="003B2518" w:rsidRPr="00A23202">
        <w:rPr>
          <w:rFonts w:ascii="Cambria" w:eastAsia="Times New Roman" w:hAnsi="Cambria"/>
          <w:sz w:val="24"/>
          <w:szCs w:val="24"/>
          <w:vertAlign w:val="superscript"/>
        </w:rPr>
        <w:t>1</w:t>
      </w:r>
      <w:r w:rsidRPr="00A23202">
        <w:rPr>
          <w:rFonts w:ascii="Cambria" w:eastAsia="Times New Roman" w:hAnsi="Cambria"/>
          <w:sz w:val="24"/>
          <w:szCs w:val="24"/>
        </w:rPr>
        <w:t>:</w:t>
      </w:r>
    </w:p>
    <w:p w14:paraId="14945561" w14:textId="77777777" w:rsidR="009C40CD" w:rsidRPr="00A23202" w:rsidRDefault="009C40CD" w:rsidP="000C24ED">
      <w:pPr>
        <w:shd w:val="clear" w:color="auto" w:fill="FFFFFF"/>
        <w:spacing w:line="360" w:lineRule="auto"/>
        <w:ind w:left="313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eastAsia="Times New Roman" w:hAnsi="Cambria"/>
          <w:sz w:val="24"/>
          <w:szCs w:val="24"/>
        </w:rPr>
        <w:t>…………………………………………………………………………………………………</w:t>
      </w:r>
    </w:p>
    <w:p w14:paraId="199C17DF" w14:textId="77777777" w:rsidR="009C40CD" w:rsidRPr="00A23202" w:rsidRDefault="009C40CD" w:rsidP="000C24ED">
      <w:pPr>
        <w:shd w:val="clear" w:color="auto" w:fill="FFFFFF"/>
        <w:spacing w:line="360" w:lineRule="auto"/>
        <w:ind w:left="313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eastAsia="Times New Roman" w:hAnsi="Cambria"/>
          <w:sz w:val="24"/>
          <w:szCs w:val="24"/>
        </w:rPr>
        <w:t>…………………………………………………………………………………………………</w:t>
      </w:r>
    </w:p>
    <w:p w14:paraId="144C913E" w14:textId="77777777" w:rsidR="000C24ED" w:rsidRPr="00A23202" w:rsidRDefault="009C40CD" w:rsidP="002C3F63">
      <w:pPr>
        <w:shd w:val="clear" w:color="auto" w:fill="FFFFFF"/>
        <w:spacing w:line="360" w:lineRule="auto"/>
        <w:ind w:left="313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eastAsia="Times New Roman" w:hAnsi="Cambria"/>
          <w:sz w:val="24"/>
          <w:szCs w:val="24"/>
        </w:rPr>
        <w:t>…………………………………………………………………………………………………</w:t>
      </w:r>
    </w:p>
    <w:p w14:paraId="586CB916" w14:textId="0A21C43F" w:rsidR="00E50B38" w:rsidRPr="00A23202" w:rsidRDefault="00262902" w:rsidP="00F34568">
      <w:pPr>
        <w:pStyle w:val="Akapitzlist"/>
        <w:numPr>
          <w:ilvl w:val="0"/>
          <w:numId w:val="4"/>
        </w:numPr>
        <w:shd w:val="clear" w:color="auto" w:fill="FFFFFF"/>
        <w:spacing w:line="360" w:lineRule="auto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>Wykonawca przekaza</w:t>
      </w:r>
      <w:r w:rsidRPr="00A23202">
        <w:rPr>
          <w:rFonts w:ascii="Cambria" w:eastAsia="Times New Roman" w:hAnsi="Cambria"/>
          <w:sz w:val="24"/>
          <w:szCs w:val="24"/>
        </w:rPr>
        <w:t>ł następujące dokumenty dotyczące</w:t>
      </w:r>
      <w:r w:rsidR="00F34568" w:rsidRPr="00A23202">
        <w:rPr>
          <w:rFonts w:ascii="Cambria" w:eastAsia="Times New Roman" w:hAnsi="Cambria"/>
          <w:sz w:val="24"/>
          <w:szCs w:val="24"/>
        </w:rPr>
        <w:t xml:space="preserve"> </w:t>
      </w:r>
      <w:r w:rsidR="00F264A1">
        <w:rPr>
          <w:rFonts w:ascii="Cambria" w:eastAsia="Times New Roman" w:hAnsi="Cambria"/>
          <w:sz w:val="24"/>
          <w:szCs w:val="24"/>
        </w:rPr>
        <w:t>usługi</w:t>
      </w:r>
      <w:r w:rsidRPr="00A23202">
        <w:rPr>
          <w:rFonts w:ascii="Cambria" w:eastAsia="Times New Roman" w:hAnsi="Cambria"/>
          <w:sz w:val="24"/>
          <w:szCs w:val="24"/>
        </w:rPr>
        <w:t>:</w:t>
      </w:r>
    </w:p>
    <w:p w14:paraId="5E05585B" w14:textId="77777777" w:rsidR="000C24ED" w:rsidRPr="00A23202" w:rsidRDefault="000C24ED" w:rsidP="000C24ED">
      <w:pPr>
        <w:shd w:val="clear" w:color="auto" w:fill="FFFFFF"/>
        <w:spacing w:line="360" w:lineRule="auto"/>
        <w:rPr>
          <w:rFonts w:ascii="Cambria" w:eastAsia="Times New Roman" w:hAnsi="Cambria"/>
          <w:sz w:val="24"/>
          <w:szCs w:val="24"/>
        </w:rPr>
        <w:sectPr w:rsidR="000C24ED" w:rsidRPr="00A23202" w:rsidSect="00262902">
          <w:type w:val="continuous"/>
          <w:pgSz w:w="11909" w:h="16834"/>
          <w:pgMar w:top="567" w:right="1111" w:bottom="360" w:left="1368" w:header="708" w:footer="708" w:gutter="0"/>
          <w:cols w:space="60"/>
          <w:noEndnote/>
        </w:sectPr>
      </w:pPr>
    </w:p>
    <w:p w14:paraId="0E1B9352" w14:textId="77777777" w:rsidR="000C24ED" w:rsidRPr="00A23202" w:rsidRDefault="000C24ED" w:rsidP="000C24ED">
      <w:pPr>
        <w:numPr>
          <w:ilvl w:val="0"/>
          <w:numId w:val="3"/>
        </w:numPr>
        <w:shd w:val="clear" w:color="auto" w:fill="FFFFFF"/>
        <w:spacing w:line="360" w:lineRule="auto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eastAsia="Times New Roman" w:hAnsi="Cambria"/>
          <w:sz w:val="24"/>
          <w:szCs w:val="24"/>
        </w:rPr>
        <w:t>…………………………………………</w:t>
      </w:r>
    </w:p>
    <w:p w14:paraId="52EF78B8" w14:textId="77777777" w:rsidR="000C24ED" w:rsidRPr="00A23202" w:rsidRDefault="000C24ED" w:rsidP="000C24ED">
      <w:pPr>
        <w:numPr>
          <w:ilvl w:val="0"/>
          <w:numId w:val="3"/>
        </w:numPr>
        <w:shd w:val="clear" w:color="auto" w:fill="FFFFFF"/>
        <w:spacing w:line="360" w:lineRule="auto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eastAsia="Times New Roman" w:hAnsi="Cambria"/>
          <w:sz w:val="24"/>
          <w:szCs w:val="24"/>
        </w:rPr>
        <w:t>…………………………………………</w:t>
      </w:r>
    </w:p>
    <w:p w14:paraId="47F71312" w14:textId="77777777" w:rsidR="000C24ED" w:rsidRPr="00A23202" w:rsidRDefault="000C24ED" w:rsidP="000C24ED">
      <w:pPr>
        <w:numPr>
          <w:ilvl w:val="0"/>
          <w:numId w:val="3"/>
        </w:numPr>
        <w:shd w:val="clear" w:color="auto" w:fill="FFFFFF"/>
        <w:spacing w:line="360" w:lineRule="auto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eastAsia="Times New Roman" w:hAnsi="Cambria"/>
          <w:sz w:val="24"/>
          <w:szCs w:val="24"/>
        </w:rPr>
        <w:t>…………………………………………</w:t>
      </w:r>
    </w:p>
    <w:p w14:paraId="6CA3666A" w14:textId="77777777" w:rsidR="000C24ED" w:rsidRPr="00A23202" w:rsidRDefault="000C24ED" w:rsidP="000C24ED">
      <w:pPr>
        <w:numPr>
          <w:ilvl w:val="0"/>
          <w:numId w:val="3"/>
        </w:numPr>
        <w:shd w:val="clear" w:color="auto" w:fill="FFFFFF"/>
        <w:spacing w:line="360" w:lineRule="auto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eastAsia="Times New Roman" w:hAnsi="Cambria"/>
          <w:sz w:val="24"/>
          <w:szCs w:val="24"/>
        </w:rPr>
        <w:t>…………………………………………</w:t>
      </w:r>
    </w:p>
    <w:p w14:paraId="539CD848" w14:textId="77777777" w:rsidR="000C24ED" w:rsidRPr="00A23202" w:rsidRDefault="000C24ED" w:rsidP="000C24ED">
      <w:pPr>
        <w:numPr>
          <w:ilvl w:val="0"/>
          <w:numId w:val="3"/>
        </w:numPr>
        <w:shd w:val="clear" w:color="auto" w:fill="FFFFFF"/>
        <w:spacing w:line="360" w:lineRule="auto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eastAsia="Times New Roman" w:hAnsi="Cambria"/>
          <w:sz w:val="24"/>
          <w:szCs w:val="24"/>
        </w:rPr>
        <w:lastRenderedPageBreak/>
        <w:t>…………………………………………</w:t>
      </w:r>
    </w:p>
    <w:p w14:paraId="43223206" w14:textId="77777777" w:rsidR="000C24ED" w:rsidRPr="00A23202" w:rsidRDefault="000C24ED" w:rsidP="000C24ED">
      <w:pPr>
        <w:numPr>
          <w:ilvl w:val="0"/>
          <w:numId w:val="3"/>
        </w:numPr>
        <w:shd w:val="clear" w:color="auto" w:fill="FFFFFF"/>
        <w:spacing w:line="360" w:lineRule="auto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eastAsia="Times New Roman" w:hAnsi="Cambria"/>
          <w:sz w:val="24"/>
          <w:szCs w:val="24"/>
        </w:rPr>
        <w:t>…………………………………………</w:t>
      </w:r>
    </w:p>
    <w:p w14:paraId="11E5F14A" w14:textId="77777777" w:rsidR="000D785B" w:rsidRPr="00A23202" w:rsidRDefault="000D785B" w:rsidP="000D785B">
      <w:pPr>
        <w:shd w:val="clear" w:color="auto" w:fill="FFFFFF"/>
        <w:spacing w:line="360" w:lineRule="auto"/>
        <w:rPr>
          <w:rFonts w:ascii="Cambria" w:eastAsia="Times New Roman" w:hAnsi="Cambria"/>
          <w:sz w:val="24"/>
          <w:szCs w:val="24"/>
        </w:rPr>
        <w:sectPr w:rsidR="000D785B" w:rsidRPr="00A23202" w:rsidSect="000C24ED">
          <w:type w:val="continuous"/>
          <w:pgSz w:w="11909" w:h="16834"/>
          <w:pgMar w:top="1210" w:right="1111" w:bottom="360" w:left="1368" w:header="708" w:footer="708" w:gutter="0"/>
          <w:cols w:num="2" w:space="60"/>
          <w:noEndnote/>
        </w:sectPr>
      </w:pPr>
    </w:p>
    <w:p w14:paraId="132F7D63" w14:textId="77777777" w:rsidR="003C6204" w:rsidRDefault="003C6204" w:rsidP="00225D38">
      <w:pPr>
        <w:shd w:val="clear" w:color="auto" w:fill="FFFFFF"/>
        <w:spacing w:line="313" w:lineRule="exact"/>
        <w:rPr>
          <w:rFonts w:ascii="Cambria" w:hAnsi="Cambria"/>
          <w:sz w:val="24"/>
        </w:rPr>
      </w:pPr>
    </w:p>
    <w:p w14:paraId="4408B3F8" w14:textId="4BC3B044" w:rsidR="003C6204" w:rsidRDefault="003C6204" w:rsidP="00225D38">
      <w:pPr>
        <w:shd w:val="clear" w:color="auto" w:fill="FFFFFF"/>
        <w:spacing w:line="313" w:lineRule="exact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Zamawiający mając na uwadze wyżej opisane ustalenia stwierdza, że:</w:t>
      </w:r>
    </w:p>
    <w:p w14:paraId="2235A7D2" w14:textId="7CE7A732" w:rsidR="003C6204" w:rsidRDefault="003C6204" w:rsidP="00225D38">
      <w:pPr>
        <w:shd w:val="clear" w:color="auto" w:fill="FFFFFF"/>
        <w:spacing w:line="313" w:lineRule="exact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sym w:font="Symbol" w:char="F082"/>
      </w:r>
      <w:r>
        <w:rPr>
          <w:rFonts w:ascii="Cambria" w:hAnsi="Cambria"/>
          <w:sz w:val="24"/>
        </w:rPr>
        <w:t xml:space="preserve"> </w:t>
      </w:r>
      <w:r w:rsidR="0015038E">
        <w:rPr>
          <w:rFonts w:ascii="Cambria" w:hAnsi="Cambria"/>
          <w:sz w:val="24"/>
        </w:rPr>
        <w:t>przedmiot</w:t>
      </w:r>
      <w:r>
        <w:rPr>
          <w:rFonts w:ascii="Cambria" w:hAnsi="Cambria"/>
          <w:sz w:val="24"/>
        </w:rPr>
        <w:t xml:space="preserve"> odbioru został wykonany należycie, </w:t>
      </w:r>
    </w:p>
    <w:p w14:paraId="5E0616EF" w14:textId="31EFBD66" w:rsidR="0015038E" w:rsidRDefault="0015038E" w:rsidP="00225D38">
      <w:pPr>
        <w:shd w:val="clear" w:color="auto" w:fill="FFFFFF"/>
        <w:spacing w:line="313" w:lineRule="exact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sym w:font="Symbol" w:char="F082"/>
      </w:r>
      <w:r>
        <w:rPr>
          <w:rFonts w:ascii="Cambria" w:hAnsi="Cambria"/>
          <w:sz w:val="24"/>
        </w:rPr>
        <w:t xml:space="preserve"> przedmiot odbioru został wykonany nienależycie, gdyż zawierał wady opisane w pkt 1 powyżej, do których usunięcia Wykonawca zobowiązany jest w nieprzekraczalnym terminie do dnia....... </w:t>
      </w:r>
    </w:p>
    <w:p w14:paraId="23B0072C" w14:textId="77777777" w:rsidR="003C6204" w:rsidRPr="00225D38" w:rsidRDefault="003C6204" w:rsidP="00225D38">
      <w:pPr>
        <w:shd w:val="clear" w:color="auto" w:fill="FFFFFF"/>
        <w:spacing w:line="313" w:lineRule="exact"/>
        <w:rPr>
          <w:rFonts w:ascii="Cambria" w:hAnsi="Cambria"/>
          <w:sz w:val="24"/>
        </w:rPr>
      </w:pPr>
    </w:p>
    <w:p w14:paraId="1C881B32" w14:textId="77777777" w:rsidR="00E50B38" w:rsidRPr="00A23202" w:rsidRDefault="00262902" w:rsidP="000C24ED">
      <w:pPr>
        <w:shd w:val="clear" w:color="auto" w:fill="FFFFFF"/>
        <w:spacing w:line="313" w:lineRule="exact"/>
        <w:rPr>
          <w:rFonts w:ascii="Cambria" w:hAnsi="Cambria"/>
          <w:sz w:val="18"/>
        </w:rPr>
      </w:pPr>
      <w:r w:rsidRPr="00A23202">
        <w:rPr>
          <w:rFonts w:ascii="Cambria" w:hAnsi="Cambria"/>
          <w:sz w:val="18"/>
          <w:vertAlign w:val="superscript"/>
        </w:rPr>
        <w:t>1</w:t>
      </w:r>
      <w:r w:rsidRPr="00A23202">
        <w:rPr>
          <w:rFonts w:ascii="Cambria" w:hAnsi="Cambria"/>
          <w:sz w:val="18"/>
        </w:rPr>
        <w:t>niepotrzebne skre</w:t>
      </w:r>
      <w:r w:rsidRPr="00A23202">
        <w:rPr>
          <w:rFonts w:ascii="Cambria" w:eastAsia="Times New Roman" w:hAnsi="Cambria"/>
          <w:sz w:val="18"/>
        </w:rPr>
        <w:t>ślić</w:t>
      </w:r>
    </w:p>
    <w:p w14:paraId="0577503B" w14:textId="77777777" w:rsidR="00E50B38" w:rsidRPr="00A23202" w:rsidRDefault="00E50B38">
      <w:pPr>
        <w:shd w:val="clear" w:color="auto" w:fill="FFFFFF"/>
        <w:tabs>
          <w:tab w:val="left" w:pos="92"/>
        </w:tabs>
        <w:spacing w:line="222" w:lineRule="exact"/>
        <w:rPr>
          <w:rFonts w:ascii="Cambria" w:hAnsi="Cambria"/>
        </w:rPr>
        <w:sectPr w:rsidR="00E50B38" w:rsidRPr="00A23202">
          <w:type w:val="continuous"/>
          <w:pgSz w:w="11909" w:h="16834"/>
          <w:pgMar w:top="1210" w:right="1111" w:bottom="360" w:left="1368" w:header="708" w:footer="708" w:gutter="0"/>
          <w:cols w:space="60"/>
          <w:noEndnote/>
        </w:sectPr>
      </w:pPr>
    </w:p>
    <w:p w14:paraId="022E35EA" w14:textId="05022BFB" w:rsidR="00F34568" w:rsidRPr="00A23202" w:rsidRDefault="00262902" w:rsidP="00F34568">
      <w:pPr>
        <w:shd w:val="clear" w:color="auto" w:fill="FFFFFF"/>
        <w:spacing w:line="360" w:lineRule="auto"/>
        <w:ind w:right="163"/>
        <w:jc w:val="center"/>
        <w:rPr>
          <w:rFonts w:ascii="Cambria" w:hAnsi="Cambria"/>
        </w:rPr>
      </w:pPr>
      <w:r w:rsidRPr="00A23202">
        <w:rPr>
          <w:rFonts w:ascii="Cambria" w:hAnsi="Cambria"/>
          <w:b/>
          <w:bCs/>
          <w:sz w:val="24"/>
          <w:szCs w:val="24"/>
        </w:rPr>
        <w:lastRenderedPageBreak/>
        <w:t>Orzeczenie Komisji</w:t>
      </w:r>
    </w:p>
    <w:p w14:paraId="36E61B2D" w14:textId="3F5DF534" w:rsidR="00E50B38" w:rsidRPr="00A23202" w:rsidRDefault="00262902" w:rsidP="00CF2925">
      <w:pPr>
        <w:numPr>
          <w:ilvl w:val="0"/>
          <w:numId w:val="2"/>
        </w:numPr>
        <w:shd w:val="clear" w:color="auto" w:fill="FFFFFF"/>
        <w:tabs>
          <w:tab w:val="left" w:pos="317"/>
          <w:tab w:val="left" w:leader="dot" w:pos="9106"/>
        </w:tabs>
        <w:spacing w:before="182" w:line="360" w:lineRule="auto"/>
        <w:ind w:left="19"/>
        <w:rPr>
          <w:rFonts w:ascii="Cambria" w:hAnsi="Cambria"/>
          <w:spacing w:val="-23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>Termin usuni</w:t>
      </w:r>
      <w:r w:rsidRPr="00A23202">
        <w:rPr>
          <w:rFonts w:ascii="Cambria" w:eastAsia="Times New Roman" w:hAnsi="Cambria"/>
          <w:sz w:val="24"/>
          <w:szCs w:val="24"/>
        </w:rPr>
        <w:t xml:space="preserve">ęcia usterek ustala się na dzień </w:t>
      </w:r>
      <w:r w:rsidRPr="00A23202">
        <w:rPr>
          <w:rFonts w:ascii="Cambria" w:eastAsia="Times New Roman" w:hAnsi="Cambria"/>
          <w:sz w:val="24"/>
          <w:szCs w:val="24"/>
        </w:rPr>
        <w:tab/>
      </w:r>
      <w:r w:rsidRPr="00A23202">
        <w:rPr>
          <w:rFonts w:ascii="Cambria" w:eastAsia="Times New Roman" w:hAnsi="Cambria"/>
          <w:spacing w:val="-10"/>
          <w:sz w:val="24"/>
          <w:szCs w:val="24"/>
        </w:rPr>
        <w:t>r.</w:t>
      </w:r>
    </w:p>
    <w:p w14:paraId="2B166EE9" w14:textId="71FC9647" w:rsidR="00F34568" w:rsidRPr="00A23202" w:rsidRDefault="00F34568" w:rsidP="00F34568">
      <w:pPr>
        <w:numPr>
          <w:ilvl w:val="0"/>
          <w:numId w:val="2"/>
        </w:numPr>
        <w:shd w:val="clear" w:color="auto" w:fill="FFFFFF"/>
        <w:tabs>
          <w:tab w:val="left" w:pos="317"/>
        </w:tabs>
        <w:spacing w:before="115" w:line="360" w:lineRule="auto"/>
        <w:ind w:left="19"/>
        <w:rPr>
          <w:rFonts w:ascii="Cambria" w:hAnsi="Cambria"/>
          <w:spacing w:val="-9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>Uzna</w:t>
      </w:r>
      <w:r w:rsidRPr="00A23202">
        <w:rPr>
          <w:rFonts w:ascii="Cambria" w:eastAsia="Times New Roman" w:hAnsi="Cambria"/>
          <w:sz w:val="24"/>
          <w:szCs w:val="24"/>
        </w:rPr>
        <w:t>ć/ nie uznać</w:t>
      </w:r>
      <w:r w:rsidRPr="00A23202">
        <w:rPr>
          <w:rFonts w:ascii="Cambria" w:eastAsia="Times New Roman" w:hAnsi="Cambria"/>
          <w:sz w:val="24"/>
          <w:szCs w:val="24"/>
          <w:vertAlign w:val="superscript"/>
        </w:rPr>
        <w:t>1</w:t>
      </w:r>
      <w:r w:rsidRPr="00A23202">
        <w:rPr>
          <w:rFonts w:ascii="Cambria" w:eastAsia="Times New Roman" w:hAnsi="Cambria"/>
          <w:sz w:val="24"/>
          <w:szCs w:val="24"/>
        </w:rPr>
        <w:t xml:space="preserve"> roboty za ostatecznie odebrane i przekaz</w:t>
      </w:r>
      <w:r w:rsidR="006353A7" w:rsidRPr="00A23202">
        <w:rPr>
          <w:rFonts w:ascii="Cambria" w:eastAsia="Times New Roman" w:hAnsi="Cambria"/>
          <w:sz w:val="24"/>
          <w:szCs w:val="24"/>
        </w:rPr>
        <w:t xml:space="preserve">ać do użytkowania. </w:t>
      </w:r>
    </w:p>
    <w:p w14:paraId="3A7428F1" w14:textId="77777777" w:rsidR="00E50B38" w:rsidRPr="00A23202" w:rsidRDefault="00262902" w:rsidP="00CF2925">
      <w:pPr>
        <w:numPr>
          <w:ilvl w:val="0"/>
          <w:numId w:val="2"/>
        </w:numPr>
        <w:shd w:val="clear" w:color="auto" w:fill="FFFFFF"/>
        <w:tabs>
          <w:tab w:val="left" w:pos="317"/>
        </w:tabs>
        <w:spacing w:before="115" w:line="360" w:lineRule="auto"/>
        <w:ind w:left="317" w:hanging="298"/>
        <w:rPr>
          <w:rFonts w:ascii="Cambria" w:hAnsi="Cambria"/>
          <w:spacing w:val="-13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>Niniejszy protok</w:t>
      </w:r>
      <w:r w:rsidRPr="00A23202">
        <w:rPr>
          <w:rFonts w:ascii="Cambria" w:eastAsia="Times New Roman" w:hAnsi="Cambria"/>
          <w:sz w:val="24"/>
          <w:szCs w:val="24"/>
        </w:rPr>
        <w:t>ół, łącznie ze sprawdzonymi fakturami końcowymi stanowi podstawę do ostatecznego rozrachunku między zleceniodawcą a wykonawcą.</w:t>
      </w:r>
    </w:p>
    <w:p w14:paraId="3CF50BE6" w14:textId="34E14F30" w:rsidR="00081C4A" w:rsidRPr="00A23202" w:rsidRDefault="00262902" w:rsidP="003B2518">
      <w:pPr>
        <w:shd w:val="clear" w:color="auto" w:fill="FFFFFF"/>
        <w:spacing w:before="125"/>
        <w:ind w:right="101"/>
        <w:jc w:val="center"/>
        <w:rPr>
          <w:rFonts w:ascii="Cambria" w:hAnsi="Cambria"/>
          <w:b/>
          <w:bCs/>
          <w:sz w:val="24"/>
          <w:szCs w:val="24"/>
        </w:rPr>
      </w:pPr>
      <w:r w:rsidRPr="00A23202">
        <w:rPr>
          <w:rFonts w:ascii="Cambria" w:hAnsi="Cambria"/>
          <w:b/>
          <w:bCs/>
          <w:sz w:val="24"/>
          <w:szCs w:val="24"/>
        </w:rPr>
        <w:t>Wnioski Komisji</w:t>
      </w:r>
      <w:r w:rsidR="003B2518" w:rsidRPr="00A23202">
        <w:rPr>
          <w:rFonts w:ascii="Cambria" w:hAnsi="Cambria"/>
          <w:b/>
          <w:bCs/>
          <w:sz w:val="24"/>
          <w:szCs w:val="24"/>
        </w:rPr>
        <w:t xml:space="preserve"> </w:t>
      </w:r>
      <w:r w:rsidR="00081C4A" w:rsidRPr="00A23202">
        <w:rPr>
          <w:rFonts w:ascii="Cambria" w:eastAsia="Times New Roman" w:hAnsi="Cambria"/>
          <w:sz w:val="24"/>
          <w:szCs w:val="24"/>
        </w:rPr>
        <w:t>……………………………………………………………………………………………………</w:t>
      </w:r>
    </w:p>
    <w:p w14:paraId="1FD65D22" w14:textId="77777777" w:rsidR="00CF2925" w:rsidRPr="00A23202" w:rsidRDefault="00CF2925" w:rsidP="003B2518">
      <w:pPr>
        <w:shd w:val="clear" w:color="auto" w:fill="FFFFFF"/>
        <w:spacing w:before="125"/>
        <w:ind w:right="101"/>
        <w:rPr>
          <w:rFonts w:ascii="Cambria" w:hAnsi="Cambria"/>
          <w:bCs/>
          <w:sz w:val="24"/>
          <w:szCs w:val="24"/>
        </w:rPr>
      </w:pPr>
      <w:r w:rsidRPr="00A23202">
        <w:rPr>
          <w:rFonts w:ascii="Cambria" w:hAnsi="Cambria"/>
          <w:bCs/>
          <w:sz w:val="24"/>
          <w:szCs w:val="24"/>
        </w:rPr>
        <w:t>……………………………………………………………………………………………………..</w:t>
      </w:r>
    </w:p>
    <w:p w14:paraId="7DBFAE60" w14:textId="77777777" w:rsidR="00CF2925" w:rsidRPr="00A23202" w:rsidRDefault="00CF2925" w:rsidP="003B2518">
      <w:pPr>
        <w:shd w:val="clear" w:color="auto" w:fill="FFFFFF"/>
        <w:spacing w:before="125"/>
        <w:ind w:right="102"/>
        <w:rPr>
          <w:rFonts w:ascii="Cambria" w:hAnsi="Cambria"/>
          <w:bCs/>
          <w:sz w:val="24"/>
          <w:szCs w:val="24"/>
        </w:rPr>
      </w:pPr>
      <w:r w:rsidRPr="00A23202">
        <w:rPr>
          <w:rFonts w:ascii="Cambria" w:hAnsi="Cambria"/>
          <w:bCs/>
          <w:sz w:val="24"/>
          <w:szCs w:val="24"/>
        </w:rPr>
        <w:t>……………………………………………………………………………………………………..</w:t>
      </w:r>
    </w:p>
    <w:p w14:paraId="3D918E96" w14:textId="77777777" w:rsidR="00730FAA" w:rsidRPr="00A23202" w:rsidRDefault="00730FAA" w:rsidP="003B2518">
      <w:pPr>
        <w:shd w:val="clear" w:color="auto" w:fill="FFFFFF"/>
        <w:tabs>
          <w:tab w:val="left" w:pos="317"/>
        </w:tabs>
        <w:spacing w:before="115"/>
        <w:ind w:left="19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eastAsia="Times New Roman" w:hAnsi="Cambria"/>
          <w:sz w:val="24"/>
          <w:szCs w:val="24"/>
        </w:rPr>
        <w:t>……………………………………………………………………………………………………</w:t>
      </w:r>
    </w:p>
    <w:p w14:paraId="1417F81F" w14:textId="77777777" w:rsidR="00730FAA" w:rsidRPr="00A23202" w:rsidRDefault="00730FAA" w:rsidP="003B2518">
      <w:pPr>
        <w:shd w:val="clear" w:color="auto" w:fill="FFFFFF"/>
        <w:spacing w:before="125"/>
        <w:ind w:right="101"/>
        <w:rPr>
          <w:rFonts w:ascii="Cambria" w:hAnsi="Cambria"/>
          <w:bCs/>
          <w:sz w:val="24"/>
          <w:szCs w:val="24"/>
        </w:rPr>
      </w:pPr>
      <w:r w:rsidRPr="00A23202">
        <w:rPr>
          <w:rFonts w:ascii="Cambria" w:hAnsi="Cambria"/>
          <w:bCs/>
          <w:sz w:val="24"/>
          <w:szCs w:val="24"/>
        </w:rPr>
        <w:t>……………………………………………………………………………………………………..</w:t>
      </w:r>
    </w:p>
    <w:p w14:paraId="769678C0" w14:textId="77777777" w:rsidR="00730FAA" w:rsidRPr="00A23202" w:rsidRDefault="00730FAA" w:rsidP="003B2518">
      <w:pPr>
        <w:shd w:val="clear" w:color="auto" w:fill="FFFFFF"/>
        <w:spacing w:before="125"/>
        <w:ind w:right="101"/>
        <w:rPr>
          <w:rFonts w:ascii="Cambria" w:hAnsi="Cambria"/>
          <w:bCs/>
          <w:sz w:val="24"/>
          <w:szCs w:val="24"/>
        </w:rPr>
      </w:pPr>
      <w:r w:rsidRPr="00A23202">
        <w:rPr>
          <w:rFonts w:ascii="Cambria" w:hAnsi="Cambria"/>
          <w:bCs/>
          <w:sz w:val="24"/>
          <w:szCs w:val="24"/>
        </w:rPr>
        <w:t>……………………………………………………………………………………………………..</w:t>
      </w:r>
    </w:p>
    <w:p w14:paraId="05A3667F" w14:textId="77777777" w:rsidR="00730FAA" w:rsidRPr="00A23202" w:rsidRDefault="00730FAA" w:rsidP="003B2518">
      <w:pPr>
        <w:shd w:val="clear" w:color="auto" w:fill="FFFFFF"/>
        <w:spacing w:before="125"/>
        <w:ind w:right="102"/>
        <w:rPr>
          <w:rFonts w:ascii="Cambria" w:hAnsi="Cambria"/>
          <w:bCs/>
          <w:sz w:val="24"/>
          <w:szCs w:val="24"/>
        </w:rPr>
      </w:pPr>
      <w:r w:rsidRPr="00A23202">
        <w:rPr>
          <w:rFonts w:ascii="Cambria" w:hAnsi="Cambria"/>
          <w:bCs/>
          <w:sz w:val="24"/>
          <w:szCs w:val="24"/>
        </w:rPr>
        <w:t>……………………………………………………………………………………………………..</w:t>
      </w:r>
    </w:p>
    <w:p w14:paraId="689FDCA4" w14:textId="77777777" w:rsidR="00E50B38" w:rsidRPr="00A23202" w:rsidRDefault="00CF2925" w:rsidP="003B2518">
      <w:pPr>
        <w:shd w:val="clear" w:color="auto" w:fill="FFFFFF"/>
        <w:spacing w:before="125" w:after="125"/>
        <w:ind w:right="102"/>
        <w:rPr>
          <w:rFonts w:ascii="Cambria" w:hAnsi="Cambria"/>
        </w:rPr>
      </w:pPr>
      <w:r w:rsidRPr="00A23202">
        <w:rPr>
          <w:rFonts w:ascii="Cambria" w:hAnsi="Cambria"/>
          <w:bCs/>
          <w:sz w:val="24"/>
          <w:szCs w:val="24"/>
        </w:rPr>
        <w:t>…………………………………………………………………………</w:t>
      </w:r>
      <w:r w:rsidR="00730FAA" w:rsidRPr="00A23202">
        <w:rPr>
          <w:rFonts w:ascii="Cambria" w:hAnsi="Cambria"/>
          <w:bCs/>
          <w:sz w:val="24"/>
          <w:szCs w:val="24"/>
        </w:rPr>
        <w:t>…………………………</w:t>
      </w:r>
      <w:r w:rsidR="00262902" w:rsidRPr="00A23202">
        <w:rPr>
          <w:rFonts w:ascii="Cambria" w:hAnsi="Cambria"/>
          <w:sz w:val="24"/>
          <w:szCs w:val="24"/>
        </w:rPr>
        <w:t>Na tym protok</w:t>
      </w:r>
      <w:r w:rsidR="00262902" w:rsidRPr="00A23202">
        <w:rPr>
          <w:rFonts w:ascii="Cambria" w:eastAsia="Times New Roman" w:hAnsi="Cambria"/>
          <w:sz w:val="24"/>
          <w:szCs w:val="24"/>
        </w:rPr>
        <w:t>ół zakończono i podpisano:</w:t>
      </w:r>
    </w:p>
    <w:p w14:paraId="57E07CDB" w14:textId="77777777" w:rsidR="00E50B38" w:rsidRPr="00A23202" w:rsidRDefault="00262902" w:rsidP="00CF2925">
      <w:pPr>
        <w:shd w:val="clear" w:color="auto" w:fill="FFFFFF"/>
        <w:tabs>
          <w:tab w:val="left" w:pos="4805"/>
        </w:tabs>
        <w:spacing w:line="360" w:lineRule="auto"/>
        <w:ind w:left="19"/>
        <w:rPr>
          <w:rFonts w:ascii="Cambria" w:hAnsi="Cambria"/>
        </w:rPr>
      </w:pPr>
      <w:r w:rsidRPr="00A23202">
        <w:rPr>
          <w:rFonts w:ascii="Cambria" w:hAnsi="Cambria"/>
          <w:sz w:val="24"/>
          <w:szCs w:val="24"/>
        </w:rPr>
        <w:t>Podpisy przedstawicieli Wykonawcy:</w:t>
      </w:r>
      <w:r w:rsidRPr="00A23202">
        <w:rPr>
          <w:rFonts w:ascii="Cambria" w:hAnsi="Cambria" w:cs="Arial"/>
          <w:sz w:val="24"/>
          <w:szCs w:val="24"/>
        </w:rPr>
        <w:tab/>
      </w:r>
      <w:r w:rsidRPr="00A23202">
        <w:rPr>
          <w:rFonts w:ascii="Cambria" w:hAnsi="Cambria"/>
          <w:sz w:val="24"/>
          <w:szCs w:val="24"/>
        </w:rPr>
        <w:t>Podpisy cz</w:t>
      </w:r>
      <w:r w:rsidRPr="00A23202">
        <w:rPr>
          <w:rFonts w:ascii="Cambria" w:eastAsia="Times New Roman" w:hAnsi="Cambria"/>
          <w:sz w:val="24"/>
          <w:szCs w:val="24"/>
        </w:rPr>
        <w:t>łonków Komisji:</w:t>
      </w:r>
    </w:p>
    <w:p w14:paraId="5A22D25F" w14:textId="77777777" w:rsidR="00E50B38" w:rsidRPr="00A23202" w:rsidRDefault="00262902" w:rsidP="00CF2925">
      <w:pPr>
        <w:shd w:val="clear" w:color="auto" w:fill="FFFFFF"/>
        <w:tabs>
          <w:tab w:val="left" w:leader="dot" w:pos="4406"/>
          <w:tab w:val="left" w:pos="4805"/>
          <w:tab w:val="left" w:leader="dot" w:pos="9130"/>
        </w:tabs>
        <w:spacing w:line="360" w:lineRule="auto"/>
        <w:ind w:left="38"/>
        <w:rPr>
          <w:rFonts w:ascii="Cambria" w:hAnsi="Cambria"/>
        </w:rPr>
      </w:pPr>
      <w:r w:rsidRPr="00A23202">
        <w:rPr>
          <w:rFonts w:ascii="Cambria" w:hAnsi="Cambria"/>
          <w:sz w:val="24"/>
          <w:szCs w:val="24"/>
        </w:rPr>
        <w:t>1</w:t>
      </w:r>
      <w:r w:rsidRPr="00A23202">
        <w:rPr>
          <w:rFonts w:ascii="Cambria" w:hAnsi="Cambria"/>
          <w:sz w:val="24"/>
          <w:szCs w:val="24"/>
        </w:rPr>
        <w:tab/>
      </w:r>
      <w:r w:rsidRPr="00A23202">
        <w:rPr>
          <w:rFonts w:ascii="Cambria" w:hAnsi="Cambria" w:cs="Arial"/>
          <w:sz w:val="24"/>
          <w:szCs w:val="24"/>
        </w:rPr>
        <w:tab/>
      </w:r>
      <w:r w:rsidRPr="00A23202">
        <w:rPr>
          <w:rFonts w:ascii="Cambria" w:hAnsi="Cambria"/>
          <w:sz w:val="24"/>
          <w:szCs w:val="24"/>
        </w:rPr>
        <w:t>1</w:t>
      </w:r>
      <w:r w:rsidRPr="00A23202">
        <w:rPr>
          <w:rFonts w:ascii="Cambria" w:hAnsi="Cambria"/>
          <w:sz w:val="24"/>
          <w:szCs w:val="24"/>
        </w:rPr>
        <w:tab/>
      </w:r>
      <w:r w:rsidRPr="00A23202">
        <w:rPr>
          <w:rFonts w:ascii="Cambria" w:hAnsi="Cambria"/>
          <w:spacing w:val="-10"/>
          <w:sz w:val="24"/>
          <w:szCs w:val="24"/>
        </w:rPr>
        <w:t>...</w:t>
      </w:r>
    </w:p>
    <w:p w14:paraId="04ED672C" w14:textId="77777777" w:rsidR="00E50B38" w:rsidRPr="00A23202" w:rsidRDefault="00262902" w:rsidP="00CF2925">
      <w:pPr>
        <w:shd w:val="clear" w:color="auto" w:fill="FFFFFF"/>
        <w:tabs>
          <w:tab w:val="left" w:leader="dot" w:pos="4406"/>
          <w:tab w:val="left" w:pos="4805"/>
          <w:tab w:val="left" w:leader="dot" w:pos="9317"/>
        </w:tabs>
        <w:spacing w:line="360" w:lineRule="auto"/>
        <w:ind w:left="14"/>
        <w:rPr>
          <w:rFonts w:ascii="Cambria" w:hAnsi="Cambria"/>
        </w:rPr>
      </w:pPr>
      <w:r w:rsidRPr="00A23202">
        <w:rPr>
          <w:rFonts w:ascii="Cambria" w:hAnsi="Cambria"/>
          <w:sz w:val="24"/>
          <w:szCs w:val="24"/>
        </w:rPr>
        <w:t>2</w:t>
      </w:r>
      <w:r w:rsidRPr="00A23202">
        <w:rPr>
          <w:rFonts w:ascii="Cambria" w:hAnsi="Cambria"/>
          <w:sz w:val="24"/>
          <w:szCs w:val="24"/>
        </w:rPr>
        <w:tab/>
      </w:r>
      <w:r w:rsidRPr="00A23202">
        <w:rPr>
          <w:rFonts w:ascii="Cambria" w:hAnsi="Cambria" w:cs="Arial"/>
          <w:sz w:val="24"/>
          <w:szCs w:val="24"/>
        </w:rPr>
        <w:tab/>
      </w:r>
      <w:r w:rsidRPr="00A23202">
        <w:rPr>
          <w:rFonts w:ascii="Cambria" w:hAnsi="Cambria"/>
          <w:sz w:val="24"/>
          <w:szCs w:val="24"/>
        </w:rPr>
        <w:t>2</w:t>
      </w:r>
      <w:r w:rsidRPr="00A23202">
        <w:rPr>
          <w:rFonts w:ascii="Cambria" w:hAnsi="Cambria"/>
          <w:sz w:val="24"/>
          <w:szCs w:val="24"/>
        </w:rPr>
        <w:tab/>
      </w:r>
    </w:p>
    <w:p w14:paraId="229BC29A" w14:textId="77777777" w:rsidR="00E50B38" w:rsidRPr="00A23202" w:rsidRDefault="00262902" w:rsidP="00CF2925">
      <w:pPr>
        <w:shd w:val="clear" w:color="auto" w:fill="FFFFFF"/>
        <w:tabs>
          <w:tab w:val="left" w:leader="dot" w:pos="4406"/>
          <w:tab w:val="left" w:pos="4805"/>
          <w:tab w:val="left" w:leader="dot" w:pos="9317"/>
        </w:tabs>
        <w:spacing w:before="5" w:line="360" w:lineRule="auto"/>
        <w:ind w:left="19"/>
        <w:rPr>
          <w:rFonts w:ascii="Cambria" w:hAnsi="Cambria"/>
        </w:rPr>
      </w:pPr>
      <w:r w:rsidRPr="00A23202">
        <w:rPr>
          <w:rFonts w:ascii="Cambria" w:hAnsi="Cambria"/>
          <w:sz w:val="24"/>
          <w:szCs w:val="24"/>
        </w:rPr>
        <w:t>3</w:t>
      </w:r>
      <w:r w:rsidRPr="00A23202">
        <w:rPr>
          <w:rFonts w:ascii="Cambria" w:hAnsi="Cambria"/>
          <w:sz w:val="24"/>
          <w:szCs w:val="24"/>
        </w:rPr>
        <w:tab/>
      </w:r>
      <w:r w:rsidRPr="00A23202">
        <w:rPr>
          <w:rFonts w:ascii="Cambria" w:hAnsi="Cambria" w:cs="Arial"/>
          <w:sz w:val="24"/>
          <w:szCs w:val="24"/>
        </w:rPr>
        <w:tab/>
      </w:r>
      <w:r w:rsidRPr="00A23202">
        <w:rPr>
          <w:rFonts w:ascii="Cambria" w:hAnsi="Cambria"/>
          <w:sz w:val="24"/>
          <w:szCs w:val="24"/>
        </w:rPr>
        <w:t>3</w:t>
      </w:r>
      <w:r w:rsidRPr="00A23202">
        <w:rPr>
          <w:rFonts w:ascii="Cambria" w:hAnsi="Cambria"/>
          <w:sz w:val="24"/>
          <w:szCs w:val="24"/>
        </w:rPr>
        <w:tab/>
      </w:r>
    </w:p>
    <w:p w14:paraId="4C854996" w14:textId="77777777" w:rsidR="00E50B38" w:rsidRPr="00A23202" w:rsidRDefault="00262902" w:rsidP="00CF2925">
      <w:pPr>
        <w:shd w:val="clear" w:color="auto" w:fill="FFFFFF"/>
        <w:tabs>
          <w:tab w:val="left" w:leader="dot" w:pos="4406"/>
          <w:tab w:val="left" w:pos="4805"/>
          <w:tab w:val="left" w:leader="dot" w:pos="9322"/>
        </w:tabs>
        <w:spacing w:line="360" w:lineRule="auto"/>
        <w:ind w:left="10"/>
        <w:rPr>
          <w:rFonts w:ascii="Cambria" w:hAnsi="Cambria"/>
        </w:rPr>
      </w:pPr>
      <w:r w:rsidRPr="00A23202">
        <w:rPr>
          <w:rFonts w:ascii="Cambria" w:hAnsi="Cambria"/>
          <w:sz w:val="24"/>
          <w:szCs w:val="24"/>
        </w:rPr>
        <w:t>4</w:t>
      </w:r>
      <w:r w:rsidRPr="00A23202">
        <w:rPr>
          <w:rFonts w:ascii="Cambria" w:hAnsi="Cambria"/>
          <w:sz w:val="24"/>
          <w:szCs w:val="24"/>
        </w:rPr>
        <w:tab/>
      </w:r>
      <w:r w:rsidRPr="00A23202">
        <w:rPr>
          <w:rFonts w:ascii="Cambria" w:hAnsi="Cambria" w:cs="Arial"/>
          <w:sz w:val="24"/>
          <w:szCs w:val="24"/>
        </w:rPr>
        <w:tab/>
      </w:r>
      <w:r w:rsidRPr="00A23202">
        <w:rPr>
          <w:rFonts w:ascii="Cambria" w:hAnsi="Cambria"/>
          <w:sz w:val="24"/>
          <w:szCs w:val="24"/>
        </w:rPr>
        <w:t>4</w:t>
      </w:r>
      <w:r w:rsidRPr="00A23202">
        <w:rPr>
          <w:rFonts w:ascii="Cambria" w:hAnsi="Cambria"/>
          <w:sz w:val="24"/>
          <w:szCs w:val="24"/>
        </w:rPr>
        <w:tab/>
      </w:r>
    </w:p>
    <w:p w14:paraId="3064EFD0" w14:textId="77777777" w:rsidR="00E50B38" w:rsidRPr="00A23202" w:rsidRDefault="00262902" w:rsidP="00CF2925">
      <w:pPr>
        <w:shd w:val="clear" w:color="auto" w:fill="FFFFFF"/>
        <w:spacing w:line="360" w:lineRule="auto"/>
        <w:ind w:left="14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>Przedstawiciele wykonawcy odno</w:t>
      </w:r>
      <w:r w:rsidRPr="00A23202">
        <w:rPr>
          <w:rFonts w:ascii="Cambria" w:eastAsia="Times New Roman" w:hAnsi="Cambria"/>
          <w:sz w:val="24"/>
          <w:szCs w:val="24"/>
        </w:rPr>
        <w:t>śnie postanowień Komisji wnoszą/nie wnoszą</w:t>
      </w:r>
      <w:r w:rsidR="00CC38E9" w:rsidRPr="00A23202">
        <w:rPr>
          <w:rFonts w:ascii="Cambria" w:eastAsia="Times New Roman" w:hAnsi="Cambria"/>
          <w:sz w:val="24"/>
          <w:szCs w:val="24"/>
          <w:vertAlign w:val="superscript"/>
        </w:rPr>
        <w:t>6</w:t>
      </w:r>
      <w:r w:rsidRPr="00A23202">
        <w:rPr>
          <w:rFonts w:ascii="Cambria" w:eastAsia="Times New Roman" w:hAnsi="Cambria"/>
          <w:sz w:val="24"/>
          <w:szCs w:val="24"/>
        </w:rPr>
        <w:t xml:space="preserve"> zastrzeżeń.</w:t>
      </w:r>
    </w:p>
    <w:p w14:paraId="2B50BCC1" w14:textId="77777777" w:rsidR="00CF2925" w:rsidRPr="00A23202" w:rsidRDefault="00CF2925" w:rsidP="00CF2925">
      <w:pPr>
        <w:shd w:val="clear" w:color="auto" w:fill="FFFFFF"/>
        <w:spacing w:line="360" w:lineRule="auto"/>
        <w:ind w:left="14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eastAsia="Times New Roman" w:hAnsi="Cambria"/>
          <w:sz w:val="24"/>
          <w:szCs w:val="24"/>
        </w:rPr>
        <w:t>……………………………………………………………………………………………………</w:t>
      </w:r>
    </w:p>
    <w:p w14:paraId="536608CF" w14:textId="77777777" w:rsidR="00CF2925" w:rsidRPr="00A23202" w:rsidRDefault="00CF2925" w:rsidP="00CF2925">
      <w:pPr>
        <w:shd w:val="clear" w:color="auto" w:fill="FFFFFF"/>
        <w:spacing w:line="360" w:lineRule="auto"/>
        <w:ind w:left="14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eastAsia="Times New Roman" w:hAnsi="Cambria"/>
          <w:sz w:val="24"/>
          <w:szCs w:val="24"/>
        </w:rPr>
        <w:t>……………………………………………………………………………………………………</w:t>
      </w:r>
    </w:p>
    <w:p w14:paraId="0C6CDF18" w14:textId="77777777" w:rsidR="00A923DD" w:rsidRPr="00A23202" w:rsidRDefault="00CF2925" w:rsidP="00A923DD">
      <w:pPr>
        <w:shd w:val="clear" w:color="auto" w:fill="FFFFFF"/>
        <w:spacing w:line="360" w:lineRule="auto"/>
        <w:ind w:left="14"/>
        <w:rPr>
          <w:rFonts w:ascii="Cambria" w:eastAsia="Times New Roman" w:hAnsi="Cambria"/>
          <w:sz w:val="24"/>
          <w:szCs w:val="24"/>
        </w:rPr>
      </w:pPr>
      <w:r w:rsidRPr="00A23202">
        <w:rPr>
          <w:rFonts w:ascii="Cambria" w:eastAsia="Times New Roman" w:hAnsi="Cambria"/>
          <w:sz w:val="24"/>
          <w:szCs w:val="24"/>
        </w:rPr>
        <w:t>……………………………………………………………………………………………………</w:t>
      </w:r>
    </w:p>
    <w:p w14:paraId="47B752CA" w14:textId="77777777" w:rsidR="00E50B38" w:rsidRPr="00A23202" w:rsidRDefault="00262902" w:rsidP="00A923DD">
      <w:pPr>
        <w:shd w:val="clear" w:color="auto" w:fill="FFFFFF"/>
        <w:spacing w:line="360" w:lineRule="auto"/>
        <w:ind w:left="14"/>
        <w:rPr>
          <w:rFonts w:ascii="Cambria" w:hAnsi="Cambria"/>
        </w:rPr>
      </w:pPr>
      <w:r w:rsidRPr="00A23202">
        <w:rPr>
          <w:rFonts w:ascii="Cambria" w:hAnsi="Cambria"/>
          <w:sz w:val="24"/>
          <w:szCs w:val="24"/>
        </w:rPr>
        <w:t>Podpisy przedstawicieli Wykonawcy:</w:t>
      </w:r>
    </w:p>
    <w:p w14:paraId="5EEFFCA0" w14:textId="77777777" w:rsidR="00E50B38" w:rsidRPr="00A23202" w:rsidRDefault="00262902" w:rsidP="00A923DD">
      <w:pPr>
        <w:shd w:val="clear" w:color="auto" w:fill="FFFFFF"/>
        <w:tabs>
          <w:tab w:val="left" w:leader="dot" w:pos="4402"/>
        </w:tabs>
        <w:spacing w:line="360" w:lineRule="auto"/>
        <w:ind w:left="34"/>
        <w:rPr>
          <w:rFonts w:ascii="Cambria" w:hAnsi="Cambria"/>
        </w:rPr>
      </w:pPr>
      <w:r w:rsidRPr="00A23202">
        <w:rPr>
          <w:rFonts w:ascii="Cambria" w:hAnsi="Cambria"/>
          <w:sz w:val="24"/>
          <w:szCs w:val="24"/>
        </w:rPr>
        <w:t>1</w:t>
      </w:r>
      <w:r w:rsidRPr="00A23202">
        <w:rPr>
          <w:rFonts w:ascii="Cambria" w:hAnsi="Cambria"/>
          <w:sz w:val="24"/>
          <w:szCs w:val="24"/>
        </w:rPr>
        <w:tab/>
      </w:r>
    </w:p>
    <w:p w14:paraId="37BB7FE2" w14:textId="77777777" w:rsidR="00A923DD" w:rsidRPr="00A23202" w:rsidRDefault="00262902" w:rsidP="00A923DD">
      <w:pPr>
        <w:shd w:val="clear" w:color="auto" w:fill="FFFFFF"/>
        <w:tabs>
          <w:tab w:val="left" w:leader="dot" w:pos="4397"/>
        </w:tabs>
        <w:spacing w:before="10" w:line="360" w:lineRule="auto"/>
        <w:ind w:left="10"/>
        <w:rPr>
          <w:rFonts w:ascii="Cambria" w:hAnsi="Cambria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>2</w:t>
      </w:r>
      <w:r w:rsidRPr="00A23202">
        <w:rPr>
          <w:rFonts w:ascii="Cambria" w:hAnsi="Cambria"/>
          <w:sz w:val="24"/>
          <w:szCs w:val="24"/>
        </w:rPr>
        <w:tab/>
      </w:r>
    </w:p>
    <w:p w14:paraId="2F25E150" w14:textId="3AC6F679" w:rsidR="00E50B38" w:rsidRPr="00A23202" w:rsidRDefault="00262902" w:rsidP="00A923DD">
      <w:pPr>
        <w:shd w:val="clear" w:color="auto" w:fill="FFFFFF"/>
        <w:tabs>
          <w:tab w:val="left" w:leader="dot" w:pos="4397"/>
        </w:tabs>
        <w:spacing w:before="10" w:line="360" w:lineRule="auto"/>
        <w:ind w:left="10"/>
        <w:rPr>
          <w:rFonts w:ascii="Cambria" w:hAnsi="Cambria"/>
          <w:sz w:val="24"/>
          <w:szCs w:val="24"/>
        </w:rPr>
      </w:pPr>
      <w:r w:rsidRPr="00A23202">
        <w:rPr>
          <w:rFonts w:ascii="Cambria" w:hAnsi="Cambria"/>
          <w:sz w:val="24"/>
          <w:szCs w:val="24"/>
        </w:rPr>
        <w:t>3</w:t>
      </w:r>
      <w:r w:rsidRPr="00A23202">
        <w:rPr>
          <w:rFonts w:ascii="Cambria" w:hAnsi="Cambria"/>
          <w:sz w:val="24"/>
          <w:szCs w:val="24"/>
        </w:rPr>
        <w:tab/>
      </w:r>
    </w:p>
    <w:p w14:paraId="7DEA6688" w14:textId="483FF62E" w:rsidR="003B2518" w:rsidRPr="00A23202" w:rsidRDefault="003B2518" w:rsidP="00A923DD">
      <w:pPr>
        <w:shd w:val="clear" w:color="auto" w:fill="FFFFFF"/>
        <w:tabs>
          <w:tab w:val="left" w:leader="dot" w:pos="4397"/>
        </w:tabs>
        <w:spacing w:before="10" w:line="360" w:lineRule="auto"/>
        <w:ind w:left="10"/>
        <w:rPr>
          <w:rFonts w:ascii="Cambria" w:hAnsi="Cambria"/>
        </w:rPr>
      </w:pPr>
      <w:r w:rsidRPr="00A23202">
        <w:rPr>
          <w:rFonts w:ascii="Cambria" w:hAnsi="Cambria"/>
          <w:sz w:val="24"/>
          <w:szCs w:val="24"/>
        </w:rPr>
        <w:t>4 …………………………………………….</w:t>
      </w:r>
    </w:p>
    <w:p w14:paraId="5B41763B" w14:textId="268E58DA" w:rsidR="009C40CD" w:rsidRPr="00A23202" w:rsidRDefault="003B2518" w:rsidP="00A923DD">
      <w:pPr>
        <w:shd w:val="clear" w:color="auto" w:fill="FFFFFF"/>
        <w:tabs>
          <w:tab w:val="left" w:leader="dot" w:pos="4397"/>
        </w:tabs>
        <w:spacing w:before="134" w:line="360" w:lineRule="auto"/>
        <w:ind w:left="10"/>
        <w:rPr>
          <w:rFonts w:ascii="Cambria" w:hAnsi="Cambria"/>
        </w:rPr>
      </w:pPr>
      <w:r w:rsidRPr="00A23202">
        <w:rPr>
          <w:rFonts w:ascii="Cambria" w:hAnsi="Cambria"/>
          <w:vertAlign w:val="superscript"/>
        </w:rPr>
        <w:t>1</w:t>
      </w:r>
      <w:r w:rsidR="00262902" w:rsidRPr="00A23202">
        <w:rPr>
          <w:rFonts w:ascii="Cambria" w:hAnsi="Cambria"/>
        </w:rPr>
        <w:t xml:space="preserve"> niepotrzebne skre</w:t>
      </w:r>
      <w:r w:rsidR="00262902" w:rsidRPr="00A23202">
        <w:rPr>
          <w:rFonts w:ascii="Cambria" w:eastAsia="Times New Roman" w:hAnsi="Cambria"/>
        </w:rPr>
        <w:t>ślić</w:t>
      </w:r>
    </w:p>
    <w:sectPr w:rsidR="009C40CD" w:rsidRPr="00A23202" w:rsidSect="00E50B38">
      <w:pgSz w:w="11909" w:h="16834"/>
      <w:pgMar w:top="1440" w:right="1478" w:bottom="360" w:left="1037" w:header="708" w:footer="708" w:gutter="0"/>
      <w:cols w:space="6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66BC3"/>
    <w:multiLevelType w:val="hybridMultilevel"/>
    <w:tmpl w:val="0B60DBF2"/>
    <w:lvl w:ilvl="0" w:tplc="5A18A330">
      <w:start w:val="1"/>
      <w:numFmt w:val="decimal"/>
      <w:lvlText w:val="%1)"/>
      <w:lvlJc w:val="left"/>
      <w:pPr>
        <w:ind w:left="3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" w15:restartNumberingAfterBreak="0">
    <w:nsid w:val="079D5155"/>
    <w:multiLevelType w:val="singleLevel"/>
    <w:tmpl w:val="F81256CA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74423E9"/>
    <w:multiLevelType w:val="hybridMultilevel"/>
    <w:tmpl w:val="07106DA2"/>
    <w:lvl w:ilvl="0" w:tplc="A192F7D2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3" w15:restartNumberingAfterBreak="0">
    <w:nsid w:val="4BF41C77"/>
    <w:multiLevelType w:val="singleLevel"/>
    <w:tmpl w:val="F224F4AC"/>
    <w:lvl w:ilvl="0">
      <w:start w:val="1"/>
      <w:numFmt w:val="decimal"/>
      <w:lvlText w:val="%1.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5AC62E2A"/>
    <w:multiLevelType w:val="hybridMultilevel"/>
    <w:tmpl w:val="85CA3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mailMerge>
    <w:mainDocumentType w:val="formLetters"/>
    <w:linkToQuery/>
    <w:dataType w:val="native"/>
    <w:connectString w:val="Provider=Microsoft.ACE.OLEDB.12.0;User ID=Admin;Data Source=C:\Users\karol.rolniczak\Documents\DROGI L\protokoły drogi\Protokół odbioru dan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pak II$'`"/>
    <w:viewMergedData/>
    <w:activeRecord w:val="3"/>
    <w:odso>
      <w:udl w:val="Provider=Microsoft.ACE.OLEDB.12.0;User ID=Admin;Data Source=C:\Users\karol.rolniczak\Documents\DROGI L\protokoły drogi\Protokół odbioru dan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'pak II$'"/>
      <w:src r:id="rId1"/>
      <w:colDelim w:val="9"/>
      <w:type w:val="database"/>
      <w:fHdr/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type w:val="dbColumn"/>
        <w:name w:val="Miejscowość"/>
        <w:mappedName w:val="Miasto"/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  <w:fieldMapData>
        <w:column w:val="0"/>
        <w:lid w:val="pl-PL"/>
      </w:fieldMapData>
    </w:odso>
  </w:mailMerge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0CD"/>
    <w:rsid w:val="00014DBB"/>
    <w:rsid w:val="000234DC"/>
    <w:rsid w:val="0003554C"/>
    <w:rsid w:val="00081C4A"/>
    <w:rsid w:val="000A3E49"/>
    <w:rsid w:val="000B4DEA"/>
    <w:rsid w:val="000C24ED"/>
    <w:rsid w:val="000D785B"/>
    <w:rsid w:val="000F7A39"/>
    <w:rsid w:val="00111D7F"/>
    <w:rsid w:val="0011376B"/>
    <w:rsid w:val="00122083"/>
    <w:rsid w:val="0015038E"/>
    <w:rsid w:val="00164806"/>
    <w:rsid w:val="00166150"/>
    <w:rsid w:val="00191048"/>
    <w:rsid w:val="00191FF2"/>
    <w:rsid w:val="001A01D9"/>
    <w:rsid w:val="001B1BB8"/>
    <w:rsid w:val="001D160C"/>
    <w:rsid w:val="002129F6"/>
    <w:rsid w:val="00222B65"/>
    <w:rsid w:val="00225D38"/>
    <w:rsid w:val="00230F7F"/>
    <w:rsid w:val="002537E4"/>
    <w:rsid w:val="00262902"/>
    <w:rsid w:val="00285A95"/>
    <w:rsid w:val="002A6F6B"/>
    <w:rsid w:val="002C3F63"/>
    <w:rsid w:val="002F71E3"/>
    <w:rsid w:val="003022C9"/>
    <w:rsid w:val="003328D8"/>
    <w:rsid w:val="00335E9B"/>
    <w:rsid w:val="00357A35"/>
    <w:rsid w:val="003651EC"/>
    <w:rsid w:val="003A4A28"/>
    <w:rsid w:val="003A6704"/>
    <w:rsid w:val="003B2518"/>
    <w:rsid w:val="003C6204"/>
    <w:rsid w:val="0040122A"/>
    <w:rsid w:val="004155DE"/>
    <w:rsid w:val="00420748"/>
    <w:rsid w:val="004519BC"/>
    <w:rsid w:val="00484BA2"/>
    <w:rsid w:val="004B642A"/>
    <w:rsid w:val="004E47A1"/>
    <w:rsid w:val="00502C89"/>
    <w:rsid w:val="00504302"/>
    <w:rsid w:val="005135CD"/>
    <w:rsid w:val="00515E39"/>
    <w:rsid w:val="005166A5"/>
    <w:rsid w:val="00520643"/>
    <w:rsid w:val="00524554"/>
    <w:rsid w:val="00540A41"/>
    <w:rsid w:val="00557FB1"/>
    <w:rsid w:val="00575F9A"/>
    <w:rsid w:val="00591F64"/>
    <w:rsid w:val="005C43EC"/>
    <w:rsid w:val="005C5356"/>
    <w:rsid w:val="00611323"/>
    <w:rsid w:val="00616021"/>
    <w:rsid w:val="00626B0F"/>
    <w:rsid w:val="006353A7"/>
    <w:rsid w:val="006515BE"/>
    <w:rsid w:val="00682BC3"/>
    <w:rsid w:val="006F4DB3"/>
    <w:rsid w:val="0070021F"/>
    <w:rsid w:val="00711238"/>
    <w:rsid w:val="00723FE3"/>
    <w:rsid w:val="00730FAA"/>
    <w:rsid w:val="007315A4"/>
    <w:rsid w:val="00757A7C"/>
    <w:rsid w:val="00814435"/>
    <w:rsid w:val="0081674C"/>
    <w:rsid w:val="00821CD2"/>
    <w:rsid w:val="008372D1"/>
    <w:rsid w:val="00877DE3"/>
    <w:rsid w:val="00897551"/>
    <w:rsid w:val="008B71AA"/>
    <w:rsid w:val="008C3DE6"/>
    <w:rsid w:val="008D7529"/>
    <w:rsid w:val="00941517"/>
    <w:rsid w:val="00960CA8"/>
    <w:rsid w:val="00972426"/>
    <w:rsid w:val="00986EDE"/>
    <w:rsid w:val="009C40CD"/>
    <w:rsid w:val="009E23A8"/>
    <w:rsid w:val="009F2204"/>
    <w:rsid w:val="00A23202"/>
    <w:rsid w:val="00A32407"/>
    <w:rsid w:val="00A83E74"/>
    <w:rsid w:val="00A923DD"/>
    <w:rsid w:val="00AA369C"/>
    <w:rsid w:val="00B13704"/>
    <w:rsid w:val="00B27290"/>
    <w:rsid w:val="00B4163E"/>
    <w:rsid w:val="00B420A6"/>
    <w:rsid w:val="00B4477C"/>
    <w:rsid w:val="00B47678"/>
    <w:rsid w:val="00B56484"/>
    <w:rsid w:val="00BA3457"/>
    <w:rsid w:val="00BB2D0F"/>
    <w:rsid w:val="00BD2770"/>
    <w:rsid w:val="00C553DB"/>
    <w:rsid w:val="00C72335"/>
    <w:rsid w:val="00C8173F"/>
    <w:rsid w:val="00C83573"/>
    <w:rsid w:val="00CB665C"/>
    <w:rsid w:val="00CC38E9"/>
    <w:rsid w:val="00CC50E1"/>
    <w:rsid w:val="00CF2925"/>
    <w:rsid w:val="00D021DF"/>
    <w:rsid w:val="00D40D4D"/>
    <w:rsid w:val="00D816A8"/>
    <w:rsid w:val="00D95FF2"/>
    <w:rsid w:val="00DB7910"/>
    <w:rsid w:val="00DF04F6"/>
    <w:rsid w:val="00E50B38"/>
    <w:rsid w:val="00E75ED6"/>
    <w:rsid w:val="00E96A44"/>
    <w:rsid w:val="00EA2AFE"/>
    <w:rsid w:val="00EE33C3"/>
    <w:rsid w:val="00F264A1"/>
    <w:rsid w:val="00F34568"/>
    <w:rsid w:val="00F47E6A"/>
    <w:rsid w:val="00F67ECC"/>
    <w:rsid w:val="00F70C50"/>
    <w:rsid w:val="00F933A3"/>
    <w:rsid w:val="00FB6271"/>
    <w:rsid w:val="00FD167C"/>
    <w:rsid w:val="00FF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F06B8B"/>
  <w15:docId w15:val="{963DBEA4-DA9D-43DC-A192-3C48F51D2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0B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315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76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7678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2537E4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D:\DOKUMENTY\DROGI%20L\2015\Remont%20dr&#243;g%20zam&#243;wienie%202015\Realizacja%20zam&#243;wienia\Odbiory%20remont&#243;w%20dr&#243;g\Protok&#243;&#322;%20odbioru%20dane.xls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5EF9A-25D8-4B9F-A5E8-5177ACA07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420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1223 N.Lutówko Przemysław Hermann</cp:lastModifiedBy>
  <cp:revision>6</cp:revision>
  <cp:lastPrinted>2022-12-02T12:31:00Z</cp:lastPrinted>
  <dcterms:created xsi:type="dcterms:W3CDTF">2022-09-29T12:34:00Z</dcterms:created>
  <dcterms:modified xsi:type="dcterms:W3CDTF">2022-12-02T12:32:00Z</dcterms:modified>
</cp:coreProperties>
</file>