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2FD" w:rsidRPr="004B5A90" w:rsidRDefault="00A52F2B" w:rsidP="001B3C9D">
      <w:pPr>
        <w:spacing w:after="0" w:line="240" w:lineRule="auto"/>
        <w:jc w:val="center"/>
        <w:rPr>
          <w:b/>
          <w:sz w:val="40"/>
          <w:szCs w:val="40"/>
        </w:rPr>
      </w:pPr>
      <w:r w:rsidRPr="00A52F2B">
        <w:rPr>
          <w:b/>
          <w:sz w:val="40"/>
          <w:szCs w:val="40"/>
        </w:rPr>
        <w:t xml:space="preserve">DOHODA </w:t>
      </w:r>
      <w:r w:rsidR="004B5A90">
        <w:rPr>
          <w:b/>
          <w:sz w:val="40"/>
          <w:szCs w:val="40"/>
        </w:rPr>
        <w:t xml:space="preserve">RODIČOV </w:t>
      </w:r>
      <w:r w:rsidRPr="00A52F2B">
        <w:rPr>
          <w:b/>
          <w:sz w:val="40"/>
          <w:szCs w:val="40"/>
        </w:rPr>
        <w:t>O MENE A PRIEZVISKU DIEŤAŤA</w:t>
      </w:r>
    </w:p>
    <w:p w:rsidR="001722FD" w:rsidRPr="008E3775" w:rsidRDefault="001722FD" w:rsidP="00E564B7">
      <w:pPr>
        <w:spacing w:after="0"/>
        <w:rPr>
          <w:b/>
          <w:sz w:val="28"/>
          <w:szCs w:val="28"/>
        </w:rPr>
      </w:pPr>
    </w:p>
    <w:p w:rsidR="001722FD" w:rsidRPr="008E3775" w:rsidRDefault="003E265E" w:rsidP="003E265E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ÚDAJE O RODIČOCH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Matka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Otec</w:t>
      </w:r>
    </w:p>
    <w:tbl>
      <w:tblPr>
        <w:tblStyle w:val="Mriekatabuky"/>
        <w:tblW w:w="9217" w:type="dxa"/>
        <w:tblInd w:w="-23" w:type="dxa"/>
        <w:tblLook w:val="04A0" w:firstRow="1" w:lastRow="0" w:firstColumn="1" w:lastColumn="0" w:noHBand="0" w:noVBand="1"/>
      </w:tblPr>
      <w:tblGrid>
        <w:gridCol w:w="1985"/>
        <w:gridCol w:w="857"/>
        <w:gridCol w:w="3243"/>
        <w:gridCol w:w="3132"/>
      </w:tblGrid>
      <w:tr w:rsidR="001722FD" w:rsidTr="00ED7426">
        <w:trPr>
          <w:trHeight w:val="454"/>
        </w:trPr>
        <w:tc>
          <w:tcPr>
            <w:tcW w:w="2842" w:type="dxa"/>
            <w:gridSpan w:val="2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1722FD" w:rsidRDefault="001722FD">
            <w:r>
              <w:t>Meno</w:t>
            </w:r>
          </w:p>
        </w:tc>
        <w:tc>
          <w:tcPr>
            <w:tcW w:w="324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722FD" w:rsidRDefault="001722FD"/>
        </w:tc>
        <w:tc>
          <w:tcPr>
            <w:tcW w:w="3132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1722FD" w:rsidRDefault="001722FD"/>
        </w:tc>
      </w:tr>
      <w:tr w:rsidR="001722FD" w:rsidTr="00ED7426">
        <w:trPr>
          <w:trHeight w:val="454"/>
        </w:trPr>
        <w:tc>
          <w:tcPr>
            <w:tcW w:w="2842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1722FD" w:rsidRDefault="001722FD">
            <w:r>
              <w:t>Priezvisko</w:t>
            </w:r>
          </w:p>
        </w:tc>
        <w:tc>
          <w:tcPr>
            <w:tcW w:w="324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1722FD" w:rsidRDefault="001722FD"/>
        </w:tc>
        <w:tc>
          <w:tcPr>
            <w:tcW w:w="313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1722FD" w:rsidRDefault="001722FD"/>
        </w:tc>
      </w:tr>
      <w:tr w:rsidR="001722FD" w:rsidTr="00ED7426">
        <w:trPr>
          <w:trHeight w:val="454"/>
        </w:trPr>
        <w:tc>
          <w:tcPr>
            <w:tcW w:w="2842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1722FD" w:rsidRDefault="001722FD">
            <w:r>
              <w:t>Rodné priezvisko</w:t>
            </w:r>
          </w:p>
        </w:tc>
        <w:tc>
          <w:tcPr>
            <w:tcW w:w="324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1722FD" w:rsidRDefault="001722FD"/>
        </w:tc>
        <w:tc>
          <w:tcPr>
            <w:tcW w:w="313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1722FD" w:rsidRDefault="001722FD"/>
        </w:tc>
      </w:tr>
      <w:tr w:rsidR="00AB3BCF" w:rsidTr="00ED7426">
        <w:trPr>
          <w:trHeight w:val="454"/>
        </w:trPr>
        <w:tc>
          <w:tcPr>
            <w:tcW w:w="2842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AB3BCF" w:rsidRDefault="00AB3BCF">
            <w:r>
              <w:t xml:space="preserve">Dátum narodenia </w:t>
            </w:r>
          </w:p>
          <w:p w:rsidR="00AB3BCF" w:rsidRPr="001722FD" w:rsidRDefault="00AB3BCF">
            <w:pPr>
              <w:rPr>
                <w:sz w:val="16"/>
                <w:szCs w:val="16"/>
              </w:rPr>
            </w:pPr>
            <w:r w:rsidRPr="001722FD">
              <w:rPr>
                <w:sz w:val="16"/>
                <w:szCs w:val="16"/>
              </w:rPr>
              <w:t>(deň, mesiac, rok)</w:t>
            </w:r>
          </w:p>
        </w:tc>
        <w:tc>
          <w:tcPr>
            <w:tcW w:w="324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B3BCF" w:rsidRDefault="00AB3BCF"/>
        </w:tc>
        <w:tc>
          <w:tcPr>
            <w:tcW w:w="313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AB3BCF" w:rsidRDefault="00AB3BCF"/>
        </w:tc>
      </w:tr>
      <w:tr w:rsidR="002B1F36" w:rsidTr="00ED7426">
        <w:trPr>
          <w:trHeight w:val="454"/>
        </w:trPr>
        <w:tc>
          <w:tcPr>
            <w:tcW w:w="1985" w:type="dxa"/>
            <w:vMerge w:val="restart"/>
            <w:tcBorders>
              <w:top w:val="single" w:sz="2" w:space="0" w:color="auto"/>
              <w:left w:val="single" w:sz="18" w:space="0" w:color="auto"/>
              <w:right w:val="single" w:sz="2" w:space="0" w:color="auto"/>
            </w:tcBorders>
            <w:vAlign w:val="center"/>
          </w:tcPr>
          <w:p w:rsidR="002B1F36" w:rsidRDefault="002B1F36">
            <w:r>
              <w:t xml:space="preserve">Miesto narodenia 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2B1F36" w:rsidRDefault="002B1F36">
            <w:r>
              <w:t>Okres</w:t>
            </w:r>
          </w:p>
        </w:tc>
        <w:tc>
          <w:tcPr>
            <w:tcW w:w="324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B1F36" w:rsidRDefault="002B1F36"/>
        </w:tc>
        <w:tc>
          <w:tcPr>
            <w:tcW w:w="313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2B1F36" w:rsidRDefault="002B1F36"/>
        </w:tc>
      </w:tr>
      <w:tr w:rsidR="002B1F36" w:rsidTr="00ED7426">
        <w:trPr>
          <w:trHeight w:val="454"/>
        </w:trPr>
        <w:tc>
          <w:tcPr>
            <w:tcW w:w="1985" w:type="dxa"/>
            <w:vMerge/>
            <w:tcBorders>
              <w:left w:val="single" w:sz="18" w:space="0" w:color="auto"/>
              <w:right w:val="single" w:sz="2" w:space="0" w:color="auto"/>
            </w:tcBorders>
            <w:vAlign w:val="center"/>
          </w:tcPr>
          <w:p w:rsidR="002B1F36" w:rsidRDefault="002B1F36"/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2B1F36" w:rsidRDefault="002B1F36">
            <w:r>
              <w:t>Obec</w:t>
            </w:r>
          </w:p>
        </w:tc>
        <w:tc>
          <w:tcPr>
            <w:tcW w:w="324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B1F36" w:rsidRDefault="002B1F36"/>
        </w:tc>
        <w:tc>
          <w:tcPr>
            <w:tcW w:w="313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2B1F36" w:rsidRDefault="002B1F36"/>
        </w:tc>
      </w:tr>
      <w:tr w:rsidR="002B1F36" w:rsidTr="00ED7426">
        <w:trPr>
          <w:trHeight w:val="454"/>
        </w:trPr>
        <w:tc>
          <w:tcPr>
            <w:tcW w:w="1985" w:type="dxa"/>
            <w:vMerge/>
            <w:tcBorders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B1F36" w:rsidRDefault="002B1F36"/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2B1F36" w:rsidRDefault="002B1F36">
            <w:r>
              <w:t>Štát</w:t>
            </w:r>
          </w:p>
        </w:tc>
        <w:tc>
          <w:tcPr>
            <w:tcW w:w="3243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B1F36" w:rsidRDefault="002B1F36"/>
        </w:tc>
        <w:tc>
          <w:tcPr>
            <w:tcW w:w="313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2B1F36" w:rsidRDefault="002B1F36"/>
        </w:tc>
      </w:tr>
      <w:tr w:rsidR="001722FD" w:rsidTr="00ED7426">
        <w:trPr>
          <w:trHeight w:val="454"/>
        </w:trPr>
        <w:tc>
          <w:tcPr>
            <w:tcW w:w="2842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1722FD" w:rsidRDefault="001722FD">
            <w:r>
              <w:t>Štátne občianstvo</w:t>
            </w:r>
          </w:p>
        </w:tc>
        <w:tc>
          <w:tcPr>
            <w:tcW w:w="3243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722FD" w:rsidRDefault="001722FD"/>
        </w:tc>
        <w:tc>
          <w:tcPr>
            <w:tcW w:w="313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1722FD" w:rsidRDefault="001722FD"/>
        </w:tc>
      </w:tr>
      <w:tr w:rsidR="00AB3BCF" w:rsidTr="00ED7426">
        <w:trPr>
          <w:trHeight w:val="454"/>
        </w:trPr>
        <w:tc>
          <w:tcPr>
            <w:tcW w:w="2842" w:type="dxa"/>
            <w:gridSpan w:val="2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B3BCF" w:rsidRDefault="00AB3BCF">
            <w:r>
              <w:t>Rodné číslo</w:t>
            </w:r>
          </w:p>
        </w:tc>
        <w:tc>
          <w:tcPr>
            <w:tcW w:w="324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B3BCF" w:rsidRDefault="00AB3BCF"/>
        </w:tc>
        <w:tc>
          <w:tcPr>
            <w:tcW w:w="313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B3BCF" w:rsidRDefault="00AB3BCF"/>
        </w:tc>
      </w:tr>
    </w:tbl>
    <w:p w:rsidR="00F26A24" w:rsidRDefault="00F26A24" w:rsidP="003E265E">
      <w:pPr>
        <w:spacing w:after="0" w:line="240" w:lineRule="auto"/>
        <w:rPr>
          <w:b/>
          <w:sz w:val="28"/>
          <w:szCs w:val="28"/>
        </w:rPr>
      </w:pPr>
    </w:p>
    <w:p w:rsidR="001722FD" w:rsidRPr="008E3775" w:rsidRDefault="001722FD" w:rsidP="003E265E">
      <w:pPr>
        <w:spacing w:after="0" w:line="240" w:lineRule="auto"/>
        <w:rPr>
          <w:b/>
          <w:sz w:val="28"/>
          <w:szCs w:val="28"/>
        </w:rPr>
      </w:pPr>
      <w:r w:rsidRPr="008E3775">
        <w:rPr>
          <w:b/>
          <w:sz w:val="28"/>
          <w:szCs w:val="28"/>
        </w:rPr>
        <w:t>ÚDAJE O DIEŤATI</w:t>
      </w:r>
    </w:p>
    <w:tbl>
      <w:tblPr>
        <w:tblStyle w:val="Mriekatabuky"/>
        <w:tblW w:w="9214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1861"/>
        <w:gridCol w:w="851"/>
        <w:gridCol w:w="974"/>
        <w:gridCol w:w="2002"/>
        <w:gridCol w:w="1560"/>
        <w:gridCol w:w="1966"/>
      </w:tblGrid>
      <w:tr w:rsidR="001722FD" w:rsidTr="00CB5414">
        <w:trPr>
          <w:trHeight w:val="454"/>
        </w:trPr>
        <w:tc>
          <w:tcPr>
            <w:tcW w:w="2712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1722FD" w:rsidRDefault="001722FD" w:rsidP="008E3775">
            <w:r>
              <w:t>Meno</w:t>
            </w:r>
          </w:p>
        </w:tc>
        <w:tc>
          <w:tcPr>
            <w:tcW w:w="6502" w:type="dxa"/>
            <w:gridSpan w:val="4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1722FD" w:rsidRDefault="001722FD" w:rsidP="00732CDA"/>
        </w:tc>
      </w:tr>
      <w:tr w:rsidR="001722FD" w:rsidTr="00CB5414">
        <w:trPr>
          <w:trHeight w:val="454"/>
        </w:trPr>
        <w:tc>
          <w:tcPr>
            <w:tcW w:w="2712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1722FD" w:rsidRDefault="001722FD" w:rsidP="008E3775">
            <w:r>
              <w:t>Priezvisko</w:t>
            </w:r>
          </w:p>
        </w:tc>
        <w:tc>
          <w:tcPr>
            <w:tcW w:w="6502" w:type="dxa"/>
            <w:gridSpan w:val="4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1722FD" w:rsidRDefault="001722FD" w:rsidP="00732CDA"/>
        </w:tc>
      </w:tr>
      <w:tr w:rsidR="00AB3BCF" w:rsidTr="005556B0">
        <w:trPr>
          <w:trHeight w:val="454"/>
        </w:trPr>
        <w:tc>
          <w:tcPr>
            <w:tcW w:w="2712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AB3BCF" w:rsidRDefault="00AB3BCF" w:rsidP="008E3775">
            <w:r>
              <w:t>Dátum narodenia</w:t>
            </w:r>
          </w:p>
          <w:p w:rsidR="00AB3BCF" w:rsidRPr="008E3775" w:rsidRDefault="00AB3BCF" w:rsidP="008E3775">
            <w:pPr>
              <w:rPr>
                <w:sz w:val="16"/>
                <w:szCs w:val="16"/>
              </w:rPr>
            </w:pPr>
            <w:r w:rsidRPr="008E3775">
              <w:rPr>
                <w:sz w:val="16"/>
                <w:szCs w:val="16"/>
              </w:rPr>
              <w:t>(deň, mesiac, rok)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BCF" w:rsidRDefault="00AB3BCF" w:rsidP="001722FD"/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BCF" w:rsidRDefault="00AB3BCF" w:rsidP="00150F75">
            <w:r>
              <w:t>Čas narodenia</w:t>
            </w:r>
          </w:p>
          <w:p w:rsidR="00AB3BCF" w:rsidRDefault="00AB3BCF" w:rsidP="00150F75">
            <w:r>
              <w:rPr>
                <w:sz w:val="16"/>
                <w:szCs w:val="16"/>
              </w:rPr>
              <w:t>(hodina</w:t>
            </w:r>
            <w:r w:rsidRPr="008E3775">
              <w:rPr>
                <w:sz w:val="16"/>
                <w:szCs w:val="16"/>
              </w:rPr>
              <w:t>, minúta)</w:t>
            </w:r>
          </w:p>
        </w:tc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AB3BCF" w:rsidRDefault="00AB3BCF" w:rsidP="001722FD"/>
        </w:tc>
      </w:tr>
      <w:tr w:rsidR="00150F75" w:rsidTr="00CB5414">
        <w:trPr>
          <w:trHeight w:val="454"/>
        </w:trPr>
        <w:tc>
          <w:tcPr>
            <w:tcW w:w="1861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22FD" w:rsidRDefault="001722FD" w:rsidP="008E3775">
            <w:r>
              <w:t>Miesto narodenia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1722FD" w:rsidRDefault="001722FD" w:rsidP="008E3775">
            <w:r>
              <w:t>Okres</w:t>
            </w:r>
          </w:p>
        </w:tc>
        <w:tc>
          <w:tcPr>
            <w:tcW w:w="6502" w:type="dxa"/>
            <w:gridSpan w:val="4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1722FD" w:rsidRDefault="001722FD" w:rsidP="001722FD"/>
        </w:tc>
      </w:tr>
      <w:tr w:rsidR="00150F75" w:rsidTr="00CB5414">
        <w:trPr>
          <w:trHeight w:val="454"/>
        </w:trPr>
        <w:tc>
          <w:tcPr>
            <w:tcW w:w="1861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22FD" w:rsidRDefault="001722FD" w:rsidP="008E3775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1722FD" w:rsidRDefault="001722FD" w:rsidP="008E3775">
            <w:r>
              <w:t>Obec</w:t>
            </w:r>
          </w:p>
        </w:tc>
        <w:tc>
          <w:tcPr>
            <w:tcW w:w="6502" w:type="dxa"/>
            <w:gridSpan w:val="4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1722FD" w:rsidRDefault="001722FD" w:rsidP="001722FD"/>
        </w:tc>
      </w:tr>
      <w:tr w:rsidR="00A52F2B" w:rsidTr="00CB5414">
        <w:trPr>
          <w:trHeight w:val="454"/>
        </w:trPr>
        <w:tc>
          <w:tcPr>
            <w:tcW w:w="2712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52F2B" w:rsidRDefault="00A52F2B" w:rsidP="008E3775">
            <w:r>
              <w:t xml:space="preserve">Pohlavie </w:t>
            </w:r>
            <w:r w:rsidRPr="00150F75">
              <w:rPr>
                <w:sz w:val="16"/>
                <w:szCs w:val="16"/>
              </w:rPr>
              <w:t>(1-mužské, 2-ženské)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A52F2B" w:rsidRDefault="00A52F2B" w:rsidP="001722FD"/>
        </w:tc>
        <w:tc>
          <w:tcPr>
            <w:tcW w:w="5528" w:type="dxa"/>
            <w:gridSpan w:val="3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vAlign w:val="center"/>
          </w:tcPr>
          <w:p w:rsidR="00A52F2B" w:rsidRDefault="00A52F2B" w:rsidP="001722FD"/>
        </w:tc>
      </w:tr>
    </w:tbl>
    <w:p w:rsidR="001722FD" w:rsidRDefault="001722FD" w:rsidP="00E564B7">
      <w:pPr>
        <w:spacing w:after="0"/>
      </w:pPr>
    </w:p>
    <w:p w:rsidR="004B5A90" w:rsidRDefault="004B5A90"/>
    <w:p w:rsidR="00A52F2B" w:rsidRPr="00F132C4" w:rsidRDefault="004B5A90" w:rsidP="004B5A90">
      <w:pPr>
        <w:spacing w:after="0" w:line="240" w:lineRule="auto"/>
      </w:pPr>
      <w:r w:rsidRPr="00F132C4">
        <w:t>...............................................................</w:t>
      </w:r>
      <w:r w:rsidRPr="00F132C4">
        <w:tab/>
      </w:r>
      <w:r w:rsidRPr="00F132C4">
        <w:tab/>
      </w:r>
      <w:r w:rsidRPr="00F132C4">
        <w:tab/>
      </w:r>
      <w:r w:rsidRPr="00F132C4">
        <w:tab/>
        <w:t>.............................................................</w:t>
      </w:r>
    </w:p>
    <w:p w:rsidR="003E265E" w:rsidRPr="00F132C4" w:rsidRDefault="004B5A90" w:rsidP="00E564B7">
      <w:pPr>
        <w:spacing w:after="0" w:line="240" w:lineRule="auto"/>
        <w:ind w:firstLine="708"/>
      </w:pPr>
      <w:r w:rsidRPr="00F132C4">
        <w:t xml:space="preserve">        Podpis </w:t>
      </w:r>
      <w:r w:rsidRPr="00F132C4">
        <w:rPr>
          <w:b/>
        </w:rPr>
        <w:t>matky</w:t>
      </w:r>
      <w:r w:rsidRPr="00F132C4">
        <w:tab/>
      </w:r>
      <w:r w:rsidRPr="00F132C4">
        <w:tab/>
      </w:r>
      <w:r w:rsidRPr="00F132C4">
        <w:tab/>
      </w:r>
      <w:r w:rsidRPr="00F132C4">
        <w:tab/>
      </w:r>
      <w:r w:rsidRPr="00F132C4">
        <w:tab/>
      </w:r>
      <w:r w:rsidRPr="00F132C4">
        <w:tab/>
        <w:t xml:space="preserve">        Podpis </w:t>
      </w:r>
      <w:r w:rsidRPr="00F132C4">
        <w:rPr>
          <w:b/>
        </w:rPr>
        <w:t>otca</w:t>
      </w:r>
      <w:r w:rsidR="00E564B7" w:rsidRPr="00F132C4">
        <w:rPr>
          <w:b/>
          <w:vertAlign w:val="superscript"/>
        </w:rPr>
        <w:t>*)</w:t>
      </w:r>
    </w:p>
    <w:p w:rsidR="00E564B7" w:rsidRPr="00F132C4" w:rsidRDefault="00E564B7" w:rsidP="00E564B7">
      <w:pPr>
        <w:spacing w:after="0"/>
      </w:pPr>
    </w:p>
    <w:p w:rsidR="00E564B7" w:rsidRPr="00F132C4" w:rsidRDefault="004B5A90" w:rsidP="00F132C4">
      <w:pPr>
        <w:spacing w:after="0"/>
      </w:pPr>
      <w:r w:rsidRPr="00F132C4">
        <w:t>V....................................dňa..................</w:t>
      </w:r>
      <w:r w:rsidRPr="00F132C4">
        <w:tab/>
      </w:r>
      <w:r w:rsidRPr="00F132C4">
        <w:tab/>
      </w:r>
      <w:r w:rsidRPr="00F132C4">
        <w:tab/>
        <w:t xml:space="preserve">              V.................................dňa....................</w:t>
      </w:r>
    </w:p>
    <w:p w:rsidR="00E564B7" w:rsidRDefault="00E564B7" w:rsidP="00E564B7">
      <w:pPr>
        <w:spacing w:after="0" w:line="240" w:lineRule="auto"/>
      </w:pPr>
      <w:r w:rsidRPr="00F132C4">
        <w:t xml:space="preserve">OP/pas matky: ...................................... </w:t>
      </w:r>
      <w:r w:rsidRPr="00F132C4">
        <w:tab/>
      </w:r>
      <w:r w:rsidRPr="00F132C4">
        <w:tab/>
      </w:r>
      <w:r w:rsidRPr="00F132C4">
        <w:tab/>
      </w:r>
      <w:r w:rsidRPr="00F132C4">
        <w:tab/>
        <w:t>OP/pas otca: .......................................</w:t>
      </w:r>
    </w:p>
    <w:p w:rsidR="00E564B7" w:rsidRDefault="00E564B7" w:rsidP="00F26A24">
      <w:pPr>
        <w:spacing w:after="0"/>
        <w:rPr>
          <w:b/>
        </w:rPr>
      </w:pPr>
    </w:p>
    <w:p w:rsidR="00F132C4" w:rsidRDefault="00F132C4" w:rsidP="00F26A24">
      <w:pPr>
        <w:spacing w:after="0"/>
        <w:rPr>
          <w:b/>
        </w:rPr>
      </w:pPr>
    </w:p>
    <w:p w:rsidR="00D4182E" w:rsidRDefault="00D4182E" w:rsidP="00F26A24">
      <w:pPr>
        <w:spacing w:after="120"/>
        <w:rPr>
          <w:b/>
        </w:rPr>
      </w:pPr>
      <w:r w:rsidRPr="00D4182E">
        <w:rPr>
          <w:b/>
        </w:rPr>
        <w:t>Podpísané pred:</w:t>
      </w:r>
      <w:r w:rsidR="003E265E">
        <w:rPr>
          <w:b/>
        </w:rPr>
        <w:tab/>
      </w:r>
      <w:r w:rsidR="003E265E">
        <w:rPr>
          <w:b/>
        </w:rPr>
        <w:tab/>
      </w:r>
      <w:r w:rsidR="003E265E">
        <w:rPr>
          <w:b/>
        </w:rPr>
        <w:tab/>
      </w:r>
      <w:r w:rsidR="003E265E">
        <w:rPr>
          <w:b/>
        </w:rPr>
        <w:tab/>
      </w:r>
      <w:r w:rsidR="003E265E">
        <w:rPr>
          <w:b/>
        </w:rPr>
        <w:tab/>
      </w:r>
      <w:r w:rsidR="003E265E">
        <w:rPr>
          <w:b/>
        </w:rPr>
        <w:tab/>
      </w:r>
      <w:r w:rsidR="003E265E" w:rsidRPr="00D4182E">
        <w:rPr>
          <w:b/>
        </w:rPr>
        <w:t>Podpísané pred:</w:t>
      </w:r>
    </w:p>
    <w:p w:rsidR="00D4182E" w:rsidRPr="003E265E" w:rsidRDefault="00D4182E" w:rsidP="00F26A24">
      <w:pPr>
        <w:spacing w:after="0"/>
      </w:pPr>
      <w:r w:rsidRPr="003E265E">
        <w:t>Meno: ................................................</w:t>
      </w:r>
      <w:r w:rsidR="003E265E">
        <w:t>...</w:t>
      </w:r>
      <w:r w:rsidR="003E265E">
        <w:tab/>
      </w:r>
      <w:r w:rsidR="003E265E">
        <w:tab/>
      </w:r>
      <w:r w:rsidR="003E265E">
        <w:tab/>
      </w:r>
      <w:r w:rsidR="003E265E">
        <w:tab/>
        <w:t>Meno: .................................................</w:t>
      </w:r>
    </w:p>
    <w:p w:rsidR="00D4182E" w:rsidRPr="003E265E" w:rsidRDefault="00D4182E" w:rsidP="00F26A24">
      <w:pPr>
        <w:spacing w:after="0"/>
      </w:pPr>
      <w:r w:rsidRPr="003E265E">
        <w:t>Funkcia: ..............................................</w:t>
      </w:r>
      <w:r w:rsidR="003E265E">
        <w:t>..</w:t>
      </w:r>
      <w:r w:rsidR="003E265E">
        <w:tab/>
      </w:r>
      <w:r w:rsidR="003E265E">
        <w:tab/>
      </w:r>
      <w:r w:rsidR="003E265E">
        <w:tab/>
      </w:r>
      <w:r w:rsidR="003E265E">
        <w:tab/>
        <w:t>Funkcia: ..............................................</w:t>
      </w:r>
    </w:p>
    <w:p w:rsidR="003E265E" w:rsidRDefault="00E564B7" w:rsidP="003E265E">
      <w:pPr>
        <w:spacing w:after="0" w:line="240" w:lineRule="auto"/>
      </w:pPr>
      <w:r>
        <w:tab/>
      </w:r>
      <w:r>
        <w:tab/>
      </w:r>
      <w:r>
        <w:tab/>
      </w:r>
      <w:r>
        <w:tab/>
      </w:r>
    </w:p>
    <w:p w:rsidR="00E564B7" w:rsidRDefault="00E564B7" w:rsidP="003E265E">
      <w:pPr>
        <w:spacing w:after="0" w:line="240" w:lineRule="auto"/>
      </w:pPr>
    </w:p>
    <w:p w:rsidR="004B5A90" w:rsidRDefault="003E265E" w:rsidP="003E265E">
      <w:pPr>
        <w:spacing w:after="0" w:line="240" w:lineRule="auto"/>
      </w:pPr>
      <w:r>
        <w:t>..............................</w:t>
      </w:r>
      <w:r w:rsidR="00D4182E" w:rsidRPr="003E265E">
        <w:t>...............................</w:t>
      </w:r>
      <w:r>
        <w:t>.</w:t>
      </w:r>
      <w:r>
        <w:tab/>
      </w:r>
      <w:r>
        <w:tab/>
      </w:r>
      <w:r>
        <w:tab/>
      </w:r>
      <w:r>
        <w:tab/>
        <w:t>............................................................</w:t>
      </w:r>
      <w:r w:rsidR="004B5A90" w:rsidRPr="003E265E">
        <w:tab/>
      </w:r>
      <w:r w:rsidR="00C04F67">
        <w:t xml:space="preserve">   </w:t>
      </w:r>
      <w:r>
        <w:t>P</w:t>
      </w:r>
      <w:r w:rsidR="00C04F67">
        <w:t>odpis a p</w:t>
      </w:r>
      <w:r>
        <w:t xml:space="preserve">ečiatka </w:t>
      </w:r>
      <w:r w:rsidR="004B5A90" w:rsidRPr="003E265E">
        <w:tab/>
      </w:r>
      <w:r>
        <w:tab/>
      </w:r>
      <w:r>
        <w:tab/>
      </w:r>
      <w:r w:rsidR="00924421">
        <w:tab/>
      </w:r>
      <w:r w:rsidR="00924421">
        <w:tab/>
        <w:t xml:space="preserve">          </w:t>
      </w:r>
      <w:r w:rsidR="00C04F67">
        <w:t xml:space="preserve">        P</w:t>
      </w:r>
      <w:r>
        <w:t>odpis</w:t>
      </w:r>
      <w:r w:rsidR="00C04F67">
        <w:t xml:space="preserve"> a pečiatka</w:t>
      </w:r>
      <w:r w:rsidR="00924421">
        <w:t xml:space="preserve"> </w:t>
      </w:r>
    </w:p>
    <w:p w:rsidR="00C04F67" w:rsidRDefault="00C04F67" w:rsidP="003E265E">
      <w:pPr>
        <w:spacing w:after="0" w:line="240" w:lineRule="auto"/>
      </w:pPr>
      <w:r>
        <w:t xml:space="preserve">         zdravotní</w:t>
      </w:r>
      <w:r w:rsidR="009918DD">
        <w:t>ckeho zariadenia</w:t>
      </w:r>
      <w:r w:rsidR="009918DD">
        <w:tab/>
      </w:r>
      <w:r w:rsidR="009918DD">
        <w:tab/>
      </w:r>
      <w:r w:rsidR="009918DD">
        <w:tab/>
      </w:r>
      <w:r w:rsidR="009918DD">
        <w:tab/>
      </w:r>
      <w:r w:rsidR="009918DD">
        <w:tab/>
        <w:t>zdravotníckeho zariadenia /</w:t>
      </w:r>
      <w:r>
        <w:t>matrikára</w:t>
      </w:r>
    </w:p>
    <w:p w:rsidR="00F132C4" w:rsidRDefault="00F132C4" w:rsidP="003E265E">
      <w:pPr>
        <w:spacing w:after="0" w:line="240" w:lineRule="auto"/>
      </w:pPr>
    </w:p>
    <w:p w:rsidR="00F132C4" w:rsidRPr="00216B16" w:rsidRDefault="00F132C4" w:rsidP="00216B16">
      <w:pPr>
        <w:pStyle w:val="Pta"/>
        <w:rPr>
          <w:sz w:val="14"/>
          <w:szCs w:val="14"/>
        </w:rPr>
      </w:pPr>
      <w:r w:rsidRPr="00F132C4">
        <w:rPr>
          <w:sz w:val="14"/>
          <w:szCs w:val="14"/>
        </w:rPr>
        <w:t xml:space="preserve">*) Otec môže Dohodu podpísať v zdravotníckom zariadení, </w:t>
      </w:r>
      <w:r w:rsidRPr="00F132C4">
        <w:rPr>
          <w:color w:val="000000" w:themeColor="text1"/>
          <w:sz w:val="14"/>
          <w:szCs w:val="14"/>
        </w:rPr>
        <w:t xml:space="preserve">ak sú rodičia dieťaťa zosobášení (preukazuje </w:t>
      </w:r>
      <w:r w:rsidRPr="00F132C4">
        <w:rPr>
          <w:sz w:val="14"/>
          <w:szCs w:val="14"/>
        </w:rPr>
        <w:t xml:space="preserve">sa sobášnym listom), alebo pred narodením dieťaťa bola spísaná pred matričným úradom zápisnica o určení otcovstva (preukazuje sa Zápisnicou o určení otcovstva k nenarodenému dieťaťu). </w:t>
      </w:r>
      <w:bookmarkStart w:id="0" w:name="_GoBack"/>
      <w:bookmarkEnd w:id="0"/>
    </w:p>
    <w:sectPr w:rsidR="00F132C4" w:rsidRPr="00216B16" w:rsidSect="00F132C4">
      <w:pgSz w:w="11906" w:h="16838" w:code="9"/>
      <w:pgMar w:top="964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0A8" w:rsidRDefault="004D00A8" w:rsidP="00E564B7">
      <w:pPr>
        <w:spacing w:after="0" w:line="240" w:lineRule="auto"/>
      </w:pPr>
      <w:r>
        <w:separator/>
      </w:r>
    </w:p>
  </w:endnote>
  <w:endnote w:type="continuationSeparator" w:id="0">
    <w:p w:rsidR="004D00A8" w:rsidRDefault="004D00A8" w:rsidP="00E56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0A8" w:rsidRDefault="004D00A8" w:rsidP="00E564B7">
      <w:pPr>
        <w:spacing w:after="0" w:line="240" w:lineRule="auto"/>
      </w:pPr>
      <w:r>
        <w:separator/>
      </w:r>
    </w:p>
  </w:footnote>
  <w:footnote w:type="continuationSeparator" w:id="0">
    <w:p w:rsidR="004D00A8" w:rsidRDefault="004D00A8" w:rsidP="00E564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2FD"/>
    <w:rsid w:val="00076F45"/>
    <w:rsid w:val="00150F75"/>
    <w:rsid w:val="0015120C"/>
    <w:rsid w:val="00153744"/>
    <w:rsid w:val="001722FD"/>
    <w:rsid w:val="001B3C9D"/>
    <w:rsid w:val="00216B16"/>
    <w:rsid w:val="002B1F36"/>
    <w:rsid w:val="003E265E"/>
    <w:rsid w:val="00445137"/>
    <w:rsid w:val="004A642D"/>
    <w:rsid w:val="004B5A90"/>
    <w:rsid w:val="004D00A8"/>
    <w:rsid w:val="008E3775"/>
    <w:rsid w:val="00924421"/>
    <w:rsid w:val="009918DD"/>
    <w:rsid w:val="00A52F2B"/>
    <w:rsid w:val="00AB3BCF"/>
    <w:rsid w:val="00BA12FA"/>
    <w:rsid w:val="00BF1E9E"/>
    <w:rsid w:val="00C04F67"/>
    <w:rsid w:val="00CB5414"/>
    <w:rsid w:val="00CE0EBF"/>
    <w:rsid w:val="00D4182E"/>
    <w:rsid w:val="00E564B7"/>
    <w:rsid w:val="00ED7426"/>
    <w:rsid w:val="00F132C4"/>
    <w:rsid w:val="00F2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5A42C"/>
  <w15:docId w15:val="{7CA16BB3-4ACC-4DFF-ACFD-C881E959A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722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564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564B7"/>
  </w:style>
  <w:style w:type="paragraph" w:styleId="Pta">
    <w:name w:val="footer"/>
    <w:basedOn w:val="Normlny"/>
    <w:link w:val="PtaChar"/>
    <w:uiPriority w:val="99"/>
    <w:unhideWhenUsed/>
    <w:rsid w:val="00E564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564B7"/>
  </w:style>
  <w:style w:type="paragraph" w:styleId="Textbubliny">
    <w:name w:val="Balloon Text"/>
    <w:basedOn w:val="Normlny"/>
    <w:link w:val="TextbublinyChar"/>
    <w:uiPriority w:val="99"/>
    <w:semiHidden/>
    <w:unhideWhenUsed/>
    <w:rsid w:val="00076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76F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8C1AC50553714A82786948F52843FC" ma:contentTypeVersion="14" ma:contentTypeDescription="Umožňuje vytvoriť nový dokument." ma:contentTypeScope="" ma:versionID="142579db996f8868a5e48881f4e5e6b9">
  <xsd:schema xmlns:xsd="http://www.w3.org/2001/XMLSchema" xmlns:xs="http://www.w3.org/2001/XMLSchema" xmlns:p="http://schemas.microsoft.com/office/2006/metadata/properties" xmlns:ns2="cced6428-df55-4da3-bb3e-6cf9b53c6358" xmlns:ns3="b012ed28-d9d2-4586-86b0-45de90e14516" targetNamespace="http://schemas.microsoft.com/office/2006/metadata/properties" ma:root="true" ma:fieldsID="0f99922700b9df8dad299af687da1df5" ns2:_="" ns3:_="">
    <xsd:import namespace="cced6428-df55-4da3-bb3e-6cf9b53c6358"/>
    <xsd:import namespace="b012ed28-d9d2-4586-86b0-45de90e145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Stru_x010d_n_x00fd_popi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Pozn_x00e1_mka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d6428-df55-4da3-bb3e-6cf9b53c63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Stru_x010d_n_x00fd_popis" ma:index="15" nillable="true" ma:displayName="Stručný popis" ma:format="Dropdown" ma:internalName="Stru_x010d_n_x00fd_popis">
      <xsd:simpleType>
        <xsd:restriction base="dms:Text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ozn_x00e1_mka" ma:index="20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12ed28-d9d2-4586-86b0-45de90e1451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ozn_x00e1_mka xmlns="cced6428-df55-4da3-bb3e-6cf9b53c6358" xsi:nil="true"/>
    <Stru_x010d_n_x00fd_popis xmlns="cced6428-df55-4da3-bb3e-6cf9b53c6358" xsi:nil="true"/>
  </documentManagement>
</p:properties>
</file>

<file path=customXml/itemProps1.xml><?xml version="1.0" encoding="utf-8"?>
<ds:datastoreItem xmlns:ds="http://schemas.openxmlformats.org/officeDocument/2006/customXml" ds:itemID="{76EC83EB-7AB0-461B-A866-67EB5971BBE0}"/>
</file>

<file path=customXml/itemProps2.xml><?xml version="1.0" encoding="utf-8"?>
<ds:datastoreItem xmlns:ds="http://schemas.openxmlformats.org/officeDocument/2006/customXml" ds:itemID="{9A3985D1-1054-4D47-97FE-988D3CD4708C}"/>
</file>

<file path=customXml/itemProps3.xml><?xml version="1.0" encoding="utf-8"?>
<ds:datastoreItem xmlns:ds="http://schemas.openxmlformats.org/officeDocument/2006/customXml" ds:itemID="{E4558B51-5F4E-47F0-937A-1A151EA03A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NCZI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Vidová Katarína, Ing.</dc:creator>
  <cp:keywords/>
  <dc:description/>
  <cp:lastModifiedBy>Vidová Katarína, Ing.</cp:lastModifiedBy>
  <cp:revision>3</cp:revision>
  <cp:lastPrinted>2022-02-25T11:34:00Z</cp:lastPrinted>
  <dcterms:created xsi:type="dcterms:W3CDTF">2022-02-25T13:50:00Z</dcterms:created>
  <dcterms:modified xsi:type="dcterms:W3CDTF">2022-02-25T13:50:00Z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0x0101001E8C1AC50553714A82786948F52843FC</vt:lpwstr>
  </property>
</Properties>
</file>