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6F0" w:rsidRDefault="00570843" w:rsidP="00434930">
      <w:pPr>
        <w:spacing w:after="0" w:line="259" w:lineRule="auto"/>
        <w:ind w:left="259" w:firstLine="0"/>
        <w:jc w:val="center"/>
      </w:pPr>
      <w:r>
        <w:rPr>
          <w:b/>
          <w:sz w:val="40"/>
        </w:rPr>
        <w:t>DOHODA RODIČOV O MENE A PRIEZVISKU DIEŤAŤA</w:t>
      </w:r>
    </w:p>
    <w:p w:rsidR="007A36F0" w:rsidRDefault="00570843">
      <w:pPr>
        <w:spacing w:after="18" w:line="259" w:lineRule="auto"/>
        <w:ind w:left="0" w:firstLine="0"/>
      </w:pPr>
      <w:r>
        <w:rPr>
          <w:b/>
          <w:sz w:val="28"/>
        </w:rPr>
        <w:t xml:space="preserve"> </w:t>
      </w:r>
    </w:p>
    <w:p w:rsidR="007A36F0" w:rsidRDefault="00570843" w:rsidP="009A289E">
      <w:pPr>
        <w:tabs>
          <w:tab w:val="center" w:pos="2833"/>
          <w:tab w:val="center" w:pos="4139"/>
          <w:tab w:val="center" w:pos="5665"/>
          <w:tab w:val="center" w:pos="7088"/>
        </w:tabs>
        <w:spacing w:after="0" w:line="259" w:lineRule="auto"/>
        <w:ind w:left="-15" w:firstLine="0"/>
      </w:pPr>
      <w:r>
        <w:rPr>
          <w:b/>
          <w:sz w:val="28"/>
        </w:rPr>
        <w:t xml:space="preserve">ÚDAJE O RODIČOCH </w:t>
      </w:r>
      <w:r>
        <w:rPr>
          <w:b/>
          <w:sz w:val="28"/>
        </w:rPr>
        <w:tab/>
        <w:t xml:space="preserve"> </w:t>
      </w:r>
      <w:r>
        <w:rPr>
          <w:b/>
          <w:sz w:val="28"/>
        </w:rPr>
        <w:tab/>
        <w:t xml:space="preserve">       </w:t>
      </w:r>
      <w:r w:rsidR="009A289E">
        <w:rPr>
          <w:b/>
          <w:sz w:val="28"/>
        </w:rPr>
        <w:t xml:space="preserve">       </w:t>
      </w:r>
      <w:r>
        <w:rPr>
          <w:b/>
          <w:sz w:val="28"/>
        </w:rPr>
        <w:t xml:space="preserve">Matka  </w:t>
      </w:r>
      <w:r>
        <w:rPr>
          <w:b/>
          <w:sz w:val="28"/>
        </w:rPr>
        <w:tab/>
        <w:t xml:space="preserve"> </w:t>
      </w:r>
      <w:r>
        <w:rPr>
          <w:b/>
          <w:sz w:val="28"/>
        </w:rPr>
        <w:tab/>
        <w:t xml:space="preserve">              </w:t>
      </w:r>
      <w:r w:rsidR="009A289E">
        <w:rPr>
          <w:b/>
          <w:sz w:val="28"/>
        </w:rPr>
        <w:t xml:space="preserve">                  </w:t>
      </w:r>
      <w:r>
        <w:rPr>
          <w:b/>
          <w:sz w:val="28"/>
        </w:rPr>
        <w:t xml:space="preserve">Otec </w:t>
      </w:r>
    </w:p>
    <w:tbl>
      <w:tblPr>
        <w:tblStyle w:val="TableGrid"/>
        <w:tblW w:w="10065" w:type="dxa"/>
        <w:tblInd w:w="-21" w:type="dxa"/>
        <w:tblCellMar>
          <w:top w:w="49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987"/>
        <w:gridCol w:w="857"/>
        <w:gridCol w:w="3677"/>
        <w:gridCol w:w="3544"/>
      </w:tblGrid>
      <w:tr w:rsidR="00401B10" w:rsidTr="00C27737">
        <w:trPr>
          <w:trHeight w:val="397"/>
        </w:trPr>
        <w:tc>
          <w:tcPr>
            <w:tcW w:w="2844" w:type="dxa"/>
            <w:gridSpan w:val="2"/>
            <w:tcBorders>
              <w:top w:val="single" w:sz="17" w:space="0" w:color="000000"/>
              <w:left w:val="single" w:sz="17" w:space="0" w:color="000000"/>
              <w:bottom w:val="single" w:sz="2" w:space="0" w:color="000000"/>
              <w:right w:val="single" w:sz="17" w:space="0" w:color="000000"/>
            </w:tcBorders>
          </w:tcPr>
          <w:p w:rsidR="00401B10" w:rsidRDefault="00401B10" w:rsidP="00401B10">
            <w:pPr>
              <w:spacing w:after="0" w:line="240" w:lineRule="auto"/>
              <w:ind w:left="0" w:firstLine="0"/>
            </w:pPr>
            <w:r>
              <w:t xml:space="preserve">Meno </w:t>
            </w:r>
          </w:p>
        </w:tc>
        <w:tc>
          <w:tcPr>
            <w:tcW w:w="3677" w:type="dxa"/>
            <w:tcBorders>
              <w:top w:val="single" w:sz="17" w:space="0" w:color="000000"/>
              <w:left w:val="single" w:sz="17" w:space="0" w:color="000000"/>
              <w:bottom w:val="single" w:sz="4" w:space="0" w:color="000000"/>
              <w:right w:val="single" w:sz="17" w:space="0" w:color="000000"/>
            </w:tcBorders>
          </w:tcPr>
          <w:p w:rsidR="00401B10" w:rsidRDefault="00401B10" w:rsidP="00401B10">
            <w:pPr>
              <w:spacing w:after="0" w:line="240" w:lineRule="auto"/>
              <w:ind w:left="0" w:firstLine="0"/>
            </w:pPr>
            <w:r>
              <w:t xml:space="preserve"> </w:t>
            </w:r>
          </w:p>
        </w:tc>
        <w:tc>
          <w:tcPr>
            <w:tcW w:w="3544" w:type="dxa"/>
            <w:tcBorders>
              <w:top w:val="single" w:sz="17" w:space="0" w:color="000000"/>
              <w:left w:val="single" w:sz="17" w:space="0" w:color="000000"/>
              <w:bottom w:val="single" w:sz="2" w:space="0" w:color="000000"/>
              <w:right w:val="single" w:sz="17" w:space="0" w:color="000000"/>
            </w:tcBorders>
          </w:tcPr>
          <w:p w:rsidR="00401B10" w:rsidRDefault="00401B10" w:rsidP="00401B10">
            <w:pPr>
              <w:spacing w:after="0" w:line="240" w:lineRule="auto"/>
              <w:ind w:left="2" w:firstLine="0"/>
            </w:pPr>
            <w:r>
              <w:t xml:space="preserve"> </w:t>
            </w:r>
          </w:p>
        </w:tc>
      </w:tr>
      <w:tr w:rsidR="00401B10" w:rsidTr="00C27737">
        <w:trPr>
          <w:trHeight w:val="397"/>
        </w:trPr>
        <w:tc>
          <w:tcPr>
            <w:tcW w:w="2844" w:type="dxa"/>
            <w:gridSpan w:val="2"/>
            <w:tcBorders>
              <w:top w:val="single" w:sz="2" w:space="0" w:color="000000"/>
              <w:left w:val="single" w:sz="17" w:space="0" w:color="000000"/>
              <w:bottom w:val="single" w:sz="2" w:space="0" w:color="000000"/>
              <w:right w:val="single" w:sz="17" w:space="0" w:color="000000"/>
            </w:tcBorders>
          </w:tcPr>
          <w:p w:rsidR="00401B10" w:rsidRDefault="00401B10" w:rsidP="00401B10">
            <w:pPr>
              <w:spacing w:after="0" w:line="240" w:lineRule="auto"/>
              <w:ind w:left="0" w:firstLine="0"/>
            </w:pPr>
            <w:r>
              <w:t xml:space="preserve">Priezvisko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17" w:space="0" w:color="000000"/>
            </w:tcBorders>
          </w:tcPr>
          <w:p w:rsidR="00401B10" w:rsidRDefault="00401B10" w:rsidP="00401B10">
            <w:pPr>
              <w:spacing w:after="0" w:line="240" w:lineRule="auto"/>
              <w:ind w:left="0" w:firstLine="0"/>
            </w:pPr>
            <w: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17" w:space="0" w:color="000000"/>
              <w:bottom w:val="single" w:sz="2" w:space="0" w:color="000000"/>
              <w:right w:val="single" w:sz="17" w:space="0" w:color="000000"/>
            </w:tcBorders>
          </w:tcPr>
          <w:p w:rsidR="00401B10" w:rsidRDefault="00401B10" w:rsidP="00401B10">
            <w:pPr>
              <w:spacing w:after="0" w:line="240" w:lineRule="auto"/>
              <w:ind w:left="0" w:firstLine="0"/>
            </w:pPr>
            <w:r>
              <w:t xml:space="preserve"> </w:t>
            </w:r>
          </w:p>
        </w:tc>
      </w:tr>
      <w:tr w:rsidR="00401B10" w:rsidTr="00C27737">
        <w:trPr>
          <w:trHeight w:val="397"/>
        </w:trPr>
        <w:tc>
          <w:tcPr>
            <w:tcW w:w="2844" w:type="dxa"/>
            <w:gridSpan w:val="2"/>
            <w:tcBorders>
              <w:top w:val="single" w:sz="2" w:space="0" w:color="000000"/>
              <w:left w:val="single" w:sz="17" w:space="0" w:color="000000"/>
              <w:bottom w:val="single" w:sz="2" w:space="0" w:color="000000"/>
              <w:right w:val="single" w:sz="17" w:space="0" w:color="000000"/>
            </w:tcBorders>
          </w:tcPr>
          <w:p w:rsidR="00401B10" w:rsidRDefault="00401B10" w:rsidP="00401B10">
            <w:pPr>
              <w:spacing w:after="0" w:line="240" w:lineRule="auto"/>
              <w:ind w:left="0" w:firstLine="0"/>
            </w:pPr>
            <w:r>
              <w:t xml:space="preserve">Rodné priezvisko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17" w:space="0" w:color="000000"/>
            </w:tcBorders>
          </w:tcPr>
          <w:p w:rsidR="00401B10" w:rsidRDefault="00401B10" w:rsidP="00401B10">
            <w:pPr>
              <w:spacing w:after="0" w:line="240" w:lineRule="auto"/>
              <w:ind w:left="0" w:firstLine="0"/>
            </w:pPr>
            <w: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17" w:space="0" w:color="000000"/>
              <w:bottom w:val="single" w:sz="2" w:space="0" w:color="000000"/>
              <w:right w:val="single" w:sz="17" w:space="0" w:color="000000"/>
            </w:tcBorders>
          </w:tcPr>
          <w:p w:rsidR="00401B10" w:rsidRDefault="00401B10" w:rsidP="00401B10">
            <w:pPr>
              <w:spacing w:after="0" w:line="240" w:lineRule="auto"/>
              <w:ind w:left="2" w:firstLine="0"/>
            </w:pPr>
            <w:r>
              <w:t xml:space="preserve"> </w:t>
            </w:r>
          </w:p>
        </w:tc>
      </w:tr>
      <w:tr w:rsidR="00401B10" w:rsidTr="00C27737">
        <w:trPr>
          <w:trHeight w:val="370"/>
        </w:trPr>
        <w:tc>
          <w:tcPr>
            <w:tcW w:w="2844" w:type="dxa"/>
            <w:gridSpan w:val="2"/>
            <w:tcBorders>
              <w:top w:val="single" w:sz="2" w:space="0" w:color="000000"/>
              <w:left w:val="single" w:sz="17" w:space="0" w:color="000000"/>
              <w:bottom w:val="single" w:sz="2" w:space="0" w:color="000000"/>
              <w:right w:val="single" w:sz="17" w:space="0" w:color="000000"/>
            </w:tcBorders>
          </w:tcPr>
          <w:p w:rsidR="00401B10" w:rsidRDefault="00401B10" w:rsidP="00401B10">
            <w:pPr>
              <w:spacing w:after="0" w:line="240" w:lineRule="auto"/>
              <w:ind w:left="2" w:firstLine="0"/>
            </w:pPr>
            <w:r>
              <w:t xml:space="preserve">Dátum narodenia  </w:t>
            </w:r>
          </w:p>
          <w:p w:rsidR="00401B10" w:rsidRDefault="00401B10" w:rsidP="00401B10">
            <w:pPr>
              <w:spacing w:after="0" w:line="240" w:lineRule="auto"/>
              <w:ind w:left="0" w:firstLine="0"/>
            </w:pPr>
            <w:r>
              <w:rPr>
                <w:sz w:val="16"/>
              </w:rPr>
              <w:t xml:space="preserve">(deň, mesiac, rok)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17" w:space="0" w:color="000000"/>
            </w:tcBorders>
            <w:vAlign w:val="center"/>
          </w:tcPr>
          <w:p w:rsidR="00401B10" w:rsidRDefault="00401B10" w:rsidP="00401B10">
            <w:pPr>
              <w:spacing w:after="0" w:line="240" w:lineRule="auto"/>
              <w:ind w:left="0" w:firstLine="0"/>
            </w:pPr>
            <w: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17" w:space="0" w:color="000000"/>
              <w:bottom w:val="single" w:sz="2" w:space="0" w:color="000000"/>
              <w:right w:val="single" w:sz="17" w:space="0" w:color="000000"/>
            </w:tcBorders>
            <w:vAlign w:val="center"/>
          </w:tcPr>
          <w:p w:rsidR="00401B10" w:rsidRDefault="00401B10" w:rsidP="00401B10">
            <w:pPr>
              <w:spacing w:after="0" w:line="240" w:lineRule="auto"/>
              <w:ind w:left="2" w:firstLine="0"/>
            </w:pPr>
            <w:r>
              <w:t xml:space="preserve"> </w:t>
            </w:r>
          </w:p>
        </w:tc>
      </w:tr>
      <w:tr w:rsidR="007A36F0" w:rsidTr="00C27737">
        <w:trPr>
          <w:trHeight w:val="397"/>
        </w:trPr>
        <w:tc>
          <w:tcPr>
            <w:tcW w:w="1987" w:type="dxa"/>
            <w:vMerge w:val="restart"/>
            <w:tcBorders>
              <w:top w:val="single" w:sz="2" w:space="0" w:color="000000"/>
              <w:left w:val="single" w:sz="17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36F0" w:rsidRDefault="00570843" w:rsidP="00401B10">
            <w:pPr>
              <w:spacing w:after="0" w:line="240" w:lineRule="auto"/>
              <w:ind w:left="2" w:firstLine="0"/>
            </w:pPr>
            <w:r>
              <w:t xml:space="preserve">Miesto narodenia  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7" w:space="0" w:color="000000"/>
            </w:tcBorders>
          </w:tcPr>
          <w:p w:rsidR="007A36F0" w:rsidRDefault="00570843" w:rsidP="00401B10">
            <w:pPr>
              <w:spacing w:after="0" w:line="240" w:lineRule="auto"/>
              <w:ind w:left="0" w:firstLine="0"/>
            </w:pPr>
            <w:r>
              <w:t xml:space="preserve">Okres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17" w:space="0" w:color="000000"/>
            </w:tcBorders>
          </w:tcPr>
          <w:p w:rsidR="007A36F0" w:rsidRDefault="00570843" w:rsidP="00401B10">
            <w:pPr>
              <w:spacing w:after="0" w:line="240" w:lineRule="auto"/>
              <w:ind w:left="0" w:firstLine="0"/>
            </w:pPr>
            <w: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17" w:space="0" w:color="000000"/>
              <w:bottom w:val="single" w:sz="2" w:space="0" w:color="000000"/>
              <w:right w:val="single" w:sz="17" w:space="0" w:color="000000"/>
            </w:tcBorders>
          </w:tcPr>
          <w:p w:rsidR="007A36F0" w:rsidRDefault="00570843" w:rsidP="00401B10">
            <w:pPr>
              <w:spacing w:after="0" w:line="240" w:lineRule="auto"/>
              <w:ind w:left="2" w:firstLine="0"/>
            </w:pPr>
            <w:r>
              <w:t xml:space="preserve"> </w:t>
            </w:r>
          </w:p>
        </w:tc>
      </w:tr>
      <w:tr w:rsidR="007A36F0" w:rsidTr="00C27737">
        <w:trPr>
          <w:trHeight w:val="397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nil"/>
              <w:right w:val="single" w:sz="2" w:space="0" w:color="000000"/>
            </w:tcBorders>
          </w:tcPr>
          <w:p w:rsidR="007A36F0" w:rsidRDefault="007A36F0" w:rsidP="00401B10">
            <w:pPr>
              <w:spacing w:after="0" w:line="240" w:lineRule="auto"/>
              <w:ind w:left="0" w:firstLine="0"/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7" w:space="0" w:color="000000"/>
            </w:tcBorders>
          </w:tcPr>
          <w:p w:rsidR="007A36F0" w:rsidRDefault="00570843" w:rsidP="00401B10">
            <w:pPr>
              <w:spacing w:after="0" w:line="240" w:lineRule="auto"/>
              <w:ind w:left="0" w:firstLine="0"/>
            </w:pPr>
            <w:r>
              <w:t xml:space="preserve">Obec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17" w:space="0" w:color="000000"/>
            </w:tcBorders>
          </w:tcPr>
          <w:p w:rsidR="007A36F0" w:rsidRDefault="00570843" w:rsidP="00401B10">
            <w:pPr>
              <w:spacing w:after="0" w:line="240" w:lineRule="auto"/>
              <w:ind w:left="0" w:firstLine="0"/>
            </w:pPr>
            <w: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17" w:space="0" w:color="000000"/>
              <w:bottom w:val="single" w:sz="2" w:space="0" w:color="000000"/>
              <w:right w:val="single" w:sz="17" w:space="0" w:color="000000"/>
            </w:tcBorders>
          </w:tcPr>
          <w:p w:rsidR="007A36F0" w:rsidRDefault="00570843" w:rsidP="00401B10">
            <w:pPr>
              <w:spacing w:after="0" w:line="240" w:lineRule="auto"/>
              <w:ind w:left="2" w:firstLine="0"/>
            </w:pPr>
            <w:r>
              <w:t xml:space="preserve"> </w:t>
            </w:r>
          </w:p>
        </w:tc>
      </w:tr>
      <w:tr w:rsidR="007A36F0" w:rsidTr="00C27737">
        <w:trPr>
          <w:trHeight w:val="397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single" w:sz="2" w:space="0" w:color="000000"/>
              <w:right w:val="single" w:sz="2" w:space="0" w:color="000000"/>
            </w:tcBorders>
          </w:tcPr>
          <w:p w:rsidR="007A36F0" w:rsidRDefault="007A36F0" w:rsidP="00401B10">
            <w:pPr>
              <w:spacing w:after="0" w:line="240" w:lineRule="auto"/>
              <w:ind w:left="0" w:firstLine="0"/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7" w:space="0" w:color="000000"/>
            </w:tcBorders>
          </w:tcPr>
          <w:p w:rsidR="007A36F0" w:rsidRDefault="00570843" w:rsidP="00401B10">
            <w:pPr>
              <w:spacing w:after="0" w:line="240" w:lineRule="auto"/>
              <w:ind w:left="0" w:firstLine="0"/>
            </w:pPr>
            <w:r>
              <w:t xml:space="preserve">Štát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17" w:space="0" w:color="000000"/>
            </w:tcBorders>
          </w:tcPr>
          <w:p w:rsidR="007A36F0" w:rsidRDefault="00570843" w:rsidP="00401B10">
            <w:pPr>
              <w:spacing w:after="0" w:line="240" w:lineRule="auto"/>
              <w:ind w:left="0" w:firstLine="0"/>
            </w:pPr>
            <w: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17" w:space="0" w:color="000000"/>
              <w:bottom w:val="single" w:sz="2" w:space="0" w:color="000000"/>
              <w:right w:val="single" w:sz="17" w:space="0" w:color="000000"/>
            </w:tcBorders>
          </w:tcPr>
          <w:p w:rsidR="007A36F0" w:rsidRDefault="00570843" w:rsidP="00401B10">
            <w:pPr>
              <w:spacing w:after="0" w:line="240" w:lineRule="auto"/>
              <w:ind w:left="2" w:firstLine="0"/>
            </w:pPr>
            <w:r>
              <w:t xml:space="preserve"> </w:t>
            </w:r>
          </w:p>
        </w:tc>
      </w:tr>
      <w:tr w:rsidR="00401B10" w:rsidTr="00C27737">
        <w:trPr>
          <w:trHeight w:val="397"/>
        </w:trPr>
        <w:tc>
          <w:tcPr>
            <w:tcW w:w="2844" w:type="dxa"/>
            <w:gridSpan w:val="2"/>
            <w:tcBorders>
              <w:top w:val="single" w:sz="2" w:space="0" w:color="000000"/>
              <w:left w:val="single" w:sz="17" w:space="0" w:color="000000"/>
              <w:bottom w:val="single" w:sz="2" w:space="0" w:color="000000"/>
              <w:right w:val="single" w:sz="17" w:space="0" w:color="000000"/>
            </w:tcBorders>
          </w:tcPr>
          <w:p w:rsidR="00401B10" w:rsidRDefault="00401B10" w:rsidP="00401B10">
            <w:pPr>
              <w:spacing w:after="0" w:line="240" w:lineRule="auto"/>
              <w:ind w:left="0" w:firstLine="0"/>
            </w:pPr>
            <w:r>
              <w:t xml:space="preserve">Štátne občianstvo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17" w:space="0" w:color="000000"/>
            </w:tcBorders>
          </w:tcPr>
          <w:p w:rsidR="00401B10" w:rsidRDefault="00401B10" w:rsidP="00401B10">
            <w:pPr>
              <w:spacing w:after="0" w:line="240" w:lineRule="auto"/>
              <w:ind w:left="0" w:firstLine="0"/>
            </w:pPr>
            <w: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17" w:space="0" w:color="000000"/>
              <w:bottom w:val="single" w:sz="4" w:space="0" w:color="000000"/>
              <w:right w:val="single" w:sz="17" w:space="0" w:color="000000"/>
            </w:tcBorders>
          </w:tcPr>
          <w:p w:rsidR="00401B10" w:rsidRDefault="00401B10" w:rsidP="00401B10">
            <w:pPr>
              <w:spacing w:after="0" w:line="240" w:lineRule="auto"/>
              <w:ind w:left="2" w:firstLine="0"/>
            </w:pPr>
            <w:r>
              <w:t xml:space="preserve"> </w:t>
            </w:r>
          </w:p>
        </w:tc>
      </w:tr>
      <w:tr w:rsidR="00401B10" w:rsidTr="00C27737">
        <w:trPr>
          <w:trHeight w:val="397"/>
        </w:trPr>
        <w:tc>
          <w:tcPr>
            <w:tcW w:w="2844" w:type="dxa"/>
            <w:gridSpan w:val="2"/>
            <w:tcBorders>
              <w:top w:val="single" w:sz="2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401B10" w:rsidRDefault="00401B10" w:rsidP="00401B10">
            <w:pPr>
              <w:spacing w:after="0" w:line="240" w:lineRule="auto"/>
              <w:ind w:left="0" w:firstLine="0"/>
            </w:pPr>
            <w:r>
              <w:t xml:space="preserve">Rodné číslo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401B10" w:rsidRDefault="00401B10" w:rsidP="00401B10">
            <w:pPr>
              <w:spacing w:after="0" w:line="240" w:lineRule="auto"/>
              <w:ind w:left="0" w:firstLine="0"/>
            </w:pPr>
            <w: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401B10" w:rsidRDefault="00401B10" w:rsidP="00401B10">
            <w:pPr>
              <w:spacing w:after="0" w:line="240" w:lineRule="auto"/>
              <w:ind w:left="2" w:firstLine="0"/>
            </w:pPr>
            <w:r>
              <w:t xml:space="preserve"> </w:t>
            </w:r>
          </w:p>
        </w:tc>
      </w:tr>
    </w:tbl>
    <w:p w:rsidR="007A36F0" w:rsidRDefault="00570843">
      <w:pPr>
        <w:spacing w:after="0" w:line="259" w:lineRule="auto"/>
        <w:ind w:left="0" w:firstLine="0"/>
      </w:pPr>
      <w:r>
        <w:rPr>
          <w:b/>
          <w:sz w:val="28"/>
        </w:rPr>
        <w:t xml:space="preserve"> </w:t>
      </w:r>
    </w:p>
    <w:p w:rsidR="007A36F0" w:rsidRPr="005C3806" w:rsidRDefault="00570843" w:rsidP="00C27737">
      <w:pPr>
        <w:spacing w:after="0" w:line="259" w:lineRule="auto"/>
        <w:ind w:left="0" w:firstLine="0"/>
      </w:pPr>
      <w:bookmarkStart w:id="0" w:name="_GoBack"/>
      <w:bookmarkEnd w:id="0"/>
      <w:r w:rsidRPr="005C3806">
        <w:rPr>
          <w:b/>
          <w:sz w:val="28"/>
        </w:rPr>
        <w:t xml:space="preserve">ÚDAJE O DIEŤATI </w:t>
      </w:r>
    </w:p>
    <w:tbl>
      <w:tblPr>
        <w:tblStyle w:val="TableGrid"/>
        <w:tblW w:w="10065" w:type="dxa"/>
        <w:tblInd w:w="-21" w:type="dxa"/>
        <w:tblCellMar>
          <w:top w:w="5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862"/>
        <w:gridCol w:w="851"/>
        <w:gridCol w:w="974"/>
        <w:gridCol w:w="2002"/>
        <w:gridCol w:w="1561"/>
        <w:gridCol w:w="2815"/>
      </w:tblGrid>
      <w:tr w:rsidR="007A36F0" w:rsidRPr="005C3806" w:rsidTr="00C27737">
        <w:trPr>
          <w:trHeight w:val="397"/>
        </w:trPr>
        <w:tc>
          <w:tcPr>
            <w:tcW w:w="2713" w:type="dxa"/>
            <w:gridSpan w:val="2"/>
            <w:tcBorders>
              <w:top w:val="single" w:sz="17" w:space="0" w:color="000000"/>
              <w:left w:val="single" w:sz="17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7A36F0" w:rsidRPr="005C3806" w:rsidRDefault="00570843" w:rsidP="00401B10">
            <w:pPr>
              <w:spacing w:after="0" w:line="240" w:lineRule="auto"/>
              <w:ind w:left="0" w:firstLine="0"/>
            </w:pPr>
            <w:r w:rsidRPr="005C3806">
              <w:t xml:space="preserve">Meno </w:t>
            </w:r>
          </w:p>
        </w:tc>
        <w:tc>
          <w:tcPr>
            <w:tcW w:w="7352" w:type="dxa"/>
            <w:gridSpan w:val="4"/>
            <w:tcBorders>
              <w:top w:val="single" w:sz="17" w:space="0" w:color="000000"/>
              <w:left w:val="single" w:sz="17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7A36F0" w:rsidRPr="005C3806" w:rsidRDefault="00570843" w:rsidP="00401B10">
            <w:pPr>
              <w:spacing w:after="0" w:line="240" w:lineRule="auto"/>
              <w:ind w:left="0" w:firstLine="0"/>
            </w:pPr>
            <w:r w:rsidRPr="005C3806">
              <w:t xml:space="preserve"> </w:t>
            </w:r>
          </w:p>
        </w:tc>
      </w:tr>
      <w:tr w:rsidR="007A36F0" w:rsidRPr="005C3806" w:rsidTr="00C27737">
        <w:trPr>
          <w:trHeight w:val="397"/>
        </w:trPr>
        <w:tc>
          <w:tcPr>
            <w:tcW w:w="2713" w:type="dxa"/>
            <w:gridSpan w:val="2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7A36F0" w:rsidRPr="005C3806" w:rsidRDefault="00570843" w:rsidP="00401B10">
            <w:pPr>
              <w:spacing w:after="0" w:line="240" w:lineRule="auto"/>
              <w:ind w:left="0" w:firstLine="0"/>
            </w:pPr>
            <w:r w:rsidRPr="005C3806">
              <w:t xml:space="preserve">Priezvisko </w:t>
            </w:r>
          </w:p>
        </w:tc>
        <w:tc>
          <w:tcPr>
            <w:tcW w:w="7352" w:type="dxa"/>
            <w:gridSpan w:val="4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7A36F0" w:rsidRPr="005C3806" w:rsidRDefault="00570843" w:rsidP="00401B10">
            <w:pPr>
              <w:spacing w:after="0" w:line="240" w:lineRule="auto"/>
              <w:ind w:left="0" w:firstLine="0"/>
            </w:pPr>
            <w:r w:rsidRPr="005C3806">
              <w:t xml:space="preserve"> </w:t>
            </w:r>
          </w:p>
        </w:tc>
      </w:tr>
      <w:tr w:rsidR="007A36F0" w:rsidRPr="005C3806" w:rsidTr="00C27737">
        <w:trPr>
          <w:trHeight w:val="397"/>
        </w:trPr>
        <w:tc>
          <w:tcPr>
            <w:tcW w:w="2713" w:type="dxa"/>
            <w:gridSpan w:val="2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17" w:space="0" w:color="000000"/>
            </w:tcBorders>
          </w:tcPr>
          <w:p w:rsidR="007A36F0" w:rsidRPr="005C3806" w:rsidRDefault="00570843" w:rsidP="00401B10">
            <w:pPr>
              <w:spacing w:after="0" w:line="240" w:lineRule="auto"/>
              <w:ind w:left="0" w:firstLine="0"/>
            </w:pPr>
            <w:r w:rsidRPr="005C3806">
              <w:t xml:space="preserve">Dátum narodenia </w:t>
            </w:r>
          </w:p>
          <w:p w:rsidR="007A36F0" w:rsidRPr="005C3806" w:rsidRDefault="00570843" w:rsidP="00401B10">
            <w:pPr>
              <w:spacing w:after="0" w:line="240" w:lineRule="auto"/>
              <w:ind w:left="0" w:firstLine="0"/>
            </w:pPr>
            <w:r w:rsidRPr="005C3806">
              <w:rPr>
                <w:sz w:val="16"/>
              </w:rPr>
              <w:t xml:space="preserve">(deň, mesiac, rok) 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6F0" w:rsidRPr="005C3806" w:rsidRDefault="00570843" w:rsidP="00401B10">
            <w:pPr>
              <w:spacing w:after="0" w:line="240" w:lineRule="auto"/>
              <w:ind w:left="0" w:firstLine="0"/>
            </w:pPr>
            <w:r w:rsidRPr="005C3806">
              <w:t xml:space="preserve">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36F0" w:rsidRPr="005C3806" w:rsidRDefault="00570843" w:rsidP="00401B10">
            <w:pPr>
              <w:spacing w:after="0" w:line="240" w:lineRule="auto"/>
              <w:ind w:left="0" w:firstLine="0"/>
            </w:pPr>
            <w:r w:rsidRPr="005C3806">
              <w:t xml:space="preserve">Čas narodenia </w:t>
            </w:r>
          </w:p>
          <w:p w:rsidR="007A36F0" w:rsidRPr="005C3806" w:rsidRDefault="00570843" w:rsidP="00401B10">
            <w:pPr>
              <w:spacing w:after="0" w:line="240" w:lineRule="auto"/>
              <w:ind w:left="0" w:firstLine="0"/>
            </w:pPr>
            <w:r w:rsidRPr="005C3806">
              <w:rPr>
                <w:sz w:val="16"/>
              </w:rPr>
              <w:t>(hodina, minúta)</w:t>
            </w:r>
            <w:r w:rsidRPr="005C3806">
              <w:t xml:space="preserve"> 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7A36F0" w:rsidRPr="005C3806" w:rsidRDefault="00570843" w:rsidP="00401B10">
            <w:pPr>
              <w:spacing w:after="0" w:line="240" w:lineRule="auto"/>
              <w:ind w:left="0" w:firstLine="0"/>
            </w:pPr>
            <w:r w:rsidRPr="005C3806">
              <w:t xml:space="preserve"> </w:t>
            </w:r>
          </w:p>
        </w:tc>
      </w:tr>
      <w:tr w:rsidR="007A36F0" w:rsidRPr="005C3806" w:rsidTr="00C27737">
        <w:trPr>
          <w:trHeight w:val="397"/>
        </w:trPr>
        <w:tc>
          <w:tcPr>
            <w:tcW w:w="1862" w:type="dxa"/>
            <w:vMerge w:val="restart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6F0" w:rsidRPr="005C3806" w:rsidRDefault="00570843">
            <w:pPr>
              <w:spacing w:after="0" w:line="259" w:lineRule="auto"/>
              <w:ind w:left="0" w:firstLine="0"/>
            </w:pPr>
            <w:r w:rsidRPr="005C3806">
              <w:t xml:space="preserve">Miesto narodenia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7A36F0" w:rsidRPr="005C3806" w:rsidRDefault="00570843" w:rsidP="00401B10">
            <w:pPr>
              <w:spacing w:after="0" w:line="240" w:lineRule="auto"/>
              <w:ind w:left="1" w:firstLine="0"/>
            </w:pPr>
            <w:r w:rsidRPr="005C3806">
              <w:t xml:space="preserve">Okres </w:t>
            </w:r>
          </w:p>
        </w:tc>
        <w:tc>
          <w:tcPr>
            <w:tcW w:w="7352" w:type="dxa"/>
            <w:gridSpan w:val="4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7A36F0" w:rsidRPr="005C3806" w:rsidRDefault="00570843" w:rsidP="00401B10">
            <w:pPr>
              <w:spacing w:after="0" w:line="240" w:lineRule="auto"/>
              <w:ind w:left="0" w:firstLine="0"/>
            </w:pPr>
            <w:r w:rsidRPr="005C3806">
              <w:t xml:space="preserve"> </w:t>
            </w:r>
          </w:p>
        </w:tc>
      </w:tr>
      <w:tr w:rsidR="007A36F0" w:rsidRPr="005C3806" w:rsidTr="00C27737">
        <w:trPr>
          <w:trHeight w:val="397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:rsidR="007A36F0" w:rsidRPr="005C3806" w:rsidRDefault="007A36F0">
            <w:pPr>
              <w:spacing w:after="160" w:line="259" w:lineRule="auto"/>
              <w:ind w:left="0" w:firstLine="0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7A36F0" w:rsidRPr="005C3806" w:rsidRDefault="00570843" w:rsidP="00401B10">
            <w:pPr>
              <w:spacing w:after="0" w:line="240" w:lineRule="auto"/>
              <w:ind w:left="1" w:firstLine="0"/>
            </w:pPr>
            <w:r w:rsidRPr="005C3806">
              <w:t xml:space="preserve">Obec </w:t>
            </w:r>
          </w:p>
        </w:tc>
        <w:tc>
          <w:tcPr>
            <w:tcW w:w="7352" w:type="dxa"/>
            <w:gridSpan w:val="4"/>
            <w:tcBorders>
              <w:top w:val="single" w:sz="6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7A36F0" w:rsidRPr="005C3806" w:rsidRDefault="00570843" w:rsidP="00401B10">
            <w:pPr>
              <w:spacing w:after="0" w:line="240" w:lineRule="auto"/>
              <w:ind w:left="0" w:firstLine="0"/>
            </w:pPr>
            <w:r w:rsidRPr="005C3806">
              <w:t xml:space="preserve"> </w:t>
            </w:r>
          </w:p>
        </w:tc>
      </w:tr>
      <w:tr w:rsidR="007A36F0" w:rsidRPr="005C3806" w:rsidTr="00C27737">
        <w:trPr>
          <w:trHeight w:val="397"/>
        </w:trPr>
        <w:tc>
          <w:tcPr>
            <w:tcW w:w="2713" w:type="dxa"/>
            <w:gridSpan w:val="2"/>
            <w:tcBorders>
              <w:top w:val="single" w:sz="6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7A36F0" w:rsidRPr="005C3806" w:rsidRDefault="00570843" w:rsidP="009A289E">
            <w:pPr>
              <w:spacing w:after="0" w:line="240" w:lineRule="auto"/>
              <w:ind w:left="0" w:firstLine="0"/>
            </w:pPr>
            <w:r w:rsidRPr="005C3806">
              <w:t xml:space="preserve">Pohlavie </w:t>
            </w:r>
            <w:r w:rsidRPr="005C3806">
              <w:rPr>
                <w:sz w:val="16"/>
              </w:rPr>
              <w:t>(1-mužské, 2-ženské)</w:t>
            </w:r>
            <w:r w:rsidRPr="005C3806">
              <w:t xml:space="preserve">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7A36F0" w:rsidRPr="005C3806" w:rsidRDefault="00570843" w:rsidP="009A289E">
            <w:pPr>
              <w:spacing w:after="0" w:line="240" w:lineRule="auto"/>
              <w:ind w:left="0" w:firstLine="0"/>
            </w:pPr>
            <w:r w:rsidRPr="005C3806">
              <w:t xml:space="preserve"> </w:t>
            </w:r>
          </w:p>
        </w:tc>
        <w:tc>
          <w:tcPr>
            <w:tcW w:w="6378" w:type="dxa"/>
            <w:gridSpan w:val="3"/>
            <w:tcBorders>
              <w:top w:val="single" w:sz="17" w:space="0" w:color="000000"/>
              <w:left w:val="single" w:sz="17" w:space="0" w:color="000000"/>
              <w:bottom w:val="nil"/>
              <w:right w:val="nil"/>
            </w:tcBorders>
            <w:vAlign w:val="center"/>
          </w:tcPr>
          <w:p w:rsidR="007A36F0" w:rsidRPr="005C3806" w:rsidRDefault="00570843" w:rsidP="009A289E">
            <w:pPr>
              <w:spacing w:after="0" w:line="240" w:lineRule="auto"/>
              <w:ind w:left="0" w:firstLine="0"/>
            </w:pPr>
            <w:r w:rsidRPr="005C3806">
              <w:t xml:space="preserve"> </w:t>
            </w:r>
          </w:p>
        </w:tc>
      </w:tr>
    </w:tbl>
    <w:p w:rsidR="00570843" w:rsidRPr="005C3806" w:rsidRDefault="00570843" w:rsidP="00F4339B">
      <w:pPr>
        <w:spacing w:after="0" w:line="259" w:lineRule="auto"/>
        <w:ind w:left="0" w:firstLine="0"/>
        <w:rPr>
          <w:sz w:val="16"/>
          <w:szCs w:val="16"/>
        </w:rPr>
      </w:pPr>
      <w:r w:rsidRPr="005C3806">
        <w:t xml:space="preserve"> </w:t>
      </w:r>
    </w:p>
    <w:p w:rsidR="000D3A0F" w:rsidRPr="005C3806" w:rsidRDefault="000D3A0F" w:rsidP="000D3A0F">
      <w:pPr>
        <w:spacing w:after="175" w:line="259" w:lineRule="auto"/>
        <w:ind w:left="0" w:firstLine="0"/>
        <w:jc w:val="both"/>
      </w:pPr>
      <w:r w:rsidRPr="005C380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024169" wp14:editId="21944498">
                <wp:simplePos x="0" y="0"/>
                <wp:positionH relativeFrom="column">
                  <wp:posOffset>13335</wp:posOffset>
                </wp:positionH>
                <wp:positionV relativeFrom="paragraph">
                  <wp:posOffset>16510</wp:posOffset>
                </wp:positionV>
                <wp:extent cx="152400" cy="114300"/>
                <wp:effectExtent l="0" t="0" r="19050" b="19050"/>
                <wp:wrapNone/>
                <wp:docPr id="1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14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5F2E3E" id="Obdĺžnik 1" o:spid="_x0000_s1026" style="position:absolute;margin-left:1.05pt;margin-top:1.3pt;width:12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" fillcolor="white [3201]" strokecolor="black [3213]" strokeweight="1pt"/>
            </w:pict>
          </mc:Fallback>
        </mc:AlternateContent>
      </w:r>
      <w:r w:rsidRPr="005C3806">
        <w:t xml:space="preserve">        Žiadame o zápis priezviska nášho dieťaťa ženského pohlavia inej ako slovenskej národnosti do knihy narodení bez koncovky slovenského prechyľovania v zmysle § 16 písm. a) zákona č. 154/1994  Z. z. o matrikách v znení neskorších predpisov</w:t>
      </w:r>
      <w:r w:rsidR="009A289E" w:rsidRPr="005C3806">
        <w:t>.</w:t>
      </w:r>
    </w:p>
    <w:p w:rsidR="00F4339B" w:rsidRPr="005C3806" w:rsidRDefault="00F4339B" w:rsidP="00F4339B">
      <w:pPr>
        <w:spacing w:after="0" w:line="259" w:lineRule="auto"/>
        <w:ind w:left="0" w:firstLine="0"/>
      </w:pPr>
    </w:p>
    <w:p w:rsidR="007A36F0" w:rsidRPr="005C3806" w:rsidRDefault="00570843" w:rsidP="00B61C39">
      <w:pPr>
        <w:tabs>
          <w:tab w:val="center" w:pos="4249"/>
          <w:tab w:val="center" w:pos="4957"/>
        </w:tabs>
        <w:ind w:left="284" w:firstLine="0"/>
      </w:pPr>
      <w:r w:rsidRPr="005C3806">
        <w:t xml:space="preserve">...............................................................  </w:t>
      </w:r>
      <w:r w:rsidRPr="005C3806">
        <w:tab/>
        <w:t xml:space="preserve"> </w:t>
      </w:r>
      <w:r w:rsidRPr="005C3806">
        <w:tab/>
        <w:t xml:space="preserve"> </w:t>
      </w:r>
      <w:r w:rsidRPr="005C3806">
        <w:tab/>
        <w:t xml:space="preserve">............................................................. </w:t>
      </w:r>
    </w:p>
    <w:p w:rsidR="007A36F0" w:rsidRPr="005C3806" w:rsidRDefault="00B61C39" w:rsidP="009A289E">
      <w:pPr>
        <w:tabs>
          <w:tab w:val="center" w:pos="1517"/>
          <w:tab w:val="center" w:pos="2833"/>
          <w:tab w:val="center" w:pos="3541"/>
          <w:tab w:val="center" w:pos="4249"/>
          <w:tab w:val="center" w:pos="4957"/>
          <w:tab w:val="center" w:pos="5665"/>
          <w:tab w:val="center" w:pos="7151"/>
        </w:tabs>
        <w:ind w:left="0" w:firstLine="0"/>
      </w:pPr>
      <w:r w:rsidRPr="005C3806">
        <w:tab/>
        <w:t xml:space="preserve">             </w:t>
      </w:r>
      <w:r w:rsidR="00570843" w:rsidRPr="005C3806">
        <w:t xml:space="preserve">Podpis </w:t>
      </w:r>
      <w:r w:rsidR="00570843" w:rsidRPr="005C3806">
        <w:rPr>
          <w:b/>
        </w:rPr>
        <w:t>matky</w:t>
      </w:r>
      <w:r w:rsidR="00570843" w:rsidRPr="005C3806">
        <w:t xml:space="preserve"> </w:t>
      </w:r>
      <w:r w:rsidR="00570843" w:rsidRPr="005C3806">
        <w:tab/>
        <w:t xml:space="preserve"> </w:t>
      </w:r>
      <w:r w:rsidR="00570843" w:rsidRPr="005C3806">
        <w:tab/>
        <w:t xml:space="preserve"> </w:t>
      </w:r>
      <w:r w:rsidR="00570843" w:rsidRPr="005C3806">
        <w:tab/>
        <w:t xml:space="preserve"> </w:t>
      </w:r>
      <w:r w:rsidR="00570843" w:rsidRPr="005C3806">
        <w:tab/>
        <w:t xml:space="preserve"> </w:t>
      </w:r>
      <w:r w:rsidR="00570843" w:rsidRPr="005C3806">
        <w:tab/>
        <w:t xml:space="preserve"> </w:t>
      </w:r>
      <w:r w:rsidR="00570843" w:rsidRPr="005C3806">
        <w:tab/>
        <w:t xml:space="preserve">        Podpis </w:t>
      </w:r>
      <w:r w:rsidR="00570843" w:rsidRPr="005C3806">
        <w:rPr>
          <w:b/>
        </w:rPr>
        <w:t>otca</w:t>
      </w:r>
      <w:r w:rsidR="00570843" w:rsidRPr="005C3806">
        <w:rPr>
          <w:b/>
          <w:vertAlign w:val="superscript"/>
        </w:rPr>
        <w:t>*)</w:t>
      </w:r>
      <w:r w:rsidR="00570843" w:rsidRPr="005C3806">
        <w:t xml:space="preserve"> </w:t>
      </w:r>
    </w:p>
    <w:p w:rsidR="007A36F0" w:rsidRPr="005C3806" w:rsidRDefault="00570843" w:rsidP="009A289E">
      <w:pPr>
        <w:spacing w:after="0" w:line="259" w:lineRule="auto"/>
        <w:ind w:left="0" w:firstLine="0"/>
      </w:pPr>
      <w:r w:rsidRPr="005C3806">
        <w:t xml:space="preserve"> </w:t>
      </w:r>
    </w:p>
    <w:p w:rsidR="00570843" w:rsidRPr="005C3806" w:rsidRDefault="00570843" w:rsidP="00B61C39">
      <w:pPr>
        <w:ind w:left="284" w:firstLine="0"/>
      </w:pPr>
      <w:r w:rsidRPr="005C3806">
        <w:t xml:space="preserve">V....................................dňa..................                 </w:t>
      </w:r>
      <w:r w:rsidRPr="005C3806">
        <w:tab/>
      </w:r>
      <w:r w:rsidRPr="005C3806">
        <w:tab/>
        <w:t xml:space="preserve">V................................dňa.................... </w:t>
      </w:r>
    </w:p>
    <w:p w:rsidR="007A36F0" w:rsidRPr="005C3806" w:rsidRDefault="00570843" w:rsidP="00B61C39">
      <w:pPr>
        <w:ind w:left="284" w:firstLine="0"/>
      </w:pPr>
      <w:r w:rsidRPr="005C3806">
        <w:t xml:space="preserve">OP/pas matky: ......................................    </w:t>
      </w:r>
      <w:r w:rsidRPr="005C3806">
        <w:tab/>
      </w:r>
      <w:r w:rsidRPr="005C3806">
        <w:tab/>
      </w:r>
      <w:r w:rsidRPr="005C3806">
        <w:tab/>
        <w:t xml:space="preserve">OP/pas otca: ....................................... </w:t>
      </w:r>
    </w:p>
    <w:p w:rsidR="007A36F0" w:rsidRPr="005C3806" w:rsidRDefault="00570843" w:rsidP="00B61C39">
      <w:pPr>
        <w:spacing w:after="0" w:line="259" w:lineRule="auto"/>
        <w:ind w:left="284" w:firstLine="0"/>
      </w:pPr>
      <w:r w:rsidRPr="005C3806">
        <w:rPr>
          <w:b/>
        </w:rPr>
        <w:t xml:space="preserve"> </w:t>
      </w:r>
    </w:p>
    <w:p w:rsidR="007A36F0" w:rsidRPr="005C3806" w:rsidRDefault="00570843" w:rsidP="00B61C39">
      <w:pPr>
        <w:spacing w:after="14" w:line="259" w:lineRule="auto"/>
        <w:ind w:left="284" w:firstLine="0"/>
      </w:pPr>
      <w:r w:rsidRPr="005C3806">
        <w:rPr>
          <w:b/>
        </w:rPr>
        <w:t xml:space="preserve">Podpísané pred: </w:t>
      </w:r>
      <w:r w:rsidRPr="005C3806">
        <w:rPr>
          <w:b/>
        </w:rPr>
        <w:tab/>
        <w:t xml:space="preserve"> </w:t>
      </w:r>
      <w:r w:rsidRPr="005C3806">
        <w:rPr>
          <w:b/>
        </w:rPr>
        <w:tab/>
        <w:t xml:space="preserve"> </w:t>
      </w:r>
      <w:r w:rsidRPr="005C3806">
        <w:rPr>
          <w:b/>
        </w:rPr>
        <w:tab/>
        <w:t xml:space="preserve"> </w:t>
      </w:r>
      <w:r w:rsidRPr="005C3806">
        <w:rPr>
          <w:b/>
        </w:rPr>
        <w:tab/>
        <w:t xml:space="preserve"> </w:t>
      </w:r>
      <w:r w:rsidRPr="005C3806">
        <w:rPr>
          <w:b/>
        </w:rPr>
        <w:tab/>
        <w:t xml:space="preserve"> </w:t>
      </w:r>
      <w:r w:rsidRPr="005C3806">
        <w:rPr>
          <w:b/>
        </w:rPr>
        <w:tab/>
        <w:t xml:space="preserve">Podpísané pred: </w:t>
      </w:r>
    </w:p>
    <w:p w:rsidR="00401B10" w:rsidRPr="005C3806" w:rsidRDefault="00570843" w:rsidP="00B61C39">
      <w:pPr>
        <w:ind w:left="284" w:firstLine="0"/>
      </w:pPr>
      <w:r w:rsidRPr="005C3806">
        <w:t xml:space="preserve">Meno: ...................................................  </w:t>
      </w:r>
      <w:r w:rsidRPr="005C3806">
        <w:tab/>
        <w:t xml:space="preserve"> </w:t>
      </w:r>
      <w:r w:rsidRPr="005C3806">
        <w:tab/>
        <w:t xml:space="preserve"> </w:t>
      </w:r>
      <w:r w:rsidRPr="005C3806">
        <w:tab/>
        <w:t xml:space="preserve">Meno: ................................................. </w:t>
      </w:r>
    </w:p>
    <w:p w:rsidR="007A36F0" w:rsidRPr="005C3806" w:rsidRDefault="00570843" w:rsidP="00B61C39">
      <w:pPr>
        <w:ind w:left="284" w:firstLine="0"/>
      </w:pPr>
      <w:r w:rsidRPr="005C3806">
        <w:t xml:space="preserve">Funkcia: ................................................  </w:t>
      </w:r>
      <w:r w:rsidRPr="005C3806">
        <w:tab/>
        <w:t xml:space="preserve"> </w:t>
      </w:r>
      <w:r w:rsidRPr="005C3806">
        <w:tab/>
        <w:t xml:space="preserve"> </w:t>
      </w:r>
      <w:r w:rsidRPr="005C3806">
        <w:tab/>
        <w:t xml:space="preserve">Funkcia: .............................................. </w:t>
      </w:r>
    </w:p>
    <w:p w:rsidR="007A36F0" w:rsidRPr="005C3806" w:rsidRDefault="00570843" w:rsidP="00B61C39">
      <w:pPr>
        <w:spacing w:after="0" w:line="259" w:lineRule="auto"/>
        <w:ind w:left="284" w:firstLine="0"/>
      </w:pPr>
      <w:r w:rsidRPr="005C3806">
        <w:t xml:space="preserve"> </w:t>
      </w:r>
      <w:r w:rsidRPr="005C3806">
        <w:tab/>
        <w:t xml:space="preserve"> </w:t>
      </w:r>
      <w:r w:rsidRPr="005C3806">
        <w:tab/>
        <w:t xml:space="preserve"> </w:t>
      </w:r>
      <w:r w:rsidRPr="005C3806">
        <w:tab/>
        <w:t xml:space="preserve"> </w:t>
      </w:r>
      <w:r w:rsidRPr="005C3806">
        <w:tab/>
        <w:t xml:space="preserve"> </w:t>
      </w:r>
    </w:p>
    <w:p w:rsidR="007A36F0" w:rsidRPr="005C3806" w:rsidRDefault="00570843" w:rsidP="00B61C39">
      <w:pPr>
        <w:spacing w:after="0" w:line="259" w:lineRule="auto"/>
        <w:ind w:left="284" w:firstLine="0"/>
      </w:pPr>
      <w:r w:rsidRPr="005C3806">
        <w:t xml:space="preserve"> </w:t>
      </w:r>
    </w:p>
    <w:p w:rsidR="007A36F0" w:rsidRPr="005C3806" w:rsidRDefault="00570843" w:rsidP="00B61C39">
      <w:pPr>
        <w:tabs>
          <w:tab w:val="center" w:pos="4249"/>
          <w:tab w:val="center" w:pos="4957"/>
          <w:tab w:val="right" w:pos="9055"/>
        </w:tabs>
        <w:ind w:left="284" w:firstLine="0"/>
      </w:pPr>
      <w:r w:rsidRPr="005C3806">
        <w:t xml:space="preserve">..............................................................  </w:t>
      </w:r>
      <w:r w:rsidRPr="005C3806">
        <w:tab/>
        <w:t xml:space="preserve"> </w:t>
      </w:r>
      <w:r w:rsidRPr="005C3806">
        <w:tab/>
        <w:t xml:space="preserve"> </w:t>
      </w:r>
      <w:r w:rsidRPr="005C3806">
        <w:tab/>
        <w:t>............................................................</w:t>
      </w:r>
    </w:p>
    <w:p w:rsidR="009A289E" w:rsidRPr="005C3806" w:rsidRDefault="00570843" w:rsidP="00B61C39">
      <w:pPr>
        <w:ind w:left="284" w:firstLine="0"/>
      </w:pPr>
      <w:r w:rsidRPr="005C3806">
        <w:t xml:space="preserve"> </w:t>
      </w:r>
      <w:r w:rsidRPr="005C3806">
        <w:tab/>
        <w:t xml:space="preserve">   </w:t>
      </w:r>
      <w:r w:rsidR="00B61C39" w:rsidRPr="005C3806">
        <w:t xml:space="preserve">     </w:t>
      </w:r>
      <w:r w:rsidRPr="005C3806">
        <w:t xml:space="preserve">Podpis a pečiatka  </w:t>
      </w:r>
      <w:r w:rsidRPr="005C3806">
        <w:tab/>
        <w:t xml:space="preserve"> </w:t>
      </w:r>
      <w:r w:rsidRPr="005C3806">
        <w:tab/>
        <w:t xml:space="preserve"> </w:t>
      </w:r>
      <w:r w:rsidRPr="005C3806">
        <w:tab/>
        <w:t xml:space="preserve"> </w:t>
      </w:r>
      <w:r w:rsidRPr="005C3806">
        <w:tab/>
        <w:t xml:space="preserve"> </w:t>
      </w:r>
      <w:r w:rsidRPr="005C3806">
        <w:tab/>
        <w:t xml:space="preserve">                  Podpis a pečiatka           </w:t>
      </w:r>
    </w:p>
    <w:p w:rsidR="007A36F0" w:rsidRPr="005C3806" w:rsidRDefault="00570843" w:rsidP="00B61C39">
      <w:pPr>
        <w:ind w:left="284" w:firstLine="0"/>
      </w:pPr>
      <w:r w:rsidRPr="005C3806">
        <w:t xml:space="preserve">zdravotníckeho zariadenia </w:t>
      </w:r>
      <w:r w:rsidR="009A289E" w:rsidRPr="005C3806">
        <w:t>/matrikára</w:t>
      </w:r>
      <w:r w:rsidR="00B61C39" w:rsidRPr="005C3806">
        <w:t xml:space="preserve"> </w:t>
      </w:r>
      <w:r w:rsidR="00B61C39" w:rsidRPr="005C3806">
        <w:tab/>
        <w:t xml:space="preserve"> </w:t>
      </w:r>
      <w:r w:rsidR="00B61C39" w:rsidRPr="005C3806">
        <w:tab/>
        <w:t xml:space="preserve"> </w:t>
      </w:r>
      <w:r w:rsidR="00B61C39" w:rsidRPr="005C3806">
        <w:tab/>
        <w:t xml:space="preserve"> </w:t>
      </w:r>
      <w:r w:rsidRPr="005C3806">
        <w:t xml:space="preserve">zdravotníckeho zariadenia /matrikára </w:t>
      </w:r>
    </w:p>
    <w:p w:rsidR="009A289E" w:rsidRPr="005C3806" w:rsidRDefault="009A289E" w:rsidP="009A289E">
      <w:pPr>
        <w:ind w:left="0"/>
      </w:pPr>
    </w:p>
    <w:p w:rsidR="007A36F0" w:rsidRDefault="00570843" w:rsidP="009A289E">
      <w:pPr>
        <w:spacing w:after="0" w:line="259" w:lineRule="auto"/>
        <w:ind w:left="0" w:firstLine="0"/>
      </w:pPr>
      <w:r w:rsidRPr="005C3806">
        <w:rPr>
          <w:sz w:val="14"/>
        </w:rPr>
        <w:t>*) Otec môže Dohodu podpísať v zdravotníckom zariadení, ak sú rodičia dieťaťa zosobášení (preukazuje sa sobášnym listom), alebo pred narodením dieťaťa bola spísaná pred matričným úradom zápisnica o určení otcovstva (preukazuje sa Zápisnicou o určení otcovstva k nenarodenému dieťaťu).</w:t>
      </w:r>
      <w:r>
        <w:rPr>
          <w:sz w:val="14"/>
        </w:rPr>
        <w:t xml:space="preserve">  </w:t>
      </w:r>
    </w:p>
    <w:sectPr w:rsidR="007A36F0" w:rsidSect="009A289E">
      <w:pgSz w:w="11906" w:h="16838"/>
      <w:pgMar w:top="709" w:right="849" w:bottom="709" w:left="99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F0"/>
    <w:rsid w:val="000D3A0F"/>
    <w:rsid w:val="00291E60"/>
    <w:rsid w:val="00401B10"/>
    <w:rsid w:val="00434930"/>
    <w:rsid w:val="004C2C94"/>
    <w:rsid w:val="00566D2C"/>
    <w:rsid w:val="00570843"/>
    <w:rsid w:val="005C3806"/>
    <w:rsid w:val="00640BC0"/>
    <w:rsid w:val="006F5E1F"/>
    <w:rsid w:val="007A36F0"/>
    <w:rsid w:val="00807F34"/>
    <w:rsid w:val="00874084"/>
    <w:rsid w:val="009A289E"/>
    <w:rsid w:val="00B07A71"/>
    <w:rsid w:val="00B61C39"/>
    <w:rsid w:val="00C27737"/>
    <w:rsid w:val="00F4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D389A-B73D-4C11-9EF7-B4EFD69B0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2" w:lineRule="auto"/>
      <w:ind w:left="10" w:hanging="10"/>
    </w:pPr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70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0843"/>
    <w:rPr>
      <w:rFonts w:ascii="Segoe UI" w:eastAsia="Calibri" w:hAnsi="Segoe UI" w:cs="Segoe UI"/>
      <w:color w:val="000000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87408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408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4084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408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4084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B536D7E012CF4CA056828B1868356E" ma:contentTypeVersion="" ma:contentTypeDescription="Create a new document." ma:contentTypeScope="" ma:versionID="a04c47d3f4614edf84abacb09e13f0ee">
  <xsd:schema xmlns:xsd="http://www.w3.org/2001/XMLSchema" xmlns:xs="http://www.w3.org/2001/XMLSchema" xmlns:p="http://schemas.microsoft.com/office/2006/metadata/properties" xmlns:ns2="E6F1C08B-58F1-4D63-8345-B7DB09F41FD3" xmlns:ns3="e6f1c08b-58f1-4d63-8345-b7db09f41fd3" xmlns:ns4="6e0b3b8e-4124-47fc-82ee-cb7332f1b831" xmlns:ns5="d9f411c9-cefb-4ccd-b0b2-85374ec711dd" targetNamespace="http://schemas.microsoft.com/office/2006/metadata/properties" ma:root="true" ma:fieldsID="2adb1daf4716c1eeb882435880dcf885" ns2:_="" ns3:_="" ns4:_="" ns5:_="">
    <xsd:import namespace="E6F1C08B-58F1-4D63-8345-B7DB09F41FD3"/>
    <xsd:import namespace="e6f1c08b-58f1-4d63-8345-b7db09f41fd3"/>
    <xsd:import namespace="6e0b3b8e-4124-47fc-82ee-cb7332f1b831"/>
    <xsd:import namespace="d9f411c9-cefb-4ccd-b0b2-85374ec711dd"/>
    <xsd:element name="properties">
      <xsd:complexType>
        <xsd:sequence>
          <xsd:element name="documentManagement">
            <xsd:complexType>
              <xsd:all>
                <xsd:element ref="ns2:State"/>
                <xsd:element ref="ns2:Class"/>
                <xsd:element ref="ns2:Source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5:TaxCatchAll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1C08B-58F1-4D63-8345-B7DB09F41FD3" elementFormDefault="qualified">
    <xsd:import namespace="http://schemas.microsoft.com/office/2006/documentManagement/types"/>
    <xsd:import namespace="http://schemas.microsoft.com/office/infopath/2007/PartnerControls"/>
    <xsd:element name="State" ma:index="8" ma:displayName="State" ma:default="New" ma:format="Dropdown" ma:internalName="State">
      <xsd:simpleType>
        <xsd:restriction base="dms:Choice">
          <xsd:enumeration value="New"/>
          <xsd:enumeration value="Draft"/>
          <xsd:enumeration value="Valid"/>
        </xsd:restriction>
      </xsd:simpleType>
    </xsd:element>
    <xsd:element name="Class" ma:index="9" ma:displayName="Classification" ma:default="Public" ma:format="Dropdown" ma:internalName="Class">
      <xsd:simpleType>
        <xsd:restriction base="dms:Choice">
          <xsd:enumeration value="Public"/>
          <xsd:enumeration value="Internal"/>
          <xsd:enumeration value="Restricted"/>
          <xsd:enumeration value="Confidental"/>
        </xsd:restriction>
      </xsd:simpleType>
    </xsd:element>
    <xsd:element name="Source" ma:index="10" ma:displayName="Source" ma:default="Internal" ma:format="Dropdown" ma:internalName="Source">
      <xsd:simpleType>
        <xsd:restriction base="dms:Choice">
          <xsd:enumeration value="Internal"/>
          <xsd:enumeration value="Exter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1c08b-58f1-4d63-8345-b7db09f41f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Značky obrázka" ma:readOnly="false" ma:fieldId="{5cf76f15-5ced-4ddc-b409-7134ff3c332f}" ma:taxonomyMulti="true" ma:sspId="87f66ad1-fe3c-4d7f-928a-c6612a40c9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b3b8e-4124-47fc-82ee-cb7332f1b83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411c9-cefb-4ccd-b0b2-85374ec711d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A5E2107-087F-45A2-926C-7EA43A205ED9}" ma:internalName="TaxCatchAll" ma:showField="CatchAllData" ma:web="{6e0b3b8e-4124-47fc-82ee-cb7332f1b831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1c08b-58f1-4d63-8345-b7db09f41fd3">
      <Terms xmlns="http://schemas.microsoft.com/office/infopath/2007/PartnerControls"/>
    </lcf76f155ced4ddcb4097134ff3c332f>
    <TaxCatchAll xmlns="d9f411c9-cefb-4ccd-b0b2-85374ec711dd" xsi:nil="true"/>
    <State xmlns="E6F1C08B-58F1-4D63-8345-B7DB09F41FD3">New</State>
    <Class xmlns="E6F1C08B-58F1-4D63-8345-B7DB09F41FD3">Public</Class>
    <Source xmlns="E6F1C08B-58F1-4D63-8345-B7DB09F41FD3">Internal</Source>
  </documentManagement>
</p:properties>
</file>

<file path=customXml/itemProps1.xml><?xml version="1.0" encoding="utf-8"?>
<ds:datastoreItem xmlns:ds="http://schemas.openxmlformats.org/officeDocument/2006/customXml" ds:itemID="{8A1AB3B5-6354-48CA-AE2E-4216C9D346E6}"/>
</file>

<file path=customXml/itemProps2.xml><?xml version="1.0" encoding="utf-8"?>
<ds:datastoreItem xmlns:ds="http://schemas.openxmlformats.org/officeDocument/2006/customXml" ds:itemID="{1921551C-6DEA-4A03-BB4C-E7B38A918D19}"/>
</file>

<file path=customXml/itemProps3.xml><?xml version="1.0" encoding="utf-8"?>
<ds:datastoreItem xmlns:ds="http://schemas.openxmlformats.org/officeDocument/2006/customXml" ds:itemID="{84011298-53AC-4A76-9B45-34B96E1B56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Vidová Katarína, Ing.</dc:creator>
  <cp:keywords/>
  <cp:lastModifiedBy>Vidová Katarína, Ing.</cp:lastModifiedBy>
  <cp:revision>2</cp:revision>
  <cp:lastPrinted>2022-07-21T13:53:00Z</cp:lastPrinted>
  <dcterms:created xsi:type="dcterms:W3CDTF">2022-08-05T08:56:00Z</dcterms:created>
  <dcterms:modified xsi:type="dcterms:W3CDTF">2022-08-05T08:56:00Z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0x010100D0B536D7E012CF4CA056828B1868356E</vt:lpwstr>
  </property>
</Properties>
</file>