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26A417D1"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38399092"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w:t>
      </w:r>
      <w:bookmarkStart w:id="1" w:name="_Ref158210923"/>
      <w:bookmarkEnd w:id="1"/>
      <w:r w:rsidRPr="00A75846">
        <w:rPr>
          <w:b/>
          <w:bCs/>
          <w:sz w:val="44"/>
          <w:szCs w:val="44"/>
          <w:lang w:val="en-GB"/>
        </w:rPr>
        <w:t>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417AD9CE" w14:textId="77777777" w:rsidR="00C50C08" w:rsidRDefault="006D4645">
      <w:pPr>
        <w:pStyle w:val="Obsah1"/>
        <w:rPr>
          <w:del w:id="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 w:author="AIB" w:date="2024-07-08T20:48:00Z" w16du:dateUtc="2024-07-08T18:48:00Z">
        <w:r w:rsidRPr="00F5220B">
          <w:fldChar w:fldCharType="begin"/>
        </w:r>
        <w:r w:rsidRPr="00F5220B">
          <w:delInstrText xml:space="preserve"> TOC \h \z \t "Nadpis 1;1;Styl1;1;Nadpis;1" </w:delInstrText>
        </w:r>
        <w:r w:rsidRPr="00F5220B">
          <w:fldChar w:fldCharType="separate"/>
        </w:r>
        <w:r w:rsidR="005A3CE2">
          <w:rPr>
            <w:b w:val="0"/>
            <w:bCs w:val="0"/>
            <w:caps w:val="0"/>
          </w:rPr>
          <w:fldChar w:fldCharType="begin"/>
        </w:r>
        <w:r w:rsidR="005A3CE2">
          <w:delInstrText>HYPERLINK \l "_Toc165989683"</w:delInstrText>
        </w:r>
        <w:r w:rsidR="005A3CE2">
          <w:rPr>
            <w:b w:val="0"/>
            <w:bCs w:val="0"/>
            <w:caps w:val="0"/>
          </w:rPr>
        </w:r>
        <w:r w:rsidR="005A3CE2">
          <w:rPr>
            <w:b w:val="0"/>
            <w:bCs w:val="0"/>
            <w:caps w:val="0"/>
          </w:rPr>
          <w:fldChar w:fldCharType="separate"/>
        </w:r>
        <w:r w:rsidR="00C50C08" w:rsidRPr="007B6D21">
          <w:rPr>
            <w:rStyle w:val="Hypertextovodkaz"/>
            <w:noProof/>
          </w:rPr>
          <w:delText>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Definitions</w:delText>
        </w:r>
        <w:r w:rsidR="00C50C08">
          <w:rPr>
            <w:noProof/>
            <w:webHidden/>
          </w:rPr>
          <w:tab/>
        </w:r>
        <w:r w:rsidR="00C50C08">
          <w:rPr>
            <w:b w:val="0"/>
            <w:bCs w:val="0"/>
            <w:caps w:val="0"/>
            <w:noProof/>
            <w:webHidden/>
          </w:rPr>
          <w:fldChar w:fldCharType="begin"/>
        </w:r>
        <w:r w:rsidR="00C50C08">
          <w:rPr>
            <w:noProof/>
            <w:webHidden/>
          </w:rPr>
          <w:delInstrText xml:space="preserve"> PAGEREF _Toc165989683 \h </w:delInstrText>
        </w:r>
        <w:r w:rsidR="00C50C08">
          <w:rPr>
            <w:b w:val="0"/>
            <w:bCs w:val="0"/>
            <w:caps w:val="0"/>
            <w:noProof/>
            <w:webHidden/>
          </w:rPr>
        </w:r>
        <w:r w:rsidR="00C50C08">
          <w:rPr>
            <w:b w:val="0"/>
            <w:bCs w:val="0"/>
            <w:caps w:val="0"/>
            <w:noProof/>
            <w:webHidden/>
          </w:rPr>
          <w:fldChar w:fldCharType="separate"/>
        </w:r>
        <w:r w:rsidR="00C50C08">
          <w:rPr>
            <w:noProof/>
            <w:webHidden/>
          </w:rPr>
          <w:delText>6</w:delText>
        </w:r>
        <w:r w:rsidR="00C50C08">
          <w:rPr>
            <w:b w:val="0"/>
            <w:bCs w:val="0"/>
            <w:caps w:val="0"/>
            <w:noProof/>
            <w:webHidden/>
          </w:rPr>
          <w:fldChar w:fldCharType="end"/>
        </w:r>
        <w:r w:rsidR="005A3CE2">
          <w:rPr>
            <w:b w:val="0"/>
            <w:bCs w:val="0"/>
            <w:caps w:val="0"/>
            <w:noProof/>
          </w:rPr>
          <w:fldChar w:fldCharType="end"/>
        </w:r>
      </w:del>
    </w:p>
    <w:p w14:paraId="21029206" w14:textId="77777777" w:rsidR="00C50C08" w:rsidRDefault="005A3CE2">
      <w:pPr>
        <w:pStyle w:val="Obsah1"/>
        <w:rPr>
          <w:del w:id="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 w:author="AIB" w:date="2024-07-08T20:48:00Z" w16du:dateUtc="2024-07-08T18:48:00Z">
        <w:r>
          <w:rPr>
            <w:b w:val="0"/>
            <w:bCs w:val="0"/>
            <w:caps w:val="0"/>
          </w:rPr>
          <w:fldChar w:fldCharType="begin"/>
        </w:r>
        <w:r>
          <w:delInstrText>HYPERLINK \l "_Toc165989684"</w:delInstrText>
        </w:r>
        <w:r>
          <w:rPr>
            <w:b w:val="0"/>
            <w:bCs w:val="0"/>
            <w:caps w:val="0"/>
          </w:rPr>
        </w:r>
        <w:r>
          <w:rPr>
            <w:b w:val="0"/>
            <w:bCs w:val="0"/>
            <w:caps w:val="0"/>
          </w:rPr>
          <w:fldChar w:fldCharType="separate"/>
        </w:r>
        <w:r w:rsidR="00C50C08" w:rsidRPr="007B6D21">
          <w:rPr>
            <w:rStyle w:val="Hypertextovodkaz"/>
            <w:noProof/>
          </w:rPr>
          <w:delText>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Subject of the contract</w:delText>
        </w:r>
        <w:r w:rsidR="00C50C08">
          <w:rPr>
            <w:noProof/>
            <w:webHidden/>
          </w:rPr>
          <w:tab/>
        </w:r>
        <w:r w:rsidR="00C50C08">
          <w:rPr>
            <w:b w:val="0"/>
            <w:bCs w:val="0"/>
            <w:caps w:val="0"/>
            <w:noProof/>
            <w:webHidden/>
          </w:rPr>
          <w:fldChar w:fldCharType="begin"/>
        </w:r>
        <w:r w:rsidR="00C50C08">
          <w:rPr>
            <w:noProof/>
            <w:webHidden/>
          </w:rPr>
          <w:delInstrText xml:space="preserve"> PAGEREF _Toc165989684 \h </w:delInstrText>
        </w:r>
        <w:r w:rsidR="00C50C08">
          <w:rPr>
            <w:b w:val="0"/>
            <w:bCs w:val="0"/>
            <w:caps w:val="0"/>
            <w:noProof/>
            <w:webHidden/>
          </w:rPr>
        </w:r>
        <w:r w:rsidR="00C50C08">
          <w:rPr>
            <w:b w:val="0"/>
            <w:bCs w:val="0"/>
            <w:caps w:val="0"/>
            <w:noProof/>
            <w:webHidden/>
          </w:rPr>
          <w:fldChar w:fldCharType="separate"/>
        </w:r>
        <w:r w:rsidR="00C50C08">
          <w:rPr>
            <w:noProof/>
            <w:webHidden/>
          </w:rPr>
          <w:delText>11</w:delText>
        </w:r>
        <w:r w:rsidR="00C50C08">
          <w:rPr>
            <w:b w:val="0"/>
            <w:bCs w:val="0"/>
            <w:caps w:val="0"/>
            <w:noProof/>
            <w:webHidden/>
          </w:rPr>
          <w:fldChar w:fldCharType="end"/>
        </w:r>
        <w:r>
          <w:rPr>
            <w:b w:val="0"/>
            <w:bCs w:val="0"/>
            <w:caps w:val="0"/>
            <w:noProof/>
          </w:rPr>
          <w:fldChar w:fldCharType="end"/>
        </w:r>
      </w:del>
    </w:p>
    <w:p w14:paraId="7AA8B004" w14:textId="77777777" w:rsidR="00C50C08" w:rsidRDefault="005A3CE2">
      <w:pPr>
        <w:pStyle w:val="Obsah1"/>
        <w:rPr>
          <w:del w:id="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 w:author="AIB" w:date="2024-07-08T20:48:00Z" w16du:dateUtc="2024-07-08T18:48:00Z">
        <w:r>
          <w:rPr>
            <w:b w:val="0"/>
            <w:bCs w:val="0"/>
            <w:caps w:val="0"/>
          </w:rPr>
          <w:fldChar w:fldCharType="begin"/>
        </w:r>
        <w:r>
          <w:delInstrText>HYPERLINK \l "_Toc165989685"</w:delInstrText>
        </w:r>
        <w:r>
          <w:rPr>
            <w:b w:val="0"/>
            <w:bCs w:val="0"/>
            <w:caps w:val="0"/>
          </w:rPr>
        </w:r>
        <w:r>
          <w:rPr>
            <w:b w:val="0"/>
            <w:bCs w:val="0"/>
            <w:caps w:val="0"/>
          </w:rPr>
          <w:fldChar w:fldCharType="separate"/>
        </w:r>
        <w:r w:rsidR="00C50C08" w:rsidRPr="007B6D21">
          <w:rPr>
            <w:rStyle w:val="Hypertextovodkaz"/>
            <w:noProof/>
          </w:rPr>
          <w:delText>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Major principles of execution of the work</w:delText>
        </w:r>
        <w:r w:rsidR="00C50C08">
          <w:rPr>
            <w:noProof/>
            <w:webHidden/>
          </w:rPr>
          <w:tab/>
        </w:r>
        <w:r w:rsidR="00C50C08">
          <w:rPr>
            <w:b w:val="0"/>
            <w:bCs w:val="0"/>
            <w:caps w:val="0"/>
            <w:noProof/>
            <w:webHidden/>
          </w:rPr>
          <w:fldChar w:fldCharType="begin"/>
        </w:r>
        <w:r w:rsidR="00C50C08">
          <w:rPr>
            <w:noProof/>
            <w:webHidden/>
          </w:rPr>
          <w:delInstrText xml:space="preserve"> PAGEREF _Toc165989685 \h </w:delInstrText>
        </w:r>
        <w:r w:rsidR="00C50C08">
          <w:rPr>
            <w:b w:val="0"/>
            <w:bCs w:val="0"/>
            <w:caps w:val="0"/>
            <w:noProof/>
            <w:webHidden/>
          </w:rPr>
        </w:r>
        <w:r w:rsidR="00C50C08">
          <w:rPr>
            <w:b w:val="0"/>
            <w:bCs w:val="0"/>
            <w:caps w:val="0"/>
            <w:noProof/>
            <w:webHidden/>
          </w:rPr>
          <w:fldChar w:fldCharType="separate"/>
        </w:r>
        <w:r w:rsidR="00C50C08">
          <w:rPr>
            <w:noProof/>
            <w:webHidden/>
          </w:rPr>
          <w:delText>11</w:delText>
        </w:r>
        <w:r w:rsidR="00C50C08">
          <w:rPr>
            <w:b w:val="0"/>
            <w:bCs w:val="0"/>
            <w:caps w:val="0"/>
            <w:noProof/>
            <w:webHidden/>
          </w:rPr>
          <w:fldChar w:fldCharType="end"/>
        </w:r>
        <w:r>
          <w:rPr>
            <w:b w:val="0"/>
            <w:bCs w:val="0"/>
            <w:caps w:val="0"/>
            <w:noProof/>
          </w:rPr>
          <w:fldChar w:fldCharType="end"/>
        </w:r>
      </w:del>
    </w:p>
    <w:p w14:paraId="3475805E" w14:textId="77777777" w:rsidR="00C50C08" w:rsidRDefault="005A3CE2">
      <w:pPr>
        <w:pStyle w:val="Obsah1"/>
        <w:rPr>
          <w:del w:id="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 w:author="AIB" w:date="2024-07-08T20:48:00Z" w16du:dateUtc="2024-07-08T18:48:00Z">
        <w:r>
          <w:rPr>
            <w:b w:val="0"/>
            <w:bCs w:val="0"/>
            <w:caps w:val="0"/>
          </w:rPr>
          <w:fldChar w:fldCharType="begin"/>
        </w:r>
        <w:r>
          <w:delInstrText>HYPERLINK \l "_Toc165989686"</w:delInstrText>
        </w:r>
        <w:r>
          <w:rPr>
            <w:b w:val="0"/>
            <w:bCs w:val="0"/>
            <w:caps w:val="0"/>
          </w:rPr>
        </w:r>
        <w:r>
          <w:rPr>
            <w:b w:val="0"/>
            <w:bCs w:val="0"/>
            <w:caps w:val="0"/>
          </w:rPr>
          <w:fldChar w:fldCharType="separate"/>
        </w:r>
        <w:r w:rsidR="00C50C08" w:rsidRPr="007B6D21">
          <w:rPr>
            <w:rStyle w:val="Hypertextovodkaz"/>
            <w:noProof/>
          </w:rPr>
          <w:delText>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Standards</w:delText>
        </w:r>
        <w:r w:rsidR="00C50C08">
          <w:rPr>
            <w:noProof/>
            <w:webHidden/>
          </w:rPr>
          <w:tab/>
        </w:r>
        <w:r w:rsidR="00C50C08">
          <w:rPr>
            <w:b w:val="0"/>
            <w:bCs w:val="0"/>
            <w:caps w:val="0"/>
            <w:noProof/>
            <w:webHidden/>
          </w:rPr>
          <w:fldChar w:fldCharType="begin"/>
        </w:r>
        <w:r w:rsidR="00C50C08">
          <w:rPr>
            <w:noProof/>
            <w:webHidden/>
          </w:rPr>
          <w:delInstrText xml:space="preserve"> PAGEREF _Toc165989686 \h </w:delInstrText>
        </w:r>
        <w:r w:rsidR="00C50C08">
          <w:rPr>
            <w:b w:val="0"/>
            <w:bCs w:val="0"/>
            <w:caps w:val="0"/>
            <w:noProof/>
            <w:webHidden/>
          </w:rPr>
        </w:r>
        <w:r w:rsidR="00C50C08">
          <w:rPr>
            <w:b w:val="0"/>
            <w:bCs w:val="0"/>
            <w:caps w:val="0"/>
            <w:noProof/>
            <w:webHidden/>
          </w:rPr>
          <w:fldChar w:fldCharType="separate"/>
        </w:r>
        <w:r w:rsidR="00C50C08">
          <w:rPr>
            <w:noProof/>
            <w:webHidden/>
          </w:rPr>
          <w:delText>12</w:delText>
        </w:r>
        <w:r w:rsidR="00C50C08">
          <w:rPr>
            <w:b w:val="0"/>
            <w:bCs w:val="0"/>
            <w:caps w:val="0"/>
            <w:noProof/>
            <w:webHidden/>
          </w:rPr>
          <w:fldChar w:fldCharType="end"/>
        </w:r>
        <w:r>
          <w:rPr>
            <w:b w:val="0"/>
            <w:bCs w:val="0"/>
            <w:caps w:val="0"/>
            <w:noProof/>
          </w:rPr>
          <w:fldChar w:fldCharType="end"/>
        </w:r>
      </w:del>
    </w:p>
    <w:p w14:paraId="1ACA53D1" w14:textId="77777777" w:rsidR="00C50C08" w:rsidRDefault="005A3CE2">
      <w:pPr>
        <w:pStyle w:val="Obsah1"/>
        <w:rPr>
          <w:del w:id="1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1" w:author="AIB" w:date="2024-07-08T20:48:00Z" w16du:dateUtc="2024-07-08T18:48:00Z">
        <w:r>
          <w:rPr>
            <w:b w:val="0"/>
            <w:bCs w:val="0"/>
            <w:caps w:val="0"/>
          </w:rPr>
          <w:fldChar w:fldCharType="begin"/>
        </w:r>
        <w:r>
          <w:delInstrText>HYPERLINK \l "_Toc165989687"</w:delInstrText>
        </w:r>
        <w:r>
          <w:rPr>
            <w:b w:val="0"/>
            <w:bCs w:val="0"/>
            <w:caps w:val="0"/>
          </w:rPr>
        </w:r>
        <w:r>
          <w:rPr>
            <w:b w:val="0"/>
            <w:bCs w:val="0"/>
            <w:caps w:val="0"/>
          </w:rPr>
          <w:fldChar w:fldCharType="separate"/>
        </w:r>
        <w:r w:rsidR="00C50C08" w:rsidRPr="007B6D21">
          <w:rPr>
            <w:rStyle w:val="Hypertextovodkaz"/>
            <w:noProof/>
          </w:rPr>
          <w:delText>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Packing</w:delText>
        </w:r>
        <w:r w:rsidR="00C50C08">
          <w:rPr>
            <w:noProof/>
            <w:webHidden/>
          </w:rPr>
          <w:tab/>
        </w:r>
        <w:r w:rsidR="00C50C08">
          <w:rPr>
            <w:b w:val="0"/>
            <w:bCs w:val="0"/>
            <w:caps w:val="0"/>
            <w:noProof/>
            <w:webHidden/>
          </w:rPr>
          <w:fldChar w:fldCharType="begin"/>
        </w:r>
        <w:r w:rsidR="00C50C08">
          <w:rPr>
            <w:noProof/>
            <w:webHidden/>
          </w:rPr>
          <w:delInstrText xml:space="preserve"> PAGEREF _Toc165989687 \h </w:delInstrText>
        </w:r>
        <w:r w:rsidR="00C50C08">
          <w:rPr>
            <w:b w:val="0"/>
            <w:bCs w:val="0"/>
            <w:caps w:val="0"/>
            <w:noProof/>
            <w:webHidden/>
          </w:rPr>
        </w:r>
        <w:r w:rsidR="00C50C08">
          <w:rPr>
            <w:b w:val="0"/>
            <w:bCs w:val="0"/>
            <w:caps w:val="0"/>
            <w:noProof/>
            <w:webHidden/>
          </w:rPr>
          <w:fldChar w:fldCharType="separate"/>
        </w:r>
        <w:r w:rsidR="00C50C08">
          <w:rPr>
            <w:noProof/>
            <w:webHidden/>
          </w:rPr>
          <w:delText>13</w:delText>
        </w:r>
        <w:r w:rsidR="00C50C08">
          <w:rPr>
            <w:b w:val="0"/>
            <w:bCs w:val="0"/>
            <w:caps w:val="0"/>
            <w:noProof/>
            <w:webHidden/>
          </w:rPr>
          <w:fldChar w:fldCharType="end"/>
        </w:r>
        <w:r>
          <w:rPr>
            <w:b w:val="0"/>
            <w:bCs w:val="0"/>
            <w:caps w:val="0"/>
            <w:noProof/>
          </w:rPr>
          <w:fldChar w:fldCharType="end"/>
        </w:r>
      </w:del>
    </w:p>
    <w:p w14:paraId="5EFE3F35" w14:textId="77777777" w:rsidR="00C50C08" w:rsidRDefault="005A3CE2">
      <w:pPr>
        <w:pStyle w:val="Obsah1"/>
        <w:rPr>
          <w:del w:id="1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3" w:author="AIB" w:date="2024-07-08T20:48:00Z" w16du:dateUtc="2024-07-08T18:48:00Z">
        <w:r>
          <w:rPr>
            <w:b w:val="0"/>
            <w:bCs w:val="0"/>
            <w:caps w:val="0"/>
          </w:rPr>
          <w:fldChar w:fldCharType="begin"/>
        </w:r>
        <w:r>
          <w:delInstrText>HYPERLINK \l "_Toc165989688"</w:delInstrText>
        </w:r>
        <w:r>
          <w:rPr>
            <w:b w:val="0"/>
            <w:bCs w:val="0"/>
            <w:caps w:val="0"/>
          </w:rPr>
        </w:r>
        <w:r>
          <w:rPr>
            <w:b w:val="0"/>
            <w:bCs w:val="0"/>
            <w:caps w:val="0"/>
          </w:rPr>
          <w:fldChar w:fldCharType="separate"/>
        </w:r>
        <w:r w:rsidR="00C50C08" w:rsidRPr="007B6D21">
          <w:rPr>
            <w:rStyle w:val="Hypertextovodkaz"/>
            <w:noProof/>
          </w:rPr>
          <w:delText>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Delivery to Site</w:delText>
        </w:r>
        <w:r w:rsidR="00C50C08">
          <w:rPr>
            <w:noProof/>
            <w:webHidden/>
          </w:rPr>
          <w:tab/>
        </w:r>
        <w:r w:rsidR="00C50C08">
          <w:rPr>
            <w:b w:val="0"/>
            <w:bCs w:val="0"/>
            <w:caps w:val="0"/>
            <w:noProof/>
            <w:webHidden/>
          </w:rPr>
          <w:fldChar w:fldCharType="begin"/>
        </w:r>
        <w:r w:rsidR="00C50C08">
          <w:rPr>
            <w:noProof/>
            <w:webHidden/>
          </w:rPr>
          <w:delInstrText xml:space="preserve"> PAGEREF _Toc165989688 \h </w:delInstrText>
        </w:r>
        <w:r w:rsidR="00C50C08">
          <w:rPr>
            <w:b w:val="0"/>
            <w:bCs w:val="0"/>
            <w:caps w:val="0"/>
            <w:noProof/>
            <w:webHidden/>
          </w:rPr>
        </w:r>
        <w:r w:rsidR="00C50C08">
          <w:rPr>
            <w:b w:val="0"/>
            <w:bCs w:val="0"/>
            <w:caps w:val="0"/>
            <w:noProof/>
            <w:webHidden/>
          </w:rPr>
          <w:fldChar w:fldCharType="separate"/>
        </w:r>
        <w:r w:rsidR="00C50C08">
          <w:rPr>
            <w:noProof/>
            <w:webHidden/>
          </w:rPr>
          <w:delText>13</w:delText>
        </w:r>
        <w:r w:rsidR="00C50C08">
          <w:rPr>
            <w:b w:val="0"/>
            <w:bCs w:val="0"/>
            <w:caps w:val="0"/>
            <w:noProof/>
            <w:webHidden/>
          </w:rPr>
          <w:fldChar w:fldCharType="end"/>
        </w:r>
        <w:r>
          <w:rPr>
            <w:b w:val="0"/>
            <w:bCs w:val="0"/>
            <w:caps w:val="0"/>
            <w:noProof/>
          </w:rPr>
          <w:fldChar w:fldCharType="end"/>
        </w:r>
      </w:del>
    </w:p>
    <w:p w14:paraId="5ACBBCA1" w14:textId="77777777" w:rsidR="00C50C08" w:rsidRDefault="005A3CE2">
      <w:pPr>
        <w:pStyle w:val="Obsah1"/>
        <w:rPr>
          <w:del w:id="1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5" w:author="AIB" w:date="2024-07-08T20:48:00Z" w16du:dateUtc="2024-07-08T18:48:00Z">
        <w:r>
          <w:rPr>
            <w:b w:val="0"/>
            <w:bCs w:val="0"/>
            <w:caps w:val="0"/>
          </w:rPr>
          <w:fldChar w:fldCharType="begin"/>
        </w:r>
        <w:r>
          <w:delInstrText>HYPERLINK \l "_Toc165989689"</w:delInstrText>
        </w:r>
        <w:r>
          <w:rPr>
            <w:b w:val="0"/>
            <w:bCs w:val="0"/>
            <w:caps w:val="0"/>
          </w:rPr>
        </w:r>
        <w:r>
          <w:rPr>
            <w:b w:val="0"/>
            <w:bCs w:val="0"/>
            <w:caps w:val="0"/>
          </w:rPr>
          <w:fldChar w:fldCharType="separate"/>
        </w:r>
        <w:r w:rsidR="00C50C08" w:rsidRPr="007B6D21">
          <w:rPr>
            <w:rStyle w:val="Hypertextovodkaz"/>
            <w:noProof/>
          </w:rPr>
          <w:delText>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Transportation</w:delText>
        </w:r>
        <w:r w:rsidR="00C50C08">
          <w:rPr>
            <w:noProof/>
            <w:webHidden/>
          </w:rPr>
          <w:tab/>
        </w:r>
        <w:r w:rsidR="00C50C08">
          <w:rPr>
            <w:b w:val="0"/>
            <w:bCs w:val="0"/>
            <w:caps w:val="0"/>
            <w:noProof/>
            <w:webHidden/>
          </w:rPr>
          <w:fldChar w:fldCharType="begin"/>
        </w:r>
        <w:r w:rsidR="00C50C08">
          <w:rPr>
            <w:noProof/>
            <w:webHidden/>
          </w:rPr>
          <w:delInstrText xml:space="preserve"> PAGEREF _Toc165989689 \h </w:delInstrText>
        </w:r>
        <w:r w:rsidR="00C50C08">
          <w:rPr>
            <w:b w:val="0"/>
            <w:bCs w:val="0"/>
            <w:caps w:val="0"/>
            <w:noProof/>
            <w:webHidden/>
          </w:rPr>
        </w:r>
        <w:r w:rsidR="00C50C08">
          <w:rPr>
            <w:b w:val="0"/>
            <w:bCs w:val="0"/>
            <w:caps w:val="0"/>
            <w:noProof/>
            <w:webHidden/>
          </w:rPr>
          <w:fldChar w:fldCharType="separate"/>
        </w:r>
        <w:r w:rsidR="00C50C08">
          <w:rPr>
            <w:noProof/>
            <w:webHidden/>
          </w:rPr>
          <w:delText>13</w:delText>
        </w:r>
        <w:r w:rsidR="00C50C08">
          <w:rPr>
            <w:b w:val="0"/>
            <w:bCs w:val="0"/>
            <w:caps w:val="0"/>
            <w:noProof/>
            <w:webHidden/>
          </w:rPr>
          <w:fldChar w:fldCharType="end"/>
        </w:r>
        <w:r>
          <w:rPr>
            <w:b w:val="0"/>
            <w:bCs w:val="0"/>
            <w:caps w:val="0"/>
            <w:noProof/>
          </w:rPr>
          <w:fldChar w:fldCharType="end"/>
        </w:r>
      </w:del>
    </w:p>
    <w:p w14:paraId="5510474D" w14:textId="77777777" w:rsidR="00C50C08" w:rsidRDefault="005A3CE2">
      <w:pPr>
        <w:pStyle w:val="Obsah1"/>
        <w:rPr>
          <w:del w:id="1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7" w:author="AIB" w:date="2024-07-08T20:48:00Z" w16du:dateUtc="2024-07-08T18:48:00Z">
        <w:r>
          <w:rPr>
            <w:b w:val="0"/>
            <w:bCs w:val="0"/>
            <w:caps w:val="0"/>
          </w:rPr>
          <w:fldChar w:fldCharType="begin"/>
        </w:r>
        <w:r>
          <w:delInstrText>HYPERLINK \l "_Toc165989690"</w:delInstrText>
        </w:r>
        <w:r>
          <w:rPr>
            <w:b w:val="0"/>
            <w:bCs w:val="0"/>
            <w:caps w:val="0"/>
          </w:rPr>
        </w:r>
        <w:r>
          <w:rPr>
            <w:b w:val="0"/>
            <w:bCs w:val="0"/>
            <w:caps w:val="0"/>
          </w:rPr>
          <w:fldChar w:fldCharType="separate"/>
        </w:r>
        <w:r w:rsidR="00C50C08" w:rsidRPr="007B6D21">
          <w:rPr>
            <w:rStyle w:val="Hypertextovodkaz"/>
            <w:noProof/>
          </w:rPr>
          <w:delText>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Insurance</w:delText>
        </w:r>
        <w:r w:rsidR="00C50C08">
          <w:rPr>
            <w:noProof/>
            <w:webHidden/>
          </w:rPr>
          <w:tab/>
        </w:r>
        <w:r w:rsidR="00C50C08">
          <w:rPr>
            <w:b w:val="0"/>
            <w:bCs w:val="0"/>
            <w:caps w:val="0"/>
            <w:noProof/>
            <w:webHidden/>
          </w:rPr>
          <w:fldChar w:fldCharType="begin"/>
        </w:r>
        <w:r w:rsidR="00C50C08">
          <w:rPr>
            <w:noProof/>
            <w:webHidden/>
          </w:rPr>
          <w:delInstrText xml:space="preserve"> PAGEREF _Toc165989690 \h </w:delInstrText>
        </w:r>
        <w:r w:rsidR="00C50C08">
          <w:rPr>
            <w:b w:val="0"/>
            <w:bCs w:val="0"/>
            <w:caps w:val="0"/>
            <w:noProof/>
            <w:webHidden/>
          </w:rPr>
        </w:r>
        <w:r w:rsidR="00C50C08">
          <w:rPr>
            <w:b w:val="0"/>
            <w:bCs w:val="0"/>
            <w:caps w:val="0"/>
            <w:noProof/>
            <w:webHidden/>
          </w:rPr>
          <w:fldChar w:fldCharType="separate"/>
        </w:r>
        <w:r w:rsidR="00C50C08">
          <w:rPr>
            <w:noProof/>
            <w:webHidden/>
          </w:rPr>
          <w:delText>14</w:delText>
        </w:r>
        <w:r w:rsidR="00C50C08">
          <w:rPr>
            <w:b w:val="0"/>
            <w:bCs w:val="0"/>
            <w:caps w:val="0"/>
            <w:noProof/>
            <w:webHidden/>
          </w:rPr>
          <w:fldChar w:fldCharType="end"/>
        </w:r>
        <w:r>
          <w:rPr>
            <w:b w:val="0"/>
            <w:bCs w:val="0"/>
            <w:caps w:val="0"/>
            <w:noProof/>
          </w:rPr>
          <w:fldChar w:fldCharType="end"/>
        </w:r>
      </w:del>
    </w:p>
    <w:p w14:paraId="6C8C3481" w14:textId="77777777" w:rsidR="00C50C08" w:rsidRDefault="005A3CE2">
      <w:pPr>
        <w:pStyle w:val="Obsah1"/>
        <w:rPr>
          <w:del w:id="1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9" w:author="AIB" w:date="2024-07-08T20:48:00Z" w16du:dateUtc="2024-07-08T18:48:00Z">
        <w:r>
          <w:rPr>
            <w:b w:val="0"/>
            <w:bCs w:val="0"/>
            <w:caps w:val="0"/>
          </w:rPr>
          <w:fldChar w:fldCharType="begin"/>
        </w:r>
        <w:r>
          <w:delInstrText>HYPERLINK \l "_Toc165989691"</w:delInstrText>
        </w:r>
        <w:r>
          <w:rPr>
            <w:b w:val="0"/>
            <w:bCs w:val="0"/>
            <w:caps w:val="0"/>
          </w:rPr>
        </w:r>
        <w:r>
          <w:rPr>
            <w:b w:val="0"/>
            <w:bCs w:val="0"/>
            <w:caps w:val="0"/>
          </w:rPr>
          <w:fldChar w:fldCharType="separate"/>
        </w:r>
        <w:r w:rsidR="00C50C08" w:rsidRPr="007B6D21">
          <w:rPr>
            <w:rStyle w:val="Hypertextovodkaz"/>
            <w:noProof/>
          </w:rPr>
          <w:delText>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Services and other Deliverables</w:delText>
        </w:r>
        <w:r w:rsidR="00C50C08">
          <w:rPr>
            <w:noProof/>
            <w:webHidden/>
          </w:rPr>
          <w:tab/>
        </w:r>
        <w:r w:rsidR="00C50C08">
          <w:rPr>
            <w:b w:val="0"/>
            <w:bCs w:val="0"/>
            <w:caps w:val="0"/>
            <w:noProof/>
            <w:webHidden/>
          </w:rPr>
          <w:fldChar w:fldCharType="begin"/>
        </w:r>
        <w:r w:rsidR="00C50C08">
          <w:rPr>
            <w:noProof/>
            <w:webHidden/>
          </w:rPr>
          <w:delInstrText xml:space="preserve"> PAGEREF _Toc165989691 \h </w:delInstrText>
        </w:r>
        <w:r w:rsidR="00C50C08">
          <w:rPr>
            <w:b w:val="0"/>
            <w:bCs w:val="0"/>
            <w:caps w:val="0"/>
            <w:noProof/>
            <w:webHidden/>
          </w:rPr>
        </w:r>
        <w:r w:rsidR="00C50C08">
          <w:rPr>
            <w:b w:val="0"/>
            <w:bCs w:val="0"/>
            <w:caps w:val="0"/>
            <w:noProof/>
            <w:webHidden/>
          </w:rPr>
          <w:fldChar w:fldCharType="separate"/>
        </w:r>
        <w:r w:rsidR="00C50C08">
          <w:rPr>
            <w:noProof/>
            <w:webHidden/>
          </w:rPr>
          <w:delText>15</w:delText>
        </w:r>
        <w:r w:rsidR="00C50C08">
          <w:rPr>
            <w:b w:val="0"/>
            <w:bCs w:val="0"/>
            <w:caps w:val="0"/>
            <w:noProof/>
            <w:webHidden/>
          </w:rPr>
          <w:fldChar w:fldCharType="end"/>
        </w:r>
        <w:r>
          <w:rPr>
            <w:b w:val="0"/>
            <w:bCs w:val="0"/>
            <w:caps w:val="0"/>
            <w:noProof/>
          </w:rPr>
          <w:fldChar w:fldCharType="end"/>
        </w:r>
      </w:del>
    </w:p>
    <w:p w14:paraId="59C72968" w14:textId="77777777" w:rsidR="00C50C08" w:rsidRDefault="005A3CE2">
      <w:pPr>
        <w:pStyle w:val="Obsah1"/>
        <w:rPr>
          <w:del w:id="2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1" w:author="AIB" w:date="2024-07-08T20:48:00Z" w16du:dateUtc="2024-07-08T18:48:00Z">
        <w:r>
          <w:rPr>
            <w:b w:val="0"/>
            <w:bCs w:val="0"/>
            <w:caps w:val="0"/>
          </w:rPr>
          <w:fldChar w:fldCharType="begin"/>
        </w:r>
        <w:r>
          <w:delInstrText>HYPERLINK \l "_Toc165989692"</w:delInstrText>
        </w:r>
        <w:r>
          <w:rPr>
            <w:b w:val="0"/>
            <w:bCs w:val="0"/>
            <w:caps w:val="0"/>
          </w:rPr>
        </w:r>
        <w:r>
          <w:rPr>
            <w:b w:val="0"/>
            <w:bCs w:val="0"/>
            <w:caps w:val="0"/>
          </w:rPr>
          <w:fldChar w:fldCharType="separate"/>
        </w:r>
        <w:r w:rsidR="00C50C08" w:rsidRPr="007B6D21">
          <w:rPr>
            <w:rStyle w:val="Hypertextovodkaz"/>
            <w:noProof/>
          </w:rPr>
          <w:delText>10.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Examination, inspection and Tests</w:delText>
        </w:r>
        <w:r w:rsidR="00C50C08">
          <w:rPr>
            <w:noProof/>
            <w:webHidden/>
          </w:rPr>
          <w:tab/>
        </w:r>
        <w:r w:rsidR="00C50C08">
          <w:rPr>
            <w:b w:val="0"/>
            <w:bCs w:val="0"/>
            <w:caps w:val="0"/>
            <w:noProof/>
            <w:webHidden/>
          </w:rPr>
          <w:fldChar w:fldCharType="begin"/>
        </w:r>
        <w:r w:rsidR="00C50C08">
          <w:rPr>
            <w:noProof/>
            <w:webHidden/>
          </w:rPr>
          <w:delInstrText xml:space="preserve"> PAGEREF _Toc165989692 \h </w:delInstrText>
        </w:r>
        <w:r w:rsidR="00C50C08">
          <w:rPr>
            <w:b w:val="0"/>
            <w:bCs w:val="0"/>
            <w:caps w:val="0"/>
            <w:noProof/>
            <w:webHidden/>
          </w:rPr>
        </w:r>
        <w:r w:rsidR="00C50C08">
          <w:rPr>
            <w:b w:val="0"/>
            <w:bCs w:val="0"/>
            <w:caps w:val="0"/>
            <w:noProof/>
            <w:webHidden/>
          </w:rPr>
          <w:fldChar w:fldCharType="separate"/>
        </w:r>
        <w:r w:rsidR="00C50C08">
          <w:rPr>
            <w:noProof/>
            <w:webHidden/>
          </w:rPr>
          <w:delText>15</w:delText>
        </w:r>
        <w:r w:rsidR="00C50C08">
          <w:rPr>
            <w:b w:val="0"/>
            <w:bCs w:val="0"/>
            <w:caps w:val="0"/>
            <w:noProof/>
            <w:webHidden/>
          </w:rPr>
          <w:fldChar w:fldCharType="end"/>
        </w:r>
        <w:r>
          <w:rPr>
            <w:b w:val="0"/>
            <w:bCs w:val="0"/>
            <w:caps w:val="0"/>
            <w:noProof/>
          </w:rPr>
          <w:fldChar w:fldCharType="end"/>
        </w:r>
      </w:del>
    </w:p>
    <w:p w14:paraId="488C4E07" w14:textId="77777777" w:rsidR="00C50C08" w:rsidRDefault="005A3CE2">
      <w:pPr>
        <w:pStyle w:val="Obsah1"/>
        <w:rPr>
          <w:del w:id="2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3" w:author="AIB" w:date="2024-07-08T20:48:00Z" w16du:dateUtc="2024-07-08T18:48:00Z">
        <w:r>
          <w:rPr>
            <w:b w:val="0"/>
            <w:bCs w:val="0"/>
            <w:caps w:val="0"/>
          </w:rPr>
          <w:fldChar w:fldCharType="begin"/>
        </w:r>
        <w:r>
          <w:delInstrText>HYPERLINK \l "_Toc165989693"</w:delInstrText>
        </w:r>
        <w:r>
          <w:rPr>
            <w:b w:val="0"/>
            <w:bCs w:val="0"/>
            <w:caps w:val="0"/>
          </w:rPr>
        </w:r>
        <w:r>
          <w:rPr>
            <w:b w:val="0"/>
            <w:bCs w:val="0"/>
            <w:caps w:val="0"/>
          </w:rPr>
          <w:fldChar w:fldCharType="separate"/>
        </w:r>
        <w:r w:rsidR="00C50C08" w:rsidRPr="007B6D21">
          <w:rPr>
            <w:rStyle w:val="Hypertextovodkaz"/>
            <w:noProof/>
          </w:rPr>
          <w:delText>11.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Labour</w:delText>
        </w:r>
        <w:r w:rsidR="00C50C08">
          <w:rPr>
            <w:noProof/>
            <w:webHidden/>
          </w:rPr>
          <w:tab/>
        </w:r>
        <w:r w:rsidR="00C50C08">
          <w:rPr>
            <w:b w:val="0"/>
            <w:bCs w:val="0"/>
            <w:caps w:val="0"/>
            <w:noProof/>
            <w:webHidden/>
          </w:rPr>
          <w:fldChar w:fldCharType="begin"/>
        </w:r>
        <w:r w:rsidR="00C50C08">
          <w:rPr>
            <w:noProof/>
            <w:webHidden/>
          </w:rPr>
          <w:delInstrText xml:space="preserve"> PAGEREF _Toc165989693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499A34D0" w14:textId="77777777" w:rsidR="00C50C08" w:rsidRDefault="005A3CE2">
      <w:pPr>
        <w:pStyle w:val="Obsah1"/>
        <w:rPr>
          <w:del w:id="2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5" w:author="AIB" w:date="2024-07-08T20:48:00Z" w16du:dateUtc="2024-07-08T18:48:00Z">
        <w:r>
          <w:rPr>
            <w:b w:val="0"/>
            <w:bCs w:val="0"/>
            <w:caps w:val="0"/>
          </w:rPr>
          <w:fldChar w:fldCharType="begin"/>
        </w:r>
        <w:r>
          <w:delInstrText>HYPERLINK \l "_Toc165989694"</w:delInstrText>
        </w:r>
        <w:r>
          <w:rPr>
            <w:b w:val="0"/>
            <w:bCs w:val="0"/>
            <w:caps w:val="0"/>
          </w:rPr>
        </w:r>
        <w:r>
          <w:rPr>
            <w:b w:val="0"/>
            <w:bCs w:val="0"/>
            <w:caps w:val="0"/>
          </w:rPr>
          <w:fldChar w:fldCharType="separate"/>
        </w:r>
        <w:r w:rsidR="00C50C08" w:rsidRPr="007B6D21">
          <w:rPr>
            <w:rStyle w:val="Hypertextovodkaz"/>
            <w:noProof/>
          </w:rPr>
          <w:delText>12.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Care of Work</w:delText>
        </w:r>
        <w:r w:rsidR="00C50C08">
          <w:rPr>
            <w:noProof/>
            <w:webHidden/>
          </w:rPr>
          <w:tab/>
        </w:r>
        <w:r w:rsidR="00C50C08">
          <w:rPr>
            <w:b w:val="0"/>
            <w:bCs w:val="0"/>
            <w:caps w:val="0"/>
            <w:noProof/>
            <w:webHidden/>
          </w:rPr>
          <w:fldChar w:fldCharType="begin"/>
        </w:r>
        <w:r w:rsidR="00C50C08">
          <w:rPr>
            <w:noProof/>
            <w:webHidden/>
          </w:rPr>
          <w:delInstrText xml:space="preserve"> PAGEREF _Toc165989694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3BE8FA56" w14:textId="77777777" w:rsidR="00C50C08" w:rsidRDefault="005A3CE2">
      <w:pPr>
        <w:pStyle w:val="Obsah1"/>
        <w:rPr>
          <w:del w:id="2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7" w:author="AIB" w:date="2024-07-08T20:48:00Z" w16du:dateUtc="2024-07-08T18:48:00Z">
        <w:r>
          <w:rPr>
            <w:b w:val="0"/>
            <w:bCs w:val="0"/>
            <w:caps w:val="0"/>
          </w:rPr>
          <w:fldChar w:fldCharType="begin"/>
        </w:r>
        <w:r>
          <w:delInstrText>HYPERLINK \l "_Toc165989695"</w:delInstrText>
        </w:r>
        <w:r>
          <w:rPr>
            <w:b w:val="0"/>
            <w:bCs w:val="0"/>
            <w:caps w:val="0"/>
          </w:rPr>
        </w:r>
        <w:r>
          <w:rPr>
            <w:b w:val="0"/>
            <w:bCs w:val="0"/>
            <w:caps w:val="0"/>
          </w:rPr>
          <w:fldChar w:fldCharType="separate"/>
        </w:r>
        <w:r w:rsidR="00C50C08" w:rsidRPr="007B6D21">
          <w:rPr>
            <w:rStyle w:val="Hypertextovodkaz"/>
            <w:noProof/>
          </w:rPr>
          <w:delText>13.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Transfer of ownership and risk of loss</w:delText>
        </w:r>
        <w:r w:rsidR="00C50C08">
          <w:rPr>
            <w:noProof/>
            <w:webHidden/>
          </w:rPr>
          <w:tab/>
        </w:r>
        <w:r w:rsidR="00C50C08">
          <w:rPr>
            <w:b w:val="0"/>
            <w:bCs w:val="0"/>
            <w:caps w:val="0"/>
            <w:noProof/>
            <w:webHidden/>
          </w:rPr>
          <w:fldChar w:fldCharType="begin"/>
        </w:r>
        <w:r w:rsidR="00C50C08">
          <w:rPr>
            <w:noProof/>
            <w:webHidden/>
          </w:rPr>
          <w:delInstrText xml:space="preserve"> PAGEREF _Toc165989695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73D888DC" w14:textId="77777777" w:rsidR="00C50C08" w:rsidRDefault="005A3CE2">
      <w:pPr>
        <w:pStyle w:val="Obsah1"/>
        <w:rPr>
          <w:del w:id="2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9" w:author="AIB" w:date="2024-07-08T20:48:00Z" w16du:dateUtc="2024-07-08T18:48:00Z">
        <w:r>
          <w:rPr>
            <w:b w:val="0"/>
            <w:bCs w:val="0"/>
            <w:caps w:val="0"/>
          </w:rPr>
          <w:fldChar w:fldCharType="begin"/>
        </w:r>
        <w:r>
          <w:delInstrText>HYPERLINK \l "_Toc165989696"</w:delInstrText>
        </w:r>
        <w:r>
          <w:rPr>
            <w:b w:val="0"/>
            <w:bCs w:val="0"/>
            <w:caps w:val="0"/>
          </w:rPr>
        </w:r>
        <w:r>
          <w:rPr>
            <w:b w:val="0"/>
            <w:bCs w:val="0"/>
            <w:caps w:val="0"/>
          </w:rPr>
          <w:fldChar w:fldCharType="separate"/>
        </w:r>
        <w:r w:rsidR="00C50C08" w:rsidRPr="007B6D21">
          <w:rPr>
            <w:rStyle w:val="Hypertextovodkaz"/>
            <w:noProof/>
          </w:rPr>
          <w:delText>14.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Contractor’s responsibilities</w:delText>
        </w:r>
        <w:r w:rsidR="00C50C08">
          <w:rPr>
            <w:noProof/>
            <w:webHidden/>
          </w:rPr>
          <w:tab/>
        </w:r>
        <w:r w:rsidR="00C50C08">
          <w:rPr>
            <w:b w:val="0"/>
            <w:bCs w:val="0"/>
            <w:caps w:val="0"/>
            <w:noProof/>
            <w:webHidden/>
          </w:rPr>
          <w:fldChar w:fldCharType="begin"/>
        </w:r>
        <w:r w:rsidR="00C50C08">
          <w:rPr>
            <w:noProof/>
            <w:webHidden/>
          </w:rPr>
          <w:delInstrText xml:space="preserve"> PAGEREF _Toc165989696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55075509" w14:textId="77777777" w:rsidR="00C50C08" w:rsidRDefault="005A3CE2">
      <w:pPr>
        <w:pStyle w:val="Obsah1"/>
        <w:rPr>
          <w:del w:id="3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1" w:author="AIB" w:date="2024-07-08T20:48:00Z" w16du:dateUtc="2024-07-08T18:48:00Z">
        <w:r>
          <w:rPr>
            <w:b w:val="0"/>
            <w:bCs w:val="0"/>
            <w:caps w:val="0"/>
          </w:rPr>
          <w:fldChar w:fldCharType="begin"/>
        </w:r>
        <w:r>
          <w:delInstrText>HYPERLINK \l "_Toc165989697"</w:delInstrText>
        </w:r>
        <w:r>
          <w:rPr>
            <w:b w:val="0"/>
            <w:bCs w:val="0"/>
            <w:caps w:val="0"/>
          </w:rPr>
        </w:r>
        <w:r>
          <w:rPr>
            <w:b w:val="0"/>
            <w:bCs w:val="0"/>
            <w:caps w:val="0"/>
          </w:rPr>
          <w:fldChar w:fldCharType="separate"/>
        </w:r>
        <w:r w:rsidR="00C50C08" w:rsidRPr="007B6D21">
          <w:rPr>
            <w:rStyle w:val="Hypertextovodkaz"/>
            <w:noProof/>
          </w:rPr>
          <w:delText>15.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Engineering, operability and safety audits</w:delText>
        </w:r>
        <w:r w:rsidR="00C50C08">
          <w:rPr>
            <w:noProof/>
            <w:webHidden/>
          </w:rPr>
          <w:tab/>
        </w:r>
        <w:r w:rsidR="00C50C08">
          <w:rPr>
            <w:b w:val="0"/>
            <w:bCs w:val="0"/>
            <w:caps w:val="0"/>
            <w:noProof/>
            <w:webHidden/>
          </w:rPr>
          <w:fldChar w:fldCharType="begin"/>
        </w:r>
        <w:r w:rsidR="00C50C08">
          <w:rPr>
            <w:noProof/>
            <w:webHidden/>
          </w:rPr>
          <w:delInstrText xml:space="preserve"> PAGEREF _Toc165989697 \h </w:delInstrText>
        </w:r>
        <w:r w:rsidR="00C50C08">
          <w:rPr>
            <w:b w:val="0"/>
            <w:bCs w:val="0"/>
            <w:caps w:val="0"/>
            <w:noProof/>
            <w:webHidden/>
          </w:rPr>
        </w:r>
        <w:r w:rsidR="00C50C08">
          <w:rPr>
            <w:b w:val="0"/>
            <w:bCs w:val="0"/>
            <w:caps w:val="0"/>
            <w:noProof/>
            <w:webHidden/>
          </w:rPr>
          <w:fldChar w:fldCharType="separate"/>
        </w:r>
        <w:r w:rsidR="00C50C08">
          <w:rPr>
            <w:noProof/>
            <w:webHidden/>
          </w:rPr>
          <w:delText>19</w:delText>
        </w:r>
        <w:r w:rsidR="00C50C08">
          <w:rPr>
            <w:b w:val="0"/>
            <w:bCs w:val="0"/>
            <w:caps w:val="0"/>
            <w:noProof/>
            <w:webHidden/>
          </w:rPr>
          <w:fldChar w:fldCharType="end"/>
        </w:r>
        <w:r>
          <w:rPr>
            <w:b w:val="0"/>
            <w:bCs w:val="0"/>
            <w:caps w:val="0"/>
            <w:noProof/>
          </w:rPr>
          <w:fldChar w:fldCharType="end"/>
        </w:r>
      </w:del>
    </w:p>
    <w:p w14:paraId="15561084" w14:textId="77777777" w:rsidR="00C50C08" w:rsidRDefault="005A3CE2">
      <w:pPr>
        <w:pStyle w:val="Obsah1"/>
        <w:rPr>
          <w:del w:id="3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3" w:author="AIB" w:date="2024-07-08T20:48:00Z" w16du:dateUtc="2024-07-08T18:48:00Z">
        <w:r>
          <w:rPr>
            <w:b w:val="0"/>
            <w:bCs w:val="0"/>
            <w:caps w:val="0"/>
          </w:rPr>
          <w:fldChar w:fldCharType="begin"/>
        </w:r>
        <w:r>
          <w:delInstrText>HYPERLINK \l "_Toc165989698"</w:delInstrText>
        </w:r>
        <w:r>
          <w:rPr>
            <w:b w:val="0"/>
            <w:bCs w:val="0"/>
            <w:caps w:val="0"/>
          </w:rPr>
        </w:r>
        <w:r>
          <w:rPr>
            <w:b w:val="0"/>
            <w:bCs w:val="0"/>
            <w:caps w:val="0"/>
          </w:rPr>
          <w:fldChar w:fldCharType="separate"/>
        </w:r>
        <w:r w:rsidR="00C50C08" w:rsidRPr="007B6D21">
          <w:rPr>
            <w:rStyle w:val="Hypertextovodkaz"/>
            <w:noProof/>
          </w:rPr>
          <w:delText>16.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Personnel</w:delText>
        </w:r>
        <w:r w:rsidR="00C50C08">
          <w:rPr>
            <w:noProof/>
            <w:webHidden/>
          </w:rPr>
          <w:tab/>
        </w:r>
        <w:r w:rsidR="00C50C08">
          <w:rPr>
            <w:b w:val="0"/>
            <w:bCs w:val="0"/>
            <w:caps w:val="0"/>
            <w:noProof/>
            <w:webHidden/>
          </w:rPr>
          <w:fldChar w:fldCharType="begin"/>
        </w:r>
        <w:r w:rsidR="00C50C08">
          <w:rPr>
            <w:noProof/>
            <w:webHidden/>
          </w:rPr>
          <w:delInstrText xml:space="preserve"> PAGEREF _Toc165989698 \h </w:delInstrText>
        </w:r>
        <w:r w:rsidR="00C50C08">
          <w:rPr>
            <w:b w:val="0"/>
            <w:bCs w:val="0"/>
            <w:caps w:val="0"/>
            <w:noProof/>
            <w:webHidden/>
          </w:rPr>
        </w:r>
        <w:r w:rsidR="00C50C08">
          <w:rPr>
            <w:b w:val="0"/>
            <w:bCs w:val="0"/>
            <w:caps w:val="0"/>
            <w:noProof/>
            <w:webHidden/>
          </w:rPr>
          <w:fldChar w:fldCharType="separate"/>
        </w:r>
        <w:r w:rsidR="00C50C08">
          <w:rPr>
            <w:noProof/>
            <w:webHidden/>
          </w:rPr>
          <w:delText>19</w:delText>
        </w:r>
        <w:r w:rsidR="00C50C08">
          <w:rPr>
            <w:b w:val="0"/>
            <w:bCs w:val="0"/>
            <w:caps w:val="0"/>
            <w:noProof/>
            <w:webHidden/>
          </w:rPr>
          <w:fldChar w:fldCharType="end"/>
        </w:r>
        <w:r>
          <w:rPr>
            <w:b w:val="0"/>
            <w:bCs w:val="0"/>
            <w:caps w:val="0"/>
            <w:noProof/>
          </w:rPr>
          <w:fldChar w:fldCharType="end"/>
        </w:r>
      </w:del>
    </w:p>
    <w:p w14:paraId="21C44E0E" w14:textId="77777777" w:rsidR="00C50C08" w:rsidRDefault="005A3CE2">
      <w:pPr>
        <w:pStyle w:val="Obsah1"/>
        <w:rPr>
          <w:del w:id="3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5" w:author="AIB" w:date="2024-07-08T20:48:00Z" w16du:dateUtc="2024-07-08T18:48:00Z">
        <w:r>
          <w:rPr>
            <w:b w:val="0"/>
            <w:bCs w:val="0"/>
            <w:caps w:val="0"/>
          </w:rPr>
          <w:fldChar w:fldCharType="begin"/>
        </w:r>
        <w:r>
          <w:delInstrText>HYPERLINK \l "_Toc165989699"</w:delInstrText>
        </w:r>
        <w:r>
          <w:rPr>
            <w:b w:val="0"/>
            <w:bCs w:val="0"/>
            <w:caps w:val="0"/>
          </w:rPr>
        </w:r>
        <w:r>
          <w:rPr>
            <w:b w:val="0"/>
            <w:bCs w:val="0"/>
            <w:caps w:val="0"/>
          </w:rPr>
          <w:fldChar w:fldCharType="separate"/>
        </w:r>
        <w:r w:rsidR="00C50C08" w:rsidRPr="007B6D21">
          <w:rPr>
            <w:rStyle w:val="Hypertextovodkaz"/>
            <w:noProof/>
          </w:rPr>
          <w:delText>17.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Site-related obligations and performance</w:delText>
        </w:r>
        <w:r w:rsidR="00C50C08">
          <w:rPr>
            <w:noProof/>
            <w:webHidden/>
          </w:rPr>
          <w:tab/>
        </w:r>
        <w:r w:rsidR="00C50C08">
          <w:rPr>
            <w:b w:val="0"/>
            <w:bCs w:val="0"/>
            <w:caps w:val="0"/>
            <w:noProof/>
            <w:webHidden/>
          </w:rPr>
          <w:fldChar w:fldCharType="begin"/>
        </w:r>
        <w:r w:rsidR="00C50C08">
          <w:rPr>
            <w:noProof/>
            <w:webHidden/>
          </w:rPr>
          <w:delInstrText xml:space="preserve"> PAGEREF _Toc165989699 \h </w:delInstrText>
        </w:r>
        <w:r w:rsidR="00C50C08">
          <w:rPr>
            <w:b w:val="0"/>
            <w:bCs w:val="0"/>
            <w:caps w:val="0"/>
            <w:noProof/>
            <w:webHidden/>
          </w:rPr>
        </w:r>
        <w:r w:rsidR="00C50C08">
          <w:rPr>
            <w:b w:val="0"/>
            <w:bCs w:val="0"/>
            <w:caps w:val="0"/>
            <w:noProof/>
            <w:webHidden/>
          </w:rPr>
          <w:fldChar w:fldCharType="separate"/>
        </w:r>
        <w:r w:rsidR="00C50C08">
          <w:rPr>
            <w:noProof/>
            <w:webHidden/>
          </w:rPr>
          <w:delText>19</w:delText>
        </w:r>
        <w:r w:rsidR="00C50C08">
          <w:rPr>
            <w:b w:val="0"/>
            <w:bCs w:val="0"/>
            <w:caps w:val="0"/>
            <w:noProof/>
            <w:webHidden/>
          </w:rPr>
          <w:fldChar w:fldCharType="end"/>
        </w:r>
        <w:r>
          <w:rPr>
            <w:b w:val="0"/>
            <w:bCs w:val="0"/>
            <w:caps w:val="0"/>
            <w:noProof/>
          </w:rPr>
          <w:fldChar w:fldCharType="end"/>
        </w:r>
      </w:del>
    </w:p>
    <w:p w14:paraId="02F3281C" w14:textId="77777777" w:rsidR="00C50C08" w:rsidRDefault="005A3CE2">
      <w:pPr>
        <w:pStyle w:val="Obsah1"/>
        <w:rPr>
          <w:del w:id="3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7" w:author="AIB" w:date="2024-07-08T20:48:00Z" w16du:dateUtc="2024-07-08T18:48:00Z">
        <w:r>
          <w:rPr>
            <w:b w:val="0"/>
            <w:bCs w:val="0"/>
            <w:caps w:val="0"/>
          </w:rPr>
          <w:fldChar w:fldCharType="begin"/>
        </w:r>
        <w:r>
          <w:delInstrText>HYPERLINK \l "_Toc165989700"</w:delInstrText>
        </w:r>
        <w:r>
          <w:rPr>
            <w:b w:val="0"/>
            <w:bCs w:val="0"/>
            <w:caps w:val="0"/>
          </w:rPr>
        </w:r>
        <w:r>
          <w:rPr>
            <w:b w:val="0"/>
            <w:bCs w:val="0"/>
            <w:caps w:val="0"/>
          </w:rPr>
          <w:fldChar w:fldCharType="separate"/>
        </w:r>
        <w:r w:rsidR="00C50C08" w:rsidRPr="007B6D21">
          <w:rPr>
            <w:rStyle w:val="Hypertextovodkaz"/>
            <w:noProof/>
          </w:rPr>
          <w:delText>18.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Site regulations</w:delText>
        </w:r>
        <w:r w:rsidR="00C50C08">
          <w:rPr>
            <w:noProof/>
            <w:webHidden/>
          </w:rPr>
          <w:tab/>
        </w:r>
        <w:r w:rsidR="00C50C08">
          <w:rPr>
            <w:b w:val="0"/>
            <w:bCs w:val="0"/>
            <w:caps w:val="0"/>
            <w:noProof/>
            <w:webHidden/>
          </w:rPr>
          <w:fldChar w:fldCharType="begin"/>
        </w:r>
        <w:r w:rsidR="00C50C08">
          <w:rPr>
            <w:noProof/>
            <w:webHidden/>
          </w:rPr>
          <w:delInstrText xml:space="preserve"> PAGEREF _Toc165989700 \h </w:delInstrText>
        </w:r>
        <w:r w:rsidR="00C50C08">
          <w:rPr>
            <w:b w:val="0"/>
            <w:bCs w:val="0"/>
            <w:caps w:val="0"/>
            <w:noProof/>
            <w:webHidden/>
          </w:rPr>
        </w:r>
        <w:r w:rsidR="00C50C08">
          <w:rPr>
            <w:b w:val="0"/>
            <w:bCs w:val="0"/>
            <w:caps w:val="0"/>
            <w:noProof/>
            <w:webHidden/>
          </w:rPr>
          <w:fldChar w:fldCharType="separate"/>
        </w:r>
        <w:r w:rsidR="00C50C08">
          <w:rPr>
            <w:noProof/>
            <w:webHidden/>
          </w:rPr>
          <w:delText>20</w:delText>
        </w:r>
        <w:r w:rsidR="00C50C08">
          <w:rPr>
            <w:b w:val="0"/>
            <w:bCs w:val="0"/>
            <w:caps w:val="0"/>
            <w:noProof/>
            <w:webHidden/>
          </w:rPr>
          <w:fldChar w:fldCharType="end"/>
        </w:r>
        <w:r>
          <w:rPr>
            <w:b w:val="0"/>
            <w:bCs w:val="0"/>
            <w:caps w:val="0"/>
            <w:noProof/>
          </w:rPr>
          <w:fldChar w:fldCharType="end"/>
        </w:r>
      </w:del>
    </w:p>
    <w:p w14:paraId="4556766A" w14:textId="77777777" w:rsidR="00C50C08" w:rsidRDefault="005A3CE2">
      <w:pPr>
        <w:pStyle w:val="Obsah1"/>
        <w:rPr>
          <w:del w:id="3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9" w:author="AIB" w:date="2024-07-08T20:48:00Z" w16du:dateUtc="2024-07-08T18:48:00Z">
        <w:r>
          <w:rPr>
            <w:b w:val="0"/>
            <w:bCs w:val="0"/>
            <w:caps w:val="0"/>
          </w:rPr>
          <w:fldChar w:fldCharType="begin"/>
        </w:r>
        <w:r>
          <w:delInstrText>HYPERLINK \l "_Toc165989701"</w:delInstrText>
        </w:r>
        <w:r>
          <w:rPr>
            <w:b w:val="0"/>
            <w:bCs w:val="0"/>
            <w:caps w:val="0"/>
          </w:rPr>
        </w:r>
        <w:r>
          <w:rPr>
            <w:b w:val="0"/>
            <w:bCs w:val="0"/>
            <w:caps w:val="0"/>
          </w:rPr>
          <w:fldChar w:fldCharType="separate"/>
        </w:r>
        <w:r w:rsidR="00C50C08" w:rsidRPr="007B6D21">
          <w:rPr>
            <w:rStyle w:val="Hypertextovodkaz"/>
            <w:noProof/>
          </w:rPr>
          <w:delText>19.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schedules</w:delText>
        </w:r>
        <w:r w:rsidR="00C50C08">
          <w:rPr>
            <w:noProof/>
            <w:webHidden/>
          </w:rPr>
          <w:tab/>
        </w:r>
        <w:r w:rsidR="00C50C08">
          <w:rPr>
            <w:b w:val="0"/>
            <w:bCs w:val="0"/>
            <w:caps w:val="0"/>
            <w:noProof/>
            <w:webHidden/>
          </w:rPr>
          <w:fldChar w:fldCharType="begin"/>
        </w:r>
        <w:r w:rsidR="00C50C08">
          <w:rPr>
            <w:noProof/>
            <w:webHidden/>
          </w:rPr>
          <w:delInstrText xml:space="preserve"> PAGEREF _Toc165989701 \h </w:delInstrText>
        </w:r>
        <w:r w:rsidR="00C50C08">
          <w:rPr>
            <w:b w:val="0"/>
            <w:bCs w:val="0"/>
            <w:caps w:val="0"/>
            <w:noProof/>
            <w:webHidden/>
          </w:rPr>
        </w:r>
        <w:r w:rsidR="00C50C08">
          <w:rPr>
            <w:b w:val="0"/>
            <w:bCs w:val="0"/>
            <w:caps w:val="0"/>
            <w:noProof/>
            <w:webHidden/>
          </w:rPr>
          <w:fldChar w:fldCharType="separate"/>
        </w:r>
        <w:r w:rsidR="00C50C08">
          <w:rPr>
            <w:noProof/>
            <w:webHidden/>
          </w:rPr>
          <w:delText>21</w:delText>
        </w:r>
        <w:r w:rsidR="00C50C08">
          <w:rPr>
            <w:b w:val="0"/>
            <w:bCs w:val="0"/>
            <w:caps w:val="0"/>
            <w:noProof/>
            <w:webHidden/>
          </w:rPr>
          <w:fldChar w:fldCharType="end"/>
        </w:r>
        <w:r>
          <w:rPr>
            <w:b w:val="0"/>
            <w:bCs w:val="0"/>
            <w:caps w:val="0"/>
            <w:noProof/>
          </w:rPr>
          <w:fldChar w:fldCharType="end"/>
        </w:r>
      </w:del>
    </w:p>
    <w:p w14:paraId="21099BDA" w14:textId="77777777" w:rsidR="00C50C08" w:rsidRDefault="005A3CE2">
      <w:pPr>
        <w:pStyle w:val="Obsah1"/>
        <w:rPr>
          <w:del w:id="4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1" w:author="AIB" w:date="2024-07-08T20:48:00Z" w16du:dateUtc="2024-07-08T18:48:00Z">
        <w:r>
          <w:rPr>
            <w:b w:val="0"/>
            <w:bCs w:val="0"/>
            <w:caps w:val="0"/>
          </w:rPr>
          <w:fldChar w:fldCharType="begin"/>
        </w:r>
        <w:r>
          <w:delInstrText>HYPERLINK \l "_Toc165989702"</w:delInstrText>
        </w:r>
        <w:r>
          <w:rPr>
            <w:b w:val="0"/>
            <w:bCs w:val="0"/>
            <w:caps w:val="0"/>
          </w:rPr>
        </w:r>
        <w:r>
          <w:rPr>
            <w:b w:val="0"/>
            <w:bCs w:val="0"/>
            <w:caps w:val="0"/>
          </w:rPr>
          <w:fldChar w:fldCharType="separate"/>
        </w:r>
        <w:r w:rsidR="00C50C08" w:rsidRPr="007B6D21">
          <w:rPr>
            <w:rStyle w:val="Hypertextovodkaz"/>
            <w:noProof/>
          </w:rPr>
          <w:delText>20.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Information to the Customer</w:delText>
        </w:r>
        <w:r w:rsidR="00C50C08">
          <w:rPr>
            <w:noProof/>
            <w:webHidden/>
          </w:rPr>
          <w:tab/>
        </w:r>
        <w:r w:rsidR="00C50C08">
          <w:rPr>
            <w:b w:val="0"/>
            <w:bCs w:val="0"/>
            <w:caps w:val="0"/>
            <w:noProof/>
            <w:webHidden/>
          </w:rPr>
          <w:fldChar w:fldCharType="begin"/>
        </w:r>
        <w:r w:rsidR="00C50C08">
          <w:rPr>
            <w:noProof/>
            <w:webHidden/>
          </w:rPr>
          <w:delInstrText xml:space="preserve"> PAGEREF _Toc165989702 \h </w:delInstrText>
        </w:r>
        <w:r w:rsidR="00C50C08">
          <w:rPr>
            <w:b w:val="0"/>
            <w:bCs w:val="0"/>
            <w:caps w:val="0"/>
            <w:noProof/>
            <w:webHidden/>
          </w:rPr>
        </w:r>
        <w:r w:rsidR="00C50C08">
          <w:rPr>
            <w:b w:val="0"/>
            <w:bCs w:val="0"/>
            <w:caps w:val="0"/>
            <w:noProof/>
            <w:webHidden/>
          </w:rPr>
          <w:fldChar w:fldCharType="separate"/>
        </w:r>
        <w:r w:rsidR="00C50C08">
          <w:rPr>
            <w:noProof/>
            <w:webHidden/>
          </w:rPr>
          <w:delText>22</w:delText>
        </w:r>
        <w:r w:rsidR="00C50C08">
          <w:rPr>
            <w:b w:val="0"/>
            <w:bCs w:val="0"/>
            <w:caps w:val="0"/>
            <w:noProof/>
            <w:webHidden/>
          </w:rPr>
          <w:fldChar w:fldCharType="end"/>
        </w:r>
        <w:r>
          <w:rPr>
            <w:b w:val="0"/>
            <w:bCs w:val="0"/>
            <w:caps w:val="0"/>
            <w:noProof/>
          </w:rPr>
          <w:fldChar w:fldCharType="end"/>
        </w:r>
      </w:del>
    </w:p>
    <w:p w14:paraId="08ACAE6D" w14:textId="77777777" w:rsidR="00C50C08" w:rsidRDefault="005A3CE2">
      <w:pPr>
        <w:pStyle w:val="Obsah1"/>
        <w:rPr>
          <w:del w:id="4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3" w:author="AIB" w:date="2024-07-08T20:48:00Z" w16du:dateUtc="2024-07-08T18:48:00Z">
        <w:r>
          <w:rPr>
            <w:b w:val="0"/>
            <w:bCs w:val="0"/>
            <w:caps w:val="0"/>
          </w:rPr>
          <w:fldChar w:fldCharType="begin"/>
        </w:r>
        <w:r>
          <w:delInstrText>HYPERLINK \l "_Toc165989703"</w:delInstrText>
        </w:r>
        <w:r>
          <w:rPr>
            <w:b w:val="0"/>
            <w:bCs w:val="0"/>
            <w:caps w:val="0"/>
          </w:rPr>
        </w:r>
        <w:r>
          <w:rPr>
            <w:b w:val="0"/>
            <w:bCs w:val="0"/>
            <w:caps w:val="0"/>
          </w:rPr>
          <w:fldChar w:fldCharType="separate"/>
        </w:r>
        <w:r w:rsidR="00C50C08" w:rsidRPr="007B6D21">
          <w:rPr>
            <w:rStyle w:val="Hypertextovodkaz"/>
            <w:noProof/>
          </w:rPr>
          <w:delText>21.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Obligations and assistance by the Customer</w:delText>
        </w:r>
        <w:r w:rsidR="00C50C08">
          <w:rPr>
            <w:noProof/>
            <w:webHidden/>
          </w:rPr>
          <w:tab/>
        </w:r>
        <w:r w:rsidR="00C50C08">
          <w:rPr>
            <w:b w:val="0"/>
            <w:bCs w:val="0"/>
            <w:caps w:val="0"/>
            <w:noProof/>
            <w:webHidden/>
          </w:rPr>
          <w:fldChar w:fldCharType="begin"/>
        </w:r>
        <w:r w:rsidR="00C50C08">
          <w:rPr>
            <w:noProof/>
            <w:webHidden/>
          </w:rPr>
          <w:delInstrText xml:space="preserve"> PAGEREF _Toc165989703 \h </w:delInstrText>
        </w:r>
        <w:r w:rsidR="00C50C08">
          <w:rPr>
            <w:b w:val="0"/>
            <w:bCs w:val="0"/>
            <w:caps w:val="0"/>
            <w:noProof/>
            <w:webHidden/>
          </w:rPr>
        </w:r>
        <w:r w:rsidR="00C50C08">
          <w:rPr>
            <w:b w:val="0"/>
            <w:bCs w:val="0"/>
            <w:caps w:val="0"/>
            <w:noProof/>
            <w:webHidden/>
          </w:rPr>
          <w:fldChar w:fldCharType="separate"/>
        </w:r>
        <w:r w:rsidR="00C50C08">
          <w:rPr>
            <w:noProof/>
            <w:webHidden/>
          </w:rPr>
          <w:delText>24</w:delText>
        </w:r>
        <w:r w:rsidR="00C50C08">
          <w:rPr>
            <w:b w:val="0"/>
            <w:bCs w:val="0"/>
            <w:caps w:val="0"/>
            <w:noProof/>
            <w:webHidden/>
          </w:rPr>
          <w:fldChar w:fldCharType="end"/>
        </w:r>
        <w:r>
          <w:rPr>
            <w:b w:val="0"/>
            <w:bCs w:val="0"/>
            <w:caps w:val="0"/>
            <w:noProof/>
          </w:rPr>
          <w:fldChar w:fldCharType="end"/>
        </w:r>
      </w:del>
    </w:p>
    <w:p w14:paraId="63AC2FDC" w14:textId="77777777" w:rsidR="00C50C08" w:rsidRDefault="005A3CE2">
      <w:pPr>
        <w:pStyle w:val="Obsah1"/>
        <w:rPr>
          <w:del w:id="4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5" w:author="AIB" w:date="2024-07-08T20:48:00Z" w16du:dateUtc="2024-07-08T18:48:00Z">
        <w:r>
          <w:rPr>
            <w:b w:val="0"/>
            <w:bCs w:val="0"/>
            <w:caps w:val="0"/>
          </w:rPr>
          <w:fldChar w:fldCharType="begin"/>
        </w:r>
        <w:r>
          <w:delInstrText>HYPERLINK \l "_Toc165989704"</w:delInstrText>
        </w:r>
        <w:r>
          <w:rPr>
            <w:b w:val="0"/>
            <w:bCs w:val="0"/>
            <w:caps w:val="0"/>
          </w:rPr>
        </w:r>
        <w:r>
          <w:rPr>
            <w:b w:val="0"/>
            <w:bCs w:val="0"/>
            <w:caps w:val="0"/>
          </w:rPr>
          <w:fldChar w:fldCharType="separate"/>
        </w:r>
        <w:r w:rsidR="00C50C08" w:rsidRPr="007B6D21">
          <w:rPr>
            <w:rStyle w:val="Hypertextovodkaz"/>
            <w:noProof/>
          </w:rPr>
          <w:delText>22.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Suspension</w:delText>
        </w:r>
        <w:r w:rsidR="00C50C08">
          <w:rPr>
            <w:noProof/>
            <w:webHidden/>
          </w:rPr>
          <w:tab/>
        </w:r>
        <w:r w:rsidR="00C50C08">
          <w:rPr>
            <w:b w:val="0"/>
            <w:bCs w:val="0"/>
            <w:caps w:val="0"/>
            <w:noProof/>
            <w:webHidden/>
          </w:rPr>
          <w:fldChar w:fldCharType="begin"/>
        </w:r>
        <w:r w:rsidR="00C50C08">
          <w:rPr>
            <w:noProof/>
            <w:webHidden/>
          </w:rPr>
          <w:delInstrText xml:space="preserve"> PAGEREF _Toc165989704 \h </w:delInstrText>
        </w:r>
        <w:r w:rsidR="00C50C08">
          <w:rPr>
            <w:b w:val="0"/>
            <w:bCs w:val="0"/>
            <w:caps w:val="0"/>
            <w:noProof/>
            <w:webHidden/>
          </w:rPr>
        </w:r>
        <w:r w:rsidR="00C50C08">
          <w:rPr>
            <w:b w:val="0"/>
            <w:bCs w:val="0"/>
            <w:caps w:val="0"/>
            <w:noProof/>
            <w:webHidden/>
          </w:rPr>
          <w:fldChar w:fldCharType="separate"/>
        </w:r>
        <w:r w:rsidR="00C50C08">
          <w:rPr>
            <w:noProof/>
            <w:webHidden/>
          </w:rPr>
          <w:delText>24</w:delText>
        </w:r>
        <w:r w:rsidR="00C50C08">
          <w:rPr>
            <w:b w:val="0"/>
            <w:bCs w:val="0"/>
            <w:caps w:val="0"/>
            <w:noProof/>
            <w:webHidden/>
          </w:rPr>
          <w:fldChar w:fldCharType="end"/>
        </w:r>
        <w:r>
          <w:rPr>
            <w:b w:val="0"/>
            <w:bCs w:val="0"/>
            <w:caps w:val="0"/>
            <w:noProof/>
          </w:rPr>
          <w:fldChar w:fldCharType="end"/>
        </w:r>
      </w:del>
    </w:p>
    <w:p w14:paraId="5FB507D3" w14:textId="77777777" w:rsidR="00C50C08" w:rsidRDefault="005A3CE2">
      <w:pPr>
        <w:pStyle w:val="Obsah1"/>
        <w:rPr>
          <w:del w:id="4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7" w:author="AIB" w:date="2024-07-08T20:48:00Z" w16du:dateUtc="2024-07-08T18:48:00Z">
        <w:r>
          <w:rPr>
            <w:b w:val="0"/>
            <w:bCs w:val="0"/>
            <w:caps w:val="0"/>
          </w:rPr>
          <w:fldChar w:fldCharType="begin"/>
        </w:r>
        <w:r>
          <w:delInstrText>HYPERLINK \l "_Toc165989705"</w:delInstrText>
        </w:r>
        <w:r>
          <w:rPr>
            <w:b w:val="0"/>
            <w:bCs w:val="0"/>
            <w:caps w:val="0"/>
          </w:rPr>
        </w:r>
        <w:r>
          <w:rPr>
            <w:b w:val="0"/>
            <w:bCs w:val="0"/>
            <w:caps w:val="0"/>
          </w:rPr>
          <w:fldChar w:fldCharType="separate"/>
        </w:r>
        <w:r w:rsidR="00C50C08" w:rsidRPr="007B6D21">
          <w:rPr>
            <w:rStyle w:val="Hypertextovodkaz"/>
            <w:noProof/>
          </w:rPr>
          <w:delText>23.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Completion of Work</w:delText>
        </w:r>
        <w:r w:rsidR="00C50C08">
          <w:rPr>
            <w:noProof/>
            <w:webHidden/>
          </w:rPr>
          <w:tab/>
        </w:r>
        <w:r w:rsidR="00C50C08">
          <w:rPr>
            <w:b w:val="0"/>
            <w:bCs w:val="0"/>
            <w:caps w:val="0"/>
            <w:noProof/>
            <w:webHidden/>
          </w:rPr>
          <w:fldChar w:fldCharType="begin"/>
        </w:r>
        <w:r w:rsidR="00C50C08">
          <w:rPr>
            <w:noProof/>
            <w:webHidden/>
          </w:rPr>
          <w:delInstrText xml:space="preserve"> PAGEREF _Toc165989705 \h </w:delInstrText>
        </w:r>
        <w:r w:rsidR="00C50C08">
          <w:rPr>
            <w:b w:val="0"/>
            <w:bCs w:val="0"/>
            <w:caps w:val="0"/>
            <w:noProof/>
            <w:webHidden/>
          </w:rPr>
        </w:r>
        <w:r w:rsidR="00C50C08">
          <w:rPr>
            <w:b w:val="0"/>
            <w:bCs w:val="0"/>
            <w:caps w:val="0"/>
            <w:noProof/>
            <w:webHidden/>
          </w:rPr>
          <w:fldChar w:fldCharType="separate"/>
        </w:r>
        <w:r w:rsidR="00C50C08">
          <w:rPr>
            <w:noProof/>
            <w:webHidden/>
          </w:rPr>
          <w:delText>25</w:delText>
        </w:r>
        <w:r w:rsidR="00C50C08">
          <w:rPr>
            <w:b w:val="0"/>
            <w:bCs w:val="0"/>
            <w:caps w:val="0"/>
            <w:noProof/>
            <w:webHidden/>
          </w:rPr>
          <w:fldChar w:fldCharType="end"/>
        </w:r>
        <w:r>
          <w:rPr>
            <w:b w:val="0"/>
            <w:bCs w:val="0"/>
            <w:caps w:val="0"/>
            <w:noProof/>
          </w:rPr>
          <w:fldChar w:fldCharType="end"/>
        </w:r>
      </w:del>
    </w:p>
    <w:p w14:paraId="3EFA21FD" w14:textId="77777777" w:rsidR="00C50C08" w:rsidRDefault="005A3CE2">
      <w:pPr>
        <w:pStyle w:val="Obsah1"/>
        <w:rPr>
          <w:del w:id="4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9" w:author="AIB" w:date="2024-07-08T20:48:00Z" w16du:dateUtc="2024-07-08T18:48:00Z">
        <w:r>
          <w:rPr>
            <w:b w:val="0"/>
            <w:bCs w:val="0"/>
            <w:caps w:val="0"/>
          </w:rPr>
          <w:fldChar w:fldCharType="begin"/>
        </w:r>
        <w:r>
          <w:delInstrText>HYPERLINK \l "_Toc165989706"</w:delInstrText>
        </w:r>
        <w:r>
          <w:rPr>
            <w:b w:val="0"/>
            <w:bCs w:val="0"/>
            <w:caps w:val="0"/>
          </w:rPr>
        </w:r>
        <w:r>
          <w:rPr>
            <w:b w:val="0"/>
            <w:bCs w:val="0"/>
            <w:caps w:val="0"/>
          </w:rPr>
          <w:fldChar w:fldCharType="separate"/>
        </w:r>
        <w:r w:rsidR="00C50C08" w:rsidRPr="007B6D21">
          <w:rPr>
            <w:rStyle w:val="Hypertextovodkaz"/>
            <w:noProof/>
          </w:rPr>
          <w:delText>24.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STABLE Performance Guarantees</w:delText>
        </w:r>
        <w:r w:rsidR="00C50C08">
          <w:rPr>
            <w:noProof/>
            <w:webHidden/>
          </w:rPr>
          <w:tab/>
        </w:r>
        <w:r w:rsidR="00C50C08">
          <w:rPr>
            <w:b w:val="0"/>
            <w:bCs w:val="0"/>
            <w:caps w:val="0"/>
            <w:noProof/>
            <w:webHidden/>
          </w:rPr>
          <w:fldChar w:fldCharType="begin"/>
        </w:r>
        <w:r w:rsidR="00C50C08">
          <w:rPr>
            <w:noProof/>
            <w:webHidden/>
          </w:rPr>
          <w:delInstrText xml:space="preserve"> PAGEREF _Toc165989706 \h </w:delInstrText>
        </w:r>
        <w:r w:rsidR="00C50C08">
          <w:rPr>
            <w:b w:val="0"/>
            <w:bCs w:val="0"/>
            <w:caps w:val="0"/>
            <w:noProof/>
            <w:webHidden/>
          </w:rPr>
        </w:r>
        <w:r w:rsidR="00C50C08">
          <w:rPr>
            <w:b w:val="0"/>
            <w:bCs w:val="0"/>
            <w:caps w:val="0"/>
            <w:noProof/>
            <w:webHidden/>
          </w:rPr>
          <w:fldChar w:fldCharType="separate"/>
        </w:r>
        <w:r w:rsidR="00C50C08">
          <w:rPr>
            <w:noProof/>
            <w:webHidden/>
          </w:rPr>
          <w:delText>32</w:delText>
        </w:r>
        <w:r w:rsidR="00C50C08">
          <w:rPr>
            <w:b w:val="0"/>
            <w:bCs w:val="0"/>
            <w:caps w:val="0"/>
            <w:noProof/>
            <w:webHidden/>
          </w:rPr>
          <w:fldChar w:fldCharType="end"/>
        </w:r>
        <w:r>
          <w:rPr>
            <w:b w:val="0"/>
            <w:bCs w:val="0"/>
            <w:caps w:val="0"/>
            <w:noProof/>
          </w:rPr>
          <w:fldChar w:fldCharType="end"/>
        </w:r>
      </w:del>
    </w:p>
    <w:p w14:paraId="1CF6B5D0" w14:textId="77777777" w:rsidR="00C50C08" w:rsidRDefault="005A3CE2">
      <w:pPr>
        <w:pStyle w:val="Obsah1"/>
        <w:rPr>
          <w:del w:id="5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1" w:author="AIB" w:date="2024-07-08T20:48:00Z" w16du:dateUtc="2024-07-08T18:48:00Z">
        <w:r>
          <w:rPr>
            <w:b w:val="0"/>
            <w:bCs w:val="0"/>
            <w:caps w:val="0"/>
          </w:rPr>
          <w:fldChar w:fldCharType="begin"/>
        </w:r>
        <w:r>
          <w:delInstrText>HYPERLINK \l "_Toc165989707"</w:delInstrText>
        </w:r>
        <w:r>
          <w:rPr>
            <w:b w:val="0"/>
            <w:bCs w:val="0"/>
            <w:caps w:val="0"/>
          </w:rPr>
        </w:r>
        <w:r>
          <w:rPr>
            <w:b w:val="0"/>
            <w:bCs w:val="0"/>
            <w:caps w:val="0"/>
          </w:rPr>
          <w:fldChar w:fldCharType="separate"/>
        </w:r>
        <w:r w:rsidR="00C50C08" w:rsidRPr="007B6D21">
          <w:rPr>
            <w:rStyle w:val="Hypertextovodkaz"/>
            <w:noProof/>
          </w:rPr>
          <w:delText>25.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Liability for defects of Work and warranty</w:delText>
        </w:r>
        <w:r w:rsidR="00C50C08">
          <w:rPr>
            <w:noProof/>
            <w:webHidden/>
          </w:rPr>
          <w:tab/>
        </w:r>
        <w:r w:rsidR="00C50C08">
          <w:rPr>
            <w:b w:val="0"/>
            <w:bCs w:val="0"/>
            <w:caps w:val="0"/>
            <w:noProof/>
            <w:webHidden/>
          </w:rPr>
          <w:fldChar w:fldCharType="begin"/>
        </w:r>
        <w:r w:rsidR="00C50C08">
          <w:rPr>
            <w:noProof/>
            <w:webHidden/>
          </w:rPr>
          <w:delInstrText xml:space="preserve"> PAGEREF _Toc165989707 \h </w:delInstrText>
        </w:r>
        <w:r w:rsidR="00C50C08">
          <w:rPr>
            <w:b w:val="0"/>
            <w:bCs w:val="0"/>
            <w:caps w:val="0"/>
            <w:noProof/>
            <w:webHidden/>
          </w:rPr>
        </w:r>
        <w:r w:rsidR="00C50C08">
          <w:rPr>
            <w:b w:val="0"/>
            <w:bCs w:val="0"/>
            <w:caps w:val="0"/>
            <w:noProof/>
            <w:webHidden/>
          </w:rPr>
          <w:fldChar w:fldCharType="separate"/>
        </w:r>
        <w:r w:rsidR="00C50C08">
          <w:rPr>
            <w:noProof/>
            <w:webHidden/>
          </w:rPr>
          <w:delText>33</w:delText>
        </w:r>
        <w:r w:rsidR="00C50C08">
          <w:rPr>
            <w:b w:val="0"/>
            <w:bCs w:val="0"/>
            <w:caps w:val="0"/>
            <w:noProof/>
            <w:webHidden/>
          </w:rPr>
          <w:fldChar w:fldCharType="end"/>
        </w:r>
        <w:r>
          <w:rPr>
            <w:b w:val="0"/>
            <w:bCs w:val="0"/>
            <w:caps w:val="0"/>
            <w:noProof/>
          </w:rPr>
          <w:fldChar w:fldCharType="end"/>
        </w:r>
      </w:del>
    </w:p>
    <w:p w14:paraId="3FA9AA4E" w14:textId="77777777" w:rsidR="00C50C08" w:rsidRDefault="005A3CE2">
      <w:pPr>
        <w:pStyle w:val="Obsah1"/>
        <w:rPr>
          <w:del w:id="5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3" w:author="AIB" w:date="2024-07-08T20:48:00Z" w16du:dateUtc="2024-07-08T18:48:00Z">
        <w:r>
          <w:rPr>
            <w:b w:val="0"/>
            <w:bCs w:val="0"/>
            <w:caps w:val="0"/>
          </w:rPr>
          <w:fldChar w:fldCharType="begin"/>
        </w:r>
        <w:r>
          <w:delInstrText>HYPERLINK \l "_Toc165989708"</w:delInstrText>
        </w:r>
        <w:r>
          <w:rPr>
            <w:b w:val="0"/>
            <w:bCs w:val="0"/>
            <w:caps w:val="0"/>
          </w:rPr>
        </w:r>
        <w:r>
          <w:rPr>
            <w:b w:val="0"/>
            <w:bCs w:val="0"/>
            <w:caps w:val="0"/>
          </w:rPr>
          <w:fldChar w:fldCharType="separate"/>
        </w:r>
        <w:r w:rsidR="00C50C08" w:rsidRPr="007B6D21">
          <w:rPr>
            <w:rStyle w:val="Hypertextovodkaz"/>
            <w:noProof/>
          </w:rPr>
          <w:delText>26.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Bank Guarantees</w:delText>
        </w:r>
        <w:r w:rsidR="00C50C08">
          <w:rPr>
            <w:noProof/>
            <w:webHidden/>
          </w:rPr>
          <w:tab/>
        </w:r>
        <w:r w:rsidR="00C50C08">
          <w:rPr>
            <w:b w:val="0"/>
            <w:bCs w:val="0"/>
            <w:caps w:val="0"/>
            <w:noProof/>
            <w:webHidden/>
          </w:rPr>
          <w:fldChar w:fldCharType="begin"/>
        </w:r>
        <w:r w:rsidR="00C50C08">
          <w:rPr>
            <w:noProof/>
            <w:webHidden/>
          </w:rPr>
          <w:delInstrText xml:space="preserve"> PAGEREF _Toc165989708 \h </w:delInstrText>
        </w:r>
        <w:r w:rsidR="00C50C08">
          <w:rPr>
            <w:b w:val="0"/>
            <w:bCs w:val="0"/>
            <w:caps w:val="0"/>
            <w:noProof/>
            <w:webHidden/>
          </w:rPr>
        </w:r>
        <w:r w:rsidR="00C50C08">
          <w:rPr>
            <w:b w:val="0"/>
            <w:bCs w:val="0"/>
            <w:caps w:val="0"/>
            <w:noProof/>
            <w:webHidden/>
          </w:rPr>
          <w:fldChar w:fldCharType="separate"/>
        </w:r>
        <w:r w:rsidR="00C50C08">
          <w:rPr>
            <w:noProof/>
            <w:webHidden/>
          </w:rPr>
          <w:delText>34</w:delText>
        </w:r>
        <w:r w:rsidR="00C50C08">
          <w:rPr>
            <w:b w:val="0"/>
            <w:bCs w:val="0"/>
            <w:caps w:val="0"/>
            <w:noProof/>
            <w:webHidden/>
          </w:rPr>
          <w:fldChar w:fldCharType="end"/>
        </w:r>
        <w:r>
          <w:rPr>
            <w:b w:val="0"/>
            <w:bCs w:val="0"/>
            <w:caps w:val="0"/>
            <w:noProof/>
          </w:rPr>
          <w:fldChar w:fldCharType="end"/>
        </w:r>
      </w:del>
    </w:p>
    <w:p w14:paraId="6AF73F96" w14:textId="77777777" w:rsidR="00C50C08" w:rsidRDefault="005A3CE2">
      <w:pPr>
        <w:pStyle w:val="Obsah1"/>
        <w:rPr>
          <w:del w:id="5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5" w:author="AIB" w:date="2024-07-08T20:48:00Z" w16du:dateUtc="2024-07-08T18:48:00Z">
        <w:r>
          <w:rPr>
            <w:b w:val="0"/>
            <w:bCs w:val="0"/>
            <w:caps w:val="0"/>
          </w:rPr>
          <w:fldChar w:fldCharType="begin"/>
        </w:r>
        <w:r>
          <w:delInstrText>HYPERLINK \l "_Toc165989709"</w:delInstrText>
        </w:r>
        <w:r>
          <w:rPr>
            <w:b w:val="0"/>
            <w:bCs w:val="0"/>
            <w:caps w:val="0"/>
          </w:rPr>
        </w:r>
        <w:r>
          <w:rPr>
            <w:b w:val="0"/>
            <w:bCs w:val="0"/>
            <w:caps w:val="0"/>
          </w:rPr>
          <w:fldChar w:fldCharType="separate"/>
        </w:r>
        <w:r w:rsidR="00C50C08" w:rsidRPr="007B6D21">
          <w:rPr>
            <w:rStyle w:val="Hypertextovodkaz"/>
            <w:noProof/>
          </w:rPr>
          <w:delText>27.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Price</w:delText>
        </w:r>
        <w:r w:rsidR="00C50C08">
          <w:rPr>
            <w:noProof/>
            <w:webHidden/>
          </w:rPr>
          <w:tab/>
        </w:r>
        <w:r w:rsidR="00C50C08">
          <w:rPr>
            <w:b w:val="0"/>
            <w:bCs w:val="0"/>
            <w:caps w:val="0"/>
            <w:noProof/>
            <w:webHidden/>
          </w:rPr>
          <w:fldChar w:fldCharType="begin"/>
        </w:r>
        <w:r w:rsidR="00C50C08">
          <w:rPr>
            <w:noProof/>
            <w:webHidden/>
          </w:rPr>
          <w:delInstrText xml:space="preserve"> PAGEREF _Toc165989709 \h </w:delInstrText>
        </w:r>
        <w:r w:rsidR="00C50C08">
          <w:rPr>
            <w:b w:val="0"/>
            <w:bCs w:val="0"/>
            <w:caps w:val="0"/>
            <w:noProof/>
            <w:webHidden/>
          </w:rPr>
        </w:r>
        <w:r w:rsidR="00C50C08">
          <w:rPr>
            <w:b w:val="0"/>
            <w:bCs w:val="0"/>
            <w:caps w:val="0"/>
            <w:noProof/>
            <w:webHidden/>
          </w:rPr>
          <w:fldChar w:fldCharType="separate"/>
        </w:r>
        <w:r w:rsidR="00C50C08">
          <w:rPr>
            <w:noProof/>
            <w:webHidden/>
          </w:rPr>
          <w:delText>35</w:delText>
        </w:r>
        <w:r w:rsidR="00C50C08">
          <w:rPr>
            <w:b w:val="0"/>
            <w:bCs w:val="0"/>
            <w:caps w:val="0"/>
            <w:noProof/>
            <w:webHidden/>
          </w:rPr>
          <w:fldChar w:fldCharType="end"/>
        </w:r>
        <w:r>
          <w:rPr>
            <w:b w:val="0"/>
            <w:bCs w:val="0"/>
            <w:caps w:val="0"/>
            <w:noProof/>
          </w:rPr>
          <w:fldChar w:fldCharType="end"/>
        </w:r>
      </w:del>
    </w:p>
    <w:p w14:paraId="2A4F41BF" w14:textId="77777777" w:rsidR="00C50C08" w:rsidRDefault="005A3CE2">
      <w:pPr>
        <w:pStyle w:val="Obsah1"/>
        <w:rPr>
          <w:del w:id="5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7" w:author="AIB" w:date="2024-07-08T20:48:00Z" w16du:dateUtc="2024-07-08T18:48:00Z">
        <w:r>
          <w:rPr>
            <w:b w:val="0"/>
            <w:bCs w:val="0"/>
            <w:caps w:val="0"/>
          </w:rPr>
          <w:fldChar w:fldCharType="begin"/>
        </w:r>
        <w:r>
          <w:delInstrText>HYPERLINK \l "_Toc165989710"</w:delInstrText>
        </w:r>
        <w:r>
          <w:rPr>
            <w:b w:val="0"/>
            <w:bCs w:val="0"/>
            <w:caps w:val="0"/>
          </w:rPr>
        </w:r>
        <w:r>
          <w:rPr>
            <w:b w:val="0"/>
            <w:bCs w:val="0"/>
            <w:caps w:val="0"/>
          </w:rPr>
          <w:fldChar w:fldCharType="separate"/>
        </w:r>
        <w:r w:rsidR="00C50C08" w:rsidRPr="007B6D21">
          <w:rPr>
            <w:rStyle w:val="Hypertextovodkaz"/>
            <w:noProof/>
          </w:rPr>
          <w:delText>28.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Payment</w:delText>
        </w:r>
        <w:r w:rsidR="00C50C08">
          <w:rPr>
            <w:noProof/>
            <w:webHidden/>
          </w:rPr>
          <w:tab/>
        </w:r>
        <w:r w:rsidR="00C50C08">
          <w:rPr>
            <w:b w:val="0"/>
            <w:bCs w:val="0"/>
            <w:caps w:val="0"/>
            <w:noProof/>
            <w:webHidden/>
          </w:rPr>
          <w:fldChar w:fldCharType="begin"/>
        </w:r>
        <w:r w:rsidR="00C50C08">
          <w:rPr>
            <w:noProof/>
            <w:webHidden/>
          </w:rPr>
          <w:delInstrText xml:space="preserve"> PAGEREF _Toc165989710 \h </w:delInstrText>
        </w:r>
        <w:r w:rsidR="00C50C08">
          <w:rPr>
            <w:b w:val="0"/>
            <w:bCs w:val="0"/>
            <w:caps w:val="0"/>
            <w:noProof/>
            <w:webHidden/>
          </w:rPr>
        </w:r>
        <w:r w:rsidR="00C50C08">
          <w:rPr>
            <w:b w:val="0"/>
            <w:bCs w:val="0"/>
            <w:caps w:val="0"/>
            <w:noProof/>
            <w:webHidden/>
          </w:rPr>
          <w:fldChar w:fldCharType="separate"/>
        </w:r>
        <w:r w:rsidR="00C50C08">
          <w:rPr>
            <w:noProof/>
            <w:webHidden/>
          </w:rPr>
          <w:delText>37</w:delText>
        </w:r>
        <w:r w:rsidR="00C50C08">
          <w:rPr>
            <w:b w:val="0"/>
            <w:bCs w:val="0"/>
            <w:caps w:val="0"/>
            <w:noProof/>
            <w:webHidden/>
          </w:rPr>
          <w:fldChar w:fldCharType="end"/>
        </w:r>
        <w:r>
          <w:rPr>
            <w:b w:val="0"/>
            <w:bCs w:val="0"/>
            <w:caps w:val="0"/>
            <w:noProof/>
          </w:rPr>
          <w:fldChar w:fldCharType="end"/>
        </w:r>
      </w:del>
    </w:p>
    <w:p w14:paraId="3D9A17BA" w14:textId="77777777" w:rsidR="00C50C08" w:rsidRDefault="005A3CE2">
      <w:pPr>
        <w:pStyle w:val="Obsah1"/>
        <w:rPr>
          <w:del w:id="5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9" w:author="AIB" w:date="2024-07-08T20:48:00Z" w16du:dateUtc="2024-07-08T18:48:00Z">
        <w:r>
          <w:rPr>
            <w:b w:val="0"/>
            <w:bCs w:val="0"/>
            <w:caps w:val="0"/>
          </w:rPr>
          <w:fldChar w:fldCharType="begin"/>
        </w:r>
        <w:r>
          <w:delInstrText>HYPERLINK \l "_Toc165989711"</w:delInstrText>
        </w:r>
        <w:r>
          <w:rPr>
            <w:b w:val="0"/>
            <w:bCs w:val="0"/>
            <w:caps w:val="0"/>
          </w:rPr>
        </w:r>
        <w:r>
          <w:rPr>
            <w:b w:val="0"/>
            <w:bCs w:val="0"/>
            <w:caps w:val="0"/>
          </w:rPr>
          <w:fldChar w:fldCharType="separate"/>
        </w:r>
        <w:r w:rsidR="00C50C08" w:rsidRPr="007B6D21">
          <w:rPr>
            <w:rStyle w:val="Hypertextovodkaz"/>
            <w:noProof/>
          </w:rPr>
          <w:delText>29.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Taxes and duties</w:delText>
        </w:r>
        <w:r w:rsidR="00C50C08">
          <w:rPr>
            <w:noProof/>
            <w:webHidden/>
          </w:rPr>
          <w:tab/>
        </w:r>
        <w:r w:rsidR="00C50C08">
          <w:rPr>
            <w:b w:val="0"/>
            <w:bCs w:val="0"/>
            <w:caps w:val="0"/>
            <w:noProof/>
            <w:webHidden/>
          </w:rPr>
          <w:fldChar w:fldCharType="begin"/>
        </w:r>
        <w:r w:rsidR="00C50C08">
          <w:rPr>
            <w:noProof/>
            <w:webHidden/>
          </w:rPr>
          <w:delInstrText xml:space="preserve"> PAGEREF _Toc165989711 \h </w:delInstrText>
        </w:r>
        <w:r w:rsidR="00C50C08">
          <w:rPr>
            <w:b w:val="0"/>
            <w:bCs w:val="0"/>
            <w:caps w:val="0"/>
            <w:noProof/>
            <w:webHidden/>
          </w:rPr>
        </w:r>
        <w:r w:rsidR="00C50C08">
          <w:rPr>
            <w:b w:val="0"/>
            <w:bCs w:val="0"/>
            <w:caps w:val="0"/>
            <w:noProof/>
            <w:webHidden/>
          </w:rPr>
          <w:fldChar w:fldCharType="separate"/>
        </w:r>
        <w:r w:rsidR="00C50C08">
          <w:rPr>
            <w:noProof/>
            <w:webHidden/>
          </w:rPr>
          <w:delText>38</w:delText>
        </w:r>
        <w:r w:rsidR="00C50C08">
          <w:rPr>
            <w:b w:val="0"/>
            <w:bCs w:val="0"/>
            <w:caps w:val="0"/>
            <w:noProof/>
            <w:webHidden/>
          </w:rPr>
          <w:fldChar w:fldCharType="end"/>
        </w:r>
        <w:r>
          <w:rPr>
            <w:b w:val="0"/>
            <w:bCs w:val="0"/>
            <w:caps w:val="0"/>
            <w:noProof/>
          </w:rPr>
          <w:fldChar w:fldCharType="end"/>
        </w:r>
      </w:del>
    </w:p>
    <w:p w14:paraId="5B8CFE27" w14:textId="77777777" w:rsidR="00C50C08" w:rsidRDefault="005A3CE2">
      <w:pPr>
        <w:pStyle w:val="Obsah1"/>
        <w:rPr>
          <w:del w:id="6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1" w:author="AIB" w:date="2024-07-08T20:48:00Z" w16du:dateUtc="2024-07-08T18:48:00Z">
        <w:r>
          <w:rPr>
            <w:b w:val="0"/>
            <w:bCs w:val="0"/>
            <w:caps w:val="0"/>
          </w:rPr>
          <w:fldChar w:fldCharType="begin"/>
        </w:r>
        <w:r>
          <w:delInstrText>HYPERLINK \l "_Toc165989712"</w:delInstrText>
        </w:r>
        <w:r>
          <w:rPr>
            <w:b w:val="0"/>
            <w:bCs w:val="0"/>
            <w:caps w:val="0"/>
          </w:rPr>
        </w:r>
        <w:r>
          <w:rPr>
            <w:b w:val="0"/>
            <w:bCs w:val="0"/>
            <w:caps w:val="0"/>
          </w:rPr>
          <w:fldChar w:fldCharType="separate"/>
        </w:r>
        <w:r w:rsidR="00C50C08" w:rsidRPr="007B6D21">
          <w:rPr>
            <w:rStyle w:val="Hypertextovodkaz"/>
            <w:noProof/>
          </w:rPr>
          <w:delText>30.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Changes</w:delText>
        </w:r>
        <w:r w:rsidR="00C50C08">
          <w:rPr>
            <w:noProof/>
            <w:webHidden/>
          </w:rPr>
          <w:tab/>
        </w:r>
        <w:r w:rsidR="00C50C08">
          <w:rPr>
            <w:b w:val="0"/>
            <w:bCs w:val="0"/>
            <w:caps w:val="0"/>
            <w:noProof/>
            <w:webHidden/>
          </w:rPr>
          <w:fldChar w:fldCharType="begin"/>
        </w:r>
        <w:r w:rsidR="00C50C08">
          <w:rPr>
            <w:noProof/>
            <w:webHidden/>
          </w:rPr>
          <w:delInstrText xml:space="preserve"> PAGEREF _Toc165989712 \h </w:delInstrText>
        </w:r>
        <w:r w:rsidR="00C50C08">
          <w:rPr>
            <w:b w:val="0"/>
            <w:bCs w:val="0"/>
            <w:caps w:val="0"/>
            <w:noProof/>
            <w:webHidden/>
          </w:rPr>
        </w:r>
        <w:r w:rsidR="00C50C08">
          <w:rPr>
            <w:b w:val="0"/>
            <w:bCs w:val="0"/>
            <w:caps w:val="0"/>
            <w:noProof/>
            <w:webHidden/>
          </w:rPr>
          <w:fldChar w:fldCharType="separate"/>
        </w:r>
        <w:r w:rsidR="00C50C08">
          <w:rPr>
            <w:noProof/>
            <w:webHidden/>
          </w:rPr>
          <w:delText>38</w:delText>
        </w:r>
        <w:r w:rsidR="00C50C08">
          <w:rPr>
            <w:b w:val="0"/>
            <w:bCs w:val="0"/>
            <w:caps w:val="0"/>
            <w:noProof/>
            <w:webHidden/>
          </w:rPr>
          <w:fldChar w:fldCharType="end"/>
        </w:r>
        <w:r>
          <w:rPr>
            <w:b w:val="0"/>
            <w:bCs w:val="0"/>
            <w:caps w:val="0"/>
            <w:noProof/>
          </w:rPr>
          <w:fldChar w:fldCharType="end"/>
        </w:r>
      </w:del>
    </w:p>
    <w:p w14:paraId="4AFF183A" w14:textId="77777777" w:rsidR="00C50C08" w:rsidRDefault="005A3CE2">
      <w:pPr>
        <w:pStyle w:val="Obsah1"/>
        <w:rPr>
          <w:del w:id="6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3" w:author="AIB" w:date="2024-07-08T20:48:00Z" w16du:dateUtc="2024-07-08T18:48:00Z">
        <w:r>
          <w:rPr>
            <w:b w:val="0"/>
            <w:bCs w:val="0"/>
            <w:caps w:val="0"/>
          </w:rPr>
          <w:fldChar w:fldCharType="begin"/>
        </w:r>
        <w:r>
          <w:delInstrText>HYPERLINK \l "_Toc165989713"</w:delInstrText>
        </w:r>
        <w:r>
          <w:rPr>
            <w:b w:val="0"/>
            <w:bCs w:val="0"/>
            <w:caps w:val="0"/>
          </w:rPr>
        </w:r>
        <w:r>
          <w:rPr>
            <w:b w:val="0"/>
            <w:bCs w:val="0"/>
            <w:caps w:val="0"/>
          </w:rPr>
          <w:fldChar w:fldCharType="separate"/>
        </w:r>
        <w:r w:rsidR="00C50C08" w:rsidRPr="007B6D21">
          <w:rPr>
            <w:rStyle w:val="Hypertextovodkaz"/>
            <w:noProof/>
          </w:rPr>
          <w:delText>31.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amendments</w:delText>
        </w:r>
        <w:r w:rsidR="00C50C08">
          <w:rPr>
            <w:noProof/>
            <w:webHidden/>
          </w:rPr>
          <w:tab/>
        </w:r>
        <w:r w:rsidR="00C50C08">
          <w:rPr>
            <w:b w:val="0"/>
            <w:bCs w:val="0"/>
            <w:caps w:val="0"/>
            <w:noProof/>
            <w:webHidden/>
          </w:rPr>
          <w:fldChar w:fldCharType="begin"/>
        </w:r>
        <w:r w:rsidR="00C50C08">
          <w:rPr>
            <w:noProof/>
            <w:webHidden/>
          </w:rPr>
          <w:delInstrText xml:space="preserve"> PAGEREF _Toc165989713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37513ECA" w14:textId="77777777" w:rsidR="00C50C08" w:rsidRDefault="005A3CE2">
      <w:pPr>
        <w:pStyle w:val="Obsah1"/>
        <w:rPr>
          <w:del w:id="6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5" w:author="AIB" w:date="2024-07-08T20:48:00Z" w16du:dateUtc="2024-07-08T18:48:00Z">
        <w:r>
          <w:rPr>
            <w:b w:val="0"/>
            <w:bCs w:val="0"/>
            <w:caps w:val="0"/>
          </w:rPr>
          <w:fldChar w:fldCharType="begin"/>
        </w:r>
        <w:r>
          <w:delInstrText>HYPERLINK \l "_Toc165989714"</w:delInstrText>
        </w:r>
        <w:r>
          <w:rPr>
            <w:b w:val="0"/>
            <w:bCs w:val="0"/>
            <w:caps w:val="0"/>
          </w:rPr>
        </w:r>
        <w:r>
          <w:rPr>
            <w:b w:val="0"/>
            <w:bCs w:val="0"/>
            <w:caps w:val="0"/>
          </w:rPr>
          <w:fldChar w:fldCharType="separate"/>
        </w:r>
        <w:r w:rsidR="00C50C08" w:rsidRPr="007B6D21">
          <w:rPr>
            <w:rStyle w:val="Hypertextovodkaz"/>
            <w:noProof/>
          </w:rPr>
          <w:delText>32.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Assignment</w:delText>
        </w:r>
        <w:r w:rsidR="00C50C08">
          <w:rPr>
            <w:noProof/>
            <w:webHidden/>
          </w:rPr>
          <w:tab/>
        </w:r>
        <w:r w:rsidR="00C50C08">
          <w:rPr>
            <w:b w:val="0"/>
            <w:bCs w:val="0"/>
            <w:caps w:val="0"/>
            <w:noProof/>
            <w:webHidden/>
          </w:rPr>
          <w:fldChar w:fldCharType="begin"/>
        </w:r>
        <w:r w:rsidR="00C50C08">
          <w:rPr>
            <w:noProof/>
            <w:webHidden/>
          </w:rPr>
          <w:delInstrText xml:space="preserve"> PAGEREF _Toc165989714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42E29D6E" w14:textId="77777777" w:rsidR="00C50C08" w:rsidRDefault="005A3CE2">
      <w:pPr>
        <w:pStyle w:val="Obsah1"/>
        <w:rPr>
          <w:del w:id="6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7" w:author="AIB" w:date="2024-07-08T20:48:00Z" w16du:dateUtc="2024-07-08T18:48:00Z">
        <w:r>
          <w:rPr>
            <w:b w:val="0"/>
            <w:bCs w:val="0"/>
            <w:caps w:val="0"/>
          </w:rPr>
          <w:fldChar w:fldCharType="begin"/>
        </w:r>
        <w:r>
          <w:delInstrText>HYPERLINK \l "_Toc165989715"</w:delInstrText>
        </w:r>
        <w:r>
          <w:rPr>
            <w:b w:val="0"/>
            <w:bCs w:val="0"/>
            <w:caps w:val="0"/>
          </w:rPr>
        </w:r>
        <w:r>
          <w:rPr>
            <w:b w:val="0"/>
            <w:bCs w:val="0"/>
            <w:caps w:val="0"/>
          </w:rPr>
          <w:fldChar w:fldCharType="separate"/>
        </w:r>
        <w:r w:rsidR="00C50C08" w:rsidRPr="007B6D21">
          <w:rPr>
            <w:rStyle w:val="Hypertextovodkaz"/>
            <w:noProof/>
          </w:rPr>
          <w:delText>33.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SubContractors</w:delText>
        </w:r>
        <w:r w:rsidR="00C50C08">
          <w:rPr>
            <w:noProof/>
            <w:webHidden/>
          </w:rPr>
          <w:tab/>
        </w:r>
        <w:r w:rsidR="00C50C08">
          <w:rPr>
            <w:b w:val="0"/>
            <w:bCs w:val="0"/>
            <w:caps w:val="0"/>
            <w:noProof/>
            <w:webHidden/>
          </w:rPr>
          <w:fldChar w:fldCharType="begin"/>
        </w:r>
        <w:r w:rsidR="00C50C08">
          <w:rPr>
            <w:noProof/>
            <w:webHidden/>
          </w:rPr>
          <w:delInstrText xml:space="preserve"> PAGEREF _Toc165989715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0ABE5AD5" w14:textId="77777777" w:rsidR="00C50C08" w:rsidRDefault="005A3CE2">
      <w:pPr>
        <w:pStyle w:val="Obsah1"/>
        <w:rPr>
          <w:del w:id="6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9" w:author="AIB" w:date="2024-07-08T20:48:00Z" w16du:dateUtc="2024-07-08T18:48:00Z">
        <w:r>
          <w:rPr>
            <w:b w:val="0"/>
            <w:bCs w:val="0"/>
            <w:caps w:val="0"/>
          </w:rPr>
          <w:fldChar w:fldCharType="begin"/>
        </w:r>
        <w:r>
          <w:delInstrText>HYPERLINK \l "_Toc165989716"</w:delInstrText>
        </w:r>
        <w:r>
          <w:rPr>
            <w:b w:val="0"/>
            <w:bCs w:val="0"/>
            <w:caps w:val="0"/>
          </w:rPr>
        </w:r>
        <w:r>
          <w:rPr>
            <w:b w:val="0"/>
            <w:bCs w:val="0"/>
            <w:caps w:val="0"/>
          </w:rPr>
          <w:fldChar w:fldCharType="separate"/>
        </w:r>
        <w:r w:rsidR="00C50C08" w:rsidRPr="007B6D21">
          <w:rPr>
            <w:rStyle w:val="Hypertextovodkaz"/>
            <w:noProof/>
          </w:rPr>
          <w:delText>34.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Delays in the contractor’s performance</w:delText>
        </w:r>
        <w:r w:rsidR="00C50C08">
          <w:rPr>
            <w:noProof/>
            <w:webHidden/>
          </w:rPr>
          <w:tab/>
        </w:r>
        <w:r w:rsidR="00C50C08">
          <w:rPr>
            <w:b w:val="0"/>
            <w:bCs w:val="0"/>
            <w:caps w:val="0"/>
            <w:noProof/>
            <w:webHidden/>
          </w:rPr>
          <w:fldChar w:fldCharType="begin"/>
        </w:r>
        <w:r w:rsidR="00C50C08">
          <w:rPr>
            <w:noProof/>
            <w:webHidden/>
          </w:rPr>
          <w:delInstrText xml:space="preserve"> PAGEREF _Toc165989716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43AF5700" w14:textId="77777777" w:rsidR="00C50C08" w:rsidRDefault="005A3CE2">
      <w:pPr>
        <w:pStyle w:val="Obsah1"/>
        <w:rPr>
          <w:del w:id="7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1" w:author="AIB" w:date="2024-07-08T20:48:00Z" w16du:dateUtc="2024-07-08T18:48:00Z">
        <w:r>
          <w:rPr>
            <w:b w:val="0"/>
            <w:bCs w:val="0"/>
            <w:caps w:val="0"/>
          </w:rPr>
          <w:fldChar w:fldCharType="begin"/>
        </w:r>
        <w:r>
          <w:delInstrText>HYPERLINK \l "_Toc165989717"</w:delInstrText>
        </w:r>
        <w:r>
          <w:rPr>
            <w:b w:val="0"/>
            <w:bCs w:val="0"/>
            <w:caps w:val="0"/>
          </w:rPr>
        </w:r>
        <w:r>
          <w:rPr>
            <w:b w:val="0"/>
            <w:bCs w:val="0"/>
            <w:caps w:val="0"/>
          </w:rPr>
          <w:fldChar w:fldCharType="separate"/>
        </w:r>
        <w:r w:rsidR="00C50C08" w:rsidRPr="007B6D21">
          <w:rPr>
            <w:rStyle w:val="Hypertextovodkaz"/>
            <w:noProof/>
          </w:rPr>
          <w:delText>35.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Liability</w:delText>
        </w:r>
        <w:r w:rsidR="00C50C08">
          <w:rPr>
            <w:noProof/>
            <w:webHidden/>
          </w:rPr>
          <w:tab/>
        </w:r>
        <w:r w:rsidR="00C50C08">
          <w:rPr>
            <w:b w:val="0"/>
            <w:bCs w:val="0"/>
            <w:caps w:val="0"/>
            <w:noProof/>
            <w:webHidden/>
          </w:rPr>
          <w:fldChar w:fldCharType="begin"/>
        </w:r>
        <w:r w:rsidR="00C50C08">
          <w:rPr>
            <w:noProof/>
            <w:webHidden/>
          </w:rPr>
          <w:delInstrText xml:space="preserve"> PAGEREF _Toc165989717 \h </w:delInstrText>
        </w:r>
        <w:r w:rsidR="00C50C08">
          <w:rPr>
            <w:b w:val="0"/>
            <w:bCs w:val="0"/>
            <w:caps w:val="0"/>
            <w:noProof/>
            <w:webHidden/>
          </w:rPr>
        </w:r>
        <w:r w:rsidR="00C50C08">
          <w:rPr>
            <w:b w:val="0"/>
            <w:bCs w:val="0"/>
            <w:caps w:val="0"/>
            <w:noProof/>
            <w:webHidden/>
          </w:rPr>
          <w:fldChar w:fldCharType="separate"/>
        </w:r>
        <w:r w:rsidR="00C50C08">
          <w:rPr>
            <w:noProof/>
            <w:webHidden/>
          </w:rPr>
          <w:delText>41</w:delText>
        </w:r>
        <w:r w:rsidR="00C50C08">
          <w:rPr>
            <w:b w:val="0"/>
            <w:bCs w:val="0"/>
            <w:caps w:val="0"/>
            <w:noProof/>
            <w:webHidden/>
          </w:rPr>
          <w:fldChar w:fldCharType="end"/>
        </w:r>
        <w:r>
          <w:rPr>
            <w:b w:val="0"/>
            <w:bCs w:val="0"/>
            <w:caps w:val="0"/>
            <w:noProof/>
          </w:rPr>
          <w:fldChar w:fldCharType="end"/>
        </w:r>
      </w:del>
    </w:p>
    <w:p w14:paraId="38A968A0" w14:textId="77777777" w:rsidR="00C50C08" w:rsidRDefault="005A3CE2">
      <w:pPr>
        <w:pStyle w:val="Obsah1"/>
        <w:rPr>
          <w:del w:id="7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3" w:author="AIB" w:date="2024-07-08T20:48:00Z" w16du:dateUtc="2024-07-08T18:48:00Z">
        <w:r>
          <w:rPr>
            <w:b w:val="0"/>
            <w:bCs w:val="0"/>
            <w:caps w:val="0"/>
          </w:rPr>
          <w:fldChar w:fldCharType="begin"/>
        </w:r>
        <w:r>
          <w:delInstrText>HYPERLINK \l "_Toc165989718"</w:delInstrText>
        </w:r>
        <w:r>
          <w:rPr>
            <w:b w:val="0"/>
            <w:bCs w:val="0"/>
            <w:caps w:val="0"/>
          </w:rPr>
        </w:r>
        <w:r>
          <w:rPr>
            <w:b w:val="0"/>
            <w:bCs w:val="0"/>
            <w:caps w:val="0"/>
          </w:rPr>
          <w:fldChar w:fldCharType="separate"/>
        </w:r>
        <w:r w:rsidR="00C50C08" w:rsidRPr="007B6D21">
          <w:rPr>
            <w:rStyle w:val="Hypertextovodkaz"/>
            <w:noProof/>
          </w:rPr>
          <w:delText>36.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Third party claims</w:delText>
        </w:r>
        <w:r w:rsidR="00C50C08">
          <w:rPr>
            <w:noProof/>
            <w:webHidden/>
          </w:rPr>
          <w:tab/>
        </w:r>
        <w:r w:rsidR="00C50C08">
          <w:rPr>
            <w:b w:val="0"/>
            <w:bCs w:val="0"/>
            <w:caps w:val="0"/>
            <w:noProof/>
            <w:webHidden/>
          </w:rPr>
          <w:fldChar w:fldCharType="begin"/>
        </w:r>
        <w:r w:rsidR="00C50C08">
          <w:rPr>
            <w:noProof/>
            <w:webHidden/>
          </w:rPr>
          <w:delInstrText xml:space="preserve"> PAGEREF _Toc165989718 \h </w:delInstrText>
        </w:r>
        <w:r w:rsidR="00C50C08">
          <w:rPr>
            <w:b w:val="0"/>
            <w:bCs w:val="0"/>
            <w:caps w:val="0"/>
            <w:noProof/>
            <w:webHidden/>
          </w:rPr>
        </w:r>
        <w:r w:rsidR="00C50C08">
          <w:rPr>
            <w:b w:val="0"/>
            <w:bCs w:val="0"/>
            <w:caps w:val="0"/>
            <w:noProof/>
            <w:webHidden/>
          </w:rPr>
          <w:fldChar w:fldCharType="separate"/>
        </w:r>
        <w:r w:rsidR="00C50C08">
          <w:rPr>
            <w:noProof/>
            <w:webHidden/>
          </w:rPr>
          <w:delText>41</w:delText>
        </w:r>
        <w:r w:rsidR="00C50C08">
          <w:rPr>
            <w:b w:val="0"/>
            <w:bCs w:val="0"/>
            <w:caps w:val="0"/>
            <w:noProof/>
            <w:webHidden/>
          </w:rPr>
          <w:fldChar w:fldCharType="end"/>
        </w:r>
        <w:r>
          <w:rPr>
            <w:b w:val="0"/>
            <w:bCs w:val="0"/>
            <w:caps w:val="0"/>
            <w:noProof/>
          </w:rPr>
          <w:fldChar w:fldCharType="end"/>
        </w:r>
      </w:del>
    </w:p>
    <w:p w14:paraId="561FA2DB" w14:textId="77777777" w:rsidR="00C50C08" w:rsidRDefault="005A3CE2">
      <w:pPr>
        <w:pStyle w:val="Obsah1"/>
        <w:rPr>
          <w:del w:id="7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5" w:author="AIB" w:date="2024-07-08T20:48:00Z" w16du:dateUtc="2024-07-08T18:48:00Z">
        <w:r>
          <w:rPr>
            <w:b w:val="0"/>
            <w:bCs w:val="0"/>
            <w:caps w:val="0"/>
          </w:rPr>
          <w:lastRenderedPageBreak/>
          <w:fldChar w:fldCharType="begin"/>
        </w:r>
        <w:r>
          <w:delInstrText>HYPERLINK \l "_Toc165989719"</w:delInstrText>
        </w:r>
        <w:r>
          <w:rPr>
            <w:b w:val="0"/>
            <w:bCs w:val="0"/>
            <w:caps w:val="0"/>
          </w:rPr>
        </w:r>
        <w:r>
          <w:rPr>
            <w:b w:val="0"/>
            <w:bCs w:val="0"/>
            <w:caps w:val="0"/>
          </w:rPr>
          <w:fldChar w:fldCharType="separate"/>
        </w:r>
        <w:r w:rsidR="00C50C08" w:rsidRPr="007B6D21">
          <w:rPr>
            <w:rStyle w:val="Hypertextovodkaz"/>
            <w:noProof/>
          </w:rPr>
          <w:delText>37.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contractual penalties</w:delText>
        </w:r>
        <w:r w:rsidR="00C50C08">
          <w:rPr>
            <w:noProof/>
            <w:webHidden/>
          </w:rPr>
          <w:tab/>
        </w:r>
        <w:r w:rsidR="00C50C08">
          <w:rPr>
            <w:b w:val="0"/>
            <w:bCs w:val="0"/>
            <w:caps w:val="0"/>
            <w:noProof/>
            <w:webHidden/>
          </w:rPr>
          <w:fldChar w:fldCharType="begin"/>
        </w:r>
        <w:r w:rsidR="00C50C08">
          <w:rPr>
            <w:noProof/>
            <w:webHidden/>
          </w:rPr>
          <w:delInstrText xml:space="preserve"> PAGEREF _Toc165989719 \h </w:delInstrText>
        </w:r>
        <w:r w:rsidR="00C50C08">
          <w:rPr>
            <w:b w:val="0"/>
            <w:bCs w:val="0"/>
            <w:caps w:val="0"/>
            <w:noProof/>
            <w:webHidden/>
          </w:rPr>
        </w:r>
        <w:r w:rsidR="00C50C08">
          <w:rPr>
            <w:b w:val="0"/>
            <w:bCs w:val="0"/>
            <w:caps w:val="0"/>
            <w:noProof/>
            <w:webHidden/>
          </w:rPr>
          <w:fldChar w:fldCharType="separate"/>
        </w:r>
        <w:r w:rsidR="00C50C08">
          <w:rPr>
            <w:noProof/>
            <w:webHidden/>
          </w:rPr>
          <w:delText>41</w:delText>
        </w:r>
        <w:r w:rsidR="00C50C08">
          <w:rPr>
            <w:b w:val="0"/>
            <w:bCs w:val="0"/>
            <w:caps w:val="0"/>
            <w:noProof/>
            <w:webHidden/>
          </w:rPr>
          <w:fldChar w:fldCharType="end"/>
        </w:r>
        <w:r>
          <w:rPr>
            <w:b w:val="0"/>
            <w:bCs w:val="0"/>
            <w:caps w:val="0"/>
            <w:noProof/>
          </w:rPr>
          <w:fldChar w:fldCharType="end"/>
        </w:r>
      </w:del>
    </w:p>
    <w:p w14:paraId="16B79882" w14:textId="77777777" w:rsidR="00C50C08" w:rsidRDefault="005A3CE2">
      <w:pPr>
        <w:pStyle w:val="Obsah1"/>
        <w:rPr>
          <w:del w:id="7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7" w:author="AIB" w:date="2024-07-08T20:48:00Z" w16du:dateUtc="2024-07-08T18:48:00Z">
        <w:r>
          <w:rPr>
            <w:b w:val="0"/>
            <w:bCs w:val="0"/>
            <w:caps w:val="0"/>
          </w:rPr>
          <w:fldChar w:fldCharType="begin"/>
        </w:r>
        <w:r>
          <w:delInstrText>HYPERLINK \l "_Toc165989720"</w:delInstrText>
        </w:r>
        <w:r>
          <w:rPr>
            <w:b w:val="0"/>
            <w:bCs w:val="0"/>
            <w:caps w:val="0"/>
          </w:rPr>
        </w:r>
        <w:r>
          <w:rPr>
            <w:b w:val="0"/>
            <w:bCs w:val="0"/>
            <w:caps w:val="0"/>
          </w:rPr>
          <w:fldChar w:fldCharType="separate"/>
        </w:r>
        <w:r w:rsidR="00C50C08" w:rsidRPr="007B6D21">
          <w:rPr>
            <w:rStyle w:val="Hypertextovodkaz"/>
            <w:noProof/>
          </w:rPr>
          <w:delText>38.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Force Majeure</w:delText>
        </w:r>
        <w:r w:rsidR="00C50C08">
          <w:rPr>
            <w:noProof/>
            <w:webHidden/>
          </w:rPr>
          <w:tab/>
        </w:r>
        <w:r w:rsidR="00C50C08">
          <w:rPr>
            <w:b w:val="0"/>
            <w:bCs w:val="0"/>
            <w:caps w:val="0"/>
            <w:noProof/>
            <w:webHidden/>
          </w:rPr>
          <w:fldChar w:fldCharType="begin"/>
        </w:r>
        <w:r w:rsidR="00C50C08">
          <w:rPr>
            <w:noProof/>
            <w:webHidden/>
          </w:rPr>
          <w:delInstrText xml:space="preserve"> PAGEREF _Toc165989720 \h </w:delInstrText>
        </w:r>
        <w:r w:rsidR="00C50C08">
          <w:rPr>
            <w:b w:val="0"/>
            <w:bCs w:val="0"/>
            <w:caps w:val="0"/>
            <w:noProof/>
            <w:webHidden/>
          </w:rPr>
        </w:r>
        <w:r w:rsidR="00C50C08">
          <w:rPr>
            <w:b w:val="0"/>
            <w:bCs w:val="0"/>
            <w:caps w:val="0"/>
            <w:noProof/>
            <w:webHidden/>
          </w:rPr>
          <w:fldChar w:fldCharType="separate"/>
        </w:r>
        <w:r w:rsidR="00C50C08">
          <w:rPr>
            <w:noProof/>
            <w:webHidden/>
          </w:rPr>
          <w:delText>43</w:delText>
        </w:r>
        <w:r w:rsidR="00C50C08">
          <w:rPr>
            <w:b w:val="0"/>
            <w:bCs w:val="0"/>
            <w:caps w:val="0"/>
            <w:noProof/>
            <w:webHidden/>
          </w:rPr>
          <w:fldChar w:fldCharType="end"/>
        </w:r>
        <w:r>
          <w:rPr>
            <w:b w:val="0"/>
            <w:bCs w:val="0"/>
            <w:caps w:val="0"/>
            <w:noProof/>
          </w:rPr>
          <w:fldChar w:fldCharType="end"/>
        </w:r>
      </w:del>
    </w:p>
    <w:p w14:paraId="1C626AC0" w14:textId="77777777" w:rsidR="00C50C08" w:rsidRDefault="005A3CE2">
      <w:pPr>
        <w:pStyle w:val="Obsah1"/>
        <w:rPr>
          <w:del w:id="7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9" w:author="AIB" w:date="2024-07-08T20:48:00Z" w16du:dateUtc="2024-07-08T18:48:00Z">
        <w:r>
          <w:rPr>
            <w:b w:val="0"/>
            <w:bCs w:val="0"/>
            <w:caps w:val="0"/>
          </w:rPr>
          <w:fldChar w:fldCharType="begin"/>
        </w:r>
        <w:r>
          <w:delInstrText>HYPERLINK \l "_Toc165989721"</w:delInstrText>
        </w:r>
        <w:r>
          <w:rPr>
            <w:b w:val="0"/>
            <w:bCs w:val="0"/>
            <w:caps w:val="0"/>
          </w:rPr>
        </w:r>
        <w:r>
          <w:rPr>
            <w:b w:val="0"/>
            <w:bCs w:val="0"/>
            <w:caps w:val="0"/>
          </w:rPr>
          <w:fldChar w:fldCharType="separate"/>
        </w:r>
        <w:r w:rsidR="00C50C08" w:rsidRPr="007B6D21">
          <w:rPr>
            <w:rStyle w:val="Hypertextovodkaz"/>
            <w:noProof/>
          </w:rPr>
          <w:delText>39.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w:delText>
        </w:r>
        <w:r w:rsidR="00C50C08">
          <w:rPr>
            <w:noProof/>
            <w:webHidden/>
          </w:rPr>
          <w:tab/>
        </w:r>
        <w:r w:rsidR="00C50C08">
          <w:rPr>
            <w:b w:val="0"/>
            <w:bCs w:val="0"/>
            <w:caps w:val="0"/>
            <w:noProof/>
            <w:webHidden/>
          </w:rPr>
          <w:fldChar w:fldCharType="begin"/>
        </w:r>
        <w:r w:rsidR="00C50C08">
          <w:rPr>
            <w:noProof/>
            <w:webHidden/>
          </w:rPr>
          <w:delInstrText xml:space="preserve"> PAGEREF _Toc165989721 \h </w:delInstrText>
        </w:r>
        <w:r w:rsidR="00C50C08">
          <w:rPr>
            <w:b w:val="0"/>
            <w:bCs w:val="0"/>
            <w:caps w:val="0"/>
            <w:noProof/>
            <w:webHidden/>
          </w:rPr>
        </w:r>
        <w:r w:rsidR="00C50C08">
          <w:rPr>
            <w:b w:val="0"/>
            <w:bCs w:val="0"/>
            <w:caps w:val="0"/>
            <w:noProof/>
            <w:webHidden/>
          </w:rPr>
          <w:fldChar w:fldCharType="separate"/>
        </w:r>
        <w:r w:rsidR="00C50C08">
          <w:rPr>
            <w:noProof/>
            <w:webHidden/>
          </w:rPr>
          <w:delText>44</w:delText>
        </w:r>
        <w:r w:rsidR="00C50C08">
          <w:rPr>
            <w:b w:val="0"/>
            <w:bCs w:val="0"/>
            <w:caps w:val="0"/>
            <w:noProof/>
            <w:webHidden/>
          </w:rPr>
          <w:fldChar w:fldCharType="end"/>
        </w:r>
        <w:r>
          <w:rPr>
            <w:b w:val="0"/>
            <w:bCs w:val="0"/>
            <w:caps w:val="0"/>
            <w:noProof/>
          </w:rPr>
          <w:fldChar w:fldCharType="end"/>
        </w:r>
      </w:del>
    </w:p>
    <w:p w14:paraId="06A61215" w14:textId="77777777" w:rsidR="00C50C08" w:rsidRDefault="005A3CE2">
      <w:pPr>
        <w:pStyle w:val="Obsah1"/>
        <w:rPr>
          <w:del w:id="8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1" w:author="AIB" w:date="2024-07-08T20:48:00Z" w16du:dateUtc="2024-07-08T18:48:00Z">
        <w:r>
          <w:rPr>
            <w:b w:val="0"/>
            <w:bCs w:val="0"/>
            <w:caps w:val="0"/>
          </w:rPr>
          <w:fldChar w:fldCharType="begin"/>
        </w:r>
        <w:r>
          <w:delInstrText>HYPERLINK \l "_Toc165989722"</w:delInstrText>
        </w:r>
        <w:r>
          <w:rPr>
            <w:b w:val="0"/>
            <w:bCs w:val="0"/>
            <w:caps w:val="0"/>
          </w:rPr>
        </w:r>
        <w:r>
          <w:rPr>
            <w:b w:val="0"/>
            <w:bCs w:val="0"/>
            <w:caps w:val="0"/>
          </w:rPr>
          <w:fldChar w:fldCharType="separate"/>
        </w:r>
        <w:r w:rsidR="00C50C08" w:rsidRPr="007B6D21">
          <w:rPr>
            <w:rStyle w:val="Hypertextovodkaz"/>
            <w:noProof/>
          </w:rPr>
          <w:delText>40.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Contractor’s default</w:delText>
        </w:r>
        <w:r w:rsidR="00C50C08">
          <w:rPr>
            <w:noProof/>
            <w:webHidden/>
          </w:rPr>
          <w:tab/>
        </w:r>
        <w:r w:rsidR="00C50C08">
          <w:rPr>
            <w:b w:val="0"/>
            <w:bCs w:val="0"/>
            <w:caps w:val="0"/>
            <w:noProof/>
            <w:webHidden/>
          </w:rPr>
          <w:fldChar w:fldCharType="begin"/>
        </w:r>
        <w:r w:rsidR="00C50C08">
          <w:rPr>
            <w:noProof/>
            <w:webHidden/>
          </w:rPr>
          <w:delInstrText xml:space="preserve"> PAGEREF _Toc165989722 \h </w:delInstrText>
        </w:r>
        <w:r w:rsidR="00C50C08">
          <w:rPr>
            <w:b w:val="0"/>
            <w:bCs w:val="0"/>
            <w:caps w:val="0"/>
            <w:noProof/>
            <w:webHidden/>
          </w:rPr>
        </w:r>
        <w:r w:rsidR="00C50C08">
          <w:rPr>
            <w:b w:val="0"/>
            <w:bCs w:val="0"/>
            <w:caps w:val="0"/>
            <w:noProof/>
            <w:webHidden/>
          </w:rPr>
          <w:fldChar w:fldCharType="separate"/>
        </w:r>
        <w:r w:rsidR="00C50C08">
          <w:rPr>
            <w:noProof/>
            <w:webHidden/>
          </w:rPr>
          <w:delText>44</w:delText>
        </w:r>
        <w:r w:rsidR="00C50C08">
          <w:rPr>
            <w:b w:val="0"/>
            <w:bCs w:val="0"/>
            <w:caps w:val="0"/>
            <w:noProof/>
            <w:webHidden/>
          </w:rPr>
          <w:fldChar w:fldCharType="end"/>
        </w:r>
        <w:r>
          <w:rPr>
            <w:b w:val="0"/>
            <w:bCs w:val="0"/>
            <w:caps w:val="0"/>
            <w:noProof/>
          </w:rPr>
          <w:fldChar w:fldCharType="end"/>
        </w:r>
      </w:del>
    </w:p>
    <w:p w14:paraId="2C106A4D" w14:textId="77777777" w:rsidR="00C50C08" w:rsidRDefault="005A3CE2">
      <w:pPr>
        <w:pStyle w:val="Obsah1"/>
        <w:rPr>
          <w:del w:id="8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3" w:author="AIB" w:date="2024-07-08T20:48:00Z" w16du:dateUtc="2024-07-08T18:48:00Z">
        <w:r>
          <w:rPr>
            <w:b w:val="0"/>
            <w:bCs w:val="0"/>
            <w:caps w:val="0"/>
          </w:rPr>
          <w:fldChar w:fldCharType="begin"/>
        </w:r>
        <w:r>
          <w:delInstrText>HYPERLINK \l "_Toc165989723"</w:delInstrText>
        </w:r>
        <w:r>
          <w:rPr>
            <w:b w:val="0"/>
            <w:bCs w:val="0"/>
            <w:caps w:val="0"/>
          </w:rPr>
        </w:r>
        <w:r>
          <w:rPr>
            <w:b w:val="0"/>
            <w:bCs w:val="0"/>
            <w:caps w:val="0"/>
          </w:rPr>
          <w:fldChar w:fldCharType="separate"/>
        </w:r>
        <w:r w:rsidR="00C50C08" w:rsidRPr="007B6D21">
          <w:rPr>
            <w:rStyle w:val="Hypertextovodkaz"/>
            <w:noProof/>
          </w:rPr>
          <w:delText>41.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insolvency</w:delText>
        </w:r>
        <w:r w:rsidR="00C50C08">
          <w:rPr>
            <w:noProof/>
            <w:webHidden/>
          </w:rPr>
          <w:tab/>
        </w:r>
        <w:r w:rsidR="00C50C08">
          <w:rPr>
            <w:b w:val="0"/>
            <w:bCs w:val="0"/>
            <w:caps w:val="0"/>
            <w:noProof/>
            <w:webHidden/>
          </w:rPr>
          <w:fldChar w:fldCharType="begin"/>
        </w:r>
        <w:r w:rsidR="00C50C08">
          <w:rPr>
            <w:noProof/>
            <w:webHidden/>
          </w:rPr>
          <w:delInstrText xml:space="preserve"> PAGEREF _Toc165989723 \h </w:delInstrText>
        </w:r>
        <w:r w:rsidR="00C50C08">
          <w:rPr>
            <w:b w:val="0"/>
            <w:bCs w:val="0"/>
            <w:caps w:val="0"/>
            <w:noProof/>
            <w:webHidden/>
          </w:rPr>
        </w:r>
        <w:r w:rsidR="00C50C08">
          <w:rPr>
            <w:b w:val="0"/>
            <w:bCs w:val="0"/>
            <w:caps w:val="0"/>
            <w:noProof/>
            <w:webHidden/>
          </w:rPr>
          <w:fldChar w:fldCharType="separate"/>
        </w:r>
        <w:r w:rsidR="00C50C08">
          <w:rPr>
            <w:noProof/>
            <w:webHidden/>
          </w:rPr>
          <w:delText>45</w:delText>
        </w:r>
        <w:r w:rsidR="00C50C08">
          <w:rPr>
            <w:b w:val="0"/>
            <w:bCs w:val="0"/>
            <w:caps w:val="0"/>
            <w:noProof/>
            <w:webHidden/>
          </w:rPr>
          <w:fldChar w:fldCharType="end"/>
        </w:r>
        <w:r>
          <w:rPr>
            <w:b w:val="0"/>
            <w:bCs w:val="0"/>
            <w:caps w:val="0"/>
            <w:noProof/>
          </w:rPr>
          <w:fldChar w:fldCharType="end"/>
        </w:r>
      </w:del>
    </w:p>
    <w:p w14:paraId="0CCAC812" w14:textId="77777777" w:rsidR="00C50C08" w:rsidRDefault="005A3CE2">
      <w:pPr>
        <w:pStyle w:val="Obsah1"/>
        <w:rPr>
          <w:del w:id="8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5" w:author="AIB" w:date="2024-07-08T20:48:00Z" w16du:dateUtc="2024-07-08T18:48:00Z">
        <w:r>
          <w:rPr>
            <w:b w:val="0"/>
            <w:bCs w:val="0"/>
            <w:caps w:val="0"/>
          </w:rPr>
          <w:fldChar w:fldCharType="begin"/>
        </w:r>
        <w:r>
          <w:delInstrText>HYPERLINK \l "_Toc165989724"</w:delInstrText>
        </w:r>
        <w:r>
          <w:rPr>
            <w:b w:val="0"/>
            <w:bCs w:val="0"/>
            <w:caps w:val="0"/>
          </w:rPr>
        </w:r>
        <w:r>
          <w:rPr>
            <w:b w:val="0"/>
            <w:bCs w:val="0"/>
            <w:caps w:val="0"/>
          </w:rPr>
          <w:fldChar w:fldCharType="separate"/>
        </w:r>
        <w:r w:rsidR="00C50C08" w:rsidRPr="007B6D21">
          <w:rPr>
            <w:rStyle w:val="Hypertextovodkaz"/>
            <w:noProof/>
          </w:rPr>
          <w:delText>42.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Customer’s default</w:delText>
        </w:r>
        <w:r w:rsidR="00C50C08">
          <w:rPr>
            <w:noProof/>
            <w:webHidden/>
          </w:rPr>
          <w:tab/>
        </w:r>
        <w:r w:rsidR="00C50C08">
          <w:rPr>
            <w:b w:val="0"/>
            <w:bCs w:val="0"/>
            <w:caps w:val="0"/>
            <w:noProof/>
            <w:webHidden/>
          </w:rPr>
          <w:fldChar w:fldCharType="begin"/>
        </w:r>
        <w:r w:rsidR="00C50C08">
          <w:rPr>
            <w:noProof/>
            <w:webHidden/>
          </w:rPr>
          <w:delInstrText xml:space="preserve"> PAGEREF _Toc165989724 \h </w:delInstrText>
        </w:r>
        <w:r w:rsidR="00C50C08">
          <w:rPr>
            <w:b w:val="0"/>
            <w:bCs w:val="0"/>
            <w:caps w:val="0"/>
            <w:noProof/>
            <w:webHidden/>
          </w:rPr>
        </w:r>
        <w:r w:rsidR="00C50C08">
          <w:rPr>
            <w:b w:val="0"/>
            <w:bCs w:val="0"/>
            <w:caps w:val="0"/>
            <w:noProof/>
            <w:webHidden/>
          </w:rPr>
          <w:fldChar w:fldCharType="separate"/>
        </w:r>
        <w:r w:rsidR="00C50C08">
          <w:rPr>
            <w:noProof/>
            <w:webHidden/>
          </w:rPr>
          <w:delText>45</w:delText>
        </w:r>
        <w:r w:rsidR="00C50C08">
          <w:rPr>
            <w:b w:val="0"/>
            <w:bCs w:val="0"/>
            <w:caps w:val="0"/>
            <w:noProof/>
            <w:webHidden/>
          </w:rPr>
          <w:fldChar w:fldCharType="end"/>
        </w:r>
        <w:r>
          <w:rPr>
            <w:b w:val="0"/>
            <w:bCs w:val="0"/>
            <w:caps w:val="0"/>
            <w:noProof/>
          </w:rPr>
          <w:fldChar w:fldCharType="end"/>
        </w:r>
      </w:del>
    </w:p>
    <w:p w14:paraId="5A6A0193" w14:textId="77777777" w:rsidR="00C50C08" w:rsidRDefault="005A3CE2">
      <w:pPr>
        <w:pStyle w:val="Obsah1"/>
        <w:rPr>
          <w:del w:id="8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7" w:author="AIB" w:date="2024-07-08T20:48:00Z" w16du:dateUtc="2024-07-08T18:48:00Z">
        <w:r>
          <w:rPr>
            <w:b w:val="0"/>
            <w:bCs w:val="0"/>
            <w:caps w:val="0"/>
          </w:rPr>
          <w:fldChar w:fldCharType="begin"/>
        </w:r>
        <w:r>
          <w:delInstrText>HYPERLINK \l "_Toc165989725"</w:delInstrText>
        </w:r>
        <w:r>
          <w:rPr>
            <w:b w:val="0"/>
            <w:bCs w:val="0"/>
            <w:caps w:val="0"/>
          </w:rPr>
        </w:r>
        <w:r>
          <w:rPr>
            <w:b w:val="0"/>
            <w:bCs w:val="0"/>
            <w:caps w:val="0"/>
          </w:rPr>
          <w:fldChar w:fldCharType="separate"/>
        </w:r>
        <w:r w:rsidR="00C50C08" w:rsidRPr="007B6D21">
          <w:rPr>
            <w:rStyle w:val="Hypertextovodkaz"/>
            <w:noProof/>
          </w:rPr>
          <w:delText>43.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Use of documents and information</w:delText>
        </w:r>
        <w:r w:rsidR="00C50C08">
          <w:rPr>
            <w:noProof/>
            <w:webHidden/>
          </w:rPr>
          <w:tab/>
        </w:r>
        <w:r w:rsidR="00C50C08">
          <w:rPr>
            <w:b w:val="0"/>
            <w:bCs w:val="0"/>
            <w:caps w:val="0"/>
            <w:noProof/>
            <w:webHidden/>
          </w:rPr>
          <w:fldChar w:fldCharType="begin"/>
        </w:r>
        <w:r w:rsidR="00C50C08">
          <w:rPr>
            <w:noProof/>
            <w:webHidden/>
          </w:rPr>
          <w:delInstrText xml:space="preserve"> PAGEREF _Toc165989725 \h </w:delInstrText>
        </w:r>
        <w:r w:rsidR="00C50C08">
          <w:rPr>
            <w:b w:val="0"/>
            <w:bCs w:val="0"/>
            <w:caps w:val="0"/>
            <w:noProof/>
            <w:webHidden/>
          </w:rPr>
        </w:r>
        <w:r w:rsidR="00C50C08">
          <w:rPr>
            <w:b w:val="0"/>
            <w:bCs w:val="0"/>
            <w:caps w:val="0"/>
            <w:noProof/>
            <w:webHidden/>
          </w:rPr>
          <w:fldChar w:fldCharType="separate"/>
        </w:r>
        <w:r w:rsidR="00C50C08">
          <w:rPr>
            <w:noProof/>
            <w:webHidden/>
          </w:rPr>
          <w:delText>45</w:delText>
        </w:r>
        <w:r w:rsidR="00C50C08">
          <w:rPr>
            <w:b w:val="0"/>
            <w:bCs w:val="0"/>
            <w:caps w:val="0"/>
            <w:noProof/>
            <w:webHidden/>
          </w:rPr>
          <w:fldChar w:fldCharType="end"/>
        </w:r>
        <w:r>
          <w:rPr>
            <w:b w:val="0"/>
            <w:bCs w:val="0"/>
            <w:caps w:val="0"/>
            <w:noProof/>
          </w:rPr>
          <w:fldChar w:fldCharType="end"/>
        </w:r>
      </w:del>
    </w:p>
    <w:p w14:paraId="2FCB5698" w14:textId="77777777" w:rsidR="00C50C08" w:rsidRDefault="005A3CE2">
      <w:pPr>
        <w:pStyle w:val="Obsah1"/>
        <w:rPr>
          <w:del w:id="8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9" w:author="AIB" w:date="2024-07-08T20:48:00Z" w16du:dateUtc="2024-07-08T18:48:00Z">
        <w:r>
          <w:rPr>
            <w:b w:val="0"/>
            <w:bCs w:val="0"/>
            <w:caps w:val="0"/>
          </w:rPr>
          <w:fldChar w:fldCharType="begin"/>
        </w:r>
        <w:r>
          <w:delInstrText>HYPERLINK \l "_Toc165989726"</w:delInstrText>
        </w:r>
        <w:r>
          <w:rPr>
            <w:b w:val="0"/>
            <w:bCs w:val="0"/>
            <w:caps w:val="0"/>
          </w:rPr>
        </w:r>
        <w:r>
          <w:rPr>
            <w:b w:val="0"/>
            <w:bCs w:val="0"/>
            <w:caps w:val="0"/>
          </w:rPr>
          <w:fldChar w:fldCharType="separate"/>
        </w:r>
        <w:r w:rsidR="00C50C08" w:rsidRPr="007B6D21">
          <w:rPr>
            <w:rStyle w:val="Hypertextovodkaz"/>
            <w:noProof/>
          </w:rPr>
          <w:delText>44.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Intellectual property rights</w:delText>
        </w:r>
        <w:r w:rsidR="00C50C08">
          <w:rPr>
            <w:noProof/>
            <w:webHidden/>
          </w:rPr>
          <w:tab/>
        </w:r>
        <w:r w:rsidR="00C50C08">
          <w:rPr>
            <w:b w:val="0"/>
            <w:bCs w:val="0"/>
            <w:caps w:val="0"/>
            <w:noProof/>
            <w:webHidden/>
          </w:rPr>
          <w:fldChar w:fldCharType="begin"/>
        </w:r>
        <w:r w:rsidR="00C50C08">
          <w:rPr>
            <w:noProof/>
            <w:webHidden/>
          </w:rPr>
          <w:delInstrText xml:space="preserve"> PAGEREF _Toc165989726 \h </w:delInstrText>
        </w:r>
        <w:r w:rsidR="00C50C08">
          <w:rPr>
            <w:b w:val="0"/>
            <w:bCs w:val="0"/>
            <w:caps w:val="0"/>
            <w:noProof/>
            <w:webHidden/>
          </w:rPr>
        </w:r>
        <w:r w:rsidR="00C50C08">
          <w:rPr>
            <w:b w:val="0"/>
            <w:bCs w:val="0"/>
            <w:caps w:val="0"/>
            <w:noProof/>
            <w:webHidden/>
          </w:rPr>
          <w:fldChar w:fldCharType="separate"/>
        </w:r>
        <w:r w:rsidR="00C50C08">
          <w:rPr>
            <w:noProof/>
            <w:webHidden/>
          </w:rPr>
          <w:delText>47</w:delText>
        </w:r>
        <w:r w:rsidR="00C50C08">
          <w:rPr>
            <w:b w:val="0"/>
            <w:bCs w:val="0"/>
            <w:caps w:val="0"/>
            <w:noProof/>
            <w:webHidden/>
          </w:rPr>
          <w:fldChar w:fldCharType="end"/>
        </w:r>
        <w:r>
          <w:rPr>
            <w:b w:val="0"/>
            <w:bCs w:val="0"/>
            <w:caps w:val="0"/>
            <w:noProof/>
          </w:rPr>
          <w:fldChar w:fldCharType="end"/>
        </w:r>
      </w:del>
    </w:p>
    <w:p w14:paraId="26C5D82B" w14:textId="77777777" w:rsidR="00C50C08" w:rsidRDefault="005A3CE2">
      <w:pPr>
        <w:pStyle w:val="Obsah1"/>
        <w:rPr>
          <w:del w:id="9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1" w:author="AIB" w:date="2024-07-08T20:48:00Z" w16du:dateUtc="2024-07-08T18:48:00Z">
        <w:r>
          <w:rPr>
            <w:b w:val="0"/>
            <w:bCs w:val="0"/>
            <w:caps w:val="0"/>
          </w:rPr>
          <w:fldChar w:fldCharType="begin"/>
        </w:r>
        <w:r>
          <w:delInstrText>HYPERLINK \l "_Toc165989727"</w:delInstrText>
        </w:r>
        <w:r>
          <w:rPr>
            <w:b w:val="0"/>
            <w:bCs w:val="0"/>
            <w:caps w:val="0"/>
          </w:rPr>
        </w:r>
        <w:r>
          <w:rPr>
            <w:b w:val="0"/>
            <w:bCs w:val="0"/>
            <w:caps w:val="0"/>
          </w:rPr>
          <w:fldChar w:fldCharType="separate"/>
        </w:r>
        <w:r w:rsidR="00C50C08" w:rsidRPr="007B6D21">
          <w:rPr>
            <w:rStyle w:val="Hypertextovodkaz"/>
            <w:noProof/>
          </w:rPr>
          <w:delText>45.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Source Code</w:delText>
        </w:r>
        <w:r w:rsidR="00C50C08">
          <w:rPr>
            <w:noProof/>
            <w:webHidden/>
          </w:rPr>
          <w:tab/>
        </w:r>
        <w:r w:rsidR="00C50C08">
          <w:rPr>
            <w:b w:val="0"/>
            <w:bCs w:val="0"/>
            <w:caps w:val="0"/>
            <w:noProof/>
            <w:webHidden/>
          </w:rPr>
          <w:fldChar w:fldCharType="begin"/>
        </w:r>
        <w:r w:rsidR="00C50C08">
          <w:rPr>
            <w:noProof/>
            <w:webHidden/>
          </w:rPr>
          <w:delInstrText xml:space="preserve"> PAGEREF _Toc165989727 \h </w:delInstrText>
        </w:r>
        <w:r w:rsidR="00C50C08">
          <w:rPr>
            <w:b w:val="0"/>
            <w:bCs w:val="0"/>
            <w:caps w:val="0"/>
            <w:noProof/>
            <w:webHidden/>
          </w:rPr>
        </w:r>
        <w:r w:rsidR="00C50C08">
          <w:rPr>
            <w:b w:val="0"/>
            <w:bCs w:val="0"/>
            <w:caps w:val="0"/>
            <w:noProof/>
            <w:webHidden/>
          </w:rPr>
          <w:fldChar w:fldCharType="separate"/>
        </w:r>
        <w:r w:rsidR="00C50C08">
          <w:rPr>
            <w:noProof/>
            <w:webHidden/>
          </w:rPr>
          <w:delText>48</w:delText>
        </w:r>
        <w:r w:rsidR="00C50C08">
          <w:rPr>
            <w:b w:val="0"/>
            <w:bCs w:val="0"/>
            <w:caps w:val="0"/>
            <w:noProof/>
            <w:webHidden/>
          </w:rPr>
          <w:fldChar w:fldCharType="end"/>
        </w:r>
        <w:r>
          <w:rPr>
            <w:b w:val="0"/>
            <w:bCs w:val="0"/>
            <w:caps w:val="0"/>
            <w:noProof/>
          </w:rPr>
          <w:fldChar w:fldCharType="end"/>
        </w:r>
      </w:del>
    </w:p>
    <w:p w14:paraId="0F02A006" w14:textId="77777777" w:rsidR="00C50C08" w:rsidRDefault="005A3CE2">
      <w:pPr>
        <w:pStyle w:val="Obsah1"/>
        <w:rPr>
          <w:del w:id="9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3" w:author="AIB" w:date="2024-07-08T20:48:00Z" w16du:dateUtc="2024-07-08T18:48:00Z">
        <w:r>
          <w:rPr>
            <w:b w:val="0"/>
            <w:bCs w:val="0"/>
            <w:caps w:val="0"/>
          </w:rPr>
          <w:fldChar w:fldCharType="begin"/>
        </w:r>
        <w:r>
          <w:delInstrText>HYPERLINK \l "_Toc165989728"</w:delInstrText>
        </w:r>
        <w:r>
          <w:rPr>
            <w:b w:val="0"/>
            <w:bCs w:val="0"/>
            <w:caps w:val="0"/>
          </w:rPr>
        </w:r>
        <w:r>
          <w:rPr>
            <w:b w:val="0"/>
            <w:bCs w:val="0"/>
            <w:caps w:val="0"/>
          </w:rPr>
          <w:fldChar w:fldCharType="separate"/>
        </w:r>
        <w:r w:rsidR="00C50C08" w:rsidRPr="007B6D21">
          <w:rPr>
            <w:rStyle w:val="Hypertextovodkaz"/>
            <w:noProof/>
          </w:rPr>
          <w:delText>46.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Dispute resolution</w:delText>
        </w:r>
        <w:r w:rsidR="00C50C08">
          <w:rPr>
            <w:noProof/>
            <w:webHidden/>
          </w:rPr>
          <w:tab/>
        </w:r>
        <w:r w:rsidR="00C50C08">
          <w:rPr>
            <w:b w:val="0"/>
            <w:bCs w:val="0"/>
            <w:caps w:val="0"/>
            <w:noProof/>
            <w:webHidden/>
          </w:rPr>
          <w:fldChar w:fldCharType="begin"/>
        </w:r>
        <w:r w:rsidR="00C50C08">
          <w:rPr>
            <w:noProof/>
            <w:webHidden/>
          </w:rPr>
          <w:delInstrText xml:space="preserve"> PAGEREF _Toc165989728 \h </w:delInstrText>
        </w:r>
        <w:r w:rsidR="00C50C08">
          <w:rPr>
            <w:b w:val="0"/>
            <w:bCs w:val="0"/>
            <w:caps w:val="0"/>
            <w:noProof/>
            <w:webHidden/>
          </w:rPr>
        </w:r>
        <w:r w:rsidR="00C50C08">
          <w:rPr>
            <w:b w:val="0"/>
            <w:bCs w:val="0"/>
            <w:caps w:val="0"/>
            <w:noProof/>
            <w:webHidden/>
          </w:rPr>
          <w:fldChar w:fldCharType="separate"/>
        </w:r>
        <w:r w:rsidR="00C50C08">
          <w:rPr>
            <w:noProof/>
            <w:webHidden/>
          </w:rPr>
          <w:delText>48</w:delText>
        </w:r>
        <w:r w:rsidR="00C50C08">
          <w:rPr>
            <w:b w:val="0"/>
            <w:bCs w:val="0"/>
            <w:caps w:val="0"/>
            <w:noProof/>
            <w:webHidden/>
          </w:rPr>
          <w:fldChar w:fldCharType="end"/>
        </w:r>
        <w:r>
          <w:rPr>
            <w:b w:val="0"/>
            <w:bCs w:val="0"/>
            <w:caps w:val="0"/>
            <w:noProof/>
          </w:rPr>
          <w:fldChar w:fldCharType="end"/>
        </w:r>
      </w:del>
    </w:p>
    <w:p w14:paraId="72C1B4B5" w14:textId="77777777" w:rsidR="00C50C08" w:rsidRDefault="005A3CE2">
      <w:pPr>
        <w:pStyle w:val="Obsah1"/>
        <w:rPr>
          <w:del w:id="9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5" w:author="AIB" w:date="2024-07-08T20:48:00Z" w16du:dateUtc="2024-07-08T18:48:00Z">
        <w:r>
          <w:rPr>
            <w:b w:val="0"/>
            <w:bCs w:val="0"/>
            <w:caps w:val="0"/>
          </w:rPr>
          <w:fldChar w:fldCharType="begin"/>
        </w:r>
        <w:r>
          <w:delInstrText>HYPERLINK \l "_Toc165989729"</w:delInstrText>
        </w:r>
        <w:r>
          <w:rPr>
            <w:b w:val="0"/>
            <w:bCs w:val="0"/>
            <w:caps w:val="0"/>
          </w:rPr>
        </w:r>
        <w:r>
          <w:rPr>
            <w:b w:val="0"/>
            <w:bCs w:val="0"/>
            <w:caps w:val="0"/>
          </w:rPr>
          <w:fldChar w:fldCharType="separate"/>
        </w:r>
        <w:r w:rsidR="00C50C08" w:rsidRPr="007B6D21">
          <w:rPr>
            <w:rStyle w:val="Hypertextovodkaz"/>
            <w:noProof/>
          </w:rPr>
          <w:delText>47.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Governing language</w:delText>
        </w:r>
        <w:r w:rsidR="00C50C08">
          <w:rPr>
            <w:noProof/>
            <w:webHidden/>
          </w:rPr>
          <w:tab/>
        </w:r>
        <w:r w:rsidR="00C50C08">
          <w:rPr>
            <w:b w:val="0"/>
            <w:bCs w:val="0"/>
            <w:caps w:val="0"/>
            <w:noProof/>
            <w:webHidden/>
          </w:rPr>
          <w:fldChar w:fldCharType="begin"/>
        </w:r>
        <w:r w:rsidR="00C50C08">
          <w:rPr>
            <w:noProof/>
            <w:webHidden/>
          </w:rPr>
          <w:delInstrText xml:space="preserve"> PAGEREF _Toc165989729 \h </w:delInstrText>
        </w:r>
        <w:r w:rsidR="00C50C08">
          <w:rPr>
            <w:b w:val="0"/>
            <w:bCs w:val="0"/>
            <w:caps w:val="0"/>
            <w:noProof/>
            <w:webHidden/>
          </w:rPr>
        </w:r>
        <w:r w:rsidR="00C50C08">
          <w:rPr>
            <w:b w:val="0"/>
            <w:bCs w:val="0"/>
            <w:caps w:val="0"/>
            <w:noProof/>
            <w:webHidden/>
          </w:rPr>
          <w:fldChar w:fldCharType="separate"/>
        </w:r>
        <w:r w:rsidR="00C50C08">
          <w:rPr>
            <w:noProof/>
            <w:webHidden/>
          </w:rPr>
          <w:delText>49</w:delText>
        </w:r>
        <w:r w:rsidR="00C50C08">
          <w:rPr>
            <w:b w:val="0"/>
            <w:bCs w:val="0"/>
            <w:caps w:val="0"/>
            <w:noProof/>
            <w:webHidden/>
          </w:rPr>
          <w:fldChar w:fldCharType="end"/>
        </w:r>
        <w:r>
          <w:rPr>
            <w:b w:val="0"/>
            <w:bCs w:val="0"/>
            <w:caps w:val="0"/>
            <w:noProof/>
          </w:rPr>
          <w:fldChar w:fldCharType="end"/>
        </w:r>
      </w:del>
    </w:p>
    <w:p w14:paraId="0C3E7C3E" w14:textId="77777777" w:rsidR="00C50C08" w:rsidRDefault="005A3CE2">
      <w:pPr>
        <w:pStyle w:val="Obsah1"/>
        <w:rPr>
          <w:del w:id="9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7" w:author="AIB" w:date="2024-07-08T20:48:00Z" w16du:dateUtc="2024-07-08T18:48:00Z">
        <w:r>
          <w:rPr>
            <w:b w:val="0"/>
            <w:bCs w:val="0"/>
            <w:caps w:val="0"/>
          </w:rPr>
          <w:fldChar w:fldCharType="begin"/>
        </w:r>
        <w:r>
          <w:delInstrText>HYPERLINK \l "_Toc165989730"</w:delInstrText>
        </w:r>
        <w:r>
          <w:rPr>
            <w:b w:val="0"/>
            <w:bCs w:val="0"/>
            <w:caps w:val="0"/>
          </w:rPr>
        </w:r>
        <w:r>
          <w:rPr>
            <w:b w:val="0"/>
            <w:bCs w:val="0"/>
            <w:caps w:val="0"/>
          </w:rPr>
          <w:fldChar w:fldCharType="separate"/>
        </w:r>
        <w:r w:rsidR="00C50C08" w:rsidRPr="007B6D21">
          <w:rPr>
            <w:rStyle w:val="Hypertextovodkaz"/>
            <w:noProof/>
          </w:rPr>
          <w:delText>48.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Applicable law</w:delText>
        </w:r>
        <w:r w:rsidR="00C50C08">
          <w:rPr>
            <w:noProof/>
            <w:webHidden/>
          </w:rPr>
          <w:tab/>
        </w:r>
        <w:r w:rsidR="00C50C08">
          <w:rPr>
            <w:b w:val="0"/>
            <w:bCs w:val="0"/>
            <w:caps w:val="0"/>
            <w:noProof/>
            <w:webHidden/>
          </w:rPr>
          <w:fldChar w:fldCharType="begin"/>
        </w:r>
        <w:r w:rsidR="00C50C08">
          <w:rPr>
            <w:noProof/>
            <w:webHidden/>
          </w:rPr>
          <w:delInstrText xml:space="preserve"> PAGEREF _Toc165989730 \h </w:delInstrText>
        </w:r>
        <w:r w:rsidR="00C50C08">
          <w:rPr>
            <w:b w:val="0"/>
            <w:bCs w:val="0"/>
            <w:caps w:val="0"/>
            <w:noProof/>
            <w:webHidden/>
          </w:rPr>
        </w:r>
        <w:r w:rsidR="00C50C08">
          <w:rPr>
            <w:b w:val="0"/>
            <w:bCs w:val="0"/>
            <w:caps w:val="0"/>
            <w:noProof/>
            <w:webHidden/>
          </w:rPr>
          <w:fldChar w:fldCharType="separate"/>
        </w:r>
        <w:r w:rsidR="00C50C08">
          <w:rPr>
            <w:noProof/>
            <w:webHidden/>
          </w:rPr>
          <w:delText>49</w:delText>
        </w:r>
        <w:r w:rsidR="00C50C08">
          <w:rPr>
            <w:b w:val="0"/>
            <w:bCs w:val="0"/>
            <w:caps w:val="0"/>
            <w:noProof/>
            <w:webHidden/>
          </w:rPr>
          <w:fldChar w:fldCharType="end"/>
        </w:r>
        <w:r>
          <w:rPr>
            <w:b w:val="0"/>
            <w:bCs w:val="0"/>
            <w:caps w:val="0"/>
            <w:noProof/>
          </w:rPr>
          <w:fldChar w:fldCharType="end"/>
        </w:r>
      </w:del>
    </w:p>
    <w:p w14:paraId="54310CFF" w14:textId="77777777" w:rsidR="00C50C08" w:rsidRDefault="005A3CE2">
      <w:pPr>
        <w:pStyle w:val="Obsah1"/>
        <w:rPr>
          <w:del w:id="9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9" w:author="AIB" w:date="2024-07-08T20:48:00Z" w16du:dateUtc="2024-07-08T18:48:00Z">
        <w:r>
          <w:rPr>
            <w:b w:val="0"/>
            <w:bCs w:val="0"/>
            <w:caps w:val="0"/>
          </w:rPr>
          <w:fldChar w:fldCharType="begin"/>
        </w:r>
        <w:r>
          <w:delInstrText>HYPERLINK \l "_Toc165989731"</w:delInstrText>
        </w:r>
        <w:r>
          <w:rPr>
            <w:b w:val="0"/>
            <w:bCs w:val="0"/>
            <w:caps w:val="0"/>
          </w:rPr>
        </w:r>
        <w:r>
          <w:rPr>
            <w:b w:val="0"/>
            <w:bCs w:val="0"/>
            <w:caps w:val="0"/>
          </w:rPr>
          <w:fldChar w:fldCharType="separate"/>
        </w:r>
        <w:r w:rsidR="00C50C08" w:rsidRPr="007B6D21">
          <w:rPr>
            <w:rStyle w:val="Hypertextovodkaz"/>
            <w:noProof/>
          </w:rPr>
          <w:delText>49.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Notices</w:delText>
        </w:r>
        <w:r w:rsidR="00C50C08">
          <w:rPr>
            <w:noProof/>
            <w:webHidden/>
          </w:rPr>
          <w:tab/>
        </w:r>
        <w:r w:rsidR="00C50C08">
          <w:rPr>
            <w:b w:val="0"/>
            <w:bCs w:val="0"/>
            <w:caps w:val="0"/>
            <w:noProof/>
            <w:webHidden/>
          </w:rPr>
          <w:fldChar w:fldCharType="begin"/>
        </w:r>
        <w:r w:rsidR="00C50C08">
          <w:rPr>
            <w:noProof/>
            <w:webHidden/>
          </w:rPr>
          <w:delInstrText xml:space="preserve"> PAGEREF _Toc165989731 \h </w:delInstrText>
        </w:r>
        <w:r w:rsidR="00C50C08">
          <w:rPr>
            <w:b w:val="0"/>
            <w:bCs w:val="0"/>
            <w:caps w:val="0"/>
            <w:noProof/>
            <w:webHidden/>
          </w:rPr>
        </w:r>
        <w:r w:rsidR="00C50C08">
          <w:rPr>
            <w:b w:val="0"/>
            <w:bCs w:val="0"/>
            <w:caps w:val="0"/>
            <w:noProof/>
            <w:webHidden/>
          </w:rPr>
          <w:fldChar w:fldCharType="separate"/>
        </w:r>
        <w:r w:rsidR="00C50C08">
          <w:rPr>
            <w:noProof/>
            <w:webHidden/>
          </w:rPr>
          <w:delText>49</w:delText>
        </w:r>
        <w:r w:rsidR="00C50C08">
          <w:rPr>
            <w:b w:val="0"/>
            <w:bCs w:val="0"/>
            <w:caps w:val="0"/>
            <w:noProof/>
            <w:webHidden/>
          </w:rPr>
          <w:fldChar w:fldCharType="end"/>
        </w:r>
        <w:r>
          <w:rPr>
            <w:b w:val="0"/>
            <w:bCs w:val="0"/>
            <w:caps w:val="0"/>
            <w:noProof/>
          </w:rPr>
          <w:fldChar w:fldCharType="end"/>
        </w:r>
      </w:del>
    </w:p>
    <w:p w14:paraId="78CC6E7F" w14:textId="77777777" w:rsidR="00C50C08" w:rsidRDefault="005A3CE2">
      <w:pPr>
        <w:pStyle w:val="Obsah1"/>
        <w:rPr>
          <w:del w:id="10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01" w:author="AIB" w:date="2024-07-08T20:48:00Z" w16du:dateUtc="2024-07-08T18:48:00Z">
        <w:r>
          <w:rPr>
            <w:b w:val="0"/>
            <w:bCs w:val="0"/>
            <w:caps w:val="0"/>
          </w:rPr>
          <w:fldChar w:fldCharType="begin"/>
        </w:r>
        <w:r>
          <w:delInstrText>HYPERLINK \l "_Toc165989732"</w:delInstrText>
        </w:r>
        <w:r>
          <w:rPr>
            <w:b w:val="0"/>
            <w:bCs w:val="0"/>
            <w:caps w:val="0"/>
          </w:rPr>
        </w:r>
        <w:r>
          <w:rPr>
            <w:b w:val="0"/>
            <w:bCs w:val="0"/>
            <w:caps w:val="0"/>
          </w:rPr>
          <w:fldChar w:fldCharType="separate"/>
        </w:r>
        <w:r w:rsidR="00C50C08" w:rsidRPr="007B6D21">
          <w:rPr>
            <w:rStyle w:val="Hypertextovodkaz"/>
            <w:noProof/>
          </w:rPr>
          <w:delText>50.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Other provisions</w:delText>
        </w:r>
        <w:r w:rsidR="00C50C08">
          <w:rPr>
            <w:noProof/>
            <w:webHidden/>
          </w:rPr>
          <w:tab/>
        </w:r>
        <w:r w:rsidR="00C50C08">
          <w:rPr>
            <w:b w:val="0"/>
            <w:bCs w:val="0"/>
            <w:caps w:val="0"/>
            <w:noProof/>
            <w:webHidden/>
          </w:rPr>
          <w:fldChar w:fldCharType="begin"/>
        </w:r>
        <w:r w:rsidR="00C50C08">
          <w:rPr>
            <w:noProof/>
            <w:webHidden/>
          </w:rPr>
          <w:delInstrText xml:space="preserve"> PAGEREF _Toc165989732 \h </w:delInstrText>
        </w:r>
        <w:r w:rsidR="00C50C08">
          <w:rPr>
            <w:b w:val="0"/>
            <w:bCs w:val="0"/>
            <w:caps w:val="0"/>
            <w:noProof/>
            <w:webHidden/>
          </w:rPr>
        </w:r>
        <w:r w:rsidR="00C50C08">
          <w:rPr>
            <w:b w:val="0"/>
            <w:bCs w:val="0"/>
            <w:caps w:val="0"/>
            <w:noProof/>
            <w:webHidden/>
          </w:rPr>
          <w:fldChar w:fldCharType="separate"/>
        </w:r>
        <w:r w:rsidR="00C50C08">
          <w:rPr>
            <w:noProof/>
            <w:webHidden/>
          </w:rPr>
          <w:delText>50</w:delText>
        </w:r>
        <w:r w:rsidR="00C50C08">
          <w:rPr>
            <w:b w:val="0"/>
            <w:bCs w:val="0"/>
            <w:caps w:val="0"/>
            <w:noProof/>
            <w:webHidden/>
          </w:rPr>
          <w:fldChar w:fldCharType="end"/>
        </w:r>
        <w:r>
          <w:rPr>
            <w:b w:val="0"/>
            <w:bCs w:val="0"/>
            <w:caps w:val="0"/>
            <w:noProof/>
          </w:rPr>
          <w:fldChar w:fldCharType="end"/>
        </w:r>
      </w:del>
    </w:p>
    <w:p w14:paraId="55B7F280" w14:textId="77777777" w:rsidR="00C50C08" w:rsidRDefault="005A3CE2">
      <w:pPr>
        <w:pStyle w:val="Obsah1"/>
        <w:rPr>
          <w:del w:id="10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03" w:author="AIB" w:date="2024-07-08T20:48:00Z" w16du:dateUtc="2024-07-08T18:48:00Z">
        <w:r>
          <w:rPr>
            <w:b w:val="0"/>
            <w:bCs w:val="0"/>
            <w:caps w:val="0"/>
          </w:rPr>
          <w:fldChar w:fldCharType="begin"/>
        </w:r>
        <w:r>
          <w:delInstrText>HYPERLINK \l "_Toc165989733"</w:delInstrText>
        </w:r>
        <w:r>
          <w:rPr>
            <w:b w:val="0"/>
            <w:bCs w:val="0"/>
            <w:caps w:val="0"/>
          </w:rPr>
        </w:r>
        <w:r>
          <w:rPr>
            <w:b w:val="0"/>
            <w:bCs w:val="0"/>
            <w:caps w:val="0"/>
          </w:rPr>
          <w:fldChar w:fldCharType="separate"/>
        </w:r>
        <w:r w:rsidR="00C50C08" w:rsidRPr="007B6D21">
          <w:rPr>
            <w:rStyle w:val="Hypertextovodkaz"/>
            <w:noProof/>
          </w:rPr>
          <w:delText>SIGNATURE PAGE</w:delText>
        </w:r>
        <w:r w:rsidR="00C50C08">
          <w:rPr>
            <w:noProof/>
            <w:webHidden/>
          </w:rPr>
          <w:tab/>
        </w:r>
        <w:r w:rsidR="00C50C08">
          <w:rPr>
            <w:b w:val="0"/>
            <w:bCs w:val="0"/>
            <w:caps w:val="0"/>
            <w:noProof/>
            <w:webHidden/>
          </w:rPr>
          <w:fldChar w:fldCharType="begin"/>
        </w:r>
        <w:r w:rsidR="00C50C08">
          <w:rPr>
            <w:noProof/>
            <w:webHidden/>
          </w:rPr>
          <w:delInstrText xml:space="preserve"> PAGEREF _Toc165989733 \h </w:delInstrText>
        </w:r>
        <w:r w:rsidR="00C50C08">
          <w:rPr>
            <w:b w:val="0"/>
            <w:bCs w:val="0"/>
            <w:caps w:val="0"/>
            <w:noProof/>
            <w:webHidden/>
          </w:rPr>
        </w:r>
        <w:r w:rsidR="00C50C08">
          <w:rPr>
            <w:b w:val="0"/>
            <w:bCs w:val="0"/>
            <w:caps w:val="0"/>
            <w:noProof/>
            <w:webHidden/>
          </w:rPr>
          <w:fldChar w:fldCharType="separate"/>
        </w:r>
        <w:r w:rsidR="00C50C08">
          <w:rPr>
            <w:noProof/>
            <w:webHidden/>
          </w:rPr>
          <w:delText>79</w:delText>
        </w:r>
        <w:r w:rsidR="00C50C08">
          <w:rPr>
            <w:b w:val="0"/>
            <w:bCs w:val="0"/>
            <w:caps w:val="0"/>
            <w:noProof/>
            <w:webHidden/>
          </w:rPr>
          <w:fldChar w:fldCharType="end"/>
        </w:r>
        <w:r>
          <w:rPr>
            <w:b w:val="0"/>
            <w:bCs w:val="0"/>
            <w:caps w:val="0"/>
            <w:noProof/>
          </w:rPr>
          <w:fldChar w:fldCharType="end"/>
        </w:r>
      </w:del>
    </w:p>
    <w:p w14:paraId="5749318A" w14:textId="71BE53B9" w:rsidR="00C671E2" w:rsidRDefault="006D4645">
      <w:pPr>
        <w:pStyle w:val="Obsah1"/>
        <w:rPr>
          <w:ins w:id="10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105" w:author="AIB" w:date="2024-07-08T20:48:00Z" w16du:dateUtc="2024-07-08T18:48:00Z">
        <w:r w:rsidRPr="00F5220B">
          <w:fldChar w:fldCharType="end"/>
        </w:r>
      </w:del>
      <w:ins w:id="106" w:author="AIB" w:date="2024-07-08T20:48:00Z" w16du:dateUtc="2024-07-08T18:48:00Z">
        <w:r w:rsidR="005C0C9F" w:rsidRPr="00A75846">
          <w:fldChar w:fldCharType="begin"/>
        </w:r>
        <w:r w:rsidR="005C0C9F" w:rsidRPr="00A75846">
          <w:instrText xml:space="preserve"> TOC \h \z \t "Nadpis 11;1;HH_Title_Titulni_strana;1;Název;1;HH Title 2;1;EN_Nadpis 1;1" </w:instrText>
        </w:r>
        <w:r w:rsidR="005C0C9F" w:rsidRPr="00A75846">
          <w:fldChar w:fldCharType="separate"/>
        </w:r>
      </w:ins>
      <w:ins w:id="107" w:author="AIB" w:date="2024-07-09T10:54:00Z" w16du:dateUtc="2024-07-09T08:54:00Z">
        <w:r w:rsidR="00C671E2" w:rsidRPr="00015E2D">
          <w:rPr>
            <w:rStyle w:val="Hypertextovodkaz"/>
            <w:noProof/>
          </w:rPr>
          <w:fldChar w:fldCharType="begin"/>
        </w:r>
        <w:r w:rsidR="00C671E2" w:rsidRPr="00015E2D">
          <w:rPr>
            <w:rStyle w:val="Hypertextovodkaz"/>
            <w:noProof/>
          </w:rPr>
          <w:instrText xml:space="preserve"> </w:instrText>
        </w:r>
        <w:r w:rsidR="00C671E2">
          <w:rPr>
            <w:noProof/>
          </w:rPr>
          <w:instrText>HYPERLINK \l "_Toc171414900"</w:instrText>
        </w:r>
        <w:r w:rsidR="00C671E2" w:rsidRPr="00015E2D">
          <w:rPr>
            <w:rStyle w:val="Hypertextovodkaz"/>
            <w:noProof/>
          </w:rPr>
          <w:instrText xml:space="preserve"> </w:instrText>
        </w:r>
        <w:r w:rsidR="00C671E2" w:rsidRPr="00015E2D">
          <w:rPr>
            <w:rStyle w:val="Hypertextovodkaz"/>
            <w:noProof/>
          </w:rPr>
        </w:r>
        <w:r w:rsidR="00C671E2" w:rsidRPr="00015E2D">
          <w:rPr>
            <w:rStyle w:val="Hypertextovodkaz"/>
            <w:noProof/>
          </w:rPr>
          <w:fldChar w:fldCharType="separate"/>
        </w:r>
        <w:r w:rsidR="00C671E2" w:rsidRPr="00015E2D">
          <w:rPr>
            <w:rStyle w:val="Hypertextovodkaz"/>
            <w:rFonts w:ascii="Times" w:hAnsi="Times"/>
            <w:noProof/>
          </w:rPr>
          <w:t>1.</w:t>
        </w:r>
        <w:r w:rsidR="00C671E2">
          <w:rPr>
            <w:rFonts w:asciiTheme="minorHAnsi" w:eastAsiaTheme="minorEastAsia" w:hAnsiTheme="minorHAnsi" w:cstheme="minorBidi"/>
            <w:b w:val="0"/>
            <w:bCs w:val="0"/>
            <w:caps w:val="0"/>
            <w:noProof/>
            <w:kern w:val="2"/>
            <w:sz w:val="24"/>
            <w:szCs w:val="24"/>
            <w:lang w:val="cs-CZ" w:eastAsia="cs-CZ"/>
            <w14:ligatures w14:val="standardContextual"/>
          </w:rPr>
          <w:tab/>
        </w:r>
        <w:r w:rsidR="00C671E2" w:rsidRPr="00015E2D">
          <w:rPr>
            <w:rStyle w:val="Hypertextovodkaz"/>
            <w:noProof/>
          </w:rPr>
          <w:t>DEFINITIONS</w:t>
        </w:r>
        <w:r w:rsidR="00C671E2">
          <w:rPr>
            <w:noProof/>
            <w:webHidden/>
          </w:rPr>
          <w:tab/>
        </w:r>
        <w:r w:rsidR="00C671E2">
          <w:rPr>
            <w:noProof/>
            <w:webHidden/>
          </w:rPr>
          <w:fldChar w:fldCharType="begin"/>
        </w:r>
        <w:r w:rsidR="00C671E2">
          <w:rPr>
            <w:noProof/>
            <w:webHidden/>
          </w:rPr>
          <w:instrText xml:space="preserve"> PAGEREF _Toc171414900 \h </w:instrText>
        </w:r>
      </w:ins>
      <w:r w:rsidR="00C671E2">
        <w:rPr>
          <w:noProof/>
          <w:webHidden/>
        </w:rPr>
      </w:r>
      <w:r w:rsidR="00C671E2">
        <w:rPr>
          <w:noProof/>
          <w:webHidden/>
        </w:rPr>
        <w:fldChar w:fldCharType="separate"/>
      </w:r>
      <w:ins w:id="108" w:author="AIB" w:date="2024-07-09T10:54:00Z" w16du:dateUtc="2024-07-09T08:54:00Z">
        <w:r w:rsidR="00C671E2">
          <w:rPr>
            <w:noProof/>
            <w:webHidden/>
          </w:rPr>
          <w:t>10</w:t>
        </w:r>
        <w:r w:rsidR="00C671E2">
          <w:rPr>
            <w:noProof/>
            <w:webHidden/>
          </w:rPr>
          <w:fldChar w:fldCharType="end"/>
        </w:r>
        <w:r w:rsidR="00C671E2" w:rsidRPr="00015E2D">
          <w:rPr>
            <w:rStyle w:val="Hypertextovodkaz"/>
            <w:noProof/>
          </w:rPr>
          <w:fldChar w:fldCharType="end"/>
        </w:r>
      </w:ins>
    </w:p>
    <w:p w14:paraId="2DFE68C1" w14:textId="59701D45" w:rsidR="00C671E2" w:rsidRDefault="00C671E2">
      <w:pPr>
        <w:pStyle w:val="Obsah1"/>
        <w:rPr>
          <w:ins w:id="1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SUBJECT OF THE CONTRACT</w:t>
        </w:r>
        <w:r>
          <w:rPr>
            <w:noProof/>
            <w:webHidden/>
          </w:rPr>
          <w:tab/>
        </w:r>
        <w:r>
          <w:rPr>
            <w:noProof/>
            <w:webHidden/>
          </w:rPr>
          <w:fldChar w:fldCharType="begin"/>
        </w:r>
        <w:r>
          <w:rPr>
            <w:noProof/>
            <w:webHidden/>
          </w:rPr>
          <w:instrText xml:space="preserve"> PAGEREF _Toc171414901 \h </w:instrText>
        </w:r>
      </w:ins>
      <w:r>
        <w:rPr>
          <w:noProof/>
          <w:webHidden/>
        </w:rPr>
      </w:r>
      <w:r>
        <w:rPr>
          <w:noProof/>
          <w:webHidden/>
        </w:rPr>
        <w:fldChar w:fldCharType="separate"/>
      </w:r>
      <w:ins w:id="111" w:author="AIB" w:date="2024-07-09T10:54:00Z" w16du:dateUtc="2024-07-09T08:54:00Z">
        <w:r>
          <w:rPr>
            <w:noProof/>
            <w:webHidden/>
          </w:rPr>
          <w:t>15</w:t>
        </w:r>
        <w:r>
          <w:rPr>
            <w:noProof/>
            <w:webHidden/>
          </w:rPr>
          <w:fldChar w:fldCharType="end"/>
        </w:r>
        <w:r w:rsidRPr="00015E2D">
          <w:rPr>
            <w:rStyle w:val="Hypertextovodkaz"/>
            <w:noProof/>
          </w:rPr>
          <w:fldChar w:fldCharType="end"/>
        </w:r>
      </w:ins>
    </w:p>
    <w:p w14:paraId="140583FD" w14:textId="42FC2478" w:rsidR="00C671E2" w:rsidRDefault="00C671E2">
      <w:pPr>
        <w:pStyle w:val="Obsah1"/>
        <w:rPr>
          <w:ins w:id="11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MAJOR PRINCIPLES OF EXECUTION OF THE WORK</w:t>
        </w:r>
        <w:r>
          <w:rPr>
            <w:noProof/>
            <w:webHidden/>
          </w:rPr>
          <w:tab/>
        </w:r>
        <w:r>
          <w:rPr>
            <w:noProof/>
            <w:webHidden/>
          </w:rPr>
          <w:fldChar w:fldCharType="begin"/>
        </w:r>
        <w:r>
          <w:rPr>
            <w:noProof/>
            <w:webHidden/>
          </w:rPr>
          <w:instrText xml:space="preserve"> PAGEREF _Toc171414902 \h </w:instrText>
        </w:r>
      </w:ins>
      <w:r>
        <w:rPr>
          <w:noProof/>
          <w:webHidden/>
        </w:rPr>
      </w:r>
      <w:r>
        <w:rPr>
          <w:noProof/>
          <w:webHidden/>
        </w:rPr>
        <w:fldChar w:fldCharType="separate"/>
      </w:r>
      <w:ins w:id="114" w:author="AIB" w:date="2024-07-09T10:54:00Z" w16du:dateUtc="2024-07-09T08:54:00Z">
        <w:r>
          <w:rPr>
            <w:noProof/>
            <w:webHidden/>
          </w:rPr>
          <w:t>16</w:t>
        </w:r>
        <w:r>
          <w:rPr>
            <w:noProof/>
            <w:webHidden/>
          </w:rPr>
          <w:fldChar w:fldCharType="end"/>
        </w:r>
        <w:r w:rsidRPr="00015E2D">
          <w:rPr>
            <w:rStyle w:val="Hypertextovodkaz"/>
            <w:noProof/>
          </w:rPr>
          <w:fldChar w:fldCharType="end"/>
        </w:r>
      </w:ins>
    </w:p>
    <w:p w14:paraId="32A54C84" w14:textId="62586529" w:rsidR="00C671E2" w:rsidRDefault="00C671E2">
      <w:pPr>
        <w:pStyle w:val="Obsah1"/>
        <w:rPr>
          <w:ins w:id="11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STANDARDS</w:t>
        </w:r>
        <w:r>
          <w:rPr>
            <w:noProof/>
            <w:webHidden/>
          </w:rPr>
          <w:tab/>
        </w:r>
        <w:r>
          <w:rPr>
            <w:noProof/>
            <w:webHidden/>
          </w:rPr>
          <w:fldChar w:fldCharType="begin"/>
        </w:r>
        <w:r>
          <w:rPr>
            <w:noProof/>
            <w:webHidden/>
          </w:rPr>
          <w:instrText xml:space="preserve"> PAGEREF _Toc171414903 \h </w:instrText>
        </w:r>
      </w:ins>
      <w:r>
        <w:rPr>
          <w:noProof/>
          <w:webHidden/>
        </w:rPr>
      </w:r>
      <w:r>
        <w:rPr>
          <w:noProof/>
          <w:webHidden/>
        </w:rPr>
        <w:fldChar w:fldCharType="separate"/>
      </w:r>
      <w:ins w:id="117" w:author="AIB" w:date="2024-07-09T10:54:00Z" w16du:dateUtc="2024-07-09T08:54:00Z">
        <w:r>
          <w:rPr>
            <w:noProof/>
            <w:webHidden/>
          </w:rPr>
          <w:t>17</w:t>
        </w:r>
        <w:r>
          <w:rPr>
            <w:noProof/>
            <w:webHidden/>
          </w:rPr>
          <w:fldChar w:fldCharType="end"/>
        </w:r>
        <w:r w:rsidRPr="00015E2D">
          <w:rPr>
            <w:rStyle w:val="Hypertextovodkaz"/>
            <w:noProof/>
          </w:rPr>
          <w:fldChar w:fldCharType="end"/>
        </w:r>
      </w:ins>
    </w:p>
    <w:p w14:paraId="0A7521FF" w14:textId="7C0ED823" w:rsidR="00C671E2" w:rsidRDefault="00C671E2">
      <w:pPr>
        <w:pStyle w:val="Obsah1"/>
        <w:rPr>
          <w:ins w:id="11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PACKING</w:t>
        </w:r>
        <w:r>
          <w:rPr>
            <w:noProof/>
            <w:webHidden/>
          </w:rPr>
          <w:tab/>
        </w:r>
        <w:r>
          <w:rPr>
            <w:noProof/>
            <w:webHidden/>
          </w:rPr>
          <w:fldChar w:fldCharType="begin"/>
        </w:r>
        <w:r>
          <w:rPr>
            <w:noProof/>
            <w:webHidden/>
          </w:rPr>
          <w:instrText xml:space="preserve"> PAGEREF _Toc171414904 \h </w:instrText>
        </w:r>
      </w:ins>
      <w:r>
        <w:rPr>
          <w:noProof/>
          <w:webHidden/>
        </w:rPr>
      </w:r>
      <w:r>
        <w:rPr>
          <w:noProof/>
          <w:webHidden/>
        </w:rPr>
        <w:fldChar w:fldCharType="separate"/>
      </w:r>
      <w:ins w:id="120" w:author="AIB" w:date="2024-07-09T10:54:00Z" w16du:dateUtc="2024-07-09T08:54:00Z">
        <w:r>
          <w:rPr>
            <w:noProof/>
            <w:webHidden/>
          </w:rPr>
          <w:t>17</w:t>
        </w:r>
        <w:r>
          <w:rPr>
            <w:noProof/>
            <w:webHidden/>
          </w:rPr>
          <w:fldChar w:fldCharType="end"/>
        </w:r>
        <w:r w:rsidRPr="00015E2D">
          <w:rPr>
            <w:rStyle w:val="Hypertextovodkaz"/>
            <w:noProof/>
          </w:rPr>
          <w:fldChar w:fldCharType="end"/>
        </w:r>
      </w:ins>
    </w:p>
    <w:p w14:paraId="4AA5F666" w14:textId="741DE45A" w:rsidR="00C671E2" w:rsidRDefault="00C671E2">
      <w:pPr>
        <w:pStyle w:val="Obsah1"/>
        <w:rPr>
          <w:ins w:id="1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DELIVERY TO SITE</w:t>
        </w:r>
        <w:r>
          <w:rPr>
            <w:noProof/>
            <w:webHidden/>
          </w:rPr>
          <w:tab/>
        </w:r>
        <w:r>
          <w:rPr>
            <w:noProof/>
            <w:webHidden/>
          </w:rPr>
          <w:fldChar w:fldCharType="begin"/>
        </w:r>
        <w:r>
          <w:rPr>
            <w:noProof/>
            <w:webHidden/>
          </w:rPr>
          <w:instrText xml:space="preserve"> PAGEREF _Toc171414905 \h </w:instrText>
        </w:r>
      </w:ins>
      <w:r>
        <w:rPr>
          <w:noProof/>
          <w:webHidden/>
        </w:rPr>
      </w:r>
      <w:r>
        <w:rPr>
          <w:noProof/>
          <w:webHidden/>
        </w:rPr>
        <w:fldChar w:fldCharType="separate"/>
      </w:r>
      <w:ins w:id="123" w:author="AIB" w:date="2024-07-09T10:54:00Z" w16du:dateUtc="2024-07-09T08:54:00Z">
        <w:r>
          <w:rPr>
            <w:noProof/>
            <w:webHidden/>
          </w:rPr>
          <w:t>18</w:t>
        </w:r>
        <w:r>
          <w:rPr>
            <w:noProof/>
            <w:webHidden/>
          </w:rPr>
          <w:fldChar w:fldCharType="end"/>
        </w:r>
        <w:r w:rsidRPr="00015E2D">
          <w:rPr>
            <w:rStyle w:val="Hypertextovodkaz"/>
            <w:noProof/>
          </w:rPr>
          <w:fldChar w:fldCharType="end"/>
        </w:r>
      </w:ins>
    </w:p>
    <w:p w14:paraId="5BEA7AD3" w14:textId="6280157B" w:rsidR="00C671E2" w:rsidRDefault="00C671E2">
      <w:pPr>
        <w:pStyle w:val="Obsah1"/>
        <w:rPr>
          <w:ins w:id="12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TRANSPORTATION</w:t>
        </w:r>
        <w:r>
          <w:rPr>
            <w:noProof/>
            <w:webHidden/>
          </w:rPr>
          <w:tab/>
        </w:r>
        <w:r>
          <w:rPr>
            <w:noProof/>
            <w:webHidden/>
          </w:rPr>
          <w:fldChar w:fldCharType="begin"/>
        </w:r>
        <w:r>
          <w:rPr>
            <w:noProof/>
            <w:webHidden/>
          </w:rPr>
          <w:instrText xml:space="preserve"> PAGEREF _Toc171414906 \h </w:instrText>
        </w:r>
      </w:ins>
      <w:r>
        <w:rPr>
          <w:noProof/>
          <w:webHidden/>
        </w:rPr>
      </w:r>
      <w:r>
        <w:rPr>
          <w:noProof/>
          <w:webHidden/>
        </w:rPr>
        <w:fldChar w:fldCharType="separate"/>
      </w:r>
      <w:ins w:id="126" w:author="AIB" w:date="2024-07-09T10:54:00Z" w16du:dateUtc="2024-07-09T08:54:00Z">
        <w:r>
          <w:rPr>
            <w:noProof/>
            <w:webHidden/>
          </w:rPr>
          <w:t>18</w:t>
        </w:r>
        <w:r>
          <w:rPr>
            <w:noProof/>
            <w:webHidden/>
          </w:rPr>
          <w:fldChar w:fldCharType="end"/>
        </w:r>
        <w:r w:rsidRPr="00015E2D">
          <w:rPr>
            <w:rStyle w:val="Hypertextovodkaz"/>
            <w:noProof/>
          </w:rPr>
          <w:fldChar w:fldCharType="end"/>
        </w:r>
      </w:ins>
    </w:p>
    <w:p w14:paraId="4D76CD57" w14:textId="5B6B36D5" w:rsidR="00C671E2" w:rsidRDefault="00C671E2">
      <w:pPr>
        <w:pStyle w:val="Obsah1"/>
        <w:rPr>
          <w:ins w:id="12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INSURANCE</w:t>
        </w:r>
        <w:r>
          <w:rPr>
            <w:noProof/>
            <w:webHidden/>
          </w:rPr>
          <w:tab/>
        </w:r>
        <w:r>
          <w:rPr>
            <w:noProof/>
            <w:webHidden/>
          </w:rPr>
          <w:fldChar w:fldCharType="begin"/>
        </w:r>
        <w:r>
          <w:rPr>
            <w:noProof/>
            <w:webHidden/>
          </w:rPr>
          <w:instrText xml:space="preserve"> PAGEREF _Toc171414907 \h </w:instrText>
        </w:r>
      </w:ins>
      <w:r>
        <w:rPr>
          <w:noProof/>
          <w:webHidden/>
        </w:rPr>
      </w:r>
      <w:r>
        <w:rPr>
          <w:noProof/>
          <w:webHidden/>
        </w:rPr>
        <w:fldChar w:fldCharType="separate"/>
      </w:r>
      <w:ins w:id="129" w:author="AIB" w:date="2024-07-09T10:54:00Z" w16du:dateUtc="2024-07-09T08:54:00Z">
        <w:r>
          <w:rPr>
            <w:noProof/>
            <w:webHidden/>
          </w:rPr>
          <w:t>19</w:t>
        </w:r>
        <w:r>
          <w:rPr>
            <w:noProof/>
            <w:webHidden/>
          </w:rPr>
          <w:fldChar w:fldCharType="end"/>
        </w:r>
        <w:r w:rsidRPr="00015E2D">
          <w:rPr>
            <w:rStyle w:val="Hypertextovodkaz"/>
            <w:noProof/>
          </w:rPr>
          <w:fldChar w:fldCharType="end"/>
        </w:r>
      </w:ins>
    </w:p>
    <w:p w14:paraId="61B05087" w14:textId="55D65F8E" w:rsidR="00C671E2" w:rsidRDefault="00C671E2">
      <w:pPr>
        <w:pStyle w:val="Obsah1"/>
        <w:rPr>
          <w:ins w:id="13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SERVICES AND OTHER DELIVERABLES</w:t>
        </w:r>
        <w:r>
          <w:rPr>
            <w:noProof/>
            <w:webHidden/>
          </w:rPr>
          <w:tab/>
        </w:r>
        <w:r>
          <w:rPr>
            <w:noProof/>
            <w:webHidden/>
          </w:rPr>
          <w:fldChar w:fldCharType="begin"/>
        </w:r>
        <w:r>
          <w:rPr>
            <w:noProof/>
            <w:webHidden/>
          </w:rPr>
          <w:instrText xml:space="preserve"> PAGEREF _Toc171414908 \h </w:instrText>
        </w:r>
      </w:ins>
      <w:r>
        <w:rPr>
          <w:noProof/>
          <w:webHidden/>
        </w:rPr>
      </w:r>
      <w:r>
        <w:rPr>
          <w:noProof/>
          <w:webHidden/>
        </w:rPr>
        <w:fldChar w:fldCharType="separate"/>
      </w:r>
      <w:ins w:id="132" w:author="AIB" w:date="2024-07-09T10:54:00Z" w16du:dateUtc="2024-07-09T08:54:00Z">
        <w:r>
          <w:rPr>
            <w:noProof/>
            <w:webHidden/>
          </w:rPr>
          <w:t>20</w:t>
        </w:r>
        <w:r>
          <w:rPr>
            <w:noProof/>
            <w:webHidden/>
          </w:rPr>
          <w:fldChar w:fldCharType="end"/>
        </w:r>
        <w:r w:rsidRPr="00015E2D">
          <w:rPr>
            <w:rStyle w:val="Hypertextovodkaz"/>
            <w:noProof/>
          </w:rPr>
          <w:fldChar w:fldCharType="end"/>
        </w:r>
      </w:ins>
    </w:p>
    <w:p w14:paraId="440E47A6" w14:textId="18B254EF" w:rsidR="00C671E2" w:rsidRDefault="00C671E2">
      <w:pPr>
        <w:pStyle w:val="Obsah1"/>
        <w:rPr>
          <w:ins w:id="1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EXAMINATION, INSPECTION AND TESTS</w:t>
        </w:r>
        <w:r>
          <w:rPr>
            <w:noProof/>
            <w:webHidden/>
          </w:rPr>
          <w:tab/>
        </w:r>
        <w:r>
          <w:rPr>
            <w:noProof/>
            <w:webHidden/>
          </w:rPr>
          <w:fldChar w:fldCharType="begin"/>
        </w:r>
        <w:r>
          <w:rPr>
            <w:noProof/>
            <w:webHidden/>
          </w:rPr>
          <w:instrText xml:space="preserve"> PAGEREF _Toc171414909 \h </w:instrText>
        </w:r>
      </w:ins>
      <w:r>
        <w:rPr>
          <w:noProof/>
          <w:webHidden/>
        </w:rPr>
      </w:r>
      <w:r>
        <w:rPr>
          <w:noProof/>
          <w:webHidden/>
        </w:rPr>
        <w:fldChar w:fldCharType="separate"/>
      </w:r>
      <w:ins w:id="135" w:author="AIB" w:date="2024-07-09T10:54:00Z" w16du:dateUtc="2024-07-09T08:54:00Z">
        <w:r>
          <w:rPr>
            <w:noProof/>
            <w:webHidden/>
          </w:rPr>
          <w:t>20</w:t>
        </w:r>
        <w:r>
          <w:rPr>
            <w:noProof/>
            <w:webHidden/>
          </w:rPr>
          <w:fldChar w:fldCharType="end"/>
        </w:r>
        <w:r w:rsidRPr="00015E2D">
          <w:rPr>
            <w:rStyle w:val="Hypertextovodkaz"/>
            <w:noProof/>
          </w:rPr>
          <w:fldChar w:fldCharType="end"/>
        </w:r>
      </w:ins>
    </w:p>
    <w:p w14:paraId="72DF87C3" w14:textId="1E0010A5" w:rsidR="00C671E2" w:rsidRDefault="00C671E2">
      <w:pPr>
        <w:pStyle w:val="Obsah1"/>
        <w:rPr>
          <w:ins w:id="13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LABOUR</w:t>
        </w:r>
        <w:r>
          <w:rPr>
            <w:noProof/>
            <w:webHidden/>
          </w:rPr>
          <w:tab/>
        </w:r>
        <w:r>
          <w:rPr>
            <w:noProof/>
            <w:webHidden/>
          </w:rPr>
          <w:fldChar w:fldCharType="begin"/>
        </w:r>
        <w:r>
          <w:rPr>
            <w:noProof/>
            <w:webHidden/>
          </w:rPr>
          <w:instrText xml:space="preserve"> PAGEREF _Toc171414910 \h </w:instrText>
        </w:r>
      </w:ins>
      <w:r>
        <w:rPr>
          <w:noProof/>
          <w:webHidden/>
        </w:rPr>
      </w:r>
      <w:r>
        <w:rPr>
          <w:noProof/>
          <w:webHidden/>
        </w:rPr>
        <w:fldChar w:fldCharType="separate"/>
      </w:r>
      <w:ins w:id="138"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04684997" w14:textId="3E700F54" w:rsidR="00C671E2" w:rsidRDefault="00C671E2">
      <w:pPr>
        <w:pStyle w:val="Obsah1"/>
        <w:rPr>
          <w:ins w:id="13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CARE OF WORK</w:t>
        </w:r>
        <w:r>
          <w:rPr>
            <w:noProof/>
            <w:webHidden/>
          </w:rPr>
          <w:tab/>
        </w:r>
        <w:r>
          <w:rPr>
            <w:noProof/>
            <w:webHidden/>
          </w:rPr>
          <w:fldChar w:fldCharType="begin"/>
        </w:r>
        <w:r>
          <w:rPr>
            <w:noProof/>
            <w:webHidden/>
          </w:rPr>
          <w:instrText xml:space="preserve"> PAGEREF _Toc171414911 \h </w:instrText>
        </w:r>
      </w:ins>
      <w:r>
        <w:rPr>
          <w:noProof/>
          <w:webHidden/>
        </w:rPr>
      </w:r>
      <w:r>
        <w:rPr>
          <w:noProof/>
          <w:webHidden/>
        </w:rPr>
        <w:fldChar w:fldCharType="separate"/>
      </w:r>
      <w:ins w:id="141"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2FDBE22D" w14:textId="61A0CD89" w:rsidR="00C671E2" w:rsidRDefault="00C671E2">
      <w:pPr>
        <w:pStyle w:val="Obsah1"/>
        <w:rPr>
          <w:ins w:id="14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TRANSFER OF OWNERSHIP AND RISK OF LOSS</w:t>
        </w:r>
        <w:r>
          <w:rPr>
            <w:noProof/>
            <w:webHidden/>
          </w:rPr>
          <w:tab/>
        </w:r>
        <w:r>
          <w:rPr>
            <w:noProof/>
            <w:webHidden/>
          </w:rPr>
          <w:fldChar w:fldCharType="begin"/>
        </w:r>
        <w:r>
          <w:rPr>
            <w:noProof/>
            <w:webHidden/>
          </w:rPr>
          <w:instrText xml:space="preserve"> PAGEREF _Toc171414912 \h </w:instrText>
        </w:r>
      </w:ins>
      <w:r>
        <w:rPr>
          <w:noProof/>
          <w:webHidden/>
        </w:rPr>
      </w:r>
      <w:r>
        <w:rPr>
          <w:noProof/>
          <w:webHidden/>
        </w:rPr>
        <w:fldChar w:fldCharType="separate"/>
      </w:r>
      <w:ins w:id="144"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2180944B" w14:textId="43ED4BED" w:rsidR="00C671E2" w:rsidRDefault="00C671E2">
      <w:pPr>
        <w:pStyle w:val="Obsah1"/>
        <w:rPr>
          <w:ins w:id="1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CONTRACTOR’S RESPONSIBILITIES</w:t>
        </w:r>
        <w:r>
          <w:rPr>
            <w:noProof/>
            <w:webHidden/>
          </w:rPr>
          <w:tab/>
        </w:r>
        <w:r>
          <w:rPr>
            <w:noProof/>
            <w:webHidden/>
          </w:rPr>
          <w:fldChar w:fldCharType="begin"/>
        </w:r>
        <w:r>
          <w:rPr>
            <w:noProof/>
            <w:webHidden/>
          </w:rPr>
          <w:instrText xml:space="preserve"> PAGEREF _Toc171414913 \h </w:instrText>
        </w:r>
      </w:ins>
      <w:r>
        <w:rPr>
          <w:noProof/>
          <w:webHidden/>
        </w:rPr>
      </w:r>
      <w:r>
        <w:rPr>
          <w:noProof/>
          <w:webHidden/>
        </w:rPr>
        <w:fldChar w:fldCharType="separate"/>
      </w:r>
      <w:ins w:id="147" w:author="AIB" w:date="2024-07-09T10:54:00Z" w16du:dateUtc="2024-07-09T08:54:00Z">
        <w:r>
          <w:rPr>
            <w:noProof/>
            <w:webHidden/>
          </w:rPr>
          <w:t>24</w:t>
        </w:r>
        <w:r>
          <w:rPr>
            <w:noProof/>
            <w:webHidden/>
          </w:rPr>
          <w:fldChar w:fldCharType="end"/>
        </w:r>
        <w:r w:rsidRPr="00015E2D">
          <w:rPr>
            <w:rStyle w:val="Hypertextovodkaz"/>
            <w:noProof/>
          </w:rPr>
          <w:fldChar w:fldCharType="end"/>
        </w:r>
      </w:ins>
    </w:p>
    <w:p w14:paraId="5CC5C0B5" w14:textId="746C6883" w:rsidR="00C671E2" w:rsidRDefault="00C671E2">
      <w:pPr>
        <w:pStyle w:val="Obsah1"/>
        <w:rPr>
          <w:ins w:id="14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CUSTOMER’S RESPONSIBILITIES</w:t>
        </w:r>
        <w:r>
          <w:rPr>
            <w:noProof/>
            <w:webHidden/>
          </w:rPr>
          <w:tab/>
        </w:r>
        <w:r>
          <w:rPr>
            <w:noProof/>
            <w:webHidden/>
          </w:rPr>
          <w:fldChar w:fldCharType="begin"/>
        </w:r>
        <w:r>
          <w:rPr>
            <w:noProof/>
            <w:webHidden/>
          </w:rPr>
          <w:instrText xml:space="preserve"> PAGEREF _Toc171414915 \h </w:instrText>
        </w:r>
      </w:ins>
      <w:r>
        <w:rPr>
          <w:noProof/>
          <w:webHidden/>
        </w:rPr>
      </w:r>
      <w:r>
        <w:rPr>
          <w:noProof/>
          <w:webHidden/>
        </w:rPr>
        <w:fldChar w:fldCharType="separate"/>
      </w:r>
      <w:ins w:id="150" w:author="AIB" w:date="2024-07-09T10:54:00Z" w16du:dateUtc="2024-07-09T08:54:00Z">
        <w:r>
          <w:rPr>
            <w:noProof/>
            <w:webHidden/>
          </w:rPr>
          <w:t>25</w:t>
        </w:r>
        <w:r>
          <w:rPr>
            <w:noProof/>
            <w:webHidden/>
          </w:rPr>
          <w:fldChar w:fldCharType="end"/>
        </w:r>
        <w:r w:rsidRPr="00015E2D">
          <w:rPr>
            <w:rStyle w:val="Hypertextovodkaz"/>
            <w:noProof/>
          </w:rPr>
          <w:fldChar w:fldCharType="end"/>
        </w:r>
      </w:ins>
    </w:p>
    <w:p w14:paraId="297EDA30" w14:textId="40336D52" w:rsidR="00C671E2" w:rsidRDefault="00C671E2">
      <w:pPr>
        <w:pStyle w:val="Obsah1"/>
        <w:rPr>
          <w:ins w:id="15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PERSONNEL</w:t>
        </w:r>
        <w:r>
          <w:rPr>
            <w:noProof/>
            <w:webHidden/>
          </w:rPr>
          <w:tab/>
        </w:r>
        <w:r>
          <w:rPr>
            <w:noProof/>
            <w:webHidden/>
          </w:rPr>
          <w:fldChar w:fldCharType="begin"/>
        </w:r>
        <w:r>
          <w:rPr>
            <w:noProof/>
            <w:webHidden/>
          </w:rPr>
          <w:instrText xml:space="preserve"> PAGEREF _Toc171414916 \h </w:instrText>
        </w:r>
      </w:ins>
      <w:r>
        <w:rPr>
          <w:noProof/>
          <w:webHidden/>
        </w:rPr>
      </w:r>
      <w:r>
        <w:rPr>
          <w:noProof/>
          <w:webHidden/>
        </w:rPr>
        <w:fldChar w:fldCharType="separate"/>
      </w:r>
      <w:ins w:id="153" w:author="AIB" w:date="2024-07-09T10:54:00Z" w16du:dateUtc="2024-07-09T08:54:00Z">
        <w:r>
          <w:rPr>
            <w:noProof/>
            <w:webHidden/>
          </w:rPr>
          <w:t>25</w:t>
        </w:r>
        <w:r>
          <w:rPr>
            <w:noProof/>
            <w:webHidden/>
          </w:rPr>
          <w:fldChar w:fldCharType="end"/>
        </w:r>
        <w:r w:rsidRPr="00015E2D">
          <w:rPr>
            <w:rStyle w:val="Hypertextovodkaz"/>
            <w:noProof/>
          </w:rPr>
          <w:fldChar w:fldCharType="end"/>
        </w:r>
      </w:ins>
    </w:p>
    <w:p w14:paraId="028535A3" w14:textId="021EC8FC" w:rsidR="00C671E2" w:rsidRDefault="00C671E2">
      <w:pPr>
        <w:pStyle w:val="Obsah1"/>
        <w:rPr>
          <w:ins w:id="15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SITE-RELATED OBLIGATIONS AND PERFORMANCE</w:t>
        </w:r>
        <w:r>
          <w:rPr>
            <w:noProof/>
            <w:webHidden/>
          </w:rPr>
          <w:tab/>
        </w:r>
        <w:r>
          <w:rPr>
            <w:noProof/>
            <w:webHidden/>
          </w:rPr>
          <w:fldChar w:fldCharType="begin"/>
        </w:r>
        <w:r>
          <w:rPr>
            <w:noProof/>
            <w:webHidden/>
          </w:rPr>
          <w:instrText xml:space="preserve"> PAGEREF _Toc171414917 \h </w:instrText>
        </w:r>
      </w:ins>
      <w:r>
        <w:rPr>
          <w:noProof/>
          <w:webHidden/>
        </w:rPr>
      </w:r>
      <w:r>
        <w:rPr>
          <w:noProof/>
          <w:webHidden/>
        </w:rPr>
        <w:fldChar w:fldCharType="separate"/>
      </w:r>
      <w:ins w:id="156" w:author="AIB" w:date="2024-07-09T10:54:00Z" w16du:dateUtc="2024-07-09T08:54:00Z">
        <w:r>
          <w:rPr>
            <w:noProof/>
            <w:webHidden/>
          </w:rPr>
          <w:t>26</w:t>
        </w:r>
        <w:r>
          <w:rPr>
            <w:noProof/>
            <w:webHidden/>
          </w:rPr>
          <w:fldChar w:fldCharType="end"/>
        </w:r>
        <w:r w:rsidRPr="00015E2D">
          <w:rPr>
            <w:rStyle w:val="Hypertextovodkaz"/>
            <w:noProof/>
          </w:rPr>
          <w:fldChar w:fldCharType="end"/>
        </w:r>
      </w:ins>
    </w:p>
    <w:p w14:paraId="4B676BA8" w14:textId="54813822" w:rsidR="00C671E2" w:rsidRDefault="00C671E2">
      <w:pPr>
        <w:pStyle w:val="Obsah1"/>
        <w:rPr>
          <w:ins w:id="1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SITE REGULATIONS</w:t>
        </w:r>
        <w:r>
          <w:rPr>
            <w:noProof/>
            <w:webHidden/>
          </w:rPr>
          <w:tab/>
        </w:r>
        <w:r>
          <w:rPr>
            <w:noProof/>
            <w:webHidden/>
          </w:rPr>
          <w:fldChar w:fldCharType="begin"/>
        </w:r>
        <w:r>
          <w:rPr>
            <w:noProof/>
            <w:webHidden/>
          </w:rPr>
          <w:instrText xml:space="preserve"> PAGEREF _Toc171414918 \h </w:instrText>
        </w:r>
      </w:ins>
      <w:r>
        <w:rPr>
          <w:noProof/>
          <w:webHidden/>
        </w:rPr>
      </w:r>
      <w:r>
        <w:rPr>
          <w:noProof/>
          <w:webHidden/>
        </w:rPr>
        <w:fldChar w:fldCharType="separate"/>
      </w:r>
      <w:ins w:id="159" w:author="AIB" w:date="2024-07-09T10:54:00Z" w16du:dateUtc="2024-07-09T08:54:00Z">
        <w:r>
          <w:rPr>
            <w:noProof/>
            <w:webHidden/>
          </w:rPr>
          <w:t>26</w:t>
        </w:r>
        <w:r>
          <w:rPr>
            <w:noProof/>
            <w:webHidden/>
          </w:rPr>
          <w:fldChar w:fldCharType="end"/>
        </w:r>
        <w:r w:rsidRPr="00015E2D">
          <w:rPr>
            <w:rStyle w:val="Hypertextovodkaz"/>
            <w:noProof/>
          </w:rPr>
          <w:fldChar w:fldCharType="end"/>
        </w:r>
      </w:ins>
    </w:p>
    <w:p w14:paraId="5999E3C6" w14:textId="137A3CC8" w:rsidR="00C671E2" w:rsidRDefault="00C671E2">
      <w:pPr>
        <w:pStyle w:val="Obsah1"/>
        <w:rPr>
          <w:ins w:id="16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SCHEDULES</w:t>
        </w:r>
        <w:r>
          <w:rPr>
            <w:noProof/>
            <w:webHidden/>
          </w:rPr>
          <w:tab/>
        </w:r>
        <w:r>
          <w:rPr>
            <w:noProof/>
            <w:webHidden/>
          </w:rPr>
          <w:fldChar w:fldCharType="begin"/>
        </w:r>
        <w:r>
          <w:rPr>
            <w:noProof/>
            <w:webHidden/>
          </w:rPr>
          <w:instrText xml:space="preserve"> PAGEREF _Toc171414919 \h </w:instrText>
        </w:r>
      </w:ins>
      <w:r>
        <w:rPr>
          <w:noProof/>
          <w:webHidden/>
        </w:rPr>
      </w:r>
      <w:r>
        <w:rPr>
          <w:noProof/>
          <w:webHidden/>
        </w:rPr>
        <w:fldChar w:fldCharType="separate"/>
      </w:r>
      <w:ins w:id="162" w:author="AIB" w:date="2024-07-09T10:54:00Z" w16du:dateUtc="2024-07-09T08:54:00Z">
        <w:r>
          <w:rPr>
            <w:noProof/>
            <w:webHidden/>
          </w:rPr>
          <w:t>27</w:t>
        </w:r>
        <w:r>
          <w:rPr>
            <w:noProof/>
            <w:webHidden/>
          </w:rPr>
          <w:fldChar w:fldCharType="end"/>
        </w:r>
        <w:r w:rsidRPr="00015E2D">
          <w:rPr>
            <w:rStyle w:val="Hypertextovodkaz"/>
            <w:noProof/>
          </w:rPr>
          <w:fldChar w:fldCharType="end"/>
        </w:r>
      </w:ins>
    </w:p>
    <w:p w14:paraId="7FC4084E" w14:textId="0D6A6825" w:rsidR="00C671E2" w:rsidRDefault="00C671E2">
      <w:pPr>
        <w:pStyle w:val="Obsah1"/>
        <w:rPr>
          <w:ins w:id="16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INFORMATION TO THE CUSTOMER</w:t>
        </w:r>
        <w:r>
          <w:rPr>
            <w:noProof/>
            <w:webHidden/>
          </w:rPr>
          <w:tab/>
        </w:r>
        <w:r>
          <w:rPr>
            <w:noProof/>
            <w:webHidden/>
          </w:rPr>
          <w:fldChar w:fldCharType="begin"/>
        </w:r>
        <w:r>
          <w:rPr>
            <w:noProof/>
            <w:webHidden/>
          </w:rPr>
          <w:instrText xml:space="preserve"> PAGEREF _Toc171414920 \h </w:instrText>
        </w:r>
      </w:ins>
      <w:r>
        <w:rPr>
          <w:noProof/>
          <w:webHidden/>
        </w:rPr>
      </w:r>
      <w:r>
        <w:rPr>
          <w:noProof/>
          <w:webHidden/>
        </w:rPr>
        <w:fldChar w:fldCharType="separate"/>
      </w:r>
      <w:ins w:id="165" w:author="AIB" w:date="2024-07-09T10:54:00Z" w16du:dateUtc="2024-07-09T08:54:00Z">
        <w:r>
          <w:rPr>
            <w:noProof/>
            <w:webHidden/>
          </w:rPr>
          <w:t>29</w:t>
        </w:r>
        <w:r>
          <w:rPr>
            <w:noProof/>
            <w:webHidden/>
          </w:rPr>
          <w:fldChar w:fldCharType="end"/>
        </w:r>
        <w:r w:rsidRPr="00015E2D">
          <w:rPr>
            <w:rStyle w:val="Hypertextovodkaz"/>
            <w:noProof/>
          </w:rPr>
          <w:fldChar w:fldCharType="end"/>
        </w:r>
      </w:ins>
    </w:p>
    <w:p w14:paraId="1E7F8F53" w14:textId="5922163D" w:rsidR="00C671E2" w:rsidRDefault="00C671E2">
      <w:pPr>
        <w:pStyle w:val="Obsah1"/>
        <w:rPr>
          <w:ins w:id="16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OBLIGATIONS AND ASSISTANCE BY THE CUSTOMER</w:t>
        </w:r>
        <w:r>
          <w:rPr>
            <w:noProof/>
            <w:webHidden/>
          </w:rPr>
          <w:tab/>
        </w:r>
        <w:r>
          <w:rPr>
            <w:noProof/>
            <w:webHidden/>
          </w:rPr>
          <w:fldChar w:fldCharType="begin"/>
        </w:r>
        <w:r>
          <w:rPr>
            <w:noProof/>
            <w:webHidden/>
          </w:rPr>
          <w:instrText xml:space="preserve"> PAGEREF _Toc171414921 \h </w:instrText>
        </w:r>
      </w:ins>
      <w:r>
        <w:rPr>
          <w:noProof/>
          <w:webHidden/>
        </w:rPr>
      </w:r>
      <w:r>
        <w:rPr>
          <w:noProof/>
          <w:webHidden/>
        </w:rPr>
        <w:fldChar w:fldCharType="separate"/>
      </w:r>
      <w:ins w:id="168" w:author="AIB" w:date="2024-07-09T10:54:00Z" w16du:dateUtc="2024-07-09T08:54:00Z">
        <w:r>
          <w:rPr>
            <w:noProof/>
            <w:webHidden/>
          </w:rPr>
          <w:t>30</w:t>
        </w:r>
        <w:r>
          <w:rPr>
            <w:noProof/>
            <w:webHidden/>
          </w:rPr>
          <w:fldChar w:fldCharType="end"/>
        </w:r>
        <w:r w:rsidRPr="00015E2D">
          <w:rPr>
            <w:rStyle w:val="Hypertextovodkaz"/>
            <w:noProof/>
          </w:rPr>
          <w:fldChar w:fldCharType="end"/>
        </w:r>
      </w:ins>
    </w:p>
    <w:p w14:paraId="1EAA27B7" w14:textId="3383C70F" w:rsidR="00C671E2" w:rsidRDefault="00C671E2">
      <w:pPr>
        <w:pStyle w:val="Obsah1"/>
        <w:rPr>
          <w:ins w:id="1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SUSPENSION</w:t>
        </w:r>
        <w:r>
          <w:rPr>
            <w:noProof/>
            <w:webHidden/>
          </w:rPr>
          <w:tab/>
        </w:r>
        <w:r>
          <w:rPr>
            <w:noProof/>
            <w:webHidden/>
          </w:rPr>
          <w:fldChar w:fldCharType="begin"/>
        </w:r>
        <w:r>
          <w:rPr>
            <w:noProof/>
            <w:webHidden/>
          </w:rPr>
          <w:instrText xml:space="preserve"> PAGEREF _Toc171414922 \h </w:instrText>
        </w:r>
      </w:ins>
      <w:r>
        <w:rPr>
          <w:noProof/>
          <w:webHidden/>
        </w:rPr>
      </w:r>
      <w:r>
        <w:rPr>
          <w:noProof/>
          <w:webHidden/>
        </w:rPr>
        <w:fldChar w:fldCharType="separate"/>
      </w:r>
      <w:ins w:id="171" w:author="AIB" w:date="2024-07-09T10:54:00Z" w16du:dateUtc="2024-07-09T08:54:00Z">
        <w:r>
          <w:rPr>
            <w:noProof/>
            <w:webHidden/>
          </w:rPr>
          <w:t>31</w:t>
        </w:r>
        <w:r>
          <w:rPr>
            <w:noProof/>
            <w:webHidden/>
          </w:rPr>
          <w:fldChar w:fldCharType="end"/>
        </w:r>
        <w:r w:rsidRPr="00015E2D">
          <w:rPr>
            <w:rStyle w:val="Hypertextovodkaz"/>
            <w:noProof/>
          </w:rPr>
          <w:fldChar w:fldCharType="end"/>
        </w:r>
      </w:ins>
    </w:p>
    <w:p w14:paraId="00C252AE" w14:textId="5BB24EC7" w:rsidR="00C671E2" w:rsidRDefault="00C671E2">
      <w:pPr>
        <w:pStyle w:val="Obsah1"/>
        <w:rPr>
          <w:ins w:id="17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3" w:author="AIB" w:date="2024-07-09T10:54:00Z" w16du:dateUtc="2024-07-09T08:54:00Z">
        <w:r w:rsidRPr="00015E2D">
          <w:rPr>
            <w:rStyle w:val="Hypertextovodkaz"/>
            <w:noProof/>
          </w:rPr>
          <w:lastRenderedPageBreak/>
          <w:fldChar w:fldCharType="begin"/>
        </w:r>
        <w:r w:rsidRPr="00015E2D">
          <w:rPr>
            <w:rStyle w:val="Hypertextovodkaz"/>
            <w:noProof/>
          </w:rPr>
          <w:instrText xml:space="preserve"> </w:instrText>
        </w:r>
        <w:r>
          <w:rPr>
            <w:noProof/>
          </w:rPr>
          <w:instrText>HYPERLINK \l "_Toc171414923"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COMPLETION OF WORK</w:t>
        </w:r>
        <w:r>
          <w:rPr>
            <w:noProof/>
            <w:webHidden/>
          </w:rPr>
          <w:tab/>
        </w:r>
        <w:r>
          <w:rPr>
            <w:noProof/>
            <w:webHidden/>
          </w:rPr>
          <w:fldChar w:fldCharType="begin"/>
        </w:r>
        <w:r>
          <w:rPr>
            <w:noProof/>
            <w:webHidden/>
          </w:rPr>
          <w:instrText xml:space="preserve"> PAGEREF _Toc171414923 \h </w:instrText>
        </w:r>
      </w:ins>
      <w:r>
        <w:rPr>
          <w:noProof/>
          <w:webHidden/>
        </w:rPr>
      </w:r>
      <w:r>
        <w:rPr>
          <w:noProof/>
          <w:webHidden/>
        </w:rPr>
        <w:fldChar w:fldCharType="separate"/>
      </w:r>
      <w:ins w:id="174" w:author="AIB" w:date="2024-07-09T10:54:00Z" w16du:dateUtc="2024-07-09T08:54:00Z">
        <w:r>
          <w:rPr>
            <w:noProof/>
            <w:webHidden/>
          </w:rPr>
          <w:t>32</w:t>
        </w:r>
        <w:r>
          <w:rPr>
            <w:noProof/>
            <w:webHidden/>
          </w:rPr>
          <w:fldChar w:fldCharType="end"/>
        </w:r>
        <w:r w:rsidRPr="00015E2D">
          <w:rPr>
            <w:rStyle w:val="Hypertextovodkaz"/>
            <w:noProof/>
          </w:rPr>
          <w:fldChar w:fldCharType="end"/>
        </w:r>
      </w:ins>
    </w:p>
    <w:p w14:paraId="39EA7D5B" w14:textId="397D7798" w:rsidR="00C671E2" w:rsidRDefault="00C671E2">
      <w:pPr>
        <w:pStyle w:val="Obsah1"/>
        <w:rPr>
          <w:ins w:id="17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STABLE PERFORMANCE GUARANTEES</w:t>
        </w:r>
        <w:r>
          <w:rPr>
            <w:noProof/>
            <w:webHidden/>
          </w:rPr>
          <w:tab/>
        </w:r>
        <w:r>
          <w:rPr>
            <w:noProof/>
            <w:webHidden/>
          </w:rPr>
          <w:fldChar w:fldCharType="begin"/>
        </w:r>
        <w:r>
          <w:rPr>
            <w:noProof/>
            <w:webHidden/>
          </w:rPr>
          <w:instrText xml:space="preserve"> PAGEREF _Toc171414924 \h </w:instrText>
        </w:r>
      </w:ins>
      <w:r>
        <w:rPr>
          <w:noProof/>
          <w:webHidden/>
        </w:rPr>
      </w:r>
      <w:r>
        <w:rPr>
          <w:noProof/>
          <w:webHidden/>
        </w:rPr>
        <w:fldChar w:fldCharType="separate"/>
      </w:r>
      <w:ins w:id="177" w:author="AIB" w:date="2024-07-09T10:54:00Z" w16du:dateUtc="2024-07-09T08:54:00Z">
        <w:r>
          <w:rPr>
            <w:noProof/>
            <w:webHidden/>
          </w:rPr>
          <w:t>40</w:t>
        </w:r>
        <w:r>
          <w:rPr>
            <w:noProof/>
            <w:webHidden/>
          </w:rPr>
          <w:fldChar w:fldCharType="end"/>
        </w:r>
        <w:r w:rsidRPr="00015E2D">
          <w:rPr>
            <w:rStyle w:val="Hypertextovodkaz"/>
            <w:noProof/>
          </w:rPr>
          <w:fldChar w:fldCharType="end"/>
        </w:r>
      </w:ins>
    </w:p>
    <w:p w14:paraId="73D7E2F9" w14:textId="2D766EAD" w:rsidR="00C671E2" w:rsidRDefault="00C671E2">
      <w:pPr>
        <w:pStyle w:val="Obsah1"/>
        <w:rPr>
          <w:ins w:id="17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LIABILITY FOR DEFECTS OF WORK AND WARRANTY</w:t>
        </w:r>
        <w:r>
          <w:rPr>
            <w:noProof/>
            <w:webHidden/>
          </w:rPr>
          <w:tab/>
        </w:r>
        <w:r>
          <w:rPr>
            <w:noProof/>
            <w:webHidden/>
          </w:rPr>
          <w:fldChar w:fldCharType="begin"/>
        </w:r>
        <w:r>
          <w:rPr>
            <w:noProof/>
            <w:webHidden/>
          </w:rPr>
          <w:instrText xml:space="preserve"> PAGEREF _Toc171414925 \h </w:instrText>
        </w:r>
      </w:ins>
      <w:r>
        <w:rPr>
          <w:noProof/>
          <w:webHidden/>
        </w:rPr>
      </w:r>
      <w:r>
        <w:rPr>
          <w:noProof/>
          <w:webHidden/>
        </w:rPr>
        <w:fldChar w:fldCharType="separate"/>
      </w:r>
      <w:ins w:id="180" w:author="AIB" w:date="2024-07-09T10:54:00Z" w16du:dateUtc="2024-07-09T08:54:00Z">
        <w:r>
          <w:rPr>
            <w:noProof/>
            <w:webHidden/>
          </w:rPr>
          <w:t>41</w:t>
        </w:r>
        <w:r>
          <w:rPr>
            <w:noProof/>
            <w:webHidden/>
          </w:rPr>
          <w:fldChar w:fldCharType="end"/>
        </w:r>
        <w:r w:rsidRPr="00015E2D">
          <w:rPr>
            <w:rStyle w:val="Hypertextovodkaz"/>
            <w:noProof/>
          </w:rPr>
          <w:fldChar w:fldCharType="end"/>
        </w:r>
      </w:ins>
    </w:p>
    <w:p w14:paraId="3C2B6ABC" w14:textId="1A40392C" w:rsidR="00C671E2" w:rsidRDefault="00C671E2">
      <w:pPr>
        <w:pStyle w:val="Obsah1"/>
        <w:rPr>
          <w:ins w:id="1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BANK GUARANTEES</w:t>
        </w:r>
        <w:r>
          <w:rPr>
            <w:noProof/>
            <w:webHidden/>
          </w:rPr>
          <w:tab/>
        </w:r>
        <w:r>
          <w:rPr>
            <w:noProof/>
            <w:webHidden/>
          </w:rPr>
          <w:fldChar w:fldCharType="begin"/>
        </w:r>
        <w:r>
          <w:rPr>
            <w:noProof/>
            <w:webHidden/>
          </w:rPr>
          <w:instrText xml:space="preserve"> PAGEREF _Toc171414926 \h </w:instrText>
        </w:r>
      </w:ins>
      <w:r>
        <w:rPr>
          <w:noProof/>
          <w:webHidden/>
        </w:rPr>
      </w:r>
      <w:r>
        <w:rPr>
          <w:noProof/>
          <w:webHidden/>
        </w:rPr>
        <w:fldChar w:fldCharType="separate"/>
      </w:r>
      <w:ins w:id="183" w:author="AIB" w:date="2024-07-09T10:54:00Z" w16du:dateUtc="2024-07-09T08:54:00Z">
        <w:r>
          <w:rPr>
            <w:noProof/>
            <w:webHidden/>
          </w:rPr>
          <w:t>42</w:t>
        </w:r>
        <w:r>
          <w:rPr>
            <w:noProof/>
            <w:webHidden/>
          </w:rPr>
          <w:fldChar w:fldCharType="end"/>
        </w:r>
        <w:r w:rsidRPr="00015E2D">
          <w:rPr>
            <w:rStyle w:val="Hypertextovodkaz"/>
            <w:noProof/>
          </w:rPr>
          <w:fldChar w:fldCharType="end"/>
        </w:r>
      </w:ins>
    </w:p>
    <w:p w14:paraId="68AA86EF" w14:textId="3D55A109" w:rsidR="00C671E2" w:rsidRDefault="00C671E2">
      <w:pPr>
        <w:pStyle w:val="Obsah1"/>
        <w:rPr>
          <w:ins w:id="18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PRICE</w:t>
        </w:r>
        <w:r>
          <w:rPr>
            <w:noProof/>
            <w:webHidden/>
          </w:rPr>
          <w:tab/>
        </w:r>
        <w:r>
          <w:rPr>
            <w:noProof/>
            <w:webHidden/>
          </w:rPr>
          <w:fldChar w:fldCharType="begin"/>
        </w:r>
        <w:r>
          <w:rPr>
            <w:noProof/>
            <w:webHidden/>
          </w:rPr>
          <w:instrText xml:space="preserve"> PAGEREF _Toc171414927 \h </w:instrText>
        </w:r>
      </w:ins>
      <w:r>
        <w:rPr>
          <w:noProof/>
          <w:webHidden/>
        </w:rPr>
      </w:r>
      <w:r>
        <w:rPr>
          <w:noProof/>
          <w:webHidden/>
        </w:rPr>
        <w:fldChar w:fldCharType="separate"/>
      </w:r>
      <w:ins w:id="186" w:author="AIB" w:date="2024-07-09T10:54:00Z" w16du:dateUtc="2024-07-09T08:54:00Z">
        <w:r>
          <w:rPr>
            <w:noProof/>
            <w:webHidden/>
          </w:rPr>
          <w:t>43</w:t>
        </w:r>
        <w:r>
          <w:rPr>
            <w:noProof/>
            <w:webHidden/>
          </w:rPr>
          <w:fldChar w:fldCharType="end"/>
        </w:r>
        <w:r w:rsidRPr="00015E2D">
          <w:rPr>
            <w:rStyle w:val="Hypertextovodkaz"/>
            <w:noProof/>
          </w:rPr>
          <w:fldChar w:fldCharType="end"/>
        </w:r>
      </w:ins>
    </w:p>
    <w:p w14:paraId="71077A74" w14:textId="42090950" w:rsidR="00C671E2" w:rsidRDefault="00C671E2">
      <w:pPr>
        <w:pStyle w:val="Obsah1"/>
        <w:rPr>
          <w:ins w:id="18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PAYMENT</w:t>
        </w:r>
        <w:r>
          <w:rPr>
            <w:noProof/>
            <w:webHidden/>
          </w:rPr>
          <w:tab/>
        </w:r>
        <w:r>
          <w:rPr>
            <w:noProof/>
            <w:webHidden/>
          </w:rPr>
          <w:fldChar w:fldCharType="begin"/>
        </w:r>
        <w:r>
          <w:rPr>
            <w:noProof/>
            <w:webHidden/>
          </w:rPr>
          <w:instrText xml:space="preserve"> PAGEREF _Toc171414928 \h </w:instrText>
        </w:r>
      </w:ins>
      <w:r>
        <w:rPr>
          <w:noProof/>
          <w:webHidden/>
        </w:rPr>
      </w:r>
      <w:r>
        <w:rPr>
          <w:noProof/>
          <w:webHidden/>
        </w:rPr>
        <w:fldChar w:fldCharType="separate"/>
      </w:r>
      <w:ins w:id="189" w:author="AIB" w:date="2024-07-09T10:54:00Z" w16du:dateUtc="2024-07-09T08:54:00Z">
        <w:r>
          <w:rPr>
            <w:noProof/>
            <w:webHidden/>
          </w:rPr>
          <w:t>45</w:t>
        </w:r>
        <w:r>
          <w:rPr>
            <w:noProof/>
            <w:webHidden/>
          </w:rPr>
          <w:fldChar w:fldCharType="end"/>
        </w:r>
        <w:r w:rsidRPr="00015E2D">
          <w:rPr>
            <w:rStyle w:val="Hypertextovodkaz"/>
            <w:noProof/>
          </w:rPr>
          <w:fldChar w:fldCharType="end"/>
        </w:r>
      </w:ins>
    </w:p>
    <w:p w14:paraId="46F1A91B" w14:textId="68CE9778" w:rsidR="00C671E2" w:rsidRDefault="00C671E2">
      <w:pPr>
        <w:pStyle w:val="Obsah1"/>
        <w:rPr>
          <w:ins w:id="19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TAXES AND DUTIES</w:t>
        </w:r>
        <w:r>
          <w:rPr>
            <w:noProof/>
            <w:webHidden/>
          </w:rPr>
          <w:tab/>
        </w:r>
        <w:r>
          <w:rPr>
            <w:noProof/>
            <w:webHidden/>
          </w:rPr>
          <w:fldChar w:fldCharType="begin"/>
        </w:r>
        <w:r>
          <w:rPr>
            <w:noProof/>
            <w:webHidden/>
          </w:rPr>
          <w:instrText xml:space="preserve"> PAGEREF _Toc171414929 \h </w:instrText>
        </w:r>
      </w:ins>
      <w:r>
        <w:rPr>
          <w:noProof/>
          <w:webHidden/>
        </w:rPr>
      </w:r>
      <w:r>
        <w:rPr>
          <w:noProof/>
          <w:webHidden/>
        </w:rPr>
        <w:fldChar w:fldCharType="separate"/>
      </w:r>
      <w:ins w:id="192" w:author="AIB" w:date="2024-07-09T10:54:00Z" w16du:dateUtc="2024-07-09T08:54:00Z">
        <w:r>
          <w:rPr>
            <w:noProof/>
            <w:webHidden/>
          </w:rPr>
          <w:t>46</w:t>
        </w:r>
        <w:r>
          <w:rPr>
            <w:noProof/>
            <w:webHidden/>
          </w:rPr>
          <w:fldChar w:fldCharType="end"/>
        </w:r>
        <w:r w:rsidRPr="00015E2D">
          <w:rPr>
            <w:rStyle w:val="Hypertextovodkaz"/>
            <w:noProof/>
          </w:rPr>
          <w:fldChar w:fldCharType="end"/>
        </w:r>
      </w:ins>
    </w:p>
    <w:p w14:paraId="3FF1391D" w14:textId="1C461616" w:rsidR="00C671E2" w:rsidRDefault="00C671E2">
      <w:pPr>
        <w:pStyle w:val="Obsah1"/>
        <w:rPr>
          <w:ins w:id="1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CHANGES</w:t>
        </w:r>
        <w:r>
          <w:rPr>
            <w:noProof/>
            <w:webHidden/>
          </w:rPr>
          <w:tab/>
        </w:r>
        <w:r>
          <w:rPr>
            <w:noProof/>
            <w:webHidden/>
          </w:rPr>
          <w:fldChar w:fldCharType="begin"/>
        </w:r>
        <w:r>
          <w:rPr>
            <w:noProof/>
            <w:webHidden/>
          </w:rPr>
          <w:instrText xml:space="preserve"> PAGEREF _Toc171414930 \h </w:instrText>
        </w:r>
      </w:ins>
      <w:r>
        <w:rPr>
          <w:noProof/>
          <w:webHidden/>
        </w:rPr>
      </w:r>
      <w:r>
        <w:rPr>
          <w:noProof/>
          <w:webHidden/>
        </w:rPr>
        <w:fldChar w:fldCharType="separate"/>
      </w:r>
      <w:ins w:id="195" w:author="AIB" w:date="2024-07-09T10:54:00Z" w16du:dateUtc="2024-07-09T08:54:00Z">
        <w:r>
          <w:rPr>
            <w:noProof/>
            <w:webHidden/>
          </w:rPr>
          <w:t>47</w:t>
        </w:r>
        <w:r>
          <w:rPr>
            <w:noProof/>
            <w:webHidden/>
          </w:rPr>
          <w:fldChar w:fldCharType="end"/>
        </w:r>
        <w:r w:rsidRPr="00015E2D">
          <w:rPr>
            <w:rStyle w:val="Hypertextovodkaz"/>
            <w:noProof/>
          </w:rPr>
          <w:fldChar w:fldCharType="end"/>
        </w:r>
      </w:ins>
    </w:p>
    <w:p w14:paraId="2428F23E" w14:textId="70FFC649" w:rsidR="00C671E2" w:rsidRDefault="00C671E2">
      <w:pPr>
        <w:pStyle w:val="Obsah1"/>
        <w:rPr>
          <w:ins w:id="19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AMENDMENTS</w:t>
        </w:r>
        <w:r>
          <w:rPr>
            <w:noProof/>
            <w:webHidden/>
          </w:rPr>
          <w:tab/>
        </w:r>
        <w:r>
          <w:rPr>
            <w:noProof/>
            <w:webHidden/>
          </w:rPr>
          <w:fldChar w:fldCharType="begin"/>
        </w:r>
        <w:r>
          <w:rPr>
            <w:noProof/>
            <w:webHidden/>
          </w:rPr>
          <w:instrText xml:space="preserve"> PAGEREF _Toc171414931 \h </w:instrText>
        </w:r>
      </w:ins>
      <w:r>
        <w:rPr>
          <w:noProof/>
          <w:webHidden/>
        </w:rPr>
      </w:r>
      <w:r>
        <w:rPr>
          <w:noProof/>
          <w:webHidden/>
        </w:rPr>
        <w:fldChar w:fldCharType="separate"/>
      </w:r>
      <w:ins w:id="198" w:author="AIB" w:date="2024-07-09T10:54:00Z" w16du:dateUtc="2024-07-09T08:54:00Z">
        <w:r>
          <w:rPr>
            <w:noProof/>
            <w:webHidden/>
          </w:rPr>
          <w:t>48</w:t>
        </w:r>
        <w:r>
          <w:rPr>
            <w:noProof/>
            <w:webHidden/>
          </w:rPr>
          <w:fldChar w:fldCharType="end"/>
        </w:r>
        <w:r w:rsidRPr="00015E2D">
          <w:rPr>
            <w:rStyle w:val="Hypertextovodkaz"/>
            <w:noProof/>
          </w:rPr>
          <w:fldChar w:fldCharType="end"/>
        </w:r>
      </w:ins>
    </w:p>
    <w:p w14:paraId="51E1ECCB" w14:textId="27556B05" w:rsidR="00C671E2" w:rsidRDefault="00C671E2">
      <w:pPr>
        <w:pStyle w:val="Obsah1"/>
        <w:rPr>
          <w:ins w:id="19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ASSIGNMENT</w:t>
        </w:r>
        <w:r>
          <w:rPr>
            <w:noProof/>
            <w:webHidden/>
          </w:rPr>
          <w:tab/>
        </w:r>
        <w:r>
          <w:rPr>
            <w:noProof/>
            <w:webHidden/>
          </w:rPr>
          <w:fldChar w:fldCharType="begin"/>
        </w:r>
        <w:r>
          <w:rPr>
            <w:noProof/>
            <w:webHidden/>
          </w:rPr>
          <w:instrText xml:space="preserve"> PAGEREF _Toc171414932 \h </w:instrText>
        </w:r>
      </w:ins>
      <w:r>
        <w:rPr>
          <w:noProof/>
          <w:webHidden/>
        </w:rPr>
      </w:r>
      <w:r>
        <w:rPr>
          <w:noProof/>
          <w:webHidden/>
        </w:rPr>
        <w:fldChar w:fldCharType="separate"/>
      </w:r>
      <w:ins w:id="201" w:author="AIB" w:date="2024-07-09T10:54:00Z" w16du:dateUtc="2024-07-09T08:54:00Z">
        <w:r>
          <w:rPr>
            <w:noProof/>
            <w:webHidden/>
          </w:rPr>
          <w:t>48</w:t>
        </w:r>
        <w:r>
          <w:rPr>
            <w:noProof/>
            <w:webHidden/>
          </w:rPr>
          <w:fldChar w:fldCharType="end"/>
        </w:r>
        <w:r w:rsidRPr="00015E2D">
          <w:rPr>
            <w:rStyle w:val="Hypertextovodkaz"/>
            <w:noProof/>
          </w:rPr>
          <w:fldChar w:fldCharType="end"/>
        </w:r>
      </w:ins>
    </w:p>
    <w:p w14:paraId="63461165" w14:textId="1E4C452F" w:rsidR="00C671E2" w:rsidRDefault="00C671E2">
      <w:pPr>
        <w:pStyle w:val="Obsah1"/>
        <w:rPr>
          <w:ins w:id="20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SUBCONTRACTORS</w:t>
        </w:r>
        <w:r>
          <w:rPr>
            <w:noProof/>
            <w:webHidden/>
          </w:rPr>
          <w:tab/>
        </w:r>
        <w:r>
          <w:rPr>
            <w:noProof/>
            <w:webHidden/>
          </w:rPr>
          <w:fldChar w:fldCharType="begin"/>
        </w:r>
        <w:r>
          <w:rPr>
            <w:noProof/>
            <w:webHidden/>
          </w:rPr>
          <w:instrText xml:space="preserve"> PAGEREF _Toc171414933 \h </w:instrText>
        </w:r>
      </w:ins>
      <w:r>
        <w:rPr>
          <w:noProof/>
          <w:webHidden/>
        </w:rPr>
      </w:r>
      <w:r>
        <w:rPr>
          <w:noProof/>
          <w:webHidden/>
        </w:rPr>
        <w:fldChar w:fldCharType="separate"/>
      </w:r>
      <w:ins w:id="204"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12162DE1" w14:textId="6756D4A5" w:rsidR="00C671E2" w:rsidRDefault="00C671E2">
      <w:pPr>
        <w:pStyle w:val="Obsah1"/>
        <w:rPr>
          <w:ins w:id="2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DELAYS IN THE CONTRACTOR’S PERFORMANCE</w:t>
        </w:r>
        <w:r>
          <w:rPr>
            <w:noProof/>
            <w:webHidden/>
          </w:rPr>
          <w:tab/>
        </w:r>
        <w:r>
          <w:rPr>
            <w:noProof/>
            <w:webHidden/>
          </w:rPr>
          <w:fldChar w:fldCharType="begin"/>
        </w:r>
        <w:r>
          <w:rPr>
            <w:noProof/>
            <w:webHidden/>
          </w:rPr>
          <w:instrText xml:space="preserve"> PAGEREF _Toc171414934 \h </w:instrText>
        </w:r>
      </w:ins>
      <w:r>
        <w:rPr>
          <w:noProof/>
          <w:webHidden/>
        </w:rPr>
      </w:r>
      <w:r>
        <w:rPr>
          <w:noProof/>
          <w:webHidden/>
        </w:rPr>
        <w:fldChar w:fldCharType="separate"/>
      </w:r>
      <w:ins w:id="207"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77EAD093" w14:textId="1F077A81" w:rsidR="00C671E2" w:rsidRDefault="00C671E2">
      <w:pPr>
        <w:pStyle w:val="Obsah1"/>
        <w:rPr>
          <w:ins w:id="20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LIABILITY</w:t>
        </w:r>
        <w:r>
          <w:rPr>
            <w:noProof/>
            <w:webHidden/>
          </w:rPr>
          <w:tab/>
        </w:r>
        <w:r>
          <w:rPr>
            <w:noProof/>
            <w:webHidden/>
          </w:rPr>
          <w:fldChar w:fldCharType="begin"/>
        </w:r>
        <w:r>
          <w:rPr>
            <w:noProof/>
            <w:webHidden/>
          </w:rPr>
          <w:instrText xml:space="preserve"> PAGEREF _Toc171414935 \h </w:instrText>
        </w:r>
      </w:ins>
      <w:r>
        <w:rPr>
          <w:noProof/>
          <w:webHidden/>
        </w:rPr>
      </w:r>
      <w:r>
        <w:rPr>
          <w:noProof/>
          <w:webHidden/>
        </w:rPr>
        <w:fldChar w:fldCharType="separate"/>
      </w:r>
      <w:ins w:id="210"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06508E51" w14:textId="40678325" w:rsidR="00C671E2" w:rsidRDefault="00C671E2">
      <w:pPr>
        <w:pStyle w:val="Obsah1"/>
        <w:rPr>
          <w:ins w:id="21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THIRD PARTY CLAIMS</w:t>
        </w:r>
        <w:r>
          <w:rPr>
            <w:noProof/>
            <w:webHidden/>
          </w:rPr>
          <w:tab/>
        </w:r>
        <w:r>
          <w:rPr>
            <w:noProof/>
            <w:webHidden/>
          </w:rPr>
          <w:fldChar w:fldCharType="begin"/>
        </w:r>
        <w:r>
          <w:rPr>
            <w:noProof/>
            <w:webHidden/>
          </w:rPr>
          <w:instrText xml:space="preserve"> PAGEREF _Toc171414936 \h </w:instrText>
        </w:r>
      </w:ins>
      <w:r>
        <w:rPr>
          <w:noProof/>
          <w:webHidden/>
        </w:rPr>
      </w:r>
      <w:r>
        <w:rPr>
          <w:noProof/>
          <w:webHidden/>
        </w:rPr>
        <w:fldChar w:fldCharType="separate"/>
      </w:r>
      <w:ins w:id="213" w:author="AIB" w:date="2024-07-09T10:54:00Z" w16du:dateUtc="2024-07-09T08:54:00Z">
        <w:r>
          <w:rPr>
            <w:noProof/>
            <w:webHidden/>
          </w:rPr>
          <w:t>50</w:t>
        </w:r>
        <w:r>
          <w:rPr>
            <w:noProof/>
            <w:webHidden/>
          </w:rPr>
          <w:fldChar w:fldCharType="end"/>
        </w:r>
        <w:r w:rsidRPr="00015E2D">
          <w:rPr>
            <w:rStyle w:val="Hypertextovodkaz"/>
            <w:noProof/>
          </w:rPr>
          <w:fldChar w:fldCharType="end"/>
        </w:r>
      </w:ins>
    </w:p>
    <w:p w14:paraId="5B707717" w14:textId="54259C12" w:rsidR="00C671E2" w:rsidRDefault="00C671E2">
      <w:pPr>
        <w:pStyle w:val="Obsah1"/>
        <w:rPr>
          <w:ins w:id="21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CONTRACTUAL PENALTIES</w:t>
        </w:r>
        <w:r>
          <w:rPr>
            <w:noProof/>
            <w:webHidden/>
          </w:rPr>
          <w:tab/>
        </w:r>
        <w:r>
          <w:rPr>
            <w:noProof/>
            <w:webHidden/>
          </w:rPr>
          <w:fldChar w:fldCharType="begin"/>
        </w:r>
        <w:r>
          <w:rPr>
            <w:noProof/>
            <w:webHidden/>
          </w:rPr>
          <w:instrText xml:space="preserve"> PAGEREF _Toc171414937 \h </w:instrText>
        </w:r>
      </w:ins>
      <w:r>
        <w:rPr>
          <w:noProof/>
          <w:webHidden/>
        </w:rPr>
      </w:r>
      <w:r>
        <w:rPr>
          <w:noProof/>
          <w:webHidden/>
        </w:rPr>
        <w:fldChar w:fldCharType="separate"/>
      </w:r>
      <w:ins w:id="216" w:author="AIB" w:date="2024-07-09T10:54:00Z" w16du:dateUtc="2024-07-09T08:54:00Z">
        <w:r>
          <w:rPr>
            <w:noProof/>
            <w:webHidden/>
          </w:rPr>
          <w:t>50</w:t>
        </w:r>
        <w:r>
          <w:rPr>
            <w:noProof/>
            <w:webHidden/>
          </w:rPr>
          <w:fldChar w:fldCharType="end"/>
        </w:r>
        <w:r w:rsidRPr="00015E2D">
          <w:rPr>
            <w:rStyle w:val="Hypertextovodkaz"/>
            <w:noProof/>
          </w:rPr>
          <w:fldChar w:fldCharType="end"/>
        </w:r>
      </w:ins>
    </w:p>
    <w:p w14:paraId="04959A01" w14:textId="0EC0FE59" w:rsidR="00C671E2" w:rsidRDefault="00C671E2">
      <w:pPr>
        <w:pStyle w:val="Obsah1"/>
        <w:rPr>
          <w:ins w:id="2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FORCE MAJEURE</w:t>
        </w:r>
        <w:r>
          <w:rPr>
            <w:noProof/>
            <w:webHidden/>
          </w:rPr>
          <w:tab/>
        </w:r>
        <w:r>
          <w:rPr>
            <w:noProof/>
            <w:webHidden/>
          </w:rPr>
          <w:fldChar w:fldCharType="begin"/>
        </w:r>
        <w:r>
          <w:rPr>
            <w:noProof/>
            <w:webHidden/>
          </w:rPr>
          <w:instrText xml:space="preserve"> PAGEREF _Toc171414938 \h </w:instrText>
        </w:r>
      </w:ins>
      <w:r>
        <w:rPr>
          <w:noProof/>
          <w:webHidden/>
        </w:rPr>
      </w:r>
      <w:r>
        <w:rPr>
          <w:noProof/>
          <w:webHidden/>
        </w:rPr>
        <w:fldChar w:fldCharType="separate"/>
      </w:r>
      <w:ins w:id="219" w:author="AIB" w:date="2024-07-09T10:54:00Z" w16du:dateUtc="2024-07-09T08:54:00Z">
        <w:r>
          <w:rPr>
            <w:noProof/>
            <w:webHidden/>
          </w:rPr>
          <w:t>53</w:t>
        </w:r>
        <w:r>
          <w:rPr>
            <w:noProof/>
            <w:webHidden/>
          </w:rPr>
          <w:fldChar w:fldCharType="end"/>
        </w:r>
        <w:r w:rsidRPr="00015E2D">
          <w:rPr>
            <w:rStyle w:val="Hypertextovodkaz"/>
            <w:noProof/>
          </w:rPr>
          <w:fldChar w:fldCharType="end"/>
        </w:r>
      </w:ins>
    </w:p>
    <w:p w14:paraId="7A41DA5F" w14:textId="231CEFCF" w:rsidR="00C671E2" w:rsidRDefault="00C671E2">
      <w:pPr>
        <w:pStyle w:val="Obsah1"/>
        <w:rPr>
          <w:ins w:id="22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w:t>
        </w:r>
        <w:r>
          <w:rPr>
            <w:noProof/>
            <w:webHidden/>
          </w:rPr>
          <w:tab/>
        </w:r>
        <w:r>
          <w:rPr>
            <w:noProof/>
            <w:webHidden/>
          </w:rPr>
          <w:fldChar w:fldCharType="begin"/>
        </w:r>
        <w:r>
          <w:rPr>
            <w:noProof/>
            <w:webHidden/>
          </w:rPr>
          <w:instrText xml:space="preserve"> PAGEREF _Toc171414939 \h </w:instrText>
        </w:r>
      </w:ins>
      <w:r>
        <w:rPr>
          <w:noProof/>
          <w:webHidden/>
        </w:rPr>
      </w:r>
      <w:r>
        <w:rPr>
          <w:noProof/>
          <w:webHidden/>
        </w:rPr>
        <w:fldChar w:fldCharType="separate"/>
      </w:r>
      <w:ins w:id="222" w:author="AIB" w:date="2024-07-09T10:54:00Z" w16du:dateUtc="2024-07-09T08:54:00Z">
        <w:r>
          <w:rPr>
            <w:noProof/>
            <w:webHidden/>
          </w:rPr>
          <w:t>53</w:t>
        </w:r>
        <w:r>
          <w:rPr>
            <w:noProof/>
            <w:webHidden/>
          </w:rPr>
          <w:fldChar w:fldCharType="end"/>
        </w:r>
        <w:r w:rsidRPr="00015E2D">
          <w:rPr>
            <w:rStyle w:val="Hypertextovodkaz"/>
            <w:noProof/>
          </w:rPr>
          <w:fldChar w:fldCharType="end"/>
        </w:r>
      </w:ins>
    </w:p>
    <w:p w14:paraId="4B636FB0" w14:textId="49CC1BB3" w:rsidR="00C671E2" w:rsidRDefault="00C671E2">
      <w:pPr>
        <w:pStyle w:val="Obsah1"/>
        <w:rPr>
          <w:ins w:id="22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_Toc171414940 \h </w:instrText>
        </w:r>
      </w:ins>
      <w:r>
        <w:rPr>
          <w:noProof/>
          <w:webHidden/>
        </w:rPr>
      </w:r>
      <w:r>
        <w:rPr>
          <w:noProof/>
          <w:webHidden/>
        </w:rPr>
        <w:fldChar w:fldCharType="separate"/>
      </w:r>
      <w:ins w:id="225" w:author="AIB" w:date="2024-07-09T10:54:00Z" w16du:dateUtc="2024-07-09T08:54:00Z">
        <w:r>
          <w:rPr>
            <w:noProof/>
            <w:webHidden/>
          </w:rPr>
          <w:t>54</w:t>
        </w:r>
        <w:r>
          <w:rPr>
            <w:noProof/>
            <w:webHidden/>
          </w:rPr>
          <w:fldChar w:fldCharType="end"/>
        </w:r>
        <w:r w:rsidRPr="00015E2D">
          <w:rPr>
            <w:rStyle w:val="Hypertextovodkaz"/>
            <w:noProof/>
          </w:rPr>
          <w:fldChar w:fldCharType="end"/>
        </w:r>
      </w:ins>
    </w:p>
    <w:p w14:paraId="40C09279" w14:textId="08B8DE0F" w:rsidR="00C671E2" w:rsidRDefault="00C671E2">
      <w:pPr>
        <w:pStyle w:val="Obsah1"/>
        <w:rPr>
          <w:ins w:id="22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INSOLVENCY</w:t>
        </w:r>
        <w:r>
          <w:rPr>
            <w:noProof/>
            <w:webHidden/>
          </w:rPr>
          <w:tab/>
        </w:r>
        <w:r>
          <w:rPr>
            <w:noProof/>
            <w:webHidden/>
          </w:rPr>
          <w:fldChar w:fldCharType="begin"/>
        </w:r>
        <w:r>
          <w:rPr>
            <w:noProof/>
            <w:webHidden/>
          </w:rPr>
          <w:instrText xml:space="preserve"> PAGEREF _Toc171414941 \h </w:instrText>
        </w:r>
      </w:ins>
      <w:r>
        <w:rPr>
          <w:noProof/>
          <w:webHidden/>
        </w:rPr>
      </w:r>
      <w:r>
        <w:rPr>
          <w:noProof/>
          <w:webHidden/>
        </w:rPr>
        <w:fldChar w:fldCharType="separate"/>
      </w:r>
      <w:ins w:id="228"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36BFF623" w14:textId="692B4C49" w:rsidR="00C671E2" w:rsidRDefault="00C671E2">
      <w:pPr>
        <w:pStyle w:val="Obsah1"/>
        <w:rPr>
          <w:ins w:id="2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_Toc171414942 \h </w:instrText>
        </w:r>
      </w:ins>
      <w:r>
        <w:rPr>
          <w:noProof/>
          <w:webHidden/>
        </w:rPr>
      </w:r>
      <w:r>
        <w:rPr>
          <w:noProof/>
          <w:webHidden/>
        </w:rPr>
        <w:fldChar w:fldCharType="separate"/>
      </w:r>
      <w:ins w:id="231"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7D526FCF" w14:textId="6D0B3FB8" w:rsidR="00C671E2" w:rsidRDefault="00C671E2">
      <w:pPr>
        <w:pStyle w:val="Obsah1"/>
        <w:rPr>
          <w:ins w:id="23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USE OF DOCUMENTS AND INFORMATION</w:t>
        </w:r>
        <w:r>
          <w:rPr>
            <w:noProof/>
            <w:webHidden/>
          </w:rPr>
          <w:tab/>
        </w:r>
        <w:r>
          <w:rPr>
            <w:noProof/>
            <w:webHidden/>
          </w:rPr>
          <w:fldChar w:fldCharType="begin"/>
        </w:r>
        <w:r>
          <w:rPr>
            <w:noProof/>
            <w:webHidden/>
          </w:rPr>
          <w:instrText xml:space="preserve"> PAGEREF _Toc171414943 \h </w:instrText>
        </w:r>
      </w:ins>
      <w:r>
        <w:rPr>
          <w:noProof/>
          <w:webHidden/>
        </w:rPr>
      </w:r>
      <w:r>
        <w:rPr>
          <w:noProof/>
          <w:webHidden/>
        </w:rPr>
        <w:fldChar w:fldCharType="separate"/>
      </w:r>
      <w:ins w:id="234"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5E9842E5" w14:textId="2C44DDF2" w:rsidR="00C671E2" w:rsidRDefault="00C671E2">
      <w:pPr>
        <w:pStyle w:val="Obsah1"/>
        <w:rPr>
          <w:ins w:id="23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INTELLECTUAL PROPERTY RIGHTS</w:t>
        </w:r>
        <w:r>
          <w:rPr>
            <w:noProof/>
            <w:webHidden/>
          </w:rPr>
          <w:tab/>
        </w:r>
        <w:r>
          <w:rPr>
            <w:noProof/>
            <w:webHidden/>
          </w:rPr>
          <w:fldChar w:fldCharType="begin"/>
        </w:r>
        <w:r>
          <w:rPr>
            <w:noProof/>
            <w:webHidden/>
          </w:rPr>
          <w:instrText xml:space="preserve"> PAGEREF _Toc171414944 \h </w:instrText>
        </w:r>
      </w:ins>
      <w:r>
        <w:rPr>
          <w:noProof/>
          <w:webHidden/>
        </w:rPr>
      </w:r>
      <w:r>
        <w:rPr>
          <w:noProof/>
          <w:webHidden/>
        </w:rPr>
        <w:fldChar w:fldCharType="separate"/>
      </w:r>
      <w:ins w:id="237" w:author="AIB" w:date="2024-07-09T10:54:00Z" w16du:dateUtc="2024-07-09T08:54:00Z">
        <w:r>
          <w:rPr>
            <w:noProof/>
            <w:webHidden/>
          </w:rPr>
          <w:t>57</w:t>
        </w:r>
        <w:r>
          <w:rPr>
            <w:noProof/>
            <w:webHidden/>
          </w:rPr>
          <w:fldChar w:fldCharType="end"/>
        </w:r>
        <w:r w:rsidRPr="00015E2D">
          <w:rPr>
            <w:rStyle w:val="Hypertextovodkaz"/>
            <w:noProof/>
          </w:rPr>
          <w:fldChar w:fldCharType="end"/>
        </w:r>
      </w:ins>
    </w:p>
    <w:p w14:paraId="124B3E36" w14:textId="23CE5801" w:rsidR="00C671E2" w:rsidRDefault="00C671E2">
      <w:pPr>
        <w:pStyle w:val="Obsah1"/>
        <w:rPr>
          <w:ins w:id="23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SOURCE CODE</w:t>
        </w:r>
        <w:r>
          <w:rPr>
            <w:noProof/>
            <w:webHidden/>
          </w:rPr>
          <w:tab/>
        </w:r>
        <w:r>
          <w:rPr>
            <w:noProof/>
            <w:webHidden/>
          </w:rPr>
          <w:fldChar w:fldCharType="begin"/>
        </w:r>
        <w:r>
          <w:rPr>
            <w:noProof/>
            <w:webHidden/>
          </w:rPr>
          <w:instrText xml:space="preserve"> PAGEREF _Toc171414945 \h </w:instrText>
        </w:r>
      </w:ins>
      <w:r>
        <w:rPr>
          <w:noProof/>
          <w:webHidden/>
        </w:rPr>
      </w:r>
      <w:r>
        <w:rPr>
          <w:noProof/>
          <w:webHidden/>
        </w:rPr>
        <w:fldChar w:fldCharType="separate"/>
      </w:r>
      <w:ins w:id="240" w:author="AIB" w:date="2024-07-09T10:54:00Z" w16du:dateUtc="2024-07-09T08:54:00Z">
        <w:r>
          <w:rPr>
            <w:noProof/>
            <w:webHidden/>
          </w:rPr>
          <w:t>58</w:t>
        </w:r>
        <w:r>
          <w:rPr>
            <w:noProof/>
            <w:webHidden/>
          </w:rPr>
          <w:fldChar w:fldCharType="end"/>
        </w:r>
        <w:r w:rsidRPr="00015E2D">
          <w:rPr>
            <w:rStyle w:val="Hypertextovodkaz"/>
            <w:noProof/>
          </w:rPr>
          <w:fldChar w:fldCharType="end"/>
        </w:r>
      </w:ins>
    </w:p>
    <w:p w14:paraId="6B9E4A1F" w14:textId="0C5ED79D" w:rsidR="00C671E2" w:rsidRDefault="00C671E2">
      <w:pPr>
        <w:pStyle w:val="Obsah1"/>
        <w:rPr>
          <w:ins w:id="2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DISPUTE RESOLUTION</w:t>
        </w:r>
        <w:r>
          <w:rPr>
            <w:noProof/>
            <w:webHidden/>
          </w:rPr>
          <w:tab/>
        </w:r>
        <w:r>
          <w:rPr>
            <w:noProof/>
            <w:webHidden/>
          </w:rPr>
          <w:fldChar w:fldCharType="begin"/>
        </w:r>
        <w:r>
          <w:rPr>
            <w:noProof/>
            <w:webHidden/>
          </w:rPr>
          <w:instrText xml:space="preserve"> PAGEREF _Toc171414946 \h </w:instrText>
        </w:r>
      </w:ins>
      <w:r>
        <w:rPr>
          <w:noProof/>
          <w:webHidden/>
        </w:rPr>
      </w:r>
      <w:r>
        <w:rPr>
          <w:noProof/>
          <w:webHidden/>
        </w:rPr>
        <w:fldChar w:fldCharType="separate"/>
      </w:r>
      <w:ins w:id="243"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328E836B" w14:textId="70BC884B" w:rsidR="00C671E2" w:rsidRDefault="00C671E2">
      <w:pPr>
        <w:pStyle w:val="Obsah1"/>
        <w:rPr>
          <w:ins w:id="24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GOVERNING LANGUAGE</w:t>
        </w:r>
        <w:r>
          <w:rPr>
            <w:noProof/>
            <w:webHidden/>
          </w:rPr>
          <w:tab/>
        </w:r>
        <w:r>
          <w:rPr>
            <w:noProof/>
            <w:webHidden/>
          </w:rPr>
          <w:fldChar w:fldCharType="begin"/>
        </w:r>
        <w:r>
          <w:rPr>
            <w:noProof/>
            <w:webHidden/>
          </w:rPr>
          <w:instrText xml:space="preserve"> PAGEREF _Toc171414947 \h </w:instrText>
        </w:r>
      </w:ins>
      <w:r>
        <w:rPr>
          <w:noProof/>
          <w:webHidden/>
        </w:rPr>
      </w:r>
      <w:r>
        <w:rPr>
          <w:noProof/>
          <w:webHidden/>
        </w:rPr>
        <w:fldChar w:fldCharType="separate"/>
      </w:r>
      <w:ins w:id="246"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205478F7" w14:textId="414E62AE" w:rsidR="00C671E2" w:rsidRDefault="00C671E2">
      <w:pPr>
        <w:pStyle w:val="Obsah1"/>
        <w:rPr>
          <w:ins w:id="24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APPLICABLE LAW</w:t>
        </w:r>
        <w:r>
          <w:rPr>
            <w:noProof/>
            <w:webHidden/>
          </w:rPr>
          <w:tab/>
        </w:r>
        <w:r>
          <w:rPr>
            <w:noProof/>
            <w:webHidden/>
          </w:rPr>
          <w:fldChar w:fldCharType="begin"/>
        </w:r>
        <w:r>
          <w:rPr>
            <w:noProof/>
            <w:webHidden/>
          </w:rPr>
          <w:instrText xml:space="preserve"> PAGEREF _Toc171414948 \h </w:instrText>
        </w:r>
      </w:ins>
      <w:r>
        <w:rPr>
          <w:noProof/>
          <w:webHidden/>
        </w:rPr>
      </w:r>
      <w:r>
        <w:rPr>
          <w:noProof/>
          <w:webHidden/>
        </w:rPr>
        <w:fldChar w:fldCharType="separate"/>
      </w:r>
      <w:ins w:id="249"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63B14E15" w14:textId="6468387D" w:rsidR="00C671E2" w:rsidRDefault="00C671E2">
      <w:pPr>
        <w:pStyle w:val="Obsah1"/>
        <w:rPr>
          <w:ins w:id="25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NOTICES</w:t>
        </w:r>
        <w:r>
          <w:rPr>
            <w:noProof/>
            <w:webHidden/>
          </w:rPr>
          <w:tab/>
        </w:r>
        <w:r>
          <w:rPr>
            <w:noProof/>
            <w:webHidden/>
          </w:rPr>
          <w:fldChar w:fldCharType="begin"/>
        </w:r>
        <w:r>
          <w:rPr>
            <w:noProof/>
            <w:webHidden/>
          </w:rPr>
          <w:instrText xml:space="preserve"> PAGEREF _Toc171414949 \h </w:instrText>
        </w:r>
      </w:ins>
      <w:r>
        <w:rPr>
          <w:noProof/>
          <w:webHidden/>
        </w:rPr>
      </w:r>
      <w:r>
        <w:rPr>
          <w:noProof/>
          <w:webHidden/>
        </w:rPr>
        <w:fldChar w:fldCharType="separate"/>
      </w:r>
      <w:ins w:id="252"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240D57DE" w14:textId="564784FC" w:rsidR="00C671E2" w:rsidRDefault="00C671E2">
      <w:pPr>
        <w:pStyle w:val="Obsah1"/>
        <w:rPr>
          <w:ins w:id="2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"_Toc171414950"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50.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OTHER PROVISIONS</w:t>
        </w:r>
        <w:r>
          <w:rPr>
            <w:noProof/>
            <w:webHidden/>
          </w:rPr>
          <w:tab/>
        </w:r>
        <w:r>
          <w:rPr>
            <w:noProof/>
            <w:webHidden/>
          </w:rPr>
          <w:fldChar w:fldCharType="begin"/>
        </w:r>
        <w:r>
          <w:rPr>
            <w:noProof/>
            <w:webHidden/>
          </w:rPr>
          <w:instrText xml:space="preserve"> PAGEREF _Toc171414950 \h </w:instrText>
        </w:r>
      </w:ins>
      <w:r>
        <w:rPr>
          <w:noProof/>
          <w:webHidden/>
        </w:rPr>
      </w:r>
      <w:r>
        <w:rPr>
          <w:noProof/>
          <w:webHidden/>
        </w:rPr>
        <w:fldChar w:fldCharType="separate"/>
      </w:r>
      <w:ins w:id="255" w:author="AIB" w:date="2024-07-09T10:54:00Z" w16du:dateUtc="2024-07-09T08:54:00Z">
        <w:r>
          <w:rPr>
            <w:noProof/>
            <w:webHidden/>
          </w:rPr>
          <w:t>60</w:t>
        </w:r>
        <w:r>
          <w:rPr>
            <w:noProof/>
            <w:webHidden/>
          </w:rPr>
          <w:fldChar w:fldCharType="end"/>
        </w:r>
        <w:r w:rsidRPr="00015E2D">
          <w:rPr>
            <w:rStyle w:val="Hypertextovodkaz"/>
            <w:noProof/>
          </w:rPr>
          <w:fldChar w:fldCharType="end"/>
        </w:r>
      </w:ins>
    </w:p>
    <w:p w14:paraId="2EF0AA21" w14:textId="3B27E1DC" w:rsidR="00C671E2" w:rsidRDefault="00C671E2">
      <w:pPr>
        <w:pStyle w:val="Obsah1"/>
        <w:rPr>
          <w:ins w:id="25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"_Toc171414951"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noProof/>
          </w:rPr>
          <w:t>SIGNATURE PAGE</w:t>
        </w:r>
        <w:r>
          <w:rPr>
            <w:noProof/>
            <w:webHidden/>
          </w:rPr>
          <w:tab/>
        </w:r>
        <w:r>
          <w:rPr>
            <w:noProof/>
            <w:webHidden/>
          </w:rPr>
          <w:fldChar w:fldCharType="begin"/>
        </w:r>
        <w:r>
          <w:rPr>
            <w:noProof/>
            <w:webHidden/>
          </w:rPr>
          <w:instrText xml:space="preserve"> PAGEREF _Toc171414951 \h </w:instrText>
        </w:r>
      </w:ins>
      <w:r>
        <w:rPr>
          <w:noProof/>
          <w:webHidden/>
        </w:rPr>
      </w:r>
      <w:r>
        <w:rPr>
          <w:noProof/>
          <w:webHidden/>
        </w:rPr>
        <w:fldChar w:fldCharType="separate"/>
      </w:r>
      <w:ins w:id="258" w:author="AIB" w:date="2024-07-09T10:54:00Z" w16du:dateUtc="2024-07-09T08:54:00Z">
        <w:r>
          <w:rPr>
            <w:noProof/>
            <w:webHidden/>
          </w:rPr>
          <w:t>89</w:t>
        </w:r>
        <w:r>
          <w:rPr>
            <w:noProof/>
            <w:webHidden/>
          </w:rPr>
          <w:fldChar w:fldCharType="end"/>
        </w:r>
        <w:r w:rsidRPr="00015E2D">
          <w:rPr>
            <w:rStyle w:val="Hypertextovodkaz"/>
            <w:noProof/>
          </w:rPr>
          <w:fldChar w:fldCharType="end"/>
        </w:r>
      </w:ins>
    </w:p>
    <w:p w14:paraId="1131F8AA" w14:textId="61BB7C98" w:rsidR="00C671E2" w:rsidDel="00C671E2" w:rsidRDefault="00C671E2">
      <w:pPr>
        <w:pStyle w:val="Obsah1"/>
        <w:rPr>
          <w:del w:id="259" w:author="AIB" w:date="2024-07-09T10:54:00Z" w16du:dateUtc="2024-07-09T08:54:00Z"/>
          <w:noProof/>
        </w:rPr>
      </w:pPr>
    </w:p>
    <w:p w14:paraId="48BB8BA7" w14:textId="5A83E696" w:rsidR="009B1496" w:rsidDel="00C671E2" w:rsidRDefault="009B1496">
      <w:pPr>
        <w:pStyle w:val="Obsah1"/>
        <w:rPr>
          <w:del w:id="260" w:author="AIB" w:date="2024-07-09T10:54:00Z" w16du:dateUtc="2024-07-09T08:54:00Z"/>
          <w:noProof/>
        </w:rPr>
      </w:pPr>
    </w:p>
    <w:p w14:paraId="5DE9693F" w14:textId="73BA9092" w:rsidR="009B1496" w:rsidDel="00C671E2" w:rsidRDefault="009B1496">
      <w:pPr>
        <w:pStyle w:val="Obsah1"/>
        <w:rPr>
          <w:del w:id="2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62" w:author="AIB" w:date="2024-07-09T10:54:00Z" w16du:dateUtc="2024-07-09T08:54:00Z">
        <w:r w:rsidRPr="00C671E2" w:rsidDel="00C671E2">
          <w:rPr>
            <w:rPrChange w:id="263" w:author="AIB" w:date="2024-07-09T10:54:00Z" w16du:dateUtc="2024-07-09T08:54:00Z">
              <w:rPr>
                <w:rStyle w:val="Hypertextovodkaz"/>
                <w:rFonts w:ascii="Times" w:hAnsi="Times"/>
                <w:b w:val="0"/>
                <w:bCs w:val="0"/>
                <w:caps w:val="0"/>
                <w:noProof/>
              </w:rPr>
            </w:rPrChange>
          </w:rPr>
          <w:delText>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64" w:author="AIB" w:date="2024-07-09T10:54:00Z" w16du:dateUtc="2024-07-09T08:54:00Z">
              <w:rPr>
                <w:rStyle w:val="Hypertextovodkaz"/>
                <w:b w:val="0"/>
                <w:bCs w:val="0"/>
                <w:caps w:val="0"/>
                <w:noProof/>
              </w:rPr>
            </w:rPrChange>
          </w:rPr>
          <w:delText>DEFINITIONS</w:delText>
        </w:r>
        <w:r w:rsidDel="00C671E2">
          <w:rPr>
            <w:noProof/>
            <w:webHidden/>
          </w:rPr>
          <w:tab/>
          <w:delText>8</w:delText>
        </w:r>
      </w:del>
    </w:p>
    <w:p w14:paraId="5E777F16" w14:textId="11EA3559" w:rsidR="009B1496" w:rsidDel="00C671E2" w:rsidRDefault="009B1496">
      <w:pPr>
        <w:pStyle w:val="Obsah1"/>
        <w:rPr>
          <w:del w:id="26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66" w:author="AIB" w:date="2024-07-09T10:54:00Z" w16du:dateUtc="2024-07-09T08:54:00Z">
        <w:r w:rsidRPr="00C671E2" w:rsidDel="00C671E2">
          <w:rPr>
            <w:rPrChange w:id="267" w:author="AIB" w:date="2024-07-09T10:54:00Z" w16du:dateUtc="2024-07-09T08:54:00Z">
              <w:rPr>
                <w:rStyle w:val="Hypertextovodkaz"/>
                <w:rFonts w:ascii="Times" w:hAnsi="Times"/>
                <w:b w:val="0"/>
                <w:bCs w:val="0"/>
                <w:caps w:val="0"/>
                <w:noProof/>
              </w:rPr>
            </w:rPrChange>
          </w:rPr>
          <w:delText>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68" w:author="AIB" w:date="2024-07-09T10:54:00Z" w16du:dateUtc="2024-07-09T08:54:00Z">
              <w:rPr>
                <w:rStyle w:val="Hypertextovodkaz"/>
                <w:b w:val="0"/>
                <w:bCs w:val="0"/>
                <w:caps w:val="0"/>
                <w:noProof/>
              </w:rPr>
            </w:rPrChange>
          </w:rPr>
          <w:delText>SUBJECT OF THE CONTRACT</w:delText>
        </w:r>
        <w:r w:rsidDel="00C671E2">
          <w:rPr>
            <w:noProof/>
            <w:webHidden/>
          </w:rPr>
          <w:tab/>
          <w:delText>13</w:delText>
        </w:r>
      </w:del>
    </w:p>
    <w:p w14:paraId="295349BB" w14:textId="4DD94BDD" w:rsidR="009B1496" w:rsidDel="00C671E2" w:rsidRDefault="009B1496">
      <w:pPr>
        <w:pStyle w:val="Obsah1"/>
        <w:rPr>
          <w:del w:id="2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0" w:author="AIB" w:date="2024-07-09T10:54:00Z" w16du:dateUtc="2024-07-09T08:54:00Z">
        <w:r w:rsidRPr="00C671E2" w:rsidDel="00C671E2">
          <w:rPr>
            <w:rPrChange w:id="271" w:author="AIB" w:date="2024-07-09T10:54:00Z" w16du:dateUtc="2024-07-09T08:54:00Z">
              <w:rPr>
                <w:rStyle w:val="Hypertextovodkaz"/>
                <w:rFonts w:ascii="Times" w:hAnsi="Times"/>
                <w:b w:val="0"/>
                <w:bCs w:val="0"/>
                <w:caps w:val="0"/>
                <w:noProof/>
              </w:rPr>
            </w:rPrChange>
          </w:rPr>
          <w:delText>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72" w:author="AIB" w:date="2024-07-09T10:54:00Z" w16du:dateUtc="2024-07-09T08:54:00Z">
              <w:rPr>
                <w:rStyle w:val="Hypertextovodkaz"/>
                <w:b w:val="0"/>
                <w:bCs w:val="0"/>
                <w:caps w:val="0"/>
                <w:noProof/>
              </w:rPr>
            </w:rPrChange>
          </w:rPr>
          <w:delText>MAJOR PRINCIPLES OF EXECUTION OF THE WORK</w:delText>
        </w:r>
        <w:r w:rsidDel="00C671E2">
          <w:rPr>
            <w:noProof/>
            <w:webHidden/>
          </w:rPr>
          <w:tab/>
          <w:delText>14</w:delText>
        </w:r>
      </w:del>
    </w:p>
    <w:p w14:paraId="7B40637F" w14:textId="16C92808" w:rsidR="009B1496" w:rsidDel="00C671E2" w:rsidRDefault="009B1496">
      <w:pPr>
        <w:pStyle w:val="Obsah1"/>
        <w:rPr>
          <w:del w:id="27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4" w:author="AIB" w:date="2024-07-09T10:54:00Z" w16du:dateUtc="2024-07-09T08:54:00Z">
        <w:r w:rsidRPr="00C671E2" w:rsidDel="00C671E2">
          <w:rPr>
            <w:rPrChange w:id="275" w:author="AIB" w:date="2024-07-09T10:54:00Z" w16du:dateUtc="2024-07-09T08:54:00Z">
              <w:rPr>
                <w:rStyle w:val="Hypertextovodkaz"/>
                <w:rFonts w:ascii="Times" w:hAnsi="Times"/>
                <w:b w:val="0"/>
                <w:bCs w:val="0"/>
                <w:caps w:val="0"/>
                <w:noProof/>
              </w:rPr>
            </w:rPrChange>
          </w:rPr>
          <w:delText>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76" w:author="AIB" w:date="2024-07-09T10:54:00Z" w16du:dateUtc="2024-07-09T08:54:00Z">
              <w:rPr>
                <w:rStyle w:val="Hypertextovodkaz"/>
                <w:b w:val="0"/>
                <w:bCs w:val="0"/>
                <w:caps w:val="0"/>
                <w:noProof/>
              </w:rPr>
            </w:rPrChange>
          </w:rPr>
          <w:delText>STANDARDS</w:delText>
        </w:r>
        <w:r w:rsidDel="00C671E2">
          <w:rPr>
            <w:noProof/>
            <w:webHidden/>
          </w:rPr>
          <w:tab/>
          <w:delText>15</w:delText>
        </w:r>
      </w:del>
    </w:p>
    <w:p w14:paraId="7035F3CC" w14:textId="45DFA9F9" w:rsidR="009B1496" w:rsidDel="00C671E2" w:rsidRDefault="009B1496">
      <w:pPr>
        <w:pStyle w:val="Obsah1"/>
        <w:rPr>
          <w:del w:id="27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8" w:author="AIB" w:date="2024-07-09T10:54:00Z" w16du:dateUtc="2024-07-09T08:54:00Z">
        <w:r w:rsidRPr="00C671E2" w:rsidDel="00C671E2">
          <w:rPr>
            <w:rPrChange w:id="279" w:author="AIB" w:date="2024-07-09T10:54:00Z" w16du:dateUtc="2024-07-09T08:54:00Z">
              <w:rPr>
                <w:rStyle w:val="Hypertextovodkaz"/>
                <w:rFonts w:ascii="Times" w:hAnsi="Times"/>
                <w:b w:val="0"/>
                <w:bCs w:val="0"/>
                <w:caps w:val="0"/>
                <w:noProof/>
              </w:rPr>
            </w:rPrChange>
          </w:rPr>
          <w:delText>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0" w:author="AIB" w:date="2024-07-09T10:54:00Z" w16du:dateUtc="2024-07-09T08:54:00Z">
              <w:rPr>
                <w:rStyle w:val="Hypertextovodkaz"/>
                <w:b w:val="0"/>
                <w:bCs w:val="0"/>
                <w:caps w:val="0"/>
                <w:noProof/>
              </w:rPr>
            </w:rPrChange>
          </w:rPr>
          <w:delText>PACKING</w:delText>
        </w:r>
        <w:r w:rsidDel="00C671E2">
          <w:rPr>
            <w:noProof/>
            <w:webHidden/>
          </w:rPr>
          <w:tab/>
          <w:delText>15</w:delText>
        </w:r>
      </w:del>
    </w:p>
    <w:p w14:paraId="60D6D244" w14:textId="721B5737" w:rsidR="009B1496" w:rsidDel="00C671E2" w:rsidRDefault="009B1496">
      <w:pPr>
        <w:pStyle w:val="Obsah1"/>
        <w:rPr>
          <w:del w:id="2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82" w:author="AIB" w:date="2024-07-09T10:54:00Z" w16du:dateUtc="2024-07-09T08:54:00Z">
        <w:r w:rsidRPr="00C671E2" w:rsidDel="00C671E2">
          <w:rPr>
            <w:rPrChange w:id="283" w:author="AIB" w:date="2024-07-09T10:54:00Z" w16du:dateUtc="2024-07-09T08:54:00Z">
              <w:rPr>
                <w:rStyle w:val="Hypertextovodkaz"/>
                <w:rFonts w:ascii="Times" w:hAnsi="Times"/>
                <w:b w:val="0"/>
                <w:bCs w:val="0"/>
                <w:caps w:val="0"/>
                <w:noProof/>
              </w:rPr>
            </w:rPrChange>
          </w:rPr>
          <w:delText>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4" w:author="AIB" w:date="2024-07-09T10:54:00Z" w16du:dateUtc="2024-07-09T08:54:00Z">
              <w:rPr>
                <w:rStyle w:val="Hypertextovodkaz"/>
                <w:b w:val="0"/>
                <w:bCs w:val="0"/>
                <w:caps w:val="0"/>
                <w:noProof/>
              </w:rPr>
            </w:rPrChange>
          </w:rPr>
          <w:delText>DELIVERY TO SITE</w:delText>
        </w:r>
        <w:r w:rsidDel="00C671E2">
          <w:rPr>
            <w:noProof/>
            <w:webHidden/>
          </w:rPr>
          <w:tab/>
          <w:delText>16</w:delText>
        </w:r>
      </w:del>
    </w:p>
    <w:p w14:paraId="2C4D6FF8" w14:textId="797E5C42" w:rsidR="009B1496" w:rsidDel="00C671E2" w:rsidRDefault="009B1496">
      <w:pPr>
        <w:pStyle w:val="Obsah1"/>
        <w:rPr>
          <w:del w:id="28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86" w:author="AIB" w:date="2024-07-09T10:54:00Z" w16du:dateUtc="2024-07-09T08:54:00Z">
        <w:r w:rsidRPr="00C671E2" w:rsidDel="00C671E2">
          <w:rPr>
            <w:rPrChange w:id="287" w:author="AIB" w:date="2024-07-09T10:54:00Z" w16du:dateUtc="2024-07-09T08:54:00Z">
              <w:rPr>
                <w:rStyle w:val="Hypertextovodkaz"/>
                <w:rFonts w:ascii="Times" w:hAnsi="Times"/>
                <w:b w:val="0"/>
                <w:bCs w:val="0"/>
                <w:caps w:val="0"/>
                <w:noProof/>
              </w:rPr>
            </w:rPrChange>
          </w:rPr>
          <w:lastRenderedPageBreak/>
          <w:delText>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8" w:author="AIB" w:date="2024-07-09T10:54:00Z" w16du:dateUtc="2024-07-09T08:54:00Z">
              <w:rPr>
                <w:rStyle w:val="Hypertextovodkaz"/>
                <w:b w:val="0"/>
                <w:bCs w:val="0"/>
                <w:caps w:val="0"/>
                <w:noProof/>
              </w:rPr>
            </w:rPrChange>
          </w:rPr>
          <w:delText>TRANSPORTATION</w:delText>
        </w:r>
        <w:r w:rsidDel="00C671E2">
          <w:rPr>
            <w:noProof/>
            <w:webHidden/>
          </w:rPr>
          <w:tab/>
          <w:delText>16</w:delText>
        </w:r>
      </w:del>
    </w:p>
    <w:p w14:paraId="31CD3AD6" w14:textId="3FEED8F3" w:rsidR="009B1496" w:rsidDel="00C671E2" w:rsidRDefault="009B1496">
      <w:pPr>
        <w:pStyle w:val="Obsah1"/>
        <w:rPr>
          <w:del w:id="28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0" w:author="AIB" w:date="2024-07-09T10:54:00Z" w16du:dateUtc="2024-07-09T08:54:00Z">
        <w:r w:rsidRPr="00C671E2" w:rsidDel="00C671E2">
          <w:rPr>
            <w:rPrChange w:id="291" w:author="AIB" w:date="2024-07-09T10:54:00Z" w16du:dateUtc="2024-07-09T08:54:00Z">
              <w:rPr>
                <w:rStyle w:val="Hypertextovodkaz"/>
                <w:rFonts w:ascii="Times" w:hAnsi="Times"/>
                <w:b w:val="0"/>
                <w:bCs w:val="0"/>
                <w:caps w:val="0"/>
                <w:noProof/>
              </w:rPr>
            </w:rPrChange>
          </w:rPr>
          <w:delText>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92" w:author="AIB" w:date="2024-07-09T10:54:00Z" w16du:dateUtc="2024-07-09T08:54:00Z">
              <w:rPr>
                <w:rStyle w:val="Hypertextovodkaz"/>
                <w:b w:val="0"/>
                <w:bCs w:val="0"/>
                <w:caps w:val="0"/>
                <w:noProof/>
              </w:rPr>
            </w:rPrChange>
          </w:rPr>
          <w:delText>INSURANCE</w:delText>
        </w:r>
        <w:r w:rsidDel="00C671E2">
          <w:rPr>
            <w:noProof/>
            <w:webHidden/>
          </w:rPr>
          <w:tab/>
          <w:delText>17</w:delText>
        </w:r>
      </w:del>
    </w:p>
    <w:p w14:paraId="2956F0FF" w14:textId="31B46C67" w:rsidR="009B1496" w:rsidDel="00C671E2" w:rsidRDefault="009B1496">
      <w:pPr>
        <w:pStyle w:val="Obsah1"/>
        <w:rPr>
          <w:del w:id="2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4" w:author="AIB" w:date="2024-07-09T10:54:00Z" w16du:dateUtc="2024-07-09T08:54:00Z">
        <w:r w:rsidRPr="00C671E2" w:rsidDel="00C671E2">
          <w:rPr>
            <w:rPrChange w:id="295" w:author="AIB" w:date="2024-07-09T10:54:00Z" w16du:dateUtc="2024-07-09T08:54:00Z">
              <w:rPr>
                <w:rStyle w:val="Hypertextovodkaz"/>
                <w:rFonts w:ascii="Times" w:hAnsi="Times"/>
                <w:b w:val="0"/>
                <w:bCs w:val="0"/>
                <w:caps w:val="0"/>
                <w:noProof/>
              </w:rPr>
            </w:rPrChange>
          </w:rPr>
          <w:delText>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96" w:author="AIB" w:date="2024-07-09T10:54:00Z" w16du:dateUtc="2024-07-09T08:54:00Z">
              <w:rPr>
                <w:rStyle w:val="Hypertextovodkaz"/>
                <w:b w:val="0"/>
                <w:bCs w:val="0"/>
                <w:caps w:val="0"/>
                <w:noProof/>
              </w:rPr>
            </w:rPrChange>
          </w:rPr>
          <w:delText>SERVICES AND OTHER DELIVERABLES</w:delText>
        </w:r>
        <w:r w:rsidDel="00C671E2">
          <w:rPr>
            <w:noProof/>
            <w:webHidden/>
          </w:rPr>
          <w:tab/>
          <w:delText>18</w:delText>
        </w:r>
      </w:del>
    </w:p>
    <w:p w14:paraId="07682488" w14:textId="1B54E616" w:rsidR="009B1496" w:rsidDel="00C671E2" w:rsidRDefault="009B1496">
      <w:pPr>
        <w:pStyle w:val="Obsah1"/>
        <w:rPr>
          <w:del w:id="29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8" w:author="AIB" w:date="2024-07-09T10:54:00Z" w16du:dateUtc="2024-07-09T08:54:00Z">
        <w:r w:rsidRPr="00C671E2" w:rsidDel="00C671E2">
          <w:rPr>
            <w:rPrChange w:id="299" w:author="AIB" w:date="2024-07-09T10:54:00Z" w16du:dateUtc="2024-07-09T08:54:00Z">
              <w:rPr>
                <w:rStyle w:val="Hypertextovodkaz"/>
                <w:rFonts w:ascii="Times" w:hAnsi="Times"/>
                <w:b w:val="0"/>
                <w:bCs w:val="0"/>
                <w:caps w:val="0"/>
                <w:noProof/>
              </w:rPr>
            </w:rPrChange>
          </w:rPr>
          <w:delText>10.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0" w:author="AIB" w:date="2024-07-09T10:54:00Z" w16du:dateUtc="2024-07-09T08:54:00Z">
              <w:rPr>
                <w:rStyle w:val="Hypertextovodkaz"/>
                <w:b w:val="0"/>
                <w:bCs w:val="0"/>
                <w:caps w:val="0"/>
                <w:noProof/>
              </w:rPr>
            </w:rPrChange>
          </w:rPr>
          <w:delText>EXAMINATION, INSPECTION AND TESTS</w:delText>
        </w:r>
        <w:r w:rsidDel="00C671E2">
          <w:rPr>
            <w:noProof/>
            <w:webHidden/>
          </w:rPr>
          <w:tab/>
          <w:delText>18</w:delText>
        </w:r>
      </w:del>
    </w:p>
    <w:p w14:paraId="414E2A3B" w14:textId="1B649AB6" w:rsidR="009B1496" w:rsidDel="00C671E2" w:rsidRDefault="009B1496">
      <w:pPr>
        <w:pStyle w:val="Obsah1"/>
        <w:rPr>
          <w:del w:id="30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02" w:author="AIB" w:date="2024-07-09T10:54:00Z" w16du:dateUtc="2024-07-09T08:54:00Z">
        <w:r w:rsidRPr="00C671E2" w:rsidDel="00C671E2">
          <w:rPr>
            <w:rPrChange w:id="303" w:author="AIB" w:date="2024-07-09T10:54:00Z" w16du:dateUtc="2024-07-09T08:54:00Z">
              <w:rPr>
                <w:rStyle w:val="Hypertextovodkaz"/>
                <w:rFonts w:ascii="Times" w:hAnsi="Times"/>
                <w:b w:val="0"/>
                <w:bCs w:val="0"/>
                <w:caps w:val="0"/>
                <w:noProof/>
              </w:rPr>
            </w:rPrChange>
          </w:rPr>
          <w:delText>11.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4" w:author="AIB" w:date="2024-07-09T10:54:00Z" w16du:dateUtc="2024-07-09T08:54:00Z">
              <w:rPr>
                <w:rStyle w:val="Hypertextovodkaz"/>
                <w:b w:val="0"/>
                <w:bCs w:val="0"/>
                <w:caps w:val="0"/>
                <w:noProof/>
              </w:rPr>
            </w:rPrChange>
          </w:rPr>
          <w:delText>LABOUR</w:delText>
        </w:r>
        <w:r w:rsidDel="00C671E2">
          <w:rPr>
            <w:noProof/>
            <w:webHidden/>
          </w:rPr>
          <w:tab/>
          <w:delText>21</w:delText>
        </w:r>
      </w:del>
    </w:p>
    <w:p w14:paraId="6EB6F571" w14:textId="7B8C8A61" w:rsidR="009B1496" w:rsidDel="00C671E2" w:rsidRDefault="009B1496">
      <w:pPr>
        <w:pStyle w:val="Obsah1"/>
        <w:rPr>
          <w:del w:id="3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06" w:author="AIB" w:date="2024-07-09T10:54:00Z" w16du:dateUtc="2024-07-09T08:54:00Z">
        <w:r w:rsidRPr="00C671E2" w:rsidDel="00C671E2">
          <w:rPr>
            <w:rPrChange w:id="307" w:author="AIB" w:date="2024-07-09T10:54:00Z" w16du:dateUtc="2024-07-09T08:54:00Z">
              <w:rPr>
                <w:rStyle w:val="Hypertextovodkaz"/>
                <w:rFonts w:ascii="Times" w:hAnsi="Times"/>
                <w:b w:val="0"/>
                <w:bCs w:val="0"/>
                <w:caps w:val="0"/>
                <w:noProof/>
              </w:rPr>
            </w:rPrChange>
          </w:rPr>
          <w:delText>12.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8" w:author="AIB" w:date="2024-07-09T10:54:00Z" w16du:dateUtc="2024-07-09T08:54:00Z">
              <w:rPr>
                <w:rStyle w:val="Hypertextovodkaz"/>
                <w:b w:val="0"/>
                <w:bCs w:val="0"/>
                <w:caps w:val="0"/>
                <w:noProof/>
              </w:rPr>
            </w:rPrChange>
          </w:rPr>
          <w:delText>CARE OF WORK</w:delText>
        </w:r>
        <w:r w:rsidDel="00C671E2">
          <w:rPr>
            <w:noProof/>
            <w:webHidden/>
          </w:rPr>
          <w:tab/>
          <w:delText>21</w:delText>
        </w:r>
      </w:del>
    </w:p>
    <w:p w14:paraId="7BF2F259" w14:textId="45258C77" w:rsidR="009B1496" w:rsidDel="00C671E2" w:rsidRDefault="009B1496">
      <w:pPr>
        <w:pStyle w:val="Obsah1"/>
        <w:rPr>
          <w:del w:id="3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0" w:author="AIB" w:date="2024-07-09T10:54:00Z" w16du:dateUtc="2024-07-09T08:54:00Z">
        <w:r w:rsidRPr="00C671E2" w:rsidDel="00C671E2">
          <w:rPr>
            <w:rPrChange w:id="311" w:author="AIB" w:date="2024-07-09T10:54:00Z" w16du:dateUtc="2024-07-09T08:54:00Z">
              <w:rPr>
                <w:rStyle w:val="Hypertextovodkaz"/>
                <w:rFonts w:ascii="Times" w:hAnsi="Times"/>
                <w:b w:val="0"/>
                <w:bCs w:val="0"/>
                <w:caps w:val="0"/>
                <w:noProof/>
              </w:rPr>
            </w:rPrChange>
          </w:rPr>
          <w:delText>13.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12" w:author="AIB" w:date="2024-07-09T10:54:00Z" w16du:dateUtc="2024-07-09T08:54:00Z">
              <w:rPr>
                <w:rStyle w:val="Hypertextovodkaz"/>
                <w:b w:val="0"/>
                <w:bCs w:val="0"/>
                <w:caps w:val="0"/>
                <w:noProof/>
              </w:rPr>
            </w:rPrChange>
          </w:rPr>
          <w:delText>TRANSFER OF OWNERSHIP AND RISK OF LOSS</w:delText>
        </w:r>
        <w:r w:rsidDel="00C671E2">
          <w:rPr>
            <w:noProof/>
            <w:webHidden/>
          </w:rPr>
          <w:tab/>
          <w:delText>21</w:delText>
        </w:r>
      </w:del>
    </w:p>
    <w:p w14:paraId="32483BBD" w14:textId="6D2BC208" w:rsidR="009B1496" w:rsidDel="00C671E2" w:rsidRDefault="009B1496">
      <w:pPr>
        <w:pStyle w:val="Obsah1"/>
        <w:rPr>
          <w:del w:id="31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4" w:author="AIB" w:date="2024-07-09T10:54:00Z" w16du:dateUtc="2024-07-09T08:54:00Z">
        <w:r w:rsidRPr="00C671E2" w:rsidDel="00C671E2">
          <w:rPr>
            <w:rPrChange w:id="315" w:author="AIB" w:date="2024-07-09T10:54:00Z" w16du:dateUtc="2024-07-09T08:54:00Z">
              <w:rPr>
                <w:rStyle w:val="Hypertextovodkaz"/>
                <w:rFonts w:ascii="Times" w:hAnsi="Times"/>
                <w:b w:val="0"/>
                <w:bCs w:val="0"/>
                <w:caps w:val="0"/>
                <w:noProof/>
              </w:rPr>
            </w:rPrChange>
          </w:rPr>
          <w:delText>14.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16" w:author="AIB" w:date="2024-07-09T10:54:00Z" w16du:dateUtc="2024-07-09T08:54:00Z">
              <w:rPr>
                <w:rStyle w:val="Hypertextovodkaz"/>
                <w:b w:val="0"/>
                <w:bCs w:val="0"/>
                <w:caps w:val="0"/>
                <w:noProof/>
              </w:rPr>
            </w:rPrChange>
          </w:rPr>
          <w:delText>CONTRACTOR’S RESPONSIBILITIES</w:delText>
        </w:r>
        <w:r w:rsidDel="00C671E2">
          <w:rPr>
            <w:noProof/>
            <w:webHidden/>
          </w:rPr>
          <w:tab/>
          <w:delText>22</w:delText>
        </w:r>
      </w:del>
    </w:p>
    <w:p w14:paraId="1828A1CC" w14:textId="1A2D7CA0" w:rsidR="009B1496" w:rsidDel="00C671E2" w:rsidRDefault="009B1496">
      <w:pPr>
        <w:pStyle w:val="Obsah1"/>
        <w:rPr>
          <w:del w:id="3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8" w:author="AIB" w:date="2024-07-09T10:54:00Z" w16du:dateUtc="2024-07-09T08:54:00Z">
        <w:r w:rsidRPr="00C671E2" w:rsidDel="00C671E2">
          <w:rPr>
            <w:rPrChange w:id="319" w:author="AIB" w:date="2024-07-09T10:54:00Z" w16du:dateUtc="2024-07-09T08:54:00Z">
              <w:rPr>
                <w:rStyle w:val="Hypertextovodkaz"/>
                <w:rFonts w:ascii="Times" w:hAnsi="Times"/>
                <w:b w:val="0"/>
                <w:bCs w:val="0"/>
                <w:caps w:val="0"/>
                <w:noProof/>
              </w:rPr>
            </w:rPrChange>
          </w:rPr>
          <w:delText>15.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0" w:author="AIB" w:date="2024-07-09T10:54:00Z" w16du:dateUtc="2024-07-09T08:54:00Z">
              <w:rPr>
                <w:rStyle w:val="Hypertextovodkaz"/>
                <w:b w:val="0"/>
                <w:bCs w:val="0"/>
                <w:caps w:val="0"/>
                <w:noProof/>
              </w:rPr>
            </w:rPrChange>
          </w:rPr>
          <w:delText>CUSTOMER’S RESPONSIBILITIES</w:delText>
        </w:r>
        <w:r w:rsidDel="00C671E2">
          <w:rPr>
            <w:noProof/>
            <w:webHidden/>
          </w:rPr>
          <w:tab/>
          <w:delText>23</w:delText>
        </w:r>
      </w:del>
    </w:p>
    <w:p w14:paraId="69D3C44E" w14:textId="204C035D" w:rsidR="009B1496" w:rsidDel="00C671E2" w:rsidRDefault="009B1496">
      <w:pPr>
        <w:pStyle w:val="Obsah1"/>
        <w:rPr>
          <w:del w:id="3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22" w:author="AIB" w:date="2024-07-09T10:54:00Z" w16du:dateUtc="2024-07-09T08:54:00Z">
        <w:r w:rsidRPr="00C671E2" w:rsidDel="00C671E2">
          <w:rPr>
            <w:rPrChange w:id="323" w:author="AIB" w:date="2024-07-09T10:54:00Z" w16du:dateUtc="2024-07-09T08:54:00Z">
              <w:rPr>
                <w:rStyle w:val="Hypertextovodkaz"/>
                <w:rFonts w:ascii="Times" w:hAnsi="Times"/>
                <w:b w:val="0"/>
                <w:bCs w:val="0"/>
                <w:caps w:val="0"/>
                <w:noProof/>
              </w:rPr>
            </w:rPrChange>
          </w:rPr>
          <w:delText>16.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4" w:author="AIB" w:date="2024-07-09T10:54:00Z" w16du:dateUtc="2024-07-09T08:54:00Z">
              <w:rPr>
                <w:rStyle w:val="Hypertextovodkaz"/>
                <w:b w:val="0"/>
                <w:bCs w:val="0"/>
                <w:caps w:val="0"/>
                <w:noProof/>
              </w:rPr>
            </w:rPrChange>
          </w:rPr>
          <w:delText>PERSONNEL</w:delText>
        </w:r>
        <w:r w:rsidDel="00C671E2">
          <w:rPr>
            <w:noProof/>
            <w:webHidden/>
          </w:rPr>
          <w:tab/>
          <w:delText>23</w:delText>
        </w:r>
      </w:del>
    </w:p>
    <w:p w14:paraId="7C1EE330" w14:textId="63C9F4AD" w:rsidR="009B1496" w:rsidDel="00C671E2" w:rsidRDefault="009B1496">
      <w:pPr>
        <w:pStyle w:val="Obsah1"/>
        <w:rPr>
          <w:del w:id="32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26" w:author="AIB" w:date="2024-07-09T10:54:00Z" w16du:dateUtc="2024-07-09T08:54:00Z">
        <w:r w:rsidRPr="00C671E2" w:rsidDel="00C671E2">
          <w:rPr>
            <w:rPrChange w:id="327" w:author="AIB" w:date="2024-07-09T10:54:00Z" w16du:dateUtc="2024-07-09T08:54:00Z">
              <w:rPr>
                <w:rStyle w:val="Hypertextovodkaz"/>
                <w:rFonts w:ascii="Times" w:hAnsi="Times"/>
                <w:b w:val="0"/>
                <w:bCs w:val="0"/>
                <w:caps w:val="0"/>
                <w:noProof/>
              </w:rPr>
            </w:rPrChange>
          </w:rPr>
          <w:delText>17.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8" w:author="AIB" w:date="2024-07-09T10:54:00Z" w16du:dateUtc="2024-07-09T08:54:00Z">
              <w:rPr>
                <w:rStyle w:val="Hypertextovodkaz"/>
                <w:b w:val="0"/>
                <w:bCs w:val="0"/>
                <w:caps w:val="0"/>
                <w:noProof/>
              </w:rPr>
            </w:rPrChange>
          </w:rPr>
          <w:delText>SITE-RELATED OBLIGATIONS AND PERFORMANCE</w:delText>
        </w:r>
        <w:r w:rsidDel="00C671E2">
          <w:rPr>
            <w:noProof/>
            <w:webHidden/>
          </w:rPr>
          <w:tab/>
          <w:delText>24</w:delText>
        </w:r>
      </w:del>
    </w:p>
    <w:p w14:paraId="47FE9622" w14:textId="21339087" w:rsidR="009B1496" w:rsidDel="00C671E2" w:rsidRDefault="009B1496">
      <w:pPr>
        <w:pStyle w:val="Obsah1"/>
        <w:rPr>
          <w:del w:id="3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0" w:author="AIB" w:date="2024-07-09T10:54:00Z" w16du:dateUtc="2024-07-09T08:54:00Z">
        <w:r w:rsidRPr="00C671E2" w:rsidDel="00C671E2">
          <w:rPr>
            <w:rPrChange w:id="331" w:author="AIB" w:date="2024-07-09T10:54:00Z" w16du:dateUtc="2024-07-09T08:54:00Z">
              <w:rPr>
                <w:rStyle w:val="Hypertextovodkaz"/>
                <w:rFonts w:ascii="Times" w:hAnsi="Times"/>
                <w:b w:val="0"/>
                <w:bCs w:val="0"/>
                <w:caps w:val="0"/>
                <w:noProof/>
              </w:rPr>
            </w:rPrChange>
          </w:rPr>
          <w:delText>18.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32" w:author="AIB" w:date="2024-07-09T10:54:00Z" w16du:dateUtc="2024-07-09T08:54:00Z">
              <w:rPr>
                <w:rStyle w:val="Hypertextovodkaz"/>
                <w:b w:val="0"/>
                <w:bCs w:val="0"/>
                <w:caps w:val="0"/>
                <w:noProof/>
              </w:rPr>
            </w:rPrChange>
          </w:rPr>
          <w:delText>SITE REGULATIONS</w:delText>
        </w:r>
        <w:r w:rsidDel="00C671E2">
          <w:rPr>
            <w:noProof/>
            <w:webHidden/>
          </w:rPr>
          <w:tab/>
          <w:delText>24</w:delText>
        </w:r>
      </w:del>
    </w:p>
    <w:p w14:paraId="0CD26D32" w14:textId="730781EC" w:rsidR="009B1496" w:rsidDel="00C671E2" w:rsidRDefault="009B1496">
      <w:pPr>
        <w:pStyle w:val="Obsah1"/>
        <w:rPr>
          <w:del w:id="3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4" w:author="AIB" w:date="2024-07-09T10:54:00Z" w16du:dateUtc="2024-07-09T08:54:00Z">
        <w:r w:rsidRPr="00C671E2" w:rsidDel="00C671E2">
          <w:rPr>
            <w:rPrChange w:id="335" w:author="AIB" w:date="2024-07-09T10:54:00Z" w16du:dateUtc="2024-07-09T08:54:00Z">
              <w:rPr>
                <w:rStyle w:val="Hypertextovodkaz"/>
                <w:rFonts w:ascii="Times" w:hAnsi="Times"/>
                <w:b w:val="0"/>
                <w:bCs w:val="0"/>
                <w:caps w:val="0"/>
                <w:noProof/>
              </w:rPr>
            </w:rPrChange>
          </w:rPr>
          <w:delText>19.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36" w:author="AIB" w:date="2024-07-09T10:54:00Z" w16du:dateUtc="2024-07-09T08:54:00Z">
              <w:rPr>
                <w:rStyle w:val="Hypertextovodkaz"/>
                <w:b w:val="0"/>
                <w:bCs w:val="0"/>
                <w:caps w:val="0"/>
                <w:noProof/>
              </w:rPr>
            </w:rPrChange>
          </w:rPr>
          <w:delText>CONTRACT SCHEDULES</w:delText>
        </w:r>
        <w:r w:rsidDel="00C671E2">
          <w:rPr>
            <w:noProof/>
            <w:webHidden/>
          </w:rPr>
          <w:tab/>
          <w:delText>25</w:delText>
        </w:r>
      </w:del>
    </w:p>
    <w:p w14:paraId="7FB3DEA4" w14:textId="2D7BB4E3" w:rsidR="009B1496" w:rsidDel="00C671E2" w:rsidRDefault="009B1496">
      <w:pPr>
        <w:pStyle w:val="Obsah1"/>
        <w:rPr>
          <w:del w:id="33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8" w:author="AIB" w:date="2024-07-09T10:54:00Z" w16du:dateUtc="2024-07-09T08:54:00Z">
        <w:r w:rsidRPr="00C671E2" w:rsidDel="00C671E2">
          <w:rPr>
            <w:rPrChange w:id="339" w:author="AIB" w:date="2024-07-09T10:54:00Z" w16du:dateUtc="2024-07-09T08:54:00Z">
              <w:rPr>
                <w:rStyle w:val="Hypertextovodkaz"/>
                <w:rFonts w:ascii="Times" w:hAnsi="Times"/>
                <w:b w:val="0"/>
                <w:bCs w:val="0"/>
                <w:caps w:val="0"/>
                <w:noProof/>
              </w:rPr>
            </w:rPrChange>
          </w:rPr>
          <w:delText>20.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0" w:author="AIB" w:date="2024-07-09T10:54:00Z" w16du:dateUtc="2024-07-09T08:54:00Z">
              <w:rPr>
                <w:rStyle w:val="Hypertextovodkaz"/>
                <w:b w:val="0"/>
                <w:bCs w:val="0"/>
                <w:caps w:val="0"/>
                <w:noProof/>
              </w:rPr>
            </w:rPrChange>
          </w:rPr>
          <w:delText>INFORMATION TO THE CUSTOMER</w:delText>
        </w:r>
        <w:r w:rsidDel="00C671E2">
          <w:rPr>
            <w:noProof/>
            <w:webHidden/>
          </w:rPr>
          <w:tab/>
          <w:delText>27</w:delText>
        </w:r>
      </w:del>
    </w:p>
    <w:p w14:paraId="327144B9" w14:textId="2EC0C88F" w:rsidR="009B1496" w:rsidDel="00C671E2" w:rsidRDefault="009B1496">
      <w:pPr>
        <w:pStyle w:val="Obsah1"/>
        <w:rPr>
          <w:del w:id="3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42" w:author="AIB" w:date="2024-07-09T10:54:00Z" w16du:dateUtc="2024-07-09T08:54:00Z">
        <w:r w:rsidRPr="00C671E2" w:rsidDel="00C671E2">
          <w:rPr>
            <w:rPrChange w:id="343" w:author="AIB" w:date="2024-07-09T10:54:00Z" w16du:dateUtc="2024-07-09T08:54:00Z">
              <w:rPr>
                <w:rStyle w:val="Hypertextovodkaz"/>
                <w:rFonts w:ascii="Times" w:hAnsi="Times"/>
                <w:b w:val="0"/>
                <w:bCs w:val="0"/>
                <w:caps w:val="0"/>
                <w:noProof/>
              </w:rPr>
            </w:rPrChange>
          </w:rPr>
          <w:delText>21.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4" w:author="AIB" w:date="2024-07-09T10:54:00Z" w16du:dateUtc="2024-07-09T08:54:00Z">
              <w:rPr>
                <w:rStyle w:val="Hypertextovodkaz"/>
                <w:b w:val="0"/>
                <w:bCs w:val="0"/>
                <w:caps w:val="0"/>
                <w:noProof/>
              </w:rPr>
            </w:rPrChange>
          </w:rPr>
          <w:delText>OBLIGATIONS AND ASSISTANCE BY THE CUSTOMER</w:delText>
        </w:r>
        <w:r w:rsidDel="00C671E2">
          <w:rPr>
            <w:noProof/>
            <w:webHidden/>
          </w:rPr>
          <w:tab/>
          <w:delText>28</w:delText>
        </w:r>
      </w:del>
    </w:p>
    <w:p w14:paraId="3E662C86" w14:textId="655D7688" w:rsidR="009B1496" w:rsidDel="00C671E2" w:rsidRDefault="009B1496">
      <w:pPr>
        <w:pStyle w:val="Obsah1"/>
        <w:rPr>
          <w:del w:id="3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46" w:author="AIB" w:date="2024-07-09T10:54:00Z" w16du:dateUtc="2024-07-09T08:54:00Z">
        <w:r w:rsidRPr="00C671E2" w:rsidDel="00C671E2">
          <w:rPr>
            <w:rPrChange w:id="347" w:author="AIB" w:date="2024-07-09T10:54:00Z" w16du:dateUtc="2024-07-09T08:54:00Z">
              <w:rPr>
                <w:rStyle w:val="Hypertextovodkaz"/>
                <w:rFonts w:ascii="Times" w:hAnsi="Times"/>
                <w:b w:val="0"/>
                <w:bCs w:val="0"/>
                <w:caps w:val="0"/>
                <w:noProof/>
              </w:rPr>
            </w:rPrChange>
          </w:rPr>
          <w:delText>22.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8" w:author="AIB" w:date="2024-07-09T10:54:00Z" w16du:dateUtc="2024-07-09T08:54:00Z">
              <w:rPr>
                <w:rStyle w:val="Hypertextovodkaz"/>
                <w:b w:val="0"/>
                <w:bCs w:val="0"/>
                <w:caps w:val="0"/>
                <w:noProof/>
              </w:rPr>
            </w:rPrChange>
          </w:rPr>
          <w:delText>SUSPENSION</w:delText>
        </w:r>
        <w:r w:rsidDel="00C671E2">
          <w:rPr>
            <w:noProof/>
            <w:webHidden/>
          </w:rPr>
          <w:tab/>
          <w:delText>29</w:delText>
        </w:r>
      </w:del>
    </w:p>
    <w:p w14:paraId="70C6D6CF" w14:textId="45987465" w:rsidR="009B1496" w:rsidDel="00C671E2" w:rsidRDefault="009B1496">
      <w:pPr>
        <w:pStyle w:val="Obsah1"/>
        <w:rPr>
          <w:del w:id="34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0" w:author="AIB" w:date="2024-07-09T10:54:00Z" w16du:dateUtc="2024-07-09T08:54:00Z">
        <w:r w:rsidRPr="00C671E2" w:rsidDel="00C671E2">
          <w:rPr>
            <w:rPrChange w:id="351" w:author="AIB" w:date="2024-07-09T10:54:00Z" w16du:dateUtc="2024-07-09T08:54:00Z">
              <w:rPr>
                <w:rStyle w:val="Hypertextovodkaz"/>
                <w:rFonts w:ascii="Times" w:hAnsi="Times"/>
                <w:b w:val="0"/>
                <w:bCs w:val="0"/>
                <w:caps w:val="0"/>
                <w:noProof/>
              </w:rPr>
            </w:rPrChange>
          </w:rPr>
          <w:delText>23.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52" w:author="AIB" w:date="2024-07-09T10:54:00Z" w16du:dateUtc="2024-07-09T08:54:00Z">
              <w:rPr>
                <w:rStyle w:val="Hypertextovodkaz"/>
                <w:b w:val="0"/>
                <w:bCs w:val="0"/>
                <w:caps w:val="0"/>
                <w:noProof/>
              </w:rPr>
            </w:rPrChange>
          </w:rPr>
          <w:delText>COMPLETION OF WORK</w:delText>
        </w:r>
        <w:r w:rsidDel="00C671E2">
          <w:rPr>
            <w:noProof/>
            <w:webHidden/>
          </w:rPr>
          <w:tab/>
          <w:delText>30</w:delText>
        </w:r>
      </w:del>
    </w:p>
    <w:p w14:paraId="172BC401" w14:textId="2730F9DB" w:rsidR="009B1496" w:rsidDel="00C671E2" w:rsidRDefault="009B1496">
      <w:pPr>
        <w:pStyle w:val="Obsah1"/>
        <w:rPr>
          <w:del w:id="3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4" w:author="AIB" w:date="2024-07-09T10:54:00Z" w16du:dateUtc="2024-07-09T08:54:00Z">
        <w:r w:rsidRPr="00C671E2" w:rsidDel="00C671E2">
          <w:rPr>
            <w:rPrChange w:id="355" w:author="AIB" w:date="2024-07-09T10:54:00Z" w16du:dateUtc="2024-07-09T08:54:00Z">
              <w:rPr>
                <w:rStyle w:val="Hypertextovodkaz"/>
                <w:rFonts w:ascii="Times" w:hAnsi="Times"/>
                <w:b w:val="0"/>
                <w:bCs w:val="0"/>
                <w:caps w:val="0"/>
                <w:noProof/>
              </w:rPr>
            </w:rPrChange>
          </w:rPr>
          <w:delText>24.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56" w:author="AIB" w:date="2024-07-09T10:54:00Z" w16du:dateUtc="2024-07-09T08:54:00Z">
              <w:rPr>
                <w:rStyle w:val="Hypertextovodkaz"/>
                <w:b w:val="0"/>
                <w:bCs w:val="0"/>
                <w:caps w:val="0"/>
                <w:noProof/>
              </w:rPr>
            </w:rPrChange>
          </w:rPr>
          <w:delText>STABLE PERFORMANCE GUARANTEES</w:delText>
        </w:r>
        <w:r w:rsidDel="00C671E2">
          <w:rPr>
            <w:noProof/>
            <w:webHidden/>
          </w:rPr>
          <w:tab/>
          <w:delText>38</w:delText>
        </w:r>
      </w:del>
    </w:p>
    <w:p w14:paraId="050B1722" w14:textId="338346BF" w:rsidR="009B1496" w:rsidDel="00C671E2" w:rsidRDefault="009B1496">
      <w:pPr>
        <w:pStyle w:val="Obsah1"/>
        <w:rPr>
          <w:del w:id="3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8" w:author="AIB" w:date="2024-07-09T10:54:00Z" w16du:dateUtc="2024-07-09T08:54:00Z">
        <w:r w:rsidRPr="00C671E2" w:rsidDel="00C671E2">
          <w:rPr>
            <w:rPrChange w:id="359" w:author="AIB" w:date="2024-07-09T10:54:00Z" w16du:dateUtc="2024-07-09T08:54:00Z">
              <w:rPr>
                <w:rStyle w:val="Hypertextovodkaz"/>
                <w:rFonts w:ascii="Times" w:hAnsi="Times"/>
                <w:b w:val="0"/>
                <w:bCs w:val="0"/>
                <w:caps w:val="0"/>
                <w:noProof/>
              </w:rPr>
            </w:rPrChange>
          </w:rPr>
          <w:delText>25.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0" w:author="AIB" w:date="2024-07-09T10:54:00Z" w16du:dateUtc="2024-07-09T08:54:00Z">
              <w:rPr>
                <w:rStyle w:val="Hypertextovodkaz"/>
                <w:b w:val="0"/>
                <w:bCs w:val="0"/>
                <w:caps w:val="0"/>
                <w:noProof/>
              </w:rPr>
            </w:rPrChange>
          </w:rPr>
          <w:delText>LIABILITY FOR DEFECTS OF WORK AND WARRANTY</w:delText>
        </w:r>
        <w:r w:rsidDel="00C671E2">
          <w:rPr>
            <w:noProof/>
            <w:webHidden/>
          </w:rPr>
          <w:tab/>
          <w:delText>39</w:delText>
        </w:r>
      </w:del>
    </w:p>
    <w:p w14:paraId="158332BE" w14:textId="1CFE2827" w:rsidR="009B1496" w:rsidDel="00C671E2" w:rsidRDefault="009B1496">
      <w:pPr>
        <w:pStyle w:val="Obsah1"/>
        <w:rPr>
          <w:del w:id="3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62" w:author="AIB" w:date="2024-07-09T10:54:00Z" w16du:dateUtc="2024-07-09T08:54:00Z">
        <w:r w:rsidRPr="00C671E2" w:rsidDel="00C671E2">
          <w:rPr>
            <w:rPrChange w:id="363" w:author="AIB" w:date="2024-07-09T10:54:00Z" w16du:dateUtc="2024-07-09T08:54:00Z">
              <w:rPr>
                <w:rStyle w:val="Hypertextovodkaz"/>
                <w:rFonts w:ascii="Times" w:hAnsi="Times"/>
                <w:b w:val="0"/>
                <w:bCs w:val="0"/>
                <w:caps w:val="0"/>
                <w:noProof/>
              </w:rPr>
            </w:rPrChange>
          </w:rPr>
          <w:delText>26.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4" w:author="AIB" w:date="2024-07-09T10:54:00Z" w16du:dateUtc="2024-07-09T08:54:00Z">
              <w:rPr>
                <w:rStyle w:val="Hypertextovodkaz"/>
                <w:b w:val="0"/>
                <w:bCs w:val="0"/>
                <w:caps w:val="0"/>
                <w:noProof/>
              </w:rPr>
            </w:rPrChange>
          </w:rPr>
          <w:delText>BANK GUARANTEES</w:delText>
        </w:r>
        <w:r w:rsidDel="00C671E2">
          <w:rPr>
            <w:noProof/>
            <w:webHidden/>
          </w:rPr>
          <w:tab/>
          <w:delText>40</w:delText>
        </w:r>
      </w:del>
    </w:p>
    <w:p w14:paraId="653E701F" w14:textId="2BD8C18A" w:rsidR="009B1496" w:rsidDel="00C671E2" w:rsidRDefault="009B1496">
      <w:pPr>
        <w:pStyle w:val="Obsah1"/>
        <w:rPr>
          <w:del w:id="36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66" w:author="AIB" w:date="2024-07-09T10:54:00Z" w16du:dateUtc="2024-07-09T08:54:00Z">
        <w:r w:rsidRPr="00C671E2" w:rsidDel="00C671E2">
          <w:rPr>
            <w:rPrChange w:id="367" w:author="AIB" w:date="2024-07-09T10:54:00Z" w16du:dateUtc="2024-07-09T08:54:00Z">
              <w:rPr>
                <w:rStyle w:val="Hypertextovodkaz"/>
                <w:rFonts w:ascii="Times" w:hAnsi="Times"/>
                <w:b w:val="0"/>
                <w:bCs w:val="0"/>
                <w:caps w:val="0"/>
                <w:noProof/>
              </w:rPr>
            </w:rPrChange>
          </w:rPr>
          <w:delText>27.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8" w:author="AIB" w:date="2024-07-09T10:54:00Z" w16du:dateUtc="2024-07-09T08:54:00Z">
              <w:rPr>
                <w:rStyle w:val="Hypertextovodkaz"/>
                <w:b w:val="0"/>
                <w:bCs w:val="0"/>
                <w:caps w:val="0"/>
                <w:noProof/>
              </w:rPr>
            </w:rPrChange>
          </w:rPr>
          <w:delText>CONTRACT PRICE</w:delText>
        </w:r>
        <w:r w:rsidDel="00C671E2">
          <w:rPr>
            <w:noProof/>
            <w:webHidden/>
          </w:rPr>
          <w:tab/>
          <w:delText>41</w:delText>
        </w:r>
      </w:del>
    </w:p>
    <w:p w14:paraId="276051F2" w14:textId="2AC8EE27" w:rsidR="009B1496" w:rsidDel="00C671E2" w:rsidRDefault="009B1496">
      <w:pPr>
        <w:pStyle w:val="Obsah1"/>
        <w:rPr>
          <w:del w:id="3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0" w:author="AIB" w:date="2024-07-09T10:54:00Z" w16du:dateUtc="2024-07-09T08:54:00Z">
        <w:r w:rsidRPr="00C671E2" w:rsidDel="00C671E2">
          <w:rPr>
            <w:rPrChange w:id="371" w:author="AIB" w:date="2024-07-09T10:54:00Z" w16du:dateUtc="2024-07-09T08:54:00Z">
              <w:rPr>
                <w:rStyle w:val="Hypertextovodkaz"/>
                <w:rFonts w:ascii="Times" w:hAnsi="Times"/>
                <w:b w:val="0"/>
                <w:bCs w:val="0"/>
                <w:caps w:val="0"/>
                <w:noProof/>
              </w:rPr>
            </w:rPrChange>
          </w:rPr>
          <w:delText>28.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72" w:author="AIB" w:date="2024-07-09T10:54:00Z" w16du:dateUtc="2024-07-09T08:54:00Z">
              <w:rPr>
                <w:rStyle w:val="Hypertextovodkaz"/>
                <w:b w:val="0"/>
                <w:bCs w:val="0"/>
                <w:caps w:val="0"/>
                <w:noProof/>
              </w:rPr>
            </w:rPrChange>
          </w:rPr>
          <w:delText>PAYMENT</w:delText>
        </w:r>
        <w:r w:rsidDel="00C671E2">
          <w:rPr>
            <w:noProof/>
            <w:webHidden/>
          </w:rPr>
          <w:tab/>
          <w:delText>43</w:delText>
        </w:r>
      </w:del>
    </w:p>
    <w:p w14:paraId="35346DFB" w14:textId="6952D86C" w:rsidR="009B1496" w:rsidDel="00C671E2" w:rsidRDefault="009B1496">
      <w:pPr>
        <w:pStyle w:val="Obsah1"/>
        <w:rPr>
          <w:del w:id="37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4" w:author="AIB" w:date="2024-07-09T10:54:00Z" w16du:dateUtc="2024-07-09T08:54:00Z">
        <w:r w:rsidRPr="00C671E2" w:rsidDel="00C671E2">
          <w:rPr>
            <w:rPrChange w:id="375" w:author="AIB" w:date="2024-07-09T10:54:00Z" w16du:dateUtc="2024-07-09T08:54:00Z">
              <w:rPr>
                <w:rStyle w:val="Hypertextovodkaz"/>
                <w:rFonts w:ascii="Times" w:hAnsi="Times"/>
                <w:b w:val="0"/>
                <w:bCs w:val="0"/>
                <w:caps w:val="0"/>
                <w:noProof/>
              </w:rPr>
            </w:rPrChange>
          </w:rPr>
          <w:delText>29.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76" w:author="AIB" w:date="2024-07-09T10:54:00Z" w16du:dateUtc="2024-07-09T08:54:00Z">
              <w:rPr>
                <w:rStyle w:val="Hypertextovodkaz"/>
                <w:b w:val="0"/>
                <w:bCs w:val="0"/>
                <w:caps w:val="0"/>
                <w:noProof/>
              </w:rPr>
            </w:rPrChange>
          </w:rPr>
          <w:delText>TAXES AND DUTIES</w:delText>
        </w:r>
        <w:r w:rsidDel="00C671E2">
          <w:rPr>
            <w:noProof/>
            <w:webHidden/>
          </w:rPr>
          <w:tab/>
          <w:delText>44</w:delText>
        </w:r>
      </w:del>
    </w:p>
    <w:p w14:paraId="376C1172" w14:textId="3FD153E0" w:rsidR="009B1496" w:rsidDel="00C671E2" w:rsidRDefault="009B1496">
      <w:pPr>
        <w:pStyle w:val="Obsah1"/>
        <w:rPr>
          <w:del w:id="37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8" w:author="AIB" w:date="2024-07-09T10:54:00Z" w16du:dateUtc="2024-07-09T08:54:00Z">
        <w:r w:rsidRPr="00C671E2" w:rsidDel="00C671E2">
          <w:rPr>
            <w:rPrChange w:id="379" w:author="AIB" w:date="2024-07-09T10:54:00Z" w16du:dateUtc="2024-07-09T08:54:00Z">
              <w:rPr>
                <w:rStyle w:val="Hypertextovodkaz"/>
                <w:rFonts w:ascii="Times" w:hAnsi="Times"/>
                <w:b w:val="0"/>
                <w:bCs w:val="0"/>
                <w:caps w:val="0"/>
                <w:noProof/>
              </w:rPr>
            </w:rPrChange>
          </w:rPr>
          <w:delText>30.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0" w:author="AIB" w:date="2024-07-09T10:54:00Z" w16du:dateUtc="2024-07-09T08:54:00Z">
              <w:rPr>
                <w:rStyle w:val="Hypertextovodkaz"/>
                <w:b w:val="0"/>
                <w:bCs w:val="0"/>
                <w:caps w:val="0"/>
                <w:noProof/>
              </w:rPr>
            </w:rPrChange>
          </w:rPr>
          <w:delText>CHANGES</w:delText>
        </w:r>
        <w:r w:rsidDel="00C671E2">
          <w:rPr>
            <w:noProof/>
            <w:webHidden/>
          </w:rPr>
          <w:tab/>
          <w:delText>45</w:delText>
        </w:r>
      </w:del>
    </w:p>
    <w:p w14:paraId="47E62565" w14:textId="6FB00D62" w:rsidR="009B1496" w:rsidDel="00C671E2" w:rsidRDefault="009B1496">
      <w:pPr>
        <w:pStyle w:val="Obsah1"/>
        <w:rPr>
          <w:del w:id="3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82" w:author="AIB" w:date="2024-07-09T10:54:00Z" w16du:dateUtc="2024-07-09T08:54:00Z">
        <w:r w:rsidRPr="00C671E2" w:rsidDel="00C671E2">
          <w:rPr>
            <w:rPrChange w:id="383" w:author="AIB" w:date="2024-07-09T10:54:00Z" w16du:dateUtc="2024-07-09T08:54:00Z">
              <w:rPr>
                <w:rStyle w:val="Hypertextovodkaz"/>
                <w:rFonts w:ascii="Times" w:hAnsi="Times"/>
                <w:b w:val="0"/>
                <w:bCs w:val="0"/>
                <w:caps w:val="0"/>
                <w:noProof/>
              </w:rPr>
            </w:rPrChange>
          </w:rPr>
          <w:delText>31.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4" w:author="AIB" w:date="2024-07-09T10:54:00Z" w16du:dateUtc="2024-07-09T08:54:00Z">
              <w:rPr>
                <w:rStyle w:val="Hypertextovodkaz"/>
                <w:b w:val="0"/>
                <w:bCs w:val="0"/>
                <w:caps w:val="0"/>
                <w:noProof/>
              </w:rPr>
            </w:rPrChange>
          </w:rPr>
          <w:delText>CONTRACT AMENDMENTS</w:delText>
        </w:r>
        <w:r w:rsidDel="00C671E2">
          <w:rPr>
            <w:noProof/>
            <w:webHidden/>
          </w:rPr>
          <w:tab/>
          <w:delText>46</w:delText>
        </w:r>
      </w:del>
    </w:p>
    <w:p w14:paraId="63356B81" w14:textId="224CE448" w:rsidR="009B1496" w:rsidDel="00C671E2" w:rsidRDefault="009B1496">
      <w:pPr>
        <w:pStyle w:val="Obsah1"/>
        <w:rPr>
          <w:del w:id="38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86" w:author="AIB" w:date="2024-07-09T10:54:00Z" w16du:dateUtc="2024-07-09T08:54:00Z">
        <w:r w:rsidRPr="00C671E2" w:rsidDel="00C671E2">
          <w:rPr>
            <w:rPrChange w:id="387" w:author="AIB" w:date="2024-07-09T10:54:00Z" w16du:dateUtc="2024-07-09T08:54:00Z">
              <w:rPr>
                <w:rStyle w:val="Hypertextovodkaz"/>
                <w:rFonts w:ascii="Times" w:hAnsi="Times"/>
                <w:b w:val="0"/>
                <w:bCs w:val="0"/>
                <w:caps w:val="0"/>
                <w:noProof/>
              </w:rPr>
            </w:rPrChange>
          </w:rPr>
          <w:delText>32.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8" w:author="AIB" w:date="2024-07-09T10:54:00Z" w16du:dateUtc="2024-07-09T08:54:00Z">
              <w:rPr>
                <w:rStyle w:val="Hypertextovodkaz"/>
                <w:b w:val="0"/>
                <w:bCs w:val="0"/>
                <w:caps w:val="0"/>
                <w:noProof/>
              </w:rPr>
            </w:rPrChange>
          </w:rPr>
          <w:delText>ASSIGNMENT</w:delText>
        </w:r>
        <w:r w:rsidDel="00C671E2">
          <w:rPr>
            <w:noProof/>
            <w:webHidden/>
          </w:rPr>
          <w:tab/>
          <w:delText>46</w:delText>
        </w:r>
      </w:del>
    </w:p>
    <w:p w14:paraId="136A2F93" w14:textId="761889DE" w:rsidR="009B1496" w:rsidDel="00C671E2" w:rsidRDefault="009B1496">
      <w:pPr>
        <w:pStyle w:val="Obsah1"/>
        <w:rPr>
          <w:del w:id="38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0" w:author="AIB" w:date="2024-07-09T10:54:00Z" w16du:dateUtc="2024-07-09T08:54:00Z">
        <w:r w:rsidRPr="00C671E2" w:rsidDel="00C671E2">
          <w:rPr>
            <w:rPrChange w:id="391" w:author="AIB" w:date="2024-07-09T10:54:00Z" w16du:dateUtc="2024-07-09T08:54:00Z">
              <w:rPr>
                <w:rStyle w:val="Hypertextovodkaz"/>
                <w:rFonts w:ascii="Times" w:hAnsi="Times"/>
                <w:b w:val="0"/>
                <w:bCs w:val="0"/>
                <w:caps w:val="0"/>
                <w:noProof/>
              </w:rPr>
            </w:rPrChange>
          </w:rPr>
          <w:delText>33.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92" w:author="AIB" w:date="2024-07-09T10:54:00Z" w16du:dateUtc="2024-07-09T08:54:00Z">
              <w:rPr>
                <w:rStyle w:val="Hypertextovodkaz"/>
                <w:b w:val="0"/>
                <w:bCs w:val="0"/>
                <w:caps w:val="0"/>
                <w:noProof/>
              </w:rPr>
            </w:rPrChange>
          </w:rPr>
          <w:delText>SUBCONTRACTORS</w:delText>
        </w:r>
        <w:r w:rsidDel="00C671E2">
          <w:rPr>
            <w:noProof/>
            <w:webHidden/>
          </w:rPr>
          <w:tab/>
          <w:delText>47</w:delText>
        </w:r>
      </w:del>
    </w:p>
    <w:p w14:paraId="6BAFC99B" w14:textId="098CBD61" w:rsidR="009B1496" w:rsidDel="00C671E2" w:rsidRDefault="009B1496">
      <w:pPr>
        <w:pStyle w:val="Obsah1"/>
        <w:rPr>
          <w:del w:id="3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4" w:author="AIB" w:date="2024-07-09T10:54:00Z" w16du:dateUtc="2024-07-09T08:54:00Z">
        <w:r w:rsidRPr="00C671E2" w:rsidDel="00C671E2">
          <w:rPr>
            <w:rPrChange w:id="395" w:author="AIB" w:date="2024-07-09T10:54:00Z" w16du:dateUtc="2024-07-09T08:54:00Z">
              <w:rPr>
                <w:rStyle w:val="Hypertextovodkaz"/>
                <w:rFonts w:ascii="Times" w:hAnsi="Times"/>
                <w:b w:val="0"/>
                <w:bCs w:val="0"/>
                <w:caps w:val="0"/>
                <w:noProof/>
              </w:rPr>
            </w:rPrChange>
          </w:rPr>
          <w:delText>34.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96" w:author="AIB" w:date="2024-07-09T10:54:00Z" w16du:dateUtc="2024-07-09T08:54:00Z">
              <w:rPr>
                <w:rStyle w:val="Hypertextovodkaz"/>
                <w:b w:val="0"/>
                <w:bCs w:val="0"/>
                <w:caps w:val="0"/>
                <w:noProof/>
              </w:rPr>
            </w:rPrChange>
          </w:rPr>
          <w:delText>DELAYS IN THE CONTRACTOR’S PERFORMANCE</w:delText>
        </w:r>
        <w:r w:rsidDel="00C671E2">
          <w:rPr>
            <w:noProof/>
            <w:webHidden/>
          </w:rPr>
          <w:tab/>
          <w:delText>47</w:delText>
        </w:r>
      </w:del>
    </w:p>
    <w:p w14:paraId="51D629C8" w14:textId="20F77340" w:rsidR="009B1496" w:rsidDel="00C671E2" w:rsidRDefault="009B1496">
      <w:pPr>
        <w:pStyle w:val="Obsah1"/>
        <w:rPr>
          <w:del w:id="39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8" w:author="AIB" w:date="2024-07-09T10:54:00Z" w16du:dateUtc="2024-07-09T08:54:00Z">
        <w:r w:rsidRPr="00C671E2" w:rsidDel="00C671E2">
          <w:rPr>
            <w:rPrChange w:id="399" w:author="AIB" w:date="2024-07-09T10:54:00Z" w16du:dateUtc="2024-07-09T08:54:00Z">
              <w:rPr>
                <w:rStyle w:val="Hypertextovodkaz"/>
                <w:rFonts w:ascii="Times" w:hAnsi="Times"/>
                <w:b w:val="0"/>
                <w:bCs w:val="0"/>
                <w:caps w:val="0"/>
                <w:noProof/>
              </w:rPr>
            </w:rPrChange>
          </w:rPr>
          <w:delText>35.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0" w:author="AIB" w:date="2024-07-09T10:54:00Z" w16du:dateUtc="2024-07-09T08:54:00Z">
              <w:rPr>
                <w:rStyle w:val="Hypertextovodkaz"/>
                <w:b w:val="0"/>
                <w:bCs w:val="0"/>
                <w:caps w:val="0"/>
                <w:noProof/>
              </w:rPr>
            </w:rPrChange>
          </w:rPr>
          <w:delText>LIABILITY</w:delText>
        </w:r>
        <w:r w:rsidDel="00C671E2">
          <w:rPr>
            <w:noProof/>
            <w:webHidden/>
          </w:rPr>
          <w:tab/>
          <w:delText>47</w:delText>
        </w:r>
      </w:del>
    </w:p>
    <w:p w14:paraId="200DBBD8" w14:textId="76D258A6" w:rsidR="009B1496" w:rsidDel="00C671E2" w:rsidRDefault="009B1496">
      <w:pPr>
        <w:pStyle w:val="Obsah1"/>
        <w:rPr>
          <w:del w:id="40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02" w:author="AIB" w:date="2024-07-09T10:54:00Z" w16du:dateUtc="2024-07-09T08:54:00Z">
        <w:r w:rsidRPr="00C671E2" w:rsidDel="00C671E2">
          <w:rPr>
            <w:rPrChange w:id="403" w:author="AIB" w:date="2024-07-09T10:54:00Z" w16du:dateUtc="2024-07-09T08:54:00Z">
              <w:rPr>
                <w:rStyle w:val="Hypertextovodkaz"/>
                <w:rFonts w:ascii="Times" w:hAnsi="Times"/>
                <w:b w:val="0"/>
                <w:bCs w:val="0"/>
                <w:caps w:val="0"/>
                <w:noProof/>
              </w:rPr>
            </w:rPrChange>
          </w:rPr>
          <w:delText>36.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4" w:author="AIB" w:date="2024-07-09T10:54:00Z" w16du:dateUtc="2024-07-09T08:54:00Z">
              <w:rPr>
                <w:rStyle w:val="Hypertextovodkaz"/>
                <w:b w:val="0"/>
                <w:bCs w:val="0"/>
                <w:caps w:val="0"/>
                <w:noProof/>
              </w:rPr>
            </w:rPrChange>
          </w:rPr>
          <w:delText>THIRD PARTY CLAIMS</w:delText>
        </w:r>
        <w:r w:rsidDel="00C671E2">
          <w:rPr>
            <w:noProof/>
            <w:webHidden/>
          </w:rPr>
          <w:tab/>
          <w:delText>48</w:delText>
        </w:r>
      </w:del>
    </w:p>
    <w:p w14:paraId="49EC0D4F" w14:textId="626620E0" w:rsidR="009B1496" w:rsidDel="00C671E2" w:rsidRDefault="009B1496">
      <w:pPr>
        <w:pStyle w:val="Obsah1"/>
        <w:rPr>
          <w:del w:id="4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06" w:author="AIB" w:date="2024-07-09T10:54:00Z" w16du:dateUtc="2024-07-09T08:54:00Z">
        <w:r w:rsidRPr="00C671E2" w:rsidDel="00C671E2">
          <w:rPr>
            <w:rPrChange w:id="407" w:author="AIB" w:date="2024-07-09T10:54:00Z" w16du:dateUtc="2024-07-09T08:54:00Z">
              <w:rPr>
                <w:rStyle w:val="Hypertextovodkaz"/>
                <w:rFonts w:ascii="Times" w:hAnsi="Times"/>
                <w:b w:val="0"/>
                <w:bCs w:val="0"/>
                <w:caps w:val="0"/>
                <w:noProof/>
              </w:rPr>
            </w:rPrChange>
          </w:rPr>
          <w:delText>37.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8" w:author="AIB" w:date="2024-07-09T10:54:00Z" w16du:dateUtc="2024-07-09T08:54:00Z">
              <w:rPr>
                <w:rStyle w:val="Hypertextovodkaz"/>
                <w:b w:val="0"/>
                <w:bCs w:val="0"/>
                <w:caps w:val="0"/>
                <w:noProof/>
              </w:rPr>
            </w:rPrChange>
          </w:rPr>
          <w:delText>CONTRACTUAL PENALTIES</w:delText>
        </w:r>
        <w:r w:rsidDel="00C671E2">
          <w:rPr>
            <w:noProof/>
            <w:webHidden/>
          </w:rPr>
          <w:tab/>
          <w:delText>48</w:delText>
        </w:r>
      </w:del>
    </w:p>
    <w:p w14:paraId="7FC7603E" w14:textId="0A24E9B0" w:rsidR="009B1496" w:rsidDel="00C671E2" w:rsidRDefault="009B1496">
      <w:pPr>
        <w:pStyle w:val="Obsah1"/>
        <w:rPr>
          <w:del w:id="4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0" w:author="AIB" w:date="2024-07-09T10:54:00Z" w16du:dateUtc="2024-07-09T08:54:00Z">
        <w:r w:rsidRPr="00C671E2" w:rsidDel="00C671E2">
          <w:rPr>
            <w:rPrChange w:id="411" w:author="AIB" w:date="2024-07-09T10:54:00Z" w16du:dateUtc="2024-07-09T08:54:00Z">
              <w:rPr>
                <w:rStyle w:val="Hypertextovodkaz"/>
                <w:rFonts w:ascii="Times" w:hAnsi="Times"/>
                <w:b w:val="0"/>
                <w:bCs w:val="0"/>
                <w:caps w:val="0"/>
                <w:noProof/>
              </w:rPr>
            </w:rPrChange>
          </w:rPr>
          <w:delText>38.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12" w:author="AIB" w:date="2024-07-09T10:54:00Z" w16du:dateUtc="2024-07-09T08:54:00Z">
              <w:rPr>
                <w:rStyle w:val="Hypertextovodkaz"/>
                <w:b w:val="0"/>
                <w:bCs w:val="0"/>
                <w:caps w:val="0"/>
                <w:noProof/>
              </w:rPr>
            </w:rPrChange>
          </w:rPr>
          <w:delText>FORCE MAJEURE</w:delText>
        </w:r>
        <w:r w:rsidDel="00C671E2">
          <w:rPr>
            <w:noProof/>
            <w:webHidden/>
          </w:rPr>
          <w:tab/>
          <w:delText>51</w:delText>
        </w:r>
      </w:del>
    </w:p>
    <w:p w14:paraId="1EC434D8" w14:textId="21F96FEA" w:rsidR="009B1496" w:rsidDel="00C671E2" w:rsidRDefault="009B1496">
      <w:pPr>
        <w:pStyle w:val="Obsah1"/>
        <w:rPr>
          <w:del w:id="41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4" w:author="AIB" w:date="2024-07-09T10:54:00Z" w16du:dateUtc="2024-07-09T08:54:00Z">
        <w:r w:rsidRPr="00C671E2" w:rsidDel="00C671E2">
          <w:rPr>
            <w:rPrChange w:id="415" w:author="AIB" w:date="2024-07-09T10:54:00Z" w16du:dateUtc="2024-07-09T08:54:00Z">
              <w:rPr>
                <w:rStyle w:val="Hypertextovodkaz"/>
                <w:rFonts w:ascii="Times" w:hAnsi="Times"/>
                <w:b w:val="0"/>
                <w:bCs w:val="0"/>
                <w:caps w:val="0"/>
                <w:noProof/>
              </w:rPr>
            </w:rPrChange>
          </w:rPr>
          <w:delText>39.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16" w:author="AIB" w:date="2024-07-09T10:54:00Z" w16du:dateUtc="2024-07-09T08:54:00Z">
              <w:rPr>
                <w:rStyle w:val="Hypertextovodkaz"/>
                <w:b w:val="0"/>
                <w:bCs w:val="0"/>
                <w:caps w:val="0"/>
                <w:noProof/>
              </w:rPr>
            </w:rPrChange>
          </w:rPr>
          <w:delText>WITHDRAWAL FROM THE CONTRACT</w:delText>
        </w:r>
        <w:r w:rsidDel="00C671E2">
          <w:rPr>
            <w:noProof/>
            <w:webHidden/>
          </w:rPr>
          <w:tab/>
          <w:delText>51</w:delText>
        </w:r>
      </w:del>
    </w:p>
    <w:p w14:paraId="682C01EE" w14:textId="3AD2F79A" w:rsidR="009B1496" w:rsidDel="00C671E2" w:rsidRDefault="009B1496">
      <w:pPr>
        <w:pStyle w:val="Obsah1"/>
        <w:rPr>
          <w:del w:id="4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8" w:author="AIB" w:date="2024-07-09T10:54:00Z" w16du:dateUtc="2024-07-09T08:54:00Z">
        <w:r w:rsidRPr="00C671E2" w:rsidDel="00C671E2">
          <w:rPr>
            <w:rPrChange w:id="419" w:author="AIB" w:date="2024-07-09T10:54:00Z" w16du:dateUtc="2024-07-09T08:54:00Z">
              <w:rPr>
                <w:rStyle w:val="Hypertextovodkaz"/>
                <w:rFonts w:ascii="Times" w:hAnsi="Times"/>
                <w:b w:val="0"/>
                <w:bCs w:val="0"/>
                <w:caps w:val="0"/>
                <w:noProof/>
              </w:rPr>
            </w:rPrChange>
          </w:rPr>
          <w:delText>40.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0" w:author="AIB" w:date="2024-07-09T10:54:00Z" w16du:dateUtc="2024-07-09T08:54:00Z">
              <w:rPr>
                <w:rStyle w:val="Hypertextovodkaz"/>
                <w:b w:val="0"/>
                <w:bCs w:val="0"/>
                <w:caps w:val="0"/>
                <w:noProof/>
              </w:rPr>
            </w:rPrChange>
          </w:rPr>
          <w:delText>WITHDRAWAL FROM THE CONTRACT FOR CONTRACTOR’S DEFAULT</w:delText>
        </w:r>
        <w:r w:rsidDel="00C671E2">
          <w:rPr>
            <w:noProof/>
            <w:webHidden/>
          </w:rPr>
          <w:tab/>
          <w:delText>52</w:delText>
        </w:r>
      </w:del>
    </w:p>
    <w:p w14:paraId="7B5301E4" w14:textId="4D9B1E57" w:rsidR="009B1496" w:rsidDel="00C671E2" w:rsidRDefault="009B1496">
      <w:pPr>
        <w:pStyle w:val="Obsah1"/>
        <w:rPr>
          <w:del w:id="4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22" w:author="AIB" w:date="2024-07-09T10:54:00Z" w16du:dateUtc="2024-07-09T08:54:00Z">
        <w:r w:rsidRPr="00C671E2" w:rsidDel="00C671E2">
          <w:rPr>
            <w:rPrChange w:id="423" w:author="AIB" w:date="2024-07-09T10:54:00Z" w16du:dateUtc="2024-07-09T08:54:00Z">
              <w:rPr>
                <w:rStyle w:val="Hypertextovodkaz"/>
                <w:rFonts w:ascii="Times" w:hAnsi="Times"/>
                <w:b w:val="0"/>
                <w:bCs w:val="0"/>
                <w:caps w:val="0"/>
                <w:noProof/>
              </w:rPr>
            </w:rPrChange>
          </w:rPr>
          <w:delText>41.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4" w:author="AIB" w:date="2024-07-09T10:54:00Z" w16du:dateUtc="2024-07-09T08:54:00Z">
              <w:rPr>
                <w:rStyle w:val="Hypertextovodkaz"/>
                <w:b w:val="0"/>
                <w:bCs w:val="0"/>
                <w:caps w:val="0"/>
                <w:noProof/>
              </w:rPr>
            </w:rPrChange>
          </w:rPr>
          <w:delText>WITHDRAWAL FROM THE CONTRACT FOR INSOLVENCY</w:delText>
        </w:r>
        <w:r w:rsidDel="00C671E2">
          <w:rPr>
            <w:noProof/>
            <w:webHidden/>
          </w:rPr>
          <w:tab/>
          <w:delText>53</w:delText>
        </w:r>
      </w:del>
    </w:p>
    <w:p w14:paraId="3A7C8063" w14:textId="024798EE" w:rsidR="009B1496" w:rsidDel="00C671E2" w:rsidRDefault="009B1496">
      <w:pPr>
        <w:pStyle w:val="Obsah1"/>
        <w:rPr>
          <w:del w:id="42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26" w:author="AIB" w:date="2024-07-09T10:54:00Z" w16du:dateUtc="2024-07-09T08:54:00Z">
        <w:r w:rsidRPr="00C671E2" w:rsidDel="00C671E2">
          <w:rPr>
            <w:rPrChange w:id="427" w:author="AIB" w:date="2024-07-09T10:54:00Z" w16du:dateUtc="2024-07-09T08:54:00Z">
              <w:rPr>
                <w:rStyle w:val="Hypertextovodkaz"/>
                <w:rFonts w:ascii="Times" w:hAnsi="Times"/>
                <w:b w:val="0"/>
                <w:bCs w:val="0"/>
                <w:caps w:val="0"/>
                <w:noProof/>
              </w:rPr>
            </w:rPrChange>
          </w:rPr>
          <w:delText>42.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8" w:author="AIB" w:date="2024-07-09T10:54:00Z" w16du:dateUtc="2024-07-09T08:54:00Z">
              <w:rPr>
                <w:rStyle w:val="Hypertextovodkaz"/>
                <w:b w:val="0"/>
                <w:bCs w:val="0"/>
                <w:caps w:val="0"/>
                <w:noProof/>
              </w:rPr>
            </w:rPrChange>
          </w:rPr>
          <w:delText>WITHDRAWAL FROM THE CONTRACT FOR CUSTOMER’S DEFAULT</w:delText>
        </w:r>
        <w:r w:rsidDel="00C671E2">
          <w:rPr>
            <w:noProof/>
            <w:webHidden/>
          </w:rPr>
          <w:tab/>
          <w:delText>53</w:delText>
        </w:r>
      </w:del>
    </w:p>
    <w:p w14:paraId="555639D8" w14:textId="5B2D99F0" w:rsidR="009B1496" w:rsidDel="00C671E2" w:rsidRDefault="009B1496">
      <w:pPr>
        <w:pStyle w:val="Obsah1"/>
        <w:rPr>
          <w:del w:id="4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0" w:author="AIB" w:date="2024-07-09T10:54:00Z" w16du:dateUtc="2024-07-09T08:54:00Z">
        <w:r w:rsidRPr="00C671E2" w:rsidDel="00C671E2">
          <w:rPr>
            <w:rPrChange w:id="431" w:author="AIB" w:date="2024-07-09T10:54:00Z" w16du:dateUtc="2024-07-09T08:54:00Z">
              <w:rPr>
                <w:rStyle w:val="Hypertextovodkaz"/>
                <w:rFonts w:ascii="Times" w:hAnsi="Times"/>
                <w:b w:val="0"/>
                <w:bCs w:val="0"/>
                <w:caps w:val="0"/>
                <w:noProof/>
              </w:rPr>
            </w:rPrChange>
          </w:rPr>
          <w:delText>43.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32" w:author="AIB" w:date="2024-07-09T10:54:00Z" w16du:dateUtc="2024-07-09T08:54:00Z">
              <w:rPr>
                <w:rStyle w:val="Hypertextovodkaz"/>
                <w:b w:val="0"/>
                <w:bCs w:val="0"/>
                <w:caps w:val="0"/>
                <w:noProof/>
              </w:rPr>
            </w:rPrChange>
          </w:rPr>
          <w:delText>USE OF DOCUMENTS AND INFORMATION</w:delText>
        </w:r>
        <w:r w:rsidDel="00C671E2">
          <w:rPr>
            <w:noProof/>
            <w:webHidden/>
          </w:rPr>
          <w:tab/>
          <w:delText>53</w:delText>
        </w:r>
      </w:del>
    </w:p>
    <w:p w14:paraId="67F5F22D" w14:textId="6D0F1508" w:rsidR="009B1496" w:rsidDel="00C671E2" w:rsidRDefault="009B1496">
      <w:pPr>
        <w:pStyle w:val="Obsah1"/>
        <w:rPr>
          <w:del w:id="4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4" w:author="AIB" w:date="2024-07-09T10:54:00Z" w16du:dateUtc="2024-07-09T08:54:00Z">
        <w:r w:rsidRPr="00C671E2" w:rsidDel="00C671E2">
          <w:rPr>
            <w:rPrChange w:id="435" w:author="AIB" w:date="2024-07-09T10:54:00Z" w16du:dateUtc="2024-07-09T08:54:00Z">
              <w:rPr>
                <w:rStyle w:val="Hypertextovodkaz"/>
                <w:rFonts w:ascii="Times" w:hAnsi="Times"/>
                <w:b w:val="0"/>
                <w:bCs w:val="0"/>
                <w:caps w:val="0"/>
                <w:noProof/>
              </w:rPr>
            </w:rPrChange>
          </w:rPr>
          <w:lastRenderedPageBreak/>
          <w:delText>44.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36" w:author="AIB" w:date="2024-07-09T10:54:00Z" w16du:dateUtc="2024-07-09T08:54:00Z">
              <w:rPr>
                <w:rStyle w:val="Hypertextovodkaz"/>
                <w:b w:val="0"/>
                <w:bCs w:val="0"/>
                <w:caps w:val="0"/>
                <w:noProof/>
              </w:rPr>
            </w:rPrChange>
          </w:rPr>
          <w:delText>INTELLECTUAL PROPERTY RIGHTS</w:delText>
        </w:r>
        <w:r w:rsidDel="00C671E2">
          <w:rPr>
            <w:noProof/>
            <w:webHidden/>
          </w:rPr>
          <w:tab/>
          <w:delText>55</w:delText>
        </w:r>
      </w:del>
    </w:p>
    <w:p w14:paraId="615898F7" w14:textId="19EBCC43" w:rsidR="009B1496" w:rsidDel="00C671E2" w:rsidRDefault="009B1496">
      <w:pPr>
        <w:pStyle w:val="Obsah1"/>
        <w:rPr>
          <w:del w:id="43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8" w:author="AIB" w:date="2024-07-09T10:54:00Z" w16du:dateUtc="2024-07-09T08:54:00Z">
        <w:r w:rsidRPr="00C671E2" w:rsidDel="00C671E2">
          <w:rPr>
            <w:rPrChange w:id="439" w:author="AIB" w:date="2024-07-09T10:54:00Z" w16du:dateUtc="2024-07-09T08:54:00Z">
              <w:rPr>
                <w:rStyle w:val="Hypertextovodkaz"/>
                <w:rFonts w:ascii="Times" w:hAnsi="Times"/>
                <w:b w:val="0"/>
                <w:bCs w:val="0"/>
                <w:caps w:val="0"/>
                <w:noProof/>
              </w:rPr>
            </w:rPrChange>
          </w:rPr>
          <w:delText>45.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0" w:author="AIB" w:date="2024-07-09T10:54:00Z" w16du:dateUtc="2024-07-09T08:54:00Z">
              <w:rPr>
                <w:rStyle w:val="Hypertextovodkaz"/>
                <w:b w:val="0"/>
                <w:bCs w:val="0"/>
                <w:caps w:val="0"/>
                <w:noProof/>
              </w:rPr>
            </w:rPrChange>
          </w:rPr>
          <w:delText>SOURCE CODE</w:delText>
        </w:r>
        <w:r w:rsidDel="00C671E2">
          <w:rPr>
            <w:noProof/>
            <w:webHidden/>
          </w:rPr>
          <w:tab/>
          <w:delText>56</w:delText>
        </w:r>
      </w:del>
    </w:p>
    <w:p w14:paraId="1EF115CC" w14:textId="6E9A8AEE" w:rsidR="009B1496" w:rsidDel="00C671E2" w:rsidRDefault="009B1496">
      <w:pPr>
        <w:pStyle w:val="Obsah1"/>
        <w:rPr>
          <w:del w:id="4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42" w:author="AIB" w:date="2024-07-09T10:54:00Z" w16du:dateUtc="2024-07-09T08:54:00Z">
        <w:r w:rsidRPr="00C671E2" w:rsidDel="00C671E2">
          <w:rPr>
            <w:rPrChange w:id="443" w:author="AIB" w:date="2024-07-09T10:54:00Z" w16du:dateUtc="2024-07-09T08:54:00Z">
              <w:rPr>
                <w:rStyle w:val="Hypertextovodkaz"/>
                <w:rFonts w:ascii="Times" w:hAnsi="Times"/>
                <w:b w:val="0"/>
                <w:bCs w:val="0"/>
                <w:caps w:val="0"/>
                <w:noProof/>
              </w:rPr>
            </w:rPrChange>
          </w:rPr>
          <w:delText>46.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4" w:author="AIB" w:date="2024-07-09T10:54:00Z" w16du:dateUtc="2024-07-09T08:54:00Z">
              <w:rPr>
                <w:rStyle w:val="Hypertextovodkaz"/>
                <w:b w:val="0"/>
                <w:bCs w:val="0"/>
                <w:caps w:val="0"/>
                <w:noProof/>
              </w:rPr>
            </w:rPrChange>
          </w:rPr>
          <w:delText>DISPUTE RESOLUTION</w:delText>
        </w:r>
        <w:r w:rsidDel="00C671E2">
          <w:rPr>
            <w:noProof/>
            <w:webHidden/>
          </w:rPr>
          <w:tab/>
          <w:delText>57</w:delText>
        </w:r>
      </w:del>
    </w:p>
    <w:p w14:paraId="21DDF353" w14:textId="49ACEA9B" w:rsidR="009B1496" w:rsidDel="00C671E2" w:rsidRDefault="009B1496">
      <w:pPr>
        <w:pStyle w:val="Obsah1"/>
        <w:rPr>
          <w:del w:id="4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46" w:author="AIB" w:date="2024-07-09T10:54:00Z" w16du:dateUtc="2024-07-09T08:54:00Z">
        <w:r w:rsidRPr="00C671E2" w:rsidDel="00C671E2">
          <w:rPr>
            <w:rPrChange w:id="447" w:author="AIB" w:date="2024-07-09T10:54:00Z" w16du:dateUtc="2024-07-09T08:54:00Z">
              <w:rPr>
                <w:rStyle w:val="Hypertextovodkaz"/>
                <w:rFonts w:ascii="Times" w:hAnsi="Times"/>
                <w:b w:val="0"/>
                <w:bCs w:val="0"/>
                <w:caps w:val="0"/>
                <w:noProof/>
              </w:rPr>
            </w:rPrChange>
          </w:rPr>
          <w:delText>47.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8" w:author="AIB" w:date="2024-07-09T10:54:00Z" w16du:dateUtc="2024-07-09T08:54:00Z">
              <w:rPr>
                <w:rStyle w:val="Hypertextovodkaz"/>
                <w:b w:val="0"/>
                <w:bCs w:val="0"/>
                <w:caps w:val="0"/>
                <w:noProof/>
              </w:rPr>
            </w:rPrChange>
          </w:rPr>
          <w:delText>GOVERNING LANGUAGE</w:delText>
        </w:r>
        <w:r w:rsidDel="00C671E2">
          <w:rPr>
            <w:noProof/>
            <w:webHidden/>
          </w:rPr>
          <w:tab/>
          <w:delText>57</w:delText>
        </w:r>
      </w:del>
    </w:p>
    <w:p w14:paraId="5ACC842D" w14:textId="61B97430" w:rsidR="009B1496" w:rsidDel="00C671E2" w:rsidRDefault="009B1496">
      <w:pPr>
        <w:pStyle w:val="Obsah1"/>
        <w:rPr>
          <w:del w:id="44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0" w:author="AIB" w:date="2024-07-09T10:54:00Z" w16du:dateUtc="2024-07-09T08:54:00Z">
        <w:r w:rsidRPr="00C671E2" w:rsidDel="00C671E2">
          <w:rPr>
            <w:rPrChange w:id="451" w:author="AIB" w:date="2024-07-09T10:54:00Z" w16du:dateUtc="2024-07-09T08:54:00Z">
              <w:rPr>
                <w:rStyle w:val="Hypertextovodkaz"/>
                <w:rFonts w:ascii="Times" w:hAnsi="Times"/>
                <w:b w:val="0"/>
                <w:bCs w:val="0"/>
                <w:caps w:val="0"/>
                <w:noProof/>
              </w:rPr>
            </w:rPrChange>
          </w:rPr>
          <w:delText>48.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52" w:author="AIB" w:date="2024-07-09T10:54:00Z" w16du:dateUtc="2024-07-09T08:54:00Z">
              <w:rPr>
                <w:rStyle w:val="Hypertextovodkaz"/>
                <w:b w:val="0"/>
                <w:bCs w:val="0"/>
                <w:caps w:val="0"/>
                <w:noProof/>
              </w:rPr>
            </w:rPrChange>
          </w:rPr>
          <w:delText>APPLICABLE LAW</w:delText>
        </w:r>
        <w:r w:rsidDel="00C671E2">
          <w:rPr>
            <w:noProof/>
            <w:webHidden/>
          </w:rPr>
          <w:tab/>
          <w:delText>57</w:delText>
        </w:r>
      </w:del>
    </w:p>
    <w:p w14:paraId="72F7A80F" w14:textId="5447CF1E" w:rsidR="009B1496" w:rsidDel="00C671E2" w:rsidRDefault="009B1496">
      <w:pPr>
        <w:pStyle w:val="Obsah1"/>
        <w:rPr>
          <w:del w:id="4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4" w:author="AIB" w:date="2024-07-09T10:54:00Z" w16du:dateUtc="2024-07-09T08:54:00Z">
        <w:r w:rsidRPr="00C671E2" w:rsidDel="00C671E2">
          <w:rPr>
            <w:rPrChange w:id="455" w:author="AIB" w:date="2024-07-09T10:54:00Z" w16du:dateUtc="2024-07-09T08:54:00Z">
              <w:rPr>
                <w:rStyle w:val="Hypertextovodkaz"/>
                <w:rFonts w:ascii="Times" w:hAnsi="Times"/>
                <w:b w:val="0"/>
                <w:bCs w:val="0"/>
                <w:caps w:val="0"/>
                <w:noProof/>
              </w:rPr>
            </w:rPrChange>
          </w:rPr>
          <w:delText>49.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56" w:author="AIB" w:date="2024-07-09T10:54:00Z" w16du:dateUtc="2024-07-09T08:54:00Z">
              <w:rPr>
                <w:rStyle w:val="Hypertextovodkaz"/>
                <w:b w:val="0"/>
                <w:bCs w:val="0"/>
                <w:caps w:val="0"/>
                <w:noProof/>
              </w:rPr>
            </w:rPrChange>
          </w:rPr>
          <w:delText>NOTICES</w:delText>
        </w:r>
        <w:r w:rsidDel="00C671E2">
          <w:rPr>
            <w:noProof/>
            <w:webHidden/>
          </w:rPr>
          <w:tab/>
          <w:delText>57</w:delText>
        </w:r>
      </w:del>
    </w:p>
    <w:p w14:paraId="21F72F01" w14:textId="2C1253C9" w:rsidR="009B1496" w:rsidDel="00C671E2" w:rsidRDefault="009B1496">
      <w:pPr>
        <w:pStyle w:val="Obsah1"/>
        <w:rPr>
          <w:del w:id="4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8" w:author="AIB" w:date="2024-07-09T10:54:00Z" w16du:dateUtc="2024-07-09T08:54:00Z">
        <w:r w:rsidRPr="00C671E2" w:rsidDel="00C671E2">
          <w:rPr>
            <w:rPrChange w:id="459" w:author="AIB" w:date="2024-07-09T10:54:00Z" w16du:dateUtc="2024-07-09T08:54:00Z">
              <w:rPr>
                <w:rStyle w:val="Hypertextovodkaz"/>
                <w:rFonts w:ascii="Times" w:hAnsi="Times"/>
                <w:b w:val="0"/>
                <w:bCs w:val="0"/>
                <w:caps w:val="0"/>
                <w:noProof/>
              </w:rPr>
            </w:rPrChange>
          </w:rPr>
          <w:delText>50.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60" w:author="AIB" w:date="2024-07-09T10:54:00Z" w16du:dateUtc="2024-07-09T08:54:00Z">
              <w:rPr>
                <w:rStyle w:val="Hypertextovodkaz"/>
                <w:b w:val="0"/>
                <w:bCs w:val="0"/>
                <w:caps w:val="0"/>
                <w:noProof/>
              </w:rPr>
            </w:rPrChange>
          </w:rPr>
          <w:delText>OTHER PROVISIONS</w:delText>
        </w:r>
        <w:r w:rsidDel="00C671E2">
          <w:rPr>
            <w:noProof/>
            <w:webHidden/>
          </w:rPr>
          <w:tab/>
          <w:delText>58</w:delText>
        </w:r>
      </w:del>
    </w:p>
    <w:p w14:paraId="22D2EE0A" w14:textId="6078FD0D" w:rsidR="009B1496" w:rsidDel="00C671E2" w:rsidRDefault="009B1496">
      <w:pPr>
        <w:pStyle w:val="Obsah1"/>
        <w:rPr>
          <w:del w:id="4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62" w:author="AIB" w:date="2024-07-09T10:54:00Z" w16du:dateUtc="2024-07-09T08:54:00Z">
        <w:r w:rsidRPr="00C671E2" w:rsidDel="00C671E2">
          <w:rPr>
            <w:rPrChange w:id="463" w:author="AIB" w:date="2024-07-09T10:54:00Z" w16du:dateUtc="2024-07-09T08:54:00Z">
              <w:rPr>
                <w:rStyle w:val="Hypertextovodkaz"/>
                <w:b w:val="0"/>
                <w:bCs w:val="0"/>
                <w:caps w:val="0"/>
                <w:noProof/>
              </w:rPr>
            </w:rPrChange>
          </w:rPr>
          <w:delText>SIGNATURE PAGE</w:delText>
        </w:r>
        <w:r w:rsidDel="00C671E2">
          <w:rPr>
            <w:noProof/>
            <w:webHidden/>
          </w:rPr>
          <w:tab/>
          <w:delText>91</w:delText>
        </w:r>
      </w:del>
    </w:p>
    <w:p w14:paraId="3EEFCC2C" w14:textId="587407CD" w:rsidR="00322AD3" w:rsidRPr="00A75846" w:rsidRDefault="005C0C9F" w:rsidP="00B35F33">
      <w:pPr>
        <w:pStyle w:val="ENNormalni"/>
        <w:jc w:val="left"/>
        <w:rPr>
          <w:b/>
          <w:bCs/>
          <w:caps/>
          <w:lang w:val="en-GB"/>
        </w:rPr>
      </w:pPr>
      <w:ins w:id="464" w:author="AIB" w:date="2024-07-08T20:48:00Z" w16du:dateUtc="2024-07-08T18:48:00Z">
        <w:r w:rsidRPr="00A75846">
          <w:rPr>
            <w:sz w:val="20"/>
            <w:szCs w:val="20"/>
            <w:lang w:val="en-GB"/>
          </w:rPr>
          <w:fldChar w:fldCharType="end"/>
        </w:r>
      </w:ins>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bookmarkStart w:id="465" w:name="_Toc158039934"/>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bookmarkEnd w:id="465"/>
    </w:p>
    <w:p w14:paraId="3F5F71EB" w14:textId="2E47AC9A" w:rsidR="00BE1CEE" w:rsidRPr="00A75846" w:rsidRDefault="00BE1CEE" w:rsidP="00BE1CEE">
      <w:pPr>
        <w:pStyle w:val="ENNormalni"/>
        <w:jc w:val="center"/>
        <w:rPr>
          <w:lang w:val="en-GB"/>
        </w:rPr>
      </w:pPr>
      <w:r w:rsidRPr="00A75846">
        <w:rPr>
          <w:lang w:val="en-GB"/>
        </w:rPr>
        <w:t>concluded pursuant to the Section 2586 et seq. of the Act No. 89/2012 Sb., the Civil Code, as</w:t>
      </w:r>
      <w:del w:id="466" w:author="AIB" w:date="2024-07-08T20:48:00Z" w16du:dateUtc="2024-07-08T18:48:00Z">
        <w:r w:rsidR="006D4645" w:rsidRPr="00F5220B">
          <w:rPr>
            <w:lang w:val="en-GB"/>
          </w:rPr>
          <w:delText> </w:delText>
        </w:r>
      </w:del>
      <w:ins w:id="467" w:author="AIB" w:date="2024-07-08T20:48:00Z" w16du:dateUtc="2024-07-08T18:48:00Z">
        <w:r w:rsidRPr="00A75846">
          <w:rPr>
            <w:lang w:val="en-GB"/>
          </w:rPr>
          <w:t xml:space="preserve"> </w:t>
        </w:r>
      </w:ins>
      <w:proofErr w:type="gramStart"/>
      <w:r w:rsidRPr="00A75846">
        <w:rPr>
          <w:lang w:val="en-GB"/>
        </w:rPr>
        <w:t>amended</w:t>
      </w:r>
      <w:proofErr w:type="gramEnd"/>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468" w:name="_Toc158039935"/>
      <w:r w:rsidRPr="00A75846">
        <w:rPr>
          <w:lang w:val="en-GB"/>
        </w:rPr>
        <w:t>P</w:t>
      </w:r>
      <w:bookmarkEnd w:id="468"/>
      <w:r w:rsidRPr="00A75846">
        <w:rPr>
          <w:lang w:val="en-GB"/>
        </w:rPr>
        <w:t>arties to the Contract</w:t>
      </w:r>
    </w:p>
    <w:p w14:paraId="63BE03ED" w14:textId="0EB5545C"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proofErr w:type="gramStart"/>
      <w:r w:rsidRPr="00A75846">
        <w:rPr>
          <w:b/>
          <w:lang w:val="en-GB"/>
        </w:rPr>
        <w:t>a.s</w:t>
      </w:r>
      <w:proofErr w:type="gramEnd"/>
      <w:del w:id="469" w:author="AIB" w:date="2024-07-08T20:48:00Z" w16du:dateUtc="2024-07-08T18:48:00Z">
        <w:r w:rsidR="006D4645" w:rsidRPr="00F5220B">
          <w:rPr>
            <w:b/>
            <w:lang w:val="en-GB"/>
          </w:rPr>
          <w:delText>.</w:delText>
        </w:r>
      </w:del>
      <w:ins w:id="470" w:author="AIB" w:date="2024-07-08T20:48:00Z" w16du:dateUtc="2024-07-08T18:48:00Z">
        <w:r w:rsidRPr="00A75846">
          <w:rPr>
            <w:b/>
            <w:lang w:val="en-GB"/>
          </w:rPr>
          <w:t>.</w:t>
        </w:r>
        <w:proofErr w:type="spellEnd"/>
        <w:r w:rsidRPr="00A75846">
          <w:rPr>
            <w:b/>
            <w:caps/>
            <w:lang w:val="en-GB"/>
          </w:rPr>
          <w:t>,</w:t>
        </w:r>
      </w:ins>
    </w:p>
    <w:p w14:paraId="6806841E" w14:textId="47C6BA89" w:rsidR="006F20B1" w:rsidRPr="00A75846" w:rsidRDefault="009A4183" w:rsidP="00A26AE6">
      <w:pPr>
        <w:pStyle w:val="ENText11"/>
        <w:rPr>
          <w:lang w:val="en-GB"/>
        </w:rPr>
      </w:pPr>
      <w:r w:rsidRPr="00A75846">
        <w:rPr>
          <w:lang w:val="en-GB"/>
        </w:rPr>
        <w:t xml:space="preserve">company incorporated and existing under the laws of the Czech Republic, with its registered office at </w:t>
      </w:r>
      <w:proofErr w:type="spellStart"/>
      <w:r w:rsidRPr="00A75846">
        <w:rPr>
          <w:lang w:val="en-GB"/>
        </w:rPr>
        <w:t>Bruntálská</w:t>
      </w:r>
      <w:proofErr w:type="spellEnd"/>
      <w:r w:rsidRPr="00A75846">
        <w:rPr>
          <w:lang w:val="en-GB"/>
        </w:rPr>
        <w:t xml:space="preserve"> 167, 793 51 </w:t>
      </w:r>
      <w:proofErr w:type="spellStart"/>
      <w:r w:rsidRPr="00A75846">
        <w:rPr>
          <w:lang w:val="en-GB"/>
        </w:rPr>
        <w:t>Břidličná</w:t>
      </w:r>
      <w:proofErr w:type="spellEnd"/>
      <w:r w:rsidRPr="00A75846">
        <w:rPr>
          <w:lang w:val="en-GB"/>
        </w:rPr>
        <w:t>, Identification No. 273</w:t>
      </w:r>
      <w:del w:id="471" w:author="AIB" w:date="2024-07-08T20:48:00Z" w16du:dateUtc="2024-07-08T18:48:00Z">
        <w:r w:rsidR="006D4645" w:rsidRPr="00F5220B">
          <w:rPr>
            <w:lang w:val="en-GB"/>
          </w:rPr>
          <w:delText> </w:delText>
        </w:r>
      </w:del>
      <w:ins w:id="472" w:author="AIB" w:date="2024-07-08T20:48:00Z" w16du:dateUtc="2024-07-08T18:48:00Z">
        <w:r w:rsidRPr="00A75846">
          <w:rPr>
            <w:lang w:val="en-GB"/>
          </w:rPr>
          <w:t xml:space="preserve"> </w:t>
        </w:r>
      </w:ins>
      <w:r w:rsidRPr="00A75846">
        <w:rPr>
          <w:lang w:val="en-GB"/>
        </w:rPr>
        <w:t>76</w:t>
      </w:r>
      <w:del w:id="473" w:author="AIB" w:date="2024-07-08T20:48:00Z" w16du:dateUtc="2024-07-08T18:48:00Z">
        <w:r w:rsidR="006D4645" w:rsidRPr="00F5220B">
          <w:rPr>
            <w:lang w:val="en-GB"/>
          </w:rPr>
          <w:delText> </w:delText>
        </w:r>
      </w:del>
      <w:ins w:id="474" w:author="AIB" w:date="2024-07-08T20:48:00Z" w16du:dateUtc="2024-07-08T18:48:00Z">
        <w:r w:rsidRPr="00A75846">
          <w:rPr>
            <w:lang w:val="en-GB"/>
          </w:rPr>
          <w:t xml:space="preserve"> </w:t>
        </w:r>
      </w:ins>
      <w:r w:rsidRPr="00A75846">
        <w:rPr>
          <w:lang w:val="en-GB"/>
        </w:rPr>
        <w:t>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w:t>
      </w:r>
      <w:del w:id="475" w:author="AIB" w:date="2024-07-08T20:48:00Z" w16du:dateUtc="2024-07-08T18:48:00Z">
        <w:r w:rsidR="006D4645" w:rsidRPr="00F5220B">
          <w:rPr>
            <w:lang w:val="en-GB"/>
          </w:rPr>
          <w:delText> </w:delText>
        </w:r>
      </w:del>
      <w:ins w:id="476" w:author="AIB" w:date="2024-07-08T20:48:00Z" w16du:dateUtc="2024-07-08T18:48:00Z">
        <w:r w:rsidRPr="00A75846">
          <w:rPr>
            <w:lang w:val="en-GB"/>
          </w:rPr>
          <w:t xml:space="preserve"> </w:t>
        </w:r>
      </w:ins>
      <w:r w:rsidRPr="00A75846">
        <w:rPr>
          <w:lang w:val="en-GB"/>
        </w:rPr>
        <w:t>No. B 3040</w:t>
      </w:r>
    </w:p>
    <w:p w14:paraId="040F6FD1" w14:textId="4B963006" w:rsidR="009A4183" w:rsidRPr="00A75846"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DEEEF6A" w14:textId="77777777" w:rsidR="006D4645" w:rsidRPr="00F5220B" w:rsidRDefault="006D4645" w:rsidP="00D00883">
      <w:pPr>
        <w:spacing w:before="360" w:after="360"/>
        <w:ind w:firstLine="567"/>
      </w:pPr>
      <w:r w:rsidRPr="00F5220B">
        <w:t>and</w:t>
      </w:r>
    </w:p>
    <w:p w14:paraId="263EFB7D" w14:textId="142DACEF"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bookmarkStart w:id="477" w:name="_Toc158366844"/>
      <w:bookmarkStart w:id="478" w:name="_Toc158376080"/>
      <w:bookmarkStart w:id="479" w:name="_Toc159922320"/>
      <w:bookmarkStart w:id="480" w:name="_Toc160195107"/>
      <w:bookmarkStart w:id="481" w:name="_Toc164861560"/>
      <w:bookmarkStart w:id="482" w:name="_Toc164862207"/>
      <w:bookmarkStart w:id="483" w:name="_Toc160181365"/>
      <w:r w:rsidRPr="00A75846">
        <w:rPr>
          <w:lang w:val="en-GB"/>
        </w:rPr>
        <w:t>PREAMBLE</w:t>
      </w:r>
      <w:bookmarkEnd w:id="477"/>
      <w:bookmarkEnd w:id="478"/>
      <w:bookmarkEnd w:id="479"/>
      <w:bookmarkEnd w:id="480"/>
      <w:bookmarkEnd w:id="481"/>
      <w:bookmarkEnd w:id="482"/>
      <w:bookmarkEnd w:id="483"/>
    </w:p>
    <w:p w14:paraId="76051112" w14:textId="5BE2B5EB" w:rsidR="00E76918" w:rsidRPr="00A75846" w:rsidRDefault="00E76918" w:rsidP="002922E3">
      <w:pPr>
        <w:pStyle w:val="ENPreambule"/>
      </w:pPr>
      <w:bookmarkStart w:id="484" w:name="_Ref467750896"/>
      <w:r w:rsidRPr="00A75846">
        <w:t>The Customer is a major European producer of packaging materials and rolled aluminium semi-finished products; the Customer is a member of MTX Group.</w:t>
      </w:r>
    </w:p>
    <w:p w14:paraId="3B6CD0AE" w14:textId="6383F768" w:rsidR="00E76918" w:rsidRPr="00A75846" w:rsidRDefault="00E76918" w:rsidP="002922E3">
      <w:pPr>
        <w:pStyle w:val="ENPreambule"/>
      </w:pPr>
      <w:bookmarkStart w:id="485" w:name="_Ref158021965"/>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proofErr w:type="spellStart"/>
      <w:r w:rsidRPr="00A75846">
        <w:rPr>
          <w:i/>
          <w:iCs/>
        </w:rPr>
        <w:t>ALFAGEN</w:t>
      </w:r>
      <w:proofErr w:type="spellEnd"/>
      <w:r w:rsidRPr="00A75846">
        <w:rPr>
          <w:i/>
          <w:iCs/>
        </w:rPr>
        <w:t xml:space="preserve">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bookmarkEnd w:id="484"/>
      <w:r w:rsidRPr="00A75846">
        <w:t>.</w:t>
      </w:r>
      <w:bookmarkEnd w:id="485"/>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4C646D73"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43C7BEA7" w:rsidR="002E71C5" w:rsidRPr="00A75846" w:rsidRDefault="00E76918" w:rsidP="002922E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486" w:name="_Toc159922321"/>
      <w:bookmarkStart w:id="487" w:name="_Toc160195108"/>
      <w:bookmarkStart w:id="488" w:name="_Toc164862208"/>
      <w:bookmarkStart w:id="489" w:name="_Toc160181366"/>
      <w:bookmarkStart w:id="490" w:name="_Toc164974264"/>
      <w:bookmarkStart w:id="491" w:name="_Toc165989683"/>
      <w:bookmarkStart w:id="492" w:name="_Toc171414900"/>
      <w:r w:rsidRPr="00A75846">
        <w:rPr>
          <w:lang w:val="en-GB"/>
        </w:rPr>
        <w:lastRenderedPageBreak/>
        <w:t>DEFINITIONS</w:t>
      </w:r>
      <w:bookmarkEnd w:id="486"/>
      <w:bookmarkEnd w:id="487"/>
      <w:bookmarkEnd w:id="488"/>
      <w:bookmarkEnd w:id="489"/>
      <w:bookmarkEnd w:id="490"/>
      <w:bookmarkEnd w:id="491"/>
      <w:bookmarkEnd w:id="492"/>
    </w:p>
    <w:p w14:paraId="43731293" w14:textId="1A256D8F" w:rsidR="002E71C5" w:rsidRPr="00A75846" w:rsidRDefault="002E71C5" w:rsidP="008A31A9">
      <w:pPr>
        <w:pStyle w:val="ENClanek11"/>
        <w:rPr>
          <w:lang w:val="en-GB"/>
        </w:rPr>
      </w:pPr>
      <w:bookmarkStart w:id="493" w:name="_Ref171342816"/>
      <w:bookmarkStart w:id="494" w:name="_Ref159836160"/>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493"/>
      <w:bookmarkEnd w:id="494"/>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436B67AE"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commentRangeStart w:id="495"/>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commentRangeEnd w:id="495"/>
            <w:r w:rsidR="007A0BBC">
              <w:rPr>
                <w:rStyle w:val="Odkaznakoment"/>
                <w:lang w:eastAsia="cs-CZ"/>
              </w:rPr>
              <w:commentReference w:id="495"/>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39DA03F6"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9B1496">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50B85D7"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50C0136A"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76E324C4"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9B1496">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261C55D8"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9B1496">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5CEECD90"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Pr="00A75846">
              <w:rPr>
                <w:lang w:val="en-GB"/>
              </w:rPr>
              <w:t xml:space="preserve">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0865C62"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31468522" w:rsidR="006372AB" w:rsidRPr="00A75846" w:rsidRDefault="006372AB" w:rsidP="006372AB">
            <w:pPr>
              <w:pStyle w:val="ENText11"/>
              <w:ind w:left="0"/>
              <w:rPr>
                <w:lang w:val="en-GB"/>
              </w:rPr>
            </w:pPr>
            <w:r w:rsidRPr="00A75846">
              <w:rPr>
                <w:lang w:val="en-GB"/>
              </w:rPr>
              <w:t xml:space="preserve">means data collection and evaluation, design, procurement, managing and supervising of the Work, </w:t>
            </w:r>
            <w:commentRangeStart w:id="496"/>
            <w:commentRangeStart w:id="497"/>
            <w:r w:rsidRPr="00A75846">
              <w:rPr>
                <w:lang w:val="en-GB"/>
              </w:rPr>
              <w:t>the issue of instructions or orders in</w:t>
            </w:r>
            <w:r w:rsidR="00FE11A5" w:rsidRPr="00A75846">
              <w:rPr>
                <w:lang w:val="en-GB"/>
              </w:rPr>
              <w:t> </w:t>
            </w:r>
            <w:r w:rsidRPr="00A75846">
              <w:rPr>
                <w:lang w:val="en-GB"/>
              </w:rPr>
              <w:t xml:space="preserve">technical matters, </w:t>
            </w:r>
            <w:commentRangeEnd w:id="496"/>
            <w:r w:rsidR="00614111">
              <w:rPr>
                <w:rStyle w:val="Odkaznakoment"/>
                <w:lang w:eastAsia="cs-CZ"/>
              </w:rPr>
              <w:commentReference w:id="496"/>
            </w:r>
            <w:commentRangeEnd w:id="497"/>
            <w:r w:rsidR="00C354E1">
              <w:rPr>
                <w:rStyle w:val="Odkaznakoment"/>
                <w:lang w:eastAsia="cs-CZ"/>
              </w:rPr>
              <w:commentReference w:id="497"/>
            </w:r>
            <w:r w:rsidRPr="00A75846">
              <w:rPr>
                <w:lang w:val="en-GB"/>
              </w:rPr>
              <w:t>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796E27C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 xml:space="preserve">its alloys, including all items, machinery, equipment, apparatus, </w:t>
            </w:r>
            <w:proofErr w:type="gramStart"/>
            <w:r w:rsidRPr="00A75846">
              <w:rPr>
                <w:lang w:val="en-GB"/>
              </w:rPr>
              <w:t>materials</w:t>
            </w:r>
            <w:proofErr w:type="gramEnd"/>
            <w:r w:rsidRPr="00A75846">
              <w:rPr>
                <w:lang w:val="en-GB"/>
              </w:rPr>
              <w:t xml:space="preserve"> and instruments to be designed, delivered, installation-supervised, commissioned and tested by the Contractor.</w:t>
            </w:r>
          </w:p>
          <w:p w14:paraId="7DE595D7" w14:textId="71D5FFE2"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9B1496">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50592BE2"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bookmarkStart w:id="498" w:name="_Ref158098174"/>
            <w:r w:rsidRPr="00A75846">
              <w:rPr>
                <w:lang w:val="en-GB"/>
              </w:rPr>
              <w:t>civil war, rebellion, revolution, insurrection, mutiny, riot, civil commotion or terrorist acts or any similar event;</w:t>
            </w:r>
            <w:bookmarkEnd w:id="498"/>
          </w:p>
          <w:p w14:paraId="6D04152A" w14:textId="7793ABC7"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t>
            </w:r>
            <w:proofErr w:type="gramStart"/>
            <w:r w:rsidRPr="00A75846">
              <w:rPr>
                <w:lang w:val="en-GB"/>
              </w:rPr>
              <w:t>whether or not</w:t>
            </w:r>
            <w:proofErr w:type="gramEnd"/>
            <w:r w:rsidRPr="00A75846">
              <w:rPr>
                <w:lang w:val="en-GB"/>
              </w:rPr>
              <w:t xml:space="preserve"> legally valid or any similar event;</w:t>
            </w:r>
          </w:p>
          <w:p w14:paraId="2E93ACFC" w14:textId="77777777" w:rsidR="00CA3383" w:rsidRPr="00A75846" w:rsidRDefault="00CA3383" w:rsidP="00CE6FAD">
            <w:pPr>
              <w:pStyle w:val="ENClaneka"/>
              <w:ind w:left="709"/>
              <w:rPr>
                <w:lang w:val="en-GB"/>
              </w:rPr>
            </w:pPr>
            <w:r w:rsidRPr="00A75846">
              <w:rPr>
                <w:lang w:val="en-GB"/>
              </w:rPr>
              <w:t xml:space="preserve">epidemics, quarantine, </w:t>
            </w:r>
            <w:proofErr w:type="gramStart"/>
            <w:r w:rsidRPr="00A75846">
              <w:rPr>
                <w:lang w:val="en-GB"/>
              </w:rPr>
              <w:t>plague</w:t>
            </w:r>
            <w:proofErr w:type="gramEnd"/>
            <w:r w:rsidRPr="00A75846">
              <w:rPr>
                <w:lang w:val="en-GB"/>
              </w:rPr>
              <w:t xml:space="preserve"> or any similar event;</w:t>
            </w:r>
          </w:p>
          <w:p w14:paraId="2E58E9FB" w14:textId="52F05C89" w:rsidR="00CA3383" w:rsidRPr="00A75846" w:rsidRDefault="00CA3383" w:rsidP="00CE6FAD">
            <w:pPr>
              <w:pStyle w:val="ENClaneka"/>
              <w:ind w:left="709"/>
              <w:rPr>
                <w:lang w:val="en-GB"/>
              </w:rPr>
            </w:pPr>
            <w:r w:rsidRPr="00A75846">
              <w:rPr>
                <w:lang w:val="en-GB"/>
              </w:rPr>
              <w:t xml:space="preserve">fire, flood, serious atmospheric disturbance, maritime, </w:t>
            </w:r>
            <w:proofErr w:type="gramStart"/>
            <w:r w:rsidRPr="00A75846">
              <w:rPr>
                <w:lang w:val="en-GB"/>
              </w:rPr>
              <w:t>terrestrial</w:t>
            </w:r>
            <w:proofErr w:type="gramEnd"/>
            <w:r w:rsidRPr="00A75846">
              <w:rPr>
                <w:lang w:val="en-GB"/>
              </w:rPr>
              <w:t xml:space="preserve">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6A1AE3C9"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del w:id="499" w:author="AIB" w:date="2024-07-08T20:48:00Z" w16du:dateUtc="2024-07-08T18:48:00Z">
              <w:r w:rsidR="00D824CD" w:rsidRPr="00F5220B">
                <w:rPr>
                  <w:lang w:val="en-GB"/>
                </w:rPr>
                <w:delText>.</w:delText>
              </w:r>
            </w:del>
            <w:ins w:id="500" w:author="AIB" w:date="2024-07-08T20:48:00Z" w16du:dateUtc="2024-07-08T18:48:00Z">
              <w:r w:rsidRPr="00A75846">
                <w:rPr>
                  <w:lang w:val="en-GB"/>
                </w:rPr>
                <w:t>;</w:t>
              </w:r>
            </w:ins>
          </w:p>
          <w:p w14:paraId="6BB28603" w14:textId="7CECEE74" w:rsidR="00CA3383" w:rsidRPr="00A75846" w:rsidRDefault="00CA3383" w:rsidP="00CE6FAD">
            <w:pPr>
              <w:pStyle w:val="ENClaneka"/>
              <w:ind w:left="709"/>
              <w:rPr>
                <w:ins w:id="501" w:author="AIB" w:date="2024-07-08T20:48:00Z" w16du:dateUtc="2024-07-08T18:48:00Z"/>
                <w:lang w:val="en-GB"/>
              </w:rPr>
            </w:pPr>
            <w:commentRangeStart w:id="502"/>
            <w:ins w:id="503" w:author="AIB" w:date="2024-07-08T20:48:00Z" w16du:dateUtc="2024-07-08T18:48:00Z">
              <w:r w:rsidRPr="00A75846">
                <w:rPr>
                  <w:lang w:val="en-GB"/>
                </w:rPr>
                <w:t xml:space="preserve">strike, lock-out, industrial dispute, national, </w:t>
              </w:r>
              <w:proofErr w:type="gramStart"/>
              <w:r w:rsidRPr="00A75846">
                <w:rPr>
                  <w:lang w:val="en-GB"/>
                </w:rPr>
                <w:t>regional</w:t>
              </w:r>
              <w:proofErr w:type="gramEnd"/>
              <w:r w:rsidRPr="00A75846">
                <w:rPr>
                  <w:lang w:val="en-GB"/>
                </w:rPr>
                <w:t xml:space="preserve"> or</w:t>
              </w:r>
              <w:r w:rsidR="00FE11A5" w:rsidRPr="00A75846">
                <w:rPr>
                  <w:lang w:val="en-GB"/>
                </w:rPr>
                <w:t> </w:t>
              </w:r>
              <w:r w:rsidRPr="00A75846">
                <w:rPr>
                  <w:lang w:val="en-GB"/>
                </w:rPr>
                <w:t>provincial strikes or any similar event</w:t>
              </w:r>
              <w:r w:rsidR="00FE11A5" w:rsidRPr="00A75846">
                <w:rPr>
                  <w:lang w:val="en-GB"/>
                </w:rPr>
                <w:t>.</w:t>
              </w:r>
            </w:ins>
          </w:p>
          <w:p w14:paraId="6970B6C0" w14:textId="77777777" w:rsidR="00CA3383" w:rsidRPr="00A75846" w:rsidRDefault="00E740B4" w:rsidP="00CA3383">
            <w:pPr>
              <w:pStyle w:val="ENNormalni"/>
              <w:rPr>
                <w:lang w:val="en-GB"/>
              </w:rPr>
            </w:pPr>
            <w:proofErr w:type="gramStart"/>
            <w:r w:rsidRPr="00A75846">
              <w:rPr>
                <w:lang w:val="en-GB"/>
              </w:rPr>
              <w:t>In order to</w:t>
            </w:r>
            <w:proofErr w:type="gramEnd"/>
            <w:r w:rsidRPr="00A75846">
              <w:rPr>
                <w:lang w:val="en-GB"/>
              </w:rPr>
              <w:t xml:space="preserve"> avoid any doubts and without affecting the Force Majeure definition above, the following events shall not be considered a Force Majeure:</w:t>
            </w:r>
          </w:p>
          <w:p w14:paraId="27D2BC24" w14:textId="77777777" w:rsidR="00D824CD" w:rsidRPr="00F5220B" w:rsidRDefault="00D824CD" w:rsidP="008035C1">
            <w:pPr>
              <w:pStyle w:val="Claneka"/>
              <w:widowControl/>
              <w:numPr>
                <w:ilvl w:val="2"/>
                <w:numId w:val="24"/>
              </w:numPr>
              <w:tabs>
                <w:tab w:val="clear" w:pos="992"/>
              </w:tabs>
              <w:ind w:left="528" w:hanging="528"/>
              <w:rPr>
                <w:del w:id="504" w:author="AIB" w:date="2024-07-08T20:48:00Z" w16du:dateUtc="2024-07-08T18:48:00Z"/>
                <w:lang w:val="en-GB"/>
              </w:rPr>
            </w:pPr>
            <w:del w:id="505" w:author="AIB" w:date="2024-07-08T20:48:00Z" w16du:dateUtc="2024-07-08T18:48:00Z">
              <w:r w:rsidRPr="00F5220B">
                <w:rPr>
                  <w:lang w:val="en-GB"/>
                </w:rPr>
                <w:delText xml:space="preserve">strike, lock-out, industrial dispute, national, regional or provincial strikes (save to the extent the same relate solely to the Contractor or Customer) or any similar event; </w:delText>
              </w:r>
            </w:del>
            <w:commentRangeEnd w:id="502"/>
            <w:r w:rsidR="00472E61">
              <w:rPr>
                <w:rStyle w:val="Odkaznakoment"/>
                <w:lang w:eastAsia="cs-CZ"/>
              </w:rPr>
              <w:commentReference w:id="502"/>
            </w:r>
          </w:p>
          <w:p w14:paraId="19D8F376" w14:textId="7125DBAA"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 xml:space="preserve">future related emergency measures, other measures, regulations, administrative </w:t>
            </w:r>
            <w:proofErr w:type="gramStart"/>
            <w:r w:rsidRPr="00A75846">
              <w:rPr>
                <w:lang w:val="en-GB"/>
              </w:rPr>
              <w:t>acts</w:t>
            </w:r>
            <w:proofErr w:type="gramEnd"/>
            <w:r w:rsidRPr="00A75846">
              <w:rPr>
                <w:lang w:val="en-GB"/>
              </w:rPr>
              <w:t xml:space="preserve"> or interventions by public authorities of the European union, the Czech Republic or other </w:t>
            </w:r>
            <w:r w:rsidRPr="00A75846">
              <w:rPr>
                <w:lang w:val="en-GB"/>
              </w:rPr>
              <w:lastRenderedPageBreak/>
              <w:t>states, as well as direct or indirect impacts of the above acts on</w:t>
            </w:r>
            <w:r w:rsidR="00562D7F" w:rsidRPr="00A75846">
              <w:rPr>
                <w:lang w:val="en-GB"/>
              </w:rPr>
              <w:t> </w:t>
            </w:r>
            <w:r w:rsidRPr="00A75846">
              <w:rPr>
                <w:lang w:val="en-GB"/>
              </w:rPr>
              <w:t>the economic or political situation, especially supply chains (e.g. deficiencies in supplies by subcontractors); shortages of</w:t>
            </w:r>
            <w:r w:rsidR="00562D7F" w:rsidRPr="00A75846">
              <w:rPr>
                <w:lang w:val="en-GB"/>
              </w:rPr>
              <w:t> </w:t>
            </w:r>
            <w:r w:rsidRPr="00A75846">
              <w:rPr>
                <w:lang w:val="en-GB"/>
              </w:rPr>
              <w:t>labour or material, lack of financial liquidity or other impacts;</w:t>
            </w:r>
          </w:p>
          <w:p w14:paraId="2E8043C9" w14:textId="0731E08D" w:rsidR="00546728" w:rsidRPr="00A75846" w:rsidRDefault="00546728" w:rsidP="00A96457">
            <w:pPr>
              <w:pStyle w:val="ENClaneka"/>
              <w:numPr>
                <w:ilvl w:val="2"/>
                <w:numId w:val="15"/>
              </w:numPr>
              <w:tabs>
                <w:tab w:val="clear" w:pos="992"/>
              </w:tabs>
              <w:ind w:left="709" w:hanging="567"/>
              <w:rPr>
                <w:lang w:val="en-GB"/>
              </w:rPr>
            </w:pPr>
            <w:commentRangeStart w:id="506"/>
            <w:r w:rsidRPr="00A75846">
              <w:rPr>
                <w:lang w:val="en-GB"/>
              </w:rPr>
              <w:t xml:space="preserve">disruption in raw material supplies, production and distribution breakdowns </w:t>
            </w:r>
            <w:del w:id="507" w:author="AIB" w:date="2024-07-08T20:48:00Z" w16du:dateUtc="2024-07-08T18:48:00Z">
              <w:r w:rsidR="00FE5EC7" w:rsidRPr="00F5220B">
                <w:rPr>
                  <w:lang w:val="en-GB"/>
                </w:rPr>
                <w:delText xml:space="preserve">(especially </w:delText>
              </w:r>
            </w:del>
            <w:r w:rsidRPr="00A75846">
              <w:rPr>
                <w:lang w:val="en-GB"/>
              </w:rPr>
              <w:t>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58438CDD"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w:t>
            </w:r>
            <w:del w:id="508" w:author="AIB" w:date="2024-07-08T20:48:00Z" w16du:dateUtc="2024-07-08T18:48:00Z">
              <w:r w:rsidR="00D824CD" w:rsidRPr="00F5220B">
                <w:rPr>
                  <w:lang w:val="en-GB"/>
                </w:rPr>
                <w:delText xml:space="preserve"> embargo</w:delText>
              </w:r>
            </w:del>
            <w:r w:rsidRPr="00A75846">
              <w:rPr>
                <w:lang w:val="en-GB"/>
              </w:rPr>
              <w:t xml:space="preserve"> or any similar event;</w:t>
            </w:r>
            <w:commentRangeEnd w:id="506"/>
            <w:r w:rsidR="002F2CC1">
              <w:rPr>
                <w:rStyle w:val="Odkaznakoment"/>
                <w:lang w:eastAsia="cs-CZ"/>
              </w:rPr>
              <w:commentReference w:id="506"/>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14396F5D"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0B678C9C"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9B1496">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2CB4D4A4"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9B1496">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4C1FCA84"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9B1496">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43A6D607"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9B1496">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69AB5C0E" w:rsidR="00F7117B" w:rsidRPr="00A75846" w:rsidRDefault="00F7117B" w:rsidP="00F7117B">
            <w:pPr>
              <w:pStyle w:val="ENText11"/>
              <w:ind w:left="0"/>
              <w:rPr>
                <w:lang w:val="en-GB"/>
              </w:rPr>
            </w:pPr>
            <w:r w:rsidRPr="00A75846">
              <w:rPr>
                <w:lang w:val="en-GB"/>
              </w:rPr>
              <w:t xml:space="preserve">means the equipment, apparatus, machinery, </w:t>
            </w:r>
            <w:proofErr w:type="gramStart"/>
            <w:r w:rsidRPr="00A75846">
              <w:rPr>
                <w:lang w:val="en-GB"/>
              </w:rPr>
              <w:t>materials</w:t>
            </w:r>
            <w:proofErr w:type="gramEnd"/>
            <w:r w:rsidRPr="00A75846">
              <w:rPr>
                <w:lang w:val="en-GB"/>
              </w:rPr>
              <w:t xml:space="preserve">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569374B1" w:rsidR="00F7117B" w:rsidRPr="00A75846" w:rsidRDefault="00F7117B" w:rsidP="00F7117B">
            <w:pPr>
              <w:pStyle w:val="ENText11"/>
              <w:ind w:left="0"/>
              <w:rPr>
                <w:lang w:val="en-GB"/>
              </w:rPr>
            </w:pPr>
            <w:r w:rsidRPr="00A75846">
              <w:rPr>
                <w:lang w:val="en-GB"/>
              </w:rPr>
              <w:t xml:space="preserve">means all companies and corporations controlled, directly or indirectly by </w:t>
            </w:r>
            <w:proofErr w:type="spellStart"/>
            <w:r w:rsidRPr="00A75846">
              <w:rPr>
                <w:lang w:val="en-GB"/>
              </w:rPr>
              <w:t>MTX</w:t>
            </w:r>
            <w:proofErr w:type="spellEnd"/>
            <w:r w:rsidRPr="00A75846">
              <w:rPr>
                <w:lang w:val="en-GB"/>
              </w:rPr>
              <w:t xml:space="preserve"> Group </w:t>
            </w:r>
            <w:proofErr w:type="spellStart"/>
            <w:r w:rsidRPr="00A75846">
              <w:rPr>
                <w:lang w:val="en-GB"/>
              </w:rPr>
              <w:t>a.s.</w:t>
            </w:r>
            <w:proofErr w:type="spellEnd"/>
            <w:r w:rsidRPr="00A75846">
              <w:rPr>
                <w:lang w:val="en-GB"/>
              </w:rPr>
              <w:t xml:space="preserve">, 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lastRenderedPageBreak/>
              <w:t>“</w:t>
            </w:r>
            <w:r w:rsidRPr="00A75846">
              <w:rPr>
                <w:b/>
                <w:bCs/>
                <w:lang w:val="en-GB"/>
              </w:rPr>
              <w:t>OEE parameters</w:t>
            </w:r>
            <w:r w:rsidRPr="00A75846">
              <w:rPr>
                <w:lang w:val="en-GB"/>
              </w:rPr>
              <w:t>”</w:t>
            </w:r>
          </w:p>
        </w:tc>
        <w:tc>
          <w:tcPr>
            <w:tcW w:w="6458" w:type="dxa"/>
          </w:tcPr>
          <w:p w14:paraId="48D86052" w14:textId="39CD1AF5"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0C90017F" w:rsidR="00903DE4" w:rsidRPr="00A75846" w:rsidRDefault="00903DE4" w:rsidP="00903DE4">
            <w:pPr>
              <w:pStyle w:val="ENText11"/>
              <w:ind w:left="0"/>
              <w:rPr>
                <w:lang w:val="en-GB"/>
              </w:rPr>
            </w:pPr>
            <w:r w:rsidRPr="00A75846">
              <w:rPr>
                <w:lang w:val="en-GB"/>
              </w:rPr>
              <w:t xml:space="preserve">has the meaning ascribed to this term in Clause </w:t>
            </w:r>
            <w:ins w:id="509" w:author="AIB" w:date="2024-07-08T20:48:00Z" w16du:dateUtc="2024-07-08T18:48:00Z">
              <w:r w:rsidR="00526C90" w:rsidRPr="00A75846">
                <w:rPr>
                  <w:lang w:val="en-GB"/>
                </w:rPr>
                <w:fldChar w:fldCharType="begin"/>
              </w:r>
              <w:r w:rsidR="00526C90" w:rsidRPr="00A75846">
                <w:rPr>
                  <w:lang w:val="en-GB"/>
                </w:rPr>
                <w:instrText xml:space="preserve"> REF _Ref171341910 \w \h </w:instrText>
              </w:r>
            </w:ins>
            <w:r w:rsidR="00526C90" w:rsidRPr="00A75846">
              <w:rPr>
                <w:lang w:val="en-GB"/>
              </w:rPr>
            </w:r>
            <w:ins w:id="510" w:author="AIB" w:date="2024-07-08T20:48:00Z" w16du:dateUtc="2024-07-08T18:48:00Z">
              <w:r w:rsidR="00526C90" w:rsidRPr="00A75846">
                <w:rPr>
                  <w:lang w:val="en-GB"/>
                </w:rPr>
                <w:fldChar w:fldCharType="separate"/>
              </w:r>
            </w:ins>
            <w:r w:rsidR="009B1496">
              <w:rPr>
                <w:lang w:val="en-GB"/>
              </w:rPr>
              <w:t>26.1</w:t>
            </w:r>
            <w:ins w:id="511" w:author="AIB" w:date="2024-07-08T20:48:00Z" w16du:dateUtc="2024-07-08T18:48:00Z">
              <w:r w:rsidR="00526C90" w:rsidRPr="00A75846">
                <w:rPr>
                  <w:lang w:val="en-GB"/>
                </w:rPr>
                <w:fldChar w:fldCharType="end"/>
              </w:r>
            </w:ins>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143A017B"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9B1496">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0361E907"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9B1496">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3376E0E" w:rsidR="00AA0FC9" w:rsidRPr="00A75846" w:rsidRDefault="00AA0FC9" w:rsidP="00AA0FC9">
            <w:pPr>
              <w:pStyle w:val="ENText11"/>
              <w:ind w:left="0"/>
              <w:rPr>
                <w:lang w:val="en-GB"/>
              </w:rPr>
            </w:pPr>
            <w:r w:rsidRPr="00A75846">
              <w:rPr>
                <w:lang w:val="en-GB"/>
              </w:rPr>
              <w:t xml:space="preserve">means the payments summary sheet in Clause </w:t>
            </w:r>
            <w:ins w:id="512" w:author="AIB" w:date="2024-07-08T20:48:00Z" w16du:dateUtc="2024-07-08T18:48:00Z">
              <w:r w:rsidR="008C385D" w:rsidRPr="00A75846">
                <w:rPr>
                  <w:lang w:val="en-GB"/>
                </w:rPr>
                <w:fldChar w:fldCharType="begin"/>
              </w:r>
              <w:r w:rsidR="008C385D" w:rsidRPr="00A75846">
                <w:rPr>
                  <w:lang w:val="en-GB"/>
                </w:rPr>
                <w:instrText xml:space="preserve"> REF _Ref171348183 \w \h </w:instrText>
              </w:r>
            </w:ins>
            <w:r w:rsidR="008C385D" w:rsidRPr="00A75846">
              <w:rPr>
                <w:lang w:val="en-GB"/>
              </w:rPr>
            </w:r>
            <w:ins w:id="513" w:author="AIB" w:date="2024-07-08T20:48:00Z" w16du:dateUtc="2024-07-08T18:48:00Z">
              <w:r w:rsidR="008C385D" w:rsidRPr="00A75846">
                <w:rPr>
                  <w:lang w:val="en-GB"/>
                </w:rPr>
                <w:fldChar w:fldCharType="separate"/>
              </w:r>
            </w:ins>
            <w:r w:rsidR="009B1496">
              <w:rPr>
                <w:lang w:val="en-GB"/>
              </w:rPr>
              <w:t>27.2</w:t>
            </w:r>
            <w:ins w:id="514" w:author="AIB" w:date="2024-07-08T20:48:00Z" w16du:dateUtc="2024-07-08T18:48:00Z">
              <w:r w:rsidR="008C385D" w:rsidRPr="00A75846">
                <w:rPr>
                  <w:lang w:val="en-GB"/>
                </w:rPr>
                <w:fldChar w:fldCharType="end"/>
              </w:r>
            </w:ins>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426BAA9A"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44AFF7D2"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B1496">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77B61EC3"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38E345C7" w:rsidR="00A96515" w:rsidRPr="00A75846" w:rsidRDefault="00A96515" w:rsidP="00A96515">
            <w:pPr>
              <w:pStyle w:val="ENText11"/>
              <w:ind w:left="0"/>
              <w:rPr>
                <w:lang w:val="en-GB"/>
              </w:rPr>
            </w:pPr>
            <w:r w:rsidRPr="00A75846">
              <w:rPr>
                <w:lang w:val="en-GB"/>
              </w:rPr>
              <w:t xml:space="preserve">shall mean the Act No. 134/2016 Sb., </w:t>
            </w:r>
            <w:commentRangeStart w:id="515"/>
            <w:ins w:id="516" w:author="AIB" w:date="2024-07-08T20:48:00Z" w16du:dateUtc="2024-07-08T18:48:00Z">
              <w:r w:rsidRPr="00A75846">
                <w:rPr>
                  <w:lang w:val="en-GB"/>
                </w:rPr>
                <w:t xml:space="preserve">Czech </w:t>
              </w:r>
            </w:ins>
            <w:commentRangeEnd w:id="515"/>
            <w:ins w:id="517" w:author="AIB" w:date="2024-07-09T11:16:00Z" w16du:dateUtc="2024-07-09T09:16:00Z">
              <w:r w:rsidR="001722F3">
                <w:rPr>
                  <w:rStyle w:val="Odkaznakoment"/>
                  <w:lang w:eastAsia="cs-CZ"/>
                </w:rPr>
                <w:commentReference w:id="515"/>
              </w:r>
            </w:ins>
            <w:r w:rsidRPr="00A75846">
              <w:rPr>
                <w:lang w:val="en-GB"/>
              </w:rPr>
              <w:t>Public Procurement Act, as</w:t>
            </w:r>
            <w:del w:id="518" w:author="AIB" w:date="2024-07-08T20:48:00Z" w16du:dateUtc="2024-07-08T18:48:00Z">
              <w:r w:rsidR="00E0099F" w:rsidRPr="00F5220B">
                <w:rPr>
                  <w:lang w:val="en-GB"/>
                </w:rPr>
                <w:delText> </w:delText>
              </w:r>
            </w:del>
            <w:ins w:id="519" w:author="AIB" w:date="2024-07-08T20:48:00Z" w16du:dateUtc="2024-07-08T18:48:00Z">
              <w:r w:rsidRPr="00A75846">
                <w:rPr>
                  <w:lang w:val="en-GB"/>
                </w:rPr>
                <w:t xml:space="preserve"> </w:t>
              </w:r>
            </w:ins>
            <w:r w:rsidRPr="00A75846">
              <w:rPr>
                <w:lang w:val="en-GB"/>
              </w:rPr>
              <w:t>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136C645C"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B1496">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251DA1D2" w:rsidR="00933C16" w:rsidRPr="00A75846" w:rsidRDefault="00933C16" w:rsidP="00933C16">
            <w:pPr>
              <w:pStyle w:val="ENText11"/>
              <w:ind w:left="0"/>
              <w:rPr>
                <w:lang w:val="en-GB"/>
              </w:rPr>
            </w:pPr>
            <w:commentRangeStart w:id="520"/>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 xml:space="preserve">Work, such as Engineering, granting of the licenses needed for fulfilment of the subject of the Contract, transportation and insurance, studies, design, </w:t>
            </w:r>
            <w:ins w:id="521" w:author="AIB" w:date="2024-07-08T20:48:00Z" w16du:dateUtc="2024-07-08T18:48:00Z">
              <w:r w:rsidRPr="00A75846">
                <w:rPr>
                  <w:lang w:val="en-GB"/>
                </w:rPr>
                <w:t xml:space="preserve">supervision of </w:t>
              </w:r>
            </w:ins>
            <w:r w:rsidRPr="00A75846">
              <w:rPr>
                <w:lang w:val="en-GB"/>
              </w:rPr>
              <w:t xml:space="preserve">construction, supervision </w:t>
            </w:r>
            <w:ins w:id="522" w:author="AIB" w:date="2024-07-08T20:48:00Z" w16du:dateUtc="2024-07-08T18:48:00Z">
              <w:r w:rsidRPr="00A75846">
                <w:rPr>
                  <w:lang w:val="en-GB"/>
                </w:rPr>
                <w:t>of</w:t>
              </w:r>
              <w:r w:rsidR="00562D7F" w:rsidRPr="00A75846">
                <w:rPr>
                  <w:lang w:val="en-GB"/>
                </w:rPr>
                <w:t> </w:t>
              </w:r>
            </w:ins>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commentRangeEnd w:id="520"/>
            <w:r w:rsidR="00ED4CCA">
              <w:rPr>
                <w:rStyle w:val="Odkaznakoment"/>
                <w:lang w:eastAsia="cs-CZ"/>
              </w:rPr>
              <w:commentReference w:id="520"/>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1CA13E9C" w:rsidR="00933C16" w:rsidRPr="00A75846" w:rsidRDefault="00933C16" w:rsidP="00933C16">
            <w:pPr>
              <w:pStyle w:val="ENText11"/>
              <w:ind w:left="0"/>
              <w:rPr>
                <w:lang w:val="en-GB"/>
              </w:rPr>
            </w:pPr>
            <w:commentRangeStart w:id="523"/>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del w:id="524" w:author="AIB" w:date="2024-07-08T20:48:00Z" w16du:dateUtc="2024-07-08T18:48:00Z">
              <w:r w:rsidR="00D824CD" w:rsidRPr="00F5220B">
                <w:rPr>
                  <w:lang w:val="en-GB"/>
                </w:rPr>
                <w:delText>and other land and other places on, under, in or through which the Work is to be executed and any other lands and places provided by the Customer to the Contractor as working space.</w:delText>
              </w:r>
            </w:del>
            <w:commentRangeEnd w:id="523"/>
            <w:r w:rsidR="00CE185A">
              <w:rPr>
                <w:rStyle w:val="Odkaznakoment"/>
                <w:lang w:eastAsia="cs-CZ"/>
              </w:rPr>
              <w:commentReference w:id="523"/>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lastRenderedPageBreak/>
              <w:t>“</w:t>
            </w:r>
            <w:r w:rsidRPr="00A75846">
              <w:rPr>
                <w:b/>
                <w:bCs/>
                <w:lang w:val="en-GB"/>
              </w:rPr>
              <w:t>Source Code</w:t>
            </w:r>
            <w:r w:rsidRPr="00A75846">
              <w:rPr>
                <w:lang w:val="en-GB"/>
              </w:rPr>
              <w:t>”</w:t>
            </w:r>
          </w:p>
        </w:tc>
        <w:tc>
          <w:tcPr>
            <w:tcW w:w="6458" w:type="dxa"/>
          </w:tcPr>
          <w:p w14:paraId="761357AB" w14:textId="2EC02ACC"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9B1496">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21FA1359"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11C514DA"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53DFE7E5"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proofErr w:type="spellStart"/>
            <w:r w:rsidRPr="00A75846">
              <w:rPr>
                <w:i/>
                <w:iCs/>
                <w:lang w:val="en-GB"/>
              </w:rPr>
              <w:t>ALFAGEN</w:t>
            </w:r>
            <w:proofErr w:type="spellEnd"/>
            <w:r w:rsidRPr="00A75846">
              <w:rPr>
                <w:i/>
                <w:iCs/>
                <w:lang w:val="en-GB"/>
              </w:rPr>
              <w:t xml:space="preserve">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40BDF61D"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del w:id="525" w:author="AIB" w:date="2024-07-08T20:48:00Z" w16du:dateUtc="2024-07-08T18:48:00Z">
              <w:r w:rsidR="00D824CD" w:rsidRPr="00F5220B">
                <w:rPr>
                  <w:lang w:val="en-GB"/>
                </w:rPr>
                <w:delText xml:space="preserve"> </w:delText>
              </w:r>
            </w:del>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7C3A8655"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9B1496">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526" w:name="_Ref332716675"/>
      <w:r w:rsidRPr="00A75846">
        <w:rPr>
          <w:lang w:val="en-GB"/>
        </w:rPr>
        <w:t>Unless a contrary indication appears, a reference in this Contract to:</w:t>
      </w:r>
      <w:bookmarkEnd w:id="526"/>
    </w:p>
    <w:p w14:paraId="6DAE9520" w14:textId="77777777" w:rsidR="00D86519" w:rsidRPr="00A75846" w:rsidRDefault="00D86519" w:rsidP="00C54A88">
      <w:pPr>
        <w:pStyle w:val="ENClaneki"/>
        <w:rPr>
          <w:lang w:val="en-GB"/>
        </w:rPr>
      </w:pPr>
      <w:bookmarkStart w:id="527" w:name="_Ref486961596"/>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w:t>
      </w:r>
      <w:ins w:id="528" w:author="AIB" w:date="2024-07-08T20:48:00Z" w16du:dateUtc="2024-07-08T18:48:00Z">
        <w:r w:rsidRPr="00A75846">
          <w:rPr>
            <w:lang w:val="en-GB"/>
          </w:rPr>
          <w:t xml:space="preserve"> </w:t>
        </w:r>
        <w:commentRangeStart w:id="529"/>
        <w:r w:rsidRPr="00A75846">
          <w:rPr>
            <w:lang w:val="en-GB"/>
          </w:rPr>
          <w:t>or Austria</w:t>
        </w:r>
      </w:ins>
      <w:commentRangeEnd w:id="529"/>
      <w:r w:rsidR="00056AE1">
        <w:rPr>
          <w:rStyle w:val="Odkaznakoment"/>
          <w:lang w:eastAsia="cs-CZ"/>
        </w:rPr>
        <w:commentReference w:id="529"/>
      </w:r>
      <w:r w:rsidRPr="00A75846">
        <w:rPr>
          <w:lang w:val="en-GB"/>
        </w:rPr>
        <w:t>);</w:t>
      </w:r>
    </w:p>
    <w:p w14:paraId="5D9BE9D4" w14:textId="7C5F0410"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bookmarkEnd w:id="527"/>
    </w:p>
    <w:p w14:paraId="08545D86" w14:textId="1F0F844A" w:rsidR="00D86519" w:rsidRPr="00A75846" w:rsidRDefault="00D86519" w:rsidP="00C54A88">
      <w:pPr>
        <w:pStyle w:val="ENClaneki"/>
        <w:rPr>
          <w:lang w:val="en-GB"/>
        </w:rPr>
      </w:pPr>
      <w:bookmarkStart w:id="530" w:name="_Ref332716683"/>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 xml:space="preserve">agency of a state or any association, trust, joint venture, consortium, </w:t>
      </w:r>
      <w:proofErr w:type="gramStart"/>
      <w:r w:rsidRPr="00A75846">
        <w:rPr>
          <w:lang w:val="en-GB"/>
        </w:rPr>
        <w:t>partnership</w:t>
      </w:r>
      <w:proofErr w:type="gramEnd"/>
      <w:r w:rsidRPr="00A75846">
        <w:rPr>
          <w:lang w:val="en-GB"/>
        </w:rPr>
        <w:t xml:space="preserve"> or other entity (whether or not having separate legal personality);</w:t>
      </w:r>
      <w:bookmarkEnd w:id="530"/>
    </w:p>
    <w:p w14:paraId="27949D38" w14:textId="70E1BD0A" w:rsidR="00D86519" w:rsidRPr="00A75846" w:rsidRDefault="00D86519" w:rsidP="00C54A88">
      <w:pPr>
        <w:pStyle w:val="ENClaneki"/>
        <w:rPr>
          <w:lang w:val="en-GB"/>
        </w:rPr>
      </w:pPr>
      <w:bookmarkStart w:id="531" w:name="_Ref332716684"/>
      <w:r w:rsidRPr="00A75846">
        <w:rPr>
          <w:lang w:val="en-GB"/>
        </w:rPr>
        <w:lastRenderedPageBreak/>
        <w:t>“</w:t>
      </w:r>
      <w:r w:rsidRPr="00A75846">
        <w:rPr>
          <w:b/>
          <w:bCs/>
          <w:lang w:val="en-GB"/>
        </w:rPr>
        <w:t>regulation</w:t>
      </w:r>
      <w:r w:rsidRPr="00A75846">
        <w:rPr>
          <w:lang w:val="en-GB"/>
        </w:rPr>
        <w:t xml:space="preserve">” includes any regulation, rule, official directive, </w:t>
      </w:r>
      <w:proofErr w:type="gramStart"/>
      <w:r w:rsidRPr="00A75846">
        <w:rPr>
          <w:lang w:val="en-GB"/>
        </w:rPr>
        <w:t>request</w:t>
      </w:r>
      <w:proofErr w:type="gramEnd"/>
      <w:r w:rsidRPr="00A75846">
        <w:rPr>
          <w:lang w:val="en-GB"/>
        </w:rPr>
        <w:t xml:space="preserve">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w:t>
      </w:r>
      <w:proofErr w:type="spellStart"/>
      <w:r w:rsidRPr="00A75846">
        <w:rPr>
          <w:lang w:val="en-GB"/>
        </w:rPr>
        <w:t>self regulatory</w:t>
      </w:r>
      <w:proofErr w:type="spellEnd"/>
      <w:r w:rsidRPr="00A75846">
        <w:rPr>
          <w:lang w:val="en-GB"/>
        </w:rPr>
        <w:t xml:space="preserve"> or</w:t>
      </w:r>
      <w:r w:rsidR="00B37112" w:rsidRPr="00A75846">
        <w:rPr>
          <w:lang w:val="en-GB"/>
        </w:rPr>
        <w:t> </w:t>
      </w:r>
      <w:r w:rsidRPr="00A75846">
        <w:rPr>
          <w:lang w:val="en-GB"/>
        </w:rPr>
        <w:t>other authority or organization;</w:t>
      </w:r>
      <w:bookmarkEnd w:id="531"/>
    </w:p>
    <w:p w14:paraId="0B604863" w14:textId="7E43487D" w:rsidR="00D86519" w:rsidRPr="00A75846" w:rsidRDefault="00D86519" w:rsidP="00C54A88">
      <w:pPr>
        <w:pStyle w:val="ENClaneki"/>
        <w:rPr>
          <w:lang w:val="en-GB"/>
        </w:rPr>
      </w:pPr>
      <w:bookmarkStart w:id="532" w:name="_Ref486961599"/>
      <w:r w:rsidRPr="00A75846">
        <w:rPr>
          <w:lang w:val="en-GB"/>
        </w:rPr>
        <w:t>a provision of law is a reference to that provision as amended or re</w:t>
      </w:r>
      <w:r w:rsidR="00A75846">
        <w:rPr>
          <w:lang w:val="en-GB"/>
        </w:rPr>
        <w:t>-</w:t>
      </w:r>
      <w:r w:rsidRPr="00A75846">
        <w:rPr>
          <w:lang w:val="en-GB"/>
        </w:rPr>
        <w:t>enacted; and</w:t>
      </w:r>
      <w:bookmarkEnd w:id="532"/>
    </w:p>
    <w:p w14:paraId="52406D2F" w14:textId="07C5A5AE" w:rsidR="003C7EF0" w:rsidRPr="00A75846" w:rsidRDefault="00D86519" w:rsidP="00C54A88">
      <w:pPr>
        <w:pStyle w:val="ENClaneki"/>
        <w:rPr>
          <w:lang w:val="en-GB"/>
        </w:rPr>
      </w:pPr>
      <w:bookmarkStart w:id="533" w:name="_Ref332716686"/>
      <w:r w:rsidRPr="00A75846">
        <w:rPr>
          <w:lang w:val="en-GB"/>
        </w:rPr>
        <w:t>a time of day is a reference to Central European time (CET).</w:t>
      </w:r>
      <w:bookmarkEnd w:id="533"/>
    </w:p>
    <w:p w14:paraId="5267B818" w14:textId="0F638875" w:rsidR="00CE6FAD" w:rsidRPr="00A75846" w:rsidRDefault="00CE6FAD" w:rsidP="00CE6FAD">
      <w:pPr>
        <w:pStyle w:val="ENClaneka"/>
        <w:rPr>
          <w:lang w:val="en-GB"/>
        </w:rPr>
      </w:pPr>
      <w:r w:rsidRPr="00A75846">
        <w:rPr>
          <w:lang w:val="en-GB"/>
        </w:rPr>
        <w:t xml:space="preserve">Section, </w:t>
      </w:r>
      <w:proofErr w:type="gramStart"/>
      <w:r w:rsidRPr="00A75846">
        <w:rPr>
          <w:lang w:val="en-GB"/>
        </w:rPr>
        <w:t>Clause</w:t>
      </w:r>
      <w:proofErr w:type="gramEnd"/>
      <w:r w:rsidRPr="00A75846">
        <w:rPr>
          <w:lang w:val="en-GB"/>
        </w:rPr>
        <w:t xml:space="preserv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xml:space="preserve">” shall be construed, </w:t>
      </w:r>
      <w:proofErr w:type="gramStart"/>
      <w:r w:rsidRPr="00A75846">
        <w:rPr>
          <w:lang w:val="en-GB"/>
        </w:rPr>
        <w:t>interpreted</w:t>
      </w:r>
      <w:proofErr w:type="gramEnd"/>
      <w:r w:rsidRPr="00A75846">
        <w:rPr>
          <w:lang w:val="en-GB"/>
        </w:rPr>
        <w:t xml:space="preserve"> and understood as references to the relevant clauses and annexes of the Contract. Annexes form an integral part of this Contract.</w:t>
      </w:r>
    </w:p>
    <w:p w14:paraId="700E5C3D" w14:textId="7876973D"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7894FBD6" w:rsidR="00CE6FAD" w:rsidRPr="00A75846" w:rsidRDefault="00CE6FAD" w:rsidP="00CE6FAD">
      <w:pPr>
        <w:pStyle w:val="ENClaneka"/>
        <w:rPr>
          <w:lang w:val="en-GB"/>
        </w:rPr>
      </w:pPr>
      <w:bookmarkStart w:id="534" w:name="_Ref171347920"/>
      <w:bookmarkStart w:id="535" w:name="_Ref165384175"/>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34"/>
      <w:bookmarkEnd w:id="53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bookmarkStart w:id="536" w:name="_Ref486961611"/>
      <w:bookmarkStart w:id="537" w:name="_Ref332716701"/>
      <w:r w:rsidRPr="00A75846">
        <w:rPr>
          <w:lang w:val="en-GB"/>
        </w:rPr>
        <w:t>Currency symbols and definitions</w:t>
      </w:r>
      <w:bookmarkEnd w:id="536"/>
      <w:r w:rsidRPr="00A75846">
        <w:rPr>
          <w:lang w:val="en-GB"/>
        </w:rPr>
        <w:t>:</w:t>
      </w:r>
    </w:p>
    <w:p w14:paraId="27A08EEB" w14:textId="62394040" w:rsidR="00CE6FAD" w:rsidRPr="00A75846" w:rsidRDefault="001202A8" w:rsidP="00DC1D95">
      <w:pPr>
        <w:pStyle w:val="ENClaneka"/>
        <w:rPr>
          <w:lang w:val="en-GB"/>
        </w:rPr>
      </w:pPr>
      <w:bookmarkStart w:id="538" w:name="_Ref486961612"/>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bookmarkEnd w:id="538"/>
    </w:p>
    <w:p w14:paraId="7A894CC6" w14:textId="19AD57FA" w:rsidR="00975377" w:rsidRPr="00A75846" w:rsidRDefault="00BB197A" w:rsidP="00975377">
      <w:pPr>
        <w:pStyle w:val="ENNadpis1"/>
        <w:rPr>
          <w:lang w:val="en-GB"/>
        </w:rPr>
      </w:pPr>
      <w:bookmarkStart w:id="539" w:name="_Toc159942675"/>
      <w:bookmarkStart w:id="540" w:name="_Toc159942795"/>
      <w:bookmarkStart w:id="541" w:name="_Toc159922322"/>
      <w:bookmarkStart w:id="542" w:name="_Toc160195109"/>
      <w:bookmarkStart w:id="543" w:name="_Toc164862209"/>
      <w:bookmarkStart w:id="544" w:name="_Toc160181367"/>
      <w:bookmarkStart w:id="545" w:name="_Toc164974265"/>
      <w:bookmarkStart w:id="546" w:name="_Toc165989684"/>
      <w:bookmarkStart w:id="547" w:name="_Toc171414901"/>
      <w:bookmarkEnd w:id="537"/>
      <w:bookmarkEnd w:id="539"/>
      <w:bookmarkEnd w:id="540"/>
      <w:r w:rsidRPr="00A75846">
        <w:rPr>
          <w:lang w:val="en-GB"/>
        </w:rPr>
        <w:t>SUBJECT OF THE CONTRACT</w:t>
      </w:r>
      <w:bookmarkEnd w:id="541"/>
      <w:bookmarkEnd w:id="542"/>
      <w:bookmarkEnd w:id="543"/>
      <w:bookmarkEnd w:id="544"/>
      <w:bookmarkEnd w:id="545"/>
      <w:bookmarkEnd w:id="546"/>
      <w:bookmarkEnd w:id="547"/>
    </w:p>
    <w:p w14:paraId="431AE648" w14:textId="07916593" w:rsidR="00A529D5" w:rsidRPr="00A75846" w:rsidRDefault="00A529D5" w:rsidP="00A529D5">
      <w:pPr>
        <w:pStyle w:val="ENClanek11"/>
        <w:rPr>
          <w:lang w:val="en-GB"/>
        </w:rPr>
      </w:pPr>
      <w:bookmarkStart w:id="548" w:name="_Ref171348514"/>
      <w:bookmarkStart w:id="549" w:name="_Ref158484877"/>
      <w:r w:rsidRPr="00A75846">
        <w:rPr>
          <w:lang w:val="en-GB"/>
        </w:rPr>
        <w:t>The subject of the Contract is the Contractor’s obligation to deliver to the Customer the complete project which shall become an integral part of the Production Line:</w:t>
      </w:r>
      <w:bookmarkEnd w:id="548"/>
      <w:bookmarkEnd w:id="549"/>
    </w:p>
    <w:p w14:paraId="46457EB1" w14:textId="5FD9F16E" w:rsidR="001F1B6F" w:rsidRPr="00A75846" w:rsidRDefault="001F1B6F" w:rsidP="001F1B6F">
      <w:pPr>
        <w:pStyle w:val="ENClaneka"/>
        <w:rPr>
          <w:lang w:val="en-GB"/>
        </w:rPr>
      </w:pPr>
      <w:r w:rsidRPr="00A75846">
        <w:rPr>
          <w:lang w:val="en-GB"/>
        </w:rPr>
        <w:t xml:space="preserve">the functional Equipment built-up in Site, connected to the Production Line and/or existing facilities of the Customer, put into operation, </w:t>
      </w:r>
      <w:proofErr w:type="gramStart"/>
      <w:r w:rsidRPr="00A75846">
        <w:rPr>
          <w:lang w:val="en-GB"/>
        </w:rPr>
        <w:t>tested</w:t>
      </w:r>
      <w:proofErr w:type="gramEnd"/>
      <w:r w:rsidRPr="00A75846">
        <w:rPr>
          <w:lang w:val="en-GB"/>
        </w:rPr>
        <w:t xml:space="preserve"> and fulfilling all </w:t>
      </w:r>
      <w:bookmarkStart w:id="550" w:name="_Hlk158469276"/>
      <w:r w:rsidRPr="00A75846">
        <w:rPr>
          <w:lang w:val="en-GB"/>
        </w:rPr>
        <w:t xml:space="preserve">requirements, properties, parameters and functions </w:t>
      </w:r>
      <w:bookmarkEnd w:id="550"/>
      <w:r w:rsidRPr="00A75846">
        <w:rPr>
          <w:lang w:val="en-GB"/>
        </w:rPr>
        <w:t>as set forth in the Contract and its Annexes, including its design, delivery supervision of installation, commissioning, testing and acceptance thereof;</w:t>
      </w:r>
    </w:p>
    <w:p w14:paraId="7681DE96" w14:textId="2833739F"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551" w:name="_Ref171349350"/>
      <w:bookmarkStart w:id="552" w:name="_Toc159922323"/>
      <w:bookmarkStart w:id="553" w:name="_Toc160195110"/>
      <w:bookmarkStart w:id="554" w:name="_Toc164862210"/>
      <w:bookmarkStart w:id="555" w:name="_Toc160181368"/>
      <w:bookmarkStart w:id="556" w:name="_Toc164974266"/>
      <w:bookmarkStart w:id="557" w:name="_Toc165989685"/>
      <w:bookmarkStart w:id="558" w:name="_Toc171414902"/>
      <w:r w:rsidRPr="00A75846">
        <w:rPr>
          <w:lang w:val="en-GB"/>
        </w:rPr>
        <w:lastRenderedPageBreak/>
        <w:t>MAJOR PRINCIPLES OF EXECUTION OF THE WORK</w:t>
      </w:r>
      <w:bookmarkEnd w:id="551"/>
      <w:bookmarkEnd w:id="552"/>
      <w:bookmarkEnd w:id="553"/>
      <w:bookmarkEnd w:id="554"/>
      <w:bookmarkEnd w:id="555"/>
      <w:bookmarkEnd w:id="556"/>
      <w:bookmarkEnd w:id="557"/>
      <w:bookmarkEnd w:id="558"/>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3DF05D7A"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 xml:space="preserve">Contractor performs the Work on time within the deadlines </w:t>
      </w:r>
      <w:commentRangeStart w:id="559"/>
      <w:commentRangeStart w:id="560"/>
      <w:r w:rsidRPr="00A75846">
        <w:rPr>
          <w:lang w:val="en-GB"/>
        </w:rPr>
        <w:t>according to the Project Time Schedule, but also needs to provide all necessary cooperation and support:</w:t>
      </w:r>
      <w:commentRangeEnd w:id="559"/>
      <w:r w:rsidR="007576A1">
        <w:rPr>
          <w:rStyle w:val="Odkaznakoment"/>
          <w:lang w:eastAsia="cs-CZ"/>
        </w:rPr>
        <w:commentReference w:id="559"/>
      </w:r>
      <w:commentRangeEnd w:id="560"/>
      <w:r w:rsidR="006B43A7">
        <w:rPr>
          <w:rStyle w:val="Odkaznakoment"/>
          <w:lang w:eastAsia="cs-CZ"/>
        </w:rPr>
        <w:commentReference w:id="560"/>
      </w:r>
    </w:p>
    <w:p w14:paraId="4CA66A7D" w14:textId="69AB8D58"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 xml:space="preserve">design, delivery, assembly, installation, </w:t>
      </w:r>
      <w:proofErr w:type="gramStart"/>
      <w:r w:rsidRPr="00A75846">
        <w:rPr>
          <w:lang w:val="en-GB"/>
        </w:rPr>
        <w:t>commissioning</w:t>
      </w:r>
      <w:proofErr w:type="gramEnd"/>
      <w:r w:rsidRPr="00A75846">
        <w:rPr>
          <w:lang w:val="en-GB"/>
        </w:rPr>
        <w:t xml:space="preserve">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commentRangeStart w:id="561"/>
      <w:commentRangeStart w:id="562"/>
      <w:r w:rsidRPr="00A75846">
        <w:rPr>
          <w:lang w:val="en-GB"/>
        </w:rPr>
        <w:t>to the extent</w:t>
      </w:r>
      <w:ins w:id="563" w:author="AIB" w:date="2024-07-08T20:48:00Z" w16du:dateUtc="2024-07-08T18:48:00Z">
        <w:r w:rsidRPr="00A75846">
          <w:rPr>
            <w:lang w:val="en-GB"/>
          </w:rPr>
          <w:t xml:space="preserve"> reasonably</w:t>
        </w:r>
      </w:ins>
      <w:r w:rsidRPr="00A75846">
        <w:rPr>
          <w:lang w:val="en-GB"/>
        </w:rPr>
        <w:t xml:space="preserve"> required by the Customer.</w:t>
      </w:r>
      <w:commentRangeEnd w:id="561"/>
      <w:r w:rsidR="004B0F2A">
        <w:rPr>
          <w:rStyle w:val="Odkaznakoment"/>
          <w:lang w:eastAsia="cs-CZ"/>
        </w:rPr>
        <w:commentReference w:id="561"/>
      </w:r>
      <w:commentRangeEnd w:id="562"/>
      <w:r w:rsidR="00A76866">
        <w:rPr>
          <w:rStyle w:val="Odkaznakoment"/>
          <w:lang w:eastAsia="cs-CZ"/>
        </w:rPr>
        <w:commentReference w:id="562"/>
      </w:r>
    </w:p>
    <w:p w14:paraId="60C62D7A" w14:textId="77777777" w:rsidR="006D4645" w:rsidRPr="00F5220B" w:rsidRDefault="00ED35AA" w:rsidP="00D532DD">
      <w:pPr>
        <w:pStyle w:val="ENClanek11"/>
      </w:pPr>
      <w:r w:rsidRPr="00A75846">
        <w:t>The Contractor is further aware of the terms and due dates of the Subsidy Program and represents to enter this Contract with such knowledge. The Contractor undertakes to comply with the</w:t>
      </w:r>
      <w:r w:rsidR="00FE11A5" w:rsidRPr="00A75846">
        <w:t> </w:t>
      </w:r>
      <w:r w:rsidRPr="00A75846">
        <w:t>conditions of the Subsidy Program and to carry out the Work in accordance with the</w:t>
      </w:r>
      <w:r w:rsidR="00B37112" w:rsidRPr="00A75846">
        <w:t> </w:t>
      </w:r>
      <w:r w:rsidRPr="00A75846">
        <w:t>conditions of the Subsidy Program.</w:t>
      </w:r>
    </w:p>
    <w:p w14:paraId="0FE6B2D6" w14:textId="30AA955B" w:rsidR="00ED35AA" w:rsidRPr="00A75846" w:rsidRDefault="00ED35AA" w:rsidP="00ED35AA">
      <w:pPr>
        <w:pStyle w:val="ENClanek11"/>
        <w:rPr>
          <w:lang w:val="en-GB"/>
        </w:rPr>
      </w:pPr>
      <w:commentRangeStart w:id="564"/>
      <w:commentRangeStart w:id="565"/>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w:t>
      </w:r>
      <w:commentRangeEnd w:id="564"/>
      <w:r w:rsidR="00AC2A10">
        <w:rPr>
          <w:rStyle w:val="Odkaznakoment"/>
          <w:lang w:eastAsia="cs-CZ"/>
        </w:rPr>
        <w:commentReference w:id="564"/>
      </w:r>
      <w:commentRangeEnd w:id="565"/>
      <w:r w:rsidR="00920FDB">
        <w:rPr>
          <w:rStyle w:val="Odkaznakoment"/>
          <w:lang w:eastAsia="cs-CZ"/>
        </w:rPr>
        <w:commentReference w:id="565"/>
      </w:r>
      <w:r w:rsidRPr="00A75846">
        <w:rPr>
          <w:lang w:val="en-GB"/>
        </w:rPr>
        <w:t xml:space="preserve"> </w:t>
      </w:r>
      <w:commentRangeStart w:id="566"/>
      <w:commentRangeStart w:id="567"/>
      <w:r w:rsidRPr="00A75846">
        <w:rPr>
          <w:lang w:val="en-GB"/>
        </w:rPr>
        <w:t>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commentRangeEnd w:id="566"/>
      <w:r w:rsidR="00484A2E">
        <w:rPr>
          <w:rStyle w:val="Odkaznakoment"/>
          <w:lang w:eastAsia="cs-CZ"/>
        </w:rPr>
        <w:commentReference w:id="566"/>
      </w:r>
      <w:commentRangeEnd w:id="567"/>
      <w:r w:rsidR="003D7A7B">
        <w:rPr>
          <w:rStyle w:val="Odkaznakoment"/>
          <w:lang w:eastAsia="cs-CZ"/>
        </w:rPr>
        <w:commentReference w:id="567"/>
      </w:r>
    </w:p>
    <w:p w14:paraId="206787A6" w14:textId="77777777" w:rsidR="00ED35AA" w:rsidRPr="00A75846" w:rsidRDefault="00ED35AA" w:rsidP="00ED35AA">
      <w:pPr>
        <w:pStyle w:val="ENClanek11"/>
        <w:rPr>
          <w:lang w:val="en-GB"/>
        </w:rPr>
      </w:pPr>
      <w:bookmarkStart w:id="568" w:name="_DV_M113"/>
      <w:bookmarkEnd w:id="568"/>
      <w:r w:rsidRPr="00A75846">
        <w:rPr>
          <w:lang w:val="en-GB"/>
        </w:rPr>
        <w:t xml:space="preserve">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w:t>
      </w:r>
      <w:proofErr w:type="gramStart"/>
      <w:r w:rsidRPr="00A75846">
        <w:rPr>
          <w:lang w:val="en-GB"/>
        </w:rPr>
        <w:t>continuously</w:t>
      </w:r>
      <w:proofErr w:type="gramEnd"/>
      <w:r w:rsidRPr="00A75846">
        <w:rPr>
          <w:lang w:val="en-GB"/>
        </w:rPr>
        <w:t xml:space="preserve"> and reliably functioning Work that corresponds to the terms and conditions of this Contract and to the purpose of use.</w:t>
      </w:r>
      <w:bookmarkStart w:id="569" w:name="_DV_M114"/>
      <w:bookmarkEnd w:id="569"/>
    </w:p>
    <w:p w14:paraId="7AA86676" w14:textId="72F9F41D" w:rsidR="0037797B" w:rsidRPr="00A75846" w:rsidRDefault="00ED35AA" w:rsidP="00ED35AA">
      <w:pPr>
        <w:pStyle w:val="ENClanek11"/>
        <w:rPr>
          <w:lang w:val="en-GB"/>
        </w:rPr>
      </w:pPr>
      <w:commentRangeStart w:id="570"/>
      <w:commentRangeStart w:id="571"/>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commentRangeEnd w:id="570"/>
      <w:r w:rsidR="00A931B1">
        <w:rPr>
          <w:rStyle w:val="Odkaznakoment"/>
          <w:lang w:eastAsia="cs-CZ"/>
        </w:rPr>
        <w:commentReference w:id="570"/>
      </w:r>
      <w:commentRangeEnd w:id="571"/>
      <w:r w:rsidR="008B25E6">
        <w:rPr>
          <w:rStyle w:val="Odkaznakoment"/>
          <w:lang w:eastAsia="cs-CZ"/>
        </w:rPr>
        <w:commentReference w:id="571"/>
      </w:r>
    </w:p>
    <w:p w14:paraId="1514775D" w14:textId="42D3A5BB" w:rsidR="00ED7293" w:rsidRPr="00A75846" w:rsidRDefault="00B800D9" w:rsidP="00AF57F5">
      <w:pPr>
        <w:pStyle w:val="ENNadpis1"/>
        <w:keepLines/>
        <w:rPr>
          <w:lang w:val="en-GB"/>
        </w:rPr>
      </w:pPr>
      <w:bookmarkStart w:id="572" w:name="_Ref171342089"/>
      <w:bookmarkStart w:id="573" w:name="_Ref158391686"/>
      <w:bookmarkStart w:id="574" w:name="_Toc164862211"/>
      <w:bookmarkStart w:id="575" w:name="_Toc160181369"/>
      <w:bookmarkStart w:id="576" w:name="_Toc164974267"/>
      <w:bookmarkStart w:id="577" w:name="_Toc165989686"/>
      <w:bookmarkStart w:id="578" w:name="_Toc171414903"/>
      <w:r w:rsidRPr="00A75846">
        <w:rPr>
          <w:lang w:val="en-GB"/>
        </w:rPr>
        <w:lastRenderedPageBreak/>
        <w:t>STANDARDS</w:t>
      </w:r>
      <w:bookmarkEnd w:id="572"/>
      <w:bookmarkEnd w:id="573"/>
      <w:bookmarkEnd w:id="574"/>
      <w:bookmarkEnd w:id="575"/>
      <w:bookmarkEnd w:id="576"/>
      <w:bookmarkEnd w:id="577"/>
      <w:bookmarkEnd w:id="578"/>
    </w:p>
    <w:p w14:paraId="5B595D50" w14:textId="090529F6" w:rsidR="00B800D9" w:rsidRPr="00A75846" w:rsidRDefault="00CE2A44" w:rsidP="00AF57F5">
      <w:pPr>
        <w:pStyle w:val="ENClanek11"/>
        <w:keepNext/>
        <w:keepLines/>
        <w:rPr>
          <w:lang w:val="en-GB"/>
        </w:rPr>
      </w:pPr>
      <w:r w:rsidRPr="00A75846">
        <w:rPr>
          <w:lang w:val="en-GB"/>
        </w:rPr>
        <w:t xml:space="preserve">The Contractor undertakes to comply with laws, generally binding regulations, </w:t>
      </w:r>
      <w:commentRangeStart w:id="579"/>
      <w:commentRangeStart w:id="580"/>
      <w:r w:rsidRPr="00A75846">
        <w:rPr>
          <w:lang w:val="en-GB"/>
        </w:rPr>
        <w:t xml:space="preserve">technical standards valid in the </w:t>
      </w:r>
      <w:del w:id="581" w:author="AIB" w:date="2024-07-08T20:48:00Z" w16du:dateUtc="2024-07-08T18:48:00Z">
        <w:r w:rsidR="006D4645" w:rsidRPr="00F5220B">
          <w:rPr>
            <w:lang w:val="en-GB"/>
          </w:rPr>
          <w:delText>Czech Republic</w:delText>
        </w:r>
      </w:del>
      <w:ins w:id="582" w:author="AIB" w:date="2024-07-08T20:48:00Z" w16du:dateUtc="2024-07-08T18:48:00Z">
        <w:r w:rsidRPr="00A75846">
          <w:rPr>
            <w:lang w:val="en-GB"/>
          </w:rPr>
          <w:t>European Union</w:t>
        </w:r>
      </w:ins>
      <w:commentRangeEnd w:id="579"/>
      <w:r w:rsidR="005D1BD3">
        <w:rPr>
          <w:rStyle w:val="Odkaznakoment"/>
          <w:lang w:eastAsia="cs-CZ"/>
        </w:rPr>
        <w:commentReference w:id="579"/>
      </w:r>
      <w:commentRangeEnd w:id="580"/>
      <w:r w:rsidR="008E62F5">
        <w:rPr>
          <w:rStyle w:val="Odkaznakoment"/>
          <w:lang w:eastAsia="cs-CZ"/>
        </w:rPr>
        <w:commentReference w:id="580"/>
      </w:r>
      <w:r w:rsidRPr="00A75846">
        <w:rPr>
          <w:lang w:val="en-GB"/>
        </w:rPr>
        <w:t xml:space="preserve">, valid regulations of </w:t>
      </w:r>
      <w:bookmarkStart w:id="583" w:name="_DV_C173"/>
      <w:r w:rsidRPr="00A75846">
        <w:rPr>
          <w:lang w:val="en-GB"/>
        </w:rPr>
        <w:t xml:space="preserve">the </w:t>
      </w:r>
      <w:bookmarkStart w:id="584" w:name="_DV_M115"/>
      <w:bookmarkEnd w:id="583"/>
      <w:bookmarkEnd w:id="584"/>
      <w:r w:rsidRPr="00A75846">
        <w:rPr>
          <w:lang w:val="en-GB"/>
        </w:rPr>
        <w:t xml:space="preserve">Customer set forth in the Contract, the terms and conditions of this Contract and the terms and conditions of the Subsidy Program. </w:t>
      </w:r>
      <w:bookmarkStart w:id="585" w:name="_DV_M117"/>
      <w:bookmarkEnd w:id="585"/>
      <w:r w:rsidRPr="00A75846">
        <w:rPr>
          <w:lang w:val="en-GB"/>
        </w:rPr>
        <w:t xml:space="preserve">Alternative international standards may be applied (after the prior written Customer’s approval) </w:t>
      </w:r>
      <w:proofErr w:type="gramStart"/>
      <w:r w:rsidRPr="00A75846">
        <w:rPr>
          <w:lang w:val="en-GB"/>
        </w:rPr>
        <w:t>as long as</w:t>
      </w:r>
      <w:proofErr w:type="gramEnd"/>
      <w:r w:rsidRPr="00A75846">
        <w:rPr>
          <w:lang w:val="en-GB"/>
        </w:rPr>
        <w:t xml:space="preserve"> they meet or are stricter than the requirements of </w:t>
      </w:r>
      <w:commentRangeStart w:id="586"/>
      <w:del w:id="587" w:author="AIB" w:date="2024-07-08T20:48:00Z" w16du:dateUtc="2024-07-08T18:48:00Z">
        <w:r w:rsidR="006D4645" w:rsidRPr="00F5220B">
          <w:rPr>
            <w:lang w:val="en-GB"/>
          </w:rPr>
          <w:delText>Czech</w:delText>
        </w:r>
      </w:del>
      <w:ins w:id="588" w:author="AIB" w:date="2024-07-08T20:48:00Z" w16du:dateUtc="2024-07-08T18:48:00Z">
        <w:r w:rsidRPr="00A75846">
          <w:rPr>
            <w:lang w:val="en-GB"/>
          </w:rPr>
          <w:t>European</w:t>
        </w:r>
      </w:ins>
      <w:commentRangeEnd w:id="586"/>
      <w:r w:rsidR="00543374">
        <w:rPr>
          <w:rStyle w:val="Odkaznakoment"/>
          <w:lang w:eastAsia="cs-CZ"/>
        </w:rPr>
        <w:commentReference w:id="586"/>
      </w:r>
      <w:r w:rsidRPr="00A75846">
        <w:rPr>
          <w:lang w:val="en-GB"/>
        </w:rPr>
        <w:t xml:space="preserve"> standards. </w:t>
      </w:r>
      <w:commentRangeStart w:id="589"/>
      <w:commentRangeStart w:id="590"/>
      <w:r w:rsidRPr="00A75846">
        <w:rPr>
          <w:lang w:val="en-GB"/>
        </w:rPr>
        <w:t xml:space="preserve">The Contractor shall also follow the Customer’s instructions </w:t>
      </w:r>
      <w:bookmarkStart w:id="591" w:name="_DV_C176"/>
      <w:r w:rsidRPr="00A75846">
        <w:rPr>
          <w:lang w:val="en-GB"/>
        </w:rPr>
        <w:t>(</w:t>
      </w:r>
      <w:proofErr w:type="gramStart"/>
      <w:r w:rsidRPr="00A75846">
        <w:rPr>
          <w:lang w:val="en-GB"/>
        </w:rPr>
        <w:t>provided that</w:t>
      </w:r>
      <w:proofErr w:type="gramEnd"/>
      <w:r w:rsidRPr="00A75846">
        <w:rPr>
          <w:lang w:val="en-GB"/>
        </w:rPr>
        <w:t xml:space="preserve"> they do not collide with applicable legal regulations) </w:t>
      </w:r>
      <w:bookmarkStart w:id="592" w:name="_DV_M118"/>
      <w:bookmarkEnd w:id="591"/>
      <w:bookmarkEnd w:id="592"/>
      <w:r w:rsidRPr="00A75846">
        <w:rPr>
          <w:lang w:val="en-GB"/>
        </w:rPr>
        <w:t>in compliance with Customer’s interests and with the decisions of the respective Czech authorities which may affect the execution of the Contract and bind the Contractor and its subcontractors and vendors</w:t>
      </w:r>
      <w:bookmarkStart w:id="593" w:name="_DV_C177"/>
      <w:r w:rsidRPr="00A75846">
        <w:rPr>
          <w:lang w:val="en-GB"/>
        </w:rPr>
        <w:t>.</w:t>
      </w:r>
      <w:bookmarkEnd w:id="593"/>
      <w:commentRangeEnd w:id="589"/>
      <w:r w:rsidR="00E00774">
        <w:rPr>
          <w:rStyle w:val="Odkaznakoment"/>
          <w:lang w:eastAsia="cs-CZ"/>
        </w:rPr>
        <w:commentReference w:id="589"/>
      </w:r>
      <w:commentRangeEnd w:id="590"/>
      <w:r w:rsidR="002A29EC">
        <w:rPr>
          <w:rStyle w:val="Odkaznakoment"/>
          <w:lang w:eastAsia="cs-CZ"/>
        </w:rPr>
        <w:commentReference w:id="590"/>
      </w:r>
    </w:p>
    <w:p w14:paraId="6520083D" w14:textId="2627691B" w:rsidR="004E7CAF" w:rsidRPr="00A75846" w:rsidRDefault="004E7CAF" w:rsidP="004E7CAF">
      <w:pPr>
        <w:pStyle w:val="ENClanek11"/>
        <w:rPr>
          <w:lang w:val="en-GB"/>
        </w:rPr>
      </w:pPr>
      <w:r w:rsidRPr="00A75846">
        <w:rPr>
          <w:lang w:val="en-GB"/>
        </w:rPr>
        <w:t xml:space="preserve">The Work shall conform to the </w:t>
      </w:r>
      <w:commentRangeStart w:id="594"/>
      <w:ins w:id="595" w:author="AIB" w:date="2024-07-08T20:48:00Z" w16du:dateUtc="2024-07-08T18:48:00Z">
        <w:r w:rsidRPr="00A75846">
          <w:rPr>
            <w:lang w:val="en-GB"/>
          </w:rPr>
          <w:t xml:space="preserve">mandatory </w:t>
        </w:r>
      </w:ins>
      <w:r w:rsidRPr="00A75846">
        <w:rPr>
          <w:lang w:val="en-GB"/>
        </w:rPr>
        <w:t>standards and</w:t>
      </w:r>
      <w:ins w:id="596" w:author="AIB" w:date="2024-07-08T20:48:00Z" w16du:dateUtc="2024-07-08T18:48:00Z">
        <w:r w:rsidRPr="00A75846">
          <w:rPr>
            <w:lang w:val="en-GB"/>
          </w:rPr>
          <w:t xml:space="preserve"> mandatory</w:t>
        </w:r>
      </w:ins>
      <w:r w:rsidRPr="00A75846">
        <w:rPr>
          <w:lang w:val="en-GB"/>
        </w:rPr>
        <w:t xml:space="preserve"> </w:t>
      </w:r>
      <w:commentRangeEnd w:id="594"/>
      <w:r w:rsidR="00030736">
        <w:rPr>
          <w:rStyle w:val="Odkaznakoment"/>
          <w:lang w:eastAsia="cs-CZ"/>
        </w:rPr>
        <w:commentReference w:id="594"/>
      </w:r>
      <w:r w:rsidRPr="00A75846">
        <w:rPr>
          <w:lang w:val="en-GB"/>
        </w:rPr>
        <w:t>regulations valid in the Czech Republic, including those on operation safety, labour safety, hygiene, health protection and the</w:t>
      </w:r>
      <w:r w:rsidR="00FE11A5" w:rsidRPr="00A75846">
        <w:rPr>
          <w:lang w:val="en-GB"/>
        </w:rPr>
        <w:t> </w:t>
      </w:r>
      <w:r w:rsidRPr="00A75846">
        <w:rPr>
          <w:lang w:val="en-GB"/>
        </w:rPr>
        <w:t xml:space="preserve">environmental protection. </w:t>
      </w:r>
      <w:commentRangeStart w:id="597"/>
      <w:r w:rsidRPr="00A75846">
        <w:rPr>
          <w:lang w:val="en-GB"/>
        </w:rPr>
        <w:t xml:space="preserve">The Work shall also conform to the standards, including </w:t>
      </w:r>
      <w:bookmarkStart w:id="598" w:name="_Hlk158469313"/>
      <w:r w:rsidRPr="00A75846">
        <w:rPr>
          <w:lang w:val="en-GB"/>
        </w:rPr>
        <w:t xml:space="preserve">Customer’s standards </w:t>
      </w:r>
      <w:bookmarkEnd w:id="598"/>
      <w:ins w:id="599" w:author="AIB" w:date="2024-07-08T20:48:00Z" w16du:dateUtc="2024-07-08T18:48:00Z">
        <w:r w:rsidRPr="00A75846">
          <w:rPr>
            <w:lang w:val="en-GB"/>
          </w:rPr>
          <w:t xml:space="preserve">referred to in this Contract </w:t>
        </w:r>
      </w:ins>
      <w:r w:rsidRPr="00A75846">
        <w:rPr>
          <w:lang w:val="en-GB"/>
        </w:rPr>
        <w:t>and Specifications.</w:t>
      </w:r>
      <w:commentRangeEnd w:id="597"/>
      <w:r w:rsidR="00DF1B12">
        <w:rPr>
          <w:rStyle w:val="Odkaznakoment"/>
          <w:lang w:eastAsia="cs-CZ"/>
        </w:rPr>
        <w:commentReference w:id="597"/>
      </w:r>
    </w:p>
    <w:p w14:paraId="18E90433" w14:textId="7176B3D8" w:rsidR="004E7CAF" w:rsidRPr="00A75846" w:rsidRDefault="004E7CAF" w:rsidP="004E7CAF">
      <w:pPr>
        <w:pStyle w:val="ENClanek11"/>
        <w:rPr>
          <w:lang w:val="en-GB"/>
        </w:rPr>
      </w:pPr>
      <w:commentRangeStart w:id="600"/>
      <w:commentRangeStart w:id="601"/>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commentRangeEnd w:id="600"/>
      <w:r w:rsidR="00D16A8A">
        <w:rPr>
          <w:rStyle w:val="Odkaznakoment"/>
          <w:lang w:eastAsia="cs-CZ"/>
        </w:rPr>
        <w:commentReference w:id="600"/>
      </w:r>
      <w:commentRangeEnd w:id="601"/>
      <w:r w:rsidR="003A0179">
        <w:rPr>
          <w:rStyle w:val="Odkaznakoment"/>
          <w:lang w:eastAsia="cs-CZ"/>
        </w:rPr>
        <w:commentReference w:id="601"/>
      </w:r>
    </w:p>
    <w:p w14:paraId="3E52CB8E" w14:textId="12E04FF5" w:rsidR="004E7CAF" w:rsidRPr="00A75846" w:rsidRDefault="004E7CAF" w:rsidP="004E7CAF">
      <w:pPr>
        <w:pStyle w:val="ENClanek11"/>
        <w:rPr>
          <w:lang w:val="en-GB"/>
        </w:rPr>
      </w:pPr>
      <w:bookmarkStart w:id="602" w:name="_Ref171348614"/>
      <w:bookmarkStart w:id="603" w:name="_Ref158389971"/>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602"/>
      <w:bookmarkEnd w:id="603"/>
    </w:p>
    <w:p w14:paraId="0957D4D1" w14:textId="49B2A3CA"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ins w:id="604" w:author="AIB" w:date="2024-07-08T20:48:00Z" w16du:dateUtc="2024-07-08T18:48:00Z">
        <w:r w:rsidR="008A530C" w:rsidRPr="00A75846">
          <w:rPr>
            <w:lang w:val="en-GB"/>
          </w:rPr>
          <w:fldChar w:fldCharType="begin"/>
        </w:r>
        <w:r w:rsidR="008A530C" w:rsidRPr="00A75846">
          <w:rPr>
            <w:lang w:val="en-GB"/>
          </w:rPr>
          <w:instrText xml:space="preserve"> REF _Ref171348614 \w \h </w:instrText>
        </w:r>
      </w:ins>
      <w:r w:rsidR="008A530C" w:rsidRPr="00A75846">
        <w:rPr>
          <w:lang w:val="en-GB"/>
        </w:rPr>
      </w:r>
      <w:ins w:id="605" w:author="AIB" w:date="2024-07-08T20:48:00Z" w16du:dateUtc="2024-07-08T18:48:00Z">
        <w:r w:rsidR="008A530C" w:rsidRPr="00A75846">
          <w:rPr>
            <w:lang w:val="en-GB"/>
          </w:rPr>
          <w:fldChar w:fldCharType="separate"/>
        </w:r>
      </w:ins>
      <w:r w:rsidR="009B1496">
        <w:rPr>
          <w:lang w:val="en-GB"/>
        </w:rPr>
        <w:t>4.4</w:t>
      </w:r>
      <w:ins w:id="606" w:author="AIB" w:date="2024-07-08T20:48:00Z" w16du:dateUtc="2024-07-08T18:48:00Z">
        <w:r w:rsidR="008A530C" w:rsidRPr="00A75846">
          <w:rPr>
            <w:lang w:val="en-GB"/>
          </w:rPr>
          <w:fldChar w:fldCharType="end"/>
        </w:r>
      </w:ins>
      <w:r w:rsidRPr="00A75846">
        <w:rPr>
          <w:lang w:val="en-GB"/>
        </w:rPr>
        <w:t xml:space="preserve"> to the </w:t>
      </w:r>
      <w:commentRangeStart w:id="607"/>
      <w:commentRangeStart w:id="608"/>
      <w:r w:rsidRPr="00A75846">
        <w:rPr>
          <w:lang w:val="en-GB"/>
        </w:rPr>
        <w:t>Customer without undue delay</w:t>
      </w:r>
      <w:del w:id="609" w:author="AIB" w:date="2024-07-08T20:48:00Z" w16du:dateUtc="2024-07-08T18:48:00Z">
        <w:r w:rsidR="006D4645" w:rsidRPr="00F5220B">
          <w:rPr>
            <w:lang w:val="en-GB"/>
          </w:rPr>
          <w:delTex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delText>
        </w:r>
      </w:del>
      <w:ins w:id="610" w:author="AIB" w:date="2024-07-08T20:48:00Z" w16du:dateUtc="2024-07-08T18:48:00Z">
        <w:r w:rsidRPr="00A75846">
          <w:rPr>
            <w:lang w:val="en-GB"/>
          </w:rPr>
          <w:t>.</w:t>
        </w:r>
      </w:ins>
      <w:r w:rsidRPr="00A75846">
        <w:rPr>
          <w:lang w:val="en-GB"/>
        </w:rPr>
        <w:t xml:space="preserve"> </w:t>
      </w:r>
      <w:commentRangeEnd w:id="607"/>
      <w:r w:rsidR="00855D40">
        <w:rPr>
          <w:rStyle w:val="Odkaznakoment"/>
          <w:lang w:eastAsia="cs-CZ"/>
        </w:rPr>
        <w:commentReference w:id="607"/>
      </w:r>
      <w:commentRangeEnd w:id="608"/>
      <w:r w:rsidR="00FB7F4F">
        <w:rPr>
          <w:rStyle w:val="Odkaznakoment"/>
          <w:lang w:eastAsia="cs-CZ"/>
        </w:rPr>
        <w:commentReference w:id="608"/>
      </w:r>
    </w:p>
    <w:p w14:paraId="68866CC7" w14:textId="66803F63"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9B1496">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w:t>
      </w:r>
      <w:commentRangeStart w:id="611"/>
      <w:commentRangeStart w:id="612"/>
      <w:r w:rsidRPr="00A75846">
        <w:rPr>
          <w:lang w:val="en-GB"/>
        </w:rPr>
        <w:t xml:space="preserve"> but shall not be liable to the Contractor in relation thereto.</w:t>
      </w:r>
      <w:commentRangeEnd w:id="611"/>
      <w:r w:rsidR="005E15F5">
        <w:rPr>
          <w:rStyle w:val="Odkaznakoment"/>
          <w:lang w:eastAsia="cs-CZ"/>
        </w:rPr>
        <w:commentReference w:id="611"/>
      </w:r>
      <w:commentRangeEnd w:id="612"/>
      <w:r w:rsidR="00426095">
        <w:rPr>
          <w:rStyle w:val="Odkaznakoment"/>
          <w:lang w:eastAsia="cs-CZ"/>
        </w:rPr>
        <w:commentReference w:id="612"/>
      </w:r>
    </w:p>
    <w:p w14:paraId="2B023B1B" w14:textId="37ED17F8" w:rsidR="0037365E" w:rsidRPr="00A75846" w:rsidRDefault="00821731" w:rsidP="0037365E">
      <w:pPr>
        <w:pStyle w:val="ENNadpis1"/>
        <w:rPr>
          <w:lang w:val="en-GB"/>
        </w:rPr>
      </w:pPr>
      <w:bookmarkStart w:id="613" w:name="_Toc164862212"/>
      <w:bookmarkStart w:id="614" w:name="_Toc160181370"/>
      <w:bookmarkStart w:id="615" w:name="_Toc164974268"/>
      <w:bookmarkStart w:id="616" w:name="_Toc165989687"/>
      <w:bookmarkStart w:id="617" w:name="_Toc171414904"/>
      <w:r w:rsidRPr="00A75846">
        <w:rPr>
          <w:lang w:val="en-GB"/>
        </w:rPr>
        <w:t>PACKING</w:t>
      </w:r>
      <w:bookmarkEnd w:id="613"/>
      <w:bookmarkEnd w:id="614"/>
      <w:bookmarkEnd w:id="615"/>
      <w:bookmarkEnd w:id="616"/>
      <w:bookmarkEnd w:id="617"/>
    </w:p>
    <w:p w14:paraId="671F0615" w14:textId="3F3EFD43" w:rsidR="00DE0A5D" w:rsidRPr="00A75846" w:rsidRDefault="00DE0A5D" w:rsidP="00DE0A5D">
      <w:pPr>
        <w:pStyle w:val="ENClanek11"/>
        <w:rPr>
          <w:lang w:val="en-GB"/>
        </w:rPr>
      </w:pPr>
      <w:r w:rsidRPr="00A75846">
        <w:rPr>
          <w:lang w:val="en-GB"/>
        </w:rPr>
        <w:t xml:space="preserve">In due time before the delivery of the Equipment and Materials, the Parties shall mutually agree upon detailed parameters for the packing, marking, shipping, </w:t>
      </w:r>
      <w:proofErr w:type="gramStart"/>
      <w:r w:rsidRPr="00A75846">
        <w:rPr>
          <w:lang w:val="en-GB"/>
        </w:rPr>
        <w:t>handling</w:t>
      </w:r>
      <w:proofErr w:type="gramEnd"/>
      <w:r w:rsidRPr="00A75846">
        <w:rPr>
          <w:lang w:val="en-GB"/>
        </w:rPr>
        <w:t xml:space="preserve">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w:t>
      </w:r>
      <w:r w:rsidRPr="00A75846">
        <w:rPr>
          <w:lang w:val="en-GB"/>
        </w:rPr>
        <w:lastRenderedPageBreak/>
        <w:t xml:space="preserve">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443B9D2F"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9B1496">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xml:space="preserve">), </w:t>
      </w:r>
      <w:commentRangeStart w:id="618"/>
      <w:commentRangeStart w:id="619"/>
      <w:r w:rsidRPr="00A75846">
        <w:rPr>
          <w:lang w:val="en-GB"/>
        </w:rPr>
        <w:t>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commentRangeEnd w:id="618"/>
      <w:r w:rsidR="00945CAC">
        <w:rPr>
          <w:rStyle w:val="Odkaznakoment"/>
          <w:lang w:eastAsia="cs-CZ"/>
        </w:rPr>
        <w:commentReference w:id="618"/>
      </w:r>
      <w:commentRangeEnd w:id="619"/>
      <w:r w:rsidR="00C769D9">
        <w:rPr>
          <w:rStyle w:val="Odkaznakoment"/>
          <w:lang w:eastAsia="cs-CZ"/>
        </w:rPr>
        <w:commentReference w:id="619"/>
      </w:r>
    </w:p>
    <w:p w14:paraId="02B53235" w14:textId="2583D37B"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 xml:space="preserve">correspondence must contain the dimensions of the load, </w:t>
      </w:r>
      <w:proofErr w:type="gramStart"/>
      <w:r w:rsidRPr="00A75846">
        <w:rPr>
          <w:lang w:val="en-GB"/>
        </w:rPr>
        <w:t>weight</w:t>
      </w:r>
      <w:proofErr w:type="gramEnd"/>
      <w:r w:rsidRPr="00A75846">
        <w:rPr>
          <w:lang w:val="en-GB"/>
        </w:rPr>
        <w:t xml:space="preserve"> and method of </w:t>
      </w:r>
      <w:commentRangeStart w:id="620"/>
      <w:commentRangeStart w:id="621"/>
      <w:del w:id="622" w:author="AIB" w:date="2024-07-08T20:48:00Z" w16du:dateUtc="2024-07-08T18:48:00Z">
        <w:r w:rsidR="006D4645" w:rsidRPr="00F5220B">
          <w:rPr>
            <w:lang w:val="en-GB"/>
          </w:rPr>
          <w:delText>folding</w:delText>
        </w:r>
      </w:del>
      <w:ins w:id="623" w:author="AIB" w:date="2024-07-08T20:48:00Z" w16du:dateUtc="2024-07-08T18:48:00Z">
        <w:r w:rsidRPr="00A75846">
          <w:rPr>
            <w:lang w:val="en-GB"/>
          </w:rPr>
          <w:t>stacking</w:t>
        </w:r>
      </w:ins>
      <w:commentRangeEnd w:id="620"/>
      <w:r w:rsidR="002300D3">
        <w:rPr>
          <w:rStyle w:val="Odkaznakoment"/>
          <w:lang w:eastAsia="cs-CZ"/>
        </w:rPr>
        <w:commentReference w:id="620"/>
      </w:r>
      <w:commentRangeEnd w:id="621"/>
      <w:r w:rsidR="00651518">
        <w:rPr>
          <w:rStyle w:val="Odkaznakoment"/>
          <w:lang w:eastAsia="cs-CZ"/>
        </w:rPr>
        <w:commentReference w:id="621"/>
      </w:r>
      <w:r w:rsidRPr="00A75846">
        <w:rPr>
          <w:lang w:val="en-GB"/>
        </w:rPr>
        <w:t>.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624" w:name="_Toc159922326"/>
      <w:bookmarkStart w:id="625" w:name="_Toc160195113"/>
      <w:bookmarkStart w:id="626" w:name="_Toc164862213"/>
      <w:bookmarkStart w:id="627" w:name="_Toc160181371"/>
      <w:bookmarkStart w:id="628" w:name="_Toc164974269"/>
      <w:bookmarkStart w:id="629" w:name="_Ref165123206"/>
      <w:bookmarkStart w:id="630" w:name="_Toc165989688"/>
      <w:bookmarkStart w:id="631" w:name="_Toc171414905"/>
      <w:commentRangeStart w:id="632"/>
      <w:commentRangeStart w:id="633"/>
      <w:r w:rsidRPr="00A75846">
        <w:rPr>
          <w:lang w:val="en-GB"/>
        </w:rPr>
        <w:t xml:space="preserve">DELIVERY TO </w:t>
      </w:r>
      <w:bookmarkEnd w:id="624"/>
      <w:bookmarkEnd w:id="625"/>
      <w:r w:rsidRPr="00A75846">
        <w:rPr>
          <w:lang w:val="en-GB"/>
        </w:rPr>
        <w:t>SITE</w:t>
      </w:r>
      <w:bookmarkEnd w:id="626"/>
      <w:bookmarkEnd w:id="627"/>
      <w:bookmarkEnd w:id="628"/>
      <w:bookmarkEnd w:id="629"/>
      <w:bookmarkEnd w:id="630"/>
      <w:bookmarkEnd w:id="631"/>
    </w:p>
    <w:p w14:paraId="173C4CD3" w14:textId="3E09E06D" w:rsidR="004865FB" w:rsidRPr="00A75846" w:rsidRDefault="004865FB" w:rsidP="004865FB">
      <w:pPr>
        <w:pStyle w:val="ENClanek11"/>
        <w:rPr>
          <w:lang w:val="en-GB"/>
        </w:rPr>
      </w:pPr>
      <w:bookmarkStart w:id="634" w:name="_Ref171342859"/>
      <w:bookmarkStart w:id="635" w:name="_Ref77167090"/>
      <w:r w:rsidRPr="00A75846">
        <w:rPr>
          <w:lang w:val="en-GB"/>
        </w:rPr>
        <w:t xml:space="preserve">The Equipment shall be delivered: DDP (INCOTERMS </w:t>
      </w:r>
      <w:commentRangeStart w:id="636"/>
      <w:del w:id="637" w:author="AIB" w:date="2024-07-08T20:48:00Z" w16du:dateUtc="2024-07-08T18:48:00Z">
        <w:r w:rsidR="006D4645" w:rsidRPr="00F5220B">
          <w:rPr>
            <w:lang w:val="en-GB"/>
          </w:rPr>
          <w:delText>2020</w:delText>
        </w:r>
      </w:del>
      <w:ins w:id="638" w:author="AIB" w:date="2024-07-08T20:48:00Z" w16du:dateUtc="2024-07-08T18:48:00Z">
        <w:r w:rsidRPr="00A75846">
          <w:rPr>
            <w:lang w:val="en-GB"/>
          </w:rPr>
          <w:t>2024</w:t>
        </w:r>
      </w:ins>
      <w:commentRangeEnd w:id="636"/>
      <w:r w:rsidR="006C17C2">
        <w:rPr>
          <w:rStyle w:val="Odkaznakoment"/>
          <w:lang w:eastAsia="cs-CZ"/>
        </w:rPr>
        <w:commentReference w:id="636"/>
      </w:r>
      <w:r w:rsidRPr="00A75846">
        <w:rPr>
          <w:lang w:val="en-GB"/>
        </w:rPr>
        <w:t xml:space="preserve">),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Czech Republic, in accordance with Project Time Schedule.</w:t>
      </w:r>
      <w:commentRangeEnd w:id="632"/>
      <w:r w:rsidR="00D567F4">
        <w:rPr>
          <w:rStyle w:val="Odkaznakoment"/>
          <w:lang w:eastAsia="cs-CZ"/>
        </w:rPr>
        <w:commentReference w:id="632"/>
      </w:r>
      <w:commentRangeEnd w:id="633"/>
      <w:r w:rsidR="009A7D5D">
        <w:rPr>
          <w:rStyle w:val="Odkaznakoment"/>
          <w:lang w:eastAsia="cs-CZ"/>
        </w:rPr>
        <w:commentReference w:id="633"/>
      </w:r>
      <w:r w:rsidRPr="00A75846">
        <w:rPr>
          <w:lang w:val="en-GB"/>
        </w:rPr>
        <w:t xml:space="preserve"> The Contractor is entitled to deliver the</w:t>
      </w:r>
      <w:r w:rsidR="00FE11A5" w:rsidRPr="00A75846">
        <w:rPr>
          <w:lang w:val="en-GB"/>
        </w:rPr>
        <w:t> </w:t>
      </w:r>
      <w:r w:rsidRPr="00A75846">
        <w:rPr>
          <w:lang w:val="en-GB"/>
        </w:rPr>
        <w:t xml:space="preserve">Equipment to the Customer before the date specified in the Project Time Schedule only with the prior written consent of the </w:t>
      </w:r>
      <w:commentRangeStart w:id="639"/>
      <w:commentRangeStart w:id="640"/>
      <w:r w:rsidRPr="00A75846">
        <w:rPr>
          <w:lang w:val="en-GB"/>
        </w:rPr>
        <w:t>Customer</w:t>
      </w:r>
      <w:commentRangeEnd w:id="639"/>
      <w:r w:rsidR="00492F06">
        <w:rPr>
          <w:rStyle w:val="Odkaznakoment"/>
          <w:lang w:eastAsia="cs-CZ"/>
        </w:rPr>
        <w:commentReference w:id="639"/>
      </w:r>
      <w:commentRangeEnd w:id="640"/>
      <w:r w:rsidR="00E10FF6">
        <w:rPr>
          <w:rStyle w:val="Odkaznakoment"/>
          <w:lang w:eastAsia="cs-CZ"/>
        </w:rPr>
        <w:commentReference w:id="640"/>
      </w:r>
      <w:r w:rsidRPr="00A75846">
        <w:rPr>
          <w:lang w:val="en-GB"/>
        </w:rPr>
        <w:t>.</w:t>
      </w:r>
      <w:bookmarkEnd w:id="634"/>
      <w:bookmarkEnd w:id="635"/>
    </w:p>
    <w:p w14:paraId="1EFF16FC" w14:textId="29265172" w:rsidR="00FE41AC" w:rsidRDefault="004865FB" w:rsidP="004865FB">
      <w:pPr>
        <w:pStyle w:val="ENClanek11"/>
        <w:rPr>
          <w:ins w:id="641" w:author="AIB" w:date="2024-07-10T07:57:00Z" w16du:dateUtc="2024-07-10T05:57:00Z"/>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 xml:space="preserve">procedures and documents related to the deliveries to the Site (customs, insurance, transport, tax, etc.) shall be provided, </w:t>
      </w:r>
      <w:proofErr w:type="gramStart"/>
      <w:r w:rsidRPr="00A75846">
        <w:rPr>
          <w:lang w:val="en-GB"/>
        </w:rPr>
        <w:t>arranged</w:t>
      </w:r>
      <w:proofErr w:type="gramEnd"/>
      <w:r w:rsidRPr="00A75846">
        <w:rPr>
          <w:lang w:val="en-GB"/>
        </w:rPr>
        <w:t xml:space="preserve"> and recorded by the Contractor.</w:t>
      </w:r>
    </w:p>
    <w:p w14:paraId="272F98C8" w14:textId="2F509235" w:rsidR="00B819B5" w:rsidRPr="00A75846" w:rsidRDefault="00A227C6" w:rsidP="004865FB">
      <w:pPr>
        <w:pStyle w:val="ENClanek11"/>
        <w:rPr>
          <w:lang w:val="en-GB"/>
        </w:rPr>
      </w:pPr>
      <w:bookmarkStart w:id="642" w:name="_Ref171492125"/>
      <w:commentRangeStart w:id="643"/>
      <w:ins w:id="644" w:author="AIB" w:date="2024-07-10T08:16:00Z" w16du:dateUtc="2024-07-10T06:16:00Z">
        <w:r>
          <w:rPr>
            <w:lang w:val="en-GB"/>
          </w:rPr>
          <w:t xml:space="preserve">The </w:t>
        </w:r>
      </w:ins>
      <w:ins w:id="645" w:author="AIB" w:date="2024-07-10T08:17:00Z" w16du:dateUtc="2024-07-10T06:17:00Z">
        <w:r>
          <w:rPr>
            <w:lang w:val="en-GB"/>
          </w:rPr>
          <w:t xml:space="preserve">Contractor shall split the delivery of the </w:t>
        </w:r>
        <w:r w:rsidR="00BE0D2F">
          <w:rPr>
            <w:lang w:val="en-GB"/>
          </w:rPr>
          <w:t>Equipment</w:t>
        </w:r>
        <w:r>
          <w:rPr>
            <w:lang w:val="en-GB"/>
          </w:rPr>
          <w:t xml:space="preserve"> </w:t>
        </w:r>
      </w:ins>
      <w:ins w:id="646" w:author="AIB" w:date="2024-07-10T08:26:00Z" w16du:dateUtc="2024-07-10T06:26:00Z">
        <w:r w:rsidR="004D30B9">
          <w:rPr>
            <w:lang w:val="en-GB"/>
          </w:rPr>
          <w:t>to</w:t>
        </w:r>
      </w:ins>
      <w:ins w:id="647" w:author="AIB" w:date="2024-07-10T08:17:00Z" w16du:dateUtc="2024-07-10T06:17:00Z">
        <w:r>
          <w:rPr>
            <w:lang w:val="en-GB"/>
          </w:rPr>
          <w:t xml:space="preserve"> five (5)</w:t>
        </w:r>
        <w:r w:rsidR="00BE0D2F">
          <w:rPr>
            <w:lang w:val="en-GB"/>
          </w:rPr>
          <w:t xml:space="preserve"> deliveries</w:t>
        </w:r>
      </w:ins>
      <w:ins w:id="648" w:author="AIB" w:date="2024-07-10T08:16:00Z" w16du:dateUtc="2024-07-10T06:16:00Z">
        <w:r>
          <w:rPr>
            <w:lang w:val="en-GB"/>
          </w:rPr>
          <w:t>.</w:t>
        </w:r>
      </w:ins>
      <w:ins w:id="649" w:author="AIB" w:date="2024-07-10T08:17:00Z" w16du:dateUtc="2024-07-10T06:17:00Z">
        <w:r w:rsidR="00BE0D2F">
          <w:rPr>
            <w:lang w:val="en-GB"/>
          </w:rPr>
          <w:t xml:space="preserve"> </w:t>
        </w:r>
      </w:ins>
      <w:ins w:id="650" w:author="AIB" w:date="2024-07-10T08:16:00Z" w16du:dateUtc="2024-07-10T06:16:00Z">
        <w:r>
          <w:rPr>
            <w:lang w:val="en-GB"/>
          </w:rPr>
          <w:t>W</w:t>
        </w:r>
      </w:ins>
      <w:ins w:id="651" w:author="AIB" w:date="2024-07-10T08:03:00Z" w16du:dateUtc="2024-07-10T06:03:00Z">
        <w:r w:rsidR="00B050ED">
          <w:rPr>
            <w:lang w:val="en-GB"/>
          </w:rPr>
          <w:t>ithout preju</w:t>
        </w:r>
      </w:ins>
      <w:ins w:id="652" w:author="AIB" w:date="2024-07-10T08:04:00Z" w16du:dateUtc="2024-07-10T06:04:00Z">
        <w:r w:rsidR="00B050ED">
          <w:rPr>
            <w:lang w:val="en-GB"/>
          </w:rPr>
          <w:t>dice to any other obligations of the Contractor from this Contract, t</w:t>
        </w:r>
      </w:ins>
      <w:ins w:id="653" w:author="AIB" w:date="2024-07-10T07:57:00Z" w16du:dateUtc="2024-07-10T05:57:00Z">
        <w:r w:rsidR="00B819B5">
          <w:rPr>
            <w:lang w:val="en-GB"/>
          </w:rPr>
          <w:t>he Contractor shall</w:t>
        </w:r>
        <w:r w:rsidR="002440AC">
          <w:rPr>
            <w:lang w:val="en-GB"/>
          </w:rPr>
          <w:t xml:space="preserve"> </w:t>
        </w:r>
      </w:ins>
      <w:ins w:id="654" w:author="AIB" w:date="2024-07-10T08:15:00Z" w16du:dateUtc="2024-07-10T06:15:00Z">
        <w:r w:rsidR="00383DB5">
          <w:rPr>
            <w:lang w:val="en-GB"/>
          </w:rPr>
          <w:t>proceed with the</w:t>
        </w:r>
      </w:ins>
      <w:ins w:id="655" w:author="AIB" w:date="2024-07-10T08:02:00Z" w16du:dateUtc="2024-07-10T06:02:00Z">
        <w:r w:rsidR="00861F72">
          <w:rPr>
            <w:lang w:val="en-GB"/>
          </w:rPr>
          <w:t xml:space="preserve"> </w:t>
        </w:r>
      </w:ins>
      <w:ins w:id="656" w:author="AIB" w:date="2024-07-10T07:57:00Z" w16du:dateUtc="2024-07-10T05:57:00Z">
        <w:r w:rsidR="002440AC">
          <w:rPr>
            <w:lang w:val="en-GB"/>
          </w:rPr>
          <w:t>deliver</w:t>
        </w:r>
      </w:ins>
      <w:ins w:id="657" w:author="AIB" w:date="2024-07-10T08:02:00Z" w16du:dateUtc="2024-07-10T06:02:00Z">
        <w:r w:rsidR="00861F72">
          <w:rPr>
            <w:lang w:val="en-GB"/>
          </w:rPr>
          <w:t>y of the Equipment</w:t>
        </w:r>
      </w:ins>
      <w:ins w:id="658" w:author="AIB" w:date="2024-07-10T07:57:00Z" w16du:dateUtc="2024-07-10T05:57:00Z">
        <w:r w:rsidR="002440AC">
          <w:rPr>
            <w:lang w:val="en-GB"/>
          </w:rPr>
          <w:t xml:space="preserve"> to the Customer </w:t>
        </w:r>
      </w:ins>
      <w:ins w:id="659" w:author="AIB" w:date="2024-07-10T08:02:00Z" w16du:dateUtc="2024-07-10T06:02:00Z">
        <w:r w:rsidR="00B050ED">
          <w:rPr>
            <w:lang w:val="en-GB"/>
          </w:rPr>
          <w:t>in a manner</w:t>
        </w:r>
      </w:ins>
      <w:ins w:id="660" w:author="AIB" w:date="2024-07-10T07:59:00Z" w16du:dateUtc="2024-07-10T05:59:00Z">
        <w:r w:rsidR="00375011">
          <w:rPr>
            <w:lang w:val="en-GB"/>
          </w:rPr>
          <w:t xml:space="preserve"> </w:t>
        </w:r>
      </w:ins>
      <w:ins w:id="661" w:author="AIB" w:date="2024-07-10T08:00:00Z" w16du:dateUtc="2024-07-10T06:00:00Z">
        <w:r w:rsidR="00E53359">
          <w:rPr>
            <w:lang w:val="en-GB"/>
          </w:rPr>
          <w:t xml:space="preserve">that allows at least forty </w:t>
        </w:r>
      </w:ins>
      <w:ins w:id="662" w:author="AIB" w:date="2024-07-10T08:01:00Z" w16du:dateUtc="2024-07-10T06:01:00Z">
        <w:r w:rsidR="00E53359">
          <w:rPr>
            <w:lang w:val="en-GB"/>
          </w:rPr>
          <w:t xml:space="preserve">percent (40%) of the Contract Price </w:t>
        </w:r>
        <w:r w:rsidR="00A766D9">
          <w:rPr>
            <w:lang w:val="en-GB"/>
          </w:rPr>
          <w:t xml:space="preserve">to be invoiced </w:t>
        </w:r>
      </w:ins>
      <w:ins w:id="663" w:author="AIB" w:date="2024-07-10T08:15:00Z" w16du:dateUtc="2024-07-10T06:15:00Z">
        <w:r>
          <w:rPr>
            <w:lang w:val="en-GB"/>
          </w:rPr>
          <w:t>in accordance</w:t>
        </w:r>
      </w:ins>
      <w:ins w:id="664" w:author="AIB" w:date="2024-07-10T08:02:00Z" w16du:dateUtc="2024-07-10T06:02:00Z">
        <w:r w:rsidR="00B050ED">
          <w:rPr>
            <w:lang w:val="en-GB"/>
          </w:rPr>
          <w:t xml:space="preserve"> </w:t>
        </w:r>
      </w:ins>
      <w:ins w:id="665" w:author="AIB" w:date="2024-07-10T08:27:00Z" w16du:dateUtc="2024-07-10T06:27:00Z">
        <w:r w:rsidR="007969E9">
          <w:rPr>
            <w:lang w:val="en-GB"/>
          </w:rPr>
          <w:t>with</w:t>
        </w:r>
      </w:ins>
      <w:ins w:id="666" w:author="AIB" w:date="2024-07-10T08:02:00Z" w16du:dateUtc="2024-07-10T06:02:00Z">
        <w:r w:rsidR="00B050ED">
          <w:rPr>
            <w:lang w:val="en-GB"/>
          </w:rPr>
          <w:t xml:space="preserve"> Clause </w:t>
        </w:r>
      </w:ins>
      <w:ins w:id="667" w:author="AIB" w:date="2024-07-10T08:03:00Z" w16du:dateUtc="2024-07-10T06:03:00Z">
        <w:r w:rsidR="00B050ED">
          <w:rPr>
            <w:lang w:val="en-GB"/>
          </w:rPr>
          <w:fldChar w:fldCharType="begin"/>
        </w:r>
        <w:r w:rsidR="00B050ED">
          <w:rPr>
            <w:lang w:val="en-GB"/>
          </w:rPr>
          <w:instrText xml:space="preserve"> REF _Ref171491015 \w \h </w:instrText>
        </w:r>
        <w:r w:rsidR="00B050ED">
          <w:rPr>
            <w:lang w:val="en-GB"/>
          </w:rPr>
        </w:r>
      </w:ins>
      <w:r w:rsidR="00B050ED">
        <w:rPr>
          <w:lang w:val="en-GB"/>
        </w:rPr>
        <w:fldChar w:fldCharType="separate"/>
      </w:r>
      <w:ins w:id="668" w:author="AIB" w:date="2024-07-10T08:03:00Z" w16du:dateUtc="2024-07-10T06:03:00Z">
        <w:r w:rsidR="00B050ED">
          <w:rPr>
            <w:lang w:val="en-GB"/>
          </w:rPr>
          <w:t>27.2(b)</w:t>
        </w:r>
        <w:r w:rsidR="00B050ED">
          <w:rPr>
            <w:lang w:val="en-GB"/>
          </w:rPr>
          <w:fldChar w:fldCharType="end"/>
        </w:r>
      </w:ins>
      <w:ins w:id="669" w:author="AIB" w:date="2024-07-10T07:59:00Z" w16du:dateUtc="2024-07-10T05:59:00Z">
        <w:r w:rsidR="00375011">
          <w:rPr>
            <w:lang w:val="en-GB"/>
          </w:rPr>
          <w:t xml:space="preserve"> </w:t>
        </w:r>
      </w:ins>
      <w:ins w:id="670" w:author="AIB" w:date="2024-07-10T08:03:00Z" w16du:dateUtc="2024-07-10T06:03:00Z">
        <w:r w:rsidR="00B050ED">
          <w:rPr>
            <w:lang w:val="en-GB"/>
          </w:rPr>
          <w:t>until 15.</w:t>
        </w:r>
      </w:ins>
      <w:ins w:id="671" w:author="AIB" w:date="2024-07-10T08:15:00Z" w16du:dateUtc="2024-07-10T06:15:00Z">
        <w:r>
          <w:rPr>
            <w:lang w:val="en-GB"/>
          </w:rPr>
          <w:t> </w:t>
        </w:r>
      </w:ins>
      <w:ins w:id="672" w:author="AIB" w:date="2024-07-10T08:03:00Z" w16du:dateUtc="2024-07-10T06:03:00Z">
        <w:r w:rsidR="00B050ED">
          <w:rPr>
            <w:lang w:val="en-GB"/>
          </w:rPr>
          <w:t>6. 2026.</w:t>
        </w:r>
      </w:ins>
      <w:commentRangeEnd w:id="643"/>
      <w:ins w:id="673" w:author="AIB" w:date="2024-07-10T08:08:00Z" w16du:dateUtc="2024-07-10T06:08:00Z">
        <w:r w:rsidR="008E4F0D">
          <w:rPr>
            <w:rStyle w:val="Odkaznakoment"/>
            <w:lang w:eastAsia="cs-CZ"/>
          </w:rPr>
          <w:commentReference w:id="643"/>
        </w:r>
      </w:ins>
      <w:bookmarkEnd w:id="642"/>
    </w:p>
    <w:p w14:paraId="3D30353A" w14:textId="01699E4D" w:rsidR="004865FB" w:rsidRPr="00A75846" w:rsidRDefault="00471198" w:rsidP="004865FB">
      <w:pPr>
        <w:pStyle w:val="ENNadpis1"/>
        <w:rPr>
          <w:lang w:val="en-GB"/>
        </w:rPr>
      </w:pPr>
      <w:bookmarkStart w:id="674" w:name="_Ref171343755"/>
      <w:bookmarkStart w:id="675" w:name="_Toc164862214"/>
      <w:bookmarkStart w:id="676" w:name="_Toc160181372"/>
      <w:bookmarkStart w:id="677" w:name="_Toc164974270"/>
      <w:bookmarkStart w:id="678" w:name="_Toc165989689"/>
      <w:bookmarkStart w:id="679" w:name="_Toc171414906"/>
      <w:commentRangeStart w:id="680"/>
      <w:commentRangeStart w:id="681"/>
      <w:r w:rsidRPr="00A75846">
        <w:rPr>
          <w:lang w:val="en-GB"/>
        </w:rPr>
        <w:t>TRANSPORTATION</w:t>
      </w:r>
      <w:bookmarkEnd w:id="674"/>
      <w:bookmarkEnd w:id="675"/>
      <w:bookmarkEnd w:id="676"/>
      <w:bookmarkEnd w:id="677"/>
      <w:bookmarkEnd w:id="678"/>
      <w:bookmarkEnd w:id="679"/>
    </w:p>
    <w:p w14:paraId="53664B69" w14:textId="719DC70F"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ins w:id="682" w:author="AIB" w:date="2024-07-08T20:48:00Z" w16du:dateUtc="2024-07-08T18:48:00Z">
        <w:r w:rsidR="00C3315E" w:rsidRPr="00A75846">
          <w:rPr>
            <w:lang w:val="en-GB"/>
          </w:rPr>
          <w:fldChar w:fldCharType="begin"/>
        </w:r>
        <w:r w:rsidR="00C3315E" w:rsidRPr="00A75846">
          <w:rPr>
            <w:lang w:val="en-GB"/>
          </w:rPr>
          <w:instrText xml:space="preserve"> REF _Ref171343755 \w \h </w:instrText>
        </w:r>
      </w:ins>
      <w:r w:rsidR="00C3315E" w:rsidRPr="00A75846">
        <w:rPr>
          <w:lang w:val="en-GB"/>
        </w:rPr>
      </w:r>
      <w:ins w:id="683" w:author="AIB" w:date="2024-07-08T20:48:00Z" w16du:dateUtc="2024-07-08T18:48:00Z">
        <w:r w:rsidR="00C3315E" w:rsidRPr="00A75846">
          <w:rPr>
            <w:lang w:val="en-GB"/>
          </w:rPr>
          <w:fldChar w:fldCharType="separate"/>
        </w:r>
      </w:ins>
      <w:r w:rsidR="009B1496">
        <w:rPr>
          <w:lang w:val="en-GB"/>
        </w:rPr>
        <w:t>7</w:t>
      </w:r>
      <w:ins w:id="684" w:author="AIB" w:date="2024-07-08T20:48:00Z" w16du:dateUtc="2024-07-08T18:48:00Z">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w:t>
        </w:r>
      </w:ins>
      <w:r w:rsidRPr="00A75846">
        <w:rPr>
          <w:lang w:val="en-GB"/>
        </w:rPr>
        <w:t>is applicable and for which the</w:t>
      </w:r>
      <w:r w:rsidR="00FE11A5" w:rsidRPr="00A75846">
        <w:rPr>
          <w:lang w:val="en-GB"/>
        </w:rPr>
        <w:t> </w:t>
      </w:r>
      <w:r w:rsidRPr="00A75846">
        <w:rPr>
          <w:lang w:val="en-GB"/>
        </w:rPr>
        <w:t>Contractor is responsible.</w:t>
      </w:r>
    </w:p>
    <w:p w14:paraId="0287B039" w14:textId="4CEA8C73"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commentRangeEnd w:id="680"/>
      <w:r w:rsidR="00D355AB">
        <w:rPr>
          <w:rStyle w:val="Odkaznakoment"/>
          <w:lang w:eastAsia="cs-CZ"/>
        </w:rPr>
        <w:commentReference w:id="680"/>
      </w:r>
      <w:commentRangeEnd w:id="681"/>
      <w:r w:rsidR="00630A26">
        <w:rPr>
          <w:rStyle w:val="Odkaznakoment"/>
          <w:lang w:eastAsia="cs-CZ"/>
        </w:rPr>
        <w:commentReference w:id="681"/>
      </w:r>
    </w:p>
    <w:p w14:paraId="1CD19D0B" w14:textId="4C85074D" w:rsidR="00832C43" w:rsidRPr="00A75846" w:rsidRDefault="004D62B5" w:rsidP="00F128FA">
      <w:pPr>
        <w:pStyle w:val="ENNadpis1"/>
        <w:keepLines/>
        <w:rPr>
          <w:lang w:val="en-GB"/>
        </w:rPr>
      </w:pPr>
      <w:bookmarkStart w:id="685" w:name="_Ref158390308"/>
      <w:bookmarkStart w:id="686" w:name="_Ref158390321"/>
      <w:bookmarkStart w:id="687" w:name="_Ref158390335"/>
      <w:bookmarkStart w:id="688" w:name="_Ref158640882"/>
      <w:bookmarkStart w:id="689" w:name="_Ref171343539"/>
      <w:bookmarkStart w:id="690" w:name="_Ref160180783"/>
      <w:bookmarkStart w:id="691" w:name="_Toc164862215"/>
      <w:bookmarkStart w:id="692" w:name="_Toc160181373"/>
      <w:bookmarkStart w:id="693" w:name="_Toc164974271"/>
      <w:bookmarkStart w:id="694" w:name="_Toc165989690"/>
      <w:bookmarkStart w:id="695" w:name="_Toc171414907"/>
      <w:r w:rsidRPr="00A75846">
        <w:rPr>
          <w:lang w:val="en-GB"/>
        </w:rPr>
        <w:lastRenderedPageBreak/>
        <w:t>I</w:t>
      </w:r>
      <w:bookmarkEnd w:id="685"/>
      <w:bookmarkEnd w:id="686"/>
      <w:bookmarkEnd w:id="687"/>
      <w:bookmarkEnd w:id="688"/>
      <w:r w:rsidRPr="00A75846">
        <w:rPr>
          <w:lang w:val="en-GB"/>
        </w:rPr>
        <w:t>NSURANCE</w:t>
      </w:r>
      <w:bookmarkEnd w:id="689"/>
      <w:bookmarkEnd w:id="690"/>
      <w:bookmarkEnd w:id="691"/>
      <w:bookmarkEnd w:id="692"/>
      <w:bookmarkEnd w:id="693"/>
      <w:bookmarkEnd w:id="694"/>
      <w:bookmarkEnd w:id="695"/>
    </w:p>
    <w:p w14:paraId="3A0A4257" w14:textId="3C59332C"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 xml:space="preserve">manufacture or acquisition, transportation, storage, delivery and construction, dismantling, </w:t>
      </w:r>
      <w:proofErr w:type="gramStart"/>
      <w:r w:rsidRPr="00A75846">
        <w:rPr>
          <w:lang w:val="en-GB"/>
        </w:rPr>
        <w:t>erection</w:t>
      </w:r>
      <w:proofErr w:type="gramEnd"/>
      <w:r w:rsidRPr="00A75846">
        <w:rPr>
          <w:lang w:val="en-GB"/>
        </w:rPr>
        <w:t xml:space="preserve"> and operation in the manner specified herein below.</w:t>
      </w:r>
    </w:p>
    <w:p w14:paraId="15B36F19" w14:textId="450CF2AE" w:rsidR="004D62B5" w:rsidRPr="00A75846" w:rsidRDefault="00D53C3F" w:rsidP="00F128FA">
      <w:pPr>
        <w:pStyle w:val="ENClanek11"/>
        <w:keepNext/>
        <w:keepLines/>
        <w:rPr>
          <w:lang w:val="en-GB"/>
        </w:rPr>
      </w:pPr>
      <w:bookmarkStart w:id="696" w:name="_Ref171348760"/>
      <w:bookmarkStart w:id="697" w:name="_Ref158390282"/>
      <w:r w:rsidRPr="00A75846">
        <w:rPr>
          <w:lang w:val="en-GB"/>
        </w:rPr>
        <w:t>The Contractor shall at its own expense take out and maintain in effect, or cause to be taken out and maintained in effect, until issuance of the Project Closing Certificate insurance set forth below:</w:t>
      </w:r>
      <w:bookmarkEnd w:id="696"/>
      <w:bookmarkEnd w:id="697"/>
    </w:p>
    <w:p w14:paraId="1DB2379B" w14:textId="77777777" w:rsidR="00A0311E" w:rsidRPr="00A75846" w:rsidRDefault="00A0311E" w:rsidP="00F128FA">
      <w:pPr>
        <w:pStyle w:val="ENClaneka"/>
        <w:keepNext/>
        <w:keepLines/>
        <w:rPr>
          <w:lang w:val="en-GB"/>
        </w:rPr>
      </w:pPr>
      <w:commentRangeStart w:id="698"/>
      <w:commentRangeStart w:id="699"/>
      <w:r w:rsidRPr="00A75846">
        <w:rPr>
          <w:lang w:val="en-GB"/>
        </w:rPr>
        <w:t>Cargo transit insurance</w:t>
      </w:r>
      <w:commentRangeEnd w:id="698"/>
      <w:r w:rsidR="00AB04D4">
        <w:rPr>
          <w:rStyle w:val="Odkaznakoment"/>
          <w:lang w:eastAsia="cs-CZ"/>
        </w:rPr>
        <w:commentReference w:id="698"/>
      </w:r>
      <w:commentRangeEnd w:id="699"/>
      <w:r w:rsidR="00160806">
        <w:rPr>
          <w:rStyle w:val="Odkaznakoment"/>
          <w:lang w:eastAsia="cs-CZ"/>
        </w:rPr>
        <w:commentReference w:id="699"/>
      </w:r>
    </w:p>
    <w:p w14:paraId="590BEBA1" w14:textId="64635BB3"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700" w:name="_Ref171348742"/>
      <w:bookmarkStart w:id="701" w:name="_Ref159749848"/>
      <w:r w:rsidRPr="00A75846">
        <w:rPr>
          <w:lang w:val="en-GB"/>
        </w:rPr>
        <w:t>Contractor’s all risks insurance</w:t>
      </w:r>
      <w:bookmarkEnd w:id="700"/>
      <w:bookmarkEnd w:id="701"/>
    </w:p>
    <w:p w14:paraId="7A4464E2" w14:textId="713C382F" w:rsidR="00A0311E" w:rsidRPr="00A75846" w:rsidRDefault="00612EC3" w:rsidP="00A0311E">
      <w:pPr>
        <w:pStyle w:val="ENTexta"/>
      </w:pPr>
      <w:r w:rsidRPr="00A75846">
        <w:t>covering physical loss or damage to the Work, including the Equipment, for full replacement value of the Works.</w:t>
      </w:r>
    </w:p>
    <w:p w14:paraId="26BB2C6E" w14:textId="4B6E8584" w:rsidR="00421273" w:rsidRPr="00A75846" w:rsidRDefault="00421273" w:rsidP="00421273">
      <w:pPr>
        <w:pStyle w:val="ENClanek11"/>
        <w:rPr>
          <w:lang w:val="en-GB"/>
        </w:rPr>
      </w:pPr>
      <w:bookmarkStart w:id="702" w:name="_Ref171348766"/>
      <w:bookmarkStart w:id="703" w:name="_Ref164958592"/>
      <w:bookmarkStart w:id="704" w:name="_Ref158495038"/>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9B1496">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702"/>
      <w:bookmarkEnd w:id="703"/>
    </w:p>
    <w:p w14:paraId="622497FD" w14:textId="30010514" w:rsidR="001F630B" w:rsidRPr="00A75846" w:rsidRDefault="001F630B" w:rsidP="001F630B">
      <w:pPr>
        <w:pStyle w:val="ENClaneka"/>
        <w:rPr>
          <w:lang w:val="en-GB"/>
        </w:rPr>
      </w:pPr>
      <w:bookmarkStart w:id="705" w:name="_Ref171348750"/>
      <w:bookmarkStart w:id="706" w:name="_Ref164958476"/>
      <w:r w:rsidRPr="00A75846">
        <w:rPr>
          <w:lang w:val="en-GB"/>
        </w:rPr>
        <w:t>Third party liability insurance</w:t>
      </w:r>
      <w:bookmarkEnd w:id="704"/>
      <w:bookmarkEnd w:id="705"/>
      <w:bookmarkEnd w:id="706"/>
    </w:p>
    <w:p w14:paraId="73B7FFCF" w14:textId="2E1843DE"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bookmarkStart w:id="707" w:name="_Ref164958585"/>
      <w:r w:rsidRPr="00A75846">
        <w:rPr>
          <w:lang w:val="en-GB"/>
        </w:rPr>
        <w:t>Such other insurance as may be specifically agreed upon by the Parties.</w:t>
      </w:r>
      <w:bookmarkEnd w:id="707"/>
    </w:p>
    <w:p w14:paraId="71AAA575" w14:textId="6A7092BC"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1AF80F66"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9B1496">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1E988E6A"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9B1496">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6AABE9CA"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9B1496">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9B1496">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21F74B50" w:rsidR="00B25D1C" w:rsidRPr="00A75846" w:rsidRDefault="00B25D1C" w:rsidP="00B25D1C">
      <w:pPr>
        <w:pStyle w:val="ENClanek11"/>
        <w:rPr>
          <w:lang w:val="en-GB"/>
        </w:rPr>
      </w:pPr>
      <w:bookmarkStart w:id="708"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B149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9B1496">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708"/>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9B1496">
        <w:rPr>
          <w:lang w:val="en-GB"/>
        </w:rPr>
        <w:t>40.1(e)</w:t>
      </w:r>
      <w:r w:rsidR="005D6D8F" w:rsidRPr="00A75846">
        <w:rPr>
          <w:lang w:val="en-GB"/>
        </w:rPr>
        <w:fldChar w:fldCharType="end"/>
      </w:r>
      <w:r w:rsidRPr="00A75846">
        <w:rPr>
          <w:lang w:val="en-GB"/>
        </w:rPr>
        <w:t>.</w:t>
      </w:r>
    </w:p>
    <w:p w14:paraId="49ADB350" w14:textId="2710F143"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52EF129C" w:rsidR="00B25D1C" w:rsidRPr="00A75846" w:rsidRDefault="00B25D1C" w:rsidP="00B25D1C">
      <w:pPr>
        <w:pStyle w:val="ENClanek11"/>
        <w:rPr>
          <w:lang w:val="en-GB"/>
        </w:rPr>
      </w:pPr>
      <w:bookmarkStart w:id="709" w:name="_Ref171349529"/>
      <w:bookmarkStart w:id="710" w:name="_Ref158390984"/>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9B1496">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9B1496">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709"/>
      <w:bookmarkEnd w:id="710"/>
    </w:p>
    <w:p w14:paraId="463CBBB2" w14:textId="399AFE77" w:rsidR="00B25D1C" w:rsidRPr="00A75846" w:rsidRDefault="00B25D1C" w:rsidP="00B25D1C">
      <w:pPr>
        <w:pStyle w:val="ENClanek11"/>
        <w:rPr>
          <w:lang w:val="en-GB"/>
        </w:rPr>
      </w:pPr>
      <w:r w:rsidRPr="00A75846">
        <w:rPr>
          <w:lang w:val="en-GB"/>
        </w:rPr>
        <w:t xml:space="preserve">Unless stipulated otherwise in the Contract, the Contractor shall prepare and conduct </w:t>
      </w:r>
      <w:proofErr w:type="gramStart"/>
      <w:r w:rsidRPr="00A75846">
        <w:rPr>
          <w:lang w:val="en-GB"/>
        </w:rPr>
        <w:t>any and all</w:t>
      </w:r>
      <w:proofErr w:type="gramEnd"/>
      <w:r w:rsidRPr="00A75846">
        <w:rPr>
          <w:lang w:val="en-GB"/>
        </w:rPr>
        <w:t xml:space="preserve">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7033E7A2"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711" w:name="_Toc164862216"/>
      <w:bookmarkStart w:id="712" w:name="_Toc160181374"/>
      <w:bookmarkStart w:id="713" w:name="_Toc164974272"/>
      <w:bookmarkStart w:id="714" w:name="_Toc165989691"/>
      <w:bookmarkStart w:id="715" w:name="_Toc171414908"/>
      <w:bookmarkStart w:id="716" w:name="_Hlk158470639"/>
      <w:commentRangeStart w:id="717"/>
      <w:commentRangeStart w:id="718"/>
      <w:r w:rsidRPr="00A75846">
        <w:rPr>
          <w:lang w:val="en-GB"/>
        </w:rPr>
        <w:t>SERVICES AND OTHER DELIVERABLES</w:t>
      </w:r>
      <w:bookmarkEnd w:id="711"/>
      <w:bookmarkEnd w:id="712"/>
      <w:bookmarkEnd w:id="713"/>
      <w:bookmarkEnd w:id="714"/>
      <w:bookmarkEnd w:id="715"/>
    </w:p>
    <w:p w14:paraId="70B5936E" w14:textId="3F644364" w:rsidR="00B816A1" w:rsidRPr="00A75846" w:rsidRDefault="009B4A92" w:rsidP="00B816A1">
      <w:pPr>
        <w:pStyle w:val="ENClanek11"/>
        <w:rPr>
          <w:lang w:val="en-GB"/>
        </w:rPr>
      </w:pPr>
      <w:bookmarkStart w:id="719" w:name="_Ref158390477"/>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commentRangeEnd w:id="717"/>
      <w:r w:rsidR="003112C4">
        <w:rPr>
          <w:rStyle w:val="Odkaznakoment"/>
          <w:lang w:eastAsia="cs-CZ"/>
        </w:rPr>
        <w:commentReference w:id="717"/>
      </w:r>
      <w:commentRangeEnd w:id="718"/>
      <w:r w:rsidR="00507D81">
        <w:rPr>
          <w:rStyle w:val="Odkaznakoment"/>
          <w:lang w:eastAsia="cs-CZ"/>
        </w:rPr>
        <w:commentReference w:id="718"/>
      </w:r>
    </w:p>
    <w:p w14:paraId="74CC3232" w14:textId="1AC319C4" w:rsidR="009B4A92" w:rsidRPr="00A75846" w:rsidRDefault="00147F77" w:rsidP="009B4A92">
      <w:pPr>
        <w:pStyle w:val="ENNadpis1"/>
        <w:rPr>
          <w:lang w:val="en-GB"/>
        </w:rPr>
      </w:pPr>
      <w:bookmarkStart w:id="720" w:name="_Ref158391659"/>
      <w:bookmarkStart w:id="721" w:name="_Ref171349106"/>
      <w:bookmarkStart w:id="722" w:name="_Ref160181690"/>
      <w:bookmarkStart w:id="723" w:name="_Toc164862217"/>
      <w:bookmarkStart w:id="724" w:name="_Toc160181375"/>
      <w:bookmarkStart w:id="725" w:name="_Toc164974273"/>
      <w:bookmarkStart w:id="726" w:name="_Toc165989692"/>
      <w:bookmarkStart w:id="727" w:name="_Toc171414909"/>
      <w:bookmarkStart w:id="728" w:name="_Hlk158470887"/>
      <w:bookmarkStart w:id="729" w:name="_Ref158390517"/>
      <w:bookmarkEnd w:id="716"/>
      <w:bookmarkEnd w:id="719"/>
      <w:r w:rsidRPr="00A75846">
        <w:rPr>
          <w:lang w:val="en-GB"/>
        </w:rPr>
        <w:t>E</w:t>
      </w:r>
      <w:bookmarkEnd w:id="720"/>
      <w:r w:rsidRPr="00A75846">
        <w:rPr>
          <w:lang w:val="en-GB"/>
        </w:rPr>
        <w:t>XAMINATION, INSPECTION AND TESTS</w:t>
      </w:r>
      <w:bookmarkEnd w:id="721"/>
      <w:bookmarkEnd w:id="722"/>
      <w:bookmarkEnd w:id="723"/>
      <w:bookmarkEnd w:id="724"/>
      <w:bookmarkEnd w:id="725"/>
      <w:bookmarkEnd w:id="726"/>
      <w:bookmarkEnd w:id="727"/>
    </w:p>
    <w:p w14:paraId="6B6EB81E" w14:textId="32E8417E" w:rsidR="00F44518" w:rsidRPr="00A75846" w:rsidRDefault="00F44518" w:rsidP="00F44518">
      <w:pPr>
        <w:pStyle w:val="ENClanek11"/>
        <w:rPr>
          <w:lang w:val="en-GB"/>
        </w:rPr>
      </w:pPr>
      <w:bookmarkStart w:id="730" w:name="_Ref171349066"/>
      <w:bookmarkStart w:id="731" w:name="_Ref158391551"/>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730"/>
      <w:bookmarkEnd w:id="731"/>
    </w:p>
    <w:p w14:paraId="119A5887" w14:textId="77777777" w:rsidR="00F44518" w:rsidRPr="00A75846" w:rsidRDefault="00F44518" w:rsidP="00F44518">
      <w:pPr>
        <w:pStyle w:val="ENClanek11"/>
        <w:rPr>
          <w:lang w:val="en-GB"/>
        </w:rPr>
      </w:pPr>
      <w:bookmarkStart w:id="732" w:name="_Ref171349074"/>
      <w:bookmarkStart w:id="733" w:name="_Ref158391570"/>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732"/>
      <w:bookmarkEnd w:id="733"/>
    </w:p>
    <w:p w14:paraId="6942EFCF" w14:textId="71822E64"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9B1496">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9B1496">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the Contractor’s account.</w:t>
      </w:r>
      <w:ins w:id="734" w:author="AIB" w:date="2024-07-08T20:48:00Z" w16du:dateUtc="2024-07-08T18:48:00Z">
        <w:r w:rsidRPr="00A75846">
          <w:rPr>
            <w:lang w:val="en-GB"/>
          </w:rPr>
          <w:t xml:space="preserve"> </w:t>
        </w:r>
        <w:commentRangeStart w:id="735"/>
        <w:r w:rsidRPr="00A75846">
          <w:rPr>
            <w:lang w:val="en-GB"/>
          </w:rPr>
          <w:t xml:space="preserve">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ins>
      <w:commentRangeEnd w:id="735"/>
      <w:r w:rsidR="001649C6">
        <w:rPr>
          <w:rStyle w:val="Odkaznakoment"/>
          <w:lang w:eastAsia="cs-CZ"/>
        </w:rPr>
        <w:commentReference w:id="735"/>
      </w:r>
    </w:p>
    <w:p w14:paraId="47F6BDF4" w14:textId="22B34745" w:rsidR="00F44518" w:rsidRPr="00A75846" w:rsidRDefault="00F44518" w:rsidP="00F44518">
      <w:pPr>
        <w:pStyle w:val="ENClanek11"/>
        <w:rPr>
          <w:lang w:val="en-GB"/>
        </w:rPr>
      </w:pPr>
      <w:bookmarkStart w:id="736" w:name="_Ref158391786"/>
      <w:bookmarkStart w:id="737" w:name="_Ref158391796"/>
      <w:r w:rsidRPr="00A75846">
        <w:rPr>
          <w:lang w:val="en-GB"/>
        </w:rPr>
        <w:t xml:space="preserve">The Customer, Customer’s representative or an authorized third-party auditor shall have the right to inspect and/or to test the Work to confirm its conformity to the Contract, any Contractor’s </w:t>
      </w:r>
      <w:commentRangeStart w:id="738"/>
      <w:commentRangeStart w:id="739"/>
      <w:r w:rsidRPr="00A75846">
        <w:rPr>
          <w:lang w:val="en-GB"/>
        </w:rPr>
        <w:t xml:space="preserve">and/or </w:t>
      </w:r>
      <w:ins w:id="740" w:author="AIB" w:date="2024-07-08T20:48:00Z" w16du:dateUtc="2024-07-08T18:48:00Z">
        <w:r w:rsidRPr="00A75846">
          <w:rPr>
            <w:lang w:val="en-GB"/>
          </w:rPr>
          <w:t xml:space="preserve">main </w:t>
        </w:r>
      </w:ins>
      <w:r w:rsidRPr="00A75846">
        <w:rPr>
          <w:lang w:val="en-GB"/>
        </w:rPr>
        <w:t xml:space="preserve">subcontractor’s </w:t>
      </w:r>
      <w:ins w:id="741" w:author="AIB" w:date="2024-07-08T20:48:00Z" w16du:dateUtc="2024-07-08T18:48:00Z">
        <w:r w:rsidRPr="00A75846">
          <w:rPr>
            <w:lang w:val="en-GB"/>
          </w:rPr>
          <w:t xml:space="preserve">(identified in the Contractor’s bid in the tender process) </w:t>
        </w:r>
      </w:ins>
      <w:r w:rsidRPr="00A75846">
        <w:rPr>
          <w:lang w:val="en-GB"/>
        </w:rPr>
        <w:t>manufacturing sites</w:t>
      </w:r>
      <w:commentRangeEnd w:id="738"/>
      <w:r w:rsidR="006C7582">
        <w:rPr>
          <w:rStyle w:val="Odkaznakoment"/>
          <w:lang w:eastAsia="cs-CZ"/>
        </w:rPr>
        <w:commentReference w:id="738"/>
      </w:r>
      <w:commentRangeEnd w:id="739"/>
      <w:r w:rsidR="007F178D">
        <w:rPr>
          <w:rStyle w:val="Odkaznakoment"/>
          <w:lang w:eastAsia="cs-CZ"/>
        </w:rPr>
        <w:commentReference w:id="739"/>
      </w:r>
      <w:r w:rsidRPr="00A75846">
        <w:rPr>
          <w:lang w:val="en-GB"/>
        </w:rPr>
        <w:t xml:space="preserve">, in order to verify whether Contractor fulfils or is capable to fulfil its obligations arising from this Contract, in particular whether Contractor is capable to manufacture the Equipment in compliance with the conditions of this Contract, within </w:t>
      </w:r>
      <w:commentRangeStart w:id="742"/>
      <w:commentRangeStart w:id="743"/>
      <w:del w:id="744" w:author="AIB" w:date="2024-07-08T20:48:00Z" w16du:dateUtc="2024-07-08T18:48:00Z">
        <w:r w:rsidR="006D4645" w:rsidRPr="00F5220B">
          <w:rPr>
            <w:lang w:val="en-GB"/>
          </w:rPr>
          <w:delText>seven (7</w:delText>
        </w:r>
      </w:del>
      <w:ins w:id="745" w:author="AIB" w:date="2024-07-08T20:48:00Z" w16du:dateUtc="2024-07-08T18:48:00Z">
        <w:r w:rsidRPr="00A75846">
          <w:rPr>
            <w:lang w:val="en-GB"/>
          </w:rPr>
          <w:t>fourteen (14</w:t>
        </w:r>
      </w:ins>
      <w:r w:rsidRPr="00A75846">
        <w:rPr>
          <w:lang w:val="en-GB"/>
        </w:rPr>
        <w:t>) days from the Customer’s request</w:t>
      </w:r>
      <w:commentRangeEnd w:id="742"/>
      <w:r w:rsidR="007578F0">
        <w:rPr>
          <w:rStyle w:val="Odkaznakoment"/>
          <w:lang w:eastAsia="cs-CZ"/>
        </w:rPr>
        <w:commentReference w:id="742"/>
      </w:r>
      <w:commentRangeEnd w:id="743"/>
      <w:r w:rsidR="008F514E">
        <w:rPr>
          <w:rStyle w:val="Odkaznakoment"/>
          <w:lang w:eastAsia="cs-CZ"/>
        </w:rPr>
        <w:commentReference w:id="743"/>
      </w:r>
      <w:del w:id="746" w:author="AIB" w:date="2024-07-08T20:48:00Z" w16du:dateUtc="2024-07-08T18:48:00Z">
        <w:r w:rsidR="006D4645" w:rsidRPr="00F5220B">
          <w:rPr>
            <w:lang w:val="en-GB"/>
          </w:rPr>
          <w:delText>.</w:delText>
        </w:r>
      </w:del>
      <w:ins w:id="747" w:author="AIB" w:date="2024-07-08T20:48:00Z" w16du:dateUtc="2024-07-08T18:48:00Z">
        <w:r w:rsidRPr="00A75846">
          <w:rPr>
            <w:lang w:val="en-GB"/>
          </w:rPr>
          <w:t>, unless the Parties agree otherwise in a specific case.</w:t>
        </w:r>
      </w:ins>
      <w:r w:rsidRPr="00A75846">
        <w:rPr>
          <w:lang w:val="en-GB"/>
        </w:rPr>
        <w:t xml:space="preserv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Contractor’s and/or subcontractor’s manufacturing sites. Inspections described hereunder shall occur twice (2×) or thrice (3×) during the performance of the Work as necessary according to sole discretion of the Customer</w:t>
      </w:r>
      <w:ins w:id="748" w:author="AIB" w:date="2024-07-08T20:48:00Z" w16du:dateUtc="2024-07-08T18:48:00Z">
        <w:r w:rsidRPr="00A75846">
          <w:rPr>
            <w:lang w:val="en-GB"/>
          </w:rPr>
          <w:t xml:space="preserve">. Costs for inspections, except costs described in clause </w:t>
        </w:r>
        <w:r w:rsidR="00F74E20" w:rsidRPr="00A75846">
          <w:rPr>
            <w:lang w:val="en-GB"/>
          </w:rPr>
          <w:fldChar w:fldCharType="begin"/>
        </w:r>
        <w:r w:rsidR="00F74E20" w:rsidRPr="00A75846">
          <w:rPr>
            <w:lang w:val="en-GB"/>
          </w:rPr>
          <w:instrText xml:space="preserve"> REF _Ref171349097 \w \h </w:instrText>
        </w:r>
      </w:ins>
      <w:r w:rsidR="00F74E20" w:rsidRPr="00A75846">
        <w:rPr>
          <w:lang w:val="en-GB"/>
        </w:rPr>
      </w:r>
      <w:ins w:id="749" w:author="AIB" w:date="2024-07-08T20:48:00Z" w16du:dateUtc="2024-07-08T18:48:00Z">
        <w:r w:rsidR="00F74E20" w:rsidRPr="00A75846">
          <w:rPr>
            <w:lang w:val="en-GB"/>
          </w:rPr>
          <w:fldChar w:fldCharType="separate"/>
        </w:r>
      </w:ins>
      <w:r w:rsidR="009B1496">
        <w:rPr>
          <w:lang w:val="en-GB"/>
        </w:rPr>
        <w:t>10.5</w:t>
      </w:r>
      <w:ins w:id="750" w:author="AIB" w:date="2024-07-08T20:48:00Z" w16du:dateUtc="2024-07-08T18:48:00Z">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ins>
      <w:r w:rsidRPr="00A75846">
        <w:rPr>
          <w:lang w:val="en-GB"/>
        </w:rPr>
        <w:t>.</w:t>
      </w:r>
    </w:p>
    <w:p w14:paraId="5FE206BD" w14:textId="72D09427" w:rsidR="00F44518" w:rsidRPr="00A75846" w:rsidRDefault="00F44518" w:rsidP="00F44518">
      <w:pPr>
        <w:pStyle w:val="ENClanek11"/>
        <w:rPr>
          <w:lang w:val="en-GB"/>
        </w:rPr>
      </w:pPr>
      <w:bookmarkStart w:id="751" w:name="_Ref171349097"/>
      <w:bookmarkStart w:id="752" w:name="_Ref457897336"/>
      <w:r w:rsidRPr="00A75846">
        <w:rPr>
          <w:lang w:val="en-GB"/>
        </w:rPr>
        <w:t>The inspections and tests may be conducted in the premises of the Contractor</w:t>
      </w:r>
      <w:ins w:id="753" w:author="AIB" w:date="2024-07-08T20:48:00Z" w16du:dateUtc="2024-07-08T18:48:00Z">
        <w:r w:rsidR="005A50C2">
          <w:rPr>
            <w:lang w:val="en-GB"/>
          </w:rPr>
          <w:t>,</w:t>
        </w:r>
      </w:ins>
      <w:r w:rsidRPr="00A75846">
        <w:rPr>
          <w:lang w:val="en-GB"/>
        </w:rPr>
        <w:t xml:space="preserve"> or its </w:t>
      </w:r>
      <w:ins w:id="754" w:author="AIB" w:date="2024-07-08T20:48:00Z" w16du:dateUtc="2024-07-08T18:48:00Z">
        <w:r w:rsidRPr="00A75846">
          <w:rPr>
            <w:lang w:val="en-GB"/>
          </w:rPr>
          <w:t xml:space="preserve">main </w:t>
        </w:r>
      </w:ins>
      <w:commentRangeStart w:id="755"/>
      <w:commentRangeStart w:id="756"/>
      <w:r w:rsidRPr="00A75846">
        <w:rPr>
          <w:lang w:val="en-GB"/>
        </w:rPr>
        <w:t>subcontractor(s) and vendor(s</w:t>
      </w:r>
      <w:del w:id="757" w:author="AIB" w:date="2024-07-08T20:48:00Z" w16du:dateUtc="2024-07-08T18:48:00Z">
        <w:r w:rsidR="006D4645" w:rsidRPr="00F5220B">
          <w:rPr>
            <w:lang w:val="en-GB"/>
          </w:rPr>
          <w:delText>),</w:delText>
        </w:r>
      </w:del>
      <w:ins w:id="758" w:author="AIB" w:date="2024-07-08T20:48:00Z" w16du:dateUtc="2024-07-08T18:48:00Z">
        <w:r w:rsidRPr="00A75846">
          <w:rPr>
            <w:lang w:val="en-GB"/>
          </w:rPr>
          <w:t>)</w:t>
        </w:r>
      </w:ins>
      <w:commentRangeEnd w:id="755"/>
      <w:r w:rsidR="00D53E19">
        <w:rPr>
          <w:rStyle w:val="Odkaznakoment"/>
          <w:lang w:eastAsia="cs-CZ"/>
        </w:rPr>
        <w:commentReference w:id="755"/>
      </w:r>
      <w:commentRangeEnd w:id="756"/>
      <w:r w:rsidR="00A7716E">
        <w:rPr>
          <w:rStyle w:val="Odkaznakoment"/>
          <w:lang w:eastAsia="cs-CZ"/>
        </w:rPr>
        <w:commentReference w:id="756"/>
      </w:r>
      <w:ins w:id="759" w:author="AIB" w:date="2024-07-08T20:48:00Z" w16du:dateUtc="2024-07-08T18:48:00Z">
        <w:r w:rsidRPr="00A75846">
          <w:rPr>
            <w:lang w:val="en-GB"/>
          </w:rPr>
          <w:t xml:space="preserve"> identified in the Contractor’s bid in the tender process,</w:t>
        </w:r>
      </w:ins>
      <w:r w:rsidRPr="00A75846">
        <w:rPr>
          <w:lang w:val="en-GB"/>
        </w:rPr>
        <w:t xml:space="preserve"> at the point of delivery and/or at the place where the Work is constructed. When conducted in the premises of the Contractor or its </w:t>
      </w:r>
      <w:ins w:id="760" w:author="AIB" w:date="2024-07-08T20:48:00Z" w16du:dateUtc="2024-07-08T18:48:00Z">
        <w:r w:rsidRPr="00A75846">
          <w:rPr>
            <w:lang w:val="en-GB"/>
          </w:rPr>
          <w:t xml:space="preserve">main </w:t>
        </w:r>
      </w:ins>
      <w:commentRangeStart w:id="761"/>
      <w:commentRangeStart w:id="762"/>
      <w:r w:rsidRPr="00A75846">
        <w:rPr>
          <w:lang w:val="en-GB"/>
        </w:rPr>
        <w:t>subcontractor(s) and vendor(s</w:t>
      </w:r>
      <w:del w:id="763" w:author="AIB" w:date="2024-07-08T20:48:00Z" w16du:dateUtc="2024-07-08T18:48:00Z">
        <w:r w:rsidR="006D4645" w:rsidRPr="00F5220B">
          <w:rPr>
            <w:lang w:val="en-GB"/>
          </w:rPr>
          <w:delText>),</w:delText>
        </w:r>
      </w:del>
      <w:ins w:id="764" w:author="AIB" w:date="2024-07-08T20:48:00Z" w16du:dateUtc="2024-07-08T18:48:00Z">
        <w:r w:rsidRPr="00A75846">
          <w:rPr>
            <w:lang w:val="en-GB"/>
          </w:rPr>
          <w:t>)</w:t>
        </w:r>
      </w:ins>
      <w:commentRangeEnd w:id="761"/>
      <w:r w:rsidR="00927BE8">
        <w:rPr>
          <w:rStyle w:val="Odkaznakoment"/>
          <w:lang w:eastAsia="cs-CZ"/>
        </w:rPr>
        <w:commentReference w:id="761"/>
      </w:r>
      <w:commentRangeEnd w:id="762"/>
      <w:r w:rsidR="00843E55">
        <w:rPr>
          <w:rStyle w:val="Odkaznakoment"/>
          <w:lang w:eastAsia="cs-CZ"/>
        </w:rPr>
        <w:commentReference w:id="762"/>
      </w:r>
      <w:ins w:id="765" w:author="AIB" w:date="2024-07-08T20:48:00Z" w16du:dateUtc="2024-07-08T18:48:00Z">
        <w:r w:rsidRPr="00A75846">
          <w:rPr>
            <w:lang w:val="en-GB"/>
          </w:rPr>
          <w:t xml:space="preserve"> identified in the Contractor’s bid in</w:t>
        </w:r>
        <w:r w:rsidR="00FE11A5" w:rsidRPr="00A75846">
          <w:rPr>
            <w:lang w:val="en-GB"/>
          </w:rPr>
          <w:t> </w:t>
        </w:r>
        <w:r w:rsidRPr="00A75846">
          <w:rPr>
            <w:lang w:val="en-GB"/>
          </w:rPr>
          <w:t>the tender process,</w:t>
        </w:r>
      </w:ins>
      <w:r w:rsidRPr="00A75846">
        <w:rPr>
          <w:lang w:val="en-GB"/>
        </w:rPr>
        <w:t xml:space="preserve">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751"/>
    </w:p>
    <w:p w14:paraId="6B9C916F" w14:textId="7D297D56" w:rsidR="00147F77" w:rsidRPr="00A75846" w:rsidRDefault="00F44518" w:rsidP="00F44518">
      <w:pPr>
        <w:pStyle w:val="ENClanek11"/>
        <w:rPr>
          <w:lang w:val="en-GB"/>
        </w:rPr>
      </w:pPr>
      <w:r w:rsidRPr="00A75846">
        <w:rPr>
          <w:lang w:val="en-GB"/>
        </w:rPr>
        <w:t>During any such audit, the Contractor shall</w:t>
      </w:r>
      <w:bookmarkEnd w:id="752"/>
      <w:r w:rsidRPr="00A75846">
        <w:rPr>
          <w:lang w:val="en-GB"/>
        </w:rPr>
        <w:t>:</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46D0A3F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commentRangeStart w:id="766"/>
      <w:commentRangeStart w:id="767"/>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commentRangeEnd w:id="766"/>
      <w:r w:rsidR="003824AF">
        <w:rPr>
          <w:rStyle w:val="Odkaznakoment"/>
          <w:lang w:eastAsia="cs-CZ"/>
        </w:rPr>
        <w:commentReference w:id="766"/>
      </w:r>
      <w:commentRangeEnd w:id="767"/>
      <w:r w:rsidR="00FF2C34">
        <w:rPr>
          <w:rStyle w:val="Odkaznakoment"/>
          <w:lang w:eastAsia="cs-CZ"/>
        </w:rPr>
        <w:commentReference w:id="767"/>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4D2E0D1F"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9B1496">
        <w:rPr>
          <w:lang w:val="en-GB"/>
        </w:rPr>
        <w:t>10</w:t>
      </w:r>
      <w:r w:rsidR="00F74E20" w:rsidRPr="00A75846">
        <w:rPr>
          <w:lang w:val="en-GB"/>
        </w:rPr>
        <w:fldChar w:fldCharType="end"/>
      </w:r>
      <w:r w:rsidRPr="00A75846">
        <w:rPr>
          <w:lang w:val="en-GB"/>
        </w:rPr>
        <w:t xml:space="preserve"> (</w:t>
      </w:r>
      <w:r w:rsidRPr="00A75846">
        <w:rPr>
          <w:i/>
          <w:iCs/>
          <w:lang w:val="en-GB"/>
        </w:rPr>
        <w:t xml:space="preserve">Examination, </w:t>
      </w:r>
      <w:proofErr w:type="gramStart"/>
      <w:r w:rsidRPr="00A75846">
        <w:rPr>
          <w:i/>
          <w:iCs/>
          <w:lang w:val="en-GB"/>
        </w:rPr>
        <w:t>inspection</w:t>
      </w:r>
      <w:proofErr w:type="gramEnd"/>
      <w:r w:rsidRPr="00A75846">
        <w:rPr>
          <w:i/>
          <w:iCs/>
          <w:lang w:val="en-GB"/>
        </w:rPr>
        <w:t xml:space="preserve">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11AA98C9" w14:textId="77777777" w:rsidR="006D4645" w:rsidRPr="00F5220B" w:rsidRDefault="006D4645" w:rsidP="00415D10">
      <w:pPr>
        <w:pStyle w:val="ENClanek11"/>
        <w:rPr>
          <w:del w:id="768" w:author="AIB" w:date="2024-07-08T20:48:00Z" w16du:dateUtc="2024-07-08T18:48:00Z"/>
        </w:rPr>
      </w:pPr>
      <w:bookmarkStart w:id="769" w:name="_Ref158390199"/>
      <w:commentRangeStart w:id="770"/>
      <w:commentRangeStart w:id="771"/>
      <w:del w:id="772" w:author="AIB" w:date="2024-07-08T20:48:00Z" w16du:dateUtc="2024-07-08T18:48:00Z">
        <w:r w:rsidRPr="00F5220B">
          <w:delText xml:space="preserve">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w:delText>
        </w:r>
        <w:r w:rsidRPr="00F5220B">
          <w:lastRenderedPageBreak/>
          <w:delText>data, the name and specific responsibility of any proposed testing or inspection agency and all other information necessary or required to describe fully the inspection and testing to be performed under this Contract.</w:delText>
        </w:r>
        <w:bookmarkEnd w:id="769"/>
        <w:r w:rsidRPr="00F5220B">
          <w:delText xml:space="preserve"> </w:delText>
        </w:r>
      </w:del>
      <w:commentRangeEnd w:id="770"/>
      <w:r w:rsidR="00EB75CF">
        <w:rPr>
          <w:rStyle w:val="Odkaznakoment"/>
          <w:lang w:eastAsia="cs-CZ"/>
        </w:rPr>
        <w:commentReference w:id="770"/>
      </w:r>
      <w:commentRangeEnd w:id="771"/>
      <w:r w:rsidR="00F25FCC">
        <w:rPr>
          <w:rStyle w:val="Odkaznakoment"/>
          <w:lang w:eastAsia="cs-CZ"/>
        </w:rPr>
        <w:commentReference w:id="771"/>
      </w:r>
    </w:p>
    <w:p w14:paraId="2E3AEFAD" w14:textId="0770DD51" w:rsidR="000E4012" w:rsidRPr="00A75846" w:rsidRDefault="000E4012" w:rsidP="000E4012">
      <w:pPr>
        <w:pStyle w:val="ENClanek11"/>
        <w:rPr>
          <w:lang w:val="en-GB"/>
        </w:rPr>
      </w:pPr>
      <w:bookmarkStart w:id="773" w:name="_Ref171349122"/>
      <w:commentRangeStart w:id="774"/>
      <w:commentRangeStart w:id="775"/>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773"/>
      <w:commentRangeEnd w:id="774"/>
      <w:r w:rsidR="00DF3E6E">
        <w:rPr>
          <w:rStyle w:val="Odkaznakoment"/>
          <w:lang w:eastAsia="cs-CZ"/>
        </w:rPr>
        <w:commentReference w:id="774"/>
      </w:r>
      <w:commentRangeEnd w:id="775"/>
      <w:r w:rsidR="000D23D6">
        <w:rPr>
          <w:rStyle w:val="Odkaznakoment"/>
          <w:lang w:eastAsia="cs-CZ"/>
        </w:rPr>
        <w:commentReference w:id="775"/>
      </w:r>
    </w:p>
    <w:p w14:paraId="71C87158" w14:textId="5F04A3AB" w:rsidR="00C54A88" w:rsidRPr="00A75846" w:rsidRDefault="000E4012" w:rsidP="00F128FA">
      <w:pPr>
        <w:pStyle w:val="ENClanek11"/>
        <w:keepNext/>
        <w:keepLines/>
        <w:rPr>
          <w:lang w:val="en-GB"/>
        </w:rPr>
      </w:pPr>
      <w:commentRangeStart w:id="776"/>
      <w:commentRangeStart w:id="777"/>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w:t>
      </w:r>
      <w:commentRangeEnd w:id="776"/>
      <w:r w:rsidR="00423390">
        <w:rPr>
          <w:rStyle w:val="Odkaznakoment"/>
          <w:lang w:eastAsia="cs-CZ"/>
        </w:rPr>
        <w:commentReference w:id="776"/>
      </w:r>
      <w:commentRangeEnd w:id="777"/>
      <w:r w:rsidR="00FA5D28">
        <w:rPr>
          <w:rStyle w:val="Odkaznakoment"/>
          <w:lang w:eastAsia="cs-CZ"/>
        </w:rPr>
        <w:commentReference w:id="777"/>
      </w:r>
      <w:ins w:id="778" w:author="AIB" w:date="2024-07-08T20:48:00Z" w16du:dateUtc="2024-07-08T18:48:00Z">
        <w:r w:rsidRPr="00A75846">
          <w:rPr>
            <w:lang w:val="en-GB"/>
          </w:rPr>
          <w:t xml:space="preserve"> </w:t>
        </w:r>
        <w:commentRangeStart w:id="779"/>
        <w:r w:rsidRPr="00A75846">
          <w:rPr>
            <w:lang w:val="en-GB"/>
          </w:rPr>
          <w:t xml:space="preserve">the Contractor. For the avoidance of doubt, the provision of a CE-Certificate by the Contractor shall be deemed admissible evidence that the Work </w:t>
        </w:r>
        <w:proofErr w:type="gramStart"/>
        <w:r w:rsidRPr="00A75846">
          <w:rPr>
            <w:lang w:val="en-GB"/>
          </w:rPr>
          <w:t>is in compliance with</w:t>
        </w:r>
        <w:proofErr w:type="gramEnd"/>
        <w:r w:rsidRPr="00A75846">
          <w:rPr>
            <w:lang w:val="en-GB"/>
          </w:rPr>
          <w:t xml:space="preserve"> applicable legislation and standards of the Czech Republic</w:t>
        </w:r>
      </w:ins>
      <w:r w:rsidRPr="00A75846">
        <w:rPr>
          <w:lang w:val="en-GB"/>
        </w:rPr>
        <w:t>.</w:t>
      </w:r>
      <w:commentRangeEnd w:id="779"/>
      <w:r w:rsidR="00574195">
        <w:rPr>
          <w:rStyle w:val="Odkaznakoment"/>
          <w:lang w:eastAsia="cs-CZ"/>
        </w:rPr>
        <w:commentReference w:id="779"/>
      </w:r>
    </w:p>
    <w:p w14:paraId="46852257" w14:textId="77777777" w:rsidR="006D4645" w:rsidRPr="00F5220B" w:rsidRDefault="006D4645" w:rsidP="00415D10">
      <w:pPr>
        <w:pStyle w:val="ENClanek11"/>
        <w:rPr>
          <w:del w:id="780" w:author="AIB" w:date="2024-07-08T20:48:00Z" w16du:dateUtc="2024-07-08T18:48:00Z"/>
        </w:rPr>
      </w:pPr>
      <w:commentRangeStart w:id="781"/>
      <w:del w:id="782" w:author="AIB" w:date="2024-07-08T20:48:00Z" w16du:dateUtc="2024-07-08T18:48:00Z">
        <w:r w:rsidRPr="00F5220B">
          <w:delTex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delText>
        </w:r>
      </w:del>
    </w:p>
    <w:p w14:paraId="7C83411D" w14:textId="77777777" w:rsidR="006D4645" w:rsidRPr="00F5220B" w:rsidRDefault="006D4645" w:rsidP="00415D10">
      <w:pPr>
        <w:pStyle w:val="ENClanek11"/>
        <w:rPr>
          <w:del w:id="783" w:author="AIB" w:date="2024-07-08T20:48:00Z" w16du:dateUtc="2024-07-08T18:48:00Z"/>
        </w:rPr>
      </w:pPr>
      <w:del w:id="784" w:author="AIB" w:date="2024-07-08T20:48:00Z" w16du:dateUtc="2024-07-08T18:48:00Z">
        <w:r w:rsidRPr="00F5220B">
          <w:delTex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delText>
        </w:r>
      </w:del>
      <w:commentRangeEnd w:id="781"/>
      <w:r w:rsidR="0062520E">
        <w:rPr>
          <w:rStyle w:val="Odkaznakoment"/>
          <w:lang w:eastAsia="cs-CZ"/>
        </w:rPr>
        <w:commentReference w:id="781"/>
      </w:r>
    </w:p>
    <w:p w14:paraId="03FB1270" w14:textId="5C64A0C3" w:rsidR="00A875DF" w:rsidRPr="00A75846" w:rsidRDefault="00A875DF" w:rsidP="00A875DF">
      <w:pPr>
        <w:pStyle w:val="ENClanek11"/>
        <w:rPr>
          <w:lang w:val="en-GB"/>
        </w:rPr>
      </w:pPr>
      <w:commentRangeStart w:id="785"/>
      <w:commentRangeStart w:id="786"/>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commentRangeEnd w:id="785"/>
      <w:r w:rsidR="0062520E">
        <w:rPr>
          <w:rStyle w:val="Odkaznakoment"/>
          <w:lang w:eastAsia="cs-CZ"/>
        </w:rPr>
        <w:commentReference w:id="785"/>
      </w:r>
      <w:commentRangeEnd w:id="786"/>
      <w:r w:rsidR="00666C4B">
        <w:rPr>
          <w:rStyle w:val="Odkaznakoment"/>
          <w:lang w:eastAsia="cs-CZ"/>
        </w:rPr>
        <w:commentReference w:id="786"/>
      </w:r>
    </w:p>
    <w:p w14:paraId="51FF123A" w14:textId="3070684D" w:rsidR="00A875DF" w:rsidRPr="00A75846" w:rsidRDefault="00A875DF" w:rsidP="00A875DF">
      <w:pPr>
        <w:pStyle w:val="ENClanek11"/>
        <w:rPr>
          <w:lang w:val="en-GB"/>
        </w:rPr>
      </w:pPr>
      <w:commentRangeStart w:id="787"/>
      <w:commentRangeStart w:id="788"/>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commentRangeEnd w:id="787"/>
      <w:r w:rsidR="005E32F9">
        <w:rPr>
          <w:rStyle w:val="Odkaznakoment"/>
          <w:lang w:eastAsia="cs-CZ"/>
        </w:rPr>
        <w:commentReference w:id="787"/>
      </w:r>
      <w:commentRangeEnd w:id="788"/>
      <w:r w:rsidR="000558D8">
        <w:rPr>
          <w:rStyle w:val="Odkaznakoment"/>
          <w:lang w:eastAsia="cs-CZ"/>
        </w:rPr>
        <w:commentReference w:id="788"/>
      </w:r>
    </w:p>
    <w:p w14:paraId="416B161C" w14:textId="0DEB433B" w:rsidR="00A875DF" w:rsidRPr="00A75846" w:rsidRDefault="00A875DF" w:rsidP="00A875DF">
      <w:pPr>
        <w:pStyle w:val="ENClanek11"/>
        <w:rPr>
          <w:lang w:val="en-GB"/>
        </w:rPr>
      </w:pPr>
      <w:commentRangeStart w:id="789"/>
      <w:commentRangeStart w:id="790"/>
      <w:r w:rsidRPr="00A75846">
        <w:rPr>
          <w:lang w:val="en-GB"/>
        </w:rPr>
        <w:t xml:space="preserve">Whenever the Contractor is ready to carry out any such test and/or inspection, the Contractor shall give reasonable advance notice of no less than ten (10) days in advance of such </w:t>
      </w:r>
      <w:r w:rsidRPr="00A75846">
        <w:rPr>
          <w:lang w:val="en-GB"/>
        </w:rPr>
        <w:lastRenderedPageBreak/>
        <w:t>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157EE536"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commentRangeEnd w:id="789"/>
      <w:r w:rsidR="00523CCC">
        <w:rPr>
          <w:rStyle w:val="Odkaznakoment"/>
          <w:lang w:eastAsia="cs-CZ"/>
        </w:rPr>
        <w:commentReference w:id="789"/>
      </w:r>
      <w:commentRangeEnd w:id="790"/>
      <w:r w:rsidR="00523CCC">
        <w:rPr>
          <w:rStyle w:val="Odkaznakoment"/>
          <w:lang w:eastAsia="cs-CZ"/>
        </w:rPr>
        <w:commentReference w:id="790"/>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B1496">
        <w:rPr>
          <w:lang w:val="en-GB"/>
        </w:rPr>
        <w:t>10.10</w:t>
      </w:r>
      <w:r w:rsidR="00AF776E" w:rsidRPr="00A75846">
        <w:rPr>
          <w:lang w:val="en-GB"/>
        </w:rPr>
        <w:fldChar w:fldCharType="end"/>
      </w:r>
      <w:r w:rsidRPr="00A75846">
        <w:rPr>
          <w:lang w:val="en-GB"/>
        </w:rPr>
        <w:t xml:space="preserve"> hereof.</w:t>
      </w:r>
    </w:p>
    <w:p w14:paraId="4C959B11" w14:textId="712E2500"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B1496">
        <w:rPr>
          <w:lang w:val="en-GB"/>
        </w:rPr>
        <w:t>10.10</w:t>
      </w:r>
      <w:r w:rsidR="00AF776E" w:rsidRPr="00A75846">
        <w:rPr>
          <w:lang w:val="en-GB"/>
        </w:rPr>
        <w:fldChar w:fldCharType="end"/>
      </w:r>
      <w:r w:rsidRPr="00A75846">
        <w:rPr>
          <w:lang w:val="en-GB"/>
        </w:rPr>
        <w:t xml:space="preserve"> </w:t>
      </w:r>
      <w:commentRangeStart w:id="791"/>
      <w:commentRangeStart w:id="792"/>
      <w:r w:rsidRPr="00A75846">
        <w:rPr>
          <w:lang w:val="en-GB"/>
        </w:rPr>
        <w:t>and in applicable standards, provided that such test and/or inspection does not impede the progress of the Work and/or the Contractor’s performance of its other obligations under the Contract, and provided further that the</w:t>
      </w:r>
      <w:del w:id="793" w:author="AIB" w:date="2024-07-08T20:48:00Z" w16du:dateUtc="2024-07-08T18:48:00Z">
        <w:r w:rsidR="006D4645" w:rsidRPr="00F5220B">
          <w:rPr>
            <w:lang w:val="en-GB"/>
          </w:rPr>
          <w:delText> </w:delText>
        </w:r>
      </w:del>
      <w:ins w:id="794" w:author="AIB" w:date="2024-07-08T20:48:00Z" w16du:dateUtc="2024-07-08T18:48:00Z">
        <w:r w:rsidRPr="00A75846">
          <w:rPr>
            <w:lang w:val="en-GB"/>
          </w:rPr>
          <w:t xml:space="preserve"> </w:t>
        </w:r>
      </w:ins>
      <w:r w:rsidRPr="00A75846">
        <w:rPr>
          <w:lang w:val="en-GB"/>
        </w:rPr>
        <w:t>Contractor’s reasonable ; costs and expenses incurred in the carrying out of such test and/or</w:t>
      </w:r>
      <w:del w:id="795" w:author="AIB" w:date="2024-07-08T20:48:00Z" w16du:dateUtc="2024-07-08T18:48:00Z">
        <w:r w:rsidR="006D4645" w:rsidRPr="00F5220B">
          <w:rPr>
            <w:lang w:val="en-GB"/>
          </w:rPr>
          <w:delText> </w:delText>
        </w:r>
      </w:del>
      <w:ins w:id="796" w:author="AIB" w:date="2024-07-08T20:48:00Z" w16du:dateUtc="2024-07-08T18:48:00Z">
        <w:r w:rsidRPr="00A75846">
          <w:rPr>
            <w:lang w:val="en-GB"/>
          </w:rPr>
          <w:t xml:space="preserve"> </w:t>
        </w:r>
      </w:ins>
      <w:r w:rsidRPr="00A75846">
        <w:rPr>
          <w:lang w:val="en-GB"/>
        </w:rPr>
        <w:t>inspection shall be reimbursed to</w:t>
      </w:r>
      <w:del w:id="797" w:author="AIB" w:date="2024-07-08T20:48:00Z" w16du:dateUtc="2024-07-08T18:48:00Z">
        <w:r w:rsidR="006D4645" w:rsidRPr="00F5220B">
          <w:rPr>
            <w:lang w:val="en-GB"/>
          </w:rPr>
          <w:delText xml:space="preserve"> </w:delText>
        </w:r>
      </w:del>
      <w:ins w:id="798" w:author="AIB" w:date="2024-07-08T20:48:00Z" w16du:dateUtc="2024-07-08T18:48:00Z">
        <w:r w:rsidR="00FE11A5" w:rsidRPr="00A75846">
          <w:rPr>
            <w:lang w:val="en-GB"/>
          </w:rPr>
          <w:t> </w:t>
        </w:r>
      </w:ins>
      <w:r w:rsidRPr="00A75846">
        <w:rPr>
          <w:lang w:val="en-GB"/>
        </w:rPr>
        <w:t>the</w:t>
      </w:r>
      <w:del w:id="799" w:author="AIB" w:date="2024-07-08T20:48:00Z" w16du:dateUtc="2024-07-08T18:48:00Z">
        <w:r w:rsidR="006D4645" w:rsidRPr="00F5220B">
          <w:rPr>
            <w:lang w:val="en-GB"/>
          </w:rPr>
          <w:delText xml:space="preserve"> </w:delText>
        </w:r>
      </w:del>
      <w:ins w:id="800" w:author="AIB" w:date="2024-07-08T20:48:00Z" w16du:dateUtc="2024-07-08T18:48:00Z">
        <w:r w:rsidR="00FE11A5" w:rsidRPr="00A75846">
          <w:rPr>
            <w:lang w:val="en-GB"/>
          </w:rPr>
          <w:t> </w:t>
        </w:r>
      </w:ins>
      <w:r w:rsidRPr="00A75846">
        <w:rPr>
          <w:lang w:val="en-GB"/>
        </w:rPr>
        <w:t>Contractor by the Customer.</w:t>
      </w:r>
      <w:commentRangeEnd w:id="791"/>
      <w:r w:rsidR="00DC5527">
        <w:rPr>
          <w:rStyle w:val="Odkaznakoment"/>
          <w:lang w:eastAsia="cs-CZ"/>
        </w:rPr>
        <w:commentReference w:id="791"/>
      </w:r>
      <w:commentRangeEnd w:id="792"/>
      <w:r w:rsidR="00240EDB">
        <w:rPr>
          <w:rStyle w:val="Odkaznakoment"/>
          <w:lang w:eastAsia="cs-CZ"/>
        </w:rPr>
        <w:commentReference w:id="792"/>
      </w:r>
    </w:p>
    <w:bookmarkEnd w:id="736"/>
    <w:bookmarkEnd w:id="737"/>
    <w:p w14:paraId="3B1D5224" w14:textId="6FB99658" w:rsidR="00A875DF" w:rsidRPr="00A75846" w:rsidRDefault="00A875DF" w:rsidP="00F128FA">
      <w:pPr>
        <w:pStyle w:val="ENClanek11"/>
        <w:keepNext/>
        <w:keepLines/>
        <w:rPr>
          <w:moveTo w:id="801" w:author="AIB" w:date="2024-07-08T20:48:00Z" w16du:dateUtc="2024-07-08T18:48:00Z"/>
          <w:lang w:val="en-GB"/>
        </w:rPr>
      </w:pPr>
      <w:commentRangeStart w:id="802"/>
      <w:proofErr w:type="gramStart"/>
      <w:ins w:id="803" w:author="AIB" w:date="2024-07-08T20:48:00Z" w16du:dateUtc="2024-07-08T18:48:00Z">
        <w:r w:rsidRPr="00A75846">
          <w:rPr>
            <w:lang w:val="en-GB"/>
          </w:rPr>
          <w:t>In the course of</w:t>
        </w:r>
        <w:proofErr w:type="gramEnd"/>
        <w:r w:rsidRPr="00A75846">
          <w:rPr>
            <w:lang w:val="en-GB"/>
          </w:rPr>
          <w:t xml:space="preserve">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w:t>
        </w:r>
      </w:ins>
      <w:moveToRangeStart w:id="804" w:author="AIB" w:date="2024-07-08T20:48:00Z" w:name="move171364111"/>
      <w:moveTo w:id="805" w:author="AIB" w:date="2024-07-08T20:48:00Z" w16du:dateUtc="2024-07-08T18:48:00Z">
        <w:r w:rsidRPr="00A75846">
          <w:rPr>
            <w:lang w:val="en-GB"/>
          </w:rPr>
          <w:t>The audits will be</w:t>
        </w:r>
        <w:r w:rsidR="00FE11A5" w:rsidRPr="00A75846">
          <w:rPr>
            <w:lang w:val="en-GB"/>
          </w:rPr>
          <w:t> </w:t>
        </w:r>
        <w:r w:rsidRPr="00A75846">
          <w:rPr>
            <w:lang w:val="en-GB"/>
          </w:rPr>
          <w:t xml:space="preserve">conducted at the office location(s) where the Contractor performs the relevant design, </w:t>
        </w:r>
        <w:proofErr w:type="gramStart"/>
        <w:r w:rsidRPr="00A75846">
          <w:rPr>
            <w:lang w:val="en-GB"/>
          </w:rPr>
          <w:t>engineering</w:t>
        </w:r>
        <w:proofErr w:type="gramEnd"/>
        <w:r w:rsidRPr="00A75846">
          <w:rPr>
            <w:lang w:val="en-GB"/>
          </w:rPr>
          <w:t xml:space="preserve"> and procurement work and/or at the Site. The engineering, operability and safety audits shall not relieve the Contractor of any of the responsibilities and obligations under this Contract.</w:t>
        </w:r>
      </w:moveTo>
      <w:commentRangeEnd w:id="802"/>
      <w:r w:rsidR="00891ED1">
        <w:rPr>
          <w:rStyle w:val="Odkaznakoment"/>
          <w:lang w:eastAsia="cs-CZ"/>
        </w:rPr>
        <w:commentReference w:id="802"/>
      </w:r>
    </w:p>
    <w:p w14:paraId="1C668DE3" w14:textId="633EFDDF" w:rsidR="00A875DF" w:rsidRPr="00A75846" w:rsidRDefault="00AE0FB6" w:rsidP="00A875DF">
      <w:pPr>
        <w:pStyle w:val="ENNadpis1"/>
        <w:rPr>
          <w:lang w:val="en-GB"/>
        </w:rPr>
      </w:pPr>
      <w:bookmarkStart w:id="806" w:name="_Toc164862218"/>
      <w:bookmarkStart w:id="807" w:name="_Toc160181377"/>
      <w:bookmarkStart w:id="808" w:name="_Toc164974274"/>
      <w:bookmarkStart w:id="809" w:name="_Toc165989693"/>
      <w:bookmarkStart w:id="810" w:name="_Toc171414910"/>
      <w:moveToRangeEnd w:id="804"/>
      <w:commentRangeStart w:id="811"/>
      <w:commentRangeStart w:id="812"/>
      <w:r w:rsidRPr="00A75846">
        <w:rPr>
          <w:lang w:val="en-GB"/>
        </w:rPr>
        <w:t>LABOUR</w:t>
      </w:r>
      <w:bookmarkEnd w:id="806"/>
      <w:bookmarkEnd w:id="807"/>
      <w:bookmarkEnd w:id="808"/>
      <w:bookmarkEnd w:id="809"/>
      <w:bookmarkEnd w:id="810"/>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commentRangeEnd w:id="811"/>
      <w:r w:rsidR="00CB3219">
        <w:rPr>
          <w:rStyle w:val="Odkaznakoment"/>
          <w:lang w:eastAsia="cs-CZ"/>
        </w:rPr>
        <w:commentReference w:id="811"/>
      </w:r>
      <w:commentRangeEnd w:id="812"/>
      <w:r w:rsidR="005E12BA">
        <w:rPr>
          <w:rStyle w:val="Odkaznakoment"/>
          <w:lang w:eastAsia="cs-CZ"/>
        </w:rPr>
        <w:commentReference w:id="812"/>
      </w:r>
    </w:p>
    <w:p w14:paraId="7246499A" w14:textId="76605A65" w:rsidR="00DB220F" w:rsidRPr="00A75846" w:rsidRDefault="005C1A94" w:rsidP="00DB220F">
      <w:pPr>
        <w:pStyle w:val="ENNadpis1"/>
        <w:rPr>
          <w:lang w:val="en-GB"/>
        </w:rPr>
      </w:pPr>
      <w:bookmarkStart w:id="813" w:name="_Ref158391437"/>
      <w:bookmarkStart w:id="814" w:name="_Toc164862219"/>
      <w:bookmarkStart w:id="815" w:name="_Toc160181378"/>
      <w:bookmarkStart w:id="816" w:name="_Toc164974275"/>
      <w:bookmarkStart w:id="817" w:name="_Ref165127215"/>
      <w:bookmarkStart w:id="818" w:name="_Toc165989694"/>
      <w:bookmarkStart w:id="819" w:name="_Toc171414911"/>
      <w:commentRangeStart w:id="820"/>
      <w:commentRangeStart w:id="821"/>
      <w:r w:rsidRPr="00A75846">
        <w:rPr>
          <w:lang w:val="en-GB"/>
        </w:rPr>
        <w:t>C</w:t>
      </w:r>
      <w:bookmarkEnd w:id="813"/>
      <w:r w:rsidRPr="00A75846">
        <w:rPr>
          <w:lang w:val="en-GB"/>
        </w:rPr>
        <w:t>ARE OF WORK</w:t>
      </w:r>
      <w:bookmarkEnd w:id="814"/>
      <w:bookmarkEnd w:id="815"/>
      <w:bookmarkEnd w:id="816"/>
      <w:bookmarkEnd w:id="817"/>
      <w:bookmarkEnd w:id="818"/>
      <w:bookmarkEnd w:id="819"/>
    </w:p>
    <w:p w14:paraId="2AB14D69" w14:textId="0C4C4A9F"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w:t>
      </w:r>
      <w:ins w:id="822" w:author="AIB" w:date="2024-07-08T20:48:00Z" w16du:dateUtc="2024-07-08T18:48:00Z">
        <w:r w:rsidRPr="00A75846">
          <w:rPr>
            <w:lang w:val="en-GB"/>
          </w:rPr>
          <w:t xml:space="preserve">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ins>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commentRangeEnd w:id="820"/>
      <w:r w:rsidR="00026EC7">
        <w:rPr>
          <w:rStyle w:val="Odkaznakoment"/>
          <w:lang w:eastAsia="cs-CZ"/>
        </w:rPr>
        <w:commentReference w:id="820"/>
      </w:r>
      <w:commentRangeEnd w:id="821"/>
      <w:r w:rsidR="009725CE">
        <w:rPr>
          <w:rStyle w:val="Odkaznakoment"/>
          <w:lang w:eastAsia="cs-CZ"/>
        </w:rPr>
        <w:commentReference w:id="821"/>
      </w:r>
    </w:p>
    <w:p w14:paraId="3CCEDFB5" w14:textId="2A407658" w:rsidR="005D3839" w:rsidRPr="00A75846" w:rsidRDefault="00D52D42" w:rsidP="005D3839">
      <w:pPr>
        <w:pStyle w:val="ENNadpis1"/>
        <w:rPr>
          <w:lang w:val="en-GB"/>
        </w:rPr>
      </w:pPr>
      <w:bookmarkStart w:id="823" w:name="_Toc159922334"/>
      <w:bookmarkStart w:id="824" w:name="_Toc160195121"/>
      <w:bookmarkStart w:id="825" w:name="_Toc164862220"/>
      <w:bookmarkStart w:id="826" w:name="_Toc160181379"/>
      <w:bookmarkStart w:id="827" w:name="_Toc164974276"/>
      <w:bookmarkStart w:id="828" w:name="_Toc165989695"/>
      <w:bookmarkStart w:id="829" w:name="_Toc171414912"/>
      <w:bookmarkStart w:id="830" w:name="_Ref442177858"/>
      <w:r w:rsidRPr="00A75846">
        <w:rPr>
          <w:lang w:val="en-GB"/>
        </w:rPr>
        <w:t>TRANSFER OF OWNERSHIP AND RISK OF LOSS</w:t>
      </w:r>
      <w:bookmarkEnd w:id="823"/>
      <w:bookmarkEnd w:id="824"/>
      <w:bookmarkEnd w:id="825"/>
      <w:bookmarkEnd w:id="826"/>
      <w:bookmarkEnd w:id="827"/>
      <w:bookmarkEnd w:id="828"/>
      <w:bookmarkEnd w:id="829"/>
    </w:p>
    <w:p w14:paraId="78E4355D" w14:textId="65D778BF" w:rsidR="00A42BDF" w:rsidRPr="00A75846" w:rsidRDefault="00A42BDF" w:rsidP="00A42BDF">
      <w:pPr>
        <w:pStyle w:val="ENClanek11"/>
        <w:rPr>
          <w:lang w:val="en-GB"/>
        </w:rPr>
      </w:pPr>
      <w:commentRangeStart w:id="831"/>
      <w:commentRangeStart w:id="832"/>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5C7FD67A" w:rsidR="00A42BDF" w:rsidRPr="00A75846" w:rsidRDefault="00A42BDF" w:rsidP="00A42BDF">
      <w:pPr>
        <w:pStyle w:val="ENClanek11"/>
        <w:rPr>
          <w:lang w:val="en-GB"/>
        </w:rPr>
      </w:pPr>
      <w:r w:rsidRPr="00A75846">
        <w:rPr>
          <w:lang w:val="en-GB"/>
        </w:rPr>
        <w:t xml:space="preserve">The ownership of the Equipment </w:t>
      </w:r>
      <w:del w:id="833" w:author="AIB" w:date="2024-07-08T20:48:00Z" w16du:dateUtc="2024-07-08T18:48:00Z">
        <w:r w:rsidR="006D4645" w:rsidRPr="00F5220B">
          <w:rPr>
            <w:lang w:val="en-GB"/>
          </w:rPr>
          <w:delText xml:space="preserve">as well as the risk of loss </w:delText>
        </w:r>
      </w:del>
      <w:r w:rsidRPr="00A75846">
        <w:rPr>
          <w:lang w:val="en-GB"/>
        </w:rPr>
        <w:t>shall be transferred to the Customer upon the Project Closing Certificate is issued.</w:t>
      </w:r>
      <w:ins w:id="834" w:author="AIB" w:date="2024-07-08T20:48:00Z" w16du:dateUtc="2024-07-08T18:48:00Z">
        <w:r w:rsidRPr="00A75846">
          <w:rPr>
            <w:lang w:val="en-GB"/>
          </w:rPr>
          <w:t xml:space="preserve"> The risk of loss lies with the Contractor until the </w:t>
        </w:r>
        <w:r w:rsidRPr="00A75846">
          <w:rPr>
            <w:lang w:val="en-GB"/>
          </w:rPr>
          <w:lastRenderedPageBreak/>
          <w:t>Work</w:t>
        </w:r>
        <w:r w:rsidR="005A50C2">
          <w:rPr>
            <w:lang w:val="en-GB"/>
          </w:rPr>
          <w:t>,</w:t>
        </w:r>
        <w:r w:rsidRPr="00A75846">
          <w:rPr>
            <w:lang w:val="en-GB"/>
          </w:rPr>
          <w:t xml:space="preserve"> or any part thereof is</w:t>
        </w:r>
        <w:r w:rsidR="00FE11A5" w:rsidRPr="00A75846">
          <w:rPr>
            <w:lang w:val="en-GB"/>
          </w:rPr>
          <w:t> </w:t>
        </w:r>
        <w:r w:rsidRPr="00A75846">
          <w:rPr>
            <w:lang w:val="en-GB"/>
          </w:rPr>
          <w:t>at the Site; in such a case, the risk of loss with the respect to the Work or the respective part thereof transfer to the Customer.</w:t>
        </w:r>
      </w:ins>
      <w:commentRangeEnd w:id="831"/>
      <w:r w:rsidR="009A3606">
        <w:rPr>
          <w:rStyle w:val="Odkaznakoment"/>
          <w:lang w:eastAsia="cs-CZ"/>
        </w:rPr>
        <w:commentReference w:id="831"/>
      </w:r>
      <w:commentRangeEnd w:id="832"/>
      <w:r w:rsidR="00D243FD">
        <w:rPr>
          <w:rStyle w:val="Odkaznakoment"/>
          <w:lang w:eastAsia="cs-CZ"/>
        </w:rPr>
        <w:commentReference w:id="832"/>
      </w:r>
      <w:ins w:id="835" w:author="AIB" w:date="2024-07-08T20:48:00Z" w16du:dateUtc="2024-07-08T18:48:00Z">
        <w:r w:rsidRPr="00A75846">
          <w:rPr>
            <w:lang w:val="en-GB"/>
          </w:rPr>
          <w:t xml:space="preserve"> </w:t>
        </w:r>
      </w:ins>
    </w:p>
    <w:p w14:paraId="1E3067B1" w14:textId="3F8659AC" w:rsidR="00D52D42" w:rsidRPr="00A75846" w:rsidRDefault="00A42BDF" w:rsidP="00A42BDF">
      <w:pPr>
        <w:pStyle w:val="ENClanek11"/>
        <w:rPr>
          <w:lang w:val="en-GB"/>
        </w:rPr>
      </w:pPr>
      <w:r w:rsidRPr="00A75846">
        <w:rPr>
          <w:lang w:val="en-GB"/>
        </w:rPr>
        <w:t xml:space="preserve">The ownership of any Materials </w:t>
      </w:r>
      <w:proofErr w:type="gramStart"/>
      <w:r w:rsidRPr="00A75846">
        <w:rPr>
          <w:lang w:val="en-GB"/>
        </w:rPr>
        <w:t>in excess of</w:t>
      </w:r>
      <w:proofErr w:type="gramEnd"/>
      <w:r w:rsidRPr="00A75846">
        <w:rPr>
          <w:lang w:val="en-GB"/>
        </w:rPr>
        <w:t xml:space="preserve">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w:t>
      </w:r>
      <w:del w:id="836" w:author="AIB" w:date="2024-07-08T20:48:00Z" w16du:dateUtc="2024-07-08T18:48:00Z">
        <w:r w:rsidR="006D4645" w:rsidRPr="00F5220B">
          <w:rPr>
            <w:lang w:val="en-GB"/>
          </w:rPr>
          <w:delText> </w:delText>
        </w:r>
      </w:del>
      <w:ins w:id="837" w:author="AIB" w:date="2024-07-08T20:48:00Z" w16du:dateUtc="2024-07-08T18:48:00Z">
        <w:r w:rsidRPr="00A75846">
          <w:rPr>
            <w:lang w:val="en-GB"/>
          </w:rPr>
          <w:t xml:space="preserve"> </w:t>
        </w:r>
      </w:ins>
      <w:r w:rsidRPr="00A75846">
        <w:rPr>
          <w:lang w:val="en-GB"/>
        </w:rPr>
        <w:t>the</w:t>
      </w:r>
      <w:del w:id="838" w:author="AIB" w:date="2024-07-08T20:48:00Z" w16du:dateUtc="2024-07-08T18:48:00Z">
        <w:r w:rsidR="006D4645" w:rsidRPr="00F5220B">
          <w:rPr>
            <w:lang w:val="en-GB"/>
          </w:rPr>
          <w:delText> </w:delText>
        </w:r>
      </w:del>
      <w:ins w:id="839" w:author="AIB" w:date="2024-07-08T20:48:00Z" w16du:dateUtc="2024-07-08T18:48:00Z">
        <w:r w:rsidRPr="00A75846">
          <w:rPr>
            <w:lang w:val="en-GB"/>
          </w:rPr>
          <w:t xml:space="preserve"> </w:t>
        </w:r>
      </w:ins>
      <w:r w:rsidRPr="00A75846">
        <w:rPr>
          <w:lang w:val="en-GB"/>
        </w:rPr>
        <w:t>Work. This shall not apply to spare parts.</w:t>
      </w:r>
    </w:p>
    <w:p w14:paraId="2D19FBF6" w14:textId="0F1263D9" w:rsidR="00A42BDF" w:rsidRPr="00A75846" w:rsidRDefault="000E32A4" w:rsidP="00F128FA">
      <w:pPr>
        <w:pStyle w:val="ENNadpis1"/>
        <w:keepLines/>
        <w:rPr>
          <w:lang w:val="en-GB"/>
        </w:rPr>
      </w:pPr>
      <w:bookmarkStart w:id="840" w:name="_Toc164862221"/>
      <w:bookmarkStart w:id="841" w:name="_Toc160181380"/>
      <w:bookmarkStart w:id="842" w:name="_Toc164974277"/>
      <w:bookmarkStart w:id="843" w:name="_Toc165989696"/>
      <w:bookmarkStart w:id="844" w:name="_Toc171414913"/>
      <w:bookmarkEnd w:id="830"/>
      <w:r w:rsidRPr="00A75846">
        <w:rPr>
          <w:lang w:val="en-GB"/>
        </w:rPr>
        <w:t>CONTRACTOR’S RESPONSIBILITIES</w:t>
      </w:r>
      <w:bookmarkEnd w:id="840"/>
      <w:bookmarkEnd w:id="841"/>
      <w:bookmarkEnd w:id="842"/>
      <w:bookmarkEnd w:id="843"/>
      <w:bookmarkEnd w:id="844"/>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351AD623"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1B75A233" w:rsidR="0098415F" w:rsidRPr="00A75846" w:rsidRDefault="0098415F" w:rsidP="0098415F">
      <w:pPr>
        <w:pStyle w:val="ENClanek11"/>
        <w:rPr>
          <w:lang w:val="en-GB"/>
        </w:rPr>
      </w:pPr>
      <w:commentRangeStart w:id="845"/>
      <w:commentRangeStart w:id="846"/>
      <w:r w:rsidRPr="00A75846">
        <w:rPr>
          <w:lang w:val="en-GB"/>
        </w:rPr>
        <w:t xml:space="preserve">The Contractor has inspected the Site and undertakes to familiarize itself with all data and other documents that forming part of the Contract. </w:t>
      </w:r>
      <w:commentRangeEnd w:id="845"/>
      <w:r w:rsidR="00CD0D8A">
        <w:rPr>
          <w:rStyle w:val="Odkaznakoment"/>
          <w:lang w:eastAsia="cs-CZ"/>
        </w:rPr>
        <w:commentReference w:id="845"/>
      </w:r>
      <w:commentRangeEnd w:id="846"/>
      <w:r w:rsidR="00DB5EC2">
        <w:rPr>
          <w:rStyle w:val="Odkaznakoment"/>
          <w:lang w:eastAsia="cs-CZ"/>
        </w:rPr>
        <w:commentReference w:id="846"/>
      </w:r>
      <w:ins w:id="847" w:author="AIB" w:date="2024-07-08T20:48:00Z" w16du:dateUtc="2024-07-08T18:48:00Z">
        <w:r w:rsidRPr="00A75846">
          <w:rPr>
            <w:lang w:val="en-GB"/>
          </w:rPr>
          <w:t>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ins>
    </w:p>
    <w:p w14:paraId="0FAF8C4F" w14:textId="71D63F2C" w:rsidR="0098415F" w:rsidRPr="00A75846" w:rsidRDefault="0098415F" w:rsidP="0098415F">
      <w:pPr>
        <w:pStyle w:val="ENClanek11"/>
        <w:rPr>
          <w:lang w:val="en-GB"/>
        </w:rPr>
      </w:pPr>
      <w:commentRangeStart w:id="848"/>
      <w:commentRangeStart w:id="849"/>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commentRangeEnd w:id="848"/>
      <w:r w:rsidR="00416C2A">
        <w:rPr>
          <w:rStyle w:val="Odkaznakoment"/>
          <w:lang w:eastAsia="cs-CZ"/>
        </w:rPr>
        <w:commentReference w:id="848"/>
      </w:r>
      <w:commentRangeEnd w:id="849"/>
      <w:r w:rsidR="00B00DE3">
        <w:rPr>
          <w:rStyle w:val="Odkaznakoment"/>
          <w:lang w:eastAsia="cs-CZ"/>
        </w:rPr>
        <w:commentReference w:id="849"/>
      </w:r>
    </w:p>
    <w:p w14:paraId="5CA6741C" w14:textId="5CD58257" w:rsidR="0098415F" w:rsidRPr="00A75846" w:rsidRDefault="0098415F" w:rsidP="0098415F">
      <w:pPr>
        <w:pStyle w:val="ENClanek11"/>
        <w:rPr>
          <w:lang w:val="en-GB"/>
        </w:rPr>
      </w:pPr>
      <w:r w:rsidRPr="00A75846">
        <w:rPr>
          <w:lang w:val="en-GB"/>
        </w:rPr>
        <w:t xml:space="preserve">The Contractor </w:t>
      </w:r>
      <w:commentRangeStart w:id="850"/>
      <w:commentRangeStart w:id="851"/>
      <w:r w:rsidRPr="00A75846">
        <w:rPr>
          <w:lang w:val="en-GB"/>
        </w:rPr>
        <w:t xml:space="preserve">shall </w:t>
      </w:r>
      <w:commentRangeEnd w:id="850"/>
      <w:r w:rsidR="009E61A6">
        <w:rPr>
          <w:rStyle w:val="Odkaznakoment"/>
          <w:lang w:eastAsia="cs-CZ"/>
        </w:rPr>
        <w:commentReference w:id="850"/>
      </w:r>
      <w:commentRangeEnd w:id="851"/>
      <w:r w:rsidR="00E12144">
        <w:rPr>
          <w:rStyle w:val="Odkaznakoment"/>
          <w:lang w:eastAsia="cs-CZ"/>
        </w:rPr>
        <w:commentReference w:id="851"/>
      </w:r>
      <w:r w:rsidRPr="00A75846">
        <w:rPr>
          <w:lang w:val="en-GB"/>
        </w:rPr>
        <w:t>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w:t>
      </w:r>
      <w:del w:id="852" w:author="AIB" w:date="2024-07-08T20:48:00Z" w16du:dateUtc="2024-07-08T18:48:00Z">
        <w:r w:rsidR="006D4645" w:rsidRPr="00F5220B">
          <w:rPr>
            <w:lang w:val="en-GB"/>
          </w:rPr>
          <w:delText>the performance of the Contract</w:delText>
        </w:r>
      </w:del>
      <w:ins w:id="853" w:author="AIB" w:date="2024-07-08T20:48:00Z" w16du:dateUtc="2024-07-08T18:48:00Z">
        <w:r w:rsidRPr="00A75846">
          <w:rPr>
            <w:lang w:val="en-GB"/>
          </w:rPr>
          <w:t xml:space="preserve"> the performance of the Contract; for the avoidance of doubt, any construction and/or operational permits required by Act No. 283/2021 Sb., Construction Act, as amended that relate to the Work are the responsibility of the Customer</w:t>
        </w:r>
      </w:ins>
      <w:r w:rsidRPr="00A75846">
        <w:rPr>
          <w:lang w:val="en-GB"/>
        </w:rPr>
        <w:t>.</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w:t>
      </w:r>
      <w:commentRangeStart w:id="854"/>
      <w:commentRangeStart w:id="855"/>
      <w:r w:rsidRPr="00A75846">
        <w:rPr>
          <w:lang w:val="en-GB"/>
        </w:rPr>
        <w:t xml:space="preserve">import </w:t>
      </w:r>
      <w:commentRangeEnd w:id="854"/>
      <w:r w:rsidR="00847ADC">
        <w:rPr>
          <w:rStyle w:val="Odkaznakoment"/>
          <w:lang w:eastAsia="cs-CZ"/>
        </w:rPr>
        <w:commentReference w:id="854"/>
      </w:r>
      <w:commentRangeEnd w:id="855"/>
      <w:r w:rsidR="00D11A04">
        <w:rPr>
          <w:rStyle w:val="Odkaznakoment"/>
          <w:lang w:eastAsia="cs-CZ"/>
        </w:rPr>
        <w:commentReference w:id="855"/>
      </w:r>
      <w:r w:rsidRPr="00A75846">
        <w:rPr>
          <w:lang w:val="en-GB"/>
        </w:rPr>
        <w:t xml:space="preserve">and export customs procedures related with the performance of the Contract in compliance with Czech regulations. </w:t>
      </w:r>
    </w:p>
    <w:p w14:paraId="29A5EEDF" w14:textId="50E2B62D" w:rsidR="0098415F" w:rsidRPr="00A75846" w:rsidRDefault="0098415F" w:rsidP="0098415F">
      <w:pPr>
        <w:pStyle w:val="ENClanek11"/>
        <w:rPr>
          <w:lang w:val="en-GB"/>
        </w:rPr>
      </w:pPr>
      <w:r w:rsidRPr="00A75846">
        <w:rPr>
          <w:lang w:val="en-GB"/>
        </w:rPr>
        <w:t xml:space="preserve">The Contractor shall comply with all laws in force in the Customer’s country whether national, regional, </w:t>
      </w:r>
      <w:proofErr w:type="gramStart"/>
      <w:r w:rsidRPr="00A75846">
        <w:rPr>
          <w:lang w:val="en-GB"/>
        </w:rPr>
        <w:t>municipal</w:t>
      </w:r>
      <w:proofErr w:type="gramEnd"/>
      <w:r w:rsidRPr="00A75846">
        <w:rPr>
          <w:lang w:val="en-GB"/>
        </w:rPr>
        <w:t xml:space="preserve">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2473B969" w:rsidR="0098415F" w:rsidRPr="00A75846" w:rsidRDefault="0098415F" w:rsidP="0098415F">
      <w:pPr>
        <w:pStyle w:val="ENClanek11"/>
        <w:rPr>
          <w:lang w:val="en-GB"/>
        </w:rPr>
      </w:pPr>
      <w:r w:rsidRPr="00A75846">
        <w:rPr>
          <w:lang w:val="en-GB"/>
        </w:rPr>
        <w:t xml:space="preserve">The Contractor </w:t>
      </w:r>
      <w:commentRangeStart w:id="856"/>
      <w:commentRangeStart w:id="857"/>
      <w:r w:rsidRPr="00A75846">
        <w:rPr>
          <w:lang w:val="en-GB"/>
        </w:rPr>
        <w:t xml:space="preserve">waives </w:t>
      </w:r>
      <w:commentRangeEnd w:id="856"/>
      <w:r w:rsidR="001834A5">
        <w:rPr>
          <w:rStyle w:val="Odkaznakoment"/>
          <w:lang w:eastAsia="cs-CZ"/>
        </w:rPr>
        <w:commentReference w:id="856"/>
      </w:r>
      <w:commentRangeEnd w:id="857"/>
      <w:r w:rsidR="009F31A0">
        <w:rPr>
          <w:rStyle w:val="Odkaznakoment"/>
          <w:lang w:eastAsia="cs-CZ"/>
        </w:rPr>
        <w:commentReference w:id="857"/>
      </w:r>
      <w:proofErr w:type="gramStart"/>
      <w:r w:rsidRPr="00A75846">
        <w:rPr>
          <w:lang w:val="en-GB"/>
        </w:rPr>
        <w:t>any and all</w:t>
      </w:r>
      <w:proofErr w:type="gramEnd"/>
      <w:r w:rsidRPr="00A75846">
        <w:rPr>
          <w:lang w:val="en-GB"/>
        </w:rPr>
        <w:t xml:space="preserve"> claims on the Customer in respect to work permits and commercial and tax registration in the Czech Republic.</w:t>
      </w:r>
    </w:p>
    <w:p w14:paraId="487801AC" w14:textId="704BDAE8"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commentRangeStart w:id="858"/>
      <w:commentRangeStart w:id="859"/>
      <w:r w:rsidRPr="00A75846">
        <w:rPr>
          <w:lang w:val="en-GB"/>
        </w:rPr>
        <w:t>Section 2(e) of Act No. 320/2001 Sb.,</w:t>
      </w:r>
      <w:commentRangeEnd w:id="858"/>
      <w:r w:rsidR="00E31615">
        <w:rPr>
          <w:rStyle w:val="Odkaznakoment"/>
          <w:lang w:eastAsia="cs-CZ"/>
        </w:rPr>
        <w:commentReference w:id="858"/>
      </w:r>
      <w:commentRangeEnd w:id="859"/>
      <w:r w:rsidR="0066531F">
        <w:rPr>
          <w:rStyle w:val="Odkaznakoment"/>
          <w:lang w:eastAsia="cs-CZ"/>
        </w:rPr>
        <w:commentReference w:id="859"/>
      </w:r>
      <w:r w:rsidRPr="00A75846">
        <w:rPr>
          <w:lang w:val="en-GB"/>
        </w:rPr>
        <w:t xml:space="preserve"> on financial inspection in public administration and on</w:t>
      </w:r>
      <w:r w:rsidR="00FE11A5" w:rsidRPr="00A75846">
        <w:rPr>
          <w:lang w:val="en-GB"/>
        </w:rPr>
        <w:t> </w:t>
      </w:r>
      <w:r w:rsidRPr="00A75846">
        <w:rPr>
          <w:lang w:val="en-GB"/>
        </w:rPr>
        <w:t>the amendment of certain acts (Financial Control Act).</w:t>
      </w:r>
    </w:p>
    <w:p w14:paraId="2BE32D45" w14:textId="77777777" w:rsidR="006D4645" w:rsidRPr="00F5220B" w:rsidRDefault="006D4645" w:rsidP="00A94A7D">
      <w:pPr>
        <w:pStyle w:val="ENNadpis1"/>
        <w:rPr>
          <w:del w:id="860" w:author="AIB" w:date="2024-07-08T20:48:00Z" w16du:dateUtc="2024-07-08T18:48:00Z"/>
        </w:rPr>
      </w:pPr>
      <w:bookmarkStart w:id="861" w:name="_Toc164862222"/>
      <w:bookmarkStart w:id="862" w:name="_Toc160181381"/>
      <w:bookmarkStart w:id="863" w:name="_Toc164974278"/>
      <w:bookmarkStart w:id="864" w:name="_Toc165989697"/>
      <w:bookmarkStart w:id="865" w:name="_Toc171403147"/>
      <w:bookmarkStart w:id="866" w:name="_Toc171403619"/>
      <w:bookmarkStart w:id="867" w:name="_Toc171414914"/>
      <w:commentRangeStart w:id="868"/>
      <w:commentRangeStart w:id="869"/>
      <w:del w:id="870" w:author="AIB" w:date="2024-07-08T20:48:00Z" w16du:dateUtc="2024-07-08T18:48:00Z">
        <w:r w:rsidRPr="00F5220B">
          <w:lastRenderedPageBreak/>
          <w:delText>Engineering, operability and safety audits</w:delText>
        </w:r>
        <w:bookmarkEnd w:id="861"/>
        <w:bookmarkEnd w:id="862"/>
        <w:bookmarkEnd w:id="863"/>
        <w:bookmarkEnd w:id="864"/>
        <w:bookmarkEnd w:id="865"/>
        <w:bookmarkEnd w:id="866"/>
        <w:bookmarkEnd w:id="867"/>
      </w:del>
    </w:p>
    <w:p w14:paraId="24447DD6" w14:textId="454C84E3" w:rsidR="009E1B32" w:rsidRPr="00A75846" w:rsidRDefault="006D4645" w:rsidP="00A94A7D">
      <w:pPr>
        <w:pStyle w:val="ENNadpis1"/>
        <w:rPr>
          <w:ins w:id="871" w:author="AIB" w:date="2024-07-08T20:48:00Z" w16du:dateUtc="2024-07-08T18:48:00Z"/>
        </w:rPr>
      </w:pPr>
      <w:bookmarkStart w:id="872" w:name="_Toc171414915"/>
      <w:del w:id="873" w:author="AIB" w:date="2024-07-08T20:48:00Z" w16du:dateUtc="2024-07-08T18:48:00Z">
        <w:r w:rsidRPr="00F5220B">
          <w:delText xml:space="preserve">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w:delText>
        </w:r>
      </w:del>
      <w:bookmarkStart w:id="874" w:name="_Ref171348869"/>
      <w:commentRangeEnd w:id="868"/>
      <w:r w:rsidR="00711FEA">
        <w:rPr>
          <w:rStyle w:val="Odkaznakoment"/>
          <w:b w:val="0"/>
          <w:caps w:val="0"/>
          <w:lang w:eastAsia="cs-CZ"/>
        </w:rPr>
        <w:commentReference w:id="868"/>
      </w:r>
      <w:commentRangeEnd w:id="869"/>
      <w:r w:rsidR="005F4C3A">
        <w:rPr>
          <w:rStyle w:val="Odkaznakoment"/>
          <w:b w:val="0"/>
          <w:caps w:val="0"/>
          <w:lang w:eastAsia="cs-CZ"/>
        </w:rPr>
        <w:commentReference w:id="869"/>
      </w:r>
      <w:commentRangeStart w:id="875"/>
      <w:ins w:id="876" w:author="AIB" w:date="2024-07-08T20:48:00Z" w16du:dateUtc="2024-07-08T18:48:00Z">
        <w:r w:rsidR="00692396" w:rsidRPr="00A75846">
          <w:t>CUSTOMER’S RESPONSIBILITIES</w:t>
        </w:r>
        <w:bookmarkEnd w:id="872"/>
        <w:bookmarkEnd w:id="874"/>
      </w:ins>
    </w:p>
    <w:p w14:paraId="2EE050AD" w14:textId="50E9FA53" w:rsidR="001D6529" w:rsidRPr="00A75846" w:rsidRDefault="001D6529" w:rsidP="001D6529">
      <w:pPr>
        <w:pStyle w:val="ENClanek11"/>
        <w:rPr>
          <w:ins w:id="877" w:author="AIB" w:date="2024-07-08T20:48:00Z" w16du:dateUtc="2024-07-08T18:48:00Z"/>
          <w:lang w:val="en-GB"/>
        </w:rPr>
      </w:pPr>
      <w:ins w:id="878" w:author="AIB" w:date="2024-07-08T20:48:00Z" w16du:dateUtc="2024-07-08T18:48:00Z">
        <w:r w:rsidRPr="00A75846">
          <w:rPr>
            <w:lang w:val="en-GB"/>
          </w:rPr>
          <w:t>The Customer shall be responsible for the following:</w:t>
        </w:r>
      </w:ins>
    </w:p>
    <w:p w14:paraId="347B6825" w14:textId="77777777" w:rsidR="00447ABA" w:rsidRPr="00A75846" w:rsidRDefault="00447ABA" w:rsidP="00447ABA">
      <w:pPr>
        <w:pStyle w:val="ENClaneka"/>
        <w:rPr>
          <w:ins w:id="879" w:author="AIB" w:date="2024-07-08T20:48:00Z" w16du:dateUtc="2024-07-08T18:48:00Z"/>
          <w:lang w:val="en-GB"/>
        </w:rPr>
      </w:pPr>
      <w:ins w:id="880" w:author="AIB" w:date="2024-07-08T20:48:00Z" w16du:dateUtc="2024-07-08T18:48:00Z">
        <w:r w:rsidRPr="00A75846">
          <w:rPr>
            <w:lang w:val="en-GB"/>
          </w:rPr>
          <w:t>Clarification of all TOP’s and coordination of all suppliers;</w:t>
        </w:r>
      </w:ins>
    </w:p>
    <w:p w14:paraId="7D573585" w14:textId="77777777" w:rsidR="00447ABA" w:rsidRPr="00A75846" w:rsidRDefault="00447ABA" w:rsidP="00447ABA">
      <w:pPr>
        <w:pStyle w:val="ENClaneka"/>
        <w:rPr>
          <w:ins w:id="881" w:author="AIB" w:date="2024-07-08T20:48:00Z" w16du:dateUtc="2024-07-08T18:48:00Z"/>
          <w:lang w:val="en-GB"/>
        </w:rPr>
      </w:pPr>
      <w:ins w:id="882" w:author="AIB" w:date="2024-07-08T20:48:00Z" w16du:dateUtc="2024-07-08T18:48:00Z">
        <w:r w:rsidRPr="00A75846">
          <w:rPr>
            <w:lang w:val="en-GB"/>
          </w:rPr>
          <w:t>Workforce for installation, Commissioning (Cold Commissioning, Hot Commissioning);</w:t>
        </w:r>
      </w:ins>
    </w:p>
    <w:p w14:paraId="15AD269B" w14:textId="77777777" w:rsidR="00447ABA" w:rsidRPr="00A75846" w:rsidRDefault="00447ABA" w:rsidP="00447ABA">
      <w:pPr>
        <w:pStyle w:val="ENClaneka"/>
        <w:rPr>
          <w:ins w:id="883" w:author="AIB" w:date="2024-07-08T20:48:00Z" w16du:dateUtc="2024-07-08T18:48:00Z"/>
          <w:lang w:val="en-GB"/>
        </w:rPr>
      </w:pPr>
      <w:ins w:id="884" w:author="AIB" w:date="2024-07-08T20:48:00Z" w16du:dateUtc="2024-07-08T18:48:00Z">
        <w:r w:rsidRPr="00A75846">
          <w:rPr>
            <w:lang w:val="en-GB"/>
          </w:rPr>
          <w:t xml:space="preserve">operation of line after training; </w:t>
        </w:r>
      </w:ins>
    </w:p>
    <w:p w14:paraId="2EAEC261" w14:textId="65D5CD18" w:rsidR="00447ABA" w:rsidRPr="00A75846" w:rsidRDefault="00447ABA" w:rsidP="00447ABA">
      <w:pPr>
        <w:pStyle w:val="ENClaneka"/>
        <w:rPr>
          <w:ins w:id="885" w:author="AIB" w:date="2024-07-08T20:48:00Z" w16du:dateUtc="2024-07-08T18:48:00Z"/>
          <w:lang w:val="en-GB"/>
        </w:rPr>
      </w:pPr>
      <w:ins w:id="886" w:author="AIB" w:date="2024-07-08T20:48:00Z" w16du:dateUtc="2024-07-08T18:48:00Z">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ins>
    </w:p>
    <w:p w14:paraId="01A1D861" w14:textId="44547762" w:rsidR="001D6529" w:rsidRPr="00A75846" w:rsidRDefault="00447ABA" w:rsidP="00447ABA">
      <w:pPr>
        <w:pStyle w:val="ENClaneka"/>
        <w:rPr>
          <w:ins w:id="887" w:author="AIB" w:date="2024-07-08T20:48:00Z" w16du:dateUtc="2024-07-08T18:48:00Z"/>
          <w:lang w:val="en-GB"/>
        </w:rPr>
      </w:pPr>
      <w:ins w:id="888" w:author="AIB" w:date="2024-07-08T20:48:00Z" w16du:dateUtc="2024-07-08T18:48:00Z">
        <w:r w:rsidRPr="00A75846">
          <w:rPr>
            <w:lang w:val="en-GB"/>
          </w:rPr>
          <w:t>personal qualifications of worker</w:t>
        </w:r>
        <w:r w:rsidR="000409D1" w:rsidRPr="00A75846">
          <w:rPr>
            <w:lang w:val="en-GB"/>
          </w:rPr>
          <w:t>s</w:t>
        </w:r>
        <w:r w:rsidRPr="00A75846">
          <w:rPr>
            <w:lang w:val="en-GB"/>
          </w:rPr>
          <w:t>.</w:t>
        </w:r>
      </w:ins>
    </w:p>
    <w:p w14:paraId="704BAA6C" w14:textId="0174C4D7" w:rsidR="004B35F2" w:rsidRPr="00A75846" w:rsidRDefault="004B35F2" w:rsidP="004B35F2">
      <w:pPr>
        <w:pStyle w:val="ENClanek11"/>
        <w:rPr>
          <w:ins w:id="889" w:author="AIB" w:date="2024-07-08T20:48:00Z" w16du:dateUtc="2024-07-08T18:48:00Z"/>
          <w:lang w:val="en-GB"/>
        </w:rPr>
      </w:pPr>
      <w:ins w:id="890" w:author="AIB" w:date="2024-07-08T20:48:00Z" w16du:dateUtc="2024-07-08T18:48:00Z">
        <w:r w:rsidRPr="00A75846">
          <w:rPr>
            <w:lang w:val="en-GB"/>
          </w:rPr>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ins>
    </w:p>
    <w:p w14:paraId="64FF5DCF" w14:textId="309CA4A3" w:rsidR="00447ABA" w:rsidRPr="00A75846" w:rsidRDefault="004B35F2" w:rsidP="004B35F2">
      <w:pPr>
        <w:pStyle w:val="ENClanek11"/>
        <w:rPr>
          <w:ins w:id="891" w:author="AIB" w:date="2024-07-08T20:48:00Z" w16du:dateUtc="2024-07-08T18:48:00Z"/>
          <w:lang w:val="en-GB"/>
        </w:rPr>
      </w:pPr>
      <w:ins w:id="892" w:author="AIB" w:date="2024-07-08T20:48:00Z" w16du:dateUtc="2024-07-08T18:48:00Z">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ins>
    </w:p>
    <w:p w14:paraId="59128E19" w14:textId="63383644" w:rsidR="005B2DEC" w:rsidRPr="00A75846" w:rsidRDefault="005B2DEC" w:rsidP="004B35F2">
      <w:pPr>
        <w:pStyle w:val="ENClanek11"/>
        <w:rPr>
          <w:ins w:id="893" w:author="AIB" w:date="2024-07-08T20:48:00Z" w16du:dateUtc="2024-07-08T18:48:00Z"/>
          <w:lang w:val="en-GB"/>
        </w:rPr>
      </w:pPr>
      <w:ins w:id="894" w:author="AIB" w:date="2024-07-08T20:48:00Z" w16du:dateUtc="2024-07-08T18:48:00Z">
        <w:r w:rsidRPr="00A75846">
          <w:rPr>
            <w:lang w:val="en-GB"/>
          </w:rPr>
          <w:t>This preliminary work includes</w:t>
        </w:r>
        <w:proofErr w:type="gramStart"/>
        <w:r w:rsidRPr="00A75846">
          <w:rPr>
            <w:lang w:val="en-GB"/>
          </w:rPr>
          <w:t>, in particular, without</w:t>
        </w:r>
        <w:proofErr w:type="gramEnd"/>
        <w:r w:rsidRPr="00A75846">
          <w:rPr>
            <w:lang w:val="en-GB"/>
          </w:rPr>
          <w:t xml:space="preserve"> limitation:</w:t>
        </w:r>
      </w:ins>
    </w:p>
    <w:p w14:paraId="5F63A30F" w14:textId="2A181213" w:rsidR="0075215E" w:rsidRPr="00A75846" w:rsidRDefault="0075215E" w:rsidP="0075215E">
      <w:pPr>
        <w:pStyle w:val="ENClaneka"/>
        <w:rPr>
          <w:ins w:id="895" w:author="AIB" w:date="2024-07-08T20:48:00Z" w16du:dateUtc="2024-07-08T18:48:00Z"/>
          <w:lang w:val="en-GB"/>
        </w:rPr>
      </w:pPr>
      <w:ins w:id="896" w:author="AIB" w:date="2024-07-08T20:48:00Z" w16du:dateUtc="2024-07-08T18:48:00Z">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ins>
    </w:p>
    <w:p w14:paraId="23A353C6" w14:textId="0C7356BC" w:rsidR="0027501E" w:rsidRPr="00A75846" w:rsidRDefault="0075215E" w:rsidP="0075215E">
      <w:pPr>
        <w:pStyle w:val="ENClaneka"/>
        <w:rPr>
          <w:ins w:id="897" w:author="AIB" w:date="2024-07-08T20:48:00Z" w16du:dateUtc="2024-07-08T18:48:00Z"/>
          <w:lang w:val="en-GB"/>
        </w:rPr>
      </w:pPr>
      <w:ins w:id="898" w:author="AIB" w:date="2024-07-08T20:48:00Z" w16du:dateUtc="2024-07-08T18:48:00Z">
        <w:r w:rsidRPr="00A75846">
          <w:rPr>
            <w:lang w:val="en-GB"/>
          </w:rPr>
          <w:t xml:space="preserve">All equipment and installations (light, electricity, water, gas, etc.) and all necessary equipment (including any lifting devices, hoists, gantry crane, mobile </w:t>
        </w:r>
        <w:proofErr w:type="gramStart"/>
        <w:r w:rsidRPr="00A75846">
          <w:rPr>
            <w:lang w:val="en-GB"/>
          </w:rPr>
          <w:t>crane</w:t>
        </w:r>
        <w:proofErr w:type="gramEnd"/>
        <w:r w:rsidRPr="00A75846">
          <w:rPr>
            <w:lang w:val="en-GB"/>
          </w:rPr>
          <w:t xml:space="preserve"> and mobile working platforms etc.) that must be installed or provided and must function perfectly.</w:t>
        </w:r>
      </w:ins>
    </w:p>
    <w:p w14:paraId="1D86BF85" w14:textId="724B8147" w:rsidR="00994E8F" w:rsidRPr="00A75846" w:rsidRDefault="00F249F2" w:rsidP="00994E8F">
      <w:pPr>
        <w:pStyle w:val="ENClanek11"/>
        <w:rPr>
          <w:ins w:id="899" w:author="AIB" w:date="2024-07-08T20:48:00Z" w16du:dateUtc="2024-07-08T18:48:00Z"/>
          <w:lang w:val="en-GB"/>
        </w:rPr>
      </w:pPr>
      <w:ins w:id="900" w:author="AIB" w:date="2024-07-08T20:48:00Z" w16du:dateUtc="2024-07-08T18:48:00Z">
        <w:r w:rsidRPr="00A75846">
          <w:rPr>
            <w:lang w:val="en-GB"/>
          </w:rPr>
          <w:t>The Customer shall also provide the Contractor's personnel free of charge “on-Site”:</w:t>
        </w:r>
      </w:ins>
    </w:p>
    <w:p w14:paraId="6BDF278B" w14:textId="77777777" w:rsidR="00C63BD0" w:rsidRPr="00A75846" w:rsidRDefault="00C63BD0" w:rsidP="00C63BD0">
      <w:pPr>
        <w:pStyle w:val="ENClaneka"/>
        <w:rPr>
          <w:ins w:id="901" w:author="AIB" w:date="2024-07-08T20:48:00Z" w16du:dateUtc="2024-07-08T18:48:00Z"/>
          <w:lang w:val="en-GB"/>
        </w:rPr>
      </w:pPr>
      <w:ins w:id="902" w:author="AIB" w:date="2024-07-08T20:48:00Z" w16du:dateUtc="2024-07-08T18:48:00Z">
        <w:r w:rsidRPr="00A75846">
          <w:rPr>
            <w:lang w:val="en-GB"/>
          </w:rPr>
          <w:t>An office and any other necessary premises.</w:t>
        </w:r>
      </w:ins>
    </w:p>
    <w:p w14:paraId="2DB77CDF" w14:textId="6AFD00AC" w:rsidR="00F249F2" w:rsidRPr="00A75846" w:rsidRDefault="00C63BD0" w:rsidP="00C63BD0">
      <w:pPr>
        <w:pStyle w:val="ENClaneka"/>
        <w:rPr>
          <w:ins w:id="903" w:author="AIB" w:date="2024-07-08T20:48:00Z" w16du:dateUtc="2024-07-08T18:48:00Z"/>
          <w:lang w:val="en-GB"/>
        </w:rPr>
      </w:pPr>
      <w:ins w:id="904" w:author="AIB" w:date="2024-07-08T20:48:00Z" w16du:dateUtc="2024-07-08T18:48:00Z">
        <w:r w:rsidRPr="00A75846">
          <w:rPr>
            <w:lang w:val="en-GB"/>
          </w:rPr>
          <w:t>An internet connection.</w:t>
        </w:r>
      </w:ins>
      <w:commentRangeEnd w:id="875"/>
      <w:r w:rsidR="004F3F93">
        <w:rPr>
          <w:rStyle w:val="Odkaznakoment"/>
          <w:lang w:eastAsia="cs-CZ"/>
        </w:rPr>
        <w:commentReference w:id="875"/>
      </w:r>
    </w:p>
    <w:p w14:paraId="326CCD82" w14:textId="77777777" w:rsidR="00A875DF" w:rsidRPr="00A75846" w:rsidRDefault="00A875DF" w:rsidP="00F128FA">
      <w:pPr>
        <w:pStyle w:val="ENClanek11"/>
        <w:keepNext/>
        <w:keepLines/>
        <w:rPr>
          <w:moveFrom w:id="905" w:author="AIB" w:date="2024-07-08T20:48:00Z" w16du:dateUtc="2024-07-08T18:48:00Z"/>
          <w:lang w:val="en-GB"/>
        </w:rPr>
      </w:pPr>
      <w:moveFromRangeStart w:id="906" w:author="AIB" w:date="2024-07-08T20:48:00Z" w:name="move171364111"/>
      <w:commentRangeStart w:id="907"/>
      <w:commentRangeStart w:id="908"/>
      <w:moveFrom w:id="909" w:author="AIB" w:date="2024-07-08T20:48:00Z" w16du:dateUtc="2024-07-08T18:48:00Z">
        <w:r w:rsidRPr="00A75846">
          <w:rPr>
            <w:lang w:val="en-GB"/>
          </w:rPr>
          <w:t>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moveFrom>
      <w:commentRangeEnd w:id="907"/>
      <w:r w:rsidR="005F4C3A">
        <w:rPr>
          <w:rStyle w:val="Odkaznakoment"/>
          <w:lang w:eastAsia="cs-CZ"/>
        </w:rPr>
        <w:commentReference w:id="907"/>
      </w:r>
      <w:commentRangeEnd w:id="908"/>
      <w:r w:rsidR="005F4C3A">
        <w:rPr>
          <w:rStyle w:val="Odkaznakoment"/>
          <w:lang w:eastAsia="cs-CZ"/>
        </w:rPr>
        <w:commentReference w:id="908"/>
      </w:r>
    </w:p>
    <w:p w14:paraId="3888FF71" w14:textId="6E2FFBA4" w:rsidR="00C63BD0" w:rsidRPr="00A75846" w:rsidRDefault="00373151" w:rsidP="00C63BD0">
      <w:pPr>
        <w:pStyle w:val="ENNadpis1"/>
        <w:rPr>
          <w:lang w:val="en-GB"/>
        </w:rPr>
      </w:pPr>
      <w:bookmarkStart w:id="910" w:name="_Toc158475421"/>
      <w:bookmarkStart w:id="911" w:name="_Toc164862223"/>
      <w:bookmarkStart w:id="912" w:name="_Toc160181382"/>
      <w:bookmarkStart w:id="913" w:name="_Toc164974279"/>
      <w:bookmarkStart w:id="914" w:name="_Toc165989698"/>
      <w:bookmarkStart w:id="915" w:name="_Toc171414916"/>
      <w:moveFromRangeEnd w:id="906"/>
      <w:r w:rsidRPr="00A75846">
        <w:rPr>
          <w:lang w:val="en-GB"/>
        </w:rPr>
        <w:t>P</w:t>
      </w:r>
      <w:bookmarkEnd w:id="910"/>
      <w:r w:rsidRPr="00A75846">
        <w:rPr>
          <w:lang w:val="en-GB"/>
        </w:rPr>
        <w:t>ERSONNEL</w:t>
      </w:r>
      <w:bookmarkEnd w:id="911"/>
      <w:bookmarkEnd w:id="912"/>
      <w:bookmarkEnd w:id="913"/>
      <w:bookmarkEnd w:id="914"/>
      <w:bookmarkEnd w:id="915"/>
    </w:p>
    <w:p w14:paraId="63B735B7" w14:textId="4E326310"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commentRangeStart w:id="916"/>
      <w:commentRangeStart w:id="917"/>
      <w:del w:id="918" w:author="AIB" w:date="2024-07-09T06:20:00Z" w16du:dateUtc="2024-07-09T04:20:00Z">
        <w:r w:rsidRPr="00A75846" w:rsidDel="0030097F">
          <w:rPr>
            <w:lang w:val="en-GB"/>
          </w:rPr>
          <w:delText>after the date of signing of the Contract</w:delText>
        </w:r>
      </w:del>
      <w:ins w:id="919" w:author="AIB" w:date="2024-07-09T06:20:00Z" w16du:dateUtc="2024-07-09T04:20:00Z">
        <w:r w:rsidR="0030097F">
          <w:rPr>
            <w:lang w:val="en-GB"/>
          </w:rPr>
          <w:t xml:space="preserve">prior to start of </w:t>
        </w:r>
        <w:r w:rsidR="0030097F">
          <w:rPr>
            <w:lang w:val="en-GB"/>
          </w:rPr>
          <w:lastRenderedPageBreak/>
          <w:t>the installation at the Site</w:t>
        </w:r>
      </w:ins>
      <w:r w:rsidRPr="00A75846">
        <w:rPr>
          <w:lang w:val="en-GB"/>
        </w:rPr>
        <w:t>. Such list shall contain identification and c</w:t>
      </w:r>
      <w:commentRangeEnd w:id="916"/>
      <w:r w:rsidR="009C7915">
        <w:rPr>
          <w:rStyle w:val="Odkaznakoment"/>
          <w:lang w:eastAsia="cs-CZ"/>
        </w:rPr>
        <w:commentReference w:id="916"/>
      </w:r>
      <w:commentRangeEnd w:id="917"/>
      <w:r w:rsidR="00C2496A">
        <w:rPr>
          <w:rStyle w:val="Odkaznakoment"/>
          <w:lang w:eastAsia="cs-CZ"/>
        </w:rPr>
        <w:commentReference w:id="917"/>
      </w:r>
      <w:r w:rsidRPr="00A75846">
        <w:rPr>
          <w:lang w:val="en-GB"/>
        </w:rPr>
        <w:t>ontact details for each person provided.</w:t>
      </w:r>
    </w:p>
    <w:p w14:paraId="06949F73" w14:textId="24F59F9E" w:rsidR="00714C32" w:rsidRPr="00A75846" w:rsidRDefault="00714C32" w:rsidP="00714C32">
      <w:pPr>
        <w:pStyle w:val="ENClanek11"/>
        <w:rPr>
          <w:lang w:val="en-GB"/>
        </w:rPr>
      </w:pPr>
      <w:r w:rsidRPr="00A75846">
        <w:rPr>
          <w:lang w:val="en-GB"/>
        </w:rPr>
        <w:t>During the performance under the Contract, the Contractor shall update the personnel list and</w:t>
      </w:r>
      <w:del w:id="920" w:author="AIB" w:date="2024-07-08T20:48:00Z" w16du:dateUtc="2024-07-08T18:48:00Z">
        <w:r w:rsidR="006D4645" w:rsidRPr="00F5220B">
          <w:rPr>
            <w:lang w:val="en-GB"/>
          </w:rPr>
          <w:delText> </w:delText>
        </w:r>
      </w:del>
      <w:ins w:id="921" w:author="AIB" w:date="2024-07-08T20:48:00Z" w16du:dateUtc="2024-07-08T18:48:00Z">
        <w:r w:rsidRPr="00A75846">
          <w:rPr>
            <w:lang w:val="en-GB"/>
          </w:rPr>
          <w:t xml:space="preserve"> </w:t>
        </w:r>
      </w:ins>
      <w:r w:rsidRPr="00A75846">
        <w:rPr>
          <w:lang w:val="en-GB"/>
        </w:rPr>
        <w:t>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 xml:space="preserve">All members of the Contractor’s personnel responsible for supervising the installation, commissioning a testing of the Equipment 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E3CDFD2" w14:textId="2C604B1A" w:rsidR="00373151" w:rsidRPr="00A75846" w:rsidRDefault="00714C32" w:rsidP="00714C32">
      <w:pPr>
        <w:pStyle w:val="ENClanek11"/>
        <w:rPr>
          <w:ins w:id="922" w:author="AIB" w:date="2024-07-08T20:48:00Z" w16du:dateUtc="2024-07-08T18:48:00Z"/>
          <w:lang w:val="en-GB"/>
        </w:rPr>
      </w:pPr>
      <w:commentRangeStart w:id="923"/>
      <w:commentRangeStart w:id="924"/>
      <w:ins w:id="925" w:author="AIB" w:date="2024-07-08T20:48:00Z" w16du:dateUtc="2024-07-08T18:48:00Z">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ins>
      <w:r w:rsidR="0009355B" w:rsidRPr="00A75846">
        <w:rPr>
          <w:lang w:val="en-GB"/>
        </w:rPr>
      </w:r>
      <w:ins w:id="926" w:author="AIB" w:date="2024-07-08T20:48:00Z" w16du:dateUtc="2024-07-08T18:48:00Z">
        <w:r w:rsidR="0009355B" w:rsidRPr="00A75846">
          <w:rPr>
            <w:lang w:val="en-GB"/>
          </w:rPr>
          <w:fldChar w:fldCharType="separate"/>
        </w:r>
      </w:ins>
      <w:r w:rsidR="009B1496">
        <w:rPr>
          <w:lang w:val="en-GB"/>
        </w:rPr>
        <w:t>15</w:t>
      </w:r>
      <w:ins w:id="927" w:author="AIB" w:date="2024-07-08T20:48:00Z" w16du:dateUtc="2024-07-08T18:48:00Z">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ins>
      <w:commentRangeEnd w:id="923"/>
      <w:ins w:id="928" w:author="AIB" w:date="2024-07-09T06:22:00Z" w16du:dateUtc="2024-07-09T04:22:00Z">
        <w:r w:rsidR="006453ED">
          <w:rPr>
            <w:rStyle w:val="Odkaznakoment"/>
            <w:lang w:eastAsia="cs-CZ"/>
          </w:rPr>
          <w:commentReference w:id="923"/>
        </w:r>
      </w:ins>
      <w:commentRangeEnd w:id="924"/>
      <w:ins w:id="929" w:author="AIB" w:date="2024-07-09T06:23:00Z" w16du:dateUtc="2024-07-09T04:23:00Z">
        <w:r w:rsidR="009443DA">
          <w:rPr>
            <w:rStyle w:val="Odkaznakoment"/>
            <w:lang w:eastAsia="cs-CZ"/>
          </w:rPr>
          <w:commentReference w:id="924"/>
        </w:r>
      </w:ins>
    </w:p>
    <w:p w14:paraId="30832881" w14:textId="3A596202" w:rsidR="00714C32" w:rsidRPr="00A75846" w:rsidRDefault="00743065" w:rsidP="00714C32">
      <w:pPr>
        <w:pStyle w:val="ENNadpis1"/>
        <w:rPr>
          <w:lang w:val="en-GB"/>
        </w:rPr>
      </w:pPr>
      <w:bookmarkStart w:id="930" w:name="_Toc159942693"/>
      <w:bookmarkStart w:id="931" w:name="_Toc159942813"/>
      <w:bookmarkStart w:id="932" w:name="_Toc159942694"/>
      <w:bookmarkStart w:id="933" w:name="_Toc159942814"/>
      <w:bookmarkStart w:id="934" w:name="_Toc159942695"/>
      <w:bookmarkStart w:id="935" w:name="_Toc159942815"/>
      <w:bookmarkStart w:id="936" w:name="_Toc159942696"/>
      <w:bookmarkStart w:id="937" w:name="_Toc159942816"/>
      <w:bookmarkStart w:id="938" w:name="_Toc159942697"/>
      <w:bookmarkStart w:id="939" w:name="_Toc159942817"/>
      <w:bookmarkStart w:id="940" w:name="_Toc159942698"/>
      <w:bookmarkStart w:id="941" w:name="_Toc159942818"/>
      <w:bookmarkStart w:id="942" w:name="_Toc159942699"/>
      <w:bookmarkStart w:id="943" w:name="_Toc159942819"/>
      <w:bookmarkStart w:id="944" w:name="_Toc159942700"/>
      <w:bookmarkStart w:id="945" w:name="_Toc159942820"/>
      <w:bookmarkStart w:id="946" w:name="_Toc159942701"/>
      <w:bookmarkStart w:id="947" w:name="_Toc159942821"/>
      <w:bookmarkStart w:id="948" w:name="_Toc159942702"/>
      <w:bookmarkStart w:id="949" w:name="_Toc159942822"/>
      <w:bookmarkStart w:id="950" w:name="_Toc159942703"/>
      <w:bookmarkStart w:id="951" w:name="_Toc159942823"/>
      <w:bookmarkStart w:id="952" w:name="_Toc159942704"/>
      <w:bookmarkStart w:id="953" w:name="_Toc159942824"/>
      <w:bookmarkStart w:id="954" w:name="_Toc159942705"/>
      <w:bookmarkStart w:id="955" w:name="_Toc159942825"/>
      <w:bookmarkStart w:id="956" w:name="_Toc159942706"/>
      <w:bookmarkStart w:id="957" w:name="_Toc159942826"/>
      <w:bookmarkStart w:id="958" w:name="_Toc159942707"/>
      <w:bookmarkStart w:id="959" w:name="_Toc159942827"/>
      <w:bookmarkStart w:id="960" w:name="_Toc159942708"/>
      <w:bookmarkStart w:id="961" w:name="_Toc159942828"/>
      <w:bookmarkStart w:id="962" w:name="_Toc159942709"/>
      <w:bookmarkStart w:id="963" w:name="_Toc159942829"/>
      <w:bookmarkStart w:id="964" w:name="_Toc164862224"/>
      <w:bookmarkStart w:id="965" w:name="_Toc160181383"/>
      <w:bookmarkStart w:id="966" w:name="_Toc164974280"/>
      <w:bookmarkStart w:id="967" w:name="_Toc165989699"/>
      <w:bookmarkStart w:id="968" w:name="_Toc171414917"/>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r w:rsidRPr="00A75846">
        <w:rPr>
          <w:lang w:val="en-GB"/>
        </w:rPr>
        <w:t>SITE</w:t>
      </w:r>
      <w:bookmarkStart w:id="969" w:name="_Toc159922338"/>
      <w:bookmarkStart w:id="970" w:name="_Toc160195125"/>
      <w:bookmarkStart w:id="971" w:name="_Toc158475422"/>
      <w:r w:rsidRPr="00A75846">
        <w:rPr>
          <w:lang w:val="en-GB"/>
        </w:rPr>
        <w:t>-RELATED OBLIGATIONS AND PERFORMANCE</w:t>
      </w:r>
      <w:bookmarkEnd w:id="964"/>
      <w:bookmarkEnd w:id="965"/>
      <w:bookmarkEnd w:id="966"/>
      <w:bookmarkEnd w:id="967"/>
      <w:bookmarkEnd w:id="968"/>
      <w:bookmarkEnd w:id="969"/>
      <w:bookmarkEnd w:id="970"/>
      <w:bookmarkEnd w:id="971"/>
    </w:p>
    <w:p w14:paraId="6AEF9A30" w14:textId="532F1ACF" w:rsidR="003F092B" w:rsidRPr="00A75846" w:rsidRDefault="003F092B" w:rsidP="003F092B">
      <w:pPr>
        <w:pStyle w:val="ENClanek11"/>
        <w:rPr>
          <w:lang w:val="en-GB"/>
        </w:rPr>
      </w:pPr>
      <w:commentRangeStart w:id="972"/>
      <w:commentRangeStart w:id="973"/>
      <w:r w:rsidRPr="00A75846">
        <w:rPr>
          <w:lang w:val="en-GB"/>
        </w:rPr>
        <w:t>The Contractor shall inform the Customer adequately in advance of any temporary facilities required to</w:t>
      </w:r>
      <w:del w:id="974" w:author="AIB" w:date="2024-07-08T20:48:00Z" w16du:dateUtc="2024-07-08T18:48:00Z">
        <w:r w:rsidR="006D4645" w:rsidRPr="00F5220B">
          <w:rPr>
            <w:lang w:val="en-GB"/>
          </w:rPr>
          <w:delText> </w:delText>
        </w:r>
      </w:del>
      <w:ins w:id="975" w:author="AIB" w:date="2024-07-08T20:48:00Z" w16du:dateUtc="2024-07-08T18:48:00Z">
        <w:r w:rsidRPr="00A75846">
          <w:rPr>
            <w:lang w:val="en-GB"/>
          </w:rPr>
          <w:t xml:space="preserve"> </w:t>
        </w:r>
      </w:ins>
      <w:r w:rsidRPr="00A75846">
        <w:rPr>
          <w:lang w:val="en-GB"/>
        </w:rPr>
        <w:t>produce energy, gas, liquids and/or materials which are not made available on Site by</w:t>
      </w:r>
      <w:del w:id="976" w:author="AIB" w:date="2024-07-08T20:48:00Z" w16du:dateUtc="2024-07-08T18:48:00Z">
        <w:r w:rsidR="006D4645" w:rsidRPr="00F5220B">
          <w:rPr>
            <w:lang w:val="en-GB"/>
          </w:rPr>
          <w:delText> </w:delText>
        </w:r>
      </w:del>
      <w:ins w:id="977" w:author="AIB" w:date="2024-07-08T20:48:00Z" w16du:dateUtc="2024-07-08T18:48:00Z">
        <w:r w:rsidRPr="00A75846">
          <w:rPr>
            <w:lang w:val="en-GB"/>
          </w:rPr>
          <w:t xml:space="preserve"> </w:t>
        </w:r>
      </w:ins>
      <w:r w:rsidRPr="00A75846">
        <w:rPr>
          <w:lang w:val="en-GB"/>
        </w:rPr>
        <w:t>the</w:t>
      </w:r>
      <w:del w:id="978" w:author="AIB" w:date="2024-07-08T20:48:00Z" w16du:dateUtc="2024-07-08T18:48:00Z">
        <w:r w:rsidR="006D4645" w:rsidRPr="00F5220B">
          <w:rPr>
            <w:lang w:val="en-GB"/>
          </w:rPr>
          <w:delText> </w:delText>
        </w:r>
      </w:del>
      <w:ins w:id="979" w:author="AIB" w:date="2024-07-08T20:48:00Z" w16du:dateUtc="2024-07-08T18:48:00Z">
        <w:r w:rsidRPr="00A75846">
          <w:rPr>
            <w:lang w:val="en-GB"/>
          </w:rPr>
          <w:t xml:space="preserve"> </w:t>
        </w:r>
      </w:ins>
      <w:r w:rsidRPr="00A75846">
        <w:rPr>
          <w:lang w:val="en-GB"/>
        </w:rPr>
        <w:t>Customer, but which are necessary for the construction, erection, tie-ins and/or putting the</w:t>
      </w:r>
      <w:del w:id="980" w:author="AIB" w:date="2024-07-08T20:48:00Z" w16du:dateUtc="2024-07-08T18:48:00Z">
        <w:r w:rsidR="006D4645" w:rsidRPr="00F5220B">
          <w:rPr>
            <w:lang w:val="en-GB"/>
          </w:rPr>
          <w:delText> </w:delText>
        </w:r>
      </w:del>
      <w:ins w:id="981" w:author="AIB" w:date="2024-07-08T20:48:00Z" w16du:dateUtc="2024-07-08T18:48:00Z">
        <w:r w:rsidRPr="00A75846">
          <w:rPr>
            <w:lang w:val="en-GB"/>
          </w:rPr>
          <w:t xml:space="preserve"> </w:t>
        </w:r>
      </w:ins>
      <w:r w:rsidRPr="00A75846">
        <w:rPr>
          <w:lang w:val="en-GB"/>
        </w:rPr>
        <w:t>Equipment into operation.</w:t>
      </w:r>
      <w:commentRangeEnd w:id="972"/>
      <w:r w:rsidR="0026065E">
        <w:rPr>
          <w:rStyle w:val="Odkaznakoment"/>
          <w:lang w:eastAsia="cs-CZ"/>
        </w:rPr>
        <w:commentReference w:id="972"/>
      </w:r>
      <w:commentRangeEnd w:id="973"/>
      <w:r w:rsidR="00143A32">
        <w:rPr>
          <w:rStyle w:val="Odkaznakoment"/>
          <w:lang w:eastAsia="cs-CZ"/>
        </w:rPr>
        <w:commentReference w:id="973"/>
      </w:r>
    </w:p>
    <w:p w14:paraId="51245CBA" w14:textId="77777777" w:rsidR="006D4645" w:rsidRPr="00F5220B" w:rsidRDefault="006D4645" w:rsidP="00A94A7D">
      <w:pPr>
        <w:pStyle w:val="ENClanek11"/>
        <w:rPr>
          <w:del w:id="982" w:author="AIB" w:date="2024-07-08T20:48:00Z" w16du:dateUtc="2024-07-08T18:48:00Z"/>
        </w:rPr>
      </w:pPr>
      <w:bookmarkStart w:id="983" w:name="_Ref158390491"/>
      <w:commentRangeStart w:id="984"/>
      <w:commentRangeStart w:id="985"/>
      <w:del w:id="986" w:author="AIB" w:date="2024-07-08T20:48:00Z" w16du:dateUtc="2024-07-08T18:48:00Z">
        <w:r w:rsidRPr="00F5220B">
          <w:delText xml:space="preserve">Should the Contractor use equipment, tools, areas and/or other facilities provided to it by the Customer </w:delText>
        </w:r>
        <w:r w:rsidR="003C3F68" w:rsidRPr="00F5220B">
          <w:delText>based on</w:delText>
        </w:r>
        <w:r w:rsidRPr="00F5220B">
          <w:delText xml:space="preserve"> or in relation to this Contract, the Contractor shall do so at its own risk and responsibility.</w:delText>
        </w:r>
      </w:del>
      <w:bookmarkEnd w:id="983"/>
      <w:commentRangeEnd w:id="984"/>
      <w:r w:rsidR="00F6757C">
        <w:rPr>
          <w:rStyle w:val="Odkaznakoment"/>
          <w:lang w:eastAsia="cs-CZ"/>
        </w:rPr>
        <w:commentReference w:id="984"/>
      </w:r>
      <w:commentRangeEnd w:id="985"/>
      <w:r w:rsidR="00567D10">
        <w:rPr>
          <w:rStyle w:val="Odkaznakoment"/>
          <w:lang w:eastAsia="cs-CZ"/>
        </w:rPr>
        <w:commentReference w:id="985"/>
      </w:r>
    </w:p>
    <w:p w14:paraId="04FB267E" w14:textId="4E53854E" w:rsidR="003F092B" w:rsidRPr="00A75846" w:rsidRDefault="003F092B" w:rsidP="003F092B">
      <w:pPr>
        <w:pStyle w:val="ENClanek11"/>
        <w:rPr>
          <w:lang w:val="en-GB"/>
        </w:rPr>
      </w:pPr>
      <w:commentRangeStart w:id="987"/>
      <w:commentRangeStart w:id="988"/>
      <w:r w:rsidRPr="00A75846">
        <w:rPr>
          <w:lang w:val="en-GB"/>
        </w:rPr>
        <w:t xml:space="preserve">The Contractor shall bear all </w:t>
      </w:r>
      <w:ins w:id="989" w:author="AIB" w:date="2024-07-08T20:48:00Z" w16du:dateUtc="2024-07-08T18:48:00Z">
        <w:r w:rsidRPr="00A75846">
          <w:rPr>
            <w:lang w:val="en-GB"/>
          </w:rPr>
          <w:t xml:space="preserve">its </w:t>
        </w:r>
      </w:ins>
      <w:r w:rsidRPr="00A75846">
        <w:rPr>
          <w:lang w:val="en-GB"/>
        </w:rPr>
        <w:t>communication expenses, to be paid due to the Contractor’s actions on the Site, based on the costs according to the valid local communication tariff.</w:t>
      </w:r>
      <w:commentRangeEnd w:id="987"/>
      <w:r w:rsidR="004E595F">
        <w:rPr>
          <w:rStyle w:val="Odkaznakoment"/>
          <w:lang w:eastAsia="cs-CZ"/>
        </w:rPr>
        <w:commentReference w:id="987"/>
      </w:r>
      <w:commentRangeEnd w:id="988"/>
      <w:r w:rsidR="008C74E2">
        <w:rPr>
          <w:rStyle w:val="Odkaznakoment"/>
          <w:lang w:eastAsia="cs-CZ"/>
        </w:rPr>
        <w:commentReference w:id="988"/>
      </w:r>
    </w:p>
    <w:p w14:paraId="32005769" w14:textId="752DDBC5"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14777E7D" w:rsidR="00743065" w:rsidRPr="00A75846" w:rsidRDefault="003F092B" w:rsidP="003F092B">
      <w:pPr>
        <w:pStyle w:val="ENClanek11"/>
        <w:rPr>
          <w:lang w:val="en-GB"/>
        </w:rPr>
      </w:pPr>
      <w:r w:rsidRPr="00A75846">
        <w:rPr>
          <w:lang w:val="en-GB"/>
        </w:rPr>
        <w:t xml:space="preserve">The </w:t>
      </w:r>
      <w:commentRangeStart w:id="990"/>
      <w:commentRangeStart w:id="991"/>
      <w:r w:rsidRPr="00A75846">
        <w:rPr>
          <w:lang w:val="en-GB"/>
        </w:rPr>
        <w:t xml:space="preserve">Contractor shall secure </w:t>
      </w:r>
      <w:commentRangeEnd w:id="990"/>
      <w:r w:rsidR="008D7217">
        <w:rPr>
          <w:rStyle w:val="Odkaznakoment"/>
          <w:lang w:eastAsia="cs-CZ"/>
        </w:rPr>
        <w:commentReference w:id="990"/>
      </w:r>
      <w:commentRangeEnd w:id="991"/>
      <w:r w:rsidR="00AA0355">
        <w:rPr>
          <w:rStyle w:val="Odkaznakoment"/>
          <w:lang w:eastAsia="cs-CZ"/>
        </w:rPr>
        <w:commentReference w:id="991"/>
      </w:r>
      <w:r w:rsidRPr="00A75846">
        <w:rPr>
          <w:lang w:val="en-GB"/>
        </w:rPr>
        <w:t>and shall be fully responsible for observance of on-Site safety regulations by all its employees as well as of its sub-contractors.</w:t>
      </w:r>
      <w:commentRangeStart w:id="992"/>
      <w:commentRangeStart w:id="993"/>
      <w:del w:id="994" w:author="AIB" w:date="2024-07-08T20:48:00Z" w16du:dateUtc="2024-07-08T18:48:00Z">
        <w:r w:rsidR="006D4645" w:rsidRPr="00F5220B">
          <w:rPr>
            <w:lang w:val="en-GB"/>
          </w:rPr>
          <w:delText xml:space="preserve"> For this </w:delText>
        </w:r>
        <w:r w:rsidR="00ED0536" w:rsidRPr="00F5220B">
          <w:rPr>
            <w:lang w:val="en-GB"/>
          </w:rPr>
          <w:delText>purpose,</w:delText>
        </w:r>
        <w:r w:rsidR="006D4645" w:rsidRPr="00F5220B">
          <w:rPr>
            <w:lang w:val="en-GB"/>
          </w:rPr>
          <w:delText xml:space="preserve"> the Contractor shall perform regular training related to on-Site safety regulations. The Customer shall, upon the Contractor’s request, provide support and assistance to the Contractor only with respect to the initial training.</w:delText>
        </w:r>
      </w:del>
      <w:commentRangeEnd w:id="992"/>
      <w:r w:rsidR="00695ABC">
        <w:rPr>
          <w:rStyle w:val="Odkaznakoment"/>
          <w:lang w:eastAsia="cs-CZ"/>
        </w:rPr>
        <w:commentReference w:id="992"/>
      </w:r>
      <w:commentRangeEnd w:id="993"/>
      <w:r w:rsidR="007B03FD">
        <w:rPr>
          <w:rStyle w:val="Odkaznakoment"/>
          <w:lang w:eastAsia="cs-CZ"/>
        </w:rPr>
        <w:commentReference w:id="993"/>
      </w:r>
    </w:p>
    <w:p w14:paraId="45B50594" w14:textId="02D81ECD" w:rsidR="003F092B" w:rsidRPr="00A75846" w:rsidRDefault="00710A4C" w:rsidP="00710A4C">
      <w:pPr>
        <w:pStyle w:val="ENNadpis1"/>
        <w:rPr>
          <w:lang w:val="en-GB"/>
        </w:rPr>
      </w:pPr>
      <w:bookmarkStart w:id="995" w:name="_Ref442194057"/>
      <w:bookmarkStart w:id="996" w:name="_Ref171346466"/>
      <w:bookmarkStart w:id="997" w:name="_Toc164862225"/>
      <w:bookmarkStart w:id="998" w:name="_Toc160181384"/>
      <w:bookmarkStart w:id="999" w:name="_Ref164970671"/>
      <w:bookmarkStart w:id="1000" w:name="_Toc164974281"/>
      <w:bookmarkStart w:id="1001" w:name="_Toc165989700"/>
      <w:bookmarkStart w:id="1002" w:name="_Toc171414918"/>
      <w:r w:rsidRPr="00A75846">
        <w:rPr>
          <w:lang w:val="en-GB"/>
        </w:rPr>
        <w:t>S</w:t>
      </w:r>
      <w:bookmarkEnd w:id="995"/>
      <w:r w:rsidRPr="00A75846">
        <w:rPr>
          <w:lang w:val="en-GB"/>
        </w:rPr>
        <w:t>ITE REGULATIONS</w:t>
      </w:r>
      <w:bookmarkEnd w:id="996"/>
      <w:bookmarkEnd w:id="997"/>
      <w:bookmarkEnd w:id="998"/>
      <w:bookmarkEnd w:id="999"/>
      <w:bookmarkEnd w:id="1000"/>
      <w:bookmarkEnd w:id="1001"/>
      <w:bookmarkEnd w:id="1002"/>
    </w:p>
    <w:p w14:paraId="3875BFF3" w14:textId="02F6FFD2" w:rsidR="00627EEF" w:rsidRPr="00A75846" w:rsidRDefault="00627EEF" w:rsidP="00627EEF">
      <w:pPr>
        <w:pStyle w:val="ENClanek11"/>
        <w:rPr>
          <w:lang w:val="en-GB"/>
        </w:rPr>
      </w:pPr>
      <w:bookmarkStart w:id="1003" w:name="_Ref171348739"/>
      <w:bookmarkStart w:id="1004" w:name="_Ref442193863"/>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 xml:space="preserve">Equipment and any other activities only qualified and skilled personnel. </w:t>
      </w:r>
      <w:commentRangeStart w:id="1005"/>
      <w:commentRangeStart w:id="1006"/>
      <w:r w:rsidRPr="00A75846">
        <w:rPr>
          <w:lang w:val="en-GB"/>
        </w:rPr>
        <w:t>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1003"/>
      <w:commentRangeEnd w:id="1005"/>
      <w:r w:rsidR="00FA7187">
        <w:rPr>
          <w:rStyle w:val="Odkaznakoment"/>
          <w:lang w:eastAsia="cs-CZ"/>
        </w:rPr>
        <w:commentReference w:id="1005"/>
      </w:r>
      <w:commentRangeEnd w:id="1006"/>
      <w:r w:rsidR="007127C4">
        <w:rPr>
          <w:rStyle w:val="Odkaznakoment"/>
          <w:lang w:eastAsia="cs-CZ"/>
        </w:rPr>
        <w:commentReference w:id="1006"/>
      </w:r>
    </w:p>
    <w:p w14:paraId="185198CF" w14:textId="51690D93" w:rsidR="00627EEF" w:rsidRPr="00A75846" w:rsidRDefault="00627EEF" w:rsidP="00627EEF">
      <w:pPr>
        <w:pStyle w:val="ENClanek11"/>
        <w:rPr>
          <w:lang w:val="en-GB"/>
        </w:rPr>
      </w:pPr>
      <w:bookmarkStart w:id="1007" w:name="_Ref171348755"/>
      <w:bookmarkStart w:id="1008" w:name="_Ref160178357"/>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 the relevant hygiene and fire regulations.</w:t>
      </w:r>
      <w:bookmarkEnd w:id="1007"/>
      <w:bookmarkEnd w:id="1008"/>
    </w:p>
    <w:p w14:paraId="0D5FF446" w14:textId="57CF4E37"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 xml:space="preserve">Contractor’s experts shall become acquainted during initial instructions training provided </w:t>
      </w:r>
      <w:r w:rsidRPr="00A75846">
        <w:rPr>
          <w:lang w:val="en-GB"/>
        </w:rPr>
        <w:lastRenderedPageBreak/>
        <w:t>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bookmarkEnd w:id="1004"/>
    </w:p>
    <w:p w14:paraId="1583E1EA" w14:textId="6A448947" w:rsidR="00710A4C" w:rsidRPr="00A75846" w:rsidRDefault="00627EEF" w:rsidP="00627EEF">
      <w:pPr>
        <w:pStyle w:val="ENClanek11"/>
        <w:rPr>
          <w:lang w:val="en-GB"/>
        </w:rPr>
      </w:pPr>
      <w:bookmarkStart w:id="1009" w:name="_Ref442193712"/>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B1496">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9B1496">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bookmarkEnd w:id="1009"/>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62535969"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B1496">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3C015668"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 xml:space="preserve">accept the checking system of persons, </w:t>
      </w:r>
      <w:proofErr w:type="gramStart"/>
      <w:r w:rsidRPr="00A75846">
        <w:rPr>
          <w:lang w:val="en-GB"/>
        </w:rPr>
        <w:t>vehicles</w:t>
      </w:r>
      <w:proofErr w:type="gramEnd"/>
      <w:r w:rsidRPr="00A75846">
        <w:rPr>
          <w:lang w:val="en-GB"/>
        </w:rPr>
        <w:t xml:space="preserve">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697E214E" w:rsidR="006D399B" w:rsidRPr="00A75846" w:rsidRDefault="006D399B" w:rsidP="006D399B">
      <w:pPr>
        <w:pStyle w:val="ENClaneka"/>
        <w:rPr>
          <w:lang w:val="en-GB"/>
        </w:rPr>
      </w:pPr>
      <w:r w:rsidRPr="00A75846">
        <w:rPr>
          <w:lang w:val="en-GB"/>
        </w:rPr>
        <w:t xml:space="preserve">secure property protection in provided rooms and at the handed over </w:t>
      </w:r>
      <w:del w:id="1010" w:author="AIB" w:date="2024-07-08T20:48:00Z" w16du:dateUtc="2024-07-08T18:48:00Z">
        <w:r w:rsidR="006D4645" w:rsidRPr="00F5220B">
          <w:rPr>
            <w:lang w:val="en-GB"/>
          </w:rPr>
          <w:delText>work place</w:delText>
        </w:r>
      </w:del>
      <w:ins w:id="1011" w:author="AIB" w:date="2024-07-08T20:48:00Z" w16du:dateUtc="2024-07-08T18:48:00Z">
        <w:r w:rsidRPr="00A75846">
          <w:rPr>
            <w:lang w:val="en-GB"/>
          </w:rPr>
          <w:t>workplace</w:t>
        </w:r>
      </w:ins>
      <w:r w:rsidRPr="00A75846">
        <w:rPr>
          <w:lang w:val="en-GB"/>
        </w:rPr>
        <w:t xml:space="preserv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2E8D1995" w:rsidR="00B82970" w:rsidRPr="00A75846" w:rsidRDefault="00B82970" w:rsidP="00B82970">
      <w:pPr>
        <w:pStyle w:val="ENClanek11"/>
        <w:rPr>
          <w:lang w:val="en-GB"/>
        </w:rPr>
      </w:pPr>
      <w:r w:rsidRPr="00A75846">
        <w:rPr>
          <w:lang w:val="en-GB"/>
        </w:rPr>
        <w:t>The Contractor shall be responsible for observance by its vendors/subcontractors of</w:t>
      </w:r>
      <w:del w:id="1012" w:author="AIB" w:date="2024-07-08T20:48:00Z" w16du:dateUtc="2024-07-08T18:48:00Z">
        <w:r w:rsidR="006D4645" w:rsidRPr="00F5220B">
          <w:rPr>
            <w:lang w:val="en-GB"/>
          </w:rPr>
          <w:delText> </w:delText>
        </w:r>
      </w:del>
      <w:ins w:id="1013" w:author="AIB" w:date="2024-07-08T20:48:00Z" w16du:dateUtc="2024-07-08T18:48:00Z">
        <w:r w:rsidRPr="00A75846">
          <w:rPr>
            <w:lang w:val="en-GB"/>
          </w:rPr>
          <w:t xml:space="preserve"> </w:t>
        </w:r>
      </w:ins>
      <w:r w:rsidRPr="00A75846">
        <w:rPr>
          <w:lang w:val="en-GB"/>
        </w:rPr>
        <w:t>the</w:t>
      </w:r>
      <w:del w:id="1014" w:author="AIB" w:date="2024-07-08T20:48:00Z" w16du:dateUtc="2024-07-08T18:48:00Z">
        <w:r w:rsidR="006D4645" w:rsidRPr="00F5220B">
          <w:rPr>
            <w:lang w:val="en-GB"/>
          </w:rPr>
          <w:delText> </w:delText>
        </w:r>
      </w:del>
      <w:ins w:id="1015" w:author="AIB" w:date="2024-07-08T20:48:00Z" w16du:dateUtc="2024-07-08T18:48:00Z">
        <w:r w:rsidRPr="00A75846">
          <w:rPr>
            <w:lang w:val="en-GB"/>
          </w:rPr>
          <w:t xml:space="preserve"> </w:t>
        </w:r>
      </w:ins>
      <w:r w:rsidRPr="00A75846">
        <w:rPr>
          <w:lang w:val="en-GB"/>
        </w:rPr>
        <w:t>foregoing provisions.</w:t>
      </w:r>
    </w:p>
    <w:p w14:paraId="340BEF47" w14:textId="022F095E" w:rsidR="00C578BD" w:rsidRPr="00A75846" w:rsidRDefault="00ED1461" w:rsidP="00C578BD">
      <w:pPr>
        <w:pStyle w:val="ENNadpis1"/>
        <w:rPr>
          <w:lang w:val="en-GB"/>
        </w:rPr>
      </w:pPr>
      <w:bookmarkStart w:id="1016" w:name="_Toc159942713"/>
      <w:bookmarkStart w:id="1017" w:name="_Toc159942833"/>
      <w:bookmarkStart w:id="1018" w:name="_Toc159942714"/>
      <w:bookmarkStart w:id="1019" w:name="_Toc159942834"/>
      <w:bookmarkStart w:id="1020" w:name="_Toc159942715"/>
      <w:bookmarkStart w:id="1021" w:name="_Toc159942835"/>
      <w:bookmarkStart w:id="1022" w:name="_Toc159942716"/>
      <w:bookmarkStart w:id="1023" w:name="_Toc159942836"/>
      <w:bookmarkStart w:id="1024" w:name="_Ref171343799"/>
      <w:bookmarkStart w:id="1025" w:name="_Toc160181385"/>
      <w:bookmarkStart w:id="1026" w:name="_Toc159922341"/>
      <w:bookmarkStart w:id="1027" w:name="_Toc160195128"/>
      <w:bookmarkStart w:id="1028" w:name="_Toc164862226"/>
      <w:bookmarkStart w:id="1029" w:name="_Toc164974282"/>
      <w:bookmarkStart w:id="1030" w:name="_Ref165304255"/>
      <w:bookmarkStart w:id="1031" w:name="_Toc165989701"/>
      <w:bookmarkStart w:id="1032" w:name="_Toc171414919"/>
      <w:bookmarkEnd w:id="1016"/>
      <w:bookmarkEnd w:id="1017"/>
      <w:bookmarkEnd w:id="1018"/>
      <w:bookmarkEnd w:id="1019"/>
      <w:bookmarkEnd w:id="1020"/>
      <w:bookmarkEnd w:id="1021"/>
      <w:bookmarkEnd w:id="1022"/>
      <w:bookmarkEnd w:id="1023"/>
      <w:r w:rsidRPr="00A75846">
        <w:rPr>
          <w:lang w:val="en-GB"/>
        </w:rPr>
        <w:t>CONTRACT SCHEDULES</w:t>
      </w:r>
      <w:bookmarkEnd w:id="1024"/>
      <w:bookmarkEnd w:id="1025"/>
      <w:bookmarkEnd w:id="1026"/>
      <w:bookmarkEnd w:id="1027"/>
      <w:bookmarkEnd w:id="1028"/>
      <w:bookmarkEnd w:id="1029"/>
      <w:bookmarkEnd w:id="1030"/>
      <w:bookmarkEnd w:id="1031"/>
      <w:bookmarkEnd w:id="1032"/>
    </w:p>
    <w:p w14:paraId="570505B8" w14:textId="1A5CA322" w:rsidR="006B3E92" w:rsidRPr="00A75846" w:rsidRDefault="006B3E92" w:rsidP="006B3E92">
      <w:pPr>
        <w:pStyle w:val="ENClanek11"/>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w:t>
      </w:r>
      <w:commentRangeStart w:id="1033"/>
      <w:commentRangeStart w:id="1034"/>
      <w:r w:rsidRPr="00A75846">
        <w:rPr>
          <w:lang w:val="en-GB"/>
        </w:rPr>
        <w:t xml:space="preserve">submit for review and approval of the Customer’s Representative detailed </w:t>
      </w:r>
      <w:commentRangeEnd w:id="1033"/>
      <w:r w:rsidR="008A6ACF">
        <w:rPr>
          <w:rStyle w:val="Odkaznakoment"/>
          <w:lang w:eastAsia="cs-CZ"/>
        </w:rPr>
        <w:commentReference w:id="1033"/>
      </w:r>
      <w:commentRangeEnd w:id="1034"/>
      <w:r w:rsidR="00F41980">
        <w:rPr>
          <w:rStyle w:val="Odkaznakoment"/>
          <w:lang w:eastAsia="cs-CZ"/>
        </w:rPr>
        <w:commentReference w:id="1034"/>
      </w:r>
      <w:r w:rsidRPr="00A75846">
        <w:rPr>
          <w:lang w:val="en-GB"/>
        </w:rPr>
        <w:t>schedules as</w:t>
      </w:r>
      <w:r w:rsidR="002C6455" w:rsidRPr="00A75846">
        <w:rPr>
          <w:lang w:val="en-GB"/>
        </w:rPr>
        <w:t> </w:t>
      </w:r>
      <w:r w:rsidRPr="00A75846">
        <w:rPr>
          <w:lang w:val="en-GB"/>
        </w:rPr>
        <w:t>required by this Clause</w:t>
      </w:r>
      <w:r w:rsidR="00D65D71" w:rsidRPr="00A75846">
        <w:rPr>
          <w:lang w:val="en-GB"/>
        </w:rPr>
        <w:t xml:space="preserve"> </w:t>
      </w:r>
      <w:ins w:id="1035" w:author="AIB" w:date="2024-07-08T20:48:00Z" w16du:dateUtc="2024-07-08T18:48:00Z">
        <w:r w:rsidR="00D65D71" w:rsidRPr="00A75846">
          <w:rPr>
            <w:lang w:val="en-GB"/>
          </w:rPr>
          <w:fldChar w:fldCharType="begin"/>
        </w:r>
        <w:r w:rsidR="00D65D71" w:rsidRPr="00A75846">
          <w:rPr>
            <w:lang w:val="en-GB"/>
          </w:rPr>
          <w:instrText xml:space="preserve"> REF _Ref171343799 \w \h </w:instrText>
        </w:r>
      </w:ins>
      <w:r w:rsidR="00D65D71" w:rsidRPr="00A75846">
        <w:rPr>
          <w:lang w:val="en-GB"/>
        </w:rPr>
      </w:r>
      <w:ins w:id="1036" w:author="AIB" w:date="2024-07-08T20:48:00Z" w16du:dateUtc="2024-07-08T18:48:00Z">
        <w:r w:rsidR="00D65D71" w:rsidRPr="00A75846">
          <w:rPr>
            <w:lang w:val="en-GB"/>
          </w:rPr>
          <w:fldChar w:fldCharType="separate"/>
        </w:r>
      </w:ins>
      <w:r w:rsidR="009B1496">
        <w:rPr>
          <w:lang w:val="en-GB"/>
        </w:rPr>
        <w:t>19</w:t>
      </w:r>
      <w:ins w:id="1037" w:author="AIB" w:date="2024-07-08T20:48:00Z" w16du:dateUtc="2024-07-08T18:48:00Z">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w:t>
        </w:r>
      </w:ins>
      <w:r w:rsidRPr="00A75846">
        <w:rPr>
          <w:lang w:val="en-GB"/>
        </w:rPr>
        <w:t xml:space="preserve">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bookmarkStart w:id="1038" w:name="_Ref158479595"/>
      <w:r w:rsidRPr="00A75846">
        <w:rPr>
          <w:lang w:val="en-GB"/>
        </w:rPr>
        <w:lastRenderedPageBreak/>
        <w:t>The schedules submitted by the Contractor as required hereunder shall exhibit mutual interrelationship and consistency from one schedule to another.</w:t>
      </w:r>
      <w:bookmarkEnd w:id="1038"/>
    </w:p>
    <w:p w14:paraId="59F8433F" w14:textId="3BBC20A0" w:rsidR="00EB2FA5" w:rsidRPr="00A75846" w:rsidRDefault="00F127F9" w:rsidP="00F127F9">
      <w:pPr>
        <w:pStyle w:val="ENClaneka"/>
        <w:rPr>
          <w:b/>
          <w:bCs/>
          <w:lang w:val="en-GB"/>
        </w:rPr>
      </w:pPr>
      <w:bookmarkStart w:id="1039" w:name="_Ref171347714"/>
      <w:bookmarkStart w:id="1040" w:name="_Ref158479598"/>
      <w:r w:rsidRPr="00A75846">
        <w:rPr>
          <w:b/>
          <w:bCs/>
          <w:lang w:val="en-GB"/>
        </w:rPr>
        <w:t>Contract Implementation Schedule (CIS)</w:t>
      </w:r>
      <w:bookmarkEnd w:id="1039"/>
      <w:bookmarkEnd w:id="1040"/>
    </w:p>
    <w:p w14:paraId="77DE9948" w14:textId="611F3AE1" w:rsidR="006973CB" w:rsidRPr="00A75846" w:rsidRDefault="006973CB" w:rsidP="006973CB">
      <w:pPr>
        <w:pStyle w:val="ENTexta"/>
      </w:pPr>
      <w:r w:rsidRPr="00A75846">
        <w:t xml:space="preserve">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del w:id="1041" w:author="AIB" w:date="2024-07-08T20:48:00Z" w16du:dateUtc="2024-07-08T18:48:00Z">
        <w:r w:rsidR="006D4645" w:rsidRPr="00F5220B">
          <w:delText>(„</w:delText>
        </w:r>
        <w:r w:rsidR="006D4645" w:rsidRPr="00F5220B">
          <w:rPr>
            <w:b/>
          </w:rPr>
          <w:delText>Contract Implementation Schedule</w:delText>
        </w:r>
        <w:r w:rsidR="006D4645" w:rsidRPr="00F5220B">
          <w:delText xml:space="preserve">”). </w:delText>
        </w:r>
      </w:del>
      <w:ins w:id="1042" w:author="AIB" w:date="2024-07-08T20:48:00Z" w16du:dateUtc="2024-07-08T18:48:00Z">
        <w:r w:rsidRPr="00A75846">
          <w:t>(</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ins>
    </w:p>
    <w:p w14:paraId="18AFA29D" w14:textId="7BEF9F28"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w:t>
      </w:r>
      <w:ins w:id="1043" w:author="AIB" w:date="2024-07-08T20:48:00Z" w16du:dateUtc="2024-07-08T18:48:00Z">
        <w:r w:rsidRPr="00A75846">
          <w:t xml:space="preserve"> on required basis</w:t>
        </w:r>
      </w:ins>
      <w:r w:rsidRPr="00A75846">
        <w:t>, provided that:</w:t>
      </w:r>
    </w:p>
    <w:p w14:paraId="585B5B86" w14:textId="11D69299" w:rsidR="000C0C6F" w:rsidRPr="00A75846" w:rsidRDefault="000C0C6F" w:rsidP="000C0C6F">
      <w:pPr>
        <w:pStyle w:val="ENClaneki"/>
        <w:rPr>
          <w:lang w:val="en-GB"/>
        </w:rPr>
      </w:pPr>
      <w:r w:rsidRPr="00A75846">
        <w:rPr>
          <w:lang w:val="en-GB"/>
        </w:rPr>
        <w:t xml:space="preserve">such variation does not </w:t>
      </w:r>
      <w:del w:id="1044" w:author="AIB" w:date="2024-07-08T20:48:00Z" w16du:dateUtc="2024-07-08T18:48:00Z">
        <w:r w:rsidR="006D4645" w:rsidRPr="00F5220B">
          <w:rPr>
            <w:lang w:val="en-GB"/>
          </w:rPr>
          <w:delText xml:space="preserve">affect </w:delText>
        </w:r>
      </w:del>
      <w:r w:rsidR="00CB22AD" w:rsidRPr="00A75846">
        <w:rPr>
          <w:lang w:val="en-GB"/>
        </w:rPr>
        <w:t>negatively</w:t>
      </w:r>
      <w:ins w:id="1045" w:author="AIB" w:date="2024-07-08T20:48:00Z" w16du:dateUtc="2024-07-08T18:48:00Z">
        <w:r w:rsidR="00CB22AD" w:rsidRPr="00A75846">
          <w:rPr>
            <w:lang w:val="en-GB"/>
          </w:rPr>
          <w:t xml:space="preserve"> affect</w:t>
        </w:r>
      </w:ins>
      <w:r w:rsidRPr="00A75846">
        <w:rPr>
          <w:lang w:val="en-GB"/>
        </w:rPr>
        <w:t xml:space="preserve"> the </w:t>
      </w:r>
      <w:bookmarkStart w:id="1046" w:name="_Hlk158499754"/>
      <w:r w:rsidRPr="00A75846">
        <w:rPr>
          <w:lang w:val="en-GB"/>
        </w:rPr>
        <w:t xml:space="preserve">Contractual Completion Date </w:t>
      </w:r>
      <w:bookmarkEnd w:id="1046"/>
      <w:r w:rsidRPr="00A75846">
        <w:rPr>
          <w:lang w:val="en-GB"/>
        </w:rPr>
        <w:t>(or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38045B05"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 xml:space="preserve">Work </w:t>
      </w:r>
      <w:proofErr w:type="gramStart"/>
      <w:r w:rsidRPr="00A75846">
        <w:t>in order to</w:t>
      </w:r>
      <w:proofErr w:type="gramEnd"/>
      <w:r w:rsidRPr="00A75846">
        <w:t xml:space="preserve"> meet the milestones stipulated for each major event as well as</w:t>
      </w:r>
      <w:r w:rsidR="002C6455" w:rsidRPr="00A75846">
        <w:t> </w:t>
      </w:r>
      <w:r w:rsidRPr="00A75846">
        <w:t>the</w:t>
      </w:r>
      <w:r w:rsidR="002C6455" w:rsidRPr="00A75846">
        <w:t> </w:t>
      </w:r>
      <w:r w:rsidRPr="00A75846">
        <w:t xml:space="preserve">activities listed in the Price </w:t>
      </w:r>
      <w:commentRangeStart w:id="1047"/>
      <w:commentRangeStart w:id="1048"/>
      <w:r w:rsidRPr="00A75846">
        <w:t>Schedule</w:t>
      </w:r>
      <w:commentRangeEnd w:id="1047"/>
      <w:r w:rsidR="00A62F34">
        <w:rPr>
          <w:rStyle w:val="Odkaznakoment"/>
          <w:lang w:val="en-US" w:eastAsia="cs-CZ"/>
        </w:rPr>
        <w:commentReference w:id="1047"/>
      </w:r>
      <w:commentRangeEnd w:id="1048"/>
      <w:r w:rsidR="00783F48">
        <w:rPr>
          <w:rStyle w:val="Odkaznakoment"/>
          <w:lang w:val="en-US" w:eastAsia="cs-CZ"/>
        </w:rPr>
        <w:commentReference w:id="1048"/>
      </w:r>
      <w:r w:rsidRPr="00A75846">
        <w:t>.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 xml:space="preserve">Commissioning </w:t>
      </w:r>
      <w:commentRangeStart w:id="1049"/>
      <w:commentRangeStart w:id="1050"/>
      <w:r w:rsidRPr="00A75846">
        <w:rPr>
          <w:b/>
          <w:bCs/>
          <w:lang w:val="en-GB"/>
        </w:rPr>
        <w:t>schedule</w:t>
      </w:r>
      <w:commentRangeEnd w:id="1049"/>
      <w:r w:rsidR="00EA5278">
        <w:rPr>
          <w:rStyle w:val="Odkaznakoment"/>
          <w:lang w:eastAsia="cs-CZ"/>
        </w:rPr>
        <w:commentReference w:id="1049"/>
      </w:r>
      <w:commentRangeEnd w:id="1050"/>
      <w:r w:rsidR="0041715F">
        <w:rPr>
          <w:rStyle w:val="Odkaznakoment"/>
          <w:lang w:eastAsia="cs-CZ"/>
        </w:rPr>
        <w:commentReference w:id="1050"/>
      </w:r>
    </w:p>
    <w:p w14:paraId="2BD79036" w14:textId="637646A5"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37733340"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5981E1C2"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7D666683" w:rsidR="00151571" w:rsidRPr="00A75846" w:rsidRDefault="00151571" w:rsidP="00151571">
      <w:pPr>
        <w:pStyle w:val="ENTexta"/>
      </w:pPr>
      <w:commentRangeStart w:id="1051"/>
      <w:commentRangeStart w:id="1052"/>
      <w:r w:rsidRPr="00A75846">
        <w:t xml:space="preserve">The </w:t>
      </w:r>
      <w:commentRangeEnd w:id="1051"/>
      <w:r w:rsidR="002B38FC">
        <w:rPr>
          <w:rStyle w:val="Odkaznakoment"/>
          <w:lang w:val="en-US" w:eastAsia="cs-CZ"/>
        </w:rPr>
        <w:commentReference w:id="1051"/>
      </w:r>
      <w:commentRangeEnd w:id="1052"/>
      <w:r w:rsidR="00DA22E0">
        <w:rPr>
          <w:rStyle w:val="Odkaznakoment"/>
          <w:lang w:val="en-US" w:eastAsia="cs-CZ"/>
        </w:rPr>
        <w:commentReference w:id="1052"/>
      </w:r>
      <w:r w:rsidRPr="00A75846">
        <w:t>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 xml:space="preserve">tests, the timetable for conducting same and shall list major items of testing equipment </w:t>
      </w:r>
      <w:r w:rsidRPr="00A75846">
        <w:lastRenderedPageBreak/>
        <w:t>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27695536"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9B1496">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9B1496">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1053" w:name="_Toc159942719"/>
      <w:bookmarkStart w:id="1054" w:name="_Toc159942839"/>
      <w:bookmarkStart w:id="1055" w:name="_Toc159942720"/>
      <w:bookmarkStart w:id="1056" w:name="_Toc159942840"/>
      <w:bookmarkStart w:id="1057" w:name="_Toc159942721"/>
      <w:bookmarkStart w:id="1058" w:name="_Toc159942841"/>
      <w:bookmarkStart w:id="1059" w:name="_Toc159942722"/>
      <w:bookmarkStart w:id="1060" w:name="_Toc159942842"/>
      <w:bookmarkStart w:id="1061" w:name="_Toc159942723"/>
      <w:bookmarkStart w:id="1062" w:name="_Toc159942843"/>
      <w:bookmarkStart w:id="1063" w:name="_Toc159942725"/>
      <w:bookmarkStart w:id="1064" w:name="_Toc159942845"/>
      <w:bookmarkStart w:id="1065" w:name="_Ref158643264"/>
      <w:bookmarkStart w:id="1066" w:name="_Ref158643265"/>
      <w:bookmarkStart w:id="1067" w:name="_Toc164862227"/>
      <w:bookmarkStart w:id="1068" w:name="_Toc160181386"/>
      <w:bookmarkStart w:id="1069" w:name="_Toc164974283"/>
      <w:bookmarkStart w:id="1070" w:name="_Toc165989702"/>
      <w:bookmarkStart w:id="1071" w:name="_Toc171414920"/>
      <w:bookmarkEnd w:id="1053"/>
      <w:bookmarkEnd w:id="1054"/>
      <w:bookmarkEnd w:id="1055"/>
      <w:bookmarkEnd w:id="1056"/>
      <w:bookmarkEnd w:id="1057"/>
      <w:bookmarkEnd w:id="1058"/>
      <w:bookmarkEnd w:id="1059"/>
      <w:bookmarkEnd w:id="1060"/>
      <w:bookmarkEnd w:id="1061"/>
      <w:bookmarkEnd w:id="1062"/>
      <w:bookmarkEnd w:id="1063"/>
      <w:bookmarkEnd w:id="1064"/>
      <w:commentRangeStart w:id="1072"/>
      <w:commentRangeStart w:id="1073"/>
      <w:r w:rsidRPr="00A75846">
        <w:rPr>
          <w:lang w:val="en-GB"/>
        </w:rPr>
        <w:t>I</w:t>
      </w:r>
      <w:bookmarkEnd w:id="1065"/>
      <w:bookmarkEnd w:id="1066"/>
      <w:r w:rsidRPr="00A75846">
        <w:rPr>
          <w:lang w:val="en-GB"/>
        </w:rPr>
        <w:t>NFORMATION TO THE CUSTOMER</w:t>
      </w:r>
      <w:bookmarkEnd w:id="1067"/>
      <w:bookmarkEnd w:id="1068"/>
      <w:bookmarkEnd w:id="1069"/>
      <w:bookmarkEnd w:id="1070"/>
      <w:commentRangeEnd w:id="1072"/>
      <w:r w:rsidR="00571223">
        <w:rPr>
          <w:rStyle w:val="Odkaznakoment"/>
          <w:b w:val="0"/>
          <w:caps w:val="0"/>
          <w:lang w:eastAsia="cs-CZ"/>
        </w:rPr>
        <w:commentReference w:id="1072"/>
      </w:r>
      <w:commentRangeEnd w:id="1073"/>
      <w:r w:rsidR="009428BE">
        <w:rPr>
          <w:rStyle w:val="Odkaznakoment"/>
          <w:b w:val="0"/>
          <w:caps w:val="0"/>
          <w:lang w:eastAsia="cs-CZ"/>
        </w:rPr>
        <w:commentReference w:id="1073"/>
      </w:r>
      <w:bookmarkEnd w:id="1071"/>
    </w:p>
    <w:p w14:paraId="1695B887" w14:textId="624539B7" w:rsidR="0069498E" w:rsidRPr="00A75846" w:rsidRDefault="0069498E" w:rsidP="0069498E">
      <w:pPr>
        <w:pStyle w:val="ENClanek11"/>
        <w:rPr>
          <w:lang w:val="en-GB"/>
        </w:rPr>
      </w:pPr>
      <w:bookmarkStart w:id="1074" w:name="_Ref171347985"/>
      <w:bookmarkStart w:id="1075" w:name="_Ref158655091"/>
      <w:r w:rsidRPr="00A75846">
        <w:rPr>
          <w:lang w:val="en-GB"/>
        </w:rPr>
        <w:t xml:space="preserve">All drawings, diagrams, specifications, calculations, pamphlets, catalogues, literature, samples, data, printouts, certificates, parts lists, equipment lists, manuals, procedures, schedules, charts, </w:t>
      </w:r>
      <w:proofErr w:type="gramStart"/>
      <w:r w:rsidRPr="00A75846">
        <w:rPr>
          <w:lang w:val="en-GB"/>
        </w:rPr>
        <w:t>reports</w:t>
      </w:r>
      <w:proofErr w:type="gramEnd"/>
      <w:r w:rsidRPr="00A75846">
        <w:rPr>
          <w:lang w:val="en-GB"/>
        </w:rPr>
        <w:t xml:space="preserve">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w:t>
      </w:r>
      <w:proofErr w:type="gramStart"/>
      <w:r w:rsidRPr="00A75846">
        <w:rPr>
          <w:lang w:val="en-GB"/>
        </w:rPr>
        <w:t>care</w:t>
      </w:r>
      <w:proofErr w:type="gramEnd"/>
      <w:r w:rsidRPr="00A75846">
        <w:rPr>
          <w:lang w:val="en-GB"/>
        </w:rPr>
        <w:t xml:space="preserv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1074"/>
      <w:bookmarkEnd w:id="1075"/>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without the prior review of such modification or deviation. </w:t>
      </w:r>
      <w:commentRangeStart w:id="1076"/>
      <w:r w:rsidRPr="00A75846">
        <w:rPr>
          <w:lang w:val="en-GB"/>
        </w:rPr>
        <w:t>The</w:t>
      </w:r>
      <w:r w:rsidR="002C6455" w:rsidRPr="00A75846">
        <w:rPr>
          <w:lang w:val="en-GB"/>
        </w:rPr>
        <w:t> </w:t>
      </w:r>
      <w:r w:rsidRPr="00A75846">
        <w:rPr>
          <w:lang w:val="en-GB"/>
        </w:rPr>
        <w:t>Customer’s decisions with respect to adequacy and correctness of prepared Information shall be final and binding on the Contractor.</w:t>
      </w:r>
      <w:commentRangeEnd w:id="1076"/>
      <w:r w:rsidR="00F07D08">
        <w:rPr>
          <w:rStyle w:val="Odkaznakoment"/>
          <w:lang w:eastAsia="cs-CZ"/>
        </w:rPr>
        <w:commentReference w:id="1076"/>
      </w:r>
      <w:r w:rsidRPr="00A75846">
        <w:rPr>
          <w:lang w:val="en-GB"/>
        </w:rPr>
        <w:t xml:space="preserve"> All Information submitted by the Contractor shall 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97322">
      <w:pPr>
        <w:pStyle w:val="ENClaneka"/>
        <w:rPr>
          <w:b/>
          <w:bCs/>
          <w:lang w:val="en-GB"/>
        </w:rPr>
      </w:pPr>
      <w:bookmarkStart w:id="1077" w:name="_Ref165121733"/>
      <w:r w:rsidRPr="00A75846">
        <w:rPr>
          <w:b/>
          <w:bCs/>
          <w:lang w:val="en-GB"/>
        </w:rPr>
        <w:t>Kick-off meeting</w:t>
      </w:r>
      <w:bookmarkEnd w:id="1077"/>
    </w:p>
    <w:p w14:paraId="650B35E7" w14:textId="578F6C1C"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commentRangeStart w:id="1078"/>
      <w:commentRangeStart w:id="1079"/>
      <w:r w:rsidRPr="00A75846">
        <w:rPr>
          <w:b/>
          <w:bCs/>
          <w:lang w:val="en-GB"/>
        </w:rPr>
        <w:t>Progress meetings</w:t>
      </w:r>
      <w:commentRangeEnd w:id="1078"/>
      <w:r w:rsidR="00DF056A">
        <w:rPr>
          <w:rStyle w:val="Odkaznakoment"/>
          <w:lang w:eastAsia="cs-CZ"/>
        </w:rPr>
        <w:commentReference w:id="1078"/>
      </w:r>
      <w:commentRangeEnd w:id="1079"/>
      <w:r w:rsidR="005C2AF3">
        <w:rPr>
          <w:rStyle w:val="Odkaznakoment"/>
          <w:lang w:eastAsia="cs-CZ"/>
        </w:rPr>
        <w:commentReference w:id="1079"/>
      </w:r>
    </w:p>
    <w:p w14:paraId="41346378" w14:textId="18EC794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 xml:space="preserve">kick-off meeting to discuss the status of the Contractor’s performance of this </w:t>
      </w:r>
      <w:r w:rsidRPr="00A75846">
        <w:lastRenderedPageBreak/>
        <w:t>Contract. The progress meetings shall be attended by the contractor’s representative and</w:t>
      </w:r>
      <w:r w:rsidR="002C6455" w:rsidRPr="00A75846">
        <w:t> </w:t>
      </w:r>
      <w:r w:rsidRPr="00A75846">
        <w:t>other Contractor’s personnel.</w:t>
      </w:r>
    </w:p>
    <w:p w14:paraId="11D8D26E" w14:textId="318AE242"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5C853F93"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bookmarkStart w:id="1080" w:name="_Toc159942727"/>
      <w:bookmarkStart w:id="1081" w:name="_Toc159942847"/>
      <w:bookmarkStart w:id="1082" w:name="_Toc159942728"/>
      <w:bookmarkStart w:id="1083" w:name="_Toc159942848"/>
      <w:bookmarkStart w:id="1084" w:name="_Toc159942729"/>
      <w:bookmarkStart w:id="1085" w:name="_Toc159942849"/>
      <w:bookmarkStart w:id="1086" w:name="_Toc159942730"/>
      <w:bookmarkStart w:id="1087" w:name="_Toc159942850"/>
      <w:bookmarkStart w:id="1088" w:name="_Toc159942731"/>
      <w:bookmarkStart w:id="1089" w:name="_Toc159942851"/>
      <w:bookmarkStart w:id="1090" w:name="_Toc159942732"/>
      <w:bookmarkStart w:id="1091" w:name="_Toc159942852"/>
      <w:bookmarkStart w:id="1092" w:name="_Toc159942733"/>
      <w:bookmarkStart w:id="1093" w:name="_Toc159942853"/>
      <w:bookmarkStart w:id="1094" w:name="_Toc159942734"/>
      <w:bookmarkStart w:id="1095" w:name="_Toc159942854"/>
      <w:bookmarkStart w:id="1096" w:name="_Toc159942735"/>
      <w:bookmarkStart w:id="1097" w:name="_Toc159942855"/>
      <w:bookmarkStart w:id="1098" w:name="_Toc159942736"/>
      <w:bookmarkStart w:id="1099" w:name="_Toc159942856"/>
      <w:bookmarkStart w:id="1100" w:name="_Toc159942737"/>
      <w:bookmarkStart w:id="1101" w:name="_Toc159942857"/>
      <w:bookmarkStart w:id="1102" w:name="_Toc159942738"/>
      <w:bookmarkStart w:id="1103" w:name="_Toc159942858"/>
      <w:bookmarkStart w:id="1104" w:name="_Toc159942739"/>
      <w:bookmarkStart w:id="1105" w:name="_Toc159942859"/>
      <w:bookmarkStart w:id="1106" w:name="_Toc159942740"/>
      <w:bookmarkStart w:id="1107" w:name="_Toc159942860"/>
      <w:bookmarkStart w:id="1108" w:name="_Toc159942741"/>
      <w:bookmarkStart w:id="1109" w:name="_Toc159942861"/>
      <w:bookmarkStart w:id="1110" w:name="_Toc159942742"/>
      <w:bookmarkStart w:id="1111" w:name="_Toc159942862"/>
      <w:bookmarkStart w:id="1112" w:name="_Toc159942743"/>
      <w:bookmarkStart w:id="1113" w:name="_Toc159942863"/>
      <w:bookmarkStart w:id="1114" w:name="_Toc159942744"/>
      <w:bookmarkStart w:id="1115" w:name="_Toc159942864"/>
      <w:bookmarkStart w:id="1116" w:name="_Toc159942745"/>
      <w:bookmarkStart w:id="1117" w:name="_Toc159942865"/>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r w:rsidRPr="00A75846">
        <w:rPr>
          <w:b/>
          <w:bCs/>
          <w:lang w:val="en-GB"/>
        </w:rPr>
        <w:t>Drawings</w:t>
      </w:r>
      <w:bookmarkStart w:id="1118" w:name="_Toc159942746"/>
      <w:bookmarkStart w:id="1119" w:name="_Toc159942866"/>
      <w:bookmarkEnd w:id="1118"/>
      <w:bookmarkEnd w:id="1119"/>
    </w:p>
    <w:p w14:paraId="744FFB5D" w14:textId="2B79D6FA"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bookmarkStart w:id="1120" w:name="_Toc159942748"/>
      <w:bookmarkStart w:id="1121" w:name="_Toc159942868"/>
      <w:bookmarkEnd w:id="1120"/>
      <w:bookmarkEnd w:id="1121"/>
    </w:p>
    <w:p w14:paraId="3B6B1878" w14:textId="3597EE29"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w:t>
      </w:r>
      <w:ins w:id="1122" w:author="AIB" w:date="2024-07-08T20:48:00Z" w16du:dateUtc="2024-07-08T18:48:00Z">
        <w:r w:rsidRPr="00A75846">
          <w:t xml:space="preserve">, </w:t>
        </w:r>
        <w:commentRangeStart w:id="1123"/>
        <w:r w:rsidRPr="00A75846">
          <w:t xml:space="preserve">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w:t>
        </w:r>
      </w:ins>
      <w:r w:rsidRPr="00A75846">
        <w:t xml:space="preserve"> </w:t>
      </w:r>
      <w:commentRangeEnd w:id="1123"/>
      <w:r w:rsidR="00B75ECA">
        <w:rPr>
          <w:rStyle w:val="Odkaznakoment"/>
          <w:lang w:val="en-US" w:eastAsia="cs-CZ"/>
        </w:rPr>
        <w:commentReference w:id="1123"/>
      </w:r>
      <w:r w:rsidRPr="00A75846">
        <w:t>shall be complete and detailed and shall be</w:t>
      </w:r>
      <w:del w:id="1124" w:author="AIB" w:date="2024-07-08T20:48:00Z" w16du:dateUtc="2024-07-08T18:48:00Z">
        <w:r w:rsidR="006D4645" w:rsidRPr="00F5220B">
          <w:delText xml:space="preserve"> </w:delText>
        </w:r>
      </w:del>
      <w:ins w:id="1125" w:author="AIB" w:date="2024-07-08T20:48:00Z" w16du:dateUtc="2024-07-08T18:48:00Z">
        <w:r w:rsidR="002C6455" w:rsidRPr="00A75846">
          <w:t> </w:t>
        </w:r>
      </w:ins>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bookmarkStart w:id="1126" w:name="_Toc159942749"/>
      <w:bookmarkStart w:id="1127" w:name="_Toc159942869"/>
      <w:bookmarkEnd w:id="1126"/>
      <w:bookmarkEnd w:id="1127"/>
    </w:p>
    <w:p w14:paraId="16968CD6" w14:textId="5D9A6367" w:rsidR="00EC68AC" w:rsidRPr="00A75846" w:rsidRDefault="00EC68AC" w:rsidP="00EC68AC">
      <w:pPr>
        <w:pStyle w:val="ENTexta"/>
      </w:pPr>
      <w:r w:rsidRPr="00A75846">
        <w:t xml:space="preserve">The drawings, </w:t>
      </w:r>
      <w:proofErr w:type="gramStart"/>
      <w:r w:rsidRPr="00A75846">
        <w:t>forms</w:t>
      </w:r>
      <w:proofErr w:type="gramEnd"/>
      <w:r w:rsidRPr="00A75846">
        <w:t xml:space="preserve"> and tables, that are </w:t>
      </w:r>
      <w:commentRangeStart w:id="1128"/>
      <w:commentRangeStart w:id="1129"/>
      <w:r w:rsidRPr="00A75846">
        <w:t>frequently repeated</w:t>
      </w:r>
      <w:commentRangeEnd w:id="1128"/>
      <w:r w:rsidR="009D7ACB">
        <w:rPr>
          <w:rStyle w:val="Odkaznakoment"/>
          <w:lang w:val="en-US" w:eastAsia="cs-CZ"/>
        </w:rPr>
        <w:commentReference w:id="1128"/>
      </w:r>
      <w:commentRangeEnd w:id="1129"/>
      <w:r w:rsidR="000343D3">
        <w:rPr>
          <w:rStyle w:val="Odkaznakoment"/>
          <w:lang w:val="en-US" w:eastAsia="cs-CZ"/>
        </w:rPr>
        <w:commentReference w:id="1129"/>
      </w:r>
      <w:del w:id="1130" w:author="AIB" w:date="2024-07-08T20:48:00Z" w16du:dateUtc="2024-07-08T18:48:00Z">
        <w:r w:rsidR="006D4645" w:rsidRPr="00F5220B">
          <w:delText>,</w:delText>
        </w:r>
      </w:del>
      <w:ins w:id="1131" w:author="AIB" w:date="2024-07-08T20:48:00Z" w16du:dateUtc="2024-07-08T18:48:00Z">
        <w:r w:rsidRPr="00A75846">
          <w:t xml:space="preserve"> (i.e. more than thrice [3×]),</w:t>
        </w:r>
      </w:ins>
      <w:r w:rsidRPr="00A75846">
        <w:t xml:space="preserve">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bookmarkStart w:id="1132" w:name="_Toc159942750"/>
      <w:bookmarkStart w:id="1133" w:name="_Toc159942870"/>
      <w:bookmarkStart w:id="1134" w:name="_Toc159942751"/>
      <w:bookmarkStart w:id="1135" w:name="_Toc159942871"/>
      <w:bookmarkStart w:id="1136" w:name="_Toc159942752"/>
      <w:bookmarkStart w:id="1137" w:name="_Toc159942872"/>
      <w:bookmarkStart w:id="1138" w:name="_Toc159942753"/>
      <w:bookmarkStart w:id="1139" w:name="_Toc159942873"/>
      <w:bookmarkStart w:id="1140" w:name="_Toc159942754"/>
      <w:bookmarkStart w:id="1141" w:name="_Toc159942874"/>
      <w:bookmarkStart w:id="1142" w:name="_Toc159942755"/>
      <w:bookmarkStart w:id="1143" w:name="_Toc159942875"/>
      <w:bookmarkEnd w:id="1132"/>
      <w:bookmarkEnd w:id="1133"/>
      <w:bookmarkEnd w:id="1134"/>
      <w:bookmarkEnd w:id="1135"/>
      <w:bookmarkEnd w:id="1136"/>
      <w:bookmarkEnd w:id="1137"/>
      <w:bookmarkEnd w:id="1138"/>
      <w:bookmarkEnd w:id="1139"/>
      <w:bookmarkEnd w:id="1140"/>
      <w:bookmarkEnd w:id="1141"/>
      <w:bookmarkEnd w:id="1142"/>
      <w:bookmarkEnd w:id="1143"/>
    </w:p>
    <w:p w14:paraId="7031AD4E" w14:textId="06E44A27" w:rsidR="00C052F7" w:rsidRPr="00A75846" w:rsidRDefault="00EC68AC" w:rsidP="00EC68AC">
      <w:pPr>
        <w:pStyle w:val="ENTexta"/>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 review.</w:t>
      </w:r>
      <w:bookmarkStart w:id="1144" w:name="_Toc159942756"/>
      <w:bookmarkStart w:id="1145" w:name="_Toc159942876"/>
      <w:bookmarkEnd w:id="1144"/>
      <w:bookmarkEnd w:id="1145"/>
    </w:p>
    <w:p w14:paraId="3D900E4C" w14:textId="6B6AD260" w:rsidR="00346283" w:rsidRPr="00A75846" w:rsidRDefault="00AE4555" w:rsidP="00346283">
      <w:pPr>
        <w:pStyle w:val="ENNadpis1"/>
        <w:rPr>
          <w:lang w:val="en-GB"/>
        </w:rPr>
      </w:pPr>
      <w:bookmarkStart w:id="1146" w:name="_Toc159942757"/>
      <w:bookmarkStart w:id="1147" w:name="_Toc159942877"/>
      <w:bookmarkStart w:id="1148" w:name="_Toc159942758"/>
      <w:bookmarkStart w:id="1149" w:name="_Toc159942878"/>
      <w:bookmarkStart w:id="1150" w:name="_Toc159942759"/>
      <w:bookmarkStart w:id="1151" w:name="_Toc159942879"/>
      <w:bookmarkStart w:id="1152" w:name="_Toc159942760"/>
      <w:bookmarkStart w:id="1153" w:name="_Toc159942880"/>
      <w:bookmarkStart w:id="1154" w:name="_Toc159942761"/>
      <w:bookmarkStart w:id="1155" w:name="_Toc159942881"/>
      <w:bookmarkStart w:id="1156" w:name="_Toc159942762"/>
      <w:bookmarkStart w:id="1157" w:name="_Toc159942882"/>
      <w:bookmarkStart w:id="1158" w:name="_Toc164862228"/>
      <w:bookmarkStart w:id="1159" w:name="_Toc160181387"/>
      <w:bookmarkStart w:id="1160" w:name="_Toc164974284"/>
      <w:bookmarkStart w:id="1161" w:name="_Toc165989703"/>
      <w:bookmarkStart w:id="1162" w:name="_Toc171414921"/>
      <w:bookmarkEnd w:id="1146"/>
      <w:bookmarkEnd w:id="1147"/>
      <w:bookmarkEnd w:id="1148"/>
      <w:bookmarkEnd w:id="1149"/>
      <w:bookmarkEnd w:id="1150"/>
      <w:bookmarkEnd w:id="1151"/>
      <w:bookmarkEnd w:id="1152"/>
      <w:bookmarkEnd w:id="1153"/>
      <w:bookmarkEnd w:id="1154"/>
      <w:bookmarkEnd w:id="1155"/>
      <w:bookmarkEnd w:id="1156"/>
      <w:bookmarkEnd w:id="1157"/>
      <w:r w:rsidRPr="00A75846">
        <w:rPr>
          <w:lang w:val="en-GB"/>
        </w:rPr>
        <w:t>OBLIGATIONS AND ASSISTANCE BY THE CUSTOMER</w:t>
      </w:r>
      <w:bookmarkEnd w:id="1158"/>
      <w:bookmarkEnd w:id="1159"/>
      <w:bookmarkEnd w:id="1160"/>
      <w:bookmarkEnd w:id="1161"/>
      <w:bookmarkEnd w:id="1162"/>
    </w:p>
    <w:p w14:paraId="59AA215C" w14:textId="5A085443"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w:t>
      </w:r>
      <w:proofErr w:type="gramStart"/>
      <w:r w:rsidRPr="00A75846">
        <w:rPr>
          <w:lang w:val="en-GB"/>
        </w:rPr>
        <w:t>in order to</w:t>
      </w:r>
      <w:proofErr w:type="gramEnd"/>
      <w:r w:rsidRPr="00A75846">
        <w:rPr>
          <w:lang w:val="en-GB"/>
        </w:rPr>
        <w:t xml:space="preserve"> perform the Contract.</w:t>
      </w:r>
    </w:p>
    <w:p w14:paraId="6ECEAE1F" w14:textId="01ED118D" w:rsidR="003B78C8" w:rsidRPr="00A75846" w:rsidRDefault="003B78C8" w:rsidP="003B78C8">
      <w:pPr>
        <w:pStyle w:val="ENClanek11"/>
        <w:rPr>
          <w:lang w:val="en-GB"/>
        </w:rPr>
      </w:pPr>
      <w:r w:rsidRPr="00A75846">
        <w:rPr>
          <w:lang w:val="en-GB"/>
        </w:rPr>
        <w:lastRenderedPageBreak/>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AB93F28"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70D9E28"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29EA99AB"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6FA7F7CA" w:rsidR="0081205A" w:rsidRPr="00A75846" w:rsidRDefault="0081205A" w:rsidP="0081205A">
      <w:pPr>
        <w:pStyle w:val="ENClaneka"/>
        <w:rPr>
          <w:lang w:val="en-GB"/>
        </w:rPr>
      </w:pPr>
      <w:r w:rsidRPr="00A75846">
        <w:rPr>
          <w:lang w:val="en-GB"/>
        </w:rPr>
        <w:t xml:space="preserve">provide properly operating and maintenance personnel to enable the Contractor to properly carry out the </w:t>
      </w:r>
      <w:commentRangeStart w:id="1163"/>
      <w:commentRangeStart w:id="1164"/>
      <w:ins w:id="1165" w:author="AIB" w:date="2024-07-08T20:48:00Z" w16du:dateUtc="2024-07-08T18:48:00Z">
        <w:r w:rsidRPr="00A75846">
          <w:rPr>
            <w:lang w:val="en-GB"/>
          </w:rPr>
          <w:t>erection</w:t>
        </w:r>
      </w:ins>
      <w:commentRangeEnd w:id="1163"/>
      <w:ins w:id="1166" w:author="AIB" w:date="2024-07-09T06:42:00Z" w16du:dateUtc="2024-07-09T04:42:00Z">
        <w:r w:rsidR="001F6CDD">
          <w:rPr>
            <w:rStyle w:val="Odkaznakoment"/>
            <w:lang w:eastAsia="cs-CZ"/>
          </w:rPr>
          <w:commentReference w:id="1163"/>
        </w:r>
        <w:commentRangeEnd w:id="1164"/>
        <w:r w:rsidR="001F6CDD">
          <w:rPr>
            <w:rStyle w:val="Odkaznakoment"/>
            <w:lang w:eastAsia="cs-CZ"/>
          </w:rPr>
          <w:commentReference w:id="1164"/>
        </w:r>
      </w:ins>
      <w:ins w:id="1167" w:author="AIB" w:date="2024-07-08T20:48:00Z" w16du:dateUtc="2024-07-08T18:48:00Z">
        <w:r w:rsidRPr="00A75846">
          <w:rPr>
            <w:lang w:val="en-GB"/>
          </w:rPr>
          <w:t xml:space="preserve">, </w:t>
        </w:r>
      </w:ins>
      <w:r w:rsidRPr="00A75846">
        <w:rPr>
          <w:lang w:val="en-GB"/>
        </w:rPr>
        <w:t>Cold Commissioning and Hot Commissioning operating of the Equipment;</w:t>
      </w:r>
    </w:p>
    <w:p w14:paraId="41D885A8" w14:textId="58D44901" w:rsidR="0081205A" w:rsidRPr="00A75846" w:rsidRDefault="0081205A" w:rsidP="0081205A">
      <w:pPr>
        <w:pStyle w:val="ENClaneka"/>
        <w:rPr>
          <w:lang w:val="en-GB"/>
        </w:rPr>
      </w:pPr>
      <w:r w:rsidRPr="00A75846">
        <w:rPr>
          <w:lang w:val="en-GB"/>
        </w:rPr>
        <w:t xml:space="preserve">unless otherwise expressly provided elsewhere in this Contract, provide the feedstock, consumables and/or utilities necessary for construction, </w:t>
      </w:r>
      <w:del w:id="1168" w:author="AIB" w:date="2024-07-08T20:48:00Z" w16du:dateUtc="2024-07-08T18:48:00Z">
        <w:r w:rsidR="006D4645" w:rsidRPr="00F5220B">
          <w:rPr>
            <w:lang w:val="en-GB"/>
          </w:rPr>
          <w:delText xml:space="preserve">erection, </w:delText>
        </w:r>
      </w:del>
      <w:r w:rsidRPr="00A75846">
        <w:rPr>
          <w:lang w:val="en-GB"/>
        </w:rPr>
        <w:t>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4C0C9150"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192F87E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9B1496">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 xml:space="preserve">The Customer has no other obligations, </w:t>
      </w:r>
      <w:proofErr w:type="gramStart"/>
      <w:r w:rsidRPr="00A75846">
        <w:rPr>
          <w:lang w:val="en-GB"/>
        </w:rPr>
        <w:t>responsibilities</w:t>
      </w:r>
      <w:proofErr w:type="gramEnd"/>
      <w:r w:rsidRPr="00A75846">
        <w:rPr>
          <w:lang w:val="en-GB"/>
        </w:rPr>
        <w:t xml:space="preserve">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1169" w:name="_Ref158645742"/>
      <w:bookmarkStart w:id="1170" w:name="_Toc164862229"/>
      <w:bookmarkStart w:id="1171" w:name="_Toc160181388"/>
      <w:bookmarkStart w:id="1172" w:name="_Toc164974285"/>
      <w:bookmarkStart w:id="1173" w:name="_Toc165989704"/>
      <w:bookmarkStart w:id="1174" w:name="_Toc171414922"/>
      <w:bookmarkStart w:id="1175" w:name="_Ref158391500"/>
      <w:bookmarkStart w:id="1176" w:name="_Ref158390045"/>
      <w:bookmarkStart w:id="1177" w:name="_Ref158390062"/>
      <w:bookmarkStart w:id="1178" w:name="_Ref158390261"/>
      <w:bookmarkStart w:id="1179" w:name="_Ref158390903"/>
      <w:bookmarkStart w:id="1180" w:name="_Ref158390946"/>
      <w:bookmarkEnd w:id="728"/>
      <w:bookmarkEnd w:id="729"/>
      <w:r w:rsidRPr="00A75846">
        <w:rPr>
          <w:lang w:val="en-GB"/>
        </w:rPr>
        <w:t>S</w:t>
      </w:r>
      <w:bookmarkEnd w:id="1169"/>
      <w:r w:rsidRPr="00A75846">
        <w:rPr>
          <w:lang w:val="en-GB"/>
        </w:rPr>
        <w:t>USPENSION</w:t>
      </w:r>
      <w:bookmarkEnd w:id="1170"/>
      <w:bookmarkEnd w:id="1171"/>
      <w:bookmarkEnd w:id="1172"/>
      <w:bookmarkEnd w:id="1173"/>
      <w:bookmarkEnd w:id="1174"/>
    </w:p>
    <w:p w14:paraId="4E9BF177" w14:textId="45DD85EB" w:rsidR="00D67E1D" w:rsidRPr="00A75846" w:rsidRDefault="009D4E7C" w:rsidP="00D67E1D">
      <w:pPr>
        <w:pStyle w:val="ENClanek11"/>
        <w:rPr>
          <w:lang w:val="en-GB"/>
        </w:rPr>
      </w:pPr>
      <w:bookmarkStart w:id="1181" w:name="_Ref442178396"/>
      <w:r w:rsidRPr="00A75846">
        <w:rPr>
          <w:lang w:val="en-GB"/>
        </w:rPr>
        <w:t>The Customer shall be entitled to suspend the Work, either in whole or in part, by written notice to the Contractor, effective upon delivery to the Contractor, if any of the following events occurs:</w:t>
      </w:r>
      <w:bookmarkEnd w:id="1181"/>
    </w:p>
    <w:p w14:paraId="1C6FF22E" w14:textId="1495657C" w:rsidR="00A2795C" w:rsidRPr="00A75846" w:rsidRDefault="00A2795C" w:rsidP="00A2795C">
      <w:pPr>
        <w:pStyle w:val="ENClaneka"/>
        <w:rPr>
          <w:lang w:val="en-GB"/>
        </w:rPr>
      </w:pPr>
      <w:bookmarkStart w:id="1182" w:name="_Ref442178397"/>
      <w:bookmarkStart w:id="1183" w:name="_Ref171348534"/>
      <w:bookmarkStart w:id="1184" w:name="_Ref158656417"/>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w:t>
      </w:r>
      <w:bookmarkEnd w:id="1182"/>
      <w:r w:rsidRPr="00A75846">
        <w:rPr>
          <w:lang w:val="en-GB"/>
        </w:rPr>
        <w:t xml:space="preserve"> or</w:t>
      </w:r>
      <w:bookmarkEnd w:id="1183"/>
      <w:bookmarkEnd w:id="1184"/>
    </w:p>
    <w:p w14:paraId="0DAA9226" w14:textId="77777777" w:rsidR="00A2795C" w:rsidRPr="00A75846" w:rsidRDefault="00A2795C" w:rsidP="00A2795C">
      <w:pPr>
        <w:pStyle w:val="ENClaneka"/>
        <w:rPr>
          <w:lang w:val="en-GB"/>
        </w:rPr>
      </w:pPr>
      <w:bookmarkStart w:id="1185" w:name="_Ref442178456"/>
      <w:bookmarkStart w:id="1186" w:name="_Ref171348541"/>
      <w:bookmarkStart w:id="1187" w:name="_Ref158656424"/>
      <w:r w:rsidRPr="00A75846">
        <w:rPr>
          <w:lang w:val="en-GB"/>
        </w:rPr>
        <w:t>the Contractor is objectively unable to complete the Work due to a lack of Materials;</w:t>
      </w:r>
      <w:bookmarkEnd w:id="1185"/>
      <w:r w:rsidRPr="00A75846">
        <w:rPr>
          <w:lang w:val="en-GB"/>
        </w:rPr>
        <w:t xml:space="preserve"> or</w:t>
      </w:r>
      <w:bookmarkEnd w:id="1186"/>
      <w:bookmarkEnd w:id="1187"/>
    </w:p>
    <w:p w14:paraId="5DC27938" w14:textId="63B58190" w:rsidR="00A2795C" w:rsidRPr="00A75846" w:rsidRDefault="00A2795C" w:rsidP="00A2795C">
      <w:pPr>
        <w:pStyle w:val="ENClaneka"/>
        <w:rPr>
          <w:lang w:val="en-GB"/>
        </w:rPr>
      </w:pPr>
      <w:bookmarkStart w:id="1188" w:name="_Ref171348556"/>
      <w:bookmarkStart w:id="1189" w:name="_Ref164961359"/>
      <w:commentRangeStart w:id="1190"/>
      <w:commentRangeStart w:id="1191"/>
      <w:r w:rsidRPr="00A75846">
        <w:rPr>
          <w:lang w:val="en-GB"/>
        </w:rPr>
        <w:t>an event of Force Majeure occurs.</w:t>
      </w:r>
      <w:bookmarkEnd w:id="1188"/>
      <w:bookmarkEnd w:id="1189"/>
      <w:commentRangeEnd w:id="1190"/>
      <w:r w:rsidR="00C62DAB">
        <w:rPr>
          <w:rStyle w:val="Odkaznakoment"/>
          <w:lang w:eastAsia="cs-CZ"/>
        </w:rPr>
        <w:commentReference w:id="1190"/>
      </w:r>
      <w:commentRangeEnd w:id="1191"/>
      <w:r w:rsidR="000E6F29">
        <w:rPr>
          <w:rStyle w:val="Odkaznakoment"/>
          <w:lang w:eastAsia="cs-CZ"/>
        </w:rPr>
        <w:commentReference w:id="1191"/>
      </w:r>
    </w:p>
    <w:p w14:paraId="173F7732" w14:textId="5EA7FBD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w:t>
      </w:r>
      <w:r w:rsidRPr="00A75846">
        <w:rPr>
          <w:lang w:val="en-GB"/>
        </w:rPr>
        <w:lastRenderedPageBreak/>
        <w:t xml:space="preserve">Parties do not agree otherwise, the Contractor may suspend the Work in accordance with its notice. </w:t>
      </w:r>
    </w:p>
    <w:p w14:paraId="78CC7A33" w14:textId="3BCF6E3F"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49865B9A"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B1496">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9B1496">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42750793"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B1496">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70E1FBF1"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775B1F47" w:rsidR="006D55C0" w:rsidRPr="00A75846" w:rsidRDefault="006D55C0" w:rsidP="006D55C0">
      <w:pPr>
        <w:pStyle w:val="ENClanek11"/>
        <w:rPr>
          <w:lang w:val="en-GB"/>
        </w:rPr>
      </w:pPr>
      <w:bookmarkStart w:id="1192" w:name="_Toc164861797"/>
      <w:bookmarkStart w:id="1193" w:name="_Toc164862351"/>
      <w:bookmarkStart w:id="1194" w:name="_Toc164861798"/>
      <w:bookmarkStart w:id="1195" w:name="_Toc164862352"/>
      <w:bookmarkStart w:id="1196" w:name="_Toc164861799"/>
      <w:bookmarkStart w:id="1197" w:name="_Toc164862353"/>
      <w:bookmarkEnd w:id="1192"/>
      <w:bookmarkEnd w:id="1193"/>
      <w:bookmarkEnd w:id="1194"/>
      <w:bookmarkEnd w:id="1195"/>
      <w:bookmarkEnd w:id="1196"/>
      <w:bookmarkEnd w:id="1197"/>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B1496">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B1496">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9B1496">
        <w:rPr>
          <w:lang w:val="en-GB"/>
        </w:rPr>
        <w:t>40.1</w:t>
      </w:r>
      <w:r w:rsidR="00BF4732" w:rsidRPr="00A75846">
        <w:rPr>
          <w:lang w:val="en-GB"/>
        </w:rPr>
        <w:fldChar w:fldCharType="end"/>
      </w:r>
      <w:r w:rsidRPr="00A75846">
        <w:rPr>
          <w:lang w:val="en-GB"/>
        </w:rPr>
        <w:t xml:space="preserve"> below.</w:t>
      </w:r>
    </w:p>
    <w:p w14:paraId="2F086828" w14:textId="72449C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1198" w:name="_Toc164862230"/>
      <w:bookmarkStart w:id="1199" w:name="_Toc160181389"/>
      <w:bookmarkStart w:id="1200" w:name="_Toc164974286"/>
      <w:bookmarkStart w:id="1201" w:name="_Toc165989705"/>
      <w:bookmarkStart w:id="1202" w:name="_Toc171414923"/>
      <w:bookmarkEnd w:id="1175"/>
      <w:r w:rsidRPr="00A75846">
        <w:rPr>
          <w:lang w:val="en-GB"/>
        </w:rPr>
        <w:t>COMPLETION OF WORK</w:t>
      </w:r>
      <w:bookmarkEnd w:id="1198"/>
      <w:bookmarkEnd w:id="1199"/>
      <w:bookmarkEnd w:id="1200"/>
      <w:bookmarkEnd w:id="1201"/>
      <w:bookmarkEnd w:id="1202"/>
    </w:p>
    <w:p w14:paraId="6ACB4D19" w14:textId="3A680277" w:rsidR="00DA1F3E" w:rsidRPr="00A75846" w:rsidRDefault="00DA1F3E" w:rsidP="00DA1F3E">
      <w:pPr>
        <w:pStyle w:val="ENClanek11"/>
        <w:rPr>
          <w:lang w:val="en-GB"/>
        </w:rPr>
      </w:pPr>
      <w:bookmarkStart w:id="1203" w:name="_Ref442184753"/>
      <w:r w:rsidRPr="00A75846">
        <w:rPr>
          <w:lang w:val="en-GB"/>
        </w:rPr>
        <w:t>Completion of the Work shall be preceded especially by:</w:t>
      </w:r>
      <w:bookmarkEnd w:id="1203"/>
    </w:p>
    <w:p w14:paraId="7118991C" w14:textId="6EA792B4" w:rsidR="00DF19E7" w:rsidRPr="00A75846" w:rsidRDefault="00DF19E7" w:rsidP="00DF19E7">
      <w:pPr>
        <w:pStyle w:val="ENClaneka"/>
        <w:rPr>
          <w:b/>
          <w:bCs/>
          <w:lang w:val="en-GB"/>
        </w:rPr>
      </w:pPr>
      <w:bookmarkStart w:id="1204" w:name="_Ref164872368"/>
      <w:bookmarkStart w:id="1205" w:name="Contructionanderection"/>
      <w:r w:rsidRPr="00A75846">
        <w:rPr>
          <w:b/>
          <w:bCs/>
          <w:lang w:val="en-GB"/>
        </w:rPr>
        <w:t>Construction and erection</w:t>
      </w:r>
      <w:bookmarkEnd w:id="1204"/>
    </w:p>
    <w:bookmarkEnd w:id="1205"/>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38A33CD0" w:rsidR="009E137A" w:rsidRPr="00A75846" w:rsidRDefault="009E137A" w:rsidP="009E137A">
      <w:pPr>
        <w:pStyle w:val="ENClaneki"/>
        <w:rPr>
          <w:lang w:val="en-GB"/>
        </w:rPr>
      </w:pPr>
      <w:r w:rsidRPr="00A75846">
        <w:rPr>
          <w:lang w:val="en-GB"/>
        </w:rPr>
        <w:t xml:space="preserve">The Equipment shall have been completely constructed and erected by the Customer and/or </w:t>
      </w:r>
      <w:commentRangeStart w:id="1206"/>
      <w:ins w:id="1207" w:author="AIB" w:date="2024-07-08T20:48:00Z" w16du:dateUtc="2024-07-08T18:48:00Z">
        <w:r w:rsidRPr="00A75846">
          <w:rPr>
            <w:lang w:val="en-GB"/>
          </w:rPr>
          <w:t xml:space="preserve">the </w:t>
        </w:r>
      </w:ins>
      <w:r w:rsidRPr="00A75846">
        <w:rPr>
          <w:lang w:val="en-GB"/>
        </w:rPr>
        <w:t>selected</w:t>
      </w:r>
      <w:ins w:id="1208" w:author="AIB" w:date="2024-07-08T20:48:00Z" w16du:dateUtc="2024-07-08T18:48:00Z">
        <w:r w:rsidRPr="00A75846">
          <w:rPr>
            <w:lang w:val="en-GB"/>
          </w:rPr>
          <w:t xml:space="preserve"> Customer’s</w:t>
        </w:r>
      </w:ins>
      <w:r w:rsidRPr="00A75846">
        <w:rPr>
          <w:lang w:val="en-GB"/>
        </w:rPr>
        <w:t xml:space="preserve"> </w:t>
      </w:r>
      <w:commentRangeEnd w:id="1206"/>
      <w:r w:rsidR="00954C4B">
        <w:rPr>
          <w:rStyle w:val="Odkaznakoment"/>
          <w:lang w:eastAsia="cs-CZ"/>
        </w:rPr>
        <w:commentReference w:id="1206"/>
      </w:r>
      <w:r w:rsidRPr="00A75846">
        <w:rPr>
          <w:lang w:val="en-GB"/>
        </w:rPr>
        <w:t>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bookmarkStart w:id="1209" w:name="_Ref165123883"/>
      <w:r w:rsidRPr="00A75846">
        <w:rPr>
          <w:lang w:val="en-GB"/>
        </w:rPr>
        <w:lastRenderedPageBreak/>
        <w:t xml:space="preserve">A protocol shall have been signed by the Contractor and by the Customer, evidencing the successful completion of erection, compliance of erection with technical specification, </w:t>
      </w:r>
      <w:proofErr w:type="gramStart"/>
      <w:r w:rsidRPr="00A75846">
        <w:rPr>
          <w:lang w:val="en-GB"/>
        </w:rPr>
        <w:t>design</w:t>
      </w:r>
      <w:proofErr w:type="gramEnd"/>
      <w:r w:rsidRPr="00A75846">
        <w:rPr>
          <w:lang w:val="en-GB"/>
        </w:rPr>
        <w:t xml:space="preserve"> and the Contract. This protocol shall be deemed an official confirmation of the Contractor, that the Equipment was constructed and erected correctly by the Customer and its third-party contractor(s) under the Contractor’s supervision.</w:t>
      </w:r>
      <w:bookmarkEnd w:id="1209"/>
    </w:p>
    <w:p w14:paraId="6DE690CB" w14:textId="4228CFC5"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1210" w:name="_Ref171340345"/>
      <w:bookmarkStart w:id="1211" w:name="_Ref164838168"/>
      <w:r w:rsidRPr="00A75846">
        <w:rPr>
          <w:b/>
          <w:bCs/>
          <w:lang w:val="en-GB"/>
        </w:rPr>
        <w:t>Cold Commissioning</w:t>
      </w:r>
      <w:bookmarkEnd w:id="1210"/>
      <w:bookmarkEnd w:id="1211"/>
    </w:p>
    <w:p w14:paraId="3D7525E2" w14:textId="49AEB7FA" w:rsidR="00FB3BFD" w:rsidRPr="00A75846" w:rsidRDefault="00FB3BFD" w:rsidP="00FB3BFD">
      <w:pPr>
        <w:pStyle w:val="ENTexta"/>
      </w:pPr>
      <w:r w:rsidRPr="00A75846">
        <w:t>The Cold Commissioning may commence once the construction and erection of (</w:t>
      </w:r>
      <w:proofErr w:type="spellStart"/>
      <w:r w:rsidRPr="00A75846">
        <w:t>i</w:t>
      </w:r>
      <w:proofErr w:type="spellEnd"/>
      <w:r w:rsidRPr="00A75846">
        <w:t>)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4ED4C4FD" w:rsidR="002B7112" w:rsidRPr="00A75846" w:rsidRDefault="00FB3BFD" w:rsidP="00FB3BFD">
      <w:pPr>
        <w:pStyle w:val="ENTexta"/>
      </w:pPr>
      <w:r w:rsidRPr="00A75846">
        <w:t>Through the course of the Cold Commissioning:</w:t>
      </w:r>
    </w:p>
    <w:p w14:paraId="47A5B947" w14:textId="53960F93" w:rsidR="00B203E6" w:rsidRPr="00A75846" w:rsidRDefault="00B203E6" w:rsidP="00B203E6">
      <w:pPr>
        <w:pStyle w:val="ENClaneki"/>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42345BDB"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 xml:space="preserve">lifting and handling equipment, including auxiliaries and control systems, including all firefighting and fire-safety equipment, shall have been serviced, adjusted, </w:t>
      </w:r>
      <w:proofErr w:type="gramStart"/>
      <w:r w:rsidRPr="00A75846">
        <w:rPr>
          <w:lang w:val="en-GB"/>
        </w:rPr>
        <w:t>calibrated</w:t>
      </w:r>
      <w:proofErr w:type="gramEnd"/>
      <w:r w:rsidRPr="00A75846">
        <w:rPr>
          <w:lang w:val="en-GB"/>
        </w:rPr>
        <w:t xml:space="preserve"> and set for normal operation. Checking, </w:t>
      </w:r>
      <w:proofErr w:type="gramStart"/>
      <w:r w:rsidRPr="00A75846">
        <w:rPr>
          <w:lang w:val="en-GB"/>
        </w:rPr>
        <w:t>calibration</w:t>
      </w:r>
      <w:proofErr w:type="gramEnd"/>
      <w:r w:rsidRPr="00A75846">
        <w:rPr>
          <w:lang w:val="en-GB"/>
        </w:rPr>
        <w:t xml:space="preserve">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6DB4B2D4"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lastRenderedPageBreak/>
        <w:t>Records of inspections and tests carried out during the performance of Cold Commissioning shall have been submitted to the Customer.</w:t>
      </w:r>
    </w:p>
    <w:p w14:paraId="64B8B873" w14:textId="74AA6E13"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0D75816" w:rsidR="00B203E6" w:rsidRPr="00A75846" w:rsidRDefault="00B203E6" w:rsidP="00B203E6">
      <w:pPr>
        <w:pStyle w:val="ENClaneki"/>
        <w:rPr>
          <w:lang w:val="en-GB"/>
        </w:rPr>
      </w:pPr>
      <w:bookmarkStart w:id="1212" w:name="_Ref164767191"/>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266D627A" w:rsidR="006A4D67" w:rsidRPr="00A75846" w:rsidRDefault="006A4D67" w:rsidP="006A4D67">
      <w:pPr>
        <w:pStyle w:val="ENTexta"/>
      </w:pPr>
      <w:r w:rsidRPr="00A75846">
        <w:t xml:space="preserve">Following completion of the Cold Commissioning, the Equipment shall be considered ready for Start-up and the Hot Commissioning; i.e. ready for the initial operation with feedstock introduced. The Contractor shall report to the Customer that the respective milestone was </w:t>
      </w:r>
      <w:bookmarkEnd w:id="1212"/>
      <w:r w:rsidRPr="00A75846">
        <w:t>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w:t>
      </w:r>
      <w:proofErr w:type="gramStart"/>
      <w:r w:rsidRPr="00A75846">
        <w:t>aforementioned conditions</w:t>
      </w:r>
      <w:proofErr w:type="gramEnd"/>
      <w:r w:rsidRPr="00A75846">
        <w:t xml:space="preserve"> under this Clause </w:t>
      </w:r>
      <w:r w:rsidR="00936496" w:rsidRPr="00A75846">
        <w:fldChar w:fldCharType="begin"/>
      </w:r>
      <w:r w:rsidR="00936496" w:rsidRPr="00A75846">
        <w:instrText xml:space="preserve"> REF _Ref171340345 \w \h </w:instrText>
      </w:r>
      <w:r w:rsidR="00936496" w:rsidRPr="00A75846">
        <w:fldChar w:fldCharType="separate"/>
      </w:r>
      <w:r w:rsidR="009B1496">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1213" w:name="_Ref164963394"/>
      <w:bookmarkStart w:id="1214" w:name="_Ref164837973"/>
      <w:bookmarkStart w:id="1215" w:name="_Ref171341996"/>
      <w:bookmarkStart w:id="1216" w:name="_Ref165037384"/>
      <w:r w:rsidRPr="00A75846">
        <w:rPr>
          <w:b/>
          <w:bCs/>
          <w:lang w:val="en-GB"/>
        </w:rPr>
        <w:t>Start-up</w:t>
      </w:r>
      <w:bookmarkEnd w:id="1213"/>
      <w:bookmarkEnd w:id="1214"/>
      <w:r w:rsidRPr="00A75846">
        <w:rPr>
          <w:b/>
          <w:bCs/>
          <w:lang w:val="en-GB"/>
        </w:rPr>
        <w:t xml:space="preserve"> and Hot Commissioning</w:t>
      </w:r>
      <w:bookmarkEnd w:id="1215"/>
      <w:bookmarkEnd w:id="1216"/>
    </w:p>
    <w:p w14:paraId="7D9E1866" w14:textId="050DFEB4"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t>All equipment and systems shall have been purged and pressurized with air, water and/or other relevant material.</w:t>
      </w:r>
    </w:p>
    <w:p w14:paraId="73D65878" w14:textId="04F100BB"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23BF5F73"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lastRenderedPageBreak/>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 xml:space="preserve">All shutdown, relief and emergency systems shall have been tested for proper functioning at the set values </w:t>
      </w:r>
      <w:proofErr w:type="gramStart"/>
      <w:r w:rsidRPr="00A75846">
        <w:rPr>
          <w:lang w:val="en-GB"/>
        </w:rPr>
        <w:t>in the course of</w:t>
      </w:r>
      <w:proofErr w:type="gramEnd"/>
      <w:r w:rsidRPr="00A75846">
        <w:rPr>
          <w:lang w:val="en-GB"/>
        </w:rPr>
        <w:t xml:space="preserve"> a complete system test.</w:t>
      </w:r>
    </w:p>
    <w:p w14:paraId="290658CF" w14:textId="7403FC92" w:rsidR="00D503CF" w:rsidRPr="00A75846" w:rsidRDefault="002B24C7" w:rsidP="002B24C7">
      <w:pPr>
        <w:pStyle w:val="ENClaneki"/>
        <w:rPr>
          <w:lang w:val="en-GB"/>
        </w:rPr>
      </w:pPr>
      <w:bookmarkStart w:id="1217" w:name="_Ref164770988"/>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bookmarkEnd w:id="1217"/>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6EB407C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1218" w:name="TESTRUN"/>
      <w:bookmarkStart w:id="1219" w:name="_Ref171341979"/>
      <w:bookmarkStart w:id="1220" w:name="_Ref164955298"/>
      <w:r w:rsidRPr="00A75846">
        <w:rPr>
          <w:b/>
          <w:bCs/>
          <w:lang w:val="en-GB"/>
        </w:rPr>
        <w:t>Initial Operation</w:t>
      </w:r>
      <w:bookmarkEnd w:id="1218"/>
      <w:r w:rsidRPr="00A75846">
        <w:rPr>
          <w:b/>
          <w:bCs/>
          <w:lang w:val="en-GB"/>
        </w:rPr>
        <w:t xml:space="preserve"> Tests</w:t>
      </w:r>
      <w:bookmarkEnd w:id="1219"/>
      <w:bookmarkEnd w:id="1220"/>
    </w:p>
    <w:p w14:paraId="6BDA21C1" w14:textId="0B9C0676"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141F1C2C"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9B1496">
        <w:t>3</w:t>
      </w:r>
      <w:r w:rsidR="00936496" w:rsidRPr="00A75846">
        <w:fldChar w:fldCharType="end"/>
      </w:r>
      <w:ins w:id="1221" w:author="AIB" w:date="2024-07-08T20:48:00Z" w16du:dateUtc="2024-07-08T18:48:00Z">
        <w:r w:rsidRPr="00A75846">
          <w:t xml:space="preserve"> </w:t>
        </w:r>
        <w:r w:rsidR="0049484B" w:rsidRPr="00A75846">
          <w:t>(</w:t>
        </w:r>
        <w:r w:rsidR="00936496" w:rsidRPr="00A75846">
          <w:rPr>
            <w:i/>
            <w:iCs/>
          </w:rPr>
          <w:t>Initial Operation Tests parameters</w:t>
        </w:r>
        <w:r w:rsidR="0049484B" w:rsidRPr="00A75846">
          <w:t>)</w:t>
        </w:r>
      </w:ins>
      <w:r w:rsidR="0049484B" w:rsidRPr="00A75846">
        <w:t xml:space="preserve"> </w:t>
      </w:r>
      <w:r w:rsidRPr="00A75846">
        <w:t>of Annex 3 (</w:t>
      </w:r>
      <w:r w:rsidRPr="00A75846">
        <w:rPr>
          <w:i/>
          <w:iCs/>
        </w:rPr>
        <w:t>Parameters of Testing and Operation</w:t>
      </w:r>
      <w:r w:rsidRPr="00A75846">
        <w:t>).</w:t>
      </w:r>
    </w:p>
    <w:p w14:paraId="07C373C8" w14:textId="79274121" w:rsidR="000B0167" w:rsidRPr="00A75846" w:rsidRDefault="000B0167" w:rsidP="000B0167">
      <w:pPr>
        <w:pStyle w:val="ENTexta"/>
      </w:pPr>
      <w:bookmarkStart w:id="1222" w:name="_Hlk165231521"/>
      <w:bookmarkStart w:id="1223" w:name="_Hlk165148496"/>
      <w:r w:rsidRPr="00A75846">
        <w:t>The Initial Operation Tests shall be considered successful, if (</w:t>
      </w:r>
      <w:proofErr w:type="spellStart"/>
      <w:r w:rsidRPr="00A75846">
        <w:t>i</w:t>
      </w:r>
      <w:proofErr w:type="spellEnd"/>
      <w:r w:rsidRPr="00A75846">
        <w:t xml:space="preserve">) the </w:t>
      </w:r>
      <w:proofErr w:type="spellStart"/>
      <w:r w:rsidRPr="00A75846">
        <w:t>OEE</w:t>
      </w:r>
      <w:proofErr w:type="spellEnd"/>
      <w:r w:rsidRPr="00A75846">
        <w:t xml:space="preserv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9B1496">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9B1496">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9B1496">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bookmarkEnd w:id="1222"/>
    <w:p w14:paraId="703D83FD" w14:textId="139C5AEF" w:rsidR="000B0167" w:rsidRPr="00A75846" w:rsidRDefault="000B0167" w:rsidP="000B0167">
      <w:pPr>
        <w:pStyle w:val="ENTexta"/>
      </w:pPr>
      <w:r w:rsidRPr="00A75846">
        <w:t xml:space="preserve">If, at any time during the Initial Operation Tests, any of the OEE parameters drop by more than </w:t>
      </w:r>
      <w:ins w:id="1224" w:author="AIB" w:date="2024-07-08T20:48:00Z" w16du:dateUtc="2024-07-08T18:48:00Z">
        <w:r w:rsidR="005A1B26" w:rsidRPr="00A75846">
          <w:t>ten percent (</w:t>
        </w:r>
      </w:ins>
      <w:r w:rsidRPr="00A75846">
        <w:t>10</w:t>
      </w:r>
      <w:del w:id="1225" w:author="AIB" w:date="2024-07-08T20:48:00Z" w16du:dateUtc="2024-07-08T18:48:00Z">
        <w:r w:rsidR="009D23B4" w:rsidRPr="00F5220B">
          <w:delText>%</w:delText>
        </w:r>
      </w:del>
      <w:ins w:id="1226" w:author="AIB" w:date="2024-07-08T20:48:00Z" w16du:dateUtc="2024-07-08T18:48:00Z">
        <w:r w:rsidRPr="00A75846">
          <w:t>%</w:t>
        </w:r>
        <w:r w:rsidR="005A1B26" w:rsidRPr="00A75846">
          <w:t>)</w:t>
        </w:r>
      </w:ins>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9B1496">
        <w:t>3.3(d)</w:t>
      </w:r>
      <w:r w:rsidR="00921BB6" w:rsidRPr="00A75846">
        <w:fldChar w:fldCharType="end"/>
      </w:r>
      <w:r w:rsidRPr="00A75846">
        <w:t xml:space="preserve"> of Annex 3 (</w:t>
      </w:r>
      <w:r w:rsidRPr="00A75846">
        <w:rPr>
          <w:i/>
          <w:iCs/>
        </w:rPr>
        <w:t>Parameters of Testing and Operation</w:t>
      </w:r>
      <w:r w:rsidRPr="00A75846">
        <w:t>), the Initial Operation Tests will be terminated immediately as non-compliant and considered failed.</w:t>
      </w:r>
    </w:p>
    <w:bookmarkEnd w:id="1223"/>
    <w:p w14:paraId="66D507AF" w14:textId="5A652A32"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01227269"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 xml:space="preserve">imperfect design, delivered Materials, </w:t>
      </w:r>
      <w:proofErr w:type="gramStart"/>
      <w:r w:rsidRPr="00A75846">
        <w:rPr>
          <w:lang w:val="en-GB"/>
        </w:rPr>
        <w:t>fabrication</w:t>
      </w:r>
      <w:proofErr w:type="gramEnd"/>
      <w:r w:rsidRPr="00A75846">
        <w:rPr>
          <w:lang w:val="en-GB"/>
        </w:rPr>
        <w:t xml:space="preserve">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446D23F" w:rsidR="00B8012C" w:rsidRPr="00A75846" w:rsidRDefault="00B8012C" w:rsidP="00B8012C">
      <w:pPr>
        <w:pStyle w:val="ENTexta"/>
      </w:pPr>
      <w:proofErr w:type="gramStart"/>
      <w:r w:rsidRPr="00A75846">
        <w:t>In the event that</w:t>
      </w:r>
      <w:proofErr w:type="gramEnd"/>
      <w:r w:rsidRPr="00A75846">
        <w:t xml:space="preserve"> the Initial Operation Tests result failed, the Contractor is required to</w:t>
      </w:r>
      <w:r w:rsidR="00C7759F" w:rsidRPr="00A75846">
        <w:t> </w:t>
      </w:r>
      <w:r w:rsidRPr="00A75846">
        <w:t xml:space="preserve">prepare an analysis summarizing and describing the reasons why the Initial Operation </w:t>
      </w:r>
      <w:r w:rsidRPr="00A75846">
        <w:lastRenderedPageBreak/>
        <w:t>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21C1BDC0"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1227" w:name="_Ref171346684"/>
      <w:bookmarkStart w:id="1228" w:name="_Ref158482364"/>
      <w:bookmarkStart w:id="1229" w:name="_Ref164779476"/>
      <w:bookmarkStart w:id="1230" w:name="_Hlk164847824"/>
      <w:r w:rsidRPr="00A75846">
        <w:rPr>
          <w:b/>
          <w:bCs/>
          <w:lang w:val="en-GB"/>
        </w:rPr>
        <w:t>Performance Tests</w:t>
      </w:r>
      <w:bookmarkEnd w:id="1227"/>
      <w:bookmarkEnd w:id="1228"/>
      <w:bookmarkEnd w:id="1229"/>
    </w:p>
    <w:p w14:paraId="78CD222D" w14:textId="209942BF" w:rsidR="008D0A83" w:rsidRPr="00A75846" w:rsidRDefault="008D0A83" w:rsidP="008D0A83">
      <w:pPr>
        <w:pStyle w:val="ENTexta"/>
      </w:pPr>
      <w:r w:rsidRPr="00A75846">
        <w:t>After the successful completion of the Initial Operation Tests, the Contractor shall subject the Equipment to the Performance Tests</w:t>
      </w:r>
      <w:bookmarkStart w:id="1231" w:name="_Hlk158481229"/>
      <w:r w:rsidRPr="00A75846">
        <w:t xml:space="preserve">. </w:t>
      </w:r>
    </w:p>
    <w:p w14:paraId="70A5024B" w14:textId="3B0CAA19"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9B1496">
        <w:t>4</w:t>
      </w:r>
      <w:r w:rsidR="001A72A8" w:rsidRPr="00A75846">
        <w:fldChar w:fldCharType="end"/>
      </w:r>
      <w:r w:rsidRPr="00A75846">
        <w:t xml:space="preserve"> </w:t>
      </w:r>
      <w:ins w:id="1232" w:author="AIB" w:date="2024-07-08T20:48:00Z" w16du:dateUtc="2024-07-08T18:48:00Z">
        <w:r w:rsidR="009E5417" w:rsidRPr="00A75846">
          <w:t>(</w:t>
        </w:r>
        <w:r w:rsidR="00CF0FB3" w:rsidRPr="00A75846">
          <w:rPr>
            <w:i/>
            <w:iCs/>
          </w:rPr>
          <w:t>Performance</w:t>
        </w:r>
        <w:r w:rsidR="009E5417" w:rsidRPr="00A75846">
          <w:rPr>
            <w:i/>
            <w:iCs/>
          </w:rPr>
          <w:t xml:space="preserve"> Tests parameters</w:t>
        </w:r>
        <w:r w:rsidR="009E5417" w:rsidRPr="00A75846">
          <w:t>)</w:t>
        </w:r>
      </w:ins>
      <w:r w:rsidR="009E5417" w:rsidRPr="00A75846">
        <w:t xml:space="preserve"> </w:t>
      </w:r>
      <w:r w:rsidRPr="00A75846">
        <w:t>of Annex 3 (</w:t>
      </w:r>
      <w:r w:rsidRPr="00A75846">
        <w:rPr>
          <w:i/>
          <w:iCs/>
        </w:rPr>
        <w:t>Parameters of Testing and Operation</w:t>
      </w:r>
      <w:r w:rsidRPr="00A75846">
        <w:t>)</w:t>
      </w:r>
    </w:p>
    <w:bookmarkEnd w:id="1231"/>
    <w:p w14:paraId="0555F175" w14:textId="7B2D5BC7"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5174CF10"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370A2A25" w:rsidR="00D95681" w:rsidRPr="00A75846" w:rsidRDefault="00D95681" w:rsidP="00D95681">
      <w:pPr>
        <w:pStyle w:val="ENTexta"/>
      </w:pPr>
      <w:r w:rsidRPr="00A75846">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5B35A481" w:rsidR="00D95681" w:rsidRPr="00A75846" w:rsidRDefault="00D95681" w:rsidP="00D95681">
      <w:pPr>
        <w:pStyle w:val="ENTexta"/>
      </w:pPr>
      <w:bookmarkStart w:id="1233" w:name="_Hlk165231845"/>
      <w:r w:rsidRPr="00A75846">
        <w:t>The Performance Tests shall be considered successful, if (</w:t>
      </w:r>
      <w:proofErr w:type="spellStart"/>
      <w:r w:rsidRPr="00A75846">
        <w:t>i</w:t>
      </w:r>
      <w:proofErr w:type="spellEnd"/>
      <w:r w:rsidRPr="00A75846">
        <w:t xml:space="preserve">) the </w:t>
      </w:r>
      <w:proofErr w:type="spellStart"/>
      <w:r w:rsidRPr="00A75846">
        <w:t>OEE</w:t>
      </w:r>
      <w:proofErr w:type="spellEnd"/>
      <w:r w:rsidRPr="00A75846">
        <w:t xml:space="preserv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9B1496">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9B1496">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9B1496">
        <w:t>4</w:t>
      </w:r>
      <w:r w:rsidR="00492E27" w:rsidRPr="00A75846">
        <w:fldChar w:fldCharType="end"/>
      </w:r>
      <w:r w:rsidRPr="00A75846">
        <w:t xml:space="preserve"> </w:t>
      </w:r>
      <w:ins w:id="1234" w:author="AIB" w:date="2024-07-08T20:48:00Z" w16du:dateUtc="2024-07-08T18:48:00Z">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ins>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bookmarkEnd w:id="1233"/>
    <w:p w14:paraId="43DEFF4E" w14:textId="38EF0828" w:rsidR="00D95681" w:rsidRPr="00A75846" w:rsidRDefault="00D95681" w:rsidP="00D95681">
      <w:pPr>
        <w:pStyle w:val="ENTexta"/>
      </w:pPr>
      <w:commentRangeStart w:id="1235"/>
      <w:commentRangeStart w:id="1236"/>
      <w:r w:rsidRPr="00A75846">
        <w:lastRenderedPageBreak/>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9B1496">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commentRangeEnd w:id="1235"/>
      <w:r w:rsidR="00957A17">
        <w:rPr>
          <w:rStyle w:val="Odkaznakoment"/>
          <w:lang w:val="en-US" w:eastAsia="cs-CZ"/>
        </w:rPr>
        <w:commentReference w:id="1235"/>
      </w:r>
      <w:commentRangeEnd w:id="1236"/>
      <w:r w:rsidR="005954B7">
        <w:rPr>
          <w:rStyle w:val="Odkaznakoment"/>
          <w:lang w:val="en-US" w:eastAsia="cs-CZ"/>
        </w:rPr>
        <w:commentReference w:id="1236"/>
      </w:r>
    </w:p>
    <w:p w14:paraId="5CF52DA0" w14:textId="2B713C05"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1D40AEE2" w:rsidR="00D95681" w:rsidRPr="00A75846" w:rsidRDefault="00D95681" w:rsidP="00D95681">
      <w:pPr>
        <w:pStyle w:val="ENTexta"/>
      </w:pPr>
      <w:bookmarkStart w:id="1237" w:name="_Hlk158646142"/>
      <w:r w:rsidRPr="00A75846">
        <w:t xml:space="preserve">If </w:t>
      </w:r>
      <w:bookmarkStart w:id="1238" w:name="_Hlk165015635"/>
      <w:r w:rsidRPr="00A75846">
        <w:t>Performance Tests reveal any defects, defaults or deficiencies in the Contractor’s performance of this Contract</w:t>
      </w:r>
      <w:bookmarkEnd w:id="1238"/>
      <w:r w:rsidRPr="00A75846">
        <w:t xml:space="preserve"> (e. g. in the course of the Performance Tests pursuant the</w:t>
      </w:r>
      <w:r w:rsidR="007F64F5" w:rsidRPr="00A75846">
        <w:t> </w:t>
      </w:r>
      <w:r w:rsidRPr="00A75846">
        <w:t>results not be satisfactory according to the requirements of the Contract, e.g. the</w:t>
      </w:r>
      <w:r w:rsidR="007F64F5" w:rsidRPr="00A75846">
        <w:t> </w:t>
      </w:r>
      <w:bookmarkStart w:id="1239" w:name="_Hlk165148548"/>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xml:space="preserve">) or other provisions of the Contract </w:t>
      </w:r>
      <w:bookmarkEnd w:id="1239"/>
      <w:r w:rsidRPr="00A75846">
        <w:t>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w:t>
      </w:r>
      <w:bookmarkStart w:id="1240" w:name="_Ref164839700"/>
      <w:bookmarkEnd w:id="1230"/>
      <w:r w:rsidRPr="00A75846">
        <w:t xml:space="preserve"> The Contractor is bound by this Contract to make the</w:t>
      </w:r>
      <w:r w:rsidR="00136449" w:rsidRPr="00A75846">
        <w:t> </w:t>
      </w:r>
      <w:r w:rsidRPr="00A75846">
        <w:t>necessary rectification of the Work until such defects are remedied. No deteriorating deviations are permitted.</w:t>
      </w:r>
      <w:bookmarkEnd w:id="1240"/>
    </w:p>
    <w:p w14:paraId="6CED797E" w14:textId="7FE8B98C" w:rsidR="00D95681" w:rsidRPr="00A75846" w:rsidRDefault="00D95681" w:rsidP="00D95681">
      <w:pPr>
        <w:pStyle w:val="ENTexta"/>
      </w:pPr>
      <w:proofErr w:type="gramStart"/>
      <w:r w:rsidRPr="00A75846">
        <w:t>For the purpose of</w:t>
      </w:r>
      <w:proofErr w:type="gramEnd"/>
      <w:r w:rsidRPr="00A75846">
        <w:t xml:space="preserve"> rectification, the Contractor shall:</w:t>
      </w:r>
    </w:p>
    <w:p w14:paraId="2C3CEFCF" w14:textId="5581CA0D"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r w:rsidRPr="00A75846">
        <w:rPr>
          <w:lang w:val="en-GB"/>
        </w:rPr>
        <w:t>;</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7BD12B33"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9B1496">
        <w:t>37.1</w:t>
      </w:r>
      <w:r w:rsidR="007D02BD" w:rsidRPr="00A75846">
        <w:fldChar w:fldCharType="end"/>
      </w:r>
      <w:r w:rsidRPr="00A75846">
        <w:t xml:space="preserve"> of this Contract.</w:t>
      </w:r>
    </w:p>
    <w:p w14:paraId="39DC052D" w14:textId="2C2E135B"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 xml:space="preserve">the Performance Tests are allowed. The costs of appropriately trained operating personnel and all necessary utilities such as energy, packaging materials and sufficient product (to process) shall be borne by the Customer regarding the first (1.) </w:t>
      </w:r>
      <w:commentRangeStart w:id="1241"/>
      <w:commentRangeStart w:id="1242"/>
      <w:r w:rsidRPr="00A75846">
        <w:t>repetition and by the Contractor regarding the potential second (2.) repetition of the Performance Tests.</w:t>
      </w:r>
      <w:commentRangeEnd w:id="1241"/>
      <w:r w:rsidR="00641409">
        <w:rPr>
          <w:rStyle w:val="Odkaznakoment"/>
          <w:lang w:val="en-US" w:eastAsia="cs-CZ"/>
        </w:rPr>
        <w:commentReference w:id="1241"/>
      </w:r>
      <w:commentRangeEnd w:id="1242"/>
      <w:r w:rsidR="007C720F">
        <w:rPr>
          <w:rStyle w:val="Odkaznakoment"/>
          <w:lang w:val="en-US" w:eastAsia="cs-CZ"/>
        </w:rPr>
        <w:commentReference w:id="1242"/>
      </w:r>
    </w:p>
    <w:p w14:paraId="7B96F596" w14:textId="7EA96278" w:rsidR="00B90320" w:rsidRPr="00A75846" w:rsidRDefault="00B90320" w:rsidP="00B90320">
      <w:pPr>
        <w:pStyle w:val="ENTexta"/>
      </w:pPr>
      <w:r w:rsidRPr="00A75846">
        <w:t xml:space="preserve">Performance Tests </w:t>
      </w:r>
      <w:proofErr w:type="gramStart"/>
      <w:r w:rsidRPr="00A75846">
        <w:t>have to</w:t>
      </w:r>
      <w:proofErr w:type="gramEnd"/>
      <w:r w:rsidRPr="00A75846">
        <w:t xml:space="preserve">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1243" w:name="_Ref171342676"/>
      <w:bookmarkStart w:id="1244" w:name="_Ref442197116"/>
      <w:bookmarkEnd w:id="1237"/>
      <w:r w:rsidRPr="00A75846">
        <w:rPr>
          <w:b/>
          <w:bCs/>
          <w:lang w:val="en-GB"/>
        </w:rPr>
        <w:t>Issue of the Project Closing Certificate</w:t>
      </w:r>
      <w:bookmarkEnd w:id="1243"/>
      <w:bookmarkEnd w:id="1244"/>
    </w:p>
    <w:p w14:paraId="659F10A5" w14:textId="77777777" w:rsidR="006D4645" w:rsidRPr="00F5220B" w:rsidRDefault="006D4645" w:rsidP="00D00883">
      <w:pPr>
        <w:pStyle w:val="Claneka"/>
        <w:keepLines w:val="0"/>
        <w:widowControl/>
        <w:tabs>
          <w:tab w:val="clear" w:pos="992"/>
        </w:tabs>
        <w:ind w:firstLine="0"/>
        <w:rPr>
          <w:del w:id="1245" w:author="AIB" w:date="2024-07-08T20:48:00Z" w16du:dateUtc="2024-07-08T18:48:00Z"/>
          <w:lang w:val="en-GB"/>
        </w:rPr>
      </w:pPr>
      <w:commentRangeStart w:id="1246"/>
      <w:commentRangeStart w:id="1247"/>
      <w:del w:id="1248" w:author="AIB" w:date="2024-07-08T20:48:00Z" w16du:dateUtc="2024-07-08T18:48:00Z">
        <w:r w:rsidRPr="00F5220B">
          <w:rPr>
            <w:lang w:val="en-GB"/>
          </w:rPr>
          <w:delText xml:space="preserve">Any operation of the Equipment or parts thereof until issue of the Project Closing Certificate shall be performed by the Contractor and with prior approval of the Customer, which may not be withheld unreasonably. </w:delText>
        </w:r>
      </w:del>
      <w:commentRangeEnd w:id="1246"/>
      <w:r w:rsidR="009B7164">
        <w:rPr>
          <w:rStyle w:val="Odkaznakoment"/>
          <w:lang w:eastAsia="cs-CZ"/>
        </w:rPr>
        <w:commentReference w:id="1246"/>
      </w:r>
      <w:commentRangeEnd w:id="1247"/>
      <w:r w:rsidR="00BC30AF">
        <w:rPr>
          <w:rStyle w:val="Odkaznakoment"/>
          <w:lang w:eastAsia="cs-CZ"/>
        </w:rPr>
        <w:commentReference w:id="1247"/>
      </w:r>
    </w:p>
    <w:p w14:paraId="4462FB38" w14:textId="4333A2AF"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w:t>
      </w:r>
      <w:proofErr w:type="gramStart"/>
      <w:r w:rsidRPr="00A75846">
        <w:rPr>
          <w:lang w:val="en-GB"/>
        </w:rPr>
        <w:t>structures</w:t>
      </w:r>
      <w:proofErr w:type="gramEnd"/>
      <w:r w:rsidRPr="00A75846">
        <w:rPr>
          <w:lang w:val="en-GB"/>
        </w:rPr>
        <w:t xml:space="preserve">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lastRenderedPageBreak/>
        <w:t>all closed Site logbooks;</w:t>
      </w:r>
    </w:p>
    <w:p w14:paraId="176B4AD1" w14:textId="0572CB1D"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1FE6D55A"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building and other specialized regulatory authorities</w:t>
      </w:r>
      <w:commentRangeStart w:id="1249"/>
      <w:ins w:id="1250" w:author="AIB" w:date="2024-07-08T20:48:00Z" w16du:dateUtc="2024-07-08T18:48:00Z">
        <w:r w:rsidRPr="00A75846">
          <w:rPr>
            <w:lang w:val="en-GB"/>
          </w:rPr>
          <w:t>, provided such requirements concern the Contractor’s scope of supply</w:t>
        </w:r>
      </w:ins>
      <w:r w:rsidRPr="00A75846">
        <w:rPr>
          <w:lang w:val="en-GB"/>
        </w:rPr>
        <w:t xml:space="preserve">; </w:t>
      </w:r>
      <w:commentRangeEnd w:id="1249"/>
      <w:r w:rsidR="00A506E5">
        <w:rPr>
          <w:rStyle w:val="Odkaznakoment"/>
          <w:lang w:eastAsia="cs-CZ"/>
        </w:rPr>
        <w:commentReference w:id="1249"/>
      </w:r>
    </w:p>
    <w:p w14:paraId="1D906348" w14:textId="075A4810"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1368561F"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454091AF"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w:t>
      </w:r>
      <w:ins w:id="1251" w:author="AIB" w:date="2024-07-08T20:48:00Z" w16du:dateUtc="2024-07-08T18:48:00Z">
        <w:r w:rsidRPr="00A75846">
          <w:t>, within fourteen (14) days of receiving the notice,</w:t>
        </w:r>
      </w:ins>
      <w:r w:rsidRPr="00A75846">
        <w:t xml:space="preserve"> verify </w:t>
      </w:r>
      <w:commentRangeStart w:id="1252"/>
      <w:commentRangeStart w:id="1253"/>
      <w:r w:rsidRPr="00A75846">
        <w:t>whether all the relevant obligations of the Contractor under this Contract have been duly performed, the Customer:</w:t>
      </w:r>
      <w:commentRangeEnd w:id="1252"/>
      <w:r w:rsidR="00AA0F9E">
        <w:rPr>
          <w:rStyle w:val="Odkaznakoment"/>
          <w:lang w:val="en-US" w:eastAsia="cs-CZ"/>
        </w:rPr>
        <w:commentReference w:id="1252"/>
      </w:r>
      <w:commentRangeEnd w:id="1253"/>
      <w:r w:rsidR="000A14B1">
        <w:rPr>
          <w:rStyle w:val="Odkaznakoment"/>
          <w:lang w:val="en-US" w:eastAsia="cs-CZ"/>
        </w:rPr>
        <w:commentReference w:id="1253"/>
      </w:r>
    </w:p>
    <w:p w14:paraId="0218148F" w14:textId="3ADEBDF7"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219A3A48" w:rsidR="007C06D6" w:rsidRPr="00A75846" w:rsidRDefault="00617250" w:rsidP="00A96457">
      <w:pPr>
        <w:pStyle w:val="ENClaneki"/>
        <w:numPr>
          <w:ilvl w:val="3"/>
          <w:numId w:val="17"/>
        </w:numPr>
        <w:tabs>
          <w:tab w:val="clear" w:pos="1418"/>
        </w:tabs>
        <w:ind w:left="1701" w:hanging="567"/>
        <w:rPr>
          <w:lang w:val="en-GB"/>
        </w:rPr>
      </w:pPr>
      <w:r w:rsidRPr="00A75846">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34BA9075"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082612FA" w:rsidR="00617250" w:rsidRPr="00A75846" w:rsidRDefault="00CA59AD" w:rsidP="00CA59AD">
      <w:pPr>
        <w:pStyle w:val="ENTexta"/>
      </w:pPr>
      <w:commentRangeStart w:id="1254"/>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5F84A4B8"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 xml:space="preserve">demobilization of the Contractor’s facilities, </w:t>
      </w:r>
      <w:proofErr w:type="gramStart"/>
      <w:r w:rsidRPr="00A75846">
        <w:rPr>
          <w:lang w:val="en-GB"/>
        </w:rPr>
        <w:t>equipment</w:t>
      </w:r>
      <w:proofErr w:type="gramEnd"/>
      <w:r w:rsidRPr="00A75846">
        <w:rPr>
          <w:lang w:val="en-GB"/>
        </w:rPr>
        <w:t xml:space="preserve"> and personnel.</w:t>
      </w:r>
      <w:commentRangeEnd w:id="1254"/>
      <w:r w:rsidR="000809F0">
        <w:rPr>
          <w:rStyle w:val="Odkaznakoment"/>
          <w:lang w:eastAsia="cs-CZ"/>
        </w:rPr>
        <w:commentReference w:id="1254"/>
      </w:r>
    </w:p>
    <w:p w14:paraId="28F41E83" w14:textId="23BDE0FD" w:rsidR="00376A9D" w:rsidRPr="00A75846" w:rsidRDefault="00EE354F" w:rsidP="00EE354F">
      <w:pPr>
        <w:pStyle w:val="ENClaneka"/>
        <w:rPr>
          <w:b/>
          <w:bCs/>
          <w:lang w:val="en-GB"/>
        </w:rPr>
      </w:pPr>
      <w:bookmarkStart w:id="1255" w:name="_Ref171342661"/>
      <w:bookmarkStart w:id="1256" w:name="_Ref165127464"/>
      <w:r w:rsidRPr="00A75846">
        <w:rPr>
          <w:b/>
          <w:bCs/>
          <w:lang w:val="en-GB"/>
        </w:rPr>
        <w:t>Hand-over</w:t>
      </w:r>
      <w:bookmarkEnd w:id="1255"/>
      <w:bookmarkEnd w:id="1256"/>
    </w:p>
    <w:p w14:paraId="17B68B93" w14:textId="408FF153"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1257" w:name="_Ref171342325"/>
      <w:bookmarkStart w:id="1258" w:name="_Ref159836293"/>
      <w:r w:rsidRPr="00A75846">
        <w:rPr>
          <w:b/>
          <w:bCs/>
          <w:lang w:val="en-GB"/>
        </w:rPr>
        <w:lastRenderedPageBreak/>
        <w:t>Final payment</w:t>
      </w:r>
      <w:bookmarkEnd w:id="1257"/>
      <w:bookmarkEnd w:id="1258"/>
    </w:p>
    <w:p w14:paraId="1CF16993" w14:textId="77777777" w:rsidR="006D4645" w:rsidRPr="00F5220B" w:rsidRDefault="006D4645" w:rsidP="00D853E2">
      <w:pPr>
        <w:pStyle w:val="ENClaneki"/>
      </w:pPr>
      <w:commentRangeStart w:id="1259"/>
      <w:r w:rsidRPr="00F5220B">
        <w:t xml:space="preserve">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 </w:t>
      </w:r>
      <w:r w:rsidRPr="00F5220B">
        <w:rPr>
          <w:szCs w:val="20"/>
        </w:rPr>
        <w:fldChar w:fldCharType="begin"/>
      </w:r>
      <w:r w:rsidRPr="00F5220B">
        <w:instrText xml:space="preserve"> REF _Ref158391462 \r \h  \* MERGEFORMAT </w:instrText>
      </w:r>
      <w:r w:rsidRPr="00F5220B">
        <w:rPr>
          <w:szCs w:val="20"/>
        </w:rPr>
      </w:r>
      <w:r w:rsidRPr="00F5220B">
        <w:rPr>
          <w:szCs w:val="20"/>
        </w:rPr>
        <w:fldChar w:fldCharType="separate"/>
      </w:r>
      <w:r w:rsidR="00C50C08">
        <w:t>28</w:t>
      </w:r>
      <w:r w:rsidRPr="00F5220B">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46BFBC0" w14:textId="77777777" w:rsidR="009104CE" w:rsidRPr="00F5220B" w:rsidRDefault="009104CE" w:rsidP="00D853E2">
      <w:pPr>
        <w:pStyle w:val="ENClaneki"/>
      </w:pPr>
      <w:r w:rsidRPr="00F5220B">
        <w:t>The final payment, the issue of the Project Closing Certificate and the release of the</w:t>
      </w:r>
      <w:r w:rsidR="00F165DC" w:rsidRPr="00F5220B">
        <w:t> </w:t>
      </w:r>
      <w:r w:rsidRPr="00F5220B">
        <w:t>Performance Security (unless drawn down in full by the Customer earlier) shall be held by the Customer until all contractual breaches by the Contractor are cleared.</w:t>
      </w:r>
      <w:commentRangeEnd w:id="1259"/>
      <w:r w:rsidR="001F40F1">
        <w:rPr>
          <w:rStyle w:val="Odkaznakoment"/>
          <w:lang w:eastAsia="cs-CZ"/>
        </w:rPr>
        <w:commentReference w:id="1259"/>
      </w:r>
    </w:p>
    <w:p w14:paraId="208A17C4" w14:textId="39029168" w:rsidR="00962CB9" w:rsidRPr="00A75846" w:rsidRDefault="006C678F" w:rsidP="006C678F">
      <w:pPr>
        <w:pStyle w:val="ENClaneka"/>
        <w:rPr>
          <w:b/>
          <w:bCs/>
          <w:lang w:val="en-GB"/>
        </w:rPr>
      </w:pPr>
      <w:bookmarkStart w:id="1260" w:name="_Ref171342648"/>
      <w:bookmarkStart w:id="1261" w:name="_Ref442197153"/>
      <w:bookmarkStart w:id="1262" w:name="Clause367"/>
      <w:r w:rsidRPr="00A75846">
        <w:rPr>
          <w:b/>
          <w:bCs/>
          <w:lang w:val="en-GB"/>
        </w:rPr>
        <w:t>Contractual Completion Date</w:t>
      </w:r>
      <w:bookmarkEnd w:id="1260"/>
      <w:bookmarkEnd w:id="1261"/>
    </w:p>
    <w:bookmarkEnd w:id="1262"/>
    <w:p w14:paraId="288F1BA7" w14:textId="595E11E2"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bookmarkStart w:id="1263" w:name="_Ref158650935"/>
      <w:r w:rsidRPr="00A75846">
        <w:rPr>
          <w:lang w:val="en-GB"/>
        </w:rPr>
        <w:t>Completion of the Work is followed especially by:</w:t>
      </w:r>
      <w:bookmarkEnd w:id="1263"/>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bookmarkStart w:id="1264" w:name="_Ref165128498"/>
      <w:r w:rsidRPr="00A75846">
        <w:rPr>
          <w:b/>
          <w:bCs/>
          <w:lang w:val="en-GB"/>
        </w:rPr>
        <w:t>Demobilization</w:t>
      </w:r>
      <w:bookmarkEnd w:id="1264"/>
    </w:p>
    <w:p w14:paraId="7490985B" w14:textId="3AFD3235"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 xml:space="preserve">Customer, the Contractor shall have demobilized the Contractor’s facilities, </w:t>
      </w:r>
      <w:proofErr w:type="gramStart"/>
      <w:r w:rsidRPr="00A75846">
        <w:t>equipment</w:t>
      </w:r>
      <w:proofErr w:type="gramEnd"/>
      <w:r w:rsidRPr="00A75846">
        <w:t xml:space="preserve"> and personnel from the Site, unless agreed otherwise.</w:t>
      </w:r>
    </w:p>
    <w:p w14:paraId="3B78808C" w14:textId="1E7BFFA9"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1265" w:name="_Ref158389819"/>
      <w:bookmarkStart w:id="1266" w:name="_Ref171342243"/>
      <w:bookmarkStart w:id="1267" w:name="_Ref165128504"/>
      <w:r w:rsidRPr="00A75846">
        <w:rPr>
          <w:b/>
          <w:bCs/>
          <w:lang w:val="en-GB"/>
        </w:rPr>
        <w:t xml:space="preserve">Issuance of the </w:t>
      </w:r>
      <w:bookmarkEnd w:id="1265"/>
      <w:r w:rsidRPr="00A75846">
        <w:rPr>
          <w:b/>
          <w:bCs/>
          <w:lang w:val="en-GB"/>
        </w:rPr>
        <w:t>Post-Warranty Control Certificate</w:t>
      </w:r>
      <w:bookmarkEnd w:id="1266"/>
      <w:bookmarkEnd w:id="1267"/>
    </w:p>
    <w:p w14:paraId="28748A4B" w14:textId="1CF74D72"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9B1496">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F8F30A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lastRenderedPageBreak/>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4DA8A75"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7E9CFD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1268" w:name="_Toc164862231"/>
      <w:bookmarkStart w:id="1269" w:name="_Toc160181390"/>
      <w:bookmarkStart w:id="1270" w:name="_Toc164974287"/>
      <w:bookmarkStart w:id="1271" w:name="_Toc165989706"/>
      <w:bookmarkStart w:id="1272" w:name="_Toc171414924"/>
      <w:r w:rsidRPr="00A75846">
        <w:rPr>
          <w:lang w:val="en-GB"/>
        </w:rPr>
        <w:t>STABLE PERFORMANCE GUARANTEES</w:t>
      </w:r>
      <w:bookmarkEnd w:id="1268"/>
      <w:bookmarkEnd w:id="1269"/>
      <w:bookmarkEnd w:id="1270"/>
      <w:bookmarkEnd w:id="1271"/>
      <w:bookmarkEnd w:id="1272"/>
    </w:p>
    <w:p w14:paraId="244AFF53" w14:textId="1A8DB40E" w:rsidR="003266E4" w:rsidRPr="00A75846" w:rsidRDefault="003266E4" w:rsidP="003266E4">
      <w:pPr>
        <w:pStyle w:val="ENClanek11"/>
        <w:rPr>
          <w:lang w:val="en-GB"/>
        </w:rPr>
      </w:pPr>
      <w:bookmarkStart w:id="1273" w:name="_Ref164677666"/>
      <w:commentRangeStart w:id="1274"/>
      <w:commentRangeStart w:id="1275"/>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B1496">
        <w:rPr>
          <w:lang w:val="en-GB"/>
        </w:rPr>
        <w:t>25.7</w:t>
      </w:r>
      <w:r w:rsidR="00F3316A" w:rsidRPr="00A75846">
        <w:rPr>
          <w:lang w:val="en-GB"/>
        </w:rPr>
        <w:fldChar w:fldCharType="end"/>
      </w:r>
      <w:r w:rsidRPr="00A75846">
        <w:rPr>
          <w:lang w:val="en-GB"/>
        </w:rPr>
        <w:t xml:space="preserve"> the </w:t>
      </w:r>
      <w:proofErr w:type="spellStart"/>
      <w:r w:rsidRPr="00A75846">
        <w:rPr>
          <w:lang w:val="en-GB"/>
        </w:rPr>
        <w:t>OEE</w:t>
      </w:r>
      <w:proofErr w:type="spellEnd"/>
      <w:r w:rsidRPr="00A75846">
        <w:rPr>
          <w:lang w:val="en-GB"/>
        </w:rPr>
        <w:t xml:space="preserv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B1496">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bookmarkEnd w:id="1273"/>
      <w:commentRangeEnd w:id="1274"/>
      <w:r w:rsidR="0004141A">
        <w:rPr>
          <w:rStyle w:val="Odkaznakoment"/>
          <w:lang w:eastAsia="cs-CZ"/>
        </w:rPr>
        <w:commentReference w:id="1274"/>
      </w:r>
      <w:commentRangeEnd w:id="1275"/>
      <w:r w:rsidR="00A53F0F">
        <w:rPr>
          <w:rStyle w:val="Odkaznakoment"/>
          <w:lang w:eastAsia="cs-CZ"/>
        </w:rPr>
        <w:commentReference w:id="1275"/>
      </w:r>
    </w:p>
    <w:p w14:paraId="7B616D29" w14:textId="2D4E79C7" w:rsidR="00F530D1" w:rsidRPr="00A75846" w:rsidRDefault="003266E4" w:rsidP="003266E4">
      <w:pPr>
        <w:pStyle w:val="ENClanek11"/>
        <w:rPr>
          <w:lang w:val="en-GB"/>
        </w:rPr>
      </w:pPr>
      <w:bookmarkStart w:id="1276" w:name="_Ref164857595"/>
      <w:commentRangeStart w:id="1277"/>
      <w:commentRangeStart w:id="1278"/>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B1496">
        <w:rPr>
          <w:lang w:val="en-GB"/>
        </w:rPr>
        <w:t>25.7</w:t>
      </w:r>
      <w:r w:rsidR="00F3316A" w:rsidRPr="00A75846">
        <w:rPr>
          <w:lang w:val="en-GB"/>
        </w:rPr>
        <w:fldChar w:fldCharType="end"/>
      </w:r>
      <w:r w:rsidRPr="00A75846">
        <w:rPr>
          <w:lang w:val="en-GB"/>
        </w:rPr>
        <w:t xml:space="preserve">, the </w:t>
      </w:r>
      <w:proofErr w:type="spellStart"/>
      <w:r w:rsidRPr="00A75846">
        <w:rPr>
          <w:lang w:val="en-GB"/>
        </w:rPr>
        <w:t>OEE</w:t>
      </w:r>
      <w:proofErr w:type="spellEnd"/>
      <w:r w:rsidRPr="00A75846">
        <w:rPr>
          <w:lang w:val="en-GB"/>
        </w:rPr>
        <w:t xml:space="preserv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B1496">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bookmarkEnd w:id="1276"/>
      <w:commentRangeEnd w:id="1277"/>
      <w:r w:rsidR="00BF3214">
        <w:rPr>
          <w:rStyle w:val="Odkaznakoment"/>
          <w:lang w:eastAsia="cs-CZ"/>
        </w:rPr>
        <w:commentReference w:id="1277"/>
      </w:r>
      <w:commentRangeEnd w:id="1278"/>
      <w:r w:rsidR="00401487">
        <w:rPr>
          <w:rStyle w:val="Odkaznakoment"/>
          <w:lang w:eastAsia="cs-CZ"/>
        </w:rPr>
        <w:commentReference w:id="1278"/>
      </w:r>
    </w:p>
    <w:p w14:paraId="191FA318" w14:textId="490EFFE5" w:rsidR="003F077E" w:rsidRPr="00A75846" w:rsidRDefault="003F077E" w:rsidP="003F077E">
      <w:pPr>
        <w:pStyle w:val="ENNadpis1"/>
        <w:rPr>
          <w:lang w:val="en-GB"/>
        </w:rPr>
      </w:pPr>
      <w:bookmarkStart w:id="1279" w:name="_Ref158632525"/>
      <w:bookmarkStart w:id="1280" w:name="_Ref171344351"/>
      <w:bookmarkStart w:id="1281" w:name="_Toc164862232"/>
      <w:bookmarkStart w:id="1282" w:name="_Toc160181391"/>
      <w:bookmarkStart w:id="1283" w:name="_Toc164974288"/>
      <w:bookmarkStart w:id="1284" w:name="_Toc165989707"/>
      <w:bookmarkStart w:id="1285" w:name="_Toc171414925"/>
      <w:r w:rsidRPr="00A75846">
        <w:rPr>
          <w:lang w:val="en-GB"/>
        </w:rPr>
        <w:t>L</w:t>
      </w:r>
      <w:bookmarkEnd w:id="1176"/>
      <w:bookmarkEnd w:id="1177"/>
      <w:bookmarkEnd w:id="1178"/>
      <w:bookmarkEnd w:id="1179"/>
      <w:bookmarkEnd w:id="1180"/>
      <w:bookmarkEnd w:id="1279"/>
      <w:r w:rsidRPr="00A75846">
        <w:rPr>
          <w:lang w:val="en-GB"/>
        </w:rPr>
        <w:t>IABILITY FOR DEFECTS OF WORK AND WARRANTY</w:t>
      </w:r>
      <w:bookmarkEnd w:id="1280"/>
      <w:bookmarkEnd w:id="1281"/>
      <w:bookmarkEnd w:id="1282"/>
      <w:bookmarkEnd w:id="1283"/>
      <w:bookmarkEnd w:id="1284"/>
      <w:bookmarkEnd w:id="1285"/>
    </w:p>
    <w:p w14:paraId="50EF15B1" w14:textId="3B47CF3D" w:rsidR="00847165" w:rsidRPr="00A75846" w:rsidRDefault="00847165" w:rsidP="00847165">
      <w:pPr>
        <w:pStyle w:val="ENClanek11"/>
        <w:rPr>
          <w:lang w:val="en-GB"/>
        </w:rPr>
      </w:pPr>
      <w:bookmarkStart w:id="1286" w:name="_Ref171347385"/>
      <w:bookmarkStart w:id="1287" w:name="_Ref158390593"/>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1286"/>
      <w:bookmarkEnd w:id="1287"/>
    </w:p>
    <w:p w14:paraId="7F201A9D" w14:textId="70FD3C10" w:rsidR="00847165" w:rsidRPr="00A75846" w:rsidRDefault="00847165" w:rsidP="00847165">
      <w:pPr>
        <w:pStyle w:val="ENClanek11"/>
        <w:rPr>
          <w:lang w:val="en-GB"/>
        </w:rPr>
      </w:pPr>
      <w:r w:rsidRPr="00A75846">
        <w:rPr>
          <w:lang w:val="en-GB"/>
        </w:rPr>
        <w:t xml:space="preserve">The Work, its parts, Materials, Services, Engineering have defects, if they fail to conform </w:t>
      </w:r>
      <w:commentRangeStart w:id="1288"/>
      <w:r w:rsidRPr="00A75846">
        <w:rPr>
          <w:lang w:val="en-GB"/>
        </w:rPr>
        <w:t>to</w:t>
      </w:r>
      <w:del w:id="1289" w:author="AIB" w:date="2024-07-08T20:48:00Z" w16du:dateUtc="2024-07-08T18:48:00Z">
        <w:r w:rsidR="006D4645" w:rsidRPr="00F5220B">
          <w:rPr>
            <w:lang w:val="en-GB"/>
          </w:rPr>
          <w:delText> the result stipulated</w:delText>
        </w:r>
      </w:del>
      <w:ins w:id="1290" w:author="AIB" w:date="2024-07-08T20:48:00Z" w16du:dateUtc="2024-07-08T18:48:00Z">
        <w:r w:rsidRPr="00A75846">
          <w:rPr>
            <w:lang w:val="en-GB"/>
          </w:rPr>
          <w:t xml:space="preserve"> their description</w:t>
        </w:r>
      </w:ins>
      <w:r w:rsidRPr="00A75846">
        <w:rPr>
          <w:lang w:val="en-GB"/>
        </w:rPr>
        <w:t xml:space="preserve"> in the Contract or to the </w:t>
      </w:r>
      <w:ins w:id="1291" w:author="AIB" w:date="2024-07-08T20:48:00Z" w16du:dateUtc="2024-07-08T18:48:00Z">
        <w:r w:rsidRPr="00A75846">
          <w:rPr>
            <w:lang w:val="en-GB"/>
          </w:rPr>
          <w:t xml:space="preserve">contractually defined </w:t>
        </w:r>
      </w:ins>
      <w:commentRangeEnd w:id="1288"/>
      <w:ins w:id="1292" w:author="AIB" w:date="2024-07-09T06:56:00Z" w16du:dateUtc="2024-07-09T04:56:00Z">
        <w:r w:rsidR="00233D1F">
          <w:rPr>
            <w:rStyle w:val="Odkaznakoment"/>
            <w:lang w:eastAsia="cs-CZ"/>
          </w:rPr>
          <w:commentReference w:id="1288"/>
        </w:r>
      </w:ins>
      <w:r w:rsidRPr="00A75846">
        <w:rPr>
          <w:lang w:val="en-GB"/>
        </w:rPr>
        <w:t>purpose of their use or fail to have the</w:t>
      </w:r>
      <w:del w:id="1293" w:author="AIB" w:date="2024-07-08T20:48:00Z" w16du:dateUtc="2024-07-08T18:48:00Z">
        <w:r w:rsidR="006D4645" w:rsidRPr="00F5220B">
          <w:rPr>
            <w:lang w:val="en-GB"/>
          </w:rPr>
          <w:delText xml:space="preserve"> </w:delText>
        </w:r>
      </w:del>
      <w:ins w:id="1294" w:author="AIB" w:date="2024-07-08T20:48:00Z" w16du:dateUtc="2024-07-08T18:48:00Z">
        <w:r w:rsidR="00B91674" w:rsidRPr="00A75846">
          <w:rPr>
            <w:lang w:val="en-GB"/>
          </w:rPr>
          <w:t> </w:t>
        </w:r>
      </w:ins>
      <w:r w:rsidRPr="00A75846">
        <w:rPr>
          <w:lang w:val="en-GB"/>
        </w:rPr>
        <w:t>properties expressly stipulated in this Contract.</w:t>
      </w:r>
    </w:p>
    <w:p w14:paraId="0DA9E7C8" w14:textId="29B11FED"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847165">
      <w:pPr>
        <w:pStyle w:val="ENClanek11"/>
        <w:rPr>
          <w:lang w:val="en-GB"/>
        </w:rPr>
      </w:pPr>
      <w:r w:rsidRPr="00A75846">
        <w:rPr>
          <w:lang w:val="en-GB"/>
        </w:rPr>
        <w:lastRenderedPageBreak/>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 xml:space="preserve">The Contractor also warrants that the Work, its parts, Materials, Services, Engineering shall conform to the plans, </w:t>
      </w:r>
      <w:proofErr w:type="gramStart"/>
      <w:r w:rsidRPr="00A75846">
        <w:rPr>
          <w:lang w:val="en-GB"/>
        </w:rPr>
        <w:t>specifications</w:t>
      </w:r>
      <w:proofErr w:type="gramEnd"/>
      <w:r w:rsidRPr="00A75846">
        <w:rPr>
          <w:lang w:val="en-GB"/>
        </w:rPr>
        <w:t xml:space="preserve">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476E6C6C"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1295" w:name="_Ref171347393"/>
      <w:bookmarkStart w:id="1296" w:name="_Ref165230520"/>
      <w:r w:rsidRPr="00A75846">
        <w:rPr>
          <w:lang w:val="en-GB"/>
        </w:rPr>
        <w:t xml:space="preserve">The Contractor warrants that the Work, its parts, Materials, Services, Engineering shall conform to laws of the </w:t>
      </w:r>
      <w:commentRangeStart w:id="1297"/>
      <w:commentRangeStart w:id="1298"/>
      <w:r w:rsidRPr="00A75846">
        <w:rPr>
          <w:lang w:val="en-GB"/>
        </w:rPr>
        <w:t>Czech Republic</w:t>
      </w:r>
      <w:ins w:id="1299" w:author="AIB" w:date="2024-07-08T20:48:00Z" w16du:dateUtc="2024-07-08T18:48:00Z">
        <w:r w:rsidRPr="00A75846">
          <w:rPr>
            <w:lang w:val="en-GB"/>
          </w:rPr>
          <w:t xml:space="preserve"> and be CE-certifiable</w:t>
        </w:r>
      </w:ins>
      <w:r w:rsidRPr="00A75846">
        <w:rPr>
          <w:lang w:val="en-GB"/>
        </w:rPr>
        <w:t>.</w:t>
      </w:r>
      <w:bookmarkEnd w:id="1295"/>
      <w:bookmarkEnd w:id="1296"/>
      <w:commentRangeEnd w:id="1297"/>
      <w:r w:rsidR="00545C1C">
        <w:rPr>
          <w:rStyle w:val="Odkaznakoment"/>
          <w:lang w:eastAsia="cs-CZ"/>
        </w:rPr>
        <w:commentReference w:id="1297"/>
      </w:r>
      <w:commentRangeEnd w:id="1298"/>
      <w:r w:rsidR="009178AC">
        <w:rPr>
          <w:rStyle w:val="Odkaznakoment"/>
          <w:lang w:eastAsia="cs-CZ"/>
        </w:rPr>
        <w:commentReference w:id="1298"/>
      </w:r>
    </w:p>
    <w:p w14:paraId="7CAC45CC" w14:textId="4B2B33EE" w:rsidR="00832227" w:rsidRPr="00A75846" w:rsidRDefault="00832227" w:rsidP="00832227">
      <w:pPr>
        <w:pStyle w:val="ENClanek11"/>
        <w:rPr>
          <w:lang w:val="en-GB"/>
        </w:rPr>
      </w:pPr>
      <w:bookmarkStart w:id="1300" w:name="_Ref164961266"/>
      <w:bookmarkStart w:id="1301" w:name="_Ref171347295"/>
      <w:bookmarkStart w:id="1302" w:name="_Ref165128366"/>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9B1496">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9B1496">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the Project Closing Certificate of the complete Equipment</w:t>
      </w:r>
      <w:bookmarkEnd w:id="1300"/>
      <w:r w:rsidRPr="00A75846">
        <w:rPr>
          <w:lang w:val="en-GB"/>
        </w:rPr>
        <w:t xml:space="preserve">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9B1496">
        <w:rPr>
          <w:lang w:val="en-GB"/>
        </w:rPr>
        <w:t>25.12</w:t>
      </w:r>
      <w:r w:rsidR="00291400" w:rsidRPr="00A75846">
        <w:rPr>
          <w:lang w:val="en-GB"/>
        </w:rPr>
        <w:fldChar w:fldCharType="end"/>
      </w:r>
      <w:r w:rsidRPr="00A75846">
        <w:rPr>
          <w:lang w:val="en-GB"/>
        </w:rPr>
        <w:t>.</w:t>
      </w:r>
      <w:bookmarkEnd w:id="1301"/>
      <w:bookmarkEnd w:id="1302"/>
    </w:p>
    <w:p w14:paraId="77FEA57B" w14:textId="0C57ED0E" w:rsidR="00832227" w:rsidRPr="00A75846" w:rsidRDefault="00832227" w:rsidP="00832227">
      <w:pPr>
        <w:pStyle w:val="ENClanek11"/>
        <w:rPr>
          <w:lang w:val="en-GB"/>
        </w:rPr>
      </w:pPr>
      <w:bookmarkStart w:id="1303" w:name="_Ref158390581"/>
      <w:bookmarkStart w:id="1304"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t>
      </w:r>
      <w:commentRangeStart w:id="1305"/>
      <w:del w:id="1306" w:author="AIB" w:date="2024-07-08T20:48:00Z" w16du:dateUtc="2024-07-08T18:48:00Z">
        <w:r w:rsidR="006D4645" w:rsidRPr="00F5220B">
          <w:rPr>
            <w:lang w:val="en-GB"/>
          </w:rPr>
          <w:delText>it becomes aware of </w:delText>
        </w:r>
      </w:del>
      <w:r w:rsidRPr="00A75846">
        <w:rPr>
          <w:lang w:val="en-GB"/>
        </w:rPr>
        <w:t xml:space="preserve">without undue delay, </w:t>
      </w:r>
      <w:del w:id="1307" w:author="AIB" w:date="2024-07-08T20:48:00Z" w16du:dateUtc="2024-07-08T18:48:00Z">
        <w:r w:rsidR="006D4645" w:rsidRPr="00F5220B">
          <w:rPr>
            <w:lang w:val="en-GB"/>
          </w:rPr>
          <w:delText>whether or not these</w:delText>
        </w:r>
      </w:del>
      <w:ins w:id="1308" w:author="AIB" w:date="2024-07-08T20:48:00Z" w16du:dateUtc="2024-07-08T18:48:00Z">
        <w:r w:rsidRPr="00A75846">
          <w:rPr>
            <w:lang w:val="en-GB"/>
          </w:rPr>
          <w:t>after they</w:t>
        </w:r>
      </w:ins>
      <w:commentRangeEnd w:id="1305"/>
      <w:ins w:id="1309" w:author="AIB" w:date="2024-07-09T06:57:00Z" w16du:dateUtc="2024-07-09T04:57:00Z">
        <w:r w:rsidR="00531139">
          <w:rPr>
            <w:rStyle w:val="Odkaznakoment"/>
            <w:lang w:eastAsia="cs-CZ"/>
          </w:rPr>
          <w:commentReference w:id="1305"/>
        </w:r>
      </w:ins>
      <w:r w:rsidRPr="00A75846">
        <w:rPr>
          <w:lang w:val="en-GB"/>
        </w:rPr>
        <w:t xml:space="preserve"> have been notified by the Customer.</w:t>
      </w:r>
      <w:bookmarkEnd w:id="1303"/>
      <w:r w:rsidRPr="00A75846">
        <w:rPr>
          <w:lang w:val="en-GB"/>
        </w:rPr>
        <w:t xml:space="preserve">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w:t>
      </w:r>
      <w:commentRangeStart w:id="1310"/>
      <w:r w:rsidRPr="00A75846">
        <w:rPr>
          <w:lang w:val="en-GB"/>
        </w:rPr>
        <w:t xml:space="preserve">three (3) days </w:t>
      </w:r>
      <w:commentRangeEnd w:id="1310"/>
      <w:r w:rsidR="00BB7CB7">
        <w:rPr>
          <w:rStyle w:val="Odkaznakoment"/>
          <w:lang w:eastAsia="cs-CZ"/>
        </w:rPr>
        <w:commentReference w:id="1310"/>
      </w:r>
      <w:r w:rsidRPr="00A75846">
        <w:rPr>
          <w:lang w:val="en-GB"/>
        </w:rPr>
        <w:t xml:space="preserve">of their notification by the </w:t>
      </w:r>
      <w:proofErr w:type="gramStart"/>
      <w:r w:rsidRPr="00A75846">
        <w:rPr>
          <w:lang w:val="en-GB"/>
        </w:rPr>
        <w:t>Customer, unless</w:t>
      </w:r>
      <w:proofErr w:type="gramEnd"/>
      <w:r w:rsidRPr="00A75846">
        <w:rPr>
          <w:lang w:val="en-GB"/>
        </w:rPr>
        <w:t xml:space="preserve"> the Parties agree otherwise on a specific action plan.</w:t>
      </w:r>
      <w:bookmarkEnd w:id="1304"/>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54422731"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9B1496">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D5505F4"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C2BFBCA" w:rsidR="00832227" w:rsidRPr="00A75846" w:rsidRDefault="00832227" w:rsidP="00832227">
      <w:pPr>
        <w:pStyle w:val="ENClanek11"/>
        <w:rPr>
          <w:lang w:val="en-GB"/>
        </w:rPr>
      </w:pPr>
      <w:bookmarkStart w:id="1311" w:name="_Ref171347287"/>
      <w:bookmarkStart w:id="1312" w:name="_Ref15839007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 xml:space="preserve">items modified, </w:t>
      </w:r>
      <w:proofErr w:type="gramStart"/>
      <w:r w:rsidRPr="00A75846">
        <w:rPr>
          <w:lang w:val="en-GB"/>
        </w:rPr>
        <w:t>repaired</w:t>
      </w:r>
      <w:proofErr w:type="gramEnd"/>
      <w:r w:rsidRPr="00A75846">
        <w:rPr>
          <w:lang w:val="en-GB"/>
        </w:rPr>
        <w:t xml:space="preserve"> or newly supplied under the Contractor’s warranty. The</w:t>
      </w:r>
      <w:r w:rsidR="006B7C65" w:rsidRPr="00A75846">
        <w:rPr>
          <w:lang w:val="en-GB"/>
        </w:rPr>
        <w:t> </w:t>
      </w:r>
      <w:r w:rsidRPr="00A75846">
        <w:rPr>
          <w:lang w:val="en-GB"/>
        </w:rPr>
        <w:t xml:space="preserve">warranty period shall start running from the moment of the successful completion of such modification, </w:t>
      </w:r>
      <w:proofErr w:type="gramStart"/>
      <w:r w:rsidRPr="00A75846">
        <w:rPr>
          <w:lang w:val="en-GB"/>
        </w:rPr>
        <w:t>repair</w:t>
      </w:r>
      <w:proofErr w:type="gramEnd"/>
      <w:r w:rsidRPr="00A75846">
        <w:rPr>
          <w:lang w:val="en-GB"/>
        </w:rPr>
        <w:t xml:space="preserve"> or new delivery. The Contractor shall record every such modification, </w:t>
      </w:r>
      <w:proofErr w:type="gramStart"/>
      <w:r w:rsidRPr="00A75846">
        <w:rPr>
          <w:lang w:val="en-GB"/>
        </w:rPr>
        <w:t>repair</w:t>
      </w:r>
      <w:proofErr w:type="gramEnd"/>
      <w:r w:rsidRPr="00A75846">
        <w:rPr>
          <w:lang w:val="en-GB"/>
        </w:rPr>
        <w:t xml:space="preserve">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1311"/>
      <w:bookmarkEnd w:id="1312"/>
      <w:r w:rsidRPr="00A75846">
        <w:rPr>
          <w:lang w:val="en-GB"/>
        </w:rPr>
        <w:t xml:space="preserve"> </w:t>
      </w:r>
    </w:p>
    <w:p w14:paraId="69931451" w14:textId="5A9BE529" w:rsidR="00832227" w:rsidRPr="00A75846" w:rsidRDefault="00832227" w:rsidP="00832227">
      <w:pPr>
        <w:pStyle w:val="ENClanek11"/>
        <w:rPr>
          <w:lang w:val="en-GB"/>
        </w:rPr>
      </w:pPr>
      <w:r w:rsidRPr="00A75846">
        <w:rPr>
          <w:lang w:val="en-GB"/>
        </w:rPr>
        <w:lastRenderedPageBreak/>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B1496">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5C4079B0"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3B14C28F" w:rsidR="00832227" w:rsidRPr="00A75846" w:rsidRDefault="00832227" w:rsidP="00832227">
      <w:pPr>
        <w:pStyle w:val="ENClanek11"/>
        <w:rPr>
          <w:lang w:val="en-GB"/>
        </w:rPr>
      </w:pPr>
      <w:r w:rsidRPr="00A75846">
        <w:rPr>
          <w:lang w:val="en-GB"/>
        </w:rPr>
        <w:t>Nothing in this Clause</w:t>
      </w:r>
      <w:ins w:id="1313" w:author="AIB" w:date="2024-07-08T20:48:00Z" w16du:dateUtc="2024-07-08T18:48:00Z">
        <w:r w:rsidRPr="00A75846">
          <w:rPr>
            <w:lang w:val="en-GB"/>
          </w:rPr>
          <w:t xml:space="preserve"> </w:t>
        </w:r>
        <w:r w:rsidR="00F45597" w:rsidRPr="00A75846">
          <w:rPr>
            <w:lang w:val="en-GB"/>
          </w:rPr>
          <w:fldChar w:fldCharType="begin"/>
        </w:r>
        <w:r w:rsidR="00F45597" w:rsidRPr="00A75846">
          <w:rPr>
            <w:lang w:val="en-GB"/>
          </w:rPr>
          <w:instrText xml:space="preserve"> REF _Ref171344351 \w \h </w:instrText>
        </w:r>
      </w:ins>
      <w:r w:rsidR="00F45597" w:rsidRPr="00A75846">
        <w:rPr>
          <w:lang w:val="en-GB"/>
        </w:rPr>
      </w:r>
      <w:ins w:id="1314" w:author="AIB" w:date="2024-07-08T20:48:00Z" w16du:dateUtc="2024-07-08T18:48:00Z">
        <w:r w:rsidR="00F45597" w:rsidRPr="00A75846">
          <w:rPr>
            <w:lang w:val="en-GB"/>
          </w:rPr>
          <w:fldChar w:fldCharType="separate"/>
        </w:r>
      </w:ins>
      <w:r w:rsidR="009B1496">
        <w:rPr>
          <w:lang w:val="en-GB"/>
        </w:rPr>
        <w:t>25</w:t>
      </w:r>
      <w:ins w:id="1315" w:author="AIB" w:date="2024-07-08T20:48:00Z" w16du:dateUtc="2024-07-08T18:48:00Z">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w:t>
        </w:r>
      </w:ins>
      <w:r w:rsidR="00F45597" w:rsidRPr="00A75846">
        <w:rPr>
          <w:lang w:val="en-GB"/>
        </w:rPr>
        <w:t xml:space="preserve"> </w:t>
      </w:r>
      <w:r w:rsidRPr="00A75846">
        <w:rPr>
          <w:lang w:val="en-GB"/>
        </w:rPr>
        <w:t>shall relieve the Contractor from any other responsibilities under this Contract.</w:t>
      </w:r>
    </w:p>
    <w:p w14:paraId="426CDC4E" w14:textId="7C5E8D67"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B1496">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9B1496">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ins w:id="1316" w:author="AIB" w:date="2024-07-08T20:48:00Z" w16du:dateUtc="2024-07-08T18:48:00Z"/>
          <w:lang w:val="en-GB"/>
        </w:rPr>
      </w:pPr>
      <w:commentRangeStart w:id="1317"/>
      <w:ins w:id="1318" w:author="AIB" w:date="2024-07-08T20:48:00Z" w16du:dateUtc="2024-07-08T18:48:00Z">
        <w:r w:rsidRPr="00A75846">
          <w:rPr>
            <w:lang w:val="en-GB"/>
          </w:rPr>
          <w:t>Usual wear and tear shall be except</w:t>
        </w:r>
        <w:r w:rsidR="008E15B3">
          <w:rPr>
            <w:lang w:val="en-GB"/>
          </w:rPr>
          <w:t>ed</w:t>
        </w:r>
        <w:r w:rsidRPr="00A75846">
          <w:rPr>
            <w:lang w:val="en-GB"/>
          </w:rPr>
          <w:t xml:space="preserve"> from warranty.</w:t>
        </w:r>
      </w:ins>
      <w:commentRangeEnd w:id="1317"/>
      <w:ins w:id="1319" w:author="AIB" w:date="2024-07-09T06:58:00Z" w16du:dateUtc="2024-07-09T04:58:00Z">
        <w:r w:rsidR="00911BEE">
          <w:rPr>
            <w:rStyle w:val="Odkaznakoment"/>
            <w:lang w:eastAsia="cs-CZ"/>
          </w:rPr>
          <w:commentReference w:id="1317"/>
        </w:r>
      </w:ins>
    </w:p>
    <w:p w14:paraId="0827928B" w14:textId="2D7E9796" w:rsidR="00E05DC6" w:rsidRPr="00A75846" w:rsidRDefault="00E05DC6" w:rsidP="00E05DC6">
      <w:pPr>
        <w:pStyle w:val="ENNadpis1"/>
        <w:rPr>
          <w:lang w:val="en-GB"/>
        </w:rPr>
      </w:pPr>
      <w:bookmarkStart w:id="1320" w:name="_Ref158496102"/>
      <w:bookmarkStart w:id="1321" w:name="_Ref171343555"/>
      <w:bookmarkStart w:id="1322" w:name="_Ref159860463"/>
      <w:bookmarkStart w:id="1323" w:name="_Toc164862233"/>
      <w:bookmarkStart w:id="1324" w:name="_Toc160181392"/>
      <w:bookmarkStart w:id="1325" w:name="_Toc164974289"/>
      <w:bookmarkStart w:id="1326" w:name="_Toc165989708"/>
      <w:bookmarkStart w:id="1327" w:name="_Toc171414926"/>
      <w:r w:rsidRPr="00A75846">
        <w:rPr>
          <w:lang w:val="en-GB"/>
        </w:rPr>
        <w:t>B</w:t>
      </w:r>
      <w:bookmarkEnd w:id="1320"/>
      <w:r w:rsidRPr="00A75846">
        <w:rPr>
          <w:lang w:val="en-GB"/>
        </w:rPr>
        <w:t>ANK GUARANTEES</w:t>
      </w:r>
      <w:bookmarkEnd w:id="1321"/>
      <w:bookmarkEnd w:id="1322"/>
      <w:bookmarkEnd w:id="1323"/>
      <w:bookmarkEnd w:id="1324"/>
      <w:bookmarkEnd w:id="1325"/>
      <w:bookmarkEnd w:id="1326"/>
      <w:bookmarkEnd w:id="1327"/>
    </w:p>
    <w:p w14:paraId="08C5C9E7" w14:textId="1C799DF2" w:rsidR="00E05DC6" w:rsidRPr="00A75846" w:rsidRDefault="00D8369E" w:rsidP="00E05DC6">
      <w:pPr>
        <w:pStyle w:val="ENClanek11"/>
        <w:rPr>
          <w:b/>
          <w:bCs/>
          <w:lang w:val="en-GB"/>
        </w:rPr>
      </w:pPr>
      <w:bookmarkStart w:id="1328" w:name="_Ref171341910"/>
      <w:bookmarkStart w:id="1329" w:name="_Ref158489314"/>
      <w:r w:rsidRPr="00A75846">
        <w:rPr>
          <w:b/>
          <w:bCs/>
          <w:lang w:val="en-GB"/>
        </w:rPr>
        <w:t>Performance Security</w:t>
      </w:r>
      <w:bookmarkEnd w:id="1328"/>
      <w:bookmarkEnd w:id="1329"/>
    </w:p>
    <w:p w14:paraId="2DB10107" w14:textId="05B19367" w:rsidR="001A5402" w:rsidRPr="00A75846" w:rsidRDefault="001A5402" w:rsidP="001A5402">
      <w:pPr>
        <w:pStyle w:val="ENClaneka"/>
        <w:rPr>
          <w:lang w:val="en-GB"/>
        </w:rPr>
      </w:pPr>
      <w:bookmarkStart w:id="1330" w:name="_Ref165122180"/>
      <w:r w:rsidRPr="00A75846">
        <w:rPr>
          <w:lang w:val="en-GB"/>
        </w:rPr>
        <w:t xml:space="preserve">Not later than </w:t>
      </w:r>
      <w:bookmarkStart w:id="1331" w:name="_Ref158391591"/>
      <w:commentRangeStart w:id="1332"/>
      <w:r w:rsidRPr="00A75846">
        <w:rPr>
          <w:lang w:val="en-GB"/>
        </w:rPr>
        <w:t xml:space="preserve">fourteen (14) </w:t>
      </w:r>
      <w:commentRangeEnd w:id="1332"/>
      <w:r w:rsidR="00911BEE">
        <w:rPr>
          <w:rStyle w:val="Odkaznakoment"/>
          <w:lang w:eastAsia="cs-CZ"/>
        </w:rPr>
        <w:commentReference w:id="1332"/>
      </w:r>
      <w:r w:rsidRPr="00A75846">
        <w:rPr>
          <w:lang w:val="en-GB"/>
        </w:rPr>
        <w:t>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bookmarkEnd w:id="1330"/>
    </w:p>
    <w:p w14:paraId="7A814481" w14:textId="4CC9BC28"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73C27449"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43970F3C" w:rsidR="00D8369E" w:rsidRPr="00A75846" w:rsidRDefault="001A5402" w:rsidP="001A5402">
      <w:pPr>
        <w:pStyle w:val="ENClaneka"/>
        <w:rPr>
          <w:lang w:val="en-GB"/>
        </w:rPr>
      </w:pPr>
      <w:bookmarkStart w:id="1333" w:name="_Ref171347230"/>
      <w:bookmarkStart w:id="1334" w:name="_Ref158391484"/>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 xml:space="preserve">date of </w:t>
      </w:r>
      <w:commentRangeStart w:id="1335"/>
      <w:r w:rsidRPr="00A75846">
        <w:rPr>
          <w:lang w:val="en-GB"/>
        </w:rPr>
        <w:t>issuance up the first day following the issuance of the Project Closing Certificate.</w:t>
      </w:r>
      <w:commentRangeEnd w:id="1335"/>
      <w:r w:rsidR="0021202E">
        <w:rPr>
          <w:rStyle w:val="Odkaznakoment"/>
          <w:lang w:eastAsia="cs-CZ"/>
        </w:rPr>
        <w:commentReference w:id="1335"/>
      </w:r>
      <w:r w:rsidRPr="00A75846">
        <w:rPr>
          <w:lang w:val="en-GB"/>
        </w:rPr>
        <w:t xml:space="preserv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1333"/>
      <w:bookmarkEnd w:id="1334"/>
    </w:p>
    <w:p w14:paraId="01CE661C" w14:textId="72C8AAA8" w:rsidR="001A5402" w:rsidRPr="00A75846" w:rsidRDefault="00821669" w:rsidP="00F128FA">
      <w:pPr>
        <w:pStyle w:val="ENClanek11"/>
        <w:keepNext/>
        <w:keepLines/>
        <w:rPr>
          <w:b/>
          <w:bCs/>
          <w:lang w:val="en-GB"/>
        </w:rPr>
      </w:pPr>
      <w:bookmarkStart w:id="1336" w:name="_Ref171341885"/>
      <w:bookmarkStart w:id="1337" w:name="_Ref158489444"/>
      <w:r w:rsidRPr="00A75846">
        <w:rPr>
          <w:b/>
          <w:bCs/>
          <w:lang w:val="en-GB"/>
        </w:rPr>
        <w:lastRenderedPageBreak/>
        <w:t>General Warranty Bond</w:t>
      </w:r>
      <w:bookmarkEnd w:id="1336"/>
      <w:bookmarkEnd w:id="1337"/>
    </w:p>
    <w:p w14:paraId="3C879564" w14:textId="7F183714"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9B1496">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ins w:id="1338" w:author="AIB" w:date="2024-07-08T20:48:00Z" w16du:dateUtc="2024-07-08T18:48:00Z">
        <w:r w:rsidR="00157EFC">
          <w:rPr>
            <w:lang w:val="en-GB"/>
          </w:rPr>
          <w:t xml:space="preserve">the </w:t>
        </w:r>
      </w:ins>
      <w:r w:rsidRPr="00A75846">
        <w:rPr>
          <w:lang w:val="en-GB"/>
        </w:rPr>
        <w:t>“</w:t>
      </w:r>
      <w:r w:rsidRPr="00A75846">
        <w:rPr>
          <w:b/>
          <w:bCs/>
          <w:lang w:val="en-GB"/>
        </w:rPr>
        <w:t>General Warranty Bond</w:t>
      </w:r>
      <w:r w:rsidRPr="00A75846">
        <w:rPr>
          <w:lang w:val="en-GB"/>
        </w:rPr>
        <w:t>”).</w:t>
      </w:r>
    </w:p>
    <w:p w14:paraId="387AE8C8" w14:textId="54B26DD8" w:rsidR="007A2EBF" w:rsidRPr="00A75846" w:rsidRDefault="007A2EBF" w:rsidP="007A2EBF">
      <w:pPr>
        <w:pStyle w:val="ENClaneka"/>
        <w:rPr>
          <w:lang w:val="en-GB"/>
        </w:rPr>
      </w:pPr>
      <w:bookmarkStart w:id="1339" w:name="_Ref171347237"/>
      <w:bookmarkStart w:id="1340" w:name="_Ref165305953"/>
      <w:r w:rsidRPr="00A75846">
        <w:rPr>
          <w:lang w:val="en-GB"/>
        </w:rPr>
        <w:t xml:space="preserve">The General Warranty Bond shall be valid from the date of </w:t>
      </w:r>
      <w:commentRangeStart w:id="1341"/>
      <w:r w:rsidRPr="00A75846">
        <w:rPr>
          <w:lang w:val="en-GB"/>
        </w:rPr>
        <w:t>issuance at least up to the first day following the issuance of the Post-Warranty Control Certificate.</w:t>
      </w:r>
      <w:commentRangeEnd w:id="1341"/>
      <w:r w:rsidR="002C29F7">
        <w:rPr>
          <w:rStyle w:val="Odkaznakoment"/>
          <w:lang w:eastAsia="cs-CZ"/>
        </w:rPr>
        <w:commentReference w:id="1341"/>
      </w:r>
      <w:r w:rsidRPr="00A75846">
        <w:rPr>
          <w:lang w:val="en-GB"/>
        </w:rPr>
        <w:t xml:space="preserv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1339"/>
      <w:bookmarkEnd w:id="1340"/>
    </w:p>
    <w:p w14:paraId="39451580" w14:textId="291F9654"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3E7C7518"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9B1496">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9B1496">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342" w:name="_Toc164862234"/>
      <w:bookmarkStart w:id="1343" w:name="_Toc160181393"/>
      <w:bookmarkStart w:id="1344" w:name="_Toc164974290"/>
      <w:bookmarkStart w:id="1345" w:name="_Toc165989709"/>
      <w:bookmarkStart w:id="1346" w:name="_Toc171414927"/>
      <w:bookmarkEnd w:id="1331"/>
      <w:r w:rsidRPr="00A75846">
        <w:rPr>
          <w:lang w:val="en-GB"/>
        </w:rPr>
        <w:t>CONTRACT PRICE</w:t>
      </w:r>
      <w:bookmarkEnd w:id="1342"/>
      <w:bookmarkEnd w:id="1343"/>
      <w:bookmarkEnd w:id="1344"/>
      <w:bookmarkEnd w:id="1345"/>
      <w:bookmarkEnd w:id="1346"/>
    </w:p>
    <w:p w14:paraId="56794177" w14:textId="135A71E2" w:rsidR="00CF5038" w:rsidRPr="00A75846" w:rsidRDefault="00CF5038" w:rsidP="00CF5038">
      <w:pPr>
        <w:pStyle w:val="ENClanek11"/>
        <w:rPr>
          <w:lang w:val="en-GB"/>
        </w:rPr>
      </w:pPr>
      <w:bookmarkStart w:id="1347" w:name="_Ref171347893"/>
      <w:bookmarkStart w:id="1348" w:name="_Ref158493859"/>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347"/>
      <w:bookmarkEnd w:id="1348"/>
    </w:p>
    <w:p w14:paraId="45D60AD5" w14:textId="04D14747" w:rsidR="00CF5038" w:rsidRPr="00A75846" w:rsidRDefault="00CF5038" w:rsidP="00CF5038">
      <w:pPr>
        <w:pStyle w:val="ENClanek11"/>
        <w:rPr>
          <w:lang w:val="en-GB"/>
        </w:rPr>
      </w:pPr>
      <w:bookmarkStart w:id="1349" w:name="_Ref171348183"/>
      <w:bookmarkStart w:id="1350" w:name="_Ref159835068"/>
      <w:r w:rsidRPr="00A75846">
        <w:rPr>
          <w:lang w:val="en-GB"/>
        </w:rPr>
        <w:t>Payments of the Contract Price shall be made by the Customer to the Contractor as follows:</w:t>
      </w:r>
      <w:bookmarkEnd w:id="1349"/>
      <w:bookmarkEnd w:id="1350"/>
    </w:p>
    <w:p w14:paraId="087BECB9" w14:textId="6DA1AE34" w:rsidR="00F219BC" w:rsidRPr="00A75846" w:rsidRDefault="0097604E" w:rsidP="0097604E">
      <w:pPr>
        <w:pStyle w:val="ENClaneka"/>
        <w:rPr>
          <w:lang w:val="en-GB"/>
        </w:rPr>
      </w:pPr>
      <w:bookmarkStart w:id="1351" w:name="_Hlk165134333"/>
      <w:r w:rsidRPr="00A75846">
        <w:rPr>
          <w:b/>
          <w:bCs/>
          <w:lang w:val="en-GB"/>
        </w:rPr>
        <w:t>First payment</w:t>
      </w:r>
      <w:r w:rsidRPr="00A75846">
        <w:rPr>
          <w:lang w:val="en-GB"/>
        </w:rPr>
        <w:t>:</w:t>
      </w:r>
    </w:p>
    <w:p w14:paraId="749FBA95" w14:textId="0FCFAEFD" w:rsidR="005518EF" w:rsidRPr="00A75846" w:rsidRDefault="00AA3F88" w:rsidP="005518EF">
      <w:pPr>
        <w:pStyle w:val="ENTexta"/>
      </w:pPr>
      <w:bookmarkStart w:id="1352" w:name="_Hlk164973118"/>
      <w:r w:rsidRPr="00A75846">
        <w:t xml:space="preserve">Twenty percent (20%) of the Contract Price shall be paid within </w:t>
      </w:r>
      <w:commentRangeStart w:id="1353"/>
      <w:del w:id="1354" w:author="AIB" w:date="2024-07-08T20:48:00Z" w16du:dateUtc="2024-07-08T18:48:00Z">
        <w:r w:rsidR="006D4645" w:rsidRPr="00F5220B">
          <w:rPr>
            <w:szCs w:val="22"/>
          </w:rPr>
          <w:delText>forty-five (45</w:delText>
        </w:r>
      </w:del>
      <w:ins w:id="1355" w:author="AIB" w:date="2024-07-08T20:48:00Z" w16du:dateUtc="2024-07-08T18:48:00Z">
        <w:r w:rsidRPr="00A75846">
          <w:t>fourteen (14</w:t>
        </w:r>
      </w:ins>
      <w:r w:rsidRPr="00A75846">
        <w:t xml:space="preserve">) </w:t>
      </w:r>
      <w:commentRangeEnd w:id="1353"/>
      <w:r w:rsidR="00596C8D">
        <w:rPr>
          <w:rStyle w:val="Odkaznakoment"/>
          <w:lang w:val="en-US" w:eastAsia="cs-CZ"/>
        </w:rPr>
        <w:commentReference w:id="1353"/>
      </w:r>
      <w:r w:rsidRPr="00A75846">
        <w:t>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commentRangeStart w:id="1356"/>
      <w:commentRangeStart w:id="1357"/>
      <w:commentRangeStart w:id="1358"/>
      <w:commentRangeStart w:id="1359"/>
      <w:r w:rsidRPr="00A75846">
        <w:rPr>
          <w:lang w:val="en-GB"/>
        </w:rPr>
        <w:t>Performance Security.</w:t>
      </w:r>
      <w:commentRangeEnd w:id="1356"/>
      <w:r w:rsidR="002E2440">
        <w:rPr>
          <w:rStyle w:val="Odkaznakoment"/>
          <w:lang w:eastAsia="cs-CZ"/>
        </w:rPr>
        <w:commentReference w:id="1356"/>
      </w:r>
      <w:commentRangeEnd w:id="1357"/>
      <w:r w:rsidR="00BC2777">
        <w:rPr>
          <w:rStyle w:val="Odkaznakoment"/>
          <w:lang w:eastAsia="cs-CZ"/>
        </w:rPr>
        <w:commentReference w:id="1357"/>
      </w:r>
      <w:commentRangeEnd w:id="1358"/>
      <w:r w:rsidR="00830FEE">
        <w:rPr>
          <w:rStyle w:val="Odkaznakoment"/>
          <w:lang w:eastAsia="cs-CZ"/>
        </w:rPr>
        <w:commentReference w:id="1358"/>
      </w:r>
      <w:commentRangeEnd w:id="1359"/>
      <w:r w:rsidR="002C2AC9">
        <w:rPr>
          <w:rStyle w:val="Odkaznakoment"/>
          <w:lang w:eastAsia="cs-CZ"/>
        </w:rPr>
        <w:commentReference w:id="1359"/>
      </w:r>
    </w:p>
    <w:p w14:paraId="731B8C4B" w14:textId="34BE9663" w:rsidR="00CA4E23" w:rsidRPr="00A75846" w:rsidRDefault="00E362C2" w:rsidP="00E362C2">
      <w:pPr>
        <w:pStyle w:val="ENClaneka"/>
        <w:rPr>
          <w:b/>
          <w:bCs/>
          <w:lang w:val="en-GB"/>
        </w:rPr>
      </w:pPr>
      <w:bookmarkStart w:id="1360" w:name="_Ref171491015"/>
      <w:r w:rsidRPr="00A75846">
        <w:rPr>
          <w:b/>
          <w:bCs/>
          <w:lang w:val="en-GB"/>
        </w:rPr>
        <w:t>Partial payments:</w:t>
      </w:r>
      <w:bookmarkEnd w:id="1360"/>
    </w:p>
    <w:p w14:paraId="17FDB05D" w14:textId="2D78E91E" w:rsidR="00E362C2" w:rsidRPr="00A75846" w:rsidRDefault="0006267D" w:rsidP="00E362C2">
      <w:pPr>
        <w:pStyle w:val="ENTexta"/>
      </w:pPr>
      <w:r w:rsidRPr="00A75846">
        <w:t>Ten percent (10%) of the Contract Price shall be paid within forty-five (45) days after receipt of the following documents by the Customer:</w:t>
      </w:r>
    </w:p>
    <w:p w14:paraId="457EB563" w14:textId="44DCAA6D" w:rsidR="0006267D" w:rsidRPr="00A75846" w:rsidRDefault="00EA00C0" w:rsidP="0006267D">
      <w:pPr>
        <w:pStyle w:val="ENClaneki"/>
        <w:rPr>
          <w:lang w:val="en-GB"/>
        </w:rPr>
      </w:pPr>
      <w:ins w:id="1361" w:author="AIB" w:date="2024-07-08T20:48:00Z" w16du:dateUtc="2024-07-08T18:48:00Z">
        <w:r w:rsidRPr="00A75846">
          <w:rPr>
            <w:lang w:val="en-GB"/>
          </w:rPr>
          <w:t xml:space="preserve">The </w:t>
        </w:r>
      </w:ins>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9B1496">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ins w:id="1362" w:author="AIB" w:date="2024-07-09T15:53:00Z" w16du:dateUtc="2024-07-09T13:53:00Z">
        <w:r w:rsidR="00A75576" w:rsidRPr="00A75576">
          <w:rPr>
            <w:lang w:val="en-GB"/>
          </w:rPr>
          <w:t xml:space="preserve"> </w:t>
        </w:r>
        <w:commentRangeStart w:id="1363"/>
        <w:r w:rsidR="00A75576">
          <w:rPr>
            <w:lang w:val="en-GB"/>
          </w:rPr>
          <w:t>jointly with the respective invoice</w:t>
        </w:r>
      </w:ins>
      <w:r w:rsidR="00A450B0" w:rsidRPr="00A75846">
        <w:rPr>
          <w:lang w:val="en-GB"/>
        </w:rPr>
        <w:t>.</w:t>
      </w:r>
      <w:commentRangeEnd w:id="1363"/>
      <w:r w:rsidR="00297174">
        <w:rPr>
          <w:rStyle w:val="Odkaznakoment"/>
          <w:lang w:eastAsia="cs-CZ"/>
        </w:rPr>
        <w:commentReference w:id="1363"/>
      </w:r>
    </w:p>
    <w:p w14:paraId="14D3FAF3" w14:textId="47E0898A" w:rsidR="007F1DF8" w:rsidRPr="00A75846" w:rsidRDefault="00A85EBA" w:rsidP="00F128FA">
      <w:pPr>
        <w:pStyle w:val="ENTexta"/>
        <w:keepNext/>
        <w:keepLines/>
      </w:pPr>
      <w:commentRangeStart w:id="1364"/>
      <w:commentRangeStart w:id="1365"/>
      <w:r w:rsidRPr="00A75846">
        <w:lastRenderedPageBreak/>
        <w:t xml:space="preserve">Ten percent (10%) of the Contract Price shall be paid within </w:t>
      </w:r>
      <w:del w:id="1366" w:author="AIB" w:date="2024-07-08T20:48:00Z" w16du:dateUtc="2024-07-08T18:48:00Z">
        <w:r w:rsidR="006D4645" w:rsidRPr="00F5220B">
          <w:delText>forty-five (45</w:delText>
        </w:r>
      </w:del>
      <w:ins w:id="1367" w:author="AIB" w:date="2024-07-08T20:48:00Z" w16du:dateUtc="2024-07-08T18:48:00Z">
        <w:r w:rsidRPr="00A75846">
          <w:t>thirty (30</w:t>
        </w:r>
      </w:ins>
      <w:r w:rsidRPr="00A75846">
        <w:t>) days after receipt of the following documents by the Customer:</w:t>
      </w:r>
      <w:commentRangeEnd w:id="1364"/>
      <w:r w:rsidR="00BC45D3">
        <w:rPr>
          <w:rStyle w:val="Odkaznakoment"/>
          <w:lang w:val="en-US" w:eastAsia="cs-CZ"/>
        </w:rPr>
        <w:commentReference w:id="1364"/>
      </w:r>
      <w:commentRangeEnd w:id="1365"/>
      <w:r w:rsidR="00E04238">
        <w:rPr>
          <w:rStyle w:val="Odkaznakoment"/>
          <w:lang w:val="en-US" w:eastAsia="cs-CZ"/>
        </w:rPr>
        <w:commentReference w:id="1365"/>
      </w:r>
    </w:p>
    <w:p w14:paraId="7022B8AD" w14:textId="37704B19" w:rsidR="00A85EBA" w:rsidRPr="00A75846" w:rsidRDefault="00EA00C0" w:rsidP="00A96457">
      <w:pPr>
        <w:pStyle w:val="ENClaneki"/>
        <w:numPr>
          <w:ilvl w:val="3"/>
          <w:numId w:val="20"/>
        </w:numPr>
        <w:tabs>
          <w:tab w:val="clear" w:pos="1418"/>
        </w:tabs>
        <w:ind w:left="1701" w:hanging="567"/>
        <w:rPr>
          <w:lang w:val="en-GB"/>
        </w:rPr>
      </w:pPr>
      <w:ins w:id="1368" w:author="AIB" w:date="2024-07-08T20:48:00Z" w16du:dateUtc="2024-07-08T18:48:00Z">
        <w:r w:rsidRPr="00A75846">
          <w:rPr>
            <w:lang w:val="en-GB"/>
          </w:rPr>
          <w:t xml:space="preserve">The </w:t>
        </w:r>
      </w:ins>
      <w:r w:rsidRPr="00A75846">
        <w:rPr>
          <w:lang w:val="en-GB"/>
        </w:rPr>
        <w:t>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9B1496">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ins w:id="1369" w:author="AIB" w:date="2024-07-09T15:53:00Z" w16du:dateUtc="2024-07-09T13:53:00Z">
        <w:r w:rsidR="00A75576" w:rsidRPr="00A75576">
          <w:rPr>
            <w:lang w:val="en-GB"/>
          </w:rPr>
          <w:t xml:space="preserve"> </w:t>
        </w:r>
        <w:r w:rsidR="00A75576">
          <w:rPr>
            <w:lang w:val="en-GB"/>
          </w:rPr>
          <w:t>jointly with the respective invoice</w:t>
        </w:r>
      </w:ins>
      <w:r w:rsidRPr="00A75846">
        <w:rPr>
          <w:lang w:val="en-GB"/>
        </w:rPr>
        <w:t>.</w:t>
      </w:r>
    </w:p>
    <w:p w14:paraId="63D4F0BA" w14:textId="7C22887C" w:rsidR="00EA00C0" w:rsidRPr="00A75846" w:rsidRDefault="00D73156" w:rsidP="00156495">
      <w:pPr>
        <w:pStyle w:val="ENTexta"/>
      </w:pPr>
      <w:commentRangeStart w:id="1370"/>
      <w:commentRangeStart w:id="1371"/>
      <w:r w:rsidRPr="00A75846">
        <w:t>Forty</w:t>
      </w:r>
      <w:ins w:id="1372" w:author="AIB" w:date="2024-07-08T20:48:00Z" w16du:dateUtc="2024-07-08T18:48:00Z">
        <w:r w:rsidRPr="00A75846">
          <w:t>-five</w:t>
        </w:r>
      </w:ins>
      <w:r w:rsidRPr="00A75846">
        <w:t xml:space="preserve"> percent (</w:t>
      </w:r>
      <w:del w:id="1373" w:author="AIB" w:date="2024-07-08T20:48:00Z" w16du:dateUtc="2024-07-08T18:48:00Z">
        <w:r w:rsidR="006D4645" w:rsidRPr="00F5220B">
          <w:delText>40</w:delText>
        </w:r>
      </w:del>
      <w:ins w:id="1374" w:author="AIB" w:date="2024-07-08T20:48:00Z" w16du:dateUtc="2024-07-08T18:48:00Z">
        <w:r w:rsidRPr="00A75846">
          <w:t>45</w:t>
        </w:r>
      </w:ins>
      <w:r w:rsidRPr="00A75846">
        <w:t xml:space="preserve">%) of the Contract Price </w:t>
      </w:r>
      <w:del w:id="1375" w:author="AIB" w:date="2024-07-09T15:49:00Z" w16du:dateUtc="2024-07-09T13:49:00Z">
        <w:r w:rsidRPr="00A75846" w:rsidDel="00545D64">
          <w:delText>shall be paid</w:delText>
        </w:r>
      </w:del>
      <w:ins w:id="1376" w:author="AIB" w:date="2024-07-09T15:49:00Z" w16du:dateUtc="2024-07-09T13:49:00Z">
        <w:r w:rsidR="00545D64">
          <w:t>relating to the</w:t>
        </w:r>
      </w:ins>
      <w:del w:id="1377" w:author="AIB" w:date="2024-07-09T15:49:00Z" w16du:dateUtc="2024-07-09T13:49:00Z">
        <w:r w:rsidRPr="00A75846" w:rsidDel="00545D64">
          <w:delText xml:space="preserve"> </w:delText>
        </w:r>
      </w:del>
      <w:ins w:id="1378" w:author="AIB" w:date="2024-07-08T20:48:00Z" w16du:dateUtc="2024-07-08T18:48:00Z">
        <w:r w:rsidRPr="00A75846">
          <w:t xml:space="preserve"> five (5) </w:t>
        </w:r>
      </w:ins>
      <w:ins w:id="1379" w:author="AIB" w:date="2024-07-09T15:48:00Z" w16du:dateUtc="2024-07-09T13:48:00Z">
        <w:r w:rsidR="005B3616">
          <w:t>deliveries of the</w:t>
        </w:r>
      </w:ins>
      <w:ins w:id="1380" w:author="AIB" w:date="2024-07-09T15:55:00Z" w16du:dateUtc="2024-07-09T13:55:00Z">
        <w:r w:rsidR="00E74A49">
          <w:t> </w:t>
        </w:r>
      </w:ins>
      <w:ins w:id="1381" w:author="AIB" w:date="2024-07-09T15:48:00Z" w16du:dateUtc="2024-07-09T13:48:00Z">
        <w:r w:rsidR="005B3616">
          <w:t xml:space="preserve">Equipment </w:t>
        </w:r>
      </w:ins>
      <w:ins w:id="1382" w:author="AIB" w:date="2024-07-10T08:21:00Z" w16du:dateUtc="2024-07-10T06:21:00Z">
        <w:r w:rsidR="00320AE4">
          <w:t xml:space="preserve">according to Clause </w:t>
        </w:r>
        <w:r w:rsidR="00320AE4">
          <w:fldChar w:fldCharType="begin"/>
        </w:r>
        <w:r w:rsidR="00320AE4">
          <w:instrText xml:space="preserve"> REF _Ref171492125 \w \h </w:instrText>
        </w:r>
      </w:ins>
      <w:r w:rsidR="00320AE4">
        <w:fldChar w:fldCharType="separate"/>
      </w:r>
      <w:ins w:id="1383" w:author="AIB" w:date="2024-07-10T08:21:00Z" w16du:dateUtc="2024-07-10T06:21:00Z">
        <w:r w:rsidR="00320AE4">
          <w:t>6.3</w:t>
        </w:r>
        <w:r w:rsidR="00320AE4">
          <w:fldChar w:fldCharType="end"/>
        </w:r>
        <w:r w:rsidR="00320AE4">
          <w:t xml:space="preserve">, </w:t>
        </w:r>
      </w:ins>
      <w:ins w:id="1384" w:author="AIB" w:date="2024-07-09T15:49:00Z" w16du:dateUtc="2024-07-09T13:49:00Z">
        <w:r w:rsidR="00F53E86">
          <w:t xml:space="preserve">shall be paid </w:t>
        </w:r>
      </w:ins>
      <w:ins w:id="1385" w:author="AIB" w:date="2024-07-09T15:50:00Z" w16du:dateUtc="2024-07-09T13:50:00Z">
        <w:r w:rsidR="00F53E86">
          <w:t xml:space="preserve">in five (5) </w:t>
        </w:r>
      </w:ins>
      <w:ins w:id="1386" w:author="AIB" w:date="2024-07-08T20:48:00Z" w16du:dateUtc="2024-07-08T18:48:00Z">
        <w:r w:rsidRPr="00A75846">
          <w:t xml:space="preserve">pro-rata payments, each amounting to </w:t>
        </w:r>
      </w:ins>
      <w:ins w:id="1387" w:author="AIB" w:date="2024-07-09T15:50:00Z" w16du:dateUtc="2024-07-09T13:50:00Z">
        <w:r w:rsidR="00464161">
          <w:t xml:space="preserve">the </w:t>
        </w:r>
        <w:r w:rsidR="00BE2015">
          <w:t>value of the respective delivery</w:t>
        </w:r>
        <w:r w:rsidR="00EB286C" w:rsidRPr="004A4502">
          <w:t>.</w:t>
        </w:r>
      </w:ins>
      <w:ins w:id="1388" w:author="AIB" w:date="2024-07-08T20:48:00Z" w16du:dateUtc="2024-07-08T18:48:00Z">
        <w:r w:rsidRPr="004A4502">
          <w:t xml:space="preserve"> </w:t>
        </w:r>
      </w:ins>
      <w:ins w:id="1389" w:author="AIB" w:date="2024-07-10T07:55:00Z" w16du:dateUtc="2024-07-10T05:55:00Z">
        <w:r w:rsidR="00400EF0" w:rsidRPr="004A4502">
          <w:rPr>
            <w:rPrChange w:id="1390" w:author="AIB" w:date="2024-07-10T08:18:00Z" w16du:dateUtc="2024-07-10T06:18:00Z">
              <w:rPr>
                <w:color w:val="00B050"/>
              </w:rPr>
            </w:rPrChange>
          </w:rPr>
          <w:t>In case of deliver</w:t>
        </w:r>
      </w:ins>
      <w:ins w:id="1391" w:author="AIB" w:date="2024-07-10T08:23:00Z" w16du:dateUtc="2024-07-10T06:23:00Z">
        <w:r w:rsidR="005F5B1F">
          <w:t>ies</w:t>
        </w:r>
      </w:ins>
      <w:ins w:id="1392" w:author="AIB" w:date="2024-07-10T07:55:00Z" w16du:dateUtc="2024-07-10T05:55:00Z">
        <w:r w:rsidR="00400EF0" w:rsidRPr="004A4502">
          <w:rPr>
            <w:rPrChange w:id="1393" w:author="AIB" w:date="2024-07-10T08:18:00Z" w16du:dateUtc="2024-07-10T06:18:00Z">
              <w:rPr>
                <w:color w:val="00B050"/>
              </w:rPr>
            </w:rPrChange>
          </w:rPr>
          <w:t xml:space="preserve"> up to 31.</w:t>
        </w:r>
      </w:ins>
      <w:ins w:id="1394" w:author="AIB" w:date="2024-07-10T08:19:00Z" w16du:dateUtc="2024-07-10T06:19:00Z">
        <w:r w:rsidR="004A4502">
          <w:t> </w:t>
        </w:r>
      </w:ins>
      <w:ins w:id="1395" w:author="AIB" w:date="2024-07-10T07:55:00Z" w16du:dateUtc="2024-07-10T05:55:00Z">
        <w:r w:rsidR="00400EF0" w:rsidRPr="004A4502">
          <w:rPr>
            <w:rPrChange w:id="1396" w:author="AIB" w:date="2024-07-10T08:18:00Z" w16du:dateUtc="2024-07-10T06:18:00Z">
              <w:rPr>
                <w:color w:val="00B050"/>
              </w:rPr>
            </w:rPrChange>
          </w:rPr>
          <w:t>5.</w:t>
        </w:r>
      </w:ins>
      <w:ins w:id="1397" w:author="AIB" w:date="2024-07-10T08:19:00Z" w16du:dateUtc="2024-07-10T06:19:00Z">
        <w:r w:rsidR="004A4502">
          <w:t> </w:t>
        </w:r>
      </w:ins>
      <w:ins w:id="1398" w:author="AIB" w:date="2024-07-10T07:55:00Z" w16du:dateUtc="2024-07-10T05:55:00Z">
        <w:r w:rsidR="00400EF0" w:rsidRPr="004A4502">
          <w:rPr>
            <w:rPrChange w:id="1399" w:author="AIB" w:date="2024-07-10T08:18:00Z" w16du:dateUtc="2024-07-10T06:18:00Z">
              <w:rPr>
                <w:color w:val="00B050"/>
              </w:rPr>
            </w:rPrChange>
          </w:rPr>
          <w:t>2026</w:t>
        </w:r>
      </w:ins>
      <w:ins w:id="1400" w:author="AIB" w:date="2024-07-10T08:20:00Z" w16du:dateUtc="2024-07-10T06:20:00Z">
        <w:r w:rsidR="001D2E69">
          <w:t>,</w:t>
        </w:r>
      </w:ins>
      <w:ins w:id="1401" w:author="AIB" w:date="2024-07-10T07:55:00Z" w16du:dateUtc="2024-07-10T05:55:00Z">
        <w:r w:rsidR="00400EF0" w:rsidRPr="004A4502">
          <w:rPr>
            <w:rPrChange w:id="1402" w:author="AIB" w:date="2024-07-10T08:18:00Z" w16du:dateUtc="2024-07-10T06:18:00Z">
              <w:rPr>
                <w:color w:val="00B050"/>
              </w:rPr>
            </w:rPrChange>
          </w:rPr>
          <w:t xml:space="preserve"> </w:t>
        </w:r>
      </w:ins>
      <w:ins w:id="1403" w:author="AIB" w:date="2024-07-10T08:22:00Z" w16du:dateUtc="2024-07-10T06:22:00Z">
        <w:r w:rsidR="00472975">
          <w:t xml:space="preserve">the </w:t>
        </w:r>
      </w:ins>
      <w:ins w:id="1404" w:author="AIB" w:date="2024-07-10T07:55:00Z" w16du:dateUtc="2024-07-10T05:55:00Z">
        <w:r w:rsidR="00400EF0" w:rsidRPr="004A4502">
          <w:rPr>
            <w:rPrChange w:id="1405" w:author="AIB" w:date="2024-07-10T08:18:00Z" w16du:dateUtc="2024-07-10T06:18:00Z">
              <w:rPr>
                <w:color w:val="00B050"/>
              </w:rPr>
            </w:rPrChange>
          </w:rPr>
          <w:t>invoice</w:t>
        </w:r>
      </w:ins>
      <w:ins w:id="1406" w:author="AIB" w:date="2024-07-10T08:23:00Z" w16du:dateUtc="2024-07-10T06:23:00Z">
        <w:r w:rsidR="005F5B1F">
          <w:t>s</w:t>
        </w:r>
      </w:ins>
      <w:ins w:id="1407" w:author="AIB" w:date="2024-07-10T07:55:00Z" w16du:dateUtc="2024-07-10T05:55:00Z">
        <w:r w:rsidR="00400EF0" w:rsidRPr="004A4502">
          <w:rPr>
            <w:rPrChange w:id="1408" w:author="AIB" w:date="2024-07-10T08:18:00Z" w16du:dateUtc="2024-07-10T06:18:00Z">
              <w:rPr>
                <w:color w:val="00B050"/>
              </w:rPr>
            </w:rPrChange>
          </w:rPr>
          <w:t xml:space="preserve"> </w:t>
        </w:r>
        <w:r w:rsidR="008D0CB4" w:rsidRPr="004A4502">
          <w:rPr>
            <w:rPrChange w:id="1409" w:author="AIB" w:date="2024-07-10T08:18:00Z" w16du:dateUtc="2024-07-10T06:18:00Z">
              <w:rPr>
                <w:color w:val="00B050"/>
              </w:rPr>
            </w:rPrChange>
          </w:rPr>
          <w:t xml:space="preserve">shall be due </w:t>
        </w:r>
        <w:r w:rsidR="00400EF0" w:rsidRPr="004A4502">
          <w:rPr>
            <w:rPrChange w:id="1410" w:author="AIB" w:date="2024-07-10T08:18:00Z" w16du:dateUtc="2024-07-10T06:18:00Z">
              <w:rPr>
                <w:color w:val="00B050"/>
              </w:rPr>
            </w:rPrChange>
          </w:rPr>
          <w:t>within thirty (30) days</w:t>
        </w:r>
      </w:ins>
      <w:ins w:id="1411" w:author="AIB" w:date="2024-07-10T08:24:00Z" w16du:dateUtc="2024-07-10T06:24:00Z">
        <w:r w:rsidR="00633064">
          <w:t>, and</w:t>
        </w:r>
      </w:ins>
      <w:ins w:id="1412" w:author="AIB" w:date="2024-07-10T07:55:00Z" w16du:dateUtc="2024-07-10T05:55:00Z">
        <w:r w:rsidR="00400EF0" w:rsidRPr="004A4502">
          <w:rPr>
            <w:rPrChange w:id="1413" w:author="AIB" w:date="2024-07-10T08:18:00Z" w16du:dateUtc="2024-07-10T06:18:00Z">
              <w:rPr>
                <w:color w:val="00B050"/>
              </w:rPr>
            </w:rPrChange>
          </w:rPr>
          <w:t xml:space="preserve"> </w:t>
        </w:r>
      </w:ins>
      <w:ins w:id="1414" w:author="AIB" w:date="2024-07-10T08:24:00Z" w16du:dateUtc="2024-07-10T06:24:00Z">
        <w:r w:rsidR="00633064">
          <w:t>in</w:t>
        </w:r>
      </w:ins>
      <w:ins w:id="1415" w:author="AIB" w:date="2024-07-10T08:25:00Z" w16du:dateUtc="2024-07-10T06:25:00Z">
        <w:r w:rsidR="00AF1FAB">
          <w:t xml:space="preserve"> </w:t>
        </w:r>
      </w:ins>
      <w:ins w:id="1416" w:author="AIB" w:date="2024-07-10T07:55:00Z" w16du:dateUtc="2024-07-10T05:55:00Z">
        <w:r w:rsidR="00400EF0" w:rsidRPr="004A4502">
          <w:rPr>
            <w:rPrChange w:id="1417" w:author="AIB" w:date="2024-07-10T08:18:00Z" w16du:dateUtc="2024-07-10T06:18:00Z">
              <w:rPr>
                <w:color w:val="00B050"/>
              </w:rPr>
            </w:rPrChange>
          </w:rPr>
          <w:t>case of deliver</w:t>
        </w:r>
      </w:ins>
      <w:ins w:id="1418" w:author="AIB" w:date="2024-07-10T08:23:00Z" w16du:dateUtc="2024-07-10T06:23:00Z">
        <w:r w:rsidR="00BD2718">
          <w:t>y</w:t>
        </w:r>
      </w:ins>
      <w:ins w:id="1419" w:author="AIB" w:date="2024-07-10T07:55:00Z" w16du:dateUtc="2024-07-10T05:55:00Z">
        <w:r w:rsidR="00400EF0" w:rsidRPr="004A4502">
          <w:rPr>
            <w:rPrChange w:id="1420" w:author="AIB" w:date="2024-07-10T08:18:00Z" w16du:dateUtc="2024-07-10T06:18:00Z">
              <w:rPr>
                <w:color w:val="00B050"/>
              </w:rPr>
            </w:rPrChange>
          </w:rPr>
          <w:t xml:space="preserve"> between 1.</w:t>
        </w:r>
      </w:ins>
      <w:ins w:id="1421" w:author="AIB" w:date="2024-07-10T08:19:00Z" w16du:dateUtc="2024-07-10T06:19:00Z">
        <w:r w:rsidR="004A4502">
          <w:t> </w:t>
        </w:r>
      </w:ins>
      <w:ins w:id="1422" w:author="AIB" w:date="2024-07-10T07:55:00Z" w16du:dateUtc="2024-07-10T05:55:00Z">
        <w:r w:rsidR="00400EF0" w:rsidRPr="004A4502">
          <w:rPr>
            <w:rPrChange w:id="1423" w:author="AIB" w:date="2024-07-10T08:18:00Z" w16du:dateUtc="2024-07-10T06:18:00Z">
              <w:rPr>
                <w:color w:val="00B050"/>
              </w:rPr>
            </w:rPrChange>
          </w:rPr>
          <w:t>6.</w:t>
        </w:r>
      </w:ins>
      <w:ins w:id="1424" w:author="AIB" w:date="2024-07-10T08:19:00Z" w16du:dateUtc="2024-07-10T06:19:00Z">
        <w:r w:rsidR="004A4502">
          <w:t> </w:t>
        </w:r>
      </w:ins>
      <w:ins w:id="1425" w:author="AIB" w:date="2024-07-10T07:55:00Z" w16du:dateUtc="2024-07-10T05:55:00Z">
        <w:r w:rsidR="00400EF0" w:rsidRPr="004A4502">
          <w:rPr>
            <w:rPrChange w:id="1426" w:author="AIB" w:date="2024-07-10T08:18:00Z" w16du:dateUtc="2024-07-10T06:18:00Z">
              <w:rPr>
                <w:color w:val="00B050"/>
              </w:rPr>
            </w:rPrChange>
          </w:rPr>
          <w:t xml:space="preserve">2026 </w:t>
        </w:r>
      </w:ins>
      <w:ins w:id="1427" w:author="AIB" w:date="2024-07-10T08:11:00Z" w16du:dateUtc="2024-07-10T06:11:00Z">
        <w:r w:rsidR="00AE16A8" w:rsidRPr="004A4502">
          <w:rPr>
            <w:rPrChange w:id="1428" w:author="AIB" w:date="2024-07-10T08:18:00Z" w16du:dateUtc="2024-07-10T06:18:00Z">
              <w:rPr>
                <w:color w:val="00B050"/>
              </w:rPr>
            </w:rPrChange>
          </w:rPr>
          <w:t>and</w:t>
        </w:r>
      </w:ins>
      <w:ins w:id="1429" w:author="AIB" w:date="2024-07-10T07:55:00Z" w16du:dateUtc="2024-07-10T05:55:00Z">
        <w:r w:rsidR="00400EF0" w:rsidRPr="004A4502">
          <w:rPr>
            <w:rPrChange w:id="1430" w:author="AIB" w:date="2024-07-10T08:18:00Z" w16du:dateUtc="2024-07-10T06:18:00Z">
              <w:rPr>
                <w:color w:val="00B050"/>
              </w:rPr>
            </w:rPrChange>
          </w:rPr>
          <w:t xml:space="preserve"> 15</w:t>
        </w:r>
      </w:ins>
      <w:ins w:id="1431" w:author="AIB" w:date="2024-07-10T07:56:00Z" w16du:dateUtc="2024-07-10T05:56:00Z">
        <w:r w:rsidR="008D0CB4" w:rsidRPr="004A4502">
          <w:rPr>
            <w:rPrChange w:id="1432" w:author="AIB" w:date="2024-07-10T08:18:00Z" w16du:dateUtc="2024-07-10T06:18:00Z">
              <w:rPr>
                <w:color w:val="00B050"/>
              </w:rPr>
            </w:rPrChange>
          </w:rPr>
          <w:t xml:space="preserve"> </w:t>
        </w:r>
      </w:ins>
      <w:ins w:id="1433" w:author="AIB" w:date="2024-07-10T07:55:00Z" w16du:dateUtc="2024-07-10T05:55:00Z">
        <w:r w:rsidR="00400EF0" w:rsidRPr="004A4502">
          <w:rPr>
            <w:rPrChange w:id="1434" w:author="AIB" w:date="2024-07-10T08:18:00Z" w16du:dateUtc="2024-07-10T06:18:00Z">
              <w:rPr>
                <w:color w:val="00B050"/>
              </w:rPr>
            </w:rPrChange>
          </w:rPr>
          <w:t>6.</w:t>
        </w:r>
      </w:ins>
      <w:ins w:id="1435" w:author="AIB" w:date="2024-07-10T07:56:00Z" w16du:dateUtc="2024-07-10T05:56:00Z">
        <w:r w:rsidR="008D0CB4" w:rsidRPr="004A4502">
          <w:rPr>
            <w:rPrChange w:id="1436" w:author="AIB" w:date="2024-07-10T08:18:00Z" w16du:dateUtc="2024-07-10T06:18:00Z">
              <w:rPr>
                <w:color w:val="00B050"/>
              </w:rPr>
            </w:rPrChange>
          </w:rPr>
          <w:t xml:space="preserve"> </w:t>
        </w:r>
      </w:ins>
      <w:ins w:id="1437" w:author="AIB" w:date="2024-07-10T07:55:00Z" w16du:dateUtc="2024-07-10T05:55:00Z">
        <w:r w:rsidR="00400EF0" w:rsidRPr="004A4502">
          <w:rPr>
            <w:rPrChange w:id="1438" w:author="AIB" w:date="2024-07-10T08:18:00Z" w16du:dateUtc="2024-07-10T06:18:00Z">
              <w:rPr>
                <w:color w:val="00B050"/>
              </w:rPr>
            </w:rPrChange>
          </w:rPr>
          <w:t>2026</w:t>
        </w:r>
      </w:ins>
      <w:ins w:id="1439" w:author="AIB" w:date="2024-07-10T08:25:00Z" w16du:dateUtc="2024-07-10T06:25:00Z">
        <w:r w:rsidR="00AF1FAB">
          <w:t xml:space="preserve"> (if relevant)</w:t>
        </w:r>
      </w:ins>
      <w:ins w:id="1440" w:author="AIB" w:date="2024-07-10T08:22:00Z" w16du:dateUtc="2024-07-10T06:22:00Z">
        <w:r w:rsidR="00472975">
          <w:t>,</w:t>
        </w:r>
      </w:ins>
      <w:ins w:id="1441" w:author="AIB" w:date="2024-07-10T07:55:00Z" w16du:dateUtc="2024-07-10T05:55:00Z">
        <w:r w:rsidR="00400EF0" w:rsidRPr="004A4502">
          <w:rPr>
            <w:rPrChange w:id="1442" w:author="AIB" w:date="2024-07-10T08:18:00Z" w16du:dateUtc="2024-07-10T06:18:00Z">
              <w:rPr>
                <w:color w:val="00B050"/>
              </w:rPr>
            </w:rPrChange>
          </w:rPr>
          <w:t xml:space="preserve"> </w:t>
        </w:r>
      </w:ins>
      <w:ins w:id="1443" w:author="AIB" w:date="2024-07-10T08:22:00Z" w16du:dateUtc="2024-07-10T06:22:00Z">
        <w:r w:rsidR="00472975">
          <w:t xml:space="preserve">the </w:t>
        </w:r>
      </w:ins>
      <w:ins w:id="1444" w:author="AIB" w:date="2024-07-10T07:55:00Z" w16du:dateUtc="2024-07-10T05:55:00Z">
        <w:r w:rsidR="00400EF0" w:rsidRPr="004A4502">
          <w:rPr>
            <w:rPrChange w:id="1445" w:author="AIB" w:date="2024-07-10T08:18:00Z" w16du:dateUtc="2024-07-10T06:18:00Z">
              <w:rPr>
                <w:color w:val="00B050"/>
              </w:rPr>
            </w:rPrChange>
          </w:rPr>
          <w:t xml:space="preserve">invoice </w:t>
        </w:r>
      </w:ins>
      <w:ins w:id="1446" w:author="AIB" w:date="2024-07-10T07:56:00Z" w16du:dateUtc="2024-07-10T05:56:00Z">
        <w:r w:rsidR="008D0CB4" w:rsidRPr="004A4502">
          <w:rPr>
            <w:rPrChange w:id="1447" w:author="AIB" w:date="2024-07-10T08:18:00Z" w16du:dateUtc="2024-07-10T06:18:00Z">
              <w:rPr>
                <w:color w:val="00B050"/>
              </w:rPr>
            </w:rPrChange>
          </w:rPr>
          <w:t xml:space="preserve">shall be due </w:t>
        </w:r>
      </w:ins>
      <w:ins w:id="1448" w:author="AIB" w:date="2024-07-10T07:55:00Z" w16du:dateUtc="2024-07-10T05:55:00Z">
        <w:r w:rsidR="00400EF0" w:rsidRPr="004A4502">
          <w:rPr>
            <w:rPrChange w:id="1449" w:author="AIB" w:date="2024-07-10T08:18:00Z" w16du:dateUtc="2024-07-10T06:18:00Z">
              <w:rPr>
                <w:color w:val="00B050"/>
              </w:rPr>
            </w:rPrChange>
          </w:rPr>
          <w:t>within fourteen (14)</w:t>
        </w:r>
      </w:ins>
      <w:del w:id="1450" w:author="AIB" w:date="2024-07-09T15:52:00Z" w16du:dateUtc="2024-07-09T13:52:00Z">
        <w:r w:rsidRPr="004A4502" w:rsidDel="00231314">
          <w:delText>within</w:delText>
        </w:r>
        <w:r w:rsidR="007B75EF" w:rsidRPr="004A4502" w:rsidDel="00231314">
          <w:delText xml:space="preserve"> </w:delText>
        </w:r>
      </w:del>
      <w:del w:id="1451" w:author="AIB" w:date="2024-07-08T20:48:00Z" w16du:dateUtc="2024-07-08T18:48:00Z">
        <w:r w:rsidR="00205C50" w:rsidRPr="004A4502">
          <w:rPr>
            <w:szCs w:val="22"/>
          </w:rPr>
          <w:delText>forty-five (</w:delText>
        </w:r>
        <w:r w:rsidR="006D4645" w:rsidRPr="004A4502">
          <w:delText>45</w:delText>
        </w:r>
      </w:del>
      <w:del w:id="1452" w:author="AIB" w:date="2024-07-09T15:52:00Z" w16du:dateUtc="2024-07-09T13:52:00Z">
        <w:r w:rsidRPr="004A4502" w:rsidDel="00231314">
          <w:delText>)</w:delText>
        </w:r>
      </w:del>
      <w:r w:rsidRPr="004A4502">
        <w:t xml:space="preserve"> days</w:t>
      </w:r>
      <w:r w:rsidRPr="00A75846">
        <w:t xml:space="preserve"> after receipt of</w:t>
      </w:r>
      <w:r w:rsidR="001C10DD" w:rsidRPr="00A75846">
        <w:t> </w:t>
      </w:r>
      <w:r w:rsidRPr="00A75846">
        <w:t>the</w:t>
      </w:r>
      <w:r w:rsidR="001C10DD" w:rsidRPr="00A75846">
        <w:t> </w:t>
      </w:r>
      <w:r w:rsidRPr="00A75846">
        <w:t>following documents by the</w:t>
      </w:r>
      <w:ins w:id="1453" w:author="AIB" w:date="2024-07-09T15:55:00Z" w16du:dateUtc="2024-07-09T13:55:00Z">
        <w:r w:rsidR="00E74A49">
          <w:t> </w:t>
        </w:r>
      </w:ins>
      <w:del w:id="1454" w:author="AIB" w:date="2024-07-09T15:55:00Z" w16du:dateUtc="2024-07-09T13:55:00Z">
        <w:r w:rsidRPr="00A75846" w:rsidDel="00E74A49">
          <w:delText xml:space="preserve"> </w:delText>
        </w:r>
      </w:del>
      <w:r w:rsidRPr="00A75846">
        <w:t>Customer:</w:t>
      </w:r>
      <w:commentRangeEnd w:id="1370"/>
      <w:r w:rsidR="0018444A">
        <w:rPr>
          <w:rStyle w:val="Odkaznakoment"/>
          <w:lang w:val="en-US" w:eastAsia="cs-CZ"/>
        </w:rPr>
        <w:commentReference w:id="1370"/>
      </w:r>
      <w:commentRangeEnd w:id="1371"/>
      <w:r w:rsidR="007F56C8">
        <w:rPr>
          <w:rStyle w:val="Odkaznakoment"/>
          <w:lang w:val="en-US" w:eastAsia="cs-CZ"/>
        </w:rPr>
        <w:commentReference w:id="1371"/>
      </w:r>
    </w:p>
    <w:p w14:paraId="23F92E44" w14:textId="6030A9D0" w:rsidR="00D73156" w:rsidRPr="00A75846" w:rsidRDefault="00EC0315" w:rsidP="00A96457">
      <w:pPr>
        <w:pStyle w:val="ENClaneki"/>
        <w:numPr>
          <w:ilvl w:val="3"/>
          <w:numId w:val="21"/>
        </w:numPr>
        <w:tabs>
          <w:tab w:val="clear" w:pos="1418"/>
        </w:tabs>
        <w:ind w:left="1701" w:hanging="567"/>
        <w:rPr>
          <w:lang w:val="en-GB"/>
        </w:rPr>
      </w:pPr>
      <w:r w:rsidRPr="00A75846">
        <w:rPr>
          <w:lang w:val="en-GB"/>
        </w:rPr>
        <w:t xml:space="preserve">written confirmation by the Customer that the </w:t>
      </w:r>
      <w:ins w:id="1455" w:author="AIB" w:date="2024-07-08T20:48:00Z" w16du:dateUtc="2024-07-08T18:48:00Z">
        <w:r w:rsidRPr="00A75846">
          <w:rPr>
            <w:lang w:val="en-GB"/>
          </w:rPr>
          <w:t xml:space="preserve">respective </w:t>
        </w:r>
      </w:ins>
      <w:ins w:id="1456" w:author="AIB" w:date="2024-07-09T15:55:00Z" w16du:dateUtc="2024-07-09T13:55:00Z">
        <w:r w:rsidR="0012613D">
          <w:rPr>
            <w:lang w:val="en-GB"/>
          </w:rPr>
          <w:t>delivery</w:t>
        </w:r>
      </w:ins>
      <w:ins w:id="1457" w:author="AIB" w:date="2024-07-08T20:48:00Z" w16du:dateUtc="2024-07-08T18:48:00Z">
        <w:r w:rsidRPr="00A75846">
          <w:rPr>
            <w:lang w:val="en-GB"/>
          </w:rPr>
          <w:t xml:space="preserve"> of the </w:t>
        </w:r>
      </w:ins>
      <w:r w:rsidRPr="00A75846">
        <w:rPr>
          <w:lang w:val="en-GB"/>
        </w:rPr>
        <w:t xml:space="preserve">Equipment </w:t>
      </w:r>
      <w:commentRangeStart w:id="1458"/>
      <w:r w:rsidRPr="00A75846">
        <w:rPr>
          <w:lang w:val="en-GB"/>
        </w:rPr>
        <w:t xml:space="preserve">was delivered to the Site pursuant to Clause </w:t>
      </w:r>
      <w:r w:rsidR="000F3865" w:rsidRPr="00A75846">
        <w:rPr>
          <w:lang w:val="en-GB"/>
        </w:rPr>
        <w:fldChar w:fldCharType="begin"/>
      </w:r>
      <w:r w:rsidR="000F3865" w:rsidRPr="00A75846">
        <w:rPr>
          <w:lang w:val="en-GB"/>
        </w:rPr>
        <w:instrText xml:space="preserve"> REF _Ref171342859 \w \h </w:instrText>
      </w:r>
      <w:r w:rsidR="000F3865" w:rsidRPr="00A75846">
        <w:rPr>
          <w:lang w:val="en-GB"/>
        </w:rPr>
      </w:r>
      <w:r w:rsidR="000F3865" w:rsidRPr="00A75846">
        <w:rPr>
          <w:lang w:val="en-GB"/>
        </w:rPr>
        <w:fldChar w:fldCharType="separate"/>
      </w:r>
      <w:r w:rsidR="009B1496">
        <w:rPr>
          <w:lang w:val="en-GB"/>
        </w:rPr>
        <w:t>6.1</w:t>
      </w:r>
      <w:r w:rsidR="000F3865" w:rsidRPr="00A75846">
        <w:rPr>
          <w:lang w:val="en-GB"/>
        </w:rPr>
        <w:fldChar w:fldCharType="end"/>
      </w:r>
      <w:ins w:id="1459" w:author="AIB" w:date="2024-07-09T15:56:00Z" w16du:dateUtc="2024-07-09T13:56:00Z">
        <w:r w:rsidR="006839CF" w:rsidRPr="006839CF">
          <w:rPr>
            <w:lang w:val="en-GB"/>
          </w:rPr>
          <w:t xml:space="preserve"> </w:t>
        </w:r>
        <w:r w:rsidR="006839CF">
          <w:rPr>
            <w:lang w:val="en-GB"/>
          </w:rPr>
          <w:t>jointly with the respective invoice</w:t>
        </w:r>
      </w:ins>
      <w:r w:rsidRPr="00A75846">
        <w:rPr>
          <w:lang w:val="en-GB"/>
        </w:rPr>
        <w:t>.</w:t>
      </w:r>
      <w:commentRangeEnd w:id="1458"/>
      <w:r w:rsidR="006E7594">
        <w:rPr>
          <w:rStyle w:val="Odkaznakoment"/>
          <w:lang w:eastAsia="cs-CZ"/>
        </w:rPr>
        <w:commentReference w:id="1458"/>
      </w:r>
    </w:p>
    <w:p w14:paraId="7226EC96" w14:textId="133943D0" w:rsidR="00EC0315" w:rsidRPr="00A75846" w:rsidRDefault="00C6164E" w:rsidP="00D16236">
      <w:pPr>
        <w:pStyle w:val="ENTexta"/>
        <w:rPr>
          <w:ins w:id="1460" w:author="AIB" w:date="2024-07-08T20:48:00Z" w16du:dateUtc="2024-07-08T18:48:00Z"/>
        </w:rPr>
      </w:pPr>
      <w:del w:id="1461" w:author="AIB" w:date="2024-07-08T20:48:00Z" w16du:dateUtc="2024-07-08T18:48:00Z">
        <w:r w:rsidRPr="00F5220B">
          <w:delText>T</w:delText>
        </w:r>
        <w:r w:rsidR="006D4645" w:rsidRPr="00F5220B">
          <w:delText>en</w:delText>
        </w:r>
      </w:del>
      <w:ins w:id="1462" w:author="AIB" w:date="2024-07-08T20:48:00Z" w16du:dateUtc="2024-07-08T18:48:00Z">
        <w:r w:rsidR="00C538F4" w:rsidRPr="00A75846">
          <w:t xml:space="preserve">For </w:t>
        </w:r>
      </w:ins>
      <w:ins w:id="1463" w:author="AIB" w:date="2024-07-10T08:20:00Z" w16du:dateUtc="2024-07-10T06:20:00Z">
        <w:r w:rsidR="00285245">
          <w:t xml:space="preserve">the </w:t>
        </w:r>
      </w:ins>
      <w:ins w:id="1464" w:author="AIB" w:date="2024-07-08T20:48:00Z" w16du:dateUtc="2024-07-08T18:48:00Z">
        <w:r w:rsidR="00C538F4" w:rsidRPr="00A75846">
          <w:t>avoidance of doubt, issuance</w:t>
        </w:r>
      </w:ins>
      <w:ins w:id="1465" w:author="AIB" w:date="2024-07-10T08:20:00Z" w16du:dateUtc="2024-07-10T06:20:00Z">
        <w:r w:rsidR="00285245">
          <w:t>,</w:t>
        </w:r>
      </w:ins>
      <w:ins w:id="1466" w:author="AIB" w:date="2024-07-08T20:48:00Z" w16du:dateUtc="2024-07-08T18:48:00Z">
        <w:r w:rsidR="00C538F4" w:rsidRPr="00A75846">
          <w:t xml:space="preserve"> and delivery of the invoices shall further comply with the conditions provided in Clause </w:t>
        </w:r>
        <w:r w:rsidR="00C538F4" w:rsidRPr="00A75846">
          <w:fldChar w:fldCharType="begin"/>
        </w:r>
        <w:r w:rsidR="00C538F4" w:rsidRPr="00A75846">
          <w:instrText xml:space="preserve"> REF _Ref171356833 \r \h </w:instrText>
        </w:r>
      </w:ins>
      <w:ins w:id="1467" w:author="AIB" w:date="2024-07-08T20:48:00Z" w16du:dateUtc="2024-07-08T18:48:00Z">
        <w:r w:rsidR="00C538F4" w:rsidRPr="00A75846">
          <w:fldChar w:fldCharType="separate"/>
        </w:r>
      </w:ins>
      <w:r w:rsidR="009B1496">
        <w:t>28.1</w:t>
      </w:r>
      <w:ins w:id="1468" w:author="AIB" w:date="2024-07-08T20:48:00Z" w16du:dateUtc="2024-07-08T18:48:00Z">
        <w:r w:rsidR="00C538F4" w:rsidRPr="00A75846">
          <w:fldChar w:fldCharType="end"/>
        </w:r>
        <w:r w:rsidR="00AF57F5" w:rsidRPr="00A75846">
          <w:t>.</w:t>
        </w:r>
      </w:ins>
    </w:p>
    <w:p w14:paraId="1345CFD2" w14:textId="29B2F5C0" w:rsidR="00824044" w:rsidRPr="00A75846" w:rsidRDefault="00B935D5" w:rsidP="00D16236">
      <w:pPr>
        <w:pStyle w:val="ENTexta"/>
      </w:pPr>
      <w:ins w:id="1469" w:author="AIB" w:date="2024-07-08T20:48:00Z" w16du:dateUtc="2024-07-08T18:48:00Z">
        <w:r w:rsidRPr="00A75846">
          <w:t>Five</w:t>
        </w:r>
      </w:ins>
      <w:r w:rsidRPr="00A75846">
        <w:t xml:space="preserve"> percent (</w:t>
      </w:r>
      <w:del w:id="1470" w:author="AIB" w:date="2024-07-08T20:48:00Z" w16du:dateUtc="2024-07-08T18:48:00Z">
        <w:r w:rsidR="006D4645" w:rsidRPr="00F5220B">
          <w:delText>10</w:delText>
        </w:r>
      </w:del>
      <w:ins w:id="1471" w:author="AIB" w:date="2024-07-08T20:48:00Z" w16du:dateUtc="2024-07-08T18:48:00Z">
        <w:r w:rsidRPr="00A75846">
          <w:t>5</w:t>
        </w:r>
      </w:ins>
      <w:r w:rsidRPr="00A75846">
        <w:t xml:space="preserve">%) of the Contract Price shall be paid within </w:t>
      </w:r>
      <w:del w:id="1472" w:author="AIB" w:date="2024-07-08T20:48:00Z" w16du:dateUtc="2024-07-08T18:48:00Z">
        <w:r w:rsidR="006D4645" w:rsidRPr="00F5220B">
          <w:delText>forty-five (45</w:delText>
        </w:r>
      </w:del>
      <w:ins w:id="1473" w:author="AIB" w:date="2024-07-08T20:48:00Z" w16du:dateUtc="2024-07-08T18:48:00Z">
        <w:r w:rsidRPr="00A75846">
          <w:t>thirty (30</w:t>
        </w:r>
      </w:ins>
      <w:r w:rsidRPr="00A75846">
        <w:t>) days after receipt of</w:t>
      </w:r>
      <w:r w:rsidR="001C10DD" w:rsidRPr="00A75846">
        <w:t> </w:t>
      </w:r>
      <w:r w:rsidRPr="00A75846">
        <w:t>the following documents by the Customer:</w:t>
      </w:r>
    </w:p>
    <w:p w14:paraId="71ADB27E" w14:textId="1879DD8E"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w:instrText>
      </w:r>
      <w:del w:id="1474" w:author="AIB" w:date="2024-07-08T20:48:00Z" w16du:dateUtc="2024-07-08T18:48:00Z">
        <w:r w:rsidR="006D4645" w:rsidRPr="00F5220B">
          <w:rPr>
            <w:lang w:val="en-GB"/>
          </w:rPr>
          <w:delInstrText>Ref164963394</w:delInstrText>
        </w:r>
      </w:del>
      <w:ins w:id="1475" w:author="AIB" w:date="2024-07-08T20:48:00Z" w16du:dateUtc="2024-07-08T18:48:00Z">
        <w:r w:rsidR="000F3865" w:rsidRPr="00A75846">
          <w:rPr>
            <w:lang w:val="en-GB"/>
          </w:rPr>
          <w:instrText>Ref171341996</w:instrText>
        </w:r>
      </w:ins>
      <w:r w:rsidR="000F3865" w:rsidRPr="00A75846">
        <w:rPr>
          <w:lang w:val="en-GB"/>
        </w:rPr>
        <w:instrText xml:space="preserve"> \w \h</w:instrText>
      </w:r>
      <w:del w:id="1476" w:author="AIB" w:date="2024-07-08T20:48:00Z" w16du:dateUtc="2024-07-08T18:48:00Z">
        <w:r w:rsidR="006D4645" w:rsidRPr="00F5220B">
          <w:rPr>
            <w:lang w:val="en-GB"/>
          </w:rPr>
          <w:delInstrText xml:space="preserve">  \* MERGEFORMAT</w:delInstrText>
        </w:r>
      </w:del>
      <w:r w:rsidR="000F3865" w:rsidRPr="00A75846">
        <w:rPr>
          <w:lang w:val="en-GB"/>
        </w:rPr>
        <w:instrText xml:space="preserve"> </w:instrText>
      </w:r>
      <w:r w:rsidR="000F3865" w:rsidRPr="00A75846">
        <w:rPr>
          <w:lang w:val="en-GB"/>
        </w:rPr>
      </w:r>
      <w:r w:rsidR="000F3865" w:rsidRPr="00A75846">
        <w:rPr>
          <w:lang w:val="en-GB"/>
        </w:rPr>
        <w:fldChar w:fldCharType="separate"/>
      </w:r>
      <w:r w:rsidR="009B1496">
        <w:rPr>
          <w:lang w:val="en-GB"/>
        </w:rPr>
        <w:t>23.1(c)</w:t>
      </w:r>
      <w:r w:rsidR="000F3865" w:rsidRPr="00A75846">
        <w:rPr>
          <w:lang w:val="en-GB"/>
        </w:rPr>
        <w:fldChar w:fldCharType="end"/>
      </w:r>
      <w:ins w:id="1477" w:author="AIB" w:date="2024-07-09T15:53:00Z" w16du:dateUtc="2024-07-09T13:53:00Z">
        <w:r w:rsidR="00A75576" w:rsidRPr="00A75576">
          <w:rPr>
            <w:lang w:val="en-GB"/>
          </w:rPr>
          <w:t xml:space="preserve"> </w:t>
        </w:r>
        <w:r w:rsidR="00A75576">
          <w:rPr>
            <w:lang w:val="en-GB"/>
          </w:rPr>
          <w:t>jointly with the respective invoice</w:t>
        </w:r>
      </w:ins>
      <w:r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1BDE65A8" w:rsidR="00FF6B4D" w:rsidRPr="00A75846" w:rsidRDefault="00897111" w:rsidP="00FF6B4D">
      <w:pPr>
        <w:pStyle w:val="ENTexta"/>
      </w:pPr>
      <w:r w:rsidRPr="00A75846">
        <w:t xml:space="preserve">Ten percent (10%) of the Contract Price shall be paid within </w:t>
      </w:r>
      <w:del w:id="1478" w:author="AIB" w:date="2024-07-08T20:48:00Z" w16du:dateUtc="2024-07-08T18:48:00Z">
        <w:r w:rsidR="006D4645" w:rsidRPr="00F5220B">
          <w:delText>forty-five (45</w:delText>
        </w:r>
      </w:del>
      <w:ins w:id="1479" w:author="AIB" w:date="2024-07-08T20:48:00Z" w16du:dateUtc="2024-07-08T18:48:00Z">
        <w:r w:rsidRPr="00A75846">
          <w:t>thirty (30</w:t>
        </w:r>
      </w:ins>
      <w:r w:rsidRPr="00A75846">
        <w:t>) days after receipt of the following documents by the Customer:</w:t>
      </w:r>
    </w:p>
    <w:p w14:paraId="232C64F3" w14:textId="7154A3AE" w:rsidR="00A14731" w:rsidRPr="00A75846" w:rsidRDefault="00A14731" w:rsidP="00A14731">
      <w:pPr>
        <w:pStyle w:val="ENClaneki"/>
        <w:rPr>
          <w:lang w:val="en-GB"/>
        </w:rPr>
      </w:pPr>
      <w:r w:rsidRPr="00A75846">
        <w:rPr>
          <w:lang w:val="en-GB"/>
        </w:rPr>
        <w:t>billing request on final payment</w:t>
      </w:r>
      <w:ins w:id="1480" w:author="AIB" w:date="2024-07-09T15:53:00Z" w16du:dateUtc="2024-07-09T13:53:00Z">
        <w:r w:rsidR="00A75576" w:rsidRPr="00A75576">
          <w:rPr>
            <w:lang w:val="en-GB"/>
          </w:rPr>
          <w:t xml:space="preserve"> </w:t>
        </w:r>
        <w:r w:rsidR="00A75576">
          <w:rPr>
            <w:lang w:val="en-GB"/>
          </w:rPr>
          <w:t>jointly with the respective invoice</w:t>
        </w:r>
      </w:ins>
      <w:r w:rsidRPr="00A75846">
        <w:rPr>
          <w:lang w:val="en-GB"/>
        </w:rPr>
        <w: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commentRangeStart w:id="1481"/>
      <w:commentRangeStart w:id="1482"/>
      <w:r w:rsidRPr="00A75846">
        <w:rPr>
          <w:lang w:val="en-GB"/>
        </w:rPr>
        <w:t>Project Closing Certificate signed by both Parties.</w:t>
      </w:r>
      <w:commentRangeEnd w:id="1481"/>
      <w:r w:rsidR="008959F7">
        <w:rPr>
          <w:rStyle w:val="Odkaznakoment"/>
          <w:lang w:eastAsia="cs-CZ"/>
        </w:rPr>
        <w:commentReference w:id="1481"/>
      </w:r>
      <w:commentRangeEnd w:id="1482"/>
      <w:r w:rsidR="001F4698">
        <w:rPr>
          <w:rStyle w:val="Odkaznakoment"/>
          <w:lang w:eastAsia="cs-CZ"/>
        </w:rPr>
        <w:commentReference w:id="1482"/>
      </w:r>
    </w:p>
    <w:bookmarkEnd w:id="1351"/>
    <w:bookmarkEnd w:id="1352"/>
    <w:p w14:paraId="559A09AB" w14:textId="3F3A2557"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1FE76FD5"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07B5FDAD"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conditions (without the previous written consent of the Customer). The Contract Price also </w:t>
      </w:r>
      <w:r w:rsidRPr="00A75846">
        <w:rPr>
          <w:lang w:val="en-GB"/>
        </w:rPr>
        <w:lastRenderedPageBreak/>
        <w:t xml:space="preserve">includes the works which </w:t>
      </w:r>
      <w:commentRangeStart w:id="1483"/>
      <w:del w:id="1484" w:author="AIB" w:date="2024-07-08T20:48:00Z" w16du:dateUtc="2024-07-08T18:48:00Z">
        <w:r w:rsidR="006D4645" w:rsidRPr="00F5220B">
          <w:rPr>
            <w:lang w:val="en-GB"/>
          </w:rPr>
          <w:delText xml:space="preserve">are not subject to this Contract; however, </w:delText>
        </w:r>
      </w:del>
      <w:r w:rsidRPr="00A75846">
        <w:rPr>
          <w:lang w:val="en-GB"/>
        </w:rPr>
        <w:t>the Contractor due to its expertise and experiences could and should have known or expected the necessity of such works in order to be able to finish the Work according to the Contract</w:t>
      </w:r>
      <w:ins w:id="1485" w:author="AIB" w:date="2024-07-08T20:48:00Z" w16du:dateUtc="2024-07-08T18:48:00Z">
        <w:r w:rsidRPr="00A75846">
          <w:rPr>
            <w:lang w:val="en-GB"/>
          </w:rPr>
          <w:t>, unless such works have been expressly excluded from the scope of</w:t>
        </w:r>
        <w:r w:rsidR="00DD4086" w:rsidRPr="00A75846">
          <w:rPr>
            <w:lang w:val="en-GB"/>
          </w:rPr>
          <w:t> </w:t>
        </w:r>
        <w:r w:rsidRPr="00A75846">
          <w:rPr>
            <w:lang w:val="en-GB"/>
          </w:rPr>
          <w:t>supply</w:t>
        </w:r>
      </w:ins>
      <w:r w:rsidRPr="00A75846">
        <w:rPr>
          <w:lang w:val="en-GB"/>
        </w:rPr>
        <w:t>.</w:t>
      </w:r>
      <w:commentRangeEnd w:id="1483"/>
      <w:r w:rsidR="006328BA">
        <w:rPr>
          <w:rStyle w:val="Odkaznakoment"/>
          <w:lang w:eastAsia="cs-CZ"/>
        </w:rPr>
        <w:commentReference w:id="1483"/>
      </w:r>
    </w:p>
    <w:p w14:paraId="5C13DDB3" w14:textId="48819DEF"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9B1496">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486" w:name="_Ref158390644"/>
      <w:bookmarkStart w:id="1487" w:name="_Ref158391462"/>
      <w:bookmarkStart w:id="1488" w:name="_Toc164862235"/>
      <w:bookmarkStart w:id="1489" w:name="_Toc160181394"/>
      <w:bookmarkStart w:id="1490" w:name="_Toc164974291"/>
      <w:bookmarkStart w:id="1491" w:name="_Toc165989710"/>
      <w:bookmarkStart w:id="1492" w:name="_Toc171414928"/>
      <w:r w:rsidRPr="00A75846">
        <w:rPr>
          <w:lang w:val="en-GB"/>
        </w:rPr>
        <w:t>PAYMENT</w:t>
      </w:r>
      <w:bookmarkEnd w:id="1486"/>
      <w:bookmarkEnd w:id="1487"/>
      <w:bookmarkEnd w:id="1488"/>
      <w:bookmarkEnd w:id="1489"/>
      <w:bookmarkEnd w:id="1490"/>
      <w:bookmarkEnd w:id="1491"/>
      <w:bookmarkEnd w:id="1492"/>
    </w:p>
    <w:p w14:paraId="035DEBF1" w14:textId="77304D41" w:rsidR="00B71AEE" w:rsidRPr="00A75846" w:rsidRDefault="000373B4" w:rsidP="00B71AEE">
      <w:pPr>
        <w:pStyle w:val="ENClanek11"/>
        <w:rPr>
          <w:lang w:val="en-GB"/>
        </w:rPr>
      </w:pPr>
      <w:bookmarkStart w:id="1493"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Contractor to the Customer or the Work or its part performed, and upon fulfilment of other obligations stipulated in the Contract.</w:t>
      </w:r>
      <w:ins w:id="1494" w:author="AIB" w:date="2024-07-08T20:48:00Z" w16du:dateUtc="2024-07-08T18:48:00Z">
        <w:r w:rsidRPr="00A75846">
          <w:rPr>
            <w:lang w:val="en-GB"/>
          </w:rPr>
          <w:t xml:space="preserve"> </w:t>
        </w:r>
        <w:commentRangeStart w:id="1495"/>
        <w:r w:rsidR="00B71AEE" w:rsidRPr="00A75846">
          <w:rPr>
            <w:lang w:val="en-GB"/>
          </w:rPr>
          <w:t>Notwithstanding anything to the contrary hereof, the</w:t>
        </w:r>
        <w:r w:rsidR="001913B8" w:rsidRPr="00A75846">
          <w:rPr>
            <w:lang w:val="en-GB"/>
          </w:rPr>
          <w:t> </w:t>
        </w:r>
        <w:r w:rsidR="00B71AEE" w:rsidRPr="00A75846">
          <w:rPr>
            <w:lang w:val="en-GB"/>
          </w:rPr>
          <w:t>Contractor shall not</w:t>
        </w:r>
      </w:ins>
      <w:bookmarkEnd w:id="1493"/>
    </w:p>
    <w:p w14:paraId="4531272F" w14:textId="512247D1" w:rsidR="00B71AEE" w:rsidRPr="00A75846" w:rsidRDefault="00B71AEE" w:rsidP="00B71AEE">
      <w:pPr>
        <w:pStyle w:val="ENClaneka"/>
        <w:rPr>
          <w:ins w:id="1496" w:author="AIB" w:date="2024-07-08T20:48:00Z" w16du:dateUtc="2024-07-08T18:48:00Z"/>
          <w:lang w:val="en-GB"/>
        </w:rPr>
      </w:pPr>
      <w:ins w:id="1497" w:author="AIB" w:date="2024-07-08T20:48:00Z" w16du:dateUtc="2024-07-08T18:48:00Z">
        <w:r w:rsidRPr="00A75846">
          <w:rPr>
            <w:lang w:val="en-GB"/>
          </w:rPr>
          <w:t xml:space="preserve">issue any single invoice and/or multiple invoices for the total amount equal to or higher than </w:t>
        </w:r>
      </w:ins>
      <w:ins w:id="1498" w:author="AIB" w:date="2024-07-10T08:13:00Z" w16du:dateUtc="2024-07-10T06:13:00Z">
        <w:r w:rsidR="00803C34">
          <w:rPr>
            <w:lang w:val="en-GB"/>
          </w:rPr>
          <w:t>thirty</w:t>
        </w:r>
      </w:ins>
      <w:ins w:id="1499" w:author="AIB" w:date="2024-07-08T20:48:00Z" w16du:dateUtc="2024-07-08T18:48:00Z">
        <w:r w:rsidRPr="00A75846">
          <w:rPr>
            <w:lang w:val="en-GB"/>
          </w:rPr>
          <w:t xml:space="preserve"> percent (</w:t>
        </w:r>
      </w:ins>
      <w:ins w:id="1500" w:author="AIB" w:date="2024-07-10T08:13:00Z" w16du:dateUtc="2024-07-10T06:13:00Z">
        <w:r w:rsidR="00803C34">
          <w:rPr>
            <w:lang w:val="en-GB"/>
          </w:rPr>
          <w:t>30</w:t>
        </w:r>
      </w:ins>
      <w:ins w:id="1501" w:author="AIB" w:date="2024-07-08T20:48:00Z" w16du:dateUtc="2024-07-08T18:48:00Z">
        <w:r w:rsidRPr="00A75846">
          <w:rPr>
            <w:lang w:val="en-GB"/>
          </w:rPr>
          <w:t xml:space="preserve">%) of the Contract Price; and at the same </w:t>
        </w:r>
        <w:proofErr w:type="gramStart"/>
        <w:r w:rsidRPr="00A75846">
          <w:rPr>
            <w:lang w:val="en-GB"/>
          </w:rPr>
          <w:t>time</w:t>
        </w:r>
        <w:proofErr w:type="gramEnd"/>
      </w:ins>
    </w:p>
    <w:p w14:paraId="09B91D7B" w14:textId="77777777" w:rsidR="00B71AEE" w:rsidRPr="00A75846" w:rsidRDefault="00B71AEE" w:rsidP="00B71AEE">
      <w:pPr>
        <w:pStyle w:val="ENClaneka"/>
        <w:rPr>
          <w:ins w:id="1502" w:author="AIB" w:date="2024-07-08T20:48:00Z" w16du:dateUtc="2024-07-08T18:48:00Z"/>
          <w:lang w:val="en-GB"/>
        </w:rPr>
      </w:pPr>
      <w:ins w:id="1503" w:author="AIB" w:date="2024-07-08T20:48:00Z" w16du:dateUtc="2024-07-08T18:48:00Z">
        <w:r w:rsidRPr="00A75846">
          <w:rPr>
            <w:lang w:val="en-GB"/>
          </w:rPr>
          <w:t>issue an invoice within thirty (30) days of reaching the limit stipulated in the previous point above,</w:t>
        </w:r>
      </w:ins>
    </w:p>
    <w:p w14:paraId="0D7110C5" w14:textId="1DAC9E46" w:rsidR="000373B4" w:rsidRPr="00A75846" w:rsidRDefault="00B71AEE" w:rsidP="00876126">
      <w:pPr>
        <w:pStyle w:val="AnnexesText11"/>
        <w:rPr>
          <w:ins w:id="1504" w:author="AIB" w:date="2024-07-08T20:48:00Z" w16du:dateUtc="2024-07-08T18:48:00Z"/>
        </w:rPr>
      </w:pPr>
      <w:ins w:id="1505" w:author="AIB" w:date="2024-07-08T20:48:00Z" w16du:dateUtc="2024-07-08T18:48:00Z">
        <w:r w:rsidRPr="00A75846">
          <w:t xml:space="preserve">even though the Contractor may have reached another payment milestone (i.e. the right to issue the respective invoice shall not arise until </w:t>
        </w:r>
        <w:proofErr w:type="gramStart"/>
        <w:r w:rsidRPr="00A75846">
          <w:t>both of the above</w:t>
        </w:r>
        <w:proofErr w:type="gramEnd"/>
        <w:r w:rsidRPr="00A75846">
          <w:t xml:space="preserve"> conditions are met).</w:t>
        </w:r>
      </w:ins>
      <w:commentRangeEnd w:id="1495"/>
      <w:ins w:id="1506" w:author="AIB" w:date="2024-07-09T07:19:00Z" w16du:dateUtc="2024-07-09T05:19:00Z">
        <w:r w:rsidR="009A6177">
          <w:rPr>
            <w:rStyle w:val="Odkaznakoment"/>
            <w:lang w:val="en-US" w:eastAsia="cs-CZ"/>
          </w:rPr>
          <w:commentReference w:id="1495"/>
        </w:r>
      </w:ins>
    </w:p>
    <w:p w14:paraId="459D19C0" w14:textId="017C161C" w:rsidR="000373B4" w:rsidRPr="00A75846" w:rsidRDefault="000373B4" w:rsidP="000373B4">
      <w:pPr>
        <w:pStyle w:val="ENClanek11"/>
        <w:rPr>
          <w:lang w:val="en-GB"/>
        </w:rPr>
      </w:pPr>
      <w:bookmarkStart w:id="1507" w:name="_Ref158659576"/>
      <w:bookmarkStart w:id="1508" w:name="_Ref171347033"/>
      <w:r w:rsidRPr="00A75846">
        <w:rPr>
          <w:lang w:val="en-GB"/>
        </w:rPr>
        <w:t xml:space="preserve">The Contractor is obliged to deliver to the Customer a duly issued invoice in the electronic form (PDF format) within one (1) day from the date of issue at the e-mail address: </w:t>
      </w:r>
      <w:hyperlink r:id="rId15" w:history="1">
        <w:r w:rsidRPr="00A75846">
          <w:rPr>
            <w:rStyle w:val="Hypertextovodkaz"/>
            <w:lang w:val="en-GB"/>
          </w:rPr>
          <w:t>faktury@alinvest.cz</w:t>
        </w:r>
      </w:hyperlink>
      <w:r w:rsidRPr="00A75846">
        <w:rPr>
          <w:lang w:val="en-GB"/>
        </w:rPr>
        <w:t>.</w:t>
      </w:r>
      <w:bookmarkEnd w:id="1507"/>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9B1496">
        <w:rPr>
          <w:lang w:val="en-GB"/>
        </w:rPr>
        <w:t>28.2</w:t>
      </w:r>
      <w:r w:rsidR="00210148" w:rsidRPr="00A75846">
        <w:rPr>
          <w:lang w:val="en-GB"/>
        </w:rPr>
        <w:fldChar w:fldCharType="end"/>
      </w:r>
      <w:r w:rsidRPr="00A75846">
        <w:rPr>
          <w:lang w:val="en-GB"/>
        </w:rPr>
        <w:t>, nor sent by the Contractor in paper form.</w:t>
      </w:r>
      <w:bookmarkEnd w:id="1508"/>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proofErr w:type="spellStart"/>
      <w:r w:rsidRPr="00A75846">
        <w:rPr>
          <w:i/>
          <w:iCs/>
          <w:lang w:val="en-GB"/>
        </w:rPr>
        <w:t>ALFAGEN</w:t>
      </w:r>
      <w:proofErr w:type="spellEnd"/>
      <w:r w:rsidRPr="00A75846">
        <w:rPr>
          <w:i/>
          <w:iCs/>
          <w:lang w:val="en-GB"/>
        </w:rPr>
        <w:t xml:space="preserve">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73590320" w14:textId="77777777" w:rsidR="000373B4" w:rsidRPr="00A75846" w:rsidRDefault="000373B4" w:rsidP="000373B4">
      <w:pPr>
        <w:pStyle w:val="ENClanek11"/>
        <w:rPr>
          <w:lang w:val="en-GB"/>
        </w:rPr>
      </w:pPr>
      <w:commentRangeStart w:id="1509"/>
      <w:commentRangeStart w:id="1510"/>
      <w:r w:rsidRPr="00A75846">
        <w:rPr>
          <w:lang w:val="en-GB"/>
        </w:rPr>
        <w:t xml:space="preserve">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w:t>
      </w:r>
      <w:proofErr w:type="gramStart"/>
      <w:r w:rsidRPr="00A75846">
        <w:rPr>
          <w:lang w:val="en-GB"/>
        </w:rPr>
        <w:t>rectified</w:t>
      </w:r>
      <w:proofErr w:type="gramEnd"/>
      <w:r w:rsidRPr="00A75846">
        <w:rPr>
          <w:lang w:val="en-GB"/>
        </w:rPr>
        <w:t xml:space="preserve"> or newly issued invoice/billing request with respective requirements meeting the terms of this Contract.</w:t>
      </w:r>
      <w:commentRangeEnd w:id="1509"/>
      <w:r w:rsidR="006E6A04">
        <w:rPr>
          <w:rStyle w:val="Odkaznakoment"/>
          <w:lang w:eastAsia="cs-CZ"/>
        </w:rPr>
        <w:commentReference w:id="1509"/>
      </w:r>
      <w:commentRangeEnd w:id="1510"/>
      <w:r w:rsidR="0039608D">
        <w:rPr>
          <w:rStyle w:val="Odkaznakoment"/>
          <w:lang w:eastAsia="cs-CZ"/>
        </w:rPr>
        <w:commentReference w:id="1510"/>
      </w:r>
    </w:p>
    <w:p w14:paraId="4C0681BF" w14:textId="38D9DE08" w:rsidR="00E837FE" w:rsidRPr="00A75846" w:rsidRDefault="000373B4" w:rsidP="000373B4">
      <w:pPr>
        <w:pStyle w:val="ENClanek11"/>
        <w:rPr>
          <w:ins w:id="1511" w:author="AIB" w:date="2024-07-08T20:48:00Z" w16du:dateUtc="2024-07-08T18:48:00Z"/>
          <w:lang w:val="en-GB"/>
        </w:rPr>
      </w:pPr>
      <w:commentRangeStart w:id="1512"/>
      <w:commentRangeStart w:id="1513"/>
      <w:ins w:id="1514" w:author="AIB" w:date="2024-07-08T20:48:00Z" w16du:dateUtc="2024-07-08T18:48:00Z">
        <w:r w:rsidRPr="00A75846">
          <w:rPr>
            <w:lang w:val="en-GB"/>
          </w:rPr>
          <w:t>Delay of payment by the Customer:</w:t>
        </w:r>
      </w:ins>
    </w:p>
    <w:p w14:paraId="55A2ECD5" w14:textId="77777777" w:rsidR="00B93A39" w:rsidRPr="00A75846" w:rsidRDefault="00B93A39" w:rsidP="00AF06A9">
      <w:pPr>
        <w:pStyle w:val="ENClaneka"/>
        <w:rPr>
          <w:ins w:id="1515" w:author="AIB" w:date="2024-07-08T20:48:00Z" w16du:dateUtc="2024-07-08T18:48:00Z"/>
          <w:lang w:val="en-GB"/>
        </w:rPr>
      </w:pPr>
      <w:ins w:id="1516" w:author="AIB" w:date="2024-07-08T20:48:00Z" w16du:dateUtc="2024-07-08T18:48:00Z">
        <w:r w:rsidRPr="00A75846">
          <w:rPr>
            <w:lang w:val="en-GB"/>
          </w:rPr>
          <w:t>If the Customer is in delay with its payment obligations the Contractor at Contractor’s option may demand performance of the Contract; and</w:t>
        </w:r>
      </w:ins>
    </w:p>
    <w:p w14:paraId="141582B8" w14:textId="32314336" w:rsidR="00B93A39" w:rsidRPr="00A75846" w:rsidRDefault="00B93A39" w:rsidP="00B93A39">
      <w:pPr>
        <w:pStyle w:val="ENClaneka"/>
        <w:rPr>
          <w:ins w:id="1517" w:author="AIB" w:date="2024-07-08T20:48:00Z" w16du:dateUtc="2024-07-08T18:48:00Z"/>
          <w:lang w:val="en-GB"/>
        </w:rPr>
      </w:pPr>
      <w:commentRangeStart w:id="1518"/>
      <w:ins w:id="1519" w:author="AIB" w:date="2024-07-08T20:48:00Z" w16du:dateUtc="2024-07-08T18:48:00Z">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ins>
      <w:r w:rsidR="00210148" w:rsidRPr="00A75846">
        <w:rPr>
          <w:lang w:val="en-GB"/>
        </w:rPr>
      </w:r>
      <w:ins w:id="1520" w:author="AIB" w:date="2024-07-08T20:48:00Z" w16du:dateUtc="2024-07-08T18:48:00Z">
        <w:r w:rsidR="00210148" w:rsidRPr="00A75846">
          <w:rPr>
            <w:lang w:val="en-GB"/>
          </w:rPr>
          <w:fldChar w:fldCharType="separate"/>
        </w:r>
      </w:ins>
      <w:r w:rsidR="009B1496">
        <w:rPr>
          <w:lang w:val="en-GB"/>
        </w:rPr>
        <w:t>28.10</w:t>
      </w:r>
      <w:ins w:id="1521" w:author="AIB" w:date="2024-07-08T20:48:00Z" w16du:dateUtc="2024-07-08T18:48:00Z">
        <w:r w:rsidR="00210148" w:rsidRPr="00A75846">
          <w:rPr>
            <w:lang w:val="en-GB"/>
          </w:rPr>
          <w:fldChar w:fldCharType="end"/>
        </w:r>
        <w:r w:rsidRPr="00A75846">
          <w:rPr>
            <w:lang w:val="en-GB"/>
          </w:rPr>
          <w:t>.</w:t>
        </w:r>
      </w:ins>
      <w:commentRangeEnd w:id="1512"/>
      <w:ins w:id="1522" w:author="AIB" w:date="2024-07-09T07:20:00Z" w16du:dateUtc="2024-07-09T05:20:00Z">
        <w:r w:rsidR="003D1704">
          <w:rPr>
            <w:rStyle w:val="Odkaznakoment"/>
            <w:lang w:eastAsia="cs-CZ"/>
          </w:rPr>
          <w:commentReference w:id="1512"/>
        </w:r>
      </w:ins>
      <w:commentRangeEnd w:id="1513"/>
      <w:ins w:id="1523" w:author="AIB" w:date="2024-07-09T07:23:00Z" w16du:dateUtc="2024-07-09T05:23:00Z">
        <w:r w:rsidR="0067682B">
          <w:rPr>
            <w:rStyle w:val="Odkaznakoment"/>
            <w:lang w:eastAsia="cs-CZ"/>
          </w:rPr>
          <w:commentReference w:id="1513"/>
        </w:r>
      </w:ins>
      <w:commentRangeEnd w:id="1518"/>
      <w:ins w:id="1524" w:author="AIB" w:date="2024-07-09T07:24:00Z" w16du:dateUtc="2024-07-09T05:24:00Z">
        <w:r w:rsidR="00821AC9">
          <w:rPr>
            <w:rStyle w:val="Odkaznakoment"/>
            <w:lang w:eastAsia="cs-CZ"/>
          </w:rPr>
          <w:commentReference w:id="1518"/>
        </w:r>
      </w:ins>
    </w:p>
    <w:p w14:paraId="323218D9" w14:textId="13C90867" w:rsidR="00DC31C3" w:rsidRPr="00A75846" w:rsidRDefault="00DC31C3" w:rsidP="00F128FA">
      <w:pPr>
        <w:pStyle w:val="ENClanek11"/>
        <w:keepNext/>
        <w:keepLines/>
        <w:rPr>
          <w:lang w:val="en-GB"/>
        </w:rPr>
      </w:pPr>
      <w:r w:rsidRPr="00A75846">
        <w:rPr>
          <w:lang w:val="en-GB"/>
        </w:rPr>
        <w:lastRenderedPageBreak/>
        <w:t>In case the Contractor has its registered seat in the Czech Republic, the following rules apply:</w:t>
      </w:r>
    </w:p>
    <w:p w14:paraId="70E36AAA" w14:textId="69DA9FCB" w:rsidR="00AF06A9" w:rsidRPr="00A75846" w:rsidRDefault="00AF06A9" w:rsidP="00F128FA">
      <w:pPr>
        <w:pStyle w:val="ENClaneka"/>
        <w:keepNext/>
        <w:keepLines/>
        <w:rPr>
          <w:lang w:val="en-GB"/>
        </w:rPr>
      </w:pPr>
      <w:r w:rsidRPr="00A75846">
        <w:rPr>
          <w:lang w:val="en-GB"/>
        </w:rPr>
        <w:t xml:space="preserve">the invoices issued by Contractor </w:t>
      </w:r>
      <w:proofErr w:type="gramStart"/>
      <w:r w:rsidRPr="00A75846">
        <w:rPr>
          <w:lang w:val="en-GB"/>
        </w:rPr>
        <w:t>have to</w:t>
      </w:r>
      <w:proofErr w:type="gramEnd"/>
      <w:r w:rsidRPr="00A75846">
        <w:rPr>
          <w:lang w:val="en-GB"/>
        </w:rPr>
        <w:t xml:space="preserve">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13B0616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7E71A45E"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03B9827B" w:rsidR="005E461E" w:rsidRPr="00A75846" w:rsidRDefault="008101AA" w:rsidP="008101AA">
      <w:pPr>
        <w:pStyle w:val="ENClanek11"/>
        <w:rPr>
          <w:lang w:val="en-GB"/>
        </w:rPr>
      </w:pPr>
      <w:bookmarkStart w:id="1525"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525"/>
    </w:p>
    <w:p w14:paraId="20EE6827" w14:textId="0BEF7672" w:rsidR="008101AA" w:rsidRPr="00A75846" w:rsidRDefault="00A043CC" w:rsidP="008101AA">
      <w:pPr>
        <w:pStyle w:val="ENNadpis1"/>
        <w:rPr>
          <w:lang w:val="en-GB"/>
        </w:rPr>
      </w:pPr>
      <w:bookmarkStart w:id="1526" w:name="_Toc159922351"/>
      <w:bookmarkStart w:id="1527" w:name="_Toc160195138"/>
      <w:bookmarkStart w:id="1528" w:name="_Toc164862236"/>
      <w:bookmarkStart w:id="1529" w:name="_Toc160181395"/>
      <w:bookmarkStart w:id="1530" w:name="_Toc164974292"/>
      <w:bookmarkStart w:id="1531" w:name="_Toc165989711"/>
      <w:bookmarkStart w:id="1532" w:name="_Toc171414929"/>
      <w:r w:rsidRPr="00A75846">
        <w:rPr>
          <w:lang w:val="en-GB"/>
        </w:rPr>
        <w:t>TAXES AND DUTIES</w:t>
      </w:r>
      <w:bookmarkEnd w:id="1526"/>
      <w:bookmarkEnd w:id="1527"/>
      <w:bookmarkEnd w:id="1528"/>
      <w:bookmarkEnd w:id="1529"/>
      <w:bookmarkEnd w:id="1530"/>
      <w:bookmarkEnd w:id="1531"/>
      <w:bookmarkEnd w:id="1532"/>
    </w:p>
    <w:p w14:paraId="11CA01E9" w14:textId="00742686" w:rsidR="00A043CC" w:rsidRPr="00A75846" w:rsidRDefault="00830608" w:rsidP="00A043CC">
      <w:pPr>
        <w:pStyle w:val="ENClanek11"/>
        <w:rPr>
          <w:lang w:val="en-GB"/>
        </w:rPr>
      </w:pPr>
      <w:r w:rsidRPr="00A75846">
        <w:rPr>
          <w:b/>
          <w:lang w:val="en-GB"/>
        </w:rPr>
        <w:t>Foreign Taxes</w:t>
      </w:r>
    </w:p>
    <w:p w14:paraId="097F6C1A" w14:textId="3CC26862" w:rsidR="00830608" w:rsidRPr="00A75846" w:rsidRDefault="00F7385D" w:rsidP="00830608">
      <w:pPr>
        <w:pStyle w:val="ENText11"/>
        <w:rPr>
          <w:lang w:val="en-GB"/>
        </w:rPr>
      </w:pPr>
      <w:r w:rsidRPr="00A75846">
        <w:rPr>
          <w:lang w:val="en-GB"/>
        </w:rPr>
        <w:t xml:space="preserve">The Contract Price covers all taxes, fees, custom </w:t>
      </w:r>
      <w:proofErr w:type="gramStart"/>
      <w:r w:rsidRPr="00A75846">
        <w:rPr>
          <w:lang w:val="en-GB"/>
        </w:rPr>
        <w:t>duties</w:t>
      </w:r>
      <w:proofErr w:type="gramEnd"/>
      <w:r w:rsidRPr="00A75846">
        <w:rPr>
          <w:lang w:val="en-GB"/>
        </w:rPr>
        <w:t xml:space="preserve">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1533" w:name="_Ref171344414"/>
      <w:r w:rsidRPr="00A75846">
        <w:rPr>
          <w:b/>
          <w:bCs/>
          <w:lang w:val="en-GB"/>
        </w:rPr>
        <w:t>Taxes in the Czech Republic</w:t>
      </w:r>
      <w:bookmarkEnd w:id="1533"/>
    </w:p>
    <w:p w14:paraId="7255D005" w14:textId="7BD69AEA" w:rsidR="004D313E" w:rsidRPr="00A75846" w:rsidRDefault="004D313E" w:rsidP="004D313E">
      <w:pPr>
        <w:pStyle w:val="ENText11"/>
        <w:rPr>
          <w:lang w:val="en-GB"/>
        </w:rPr>
      </w:pPr>
      <w:r w:rsidRPr="00A75846">
        <w:rPr>
          <w:lang w:val="en-GB"/>
        </w:rPr>
        <w:t>The Contract Price covers all taxes and fees levied under the laws and regulations valid on</w:t>
      </w:r>
      <w:del w:id="1534" w:author="AIB" w:date="2024-07-08T20:48:00Z" w16du:dateUtc="2024-07-08T18:48:00Z">
        <w:r w:rsidR="006D4645" w:rsidRPr="00F5220B">
          <w:rPr>
            <w:lang w:val="en-GB"/>
          </w:rPr>
          <w:delText> </w:delText>
        </w:r>
      </w:del>
      <w:ins w:id="1535" w:author="AIB" w:date="2024-07-08T20:48:00Z" w16du:dateUtc="2024-07-08T18:48:00Z">
        <w:r w:rsidRPr="00A75846">
          <w:rPr>
            <w:lang w:val="en-GB"/>
          </w:rPr>
          <w:t xml:space="preserve"> </w:t>
        </w:r>
      </w:ins>
      <w:r w:rsidRPr="00A75846">
        <w:rPr>
          <w:lang w:val="en-GB"/>
        </w:rPr>
        <w:t>the</w:t>
      </w:r>
      <w:r w:rsidR="001913B8" w:rsidRPr="00A75846">
        <w:rPr>
          <w:lang w:val="en-GB"/>
        </w:rPr>
        <w:t> </w:t>
      </w:r>
      <w:r w:rsidRPr="00A75846">
        <w:rPr>
          <w:lang w:val="en-GB"/>
        </w:rPr>
        <w:t xml:space="preserve">date of signing the Contract in the Czech </w:t>
      </w:r>
      <w:proofErr w:type="gramStart"/>
      <w:r w:rsidRPr="00A75846">
        <w:rPr>
          <w:lang w:val="en-GB"/>
        </w:rPr>
        <w:t xml:space="preserve">Republic, </w:t>
      </w:r>
      <w:r w:rsidR="007B7DB9" w:rsidRPr="00A75846">
        <w:rPr>
          <w:lang w:val="en-GB"/>
        </w:rPr>
        <w:t>and</w:t>
      </w:r>
      <w:proofErr w:type="gramEnd"/>
      <w:r w:rsidRPr="00A75846">
        <w:rPr>
          <w:lang w:val="en-GB"/>
        </w:rPr>
        <w:t xml:space="preserve"> </w:t>
      </w:r>
      <w:commentRangeStart w:id="1536"/>
      <w:ins w:id="1537" w:author="AIB" w:date="2024-07-08T20:48:00Z" w16du:dateUtc="2024-07-08T18:48:00Z">
        <w:r w:rsidRPr="00A75846">
          <w:rPr>
            <w:lang w:val="en-GB"/>
          </w:rPr>
          <w:t xml:space="preserve">provided the deliveries shall be effected DDP Site (Incoterms 2024) </w:t>
        </w:r>
      </w:ins>
      <w:commentRangeEnd w:id="1536"/>
      <w:ins w:id="1538" w:author="AIB" w:date="2024-07-09T07:28:00Z" w16du:dateUtc="2024-07-09T05:28:00Z">
        <w:r w:rsidR="00B55C6F">
          <w:rPr>
            <w:rStyle w:val="Odkaznakoment"/>
            <w:lang w:eastAsia="cs-CZ"/>
          </w:rPr>
          <w:commentReference w:id="1536"/>
        </w:r>
      </w:ins>
      <w:r w:rsidRPr="00A75846">
        <w:rPr>
          <w:lang w:val="en-GB"/>
        </w:rPr>
        <w:t>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F15D1D7" w:rsidR="004D313E" w:rsidRPr="00A75846" w:rsidRDefault="004D313E" w:rsidP="00F128FA">
      <w:pPr>
        <w:pStyle w:val="ENText11"/>
        <w:keepNext/>
        <w:keepLines/>
        <w:rPr>
          <w:lang w:val="en-GB"/>
        </w:rPr>
      </w:pPr>
      <w:r w:rsidRPr="00A75846">
        <w:rPr>
          <w:lang w:val="en-GB"/>
        </w:rPr>
        <w:lastRenderedPageBreak/>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31FFAFA"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9B1496">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4CEC0271"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539" w:name="_Ref171344440"/>
      <w:bookmarkStart w:id="1540" w:name="_Ref158390247"/>
      <w:bookmarkStart w:id="1541" w:name="_Ref158390658"/>
      <w:bookmarkStart w:id="1542" w:name="_Ref158455391"/>
      <w:bookmarkStart w:id="1543" w:name="_Ref158458632"/>
      <w:bookmarkStart w:id="1544" w:name="_Toc164862237"/>
      <w:bookmarkStart w:id="1545" w:name="_Toc160181396"/>
      <w:bookmarkStart w:id="1546" w:name="_Toc164974293"/>
      <w:bookmarkStart w:id="1547" w:name="_Toc165989712"/>
      <w:bookmarkStart w:id="1548" w:name="_Toc171414930"/>
      <w:r w:rsidRPr="00A75846">
        <w:rPr>
          <w:lang w:val="en-GB"/>
        </w:rPr>
        <w:t>CHANGES</w:t>
      </w:r>
      <w:bookmarkEnd w:id="1539"/>
      <w:bookmarkEnd w:id="1540"/>
      <w:bookmarkEnd w:id="1541"/>
      <w:bookmarkEnd w:id="1542"/>
      <w:bookmarkEnd w:id="1543"/>
      <w:bookmarkEnd w:id="1544"/>
      <w:bookmarkEnd w:id="1545"/>
      <w:bookmarkEnd w:id="1546"/>
      <w:bookmarkEnd w:id="1547"/>
      <w:bookmarkEnd w:id="1548"/>
    </w:p>
    <w:p w14:paraId="3616FF84" w14:textId="05C92598" w:rsidR="00C5777E" w:rsidRPr="00A75846" w:rsidRDefault="00F52AD3" w:rsidP="00C5777E">
      <w:pPr>
        <w:pStyle w:val="ENClanek11"/>
        <w:rPr>
          <w:lang w:val="en-GB"/>
        </w:rPr>
      </w:pPr>
      <w:bookmarkStart w:id="1549" w:name="_Ref158496006"/>
      <w:bookmarkStart w:id="1550"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xml:space="preserve">), request changes in the plans, </w:t>
      </w:r>
      <w:proofErr w:type="gramStart"/>
      <w:r w:rsidRPr="00A75846">
        <w:rPr>
          <w:lang w:val="en-GB"/>
        </w:rPr>
        <w:t>specifications</w:t>
      </w:r>
      <w:proofErr w:type="gramEnd"/>
      <w:r w:rsidRPr="00A75846">
        <w:rPr>
          <w:lang w:val="en-GB"/>
        </w:rPr>
        <w:t xml:space="preserve">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approval (or disapproval as the case may be) to be provided without undue delay and in any event no later than within thirty (30) days after the submission, which document shall </w:t>
      </w:r>
      <w:bookmarkEnd w:id="1549"/>
      <w:r w:rsidRPr="00A75846">
        <w:rPr>
          <w:lang w:val="en-GB"/>
        </w:rPr>
        <w:t>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9B1496">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Work, shall be:</w:t>
      </w:r>
      <w:bookmarkEnd w:id="1550"/>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7A6744D3" w:rsidR="008A44CA" w:rsidRPr="00A75846" w:rsidRDefault="008A44CA" w:rsidP="008A44CA">
      <w:pPr>
        <w:pStyle w:val="ENClanek11"/>
        <w:rPr>
          <w:lang w:val="en-GB"/>
        </w:rPr>
      </w:pPr>
      <w:r w:rsidRPr="00A75846">
        <w:rPr>
          <w:lang w:val="en-GB"/>
        </w:rPr>
        <w:lastRenderedPageBreak/>
        <w:t xml:space="preserve">The Contractor shall prepare and maintain a register recording the nature, </w:t>
      </w:r>
      <w:proofErr w:type="gramStart"/>
      <w:r w:rsidRPr="00A75846">
        <w:rPr>
          <w:lang w:val="en-GB"/>
        </w:rPr>
        <w:t>cost</w:t>
      </w:r>
      <w:proofErr w:type="gramEnd"/>
      <w:r w:rsidRPr="00A75846">
        <w:rPr>
          <w:lang w:val="en-GB"/>
        </w:rPr>
        <w:t xml:space="preserve">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7B69CE49"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B1496">
        <w:rPr>
          <w:lang w:val="en-GB"/>
        </w:rPr>
        <w:t>30</w:t>
      </w:r>
      <w:r w:rsidR="00210148" w:rsidRPr="00A75846">
        <w:rPr>
          <w:lang w:val="en-GB"/>
        </w:rPr>
        <w:fldChar w:fldCharType="end"/>
      </w:r>
      <w:ins w:id="1551" w:author="AIB" w:date="2024-07-08T20:48:00Z" w16du:dateUtc="2024-07-08T18:48:00Z">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ins>
    </w:p>
    <w:p w14:paraId="25B08A5D" w14:textId="5F493A2F" w:rsidR="008A44CA" w:rsidRPr="00A75846" w:rsidRDefault="008A44CA" w:rsidP="008A44CA">
      <w:pPr>
        <w:pStyle w:val="ENClanek11"/>
        <w:rPr>
          <w:lang w:val="en-GB"/>
        </w:rPr>
      </w:pPr>
      <w:bookmarkStart w:id="1552" w:name="_Ref171346988"/>
      <w:bookmarkStart w:id="1553" w:name="_Ref160118459"/>
      <w:r w:rsidRPr="00A75846">
        <w:rPr>
          <w:lang w:val="en-GB"/>
        </w:rPr>
        <w:t xml:space="preserve">In the event of any changes authorized by the Customer’s Representative in the manner provided for in this Clause </w:t>
      </w:r>
      <w:ins w:id="1554" w:author="AIB" w:date="2024-07-08T20:48:00Z" w16du:dateUtc="2024-07-08T18:48:00Z">
        <w:r w:rsidR="00210148" w:rsidRPr="00A75846">
          <w:rPr>
            <w:lang w:val="en-GB"/>
          </w:rPr>
          <w:fldChar w:fldCharType="begin"/>
        </w:r>
        <w:r w:rsidR="00210148" w:rsidRPr="00A75846">
          <w:rPr>
            <w:lang w:val="en-GB"/>
          </w:rPr>
          <w:instrText xml:space="preserve"> REF _Ref171344440 \w \h </w:instrText>
        </w:r>
      </w:ins>
      <w:r w:rsidR="00210148" w:rsidRPr="00A75846">
        <w:rPr>
          <w:lang w:val="en-GB"/>
        </w:rPr>
      </w:r>
      <w:ins w:id="1555" w:author="AIB" w:date="2024-07-08T20:48:00Z" w16du:dateUtc="2024-07-08T18:48:00Z">
        <w:r w:rsidR="00210148" w:rsidRPr="00A75846">
          <w:rPr>
            <w:lang w:val="en-GB"/>
          </w:rPr>
          <w:fldChar w:fldCharType="separate"/>
        </w:r>
      </w:ins>
      <w:r w:rsidR="009B1496">
        <w:rPr>
          <w:lang w:val="en-GB"/>
        </w:rPr>
        <w:t>30</w:t>
      </w:r>
      <w:ins w:id="1556" w:author="AIB" w:date="2024-07-08T20:48:00Z" w16du:dateUtc="2024-07-08T18:48:00Z">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t>
        </w:r>
      </w:ins>
      <w:r w:rsidRPr="00A75846">
        <w:rPr>
          <w:lang w:val="en-GB"/>
        </w:rPr>
        <w:t>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9B1496">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552"/>
      <w:bookmarkEnd w:id="1553"/>
    </w:p>
    <w:p w14:paraId="00B8E2A3" w14:textId="33F1194A" w:rsidR="008A44CA" w:rsidRPr="00A75846" w:rsidRDefault="008A44CA" w:rsidP="008A44CA">
      <w:pPr>
        <w:pStyle w:val="ENClanek11"/>
        <w:rPr>
          <w:lang w:val="en-GB"/>
        </w:rPr>
      </w:pPr>
      <w:r w:rsidRPr="00A75846">
        <w:rPr>
          <w:lang w:val="en-GB"/>
        </w:rPr>
        <w:t>However, if the need for change of Work was caused by a breach of Contractor’s duty, then (</w:t>
      </w:r>
      <w:proofErr w:type="spellStart"/>
      <w:r w:rsidRPr="00A75846">
        <w:rPr>
          <w:lang w:val="en-GB"/>
        </w:rPr>
        <w:t>i</w:t>
      </w:r>
      <w:proofErr w:type="spellEnd"/>
      <w:r w:rsidRPr="00A75846">
        <w:rPr>
          <w:lang w:val="en-GB"/>
        </w:rPr>
        <w:t>)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CB878D8"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 xml:space="preserve">Parties acknowledge that any changes to this Contract must be in accordance with </w:t>
      </w:r>
      <w:commentRangeStart w:id="1557"/>
      <w:commentRangeStart w:id="1558"/>
      <w:r w:rsidRPr="00A75846">
        <w:rPr>
          <w:lang w:val="en-GB"/>
        </w:rPr>
        <w:t>Section 222 of the Public Procurement Act.</w:t>
      </w:r>
      <w:commentRangeEnd w:id="1557"/>
      <w:r w:rsidR="00C761A4">
        <w:rPr>
          <w:rStyle w:val="Odkaznakoment"/>
          <w:lang w:eastAsia="cs-CZ"/>
        </w:rPr>
        <w:commentReference w:id="1557"/>
      </w:r>
      <w:commentRangeEnd w:id="1558"/>
      <w:r w:rsidR="00960B68">
        <w:rPr>
          <w:rStyle w:val="Odkaznakoment"/>
          <w:lang w:eastAsia="cs-CZ"/>
        </w:rPr>
        <w:commentReference w:id="1558"/>
      </w:r>
    </w:p>
    <w:p w14:paraId="2F34E7FB" w14:textId="4DC5435E" w:rsidR="00334B8B" w:rsidRPr="00A75846" w:rsidRDefault="00082079" w:rsidP="00334B8B">
      <w:pPr>
        <w:pStyle w:val="ENNadpis1"/>
        <w:rPr>
          <w:lang w:val="en-GB"/>
        </w:rPr>
      </w:pPr>
      <w:bookmarkStart w:id="1559" w:name="_Ref158390373"/>
      <w:bookmarkStart w:id="1560" w:name="_Ref158391534"/>
      <w:bookmarkStart w:id="1561" w:name="_Ref158391898"/>
      <w:bookmarkStart w:id="1562" w:name="_Toc164862239"/>
      <w:bookmarkStart w:id="1563" w:name="_Toc160181397"/>
      <w:bookmarkStart w:id="1564" w:name="_Toc164974294"/>
      <w:bookmarkStart w:id="1565" w:name="_Toc165989713"/>
      <w:bookmarkStart w:id="1566" w:name="_Toc171414931"/>
      <w:r w:rsidRPr="00A75846">
        <w:rPr>
          <w:lang w:val="en-GB"/>
        </w:rPr>
        <w:t>C</w:t>
      </w:r>
      <w:bookmarkEnd w:id="1559"/>
      <w:bookmarkEnd w:id="1560"/>
      <w:bookmarkEnd w:id="1561"/>
      <w:r w:rsidRPr="00A75846">
        <w:rPr>
          <w:lang w:val="en-GB"/>
        </w:rPr>
        <w:t>ONTRACT AMENDMENTS</w:t>
      </w:r>
      <w:bookmarkEnd w:id="1562"/>
      <w:bookmarkEnd w:id="1563"/>
      <w:bookmarkEnd w:id="1564"/>
      <w:bookmarkEnd w:id="1565"/>
      <w:bookmarkEnd w:id="1566"/>
    </w:p>
    <w:p w14:paraId="22ABAB23" w14:textId="7C00F89E" w:rsidR="00082079" w:rsidRPr="00A75846" w:rsidRDefault="00082151" w:rsidP="00082079">
      <w:pPr>
        <w:pStyle w:val="ENClanek11"/>
        <w:rPr>
          <w:lang w:val="en-GB"/>
        </w:rPr>
      </w:pPr>
      <w:bookmarkStart w:id="1567" w:name="_Ref171348637"/>
      <w:bookmarkStart w:id="1568" w:name="_Ref165304431"/>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B1496">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567"/>
      <w:bookmarkEnd w:id="1568"/>
    </w:p>
    <w:p w14:paraId="57C25554" w14:textId="59EB591A" w:rsidR="00107759" w:rsidRPr="00A75846" w:rsidRDefault="00135E30" w:rsidP="00107759">
      <w:pPr>
        <w:pStyle w:val="ENNadpis1"/>
        <w:rPr>
          <w:lang w:val="en-GB"/>
        </w:rPr>
      </w:pPr>
      <w:bookmarkStart w:id="1569" w:name="_Ref158391042"/>
      <w:bookmarkStart w:id="1570" w:name="_Ref171343573"/>
      <w:bookmarkStart w:id="1571" w:name="_Ref159860489"/>
      <w:bookmarkStart w:id="1572" w:name="_Toc164862240"/>
      <w:bookmarkStart w:id="1573" w:name="_Toc160181398"/>
      <w:bookmarkStart w:id="1574" w:name="_Toc164974295"/>
      <w:bookmarkStart w:id="1575" w:name="_Toc165989714"/>
      <w:bookmarkStart w:id="1576" w:name="_Toc171414932"/>
      <w:r w:rsidRPr="00A75846">
        <w:rPr>
          <w:lang w:val="en-GB"/>
        </w:rPr>
        <w:t>A</w:t>
      </w:r>
      <w:bookmarkEnd w:id="1569"/>
      <w:r w:rsidRPr="00A75846">
        <w:rPr>
          <w:lang w:val="en-GB"/>
        </w:rPr>
        <w:t>SSIGNMENT</w:t>
      </w:r>
      <w:bookmarkEnd w:id="1570"/>
      <w:bookmarkEnd w:id="1571"/>
      <w:bookmarkEnd w:id="1572"/>
      <w:bookmarkEnd w:id="1573"/>
      <w:bookmarkEnd w:id="1574"/>
      <w:bookmarkEnd w:id="1575"/>
      <w:bookmarkEnd w:id="1576"/>
    </w:p>
    <w:p w14:paraId="2F275921" w14:textId="189EAC62"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577" w:name="_Ref439583946"/>
      <w:bookmarkStart w:id="1578" w:name="_Ref171346923"/>
      <w:bookmarkStart w:id="1579" w:name="_Ref158390673"/>
      <w:bookmarkStart w:id="1580" w:name="_Toc159922355"/>
      <w:bookmarkStart w:id="1581" w:name="_Toc160195142"/>
      <w:bookmarkStart w:id="1582" w:name="_Toc164862241"/>
      <w:bookmarkStart w:id="1583" w:name="_Toc160181399"/>
      <w:bookmarkStart w:id="1584" w:name="_Toc164974296"/>
      <w:bookmarkStart w:id="1585" w:name="_Toc165989715"/>
      <w:bookmarkStart w:id="1586" w:name="_Toc171414933"/>
      <w:r w:rsidRPr="00A75846">
        <w:rPr>
          <w:lang w:val="en-GB"/>
        </w:rPr>
        <w:lastRenderedPageBreak/>
        <w:t>SUB</w:t>
      </w:r>
      <w:bookmarkEnd w:id="1577"/>
      <w:r w:rsidRPr="00A75846">
        <w:rPr>
          <w:lang w:val="en-GB"/>
        </w:rPr>
        <w:t>CONTRACTORS</w:t>
      </w:r>
      <w:bookmarkEnd w:id="1578"/>
      <w:bookmarkEnd w:id="1579"/>
      <w:bookmarkEnd w:id="1580"/>
      <w:bookmarkEnd w:id="1581"/>
      <w:bookmarkEnd w:id="1582"/>
      <w:bookmarkEnd w:id="1583"/>
      <w:bookmarkEnd w:id="1584"/>
      <w:bookmarkEnd w:id="1585"/>
      <w:bookmarkEnd w:id="1586"/>
    </w:p>
    <w:p w14:paraId="730511CE" w14:textId="2E128406" w:rsidR="00F366B7" w:rsidRPr="00A75846" w:rsidRDefault="00F366B7" w:rsidP="00F366B7">
      <w:pPr>
        <w:pStyle w:val="ENClanek11"/>
        <w:rPr>
          <w:lang w:val="en-GB"/>
        </w:rPr>
      </w:pPr>
      <w:bookmarkStart w:id="1587" w:name="_Ref439510709"/>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4D8CD55C"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9B1496">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 xml:space="preserve">obligations. He is also liable vis à vis the Customer for any acts, performance, </w:t>
      </w:r>
      <w:proofErr w:type="gramStart"/>
      <w:r w:rsidRPr="00A75846">
        <w:rPr>
          <w:lang w:val="en-GB"/>
        </w:rPr>
        <w:t>omissions</w:t>
      </w:r>
      <w:proofErr w:type="gramEnd"/>
      <w:r w:rsidRPr="00A75846">
        <w:rPr>
          <w:lang w:val="en-GB"/>
        </w:rPr>
        <w:t xml:space="preserve"> or</w:t>
      </w:r>
      <w:r w:rsidR="0029742E" w:rsidRPr="00A75846">
        <w:rPr>
          <w:lang w:val="en-GB"/>
        </w:rPr>
        <w:t> </w:t>
      </w:r>
      <w:r w:rsidRPr="00A75846">
        <w:rPr>
          <w:lang w:val="en-GB"/>
        </w:rPr>
        <w:t>negligence of any of its subcontractors or vendors as if the relevant Works were self-performed by the Contractor.</w:t>
      </w:r>
    </w:p>
    <w:p w14:paraId="2CA676D5" w14:textId="341D6CE4"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588" w:name="_Toc159922356"/>
      <w:bookmarkStart w:id="1589" w:name="_Toc160195143"/>
      <w:bookmarkStart w:id="1590" w:name="_Toc164862242"/>
      <w:bookmarkStart w:id="1591" w:name="_Toc160181400"/>
      <w:bookmarkStart w:id="1592" w:name="_Toc164974297"/>
      <w:bookmarkStart w:id="1593" w:name="_Toc165989716"/>
      <w:bookmarkStart w:id="1594" w:name="_Toc171414934"/>
      <w:r w:rsidRPr="00A75846">
        <w:rPr>
          <w:lang w:val="en-GB"/>
        </w:rPr>
        <w:t>DELAYS IN THE CONTRACTOR’S PERFORMANCE</w:t>
      </w:r>
      <w:bookmarkEnd w:id="1588"/>
      <w:bookmarkEnd w:id="1589"/>
      <w:bookmarkEnd w:id="1590"/>
      <w:bookmarkEnd w:id="1591"/>
      <w:bookmarkEnd w:id="1592"/>
      <w:bookmarkEnd w:id="1593"/>
      <w:bookmarkEnd w:id="1594"/>
    </w:p>
    <w:p w14:paraId="4A0A1F86" w14:textId="37899173" w:rsidR="00B312F3" w:rsidRPr="00A75846" w:rsidRDefault="00B312F3" w:rsidP="00B312F3">
      <w:pPr>
        <w:pStyle w:val="ENClanek11"/>
        <w:rPr>
          <w:lang w:val="en-GB"/>
        </w:rPr>
      </w:pPr>
      <w:r w:rsidRPr="00A75846">
        <w:rPr>
          <w:lang w:val="en-GB"/>
        </w:rPr>
        <w:t xml:space="preserve">Performance of the Work, </w:t>
      </w:r>
      <w:bookmarkStart w:id="1595" w:name="_Hlk158631477"/>
      <w:r w:rsidRPr="00A75846">
        <w:rPr>
          <w:lang w:val="en-GB"/>
        </w:rPr>
        <w:t xml:space="preserve">delivery of Materials, Service and Engineering </w:t>
      </w:r>
      <w:bookmarkEnd w:id="1595"/>
      <w:r w:rsidRPr="00A75846">
        <w:rPr>
          <w:lang w:val="en-GB"/>
        </w:rPr>
        <w:t>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 xml:space="preserve">Contractor liable to any or </w:t>
      </w:r>
      <w:proofErr w:type="gramStart"/>
      <w:r w:rsidRPr="00A75846">
        <w:rPr>
          <w:lang w:val="en-GB"/>
        </w:rPr>
        <w:t>all of</w:t>
      </w:r>
      <w:proofErr w:type="gramEnd"/>
      <w:r w:rsidRPr="00A75846">
        <w:rPr>
          <w:lang w:val="en-GB"/>
        </w:rPr>
        <w:t xml:space="preserve">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36F42DAF"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9B1496">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596" w:name="_Ref171343640"/>
      <w:bookmarkStart w:id="1597" w:name="_Toc471467041"/>
      <w:bookmarkStart w:id="1598" w:name="_Ref158040163"/>
      <w:bookmarkStart w:id="1599" w:name="_Toc158366863"/>
      <w:bookmarkStart w:id="1600" w:name="_Toc158376099"/>
      <w:bookmarkStart w:id="1601" w:name="_Ref159860509"/>
      <w:bookmarkStart w:id="1602" w:name="_Ref159860528"/>
      <w:bookmarkStart w:id="1603" w:name="_Toc159922357"/>
      <w:bookmarkStart w:id="1604" w:name="_Toc160195144"/>
      <w:bookmarkStart w:id="1605" w:name="_Toc164862243"/>
      <w:bookmarkStart w:id="1606" w:name="_Toc160181401"/>
      <w:bookmarkStart w:id="1607" w:name="_Toc164974298"/>
      <w:bookmarkStart w:id="1608" w:name="_Toc165989717"/>
      <w:bookmarkStart w:id="1609" w:name="_Toc171414935"/>
      <w:bookmarkStart w:id="1610" w:name="_Ref158390999"/>
      <w:r w:rsidRPr="00A75846">
        <w:rPr>
          <w:lang w:val="en-GB"/>
        </w:rPr>
        <w:t>LIABILITY</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14:paraId="2FAC9BAD" w14:textId="56DA87C0" w:rsidR="0075585D" w:rsidRPr="00A75846" w:rsidRDefault="0075585D" w:rsidP="0075585D">
      <w:pPr>
        <w:pStyle w:val="ENClanek11"/>
        <w:rPr>
          <w:lang w:val="en-GB"/>
        </w:rPr>
      </w:pPr>
      <w:commentRangeStart w:id="1611"/>
      <w:ins w:id="1612" w:author="AIB" w:date="2024-07-08T20:48:00Z" w16du:dateUtc="2024-07-08T18:48:00Z">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ins>
      <w:r w:rsidR="00AB37C6" w:rsidRPr="00A75846">
        <w:rPr>
          <w:lang w:val="en-GB"/>
        </w:rPr>
      </w:r>
      <w:ins w:id="1613" w:author="AIB" w:date="2024-07-08T20:48:00Z" w16du:dateUtc="2024-07-08T18:48:00Z">
        <w:r w:rsidR="00AB37C6" w:rsidRPr="00A75846">
          <w:rPr>
            <w:lang w:val="en-GB"/>
          </w:rPr>
          <w:fldChar w:fldCharType="separate"/>
        </w:r>
      </w:ins>
      <w:r w:rsidR="009B1496">
        <w:rPr>
          <w:lang w:val="en-GB"/>
        </w:rPr>
        <w:t>35</w:t>
      </w:r>
      <w:ins w:id="1614" w:author="AIB" w:date="2024-07-08T20:48:00Z" w16du:dateUtc="2024-07-08T18:48:00Z">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xml:space="preserve">, </w:t>
        </w:r>
      </w:ins>
      <w:bookmarkStart w:id="1615" w:name="_Ref454831818"/>
      <w:r w:rsidRPr="00A75846">
        <w:rPr>
          <w:lang w:val="en-GB"/>
        </w:rPr>
        <w:t>the Contractor shall be</w:t>
      </w:r>
      <w:del w:id="1616" w:author="AIB" w:date="2024-07-08T20:48:00Z" w16du:dateUtc="2024-07-08T18:48:00Z">
        <w:r w:rsidR="006D4645" w:rsidRPr="00F5220B">
          <w:rPr>
            <w:lang w:val="en-GB"/>
          </w:rPr>
          <w:delText xml:space="preserve"> fully</w:delText>
        </w:r>
      </w:del>
      <w:r w:rsidRPr="00A75846">
        <w:rPr>
          <w:lang w:val="en-GB"/>
        </w:rPr>
        <w:t xml:space="preserve"> l</w:t>
      </w:r>
      <w:commentRangeEnd w:id="1611"/>
      <w:r w:rsidR="00762611">
        <w:rPr>
          <w:rStyle w:val="Odkaznakoment"/>
          <w:lang w:eastAsia="cs-CZ"/>
        </w:rPr>
        <w:commentReference w:id="1611"/>
      </w:r>
      <w:r w:rsidRPr="00A75846">
        <w:rPr>
          <w:lang w:val="en-GB"/>
        </w:rPr>
        <w:t>iable for any damage caused by the Equipment non-compliance with any quality, performance and safety requirements as stipulated in this Contract.</w:t>
      </w:r>
    </w:p>
    <w:bookmarkEnd w:id="1615"/>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43392E5F" w:rsidR="008A21FF" w:rsidRPr="00A75846" w:rsidRDefault="0075585D" w:rsidP="0075585D">
      <w:pPr>
        <w:pStyle w:val="ENClanek11"/>
        <w:rPr>
          <w:lang w:val="en-GB"/>
        </w:rPr>
      </w:pPr>
      <w:bookmarkStart w:id="1617" w:name="_Ref171343472"/>
      <w:bookmarkStart w:id="1618" w:name="_Ref165376306"/>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617"/>
      <w:bookmarkEnd w:id="1618"/>
    </w:p>
    <w:p w14:paraId="01028CCD" w14:textId="03277AF1" w:rsidR="00E506F2" w:rsidRPr="00A75846" w:rsidRDefault="00E506F2" w:rsidP="00E506F2">
      <w:pPr>
        <w:pStyle w:val="ENClaneka"/>
        <w:rPr>
          <w:lang w:val="en-GB"/>
        </w:rPr>
      </w:pPr>
      <w:bookmarkStart w:id="1619"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commentRangeStart w:id="1620"/>
      <w:ins w:id="1621" w:author="AIB" w:date="2024-07-08T20:48:00Z" w16du:dateUtc="2024-07-08T18:48:00Z">
        <w:r w:rsidRPr="00A75846">
          <w:rPr>
            <w:lang w:val="en-GB"/>
          </w:rPr>
          <w:t>, provided that the limit of the Contractor’s maximum liability to pay such costs will not exceed hundred percent (100%) of the Contract Price</w:t>
        </w:r>
      </w:ins>
      <w:r w:rsidRPr="00A75846">
        <w:rPr>
          <w:lang w:val="en-GB"/>
        </w:rPr>
        <w:t>;</w:t>
      </w:r>
      <w:bookmarkEnd w:id="1619"/>
      <w:commentRangeEnd w:id="1620"/>
      <w:r w:rsidR="00812CE5">
        <w:rPr>
          <w:rStyle w:val="Odkaznakoment"/>
          <w:lang w:eastAsia="cs-CZ"/>
        </w:rPr>
        <w:commentReference w:id="1620"/>
      </w:r>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commentRangeStart w:id="1622"/>
      <w:ins w:id="1623" w:author="AIB" w:date="2024-07-08T20:48:00Z" w16du:dateUtc="2024-07-08T18:48:00Z">
        <w:r w:rsidRPr="00A75846">
          <w:rPr>
            <w:lang w:val="en-GB"/>
          </w:rPr>
          <w:t>, committed by the Contractor or personnel within its sphere of</w:t>
        </w:r>
        <w:r w:rsidR="0029742E" w:rsidRPr="00A75846">
          <w:rPr>
            <w:lang w:val="en-GB"/>
          </w:rPr>
          <w:t> </w:t>
        </w:r>
        <w:r w:rsidRPr="00A75846">
          <w:rPr>
            <w:lang w:val="en-GB"/>
          </w:rPr>
          <w:t>responsibility</w:t>
        </w:r>
      </w:ins>
      <w:r w:rsidRPr="00A75846">
        <w:rPr>
          <w:lang w:val="en-GB"/>
        </w:rPr>
        <w:t>;</w:t>
      </w:r>
      <w:commentRangeEnd w:id="1622"/>
      <w:r w:rsidR="00410FC2">
        <w:rPr>
          <w:rStyle w:val="Odkaznakoment"/>
          <w:lang w:eastAsia="cs-CZ"/>
        </w:rPr>
        <w:commentReference w:id="1622"/>
      </w:r>
    </w:p>
    <w:p w14:paraId="0C6304E2" w14:textId="47198C82"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9B1496">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ins w:id="1624" w:author="AIB" w:date="2024-07-08T20:48:00Z" w16du:dateUtc="2024-07-08T18:48:00Z"/>
          <w:lang w:val="en-GB"/>
        </w:rPr>
      </w:pPr>
      <w:bookmarkStart w:id="1625" w:name="_Ref171343682"/>
      <w:commentRangeStart w:id="1626"/>
      <w:ins w:id="1627" w:author="AIB" w:date="2024-07-08T20:48:00Z" w16du:dateUtc="2024-07-08T18:48:00Z">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ins>
      <w:bookmarkEnd w:id="1625"/>
      <w:commentRangeEnd w:id="1626"/>
      <w:ins w:id="1628" w:author="AIB" w:date="2024-07-09T07:31:00Z" w16du:dateUtc="2024-07-09T05:31:00Z">
        <w:r w:rsidR="00832084">
          <w:rPr>
            <w:rStyle w:val="Odkaznakoment"/>
            <w:lang w:eastAsia="cs-CZ"/>
          </w:rPr>
          <w:commentReference w:id="1626"/>
        </w:r>
      </w:ins>
    </w:p>
    <w:p w14:paraId="17BBE614" w14:textId="17D07F4B" w:rsidR="00AD2517" w:rsidRPr="00A75846" w:rsidRDefault="005A7C27" w:rsidP="00AD2517">
      <w:pPr>
        <w:pStyle w:val="ENNadpis1"/>
        <w:rPr>
          <w:lang w:val="en-GB"/>
        </w:rPr>
      </w:pPr>
      <w:bookmarkStart w:id="1629" w:name="_Ref171343630"/>
      <w:bookmarkStart w:id="1630" w:name="_Ref82427829"/>
      <w:bookmarkStart w:id="1631" w:name="_Toc82589444"/>
      <w:bookmarkStart w:id="1632" w:name="_Toc132758743"/>
      <w:bookmarkStart w:id="1633" w:name="_Toc82613050"/>
      <w:bookmarkStart w:id="1634" w:name="_Toc149928385"/>
      <w:bookmarkStart w:id="1635" w:name="_Toc155879908"/>
      <w:bookmarkStart w:id="1636" w:name="_Toc158366864"/>
      <w:bookmarkStart w:id="1637" w:name="_Toc158376100"/>
      <w:bookmarkStart w:id="1638" w:name="_Toc159922358"/>
      <w:bookmarkStart w:id="1639" w:name="_Toc160195145"/>
      <w:bookmarkStart w:id="1640" w:name="_Toc164862244"/>
      <w:bookmarkStart w:id="1641" w:name="_Toc160181402"/>
      <w:bookmarkStart w:id="1642" w:name="_Toc164974299"/>
      <w:bookmarkStart w:id="1643" w:name="_Toc165989718"/>
      <w:bookmarkStart w:id="1644" w:name="_Toc171414936"/>
      <w:r w:rsidRPr="00A75846">
        <w:rPr>
          <w:lang w:val="en-GB"/>
        </w:rPr>
        <w:t>THIRD PARTY CLAIMS</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p>
    <w:p w14:paraId="6286EB27" w14:textId="67D6D3D3"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 xml:space="preserve">Contractor shall be liable for any infringement of third-party intellectual property rights by the Customer </w:t>
      </w:r>
      <w:proofErr w:type="gramStart"/>
      <w:r w:rsidRPr="00A75846">
        <w:rPr>
          <w:lang w:val="en-GB"/>
        </w:rPr>
        <w:t>as a result of</w:t>
      </w:r>
      <w:proofErr w:type="gramEnd"/>
      <w:r w:rsidRPr="00A75846">
        <w:rPr>
          <w:lang w:val="en-GB"/>
        </w:rPr>
        <w:t xml:space="preserve"> the use of the Equipment according to this Contract. </w:t>
      </w:r>
      <w:proofErr w:type="gramStart"/>
      <w:r w:rsidRPr="00A75846">
        <w:rPr>
          <w:lang w:val="en-GB"/>
        </w:rPr>
        <w:t>In the event that</w:t>
      </w:r>
      <w:proofErr w:type="gramEnd"/>
      <w:r w:rsidRPr="00A75846">
        <w:rPr>
          <w:lang w:val="en-GB"/>
        </w:rPr>
        <w:t xml:space="preserve">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645" w:name="_Ref171343624"/>
      <w:bookmarkStart w:id="1646" w:name="_Toc159922359"/>
      <w:bookmarkStart w:id="1647" w:name="_Toc160195146"/>
      <w:bookmarkStart w:id="1648" w:name="_Ref159860560"/>
      <w:bookmarkStart w:id="1649" w:name="_Toc164862245"/>
      <w:bookmarkStart w:id="1650" w:name="_Toc160181403"/>
      <w:bookmarkStart w:id="1651" w:name="_Toc164974300"/>
      <w:bookmarkStart w:id="1652" w:name="_Toc165989719"/>
      <w:bookmarkStart w:id="1653" w:name="_Toc171414937"/>
      <w:commentRangeStart w:id="1654"/>
      <w:commentRangeStart w:id="1655"/>
      <w:commentRangeStart w:id="1656"/>
      <w:commentRangeStart w:id="1657"/>
      <w:r w:rsidRPr="00A75846">
        <w:rPr>
          <w:lang w:val="en-GB"/>
        </w:rPr>
        <w:t>CONTRACTUAL PENALTIES</w:t>
      </w:r>
      <w:bookmarkEnd w:id="1610"/>
      <w:bookmarkEnd w:id="1645"/>
      <w:bookmarkEnd w:id="1646"/>
      <w:bookmarkEnd w:id="1647"/>
      <w:bookmarkEnd w:id="1648"/>
      <w:bookmarkEnd w:id="1649"/>
      <w:bookmarkEnd w:id="1650"/>
      <w:bookmarkEnd w:id="1651"/>
      <w:bookmarkEnd w:id="1652"/>
      <w:commentRangeEnd w:id="1654"/>
      <w:r w:rsidR="00BC6473">
        <w:rPr>
          <w:rStyle w:val="Odkaznakoment"/>
          <w:b w:val="0"/>
          <w:caps w:val="0"/>
          <w:lang w:eastAsia="cs-CZ"/>
        </w:rPr>
        <w:commentReference w:id="1654"/>
      </w:r>
      <w:commentRangeEnd w:id="1655"/>
      <w:r w:rsidR="008B2AD1">
        <w:rPr>
          <w:rStyle w:val="Odkaznakoment"/>
          <w:b w:val="0"/>
          <w:caps w:val="0"/>
          <w:lang w:eastAsia="cs-CZ"/>
        </w:rPr>
        <w:commentReference w:id="1655"/>
      </w:r>
      <w:commentRangeEnd w:id="1656"/>
      <w:r w:rsidR="00D87188">
        <w:rPr>
          <w:rStyle w:val="Odkaznakoment"/>
          <w:b w:val="0"/>
          <w:caps w:val="0"/>
          <w:lang w:eastAsia="cs-CZ"/>
        </w:rPr>
        <w:commentReference w:id="1656"/>
      </w:r>
      <w:commentRangeEnd w:id="1657"/>
      <w:r w:rsidR="007D7094">
        <w:rPr>
          <w:rStyle w:val="Odkaznakoment"/>
          <w:b w:val="0"/>
          <w:caps w:val="0"/>
          <w:lang w:eastAsia="cs-CZ"/>
        </w:rPr>
        <w:commentReference w:id="1657"/>
      </w:r>
      <w:bookmarkEnd w:id="1653"/>
    </w:p>
    <w:p w14:paraId="588A156E" w14:textId="11F07E73" w:rsidR="00B57CA7" w:rsidRPr="00A75846" w:rsidRDefault="00F546D8" w:rsidP="00B57CA7">
      <w:pPr>
        <w:pStyle w:val="ENClanek11"/>
        <w:rPr>
          <w:lang w:val="en-GB"/>
        </w:rPr>
      </w:pPr>
      <w:bookmarkStart w:id="1658" w:name="_Ref164974397"/>
      <w:bookmarkStart w:id="1659" w:name="_Ref171343482"/>
      <w:bookmarkStart w:id="1660" w:name="_Ref165150073"/>
      <w:bookmarkStart w:id="1661" w:name="_Ref442171674"/>
      <w:r w:rsidRPr="00A75846">
        <w:rPr>
          <w:lang w:val="en-GB"/>
        </w:rPr>
        <w:t xml:space="preserve">The Parties have agreed that in case of non-fulfilment by the Contractor of the given milestones within the </w:t>
      </w:r>
      <w:proofErr w:type="gramStart"/>
      <w:r w:rsidRPr="00A75846">
        <w:rPr>
          <w:lang w:val="en-GB"/>
        </w:rPr>
        <w:t>time period</w:t>
      </w:r>
      <w:proofErr w:type="gramEnd"/>
      <w:r w:rsidRPr="00A75846">
        <w:rPr>
          <w:lang w:val="en-GB"/>
        </w:rPr>
        <w:t>(s)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658"/>
      <w:r w:rsidRPr="00A75846">
        <w:rPr>
          <w:lang w:val="en-GB"/>
        </w:rPr>
        <w:t>:</w:t>
      </w:r>
      <w:bookmarkEnd w:id="1659"/>
      <w:bookmarkEnd w:id="1660"/>
    </w:p>
    <w:p w14:paraId="6D189505" w14:textId="1369B775"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9B1496">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3BDA9043"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9B1496">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00808AF4" w:rsidR="00C6446A" w:rsidRPr="00A75846" w:rsidRDefault="00C6446A" w:rsidP="00C6446A">
      <w:pPr>
        <w:pStyle w:val="ENClaneka"/>
        <w:rPr>
          <w:lang w:val="en-GB"/>
        </w:rPr>
      </w:pPr>
      <w:bookmarkStart w:id="1662" w:name="_Ref165375434"/>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9B1496">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0215D4E8" w:rsidR="00C6446A" w:rsidRPr="00A75846" w:rsidRDefault="007B7DB9" w:rsidP="00C6446A">
      <w:pPr>
        <w:pStyle w:val="ENClaneka"/>
        <w:rPr>
          <w:lang w:val="en-GB"/>
        </w:rPr>
      </w:pPr>
      <w:bookmarkStart w:id="1663" w:name="_Ref171415286"/>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9B1496">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662"/>
      <w:bookmarkEnd w:id="1663"/>
    </w:p>
    <w:p w14:paraId="3998E5B0" w14:textId="259C4321" w:rsidR="00C6446A" w:rsidRPr="00A75846" w:rsidRDefault="007B7DB9" w:rsidP="00C6446A">
      <w:pPr>
        <w:pStyle w:val="ENClaneka"/>
        <w:rPr>
          <w:lang w:val="en-GB"/>
        </w:rPr>
      </w:pPr>
      <w:bookmarkStart w:id="1664" w:name="_Ref165375436"/>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9B1496">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664"/>
    </w:p>
    <w:p w14:paraId="39B06682" w14:textId="29CF635D" w:rsidR="00C6446A" w:rsidRPr="00A75846" w:rsidRDefault="007B7DB9" w:rsidP="00C6446A">
      <w:pPr>
        <w:pStyle w:val="ENClaneka"/>
        <w:rPr>
          <w:lang w:val="en-GB"/>
        </w:rPr>
      </w:pPr>
      <w:bookmarkStart w:id="1665" w:name="_Ref165375438"/>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9B1496">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665"/>
    </w:p>
    <w:p w14:paraId="14B82C22" w14:textId="4D1AC096"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3D4E2F0A" w:rsidR="006615A7" w:rsidRPr="00A75846" w:rsidRDefault="006615A7" w:rsidP="006615A7">
      <w:pPr>
        <w:pStyle w:val="ENText11"/>
        <w:rPr>
          <w:lang w:val="en-GB"/>
        </w:rPr>
      </w:pPr>
      <w:commentRangeStart w:id="1666"/>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9B1496">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w:t>
      </w:r>
      <w:del w:id="1667" w:author="AIB" w:date="2024-07-08T20:48:00Z" w16du:dateUtc="2024-07-08T18:48:00Z">
        <w:r w:rsidR="006D4645" w:rsidRPr="00F5220B">
          <w:rPr>
            <w:lang w:val="en-GB"/>
          </w:rPr>
          <w:delText>fifteen</w:delText>
        </w:r>
      </w:del>
      <w:ins w:id="1668" w:author="AIB" w:date="2024-07-08T20:48:00Z" w16du:dateUtc="2024-07-08T18:48:00Z">
        <w:r w:rsidRPr="00A75846">
          <w:rPr>
            <w:lang w:val="en-GB"/>
          </w:rPr>
          <w:t>eight</w:t>
        </w:r>
      </w:ins>
      <w:r w:rsidRPr="00A75846">
        <w:rPr>
          <w:lang w:val="en-GB"/>
        </w:rPr>
        <w:t xml:space="preserve"> percent (</w:t>
      </w:r>
      <w:del w:id="1669" w:author="AIB" w:date="2024-07-08T20:48:00Z" w16du:dateUtc="2024-07-08T18:48:00Z">
        <w:r w:rsidR="006D4645" w:rsidRPr="00F5220B">
          <w:rPr>
            <w:lang w:val="en-GB"/>
          </w:rPr>
          <w:delText>15</w:delText>
        </w:r>
      </w:del>
      <w:ins w:id="1670" w:author="AIB" w:date="2024-07-08T20:48:00Z" w16du:dateUtc="2024-07-08T18:48:00Z">
        <w:r w:rsidRPr="00A75846">
          <w:rPr>
            <w:lang w:val="en-GB"/>
          </w:rPr>
          <w:t xml:space="preserve">8 </w:t>
        </w:r>
      </w:ins>
      <w:r w:rsidRPr="00A75846">
        <w:rPr>
          <w:lang w:val="en-GB"/>
        </w:rPr>
        <w:t xml:space="preserve">%) of the Contract Price. </w:t>
      </w:r>
      <w:bookmarkStart w:id="1671" w:name="_Ref442171162"/>
      <w:r w:rsidRPr="00A75846">
        <w:rPr>
          <w:lang w:val="en-GB"/>
        </w:rPr>
        <w:t xml:space="preserve">Once the amount of the contractual penalties for delay equivalent to </w:t>
      </w:r>
      <w:del w:id="1672" w:author="AIB" w:date="2024-07-08T20:48:00Z" w16du:dateUtc="2024-07-08T18:48:00Z">
        <w:r w:rsidR="006D4645" w:rsidRPr="00F5220B">
          <w:rPr>
            <w:lang w:val="en-GB"/>
          </w:rPr>
          <w:delText>fifteen</w:delText>
        </w:r>
      </w:del>
      <w:ins w:id="1673" w:author="AIB" w:date="2024-07-08T20:48:00Z" w16du:dateUtc="2024-07-08T18:48:00Z">
        <w:r w:rsidRPr="00A75846">
          <w:rPr>
            <w:lang w:val="en-GB"/>
          </w:rPr>
          <w:t>eight</w:t>
        </w:r>
      </w:ins>
      <w:r w:rsidRPr="00A75846">
        <w:rPr>
          <w:lang w:val="en-GB"/>
        </w:rPr>
        <w:t xml:space="preserve"> percent (</w:t>
      </w:r>
      <w:del w:id="1674" w:author="AIB" w:date="2024-07-08T20:48:00Z" w16du:dateUtc="2024-07-08T18:48:00Z">
        <w:r w:rsidR="006D4645" w:rsidRPr="00F5220B">
          <w:rPr>
            <w:lang w:val="en-GB"/>
          </w:rPr>
          <w:delText>15</w:delText>
        </w:r>
      </w:del>
      <w:ins w:id="1675" w:author="AIB" w:date="2024-07-08T20:48:00Z" w16du:dateUtc="2024-07-08T18:48:00Z">
        <w:r w:rsidRPr="00A75846">
          <w:rPr>
            <w:lang w:val="en-GB"/>
          </w:rPr>
          <w:t>8</w:t>
        </w:r>
      </w:ins>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9B1496">
        <w:rPr>
          <w:lang w:val="en-GB"/>
        </w:rPr>
        <w:t>40.1</w:t>
      </w:r>
      <w:r w:rsidR="00506494" w:rsidRPr="00A75846">
        <w:rPr>
          <w:lang w:val="en-GB"/>
        </w:rPr>
        <w:fldChar w:fldCharType="end"/>
      </w:r>
      <w:r w:rsidRPr="00A75846">
        <w:rPr>
          <w:lang w:val="en-GB"/>
        </w:rPr>
        <w:t>.</w:t>
      </w:r>
      <w:bookmarkEnd w:id="1671"/>
      <w:commentRangeEnd w:id="1666"/>
      <w:r w:rsidR="00B96491">
        <w:rPr>
          <w:rStyle w:val="Odkaznakoment"/>
          <w:lang w:eastAsia="cs-CZ"/>
        </w:rPr>
        <w:commentReference w:id="1666"/>
      </w:r>
    </w:p>
    <w:p w14:paraId="782CDEB5" w14:textId="040E6A99" w:rsidR="004834EE" w:rsidRPr="00F5220B" w:rsidRDefault="004834EE">
      <w:pPr>
        <w:pStyle w:val="ENClanek11"/>
        <w:pPrChange w:id="1676" w:author="AIB" w:date="2024-07-09T09:04:00Z" w16du:dateUtc="2024-07-09T07:04:00Z">
          <w:pPr>
            <w:pStyle w:val="ENClanek11"/>
            <w:numPr>
              <w:ilvl w:val="0"/>
              <w:numId w:val="0"/>
            </w:numPr>
            <w:tabs>
              <w:tab w:val="clear" w:pos="567"/>
            </w:tabs>
            <w:ind w:left="0" w:firstLine="0"/>
          </w:pPr>
        </w:pPrChange>
      </w:pPr>
      <w:r w:rsidRPr="00F5220B">
        <w:t>If the Contractor meets the deadline of execution of the Project Closing Certificate and hand-over of the Equipment to the Customer in accordance with the Project Time Schedule</w:t>
      </w:r>
      <w:r w:rsidR="00AC6464" w:rsidRPr="00F5220B">
        <w:t>,</w:t>
      </w:r>
      <w:r w:rsidRPr="00F5220B">
        <w:t xml:space="preserve"> the Customer will return the contractual penalties previously paid by the Contractor under </w:t>
      </w:r>
      <w:r w:rsidR="00FF2096" w:rsidRPr="00F5220B">
        <w:t xml:space="preserve">Clauses </w:t>
      </w:r>
      <w:r w:rsidR="00F15E79">
        <w:fldChar w:fldCharType="begin"/>
      </w:r>
      <w:r w:rsidR="00F15E79">
        <w:instrText xml:space="preserve"> REF _Ref171415286 \r \h </w:instrText>
      </w:r>
      <w:r w:rsidR="00F15E79">
        <w:fldChar w:fldCharType="separate"/>
      </w:r>
      <w:r w:rsidR="00F15E79">
        <w:t>37.1(d)</w:t>
      </w:r>
      <w:r w:rsidR="00F15E79">
        <w:fldChar w:fldCharType="end"/>
      </w:r>
      <w:r w:rsidR="00FF2096" w:rsidRPr="00F5220B">
        <w:t xml:space="preserve">, </w:t>
      </w:r>
      <w:r w:rsidR="00FF2096" w:rsidRPr="00F5220B">
        <w:fldChar w:fldCharType="begin"/>
      </w:r>
      <w:r w:rsidR="00FF2096" w:rsidRPr="00F5220B">
        <w:instrText xml:space="preserve"> REF _Ref165375436 \w \h </w:instrText>
      </w:r>
      <w:r w:rsidR="00FF2096" w:rsidRPr="00F5220B">
        <w:fldChar w:fldCharType="separate"/>
      </w:r>
      <w:r w:rsidR="009B1496">
        <w:t>37.1(e)</w:t>
      </w:r>
      <w:r w:rsidR="00FF2096" w:rsidRPr="00F5220B">
        <w:fldChar w:fldCharType="end"/>
      </w:r>
      <w:r w:rsidR="00FF2096" w:rsidRPr="00F5220B">
        <w:t xml:space="preserve"> and </w:t>
      </w:r>
      <w:r w:rsidR="00FF2096" w:rsidRPr="00F5220B">
        <w:fldChar w:fldCharType="begin"/>
      </w:r>
      <w:r w:rsidR="00FF2096" w:rsidRPr="00F5220B">
        <w:instrText xml:space="preserve"> REF _Ref165375438 \w \h </w:instrText>
      </w:r>
      <w:r w:rsidR="00FF2096" w:rsidRPr="00F5220B">
        <w:fldChar w:fldCharType="separate"/>
      </w:r>
      <w:r w:rsidR="009B1496">
        <w:t>37.1(f)</w:t>
      </w:r>
      <w:r w:rsidR="00FF2096" w:rsidRPr="00F5220B">
        <w:fldChar w:fldCharType="end"/>
      </w:r>
      <w:r w:rsidRPr="00F5220B">
        <w:t xml:space="preserve"> to the Contractor. In such a case the Customer will do so </w:t>
      </w:r>
      <w:r w:rsidR="00F165DC" w:rsidRPr="00F5220B">
        <w:t xml:space="preserve">no later no later than with the final payment in accordance with Clause </w:t>
      </w:r>
      <w:r w:rsidR="00F165DC" w:rsidRPr="00F5220B">
        <w:fldChar w:fldCharType="begin"/>
      </w:r>
      <w:r w:rsidR="00F165DC" w:rsidRPr="00F5220B">
        <w:instrText xml:space="preserve"> REF _Ref159836293 \r \h </w:instrText>
      </w:r>
      <w:r w:rsidR="00F165DC" w:rsidRPr="00F5220B">
        <w:fldChar w:fldCharType="separate"/>
      </w:r>
      <w:r w:rsidR="009B1496">
        <w:t>23.1(h)</w:t>
      </w:r>
      <w:r w:rsidR="00F165DC" w:rsidRPr="00F5220B">
        <w:fldChar w:fldCharType="end"/>
      </w:r>
      <w:r w:rsidRPr="00F5220B">
        <w:t>.</w:t>
      </w:r>
    </w:p>
    <w:p w14:paraId="334ADFAB" w14:textId="2893BEE8" w:rsidR="00E87B7D" w:rsidRPr="00A75846" w:rsidRDefault="008B0E22" w:rsidP="00E87B7D">
      <w:pPr>
        <w:pStyle w:val="ENClanek11"/>
        <w:rPr>
          <w:lang w:val="en-GB"/>
        </w:rPr>
      </w:pPr>
      <w:bookmarkStart w:id="1677" w:name="_Ref164839616"/>
      <w:bookmarkStart w:id="1678" w:name="_Ref158391068"/>
      <w:bookmarkStart w:id="1679" w:name="_Hlk158646739"/>
      <w:bookmarkEnd w:id="1661"/>
      <w:r w:rsidRPr="00A75846">
        <w:rPr>
          <w:lang w:val="en-GB"/>
        </w:rPr>
        <w:t xml:space="preserve">The Customer has the right to claim a contractual penalty of one percent (1%) of the Contract Price </w:t>
      </w:r>
      <w:bookmarkStart w:id="1680" w:name="_Hlk165148937"/>
      <w:proofErr w:type="gramStart"/>
      <w:r w:rsidRPr="00A75846">
        <w:rPr>
          <w:lang w:val="en-GB"/>
        </w:rPr>
        <w:t>in the event that</w:t>
      </w:r>
      <w:proofErr w:type="gramEnd"/>
      <w:r w:rsidRPr="00A75846">
        <w:rPr>
          <w:lang w:val="en-GB"/>
        </w:rPr>
        <w:t>:</w:t>
      </w:r>
    </w:p>
    <w:p w14:paraId="36121BA6" w14:textId="3A94536A"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B149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4FDA7283"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B149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B1496">
        <w:rPr>
          <w:lang w:val="en-GB"/>
        </w:rPr>
        <w:t>4</w:t>
      </w:r>
      <w:r w:rsidR="00B719D4" w:rsidRPr="00A75846">
        <w:rPr>
          <w:lang w:val="en-GB"/>
        </w:rPr>
        <w:fldChar w:fldCharType="end"/>
      </w:r>
      <w:r w:rsidRPr="00A75846">
        <w:rPr>
          <w:lang w:val="en-GB"/>
        </w:rPr>
        <w:t xml:space="preserve"> (</w:t>
      </w:r>
      <w:del w:id="1681" w:author="AIB" w:date="2024-07-08T20:48:00Z" w16du:dateUtc="2024-07-08T18:48:00Z">
        <w:r w:rsidR="00895EBB" w:rsidRPr="00F5220B">
          <w:rPr>
            <w:i/>
            <w:iCs/>
            <w:lang w:val="en-GB"/>
          </w:rPr>
          <w:delText>Initial Operation</w:delText>
        </w:r>
      </w:del>
      <w:ins w:id="1682" w:author="AIB" w:date="2024-07-08T20:48:00Z" w16du:dateUtc="2024-07-08T18:48:00Z">
        <w:r w:rsidR="009A21AC" w:rsidRPr="00A75846">
          <w:rPr>
            <w:i/>
            <w:iCs/>
            <w:lang w:val="en-GB"/>
          </w:rPr>
          <w:t>Performance</w:t>
        </w:r>
      </w:ins>
      <w:r w:rsidR="009A21AC" w:rsidRPr="00A75846">
        <w:rPr>
          <w:i/>
          <w:iCs/>
          <w:lang w:val="en-GB"/>
        </w:rPr>
        <w:t xml:space="preserv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bookmarkEnd w:id="1677"/>
    <w:bookmarkEnd w:id="1680"/>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578D2D33" w:rsidR="005D67D4" w:rsidRPr="00A75846" w:rsidRDefault="002E7319" w:rsidP="005D67D4">
      <w:pPr>
        <w:pStyle w:val="ENClanek11"/>
        <w:rPr>
          <w:lang w:val="en-GB"/>
        </w:rPr>
      </w:pPr>
      <w:bookmarkStart w:id="1683" w:name="_Ref165232099"/>
      <w:bookmarkStart w:id="1684" w:name="_Ref165015045"/>
      <w:bookmarkStart w:id="1685" w:name="_Ref442173085"/>
      <w:bookmarkEnd w:id="1678"/>
      <w:bookmarkEnd w:id="1679"/>
      <w:r w:rsidRPr="00A75846">
        <w:rPr>
          <w:lang w:val="en-GB"/>
        </w:rPr>
        <w:t xml:space="preserve">The Customer has the right to claim a contractual penalty of three percent (3%) of the Contract Price </w:t>
      </w:r>
      <w:proofErr w:type="gramStart"/>
      <w:r w:rsidRPr="00A75846">
        <w:rPr>
          <w:lang w:val="en-GB"/>
        </w:rPr>
        <w:t>in the event that</w:t>
      </w:r>
      <w:proofErr w:type="gramEnd"/>
      <w:r w:rsidRPr="00A75846">
        <w:rPr>
          <w:lang w:val="en-GB"/>
        </w:rPr>
        <w:t>:</w:t>
      </w:r>
      <w:bookmarkEnd w:id="1683"/>
    </w:p>
    <w:p w14:paraId="3104AD61" w14:textId="087735A2"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B149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5012002E"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B149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B1496">
        <w:rPr>
          <w:lang w:val="en-GB"/>
        </w:rPr>
        <w:t>4</w:t>
      </w:r>
      <w:r w:rsidR="00B719D4" w:rsidRPr="00A75846">
        <w:rPr>
          <w:lang w:val="en-GB"/>
        </w:rPr>
        <w:fldChar w:fldCharType="end"/>
      </w:r>
      <w:r w:rsidRPr="00A75846">
        <w:rPr>
          <w:lang w:val="en-GB"/>
        </w:rPr>
        <w:t xml:space="preserve"> (</w:t>
      </w:r>
      <w:del w:id="1686" w:author="AIB" w:date="2024-07-08T20:48:00Z" w16du:dateUtc="2024-07-08T18:48:00Z">
        <w:r w:rsidR="00895EBB" w:rsidRPr="00F5220B">
          <w:rPr>
            <w:i/>
            <w:iCs/>
            <w:lang w:val="en-GB"/>
          </w:rPr>
          <w:delText>Initial Operation</w:delText>
        </w:r>
      </w:del>
      <w:ins w:id="1687" w:author="AIB" w:date="2024-07-08T20:48:00Z" w16du:dateUtc="2024-07-08T18:48:00Z">
        <w:r w:rsidR="009A21AC" w:rsidRPr="00A75846">
          <w:rPr>
            <w:i/>
            <w:iCs/>
            <w:lang w:val="en-GB"/>
          </w:rPr>
          <w:t>Performance</w:t>
        </w:r>
      </w:ins>
      <w:r w:rsidR="009A21AC" w:rsidRPr="00A75846">
        <w:rPr>
          <w:i/>
          <w:iCs/>
          <w:lang w:val="en-GB"/>
        </w:rPr>
        <w:t xml:space="preserv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07E615EC"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bookmarkEnd w:id="1684"/>
    <w:p w14:paraId="13A52092" w14:textId="4F99BB13"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9B1496">
        <w:rPr>
          <w:lang w:val="en-GB"/>
        </w:rPr>
        <w:t>40.1</w:t>
      </w:r>
      <w:r w:rsidR="00327F5D" w:rsidRPr="00A75846">
        <w:rPr>
          <w:lang w:val="en-GB"/>
        </w:rPr>
        <w:fldChar w:fldCharType="end"/>
      </w:r>
      <w:r w:rsidRPr="00A75846">
        <w:rPr>
          <w:lang w:val="en-GB"/>
        </w:rPr>
        <w:t>.</w:t>
      </w:r>
    </w:p>
    <w:p w14:paraId="1094528A" w14:textId="4822C6A9" w:rsidR="000226B7" w:rsidRPr="00A75846" w:rsidRDefault="000226B7" w:rsidP="000226B7">
      <w:pPr>
        <w:pStyle w:val="ENClanek11"/>
        <w:rPr>
          <w:lang w:val="en-GB"/>
        </w:rPr>
      </w:pPr>
      <w:bookmarkStart w:id="1688" w:name="_Ref171343524"/>
      <w:bookmarkStart w:id="1689" w:name="_Ref165015347"/>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9B1496">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685"/>
      <w:bookmarkEnd w:id="1688"/>
      <w:bookmarkEnd w:id="1689"/>
    </w:p>
    <w:p w14:paraId="45EBE767" w14:textId="6AD3728D" w:rsidR="00AA76AB" w:rsidRPr="00A75846" w:rsidRDefault="00AA76AB" w:rsidP="00AA76AB">
      <w:pPr>
        <w:pStyle w:val="ENClaneka"/>
        <w:rPr>
          <w:lang w:val="en-GB"/>
        </w:rPr>
      </w:pPr>
      <w:bookmarkStart w:id="1690" w:name="_Ref171346554"/>
      <w:bookmarkStart w:id="1691" w:name="_Ref442173079"/>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9B1496">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690"/>
      <w:bookmarkEnd w:id="1691"/>
      <w:r w:rsidRPr="00A75846">
        <w:rPr>
          <w:lang w:val="en-GB"/>
        </w:rPr>
        <w:t xml:space="preserve"> </w:t>
      </w:r>
    </w:p>
    <w:p w14:paraId="07D5BAC0" w14:textId="35B4F994"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8A2901">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2AC7B38"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8A2901">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820F8F">
        <w:rPr>
          <w:lang w:val="en-GB"/>
        </w:rPr>
        <w:fldChar w:fldCharType="begin"/>
      </w:r>
      <w:r w:rsidR="00820F8F">
        <w:rPr>
          <w:lang w:val="en-GB"/>
        </w:rPr>
        <w:instrText xml:space="preserve"> REF _Ref171343524 \r \h </w:instrText>
      </w:r>
      <w:r w:rsidR="00820F8F">
        <w:rPr>
          <w:lang w:val="en-GB"/>
        </w:rPr>
      </w:r>
      <w:r w:rsidR="00820F8F">
        <w:rPr>
          <w:lang w:val="en-GB"/>
        </w:rPr>
        <w:fldChar w:fldCharType="separate"/>
      </w:r>
      <w:r w:rsidR="00820F8F">
        <w:rPr>
          <w:lang w:val="en-GB"/>
        </w:rPr>
        <w:t>37.5</w:t>
      </w:r>
      <w:r w:rsidR="00820F8F">
        <w:rPr>
          <w:lang w:val="en-GB"/>
        </w:rPr>
        <w:fldChar w:fldCharType="end"/>
      </w:r>
      <w:r w:rsidRPr="00A75846">
        <w:rPr>
          <w:lang w:val="en-GB"/>
        </w:rPr>
        <w:t xml:space="preserve"> shall not exceed five percent (5%) of the Contract Price.</w:t>
      </w:r>
    </w:p>
    <w:p w14:paraId="7BB2F1FE" w14:textId="4677FDF5"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820F8F">
        <w:rPr>
          <w:lang w:val="en-GB"/>
        </w:rPr>
        <w:fldChar w:fldCharType="begin"/>
      </w:r>
      <w:r w:rsidR="00820F8F">
        <w:rPr>
          <w:lang w:val="en-GB"/>
        </w:rPr>
        <w:instrText xml:space="preserve"> REF _Ref171343524 \r \h </w:instrText>
      </w:r>
      <w:r w:rsidR="00820F8F">
        <w:rPr>
          <w:lang w:val="en-GB"/>
        </w:rPr>
      </w:r>
      <w:r w:rsidR="00820F8F">
        <w:rPr>
          <w:lang w:val="en-GB"/>
        </w:rPr>
        <w:fldChar w:fldCharType="separate"/>
      </w:r>
      <w:r w:rsidR="00820F8F">
        <w:rPr>
          <w:lang w:val="en-GB"/>
        </w:rPr>
        <w:t>37.5</w:t>
      </w:r>
      <w:r w:rsidR="00820F8F">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B1496">
        <w:rPr>
          <w:lang w:val="en-GB"/>
        </w:rPr>
        <w:t>40.1</w:t>
      </w:r>
      <w:r w:rsidR="00FD4C42" w:rsidRPr="00A75846">
        <w:rPr>
          <w:lang w:val="en-GB"/>
        </w:rPr>
        <w:fldChar w:fldCharType="end"/>
      </w:r>
      <w:r w:rsidRPr="00A75846">
        <w:rPr>
          <w:lang w:val="en-GB"/>
        </w:rPr>
        <w:t>.</w:t>
      </w:r>
    </w:p>
    <w:p w14:paraId="47B3C3B1" w14:textId="3AF6BD77" w:rsidR="00CA7398" w:rsidRPr="00A75846" w:rsidRDefault="00CA7398" w:rsidP="00CA7398">
      <w:pPr>
        <w:pStyle w:val="ENClanek11"/>
        <w:rPr>
          <w:lang w:val="en-GB"/>
        </w:rPr>
      </w:pPr>
      <w:bookmarkStart w:id="1692"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9B1496">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692"/>
    </w:p>
    <w:p w14:paraId="56674899" w14:textId="74F3E89C" w:rsidR="00CA7398" w:rsidRPr="00A75846" w:rsidRDefault="00CA7398" w:rsidP="00CA7398">
      <w:pPr>
        <w:pStyle w:val="ENClanek11"/>
        <w:rPr>
          <w:lang w:val="en-GB"/>
        </w:rPr>
      </w:pPr>
      <w:bookmarkStart w:id="1693"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693"/>
    </w:p>
    <w:p w14:paraId="5358F39E" w14:textId="2A4D4942" w:rsidR="00CA7398" w:rsidRPr="00A75846" w:rsidRDefault="00CA7398" w:rsidP="00CA7398">
      <w:pPr>
        <w:pStyle w:val="ENClanek11"/>
        <w:rPr>
          <w:ins w:id="1694" w:author="AIB" w:date="2024-07-08T20:48:00Z" w16du:dateUtc="2024-07-08T18:48:00Z"/>
          <w:lang w:val="en-GB"/>
        </w:rPr>
      </w:pPr>
      <w:bookmarkStart w:id="1695" w:name="_Ref171343448"/>
      <w:commentRangeStart w:id="1696"/>
      <w:ins w:id="1697" w:author="AIB" w:date="2024-07-08T20:48:00Z" w16du:dateUtc="2024-07-08T18:48:00Z">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ins>
      <w:r w:rsidR="00FD4C42" w:rsidRPr="00A75846">
        <w:rPr>
          <w:lang w:val="en-GB"/>
        </w:rPr>
      </w:r>
      <w:ins w:id="1698" w:author="AIB" w:date="2024-07-08T20:48:00Z" w16du:dateUtc="2024-07-08T18:48:00Z">
        <w:r w:rsidR="00FD4C42" w:rsidRPr="00A75846">
          <w:rPr>
            <w:lang w:val="en-GB"/>
          </w:rPr>
          <w:fldChar w:fldCharType="separate"/>
        </w:r>
      </w:ins>
      <w:r w:rsidR="009B1496">
        <w:rPr>
          <w:lang w:val="en-GB"/>
        </w:rPr>
        <w:t>37.6</w:t>
      </w:r>
      <w:ins w:id="1699" w:author="AIB" w:date="2024-07-08T20:48:00Z" w16du:dateUtc="2024-07-08T18:48:00Z">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ins>
      <w:r w:rsidR="00FD4C42" w:rsidRPr="00A75846">
        <w:rPr>
          <w:lang w:val="en-GB"/>
        </w:rPr>
      </w:r>
      <w:ins w:id="1700" w:author="AIB" w:date="2024-07-08T20:48:00Z" w16du:dateUtc="2024-07-08T18:48:00Z">
        <w:r w:rsidR="00FD4C42" w:rsidRPr="00A75846">
          <w:rPr>
            <w:lang w:val="en-GB"/>
          </w:rPr>
          <w:fldChar w:fldCharType="separate"/>
        </w:r>
      </w:ins>
      <w:r w:rsidR="009B1496">
        <w:rPr>
          <w:lang w:val="en-GB"/>
        </w:rPr>
        <w:t>37.7</w:t>
      </w:r>
      <w:ins w:id="1701" w:author="AIB" w:date="2024-07-08T20:48:00Z" w16du:dateUtc="2024-07-08T18:48:00Z">
        <w:r w:rsidR="00FD4C42" w:rsidRPr="00A75846">
          <w:rPr>
            <w:lang w:val="en-GB"/>
          </w:rPr>
          <w:fldChar w:fldCharType="end"/>
        </w:r>
        <w:r w:rsidRPr="00A75846">
          <w:rPr>
            <w:lang w:val="en-GB"/>
          </w:rPr>
          <w:t xml:space="preserve"> shall not exceed two percent (2%) of the Contract Price.</w:t>
        </w:r>
      </w:ins>
      <w:bookmarkEnd w:id="1695"/>
      <w:commentRangeEnd w:id="1696"/>
      <w:ins w:id="1702" w:author="AIB" w:date="2024-07-09T07:42:00Z" w16du:dateUtc="2024-07-09T05:42:00Z">
        <w:r w:rsidR="00FC623D">
          <w:rPr>
            <w:rStyle w:val="Odkaznakoment"/>
            <w:lang w:eastAsia="cs-CZ"/>
          </w:rPr>
          <w:commentReference w:id="1696"/>
        </w:r>
      </w:ins>
    </w:p>
    <w:p w14:paraId="73BC295D" w14:textId="4EA6B03F" w:rsidR="00AA6A27" w:rsidRPr="00A75846" w:rsidRDefault="00CA7398" w:rsidP="00CA7398">
      <w:pPr>
        <w:pStyle w:val="ENClanek11"/>
        <w:rPr>
          <w:lang w:val="en-GB"/>
        </w:rPr>
      </w:pPr>
      <w:r w:rsidRPr="00A75846">
        <w:rPr>
          <w:lang w:val="en-GB"/>
        </w:rPr>
        <w:t>The payment of any contractual penalty shall not:</w:t>
      </w:r>
    </w:p>
    <w:p w14:paraId="369DA990" w14:textId="0DD53791"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w:t>
      </w:r>
      <w:commentRangeStart w:id="1703"/>
      <w:ins w:id="1704" w:author="AIB" w:date="2024-07-08T20:48:00Z" w16du:dateUtc="2024-07-08T18:48:00Z">
        <w:r w:rsidRPr="00A75846">
          <w:rPr>
            <w:lang w:val="en-GB"/>
          </w:rPr>
          <w:t>, taking into consideration possible limitations according to this Contract</w:t>
        </w:r>
      </w:ins>
      <w:r w:rsidRPr="00A75846">
        <w:rPr>
          <w:lang w:val="en-GB"/>
        </w:rPr>
        <w:t>.</w:t>
      </w:r>
      <w:commentRangeEnd w:id="1703"/>
      <w:r w:rsidR="00756709">
        <w:rPr>
          <w:rStyle w:val="Odkaznakoment"/>
          <w:lang w:eastAsia="cs-CZ"/>
        </w:rPr>
        <w:commentReference w:id="1703"/>
      </w:r>
    </w:p>
    <w:p w14:paraId="0BFE8527" w14:textId="4B2AC472"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 xml:space="preserve">it is not possible to make deduction from the Contract Price, the contractual penalty </w:t>
      </w:r>
      <w:r w:rsidRPr="00A75846">
        <w:rPr>
          <w:lang w:val="en-GB"/>
        </w:rPr>
        <w:lastRenderedPageBreak/>
        <w:t>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485A7BEA" w:rsidR="00DC36C4" w:rsidRPr="00A75846" w:rsidRDefault="00DC36C4" w:rsidP="00F128FA">
      <w:pPr>
        <w:pStyle w:val="ENClanek11"/>
        <w:keepNext/>
        <w:keepLines/>
        <w:rPr>
          <w:lang w:val="en-GB"/>
        </w:rPr>
      </w:pPr>
      <w:bookmarkStart w:id="1705" w:name="_Ref158661768"/>
      <w:bookmarkStart w:id="1706" w:name="_Ref171343431"/>
      <w:bookmarkStart w:id="1707" w:name="_Ref165904741"/>
      <w:r w:rsidRPr="00A75846">
        <w:rPr>
          <w:lang w:val="en-GB"/>
        </w:rPr>
        <w:t xml:space="preserve">The Contractor’s maximum aggregate liability for all contractual penalties under the Contract will not exceed </w:t>
      </w:r>
      <w:commentRangeStart w:id="1708"/>
      <w:del w:id="1709" w:author="AIB" w:date="2024-07-08T20:48:00Z" w16du:dateUtc="2024-07-08T18:48:00Z">
        <w:r w:rsidR="006D4645" w:rsidRPr="00F5220B">
          <w:rPr>
            <w:lang w:val="en-GB"/>
          </w:rPr>
          <w:delText>twenty-five</w:delText>
        </w:r>
      </w:del>
      <w:ins w:id="1710" w:author="AIB" w:date="2024-07-08T20:48:00Z" w16du:dateUtc="2024-07-08T18:48:00Z">
        <w:r w:rsidRPr="00A75846">
          <w:rPr>
            <w:lang w:val="en-GB"/>
          </w:rPr>
          <w:t>fifteen</w:t>
        </w:r>
      </w:ins>
      <w:r w:rsidRPr="00A75846">
        <w:rPr>
          <w:lang w:val="en-GB"/>
        </w:rPr>
        <w:t xml:space="preserve"> percent (</w:t>
      </w:r>
      <w:del w:id="1711" w:author="AIB" w:date="2024-07-08T20:48:00Z" w16du:dateUtc="2024-07-08T18:48:00Z">
        <w:r w:rsidR="006D4645" w:rsidRPr="00F5220B">
          <w:rPr>
            <w:lang w:val="en-GB"/>
          </w:rPr>
          <w:delText>25</w:delText>
        </w:r>
      </w:del>
      <w:ins w:id="1712" w:author="AIB" w:date="2024-07-08T20:48:00Z" w16du:dateUtc="2024-07-08T18:48:00Z">
        <w:r w:rsidRPr="00A75846">
          <w:rPr>
            <w:lang w:val="en-GB"/>
          </w:rPr>
          <w:t>15</w:t>
        </w:r>
      </w:ins>
      <w:r w:rsidRPr="00A75846">
        <w:rPr>
          <w:lang w:val="en-GB"/>
        </w:rPr>
        <w:t xml:space="preserve">%) </w:t>
      </w:r>
      <w:commentRangeEnd w:id="1708"/>
      <w:r w:rsidR="00857353">
        <w:rPr>
          <w:rStyle w:val="Odkaznakoment"/>
          <w:lang w:eastAsia="cs-CZ"/>
        </w:rPr>
        <w:commentReference w:id="1708"/>
      </w:r>
      <w:r w:rsidRPr="00A75846">
        <w:rPr>
          <w:lang w:val="en-GB"/>
        </w:rPr>
        <w:t>of the Contract Price.</w:t>
      </w:r>
      <w:bookmarkEnd w:id="1705"/>
      <w:r w:rsidRPr="00A75846">
        <w:rPr>
          <w:lang w:val="en-GB"/>
        </w:rPr>
        <w:t xml:space="preserv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 xml:space="preserve">Customer according to this Contract, if, in the aggregate, the contractual penalties under this Contract reach </w:t>
      </w:r>
      <w:del w:id="1713" w:author="AIB" w:date="2024-07-08T20:48:00Z" w16du:dateUtc="2024-07-08T18:48:00Z">
        <w:r w:rsidR="006D4645" w:rsidRPr="00F5220B">
          <w:rPr>
            <w:lang w:val="en-GB"/>
          </w:rPr>
          <w:delText>twenty-five</w:delText>
        </w:r>
      </w:del>
      <w:ins w:id="1714" w:author="AIB" w:date="2024-07-08T20:48:00Z" w16du:dateUtc="2024-07-08T18:48:00Z">
        <w:r w:rsidRPr="00A75846">
          <w:rPr>
            <w:lang w:val="en-GB"/>
          </w:rPr>
          <w:t>fifteen</w:t>
        </w:r>
      </w:ins>
      <w:r w:rsidRPr="00A75846">
        <w:rPr>
          <w:lang w:val="en-GB"/>
        </w:rPr>
        <w:t xml:space="preserve"> percent (</w:t>
      </w:r>
      <w:del w:id="1715" w:author="AIB" w:date="2024-07-08T20:48:00Z" w16du:dateUtc="2024-07-08T18:48:00Z">
        <w:r w:rsidR="006D4645" w:rsidRPr="00F5220B">
          <w:rPr>
            <w:lang w:val="en-GB"/>
          </w:rPr>
          <w:delText>25</w:delText>
        </w:r>
      </w:del>
      <w:ins w:id="1716" w:author="AIB" w:date="2024-07-08T20:48:00Z" w16du:dateUtc="2024-07-08T18:48:00Z">
        <w:r w:rsidRPr="00A75846">
          <w:rPr>
            <w:lang w:val="en-GB"/>
          </w:rPr>
          <w:t>15</w:t>
        </w:r>
      </w:ins>
      <w:r w:rsidRPr="00A75846">
        <w:rPr>
          <w:lang w:val="en-GB"/>
        </w:rPr>
        <w:t>%)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B1496">
        <w:rPr>
          <w:lang w:val="en-GB"/>
        </w:rPr>
        <w:t>40.1</w:t>
      </w:r>
      <w:r w:rsidR="00FD4C42" w:rsidRPr="00A75846">
        <w:rPr>
          <w:lang w:val="en-GB"/>
        </w:rPr>
        <w:fldChar w:fldCharType="end"/>
      </w:r>
      <w:r w:rsidRPr="00A75846">
        <w:rPr>
          <w:lang w:val="en-GB"/>
        </w:rPr>
        <w:t>.</w:t>
      </w:r>
      <w:bookmarkEnd w:id="1706"/>
      <w:bookmarkEnd w:id="1707"/>
    </w:p>
    <w:p w14:paraId="5AFC497B" w14:textId="4B4D778C" w:rsidR="00045B8E" w:rsidRPr="00A75846" w:rsidRDefault="00DC36C4" w:rsidP="00DC36C4">
      <w:pPr>
        <w:pStyle w:val="ENClanek11"/>
        <w:rPr>
          <w:ins w:id="1717" w:author="AIB" w:date="2024-07-08T20:48:00Z" w16du:dateUtc="2024-07-08T18:48:00Z"/>
          <w:lang w:val="en-GB"/>
        </w:rPr>
      </w:pPr>
      <w:commentRangeStart w:id="1718"/>
      <w:ins w:id="1719" w:author="AIB" w:date="2024-07-08T20:48:00Z" w16du:dateUtc="2024-07-08T18:48:00Z">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ins>
      <w:r w:rsidR="00C3315E" w:rsidRPr="00A75846">
        <w:rPr>
          <w:lang w:val="en-GB"/>
        </w:rPr>
      </w:r>
      <w:ins w:id="1720" w:author="AIB" w:date="2024-07-08T20:48:00Z" w16du:dateUtc="2024-07-08T18:48:00Z">
        <w:r w:rsidR="00C3315E" w:rsidRPr="00A75846">
          <w:rPr>
            <w:lang w:val="en-GB"/>
          </w:rPr>
          <w:fldChar w:fldCharType="separate"/>
        </w:r>
      </w:ins>
      <w:r w:rsidR="009B1496">
        <w:rPr>
          <w:lang w:val="en-GB"/>
        </w:rPr>
        <w:t>37</w:t>
      </w:r>
      <w:ins w:id="1721" w:author="AIB" w:date="2024-07-08T20:48:00Z" w16du:dateUtc="2024-07-08T18:48:00Z">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ins>
      <w:r w:rsidR="00FD4C42" w:rsidRPr="00A75846">
        <w:rPr>
          <w:lang w:val="en-GB"/>
        </w:rPr>
      </w:r>
      <w:ins w:id="1722" w:author="AIB" w:date="2024-07-08T20:48:00Z" w16du:dateUtc="2024-07-08T18:48:00Z">
        <w:r w:rsidR="00FD4C42" w:rsidRPr="00A75846">
          <w:rPr>
            <w:lang w:val="en-GB"/>
          </w:rPr>
          <w:fldChar w:fldCharType="separate"/>
        </w:r>
      </w:ins>
      <w:r w:rsidR="009B1496">
        <w:rPr>
          <w:lang w:val="en-GB"/>
        </w:rPr>
        <w:t>35.4</w:t>
      </w:r>
      <w:ins w:id="1723" w:author="AIB" w:date="2024-07-08T20:48:00Z" w16du:dateUtc="2024-07-08T18:48:00Z">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ins>
      <w:r w:rsidR="00FD4C42" w:rsidRPr="00A75846">
        <w:rPr>
          <w:lang w:val="en-GB"/>
        </w:rPr>
      </w:r>
      <w:ins w:id="1724" w:author="AIB" w:date="2024-07-08T20:48:00Z" w16du:dateUtc="2024-07-08T18:48:00Z">
        <w:r w:rsidR="00FD4C42" w:rsidRPr="00A75846">
          <w:rPr>
            <w:lang w:val="en-GB"/>
          </w:rPr>
          <w:fldChar w:fldCharType="separate"/>
        </w:r>
      </w:ins>
      <w:r w:rsidR="009B1496">
        <w:rPr>
          <w:lang w:val="en-GB"/>
        </w:rPr>
        <w:t>37</w:t>
      </w:r>
      <w:ins w:id="1725" w:author="AIB" w:date="2024-07-08T20:48:00Z" w16du:dateUtc="2024-07-08T18:48:00Z">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ins>
      <w:commentRangeEnd w:id="1718"/>
      <w:ins w:id="1726" w:author="AIB" w:date="2024-07-09T07:43:00Z" w16du:dateUtc="2024-07-09T05:43:00Z">
        <w:r w:rsidR="0093531E">
          <w:rPr>
            <w:rStyle w:val="Odkaznakoment"/>
            <w:lang w:eastAsia="cs-CZ"/>
          </w:rPr>
          <w:commentReference w:id="1718"/>
        </w:r>
      </w:ins>
    </w:p>
    <w:p w14:paraId="5116B139" w14:textId="1D645339" w:rsidR="005912DC" w:rsidRPr="00A75846" w:rsidRDefault="00E8725A" w:rsidP="005912DC">
      <w:pPr>
        <w:pStyle w:val="ENNadpis1"/>
        <w:rPr>
          <w:lang w:val="en-GB"/>
        </w:rPr>
      </w:pPr>
      <w:bookmarkStart w:id="1727" w:name="_Ref158391013"/>
      <w:bookmarkStart w:id="1728" w:name="_Ref158391209"/>
      <w:bookmarkStart w:id="1729" w:name="_Toc164862246"/>
      <w:bookmarkStart w:id="1730" w:name="_Toc160181404"/>
      <w:bookmarkStart w:id="1731" w:name="_Toc164974301"/>
      <w:bookmarkStart w:id="1732" w:name="_Toc165989720"/>
      <w:bookmarkStart w:id="1733" w:name="_Toc171414938"/>
      <w:r w:rsidRPr="00A75846">
        <w:rPr>
          <w:lang w:val="en-GB"/>
        </w:rPr>
        <w:t>F</w:t>
      </w:r>
      <w:bookmarkEnd w:id="1727"/>
      <w:bookmarkEnd w:id="1728"/>
      <w:r w:rsidRPr="00A75846">
        <w:rPr>
          <w:lang w:val="en-GB"/>
        </w:rPr>
        <w:t>ORCE MAJEURE</w:t>
      </w:r>
      <w:bookmarkEnd w:id="1729"/>
      <w:bookmarkEnd w:id="1730"/>
      <w:bookmarkEnd w:id="1731"/>
      <w:bookmarkEnd w:id="1732"/>
      <w:bookmarkEnd w:id="1733"/>
    </w:p>
    <w:p w14:paraId="2FBFF78F" w14:textId="310FDE47" w:rsidR="00E8725A" w:rsidRPr="00A75846" w:rsidRDefault="00BC7555" w:rsidP="00E8725A">
      <w:pPr>
        <w:pStyle w:val="ENClanek11"/>
        <w:rPr>
          <w:lang w:val="en-GB"/>
        </w:rPr>
      </w:pPr>
      <w:r w:rsidRPr="00A75846">
        <w:rPr>
          <w:lang w:val="en-GB"/>
        </w:rPr>
        <w:t xml:space="preserve">Either Party of the Contract shall be released from its liability for non-fulfilment of its contractual obligations in part or entirely if and insofar the fulfilment of contractual obligation has been delayed, hindered, interfered </w:t>
      </w:r>
      <w:proofErr w:type="gramStart"/>
      <w:r w:rsidRPr="00A75846">
        <w:rPr>
          <w:lang w:val="en-GB"/>
        </w:rPr>
        <w:t>with</w:t>
      </w:r>
      <w:proofErr w:type="gramEnd"/>
      <w:r w:rsidRPr="00A75846">
        <w:rPr>
          <w:lang w:val="en-GB"/>
        </w:rPr>
        <w:t xml:space="preserve"> or prevented by Force Majeure, subject to following conditions:</w:t>
      </w:r>
    </w:p>
    <w:p w14:paraId="65FF5DEA" w14:textId="29A9B87F"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Force Majeure event. At the request of the other Party the affected Party shall prove the occurrence of Force Majeure by certificate of an independent authority, if applicable</w:t>
      </w:r>
      <w:commentRangeStart w:id="1734"/>
      <w:ins w:id="1735" w:author="AIB" w:date="2024-07-08T20:48:00Z" w16du:dateUtc="2024-07-08T18:48:00Z">
        <w:r w:rsidRPr="00A75846">
          <w:rPr>
            <w:lang w:val="en-GB"/>
          </w:rPr>
          <w:t>, or by other adequate means</w:t>
        </w:r>
      </w:ins>
      <w:r w:rsidRPr="00A75846">
        <w:rPr>
          <w:lang w:val="en-GB"/>
        </w:rPr>
        <w:t xml:space="preserve">. </w:t>
      </w:r>
      <w:commentRangeEnd w:id="1734"/>
      <w:r w:rsidR="00252FD7">
        <w:rPr>
          <w:rStyle w:val="Odkaznakoment"/>
          <w:lang w:eastAsia="cs-CZ"/>
        </w:rPr>
        <w:commentReference w:id="1734"/>
      </w:r>
    </w:p>
    <w:p w14:paraId="4AC8EF86" w14:textId="68C73B9E"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736" w:name="_Toc159922361"/>
      <w:bookmarkStart w:id="1737" w:name="_Toc160195148"/>
      <w:bookmarkStart w:id="1738" w:name="_Toc164862247"/>
      <w:bookmarkStart w:id="1739" w:name="_Toc160181405"/>
      <w:bookmarkStart w:id="1740" w:name="_Toc164974302"/>
      <w:bookmarkStart w:id="1741" w:name="_Toc165989721"/>
      <w:bookmarkStart w:id="1742" w:name="_Toc171414939"/>
      <w:bookmarkStart w:id="1743" w:name="_Ref158390894"/>
      <w:bookmarkStart w:id="1744" w:name="_Ref158391025"/>
      <w:bookmarkStart w:id="1745" w:name="_Ref158453337"/>
      <w:r w:rsidRPr="00A75846">
        <w:rPr>
          <w:lang w:val="en-GB"/>
        </w:rPr>
        <w:t xml:space="preserve">WITHDRAWAL FROM THE </w:t>
      </w:r>
      <w:bookmarkEnd w:id="1736"/>
      <w:bookmarkEnd w:id="1737"/>
      <w:r w:rsidRPr="00A75846">
        <w:rPr>
          <w:lang w:val="en-GB"/>
        </w:rPr>
        <w:t>CONTRACT</w:t>
      </w:r>
      <w:bookmarkEnd w:id="1738"/>
      <w:bookmarkEnd w:id="1739"/>
      <w:bookmarkEnd w:id="1740"/>
      <w:bookmarkEnd w:id="1741"/>
      <w:bookmarkEnd w:id="1742"/>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6EAE17AC"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9B1496">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9B1496">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B1496">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9B1496">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9B1496">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9B1496">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746" w:name="_Ref158645955"/>
      <w:bookmarkStart w:id="1747" w:name="_Ref171343246"/>
      <w:bookmarkStart w:id="1748" w:name="_Toc164862248"/>
      <w:bookmarkStart w:id="1749" w:name="_Toc160181406"/>
      <w:bookmarkStart w:id="1750" w:name="_Toc164974303"/>
      <w:bookmarkStart w:id="1751" w:name="_Toc165989722"/>
      <w:bookmarkStart w:id="1752" w:name="_Toc171414940"/>
      <w:r w:rsidRPr="00A75846">
        <w:rPr>
          <w:lang w:val="en-GB"/>
        </w:rPr>
        <w:lastRenderedPageBreak/>
        <w:t xml:space="preserve">WITHDRAWAL FROM THE CONTRACT FOR CONTRACTOR’S </w:t>
      </w:r>
      <w:bookmarkEnd w:id="1743"/>
      <w:bookmarkEnd w:id="1744"/>
      <w:bookmarkEnd w:id="1745"/>
      <w:bookmarkEnd w:id="1746"/>
      <w:r w:rsidRPr="00A75846">
        <w:rPr>
          <w:lang w:val="en-GB"/>
        </w:rPr>
        <w:t>DEFAULT</w:t>
      </w:r>
      <w:bookmarkEnd w:id="1747"/>
      <w:bookmarkEnd w:id="1748"/>
      <w:bookmarkEnd w:id="1749"/>
      <w:bookmarkEnd w:id="1750"/>
      <w:bookmarkEnd w:id="1751"/>
      <w:bookmarkEnd w:id="1752"/>
    </w:p>
    <w:p w14:paraId="4BD93F39" w14:textId="41D38119" w:rsidR="00C20A20" w:rsidRPr="00A75846" w:rsidRDefault="001D5887" w:rsidP="00F128FA">
      <w:pPr>
        <w:pStyle w:val="ENClanek11"/>
        <w:keepNext/>
        <w:keepLines/>
        <w:rPr>
          <w:lang w:val="en-GB"/>
        </w:rPr>
      </w:pPr>
      <w:bookmarkStart w:id="1753" w:name="_Ref171343261"/>
      <w:bookmarkStart w:id="1754" w:name="_Ref442173700"/>
      <w:r w:rsidRPr="00A75846">
        <w:rPr>
          <w:lang w:val="en-GB"/>
        </w:rPr>
        <w:t>If the Contractor:</w:t>
      </w:r>
      <w:bookmarkEnd w:id="1753"/>
      <w:bookmarkEnd w:id="1754"/>
    </w:p>
    <w:p w14:paraId="61FFED1C" w14:textId="4D71B47A"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w:instrText>
      </w:r>
      <w:del w:id="1755" w:author="AIB" w:date="2024-07-08T20:48:00Z" w16du:dateUtc="2024-07-08T18:48:00Z">
        <w:r w:rsidR="006D4645" w:rsidRPr="00F5220B">
          <w:rPr>
            <w:lang w:val="en-GB"/>
          </w:rPr>
          <w:delInstrText>Ref158391042 \r</w:delInstrText>
        </w:r>
      </w:del>
      <w:ins w:id="1756" w:author="AIB" w:date="2024-07-08T20:48:00Z" w16du:dateUtc="2024-07-08T18:48:00Z">
        <w:r w:rsidR="00C3315E" w:rsidRPr="00A75846">
          <w:rPr>
            <w:lang w:val="en-GB"/>
          </w:rPr>
          <w:instrText>Ref171343573 \w</w:instrText>
        </w:r>
      </w:ins>
      <w:r w:rsidR="00C3315E" w:rsidRPr="00A75846">
        <w:rPr>
          <w:lang w:val="en-GB"/>
        </w:rPr>
        <w:instrText xml:space="preserve"> \h</w:instrText>
      </w:r>
      <w:del w:id="1757" w:author="AIB" w:date="2024-07-08T20:48:00Z" w16du:dateUtc="2024-07-08T18:48:00Z">
        <w:r w:rsidR="006D4645" w:rsidRPr="00F5220B">
          <w:rPr>
            <w:lang w:val="en-GB"/>
          </w:rPr>
          <w:delInstrText xml:space="preserve">  \* MERGEFORMAT</w:delInstrText>
        </w:r>
      </w:del>
      <w:r w:rsidR="00C3315E" w:rsidRPr="00A75846">
        <w:rPr>
          <w:lang w:val="en-GB"/>
        </w:rPr>
        <w:instrText xml:space="preserve"> </w:instrText>
      </w:r>
      <w:r w:rsidR="00C3315E" w:rsidRPr="00A75846">
        <w:rPr>
          <w:lang w:val="en-GB"/>
        </w:rPr>
      </w:r>
      <w:r w:rsidR="00C3315E" w:rsidRPr="00A75846">
        <w:rPr>
          <w:lang w:val="en-GB"/>
        </w:rPr>
        <w:fldChar w:fldCharType="separate"/>
      </w:r>
      <w:r w:rsidR="009B1496">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758" w:name="_Ref171343022"/>
      <w:bookmarkStart w:id="1759" w:name="_Ref158486183"/>
      <w:r w:rsidRPr="00A75846">
        <w:rPr>
          <w:lang w:val="en-GB"/>
        </w:rPr>
        <w:t>has abandoned or repudiated the Contract;</w:t>
      </w:r>
      <w:bookmarkEnd w:id="1758"/>
      <w:bookmarkEnd w:id="1759"/>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1E3E81BA"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9B1496">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5F038746" w:rsidR="006A1BDB" w:rsidRPr="00A75846" w:rsidRDefault="006A1BDB" w:rsidP="006A1BDB">
      <w:pPr>
        <w:pStyle w:val="ENClaneka"/>
        <w:rPr>
          <w:lang w:val="en-GB"/>
        </w:rPr>
      </w:pPr>
      <w:bookmarkStart w:id="1760" w:name="_Ref171348833"/>
      <w:bookmarkStart w:id="1761" w:name="_Ref165988316"/>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B149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760"/>
      <w:bookmarkEnd w:id="1761"/>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39D0851D" w:rsidR="006A1BDB" w:rsidRPr="00A75846" w:rsidRDefault="006A1BDB" w:rsidP="006A1BDB">
      <w:pPr>
        <w:pStyle w:val="ENClaneka"/>
        <w:rPr>
          <w:lang w:val="en-GB"/>
        </w:rPr>
      </w:pPr>
      <w:bookmarkStart w:id="1762" w:name="_Ref159860214"/>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bookmarkEnd w:id="1762"/>
    </w:p>
    <w:p w14:paraId="15910F70" w14:textId="69F02170" w:rsidR="006A1BDB" w:rsidRPr="00A75846" w:rsidRDefault="006A1BDB" w:rsidP="006A1BDB">
      <w:pPr>
        <w:pStyle w:val="ENClaneka"/>
        <w:rPr>
          <w:lang w:val="en-GB"/>
        </w:rPr>
      </w:pPr>
      <w:r w:rsidRPr="00A75846">
        <w:rPr>
          <w:lang w:val="en-GB"/>
        </w:rPr>
        <w:t xml:space="preserve">shall fail, neglect, refuse or be unable to provide sufficient Materials, Engineering, </w:t>
      </w:r>
      <w:proofErr w:type="gramStart"/>
      <w:r w:rsidRPr="00A75846">
        <w:rPr>
          <w:lang w:val="en-GB"/>
        </w:rPr>
        <w:t>Services</w:t>
      </w:r>
      <w:proofErr w:type="gramEnd"/>
      <w:r w:rsidRPr="00A75846">
        <w:rPr>
          <w:lang w:val="en-GB"/>
        </w:rPr>
        <w:t xml:space="preserve">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763" w:name="_Ref171343303"/>
      <w:bookmarkStart w:id="1764" w:name="_Ref165015468"/>
      <w:r w:rsidRPr="00A75846">
        <w:rPr>
          <w:lang w:val="en-GB"/>
        </w:rPr>
        <w:t>failed any of the repeated Performance Tests;</w:t>
      </w:r>
      <w:bookmarkEnd w:id="1763"/>
      <w:bookmarkEnd w:id="1764"/>
    </w:p>
    <w:p w14:paraId="0D92CCED" w14:textId="379AAF94" w:rsidR="001D5887" w:rsidRPr="00A75846" w:rsidRDefault="006A1BDB" w:rsidP="006A1BDB">
      <w:pPr>
        <w:pStyle w:val="ENClaneka"/>
        <w:rPr>
          <w:lang w:val="en-GB"/>
        </w:rPr>
      </w:pPr>
      <w:bookmarkStart w:id="1765" w:name="_Ref171349740"/>
      <w:bookmarkStart w:id="1766" w:name="_Ref159860239"/>
      <w:bookmarkStart w:id="1767" w:name="_Ref164863332"/>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9B1496">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9B1496">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9B1496">
        <w:rPr>
          <w:lang w:val="en-GB"/>
        </w:rPr>
        <w:t>37.4</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9B1496">
        <w:rPr>
          <w:lang w:val="en-GB"/>
        </w:rPr>
        <w:t>37.7</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9B1496">
        <w:rPr>
          <w:lang w:val="en-GB"/>
        </w:rPr>
        <w:t>37.10</w:t>
      </w:r>
      <w:r w:rsidR="00E46A10" w:rsidRPr="00A75846">
        <w:rPr>
          <w:lang w:val="en-GB"/>
        </w:rPr>
        <w:fldChar w:fldCharType="end"/>
      </w:r>
      <w:commentRangeStart w:id="1768"/>
      <w:ins w:id="1769" w:author="AIB" w:date="2024-07-08T20:48:00Z" w16du:dateUtc="2024-07-08T18:48:00Z">
        <w:r w:rsidRPr="00A75846">
          <w:rPr>
            <w:lang w:val="en-GB"/>
          </w:rPr>
          <w:t xml:space="preserve">, or the limit according to Clause </w:t>
        </w:r>
      </w:ins>
      <w:commentRangeEnd w:id="1768"/>
      <w:ins w:id="1770" w:author="AIB" w:date="2024-07-09T07:44:00Z" w16du:dateUtc="2024-07-09T05:44:00Z">
        <w:r w:rsidR="00553DC8">
          <w:rPr>
            <w:rStyle w:val="Odkaznakoment"/>
            <w:lang w:eastAsia="cs-CZ"/>
          </w:rPr>
          <w:commentReference w:id="1768"/>
        </w:r>
      </w:ins>
      <w:ins w:id="1771" w:author="AIB" w:date="2024-07-09T07:47:00Z" w16du:dateUtc="2024-07-09T05:47:00Z">
        <w:r w:rsidR="009B1496" w:rsidRPr="00A75846">
          <w:rPr>
            <w:lang w:val="en-GB"/>
          </w:rPr>
          <w:fldChar w:fldCharType="begin"/>
        </w:r>
        <w:r w:rsidR="009B1496" w:rsidRPr="00A75846">
          <w:rPr>
            <w:lang w:val="en-GB"/>
          </w:rPr>
          <w:instrText xml:space="preserve"> REF _Ref171343419 \w \h </w:instrText>
        </w:r>
      </w:ins>
      <w:r w:rsidR="009B1496" w:rsidRPr="00A75846">
        <w:rPr>
          <w:lang w:val="en-GB"/>
        </w:rPr>
      </w:r>
      <w:ins w:id="1772" w:author="AIB" w:date="2024-07-09T07:47:00Z" w16du:dateUtc="2024-07-09T05:47:00Z">
        <w:r w:rsidR="009B1496" w:rsidRPr="00A75846">
          <w:rPr>
            <w:lang w:val="en-GB"/>
          </w:rPr>
          <w:fldChar w:fldCharType="separate"/>
        </w:r>
        <w:r w:rsidR="009B1496">
          <w:rPr>
            <w:lang w:val="en-GB"/>
          </w:rPr>
          <w:t>35.3(a)</w:t>
        </w:r>
        <w:r w:rsidR="009B1496" w:rsidRPr="00A75846">
          <w:rPr>
            <w:lang w:val="en-GB"/>
          </w:rPr>
          <w:fldChar w:fldCharType="end"/>
        </w:r>
      </w:ins>
      <w:r w:rsidRPr="00A75846">
        <w:rPr>
          <w:lang w:val="en-GB"/>
        </w:rPr>
        <w:t xml:space="preserve"> is reached;</w:t>
      </w:r>
      <w:bookmarkEnd w:id="1765"/>
      <w:bookmarkEnd w:id="1766"/>
      <w:bookmarkEnd w:id="1767"/>
    </w:p>
    <w:p w14:paraId="112647FD" w14:textId="6679CE44" w:rsidR="006A1BDB" w:rsidRPr="00A75846" w:rsidRDefault="00C358FD" w:rsidP="006A1BDB">
      <w:pPr>
        <w:pStyle w:val="ENText11"/>
        <w:rPr>
          <w:lang w:val="en-GB"/>
        </w:rPr>
      </w:pPr>
      <w:bookmarkStart w:id="1773" w:name="g251"/>
      <w:bookmarkEnd w:id="1773"/>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60CD8920"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2485259F"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9B1496">
        <w:rPr>
          <w:lang w:val="en-GB"/>
        </w:rPr>
        <w:t>40.1(</w:t>
      </w:r>
      <w:proofErr w:type="spellStart"/>
      <w:r w:rsidR="009B1496">
        <w:rPr>
          <w:lang w:val="en-GB"/>
        </w:rPr>
        <w:t>i</w:t>
      </w:r>
      <w:proofErr w:type="spellEnd"/>
      <w:r w:rsidR="009B1496">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9B1496">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15A73990"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9B1496">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B1496">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774" w:name="_Ref171343012"/>
      <w:bookmarkStart w:id="1775" w:name="_Ref158391194"/>
      <w:bookmarkStart w:id="1776" w:name="_Toc159922363"/>
      <w:bookmarkStart w:id="1777" w:name="_Toc160195150"/>
      <w:bookmarkStart w:id="1778" w:name="_Toc164862249"/>
      <w:bookmarkStart w:id="1779" w:name="_Toc160181407"/>
      <w:bookmarkStart w:id="1780" w:name="_Toc164974304"/>
      <w:bookmarkStart w:id="1781" w:name="_Toc165989723"/>
      <w:bookmarkStart w:id="1782" w:name="_Toc171414941"/>
      <w:r w:rsidRPr="00A75846">
        <w:rPr>
          <w:lang w:val="en-GB"/>
        </w:rPr>
        <w:lastRenderedPageBreak/>
        <w:t>WITHDRAWAL FROM THE CONTRACT FOR INSOLVENCY</w:t>
      </w:r>
      <w:bookmarkEnd w:id="1774"/>
      <w:bookmarkEnd w:id="1775"/>
      <w:bookmarkEnd w:id="1776"/>
      <w:bookmarkEnd w:id="1777"/>
      <w:bookmarkEnd w:id="1778"/>
      <w:bookmarkEnd w:id="1779"/>
      <w:bookmarkEnd w:id="1780"/>
      <w:bookmarkEnd w:id="1781"/>
      <w:bookmarkEnd w:id="1782"/>
    </w:p>
    <w:p w14:paraId="509A268D" w14:textId="6AD1CC8A" w:rsidR="009C616A" w:rsidRPr="00A75846" w:rsidRDefault="009C616A" w:rsidP="00F128FA">
      <w:pPr>
        <w:pStyle w:val="ENClanek11"/>
        <w:keepNext/>
        <w:keepLines/>
        <w:rPr>
          <w:lang w:val="en-GB"/>
        </w:rPr>
      </w:pPr>
      <w:bookmarkStart w:id="1783" w:name="_Ref171343230"/>
      <w:bookmarkStart w:id="1784" w:name="_Ref158391232"/>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 xml:space="preserve">Contractor, </w:t>
      </w:r>
      <w:commentRangeStart w:id="1785"/>
      <w:del w:id="1786" w:author="AIB" w:date="2024-07-08T20:48:00Z" w16du:dateUtc="2024-07-08T18:48:00Z">
        <w:r w:rsidR="006D4645" w:rsidRPr="00F5220B">
          <w:rPr>
            <w:lang w:val="en-GB"/>
          </w:rPr>
          <w:delText xml:space="preserve">without any financial compensation to the Contractor, </w:delText>
        </w:r>
      </w:del>
      <w:commentRangeEnd w:id="1785"/>
      <w:r w:rsidR="00743A8B">
        <w:rPr>
          <w:rStyle w:val="Odkaznakoment"/>
          <w:lang w:eastAsia="cs-CZ"/>
        </w:rPr>
        <w:commentReference w:id="1785"/>
      </w:r>
      <w:r w:rsidRPr="00A75846">
        <w:rPr>
          <w:lang w:val="en-GB"/>
        </w:rPr>
        <w:t>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783"/>
      <w:bookmarkEnd w:id="1784"/>
    </w:p>
    <w:p w14:paraId="645A587A" w14:textId="4F997EC7"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B1496">
        <w:rPr>
          <w:lang w:val="en-GB"/>
        </w:rPr>
        <w:t>41.1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B1496">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B1496">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9B1496">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787" w:name="_Ref171343175"/>
      <w:bookmarkStart w:id="1788" w:name="_Ref158391318"/>
      <w:bookmarkStart w:id="1789" w:name="_Toc159922364"/>
      <w:bookmarkStart w:id="1790" w:name="_Toc160195151"/>
      <w:bookmarkStart w:id="1791" w:name="_Toc164862250"/>
      <w:bookmarkStart w:id="1792" w:name="_Toc160181408"/>
      <w:bookmarkStart w:id="1793" w:name="_Toc164974305"/>
      <w:bookmarkStart w:id="1794" w:name="_Toc165989724"/>
      <w:bookmarkStart w:id="1795" w:name="_Toc171414942"/>
      <w:r w:rsidRPr="00A75846">
        <w:rPr>
          <w:lang w:val="en-GB"/>
        </w:rPr>
        <w:t>WITHDRAWAL FROM THE CONTRACT FOR CUSTOMER’S DEFAULT</w:t>
      </w:r>
      <w:bookmarkEnd w:id="1787"/>
      <w:bookmarkEnd w:id="1788"/>
      <w:bookmarkEnd w:id="1789"/>
      <w:bookmarkEnd w:id="1790"/>
      <w:bookmarkEnd w:id="1791"/>
      <w:bookmarkEnd w:id="1792"/>
      <w:bookmarkEnd w:id="1793"/>
      <w:bookmarkEnd w:id="1794"/>
      <w:bookmarkEnd w:id="1795"/>
    </w:p>
    <w:p w14:paraId="5318E6C7" w14:textId="4EA18982"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ninety (90) days, provided the Parties have not agreed otherwise and the Contractor has suspended Work; or </w:t>
      </w:r>
    </w:p>
    <w:p w14:paraId="0EA128F2" w14:textId="26252BAD"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w:t>
      </w:r>
      <w:proofErr w:type="gramStart"/>
      <w:r w:rsidRPr="00A75846">
        <w:rPr>
          <w:lang w:val="en-GB"/>
        </w:rPr>
        <w:t>amount</w:t>
      </w:r>
      <w:proofErr w:type="gramEnd"/>
      <w:r w:rsidRPr="00A75846">
        <w:rPr>
          <w:lang w:val="en-GB"/>
        </w:rPr>
        <w:t xml:space="preserve"> of draft invoices so unapproved exceeds </w:t>
      </w:r>
      <w:commentRangeStart w:id="1796"/>
      <w:del w:id="1797" w:author="AIB" w:date="2024-07-08T20:48:00Z" w16du:dateUtc="2024-07-08T18:48:00Z">
        <w:r w:rsidR="006D4645" w:rsidRPr="00F5220B">
          <w:rPr>
            <w:lang w:val="en-GB"/>
          </w:rPr>
          <w:delText>fifty</w:delText>
        </w:r>
      </w:del>
      <w:ins w:id="1798" w:author="AIB" w:date="2024-07-08T20:48:00Z" w16du:dateUtc="2024-07-08T18:48:00Z">
        <w:r w:rsidRPr="00A75846">
          <w:rPr>
            <w:lang w:val="en-GB"/>
          </w:rPr>
          <w:t>thirty</w:t>
        </w:r>
      </w:ins>
      <w:r w:rsidRPr="00A75846">
        <w:rPr>
          <w:lang w:val="en-GB"/>
        </w:rPr>
        <w:t xml:space="preserve"> percent (</w:t>
      </w:r>
      <w:del w:id="1799" w:author="AIB" w:date="2024-07-08T20:48:00Z" w16du:dateUtc="2024-07-08T18:48:00Z">
        <w:r w:rsidR="006D4645" w:rsidRPr="00F5220B">
          <w:rPr>
            <w:lang w:val="en-GB"/>
          </w:rPr>
          <w:delText>50</w:delText>
        </w:r>
      </w:del>
      <w:ins w:id="1800" w:author="AIB" w:date="2024-07-08T20:48:00Z" w16du:dateUtc="2024-07-08T18:48:00Z">
        <w:r w:rsidRPr="00A75846">
          <w:rPr>
            <w:lang w:val="en-GB"/>
          </w:rPr>
          <w:t>30</w:t>
        </w:r>
      </w:ins>
      <w:r w:rsidRPr="00A75846">
        <w:rPr>
          <w:lang w:val="en-GB"/>
        </w:rPr>
        <w:t>%)</w:t>
      </w:r>
      <w:commentRangeEnd w:id="1796"/>
      <w:r w:rsidR="00A14CC4">
        <w:rPr>
          <w:rStyle w:val="Odkaznakoment"/>
          <w:lang w:eastAsia="cs-CZ"/>
        </w:rPr>
        <w:commentReference w:id="1796"/>
      </w:r>
      <w:r w:rsidRPr="00A75846">
        <w:rPr>
          <w:lang w:val="en-GB"/>
        </w:rPr>
        <w:t xml:space="preserve"> of the Contract Price; or</w:t>
      </w:r>
    </w:p>
    <w:p w14:paraId="52EFB37D" w14:textId="2A61214B" w:rsidR="00C73C3D" w:rsidRPr="00A75846" w:rsidRDefault="00E63DA4" w:rsidP="00E63DA4">
      <w:pPr>
        <w:pStyle w:val="ENClaneka"/>
        <w:rPr>
          <w:lang w:val="en-GB"/>
        </w:rPr>
      </w:pPr>
      <w:r w:rsidRPr="00A75846">
        <w:rPr>
          <w:lang w:val="en-GB"/>
        </w:rPr>
        <w:t xml:space="preserve">if the Customer becomes or is declared bankrupt or insolvent, an insolvency petition regarding the Customer is rejected for lack of its assets or the Customer becomes subject to liquidation, asset freeze, forced winding-up or similar legal </w:t>
      </w:r>
      <w:commentRangeStart w:id="1801"/>
      <w:r w:rsidRPr="00A75846">
        <w:rPr>
          <w:lang w:val="en-GB"/>
        </w:rPr>
        <w:t>procedure</w:t>
      </w:r>
      <w:r w:rsidR="00454CF6" w:rsidRPr="00A75846">
        <w:rPr>
          <w:lang w:val="en-GB"/>
        </w:rPr>
        <w:t>.</w:t>
      </w:r>
      <w:commentRangeEnd w:id="1801"/>
      <w:r w:rsidR="00272C5F">
        <w:rPr>
          <w:rStyle w:val="Odkaznakoment"/>
          <w:lang w:eastAsia="cs-CZ"/>
        </w:rPr>
        <w:commentReference w:id="1801"/>
      </w:r>
    </w:p>
    <w:p w14:paraId="4FA59471" w14:textId="1D81C835" w:rsidR="00454CF6" w:rsidRPr="00A75846" w:rsidRDefault="00E47E93" w:rsidP="00454CF6">
      <w:pPr>
        <w:pStyle w:val="ENClanek11"/>
        <w:rPr>
          <w:lang w:val="en-GB"/>
        </w:rPr>
      </w:pPr>
      <w:bookmarkStart w:id="1802" w:name="_Ref171343221"/>
      <w:bookmarkStart w:id="1803" w:name="_Ref159829632"/>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9B1496">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802"/>
      <w:bookmarkEnd w:id="1803"/>
    </w:p>
    <w:p w14:paraId="24429445" w14:textId="77777777" w:rsidR="00924951" w:rsidRPr="00A75846" w:rsidRDefault="00924951" w:rsidP="00924951">
      <w:pPr>
        <w:pStyle w:val="ENClaneka"/>
        <w:rPr>
          <w:lang w:val="en-GB"/>
        </w:rPr>
      </w:pPr>
      <w:bookmarkStart w:id="1804" w:name="_Ref442177268"/>
      <w:r w:rsidRPr="00A75846">
        <w:rPr>
          <w:lang w:val="en-GB"/>
        </w:rPr>
        <w:t>cease all further works</w:t>
      </w:r>
      <w:bookmarkEnd w:id="1804"/>
      <w:r w:rsidRPr="00A75846">
        <w:rPr>
          <w:lang w:val="en-GB"/>
        </w:rPr>
        <w:t>; and</w:t>
      </w:r>
    </w:p>
    <w:p w14:paraId="66ABB50C" w14:textId="175C305E" w:rsidR="00E47E93" w:rsidRPr="00A75846" w:rsidRDefault="00924951" w:rsidP="00924951">
      <w:pPr>
        <w:pStyle w:val="ENClaneka"/>
        <w:rPr>
          <w:lang w:val="en-GB"/>
        </w:rPr>
      </w:pPr>
      <w:r w:rsidRPr="00A75846">
        <w:rPr>
          <w:lang w:val="en-GB"/>
        </w:rPr>
        <w:t xml:space="preserve">repatriate the Contractor’s and its subcontractors’ personnel from the Site and remove from the Site any equipment of the Contractor together with any Contractor’s wreckage, </w:t>
      </w:r>
      <w:proofErr w:type="gramStart"/>
      <w:r w:rsidRPr="00A75846">
        <w:rPr>
          <w:lang w:val="en-GB"/>
        </w:rPr>
        <w:t>rubbish</w:t>
      </w:r>
      <w:proofErr w:type="gramEnd"/>
      <w:r w:rsidRPr="00A75846">
        <w:rPr>
          <w:lang w:val="en-GB"/>
        </w:rPr>
        <w:t xml:space="preserve"> and debris of any kind.</w:t>
      </w:r>
    </w:p>
    <w:bookmarkEnd w:id="1587"/>
    <w:p w14:paraId="5925FDDF" w14:textId="13FA9406" w:rsidR="00387822" w:rsidRPr="00A75846" w:rsidRDefault="00387822" w:rsidP="00387822">
      <w:pPr>
        <w:pStyle w:val="ENClanek11"/>
        <w:rPr>
          <w:ins w:id="1805" w:author="AIB" w:date="2024-07-08T20:48:00Z" w16du:dateUtc="2024-07-08T18:48:00Z"/>
          <w:lang w:val="en-GB"/>
        </w:rPr>
      </w:pPr>
      <w:commentRangeStart w:id="1806"/>
      <w:ins w:id="1807" w:author="AIB" w:date="2024-07-08T20:48:00Z" w16du:dateUtc="2024-07-08T18:48:00Z">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ins>
      <w:r w:rsidR="00E520A0" w:rsidRPr="00A75846">
        <w:rPr>
          <w:lang w:val="en-GB"/>
        </w:rPr>
      </w:r>
      <w:ins w:id="1808" w:author="AIB" w:date="2024-07-08T20:48:00Z" w16du:dateUtc="2024-07-08T18:48:00Z">
        <w:r w:rsidR="00E520A0" w:rsidRPr="00A75846">
          <w:rPr>
            <w:lang w:val="en-GB"/>
          </w:rPr>
          <w:fldChar w:fldCharType="separate"/>
        </w:r>
      </w:ins>
      <w:r w:rsidR="009B1496">
        <w:rPr>
          <w:lang w:val="en-GB"/>
        </w:rPr>
        <w:t>42</w:t>
      </w:r>
      <w:ins w:id="1809" w:author="AIB" w:date="2024-07-08T20:48:00Z" w16du:dateUtc="2024-07-08T18:48:00Z">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ins>
      <w:commentRangeEnd w:id="1806"/>
      <w:r w:rsidR="003E44ED">
        <w:rPr>
          <w:rStyle w:val="Odkaznakoment"/>
          <w:lang w:eastAsia="cs-CZ"/>
        </w:rPr>
        <w:commentReference w:id="1806"/>
      </w:r>
    </w:p>
    <w:p w14:paraId="45AA1F69" w14:textId="49242531" w:rsidR="00387822" w:rsidRPr="00A75846" w:rsidRDefault="000D49C4" w:rsidP="00387822">
      <w:pPr>
        <w:pStyle w:val="ENNadpis1"/>
        <w:rPr>
          <w:lang w:val="en-GB"/>
        </w:rPr>
      </w:pPr>
      <w:bookmarkStart w:id="1810" w:name="_Ref171343613"/>
      <w:bookmarkStart w:id="1811" w:name="_Toc159922366"/>
      <w:bookmarkStart w:id="1812" w:name="_Toc160195153"/>
      <w:bookmarkStart w:id="1813" w:name="_Ref159860700"/>
      <w:bookmarkStart w:id="1814" w:name="_Ref159860713"/>
      <w:bookmarkStart w:id="1815" w:name="_Toc164862251"/>
      <w:bookmarkStart w:id="1816" w:name="_Toc160181409"/>
      <w:bookmarkStart w:id="1817" w:name="_Toc164974306"/>
      <w:bookmarkStart w:id="1818" w:name="_Toc165989725"/>
      <w:bookmarkStart w:id="1819" w:name="_Toc171414943"/>
      <w:r w:rsidRPr="00A75846">
        <w:rPr>
          <w:lang w:val="en-GB"/>
        </w:rPr>
        <w:t>USE OF DOCUMENTS AND INFORMATION</w:t>
      </w:r>
      <w:bookmarkEnd w:id="1810"/>
      <w:bookmarkEnd w:id="1811"/>
      <w:bookmarkEnd w:id="1812"/>
      <w:bookmarkEnd w:id="1813"/>
      <w:bookmarkEnd w:id="1814"/>
      <w:bookmarkEnd w:id="1815"/>
      <w:bookmarkEnd w:id="1816"/>
      <w:bookmarkEnd w:id="1817"/>
      <w:bookmarkEnd w:id="1818"/>
      <w:bookmarkEnd w:id="1819"/>
    </w:p>
    <w:p w14:paraId="1BFBE17E" w14:textId="3B37F777" w:rsidR="00875FB0" w:rsidRPr="00A75846" w:rsidRDefault="00875FB0" w:rsidP="00875FB0">
      <w:pPr>
        <w:pStyle w:val="ENClanek11"/>
        <w:rPr>
          <w:lang w:val="en-GB"/>
        </w:rPr>
      </w:pPr>
      <w:bookmarkStart w:id="1820" w:name="_Ref171343133"/>
      <w:bookmarkStart w:id="1821" w:name="_Ref158390003"/>
      <w:r w:rsidRPr="00A75846">
        <w:rPr>
          <w:lang w:val="en-GB"/>
        </w:rPr>
        <w:t>The Contractor shall not, without the Customer’s prior written consent, disclose the Contract, or</w:t>
      </w:r>
      <w:r w:rsidR="00F54B6D" w:rsidRPr="00A75846">
        <w:rPr>
          <w:lang w:val="en-GB"/>
        </w:rPr>
        <w:t> </w:t>
      </w:r>
      <w:r w:rsidRPr="00A75846">
        <w:rPr>
          <w:lang w:val="en-GB"/>
        </w:rPr>
        <w:t xml:space="preserve">any provision thereof, or any specification, plan, drawing, pattern, </w:t>
      </w:r>
      <w:proofErr w:type="gramStart"/>
      <w:r w:rsidRPr="00A75846">
        <w:rPr>
          <w:lang w:val="en-GB"/>
        </w:rPr>
        <w:t>sample</w:t>
      </w:r>
      <w:proofErr w:type="gramEnd"/>
      <w:r w:rsidRPr="00A75846">
        <w:rPr>
          <w:lang w:val="en-GB"/>
        </w:rPr>
        <w:t xml:space="preserv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820"/>
      <w:bookmarkEnd w:id="1821"/>
    </w:p>
    <w:p w14:paraId="277661A3" w14:textId="290669C7" w:rsidR="000D49C4" w:rsidRPr="00A75846" w:rsidRDefault="00875FB0" w:rsidP="00875FB0">
      <w:pPr>
        <w:pStyle w:val="ENClanek11"/>
        <w:rPr>
          <w:lang w:val="en-GB"/>
        </w:rPr>
      </w:pPr>
      <w:r w:rsidRPr="00A75846">
        <w:rPr>
          <w:lang w:val="en-GB"/>
        </w:rPr>
        <w:t>Notwithstanding the foregoing provisions, the confidentiality obligations of the Contractor shall not apply to any information which:</w:t>
      </w:r>
    </w:p>
    <w:p w14:paraId="48F76772" w14:textId="49DDCEEE" w:rsidR="00AF369D" w:rsidRPr="00A75846" w:rsidRDefault="00AF369D" w:rsidP="00AF369D">
      <w:pPr>
        <w:pStyle w:val="ENClaneka"/>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lastRenderedPageBreak/>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09EB0291"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B1496">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418D58B9"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B1496">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 xml:space="preserve">Contractor’s performance under the Contract, if </w:t>
      </w:r>
      <w:proofErr w:type="gramStart"/>
      <w:r w:rsidRPr="00A75846">
        <w:rPr>
          <w:lang w:val="en-GB"/>
        </w:rPr>
        <w:t>so</w:t>
      </w:r>
      <w:proofErr w:type="gramEnd"/>
      <w:r w:rsidRPr="00A75846">
        <w:rPr>
          <w:lang w:val="en-GB"/>
        </w:rPr>
        <w:t xml:space="preserve"> required by the Customer.</w:t>
      </w:r>
    </w:p>
    <w:p w14:paraId="4A432BEC" w14:textId="006C6AB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 xml:space="preserve">construction, </w:t>
      </w:r>
      <w:proofErr w:type="gramStart"/>
      <w:r w:rsidRPr="00A75846">
        <w:rPr>
          <w:lang w:val="en-GB"/>
        </w:rPr>
        <w:t>operation</w:t>
      </w:r>
      <w:proofErr w:type="gramEnd"/>
      <w:r w:rsidRPr="00A75846">
        <w:rPr>
          <w:lang w:val="en-GB"/>
        </w:rPr>
        <w:t xml:space="preserve"> and maintenance of the Equipment.</w:t>
      </w:r>
    </w:p>
    <w:p w14:paraId="0DF8CE2F" w14:textId="3AFC5888" w:rsidR="002A38E4" w:rsidRPr="00A75846" w:rsidRDefault="002A38E4" w:rsidP="002A38E4">
      <w:pPr>
        <w:pStyle w:val="ENClanek11"/>
        <w:rPr>
          <w:lang w:val="en-GB"/>
        </w:rPr>
      </w:pPr>
      <w:r w:rsidRPr="00A75846">
        <w:rPr>
          <w:lang w:val="en-GB"/>
        </w:rPr>
        <w:t xml:space="preserve">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w:t>
      </w:r>
      <w:proofErr w:type="gramStart"/>
      <w:r w:rsidRPr="00A75846">
        <w:rPr>
          <w:lang w:val="en-GB"/>
        </w:rPr>
        <w:t>operation</w:t>
      </w:r>
      <w:proofErr w:type="gramEnd"/>
      <w:r w:rsidRPr="00A75846">
        <w:rPr>
          <w:lang w:val="en-GB"/>
        </w:rPr>
        <w:t xml:space="preserve">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DDD2169"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5DD30EE0" w:rsidR="006A0829" w:rsidRPr="00A75846" w:rsidRDefault="006A0829" w:rsidP="006A0829">
      <w:pPr>
        <w:pStyle w:val="ENClanek11"/>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33BECD58"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822" w:name="_Toc159922367"/>
      <w:bookmarkStart w:id="1823" w:name="_Toc160195154"/>
      <w:bookmarkStart w:id="1824" w:name="_Ref171343111"/>
      <w:bookmarkStart w:id="1825" w:name="_Ref158485823"/>
      <w:bookmarkStart w:id="1826" w:name="_Toc164862252"/>
      <w:bookmarkStart w:id="1827" w:name="_Toc160181410"/>
      <w:bookmarkStart w:id="1828" w:name="_Toc164974307"/>
      <w:bookmarkStart w:id="1829" w:name="_Toc165989726"/>
      <w:bookmarkStart w:id="1830" w:name="_Toc171414944"/>
      <w:r w:rsidRPr="00A75846">
        <w:rPr>
          <w:lang w:val="en-GB"/>
        </w:rPr>
        <w:lastRenderedPageBreak/>
        <w:t xml:space="preserve">INTELLECTUAL PROPERTY </w:t>
      </w:r>
      <w:bookmarkEnd w:id="1822"/>
      <w:bookmarkEnd w:id="1823"/>
      <w:r w:rsidRPr="00A75846">
        <w:rPr>
          <w:lang w:val="en-GB"/>
        </w:rPr>
        <w:t>RIGHTS</w:t>
      </w:r>
      <w:bookmarkEnd w:id="1824"/>
      <w:bookmarkEnd w:id="1825"/>
      <w:bookmarkEnd w:id="1826"/>
      <w:bookmarkEnd w:id="1827"/>
      <w:bookmarkEnd w:id="1828"/>
      <w:bookmarkEnd w:id="1829"/>
      <w:bookmarkEnd w:id="1830"/>
    </w:p>
    <w:p w14:paraId="771EF0F1" w14:textId="369BAB49" w:rsidR="00745448" w:rsidRPr="00A75846" w:rsidRDefault="00745448" w:rsidP="002A4CE9">
      <w:pPr>
        <w:pStyle w:val="ENClanek11"/>
        <w:keepNext/>
        <w:keepLines/>
        <w:rPr>
          <w:lang w:val="en-GB"/>
        </w:rPr>
      </w:pPr>
      <w:bookmarkStart w:id="1831" w:name="_Ref171343057"/>
      <w:bookmarkStart w:id="1832" w:name="_Ref165117591"/>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 xml:space="preserve">Customer under the Contract, in all cases, for the purposes of completion, operation, maintenance, </w:t>
      </w:r>
      <w:commentRangeStart w:id="1833"/>
      <w:r w:rsidRPr="00A75846">
        <w:rPr>
          <w:lang w:val="en-GB"/>
        </w:rPr>
        <w:t xml:space="preserve">Customer modifications and decommissioning </w:t>
      </w:r>
      <w:commentRangeEnd w:id="1833"/>
      <w:r w:rsidR="00490484">
        <w:rPr>
          <w:rStyle w:val="Odkaznakoment"/>
          <w:lang w:eastAsia="cs-CZ"/>
        </w:rPr>
        <w:commentReference w:id="1833"/>
      </w:r>
      <w:r w:rsidRPr="00A75846">
        <w:rPr>
          <w:lang w:val="en-GB"/>
        </w:rPr>
        <w:t xml:space="preserve">the Work. Nothing contained herein shall be construed as transferring the ownership of any patent, utility model, trademark, design, copyright, know-how, </w:t>
      </w:r>
      <w:proofErr w:type="gramStart"/>
      <w:r w:rsidRPr="00A75846">
        <w:rPr>
          <w:lang w:val="en-GB"/>
        </w:rPr>
        <w:t>software</w:t>
      </w:r>
      <w:proofErr w:type="gramEnd"/>
      <w:r w:rsidRPr="00A75846">
        <w:rPr>
          <w:lang w:val="en-GB"/>
        </w:rPr>
        <w:t xml:space="preserve"> or another intellectual property right from the Contractor or any third party, to the Customer or its legal successor.</w:t>
      </w:r>
      <w:bookmarkEnd w:id="1831"/>
      <w:bookmarkEnd w:id="1832"/>
    </w:p>
    <w:p w14:paraId="790E4B47" w14:textId="02BD9E39"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w:t>
      </w:r>
      <w:commentRangeStart w:id="1834"/>
      <w:del w:id="1835" w:author="AIB" w:date="2024-07-08T20:48:00Z" w16du:dateUtc="2024-07-08T18:48:00Z">
        <w:r w:rsidR="006D4645" w:rsidRPr="00F5220B">
          <w:rPr>
            <w:lang w:val="en-GB"/>
          </w:rPr>
          <w:delText>vest in</w:delText>
        </w:r>
      </w:del>
      <w:ins w:id="1836" w:author="AIB" w:date="2024-07-08T20:48:00Z" w16du:dateUtc="2024-07-08T18:48:00Z">
        <w:r w:rsidRPr="00A75846">
          <w:rPr>
            <w:lang w:val="en-GB"/>
          </w:rPr>
          <w:t>grant</w:t>
        </w:r>
      </w:ins>
      <w:r w:rsidRPr="00A75846">
        <w:rPr>
          <w:lang w:val="en-GB"/>
        </w:rPr>
        <w:t xml:space="preserve"> the Customer </w:t>
      </w:r>
      <w:del w:id="1837" w:author="AIB" w:date="2024-07-08T20:48:00Z" w16du:dateUtc="2024-07-08T18:48:00Z">
        <w:r w:rsidR="006D4645" w:rsidRPr="00F5220B">
          <w:rPr>
            <w:lang w:val="en-GB"/>
          </w:rPr>
          <w:delText xml:space="preserve">all rights to use </w:delText>
        </w:r>
      </w:del>
      <w:r w:rsidRPr="00A75846">
        <w:rPr>
          <w:lang w:val="en-GB"/>
        </w:rPr>
        <w:t>the</w:t>
      </w:r>
      <w:del w:id="1838" w:author="AIB" w:date="2024-07-08T20:48:00Z" w16du:dateUtc="2024-07-08T18:48:00Z">
        <w:r w:rsidR="006D4645" w:rsidRPr="00F5220B">
          <w:rPr>
            <w:lang w:val="en-GB"/>
          </w:rPr>
          <w:delText> patents, trademarks, industrial designs, know-how, software and rights to intellectual property needed for completion, operation, maintenance, Customer modifications and decommissioning the Work.</w:delText>
        </w:r>
      </w:del>
      <w:ins w:id="1839" w:author="AIB" w:date="2024-07-08T20:48:00Z" w16du:dateUtc="2024-07-08T18:48:00Z">
        <w:r w:rsidRPr="00A75846">
          <w:rPr>
            <w:lang w:val="en-GB"/>
          </w:rPr>
          <w:t xml:space="preserve"> license as described in Clause </w:t>
        </w:r>
      </w:ins>
      <w:r w:rsidR="00AE6C47">
        <w:rPr>
          <w:lang w:val="en-GB"/>
        </w:rPr>
        <w:fldChar w:fldCharType="begin"/>
      </w:r>
      <w:r w:rsidR="00AE6C47">
        <w:rPr>
          <w:lang w:val="en-GB"/>
        </w:rPr>
        <w:instrText xml:space="preserve"> REF _Ref171343057 \w \h </w:instrText>
      </w:r>
      <w:r w:rsidR="00AE6C47">
        <w:rPr>
          <w:lang w:val="en-GB"/>
        </w:rPr>
      </w:r>
      <w:r w:rsidR="00AE6C47">
        <w:rPr>
          <w:lang w:val="en-GB"/>
        </w:rPr>
        <w:fldChar w:fldCharType="separate"/>
      </w:r>
      <w:r w:rsidR="00AE6C47">
        <w:rPr>
          <w:lang w:val="en-GB"/>
        </w:rPr>
        <w:t>44.1</w:t>
      </w:r>
      <w:r w:rsidR="00AE6C47">
        <w:rPr>
          <w:lang w:val="en-GB"/>
        </w:rPr>
        <w:fldChar w:fldCharType="end"/>
      </w:r>
      <w:ins w:id="1840" w:author="AIB" w:date="2024-07-08T20:48:00Z" w16du:dateUtc="2024-07-08T18:48:00Z">
        <w:r w:rsidRPr="00A75846">
          <w:rPr>
            <w:lang w:val="en-GB"/>
          </w:rPr>
          <w:t>.</w:t>
        </w:r>
      </w:ins>
      <w:commentRangeEnd w:id="1834"/>
      <w:r w:rsidR="00124EC6">
        <w:rPr>
          <w:rStyle w:val="Odkaznakoment"/>
          <w:lang w:eastAsia="cs-CZ"/>
        </w:rPr>
        <w:commentReference w:id="1834"/>
      </w:r>
    </w:p>
    <w:p w14:paraId="346ADB34" w14:textId="29542485"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B149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B149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proofErr w:type="gramStart"/>
      <w:r w:rsidRPr="00A75846">
        <w:rPr>
          <w:lang w:val="en-GB"/>
        </w:rPr>
        <w:t>In the event that</w:t>
      </w:r>
      <w:proofErr w:type="gramEnd"/>
      <w:r w:rsidRPr="00A75846">
        <w:rPr>
          <w:lang w:val="en-GB"/>
        </w:rPr>
        <w:t>:</w:t>
      </w:r>
    </w:p>
    <w:p w14:paraId="17AA59E9" w14:textId="30DF53B8"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9B1496">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B149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0EE48135"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9B1496">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9B1496">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lastRenderedPageBreak/>
        <w:t>The Contractor hereby grants the Customer the right to:</w:t>
      </w:r>
    </w:p>
    <w:p w14:paraId="2F8F1EE1" w14:textId="6F3D9402"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 xml:space="preserve">upon prior notification to the Contractor to adjust the software of the Equipment if required to adjust measurement methods, </w:t>
      </w:r>
      <w:proofErr w:type="gramStart"/>
      <w:r w:rsidRPr="00A75846">
        <w:rPr>
          <w:lang w:val="en-GB"/>
        </w:rPr>
        <w:t>while</w:t>
      </w:r>
      <w:proofErr w:type="gramEnd"/>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841" w:name="_Ref171343050"/>
      <w:bookmarkStart w:id="1842" w:name="_Ref158187709"/>
      <w:bookmarkStart w:id="1843" w:name="_Toc159922368"/>
      <w:bookmarkStart w:id="1844" w:name="_Toc160195155"/>
      <w:bookmarkStart w:id="1845" w:name="_Ref158217120"/>
      <w:bookmarkStart w:id="1846" w:name="_Toc158366852"/>
      <w:bookmarkStart w:id="1847" w:name="_Toc158376088"/>
      <w:bookmarkStart w:id="1848" w:name="_Toc164862253"/>
      <w:bookmarkStart w:id="1849" w:name="_Toc160181411"/>
      <w:bookmarkStart w:id="1850" w:name="_Toc164974308"/>
      <w:bookmarkStart w:id="1851" w:name="_Toc165989727"/>
      <w:bookmarkStart w:id="1852" w:name="_Toc171414945"/>
      <w:r w:rsidRPr="00A75846">
        <w:rPr>
          <w:lang w:val="en-GB"/>
        </w:rPr>
        <w:t>SOURCE CODE</w:t>
      </w:r>
      <w:bookmarkEnd w:id="1841"/>
      <w:bookmarkEnd w:id="1842"/>
      <w:bookmarkEnd w:id="1843"/>
      <w:bookmarkEnd w:id="1844"/>
      <w:bookmarkEnd w:id="1845"/>
      <w:bookmarkEnd w:id="1846"/>
      <w:bookmarkEnd w:id="1847"/>
      <w:bookmarkEnd w:id="1848"/>
      <w:bookmarkEnd w:id="1849"/>
      <w:bookmarkEnd w:id="1850"/>
      <w:bookmarkEnd w:id="1851"/>
      <w:bookmarkEnd w:id="1852"/>
    </w:p>
    <w:p w14:paraId="04BC7FCD" w14:textId="45C5B40F"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9B1496">
        <w:rPr>
          <w:lang w:val="en-GB"/>
        </w:rPr>
        <w:t>45</w:t>
      </w:r>
      <w:r w:rsidR="00500EDF" w:rsidRPr="00A75846">
        <w:rPr>
          <w:lang w:val="en-GB"/>
        </w:rPr>
        <w:fldChar w:fldCharType="end"/>
      </w:r>
      <w:r w:rsidR="00500EDF" w:rsidRPr="00A75846">
        <w:rPr>
          <w:lang w:val="en-GB"/>
        </w:rPr>
        <w:t xml:space="preserve"> </w:t>
      </w:r>
      <w:ins w:id="1853" w:author="AIB" w:date="2024-07-08T20:48:00Z" w16du:dateUtc="2024-07-08T18:48:00Z">
        <w:r w:rsidR="00500EDF" w:rsidRPr="00A75846">
          <w:rPr>
            <w:lang w:val="en-GB"/>
          </w:rPr>
          <w:t>(</w:t>
        </w:r>
        <w:r w:rsidR="00500EDF" w:rsidRPr="00A75846">
          <w:rPr>
            <w:i/>
            <w:iCs/>
            <w:lang w:val="en-GB"/>
          </w:rPr>
          <w:t>Source Code</w:t>
        </w:r>
        <w:r w:rsidR="00500EDF" w:rsidRPr="00A75846">
          <w:rPr>
            <w:lang w:val="en-GB"/>
          </w:rPr>
          <w:t>)</w:t>
        </w:r>
        <w:r w:rsidRPr="00A75846">
          <w:rPr>
            <w:lang w:val="en-GB"/>
          </w:rPr>
          <w:t>,</w:t>
        </w:r>
      </w:ins>
      <w:r w:rsidRPr="00A75846">
        <w:rPr>
          <w:lang w:val="en-GB"/>
        </w:rPr>
        <w:t xml:space="preserve">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407A4AF8"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E57532">
      <w:pPr>
        <w:pStyle w:val="ENClanek11"/>
        <w:rPr>
          <w:lang w:val="en-GB"/>
        </w:rPr>
      </w:pPr>
      <w:proofErr w:type="gramStart"/>
      <w:r w:rsidRPr="00A75846">
        <w:rPr>
          <w:lang w:val="en-GB"/>
        </w:rPr>
        <w:t>In the event that</w:t>
      </w:r>
      <w:proofErr w:type="gramEnd"/>
      <w:r w:rsidRPr="00A75846">
        <w:rPr>
          <w:lang w:val="en-GB"/>
        </w:rPr>
        <w:t>:</w:t>
      </w:r>
    </w:p>
    <w:p w14:paraId="00824399" w14:textId="3F0889C0" w:rsidR="001B0A5C" w:rsidRPr="00A75846" w:rsidRDefault="001B0A5C" w:rsidP="001B0A5C">
      <w:pPr>
        <w:pStyle w:val="ENClaneka"/>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9B1496">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B149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2A3BB4F1"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45C1C620" w:rsidR="001B0A5C" w:rsidRPr="00A75846" w:rsidRDefault="004336B6" w:rsidP="001B0A5C">
      <w:pPr>
        <w:pStyle w:val="ENText11"/>
        <w:rPr>
          <w:lang w:val="en-GB"/>
        </w:rPr>
      </w:pPr>
      <w:r w:rsidRPr="00A75846">
        <w:rPr>
          <w:lang w:val="en-GB"/>
        </w:rPr>
        <w:t xml:space="preserve">the Customer shall be entitled to gain access to the Source Code therein and modify the Source Code and to further operate, develop, </w:t>
      </w:r>
      <w:proofErr w:type="gramStart"/>
      <w:r w:rsidRPr="00A75846">
        <w:rPr>
          <w:lang w:val="en-GB"/>
        </w:rPr>
        <w:t>change</w:t>
      </w:r>
      <w:proofErr w:type="gramEnd"/>
      <w:r w:rsidRPr="00A75846">
        <w:rPr>
          <w:lang w:val="en-GB"/>
        </w:rPr>
        <w:t xml:space="preserv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854" w:name="_Ref171343602"/>
      <w:bookmarkStart w:id="1855" w:name="_Ref158390693"/>
      <w:bookmarkStart w:id="1856" w:name="_Toc159922369"/>
      <w:bookmarkStart w:id="1857" w:name="_Toc160195156"/>
      <w:bookmarkStart w:id="1858" w:name="_Toc164862254"/>
      <w:bookmarkStart w:id="1859" w:name="_Toc160181412"/>
      <w:bookmarkStart w:id="1860" w:name="_Toc164974309"/>
      <w:bookmarkStart w:id="1861" w:name="_Toc165989728"/>
      <w:bookmarkStart w:id="1862" w:name="_Toc171414946"/>
      <w:r w:rsidRPr="00A75846">
        <w:rPr>
          <w:lang w:val="en-GB"/>
        </w:rPr>
        <w:lastRenderedPageBreak/>
        <w:t>DISPUTE RESOLUTION</w:t>
      </w:r>
      <w:bookmarkEnd w:id="1854"/>
      <w:bookmarkEnd w:id="1855"/>
      <w:bookmarkEnd w:id="1856"/>
      <w:bookmarkEnd w:id="1857"/>
      <w:bookmarkEnd w:id="1858"/>
      <w:bookmarkEnd w:id="1859"/>
      <w:bookmarkEnd w:id="1860"/>
      <w:bookmarkEnd w:id="1861"/>
      <w:bookmarkEnd w:id="1862"/>
    </w:p>
    <w:p w14:paraId="5ED7C76D" w14:textId="35DA9929"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1E328413" w:rsidR="00715876" w:rsidRPr="00A75846" w:rsidRDefault="005654EE" w:rsidP="005654EE">
      <w:pPr>
        <w:pStyle w:val="ENClanek11"/>
        <w:rPr>
          <w:lang w:val="en-GB"/>
        </w:rPr>
      </w:pPr>
      <w:r w:rsidRPr="00A75846">
        <w:rPr>
          <w:lang w:val="en-GB"/>
        </w:rPr>
        <w:t xml:space="preserve">All disputes arising out of or in connection with the present Contract shall be finally settled under the Rules of Arbitration of the International Chamber of Commerce by three (3) arbitrators </w:t>
      </w:r>
      <w:commentRangeStart w:id="1863"/>
      <w:r w:rsidRPr="00A75846">
        <w:rPr>
          <w:lang w:val="en-GB"/>
        </w:rPr>
        <w:t>appointed in accordance with the said Rules. The seat of the arbitration shall be in Prague, Czech Republic</w:t>
      </w:r>
      <w:commentRangeEnd w:id="1863"/>
      <w:r w:rsidR="00E21C83">
        <w:rPr>
          <w:rStyle w:val="Odkaznakoment"/>
          <w:lang w:eastAsia="cs-CZ"/>
        </w:rPr>
        <w:commentReference w:id="1863"/>
      </w:r>
      <w:r w:rsidRPr="00A75846">
        <w:rPr>
          <w:lang w:val="en-GB"/>
        </w:rPr>
        <w:t>.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864" w:name="_Toc159922370"/>
      <w:bookmarkStart w:id="1865" w:name="_Toc160195157"/>
      <w:bookmarkStart w:id="1866" w:name="_Toc164862255"/>
      <w:bookmarkStart w:id="1867" w:name="_Toc160181413"/>
      <w:bookmarkStart w:id="1868" w:name="_Toc164974310"/>
      <w:bookmarkStart w:id="1869" w:name="_Toc165989729"/>
      <w:bookmarkStart w:id="1870" w:name="_Toc171414947"/>
      <w:r w:rsidRPr="00A75846">
        <w:rPr>
          <w:lang w:val="en-GB"/>
        </w:rPr>
        <w:t>GOVERNING LANGUAGE</w:t>
      </w:r>
      <w:bookmarkEnd w:id="1864"/>
      <w:bookmarkEnd w:id="1865"/>
      <w:bookmarkEnd w:id="1866"/>
      <w:bookmarkEnd w:id="1867"/>
      <w:bookmarkEnd w:id="1868"/>
      <w:bookmarkEnd w:id="1869"/>
      <w:bookmarkEnd w:id="1870"/>
    </w:p>
    <w:p w14:paraId="67086D85" w14:textId="5504BD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871" w:name="_Ref171343596"/>
      <w:bookmarkStart w:id="1872" w:name="_Ref159860626"/>
      <w:bookmarkStart w:id="1873" w:name="_Toc159922371"/>
      <w:bookmarkStart w:id="1874" w:name="_Toc160195158"/>
      <w:bookmarkStart w:id="1875" w:name="_Toc164862256"/>
      <w:bookmarkStart w:id="1876" w:name="_Toc160181414"/>
      <w:bookmarkStart w:id="1877" w:name="_Toc164974311"/>
      <w:bookmarkStart w:id="1878" w:name="_Toc165989730"/>
      <w:bookmarkStart w:id="1879" w:name="_Toc171414948"/>
      <w:r w:rsidRPr="00A75846">
        <w:rPr>
          <w:lang w:val="en-GB"/>
        </w:rPr>
        <w:t>APPLICABLE LAW</w:t>
      </w:r>
      <w:bookmarkEnd w:id="1871"/>
      <w:bookmarkEnd w:id="1872"/>
      <w:bookmarkEnd w:id="1873"/>
      <w:bookmarkEnd w:id="1874"/>
      <w:bookmarkEnd w:id="1875"/>
      <w:bookmarkEnd w:id="1876"/>
      <w:bookmarkEnd w:id="1877"/>
      <w:bookmarkEnd w:id="1878"/>
      <w:bookmarkEnd w:id="1879"/>
    </w:p>
    <w:p w14:paraId="25097EEB" w14:textId="1952356D" w:rsidR="000A29FF" w:rsidRPr="00A75846" w:rsidRDefault="000A29FF" w:rsidP="000A29FF">
      <w:pPr>
        <w:pStyle w:val="ENClanek11"/>
        <w:rPr>
          <w:lang w:val="en-GB"/>
        </w:rPr>
      </w:pPr>
      <w:r w:rsidRPr="00A75846">
        <w:rPr>
          <w:lang w:val="en-GB"/>
        </w:rPr>
        <w:t xml:space="preserve">The Contract is subject to the laws of the </w:t>
      </w:r>
      <w:commentRangeStart w:id="1880"/>
      <w:commentRangeStart w:id="1881"/>
      <w:r w:rsidRPr="00A75846">
        <w:rPr>
          <w:lang w:val="en-GB"/>
        </w:rPr>
        <w:t xml:space="preserve">Czech Republic </w:t>
      </w:r>
      <w:commentRangeEnd w:id="1880"/>
      <w:r w:rsidR="00E5198A">
        <w:rPr>
          <w:rStyle w:val="Odkaznakoment"/>
          <w:lang w:eastAsia="cs-CZ"/>
        </w:rPr>
        <w:commentReference w:id="1880"/>
      </w:r>
      <w:commentRangeEnd w:id="1881"/>
      <w:r w:rsidR="00D11B5E">
        <w:rPr>
          <w:rStyle w:val="Odkaznakoment"/>
          <w:lang w:eastAsia="cs-CZ"/>
        </w:rPr>
        <w:commentReference w:id="1881"/>
      </w:r>
      <w:r w:rsidRPr="00A75846">
        <w:rPr>
          <w:lang w:val="en-GB"/>
        </w:rPr>
        <w:t>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w:t>
      </w:r>
      <w:ins w:id="1882" w:author="AIB" w:date="2024-07-08T20:48:00Z" w16du:dateUtc="2024-07-08T18:48:00Z">
        <w:r w:rsidRPr="00A75846">
          <w:rPr>
            <w:lang w:val="en-GB"/>
          </w:rPr>
          <w:t xml:space="preserve"> </w:t>
        </w:r>
        <w:commentRangeStart w:id="1883"/>
        <w:r w:rsidRPr="00A75846">
          <w:rPr>
            <w:lang w:val="en-GB"/>
          </w:rPr>
          <w:t>Notwithstanding the foregoing, ICC-Incoterms 2024 and URDG 758 (ICC Uniform Rules for Demand Guarantees) shall apply as appropriate.</w:t>
        </w:r>
      </w:ins>
      <w:commentRangeEnd w:id="1883"/>
      <w:r w:rsidR="00AF1D7F">
        <w:rPr>
          <w:rStyle w:val="Odkaznakoment"/>
          <w:lang w:eastAsia="cs-CZ"/>
        </w:rPr>
        <w:commentReference w:id="1883"/>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FB0C67">
      <w:pPr>
        <w:pStyle w:val="ENNadpis1"/>
        <w:rPr>
          <w:lang w:val="en-GB"/>
        </w:rPr>
      </w:pPr>
      <w:bookmarkStart w:id="1884" w:name="_Toc164862257"/>
      <w:bookmarkStart w:id="1885" w:name="_Toc160181415"/>
      <w:bookmarkStart w:id="1886" w:name="_Toc164974312"/>
      <w:bookmarkStart w:id="1887" w:name="_Toc165989731"/>
      <w:bookmarkStart w:id="1888" w:name="_Toc171414949"/>
      <w:r w:rsidRPr="00A75846">
        <w:rPr>
          <w:lang w:val="en-GB"/>
        </w:rPr>
        <w:t>NOTICES</w:t>
      </w:r>
      <w:bookmarkEnd w:id="1884"/>
      <w:bookmarkEnd w:id="1885"/>
      <w:bookmarkEnd w:id="1886"/>
      <w:bookmarkEnd w:id="1887"/>
      <w:bookmarkEnd w:id="1888"/>
    </w:p>
    <w:p w14:paraId="5D322FB5" w14:textId="2F76FA2E" w:rsidR="000D5043" w:rsidRPr="00A75846" w:rsidRDefault="000D5043" w:rsidP="000D5043">
      <w:pPr>
        <w:pStyle w:val="ENClanek11"/>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 xml:space="preserve">Under these conditions, notices shall include any instructions, </w:t>
      </w:r>
      <w:proofErr w:type="gramStart"/>
      <w:r w:rsidRPr="00A75846">
        <w:rPr>
          <w:lang w:val="en-GB"/>
        </w:rPr>
        <w:t>orders</w:t>
      </w:r>
      <w:proofErr w:type="gramEnd"/>
      <w:r w:rsidRPr="00A75846">
        <w:rPr>
          <w:lang w:val="en-GB"/>
        </w:rPr>
        <w:t xml:space="preserve">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889" w:name="_Toc164862258"/>
      <w:bookmarkStart w:id="1890" w:name="_Toc160181416"/>
      <w:bookmarkStart w:id="1891" w:name="_Toc164974313"/>
      <w:bookmarkStart w:id="1892" w:name="_Toc165989732"/>
      <w:bookmarkStart w:id="1893" w:name="_Toc171414950"/>
      <w:r w:rsidRPr="00A75846">
        <w:rPr>
          <w:lang w:val="en-GB"/>
        </w:rPr>
        <w:t>OTHER PROVISIONS</w:t>
      </w:r>
      <w:bookmarkEnd w:id="1889"/>
      <w:bookmarkEnd w:id="1890"/>
      <w:bookmarkEnd w:id="1891"/>
      <w:bookmarkEnd w:id="1892"/>
      <w:bookmarkEnd w:id="1893"/>
    </w:p>
    <w:p w14:paraId="5C4BEC5F" w14:textId="77777777" w:rsidR="00EC5B0C" w:rsidRPr="00A75846" w:rsidRDefault="00EC5B0C" w:rsidP="00EC5B0C">
      <w:pPr>
        <w:pStyle w:val="ENClanek11"/>
        <w:rPr>
          <w:lang w:val="en-GB"/>
        </w:rPr>
      </w:pPr>
      <w:bookmarkStart w:id="1894" w:name="_Ref171342969"/>
      <w:bookmarkStart w:id="1895" w:name="_Ref165121751"/>
      <w:r w:rsidRPr="00A75846">
        <w:rPr>
          <w:lang w:val="en-GB"/>
        </w:rPr>
        <w:t>The effective date of the Contract is date of signature of the Contract by both contracting Parties.</w:t>
      </w:r>
      <w:bookmarkEnd w:id="1894"/>
      <w:bookmarkEnd w:id="1895"/>
    </w:p>
    <w:p w14:paraId="67B7D9D7" w14:textId="77777777" w:rsidR="00EC5B0C" w:rsidRPr="00A75846" w:rsidRDefault="00EC5B0C" w:rsidP="00EC5B0C">
      <w:pPr>
        <w:pStyle w:val="ENClanek11"/>
        <w:rPr>
          <w:lang w:val="en-GB"/>
        </w:rPr>
      </w:pPr>
      <w:commentRangeStart w:id="1896"/>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commentRangeEnd w:id="1896"/>
      <w:r w:rsidR="000D7D4A">
        <w:rPr>
          <w:rStyle w:val="Odkaznakoment"/>
          <w:lang w:eastAsia="cs-CZ"/>
        </w:rPr>
        <w:commentReference w:id="1896"/>
      </w:r>
    </w:p>
    <w:p w14:paraId="132D0B70" w14:textId="7B50AF17"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159FED0"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 xml:space="preserve">usual terms and conditions agreed upon in similar cases. </w:t>
      </w:r>
      <w:commentRangeStart w:id="1897"/>
      <w:r w:rsidRPr="00A75846">
        <w:rPr>
          <w:lang w:val="en-GB"/>
        </w:rPr>
        <w:t>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commentRangeEnd w:id="1897"/>
      <w:r w:rsidR="000D7D4A">
        <w:rPr>
          <w:rStyle w:val="Odkaznakoment"/>
          <w:lang w:eastAsia="cs-CZ"/>
        </w:rPr>
        <w:commentReference w:id="1897"/>
      </w:r>
    </w:p>
    <w:p w14:paraId="5B17FBA2" w14:textId="77777777" w:rsidR="00EC5B0C" w:rsidRPr="00A75846" w:rsidRDefault="00EC5B0C" w:rsidP="00EC5B0C">
      <w:pPr>
        <w:pStyle w:val="ENClanek11"/>
        <w:rPr>
          <w:lang w:val="en-GB"/>
        </w:rPr>
      </w:pPr>
      <w:commentRangeStart w:id="1898"/>
      <w:r w:rsidRPr="00A75846">
        <w:rPr>
          <w:lang w:val="en-GB"/>
        </w:rPr>
        <w:t>The Contractor assumes the risk of a change in circumstances within the meaning of Section 1765 of the Civil Code.</w:t>
      </w:r>
      <w:commentRangeEnd w:id="1898"/>
      <w:r w:rsidR="000D7D4A">
        <w:rPr>
          <w:rStyle w:val="Odkaznakoment"/>
          <w:lang w:eastAsia="cs-CZ"/>
        </w:rPr>
        <w:commentReference w:id="1898"/>
      </w:r>
    </w:p>
    <w:p w14:paraId="421D6113" w14:textId="632FFA6F"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 xml:space="preserve">consumers. None of the Parties considers itself to be a “weaker party to contract” within the meaning of the </w:t>
      </w:r>
      <w:commentRangeStart w:id="1899"/>
      <w:r w:rsidRPr="00A75846">
        <w:rPr>
          <w:lang w:val="en-GB"/>
        </w:rPr>
        <w:t xml:space="preserve">Civil Code </w:t>
      </w:r>
      <w:commentRangeEnd w:id="1899"/>
      <w:r w:rsidR="000D7D4A">
        <w:rPr>
          <w:rStyle w:val="Odkaznakoment"/>
          <w:lang w:eastAsia="cs-CZ"/>
        </w:rPr>
        <w:commentReference w:id="1899"/>
      </w:r>
      <w:r w:rsidRPr="00A75846">
        <w:rPr>
          <w:lang w:val="en-GB"/>
        </w:rPr>
        <w:t xml:space="preserve">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w:t>
      </w:r>
      <w:proofErr w:type="gramStart"/>
      <w:r w:rsidRPr="00A75846">
        <w:rPr>
          <w:lang w:val="en-GB"/>
        </w:rPr>
        <w:t>earnest</w:t>
      </w:r>
      <w:proofErr w:type="gramEnd"/>
      <w:r w:rsidRPr="00A75846">
        <w:rPr>
          <w:lang w:val="en-GB"/>
        </w:rPr>
        <w:t xml:space="preserve"> and free will, that its contents is sufficiently intelligible and certain to them.</w:t>
      </w:r>
    </w:p>
    <w:p w14:paraId="7C21ECF7" w14:textId="1F8CD16A"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 xml:space="preserve">Contract, which is not expressly included in this Contract and its Annexes, is hereby </w:t>
      </w:r>
      <w:proofErr w:type="gramStart"/>
      <w:r w:rsidRPr="00A75846">
        <w:rPr>
          <w:lang w:val="en-GB"/>
        </w:rPr>
        <w:t>annulled</w:t>
      </w:r>
      <w:proofErr w:type="gramEnd"/>
      <w:r w:rsidRPr="00A75846">
        <w:rPr>
          <w:lang w:val="en-GB"/>
        </w:rPr>
        <w:t xml:space="preserve"> and</w:t>
      </w:r>
      <w:r w:rsidR="005B6FA1" w:rsidRPr="00A75846">
        <w:rPr>
          <w:lang w:val="en-GB"/>
        </w:rPr>
        <w:t> </w:t>
      </w:r>
      <w:r w:rsidRPr="00A75846">
        <w:rPr>
          <w:lang w:val="en-GB"/>
        </w:rPr>
        <w:t>rendered without any value whatsoever.</w:t>
      </w:r>
    </w:p>
    <w:p w14:paraId="3C8CC27B" w14:textId="7A8FE533"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46DB110C" w:rsidR="00EC5B0C" w:rsidRPr="00A75846" w:rsidRDefault="00EC5B0C" w:rsidP="00EC5B0C">
      <w:pPr>
        <w:pStyle w:val="ENClanek11"/>
        <w:rPr>
          <w:lang w:val="en-GB"/>
        </w:rPr>
      </w:pPr>
      <w:r w:rsidRPr="00A75846">
        <w:rPr>
          <w:lang w:val="en-GB"/>
        </w:rPr>
        <w:t xml:space="preserve">If any of the provisions of this Contract become invalid, </w:t>
      </w:r>
      <w:proofErr w:type="gramStart"/>
      <w:r w:rsidRPr="00A75846">
        <w:rPr>
          <w:lang w:val="en-GB"/>
        </w:rPr>
        <w:t>unenforceable</w:t>
      </w:r>
      <w:proofErr w:type="gramEnd"/>
      <w:r w:rsidRPr="00A75846">
        <w:rPr>
          <w:lang w:val="en-GB"/>
        </w:rPr>
        <w:t xml:space="preserv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632665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 xml:space="preserve">electronic form using DocuSign, Adobe </w:t>
      </w:r>
      <w:proofErr w:type="gramStart"/>
      <w:r w:rsidRPr="00A75846">
        <w:rPr>
          <w:lang w:val="en-GB"/>
        </w:rPr>
        <w:t>Sign</w:t>
      </w:r>
      <w:proofErr w:type="gramEnd"/>
      <w:r w:rsidRPr="00A75846">
        <w:rPr>
          <w:lang w:val="en-GB"/>
        </w:rPr>
        <w:t xml:space="preserve">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86E76E7" w14:textId="77777777" w:rsidR="006A37FD" w:rsidRPr="00F5220B" w:rsidRDefault="00195048" w:rsidP="00D00883">
      <w:pPr>
        <w:pStyle w:val="Clanek11"/>
        <w:widowControl/>
        <w:tabs>
          <w:tab w:val="clear" w:pos="567"/>
        </w:tabs>
        <w:ind w:left="0" w:firstLine="0"/>
        <w:jc w:val="left"/>
        <w:rPr>
          <w:del w:id="1900" w:author="AIB" w:date="2024-07-08T20:48:00Z" w16du:dateUtc="2024-07-08T18:48:00Z"/>
          <w:rFonts w:cs="Times New Roman"/>
          <w:bCs w:val="0"/>
          <w:iCs w:val="0"/>
          <w:szCs w:val="24"/>
          <w:lang w:val="en-GB"/>
        </w:rPr>
        <w:sectPr w:rsidR="006A37FD" w:rsidRPr="00F5220B" w:rsidSect="00C624FF">
          <w:headerReference w:type="default" r:id="rId16"/>
          <w:footerReference w:type="default" r:id="rId17"/>
          <w:headerReference w:type="first" r:id="rId18"/>
          <w:footerReference w:type="first" r:id="rId19"/>
          <w:pgSz w:w="11907" w:h="16840" w:code="9"/>
          <w:pgMar w:top="1418" w:right="1418" w:bottom="1418" w:left="1418" w:header="720" w:footer="720" w:gutter="0"/>
          <w:cols w:space="720"/>
          <w:titlePg/>
          <w:docGrid w:linePitch="360"/>
        </w:sectPr>
      </w:pPr>
      <w:r w:rsidRPr="00A75846">
        <w:br w:type="page"/>
      </w:r>
    </w:p>
    <w:p w14:paraId="571C3EE7" w14:textId="20D45888" w:rsidR="00195048" w:rsidRPr="00A75846" w:rsidRDefault="00195048">
      <w:pPr>
        <w:spacing w:before="0" w:after="0"/>
        <w:jc w:val="left"/>
      </w:pPr>
    </w:p>
    <w:p w14:paraId="37F643BD" w14:textId="77777777" w:rsidR="00FF61A2" w:rsidRPr="00A75846" w:rsidRDefault="00FF61A2" w:rsidP="0025283C">
      <w:pPr>
        <w:pStyle w:val="Nadpis0"/>
        <w:spacing w:before="120" w:after="120"/>
        <w:jc w:val="center"/>
        <w:rPr>
          <w:lang w:val="en-GB"/>
        </w:rPr>
      </w:pPr>
      <w:bookmarkStart w:id="1901" w:name="_Toc164861561"/>
      <w:bookmarkStart w:id="1902" w:name="_Toc164862259"/>
      <w:r w:rsidRPr="00A75846">
        <w:rPr>
          <w:lang w:val="en-GB"/>
        </w:rPr>
        <w:t>ANNEX 1</w:t>
      </w:r>
      <w:bookmarkEnd w:id="1901"/>
      <w:bookmarkEnd w:id="1902"/>
    </w:p>
    <w:p w14:paraId="40465741" w14:textId="7D917AA7" w:rsidR="00195048" w:rsidRPr="00A75846" w:rsidRDefault="00FF61A2" w:rsidP="0025283C">
      <w:pPr>
        <w:pStyle w:val="Nadpis0"/>
        <w:spacing w:before="120" w:after="120"/>
        <w:jc w:val="center"/>
        <w:rPr>
          <w:lang w:val="en-GB"/>
        </w:rPr>
      </w:pPr>
      <w:bookmarkStart w:id="1903" w:name="_Toc164861562"/>
      <w:bookmarkStart w:id="1904" w:name="_Toc164862260"/>
      <w:r w:rsidRPr="00A75846">
        <w:rPr>
          <w:lang w:val="en-GB"/>
        </w:rPr>
        <w:t>PROJECT TIME SCHEDULE</w:t>
      </w:r>
      <w:bookmarkEnd w:id="1903"/>
      <w:bookmarkEnd w:id="1904"/>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612AA70" w:rsidR="007C13AC" w:rsidRPr="00A75846" w:rsidRDefault="007C13AC" w:rsidP="00D66652">
            <w:pPr>
              <w:spacing w:before="0" w:after="0"/>
              <w:jc w:val="center"/>
              <w:rPr>
                <w:b/>
                <w:bCs/>
              </w:rPr>
            </w:pPr>
            <w:bookmarkStart w:id="1905" w:name="_Hlk165134370"/>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1339304D"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D5BF23C"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1CDB3E0F"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64AEC840"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9B1496">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53ABB49D"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9B1496">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64802200"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180BD7B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9B1496">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595858EC"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1A78022B"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79B8CAB2"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04D7BF87"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9B1496">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55EEBE13"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2F4F9D0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9B1496">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5AF62BE7"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72D4DC4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9B1496">
              <w:t>6.1</w:t>
            </w:r>
            <w:r w:rsidR="008A31A9" w:rsidRPr="00A75846">
              <w:fldChar w:fldCharType="end"/>
            </w:r>
          </w:p>
        </w:tc>
        <w:tc>
          <w:tcPr>
            <w:tcW w:w="1417" w:type="dxa"/>
            <w:shd w:val="clear" w:color="auto" w:fill="D9D9D9" w:themeFill="background1" w:themeFillShade="D9"/>
            <w:vAlign w:val="center"/>
          </w:tcPr>
          <w:p w14:paraId="085FA675" w14:textId="0CBA9117" w:rsidR="00E33CF0" w:rsidRPr="00A75846" w:rsidRDefault="00663B5F" w:rsidP="0036421E">
            <w:pPr>
              <w:spacing w:before="0" w:after="0"/>
              <w:jc w:val="center"/>
            </w:pPr>
            <w:commentRangeStart w:id="1906"/>
            <w:del w:id="1907" w:author="AIB" w:date="2024-07-08T20:48:00Z" w16du:dateUtc="2024-07-08T18:48:00Z">
              <w:r w:rsidRPr="00F5220B">
                <w:rPr>
                  <w:color w:val="000000"/>
                  <w:szCs w:val="22"/>
                  <w:lang w:eastAsia="cs-CZ"/>
                </w:rPr>
                <w:delText>[</w:delText>
              </w:r>
              <w:r w:rsidRPr="00F5220B">
                <w:rPr>
                  <w:color w:val="000000"/>
                  <w:szCs w:val="22"/>
                  <w:highlight w:val="cyan"/>
                  <w:lang w:eastAsia="cs-CZ"/>
                </w:rPr>
                <w:delText>●</w:delText>
              </w:r>
              <w:r w:rsidRPr="00F5220B">
                <w:rPr>
                  <w:color w:val="000000"/>
                  <w:szCs w:val="22"/>
                  <w:lang w:eastAsia="cs-CZ"/>
                </w:rPr>
                <w:delText>]</w:delText>
              </w:r>
            </w:del>
            <w:ins w:id="1908" w:author="AIB" w:date="2024-07-08T20:48:00Z" w16du:dateUtc="2024-07-08T18:48:00Z">
              <w:r w:rsidR="0036421E" w:rsidRPr="00A75846">
                <w:t>15</w:t>
              </w:r>
              <w:r w:rsidR="00E33CF0" w:rsidRPr="00A75846">
                <w:t xml:space="preserve">. </w:t>
              </w:r>
              <w:r w:rsidR="0036421E" w:rsidRPr="00A75846">
                <w:t>6</w:t>
              </w:r>
              <w:r w:rsidR="00E33CF0" w:rsidRPr="00A75846">
                <w:t>. 202</w:t>
              </w:r>
            </w:ins>
            <w:ins w:id="1909" w:author="AIB" w:date="2024-07-09T15:24:00Z" w16du:dateUtc="2024-07-09T13:24:00Z">
              <w:r w:rsidR="00B541A3">
                <w:t>6</w:t>
              </w:r>
            </w:ins>
            <w:commentRangeEnd w:id="1906"/>
            <w:r w:rsidR="00F04BE9">
              <w:rPr>
                <w:rStyle w:val="Odkaznakoment"/>
                <w:lang w:val="en-US" w:eastAsia="cs-CZ"/>
              </w:rPr>
              <w:commentReference w:id="1906"/>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36421E">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7A7612D"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46FEC9D6"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9B1496">
              <w:t>23.1(b)</w:t>
            </w:r>
            <w:r w:rsidR="008A31A9" w:rsidRPr="00A75846">
              <w:fldChar w:fldCharType="end"/>
            </w:r>
          </w:p>
        </w:tc>
        <w:tc>
          <w:tcPr>
            <w:tcW w:w="1417" w:type="dxa"/>
            <w:shd w:val="clear" w:color="auto" w:fill="D9D9D9" w:themeFill="background1" w:themeFillShade="D9"/>
            <w:vAlign w:val="center"/>
          </w:tcPr>
          <w:p w14:paraId="0A732222" w14:textId="4C49A8E7" w:rsidR="00E33CF0" w:rsidRPr="00A75846" w:rsidRDefault="003957DB" w:rsidP="0036421E">
            <w:pPr>
              <w:spacing w:before="0" w:after="0"/>
              <w:jc w:val="center"/>
            </w:pPr>
            <w:r w:rsidRPr="00A75846">
              <w:t>18. 9. 2026</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36421E">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F051B7A"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27E9AF1B"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9B1496">
              <w:t>23.1(c)</w:t>
            </w:r>
            <w:r w:rsidR="008A31A9" w:rsidRPr="00A75846">
              <w:fldChar w:fldCharType="end"/>
            </w:r>
          </w:p>
        </w:tc>
        <w:tc>
          <w:tcPr>
            <w:tcW w:w="1417" w:type="dxa"/>
            <w:vAlign w:val="center"/>
          </w:tcPr>
          <w:p w14:paraId="6B7899B4" w14:textId="09E6B3ED" w:rsidR="00E33CF0" w:rsidRPr="00A75846" w:rsidRDefault="00F50376" w:rsidP="0036421E">
            <w:pPr>
              <w:spacing w:before="0" w:after="0"/>
              <w:jc w:val="center"/>
            </w:pPr>
            <w:r w:rsidRPr="00A75846">
              <w:t>[</w:t>
            </w:r>
            <w:r w:rsidRPr="00A75846">
              <w:rPr>
                <w:highlight w:val="cyan"/>
              </w:rPr>
              <w:t>●</w:t>
            </w:r>
            <w:r w:rsidRPr="00A75846">
              <w:t>]</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0D771CF9"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9B1496">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36612CED"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6E1E8082"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9B1496">
              <w:t>1.1</w:t>
            </w:r>
            <w:r w:rsidR="008A31A9" w:rsidRPr="00A75846">
              <w:fldChar w:fldCharType="end"/>
            </w:r>
          </w:p>
          <w:p w14:paraId="726AB8A9" w14:textId="6050BFDB"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9B1496">
              <w:t>23.1(f)</w:t>
            </w:r>
            <w:r w:rsidR="00A413FA" w:rsidRPr="00A75846">
              <w:fldChar w:fldCharType="end"/>
            </w:r>
          </w:p>
          <w:p w14:paraId="033B2335" w14:textId="1B6E3282"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9B1496">
              <w:t>23.1(g)</w:t>
            </w:r>
            <w:r w:rsidR="00A413FA" w:rsidRPr="00A75846">
              <w:fldChar w:fldCharType="end"/>
            </w:r>
          </w:p>
          <w:p w14:paraId="65FD2935" w14:textId="6F862BE9"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9B1496">
              <w:t>23.1(</w:t>
            </w:r>
            <w:proofErr w:type="spellStart"/>
            <w:r w:rsidR="009B1496">
              <w:t>i</w:t>
            </w:r>
            <w:proofErr w:type="spellEnd"/>
            <w:r w:rsidR="009B1496">
              <w:t>)</w:t>
            </w:r>
            <w:r w:rsidR="00A413FA" w:rsidRPr="00A75846">
              <w:fldChar w:fldCharType="end"/>
            </w:r>
          </w:p>
        </w:tc>
        <w:tc>
          <w:tcPr>
            <w:tcW w:w="1417" w:type="dxa"/>
            <w:vAlign w:val="center"/>
          </w:tcPr>
          <w:p w14:paraId="31A8FE69" w14:textId="5DCCD662"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18F954A9"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9B1496">
              <w:t>26.2</w:t>
            </w:r>
            <w:r w:rsidR="00C95D70" w:rsidRPr="00A75846">
              <w:fldChar w:fldCharType="end"/>
            </w:r>
          </w:p>
          <w:p w14:paraId="318ADF38" w14:textId="30E39164"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9B1496">
              <w:t>23.1(h)</w:t>
            </w:r>
            <w:r w:rsidR="00C95D70" w:rsidRPr="00A75846">
              <w:fldChar w:fldCharType="end"/>
            </w:r>
          </w:p>
        </w:tc>
        <w:tc>
          <w:tcPr>
            <w:tcW w:w="1417" w:type="dxa"/>
            <w:vAlign w:val="center"/>
          </w:tcPr>
          <w:p w14:paraId="37A224A3" w14:textId="066C5898"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4A721C00"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9B1496">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lastRenderedPageBreak/>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bookmarkStart w:id="1910" w:name="_Toc164861563"/>
      <w:bookmarkStart w:id="1911" w:name="_Toc164862261"/>
      <w:bookmarkEnd w:id="1905"/>
      <w:r w:rsidRPr="00A75846">
        <w:rPr>
          <w:lang w:val="en-GB"/>
        </w:rPr>
        <w:lastRenderedPageBreak/>
        <w:t>ANNEX 2</w:t>
      </w:r>
      <w:bookmarkEnd w:id="1910"/>
      <w:bookmarkEnd w:id="1911"/>
    </w:p>
    <w:p w14:paraId="375F181B" w14:textId="1A4F20AA" w:rsidR="001705D8" w:rsidRPr="00A75846" w:rsidRDefault="00F47D46" w:rsidP="002D4EFF">
      <w:pPr>
        <w:pStyle w:val="Nadpis0"/>
        <w:spacing w:before="120" w:after="120"/>
        <w:jc w:val="center"/>
        <w:rPr>
          <w:lang w:val="en-GB"/>
        </w:rPr>
      </w:pPr>
      <w:bookmarkStart w:id="1912" w:name="_Toc164861564"/>
      <w:bookmarkStart w:id="1913" w:name="_Toc164862262"/>
      <w:r w:rsidRPr="00A75846">
        <w:rPr>
          <w:lang w:val="en-GB"/>
        </w:rPr>
        <w:t>SCOPE OF WORK</w:t>
      </w:r>
      <w:bookmarkEnd w:id="1912"/>
      <w:bookmarkEnd w:id="1913"/>
    </w:p>
    <w:p w14:paraId="65B4E11B" w14:textId="3A00B8CE" w:rsidR="00F47D46" w:rsidRPr="00A75846" w:rsidRDefault="003C1982" w:rsidP="00F47D46">
      <w:pPr>
        <w:pStyle w:val="Nadpis1"/>
      </w:pPr>
      <w:bookmarkStart w:id="1914" w:name="_Toc164865692"/>
      <w:bookmarkStart w:id="1915" w:name="_Toc164867019"/>
      <w:bookmarkStart w:id="1916" w:name="_Toc164868256"/>
      <w:bookmarkStart w:id="1917" w:name="_Toc158475413"/>
      <w:bookmarkStart w:id="1918" w:name="_Toc158477774"/>
      <w:bookmarkStart w:id="1919" w:name="_Toc158478539"/>
      <w:bookmarkStart w:id="1920" w:name="_Toc158489687"/>
      <w:bookmarkStart w:id="1921" w:name="_Toc158502457"/>
      <w:bookmarkStart w:id="1922" w:name="_Toc158644754"/>
      <w:bookmarkStart w:id="1923" w:name="_Toc158663174"/>
      <w:bookmarkEnd w:id="1914"/>
      <w:bookmarkEnd w:id="1915"/>
      <w:bookmarkEnd w:id="1916"/>
      <w:r w:rsidRPr="00A75846">
        <w:t>G</w:t>
      </w:r>
      <w:bookmarkEnd w:id="1917"/>
      <w:bookmarkEnd w:id="1918"/>
      <w:bookmarkEnd w:id="1919"/>
      <w:bookmarkEnd w:id="1920"/>
      <w:bookmarkEnd w:id="1921"/>
      <w:bookmarkEnd w:id="1922"/>
      <w:bookmarkEnd w:id="1923"/>
      <w:r w:rsidRPr="00A75846">
        <w:t>ENERAL</w:t>
      </w:r>
    </w:p>
    <w:p w14:paraId="5014C1CA" w14:textId="07EF0356" w:rsidR="003C1982" w:rsidRPr="00A75846" w:rsidRDefault="00CD6785" w:rsidP="003C1982">
      <w:pPr>
        <w:pStyle w:val="AnnexesClanek11"/>
      </w:pPr>
      <w:bookmarkStart w:id="1924" w:name="_Toc164861981"/>
      <w:bookmarkStart w:id="1925" w:name="_Toc164862535"/>
      <w:bookmarkEnd w:id="1924"/>
      <w:bookmarkEnd w:id="1925"/>
      <w:r w:rsidRPr="00A75846">
        <w:t>Under this Contract the Contractor shall provide including, but not limited to, the following:</w:t>
      </w:r>
    </w:p>
    <w:p w14:paraId="6970A428" w14:textId="38260D37" w:rsidR="003105FB" w:rsidRPr="00A75846" w:rsidRDefault="003105FB" w:rsidP="003105FB">
      <w:pPr>
        <w:pStyle w:val="AnnexesClaneka"/>
      </w:pPr>
      <w:r w:rsidRPr="00A75846">
        <w:t xml:space="preserve">design, delivery, assembly, supervision of installation, </w:t>
      </w:r>
      <w:proofErr w:type="gramStart"/>
      <w:r w:rsidRPr="00A75846">
        <w:t>commissioning</w:t>
      </w:r>
      <w:proofErr w:type="gramEnd"/>
      <w:r w:rsidRPr="00A75846">
        <w:t xml:space="preserve">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w:t>
      </w:r>
      <w:proofErr w:type="gramStart"/>
      <w:r w:rsidRPr="00A75846">
        <w:t>tying</w:t>
      </w:r>
      <w:proofErr w:type="gramEnd"/>
      <w:r w:rsidRPr="00A75846">
        <w:t xml:space="preserve">-in” to the existing Customer’s facilities, </w:t>
      </w:r>
    </w:p>
    <w:p w14:paraId="2FB34659" w14:textId="714ED5C3"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 xml:space="preserve">granting of know-how, licenses, software and all intellectual property or other protected rights needed for proper operation, maintenance, </w:t>
      </w:r>
      <w:proofErr w:type="gramStart"/>
      <w:r w:rsidRPr="00A75846">
        <w:t>repairs</w:t>
      </w:r>
      <w:proofErr w:type="gramEnd"/>
      <w:r w:rsidRPr="00A75846">
        <w:t xml:space="preserve">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1654A0DA"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 xml:space="preserve">initial operations are started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 xml:space="preserve">software enabling reading, </w:t>
      </w:r>
      <w:proofErr w:type="gramStart"/>
      <w:r w:rsidRPr="00A75846">
        <w:t>editing</w:t>
      </w:r>
      <w:proofErr w:type="gramEnd"/>
      <w:r w:rsidRPr="00A75846">
        <w:t xml:space="preserve">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5611C458"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41FA2A19"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9B1496">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bookmarkStart w:id="1926" w:name="_Toc158475414"/>
      <w:bookmarkStart w:id="1927" w:name="_Toc158477775"/>
      <w:bookmarkStart w:id="1928" w:name="_Toc158478540"/>
      <w:bookmarkStart w:id="1929" w:name="_Toc158489688"/>
      <w:bookmarkStart w:id="1930" w:name="_Toc158502458"/>
      <w:bookmarkStart w:id="1931" w:name="_Toc158644755"/>
      <w:bookmarkStart w:id="1932" w:name="_Toc158663175"/>
      <w:bookmarkStart w:id="1933" w:name="_Toc159922375"/>
      <w:bookmarkStart w:id="1934" w:name="_Toc160195162"/>
      <w:bookmarkStart w:id="1935" w:name="_Toc164763022"/>
      <w:bookmarkStart w:id="1936" w:name="_Toc164769669"/>
      <w:bookmarkStart w:id="1937" w:name="_Toc164862264"/>
      <w:r w:rsidRPr="00A75846">
        <w:t xml:space="preserve">TECHNOLOGY AND </w:t>
      </w:r>
      <w:bookmarkStart w:id="1938" w:name="_Toc159922246"/>
      <w:bookmarkEnd w:id="1926"/>
      <w:bookmarkEnd w:id="1927"/>
      <w:bookmarkEnd w:id="1928"/>
      <w:bookmarkEnd w:id="1929"/>
      <w:bookmarkEnd w:id="1930"/>
      <w:bookmarkEnd w:id="1931"/>
      <w:bookmarkEnd w:id="1932"/>
      <w:bookmarkEnd w:id="1933"/>
      <w:bookmarkEnd w:id="1934"/>
      <w:bookmarkEnd w:id="1935"/>
      <w:bookmarkEnd w:id="1936"/>
      <w:bookmarkEnd w:id="1937"/>
      <w:bookmarkEnd w:id="1938"/>
      <w:r w:rsidRPr="00A75846">
        <w:t>ENGINEERING</w:t>
      </w:r>
    </w:p>
    <w:p w14:paraId="45643B72" w14:textId="119B9B6A"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1375FC4E"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305CEF4A"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7854B123" w:rsidR="004F11BA" w:rsidRPr="00A75846" w:rsidRDefault="004F11BA" w:rsidP="004F11BA">
      <w:pPr>
        <w:pStyle w:val="AnnexesClaneka"/>
      </w:pPr>
      <w:r w:rsidRPr="00A75846">
        <w:t xml:space="preserve">services related to the transfer of know-how, patents, trademarks, industrial designs, </w:t>
      </w:r>
      <w:proofErr w:type="gramStart"/>
      <w:r w:rsidRPr="00A75846">
        <w:t>software</w:t>
      </w:r>
      <w:proofErr w:type="gramEnd"/>
      <w:r w:rsidRPr="00A75846">
        <w:t xml:space="preserv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939" w:name="_Ref171342062"/>
      <w:bookmarkStart w:id="1940" w:name="_Toc158475416"/>
      <w:bookmarkStart w:id="1941" w:name="_Toc158477776"/>
      <w:bookmarkStart w:id="1942" w:name="_Toc158478541"/>
      <w:bookmarkStart w:id="1943" w:name="_Toc158489689"/>
      <w:bookmarkStart w:id="1944" w:name="_Toc158502459"/>
      <w:bookmarkStart w:id="1945" w:name="_Ref158644173"/>
      <w:bookmarkStart w:id="1946" w:name="_Toc158644756"/>
      <w:bookmarkStart w:id="1947" w:name="_Toc158663176"/>
      <w:bookmarkStart w:id="1948" w:name="_Toc164763023"/>
      <w:bookmarkStart w:id="1949" w:name="_Toc164769670"/>
      <w:bookmarkStart w:id="1950" w:name="_Toc164862265"/>
      <w:r w:rsidRPr="00A75846">
        <w:lastRenderedPageBreak/>
        <w:t>DOCUMENTATION</w:t>
      </w:r>
      <w:bookmarkEnd w:id="1939"/>
      <w:bookmarkEnd w:id="1940"/>
      <w:bookmarkEnd w:id="1941"/>
      <w:bookmarkEnd w:id="1942"/>
      <w:bookmarkEnd w:id="1943"/>
      <w:bookmarkEnd w:id="1944"/>
      <w:bookmarkEnd w:id="1945"/>
      <w:bookmarkEnd w:id="1946"/>
      <w:bookmarkEnd w:id="1947"/>
      <w:bookmarkEnd w:id="1948"/>
      <w:bookmarkEnd w:id="1949"/>
      <w:bookmarkEnd w:id="1950"/>
    </w:p>
    <w:p w14:paraId="39889033" w14:textId="641C81F3"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9B1496">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4A3B802"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6EF9D638"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3C9310DB" w:rsidR="00070534" w:rsidRPr="00A75846" w:rsidRDefault="00A86E96" w:rsidP="00070534">
      <w:pPr>
        <w:pStyle w:val="AnnexesClanek11"/>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bookmarkStart w:id="1951" w:name="_Ref165036981"/>
      <w:r w:rsidRPr="00A75846">
        <w:t>The project documentation prepared by the Contractor shall include:</w:t>
      </w:r>
      <w:bookmarkEnd w:id="1951"/>
    </w:p>
    <w:p w14:paraId="527C5318" w14:textId="10378E05" w:rsidR="00FE5A2E" w:rsidRPr="00A75846" w:rsidRDefault="00FF5CF1" w:rsidP="00FE5A2E">
      <w:pPr>
        <w:pStyle w:val="AnnexesClaneka"/>
        <w:rPr>
          <w:b/>
        </w:rPr>
      </w:pPr>
      <w:bookmarkStart w:id="1952" w:name="_Ref171342906"/>
      <w:bookmarkStart w:id="1953" w:name="_Ref165131895"/>
      <w:r w:rsidRPr="00A75846">
        <w:rPr>
          <w:b/>
        </w:rPr>
        <w:t>Documents for construction readiness</w:t>
      </w:r>
      <w:bookmarkEnd w:id="1952"/>
      <w:bookmarkEnd w:id="1953"/>
    </w:p>
    <w:p w14:paraId="21F9B778" w14:textId="70FA839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55961BA1"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954" w:name="_Ref171342895"/>
      <w:bookmarkStart w:id="1955" w:name="_Ref165647529"/>
      <w:bookmarkStart w:id="1956" w:name="_Ref165131947"/>
      <w:r w:rsidRPr="00A75846">
        <w:rPr>
          <w:b/>
        </w:rPr>
        <w:lastRenderedPageBreak/>
        <w:t>Documents for basic engineering</w:t>
      </w:r>
      <w:bookmarkEnd w:id="1954"/>
      <w:bookmarkEnd w:id="1955"/>
    </w:p>
    <w:p w14:paraId="1535248B" w14:textId="7AAED41D"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200C5A91"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14FB343C"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957" w:name="_Ref171342886"/>
      <w:bookmarkStart w:id="1958" w:name="_Ref165647488"/>
      <w:r w:rsidRPr="00A75846">
        <w:rPr>
          <w:b/>
        </w:rPr>
        <w:t>Documents for installation of the Equipment</w:t>
      </w:r>
      <w:bookmarkEnd w:id="1956"/>
      <w:bookmarkEnd w:id="1957"/>
      <w:bookmarkEnd w:id="1958"/>
    </w:p>
    <w:p w14:paraId="1225A537" w14:textId="64750599"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w:t>
      </w:r>
      <w:proofErr w:type="gramStart"/>
      <w:r w:rsidRPr="00A75846">
        <w:t>maintenance</w:t>
      </w:r>
      <w:proofErr w:type="gramEnd"/>
      <w:r w:rsidRPr="00A75846">
        <w:t xml:space="preserve"> and repairs of the Equipment; </w:t>
      </w:r>
    </w:p>
    <w:p w14:paraId="1D0948BB" w14:textId="77777777" w:rsidR="006142D5" w:rsidRPr="00A75846" w:rsidRDefault="006142D5" w:rsidP="00F128FA">
      <w:pPr>
        <w:pStyle w:val="AnnexesClaneki"/>
        <w:keepNext w:val="0"/>
      </w:pPr>
      <w:r w:rsidRPr="00A75846">
        <w:t xml:space="preserve">detailed assembly, installation, erection, commissioning, </w:t>
      </w:r>
      <w:proofErr w:type="gramStart"/>
      <w:r w:rsidRPr="00A75846">
        <w:t>operation</w:t>
      </w:r>
      <w:proofErr w:type="gramEnd"/>
      <w:r w:rsidRPr="00A75846">
        <w:t xml:space="preserve"> and maintenance manuals for each appropriate unit of the Equipment; and</w:t>
      </w:r>
    </w:p>
    <w:p w14:paraId="168EE85D" w14:textId="7864A0BC"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4673DF9C"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66563C16" w:rsidR="00B15E2F" w:rsidRPr="00A75846" w:rsidRDefault="00B15E2F" w:rsidP="00B15E2F">
      <w:pPr>
        <w:pStyle w:val="AnnexesClaneki"/>
      </w:pPr>
      <w:r w:rsidRPr="00A75846">
        <w:t xml:space="preserve">“as </w:t>
      </w:r>
      <w:proofErr w:type="gramStart"/>
      <w:r w:rsidRPr="00A75846">
        <w:t>built“ documentation</w:t>
      </w:r>
      <w:proofErr w:type="gramEnd"/>
      <w:r w:rsidRPr="00A75846">
        <w:t xml:space="preserve"> of the actually performed Work in one three (3) copies, including electronic version;</w:t>
      </w:r>
    </w:p>
    <w:p w14:paraId="46130351" w14:textId="154BFEB9"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1B6C3FA4" w:rsidR="00B15E2F" w:rsidRPr="00A75846" w:rsidRDefault="00B15E2F" w:rsidP="00B15E2F">
      <w:pPr>
        <w:pStyle w:val="AnnexesClaneki"/>
      </w:pPr>
      <w:r w:rsidRPr="00A75846">
        <w:t xml:space="preserve">itemized list of equipment which is part of the Work, with attestations, inspection books and certificates of quality, </w:t>
      </w:r>
      <w:proofErr w:type="gramStart"/>
      <w:r w:rsidRPr="00A75846">
        <w:t>origin</w:t>
      </w:r>
      <w:proofErr w:type="gramEnd"/>
      <w:r w:rsidRPr="00A75846">
        <w:t xml:space="preserve">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bookmarkStart w:id="1959" w:name="_Ref165038753"/>
      <w:r w:rsidRPr="00A75846">
        <w:t>accompanying technical documentation, including the subcontractor’s file, erection manuals, Cold Commissioning and Hot Commissioning manuals in compliance with the Contract;</w:t>
      </w:r>
      <w:bookmarkEnd w:id="1959"/>
      <w:r w:rsidRPr="00A75846">
        <w:t xml:space="preserve">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629AC775" w:rsidR="00B15E2F" w:rsidRPr="00A75846" w:rsidRDefault="00B15E2F" w:rsidP="00F128FA">
      <w:pPr>
        <w:pStyle w:val="AnnexesClaneki"/>
        <w:keepNext w:val="0"/>
        <w:ind w:left="1417" w:hanging="425"/>
      </w:pPr>
      <w:r w:rsidRPr="00A75846">
        <w:t xml:space="preserve">certificates and inspection books enabling the approval of the Equipment, its operation, maintenance, </w:t>
      </w:r>
      <w:proofErr w:type="gramStart"/>
      <w:r w:rsidRPr="00A75846">
        <w:t>repairs</w:t>
      </w:r>
      <w:proofErr w:type="gramEnd"/>
      <w:r w:rsidRPr="00A75846">
        <w:t xml:space="preserve">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 xml:space="preserve">documentation required for successful completion of Customer’s operators training including training of safe operation system, </w:t>
      </w:r>
      <w:proofErr w:type="gramStart"/>
      <w:r w:rsidRPr="00A75846">
        <w:t>training</w:t>
      </w:r>
      <w:proofErr w:type="gramEnd"/>
      <w:r w:rsidRPr="00A75846">
        <w:t xml:space="preserve">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2725EADE"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w:t>
      </w:r>
      <w:proofErr w:type="spellStart"/>
      <w:r w:rsidRPr="00A75846">
        <w:t>stp</w:t>
      </w:r>
      <w:proofErr w:type="spellEnd"/>
      <w:r w:rsidRPr="00A75846">
        <w:t xml:space="preserve">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 xml:space="preserve">bill of materials (BOM) of spare parts in PDF and </w:t>
      </w:r>
      <w:proofErr w:type="spellStart"/>
      <w:r w:rsidRPr="00A75846">
        <w:t>xls</w:t>
      </w:r>
      <w:proofErr w:type="spellEnd"/>
      <w:r w:rsidRPr="00A75846">
        <w:t xml:space="preserve"> format (in scope: type designation, order number, manufacturer, standard, size, etc.);</w:t>
      </w:r>
    </w:p>
    <w:p w14:paraId="154CDB48" w14:textId="77777777" w:rsidR="003454E3" w:rsidRPr="00A75846" w:rsidRDefault="003454E3" w:rsidP="003454E3">
      <w:pPr>
        <w:pStyle w:val="AnnexesClaneki"/>
      </w:pPr>
      <w:r w:rsidRPr="00A75846">
        <w:t xml:space="preserve">BOM of consumable parts in PDF and </w:t>
      </w:r>
      <w:proofErr w:type="spellStart"/>
      <w:r w:rsidRPr="00A75846">
        <w:t>xls</w:t>
      </w:r>
      <w:proofErr w:type="spellEnd"/>
      <w:r w:rsidRPr="00A75846">
        <w:t xml:space="preserve"> format (in scope: name, order number, manufacturer, reference to drawing, standard, dimension, etc.);</w:t>
      </w:r>
    </w:p>
    <w:p w14:paraId="4085267C" w14:textId="74B0134C" w:rsidR="003454E3" w:rsidRPr="00A75846" w:rsidRDefault="003454E3" w:rsidP="003454E3">
      <w:pPr>
        <w:pStyle w:val="AnnexesClaneki"/>
      </w:pPr>
      <w:r w:rsidRPr="00A75846">
        <w:t xml:space="preserve">maintenance, </w:t>
      </w:r>
      <w:proofErr w:type="gramStart"/>
      <w:r w:rsidRPr="00A75846">
        <w:t>control</w:t>
      </w:r>
      <w:proofErr w:type="gramEnd"/>
      <w:r w:rsidRPr="00A75846">
        <w:t xml:space="preserve">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59F48B69"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15952219"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bookmarkStart w:id="1960" w:name="_Toc158475417"/>
      <w:bookmarkStart w:id="1961" w:name="_Toc158477777"/>
      <w:bookmarkStart w:id="1962" w:name="_Toc158478542"/>
      <w:bookmarkStart w:id="1963" w:name="_Toc158489690"/>
      <w:bookmarkStart w:id="1964" w:name="_Toc158502460"/>
      <w:bookmarkStart w:id="1965" w:name="_Toc158644757"/>
      <w:bookmarkStart w:id="1966" w:name="_Toc158663177"/>
      <w:bookmarkStart w:id="1967" w:name="_Toc159922377"/>
      <w:bookmarkStart w:id="1968" w:name="_Toc160195164"/>
      <w:bookmarkStart w:id="1969" w:name="_Toc164763024"/>
      <w:bookmarkStart w:id="1970" w:name="_Toc164769671"/>
      <w:bookmarkStart w:id="1971" w:name="_Toc164862266"/>
      <w:r w:rsidRPr="00A75846">
        <w:t>CUSTOMER'S STAFF TRAINING</w:t>
      </w:r>
      <w:bookmarkStart w:id="1972" w:name="_Toc159858936"/>
      <w:bookmarkStart w:id="1973" w:name="_Toc15992224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p>
    <w:p w14:paraId="2F1F454E" w14:textId="10F92EEF" w:rsidR="00313E94" w:rsidRPr="00A75846" w:rsidRDefault="00313E94" w:rsidP="00313E94">
      <w:pPr>
        <w:pStyle w:val="AnnexesClanek11"/>
      </w:pPr>
      <w:r w:rsidRPr="00A75846">
        <w:t xml:space="preserve">The Contractor shall conduct training of the Customer’s personnel on-Site and/or manufacturing site of the Contractor, in </w:t>
      </w:r>
      <w:commentRangeStart w:id="1974"/>
      <w:commentRangeStart w:id="1975"/>
      <w:r w:rsidRPr="00A75846">
        <w:t>assembly</w:t>
      </w:r>
      <w:del w:id="1976" w:author="AIB" w:date="2024-07-08T20:48:00Z" w16du:dateUtc="2024-07-08T18:48:00Z">
        <w:r w:rsidR="002C3A34" w:rsidRPr="00F5220B">
          <w:delText>,</w:delText>
        </w:r>
      </w:del>
      <w:ins w:id="1977" w:author="AIB" w:date="2024-07-08T20:48:00Z" w16du:dateUtc="2024-07-08T18:48:00Z">
        <w:r w:rsidRPr="00A75846">
          <w:t xml:space="preserve"> of operational parts required for production (moulds etc.),</w:t>
        </w:r>
      </w:ins>
      <w:commentRangeEnd w:id="1974"/>
      <w:r w:rsidR="002D70FE">
        <w:rPr>
          <w:rStyle w:val="Odkaznakoment"/>
          <w:rFonts w:cs="Times New Roman"/>
          <w:bCs w:val="0"/>
          <w:iCs w:val="0"/>
          <w:lang w:val="en-US" w:eastAsia="cs-CZ"/>
        </w:rPr>
        <w:commentReference w:id="1974"/>
      </w:r>
      <w:commentRangeEnd w:id="1975"/>
      <w:r w:rsidR="005C3784">
        <w:rPr>
          <w:rStyle w:val="Odkaznakoment"/>
          <w:rFonts w:cs="Times New Roman"/>
          <w:bCs w:val="0"/>
          <w:iCs w:val="0"/>
          <w:lang w:val="en-US" w:eastAsia="cs-CZ"/>
        </w:rPr>
        <w:commentReference w:id="1975"/>
      </w:r>
      <w:r w:rsidRPr="00A75846">
        <w:t xml:space="preserve"> commissioning, operation, maintenance and/or repair of the Work.</w:t>
      </w:r>
    </w:p>
    <w:p w14:paraId="5CDBAFEC" w14:textId="7D4BEBD9" w:rsidR="00D31A2B" w:rsidRPr="00A75846" w:rsidRDefault="00313E94" w:rsidP="00313E94">
      <w:pPr>
        <w:pStyle w:val="AnnexesClanek11"/>
      </w:pPr>
      <w:r w:rsidRPr="00A75846">
        <w:t xml:space="preserve">More detailed requirements on training hereunder </w:t>
      </w:r>
      <w:del w:id="1978" w:author="AIB" w:date="2024-07-08T20:48:00Z" w16du:dateUtc="2024-07-08T18:48:00Z">
        <w:r w:rsidR="00AF41C5" w:rsidRPr="00F5220B">
          <w:delText>is</w:delText>
        </w:r>
      </w:del>
      <w:ins w:id="1979" w:author="AIB" w:date="2024-07-08T20:48:00Z" w16du:dateUtc="2024-07-08T18:48:00Z">
        <w:r w:rsidR="00923D7F">
          <w:t>are</w:t>
        </w:r>
      </w:ins>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bookmarkStart w:id="1980" w:name="_Toc158475418"/>
      <w:bookmarkStart w:id="1981" w:name="_Toc158477778"/>
      <w:bookmarkStart w:id="1982" w:name="_Toc158478543"/>
      <w:bookmarkStart w:id="1983" w:name="_Toc158489691"/>
      <w:bookmarkStart w:id="1984" w:name="_Toc158502461"/>
      <w:bookmarkStart w:id="1985" w:name="_Toc158644758"/>
      <w:bookmarkStart w:id="1986" w:name="_Toc158663178"/>
      <w:bookmarkStart w:id="1987" w:name="_Toc164763025"/>
      <w:bookmarkStart w:id="1988" w:name="_Toc164769672"/>
      <w:bookmarkStart w:id="1989" w:name="_Toc164862267"/>
      <w:r w:rsidRPr="00A75846">
        <w:lastRenderedPageBreak/>
        <w:t>P</w:t>
      </w:r>
      <w:bookmarkEnd w:id="1980"/>
      <w:bookmarkEnd w:id="1981"/>
      <w:bookmarkEnd w:id="1982"/>
      <w:bookmarkEnd w:id="1983"/>
      <w:bookmarkEnd w:id="1984"/>
      <w:bookmarkEnd w:id="1985"/>
      <w:bookmarkEnd w:id="1986"/>
      <w:r w:rsidRPr="00A75846">
        <w:t>ERMITTING</w:t>
      </w:r>
      <w:bookmarkEnd w:id="1987"/>
      <w:bookmarkEnd w:id="1988"/>
      <w:bookmarkEnd w:id="1989"/>
    </w:p>
    <w:p w14:paraId="5FBCA5E2" w14:textId="13CA3BEC"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990" w:name="_Ref171350299"/>
      <w:bookmarkStart w:id="1991" w:name="_Ref158495057"/>
      <w:r w:rsidRPr="00A75846">
        <w:t>Under this Contract, the Contractor shall provide to the Customer the following:</w:t>
      </w:r>
      <w:bookmarkEnd w:id="1990"/>
      <w:bookmarkEnd w:id="1991"/>
    </w:p>
    <w:p w14:paraId="3734A873" w14:textId="7593AB5A" w:rsidR="004579E0" w:rsidRPr="00A75846" w:rsidRDefault="004579E0" w:rsidP="004579E0">
      <w:pPr>
        <w:pStyle w:val="AnnexesClaneka"/>
      </w:pPr>
      <w:r w:rsidRPr="00A75846">
        <w:t xml:space="preserve">accessories, </w:t>
      </w:r>
      <w:proofErr w:type="gramStart"/>
      <w:r w:rsidRPr="00A75846">
        <w:t>parts</w:t>
      </w:r>
      <w:proofErr w:type="gramEnd"/>
      <w:r w:rsidRPr="00A75846">
        <w:t xml:space="preserve">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5726424B" w:rsidR="003267DE" w:rsidRPr="00A75846" w:rsidRDefault="004579E0" w:rsidP="004579E0">
      <w:pPr>
        <w:pStyle w:val="AnnexesClaneka"/>
      </w:pPr>
      <w:bookmarkStart w:id="1992" w:name="_Ref171342028"/>
      <w:bookmarkStart w:id="1993" w:name="_Ref16537685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5C3784">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w:t>
      </w:r>
      <w:bookmarkStart w:id="1994" w:name="_Ref158495059"/>
      <w:bookmarkStart w:id="1995" w:name="_Ref159847577"/>
      <w:r w:rsidRPr="00A75846">
        <w:t>Such spare parts shall be deemed as the Contractor’s recommendation and the final scope, amount of, and the date of order for such spare parts to</w:t>
      </w:r>
      <w:r w:rsidR="0002396B" w:rsidRPr="00A75846">
        <w:t> </w:t>
      </w:r>
      <w:r w:rsidRPr="00A75846">
        <w:t xml:space="preserve">be delivered by the Contractor, shall be of the Customer’s responsibility and </w:t>
      </w:r>
      <w:proofErr w:type="gramStart"/>
      <w:r w:rsidRPr="00A75846">
        <w:t>any and all</w:t>
      </w:r>
      <w:proofErr w:type="gramEnd"/>
      <w:r w:rsidRPr="00A75846">
        <w:t xml:space="preserve">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992"/>
      <w:bookmarkEnd w:id="1993"/>
      <w:bookmarkEnd w:id="1994"/>
      <w:bookmarkEnd w:id="1995"/>
    </w:p>
    <w:p w14:paraId="24E2DB0D" w14:textId="5A4CE433"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9B1496">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72B8AA54" w:rsidR="00126149" w:rsidRPr="00A75846" w:rsidRDefault="006767D8" w:rsidP="00126149">
      <w:pPr>
        <w:pStyle w:val="AnnexesClanek11"/>
      </w:pPr>
      <w:r w:rsidRPr="00A75846">
        <w:t>Within [</w:t>
      </w:r>
      <w:r w:rsidRPr="000D6AAF">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9B1496">
        <w:t>6.1(b)</w:t>
      </w:r>
      <w:r w:rsidR="0036421E" w:rsidRPr="00A75846">
        <w:fldChar w:fldCharType="end"/>
      </w:r>
      <w:r w:rsidRPr="00A75846">
        <w:t xml:space="preserve"> of this Annex to:</w:t>
      </w:r>
    </w:p>
    <w:p w14:paraId="3DB87036" w14:textId="316B593E"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 xml:space="preserve">following such termination, to furnish at no cost to the Customer, the blueprints, </w:t>
      </w:r>
      <w:proofErr w:type="gramStart"/>
      <w:r w:rsidRPr="00A75846">
        <w:t>drawings</w:t>
      </w:r>
      <w:proofErr w:type="gramEnd"/>
      <w:r w:rsidRPr="00A75846">
        <w:t xml:space="preserve">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bookmarkStart w:id="1996" w:name="_Toc164762606"/>
      <w:bookmarkStart w:id="1997" w:name="_Toc164762706"/>
      <w:bookmarkStart w:id="1998" w:name="_Toc164762806"/>
      <w:bookmarkStart w:id="1999" w:name="_Toc164763027"/>
      <w:bookmarkStart w:id="2000" w:name="_Toc164763132"/>
      <w:bookmarkStart w:id="2001" w:name="_Toc164769674"/>
      <w:bookmarkStart w:id="2002" w:name="_Toc164779414"/>
      <w:bookmarkStart w:id="2003" w:name="_Toc164861469"/>
      <w:bookmarkStart w:id="2004" w:name="_Toc164862003"/>
      <w:bookmarkStart w:id="2005" w:name="_Toc164862557"/>
      <w:bookmarkStart w:id="2006" w:name="_Toc164862493"/>
      <w:bookmarkStart w:id="2007" w:name="_Toc164862858"/>
      <w:bookmarkStart w:id="2008" w:name="_Toc164762607"/>
      <w:bookmarkStart w:id="2009" w:name="_Toc164762707"/>
      <w:bookmarkStart w:id="2010" w:name="_Toc164762807"/>
      <w:bookmarkStart w:id="2011" w:name="_Toc164763028"/>
      <w:bookmarkStart w:id="2012" w:name="_Toc164763133"/>
      <w:bookmarkStart w:id="2013" w:name="_Toc164769675"/>
      <w:bookmarkStart w:id="2014" w:name="_Toc164779415"/>
      <w:bookmarkStart w:id="2015" w:name="_Toc164861470"/>
      <w:bookmarkStart w:id="2016" w:name="_Toc164862004"/>
      <w:bookmarkStart w:id="2017" w:name="_Toc164862558"/>
      <w:bookmarkStart w:id="2018" w:name="_Toc164862494"/>
      <w:bookmarkStart w:id="2019" w:name="_Toc164862859"/>
      <w:bookmarkStart w:id="2020" w:name="_Toc164761952"/>
      <w:bookmarkStart w:id="2021" w:name="_Toc164762609"/>
      <w:bookmarkStart w:id="2022" w:name="_Toc164762709"/>
      <w:bookmarkStart w:id="2023" w:name="_Toc164762809"/>
      <w:bookmarkStart w:id="2024" w:name="_Toc164763030"/>
      <w:bookmarkStart w:id="2025" w:name="_Toc164763135"/>
      <w:bookmarkStart w:id="2026" w:name="_Toc164769677"/>
      <w:bookmarkStart w:id="2027" w:name="_Toc164779417"/>
      <w:bookmarkStart w:id="2028" w:name="_Toc164861472"/>
      <w:bookmarkStart w:id="2029" w:name="_Toc164862006"/>
      <w:bookmarkStart w:id="2030" w:name="_Toc164862560"/>
      <w:bookmarkStart w:id="2031" w:name="_Toc164862496"/>
      <w:bookmarkStart w:id="2032" w:name="_Toc164862861"/>
      <w:bookmarkStart w:id="2033" w:name="_Toc164863427"/>
      <w:bookmarkStart w:id="2034" w:name="_Toc164865696"/>
      <w:bookmarkStart w:id="2035" w:name="_Toc164761953"/>
      <w:bookmarkStart w:id="2036" w:name="_Toc164762610"/>
      <w:bookmarkStart w:id="2037" w:name="_Toc164762710"/>
      <w:bookmarkStart w:id="2038" w:name="_Toc164762810"/>
      <w:bookmarkStart w:id="2039" w:name="_Toc164763031"/>
      <w:bookmarkStart w:id="2040" w:name="_Toc164763136"/>
      <w:bookmarkStart w:id="2041" w:name="_Toc164769678"/>
      <w:bookmarkStart w:id="2042" w:name="_Toc164779418"/>
      <w:bookmarkStart w:id="2043" w:name="_Toc164861473"/>
      <w:bookmarkStart w:id="2044" w:name="_Toc164862007"/>
      <w:bookmarkStart w:id="2045" w:name="_Toc164862561"/>
      <w:bookmarkStart w:id="2046" w:name="_Toc164862497"/>
      <w:bookmarkStart w:id="2047" w:name="_Toc164862862"/>
      <w:bookmarkStart w:id="2048" w:name="_Toc164863428"/>
      <w:bookmarkStart w:id="2049" w:name="_Toc164865697"/>
      <w:bookmarkStart w:id="2050" w:name="_Toc164761954"/>
      <w:bookmarkStart w:id="2051" w:name="_Toc164762611"/>
      <w:bookmarkStart w:id="2052" w:name="_Toc164762711"/>
      <w:bookmarkStart w:id="2053" w:name="_Toc164762811"/>
      <w:bookmarkStart w:id="2054" w:name="_Toc164763032"/>
      <w:bookmarkStart w:id="2055" w:name="_Toc164763137"/>
      <w:bookmarkStart w:id="2056" w:name="_Toc164769679"/>
      <w:bookmarkStart w:id="2057" w:name="_Toc164779419"/>
      <w:bookmarkStart w:id="2058" w:name="_Toc164861474"/>
      <w:bookmarkStart w:id="2059" w:name="_Toc164862008"/>
      <w:bookmarkStart w:id="2060" w:name="_Toc164862562"/>
      <w:bookmarkStart w:id="2061" w:name="_Toc164862498"/>
      <w:bookmarkStart w:id="2062" w:name="_Toc164862863"/>
      <w:bookmarkStart w:id="2063" w:name="_Toc164863429"/>
      <w:bookmarkStart w:id="2064" w:name="_Toc164865698"/>
      <w:bookmarkStart w:id="2065" w:name="_Toc164761955"/>
      <w:bookmarkStart w:id="2066" w:name="_Toc164762612"/>
      <w:bookmarkStart w:id="2067" w:name="_Toc164762712"/>
      <w:bookmarkStart w:id="2068" w:name="_Toc164762812"/>
      <w:bookmarkStart w:id="2069" w:name="_Toc164763033"/>
      <w:bookmarkStart w:id="2070" w:name="_Toc164763138"/>
      <w:bookmarkStart w:id="2071" w:name="_Toc164769680"/>
      <w:bookmarkStart w:id="2072" w:name="_Toc164779169"/>
      <w:bookmarkStart w:id="2073" w:name="_Toc164779420"/>
      <w:bookmarkStart w:id="2074" w:name="_Toc164857695"/>
      <w:bookmarkStart w:id="2075" w:name="_Toc164861475"/>
      <w:bookmarkStart w:id="2076" w:name="_Toc164862009"/>
      <w:bookmarkStart w:id="2077" w:name="_Toc164862563"/>
      <w:bookmarkStart w:id="2078" w:name="_Toc164862275"/>
      <w:bookmarkStart w:id="2079" w:name="_Toc164862499"/>
      <w:bookmarkStart w:id="2080" w:name="_Toc164862864"/>
      <w:bookmarkStart w:id="2081" w:name="_Toc164863430"/>
      <w:bookmarkStart w:id="2082" w:name="_Toc164865699"/>
      <w:bookmarkStart w:id="2083" w:name="_Toc164870998"/>
      <w:bookmarkStart w:id="2084" w:name="_Toc164871245"/>
      <w:bookmarkStart w:id="2085" w:name="_Toc164871334"/>
      <w:bookmarkStart w:id="2086" w:name="_Toc164871409"/>
      <w:bookmarkStart w:id="2087" w:name="_Toc164871484"/>
      <w:bookmarkStart w:id="2088" w:name="_Toc164871663"/>
      <w:bookmarkStart w:id="2089" w:name="_Toc164872156"/>
      <w:bookmarkStart w:id="2090" w:name="_Toc164861567"/>
      <w:bookmarkStart w:id="2091" w:name="_Toc164862277"/>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r w:rsidRPr="00A75846">
        <w:rPr>
          <w:lang w:val="en-GB"/>
        </w:rPr>
        <w:lastRenderedPageBreak/>
        <w:t>ANNEX 3</w:t>
      </w:r>
      <w:bookmarkEnd w:id="2090"/>
      <w:bookmarkEnd w:id="2091"/>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bookmarkStart w:id="2092" w:name="_Toc164862279"/>
      <w:bookmarkStart w:id="2093" w:name="_Toc164763035"/>
      <w:bookmarkStart w:id="2094" w:name="_Toc164769682"/>
      <w:r w:rsidRPr="00A75846">
        <w:t>COLD COMMISSIONING</w:t>
      </w:r>
      <w:bookmarkEnd w:id="2092"/>
      <w:r w:rsidRPr="00A75846">
        <w:t xml:space="preserve"> PARAMETERS</w:t>
      </w:r>
    </w:p>
    <w:p w14:paraId="346765F2" w14:textId="30D7B252" w:rsidR="000625BD" w:rsidRPr="00A75846" w:rsidRDefault="007B5409" w:rsidP="000625BD">
      <w:pPr>
        <w:pStyle w:val="AnnexesClanek11"/>
      </w:pPr>
      <w:r w:rsidRPr="00A75846">
        <w:t xml:space="preserve">Through the course of the Cold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9B1496">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bookmarkStart w:id="2095" w:name="_Toc164862280"/>
      <w:r w:rsidRPr="00A75846">
        <w:t>HOT COMMISSIONING</w:t>
      </w:r>
      <w:bookmarkStart w:id="2096" w:name="_Toc164862016"/>
      <w:bookmarkStart w:id="2097" w:name="_Toc164862570"/>
      <w:bookmarkStart w:id="2098" w:name="_Toc164862017"/>
      <w:bookmarkStart w:id="2099" w:name="_Toc164862571"/>
      <w:bookmarkStart w:id="2100" w:name="_Toc164862018"/>
      <w:bookmarkStart w:id="2101" w:name="_Toc164862572"/>
      <w:bookmarkEnd w:id="2093"/>
      <w:bookmarkEnd w:id="2094"/>
      <w:bookmarkEnd w:id="2095"/>
      <w:bookmarkEnd w:id="2096"/>
      <w:bookmarkEnd w:id="2097"/>
      <w:bookmarkEnd w:id="2098"/>
      <w:bookmarkEnd w:id="2099"/>
      <w:bookmarkEnd w:id="2100"/>
      <w:bookmarkEnd w:id="2101"/>
      <w:r w:rsidRPr="00A75846">
        <w:t xml:space="preserve"> PARAMETERS</w:t>
      </w:r>
    </w:p>
    <w:p w14:paraId="13982DAC" w14:textId="6CF82601" w:rsidR="002633A7" w:rsidRPr="00A75846" w:rsidRDefault="001A531B" w:rsidP="002633A7">
      <w:pPr>
        <w:pStyle w:val="AnnexesClanek11"/>
      </w:pPr>
      <w:r w:rsidRPr="00A75846">
        <w:t xml:space="preserve">Through the course of the Hot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9B1496">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2102" w:name="_Ref171348402"/>
      <w:bookmarkStart w:id="2103" w:name="_Ref165220991"/>
      <w:r w:rsidRPr="00A75846">
        <w:t>INITIAL OPERATION TESTS PARAMETERS</w:t>
      </w:r>
      <w:bookmarkEnd w:id="2102"/>
      <w:bookmarkEnd w:id="2103"/>
    </w:p>
    <w:p w14:paraId="3F2A7A83" w14:textId="0003C9E8" w:rsidR="00FD630A" w:rsidRPr="00A75846" w:rsidRDefault="00FD630A" w:rsidP="00FD630A">
      <w:pPr>
        <w:pStyle w:val="AnnexesClanek11"/>
      </w:pPr>
      <w:r w:rsidRPr="00A75846">
        <w:t xml:space="preserve">Through the course of the Initial Operation Tests,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9B1496">
        <w:t>23.1(d)</w:t>
      </w:r>
      <w:r w:rsidR="00767C0E" w:rsidRPr="00A75846">
        <w:fldChar w:fldCharType="end"/>
      </w:r>
      <w:r w:rsidRPr="00A75846">
        <w:t xml:space="preserve"> of the Contract shall be performed.</w:t>
      </w:r>
    </w:p>
    <w:p w14:paraId="5BAAD286" w14:textId="2C6577E3"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4BB5188E" w:rsidR="00285C45" w:rsidRPr="00A75846" w:rsidRDefault="00FD630A" w:rsidP="00FD630A">
      <w:pPr>
        <w:pStyle w:val="AnnexesClanek11"/>
      </w:pPr>
      <w:bookmarkStart w:id="2104" w:name="_Ref165221114"/>
      <w:r w:rsidRPr="00A75846">
        <w:t>Further, during the Initial Operation Tests the following parameters will be monitored and</w:t>
      </w:r>
      <w:r w:rsidR="0002396B" w:rsidRPr="00A75846">
        <w:t> </w:t>
      </w:r>
      <w:r w:rsidRPr="00A75846">
        <w:t>activities, processes and checks performed:</w:t>
      </w:r>
      <w:bookmarkEnd w:id="2104"/>
    </w:p>
    <w:p w14:paraId="2EEC64EB" w14:textId="77777777" w:rsidR="0056586A" w:rsidRPr="00A75846" w:rsidRDefault="0056586A" w:rsidP="0056586A">
      <w:pPr>
        <w:pStyle w:val="AnnexesClaneka"/>
      </w:pPr>
      <w:bookmarkStart w:id="2105" w:name="_Hlk165139161"/>
      <w:r w:rsidRPr="00A75846">
        <w:t>trouble-free operation of the Equipment (from the takeover point (furnace spout) to the exit packaging);</w:t>
      </w:r>
    </w:p>
    <w:p w14:paraId="3DE86822" w14:textId="027CB1CA"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 xml:space="preserve">consumption of electricity </w:t>
      </w:r>
      <w:commentRangeStart w:id="2106"/>
      <w:commentRangeStart w:id="2107"/>
      <w:r w:rsidRPr="00A75846">
        <w:t>by</w:t>
      </w:r>
      <w:commentRangeEnd w:id="2106"/>
      <w:r w:rsidR="00B035F8">
        <w:rPr>
          <w:rStyle w:val="Odkaznakoment"/>
          <w:lang w:val="en-US" w:eastAsia="cs-CZ"/>
        </w:rPr>
        <w:commentReference w:id="2106"/>
      </w:r>
      <w:commentRangeEnd w:id="2107"/>
      <w:r w:rsidR="004A0FE1">
        <w:rPr>
          <w:rStyle w:val="Odkaznakoment"/>
          <w:lang w:val="en-US" w:eastAsia="cs-CZ"/>
        </w:rPr>
        <w:commentReference w:id="2107"/>
      </w:r>
      <w:r w:rsidRPr="00A75846">
        <w:t xml:space="preserve">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2108" w:name="_Ref171348291"/>
      <w:bookmarkStart w:id="2109" w:name="_Ref165221104"/>
      <w:r w:rsidRPr="00A75846">
        <w:t>compliance of the Equipment with OEE parameters contained in Table 1 (</w:t>
      </w:r>
      <w:r w:rsidRPr="00073495">
        <w:rPr>
          <w:i/>
          <w:iCs/>
        </w:rPr>
        <w:t>OEE parameters for Initial Operation Tests</w:t>
      </w:r>
      <w:r w:rsidRPr="00A75846">
        <w:t>);</w:t>
      </w:r>
      <w:bookmarkEnd w:id="2108"/>
      <w:bookmarkEnd w:id="2109"/>
    </w:p>
    <w:p w14:paraId="0EEB9D91" w14:textId="77777777" w:rsidR="0056586A" w:rsidRPr="00A75846" w:rsidRDefault="0056586A" w:rsidP="0056586A">
      <w:pPr>
        <w:pStyle w:val="AnnexesClaneka"/>
      </w:pPr>
      <w:bookmarkStart w:id="2110" w:name="_Ref165221216"/>
      <w:commentRangeStart w:id="2111"/>
      <w:commentRangeStart w:id="2112"/>
      <w:r w:rsidRPr="00A75846">
        <w:t>compliance of the Equipment with the parameters for maximum total process scrap contained in Table 6 (</w:t>
      </w:r>
      <w:r w:rsidRPr="000D29A0">
        <w:rPr>
          <w:i/>
          <w:iCs/>
        </w:rPr>
        <w:t>Maximum total process scrap values</w:t>
      </w:r>
      <w:r w:rsidRPr="00A75846">
        <w:t>);</w:t>
      </w:r>
      <w:commentRangeEnd w:id="2111"/>
      <w:r w:rsidR="00026546">
        <w:rPr>
          <w:rStyle w:val="Odkaznakoment"/>
          <w:lang w:val="en-US" w:eastAsia="cs-CZ"/>
        </w:rPr>
        <w:commentReference w:id="2111"/>
      </w:r>
      <w:commentRangeEnd w:id="2112"/>
      <w:r w:rsidR="00994510">
        <w:rPr>
          <w:rStyle w:val="Odkaznakoment"/>
          <w:lang w:val="en-US" w:eastAsia="cs-CZ"/>
        </w:rPr>
        <w:commentReference w:id="2112"/>
      </w:r>
    </w:p>
    <w:p w14:paraId="0008792E" w14:textId="04BD409E"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bookmarkEnd w:id="2110"/>
    </w:p>
    <w:p w14:paraId="601D8159" w14:textId="5027D277" w:rsidR="0056586A" w:rsidRPr="00A75846" w:rsidRDefault="0056586A" w:rsidP="0056586A">
      <w:pPr>
        <w:pStyle w:val="AnnexesClaneka"/>
      </w:pPr>
      <w:commentRangeStart w:id="2113"/>
      <w:commentRangeStart w:id="2114"/>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the checks will be performed three times (3×) per cast (beginning, middle and end of cast) on one billet from each cast strand;</w:t>
      </w:r>
      <w:commentRangeEnd w:id="2113"/>
      <w:r w:rsidR="00E82D3E">
        <w:rPr>
          <w:rStyle w:val="Odkaznakoment"/>
          <w:lang w:val="en-US" w:eastAsia="cs-CZ"/>
        </w:rPr>
        <w:commentReference w:id="2113"/>
      </w:r>
      <w:commentRangeEnd w:id="2114"/>
      <w:r w:rsidR="00900FA6">
        <w:rPr>
          <w:rStyle w:val="Odkaznakoment"/>
          <w:lang w:val="en-US" w:eastAsia="cs-CZ"/>
        </w:rPr>
        <w:commentReference w:id="2114"/>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commentRangeStart w:id="2115"/>
      <w:commentRangeStart w:id="2116"/>
      <w:r w:rsidRPr="00A75846">
        <w:t>temperature gradient along the whole route between the furnace spout and the mould must not exceed the value of 20 °C;</w:t>
      </w:r>
      <w:commentRangeEnd w:id="2115"/>
      <w:r w:rsidR="00485FAE">
        <w:rPr>
          <w:rStyle w:val="Odkaznakoment"/>
          <w:lang w:val="en-US" w:eastAsia="cs-CZ"/>
        </w:rPr>
        <w:commentReference w:id="2115"/>
      </w:r>
      <w:commentRangeEnd w:id="2116"/>
      <w:r w:rsidR="002C6C9F">
        <w:rPr>
          <w:rStyle w:val="Odkaznakoment"/>
          <w:lang w:val="en-US" w:eastAsia="cs-CZ"/>
        </w:rPr>
        <w:commentReference w:id="2116"/>
      </w:r>
    </w:p>
    <w:p w14:paraId="649025F6" w14:textId="77777777" w:rsidR="0056586A" w:rsidRPr="00A75846" w:rsidRDefault="0056586A" w:rsidP="0056586A">
      <w:pPr>
        <w:pStyle w:val="AnnexesClaneka"/>
      </w:pPr>
      <w:commentRangeStart w:id="2117"/>
      <w:commentRangeStart w:id="2118"/>
      <w:r w:rsidRPr="00A75846">
        <w:lastRenderedPageBreak/>
        <w:t>temperature variation of the melt between the centre of the tundish and the edges must not exceed 5 °C;</w:t>
      </w:r>
      <w:commentRangeEnd w:id="2117"/>
      <w:r w:rsidR="004136A4">
        <w:rPr>
          <w:rStyle w:val="Odkaznakoment"/>
          <w:lang w:val="en-US" w:eastAsia="cs-CZ"/>
        </w:rPr>
        <w:commentReference w:id="2117"/>
      </w:r>
      <w:commentRangeEnd w:id="2118"/>
      <w:r w:rsidR="007702C9">
        <w:rPr>
          <w:rStyle w:val="Odkaznakoment"/>
          <w:lang w:val="en-US" w:eastAsia="cs-CZ"/>
        </w:rPr>
        <w:commentReference w:id="2118"/>
      </w:r>
    </w:p>
    <w:p w14:paraId="090D3EB0" w14:textId="77777777" w:rsidR="0056586A" w:rsidRPr="00A75846" w:rsidRDefault="0056586A" w:rsidP="0056586A">
      <w:pPr>
        <w:pStyle w:val="AnnexesClaneka"/>
      </w:pPr>
      <w:commentRangeStart w:id="2119"/>
      <w:commentRangeStart w:id="2120"/>
      <w:r w:rsidRPr="00A75846">
        <w:t>the reduction of the hydrogen content of the melt shall not be less than 75% or the resulting hydrogen content of the melt shall not exceed 0,13 cm3/100g of melt;</w:t>
      </w:r>
      <w:commentRangeEnd w:id="2119"/>
      <w:r w:rsidR="00E34545">
        <w:rPr>
          <w:rStyle w:val="Odkaznakoment"/>
          <w:lang w:val="en-US" w:eastAsia="cs-CZ"/>
        </w:rPr>
        <w:commentReference w:id="2119"/>
      </w:r>
      <w:commentRangeEnd w:id="2120"/>
      <w:r w:rsidR="00BF428D">
        <w:rPr>
          <w:rStyle w:val="Odkaznakoment"/>
          <w:lang w:val="en-US" w:eastAsia="cs-CZ"/>
        </w:rPr>
        <w:commentReference w:id="2120"/>
      </w:r>
    </w:p>
    <w:p w14:paraId="5C2AA420" w14:textId="061B3D9D"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5E1755B9"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2121" w:name="_Toc164763036"/>
      <w:bookmarkStart w:id="2122" w:name="_Toc164769683"/>
      <w:bookmarkStart w:id="2123" w:name="_Toc164862281"/>
      <w:bookmarkStart w:id="2124" w:name="_Ref171346646"/>
      <w:bookmarkStart w:id="2125" w:name="_Ref165221625"/>
      <w:bookmarkEnd w:id="2105"/>
      <w:r w:rsidRPr="00A75846">
        <w:t>PERFORMANCE TEST</w:t>
      </w:r>
      <w:bookmarkEnd w:id="2121"/>
      <w:bookmarkEnd w:id="2122"/>
      <w:r w:rsidRPr="00A75846">
        <w:t>S</w:t>
      </w:r>
      <w:bookmarkEnd w:id="2123"/>
      <w:r w:rsidRPr="00A75846">
        <w:t xml:space="preserve"> PARAMETERS</w:t>
      </w:r>
      <w:bookmarkEnd w:id="2124"/>
      <w:bookmarkEnd w:id="2125"/>
    </w:p>
    <w:p w14:paraId="128CA107" w14:textId="77777777" w:rsidR="00A83FD1" w:rsidRPr="00A75846" w:rsidRDefault="00A83FD1" w:rsidP="00A83FD1">
      <w:pPr>
        <w:pStyle w:val="AnnexesClanek11"/>
      </w:pPr>
      <w:bookmarkStart w:id="2126" w:name="_Toc164862028"/>
      <w:bookmarkStart w:id="2127" w:name="_Toc164862582"/>
      <w:bookmarkStart w:id="2128" w:name="_Toc164862029"/>
      <w:bookmarkStart w:id="2129" w:name="_Toc164862583"/>
      <w:bookmarkStart w:id="2130" w:name="_Toc164862030"/>
      <w:bookmarkStart w:id="2131" w:name="_Toc164862584"/>
      <w:bookmarkEnd w:id="2126"/>
      <w:bookmarkEnd w:id="2127"/>
      <w:bookmarkEnd w:id="2128"/>
      <w:bookmarkEnd w:id="2129"/>
      <w:bookmarkEnd w:id="2130"/>
      <w:bookmarkEnd w:id="2131"/>
      <w:r w:rsidRPr="00A75846">
        <w:t xml:space="preserve">During the Performance Tests, a product range will be produced as shown in Figure 1 (Performance Tests production range). </w:t>
      </w:r>
    </w:p>
    <w:p w14:paraId="2C6E235A" w14:textId="10BB75C1"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bookmarkStart w:id="2132" w:name="_Ref165221569"/>
      <w:r w:rsidRPr="00A75846">
        <w:t>Further, during the Performance Tests the following parameters will be monitored and activities, processes and checks performed:</w:t>
      </w:r>
      <w:bookmarkEnd w:id="2132"/>
    </w:p>
    <w:p w14:paraId="2C9AB85E" w14:textId="77777777" w:rsidR="00B0373B" w:rsidRPr="00A75846" w:rsidRDefault="00B0373B" w:rsidP="00B0373B">
      <w:pPr>
        <w:pStyle w:val="AnnexesClaneka"/>
      </w:pPr>
      <w:bookmarkStart w:id="2133" w:name="_Hlk165140201"/>
      <w:r w:rsidRPr="00A75846">
        <w:t>trouble-free operation of the Equipment (from the takeover point (furnace spout) to the exit packaging);</w:t>
      </w:r>
    </w:p>
    <w:p w14:paraId="469FC823" w14:textId="7D1B139D"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commentRangeStart w:id="2134"/>
      <w:commentRangeStart w:id="2135"/>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commentRangeEnd w:id="2134"/>
      <w:r w:rsidR="001A1BCE">
        <w:rPr>
          <w:rStyle w:val="Odkaznakoment"/>
          <w:lang w:val="en-US" w:eastAsia="cs-CZ"/>
        </w:rPr>
        <w:commentReference w:id="2134"/>
      </w:r>
      <w:commentRangeEnd w:id="2135"/>
      <w:r w:rsidR="00B96B29">
        <w:rPr>
          <w:rStyle w:val="Odkaznakoment"/>
          <w:lang w:val="en-US" w:eastAsia="cs-CZ"/>
        </w:rPr>
        <w:commentReference w:id="2135"/>
      </w:r>
    </w:p>
    <w:p w14:paraId="433E2F4D" w14:textId="77777777" w:rsidR="00B0373B" w:rsidRPr="00A75846" w:rsidRDefault="00B0373B" w:rsidP="00B0373B">
      <w:pPr>
        <w:pStyle w:val="AnnexesClaneka"/>
      </w:pPr>
      <w:bookmarkStart w:id="2136" w:name="_Ref171346712"/>
      <w:bookmarkStart w:id="2137" w:name="_Ref165221571"/>
      <w:r w:rsidRPr="00A75846">
        <w:t>compliance of the Equipment with OEE parameters contained in Table 3 (OEE parameters for Performance Tests);</w:t>
      </w:r>
      <w:bookmarkEnd w:id="2136"/>
      <w:bookmarkEnd w:id="2137"/>
    </w:p>
    <w:p w14:paraId="43A96C06" w14:textId="77777777" w:rsidR="00B0373B" w:rsidRPr="00A75846" w:rsidRDefault="00B0373B" w:rsidP="00B0373B">
      <w:pPr>
        <w:pStyle w:val="AnnexesClaneka"/>
      </w:pPr>
      <w:bookmarkStart w:id="2138" w:name="_Ref165221591"/>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bookmarkEnd w:id="2138"/>
    </w:p>
    <w:p w14:paraId="402ED5EE" w14:textId="497CCE17" w:rsidR="00B0373B" w:rsidRPr="00A75846" w:rsidRDefault="00B0373B" w:rsidP="00B0373B">
      <w:pPr>
        <w:pStyle w:val="AnnexesClaneka"/>
      </w:pPr>
      <w:commentRangeStart w:id="2139"/>
      <w:commentRangeStart w:id="2140"/>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this check will be carried out at the beginning of each cast;</w:t>
      </w:r>
      <w:commentRangeEnd w:id="2139"/>
      <w:r w:rsidR="00774EB5">
        <w:rPr>
          <w:rStyle w:val="Odkaznakoment"/>
          <w:lang w:val="en-US" w:eastAsia="cs-CZ"/>
        </w:rPr>
        <w:commentReference w:id="2139"/>
      </w:r>
      <w:commentRangeEnd w:id="2140"/>
      <w:r w:rsidR="005A207C">
        <w:rPr>
          <w:rStyle w:val="Odkaznakoment"/>
          <w:lang w:val="en-US" w:eastAsia="cs-CZ"/>
        </w:rPr>
        <w:commentReference w:id="2140"/>
      </w:r>
    </w:p>
    <w:p w14:paraId="5FD1F076" w14:textId="6247E1C2"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4E1F6443" w:rsidR="00B0373B" w:rsidRPr="00A75846" w:rsidRDefault="00B0373B" w:rsidP="00B0373B">
      <w:pPr>
        <w:pStyle w:val="AnnexesClaneka"/>
      </w:pPr>
      <w:r w:rsidRPr="00A75846">
        <w:t xml:space="preserve">temperature gradient along the whole route between the furnace spout and the </w:t>
      </w:r>
      <w:del w:id="2141" w:author="AIB" w:date="2024-07-08T20:48:00Z" w16du:dateUtc="2024-07-08T18:48:00Z">
        <w:r w:rsidR="00A03450" w:rsidRPr="00F5220B">
          <w:rPr>
            <w:szCs w:val="22"/>
          </w:rPr>
          <w:delText>mold</w:delText>
        </w:r>
      </w:del>
      <w:ins w:id="2142" w:author="AIB" w:date="2024-07-08T20:48:00Z" w16du:dateUtc="2024-07-08T18:48:00Z">
        <w:r w:rsidRPr="00A75846">
          <w:t>mo</w:t>
        </w:r>
        <w:r w:rsidR="00E839D6" w:rsidRPr="00A75846">
          <w:t>u</w:t>
        </w:r>
        <w:r w:rsidRPr="00A75846">
          <w:t>ld</w:t>
        </w:r>
      </w:ins>
      <w:r w:rsidRPr="00A75846">
        <w:t xml:space="preserve"> must not</w:t>
      </w:r>
      <w:del w:id="2143" w:author="AIB" w:date="2024-07-08T20:48:00Z" w16du:dateUtc="2024-07-08T18:48:00Z">
        <w:r w:rsidR="0034355B" w:rsidRPr="00F5220B">
          <w:rPr>
            <w:szCs w:val="22"/>
          </w:rPr>
          <w:delText xml:space="preserve"> </w:delText>
        </w:r>
      </w:del>
      <w:ins w:id="2144" w:author="AIB" w:date="2024-07-08T20:48:00Z" w16du:dateUtc="2024-07-08T18:48:00Z">
        <w:r w:rsidR="0002396B" w:rsidRPr="00A75846">
          <w:t> </w:t>
        </w:r>
      </w:ins>
      <w:r w:rsidRPr="00A75846">
        <w:t>exceed the value of 20 °C;</w:t>
      </w:r>
    </w:p>
    <w:p w14:paraId="364C8C51" w14:textId="0D3450EE" w:rsidR="00B0373B" w:rsidRPr="00A75846" w:rsidRDefault="00B0373B" w:rsidP="00B0373B">
      <w:pPr>
        <w:pStyle w:val="AnnexesClaneka"/>
      </w:pPr>
      <w:commentRangeStart w:id="2145"/>
      <w:commentRangeStart w:id="2146"/>
      <w:commentRangeStart w:id="2147"/>
      <w:commentRangeStart w:id="2148"/>
      <w:r w:rsidRPr="00A75846">
        <w:t xml:space="preserve">temperature </w:t>
      </w:r>
      <w:commentRangeEnd w:id="2145"/>
      <w:r w:rsidR="0079531A">
        <w:rPr>
          <w:rStyle w:val="Odkaznakoment"/>
          <w:lang w:val="en-US" w:eastAsia="cs-CZ"/>
        </w:rPr>
        <w:commentReference w:id="2145"/>
      </w:r>
      <w:commentRangeEnd w:id="2146"/>
      <w:r w:rsidR="000474F9">
        <w:rPr>
          <w:rStyle w:val="Odkaznakoment"/>
          <w:lang w:val="en-US" w:eastAsia="cs-CZ"/>
        </w:rPr>
        <w:commentReference w:id="2146"/>
      </w:r>
      <w:r w:rsidRPr="00A75846">
        <w:t>variation of the melt between the centre of the tundish and the edges must not</w:t>
      </w:r>
      <w:r w:rsidR="0002396B" w:rsidRPr="00A75846">
        <w:t> </w:t>
      </w:r>
      <w:r w:rsidRPr="00A75846">
        <w:t>exceed 5 °C;</w:t>
      </w:r>
      <w:commentRangeEnd w:id="2147"/>
      <w:r w:rsidR="00493BB6">
        <w:rPr>
          <w:rStyle w:val="Odkaznakoment"/>
          <w:lang w:val="en-US" w:eastAsia="cs-CZ"/>
        </w:rPr>
        <w:commentReference w:id="2147"/>
      </w:r>
      <w:commentRangeEnd w:id="2148"/>
      <w:r w:rsidR="00A10AE7">
        <w:rPr>
          <w:rStyle w:val="Odkaznakoment"/>
          <w:lang w:val="en-US" w:eastAsia="cs-CZ"/>
        </w:rPr>
        <w:commentReference w:id="2148"/>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commentRangeStart w:id="2149"/>
      <w:commentRangeStart w:id="2150"/>
      <w:r w:rsidRPr="00A75846">
        <w:t>melt</w:t>
      </w:r>
      <w:commentRangeEnd w:id="2149"/>
      <w:r w:rsidR="00520063">
        <w:rPr>
          <w:rStyle w:val="Odkaznakoment"/>
          <w:lang w:val="en-US" w:eastAsia="cs-CZ"/>
        </w:rPr>
        <w:commentReference w:id="2149"/>
      </w:r>
      <w:commentRangeEnd w:id="2150"/>
      <w:r w:rsidR="005A0D0B">
        <w:rPr>
          <w:rStyle w:val="Odkaznakoment"/>
          <w:lang w:val="en-US" w:eastAsia="cs-CZ"/>
        </w:rPr>
        <w:commentReference w:id="2150"/>
      </w:r>
      <w:r w:rsidRPr="00A75846">
        <w:t>.</w:t>
      </w:r>
    </w:p>
    <w:p w14:paraId="41ECBA5A" w14:textId="176B1A1A"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2151" w:name="_Ref171341956"/>
      <w:bookmarkStart w:id="2152" w:name="_Ref165644737"/>
      <w:r w:rsidRPr="00A75846">
        <w:t>the changeover time to the same casting diameter (executable for casting diameter with two (2) casting sets available) or a different casting diameter with the same alloy must not exceed 60 minutes;</w:t>
      </w:r>
      <w:bookmarkEnd w:id="2151"/>
      <w:bookmarkEnd w:id="2152"/>
    </w:p>
    <w:p w14:paraId="278A6544" w14:textId="4549CC4A"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9B1496">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Pr="00A75846" w:rsidRDefault="00B0373B" w:rsidP="00B0373B">
      <w:pPr>
        <w:pStyle w:val="AnnexesClaneka"/>
      </w:pPr>
      <w:r w:rsidRPr="00A75846">
        <w:t>calibration of the instrumentation devices will be carried out using OK, NOK and boundary billets.</w:t>
      </w:r>
    </w:p>
    <w:p w14:paraId="1408C71C" w14:textId="77777777" w:rsidR="00A91935" w:rsidRPr="00F5220B" w:rsidRDefault="00B81B96" w:rsidP="000474F9">
      <w:pPr>
        <w:pStyle w:val="AnnexesClanek11"/>
      </w:pPr>
      <w:r w:rsidRPr="00F5220B">
        <w:t>For the purposes of the Performance Tests, a reference charge will be melted according to Table</w:t>
      </w:r>
      <w:r w:rsidR="00195C17" w:rsidRPr="00F5220B">
        <w:t> </w:t>
      </w:r>
      <w:r w:rsidRPr="00F5220B">
        <w:t>2 (</w:t>
      </w:r>
      <w:r w:rsidRPr="00F5220B">
        <w:rPr>
          <w:i/>
        </w:rPr>
        <w:t>Reference Charge</w:t>
      </w:r>
      <w:r w:rsidRPr="00F5220B">
        <w:t>).</w:t>
      </w:r>
    </w:p>
    <w:p w14:paraId="3D9837DE" w14:textId="0F866EDF" w:rsidR="00B0373B" w:rsidRPr="00A75846" w:rsidRDefault="00157207" w:rsidP="00B0373B">
      <w:pPr>
        <w:pStyle w:val="Nadpis1"/>
      </w:pPr>
      <w:bookmarkStart w:id="2153" w:name="_Toc164779424"/>
      <w:bookmarkStart w:id="2154" w:name="_Toc164782843"/>
      <w:bookmarkStart w:id="2155" w:name="_Toc164861485"/>
      <w:bookmarkStart w:id="2156" w:name="_Toc164862033"/>
      <w:bookmarkStart w:id="2157" w:name="_Toc164862587"/>
      <w:bookmarkStart w:id="2158" w:name="_Toc164862509"/>
      <w:bookmarkStart w:id="2159" w:name="_Toc164862874"/>
      <w:bookmarkStart w:id="2160" w:name="_Toc164779425"/>
      <w:bookmarkStart w:id="2161" w:name="_Toc164782844"/>
      <w:bookmarkStart w:id="2162" w:name="_Toc164861486"/>
      <w:bookmarkStart w:id="2163" w:name="_Toc164862034"/>
      <w:bookmarkStart w:id="2164" w:name="_Toc164862588"/>
      <w:bookmarkStart w:id="2165" w:name="_Toc164862510"/>
      <w:bookmarkStart w:id="2166" w:name="_Toc164862875"/>
      <w:bookmarkStart w:id="2167" w:name="_Toc164779426"/>
      <w:bookmarkStart w:id="2168" w:name="_Toc164782845"/>
      <w:bookmarkStart w:id="2169" w:name="_Toc164861487"/>
      <w:bookmarkStart w:id="2170" w:name="_Toc164862035"/>
      <w:bookmarkStart w:id="2171" w:name="_Toc164862589"/>
      <w:bookmarkStart w:id="2172" w:name="_Toc164862511"/>
      <w:bookmarkStart w:id="2173" w:name="_Toc164862876"/>
      <w:bookmarkStart w:id="2174" w:name="_Toc164779427"/>
      <w:bookmarkStart w:id="2175" w:name="_Toc164782846"/>
      <w:bookmarkStart w:id="2176" w:name="_Toc164861488"/>
      <w:bookmarkStart w:id="2177" w:name="_Toc164862036"/>
      <w:bookmarkStart w:id="2178" w:name="_Toc164862590"/>
      <w:bookmarkStart w:id="2179" w:name="_Toc164862512"/>
      <w:bookmarkStart w:id="2180" w:name="_Toc164862877"/>
      <w:bookmarkStart w:id="2181" w:name="_Toc164779428"/>
      <w:bookmarkStart w:id="2182" w:name="_Toc164782847"/>
      <w:bookmarkStart w:id="2183" w:name="_Toc164861489"/>
      <w:bookmarkStart w:id="2184" w:name="_Toc164862037"/>
      <w:bookmarkStart w:id="2185" w:name="_Toc164862591"/>
      <w:bookmarkStart w:id="2186" w:name="_Toc164862513"/>
      <w:bookmarkStart w:id="2187" w:name="_Toc164862878"/>
      <w:bookmarkStart w:id="2188" w:name="_Toc164779429"/>
      <w:bookmarkStart w:id="2189" w:name="_Toc164782848"/>
      <w:bookmarkStart w:id="2190" w:name="_Toc164861490"/>
      <w:bookmarkStart w:id="2191" w:name="_Toc164862038"/>
      <w:bookmarkStart w:id="2192" w:name="_Toc164862592"/>
      <w:bookmarkStart w:id="2193" w:name="_Toc164862514"/>
      <w:bookmarkStart w:id="2194" w:name="_Toc164862879"/>
      <w:bookmarkStart w:id="2195" w:name="_Toc164761959"/>
      <w:bookmarkStart w:id="2196" w:name="_Toc164762618"/>
      <w:bookmarkStart w:id="2197" w:name="_Toc164762718"/>
      <w:bookmarkStart w:id="2198" w:name="_Toc164762818"/>
      <w:bookmarkStart w:id="2199" w:name="_Toc164763037"/>
      <w:bookmarkStart w:id="2200" w:name="_Toc164763144"/>
      <w:bookmarkStart w:id="2201" w:name="_Ref165221833"/>
      <w:bookmarkEnd w:id="2133"/>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r w:rsidRPr="00A75846">
        <w:t>GUARANTEED PARAMETERS AFTER ISSUANCE OF THE PROJECT CLOSING CERTIFICATE</w:t>
      </w:r>
      <w:bookmarkEnd w:id="2201"/>
    </w:p>
    <w:p w14:paraId="56616235" w14:textId="321A6012" w:rsidR="00157207" w:rsidRPr="00A75846" w:rsidRDefault="00F04CFC" w:rsidP="00157207">
      <w:pPr>
        <w:pStyle w:val="AnnexesClanek11"/>
      </w:pPr>
      <w:bookmarkStart w:id="2202" w:name="_Toc164862040"/>
      <w:bookmarkStart w:id="2203" w:name="_Toc164862594"/>
      <w:bookmarkStart w:id="2204" w:name="_Toc164862041"/>
      <w:bookmarkStart w:id="2205" w:name="_Toc164862595"/>
      <w:bookmarkStart w:id="2206" w:name="_Toc164862042"/>
      <w:bookmarkStart w:id="2207" w:name="_Toc164862596"/>
      <w:bookmarkStart w:id="2208" w:name="_Toc164862043"/>
      <w:bookmarkStart w:id="2209" w:name="_Toc164862597"/>
      <w:bookmarkStart w:id="2210" w:name="_Ref165221983"/>
      <w:bookmarkEnd w:id="2202"/>
      <w:bookmarkEnd w:id="2203"/>
      <w:bookmarkEnd w:id="2204"/>
      <w:bookmarkEnd w:id="2205"/>
      <w:bookmarkEnd w:id="2206"/>
      <w:bookmarkEnd w:id="2207"/>
      <w:bookmarkEnd w:id="2208"/>
      <w:bookmarkEnd w:id="2209"/>
      <w:r w:rsidRPr="00A75846">
        <w:t>After issuance of the Project Closing Certificate, the following parameters will be monitored and</w:t>
      </w:r>
      <w:r w:rsidR="0002396B" w:rsidRPr="00A75846">
        <w:t> </w:t>
      </w:r>
      <w:r w:rsidRPr="00A75846">
        <w:t>activities, processes and checks performed:</w:t>
      </w:r>
      <w:bookmarkEnd w:id="2210"/>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111175C6"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commentRangeStart w:id="2211"/>
      <w:commentRangeStart w:id="2212"/>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commentRangeEnd w:id="2211"/>
      <w:r w:rsidR="009B229B">
        <w:rPr>
          <w:rStyle w:val="Odkaznakoment"/>
          <w:lang w:val="en-US" w:eastAsia="cs-CZ"/>
        </w:rPr>
        <w:commentReference w:id="2211"/>
      </w:r>
      <w:commentRangeEnd w:id="2212"/>
      <w:r w:rsidR="0006102F">
        <w:rPr>
          <w:rStyle w:val="Odkaznakoment"/>
          <w:lang w:val="en-US" w:eastAsia="cs-CZ"/>
        </w:rPr>
        <w:commentReference w:id="2212"/>
      </w:r>
    </w:p>
    <w:p w14:paraId="2B58863F" w14:textId="77777777" w:rsidR="00707DF6" w:rsidRPr="00A75846" w:rsidRDefault="00707DF6" w:rsidP="00707DF6">
      <w:pPr>
        <w:pStyle w:val="AnnexesClaneka"/>
      </w:pPr>
      <w:bookmarkStart w:id="2213" w:name="_Ref171346583"/>
      <w:bookmarkStart w:id="2214" w:name="_Ref165221986"/>
      <w:r w:rsidRPr="00A75846">
        <w:t>compliance of the Equipment with OEE parameters contained in Table 5 (OEE parameters after the issuance of the Project Closing Certificate);</w:t>
      </w:r>
      <w:bookmarkEnd w:id="2213"/>
      <w:bookmarkEnd w:id="2214"/>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65DFF1C9"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bookmarkStart w:id="2215" w:name="_Toc164763039"/>
      <w:bookmarkStart w:id="2216" w:name="_Toc164769685"/>
      <w:bookmarkStart w:id="2217" w:name="_Toc164862283"/>
      <w:bookmarkStart w:id="2218" w:name="_Toc164944003"/>
      <w:r w:rsidRPr="00A75846">
        <w:lastRenderedPageBreak/>
        <w:t>DEFINITIONS AND CALCULATION METHO</w:t>
      </w:r>
      <w:bookmarkEnd w:id="2215"/>
      <w:bookmarkEnd w:id="2216"/>
      <w:bookmarkEnd w:id="2217"/>
      <w:bookmarkEnd w:id="2218"/>
      <w:r w:rsidRPr="00A75846">
        <w:t>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251423F"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22673179"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17C2F584"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D51819A" w:rsidR="004219B2" w:rsidRPr="00A75846" w:rsidRDefault="007500D2" w:rsidP="003A1C9E">
      <w:pPr>
        <w:pStyle w:val="AnnexesTexta"/>
        <w:keepNext w:val="0"/>
      </w:pPr>
      <w:r w:rsidRPr="00A75846">
        <w:t>Potentially feasible production:</w:t>
      </w:r>
    </w:p>
    <w:p w14:paraId="27549E94" w14:textId="48B8FFB2"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7C3637BC"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470532F7"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2D80F763"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479F59A5"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bookmarkStart w:id="2219" w:name="_Toc164779432"/>
      <w:bookmarkStart w:id="2220" w:name="_Toc164861493"/>
      <w:bookmarkStart w:id="2221" w:name="_Toc164862047"/>
      <w:bookmarkStart w:id="2222" w:name="_Toc164862601"/>
      <w:bookmarkStart w:id="2223" w:name="_Toc164862517"/>
      <w:bookmarkStart w:id="2224" w:name="_Toc164862882"/>
      <w:bookmarkStart w:id="2225" w:name="_Toc164779433"/>
      <w:bookmarkStart w:id="2226" w:name="_Toc164861494"/>
      <w:bookmarkStart w:id="2227" w:name="_Toc164862048"/>
      <w:bookmarkStart w:id="2228" w:name="_Toc164862602"/>
      <w:bookmarkStart w:id="2229" w:name="_Toc164862518"/>
      <w:bookmarkStart w:id="2230" w:name="_Toc164862883"/>
      <w:bookmarkStart w:id="2231" w:name="_Toc164779434"/>
      <w:bookmarkStart w:id="2232" w:name="_Toc164861495"/>
      <w:bookmarkStart w:id="2233" w:name="_Toc164862049"/>
      <w:bookmarkStart w:id="2234" w:name="_Toc164862603"/>
      <w:bookmarkStart w:id="2235" w:name="_Toc164862519"/>
      <w:bookmarkStart w:id="2236" w:name="_Toc164862884"/>
      <w:bookmarkStart w:id="2237" w:name="_Toc164779480"/>
      <w:bookmarkStart w:id="2238" w:name="_Toc164861541"/>
      <w:bookmarkStart w:id="2239" w:name="_Toc164862095"/>
      <w:bookmarkStart w:id="2240" w:name="_Toc164862649"/>
      <w:bookmarkStart w:id="2241" w:name="_Toc164862579"/>
      <w:bookmarkStart w:id="2242" w:name="_Toc164862930"/>
      <w:bookmarkStart w:id="2243" w:name="_Toc164779481"/>
      <w:bookmarkStart w:id="2244" w:name="_Toc164861542"/>
      <w:bookmarkStart w:id="2245" w:name="_Toc164862096"/>
      <w:bookmarkStart w:id="2246" w:name="_Toc164862650"/>
      <w:bookmarkStart w:id="2247" w:name="_Toc164862580"/>
      <w:bookmarkStart w:id="2248" w:name="_Toc164862931"/>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548EC5A7" w:rsidR="00646E39" w:rsidRPr="00A75846" w:rsidRDefault="00A5624E" w:rsidP="00A5624E">
      <w:pPr>
        <w:pStyle w:val="AnnexesOdrazkyproi"/>
      </w:pPr>
      <w:commentRangeStart w:id="2249"/>
      <w:commentRangeStart w:id="2250"/>
      <w:r w:rsidRPr="00A75846">
        <w:t>other inevitable process scrap (other inevitable process waste may be generated by</w:t>
      </w:r>
      <w:r w:rsidR="0002396B" w:rsidRPr="00A75846">
        <w:t> </w:t>
      </w:r>
      <w:r w:rsidRPr="00A75846">
        <w:t>the horizontal billet casting process</w:t>
      </w:r>
      <w:del w:id="2251" w:author="AIB" w:date="2024-07-08T20:48:00Z" w16du:dateUtc="2024-07-08T18:48:00Z">
        <w:r w:rsidR="006801DD" w:rsidRPr="00F5220B">
          <w:rPr>
            <w:szCs w:val="22"/>
          </w:rPr>
          <w:delText>.</w:delText>
        </w:r>
      </w:del>
      <w:ins w:id="2252" w:author="AIB" w:date="2024-07-08T20:48:00Z" w16du:dateUtc="2024-07-08T18:48:00Z">
        <w:r w:rsidRPr="00A75846">
          <w:t xml:space="preserve"> of by the operators, if the respective parts of the Equipment are not handled properly as instructed by the Contractor).</w:t>
        </w:r>
      </w:ins>
      <w:commentRangeEnd w:id="2249"/>
      <w:ins w:id="2253" w:author="AIB" w:date="2024-07-09T08:17:00Z" w16du:dateUtc="2024-07-09T06:17:00Z">
        <w:r w:rsidR="0024666B">
          <w:rPr>
            <w:rStyle w:val="Odkaznakoment"/>
            <w:lang w:val="en-US" w:eastAsia="cs-CZ"/>
          </w:rPr>
          <w:commentReference w:id="2249"/>
        </w:r>
        <w:commentRangeEnd w:id="2250"/>
        <w:r w:rsidR="00980196">
          <w:rPr>
            <w:rStyle w:val="Odkaznakoment"/>
            <w:lang w:val="en-US" w:eastAsia="cs-CZ"/>
          </w:rPr>
          <w:commentReference w:id="2250"/>
        </w:r>
      </w:ins>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2294"/>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commentRangeStart w:id="2254"/>
            <w:commentRangeStart w:id="2255"/>
            <w:r w:rsidRPr="00A75846">
              <w:rPr>
                <w:color w:val="000000" w:themeColor="text1"/>
                <w:lang w:eastAsia="cs-CZ"/>
              </w:rPr>
              <w:t>≥96,0%</w:t>
            </w:r>
            <w:commentRangeEnd w:id="2254"/>
            <w:r w:rsidR="00A72928">
              <w:rPr>
                <w:rStyle w:val="Odkaznakoment"/>
                <w:lang w:val="en-US" w:eastAsia="cs-CZ"/>
              </w:rPr>
              <w:commentReference w:id="2254"/>
            </w:r>
            <w:commentRangeEnd w:id="2255"/>
            <w:r w:rsidR="003D6EE3">
              <w:rPr>
                <w:rStyle w:val="Odkaznakoment"/>
                <w:lang w:val="en-US" w:eastAsia="cs-CZ"/>
              </w:rPr>
              <w:commentReference w:id="2255"/>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63C3DEA7" w:rsidR="00D052C1" w:rsidRPr="00A75846" w:rsidRDefault="00D052C1">
            <w:pPr>
              <w:spacing w:before="0" w:after="0"/>
              <w:jc w:val="center"/>
              <w:rPr>
                <w:color w:val="000000"/>
                <w:lang w:eastAsia="cs-CZ"/>
              </w:rPr>
            </w:pPr>
            <w:commentRangeStart w:id="2256"/>
            <w:commentRangeStart w:id="2257"/>
            <w:r w:rsidRPr="00A75846">
              <w:rPr>
                <w:color w:val="000000" w:themeColor="text1"/>
                <w:lang w:eastAsia="cs-CZ"/>
              </w:rPr>
              <w:t>≥</w:t>
            </w:r>
            <w:del w:id="2258" w:author="AIB" w:date="2024-07-08T20:48:00Z" w16du:dateUtc="2024-07-08T18:48:00Z">
              <w:r w:rsidR="00BD2A32" w:rsidRPr="00F5220B">
                <w:rPr>
                  <w:color w:val="000000"/>
                  <w:szCs w:val="22"/>
                  <w:lang w:eastAsia="cs-CZ"/>
                </w:rPr>
                <w:delText>97,0</w:delText>
              </w:r>
            </w:del>
            <w:ins w:id="2259" w:author="AIB" w:date="2024-07-08T20:48:00Z" w16du:dateUtc="2024-07-08T18:48:00Z">
              <w:r w:rsidRPr="00A75846">
                <w:rPr>
                  <w:color w:val="000000" w:themeColor="text1"/>
                  <w:lang w:eastAsia="cs-CZ"/>
                </w:rPr>
                <w:t>95</w:t>
              </w:r>
            </w:ins>
            <w:r w:rsidRPr="00A75846">
              <w:rPr>
                <w:color w:val="000000" w:themeColor="text1"/>
                <w:lang w:eastAsia="cs-CZ"/>
              </w:rPr>
              <w:t>%</w:t>
            </w:r>
            <w:commentRangeEnd w:id="2256"/>
            <w:r w:rsidR="00F51BB5">
              <w:rPr>
                <w:rStyle w:val="Odkaznakoment"/>
                <w:lang w:val="en-US" w:eastAsia="cs-CZ"/>
              </w:rPr>
              <w:commentReference w:id="2256"/>
            </w:r>
            <w:commentRangeEnd w:id="2257"/>
            <w:r w:rsidR="00391BDE">
              <w:rPr>
                <w:rStyle w:val="Odkaznakoment"/>
                <w:lang w:val="en-US" w:eastAsia="cs-CZ"/>
              </w:rPr>
              <w:commentReference w:id="2257"/>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6C418681" w:rsidR="00D052C1" w:rsidRPr="00A75846" w:rsidRDefault="00D052C1">
            <w:pPr>
              <w:spacing w:before="0" w:after="0"/>
              <w:jc w:val="center"/>
              <w:rPr>
                <w:color w:val="000000"/>
                <w:szCs w:val="22"/>
                <w:lang w:eastAsia="cs-CZ"/>
              </w:rPr>
            </w:pPr>
            <w:commentRangeStart w:id="2260"/>
            <w:r w:rsidRPr="00A75846">
              <w:rPr>
                <w:color w:val="000000"/>
                <w:szCs w:val="22"/>
                <w:lang w:eastAsia="cs-CZ"/>
              </w:rPr>
              <w:t>≥</w:t>
            </w:r>
            <w:del w:id="2261" w:author="AIB" w:date="2024-07-08T20:48:00Z" w16du:dateUtc="2024-07-08T18:48:00Z">
              <w:r w:rsidR="00BD2A32" w:rsidRPr="00F5220B">
                <w:rPr>
                  <w:color w:val="000000"/>
                  <w:szCs w:val="22"/>
                  <w:lang w:eastAsia="cs-CZ"/>
                </w:rPr>
                <w:delText>79,1</w:delText>
              </w:r>
            </w:del>
            <w:ins w:id="2262" w:author="AIB" w:date="2024-07-08T20:48:00Z" w16du:dateUtc="2024-07-08T18:48:00Z">
              <w:r w:rsidRPr="00A75846">
                <w:rPr>
                  <w:color w:val="000000"/>
                  <w:szCs w:val="22"/>
                  <w:lang w:eastAsia="cs-CZ"/>
                </w:rPr>
                <w:t>77,5</w:t>
              </w:r>
            </w:ins>
            <w:r w:rsidRPr="00A75846">
              <w:rPr>
                <w:color w:val="000000"/>
                <w:szCs w:val="22"/>
                <w:lang w:eastAsia="cs-CZ"/>
              </w:rPr>
              <w:t>%</w:t>
            </w:r>
            <w:commentRangeEnd w:id="2260"/>
            <w:r w:rsidR="00565148">
              <w:rPr>
                <w:rStyle w:val="Odkaznakoment"/>
                <w:lang w:val="en-US" w:eastAsia="cs-CZ"/>
              </w:rPr>
              <w:commentReference w:id="2260"/>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bookmarkStart w:id="2263" w:name="_Toc164861480"/>
      <w:bookmarkStart w:id="2264" w:name="_Toc164862021"/>
      <w:bookmarkStart w:id="2265" w:name="_Toc164862575"/>
      <w:bookmarkStart w:id="2266" w:name="_Toc164862504"/>
      <w:bookmarkStart w:id="2267" w:name="_Toc164862869"/>
      <w:bookmarkStart w:id="2268" w:name="_Toc164861481"/>
      <w:bookmarkStart w:id="2269" w:name="_Toc164862022"/>
      <w:bookmarkStart w:id="2270" w:name="_Toc164862576"/>
      <w:bookmarkStart w:id="2271" w:name="_Toc164862505"/>
      <w:bookmarkStart w:id="2272" w:name="_Toc164862870"/>
      <w:bookmarkStart w:id="2273" w:name="_Toc164861482"/>
      <w:bookmarkStart w:id="2274" w:name="_Toc164862023"/>
      <w:bookmarkStart w:id="2275" w:name="_Toc164862577"/>
      <w:bookmarkStart w:id="2276" w:name="_Toc164862506"/>
      <w:bookmarkStart w:id="2277" w:name="_Toc164862871"/>
      <w:bookmarkStart w:id="2278" w:name="_Toc164861483"/>
      <w:bookmarkStart w:id="2279" w:name="_Toc164862024"/>
      <w:bookmarkStart w:id="2280" w:name="_Toc164862578"/>
      <w:bookmarkStart w:id="2281" w:name="_Toc164862507"/>
      <w:bookmarkStart w:id="2282" w:name="_Toc16486287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2294"/>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commentRangeStart w:id="2283"/>
            <w:commentRangeStart w:id="2284"/>
            <w:r w:rsidRPr="00A75846">
              <w:rPr>
                <w:color w:val="000000" w:themeColor="text1"/>
                <w:lang w:eastAsia="cs-CZ"/>
              </w:rPr>
              <w:t>≥96,0%</w:t>
            </w:r>
            <w:commentRangeEnd w:id="2283"/>
            <w:r w:rsidR="008F45F3">
              <w:rPr>
                <w:rStyle w:val="Odkaznakoment"/>
                <w:lang w:val="en-US" w:eastAsia="cs-CZ"/>
              </w:rPr>
              <w:commentReference w:id="2283"/>
            </w:r>
            <w:commentRangeEnd w:id="2284"/>
            <w:r w:rsidR="00843CBA">
              <w:rPr>
                <w:rStyle w:val="Odkaznakoment"/>
                <w:lang w:val="en-US" w:eastAsia="cs-CZ"/>
              </w:rPr>
              <w:commentReference w:id="2284"/>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28D1FAE6" w:rsidR="00AD597C" w:rsidRPr="00A75846" w:rsidRDefault="00AD597C">
            <w:pPr>
              <w:spacing w:before="0" w:after="0"/>
              <w:jc w:val="center"/>
              <w:rPr>
                <w:color w:val="000000"/>
                <w:lang w:eastAsia="cs-CZ"/>
              </w:rPr>
            </w:pPr>
            <w:commentRangeStart w:id="2285"/>
            <w:commentRangeStart w:id="2286"/>
            <w:r w:rsidRPr="00A75846">
              <w:rPr>
                <w:color w:val="000000" w:themeColor="text1"/>
                <w:lang w:eastAsia="cs-CZ"/>
              </w:rPr>
              <w:t>≥</w:t>
            </w:r>
            <w:del w:id="2287" w:author="AIB" w:date="2024-07-08T20:48:00Z" w16du:dateUtc="2024-07-08T18:48:00Z">
              <w:r w:rsidR="00BD2A32" w:rsidRPr="00F5220B">
                <w:rPr>
                  <w:color w:val="000000"/>
                  <w:szCs w:val="22"/>
                  <w:lang w:eastAsia="cs-CZ"/>
                </w:rPr>
                <w:delText>97,5</w:delText>
              </w:r>
            </w:del>
            <w:ins w:id="2288" w:author="AIB" w:date="2024-07-08T20:48:00Z" w16du:dateUtc="2024-07-08T18:48:00Z">
              <w:r w:rsidRPr="00A75846">
                <w:rPr>
                  <w:color w:val="000000" w:themeColor="text1"/>
                  <w:lang w:eastAsia="cs-CZ"/>
                </w:rPr>
                <w:t>96</w:t>
              </w:r>
            </w:ins>
            <w:r w:rsidRPr="00A75846">
              <w:rPr>
                <w:color w:val="000000" w:themeColor="text1"/>
                <w:lang w:eastAsia="cs-CZ"/>
              </w:rPr>
              <w:t>%</w:t>
            </w:r>
            <w:commentRangeEnd w:id="2285"/>
            <w:r w:rsidR="00FE5E77">
              <w:rPr>
                <w:rStyle w:val="Odkaznakoment"/>
                <w:lang w:val="en-US" w:eastAsia="cs-CZ"/>
              </w:rPr>
              <w:commentReference w:id="2285"/>
            </w:r>
            <w:commentRangeEnd w:id="2286"/>
            <w:r w:rsidR="00F10214">
              <w:rPr>
                <w:rStyle w:val="Odkaznakoment"/>
                <w:lang w:val="en-US" w:eastAsia="cs-CZ"/>
              </w:rPr>
              <w:commentReference w:id="2286"/>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1A932319" w:rsidR="00AD597C" w:rsidRPr="00A75846" w:rsidRDefault="00AD597C">
            <w:pPr>
              <w:spacing w:before="0" w:after="0"/>
              <w:jc w:val="center"/>
              <w:rPr>
                <w:color w:val="000000"/>
                <w:szCs w:val="22"/>
                <w:lang w:eastAsia="cs-CZ"/>
              </w:rPr>
            </w:pPr>
            <w:commentRangeStart w:id="2289"/>
            <w:r w:rsidRPr="00A75846">
              <w:rPr>
                <w:color w:val="000000"/>
                <w:szCs w:val="22"/>
                <w:lang w:eastAsia="cs-CZ"/>
              </w:rPr>
              <w:t>≥</w:t>
            </w:r>
            <w:del w:id="2290" w:author="AIB" w:date="2024-07-08T20:48:00Z" w16du:dateUtc="2024-07-08T18:48:00Z">
              <w:r w:rsidR="00BD2A32" w:rsidRPr="00F5220B">
                <w:rPr>
                  <w:color w:val="000000"/>
                  <w:szCs w:val="22"/>
                  <w:lang w:eastAsia="cs-CZ"/>
                </w:rPr>
                <w:delText>85,8</w:delText>
              </w:r>
            </w:del>
            <w:ins w:id="2291" w:author="AIB" w:date="2024-07-08T20:48:00Z" w16du:dateUtc="2024-07-08T18:48:00Z">
              <w:r w:rsidRPr="00A75846">
                <w:rPr>
                  <w:color w:val="000000"/>
                  <w:szCs w:val="22"/>
                  <w:lang w:eastAsia="cs-CZ"/>
                </w:rPr>
                <w:t>84,5</w:t>
              </w:r>
            </w:ins>
            <w:r w:rsidRPr="00A75846">
              <w:rPr>
                <w:color w:val="000000"/>
                <w:szCs w:val="22"/>
                <w:lang w:eastAsia="cs-CZ"/>
              </w:rPr>
              <w:t>%</w:t>
            </w:r>
            <w:commentRangeEnd w:id="2289"/>
            <w:r w:rsidR="00C73B8F">
              <w:rPr>
                <w:rStyle w:val="Odkaznakoment"/>
                <w:lang w:val="en-US" w:eastAsia="cs-CZ"/>
              </w:rPr>
              <w:commentReference w:id="2289"/>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20"/>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2294"/>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commentRangeStart w:id="2292"/>
            <w:commentRangeStart w:id="2293"/>
            <w:r w:rsidRPr="00A75846">
              <w:rPr>
                <w:color w:val="000000" w:themeColor="text1"/>
                <w:lang w:eastAsia="cs-CZ"/>
              </w:rPr>
              <w:t>≥96,0%</w:t>
            </w:r>
            <w:commentRangeEnd w:id="2292"/>
            <w:r w:rsidR="00C551D4">
              <w:rPr>
                <w:rStyle w:val="Odkaznakoment"/>
                <w:lang w:val="en-US" w:eastAsia="cs-CZ"/>
              </w:rPr>
              <w:commentReference w:id="2292"/>
            </w:r>
            <w:commentRangeEnd w:id="2293"/>
            <w:r w:rsidR="00A90BE4">
              <w:rPr>
                <w:rStyle w:val="Odkaznakoment"/>
                <w:lang w:val="en-US" w:eastAsia="cs-CZ"/>
              </w:rPr>
              <w:commentReference w:id="2293"/>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19B62BE2" w:rsidR="007578FC" w:rsidRPr="00A75846" w:rsidRDefault="007578FC">
            <w:pPr>
              <w:spacing w:before="0" w:after="0"/>
              <w:jc w:val="center"/>
              <w:rPr>
                <w:color w:val="000000"/>
                <w:lang w:eastAsia="cs-CZ"/>
              </w:rPr>
            </w:pPr>
            <w:commentRangeStart w:id="2294"/>
            <w:commentRangeStart w:id="2295"/>
            <w:r w:rsidRPr="00A75846">
              <w:rPr>
                <w:color w:val="000000" w:themeColor="text1"/>
                <w:lang w:eastAsia="cs-CZ"/>
              </w:rPr>
              <w:t>≥</w:t>
            </w:r>
            <w:del w:id="2296" w:author="AIB" w:date="2024-07-08T20:48:00Z" w16du:dateUtc="2024-07-08T18:48:00Z">
              <w:r w:rsidR="00BD2A32" w:rsidRPr="00F5220B">
                <w:rPr>
                  <w:color w:val="000000"/>
                  <w:szCs w:val="22"/>
                  <w:lang w:eastAsia="cs-CZ"/>
                </w:rPr>
                <w:delText>98,0</w:delText>
              </w:r>
            </w:del>
            <w:ins w:id="2297" w:author="AIB" w:date="2024-07-08T20:48:00Z" w16du:dateUtc="2024-07-08T18:48:00Z">
              <w:r w:rsidRPr="00A75846">
                <w:rPr>
                  <w:color w:val="000000" w:themeColor="text1"/>
                  <w:lang w:eastAsia="cs-CZ"/>
                </w:rPr>
                <w:t>97</w:t>
              </w:r>
            </w:ins>
            <w:r w:rsidRPr="00A75846">
              <w:rPr>
                <w:color w:val="000000" w:themeColor="text1"/>
                <w:lang w:eastAsia="cs-CZ"/>
              </w:rPr>
              <w:t>%</w:t>
            </w:r>
            <w:commentRangeEnd w:id="2294"/>
            <w:r w:rsidR="00D12959">
              <w:rPr>
                <w:rStyle w:val="Odkaznakoment"/>
                <w:lang w:val="en-US" w:eastAsia="cs-CZ"/>
              </w:rPr>
              <w:commentReference w:id="2294"/>
            </w:r>
            <w:commentRangeEnd w:id="2295"/>
            <w:r w:rsidR="006B7BC6">
              <w:rPr>
                <w:rStyle w:val="Odkaznakoment"/>
                <w:lang w:val="en-US" w:eastAsia="cs-CZ"/>
              </w:rPr>
              <w:commentReference w:id="2295"/>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CBE409C" w:rsidR="007578FC" w:rsidRPr="00A75846" w:rsidRDefault="007578FC">
            <w:pPr>
              <w:spacing w:before="0" w:after="0"/>
              <w:jc w:val="center"/>
              <w:rPr>
                <w:color w:val="000000"/>
                <w:szCs w:val="22"/>
                <w:lang w:eastAsia="cs-CZ"/>
              </w:rPr>
            </w:pPr>
            <w:commentRangeStart w:id="2298"/>
            <w:r w:rsidRPr="00A75846">
              <w:rPr>
                <w:color w:val="000000"/>
                <w:szCs w:val="22"/>
                <w:lang w:eastAsia="cs-CZ"/>
              </w:rPr>
              <w:t>≥</w:t>
            </w:r>
            <w:del w:id="2299" w:author="AIB" w:date="2024-07-08T20:48:00Z" w16du:dateUtc="2024-07-08T18:48:00Z">
              <w:r w:rsidR="00BD2A32" w:rsidRPr="00F5220B">
                <w:rPr>
                  <w:color w:val="000000"/>
                  <w:szCs w:val="22"/>
                  <w:lang w:eastAsia="cs-CZ"/>
                </w:rPr>
                <w:delText>86,2</w:delText>
              </w:r>
            </w:del>
            <w:ins w:id="2300" w:author="AIB" w:date="2024-07-08T20:48:00Z" w16du:dateUtc="2024-07-08T18:48:00Z">
              <w:r w:rsidRPr="00A75846">
                <w:rPr>
                  <w:color w:val="000000"/>
                  <w:szCs w:val="22"/>
                  <w:lang w:eastAsia="cs-CZ"/>
                </w:rPr>
                <w:t>85,4</w:t>
              </w:r>
            </w:ins>
            <w:r w:rsidRPr="00A75846">
              <w:rPr>
                <w:color w:val="000000"/>
                <w:szCs w:val="22"/>
                <w:lang w:eastAsia="cs-CZ"/>
              </w:rPr>
              <w:t>%</w:t>
            </w:r>
            <w:commentRangeEnd w:id="2298"/>
            <w:r w:rsidR="006B7BC6">
              <w:rPr>
                <w:rStyle w:val="Odkaznakoment"/>
                <w:lang w:val="en-US" w:eastAsia="cs-CZ"/>
              </w:rPr>
              <w:commentReference w:id="2298"/>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commentRangeStart w:id="2301"/>
      <w:commentRangeStart w:id="2302"/>
      <w:r w:rsidRPr="00A75846">
        <w:t>The maximum total process scrap must not exceed the following values for individual billet diameters:</w:t>
      </w:r>
      <w:commentRangeEnd w:id="2301"/>
      <w:r w:rsidR="00FD438C">
        <w:rPr>
          <w:rStyle w:val="Odkaznakoment"/>
          <w:lang w:val="en-US" w:eastAsia="cs-CZ"/>
        </w:rPr>
        <w:commentReference w:id="2301"/>
      </w:r>
      <w:commentRangeEnd w:id="2302"/>
      <w:r w:rsidR="00280854">
        <w:rPr>
          <w:rStyle w:val="Odkaznakoment"/>
          <w:lang w:val="en-US" w:eastAsia="cs-CZ"/>
        </w:rPr>
        <w:commentReference w:id="2302"/>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rPr>
          <w:ins w:id="2303" w:author="AIB" w:date="2024-07-08T20:48:00Z" w16du:dateUtc="2024-07-08T18:48:00Z"/>
        </w:rPr>
      </w:pPr>
      <w:ins w:id="2304" w:author="AIB" w:date="2024-07-08T20:48:00Z" w16du:dateUtc="2024-07-08T18:48:00Z">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ins>
    </w:p>
    <w:p w14:paraId="2B73D6D9" w14:textId="77777777" w:rsidR="00C65EFE" w:rsidRPr="00A75846" w:rsidRDefault="00C65EFE">
      <w:pPr>
        <w:spacing w:before="0" w:after="0"/>
        <w:jc w:val="left"/>
      </w:pPr>
      <w:bookmarkStart w:id="2305" w:name="_Toc164861569"/>
      <w:bookmarkStart w:id="2306" w:name="_Toc164862286"/>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bookmarkEnd w:id="2305"/>
      <w:bookmarkEnd w:id="2306"/>
    </w:p>
    <w:p w14:paraId="1AC1B3D7" w14:textId="77777777" w:rsidR="0053582C" w:rsidRPr="00A75846" w:rsidRDefault="0053582C" w:rsidP="002D4EFF">
      <w:pPr>
        <w:pStyle w:val="Nadpis0"/>
        <w:spacing w:before="120" w:after="120"/>
        <w:jc w:val="center"/>
        <w:rPr>
          <w:lang w:val="en-GB"/>
        </w:rPr>
      </w:pPr>
      <w:bookmarkStart w:id="2307" w:name="_Toc164861570"/>
      <w:bookmarkStart w:id="2308" w:name="_Toc164862287"/>
      <w:r w:rsidRPr="00A75846">
        <w:rPr>
          <w:lang w:val="en-GB"/>
        </w:rPr>
        <w:t>TEMPLATES OF BANK GUARANTEES</w:t>
      </w:r>
      <w:bookmarkEnd w:id="2307"/>
      <w:bookmarkEnd w:id="2308"/>
    </w:p>
    <w:p w14:paraId="5CB74600" w14:textId="141CF86E" w:rsidR="0004349A" w:rsidRPr="00A75846" w:rsidRDefault="0053582C" w:rsidP="00210779">
      <w:pPr>
        <w:spacing w:after="360"/>
        <w:jc w:val="center"/>
        <w:rPr>
          <w:b/>
          <w:bCs/>
        </w:rPr>
      </w:pPr>
      <w:r w:rsidRPr="00A75846">
        <w:rPr>
          <w:b/>
        </w:rPr>
        <w:t>TEMPLATE OF BANK GUARANTEE – PERFORMANCE SECURITY</w:t>
      </w:r>
    </w:p>
    <w:p w14:paraId="598CDDC4" w14:textId="77777777" w:rsidR="00DE48C0" w:rsidRPr="00F5220B" w:rsidRDefault="00DE48C0" w:rsidP="00D00883">
      <w:pPr>
        <w:rPr>
          <w:del w:id="2309" w:author="AIB" w:date="2024-07-08T20:48:00Z" w16du:dateUtc="2024-07-08T18:48:00Z"/>
        </w:rPr>
      </w:pPr>
    </w:p>
    <w:p w14:paraId="529861B8" w14:textId="6E981D6F" w:rsidR="00210779" w:rsidRPr="00A75846" w:rsidRDefault="00B51851" w:rsidP="00210779">
      <w:pPr>
        <w:tabs>
          <w:tab w:val="left" w:pos="567"/>
        </w:tabs>
        <w:spacing w:after="0"/>
        <w:rPr>
          <w:szCs w:val="22"/>
        </w:rPr>
      </w:pPr>
      <w:r w:rsidRPr="00A75846">
        <w:rPr>
          <w:szCs w:val="22"/>
        </w:rPr>
        <w:t>To:</w:t>
      </w:r>
      <w:del w:id="2310" w:author="AIB" w:date="2024-07-08T20:48:00Z" w16du:dateUtc="2024-07-08T18:48:00Z">
        <w:r w:rsidR="003864FF" w:rsidRPr="00F5220B">
          <w:rPr>
            <w:szCs w:val="22"/>
          </w:rPr>
          <w:delText xml:space="preserve"> </w:delText>
        </w:r>
      </w:del>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proofErr w:type="gramStart"/>
      <w:r w:rsidR="00210779" w:rsidRPr="00A75846">
        <w:rPr>
          <w:b/>
          <w:bCs/>
          <w:szCs w:val="22"/>
        </w:rPr>
        <w:t>a.s</w:t>
      </w:r>
      <w:proofErr w:type="gramEnd"/>
      <w:del w:id="2311" w:author="AIB" w:date="2024-07-08T20:48:00Z" w16du:dateUtc="2024-07-08T18:48:00Z">
        <w:r w:rsidR="003864FF" w:rsidRPr="00F5220B">
          <w:rPr>
            <w:b/>
            <w:szCs w:val="22"/>
          </w:rPr>
          <w:delText>.</w:delText>
        </w:r>
      </w:del>
      <w:ins w:id="2312" w:author="AIB" w:date="2024-07-08T20:48:00Z" w16du:dateUtc="2024-07-08T18:48:00Z">
        <w:r w:rsidR="00210779" w:rsidRPr="00A75846">
          <w:rPr>
            <w:b/>
            <w:bCs/>
            <w:szCs w:val="22"/>
          </w:rPr>
          <w:t>.</w:t>
        </w:r>
        <w:proofErr w:type="spellEnd"/>
        <w:r w:rsidR="00210779" w:rsidRPr="00A75846">
          <w:rPr>
            <w:szCs w:val="22"/>
          </w:rPr>
          <w:t>,</w:t>
        </w:r>
      </w:ins>
    </w:p>
    <w:p w14:paraId="3AE9C435" w14:textId="77777777" w:rsidR="00210779" w:rsidRPr="00A75846" w:rsidRDefault="00210779" w:rsidP="00210779">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210779">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29A629F5" w:rsidR="0053582C" w:rsidRPr="00A75846" w:rsidRDefault="00210779" w:rsidP="00210779">
      <w:pPr>
        <w:tabs>
          <w:tab w:val="left" w:pos="567"/>
        </w:tabs>
        <w:spacing w:before="0"/>
        <w:ind w:left="567"/>
        <w:rPr>
          <w:szCs w:val="22"/>
        </w:rPr>
      </w:pPr>
      <w:r w:rsidRPr="00A75846">
        <w:rPr>
          <w:szCs w:val="22"/>
        </w:rPr>
        <w:t>Czech Republic</w:t>
      </w:r>
    </w:p>
    <w:p w14:paraId="54AC3B7F" w14:textId="554A40DC" w:rsidR="008F73D6" w:rsidRPr="00A75846" w:rsidRDefault="008F73D6" w:rsidP="008F73D6">
      <w:r w:rsidRPr="00A75846">
        <w:t>We have been informed that our client [●], with its registered office at [●], identification number: [●], registered in the Commercial Registered maintained by [●] (</w:t>
      </w:r>
      <w:ins w:id="2313" w:author="AIB" w:date="2024-07-08T20:48:00Z" w16du:dateUtc="2024-07-08T18:48:00Z">
        <w:r w:rsidR="00157EFC">
          <w:t xml:space="preserve">the </w:t>
        </w:r>
      </w:ins>
      <w:r w:rsidRPr="00A75846">
        <w:t>“</w:t>
      </w:r>
      <w:r w:rsidRPr="00A75846">
        <w:rPr>
          <w:b/>
          <w:bCs/>
        </w:rPr>
        <w:t>Contractor</w:t>
      </w:r>
      <w:r w:rsidRPr="00A75846">
        <w:t>”), entered into the Contract for work related to the</w:t>
      </w:r>
      <w:del w:id="2314" w:author="AIB" w:date="2024-07-08T20:48:00Z" w16du:dateUtc="2024-07-08T18:48:00Z">
        <w:r w:rsidR="003864FF" w:rsidRPr="00F5220B">
          <w:delText> </w:delText>
        </w:r>
      </w:del>
      <w:ins w:id="2315" w:author="AIB" w:date="2024-07-08T20:48:00Z" w16du:dateUtc="2024-07-08T18:48:00Z">
        <w:r w:rsidRPr="00A75846">
          <w:t xml:space="preserve"> </w:t>
        </w:r>
      </w:ins>
      <w:r w:rsidRPr="00A75846">
        <w:t>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ins w:id="2316" w:author="AIB" w:date="2024-07-08T20:48:00Z" w16du:dateUtc="2024-07-08T18:48:00Z">
        <w:r w:rsidR="00157EFC">
          <w:t xml:space="preserve">the </w:t>
        </w:r>
      </w:ins>
      <w:r w:rsidRPr="00A75846">
        <w:t>“</w:t>
      </w:r>
      <w:r w:rsidRPr="00A75846">
        <w:rPr>
          <w:b/>
          <w:bCs/>
        </w:rPr>
        <w:t>Contract</w:t>
      </w:r>
      <w:r w:rsidRPr="00A75846">
        <w:t>”).</w:t>
      </w:r>
    </w:p>
    <w:p w14:paraId="6E735937" w14:textId="5FDBDB68"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9B1496">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ins w:id="2317" w:author="AIB" w:date="2024-07-08T20:48:00Z" w16du:dateUtc="2024-07-08T18:48:00Z">
        <w:r w:rsidR="00157EFC">
          <w:t xml:space="preserve">the </w:t>
        </w:r>
      </w:ins>
      <w:r w:rsidRPr="00A75846">
        <w:t>“</w:t>
      </w:r>
      <w:r w:rsidRPr="00A75846">
        <w:rPr>
          <w:b/>
          <w:bCs/>
        </w:rPr>
        <w:t>Performance Security</w:t>
      </w:r>
      <w:r w:rsidRPr="00A75846">
        <w:t>”).</w:t>
      </w:r>
    </w:p>
    <w:p w14:paraId="5A328A44" w14:textId="50249A91" w:rsidR="008F73D6" w:rsidRPr="00A75846" w:rsidRDefault="008F73D6" w:rsidP="008F73D6">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4CD520A0" w:rsidR="008F73D6" w:rsidRPr="00A75846" w:rsidRDefault="008F73D6" w:rsidP="008F73D6">
      <w:commentRangeStart w:id="2318"/>
      <w:r w:rsidRPr="00A75846">
        <w:t>This Performance Security is valid from the date of its issue until [●].</w:t>
      </w:r>
      <w:commentRangeEnd w:id="2318"/>
      <w:r w:rsidR="00FF5351">
        <w:rPr>
          <w:rStyle w:val="Odkaznakoment"/>
          <w:lang w:val="en-US" w:eastAsia="cs-CZ"/>
        </w:rPr>
        <w:commentReference w:id="2318"/>
      </w:r>
    </w:p>
    <w:p w14:paraId="176A8B64" w14:textId="274A8804"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247B404F"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Performance Security, and we hereby waive notice of any such change, </w:t>
      </w:r>
      <w:proofErr w:type="gramStart"/>
      <w:r w:rsidRPr="00A75846">
        <w:t>addition</w:t>
      </w:r>
      <w:proofErr w:type="gramEnd"/>
      <w:r w:rsidRPr="00A75846">
        <w:t xml:space="preserve"> or modification.</w:t>
      </w:r>
    </w:p>
    <w:p w14:paraId="1904AF9E" w14:textId="1D199806" w:rsidR="008F73D6" w:rsidRPr="00A75846" w:rsidRDefault="008F73D6" w:rsidP="008F73D6">
      <w:r w:rsidRPr="00A75846">
        <w:t xml:space="preserve">This Performance Security shall be governed by </w:t>
      </w:r>
      <w:commentRangeStart w:id="2319"/>
      <w:r w:rsidRPr="00A75846">
        <w:t>Czech law</w:t>
      </w:r>
      <w:del w:id="2320" w:author="AIB" w:date="2024-07-08T20:48:00Z" w16du:dateUtc="2024-07-08T18:48:00Z">
        <w:r w:rsidR="003864FF" w:rsidRPr="00F5220B">
          <w:rPr>
            <w:color w:val="000000"/>
            <w:szCs w:val="22"/>
          </w:rPr>
          <w:delText xml:space="preserve">. </w:delText>
        </w:r>
      </w:del>
      <w:ins w:id="2321" w:author="AIB" w:date="2024-07-08T20:48:00Z" w16du:dateUtc="2024-07-08T18:48:00Z">
        <w:r w:rsidRPr="00A75846">
          <w:t xml:space="preserve"> and comply with</w:t>
        </w:r>
        <w:r w:rsidR="00E839D6" w:rsidRPr="00A75846">
          <w:t xml:space="preserve"> </w:t>
        </w:r>
        <w:r w:rsidRPr="00A75846">
          <w:t>URDG 758.</w:t>
        </w:r>
      </w:ins>
      <w:commentRangeEnd w:id="2319"/>
      <w:ins w:id="2322" w:author="AIB" w:date="2024-07-09T08:24:00Z" w16du:dateUtc="2024-07-09T06:24:00Z">
        <w:r w:rsidR="0041128A">
          <w:rPr>
            <w:rStyle w:val="Odkaznakoment"/>
            <w:lang w:val="en-US" w:eastAsia="cs-CZ"/>
          </w:rPr>
          <w:commentReference w:id="2319"/>
        </w:r>
      </w:ins>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18CEE09"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B76A3F">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B76A3F">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694BBD7" w:rsidR="00B76A3F" w:rsidRPr="00A75846" w:rsidRDefault="00B76A3F" w:rsidP="00B76A3F">
      <w:pPr>
        <w:tabs>
          <w:tab w:val="left" w:pos="567"/>
        </w:tabs>
        <w:spacing w:before="0"/>
        <w:ind w:left="567"/>
        <w:rPr>
          <w:szCs w:val="22"/>
        </w:rPr>
      </w:pPr>
      <w:r w:rsidRPr="00A75846">
        <w:rPr>
          <w:szCs w:val="22"/>
        </w:rPr>
        <w:t>Czech Republic</w:t>
      </w:r>
    </w:p>
    <w:p w14:paraId="2CFAE817" w14:textId="6D5939D3" w:rsidR="00F52A23" w:rsidRPr="00A75846" w:rsidRDefault="00F52A23" w:rsidP="00F52A23">
      <w:r w:rsidRPr="00A75846">
        <w:t>We have been informed that our client [●], with its registered office at [●], identification number: [●], registered in the Commercial Registered maintained by [●] (</w:t>
      </w:r>
      <w:ins w:id="2323" w:author="AIB" w:date="2024-07-08T20:48:00Z" w16du:dateUtc="2024-07-08T18:48:00Z">
        <w:r w:rsidR="00157EFC">
          <w:t xml:space="preserve">the </w:t>
        </w:r>
      </w:ins>
      <w:r w:rsidRPr="00A75846">
        <w:t>“</w:t>
      </w:r>
      <w:r w:rsidRPr="00A75846">
        <w:rPr>
          <w:b/>
          <w:bCs/>
        </w:rPr>
        <w:t>Contractor</w:t>
      </w:r>
      <w:r w:rsidRPr="00A75846">
        <w:t>”), entered into the Contract for work related to the</w:t>
      </w:r>
      <w:del w:id="2324" w:author="AIB" w:date="2024-07-08T20:48:00Z" w16du:dateUtc="2024-07-08T18:48:00Z">
        <w:r w:rsidR="003864FF" w:rsidRPr="00F5220B">
          <w:rPr>
            <w:szCs w:val="22"/>
          </w:rPr>
          <w:delText> </w:delText>
        </w:r>
      </w:del>
      <w:ins w:id="2325" w:author="AIB" w:date="2024-07-08T20:48:00Z" w16du:dateUtc="2024-07-08T18:48:00Z">
        <w:r w:rsidRPr="00A75846">
          <w:t xml:space="preserve"> </w:t>
        </w:r>
      </w:ins>
      <w:r w:rsidRPr="00A75846">
        <w:t>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ins w:id="2326" w:author="AIB" w:date="2024-07-08T20:48:00Z" w16du:dateUtc="2024-07-08T18:48:00Z">
        <w:r w:rsidR="00157EFC">
          <w:t xml:space="preserve">the </w:t>
        </w:r>
      </w:ins>
      <w:r w:rsidRPr="00A75846">
        <w:t>“</w:t>
      </w:r>
      <w:r w:rsidRPr="00A75846">
        <w:rPr>
          <w:b/>
          <w:bCs/>
        </w:rPr>
        <w:t>Contract</w:t>
      </w:r>
      <w:r w:rsidRPr="00A75846">
        <w:t>”).</w:t>
      </w:r>
    </w:p>
    <w:p w14:paraId="30A68656" w14:textId="54FBC07E"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9B1496">
        <w:t>26.2</w:t>
      </w:r>
      <w:r w:rsidR="00767C0E" w:rsidRPr="00A75846">
        <w:fldChar w:fldCharType="end"/>
      </w:r>
      <w:r w:rsidRPr="00A75846">
        <w:t xml:space="preserve"> of the Contract requires the Contractor to provide a bank guarantee equal to ten percent (10%) of the Contract Price</w:t>
      </w:r>
      <w:commentRangeStart w:id="2327"/>
      <w:ins w:id="2328" w:author="AIB" w:date="2024-07-08T20:48:00Z" w16du:dateUtc="2024-07-08T18:48:00Z">
        <w:r w:rsidRPr="00A75846">
          <w:t>, which corresponds to EUR [●]</w:t>
        </w:r>
      </w:ins>
      <w:r w:rsidRPr="00A75846">
        <w:t xml:space="preserve"> </w:t>
      </w:r>
      <w:commentRangeEnd w:id="2327"/>
      <w:r w:rsidR="00302965">
        <w:rPr>
          <w:rStyle w:val="Odkaznakoment"/>
          <w:lang w:val="en-US" w:eastAsia="cs-CZ"/>
        </w:rPr>
        <w:commentReference w:id="2327"/>
      </w:r>
      <w:r w:rsidRPr="00A75846">
        <w:t>in order to guarantee a</w:t>
      </w:r>
      <w:r w:rsidR="0002396B" w:rsidRPr="00A75846">
        <w:t> </w:t>
      </w:r>
      <w:r w:rsidRPr="00A75846">
        <w:t>compensation for any financial claim resulting from the Contractor’s failure to fulfil its obligations under warranties provided by the Contractor in the Contract (</w:t>
      </w:r>
      <w:ins w:id="2329" w:author="AIB" w:date="2024-07-08T20:48:00Z" w16du:dateUtc="2024-07-08T18:48:00Z">
        <w:r w:rsidR="00CA4C93">
          <w:t xml:space="preserve">the </w:t>
        </w:r>
      </w:ins>
      <w:r w:rsidRPr="00A75846">
        <w:t>“</w:t>
      </w:r>
      <w:r w:rsidRPr="00CA4C93">
        <w:rPr>
          <w:b/>
          <w:bCs/>
        </w:rPr>
        <w:t>General Warranty Bond</w:t>
      </w:r>
      <w:r w:rsidRPr="00A75846">
        <w:t>”).</w:t>
      </w:r>
    </w:p>
    <w:p w14:paraId="7F7C5742" w14:textId="5A4250D6" w:rsidR="00F52A23" w:rsidRPr="00A75846" w:rsidRDefault="00F52A23" w:rsidP="00F52A23">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commentRangeStart w:id="2330"/>
      <w:r w:rsidRPr="00A75846">
        <w:t>This General Warranty Bond is valid from the date of its issue until [●].</w:t>
      </w:r>
      <w:commentRangeEnd w:id="2330"/>
      <w:r w:rsidR="00302965">
        <w:rPr>
          <w:rStyle w:val="Odkaznakoment"/>
          <w:lang w:val="en-US" w:eastAsia="cs-CZ"/>
        </w:rPr>
        <w:commentReference w:id="2330"/>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3D24159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4F97588D"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General Warranty Bond, and we hereby waive notice of any such change, </w:t>
      </w:r>
      <w:proofErr w:type="gramStart"/>
      <w:r w:rsidRPr="00A75846">
        <w:t>addition</w:t>
      </w:r>
      <w:proofErr w:type="gramEnd"/>
      <w:r w:rsidRPr="00A75846">
        <w:t xml:space="preserve"> or modification.</w:t>
      </w:r>
    </w:p>
    <w:p w14:paraId="7231686B" w14:textId="14DAD93B" w:rsidR="00F52A23" w:rsidRPr="00A75846" w:rsidRDefault="00F52A23" w:rsidP="00F52A23">
      <w:r w:rsidRPr="00A75846">
        <w:t xml:space="preserve">This General Warranty Bond shall be governed by </w:t>
      </w:r>
      <w:commentRangeStart w:id="2331"/>
      <w:r w:rsidRPr="00A75846">
        <w:t>Czech law</w:t>
      </w:r>
      <w:del w:id="2332" w:author="AIB" w:date="2024-07-08T20:48:00Z" w16du:dateUtc="2024-07-08T18:48:00Z">
        <w:r w:rsidR="003864FF" w:rsidRPr="00F5220B">
          <w:rPr>
            <w:color w:val="000000"/>
            <w:szCs w:val="22"/>
          </w:rPr>
          <w:delText xml:space="preserve">. </w:delText>
        </w:r>
      </w:del>
      <w:ins w:id="2333" w:author="AIB" w:date="2024-07-08T20:48:00Z" w16du:dateUtc="2024-07-08T18:48:00Z">
        <w:r w:rsidRPr="00A75846">
          <w:t xml:space="preserve"> and comply with URDG 758.</w:t>
        </w:r>
      </w:ins>
      <w:commentRangeEnd w:id="2331"/>
      <w:ins w:id="2334" w:author="AIB" w:date="2024-07-09T11:27:00Z" w16du:dateUtc="2024-07-09T09:27:00Z">
        <w:r w:rsidR="001C542E">
          <w:rPr>
            <w:rStyle w:val="Odkaznakoment"/>
            <w:lang w:val="en-US" w:eastAsia="cs-CZ"/>
          </w:rPr>
          <w:commentReference w:id="2331"/>
        </w:r>
      </w:ins>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bookmarkStart w:id="2335" w:name="_Toc164861571"/>
      <w:bookmarkStart w:id="2336" w:name="_Toc164862288"/>
      <w:r w:rsidRPr="00A75846">
        <w:rPr>
          <w:lang w:val="en-GB"/>
        </w:rPr>
        <w:lastRenderedPageBreak/>
        <w:t>ANNEX 5</w:t>
      </w:r>
      <w:bookmarkEnd w:id="2335"/>
      <w:bookmarkEnd w:id="2336"/>
    </w:p>
    <w:p w14:paraId="19BE2F71" w14:textId="2CE6E581" w:rsidR="00F52A23" w:rsidRPr="00A75846" w:rsidRDefault="00161F89" w:rsidP="0025283C">
      <w:pPr>
        <w:pStyle w:val="Nadpis0"/>
        <w:spacing w:before="120" w:after="120"/>
        <w:jc w:val="center"/>
        <w:rPr>
          <w:b w:val="0"/>
          <w:bCs/>
          <w:lang w:val="en-GB"/>
        </w:rPr>
      </w:pPr>
      <w:bookmarkStart w:id="2337" w:name="_Toc164861572"/>
      <w:bookmarkStart w:id="2338" w:name="_Toc164862289"/>
      <w:r w:rsidRPr="00A75846">
        <w:rPr>
          <w:lang w:val="en-GB"/>
        </w:rPr>
        <w:t>TEMPLATE OF CHANGE REQUEST</w:t>
      </w:r>
      <w:bookmarkEnd w:id="2337"/>
      <w:bookmarkEnd w:id="2338"/>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2339" w:name="_Toc164861573"/>
            <w:bookmarkStart w:id="2340"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39C778CE"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3CC07502"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2339"/>
      <w:bookmarkEnd w:id="2340"/>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bookmarkStart w:id="2341" w:name="_Toc164861575"/>
      <w:bookmarkStart w:id="2342" w:name="_Toc164862292"/>
      <w:r w:rsidRPr="00A75846">
        <w:rPr>
          <w:lang w:val="en-GB"/>
        </w:rPr>
        <w:lastRenderedPageBreak/>
        <w:t xml:space="preserve">ANNEX </w:t>
      </w:r>
      <w:bookmarkEnd w:id="2341"/>
      <w:bookmarkEnd w:id="2342"/>
      <w:r w:rsidRPr="00A75846">
        <w:rPr>
          <w:lang w:val="en-GB"/>
        </w:rPr>
        <w:t>6</w:t>
      </w:r>
    </w:p>
    <w:p w14:paraId="752913A5" w14:textId="77777777" w:rsidR="00F674B9" w:rsidRPr="00A75846" w:rsidRDefault="00F674B9" w:rsidP="0025283C">
      <w:pPr>
        <w:pStyle w:val="Nadpis0"/>
        <w:spacing w:before="120" w:after="120"/>
        <w:jc w:val="center"/>
        <w:rPr>
          <w:lang w:val="en-GB"/>
        </w:rPr>
      </w:pPr>
      <w:bookmarkStart w:id="2343" w:name="_Toc164861576"/>
      <w:bookmarkStart w:id="2344" w:name="_Toc164862293"/>
      <w:r w:rsidRPr="00A75846">
        <w:rPr>
          <w:lang w:val="en-GB"/>
        </w:rPr>
        <w:t>SPECIFICATION OF CRITICAL SOFTWARE</w:t>
      </w:r>
      <w:bookmarkEnd w:id="2343"/>
      <w:bookmarkEnd w:id="2344"/>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bookmarkStart w:id="2345" w:name="_Toc164861577"/>
      <w:bookmarkStart w:id="2346" w:name="_Toc164862294"/>
      <w:r w:rsidRPr="00A75846">
        <w:rPr>
          <w:lang w:val="en-GB"/>
        </w:rPr>
        <w:lastRenderedPageBreak/>
        <w:t xml:space="preserve">ANNEX </w:t>
      </w:r>
      <w:bookmarkEnd w:id="2345"/>
      <w:bookmarkEnd w:id="2346"/>
      <w:r w:rsidRPr="00A75846">
        <w:rPr>
          <w:lang w:val="en-GB"/>
        </w:rPr>
        <w:t>7</w:t>
      </w:r>
    </w:p>
    <w:p w14:paraId="03601497" w14:textId="5300DCAC" w:rsidR="00F674B9" w:rsidRPr="00A75846" w:rsidRDefault="008919FE" w:rsidP="0025283C">
      <w:pPr>
        <w:pStyle w:val="Nadpis0"/>
        <w:spacing w:before="120" w:after="120"/>
        <w:jc w:val="center"/>
        <w:rPr>
          <w:b w:val="0"/>
          <w:bCs/>
          <w:lang w:val="en-GB"/>
        </w:rPr>
      </w:pPr>
      <w:bookmarkStart w:id="2347" w:name="_Toc164861578"/>
      <w:bookmarkStart w:id="2348" w:name="_Toc164862295"/>
      <w:r w:rsidRPr="00A75846">
        <w:rPr>
          <w:lang w:val="en-GB"/>
        </w:rPr>
        <w:t xml:space="preserve">RISKS </w:t>
      </w:r>
      <w:r w:rsidRPr="00A75846">
        <w:rPr>
          <w:b w:val="0"/>
          <w:bCs/>
          <w:lang w:val="en-GB"/>
        </w:rPr>
        <w:t>AT THE SITE</w:t>
      </w:r>
      <w:bookmarkEnd w:id="2347"/>
      <w:bookmarkEnd w:id="2348"/>
    </w:p>
    <w:p w14:paraId="4EEA4B86" w14:textId="077E2485" w:rsidR="008919FE" w:rsidRPr="00A75846" w:rsidRDefault="00A61FB9" w:rsidP="008919FE">
      <w:pPr>
        <w:pStyle w:val="Nadpis1"/>
        <w:numPr>
          <w:ilvl w:val="0"/>
          <w:numId w:val="27"/>
        </w:numPr>
      </w:pPr>
      <w:bookmarkStart w:id="2349" w:name="_Toc164763042"/>
      <w:bookmarkStart w:id="2350" w:name="_Toc164769688"/>
      <w:bookmarkStart w:id="2351" w:name="_Toc164862296"/>
      <w:r w:rsidRPr="00A75846">
        <w:t>General</w:t>
      </w:r>
      <w:bookmarkEnd w:id="2349"/>
      <w:bookmarkEnd w:id="2350"/>
      <w:bookmarkEnd w:id="2351"/>
    </w:p>
    <w:p w14:paraId="7FD2A9D8" w14:textId="7725D51A" w:rsidR="00AC7384" w:rsidRPr="00A75846" w:rsidRDefault="00AC7384" w:rsidP="00AC7384">
      <w:pPr>
        <w:pStyle w:val="AnnexesClanek11"/>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w:t>
      </w:r>
      <w:proofErr w:type="gramStart"/>
      <w:r w:rsidRPr="00A75846">
        <w:t>101</w:t>
      </w:r>
      <w:proofErr w:type="gramEnd"/>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016D406F"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74D8AB6"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4CF3E49"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5549BECF"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0929DCBA"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39BFD9DD" w:rsidR="0099563F" w:rsidRPr="00A75846" w:rsidRDefault="0099563F" w:rsidP="0099563F">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tel. +420 606 723 089;</w:t>
      </w:r>
    </w:p>
    <w:p w14:paraId="7B2CEC53" w14:textId="2D31EFE8" w:rsidR="0099563F" w:rsidRPr="00A75846" w:rsidRDefault="0099563F" w:rsidP="0099563F">
      <w:pPr>
        <w:tabs>
          <w:tab w:val="left" w:pos="3969"/>
        </w:tabs>
      </w:pPr>
      <w:r w:rsidRPr="00A75846">
        <w:t>For the fulfilment of FP conditions:</w:t>
      </w:r>
      <w:r w:rsidRPr="00A75846">
        <w:tab/>
        <w:t xml:space="preserve">Mr. Pavel </w:t>
      </w:r>
      <w:proofErr w:type="spellStart"/>
      <w:r w:rsidRPr="00A75846">
        <w:t>Švan</w:t>
      </w:r>
      <w:proofErr w:type="spellEnd"/>
      <w:r w:rsidRPr="00A75846">
        <w:t>, tel. +420 602 402 897;</w:t>
      </w:r>
    </w:p>
    <w:p w14:paraId="0573338D" w14:textId="33353514" w:rsidR="0099563F" w:rsidRPr="00A75846" w:rsidRDefault="0099563F" w:rsidP="0099563F">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bookmarkStart w:id="2352" w:name="_Toc164763043"/>
      <w:bookmarkStart w:id="2353" w:name="_Toc164769689"/>
      <w:bookmarkStart w:id="2354" w:name="_Toc164862297"/>
      <w:r w:rsidRPr="00A75846">
        <w:t>CREATED RISKS</w:t>
      </w:r>
      <w:bookmarkEnd w:id="2352"/>
      <w:bookmarkEnd w:id="2353"/>
      <w:bookmarkEnd w:id="2354"/>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w:t>
      </w:r>
      <w:proofErr w:type="gramStart"/>
      <w:r w:rsidRPr="00A75846">
        <w:t>motor</w:t>
      </w:r>
      <w:proofErr w:type="gramEnd"/>
      <w:r w:rsidRPr="00A75846">
        <w:t xml:space="preserve">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30BE4592"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 xml:space="preserve">Risk of impact to the head - crane operation, </w:t>
      </w:r>
      <w:proofErr w:type="gramStart"/>
      <w:r w:rsidRPr="00A75846">
        <w:t>access</w:t>
      </w:r>
      <w:proofErr w:type="gramEnd"/>
      <w:r w:rsidRPr="00A75846">
        <w:t xml:space="preserve">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17BADCFC"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76BC760D" w:rsidR="00FD4E5E" w:rsidRPr="00A75846" w:rsidRDefault="004C1CE0" w:rsidP="00FD4E5E">
      <w:pPr>
        <w:pStyle w:val="Nadpis1"/>
      </w:pPr>
      <w:bookmarkStart w:id="2355" w:name="_Toc164763044"/>
      <w:bookmarkStart w:id="2356" w:name="_Toc164769690"/>
      <w:bookmarkStart w:id="2357" w:name="_Toc164862298"/>
      <w:r w:rsidRPr="00A75846">
        <w:t xml:space="preserve">BASIC INFORMATION FOR SUPPLIERS (OR VISITORS, TOURS ETC.) </w:t>
      </w:r>
      <w:bookmarkEnd w:id="2355"/>
      <w:bookmarkEnd w:id="2356"/>
      <w:bookmarkEnd w:id="2357"/>
      <w:r w:rsidRPr="00A75846">
        <w:t>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3709CE01"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00E16E39"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 xml:space="preserve">2302, 2306, for shifts see the Company’s </w:t>
      </w:r>
      <w:proofErr w:type="gramStart"/>
      <w:r w:rsidRPr="00A75846">
        <w:t>directory</w:t>
      </w:r>
      <w:proofErr w:type="gramEnd"/>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proofErr w:type="spellStart"/>
      <w:r w:rsidRPr="00A75846">
        <w:t>Karlov</w:t>
      </w:r>
      <w:proofErr w:type="spellEnd"/>
      <w:r w:rsidRPr="00A75846">
        <w:t xml:space="preserve">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 xml:space="preserve">The persons shall dispose of wastes, </w:t>
      </w:r>
      <w:proofErr w:type="gramStart"/>
      <w:r w:rsidRPr="00A75846">
        <w:t>chemicals</w:t>
      </w:r>
      <w:proofErr w:type="gramEnd"/>
      <w:r w:rsidRPr="00A75846">
        <w:t xml:space="preserve">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2AEBD09E"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14E9010B"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 xml:space="preserve">contractually arranged jobs, </w:t>
      </w:r>
      <w:proofErr w:type="gramStart"/>
      <w:r w:rsidRPr="00A75846">
        <w:t>loading</w:t>
      </w:r>
      <w:proofErr w:type="gramEnd"/>
      <w:r w:rsidRPr="00A75846">
        <w:t xml:space="preserve">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6D803AE9"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9B1496">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bookmarkStart w:id="2358" w:name="_Hlk99538804"/>
      <w:r w:rsidRPr="00A75846">
        <w:t>Prohibition of access to the crane.</w:t>
      </w:r>
      <w:bookmarkEnd w:id="2358"/>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6B60F37A"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016992D3" w:rsidR="00DD120B" w:rsidRPr="00A75846" w:rsidRDefault="009C3F25" w:rsidP="00DD120B">
      <w:pPr>
        <w:pStyle w:val="Nadpis1"/>
      </w:pPr>
      <w:bookmarkStart w:id="2359" w:name="_Ref160178122"/>
      <w:bookmarkStart w:id="2360" w:name="_Toc164763045"/>
      <w:bookmarkStart w:id="2361" w:name="_Toc164769691"/>
      <w:bookmarkStart w:id="2362" w:name="_Toc164862299"/>
      <w:r w:rsidRPr="00A75846">
        <w:t>LIABILITIES OF THE CONTRACTOR (WHEN PERFORMING CONTRACTUAL WORKS)</w:t>
      </w:r>
      <w:bookmarkEnd w:id="2359"/>
      <w:bookmarkEnd w:id="2360"/>
      <w:bookmarkEnd w:id="2361"/>
      <w:bookmarkEnd w:id="2362"/>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6833F77E"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CAA85C0"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w:t>
      </w:r>
      <w:proofErr w:type="gramStart"/>
      <w:r w:rsidRPr="00A75846">
        <w:t>activities</w:t>
      </w:r>
      <w:proofErr w:type="gramEnd"/>
      <w:r w:rsidRPr="00A75846">
        <w:t xml:space="preserve"> and deliveries of work for the Customer, the Contractor guarantees strict observance of all provisions arising from the valid legislation, safety regulations and procedures on their part for the entire duration of delivery. </w:t>
      </w:r>
    </w:p>
    <w:p w14:paraId="73CA7FBB" w14:textId="4C64CDC1" w:rsidR="00BE5242" w:rsidRPr="00A75846" w:rsidRDefault="00BE5242" w:rsidP="00BE5242">
      <w:pPr>
        <w:pStyle w:val="AnnexesClaneka"/>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062847AB" w:rsidR="00BE5242" w:rsidRPr="00A75846" w:rsidRDefault="00BE5242" w:rsidP="00BE5242">
      <w:pPr>
        <w:pStyle w:val="AnnexesClaneka"/>
      </w:pPr>
      <w:bookmarkStart w:id="2363" w:name="_Ref171341818"/>
      <w:bookmarkStart w:id="2364" w:name="_Ref160178112"/>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2363"/>
      <w:bookmarkEnd w:id="2364"/>
    </w:p>
    <w:p w14:paraId="38FA4858" w14:textId="2D729D85"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3EF56678"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6768CEF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3AD92E4D"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7103DD69"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 xml:space="preserve">In </w:t>
      </w:r>
      <w:proofErr w:type="spellStart"/>
      <w:r w:rsidRPr="00A75846">
        <w:t>Břidličná</w:t>
      </w:r>
      <w:proofErr w:type="spellEnd"/>
      <w:r w:rsidRPr="00A75846">
        <w:t xml:space="preserve">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w:t>
      </w:r>
      <w:proofErr w:type="spellStart"/>
      <w:r w:rsidRPr="00A75846">
        <w:t>Břidličná</w:t>
      </w:r>
      <w:proofErr w:type="spellEnd"/>
      <w:r w:rsidRPr="00A75846">
        <w:t xml:space="preserve">, </w:t>
      </w:r>
      <w:proofErr w:type="spellStart"/>
      <w:r w:rsidRPr="00A75846">
        <w:t>a.s.</w:t>
      </w:r>
      <w:proofErr w:type="spellEnd"/>
      <w:r w:rsidRPr="00A75846">
        <w:t xml:space="preserve">, </w:t>
      </w:r>
      <w:r w:rsidRPr="00A75846">
        <w:tab/>
      </w:r>
      <w:r w:rsidRPr="00A75846">
        <w:tab/>
      </w:r>
      <w:r w:rsidRPr="00A75846">
        <w:tab/>
      </w:r>
      <w:r w:rsidRPr="00A75846">
        <w:tab/>
        <w:t>Contractor</w:t>
      </w:r>
    </w:p>
    <w:p w14:paraId="248718A1" w14:textId="596B43A9" w:rsidR="0039342B" w:rsidRPr="00A75846" w:rsidRDefault="0039342B" w:rsidP="0039342B">
      <w:pPr>
        <w:spacing w:after="480"/>
      </w:pPr>
      <w:r w:rsidRPr="00A75846">
        <w:t>Name, surname, signature, mobile</w:t>
      </w:r>
      <w:r w:rsidRPr="00A75846">
        <w:tab/>
      </w:r>
      <w:r w:rsidRPr="00A75846">
        <w:tab/>
      </w:r>
      <w:r w:rsidRPr="00A75846">
        <w:tab/>
        <w:t xml:space="preserve">Name, surname, signature, </w:t>
      </w:r>
      <w:proofErr w:type="gramStart"/>
      <w:r w:rsidRPr="00A75846">
        <w:t>mobile</w:t>
      </w:r>
      <w:proofErr w:type="gramEnd"/>
    </w:p>
    <w:p w14:paraId="2CDA4EFB" w14:textId="5340EAD4" w:rsidR="0039342B" w:rsidRPr="00A75846" w:rsidRDefault="0039342B" w:rsidP="0039342B">
      <w:r w:rsidRPr="00A75846">
        <w:t xml:space="preserve">Note: In the case of several persons of the Contractor excursions, group visits, etc., it is necessary to provide </w:t>
      </w:r>
      <w:proofErr w:type="gramStart"/>
      <w:r w:rsidRPr="00A75846">
        <w:t>a</w:t>
      </w:r>
      <w:proofErr w:type="gramEnd"/>
      <w:r w:rsidRPr="00A75846">
        <w:t xml:space="preserve"> Attendance List.</w:t>
      </w:r>
    </w:p>
    <w:p w14:paraId="6A87B204" w14:textId="14F9E7EC"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2365" w:name="_Toc164861581"/>
      <w:bookmarkStart w:id="2366" w:name="_Toc164862302"/>
      <w:bookmarkStart w:id="2367" w:name="_Toc164944004"/>
      <w:bookmarkStart w:id="2368" w:name="_Toc160181420"/>
      <w:bookmarkStart w:id="2369" w:name="_Toc164974314"/>
      <w:bookmarkStart w:id="2370" w:name="_Toc165989733"/>
      <w:bookmarkStart w:id="2371" w:name="_Toc171414951"/>
      <w:r w:rsidRPr="00A75846">
        <w:rPr>
          <w:lang w:val="en-GB"/>
        </w:rPr>
        <w:lastRenderedPageBreak/>
        <w:t>SIGNATURE PAGE</w:t>
      </w:r>
      <w:bookmarkEnd w:id="2365"/>
      <w:bookmarkEnd w:id="2366"/>
      <w:bookmarkEnd w:id="2367"/>
      <w:bookmarkEnd w:id="2368"/>
      <w:bookmarkEnd w:id="2369"/>
      <w:bookmarkEnd w:id="2370"/>
      <w:bookmarkEnd w:id="2371"/>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 xml:space="preserve">AL INVEST </w:t>
            </w:r>
            <w:proofErr w:type="spellStart"/>
            <w:r w:rsidRPr="00A75846">
              <w:rPr>
                <w:b/>
                <w:bCs/>
                <w:shd w:val="clear" w:color="auto" w:fill="FFFFFF"/>
              </w:rPr>
              <w:t>Břidličná</w:t>
            </w:r>
            <w:proofErr w:type="spellEnd"/>
            <w:r w:rsidRPr="00A75846">
              <w:rPr>
                <w:b/>
                <w:bCs/>
                <w:shd w:val="clear" w:color="auto" w:fill="FFFFFF"/>
              </w:rPr>
              <w:t xml:space="preserve">, </w:t>
            </w:r>
            <w:proofErr w:type="spellStart"/>
            <w:r w:rsidRPr="00A75846">
              <w:rPr>
                <w:b/>
                <w:bCs/>
                <w:shd w:val="clear" w:color="auto" w:fill="FFFFFF"/>
              </w:rPr>
              <w:t>a.s.</w:t>
            </w:r>
            <w:proofErr w:type="spellEnd"/>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22"/>
      <w:footerReference w:type="default" r:id="rId23"/>
      <w:footerReference w:type="first" r:id="rId24"/>
      <w:pgSz w:w="11907" w:h="16840" w:code="9"/>
      <w:pgMar w:top="1418" w:right="1418" w:bottom="1418" w:left="141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95" w:author="AIB" w:date="2024-07-08T21:59:00Z" w:initials="AIB">
    <w:p w14:paraId="5593E19A" w14:textId="77777777" w:rsidR="00351EBE" w:rsidRDefault="007A0BBC" w:rsidP="00351EBE">
      <w:pPr>
        <w:pStyle w:val="Textkomente"/>
      </w:pPr>
      <w:r>
        <w:rPr>
          <w:rStyle w:val="Odkaznakoment"/>
        </w:rPr>
        <w:annotationRef/>
      </w:r>
      <w:r w:rsidR="00351EBE">
        <w:rPr>
          <w:b/>
          <w:bCs/>
        </w:rPr>
        <w:t>AIB:</w:t>
      </w:r>
      <w:r w:rsidR="00351EBE">
        <w:t xml:space="preserve"> Proposed change to German/Swiss law is not acceptable.</w:t>
      </w:r>
    </w:p>
    <w:p w14:paraId="2542C3F6" w14:textId="77777777" w:rsidR="00351EBE" w:rsidRDefault="00351EBE" w:rsidP="00351EBE">
      <w:pPr>
        <w:pStyle w:val="Textkomente"/>
      </w:pPr>
    </w:p>
    <w:p w14:paraId="5CF734FA" w14:textId="77777777" w:rsidR="00351EBE" w:rsidRDefault="00351EBE" w:rsidP="00351EBE">
      <w:pPr>
        <w:pStyle w:val="Textkomente"/>
      </w:pPr>
      <w:r>
        <w:t>The Contract shall be concluded on the basis of the tender procedure held in accordance with applicaple Czech laws and there are Czech public budget subsidies. It is consequently mandatory that the applicable law is Czech with the place of jurisdiction being Prague.</w:t>
      </w:r>
    </w:p>
  </w:comment>
  <w:comment w:id="496" w:author="AIB" w:date="2024-07-08T22:01:00Z" w:initials="AIB">
    <w:p w14:paraId="15E685B6" w14:textId="64A504F3" w:rsidR="00614111" w:rsidRDefault="00614111" w:rsidP="00614111">
      <w:pPr>
        <w:pStyle w:val="Textkomente"/>
      </w:pPr>
      <w:r>
        <w:rPr>
          <w:rStyle w:val="Odkaznakoment"/>
        </w:rPr>
        <w:annotationRef/>
      </w:r>
      <w:r>
        <w:rPr>
          <w:b/>
          <w:bCs/>
        </w:rPr>
        <w:t>Applicant:</w:t>
      </w:r>
    </w:p>
    <w:p w14:paraId="47A4499E" w14:textId="77777777" w:rsidR="00614111" w:rsidRDefault="00614111" w:rsidP="00614111">
      <w:pPr>
        <w:pStyle w:val="Textkomente"/>
      </w:pPr>
    </w:p>
    <w:p w14:paraId="5DF0DDE1" w14:textId="77777777" w:rsidR="00614111" w:rsidRDefault="00614111" w:rsidP="00614111">
      <w:pPr>
        <w:pStyle w:val="Textkomente"/>
      </w:pPr>
      <w:r>
        <w:t>Please define what is meant by "issue of instructions or orders in technical matters"</w:t>
      </w:r>
    </w:p>
  </w:comment>
  <w:comment w:id="497" w:author="AIB" w:date="2024-07-08T22:01:00Z" w:initials="AIB">
    <w:p w14:paraId="053AC5A6" w14:textId="77777777" w:rsidR="00C354E1" w:rsidRDefault="00C354E1" w:rsidP="00C354E1">
      <w:pPr>
        <w:pStyle w:val="Textkomente"/>
      </w:pPr>
      <w:r>
        <w:rPr>
          <w:rStyle w:val="Odkaznakoment"/>
        </w:rPr>
        <w:annotationRef/>
      </w:r>
      <w:r>
        <w:rPr>
          <w:b/>
          <w:bCs/>
        </w:rPr>
        <w:t>AIB:</w:t>
      </w:r>
      <w:r>
        <w:t xml:space="preserve"> The Contractor shall be responsible for providing AIB and other contractors participating on construction of the Production Line with corresponding instructions/orders in technical matters to allow the Work to be completed.</w:t>
      </w:r>
    </w:p>
  </w:comment>
  <w:comment w:id="502" w:author="AIB" w:date="2024-07-08T22:01:00Z" w:initials="AIB">
    <w:p w14:paraId="7A08DDA8" w14:textId="77777777" w:rsidR="00472E61" w:rsidRDefault="00472E61" w:rsidP="00472E61">
      <w:pPr>
        <w:pStyle w:val="Textkomente"/>
      </w:pPr>
      <w:r>
        <w:rPr>
          <w:rStyle w:val="Odkaznakoment"/>
        </w:rPr>
        <w:annotationRef/>
      </w:r>
      <w:r>
        <w:rPr>
          <w:b/>
          <w:bCs/>
          <w:lang w:val="en-GB"/>
        </w:rPr>
        <w:t>AIB:</w:t>
      </w:r>
      <w:r>
        <w:rPr>
          <w:lang w:val="en-GB"/>
        </w:rPr>
        <w:t xml:space="preserve"> Ok, </w:t>
      </w:r>
      <w:r>
        <w:t>we accepted the changes proposed herein.</w:t>
      </w:r>
    </w:p>
  </w:comment>
  <w:comment w:id="506" w:author="AIB" w:date="2024-07-09T11:15:00Z" w:initials="AIB">
    <w:p w14:paraId="5AFF4688" w14:textId="77777777" w:rsidR="002F2CC1" w:rsidRDefault="002F2CC1" w:rsidP="002F2CC1">
      <w:pPr>
        <w:pStyle w:val="Textkomente"/>
      </w:pPr>
      <w:r>
        <w:rPr>
          <w:rStyle w:val="Odkaznakoment"/>
        </w:rPr>
        <w:annotationRef/>
      </w:r>
      <w:r>
        <w:rPr>
          <w:b/>
          <w:bCs/>
          <w:lang w:val="en-GB"/>
        </w:rPr>
        <w:t>AIB:</w:t>
      </w:r>
      <w:r>
        <w:rPr>
          <w:lang w:val="en-GB"/>
        </w:rPr>
        <w:t xml:space="preserve"> Ok, </w:t>
      </w:r>
      <w:r>
        <w:t>we accepted the changes proposed herein.</w:t>
      </w:r>
    </w:p>
  </w:comment>
  <w:comment w:id="515" w:author="AIB" w:date="2024-07-09T11:16:00Z" w:initials="AIB">
    <w:p w14:paraId="02E6E40D" w14:textId="77777777" w:rsidR="001722F3" w:rsidRDefault="001722F3" w:rsidP="001722F3">
      <w:pPr>
        <w:pStyle w:val="Textkomente"/>
      </w:pPr>
      <w:r>
        <w:rPr>
          <w:rStyle w:val="Odkaznakoment"/>
        </w:rPr>
        <w:annotationRef/>
      </w:r>
      <w:r>
        <w:rPr>
          <w:b/>
          <w:bCs/>
          <w:lang w:val="en-GB"/>
        </w:rPr>
        <w:t>AIB:</w:t>
      </w:r>
      <w:r>
        <w:rPr>
          <w:lang w:val="en-GB"/>
        </w:rPr>
        <w:t xml:space="preserve"> </w:t>
      </w:r>
      <w:r>
        <w:t>Edited to avoid doubts.</w:t>
      </w:r>
    </w:p>
  </w:comment>
  <w:comment w:id="520" w:author="AIB" w:date="2024-07-08T22:02:00Z" w:initials="AIB">
    <w:p w14:paraId="3815FC04" w14:textId="2EB59234" w:rsidR="00056AE1" w:rsidRDefault="00ED4CCA" w:rsidP="00056AE1">
      <w:pPr>
        <w:pStyle w:val="Textkomente"/>
      </w:pPr>
      <w:r>
        <w:rPr>
          <w:rStyle w:val="Odkaznakoment"/>
        </w:rPr>
        <w:annotationRef/>
      </w:r>
      <w:r w:rsidR="00056AE1">
        <w:rPr>
          <w:b/>
          <w:bCs/>
          <w:lang w:val="en-GB"/>
        </w:rPr>
        <w:t xml:space="preserve">AIB: </w:t>
      </w:r>
      <w:r w:rsidR="00056AE1">
        <w:rPr>
          <w:lang w:val="en-GB"/>
        </w:rPr>
        <w:t>We believe this part should be left in - it related for example to CE certificates. The current wording does not extend the scope of Services in any way.</w:t>
      </w:r>
    </w:p>
  </w:comment>
  <w:comment w:id="523" w:author="AIB" w:date="2024-07-08T22:02:00Z" w:initials="AIB">
    <w:p w14:paraId="5D4EBE89" w14:textId="77E1B8EF" w:rsidR="00056AE1" w:rsidRDefault="00CE185A" w:rsidP="00056AE1">
      <w:pPr>
        <w:pStyle w:val="Textkomente"/>
      </w:pPr>
      <w:r>
        <w:rPr>
          <w:rStyle w:val="Odkaznakoment"/>
        </w:rPr>
        <w:annotationRef/>
      </w:r>
      <w:r w:rsidR="00056AE1">
        <w:rPr>
          <w:b/>
          <w:bCs/>
          <w:lang w:val="en-GB"/>
        </w:rPr>
        <w:t>AIB:</w:t>
      </w:r>
      <w:r w:rsidR="00056AE1">
        <w:rPr>
          <w:lang w:val="en-GB"/>
        </w:rPr>
        <w:t xml:space="preserve"> We accepted the change you made herein.</w:t>
      </w:r>
    </w:p>
  </w:comment>
  <w:comment w:id="529" w:author="AIB" w:date="2024-07-08T22:03:00Z" w:initials="AIB">
    <w:p w14:paraId="0F307734" w14:textId="6E3B9F85" w:rsidR="00056AE1" w:rsidRDefault="00056AE1" w:rsidP="00056AE1">
      <w:pPr>
        <w:pStyle w:val="Textkomente"/>
      </w:pPr>
      <w:r>
        <w:rPr>
          <w:rStyle w:val="Odkaznakoment"/>
        </w:rPr>
        <w:annotationRef/>
      </w:r>
      <w:r>
        <w:rPr>
          <w:b/>
          <w:bCs/>
          <w:lang w:val="en-GB"/>
        </w:rPr>
        <w:t>AIB:</w:t>
      </w:r>
      <w:r>
        <w:rPr>
          <w:lang w:val="en-GB"/>
        </w:rPr>
        <w:t xml:space="preserve"> We accepted the change you made herein.</w:t>
      </w:r>
    </w:p>
  </w:comment>
  <w:comment w:id="559" w:author="AIB" w:date="2024-07-08T22:04:00Z" w:initials="AIB">
    <w:p w14:paraId="7386AFD2" w14:textId="77777777" w:rsidR="007576A1" w:rsidRDefault="007576A1" w:rsidP="007576A1">
      <w:pPr>
        <w:pStyle w:val="Textkomente"/>
      </w:pPr>
      <w:r>
        <w:rPr>
          <w:rStyle w:val="Odkaznakoment"/>
        </w:rPr>
        <w:annotationRef/>
      </w:r>
      <w:r>
        <w:rPr>
          <w:b/>
          <w:bCs/>
        </w:rPr>
        <w:t>Applicant:</w:t>
      </w:r>
    </w:p>
    <w:p w14:paraId="1113FA09" w14:textId="77777777" w:rsidR="007576A1" w:rsidRDefault="007576A1" w:rsidP="007576A1">
      <w:pPr>
        <w:pStyle w:val="Textkomente"/>
      </w:pPr>
    </w:p>
    <w:p w14:paraId="47308C45" w14:textId="77777777" w:rsidR="007576A1" w:rsidRDefault="007576A1" w:rsidP="007576A1">
      <w:pPr>
        <w:pStyle w:val="Textkomente"/>
      </w:pPr>
      <w:r>
        <w:t xml:space="preserve">... as specified in the contract. Nevertheless, the Customer is responsible for coordinating the various takeover points of other suppliers. If the Customer or any other supplier not connected to this scope of work causes any delay in the fulfilment of the Contractor, the Contractor will be held harmless, reimbursed for any expenses incurred, and the Contractor's obligations (e.g. milestones) will be postponed to a mutually agreed new date. </w:t>
      </w:r>
    </w:p>
  </w:comment>
  <w:comment w:id="560" w:author="AIB" w:date="2024-07-08T22:04:00Z" w:initials="AIB">
    <w:p w14:paraId="291FA939" w14:textId="77777777" w:rsidR="006B43A7" w:rsidRDefault="006B43A7" w:rsidP="006B43A7">
      <w:pPr>
        <w:pStyle w:val="Textkomente"/>
      </w:pPr>
      <w:r>
        <w:rPr>
          <w:rStyle w:val="Odkaznakoment"/>
        </w:rPr>
        <w:annotationRef/>
      </w:r>
      <w:r>
        <w:rPr>
          <w:b/>
          <w:bCs/>
          <w:lang w:val="en-GB"/>
        </w:rPr>
        <w:t>AIB:</w:t>
      </w:r>
      <w:r>
        <w:rPr>
          <w:lang w:val="en-GB"/>
        </w:rPr>
        <w:t xml:space="preserve"> Please refer to Clause "Completion of Work" and its subparagraph "Extension of time". Also kindly note that, according to the Czech law, the Contractor shall not be in delay with fulfilment of its contractual obligation, should the delay be caused due to the delay of the Customer.</w:t>
      </w:r>
    </w:p>
    <w:p w14:paraId="3EABAE7F" w14:textId="77777777" w:rsidR="006B43A7" w:rsidRDefault="006B43A7" w:rsidP="006B43A7">
      <w:pPr>
        <w:pStyle w:val="Textkomente"/>
      </w:pPr>
    </w:p>
    <w:p w14:paraId="26083D0B" w14:textId="77777777" w:rsidR="006B43A7" w:rsidRDefault="006B43A7" w:rsidP="006B43A7">
      <w:pPr>
        <w:pStyle w:val="Textkomente"/>
      </w:pPr>
      <w:r>
        <w:rPr>
          <w:lang w:val="en-GB"/>
        </w:rPr>
        <w:t>Thus, we believe no further changes are required.</w:t>
      </w:r>
    </w:p>
  </w:comment>
  <w:comment w:id="561" w:author="AIB" w:date="2024-07-08T22:05:00Z" w:initials="AIB">
    <w:p w14:paraId="419F913E" w14:textId="77777777" w:rsidR="004B0F2A" w:rsidRDefault="004B0F2A" w:rsidP="004B0F2A">
      <w:pPr>
        <w:pStyle w:val="Textkomente"/>
      </w:pPr>
      <w:r>
        <w:rPr>
          <w:rStyle w:val="Odkaznakoment"/>
        </w:rPr>
        <w:annotationRef/>
      </w:r>
      <w:r>
        <w:rPr>
          <w:b/>
          <w:bCs/>
        </w:rPr>
        <w:t>Applicant:</w:t>
      </w:r>
    </w:p>
    <w:p w14:paraId="2193C8AC" w14:textId="77777777" w:rsidR="004B0F2A" w:rsidRDefault="004B0F2A" w:rsidP="004B0F2A">
      <w:pPr>
        <w:pStyle w:val="Textkomente"/>
      </w:pPr>
    </w:p>
    <w:p w14:paraId="5FF2BCDF" w14:textId="77777777" w:rsidR="004B0F2A" w:rsidRDefault="004B0F2A" w:rsidP="004B0F2A">
      <w:pPr>
        <w:pStyle w:val="Textkomente"/>
      </w:pPr>
      <w:r>
        <w:t xml:space="preserve">Not acceptable because there is no objective limitation. </w:t>
      </w:r>
    </w:p>
  </w:comment>
  <w:comment w:id="562" w:author="AIB" w:date="2024-07-08T22:05:00Z" w:initials="AIB">
    <w:p w14:paraId="4FC94E89" w14:textId="77777777" w:rsidR="00A76866" w:rsidRDefault="00A76866" w:rsidP="00A76866">
      <w:pPr>
        <w:pStyle w:val="Textkomente"/>
      </w:pPr>
      <w:r>
        <w:rPr>
          <w:rStyle w:val="Odkaznakoment"/>
        </w:rPr>
        <w:annotationRef/>
      </w:r>
      <w:r>
        <w:rPr>
          <w:b/>
          <w:bCs/>
          <w:lang w:val="en-GB"/>
        </w:rPr>
        <w:t>AIB:</w:t>
      </w:r>
      <w:r>
        <w:rPr>
          <w:lang w:val="en-GB"/>
        </w:rPr>
        <w:t xml:space="preserve"> Understood, we propose limiting it to reasonable cases only.</w:t>
      </w:r>
    </w:p>
  </w:comment>
  <w:comment w:id="564" w:author="AIB" w:date="2024-07-08T22:07:00Z" w:initials="AIB">
    <w:p w14:paraId="071A3454" w14:textId="77777777" w:rsidR="00AC2A10" w:rsidRDefault="00AC2A10" w:rsidP="00AC2A10">
      <w:pPr>
        <w:pStyle w:val="Textkomente"/>
      </w:pPr>
      <w:r>
        <w:rPr>
          <w:rStyle w:val="Odkaznakoment"/>
        </w:rPr>
        <w:annotationRef/>
      </w:r>
      <w:r>
        <w:rPr>
          <w:b/>
          <w:bCs/>
        </w:rPr>
        <w:t>Applicant:</w:t>
      </w:r>
    </w:p>
    <w:p w14:paraId="13562514" w14:textId="77777777" w:rsidR="00AC2A10" w:rsidRDefault="00AC2A10" w:rsidP="00AC2A10">
      <w:pPr>
        <w:pStyle w:val="Textkomente"/>
      </w:pPr>
    </w:p>
    <w:p w14:paraId="6E83BC1A" w14:textId="77777777" w:rsidR="00AC2A10" w:rsidRDefault="00AC2A10" w:rsidP="00AC2A10">
      <w:pPr>
        <w:pStyle w:val="Textkomente"/>
      </w:pPr>
      <w:r>
        <w:t>As noted in the layout and the technical sections Annex 3, the space seems insufficient for the Applicant's equipment and other typically needed equipment by the customer.</w:t>
      </w:r>
    </w:p>
  </w:comment>
  <w:comment w:id="565" w:author="AIB" w:date="2024-07-08T22:08:00Z" w:initials="AIB">
    <w:p w14:paraId="111BEDF5" w14:textId="77777777" w:rsidR="00920FDB" w:rsidRDefault="00920FDB" w:rsidP="00920FDB">
      <w:pPr>
        <w:pStyle w:val="Textkomente"/>
      </w:pPr>
      <w:r>
        <w:rPr>
          <w:rStyle w:val="Odkaznakoment"/>
        </w:rPr>
        <w:annotationRef/>
      </w:r>
      <w:r>
        <w:rPr>
          <w:b/>
          <w:bCs/>
        </w:rPr>
        <w:t xml:space="preserve">AIB: </w:t>
      </w:r>
      <w:r>
        <w:t>The space envisaged is sufficient for the technology required. We are aware of problematic access zones. We are considering using a crane for handling mismatched production. The proposed space is based on market research and is in line with the market standard.</w:t>
      </w:r>
    </w:p>
  </w:comment>
  <w:comment w:id="566" w:author="AIB" w:date="2024-07-08T22:08:00Z" w:initials="AIB">
    <w:p w14:paraId="70A3B8C4" w14:textId="77777777" w:rsidR="00484A2E" w:rsidRDefault="00484A2E" w:rsidP="00484A2E">
      <w:pPr>
        <w:pStyle w:val="Textkomente"/>
      </w:pPr>
      <w:r>
        <w:rPr>
          <w:rStyle w:val="Odkaznakoment"/>
        </w:rPr>
        <w:annotationRef/>
      </w:r>
      <w:r>
        <w:rPr>
          <w:b/>
          <w:bCs/>
        </w:rPr>
        <w:t>Applicant:</w:t>
      </w:r>
    </w:p>
    <w:p w14:paraId="53F42340" w14:textId="77777777" w:rsidR="00484A2E" w:rsidRDefault="00484A2E" w:rsidP="00484A2E">
      <w:pPr>
        <w:pStyle w:val="Textkomente"/>
      </w:pPr>
    </w:p>
    <w:p w14:paraId="7CEA5205" w14:textId="77777777" w:rsidR="00484A2E" w:rsidRDefault="00484A2E" w:rsidP="00484A2E">
      <w:pPr>
        <w:pStyle w:val="Textkomente"/>
      </w:pPr>
      <w:r>
        <w:t>Not correct! Customer has to provide ALL take over point information to the Contractor. This information is not available. Contractor has to coordinate all TOP.</w:t>
      </w:r>
    </w:p>
  </w:comment>
  <w:comment w:id="567" w:author="AIB" w:date="2024-07-08T22:09:00Z" w:initials="AIB">
    <w:p w14:paraId="4D571E41" w14:textId="77777777" w:rsidR="003D7A7B" w:rsidRDefault="003D7A7B" w:rsidP="003D7A7B">
      <w:pPr>
        <w:pStyle w:val="Textkomente"/>
      </w:pPr>
      <w:r>
        <w:rPr>
          <w:rStyle w:val="Odkaznakoment"/>
        </w:rPr>
        <w:annotationRef/>
      </w:r>
      <w:r>
        <w:rPr>
          <w:b/>
          <w:bCs/>
          <w:lang w:val="en-GB"/>
        </w:rPr>
        <w:t>AIB:</w:t>
      </w:r>
      <w:r>
        <w:rPr>
          <w:lang w:val="en-GB"/>
        </w:rPr>
        <w:t xml:space="preserve"> Comment not clear.</w:t>
      </w:r>
    </w:p>
    <w:p w14:paraId="22307CA1" w14:textId="77777777" w:rsidR="003D7A7B" w:rsidRDefault="003D7A7B" w:rsidP="003D7A7B">
      <w:pPr>
        <w:pStyle w:val="Textkomente"/>
      </w:pPr>
    </w:p>
    <w:p w14:paraId="3929FE3C" w14:textId="77777777" w:rsidR="003D7A7B" w:rsidRDefault="003D7A7B" w:rsidP="003D7A7B">
      <w:pPr>
        <w:pStyle w:val="Textkomente"/>
      </w:pPr>
      <w:r>
        <w:rPr>
          <w:lang w:val="en-GB"/>
        </w:rPr>
        <w:t>Hereby the Contractor shall confirm that all the information necessary for Work performance was provided to him and the Work may be executed on the basis thereof.</w:t>
      </w:r>
    </w:p>
    <w:p w14:paraId="1B0B2428" w14:textId="77777777" w:rsidR="003D7A7B" w:rsidRDefault="003D7A7B" w:rsidP="003D7A7B">
      <w:pPr>
        <w:pStyle w:val="Textkomente"/>
      </w:pPr>
    </w:p>
    <w:p w14:paraId="18451465" w14:textId="77777777" w:rsidR="003D7A7B" w:rsidRDefault="003D7A7B" w:rsidP="003D7A7B">
      <w:pPr>
        <w:pStyle w:val="Textkomente"/>
      </w:pPr>
      <w:r>
        <w:rPr>
          <w:lang w:val="en-GB"/>
        </w:rPr>
        <w:t>We believe no further changes are required.</w:t>
      </w:r>
    </w:p>
  </w:comment>
  <w:comment w:id="570" w:author="AIB" w:date="2024-07-08T22:09:00Z" w:initials="AIB">
    <w:p w14:paraId="241A4BBF" w14:textId="77777777" w:rsidR="00A931B1" w:rsidRDefault="00A931B1" w:rsidP="00A931B1">
      <w:pPr>
        <w:pStyle w:val="Textkomente"/>
      </w:pPr>
      <w:r>
        <w:rPr>
          <w:rStyle w:val="Odkaznakoment"/>
        </w:rPr>
        <w:annotationRef/>
      </w:r>
      <w:r>
        <w:rPr>
          <w:b/>
          <w:bCs/>
        </w:rPr>
        <w:t>Applicant:</w:t>
      </w:r>
    </w:p>
    <w:p w14:paraId="1FD8A2A6" w14:textId="77777777" w:rsidR="00A931B1" w:rsidRDefault="00A931B1" w:rsidP="00A931B1">
      <w:pPr>
        <w:pStyle w:val="Textkomente"/>
      </w:pPr>
    </w:p>
    <w:p w14:paraId="039B0138" w14:textId="77777777" w:rsidR="00A931B1" w:rsidRDefault="00A931B1" w:rsidP="00A931B1">
      <w:pPr>
        <w:pStyle w:val="Textkomente"/>
      </w:pPr>
      <w:r>
        <w:t>Excluded. This is the responsibility of the Customer. The Contractor only provides information specified in the scope of work. The preparation of documents for permits by authorities must be done by the Customer.</w:t>
      </w:r>
    </w:p>
  </w:comment>
  <w:comment w:id="571" w:author="AIB" w:date="2024-07-08T22:09:00Z" w:initials="AIB">
    <w:p w14:paraId="2AFA21C8" w14:textId="77777777" w:rsidR="008B25E6" w:rsidRDefault="008B25E6" w:rsidP="008B25E6">
      <w:pPr>
        <w:pStyle w:val="Textkomente"/>
      </w:pPr>
      <w:r>
        <w:rPr>
          <w:rStyle w:val="Odkaznakoment"/>
        </w:rPr>
        <w:annotationRef/>
      </w:r>
      <w:r>
        <w:rPr>
          <w:b/>
          <w:bCs/>
        </w:rPr>
        <w:t>AIB:</w:t>
      </w:r>
      <w:r>
        <w:t xml:space="preserve"> We do not find the content of this Clause to be in contradiction to your comment. Kindly note, that AIB only requests cooperation with obtaining the permits. Unless specifically provided herein, the Contractor shall not be obliged to obtain any such permit.</w:t>
      </w:r>
    </w:p>
  </w:comment>
  <w:comment w:id="579" w:author="AIB" w:date="2024-07-08T22:10:00Z" w:initials="AIB">
    <w:p w14:paraId="3E8AB353" w14:textId="77777777" w:rsidR="005D1BD3" w:rsidRDefault="005D1BD3" w:rsidP="005D1BD3">
      <w:pPr>
        <w:pStyle w:val="Textkomente"/>
      </w:pPr>
      <w:r>
        <w:rPr>
          <w:rStyle w:val="Odkaznakoment"/>
        </w:rPr>
        <w:annotationRef/>
      </w:r>
      <w:r>
        <w:rPr>
          <w:b/>
          <w:bCs/>
        </w:rPr>
        <w:t>Applicant:</w:t>
      </w:r>
    </w:p>
    <w:p w14:paraId="6A0E47A0" w14:textId="77777777" w:rsidR="005D1BD3" w:rsidRDefault="005D1BD3" w:rsidP="005D1BD3">
      <w:pPr>
        <w:pStyle w:val="Textkomente"/>
      </w:pPr>
    </w:p>
    <w:p w14:paraId="347BD7FE" w14:textId="77777777" w:rsidR="005D1BD3" w:rsidRDefault="005D1BD3" w:rsidP="005D1BD3">
      <w:pPr>
        <w:pStyle w:val="Textkomente"/>
      </w:pPr>
      <w:r>
        <w:t>Technical standards valid in the European Union.</w:t>
      </w:r>
    </w:p>
  </w:comment>
  <w:comment w:id="580" w:author="AIB" w:date="2024-07-08T22:10:00Z" w:initials="AIB">
    <w:p w14:paraId="5F8FB696" w14:textId="77777777" w:rsidR="008E62F5" w:rsidRDefault="008E62F5" w:rsidP="008E62F5">
      <w:pPr>
        <w:pStyle w:val="Textkomente"/>
      </w:pPr>
      <w:r>
        <w:rPr>
          <w:rStyle w:val="Odkaznakoment"/>
        </w:rPr>
        <w:annotationRef/>
      </w:r>
      <w:r>
        <w:rPr>
          <w:b/>
          <w:bCs/>
          <w:lang w:val="en-GB"/>
        </w:rPr>
        <w:t xml:space="preserve">AIB: </w:t>
      </w:r>
      <w:r>
        <w:rPr>
          <w:lang w:val="en-GB"/>
        </w:rPr>
        <w:t>Ok, accepted and incorporated.</w:t>
      </w:r>
    </w:p>
  </w:comment>
  <w:comment w:id="586" w:author="AIB" w:date="2024-07-08T22:13:00Z" w:initials="AIB">
    <w:p w14:paraId="712FD355" w14:textId="77777777" w:rsidR="00543374" w:rsidRDefault="00543374" w:rsidP="00543374">
      <w:pPr>
        <w:pStyle w:val="Textkomente"/>
      </w:pPr>
      <w:r>
        <w:rPr>
          <w:rStyle w:val="Odkaznakoment"/>
        </w:rPr>
        <w:annotationRef/>
      </w:r>
      <w:r>
        <w:rPr>
          <w:b/>
          <w:bCs/>
        </w:rPr>
        <w:t>Applicant:</w:t>
      </w:r>
    </w:p>
    <w:p w14:paraId="52CB608F" w14:textId="77777777" w:rsidR="00543374" w:rsidRDefault="00543374" w:rsidP="00543374">
      <w:pPr>
        <w:pStyle w:val="Textkomente"/>
      </w:pPr>
    </w:p>
    <w:p w14:paraId="1F59313D" w14:textId="77777777" w:rsidR="00543374" w:rsidRDefault="00543374" w:rsidP="00543374">
      <w:pPr>
        <w:pStyle w:val="Textkomente"/>
      </w:pPr>
      <w:r>
        <w:t>European.</w:t>
      </w:r>
    </w:p>
  </w:comment>
  <w:comment w:id="589" w:author="AIB" w:date="2024-07-08T22:14:00Z" w:initials="AIB">
    <w:p w14:paraId="211D2379" w14:textId="77777777" w:rsidR="00E00774" w:rsidRDefault="00E00774" w:rsidP="00E00774">
      <w:pPr>
        <w:pStyle w:val="Textkomente"/>
      </w:pPr>
      <w:r>
        <w:rPr>
          <w:rStyle w:val="Odkaznakoment"/>
        </w:rPr>
        <w:annotationRef/>
      </w:r>
      <w:r>
        <w:rPr>
          <w:b/>
          <w:bCs/>
        </w:rPr>
        <w:t>Applicant:</w:t>
      </w:r>
    </w:p>
    <w:p w14:paraId="75E69AD1" w14:textId="77777777" w:rsidR="00E00774" w:rsidRDefault="00E00774" w:rsidP="00E00774">
      <w:pPr>
        <w:pStyle w:val="Textkomente"/>
      </w:pPr>
    </w:p>
    <w:p w14:paraId="0ACC5AB0" w14:textId="77777777" w:rsidR="00E00774" w:rsidRDefault="00E00774" w:rsidP="00E00774">
      <w:pPr>
        <w:pStyle w:val="Textkomente"/>
      </w:pPr>
      <w:r>
        <w:t xml:space="preserve">This is an unspecific, open clause which is not acceptable in this form. Please precisely define what shall be included. </w:t>
      </w:r>
    </w:p>
  </w:comment>
  <w:comment w:id="590" w:author="AIB" w:date="2024-07-08T22:15:00Z" w:initials="AIB">
    <w:p w14:paraId="32D74C78" w14:textId="77777777" w:rsidR="002A29EC" w:rsidRDefault="002A29EC" w:rsidP="002A29EC">
      <w:pPr>
        <w:pStyle w:val="Textkomente"/>
      </w:pPr>
      <w:r>
        <w:rPr>
          <w:rStyle w:val="Odkaznakoment"/>
        </w:rPr>
        <w:annotationRef/>
      </w:r>
      <w:r>
        <w:rPr>
          <w:b/>
          <w:bCs/>
          <w:lang w:val="en-GB"/>
        </w:rPr>
        <w:t>AIB:</w:t>
      </w:r>
      <w:r>
        <w:rPr>
          <w:lang w:val="en-GB"/>
        </w:rPr>
        <w:t xml:space="preserve"> Please note that this is a standard provision according to the Czech law. Nevertheless, we propose incorporating alternative wording which should be acceptable to both the Parties - please see the newly added text.</w:t>
      </w:r>
    </w:p>
  </w:comment>
  <w:comment w:id="594" w:author="AIB" w:date="2024-07-08T22:15:00Z" w:initials="AIB">
    <w:p w14:paraId="4954C436" w14:textId="77777777" w:rsidR="00030736" w:rsidRDefault="00030736" w:rsidP="00030736">
      <w:pPr>
        <w:pStyle w:val="Textkomente"/>
      </w:pPr>
      <w:r>
        <w:rPr>
          <w:rStyle w:val="Odkaznakoment"/>
        </w:rPr>
        <w:annotationRef/>
      </w:r>
      <w:r>
        <w:rPr>
          <w:b/>
          <w:bCs/>
        </w:rPr>
        <w:t xml:space="preserve">AIB: </w:t>
      </w:r>
      <w:r>
        <w:t>Ok, accepted.</w:t>
      </w:r>
    </w:p>
  </w:comment>
  <w:comment w:id="597" w:author="AIB" w:date="2024-07-08T22:19:00Z" w:initials="AIB">
    <w:p w14:paraId="422386FA" w14:textId="77777777" w:rsidR="00DF1B12" w:rsidRDefault="00DF1B12" w:rsidP="00DF1B12">
      <w:pPr>
        <w:pStyle w:val="Textkomente"/>
      </w:pPr>
      <w:r>
        <w:rPr>
          <w:rStyle w:val="Odkaznakoment"/>
        </w:rPr>
        <w:annotationRef/>
      </w:r>
      <w:r>
        <w:rPr>
          <w:b/>
          <w:bCs/>
        </w:rPr>
        <w:t>Applicant:</w:t>
      </w:r>
    </w:p>
    <w:p w14:paraId="67FE0D31" w14:textId="77777777" w:rsidR="00DF1B12" w:rsidRDefault="00DF1B12" w:rsidP="00DF1B12">
      <w:pPr>
        <w:pStyle w:val="Textkomente"/>
      </w:pPr>
    </w:p>
    <w:p w14:paraId="42159A9F" w14:textId="77777777" w:rsidR="00DF1B12" w:rsidRDefault="00DF1B12" w:rsidP="00DF1B12">
      <w:pPr>
        <w:pStyle w:val="Textkomente"/>
      </w:pPr>
      <w:r>
        <w:t>As far as these are part of the contract of work.</w:t>
      </w:r>
    </w:p>
  </w:comment>
  <w:comment w:id="600" w:author="AIB" w:date="2024-07-08T22:17:00Z" w:initials="AIB">
    <w:p w14:paraId="3367642C" w14:textId="5FB7835A" w:rsidR="00D16A8A" w:rsidRDefault="00D16A8A" w:rsidP="00D16A8A">
      <w:pPr>
        <w:pStyle w:val="Textkomente"/>
      </w:pPr>
      <w:r>
        <w:rPr>
          <w:rStyle w:val="Odkaznakoment"/>
        </w:rPr>
        <w:annotationRef/>
      </w:r>
      <w:r>
        <w:rPr>
          <w:b/>
          <w:bCs/>
        </w:rPr>
        <w:t>Applicant:</w:t>
      </w:r>
    </w:p>
    <w:p w14:paraId="207AAC0D" w14:textId="77777777" w:rsidR="00D16A8A" w:rsidRDefault="00D16A8A" w:rsidP="00D16A8A">
      <w:pPr>
        <w:pStyle w:val="Textkomente"/>
      </w:pPr>
    </w:p>
    <w:p w14:paraId="400EE65F" w14:textId="77777777" w:rsidR="00D16A8A" w:rsidRDefault="00D16A8A" w:rsidP="00D16A8A">
      <w:pPr>
        <w:pStyle w:val="Textkomente"/>
      </w:pPr>
      <w:r>
        <w:t xml:space="preserve">Modify to: … Provisions of the edition or revision in force at the date of the contract's commencement </w:t>
      </w:r>
    </w:p>
  </w:comment>
  <w:comment w:id="601" w:author="AIB" w:date="2024-07-08T22:17:00Z" w:initials="AIB">
    <w:p w14:paraId="215F2B50" w14:textId="77777777" w:rsidR="00855D40" w:rsidRDefault="003A0179" w:rsidP="00855D40">
      <w:pPr>
        <w:pStyle w:val="Textkomente"/>
      </w:pPr>
      <w:r>
        <w:rPr>
          <w:rStyle w:val="Odkaznakoment"/>
        </w:rPr>
        <w:annotationRef/>
      </w:r>
      <w:r w:rsidR="00855D40">
        <w:rPr>
          <w:b/>
          <w:bCs/>
          <w:lang w:val="en-GB"/>
        </w:rPr>
        <w:t>AIB:</w:t>
      </w:r>
      <w:r w:rsidR="00855D40">
        <w:rPr>
          <w:lang w:val="en-GB"/>
        </w:rPr>
        <w:t xml:space="preserve"> Please note that this is a standard provision according to the Czech law. Nevertheless, we propose incorporating alternative wording which should be acceptable to both the Parties - please see the newly added text.</w:t>
      </w:r>
    </w:p>
  </w:comment>
  <w:comment w:id="607" w:author="AIB" w:date="2024-07-08T22:18:00Z" w:initials="AIB">
    <w:p w14:paraId="6C124C4C" w14:textId="29E3F2EE" w:rsidR="00855D40" w:rsidRDefault="00855D40" w:rsidP="00855D40">
      <w:pPr>
        <w:pStyle w:val="Textkomente"/>
      </w:pPr>
      <w:r>
        <w:rPr>
          <w:rStyle w:val="Odkaznakoment"/>
        </w:rPr>
        <w:annotationRef/>
      </w:r>
      <w:r>
        <w:rPr>
          <w:b/>
          <w:bCs/>
        </w:rPr>
        <w:t>Applicant:</w:t>
      </w:r>
    </w:p>
    <w:p w14:paraId="1505F0D4" w14:textId="77777777" w:rsidR="00855D40" w:rsidRDefault="00855D40" w:rsidP="00855D40">
      <w:pPr>
        <w:pStyle w:val="Textkomente"/>
      </w:pPr>
    </w:p>
    <w:p w14:paraId="252676ED" w14:textId="77777777" w:rsidR="00855D40" w:rsidRDefault="00855D40" w:rsidP="00855D40">
      <w:pPr>
        <w:pStyle w:val="Textkomente"/>
      </w:pPr>
      <w:r>
        <w:t xml:space="preserve">This provision is not acceptable as it is hardly possible (e.g. language barrier) for the contractor to recognise possible changes without the help of the customer. </w:t>
      </w:r>
    </w:p>
  </w:comment>
  <w:comment w:id="608" w:author="AIB" w:date="2024-07-08T22:20:00Z" w:initials="AIB">
    <w:p w14:paraId="3F1E0F29" w14:textId="77777777" w:rsidR="00FB7F4F" w:rsidRDefault="00FB7F4F" w:rsidP="00FB7F4F">
      <w:pPr>
        <w:pStyle w:val="Textkomente"/>
      </w:pPr>
      <w:r>
        <w:rPr>
          <w:rStyle w:val="Odkaznakoment"/>
        </w:rPr>
        <w:annotationRef/>
      </w:r>
      <w:r>
        <w:rPr>
          <w:b/>
          <w:bCs/>
        </w:rPr>
        <w:t>AIB:</w:t>
      </w:r>
      <w:r>
        <w:t xml:space="preserve"> Not acceptable, the Work must comply with all relevant standards applicable upon its completion.</w:t>
      </w:r>
    </w:p>
  </w:comment>
  <w:comment w:id="611" w:author="AIB" w:date="2024-07-08T22:20:00Z" w:initials="AIB">
    <w:p w14:paraId="465C1404" w14:textId="77777777" w:rsidR="005E15F5" w:rsidRDefault="005E15F5" w:rsidP="005E15F5">
      <w:pPr>
        <w:pStyle w:val="Textkomente"/>
      </w:pPr>
      <w:r>
        <w:rPr>
          <w:rStyle w:val="Odkaznakoment"/>
        </w:rPr>
        <w:annotationRef/>
      </w:r>
      <w:r>
        <w:rPr>
          <w:b/>
          <w:bCs/>
        </w:rPr>
        <w:t>Applicant:</w:t>
      </w:r>
    </w:p>
    <w:p w14:paraId="5578B50B" w14:textId="77777777" w:rsidR="005E15F5" w:rsidRDefault="005E15F5" w:rsidP="005E15F5">
      <w:pPr>
        <w:pStyle w:val="Textkomente"/>
      </w:pPr>
    </w:p>
    <w:p w14:paraId="065E07EA" w14:textId="77777777" w:rsidR="005E15F5" w:rsidRDefault="005E15F5" w:rsidP="005E15F5">
      <w:pPr>
        <w:pStyle w:val="Textkomente"/>
      </w:pPr>
      <w:r>
        <w:t>Delete last part of the sentence.</w:t>
      </w:r>
    </w:p>
  </w:comment>
  <w:comment w:id="612" w:author="AIB" w:date="2024-07-08T22:20:00Z" w:initials="AIB">
    <w:p w14:paraId="0B2E6A5B" w14:textId="77777777" w:rsidR="00426095" w:rsidRDefault="00426095" w:rsidP="00426095">
      <w:pPr>
        <w:pStyle w:val="Textkomente"/>
      </w:pPr>
      <w:r>
        <w:rPr>
          <w:rStyle w:val="Odkaznakoment"/>
        </w:rPr>
        <w:annotationRef/>
      </w:r>
      <w:r>
        <w:rPr>
          <w:b/>
          <w:bCs/>
        </w:rPr>
        <w:t>AIB:</w:t>
      </w:r>
      <w:r>
        <w:t xml:space="preserve"> Not acceptable - the Customer is not the producer of the technology so cannot be held liable to identify every relevant change. Nevertheless, see article 4.4 above, the Contractor is in principle allowed extenstions etc.</w:t>
      </w:r>
    </w:p>
  </w:comment>
  <w:comment w:id="618" w:author="AIB" w:date="2024-07-08T22:21:00Z" w:initials="AIB">
    <w:p w14:paraId="400C1F85" w14:textId="77777777" w:rsidR="00945CAC" w:rsidRDefault="00945CAC" w:rsidP="00945CAC">
      <w:pPr>
        <w:pStyle w:val="Textkomente"/>
      </w:pPr>
      <w:r>
        <w:rPr>
          <w:rStyle w:val="Odkaznakoment"/>
        </w:rPr>
        <w:annotationRef/>
      </w:r>
      <w:r>
        <w:rPr>
          <w:b/>
          <w:bCs/>
        </w:rPr>
        <w:t>Applicant:</w:t>
      </w:r>
    </w:p>
    <w:p w14:paraId="2C21F4FA" w14:textId="77777777" w:rsidR="00945CAC" w:rsidRDefault="00945CAC" w:rsidP="00945CAC">
      <w:pPr>
        <w:pStyle w:val="Textkomente"/>
      </w:pPr>
    </w:p>
    <w:p w14:paraId="6C657BDA" w14:textId="77777777" w:rsidR="00945CAC" w:rsidRDefault="00945CAC" w:rsidP="00945CAC">
      <w:pPr>
        <w:pStyle w:val="Textkomente"/>
      </w:pPr>
      <w:r>
        <w:t>Delete last part of the sentence.</w:t>
      </w:r>
    </w:p>
  </w:comment>
  <w:comment w:id="619" w:author="AIB" w:date="2024-07-08T22:22:00Z" w:initials="AIB">
    <w:p w14:paraId="6A5C6885" w14:textId="77777777" w:rsidR="007A40FE" w:rsidRDefault="00C769D9" w:rsidP="007A40FE">
      <w:pPr>
        <w:pStyle w:val="Textkomente"/>
      </w:pPr>
      <w:r>
        <w:rPr>
          <w:rStyle w:val="Odkaznakoment"/>
        </w:rPr>
        <w:annotationRef/>
      </w:r>
      <w:r w:rsidR="007A40FE">
        <w:rPr>
          <w:b/>
          <w:bCs/>
        </w:rPr>
        <w:t>AIB:</w:t>
      </w:r>
      <w:r w:rsidR="007A40FE">
        <w:t xml:space="preserve"> Please note, that such change according to the Customer's instructions would need to be made under the procedure described in Clause "Changes", i.e., not unilaterally by the Customer, which we believe should be acceptable for both Parties.</w:t>
      </w:r>
    </w:p>
  </w:comment>
  <w:comment w:id="620" w:author="AIB" w:date="2024-07-08T22:23:00Z" w:initials="AIB">
    <w:p w14:paraId="0C42B35E" w14:textId="77777777" w:rsidR="002300D3" w:rsidRDefault="002300D3" w:rsidP="002300D3">
      <w:pPr>
        <w:pStyle w:val="Textkomente"/>
      </w:pPr>
      <w:r>
        <w:rPr>
          <w:rStyle w:val="Odkaznakoment"/>
        </w:rPr>
        <w:annotationRef/>
      </w:r>
      <w:r>
        <w:rPr>
          <w:b/>
          <w:bCs/>
        </w:rPr>
        <w:t>Applicant:</w:t>
      </w:r>
    </w:p>
    <w:p w14:paraId="75E7DAD0" w14:textId="77777777" w:rsidR="002300D3" w:rsidRDefault="002300D3" w:rsidP="002300D3">
      <w:pPr>
        <w:pStyle w:val="Textkomente"/>
      </w:pPr>
    </w:p>
    <w:p w14:paraId="5014A1FD" w14:textId="77777777" w:rsidR="002300D3" w:rsidRDefault="002300D3" w:rsidP="002300D3">
      <w:pPr>
        <w:pStyle w:val="Textkomente"/>
      </w:pPr>
      <w:r>
        <w:t>Please define word.</w:t>
      </w:r>
    </w:p>
  </w:comment>
  <w:comment w:id="621" w:author="AIB" w:date="2024-07-08T22:23:00Z" w:initials="AIB">
    <w:p w14:paraId="62BF31F3" w14:textId="77777777" w:rsidR="00651518" w:rsidRDefault="00651518" w:rsidP="00651518">
      <w:pPr>
        <w:pStyle w:val="Textkomente"/>
      </w:pPr>
      <w:r>
        <w:rPr>
          <w:rStyle w:val="Odkaznakoment"/>
        </w:rPr>
        <w:annotationRef/>
      </w:r>
      <w:r>
        <w:rPr>
          <w:b/>
          <w:bCs/>
        </w:rPr>
        <w:t>AIB:</w:t>
      </w:r>
      <w:r>
        <w:t xml:space="preserve"> Corrected accordingly.</w:t>
      </w:r>
    </w:p>
  </w:comment>
  <w:comment w:id="636" w:author="AIB" w:date="2024-07-09T05:49:00Z" w:initials="AIB">
    <w:p w14:paraId="51A4FA4F" w14:textId="77777777" w:rsidR="006C17C2" w:rsidRDefault="006C17C2" w:rsidP="006C17C2">
      <w:pPr>
        <w:pStyle w:val="Textkomente"/>
      </w:pPr>
      <w:r>
        <w:rPr>
          <w:rStyle w:val="Odkaznakoment"/>
        </w:rPr>
        <w:annotationRef/>
      </w:r>
      <w:r>
        <w:rPr>
          <w:b/>
          <w:bCs/>
        </w:rPr>
        <w:t>AIB:</w:t>
      </w:r>
      <w:r>
        <w:t xml:space="preserve"> Actualized to the newest version.</w:t>
      </w:r>
    </w:p>
  </w:comment>
  <w:comment w:id="632" w:author="AIB" w:date="2024-07-09T05:52:00Z" w:initials="AIB">
    <w:p w14:paraId="3CF1EB93" w14:textId="77777777" w:rsidR="00D567F4" w:rsidRDefault="00D567F4" w:rsidP="00D567F4">
      <w:pPr>
        <w:pStyle w:val="Textkomente"/>
      </w:pPr>
      <w:r>
        <w:rPr>
          <w:rStyle w:val="Odkaznakoment"/>
        </w:rPr>
        <w:annotationRef/>
      </w:r>
      <w:r>
        <w:rPr>
          <w:b/>
          <w:bCs/>
        </w:rPr>
        <w:t>Applicant:</w:t>
      </w:r>
    </w:p>
    <w:p w14:paraId="27E74616" w14:textId="77777777" w:rsidR="00D567F4" w:rsidRDefault="00D567F4" w:rsidP="00D567F4">
      <w:pPr>
        <w:pStyle w:val="Textkomente"/>
      </w:pPr>
    </w:p>
    <w:p w14:paraId="3D08A194" w14:textId="77777777" w:rsidR="00D567F4" w:rsidRDefault="00D567F4" w:rsidP="00D567F4">
      <w:pPr>
        <w:pStyle w:val="Textkomente"/>
      </w:pPr>
      <w:r>
        <w:t>Request to modify to FCA.</w:t>
      </w:r>
    </w:p>
  </w:comment>
  <w:comment w:id="633" w:author="AIB" w:date="2024-07-09T05:52:00Z" w:initials="AIB">
    <w:p w14:paraId="43BE2E6B" w14:textId="77777777" w:rsidR="009A7D5D" w:rsidRDefault="009A7D5D" w:rsidP="009A7D5D">
      <w:pPr>
        <w:pStyle w:val="Textkomente"/>
      </w:pPr>
      <w:r>
        <w:rPr>
          <w:rStyle w:val="Odkaznakoment"/>
        </w:rPr>
        <w:annotationRef/>
      </w:r>
      <w:r>
        <w:rPr>
          <w:b/>
          <w:bCs/>
          <w:lang w:val="en-GB"/>
        </w:rPr>
        <w:t xml:space="preserve">AIB: </w:t>
      </w:r>
      <w:r>
        <w:rPr>
          <w:lang w:val="en-GB"/>
        </w:rPr>
        <w:t>Not acceptable, we must insist on DPP - please calculate with this INCOTERMS condition in your price bid. Further we propose using the newest 2024 version of INCOTERMS.</w:t>
      </w:r>
    </w:p>
  </w:comment>
  <w:comment w:id="639" w:author="AIB" w:date="2024-07-09T05:53:00Z" w:initials="AIB">
    <w:p w14:paraId="2AECF2FD" w14:textId="77777777" w:rsidR="00492F06" w:rsidRDefault="00492F06" w:rsidP="00492F06">
      <w:pPr>
        <w:pStyle w:val="Textkomente"/>
      </w:pPr>
      <w:r>
        <w:rPr>
          <w:rStyle w:val="Odkaznakoment"/>
        </w:rPr>
        <w:annotationRef/>
      </w:r>
      <w:r>
        <w:rPr>
          <w:b/>
          <w:bCs/>
        </w:rPr>
        <w:t>Applicant:</w:t>
      </w:r>
    </w:p>
    <w:p w14:paraId="5F329A7E" w14:textId="77777777" w:rsidR="00492F06" w:rsidRDefault="00492F06" w:rsidP="00492F06">
      <w:pPr>
        <w:pStyle w:val="Textkomente"/>
      </w:pPr>
    </w:p>
    <w:p w14:paraId="41179C2D" w14:textId="77777777" w:rsidR="00492F06" w:rsidRDefault="00492F06" w:rsidP="00492F06">
      <w:pPr>
        <w:pStyle w:val="Textkomente"/>
      </w:pPr>
      <w:r>
        <w:t>Request to include clause, if customer is not able to receive equipment according Project Time Schedule to compensate costs to Contractor.</w:t>
      </w:r>
    </w:p>
  </w:comment>
  <w:comment w:id="640" w:author="AIB" w:date="2024-07-09T05:54:00Z" w:initials="AIB">
    <w:p w14:paraId="789A3D6D" w14:textId="77777777" w:rsidR="00E10FF6" w:rsidRDefault="00E10FF6" w:rsidP="00E10FF6">
      <w:pPr>
        <w:pStyle w:val="Textkomente"/>
      </w:pPr>
      <w:r>
        <w:rPr>
          <w:rStyle w:val="Odkaznakoment"/>
        </w:rPr>
        <w:annotationRef/>
      </w:r>
      <w:r>
        <w:rPr>
          <w:b/>
          <w:bCs/>
        </w:rPr>
        <w:t xml:space="preserve">AIB: </w:t>
      </w:r>
      <w:r>
        <w:t>Not relevant (due to the DPP clause) and deleted.</w:t>
      </w:r>
    </w:p>
  </w:comment>
  <w:comment w:id="643" w:author="AIB" w:date="2024-07-10T08:08:00Z" w:initials="AIB">
    <w:p w14:paraId="2A0E594D" w14:textId="77777777" w:rsidR="008E4F0D" w:rsidRDefault="008E4F0D" w:rsidP="008E4F0D">
      <w:pPr>
        <w:pStyle w:val="Textkomente"/>
      </w:pPr>
      <w:r>
        <w:rPr>
          <w:rStyle w:val="Odkaznakoment"/>
        </w:rPr>
        <w:annotationRef/>
      </w:r>
      <w:r>
        <w:rPr>
          <w:b/>
          <w:bCs/>
        </w:rPr>
        <w:t xml:space="preserve">AIB: </w:t>
      </w:r>
      <w:r>
        <w:t>Inserted following the change of payment milestone connected to delivery of the Equipment to the Site, which shall be split in 5 pro-rata payments.</w:t>
      </w:r>
    </w:p>
  </w:comment>
  <w:comment w:id="680" w:author="AIB" w:date="2024-07-09T05:54:00Z" w:initials="AIB">
    <w:p w14:paraId="18AECD3E" w14:textId="6B4B2AFE" w:rsidR="00D355AB" w:rsidRDefault="00D355AB" w:rsidP="00D355AB">
      <w:pPr>
        <w:pStyle w:val="Textkomente"/>
      </w:pPr>
      <w:r>
        <w:rPr>
          <w:rStyle w:val="Odkaznakoment"/>
        </w:rPr>
        <w:annotationRef/>
      </w:r>
      <w:r>
        <w:rPr>
          <w:b/>
          <w:bCs/>
        </w:rPr>
        <w:t>Applicant:</w:t>
      </w:r>
    </w:p>
    <w:p w14:paraId="05049294" w14:textId="77777777" w:rsidR="00D355AB" w:rsidRDefault="00D355AB" w:rsidP="00D355AB">
      <w:pPr>
        <w:pStyle w:val="Textkomente"/>
      </w:pPr>
    </w:p>
    <w:p w14:paraId="3603DB46" w14:textId="77777777" w:rsidR="00D355AB" w:rsidRDefault="00D355AB" w:rsidP="00D355AB">
      <w:pPr>
        <w:pStyle w:val="Textkomente"/>
      </w:pPr>
      <w:r>
        <w:t>See comment above: request to change to FCA.</w:t>
      </w:r>
    </w:p>
  </w:comment>
  <w:comment w:id="681" w:author="AIB" w:date="2024-07-09T05:54:00Z" w:initials="AIB">
    <w:p w14:paraId="12C61A7E" w14:textId="77777777" w:rsidR="00630A26" w:rsidRDefault="00630A26" w:rsidP="00630A26">
      <w:pPr>
        <w:pStyle w:val="Textkomente"/>
      </w:pPr>
      <w:r>
        <w:rPr>
          <w:rStyle w:val="Odkaznakoment"/>
        </w:rPr>
        <w:annotationRef/>
      </w:r>
      <w:r>
        <w:rPr>
          <w:b/>
          <w:bCs/>
          <w:lang w:val="en-GB"/>
        </w:rPr>
        <w:t xml:space="preserve">AIB: </w:t>
      </w:r>
      <w:r>
        <w:rPr>
          <w:lang w:val="en-GB"/>
        </w:rPr>
        <w:t>Please see above, we insist on the DPP clause. Thus, the original wording should be used.</w:t>
      </w:r>
    </w:p>
  </w:comment>
  <w:comment w:id="698" w:author="AIB" w:date="2024-07-09T05:54:00Z" w:initials="AIB">
    <w:p w14:paraId="084F2E64" w14:textId="77777777" w:rsidR="00AB04D4" w:rsidRDefault="00AB04D4" w:rsidP="00AB04D4">
      <w:pPr>
        <w:pStyle w:val="Textkomente"/>
      </w:pPr>
      <w:r>
        <w:rPr>
          <w:rStyle w:val="Odkaznakoment"/>
        </w:rPr>
        <w:annotationRef/>
      </w:r>
      <w:r>
        <w:rPr>
          <w:b/>
          <w:bCs/>
        </w:rPr>
        <w:t>Applicant:</w:t>
      </w:r>
    </w:p>
    <w:p w14:paraId="60B370D1" w14:textId="77777777" w:rsidR="00AB04D4" w:rsidRDefault="00AB04D4" w:rsidP="00AB04D4">
      <w:pPr>
        <w:pStyle w:val="Textkomente"/>
      </w:pPr>
    </w:p>
    <w:p w14:paraId="7B144442" w14:textId="77777777" w:rsidR="00AB04D4" w:rsidRDefault="00AB04D4" w:rsidP="00AB04D4">
      <w:pPr>
        <w:pStyle w:val="Textkomente"/>
      </w:pPr>
      <w:r>
        <w:t>Depending on the Incoterm</w:t>
      </w:r>
    </w:p>
  </w:comment>
  <w:comment w:id="699" w:author="AIB" w:date="2024-07-09T05:55:00Z" w:initials="AIB">
    <w:p w14:paraId="7CB32894" w14:textId="77777777" w:rsidR="00160806" w:rsidRDefault="00160806" w:rsidP="00160806">
      <w:pPr>
        <w:pStyle w:val="Textkomente"/>
      </w:pPr>
      <w:r>
        <w:rPr>
          <w:rStyle w:val="Odkaznakoment"/>
        </w:rPr>
        <w:annotationRef/>
      </w:r>
      <w:r>
        <w:rPr>
          <w:b/>
          <w:bCs/>
          <w:lang w:val="en-GB"/>
        </w:rPr>
        <w:t xml:space="preserve">AIB: </w:t>
      </w:r>
      <w:r>
        <w:rPr>
          <w:lang w:val="en-GB"/>
        </w:rPr>
        <w:t>Please see above, we insist on the DPP clause. Thus, the original wording should be used.</w:t>
      </w:r>
    </w:p>
  </w:comment>
  <w:comment w:id="717" w:author="AIB" w:date="2024-07-09T05:55:00Z" w:initials="AIB">
    <w:p w14:paraId="4D5F06D3" w14:textId="77777777" w:rsidR="003112C4" w:rsidRDefault="003112C4" w:rsidP="003112C4">
      <w:pPr>
        <w:pStyle w:val="Textkomente"/>
      </w:pPr>
      <w:r>
        <w:rPr>
          <w:rStyle w:val="Odkaznakoment"/>
        </w:rPr>
        <w:annotationRef/>
      </w:r>
      <w:r>
        <w:rPr>
          <w:b/>
          <w:bCs/>
        </w:rPr>
        <w:t>Applicant:</w:t>
      </w:r>
    </w:p>
    <w:p w14:paraId="5195A9CA" w14:textId="77777777" w:rsidR="003112C4" w:rsidRDefault="003112C4" w:rsidP="003112C4">
      <w:pPr>
        <w:pStyle w:val="Textkomente"/>
      </w:pPr>
    </w:p>
    <w:p w14:paraId="72BADD75" w14:textId="77777777" w:rsidR="003112C4" w:rsidRDefault="003112C4" w:rsidP="003112C4">
      <w:pPr>
        <w:pStyle w:val="Textkomente"/>
      </w:pPr>
      <w:r>
        <w:t xml:space="preserve">Please clarify: is this document meant? The text is not clear, what is covered by "services and other deliverables" </w:t>
      </w:r>
    </w:p>
  </w:comment>
  <w:comment w:id="718" w:author="AIB" w:date="2024-07-09T05:56:00Z" w:initials="AIB">
    <w:p w14:paraId="4E06C94D" w14:textId="77777777" w:rsidR="00507D81" w:rsidRDefault="00507D81" w:rsidP="00507D81">
      <w:pPr>
        <w:pStyle w:val="Textkomente"/>
      </w:pPr>
      <w:r>
        <w:rPr>
          <w:rStyle w:val="Odkaznakoment"/>
        </w:rPr>
        <w:annotationRef/>
      </w:r>
      <w:r>
        <w:rPr>
          <w:b/>
          <w:bCs/>
          <w:lang w:val="en-GB"/>
        </w:rPr>
        <w:t>AIB:</w:t>
      </w:r>
      <w:r>
        <w:rPr>
          <w:lang w:val="en-GB"/>
        </w:rPr>
        <w:t xml:space="preserve"> The Contractor, as an expert in the respective field, shall provide the Customer with all such services/deliverables, which are necessary for completion of Work from the nature of the matter, even if not explicitly mentioned hereunder.</w:t>
      </w:r>
    </w:p>
    <w:p w14:paraId="7565642A" w14:textId="77777777" w:rsidR="00507D81" w:rsidRDefault="00507D81" w:rsidP="00507D81">
      <w:pPr>
        <w:pStyle w:val="Textkomente"/>
      </w:pPr>
    </w:p>
    <w:p w14:paraId="0A222AE4" w14:textId="77777777" w:rsidR="00507D81" w:rsidRDefault="00507D81" w:rsidP="00507D81">
      <w:pPr>
        <w:pStyle w:val="Textkomente"/>
      </w:pPr>
      <w:r>
        <w:rPr>
          <w:lang w:val="en-GB"/>
        </w:rPr>
        <w:t>Please note that this is a boilerplate standard provision in Czech contracts for work. We believe there is no need for further changes.</w:t>
      </w:r>
    </w:p>
  </w:comment>
  <w:comment w:id="735" w:author="AIB" w:date="2024-07-09T05:56:00Z" w:initials="AIB">
    <w:p w14:paraId="6BB2CB17" w14:textId="77777777" w:rsidR="001649C6" w:rsidRDefault="001649C6" w:rsidP="001649C6">
      <w:pPr>
        <w:pStyle w:val="Textkomente"/>
      </w:pPr>
      <w:r>
        <w:rPr>
          <w:rStyle w:val="Odkaznakoment"/>
        </w:rPr>
        <w:annotationRef/>
      </w:r>
      <w:r>
        <w:rPr>
          <w:b/>
          <w:bCs/>
          <w:lang w:val="en-GB"/>
        </w:rPr>
        <w:t xml:space="preserve">AIB: </w:t>
      </w:r>
      <w:r>
        <w:rPr>
          <w:lang w:val="en-GB"/>
        </w:rPr>
        <w:t>We agree with the extension but not with the surcharge/penalty.</w:t>
      </w:r>
    </w:p>
  </w:comment>
  <w:comment w:id="738" w:author="AIB" w:date="2024-07-09T05:57:00Z" w:initials="AIB">
    <w:p w14:paraId="1CDB1257" w14:textId="77777777" w:rsidR="006C7582" w:rsidRDefault="006C7582" w:rsidP="006C7582">
      <w:pPr>
        <w:pStyle w:val="Textkomente"/>
      </w:pPr>
      <w:r>
        <w:rPr>
          <w:rStyle w:val="Odkaznakoment"/>
        </w:rPr>
        <w:annotationRef/>
      </w:r>
      <w:r>
        <w:rPr>
          <w:b/>
          <w:bCs/>
        </w:rPr>
        <w:t>Applicant:</w:t>
      </w:r>
    </w:p>
    <w:p w14:paraId="1B5B5505" w14:textId="77777777" w:rsidR="006C7582" w:rsidRDefault="006C7582" w:rsidP="006C7582">
      <w:pPr>
        <w:pStyle w:val="Textkomente"/>
      </w:pPr>
    </w:p>
    <w:p w14:paraId="0CD36DD1" w14:textId="77777777" w:rsidR="006C7582" w:rsidRDefault="006C7582" w:rsidP="006C7582">
      <w:pPr>
        <w:pStyle w:val="Textkomente"/>
      </w:pPr>
      <w:r>
        <w:t>Change to main subcontractor</w:t>
      </w:r>
    </w:p>
  </w:comment>
  <w:comment w:id="739" w:author="AIB" w:date="2024-07-09T05:58:00Z" w:initials="AIB">
    <w:p w14:paraId="448C091E" w14:textId="77777777" w:rsidR="007F178D" w:rsidRDefault="007F178D" w:rsidP="007F178D">
      <w:pPr>
        <w:pStyle w:val="Textkomente"/>
      </w:pPr>
      <w:r>
        <w:rPr>
          <w:rStyle w:val="Odkaznakoment"/>
        </w:rPr>
        <w:annotationRef/>
      </w:r>
      <w:r>
        <w:rPr>
          <w:b/>
          <w:bCs/>
          <w:lang w:val="en-GB"/>
        </w:rPr>
        <w:t xml:space="preserve">AIB: </w:t>
      </w:r>
      <w:r>
        <w:rPr>
          <w:lang w:val="en-GB"/>
        </w:rPr>
        <w:t>Ok, accepted, the main subcontractors should be specified in your bid.</w:t>
      </w:r>
    </w:p>
  </w:comment>
  <w:comment w:id="742" w:author="AIB" w:date="2024-07-09T05:58:00Z" w:initials="AIB">
    <w:p w14:paraId="164F8437" w14:textId="77777777" w:rsidR="007578F0" w:rsidRDefault="007578F0" w:rsidP="007578F0">
      <w:pPr>
        <w:pStyle w:val="Textkomente"/>
      </w:pPr>
      <w:r>
        <w:rPr>
          <w:rStyle w:val="Odkaznakoment"/>
        </w:rPr>
        <w:annotationRef/>
      </w:r>
      <w:r>
        <w:rPr>
          <w:b/>
          <w:bCs/>
        </w:rPr>
        <w:t>Applicant:</w:t>
      </w:r>
    </w:p>
    <w:p w14:paraId="038FF319" w14:textId="77777777" w:rsidR="007578F0" w:rsidRDefault="007578F0" w:rsidP="007578F0">
      <w:pPr>
        <w:pStyle w:val="Textkomente"/>
      </w:pPr>
    </w:p>
    <w:p w14:paraId="5D89E07B" w14:textId="77777777" w:rsidR="007578F0" w:rsidRDefault="007578F0" w:rsidP="007578F0">
      <w:pPr>
        <w:pStyle w:val="Textkomente"/>
      </w:pPr>
      <w:r>
        <w:t>Hardly possible, extend to 14 days or mutually agreement.</w:t>
      </w:r>
    </w:p>
  </w:comment>
  <w:comment w:id="743" w:author="AIB" w:date="2024-07-09T05:58:00Z" w:initials="AIB">
    <w:p w14:paraId="677D36E6" w14:textId="77777777" w:rsidR="008F514E" w:rsidRDefault="008F514E" w:rsidP="008F514E">
      <w:pPr>
        <w:pStyle w:val="Textkomente"/>
      </w:pPr>
      <w:r>
        <w:rPr>
          <w:rStyle w:val="Odkaznakoment"/>
        </w:rPr>
        <w:annotationRef/>
      </w:r>
      <w:r>
        <w:rPr>
          <w:b/>
          <w:bCs/>
          <w:lang w:val="en-GB"/>
        </w:rPr>
        <w:t xml:space="preserve">AIB: </w:t>
      </w:r>
      <w:r>
        <w:rPr>
          <w:lang w:val="en-GB"/>
        </w:rPr>
        <w:t>Ok, accepted and incorporated.</w:t>
      </w:r>
    </w:p>
  </w:comment>
  <w:comment w:id="755" w:author="AIB" w:date="2024-07-09T05:59:00Z" w:initials="AIB">
    <w:p w14:paraId="01617D6C" w14:textId="77777777" w:rsidR="00D53E19" w:rsidRDefault="00D53E19" w:rsidP="00D53E19">
      <w:pPr>
        <w:pStyle w:val="Textkomente"/>
      </w:pPr>
      <w:r>
        <w:rPr>
          <w:rStyle w:val="Odkaznakoment"/>
        </w:rPr>
        <w:annotationRef/>
      </w:r>
      <w:r>
        <w:rPr>
          <w:b/>
          <w:bCs/>
        </w:rPr>
        <w:t>Applicant:</w:t>
      </w:r>
    </w:p>
    <w:p w14:paraId="14154F03" w14:textId="77777777" w:rsidR="00D53E19" w:rsidRDefault="00D53E19" w:rsidP="00D53E19">
      <w:pPr>
        <w:pStyle w:val="Textkomente"/>
      </w:pPr>
    </w:p>
    <w:p w14:paraId="14FD6291" w14:textId="77777777" w:rsidR="00D53E19" w:rsidRDefault="00D53E19" w:rsidP="00D53E19">
      <w:pPr>
        <w:pStyle w:val="Textkomente"/>
      </w:pPr>
      <w:r>
        <w:t>Main subcontractors</w:t>
      </w:r>
    </w:p>
  </w:comment>
  <w:comment w:id="756" w:author="AIB" w:date="2024-07-09T05:59:00Z" w:initials="AIB">
    <w:p w14:paraId="4FB35633" w14:textId="77777777" w:rsidR="00A7716E" w:rsidRDefault="00A7716E" w:rsidP="00A7716E">
      <w:pPr>
        <w:pStyle w:val="Textkomente"/>
      </w:pPr>
      <w:r>
        <w:rPr>
          <w:rStyle w:val="Odkaznakoment"/>
        </w:rPr>
        <w:annotationRef/>
      </w:r>
      <w:r>
        <w:rPr>
          <w:b/>
          <w:bCs/>
          <w:lang w:val="en-GB"/>
        </w:rPr>
        <w:t xml:space="preserve">AIB: </w:t>
      </w:r>
      <w:r>
        <w:rPr>
          <w:lang w:val="en-GB"/>
        </w:rPr>
        <w:t>Accepted and incorporated - as stated above, such main subcontractors should be specified in your bid.</w:t>
      </w:r>
    </w:p>
  </w:comment>
  <w:comment w:id="761" w:author="AIB" w:date="2024-07-09T05:59:00Z" w:initials="AIB">
    <w:p w14:paraId="735CF835" w14:textId="77777777" w:rsidR="00927BE8" w:rsidRDefault="00927BE8" w:rsidP="00927BE8">
      <w:pPr>
        <w:pStyle w:val="Textkomente"/>
      </w:pPr>
      <w:r>
        <w:rPr>
          <w:rStyle w:val="Odkaznakoment"/>
        </w:rPr>
        <w:annotationRef/>
      </w:r>
      <w:r>
        <w:rPr>
          <w:b/>
          <w:bCs/>
        </w:rPr>
        <w:t>Applicant:</w:t>
      </w:r>
    </w:p>
    <w:p w14:paraId="50AB075C" w14:textId="77777777" w:rsidR="00927BE8" w:rsidRDefault="00927BE8" w:rsidP="00927BE8">
      <w:pPr>
        <w:pStyle w:val="Textkomente"/>
      </w:pPr>
    </w:p>
    <w:p w14:paraId="430123DD" w14:textId="77777777" w:rsidR="00927BE8" w:rsidRDefault="00927BE8" w:rsidP="00927BE8">
      <w:pPr>
        <w:pStyle w:val="Textkomente"/>
      </w:pPr>
      <w:r>
        <w:t>Main subcontractors</w:t>
      </w:r>
    </w:p>
  </w:comment>
  <w:comment w:id="762" w:author="AIB" w:date="2024-07-09T06:00:00Z" w:initials="AIB">
    <w:p w14:paraId="16453113" w14:textId="77777777" w:rsidR="00843E55" w:rsidRDefault="00843E55" w:rsidP="00843E55">
      <w:pPr>
        <w:pStyle w:val="Textkomente"/>
      </w:pPr>
      <w:r>
        <w:rPr>
          <w:rStyle w:val="Odkaznakoment"/>
        </w:rPr>
        <w:annotationRef/>
      </w:r>
      <w:r>
        <w:rPr>
          <w:b/>
          <w:bCs/>
          <w:lang w:val="en-GB"/>
        </w:rPr>
        <w:t xml:space="preserve">AIB: </w:t>
      </w:r>
      <w:r>
        <w:rPr>
          <w:lang w:val="en-GB"/>
        </w:rPr>
        <w:t>Accepted and incorporated - as stated above, such main subcontractors should be specified in your bid.</w:t>
      </w:r>
    </w:p>
  </w:comment>
  <w:comment w:id="766" w:author="AIB" w:date="2024-07-09T06:00:00Z" w:initials="AIB">
    <w:p w14:paraId="3F173D67" w14:textId="77777777" w:rsidR="003824AF" w:rsidRDefault="003824AF" w:rsidP="003824AF">
      <w:pPr>
        <w:pStyle w:val="Textkomente"/>
      </w:pPr>
      <w:r>
        <w:rPr>
          <w:rStyle w:val="Odkaznakoment"/>
        </w:rPr>
        <w:annotationRef/>
      </w:r>
      <w:r>
        <w:rPr>
          <w:b/>
          <w:bCs/>
        </w:rPr>
        <w:t>Applicant:</w:t>
      </w:r>
    </w:p>
    <w:p w14:paraId="799B6B6F" w14:textId="77777777" w:rsidR="003824AF" w:rsidRDefault="003824AF" w:rsidP="003824AF">
      <w:pPr>
        <w:pStyle w:val="Textkomente"/>
      </w:pPr>
    </w:p>
    <w:p w14:paraId="7B3BFC99" w14:textId="77777777" w:rsidR="003824AF" w:rsidRDefault="003824AF" w:rsidP="003824AF">
      <w:pPr>
        <w:pStyle w:val="Textkomente"/>
      </w:pPr>
      <w:r>
        <w:t>Please clarify: what is the difference to 10.3?</w:t>
      </w:r>
    </w:p>
  </w:comment>
  <w:comment w:id="767" w:author="AIB" w:date="2024-07-09T06:00:00Z" w:initials="AIB">
    <w:p w14:paraId="004E9547" w14:textId="77777777" w:rsidR="00FF2C34" w:rsidRDefault="00FF2C34" w:rsidP="00FF2C34">
      <w:pPr>
        <w:pStyle w:val="Textkomente"/>
      </w:pPr>
      <w:r>
        <w:rPr>
          <w:rStyle w:val="Odkaznakoment"/>
        </w:rPr>
        <w:annotationRef/>
      </w:r>
      <w:r>
        <w:rPr>
          <w:b/>
          <w:bCs/>
        </w:rPr>
        <w:t>AIB:</w:t>
      </w:r>
      <w:r>
        <w:t xml:space="preserve"> Clause 10.7 specifies rights of the Customer and obligations of the Contractor in detail in relation to rejected Work.</w:t>
      </w:r>
    </w:p>
  </w:comment>
  <w:comment w:id="770" w:author="AIB" w:date="2024-07-09T06:00:00Z" w:initials="AIB">
    <w:p w14:paraId="4887F10A" w14:textId="77777777" w:rsidR="00EB75CF" w:rsidRDefault="00EB75CF" w:rsidP="00EB75CF">
      <w:pPr>
        <w:pStyle w:val="Textkomente"/>
      </w:pPr>
      <w:r>
        <w:rPr>
          <w:rStyle w:val="Odkaznakoment"/>
        </w:rPr>
        <w:annotationRef/>
      </w:r>
      <w:r>
        <w:rPr>
          <w:b/>
          <w:bCs/>
        </w:rPr>
        <w:t>Applicant:</w:t>
      </w:r>
    </w:p>
    <w:p w14:paraId="2236D996" w14:textId="77777777" w:rsidR="00EB75CF" w:rsidRDefault="00EB75CF" w:rsidP="00EB75CF">
      <w:pPr>
        <w:pStyle w:val="Textkomente"/>
      </w:pPr>
    </w:p>
    <w:p w14:paraId="5A2CD295" w14:textId="77777777" w:rsidR="00EB75CF" w:rsidRDefault="00EB75CF" w:rsidP="00EB75CF">
      <w:pPr>
        <w:pStyle w:val="Textkomente"/>
      </w:pPr>
      <w:r>
        <w:t>Cannot be carried out by the Contractor. The customer has a very extensive right of control (see points above) and at the same time the Contractor is liable for the quality of the products. This should be sufficient. We therefore propose to delete this section.</w:t>
      </w:r>
    </w:p>
  </w:comment>
  <w:comment w:id="771" w:author="AIB" w:date="2024-07-09T06:01:00Z" w:initials="AIB">
    <w:p w14:paraId="560F44A5" w14:textId="77777777" w:rsidR="00F25FCC" w:rsidRDefault="00F25FCC" w:rsidP="00F25FCC">
      <w:pPr>
        <w:pStyle w:val="Textkomente"/>
      </w:pPr>
      <w:r>
        <w:rPr>
          <w:rStyle w:val="Odkaznakoment"/>
        </w:rPr>
        <w:annotationRef/>
      </w:r>
      <w:r>
        <w:rPr>
          <w:b/>
          <w:bCs/>
        </w:rPr>
        <w:t xml:space="preserve">AIB: </w:t>
      </w:r>
      <w:r>
        <w:t>Ok, we can compromise and remove this provision if you insist.</w:t>
      </w:r>
    </w:p>
  </w:comment>
  <w:comment w:id="774" w:author="AIB" w:date="2024-07-09T06:01:00Z" w:initials="AIB">
    <w:p w14:paraId="1BE1EE5A" w14:textId="77777777" w:rsidR="00DF3E6E" w:rsidRDefault="00DF3E6E" w:rsidP="00DF3E6E">
      <w:pPr>
        <w:pStyle w:val="Textkomente"/>
      </w:pPr>
      <w:r>
        <w:rPr>
          <w:rStyle w:val="Odkaznakoment"/>
        </w:rPr>
        <w:annotationRef/>
      </w:r>
      <w:r>
        <w:rPr>
          <w:b/>
          <w:bCs/>
        </w:rPr>
        <w:t>Applicant:</w:t>
      </w:r>
    </w:p>
    <w:p w14:paraId="4581B8F6" w14:textId="77777777" w:rsidR="00DF3E6E" w:rsidRDefault="00DF3E6E" w:rsidP="00DF3E6E">
      <w:pPr>
        <w:pStyle w:val="Textkomente"/>
      </w:pPr>
    </w:p>
    <w:p w14:paraId="40FD961F" w14:textId="77777777" w:rsidR="00DF3E6E" w:rsidRDefault="00DF3E6E" w:rsidP="00DF3E6E">
      <w:pPr>
        <w:pStyle w:val="Textkomente"/>
      </w:pPr>
      <w:r>
        <w:t>See: 10.10.</w:t>
      </w:r>
    </w:p>
  </w:comment>
  <w:comment w:id="775" w:author="AIB" w:date="2024-07-09T06:01:00Z" w:initials="AIB">
    <w:p w14:paraId="0C3D8D12" w14:textId="77777777" w:rsidR="000D23D6" w:rsidRDefault="000D23D6" w:rsidP="000D23D6">
      <w:pPr>
        <w:pStyle w:val="Textkomente"/>
      </w:pPr>
      <w:r>
        <w:rPr>
          <w:rStyle w:val="Odkaznakoment"/>
        </w:rPr>
        <w:annotationRef/>
      </w:r>
      <w:r>
        <w:rPr>
          <w:b/>
          <w:bCs/>
        </w:rPr>
        <w:t>AIB:</w:t>
      </w:r>
      <w:r>
        <w:t xml:space="preserve"> All tests and inspections need to be evidenced accordingly. We propose keeping the original wording.</w:t>
      </w:r>
    </w:p>
  </w:comment>
  <w:comment w:id="776" w:author="AIB" w:date="2024-07-09T06:02:00Z" w:initials="AIB">
    <w:p w14:paraId="2F100464" w14:textId="77777777" w:rsidR="00423390" w:rsidRDefault="00423390" w:rsidP="00423390">
      <w:pPr>
        <w:pStyle w:val="Textkomente"/>
      </w:pPr>
      <w:r>
        <w:rPr>
          <w:rStyle w:val="Odkaznakoment"/>
        </w:rPr>
        <w:annotationRef/>
      </w:r>
      <w:r>
        <w:rPr>
          <w:b/>
          <w:bCs/>
        </w:rPr>
        <w:t>Applicant:</w:t>
      </w:r>
    </w:p>
    <w:p w14:paraId="14854872" w14:textId="77777777" w:rsidR="00423390" w:rsidRDefault="00423390" w:rsidP="00423390">
      <w:pPr>
        <w:pStyle w:val="Textkomente"/>
      </w:pPr>
    </w:p>
    <w:p w14:paraId="52D8E2B3" w14:textId="77777777" w:rsidR="00423390" w:rsidRDefault="00423390" w:rsidP="00423390">
      <w:pPr>
        <w:pStyle w:val="Textkomente"/>
      </w:pPr>
      <w:r>
        <w:t>Suggestion to delete the before part, since it is enough to provide CE:   Replace with  "For the avoidance of daobut, the provision of a CE-Certificate…"</w:t>
      </w:r>
    </w:p>
  </w:comment>
  <w:comment w:id="777" w:author="AIB" w:date="2024-07-09T06:02:00Z" w:initials="AIB">
    <w:p w14:paraId="3D3E126B" w14:textId="77777777" w:rsidR="00FA5D28" w:rsidRDefault="00FA5D28" w:rsidP="00FA5D28">
      <w:pPr>
        <w:pStyle w:val="Textkomente"/>
      </w:pPr>
      <w:r>
        <w:rPr>
          <w:rStyle w:val="Odkaznakoment"/>
        </w:rPr>
        <w:annotationRef/>
      </w:r>
      <w:r>
        <w:rPr>
          <w:b/>
          <w:bCs/>
          <w:lang w:val="en-GB"/>
        </w:rPr>
        <w:t xml:space="preserve">AIB: </w:t>
      </w:r>
      <w:r>
        <w:rPr>
          <w:lang w:val="en-GB"/>
        </w:rPr>
        <w:t>This provision cannot be deleted - it is important to make sure the Work is working properly. Further, considering the subsidy/grant, AIB could be obliged to prove the subsidy authority that all such test have been performed.</w:t>
      </w:r>
    </w:p>
    <w:p w14:paraId="0338375D" w14:textId="77777777" w:rsidR="00FA5D28" w:rsidRDefault="00FA5D28" w:rsidP="00FA5D28">
      <w:pPr>
        <w:pStyle w:val="Textkomente"/>
      </w:pPr>
      <w:r>
        <w:rPr>
          <w:lang w:val="en-GB"/>
        </w:rPr>
        <w:t>The intention is not to extent scope of service. It is to make sure you will help us if the CE certificate is insufficient in some abnormal cases.</w:t>
      </w:r>
    </w:p>
  </w:comment>
  <w:comment w:id="779" w:author="AIB" w:date="2024-07-09T06:03:00Z" w:initials="AIB">
    <w:p w14:paraId="3E14F65B" w14:textId="77777777" w:rsidR="00574195" w:rsidRDefault="00574195" w:rsidP="00574195">
      <w:pPr>
        <w:pStyle w:val="Textkomente"/>
      </w:pPr>
      <w:r>
        <w:rPr>
          <w:rStyle w:val="Odkaznakoment"/>
        </w:rPr>
        <w:annotationRef/>
      </w:r>
      <w:r>
        <w:rPr>
          <w:b/>
          <w:bCs/>
        </w:rPr>
        <w:t xml:space="preserve">AIB: </w:t>
      </w:r>
      <w:r>
        <w:t>Ok, accepted in modified wording.</w:t>
      </w:r>
    </w:p>
  </w:comment>
  <w:comment w:id="781" w:author="AIB" w:date="2024-07-09T06:03:00Z" w:initials="AIB">
    <w:p w14:paraId="2B7444B4" w14:textId="6CB2E1CF" w:rsidR="0062520E" w:rsidRDefault="0062520E" w:rsidP="0062520E">
      <w:pPr>
        <w:pStyle w:val="Textkomente"/>
      </w:pPr>
      <w:r>
        <w:rPr>
          <w:rStyle w:val="Odkaznakoment"/>
        </w:rPr>
        <w:annotationRef/>
      </w:r>
      <w:r>
        <w:rPr>
          <w:b/>
          <w:bCs/>
        </w:rPr>
        <w:t xml:space="preserve">AIB: </w:t>
      </w:r>
      <w:r>
        <w:t>Ok, can be deleted.</w:t>
      </w:r>
    </w:p>
  </w:comment>
  <w:comment w:id="785" w:author="AIB" w:date="2024-07-09T06:03:00Z" w:initials="AIB">
    <w:p w14:paraId="5C1CD8C4" w14:textId="77777777" w:rsidR="003D6B31" w:rsidRDefault="0062520E" w:rsidP="003D6B31">
      <w:pPr>
        <w:pStyle w:val="Textkomente"/>
      </w:pPr>
      <w:r>
        <w:rPr>
          <w:rStyle w:val="Odkaznakoment"/>
        </w:rPr>
        <w:annotationRef/>
      </w:r>
      <w:r w:rsidR="003D6B31">
        <w:rPr>
          <w:b/>
          <w:bCs/>
        </w:rPr>
        <w:t>Applicant:</w:t>
      </w:r>
    </w:p>
    <w:p w14:paraId="59B4ABF2" w14:textId="77777777" w:rsidR="003D6B31" w:rsidRDefault="003D6B31" w:rsidP="003D6B31">
      <w:pPr>
        <w:pStyle w:val="Textkomente"/>
      </w:pPr>
    </w:p>
    <w:p w14:paraId="536FDE7D" w14:textId="77777777" w:rsidR="003D6B31" w:rsidRDefault="003D6B31" w:rsidP="003D6B31">
      <w:pPr>
        <w:pStyle w:val="Textkomente"/>
      </w:pPr>
      <w:r>
        <w:t xml:space="preserve"> will ensure compliance with CE requirements as mandated by law. Therefore, including such a clause is unnecessary. </w:t>
      </w:r>
    </w:p>
  </w:comment>
  <w:comment w:id="786" w:author="AIB" w:date="2024-07-09T06:04:00Z" w:initials="AIB">
    <w:p w14:paraId="369D8DF7" w14:textId="77777777" w:rsidR="00666C4B" w:rsidRDefault="00666C4B" w:rsidP="00666C4B">
      <w:pPr>
        <w:pStyle w:val="Textkomente"/>
      </w:pPr>
      <w:r>
        <w:rPr>
          <w:rStyle w:val="Odkaznakoment"/>
        </w:rPr>
        <w:annotationRef/>
      </w:r>
      <w:r>
        <w:rPr>
          <w:b/>
          <w:bCs/>
        </w:rPr>
        <w:t xml:space="preserve">AIB: </w:t>
      </w:r>
      <w:r>
        <w:t>We do not agree with your comment and insist on the original wording.</w:t>
      </w:r>
    </w:p>
  </w:comment>
  <w:comment w:id="787" w:author="AIB" w:date="2024-07-09T06:05:00Z" w:initials="AIB">
    <w:p w14:paraId="05FB98E4" w14:textId="77777777" w:rsidR="005E32F9" w:rsidRDefault="005E32F9" w:rsidP="005E32F9">
      <w:pPr>
        <w:pStyle w:val="Textkomente"/>
      </w:pPr>
      <w:r>
        <w:rPr>
          <w:rStyle w:val="Odkaznakoment"/>
        </w:rPr>
        <w:annotationRef/>
      </w:r>
      <w:r>
        <w:rPr>
          <w:b/>
          <w:bCs/>
        </w:rPr>
        <w:t>Applicant:</w:t>
      </w:r>
    </w:p>
    <w:p w14:paraId="2025066C" w14:textId="77777777" w:rsidR="005E32F9" w:rsidRDefault="005E32F9" w:rsidP="005E32F9">
      <w:pPr>
        <w:pStyle w:val="Textkomente"/>
      </w:pPr>
    </w:p>
    <w:p w14:paraId="47741B6D" w14:textId="77777777" w:rsidR="005E32F9" w:rsidRDefault="005E32F9" w:rsidP="005E32F9">
      <w:pPr>
        <w:pStyle w:val="Textkomente"/>
      </w:pPr>
      <w:r>
        <w:t xml:space="preserve">This clause appears overly extensive and encroaches deeply into the contractor's sphere. </w:t>
      </w:r>
    </w:p>
    <w:p w14:paraId="44B02A3D" w14:textId="77777777" w:rsidR="005E32F9" w:rsidRDefault="005E32F9" w:rsidP="005E32F9">
      <w:pPr>
        <w:pStyle w:val="Textkomente"/>
      </w:pPr>
      <w:r>
        <w:t>It potentially allows the customer to delay the delivery of the goods, despite the contractor bearing sole responsibility for the scope of delivery. Also see comments above, the customer has already a very broad chance to carry out inspections. However, the quality of the delivery will be assured by the performance testing anyway.</w:t>
      </w:r>
    </w:p>
  </w:comment>
  <w:comment w:id="788" w:author="AIB" w:date="2024-07-09T06:05:00Z" w:initials="AIB">
    <w:p w14:paraId="0D02465E" w14:textId="77777777" w:rsidR="000558D8" w:rsidRDefault="000558D8" w:rsidP="000558D8">
      <w:pPr>
        <w:pStyle w:val="Textkomente"/>
      </w:pPr>
      <w:r>
        <w:rPr>
          <w:rStyle w:val="Odkaznakoment"/>
        </w:rPr>
        <w:annotationRef/>
      </w:r>
      <w:r>
        <w:rPr>
          <w:b/>
          <w:bCs/>
          <w:lang w:val="en-GB"/>
        </w:rPr>
        <w:t xml:space="preserve">AIB: </w:t>
      </w:r>
      <w:r>
        <w:rPr>
          <w:lang w:val="en-GB"/>
        </w:rPr>
        <w:t>AIB needs to have these rights to make sure that the preparation and production of the work is running smoothly without no issues, etc. It is too late to determine the quality of the supply when testing the performance of the installed equipment.</w:t>
      </w:r>
    </w:p>
  </w:comment>
  <w:comment w:id="789" w:author="AIB" w:date="2024-07-09T06:06:00Z" w:initials="AIB">
    <w:p w14:paraId="23DED825" w14:textId="77777777" w:rsidR="00523CCC" w:rsidRDefault="00523CCC" w:rsidP="00523CCC">
      <w:pPr>
        <w:pStyle w:val="Textkomente"/>
      </w:pPr>
      <w:r>
        <w:rPr>
          <w:rStyle w:val="Odkaznakoment"/>
        </w:rPr>
        <w:annotationRef/>
      </w:r>
      <w:r>
        <w:rPr>
          <w:b/>
          <w:bCs/>
        </w:rPr>
        <w:t>Applicant:</w:t>
      </w:r>
    </w:p>
    <w:p w14:paraId="3716C455" w14:textId="77777777" w:rsidR="00523CCC" w:rsidRDefault="00523CCC" w:rsidP="00523CCC">
      <w:pPr>
        <w:pStyle w:val="Textkomente"/>
      </w:pPr>
    </w:p>
    <w:p w14:paraId="16FFF48D" w14:textId="77777777" w:rsidR="00523CCC" w:rsidRDefault="00523CCC" w:rsidP="00523CCC">
      <w:pPr>
        <w:pStyle w:val="Textkomente"/>
      </w:pPr>
      <w:r>
        <w:t>See comments above; this is too extensive and not necessary to repeat, since customer has already right to inspect.</w:t>
      </w:r>
    </w:p>
  </w:comment>
  <w:comment w:id="790" w:author="AIB" w:date="2024-07-09T06:06:00Z" w:initials="AIB">
    <w:p w14:paraId="45E9B899" w14:textId="77777777" w:rsidR="00523CCC" w:rsidRDefault="00523CCC" w:rsidP="00523CCC">
      <w:pPr>
        <w:pStyle w:val="Textkomente"/>
      </w:pPr>
      <w:r>
        <w:rPr>
          <w:rStyle w:val="Odkaznakoment"/>
        </w:rPr>
        <w:annotationRef/>
      </w:r>
      <w:r>
        <w:rPr>
          <w:b/>
          <w:bCs/>
        </w:rPr>
        <w:t xml:space="preserve">AIB: </w:t>
      </w:r>
      <w:r>
        <w:t>We do not agree with your comment and insist on the original wording.</w:t>
      </w:r>
    </w:p>
  </w:comment>
  <w:comment w:id="791" w:author="AIB" w:date="2024-07-09T06:08:00Z" w:initials="AIB">
    <w:p w14:paraId="4A1899A4" w14:textId="77777777" w:rsidR="00DC5527" w:rsidRDefault="00DC5527" w:rsidP="00DC5527">
      <w:pPr>
        <w:pStyle w:val="Textkomente"/>
      </w:pPr>
      <w:r>
        <w:rPr>
          <w:rStyle w:val="Odkaznakoment"/>
        </w:rPr>
        <w:annotationRef/>
      </w:r>
      <w:r>
        <w:rPr>
          <w:b/>
          <w:bCs/>
        </w:rPr>
        <w:t>Applicant:</w:t>
      </w:r>
    </w:p>
    <w:p w14:paraId="2CCB00D8" w14:textId="77777777" w:rsidR="00DC5527" w:rsidRDefault="00DC5527" w:rsidP="00DC5527">
      <w:pPr>
        <w:pStyle w:val="Textkomente"/>
      </w:pPr>
    </w:p>
    <w:p w14:paraId="06959CDD" w14:textId="77777777" w:rsidR="00DC5527" w:rsidRDefault="00DC5527" w:rsidP="00DC5527">
      <w:pPr>
        <w:pStyle w:val="Textkomente"/>
      </w:pPr>
      <w:r>
        <w:t>See above.</w:t>
      </w:r>
    </w:p>
  </w:comment>
  <w:comment w:id="792" w:author="AIB" w:date="2024-07-09T06:08:00Z" w:initials="AIB">
    <w:p w14:paraId="1119E031" w14:textId="77777777" w:rsidR="00240EDB" w:rsidRDefault="00240EDB" w:rsidP="00240EDB">
      <w:pPr>
        <w:pStyle w:val="Textkomente"/>
      </w:pPr>
      <w:r>
        <w:rPr>
          <w:rStyle w:val="Odkaznakoment"/>
        </w:rPr>
        <w:annotationRef/>
      </w:r>
      <w:r>
        <w:rPr>
          <w:b/>
          <w:bCs/>
        </w:rPr>
        <w:t xml:space="preserve">AIB: </w:t>
      </w:r>
      <w:r>
        <w:t>See above - we insist on the original wording.</w:t>
      </w:r>
    </w:p>
  </w:comment>
  <w:comment w:id="802" w:author="AIB" w:date="2024-07-09T06:09:00Z" w:initials="AIB">
    <w:p w14:paraId="252E8218" w14:textId="77777777" w:rsidR="00891ED1" w:rsidRDefault="00891ED1" w:rsidP="00891ED1">
      <w:pPr>
        <w:pStyle w:val="Textkomente"/>
      </w:pPr>
      <w:r>
        <w:rPr>
          <w:rStyle w:val="Odkaznakoment"/>
        </w:rPr>
        <w:annotationRef/>
      </w:r>
      <w:r>
        <w:rPr>
          <w:b/>
          <w:bCs/>
        </w:rPr>
        <w:t xml:space="preserve">AIB: </w:t>
      </w:r>
      <w:r>
        <w:t>See below - clauses moved here.</w:t>
      </w:r>
    </w:p>
  </w:comment>
  <w:comment w:id="811" w:author="AIB" w:date="2024-07-09T06:10:00Z" w:initials="AIB">
    <w:p w14:paraId="00F96B7B" w14:textId="77777777" w:rsidR="00CB3219" w:rsidRDefault="00CB3219" w:rsidP="00CB3219">
      <w:pPr>
        <w:pStyle w:val="Textkomente"/>
      </w:pPr>
      <w:r>
        <w:rPr>
          <w:rStyle w:val="Odkaznakoment"/>
        </w:rPr>
        <w:annotationRef/>
      </w:r>
      <w:r>
        <w:rPr>
          <w:b/>
          <w:bCs/>
        </w:rPr>
        <w:t>Applicant:</w:t>
      </w:r>
    </w:p>
    <w:p w14:paraId="7B9CF398" w14:textId="77777777" w:rsidR="00CB3219" w:rsidRDefault="00CB3219" w:rsidP="00CB3219">
      <w:pPr>
        <w:pStyle w:val="Textkomente"/>
      </w:pPr>
    </w:p>
    <w:p w14:paraId="4F3A0AFA" w14:textId="77777777" w:rsidR="00CB3219" w:rsidRDefault="00CB3219" w:rsidP="00CB3219">
      <w:pPr>
        <w:pStyle w:val="Textkomente"/>
      </w:pPr>
      <w:r>
        <w:t>Only for supervision of work,</w:t>
      </w:r>
      <w:r>
        <w:br/>
      </w:r>
      <w:r>
        <w:br/>
        <w:t>Add clauses for Customers obligations:</w:t>
      </w:r>
      <w:r>
        <w:br/>
      </w:r>
      <w:r>
        <w:br/>
      </w:r>
      <w:r>
        <w:rPr>
          <w:b/>
          <w:bCs/>
        </w:rPr>
        <w:t>Contractor Responsibilities:</w:t>
      </w:r>
    </w:p>
    <w:p w14:paraId="00C3E879" w14:textId="77777777" w:rsidR="00CB3219" w:rsidRDefault="00CB3219" w:rsidP="00CB3219">
      <w:pPr>
        <w:pStyle w:val="Textkomente"/>
        <w:numPr>
          <w:ilvl w:val="0"/>
          <w:numId w:val="28"/>
        </w:numPr>
      </w:pPr>
      <w:r>
        <w:t>The Contractor shall provide the Customer with a list of the needed personnel (workers) with the appropriate qualifications required for the correct installation, commissioning, and start-up activities to be carried out at the location of the Customer.</w:t>
      </w:r>
    </w:p>
    <w:p w14:paraId="76BA20A7" w14:textId="77777777" w:rsidR="00CB3219" w:rsidRDefault="00CB3219" w:rsidP="00CB3219">
      <w:pPr>
        <w:pStyle w:val="Textkomente"/>
        <w:numPr>
          <w:ilvl w:val="0"/>
          <w:numId w:val="28"/>
        </w:numPr>
      </w:pPr>
      <w:r>
        <w:t>The personnel provided by the Customer shall be suitable in terms of personal attributes and qualifications (training, knowledge, experience, etc.) in order to perform the work properly and reliably following the Contractor's instructions.</w:t>
      </w:r>
    </w:p>
    <w:p w14:paraId="5D83976F" w14:textId="77777777" w:rsidR="00CB3219" w:rsidRDefault="00CB3219" w:rsidP="00CB3219">
      <w:pPr>
        <w:pStyle w:val="Textkomente"/>
        <w:numPr>
          <w:ilvl w:val="0"/>
          <w:numId w:val="28"/>
        </w:numPr>
      </w:pPr>
      <w:r>
        <w:t>The assessment and selection of the personnel provided is the exclusive responsibility of the Customer. The qualifications of the personnel provided by the Customer shall be submitted when requested by the Contractor.</w:t>
      </w:r>
    </w:p>
    <w:p w14:paraId="1C5570F1" w14:textId="77777777" w:rsidR="00CB3219" w:rsidRDefault="00CB3219" w:rsidP="00CB3219">
      <w:pPr>
        <w:pStyle w:val="Textkomente"/>
        <w:numPr>
          <w:ilvl w:val="0"/>
          <w:numId w:val="28"/>
        </w:numPr>
      </w:pPr>
      <w:r>
        <w:t>Any liability of the Contractor for acts, errors, or omissions of the personnel provided by the Customer is expressly excluded.</w:t>
      </w:r>
    </w:p>
    <w:p w14:paraId="14DA8B72" w14:textId="77777777" w:rsidR="00CB3219" w:rsidRDefault="00CB3219" w:rsidP="00CB3219">
      <w:pPr>
        <w:pStyle w:val="Textkomente"/>
        <w:numPr>
          <w:ilvl w:val="0"/>
          <w:numId w:val="28"/>
        </w:numPr>
      </w:pPr>
      <w:r>
        <w:t>The Contractor's supervisors shall have the right to request the Customer to replace the personnel employed by the Customer if, for objective reasons, the latter is not able to carry out the said activities properly.</w:t>
      </w:r>
    </w:p>
    <w:p w14:paraId="1F24493E" w14:textId="77777777" w:rsidR="00CB3219" w:rsidRDefault="00CB3219" w:rsidP="00CB3219">
      <w:pPr>
        <w:pStyle w:val="Textkomente"/>
      </w:pPr>
      <w:r>
        <w:rPr>
          <w:b/>
          <w:bCs/>
        </w:rPr>
        <w:t>Customer Responsibilities:</w:t>
      </w:r>
    </w:p>
    <w:p w14:paraId="4E1A852C" w14:textId="77777777" w:rsidR="00CB3219" w:rsidRDefault="00CB3219" w:rsidP="00CB3219">
      <w:pPr>
        <w:pStyle w:val="Textkomente"/>
        <w:numPr>
          <w:ilvl w:val="0"/>
          <w:numId w:val="29"/>
        </w:numPr>
      </w:pPr>
      <w:r>
        <w:t>The Customer shall assist and facilitate in every possible way the Contractor's personnel to organize and plan the activities to be performed in such a way that these activities can start immediately upon arrival of the Contractor's personnel "on-site" and that no interruption or delay will arise until their final completion.</w:t>
      </w:r>
    </w:p>
    <w:p w14:paraId="6A73C4EB" w14:textId="77777777" w:rsidR="00CB3219" w:rsidRDefault="00CB3219" w:rsidP="00CB3219">
      <w:pPr>
        <w:pStyle w:val="Textkomente"/>
        <w:numPr>
          <w:ilvl w:val="0"/>
          <w:numId w:val="29"/>
        </w:numPr>
      </w:pPr>
      <w:r>
        <w:t>Furthermore, it is hereby understood and agreed in any case that the assembly, commissioning, and start-up activities shall not commence until all preparatory work to be carried out by the Customer has been completed, which the Customer hereby undertakes to perform in a timely and orderly manner.</w:t>
      </w:r>
    </w:p>
    <w:p w14:paraId="765666B3" w14:textId="77777777" w:rsidR="00CB3219" w:rsidRDefault="00CB3219" w:rsidP="00CB3219">
      <w:pPr>
        <w:pStyle w:val="Textkomente"/>
        <w:numPr>
          <w:ilvl w:val="0"/>
          <w:numId w:val="29"/>
        </w:numPr>
      </w:pPr>
      <w:r>
        <w:t>This preliminary work includes, in particular, without limitation: a) The foundations (construction work), which must be completed and cleared and freed of unnecessary material. b) All equipment and installations (light, electricity, water, gas, etc.) and all necessary equipment (including any lifting devices, hoists, gantry crane, etc.) that must be installed and must function perfectly.</w:t>
      </w:r>
    </w:p>
    <w:p w14:paraId="6BAEE07A" w14:textId="77777777" w:rsidR="00CB3219" w:rsidRDefault="00CB3219" w:rsidP="00CB3219">
      <w:pPr>
        <w:pStyle w:val="Textkomente"/>
        <w:numPr>
          <w:ilvl w:val="0"/>
          <w:numId w:val="29"/>
        </w:numPr>
      </w:pPr>
      <w:r>
        <w:t>The Customer shall also provide the Contractor's personnel free of charge “on-site”: a) An office and any other necessary premises. b) An internet connection. c) Local transport between the accommodation and the site.</w:t>
      </w:r>
    </w:p>
    <w:p w14:paraId="2EE6A77A" w14:textId="77777777" w:rsidR="00CB3219" w:rsidRDefault="00CB3219" w:rsidP="00CB3219">
      <w:pPr>
        <w:pStyle w:val="Textkomente"/>
      </w:pPr>
      <w:r>
        <w:rPr>
          <w:b/>
          <w:bCs/>
        </w:rPr>
        <w:t>Agreed Conditions:</w:t>
      </w:r>
    </w:p>
    <w:p w14:paraId="61B3B03C" w14:textId="77777777" w:rsidR="00CB3219" w:rsidRDefault="00CB3219" w:rsidP="00CB3219">
      <w:pPr>
        <w:pStyle w:val="Textkomente"/>
        <w:numPr>
          <w:ilvl w:val="0"/>
          <w:numId w:val="30"/>
        </w:numPr>
      </w:pPr>
      <w:r>
        <w:t>In the event of delays that occur during the installation and/or commissioning and/or start-up phase due to the fault of the Customer, the Customer will be charged for the time required to solve the resulting problems. The valid document lists the daily rates for the supervisors in the document "Contractor‘s Daily Rates". In addition to these costs, further expenses (travel, board and lodging, etc.) will be invoiced according to actual expenditure.</w:t>
      </w:r>
    </w:p>
    <w:p w14:paraId="27D40AC6" w14:textId="77777777" w:rsidR="00CB3219" w:rsidRDefault="00CB3219" w:rsidP="00CB3219">
      <w:pPr>
        <w:pStyle w:val="Textkomente"/>
        <w:numPr>
          <w:ilvl w:val="0"/>
          <w:numId w:val="30"/>
        </w:numPr>
      </w:pPr>
      <w:r>
        <w:t>If, during the installation and/or start-up and/or commissioning phase, a delay occurs through the fault of the Contractor, the time necessary to resolve all matters arising therefrom shall be at the expense of the Contractor, without additional costs and/or expenses for the Customer.</w:t>
      </w:r>
    </w:p>
  </w:comment>
  <w:comment w:id="812" w:author="AIB" w:date="2024-07-09T06:10:00Z" w:initials="AIB">
    <w:p w14:paraId="37756323" w14:textId="77777777" w:rsidR="005E12BA" w:rsidRDefault="005E12BA" w:rsidP="005E12BA">
      <w:pPr>
        <w:pStyle w:val="Textkomente"/>
      </w:pPr>
      <w:r>
        <w:rPr>
          <w:rStyle w:val="Odkaznakoment"/>
        </w:rPr>
        <w:annotationRef/>
      </w:r>
      <w:r>
        <w:rPr>
          <w:b/>
          <w:bCs/>
          <w:lang w:val="en-GB"/>
        </w:rPr>
        <w:t xml:space="preserve">AIB: </w:t>
      </w:r>
      <w:r>
        <w:rPr>
          <w:lang w:val="en-GB"/>
        </w:rPr>
        <w:t>Since you already incorporated these provisions below, we address them below.</w:t>
      </w:r>
    </w:p>
  </w:comment>
  <w:comment w:id="820" w:author="AIB" w:date="2024-07-09T06:10:00Z" w:initials="AIB">
    <w:p w14:paraId="04958FF2" w14:textId="77777777" w:rsidR="00026EC7" w:rsidRDefault="00026EC7" w:rsidP="00026EC7">
      <w:pPr>
        <w:pStyle w:val="Textkomente"/>
      </w:pPr>
      <w:r>
        <w:rPr>
          <w:rStyle w:val="Odkaznakoment"/>
        </w:rPr>
        <w:annotationRef/>
      </w:r>
      <w:r>
        <w:rPr>
          <w:b/>
          <w:bCs/>
        </w:rPr>
        <w:t>Applicant:</w:t>
      </w:r>
    </w:p>
    <w:p w14:paraId="78BFEAD6" w14:textId="77777777" w:rsidR="00026EC7" w:rsidRDefault="00026EC7" w:rsidP="00026EC7">
      <w:pPr>
        <w:pStyle w:val="Textkomente"/>
      </w:pPr>
    </w:p>
    <w:p w14:paraId="75A10F39" w14:textId="77777777" w:rsidR="00026EC7" w:rsidRDefault="00026EC7" w:rsidP="00026EC7">
      <w:pPr>
        <w:pStyle w:val="Textkomente"/>
      </w:pPr>
      <w:r>
        <w:t>Not applicable; Delivery and risk transfer according to agreed Incoterms. After delivery, the customer is responsible for insurances and so on.</w:t>
      </w:r>
      <w:r>
        <w:br/>
      </w:r>
      <w:r>
        <w:br/>
        <w:t>Add clauses:</w:t>
      </w:r>
      <w:r>
        <w:br/>
      </w:r>
    </w:p>
    <w:p w14:paraId="3ED1E4BC" w14:textId="77777777" w:rsidR="00026EC7" w:rsidRDefault="00026EC7" w:rsidP="00026EC7">
      <w:pPr>
        <w:pStyle w:val="Textkomente"/>
      </w:pPr>
      <w:r>
        <w:t>Insurance Obligation: The Customer shall procure and maintain insurance for the delivered goods at their own expense against fire, water, and other damages, unless adequately covered by a business insurance policy, for an amount equal to 100% of the order value upon delivery (see Incotherm) as agreed in the Contract.</w:t>
      </w:r>
    </w:p>
    <w:p w14:paraId="1540D0D9" w14:textId="77777777" w:rsidR="00026EC7" w:rsidRDefault="00026EC7" w:rsidP="00026EC7">
      <w:pPr>
        <w:pStyle w:val="Textkomente"/>
      </w:pPr>
    </w:p>
    <w:p w14:paraId="7298D26C" w14:textId="77777777" w:rsidR="00026EC7" w:rsidRDefault="00026EC7" w:rsidP="00026EC7">
      <w:pPr>
        <w:pStyle w:val="Textkomente"/>
      </w:pPr>
      <w:r>
        <w:t>Storage and Transportation Responsibility: Upon arrival at the Customer's premises, the Customer shall be responsible for the storage and transportation of the equipment and all materials, at their own expense and in a reasonable manner and suitable facility, to preserve the quality, state, condition, and functionality of the equipment and materials and to mitigate the risk of damage, disadvantages, or deterioration thereof.</w:t>
      </w:r>
    </w:p>
    <w:p w14:paraId="6BCD5EE9" w14:textId="77777777" w:rsidR="00026EC7" w:rsidRDefault="00026EC7" w:rsidP="00026EC7">
      <w:pPr>
        <w:pStyle w:val="Textkomente"/>
      </w:pPr>
    </w:p>
    <w:p w14:paraId="40BEFD37" w14:textId="77777777" w:rsidR="00026EC7" w:rsidRDefault="00026EC7" w:rsidP="00026EC7">
      <w:pPr>
        <w:pStyle w:val="Textkomente"/>
      </w:pPr>
      <w:r>
        <w:t>Environmental Protection: The Customer shall ensure that the equipment and materials are protected from adverse environmental conditions such as rain, humidity, low temperatures (below 10°C ≙ 50F), excessively hot temperatures (above 50°C ≙ 122F), snow, sand, acidic environments, etc. Additionally, plant components susceptible to vibration shall be transported and stored with special care by the Customer to prevent damage.</w:t>
      </w:r>
    </w:p>
    <w:p w14:paraId="7A050875" w14:textId="77777777" w:rsidR="00026EC7" w:rsidRDefault="00026EC7" w:rsidP="00026EC7">
      <w:pPr>
        <w:pStyle w:val="Textkomente"/>
      </w:pPr>
    </w:p>
    <w:p w14:paraId="2E227CC5" w14:textId="77777777" w:rsidR="00026EC7" w:rsidRDefault="00026EC7" w:rsidP="00026EC7">
      <w:pPr>
        <w:pStyle w:val="Textkomente"/>
      </w:pPr>
      <w:r>
        <w:t>Documentation Requirement: The Customer shall explicitly indicate and document, without limitation, the proper internal transport and storage of the equipment and materials at their premises, through written documentation and photographic evidence.</w:t>
      </w:r>
    </w:p>
    <w:p w14:paraId="7C196C9A" w14:textId="77777777" w:rsidR="00026EC7" w:rsidRDefault="00026EC7" w:rsidP="00026EC7">
      <w:pPr>
        <w:pStyle w:val="Textkomente"/>
      </w:pPr>
    </w:p>
    <w:p w14:paraId="76684462" w14:textId="77777777" w:rsidR="00026EC7" w:rsidRDefault="00026EC7" w:rsidP="00026EC7">
      <w:pPr>
        <w:pStyle w:val="Textkomente"/>
      </w:pPr>
      <w:r>
        <w:t>Responsibility for Damages: The Customer shall bear all costs associated with the repair or replacement of damaged or rusted parts resulting from improper internal transportation or storage of the equipment and materials, including any expenses incurred for the return transportation to the Contractor.</w:t>
      </w:r>
    </w:p>
    <w:p w14:paraId="191447EF" w14:textId="77777777" w:rsidR="00026EC7" w:rsidRDefault="00026EC7" w:rsidP="00026EC7">
      <w:pPr>
        <w:pStyle w:val="Textkomente"/>
      </w:pPr>
    </w:p>
    <w:p w14:paraId="187EB0F0" w14:textId="77777777" w:rsidR="00026EC7" w:rsidRDefault="00026EC7" w:rsidP="00026EC7">
      <w:pPr>
        <w:pStyle w:val="Textkomente"/>
      </w:pPr>
      <w:r>
        <w:t>Dispute Resolution: In the event of a dispute regarding damaged equipment subsequent to the Customer's acceptance from the delivery service, wherein the damage has not been promptly reported by the Customer to the delivery service, the Customer shall bear the burden of proving that the equipment was delivered defectively by the Contractor and that the Customer has adhered to the regulations outlined in this clause. Failure to satisfy these conditions shall render the Contractor indemnified from any liability.</w:t>
      </w:r>
    </w:p>
  </w:comment>
  <w:comment w:id="821" w:author="AIB" w:date="2024-07-09T06:11:00Z" w:initials="AIB">
    <w:p w14:paraId="5D1479EB" w14:textId="77777777" w:rsidR="009725CE" w:rsidRDefault="009725CE" w:rsidP="009725CE">
      <w:pPr>
        <w:pStyle w:val="Textkomente"/>
      </w:pPr>
      <w:r>
        <w:rPr>
          <w:rStyle w:val="Odkaznakoment"/>
        </w:rPr>
        <w:annotationRef/>
      </w:r>
      <w:r>
        <w:rPr>
          <w:b/>
          <w:bCs/>
          <w:lang w:val="en-GB"/>
        </w:rPr>
        <w:t>AIB:</w:t>
      </w:r>
      <w:r>
        <w:rPr>
          <w:lang w:val="en-GB"/>
        </w:rPr>
        <w:t xml:space="preserve"> Comment not relevant.</w:t>
      </w:r>
    </w:p>
    <w:p w14:paraId="759603CF" w14:textId="77777777" w:rsidR="009725CE" w:rsidRDefault="009725CE" w:rsidP="009725CE">
      <w:pPr>
        <w:pStyle w:val="Textkomente"/>
      </w:pPr>
    </w:p>
    <w:p w14:paraId="171D1B6E" w14:textId="77777777" w:rsidR="009725CE" w:rsidRDefault="009725CE" w:rsidP="009725CE">
      <w:pPr>
        <w:pStyle w:val="Textkomente"/>
      </w:pPr>
      <w:r>
        <w:rPr>
          <w:lang w:val="en-GB"/>
        </w:rPr>
        <w:t>Please note that per 12.2 only losses and damages caused by the Contractor and its subcontractors shall be responsibility of the Contractor without any prejudice to insurance by the Customer. Suggested clauses are not necessary and would cause confusion.</w:t>
      </w:r>
    </w:p>
    <w:p w14:paraId="52B20EEC" w14:textId="77777777" w:rsidR="009725CE" w:rsidRDefault="009725CE" w:rsidP="009725CE">
      <w:pPr>
        <w:pStyle w:val="Textkomente"/>
      </w:pPr>
    </w:p>
    <w:p w14:paraId="78FD4B7C" w14:textId="77777777" w:rsidR="009725CE" w:rsidRDefault="009725CE" w:rsidP="009725CE">
      <w:pPr>
        <w:pStyle w:val="Textkomente"/>
      </w:pPr>
      <w:r>
        <w:t>Nevertheless</w:t>
      </w:r>
      <w:r>
        <w:rPr>
          <w:lang w:val="en-GB"/>
        </w:rPr>
        <w:t>, we slightly adjusted article 12.1 in your favour</w:t>
      </w:r>
      <w:r>
        <w:t>.</w:t>
      </w:r>
    </w:p>
  </w:comment>
  <w:comment w:id="831" w:author="AIB" w:date="2024-07-09T06:11:00Z" w:initials="AIB">
    <w:p w14:paraId="59A7D24D" w14:textId="77777777" w:rsidR="009A3606" w:rsidRDefault="009A3606" w:rsidP="009A3606">
      <w:pPr>
        <w:pStyle w:val="Textkomente"/>
      </w:pPr>
      <w:r>
        <w:rPr>
          <w:rStyle w:val="Odkaznakoment"/>
        </w:rPr>
        <w:annotationRef/>
      </w:r>
      <w:r>
        <w:rPr>
          <w:b/>
          <w:bCs/>
        </w:rPr>
        <w:t>Applicant:</w:t>
      </w:r>
    </w:p>
    <w:p w14:paraId="163BB7C8" w14:textId="77777777" w:rsidR="009A3606" w:rsidRDefault="009A3606" w:rsidP="009A3606">
      <w:pPr>
        <w:pStyle w:val="Textkomente"/>
      </w:pPr>
    </w:p>
    <w:p w14:paraId="5061531B" w14:textId="77777777" w:rsidR="009A3606" w:rsidRDefault="009A3606" w:rsidP="009A3606">
      <w:pPr>
        <w:pStyle w:val="Textkomente"/>
      </w:pPr>
      <w:r>
        <w:t>Difficult to separate 13.1 from 13.2:  (services, engineering part from the equipment supply). We propose an alternative transfer of risk and ownership. Transfer of risk statement above</w:t>
      </w:r>
      <w:r>
        <w:br/>
      </w:r>
      <w:r>
        <w:br/>
        <w:t>Transfer of ownership:</w:t>
      </w:r>
      <w:r>
        <w:br/>
      </w:r>
      <w:r>
        <w:rPr>
          <w:lang w:val="en-GB"/>
        </w:rPr>
        <w:t xml:space="preserve">The equipment shall remain the property of </w:t>
      </w:r>
      <w:r>
        <w:t xml:space="preserve">the Contractor </w:t>
      </w:r>
      <w:r>
        <w:rPr>
          <w:lang w:val="en-GB"/>
        </w:rPr>
        <w:t xml:space="preserve">until the contract price has been paid in full without reservation. If the retention of title clause is not permissible, invalid or not enforceable at the location where the equipment is supplied, </w:t>
      </w:r>
      <w:r>
        <w:t xml:space="preserve">the Contractor </w:t>
      </w:r>
      <w:r>
        <w:rPr>
          <w:lang w:val="en-GB"/>
        </w:rPr>
        <w:t xml:space="preserve">shall be entitled to apply other security rights to the equipment delivered and the Buyer shall be obliged to comply with such rights exercised by </w:t>
      </w:r>
      <w:r>
        <w:t xml:space="preserve">the Contractor </w:t>
      </w:r>
      <w:r>
        <w:rPr>
          <w:lang w:val="en-GB"/>
        </w:rPr>
        <w:t>in lieu of the retention of title. All payments are to be made without deduction of any taxes, fees, etc.</w:t>
      </w:r>
    </w:p>
  </w:comment>
  <w:comment w:id="832" w:author="AIB" w:date="2024-07-09T06:11:00Z" w:initials="AIB">
    <w:p w14:paraId="754B3EE5" w14:textId="77777777" w:rsidR="00D243FD" w:rsidRDefault="00D243FD" w:rsidP="00D243FD">
      <w:pPr>
        <w:pStyle w:val="Textkomente"/>
      </w:pPr>
      <w:r>
        <w:rPr>
          <w:rStyle w:val="Odkaznakoment"/>
        </w:rPr>
        <w:annotationRef/>
      </w:r>
      <w:r>
        <w:rPr>
          <w:b/>
          <w:bCs/>
        </w:rPr>
        <w:t>AIB:</w:t>
      </w:r>
      <w:r>
        <w:t xml:space="preserve"> Not acceptable but we modified Article 13.2 in conenction with the chages made in artcile 12.1.</w:t>
      </w:r>
    </w:p>
  </w:comment>
  <w:comment w:id="845" w:author="AIB" w:date="2024-07-09T06:12:00Z" w:initials="AIB">
    <w:p w14:paraId="76FD1072" w14:textId="77777777" w:rsidR="00CD0D8A" w:rsidRDefault="00CD0D8A" w:rsidP="00CD0D8A">
      <w:pPr>
        <w:pStyle w:val="Textkomente"/>
      </w:pPr>
      <w:r>
        <w:rPr>
          <w:rStyle w:val="Odkaznakoment"/>
        </w:rPr>
        <w:annotationRef/>
      </w:r>
      <w:r>
        <w:rPr>
          <w:b/>
          <w:bCs/>
        </w:rPr>
        <w:t>Applicant:</w:t>
      </w:r>
    </w:p>
    <w:p w14:paraId="656CEA2F" w14:textId="77777777" w:rsidR="00CD0D8A" w:rsidRDefault="00CD0D8A" w:rsidP="00CD0D8A">
      <w:pPr>
        <w:pStyle w:val="Textkomente"/>
      </w:pPr>
    </w:p>
    <w:p w14:paraId="09B205B7" w14:textId="77777777" w:rsidR="00CD0D8A" w:rsidRDefault="00CD0D8A" w:rsidP="00CD0D8A">
      <w:pPr>
        <w:pStyle w:val="Textkomente"/>
      </w:pPr>
      <w:r>
        <w:t xml:space="preserve">Ad: The customer will allow access to his premises at least 4 weeks before the first delivery, so that the customer and his supplier can assess the site conditions. </w:t>
      </w:r>
    </w:p>
  </w:comment>
  <w:comment w:id="846" w:author="AIB" w:date="2024-07-09T06:13:00Z" w:initials="AIB">
    <w:p w14:paraId="7E60D1C2" w14:textId="77777777" w:rsidR="00DB5EC2" w:rsidRDefault="00DB5EC2" w:rsidP="00DB5EC2">
      <w:pPr>
        <w:pStyle w:val="Textkomente"/>
      </w:pPr>
      <w:r>
        <w:rPr>
          <w:rStyle w:val="Odkaznakoment"/>
        </w:rPr>
        <w:annotationRef/>
      </w:r>
      <w:r>
        <w:rPr>
          <w:b/>
          <w:bCs/>
          <w:lang w:val="en-GB"/>
        </w:rPr>
        <w:t xml:space="preserve">AIB: </w:t>
      </w:r>
      <w:r>
        <w:rPr>
          <w:lang w:val="en-GB"/>
        </w:rPr>
        <w:t>Added and slightly adjusted.</w:t>
      </w:r>
    </w:p>
  </w:comment>
  <w:comment w:id="848" w:author="AIB" w:date="2024-07-09T06:13:00Z" w:initials="AIB">
    <w:p w14:paraId="0EA8194B" w14:textId="77777777" w:rsidR="00416C2A" w:rsidRDefault="00416C2A" w:rsidP="00416C2A">
      <w:pPr>
        <w:pStyle w:val="Textkomente"/>
      </w:pPr>
      <w:r>
        <w:rPr>
          <w:rStyle w:val="Odkaznakoment"/>
        </w:rPr>
        <w:annotationRef/>
      </w:r>
      <w:r>
        <w:rPr>
          <w:b/>
          <w:bCs/>
        </w:rPr>
        <w:t>Applicant:</w:t>
      </w:r>
    </w:p>
    <w:p w14:paraId="61DEFA8E" w14:textId="77777777" w:rsidR="00416C2A" w:rsidRDefault="00416C2A" w:rsidP="00416C2A">
      <w:pPr>
        <w:pStyle w:val="Textkomente"/>
      </w:pPr>
    </w:p>
    <w:p w14:paraId="60E55590" w14:textId="77777777" w:rsidR="00416C2A" w:rsidRDefault="00416C2A" w:rsidP="00416C2A">
      <w:pPr>
        <w:pStyle w:val="Textkomente"/>
      </w:pPr>
      <w:r>
        <w:t xml:space="preserve">Suggestion to modify: The Customer and the Contractor shall collaborate to collect all data required for the scope of work. </w:t>
      </w:r>
    </w:p>
  </w:comment>
  <w:comment w:id="849" w:author="AIB" w:date="2024-07-09T06:13:00Z" w:initials="AIB">
    <w:p w14:paraId="724C3BE5" w14:textId="77777777" w:rsidR="00B00DE3" w:rsidRDefault="00B00DE3" w:rsidP="00B00DE3">
      <w:pPr>
        <w:pStyle w:val="Textkomente"/>
      </w:pPr>
      <w:r>
        <w:rPr>
          <w:rStyle w:val="Odkaznakoment"/>
        </w:rPr>
        <w:annotationRef/>
      </w:r>
      <w:r>
        <w:rPr>
          <w:b/>
          <w:bCs/>
        </w:rPr>
        <w:t xml:space="preserve">AIB: </w:t>
      </w:r>
      <w:r>
        <w:t>Not acceptable, the original wording should be retained.</w:t>
      </w:r>
    </w:p>
  </w:comment>
  <w:comment w:id="850" w:author="AIB" w:date="2024-07-09T06:15:00Z" w:initials="AIB">
    <w:p w14:paraId="567F77DC" w14:textId="77777777" w:rsidR="009E61A6" w:rsidRDefault="009E61A6" w:rsidP="009E61A6">
      <w:pPr>
        <w:pStyle w:val="Textkomente"/>
      </w:pPr>
      <w:r>
        <w:rPr>
          <w:rStyle w:val="Odkaznakoment"/>
        </w:rPr>
        <w:annotationRef/>
      </w:r>
      <w:r>
        <w:rPr>
          <w:b/>
          <w:bCs/>
        </w:rPr>
        <w:t>Applicant:</w:t>
      </w:r>
    </w:p>
    <w:p w14:paraId="73260D22" w14:textId="77777777" w:rsidR="009E61A6" w:rsidRDefault="009E61A6" w:rsidP="009E61A6">
      <w:pPr>
        <w:pStyle w:val="Textkomente"/>
      </w:pPr>
    </w:p>
    <w:p w14:paraId="54321DD7" w14:textId="77777777" w:rsidR="009E61A6" w:rsidRDefault="009E61A6" w:rsidP="009E61A6">
      <w:pPr>
        <w:pStyle w:val="Textkomente"/>
      </w:pPr>
      <w:r>
        <w:t xml:space="preserve">Engineering required for authorities approval has to be carried out by </w:t>
      </w:r>
    </w:p>
  </w:comment>
  <w:comment w:id="851" w:author="AIB" w:date="2024-07-09T06:15:00Z" w:initials="AIB">
    <w:p w14:paraId="75FD486F" w14:textId="77777777" w:rsidR="00E12144" w:rsidRDefault="00E12144" w:rsidP="00E12144">
      <w:pPr>
        <w:pStyle w:val="Textkomente"/>
      </w:pPr>
      <w:r>
        <w:rPr>
          <w:rStyle w:val="Odkaznakoment"/>
        </w:rPr>
        <w:annotationRef/>
      </w:r>
      <w:r>
        <w:rPr>
          <w:b/>
          <w:bCs/>
          <w:lang w:val="en-GB"/>
        </w:rPr>
        <w:t>AIB:</w:t>
      </w:r>
      <w:r>
        <w:rPr>
          <w:lang w:val="en-GB"/>
        </w:rPr>
        <w:t xml:space="preserve"> Not acceptable, we returned this provision back</w:t>
      </w:r>
      <w:r>
        <w:t>.</w:t>
      </w:r>
    </w:p>
    <w:p w14:paraId="10D0C177" w14:textId="77777777" w:rsidR="00E12144" w:rsidRDefault="00E12144" w:rsidP="00E12144">
      <w:pPr>
        <w:pStyle w:val="Textkomente"/>
      </w:pPr>
    </w:p>
    <w:p w14:paraId="339A9E84" w14:textId="77777777" w:rsidR="00E12144" w:rsidRDefault="00E12144" w:rsidP="00E12144">
      <w:pPr>
        <w:pStyle w:val="Textkomente"/>
      </w:pPr>
      <w:r>
        <w:rPr>
          <w:lang w:val="en-GB"/>
        </w:rPr>
        <w:t xml:space="preserve">This provision deals with things that the Contractor must acquire in his own name. The intention is not to extend the scope of services but e.g. the business licence and/or any other required permit shall be your own responsibility. </w:t>
      </w:r>
    </w:p>
    <w:p w14:paraId="4DBFEED7" w14:textId="77777777" w:rsidR="00E12144" w:rsidRDefault="00E12144" w:rsidP="00E12144">
      <w:pPr>
        <w:pStyle w:val="Textkomente"/>
      </w:pPr>
    </w:p>
    <w:p w14:paraId="64ACC330" w14:textId="77777777" w:rsidR="00E12144" w:rsidRDefault="00E12144" w:rsidP="00E12144">
      <w:pPr>
        <w:pStyle w:val="Textkomente"/>
      </w:pPr>
      <w:r>
        <w:rPr>
          <w:lang w:val="en-GB"/>
        </w:rPr>
        <w:t>Nevertheless, we propose clarifying that you are not responsible for any construction permits.</w:t>
      </w:r>
    </w:p>
  </w:comment>
  <w:comment w:id="854" w:author="AIB" w:date="2024-07-09T06:15:00Z" w:initials="AIB">
    <w:p w14:paraId="49323F34" w14:textId="77777777" w:rsidR="00847ADC" w:rsidRDefault="00847ADC" w:rsidP="00847ADC">
      <w:pPr>
        <w:pStyle w:val="Textkomente"/>
      </w:pPr>
      <w:r>
        <w:rPr>
          <w:rStyle w:val="Odkaznakoment"/>
        </w:rPr>
        <w:annotationRef/>
      </w:r>
      <w:r>
        <w:rPr>
          <w:b/>
          <w:bCs/>
        </w:rPr>
        <w:t>Applicant:</w:t>
      </w:r>
    </w:p>
    <w:p w14:paraId="27AF85DC" w14:textId="77777777" w:rsidR="00847ADC" w:rsidRDefault="00847ADC" w:rsidP="00847ADC">
      <w:pPr>
        <w:pStyle w:val="Textkomente"/>
      </w:pPr>
    </w:p>
    <w:p w14:paraId="1AADDBDA" w14:textId="77777777" w:rsidR="00847ADC" w:rsidRDefault="00847ADC" w:rsidP="00847ADC">
      <w:pPr>
        <w:pStyle w:val="Textkomente"/>
      </w:pPr>
      <w:r>
        <w:t>Only inn case of DDP (Incoterms 2020)</w:t>
      </w:r>
    </w:p>
  </w:comment>
  <w:comment w:id="855" w:author="AIB" w:date="2024-07-09T06:16:00Z" w:initials="AIB">
    <w:p w14:paraId="4A9DFCF7" w14:textId="77777777" w:rsidR="00D11A04" w:rsidRDefault="00D11A04" w:rsidP="00D11A04">
      <w:pPr>
        <w:pStyle w:val="Textkomente"/>
      </w:pPr>
      <w:r>
        <w:rPr>
          <w:rStyle w:val="Odkaznakoment"/>
        </w:rPr>
        <w:annotationRef/>
      </w:r>
      <w:r>
        <w:rPr>
          <w:b/>
          <w:bCs/>
          <w:lang w:val="en-GB"/>
        </w:rPr>
        <w:t xml:space="preserve">AIB: </w:t>
      </w:r>
      <w:r>
        <w:rPr>
          <w:lang w:val="en-GB"/>
        </w:rPr>
        <w:t>DPP retained, this original wording to be used.</w:t>
      </w:r>
    </w:p>
  </w:comment>
  <w:comment w:id="856" w:author="AIB" w:date="2024-07-09T06:16:00Z" w:initials="AIB">
    <w:p w14:paraId="66D645C1" w14:textId="77777777" w:rsidR="001834A5" w:rsidRDefault="001834A5" w:rsidP="001834A5">
      <w:pPr>
        <w:pStyle w:val="Textkomente"/>
      </w:pPr>
      <w:r>
        <w:rPr>
          <w:rStyle w:val="Odkaznakoment"/>
        </w:rPr>
        <w:annotationRef/>
      </w:r>
      <w:r>
        <w:rPr>
          <w:b/>
          <w:bCs/>
        </w:rPr>
        <w:t>Applicant:</w:t>
      </w:r>
    </w:p>
    <w:p w14:paraId="453EE807" w14:textId="77777777" w:rsidR="001834A5" w:rsidRDefault="001834A5" w:rsidP="001834A5">
      <w:pPr>
        <w:pStyle w:val="Textkomente"/>
      </w:pPr>
    </w:p>
    <w:p w14:paraId="508995C8" w14:textId="77777777" w:rsidR="001834A5" w:rsidRDefault="001834A5" w:rsidP="001834A5">
      <w:pPr>
        <w:pStyle w:val="Textkomente"/>
      </w:pPr>
      <w:r>
        <w:t>Obligations of Contractor and Customer to be discussed.</w:t>
      </w:r>
    </w:p>
  </w:comment>
  <w:comment w:id="857" w:author="AIB" w:date="2024-07-09T06:16:00Z" w:initials="AIB">
    <w:p w14:paraId="0EC0A695" w14:textId="77777777" w:rsidR="009F31A0" w:rsidRDefault="009F31A0" w:rsidP="009F31A0">
      <w:pPr>
        <w:pStyle w:val="Textkomente"/>
      </w:pPr>
      <w:r>
        <w:rPr>
          <w:rStyle w:val="Odkaznakoment"/>
        </w:rPr>
        <w:annotationRef/>
      </w:r>
      <w:r>
        <w:rPr>
          <w:b/>
          <w:bCs/>
          <w:lang w:val="en-GB"/>
        </w:rPr>
        <w:t>AIB:</w:t>
      </w:r>
      <w:r>
        <w:rPr>
          <w:lang w:val="en-GB"/>
        </w:rPr>
        <w:t xml:space="preserve"> We propose returning this provision back - we may of course discuss practical aspects, we are also of course prepared to provide you with necessary cooperation</w:t>
      </w:r>
      <w:r>
        <w:t>.</w:t>
      </w:r>
    </w:p>
  </w:comment>
  <w:comment w:id="858" w:author="AIB" w:date="2024-07-09T06:17:00Z" w:initials="AIB">
    <w:p w14:paraId="02999509" w14:textId="77777777" w:rsidR="00E31615" w:rsidRDefault="00E31615" w:rsidP="00E31615">
      <w:pPr>
        <w:pStyle w:val="Textkomente"/>
      </w:pPr>
      <w:r>
        <w:rPr>
          <w:rStyle w:val="Odkaznakoment"/>
        </w:rPr>
        <w:annotationRef/>
      </w:r>
      <w:r>
        <w:rPr>
          <w:b/>
          <w:bCs/>
        </w:rPr>
        <w:t>Applicant:</w:t>
      </w:r>
    </w:p>
    <w:p w14:paraId="58F73D41" w14:textId="77777777" w:rsidR="00E31615" w:rsidRDefault="00E31615" w:rsidP="00E31615">
      <w:pPr>
        <w:pStyle w:val="Textkomente"/>
      </w:pPr>
    </w:p>
    <w:p w14:paraId="58D9B433" w14:textId="77777777" w:rsidR="00E31615" w:rsidRDefault="00E31615" w:rsidP="00E31615">
      <w:pPr>
        <w:pStyle w:val="Textkomente"/>
      </w:pPr>
      <w:r>
        <w:t>To be checked.</w:t>
      </w:r>
    </w:p>
  </w:comment>
  <w:comment w:id="859" w:author="AIB" w:date="2024-07-09T06:17:00Z" w:initials="AIB">
    <w:p w14:paraId="2602EC69" w14:textId="77777777" w:rsidR="0066531F" w:rsidRDefault="0066531F" w:rsidP="0066531F">
      <w:pPr>
        <w:pStyle w:val="Textkomente"/>
      </w:pPr>
      <w:r>
        <w:rPr>
          <w:rStyle w:val="Odkaznakoment"/>
        </w:rPr>
        <w:annotationRef/>
      </w:r>
      <w:r>
        <w:rPr>
          <w:b/>
          <w:bCs/>
          <w:lang w:val="en-GB"/>
        </w:rPr>
        <w:t>AIB:</w:t>
      </w:r>
      <w:r>
        <w:rPr>
          <w:lang w:val="en-GB"/>
        </w:rPr>
        <w:t xml:space="preserve"> Feel free to check but we need to insist on this wording anyway.</w:t>
      </w:r>
    </w:p>
  </w:comment>
  <w:comment w:id="868" w:author="AIB" w:date="2024-07-09T06:18:00Z" w:initials="AIB">
    <w:p w14:paraId="4F4A8519" w14:textId="77777777" w:rsidR="00711FEA" w:rsidRDefault="00711FEA" w:rsidP="00711FEA">
      <w:pPr>
        <w:pStyle w:val="Textkomente"/>
      </w:pPr>
      <w:r>
        <w:rPr>
          <w:rStyle w:val="Odkaznakoment"/>
        </w:rPr>
        <w:annotationRef/>
      </w:r>
      <w:r>
        <w:rPr>
          <w:b/>
          <w:bCs/>
        </w:rPr>
        <w:t>Applicant:</w:t>
      </w:r>
    </w:p>
    <w:p w14:paraId="78E0F0E3" w14:textId="77777777" w:rsidR="00711FEA" w:rsidRDefault="00711FEA" w:rsidP="00711FEA">
      <w:pPr>
        <w:pStyle w:val="Textkomente"/>
      </w:pPr>
    </w:p>
    <w:p w14:paraId="3833EBE6" w14:textId="77777777" w:rsidR="00711FEA" w:rsidRDefault="00711FEA" w:rsidP="00711FEA">
      <w:pPr>
        <w:pStyle w:val="Textkomente"/>
      </w:pPr>
      <w:r>
        <w:t xml:space="preserve">This is a topic which should be part of chapter 10; it covers similar topics and repeats some of them. </w:t>
      </w:r>
    </w:p>
  </w:comment>
  <w:comment w:id="869" w:author="AIB" w:date="2024-07-09T06:18:00Z" w:initials="AIB">
    <w:p w14:paraId="203617C6" w14:textId="77777777" w:rsidR="005F4C3A" w:rsidRDefault="005F4C3A" w:rsidP="005F4C3A">
      <w:pPr>
        <w:pStyle w:val="Textkomente"/>
      </w:pPr>
      <w:r>
        <w:rPr>
          <w:rStyle w:val="Odkaznakoment"/>
        </w:rPr>
        <w:annotationRef/>
      </w:r>
      <w:r>
        <w:rPr>
          <w:b/>
          <w:bCs/>
        </w:rPr>
        <w:t>AIB:</w:t>
      </w:r>
      <w:r>
        <w:t xml:space="preserve"> Comment not relevant but ok we moved this to Clause 10 above,</w:t>
      </w:r>
    </w:p>
  </w:comment>
  <w:comment w:id="875" w:author="AIB" w:date="2024-07-09T06:18:00Z" w:initials="AIB">
    <w:p w14:paraId="1AB5542A" w14:textId="3D411A7E" w:rsidR="004F3F93" w:rsidRDefault="004F3F93" w:rsidP="004F3F93">
      <w:pPr>
        <w:pStyle w:val="Textkomente"/>
      </w:pPr>
      <w:r>
        <w:rPr>
          <w:rStyle w:val="Odkaznakoment"/>
        </w:rPr>
        <w:annotationRef/>
      </w:r>
      <w:r>
        <w:rPr>
          <w:b/>
          <w:bCs/>
        </w:rPr>
        <w:t xml:space="preserve">AIB: </w:t>
      </w:r>
      <w:r>
        <w:t>Ok, accepted in modified wording.</w:t>
      </w:r>
    </w:p>
  </w:comment>
  <w:comment w:id="907" w:author="AIB" w:date="2024-07-09T06:19:00Z" w:initials="AIB">
    <w:p w14:paraId="75614992" w14:textId="77777777" w:rsidR="005F4C3A" w:rsidRDefault="005F4C3A" w:rsidP="005F4C3A">
      <w:pPr>
        <w:pStyle w:val="Textkomente"/>
      </w:pPr>
      <w:r>
        <w:rPr>
          <w:rStyle w:val="Odkaznakoment"/>
        </w:rPr>
        <w:annotationRef/>
      </w:r>
      <w:r>
        <w:rPr>
          <w:b/>
          <w:bCs/>
        </w:rPr>
        <w:t>Applicant:</w:t>
      </w:r>
    </w:p>
    <w:p w14:paraId="30506C29" w14:textId="77777777" w:rsidR="005F4C3A" w:rsidRDefault="005F4C3A" w:rsidP="005F4C3A">
      <w:pPr>
        <w:pStyle w:val="Textkomente"/>
      </w:pPr>
    </w:p>
    <w:p w14:paraId="7A00195C" w14:textId="77777777" w:rsidR="005F4C3A" w:rsidRDefault="005F4C3A" w:rsidP="005F4C3A">
      <w:pPr>
        <w:pStyle w:val="Textkomente"/>
      </w:pPr>
      <w:r>
        <w:t xml:space="preserve">This is a topic which should be part of chapter 10; it covers similar topics and repeats some of them. </w:t>
      </w:r>
    </w:p>
  </w:comment>
  <w:comment w:id="908" w:author="AIB" w:date="2024-07-09T06:19:00Z" w:initials="AIB">
    <w:p w14:paraId="7D574F7A" w14:textId="77777777" w:rsidR="005F4C3A" w:rsidRDefault="005F4C3A" w:rsidP="005F4C3A">
      <w:pPr>
        <w:pStyle w:val="Textkomente"/>
      </w:pPr>
      <w:r>
        <w:rPr>
          <w:rStyle w:val="Odkaznakoment"/>
        </w:rPr>
        <w:annotationRef/>
      </w:r>
      <w:r>
        <w:rPr>
          <w:b/>
          <w:bCs/>
        </w:rPr>
        <w:t>AIB:</w:t>
      </w:r>
      <w:r>
        <w:t xml:space="preserve"> Comment not relevant but ok we moved this to Clause 10 above,</w:t>
      </w:r>
    </w:p>
  </w:comment>
  <w:comment w:id="916" w:author="AIB" w:date="2024-07-09T11:22:00Z" w:initials="AIB">
    <w:p w14:paraId="25FA64D7" w14:textId="77777777" w:rsidR="009C7915" w:rsidRDefault="009C7915" w:rsidP="009C7915">
      <w:pPr>
        <w:pStyle w:val="Textkomente"/>
      </w:pPr>
      <w:r>
        <w:rPr>
          <w:rStyle w:val="Odkaznakoment"/>
        </w:rPr>
        <w:annotationRef/>
      </w:r>
      <w:r>
        <w:rPr>
          <w:b/>
          <w:bCs/>
        </w:rPr>
        <w:t>Applicant:</w:t>
      </w:r>
    </w:p>
    <w:p w14:paraId="11FB644D" w14:textId="77777777" w:rsidR="009C7915" w:rsidRDefault="009C7915" w:rsidP="009C7915">
      <w:pPr>
        <w:pStyle w:val="Textkomente"/>
      </w:pPr>
    </w:p>
    <w:p w14:paraId="3597DCE7" w14:textId="77777777" w:rsidR="009C7915" w:rsidRDefault="009C7915" w:rsidP="009C7915">
      <w:pPr>
        <w:pStyle w:val="Textkomente"/>
      </w:pPr>
      <w:r>
        <w:t>Change to 45 days before start of installation at contractors premises</w:t>
      </w:r>
    </w:p>
  </w:comment>
  <w:comment w:id="917" w:author="AIB" w:date="2024-07-09T11:22:00Z" w:initials="AIB">
    <w:p w14:paraId="341B6645" w14:textId="77777777" w:rsidR="00C2496A" w:rsidRDefault="00C2496A" w:rsidP="00C2496A">
      <w:pPr>
        <w:pStyle w:val="Textkomente"/>
      </w:pPr>
      <w:r>
        <w:rPr>
          <w:rStyle w:val="Odkaznakoment"/>
        </w:rPr>
        <w:annotationRef/>
      </w:r>
      <w:r>
        <w:rPr>
          <w:b/>
          <w:bCs/>
        </w:rPr>
        <w:t xml:space="preserve">AIB: </w:t>
      </w:r>
      <w:r>
        <w:t>Ok, accepted.</w:t>
      </w:r>
    </w:p>
  </w:comment>
  <w:comment w:id="923" w:author="AIB" w:date="2024-07-09T06:22:00Z" w:initials="AIB">
    <w:p w14:paraId="493EC933" w14:textId="57BBB095" w:rsidR="006453ED" w:rsidRDefault="006453ED" w:rsidP="006453ED">
      <w:pPr>
        <w:pStyle w:val="Textkomente"/>
      </w:pPr>
      <w:r>
        <w:rPr>
          <w:rStyle w:val="Odkaznakoment"/>
        </w:rPr>
        <w:annotationRef/>
      </w:r>
      <w:r>
        <w:rPr>
          <w:b/>
          <w:bCs/>
        </w:rPr>
        <w:t>Applicant:</w:t>
      </w:r>
    </w:p>
    <w:p w14:paraId="08B98518" w14:textId="77777777" w:rsidR="006453ED" w:rsidRDefault="006453ED" w:rsidP="006453ED">
      <w:pPr>
        <w:pStyle w:val="Textkomente"/>
      </w:pPr>
    </w:p>
    <w:p w14:paraId="2576CA93" w14:textId="77777777" w:rsidR="006453ED" w:rsidRDefault="006453ED" w:rsidP="006453ED">
      <w:pPr>
        <w:pStyle w:val="Textkomente"/>
      </w:pPr>
      <w:r>
        <w:t>Ad refrence to customers responsiblities chapter</w:t>
      </w:r>
    </w:p>
  </w:comment>
  <w:comment w:id="924" w:author="AIB" w:date="2024-07-09T06:23:00Z" w:initials="AIB">
    <w:p w14:paraId="7A64FB70" w14:textId="77777777" w:rsidR="009443DA" w:rsidRDefault="009443DA" w:rsidP="009443DA">
      <w:pPr>
        <w:pStyle w:val="Textkomente"/>
      </w:pPr>
      <w:r>
        <w:rPr>
          <w:rStyle w:val="Odkaznakoment"/>
        </w:rPr>
        <w:annotationRef/>
      </w:r>
      <w:r>
        <w:rPr>
          <w:b/>
          <w:bCs/>
        </w:rPr>
        <w:t xml:space="preserve">AIB: </w:t>
      </w:r>
      <w:r>
        <w:t>Redundant but ok.</w:t>
      </w:r>
    </w:p>
  </w:comment>
  <w:comment w:id="972" w:author="AIB" w:date="2024-07-09T06:23:00Z" w:initials="AIB">
    <w:p w14:paraId="34C5EFC8" w14:textId="77777777" w:rsidR="0026065E" w:rsidRDefault="0026065E" w:rsidP="0026065E">
      <w:pPr>
        <w:pStyle w:val="Textkomente"/>
      </w:pPr>
      <w:r>
        <w:rPr>
          <w:rStyle w:val="Odkaznakoment"/>
        </w:rPr>
        <w:annotationRef/>
      </w:r>
      <w:r>
        <w:rPr>
          <w:b/>
          <w:bCs/>
        </w:rPr>
        <w:t>Applicant:</w:t>
      </w:r>
    </w:p>
    <w:p w14:paraId="288C9D08" w14:textId="77777777" w:rsidR="0026065E" w:rsidRDefault="0026065E" w:rsidP="0026065E">
      <w:pPr>
        <w:pStyle w:val="Textkomente"/>
      </w:pPr>
    </w:p>
    <w:p w14:paraId="30F08FD9" w14:textId="77777777" w:rsidR="0026065E" w:rsidRDefault="0026065E" w:rsidP="0026065E">
      <w:pPr>
        <w:pStyle w:val="Textkomente"/>
      </w:pPr>
      <w:r>
        <w:t xml:space="preserve">Contractor will inform 45 days before start of installation of all needed facilities, auxiliaries for installation. Customer is responsible to provide these free of charge before start of installation. </w:t>
      </w:r>
    </w:p>
  </w:comment>
  <w:comment w:id="973" w:author="AIB" w:date="2024-07-09T06:24:00Z" w:initials="AIB">
    <w:p w14:paraId="3ED14938" w14:textId="77777777" w:rsidR="00143A32" w:rsidRDefault="00143A32" w:rsidP="00143A32">
      <w:pPr>
        <w:pStyle w:val="Textkomente"/>
      </w:pPr>
      <w:r>
        <w:rPr>
          <w:rStyle w:val="Odkaznakoment"/>
        </w:rPr>
        <w:annotationRef/>
      </w:r>
      <w:r>
        <w:rPr>
          <w:b/>
          <w:bCs/>
          <w:lang w:val="en-GB"/>
        </w:rPr>
        <w:t xml:space="preserve">AIB: </w:t>
      </w:r>
      <w:r>
        <w:rPr>
          <w:lang w:val="en-GB"/>
        </w:rPr>
        <w:t>We propose keeping the original wording with an adequate period of time - 45 days is too long in most cases.</w:t>
      </w:r>
    </w:p>
  </w:comment>
  <w:comment w:id="984" w:author="AIB" w:date="2024-07-09T06:25:00Z" w:initials="AIB">
    <w:p w14:paraId="5AF56025" w14:textId="77777777" w:rsidR="00F6757C" w:rsidRDefault="00F6757C" w:rsidP="00F6757C">
      <w:pPr>
        <w:pStyle w:val="Textkomente"/>
      </w:pPr>
      <w:r>
        <w:rPr>
          <w:rStyle w:val="Odkaznakoment"/>
        </w:rPr>
        <w:annotationRef/>
      </w:r>
      <w:r>
        <w:rPr>
          <w:b/>
          <w:bCs/>
        </w:rPr>
        <w:t>Applicant:</w:t>
      </w:r>
    </w:p>
    <w:p w14:paraId="12764835" w14:textId="77777777" w:rsidR="00F6757C" w:rsidRDefault="00F6757C" w:rsidP="00F6757C">
      <w:pPr>
        <w:pStyle w:val="Textkomente"/>
      </w:pPr>
    </w:p>
    <w:p w14:paraId="40659D56" w14:textId="77777777" w:rsidR="00F6757C" w:rsidRDefault="00F6757C" w:rsidP="00F6757C">
      <w:pPr>
        <w:pStyle w:val="Textkomente"/>
      </w:pPr>
      <w:r>
        <w:t>The Customer is responsible for safety and the good working of the provided equipment: Suggestion to delete clause (so governed by law) or to modify.</w:t>
      </w:r>
    </w:p>
  </w:comment>
  <w:comment w:id="985" w:author="AIB" w:date="2024-07-09T06:25:00Z" w:initials="AIB">
    <w:p w14:paraId="343447AC" w14:textId="77777777" w:rsidR="00567D10" w:rsidRDefault="00567D10" w:rsidP="00567D10">
      <w:pPr>
        <w:pStyle w:val="Textkomente"/>
      </w:pPr>
      <w:r>
        <w:rPr>
          <w:rStyle w:val="Odkaznakoment"/>
        </w:rPr>
        <w:annotationRef/>
      </w:r>
      <w:r>
        <w:rPr>
          <w:b/>
          <w:bCs/>
        </w:rPr>
        <w:t xml:space="preserve">AIB: </w:t>
      </w:r>
      <w:r>
        <w:t>Ok, deleted.</w:t>
      </w:r>
    </w:p>
  </w:comment>
  <w:comment w:id="987" w:author="AIB" w:date="2024-07-09T06:26:00Z" w:initials="AIB">
    <w:p w14:paraId="59FA04E9" w14:textId="77777777" w:rsidR="004E595F" w:rsidRDefault="004E595F" w:rsidP="004E595F">
      <w:pPr>
        <w:pStyle w:val="Textkomente"/>
      </w:pPr>
      <w:r>
        <w:rPr>
          <w:rStyle w:val="Odkaznakoment"/>
        </w:rPr>
        <w:annotationRef/>
      </w:r>
      <w:r>
        <w:rPr>
          <w:b/>
          <w:bCs/>
        </w:rPr>
        <w:t>Applicant:</w:t>
      </w:r>
    </w:p>
    <w:p w14:paraId="679B473E" w14:textId="77777777" w:rsidR="004E595F" w:rsidRDefault="004E595F" w:rsidP="004E595F">
      <w:pPr>
        <w:pStyle w:val="Textkomente"/>
      </w:pPr>
    </w:p>
    <w:p w14:paraId="38EB1BAB" w14:textId="77777777" w:rsidR="004E595F" w:rsidRDefault="004E595F" w:rsidP="004E595F">
      <w:pPr>
        <w:pStyle w:val="Textkomente"/>
      </w:pPr>
      <w:r>
        <w:t>Unnecessary clause. Each party shall pay its expenses.</w:t>
      </w:r>
    </w:p>
  </w:comment>
  <w:comment w:id="988" w:author="AIB" w:date="2024-07-09T06:27:00Z" w:initials="AIB">
    <w:p w14:paraId="2E80A843" w14:textId="77777777" w:rsidR="008C74E2" w:rsidRDefault="008C74E2" w:rsidP="008C74E2">
      <w:pPr>
        <w:pStyle w:val="Textkomente"/>
      </w:pPr>
      <w:r>
        <w:rPr>
          <w:rStyle w:val="Odkaznakoment"/>
        </w:rPr>
        <w:annotationRef/>
      </w:r>
      <w:r>
        <w:rPr>
          <w:b/>
          <w:bCs/>
          <w:lang w:val="en-GB"/>
        </w:rPr>
        <w:t xml:space="preserve">AIB: </w:t>
      </w:r>
      <w:r>
        <w:rPr>
          <w:lang w:val="en-GB"/>
        </w:rPr>
        <w:t>Yes, each Party pays its own expenses. Thus, this provision is not in conflict with anything; thus, we propose keeping it herein.</w:t>
      </w:r>
    </w:p>
  </w:comment>
  <w:comment w:id="990" w:author="AIB" w:date="2024-07-09T06:27:00Z" w:initials="AIB">
    <w:p w14:paraId="3F0884A5" w14:textId="77777777" w:rsidR="008D7217" w:rsidRDefault="008D7217" w:rsidP="008D7217">
      <w:pPr>
        <w:pStyle w:val="Textkomente"/>
      </w:pPr>
      <w:r>
        <w:rPr>
          <w:rStyle w:val="Odkaznakoment"/>
        </w:rPr>
        <w:annotationRef/>
      </w:r>
      <w:r>
        <w:rPr>
          <w:b/>
          <w:bCs/>
        </w:rPr>
        <w:t>Applicant:</w:t>
      </w:r>
    </w:p>
    <w:p w14:paraId="44D5848F" w14:textId="77777777" w:rsidR="008D7217" w:rsidRDefault="008D7217" w:rsidP="008D7217">
      <w:pPr>
        <w:pStyle w:val="Textkomente"/>
      </w:pPr>
    </w:p>
    <w:p w14:paraId="37322A44" w14:textId="77777777" w:rsidR="008D7217" w:rsidRDefault="008D7217" w:rsidP="008D7217">
      <w:pPr>
        <w:pStyle w:val="Textkomente"/>
      </w:pPr>
      <w:r>
        <w:t>By customer; in particular pits, trenches, cleaning and waste disposal, overhead working</w:t>
      </w:r>
    </w:p>
  </w:comment>
  <w:comment w:id="991" w:author="AIB" w:date="2024-07-09T06:28:00Z" w:initials="AIB">
    <w:p w14:paraId="70EE9000" w14:textId="77777777" w:rsidR="00AA0355" w:rsidRDefault="00AA0355" w:rsidP="00AA0355">
      <w:pPr>
        <w:pStyle w:val="Textkomente"/>
      </w:pPr>
      <w:r>
        <w:rPr>
          <w:rStyle w:val="Odkaznakoment"/>
        </w:rPr>
        <w:annotationRef/>
      </w:r>
      <w:r>
        <w:rPr>
          <w:b/>
          <w:bCs/>
        </w:rPr>
        <w:t>AIB:</w:t>
      </w:r>
      <w:r>
        <w:t xml:space="preserve"> Comment not relevant.</w:t>
      </w:r>
    </w:p>
    <w:p w14:paraId="0B173D2D" w14:textId="77777777" w:rsidR="00AA0355" w:rsidRDefault="00AA0355" w:rsidP="00AA0355">
      <w:pPr>
        <w:pStyle w:val="Textkomente"/>
      </w:pPr>
    </w:p>
    <w:p w14:paraId="66DC013B" w14:textId="77777777" w:rsidR="00AA0355" w:rsidRDefault="00AA0355" w:rsidP="00AA0355">
      <w:pPr>
        <w:pStyle w:val="Textkomente"/>
      </w:pPr>
      <w:r>
        <w:t>Please note that the Contractor shall be responsible for conduct of its employees and subcontractors as requested hereunder.</w:t>
      </w:r>
    </w:p>
  </w:comment>
  <w:comment w:id="992" w:author="AIB" w:date="2024-07-09T06:28:00Z" w:initials="AIB">
    <w:p w14:paraId="65A9503D" w14:textId="77777777" w:rsidR="00695ABC" w:rsidRDefault="00695ABC" w:rsidP="00695ABC">
      <w:pPr>
        <w:pStyle w:val="Textkomente"/>
      </w:pPr>
      <w:r>
        <w:rPr>
          <w:rStyle w:val="Odkaznakoment"/>
        </w:rPr>
        <w:annotationRef/>
      </w:r>
      <w:r>
        <w:rPr>
          <w:b/>
          <w:bCs/>
        </w:rPr>
        <w:t>Applicant:</w:t>
      </w:r>
    </w:p>
    <w:p w14:paraId="2B78187E" w14:textId="77777777" w:rsidR="00695ABC" w:rsidRDefault="00695ABC" w:rsidP="00695ABC">
      <w:pPr>
        <w:pStyle w:val="Textkomente"/>
      </w:pPr>
    </w:p>
    <w:p w14:paraId="2FCDE6B2" w14:textId="77777777" w:rsidR="00695ABC" w:rsidRDefault="00695ABC" w:rsidP="00695ABC">
      <w:pPr>
        <w:pStyle w:val="Textkomente"/>
      </w:pPr>
      <w:r>
        <w:t>The Customer shall conduct training according to local conditions. This is not the responsibility of the Contractor.</w:t>
      </w:r>
    </w:p>
  </w:comment>
  <w:comment w:id="993" w:author="AIB" w:date="2024-07-09T06:28:00Z" w:initials="AIB">
    <w:p w14:paraId="03804606" w14:textId="77777777" w:rsidR="007B03FD" w:rsidRDefault="007B03FD" w:rsidP="007B03FD">
      <w:pPr>
        <w:pStyle w:val="Textkomente"/>
      </w:pPr>
      <w:r>
        <w:rPr>
          <w:rStyle w:val="Odkaznakoment"/>
        </w:rPr>
        <w:annotationRef/>
      </w:r>
      <w:r>
        <w:rPr>
          <w:b/>
          <w:bCs/>
          <w:lang w:val="en-GB"/>
        </w:rPr>
        <w:t>AIB:</w:t>
      </w:r>
      <w:r>
        <w:rPr>
          <w:lang w:val="en-GB"/>
        </w:rPr>
        <w:t xml:space="preserve"> Can be deleted if you prefer.</w:t>
      </w:r>
    </w:p>
    <w:p w14:paraId="133E93EB" w14:textId="77777777" w:rsidR="007B03FD" w:rsidRDefault="007B03FD" w:rsidP="007B03FD">
      <w:pPr>
        <w:pStyle w:val="Textkomente"/>
      </w:pPr>
      <w:r>
        <w:rPr>
          <w:lang w:val="en-GB"/>
        </w:rPr>
        <w:t>Nevertheless, the Contractor shall still be responsible for conduct of its employees and subcontractors as requested hereunder.</w:t>
      </w:r>
    </w:p>
  </w:comment>
  <w:comment w:id="1005" w:author="AIB" w:date="2024-07-09T06:29:00Z" w:initials="AIB">
    <w:p w14:paraId="138AC1BE" w14:textId="77777777" w:rsidR="00FA7187" w:rsidRDefault="00FA7187" w:rsidP="00FA7187">
      <w:pPr>
        <w:pStyle w:val="Textkomente"/>
      </w:pPr>
      <w:r>
        <w:rPr>
          <w:rStyle w:val="Odkaznakoment"/>
        </w:rPr>
        <w:annotationRef/>
      </w:r>
      <w:r>
        <w:rPr>
          <w:b/>
          <w:bCs/>
        </w:rPr>
        <w:t>Applicant:</w:t>
      </w:r>
    </w:p>
    <w:p w14:paraId="4D375BA2" w14:textId="77777777" w:rsidR="00FA7187" w:rsidRDefault="00FA7187" w:rsidP="00FA7187">
      <w:pPr>
        <w:pStyle w:val="Textkomente"/>
      </w:pPr>
    </w:p>
    <w:p w14:paraId="69B40F80" w14:textId="77777777" w:rsidR="00FA7187" w:rsidRDefault="00FA7187" w:rsidP="00FA7187">
      <w:pPr>
        <w:pStyle w:val="Textkomente"/>
      </w:pPr>
      <w:r>
        <w:t>See above: Customer is responsible for his site.</w:t>
      </w:r>
    </w:p>
  </w:comment>
  <w:comment w:id="1006" w:author="AIB" w:date="2024-07-09T06:29:00Z" w:initials="AIB">
    <w:p w14:paraId="4FE2BDBC" w14:textId="77777777" w:rsidR="007127C4" w:rsidRDefault="007127C4" w:rsidP="007127C4">
      <w:pPr>
        <w:pStyle w:val="Textkomente"/>
      </w:pPr>
      <w:r>
        <w:rPr>
          <w:rStyle w:val="Odkaznakoment"/>
        </w:rPr>
        <w:annotationRef/>
      </w:r>
      <w:r>
        <w:rPr>
          <w:b/>
          <w:bCs/>
          <w:lang w:val="en-GB"/>
        </w:rPr>
        <w:t>AIB:</w:t>
      </w:r>
      <w:r>
        <w:rPr>
          <w:lang w:val="en-GB"/>
        </w:rPr>
        <w:t xml:space="preserve"> Not accepted, all such equipment shall be secured by the Contractor - calculate with it in your bid.</w:t>
      </w:r>
    </w:p>
  </w:comment>
  <w:comment w:id="1033" w:author="AIB" w:date="2024-07-09T06:30:00Z" w:initials="AIB">
    <w:p w14:paraId="728CE216" w14:textId="77777777" w:rsidR="008A6ACF" w:rsidRDefault="008A6ACF" w:rsidP="008A6ACF">
      <w:pPr>
        <w:pStyle w:val="Textkomente"/>
      </w:pPr>
      <w:r>
        <w:rPr>
          <w:rStyle w:val="Odkaznakoment"/>
        </w:rPr>
        <w:annotationRef/>
      </w:r>
      <w:r>
        <w:rPr>
          <w:b/>
          <w:bCs/>
        </w:rPr>
        <w:t>Applicant:</w:t>
      </w:r>
    </w:p>
    <w:p w14:paraId="21CA5668" w14:textId="77777777" w:rsidR="008A6ACF" w:rsidRDefault="008A6ACF" w:rsidP="008A6ACF">
      <w:pPr>
        <w:pStyle w:val="Textkomente"/>
      </w:pPr>
    </w:p>
    <w:p w14:paraId="6854AB05" w14:textId="77777777" w:rsidR="008A6ACF" w:rsidRDefault="008A6ACF" w:rsidP="008A6ACF">
      <w:pPr>
        <w:pStyle w:val="Textkomente"/>
      </w:pPr>
      <w:r>
        <w:t>Mutual agreement on project time schedule and planning.</w:t>
      </w:r>
    </w:p>
  </w:comment>
  <w:comment w:id="1034" w:author="AIB" w:date="2024-07-09T06:30:00Z" w:initials="AIB">
    <w:p w14:paraId="31735BB4" w14:textId="77777777" w:rsidR="00F41980" w:rsidRDefault="00F41980" w:rsidP="00F41980">
      <w:pPr>
        <w:pStyle w:val="Textkomente"/>
      </w:pPr>
      <w:r>
        <w:rPr>
          <w:rStyle w:val="Odkaznakoment"/>
        </w:rPr>
        <w:annotationRef/>
      </w:r>
      <w:r>
        <w:rPr>
          <w:b/>
          <w:bCs/>
        </w:rPr>
        <w:t>AIB:</w:t>
      </w:r>
      <w:r>
        <w:t xml:space="preserve"> Comment not clear.</w:t>
      </w:r>
    </w:p>
    <w:p w14:paraId="3191DD83" w14:textId="77777777" w:rsidR="00F41980" w:rsidRDefault="00F41980" w:rsidP="00F41980">
      <w:pPr>
        <w:pStyle w:val="Textkomente"/>
      </w:pPr>
    </w:p>
    <w:p w14:paraId="0970E552" w14:textId="77777777" w:rsidR="00F41980" w:rsidRDefault="00F41980" w:rsidP="00F41980">
      <w:pPr>
        <w:pStyle w:val="Textkomente"/>
      </w:pPr>
      <w:r>
        <w:t>Please refer to the following provisions of this Clause.</w:t>
      </w:r>
    </w:p>
  </w:comment>
  <w:comment w:id="1047" w:author="AIB" w:date="2024-07-09T06:31:00Z" w:initials="AIB">
    <w:p w14:paraId="312122C0" w14:textId="77777777" w:rsidR="00A62F34" w:rsidRDefault="00A62F34" w:rsidP="00A62F34">
      <w:pPr>
        <w:pStyle w:val="Textkomente"/>
      </w:pPr>
      <w:r>
        <w:rPr>
          <w:rStyle w:val="Odkaznakoment"/>
        </w:rPr>
        <w:annotationRef/>
      </w:r>
      <w:r>
        <w:rPr>
          <w:b/>
          <w:bCs/>
        </w:rPr>
        <w:t>Applicant:</w:t>
      </w:r>
    </w:p>
    <w:p w14:paraId="5F3EF7CA" w14:textId="77777777" w:rsidR="00A62F34" w:rsidRDefault="00A62F34" w:rsidP="00A62F34">
      <w:pPr>
        <w:pStyle w:val="Textkomente"/>
      </w:pPr>
    </w:p>
    <w:p w14:paraId="03198DA6" w14:textId="77777777" w:rsidR="00A62F34" w:rsidRDefault="00A62F34" w:rsidP="00A62F34">
      <w:pPr>
        <w:pStyle w:val="Textkomente"/>
      </w:pPr>
      <w:r>
        <w:t>What level of detail? Is any special scheduling tool necessary or is the utilization of Excel ok? Which price schedule?</w:t>
      </w:r>
    </w:p>
  </w:comment>
  <w:comment w:id="1048" w:author="AIB" w:date="2024-07-09T06:31:00Z" w:initials="AIB">
    <w:p w14:paraId="73ABC9BC" w14:textId="77777777" w:rsidR="00783F48" w:rsidRDefault="00783F48" w:rsidP="00783F48">
      <w:pPr>
        <w:pStyle w:val="Textkomente"/>
      </w:pPr>
      <w:r>
        <w:rPr>
          <w:rStyle w:val="Odkaznakoment"/>
        </w:rPr>
        <w:annotationRef/>
      </w:r>
      <w:r>
        <w:rPr>
          <w:b/>
          <w:bCs/>
        </w:rPr>
        <w:t>AIB:</w:t>
      </w:r>
      <w:r>
        <w:t xml:space="preserve"> Edited accordingly above.</w:t>
      </w:r>
    </w:p>
    <w:p w14:paraId="206732ED" w14:textId="77777777" w:rsidR="00783F48" w:rsidRDefault="00783F48" w:rsidP="00783F48">
      <w:pPr>
        <w:pStyle w:val="Textkomente"/>
      </w:pPr>
    </w:p>
    <w:p w14:paraId="491C92C3" w14:textId="77777777" w:rsidR="00783F48" w:rsidRDefault="00783F48" w:rsidP="00783F48">
      <w:pPr>
        <w:pStyle w:val="Textkomente"/>
      </w:pPr>
      <w:r>
        <w:t>As for the meaning of "Price Schedule", please refer to the definitions section in Clause 1.1.</w:t>
      </w:r>
    </w:p>
  </w:comment>
  <w:comment w:id="1049" w:author="AIB" w:date="2024-07-09T06:32:00Z" w:initials="AIB">
    <w:p w14:paraId="0DEFE6E5" w14:textId="77777777" w:rsidR="00EA5278" w:rsidRDefault="00EA5278" w:rsidP="00EA5278">
      <w:pPr>
        <w:pStyle w:val="Textkomente"/>
      </w:pPr>
      <w:r>
        <w:rPr>
          <w:rStyle w:val="Odkaznakoment"/>
        </w:rPr>
        <w:annotationRef/>
      </w:r>
      <w:r>
        <w:rPr>
          <w:b/>
          <w:bCs/>
        </w:rPr>
        <w:t>Applicant:</w:t>
      </w:r>
    </w:p>
    <w:p w14:paraId="4779A76C" w14:textId="77777777" w:rsidR="00EA5278" w:rsidRDefault="00EA5278" w:rsidP="00EA5278">
      <w:pPr>
        <w:pStyle w:val="Textkomente"/>
      </w:pPr>
    </w:p>
    <w:p w14:paraId="1AAA22FA" w14:textId="77777777" w:rsidR="00EA5278" w:rsidRDefault="00EA5278" w:rsidP="00EA5278">
      <w:pPr>
        <w:pStyle w:val="Textkomente"/>
      </w:pPr>
      <w:r>
        <w:t>Procedures of testing (how, where, etc.) are available but not a detailed testing schedule</w:t>
      </w:r>
    </w:p>
  </w:comment>
  <w:comment w:id="1050" w:author="AIB" w:date="2024-07-09T06:32:00Z" w:initials="AIB">
    <w:p w14:paraId="2E609A47" w14:textId="77777777" w:rsidR="0041715F" w:rsidRDefault="0041715F" w:rsidP="0041715F">
      <w:pPr>
        <w:pStyle w:val="Textkomente"/>
      </w:pPr>
      <w:r>
        <w:rPr>
          <w:rStyle w:val="Odkaznakoment"/>
        </w:rPr>
        <w:annotationRef/>
      </w:r>
      <w:r>
        <w:rPr>
          <w:b/>
          <w:bCs/>
        </w:rPr>
        <w:t>AIB:</w:t>
      </w:r>
      <w:r>
        <w:t xml:space="preserve"> Comment not clear.</w:t>
      </w:r>
    </w:p>
    <w:p w14:paraId="4B0B6F2F" w14:textId="77777777" w:rsidR="0041715F" w:rsidRDefault="0041715F" w:rsidP="0041715F">
      <w:pPr>
        <w:pStyle w:val="Textkomente"/>
      </w:pPr>
    </w:p>
    <w:p w14:paraId="52E1AC93" w14:textId="77777777" w:rsidR="0041715F" w:rsidRDefault="0041715F" w:rsidP="0041715F">
      <w:pPr>
        <w:pStyle w:val="Textkomente"/>
      </w:pPr>
      <w:r>
        <w:t>Please note that the Testing schedule is to be prepared by the Contractor after conclusion hereof based on the requirements set out in the Contract.</w:t>
      </w:r>
    </w:p>
  </w:comment>
  <w:comment w:id="1051" w:author="AIB" w:date="2024-07-09T06:32:00Z" w:initials="AIB">
    <w:p w14:paraId="3CA466A6" w14:textId="77777777" w:rsidR="002B38FC" w:rsidRDefault="002B38FC" w:rsidP="002B38FC">
      <w:pPr>
        <w:pStyle w:val="Textkomente"/>
      </w:pPr>
      <w:r>
        <w:rPr>
          <w:rStyle w:val="Odkaznakoment"/>
        </w:rPr>
        <w:annotationRef/>
      </w:r>
      <w:r>
        <w:rPr>
          <w:b/>
          <w:bCs/>
        </w:rPr>
        <w:t>Applicant:</w:t>
      </w:r>
    </w:p>
    <w:p w14:paraId="0A02CB5F" w14:textId="77777777" w:rsidR="002B38FC" w:rsidRDefault="002B38FC" w:rsidP="002B38FC">
      <w:pPr>
        <w:pStyle w:val="Textkomente"/>
      </w:pPr>
    </w:p>
    <w:p w14:paraId="7FCBBF76" w14:textId="77777777" w:rsidR="002B38FC" w:rsidRDefault="002B38FC" w:rsidP="002B38FC">
      <w:pPr>
        <w:pStyle w:val="Textkomente"/>
      </w:pPr>
      <w:r>
        <w:t>Procedures of testing (how, where, etc.) are available but not a detailed testing schedule</w:t>
      </w:r>
    </w:p>
  </w:comment>
  <w:comment w:id="1052" w:author="AIB" w:date="2024-07-09T06:32:00Z" w:initials="AIB">
    <w:p w14:paraId="06F3AD8D" w14:textId="77777777" w:rsidR="00DA22E0" w:rsidRDefault="00DA22E0" w:rsidP="00DA22E0">
      <w:pPr>
        <w:pStyle w:val="Textkomente"/>
      </w:pPr>
      <w:r>
        <w:rPr>
          <w:rStyle w:val="Odkaznakoment"/>
        </w:rPr>
        <w:annotationRef/>
      </w:r>
      <w:r>
        <w:rPr>
          <w:b/>
          <w:bCs/>
        </w:rPr>
        <w:t>AIB:</w:t>
      </w:r>
      <w:r>
        <w:t xml:space="preserve"> Comment not clear.</w:t>
      </w:r>
    </w:p>
    <w:p w14:paraId="4D55BC29" w14:textId="77777777" w:rsidR="00DA22E0" w:rsidRDefault="00DA22E0" w:rsidP="00DA22E0">
      <w:pPr>
        <w:pStyle w:val="Textkomente"/>
      </w:pPr>
    </w:p>
    <w:p w14:paraId="3A3BD159" w14:textId="77777777" w:rsidR="00DA22E0" w:rsidRDefault="00DA22E0" w:rsidP="00DA22E0">
      <w:pPr>
        <w:pStyle w:val="Textkomente"/>
      </w:pPr>
      <w:r>
        <w:t>Please note that the Testing schedule is to be prepared by the Contractor after conclusion hereof based on the requirements set out in the Contract.</w:t>
      </w:r>
    </w:p>
  </w:comment>
  <w:comment w:id="1072" w:author="AIB" w:date="2024-07-09T06:33:00Z" w:initials="AIB">
    <w:p w14:paraId="5507BD52" w14:textId="77777777" w:rsidR="00571223" w:rsidRDefault="00571223" w:rsidP="00571223">
      <w:pPr>
        <w:pStyle w:val="Textkomente"/>
      </w:pPr>
      <w:r>
        <w:rPr>
          <w:rStyle w:val="Odkaznakoment"/>
        </w:rPr>
        <w:annotationRef/>
      </w:r>
      <w:r>
        <w:rPr>
          <w:b/>
          <w:bCs/>
        </w:rPr>
        <w:t>Applicant:</w:t>
      </w:r>
    </w:p>
    <w:p w14:paraId="24F6C61C" w14:textId="77777777" w:rsidR="00571223" w:rsidRDefault="00571223" w:rsidP="00571223">
      <w:pPr>
        <w:pStyle w:val="Textkomente"/>
      </w:pPr>
    </w:p>
    <w:p w14:paraId="6BC3C472" w14:textId="77777777" w:rsidR="00571223" w:rsidRDefault="00571223" w:rsidP="00571223">
      <w:pPr>
        <w:pStyle w:val="Textkomente"/>
      </w:pPr>
      <w:r>
        <w:t>Documents will be transmitted according to milestone plan</w:t>
      </w:r>
    </w:p>
  </w:comment>
  <w:comment w:id="1073" w:author="AIB" w:date="2024-07-09T06:35:00Z" w:initials="AIB">
    <w:p w14:paraId="39FA28EA" w14:textId="77777777" w:rsidR="009428BE" w:rsidRDefault="009428BE" w:rsidP="009428BE">
      <w:pPr>
        <w:pStyle w:val="Textkomente"/>
      </w:pPr>
      <w:r>
        <w:rPr>
          <w:rStyle w:val="Odkaznakoment"/>
        </w:rPr>
        <w:annotationRef/>
      </w:r>
      <w:r>
        <w:rPr>
          <w:b/>
          <w:bCs/>
        </w:rPr>
        <w:t>AIB:</w:t>
      </w:r>
      <w:r>
        <w:t xml:space="preserve"> Meaning of the comment not clear.</w:t>
      </w:r>
    </w:p>
  </w:comment>
  <w:comment w:id="1076" w:author="AIB" w:date="2024-07-09T06:36:00Z" w:initials="AIB">
    <w:p w14:paraId="7F2A2F73" w14:textId="77777777" w:rsidR="00F07D08" w:rsidRDefault="00F07D08" w:rsidP="00F07D08">
      <w:pPr>
        <w:pStyle w:val="Textkomente"/>
      </w:pPr>
      <w:r>
        <w:rPr>
          <w:rStyle w:val="Odkaznakoment"/>
        </w:rPr>
        <w:annotationRef/>
      </w:r>
      <w:r>
        <w:rPr>
          <w:b/>
          <w:bCs/>
          <w:lang w:val="en-GB"/>
        </w:rPr>
        <w:t>AIB:</w:t>
      </w:r>
      <w:r>
        <w:rPr>
          <w:lang w:val="en-GB"/>
        </w:rPr>
        <w:t xml:space="preserve"> Rejected, we returned the original wording back in.</w:t>
      </w:r>
    </w:p>
  </w:comment>
  <w:comment w:id="1078" w:author="AIB" w:date="2024-07-09T06:36:00Z" w:initials="AIB">
    <w:p w14:paraId="121F8B8C" w14:textId="77777777" w:rsidR="00DF056A" w:rsidRDefault="00DF056A" w:rsidP="00DF056A">
      <w:pPr>
        <w:pStyle w:val="Textkomente"/>
      </w:pPr>
      <w:r>
        <w:rPr>
          <w:rStyle w:val="Odkaznakoment"/>
        </w:rPr>
        <w:annotationRef/>
      </w:r>
      <w:r>
        <w:rPr>
          <w:b/>
          <w:bCs/>
        </w:rPr>
        <w:t>Applicant:</w:t>
      </w:r>
    </w:p>
    <w:p w14:paraId="5F392757" w14:textId="77777777" w:rsidR="00DF056A" w:rsidRDefault="00DF056A" w:rsidP="00DF056A">
      <w:pPr>
        <w:pStyle w:val="Textkomente"/>
      </w:pPr>
    </w:p>
    <w:p w14:paraId="56AA8A3E" w14:textId="77777777" w:rsidR="00DF056A" w:rsidRDefault="00DF056A" w:rsidP="00DF056A">
      <w:pPr>
        <w:pStyle w:val="Textkomente"/>
      </w:pPr>
      <w:r>
        <w:t>Weekly status meeting</w:t>
      </w:r>
    </w:p>
  </w:comment>
  <w:comment w:id="1079" w:author="AIB" w:date="2024-07-09T06:37:00Z" w:initials="AIB">
    <w:p w14:paraId="278075A3" w14:textId="77777777" w:rsidR="005C2AF3" w:rsidRDefault="005C2AF3" w:rsidP="005C2AF3">
      <w:pPr>
        <w:pStyle w:val="Textkomente"/>
      </w:pPr>
      <w:r>
        <w:rPr>
          <w:rStyle w:val="Odkaznakoment"/>
        </w:rPr>
        <w:annotationRef/>
      </w:r>
      <w:r>
        <w:rPr>
          <w:b/>
          <w:bCs/>
        </w:rPr>
        <w:t>AIB:</w:t>
      </w:r>
      <w:r>
        <w:t xml:space="preserve"> Comment not clear.</w:t>
      </w:r>
    </w:p>
    <w:p w14:paraId="062DC5A9" w14:textId="77777777" w:rsidR="005C2AF3" w:rsidRDefault="005C2AF3" w:rsidP="005C2AF3">
      <w:pPr>
        <w:pStyle w:val="Textkomente"/>
      </w:pPr>
    </w:p>
    <w:p w14:paraId="70398232" w14:textId="77777777" w:rsidR="005C2AF3" w:rsidRDefault="005C2AF3" w:rsidP="005C2AF3">
      <w:pPr>
        <w:pStyle w:val="Textkomente"/>
      </w:pPr>
      <w:r>
        <w:t>Please note that the frequency of the meetings shall correspond to the Contract Implementation Schedule and agreement between the Parties reached on the kick-off meeting.</w:t>
      </w:r>
    </w:p>
  </w:comment>
  <w:comment w:id="1123" w:author="AIB" w:date="2024-07-09T06:37:00Z" w:initials="AIB">
    <w:p w14:paraId="6C00A97A" w14:textId="77777777" w:rsidR="00B75ECA" w:rsidRDefault="00B75ECA" w:rsidP="00B75ECA">
      <w:pPr>
        <w:pStyle w:val="Textkomente"/>
      </w:pPr>
      <w:r>
        <w:rPr>
          <w:rStyle w:val="Odkaznakoment"/>
        </w:rPr>
        <w:annotationRef/>
      </w:r>
      <w:r>
        <w:rPr>
          <w:b/>
          <w:bCs/>
        </w:rPr>
        <w:t xml:space="preserve">AIB: </w:t>
      </w:r>
      <w:r>
        <w:t>Ok, accepted.</w:t>
      </w:r>
    </w:p>
  </w:comment>
  <w:comment w:id="1128" w:author="AIB" w:date="2024-07-09T06:38:00Z" w:initials="AIB">
    <w:p w14:paraId="3548CD85" w14:textId="77777777" w:rsidR="009D7ACB" w:rsidRDefault="009D7ACB" w:rsidP="009D7ACB">
      <w:pPr>
        <w:pStyle w:val="Textkomente"/>
      </w:pPr>
      <w:r>
        <w:rPr>
          <w:rStyle w:val="Odkaznakoment"/>
        </w:rPr>
        <w:annotationRef/>
      </w:r>
      <w:r>
        <w:rPr>
          <w:b/>
          <w:bCs/>
        </w:rPr>
        <w:t>Applicant:</w:t>
      </w:r>
    </w:p>
    <w:p w14:paraId="45013026" w14:textId="77777777" w:rsidR="009D7ACB" w:rsidRDefault="009D7ACB" w:rsidP="009D7ACB">
      <w:pPr>
        <w:pStyle w:val="Textkomente"/>
      </w:pPr>
    </w:p>
    <w:p w14:paraId="4A1FE70F" w14:textId="77777777" w:rsidR="009D7ACB" w:rsidRDefault="009D7ACB" w:rsidP="009D7ACB">
      <w:pPr>
        <w:pStyle w:val="Textkomente"/>
      </w:pPr>
      <w:r>
        <w:t>Meaning unlcear.</w:t>
      </w:r>
    </w:p>
  </w:comment>
  <w:comment w:id="1129" w:author="AIB" w:date="2024-07-09T06:38:00Z" w:initials="AIB">
    <w:p w14:paraId="7673EE37" w14:textId="77777777" w:rsidR="000343D3" w:rsidRDefault="000343D3" w:rsidP="000343D3">
      <w:pPr>
        <w:pStyle w:val="Textkomente"/>
      </w:pPr>
      <w:r>
        <w:rPr>
          <w:rStyle w:val="Odkaznakoment"/>
        </w:rPr>
        <w:annotationRef/>
      </w:r>
      <w:r>
        <w:rPr>
          <w:b/>
          <w:bCs/>
        </w:rPr>
        <w:t>AIB:</w:t>
      </w:r>
      <w:r>
        <w:t xml:space="preserve"> Edited accordingly.</w:t>
      </w:r>
    </w:p>
  </w:comment>
  <w:comment w:id="1163" w:author="AIB" w:date="2024-07-09T06:42:00Z" w:initials="AIB">
    <w:p w14:paraId="6D3A2784" w14:textId="77777777" w:rsidR="001F6CDD" w:rsidRDefault="001F6CDD" w:rsidP="001F6CDD">
      <w:pPr>
        <w:pStyle w:val="Textkomente"/>
      </w:pPr>
      <w:r>
        <w:rPr>
          <w:rStyle w:val="Odkaznakoment"/>
        </w:rPr>
        <w:annotationRef/>
      </w:r>
      <w:r>
        <w:rPr>
          <w:b/>
          <w:bCs/>
        </w:rPr>
        <w:t>Applicant:</w:t>
      </w:r>
    </w:p>
    <w:p w14:paraId="6B0AE511" w14:textId="77777777" w:rsidR="001F6CDD" w:rsidRDefault="001F6CDD" w:rsidP="001F6CDD">
      <w:pPr>
        <w:pStyle w:val="Textkomente"/>
      </w:pPr>
    </w:p>
    <w:p w14:paraId="5F0ABD86" w14:textId="77777777" w:rsidR="001F6CDD" w:rsidRDefault="001F6CDD" w:rsidP="001F6CDD">
      <w:pPr>
        <w:pStyle w:val="Textkomente"/>
      </w:pPr>
      <w:r>
        <w:t>Ggf  noch anpassen je nach Leistungsumfang</w:t>
      </w:r>
    </w:p>
  </w:comment>
  <w:comment w:id="1164" w:author="AIB" w:date="2024-07-09T06:42:00Z" w:initials="AIB">
    <w:p w14:paraId="6CD78B82" w14:textId="77777777" w:rsidR="001F6CDD" w:rsidRDefault="001F6CDD" w:rsidP="001F6CDD">
      <w:pPr>
        <w:pStyle w:val="Textkomente"/>
      </w:pPr>
      <w:r>
        <w:rPr>
          <w:rStyle w:val="Odkaznakoment"/>
        </w:rPr>
        <w:annotationRef/>
      </w:r>
      <w:r>
        <w:rPr>
          <w:b/>
          <w:bCs/>
        </w:rPr>
        <w:t xml:space="preserve">AIB: </w:t>
      </w:r>
      <w:r>
        <w:t xml:space="preserve">Ok, </w:t>
      </w:r>
      <w:r>
        <w:rPr>
          <w:lang w:val="en-GB"/>
        </w:rPr>
        <w:t>accepted</w:t>
      </w:r>
      <w:r>
        <w:t>.</w:t>
      </w:r>
    </w:p>
  </w:comment>
  <w:comment w:id="1190" w:author="AIB" w:date="2024-07-09T06:43:00Z" w:initials="AIB">
    <w:p w14:paraId="6AECA8C0" w14:textId="77777777" w:rsidR="00C62DAB" w:rsidRDefault="00C62DAB" w:rsidP="00C62DAB">
      <w:pPr>
        <w:pStyle w:val="Textkomente"/>
      </w:pPr>
      <w:r>
        <w:rPr>
          <w:rStyle w:val="Odkaznakoment"/>
        </w:rPr>
        <w:annotationRef/>
      </w:r>
      <w:r>
        <w:rPr>
          <w:b/>
          <w:bCs/>
        </w:rPr>
        <w:t>Applicant:</w:t>
      </w:r>
    </w:p>
    <w:p w14:paraId="1412B501" w14:textId="77777777" w:rsidR="00C62DAB" w:rsidRDefault="00C62DAB" w:rsidP="00C62DAB">
      <w:pPr>
        <w:pStyle w:val="Textkomente"/>
      </w:pPr>
    </w:p>
    <w:p w14:paraId="219768B8" w14:textId="77777777" w:rsidR="00C62DAB" w:rsidRDefault="00C62DAB" w:rsidP="00C62DAB">
      <w:pPr>
        <w:pStyle w:val="Textkomente"/>
      </w:pPr>
      <w:r>
        <w:t>Art. 38 deals with Force Majeur.</w:t>
      </w:r>
    </w:p>
  </w:comment>
  <w:comment w:id="1191" w:author="AIB" w:date="2024-07-09T06:43:00Z" w:initials="AIB">
    <w:p w14:paraId="58441AF8" w14:textId="77777777" w:rsidR="000E6F29" w:rsidRDefault="000E6F29" w:rsidP="000E6F29">
      <w:pPr>
        <w:pStyle w:val="Textkomente"/>
      </w:pPr>
      <w:r>
        <w:rPr>
          <w:rStyle w:val="Odkaznakoment"/>
        </w:rPr>
        <w:annotationRef/>
      </w:r>
      <w:r>
        <w:rPr>
          <w:b/>
          <w:bCs/>
        </w:rPr>
        <w:t>AIB:</w:t>
      </w:r>
      <w:r>
        <w:t xml:space="preserve"> Comment does not appear to require any change. Suspension of Work shall especially be relevant in the event of Force Majeure. Clause 38 is to be understood a general provision in relation to this Clause governing the suspesion.</w:t>
      </w:r>
    </w:p>
  </w:comment>
  <w:comment w:id="1206" w:author="AIB" w:date="2024-07-09T06:43:00Z" w:initials="AIB">
    <w:p w14:paraId="1D469A8A" w14:textId="77777777" w:rsidR="00954C4B" w:rsidRDefault="00954C4B" w:rsidP="00954C4B">
      <w:pPr>
        <w:pStyle w:val="Textkomente"/>
      </w:pPr>
      <w:r>
        <w:rPr>
          <w:rStyle w:val="Odkaznakoment"/>
        </w:rPr>
        <w:annotationRef/>
      </w:r>
      <w:r>
        <w:rPr>
          <w:b/>
          <w:bCs/>
        </w:rPr>
        <w:t xml:space="preserve">AIB: </w:t>
      </w:r>
      <w:r>
        <w:t>Ok, accepted in modified wording.</w:t>
      </w:r>
    </w:p>
  </w:comment>
  <w:comment w:id="1235" w:author="AIB" w:date="2024-07-09T06:46:00Z" w:initials="AIB">
    <w:p w14:paraId="0B3AA89E" w14:textId="77777777" w:rsidR="00957A17" w:rsidRDefault="00957A17" w:rsidP="00957A17">
      <w:pPr>
        <w:pStyle w:val="Textkomente"/>
      </w:pPr>
      <w:r>
        <w:rPr>
          <w:rStyle w:val="Odkaznakoment"/>
        </w:rPr>
        <w:annotationRef/>
      </w:r>
      <w:r>
        <w:rPr>
          <w:b/>
          <w:bCs/>
        </w:rPr>
        <w:t>Applicant:</w:t>
      </w:r>
    </w:p>
    <w:p w14:paraId="646367D3" w14:textId="77777777" w:rsidR="00957A17" w:rsidRDefault="00957A17" w:rsidP="00957A17">
      <w:pPr>
        <w:pStyle w:val="Textkomente"/>
      </w:pPr>
    </w:p>
    <w:p w14:paraId="075C203C" w14:textId="77777777" w:rsidR="00957A17" w:rsidRDefault="00957A17" w:rsidP="00957A17">
      <w:pPr>
        <w:pStyle w:val="Textkomente"/>
      </w:pPr>
      <w:r>
        <w:t>Is 10 % common? In my opinion it is a tough target.</w:t>
      </w:r>
    </w:p>
  </w:comment>
  <w:comment w:id="1236" w:author="AIB" w:date="2024-07-09T06:46:00Z" w:initials="AIB">
    <w:p w14:paraId="4C8C56D0" w14:textId="77777777" w:rsidR="005954B7" w:rsidRDefault="005954B7" w:rsidP="005954B7">
      <w:pPr>
        <w:pStyle w:val="Textkomente"/>
      </w:pPr>
      <w:r>
        <w:rPr>
          <w:rStyle w:val="Odkaznakoment"/>
        </w:rPr>
        <w:annotationRef/>
      </w:r>
      <w:r>
        <w:rPr>
          <w:b/>
          <w:bCs/>
          <w:lang w:val="en-GB"/>
        </w:rPr>
        <w:t xml:space="preserve">AIB: </w:t>
      </w:r>
      <w:r>
        <w:rPr>
          <w:lang w:val="en-GB"/>
        </w:rPr>
        <w:t>We consider 10% to be standard and very tolerable target. We propose using the current original wording.</w:t>
      </w:r>
      <w:r>
        <w:rPr>
          <w:b/>
          <w:bCs/>
          <w:lang w:val="en-GB"/>
        </w:rPr>
        <w:t xml:space="preserve"> </w:t>
      </w:r>
    </w:p>
  </w:comment>
  <w:comment w:id="1241" w:author="AIB" w:date="2024-07-09T06:47:00Z" w:initials="AIB">
    <w:p w14:paraId="5EA4FF00" w14:textId="77777777" w:rsidR="00641409" w:rsidRDefault="00641409" w:rsidP="00641409">
      <w:pPr>
        <w:pStyle w:val="Textkomente"/>
      </w:pPr>
      <w:r>
        <w:rPr>
          <w:rStyle w:val="Odkaznakoment"/>
        </w:rPr>
        <w:annotationRef/>
      </w:r>
      <w:r>
        <w:rPr>
          <w:b/>
          <w:bCs/>
        </w:rPr>
        <w:t>Applicant:</w:t>
      </w:r>
    </w:p>
    <w:p w14:paraId="7AD79D5B" w14:textId="77777777" w:rsidR="00641409" w:rsidRDefault="00641409" w:rsidP="00641409">
      <w:pPr>
        <w:pStyle w:val="Textkomente"/>
      </w:pPr>
    </w:p>
    <w:p w14:paraId="13EB6A16" w14:textId="77777777" w:rsidR="00641409" w:rsidRDefault="00641409" w:rsidP="00641409">
      <w:pPr>
        <w:pStyle w:val="Textkomente"/>
      </w:pPr>
      <w:r>
        <w:t>Is not accepted</w:t>
      </w:r>
    </w:p>
  </w:comment>
  <w:comment w:id="1242" w:author="AIB" w:date="2024-07-09T06:47:00Z" w:initials="AIB">
    <w:p w14:paraId="6CF3D63A" w14:textId="77777777" w:rsidR="007C720F" w:rsidRDefault="007C720F" w:rsidP="007C720F">
      <w:pPr>
        <w:pStyle w:val="Textkomente"/>
      </w:pPr>
      <w:r>
        <w:rPr>
          <w:rStyle w:val="Odkaznakoment"/>
        </w:rPr>
        <w:annotationRef/>
      </w:r>
      <w:r>
        <w:rPr>
          <w:b/>
          <w:bCs/>
          <w:lang w:val="en-GB"/>
        </w:rPr>
        <w:t xml:space="preserve">AIB: </w:t>
      </w:r>
      <w:r>
        <w:rPr>
          <w:lang w:val="en-GB"/>
        </w:rPr>
        <w:t>We must insist on this wording - it is crucial for balance of rights of the Parties.</w:t>
      </w:r>
    </w:p>
  </w:comment>
  <w:comment w:id="1246" w:author="AIB" w:date="2024-07-09T06:47:00Z" w:initials="AIB">
    <w:p w14:paraId="739D03A4" w14:textId="77777777" w:rsidR="009B7164" w:rsidRDefault="009B7164" w:rsidP="009B7164">
      <w:pPr>
        <w:pStyle w:val="Textkomente"/>
      </w:pPr>
      <w:r>
        <w:rPr>
          <w:rStyle w:val="Odkaznakoment"/>
        </w:rPr>
        <w:annotationRef/>
      </w:r>
      <w:r>
        <w:rPr>
          <w:b/>
          <w:bCs/>
        </w:rPr>
        <w:t>Applicant:</w:t>
      </w:r>
    </w:p>
    <w:p w14:paraId="69A1AA8E" w14:textId="77777777" w:rsidR="009B7164" w:rsidRDefault="009B7164" w:rsidP="009B7164">
      <w:pPr>
        <w:pStyle w:val="Textkomente"/>
      </w:pPr>
    </w:p>
    <w:p w14:paraId="383F5C69" w14:textId="77777777" w:rsidR="009B7164" w:rsidRDefault="009B7164" w:rsidP="009B7164">
      <w:pPr>
        <w:pStyle w:val="Textkomente"/>
      </w:pPr>
      <w:r>
        <w:t>That makes no sense, the staff should be there to get to know the system. Can not be accepted.</w:t>
      </w:r>
    </w:p>
  </w:comment>
  <w:comment w:id="1247" w:author="AIB" w:date="2024-07-09T06:48:00Z" w:initials="AIB">
    <w:p w14:paraId="20CBA493" w14:textId="77777777" w:rsidR="00BC30AF" w:rsidRDefault="00BC30AF" w:rsidP="00BC30AF">
      <w:pPr>
        <w:pStyle w:val="Textkomente"/>
      </w:pPr>
      <w:r>
        <w:rPr>
          <w:rStyle w:val="Odkaznakoment"/>
        </w:rPr>
        <w:annotationRef/>
      </w:r>
      <w:r>
        <w:rPr>
          <w:b/>
          <w:bCs/>
        </w:rPr>
        <w:t>AIB:</w:t>
      </w:r>
      <w:r>
        <w:t xml:space="preserve"> Agreed and deleted.</w:t>
      </w:r>
    </w:p>
  </w:comment>
  <w:comment w:id="1249" w:author="AIB" w:date="2024-07-09T06:48:00Z" w:initials="AIB">
    <w:p w14:paraId="2E5CB175" w14:textId="77777777" w:rsidR="00A506E5" w:rsidRDefault="00A506E5" w:rsidP="00A506E5">
      <w:pPr>
        <w:pStyle w:val="Textkomente"/>
      </w:pPr>
      <w:r>
        <w:rPr>
          <w:rStyle w:val="Odkaznakoment"/>
        </w:rPr>
        <w:annotationRef/>
      </w:r>
      <w:r>
        <w:rPr>
          <w:b/>
          <w:bCs/>
        </w:rPr>
        <w:t>AIB:</w:t>
      </w:r>
      <w:r>
        <w:t xml:space="preserve"> OK, accepted.</w:t>
      </w:r>
    </w:p>
  </w:comment>
  <w:comment w:id="1252" w:author="AIB" w:date="2024-07-09T06:49:00Z" w:initials="AIB">
    <w:p w14:paraId="01EA2154" w14:textId="77777777" w:rsidR="00AA0F9E" w:rsidRDefault="00AA0F9E" w:rsidP="00AA0F9E">
      <w:pPr>
        <w:pStyle w:val="Textkomente"/>
      </w:pPr>
      <w:r>
        <w:rPr>
          <w:rStyle w:val="Odkaznakoment"/>
        </w:rPr>
        <w:annotationRef/>
      </w:r>
      <w:r>
        <w:rPr>
          <w:b/>
          <w:bCs/>
        </w:rPr>
        <w:t>Applicant:</w:t>
      </w:r>
    </w:p>
    <w:p w14:paraId="0E0D3251" w14:textId="77777777" w:rsidR="00AA0F9E" w:rsidRDefault="00AA0F9E" w:rsidP="00AA0F9E">
      <w:pPr>
        <w:pStyle w:val="Textkomente"/>
      </w:pPr>
    </w:p>
    <w:p w14:paraId="3D7C1D8A" w14:textId="77777777" w:rsidR="00AA0F9E" w:rsidRDefault="00AA0F9E" w:rsidP="00AA0F9E">
      <w:pPr>
        <w:pStyle w:val="Textkomente"/>
      </w:pPr>
      <w:r>
        <w:t>within one week.</w:t>
      </w:r>
    </w:p>
  </w:comment>
  <w:comment w:id="1253" w:author="AIB" w:date="2024-07-09T06:49:00Z" w:initials="AIB">
    <w:p w14:paraId="3B0F2427" w14:textId="77777777" w:rsidR="000A14B1" w:rsidRDefault="000A14B1" w:rsidP="000A14B1">
      <w:pPr>
        <w:pStyle w:val="Textkomente"/>
      </w:pPr>
      <w:r>
        <w:rPr>
          <w:rStyle w:val="Odkaznakoment"/>
        </w:rPr>
        <w:annotationRef/>
      </w:r>
      <w:r>
        <w:rPr>
          <w:b/>
          <w:bCs/>
        </w:rPr>
        <w:t xml:space="preserve">AIB: </w:t>
      </w:r>
      <w:r>
        <w:t>We propose at least 14 days as incorporated.</w:t>
      </w:r>
    </w:p>
  </w:comment>
  <w:comment w:id="1254" w:author="AIB" w:date="2024-07-09T06:50:00Z" w:initials="AIB">
    <w:p w14:paraId="157611A9" w14:textId="77777777" w:rsidR="000809F0" w:rsidRDefault="000809F0" w:rsidP="000809F0">
      <w:pPr>
        <w:pStyle w:val="Textkomente"/>
      </w:pPr>
      <w:r>
        <w:rPr>
          <w:rStyle w:val="Odkaznakoment"/>
        </w:rPr>
        <w:annotationRef/>
      </w:r>
      <w:r>
        <w:rPr>
          <w:b/>
          <w:bCs/>
        </w:rPr>
        <w:t>AIB:</w:t>
      </w:r>
      <w:r>
        <w:t xml:space="preserve"> Proposed new provision on start of the warranty period deleted. Please refer to Clause 25.7 which already contains the respective provision.</w:t>
      </w:r>
    </w:p>
  </w:comment>
  <w:comment w:id="1259" w:author="AIB" w:date="2024-07-10T07:48:00Z" w:initials="AIB">
    <w:p w14:paraId="56E0ADB4" w14:textId="77777777" w:rsidR="001F40F1" w:rsidRDefault="001F40F1" w:rsidP="001F40F1">
      <w:pPr>
        <w:pStyle w:val="Textkomente"/>
      </w:pPr>
      <w:r>
        <w:rPr>
          <w:rStyle w:val="Odkaznakoment"/>
        </w:rPr>
        <w:annotationRef/>
      </w:r>
      <w:r>
        <w:rPr>
          <w:b/>
          <w:bCs/>
          <w:lang w:val="en-GB"/>
        </w:rPr>
        <w:t>AIB:</w:t>
      </w:r>
      <w:r>
        <w:rPr>
          <w:lang w:val="en-GB"/>
        </w:rPr>
        <w:t xml:space="preserve"> </w:t>
      </w:r>
      <w:r>
        <w:t>As for the proposed change (insert of further provision hereinto) of the Applicant:</w:t>
      </w:r>
    </w:p>
    <w:p w14:paraId="0474B0BB" w14:textId="77777777" w:rsidR="001F40F1" w:rsidRDefault="001F40F1" w:rsidP="001F40F1">
      <w:pPr>
        <w:pStyle w:val="Textkomente"/>
      </w:pPr>
    </w:p>
    <w:p w14:paraId="0BAC9D59" w14:textId="77777777" w:rsidR="001F40F1" w:rsidRDefault="001F40F1" w:rsidP="001F40F1">
      <w:pPr>
        <w:pStyle w:val="Textkomente"/>
      </w:pPr>
      <w:r>
        <w:t>„</w:t>
      </w:r>
      <w:r>
        <w:rPr>
          <w:i/>
          <w:iCs/>
        </w:rPr>
        <w:t>If signing of the Project Closing Certficiate is delayed for reasons beyond Contractor’s responsibility, it shall be deemed to be signed latest 18 months after delivery of the Equipment and the final payment shall be made and the Performance Security shall be released without further delay.</w:t>
      </w:r>
      <w:r>
        <w:t>“</w:t>
      </w:r>
    </w:p>
    <w:p w14:paraId="781D27A2" w14:textId="77777777" w:rsidR="001F40F1" w:rsidRDefault="001F40F1" w:rsidP="001F40F1">
      <w:pPr>
        <w:pStyle w:val="Textkomente"/>
      </w:pPr>
    </w:p>
    <w:p w14:paraId="66A938AB" w14:textId="77777777" w:rsidR="001F40F1" w:rsidRDefault="001F40F1" w:rsidP="001F40F1">
      <w:pPr>
        <w:pStyle w:val="Textkomente"/>
      </w:pPr>
      <w:r>
        <w:t>The change is not acceptable for AIB</w:t>
      </w:r>
    </w:p>
  </w:comment>
  <w:comment w:id="1274" w:author="AIB" w:date="2024-07-09T06:54:00Z" w:initials="AIB">
    <w:p w14:paraId="2A651E52" w14:textId="6F732201" w:rsidR="0004141A" w:rsidRDefault="0004141A" w:rsidP="0004141A">
      <w:pPr>
        <w:pStyle w:val="Textkomente"/>
      </w:pPr>
      <w:r>
        <w:rPr>
          <w:rStyle w:val="Odkaznakoment"/>
        </w:rPr>
        <w:annotationRef/>
      </w:r>
      <w:r>
        <w:rPr>
          <w:b/>
          <w:bCs/>
        </w:rPr>
        <w:t>Applicant:</w:t>
      </w:r>
    </w:p>
    <w:p w14:paraId="04490B81" w14:textId="77777777" w:rsidR="0004141A" w:rsidRDefault="0004141A" w:rsidP="0004141A">
      <w:pPr>
        <w:pStyle w:val="Textkomente"/>
      </w:pPr>
    </w:p>
    <w:p w14:paraId="527B5476" w14:textId="77777777" w:rsidR="0004141A" w:rsidRDefault="0004141A" w:rsidP="0004141A">
      <w:pPr>
        <w:pStyle w:val="Textkomente"/>
      </w:pPr>
      <w:r>
        <w:t>We cannot accept this point. It depends on many factors that are beyond our control.</w:t>
      </w:r>
    </w:p>
  </w:comment>
  <w:comment w:id="1275" w:author="AIB" w:date="2024-07-09T06:54:00Z" w:initials="AIB">
    <w:p w14:paraId="478AEF8E" w14:textId="77777777" w:rsidR="00A53F0F" w:rsidRDefault="00A53F0F" w:rsidP="00A53F0F">
      <w:pPr>
        <w:pStyle w:val="Textkomente"/>
      </w:pPr>
      <w:r>
        <w:rPr>
          <w:rStyle w:val="Odkaznakoment"/>
        </w:rPr>
        <w:annotationRef/>
      </w:r>
      <w:r>
        <w:rPr>
          <w:b/>
          <w:bCs/>
        </w:rPr>
        <w:t xml:space="preserve">AIB: </w:t>
      </w:r>
      <w:r>
        <w:rPr>
          <w:lang w:val="en-GB"/>
        </w:rPr>
        <w:t>We must insist on this type of guarantee - this is a key condition for AIB and it is closely connected to AIB‘s interests in executing this Contract. Nevertheless, some clarifications can be jointly discussed.</w:t>
      </w:r>
    </w:p>
    <w:p w14:paraId="3814E2E4" w14:textId="77777777" w:rsidR="00A53F0F" w:rsidRDefault="00A53F0F" w:rsidP="00A53F0F">
      <w:pPr>
        <w:pStyle w:val="Textkomente"/>
      </w:pPr>
    </w:p>
    <w:p w14:paraId="396C2493" w14:textId="77777777" w:rsidR="00A53F0F" w:rsidRDefault="00A53F0F" w:rsidP="00A53F0F">
      <w:pPr>
        <w:pStyle w:val="Textkomente"/>
      </w:pPr>
      <w:r>
        <w:rPr>
          <w:lang w:val="en-GB"/>
        </w:rPr>
        <w:t>If interested, we may for example add a sentence stating that you are entitled to control that the machine is operated in compliance with manuals, etc.</w:t>
      </w:r>
    </w:p>
  </w:comment>
  <w:comment w:id="1277" w:author="AIB" w:date="2024-07-09T06:55:00Z" w:initials="AIB">
    <w:p w14:paraId="5E2A2B3C" w14:textId="77777777" w:rsidR="00BF3214" w:rsidRDefault="00BF3214" w:rsidP="00BF3214">
      <w:pPr>
        <w:pStyle w:val="Textkomente"/>
      </w:pPr>
      <w:r>
        <w:rPr>
          <w:rStyle w:val="Odkaznakoment"/>
        </w:rPr>
        <w:annotationRef/>
      </w:r>
      <w:r>
        <w:rPr>
          <w:b/>
          <w:bCs/>
        </w:rPr>
        <w:t>Applicant:</w:t>
      </w:r>
    </w:p>
    <w:p w14:paraId="12C982C7" w14:textId="77777777" w:rsidR="00BF3214" w:rsidRDefault="00BF3214" w:rsidP="00BF3214">
      <w:pPr>
        <w:pStyle w:val="Textkomente"/>
      </w:pPr>
    </w:p>
    <w:p w14:paraId="6784E7C8" w14:textId="77777777" w:rsidR="00BF3214" w:rsidRDefault="00BF3214" w:rsidP="00BF3214">
      <w:pPr>
        <w:pStyle w:val="Textkomente"/>
      </w:pPr>
      <w:r>
        <w:t>We cannot accept this point. It depends on many factors that are beyond our control.</w:t>
      </w:r>
    </w:p>
  </w:comment>
  <w:comment w:id="1278" w:author="AIB" w:date="2024-07-09T06:55:00Z" w:initials="AIB">
    <w:p w14:paraId="2632C67F" w14:textId="77777777" w:rsidR="00401487" w:rsidRDefault="00401487" w:rsidP="00401487">
      <w:pPr>
        <w:pStyle w:val="Textkomente"/>
      </w:pPr>
      <w:r>
        <w:rPr>
          <w:rStyle w:val="Odkaznakoment"/>
        </w:rPr>
        <w:annotationRef/>
      </w:r>
      <w:r>
        <w:rPr>
          <w:b/>
          <w:bCs/>
        </w:rPr>
        <w:t>AIB:</w:t>
      </w:r>
      <w:r>
        <w:t xml:space="preserve"> Please see above.</w:t>
      </w:r>
    </w:p>
  </w:comment>
  <w:comment w:id="1288" w:author="AIB" w:date="2024-07-09T06:56:00Z" w:initials="AIB">
    <w:p w14:paraId="7ABC5FA8" w14:textId="77777777" w:rsidR="00233D1F" w:rsidRDefault="00233D1F" w:rsidP="00233D1F">
      <w:pPr>
        <w:pStyle w:val="Textkomente"/>
      </w:pPr>
      <w:r>
        <w:rPr>
          <w:rStyle w:val="Odkaznakoment"/>
        </w:rPr>
        <w:annotationRef/>
      </w:r>
      <w:r>
        <w:rPr>
          <w:b/>
          <w:bCs/>
        </w:rPr>
        <w:t>AIB:</w:t>
      </w:r>
      <w:r>
        <w:t xml:space="preserve"> Ok, accepted.</w:t>
      </w:r>
    </w:p>
  </w:comment>
  <w:comment w:id="1297" w:author="AIB" w:date="2024-07-09T06:56:00Z" w:initials="AIB">
    <w:p w14:paraId="3B75E3B5" w14:textId="77777777" w:rsidR="00545C1C" w:rsidRDefault="00545C1C" w:rsidP="00545C1C">
      <w:pPr>
        <w:pStyle w:val="Textkomente"/>
      </w:pPr>
      <w:r>
        <w:rPr>
          <w:rStyle w:val="Odkaznakoment"/>
        </w:rPr>
        <w:annotationRef/>
      </w:r>
      <w:r>
        <w:rPr>
          <w:b/>
          <w:bCs/>
        </w:rPr>
        <w:t>Applicant:</w:t>
      </w:r>
    </w:p>
    <w:p w14:paraId="34AD58EB" w14:textId="77777777" w:rsidR="00545C1C" w:rsidRDefault="00545C1C" w:rsidP="00545C1C">
      <w:pPr>
        <w:pStyle w:val="Textkomente"/>
      </w:pPr>
    </w:p>
    <w:p w14:paraId="2C654ACC" w14:textId="77777777" w:rsidR="00545C1C" w:rsidRDefault="00545C1C" w:rsidP="00545C1C">
      <w:pPr>
        <w:pStyle w:val="Textkomente"/>
      </w:pPr>
      <w:r>
        <w:t>To be discussed; generally the works shall comply with European Norms which should be sufficient, providing that the Czech Norms are not stricter than the European ones.</w:t>
      </w:r>
    </w:p>
  </w:comment>
  <w:comment w:id="1298" w:author="AIB" w:date="2024-07-09T06:56:00Z" w:initials="AIB">
    <w:p w14:paraId="6AE92BA6" w14:textId="77777777" w:rsidR="009178AC" w:rsidRDefault="009178AC" w:rsidP="009178AC">
      <w:pPr>
        <w:pStyle w:val="Textkomente"/>
      </w:pPr>
      <w:r>
        <w:rPr>
          <w:rStyle w:val="Odkaznakoment"/>
        </w:rPr>
        <w:annotationRef/>
      </w:r>
      <w:r>
        <w:rPr>
          <w:b/>
          <w:bCs/>
          <w:lang w:val="en-GB"/>
        </w:rPr>
        <w:t xml:space="preserve">AIB: </w:t>
      </w:r>
      <w:r>
        <w:rPr>
          <w:lang w:val="en-GB"/>
        </w:rPr>
        <w:t xml:space="preserve">We understand your concerns but we need to be sure that the Work does not breach related Czech laws. </w:t>
      </w:r>
    </w:p>
    <w:p w14:paraId="633DF995" w14:textId="77777777" w:rsidR="009178AC" w:rsidRDefault="009178AC" w:rsidP="009178AC">
      <w:pPr>
        <w:pStyle w:val="Textkomente"/>
      </w:pPr>
      <w:r>
        <w:rPr>
          <w:lang w:val="en-GB"/>
        </w:rPr>
        <w:t>Regarding CE, it could be added, of course.</w:t>
      </w:r>
    </w:p>
  </w:comment>
  <w:comment w:id="1305" w:author="AIB" w:date="2024-07-09T06:57:00Z" w:initials="AIB">
    <w:p w14:paraId="55B10C9C" w14:textId="77777777" w:rsidR="00531139" w:rsidRDefault="00531139" w:rsidP="00531139">
      <w:pPr>
        <w:pStyle w:val="Textkomente"/>
      </w:pPr>
      <w:r>
        <w:rPr>
          <w:rStyle w:val="Odkaznakoment"/>
        </w:rPr>
        <w:annotationRef/>
      </w:r>
      <w:r>
        <w:rPr>
          <w:b/>
          <w:bCs/>
        </w:rPr>
        <w:t>AIB:</w:t>
      </w:r>
      <w:r>
        <w:t xml:space="preserve"> Ok, accepted.</w:t>
      </w:r>
    </w:p>
  </w:comment>
  <w:comment w:id="1310" w:author="AIB" w:date="2024-07-09T06:57:00Z" w:initials="AIB">
    <w:p w14:paraId="372E130D" w14:textId="77777777" w:rsidR="00BB7CB7" w:rsidRDefault="00BB7CB7" w:rsidP="00BB7CB7">
      <w:pPr>
        <w:pStyle w:val="Textkomente"/>
      </w:pPr>
      <w:r>
        <w:rPr>
          <w:rStyle w:val="Odkaznakoment"/>
        </w:rPr>
        <w:annotationRef/>
      </w:r>
      <w:r>
        <w:rPr>
          <w:b/>
          <w:bCs/>
        </w:rPr>
        <w:t xml:space="preserve">AIB: </w:t>
      </w:r>
      <w:r>
        <w:t>We must insist on calendar days since the Production Line will be operated 24/7.</w:t>
      </w:r>
    </w:p>
  </w:comment>
  <w:comment w:id="1317" w:author="AIB" w:date="2024-07-09T06:58:00Z" w:initials="AIB">
    <w:p w14:paraId="2559F3B7" w14:textId="77777777" w:rsidR="00911BEE" w:rsidRDefault="00911BEE" w:rsidP="00911BEE">
      <w:pPr>
        <w:pStyle w:val="Textkomente"/>
      </w:pPr>
      <w:r>
        <w:rPr>
          <w:rStyle w:val="Odkaznakoment"/>
        </w:rPr>
        <w:annotationRef/>
      </w:r>
      <w:r>
        <w:rPr>
          <w:b/>
          <w:bCs/>
          <w:lang w:val="en-GB"/>
        </w:rPr>
        <w:t>AIB:</w:t>
      </w:r>
      <w:r>
        <w:rPr>
          <w:lang w:val="en-GB"/>
        </w:rPr>
        <w:t xml:space="preserve"> Ok, accepted.</w:t>
      </w:r>
    </w:p>
  </w:comment>
  <w:comment w:id="1332" w:author="AIB" w:date="2024-07-09T06:58:00Z" w:initials="AIB">
    <w:p w14:paraId="19457CE3" w14:textId="77777777" w:rsidR="00911BEE" w:rsidRDefault="00911BEE" w:rsidP="00911BEE">
      <w:pPr>
        <w:pStyle w:val="Textkomente"/>
      </w:pPr>
      <w:r>
        <w:rPr>
          <w:rStyle w:val="Odkaznakoment"/>
        </w:rPr>
        <w:annotationRef/>
      </w:r>
      <w:r>
        <w:rPr>
          <w:b/>
          <w:bCs/>
          <w:lang w:val="en-GB"/>
        </w:rPr>
        <w:t>AIB:</w:t>
      </w:r>
      <w:r>
        <w:rPr>
          <w:lang w:val="en-GB"/>
        </w:rPr>
        <w:t xml:space="preserve"> Ok, accepted.</w:t>
      </w:r>
    </w:p>
  </w:comment>
  <w:comment w:id="1335" w:author="AIB" w:date="2024-07-09T06:59:00Z" w:initials="AIB">
    <w:p w14:paraId="1DE4B446" w14:textId="77777777" w:rsidR="0021202E" w:rsidRDefault="0021202E" w:rsidP="0021202E">
      <w:pPr>
        <w:pStyle w:val="Textkomente"/>
      </w:pPr>
      <w:r>
        <w:rPr>
          <w:rStyle w:val="Odkaznakoment"/>
        </w:rPr>
        <w:annotationRef/>
      </w:r>
      <w:r>
        <w:rPr>
          <w:b/>
          <w:bCs/>
          <w:lang w:val="en-GB"/>
        </w:rPr>
        <w:t>AIB:</w:t>
      </w:r>
      <w:r>
        <w:rPr>
          <w:lang w:val="en-GB"/>
        </w:rPr>
        <w:t xml:space="preserve"> We believe that banks would not be willing to issue bank guarantees under the wording you proposed. Thus, we propose using the original wording instead.</w:t>
      </w:r>
    </w:p>
  </w:comment>
  <w:comment w:id="1341" w:author="AIB" w:date="2024-07-09T07:00:00Z" w:initials="AIB">
    <w:p w14:paraId="62BCB3C7" w14:textId="77777777" w:rsidR="002C29F7" w:rsidRDefault="002C29F7" w:rsidP="002C29F7">
      <w:pPr>
        <w:pStyle w:val="Textkomente"/>
      </w:pPr>
      <w:r>
        <w:rPr>
          <w:rStyle w:val="Odkaznakoment"/>
        </w:rPr>
        <w:annotationRef/>
      </w:r>
      <w:r>
        <w:rPr>
          <w:b/>
          <w:bCs/>
          <w:lang w:val="en-GB"/>
        </w:rPr>
        <w:t>AIB:</w:t>
      </w:r>
      <w:r>
        <w:rPr>
          <w:lang w:val="en-GB"/>
        </w:rPr>
        <w:t xml:space="preserve"> Please see above - we returned the original wording back in.</w:t>
      </w:r>
    </w:p>
  </w:comment>
  <w:comment w:id="1353" w:author="AIB" w:date="2024-07-09T07:06:00Z" w:initials="AIB">
    <w:p w14:paraId="28EF08C3" w14:textId="77777777" w:rsidR="00596C8D" w:rsidRDefault="00596C8D" w:rsidP="00596C8D">
      <w:pPr>
        <w:pStyle w:val="Textkomente"/>
      </w:pPr>
      <w:r>
        <w:rPr>
          <w:rStyle w:val="Odkaznakoment"/>
        </w:rPr>
        <w:annotationRef/>
      </w:r>
      <w:r>
        <w:rPr>
          <w:b/>
          <w:bCs/>
        </w:rPr>
        <w:t>AIB:</w:t>
      </w:r>
      <w:r>
        <w:t xml:space="preserve"> Due dates edited in a compromise way (reflecting also other changes proposed by the Applicant) </w:t>
      </w:r>
    </w:p>
  </w:comment>
  <w:comment w:id="1356" w:author="AIB" w:date="2024-07-09T07:00:00Z" w:initials="AIB">
    <w:p w14:paraId="3D466526" w14:textId="5D9BAFCD" w:rsidR="002E2440" w:rsidRDefault="002E2440" w:rsidP="002E2440">
      <w:pPr>
        <w:pStyle w:val="Textkomente"/>
      </w:pPr>
      <w:r>
        <w:rPr>
          <w:rStyle w:val="Odkaznakoment"/>
        </w:rPr>
        <w:annotationRef/>
      </w:r>
      <w:r>
        <w:rPr>
          <w:b/>
          <w:bCs/>
        </w:rPr>
        <w:t>Applicant:</w:t>
      </w:r>
    </w:p>
    <w:p w14:paraId="50A349D5" w14:textId="77777777" w:rsidR="002E2440" w:rsidRDefault="002E2440" w:rsidP="002E2440">
      <w:pPr>
        <w:pStyle w:val="Textkomente"/>
      </w:pPr>
    </w:p>
    <w:p w14:paraId="6C9D231A" w14:textId="77777777" w:rsidR="002E2440" w:rsidRDefault="002E2440" w:rsidP="002E2440">
      <w:pPr>
        <w:pStyle w:val="Textkomente"/>
      </w:pPr>
      <w:r>
        <w:t>Has to be discussed</w:t>
      </w:r>
    </w:p>
  </w:comment>
  <w:comment w:id="1357" w:author="AIB" w:date="2024-07-09T07:00:00Z" w:initials="AIB">
    <w:p w14:paraId="02318A19" w14:textId="77777777" w:rsidR="00BC2777" w:rsidRDefault="00BC2777" w:rsidP="00BC2777">
      <w:pPr>
        <w:pStyle w:val="Textkomente"/>
      </w:pPr>
      <w:r>
        <w:rPr>
          <w:rStyle w:val="Odkaznakoment"/>
        </w:rPr>
        <w:annotationRef/>
      </w:r>
      <w:r>
        <w:rPr>
          <w:b/>
          <w:bCs/>
        </w:rPr>
        <w:t>Applicant:</w:t>
      </w:r>
    </w:p>
    <w:p w14:paraId="418B9695" w14:textId="77777777" w:rsidR="00BC2777" w:rsidRDefault="00BC2777" w:rsidP="00BC2777">
      <w:pPr>
        <w:pStyle w:val="Textkomente"/>
      </w:pPr>
    </w:p>
    <w:p w14:paraId="6DEE831E" w14:textId="77777777" w:rsidR="00BC2777" w:rsidRDefault="00BC2777" w:rsidP="00BC2777">
      <w:pPr>
        <w:pStyle w:val="Textkomente"/>
      </w:pPr>
      <w:r>
        <w:t>10%</w:t>
      </w:r>
    </w:p>
  </w:comment>
  <w:comment w:id="1358" w:author="AIB" w:date="2024-07-09T07:01:00Z" w:initials="AIB">
    <w:p w14:paraId="55AD2855" w14:textId="77777777" w:rsidR="00830FEE" w:rsidRDefault="00830FEE" w:rsidP="00830FEE">
      <w:pPr>
        <w:pStyle w:val="Textkomente"/>
      </w:pPr>
      <w:r>
        <w:rPr>
          <w:rStyle w:val="Odkaznakoment"/>
        </w:rPr>
        <w:annotationRef/>
      </w:r>
      <w:r>
        <w:rPr>
          <w:b/>
          <w:bCs/>
        </w:rPr>
        <w:t>Applicant:</w:t>
      </w:r>
    </w:p>
    <w:p w14:paraId="6EF13618" w14:textId="77777777" w:rsidR="00830FEE" w:rsidRDefault="00830FEE" w:rsidP="00830FEE">
      <w:pPr>
        <w:pStyle w:val="Textkomente"/>
      </w:pPr>
    </w:p>
    <w:p w14:paraId="77A0CA0F" w14:textId="77777777" w:rsidR="00830FEE" w:rsidRDefault="00830FEE" w:rsidP="00830FEE">
      <w:pPr>
        <w:pStyle w:val="Textkomente"/>
      </w:pPr>
      <w:r>
        <w:t>Preferable combined Performance and Warranty Bond of max. 10%</w:t>
      </w:r>
    </w:p>
  </w:comment>
  <w:comment w:id="1359" w:author="AIB" w:date="2024-07-09T07:01:00Z" w:initials="AIB">
    <w:p w14:paraId="31A74B29" w14:textId="77777777" w:rsidR="002C2AC9" w:rsidRDefault="002C2AC9" w:rsidP="002C2AC9">
      <w:pPr>
        <w:pStyle w:val="Textkomente"/>
      </w:pPr>
      <w:r>
        <w:rPr>
          <w:rStyle w:val="Odkaznakoment"/>
        </w:rPr>
        <w:annotationRef/>
      </w:r>
      <w:r>
        <w:rPr>
          <w:b/>
          <w:bCs/>
        </w:rPr>
        <w:t>AIB:</w:t>
      </w:r>
      <w:r>
        <w:t xml:space="preserve"> We must insist on current setting of the Performance Security and Warranty bond.</w:t>
      </w:r>
    </w:p>
    <w:p w14:paraId="79FB33C4" w14:textId="77777777" w:rsidR="002C2AC9" w:rsidRDefault="002C2AC9" w:rsidP="002C2AC9">
      <w:pPr>
        <w:pStyle w:val="Textkomente"/>
      </w:pPr>
    </w:p>
    <w:p w14:paraId="3F2782A5" w14:textId="77777777" w:rsidR="002C2AC9" w:rsidRDefault="002C2AC9" w:rsidP="002C2AC9">
      <w:pPr>
        <w:pStyle w:val="Textkomente"/>
      </w:pPr>
      <w:r>
        <w:t>Kindly take that into account in your bid.</w:t>
      </w:r>
    </w:p>
  </w:comment>
  <w:comment w:id="1363" w:author="AIB" w:date="2024-07-09T16:00:00Z" w:initials="AIB">
    <w:p w14:paraId="162DD6A2" w14:textId="77777777" w:rsidR="00297174" w:rsidRDefault="00297174" w:rsidP="00297174">
      <w:pPr>
        <w:pStyle w:val="Textkomente"/>
      </w:pPr>
      <w:r>
        <w:rPr>
          <w:rStyle w:val="Odkaznakoment"/>
        </w:rPr>
        <w:annotationRef/>
      </w:r>
      <w:r>
        <w:rPr>
          <w:b/>
          <w:bCs/>
        </w:rPr>
        <w:t>AIB:</w:t>
      </w:r>
      <w:r>
        <w:t xml:space="preserve"> Added to avoid doubts here and in the clauses below.</w:t>
      </w:r>
    </w:p>
  </w:comment>
  <w:comment w:id="1364" w:author="AIB" w:date="2024-07-09T07:01:00Z" w:initials="AIB">
    <w:p w14:paraId="1E14E632" w14:textId="18B76367" w:rsidR="00BC45D3" w:rsidRDefault="00BC45D3" w:rsidP="00BC45D3">
      <w:pPr>
        <w:pStyle w:val="Textkomente"/>
      </w:pPr>
      <w:r>
        <w:rPr>
          <w:rStyle w:val="Odkaznakoment"/>
        </w:rPr>
        <w:annotationRef/>
      </w:r>
      <w:r>
        <w:rPr>
          <w:b/>
          <w:bCs/>
        </w:rPr>
        <w:t>Applicant:</w:t>
      </w:r>
    </w:p>
    <w:p w14:paraId="22CFDB37" w14:textId="77777777" w:rsidR="00BC45D3" w:rsidRDefault="00BC45D3" w:rsidP="00BC45D3">
      <w:pPr>
        <w:pStyle w:val="Textkomente"/>
      </w:pPr>
    </w:p>
    <w:p w14:paraId="3B732269" w14:textId="77777777" w:rsidR="00BC45D3" w:rsidRDefault="00BC45D3" w:rsidP="00BC45D3">
      <w:pPr>
        <w:pStyle w:val="Textkomente"/>
      </w:pPr>
      <w:r>
        <w:t xml:space="preserve">Suggestion to delete this milestone; </w:t>
      </w:r>
    </w:p>
  </w:comment>
  <w:comment w:id="1365" w:author="AIB" w:date="2024-07-09T07:02:00Z" w:initials="AIB">
    <w:p w14:paraId="5867F6F2" w14:textId="77777777" w:rsidR="00E04238" w:rsidRDefault="00E04238" w:rsidP="00E04238">
      <w:pPr>
        <w:pStyle w:val="Textkomente"/>
      </w:pPr>
      <w:r>
        <w:rPr>
          <w:rStyle w:val="Odkaznakoment"/>
        </w:rPr>
        <w:annotationRef/>
      </w:r>
      <w:r>
        <w:rPr>
          <w:b/>
          <w:bCs/>
        </w:rPr>
        <w:t>AIB:</w:t>
      </w:r>
      <w:r>
        <w:t xml:space="preserve"> Not acceptable.</w:t>
      </w:r>
    </w:p>
  </w:comment>
  <w:comment w:id="1370" w:author="AIB" w:date="2024-07-09T07:02:00Z" w:initials="AIB">
    <w:p w14:paraId="7D621E3C" w14:textId="77777777" w:rsidR="0018444A" w:rsidRDefault="0018444A" w:rsidP="0018444A">
      <w:pPr>
        <w:pStyle w:val="Textkomente"/>
      </w:pPr>
      <w:r>
        <w:rPr>
          <w:rStyle w:val="Odkaznakoment"/>
        </w:rPr>
        <w:annotationRef/>
      </w:r>
      <w:r>
        <w:rPr>
          <w:b/>
          <w:bCs/>
        </w:rPr>
        <w:t>Applicant:</w:t>
      </w:r>
    </w:p>
    <w:p w14:paraId="382EEF64" w14:textId="77777777" w:rsidR="0018444A" w:rsidRDefault="0018444A" w:rsidP="0018444A">
      <w:pPr>
        <w:pStyle w:val="Textkomente"/>
      </w:pPr>
    </w:p>
    <w:p w14:paraId="6A1511E5" w14:textId="77777777" w:rsidR="0018444A" w:rsidRDefault="0018444A" w:rsidP="0018444A">
      <w:pPr>
        <w:pStyle w:val="Textkomente"/>
      </w:pPr>
      <w:r>
        <w:t>Pro rata shipment  split in 5 invoices.</w:t>
      </w:r>
    </w:p>
  </w:comment>
  <w:comment w:id="1371" w:author="AIB" w:date="2024-07-09T07:02:00Z" w:initials="AIB">
    <w:p w14:paraId="05B6E9E8" w14:textId="77777777" w:rsidR="007F56C8" w:rsidRDefault="007F56C8" w:rsidP="007F56C8">
      <w:pPr>
        <w:pStyle w:val="Textkomente"/>
      </w:pPr>
      <w:r>
        <w:rPr>
          <w:rStyle w:val="Odkaznakoment"/>
        </w:rPr>
        <w:annotationRef/>
      </w:r>
      <w:r>
        <w:rPr>
          <w:b/>
          <w:bCs/>
        </w:rPr>
        <w:t>AIB:</w:t>
      </w:r>
      <w:r>
        <w:t xml:space="preserve"> OK, accepted and edited accordingly here and in Clause 28 below.</w:t>
      </w:r>
    </w:p>
  </w:comment>
  <w:comment w:id="1458" w:author="AIB" w:date="2024-07-09T07:04:00Z" w:initials="AIB">
    <w:p w14:paraId="3A7D87C7" w14:textId="77777777" w:rsidR="006E7594" w:rsidRDefault="006E7594" w:rsidP="006E7594">
      <w:pPr>
        <w:pStyle w:val="Textkomente"/>
      </w:pPr>
      <w:r>
        <w:rPr>
          <w:rStyle w:val="Odkaznakoment"/>
        </w:rPr>
        <w:annotationRef/>
      </w:r>
      <w:r>
        <w:rPr>
          <w:b/>
          <w:bCs/>
        </w:rPr>
        <w:t>AIB:</w:t>
      </w:r>
      <w:r>
        <w:t xml:space="preserve"> Proposed inserted provision „</w:t>
      </w:r>
      <w:r>
        <w:rPr>
          <w:i/>
          <w:iCs/>
          <w:lang w:val="en-GB"/>
        </w:rPr>
        <w:t>(Later delivery of minor parts shall be allowed, provided this does not delay the installation)</w:t>
      </w:r>
      <w:r>
        <w:rPr>
          <w:i/>
          <w:iCs/>
        </w:rPr>
        <w:t>”</w:t>
      </w:r>
      <w:r>
        <w:rPr>
          <w:lang w:val="en-GB"/>
        </w:rPr>
        <w:t xml:space="preserve"> </w:t>
      </w:r>
      <w:r>
        <w:t xml:space="preserve"> rejected, as it was confusing.</w:t>
      </w:r>
    </w:p>
  </w:comment>
  <w:comment w:id="1481" w:author="AIB" w:date="2024-07-09T07:03:00Z" w:initials="AIB">
    <w:p w14:paraId="6DF20005" w14:textId="48D0D4B5" w:rsidR="008959F7" w:rsidRDefault="008959F7" w:rsidP="008959F7">
      <w:pPr>
        <w:pStyle w:val="Textkomente"/>
      </w:pPr>
      <w:r>
        <w:rPr>
          <w:rStyle w:val="Odkaznakoment"/>
        </w:rPr>
        <w:annotationRef/>
      </w:r>
      <w:r>
        <w:rPr>
          <w:b/>
          <w:bCs/>
        </w:rPr>
        <w:t>Applicant:</w:t>
      </w:r>
    </w:p>
    <w:p w14:paraId="77F7C170" w14:textId="77777777" w:rsidR="008959F7" w:rsidRDefault="008959F7" w:rsidP="008959F7">
      <w:pPr>
        <w:pStyle w:val="Textkomente"/>
      </w:pPr>
    </w:p>
    <w:p w14:paraId="6AA6FCA4" w14:textId="77777777" w:rsidR="008959F7" w:rsidRDefault="008959F7" w:rsidP="008959F7">
      <w:pPr>
        <w:pStyle w:val="Textkomente"/>
      </w:pPr>
      <w:r>
        <w:t>Final Acceptance Cetificate</w:t>
      </w:r>
    </w:p>
  </w:comment>
  <w:comment w:id="1482" w:author="AIB" w:date="2024-07-09T07:07:00Z" w:initials="AIB">
    <w:p w14:paraId="417304E2" w14:textId="77777777" w:rsidR="001F4698" w:rsidRDefault="001F4698" w:rsidP="001F4698">
      <w:pPr>
        <w:pStyle w:val="Textkomente"/>
      </w:pPr>
      <w:r>
        <w:rPr>
          <w:rStyle w:val="Odkaznakoment"/>
        </w:rPr>
        <w:annotationRef/>
      </w:r>
      <w:r>
        <w:rPr>
          <w:b/>
          <w:bCs/>
        </w:rPr>
        <w:t>AIB:</w:t>
      </w:r>
      <w:r>
        <w:t xml:space="preserve"> Not relevant comment. Please see the definition of the Project Closing Certificate which corresponds to FAC.</w:t>
      </w:r>
    </w:p>
  </w:comment>
  <w:comment w:id="1483" w:author="AIB" w:date="2024-07-09T07:07:00Z" w:initials="AIB">
    <w:p w14:paraId="112EE8BE" w14:textId="77777777" w:rsidR="006328BA" w:rsidRDefault="006328BA" w:rsidP="006328BA">
      <w:pPr>
        <w:pStyle w:val="Textkomente"/>
      </w:pPr>
      <w:r>
        <w:rPr>
          <w:rStyle w:val="Odkaznakoment"/>
        </w:rPr>
        <w:annotationRef/>
      </w:r>
      <w:r>
        <w:rPr>
          <w:b/>
          <w:bCs/>
        </w:rPr>
        <w:t>AIB:</w:t>
      </w:r>
      <w:r>
        <w:t xml:space="preserve"> OK, accepted.</w:t>
      </w:r>
    </w:p>
  </w:comment>
  <w:comment w:id="1495" w:author="AIB" w:date="2024-07-09T07:19:00Z" w:initials="AIB">
    <w:p w14:paraId="3044D1A7" w14:textId="77777777" w:rsidR="009A6177" w:rsidRDefault="009A6177" w:rsidP="009A6177">
      <w:pPr>
        <w:pStyle w:val="Textkomente"/>
      </w:pPr>
      <w:r>
        <w:rPr>
          <w:rStyle w:val="Odkaznakoment"/>
        </w:rPr>
        <w:annotationRef/>
      </w:r>
      <w:r>
        <w:rPr>
          <w:b/>
          <w:bCs/>
        </w:rPr>
        <w:t>AIB:</w:t>
      </w:r>
      <w:r>
        <w:t xml:space="preserve"> Provision added following the pro rata payment modification of the 4. payment milestone.</w:t>
      </w:r>
    </w:p>
  </w:comment>
  <w:comment w:id="1509" w:author="AIB" w:date="2024-07-09T07:19:00Z" w:initials="AIB">
    <w:p w14:paraId="34C1E436" w14:textId="77777777" w:rsidR="006E6A04" w:rsidRDefault="006E6A04" w:rsidP="006E6A04">
      <w:pPr>
        <w:pStyle w:val="Textkomente"/>
      </w:pPr>
      <w:r>
        <w:rPr>
          <w:rStyle w:val="Odkaznakoment"/>
        </w:rPr>
        <w:annotationRef/>
      </w:r>
      <w:r>
        <w:rPr>
          <w:b/>
          <w:bCs/>
        </w:rPr>
        <w:t>Applicant:</w:t>
      </w:r>
    </w:p>
    <w:p w14:paraId="0D5CB127" w14:textId="77777777" w:rsidR="006E6A04" w:rsidRDefault="006E6A04" w:rsidP="006E6A04">
      <w:pPr>
        <w:pStyle w:val="Textkomente"/>
      </w:pPr>
    </w:p>
    <w:p w14:paraId="397D18C2" w14:textId="77777777" w:rsidR="006E6A04" w:rsidRDefault="006E6A04" w:rsidP="006E6A04">
      <w:pPr>
        <w:pStyle w:val="Textkomente"/>
      </w:pPr>
      <w:r>
        <w:t>Please clarify clause: what is meant by defect; this clause seems, as if the customer may could reject the invoice without proper justification.</w:t>
      </w:r>
    </w:p>
  </w:comment>
  <w:comment w:id="1510" w:author="AIB" w:date="2024-07-09T07:20:00Z" w:initials="AIB">
    <w:p w14:paraId="4D1C6A30" w14:textId="77777777" w:rsidR="0039608D" w:rsidRDefault="0039608D" w:rsidP="0039608D">
      <w:pPr>
        <w:pStyle w:val="Textkomente"/>
      </w:pPr>
      <w:r>
        <w:rPr>
          <w:rStyle w:val="Odkaznakoment"/>
        </w:rPr>
        <w:annotationRef/>
      </w:r>
      <w:r>
        <w:rPr>
          <w:b/>
          <w:bCs/>
        </w:rPr>
        <w:t>AIB:</w:t>
      </w:r>
      <w:r>
        <w:t xml:space="preserve"> Any invoice not complying to the requirements specified in the Contract shall be considered defective and has to be rectified.</w:t>
      </w:r>
    </w:p>
  </w:comment>
  <w:comment w:id="1512" w:author="AIB" w:date="2024-07-09T07:20:00Z" w:initials="AIB">
    <w:p w14:paraId="75328BD1" w14:textId="77777777" w:rsidR="003D1704" w:rsidRDefault="003D1704" w:rsidP="003D1704">
      <w:pPr>
        <w:pStyle w:val="Textkomente"/>
      </w:pPr>
      <w:r>
        <w:rPr>
          <w:rStyle w:val="Odkaznakoment"/>
        </w:rPr>
        <w:annotationRef/>
      </w:r>
      <w:r>
        <w:rPr>
          <w:b/>
          <w:bCs/>
        </w:rPr>
        <w:t>Applicant:</w:t>
      </w:r>
    </w:p>
    <w:p w14:paraId="2F2AD89F" w14:textId="77777777" w:rsidR="003D1704" w:rsidRDefault="003D1704" w:rsidP="003D1704">
      <w:pPr>
        <w:pStyle w:val="Textkomente"/>
      </w:pPr>
    </w:p>
    <w:p w14:paraId="08FCF6A5" w14:textId="77777777" w:rsidR="003D1704" w:rsidRDefault="003D1704" w:rsidP="003D1704">
      <w:pPr>
        <w:pStyle w:val="Textkomente"/>
      </w:pPr>
      <w:r>
        <w:t>Ad section for payment delays</w:t>
      </w:r>
    </w:p>
  </w:comment>
  <w:comment w:id="1513" w:author="AIB" w:date="2024-07-09T07:23:00Z" w:initials="AIB">
    <w:p w14:paraId="5504F20C" w14:textId="77777777" w:rsidR="0003445F" w:rsidRDefault="0067682B" w:rsidP="0003445F">
      <w:pPr>
        <w:pStyle w:val="Textkomente"/>
      </w:pPr>
      <w:r>
        <w:rPr>
          <w:rStyle w:val="Odkaznakoment"/>
        </w:rPr>
        <w:annotationRef/>
      </w:r>
      <w:r w:rsidR="0003445F">
        <w:rPr>
          <w:b/>
          <w:bCs/>
        </w:rPr>
        <w:t xml:space="preserve">AIB: </w:t>
      </w:r>
      <w:r w:rsidR="0003445F">
        <w:t>Accepted partially.</w:t>
      </w:r>
    </w:p>
    <w:p w14:paraId="39C6A2C8" w14:textId="77777777" w:rsidR="0003445F" w:rsidRDefault="0003445F" w:rsidP="0003445F">
      <w:pPr>
        <w:pStyle w:val="Textkomente"/>
      </w:pPr>
    </w:p>
    <w:p w14:paraId="145FA621" w14:textId="77777777" w:rsidR="0003445F" w:rsidRDefault="0003445F" w:rsidP="0003445F">
      <w:pPr>
        <w:pStyle w:val="Textkomente"/>
      </w:pPr>
      <w:r>
        <w:t>As to further changes proposed by the Applicant:</w:t>
      </w:r>
    </w:p>
    <w:p w14:paraId="347500CD" w14:textId="77777777" w:rsidR="0003445F" w:rsidRDefault="0003445F" w:rsidP="0003445F">
      <w:pPr>
        <w:pStyle w:val="Textkomente"/>
      </w:pPr>
    </w:p>
    <w:p w14:paraId="07AC96E3" w14:textId="77777777" w:rsidR="0003445F" w:rsidRDefault="0003445F" w:rsidP="0003445F">
      <w:pPr>
        <w:pStyle w:val="Textkomente"/>
      </w:pPr>
      <w:r>
        <w:t>„</w:t>
      </w:r>
      <w:r>
        <w:rPr>
          <w:i/>
          <w:iCs/>
        </w:rPr>
        <w:t>postpone the performance of its own obligations until the outstanding payments and other obligations of the Buyer are fulfilled,</w:t>
      </w:r>
      <w:r>
        <w:t>“, „</w:t>
      </w:r>
      <w:r>
        <w:rPr>
          <w:i/>
          <w:iCs/>
        </w:rPr>
        <w:t>extend the delivery period as appropriate</w:t>
      </w:r>
      <w:r>
        <w:t xml:space="preserve">“ </w:t>
      </w:r>
    </w:p>
    <w:p w14:paraId="032530D9" w14:textId="77777777" w:rsidR="0003445F" w:rsidRDefault="0003445F" w:rsidP="0003445F">
      <w:pPr>
        <w:pStyle w:val="Textkomente"/>
      </w:pPr>
      <w:r>
        <w:t xml:space="preserve">- </w:t>
      </w:r>
      <w:r>
        <w:rPr>
          <w:b/>
          <w:bCs/>
        </w:rPr>
        <w:t>AIB:</w:t>
      </w:r>
      <w:r>
        <w:t xml:space="preserve"> Not acceptable. Refer to Clause "Suspension" above.</w:t>
      </w:r>
    </w:p>
    <w:p w14:paraId="44CFB904" w14:textId="77777777" w:rsidR="0003445F" w:rsidRDefault="0003445F" w:rsidP="0003445F">
      <w:pPr>
        <w:pStyle w:val="Textkomente"/>
      </w:pPr>
    </w:p>
    <w:p w14:paraId="6FF9B388" w14:textId="77777777" w:rsidR="0003445F" w:rsidRDefault="0003445F" w:rsidP="0003445F">
      <w:pPr>
        <w:pStyle w:val="Textkomente"/>
      </w:pPr>
      <w:r>
        <w:t>„i</w:t>
      </w:r>
      <w:r>
        <w:rPr>
          <w:i/>
          <w:iCs/>
        </w:rPr>
        <w:t>f Customer’s delay exceeds 30 days, terminate the contract in whole or in part and the Customer shall compensate the Contractor for all losses, costs, damages and expenses incurred by the Contractor. In such case the Customer must return to the Contractor at the Contractor’s request, any equipment already delivered.</w:t>
      </w:r>
      <w:r>
        <w:t xml:space="preserve">“ </w:t>
      </w:r>
    </w:p>
    <w:p w14:paraId="1A6CBD2C" w14:textId="77777777" w:rsidR="0003445F" w:rsidRDefault="0003445F" w:rsidP="0003445F">
      <w:pPr>
        <w:pStyle w:val="Textkomente"/>
      </w:pPr>
      <w:r>
        <w:t xml:space="preserve">- </w:t>
      </w:r>
      <w:r>
        <w:rPr>
          <w:b/>
          <w:bCs/>
        </w:rPr>
        <w:t>AIB:</w:t>
      </w:r>
      <w:r>
        <w:t xml:space="preserve"> Not acceptable. Refer to Clause 42 below which contains right of the Contractor to withdraw due to the Customer's delay with payment.</w:t>
      </w:r>
    </w:p>
  </w:comment>
  <w:comment w:id="1518" w:author="AIB" w:date="2024-07-09T07:24:00Z" w:initials="AIB">
    <w:p w14:paraId="6CF76483" w14:textId="39C292BC" w:rsidR="00821AC9" w:rsidRDefault="00821AC9" w:rsidP="00821AC9">
      <w:pPr>
        <w:pStyle w:val="Textkomente"/>
      </w:pPr>
      <w:r>
        <w:rPr>
          <w:rStyle w:val="Odkaznakoment"/>
        </w:rPr>
        <w:annotationRef/>
      </w:r>
      <w:r>
        <w:rPr>
          <w:b/>
          <w:bCs/>
        </w:rPr>
        <w:t>AIB:</w:t>
      </w:r>
      <w:r>
        <w:t xml:space="preserve"> Changed to reference to Clause 28.10 which already contains provision on late payment interest.</w:t>
      </w:r>
    </w:p>
  </w:comment>
  <w:comment w:id="1536" w:author="AIB" w:date="2024-07-09T07:28:00Z" w:initials="AIB">
    <w:p w14:paraId="04385631" w14:textId="77777777" w:rsidR="00B55C6F" w:rsidRDefault="00B55C6F" w:rsidP="00B55C6F">
      <w:pPr>
        <w:pStyle w:val="Textkomente"/>
      </w:pPr>
      <w:r>
        <w:rPr>
          <w:rStyle w:val="Odkaznakoment"/>
        </w:rPr>
        <w:annotationRef/>
      </w:r>
      <w:r>
        <w:rPr>
          <w:b/>
          <w:bCs/>
        </w:rPr>
        <w:t>AIB:</w:t>
      </w:r>
      <w:r>
        <w:t xml:space="preserve"> OK, accepted in modified wording.</w:t>
      </w:r>
    </w:p>
  </w:comment>
  <w:comment w:id="1557" w:author="AIB" w:date="2024-07-09T07:29:00Z" w:initials="AIB">
    <w:p w14:paraId="0A6F4195" w14:textId="77777777" w:rsidR="00C761A4" w:rsidRDefault="00C761A4" w:rsidP="00C761A4">
      <w:pPr>
        <w:pStyle w:val="Textkomente"/>
      </w:pPr>
      <w:r>
        <w:rPr>
          <w:rStyle w:val="Odkaznakoment"/>
        </w:rPr>
        <w:annotationRef/>
      </w:r>
      <w:r>
        <w:rPr>
          <w:b/>
          <w:bCs/>
        </w:rPr>
        <w:t>Applicant:</w:t>
      </w:r>
    </w:p>
    <w:p w14:paraId="6933AC52" w14:textId="77777777" w:rsidR="00C761A4" w:rsidRDefault="00C761A4" w:rsidP="00C761A4">
      <w:pPr>
        <w:pStyle w:val="Textkomente"/>
      </w:pPr>
    </w:p>
    <w:p w14:paraId="1CFD9FB9" w14:textId="77777777" w:rsidR="00C761A4" w:rsidRDefault="00C761A4" w:rsidP="00C761A4">
      <w:pPr>
        <w:pStyle w:val="Textkomente"/>
      </w:pPr>
      <w:r>
        <w:t>To be checked.</w:t>
      </w:r>
    </w:p>
  </w:comment>
  <w:comment w:id="1558" w:author="AIB" w:date="2024-07-09T07:29:00Z" w:initials="AIB">
    <w:p w14:paraId="4332400B" w14:textId="77777777" w:rsidR="00960B68" w:rsidRDefault="00960B68" w:rsidP="00960B68">
      <w:pPr>
        <w:pStyle w:val="Textkomente"/>
      </w:pPr>
      <w:r>
        <w:rPr>
          <w:rStyle w:val="Odkaznakoment"/>
        </w:rPr>
        <w:annotationRef/>
      </w:r>
      <w:r>
        <w:rPr>
          <w:b/>
          <w:bCs/>
          <w:lang w:val="en-GB"/>
        </w:rPr>
        <w:t xml:space="preserve">AIB: </w:t>
      </w:r>
      <w:r>
        <w:rPr>
          <w:lang w:val="en-GB"/>
        </w:rPr>
        <w:t>Feel free to check but we insist on the current wording.</w:t>
      </w:r>
    </w:p>
  </w:comment>
  <w:comment w:id="1611" w:author="AIB" w:date="2024-07-09T07:30:00Z" w:initials="AIB">
    <w:p w14:paraId="60231217" w14:textId="77777777" w:rsidR="00762611" w:rsidRDefault="00762611" w:rsidP="00762611">
      <w:pPr>
        <w:pStyle w:val="Textkomente"/>
      </w:pPr>
      <w:r>
        <w:rPr>
          <w:rStyle w:val="Odkaznakoment"/>
        </w:rPr>
        <w:annotationRef/>
      </w:r>
      <w:r>
        <w:rPr>
          <w:b/>
          <w:bCs/>
        </w:rPr>
        <w:t xml:space="preserve">AIB: </w:t>
      </w:r>
      <w:r>
        <w:t>Ok, accepted.</w:t>
      </w:r>
    </w:p>
  </w:comment>
  <w:comment w:id="1620" w:author="AIB" w:date="2024-07-09T07:30:00Z" w:initials="AIB">
    <w:p w14:paraId="2248889E" w14:textId="77777777" w:rsidR="00812CE5" w:rsidRDefault="00812CE5" w:rsidP="00812CE5">
      <w:pPr>
        <w:pStyle w:val="Textkomente"/>
      </w:pPr>
      <w:r>
        <w:rPr>
          <w:rStyle w:val="Odkaznakoment"/>
        </w:rPr>
        <w:annotationRef/>
      </w:r>
      <w:r>
        <w:rPr>
          <w:b/>
          <w:bCs/>
        </w:rPr>
        <w:t>AIB:</w:t>
      </w:r>
      <w:r>
        <w:t xml:space="preserve"> OK, accepted under condition that should the 100% limit be reached, AIB shall be entitled to withdraw from the Contract - see also edititing in Clause 40.</w:t>
      </w:r>
    </w:p>
  </w:comment>
  <w:comment w:id="1622" w:author="AIB" w:date="2024-07-09T07:31:00Z" w:initials="AIB">
    <w:p w14:paraId="481927D2" w14:textId="77777777" w:rsidR="00410FC2" w:rsidRDefault="00410FC2" w:rsidP="00410FC2">
      <w:pPr>
        <w:pStyle w:val="Textkomente"/>
      </w:pPr>
      <w:r>
        <w:rPr>
          <w:rStyle w:val="Odkaznakoment"/>
        </w:rPr>
        <w:annotationRef/>
      </w:r>
      <w:r>
        <w:rPr>
          <w:b/>
          <w:bCs/>
        </w:rPr>
        <w:t xml:space="preserve">AIB: </w:t>
      </w:r>
      <w:r>
        <w:t>Ok, accepted in modified wording.</w:t>
      </w:r>
    </w:p>
  </w:comment>
  <w:comment w:id="1626" w:author="AIB" w:date="2024-07-09T07:31:00Z" w:initials="AIB">
    <w:p w14:paraId="39CC6B28" w14:textId="77777777" w:rsidR="00832084" w:rsidRDefault="00832084" w:rsidP="00832084">
      <w:pPr>
        <w:pStyle w:val="Textkomente"/>
      </w:pPr>
      <w:r>
        <w:rPr>
          <w:rStyle w:val="Odkaznakoment"/>
        </w:rPr>
        <w:annotationRef/>
      </w:r>
      <w:r>
        <w:rPr>
          <w:b/>
          <w:bCs/>
        </w:rPr>
        <w:t>AIB:</w:t>
      </w:r>
      <w:r>
        <w:t xml:space="preserve"> Added for avoidance of possible doubt.</w:t>
      </w:r>
    </w:p>
  </w:comment>
  <w:comment w:id="1654" w:author="AIB" w:date="2024-07-09T07:32:00Z" w:initials="AIB">
    <w:p w14:paraId="237580B1" w14:textId="77777777" w:rsidR="00BC6473" w:rsidRDefault="00BC6473" w:rsidP="00BC6473">
      <w:pPr>
        <w:pStyle w:val="Textkomente"/>
      </w:pPr>
      <w:r>
        <w:rPr>
          <w:rStyle w:val="Odkaznakoment"/>
        </w:rPr>
        <w:annotationRef/>
      </w:r>
      <w:r>
        <w:rPr>
          <w:b/>
          <w:bCs/>
        </w:rPr>
        <w:t>Applicant:</w:t>
      </w:r>
    </w:p>
    <w:p w14:paraId="6DD6CB28" w14:textId="77777777" w:rsidR="00BC6473" w:rsidRDefault="00BC6473" w:rsidP="00BC6473">
      <w:pPr>
        <w:pStyle w:val="Textkomente"/>
      </w:pPr>
    </w:p>
    <w:p w14:paraId="643CBAF6" w14:textId="77777777" w:rsidR="00BC6473" w:rsidRDefault="00BC6473" w:rsidP="00BC6473">
      <w:pPr>
        <w:pStyle w:val="Textkomente"/>
      </w:pPr>
      <w:r>
        <w:t>Suggestion of the Contractor:</w:t>
      </w:r>
    </w:p>
    <w:p w14:paraId="08DD4BE8" w14:textId="77777777" w:rsidR="00BC6473" w:rsidRDefault="00BC6473" w:rsidP="00BC6473">
      <w:pPr>
        <w:pStyle w:val="Textkomente"/>
      </w:pPr>
      <w:r>
        <w:rPr>
          <w:lang w:val="en-GB"/>
        </w:rPr>
        <w:t>Acceptance Criteria</w:t>
      </w:r>
    </w:p>
    <w:p w14:paraId="2CB5C346" w14:textId="77777777" w:rsidR="00BC6473" w:rsidRDefault="00BC6473" w:rsidP="00BC6473">
      <w:pPr>
        <w:pStyle w:val="Textkomente"/>
      </w:pPr>
      <w:r>
        <w:rPr>
          <w:lang w:val="en-GB"/>
        </w:rPr>
        <w:t>1.         Each sub-system (casting system, UT, peeling, saw/packing), should be tested after installation for specified parameters (quality requirements and cycle times) mentioned in its technical specification in the presence of Authorized representative of the customer. These individual tests shall be based on a minimum of 1 hour duration, unless practically impossible to achieve this method.</w:t>
      </w:r>
    </w:p>
    <w:p w14:paraId="54110C8D" w14:textId="77777777" w:rsidR="00BC6473" w:rsidRDefault="00BC6473" w:rsidP="00BC6473">
      <w:pPr>
        <w:pStyle w:val="Textkomente"/>
      </w:pPr>
    </w:p>
    <w:p w14:paraId="2D1B58F0" w14:textId="77777777" w:rsidR="00BC6473" w:rsidRDefault="00BC6473" w:rsidP="00BC6473">
      <w:pPr>
        <w:pStyle w:val="Textkomente"/>
      </w:pPr>
      <w:r>
        <w:rPr>
          <w:lang w:val="en-GB"/>
        </w:rPr>
        <w:t>2.         The complete casting line must be tried and proven for the performance parameters for integrated casting line after installation and commissioning at site in presence of Authorized representative of the customer.</w:t>
      </w:r>
    </w:p>
    <w:p w14:paraId="0D2FAF41" w14:textId="77777777" w:rsidR="00BC6473" w:rsidRDefault="00BC6473" w:rsidP="00BC6473">
      <w:pPr>
        <w:pStyle w:val="Textkomente"/>
      </w:pPr>
    </w:p>
    <w:p w14:paraId="79630FB3" w14:textId="77777777" w:rsidR="00BC6473" w:rsidRDefault="00BC6473" w:rsidP="00BC6473">
      <w:pPr>
        <w:pStyle w:val="Textkomente"/>
      </w:pPr>
      <w:r>
        <w:rPr>
          <w:lang w:val="en-GB"/>
        </w:rPr>
        <w:t>3.         Both sides shall develop and agree on a test protocol for final acceptance, according to the milestones timeline.</w:t>
      </w:r>
    </w:p>
    <w:p w14:paraId="685E43FB" w14:textId="77777777" w:rsidR="00BC6473" w:rsidRDefault="00BC6473" w:rsidP="00BC6473">
      <w:pPr>
        <w:pStyle w:val="Textkomente"/>
      </w:pPr>
    </w:p>
    <w:p w14:paraId="0362DB10" w14:textId="77777777" w:rsidR="00BC6473" w:rsidRDefault="00BC6473" w:rsidP="00BC6473">
      <w:pPr>
        <w:pStyle w:val="Textkomente"/>
      </w:pPr>
      <w:r>
        <w:rPr>
          <w:lang w:val="en-GB"/>
        </w:rPr>
        <w:t>4.         Performance Agreement (production capacity):</w:t>
      </w:r>
    </w:p>
    <w:p w14:paraId="027AB75A" w14:textId="77777777" w:rsidR="00BC6473" w:rsidRDefault="00BC6473" w:rsidP="00BC6473">
      <w:pPr>
        <w:pStyle w:val="Textkomente"/>
      </w:pPr>
      <w:r>
        <w:rPr>
          <w:lang w:val="en-GB"/>
        </w:rPr>
        <w:t>In case after inspection, the equipment has been found not meeting the performance parameters stipulated in Annexure xx, point xx, the Supplier has accepted to correct such faults / deficiencies.</w:t>
      </w:r>
    </w:p>
    <w:p w14:paraId="38D8B690" w14:textId="77777777" w:rsidR="00BC6473" w:rsidRDefault="00BC6473" w:rsidP="00BC6473">
      <w:pPr>
        <w:pStyle w:val="Textkomente"/>
      </w:pPr>
      <w:r>
        <w:rPr>
          <w:lang w:val="en-GB"/>
        </w:rPr>
        <w:t>In case the Equipment / Integrated line has been found not meeting the performance parameters as stipulated in Annexure xx, point xx, after installation &amp; commissioning, in such case supplier will be given an opportunity to rectify such deficiency to ensure meeting the performance parameters.</w:t>
      </w:r>
    </w:p>
    <w:p w14:paraId="6CE07500" w14:textId="77777777" w:rsidR="00BC6473" w:rsidRDefault="00BC6473" w:rsidP="00BC6473">
      <w:pPr>
        <w:pStyle w:val="Textkomente"/>
      </w:pPr>
      <w:r>
        <w:rPr>
          <w:lang w:val="en-GB"/>
        </w:rPr>
        <w:t xml:space="preserve">If any rectification work is necessary, </w:t>
      </w:r>
      <w:r>
        <w:t xml:space="preserve">the Contractor </w:t>
      </w:r>
      <w:r>
        <w:rPr>
          <w:lang w:val="en-GB"/>
        </w:rPr>
        <w:t>shall inform the customer about the necessary rectification, the expected improvements and the rectification period. Such period shall be given with minimum 7 days’ notice.</w:t>
      </w:r>
    </w:p>
    <w:p w14:paraId="79F564CD" w14:textId="77777777" w:rsidR="00BC6473" w:rsidRDefault="00BC6473" w:rsidP="00BC6473">
      <w:pPr>
        <w:pStyle w:val="Textkomente"/>
      </w:pPr>
      <w:r>
        <w:rPr>
          <w:lang w:val="en-GB"/>
        </w:rPr>
        <w:t xml:space="preserve">As soon as the normal operating conditions have been reached, </w:t>
      </w:r>
      <w:r>
        <w:t xml:space="preserve">the Contractor </w:t>
      </w:r>
      <w:r>
        <w:rPr>
          <w:lang w:val="en-GB"/>
        </w:rPr>
        <w:t>shall notify the customer and start a performance test.</w:t>
      </w:r>
    </w:p>
    <w:p w14:paraId="56290A93" w14:textId="77777777" w:rsidR="00BC6473" w:rsidRDefault="00BC6473" w:rsidP="00BC6473">
      <w:pPr>
        <w:pStyle w:val="Textkomente"/>
      </w:pPr>
      <w:r>
        <w:t xml:space="preserve">the Contractor </w:t>
      </w:r>
      <w:r>
        <w:rPr>
          <w:lang w:val="en-GB"/>
        </w:rPr>
        <w:t xml:space="preserve">shall repeat the procedure (rectification work) until the contract object meets the performance warranties or </w:t>
      </w:r>
      <w:r>
        <w:t xml:space="preserve">the Contractor </w:t>
      </w:r>
      <w:r>
        <w:rPr>
          <w:lang w:val="en-GB"/>
        </w:rPr>
        <w:t>accepts the performance penalty as stated below:</w:t>
      </w:r>
    </w:p>
    <w:p w14:paraId="7F879E36" w14:textId="77777777" w:rsidR="00BC6473" w:rsidRDefault="00BC6473" w:rsidP="00BC6473">
      <w:pPr>
        <w:pStyle w:val="Textkomente"/>
      </w:pPr>
    </w:p>
    <w:p w14:paraId="10CD84A4" w14:textId="77777777" w:rsidR="00BC6473" w:rsidRDefault="00BC6473" w:rsidP="00BC6473">
      <w:pPr>
        <w:pStyle w:val="Textkomente"/>
      </w:pPr>
      <w:r>
        <w:rPr>
          <w:lang w:val="en-GB"/>
        </w:rPr>
        <w:t>Performance penalty: 0.25% OF TOTAL NET PRICE FOR EACH 1% SLOWER THAN WARRANTED PRODUCTION RATE DETAILED IN ANNEXURE xx, POINT xx. This includes.</w:t>
      </w:r>
    </w:p>
    <w:p w14:paraId="37664758" w14:textId="77777777" w:rsidR="00BC6473" w:rsidRDefault="00BC6473" w:rsidP="00BC6473">
      <w:pPr>
        <w:pStyle w:val="Textkomente"/>
      </w:pPr>
      <w:r>
        <w:rPr>
          <w:lang w:val="en-GB"/>
        </w:rPr>
        <w:t>UT, Peeling, Sawing and Packing, which must not reduce the capacity of the casting operation. Maximum penalty is 7,5%.</w:t>
      </w:r>
    </w:p>
    <w:p w14:paraId="69CBC48C" w14:textId="77777777" w:rsidR="00BC6473" w:rsidRDefault="00BC6473" w:rsidP="00BC6473">
      <w:pPr>
        <w:pStyle w:val="Textkomente"/>
      </w:pPr>
      <w:r>
        <w:rPr>
          <w:lang w:val="en-GB"/>
        </w:rPr>
        <w:t>5.         Delivery Penalty:</w:t>
      </w:r>
    </w:p>
    <w:p w14:paraId="494016EF" w14:textId="77777777" w:rsidR="00BC6473" w:rsidRDefault="00BC6473" w:rsidP="00BC6473">
      <w:pPr>
        <w:pStyle w:val="Textkomente"/>
      </w:pPr>
      <w:r>
        <w:rPr>
          <w:lang w:val="en-GB"/>
        </w:rPr>
        <w:t>In case of delay in delivery (delayed shipment of equipment), late penalty charge of 0.50% per week shall be charged by the customer, after 2-week grace period from due date, up to maximum of 7,5%.</w:t>
      </w:r>
    </w:p>
    <w:p w14:paraId="3ABCB421" w14:textId="77777777" w:rsidR="00BC6473" w:rsidRDefault="00BC6473" w:rsidP="00BC6473">
      <w:pPr>
        <w:pStyle w:val="Textkomente"/>
      </w:pPr>
      <w:r>
        <w:rPr>
          <w:lang w:val="en-GB"/>
        </w:rPr>
        <w:t>The penalty charges – as specified (performance warranty, cycle time, and delivery) shall be limited to a maximum of 12% of the total net price. Further claims in case of non-achievement of the cycle time as well as delay in delivery are excluded.</w:t>
      </w:r>
    </w:p>
    <w:p w14:paraId="74571FA4" w14:textId="77777777" w:rsidR="00BC6473" w:rsidRDefault="00BC6473" w:rsidP="00BC6473">
      <w:pPr>
        <w:pStyle w:val="Textkomente"/>
      </w:pPr>
      <w:r>
        <w:rPr>
          <w:lang w:val="en-GB"/>
        </w:rPr>
        <w:t>Further claims, which are not stipulated in the contract, are excluded.</w:t>
      </w:r>
    </w:p>
    <w:p w14:paraId="4D65C59F" w14:textId="77777777" w:rsidR="00BC6473" w:rsidRDefault="00BC6473" w:rsidP="00BC6473">
      <w:pPr>
        <w:pStyle w:val="Textkomente"/>
      </w:pPr>
    </w:p>
    <w:p w14:paraId="545B4618" w14:textId="77777777" w:rsidR="00BC6473" w:rsidRDefault="00BC6473" w:rsidP="00BC6473">
      <w:pPr>
        <w:pStyle w:val="Textkomente"/>
      </w:pPr>
      <w:r>
        <w:rPr>
          <w:lang w:val="en-GB"/>
        </w:rPr>
        <w:t xml:space="preserve">This penalty does not apply for delays caused by issues from customer, whether delayed due to installation delays, lack of parts or customer supplied tooling, lack of team members to run equipment, etc. Such delays may incur a delay of installation due to the availability of </w:t>
      </w:r>
      <w:r>
        <w:t xml:space="preserve">the Contractor </w:t>
      </w:r>
      <w:r>
        <w:rPr>
          <w:lang w:val="en-GB"/>
        </w:rPr>
        <w:t>to reschedule the necessary personnel.</w:t>
      </w:r>
    </w:p>
    <w:p w14:paraId="4C9CDEAF" w14:textId="77777777" w:rsidR="00BC6473" w:rsidRDefault="00BC6473" w:rsidP="00BC6473">
      <w:pPr>
        <w:pStyle w:val="Textkomente"/>
      </w:pPr>
    </w:p>
    <w:p w14:paraId="3917C2DB" w14:textId="77777777" w:rsidR="00BC6473" w:rsidRDefault="00BC6473" w:rsidP="00BC6473">
      <w:pPr>
        <w:pStyle w:val="Textkomente"/>
      </w:pPr>
    </w:p>
    <w:p w14:paraId="5F9B18E2" w14:textId="77777777" w:rsidR="00BC6473" w:rsidRDefault="00BC6473" w:rsidP="00BC6473">
      <w:pPr>
        <w:pStyle w:val="Textkomente"/>
      </w:pPr>
      <w:r>
        <w:rPr>
          <w:lang w:val="en-GB"/>
        </w:rPr>
        <w:t>Payment Terms:</w:t>
      </w:r>
    </w:p>
    <w:p w14:paraId="5C168153" w14:textId="77777777" w:rsidR="00BC6473" w:rsidRDefault="00BC6473" w:rsidP="00BC6473">
      <w:pPr>
        <w:pStyle w:val="Textkomente"/>
      </w:pPr>
    </w:p>
    <w:p w14:paraId="666C2438" w14:textId="77777777" w:rsidR="00BC6473" w:rsidRDefault="00BC6473" w:rsidP="00BC6473">
      <w:pPr>
        <w:pStyle w:val="Textkomente"/>
      </w:pPr>
      <w:r>
        <w:rPr>
          <w:lang w:val="en-GB"/>
        </w:rPr>
        <w:t>30%     Of the contract price as a down payment after placement of order, upon presentation of down payment invoice.</w:t>
      </w:r>
    </w:p>
    <w:p w14:paraId="5DB654BB" w14:textId="77777777" w:rsidR="00BC6473" w:rsidRDefault="00BC6473" w:rsidP="00BC6473">
      <w:pPr>
        <w:pStyle w:val="Textkomente"/>
      </w:pPr>
      <w:r>
        <w:rPr>
          <w:lang w:val="en-GB"/>
        </w:rPr>
        <w:t>20%     Of the contract price 4 months after placement of order, on presentation of invoice for milestone payment.</w:t>
      </w:r>
    </w:p>
    <w:p w14:paraId="36DD625A" w14:textId="77777777" w:rsidR="00BC6473" w:rsidRDefault="00BC6473" w:rsidP="00BC6473">
      <w:pPr>
        <w:pStyle w:val="Textkomente"/>
      </w:pPr>
      <w:r>
        <w:rPr>
          <w:lang w:val="en-GB"/>
        </w:rPr>
        <w:t>40%     Up to xx partial shipments, payment of the pro rata sums according to the breakdown of the price list chapter xx, against shipping documents, on presentation of invoices.</w:t>
      </w:r>
    </w:p>
    <w:p w14:paraId="6612D70F" w14:textId="77777777" w:rsidR="00BC6473" w:rsidRDefault="00BC6473" w:rsidP="00BC6473">
      <w:pPr>
        <w:pStyle w:val="Textkomente"/>
      </w:pPr>
      <w:r>
        <w:rPr>
          <w:lang w:val="en-GB"/>
        </w:rPr>
        <w:t>10%     Of the contract price on completion of commissioning or acceptance of the equipment, on presentation of invoice for final payment and the acceptance certificate signed by both parties, but no later than 6 months from shipment of the main equipment (date on transport documents of last main delivery or date on delivery note) if installation and/or commissioning and/or acceptance is delayed for reasons beyond Seller's control or not later than 30 days of the first cast certificate</w:t>
      </w:r>
    </w:p>
    <w:p w14:paraId="7BD13569" w14:textId="77777777" w:rsidR="00BC6473" w:rsidRDefault="00BC6473" w:rsidP="00BC6473">
      <w:pPr>
        <w:pStyle w:val="Textkomente"/>
      </w:pPr>
    </w:p>
    <w:p w14:paraId="23FAEA9E" w14:textId="77777777" w:rsidR="00BC6473" w:rsidRDefault="00BC6473" w:rsidP="00BC6473">
      <w:pPr>
        <w:pStyle w:val="Textkomente"/>
      </w:pPr>
    </w:p>
    <w:p w14:paraId="6C077168" w14:textId="77777777" w:rsidR="00BC6473" w:rsidRDefault="00BC6473" w:rsidP="00BC6473">
      <w:pPr>
        <w:pStyle w:val="Textkomente"/>
      </w:pPr>
      <w:r>
        <w:rPr>
          <w:lang w:val="en-GB"/>
        </w:rPr>
        <w:t xml:space="preserve">In case any of the first 2 milestone payments by the Buyer are not credited to </w:t>
      </w:r>
      <w:r>
        <w:t>the Contractorasd</w:t>
      </w:r>
      <w:r>
        <w:rPr>
          <w:lang w:val="en-GB"/>
        </w:rPr>
        <w:t xml:space="preserve">’s account within 30 days from date of invoice, as agreed above, </w:t>
      </w:r>
      <w:r>
        <w:t xml:space="preserve">the Contractor </w:t>
      </w:r>
      <w:r>
        <w:rPr>
          <w:lang w:val="en-GB"/>
        </w:rPr>
        <w:t>has the right to delay the execution of the order until full receipt of the payments.</w:t>
      </w:r>
    </w:p>
    <w:p w14:paraId="7496A3F4" w14:textId="77777777" w:rsidR="00BC6473" w:rsidRDefault="00BC6473" w:rsidP="00BC6473">
      <w:pPr>
        <w:pStyle w:val="Textkomente"/>
      </w:pPr>
      <w:r>
        <w:rPr>
          <w:lang w:val="en-GB"/>
        </w:rPr>
        <w:t>In this case, the agreed delivery time is extended equal to number of days of the delayed payment receipt.</w:t>
      </w:r>
    </w:p>
    <w:p w14:paraId="057497D2" w14:textId="77777777" w:rsidR="00BC6473" w:rsidRDefault="00BC6473" w:rsidP="00BC6473">
      <w:pPr>
        <w:pStyle w:val="Textkomente"/>
      </w:pPr>
      <w:r>
        <w:rPr>
          <w:lang w:val="en-GB"/>
        </w:rPr>
        <w:t xml:space="preserve">If customer is not able to take possession of any of the equipment when it is ready to ship, </w:t>
      </w:r>
      <w:r>
        <w:t xml:space="preserve">the Contractor </w:t>
      </w:r>
      <w:r>
        <w:rPr>
          <w:lang w:val="en-GB"/>
        </w:rPr>
        <w:t>will charge a reasonable surcharge for storage of equipment. If this amount exceeds 2 weeks, then the 40% payment will be required to be made.</w:t>
      </w:r>
    </w:p>
  </w:comment>
  <w:comment w:id="1655" w:author="AIB" w:date="2024-07-09T07:32:00Z" w:initials="AIB">
    <w:p w14:paraId="273CAB77" w14:textId="77777777" w:rsidR="008B2AD1" w:rsidRDefault="008B2AD1" w:rsidP="008B2AD1">
      <w:pPr>
        <w:pStyle w:val="Textkomente"/>
      </w:pPr>
      <w:r>
        <w:rPr>
          <w:rStyle w:val="Odkaznakoment"/>
        </w:rPr>
        <w:annotationRef/>
      </w:r>
      <w:r>
        <w:rPr>
          <w:b/>
          <w:bCs/>
        </w:rPr>
        <w:t>AIB:</w:t>
      </w:r>
      <w:r>
        <w:t xml:space="preserve"> Not acceptable. We must insist on the original wording.</w:t>
      </w:r>
    </w:p>
  </w:comment>
  <w:comment w:id="1656" w:author="AIB" w:date="2024-07-09T07:33:00Z" w:initials="AIB">
    <w:p w14:paraId="662CA5E2" w14:textId="77777777" w:rsidR="00D87188" w:rsidRDefault="00D87188" w:rsidP="00D87188">
      <w:pPr>
        <w:pStyle w:val="Textkomente"/>
      </w:pPr>
      <w:r>
        <w:rPr>
          <w:rStyle w:val="Odkaznakoment"/>
        </w:rPr>
        <w:annotationRef/>
      </w:r>
      <w:r>
        <w:rPr>
          <w:b/>
          <w:bCs/>
        </w:rPr>
        <w:t>Applicant:</w:t>
      </w:r>
    </w:p>
    <w:p w14:paraId="59E4BD05" w14:textId="77777777" w:rsidR="00D87188" w:rsidRDefault="00D87188" w:rsidP="00D87188">
      <w:pPr>
        <w:pStyle w:val="Textkomente"/>
      </w:pPr>
    </w:p>
    <w:p w14:paraId="37345490" w14:textId="77777777" w:rsidR="00D87188" w:rsidRDefault="00D87188" w:rsidP="00D87188">
      <w:pPr>
        <w:pStyle w:val="Textkomente"/>
      </w:pPr>
      <w:r>
        <w:t>Suggestion to minimize quantity of penalized milestones to the following:</w:t>
      </w:r>
    </w:p>
    <w:p w14:paraId="6D9CF9CB" w14:textId="77777777" w:rsidR="00D87188" w:rsidRDefault="00D87188" w:rsidP="00D87188">
      <w:pPr>
        <w:pStyle w:val="Textkomente"/>
      </w:pPr>
    </w:p>
    <w:p w14:paraId="3A27C6A6" w14:textId="77777777" w:rsidR="00D87188" w:rsidRDefault="00D87188" w:rsidP="00D87188">
      <w:pPr>
        <w:pStyle w:val="Textkomente"/>
      </w:pPr>
      <w:r>
        <w:t>-End of engineering and hand over of documents</w:t>
      </w:r>
      <w:r>
        <w:br/>
        <w:t>-Start of shipment of equipment</w:t>
      </w:r>
    </w:p>
    <w:p w14:paraId="22FCA958" w14:textId="77777777" w:rsidR="00D87188" w:rsidRDefault="00D87188" w:rsidP="00D87188">
      <w:pPr>
        <w:pStyle w:val="Textkomente"/>
      </w:pPr>
      <w:r>
        <w:t>-Start of hot-commissioning</w:t>
      </w:r>
    </w:p>
    <w:p w14:paraId="51F9630B" w14:textId="77777777" w:rsidR="00D87188" w:rsidRDefault="00D87188" w:rsidP="00D87188">
      <w:pPr>
        <w:pStyle w:val="Textkomente"/>
      </w:pPr>
    </w:p>
    <w:p w14:paraId="6759812C" w14:textId="77777777" w:rsidR="00D87188" w:rsidRDefault="00D87188" w:rsidP="00D87188">
      <w:pPr>
        <w:pStyle w:val="Textkomente"/>
      </w:pPr>
      <w:r>
        <w:t>Requested changes:</w:t>
      </w:r>
    </w:p>
    <w:p w14:paraId="6FBD6F91" w14:textId="77777777" w:rsidR="00D87188" w:rsidRDefault="00D87188" w:rsidP="00D87188">
      <w:pPr>
        <w:pStyle w:val="Textkomente"/>
      </w:pPr>
      <w:r>
        <w:t>Reduction to a maximum of 5 %</w:t>
      </w:r>
    </w:p>
    <w:p w14:paraId="516DEDCF" w14:textId="77777777" w:rsidR="00D87188" w:rsidRDefault="00D87188" w:rsidP="00D87188">
      <w:pPr>
        <w:pStyle w:val="Textkomente"/>
      </w:pPr>
      <w:r>
        <w:t>Grace period of 14 days</w:t>
      </w:r>
    </w:p>
    <w:p w14:paraId="306DD82D" w14:textId="77777777" w:rsidR="00D87188" w:rsidRDefault="00D87188" w:rsidP="00D87188">
      <w:pPr>
        <w:pStyle w:val="Textkomente"/>
      </w:pPr>
      <w:r>
        <w:t>0,3 % per week</w:t>
      </w:r>
    </w:p>
  </w:comment>
  <w:comment w:id="1657" w:author="AIB" w:date="2024-07-09T07:33:00Z" w:initials="AIB">
    <w:p w14:paraId="2A3988B1" w14:textId="77777777" w:rsidR="007D7094" w:rsidRDefault="007D7094" w:rsidP="007D7094">
      <w:pPr>
        <w:pStyle w:val="Textkomente"/>
      </w:pPr>
      <w:r>
        <w:rPr>
          <w:rStyle w:val="Odkaznakoment"/>
        </w:rPr>
        <w:annotationRef/>
      </w:r>
      <w:r>
        <w:rPr>
          <w:b/>
          <w:bCs/>
        </w:rPr>
        <w:t>AIB:</w:t>
      </w:r>
      <w:r>
        <w:t xml:space="preserve"> Not acceptable.</w:t>
      </w:r>
    </w:p>
  </w:comment>
  <w:comment w:id="1666" w:author="AIB" w:date="2024-07-09T07:35:00Z" w:initials="AIB">
    <w:p w14:paraId="280EE9F6" w14:textId="77777777" w:rsidR="00B96491" w:rsidRDefault="00B96491" w:rsidP="00B96491">
      <w:pPr>
        <w:pStyle w:val="Textkomente"/>
      </w:pPr>
      <w:r>
        <w:rPr>
          <w:rStyle w:val="Odkaznakoment"/>
        </w:rPr>
        <w:annotationRef/>
      </w:r>
      <w:r>
        <w:rPr>
          <w:b/>
          <w:bCs/>
        </w:rPr>
        <w:t xml:space="preserve">AIB: </w:t>
      </w:r>
      <w:r>
        <w:t>Ok, accepted. Limitations relating to individual types of the penalties were edited accordingly.</w:t>
      </w:r>
    </w:p>
  </w:comment>
  <w:comment w:id="1696" w:author="AIB" w:date="2024-07-09T07:42:00Z" w:initials="AIB">
    <w:p w14:paraId="7F81C805" w14:textId="77777777" w:rsidR="00FC623D" w:rsidRDefault="00FC623D" w:rsidP="00FC623D">
      <w:pPr>
        <w:pStyle w:val="Textkomente"/>
      </w:pPr>
      <w:r>
        <w:rPr>
          <w:rStyle w:val="Odkaznakoment"/>
        </w:rPr>
        <w:annotationRef/>
      </w:r>
      <w:r>
        <w:rPr>
          <w:b/>
          <w:bCs/>
        </w:rPr>
        <w:t>AIB:</w:t>
      </w:r>
      <w:r>
        <w:t xml:space="preserve"> Limitation added as indicated above.</w:t>
      </w:r>
    </w:p>
  </w:comment>
  <w:comment w:id="1703" w:author="AIB" w:date="2024-07-09T07:41:00Z" w:initials="AIB">
    <w:p w14:paraId="272848F3" w14:textId="2C372DA8" w:rsidR="00756709" w:rsidRDefault="00756709" w:rsidP="00756709">
      <w:pPr>
        <w:pStyle w:val="Textkomente"/>
      </w:pPr>
      <w:r>
        <w:rPr>
          <w:rStyle w:val="Odkaznakoment"/>
        </w:rPr>
        <w:annotationRef/>
      </w:r>
      <w:r>
        <w:rPr>
          <w:b/>
          <w:bCs/>
        </w:rPr>
        <w:t>AIB:</w:t>
      </w:r>
      <w:r>
        <w:t xml:space="preserve"> Added for avoidance of doubt.</w:t>
      </w:r>
    </w:p>
  </w:comment>
  <w:comment w:id="1708" w:author="AIB" w:date="2024-07-09T07:41:00Z" w:initials="AIB">
    <w:p w14:paraId="4F27D024" w14:textId="766762D7" w:rsidR="00857353" w:rsidRDefault="00857353" w:rsidP="00857353">
      <w:pPr>
        <w:pStyle w:val="Textkomente"/>
      </w:pPr>
      <w:r>
        <w:rPr>
          <w:rStyle w:val="Odkaznakoment"/>
        </w:rPr>
        <w:annotationRef/>
      </w:r>
      <w:r>
        <w:rPr>
          <w:b/>
          <w:bCs/>
        </w:rPr>
        <w:t>AIB:</w:t>
      </w:r>
      <w:r>
        <w:t xml:space="preserve"> Accepted.</w:t>
      </w:r>
    </w:p>
  </w:comment>
  <w:comment w:id="1718" w:author="AIB" w:date="2024-07-09T07:43:00Z" w:initials="AIB">
    <w:p w14:paraId="5A105CFB" w14:textId="77777777" w:rsidR="0093531E" w:rsidRDefault="0093531E" w:rsidP="0093531E">
      <w:pPr>
        <w:pStyle w:val="Textkomente"/>
      </w:pPr>
      <w:r>
        <w:rPr>
          <w:rStyle w:val="Odkaznakoment"/>
        </w:rPr>
        <w:annotationRef/>
      </w:r>
      <w:r>
        <w:rPr>
          <w:b/>
          <w:bCs/>
        </w:rPr>
        <w:t>AIB:</w:t>
      </w:r>
      <w:r>
        <w:t xml:space="preserve"> Accepted in modified compromise wording.</w:t>
      </w:r>
    </w:p>
  </w:comment>
  <w:comment w:id="1734" w:author="AIB" w:date="2024-07-09T07:43:00Z" w:initials="AIB">
    <w:p w14:paraId="4CC80A3A" w14:textId="77777777" w:rsidR="00252FD7" w:rsidRDefault="00252FD7" w:rsidP="00252FD7">
      <w:pPr>
        <w:pStyle w:val="Textkomente"/>
      </w:pPr>
      <w:r>
        <w:rPr>
          <w:rStyle w:val="Odkaznakoment"/>
        </w:rPr>
        <w:annotationRef/>
      </w:r>
      <w:r>
        <w:rPr>
          <w:b/>
          <w:bCs/>
        </w:rPr>
        <w:t>AIB:</w:t>
      </w:r>
      <w:r>
        <w:t xml:space="preserve"> Accepted in modified wording.</w:t>
      </w:r>
    </w:p>
  </w:comment>
  <w:comment w:id="1768" w:author="AIB" w:date="2024-07-09T07:44:00Z" w:initials="AIB">
    <w:p w14:paraId="518BC3DA" w14:textId="77777777" w:rsidR="00553DC8" w:rsidRDefault="00553DC8" w:rsidP="00553DC8">
      <w:pPr>
        <w:pStyle w:val="Textkomente"/>
      </w:pPr>
      <w:r>
        <w:rPr>
          <w:rStyle w:val="Odkaznakoment"/>
        </w:rPr>
        <w:annotationRef/>
      </w:r>
      <w:r>
        <w:rPr>
          <w:b/>
          <w:bCs/>
        </w:rPr>
        <w:t>AIB:</w:t>
      </w:r>
      <w:r>
        <w:t xml:space="preserve"> Added for avoidance of doubt and in relation to added Clause 37.12 above.</w:t>
      </w:r>
    </w:p>
  </w:comment>
  <w:comment w:id="1785" w:author="AIB" w:date="2024-07-09T07:47:00Z" w:initials="AIB">
    <w:p w14:paraId="198FB5EC" w14:textId="77777777" w:rsidR="00743A8B" w:rsidRDefault="00743A8B" w:rsidP="00743A8B">
      <w:pPr>
        <w:pStyle w:val="Textkomente"/>
      </w:pPr>
      <w:r>
        <w:rPr>
          <w:rStyle w:val="Odkaznakoment"/>
        </w:rPr>
        <w:annotationRef/>
      </w:r>
      <w:r>
        <w:rPr>
          <w:b/>
          <w:bCs/>
        </w:rPr>
        <w:t xml:space="preserve">AIB: </w:t>
      </w:r>
      <w:r>
        <w:t>Ok, accepted.</w:t>
      </w:r>
    </w:p>
  </w:comment>
  <w:comment w:id="1796" w:author="AIB" w:date="2024-07-09T07:48:00Z" w:initials="AIB">
    <w:p w14:paraId="2273ABEF" w14:textId="77777777" w:rsidR="00A14CC4" w:rsidRDefault="00A14CC4" w:rsidP="00A14CC4">
      <w:pPr>
        <w:pStyle w:val="Textkomente"/>
      </w:pPr>
      <w:r>
        <w:rPr>
          <w:rStyle w:val="Odkaznakoment"/>
        </w:rPr>
        <w:annotationRef/>
      </w:r>
      <w:r>
        <w:rPr>
          <w:b/>
          <w:bCs/>
        </w:rPr>
        <w:t>AIB:</w:t>
      </w:r>
      <w:r>
        <w:t xml:space="preserve"> Acceptable at a compromise of 30%.</w:t>
      </w:r>
    </w:p>
  </w:comment>
  <w:comment w:id="1801" w:author="AIB" w:date="2024-07-09T07:50:00Z" w:initials="AIB">
    <w:p w14:paraId="3D48CCBD" w14:textId="77777777" w:rsidR="00272C5F" w:rsidRDefault="00272C5F" w:rsidP="00272C5F">
      <w:pPr>
        <w:pStyle w:val="Textkomente"/>
      </w:pPr>
      <w:r>
        <w:rPr>
          <w:rStyle w:val="Odkaznakoment"/>
        </w:rPr>
        <w:annotationRef/>
      </w:r>
      <w:r>
        <w:rPr>
          <w:b/>
          <w:bCs/>
        </w:rPr>
        <w:t>AIB:</w:t>
      </w:r>
      <w:r>
        <w:t xml:space="preserve"> As for the further proposed editing by the Applicant:</w:t>
      </w:r>
    </w:p>
    <w:p w14:paraId="2CE339F7" w14:textId="77777777" w:rsidR="00272C5F" w:rsidRDefault="00272C5F" w:rsidP="00272C5F">
      <w:pPr>
        <w:pStyle w:val="Textkomente"/>
      </w:pPr>
    </w:p>
    <w:p w14:paraId="24338143" w14:textId="77777777" w:rsidR="00272C5F" w:rsidRDefault="00272C5F" w:rsidP="00272C5F">
      <w:pPr>
        <w:pStyle w:val="Textkomente"/>
      </w:pPr>
      <w:r>
        <w:t>„</w:t>
      </w:r>
      <w:r>
        <w:rPr>
          <w:i/>
          <w:iCs/>
        </w:rPr>
        <w:t>(d) if the Customer does not timely implement any contractually agreed prerequisite, which is necessary for the Contractor to fulfil its contractual obligations, such as but not limited to providing any deliverables which are in the Customer’s scope of supply,</w:t>
      </w:r>
      <w:r>
        <w:t>“</w:t>
      </w:r>
    </w:p>
    <w:p w14:paraId="66F2BA95" w14:textId="77777777" w:rsidR="00272C5F" w:rsidRDefault="00272C5F" w:rsidP="00272C5F">
      <w:pPr>
        <w:pStyle w:val="Textkomente"/>
      </w:pPr>
    </w:p>
    <w:p w14:paraId="5DBFB268" w14:textId="77777777" w:rsidR="00272C5F" w:rsidRDefault="00272C5F" w:rsidP="00272C5F">
      <w:pPr>
        <w:pStyle w:val="Textkomente"/>
      </w:pPr>
      <w:r>
        <w:t>Rejected as it is too vague</w:t>
      </w:r>
    </w:p>
  </w:comment>
  <w:comment w:id="1806" w:author="AIB" w:date="2024-07-09T07:50:00Z" w:initials="AIB">
    <w:p w14:paraId="57F161A8" w14:textId="77777777" w:rsidR="003E44ED" w:rsidRDefault="003E44ED" w:rsidP="003E44ED">
      <w:pPr>
        <w:pStyle w:val="Textkomente"/>
      </w:pPr>
      <w:r>
        <w:rPr>
          <w:rStyle w:val="Odkaznakoment"/>
        </w:rPr>
        <w:annotationRef/>
      </w:r>
      <w:r>
        <w:rPr>
          <w:b/>
          <w:bCs/>
        </w:rPr>
        <w:t>AIB:</w:t>
      </w:r>
      <w:r>
        <w:t xml:space="preserve"> Accepted in modified wording.</w:t>
      </w:r>
    </w:p>
  </w:comment>
  <w:comment w:id="1833" w:author="AIB" w:date="2024-07-09T07:51:00Z" w:initials="AIB">
    <w:p w14:paraId="7B0534A2" w14:textId="77777777" w:rsidR="00490484" w:rsidRDefault="00490484" w:rsidP="00490484">
      <w:pPr>
        <w:pStyle w:val="Textkomente"/>
      </w:pPr>
      <w:r>
        <w:rPr>
          <w:rStyle w:val="Odkaznakoment"/>
        </w:rPr>
        <w:annotationRef/>
      </w:r>
      <w:r>
        <w:rPr>
          <w:b/>
          <w:bCs/>
          <w:lang w:val="en-GB"/>
        </w:rPr>
        <w:t>AIB:</w:t>
      </w:r>
      <w:r>
        <w:rPr>
          <w:lang w:val="en-GB"/>
        </w:rPr>
        <w:t xml:space="preserve"> Returned back, we must insist on the original wording.</w:t>
      </w:r>
    </w:p>
  </w:comment>
  <w:comment w:id="1834" w:author="AIB" w:date="2024-07-09T07:55:00Z" w:initials="AIB">
    <w:p w14:paraId="4305A0C4" w14:textId="77777777" w:rsidR="00124EC6" w:rsidRDefault="00124EC6" w:rsidP="00124EC6">
      <w:pPr>
        <w:pStyle w:val="Textkomente"/>
      </w:pPr>
      <w:r>
        <w:rPr>
          <w:rStyle w:val="Odkaznakoment"/>
        </w:rPr>
        <w:annotationRef/>
      </w:r>
      <w:r>
        <w:rPr>
          <w:b/>
          <w:bCs/>
          <w:lang w:val="en-GB"/>
        </w:rPr>
        <w:t>AIB:</w:t>
      </w:r>
      <w:r>
        <w:rPr>
          <w:lang w:val="en-GB"/>
        </w:rPr>
        <w:t xml:space="preserve"> </w:t>
      </w:r>
      <w:r>
        <w:t>OK, accepted.</w:t>
      </w:r>
    </w:p>
  </w:comment>
  <w:comment w:id="1863" w:author="AIB" w:date="2024-07-09T07:56:00Z" w:initials="AIB">
    <w:p w14:paraId="11280757" w14:textId="77777777" w:rsidR="00E21C83" w:rsidRDefault="00E21C83" w:rsidP="00E21C83">
      <w:pPr>
        <w:pStyle w:val="Textkomente"/>
      </w:pPr>
      <w:r>
        <w:rPr>
          <w:rStyle w:val="Odkaznakoment"/>
        </w:rPr>
        <w:annotationRef/>
      </w:r>
      <w:r>
        <w:rPr>
          <w:b/>
          <w:bCs/>
        </w:rPr>
        <w:t>AIB:</w:t>
      </w:r>
      <w:r>
        <w:t xml:space="preserve"> Proposed change not acceptable. The Contract shall be concluded on the basis of the tender procedure held in accordance with applicaple Czech laws and with Czech public budget subsidies. It is necessary that the applicable law is Czech with the place of jurisdiction being Prague.</w:t>
      </w:r>
    </w:p>
  </w:comment>
  <w:comment w:id="1880" w:author="AIB" w:date="2024-07-09T07:57:00Z" w:initials="AIB">
    <w:p w14:paraId="3D31E856" w14:textId="77777777" w:rsidR="00E5198A" w:rsidRDefault="00E5198A" w:rsidP="00E5198A">
      <w:pPr>
        <w:pStyle w:val="Textkomente"/>
      </w:pPr>
      <w:r>
        <w:rPr>
          <w:rStyle w:val="Odkaznakoment"/>
        </w:rPr>
        <w:annotationRef/>
      </w:r>
      <w:r>
        <w:rPr>
          <w:b/>
          <w:bCs/>
        </w:rPr>
        <w:t>Applicant:</w:t>
      </w:r>
    </w:p>
    <w:p w14:paraId="3EAAF3C6" w14:textId="77777777" w:rsidR="00E5198A" w:rsidRDefault="00E5198A" w:rsidP="00E5198A">
      <w:pPr>
        <w:pStyle w:val="Textkomente"/>
      </w:pPr>
    </w:p>
    <w:p w14:paraId="4CF6FD02" w14:textId="77777777" w:rsidR="00E5198A" w:rsidRDefault="00E5198A" w:rsidP="00E5198A">
      <w:pPr>
        <w:pStyle w:val="Textkomente"/>
      </w:pPr>
      <w:r>
        <w:t>We propose an applicable law which is neiter Czech nor Austrian, e.g. Swiss law or German law.</w:t>
      </w:r>
    </w:p>
  </w:comment>
  <w:comment w:id="1881" w:author="AIB" w:date="2024-07-09T07:57:00Z" w:initials="AIB">
    <w:p w14:paraId="6F8A007A" w14:textId="77777777" w:rsidR="00D11B5E" w:rsidRDefault="00D11B5E" w:rsidP="00D11B5E">
      <w:pPr>
        <w:pStyle w:val="Textkomente"/>
      </w:pPr>
      <w:r>
        <w:rPr>
          <w:rStyle w:val="Odkaznakoment"/>
        </w:rPr>
        <w:annotationRef/>
      </w:r>
      <w:r>
        <w:rPr>
          <w:b/>
          <w:bCs/>
        </w:rPr>
        <w:t>AIB:</w:t>
      </w:r>
      <w:r>
        <w:t xml:space="preserve"> Not acceptable. The Contract shall be concluded on the basis of the tender procedure held in accordance with applicaple Czech laws and with Czech public budget subsidies. It is necessary that the applicable law is Czech with the place of jurisdiction being Prague.</w:t>
      </w:r>
    </w:p>
  </w:comment>
  <w:comment w:id="1883" w:author="AIB" w:date="2024-07-09T07:57:00Z" w:initials="AIB">
    <w:p w14:paraId="428057F2" w14:textId="77777777" w:rsidR="00AF1D7F" w:rsidRDefault="00AF1D7F" w:rsidP="00AF1D7F">
      <w:pPr>
        <w:pStyle w:val="Textkomente"/>
      </w:pPr>
      <w:r>
        <w:rPr>
          <w:rStyle w:val="Odkaznakoment"/>
        </w:rPr>
        <w:annotationRef/>
      </w:r>
      <w:r>
        <w:rPr>
          <w:b/>
          <w:bCs/>
        </w:rPr>
        <w:t xml:space="preserve">AIB: </w:t>
      </w:r>
      <w:r>
        <w:t>Ok, accepted in modified wording.</w:t>
      </w:r>
    </w:p>
  </w:comment>
  <w:comment w:id="1896" w:author="AIB" w:date="2024-07-09T07:58:00Z" w:initials="AIB">
    <w:p w14:paraId="49122145"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97" w:author="AIB" w:date="2024-07-09T07:59:00Z" w:initials="AIB">
    <w:p w14:paraId="49F3C1B1"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98" w:author="AIB" w:date="2024-07-09T07:59:00Z" w:initials="AIB">
    <w:p w14:paraId="5A5FCED9"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99" w:author="AIB" w:date="2024-07-09T07:59:00Z" w:initials="AIB">
    <w:p w14:paraId="4A7D09B4"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906" w:author="AIB" w:date="2024-07-09T08:00:00Z" w:initials="AIB">
    <w:p w14:paraId="70D41815" w14:textId="77777777" w:rsidR="00F04BE9" w:rsidRDefault="00F04BE9" w:rsidP="00F04BE9">
      <w:pPr>
        <w:pStyle w:val="Textkomente"/>
      </w:pPr>
      <w:r>
        <w:rPr>
          <w:rStyle w:val="Odkaznakoment"/>
        </w:rPr>
        <w:annotationRef/>
      </w:r>
      <w:r>
        <w:rPr>
          <w:b/>
          <w:bCs/>
          <w:lang w:val="en-GB"/>
        </w:rPr>
        <w:t>AIB:</w:t>
      </w:r>
      <w:r>
        <w:rPr>
          <w:lang w:val="en-GB"/>
        </w:rPr>
        <w:t xml:space="preserve"> </w:t>
      </w:r>
      <w:r>
        <w:t>Milestone deadline changed to fixed term taking into consideration requested pro-rata payments of respective payment milestone above.</w:t>
      </w:r>
    </w:p>
  </w:comment>
  <w:comment w:id="1974" w:author="AIB" w:date="2024-07-09T08:01:00Z" w:initials="AIB">
    <w:p w14:paraId="1983AEF5" w14:textId="77777777" w:rsidR="002D70FE" w:rsidRDefault="002D70FE" w:rsidP="002D70FE">
      <w:pPr>
        <w:pStyle w:val="Textkomente"/>
      </w:pPr>
      <w:r>
        <w:rPr>
          <w:rStyle w:val="Odkaznakoment"/>
        </w:rPr>
        <w:annotationRef/>
      </w:r>
      <w:r>
        <w:rPr>
          <w:b/>
          <w:bCs/>
        </w:rPr>
        <w:t>Applicant:</w:t>
      </w:r>
    </w:p>
    <w:p w14:paraId="6BDBAF17" w14:textId="77777777" w:rsidR="002D70FE" w:rsidRDefault="002D70FE" w:rsidP="002D70FE">
      <w:pPr>
        <w:pStyle w:val="Textkomente"/>
      </w:pPr>
    </w:p>
    <w:p w14:paraId="4E31C17F" w14:textId="77777777" w:rsidR="002D70FE" w:rsidRDefault="002D70FE" w:rsidP="002D70FE">
      <w:pPr>
        <w:pStyle w:val="Textkomente"/>
      </w:pPr>
      <w:r>
        <w:t>Training on assembly? Why?</w:t>
      </w:r>
    </w:p>
  </w:comment>
  <w:comment w:id="1975" w:author="AIB" w:date="2024-07-09T08:01:00Z" w:initials="AIB">
    <w:p w14:paraId="075BD6EE" w14:textId="77777777" w:rsidR="005C3784" w:rsidRDefault="005C3784" w:rsidP="005C3784">
      <w:pPr>
        <w:pStyle w:val="Textkomente"/>
      </w:pPr>
      <w:r>
        <w:rPr>
          <w:rStyle w:val="Odkaznakoment"/>
        </w:rPr>
        <w:annotationRef/>
      </w:r>
      <w:r>
        <w:rPr>
          <w:b/>
          <w:bCs/>
        </w:rPr>
        <w:t xml:space="preserve">AIB: </w:t>
      </w:r>
      <w:r>
        <w:t>Edited accordingly to avoid doubts.</w:t>
      </w:r>
    </w:p>
  </w:comment>
  <w:comment w:id="2106" w:author="AIB" w:date="2024-07-09T08:02:00Z" w:initials="AIB">
    <w:p w14:paraId="1D2BC4B6" w14:textId="77777777" w:rsidR="00B035F8" w:rsidRDefault="00B035F8" w:rsidP="00B035F8">
      <w:pPr>
        <w:pStyle w:val="Textkomente"/>
      </w:pPr>
      <w:r>
        <w:rPr>
          <w:rStyle w:val="Odkaznakoment"/>
        </w:rPr>
        <w:annotationRef/>
      </w:r>
      <w:r>
        <w:rPr>
          <w:b/>
          <w:bCs/>
        </w:rPr>
        <w:t>Applicant:</w:t>
      </w:r>
    </w:p>
    <w:p w14:paraId="332628F3" w14:textId="77777777" w:rsidR="00B035F8" w:rsidRDefault="00B035F8" w:rsidP="00B035F8">
      <w:pPr>
        <w:pStyle w:val="Textkomente"/>
      </w:pPr>
    </w:p>
    <w:p w14:paraId="2EC5FB05" w14:textId="77777777" w:rsidR="00B035F8" w:rsidRDefault="00B035F8" w:rsidP="00B035F8">
      <w:pPr>
        <w:pStyle w:val="Textkomente"/>
      </w:pPr>
      <w:r>
        <w:t>This cannot be a guaranteed value as the actual launder length is not even known at this time and with our system the amount of liquid aluminium in the launders depends on the respective diameters to be cast.</w:t>
      </w:r>
    </w:p>
  </w:comment>
  <w:comment w:id="2107" w:author="AIB" w:date="2024-07-09T08:03:00Z" w:initials="AIB">
    <w:p w14:paraId="31CF219A" w14:textId="77777777" w:rsidR="004A0FE1" w:rsidRDefault="004A0FE1" w:rsidP="004A0FE1">
      <w:pPr>
        <w:pStyle w:val="Textkomente"/>
      </w:pPr>
      <w:r>
        <w:rPr>
          <w:rStyle w:val="Odkaznakoment"/>
        </w:rPr>
        <w:annotationRef/>
      </w:r>
      <w:r>
        <w:rPr>
          <w:b/>
          <w:bCs/>
        </w:rPr>
        <w:t xml:space="preserve">AIB: </w:t>
      </w:r>
      <w:r>
        <w:t>The contractor should calculate consumption of eletricity for one meter of launders. In this case is not relevant the total length of launder system.</w:t>
      </w:r>
    </w:p>
  </w:comment>
  <w:comment w:id="2111" w:author="AIB" w:date="2024-07-09T08:04:00Z" w:initials="AIB">
    <w:p w14:paraId="52EBF599" w14:textId="77777777" w:rsidR="00026546" w:rsidRDefault="00026546" w:rsidP="00026546">
      <w:pPr>
        <w:pStyle w:val="Textkomente"/>
      </w:pPr>
      <w:r>
        <w:rPr>
          <w:rStyle w:val="Odkaznakoment"/>
        </w:rPr>
        <w:annotationRef/>
      </w:r>
      <w:r>
        <w:rPr>
          <w:b/>
          <w:bCs/>
        </w:rPr>
        <w:t>Applicant:</w:t>
      </w:r>
    </w:p>
    <w:p w14:paraId="4139D0D0" w14:textId="77777777" w:rsidR="00026546" w:rsidRDefault="00026546" w:rsidP="00026546">
      <w:pPr>
        <w:pStyle w:val="Textkomente"/>
      </w:pPr>
    </w:p>
    <w:p w14:paraId="03A1D82B" w14:textId="77777777" w:rsidR="00026546" w:rsidRDefault="00026546" w:rsidP="00026546">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2112" w:author="AIB" w:date="2024-07-09T08:04:00Z" w:initials="AIB">
    <w:p w14:paraId="6B2BAEB3" w14:textId="77777777" w:rsidR="00994510" w:rsidRDefault="00994510" w:rsidP="00994510">
      <w:pPr>
        <w:pStyle w:val="Textkomente"/>
      </w:pPr>
      <w:r>
        <w:rPr>
          <w:rStyle w:val="Odkaznakoment"/>
        </w:rPr>
        <w:annotationRef/>
      </w:r>
      <w:r>
        <w:rPr>
          <w:b/>
          <w:bCs/>
        </w:rPr>
        <w:t xml:space="preserve">AIB: </w:t>
      </w:r>
      <w:r>
        <w:t>Total scrap should not exceed the values from Table 6. This calculation of total scrap is done for the production volume of 25 000 tons (final product) per year.</w:t>
      </w:r>
    </w:p>
    <w:p w14:paraId="43589EDB" w14:textId="77777777" w:rsidR="00994510" w:rsidRDefault="00994510" w:rsidP="00994510">
      <w:pPr>
        <w:pStyle w:val="Textkomente"/>
      </w:pPr>
      <w:r>
        <w:t>Contractor is in duty of training and preparation of instructions for operation and maintenance team.</w:t>
      </w:r>
    </w:p>
  </w:comment>
  <w:comment w:id="2113" w:author="AIB" w:date="2024-07-09T08:05:00Z" w:initials="AIB">
    <w:p w14:paraId="335A8231" w14:textId="77777777" w:rsidR="00E82D3E" w:rsidRDefault="00E82D3E" w:rsidP="00E82D3E">
      <w:pPr>
        <w:pStyle w:val="Textkomente"/>
      </w:pPr>
      <w:r>
        <w:rPr>
          <w:rStyle w:val="Odkaznakoment"/>
        </w:rPr>
        <w:annotationRef/>
      </w:r>
      <w:r>
        <w:rPr>
          <w:b/>
          <w:bCs/>
        </w:rPr>
        <w:t>Applicant:</w:t>
      </w:r>
    </w:p>
    <w:p w14:paraId="32415FBA" w14:textId="77777777" w:rsidR="00E82D3E" w:rsidRDefault="00E82D3E" w:rsidP="00E82D3E">
      <w:pPr>
        <w:pStyle w:val="Textkomente"/>
      </w:pPr>
    </w:p>
    <w:p w14:paraId="26EFFD6E" w14:textId="77777777" w:rsidR="00E82D3E" w:rsidRDefault="00E82D3E" w:rsidP="00E82D3E">
      <w:pPr>
        <w:pStyle w:val="Textkomente"/>
      </w:pPr>
      <w:r>
        <w:t>As filter and degassers are prescribed by AL INVEST, we only guarantee the values for which the suppliers of these units also guarantee.</w:t>
      </w:r>
    </w:p>
  </w:comment>
  <w:comment w:id="2114" w:author="AIB" w:date="2024-07-09T08:05:00Z" w:initials="AIB">
    <w:p w14:paraId="0CC2779B" w14:textId="77777777" w:rsidR="00900FA6" w:rsidRDefault="00900FA6" w:rsidP="00900FA6">
      <w:pPr>
        <w:pStyle w:val="Textkomente"/>
      </w:pPr>
      <w:r>
        <w:rPr>
          <w:rStyle w:val="Odkaznakoment"/>
        </w:rPr>
        <w:annotationRef/>
      </w:r>
      <w:r>
        <w:rPr>
          <w:b/>
          <w:bCs/>
        </w:rPr>
        <w:t xml:space="preserve">AIB: </w:t>
      </w:r>
      <w:r>
        <w:t>There is not prescribed technology. AIB is defining „best available technology“. But in general AIB accepts your comment provided that the guarantees of suppliers of filter/degasser will meet the stipulated requirements.</w:t>
      </w:r>
    </w:p>
  </w:comment>
  <w:comment w:id="2115" w:author="AIB" w:date="2024-07-09T08:05:00Z" w:initials="AIB">
    <w:p w14:paraId="0A0FBC56" w14:textId="77777777" w:rsidR="00485FAE" w:rsidRDefault="00485FAE" w:rsidP="00485FAE">
      <w:pPr>
        <w:pStyle w:val="Textkomente"/>
      </w:pPr>
      <w:r>
        <w:rPr>
          <w:rStyle w:val="Odkaznakoment"/>
        </w:rPr>
        <w:annotationRef/>
      </w:r>
      <w:r>
        <w:rPr>
          <w:b/>
          <w:bCs/>
        </w:rPr>
        <w:t>Applicant:</w:t>
      </w:r>
    </w:p>
    <w:p w14:paraId="18B8E950" w14:textId="77777777" w:rsidR="00485FAE" w:rsidRDefault="00485FAE" w:rsidP="00485FAE">
      <w:pPr>
        <w:pStyle w:val="Textkomente"/>
      </w:pPr>
    </w:p>
    <w:p w14:paraId="6D59BF3A" w14:textId="77777777" w:rsidR="00485FAE" w:rsidRDefault="00485FAE" w:rsidP="00485FAE">
      <w:pPr>
        <w:pStyle w:val="Textkomente"/>
      </w:pPr>
      <w:r>
        <w:t>This cannot be a guaranteed value as the actual launder length is not even known at this time and with our system the amount of liquid aluminium in the launder depends on the respective diameters to be cast.</w:t>
      </w:r>
    </w:p>
  </w:comment>
  <w:comment w:id="2116" w:author="AIB" w:date="2024-07-09T08:05:00Z" w:initials="AIB">
    <w:p w14:paraId="6E1F7831" w14:textId="77777777" w:rsidR="002C6C9F" w:rsidRDefault="002C6C9F" w:rsidP="002C6C9F">
      <w:pPr>
        <w:pStyle w:val="Textkomente"/>
      </w:pPr>
      <w:r>
        <w:rPr>
          <w:rStyle w:val="Odkaznakoment"/>
        </w:rPr>
        <w:annotationRef/>
      </w:r>
      <w:r>
        <w:rPr>
          <w:b/>
          <w:bCs/>
        </w:rPr>
        <w:t xml:space="preserve">AIB: </w:t>
      </w:r>
      <w:r>
        <w:t>Temperature gradient of the melt between T.O.P. of casting furnace and the moulds should be as low as possible (to not overheat the melt in the casting funace). The Contractor should provide proposal of launder system to achieve temperature gradient of 20°C at maximum.</w:t>
      </w:r>
    </w:p>
  </w:comment>
  <w:comment w:id="2117" w:author="AIB" w:date="2024-07-09T08:06:00Z" w:initials="AIB">
    <w:p w14:paraId="0BB4BA5C" w14:textId="77777777" w:rsidR="004136A4" w:rsidRDefault="004136A4" w:rsidP="004136A4">
      <w:pPr>
        <w:pStyle w:val="Textkomente"/>
      </w:pPr>
      <w:r>
        <w:rPr>
          <w:rStyle w:val="Odkaznakoment"/>
        </w:rPr>
        <w:annotationRef/>
      </w:r>
      <w:r>
        <w:rPr>
          <w:b/>
          <w:bCs/>
        </w:rPr>
        <w:t>Applicant:</w:t>
      </w:r>
    </w:p>
    <w:p w14:paraId="2F5E1232" w14:textId="77777777" w:rsidR="004136A4" w:rsidRDefault="004136A4" w:rsidP="004136A4">
      <w:pPr>
        <w:pStyle w:val="Textkomente"/>
      </w:pPr>
    </w:p>
    <w:p w14:paraId="0099AC17" w14:textId="77777777" w:rsidR="004136A4" w:rsidRDefault="004136A4" w:rsidP="004136A4">
      <w:pPr>
        <w:pStyle w:val="Textkomente"/>
      </w:pPr>
      <w:r>
        <w:t>That cannot be a warantee value. The 5° C are irrelevant in our system.</w:t>
      </w:r>
    </w:p>
  </w:comment>
  <w:comment w:id="2118" w:author="AIB" w:date="2024-07-09T08:06:00Z" w:initials="AIB">
    <w:p w14:paraId="00A7FAF0" w14:textId="77777777" w:rsidR="007702C9" w:rsidRDefault="007702C9" w:rsidP="007702C9">
      <w:pPr>
        <w:pStyle w:val="Textkomente"/>
      </w:pPr>
      <w:r>
        <w:rPr>
          <w:rStyle w:val="Odkaznakoment"/>
        </w:rPr>
        <w:annotationRef/>
      </w:r>
      <w:r>
        <w:rPr>
          <w:b/>
          <w:bCs/>
        </w:rPr>
        <w:t xml:space="preserve">AIB: </w:t>
      </w:r>
      <w:r>
        <w:t>Design shall ensure minimum temperature difference within the tundish between center to outer strands.</w:t>
      </w:r>
    </w:p>
  </w:comment>
  <w:comment w:id="2119" w:author="AIB" w:date="2024-07-09T08:06:00Z" w:initials="AIB">
    <w:p w14:paraId="329A73E8" w14:textId="77777777" w:rsidR="00E34545" w:rsidRDefault="00E34545" w:rsidP="00E34545">
      <w:pPr>
        <w:pStyle w:val="Textkomente"/>
      </w:pPr>
      <w:r>
        <w:rPr>
          <w:rStyle w:val="Odkaznakoment"/>
        </w:rPr>
        <w:annotationRef/>
      </w:r>
      <w:r>
        <w:t>As the degassers are prescribed by AL INVEST, we only guarantee the values for which the suppliers of these units also warantee.</w:t>
      </w:r>
    </w:p>
  </w:comment>
  <w:comment w:id="2120" w:author="AIB" w:date="2024-07-09T08:06:00Z" w:initials="AIB">
    <w:p w14:paraId="686AE2EE" w14:textId="77777777" w:rsidR="00BF428D" w:rsidRDefault="00BF428D" w:rsidP="00BF428D">
      <w:pPr>
        <w:pStyle w:val="Textkomente"/>
      </w:pPr>
      <w:r>
        <w:rPr>
          <w:rStyle w:val="Odkaznakoment"/>
        </w:rPr>
        <w:annotationRef/>
      </w:r>
      <w:r>
        <w:rPr>
          <w:b/>
          <w:bCs/>
        </w:rPr>
        <w:t>AIB:</w:t>
      </w:r>
      <w:r>
        <w:t xml:space="preserve"> Please see our comment above.</w:t>
      </w:r>
    </w:p>
  </w:comment>
  <w:comment w:id="2134" w:author="AIB" w:date="2024-07-09T08:07:00Z" w:initials="AIB">
    <w:p w14:paraId="00D286F7" w14:textId="77777777" w:rsidR="00E40341" w:rsidRDefault="001A1BCE" w:rsidP="00E40341">
      <w:pPr>
        <w:pStyle w:val="Textkomente"/>
      </w:pPr>
      <w:r>
        <w:rPr>
          <w:rStyle w:val="Odkaznakoment"/>
        </w:rPr>
        <w:annotationRef/>
      </w:r>
      <w:r w:rsidR="00E40341">
        <w:rPr>
          <w:b/>
          <w:bCs/>
        </w:rPr>
        <w:t>Applicant:</w:t>
      </w:r>
    </w:p>
    <w:p w14:paraId="27905E2A" w14:textId="77777777" w:rsidR="00E40341" w:rsidRDefault="00E40341" w:rsidP="00E40341">
      <w:pPr>
        <w:pStyle w:val="Textkomente"/>
      </w:pPr>
    </w:p>
    <w:p w14:paraId="68783604" w14:textId="77777777" w:rsidR="00E40341" w:rsidRDefault="00E40341" w:rsidP="00E40341">
      <w:pPr>
        <w:pStyle w:val="Textkomente"/>
      </w:pPr>
      <w:r>
        <w:t>This cannot be a guaranteed value as the actual launder length is not even known at this time and with our system the amount of liquid aluminium in the launder depends on the respective diameters to be cast.</w:t>
      </w:r>
    </w:p>
  </w:comment>
  <w:comment w:id="2135" w:author="AIB" w:date="2024-07-09T08:08:00Z" w:initials="AIB">
    <w:p w14:paraId="4A71077B" w14:textId="77777777" w:rsidR="00B96B29" w:rsidRDefault="00B96B29" w:rsidP="00B96B29">
      <w:pPr>
        <w:pStyle w:val="Textkomente"/>
      </w:pPr>
      <w:r>
        <w:rPr>
          <w:rStyle w:val="Odkaznakoment"/>
        </w:rPr>
        <w:annotationRef/>
      </w:r>
      <w:r>
        <w:rPr>
          <w:b/>
          <w:bCs/>
        </w:rPr>
        <w:t xml:space="preserve">AIB: </w:t>
      </w:r>
      <w:r>
        <w:t>The Contractor should calculate consumption of eletricity for one meter of launders. In this case the total length of launder system is not relevant.</w:t>
      </w:r>
    </w:p>
  </w:comment>
  <w:comment w:id="2139" w:author="AIB" w:date="2024-07-09T08:08:00Z" w:initials="AIB">
    <w:p w14:paraId="763F1104" w14:textId="77777777" w:rsidR="00774EB5" w:rsidRDefault="00774EB5" w:rsidP="00774EB5">
      <w:pPr>
        <w:pStyle w:val="Textkomente"/>
      </w:pPr>
      <w:r>
        <w:rPr>
          <w:rStyle w:val="Odkaznakoment"/>
        </w:rPr>
        <w:annotationRef/>
      </w:r>
      <w:r>
        <w:rPr>
          <w:b/>
          <w:bCs/>
        </w:rPr>
        <w:t>Applicant:</w:t>
      </w:r>
    </w:p>
    <w:p w14:paraId="6C7CBE56" w14:textId="77777777" w:rsidR="00774EB5" w:rsidRDefault="00774EB5" w:rsidP="00774EB5">
      <w:pPr>
        <w:pStyle w:val="Textkomente"/>
      </w:pPr>
    </w:p>
    <w:p w14:paraId="5EC46D00" w14:textId="77777777" w:rsidR="00774EB5" w:rsidRDefault="00774EB5" w:rsidP="00774EB5">
      <w:pPr>
        <w:pStyle w:val="Textkomente"/>
      </w:pPr>
      <w:r>
        <w:t>As filter and degassers are prescribed by AL INVEST, we only guarantee the values for which the suppliers of these units also warantee.</w:t>
      </w:r>
    </w:p>
  </w:comment>
  <w:comment w:id="2140" w:author="AIB" w:date="2024-07-09T08:08:00Z" w:initials="AIB">
    <w:p w14:paraId="5E561DED" w14:textId="77777777" w:rsidR="005A207C" w:rsidRDefault="005A207C" w:rsidP="005A207C">
      <w:pPr>
        <w:pStyle w:val="Textkomente"/>
      </w:pPr>
      <w:r>
        <w:rPr>
          <w:rStyle w:val="Odkaznakoment"/>
        </w:rPr>
        <w:annotationRef/>
      </w:r>
      <w:r>
        <w:rPr>
          <w:b/>
          <w:bCs/>
        </w:rPr>
        <w:t>AIB:</w:t>
      </w:r>
      <w:r>
        <w:t xml:space="preserve"> Please see our comment above.</w:t>
      </w:r>
    </w:p>
  </w:comment>
  <w:comment w:id="2145" w:author="AIB" w:date="2024-07-09T08:09:00Z" w:initials="AIB">
    <w:p w14:paraId="59B7A557" w14:textId="77777777" w:rsidR="0079531A" w:rsidRDefault="0079531A" w:rsidP="0079531A">
      <w:pPr>
        <w:pStyle w:val="Textkomente"/>
      </w:pPr>
      <w:r>
        <w:rPr>
          <w:rStyle w:val="Odkaznakoment"/>
        </w:rPr>
        <w:annotationRef/>
      </w:r>
      <w:r>
        <w:rPr>
          <w:b/>
          <w:bCs/>
        </w:rPr>
        <w:t>Applicant:</w:t>
      </w:r>
    </w:p>
    <w:p w14:paraId="754ED065" w14:textId="77777777" w:rsidR="0079531A" w:rsidRDefault="0079531A" w:rsidP="0079531A">
      <w:pPr>
        <w:pStyle w:val="Textkomente"/>
      </w:pPr>
    </w:p>
    <w:p w14:paraId="500C177D" w14:textId="77777777" w:rsidR="0079531A" w:rsidRDefault="0079531A" w:rsidP="0079531A">
      <w:pPr>
        <w:pStyle w:val="Textkomente"/>
      </w:pPr>
      <w:r>
        <w:t>This cannot be a guaranteed value as the actual launder length is not even known at this time and with our system the amount of liquid aluminium in the launder depends on the respective diameters to be cast.</w:t>
      </w:r>
    </w:p>
  </w:comment>
  <w:comment w:id="2146" w:author="AIB" w:date="2024-07-09T08:09:00Z" w:initials="AIB">
    <w:p w14:paraId="464D784F" w14:textId="77777777" w:rsidR="000474F9" w:rsidRDefault="000474F9" w:rsidP="000474F9">
      <w:pPr>
        <w:pStyle w:val="Textkomente"/>
      </w:pPr>
      <w:r>
        <w:rPr>
          <w:rStyle w:val="Odkaznakoment"/>
        </w:rPr>
        <w:annotationRef/>
      </w:r>
      <w:r>
        <w:rPr>
          <w:b/>
          <w:bCs/>
        </w:rPr>
        <w:t>AIB:</w:t>
      </w:r>
      <w:r>
        <w:t xml:space="preserve"> Temperature gradient of the melt between T.O.P. of casting furnace and the moulds should be as less as possible (to not overheat the melt in the casting funace). The contractor should provide proposal of launder system to achieve temperature gradient of 20°C at maximum.</w:t>
      </w:r>
    </w:p>
  </w:comment>
  <w:comment w:id="2147" w:author="AIB" w:date="2024-07-09T08:11:00Z" w:initials="AIB">
    <w:p w14:paraId="49FF1377" w14:textId="77777777" w:rsidR="00493BB6" w:rsidRDefault="00493BB6" w:rsidP="00493BB6">
      <w:pPr>
        <w:pStyle w:val="Textkomente"/>
      </w:pPr>
      <w:r>
        <w:rPr>
          <w:rStyle w:val="Odkaznakoment"/>
        </w:rPr>
        <w:annotationRef/>
      </w:r>
      <w:r>
        <w:rPr>
          <w:b/>
          <w:bCs/>
        </w:rPr>
        <w:t>Applicant:</w:t>
      </w:r>
    </w:p>
    <w:p w14:paraId="599A9D56" w14:textId="77777777" w:rsidR="00493BB6" w:rsidRDefault="00493BB6" w:rsidP="00493BB6">
      <w:pPr>
        <w:pStyle w:val="Textkomente"/>
      </w:pPr>
    </w:p>
    <w:p w14:paraId="694B9B18" w14:textId="77777777" w:rsidR="00493BB6" w:rsidRDefault="00493BB6" w:rsidP="00493BB6">
      <w:pPr>
        <w:pStyle w:val="Textkomente"/>
      </w:pPr>
      <w:r>
        <w:t>That cannot be a warantee value. The 5° C are irrelevant in our system.</w:t>
      </w:r>
    </w:p>
  </w:comment>
  <w:comment w:id="2148" w:author="AIB" w:date="2024-07-09T08:11:00Z" w:initials="AIB">
    <w:p w14:paraId="5FA6BCA1" w14:textId="77777777" w:rsidR="00A10AE7" w:rsidRDefault="00A10AE7" w:rsidP="00A10AE7">
      <w:pPr>
        <w:pStyle w:val="Textkomente"/>
      </w:pPr>
      <w:r>
        <w:rPr>
          <w:rStyle w:val="Odkaznakoment"/>
        </w:rPr>
        <w:annotationRef/>
      </w:r>
      <w:r>
        <w:rPr>
          <w:b/>
          <w:bCs/>
        </w:rPr>
        <w:t>AIB</w:t>
      </w:r>
      <w:r>
        <w:t>: Design shall ensure minimum temperature difference within the tundish between center to outer strands.</w:t>
      </w:r>
    </w:p>
  </w:comment>
  <w:comment w:id="2149" w:author="AIB" w:date="2024-07-09T08:12:00Z" w:initials="AIB">
    <w:p w14:paraId="6EB164E4" w14:textId="77777777" w:rsidR="00520063" w:rsidRDefault="00520063" w:rsidP="00520063">
      <w:pPr>
        <w:pStyle w:val="Textkomente"/>
      </w:pPr>
      <w:r>
        <w:rPr>
          <w:rStyle w:val="Odkaznakoment"/>
        </w:rPr>
        <w:annotationRef/>
      </w:r>
      <w:r>
        <w:rPr>
          <w:b/>
          <w:bCs/>
        </w:rPr>
        <w:t>Applicant:</w:t>
      </w:r>
    </w:p>
    <w:p w14:paraId="26786FE6" w14:textId="77777777" w:rsidR="00520063" w:rsidRDefault="00520063" w:rsidP="00520063">
      <w:pPr>
        <w:pStyle w:val="Textkomente"/>
      </w:pPr>
    </w:p>
    <w:p w14:paraId="74A311C5" w14:textId="77777777" w:rsidR="00520063" w:rsidRDefault="00520063" w:rsidP="00520063">
      <w:pPr>
        <w:pStyle w:val="Textkomente"/>
      </w:pPr>
      <w:r>
        <w:t>As the degassers are prescribed by AL INVEST, we only guarantee the values for which the suppliers of these units also warantee</w:t>
      </w:r>
    </w:p>
  </w:comment>
  <w:comment w:id="2150" w:author="AIB" w:date="2024-07-09T08:12:00Z" w:initials="AIB">
    <w:p w14:paraId="02E82D1F" w14:textId="77777777" w:rsidR="005A0D0B" w:rsidRDefault="005A0D0B" w:rsidP="005A0D0B">
      <w:pPr>
        <w:pStyle w:val="Textkomente"/>
      </w:pPr>
      <w:r>
        <w:rPr>
          <w:rStyle w:val="Odkaznakoment"/>
        </w:rPr>
        <w:annotationRef/>
      </w:r>
      <w:r>
        <w:rPr>
          <w:b/>
          <w:bCs/>
        </w:rPr>
        <w:t>AIB:</w:t>
      </w:r>
      <w:r>
        <w:t xml:space="preserve"> Please see our comment above.</w:t>
      </w:r>
    </w:p>
  </w:comment>
  <w:comment w:id="2211" w:author="AIB" w:date="2024-07-09T08:12:00Z" w:initials="AIB">
    <w:p w14:paraId="3E218E4A" w14:textId="77777777" w:rsidR="009B229B" w:rsidRDefault="009B229B" w:rsidP="009B229B">
      <w:pPr>
        <w:pStyle w:val="Textkomente"/>
      </w:pPr>
      <w:r>
        <w:rPr>
          <w:rStyle w:val="Odkaznakoment"/>
        </w:rPr>
        <w:annotationRef/>
      </w:r>
      <w:r>
        <w:rPr>
          <w:b/>
          <w:bCs/>
        </w:rPr>
        <w:t>Applicant:</w:t>
      </w:r>
    </w:p>
    <w:p w14:paraId="285C8034" w14:textId="77777777" w:rsidR="009B229B" w:rsidRDefault="009B229B" w:rsidP="009B229B">
      <w:pPr>
        <w:pStyle w:val="Textkomente"/>
      </w:pPr>
    </w:p>
    <w:p w14:paraId="4ACE12C8" w14:textId="77777777" w:rsidR="009B229B" w:rsidRDefault="009B229B" w:rsidP="009B229B">
      <w:pPr>
        <w:pStyle w:val="Textkomente"/>
      </w:pPr>
      <w:r>
        <w:t>This cannot be a guaranteed value as the actual launder length is not even known at this time and with our system the amount of liquid aluminium in the launder depends on the respective diameters to be cast.</w:t>
      </w:r>
    </w:p>
  </w:comment>
  <w:comment w:id="2212" w:author="AIB" w:date="2024-07-09T08:12:00Z" w:initials="AIB">
    <w:p w14:paraId="0063A797" w14:textId="77777777" w:rsidR="0006102F" w:rsidRDefault="0006102F" w:rsidP="0006102F">
      <w:pPr>
        <w:pStyle w:val="Textkomente"/>
      </w:pPr>
      <w:r>
        <w:rPr>
          <w:rStyle w:val="Odkaznakoment"/>
        </w:rPr>
        <w:annotationRef/>
      </w:r>
      <w:r>
        <w:rPr>
          <w:b/>
          <w:bCs/>
        </w:rPr>
        <w:t xml:space="preserve">AIB: </w:t>
      </w:r>
      <w:r>
        <w:t>The Contractor should calculate consumption of eletricity for one meter of launders. In this case the total length of launder system is not relevant.</w:t>
      </w:r>
    </w:p>
  </w:comment>
  <w:comment w:id="2249" w:author="AIB" w:date="2024-07-09T08:17:00Z" w:initials="AIB">
    <w:p w14:paraId="2917866D" w14:textId="77777777" w:rsidR="0024666B" w:rsidRDefault="0024666B" w:rsidP="0024666B">
      <w:pPr>
        <w:pStyle w:val="Textkomente"/>
      </w:pPr>
      <w:r>
        <w:rPr>
          <w:rStyle w:val="Odkaznakoment"/>
        </w:rPr>
        <w:annotationRef/>
      </w:r>
      <w:r>
        <w:rPr>
          <w:b/>
          <w:bCs/>
        </w:rPr>
        <w:t>Applicant:</w:t>
      </w:r>
    </w:p>
    <w:p w14:paraId="068CC3E4" w14:textId="77777777" w:rsidR="0024666B" w:rsidRDefault="0024666B" w:rsidP="0024666B">
      <w:pPr>
        <w:pStyle w:val="Textkomente"/>
      </w:pPr>
    </w:p>
    <w:p w14:paraId="60160C6C" w14:textId="77777777" w:rsidR="0024666B" w:rsidRDefault="0024666B" w:rsidP="0024666B">
      <w:pPr>
        <w:pStyle w:val="Textkomente"/>
      </w:pPr>
      <w:r>
        <w:t>Or by the operator if the moulds, nozzles, filters, degassers or the melt preparation in the furnace, etc. are not handled properly.</w:t>
      </w:r>
    </w:p>
  </w:comment>
  <w:comment w:id="2250" w:author="AIB" w:date="2024-07-09T08:17:00Z" w:initials="AIB">
    <w:p w14:paraId="669F3410" w14:textId="77777777" w:rsidR="00980196" w:rsidRDefault="00980196" w:rsidP="00980196">
      <w:pPr>
        <w:pStyle w:val="Textkomente"/>
      </w:pPr>
      <w:r>
        <w:rPr>
          <w:rStyle w:val="Odkaznakoment"/>
        </w:rPr>
        <w:annotationRef/>
      </w:r>
      <w:r>
        <w:rPr>
          <w:b/>
          <w:bCs/>
        </w:rPr>
        <w:t xml:space="preserve">AIB: </w:t>
      </w:r>
      <w:r>
        <w:t>Accepted and edited accordingly.</w:t>
      </w:r>
    </w:p>
  </w:comment>
  <w:comment w:id="2254" w:author="AIB" w:date="2024-07-09T08:17:00Z" w:initials="AIB">
    <w:p w14:paraId="5D88AB07" w14:textId="77777777" w:rsidR="00A72928" w:rsidRDefault="00A72928" w:rsidP="00A72928">
      <w:pPr>
        <w:pStyle w:val="Textkomente"/>
      </w:pPr>
      <w:r>
        <w:rPr>
          <w:rStyle w:val="Odkaznakoment"/>
        </w:rPr>
        <w:annotationRef/>
      </w:r>
      <w:r>
        <w:rPr>
          <w:b/>
          <w:bCs/>
        </w:rPr>
        <w:t>Applicant:</w:t>
      </w:r>
    </w:p>
    <w:p w14:paraId="5F1602AF" w14:textId="77777777" w:rsidR="00A72928" w:rsidRDefault="00A72928" w:rsidP="00A72928">
      <w:pPr>
        <w:pStyle w:val="Textkomente"/>
      </w:pPr>
    </w:p>
    <w:p w14:paraId="160E6300" w14:textId="77777777" w:rsidR="00A72928" w:rsidRDefault="00A72928" w:rsidP="00A72928">
      <w:pPr>
        <w:pStyle w:val="Textkomente"/>
      </w:pPr>
      <w:r>
        <w:t>This value is certainly not achievable, as the experience of other lines shows.</w:t>
      </w:r>
    </w:p>
  </w:comment>
  <w:comment w:id="2255" w:author="AIB" w:date="2024-07-09T08:17:00Z" w:initials="AIB">
    <w:p w14:paraId="497349F7" w14:textId="77777777" w:rsidR="003D6EE3" w:rsidRDefault="003D6EE3" w:rsidP="003D6EE3">
      <w:pPr>
        <w:pStyle w:val="Textkomente"/>
      </w:pPr>
      <w:r>
        <w:rPr>
          <w:rStyle w:val="Odkaznakoment"/>
        </w:rPr>
        <w:annotationRef/>
      </w:r>
      <w:r>
        <w:rPr>
          <w:b/>
          <w:bCs/>
        </w:rPr>
        <w:t xml:space="preserve">AIB: </w:t>
      </w:r>
      <w:r>
        <w:t>Change not possible.</w:t>
      </w:r>
    </w:p>
  </w:comment>
  <w:comment w:id="2256" w:author="AIB" w:date="2024-07-09T08:18:00Z" w:initials="AIB">
    <w:p w14:paraId="5D220A7B" w14:textId="77777777" w:rsidR="00F51BB5" w:rsidRDefault="00F51BB5" w:rsidP="00F51BB5">
      <w:pPr>
        <w:pStyle w:val="Textkomente"/>
      </w:pPr>
      <w:r>
        <w:rPr>
          <w:rStyle w:val="Odkaznakoment"/>
        </w:rPr>
        <w:annotationRef/>
      </w:r>
      <w:r>
        <w:rPr>
          <w:b/>
          <w:bCs/>
        </w:rPr>
        <w:t>Applicant:</w:t>
      </w:r>
    </w:p>
    <w:p w14:paraId="7DF90BB6" w14:textId="77777777" w:rsidR="00F51BB5" w:rsidRDefault="00F51BB5" w:rsidP="00F51BB5">
      <w:pPr>
        <w:pStyle w:val="Textkomente"/>
      </w:pPr>
    </w:p>
    <w:p w14:paraId="1496886E" w14:textId="77777777" w:rsidR="00F51BB5" w:rsidRDefault="00F51BB5" w:rsidP="00F51BB5">
      <w:pPr>
        <w:pStyle w:val="Textkomente"/>
      </w:pPr>
      <w:r>
        <w:t>This value is certainly not achievable, as the experience of other lines shows.</w:t>
      </w:r>
    </w:p>
  </w:comment>
  <w:comment w:id="2257" w:author="AIB" w:date="2024-07-09T08:18:00Z" w:initials="AIB">
    <w:p w14:paraId="40FD1F03" w14:textId="77777777" w:rsidR="00F10214" w:rsidRDefault="00391BDE" w:rsidP="00F10214">
      <w:pPr>
        <w:pStyle w:val="Textkomente"/>
      </w:pPr>
      <w:r>
        <w:rPr>
          <w:rStyle w:val="Odkaznakoment"/>
        </w:rPr>
        <w:annotationRef/>
      </w:r>
      <w:r w:rsidR="00F10214">
        <w:rPr>
          <w:b/>
          <w:bCs/>
        </w:rPr>
        <w:t xml:space="preserve">AIB: </w:t>
      </w:r>
      <w:r w:rsidR="00F10214">
        <w:t>Accepted, we reduced the quality parameter to 95%</w:t>
      </w:r>
    </w:p>
  </w:comment>
  <w:comment w:id="2260" w:author="AIB" w:date="2024-07-09T08:19:00Z" w:initials="AIB">
    <w:p w14:paraId="0BE726EF" w14:textId="46D5FD38" w:rsidR="00565148" w:rsidRDefault="00565148" w:rsidP="00565148">
      <w:pPr>
        <w:pStyle w:val="Textkomente"/>
      </w:pPr>
      <w:r>
        <w:rPr>
          <w:rStyle w:val="Odkaznakoment"/>
        </w:rPr>
        <w:annotationRef/>
      </w:r>
      <w:r>
        <w:rPr>
          <w:b/>
          <w:bCs/>
        </w:rPr>
        <w:t>AIB</w:t>
      </w:r>
      <w:r>
        <w:t>: Changed accordingly.</w:t>
      </w:r>
    </w:p>
  </w:comment>
  <w:comment w:id="2283" w:author="AIB" w:date="2024-07-09T08:19:00Z" w:initials="AIB">
    <w:p w14:paraId="7CD0FF02" w14:textId="77777777" w:rsidR="008F45F3" w:rsidRDefault="008F45F3" w:rsidP="008F45F3">
      <w:pPr>
        <w:pStyle w:val="Textkomente"/>
      </w:pPr>
      <w:r>
        <w:rPr>
          <w:rStyle w:val="Odkaznakoment"/>
        </w:rPr>
        <w:annotationRef/>
      </w:r>
      <w:r>
        <w:rPr>
          <w:b/>
          <w:bCs/>
        </w:rPr>
        <w:t>Applicant:</w:t>
      </w:r>
    </w:p>
    <w:p w14:paraId="78D3E24A" w14:textId="77777777" w:rsidR="008F45F3" w:rsidRDefault="008F45F3" w:rsidP="008F45F3">
      <w:pPr>
        <w:pStyle w:val="Textkomente"/>
      </w:pPr>
    </w:p>
    <w:p w14:paraId="496573DE" w14:textId="77777777" w:rsidR="008F45F3" w:rsidRDefault="008F45F3" w:rsidP="008F45F3">
      <w:pPr>
        <w:pStyle w:val="Textkomente"/>
      </w:pPr>
      <w:r>
        <w:t>This value is certainly not achievable, as the experience of other lines shows.</w:t>
      </w:r>
    </w:p>
  </w:comment>
  <w:comment w:id="2284" w:author="AIB" w:date="2024-07-09T08:19:00Z" w:initials="AIB">
    <w:p w14:paraId="6B9CA4FE" w14:textId="77777777" w:rsidR="00843CBA" w:rsidRDefault="00843CBA" w:rsidP="00843CBA">
      <w:pPr>
        <w:pStyle w:val="Textkomente"/>
      </w:pPr>
      <w:r>
        <w:rPr>
          <w:rStyle w:val="Odkaznakoment"/>
        </w:rPr>
        <w:annotationRef/>
      </w:r>
      <w:r>
        <w:rPr>
          <w:b/>
          <w:bCs/>
        </w:rPr>
        <w:t xml:space="preserve">AIB: </w:t>
      </w:r>
      <w:r>
        <w:t>Change not possible.</w:t>
      </w:r>
    </w:p>
  </w:comment>
  <w:comment w:id="2285" w:author="AIB" w:date="2024-07-09T08:20:00Z" w:initials="AIB">
    <w:p w14:paraId="38A43D62" w14:textId="77777777" w:rsidR="00FE5E77" w:rsidRDefault="00FE5E77" w:rsidP="00FE5E77">
      <w:pPr>
        <w:pStyle w:val="Textkomente"/>
      </w:pPr>
      <w:r>
        <w:rPr>
          <w:rStyle w:val="Odkaznakoment"/>
        </w:rPr>
        <w:annotationRef/>
      </w:r>
      <w:r>
        <w:rPr>
          <w:b/>
          <w:bCs/>
        </w:rPr>
        <w:t>Applicant:</w:t>
      </w:r>
    </w:p>
    <w:p w14:paraId="0FD39A8B" w14:textId="77777777" w:rsidR="00FE5E77" w:rsidRDefault="00FE5E77" w:rsidP="00FE5E77">
      <w:pPr>
        <w:pStyle w:val="Textkomente"/>
      </w:pPr>
    </w:p>
    <w:p w14:paraId="4E4D0AE0" w14:textId="77777777" w:rsidR="00FE5E77" w:rsidRDefault="00FE5E77" w:rsidP="00FE5E77">
      <w:pPr>
        <w:pStyle w:val="Textkomente"/>
      </w:pPr>
      <w:r>
        <w:t>This value is certainly not achievable, as the experience of other lines shows.</w:t>
      </w:r>
    </w:p>
  </w:comment>
  <w:comment w:id="2286" w:author="AIB" w:date="2024-07-09T08:20:00Z" w:initials="AIB">
    <w:p w14:paraId="67D7DCC0" w14:textId="77777777" w:rsidR="00F10214" w:rsidRDefault="00F10214" w:rsidP="00F10214">
      <w:pPr>
        <w:pStyle w:val="Textkomente"/>
      </w:pPr>
      <w:r>
        <w:rPr>
          <w:rStyle w:val="Odkaznakoment"/>
        </w:rPr>
        <w:annotationRef/>
      </w:r>
      <w:r>
        <w:rPr>
          <w:b/>
          <w:bCs/>
        </w:rPr>
        <w:t xml:space="preserve">AIB: </w:t>
      </w:r>
      <w:r>
        <w:t>Accepted, we reduced the quality parameter to 96%.</w:t>
      </w:r>
    </w:p>
  </w:comment>
  <w:comment w:id="2289" w:author="AIB" w:date="2024-07-09T08:20:00Z" w:initials="AIB">
    <w:p w14:paraId="16261214" w14:textId="77777777" w:rsidR="00C73B8F" w:rsidRDefault="00C73B8F" w:rsidP="00C73B8F">
      <w:pPr>
        <w:pStyle w:val="Textkomente"/>
      </w:pPr>
      <w:r>
        <w:rPr>
          <w:rStyle w:val="Odkaznakoment"/>
        </w:rPr>
        <w:annotationRef/>
      </w:r>
      <w:r>
        <w:rPr>
          <w:b/>
          <w:bCs/>
        </w:rPr>
        <w:t>AIB</w:t>
      </w:r>
      <w:r>
        <w:t>: Changed accordingly.</w:t>
      </w:r>
    </w:p>
  </w:comment>
  <w:comment w:id="2292" w:author="AIB" w:date="2024-07-09T08:21:00Z" w:initials="AIB">
    <w:p w14:paraId="1666D7AD" w14:textId="77777777" w:rsidR="00C551D4" w:rsidRDefault="00C551D4" w:rsidP="00C551D4">
      <w:pPr>
        <w:pStyle w:val="Textkomente"/>
      </w:pPr>
      <w:r>
        <w:rPr>
          <w:rStyle w:val="Odkaznakoment"/>
        </w:rPr>
        <w:annotationRef/>
      </w:r>
      <w:r>
        <w:rPr>
          <w:b/>
          <w:bCs/>
        </w:rPr>
        <w:t>Applicant:</w:t>
      </w:r>
    </w:p>
    <w:p w14:paraId="026CC452" w14:textId="77777777" w:rsidR="00C551D4" w:rsidRDefault="00C551D4" w:rsidP="00C551D4">
      <w:pPr>
        <w:pStyle w:val="Textkomente"/>
      </w:pPr>
    </w:p>
    <w:p w14:paraId="0A6457A9" w14:textId="77777777" w:rsidR="00C551D4" w:rsidRDefault="00C551D4" w:rsidP="00C551D4">
      <w:pPr>
        <w:pStyle w:val="Textkomente"/>
      </w:pPr>
      <w:r>
        <w:t>This value is certainly not achievable, as the experience of other lines shows.</w:t>
      </w:r>
    </w:p>
  </w:comment>
  <w:comment w:id="2293" w:author="AIB" w:date="2024-07-09T08:21:00Z" w:initials="AIB">
    <w:p w14:paraId="4E403E00" w14:textId="77777777" w:rsidR="00A90BE4" w:rsidRDefault="00A90BE4" w:rsidP="00A90BE4">
      <w:pPr>
        <w:pStyle w:val="Textkomente"/>
      </w:pPr>
      <w:r>
        <w:rPr>
          <w:rStyle w:val="Odkaznakoment"/>
        </w:rPr>
        <w:annotationRef/>
      </w:r>
      <w:r>
        <w:rPr>
          <w:b/>
          <w:bCs/>
        </w:rPr>
        <w:t xml:space="preserve">AIB: </w:t>
      </w:r>
      <w:r>
        <w:t>Change not possible.</w:t>
      </w:r>
    </w:p>
  </w:comment>
  <w:comment w:id="2294" w:author="AIB" w:date="2024-07-09T08:22:00Z" w:initials="AIB">
    <w:p w14:paraId="2A9857CA" w14:textId="77777777" w:rsidR="00D12959" w:rsidRDefault="00D12959" w:rsidP="00D12959">
      <w:pPr>
        <w:pStyle w:val="Textkomente"/>
      </w:pPr>
      <w:r>
        <w:rPr>
          <w:rStyle w:val="Odkaznakoment"/>
        </w:rPr>
        <w:annotationRef/>
      </w:r>
      <w:r>
        <w:rPr>
          <w:b/>
          <w:bCs/>
        </w:rPr>
        <w:t>Applicant:</w:t>
      </w:r>
    </w:p>
    <w:p w14:paraId="316CB221" w14:textId="77777777" w:rsidR="00D12959" w:rsidRDefault="00D12959" w:rsidP="00D12959">
      <w:pPr>
        <w:pStyle w:val="Textkomente"/>
      </w:pPr>
    </w:p>
    <w:p w14:paraId="7A259AD7" w14:textId="77777777" w:rsidR="00D12959" w:rsidRDefault="00D12959" w:rsidP="00D12959">
      <w:pPr>
        <w:pStyle w:val="Textkomente"/>
      </w:pPr>
      <w:r>
        <w:t>This value is certainly not achievable, as the experience of other lines shows.</w:t>
      </w:r>
    </w:p>
  </w:comment>
  <w:comment w:id="2295" w:author="AIB" w:date="2024-07-09T08:22:00Z" w:initials="AIB">
    <w:p w14:paraId="3E87860D" w14:textId="77777777" w:rsidR="006B7BC6" w:rsidRDefault="006B7BC6" w:rsidP="006B7BC6">
      <w:pPr>
        <w:pStyle w:val="Textkomente"/>
      </w:pPr>
      <w:r>
        <w:rPr>
          <w:rStyle w:val="Odkaznakoment"/>
        </w:rPr>
        <w:annotationRef/>
      </w:r>
      <w:r>
        <w:rPr>
          <w:b/>
          <w:bCs/>
        </w:rPr>
        <w:t xml:space="preserve">AIB: </w:t>
      </w:r>
      <w:r>
        <w:t>Accepted, we reduced the quality parameter to 97%.</w:t>
      </w:r>
    </w:p>
  </w:comment>
  <w:comment w:id="2298" w:author="AIB" w:date="2024-07-09T08:22:00Z" w:initials="AIB">
    <w:p w14:paraId="3FEC1F4B" w14:textId="77777777" w:rsidR="006B7BC6" w:rsidRDefault="006B7BC6" w:rsidP="006B7BC6">
      <w:pPr>
        <w:pStyle w:val="Textkomente"/>
      </w:pPr>
      <w:r>
        <w:rPr>
          <w:rStyle w:val="Odkaznakoment"/>
        </w:rPr>
        <w:annotationRef/>
      </w:r>
      <w:r>
        <w:rPr>
          <w:b/>
          <w:bCs/>
        </w:rPr>
        <w:t>AIB</w:t>
      </w:r>
      <w:r>
        <w:t>: Changed accordingly.</w:t>
      </w:r>
    </w:p>
  </w:comment>
  <w:comment w:id="2301" w:author="AIB" w:date="2024-07-09T08:22:00Z" w:initials="AIB">
    <w:p w14:paraId="41648650" w14:textId="77777777" w:rsidR="00FD438C" w:rsidRDefault="00FD438C" w:rsidP="00FD438C">
      <w:pPr>
        <w:pStyle w:val="Textkomente"/>
      </w:pPr>
      <w:r>
        <w:rPr>
          <w:rStyle w:val="Odkaznakoment"/>
        </w:rPr>
        <w:annotationRef/>
      </w:r>
      <w:r>
        <w:rPr>
          <w:b/>
          <w:bCs/>
        </w:rPr>
        <w:t>Applicant:</w:t>
      </w:r>
    </w:p>
    <w:p w14:paraId="48817DA2" w14:textId="77777777" w:rsidR="00FD438C" w:rsidRDefault="00FD438C" w:rsidP="00FD438C">
      <w:pPr>
        <w:pStyle w:val="Textkomente"/>
      </w:pPr>
    </w:p>
    <w:p w14:paraId="0743E9D6" w14:textId="77777777" w:rsidR="00FD438C" w:rsidRDefault="00FD438C" w:rsidP="00FD438C">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2302" w:author="AIB" w:date="2024-07-09T08:23:00Z" w:initials="AIB">
    <w:p w14:paraId="673224C2" w14:textId="77777777" w:rsidR="00280854" w:rsidRDefault="00280854" w:rsidP="00280854">
      <w:pPr>
        <w:pStyle w:val="Textkomente"/>
      </w:pPr>
      <w:r>
        <w:rPr>
          <w:rStyle w:val="Odkaznakoment"/>
        </w:rPr>
        <w:annotationRef/>
      </w:r>
      <w:r>
        <w:rPr>
          <w:b/>
          <w:bCs/>
        </w:rPr>
        <w:t xml:space="preserve">AIB: </w:t>
      </w:r>
      <w:r>
        <w:t>Total scrap should not exceed the values from Table 6. This calculation of total scrap is done for the production volume of 25 000 tons (final product) per year.</w:t>
      </w:r>
    </w:p>
    <w:p w14:paraId="4E961514" w14:textId="77777777" w:rsidR="00280854" w:rsidRDefault="00280854" w:rsidP="00280854">
      <w:pPr>
        <w:pStyle w:val="Textkomente"/>
      </w:pPr>
      <w:r>
        <w:t>Contractor is in duty of training and preparation of instructions for operation and maintenance team.</w:t>
      </w:r>
    </w:p>
  </w:comment>
  <w:comment w:id="2318" w:author="AIB" w:date="2024-07-09T08:24:00Z" w:initials="AIB">
    <w:p w14:paraId="07E252A5" w14:textId="77777777" w:rsidR="00FF5351" w:rsidRDefault="00FF5351" w:rsidP="00FF5351">
      <w:pPr>
        <w:pStyle w:val="Textkomente"/>
      </w:pPr>
      <w:r>
        <w:rPr>
          <w:rStyle w:val="Odkaznakoment"/>
        </w:rPr>
        <w:annotationRef/>
      </w:r>
      <w:r>
        <w:rPr>
          <w:b/>
          <w:bCs/>
        </w:rPr>
        <w:t>AIB:</w:t>
      </w:r>
      <w:r>
        <w:t xml:space="preserve">  Not acceptable.</w:t>
      </w:r>
    </w:p>
    <w:p w14:paraId="108945BB" w14:textId="77777777" w:rsidR="00FF5351" w:rsidRDefault="00FF5351" w:rsidP="00FF5351">
      <w:pPr>
        <w:pStyle w:val="Textkomente"/>
      </w:pPr>
    </w:p>
    <w:p w14:paraId="7048CCD4" w14:textId="77777777" w:rsidR="00FF5351" w:rsidRDefault="00FF5351" w:rsidP="00FF5351">
      <w:pPr>
        <w:pStyle w:val="Textkomente"/>
      </w:pPr>
      <w:r>
        <w:t>Please refer to our comments above relating to governing law and bank guarantees</w:t>
      </w:r>
    </w:p>
  </w:comment>
  <w:comment w:id="2319" w:author="AIB" w:date="2024-07-09T08:24:00Z" w:initials="AIB">
    <w:p w14:paraId="78EE5A7B" w14:textId="77777777" w:rsidR="0041128A" w:rsidRDefault="0041128A" w:rsidP="0041128A">
      <w:pPr>
        <w:pStyle w:val="Textkomente"/>
      </w:pPr>
      <w:r>
        <w:rPr>
          <w:rStyle w:val="Odkaznakoment"/>
        </w:rPr>
        <w:annotationRef/>
      </w:r>
      <w:r>
        <w:rPr>
          <w:b/>
          <w:bCs/>
        </w:rPr>
        <w:t>AIB:</w:t>
      </w:r>
      <w:r>
        <w:t xml:space="preserve"> Change of the applicable law not possible. Please refer to our comments above relating to governing law and bank guarantees</w:t>
      </w:r>
    </w:p>
  </w:comment>
  <w:comment w:id="2327" w:author="AIB" w:date="2024-07-09T08:25:00Z" w:initials="AIB">
    <w:p w14:paraId="27662329" w14:textId="77777777" w:rsidR="00302965" w:rsidRDefault="00302965" w:rsidP="00302965">
      <w:pPr>
        <w:pStyle w:val="Textkomente"/>
      </w:pPr>
      <w:r>
        <w:rPr>
          <w:rStyle w:val="Odkaznakoment"/>
        </w:rPr>
        <w:annotationRef/>
      </w:r>
      <w:r>
        <w:rPr>
          <w:b/>
          <w:bCs/>
        </w:rPr>
        <w:t>AIB:</w:t>
      </w:r>
      <w:r>
        <w:t xml:space="preserve"> OK, can be added.</w:t>
      </w:r>
    </w:p>
  </w:comment>
  <w:comment w:id="2330" w:author="AIB" w:date="2024-07-09T08:25:00Z" w:initials="AIB">
    <w:p w14:paraId="32725717" w14:textId="77777777" w:rsidR="00364530" w:rsidRDefault="00302965" w:rsidP="00364530">
      <w:pPr>
        <w:pStyle w:val="Textkomente"/>
      </w:pPr>
      <w:r>
        <w:rPr>
          <w:rStyle w:val="Odkaznakoment"/>
        </w:rPr>
        <w:annotationRef/>
      </w:r>
      <w:r w:rsidR="00364530">
        <w:rPr>
          <w:b/>
          <w:bCs/>
        </w:rPr>
        <w:t>AIB:</w:t>
      </w:r>
      <w:r w:rsidR="00364530">
        <w:t xml:space="preserve"> Not acceptable. Please refer to our comments above relating to governing law and bank guarantees</w:t>
      </w:r>
    </w:p>
  </w:comment>
  <w:comment w:id="2331" w:author="AIB" w:date="2024-07-09T11:27:00Z" w:initials="AIB">
    <w:p w14:paraId="5C2312ED" w14:textId="0BCDED2A" w:rsidR="001C542E" w:rsidRDefault="001C542E" w:rsidP="001C542E">
      <w:pPr>
        <w:pStyle w:val="Textkomente"/>
      </w:pPr>
      <w:r>
        <w:rPr>
          <w:rStyle w:val="Odkaznakoment"/>
        </w:rPr>
        <w:annotationRef/>
      </w:r>
      <w:r>
        <w:rPr>
          <w:b/>
          <w:bCs/>
        </w:rPr>
        <w:t>AIB:</w:t>
      </w:r>
      <w:r>
        <w:t xml:space="preserve"> Change of the applicable law not possible. Please refer to our comments above relating to governing law and bank guarantees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CF734FA" w15:done="0"/>
  <w15:commentEx w15:paraId="5DF0DDE1" w15:done="0"/>
  <w15:commentEx w15:paraId="053AC5A6" w15:paraIdParent="5DF0DDE1" w15:done="0"/>
  <w15:commentEx w15:paraId="7A08DDA8" w15:done="0"/>
  <w15:commentEx w15:paraId="5AFF4688" w15:done="0"/>
  <w15:commentEx w15:paraId="02E6E40D" w15:done="0"/>
  <w15:commentEx w15:paraId="3815FC04" w15:done="0"/>
  <w15:commentEx w15:paraId="5D4EBE89" w15:done="0"/>
  <w15:commentEx w15:paraId="0F307734" w15:done="0"/>
  <w15:commentEx w15:paraId="47308C45" w15:done="0"/>
  <w15:commentEx w15:paraId="26083D0B" w15:paraIdParent="47308C45" w15:done="0"/>
  <w15:commentEx w15:paraId="5FF2BCDF" w15:done="0"/>
  <w15:commentEx w15:paraId="4FC94E89" w15:paraIdParent="5FF2BCDF" w15:done="0"/>
  <w15:commentEx w15:paraId="6E83BC1A" w15:done="0"/>
  <w15:commentEx w15:paraId="111BEDF5" w15:paraIdParent="6E83BC1A" w15:done="0"/>
  <w15:commentEx w15:paraId="7CEA5205" w15:done="0"/>
  <w15:commentEx w15:paraId="18451465" w15:paraIdParent="7CEA5205" w15:done="0"/>
  <w15:commentEx w15:paraId="039B0138" w15:done="0"/>
  <w15:commentEx w15:paraId="2AFA21C8" w15:paraIdParent="039B0138" w15:done="0"/>
  <w15:commentEx w15:paraId="347BD7FE" w15:done="0"/>
  <w15:commentEx w15:paraId="5F8FB696" w15:paraIdParent="347BD7FE" w15:done="0"/>
  <w15:commentEx w15:paraId="1F59313D" w15:done="0"/>
  <w15:commentEx w15:paraId="0ACC5AB0" w15:done="0"/>
  <w15:commentEx w15:paraId="32D74C78" w15:paraIdParent="0ACC5AB0" w15:done="0"/>
  <w15:commentEx w15:paraId="4954C436" w15:done="0"/>
  <w15:commentEx w15:paraId="42159A9F" w15:done="0"/>
  <w15:commentEx w15:paraId="400EE65F" w15:done="0"/>
  <w15:commentEx w15:paraId="215F2B50" w15:paraIdParent="400EE65F" w15:done="0"/>
  <w15:commentEx w15:paraId="252676ED" w15:done="0"/>
  <w15:commentEx w15:paraId="3F1E0F29" w15:paraIdParent="252676ED" w15:done="0"/>
  <w15:commentEx w15:paraId="065E07EA" w15:done="0"/>
  <w15:commentEx w15:paraId="0B2E6A5B" w15:paraIdParent="065E07EA" w15:done="0"/>
  <w15:commentEx w15:paraId="6C657BDA" w15:done="0"/>
  <w15:commentEx w15:paraId="6A5C6885" w15:paraIdParent="6C657BDA" w15:done="0"/>
  <w15:commentEx w15:paraId="5014A1FD" w15:done="0"/>
  <w15:commentEx w15:paraId="62BF31F3" w15:paraIdParent="5014A1FD" w15:done="0"/>
  <w15:commentEx w15:paraId="51A4FA4F" w15:done="0"/>
  <w15:commentEx w15:paraId="3D08A194" w15:done="0"/>
  <w15:commentEx w15:paraId="43BE2E6B" w15:paraIdParent="3D08A194" w15:done="0"/>
  <w15:commentEx w15:paraId="41179C2D" w15:done="0"/>
  <w15:commentEx w15:paraId="789A3D6D" w15:paraIdParent="41179C2D" w15:done="0"/>
  <w15:commentEx w15:paraId="2A0E594D" w15:done="0"/>
  <w15:commentEx w15:paraId="3603DB46" w15:done="0"/>
  <w15:commentEx w15:paraId="12C61A7E" w15:paraIdParent="3603DB46" w15:done="0"/>
  <w15:commentEx w15:paraId="7B144442" w15:done="0"/>
  <w15:commentEx w15:paraId="7CB32894" w15:paraIdParent="7B144442" w15:done="0"/>
  <w15:commentEx w15:paraId="72BADD75" w15:done="0"/>
  <w15:commentEx w15:paraId="0A222AE4" w15:paraIdParent="72BADD75" w15:done="0"/>
  <w15:commentEx w15:paraId="6BB2CB17" w15:done="0"/>
  <w15:commentEx w15:paraId="0CD36DD1" w15:done="0"/>
  <w15:commentEx w15:paraId="448C091E" w15:paraIdParent="0CD36DD1" w15:done="0"/>
  <w15:commentEx w15:paraId="5D89E07B" w15:done="0"/>
  <w15:commentEx w15:paraId="677D36E6" w15:paraIdParent="5D89E07B" w15:done="0"/>
  <w15:commentEx w15:paraId="14FD6291" w15:done="0"/>
  <w15:commentEx w15:paraId="4FB35633" w15:paraIdParent="14FD6291" w15:done="0"/>
  <w15:commentEx w15:paraId="430123DD" w15:done="0"/>
  <w15:commentEx w15:paraId="16453113" w15:paraIdParent="430123DD" w15:done="0"/>
  <w15:commentEx w15:paraId="7B3BFC99" w15:done="0"/>
  <w15:commentEx w15:paraId="004E9547" w15:paraIdParent="7B3BFC99" w15:done="0"/>
  <w15:commentEx w15:paraId="5A2CD295" w15:done="0"/>
  <w15:commentEx w15:paraId="560F44A5" w15:paraIdParent="5A2CD295" w15:done="0"/>
  <w15:commentEx w15:paraId="40FD961F" w15:done="0"/>
  <w15:commentEx w15:paraId="0C3D8D12" w15:paraIdParent="40FD961F" w15:done="0"/>
  <w15:commentEx w15:paraId="52D8E2B3" w15:done="0"/>
  <w15:commentEx w15:paraId="0338375D" w15:paraIdParent="52D8E2B3" w15:done="0"/>
  <w15:commentEx w15:paraId="3E14F65B" w15:done="0"/>
  <w15:commentEx w15:paraId="2B7444B4" w15:done="0"/>
  <w15:commentEx w15:paraId="536FDE7D" w15:done="0"/>
  <w15:commentEx w15:paraId="369D8DF7" w15:paraIdParent="536FDE7D" w15:done="0"/>
  <w15:commentEx w15:paraId="44B02A3D" w15:done="0"/>
  <w15:commentEx w15:paraId="0D02465E" w15:paraIdParent="44B02A3D" w15:done="0"/>
  <w15:commentEx w15:paraId="16FFF48D" w15:done="0"/>
  <w15:commentEx w15:paraId="45E9B899" w15:paraIdParent="16FFF48D" w15:done="0"/>
  <w15:commentEx w15:paraId="06959CDD" w15:done="0"/>
  <w15:commentEx w15:paraId="1119E031" w15:paraIdParent="06959CDD" w15:done="0"/>
  <w15:commentEx w15:paraId="252E8218" w15:done="0"/>
  <w15:commentEx w15:paraId="27D40AC6" w15:done="0"/>
  <w15:commentEx w15:paraId="37756323" w15:paraIdParent="27D40AC6" w15:done="0"/>
  <w15:commentEx w15:paraId="187EB0F0" w15:done="0"/>
  <w15:commentEx w15:paraId="78FD4B7C" w15:paraIdParent="187EB0F0" w15:done="0"/>
  <w15:commentEx w15:paraId="5061531B" w15:done="0"/>
  <w15:commentEx w15:paraId="754B3EE5" w15:paraIdParent="5061531B" w15:done="0"/>
  <w15:commentEx w15:paraId="09B205B7" w15:done="0"/>
  <w15:commentEx w15:paraId="7E60D1C2" w15:paraIdParent="09B205B7" w15:done="0"/>
  <w15:commentEx w15:paraId="60E55590" w15:done="0"/>
  <w15:commentEx w15:paraId="724C3BE5" w15:paraIdParent="60E55590" w15:done="0"/>
  <w15:commentEx w15:paraId="54321DD7" w15:done="0"/>
  <w15:commentEx w15:paraId="64ACC330" w15:paraIdParent="54321DD7" w15:done="0"/>
  <w15:commentEx w15:paraId="1AADDBDA" w15:done="0"/>
  <w15:commentEx w15:paraId="4A9DFCF7" w15:paraIdParent="1AADDBDA" w15:done="0"/>
  <w15:commentEx w15:paraId="508995C8" w15:done="0"/>
  <w15:commentEx w15:paraId="0EC0A695" w15:paraIdParent="508995C8" w15:done="0"/>
  <w15:commentEx w15:paraId="58D9B433" w15:done="0"/>
  <w15:commentEx w15:paraId="2602EC69" w15:paraIdParent="58D9B433" w15:done="0"/>
  <w15:commentEx w15:paraId="3833EBE6" w15:done="0"/>
  <w15:commentEx w15:paraId="203617C6" w15:paraIdParent="3833EBE6" w15:done="0"/>
  <w15:commentEx w15:paraId="1AB5542A" w15:done="0"/>
  <w15:commentEx w15:paraId="7A00195C" w15:done="0"/>
  <w15:commentEx w15:paraId="7D574F7A" w15:paraIdParent="7A00195C" w15:done="0"/>
  <w15:commentEx w15:paraId="3597DCE7" w15:done="0"/>
  <w15:commentEx w15:paraId="341B6645" w15:paraIdParent="3597DCE7" w15:done="0"/>
  <w15:commentEx w15:paraId="2576CA93" w15:done="0"/>
  <w15:commentEx w15:paraId="7A64FB70" w15:paraIdParent="2576CA93" w15:done="0"/>
  <w15:commentEx w15:paraId="30F08FD9" w15:done="0"/>
  <w15:commentEx w15:paraId="3ED14938" w15:paraIdParent="30F08FD9" w15:done="0"/>
  <w15:commentEx w15:paraId="40659D56" w15:done="0"/>
  <w15:commentEx w15:paraId="343447AC" w15:paraIdParent="40659D56" w15:done="0"/>
  <w15:commentEx w15:paraId="38EB1BAB" w15:done="0"/>
  <w15:commentEx w15:paraId="2E80A843" w15:paraIdParent="38EB1BAB" w15:done="0"/>
  <w15:commentEx w15:paraId="37322A44" w15:done="0"/>
  <w15:commentEx w15:paraId="66DC013B" w15:paraIdParent="37322A44" w15:done="0"/>
  <w15:commentEx w15:paraId="2FCDE6B2" w15:done="0"/>
  <w15:commentEx w15:paraId="133E93EB" w15:paraIdParent="2FCDE6B2" w15:done="0"/>
  <w15:commentEx w15:paraId="69B40F80" w15:done="0"/>
  <w15:commentEx w15:paraId="4FE2BDBC" w15:paraIdParent="69B40F80" w15:done="0"/>
  <w15:commentEx w15:paraId="6854AB05" w15:done="0"/>
  <w15:commentEx w15:paraId="0970E552" w15:paraIdParent="6854AB05" w15:done="0"/>
  <w15:commentEx w15:paraId="03198DA6" w15:done="0"/>
  <w15:commentEx w15:paraId="491C92C3" w15:paraIdParent="03198DA6" w15:done="0"/>
  <w15:commentEx w15:paraId="1AAA22FA" w15:done="0"/>
  <w15:commentEx w15:paraId="52E1AC93" w15:paraIdParent="1AAA22FA" w15:done="0"/>
  <w15:commentEx w15:paraId="7FCBBF76" w15:done="0"/>
  <w15:commentEx w15:paraId="3A3BD159" w15:paraIdParent="7FCBBF76" w15:done="0"/>
  <w15:commentEx w15:paraId="6BC3C472" w15:done="0"/>
  <w15:commentEx w15:paraId="39FA28EA" w15:paraIdParent="6BC3C472" w15:done="0"/>
  <w15:commentEx w15:paraId="7F2A2F73" w15:done="0"/>
  <w15:commentEx w15:paraId="56AA8A3E" w15:done="0"/>
  <w15:commentEx w15:paraId="70398232" w15:paraIdParent="56AA8A3E" w15:done="0"/>
  <w15:commentEx w15:paraId="6C00A97A" w15:done="0"/>
  <w15:commentEx w15:paraId="4A1FE70F" w15:done="0"/>
  <w15:commentEx w15:paraId="7673EE37" w15:paraIdParent="4A1FE70F" w15:done="0"/>
  <w15:commentEx w15:paraId="5F0ABD86" w15:done="0"/>
  <w15:commentEx w15:paraId="6CD78B82" w15:paraIdParent="5F0ABD86" w15:done="0"/>
  <w15:commentEx w15:paraId="219768B8" w15:done="0"/>
  <w15:commentEx w15:paraId="58441AF8" w15:paraIdParent="219768B8" w15:done="0"/>
  <w15:commentEx w15:paraId="1D469A8A" w15:done="0"/>
  <w15:commentEx w15:paraId="075C203C" w15:done="0"/>
  <w15:commentEx w15:paraId="4C8C56D0" w15:paraIdParent="075C203C" w15:done="0"/>
  <w15:commentEx w15:paraId="13EB6A16" w15:done="0"/>
  <w15:commentEx w15:paraId="6CF3D63A" w15:paraIdParent="13EB6A16" w15:done="0"/>
  <w15:commentEx w15:paraId="383F5C69" w15:done="0"/>
  <w15:commentEx w15:paraId="20CBA493" w15:paraIdParent="383F5C69" w15:done="0"/>
  <w15:commentEx w15:paraId="2E5CB175" w15:done="0"/>
  <w15:commentEx w15:paraId="3D7C1D8A" w15:done="0"/>
  <w15:commentEx w15:paraId="3B0F2427" w15:paraIdParent="3D7C1D8A" w15:done="0"/>
  <w15:commentEx w15:paraId="157611A9" w15:done="0"/>
  <w15:commentEx w15:paraId="66A938AB" w15:done="0"/>
  <w15:commentEx w15:paraId="527B5476" w15:done="0"/>
  <w15:commentEx w15:paraId="396C2493" w15:paraIdParent="527B5476" w15:done="0"/>
  <w15:commentEx w15:paraId="6784E7C8" w15:done="0"/>
  <w15:commentEx w15:paraId="2632C67F" w15:paraIdParent="6784E7C8" w15:done="0"/>
  <w15:commentEx w15:paraId="7ABC5FA8" w15:done="0"/>
  <w15:commentEx w15:paraId="2C654ACC" w15:done="0"/>
  <w15:commentEx w15:paraId="633DF995" w15:paraIdParent="2C654ACC" w15:done="0"/>
  <w15:commentEx w15:paraId="55B10C9C" w15:done="0"/>
  <w15:commentEx w15:paraId="372E130D" w15:done="0"/>
  <w15:commentEx w15:paraId="2559F3B7" w15:done="0"/>
  <w15:commentEx w15:paraId="19457CE3" w15:done="0"/>
  <w15:commentEx w15:paraId="1DE4B446" w15:done="0"/>
  <w15:commentEx w15:paraId="62BCB3C7" w15:done="0"/>
  <w15:commentEx w15:paraId="28EF08C3" w15:done="0"/>
  <w15:commentEx w15:paraId="6C9D231A" w15:done="0"/>
  <w15:commentEx w15:paraId="6DEE831E" w15:paraIdParent="6C9D231A" w15:done="0"/>
  <w15:commentEx w15:paraId="77A0CA0F" w15:paraIdParent="6C9D231A" w15:done="0"/>
  <w15:commentEx w15:paraId="3F2782A5" w15:paraIdParent="6C9D231A" w15:done="0"/>
  <w15:commentEx w15:paraId="162DD6A2" w15:done="0"/>
  <w15:commentEx w15:paraId="3B732269" w15:done="0"/>
  <w15:commentEx w15:paraId="5867F6F2" w15:paraIdParent="3B732269" w15:done="0"/>
  <w15:commentEx w15:paraId="6A1511E5" w15:done="0"/>
  <w15:commentEx w15:paraId="05B6E9E8" w15:paraIdParent="6A1511E5" w15:done="0"/>
  <w15:commentEx w15:paraId="3A7D87C7" w15:done="0"/>
  <w15:commentEx w15:paraId="6AA6FCA4" w15:done="0"/>
  <w15:commentEx w15:paraId="417304E2" w15:paraIdParent="6AA6FCA4" w15:done="0"/>
  <w15:commentEx w15:paraId="112EE8BE" w15:done="0"/>
  <w15:commentEx w15:paraId="3044D1A7" w15:done="0"/>
  <w15:commentEx w15:paraId="397D18C2" w15:done="0"/>
  <w15:commentEx w15:paraId="4D1C6A30" w15:paraIdParent="397D18C2" w15:done="0"/>
  <w15:commentEx w15:paraId="08FCF6A5" w15:done="0"/>
  <w15:commentEx w15:paraId="1A6CBD2C" w15:paraIdParent="08FCF6A5" w15:done="0"/>
  <w15:commentEx w15:paraId="6CF76483" w15:done="0"/>
  <w15:commentEx w15:paraId="04385631" w15:done="0"/>
  <w15:commentEx w15:paraId="1CFD9FB9" w15:done="0"/>
  <w15:commentEx w15:paraId="4332400B" w15:paraIdParent="1CFD9FB9" w15:done="0"/>
  <w15:commentEx w15:paraId="60231217" w15:done="0"/>
  <w15:commentEx w15:paraId="2248889E" w15:done="0"/>
  <w15:commentEx w15:paraId="481927D2" w15:done="0"/>
  <w15:commentEx w15:paraId="39CC6B28" w15:done="0"/>
  <w15:commentEx w15:paraId="057497D2" w15:done="0"/>
  <w15:commentEx w15:paraId="273CAB77" w15:paraIdParent="057497D2" w15:done="0"/>
  <w15:commentEx w15:paraId="306DD82D" w15:done="0"/>
  <w15:commentEx w15:paraId="2A3988B1" w15:paraIdParent="306DD82D" w15:done="0"/>
  <w15:commentEx w15:paraId="280EE9F6" w15:done="0"/>
  <w15:commentEx w15:paraId="7F81C805" w15:done="0"/>
  <w15:commentEx w15:paraId="272848F3" w15:done="0"/>
  <w15:commentEx w15:paraId="4F27D024" w15:done="0"/>
  <w15:commentEx w15:paraId="5A105CFB" w15:done="0"/>
  <w15:commentEx w15:paraId="4CC80A3A" w15:done="0"/>
  <w15:commentEx w15:paraId="518BC3DA" w15:done="0"/>
  <w15:commentEx w15:paraId="198FB5EC" w15:done="0"/>
  <w15:commentEx w15:paraId="2273ABEF" w15:done="0"/>
  <w15:commentEx w15:paraId="5DBFB268" w15:done="0"/>
  <w15:commentEx w15:paraId="57F161A8" w15:done="0"/>
  <w15:commentEx w15:paraId="7B0534A2" w15:done="0"/>
  <w15:commentEx w15:paraId="4305A0C4" w15:done="0"/>
  <w15:commentEx w15:paraId="11280757" w15:done="0"/>
  <w15:commentEx w15:paraId="4CF6FD02" w15:done="0"/>
  <w15:commentEx w15:paraId="6F8A007A" w15:paraIdParent="4CF6FD02" w15:done="0"/>
  <w15:commentEx w15:paraId="428057F2" w15:done="0"/>
  <w15:commentEx w15:paraId="49122145" w15:done="0"/>
  <w15:commentEx w15:paraId="49F3C1B1" w15:done="0"/>
  <w15:commentEx w15:paraId="5A5FCED9" w15:done="0"/>
  <w15:commentEx w15:paraId="4A7D09B4" w15:done="0"/>
  <w15:commentEx w15:paraId="70D41815" w15:done="0"/>
  <w15:commentEx w15:paraId="4E31C17F" w15:done="0"/>
  <w15:commentEx w15:paraId="075BD6EE" w15:paraIdParent="4E31C17F" w15:done="0"/>
  <w15:commentEx w15:paraId="2EC5FB05" w15:done="0"/>
  <w15:commentEx w15:paraId="31CF219A" w15:paraIdParent="2EC5FB05" w15:done="0"/>
  <w15:commentEx w15:paraId="03A1D82B" w15:done="0"/>
  <w15:commentEx w15:paraId="43589EDB" w15:paraIdParent="03A1D82B" w15:done="0"/>
  <w15:commentEx w15:paraId="26EFFD6E" w15:done="0"/>
  <w15:commentEx w15:paraId="0CC2779B" w15:paraIdParent="26EFFD6E" w15:done="0"/>
  <w15:commentEx w15:paraId="6D59BF3A" w15:done="0"/>
  <w15:commentEx w15:paraId="6E1F7831" w15:paraIdParent="6D59BF3A" w15:done="0"/>
  <w15:commentEx w15:paraId="0099AC17" w15:done="0"/>
  <w15:commentEx w15:paraId="00A7FAF0" w15:paraIdParent="0099AC17" w15:done="0"/>
  <w15:commentEx w15:paraId="329A73E8" w15:done="0"/>
  <w15:commentEx w15:paraId="686AE2EE" w15:paraIdParent="329A73E8" w15:done="0"/>
  <w15:commentEx w15:paraId="68783604" w15:done="0"/>
  <w15:commentEx w15:paraId="4A71077B" w15:paraIdParent="68783604" w15:done="0"/>
  <w15:commentEx w15:paraId="5EC46D00" w15:done="0"/>
  <w15:commentEx w15:paraId="5E561DED" w15:paraIdParent="5EC46D00" w15:done="0"/>
  <w15:commentEx w15:paraId="500C177D" w15:done="0"/>
  <w15:commentEx w15:paraId="464D784F" w15:paraIdParent="500C177D" w15:done="0"/>
  <w15:commentEx w15:paraId="694B9B18" w15:done="0"/>
  <w15:commentEx w15:paraId="5FA6BCA1" w15:paraIdParent="694B9B18" w15:done="0"/>
  <w15:commentEx w15:paraId="74A311C5" w15:done="0"/>
  <w15:commentEx w15:paraId="02E82D1F" w15:paraIdParent="74A311C5" w15:done="0"/>
  <w15:commentEx w15:paraId="4ACE12C8" w15:done="0"/>
  <w15:commentEx w15:paraId="0063A797" w15:paraIdParent="4ACE12C8" w15:done="0"/>
  <w15:commentEx w15:paraId="60160C6C" w15:done="0"/>
  <w15:commentEx w15:paraId="669F3410" w15:paraIdParent="60160C6C" w15:done="0"/>
  <w15:commentEx w15:paraId="160E6300" w15:done="0"/>
  <w15:commentEx w15:paraId="497349F7" w15:paraIdParent="160E6300" w15:done="0"/>
  <w15:commentEx w15:paraId="1496886E" w15:done="0"/>
  <w15:commentEx w15:paraId="40FD1F03" w15:paraIdParent="1496886E" w15:done="0"/>
  <w15:commentEx w15:paraId="0BE726EF" w15:done="0"/>
  <w15:commentEx w15:paraId="496573DE" w15:done="0"/>
  <w15:commentEx w15:paraId="6B9CA4FE" w15:paraIdParent="496573DE" w15:done="0"/>
  <w15:commentEx w15:paraId="4E4D0AE0" w15:done="0"/>
  <w15:commentEx w15:paraId="67D7DCC0" w15:paraIdParent="4E4D0AE0" w15:done="0"/>
  <w15:commentEx w15:paraId="16261214" w15:done="0"/>
  <w15:commentEx w15:paraId="0A6457A9" w15:done="0"/>
  <w15:commentEx w15:paraId="4E403E00" w15:paraIdParent="0A6457A9" w15:done="0"/>
  <w15:commentEx w15:paraId="7A259AD7" w15:done="0"/>
  <w15:commentEx w15:paraId="3E87860D" w15:paraIdParent="7A259AD7" w15:done="0"/>
  <w15:commentEx w15:paraId="3FEC1F4B" w15:done="0"/>
  <w15:commentEx w15:paraId="0743E9D6" w15:done="0"/>
  <w15:commentEx w15:paraId="4E961514" w15:paraIdParent="0743E9D6" w15:done="0"/>
  <w15:commentEx w15:paraId="7048CCD4" w15:done="0"/>
  <w15:commentEx w15:paraId="78EE5A7B" w15:done="0"/>
  <w15:commentEx w15:paraId="27662329" w15:done="0"/>
  <w15:commentEx w15:paraId="32725717" w15:done="0"/>
  <w15:commentEx w15:paraId="5C2312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529CBB" w16cex:dateUtc="2024-07-08T19:59:00Z"/>
  <w16cex:commentExtensible w16cex:durableId="01136499" w16cex:dateUtc="2024-07-08T20:01:00Z"/>
  <w16cex:commentExtensible w16cex:durableId="6E01EFDA" w16cex:dateUtc="2024-07-08T20:01:00Z"/>
  <w16cex:commentExtensible w16cex:durableId="38CB63AF" w16cex:dateUtc="2024-07-08T20:01:00Z"/>
  <w16cex:commentExtensible w16cex:durableId="36C676ED" w16cex:dateUtc="2024-07-09T09:15:00Z"/>
  <w16cex:commentExtensible w16cex:durableId="695EF524" w16cex:dateUtc="2024-07-09T09:16:00Z"/>
  <w16cex:commentExtensible w16cex:durableId="22073140" w16cex:dateUtc="2024-07-08T20:02:00Z"/>
  <w16cex:commentExtensible w16cex:durableId="13127EFA" w16cex:dateUtc="2024-07-08T20:02:00Z"/>
  <w16cex:commentExtensible w16cex:durableId="66EFC1EF" w16cex:dateUtc="2024-07-08T20:03:00Z"/>
  <w16cex:commentExtensible w16cex:durableId="750D9B10" w16cex:dateUtc="2024-07-08T20:04:00Z"/>
  <w16cex:commentExtensible w16cex:durableId="0C80F93B" w16cex:dateUtc="2024-07-08T20:04:00Z"/>
  <w16cex:commentExtensible w16cex:durableId="6EA5098F" w16cex:dateUtc="2024-07-08T20:05:00Z"/>
  <w16cex:commentExtensible w16cex:durableId="043261D0" w16cex:dateUtc="2024-07-08T20:05:00Z"/>
  <w16cex:commentExtensible w16cex:durableId="5AEEAA8D" w16cex:dateUtc="2024-07-08T20:07:00Z"/>
  <w16cex:commentExtensible w16cex:durableId="72E94901" w16cex:dateUtc="2024-07-08T20:08:00Z"/>
  <w16cex:commentExtensible w16cex:durableId="0F7EF452" w16cex:dateUtc="2024-07-08T20:08:00Z"/>
  <w16cex:commentExtensible w16cex:durableId="64D4DC0B" w16cex:dateUtc="2024-07-08T20:09:00Z"/>
  <w16cex:commentExtensible w16cex:durableId="72DEAD95" w16cex:dateUtc="2024-07-08T20:09:00Z"/>
  <w16cex:commentExtensible w16cex:durableId="21C16B48" w16cex:dateUtc="2024-07-08T20:09:00Z"/>
  <w16cex:commentExtensible w16cex:durableId="694334FE" w16cex:dateUtc="2024-07-08T20:10:00Z"/>
  <w16cex:commentExtensible w16cex:durableId="45718C12" w16cex:dateUtc="2024-07-08T20:10:00Z"/>
  <w16cex:commentExtensible w16cex:durableId="42ED4742" w16cex:dateUtc="2024-07-08T20:13:00Z"/>
  <w16cex:commentExtensible w16cex:durableId="32BE903E" w16cex:dateUtc="2024-07-08T20:14:00Z"/>
  <w16cex:commentExtensible w16cex:durableId="4E2C1CC2" w16cex:dateUtc="2024-07-08T20:15:00Z"/>
  <w16cex:commentExtensible w16cex:durableId="5C997FB2" w16cex:dateUtc="2024-07-08T20:15:00Z"/>
  <w16cex:commentExtensible w16cex:durableId="38C961EB" w16cex:dateUtc="2024-07-08T20:19:00Z"/>
  <w16cex:commentExtensible w16cex:durableId="4E0C2CAB" w16cex:dateUtc="2024-07-08T20:17:00Z"/>
  <w16cex:commentExtensible w16cex:durableId="1705949D" w16cex:dateUtc="2024-07-08T20:17:00Z"/>
  <w16cex:commentExtensible w16cex:durableId="2641B8AE" w16cex:dateUtc="2024-07-08T20:18:00Z"/>
  <w16cex:commentExtensible w16cex:durableId="1B4DBB17" w16cex:dateUtc="2024-07-08T20:20:00Z"/>
  <w16cex:commentExtensible w16cex:durableId="2E9B13CA" w16cex:dateUtc="2024-07-08T20:20:00Z"/>
  <w16cex:commentExtensible w16cex:durableId="69DC25FC" w16cex:dateUtc="2024-07-08T20:20:00Z"/>
  <w16cex:commentExtensible w16cex:durableId="68A96CA1" w16cex:dateUtc="2024-07-08T20:21:00Z"/>
  <w16cex:commentExtensible w16cex:durableId="1E342035" w16cex:dateUtc="2024-07-08T20:22:00Z"/>
  <w16cex:commentExtensible w16cex:durableId="5D6423DC" w16cex:dateUtc="2024-07-08T20:23:00Z"/>
  <w16cex:commentExtensible w16cex:durableId="4A71E09D" w16cex:dateUtc="2024-07-08T20:23:00Z"/>
  <w16cex:commentExtensible w16cex:durableId="3BDC633C" w16cex:dateUtc="2024-07-09T03:49:00Z"/>
  <w16cex:commentExtensible w16cex:durableId="19FDA8A5" w16cex:dateUtc="2024-07-09T03:52:00Z"/>
  <w16cex:commentExtensible w16cex:durableId="7C3481D7" w16cex:dateUtc="2024-07-09T03:52:00Z"/>
  <w16cex:commentExtensible w16cex:durableId="16499C54" w16cex:dateUtc="2024-07-09T03:53:00Z"/>
  <w16cex:commentExtensible w16cex:durableId="19AD5E53" w16cex:dateUtc="2024-07-09T03:54:00Z"/>
  <w16cex:commentExtensible w16cex:durableId="5156BA22" w16cex:dateUtc="2024-07-10T06:08:00Z"/>
  <w16cex:commentExtensible w16cex:durableId="105870CF" w16cex:dateUtc="2024-07-09T03:54:00Z"/>
  <w16cex:commentExtensible w16cex:durableId="69B12B6D" w16cex:dateUtc="2024-07-09T03:54:00Z"/>
  <w16cex:commentExtensible w16cex:durableId="66FB3654" w16cex:dateUtc="2024-07-09T03:54:00Z"/>
  <w16cex:commentExtensible w16cex:durableId="58EF21BD" w16cex:dateUtc="2024-07-09T03:55:00Z"/>
  <w16cex:commentExtensible w16cex:durableId="7B0A0C82" w16cex:dateUtc="2024-07-09T03:55:00Z"/>
  <w16cex:commentExtensible w16cex:durableId="2236E9BE" w16cex:dateUtc="2024-07-09T03:56:00Z"/>
  <w16cex:commentExtensible w16cex:durableId="3550CBCD" w16cex:dateUtc="2024-07-09T03:56:00Z"/>
  <w16cex:commentExtensible w16cex:durableId="39651DD1" w16cex:dateUtc="2024-07-09T03:57:00Z"/>
  <w16cex:commentExtensible w16cex:durableId="09FCCBC0" w16cex:dateUtc="2024-07-09T03:58:00Z"/>
  <w16cex:commentExtensible w16cex:durableId="12B803FA" w16cex:dateUtc="2024-07-09T03:58:00Z"/>
  <w16cex:commentExtensible w16cex:durableId="0BC9169E" w16cex:dateUtc="2024-07-09T03:58:00Z"/>
  <w16cex:commentExtensible w16cex:durableId="4368CF2C" w16cex:dateUtc="2024-07-09T03:59:00Z"/>
  <w16cex:commentExtensible w16cex:durableId="5EAEC365" w16cex:dateUtc="2024-07-09T03:59:00Z"/>
  <w16cex:commentExtensible w16cex:durableId="73167404" w16cex:dateUtc="2024-07-09T03:59:00Z"/>
  <w16cex:commentExtensible w16cex:durableId="50583113" w16cex:dateUtc="2024-07-09T04:00:00Z"/>
  <w16cex:commentExtensible w16cex:durableId="5315D6A2" w16cex:dateUtc="2024-07-09T04:00:00Z"/>
  <w16cex:commentExtensible w16cex:durableId="4066DF3F" w16cex:dateUtc="2024-07-09T04:00:00Z"/>
  <w16cex:commentExtensible w16cex:durableId="7948FC4E" w16cex:dateUtc="2024-07-09T04:00:00Z"/>
  <w16cex:commentExtensible w16cex:durableId="26803E45" w16cex:dateUtc="2024-07-09T04:01:00Z"/>
  <w16cex:commentExtensible w16cex:durableId="57E4B8B8" w16cex:dateUtc="2024-07-09T04:01:00Z"/>
  <w16cex:commentExtensible w16cex:durableId="24B00065" w16cex:dateUtc="2024-07-09T04:01:00Z"/>
  <w16cex:commentExtensible w16cex:durableId="6AC993DF" w16cex:dateUtc="2024-07-09T04:02:00Z"/>
  <w16cex:commentExtensible w16cex:durableId="1FAC848F" w16cex:dateUtc="2024-07-09T04:02:00Z"/>
  <w16cex:commentExtensible w16cex:durableId="05D35CDC" w16cex:dateUtc="2024-07-09T04:03:00Z"/>
  <w16cex:commentExtensible w16cex:durableId="34A22298" w16cex:dateUtc="2024-07-09T04:03:00Z"/>
  <w16cex:commentExtensible w16cex:durableId="025F02EA" w16cex:dateUtc="2024-07-09T04:03:00Z"/>
  <w16cex:commentExtensible w16cex:durableId="3AC574B9" w16cex:dateUtc="2024-07-09T04:04:00Z"/>
  <w16cex:commentExtensible w16cex:durableId="36120B76" w16cex:dateUtc="2024-07-09T04:05:00Z"/>
  <w16cex:commentExtensible w16cex:durableId="199ECE2C" w16cex:dateUtc="2024-07-09T04:05:00Z"/>
  <w16cex:commentExtensible w16cex:durableId="403CB575" w16cex:dateUtc="2024-07-09T04:06:00Z"/>
  <w16cex:commentExtensible w16cex:durableId="1668954C" w16cex:dateUtc="2024-07-09T04:06:00Z"/>
  <w16cex:commentExtensible w16cex:durableId="70D93334" w16cex:dateUtc="2024-07-09T04:08:00Z"/>
  <w16cex:commentExtensible w16cex:durableId="26C31370" w16cex:dateUtc="2024-07-09T04:08:00Z"/>
  <w16cex:commentExtensible w16cex:durableId="0DF60C5F" w16cex:dateUtc="2024-07-09T04:09:00Z"/>
  <w16cex:commentExtensible w16cex:durableId="7B2C7FD9" w16cex:dateUtc="2024-07-09T04:10:00Z"/>
  <w16cex:commentExtensible w16cex:durableId="44AB6D95" w16cex:dateUtc="2024-07-09T04:10:00Z"/>
  <w16cex:commentExtensible w16cex:durableId="66747410" w16cex:dateUtc="2024-07-09T04:10:00Z"/>
  <w16cex:commentExtensible w16cex:durableId="13571DAA" w16cex:dateUtc="2024-07-09T04:11:00Z"/>
  <w16cex:commentExtensible w16cex:durableId="324529BD" w16cex:dateUtc="2024-07-09T04:11:00Z"/>
  <w16cex:commentExtensible w16cex:durableId="3B456271" w16cex:dateUtc="2024-07-09T04:11:00Z"/>
  <w16cex:commentExtensible w16cex:durableId="0BF9BE95" w16cex:dateUtc="2024-07-09T04:12:00Z"/>
  <w16cex:commentExtensible w16cex:durableId="6263EC96" w16cex:dateUtc="2024-07-09T04:13:00Z"/>
  <w16cex:commentExtensible w16cex:durableId="20D6787C" w16cex:dateUtc="2024-07-09T04:13:00Z"/>
  <w16cex:commentExtensible w16cex:durableId="19BD075F" w16cex:dateUtc="2024-07-09T04:13:00Z"/>
  <w16cex:commentExtensible w16cex:durableId="6C63CE90" w16cex:dateUtc="2024-07-09T04:15:00Z"/>
  <w16cex:commentExtensible w16cex:durableId="71BB2EA8" w16cex:dateUtc="2024-07-09T04:15:00Z"/>
  <w16cex:commentExtensible w16cex:durableId="42C58056" w16cex:dateUtc="2024-07-09T04:15:00Z"/>
  <w16cex:commentExtensible w16cex:durableId="05590725" w16cex:dateUtc="2024-07-09T04:16:00Z"/>
  <w16cex:commentExtensible w16cex:durableId="1A8A1914" w16cex:dateUtc="2024-07-09T04:16:00Z"/>
  <w16cex:commentExtensible w16cex:durableId="015AF9D4" w16cex:dateUtc="2024-07-09T04:16:00Z"/>
  <w16cex:commentExtensible w16cex:durableId="243907EF" w16cex:dateUtc="2024-07-09T04:17:00Z"/>
  <w16cex:commentExtensible w16cex:durableId="4237A291" w16cex:dateUtc="2024-07-09T04:17:00Z"/>
  <w16cex:commentExtensible w16cex:durableId="7CAD2B3B" w16cex:dateUtc="2024-07-09T04:18:00Z"/>
  <w16cex:commentExtensible w16cex:durableId="196CDB4E" w16cex:dateUtc="2024-07-09T04:18:00Z"/>
  <w16cex:commentExtensible w16cex:durableId="18B0F888" w16cex:dateUtc="2024-07-09T04:18:00Z"/>
  <w16cex:commentExtensible w16cex:durableId="5C66A156" w16cex:dateUtc="2024-07-09T04:19:00Z"/>
  <w16cex:commentExtensible w16cex:durableId="3B1007F9" w16cex:dateUtc="2024-07-09T04:19:00Z"/>
  <w16cex:commentExtensible w16cex:durableId="5033771A" w16cex:dateUtc="2024-07-09T09:22:00Z"/>
  <w16cex:commentExtensible w16cex:durableId="0109D1DD" w16cex:dateUtc="2024-07-09T09:22:00Z"/>
  <w16cex:commentExtensible w16cex:durableId="07B919ED" w16cex:dateUtc="2024-07-09T04:22:00Z"/>
  <w16cex:commentExtensible w16cex:durableId="4A1A3452" w16cex:dateUtc="2024-07-09T04:23:00Z"/>
  <w16cex:commentExtensible w16cex:durableId="0C2EF691" w16cex:dateUtc="2024-07-09T04:23:00Z"/>
  <w16cex:commentExtensible w16cex:durableId="65A741F3" w16cex:dateUtc="2024-07-09T04:24:00Z"/>
  <w16cex:commentExtensible w16cex:durableId="62345CD7" w16cex:dateUtc="2024-07-09T04:25:00Z"/>
  <w16cex:commentExtensible w16cex:durableId="2DBA8C04" w16cex:dateUtc="2024-07-09T04:25:00Z"/>
  <w16cex:commentExtensible w16cex:durableId="586CEEF7" w16cex:dateUtc="2024-07-09T04:26:00Z"/>
  <w16cex:commentExtensible w16cex:durableId="7431C6FE" w16cex:dateUtc="2024-07-09T04:27:00Z"/>
  <w16cex:commentExtensible w16cex:durableId="586CC244" w16cex:dateUtc="2024-07-09T04:27:00Z"/>
  <w16cex:commentExtensible w16cex:durableId="164C8998" w16cex:dateUtc="2024-07-09T04:28:00Z"/>
  <w16cex:commentExtensible w16cex:durableId="066AD0C6" w16cex:dateUtc="2024-07-09T04:28:00Z"/>
  <w16cex:commentExtensible w16cex:durableId="379EA419" w16cex:dateUtc="2024-07-09T04:28:00Z"/>
  <w16cex:commentExtensible w16cex:durableId="052F9AE9" w16cex:dateUtc="2024-07-09T04:29:00Z"/>
  <w16cex:commentExtensible w16cex:durableId="6A50C17C" w16cex:dateUtc="2024-07-09T04:29:00Z"/>
  <w16cex:commentExtensible w16cex:durableId="7E8EF4A4" w16cex:dateUtc="2024-07-09T04:30:00Z"/>
  <w16cex:commentExtensible w16cex:durableId="26382CB1" w16cex:dateUtc="2024-07-09T04:30:00Z"/>
  <w16cex:commentExtensible w16cex:durableId="3551A71E" w16cex:dateUtc="2024-07-09T04:31:00Z"/>
  <w16cex:commentExtensible w16cex:durableId="2AAF38A1" w16cex:dateUtc="2024-07-09T04:31:00Z"/>
  <w16cex:commentExtensible w16cex:durableId="5498D09A" w16cex:dateUtc="2024-07-09T04:32:00Z"/>
  <w16cex:commentExtensible w16cex:durableId="1289A96D" w16cex:dateUtc="2024-07-09T04:32:00Z"/>
  <w16cex:commentExtensible w16cex:durableId="4F7AF966" w16cex:dateUtc="2024-07-09T04:32:00Z"/>
  <w16cex:commentExtensible w16cex:durableId="457A6A0B" w16cex:dateUtc="2024-07-09T04:32:00Z"/>
  <w16cex:commentExtensible w16cex:durableId="160EBB1F" w16cex:dateUtc="2024-07-09T04:33:00Z"/>
  <w16cex:commentExtensible w16cex:durableId="49C8AAD5" w16cex:dateUtc="2024-07-09T04:35:00Z"/>
  <w16cex:commentExtensible w16cex:durableId="10C46FEF" w16cex:dateUtc="2024-07-09T04:36:00Z"/>
  <w16cex:commentExtensible w16cex:durableId="7C864194" w16cex:dateUtc="2024-07-09T04:36:00Z"/>
  <w16cex:commentExtensible w16cex:durableId="70B8925C" w16cex:dateUtc="2024-07-09T04:37:00Z"/>
  <w16cex:commentExtensible w16cex:durableId="2D54F66D" w16cex:dateUtc="2024-07-09T04:37:00Z"/>
  <w16cex:commentExtensible w16cex:durableId="5B300B41" w16cex:dateUtc="2024-07-09T04:38:00Z"/>
  <w16cex:commentExtensible w16cex:durableId="7D4D416F" w16cex:dateUtc="2024-07-09T04:38:00Z"/>
  <w16cex:commentExtensible w16cex:durableId="6827F13E" w16cex:dateUtc="2024-07-09T04:42:00Z"/>
  <w16cex:commentExtensible w16cex:durableId="1CC1D177" w16cex:dateUtc="2024-07-09T04:42:00Z"/>
  <w16cex:commentExtensible w16cex:durableId="10E1C8ED" w16cex:dateUtc="2024-07-09T04:43:00Z"/>
  <w16cex:commentExtensible w16cex:durableId="34C96534" w16cex:dateUtc="2024-07-09T04:43:00Z"/>
  <w16cex:commentExtensible w16cex:durableId="4B4A2B49" w16cex:dateUtc="2024-07-09T04:43:00Z"/>
  <w16cex:commentExtensible w16cex:durableId="5E699793" w16cex:dateUtc="2024-07-09T04:46:00Z"/>
  <w16cex:commentExtensible w16cex:durableId="1E15800E" w16cex:dateUtc="2024-07-09T04:46:00Z"/>
  <w16cex:commentExtensible w16cex:durableId="13DA3866" w16cex:dateUtc="2024-07-09T04:47:00Z"/>
  <w16cex:commentExtensible w16cex:durableId="40E85F90" w16cex:dateUtc="2024-07-09T04:47:00Z"/>
  <w16cex:commentExtensible w16cex:durableId="180CEF3F" w16cex:dateUtc="2024-07-09T04:47:00Z"/>
  <w16cex:commentExtensible w16cex:durableId="2B9D2F08" w16cex:dateUtc="2024-07-09T04:48:00Z"/>
  <w16cex:commentExtensible w16cex:durableId="44052255" w16cex:dateUtc="2024-07-09T04:48:00Z"/>
  <w16cex:commentExtensible w16cex:durableId="29B1D270" w16cex:dateUtc="2024-07-09T04:49:00Z"/>
  <w16cex:commentExtensible w16cex:durableId="2E95EB1D" w16cex:dateUtc="2024-07-09T04:49:00Z"/>
  <w16cex:commentExtensible w16cex:durableId="2C2BD911" w16cex:dateUtc="2024-07-09T04:50:00Z"/>
  <w16cex:commentExtensible w16cex:durableId="48843965" w16cex:dateUtc="2024-07-10T05:48:00Z"/>
  <w16cex:commentExtensible w16cex:durableId="14CD95D2" w16cex:dateUtc="2024-07-09T04:54:00Z"/>
  <w16cex:commentExtensible w16cex:durableId="6541D8B5" w16cex:dateUtc="2024-07-09T04:54:00Z"/>
  <w16cex:commentExtensible w16cex:durableId="046D17A0" w16cex:dateUtc="2024-07-09T04:55:00Z"/>
  <w16cex:commentExtensible w16cex:durableId="3D35C769" w16cex:dateUtc="2024-07-09T04:55:00Z"/>
  <w16cex:commentExtensible w16cex:durableId="1308F6D1" w16cex:dateUtc="2024-07-09T04:56:00Z"/>
  <w16cex:commentExtensible w16cex:durableId="1ABA9CDA" w16cex:dateUtc="2024-07-09T04:56:00Z"/>
  <w16cex:commentExtensible w16cex:durableId="7615FC36" w16cex:dateUtc="2024-07-09T04:56:00Z"/>
  <w16cex:commentExtensible w16cex:durableId="492D1C0C" w16cex:dateUtc="2024-07-09T04:57:00Z"/>
  <w16cex:commentExtensible w16cex:durableId="378D4445" w16cex:dateUtc="2024-07-09T04:57:00Z"/>
  <w16cex:commentExtensible w16cex:durableId="67F39B2E" w16cex:dateUtc="2024-07-09T04:58:00Z"/>
  <w16cex:commentExtensible w16cex:durableId="279DD368" w16cex:dateUtc="2024-07-09T04:58:00Z"/>
  <w16cex:commentExtensible w16cex:durableId="58A84264" w16cex:dateUtc="2024-07-09T04:59:00Z"/>
  <w16cex:commentExtensible w16cex:durableId="6A316690" w16cex:dateUtc="2024-07-09T05:00:00Z"/>
  <w16cex:commentExtensible w16cex:durableId="7F048286" w16cex:dateUtc="2024-07-09T05:06:00Z"/>
  <w16cex:commentExtensible w16cex:durableId="29740CBA" w16cex:dateUtc="2024-07-09T05:00:00Z"/>
  <w16cex:commentExtensible w16cex:durableId="5B54316D" w16cex:dateUtc="2024-07-09T05:00:00Z"/>
  <w16cex:commentExtensible w16cex:durableId="1D813A5E" w16cex:dateUtc="2024-07-09T05:01:00Z"/>
  <w16cex:commentExtensible w16cex:durableId="716D3F5F" w16cex:dateUtc="2024-07-09T05:01:00Z"/>
  <w16cex:commentExtensible w16cex:durableId="1F503B3C" w16cex:dateUtc="2024-07-09T14:00:00Z"/>
  <w16cex:commentExtensible w16cex:durableId="1D189229" w16cex:dateUtc="2024-07-09T05:01:00Z"/>
  <w16cex:commentExtensible w16cex:durableId="75336C4B" w16cex:dateUtc="2024-07-09T05:02:00Z"/>
  <w16cex:commentExtensible w16cex:durableId="65C12A36" w16cex:dateUtc="2024-07-09T05:02:00Z"/>
  <w16cex:commentExtensible w16cex:durableId="427C4A77" w16cex:dateUtc="2024-07-09T05:02:00Z"/>
  <w16cex:commentExtensible w16cex:durableId="152EC45E" w16cex:dateUtc="2024-07-09T05:04:00Z"/>
  <w16cex:commentExtensible w16cex:durableId="620CF1BC" w16cex:dateUtc="2024-07-09T05:03:00Z"/>
  <w16cex:commentExtensible w16cex:durableId="3CE154AA" w16cex:dateUtc="2024-07-09T05:07:00Z"/>
  <w16cex:commentExtensible w16cex:durableId="66A795C0" w16cex:dateUtc="2024-07-09T05:07:00Z"/>
  <w16cex:commentExtensible w16cex:durableId="5D7D129C" w16cex:dateUtc="2024-07-09T05:19:00Z"/>
  <w16cex:commentExtensible w16cex:durableId="258A4C03" w16cex:dateUtc="2024-07-09T05:19:00Z"/>
  <w16cex:commentExtensible w16cex:durableId="3EB0D966" w16cex:dateUtc="2024-07-09T05:20:00Z"/>
  <w16cex:commentExtensible w16cex:durableId="0416F616" w16cex:dateUtc="2024-07-09T05:20:00Z"/>
  <w16cex:commentExtensible w16cex:durableId="158C7B15" w16cex:dateUtc="2024-07-09T05:23:00Z"/>
  <w16cex:commentExtensible w16cex:durableId="57556F3B" w16cex:dateUtc="2024-07-09T05:24:00Z"/>
  <w16cex:commentExtensible w16cex:durableId="7A06815A" w16cex:dateUtc="2024-07-09T05:28:00Z"/>
  <w16cex:commentExtensible w16cex:durableId="694FD97F" w16cex:dateUtc="2024-07-09T05:29:00Z"/>
  <w16cex:commentExtensible w16cex:durableId="6EA1A94F" w16cex:dateUtc="2024-07-09T05:29:00Z"/>
  <w16cex:commentExtensible w16cex:durableId="32A83EF1" w16cex:dateUtc="2024-07-09T05:30:00Z"/>
  <w16cex:commentExtensible w16cex:durableId="6CFD337C" w16cex:dateUtc="2024-07-09T05:30:00Z"/>
  <w16cex:commentExtensible w16cex:durableId="1CB37B72" w16cex:dateUtc="2024-07-09T05:31:00Z"/>
  <w16cex:commentExtensible w16cex:durableId="4A379D07" w16cex:dateUtc="2024-07-09T05:31:00Z"/>
  <w16cex:commentExtensible w16cex:durableId="7F7E4B5A" w16cex:dateUtc="2024-07-09T05:32:00Z"/>
  <w16cex:commentExtensible w16cex:durableId="0F543B39" w16cex:dateUtc="2024-07-09T05:32:00Z"/>
  <w16cex:commentExtensible w16cex:durableId="5677CF3A" w16cex:dateUtc="2024-07-09T05:33:00Z"/>
  <w16cex:commentExtensible w16cex:durableId="6B252FF4" w16cex:dateUtc="2024-07-09T05:33:00Z"/>
  <w16cex:commentExtensible w16cex:durableId="5C7332C2" w16cex:dateUtc="2024-07-09T05:35:00Z"/>
  <w16cex:commentExtensible w16cex:durableId="41D0A85E" w16cex:dateUtc="2024-07-09T05:42:00Z"/>
  <w16cex:commentExtensible w16cex:durableId="45AFC6F8" w16cex:dateUtc="2024-07-09T05:41:00Z"/>
  <w16cex:commentExtensible w16cex:durableId="79B16DC5" w16cex:dateUtc="2024-07-09T05:41:00Z"/>
  <w16cex:commentExtensible w16cex:durableId="467A4C38" w16cex:dateUtc="2024-07-09T05:43:00Z"/>
  <w16cex:commentExtensible w16cex:durableId="663FAB04" w16cex:dateUtc="2024-07-09T05:43:00Z"/>
  <w16cex:commentExtensible w16cex:durableId="4A2DB5F5" w16cex:dateUtc="2024-07-09T05:44:00Z"/>
  <w16cex:commentExtensible w16cex:durableId="31AF5AB2" w16cex:dateUtc="2024-07-09T05:47:00Z"/>
  <w16cex:commentExtensible w16cex:durableId="1262EA26" w16cex:dateUtc="2024-07-09T05:48:00Z"/>
  <w16cex:commentExtensible w16cex:durableId="19A631B7" w16cex:dateUtc="2024-07-09T05:50:00Z"/>
  <w16cex:commentExtensible w16cex:durableId="2CD72160" w16cex:dateUtc="2024-07-09T05:50:00Z"/>
  <w16cex:commentExtensible w16cex:durableId="2D8A2438" w16cex:dateUtc="2024-07-09T05:51:00Z"/>
  <w16cex:commentExtensible w16cex:durableId="79E7004F" w16cex:dateUtc="2024-07-09T05:55:00Z"/>
  <w16cex:commentExtensible w16cex:durableId="752B62CD" w16cex:dateUtc="2024-07-09T05:56:00Z"/>
  <w16cex:commentExtensible w16cex:durableId="2529CB55" w16cex:dateUtc="2024-07-09T05:57:00Z"/>
  <w16cex:commentExtensible w16cex:durableId="3321C030" w16cex:dateUtc="2024-07-09T05:57:00Z"/>
  <w16cex:commentExtensible w16cex:durableId="442A4A1F" w16cex:dateUtc="2024-07-09T05:57:00Z"/>
  <w16cex:commentExtensible w16cex:durableId="42861F6B" w16cex:dateUtc="2024-07-09T05:58:00Z"/>
  <w16cex:commentExtensible w16cex:durableId="3BC7349F" w16cex:dateUtc="2024-07-09T05:59:00Z"/>
  <w16cex:commentExtensible w16cex:durableId="08F3C7A5" w16cex:dateUtc="2024-07-09T05:59:00Z"/>
  <w16cex:commentExtensible w16cex:durableId="6D54A4A7" w16cex:dateUtc="2024-07-09T05:59:00Z"/>
  <w16cex:commentExtensible w16cex:durableId="58208709" w16cex:dateUtc="2024-07-09T06:00:00Z"/>
  <w16cex:commentExtensible w16cex:durableId="74358B15" w16cex:dateUtc="2024-07-09T06:01:00Z"/>
  <w16cex:commentExtensible w16cex:durableId="50FC438C" w16cex:dateUtc="2024-07-09T06:01:00Z"/>
  <w16cex:commentExtensible w16cex:durableId="037A621C" w16cex:dateUtc="2024-07-09T06:02:00Z"/>
  <w16cex:commentExtensible w16cex:durableId="7DC8FE4D" w16cex:dateUtc="2024-07-09T06:03:00Z"/>
  <w16cex:commentExtensible w16cex:durableId="7083F47A" w16cex:dateUtc="2024-07-09T06:04:00Z"/>
  <w16cex:commentExtensible w16cex:durableId="3D1EDDB4" w16cex:dateUtc="2024-07-09T06:04:00Z"/>
  <w16cex:commentExtensible w16cex:durableId="5BE833B6" w16cex:dateUtc="2024-07-09T06:05:00Z"/>
  <w16cex:commentExtensible w16cex:durableId="35FBF881" w16cex:dateUtc="2024-07-09T06:05:00Z"/>
  <w16cex:commentExtensible w16cex:durableId="2CDA282E" w16cex:dateUtc="2024-07-09T06:05:00Z"/>
  <w16cex:commentExtensible w16cex:durableId="6B28AD12" w16cex:dateUtc="2024-07-09T06:05:00Z"/>
  <w16cex:commentExtensible w16cex:durableId="34BD31A4" w16cex:dateUtc="2024-07-09T06:06:00Z"/>
  <w16cex:commentExtensible w16cex:durableId="1C416F30" w16cex:dateUtc="2024-07-09T06:06:00Z"/>
  <w16cex:commentExtensible w16cex:durableId="026E8A82" w16cex:dateUtc="2024-07-09T06:06:00Z"/>
  <w16cex:commentExtensible w16cex:durableId="11248A4B" w16cex:dateUtc="2024-07-09T06:06:00Z"/>
  <w16cex:commentExtensible w16cex:durableId="2C9A94B6" w16cex:dateUtc="2024-07-09T06:07:00Z"/>
  <w16cex:commentExtensible w16cex:durableId="280AD1D3" w16cex:dateUtc="2024-07-09T06:08:00Z"/>
  <w16cex:commentExtensible w16cex:durableId="6B757CDB" w16cex:dateUtc="2024-07-09T06:08:00Z"/>
  <w16cex:commentExtensible w16cex:durableId="2602677D" w16cex:dateUtc="2024-07-09T06:08:00Z"/>
  <w16cex:commentExtensible w16cex:durableId="5C95E3B3" w16cex:dateUtc="2024-07-09T06:09:00Z"/>
  <w16cex:commentExtensible w16cex:durableId="1A2DF5A6" w16cex:dateUtc="2024-07-09T06:09:00Z"/>
  <w16cex:commentExtensible w16cex:durableId="73993273" w16cex:dateUtc="2024-07-09T06:11:00Z"/>
  <w16cex:commentExtensible w16cex:durableId="11BAAE4B" w16cex:dateUtc="2024-07-09T06:11:00Z"/>
  <w16cex:commentExtensible w16cex:durableId="40146EE3" w16cex:dateUtc="2024-07-09T06:12:00Z"/>
  <w16cex:commentExtensible w16cex:durableId="3E5671F5" w16cex:dateUtc="2024-07-09T06:12:00Z"/>
  <w16cex:commentExtensible w16cex:durableId="4978B9DB" w16cex:dateUtc="2024-07-09T06:12:00Z"/>
  <w16cex:commentExtensible w16cex:durableId="0D3E33CF" w16cex:dateUtc="2024-07-09T06:12:00Z"/>
  <w16cex:commentExtensible w16cex:durableId="26A8A7A6" w16cex:dateUtc="2024-07-09T06:17:00Z"/>
  <w16cex:commentExtensible w16cex:durableId="2210A77E" w16cex:dateUtc="2024-07-09T06:17:00Z"/>
  <w16cex:commentExtensible w16cex:durableId="487C0B53" w16cex:dateUtc="2024-07-09T06:17:00Z"/>
  <w16cex:commentExtensible w16cex:durableId="60204453" w16cex:dateUtc="2024-07-09T06:17:00Z"/>
  <w16cex:commentExtensible w16cex:durableId="5916B821" w16cex:dateUtc="2024-07-09T06:18:00Z"/>
  <w16cex:commentExtensible w16cex:durableId="6EDBDC43" w16cex:dateUtc="2024-07-09T06:18:00Z"/>
  <w16cex:commentExtensible w16cex:durableId="753B8098" w16cex:dateUtc="2024-07-09T06:19:00Z"/>
  <w16cex:commentExtensible w16cex:durableId="5DC66D6E" w16cex:dateUtc="2024-07-09T06:19:00Z"/>
  <w16cex:commentExtensible w16cex:durableId="342CF7E6" w16cex:dateUtc="2024-07-09T06:19:00Z"/>
  <w16cex:commentExtensible w16cex:durableId="78D2B124" w16cex:dateUtc="2024-07-09T06:20:00Z"/>
  <w16cex:commentExtensible w16cex:durableId="6698E1BF" w16cex:dateUtc="2024-07-09T06:20:00Z"/>
  <w16cex:commentExtensible w16cex:durableId="6AFF18CC" w16cex:dateUtc="2024-07-09T06:20:00Z"/>
  <w16cex:commentExtensible w16cex:durableId="2279CE2C" w16cex:dateUtc="2024-07-09T06:21:00Z"/>
  <w16cex:commentExtensible w16cex:durableId="04661F4A" w16cex:dateUtc="2024-07-09T06:21:00Z"/>
  <w16cex:commentExtensible w16cex:durableId="35C31D36" w16cex:dateUtc="2024-07-09T06:22:00Z"/>
  <w16cex:commentExtensible w16cex:durableId="26B6D713" w16cex:dateUtc="2024-07-09T06:22:00Z"/>
  <w16cex:commentExtensible w16cex:durableId="73D77E67" w16cex:dateUtc="2024-07-09T06:22:00Z"/>
  <w16cex:commentExtensible w16cex:durableId="26E66298" w16cex:dateUtc="2024-07-09T06:22:00Z"/>
  <w16cex:commentExtensible w16cex:durableId="2C657016" w16cex:dateUtc="2024-07-09T06:23:00Z"/>
  <w16cex:commentExtensible w16cex:durableId="705F5506" w16cex:dateUtc="2024-07-09T06:24:00Z"/>
  <w16cex:commentExtensible w16cex:durableId="2F88CC55" w16cex:dateUtc="2024-07-09T06:24:00Z"/>
  <w16cex:commentExtensible w16cex:durableId="57582C67" w16cex:dateUtc="2024-07-09T06:25:00Z"/>
  <w16cex:commentExtensible w16cex:durableId="56F3C643" w16cex:dateUtc="2024-07-09T06:25:00Z"/>
  <w16cex:commentExtensible w16cex:durableId="4C0B49BD" w16cex:dateUtc="2024-07-09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CF734FA" w16cid:durableId="34529CBB"/>
  <w16cid:commentId w16cid:paraId="5DF0DDE1" w16cid:durableId="01136499"/>
  <w16cid:commentId w16cid:paraId="053AC5A6" w16cid:durableId="6E01EFDA"/>
  <w16cid:commentId w16cid:paraId="7A08DDA8" w16cid:durableId="38CB63AF"/>
  <w16cid:commentId w16cid:paraId="5AFF4688" w16cid:durableId="36C676ED"/>
  <w16cid:commentId w16cid:paraId="02E6E40D" w16cid:durableId="695EF524"/>
  <w16cid:commentId w16cid:paraId="3815FC04" w16cid:durableId="22073140"/>
  <w16cid:commentId w16cid:paraId="5D4EBE89" w16cid:durableId="13127EFA"/>
  <w16cid:commentId w16cid:paraId="0F307734" w16cid:durableId="66EFC1EF"/>
  <w16cid:commentId w16cid:paraId="47308C45" w16cid:durableId="750D9B10"/>
  <w16cid:commentId w16cid:paraId="26083D0B" w16cid:durableId="0C80F93B"/>
  <w16cid:commentId w16cid:paraId="5FF2BCDF" w16cid:durableId="6EA5098F"/>
  <w16cid:commentId w16cid:paraId="4FC94E89" w16cid:durableId="043261D0"/>
  <w16cid:commentId w16cid:paraId="6E83BC1A" w16cid:durableId="5AEEAA8D"/>
  <w16cid:commentId w16cid:paraId="111BEDF5" w16cid:durableId="72E94901"/>
  <w16cid:commentId w16cid:paraId="7CEA5205" w16cid:durableId="0F7EF452"/>
  <w16cid:commentId w16cid:paraId="18451465" w16cid:durableId="64D4DC0B"/>
  <w16cid:commentId w16cid:paraId="039B0138" w16cid:durableId="72DEAD95"/>
  <w16cid:commentId w16cid:paraId="2AFA21C8" w16cid:durableId="21C16B48"/>
  <w16cid:commentId w16cid:paraId="347BD7FE" w16cid:durableId="694334FE"/>
  <w16cid:commentId w16cid:paraId="5F8FB696" w16cid:durableId="45718C12"/>
  <w16cid:commentId w16cid:paraId="1F59313D" w16cid:durableId="42ED4742"/>
  <w16cid:commentId w16cid:paraId="0ACC5AB0" w16cid:durableId="32BE903E"/>
  <w16cid:commentId w16cid:paraId="32D74C78" w16cid:durableId="4E2C1CC2"/>
  <w16cid:commentId w16cid:paraId="4954C436" w16cid:durableId="5C997FB2"/>
  <w16cid:commentId w16cid:paraId="42159A9F" w16cid:durableId="38C961EB"/>
  <w16cid:commentId w16cid:paraId="400EE65F" w16cid:durableId="4E0C2CAB"/>
  <w16cid:commentId w16cid:paraId="215F2B50" w16cid:durableId="1705949D"/>
  <w16cid:commentId w16cid:paraId="252676ED" w16cid:durableId="2641B8AE"/>
  <w16cid:commentId w16cid:paraId="3F1E0F29" w16cid:durableId="1B4DBB17"/>
  <w16cid:commentId w16cid:paraId="065E07EA" w16cid:durableId="2E9B13CA"/>
  <w16cid:commentId w16cid:paraId="0B2E6A5B" w16cid:durableId="69DC25FC"/>
  <w16cid:commentId w16cid:paraId="6C657BDA" w16cid:durableId="68A96CA1"/>
  <w16cid:commentId w16cid:paraId="6A5C6885" w16cid:durableId="1E342035"/>
  <w16cid:commentId w16cid:paraId="5014A1FD" w16cid:durableId="5D6423DC"/>
  <w16cid:commentId w16cid:paraId="62BF31F3" w16cid:durableId="4A71E09D"/>
  <w16cid:commentId w16cid:paraId="51A4FA4F" w16cid:durableId="3BDC633C"/>
  <w16cid:commentId w16cid:paraId="3D08A194" w16cid:durableId="19FDA8A5"/>
  <w16cid:commentId w16cid:paraId="43BE2E6B" w16cid:durableId="7C3481D7"/>
  <w16cid:commentId w16cid:paraId="41179C2D" w16cid:durableId="16499C54"/>
  <w16cid:commentId w16cid:paraId="789A3D6D" w16cid:durableId="19AD5E53"/>
  <w16cid:commentId w16cid:paraId="2A0E594D" w16cid:durableId="5156BA22"/>
  <w16cid:commentId w16cid:paraId="3603DB46" w16cid:durableId="105870CF"/>
  <w16cid:commentId w16cid:paraId="12C61A7E" w16cid:durableId="69B12B6D"/>
  <w16cid:commentId w16cid:paraId="7B144442" w16cid:durableId="66FB3654"/>
  <w16cid:commentId w16cid:paraId="7CB32894" w16cid:durableId="58EF21BD"/>
  <w16cid:commentId w16cid:paraId="72BADD75" w16cid:durableId="7B0A0C82"/>
  <w16cid:commentId w16cid:paraId="0A222AE4" w16cid:durableId="2236E9BE"/>
  <w16cid:commentId w16cid:paraId="6BB2CB17" w16cid:durableId="3550CBCD"/>
  <w16cid:commentId w16cid:paraId="0CD36DD1" w16cid:durableId="39651DD1"/>
  <w16cid:commentId w16cid:paraId="448C091E" w16cid:durableId="09FCCBC0"/>
  <w16cid:commentId w16cid:paraId="5D89E07B" w16cid:durableId="12B803FA"/>
  <w16cid:commentId w16cid:paraId="677D36E6" w16cid:durableId="0BC9169E"/>
  <w16cid:commentId w16cid:paraId="14FD6291" w16cid:durableId="4368CF2C"/>
  <w16cid:commentId w16cid:paraId="4FB35633" w16cid:durableId="5EAEC365"/>
  <w16cid:commentId w16cid:paraId="430123DD" w16cid:durableId="73167404"/>
  <w16cid:commentId w16cid:paraId="16453113" w16cid:durableId="50583113"/>
  <w16cid:commentId w16cid:paraId="7B3BFC99" w16cid:durableId="5315D6A2"/>
  <w16cid:commentId w16cid:paraId="004E9547" w16cid:durableId="4066DF3F"/>
  <w16cid:commentId w16cid:paraId="5A2CD295" w16cid:durableId="7948FC4E"/>
  <w16cid:commentId w16cid:paraId="560F44A5" w16cid:durableId="26803E45"/>
  <w16cid:commentId w16cid:paraId="40FD961F" w16cid:durableId="57E4B8B8"/>
  <w16cid:commentId w16cid:paraId="0C3D8D12" w16cid:durableId="24B00065"/>
  <w16cid:commentId w16cid:paraId="52D8E2B3" w16cid:durableId="6AC993DF"/>
  <w16cid:commentId w16cid:paraId="0338375D" w16cid:durableId="1FAC848F"/>
  <w16cid:commentId w16cid:paraId="3E14F65B" w16cid:durableId="05D35CDC"/>
  <w16cid:commentId w16cid:paraId="2B7444B4" w16cid:durableId="34A22298"/>
  <w16cid:commentId w16cid:paraId="536FDE7D" w16cid:durableId="025F02EA"/>
  <w16cid:commentId w16cid:paraId="369D8DF7" w16cid:durableId="3AC574B9"/>
  <w16cid:commentId w16cid:paraId="44B02A3D" w16cid:durableId="36120B76"/>
  <w16cid:commentId w16cid:paraId="0D02465E" w16cid:durableId="199ECE2C"/>
  <w16cid:commentId w16cid:paraId="16FFF48D" w16cid:durableId="403CB575"/>
  <w16cid:commentId w16cid:paraId="45E9B899" w16cid:durableId="1668954C"/>
  <w16cid:commentId w16cid:paraId="06959CDD" w16cid:durableId="70D93334"/>
  <w16cid:commentId w16cid:paraId="1119E031" w16cid:durableId="26C31370"/>
  <w16cid:commentId w16cid:paraId="252E8218" w16cid:durableId="0DF60C5F"/>
  <w16cid:commentId w16cid:paraId="27D40AC6" w16cid:durableId="7B2C7FD9"/>
  <w16cid:commentId w16cid:paraId="37756323" w16cid:durableId="44AB6D95"/>
  <w16cid:commentId w16cid:paraId="187EB0F0" w16cid:durableId="66747410"/>
  <w16cid:commentId w16cid:paraId="78FD4B7C" w16cid:durableId="13571DAA"/>
  <w16cid:commentId w16cid:paraId="5061531B" w16cid:durableId="324529BD"/>
  <w16cid:commentId w16cid:paraId="754B3EE5" w16cid:durableId="3B456271"/>
  <w16cid:commentId w16cid:paraId="09B205B7" w16cid:durableId="0BF9BE95"/>
  <w16cid:commentId w16cid:paraId="7E60D1C2" w16cid:durableId="6263EC96"/>
  <w16cid:commentId w16cid:paraId="60E55590" w16cid:durableId="20D6787C"/>
  <w16cid:commentId w16cid:paraId="724C3BE5" w16cid:durableId="19BD075F"/>
  <w16cid:commentId w16cid:paraId="54321DD7" w16cid:durableId="6C63CE90"/>
  <w16cid:commentId w16cid:paraId="64ACC330" w16cid:durableId="71BB2EA8"/>
  <w16cid:commentId w16cid:paraId="1AADDBDA" w16cid:durableId="42C58056"/>
  <w16cid:commentId w16cid:paraId="4A9DFCF7" w16cid:durableId="05590725"/>
  <w16cid:commentId w16cid:paraId="508995C8" w16cid:durableId="1A8A1914"/>
  <w16cid:commentId w16cid:paraId="0EC0A695" w16cid:durableId="015AF9D4"/>
  <w16cid:commentId w16cid:paraId="58D9B433" w16cid:durableId="243907EF"/>
  <w16cid:commentId w16cid:paraId="2602EC69" w16cid:durableId="4237A291"/>
  <w16cid:commentId w16cid:paraId="3833EBE6" w16cid:durableId="7CAD2B3B"/>
  <w16cid:commentId w16cid:paraId="203617C6" w16cid:durableId="196CDB4E"/>
  <w16cid:commentId w16cid:paraId="1AB5542A" w16cid:durableId="18B0F888"/>
  <w16cid:commentId w16cid:paraId="7A00195C" w16cid:durableId="5C66A156"/>
  <w16cid:commentId w16cid:paraId="7D574F7A" w16cid:durableId="3B1007F9"/>
  <w16cid:commentId w16cid:paraId="3597DCE7" w16cid:durableId="5033771A"/>
  <w16cid:commentId w16cid:paraId="341B6645" w16cid:durableId="0109D1DD"/>
  <w16cid:commentId w16cid:paraId="2576CA93" w16cid:durableId="07B919ED"/>
  <w16cid:commentId w16cid:paraId="7A64FB70" w16cid:durableId="4A1A3452"/>
  <w16cid:commentId w16cid:paraId="30F08FD9" w16cid:durableId="0C2EF691"/>
  <w16cid:commentId w16cid:paraId="3ED14938" w16cid:durableId="65A741F3"/>
  <w16cid:commentId w16cid:paraId="40659D56" w16cid:durableId="62345CD7"/>
  <w16cid:commentId w16cid:paraId="343447AC" w16cid:durableId="2DBA8C04"/>
  <w16cid:commentId w16cid:paraId="38EB1BAB" w16cid:durableId="586CEEF7"/>
  <w16cid:commentId w16cid:paraId="2E80A843" w16cid:durableId="7431C6FE"/>
  <w16cid:commentId w16cid:paraId="37322A44" w16cid:durableId="586CC244"/>
  <w16cid:commentId w16cid:paraId="66DC013B" w16cid:durableId="164C8998"/>
  <w16cid:commentId w16cid:paraId="2FCDE6B2" w16cid:durableId="066AD0C6"/>
  <w16cid:commentId w16cid:paraId="133E93EB" w16cid:durableId="379EA419"/>
  <w16cid:commentId w16cid:paraId="69B40F80" w16cid:durableId="052F9AE9"/>
  <w16cid:commentId w16cid:paraId="4FE2BDBC" w16cid:durableId="6A50C17C"/>
  <w16cid:commentId w16cid:paraId="6854AB05" w16cid:durableId="7E8EF4A4"/>
  <w16cid:commentId w16cid:paraId="0970E552" w16cid:durableId="26382CB1"/>
  <w16cid:commentId w16cid:paraId="03198DA6" w16cid:durableId="3551A71E"/>
  <w16cid:commentId w16cid:paraId="491C92C3" w16cid:durableId="2AAF38A1"/>
  <w16cid:commentId w16cid:paraId="1AAA22FA" w16cid:durableId="5498D09A"/>
  <w16cid:commentId w16cid:paraId="52E1AC93" w16cid:durableId="1289A96D"/>
  <w16cid:commentId w16cid:paraId="7FCBBF76" w16cid:durableId="4F7AF966"/>
  <w16cid:commentId w16cid:paraId="3A3BD159" w16cid:durableId="457A6A0B"/>
  <w16cid:commentId w16cid:paraId="6BC3C472" w16cid:durableId="160EBB1F"/>
  <w16cid:commentId w16cid:paraId="39FA28EA" w16cid:durableId="49C8AAD5"/>
  <w16cid:commentId w16cid:paraId="7F2A2F73" w16cid:durableId="10C46FEF"/>
  <w16cid:commentId w16cid:paraId="56AA8A3E" w16cid:durableId="7C864194"/>
  <w16cid:commentId w16cid:paraId="70398232" w16cid:durableId="70B8925C"/>
  <w16cid:commentId w16cid:paraId="6C00A97A" w16cid:durableId="2D54F66D"/>
  <w16cid:commentId w16cid:paraId="4A1FE70F" w16cid:durableId="5B300B41"/>
  <w16cid:commentId w16cid:paraId="7673EE37" w16cid:durableId="7D4D416F"/>
  <w16cid:commentId w16cid:paraId="5F0ABD86" w16cid:durableId="6827F13E"/>
  <w16cid:commentId w16cid:paraId="6CD78B82" w16cid:durableId="1CC1D177"/>
  <w16cid:commentId w16cid:paraId="219768B8" w16cid:durableId="10E1C8ED"/>
  <w16cid:commentId w16cid:paraId="58441AF8" w16cid:durableId="34C96534"/>
  <w16cid:commentId w16cid:paraId="1D469A8A" w16cid:durableId="4B4A2B49"/>
  <w16cid:commentId w16cid:paraId="075C203C" w16cid:durableId="5E699793"/>
  <w16cid:commentId w16cid:paraId="4C8C56D0" w16cid:durableId="1E15800E"/>
  <w16cid:commentId w16cid:paraId="13EB6A16" w16cid:durableId="13DA3866"/>
  <w16cid:commentId w16cid:paraId="6CF3D63A" w16cid:durableId="40E85F90"/>
  <w16cid:commentId w16cid:paraId="383F5C69" w16cid:durableId="180CEF3F"/>
  <w16cid:commentId w16cid:paraId="20CBA493" w16cid:durableId="2B9D2F08"/>
  <w16cid:commentId w16cid:paraId="2E5CB175" w16cid:durableId="44052255"/>
  <w16cid:commentId w16cid:paraId="3D7C1D8A" w16cid:durableId="29B1D270"/>
  <w16cid:commentId w16cid:paraId="3B0F2427" w16cid:durableId="2E95EB1D"/>
  <w16cid:commentId w16cid:paraId="157611A9" w16cid:durableId="2C2BD911"/>
  <w16cid:commentId w16cid:paraId="66A938AB" w16cid:durableId="48843965"/>
  <w16cid:commentId w16cid:paraId="527B5476" w16cid:durableId="14CD95D2"/>
  <w16cid:commentId w16cid:paraId="396C2493" w16cid:durableId="6541D8B5"/>
  <w16cid:commentId w16cid:paraId="6784E7C8" w16cid:durableId="046D17A0"/>
  <w16cid:commentId w16cid:paraId="2632C67F" w16cid:durableId="3D35C769"/>
  <w16cid:commentId w16cid:paraId="7ABC5FA8" w16cid:durableId="1308F6D1"/>
  <w16cid:commentId w16cid:paraId="2C654ACC" w16cid:durableId="1ABA9CDA"/>
  <w16cid:commentId w16cid:paraId="633DF995" w16cid:durableId="7615FC36"/>
  <w16cid:commentId w16cid:paraId="55B10C9C" w16cid:durableId="492D1C0C"/>
  <w16cid:commentId w16cid:paraId="372E130D" w16cid:durableId="378D4445"/>
  <w16cid:commentId w16cid:paraId="2559F3B7" w16cid:durableId="67F39B2E"/>
  <w16cid:commentId w16cid:paraId="19457CE3" w16cid:durableId="279DD368"/>
  <w16cid:commentId w16cid:paraId="1DE4B446" w16cid:durableId="58A84264"/>
  <w16cid:commentId w16cid:paraId="62BCB3C7" w16cid:durableId="6A316690"/>
  <w16cid:commentId w16cid:paraId="28EF08C3" w16cid:durableId="7F048286"/>
  <w16cid:commentId w16cid:paraId="6C9D231A" w16cid:durableId="29740CBA"/>
  <w16cid:commentId w16cid:paraId="6DEE831E" w16cid:durableId="5B54316D"/>
  <w16cid:commentId w16cid:paraId="77A0CA0F" w16cid:durableId="1D813A5E"/>
  <w16cid:commentId w16cid:paraId="3F2782A5" w16cid:durableId="716D3F5F"/>
  <w16cid:commentId w16cid:paraId="162DD6A2" w16cid:durableId="1F503B3C"/>
  <w16cid:commentId w16cid:paraId="3B732269" w16cid:durableId="1D189229"/>
  <w16cid:commentId w16cid:paraId="5867F6F2" w16cid:durableId="75336C4B"/>
  <w16cid:commentId w16cid:paraId="6A1511E5" w16cid:durableId="65C12A36"/>
  <w16cid:commentId w16cid:paraId="05B6E9E8" w16cid:durableId="427C4A77"/>
  <w16cid:commentId w16cid:paraId="3A7D87C7" w16cid:durableId="152EC45E"/>
  <w16cid:commentId w16cid:paraId="6AA6FCA4" w16cid:durableId="620CF1BC"/>
  <w16cid:commentId w16cid:paraId="417304E2" w16cid:durableId="3CE154AA"/>
  <w16cid:commentId w16cid:paraId="112EE8BE" w16cid:durableId="66A795C0"/>
  <w16cid:commentId w16cid:paraId="3044D1A7" w16cid:durableId="5D7D129C"/>
  <w16cid:commentId w16cid:paraId="397D18C2" w16cid:durableId="258A4C03"/>
  <w16cid:commentId w16cid:paraId="4D1C6A30" w16cid:durableId="3EB0D966"/>
  <w16cid:commentId w16cid:paraId="08FCF6A5" w16cid:durableId="0416F616"/>
  <w16cid:commentId w16cid:paraId="1A6CBD2C" w16cid:durableId="158C7B15"/>
  <w16cid:commentId w16cid:paraId="6CF76483" w16cid:durableId="57556F3B"/>
  <w16cid:commentId w16cid:paraId="04385631" w16cid:durableId="7A06815A"/>
  <w16cid:commentId w16cid:paraId="1CFD9FB9" w16cid:durableId="694FD97F"/>
  <w16cid:commentId w16cid:paraId="4332400B" w16cid:durableId="6EA1A94F"/>
  <w16cid:commentId w16cid:paraId="60231217" w16cid:durableId="32A83EF1"/>
  <w16cid:commentId w16cid:paraId="2248889E" w16cid:durableId="6CFD337C"/>
  <w16cid:commentId w16cid:paraId="481927D2" w16cid:durableId="1CB37B72"/>
  <w16cid:commentId w16cid:paraId="39CC6B28" w16cid:durableId="4A379D07"/>
  <w16cid:commentId w16cid:paraId="057497D2" w16cid:durableId="7F7E4B5A"/>
  <w16cid:commentId w16cid:paraId="273CAB77" w16cid:durableId="0F543B39"/>
  <w16cid:commentId w16cid:paraId="306DD82D" w16cid:durableId="5677CF3A"/>
  <w16cid:commentId w16cid:paraId="2A3988B1" w16cid:durableId="6B252FF4"/>
  <w16cid:commentId w16cid:paraId="280EE9F6" w16cid:durableId="5C7332C2"/>
  <w16cid:commentId w16cid:paraId="7F81C805" w16cid:durableId="41D0A85E"/>
  <w16cid:commentId w16cid:paraId="272848F3" w16cid:durableId="45AFC6F8"/>
  <w16cid:commentId w16cid:paraId="4F27D024" w16cid:durableId="79B16DC5"/>
  <w16cid:commentId w16cid:paraId="5A105CFB" w16cid:durableId="467A4C38"/>
  <w16cid:commentId w16cid:paraId="4CC80A3A" w16cid:durableId="663FAB04"/>
  <w16cid:commentId w16cid:paraId="518BC3DA" w16cid:durableId="4A2DB5F5"/>
  <w16cid:commentId w16cid:paraId="198FB5EC" w16cid:durableId="31AF5AB2"/>
  <w16cid:commentId w16cid:paraId="2273ABEF" w16cid:durableId="1262EA26"/>
  <w16cid:commentId w16cid:paraId="5DBFB268" w16cid:durableId="19A631B7"/>
  <w16cid:commentId w16cid:paraId="57F161A8" w16cid:durableId="2CD72160"/>
  <w16cid:commentId w16cid:paraId="7B0534A2" w16cid:durableId="2D8A2438"/>
  <w16cid:commentId w16cid:paraId="4305A0C4" w16cid:durableId="79E7004F"/>
  <w16cid:commentId w16cid:paraId="11280757" w16cid:durableId="752B62CD"/>
  <w16cid:commentId w16cid:paraId="4CF6FD02" w16cid:durableId="2529CB55"/>
  <w16cid:commentId w16cid:paraId="6F8A007A" w16cid:durableId="3321C030"/>
  <w16cid:commentId w16cid:paraId="428057F2" w16cid:durableId="442A4A1F"/>
  <w16cid:commentId w16cid:paraId="49122145" w16cid:durableId="42861F6B"/>
  <w16cid:commentId w16cid:paraId="49F3C1B1" w16cid:durableId="3BC7349F"/>
  <w16cid:commentId w16cid:paraId="5A5FCED9" w16cid:durableId="08F3C7A5"/>
  <w16cid:commentId w16cid:paraId="4A7D09B4" w16cid:durableId="6D54A4A7"/>
  <w16cid:commentId w16cid:paraId="70D41815" w16cid:durableId="58208709"/>
  <w16cid:commentId w16cid:paraId="4E31C17F" w16cid:durableId="74358B15"/>
  <w16cid:commentId w16cid:paraId="075BD6EE" w16cid:durableId="50FC438C"/>
  <w16cid:commentId w16cid:paraId="2EC5FB05" w16cid:durableId="037A621C"/>
  <w16cid:commentId w16cid:paraId="31CF219A" w16cid:durableId="7DC8FE4D"/>
  <w16cid:commentId w16cid:paraId="03A1D82B" w16cid:durableId="7083F47A"/>
  <w16cid:commentId w16cid:paraId="43589EDB" w16cid:durableId="3D1EDDB4"/>
  <w16cid:commentId w16cid:paraId="26EFFD6E" w16cid:durableId="5BE833B6"/>
  <w16cid:commentId w16cid:paraId="0CC2779B" w16cid:durableId="35FBF881"/>
  <w16cid:commentId w16cid:paraId="6D59BF3A" w16cid:durableId="2CDA282E"/>
  <w16cid:commentId w16cid:paraId="6E1F7831" w16cid:durableId="6B28AD12"/>
  <w16cid:commentId w16cid:paraId="0099AC17" w16cid:durableId="34BD31A4"/>
  <w16cid:commentId w16cid:paraId="00A7FAF0" w16cid:durableId="1C416F30"/>
  <w16cid:commentId w16cid:paraId="329A73E8" w16cid:durableId="026E8A82"/>
  <w16cid:commentId w16cid:paraId="686AE2EE" w16cid:durableId="11248A4B"/>
  <w16cid:commentId w16cid:paraId="68783604" w16cid:durableId="2C9A94B6"/>
  <w16cid:commentId w16cid:paraId="4A71077B" w16cid:durableId="280AD1D3"/>
  <w16cid:commentId w16cid:paraId="5EC46D00" w16cid:durableId="6B757CDB"/>
  <w16cid:commentId w16cid:paraId="5E561DED" w16cid:durableId="2602677D"/>
  <w16cid:commentId w16cid:paraId="500C177D" w16cid:durableId="5C95E3B3"/>
  <w16cid:commentId w16cid:paraId="464D784F" w16cid:durableId="1A2DF5A6"/>
  <w16cid:commentId w16cid:paraId="694B9B18" w16cid:durableId="73993273"/>
  <w16cid:commentId w16cid:paraId="5FA6BCA1" w16cid:durableId="11BAAE4B"/>
  <w16cid:commentId w16cid:paraId="74A311C5" w16cid:durableId="40146EE3"/>
  <w16cid:commentId w16cid:paraId="02E82D1F" w16cid:durableId="3E5671F5"/>
  <w16cid:commentId w16cid:paraId="4ACE12C8" w16cid:durableId="4978B9DB"/>
  <w16cid:commentId w16cid:paraId="0063A797" w16cid:durableId="0D3E33CF"/>
  <w16cid:commentId w16cid:paraId="60160C6C" w16cid:durableId="26A8A7A6"/>
  <w16cid:commentId w16cid:paraId="669F3410" w16cid:durableId="2210A77E"/>
  <w16cid:commentId w16cid:paraId="160E6300" w16cid:durableId="487C0B53"/>
  <w16cid:commentId w16cid:paraId="497349F7" w16cid:durableId="60204453"/>
  <w16cid:commentId w16cid:paraId="1496886E" w16cid:durableId="5916B821"/>
  <w16cid:commentId w16cid:paraId="40FD1F03" w16cid:durableId="6EDBDC43"/>
  <w16cid:commentId w16cid:paraId="0BE726EF" w16cid:durableId="753B8098"/>
  <w16cid:commentId w16cid:paraId="496573DE" w16cid:durableId="5DC66D6E"/>
  <w16cid:commentId w16cid:paraId="6B9CA4FE" w16cid:durableId="342CF7E6"/>
  <w16cid:commentId w16cid:paraId="4E4D0AE0" w16cid:durableId="78D2B124"/>
  <w16cid:commentId w16cid:paraId="67D7DCC0" w16cid:durableId="6698E1BF"/>
  <w16cid:commentId w16cid:paraId="16261214" w16cid:durableId="6AFF18CC"/>
  <w16cid:commentId w16cid:paraId="0A6457A9" w16cid:durableId="2279CE2C"/>
  <w16cid:commentId w16cid:paraId="4E403E00" w16cid:durableId="04661F4A"/>
  <w16cid:commentId w16cid:paraId="7A259AD7" w16cid:durableId="35C31D36"/>
  <w16cid:commentId w16cid:paraId="3E87860D" w16cid:durableId="26B6D713"/>
  <w16cid:commentId w16cid:paraId="3FEC1F4B" w16cid:durableId="73D77E67"/>
  <w16cid:commentId w16cid:paraId="0743E9D6" w16cid:durableId="26E66298"/>
  <w16cid:commentId w16cid:paraId="4E961514" w16cid:durableId="2C657016"/>
  <w16cid:commentId w16cid:paraId="7048CCD4" w16cid:durableId="705F5506"/>
  <w16cid:commentId w16cid:paraId="78EE5A7B" w16cid:durableId="2F88CC55"/>
  <w16cid:commentId w16cid:paraId="27662329" w16cid:durableId="57582C67"/>
  <w16cid:commentId w16cid:paraId="32725717" w16cid:durableId="56F3C643"/>
  <w16cid:commentId w16cid:paraId="5C2312ED" w16cid:durableId="4C0B49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5A5DE" w14:textId="77777777" w:rsidR="003B573A" w:rsidRDefault="003B573A">
      <w:r>
        <w:separator/>
      </w:r>
    </w:p>
  </w:endnote>
  <w:endnote w:type="continuationSeparator" w:id="0">
    <w:p w14:paraId="7FFAA1DF" w14:textId="77777777" w:rsidR="003B573A" w:rsidRDefault="003B573A">
      <w:r>
        <w:continuationSeparator/>
      </w:r>
    </w:p>
  </w:endnote>
  <w:endnote w:type="continuationNotice" w:id="1">
    <w:p w14:paraId="0450C286" w14:textId="77777777" w:rsidR="003B573A" w:rsidRDefault="003B57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00FE5" w14:textId="77777777" w:rsidR="005B2070" w:rsidRPr="00DB011F" w:rsidRDefault="00B510B7" w:rsidP="00DB011F">
    <w:pPr>
      <w:jc w:val="right"/>
      <w:rPr>
        <w:rFonts w:ascii="Arial" w:hAnsi="Arial" w:cs="Arial"/>
        <w:b/>
        <w:sz w:val="15"/>
        <w:szCs w:val="15"/>
      </w:rPr>
    </w:pPr>
    <w:r w:rsidRPr="00237B18">
      <w:rPr>
        <w:rStyle w:val="slostrnky"/>
        <w:rFonts w:ascii="Arial" w:hAnsi="Arial"/>
        <w:b/>
        <w:sz w:val="15"/>
      </w:rPr>
      <w:fldChar w:fldCharType="begin"/>
    </w:r>
    <w:r w:rsidRPr="00237B18">
      <w:rPr>
        <w:rStyle w:val="slostrnky"/>
        <w:rFonts w:ascii="Arial" w:hAnsi="Arial"/>
        <w:b/>
        <w:sz w:val="15"/>
      </w:rPr>
      <w:instrText xml:space="preserve"> PAGE </w:instrText>
    </w:r>
    <w:r w:rsidRPr="00237B18">
      <w:rPr>
        <w:rStyle w:val="slostrnky"/>
        <w:rFonts w:ascii="Arial" w:hAnsi="Arial"/>
        <w:b/>
        <w:sz w:val="15"/>
      </w:rPr>
      <w:fldChar w:fldCharType="separate"/>
    </w:r>
    <w:r w:rsidR="001E4E62" w:rsidRPr="00237B18">
      <w:rPr>
        <w:rStyle w:val="slostrnky"/>
        <w:rFonts w:ascii="Arial" w:hAnsi="Arial"/>
        <w:b/>
        <w:sz w:val="15"/>
      </w:rPr>
      <w:t>2</w:t>
    </w:r>
    <w:r w:rsidRPr="00237B18">
      <w:rPr>
        <w:rStyle w:val="slostrnky"/>
        <w:rFonts w:ascii="Arial" w:hAnsi="Arial"/>
        <w:b/>
        <w:sz w:val="15"/>
      </w:rPr>
      <w:fldChar w:fldCharType="end"/>
    </w:r>
    <w:r w:rsidRPr="00237B18">
      <w:rPr>
        <w:rStyle w:val="slostrnky"/>
        <w:rFonts w:ascii="Arial" w:hAnsi="Arial"/>
        <w:b/>
        <w:sz w:val="15"/>
      </w:rPr>
      <w:t xml:space="preserve"> / </w:t>
    </w:r>
    <w:r w:rsidRPr="00237B18">
      <w:rPr>
        <w:rStyle w:val="slostrnky"/>
        <w:rFonts w:ascii="Arial" w:hAnsi="Arial"/>
        <w:b/>
        <w:sz w:val="15"/>
      </w:rPr>
      <w:fldChar w:fldCharType="begin"/>
    </w:r>
    <w:r w:rsidRPr="00237B18">
      <w:rPr>
        <w:rStyle w:val="slostrnky"/>
        <w:rFonts w:ascii="Arial" w:hAnsi="Arial"/>
        <w:b/>
        <w:sz w:val="15"/>
      </w:rPr>
      <w:instrText xml:space="preserve"> NUMPAGES </w:instrText>
    </w:r>
    <w:r w:rsidRPr="00237B18">
      <w:rPr>
        <w:rStyle w:val="slostrnky"/>
        <w:rFonts w:ascii="Arial" w:hAnsi="Arial"/>
        <w:b/>
        <w:sz w:val="15"/>
      </w:rPr>
      <w:fldChar w:fldCharType="separate"/>
    </w:r>
    <w:r w:rsidR="001E4E62" w:rsidRPr="00237B18">
      <w:rPr>
        <w:rStyle w:val="slostrnky"/>
        <w:rFonts w:ascii="Arial" w:hAnsi="Arial"/>
        <w:b/>
        <w:sz w:val="15"/>
      </w:rPr>
      <w:t>74</w:t>
    </w:r>
    <w:r w:rsidRPr="00237B18">
      <w:rPr>
        <w:rStyle w:val="slostrnky"/>
        <w:rFonts w:ascii="Arial" w:hAnsi="Arial"/>
        <w:b/>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24BD7AA3" w14:textId="77777777" w:rsidTr="7FB27F34">
      <w:trPr>
        <w:trHeight w:val="300"/>
      </w:trPr>
      <w:tc>
        <w:tcPr>
          <w:tcW w:w="3020" w:type="dxa"/>
        </w:tcPr>
        <w:p w14:paraId="5E161279" w14:textId="77777777" w:rsidR="7FB27F34" w:rsidRDefault="7FB27F34" w:rsidP="7FB27F34">
          <w:pPr>
            <w:ind w:left="-115"/>
            <w:jc w:val="left"/>
          </w:pPr>
        </w:p>
      </w:tc>
      <w:tc>
        <w:tcPr>
          <w:tcW w:w="3020" w:type="dxa"/>
        </w:tcPr>
        <w:p w14:paraId="0FCF99F4" w14:textId="77777777" w:rsidR="7FB27F34" w:rsidRDefault="7FB27F34" w:rsidP="7FB27F34">
          <w:pPr>
            <w:jc w:val="center"/>
          </w:pPr>
        </w:p>
      </w:tc>
      <w:tc>
        <w:tcPr>
          <w:tcW w:w="3020" w:type="dxa"/>
        </w:tcPr>
        <w:p w14:paraId="2A51F1FF" w14:textId="77777777" w:rsidR="7FB27F34" w:rsidRDefault="7FB27F34" w:rsidP="7FB27F34">
          <w:pPr>
            <w:ind w:right="-115"/>
            <w:jc w:val="right"/>
          </w:pPr>
        </w:p>
      </w:tc>
    </w:tr>
  </w:tbl>
  <w:p w14:paraId="14167F22" w14:textId="77777777" w:rsidR="7FB27F34" w:rsidRDefault="7FB27F34" w:rsidP="7FB27F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1DC163CA"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A41187" w14:paraId="4B1DFAA9" w14:textId="77777777" w:rsidTr="7FB27F34">
      <w:trPr>
        <w:trHeight w:val="300"/>
      </w:trPr>
      <w:tc>
        <w:tcPr>
          <w:tcW w:w="3020" w:type="dxa"/>
        </w:tcPr>
        <w:p w14:paraId="4CFC78EB" w14:textId="77777777" w:rsidR="00A41187" w:rsidRDefault="00A41187" w:rsidP="7FB27F34">
          <w:pPr>
            <w:ind w:left="-115"/>
            <w:jc w:val="left"/>
          </w:pPr>
        </w:p>
      </w:tc>
      <w:tc>
        <w:tcPr>
          <w:tcW w:w="3020" w:type="dxa"/>
        </w:tcPr>
        <w:p w14:paraId="0CB7A218" w14:textId="77777777" w:rsidR="00A41187" w:rsidRDefault="00A41187" w:rsidP="7FB27F34">
          <w:pPr>
            <w:jc w:val="center"/>
          </w:pPr>
        </w:p>
      </w:tc>
      <w:tc>
        <w:tcPr>
          <w:tcW w:w="3020" w:type="dxa"/>
        </w:tcPr>
        <w:p w14:paraId="7BD23A92" w14:textId="77777777" w:rsidR="00A41187" w:rsidRDefault="00A41187" w:rsidP="7FB27F34">
          <w:pPr>
            <w:ind w:right="-115"/>
            <w:jc w:val="right"/>
          </w:pPr>
        </w:p>
      </w:tc>
    </w:tr>
  </w:tbl>
  <w:p w14:paraId="5825F68A" w14:textId="77777777" w:rsidR="00A41187" w:rsidRDefault="00A41187" w:rsidP="7FB27F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29993" w14:textId="77777777" w:rsidR="003B573A" w:rsidRDefault="003B573A">
      <w:r>
        <w:separator/>
      </w:r>
    </w:p>
  </w:footnote>
  <w:footnote w:type="continuationSeparator" w:id="0">
    <w:p w14:paraId="49589AD7" w14:textId="77777777" w:rsidR="003B573A" w:rsidRDefault="003B573A">
      <w:r>
        <w:continuationSeparator/>
      </w:r>
    </w:p>
  </w:footnote>
  <w:footnote w:type="continuationNotice" w:id="1">
    <w:p w14:paraId="145E69CD" w14:textId="77777777" w:rsidR="003B573A" w:rsidRDefault="003B573A">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5205E" w14:textId="77777777" w:rsidR="4D0DE181" w:rsidRDefault="4D0DE181" w:rsidP="4D0DE181">
    <w:r>
      <w:rPr>
        <w:noProof/>
      </w:rPr>
      <w:drawing>
        <wp:inline distT="0" distB="0" distL="0" distR="0" wp14:anchorId="36D8F0B3" wp14:editId="3B96C2B8">
          <wp:extent cx="5762626" cy="895350"/>
          <wp:effectExtent l="0" t="0" r="0" b="0"/>
          <wp:docPr id="1569781796" name="Picture 156978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D7D25" w14:textId="77777777" w:rsidR="4D0DE181" w:rsidRDefault="4D0DE181" w:rsidP="4D0DE181">
    <w:pPr>
      <w:pStyle w:val="Zhlav"/>
    </w:pPr>
    <w:r>
      <w:rPr>
        <w:noProof/>
      </w:rPr>
      <w:drawing>
        <wp:inline distT="0" distB="0" distL="0" distR="0" wp14:anchorId="21B8CF75" wp14:editId="49FB8156">
          <wp:extent cx="5762626" cy="895350"/>
          <wp:effectExtent l="0" t="0" r="0" b="0"/>
          <wp:docPr id="569464682" name="Picture 17703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32DB1422"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EBD5584"/>
    <w:multiLevelType w:val="hybridMultilevel"/>
    <w:tmpl w:val="E6A8711E"/>
    <w:lvl w:ilvl="0" w:tplc="12968126">
      <w:start w:val="1"/>
      <w:numFmt w:val="decimal"/>
      <w:lvlText w:val="%1."/>
      <w:lvlJc w:val="left"/>
      <w:pPr>
        <w:ind w:left="1440" w:hanging="360"/>
      </w:pPr>
    </w:lvl>
    <w:lvl w:ilvl="1" w:tplc="08B8EA60">
      <w:start w:val="1"/>
      <w:numFmt w:val="decimal"/>
      <w:lvlText w:val="%2."/>
      <w:lvlJc w:val="left"/>
      <w:pPr>
        <w:ind w:left="1440" w:hanging="360"/>
      </w:pPr>
    </w:lvl>
    <w:lvl w:ilvl="2" w:tplc="E2706C4E">
      <w:start w:val="1"/>
      <w:numFmt w:val="decimal"/>
      <w:lvlText w:val="%3."/>
      <w:lvlJc w:val="left"/>
      <w:pPr>
        <w:ind w:left="1440" w:hanging="360"/>
      </w:pPr>
    </w:lvl>
    <w:lvl w:ilvl="3" w:tplc="73621848">
      <w:start w:val="1"/>
      <w:numFmt w:val="decimal"/>
      <w:lvlText w:val="%4."/>
      <w:lvlJc w:val="left"/>
      <w:pPr>
        <w:ind w:left="1440" w:hanging="360"/>
      </w:pPr>
    </w:lvl>
    <w:lvl w:ilvl="4" w:tplc="C42C4FE6">
      <w:start w:val="1"/>
      <w:numFmt w:val="decimal"/>
      <w:lvlText w:val="%5."/>
      <w:lvlJc w:val="left"/>
      <w:pPr>
        <w:ind w:left="1440" w:hanging="360"/>
      </w:pPr>
    </w:lvl>
    <w:lvl w:ilvl="5" w:tplc="84AC5192">
      <w:start w:val="1"/>
      <w:numFmt w:val="decimal"/>
      <w:lvlText w:val="%6."/>
      <w:lvlJc w:val="left"/>
      <w:pPr>
        <w:ind w:left="1440" w:hanging="360"/>
      </w:pPr>
    </w:lvl>
    <w:lvl w:ilvl="6" w:tplc="D7F695C0">
      <w:start w:val="1"/>
      <w:numFmt w:val="decimal"/>
      <w:lvlText w:val="%7."/>
      <w:lvlJc w:val="left"/>
      <w:pPr>
        <w:ind w:left="1440" w:hanging="360"/>
      </w:pPr>
    </w:lvl>
    <w:lvl w:ilvl="7" w:tplc="83523F24">
      <w:start w:val="1"/>
      <w:numFmt w:val="decimal"/>
      <w:lvlText w:val="%8."/>
      <w:lvlJc w:val="left"/>
      <w:pPr>
        <w:ind w:left="1440" w:hanging="360"/>
      </w:pPr>
    </w:lvl>
    <w:lvl w:ilvl="8" w:tplc="A89601F0">
      <w:start w:val="1"/>
      <w:numFmt w:val="decimal"/>
      <w:lvlText w:val="%9."/>
      <w:lvlJc w:val="left"/>
      <w:pPr>
        <w:ind w:left="1440" w:hanging="360"/>
      </w:pPr>
    </w:lvl>
  </w:abstractNum>
  <w:abstractNum w:abstractNumId="6"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97D3D"/>
    <w:multiLevelType w:val="hybridMultilevel"/>
    <w:tmpl w:val="DCC6255E"/>
    <w:lvl w:ilvl="0" w:tplc="14E850C4">
      <w:start w:val="1"/>
      <w:numFmt w:val="decimal"/>
      <w:lvlText w:val="%1."/>
      <w:lvlJc w:val="left"/>
      <w:pPr>
        <w:ind w:left="1440" w:hanging="360"/>
      </w:pPr>
    </w:lvl>
    <w:lvl w:ilvl="1" w:tplc="CE1A4256">
      <w:start w:val="1"/>
      <w:numFmt w:val="decimal"/>
      <w:lvlText w:val="%2."/>
      <w:lvlJc w:val="left"/>
      <w:pPr>
        <w:ind w:left="1440" w:hanging="360"/>
      </w:pPr>
    </w:lvl>
    <w:lvl w:ilvl="2" w:tplc="31DE83DC">
      <w:start w:val="1"/>
      <w:numFmt w:val="decimal"/>
      <w:lvlText w:val="%3."/>
      <w:lvlJc w:val="left"/>
      <w:pPr>
        <w:ind w:left="1440" w:hanging="360"/>
      </w:pPr>
    </w:lvl>
    <w:lvl w:ilvl="3" w:tplc="2884BB1E">
      <w:start w:val="1"/>
      <w:numFmt w:val="decimal"/>
      <w:lvlText w:val="%4."/>
      <w:lvlJc w:val="left"/>
      <w:pPr>
        <w:ind w:left="1440" w:hanging="360"/>
      </w:pPr>
    </w:lvl>
    <w:lvl w:ilvl="4" w:tplc="F9D29DE8">
      <w:start w:val="1"/>
      <w:numFmt w:val="decimal"/>
      <w:lvlText w:val="%5."/>
      <w:lvlJc w:val="left"/>
      <w:pPr>
        <w:ind w:left="1440" w:hanging="360"/>
      </w:pPr>
    </w:lvl>
    <w:lvl w:ilvl="5" w:tplc="409E610C">
      <w:start w:val="1"/>
      <w:numFmt w:val="decimal"/>
      <w:lvlText w:val="%6."/>
      <w:lvlJc w:val="left"/>
      <w:pPr>
        <w:ind w:left="1440" w:hanging="360"/>
      </w:pPr>
    </w:lvl>
    <w:lvl w:ilvl="6" w:tplc="A9187E44">
      <w:start w:val="1"/>
      <w:numFmt w:val="decimal"/>
      <w:lvlText w:val="%7."/>
      <w:lvlJc w:val="left"/>
      <w:pPr>
        <w:ind w:left="1440" w:hanging="360"/>
      </w:pPr>
    </w:lvl>
    <w:lvl w:ilvl="7" w:tplc="79F05B50">
      <w:start w:val="1"/>
      <w:numFmt w:val="decimal"/>
      <w:lvlText w:val="%8."/>
      <w:lvlJc w:val="left"/>
      <w:pPr>
        <w:ind w:left="1440" w:hanging="360"/>
      </w:pPr>
    </w:lvl>
    <w:lvl w:ilvl="8" w:tplc="6E869CD8">
      <w:start w:val="1"/>
      <w:numFmt w:val="decimal"/>
      <w:lvlText w:val="%9."/>
      <w:lvlJc w:val="left"/>
      <w:pPr>
        <w:ind w:left="1440" w:hanging="360"/>
      </w:pPr>
    </w:lvl>
  </w:abstractNum>
  <w:abstractNum w:abstractNumId="14"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EEB5167"/>
    <w:multiLevelType w:val="hybridMultilevel"/>
    <w:tmpl w:val="4CA81EAE"/>
    <w:lvl w:ilvl="0" w:tplc="4B30D016">
      <w:start w:val="1"/>
      <w:numFmt w:val="decimal"/>
      <w:lvlText w:val="%1."/>
      <w:lvlJc w:val="left"/>
      <w:pPr>
        <w:ind w:left="1440" w:hanging="360"/>
      </w:pPr>
    </w:lvl>
    <w:lvl w:ilvl="1" w:tplc="8B1061C2">
      <w:start w:val="1"/>
      <w:numFmt w:val="decimal"/>
      <w:lvlText w:val="%2."/>
      <w:lvlJc w:val="left"/>
      <w:pPr>
        <w:ind w:left="1440" w:hanging="360"/>
      </w:pPr>
    </w:lvl>
    <w:lvl w:ilvl="2" w:tplc="BBDC9EC2">
      <w:start w:val="1"/>
      <w:numFmt w:val="decimal"/>
      <w:lvlText w:val="%3."/>
      <w:lvlJc w:val="left"/>
      <w:pPr>
        <w:ind w:left="1440" w:hanging="360"/>
      </w:pPr>
    </w:lvl>
    <w:lvl w:ilvl="3" w:tplc="0CDA8928">
      <w:start w:val="1"/>
      <w:numFmt w:val="decimal"/>
      <w:lvlText w:val="%4."/>
      <w:lvlJc w:val="left"/>
      <w:pPr>
        <w:ind w:left="1440" w:hanging="360"/>
      </w:pPr>
    </w:lvl>
    <w:lvl w:ilvl="4" w:tplc="389AE79A">
      <w:start w:val="1"/>
      <w:numFmt w:val="decimal"/>
      <w:lvlText w:val="%5."/>
      <w:lvlJc w:val="left"/>
      <w:pPr>
        <w:ind w:left="1440" w:hanging="360"/>
      </w:pPr>
    </w:lvl>
    <w:lvl w:ilvl="5" w:tplc="BD48ED4A">
      <w:start w:val="1"/>
      <w:numFmt w:val="decimal"/>
      <w:lvlText w:val="%6."/>
      <w:lvlJc w:val="left"/>
      <w:pPr>
        <w:ind w:left="1440" w:hanging="360"/>
      </w:pPr>
    </w:lvl>
    <w:lvl w:ilvl="6" w:tplc="C03AFCBE">
      <w:start w:val="1"/>
      <w:numFmt w:val="decimal"/>
      <w:lvlText w:val="%7."/>
      <w:lvlJc w:val="left"/>
      <w:pPr>
        <w:ind w:left="1440" w:hanging="360"/>
      </w:pPr>
    </w:lvl>
    <w:lvl w:ilvl="7" w:tplc="C86455CE">
      <w:start w:val="1"/>
      <w:numFmt w:val="decimal"/>
      <w:lvlText w:val="%8."/>
      <w:lvlJc w:val="left"/>
      <w:pPr>
        <w:ind w:left="1440" w:hanging="360"/>
      </w:pPr>
    </w:lvl>
    <w:lvl w:ilvl="8" w:tplc="43DCA6EC">
      <w:start w:val="1"/>
      <w:numFmt w:val="decimal"/>
      <w:lvlText w:val="%9."/>
      <w:lvlJc w:val="left"/>
      <w:pPr>
        <w:ind w:left="1440" w:hanging="360"/>
      </w:pPr>
    </w:lvl>
  </w:abstractNum>
  <w:num w:numId="1" w16cid:durableId="1606690135">
    <w:abstractNumId w:val="7"/>
  </w:num>
  <w:num w:numId="2" w16cid:durableId="2119641443">
    <w:abstractNumId w:val="16"/>
  </w:num>
  <w:num w:numId="3" w16cid:durableId="606891381">
    <w:abstractNumId w:val="14"/>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9"/>
  </w:num>
  <w:num w:numId="10" w16cid:durableId="1572034118">
    <w:abstractNumId w:val="15"/>
  </w:num>
  <w:num w:numId="11" w16cid:durableId="1965967787">
    <w:abstractNumId w:val="6"/>
  </w:num>
  <w:num w:numId="12" w16cid:durableId="1525167796">
    <w:abstractNumId w:val="10"/>
  </w:num>
  <w:num w:numId="13" w16cid:durableId="579562369">
    <w:abstractNumId w:val="11"/>
  </w:num>
  <w:num w:numId="14" w16cid:durableId="1787577831">
    <w:abstractNumId w:val="12"/>
  </w:num>
  <w:num w:numId="15" w16cid:durableId="221797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8"/>
  </w:num>
  <w:num w:numId="24" w16cid:durableId="17942023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4"/>
  </w:num>
  <w:num w:numId="26" w16cid:durableId="6945003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4893248">
    <w:abstractNumId w:val="17"/>
  </w:num>
  <w:num w:numId="29" w16cid:durableId="1243370677">
    <w:abstractNumId w:val="13"/>
  </w:num>
  <w:num w:numId="30" w16cid:durableId="1166675212">
    <w:abstractNumId w:val="5"/>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B">
    <w15:presenceInfo w15:providerId="None" w15:userId="A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36"/>
    <w:rsid w:val="0000004B"/>
    <w:rsid w:val="000005BD"/>
    <w:rsid w:val="0000077A"/>
    <w:rsid w:val="00000CE7"/>
    <w:rsid w:val="00001BC7"/>
    <w:rsid w:val="00001CFF"/>
    <w:rsid w:val="00002B7E"/>
    <w:rsid w:val="00003245"/>
    <w:rsid w:val="00003B13"/>
    <w:rsid w:val="000046FB"/>
    <w:rsid w:val="00005313"/>
    <w:rsid w:val="00005E16"/>
    <w:rsid w:val="00006136"/>
    <w:rsid w:val="00006F7C"/>
    <w:rsid w:val="00006FBD"/>
    <w:rsid w:val="0000715D"/>
    <w:rsid w:val="0000760F"/>
    <w:rsid w:val="00007674"/>
    <w:rsid w:val="000100EE"/>
    <w:rsid w:val="00010D69"/>
    <w:rsid w:val="00010F6D"/>
    <w:rsid w:val="00011280"/>
    <w:rsid w:val="000115EE"/>
    <w:rsid w:val="00011670"/>
    <w:rsid w:val="00012438"/>
    <w:rsid w:val="00012972"/>
    <w:rsid w:val="00012A55"/>
    <w:rsid w:val="00012D8B"/>
    <w:rsid w:val="00013395"/>
    <w:rsid w:val="00013517"/>
    <w:rsid w:val="000136B5"/>
    <w:rsid w:val="0001395F"/>
    <w:rsid w:val="00014226"/>
    <w:rsid w:val="00014E92"/>
    <w:rsid w:val="0001501E"/>
    <w:rsid w:val="00015410"/>
    <w:rsid w:val="000156E3"/>
    <w:rsid w:val="000156ED"/>
    <w:rsid w:val="00015795"/>
    <w:rsid w:val="00015ADE"/>
    <w:rsid w:val="00015E2B"/>
    <w:rsid w:val="00015FD1"/>
    <w:rsid w:val="000161A4"/>
    <w:rsid w:val="00016513"/>
    <w:rsid w:val="00016630"/>
    <w:rsid w:val="000206F9"/>
    <w:rsid w:val="0002090B"/>
    <w:rsid w:val="00020C1B"/>
    <w:rsid w:val="000211D5"/>
    <w:rsid w:val="00021204"/>
    <w:rsid w:val="00021573"/>
    <w:rsid w:val="000218DE"/>
    <w:rsid w:val="00021A2C"/>
    <w:rsid w:val="00022015"/>
    <w:rsid w:val="00022353"/>
    <w:rsid w:val="000226B7"/>
    <w:rsid w:val="00022A45"/>
    <w:rsid w:val="00022ACE"/>
    <w:rsid w:val="0002396B"/>
    <w:rsid w:val="00023B31"/>
    <w:rsid w:val="00025003"/>
    <w:rsid w:val="00025DF6"/>
    <w:rsid w:val="00026546"/>
    <w:rsid w:val="0002690A"/>
    <w:rsid w:val="00026E86"/>
    <w:rsid w:val="00026EC7"/>
    <w:rsid w:val="00027247"/>
    <w:rsid w:val="00027356"/>
    <w:rsid w:val="00027E3B"/>
    <w:rsid w:val="000304D6"/>
    <w:rsid w:val="00030736"/>
    <w:rsid w:val="0003079F"/>
    <w:rsid w:val="00030A62"/>
    <w:rsid w:val="00030FF3"/>
    <w:rsid w:val="00031085"/>
    <w:rsid w:val="000312D7"/>
    <w:rsid w:val="00032194"/>
    <w:rsid w:val="00033828"/>
    <w:rsid w:val="00034152"/>
    <w:rsid w:val="000343D3"/>
    <w:rsid w:val="0003445F"/>
    <w:rsid w:val="000345E8"/>
    <w:rsid w:val="000348B7"/>
    <w:rsid w:val="00034919"/>
    <w:rsid w:val="000352E5"/>
    <w:rsid w:val="00035D4A"/>
    <w:rsid w:val="000365BB"/>
    <w:rsid w:val="0003697A"/>
    <w:rsid w:val="00036BEA"/>
    <w:rsid w:val="000373B4"/>
    <w:rsid w:val="00037483"/>
    <w:rsid w:val="000375AD"/>
    <w:rsid w:val="0003768C"/>
    <w:rsid w:val="00037954"/>
    <w:rsid w:val="00037978"/>
    <w:rsid w:val="00037EA5"/>
    <w:rsid w:val="00037FCC"/>
    <w:rsid w:val="000401FC"/>
    <w:rsid w:val="000409D1"/>
    <w:rsid w:val="0004141A"/>
    <w:rsid w:val="000414D7"/>
    <w:rsid w:val="0004152C"/>
    <w:rsid w:val="00042792"/>
    <w:rsid w:val="0004282E"/>
    <w:rsid w:val="0004349A"/>
    <w:rsid w:val="00043506"/>
    <w:rsid w:val="000438DB"/>
    <w:rsid w:val="00043FDD"/>
    <w:rsid w:val="00044208"/>
    <w:rsid w:val="000444D4"/>
    <w:rsid w:val="00044654"/>
    <w:rsid w:val="00044B4F"/>
    <w:rsid w:val="00044F47"/>
    <w:rsid w:val="000453A3"/>
    <w:rsid w:val="00045B0C"/>
    <w:rsid w:val="00045B49"/>
    <w:rsid w:val="00045B8E"/>
    <w:rsid w:val="000463F2"/>
    <w:rsid w:val="00046CD9"/>
    <w:rsid w:val="00047221"/>
    <w:rsid w:val="00047290"/>
    <w:rsid w:val="000473F6"/>
    <w:rsid w:val="00047402"/>
    <w:rsid w:val="000474F9"/>
    <w:rsid w:val="00047886"/>
    <w:rsid w:val="00047ACA"/>
    <w:rsid w:val="00047EC5"/>
    <w:rsid w:val="000502D1"/>
    <w:rsid w:val="00050C48"/>
    <w:rsid w:val="00051A84"/>
    <w:rsid w:val="00051D3E"/>
    <w:rsid w:val="00052367"/>
    <w:rsid w:val="00052461"/>
    <w:rsid w:val="00052FC2"/>
    <w:rsid w:val="000532AC"/>
    <w:rsid w:val="00053444"/>
    <w:rsid w:val="00053705"/>
    <w:rsid w:val="000538C3"/>
    <w:rsid w:val="000544FA"/>
    <w:rsid w:val="00054C7A"/>
    <w:rsid w:val="000558D8"/>
    <w:rsid w:val="00055CDF"/>
    <w:rsid w:val="00055D66"/>
    <w:rsid w:val="00055E30"/>
    <w:rsid w:val="00055EF2"/>
    <w:rsid w:val="000564A7"/>
    <w:rsid w:val="000566CD"/>
    <w:rsid w:val="00056A7D"/>
    <w:rsid w:val="00056AE1"/>
    <w:rsid w:val="00056C9E"/>
    <w:rsid w:val="00057967"/>
    <w:rsid w:val="00060A47"/>
    <w:rsid w:val="00060D47"/>
    <w:rsid w:val="0006102F"/>
    <w:rsid w:val="00061FDF"/>
    <w:rsid w:val="000625BD"/>
    <w:rsid w:val="0006267D"/>
    <w:rsid w:val="000634CA"/>
    <w:rsid w:val="00063D49"/>
    <w:rsid w:val="00064C06"/>
    <w:rsid w:val="00064E89"/>
    <w:rsid w:val="00065134"/>
    <w:rsid w:val="00065485"/>
    <w:rsid w:val="000658A2"/>
    <w:rsid w:val="00065FCD"/>
    <w:rsid w:val="0006656E"/>
    <w:rsid w:val="00066BF8"/>
    <w:rsid w:val="000670F5"/>
    <w:rsid w:val="000671DE"/>
    <w:rsid w:val="00067A23"/>
    <w:rsid w:val="00067C3E"/>
    <w:rsid w:val="00070534"/>
    <w:rsid w:val="00070673"/>
    <w:rsid w:val="000708BF"/>
    <w:rsid w:val="00070DA8"/>
    <w:rsid w:val="00070F4F"/>
    <w:rsid w:val="00071171"/>
    <w:rsid w:val="000713E0"/>
    <w:rsid w:val="000714C4"/>
    <w:rsid w:val="00071B3C"/>
    <w:rsid w:val="00072AE1"/>
    <w:rsid w:val="00072D2E"/>
    <w:rsid w:val="000731E4"/>
    <w:rsid w:val="000731F0"/>
    <w:rsid w:val="00073495"/>
    <w:rsid w:val="00073A5C"/>
    <w:rsid w:val="000743CA"/>
    <w:rsid w:val="00075C55"/>
    <w:rsid w:val="0007629C"/>
    <w:rsid w:val="00076EC5"/>
    <w:rsid w:val="00080631"/>
    <w:rsid w:val="000809F0"/>
    <w:rsid w:val="00082079"/>
    <w:rsid w:val="00082151"/>
    <w:rsid w:val="0008450B"/>
    <w:rsid w:val="00084858"/>
    <w:rsid w:val="00084B9A"/>
    <w:rsid w:val="000868EC"/>
    <w:rsid w:val="00086DF4"/>
    <w:rsid w:val="00090737"/>
    <w:rsid w:val="00091050"/>
    <w:rsid w:val="000912FE"/>
    <w:rsid w:val="0009140C"/>
    <w:rsid w:val="00091891"/>
    <w:rsid w:val="00091EA5"/>
    <w:rsid w:val="000920A8"/>
    <w:rsid w:val="000924EC"/>
    <w:rsid w:val="000926F6"/>
    <w:rsid w:val="0009355B"/>
    <w:rsid w:val="00093A2D"/>
    <w:rsid w:val="00093FE3"/>
    <w:rsid w:val="000948C7"/>
    <w:rsid w:val="00094EBF"/>
    <w:rsid w:val="000950CE"/>
    <w:rsid w:val="00096412"/>
    <w:rsid w:val="0009680D"/>
    <w:rsid w:val="000969F4"/>
    <w:rsid w:val="00096DFA"/>
    <w:rsid w:val="000974EF"/>
    <w:rsid w:val="000974FE"/>
    <w:rsid w:val="00097BAB"/>
    <w:rsid w:val="00097EF7"/>
    <w:rsid w:val="000A0773"/>
    <w:rsid w:val="000A0833"/>
    <w:rsid w:val="000A0A3B"/>
    <w:rsid w:val="000A1174"/>
    <w:rsid w:val="000A14B1"/>
    <w:rsid w:val="000A295B"/>
    <w:rsid w:val="000A29FF"/>
    <w:rsid w:val="000A2BE5"/>
    <w:rsid w:val="000A2D50"/>
    <w:rsid w:val="000A2D7D"/>
    <w:rsid w:val="000A32B6"/>
    <w:rsid w:val="000A3CD2"/>
    <w:rsid w:val="000A3CEE"/>
    <w:rsid w:val="000A40D6"/>
    <w:rsid w:val="000A5141"/>
    <w:rsid w:val="000A68B2"/>
    <w:rsid w:val="000A6AE6"/>
    <w:rsid w:val="000A6C5F"/>
    <w:rsid w:val="000A6E7B"/>
    <w:rsid w:val="000A7115"/>
    <w:rsid w:val="000A7176"/>
    <w:rsid w:val="000A7179"/>
    <w:rsid w:val="000A72AF"/>
    <w:rsid w:val="000A7AB7"/>
    <w:rsid w:val="000B0167"/>
    <w:rsid w:val="000B06A2"/>
    <w:rsid w:val="000B0AB0"/>
    <w:rsid w:val="000B1169"/>
    <w:rsid w:val="000B24D2"/>
    <w:rsid w:val="000B2FDD"/>
    <w:rsid w:val="000B319B"/>
    <w:rsid w:val="000B31FD"/>
    <w:rsid w:val="000B32D5"/>
    <w:rsid w:val="000B352F"/>
    <w:rsid w:val="000B38EA"/>
    <w:rsid w:val="000B3CA8"/>
    <w:rsid w:val="000B43AE"/>
    <w:rsid w:val="000B45EC"/>
    <w:rsid w:val="000B47B2"/>
    <w:rsid w:val="000B519C"/>
    <w:rsid w:val="000B57B0"/>
    <w:rsid w:val="000B5DE8"/>
    <w:rsid w:val="000B658A"/>
    <w:rsid w:val="000B7760"/>
    <w:rsid w:val="000B7A8C"/>
    <w:rsid w:val="000B7E7E"/>
    <w:rsid w:val="000B7EDA"/>
    <w:rsid w:val="000C098A"/>
    <w:rsid w:val="000C0C6F"/>
    <w:rsid w:val="000C15A9"/>
    <w:rsid w:val="000C23E2"/>
    <w:rsid w:val="000C2698"/>
    <w:rsid w:val="000C2912"/>
    <w:rsid w:val="000C2AED"/>
    <w:rsid w:val="000C2CF8"/>
    <w:rsid w:val="000C3377"/>
    <w:rsid w:val="000C3860"/>
    <w:rsid w:val="000C3CD4"/>
    <w:rsid w:val="000C3DE5"/>
    <w:rsid w:val="000C4480"/>
    <w:rsid w:val="000C467B"/>
    <w:rsid w:val="000C4CF1"/>
    <w:rsid w:val="000C4FDD"/>
    <w:rsid w:val="000C52D4"/>
    <w:rsid w:val="000C6505"/>
    <w:rsid w:val="000C692A"/>
    <w:rsid w:val="000C6A9E"/>
    <w:rsid w:val="000C6B1D"/>
    <w:rsid w:val="000C6D4B"/>
    <w:rsid w:val="000C77A8"/>
    <w:rsid w:val="000C783B"/>
    <w:rsid w:val="000C7C4D"/>
    <w:rsid w:val="000C7E36"/>
    <w:rsid w:val="000D1416"/>
    <w:rsid w:val="000D1479"/>
    <w:rsid w:val="000D18CD"/>
    <w:rsid w:val="000D1BB7"/>
    <w:rsid w:val="000D23D6"/>
    <w:rsid w:val="000D25DB"/>
    <w:rsid w:val="000D291A"/>
    <w:rsid w:val="000D29A0"/>
    <w:rsid w:val="000D2CE6"/>
    <w:rsid w:val="000D2DFE"/>
    <w:rsid w:val="000D30C3"/>
    <w:rsid w:val="000D392E"/>
    <w:rsid w:val="000D3DD4"/>
    <w:rsid w:val="000D3E2A"/>
    <w:rsid w:val="000D3F86"/>
    <w:rsid w:val="000D42D0"/>
    <w:rsid w:val="000D4635"/>
    <w:rsid w:val="000D49C4"/>
    <w:rsid w:val="000D4BA5"/>
    <w:rsid w:val="000D4C2A"/>
    <w:rsid w:val="000D5043"/>
    <w:rsid w:val="000D528D"/>
    <w:rsid w:val="000D58CD"/>
    <w:rsid w:val="000D6AAF"/>
    <w:rsid w:val="000D6D03"/>
    <w:rsid w:val="000D6F14"/>
    <w:rsid w:val="000D73B4"/>
    <w:rsid w:val="000D7753"/>
    <w:rsid w:val="000D7CC9"/>
    <w:rsid w:val="000D7D4A"/>
    <w:rsid w:val="000E0133"/>
    <w:rsid w:val="000E028E"/>
    <w:rsid w:val="000E0351"/>
    <w:rsid w:val="000E05A2"/>
    <w:rsid w:val="000E0709"/>
    <w:rsid w:val="000E08CD"/>
    <w:rsid w:val="000E118C"/>
    <w:rsid w:val="000E18E3"/>
    <w:rsid w:val="000E1A47"/>
    <w:rsid w:val="000E1A64"/>
    <w:rsid w:val="000E32A4"/>
    <w:rsid w:val="000E3CD6"/>
    <w:rsid w:val="000E3F94"/>
    <w:rsid w:val="000E4012"/>
    <w:rsid w:val="000E49DB"/>
    <w:rsid w:val="000E4F7F"/>
    <w:rsid w:val="000E5CC3"/>
    <w:rsid w:val="000E6139"/>
    <w:rsid w:val="000E6F29"/>
    <w:rsid w:val="000E76A1"/>
    <w:rsid w:val="000E7DED"/>
    <w:rsid w:val="000E7EBA"/>
    <w:rsid w:val="000F00DA"/>
    <w:rsid w:val="000F02D8"/>
    <w:rsid w:val="000F14CD"/>
    <w:rsid w:val="000F1820"/>
    <w:rsid w:val="000F1B5A"/>
    <w:rsid w:val="000F1DF5"/>
    <w:rsid w:val="000F1F99"/>
    <w:rsid w:val="000F26C6"/>
    <w:rsid w:val="000F336D"/>
    <w:rsid w:val="000F33F1"/>
    <w:rsid w:val="000F3865"/>
    <w:rsid w:val="000F3984"/>
    <w:rsid w:val="000F4246"/>
    <w:rsid w:val="000F47C2"/>
    <w:rsid w:val="000F4A0C"/>
    <w:rsid w:val="000F558A"/>
    <w:rsid w:val="000F5596"/>
    <w:rsid w:val="000F5947"/>
    <w:rsid w:val="000F5B90"/>
    <w:rsid w:val="000F61BB"/>
    <w:rsid w:val="000F6DCA"/>
    <w:rsid w:val="000F74FC"/>
    <w:rsid w:val="000F7692"/>
    <w:rsid w:val="00100013"/>
    <w:rsid w:val="00100E6F"/>
    <w:rsid w:val="0010130F"/>
    <w:rsid w:val="0010268B"/>
    <w:rsid w:val="00102D1F"/>
    <w:rsid w:val="0010364E"/>
    <w:rsid w:val="001036BA"/>
    <w:rsid w:val="00103E58"/>
    <w:rsid w:val="00104981"/>
    <w:rsid w:val="00104E4E"/>
    <w:rsid w:val="001050F3"/>
    <w:rsid w:val="00105B2A"/>
    <w:rsid w:val="0010659F"/>
    <w:rsid w:val="001069DF"/>
    <w:rsid w:val="00107527"/>
    <w:rsid w:val="00107759"/>
    <w:rsid w:val="00107BF3"/>
    <w:rsid w:val="001113BA"/>
    <w:rsid w:val="00111471"/>
    <w:rsid w:val="001121CB"/>
    <w:rsid w:val="00112555"/>
    <w:rsid w:val="001131A3"/>
    <w:rsid w:val="00113361"/>
    <w:rsid w:val="00113D9C"/>
    <w:rsid w:val="001149C7"/>
    <w:rsid w:val="00114B40"/>
    <w:rsid w:val="00114DB2"/>
    <w:rsid w:val="0011559C"/>
    <w:rsid w:val="00115C64"/>
    <w:rsid w:val="001160F1"/>
    <w:rsid w:val="001163B8"/>
    <w:rsid w:val="0011675C"/>
    <w:rsid w:val="00116CEA"/>
    <w:rsid w:val="00116EFB"/>
    <w:rsid w:val="0011709F"/>
    <w:rsid w:val="00117911"/>
    <w:rsid w:val="00117BDF"/>
    <w:rsid w:val="00117FE0"/>
    <w:rsid w:val="001202A8"/>
    <w:rsid w:val="0012087C"/>
    <w:rsid w:val="0012092E"/>
    <w:rsid w:val="00120E39"/>
    <w:rsid w:val="001229F8"/>
    <w:rsid w:val="00123072"/>
    <w:rsid w:val="001236E6"/>
    <w:rsid w:val="001237ED"/>
    <w:rsid w:val="00124EC6"/>
    <w:rsid w:val="0012503B"/>
    <w:rsid w:val="0012529E"/>
    <w:rsid w:val="0012613D"/>
    <w:rsid w:val="00126149"/>
    <w:rsid w:val="00126B91"/>
    <w:rsid w:val="00126C84"/>
    <w:rsid w:val="00127563"/>
    <w:rsid w:val="0012774B"/>
    <w:rsid w:val="001277F4"/>
    <w:rsid w:val="00131117"/>
    <w:rsid w:val="0013166C"/>
    <w:rsid w:val="00131981"/>
    <w:rsid w:val="00131E0E"/>
    <w:rsid w:val="00132227"/>
    <w:rsid w:val="001322CA"/>
    <w:rsid w:val="00132A1E"/>
    <w:rsid w:val="001335C7"/>
    <w:rsid w:val="00133D8C"/>
    <w:rsid w:val="00133F2F"/>
    <w:rsid w:val="00133FFC"/>
    <w:rsid w:val="001347FE"/>
    <w:rsid w:val="00134D8A"/>
    <w:rsid w:val="00135C8D"/>
    <w:rsid w:val="00135D59"/>
    <w:rsid w:val="00135E30"/>
    <w:rsid w:val="001360AA"/>
    <w:rsid w:val="00136177"/>
    <w:rsid w:val="0013634F"/>
    <w:rsid w:val="00136447"/>
    <w:rsid w:val="00136449"/>
    <w:rsid w:val="0013649B"/>
    <w:rsid w:val="00136789"/>
    <w:rsid w:val="001376EA"/>
    <w:rsid w:val="0013788A"/>
    <w:rsid w:val="00137EAA"/>
    <w:rsid w:val="00140301"/>
    <w:rsid w:val="001405EB"/>
    <w:rsid w:val="001407C4"/>
    <w:rsid w:val="001413A4"/>
    <w:rsid w:val="001413C6"/>
    <w:rsid w:val="00142027"/>
    <w:rsid w:val="0014246A"/>
    <w:rsid w:val="00143697"/>
    <w:rsid w:val="00143A32"/>
    <w:rsid w:val="00143C24"/>
    <w:rsid w:val="00143EAA"/>
    <w:rsid w:val="00143FDA"/>
    <w:rsid w:val="0014456E"/>
    <w:rsid w:val="001445D2"/>
    <w:rsid w:val="001459F8"/>
    <w:rsid w:val="001461C7"/>
    <w:rsid w:val="00146DD6"/>
    <w:rsid w:val="00147516"/>
    <w:rsid w:val="001476A5"/>
    <w:rsid w:val="00147871"/>
    <w:rsid w:val="0014796A"/>
    <w:rsid w:val="00147F77"/>
    <w:rsid w:val="00150030"/>
    <w:rsid w:val="00150054"/>
    <w:rsid w:val="001509F3"/>
    <w:rsid w:val="00150D42"/>
    <w:rsid w:val="00151402"/>
    <w:rsid w:val="00151571"/>
    <w:rsid w:val="00151FC6"/>
    <w:rsid w:val="001522F5"/>
    <w:rsid w:val="00152945"/>
    <w:rsid w:val="00152FAA"/>
    <w:rsid w:val="00153344"/>
    <w:rsid w:val="00153C50"/>
    <w:rsid w:val="0015470D"/>
    <w:rsid w:val="001552C3"/>
    <w:rsid w:val="0015560C"/>
    <w:rsid w:val="0015580A"/>
    <w:rsid w:val="00156495"/>
    <w:rsid w:val="00156546"/>
    <w:rsid w:val="001565D2"/>
    <w:rsid w:val="00156A7E"/>
    <w:rsid w:val="001571D3"/>
    <w:rsid w:val="00157207"/>
    <w:rsid w:val="0015775A"/>
    <w:rsid w:val="00157EFC"/>
    <w:rsid w:val="0016012F"/>
    <w:rsid w:val="00160806"/>
    <w:rsid w:val="001611CF"/>
    <w:rsid w:val="00161684"/>
    <w:rsid w:val="001618FF"/>
    <w:rsid w:val="00161F89"/>
    <w:rsid w:val="001623EC"/>
    <w:rsid w:val="00163D5A"/>
    <w:rsid w:val="00163FA3"/>
    <w:rsid w:val="001649C6"/>
    <w:rsid w:val="00165105"/>
    <w:rsid w:val="0016563E"/>
    <w:rsid w:val="001657C3"/>
    <w:rsid w:val="00165970"/>
    <w:rsid w:val="00165AB6"/>
    <w:rsid w:val="00166911"/>
    <w:rsid w:val="00166E8B"/>
    <w:rsid w:val="00167129"/>
    <w:rsid w:val="00167D7C"/>
    <w:rsid w:val="0017007D"/>
    <w:rsid w:val="001705D8"/>
    <w:rsid w:val="00170701"/>
    <w:rsid w:val="001709D9"/>
    <w:rsid w:val="00170A77"/>
    <w:rsid w:val="001712BC"/>
    <w:rsid w:val="001716D3"/>
    <w:rsid w:val="0017212E"/>
    <w:rsid w:val="001722F3"/>
    <w:rsid w:val="00172636"/>
    <w:rsid w:val="001728E8"/>
    <w:rsid w:val="00173693"/>
    <w:rsid w:val="00173BC0"/>
    <w:rsid w:val="0017448A"/>
    <w:rsid w:val="001746F5"/>
    <w:rsid w:val="001747C2"/>
    <w:rsid w:val="00174C9B"/>
    <w:rsid w:val="001755B3"/>
    <w:rsid w:val="001758E5"/>
    <w:rsid w:val="001759E8"/>
    <w:rsid w:val="00175AA8"/>
    <w:rsid w:val="00177C60"/>
    <w:rsid w:val="00181959"/>
    <w:rsid w:val="00181FAF"/>
    <w:rsid w:val="0018209B"/>
    <w:rsid w:val="00182A2F"/>
    <w:rsid w:val="00183122"/>
    <w:rsid w:val="001834A5"/>
    <w:rsid w:val="00183CB5"/>
    <w:rsid w:val="00184439"/>
    <w:rsid w:val="0018444A"/>
    <w:rsid w:val="0018473F"/>
    <w:rsid w:val="001848CA"/>
    <w:rsid w:val="001854E3"/>
    <w:rsid w:val="001857D1"/>
    <w:rsid w:val="00185A18"/>
    <w:rsid w:val="00185BBB"/>
    <w:rsid w:val="00185D3E"/>
    <w:rsid w:val="00185EF4"/>
    <w:rsid w:val="00186044"/>
    <w:rsid w:val="001862BE"/>
    <w:rsid w:val="0018646E"/>
    <w:rsid w:val="0018665C"/>
    <w:rsid w:val="00186C27"/>
    <w:rsid w:val="00186FE1"/>
    <w:rsid w:val="00187161"/>
    <w:rsid w:val="001878E9"/>
    <w:rsid w:val="001904A1"/>
    <w:rsid w:val="00191031"/>
    <w:rsid w:val="001913B5"/>
    <w:rsid w:val="001913B8"/>
    <w:rsid w:val="00191AB2"/>
    <w:rsid w:val="00191BFA"/>
    <w:rsid w:val="00191D47"/>
    <w:rsid w:val="00192364"/>
    <w:rsid w:val="00193086"/>
    <w:rsid w:val="0019320F"/>
    <w:rsid w:val="00193E7D"/>
    <w:rsid w:val="00194673"/>
    <w:rsid w:val="00194EA6"/>
    <w:rsid w:val="00195048"/>
    <w:rsid w:val="001950BE"/>
    <w:rsid w:val="0019548F"/>
    <w:rsid w:val="00195576"/>
    <w:rsid w:val="001957EC"/>
    <w:rsid w:val="00195C17"/>
    <w:rsid w:val="00196515"/>
    <w:rsid w:val="001969C6"/>
    <w:rsid w:val="00197F39"/>
    <w:rsid w:val="00197FA7"/>
    <w:rsid w:val="001A002C"/>
    <w:rsid w:val="001A0453"/>
    <w:rsid w:val="001A0B85"/>
    <w:rsid w:val="001A0EA0"/>
    <w:rsid w:val="001A125E"/>
    <w:rsid w:val="001A1BCE"/>
    <w:rsid w:val="001A1C68"/>
    <w:rsid w:val="001A3DDF"/>
    <w:rsid w:val="001A40E3"/>
    <w:rsid w:val="001A4842"/>
    <w:rsid w:val="001A4D2B"/>
    <w:rsid w:val="001A4EFB"/>
    <w:rsid w:val="001A5146"/>
    <w:rsid w:val="001A52A2"/>
    <w:rsid w:val="001A531B"/>
    <w:rsid w:val="001A5402"/>
    <w:rsid w:val="001A5CAA"/>
    <w:rsid w:val="001A63F0"/>
    <w:rsid w:val="001A726C"/>
    <w:rsid w:val="001A72A8"/>
    <w:rsid w:val="001A7DD7"/>
    <w:rsid w:val="001B03F4"/>
    <w:rsid w:val="001B0645"/>
    <w:rsid w:val="001B0720"/>
    <w:rsid w:val="001B093C"/>
    <w:rsid w:val="001B0A5C"/>
    <w:rsid w:val="001B0DED"/>
    <w:rsid w:val="001B0E17"/>
    <w:rsid w:val="001B0E5D"/>
    <w:rsid w:val="001B14F2"/>
    <w:rsid w:val="001B1A10"/>
    <w:rsid w:val="001B1EEB"/>
    <w:rsid w:val="001B2231"/>
    <w:rsid w:val="001B2433"/>
    <w:rsid w:val="001B2949"/>
    <w:rsid w:val="001B2E5A"/>
    <w:rsid w:val="001B30F7"/>
    <w:rsid w:val="001B362B"/>
    <w:rsid w:val="001B3DB8"/>
    <w:rsid w:val="001B3E8E"/>
    <w:rsid w:val="001B3FE3"/>
    <w:rsid w:val="001B465C"/>
    <w:rsid w:val="001B4905"/>
    <w:rsid w:val="001B4A86"/>
    <w:rsid w:val="001B4B4F"/>
    <w:rsid w:val="001B4E19"/>
    <w:rsid w:val="001B5874"/>
    <w:rsid w:val="001B6029"/>
    <w:rsid w:val="001B629D"/>
    <w:rsid w:val="001B63B6"/>
    <w:rsid w:val="001B6806"/>
    <w:rsid w:val="001B6E87"/>
    <w:rsid w:val="001B72D9"/>
    <w:rsid w:val="001B7624"/>
    <w:rsid w:val="001C0559"/>
    <w:rsid w:val="001C05A0"/>
    <w:rsid w:val="001C0B8B"/>
    <w:rsid w:val="001C10DD"/>
    <w:rsid w:val="001C12FD"/>
    <w:rsid w:val="001C1881"/>
    <w:rsid w:val="001C1C61"/>
    <w:rsid w:val="001C1C84"/>
    <w:rsid w:val="001C1EBD"/>
    <w:rsid w:val="001C2AEE"/>
    <w:rsid w:val="001C3EE1"/>
    <w:rsid w:val="001C3F53"/>
    <w:rsid w:val="001C46CC"/>
    <w:rsid w:val="001C4AE4"/>
    <w:rsid w:val="001C4BFD"/>
    <w:rsid w:val="001C4F19"/>
    <w:rsid w:val="001C542E"/>
    <w:rsid w:val="001C5625"/>
    <w:rsid w:val="001C5D4D"/>
    <w:rsid w:val="001C60CF"/>
    <w:rsid w:val="001C6AD9"/>
    <w:rsid w:val="001C7266"/>
    <w:rsid w:val="001C745E"/>
    <w:rsid w:val="001D188D"/>
    <w:rsid w:val="001D1EEE"/>
    <w:rsid w:val="001D26D7"/>
    <w:rsid w:val="001D28F1"/>
    <w:rsid w:val="001D2E69"/>
    <w:rsid w:val="001D3104"/>
    <w:rsid w:val="001D397A"/>
    <w:rsid w:val="001D4122"/>
    <w:rsid w:val="001D50DD"/>
    <w:rsid w:val="001D563D"/>
    <w:rsid w:val="001D5766"/>
    <w:rsid w:val="001D5887"/>
    <w:rsid w:val="001D6529"/>
    <w:rsid w:val="001D6849"/>
    <w:rsid w:val="001D6EC6"/>
    <w:rsid w:val="001D6FD3"/>
    <w:rsid w:val="001D7061"/>
    <w:rsid w:val="001D7458"/>
    <w:rsid w:val="001D75A0"/>
    <w:rsid w:val="001D7910"/>
    <w:rsid w:val="001D7D80"/>
    <w:rsid w:val="001E051F"/>
    <w:rsid w:val="001E0FFF"/>
    <w:rsid w:val="001E15F7"/>
    <w:rsid w:val="001E276E"/>
    <w:rsid w:val="001E2A18"/>
    <w:rsid w:val="001E3559"/>
    <w:rsid w:val="001E3778"/>
    <w:rsid w:val="001E3908"/>
    <w:rsid w:val="001E3BFC"/>
    <w:rsid w:val="001E496F"/>
    <w:rsid w:val="001E499D"/>
    <w:rsid w:val="001E4ABE"/>
    <w:rsid w:val="001E4E62"/>
    <w:rsid w:val="001E5467"/>
    <w:rsid w:val="001E566B"/>
    <w:rsid w:val="001E7169"/>
    <w:rsid w:val="001F007F"/>
    <w:rsid w:val="001F00C5"/>
    <w:rsid w:val="001F067B"/>
    <w:rsid w:val="001F0943"/>
    <w:rsid w:val="001F0BC5"/>
    <w:rsid w:val="001F15F7"/>
    <w:rsid w:val="001F1B6F"/>
    <w:rsid w:val="001F1CB4"/>
    <w:rsid w:val="001F1FF5"/>
    <w:rsid w:val="001F2BFA"/>
    <w:rsid w:val="001F3018"/>
    <w:rsid w:val="001F35DF"/>
    <w:rsid w:val="001F3674"/>
    <w:rsid w:val="001F3843"/>
    <w:rsid w:val="001F40F1"/>
    <w:rsid w:val="001F4203"/>
    <w:rsid w:val="001F4698"/>
    <w:rsid w:val="001F4B42"/>
    <w:rsid w:val="001F55D4"/>
    <w:rsid w:val="001F568A"/>
    <w:rsid w:val="001F57ED"/>
    <w:rsid w:val="001F630B"/>
    <w:rsid w:val="001F6535"/>
    <w:rsid w:val="001F669F"/>
    <w:rsid w:val="001F6CDD"/>
    <w:rsid w:val="001F77F3"/>
    <w:rsid w:val="001F7EC8"/>
    <w:rsid w:val="00200192"/>
    <w:rsid w:val="002002F6"/>
    <w:rsid w:val="00200A37"/>
    <w:rsid w:val="00200FEF"/>
    <w:rsid w:val="00201098"/>
    <w:rsid w:val="002018CF"/>
    <w:rsid w:val="002020CF"/>
    <w:rsid w:val="00202A4B"/>
    <w:rsid w:val="00202FFE"/>
    <w:rsid w:val="00203403"/>
    <w:rsid w:val="00204189"/>
    <w:rsid w:val="002045F7"/>
    <w:rsid w:val="00205259"/>
    <w:rsid w:val="00205447"/>
    <w:rsid w:val="002055C3"/>
    <w:rsid w:val="00205637"/>
    <w:rsid w:val="002056C5"/>
    <w:rsid w:val="0020589D"/>
    <w:rsid w:val="00205C50"/>
    <w:rsid w:val="0020651B"/>
    <w:rsid w:val="00210148"/>
    <w:rsid w:val="002106D7"/>
    <w:rsid w:val="00210779"/>
    <w:rsid w:val="0021077A"/>
    <w:rsid w:val="00210A35"/>
    <w:rsid w:val="002114B5"/>
    <w:rsid w:val="0021202E"/>
    <w:rsid w:val="002121E6"/>
    <w:rsid w:val="002123FF"/>
    <w:rsid w:val="00212F30"/>
    <w:rsid w:val="002136DE"/>
    <w:rsid w:val="0021405C"/>
    <w:rsid w:val="0021411C"/>
    <w:rsid w:val="00214A46"/>
    <w:rsid w:val="00214B1C"/>
    <w:rsid w:val="00214F33"/>
    <w:rsid w:val="002170C4"/>
    <w:rsid w:val="002203CE"/>
    <w:rsid w:val="00220402"/>
    <w:rsid w:val="0022044B"/>
    <w:rsid w:val="0022064A"/>
    <w:rsid w:val="002207B6"/>
    <w:rsid w:val="0022084B"/>
    <w:rsid w:val="00220D75"/>
    <w:rsid w:val="002211CE"/>
    <w:rsid w:val="002213CA"/>
    <w:rsid w:val="00221B63"/>
    <w:rsid w:val="00221F05"/>
    <w:rsid w:val="0022209B"/>
    <w:rsid w:val="002224E5"/>
    <w:rsid w:val="00222B64"/>
    <w:rsid w:val="00222CB1"/>
    <w:rsid w:val="00223035"/>
    <w:rsid w:val="002231AF"/>
    <w:rsid w:val="0022330E"/>
    <w:rsid w:val="00223529"/>
    <w:rsid w:val="002239BB"/>
    <w:rsid w:val="00223B74"/>
    <w:rsid w:val="002245B4"/>
    <w:rsid w:val="00224E4C"/>
    <w:rsid w:val="002251BA"/>
    <w:rsid w:val="002255C1"/>
    <w:rsid w:val="00225CE0"/>
    <w:rsid w:val="00226D51"/>
    <w:rsid w:val="00226F00"/>
    <w:rsid w:val="0022762D"/>
    <w:rsid w:val="00227AC1"/>
    <w:rsid w:val="00227CE7"/>
    <w:rsid w:val="00227E77"/>
    <w:rsid w:val="002300D3"/>
    <w:rsid w:val="0023038D"/>
    <w:rsid w:val="00231314"/>
    <w:rsid w:val="002315B1"/>
    <w:rsid w:val="00231B4E"/>
    <w:rsid w:val="002327C6"/>
    <w:rsid w:val="00232DBE"/>
    <w:rsid w:val="00232FE7"/>
    <w:rsid w:val="0023391A"/>
    <w:rsid w:val="00233AFE"/>
    <w:rsid w:val="00233D1F"/>
    <w:rsid w:val="00234017"/>
    <w:rsid w:val="00234749"/>
    <w:rsid w:val="00234A53"/>
    <w:rsid w:val="0023504E"/>
    <w:rsid w:val="002352A7"/>
    <w:rsid w:val="002357F1"/>
    <w:rsid w:val="00235CF9"/>
    <w:rsid w:val="00235D5D"/>
    <w:rsid w:val="00236464"/>
    <w:rsid w:val="002367CE"/>
    <w:rsid w:val="00236A15"/>
    <w:rsid w:val="00237007"/>
    <w:rsid w:val="0023704B"/>
    <w:rsid w:val="00237B18"/>
    <w:rsid w:val="002400FA"/>
    <w:rsid w:val="00240424"/>
    <w:rsid w:val="00240CAD"/>
    <w:rsid w:val="00240EDB"/>
    <w:rsid w:val="002419B0"/>
    <w:rsid w:val="00241B40"/>
    <w:rsid w:val="00241F72"/>
    <w:rsid w:val="00241FF9"/>
    <w:rsid w:val="00243073"/>
    <w:rsid w:val="00243438"/>
    <w:rsid w:val="002439F8"/>
    <w:rsid w:val="002440AC"/>
    <w:rsid w:val="00244406"/>
    <w:rsid w:val="00244508"/>
    <w:rsid w:val="00244A21"/>
    <w:rsid w:val="00244C5B"/>
    <w:rsid w:val="00245869"/>
    <w:rsid w:val="00245A63"/>
    <w:rsid w:val="00245EBC"/>
    <w:rsid w:val="0024666B"/>
    <w:rsid w:val="002475D1"/>
    <w:rsid w:val="0024760C"/>
    <w:rsid w:val="00247C5D"/>
    <w:rsid w:val="0025019E"/>
    <w:rsid w:val="00250424"/>
    <w:rsid w:val="00250492"/>
    <w:rsid w:val="00250B7C"/>
    <w:rsid w:val="00250DAA"/>
    <w:rsid w:val="00250DFA"/>
    <w:rsid w:val="00251547"/>
    <w:rsid w:val="00251645"/>
    <w:rsid w:val="00251703"/>
    <w:rsid w:val="00251BF8"/>
    <w:rsid w:val="00252038"/>
    <w:rsid w:val="00252119"/>
    <w:rsid w:val="0025283C"/>
    <w:rsid w:val="00252A55"/>
    <w:rsid w:val="00252FD7"/>
    <w:rsid w:val="0025304D"/>
    <w:rsid w:val="0025333D"/>
    <w:rsid w:val="0025353E"/>
    <w:rsid w:val="0025361E"/>
    <w:rsid w:val="00254077"/>
    <w:rsid w:val="002540D3"/>
    <w:rsid w:val="002548F5"/>
    <w:rsid w:val="00254EAB"/>
    <w:rsid w:val="0025549D"/>
    <w:rsid w:val="00255855"/>
    <w:rsid w:val="00255C8B"/>
    <w:rsid w:val="002560D2"/>
    <w:rsid w:val="00256305"/>
    <w:rsid w:val="00256572"/>
    <w:rsid w:val="00256C88"/>
    <w:rsid w:val="0025703E"/>
    <w:rsid w:val="00257838"/>
    <w:rsid w:val="0025799A"/>
    <w:rsid w:val="00260247"/>
    <w:rsid w:val="00260440"/>
    <w:rsid w:val="0026065E"/>
    <w:rsid w:val="00260B2C"/>
    <w:rsid w:val="00260FDB"/>
    <w:rsid w:val="00261137"/>
    <w:rsid w:val="00262750"/>
    <w:rsid w:val="00262890"/>
    <w:rsid w:val="00262DB4"/>
    <w:rsid w:val="002633A7"/>
    <w:rsid w:val="002635B6"/>
    <w:rsid w:val="0026392C"/>
    <w:rsid w:val="002639F0"/>
    <w:rsid w:val="0026499B"/>
    <w:rsid w:val="00264B1B"/>
    <w:rsid w:val="00264EF1"/>
    <w:rsid w:val="002651B4"/>
    <w:rsid w:val="002652A2"/>
    <w:rsid w:val="002657E3"/>
    <w:rsid w:val="00265ABA"/>
    <w:rsid w:val="0026675B"/>
    <w:rsid w:val="00266D37"/>
    <w:rsid w:val="00267205"/>
    <w:rsid w:val="00270193"/>
    <w:rsid w:val="002702B6"/>
    <w:rsid w:val="002709D2"/>
    <w:rsid w:val="00270E22"/>
    <w:rsid w:val="00271128"/>
    <w:rsid w:val="002713E8"/>
    <w:rsid w:val="002721C7"/>
    <w:rsid w:val="002725D7"/>
    <w:rsid w:val="00272637"/>
    <w:rsid w:val="00272805"/>
    <w:rsid w:val="00272927"/>
    <w:rsid w:val="00272C5F"/>
    <w:rsid w:val="00272EFF"/>
    <w:rsid w:val="002731FE"/>
    <w:rsid w:val="002736E1"/>
    <w:rsid w:val="002743A0"/>
    <w:rsid w:val="00274BAD"/>
    <w:rsid w:val="0027501E"/>
    <w:rsid w:val="0027588F"/>
    <w:rsid w:val="00275F66"/>
    <w:rsid w:val="00276001"/>
    <w:rsid w:val="00276B3E"/>
    <w:rsid w:val="0027756A"/>
    <w:rsid w:val="002778E6"/>
    <w:rsid w:val="00277AC1"/>
    <w:rsid w:val="00277E9F"/>
    <w:rsid w:val="002801D9"/>
    <w:rsid w:val="0028056E"/>
    <w:rsid w:val="002805B6"/>
    <w:rsid w:val="00280854"/>
    <w:rsid w:val="00280D90"/>
    <w:rsid w:val="00281688"/>
    <w:rsid w:val="00282076"/>
    <w:rsid w:val="00282866"/>
    <w:rsid w:val="0028287B"/>
    <w:rsid w:val="002828C6"/>
    <w:rsid w:val="0028368D"/>
    <w:rsid w:val="00283A5A"/>
    <w:rsid w:val="00284ABC"/>
    <w:rsid w:val="00284D17"/>
    <w:rsid w:val="00285120"/>
    <w:rsid w:val="00285245"/>
    <w:rsid w:val="00285416"/>
    <w:rsid w:val="002858D7"/>
    <w:rsid w:val="00285C02"/>
    <w:rsid w:val="00285C45"/>
    <w:rsid w:val="00285D2C"/>
    <w:rsid w:val="00286160"/>
    <w:rsid w:val="002862D9"/>
    <w:rsid w:val="0028644C"/>
    <w:rsid w:val="00286BD8"/>
    <w:rsid w:val="00287AD5"/>
    <w:rsid w:val="00287B6B"/>
    <w:rsid w:val="0029010A"/>
    <w:rsid w:val="00290149"/>
    <w:rsid w:val="002908F8"/>
    <w:rsid w:val="00290B7E"/>
    <w:rsid w:val="00290EB8"/>
    <w:rsid w:val="00291400"/>
    <w:rsid w:val="0029147B"/>
    <w:rsid w:val="00291563"/>
    <w:rsid w:val="0029158E"/>
    <w:rsid w:val="0029163A"/>
    <w:rsid w:val="002918D0"/>
    <w:rsid w:val="00291F56"/>
    <w:rsid w:val="002922E3"/>
    <w:rsid w:val="00292B28"/>
    <w:rsid w:val="00292B36"/>
    <w:rsid w:val="00292C5B"/>
    <w:rsid w:val="002937DB"/>
    <w:rsid w:val="00293E7E"/>
    <w:rsid w:val="00293F23"/>
    <w:rsid w:val="0029449D"/>
    <w:rsid w:val="00294AAE"/>
    <w:rsid w:val="00294CBB"/>
    <w:rsid w:val="00295305"/>
    <w:rsid w:val="002954D5"/>
    <w:rsid w:val="0029574C"/>
    <w:rsid w:val="002964B8"/>
    <w:rsid w:val="002968C4"/>
    <w:rsid w:val="00296CD7"/>
    <w:rsid w:val="00296E47"/>
    <w:rsid w:val="00297174"/>
    <w:rsid w:val="00297322"/>
    <w:rsid w:val="0029742E"/>
    <w:rsid w:val="00297796"/>
    <w:rsid w:val="00297C89"/>
    <w:rsid w:val="00297DEB"/>
    <w:rsid w:val="00297ED9"/>
    <w:rsid w:val="002A05A4"/>
    <w:rsid w:val="002A0FD5"/>
    <w:rsid w:val="002A14A5"/>
    <w:rsid w:val="002A1523"/>
    <w:rsid w:val="002A1939"/>
    <w:rsid w:val="002A29EC"/>
    <w:rsid w:val="002A2AC4"/>
    <w:rsid w:val="002A2BB8"/>
    <w:rsid w:val="002A30DF"/>
    <w:rsid w:val="002A38E4"/>
    <w:rsid w:val="002A39DE"/>
    <w:rsid w:val="002A3B42"/>
    <w:rsid w:val="002A40EB"/>
    <w:rsid w:val="002A4CE9"/>
    <w:rsid w:val="002A5731"/>
    <w:rsid w:val="002A5758"/>
    <w:rsid w:val="002A5F8E"/>
    <w:rsid w:val="002A678B"/>
    <w:rsid w:val="002A6FA5"/>
    <w:rsid w:val="002A728C"/>
    <w:rsid w:val="002A7390"/>
    <w:rsid w:val="002A778B"/>
    <w:rsid w:val="002A7814"/>
    <w:rsid w:val="002B0B55"/>
    <w:rsid w:val="002B11C0"/>
    <w:rsid w:val="002B122F"/>
    <w:rsid w:val="002B13E6"/>
    <w:rsid w:val="002B188E"/>
    <w:rsid w:val="002B236A"/>
    <w:rsid w:val="002B24C7"/>
    <w:rsid w:val="002B2658"/>
    <w:rsid w:val="002B2FA5"/>
    <w:rsid w:val="002B38FC"/>
    <w:rsid w:val="002B3C61"/>
    <w:rsid w:val="002B3D6B"/>
    <w:rsid w:val="002B4AE3"/>
    <w:rsid w:val="002B4E3A"/>
    <w:rsid w:val="002B5336"/>
    <w:rsid w:val="002B558E"/>
    <w:rsid w:val="002B571A"/>
    <w:rsid w:val="002B58CE"/>
    <w:rsid w:val="002B596B"/>
    <w:rsid w:val="002B6347"/>
    <w:rsid w:val="002B6740"/>
    <w:rsid w:val="002B7112"/>
    <w:rsid w:val="002B77F1"/>
    <w:rsid w:val="002B7901"/>
    <w:rsid w:val="002B7B7B"/>
    <w:rsid w:val="002B7D8D"/>
    <w:rsid w:val="002C03D1"/>
    <w:rsid w:val="002C0987"/>
    <w:rsid w:val="002C13FC"/>
    <w:rsid w:val="002C2157"/>
    <w:rsid w:val="002C26E6"/>
    <w:rsid w:val="002C29F7"/>
    <w:rsid w:val="002C2AC9"/>
    <w:rsid w:val="002C2AFB"/>
    <w:rsid w:val="002C2D25"/>
    <w:rsid w:val="002C33E6"/>
    <w:rsid w:val="002C38BA"/>
    <w:rsid w:val="002C3A34"/>
    <w:rsid w:val="002C4170"/>
    <w:rsid w:val="002C48D1"/>
    <w:rsid w:val="002C49F9"/>
    <w:rsid w:val="002C4AAA"/>
    <w:rsid w:val="002C4BE7"/>
    <w:rsid w:val="002C4BEA"/>
    <w:rsid w:val="002C4C04"/>
    <w:rsid w:val="002C5730"/>
    <w:rsid w:val="002C6455"/>
    <w:rsid w:val="002C66E4"/>
    <w:rsid w:val="002C6725"/>
    <w:rsid w:val="002C6C9F"/>
    <w:rsid w:val="002C7051"/>
    <w:rsid w:val="002C7241"/>
    <w:rsid w:val="002C7CAF"/>
    <w:rsid w:val="002C7D3C"/>
    <w:rsid w:val="002D0066"/>
    <w:rsid w:val="002D0B30"/>
    <w:rsid w:val="002D0FE8"/>
    <w:rsid w:val="002D0FF6"/>
    <w:rsid w:val="002D167F"/>
    <w:rsid w:val="002D16E4"/>
    <w:rsid w:val="002D17A5"/>
    <w:rsid w:val="002D1AEE"/>
    <w:rsid w:val="002D26D2"/>
    <w:rsid w:val="002D26F0"/>
    <w:rsid w:val="002D282C"/>
    <w:rsid w:val="002D3615"/>
    <w:rsid w:val="002D36EA"/>
    <w:rsid w:val="002D3A60"/>
    <w:rsid w:val="002D3ACE"/>
    <w:rsid w:val="002D3EC5"/>
    <w:rsid w:val="002D42E1"/>
    <w:rsid w:val="002D4866"/>
    <w:rsid w:val="002D4DC1"/>
    <w:rsid w:val="002D4EFF"/>
    <w:rsid w:val="002D52C0"/>
    <w:rsid w:val="002D5F07"/>
    <w:rsid w:val="002D62A6"/>
    <w:rsid w:val="002D62DF"/>
    <w:rsid w:val="002D6BD6"/>
    <w:rsid w:val="002D70FE"/>
    <w:rsid w:val="002D7D1B"/>
    <w:rsid w:val="002E107B"/>
    <w:rsid w:val="002E1679"/>
    <w:rsid w:val="002E18E1"/>
    <w:rsid w:val="002E193F"/>
    <w:rsid w:val="002E1F8E"/>
    <w:rsid w:val="002E2440"/>
    <w:rsid w:val="002E2916"/>
    <w:rsid w:val="002E2A2A"/>
    <w:rsid w:val="002E31CA"/>
    <w:rsid w:val="002E34DA"/>
    <w:rsid w:val="002E49B0"/>
    <w:rsid w:val="002E4A48"/>
    <w:rsid w:val="002E4C59"/>
    <w:rsid w:val="002E4F62"/>
    <w:rsid w:val="002E5572"/>
    <w:rsid w:val="002E5661"/>
    <w:rsid w:val="002E5739"/>
    <w:rsid w:val="002E6041"/>
    <w:rsid w:val="002E627B"/>
    <w:rsid w:val="002E6349"/>
    <w:rsid w:val="002E6644"/>
    <w:rsid w:val="002E6902"/>
    <w:rsid w:val="002E6B1D"/>
    <w:rsid w:val="002E6E87"/>
    <w:rsid w:val="002E71C5"/>
    <w:rsid w:val="002E7319"/>
    <w:rsid w:val="002E73BE"/>
    <w:rsid w:val="002E7F18"/>
    <w:rsid w:val="002F002C"/>
    <w:rsid w:val="002F0333"/>
    <w:rsid w:val="002F0CEC"/>
    <w:rsid w:val="002F143A"/>
    <w:rsid w:val="002F2CC1"/>
    <w:rsid w:val="002F2DFD"/>
    <w:rsid w:val="002F370D"/>
    <w:rsid w:val="002F3819"/>
    <w:rsid w:val="002F3C64"/>
    <w:rsid w:val="002F3E69"/>
    <w:rsid w:val="002F451F"/>
    <w:rsid w:val="002F4F18"/>
    <w:rsid w:val="002F5990"/>
    <w:rsid w:val="002F5AF0"/>
    <w:rsid w:val="002F5CE1"/>
    <w:rsid w:val="002F60F2"/>
    <w:rsid w:val="002F617E"/>
    <w:rsid w:val="002F7445"/>
    <w:rsid w:val="002F77D7"/>
    <w:rsid w:val="00300408"/>
    <w:rsid w:val="003005E2"/>
    <w:rsid w:val="0030097F"/>
    <w:rsid w:val="00300D2B"/>
    <w:rsid w:val="00300D3A"/>
    <w:rsid w:val="00301C70"/>
    <w:rsid w:val="003024A9"/>
    <w:rsid w:val="00302965"/>
    <w:rsid w:val="00302C6C"/>
    <w:rsid w:val="00302D4D"/>
    <w:rsid w:val="003036D8"/>
    <w:rsid w:val="00304054"/>
    <w:rsid w:val="00304181"/>
    <w:rsid w:val="00304DC5"/>
    <w:rsid w:val="00305082"/>
    <w:rsid w:val="003055CE"/>
    <w:rsid w:val="00305669"/>
    <w:rsid w:val="00305F2B"/>
    <w:rsid w:val="00310308"/>
    <w:rsid w:val="003103E7"/>
    <w:rsid w:val="003105FB"/>
    <w:rsid w:val="00310D65"/>
    <w:rsid w:val="00310E7E"/>
    <w:rsid w:val="0031107A"/>
    <w:rsid w:val="003112C4"/>
    <w:rsid w:val="00311414"/>
    <w:rsid w:val="00311530"/>
    <w:rsid w:val="00311590"/>
    <w:rsid w:val="00311B06"/>
    <w:rsid w:val="00311DD6"/>
    <w:rsid w:val="00312290"/>
    <w:rsid w:val="00312803"/>
    <w:rsid w:val="00313336"/>
    <w:rsid w:val="003135A4"/>
    <w:rsid w:val="003137F5"/>
    <w:rsid w:val="00313AF9"/>
    <w:rsid w:val="00313E94"/>
    <w:rsid w:val="00314024"/>
    <w:rsid w:val="003143F9"/>
    <w:rsid w:val="0031498B"/>
    <w:rsid w:val="00314DD6"/>
    <w:rsid w:val="0031536E"/>
    <w:rsid w:val="00315DA6"/>
    <w:rsid w:val="003161F2"/>
    <w:rsid w:val="003166CA"/>
    <w:rsid w:val="00316CAC"/>
    <w:rsid w:val="00316F3D"/>
    <w:rsid w:val="00317169"/>
    <w:rsid w:val="00317644"/>
    <w:rsid w:val="0031788B"/>
    <w:rsid w:val="00320AE4"/>
    <w:rsid w:val="00321017"/>
    <w:rsid w:val="0032149B"/>
    <w:rsid w:val="003222D4"/>
    <w:rsid w:val="00322AD3"/>
    <w:rsid w:val="00322CCF"/>
    <w:rsid w:val="003231A5"/>
    <w:rsid w:val="0032347B"/>
    <w:rsid w:val="003234C3"/>
    <w:rsid w:val="003235FE"/>
    <w:rsid w:val="00324180"/>
    <w:rsid w:val="0032466D"/>
    <w:rsid w:val="00324FA9"/>
    <w:rsid w:val="00325A62"/>
    <w:rsid w:val="00325AFC"/>
    <w:rsid w:val="00325DE0"/>
    <w:rsid w:val="003263F3"/>
    <w:rsid w:val="0032656C"/>
    <w:rsid w:val="0032666A"/>
    <w:rsid w:val="003266E4"/>
    <w:rsid w:val="003267DE"/>
    <w:rsid w:val="0032681F"/>
    <w:rsid w:val="00326A98"/>
    <w:rsid w:val="003274EB"/>
    <w:rsid w:val="00327841"/>
    <w:rsid w:val="00327F5D"/>
    <w:rsid w:val="00330113"/>
    <w:rsid w:val="003302E6"/>
    <w:rsid w:val="003305AB"/>
    <w:rsid w:val="00330820"/>
    <w:rsid w:val="0033086E"/>
    <w:rsid w:val="0033096E"/>
    <w:rsid w:val="00330C70"/>
    <w:rsid w:val="00331021"/>
    <w:rsid w:val="00332617"/>
    <w:rsid w:val="003331AE"/>
    <w:rsid w:val="00333406"/>
    <w:rsid w:val="003337A9"/>
    <w:rsid w:val="00333CF9"/>
    <w:rsid w:val="0033435A"/>
    <w:rsid w:val="00334A87"/>
    <w:rsid w:val="00334B8B"/>
    <w:rsid w:val="00335494"/>
    <w:rsid w:val="00336216"/>
    <w:rsid w:val="00336CF3"/>
    <w:rsid w:val="00336F19"/>
    <w:rsid w:val="00337469"/>
    <w:rsid w:val="0033770C"/>
    <w:rsid w:val="00337888"/>
    <w:rsid w:val="003378AB"/>
    <w:rsid w:val="00340C13"/>
    <w:rsid w:val="00341594"/>
    <w:rsid w:val="00341AAD"/>
    <w:rsid w:val="00341C27"/>
    <w:rsid w:val="003422DD"/>
    <w:rsid w:val="00342C8A"/>
    <w:rsid w:val="0034355B"/>
    <w:rsid w:val="0034380C"/>
    <w:rsid w:val="00343AD0"/>
    <w:rsid w:val="00344078"/>
    <w:rsid w:val="00344299"/>
    <w:rsid w:val="003442AF"/>
    <w:rsid w:val="00344409"/>
    <w:rsid w:val="00344490"/>
    <w:rsid w:val="00344762"/>
    <w:rsid w:val="003447D9"/>
    <w:rsid w:val="0034493A"/>
    <w:rsid w:val="00345146"/>
    <w:rsid w:val="003451F9"/>
    <w:rsid w:val="0034545C"/>
    <w:rsid w:val="003454E3"/>
    <w:rsid w:val="00345563"/>
    <w:rsid w:val="00345947"/>
    <w:rsid w:val="00345A1B"/>
    <w:rsid w:val="00345A75"/>
    <w:rsid w:val="00345D72"/>
    <w:rsid w:val="00345D99"/>
    <w:rsid w:val="00346283"/>
    <w:rsid w:val="0034639A"/>
    <w:rsid w:val="003466D6"/>
    <w:rsid w:val="0034740B"/>
    <w:rsid w:val="0034757A"/>
    <w:rsid w:val="0034764D"/>
    <w:rsid w:val="00347CC5"/>
    <w:rsid w:val="00350214"/>
    <w:rsid w:val="003503E3"/>
    <w:rsid w:val="00350480"/>
    <w:rsid w:val="00350A0D"/>
    <w:rsid w:val="00350EE3"/>
    <w:rsid w:val="00351EBE"/>
    <w:rsid w:val="003525FB"/>
    <w:rsid w:val="00353FCD"/>
    <w:rsid w:val="00354540"/>
    <w:rsid w:val="0035493F"/>
    <w:rsid w:val="00354D73"/>
    <w:rsid w:val="00354F08"/>
    <w:rsid w:val="00354FEC"/>
    <w:rsid w:val="003550E9"/>
    <w:rsid w:val="00355214"/>
    <w:rsid w:val="00355FBC"/>
    <w:rsid w:val="00356B01"/>
    <w:rsid w:val="00360350"/>
    <w:rsid w:val="003607EF"/>
    <w:rsid w:val="003608FC"/>
    <w:rsid w:val="0036102E"/>
    <w:rsid w:val="00361737"/>
    <w:rsid w:val="0036275D"/>
    <w:rsid w:val="00362AF0"/>
    <w:rsid w:val="00362F78"/>
    <w:rsid w:val="00363CE5"/>
    <w:rsid w:val="00363E1B"/>
    <w:rsid w:val="0036411E"/>
    <w:rsid w:val="0036421E"/>
    <w:rsid w:val="00364530"/>
    <w:rsid w:val="0036457E"/>
    <w:rsid w:val="003648A4"/>
    <w:rsid w:val="003654CB"/>
    <w:rsid w:val="00365BA9"/>
    <w:rsid w:val="0036640D"/>
    <w:rsid w:val="00366DA0"/>
    <w:rsid w:val="003677BA"/>
    <w:rsid w:val="00367B18"/>
    <w:rsid w:val="00367D4C"/>
    <w:rsid w:val="00370D29"/>
    <w:rsid w:val="0037136B"/>
    <w:rsid w:val="0037191D"/>
    <w:rsid w:val="003721BC"/>
    <w:rsid w:val="003722F0"/>
    <w:rsid w:val="003730E8"/>
    <w:rsid w:val="00373151"/>
    <w:rsid w:val="003732E7"/>
    <w:rsid w:val="0037365E"/>
    <w:rsid w:val="00373CBB"/>
    <w:rsid w:val="00373E42"/>
    <w:rsid w:val="0037417B"/>
    <w:rsid w:val="00374866"/>
    <w:rsid w:val="0037498A"/>
    <w:rsid w:val="00374AD0"/>
    <w:rsid w:val="00374C2D"/>
    <w:rsid w:val="00374F1C"/>
    <w:rsid w:val="00375011"/>
    <w:rsid w:val="00375173"/>
    <w:rsid w:val="00375653"/>
    <w:rsid w:val="0037608D"/>
    <w:rsid w:val="0037642E"/>
    <w:rsid w:val="0037663F"/>
    <w:rsid w:val="00376A9D"/>
    <w:rsid w:val="003772E9"/>
    <w:rsid w:val="0037797B"/>
    <w:rsid w:val="00377F9E"/>
    <w:rsid w:val="00380073"/>
    <w:rsid w:val="00380A1B"/>
    <w:rsid w:val="00380C80"/>
    <w:rsid w:val="00381C48"/>
    <w:rsid w:val="00381DA4"/>
    <w:rsid w:val="003824AF"/>
    <w:rsid w:val="0038253D"/>
    <w:rsid w:val="0038281C"/>
    <w:rsid w:val="00382994"/>
    <w:rsid w:val="00382C9A"/>
    <w:rsid w:val="00383118"/>
    <w:rsid w:val="0038321D"/>
    <w:rsid w:val="00383551"/>
    <w:rsid w:val="003835DF"/>
    <w:rsid w:val="003837AF"/>
    <w:rsid w:val="00383856"/>
    <w:rsid w:val="00383DA5"/>
    <w:rsid w:val="00383DB5"/>
    <w:rsid w:val="00384147"/>
    <w:rsid w:val="003856CC"/>
    <w:rsid w:val="00385BF9"/>
    <w:rsid w:val="00386175"/>
    <w:rsid w:val="003864FF"/>
    <w:rsid w:val="00387374"/>
    <w:rsid w:val="00387822"/>
    <w:rsid w:val="00387DB7"/>
    <w:rsid w:val="003902A0"/>
    <w:rsid w:val="00390D72"/>
    <w:rsid w:val="00391316"/>
    <w:rsid w:val="00391BDE"/>
    <w:rsid w:val="00392538"/>
    <w:rsid w:val="0039342B"/>
    <w:rsid w:val="0039378B"/>
    <w:rsid w:val="00393A7D"/>
    <w:rsid w:val="00393CFC"/>
    <w:rsid w:val="00393D04"/>
    <w:rsid w:val="00393D74"/>
    <w:rsid w:val="00394166"/>
    <w:rsid w:val="00394FD5"/>
    <w:rsid w:val="0039516D"/>
    <w:rsid w:val="00395425"/>
    <w:rsid w:val="003957DB"/>
    <w:rsid w:val="0039608D"/>
    <w:rsid w:val="003960D9"/>
    <w:rsid w:val="003960E4"/>
    <w:rsid w:val="00396C95"/>
    <w:rsid w:val="00396FCE"/>
    <w:rsid w:val="0039733F"/>
    <w:rsid w:val="00397647"/>
    <w:rsid w:val="00397A67"/>
    <w:rsid w:val="00397EAE"/>
    <w:rsid w:val="00397F31"/>
    <w:rsid w:val="003A0179"/>
    <w:rsid w:val="003A05F9"/>
    <w:rsid w:val="003A0766"/>
    <w:rsid w:val="003A0C6B"/>
    <w:rsid w:val="003A0C75"/>
    <w:rsid w:val="003A12E7"/>
    <w:rsid w:val="003A137C"/>
    <w:rsid w:val="003A1B49"/>
    <w:rsid w:val="003A1C9E"/>
    <w:rsid w:val="003A1DDF"/>
    <w:rsid w:val="003A255D"/>
    <w:rsid w:val="003A2578"/>
    <w:rsid w:val="003A26B7"/>
    <w:rsid w:val="003A274C"/>
    <w:rsid w:val="003A328D"/>
    <w:rsid w:val="003A34B7"/>
    <w:rsid w:val="003A35BE"/>
    <w:rsid w:val="003A3790"/>
    <w:rsid w:val="003A3A06"/>
    <w:rsid w:val="003A5DB5"/>
    <w:rsid w:val="003A5DF0"/>
    <w:rsid w:val="003A609E"/>
    <w:rsid w:val="003A6F0E"/>
    <w:rsid w:val="003A7244"/>
    <w:rsid w:val="003A748F"/>
    <w:rsid w:val="003A7D09"/>
    <w:rsid w:val="003B097A"/>
    <w:rsid w:val="003B10FA"/>
    <w:rsid w:val="003B13CF"/>
    <w:rsid w:val="003B1CA2"/>
    <w:rsid w:val="003B1E6C"/>
    <w:rsid w:val="003B2942"/>
    <w:rsid w:val="003B3455"/>
    <w:rsid w:val="003B3B03"/>
    <w:rsid w:val="003B3F6D"/>
    <w:rsid w:val="003B4B0A"/>
    <w:rsid w:val="003B4F16"/>
    <w:rsid w:val="003B573A"/>
    <w:rsid w:val="003B61A4"/>
    <w:rsid w:val="003B68D4"/>
    <w:rsid w:val="003B700D"/>
    <w:rsid w:val="003B7299"/>
    <w:rsid w:val="003B78C8"/>
    <w:rsid w:val="003C0CA6"/>
    <w:rsid w:val="003C0F2E"/>
    <w:rsid w:val="003C1287"/>
    <w:rsid w:val="003C1371"/>
    <w:rsid w:val="003C1447"/>
    <w:rsid w:val="003C14ED"/>
    <w:rsid w:val="003C15C5"/>
    <w:rsid w:val="003C16ED"/>
    <w:rsid w:val="003C1898"/>
    <w:rsid w:val="003C1982"/>
    <w:rsid w:val="003C1B77"/>
    <w:rsid w:val="003C1DA3"/>
    <w:rsid w:val="003C201E"/>
    <w:rsid w:val="003C238B"/>
    <w:rsid w:val="003C2479"/>
    <w:rsid w:val="003C2744"/>
    <w:rsid w:val="003C2CCE"/>
    <w:rsid w:val="003C35E4"/>
    <w:rsid w:val="003C3628"/>
    <w:rsid w:val="003C37F1"/>
    <w:rsid w:val="003C3F68"/>
    <w:rsid w:val="003C40FD"/>
    <w:rsid w:val="003C4A44"/>
    <w:rsid w:val="003C4A83"/>
    <w:rsid w:val="003C4B67"/>
    <w:rsid w:val="003C4B6F"/>
    <w:rsid w:val="003C5D1D"/>
    <w:rsid w:val="003C5D25"/>
    <w:rsid w:val="003C5DBE"/>
    <w:rsid w:val="003C5F93"/>
    <w:rsid w:val="003C617C"/>
    <w:rsid w:val="003C7B53"/>
    <w:rsid w:val="003C7CD4"/>
    <w:rsid w:val="003C7EF0"/>
    <w:rsid w:val="003C7F06"/>
    <w:rsid w:val="003D039C"/>
    <w:rsid w:val="003D05C6"/>
    <w:rsid w:val="003D0889"/>
    <w:rsid w:val="003D0DD6"/>
    <w:rsid w:val="003D1704"/>
    <w:rsid w:val="003D1F7D"/>
    <w:rsid w:val="003D2E9A"/>
    <w:rsid w:val="003D2EFD"/>
    <w:rsid w:val="003D304B"/>
    <w:rsid w:val="003D31AB"/>
    <w:rsid w:val="003D37F6"/>
    <w:rsid w:val="003D43B5"/>
    <w:rsid w:val="003D46D4"/>
    <w:rsid w:val="003D4854"/>
    <w:rsid w:val="003D49EE"/>
    <w:rsid w:val="003D4A90"/>
    <w:rsid w:val="003D5C8C"/>
    <w:rsid w:val="003D60E1"/>
    <w:rsid w:val="003D6A39"/>
    <w:rsid w:val="003D6B31"/>
    <w:rsid w:val="003D6EE3"/>
    <w:rsid w:val="003D7A7B"/>
    <w:rsid w:val="003E0793"/>
    <w:rsid w:val="003E0794"/>
    <w:rsid w:val="003E0B23"/>
    <w:rsid w:val="003E0C57"/>
    <w:rsid w:val="003E167D"/>
    <w:rsid w:val="003E22FA"/>
    <w:rsid w:val="003E3CB9"/>
    <w:rsid w:val="003E44ED"/>
    <w:rsid w:val="003E47F2"/>
    <w:rsid w:val="003E4CC7"/>
    <w:rsid w:val="003E537C"/>
    <w:rsid w:val="003E54B9"/>
    <w:rsid w:val="003E5631"/>
    <w:rsid w:val="003E5698"/>
    <w:rsid w:val="003E5B2E"/>
    <w:rsid w:val="003E5B57"/>
    <w:rsid w:val="003E6307"/>
    <w:rsid w:val="003E685B"/>
    <w:rsid w:val="003E6896"/>
    <w:rsid w:val="003E6FAD"/>
    <w:rsid w:val="003E751E"/>
    <w:rsid w:val="003E77D0"/>
    <w:rsid w:val="003E7F46"/>
    <w:rsid w:val="003F00D2"/>
    <w:rsid w:val="003F0247"/>
    <w:rsid w:val="003F0281"/>
    <w:rsid w:val="003F0314"/>
    <w:rsid w:val="003F045E"/>
    <w:rsid w:val="003F077E"/>
    <w:rsid w:val="003F07F6"/>
    <w:rsid w:val="003F092B"/>
    <w:rsid w:val="003F0F05"/>
    <w:rsid w:val="003F0F28"/>
    <w:rsid w:val="003F11D3"/>
    <w:rsid w:val="003F3019"/>
    <w:rsid w:val="003F30E0"/>
    <w:rsid w:val="003F36A2"/>
    <w:rsid w:val="003F37F9"/>
    <w:rsid w:val="003F3DC0"/>
    <w:rsid w:val="003F3E2E"/>
    <w:rsid w:val="003F412D"/>
    <w:rsid w:val="003F4514"/>
    <w:rsid w:val="003F4FB1"/>
    <w:rsid w:val="003F5744"/>
    <w:rsid w:val="003F590D"/>
    <w:rsid w:val="003F5B46"/>
    <w:rsid w:val="003F618A"/>
    <w:rsid w:val="003F6761"/>
    <w:rsid w:val="003F70D4"/>
    <w:rsid w:val="003F72F0"/>
    <w:rsid w:val="003F7478"/>
    <w:rsid w:val="003F751F"/>
    <w:rsid w:val="003F7756"/>
    <w:rsid w:val="003F77E5"/>
    <w:rsid w:val="003F781A"/>
    <w:rsid w:val="004005D8"/>
    <w:rsid w:val="004006F3"/>
    <w:rsid w:val="00400A31"/>
    <w:rsid w:val="00400BA2"/>
    <w:rsid w:val="00400C64"/>
    <w:rsid w:val="00400D1C"/>
    <w:rsid w:val="00400EF0"/>
    <w:rsid w:val="00401487"/>
    <w:rsid w:val="00401718"/>
    <w:rsid w:val="00401D25"/>
    <w:rsid w:val="00401E67"/>
    <w:rsid w:val="00402B59"/>
    <w:rsid w:val="00402D2D"/>
    <w:rsid w:val="004030AD"/>
    <w:rsid w:val="00403208"/>
    <w:rsid w:val="00403360"/>
    <w:rsid w:val="0040358A"/>
    <w:rsid w:val="00403B47"/>
    <w:rsid w:val="00403E5C"/>
    <w:rsid w:val="00404692"/>
    <w:rsid w:val="00404C3A"/>
    <w:rsid w:val="00405407"/>
    <w:rsid w:val="00406014"/>
    <w:rsid w:val="004060A4"/>
    <w:rsid w:val="00406EBA"/>
    <w:rsid w:val="00407F79"/>
    <w:rsid w:val="00410FC2"/>
    <w:rsid w:val="0041101C"/>
    <w:rsid w:val="0041128A"/>
    <w:rsid w:val="0041166A"/>
    <w:rsid w:val="00411DB6"/>
    <w:rsid w:val="00411FC9"/>
    <w:rsid w:val="004126A7"/>
    <w:rsid w:val="00413169"/>
    <w:rsid w:val="004131AF"/>
    <w:rsid w:val="004136A4"/>
    <w:rsid w:val="00413D03"/>
    <w:rsid w:val="00414E2E"/>
    <w:rsid w:val="00415431"/>
    <w:rsid w:val="00415C55"/>
    <w:rsid w:val="00415D10"/>
    <w:rsid w:val="00415E94"/>
    <w:rsid w:val="00416C2A"/>
    <w:rsid w:val="00416DC7"/>
    <w:rsid w:val="0041715F"/>
    <w:rsid w:val="00417497"/>
    <w:rsid w:val="0041756A"/>
    <w:rsid w:val="00417815"/>
    <w:rsid w:val="00417906"/>
    <w:rsid w:val="00417A97"/>
    <w:rsid w:val="00420173"/>
    <w:rsid w:val="004207D3"/>
    <w:rsid w:val="00420B89"/>
    <w:rsid w:val="00421050"/>
    <w:rsid w:val="00421273"/>
    <w:rsid w:val="004213F0"/>
    <w:rsid w:val="0042146B"/>
    <w:rsid w:val="00421756"/>
    <w:rsid w:val="004219B2"/>
    <w:rsid w:val="00421BAB"/>
    <w:rsid w:val="00421FA7"/>
    <w:rsid w:val="00422040"/>
    <w:rsid w:val="004220AB"/>
    <w:rsid w:val="004221C3"/>
    <w:rsid w:val="004224C9"/>
    <w:rsid w:val="00423390"/>
    <w:rsid w:val="00423633"/>
    <w:rsid w:val="00423638"/>
    <w:rsid w:val="004236BD"/>
    <w:rsid w:val="00423947"/>
    <w:rsid w:val="00423CD9"/>
    <w:rsid w:val="00423F6B"/>
    <w:rsid w:val="00424950"/>
    <w:rsid w:val="00424B61"/>
    <w:rsid w:val="004252AA"/>
    <w:rsid w:val="00425759"/>
    <w:rsid w:val="004258D5"/>
    <w:rsid w:val="0042595C"/>
    <w:rsid w:val="00425BE0"/>
    <w:rsid w:val="00425DF0"/>
    <w:rsid w:val="00426095"/>
    <w:rsid w:val="00426672"/>
    <w:rsid w:val="004268BE"/>
    <w:rsid w:val="00426AD6"/>
    <w:rsid w:val="00426B9B"/>
    <w:rsid w:val="0042729D"/>
    <w:rsid w:val="00427462"/>
    <w:rsid w:val="0042781D"/>
    <w:rsid w:val="00430342"/>
    <w:rsid w:val="0043036E"/>
    <w:rsid w:val="004306AD"/>
    <w:rsid w:val="00430D62"/>
    <w:rsid w:val="00430E41"/>
    <w:rsid w:val="00431E00"/>
    <w:rsid w:val="0043233D"/>
    <w:rsid w:val="00432AD1"/>
    <w:rsid w:val="00433166"/>
    <w:rsid w:val="004336B6"/>
    <w:rsid w:val="00433D6C"/>
    <w:rsid w:val="00433F27"/>
    <w:rsid w:val="00434AA9"/>
    <w:rsid w:val="004351C3"/>
    <w:rsid w:val="00435FAB"/>
    <w:rsid w:val="00436EBC"/>
    <w:rsid w:val="00436EDA"/>
    <w:rsid w:val="00437404"/>
    <w:rsid w:val="00437D5D"/>
    <w:rsid w:val="00437E7B"/>
    <w:rsid w:val="0044009A"/>
    <w:rsid w:val="0044081F"/>
    <w:rsid w:val="004422EC"/>
    <w:rsid w:val="00442606"/>
    <w:rsid w:val="00442966"/>
    <w:rsid w:val="004431D2"/>
    <w:rsid w:val="004438D5"/>
    <w:rsid w:val="00443A5C"/>
    <w:rsid w:val="00443D23"/>
    <w:rsid w:val="004452EF"/>
    <w:rsid w:val="004455A2"/>
    <w:rsid w:val="00445B01"/>
    <w:rsid w:val="00445C62"/>
    <w:rsid w:val="00445F76"/>
    <w:rsid w:val="00446716"/>
    <w:rsid w:val="004467D5"/>
    <w:rsid w:val="004469C4"/>
    <w:rsid w:val="00446F06"/>
    <w:rsid w:val="00447962"/>
    <w:rsid w:val="00447982"/>
    <w:rsid w:val="00447ABA"/>
    <w:rsid w:val="00447F07"/>
    <w:rsid w:val="004502CF"/>
    <w:rsid w:val="00451354"/>
    <w:rsid w:val="0045182F"/>
    <w:rsid w:val="00452864"/>
    <w:rsid w:val="00453918"/>
    <w:rsid w:val="0045425C"/>
    <w:rsid w:val="00454269"/>
    <w:rsid w:val="004543A4"/>
    <w:rsid w:val="004548E3"/>
    <w:rsid w:val="004548FC"/>
    <w:rsid w:val="0045497E"/>
    <w:rsid w:val="00454CF6"/>
    <w:rsid w:val="00455C2D"/>
    <w:rsid w:val="00455ED4"/>
    <w:rsid w:val="00456A39"/>
    <w:rsid w:val="00456E83"/>
    <w:rsid w:val="00456EF4"/>
    <w:rsid w:val="00456F47"/>
    <w:rsid w:val="004575EC"/>
    <w:rsid w:val="004579E0"/>
    <w:rsid w:val="00460321"/>
    <w:rsid w:val="004607F9"/>
    <w:rsid w:val="00460AC3"/>
    <w:rsid w:val="004620D7"/>
    <w:rsid w:val="004625FE"/>
    <w:rsid w:val="00463471"/>
    <w:rsid w:val="004636CA"/>
    <w:rsid w:val="00463EB6"/>
    <w:rsid w:val="00464161"/>
    <w:rsid w:val="004644F2"/>
    <w:rsid w:val="004645E1"/>
    <w:rsid w:val="00464A9C"/>
    <w:rsid w:val="00464C24"/>
    <w:rsid w:val="00464F4E"/>
    <w:rsid w:val="004656F9"/>
    <w:rsid w:val="00465FB9"/>
    <w:rsid w:val="00466196"/>
    <w:rsid w:val="0046661B"/>
    <w:rsid w:val="0046688D"/>
    <w:rsid w:val="004669DA"/>
    <w:rsid w:val="00466A80"/>
    <w:rsid w:val="00466F93"/>
    <w:rsid w:val="004704AD"/>
    <w:rsid w:val="004706E0"/>
    <w:rsid w:val="0047105E"/>
    <w:rsid w:val="00471198"/>
    <w:rsid w:val="0047134A"/>
    <w:rsid w:val="004716E1"/>
    <w:rsid w:val="00471736"/>
    <w:rsid w:val="0047256B"/>
    <w:rsid w:val="004728CE"/>
    <w:rsid w:val="00472975"/>
    <w:rsid w:val="00472E4A"/>
    <w:rsid w:val="00472E61"/>
    <w:rsid w:val="0047372F"/>
    <w:rsid w:val="00473E0B"/>
    <w:rsid w:val="00474152"/>
    <w:rsid w:val="00474246"/>
    <w:rsid w:val="00474BA2"/>
    <w:rsid w:val="00474C36"/>
    <w:rsid w:val="00475196"/>
    <w:rsid w:val="00475345"/>
    <w:rsid w:val="004757E5"/>
    <w:rsid w:val="00475C29"/>
    <w:rsid w:val="0047698D"/>
    <w:rsid w:val="00476C29"/>
    <w:rsid w:val="00476CAE"/>
    <w:rsid w:val="00477059"/>
    <w:rsid w:val="004771F7"/>
    <w:rsid w:val="00477256"/>
    <w:rsid w:val="00477354"/>
    <w:rsid w:val="00477542"/>
    <w:rsid w:val="00477B21"/>
    <w:rsid w:val="004801DA"/>
    <w:rsid w:val="004802EE"/>
    <w:rsid w:val="00480E6B"/>
    <w:rsid w:val="00481000"/>
    <w:rsid w:val="0048101E"/>
    <w:rsid w:val="00481079"/>
    <w:rsid w:val="0048125C"/>
    <w:rsid w:val="00481341"/>
    <w:rsid w:val="0048167D"/>
    <w:rsid w:val="0048169D"/>
    <w:rsid w:val="004816F6"/>
    <w:rsid w:val="004819EC"/>
    <w:rsid w:val="00481C2E"/>
    <w:rsid w:val="00481DC0"/>
    <w:rsid w:val="00482025"/>
    <w:rsid w:val="0048270A"/>
    <w:rsid w:val="004828F0"/>
    <w:rsid w:val="00482A9F"/>
    <w:rsid w:val="004834EE"/>
    <w:rsid w:val="00484012"/>
    <w:rsid w:val="004843AF"/>
    <w:rsid w:val="00484A2E"/>
    <w:rsid w:val="00485FAE"/>
    <w:rsid w:val="0048614A"/>
    <w:rsid w:val="0048627D"/>
    <w:rsid w:val="004865FB"/>
    <w:rsid w:val="00486B52"/>
    <w:rsid w:val="00487B57"/>
    <w:rsid w:val="004902D5"/>
    <w:rsid w:val="00490484"/>
    <w:rsid w:val="00490579"/>
    <w:rsid w:val="004905AE"/>
    <w:rsid w:val="004907C4"/>
    <w:rsid w:val="004909C2"/>
    <w:rsid w:val="00490FCE"/>
    <w:rsid w:val="00491124"/>
    <w:rsid w:val="004928C3"/>
    <w:rsid w:val="00492CC5"/>
    <w:rsid w:val="00492E27"/>
    <w:rsid w:val="00492F06"/>
    <w:rsid w:val="00493075"/>
    <w:rsid w:val="0049352B"/>
    <w:rsid w:val="00493AAD"/>
    <w:rsid w:val="00493BB6"/>
    <w:rsid w:val="00493CDE"/>
    <w:rsid w:val="00494305"/>
    <w:rsid w:val="0049474C"/>
    <w:rsid w:val="0049476C"/>
    <w:rsid w:val="0049477B"/>
    <w:rsid w:val="0049478C"/>
    <w:rsid w:val="0049484B"/>
    <w:rsid w:val="004948D4"/>
    <w:rsid w:val="00494A73"/>
    <w:rsid w:val="00494B37"/>
    <w:rsid w:val="00495A2A"/>
    <w:rsid w:val="00496277"/>
    <w:rsid w:val="0049665B"/>
    <w:rsid w:val="004967D6"/>
    <w:rsid w:val="004970FC"/>
    <w:rsid w:val="004975F6"/>
    <w:rsid w:val="00497C6C"/>
    <w:rsid w:val="004A03DD"/>
    <w:rsid w:val="004A0876"/>
    <w:rsid w:val="004A08C4"/>
    <w:rsid w:val="004A092D"/>
    <w:rsid w:val="004A0AE1"/>
    <w:rsid w:val="004A0E4A"/>
    <w:rsid w:val="004A0E79"/>
    <w:rsid w:val="004A0FE1"/>
    <w:rsid w:val="004A1024"/>
    <w:rsid w:val="004A1190"/>
    <w:rsid w:val="004A13B2"/>
    <w:rsid w:val="004A176A"/>
    <w:rsid w:val="004A18B9"/>
    <w:rsid w:val="004A1A46"/>
    <w:rsid w:val="004A2424"/>
    <w:rsid w:val="004A2E92"/>
    <w:rsid w:val="004A2FEF"/>
    <w:rsid w:val="004A34BD"/>
    <w:rsid w:val="004A3A73"/>
    <w:rsid w:val="004A42A1"/>
    <w:rsid w:val="004A4502"/>
    <w:rsid w:val="004A469D"/>
    <w:rsid w:val="004A4718"/>
    <w:rsid w:val="004A492F"/>
    <w:rsid w:val="004A4BD7"/>
    <w:rsid w:val="004A4C1D"/>
    <w:rsid w:val="004A4F7B"/>
    <w:rsid w:val="004A5E7D"/>
    <w:rsid w:val="004A61A7"/>
    <w:rsid w:val="004A6E38"/>
    <w:rsid w:val="004A70EA"/>
    <w:rsid w:val="004A723F"/>
    <w:rsid w:val="004A7334"/>
    <w:rsid w:val="004A752A"/>
    <w:rsid w:val="004A79D4"/>
    <w:rsid w:val="004A7A32"/>
    <w:rsid w:val="004B0104"/>
    <w:rsid w:val="004B0638"/>
    <w:rsid w:val="004B0F2A"/>
    <w:rsid w:val="004B17F0"/>
    <w:rsid w:val="004B1814"/>
    <w:rsid w:val="004B1F67"/>
    <w:rsid w:val="004B1FBA"/>
    <w:rsid w:val="004B24A2"/>
    <w:rsid w:val="004B2649"/>
    <w:rsid w:val="004B316A"/>
    <w:rsid w:val="004B32B3"/>
    <w:rsid w:val="004B35F2"/>
    <w:rsid w:val="004B3ADA"/>
    <w:rsid w:val="004B3BB8"/>
    <w:rsid w:val="004B3FAF"/>
    <w:rsid w:val="004B521C"/>
    <w:rsid w:val="004B5C27"/>
    <w:rsid w:val="004B67F5"/>
    <w:rsid w:val="004B6974"/>
    <w:rsid w:val="004B6D7D"/>
    <w:rsid w:val="004C0781"/>
    <w:rsid w:val="004C0950"/>
    <w:rsid w:val="004C100C"/>
    <w:rsid w:val="004C1CE0"/>
    <w:rsid w:val="004C1F0F"/>
    <w:rsid w:val="004C1F1B"/>
    <w:rsid w:val="004C2391"/>
    <w:rsid w:val="004C23DA"/>
    <w:rsid w:val="004C279D"/>
    <w:rsid w:val="004C2833"/>
    <w:rsid w:val="004C306E"/>
    <w:rsid w:val="004C329F"/>
    <w:rsid w:val="004C3D45"/>
    <w:rsid w:val="004C3F3A"/>
    <w:rsid w:val="004C4528"/>
    <w:rsid w:val="004C467D"/>
    <w:rsid w:val="004C5506"/>
    <w:rsid w:val="004C6345"/>
    <w:rsid w:val="004C6686"/>
    <w:rsid w:val="004C68A2"/>
    <w:rsid w:val="004C6AE9"/>
    <w:rsid w:val="004C6EA7"/>
    <w:rsid w:val="004C6F6D"/>
    <w:rsid w:val="004C72A9"/>
    <w:rsid w:val="004C7599"/>
    <w:rsid w:val="004C763C"/>
    <w:rsid w:val="004D0305"/>
    <w:rsid w:val="004D0A5A"/>
    <w:rsid w:val="004D0F99"/>
    <w:rsid w:val="004D1220"/>
    <w:rsid w:val="004D2995"/>
    <w:rsid w:val="004D2CE5"/>
    <w:rsid w:val="004D307F"/>
    <w:rsid w:val="004D30B9"/>
    <w:rsid w:val="004D313E"/>
    <w:rsid w:val="004D3E3C"/>
    <w:rsid w:val="004D4A40"/>
    <w:rsid w:val="004D50EF"/>
    <w:rsid w:val="004D61F1"/>
    <w:rsid w:val="004D62B5"/>
    <w:rsid w:val="004D6A2A"/>
    <w:rsid w:val="004D6E2F"/>
    <w:rsid w:val="004E0488"/>
    <w:rsid w:val="004E1547"/>
    <w:rsid w:val="004E1686"/>
    <w:rsid w:val="004E19CF"/>
    <w:rsid w:val="004E1D1D"/>
    <w:rsid w:val="004E1D3B"/>
    <w:rsid w:val="004E2021"/>
    <w:rsid w:val="004E2350"/>
    <w:rsid w:val="004E345B"/>
    <w:rsid w:val="004E3831"/>
    <w:rsid w:val="004E38CA"/>
    <w:rsid w:val="004E39C0"/>
    <w:rsid w:val="004E3B0A"/>
    <w:rsid w:val="004E4678"/>
    <w:rsid w:val="004E49F0"/>
    <w:rsid w:val="004E4ABA"/>
    <w:rsid w:val="004E4D6D"/>
    <w:rsid w:val="004E5370"/>
    <w:rsid w:val="004E553E"/>
    <w:rsid w:val="004E595F"/>
    <w:rsid w:val="004E5BED"/>
    <w:rsid w:val="004E6225"/>
    <w:rsid w:val="004E67F3"/>
    <w:rsid w:val="004E6CE7"/>
    <w:rsid w:val="004E72A4"/>
    <w:rsid w:val="004E72E6"/>
    <w:rsid w:val="004E7830"/>
    <w:rsid w:val="004E7BBA"/>
    <w:rsid w:val="004E7CAF"/>
    <w:rsid w:val="004E7DAC"/>
    <w:rsid w:val="004F052F"/>
    <w:rsid w:val="004F0607"/>
    <w:rsid w:val="004F0712"/>
    <w:rsid w:val="004F0C3D"/>
    <w:rsid w:val="004F11BA"/>
    <w:rsid w:val="004F1DF2"/>
    <w:rsid w:val="004F24D7"/>
    <w:rsid w:val="004F3A28"/>
    <w:rsid w:val="004F3F93"/>
    <w:rsid w:val="004F425D"/>
    <w:rsid w:val="004F582D"/>
    <w:rsid w:val="004F59AC"/>
    <w:rsid w:val="004F5A3B"/>
    <w:rsid w:val="004F5A40"/>
    <w:rsid w:val="004F5D1B"/>
    <w:rsid w:val="004F6C88"/>
    <w:rsid w:val="004F7617"/>
    <w:rsid w:val="004F7CA5"/>
    <w:rsid w:val="004F7FD5"/>
    <w:rsid w:val="005000A1"/>
    <w:rsid w:val="0050093A"/>
    <w:rsid w:val="00500EDF"/>
    <w:rsid w:val="0050108B"/>
    <w:rsid w:val="005012A3"/>
    <w:rsid w:val="005023D8"/>
    <w:rsid w:val="0050269B"/>
    <w:rsid w:val="00503419"/>
    <w:rsid w:val="00503B9A"/>
    <w:rsid w:val="00503DA7"/>
    <w:rsid w:val="00503FBF"/>
    <w:rsid w:val="00504044"/>
    <w:rsid w:val="005044BD"/>
    <w:rsid w:val="0050525B"/>
    <w:rsid w:val="00505516"/>
    <w:rsid w:val="0050569B"/>
    <w:rsid w:val="00505B62"/>
    <w:rsid w:val="00506152"/>
    <w:rsid w:val="005062EB"/>
    <w:rsid w:val="005063CB"/>
    <w:rsid w:val="00506494"/>
    <w:rsid w:val="00506519"/>
    <w:rsid w:val="00507641"/>
    <w:rsid w:val="00507D81"/>
    <w:rsid w:val="00507E6E"/>
    <w:rsid w:val="005100E3"/>
    <w:rsid w:val="00510598"/>
    <w:rsid w:val="00510894"/>
    <w:rsid w:val="005114B8"/>
    <w:rsid w:val="005124CD"/>
    <w:rsid w:val="0051285D"/>
    <w:rsid w:val="0051293B"/>
    <w:rsid w:val="00512A0F"/>
    <w:rsid w:val="00512A77"/>
    <w:rsid w:val="00512B59"/>
    <w:rsid w:val="00512DB1"/>
    <w:rsid w:val="00512E41"/>
    <w:rsid w:val="00513568"/>
    <w:rsid w:val="00513FB3"/>
    <w:rsid w:val="00514D34"/>
    <w:rsid w:val="00514D8F"/>
    <w:rsid w:val="005155F6"/>
    <w:rsid w:val="00515848"/>
    <w:rsid w:val="00515F64"/>
    <w:rsid w:val="005161DB"/>
    <w:rsid w:val="00516D1F"/>
    <w:rsid w:val="0051703F"/>
    <w:rsid w:val="00517351"/>
    <w:rsid w:val="00517453"/>
    <w:rsid w:val="00517A06"/>
    <w:rsid w:val="00520063"/>
    <w:rsid w:val="005201A8"/>
    <w:rsid w:val="00520269"/>
    <w:rsid w:val="0052030B"/>
    <w:rsid w:val="005203C9"/>
    <w:rsid w:val="0052081F"/>
    <w:rsid w:val="00520D09"/>
    <w:rsid w:val="00520E00"/>
    <w:rsid w:val="005213FA"/>
    <w:rsid w:val="005226B1"/>
    <w:rsid w:val="00522A1B"/>
    <w:rsid w:val="00522AC8"/>
    <w:rsid w:val="00522E4A"/>
    <w:rsid w:val="00523581"/>
    <w:rsid w:val="005237C8"/>
    <w:rsid w:val="00523CB7"/>
    <w:rsid w:val="00523CC0"/>
    <w:rsid w:val="00523CCC"/>
    <w:rsid w:val="00523F21"/>
    <w:rsid w:val="00524D1A"/>
    <w:rsid w:val="005255E3"/>
    <w:rsid w:val="00525B1D"/>
    <w:rsid w:val="00526A0B"/>
    <w:rsid w:val="00526C90"/>
    <w:rsid w:val="005271A4"/>
    <w:rsid w:val="00527323"/>
    <w:rsid w:val="00530232"/>
    <w:rsid w:val="00530426"/>
    <w:rsid w:val="00531139"/>
    <w:rsid w:val="005319EF"/>
    <w:rsid w:val="0053203C"/>
    <w:rsid w:val="00533AAC"/>
    <w:rsid w:val="00533F57"/>
    <w:rsid w:val="00534326"/>
    <w:rsid w:val="005354FD"/>
    <w:rsid w:val="0053582C"/>
    <w:rsid w:val="00536626"/>
    <w:rsid w:val="005369CD"/>
    <w:rsid w:val="0053719D"/>
    <w:rsid w:val="00540F8F"/>
    <w:rsid w:val="00541532"/>
    <w:rsid w:val="005419DA"/>
    <w:rsid w:val="005420B1"/>
    <w:rsid w:val="0054213A"/>
    <w:rsid w:val="00542855"/>
    <w:rsid w:val="00542BEF"/>
    <w:rsid w:val="00542D2D"/>
    <w:rsid w:val="00543374"/>
    <w:rsid w:val="005436FB"/>
    <w:rsid w:val="005438B0"/>
    <w:rsid w:val="005438C2"/>
    <w:rsid w:val="005438FD"/>
    <w:rsid w:val="00543B66"/>
    <w:rsid w:val="00544362"/>
    <w:rsid w:val="00544D11"/>
    <w:rsid w:val="00544EFE"/>
    <w:rsid w:val="00545286"/>
    <w:rsid w:val="00545757"/>
    <w:rsid w:val="005458A9"/>
    <w:rsid w:val="005458C4"/>
    <w:rsid w:val="005458F3"/>
    <w:rsid w:val="00545B4D"/>
    <w:rsid w:val="00545C1C"/>
    <w:rsid w:val="00545D30"/>
    <w:rsid w:val="00545D64"/>
    <w:rsid w:val="005461BF"/>
    <w:rsid w:val="005463D3"/>
    <w:rsid w:val="005464B3"/>
    <w:rsid w:val="00546728"/>
    <w:rsid w:val="00546DEC"/>
    <w:rsid w:val="00546F94"/>
    <w:rsid w:val="00547062"/>
    <w:rsid w:val="005471C9"/>
    <w:rsid w:val="0055020C"/>
    <w:rsid w:val="005518EF"/>
    <w:rsid w:val="00551914"/>
    <w:rsid w:val="005522A3"/>
    <w:rsid w:val="005526C4"/>
    <w:rsid w:val="00552AB8"/>
    <w:rsid w:val="00552B30"/>
    <w:rsid w:val="00552D86"/>
    <w:rsid w:val="00552EDB"/>
    <w:rsid w:val="00553285"/>
    <w:rsid w:val="0055344E"/>
    <w:rsid w:val="00553DC8"/>
    <w:rsid w:val="0055549F"/>
    <w:rsid w:val="005558B3"/>
    <w:rsid w:val="0055617A"/>
    <w:rsid w:val="00556965"/>
    <w:rsid w:val="005576B7"/>
    <w:rsid w:val="00557753"/>
    <w:rsid w:val="00557DB4"/>
    <w:rsid w:val="00560303"/>
    <w:rsid w:val="0056132C"/>
    <w:rsid w:val="005613D0"/>
    <w:rsid w:val="00561401"/>
    <w:rsid w:val="00561FA2"/>
    <w:rsid w:val="0056269B"/>
    <w:rsid w:val="00562D7F"/>
    <w:rsid w:val="00562E1C"/>
    <w:rsid w:val="0056341F"/>
    <w:rsid w:val="00563645"/>
    <w:rsid w:val="00563700"/>
    <w:rsid w:val="00563BA6"/>
    <w:rsid w:val="00563FAE"/>
    <w:rsid w:val="00564101"/>
    <w:rsid w:val="0056426B"/>
    <w:rsid w:val="0056458D"/>
    <w:rsid w:val="005645CC"/>
    <w:rsid w:val="00564DD4"/>
    <w:rsid w:val="00565148"/>
    <w:rsid w:val="00565273"/>
    <w:rsid w:val="00565291"/>
    <w:rsid w:val="005654EE"/>
    <w:rsid w:val="0056586A"/>
    <w:rsid w:val="00565973"/>
    <w:rsid w:val="00565BD3"/>
    <w:rsid w:val="0056609A"/>
    <w:rsid w:val="005660FF"/>
    <w:rsid w:val="005667B5"/>
    <w:rsid w:val="00566A80"/>
    <w:rsid w:val="00566C8F"/>
    <w:rsid w:val="005671D0"/>
    <w:rsid w:val="00567763"/>
    <w:rsid w:val="00567837"/>
    <w:rsid w:val="00567D10"/>
    <w:rsid w:val="005703C9"/>
    <w:rsid w:val="00570DD6"/>
    <w:rsid w:val="00571223"/>
    <w:rsid w:val="00571338"/>
    <w:rsid w:val="00571A4B"/>
    <w:rsid w:val="00572335"/>
    <w:rsid w:val="00572612"/>
    <w:rsid w:val="00572A5D"/>
    <w:rsid w:val="00572F28"/>
    <w:rsid w:val="00573783"/>
    <w:rsid w:val="00573A80"/>
    <w:rsid w:val="00573BE0"/>
    <w:rsid w:val="00574195"/>
    <w:rsid w:val="0057452F"/>
    <w:rsid w:val="00574CAE"/>
    <w:rsid w:val="00574ED7"/>
    <w:rsid w:val="00575EFF"/>
    <w:rsid w:val="00576650"/>
    <w:rsid w:val="00576C25"/>
    <w:rsid w:val="00576C26"/>
    <w:rsid w:val="00577364"/>
    <w:rsid w:val="00577457"/>
    <w:rsid w:val="0057765A"/>
    <w:rsid w:val="00577ABD"/>
    <w:rsid w:val="005804A4"/>
    <w:rsid w:val="0058056F"/>
    <w:rsid w:val="005818FB"/>
    <w:rsid w:val="00582704"/>
    <w:rsid w:val="00583295"/>
    <w:rsid w:val="005834F9"/>
    <w:rsid w:val="00583926"/>
    <w:rsid w:val="00584AC0"/>
    <w:rsid w:val="00584FA0"/>
    <w:rsid w:val="0058536D"/>
    <w:rsid w:val="0058548B"/>
    <w:rsid w:val="00585F18"/>
    <w:rsid w:val="0058610B"/>
    <w:rsid w:val="00586DDC"/>
    <w:rsid w:val="00586F10"/>
    <w:rsid w:val="005875E9"/>
    <w:rsid w:val="00587959"/>
    <w:rsid w:val="00587ACA"/>
    <w:rsid w:val="00590C8C"/>
    <w:rsid w:val="005912DC"/>
    <w:rsid w:val="005920E7"/>
    <w:rsid w:val="0059234C"/>
    <w:rsid w:val="005928CA"/>
    <w:rsid w:val="00592C10"/>
    <w:rsid w:val="00592EDE"/>
    <w:rsid w:val="00592F52"/>
    <w:rsid w:val="00593539"/>
    <w:rsid w:val="00593813"/>
    <w:rsid w:val="00593DD2"/>
    <w:rsid w:val="00594999"/>
    <w:rsid w:val="00594B60"/>
    <w:rsid w:val="00595200"/>
    <w:rsid w:val="005954B7"/>
    <w:rsid w:val="0059646C"/>
    <w:rsid w:val="00596A74"/>
    <w:rsid w:val="00596C8D"/>
    <w:rsid w:val="00596E48"/>
    <w:rsid w:val="0059728F"/>
    <w:rsid w:val="005A0123"/>
    <w:rsid w:val="005A043C"/>
    <w:rsid w:val="005A0D0B"/>
    <w:rsid w:val="005A0DDE"/>
    <w:rsid w:val="005A13C3"/>
    <w:rsid w:val="005A1B26"/>
    <w:rsid w:val="005A1E3A"/>
    <w:rsid w:val="005A207C"/>
    <w:rsid w:val="005A248C"/>
    <w:rsid w:val="005A2DEA"/>
    <w:rsid w:val="005A2F67"/>
    <w:rsid w:val="005A309E"/>
    <w:rsid w:val="005A346C"/>
    <w:rsid w:val="005A369B"/>
    <w:rsid w:val="005A3CE2"/>
    <w:rsid w:val="005A50C2"/>
    <w:rsid w:val="005A5EDE"/>
    <w:rsid w:val="005A6DF3"/>
    <w:rsid w:val="005A78F3"/>
    <w:rsid w:val="005A79F9"/>
    <w:rsid w:val="005A7C27"/>
    <w:rsid w:val="005A7DD6"/>
    <w:rsid w:val="005B02D1"/>
    <w:rsid w:val="005B06B5"/>
    <w:rsid w:val="005B12F8"/>
    <w:rsid w:val="005B136B"/>
    <w:rsid w:val="005B1398"/>
    <w:rsid w:val="005B1CB1"/>
    <w:rsid w:val="005B2070"/>
    <w:rsid w:val="005B252B"/>
    <w:rsid w:val="005B2D4F"/>
    <w:rsid w:val="005B2DEC"/>
    <w:rsid w:val="005B2E47"/>
    <w:rsid w:val="005B31A1"/>
    <w:rsid w:val="005B3616"/>
    <w:rsid w:val="005B3684"/>
    <w:rsid w:val="005B3986"/>
    <w:rsid w:val="005B3DC7"/>
    <w:rsid w:val="005B4234"/>
    <w:rsid w:val="005B4519"/>
    <w:rsid w:val="005B51BB"/>
    <w:rsid w:val="005B53AF"/>
    <w:rsid w:val="005B53CB"/>
    <w:rsid w:val="005B5A5B"/>
    <w:rsid w:val="005B5FCA"/>
    <w:rsid w:val="005B66F4"/>
    <w:rsid w:val="005B6AFC"/>
    <w:rsid w:val="005B6E35"/>
    <w:rsid w:val="005B6FA1"/>
    <w:rsid w:val="005B6FF2"/>
    <w:rsid w:val="005B7134"/>
    <w:rsid w:val="005B7610"/>
    <w:rsid w:val="005B7860"/>
    <w:rsid w:val="005C0C9F"/>
    <w:rsid w:val="005C0F07"/>
    <w:rsid w:val="005C1A8B"/>
    <w:rsid w:val="005C1A94"/>
    <w:rsid w:val="005C1F1A"/>
    <w:rsid w:val="005C2495"/>
    <w:rsid w:val="005C2998"/>
    <w:rsid w:val="005C2AF3"/>
    <w:rsid w:val="005C2C5F"/>
    <w:rsid w:val="005C3309"/>
    <w:rsid w:val="005C368E"/>
    <w:rsid w:val="005C3784"/>
    <w:rsid w:val="005C3A0F"/>
    <w:rsid w:val="005C3BF5"/>
    <w:rsid w:val="005C4A64"/>
    <w:rsid w:val="005C4CCC"/>
    <w:rsid w:val="005C5484"/>
    <w:rsid w:val="005C575A"/>
    <w:rsid w:val="005C5AA6"/>
    <w:rsid w:val="005C61D8"/>
    <w:rsid w:val="005C6584"/>
    <w:rsid w:val="005C6A1C"/>
    <w:rsid w:val="005C6E38"/>
    <w:rsid w:val="005C7AED"/>
    <w:rsid w:val="005C7D98"/>
    <w:rsid w:val="005D0EEB"/>
    <w:rsid w:val="005D1BD3"/>
    <w:rsid w:val="005D3335"/>
    <w:rsid w:val="005D36C4"/>
    <w:rsid w:val="005D3839"/>
    <w:rsid w:val="005D3BD5"/>
    <w:rsid w:val="005D3ED4"/>
    <w:rsid w:val="005D5009"/>
    <w:rsid w:val="005D5272"/>
    <w:rsid w:val="005D52D0"/>
    <w:rsid w:val="005D67D4"/>
    <w:rsid w:val="005D6B08"/>
    <w:rsid w:val="005D6D8F"/>
    <w:rsid w:val="005E0189"/>
    <w:rsid w:val="005E0391"/>
    <w:rsid w:val="005E040E"/>
    <w:rsid w:val="005E1053"/>
    <w:rsid w:val="005E11C7"/>
    <w:rsid w:val="005E11FF"/>
    <w:rsid w:val="005E12BA"/>
    <w:rsid w:val="005E1382"/>
    <w:rsid w:val="005E1588"/>
    <w:rsid w:val="005E15F5"/>
    <w:rsid w:val="005E167E"/>
    <w:rsid w:val="005E32F9"/>
    <w:rsid w:val="005E330D"/>
    <w:rsid w:val="005E4102"/>
    <w:rsid w:val="005E461E"/>
    <w:rsid w:val="005E49E6"/>
    <w:rsid w:val="005E5892"/>
    <w:rsid w:val="005E5968"/>
    <w:rsid w:val="005E5ABD"/>
    <w:rsid w:val="005E5B61"/>
    <w:rsid w:val="005E6148"/>
    <w:rsid w:val="005E62ED"/>
    <w:rsid w:val="005E6329"/>
    <w:rsid w:val="005E6A00"/>
    <w:rsid w:val="005E7191"/>
    <w:rsid w:val="005E721D"/>
    <w:rsid w:val="005E72E7"/>
    <w:rsid w:val="005E7527"/>
    <w:rsid w:val="005E7C89"/>
    <w:rsid w:val="005F034C"/>
    <w:rsid w:val="005F0415"/>
    <w:rsid w:val="005F06B6"/>
    <w:rsid w:val="005F0AF5"/>
    <w:rsid w:val="005F0BD9"/>
    <w:rsid w:val="005F1ADE"/>
    <w:rsid w:val="005F2498"/>
    <w:rsid w:val="005F2828"/>
    <w:rsid w:val="005F3521"/>
    <w:rsid w:val="005F35B6"/>
    <w:rsid w:val="005F429B"/>
    <w:rsid w:val="005F42C2"/>
    <w:rsid w:val="005F4C3A"/>
    <w:rsid w:val="005F5146"/>
    <w:rsid w:val="005F5269"/>
    <w:rsid w:val="005F527A"/>
    <w:rsid w:val="005F54B7"/>
    <w:rsid w:val="005F5B1F"/>
    <w:rsid w:val="005F5D7A"/>
    <w:rsid w:val="005F655E"/>
    <w:rsid w:val="005F70AB"/>
    <w:rsid w:val="005F71D3"/>
    <w:rsid w:val="005F79DB"/>
    <w:rsid w:val="005F7A4F"/>
    <w:rsid w:val="005F7D76"/>
    <w:rsid w:val="00600C03"/>
    <w:rsid w:val="00600E82"/>
    <w:rsid w:val="006018C6"/>
    <w:rsid w:val="00601BD2"/>
    <w:rsid w:val="00601E1B"/>
    <w:rsid w:val="0060281D"/>
    <w:rsid w:val="006028DF"/>
    <w:rsid w:val="006029E7"/>
    <w:rsid w:val="00602C80"/>
    <w:rsid w:val="00602E72"/>
    <w:rsid w:val="006044DC"/>
    <w:rsid w:val="00604A48"/>
    <w:rsid w:val="00605383"/>
    <w:rsid w:val="006057E7"/>
    <w:rsid w:val="0060662D"/>
    <w:rsid w:val="00606889"/>
    <w:rsid w:val="006078A2"/>
    <w:rsid w:val="00607B5E"/>
    <w:rsid w:val="00607DDE"/>
    <w:rsid w:val="00607F06"/>
    <w:rsid w:val="00610DAF"/>
    <w:rsid w:val="00610F5B"/>
    <w:rsid w:val="00611804"/>
    <w:rsid w:val="00612752"/>
    <w:rsid w:val="0061299E"/>
    <w:rsid w:val="006129DA"/>
    <w:rsid w:val="00612B12"/>
    <w:rsid w:val="00612D35"/>
    <w:rsid w:val="00612E1A"/>
    <w:rsid w:val="00612EC3"/>
    <w:rsid w:val="0061307D"/>
    <w:rsid w:val="00613309"/>
    <w:rsid w:val="0061357A"/>
    <w:rsid w:val="006138CD"/>
    <w:rsid w:val="00613D15"/>
    <w:rsid w:val="00614111"/>
    <w:rsid w:val="006142D5"/>
    <w:rsid w:val="0061542C"/>
    <w:rsid w:val="0061573C"/>
    <w:rsid w:val="00616495"/>
    <w:rsid w:val="006164EE"/>
    <w:rsid w:val="00616BB9"/>
    <w:rsid w:val="00616C3F"/>
    <w:rsid w:val="00617250"/>
    <w:rsid w:val="006201FC"/>
    <w:rsid w:val="00620321"/>
    <w:rsid w:val="00620684"/>
    <w:rsid w:val="006207A9"/>
    <w:rsid w:val="00620A75"/>
    <w:rsid w:val="00620AA6"/>
    <w:rsid w:val="00622340"/>
    <w:rsid w:val="00622FCF"/>
    <w:rsid w:val="00623DB6"/>
    <w:rsid w:val="00625099"/>
    <w:rsid w:val="00625107"/>
    <w:rsid w:val="0062520E"/>
    <w:rsid w:val="0062539B"/>
    <w:rsid w:val="00625E9B"/>
    <w:rsid w:val="00626036"/>
    <w:rsid w:val="00626F68"/>
    <w:rsid w:val="00627C29"/>
    <w:rsid w:val="00627EEF"/>
    <w:rsid w:val="00630255"/>
    <w:rsid w:val="0063041D"/>
    <w:rsid w:val="00630A26"/>
    <w:rsid w:val="00630E97"/>
    <w:rsid w:val="00631980"/>
    <w:rsid w:val="00631C54"/>
    <w:rsid w:val="00632103"/>
    <w:rsid w:val="006321C7"/>
    <w:rsid w:val="0063262F"/>
    <w:rsid w:val="00632751"/>
    <w:rsid w:val="006328BA"/>
    <w:rsid w:val="00633064"/>
    <w:rsid w:val="00633F43"/>
    <w:rsid w:val="00634B5A"/>
    <w:rsid w:val="00635FEC"/>
    <w:rsid w:val="00636819"/>
    <w:rsid w:val="006372AB"/>
    <w:rsid w:val="00637301"/>
    <w:rsid w:val="006379C9"/>
    <w:rsid w:val="00640425"/>
    <w:rsid w:val="00640A67"/>
    <w:rsid w:val="00640CF3"/>
    <w:rsid w:val="00640D1C"/>
    <w:rsid w:val="00641400"/>
    <w:rsid w:val="00641409"/>
    <w:rsid w:val="006419CB"/>
    <w:rsid w:val="006426FC"/>
    <w:rsid w:val="00643223"/>
    <w:rsid w:val="0064331F"/>
    <w:rsid w:val="006438AE"/>
    <w:rsid w:val="00643BE7"/>
    <w:rsid w:val="00643EAD"/>
    <w:rsid w:val="00644145"/>
    <w:rsid w:val="006445BB"/>
    <w:rsid w:val="006448CA"/>
    <w:rsid w:val="00644CB6"/>
    <w:rsid w:val="006453ED"/>
    <w:rsid w:val="00645977"/>
    <w:rsid w:val="00646E39"/>
    <w:rsid w:val="00646F6E"/>
    <w:rsid w:val="0064754F"/>
    <w:rsid w:val="006505C6"/>
    <w:rsid w:val="00650D45"/>
    <w:rsid w:val="00650D9B"/>
    <w:rsid w:val="00650DCB"/>
    <w:rsid w:val="00650F87"/>
    <w:rsid w:val="006514F5"/>
    <w:rsid w:val="00651518"/>
    <w:rsid w:val="006519D3"/>
    <w:rsid w:val="00651EC3"/>
    <w:rsid w:val="006521DD"/>
    <w:rsid w:val="00652523"/>
    <w:rsid w:val="00652B01"/>
    <w:rsid w:val="00653251"/>
    <w:rsid w:val="0065410D"/>
    <w:rsid w:val="00655025"/>
    <w:rsid w:val="006550EA"/>
    <w:rsid w:val="00655516"/>
    <w:rsid w:val="00655691"/>
    <w:rsid w:val="00655EEF"/>
    <w:rsid w:val="00656AD6"/>
    <w:rsid w:val="00657383"/>
    <w:rsid w:val="006575D5"/>
    <w:rsid w:val="0066033B"/>
    <w:rsid w:val="0066078C"/>
    <w:rsid w:val="00660CDE"/>
    <w:rsid w:val="00661368"/>
    <w:rsid w:val="0066153D"/>
    <w:rsid w:val="006615A7"/>
    <w:rsid w:val="006617BA"/>
    <w:rsid w:val="006617F8"/>
    <w:rsid w:val="00662026"/>
    <w:rsid w:val="006623AC"/>
    <w:rsid w:val="00662462"/>
    <w:rsid w:val="006628E2"/>
    <w:rsid w:val="00662C58"/>
    <w:rsid w:val="00662E42"/>
    <w:rsid w:val="00663B5F"/>
    <w:rsid w:val="00664D71"/>
    <w:rsid w:val="0066531F"/>
    <w:rsid w:val="006655B6"/>
    <w:rsid w:val="0066573E"/>
    <w:rsid w:val="00665ACA"/>
    <w:rsid w:val="00666251"/>
    <w:rsid w:val="0066644B"/>
    <w:rsid w:val="00666868"/>
    <w:rsid w:val="00666953"/>
    <w:rsid w:val="00666C4B"/>
    <w:rsid w:val="00666ED1"/>
    <w:rsid w:val="00666F21"/>
    <w:rsid w:val="006671B3"/>
    <w:rsid w:val="00667DC2"/>
    <w:rsid w:val="0067028F"/>
    <w:rsid w:val="00670D12"/>
    <w:rsid w:val="00670F77"/>
    <w:rsid w:val="00671233"/>
    <w:rsid w:val="00671C66"/>
    <w:rsid w:val="00671E35"/>
    <w:rsid w:val="00671F13"/>
    <w:rsid w:val="00671FA9"/>
    <w:rsid w:val="00672AE1"/>
    <w:rsid w:val="00673119"/>
    <w:rsid w:val="00673871"/>
    <w:rsid w:val="006752C4"/>
    <w:rsid w:val="006753C4"/>
    <w:rsid w:val="00675675"/>
    <w:rsid w:val="00675DC1"/>
    <w:rsid w:val="006763FF"/>
    <w:rsid w:val="006767D8"/>
    <w:rsid w:val="0067682B"/>
    <w:rsid w:val="006801DD"/>
    <w:rsid w:val="006802CE"/>
    <w:rsid w:val="00681752"/>
    <w:rsid w:val="0068175E"/>
    <w:rsid w:val="00681A35"/>
    <w:rsid w:val="00681C3F"/>
    <w:rsid w:val="00681C80"/>
    <w:rsid w:val="00681DB3"/>
    <w:rsid w:val="00681E97"/>
    <w:rsid w:val="006822EA"/>
    <w:rsid w:val="00682F8C"/>
    <w:rsid w:val="006839CF"/>
    <w:rsid w:val="00684338"/>
    <w:rsid w:val="00684C32"/>
    <w:rsid w:val="00685776"/>
    <w:rsid w:val="00685C75"/>
    <w:rsid w:val="0068638E"/>
    <w:rsid w:val="0068652A"/>
    <w:rsid w:val="00686A74"/>
    <w:rsid w:val="00687000"/>
    <w:rsid w:val="0068723E"/>
    <w:rsid w:val="006873A5"/>
    <w:rsid w:val="006877D5"/>
    <w:rsid w:val="006878A0"/>
    <w:rsid w:val="00687C7E"/>
    <w:rsid w:val="00687CE9"/>
    <w:rsid w:val="00687F6D"/>
    <w:rsid w:val="006900C9"/>
    <w:rsid w:val="00690515"/>
    <w:rsid w:val="00690CBF"/>
    <w:rsid w:val="006913F0"/>
    <w:rsid w:val="006922E4"/>
    <w:rsid w:val="00692396"/>
    <w:rsid w:val="00692A81"/>
    <w:rsid w:val="0069326D"/>
    <w:rsid w:val="00693C00"/>
    <w:rsid w:val="00693C4E"/>
    <w:rsid w:val="006941FE"/>
    <w:rsid w:val="00694320"/>
    <w:rsid w:val="006943C8"/>
    <w:rsid w:val="006947CA"/>
    <w:rsid w:val="0069498E"/>
    <w:rsid w:val="00694DFB"/>
    <w:rsid w:val="00694F21"/>
    <w:rsid w:val="00695ABC"/>
    <w:rsid w:val="00695E22"/>
    <w:rsid w:val="0069635E"/>
    <w:rsid w:val="00696472"/>
    <w:rsid w:val="00696507"/>
    <w:rsid w:val="006965C7"/>
    <w:rsid w:val="0069696A"/>
    <w:rsid w:val="006969D7"/>
    <w:rsid w:val="00697151"/>
    <w:rsid w:val="006973CB"/>
    <w:rsid w:val="006973E6"/>
    <w:rsid w:val="00697437"/>
    <w:rsid w:val="00697539"/>
    <w:rsid w:val="00697762"/>
    <w:rsid w:val="00697CDC"/>
    <w:rsid w:val="00697F6B"/>
    <w:rsid w:val="006A0829"/>
    <w:rsid w:val="006A0B04"/>
    <w:rsid w:val="006A1459"/>
    <w:rsid w:val="006A14BD"/>
    <w:rsid w:val="006A174F"/>
    <w:rsid w:val="006A1ABD"/>
    <w:rsid w:val="006A1BDB"/>
    <w:rsid w:val="006A25E0"/>
    <w:rsid w:val="006A33D1"/>
    <w:rsid w:val="006A37FD"/>
    <w:rsid w:val="006A38F1"/>
    <w:rsid w:val="006A4136"/>
    <w:rsid w:val="006A47F4"/>
    <w:rsid w:val="006A495F"/>
    <w:rsid w:val="006A4973"/>
    <w:rsid w:val="006A4D67"/>
    <w:rsid w:val="006A5501"/>
    <w:rsid w:val="006A6312"/>
    <w:rsid w:val="006A6983"/>
    <w:rsid w:val="006A6AA3"/>
    <w:rsid w:val="006A7706"/>
    <w:rsid w:val="006A7F9D"/>
    <w:rsid w:val="006B02E4"/>
    <w:rsid w:val="006B0917"/>
    <w:rsid w:val="006B0D7D"/>
    <w:rsid w:val="006B1F1C"/>
    <w:rsid w:val="006B1F1D"/>
    <w:rsid w:val="006B2715"/>
    <w:rsid w:val="006B2938"/>
    <w:rsid w:val="006B3842"/>
    <w:rsid w:val="006B3953"/>
    <w:rsid w:val="006B3A4B"/>
    <w:rsid w:val="006B3E92"/>
    <w:rsid w:val="006B3F9F"/>
    <w:rsid w:val="006B43A7"/>
    <w:rsid w:val="006B51C9"/>
    <w:rsid w:val="006B56FE"/>
    <w:rsid w:val="006B6910"/>
    <w:rsid w:val="006B6EAF"/>
    <w:rsid w:val="006B772C"/>
    <w:rsid w:val="006B7BC6"/>
    <w:rsid w:val="006B7C65"/>
    <w:rsid w:val="006C08C7"/>
    <w:rsid w:val="006C13E3"/>
    <w:rsid w:val="006C14D0"/>
    <w:rsid w:val="006C17C2"/>
    <w:rsid w:val="006C2B10"/>
    <w:rsid w:val="006C2C96"/>
    <w:rsid w:val="006C344A"/>
    <w:rsid w:val="006C4690"/>
    <w:rsid w:val="006C4A32"/>
    <w:rsid w:val="006C4B06"/>
    <w:rsid w:val="006C51DB"/>
    <w:rsid w:val="006C5421"/>
    <w:rsid w:val="006C553F"/>
    <w:rsid w:val="006C571A"/>
    <w:rsid w:val="006C5A5A"/>
    <w:rsid w:val="006C5F0F"/>
    <w:rsid w:val="006C61A0"/>
    <w:rsid w:val="006C678F"/>
    <w:rsid w:val="006C6CB4"/>
    <w:rsid w:val="006C7582"/>
    <w:rsid w:val="006D04DF"/>
    <w:rsid w:val="006D0763"/>
    <w:rsid w:val="006D18F2"/>
    <w:rsid w:val="006D244A"/>
    <w:rsid w:val="006D257D"/>
    <w:rsid w:val="006D34DA"/>
    <w:rsid w:val="006D3909"/>
    <w:rsid w:val="006D399B"/>
    <w:rsid w:val="006D3B0B"/>
    <w:rsid w:val="006D4645"/>
    <w:rsid w:val="006D4C1A"/>
    <w:rsid w:val="006D4E91"/>
    <w:rsid w:val="006D55C0"/>
    <w:rsid w:val="006D58A1"/>
    <w:rsid w:val="006D5985"/>
    <w:rsid w:val="006D5B18"/>
    <w:rsid w:val="006D634C"/>
    <w:rsid w:val="006D6964"/>
    <w:rsid w:val="006D7799"/>
    <w:rsid w:val="006D7FF6"/>
    <w:rsid w:val="006E0079"/>
    <w:rsid w:val="006E042C"/>
    <w:rsid w:val="006E05EE"/>
    <w:rsid w:val="006E0762"/>
    <w:rsid w:val="006E0A2B"/>
    <w:rsid w:val="006E0D6E"/>
    <w:rsid w:val="006E1403"/>
    <w:rsid w:val="006E14AA"/>
    <w:rsid w:val="006E17B2"/>
    <w:rsid w:val="006E23C4"/>
    <w:rsid w:val="006E270F"/>
    <w:rsid w:val="006E3268"/>
    <w:rsid w:val="006E33BB"/>
    <w:rsid w:val="006E39C9"/>
    <w:rsid w:val="006E3D43"/>
    <w:rsid w:val="006E43B9"/>
    <w:rsid w:val="006E4462"/>
    <w:rsid w:val="006E448B"/>
    <w:rsid w:val="006E4C85"/>
    <w:rsid w:val="006E5160"/>
    <w:rsid w:val="006E5AB1"/>
    <w:rsid w:val="006E5D1C"/>
    <w:rsid w:val="006E6364"/>
    <w:rsid w:val="006E671C"/>
    <w:rsid w:val="006E6A04"/>
    <w:rsid w:val="006E6BC2"/>
    <w:rsid w:val="006E7130"/>
    <w:rsid w:val="006E73C7"/>
    <w:rsid w:val="006E7594"/>
    <w:rsid w:val="006F0B60"/>
    <w:rsid w:val="006F0C35"/>
    <w:rsid w:val="006F0F24"/>
    <w:rsid w:val="006F20B1"/>
    <w:rsid w:val="006F2D03"/>
    <w:rsid w:val="006F2E51"/>
    <w:rsid w:val="006F2FC6"/>
    <w:rsid w:val="006F3028"/>
    <w:rsid w:val="006F3159"/>
    <w:rsid w:val="006F3378"/>
    <w:rsid w:val="006F34DC"/>
    <w:rsid w:val="006F3D63"/>
    <w:rsid w:val="006F5AB4"/>
    <w:rsid w:val="006F64E0"/>
    <w:rsid w:val="006F6844"/>
    <w:rsid w:val="006F6D3C"/>
    <w:rsid w:val="006F735E"/>
    <w:rsid w:val="006F7E0B"/>
    <w:rsid w:val="006F7E96"/>
    <w:rsid w:val="007000C2"/>
    <w:rsid w:val="007013B2"/>
    <w:rsid w:val="00701881"/>
    <w:rsid w:val="007040A4"/>
    <w:rsid w:val="007044BE"/>
    <w:rsid w:val="00704869"/>
    <w:rsid w:val="007049CF"/>
    <w:rsid w:val="00704A74"/>
    <w:rsid w:val="00704B49"/>
    <w:rsid w:val="00704C4A"/>
    <w:rsid w:val="00705794"/>
    <w:rsid w:val="007059B0"/>
    <w:rsid w:val="00706063"/>
    <w:rsid w:val="00706719"/>
    <w:rsid w:val="00706D6B"/>
    <w:rsid w:val="00706E9E"/>
    <w:rsid w:val="00707031"/>
    <w:rsid w:val="00707120"/>
    <w:rsid w:val="0070720D"/>
    <w:rsid w:val="007074EE"/>
    <w:rsid w:val="0070757A"/>
    <w:rsid w:val="00707DF6"/>
    <w:rsid w:val="0071042F"/>
    <w:rsid w:val="00710A4C"/>
    <w:rsid w:val="00710B63"/>
    <w:rsid w:val="007112F8"/>
    <w:rsid w:val="007113C1"/>
    <w:rsid w:val="007114EA"/>
    <w:rsid w:val="0071197C"/>
    <w:rsid w:val="00711C88"/>
    <w:rsid w:val="00711F5A"/>
    <w:rsid w:val="00711FB7"/>
    <w:rsid w:val="00711FEA"/>
    <w:rsid w:val="007121D0"/>
    <w:rsid w:val="00712271"/>
    <w:rsid w:val="007122CF"/>
    <w:rsid w:val="0071246E"/>
    <w:rsid w:val="007127C4"/>
    <w:rsid w:val="0071295D"/>
    <w:rsid w:val="00712D3B"/>
    <w:rsid w:val="00713683"/>
    <w:rsid w:val="00713830"/>
    <w:rsid w:val="0071397B"/>
    <w:rsid w:val="00713A18"/>
    <w:rsid w:val="00714318"/>
    <w:rsid w:val="00714C32"/>
    <w:rsid w:val="0071544A"/>
    <w:rsid w:val="007156EB"/>
    <w:rsid w:val="00715876"/>
    <w:rsid w:val="007163D8"/>
    <w:rsid w:val="007167CB"/>
    <w:rsid w:val="0071693D"/>
    <w:rsid w:val="00716D91"/>
    <w:rsid w:val="00716EBE"/>
    <w:rsid w:val="00717A74"/>
    <w:rsid w:val="00717D2D"/>
    <w:rsid w:val="0072080F"/>
    <w:rsid w:val="00720AF6"/>
    <w:rsid w:val="00720DF9"/>
    <w:rsid w:val="00720E41"/>
    <w:rsid w:val="007224EA"/>
    <w:rsid w:val="00722D7A"/>
    <w:rsid w:val="00722DA5"/>
    <w:rsid w:val="00722F70"/>
    <w:rsid w:val="007232C9"/>
    <w:rsid w:val="00724367"/>
    <w:rsid w:val="00724F00"/>
    <w:rsid w:val="007250BC"/>
    <w:rsid w:val="00725291"/>
    <w:rsid w:val="00725F0A"/>
    <w:rsid w:val="007260DE"/>
    <w:rsid w:val="00726877"/>
    <w:rsid w:val="00726CE9"/>
    <w:rsid w:val="00726FA2"/>
    <w:rsid w:val="0072786A"/>
    <w:rsid w:val="00727AD7"/>
    <w:rsid w:val="00731018"/>
    <w:rsid w:val="0073145C"/>
    <w:rsid w:val="00732A45"/>
    <w:rsid w:val="00733B69"/>
    <w:rsid w:val="00733E7C"/>
    <w:rsid w:val="0073427D"/>
    <w:rsid w:val="0073433A"/>
    <w:rsid w:val="0073453A"/>
    <w:rsid w:val="0073455D"/>
    <w:rsid w:val="00735B9C"/>
    <w:rsid w:val="00735F38"/>
    <w:rsid w:val="007369FA"/>
    <w:rsid w:val="00736CAF"/>
    <w:rsid w:val="00736EEF"/>
    <w:rsid w:val="00736FC0"/>
    <w:rsid w:val="00737FF3"/>
    <w:rsid w:val="00740696"/>
    <w:rsid w:val="00740C7C"/>
    <w:rsid w:val="0074160A"/>
    <w:rsid w:val="00741807"/>
    <w:rsid w:val="00741E37"/>
    <w:rsid w:val="007420EA"/>
    <w:rsid w:val="007423BB"/>
    <w:rsid w:val="00742682"/>
    <w:rsid w:val="0074290D"/>
    <w:rsid w:val="00742D99"/>
    <w:rsid w:val="00743065"/>
    <w:rsid w:val="00743214"/>
    <w:rsid w:val="00743A8B"/>
    <w:rsid w:val="00743B47"/>
    <w:rsid w:val="00743DA1"/>
    <w:rsid w:val="00743E07"/>
    <w:rsid w:val="00744418"/>
    <w:rsid w:val="007446D8"/>
    <w:rsid w:val="007449E1"/>
    <w:rsid w:val="00744A39"/>
    <w:rsid w:val="00744BEA"/>
    <w:rsid w:val="007451F3"/>
    <w:rsid w:val="00745238"/>
    <w:rsid w:val="007453A5"/>
    <w:rsid w:val="00745448"/>
    <w:rsid w:val="0074582D"/>
    <w:rsid w:val="00746206"/>
    <w:rsid w:val="00746E66"/>
    <w:rsid w:val="0074744D"/>
    <w:rsid w:val="007500D2"/>
    <w:rsid w:val="007501B7"/>
    <w:rsid w:val="007502E2"/>
    <w:rsid w:val="00750530"/>
    <w:rsid w:val="00750C4D"/>
    <w:rsid w:val="00750F02"/>
    <w:rsid w:val="00751369"/>
    <w:rsid w:val="007513B4"/>
    <w:rsid w:val="00751468"/>
    <w:rsid w:val="00751AAC"/>
    <w:rsid w:val="00751DE5"/>
    <w:rsid w:val="0075215E"/>
    <w:rsid w:val="007525BF"/>
    <w:rsid w:val="0075313C"/>
    <w:rsid w:val="00753DA8"/>
    <w:rsid w:val="0075585D"/>
    <w:rsid w:val="00755E42"/>
    <w:rsid w:val="007562CD"/>
    <w:rsid w:val="00756709"/>
    <w:rsid w:val="007567A0"/>
    <w:rsid w:val="00756FE1"/>
    <w:rsid w:val="00757694"/>
    <w:rsid w:val="007576A1"/>
    <w:rsid w:val="007578F0"/>
    <w:rsid w:val="007578FC"/>
    <w:rsid w:val="0076072A"/>
    <w:rsid w:val="007613A1"/>
    <w:rsid w:val="0076158A"/>
    <w:rsid w:val="00761807"/>
    <w:rsid w:val="007624DC"/>
    <w:rsid w:val="00762611"/>
    <w:rsid w:val="00762AC5"/>
    <w:rsid w:val="00762CFD"/>
    <w:rsid w:val="007633D4"/>
    <w:rsid w:val="00763442"/>
    <w:rsid w:val="00763D70"/>
    <w:rsid w:val="007642C4"/>
    <w:rsid w:val="007643C6"/>
    <w:rsid w:val="00764706"/>
    <w:rsid w:val="0076483C"/>
    <w:rsid w:val="00764859"/>
    <w:rsid w:val="0076531E"/>
    <w:rsid w:val="00765EFC"/>
    <w:rsid w:val="00766512"/>
    <w:rsid w:val="0076699C"/>
    <w:rsid w:val="007669F6"/>
    <w:rsid w:val="00766A35"/>
    <w:rsid w:val="00766A79"/>
    <w:rsid w:val="00766F92"/>
    <w:rsid w:val="00767062"/>
    <w:rsid w:val="00767C0E"/>
    <w:rsid w:val="00767D36"/>
    <w:rsid w:val="007702C9"/>
    <w:rsid w:val="00770BAF"/>
    <w:rsid w:val="007714C3"/>
    <w:rsid w:val="00771C98"/>
    <w:rsid w:val="00772A21"/>
    <w:rsid w:val="00773258"/>
    <w:rsid w:val="00773C87"/>
    <w:rsid w:val="00774204"/>
    <w:rsid w:val="0077430E"/>
    <w:rsid w:val="007746EB"/>
    <w:rsid w:val="0077482E"/>
    <w:rsid w:val="00774877"/>
    <w:rsid w:val="00774ADF"/>
    <w:rsid w:val="00774EB1"/>
    <w:rsid w:val="00774EB5"/>
    <w:rsid w:val="00774FE8"/>
    <w:rsid w:val="0077506A"/>
    <w:rsid w:val="00775403"/>
    <w:rsid w:val="007756BD"/>
    <w:rsid w:val="0077620E"/>
    <w:rsid w:val="00776EBC"/>
    <w:rsid w:val="00776F18"/>
    <w:rsid w:val="0077711A"/>
    <w:rsid w:val="007776F4"/>
    <w:rsid w:val="0077787D"/>
    <w:rsid w:val="00777DD8"/>
    <w:rsid w:val="007803B8"/>
    <w:rsid w:val="007803E8"/>
    <w:rsid w:val="0078053C"/>
    <w:rsid w:val="007808E9"/>
    <w:rsid w:val="00780BBB"/>
    <w:rsid w:val="00780F7D"/>
    <w:rsid w:val="007812A1"/>
    <w:rsid w:val="007815FA"/>
    <w:rsid w:val="007817F8"/>
    <w:rsid w:val="00781A58"/>
    <w:rsid w:val="00781C71"/>
    <w:rsid w:val="007828F6"/>
    <w:rsid w:val="00782B66"/>
    <w:rsid w:val="00782F19"/>
    <w:rsid w:val="00783F48"/>
    <w:rsid w:val="00784328"/>
    <w:rsid w:val="00784523"/>
    <w:rsid w:val="0078455B"/>
    <w:rsid w:val="007848D0"/>
    <w:rsid w:val="00784E50"/>
    <w:rsid w:val="00784EB8"/>
    <w:rsid w:val="00784F38"/>
    <w:rsid w:val="00785198"/>
    <w:rsid w:val="007857A3"/>
    <w:rsid w:val="00786637"/>
    <w:rsid w:val="007871FC"/>
    <w:rsid w:val="0079098D"/>
    <w:rsid w:val="00790F59"/>
    <w:rsid w:val="00791308"/>
    <w:rsid w:val="007915CE"/>
    <w:rsid w:val="0079294E"/>
    <w:rsid w:val="00792F10"/>
    <w:rsid w:val="0079309B"/>
    <w:rsid w:val="00793103"/>
    <w:rsid w:val="00793320"/>
    <w:rsid w:val="0079360F"/>
    <w:rsid w:val="0079374E"/>
    <w:rsid w:val="00793E74"/>
    <w:rsid w:val="00794187"/>
    <w:rsid w:val="00794B3F"/>
    <w:rsid w:val="00794F0F"/>
    <w:rsid w:val="0079527C"/>
    <w:rsid w:val="0079531A"/>
    <w:rsid w:val="007953A5"/>
    <w:rsid w:val="007955A6"/>
    <w:rsid w:val="0079565F"/>
    <w:rsid w:val="00795E2A"/>
    <w:rsid w:val="00796288"/>
    <w:rsid w:val="007969E9"/>
    <w:rsid w:val="00796A6A"/>
    <w:rsid w:val="00797195"/>
    <w:rsid w:val="0079749D"/>
    <w:rsid w:val="007975CC"/>
    <w:rsid w:val="00797669"/>
    <w:rsid w:val="00797DD8"/>
    <w:rsid w:val="007A0BBC"/>
    <w:rsid w:val="007A0DFD"/>
    <w:rsid w:val="007A0E7C"/>
    <w:rsid w:val="007A1073"/>
    <w:rsid w:val="007A1622"/>
    <w:rsid w:val="007A1B90"/>
    <w:rsid w:val="007A1F7D"/>
    <w:rsid w:val="007A2592"/>
    <w:rsid w:val="007A2EBF"/>
    <w:rsid w:val="007A3A76"/>
    <w:rsid w:val="007A3D73"/>
    <w:rsid w:val="007A3F0F"/>
    <w:rsid w:val="007A40FE"/>
    <w:rsid w:val="007A5990"/>
    <w:rsid w:val="007A59BB"/>
    <w:rsid w:val="007A5AC7"/>
    <w:rsid w:val="007A5B8B"/>
    <w:rsid w:val="007A5CDC"/>
    <w:rsid w:val="007A6A9B"/>
    <w:rsid w:val="007A6BF1"/>
    <w:rsid w:val="007A6C3E"/>
    <w:rsid w:val="007A70C7"/>
    <w:rsid w:val="007A72BA"/>
    <w:rsid w:val="007A77CC"/>
    <w:rsid w:val="007B03FD"/>
    <w:rsid w:val="007B0718"/>
    <w:rsid w:val="007B0C84"/>
    <w:rsid w:val="007B0F49"/>
    <w:rsid w:val="007B127B"/>
    <w:rsid w:val="007B14E6"/>
    <w:rsid w:val="007B162D"/>
    <w:rsid w:val="007B19FD"/>
    <w:rsid w:val="007B1C2C"/>
    <w:rsid w:val="007B1DC4"/>
    <w:rsid w:val="007B1FA9"/>
    <w:rsid w:val="007B361B"/>
    <w:rsid w:val="007B3F3C"/>
    <w:rsid w:val="007B429B"/>
    <w:rsid w:val="007B4556"/>
    <w:rsid w:val="007B46B0"/>
    <w:rsid w:val="007B478C"/>
    <w:rsid w:val="007B4A07"/>
    <w:rsid w:val="007B5409"/>
    <w:rsid w:val="007B5851"/>
    <w:rsid w:val="007B68E2"/>
    <w:rsid w:val="007B6C6E"/>
    <w:rsid w:val="007B75EF"/>
    <w:rsid w:val="007B7DB9"/>
    <w:rsid w:val="007C0064"/>
    <w:rsid w:val="007C04A7"/>
    <w:rsid w:val="007C06D6"/>
    <w:rsid w:val="007C10D8"/>
    <w:rsid w:val="007C13AC"/>
    <w:rsid w:val="007C1975"/>
    <w:rsid w:val="007C1EDE"/>
    <w:rsid w:val="007C1FFD"/>
    <w:rsid w:val="007C285D"/>
    <w:rsid w:val="007C2982"/>
    <w:rsid w:val="007C34A9"/>
    <w:rsid w:val="007C38E8"/>
    <w:rsid w:val="007C432C"/>
    <w:rsid w:val="007C4FB6"/>
    <w:rsid w:val="007C584F"/>
    <w:rsid w:val="007C5CAF"/>
    <w:rsid w:val="007C62F3"/>
    <w:rsid w:val="007C6D83"/>
    <w:rsid w:val="007C71AB"/>
    <w:rsid w:val="007C720F"/>
    <w:rsid w:val="007C7212"/>
    <w:rsid w:val="007C7418"/>
    <w:rsid w:val="007C79D0"/>
    <w:rsid w:val="007C7A04"/>
    <w:rsid w:val="007C7CA9"/>
    <w:rsid w:val="007D02BD"/>
    <w:rsid w:val="007D0965"/>
    <w:rsid w:val="007D0A5C"/>
    <w:rsid w:val="007D28FC"/>
    <w:rsid w:val="007D2964"/>
    <w:rsid w:val="007D2BAB"/>
    <w:rsid w:val="007D378B"/>
    <w:rsid w:val="007D49F0"/>
    <w:rsid w:val="007D4A91"/>
    <w:rsid w:val="007D4EA1"/>
    <w:rsid w:val="007D51EB"/>
    <w:rsid w:val="007D5972"/>
    <w:rsid w:val="007D6056"/>
    <w:rsid w:val="007D6946"/>
    <w:rsid w:val="007D7094"/>
    <w:rsid w:val="007D72FD"/>
    <w:rsid w:val="007D747E"/>
    <w:rsid w:val="007D789D"/>
    <w:rsid w:val="007D7DB7"/>
    <w:rsid w:val="007E0222"/>
    <w:rsid w:val="007E022B"/>
    <w:rsid w:val="007E0941"/>
    <w:rsid w:val="007E1044"/>
    <w:rsid w:val="007E11F8"/>
    <w:rsid w:val="007E182D"/>
    <w:rsid w:val="007E199D"/>
    <w:rsid w:val="007E223E"/>
    <w:rsid w:val="007E295B"/>
    <w:rsid w:val="007E2FB9"/>
    <w:rsid w:val="007E2FD6"/>
    <w:rsid w:val="007E3BC4"/>
    <w:rsid w:val="007E3C85"/>
    <w:rsid w:val="007E46B9"/>
    <w:rsid w:val="007E4CF9"/>
    <w:rsid w:val="007E4F5E"/>
    <w:rsid w:val="007E6023"/>
    <w:rsid w:val="007E6716"/>
    <w:rsid w:val="007E78DB"/>
    <w:rsid w:val="007F08A1"/>
    <w:rsid w:val="007F0F7B"/>
    <w:rsid w:val="007F0F9F"/>
    <w:rsid w:val="007F102F"/>
    <w:rsid w:val="007F178D"/>
    <w:rsid w:val="007F1C81"/>
    <w:rsid w:val="007F1DF8"/>
    <w:rsid w:val="007F2154"/>
    <w:rsid w:val="007F239F"/>
    <w:rsid w:val="007F29C5"/>
    <w:rsid w:val="007F3405"/>
    <w:rsid w:val="007F3868"/>
    <w:rsid w:val="007F38B5"/>
    <w:rsid w:val="007F3F77"/>
    <w:rsid w:val="007F4606"/>
    <w:rsid w:val="007F4D1C"/>
    <w:rsid w:val="007F56C8"/>
    <w:rsid w:val="007F591D"/>
    <w:rsid w:val="007F5ECE"/>
    <w:rsid w:val="007F64F5"/>
    <w:rsid w:val="007F78F3"/>
    <w:rsid w:val="007F799F"/>
    <w:rsid w:val="007F7E29"/>
    <w:rsid w:val="0080023B"/>
    <w:rsid w:val="00800686"/>
    <w:rsid w:val="008008D2"/>
    <w:rsid w:val="008016F5"/>
    <w:rsid w:val="00801E80"/>
    <w:rsid w:val="008020D2"/>
    <w:rsid w:val="008022F0"/>
    <w:rsid w:val="00802530"/>
    <w:rsid w:val="008032AB"/>
    <w:rsid w:val="00803426"/>
    <w:rsid w:val="00803584"/>
    <w:rsid w:val="008035C1"/>
    <w:rsid w:val="00803C34"/>
    <w:rsid w:val="00803EA0"/>
    <w:rsid w:val="00804748"/>
    <w:rsid w:val="00805571"/>
    <w:rsid w:val="00805944"/>
    <w:rsid w:val="00805FCD"/>
    <w:rsid w:val="00806138"/>
    <w:rsid w:val="008064D2"/>
    <w:rsid w:val="00806561"/>
    <w:rsid w:val="008068EE"/>
    <w:rsid w:val="00806CAC"/>
    <w:rsid w:val="00806F49"/>
    <w:rsid w:val="008079D6"/>
    <w:rsid w:val="008101AA"/>
    <w:rsid w:val="0081039E"/>
    <w:rsid w:val="00810A55"/>
    <w:rsid w:val="008114CB"/>
    <w:rsid w:val="00811B6D"/>
    <w:rsid w:val="00811FC5"/>
    <w:rsid w:val="0081205A"/>
    <w:rsid w:val="00812200"/>
    <w:rsid w:val="00812609"/>
    <w:rsid w:val="00812691"/>
    <w:rsid w:val="00812CE5"/>
    <w:rsid w:val="0081357B"/>
    <w:rsid w:val="00813859"/>
    <w:rsid w:val="00813BB5"/>
    <w:rsid w:val="00814E02"/>
    <w:rsid w:val="00814E04"/>
    <w:rsid w:val="008152AF"/>
    <w:rsid w:val="0081566F"/>
    <w:rsid w:val="008159A4"/>
    <w:rsid w:val="00815F6C"/>
    <w:rsid w:val="00817050"/>
    <w:rsid w:val="00817413"/>
    <w:rsid w:val="00817CBF"/>
    <w:rsid w:val="00820F8F"/>
    <w:rsid w:val="00821669"/>
    <w:rsid w:val="00821731"/>
    <w:rsid w:val="008218FD"/>
    <w:rsid w:val="00821AC9"/>
    <w:rsid w:val="00821C38"/>
    <w:rsid w:val="00821DCD"/>
    <w:rsid w:val="00821F66"/>
    <w:rsid w:val="008224F8"/>
    <w:rsid w:val="00822674"/>
    <w:rsid w:val="00822DAB"/>
    <w:rsid w:val="00823558"/>
    <w:rsid w:val="00823A56"/>
    <w:rsid w:val="00824044"/>
    <w:rsid w:val="00824091"/>
    <w:rsid w:val="008245E1"/>
    <w:rsid w:val="00824619"/>
    <w:rsid w:val="008249EE"/>
    <w:rsid w:val="00824DE5"/>
    <w:rsid w:val="00825871"/>
    <w:rsid w:val="00825889"/>
    <w:rsid w:val="00825D67"/>
    <w:rsid w:val="00825FE7"/>
    <w:rsid w:val="00826515"/>
    <w:rsid w:val="008265C3"/>
    <w:rsid w:val="008278BE"/>
    <w:rsid w:val="00827A4D"/>
    <w:rsid w:val="00827AD6"/>
    <w:rsid w:val="00827FE7"/>
    <w:rsid w:val="0083016D"/>
    <w:rsid w:val="008303D7"/>
    <w:rsid w:val="00830608"/>
    <w:rsid w:val="00830FEE"/>
    <w:rsid w:val="00831964"/>
    <w:rsid w:val="00831A1C"/>
    <w:rsid w:val="00831C68"/>
    <w:rsid w:val="00832084"/>
    <w:rsid w:val="00832227"/>
    <w:rsid w:val="00832797"/>
    <w:rsid w:val="00832C42"/>
    <w:rsid w:val="00832C43"/>
    <w:rsid w:val="008344D1"/>
    <w:rsid w:val="00834A82"/>
    <w:rsid w:val="00835828"/>
    <w:rsid w:val="00835937"/>
    <w:rsid w:val="00835D36"/>
    <w:rsid w:val="00835D6A"/>
    <w:rsid w:val="008360B1"/>
    <w:rsid w:val="008363F9"/>
    <w:rsid w:val="008368F7"/>
    <w:rsid w:val="00837927"/>
    <w:rsid w:val="00837AAC"/>
    <w:rsid w:val="008401F6"/>
    <w:rsid w:val="008409C7"/>
    <w:rsid w:val="00840A6B"/>
    <w:rsid w:val="00840F12"/>
    <w:rsid w:val="008412BD"/>
    <w:rsid w:val="008412E1"/>
    <w:rsid w:val="00841743"/>
    <w:rsid w:val="00841782"/>
    <w:rsid w:val="00842175"/>
    <w:rsid w:val="00842E5D"/>
    <w:rsid w:val="00843CBA"/>
    <w:rsid w:val="00843E55"/>
    <w:rsid w:val="00843F3C"/>
    <w:rsid w:val="008444B3"/>
    <w:rsid w:val="00844A84"/>
    <w:rsid w:val="00845593"/>
    <w:rsid w:val="00845994"/>
    <w:rsid w:val="00845B4D"/>
    <w:rsid w:val="0084618B"/>
    <w:rsid w:val="00846754"/>
    <w:rsid w:val="008468D8"/>
    <w:rsid w:val="00846E7D"/>
    <w:rsid w:val="0084705A"/>
    <w:rsid w:val="00847165"/>
    <w:rsid w:val="008472AA"/>
    <w:rsid w:val="008474EA"/>
    <w:rsid w:val="0084765A"/>
    <w:rsid w:val="00847ADC"/>
    <w:rsid w:val="00847D0D"/>
    <w:rsid w:val="0085092B"/>
    <w:rsid w:val="00850CAE"/>
    <w:rsid w:val="008513F2"/>
    <w:rsid w:val="00851804"/>
    <w:rsid w:val="00851883"/>
    <w:rsid w:val="0085206B"/>
    <w:rsid w:val="008522D6"/>
    <w:rsid w:val="00852328"/>
    <w:rsid w:val="00852BDB"/>
    <w:rsid w:val="00853579"/>
    <w:rsid w:val="008539F9"/>
    <w:rsid w:val="00853D5A"/>
    <w:rsid w:val="008540EF"/>
    <w:rsid w:val="008547A2"/>
    <w:rsid w:val="0085484E"/>
    <w:rsid w:val="00854A61"/>
    <w:rsid w:val="00854CF0"/>
    <w:rsid w:val="0085543B"/>
    <w:rsid w:val="008555F3"/>
    <w:rsid w:val="00855642"/>
    <w:rsid w:val="00855D40"/>
    <w:rsid w:val="00856326"/>
    <w:rsid w:val="00856366"/>
    <w:rsid w:val="008563B0"/>
    <w:rsid w:val="00856685"/>
    <w:rsid w:val="008566E1"/>
    <w:rsid w:val="00856A29"/>
    <w:rsid w:val="00856B1E"/>
    <w:rsid w:val="00857353"/>
    <w:rsid w:val="0085740A"/>
    <w:rsid w:val="00857B58"/>
    <w:rsid w:val="008600E2"/>
    <w:rsid w:val="00860455"/>
    <w:rsid w:val="00860954"/>
    <w:rsid w:val="008611F9"/>
    <w:rsid w:val="00861F72"/>
    <w:rsid w:val="00861FE1"/>
    <w:rsid w:val="008627A4"/>
    <w:rsid w:val="00862B35"/>
    <w:rsid w:val="008636AB"/>
    <w:rsid w:val="008647B5"/>
    <w:rsid w:val="00864D61"/>
    <w:rsid w:val="008658BD"/>
    <w:rsid w:val="00865A27"/>
    <w:rsid w:val="00865E28"/>
    <w:rsid w:val="0086646B"/>
    <w:rsid w:val="008667C5"/>
    <w:rsid w:val="00866C7B"/>
    <w:rsid w:val="0086727E"/>
    <w:rsid w:val="00867511"/>
    <w:rsid w:val="008675A4"/>
    <w:rsid w:val="00867740"/>
    <w:rsid w:val="00870131"/>
    <w:rsid w:val="0087046A"/>
    <w:rsid w:val="00870DAD"/>
    <w:rsid w:val="00871144"/>
    <w:rsid w:val="008711FE"/>
    <w:rsid w:val="00871526"/>
    <w:rsid w:val="0087251D"/>
    <w:rsid w:val="00872846"/>
    <w:rsid w:val="00872B95"/>
    <w:rsid w:val="008733D6"/>
    <w:rsid w:val="00874363"/>
    <w:rsid w:val="00874C4C"/>
    <w:rsid w:val="008753B8"/>
    <w:rsid w:val="008756D9"/>
    <w:rsid w:val="00875858"/>
    <w:rsid w:val="00875948"/>
    <w:rsid w:val="00875FB0"/>
    <w:rsid w:val="00876126"/>
    <w:rsid w:val="00876306"/>
    <w:rsid w:val="00876890"/>
    <w:rsid w:val="00877A8E"/>
    <w:rsid w:val="00877C3E"/>
    <w:rsid w:val="0088026F"/>
    <w:rsid w:val="00880556"/>
    <w:rsid w:val="00880681"/>
    <w:rsid w:val="00880731"/>
    <w:rsid w:val="00880A08"/>
    <w:rsid w:val="008814AB"/>
    <w:rsid w:val="00881CD6"/>
    <w:rsid w:val="00881EED"/>
    <w:rsid w:val="008830F9"/>
    <w:rsid w:val="0088310C"/>
    <w:rsid w:val="00883E35"/>
    <w:rsid w:val="008841C0"/>
    <w:rsid w:val="00884A34"/>
    <w:rsid w:val="00884D4C"/>
    <w:rsid w:val="00885002"/>
    <w:rsid w:val="00885846"/>
    <w:rsid w:val="008859CC"/>
    <w:rsid w:val="00885E31"/>
    <w:rsid w:val="0088670D"/>
    <w:rsid w:val="00886782"/>
    <w:rsid w:val="00886C1A"/>
    <w:rsid w:val="00887983"/>
    <w:rsid w:val="00887F78"/>
    <w:rsid w:val="0089173F"/>
    <w:rsid w:val="008919FE"/>
    <w:rsid w:val="00891CAB"/>
    <w:rsid w:val="00891ED1"/>
    <w:rsid w:val="00892339"/>
    <w:rsid w:val="00892543"/>
    <w:rsid w:val="00893A21"/>
    <w:rsid w:val="00893D8C"/>
    <w:rsid w:val="00894187"/>
    <w:rsid w:val="00894633"/>
    <w:rsid w:val="0089481F"/>
    <w:rsid w:val="00894879"/>
    <w:rsid w:val="00894BEF"/>
    <w:rsid w:val="00894D7B"/>
    <w:rsid w:val="008956FB"/>
    <w:rsid w:val="008959BF"/>
    <w:rsid w:val="008959F7"/>
    <w:rsid w:val="00895C07"/>
    <w:rsid w:val="00895EBB"/>
    <w:rsid w:val="00897011"/>
    <w:rsid w:val="00897111"/>
    <w:rsid w:val="00897D9A"/>
    <w:rsid w:val="00897F2A"/>
    <w:rsid w:val="00897F39"/>
    <w:rsid w:val="008A1D9A"/>
    <w:rsid w:val="008A21FF"/>
    <w:rsid w:val="008A2474"/>
    <w:rsid w:val="008A281E"/>
    <w:rsid w:val="008A2901"/>
    <w:rsid w:val="008A2B75"/>
    <w:rsid w:val="008A31A9"/>
    <w:rsid w:val="008A3847"/>
    <w:rsid w:val="008A3B0F"/>
    <w:rsid w:val="008A40E2"/>
    <w:rsid w:val="008A43F7"/>
    <w:rsid w:val="008A4400"/>
    <w:rsid w:val="008A44CA"/>
    <w:rsid w:val="008A4C81"/>
    <w:rsid w:val="008A4DFA"/>
    <w:rsid w:val="008A4E83"/>
    <w:rsid w:val="008A530C"/>
    <w:rsid w:val="008A551B"/>
    <w:rsid w:val="008A568E"/>
    <w:rsid w:val="008A57F1"/>
    <w:rsid w:val="008A5D37"/>
    <w:rsid w:val="008A645D"/>
    <w:rsid w:val="008A6798"/>
    <w:rsid w:val="008A6ACF"/>
    <w:rsid w:val="008A6DE3"/>
    <w:rsid w:val="008A6E4A"/>
    <w:rsid w:val="008A7272"/>
    <w:rsid w:val="008A7348"/>
    <w:rsid w:val="008A76A5"/>
    <w:rsid w:val="008B0E22"/>
    <w:rsid w:val="008B15C8"/>
    <w:rsid w:val="008B19C6"/>
    <w:rsid w:val="008B1D1B"/>
    <w:rsid w:val="008B23F0"/>
    <w:rsid w:val="008B24E0"/>
    <w:rsid w:val="008B25E6"/>
    <w:rsid w:val="008B2AD1"/>
    <w:rsid w:val="008B3417"/>
    <w:rsid w:val="008B3A8F"/>
    <w:rsid w:val="008B42DF"/>
    <w:rsid w:val="008B445C"/>
    <w:rsid w:val="008B463D"/>
    <w:rsid w:val="008B53BD"/>
    <w:rsid w:val="008B59B8"/>
    <w:rsid w:val="008B5E21"/>
    <w:rsid w:val="008B5F7A"/>
    <w:rsid w:val="008B668C"/>
    <w:rsid w:val="008B6A4E"/>
    <w:rsid w:val="008B6D75"/>
    <w:rsid w:val="008B6DB6"/>
    <w:rsid w:val="008B7DFB"/>
    <w:rsid w:val="008C028E"/>
    <w:rsid w:val="008C035F"/>
    <w:rsid w:val="008C08F3"/>
    <w:rsid w:val="008C0E8A"/>
    <w:rsid w:val="008C1EE6"/>
    <w:rsid w:val="008C2366"/>
    <w:rsid w:val="008C238F"/>
    <w:rsid w:val="008C25AD"/>
    <w:rsid w:val="008C2892"/>
    <w:rsid w:val="008C2CD1"/>
    <w:rsid w:val="008C3242"/>
    <w:rsid w:val="008C385D"/>
    <w:rsid w:val="008C5A26"/>
    <w:rsid w:val="008C5A78"/>
    <w:rsid w:val="008C5CF9"/>
    <w:rsid w:val="008C5DE1"/>
    <w:rsid w:val="008C64A1"/>
    <w:rsid w:val="008C6ABB"/>
    <w:rsid w:val="008C72A0"/>
    <w:rsid w:val="008C74E2"/>
    <w:rsid w:val="008C79DB"/>
    <w:rsid w:val="008D0A83"/>
    <w:rsid w:val="008D0BB0"/>
    <w:rsid w:val="008D0BB8"/>
    <w:rsid w:val="008D0CB4"/>
    <w:rsid w:val="008D11E7"/>
    <w:rsid w:val="008D1D09"/>
    <w:rsid w:val="008D2201"/>
    <w:rsid w:val="008D392F"/>
    <w:rsid w:val="008D3A1D"/>
    <w:rsid w:val="008D4A1D"/>
    <w:rsid w:val="008D5FAD"/>
    <w:rsid w:val="008D6124"/>
    <w:rsid w:val="008D6232"/>
    <w:rsid w:val="008D655C"/>
    <w:rsid w:val="008D67B2"/>
    <w:rsid w:val="008D7217"/>
    <w:rsid w:val="008D7FF0"/>
    <w:rsid w:val="008E01FE"/>
    <w:rsid w:val="008E02F7"/>
    <w:rsid w:val="008E03DA"/>
    <w:rsid w:val="008E05CA"/>
    <w:rsid w:val="008E0AAB"/>
    <w:rsid w:val="008E11E6"/>
    <w:rsid w:val="008E15B3"/>
    <w:rsid w:val="008E1B2B"/>
    <w:rsid w:val="008E2117"/>
    <w:rsid w:val="008E2A0E"/>
    <w:rsid w:val="008E3243"/>
    <w:rsid w:val="008E33AC"/>
    <w:rsid w:val="008E3B94"/>
    <w:rsid w:val="008E426A"/>
    <w:rsid w:val="008E4F0D"/>
    <w:rsid w:val="008E5E8D"/>
    <w:rsid w:val="008E62F5"/>
    <w:rsid w:val="008E63DE"/>
    <w:rsid w:val="008E66F7"/>
    <w:rsid w:val="008E6BFB"/>
    <w:rsid w:val="008E6D20"/>
    <w:rsid w:val="008E721D"/>
    <w:rsid w:val="008E73F1"/>
    <w:rsid w:val="008E7B0F"/>
    <w:rsid w:val="008F0A63"/>
    <w:rsid w:val="008F10CF"/>
    <w:rsid w:val="008F1118"/>
    <w:rsid w:val="008F137F"/>
    <w:rsid w:val="008F14AE"/>
    <w:rsid w:val="008F2383"/>
    <w:rsid w:val="008F29A9"/>
    <w:rsid w:val="008F2AC1"/>
    <w:rsid w:val="008F2ADB"/>
    <w:rsid w:val="008F2F6D"/>
    <w:rsid w:val="008F3569"/>
    <w:rsid w:val="008F3850"/>
    <w:rsid w:val="008F4368"/>
    <w:rsid w:val="008F45F3"/>
    <w:rsid w:val="008F4A2A"/>
    <w:rsid w:val="008F4BFA"/>
    <w:rsid w:val="008F4F15"/>
    <w:rsid w:val="008F514E"/>
    <w:rsid w:val="008F6140"/>
    <w:rsid w:val="008F65FE"/>
    <w:rsid w:val="008F684D"/>
    <w:rsid w:val="008F6868"/>
    <w:rsid w:val="008F68FD"/>
    <w:rsid w:val="008F6AB4"/>
    <w:rsid w:val="008F6B67"/>
    <w:rsid w:val="008F6C48"/>
    <w:rsid w:val="008F6E7C"/>
    <w:rsid w:val="008F71C0"/>
    <w:rsid w:val="008F73D6"/>
    <w:rsid w:val="008F7882"/>
    <w:rsid w:val="009001D1"/>
    <w:rsid w:val="00900C5C"/>
    <w:rsid w:val="00900FA6"/>
    <w:rsid w:val="00901400"/>
    <w:rsid w:val="009028B7"/>
    <w:rsid w:val="00902AA2"/>
    <w:rsid w:val="00902DD8"/>
    <w:rsid w:val="00903310"/>
    <w:rsid w:val="009036B4"/>
    <w:rsid w:val="0090378F"/>
    <w:rsid w:val="00903DE4"/>
    <w:rsid w:val="00903ED7"/>
    <w:rsid w:val="0090413C"/>
    <w:rsid w:val="0090442F"/>
    <w:rsid w:val="00904FB1"/>
    <w:rsid w:val="00905022"/>
    <w:rsid w:val="00905736"/>
    <w:rsid w:val="00905754"/>
    <w:rsid w:val="0090582E"/>
    <w:rsid w:val="00905B77"/>
    <w:rsid w:val="009066C1"/>
    <w:rsid w:val="00906908"/>
    <w:rsid w:val="009075F6"/>
    <w:rsid w:val="0090789B"/>
    <w:rsid w:val="00907990"/>
    <w:rsid w:val="009101E9"/>
    <w:rsid w:val="009104CE"/>
    <w:rsid w:val="00910724"/>
    <w:rsid w:val="00910B7F"/>
    <w:rsid w:val="00911009"/>
    <w:rsid w:val="009114C0"/>
    <w:rsid w:val="00911BEE"/>
    <w:rsid w:val="00912B9C"/>
    <w:rsid w:val="00912BAA"/>
    <w:rsid w:val="00912FE6"/>
    <w:rsid w:val="009132D8"/>
    <w:rsid w:val="0091347D"/>
    <w:rsid w:val="00913C7C"/>
    <w:rsid w:val="00913CD4"/>
    <w:rsid w:val="0091444D"/>
    <w:rsid w:val="00914AE0"/>
    <w:rsid w:val="009169E2"/>
    <w:rsid w:val="00916C74"/>
    <w:rsid w:val="00917388"/>
    <w:rsid w:val="00917855"/>
    <w:rsid w:val="009178AC"/>
    <w:rsid w:val="0091793E"/>
    <w:rsid w:val="00917960"/>
    <w:rsid w:val="00917C7F"/>
    <w:rsid w:val="00917FCD"/>
    <w:rsid w:val="00917FD4"/>
    <w:rsid w:val="00920106"/>
    <w:rsid w:val="0092035D"/>
    <w:rsid w:val="00920456"/>
    <w:rsid w:val="00920D0B"/>
    <w:rsid w:val="00920FCE"/>
    <w:rsid w:val="00920FDB"/>
    <w:rsid w:val="009214F3"/>
    <w:rsid w:val="00921684"/>
    <w:rsid w:val="00921BB6"/>
    <w:rsid w:val="009220E1"/>
    <w:rsid w:val="00922919"/>
    <w:rsid w:val="009234F8"/>
    <w:rsid w:val="00923503"/>
    <w:rsid w:val="0092385D"/>
    <w:rsid w:val="00923D7F"/>
    <w:rsid w:val="00923E93"/>
    <w:rsid w:val="009242FC"/>
    <w:rsid w:val="00924574"/>
    <w:rsid w:val="00924951"/>
    <w:rsid w:val="00924E68"/>
    <w:rsid w:val="00925C80"/>
    <w:rsid w:val="0092625A"/>
    <w:rsid w:val="00926D2B"/>
    <w:rsid w:val="00926E90"/>
    <w:rsid w:val="009270C2"/>
    <w:rsid w:val="00927A8F"/>
    <w:rsid w:val="00927BB3"/>
    <w:rsid w:val="00927BE8"/>
    <w:rsid w:val="00927DBB"/>
    <w:rsid w:val="00927EAD"/>
    <w:rsid w:val="00930777"/>
    <w:rsid w:val="00931338"/>
    <w:rsid w:val="00931BDA"/>
    <w:rsid w:val="00932249"/>
    <w:rsid w:val="009326A8"/>
    <w:rsid w:val="0093280E"/>
    <w:rsid w:val="0093360D"/>
    <w:rsid w:val="0093367C"/>
    <w:rsid w:val="0093372C"/>
    <w:rsid w:val="0093389E"/>
    <w:rsid w:val="00933C16"/>
    <w:rsid w:val="00934436"/>
    <w:rsid w:val="009344B4"/>
    <w:rsid w:val="00935035"/>
    <w:rsid w:val="0093531E"/>
    <w:rsid w:val="00935944"/>
    <w:rsid w:val="00935D11"/>
    <w:rsid w:val="00935DFE"/>
    <w:rsid w:val="00935FAA"/>
    <w:rsid w:val="00936226"/>
    <w:rsid w:val="00936496"/>
    <w:rsid w:val="009364A6"/>
    <w:rsid w:val="00936AD8"/>
    <w:rsid w:val="0093736D"/>
    <w:rsid w:val="0093752E"/>
    <w:rsid w:val="00937660"/>
    <w:rsid w:val="00940B35"/>
    <w:rsid w:val="00940F7B"/>
    <w:rsid w:val="009415B8"/>
    <w:rsid w:val="00941835"/>
    <w:rsid w:val="0094253B"/>
    <w:rsid w:val="009428BE"/>
    <w:rsid w:val="00942A51"/>
    <w:rsid w:val="0094329B"/>
    <w:rsid w:val="00943B23"/>
    <w:rsid w:val="00943EB9"/>
    <w:rsid w:val="00944045"/>
    <w:rsid w:val="00944127"/>
    <w:rsid w:val="009441F3"/>
    <w:rsid w:val="009443DA"/>
    <w:rsid w:val="00945AE5"/>
    <w:rsid w:val="00945CAC"/>
    <w:rsid w:val="00945D12"/>
    <w:rsid w:val="009463B5"/>
    <w:rsid w:val="009466F1"/>
    <w:rsid w:val="009469F3"/>
    <w:rsid w:val="00946CD8"/>
    <w:rsid w:val="00946E1D"/>
    <w:rsid w:val="00947105"/>
    <w:rsid w:val="00947A65"/>
    <w:rsid w:val="009502CD"/>
    <w:rsid w:val="00950322"/>
    <w:rsid w:val="00950CB6"/>
    <w:rsid w:val="00950CEB"/>
    <w:rsid w:val="00950E3E"/>
    <w:rsid w:val="00950EED"/>
    <w:rsid w:val="00951CC1"/>
    <w:rsid w:val="00951D8F"/>
    <w:rsid w:val="00952E7A"/>
    <w:rsid w:val="009535F0"/>
    <w:rsid w:val="00953760"/>
    <w:rsid w:val="00954B74"/>
    <w:rsid w:val="00954C4B"/>
    <w:rsid w:val="00954FA8"/>
    <w:rsid w:val="00954FF0"/>
    <w:rsid w:val="0095583A"/>
    <w:rsid w:val="00955841"/>
    <w:rsid w:val="00955F59"/>
    <w:rsid w:val="0095660E"/>
    <w:rsid w:val="00956A9F"/>
    <w:rsid w:val="00956EAC"/>
    <w:rsid w:val="009575BB"/>
    <w:rsid w:val="009576E6"/>
    <w:rsid w:val="00957A17"/>
    <w:rsid w:val="009603FF"/>
    <w:rsid w:val="00960461"/>
    <w:rsid w:val="00960AB5"/>
    <w:rsid w:val="00960B68"/>
    <w:rsid w:val="00960C79"/>
    <w:rsid w:val="00960F87"/>
    <w:rsid w:val="00962201"/>
    <w:rsid w:val="00962B44"/>
    <w:rsid w:val="00962BE4"/>
    <w:rsid w:val="00962CB9"/>
    <w:rsid w:val="00962CFB"/>
    <w:rsid w:val="00962DC7"/>
    <w:rsid w:val="009637A4"/>
    <w:rsid w:val="009640AC"/>
    <w:rsid w:val="00964859"/>
    <w:rsid w:val="00964FEA"/>
    <w:rsid w:val="009651E1"/>
    <w:rsid w:val="009653CC"/>
    <w:rsid w:val="00965592"/>
    <w:rsid w:val="00965841"/>
    <w:rsid w:val="00965BA1"/>
    <w:rsid w:val="00965F58"/>
    <w:rsid w:val="00966304"/>
    <w:rsid w:val="0096653A"/>
    <w:rsid w:val="00966A6D"/>
    <w:rsid w:val="00966CFE"/>
    <w:rsid w:val="009676ED"/>
    <w:rsid w:val="00967CB0"/>
    <w:rsid w:val="0097037D"/>
    <w:rsid w:val="00970A88"/>
    <w:rsid w:val="00970DB9"/>
    <w:rsid w:val="009712E2"/>
    <w:rsid w:val="009725CE"/>
    <w:rsid w:val="009728A7"/>
    <w:rsid w:val="00972A4B"/>
    <w:rsid w:val="00972B32"/>
    <w:rsid w:val="00973472"/>
    <w:rsid w:val="009734B2"/>
    <w:rsid w:val="009735AD"/>
    <w:rsid w:val="00973A89"/>
    <w:rsid w:val="00973B92"/>
    <w:rsid w:val="00973DD1"/>
    <w:rsid w:val="00974353"/>
    <w:rsid w:val="00974911"/>
    <w:rsid w:val="00975377"/>
    <w:rsid w:val="00975A67"/>
    <w:rsid w:val="00975CC4"/>
    <w:rsid w:val="0097604E"/>
    <w:rsid w:val="009761D5"/>
    <w:rsid w:val="009767EF"/>
    <w:rsid w:val="00976A03"/>
    <w:rsid w:val="00977169"/>
    <w:rsid w:val="0097794F"/>
    <w:rsid w:val="00980196"/>
    <w:rsid w:val="009805C3"/>
    <w:rsid w:val="0098117D"/>
    <w:rsid w:val="009820F6"/>
    <w:rsid w:val="00982763"/>
    <w:rsid w:val="009840BB"/>
    <w:rsid w:val="0098415F"/>
    <w:rsid w:val="00984A29"/>
    <w:rsid w:val="00985105"/>
    <w:rsid w:val="009854D6"/>
    <w:rsid w:val="00985ABC"/>
    <w:rsid w:val="00985B40"/>
    <w:rsid w:val="00985C7D"/>
    <w:rsid w:val="00985E13"/>
    <w:rsid w:val="00986022"/>
    <w:rsid w:val="009861AE"/>
    <w:rsid w:val="0098687F"/>
    <w:rsid w:val="00987D87"/>
    <w:rsid w:val="00987E81"/>
    <w:rsid w:val="00987FF9"/>
    <w:rsid w:val="00990426"/>
    <w:rsid w:val="009904E8"/>
    <w:rsid w:val="009907F2"/>
    <w:rsid w:val="00990C82"/>
    <w:rsid w:val="00991316"/>
    <w:rsid w:val="009917AC"/>
    <w:rsid w:val="009919E5"/>
    <w:rsid w:val="00992205"/>
    <w:rsid w:val="009927B7"/>
    <w:rsid w:val="0099393C"/>
    <w:rsid w:val="00994117"/>
    <w:rsid w:val="00994510"/>
    <w:rsid w:val="0099467D"/>
    <w:rsid w:val="009948F8"/>
    <w:rsid w:val="00994E8F"/>
    <w:rsid w:val="00994EF1"/>
    <w:rsid w:val="009953BD"/>
    <w:rsid w:val="0099563F"/>
    <w:rsid w:val="00995767"/>
    <w:rsid w:val="00995775"/>
    <w:rsid w:val="00995DD6"/>
    <w:rsid w:val="0099635E"/>
    <w:rsid w:val="00996945"/>
    <w:rsid w:val="00996AD9"/>
    <w:rsid w:val="00996E58"/>
    <w:rsid w:val="00996E9B"/>
    <w:rsid w:val="0099706F"/>
    <w:rsid w:val="0099767C"/>
    <w:rsid w:val="009976D9"/>
    <w:rsid w:val="009A024B"/>
    <w:rsid w:val="009A0393"/>
    <w:rsid w:val="009A0CAD"/>
    <w:rsid w:val="009A0FE4"/>
    <w:rsid w:val="009A1101"/>
    <w:rsid w:val="009A158A"/>
    <w:rsid w:val="009A1DE8"/>
    <w:rsid w:val="009A21AC"/>
    <w:rsid w:val="009A231C"/>
    <w:rsid w:val="009A27FC"/>
    <w:rsid w:val="009A2AE2"/>
    <w:rsid w:val="009A2AEB"/>
    <w:rsid w:val="009A30BD"/>
    <w:rsid w:val="009A3606"/>
    <w:rsid w:val="009A38DB"/>
    <w:rsid w:val="009A3AE0"/>
    <w:rsid w:val="009A4183"/>
    <w:rsid w:val="009A4FAA"/>
    <w:rsid w:val="009A5A12"/>
    <w:rsid w:val="009A5E03"/>
    <w:rsid w:val="009A5E4F"/>
    <w:rsid w:val="009A5FFD"/>
    <w:rsid w:val="009A6177"/>
    <w:rsid w:val="009A618A"/>
    <w:rsid w:val="009A6327"/>
    <w:rsid w:val="009A6407"/>
    <w:rsid w:val="009A6816"/>
    <w:rsid w:val="009A688E"/>
    <w:rsid w:val="009A7270"/>
    <w:rsid w:val="009A7B3D"/>
    <w:rsid w:val="009A7D5D"/>
    <w:rsid w:val="009B0051"/>
    <w:rsid w:val="009B04FB"/>
    <w:rsid w:val="009B06EF"/>
    <w:rsid w:val="009B1496"/>
    <w:rsid w:val="009B15BF"/>
    <w:rsid w:val="009B229B"/>
    <w:rsid w:val="009B22A6"/>
    <w:rsid w:val="009B2345"/>
    <w:rsid w:val="009B2ED3"/>
    <w:rsid w:val="009B2EE5"/>
    <w:rsid w:val="009B31FF"/>
    <w:rsid w:val="009B363E"/>
    <w:rsid w:val="009B443B"/>
    <w:rsid w:val="009B444C"/>
    <w:rsid w:val="009B4A92"/>
    <w:rsid w:val="009B5236"/>
    <w:rsid w:val="009B542C"/>
    <w:rsid w:val="009B5FE8"/>
    <w:rsid w:val="009B6E57"/>
    <w:rsid w:val="009B7164"/>
    <w:rsid w:val="009B7E84"/>
    <w:rsid w:val="009C0267"/>
    <w:rsid w:val="009C065D"/>
    <w:rsid w:val="009C23A9"/>
    <w:rsid w:val="009C2570"/>
    <w:rsid w:val="009C3F25"/>
    <w:rsid w:val="009C3F2B"/>
    <w:rsid w:val="009C45CA"/>
    <w:rsid w:val="009C49A7"/>
    <w:rsid w:val="009C4C73"/>
    <w:rsid w:val="009C509E"/>
    <w:rsid w:val="009C51FC"/>
    <w:rsid w:val="009C540A"/>
    <w:rsid w:val="009C5E69"/>
    <w:rsid w:val="009C616A"/>
    <w:rsid w:val="009C6273"/>
    <w:rsid w:val="009C62A8"/>
    <w:rsid w:val="009C66EC"/>
    <w:rsid w:val="009C69EC"/>
    <w:rsid w:val="009C6C11"/>
    <w:rsid w:val="009C7915"/>
    <w:rsid w:val="009C7B54"/>
    <w:rsid w:val="009C7CC7"/>
    <w:rsid w:val="009D04D7"/>
    <w:rsid w:val="009D0733"/>
    <w:rsid w:val="009D0F35"/>
    <w:rsid w:val="009D10CF"/>
    <w:rsid w:val="009D17E8"/>
    <w:rsid w:val="009D23B4"/>
    <w:rsid w:val="009D2A22"/>
    <w:rsid w:val="009D2DFB"/>
    <w:rsid w:val="009D3374"/>
    <w:rsid w:val="009D3C0F"/>
    <w:rsid w:val="009D4120"/>
    <w:rsid w:val="009D473C"/>
    <w:rsid w:val="009D4B34"/>
    <w:rsid w:val="009D4E7C"/>
    <w:rsid w:val="009D5CA4"/>
    <w:rsid w:val="009D5F8F"/>
    <w:rsid w:val="009D61AD"/>
    <w:rsid w:val="009D627D"/>
    <w:rsid w:val="009D6AD3"/>
    <w:rsid w:val="009D6CAE"/>
    <w:rsid w:val="009D7ACB"/>
    <w:rsid w:val="009D7ADC"/>
    <w:rsid w:val="009E056C"/>
    <w:rsid w:val="009E05BA"/>
    <w:rsid w:val="009E1147"/>
    <w:rsid w:val="009E137A"/>
    <w:rsid w:val="009E1481"/>
    <w:rsid w:val="009E1505"/>
    <w:rsid w:val="009E17FB"/>
    <w:rsid w:val="009E1934"/>
    <w:rsid w:val="009E1B32"/>
    <w:rsid w:val="009E20E7"/>
    <w:rsid w:val="009E244B"/>
    <w:rsid w:val="009E2457"/>
    <w:rsid w:val="009E2B09"/>
    <w:rsid w:val="009E2F98"/>
    <w:rsid w:val="009E4565"/>
    <w:rsid w:val="009E5385"/>
    <w:rsid w:val="009E5417"/>
    <w:rsid w:val="009E564D"/>
    <w:rsid w:val="009E581E"/>
    <w:rsid w:val="009E5968"/>
    <w:rsid w:val="009E59AC"/>
    <w:rsid w:val="009E5B33"/>
    <w:rsid w:val="009E61A6"/>
    <w:rsid w:val="009E6F28"/>
    <w:rsid w:val="009E706F"/>
    <w:rsid w:val="009E77E2"/>
    <w:rsid w:val="009E7B5C"/>
    <w:rsid w:val="009E7D47"/>
    <w:rsid w:val="009F0038"/>
    <w:rsid w:val="009F11B6"/>
    <w:rsid w:val="009F1239"/>
    <w:rsid w:val="009F14F9"/>
    <w:rsid w:val="009F1951"/>
    <w:rsid w:val="009F2101"/>
    <w:rsid w:val="009F263D"/>
    <w:rsid w:val="009F2874"/>
    <w:rsid w:val="009F31A0"/>
    <w:rsid w:val="009F34F1"/>
    <w:rsid w:val="009F3793"/>
    <w:rsid w:val="009F396C"/>
    <w:rsid w:val="009F3ACF"/>
    <w:rsid w:val="009F4F34"/>
    <w:rsid w:val="009F549D"/>
    <w:rsid w:val="009F5527"/>
    <w:rsid w:val="009F5552"/>
    <w:rsid w:val="009F5885"/>
    <w:rsid w:val="009F59DA"/>
    <w:rsid w:val="009F5E32"/>
    <w:rsid w:val="009F60B8"/>
    <w:rsid w:val="009F6C07"/>
    <w:rsid w:val="009F6C0A"/>
    <w:rsid w:val="009F7453"/>
    <w:rsid w:val="009F7DB5"/>
    <w:rsid w:val="009F7E83"/>
    <w:rsid w:val="00A002EB"/>
    <w:rsid w:val="00A004D8"/>
    <w:rsid w:val="00A00567"/>
    <w:rsid w:val="00A0265B"/>
    <w:rsid w:val="00A02733"/>
    <w:rsid w:val="00A02763"/>
    <w:rsid w:val="00A0310B"/>
    <w:rsid w:val="00A0311E"/>
    <w:rsid w:val="00A0337C"/>
    <w:rsid w:val="00A03450"/>
    <w:rsid w:val="00A03D69"/>
    <w:rsid w:val="00A03FF4"/>
    <w:rsid w:val="00A043CC"/>
    <w:rsid w:val="00A045F5"/>
    <w:rsid w:val="00A0496F"/>
    <w:rsid w:val="00A04A36"/>
    <w:rsid w:val="00A050B8"/>
    <w:rsid w:val="00A052B5"/>
    <w:rsid w:val="00A053EC"/>
    <w:rsid w:val="00A05748"/>
    <w:rsid w:val="00A05CFE"/>
    <w:rsid w:val="00A063B1"/>
    <w:rsid w:val="00A06694"/>
    <w:rsid w:val="00A06784"/>
    <w:rsid w:val="00A06B04"/>
    <w:rsid w:val="00A06CB6"/>
    <w:rsid w:val="00A0757B"/>
    <w:rsid w:val="00A07E3D"/>
    <w:rsid w:val="00A07F8A"/>
    <w:rsid w:val="00A10AE7"/>
    <w:rsid w:val="00A10EA9"/>
    <w:rsid w:val="00A11A58"/>
    <w:rsid w:val="00A11B13"/>
    <w:rsid w:val="00A11CAF"/>
    <w:rsid w:val="00A11DA1"/>
    <w:rsid w:val="00A12995"/>
    <w:rsid w:val="00A12A24"/>
    <w:rsid w:val="00A12C76"/>
    <w:rsid w:val="00A1309F"/>
    <w:rsid w:val="00A13497"/>
    <w:rsid w:val="00A13836"/>
    <w:rsid w:val="00A13A78"/>
    <w:rsid w:val="00A13B3E"/>
    <w:rsid w:val="00A13CC7"/>
    <w:rsid w:val="00A140DF"/>
    <w:rsid w:val="00A14485"/>
    <w:rsid w:val="00A14731"/>
    <w:rsid w:val="00A1496F"/>
    <w:rsid w:val="00A14CC4"/>
    <w:rsid w:val="00A14CE0"/>
    <w:rsid w:val="00A154BD"/>
    <w:rsid w:val="00A15612"/>
    <w:rsid w:val="00A15749"/>
    <w:rsid w:val="00A15869"/>
    <w:rsid w:val="00A160C9"/>
    <w:rsid w:val="00A163B9"/>
    <w:rsid w:val="00A16929"/>
    <w:rsid w:val="00A16D04"/>
    <w:rsid w:val="00A16E82"/>
    <w:rsid w:val="00A174DF"/>
    <w:rsid w:val="00A17A7E"/>
    <w:rsid w:val="00A17E87"/>
    <w:rsid w:val="00A20385"/>
    <w:rsid w:val="00A2050F"/>
    <w:rsid w:val="00A20BBA"/>
    <w:rsid w:val="00A21073"/>
    <w:rsid w:val="00A21281"/>
    <w:rsid w:val="00A21969"/>
    <w:rsid w:val="00A21F46"/>
    <w:rsid w:val="00A22510"/>
    <w:rsid w:val="00A227C6"/>
    <w:rsid w:val="00A22A03"/>
    <w:rsid w:val="00A23991"/>
    <w:rsid w:val="00A2417A"/>
    <w:rsid w:val="00A242F9"/>
    <w:rsid w:val="00A24494"/>
    <w:rsid w:val="00A25460"/>
    <w:rsid w:val="00A2556E"/>
    <w:rsid w:val="00A2560E"/>
    <w:rsid w:val="00A25AE0"/>
    <w:rsid w:val="00A25AE3"/>
    <w:rsid w:val="00A261EF"/>
    <w:rsid w:val="00A26334"/>
    <w:rsid w:val="00A264BA"/>
    <w:rsid w:val="00A26AE6"/>
    <w:rsid w:val="00A26BDA"/>
    <w:rsid w:val="00A270D0"/>
    <w:rsid w:val="00A2795C"/>
    <w:rsid w:val="00A27B83"/>
    <w:rsid w:val="00A27E4F"/>
    <w:rsid w:val="00A304C5"/>
    <w:rsid w:val="00A30A92"/>
    <w:rsid w:val="00A30ADF"/>
    <w:rsid w:val="00A31271"/>
    <w:rsid w:val="00A318B5"/>
    <w:rsid w:val="00A31C63"/>
    <w:rsid w:val="00A31CD3"/>
    <w:rsid w:val="00A32D37"/>
    <w:rsid w:val="00A32F61"/>
    <w:rsid w:val="00A336DA"/>
    <w:rsid w:val="00A33E18"/>
    <w:rsid w:val="00A3531D"/>
    <w:rsid w:val="00A3542F"/>
    <w:rsid w:val="00A36102"/>
    <w:rsid w:val="00A36379"/>
    <w:rsid w:val="00A36B74"/>
    <w:rsid w:val="00A36EDB"/>
    <w:rsid w:val="00A37120"/>
    <w:rsid w:val="00A377AD"/>
    <w:rsid w:val="00A37D4E"/>
    <w:rsid w:val="00A405A7"/>
    <w:rsid w:val="00A40B8D"/>
    <w:rsid w:val="00A40C0F"/>
    <w:rsid w:val="00A41021"/>
    <w:rsid w:val="00A41187"/>
    <w:rsid w:val="00A413FA"/>
    <w:rsid w:val="00A4218A"/>
    <w:rsid w:val="00A42BDF"/>
    <w:rsid w:val="00A432B7"/>
    <w:rsid w:val="00A433B5"/>
    <w:rsid w:val="00A43645"/>
    <w:rsid w:val="00A441B1"/>
    <w:rsid w:val="00A446FF"/>
    <w:rsid w:val="00A44B07"/>
    <w:rsid w:val="00A44F5D"/>
    <w:rsid w:val="00A450B0"/>
    <w:rsid w:val="00A4565A"/>
    <w:rsid w:val="00A459C8"/>
    <w:rsid w:val="00A47981"/>
    <w:rsid w:val="00A47F00"/>
    <w:rsid w:val="00A506E5"/>
    <w:rsid w:val="00A50B27"/>
    <w:rsid w:val="00A5122A"/>
    <w:rsid w:val="00A51499"/>
    <w:rsid w:val="00A51DB1"/>
    <w:rsid w:val="00A5251F"/>
    <w:rsid w:val="00A529D5"/>
    <w:rsid w:val="00A53465"/>
    <w:rsid w:val="00A53908"/>
    <w:rsid w:val="00A539D3"/>
    <w:rsid w:val="00A53A8F"/>
    <w:rsid w:val="00A53CEA"/>
    <w:rsid w:val="00A53E92"/>
    <w:rsid w:val="00A53F0F"/>
    <w:rsid w:val="00A5461F"/>
    <w:rsid w:val="00A5466B"/>
    <w:rsid w:val="00A54BA6"/>
    <w:rsid w:val="00A55809"/>
    <w:rsid w:val="00A55F46"/>
    <w:rsid w:val="00A55FA5"/>
    <w:rsid w:val="00A5619D"/>
    <w:rsid w:val="00A5624E"/>
    <w:rsid w:val="00A56E2C"/>
    <w:rsid w:val="00A56F13"/>
    <w:rsid w:val="00A57616"/>
    <w:rsid w:val="00A57E49"/>
    <w:rsid w:val="00A603DF"/>
    <w:rsid w:val="00A605DF"/>
    <w:rsid w:val="00A60C02"/>
    <w:rsid w:val="00A61A10"/>
    <w:rsid w:val="00A61B53"/>
    <w:rsid w:val="00A61CE6"/>
    <w:rsid w:val="00A61FB9"/>
    <w:rsid w:val="00A62056"/>
    <w:rsid w:val="00A62167"/>
    <w:rsid w:val="00A62220"/>
    <w:rsid w:val="00A6248B"/>
    <w:rsid w:val="00A62F34"/>
    <w:rsid w:val="00A6384E"/>
    <w:rsid w:val="00A63A0D"/>
    <w:rsid w:val="00A63FB6"/>
    <w:rsid w:val="00A6418E"/>
    <w:rsid w:val="00A64539"/>
    <w:rsid w:val="00A64762"/>
    <w:rsid w:val="00A6555D"/>
    <w:rsid w:val="00A65807"/>
    <w:rsid w:val="00A6592D"/>
    <w:rsid w:val="00A6608F"/>
    <w:rsid w:val="00A66A8B"/>
    <w:rsid w:val="00A66F8E"/>
    <w:rsid w:val="00A670A0"/>
    <w:rsid w:val="00A67249"/>
    <w:rsid w:val="00A67333"/>
    <w:rsid w:val="00A700A1"/>
    <w:rsid w:val="00A70730"/>
    <w:rsid w:val="00A70D79"/>
    <w:rsid w:val="00A70F45"/>
    <w:rsid w:val="00A71785"/>
    <w:rsid w:val="00A71EBD"/>
    <w:rsid w:val="00A72071"/>
    <w:rsid w:val="00A72518"/>
    <w:rsid w:val="00A7256C"/>
    <w:rsid w:val="00A72928"/>
    <w:rsid w:val="00A7322C"/>
    <w:rsid w:val="00A73A37"/>
    <w:rsid w:val="00A748A3"/>
    <w:rsid w:val="00A74978"/>
    <w:rsid w:val="00A74CED"/>
    <w:rsid w:val="00A75576"/>
    <w:rsid w:val="00A75616"/>
    <w:rsid w:val="00A75846"/>
    <w:rsid w:val="00A75D33"/>
    <w:rsid w:val="00A75F09"/>
    <w:rsid w:val="00A766D9"/>
    <w:rsid w:val="00A766FA"/>
    <w:rsid w:val="00A76866"/>
    <w:rsid w:val="00A76E11"/>
    <w:rsid w:val="00A7716E"/>
    <w:rsid w:val="00A77882"/>
    <w:rsid w:val="00A77BBD"/>
    <w:rsid w:val="00A77F61"/>
    <w:rsid w:val="00A800E4"/>
    <w:rsid w:val="00A80467"/>
    <w:rsid w:val="00A8065A"/>
    <w:rsid w:val="00A8065C"/>
    <w:rsid w:val="00A80FEB"/>
    <w:rsid w:val="00A8169A"/>
    <w:rsid w:val="00A81865"/>
    <w:rsid w:val="00A818E1"/>
    <w:rsid w:val="00A81D6A"/>
    <w:rsid w:val="00A82154"/>
    <w:rsid w:val="00A82202"/>
    <w:rsid w:val="00A82519"/>
    <w:rsid w:val="00A8256E"/>
    <w:rsid w:val="00A8293B"/>
    <w:rsid w:val="00A82A0C"/>
    <w:rsid w:val="00A82B8F"/>
    <w:rsid w:val="00A82C09"/>
    <w:rsid w:val="00A83E52"/>
    <w:rsid w:val="00A83FD1"/>
    <w:rsid w:val="00A84444"/>
    <w:rsid w:val="00A851A6"/>
    <w:rsid w:val="00A85EBA"/>
    <w:rsid w:val="00A865BF"/>
    <w:rsid w:val="00A8668A"/>
    <w:rsid w:val="00A86E96"/>
    <w:rsid w:val="00A87574"/>
    <w:rsid w:val="00A875DF"/>
    <w:rsid w:val="00A87950"/>
    <w:rsid w:val="00A90379"/>
    <w:rsid w:val="00A90BE4"/>
    <w:rsid w:val="00A90F7C"/>
    <w:rsid w:val="00A9180D"/>
    <w:rsid w:val="00A9187E"/>
    <w:rsid w:val="00A91935"/>
    <w:rsid w:val="00A91BCE"/>
    <w:rsid w:val="00A91CE9"/>
    <w:rsid w:val="00A91D07"/>
    <w:rsid w:val="00A92302"/>
    <w:rsid w:val="00A929FF"/>
    <w:rsid w:val="00A92B02"/>
    <w:rsid w:val="00A931B1"/>
    <w:rsid w:val="00A93C4F"/>
    <w:rsid w:val="00A93ED6"/>
    <w:rsid w:val="00A943BF"/>
    <w:rsid w:val="00A944CB"/>
    <w:rsid w:val="00A9474D"/>
    <w:rsid w:val="00A94A7D"/>
    <w:rsid w:val="00A94F08"/>
    <w:rsid w:val="00A950B7"/>
    <w:rsid w:val="00A96457"/>
    <w:rsid w:val="00A96515"/>
    <w:rsid w:val="00A96647"/>
    <w:rsid w:val="00A9691E"/>
    <w:rsid w:val="00A96BC9"/>
    <w:rsid w:val="00A97117"/>
    <w:rsid w:val="00A97995"/>
    <w:rsid w:val="00A97C7C"/>
    <w:rsid w:val="00AA0033"/>
    <w:rsid w:val="00AA0355"/>
    <w:rsid w:val="00AA0609"/>
    <w:rsid w:val="00AA068A"/>
    <w:rsid w:val="00AA07D3"/>
    <w:rsid w:val="00AA0ADD"/>
    <w:rsid w:val="00AA0F9E"/>
    <w:rsid w:val="00AA0FC9"/>
    <w:rsid w:val="00AA1761"/>
    <w:rsid w:val="00AA1CF4"/>
    <w:rsid w:val="00AA2256"/>
    <w:rsid w:val="00AA3F88"/>
    <w:rsid w:val="00AA4407"/>
    <w:rsid w:val="00AA4540"/>
    <w:rsid w:val="00AA4803"/>
    <w:rsid w:val="00AA4A54"/>
    <w:rsid w:val="00AA53E4"/>
    <w:rsid w:val="00AA57F5"/>
    <w:rsid w:val="00AA6A27"/>
    <w:rsid w:val="00AA752D"/>
    <w:rsid w:val="00AA7616"/>
    <w:rsid w:val="00AA76AB"/>
    <w:rsid w:val="00AA7E96"/>
    <w:rsid w:val="00AB04D4"/>
    <w:rsid w:val="00AB051B"/>
    <w:rsid w:val="00AB10EC"/>
    <w:rsid w:val="00AB1320"/>
    <w:rsid w:val="00AB16D9"/>
    <w:rsid w:val="00AB1AFC"/>
    <w:rsid w:val="00AB2C98"/>
    <w:rsid w:val="00AB37C6"/>
    <w:rsid w:val="00AB4A77"/>
    <w:rsid w:val="00AB4FAD"/>
    <w:rsid w:val="00AB5173"/>
    <w:rsid w:val="00AB51A9"/>
    <w:rsid w:val="00AB5FC9"/>
    <w:rsid w:val="00AB6A71"/>
    <w:rsid w:val="00AB6BB9"/>
    <w:rsid w:val="00AB6D4D"/>
    <w:rsid w:val="00AB6FB0"/>
    <w:rsid w:val="00AB79E1"/>
    <w:rsid w:val="00AC04DA"/>
    <w:rsid w:val="00AC0CCC"/>
    <w:rsid w:val="00AC1859"/>
    <w:rsid w:val="00AC1A66"/>
    <w:rsid w:val="00AC1AE3"/>
    <w:rsid w:val="00AC1BB4"/>
    <w:rsid w:val="00AC1C73"/>
    <w:rsid w:val="00AC2A10"/>
    <w:rsid w:val="00AC32B0"/>
    <w:rsid w:val="00AC34A2"/>
    <w:rsid w:val="00AC3EF1"/>
    <w:rsid w:val="00AC4468"/>
    <w:rsid w:val="00AC47E5"/>
    <w:rsid w:val="00AC4BFE"/>
    <w:rsid w:val="00AC5E88"/>
    <w:rsid w:val="00AC61D3"/>
    <w:rsid w:val="00AC6464"/>
    <w:rsid w:val="00AC68A2"/>
    <w:rsid w:val="00AC6AB4"/>
    <w:rsid w:val="00AC6D14"/>
    <w:rsid w:val="00AC722C"/>
    <w:rsid w:val="00AC7384"/>
    <w:rsid w:val="00AC74A4"/>
    <w:rsid w:val="00AC7584"/>
    <w:rsid w:val="00AC7F47"/>
    <w:rsid w:val="00AD0B07"/>
    <w:rsid w:val="00AD0CD3"/>
    <w:rsid w:val="00AD0E51"/>
    <w:rsid w:val="00AD0EBE"/>
    <w:rsid w:val="00AD10EA"/>
    <w:rsid w:val="00AD12DC"/>
    <w:rsid w:val="00AD14DC"/>
    <w:rsid w:val="00AD1584"/>
    <w:rsid w:val="00AD1771"/>
    <w:rsid w:val="00AD17C1"/>
    <w:rsid w:val="00AD1853"/>
    <w:rsid w:val="00AD1954"/>
    <w:rsid w:val="00AD1EA9"/>
    <w:rsid w:val="00AD2517"/>
    <w:rsid w:val="00AD267B"/>
    <w:rsid w:val="00AD2F1B"/>
    <w:rsid w:val="00AD43E4"/>
    <w:rsid w:val="00AD486F"/>
    <w:rsid w:val="00AD4D1C"/>
    <w:rsid w:val="00AD52F7"/>
    <w:rsid w:val="00AD597C"/>
    <w:rsid w:val="00AD5AD5"/>
    <w:rsid w:val="00AD665E"/>
    <w:rsid w:val="00AD666C"/>
    <w:rsid w:val="00AD6676"/>
    <w:rsid w:val="00AD6A1F"/>
    <w:rsid w:val="00AD6F31"/>
    <w:rsid w:val="00AD71FA"/>
    <w:rsid w:val="00AD741A"/>
    <w:rsid w:val="00AD7956"/>
    <w:rsid w:val="00AD7AE9"/>
    <w:rsid w:val="00AD7EA7"/>
    <w:rsid w:val="00AE0032"/>
    <w:rsid w:val="00AE0F9A"/>
    <w:rsid w:val="00AE0FB6"/>
    <w:rsid w:val="00AE12A7"/>
    <w:rsid w:val="00AE16A8"/>
    <w:rsid w:val="00AE1D26"/>
    <w:rsid w:val="00AE1D88"/>
    <w:rsid w:val="00AE203E"/>
    <w:rsid w:val="00AE2149"/>
    <w:rsid w:val="00AE220E"/>
    <w:rsid w:val="00AE26A5"/>
    <w:rsid w:val="00AE2A49"/>
    <w:rsid w:val="00AE2B94"/>
    <w:rsid w:val="00AE2D52"/>
    <w:rsid w:val="00AE3429"/>
    <w:rsid w:val="00AE41E0"/>
    <w:rsid w:val="00AE4555"/>
    <w:rsid w:val="00AE4BC1"/>
    <w:rsid w:val="00AE4E0E"/>
    <w:rsid w:val="00AE4F97"/>
    <w:rsid w:val="00AE51EA"/>
    <w:rsid w:val="00AE5728"/>
    <w:rsid w:val="00AE596C"/>
    <w:rsid w:val="00AE5EE1"/>
    <w:rsid w:val="00AE617C"/>
    <w:rsid w:val="00AE6BDD"/>
    <w:rsid w:val="00AE6C47"/>
    <w:rsid w:val="00AE6EE2"/>
    <w:rsid w:val="00AE76D2"/>
    <w:rsid w:val="00AE7A01"/>
    <w:rsid w:val="00AE7E7E"/>
    <w:rsid w:val="00AF06A9"/>
    <w:rsid w:val="00AF0F8F"/>
    <w:rsid w:val="00AF0FBE"/>
    <w:rsid w:val="00AF1D7F"/>
    <w:rsid w:val="00AF1FAB"/>
    <w:rsid w:val="00AF26A5"/>
    <w:rsid w:val="00AF279A"/>
    <w:rsid w:val="00AF2B68"/>
    <w:rsid w:val="00AF369D"/>
    <w:rsid w:val="00AF41C5"/>
    <w:rsid w:val="00AF42F6"/>
    <w:rsid w:val="00AF4782"/>
    <w:rsid w:val="00AF5382"/>
    <w:rsid w:val="00AF5445"/>
    <w:rsid w:val="00AF57F5"/>
    <w:rsid w:val="00AF6208"/>
    <w:rsid w:val="00AF6577"/>
    <w:rsid w:val="00AF67AF"/>
    <w:rsid w:val="00AF69A0"/>
    <w:rsid w:val="00AF6A16"/>
    <w:rsid w:val="00AF71D4"/>
    <w:rsid w:val="00AF74AF"/>
    <w:rsid w:val="00AF776E"/>
    <w:rsid w:val="00B00225"/>
    <w:rsid w:val="00B00842"/>
    <w:rsid w:val="00B00889"/>
    <w:rsid w:val="00B00B0C"/>
    <w:rsid w:val="00B00B4E"/>
    <w:rsid w:val="00B00DE3"/>
    <w:rsid w:val="00B010F5"/>
    <w:rsid w:val="00B01170"/>
    <w:rsid w:val="00B014A7"/>
    <w:rsid w:val="00B01666"/>
    <w:rsid w:val="00B01AD5"/>
    <w:rsid w:val="00B02104"/>
    <w:rsid w:val="00B0238F"/>
    <w:rsid w:val="00B030A7"/>
    <w:rsid w:val="00B031BE"/>
    <w:rsid w:val="00B035F8"/>
    <w:rsid w:val="00B03678"/>
    <w:rsid w:val="00B0371A"/>
    <w:rsid w:val="00B0373B"/>
    <w:rsid w:val="00B03F58"/>
    <w:rsid w:val="00B043CD"/>
    <w:rsid w:val="00B047D4"/>
    <w:rsid w:val="00B04B41"/>
    <w:rsid w:val="00B050ED"/>
    <w:rsid w:val="00B051C3"/>
    <w:rsid w:val="00B05348"/>
    <w:rsid w:val="00B055E2"/>
    <w:rsid w:val="00B057F0"/>
    <w:rsid w:val="00B06135"/>
    <w:rsid w:val="00B06289"/>
    <w:rsid w:val="00B06E3C"/>
    <w:rsid w:val="00B07224"/>
    <w:rsid w:val="00B10075"/>
    <w:rsid w:val="00B1018D"/>
    <w:rsid w:val="00B10F0C"/>
    <w:rsid w:val="00B11475"/>
    <w:rsid w:val="00B11A81"/>
    <w:rsid w:val="00B11BF5"/>
    <w:rsid w:val="00B11FE6"/>
    <w:rsid w:val="00B1215C"/>
    <w:rsid w:val="00B12618"/>
    <w:rsid w:val="00B12951"/>
    <w:rsid w:val="00B12CCE"/>
    <w:rsid w:val="00B13B2B"/>
    <w:rsid w:val="00B13BAB"/>
    <w:rsid w:val="00B1415D"/>
    <w:rsid w:val="00B14AEF"/>
    <w:rsid w:val="00B14D19"/>
    <w:rsid w:val="00B151B2"/>
    <w:rsid w:val="00B1543C"/>
    <w:rsid w:val="00B155CD"/>
    <w:rsid w:val="00B15B5F"/>
    <w:rsid w:val="00B15D0A"/>
    <w:rsid w:val="00B15DE9"/>
    <w:rsid w:val="00B15E2F"/>
    <w:rsid w:val="00B1661E"/>
    <w:rsid w:val="00B16682"/>
    <w:rsid w:val="00B16767"/>
    <w:rsid w:val="00B16B05"/>
    <w:rsid w:val="00B16D1B"/>
    <w:rsid w:val="00B16EA3"/>
    <w:rsid w:val="00B172AC"/>
    <w:rsid w:val="00B174DA"/>
    <w:rsid w:val="00B175E4"/>
    <w:rsid w:val="00B17C2B"/>
    <w:rsid w:val="00B17E27"/>
    <w:rsid w:val="00B203E6"/>
    <w:rsid w:val="00B20F1E"/>
    <w:rsid w:val="00B20F4D"/>
    <w:rsid w:val="00B20F8F"/>
    <w:rsid w:val="00B21402"/>
    <w:rsid w:val="00B224A4"/>
    <w:rsid w:val="00B22551"/>
    <w:rsid w:val="00B2289B"/>
    <w:rsid w:val="00B22C9A"/>
    <w:rsid w:val="00B22EEB"/>
    <w:rsid w:val="00B22FDE"/>
    <w:rsid w:val="00B2316E"/>
    <w:rsid w:val="00B235EF"/>
    <w:rsid w:val="00B243BC"/>
    <w:rsid w:val="00B2488B"/>
    <w:rsid w:val="00B2500D"/>
    <w:rsid w:val="00B251B0"/>
    <w:rsid w:val="00B25626"/>
    <w:rsid w:val="00B25D1C"/>
    <w:rsid w:val="00B260A9"/>
    <w:rsid w:val="00B2690B"/>
    <w:rsid w:val="00B271C6"/>
    <w:rsid w:val="00B27C03"/>
    <w:rsid w:val="00B27F6B"/>
    <w:rsid w:val="00B30452"/>
    <w:rsid w:val="00B30D2B"/>
    <w:rsid w:val="00B312F3"/>
    <w:rsid w:val="00B31AEA"/>
    <w:rsid w:val="00B3248A"/>
    <w:rsid w:val="00B329CA"/>
    <w:rsid w:val="00B32F5E"/>
    <w:rsid w:val="00B3302A"/>
    <w:rsid w:val="00B33355"/>
    <w:rsid w:val="00B336F6"/>
    <w:rsid w:val="00B3447C"/>
    <w:rsid w:val="00B357CC"/>
    <w:rsid w:val="00B359AA"/>
    <w:rsid w:val="00B35F33"/>
    <w:rsid w:val="00B362FD"/>
    <w:rsid w:val="00B36374"/>
    <w:rsid w:val="00B37112"/>
    <w:rsid w:val="00B37232"/>
    <w:rsid w:val="00B37B65"/>
    <w:rsid w:val="00B400D5"/>
    <w:rsid w:val="00B404D8"/>
    <w:rsid w:val="00B41048"/>
    <w:rsid w:val="00B413B5"/>
    <w:rsid w:val="00B41D99"/>
    <w:rsid w:val="00B422F6"/>
    <w:rsid w:val="00B426D3"/>
    <w:rsid w:val="00B42820"/>
    <w:rsid w:val="00B4284A"/>
    <w:rsid w:val="00B431EC"/>
    <w:rsid w:val="00B435EC"/>
    <w:rsid w:val="00B4385A"/>
    <w:rsid w:val="00B4399B"/>
    <w:rsid w:val="00B456D6"/>
    <w:rsid w:val="00B45A58"/>
    <w:rsid w:val="00B45BF6"/>
    <w:rsid w:val="00B45EE4"/>
    <w:rsid w:val="00B461D4"/>
    <w:rsid w:val="00B4689D"/>
    <w:rsid w:val="00B47482"/>
    <w:rsid w:val="00B47715"/>
    <w:rsid w:val="00B478F4"/>
    <w:rsid w:val="00B509C2"/>
    <w:rsid w:val="00B510B7"/>
    <w:rsid w:val="00B51680"/>
    <w:rsid w:val="00B51701"/>
    <w:rsid w:val="00B51851"/>
    <w:rsid w:val="00B51B73"/>
    <w:rsid w:val="00B51DE7"/>
    <w:rsid w:val="00B529FE"/>
    <w:rsid w:val="00B52A1A"/>
    <w:rsid w:val="00B52C29"/>
    <w:rsid w:val="00B538E5"/>
    <w:rsid w:val="00B539A8"/>
    <w:rsid w:val="00B53A60"/>
    <w:rsid w:val="00B53D30"/>
    <w:rsid w:val="00B541A3"/>
    <w:rsid w:val="00B547B1"/>
    <w:rsid w:val="00B54ED5"/>
    <w:rsid w:val="00B55717"/>
    <w:rsid w:val="00B55C6F"/>
    <w:rsid w:val="00B55E07"/>
    <w:rsid w:val="00B560A6"/>
    <w:rsid w:val="00B563A9"/>
    <w:rsid w:val="00B57263"/>
    <w:rsid w:val="00B57344"/>
    <w:rsid w:val="00B57CA7"/>
    <w:rsid w:val="00B6012C"/>
    <w:rsid w:val="00B6042D"/>
    <w:rsid w:val="00B60AFF"/>
    <w:rsid w:val="00B60D38"/>
    <w:rsid w:val="00B60EF4"/>
    <w:rsid w:val="00B61423"/>
    <w:rsid w:val="00B61932"/>
    <w:rsid w:val="00B61C3D"/>
    <w:rsid w:val="00B61D85"/>
    <w:rsid w:val="00B62349"/>
    <w:rsid w:val="00B625F3"/>
    <w:rsid w:val="00B62614"/>
    <w:rsid w:val="00B62ABA"/>
    <w:rsid w:val="00B62C10"/>
    <w:rsid w:val="00B63218"/>
    <w:rsid w:val="00B64534"/>
    <w:rsid w:val="00B6474C"/>
    <w:rsid w:val="00B64B5B"/>
    <w:rsid w:val="00B650D9"/>
    <w:rsid w:val="00B66202"/>
    <w:rsid w:val="00B6633A"/>
    <w:rsid w:val="00B66BC7"/>
    <w:rsid w:val="00B66F91"/>
    <w:rsid w:val="00B67340"/>
    <w:rsid w:val="00B67FC0"/>
    <w:rsid w:val="00B70CEE"/>
    <w:rsid w:val="00B70D80"/>
    <w:rsid w:val="00B70E5E"/>
    <w:rsid w:val="00B70E7D"/>
    <w:rsid w:val="00B70F35"/>
    <w:rsid w:val="00B71755"/>
    <w:rsid w:val="00B7192A"/>
    <w:rsid w:val="00B719D4"/>
    <w:rsid w:val="00B71AC9"/>
    <w:rsid w:val="00B71AEE"/>
    <w:rsid w:val="00B71BE9"/>
    <w:rsid w:val="00B71C4C"/>
    <w:rsid w:val="00B71E6C"/>
    <w:rsid w:val="00B71F29"/>
    <w:rsid w:val="00B72041"/>
    <w:rsid w:val="00B72241"/>
    <w:rsid w:val="00B7305B"/>
    <w:rsid w:val="00B73DE6"/>
    <w:rsid w:val="00B73FD2"/>
    <w:rsid w:val="00B7416D"/>
    <w:rsid w:val="00B75189"/>
    <w:rsid w:val="00B7537C"/>
    <w:rsid w:val="00B758E3"/>
    <w:rsid w:val="00B7593B"/>
    <w:rsid w:val="00B75ECA"/>
    <w:rsid w:val="00B7650B"/>
    <w:rsid w:val="00B76A3F"/>
    <w:rsid w:val="00B76AAB"/>
    <w:rsid w:val="00B76ADC"/>
    <w:rsid w:val="00B76B72"/>
    <w:rsid w:val="00B76BBB"/>
    <w:rsid w:val="00B77241"/>
    <w:rsid w:val="00B77B75"/>
    <w:rsid w:val="00B77BC1"/>
    <w:rsid w:val="00B77EB5"/>
    <w:rsid w:val="00B800D9"/>
    <w:rsid w:val="00B8012C"/>
    <w:rsid w:val="00B80228"/>
    <w:rsid w:val="00B808E0"/>
    <w:rsid w:val="00B80CF2"/>
    <w:rsid w:val="00B810A9"/>
    <w:rsid w:val="00B812ED"/>
    <w:rsid w:val="00B816A1"/>
    <w:rsid w:val="00B819B5"/>
    <w:rsid w:val="00B81A3E"/>
    <w:rsid w:val="00B81AC8"/>
    <w:rsid w:val="00B81B96"/>
    <w:rsid w:val="00B81C0C"/>
    <w:rsid w:val="00B8251C"/>
    <w:rsid w:val="00B82970"/>
    <w:rsid w:val="00B82B3F"/>
    <w:rsid w:val="00B82EF4"/>
    <w:rsid w:val="00B833AC"/>
    <w:rsid w:val="00B833C8"/>
    <w:rsid w:val="00B8342E"/>
    <w:rsid w:val="00B8359A"/>
    <w:rsid w:val="00B836CD"/>
    <w:rsid w:val="00B839E2"/>
    <w:rsid w:val="00B83CAC"/>
    <w:rsid w:val="00B83DCC"/>
    <w:rsid w:val="00B8440E"/>
    <w:rsid w:val="00B84AE9"/>
    <w:rsid w:val="00B84B90"/>
    <w:rsid w:val="00B84C0A"/>
    <w:rsid w:val="00B851E6"/>
    <w:rsid w:val="00B858BB"/>
    <w:rsid w:val="00B86722"/>
    <w:rsid w:val="00B87B3D"/>
    <w:rsid w:val="00B90320"/>
    <w:rsid w:val="00B90A26"/>
    <w:rsid w:val="00B910B6"/>
    <w:rsid w:val="00B91407"/>
    <w:rsid w:val="00B91674"/>
    <w:rsid w:val="00B919EE"/>
    <w:rsid w:val="00B91AA8"/>
    <w:rsid w:val="00B92E63"/>
    <w:rsid w:val="00B92EA4"/>
    <w:rsid w:val="00B9331C"/>
    <w:rsid w:val="00B935D5"/>
    <w:rsid w:val="00B93A39"/>
    <w:rsid w:val="00B941C4"/>
    <w:rsid w:val="00B941D9"/>
    <w:rsid w:val="00B942D4"/>
    <w:rsid w:val="00B94A76"/>
    <w:rsid w:val="00B94E9D"/>
    <w:rsid w:val="00B96491"/>
    <w:rsid w:val="00B968DB"/>
    <w:rsid w:val="00B96B29"/>
    <w:rsid w:val="00B96C96"/>
    <w:rsid w:val="00B97680"/>
    <w:rsid w:val="00BA03FC"/>
    <w:rsid w:val="00BA1BDA"/>
    <w:rsid w:val="00BA1D34"/>
    <w:rsid w:val="00BA2B03"/>
    <w:rsid w:val="00BA3222"/>
    <w:rsid w:val="00BA52EA"/>
    <w:rsid w:val="00BA532A"/>
    <w:rsid w:val="00BA539A"/>
    <w:rsid w:val="00BA5C50"/>
    <w:rsid w:val="00BA63DF"/>
    <w:rsid w:val="00BA6835"/>
    <w:rsid w:val="00BA69AF"/>
    <w:rsid w:val="00BA6DDA"/>
    <w:rsid w:val="00BB197A"/>
    <w:rsid w:val="00BB3174"/>
    <w:rsid w:val="00BB3336"/>
    <w:rsid w:val="00BB362E"/>
    <w:rsid w:val="00BB38D1"/>
    <w:rsid w:val="00BB3B7C"/>
    <w:rsid w:val="00BB3CB6"/>
    <w:rsid w:val="00BB4758"/>
    <w:rsid w:val="00BB54A8"/>
    <w:rsid w:val="00BB5755"/>
    <w:rsid w:val="00BB6062"/>
    <w:rsid w:val="00BB625E"/>
    <w:rsid w:val="00BB681B"/>
    <w:rsid w:val="00BB7792"/>
    <w:rsid w:val="00BB7CB7"/>
    <w:rsid w:val="00BB7D36"/>
    <w:rsid w:val="00BB7EA3"/>
    <w:rsid w:val="00BC0D7C"/>
    <w:rsid w:val="00BC1301"/>
    <w:rsid w:val="00BC13D7"/>
    <w:rsid w:val="00BC1577"/>
    <w:rsid w:val="00BC2264"/>
    <w:rsid w:val="00BC2777"/>
    <w:rsid w:val="00BC2C1E"/>
    <w:rsid w:val="00BC30AF"/>
    <w:rsid w:val="00BC3BC7"/>
    <w:rsid w:val="00BC45D3"/>
    <w:rsid w:val="00BC4A00"/>
    <w:rsid w:val="00BC4A72"/>
    <w:rsid w:val="00BC4C4A"/>
    <w:rsid w:val="00BC507F"/>
    <w:rsid w:val="00BC560D"/>
    <w:rsid w:val="00BC58AA"/>
    <w:rsid w:val="00BC5A00"/>
    <w:rsid w:val="00BC5BD3"/>
    <w:rsid w:val="00BC6473"/>
    <w:rsid w:val="00BC664F"/>
    <w:rsid w:val="00BC7555"/>
    <w:rsid w:val="00BC764C"/>
    <w:rsid w:val="00BD2193"/>
    <w:rsid w:val="00BD2718"/>
    <w:rsid w:val="00BD2743"/>
    <w:rsid w:val="00BD2A32"/>
    <w:rsid w:val="00BD2E90"/>
    <w:rsid w:val="00BD327F"/>
    <w:rsid w:val="00BD3D07"/>
    <w:rsid w:val="00BD3DA5"/>
    <w:rsid w:val="00BD3ECF"/>
    <w:rsid w:val="00BD465B"/>
    <w:rsid w:val="00BD48C6"/>
    <w:rsid w:val="00BD4A2C"/>
    <w:rsid w:val="00BD4A91"/>
    <w:rsid w:val="00BD4AE7"/>
    <w:rsid w:val="00BD544A"/>
    <w:rsid w:val="00BD56C8"/>
    <w:rsid w:val="00BD57F7"/>
    <w:rsid w:val="00BD59A5"/>
    <w:rsid w:val="00BD5B60"/>
    <w:rsid w:val="00BD5C97"/>
    <w:rsid w:val="00BD5FFC"/>
    <w:rsid w:val="00BD73A4"/>
    <w:rsid w:val="00BD7871"/>
    <w:rsid w:val="00BD7B5D"/>
    <w:rsid w:val="00BD7E20"/>
    <w:rsid w:val="00BE010C"/>
    <w:rsid w:val="00BE0228"/>
    <w:rsid w:val="00BE04CD"/>
    <w:rsid w:val="00BE054B"/>
    <w:rsid w:val="00BE0949"/>
    <w:rsid w:val="00BE094B"/>
    <w:rsid w:val="00BE0C27"/>
    <w:rsid w:val="00BE0D2F"/>
    <w:rsid w:val="00BE0E04"/>
    <w:rsid w:val="00BE1CEE"/>
    <w:rsid w:val="00BE2015"/>
    <w:rsid w:val="00BE2669"/>
    <w:rsid w:val="00BE2AAC"/>
    <w:rsid w:val="00BE2F0E"/>
    <w:rsid w:val="00BE4704"/>
    <w:rsid w:val="00BE5242"/>
    <w:rsid w:val="00BE5434"/>
    <w:rsid w:val="00BE5C95"/>
    <w:rsid w:val="00BE5CCC"/>
    <w:rsid w:val="00BE5E15"/>
    <w:rsid w:val="00BE5E89"/>
    <w:rsid w:val="00BE612F"/>
    <w:rsid w:val="00BE6394"/>
    <w:rsid w:val="00BE6923"/>
    <w:rsid w:val="00BE76AD"/>
    <w:rsid w:val="00BE7A17"/>
    <w:rsid w:val="00BE7A6C"/>
    <w:rsid w:val="00BE7B27"/>
    <w:rsid w:val="00BE7E83"/>
    <w:rsid w:val="00BE7E88"/>
    <w:rsid w:val="00BF0C9A"/>
    <w:rsid w:val="00BF13C5"/>
    <w:rsid w:val="00BF15FE"/>
    <w:rsid w:val="00BF17B2"/>
    <w:rsid w:val="00BF1932"/>
    <w:rsid w:val="00BF2479"/>
    <w:rsid w:val="00BF2613"/>
    <w:rsid w:val="00BF2A43"/>
    <w:rsid w:val="00BF2B39"/>
    <w:rsid w:val="00BF3214"/>
    <w:rsid w:val="00BF329B"/>
    <w:rsid w:val="00BF330F"/>
    <w:rsid w:val="00BF33DB"/>
    <w:rsid w:val="00BF3952"/>
    <w:rsid w:val="00BF428D"/>
    <w:rsid w:val="00BF42C9"/>
    <w:rsid w:val="00BF4385"/>
    <w:rsid w:val="00BF4390"/>
    <w:rsid w:val="00BF44F0"/>
    <w:rsid w:val="00BF4732"/>
    <w:rsid w:val="00BF4B37"/>
    <w:rsid w:val="00BF5AB0"/>
    <w:rsid w:val="00BF5B18"/>
    <w:rsid w:val="00BF6AA8"/>
    <w:rsid w:val="00BF6BC6"/>
    <w:rsid w:val="00BF703D"/>
    <w:rsid w:val="00BF72D4"/>
    <w:rsid w:val="00BF74D4"/>
    <w:rsid w:val="00BF76EF"/>
    <w:rsid w:val="00BF7743"/>
    <w:rsid w:val="00BF7C54"/>
    <w:rsid w:val="00C0029D"/>
    <w:rsid w:val="00C008EA"/>
    <w:rsid w:val="00C00A1A"/>
    <w:rsid w:val="00C00FDA"/>
    <w:rsid w:val="00C010B4"/>
    <w:rsid w:val="00C01DD9"/>
    <w:rsid w:val="00C020B9"/>
    <w:rsid w:val="00C02341"/>
    <w:rsid w:val="00C02445"/>
    <w:rsid w:val="00C0315B"/>
    <w:rsid w:val="00C034C6"/>
    <w:rsid w:val="00C0356C"/>
    <w:rsid w:val="00C0365C"/>
    <w:rsid w:val="00C037D5"/>
    <w:rsid w:val="00C03938"/>
    <w:rsid w:val="00C03A01"/>
    <w:rsid w:val="00C0438B"/>
    <w:rsid w:val="00C044D0"/>
    <w:rsid w:val="00C04F92"/>
    <w:rsid w:val="00C052F7"/>
    <w:rsid w:val="00C07239"/>
    <w:rsid w:val="00C0726B"/>
    <w:rsid w:val="00C07942"/>
    <w:rsid w:val="00C079A3"/>
    <w:rsid w:val="00C100A4"/>
    <w:rsid w:val="00C10C1E"/>
    <w:rsid w:val="00C111B9"/>
    <w:rsid w:val="00C1136C"/>
    <w:rsid w:val="00C11C09"/>
    <w:rsid w:val="00C11FE1"/>
    <w:rsid w:val="00C130BB"/>
    <w:rsid w:val="00C13771"/>
    <w:rsid w:val="00C139D9"/>
    <w:rsid w:val="00C13FCE"/>
    <w:rsid w:val="00C14144"/>
    <w:rsid w:val="00C1474D"/>
    <w:rsid w:val="00C1478A"/>
    <w:rsid w:val="00C1497B"/>
    <w:rsid w:val="00C1715C"/>
    <w:rsid w:val="00C173A9"/>
    <w:rsid w:val="00C2064C"/>
    <w:rsid w:val="00C20A20"/>
    <w:rsid w:val="00C20B10"/>
    <w:rsid w:val="00C20B8E"/>
    <w:rsid w:val="00C20E35"/>
    <w:rsid w:val="00C21186"/>
    <w:rsid w:val="00C212E1"/>
    <w:rsid w:val="00C21CD0"/>
    <w:rsid w:val="00C2225F"/>
    <w:rsid w:val="00C22CA7"/>
    <w:rsid w:val="00C23641"/>
    <w:rsid w:val="00C23A8F"/>
    <w:rsid w:val="00C23BEC"/>
    <w:rsid w:val="00C23E68"/>
    <w:rsid w:val="00C242A5"/>
    <w:rsid w:val="00C244DE"/>
    <w:rsid w:val="00C2496A"/>
    <w:rsid w:val="00C24CF6"/>
    <w:rsid w:val="00C24E80"/>
    <w:rsid w:val="00C25438"/>
    <w:rsid w:val="00C25EA6"/>
    <w:rsid w:val="00C2648E"/>
    <w:rsid w:val="00C267CB"/>
    <w:rsid w:val="00C27BF5"/>
    <w:rsid w:val="00C303CB"/>
    <w:rsid w:val="00C30AB6"/>
    <w:rsid w:val="00C30D6D"/>
    <w:rsid w:val="00C30EB3"/>
    <w:rsid w:val="00C313DA"/>
    <w:rsid w:val="00C313F3"/>
    <w:rsid w:val="00C31574"/>
    <w:rsid w:val="00C32FA6"/>
    <w:rsid w:val="00C3315E"/>
    <w:rsid w:val="00C33791"/>
    <w:rsid w:val="00C33CC1"/>
    <w:rsid w:val="00C340FC"/>
    <w:rsid w:val="00C342A0"/>
    <w:rsid w:val="00C3451F"/>
    <w:rsid w:val="00C34CD2"/>
    <w:rsid w:val="00C34E07"/>
    <w:rsid w:val="00C34F9A"/>
    <w:rsid w:val="00C3512E"/>
    <w:rsid w:val="00C354E1"/>
    <w:rsid w:val="00C358FD"/>
    <w:rsid w:val="00C35E3C"/>
    <w:rsid w:val="00C3619A"/>
    <w:rsid w:val="00C36366"/>
    <w:rsid w:val="00C36884"/>
    <w:rsid w:val="00C36A8F"/>
    <w:rsid w:val="00C373D5"/>
    <w:rsid w:val="00C37558"/>
    <w:rsid w:val="00C40A18"/>
    <w:rsid w:val="00C40CCE"/>
    <w:rsid w:val="00C40FEE"/>
    <w:rsid w:val="00C4142A"/>
    <w:rsid w:val="00C41863"/>
    <w:rsid w:val="00C41ABA"/>
    <w:rsid w:val="00C42023"/>
    <w:rsid w:val="00C42B6F"/>
    <w:rsid w:val="00C43161"/>
    <w:rsid w:val="00C434C4"/>
    <w:rsid w:val="00C43B70"/>
    <w:rsid w:val="00C44E93"/>
    <w:rsid w:val="00C453F5"/>
    <w:rsid w:val="00C454C6"/>
    <w:rsid w:val="00C459EB"/>
    <w:rsid w:val="00C45AA2"/>
    <w:rsid w:val="00C45F42"/>
    <w:rsid w:val="00C4693C"/>
    <w:rsid w:val="00C4719E"/>
    <w:rsid w:val="00C473FB"/>
    <w:rsid w:val="00C4773D"/>
    <w:rsid w:val="00C47B01"/>
    <w:rsid w:val="00C47CD2"/>
    <w:rsid w:val="00C47E3F"/>
    <w:rsid w:val="00C504D0"/>
    <w:rsid w:val="00C50C08"/>
    <w:rsid w:val="00C50CF5"/>
    <w:rsid w:val="00C50E7F"/>
    <w:rsid w:val="00C52956"/>
    <w:rsid w:val="00C52E7C"/>
    <w:rsid w:val="00C52EE1"/>
    <w:rsid w:val="00C538F4"/>
    <w:rsid w:val="00C538FE"/>
    <w:rsid w:val="00C53FA4"/>
    <w:rsid w:val="00C54A88"/>
    <w:rsid w:val="00C54BEE"/>
    <w:rsid w:val="00C54CE1"/>
    <w:rsid w:val="00C54D58"/>
    <w:rsid w:val="00C551D4"/>
    <w:rsid w:val="00C55B43"/>
    <w:rsid w:val="00C55BFE"/>
    <w:rsid w:val="00C55CE7"/>
    <w:rsid w:val="00C561FF"/>
    <w:rsid w:val="00C5657F"/>
    <w:rsid w:val="00C56C3D"/>
    <w:rsid w:val="00C56DB0"/>
    <w:rsid w:val="00C57669"/>
    <w:rsid w:val="00C5777E"/>
    <w:rsid w:val="00C577E9"/>
    <w:rsid w:val="00C578BD"/>
    <w:rsid w:val="00C57A89"/>
    <w:rsid w:val="00C60158"/>
    <w:rsid w:val="00C6116C"/>
    <w:rsid w:val="00C615CE"/>
    <w:rsid w:val="00C6164E"/>
    <w:rsid w:val="00C622B2"/>
    <w:rsid w:val="00C624FF"/>
    <w:rsid w:val="00C62638"/>
    <w:rsid w:val="00C62DAB"/>
    <w:rsid w:val="00C631B2"/>
    <w:rsid w:val="00C6329F"/>
    <w:rsid w:val="00C63BD0"/>
    <w:rsid w:val="00C6446A"/>
    <w:rsid w:val="00C6495A"/>
    <w:rsid w:val="00C64E38"/>
    <w:rsid w:val="00C65894"/>
    <w:rsid w:val="00C65EFE"/>
    <w:rsid w:val="00C66164"/>
    <w:rsid w:val="00C6621C"/>
    <w:rsid w:val="00C669EA"/>
    <w:rsid w:val="00C66C9B"/>
    <w:rsid w:val="00C67090"/>
    <w:rsid w:val="00C671E2"/>
    <w:rsid w:val="00C67606"/>
    <w:rsid w:val="00C6781B"/>
    <w:rsid w:val="00C67D5F"/>
    <w:rsid w:val="00C70052"/>
    <w:rsid w:val="00C702E5"/>
    <w:rsid w:val="00C70906"/>
    <w:rsid w:val="00C70B98"/>
    <w:rsid w:val="00C70FCC"/>
    <w:rsid w:val="00C71CA8"/>
    <w:rsid w:val="00C71ECF"/>
    <w:rsid w:val="00C7242D"/>
    <w:rsid w:val="00C73254"/>
    <w:rsid w:val="00C7372A"/>
    <w:rsid w:val="00C738F3"/>
    <w:rsid w:val="00C73B8F"/>
    <w:rsid w:val="00C73C3D"/>
    <w:rsid w:val="00C7519A"/>
    <w:rsid w:val="00C75359"/>
    <w:rsid w:val="00C757EE"/>
    <w:rsid w:val="00C761A4"/>
    <w:rsid w:val="00C76623"/>
    <w:rsid w:val="00C7667E"/>
    <w:rsid w:val="00C7668F"/>
    <w:rsid w:val="00C76873"/>
    <w:rsid w:val="00C769D9"/>
    <w:rsid w:val="00C7759F"/>
    <w:rsid w:val="00C779FD"/>
    <w:rsid w:val="00C804F7"/>
    <w:rsid w:val="00C807B7"/>
    <w:rsid w:val="00C80854"/>
    <w:rsid w:val="00C80B4E"/>
    <w:rsid w:val="00C80C84"/>
    <w:rsid w:val="00C80D94"/>
    <w:rsid w:val="00C81947"/>
    <w:rsid w:val="00C823D3"/>
    <w:rsid w:val="00C824D0"/>
    <w:rsid w:val="00C83278"/>
    <w:rsid w:val="00C83373"/>
    <w:rsid w:val="00C84061"/>
    <w:rsid w:val="00C85D81"/>
    <w:rsid w:val="00C86475"/>
    <w:rsid w:val="00C86B64"/>
    <w:rsid w:val="00C86D66"/>
    <w:rsid w:val="00C86ED9"/>
    <w:rsid w:val="00C870BA"/>
    <w:rsid w:val="00C8774C"/>
    <w:rsid w:val="00C87CAD"/>
    <w:rsid w:val="00C87EE3"/>
    <w:rsid w:val="00C87F12"/>
    <w:rsid w:val="00C87F2A"/>
    <w:rsid w:val="00C9015A"/>
    <w:rsid w:val="00C90270"/>
    <w:rsid w:val="00C904AF"/>
    <w:rsid w:val="00C90734"/>
    <w:rsid w:val="00C91073"/>
    <w:rsid w:val="00C9181A"/>
    <w:rsid w:val="00C920AE"/>
    <w:rsid w:val="00C9215C"/>
    <w:rsid w:val="00C922FC"/>
    <w:rsid w:val="00C92390"/>
    <w:rsid w:val="00C92836"/>
    <w:rsid w:val="00C93545"/>
    <w:rsid w:val="00C93798"/>
    <w:rsid w:val="00C9387C"/>
    <w:rsid w:val="00C93FD8"/>
    <w:rsid w:val="00C940EA"/>
    <w:rsid w:val="00C942DE"/>
    <w:rsid w:val="00C9492A"/>
    <w:rsid w:val="00C94952"/>
    <w:rsid w:val="00C94B00"/>
    <w:rsid w:val="00C9527B"/>
    <w:rsid w:val="00C956A4"/>
    <w:rsid w:val="00C95D70"/>
    <w:rsid w:val="00C96716"/>
    <w:rsid w:val="00C96820"/>
    <w:rsid w:val="00C96A38"/>
    <w:rsid w:val="00C96BC3"/>
    <w:rsid w:val="00C96C1E"/>
    <w:rsid w:val="00C97059"/>
    <w:rsid w:val="00C973AF"/>
    <w:rsid w:val="00C973D1"/>
    <w:rsid w:val="00C974FE"/>
    <w:rsid w:val="00C97BBA"/>
    <w:rsid w:val="00CA1423"/>
    <w:rsid w:val="00CA1DB8"/>
    <w:rsid w:val="00CA2EA3"/>
    <w:rsid w:val="00CA2F5A"/>
    <w:rsid w:val="00CA3383"/>
    <w:rsid w:val="00CA3607"/>
    <w:rsid w:val="00CA40C0"/>
    <w:rsid w:val="00CA4C93"/>
    <w:rsid w:val="00CA4DCA"/>
    <w:rsid w:val="00CA4E23"/>
    <w:rsid w:val="00CA5178"/>
    <w:rsid w:val="00CA59AD"/>
    <w:rsid w:val="00CA5B1E"/>
    <w:rsid w:val="00CA6D84"/>
    <w:rsid w:val="00CA7398"/>
    <w:rsid w:val="00CA7712"/>
    <w:rsid w:val="00CA7753"/>
    <w:rsid w:val="00CA7A94"/>
    <w:rsid w:val="00CA7DEF"/>
    <w:rsid w:val="00CB0143"/>
    <w:rsid w:val="00CB0168"/>
    <w:rsid w:val="00CB0298"/>
    <w:rsid w:val="00CB031C"/>
    <w:rsid w:val="00CB03A5"/>
    <w:rsid w:val="00CB08AD"/>
    <w:rsid w:val="00CB0CE6"/>
    <w:rsid w:val="00CB0F4B"/>
    <w:rsid w:val="00CB168C"/>
    <w:rsid w:val="00CB22AD"/>
    <w:rsid w:val="00CB25C5"/>
    <w:rsid w:val="00CB30B7"/>
    <w:rsid w:val="00CB3219"/>
    <w:rsid w:val="00CB33B0"/>
    <w:rsid w:val="00CB367A"/>
    <w:rsid w:val="00CB4694"/>
    <w:rsid w:val="00CB46F1"/>
    <w:rsid w:val="00CB47CA"/>
    <w:rsid w:val="00CB4957"/>
    <w:rsid w:val="00CB49A4"/>
    <w:rsid w:val="00CB4B08"/>
    <w:rsid w:val="00CB4F43"/>
    <w:rsid w:val="00CB5FB6"/>
    <w:rsid w:val="00CB6396"/>
    <w:rsid w:val="00CB6AF2"/>
    <w:rsid w:val="00CB6E34"/>
    <w:rsid w:val="00CB7B10"/>
    <w:rsid w:val="00CC0D30"/>
    <w:rsid w:val="00CC0DC1"/>
    <w:rsid w:val="00CC0F92"/>
    <w:rsid w:val="00CC117D"/>
    <w:rsid w:val="00CC1B5F"/>
    <w:rsid w:val="00CC1F02"/>
    <w:rsid w:val="00CC2171"/>
    <w:rsid w:val="00CC2C84"/>
    <w:rsid w:val="00CC2D54"/>
    <w:rsid w:val="00CC4AB0"/>
    <w:rsid w:val="00CC4E2B"/>
    <w:rsid w:val="00CC5535"/>
    <w:rsid w:val="00CC6440"/>
    <w:rsid w:val="00CC68D9"/>
    <w:rsid w:val="00CC6BC8"/>
    <w:rsid w:val="00CC705E"/>
    <w:rsid w:val="00CC79CA"/>
    <w:rsid w:val="00CC7CD2"/>
    <w:rsid w:val="00CC7E98"/>
    <w:rsid w:val="00CC7F69"/>
    <w:rsid w:val="00CD0129"/>
    <w:rsid w:val="00CD07F1"/>
    <w:rsid w:val="00CD0D8A"/>
    <w:rsid w:val="00CD0E49"/>
    <w:rsid w:val="00CD1984"/>
    <w:rsid w:val="00CD1A27"/>
    <w:rsid w:val="00CD2370"/>
    <w:rsid w:val="00CD242D"/>
    <w:rsid w:val="00CD2730"/>
    <w:rsid w:val="00CD30D4"/>
    <w:rsid w:val="00CD34AA"/>
    <w:rsid w:val="00CD391A"/>
    <w:rsid w:val="00CD42BF"/>
    <w:rsid w:val="00CD42F4"/>
    <w:rsid w:val="00CD482B"/>
    <w:rsid w:val="00CD49D6"/>
    <w:rsid w:val="00CD536E"/>
    <w:rsid w:val="00CD5401"/>
    <w:rsid w:val="00CD55F0"/>
    <w:rsid w:val="00CD57E7"/>
    <w:rsid w:val="00CD58B5"/>
    <w:rsid w:val="00CD63E1"/>
    <w:rsid w:val="00CD6785"/>
    <w:rsid w:val="00CD6915"/>
    <w:rsid w:val="00CD7A68"/>
    <w:rsid w:val="00CE0015"/>
    <w:rsid w:val="00CE0F8A"/>
    <w:rsid w:val="00CE185A"/>
    <w:rsid w:val="00CE1BC6"/>
    <w:rsid w:val="00CE223B"/>
    <w:rsid w:val="00CE23D4"/>
    <w:rsid w:val="00CE2A44"/>
    <w:rsid w:val="00CE374D"/>
    <w:rsid w:val="00CE3A62"/>
    <w:rsid w:val="00CE4A54"/>
    <w:rsid w:val="00CE4E6D"/>
    <w:rsid w:val="00CE5CC5"/>
    <w:rsid w:val="00CE5E82"/>
    <w:rsid w:val="00CE6798"/>
    <w:rsid w:val="00CE6C29"/>
    <w:rsid w:val="00CE6FAD"/>
    <w:rsid w:val="00CE7852"/>
    <w:rsid w:val="00CE7B69"/>
    <w:rsid w:val="00CF067E"/>
    <w:rsid w:val="00CF0712"/>
    <w:rsid w:val="00CF08B7"/>
    <w:rsid w:val="00CF0AAE"/>
    <w:rsid w:val="00CF0FB3"/>
    <w:rsid w:val="00CF1738"/>
    <w:rsid w:val="00CF1AFA"/>
    <w:rsid w:val="00CF1BF3"/>
    <w:rsid w:val="00CF1D32"/>
    <w:rsid w:val="00CF1DD7"/>
    <w:rsid w:val="00CF2934"/>
    <w:rsid w:val="00CF4644"/>
    <w:rsid w:val="00CF494A"/>
    <w:rsid w:val="00CF5038"/>
    <w:rsid w:val="00CF514F"/>
    <w:rsid w:val="00CF5C01"/>
    <w:rsid w:val="00CF5DFA"/>
    <w:rsid w:val="00CF6102"/>
    <w:rsid w:val="00CF622A"/>
    <w:rsid w:val="00CF6C94"/>
    <w:rsid w:val="00CF6CE6"/>
    <w:rsid w:val="00CF705B"/>
    <w:rsid w:val="00CF7412"/>
    <w:rsid w:val="00CF7842"/>
    <w:rsid w:val="00CF7B10"/>
    <w:rsid w:val="00CF7EEB"/>
    <w:rsid w:val="00CF7FE1"/>
    <w:rsid w:val="00D00253"/>
    <w:rsid w:val="00D0040E"/>
    <w:rsid w:val="00D00883"/>
    <w:rsid w:val="00D008C7"/>
    <w:rsid w:val="00D01FE5"/>
    <w:rsid w:val="00D02549"/>
    <w:rsid w:val="00D029A1"/>
    <w:rsid w:val="00D02DFA"/>
    <w:rsid w:val="00D031DE"/>
    <w:rsid w:val="00D03782"/>
    <w:rsid w:val="00D046A6"/>
    <w:rsid w:val="00D04B72"/>
    <w:rsid w:val="00D04B9B"/>
    <w:rsid w:val="00D052C1"/>
    <w:rsid w:val="00D065D1"/>
    <w:rsid w:val="00D066CA"/>
    <w:rsid w:val="00D0698C"/>
    <w:rsid w:val="00D06C2F"/>
    <w:rsid w:val="00D06D12"/>
    <w:rsid w:val="00D06FF4"/>
    <w:rsid w:val="00D0707F"/>
    <w:rsid w:val="00D07236"/>
    <w:rsid w:val="00D1025D"/>
    <w:rsid w:val="00D104AF"/>
    <w:rsid w:val="00D10CCF"/>
    <w:rsid w:val="00D10DD9"/>
    <w:rsid w:val="00D10E81"/>
    <w:rsid w:val="00D115EA"/>
    <w:rsid w:val="00D115FA"/>
    <w:rsid w:val="00D11A04"/>
    <w:rsid w:val="00D11B5E"/>
    <w:rsid w:val="00D11C0F"/>
    <w:rsid w:val="00D11FAA"/>
    <w:rsid w:val="00D1235E"/>
    <w:rsid w:val="00D124BD"/>
    <w:rsid w:val="00D12959"/>
    <w:rsid w:val="00D13A45"/>
    <w:rsid w:val="00D13BAB"/>
    <w:rsid w:val="00D14442"/>
    <w:rsid w:val="00D1481F"/>
    <w:rsid w:val="00D14EA8"/>
    <w:rsid w:val="00D15155"/>
    <w:rsid w:val="00D15AE8"/>
    <w:rsid w:val="00D16120"/>
    <w:rsid w:val="00D16236"/>
    <w:rsid w:val="00D166BB"/>
    <w:rsid w:val="00D167A2"/>
    <w:rsid w:val="00D16857"/>
    <w:rsid w:val="00D16892"/>
    <w:rsid w:val="00D16A8A"/>
    <w:rsid w:val="00D17008"/>
    <w:rsid w:val="00D175AC"/>
    <w:rsid w:val="00D17BA3"/>
    <w:rsid w:val="00D17D9E"/>
    <w:rsid w:val="00D21F16"/>
    <w:rsid w:val="00D226F2"/>
    <w:rsid w:val="00D23686"/>
    <w:rsid w:val="00D23693"/>
    <w:rsid w:val="00D23C61"/>
    <w:rsid w:val="00D23DF6"/>
    <w:rsid w:val="00D243FD"/>
    <w:rsid w:val="00D2547A"/>
    <w:rsid w:val="00D25751"/>
    <w:rsid w:val="00D26245"/>
    <w:rsid w:val="00D267C8"/>
    <w:rsid w:val="00D26E8D"/>
    <w:rsid w:val="00D2703C"/>
    <w:rsid w:val="00D27573"/>
    <w:rsid w:val="00D2788A"/>
    <w:rsid w:val="00D27943"/>
    <w:rsid w:val="00D27AFF"/>
    <w:rsid w:val="00D301C8"/>
    <w:rsid w:val="00D31153"/>
    <w:rsid w:val="00D311D7"/>
    <w:rsid w:val="00D31A2B"/>
    <w:rsid w:val="00D31A38"/>
    <w:rsid w:val="00D320B5"/>
    <w:rsid w:val="00D328B8"/>
    <w:rsid w:val="00D32F23"/>
    <w:rsid w:val="00D33F1F"/>
    <w:rsid w:val="00D34450"/>
    <w:rsid w:val="00D34EBA"/>
    <w:rsid w:val="00D355AB"/>
    <w:rsid w:val="00D36571"/>
    <w:rsid w:val="00D36805"/>
    <w:rsid w:val="00D36BAB"/>
    <w:rsid w:val="00D3786D"/>
    <w:rsid w:val="00D37DE0"/>
    <w:rsid w:val="00D37E97"/>
    <w:rsid w:val="00D37F20"/>
    <w:rsid w:val="00D4045B"/>
    <w:rsid w:val="00D404EE"/>
    <w:rsid w:val="00D412C8"/>
    <w:rsid w:val="00D4168A"/>
    <w:rsid w:val="00D41785"/>
    <w:rsid w:val="00D41B3A"/>
    <w:rsid w:val="00D427A2"/>
    <w:rsid w:val="00D430BC"/>
    <w:rsid w:val="00D4371A"/>
    <w:rsid w:val="00D43FE7"/>
    <w:rsid w:val="00D440E8"/>
    <w:rsid w:val="00D450DB"/>
    <w:rsid w:val="00D4546F"/>
    <w:rsid w:val="00D45A8C"/>
    <w:rsid w:val="00D46634"/>
    <w:rsid w:val="00D46BC4"/>
    <w:rsid w:val="00D46BF0"/>
    <w:rsid w:val="00D475A1"/>
    <w:rsid w:val="00D503CF"/>
    <w:rsid w:val="00D5074C"/>
    <w:rsid w:val="00D514FE"/>
    <w:rsid w:val="00D51A78"/>
    <w:rsid w:val="00D52D42"/>
    <w:rsid w:val="00D52E2E"/>
    <w:rsid w:val="00D531A2"/>
    <w:rsid w:val="00D5327E"/>
    <w:rsid w:val="00D532DD"/>
    <w:rsid w:val="00D53543"/>
    <w:rsid w:val="00D53C3F"/>
    <w:rsid w:val="00D53E19"/>
    <w:rsid w:val="00D54275"/>
    <w:rsid w:val="00D54BDA"/>
    <w:rsid w:val="00D567F4"/>
    <w:rsid w:val="00D567FF"/>
    <w:rsid w:val="00D5685F"/>
    <w:rsid w:val="00D56933"/>
    <w:rsid w:val="00D57518"/>
    <w:rsid w:val="00D57D41"/>
    <w:rsid w:val="00D6033A"/>
    <w:rsid w:val="00D6057A"/>
    <w:rsid w:val="00D60F0C"/>
    <w:rsid w:val="00D61638"/>
    <w:rsid w:val="00D62B23"/>
    <w:rsid w:val="00D6303C"/>
    <w:rsid w:val="00D631B3"/>
    <w:rsid w:val="00D633D1"/>
    <w:rsid w:val="00D63AFB"/>
    <w:rsid w:val="00D63BFB"/>
    <w:rsid w:val="00D644A4"/>
    <w:rsid w:val="00D64F17"/>
    <w:rsid w:val="00D6595D"/>
    <w:rsid w:val="00D6596F"/>
    <w:rsid w:val="00D65D71"/>
    <w:rsid w:val="00D65D75"/>
    <w:rsid w:val="00D6645A"/>
    <w:rsid w:val="00D66603"/>
    <w:rsid w:val="00D66652"/>
    <w:rsid w:val="00D66DE4"/>
    <w:rsid w:val="00D66FB0"/>
    <w:rsid w:val="00D671E4"/>
    <w:rsid w:val="00D67438"/>
    <w:rsid w:val="00D67CDB"/>
    <w:rsid w:val="00D67E1D"/>
    <w:rsid w:val="00D702D3"/>
    <w:rsid w:val="00D712FC"/>
    <w:rsid w:val="00D71698"/>
    <w:rsid w:val="00D72047"/>
    <w:rsid w:val="00D72962"/>
    <w:rsid w:val="00D729BA"/>
    <w:rsid w:val="00D73156"/>
    <w:rsid w:val="00D738AF"/>
    <w:rsid w:val="00D73EA0"/>
    <w:rsid w:val="00D73ED2"/>
    <w:rsid w:val="00D73F0B"/>
    <w:rsid w:val="00D73F22"/>
    <w:rsid w:val="00D744F8"/>
    <w:rsid w:val="00D74BDE"/>
    <w:rsid w:val="00D75C0C"/>
    <w:rsid w:val="00D75C97"/>
    <w:rsid w:val="00D763B1"/>
    <w:rsid w:val="00D80500"/>
    <w:rsid w:val="00D80BBB"/>
    <w:rsid w:val="00D818C9"/>
    <w:rsid w:val="00D81EA5"/>
    <w:rsid w:val="00D820AB"/>
    <w:rsid w:val="00D824CD"/>
    <w:rsid w:val="00D824E4"/>
    <w:rsid w:val="00D82557"/>
    <w:rsid w:val="00D82DBC"/>
    <w:rsid w:val="00D83669"/>
    <w:rsid w:val="00D8369E"/>
    <w:rsid w:val="00D83968"/>
    <w:rsid w:val="00D83FF2"/>
    <w:rsid w:val="00D852EE"/>
    <w:rsid w:val="00D853E2"/>
    <w:rsid w:val="00D85BD4"/>
    <w:rsid w:val="00D8604F"/>
    <w:rsid w:val="00D86168"/>
    <w:rsid w:val="00D86401"/>
    <w:rsid w:val="00D86519"/>
    <w:rsid w:val="00D87188"/>
    <w:rsid w:val="00D871C7"/>
    <w:rsid w:val="00D8772B"/>
    <w:rsid w:val="00D9007F"/>
    <w:rsid w:val="00D914E8"/>
    <w:rsid w:val="00D9160A"/>
    <w:rsid w:val="00D916B8"/>
    <w:rsid w:val="00D916EE"/>
    <w:rsid w:val="00D91727"/>
    <w:rsid w:val="00D91AB3"/>
    <w:rsid w:val="00D91F97"/>
    <w:rsid w:val="00D9250C"/>
    <w:rsid w:val="00D92FC1"/>
    <w:rsid w:val="00D93583"/>
    <w:rsid w:val="00D94623"/>
    <w:rsid w:val="00D94FA9"/>
    <w:rsid w:val="00D9545D"/>
    <w:rsid w:val="00D95681"/>
    <w:rsid w:val="00D9570E"/>
    <w:rsid w:val="00D95A8B"/>
    <w:rsid w:val="00D95E02"/>
    <w:rsid w:val="00D96A33"/>
    <w:rsid w:val="00D96A35"/>
    <w:rsid w:val="00D96C9C"/>
    <w:rsid w:val="00D972C1"/>
    <w:rsid w:val="00D976F6"/>
    <w:rsid w:val="00DA0807"/>
    <w:rsid w:val="00DA105B"/>
    <w:rsid w:val="00DA1792"/>
    <w:rsid w:val="00DA1F3E"/>
    <w:rsid w:val="00DA22B6"/>
    <w:rsid w:val="00DA22E0"/>
    <w:rsid w:val="00DA276C"/>
    <w:rsid w:val="00DA2B74"/>
    <w:rsid w:val="00DA344B"/>
    <w:rsid w:val="00DA4894"/>
    <w:rsid w:val="00DA48A9"/>
    <w:rsid w:val="00DA4B4B"/>
    <w:rsid w:val="00DA619A"/>
    <w:rsid w:val="00DA6230"/>
    <w:rsid w:val="00DA62CD"/>
    <w:rsid w:val="00DA6BA9"/>
    <w:rsid w:val="00DA6F36"/>
    <w:rsid w:val="00DA720C"/>
    <w:rsid w:val="00DB011F"/>
    <w:rsid w:val="00DB050C"/>
    <w:rsid w:val="00DB074F"/>
    <w:rsid w:val="00DB15A8"/>
    <w:rsid w:val="00DB172E"/>
    <w:rsid w:val="00DB19BA"/>
    <w:rsid w:val="00DB1FA9"/>
    <w:rsid w:val="00DB220F"/>
    <w:rsid w:val="00DB29F8"/>
    <w:rsid w:val="00DB3CA4"/>
    <w:rsid w:val="00DB4421"/>
    <w:rsid w:val="00DB4530"/>
    <w:rsid w:val="00DB470D"/>
    <w:rsid w:val="00DB4C04"/>
    <w:rsid w:val="00DB518A"/>
    <w:rsid w:val="00DB56C0"/>
    <w:rsid w:val="00DB596A"/>
    <w:rsid w:val="00DB5EC2"/>
    <w:rsid w:val="00DB6F65"/>
    <w:rsid w:val="00DB731A"/>
    <w:rsid w:val="00DC024C"/>
    <w:rsid w:val="00DC03B8"/>
    <w:rsid w:val="00DC0410"/>
    <w:rsid w:val="00DC07CD"/>
    <w:rsid w:val="00DC0A2A"/>
    <w:rsid w:val="00DC1327"/>
    <w:rsid w:val="00DC1502"/>
    <w:rsid w:val="00DC1D56"/>
    <w:rsid w:val="00DC1D95"/>
    <w:rsid w:val="00DC295A"/>
    <w:rsid w:val="00DC30AF"/>
    <w:rsid w:val="00DC31C3"/>
    <w:rsid w:val="00DC338D"/>
    <w:rsid w:val="00DC3444"/>
    <w:rsid w:val="00DC36C4"/>
    <w:rsid w:val="00DC42BE"/>
    <w:rsid w:val="00DC459A"/>
    <w:rsid w:val="00DC45AC"/>
    <w:rsid w:val="00DC52E0"/>
    <w:rsid w:val="00DC5354"/>
    <w:rsid w:val="00DC5527"/>
    <w:rsid w:val="00DC5CC8"/>
    <w:rsid w:val="00DC5E3A"/>
    <w:rsid w:val="00DC6183"/>
    <w:rsid w:val="00DC61D4"/>
    <w:rsid w:val="00DC6535"/>
    <w:rsid w:val="00DC6552"/>
    <w:rsid w:val="00DC657B"/>
    <w:rsid w:val="00DC6587"/>
    <w:rsid w:val="00DC6BDC"/>
    <w:rsid w:val="00DC6D7E"/>
    <w:rsid w:val="00DC72A9"/>
    <w:rsid w:val="00DC7EB3"/>
    <w:rsid w:val="00DC7EBA"/>
    <w:rsid w:val="00DC7F1B"/>
    <w:rsid w:val="00DD11B9"/>
    <w:rsid w:val="00DD120B"/>
    <w:rsid w:val="00DD144E"/>
    <w:rsid w:val="00DD15C3"/>
    <w:rsid w:val="00DD1817"/>
    <w:rsid w:val="00DD1B75"/>
    <w:rsid w:val="00DD22EA"/>
    <w:rsid w:val="00DD2E69"/>
    <w:rsid w:val="00DD3880"/>
    <w:rsid w:val="00DD4086"/>
    <w:rsid w:val="00DD464A"/>
    <w:rsid w:val="00DD5BE0"/>
    <w:rsid w:val="00DD62D5"/>
    <w:rsid w:val="00DD6C5E"/>
    <w:rsid w:val="00DD6D61"/>
    <w:rsid w:val="00DD746A"/>
    <w:rsid w:val="00DD7BEF"/>
    <w:rsid w:val="00DD7CE5"/>
    <w:rsid w:val="00DD7D07"/>
    <w:rsid w:val="00DD7D41"/>
    <w:rsid w:val="00DE016B"/>
    <w:rsid w:val="00DE03EE"/>
    <w:rsid w:val="00DE0964"/>
    <w:rsid w:val="00DE0A5D"/>
    <w:rsid w:val="00DE0DF9"/>
    <w:rsid w:val="00DE18D6"/>
    <w:rsid w:val="00DE1E17"/>
    <w:rsid w:val="00DE2380"/>
    <w:rsid w:val="00DE25AC"/>
    <w:rsid w:val="00DE3315"/>
    <w:rsid w:val="00DE3D44"/>
    <w:rsid w:val="00DE3F22"/>
    <w:rsid w:val="00DE3F98"/>
    <w:rsid w:val="00DE43CD"/>
    <w:rsid w:val="00DE4552"/>
    <w:rsid w:val="00DE48C0"/>
    <w:rsid w:val="00DE4B4A"/>
    <w:rsid w:val="00DE52AF"/>
    <w:rsid w:val="00DE5D17"/>
    <w:rsid w:val="00DE641B"/>
    <w:rsid w:val="00DE76B5"/>
    <w:rsid w:val="00DE78EC"/>
    <w:rsid w:val="00DE7BA6"/>
    <w:rsid w:val="00DE7D21"/>
    <w:rsid w:val="00DE7FBB"/>
    <w:rsid w:val="00DF056A"/>
    <w:rsid w:val="00DF1061"/>
    <w:rsid w:val="00DF140B"/>
    <w:rsid w:val="00DF173E"/>
    <w:rsid w:val="00DF19E7"/>
    <w:rsid w:val="00DF1B12"/>
    <w:rsid w:val="00DF1F05"/>
    <w:rsid w:val="00DF2860"/>
    <w:rsid w:val="00DF2A2C"/>
    <w:rsid w:val="00DF2D14"/>
    <w:rsid w:val="00DF3355"/>
    <w:rsid w:val="00DF3367"/>
    <w:rsid w:val="00DF33A3"/>
    <w:rsid w:val="00DF3E6E"/>
    <w:rsid w:val="00DF4A96"/>
    <w:rsid w:val="00DF5194"/>
    <w:rsid w:val="00DF62AF"/>
    <w:rsid w:val="00DF7417"/>
    <w:rsid w:val="00DF7E65"/>
    <w:rsid w:val="00DF7FE8"/>
    <w:rsid w:val="00E000C9"/>
    <w:rsid w:val="00E004AA"/>
    <w:rsid w:val="00E00658"/>
    <w:rsid w:val="00E00774"/>
    <w:rsid w:val="00E0099F"/>
    <w:rsid w:val="00E00A62"/>
    <w:rsid w:val="00E00E13"/>
    <w:rsid w:val="00E00E3B"/>
    <w:rsid w:val="00E00F23"/>
    <w:rsid w:val="00E01322"/>
    <w:rsid w:val="00E01724"/>
    <w:rsid w:val="00E025D3"/>
    <w:rsid w:val="00E037AB"/>
    <w:rsid w:val="00E03FD1"/>
    <w:rsid w:val="00E04105"/>
    <w:rsid w:val="00E041F1"/>
    <w:rsid w:val="00E04238"/>
    <w:rsid w:val="00E04396"/>
    <w:rsid w:val="00E04ABB"/>
    <w:rsid w:val="00E05491"/>
    <w:rsid w:val="00E05C7C"/>
    <w:rsid w:val="00E05D32"/>
    <w:rsid w:val="00E05DC6"/>
    <w:rsid w:val="00E061F5"/>
    <w:rsid w:val="00E06A22"/>
    <w:rsid w:val="00E06AEB"/>
    <w:rsid w:val="00E06BC4"/>
    <w:rsid w:val="00E06EC2"/>
    <w:rsid w:val="00E0736A"/>
    <w:rsid w:val="00E07E67"/>
    <w:rsid w:val="00E07F9A"/>
    <w:rsid w:val="00E1005D"/>
    <w:rsid w:val="00E10180"/>
    <w:rsid w:val="00E10F44"/>
    <w:rsid w:val="00E10F50"/>
    <w:rsid w:val="00E10F5D"/>
    <w:rsid w:val="00E10FF6"/>
    <w:rsid w:val="00E11A38"/>
    <w:rsid w:val="00E11B19"/>
    <w:rsid w:val="00E12110"/>
    <w:rsid w:val="00E12144"/>
    <w:rsid w:val="00E1290B"/>
    <w:rsid w:val="00E136EC"/>
    <w:rsid w:val="00E13BEB"/>
    <w:rsid w:val="00E142AA"/>
    <w:rsid w:val="00E145C6"/>
    <w:rsid w:val="00E148EF"/>
    <w:rsid w:val="00E15719"/>
    <w:rsid w:val="00E15F90"/>
    <w:rsid w:val="00E16001"/>
    <w:rsid w:val="00E1619C"/>
    <w:rsid w:val="00E16326"/>
    <w:rsid w:val="00E16E33"/>
    <w:rsid w:val="00E1756F"/>
    <w:rsid w:val="00E1788D"/>
    <w:rsid w:val="00E17B1D"/>
    <w:rsid w:val="00E20083"/>
    <w:rsid w:val="00E20720"/>
    <w:rsid w:val="00E20770"/>
    <w:rsid w:val="00E2082D"/>
    <w:rsid w:val="00E21255"/>
    <w:rsid w:val="00E21A11"/>
    <w:rsid w:val="00E21C83"/>
    <w:rsid w:val="00E21F4E"/>
    <w:rsid w:val="00E222F8"/>
    <w:rsid w:val="00E22330"/>
    <w:rsid w:val="00E22AC7"/>
    <w:rsid w:val="00E23AE4"/>
    <w:rsid w:val="00E246E0"/>
    <w:rsid w:val="00E24A1E"/>
    <w:rsid w:val="00E24F71"/>
    <w:rsid w:val="00E25257"/>
    <w:rsid w:val="00E2532A"/>
    <w:rsid w:val="00E25437"/>
    <w:rsid w:val="00E26708"/>
    <w:rsid w:val="00E26A8B"/>
    <w:rsid w:val="00E27F7F"/>
    <w:rsid w:val="00E30184"/>
    <w:rsid w:val="00E30548"/>
    <w:rsid w:val="00E306DA"/>
    <w:rsid w:val="00E3078D"/>
    <w:rsid w:val="00E30CD6"/>
    <w:rsid w:val="00E30F21"/>
    <w:rsid w:val="00E31615"/>
    <w:rsid w:val="00E3167C"/>
    <w:rsid w:val="00E31FA3"/>
    <w:rsid w:val="00E32C50"/>
    <w:rsid w:val="00E32E11"/>
    <w:rsid w:val="00E33A14"/>
    <w:rsid w:val="00E33CF0"/>
    <w:rsid w:val="00E34227"/>
    <w:rsid w:val="00E34545"/>
    <w:rsid w:val="00E346DE"/>
    <w:rsid w:val="00E3482D"/>
    <w:rsid w:val="00E34960"/>
    <w:rsid w:val="00E35AC0"/>
    <w:rsid w:val="00E35D8F"/>
    <w:rsid w:val="00E362C2"/>
    <w:rsid w:val="00E36618"/>
    <w:rsid w:val="00E36823"/>
    <w:rsid w:val="00E36840"/>
    <w:rsid w:val="00E37BBC"/>
    <w:rsid w:val="00E37C48"/>
    <w:rsid w:val="00E37C80"/>
    <w:rsid w:val="00E40341"/>
    <w:rsid w:val="00E40537"/>
    <w:rsid w:val="00E407B6"/>
    <w:rsid w:val="00E4103E"/>
    <w:rsid w:val="00E411AF"/>
    <w:rsid w:val="00E4145F"/>
    <w:rsid w:val="00E416D0"/>
    <w:rsid w:val="00E417C3"/>
    <w:rsid w:val="00E420BD"/>
    <w:rsid w:val="00E423BE"/>
    <w:rsid w:val="00E42916"/>
    <w:rsid w:val="00E42C5D"/>
    <w:rsid w:val="00E42CD9"/>
    <w:rsid w:val="00E42D1A"/>
    <w:rsid w:val="00E43373"/>
    <w:rsid w:val="00E444D6"/>
    <w:rsid w:val="00E4455F"/>
    <w:rsid w:val="00E44875"/>
    <w:rsid w:val="00E44A73"/>
    <w:rsid w:val="00E44DE0"/>
    <w:rsid w:val="00E4649A"/>
    <w:rsid w:val="00E46A10"/>
    <w:rsid w:val="00E47028"/>
    <w:rsid w:val="00E4715E"/>
    <w:rsid w:val="00E47399"/>
    <w:rsid w:val="00E473DE"/>
    <w:rsid w:val="00E479C4"/>
    <w:rsid w:val="00E47E93"/>
    <w:rsid w:val="00E505CE"/>
    <w:rsid w:val="00E506F2"/>
    <w:rsid w:val="00E50E35"/>
    <w:rsid w:val="00E51880"/>
    <w:rsid w:val="00E5198A"/>
    <w:rsid w:val="00E5206B"/>
    <w:rsid w:val="00E520A0"/>
    <w:rsid w:val="00E52343"/>
    <w:rsid w:val="00E529C6"/>
    <w:rsid w:val="00E52DA7"/>
    <w:rsid w:val="00E53359"/>
    <w:rsid w:val="00E53505"/>
    <w:rsid w:val="00E55D90"/>
    <w:rsid w:val="00E56B5B"/>
    <w:rsid w:val="00E56C69"/>
    <w:rsid w:val="00E56CEE"/>
    <w:rsid w:val="00E57532"/>
    <w:rsid w:val="00E57595"/>
    <w:rsid w:val="00E5764D"/>
    <w:rsid w:val="00E5770F"/>
    <w:rsid w:val="00E606A7"/>
    <w:rsid w:val="00E606DC"/>
    <w:rsid w:val="00E6089B"/>
    <w:rsid w:val="00E60DDC"/>
    <w:rsid w:val="00E6106F"/>
    <w:rsid w:val="00E61142"/>
    <w:rsid w:val="00E6180F"/>
    <w:rsid w:val="00E61AAF"/>
    <w:rsid w:val="00E61B8B"/>
    <w:rsid w:val="00E61C1C"/>
    <w:rsid w:val="00E62684"/>
    <w:rsid w:val="00E62708"/>
    <w:rsid w:val="00E627C2"/>
    <w:rsid w:val="00E63DA4"/>
    <w:rsid w:val="00E641F8"/>
    <w:rsid w:val="00E6513B"/>
    <w:rsid w:val="00E65A93"/>
    <w:rsid w:val="00E660AC"/>
    <w:rsid w:val="00E67386"/>
    <w:rsid w:val="00E679F8"/>
    <w:rsid w:val="00E7059A"/>
    <w:rsid w:val="00E70715"/>
    <w:rsid w:val="00E71840"/>
    <w:rsid w:val="00E723FA"/>
    <w:rsid w:val="00E727C5"/>
    <w:rsid w:val="00E7282E"/>
    <w:rsid w:val="00E72D04"/>
    <w:rsid w:val="00E73A30"/>
    <w:rsid w:val="00E74085"/>
    <w:rsid w:val="00E740B4"/>
    <w:rsid w:val="00E7440C"/>
    <w:rsid w:val="00E74904"/>
    <w:rsid w:val="00E74A49"/>
    <w:rsid w:val="00E751F3"/>
    <w:rsid w:val="00E75727"/>
    <w:rsid w:val="00E757B8"/>
    <w:rsid w:val="00E75A39"/>
    <w:rsid w:val="00E75D5F"/>
    <w:rsid w:val="00E75E04"/>
    <w:rsid w:val="00E7618E"/>
    <w:rsid w:val="00E76918"/>
    <w:rsid w:val="00E76C19"/>
    <w:rsid w:val="00E76D71"/>
    <w:rsid w:val="00E77813"/>
    <w:rsid w:val="00E77BFA"/>
    <w:rsid w:val="00E80E61"/>
    <w:rsid w:val="00E81302"/>
    <w:rsid w:val="00E8182C"/>
    <w:rsid w:val="00E81AAB"/>
    <w:rsid w:val="00E81E56"/>
    <w:rsid w:val="00E820BE"/>
    <w:rsid w:val="00E828D6"/>
    <w:rsid w:val="00E82AB3"/>
    <w:rsid w:val="00E82D3E"/>
    <w:rsid w:val="00E831E4"/>
    <w:rsid w:val="00E836C6"/>
    <w:rsid w:val="00E837F8"/>
    <w:rsid w:val="00E837FE"/>
    <w:rsid w:val="00E839D6"/>
    <w:rsid w:val="00E84237"/>
    <w:rsid w:val="00E84759"/>
    <w:rsid w:val="00E84C60"/>
    <w:rsid w:val="00E84FFE"/>
    <w:rsid w:val="00E850A3"/>
    <w:rsid w:val="00E850E5"/>
    <w:rsid w:val="00E85E67"/>
    <w:rsid w:val="00E86218"/>
    <w:rsid w:val="00E86608"/>
    <w:rsid w:val="00E8725A"/>
    <w:rsid w:val="00E87B7D"/>
    <w:rsid w:val="00E87C75"/>
    <w:rsid w:val="00E87EFC"/>
    <w:rsid w:val="00E909E9"/>
    <w:rsid w:val="00E9139E"/>
    <w:rsid w:val="00E913B3"/>
    <w:rsid w:val="00E91422"/>
    <w:rsid w:val="00E91EB8"/>
    <w:rsid w:val="00E92B97"/>
    <w:rsid w:val="00E93183"/>
    <w:rsid w:val="00E93913"/>
    <w:rsid w:val="00E93CC0"/>
    <w:rsid w:val="00E93CFA"/>
    <w:rsid w:val="00E93D98"/>
    <w:rsid w:val="00E93F0D"/>
    <w:rsid w:val="00E9410E"/>
    <w:rsid w:val="00E946C5"/>
    <w:rsid w:val="00E9493C"/>
    <w:rsid w:val="00E94CD7"/>
    <w:rsid w:val="00E951FB"/>
    <w:rsid w:val="00E952D6"/>
    <w:rsid w:val="00E95602"/>
    <w:rsid w:val="00E959BF"/>
    <w:rsid w:val="00E95F38"/>
    <w:rsid w:val="00E962B1"/>
    <w:rsid w:val="00E96F65"/>
    <w:rsid w:val="00E9738C"/>
    <w:rsid w:val="00E9772C"/>
    <w:rsid w:val="00EA00C0"/>
    <w:rsid w:val="00EA06FB"/>
    <w:rsid w:val="00EA0CC4"/>
    <w:rsid w:val="00EA21EA"/>
    <w:rsid w:val="00EA22AA"/>
    <w:rsid w:val="00EA23D1"/>
    <w:rsid w:val="00EA2EE9"/>
    <w:rsid w:val="00EA40EB"/>
    <w:rsid w:val="00EA41AB"/>
    <w:rsid w:val="00EA4364"/>
    <w:rsid w:val="00EA45A2"/>
    <w:rsid w:val="00EA5278"/>
    <w:rsid w:val="00EA53D2"/>
    <w:rsid w:val="00EA5513"/>
    <w:rsid w:val="00EA6572"/>
    <w:rsid w:val="00EA662B"/>
    <w:rsid w:val="00EA6941"/>
    <w:rsid w:val="00EA6E98"/>
    <w:rsid w:val="00EA6EB6"/>
    <w:rsid w:val="00EA78B6"/>
    <w:rsid w:val="00EB03B4"/>
    <w:rsid w:val="00EB048F"/>
    <w:rsid w:val="00EB06FC"/>
    <w:rsid w:val="00EB0C42"/>
    <w:rsid w:val="00EB0F5E"/>
    <w:rsid w:val="00EB171F"/>
    <w:rsid w:val="00EB1B2E"/>
    <w:rsid w:val="00EB1C0E"/>
    <w:rsid w:val="00EB1C48"/>
    <w:rsid w:val="00EB241A"/>
    <w:rsid w:val="00EB286C"/>
    <w:rsid w:val="00EB2AAD"/>
    <w:rsid w:val="00EB2AEE"/>
    <w:rsid w:val="00EB2D69"/>
    <w:rsid w:val="00EB2DA5"/>
    <w:rsid w:val="00EB2DB3"/>
    <w:rsid w:val="00EB2E5D"/>
    <w:rsid w:val="00EB2FA5"/>
    <w:rsid w:val="00EB389D"/>
    <w:rsid w:val="00EB44FD"/>
    <w:rsid w:val="00EB4509"/>
    <w:rsid w:val="00EB4FBE"/>
    <w:rsid w:val="00EB52ED"/>
    <w:rsid w:val="00EB5725"/>
    <w:rsid w:val="00EB579E"/>
    <w:rsid w:val="00EB58CC"/>
    <w:rsid w:val="00EB64C4"/>
    <w:rsid w:val="00EB6701"/>
    <w:rsid w:val="00EB6C3E"/>
    <w:rsid w:val="00EB70D2"/>
    <w:rsid w:val="00EB7494"/>
    <w:rsid w:val="00EB75CF"/>
    <w:rsid w:val="00EB79F1"/>
    <w:rsid w:val="00EB7ED1"/>
    <w:rsid w:val="00EC0315"/>
    <w:rsid w:val="00EC0DEA"/>
    <w:rsid w:val="00EC1A8C"/>
    <w:rsid w:val="00EC1E2D"/>
    <w:rsid w:val="00EC1E59"/>
    <w:rsid w:val="00EC215B"/>
    <w:rsid w:val="00EC25F7"/>
    <w:rsid w:val="00EC2A61"/>
    <w:rsid w:val="00EC2EC6"/>
    <w:rsid w:val="00EC4025"/>
    <w:rsid w:val="00EC4156"/>
    <w:rsid w:val="00EC41FC"/>
    <w:rsid w:val="00EC4380"/>
    <w:rsid w:val="00EC4F19"/>
    <w:rsid w:val="00EC5B0C"/>
    <w:rsid w:val="00EC6452"/>
    <w:rsid w:val="00EC664D"/>
    <w:rsid w:val="00EC68AC"/>
    <w:rsid w:val="00EC77D6"/>
    <w:rsid w:val="00EC7A6E"/>
    <w:rsid w:val="00ED010E"/>
    <w:rsid w:val="00ED0178"/>
    <w:rsid w:val="00ED0363"/>
    <w:rsid w:val="00ED0536"/>
    <w:rsid w:val="00ED1461"/>
    <w:rsid w:val="00ED14F0"/>
    <w:rsid w:val="00ED1889"/>
    <w:rsid w:val="00ED1FC2"/>
    <w:rsid w:val="00ED25E1"/>
    <w:rsid w:val="00ED310D"/>
    <w:rsid w:val="00ED346A"/>
    <w:rsid w:val="00ED35AA"/>
    <w:rsid w:val="00ED3790"/>
    <w:rsid w:val="00ED39B2"/>
    <w:rsid w:val="00ED39F1"/>
    <w:rsid w:val="00ED3CD8"/>
    <w:rsid w:val="00ED40FA"/>
    <w:rsid w:val="00ED42BD"/>
    <w:rsid w:val="00ED459E"/>
    <w:rsid w:val="00ED4CCA"/>
    <w:rsid w:val="00ED519C"/>
    <w:rsid w:val="00ED5797"/>
    <w:rsid w:val="00ED5E6E"/>
    <w:rsid w:val="00ED62BF"/>
    <w:rsid w:val="00ED66F9"/>
    <w:rsid w:val="00ED7293"/>
    <w:rsid w:val="00ED75FA"/>
    <w:rsid w:val="00ED7945"/>
    <w:rsid w:val="00ED79BD"/>
    <w:rsid w:val="00EE0411"/>
    <w:rsid w:val="00EE0853"/>
    <w:rsid w:val="00EE0971"/>
    <w:rsid w:val="00EE0A08"/>
    <w:rsid w:val="00EE0FB8"/>
    <w:rsid w:val="00EE1DB2"/>
    <w:rsid w:val="00EE1DF6"/>
    <w:rsid w:val="00EE2770"/>
    <w:rsid w:val="00EE2A12"/>
    <w:rsid w:val="00EE2C06"/>
    <w:rsid w:val="00EE354F"/>
    <w:rsid w:val="00EE3CDE"/>
    <w:rsid w:val="00EE4F4E"/>
    <w:rsid w:val="00EE504C"/>
    <w:rsid w:val="00EE52C3"/>
    <w:rsid w:val="00EE6D4D"/>
    <w:rsid w:val="00EE6ECC"/>
    <w:rsid w:val="00EE7130"/>
    <w:rsid w:val="00EE7C28"/>
    <w:rsid w:val="00EE7CDC"/>
    <w:rsid w:val="00EE7E5A"/>
    <w:rsid w:val="00EF0066"/>
    <w:rsid w:val="00EF0253"/>
    <w:rsid w:val="00EF03F2"/>
    <w:rsid w:val="00EF0D1C"/>
    <w:rsid w:val="00EF110F"/>
    <w:rsid w:val="00EF116E"/>
    <w:rsid w:val="00EF1A8D"/>
    <w:rsid w:val="00EF1B8A"/>
    <w:rsid w:val="00EF26E8"/>
    <w:rsid w:val="00EF28AB"/>
    <w:rsid w:val="00EF3495"/>
    <w:rsid w:val="00EF389E"/>
    <w:rsid w:val="00EF4594"/>
    <w:rsid w:val="00EF465B"/>
    <w:rsid w:val="00EF5007"/>
    <w:rsid w:val="00EF553E"/>
    <w:rsid w:val="00EF55BB"/>
    <w:rsid w:val="00EF55CA"/>
    <w:rsid w:val="00EF564A"/>
    <w:rsid w:val="00EF5C3C"/>
    <w:rsid w:val="00EF620F"/>
    <w:rsid w:val="00EF6BC2"/>
    <w:rsid w:val="00EF776E"/>
    <w:rsid w:val="00EF79B9"/>
    <w:rsid w:val="00F00B1C"/>
    <w:rsid w:val="00F00FAC"/>
    <w:rsid w:val="00F010CB"/>
    <w:rsid w:val="00F0151F"/>
    <w:rsid w:val="00F01C74"/>
    <w:rsid w:val="00F01E96"/>
    <w:rsid w:val="00F027D0"/>
    <w:rsid w:val="00F02802"/>
    <w:rsid w:val="00F03109"/>
    <w:rsid w:val="00F0310D"/>
    <w:rsid w:val="00F034AE"/>
    <w:rsid w:val="00F037A4"/>
    <w:rsid w:val="00F045D1"/>
    <w:rsid w:val="00F045D2"/>
    <w:rsid w:val="00F04629"/>
    <w:rsid w:val="00F0484C"/>
    <w:rsid w:val="00F04BE9"/>
    <w:rsid w:val="00F04CFC"/>
    <w:rsid w:val="00F04D9E"/>
    <w:rsid w:val="00F05804"/>
    <w:rsid w:val="00F063E2"/>
    <w:rsid w:val="00F06461"/>
    <w:rsid w:val="00F067AD"/>
    <w:rsid w:val="00F06976"/>
    <w:rsid w:val="00F077E1"/>
    <w:rsid w:val="00F07AC7"/>
    <w:rsid w:val="00F07D08"/>
    <w:rsid w:val="00F10214"/>
    <w:rsid w:val="00F102CF"/>
    <w:rsid w:val="00F10639"/>
    <w:rsid w:val="00F106EA"/>
    <w:rsid w:val="00F10713"/>
    <w:rsid w:val="00F11108"/>
    <w:rsid w:val="00F127F9"/>
    <w:rsid w:val="00F128C0"/>
    <w:rsid w:val="00F128FA"/>
    <w:rsid w:val="00F1312C"/>
    <w:rsid w:val="00F13735"/>
    <w:rsid w:val="00F14B7D"/>
    <w:rsid w:val="00F14C08"/>
    <w:rsid w:val="00F14D16"/>
    <w:rsid w:val="00F15E79"/>
    <w:rsid w:val="00F15F5F"/>
    <w:rsid w:val="00F165DC"/>
    <w:rsid w:val="00F16B11"/>
    <w:rsid w:val="00F1725C"/>
    <w:rsid w:val="00F1733F"/>
    <w:rsid w:val="00F17710"/>
    <w:rsid w:val="00F17972"/>
    <w:rsid w:val="00F17F58"/>
    <w:rsid w:val="00F2007D"/>
    <w:rsid w:val="00F2017D"/>
    <w:rsid w:val="00F20333"/>
    <w:rsid w:val="00F208B7"/>
    <w:rsid w:val="00F20940"/>
    <w:rsid w:val="00F209EF"/>
    <w:rsid w:val="00F20BBA"/>
    <w:rsid w:val="00F219BC"/>
    <w:rsid w:val="00F21B8F"/>
    <w:rsid w:val="00F21C65"/>
    <w:rsid w:val="00F21F8D"/>
    <w:rsid w:val="00F222BC"/>
    <w:rsid w:val="00F22AA6"/>
    <w:rsid w:val="00F22AC4"/>
    <w:rsid w:val="00F23108"/>
    <w:rsid w:val="00F23235"/>
    <w:rsid w:val="00F23AC6"/>
    <w:rsid w:val="00F240C3"/>
    <w:rsid w:val="00F249F2"/>
    <w:rsid w:val="00F24B57"/>
    <w:rsid w:val="00F24BF4"/>
    <w:rsid w:val="00F24DE1"/>
    <w:rsid w:val="00F250A8"/>
    <w:rsid w:val="00F25225"/>
    <w:rsid w:val="00F25B42"/>
    <w:rsid w:val="00F25FCC"/>
    <w:rsid w:val="00F264D9"/>
    <w:rsid w:val="00F2670A"/>
    <w:rsid w:val="00F26D34"/>
    <w:rsid w:val="00F27C5E"/>
    <w:rsid w:val="00F308AE"/>
    <w:rsid w:val="00F30956"/>
    <w:rsid w:val="00F30DE7"/>
    <w:rsid w:val="00F31B2D"/>
    <w:rsid w:val="00F3247C"/>
    <w:rsid w:val="00F32672"/>
    <w:rsid w:val="00F32857"/>
    <w:rsid w:val="00F32BA9"/>
    <w:rsid w:val="00F3316A"/>
    <w:rsid w:val="00F33E3C"/>
    <w:rsid w:val="00F346F0"/>
    <w:rsid w:val="00F347E7"/>
    <w:rsid w:val="00F366B7"/>
    <w:rsid w:val="00F368DD"/>
    <w:rsid w:val="00F36AB5"/>
    <w:rsid w:val="00F36FC4"/>
    <w:rsid w:val="00F377BE"/>
    <w:rsid w:val="00F378A4"/>
    <w:rsid w:val="00F37C4B"/>
    <w:rsid w:val="00F4039E"/>
    <w:rsid w:val="00F41665"/>
    <w:rsid w:val="00F4188D"/>
    <w:rsid w:val="00F41980"/>
    <w:rsid w:val="00F41E1D"/>
    <w:rsid w:val="00F41F9F"/>
    <w:rsid w:val="00F44518"/>
    <w:rsid w:val="00F4468C"/>
    <w:rsid w:val="00F4505E"/>
    <w:rsid w:val="00F45150"/>
    <w:rsid w:val="00F45597"/>
    <w:rsid w:val="00F45929"/>
    <w:rsid w:val="00F45D91"/>
    <w:rsid w:val="00F45EAE"/>
    <w:rsid w:val="00F472E4"/>
    <w:rsid w:val="00F47D46"/>
    <w:rsid w:val="00F502C0"/>
    <w:rsid w:val="00F50376"/>
    <w:rsid w:val="00F5040A"/>
    <w:rsid w:val="00F5068B"/>
    <w:rsid w:val="00F5089E"/>
    <w:rsid w:val="00F50CA5"/>
    <w:rsid w:val="00F50F04"/>
    <w:rsid w:val="00F51090"/>
    <w:rsid w:val="00F51BB5"/>
    <w:rsid w:val="00F51D11"/>
    <w:rsid w:val="00F5220B"/>
    <w:rsid w:val="00F52548"/>
    <w:rsid w:val="00F52A23"/>
    <w:rsid w:val="00F52AD3"/>
    <w:rsid w:val="00F52E7C"/>
    <w:rsid w:val="00F530D1"/>
    <w:rsid w:val="00F53828"/>
    <w:rsid w:val="00F53B4C"/>
    <w:rsid w:val="00F53B8C"/>
    <w:rsid w:val="00F53E86"/>
    <w:rsid w:val="00F5418B"/>
    <w:rsid w:val="00F5420B"/>
    <w:rsid w:val="00F54493"/>
    <w:rsid w:val="00F546D8"/>
    <w:rsid w:val="00F54B6D"/>
    <w:rsid w:val="00F553F8"/>
    <w:rsid w:val="00F55980"/>
    <w:rsid w:val="00F55E48"/>
    <w:rsid w:val="00F55FF5"/>
    <w:rsid w:val="00F561D5"/>
    <w:rsid w:val="00F562B2"/>
    <w:rsid w:val="00F565F3"/>
    <w:rsid w:val="00F56C7D"/>
    <w:rsid w:val="00F57E0E"/>
    <w:rsid w:val="00F61F3A"/>
    <w:rsid w:val="00F62135"/>
    <w:rsid w:val="00F62C73"/>
    <w:rsid w:val="00F62EC5"/>
    <w:rsid w:val="00F634B9"/>
    <w:rsid w:val="00F638EC"/>
    <w:rsid w:val="00F63C2A"/>
    <w:rsid w:val="00F63CAF"/>
    <w:rsid w:val="00F63E69"/>
    <w:rsid w:val="00F64183"/>
    <w:rsid w:val="00F64209"/>
    <w:rsid w:val="00F64E89"/>
    <w:rsid w:val="00F651E0"/>
    <w:rsid w:val="00F651FE"/>
    <w:rsid w:val="00F656DF"/>
    <w:rsid w:val="00F6592A"/>
    <w:rsid w:val="00F6593D"/>
    <w:rsid w:val="00F65D68"/>
    <w:rsid w:val="00F65DA0"/>
    <w:rsid w:val="00F663F1"/>
    <w:rsid w:val="00F665D8"/>
    <w:rsid w:val="00F669BE"/>
    <w:rsid w:val="00F66B49"/>
    <w:rsid w:val="00F674B9"/>
    <w:rsid w:val="00F6757C"/>
    <w:rsid w:val="00F67626"/>
    <w:rsid w:val="00F677C5"/>
    <w:rsid w:val="00F67FF3"/>
    <w:rsid w:val="00F702F4"/>
    <w:rsid w:val="00F70FDD"/>
    <w:rsid w:val="00F7113D"/>
    <w:rsid w:val="00F7117B"/>
    <w:rsid w:val="00F71AC3"/>
    <w:rsid w:val="00F71F66"/>
    <w:rsid w:val="00F72297"/>
    <w:rsid w:val="00F724B2"/>
    <w:rsid w:val="00F726AA"/>
    <w:rsid w:val="00F729DE"/>
    <w:rsid w:val="00F72C9A"/>
    <w:rsid w:val="00F72E37"/>
    <w:rsid w:val="00F72E78"/>
    <w:rsid w:val="00F7385D"/>
    <w:rsid w:val="00F73EEE"/>
    <w:rsid w:val="00F73FE2"/>
    <w:rsid w:val="00F74C9C"/>
    <w:rsid w:val="00F74D37"/>
    <w:rsid w:val="00F74E20"/>
    <w:rsid w:val="00F75157"/>
    <w:rsid w:val="00F755E7"/>
    <w:rsid w:val="00F758E9"/>
    <w:rsid w:val="00F75DDE"/>
    <w:rsid w:val="00F764FC"/>
    <w:rsid w:val="00F76AE2"/>
    <w:rsid w:val="00F7751C"/>
    <w:rsid w:val="00F7775F"/>
    <w:rsid w:val="00F777DD"/>
    <w:rsid w:val="00F80316"/>
    <w:rsid w:val="00F80420"/>
    <w:rsid w:val="00F80B65"/>
    <w:rsid w:val="00F81417"/>
    <w:rsid w:val="00F8161F"/>
    <w:rsid w:val="00F81975"/>
    <w:rsid w:val="00F828A4"/>
    <w:rsid w:val="00F82B69"/>
    <w:rsid w:val="00F82E15"/>
    <w:rsid w:val="00F830BF"/>
    <w:rsid w:val="00F84170"/>
    <w:rsid w:val="00F8420D"/>
    <w:rsid w:val="00F84336"/>
    <w:rsid w:val="00F84716"/>
    <w:rsid w:val="00F84AD1"/>
    <w:rsid w:val="00F84B31"/>
    <w:rsid w:val="00F84E14"/>
    <w:rsid w:val="00F85D62"/>
    <w:rsid w:val="00F864B9"/>
    <w:rsid w:val="00F8699A"/>
    <w:rsid w:val="00F86A17"/>
    <w:rsid w:val="00F86D38"/>
    <w:rsid w:val="00F87A56"/>
    <w:rsid w:val="00F87B78"/>
    <w:rsid w:val="00F908F4"/>
    <w:rsid w:val="00F90F7D"/>
    <w:rsid w:val="00F91660"/>
    <w:rsid w:val="00F91F2C"/>
    <w:rsid w:val="00F92173"/>
    <w:rsid w:val="00F92974"/>
    <w:rsid w:val="00F92995"/>
    <w:rsid w:val="00F945C2"/>
    <w:rsid w:val="00F94727"/>
    <w:rsid w:val="00F94A2B"/>
    <w:rsid w:val="00F94BEE"/>
    <w:rsid w:val="00F94DED"/>
    <w:rsid w:val="00F95109"/>
    <w:rsid w:val="00F95596"/>
    <w:rsid w:val="00F957F2"/>
    <w:rsid w:val="00F95DDB"/>
    <w:rsid w:val="00F965A1"/>
    <w:rsid w:val="00F965FA"/>
    <w:rsid w:val="00F96823"/>
    <w:rsid w:val="00F97505"/>
    <w:rsid w:val="00F975C3"/>
    <w:rsid w:val="00F97A4F"/>
    <w:rsid w:val="00FA0487"/>
    <w:rsid w:val="00FA0FD6"/>
    <w:rsid w:val="00FA150B"/>
    <w:rsid w:val="00FA34D8"/>
    <w:rsid w:val="00FA363B"/>
    <w:rsid w:val="00FA37DC"/>
    <w:rsid w:val="00FA41BE"/>
    <w:rsid w:val="00FA5591"/>
    <w:rsid w:val="00FA59B9"/>
    <w:rsid w:val="00FA59BF"/>
    <w:rsid w:val="00FA5D28"/>
    <w:rsid w:val="00FA655D"/>
    <w:rsid w:val="00FA7187"/>
    <w:rsid w:val="00FA774C"/>
    <w:rsid w:val="00FA7F37"/>
    <w:rsid w:val="00FB02D9"/>
    <w:rsid w:val="00FB0BA0"/>
    <w:rsid w:val="00FB0C67"/>
    <w:rsid w:val="00FB0ED7"/>
    <w:rsid w:val="00FB134C"/>
    <w:rsid w:val="00FB18EC"/>
    <w:rsid w:val="00FB1EBA"/>
    <w:rsid w:val="00FB2161"/>
    <w:rsid w:val="00FB2575"/>
    <w:rsid w:val="00FB27A5"/>
    <w:rsid w:val="00FB3BFD"/>
    <w:rsid w:val="00FB49DE"/>
    <w:rsid w:val="00FB4BDB"/>
    <w:rsid w:val="00FB4E6B"/>
    <w:rsid w:val="00FB5E27"/>
    <w:rsid w:val="00FB6895"/>
    <w:rsid w:val="00FB6AAD"/>
    <w:rsid w:val="00FB7202"/>
    <w:rsid w:val="00FB75BF"/>
    <w:rsid w:val="00FB7F4F"/>
    <w:rsid w:val="00FC10EC"/>
    <w:rsid w:val="00FC199A"/>
    <w:rsid w:val="00FC2031"/>
    <w:rsid w:val="00FC2DED"/>
    <w:rsid w:val="00FC3102"/>
    <w:rsid w:val="00FC338F"/>
    <w:rsid w:val="00FC33D4"/>
    <w:rsid w:val="00FC3BBA"/>
    <w:rsid w:val="00FC3E11"/>
    <w:rsid w:val="00FC4597"/>
    <w:rsid w:val="00FC50EB"/>
    <w:rsid w:val="00FC51EF"/>
    <w:rsid w:val="00FC623D"/>
    <w:rsid w:val="00FC644B"/>
    <w:rsid w:val="00FC665E"/>
    <w:rsid w:val="00FC7402"/>
    <w:rsid w:val="00FC7715"/>
    <w:rsid w:val="00FC7F8D"/>
    <w:rsid w:val="00FD00FB"/>
    <w:rsid w:val="00FD0419"/>
    <w:rsid w:val="00FD0C2A"/>
    <w:rsid w:val="00FD1170"/>
    <w:rsid w:val="00FD17BA"/>
    <w:rsid w:val="00FD20B1"/>
    <w:rsid w:val="00FD2360"/>
    <w:rsid w:val="00FD24F5"/>
    <w:rsid w:val="00FD3065"/>
    <w:rsid w:val="00FD33DD"/>
    <w:rsid w:val="00FD34E9"/>
    <w:rsid w:val="00FD41B8"/>
    <w:rsid w:val="00FD438C"/>
    <w:rsid w:val="00FD4C42"/>
    <w:rsid w:val="00FD4D8E"/>
    <w:rsid w:val="00FD4E0F"/>
    <w:rsid w:val="00FD4E5E"/>
    <w:rsid w:val="00FD5105"/>
    <w:rsid w:val="00FD5A4C"/>
    <w:rsid w:val="00FD5B36"/>
    <w:rsid w:val="00FD6304"/>
    <w:rsid w:val="00FD630A"/>
    <w:rsid w:val="00FD649D"/>
    <w:rsid w:val="00FD6964"/>
    <w:rsid w:val="00FD699E"/>
    <w:rsid w:val="00FD75A6"/>
    <w:rsid w:val="00FD7DBE"/>
    <w:rsid w:val="00FE0076"/>
    <w:rsid w:val="00FE038E"/>
    <w:rsid w:val="00FE0621"/>
    <w:rsid w:val="00FE0CB2"/>
    <w:rsid w:val="00FE11A5"/>
    <w:rsid w:val="00FE11B3"/>
    <w:rsid w:val="00FE1C58"/>
    <w:rsid w:val="00FE1D10"/>
    <w:rsid w:val="00FE1F44"/>
    <w:rsid w:val="00FE20C9"/>
    <w:rsid w:val="00FE2210"/>
    <w:rsid w:val="00FE41AC"/>
    <w:rsid w:val="00FE4C9D"/>
    <w:rsid w:val="00FE54ED"/>
    <w:rsid w:val="00FE551D"/>
    <w:rsid w:val="00FE5706"/>
    <w:rsid w:val="00FE5918"/>
    <w:rsid w:val="00FE5A2E"/>
    <w:rsid w:val="00FE5E77"/>
    <w:rsid w:val="00FE5EC7"/>
    <w:rsid w:val="00FE5FD1"/>
    <w:rsid w:val="00FE6B1B"/>
    <w:rsid w:val="00FE6F48"/>
    <w:rsid w:val="00FE7213"/>
    <w:rsid w:val="00FE73A4"/>
    <w:rsid w:val="00FE7AEA"/>
    <w:rsid w:val="00FE7B8A"/>
    <w:rsid w:val="00FF031F"/>
    <w:rsid w:val="00FF12D7"/>
    <w:rsid w:val="00FF1CA5"/>
    <w:rsid w:val="00FF2096"/>
    <w:rsid w:val="00FF20CA"/>
    <w:rsid w:val="00FF243D"/>
    <w:rsid w:val="00FF2C34"/>
    <w:rsid w:val="00FF2CEE"/>
    <w:rsid w:val="00FF2D30"/>
    <w:rsid w:val="00FF2D32"/>
    <w:rsid w:val="00FF369D"/>
    <w:rsid w:val="00FF3B43"/>
    <w:rsid w:val="00FF3D59"/>
    <w:rsid w:val="00FF4118"/>
    <w:rsid w:val="00FF48C6"/>
    <w:rsid w:val="00FF4AF8"/>
    <w:rsid w:val="00FF4EF0"/>
    <w:rsid w:val="00FF5125"/>
    <w:rsid w:val="00FF5351"/>
    <w:rsid w:val="00FF5CF1"/>
    <w:rsid w:val="00FF604D"/>
    <w:rsid w:val="00FF61A2"/>
    <w:rsid w:val="00FF6367"/>
    <w:rsid w:val="00FF64F9"/>
    <w:rsid w:val="00FF678F"/>
    <w:rsid w:val="00FF6A9C"/>
    <w:rsid w:val="00FF6B4D"/>
    <w:rsid w:val="00FF7565"/>
    <w:rsid w:val="00FF7ABE"/>
    <w:rsid w:val="00FF7D4E"/>
    <w:rsid w:val="0108AEA0"/>
    <w:rsid w:val="0191D8BE"/>
    <w:rsid w:val="01A6F042"/>
    <w:rsid w:val="01FD0DF5"/>
    <w:rsid w:val="025819CD"/>
    <w:rsid w:val="02A26B61"/>
    <w:rsid w:val="02AAF031"/>
    <w:rsid w:val="02DACF51"/>
    <w:rsid w:val="0401A039"/>
    <w:rsid w:val="04314CF3"/>
    <w:rsid w:val="0542A459"/>
    <w:rsid w:val="065615B8"/>
    <w:rsid w:val="0743F327"/>
    <w:rsid w:val="07450F1B"/>
    <w:rsid w:val="07517595"/>
    <w:rsid w:val="078EFDFB"/>
    <w:rsid w:val="0895211E"/>
    <w:rsid w:val="091767A4"/>
    <w:rsid w:val="0999E22A"/>
    <w:rsid w:val="0A4DEB98"/>
    <w:rsid w:val="0AC15338"/>
    <w:rsid w:val="0B3E1E13"/>
    <w:rsid w:val="0B3FBF81"/>
    <w:rsid w:val="0B490187"/>
    <w:rsid w:val="0B99B92B"/>
    <w:rsid w:val="0BBD64D2"/>
    <w:rsid w:val="0BC6D5A0"/>
    <w:rsid w:val="0CBD6F71"/>
    <w:rsid w:val="0CC8BFC6"/>
    <w:rsid w:val="0CCF42DF"/>
    <w:rsid w:val="0CE08E82"/>
    <w:rsid w:val="0CF65958"/>
    <w:rsid w:val="0D250C67"/>
    <w:rsid w:val="0DA77311"/>
    <w:rsid w:val="0F18D5A6"/>
    <w:rsid w:val="0F8FFEFE"/>
    <w:rsid w:val="1064A547"/>
    <w:rsid w:val="10920770"/>
    <w:rsid w:val="10BF63BD"/>
    <w:rsid w:val="112E0AF8"/>
    <w:rsid w:val="11712CAE"/>
    <w:rsid w:val="1233F021"/>
    <w:rsid w:val="12586CE6"/>
    <w:rsid w:val="12FEA21D"/>
    <w:rsid w:val="131FC09E"/>
    <w:rsid w:val="13489966"/>
    <w:rsid w:val="13F76FFD"/>
    <w:rsid w:val="14389EE2"/>
    <w:rsid w:val="149A0CDC"/>
    <w:rsid w:val="1611968F"/>
    <w:rsid w:val="169473EF"/>
    <w:rsid w:val="172CEDBD"/>
    <w:rsid w:val="17551F38"/>
    <w:rsid w:val="17629AB6"/>
    <w:rsid w:val="17A588EE"/>
    <w:rsid w:val="183A9C0A"/>
    <w:rsid w:val="18B14D45"/>
    <w:rsid w:val="1B326E25"/>
    <w:rsid w:val="1B39BD19"/>
    <w:rsid w:val="1B423A31"/>
    <w:rsid w:val="1BEE3D33"/>
    <w:rsid w:val="1C298AE6"/>
    <w:rsid w:val="1C3F4F8D"/>
    <w:rsid w:val="1C92B8C6"/>
    <w:rsid w:val="1DB30A21"/>
    <w:rsid w:val="1DF09292"/>
    <w:rsid w:val="1F0CE869"/>
    <w:rsid w:val="1F7C9510"/>
    <w:rsid w:val="209F0FBF"/>
    <w:rsid w:val="20D2FA85"/>
    <w:rsid w:val="20F7EF73"/>
    <w:rsid w:val="21D6CC87"/>
    <w:rsid w:val="22D534A4"/>
    <w:rsid w:val="2428DFBD"/>
    <w:rsid w:val="280214E6"/>
    <w:rsid w:val="28EB129C"/>
    <w:rsid w:val="29329C88"/>
    <w:rsid w:val="29F41DC2"/>
    <w:rsid w:val="2A044B2D"/>
    <w:rsid w:val="2A91D960"/>
    <w:rsid w:val="2ADA5B3D"/>
    <w:rsid w:val="2B4253B5"/>
    <w:rsid w:val="2B4FA419"/>
    <w:rsid w:val="2B6C9247"/>
    <w:rsid w:val="2C840470"/>
    <w:rsid w:val="2CA2848A"/>
    <w:rsid w:val="2CA6200F"/>
    <w:rsid w:val="2D6D1756"/>
    <w:rsid w:val="2ECAA833"/>
    <w:rsid w:val="2EFDBA2D"/>
    <w:rsid w:val="2F8E17D5"/>
    <w:rsid w:val="3049B2C6"/>
    <w:rsid w:val="30AE552E"/>
    <w:rsid w:val="30FD2C9A"/>
    <w:rsid w:val="3197ED7B"/>
    <w:rsid w:val="34172C72"/>
    <w:rsid w:val="345E2121"/>
    <w:rsid w:val="34D877E2"/>
    <w:rsid w:val="357994E4"/>
    <w:rsid w:val="35F1E3F4"/>
    <w:rsid w:val="37D78D47"/>
    <w:rsid w:val="3965AFA1"/>
    <w:rsid w:val="3A7469FB"/>
    <w:rsid w:val="3AC8DDD6"/>
    <w:rsid w:val="3B6D2F04"/>
    <w:rsid w:val="3B797C45"/>
    <w:rsid w:val="3BA27AE6"/>
    <w:rsid w:val="3C6FA525"/>
    <w:rsid w:val="3C9C32A5"/>
    <w:rsid w:val="4005B6EA"/>
    <w:rsid w:val="406F00CD"/>
    <w:rsid w:val="40C12F96"/>
    <w:rsid w:val="415D9488"/>
    <w:rsid w:val="4187EE3C"/>
    <w:rsid w:val="41A17E74"/>
    <w:rsid w:val="422AAAE0"/>
    <w:rsid w:val="42AB4A72"/>
    <w:rsid w:val="437CD537"/>
    <w:rsid w:val="444A5DAC"/>
    <w:rsid w:val="44661B85"/>
    <w:rsid w:val="468B229C"/>
    <w:rsid w:val="46B45A60"/>
    <w:rsid w:val="47CDFDEA"/>
    <w:rsid w:val="484FD123"/>
    <w:rsid w:val="487604F1"/>
    <w:rsid w:val="48B37091"/>
    <w:rsid w:val="4953F601"/>
    <w:rsid w:val="495D89F7"/>
    <w:rsid w:val="4A4467E6"/>
    <w:rsid w:val="4AEAF064"/>
    <w:rsid w:val="4B885CD3"/>
    <w:rsid w:val="4C372EEA"/>
    <w:rsid w:val="4D0DE181"/>
    <w:rsid w:val="4D308230"/>
    <w:rsid w:val="4DAF3340"/>
    <w:rsid w:val="4E74CFD4"/>
    <w:rsid w:val="4EA2957C"/>
    <w:rsid w:val="4F8CF815"/>
    <w:rsid w:val="4F985749"/>
    <w:rsid w:val="4FC8FB0A"/>
    <w:rsid w:val="5134D79D"/>
    <w:rsid w:val="51CFEFD7"/>
    <w:rsid w:val="5250DB8C"/>
    <w:rsid w:val="52C1B60E"/>
    <w:rsid w:val="52E90438"/>
    <w:rsid w:val="53479CC4"/>
    <w:rsid w:val="5357816D"/>
    <w:rsid w:val="53993CAE"/>
    <w:rsid w:val="548B6B0F"/>
    <w:rsid w:val="5492563B"/>
    <w:rsid w:val="54B08E14"/>
    <w:rsid w:val="551ECF59"/>
    <w:rsid w:val="5563F9F8"/>
    <w:rsid w:val="559D62E5"/>
    <w:rsid w:val="561476EA"/>
    <w:rsid w:val="56DB7112"/>
    <w:rsid w:val="56F6493C"/>
    <w:rsid w:val="5823E2F3"/>
    <w:rsid w:val="5AB98423"/>
    <w:rsid w:val="5B06A173"/>
    <w:rsid w:val="5B2ABBEC"/>
    <w:rsid w:val="5B97E301"/>
    <w:rsid w:val="5C042F45"/>
    <w:rsid w:val="5C7763B7"/>
    <w:rsid w:val="5C854DB0"/>
    <w:rsid w:val="5CF25586"/>
    <w:rsid w:val="5D157580"/>
    <w:rsid w:val="5D7AB388"/>
    <w:rsid w:val="5D7B3FC4"/>
    <w:rsid w:val="5EF094A0"/>
    <w:rsid w:val="60616E60"/>
    <w:rsid w:val="60A51ECE"/>
    <w:rsid w:val="60C67E18"/>
    <w:rsid w:val="60DF36EB"/>
    <w:rsid w:val="60E29499"/>
    <w:rsid w:val="6108F676"/>
    <w:rsid w:val="610EC51E"/>
    <w:rsid w:val="613640A3"/>
    <w:rsid w:val="61456AE2"/>
    <w:rsid w:val="61DFE87F"/>
    <w:rsid w:val="61E9DEBA"/>
    <w:rsid w:val="6243E85E"/>
    <w:rsid w:val="62D3F62D"/>
    <w:rsid w:val="635380BB"/>
    <w:rsid w:val="641322EF"/>
    <w:rsid w:val="646DE165"/>
    <w:rsid w:val="65227DE2"/>
    <w:rsid w:val="6588F2BA"/>
    <w:rsid w:val="65EACEC4"/>
    <w:rsid w:val="6626D3AD"/>
    <w:rsid w:val="669CFEEA"/>
    <w:rsid w:val="66A17730"/>
    <w:rsid w:val="66FF758A"/>
    <w:rsid w:val="6767A529"/>
    <w:rsid w:val="68753719"/>
    <w:rsid w:val="68ABD102"/>
    <w:rsid w:val="68BEB840"/>
    <w:rsid w:val="68C1EA79"/>
    <w:rsid w:val="68C97454"/>
    <w:rsid w:val="6A7EF088"/>
    <w:rsid w:val="6BCFEF99"/>
    <w:rsid w:val="6D3AEF52"/>
    <w:rsid w:val="6DE14BEB"/>
    <w:rsid w:val="6E210343"/>
    <w:rsid w:val="6E50B40D"/>
    <w:rsid w:val="6E6968B1"/>
    <w:rsid w:val="6F6E5378"/>
    <w:rsid w:val="6F7A2FE4"/>
    <w:rsid w:val="6FA84AF8"/>
    <w:rsid w:val="6FB48DBD"/>
    <w:rsid w:val="705CD8DC"/>
    <w:rsid w:val="70C7F7A5"/>
    <w:rsid w:val="7193F447"/>
    <w:rsid w:val="71C0B2B2"/>
    <w:rsid w:val="71FEAE3D"/>
    <w:rsid w:val="722659E2"/>
    <w:rsid w:val="737B8838"/>
    <w:rsid w:val="73C43701"/>
    <w:rsid w:val="73F23DC4"/>
    <w:rsid w:val="7488256B"/>
    <w:rsid w:val="74902EDF"/>
    <w:rsid w:val="7491ECDE"/>
    <w:rsid w:val="7497F59B"/>
    <w:rsid w:val="7530D094"/>
    <w:rsid w:val="7597B4F1"/>
    <w:rsid w:val="7626809C"/>
    <w:rsid w:val="76614D73"/>
    <w:rsid w:val="766AF979"/>
    <w:rsid w:val="774A4FCF"/>
    <w:rsid w:val="77CCD9A2"/>
    <w:rsid w:val="77E6B8A7"/>
    <w:rsid w:val="77EA0D6E"/>
    <w:rsid w:val="77FCB0C9"/>
    <w:rsid w:val="787DD94C"/>
    <w:rsid w:val="793A87D0"/>
    <w:rsid w:val="793EFE43"/>
    <w:rsid w:val="7A619A5F"/>
    <w:rsid w:val="7D33FD11"/>
    <w:rsid w:val="7E01C271"/>
    <w:rsid w:val="7E40C042"/>
    <w:rsid w:val="7EC0B2B6"/>
    <w:rsid w:val="7F2EEFF7"/>
    <w:rsid w:val="7F401192"/>
    <w:rsid w:val="7F8FDB67"/>
    <w:rsid w:val="7FB27F34"/>
    <w:rsid w:val="7FD2554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tabs>
        <w:tab w:val="clear" w:pos="567"/>
        <w:tab w:val="num" w:pos="1440"/>
      </w:tabs>
      <w:spacing w:before="240" w:after="60"/>
      <w:ind w:left="1440" w:hanging="3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tabs>
        <w:tab w:val="clear" w:pos="1418"/>
      </w:tabs>
      <w:ind w:left="1701" w:hanging="567"/>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aliases w:val="Bullet List,FooterText,numbered,Tučné,Nad,Odstavec cíl se seznamem,Odstavec se seznamem5"/>
    <w:basedOn w:val="Normln"/>
    <w:link w:val="OdstavecseseznamemChar"/>
    <w:uiPriority w:val="34"/>
    <w:rsid w:val="000D1479"/>
    <w:pPr>
      <w:ind w:left="720"/>
      <w:contextualSpacing/>
    </w:pPr>
  </w:style>
  <w:style w:type="paragraph" w:styleId="Revize">
    <w:name w:val="Revision"/>
    <w:hidden/>
    <w:uiPriority w:val="99"/>
    <w:semiHidden/>
    <w:rsid w:val="007578FC"/>
    <w:rPr>
      <w:sz w:val="22"/>
      <w:szCs w:val="24"/>
      <w:lang w:eastAsia="en-US"/>
    </w:rPr>
  </w:style>
  <w:style w:type="paragraph" w:customStyle="1" w:styleId="Claneka">
    <w:name w:val="Clanek (a)"/>
    <w:basedOn w:val="Normln"/>
    <w:qFormat/>
    <w:pPr>
      <w:keepLines/>
      <w:widowControl w:val="0"/>
      <w:tabs>
        <w:tab w:val="num" w:pos="992"/>
      </w:tabs>
      <w:ind w:left="992" w:hanging="425"/>
    </w:pPr>
    <w:rPr>
      <w:lang w:val="en-US"/>
    </w:rPr>
  </w:style>
  <w:style w:type="paragraph" w:customStyle="1" w:styleId="Claneki">
    <w:name w:val="Clanek (i)"/>
    <w:basedOn w:val="Normln"/>
    <w:qFormat/>
    <w:pPr>
      <w:keepNext/>
      <w:tabs>
        <w:tab w:val="num" w:pos="1418"/>
      </w:tabs>
      <w:ind w:left="1418" w:hanging="426"/>
    </w:pPr>
    <w:rPr>
      <w:color w:val="000000"/>
      <w:lang w:val="en-US"/>
    </w:rPr>
  </w:style>
  <w:style w:type="paragraph" w:customStyle="1" w:styleId="Clanek11">
    <w:name w:val="Clanek 1.1"/>
    <w:basedOn w:val="Nadpis2"/>
    <w:qFormat/>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ui-provider">
    <w:name w:val="ui-provider"/>
    <w:basedOn w:val="Standardnpsmoodstavce"/>
  </w:style>
  <w:style w:type="character" w:customStyle="1" w:styleId="ZpatChar">
    <w:name w:val="Zápatí Char"/>
    <w:basedOn w:val="Standardnpsmoodstavce"/>
    <w:link w:val="Zpat"/>
    <w:uiPriority w:val="99"/>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
    <w:basedOn w:val="Standardnpsmoodstavce"/>
    <w:link w:val="Nadpis1"/>
    <w:rPr>
      <w:rFonts w:cs="Arial"/>
      <w:b/>
      <w:bCs/>
      <w:caps/>
      <w:kern w:val="32"/>
      <w:sz w:val="22"/>
      <w:szCs w:val="32"/>
      <w:lang w:val="en-GB" w:eastAsia="en-US"/>
    </w:rPr>
  </w:style>
  <w:style w:type="paragraph" w:customStyle="1" w:styleId="Texta">
    <w:name w:val="Text (a)"/>
    <w:basedOn w:val="Normln"/>
    <w:link w:val="TextaChar"/>
    <w:qFormat/>
    <w:pPr>
      <w:keepNext/>
      <w:ind w:left="992"/>
    </w:pPr>
    <w:rPr>
      <w:szCs w:val="20"/>
      <w:lang w:val="en-US"/>
    </w:rPr>
  </w:style>
  <w:style w:type="character" w:customStyle="1" w:styleId="TextaChar">
    <w:name w:val="Text (a) Char"/>
    <w:basedOn w:val="Standardnpsmoodstavce"/>
    <w:link w:val="Texta"/>
    <w:rPr>
      <w:sz w:val="22"/>
      <w:lang w:val="en-US" w:eastAsia="en-US"/>
    </w:rPr>
  </w:style>
  <w:style w:type="character" w:customStyle="1" w:styleId="ZhlavChar">
    <w:name w:val="Záhlaví Char"/>
    <w:aliases w:val="HH Header Char"/>
    <w:basedOn w:val="Standardnpsmoodstavce"/>
    <w:link w:val="Zhlav"/>
    <w:rPr>
      <w:rFonts w:ascii="Arial" w:hAnsi="Arial"/>
      <w:sz w:val="16"/>
      <w:szCs w:val="24"/>
      <w:lang w:val="en-GB" w:eastAsia="en-US"/>
    </w:rPr>
  </w:style>
  <w:style w:type="character" w:customStyle="1" w:styleId="OdstavecseseznamemChar">
    <w:name w:val="Odstavec se seznamem Char"/>
    <w:aliases w:val="Bullet List Char,FooterText Char,numbered Char,Tučné Char,Nad Char,Odstavec cíl se seznamem Char,Odstavec se seznamem5 Char"/>
    <w:link w:val="Odstavecseseznamem"/>
    <w:uiPriority w:val="34"/>
    <w:rPr>
      <w:sz w:val="22"/>
      <w:szCs w:val="24"/>
      <w:lang w:val="en-GB" w:eastAsia="en-US"/>
    </w:rPr>
  </w:style>
  <w:style w:type="paragraph" w:styleId="Pedmtkomente">
    <w:name w:val="annotation subject"/>
    <w:basedOn w:val="Textkomente"/>
    <w:next w:val="Textkomente"/>
    <w:link w:val="PedmtkomenteChar"/>
    <w:rsid w:val="00A05CFE"/>
    <w:pPr>
      <w:spacing w:before="120" w:after="120"/>
      <w:jc w:val="both"/>
    </w:pPr>
    <w:rPr>
      <w:b/>
      <w:bCs/>
      <w:lang w:val="en-GB" w:eastAsia="en-US"/>
    </w:rPr>
  </w:style>
  <w:style w:type="character" w:customStyle="1" w:styleId="PedmtkomenteChar">
    <w:name w:val="Předmět komentáře Char"/>
    <w:basedOn w:val="TextkomenteChar"/>
    <w:link w:val="Pedmtkomente"/>
    <w:rsid w:val="00A05CF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faktury@alinvest.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Lucie Lukášová</DisplayName>
        <AccountId>9</AccountId>
        <AccountType/>
      </UserInfo>
      <UserInfo>
        <DisplayName>Ing. Eva Šuláková</DisplayName>
        <AccountId>13</AccountId>
        <AccountType/>
      </UserInfo>
      <UserInfo>
        <DisplayName>Ing. Hana Sušková</DisplayName>
        <AccountId>10</AccountId>
        <AccountType/>
      </UserInfo>
      <UserInfo>
        <DisplayName>Roland Hinterreiter</DisplayName>
        <AccountId>36</AccountId>
        <AccountType/>
      </UserInfo>
      <UserInfo>
        <DisplayName>Jan Machara</DisplayName>
        <AccountId>47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F44745-1370-45ED-9B27-49129994EA4F}">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customXml/itemProps2.xml><?xml version="1.0" encoding="utf-8"?>
<ds:datastoreItem xmlns:ds="http://schemas.openxmlformats.org/officeDocument/2006/customXml" ds:itemID="{0FA9DBDE-C169-4025-8CAE-62577899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customXml/itemProps4.xml><?xml version="1.0" encoding="utf-8"?>
<ds:datastoreItem xmlns:ds="http://schemas.openxmlformats.org/officeDocument/2006/customXml" ds:itemID="{E46CD767-057A-4507-8A99-FDBC8C3D51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H&amp;P_Template_Smlouva_dvojjazycna_CZ_EN</Template>
  <TotalTime>0</TotalTime>
  <Pages>89</Pages>
  <Words>35549</Words>
  <Characters>209744</Characters>
  <Application>Microsoft Office Word</Application>
  <DocSecurity>0</DocSecurity>
  <Lines>1747</Lines>
  <Paragraphs>489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244804</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AIB</cp:lastModifiedBy>
  <cp:revision>373</cp:revision>
  <cp:lastPrinted>2009-06-19T19:08:00Z</cp:lastPrinted>
  <dcterms:created xsi:type="dcterms:W3CDTF">2024-07-08T15:15:00Z</dcterms:created>
  <dcterms:modified xsi:type="dcterms:W3CDTF">2024-07-10T06:28:00Z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