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AL INVEST Břidličná, a.s.</w:t>
      </w:r>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114BED21" w14:textId="2004EAA9" w:rsidR="00057B73"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2215699" w:history="1">
        <w:r w:rsidR="00057B73" w:rsidRPr="004F3F7C">
          <w:rPr>
            <w:rStyle w:val="Hypertextovodkaz"/>
            <w:rFonts w:ascii="Times" w:hAnsi="Times"/>
            <w:noProof/>
          </w:rPr>
          <w:t>1.</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DEFINITIONS</w:t>
        </w:r>
        <w:r w:rsidR="00057B73">
          <w:rPr>
            <w:noProof/>
            <w:webHidden/>
          </w:rPr>
          <w:tab/>
        </w:r>
        <w:r w:rsidR="00057B73">
          <w:rPr>
            <w:noProof/>
            <w:webHidden/>
          </w:rPr>
          <w:fldChar w:fldCharType="begin"/>
        </w:r>
        <w:r w:rsidR="00057B73">
          <w:rPr>
            <w:noProof/>
            <w:webHidden/>
          </w:rPr>
          <w:instrText xml:space="preserve"> PAGEREF _Toc172215699 \h </w:instrText>
        </w:r>
        <w:r w:rsidR="00057B73">
          <w:rPr>
            <w:noProof/>
            <w:webHidden/>
          </w:rPr>
        </w:r>
        <w:r w:rsidR="00057B73">
          <w:rPr>
            <w:noProof/>
            <w:webHidden/>
          </w:rPr>
          <w:fldChar w:fldCharType="separate"/>
        </w:r>
        <w:r w:rsidR="00057B73">
          <w:rPr>
            <w:noProof/>
            <w:webHidden/>
          </w:rPr>
          <w:t>7</w:t>
        </w:r>
        <w:r w:rsidR="00057B73">
          <w:rPr>
            <w:noProof/>
            <w:webHidden/>
          </w:rPr>
          <w:fldChar w:fldCharType="end"/>
        </w:r>
      </w:hyperlink>
    </w:p>
    <w:p w14:paraId="28D4BB8B" w14:textId="1EF7F3D2"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0" w:history="1">
        <w:r w:rsidR="00057B73" w:rsidRPr="004F3F7C">
          <w:rPr>
            <w:rStyle w:val="Hypertextovodkaz"/>
            <w:rFonts w:ascii="Times" w:hAnsi="Times"/>
            <w:noProof/>
          </w:rPr>
          <w:t>2.</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SUBJECT OF THE CONTRACT</w:t>
        </w:r>
        <w:r w:rsidR="00057B73">
          <w:rPr>
            <w:noProof/>
            <w:webHidden/>
          </w:rPr>
          <w:tab/>
        </w:r>
        <w:r w:rsidR="00057B73">
          <w:rPr>
            <w:noProof/>
            <w:webHidden/>
          </w:rPr>
          <w:fldChar w:fldCharType="begin"/>
        </w:r>
        <w:r w:rsidR="00057B73">
          <w:rPr>
            <w:noProof/>
            <w:webHidden/>
          </w:rPr>
          <w:instrText xml:space="preserve"> PAGEREF _Toc172215700 \h </w:instrText>
        </w:r>
        <w:r w:rsidR="00057B73">
          <w:rPr>
            <w:noProof/>
            <w:webHidden/>
          </w:rPr>
        </w:r>
        <w:r w:rsidR="00057B73">
          <w:rPr>
            <w:noProof/>
            <w:webHidden/>
          </w:rPr>
          <w:fldChar w:fldCharType="separate"/>
        </w:r>
        <w:r w:rsidR="00057B73">
          <w:rPr>
            <w:noProof/>
            <w:webHidden/>
          </w:rPr>
          <w:t>12</w:t>
        </w:r>
        <w:r w:rsidR="00057B73">
          <w:rPr>
            <w:noProof/>
            <w:webHidden/>
          </w:rPr>
          <w:fldChar w:fldCharType="end"/>
        </w:r>
      </w:hyperlink>
    </w:p>
    <w:p w14:paraId="042B91F3" w14:textId="5AD778B3"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1" w:history="1">
        <w:r w:rsidR="00057B73" w:rsidRPr="004F3F7C">
          <w:rPr>
            <w:rStyle w:val="Hypertextovodkaz"/>
            <w:rFonts w:ascii="Times" w:hAnsi="Times"/>
            <w:noProof/>
          </w:rPr>
          <w:t>3.</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MAJOR PRINCIPLES OF EXECUTION OF THE WORK</w:t>
        </w:r>
        <w:r w:rsidR="00057B73">
          <w:rPr>
            <w:noProof/>
            <w:webHidden/>
          </w:rPr>
          <w:tab/>
        </w:r>
        <w:r w:rsidR="00057B73">
          <w:rPr>
            <w:noProof/>
            <w:webHidden/>
          </w:rPr>
          <w:fldChar w:fldCharType="begin"/>
        </w:r>
        <w:r w:rsidR="00057B73">
          <w:rPr>
            <w:noProof/>
            <w:webHidden/>
          </w:rPr>
          <w:instrText xml:space="preserve"> PAGEREF _Toc172215701 \h </w:instrText>
        </w:r>
        <w:r w:rsidR="00057B73">
          <w:rPr>
            <w:noProof/>
            <w:webHidden/>
          </w:rPr>
        </w:r>
        <w:r w:rsidR="00057B73">
          <w:rPr>
            <w:noProof/>
            <w:webHidden/>
          </w:rPr>
          <w:fldChar w:fldCharType="separate"/>
        </w:r>
        <w:r w:rsidR="00057B73">
          <w:rPr>
            <w:noProof/>
            <w:webHidden/>
          </w:rPr>
          <w:t>13</w:t>
        </w:r>
        <w:r w:rsidR="00057B73">
          <w:rPr>
            <w:noProof/>
            <w:webHidden/>
          </w:rPr>
          <w:fldChar w:fldCharType="end"/>
        </w:r>
      </w:hyperlink>
    </w:p>
    <w:p w14:paraId="168AD193" w14:textId="04E1BBD4"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2" w:history="1">
        <w:r w:rsidR="00057B73" w:rsidRPr="004F3F7C">
          <w:rPr>
            <w:rStyle w:val="Hypertextovodkaz"/>
            <w:rFonts w:ascii="Times" w:hAnsi="Times"/>
            <w:noProof/>
          </w:rPr>
          <w:t>4.</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STANDARDS</w:t>
        </w:r>
        <w:r w:rsidR="00057B73">
          <w:rPr>
            <w:noProof/>
            <w:webHidden/>
          </w:rPr>
          <w:tab/>
        </w:r>
        <w:r w:rsidR="00057B73">
          <w:rPr>
            <w:noProof/>
            <w:webHidden/>
          </w:rPr>
          <w:fldChar w:fldCharType="begin"/>
        </w:r>
        <w:r w:rsidR="00057B73">
          <w:rPr>
            <w:noProof/>
            <w:webHidden/>
          </w:rPr>
          <w:instrText xml:space="preserve"> PAGEREF _Toc172215702 \h </w:instrText>
        </w:r>
        <w:r w:rsidR="00057B73">
          <w:rPr>
            <w:noProof/>
            <w:webHidden/>
          </w:rPr>
        </w:r>
        <w:r w:rsidR="00057B73">
          <w:rPr>
            <w:noProof/>
            <w:webHidden/>
          </w:rPr>
          <w:fldChar w:fldCharType="separate"/>
        </w:r>
        <w:r w:rsidR="00057B73">
          <w:rPr>
            <w:noProof/>
            <w:webHidden/>
          </w:rPr>
          <w:t>14</w:t>
        </w:r>
        <w:r w:rsidR="00057B73">
          <w:rPr>
            <w:noProof/>
            <w:webHidden/>
          </w:rPr>
          <w:fldChar w:fldCharType="end"/>
        </w:r>
      </w:hyperlink>
    </w:p>
    <w:p w14:paraId="6696B404" w14:textId="582D00F8"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3" w:history="1">
        <w:r w:rsidR="00057B73" w:rsidRPr="004F3F7C">
          <w:rPr>
            <w:rStyle w:val="Hypertextovodkaz"/>
            <w:rFonts w:ascii="Times" w:hAnsi="Times"/>
            <w:noProof/>
          </w:rPr>
          <w:t>5.</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PACKING</w:t>
        </w:r>
        <w:r w:rsidR="00057B73">
          <w:rPr>
            <w:noProof/>
            <w:webHidden/>
          </w:rPr>
          <w:tab/>
        </w:r>
        <w:r w:rsidR="00057B73">
          <w:rPr>
            <w:noProof/>
            <w:webHidden/>
          </w:rPr>
          <w:fldChar w:fldCharType="begin"/>
        </w:r>
        <w:r w:rsidR="00057B73">
          <w:rPr>
            <w:noProof/>
            <w:webHidden/>
          </w:rPr>
          <w:instrText xml:space="preserve"> PAGEREF _Toc172215703 \h </w:instrText>
        </w:r>
        <w:r w:rsidR="00057B73">
          <w:rPr>
            <w:noProof/>
            <w:webHidden/>
          </w:rPr>
        </w:r>
        <w:r w:rsidR="00057B73">
          <w:rPr>
            <w:noProof/>
            <w:webHidden/>
          </w:rPr>
          <w:fldChar w:fldCharType="separate"/>
        </w:r>
        <w:r w:rsidR="00057B73">
          <w:rPr>
            <w:noProof/>
            <w:webHidden/>
          </w:rPr>
          <w:t>15</w:t>
        </w:r>
        <w:r w:rsidR="00057B73">
          <w:rPr>
            <w:noProof/>
            <w:webHidden/>
          </w:rPr>
          <w:fldChar w:fldCharType="end"/>
        </w:r>
      </w:hyperlink>
    </w:p>
    <w:p w14:paraId="3E84DF76" w14:textId="41B84642"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4" w:history="1">
        <w:r w:rsidR="00057B73" w:rsidRPr="004F3F7C">
          <w:rPr>
            <w:rStyle w:val="Hypertextovodkaz"/>
            <w:rFonts w:ascii="Times" w:hAnsi="Times"/>
            <w:noProof/>
          </w:rPr>
          <w:t>6.</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DELIVERY TO SITE</w:t>
        </w:r>
        <w:r w:rsidR="00057B73">
          <w:rPr>
            <w:noProof/>
            <w:webHidden/>
          </w:rPr>
          <w:tab/>
        </w:r>
        <w:r w:rsidR="00057B73">
          <w:rPr>
            <w:noProof/>
            <w:webHidden/>
          </w:rPr>
          <w:fldChar w:fldCharType="begin"/>
        </w:r>
        <w:r w:rsidR="00057B73">
          <w:rPr>
            <w:noProof/>
            <w:webHidden/>
          </w:rPr>
          <w:instrText xml:space="preserve"> PAGEREF _Toc172215704 \h </w:instrText>
        </w:r>
        <w:r w:rsidR="00057B73">
          <w:rPr>
            <w:noProof/>
            <w:webHidden/>
          </w:rPr>
        </w:r>
        <w:r w:rsidR="00057B73">
          <w:rPr>
            <w:noProof/>
            <w:webHidden/>
          </w:rPr>
          <w:fldChar w:fldCharType="separate"/>
        </w:r>
        <w:r w:rsidR="00057B73">
          <w:rPr>
            <w:noProof/>
            <w:webHidden/>
          </w:rPr>
          <w:t>15</w:t>
        </w:r>
        <w:r w:rsidR="00057B73">
          <w:rPr>
            <w:noProof/>
            <w:webHidden/>
          </w:rPr>
          <w:fldChar w:fldCharType="end"/>
        </w:r>
      </w:hyperlink>
    </w:p>
    <w:p w14:paraId="0A7D7BD3" w14:textId="21D6DA98"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5" w:history="1">
        <w:r w:rsidR="00057B73" w:rsidRPr="004F3F7C">
          <w:rPr>
            <w:rStyle w:val="Hypertextovodkaz"/>
            <w:rFonts w:ascii="Times" w:hAnsi="Times"/>
            <w:noProof/>
          </w:rPr>
          <w:t>7.</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TRANSPORTATION</w:t>
        </w:r>
        <w:r w:rsidR="00057B73">
          <w:rPr>
            <w:noProof/>
            <w:webHidden/>
          </w:rPr>
          <w:tab/>
        </w:r>
        <w:r w:rsidR="00057B73">
          <w:rPr>
            <w:noProof/>
            <w:webHidden/>
          </w:rPr>
          <w:fldChar w:fldCharType="begin"/>
        </w:r>
        <w:r w:rsidR="00057B73">
          <w:rPr>
            <w:noProof/>
            <w:webHidden/>
          </w:rPr>
          <w:instrText xml:space="preserve"> PAGEREF _Toc172215705 \h </w:instrText>
        </w:r>
        <w:r w:rsidR="00057B73">
          <w:rPr>
            <w:noProof/>
            <w:webHidden/>
          </w:rPr>
        </w:r>
        <w:r w:rsidR="00057B73">
          <w:rPr>
            <w:noProof/>
            <w:webHidden/>
          </w:rPr>
          <w:fldChar w:fldCharType="separate"/>
        </w:r>
        <w:r w:rsidR="00057B73">
          <w:rPr>
            <w:noProof/>
            <w:webHidden/>
          </w:rPr>
          <w:t>16</w:t>
        </w:r>
        <w:r w:rsidR="00057B73">
          <w:rPr>
            <w:noProof/>
            <w:webHidden/>
          </w:rPr>
          <w:fldChar w:fldCharType="end"/>
        </w:r>
      </w:hyperlink>
    </w:p>
    <w:p w14:paraId="0B040BD9" w14:textId="589501BA"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6" w:history="1">
        <w:r w:rsidR="00057B73" w:rsidRPr="004F3F7C">
          <w:rPr>
            <w:rStyle w:val="Hypertextovodkaz"/>
            <w:rFonts w:ascii="Times" w:hAnsi="Times"/>
            <w:noProof/>
          </w:rPr>
          <w:t>8.</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INSURANCE</w:t>
        </w:r>
        <w:r w:rsidR="00057B73">
          <w:rPr>
            <w:noProof/>
            <w:webHidden/>
          </w:rPr>
          <w:tab/>
        </w:r>
        <w:r w:rsidR="00057B73">
          <w:rPr>
            <w:noProof/>
            <w:webHidden/>
          </w:rPr>
          <w:fldChar w:fldCharType="begin"/>
        </w:r>
        <w:r w:rsidR="00057B73">
          <w:rPr>
            <w:noProof/>
            <w:webHidden/>
          </w:rPr>
          <w:instrText xml:space="preserve"> PAGEREF _Toc172215706 \h </w:instrText>
        </w:r>
        <w:r w:rsidR="00057B73">
          <w:rPr>
            <w:noProof/>
            <w:webHidden/>
          </w:rPr>
        </w:r>
        <w:r w:rsidR="00057B73">
          <w:rPr>
            <w:noProof/>
            <w:webHidden/>
          </w:rPr>
          <w:fldChar w:fldCharType="separate"/>
        </w:r>
        <w:r w:rsidR="00057B73">
          <w:rPr>
            <w:noProof/>
            <w:webHidden/>
          </w:rPr>
          <w:t>16</w:t>
        </w:r>
        <w:r w:rsidR="00057B73">
          <w:rPr>
            <w:noProof/>
            <w:webHidden/>
          </w:rPr>
          <w:fldChar w:fldCharType="end"/>
        </w:r>
      </w:hyperlink>
    </w:p>
    <w:p w14:paraId="35472E2B" w14:textId="16C4ACA9"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7" w:history="1">
        <w:r w:rsidR="00057B73" w:rsidRPr="004F3F7C">
          <w:rPr>
            <w:rStyle w:val="Hypertextovodkaz"/>
            <w:rFonts w:ascii="Times" w:hAnsi="Times"/>
            <w:noProof/>
          </w:rPr>
          <w:t>9.</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SERVICES AND OTHER DELIVERABLES</w:t>
        </w:r>
        <w:r w:rsidR="00057B73">
          <w:rPr>
            <w:noProof/>
            <w:webHidden/>
          </w:rPr>
          <w:tab/>
        </w:r>
        <w:r w:rsidR="00057B73">
          <w:rPr>
            <w:noProof/>
            <w:webHidden/>
          </w:rPr>
          <w:fldChar w:fldCharType="begin"/>
        </w:r>
        <w:r w:rsidR="00057B73">
          <w:rPr>
            <w:noProof/>
            <w:webHidden/>
          </w:rPr>
          <w:instrText xml:space="preserve"> PAGEREF _Toc172215707 \h </w:instrText>
        </w:r>
        <w:r w:rsidR="00057B73">
          <w:rPr>
            <w:noProof/>
            <w:webHidden/>
          </w:rPr>
        </w:r>
        <w:r w:rsidR="00057B73">
          <w:rPr>
            <w:noProof/>
            <w:webHidden/>
          </w:rPr>
          <w:fldChar w:fldCharType="separate"/>
        </w:r>
        <w:r w:rsidR="00057B73">
          <w:rPr>
            <w:noProof/>
            <w:webHidden/>
          </w:rPr>
          <w:t>18</w:t>
        </w:r>
        <w:r w:rsidR="00057B73">
          <w:rPr>
            <w:noProof/>
            <w:webHidden/>
          </w:rPr>
          <w:fldChar w:fldCharType="end"/>
        </w:r>
      </w:hyperlink>
    </w:p>
    <w:p w14:paraId="06C2F327" w14:textId="6DC8A7A3"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8" w:history="1">
        <w:r w:rsidR="00057B73" w:rsidRPr="004F3F7C">
          <w:rPr>
            <w:rStyle w:val="Hypertextovodkaz"/>
            <w:rFonts w:ascii="Times" w:hAnsi="Times"/>
            <w:noProof/>
          </w:rPr>
          <w:t>10.</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EXAMINATION, INSPECTION AND TESTS</w:t>
        </w:r>
        <w:r w:rsidR="00057B73">
          <w:rPr>
            <w:noProof/>
            <w:webHidden/>
          </w:rPr>
          <w:tab/>
        </w:r>
        <w:r w:rsidR="00057B73">
          <w:rPr>
            <w:noProof/>
            <w:webHidden/>
          </w:rPr>
          <w:fldChar w:fldCharType="begin"/>
        </w:r>
        <w:r w:rsidR="00057B73">
          <w:rPr>
            <w:noProof/>
            <w:webHidden/>
          </w:rPr>
          <w:instrText xml:space="preserve"> PAGEREF _Toc172215708 \h </w:instrText>
        </w:r>
        <w:r w:rsidR="00057B73">
          <w:rPr>
            <w:noProof/>
            <w:webHidden/>
          </w:rPr>
        </w:r>
        <w:r w:rsidR="00057B73">
          <w:rPr>
            <w:noProof/>
            <w:webHidden/>
          </w:rPr>
          <w:fldChar w:fldCharType="separate"/>
        </w:r>
        <w:r w:rsidR="00057B73">
          <w:rPr>
            <w:noProof/>
            <w:webHidden/>
          </w:rPr>
          <w:t>18</w:t>
        </w:r>
        <w:r w:rsidR="00057B73">
          <w:rPr>
            <w:noProof/>
            <w:webHidden/>
          </w:rPr>
          <w:fldChar w:fldCharType="end"/>
        </w:r>
      </w:hyperlink>
    </w:p>
    <w:p w14:paraId="7FF6D63D" w14:textId="0AE9440F"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09" w:history="1">
        <w:r w:rsidR="00057B73" w:rsidRPr="004F3F7C">
          <w:rPr>
            <w:rStyle w:val="Hypertextovodkaz"/>
            <w:rFonts w:ascii="Times" w:hAnsi="Times"/>
            <w:noProof/>
          </w:rPr>
          <w:t>11.</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LABOUR</w:t>
        </w:r>
        <w:r w:rsidR="00057B73">
          <w:rPr>
            <w:noProof/>
            <w:webHidden/>
          </w:rPr>
          <w:tab/>
        </w:r>
        <w:r w:rsidR="00057B73">
          <w:rPr>
            <w:noProof/>
            <w:webHidden/>
          </w:rPr>
          <w:fldChar w:fldCharType="begin"/>
        </w:r>
        <w:r w:rsidR="00057B73">
          <w:rPr>
            <w:noProof/>
            <w:webHidden/>
          </w:rPr>
          <w:instrText xml:space="preserve"> PAGEREF _Toc172215709 \h </w:instrText>
        </w:r>
        <w:r w:rsidR="00057B73">
          <w:rPr>
            <w:noProof/>
            <w:webHidden/>
          </w:rPr>
        </w:r>
        <w:r w:rsidR="00057B73">
          <w:rPr>
            <w:noProof/>
            <w:webHidden/>
          </w:rPr>
          <w:fldChar w:fldCharType="separate"/>
        </w:r>
        <w:r w:rsidR="00057B73">
          <w:rPr>
            <w:noProof/>
            <w:webHidden/>
          </w:rPr>
          <w:t>20</w:t>
        </w:r>
        <w:r w:rsidR="00057B73">
          <w:rPr>
            <w:noProof/>
            <w:webHidden/>
          </w:rPr>
          <w:fldChar w:fldCharType="end"/>
        </w:r>
      </w:hyperlink>
    </w:p>
    <w:p w14:paraId="3B85CF68" w14:textId="06EE0A47"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0" w:history="1">
        <w:r w:rsidR="00057B73" w:rsidRPr="004F3F7C">
          <w:rPr>
            <w:rStyle w:val="Hypertextovodkaz"/>
            <w:rFonts w:ascii="Times" w:hAnsi="Times"/>
            <w:noProof/>
          </w:rPr>
          <w:t>12.</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CARE OF WORK</w:t>
        </w:r>
        <w:r w:rsidR="00057B73">
          <w:rPr>
            <w:noProof/>
            <w:webHidden/>
          </w:rPr>
          <w:tab/>
        </w:r>
        <w:r w:rsidR="00057B73">
          <w:rPr>
            <w:noProof/>
            <w:webHidden/>
          </w:rPr>
          <w:fldChar w:fldCharType="begin"/>
        </w:r>
        <w:r w:rsidR="00057B73">
          <w:rPr>
            <w:noProof/>
            <w:webHidden/>
          </w:rPr>
          <w:instrText xml:space="preserve"> PAGEREF _Toc172215710 \h </w:instrText>
        </w:r>
        <w:r w:rsidR="00057B73">
          <w:rPr>
            <w:noProof/>
            <w:webHidden/>
          </w:rPr>
        </w:r>
        <w:r w:rsidR="00057B73">
          <w:rPr>
            <w:noProof/>
            <w:webHidden/>
          </w:rPr>
          <w:fldChar w:fldCharType="separate"/>
        </w:r>
        <w:r w:rsidR="00057B73">
          <w:rPr>
            <w:noProof/>
            <w:webHidden/>
          </w:rPr>
          <w:t>21</w:t>
        </w:r>
        <w:r w:rsidR="00057B73">
          <w:rPr>
            <w:noProof/>
            <w:webHidden/>
          </w:rPr>
          <w:fldChar w:fldCharType="end"/>
        </w:r>
      </w:hyperlink>
    </w:p>
    <w:p w14:paraId="17729C54" w14:textId="029D95A7"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1" w:history="1">
        <w:r w:rsidR="00057B73" w:rsidRPr="004F3F7C">
          <w:rPr>
            <w:rStyle w:val="Hypertextovodkaz"/>
            <w:rFonts w:ascii="Times" w:hAnsi="Times"/>
            <w:noProof/>
          </w:rPr>
          <w:t>13.</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TRANSFER OF OWNERSHIP AND RISK OF LOSS</w:t>
        </w:r>
        <w:r w:rsidR="00057B73">
          <w:rPr>
            <w:noProof/>
            <w:webHidden/>
          </w:rPr>
          <w:tab/>
        </w:r>
        <w:r w:rsidR="00057B73">
          <w:rPr>
            <w:noProof/>
            <w:webHidden/>
          </w:rPr>
          <w:fldChar w:fldCharType="begin"/>
        </w:r>
        <w:r w:rsidR="00057B73">
          <w:rPr>
            <w:noProof/>
            <w:webHidden/>
          </w:rPr>
          <w:instrText xml:space="preserve"> PAGEREF _Toc172215711 \h </w:instrText>
        </w:r>
        <w:r w:rsidR="00057B73">
          <w:rPr>
            <w:noProof/>
            <w:webHidden/>
          </w:rPr>
        </w:r>
        <w:r w:rsidR="00057B73">
          <w:rPr>
            <w:noProof/>
            <w:webHidden/>
          </w:rPr>
          <w:fldChar w:fldCharType="separate"/>
        </w:r>
        <w:r w:rsidR="00057B73">
          <w:rPr>
            <w:noProof/>
            <w:webHidden/>
          </w:rPr>
          <w:t>21</w:t>
        </w:r>
        <w:r w:rsidR="00057B73">
          <w:rPr>
            <w:noProof/>
            <w:webHidden/>
          </w:rPr>
          <w:fldChar w:fldCharType="end"/>
        </w:r>
      </w:hyperlink>
    </w:p>
    <w:p w14:paraId="22E40A4D" w14:textId="1BB2B24B"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2" w:history="1">
        <w:r w:rsidR="00057B73" w:rsidRPr="004F3F7C">
          <w:rPr>
            <w:rStyle w:val="Hypertextovodkaz"/>
            <w:rFonts w:ascii="Times" w:hAnsi="Times"/>
            <w:noProof/>
          </w:rPr>
          <w:t>14.</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CONTRACTOR’S RESPONSIBILITIES</w:t>
        </w:r>
        <w:r w:rsidR="00057B73">
          <w:rPr>
            <w:noProof/>
            <w:webHidden/>
          </w:rPr>
          <w:tab/>
        </w:r>
        <w:r w:rsidR="00057B73">
          <w:rPr>
            <w:noProof/>
            <w:webHidden/>
          </w:rPr>
          <w:fldChar w:fldCharType="begin"/>
        </w:r>
        <w:r w:rsidR="00057B73">
          <w:rPr>
            <w:noProof/>
            <w:webHidden/>
          </w:rPr>
          <w:instrText xml:space="preserve"> PAGEREF _Toc172215712 \h </w:instrText>
        </w:r>
        <w:r w:rsidR="00057B73">
          <w:rPr>
            <w:noProof/>
            <w:webHidden/>
          </w:rPr>
        </w:r>
        <w:r w:rsidR="00057B73">
          <w:rPr>
            <w:noProof/>
            <w:webHidden/>
          </w:rPr>
          <w:fldChar w:fldCharType="separate"/>
        </w:r>
        <w:r w:rsidR="00057B73">
          <w:rPr>
            <w:noProof/>
            <w:webHidden/>
          </w:rPr>
          <w:t>21</w:t>
        </w:r>
        <w:r w:rsidR="00057B73">
          <w:rPr>
            <w:noProof/>
            <w:webHidden/>
          </w:rPr>
          <w:fldChar w:fldCharType="end"/>
        </w:r>
      </w:hyperlink>
    </w:p>
    <w:p w14:paraId="216BDFE6" w14:textId="1DA8D61E"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3" w:history="1">
        <w:r w:rsidR="00057B73" w:rsidRPr="004F3F7C">
          <w:rPr>
            <w:rStyle w:val="Hypertextovodkaz"/>
            <w:rFonts w:ascii="Times" w:hAnsi="Times"/>
            <w:noProof/>
          </w:rPr>
          <w:t>15.</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CUSTOMER’S RESPONSIBILITIES</w:t>
        </w:r>
        <w:r w:rsidR="00057B73">
          <w:rPr>
            <w:noProof/>
            <w:webHidden/>
          </w:rPr>
          <w:tab/>
        </w:r>
        <w:r w:rsidR="00057B73">
          <w:rPr>
            <w:noProof/>
            <w:webHidden/>
          </w:rPr>
          <w:fldChar w:fldCharType="begin"/>
        </w:r>
        <w:r w:rsidR="00057B73">
          <w:rPr>
            <w:noProof/>
            <w:webHidden/>
          </w:rPr>
          <w:instrText xml:space="preserve"> PAGEREF _Toc172215713 \h </w:instrText>
        </w:r>
        <w:r w:rsidR="00057B73">
          <w:rPr>
            <w:noProof/>
            <w:webHidden/>
          </w:rPr>
        </w:r>
        <w:r w:rsidR="00057B73">
          <w:rPr>
            <w:noProof/>
            <w:webHidden/>
          </w:rPr>
          <w:fldChar w:fldCharType="separate"/>
        </w:r>
        <w:r w:rsidR="00057B73">
          <w:rPr>
            <w:noProof/>
            <w:webHidden/>
          </w:rPr>
          <w:t>22</w:t>
        </w:r>
        <w:r w:rsidR="00057B73">
          <w:rPr>
            <w:noProof/>
            <w:webHidden/>
          </w:rPr>
          <w:fldChar w:fldCharType="end"/>
        </w:r>
      </w:hyperlink>
    </w:p>
    <w:p w14:paraId="42794FAC" w14:textId="24A8284B"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4" w:history="1">
        <w:r w:rsidR="00057B73" w:rsidRPr="004F3F7C">
          <w:rPr>
            <w:rStyle w:val="Hypertextovodkaz"/>
            <w:rFonts w:ascii="Times" w:hAnsi="Times"/>
            <w:noProof/>
          </w:rPr>
          <w:t>16.</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PERSONNEL</w:t>
        </w:r>
        <w:r w:rsidR="00057B73">
          <w:rPr>
            <w:noProof/>
            <w:webHidden/>
          </w:rPr>
          <w:tab/>
        </w:r>
        <w:r w:rsidR="00057B73">
          <w:rPr>
            <w:noProof/>
            <w:webHidden/>
          </w:rPr>
          <w:fldChar w:fldCharType="begin"/>
        </w:r>
        <w:r w:rsidR="00057B73">
          <w:rPr>
            <w:noProof/>
            <w:webHidden/>
          </w:rPr>
          <w:instrText xml:space="preserve"> PAGEREF _Toc172215714 \h </w:instrText>
        </w:r>
        <w:r w:rsidR="00057B73">
          <w:rPr>
            <w:noProof/>
            <w:webHidden/>
          </w:rPr>
        </w:r>
        <w:r w:rsidR="00057B73">
          <w:rPr>
            <w:noProof/>
            <w:webHidden/>
          </w:rPr>
          <w:fldChar w:fldCharType="separate"/>
        </w:r>
        <w:r w:rsidR="00057B73">
          <w:rPr>
            <w:noProof/>
            <w:webHidden/>
          </w:rPr>
          <w:t>23</w:t>
        </w:r>
        <w:r w:rsidR="00057B73">
          <w:rPr>
            <w:noProof/>
            <w:webHidden/>
          </w:rPr>
          <w:fldChar w:fldCharType="end"/>
        </w:r>
      </w:hyperlink>
    </w:p>
    <w:p w14:paraId="42F26083" w14:textId="623E9D1E"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5" w:history="1">
        <w:r w:rsidR="00057B73" w:rsidRPr="004F3F7C">
          <w:rPr>
            <w:rStyle w:val="Hypertextovodkaz"/>
            <w:rFonts w:ascii="Times" w:hAnsi="Times"/>
            <w:noProof/>
          </w:rPr>
          <w:t>17.</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SITE-RELATED OBLIGATIONS AND PERFORMANCE</w:t>
        </w:r>
        <w:r w:rsidR="00057B73">
          <w:rPr>
            <w:noProof/>
            <w:webHidden/>
          </w:rPr>
          <w:tab/>
        </w:r>
        <w:r w:rsidR="00057B73">
          <w:rPr>
            <w:noProof/>
            <w:webHidden/>
          </w:rPr>
          <w:fldChar w:fldCharType="begin"/>
        </w:r>
        <w:r w:rsidR="00057B73">
          <w:rPr>
            <w:noProof/>
            <w:webHidden/>
          </w:rPr>
          <w:instrText xml:space="preserve"> PAGEREF _Toc172215715 \h </w:instrText>
        </w:r>
        <w:r w:rsidR="00057B73">
          <w:rPr>
            <w:noProof/>
            <w:webHidden/>
          </w:rPr>
        </w:r>
        <w:r w:rsidR="00057B73">
          <w:rPr>
            <w:noProof/>
            <w:webHidden/>
          </w:rPr>
          <w:fldChar w:fldCharType="separate"/>
        </w:r>
        <w:r w:rsidR="00057B73">
          <w:rPr>
            <w:noProof/>
            <w:webHidden/>
          </w:rPr>
          <w:t>23</w:t>
        </w:r>
        <w:r w:rsidR="00057B73">
          <w:rPr>
            <w:noProof/>
            <w:webHidden/>
          </w:rPr>
          <w:fldChar w:fldCharType="end"/>
        </w:r>
      </w:hyperlink>
    </w:p>
    <w:p w14:paraId="676D5210" w14:textId="5C116827"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6" w:history="1">
        <w:r w:rsidR="00057B73" w:rsidRPr="004F3F7C">
          <w:rPr>
            <w:rStyle w:val="Hypertextovodkaz"/>
            <w:rFonts w:ascii="Times" w:hAnsi="Times"/>
            <w:noProof/>
          </w:rPr>
          <w:t>18.</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SITE REGULATIONS</w:t>
        </w:r>
        <w:r w:rsidR="00057B73">
          <w:rPr>
            <w:noProof/>
            <w:webHidden/>
          </w:rPr>
          <w:tab/>
        </w:r>
        <w:r w:rsidR="00057B73">
          <w:rPr>
            <w:noProof/>
            <w:webHidden/>
          </w:rPr>
          <w:fldChar w:fldCharType="begin"/>
        </w:r>
        <w:r w:rsidR="00057B73">
          <w:rPr>
            <w:noProof/>
            <w:webHidden/>
          </w:rPr>
          <w:instrText xml:space="preserve"> PAGEREF _Toc172215716 \h </w:instrText>
        </w:r>
        <w:r w:rsidR="00057B73">
          <w:rPr>
            <w:noProof/>
            <w:webHidden/>
          </w:rPr>
        </w:r>
        <w:r w:rsidR="00057B73">
          <w:rPr>
            <w:noProof/>
            <w:webHidden/>
          </w:rPr>
          <w:fldChar w:fldCharType="separate"/>
        </w:r>
        <w:r w:rsidR="00057B73">
          <w:rPr>
            <w:noProof/>
            <w:webHidden/>
          </w:rPr>
          <w:t>23</w:t>
        </w:r>
        <w:r w:rsidR="00057B73">
          <w:rPr>
            <w:noProof/>
            <w:webHidden/>
          </w:rPr>
          <w:fldChar w:fldCharType="end"/>
        </w:r>
      </w:hyperlink>
    </w:p>
    <w:p w14:paraId="67F20CCC" w14:textId="22CA0DC7"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7" w:history="1">
        <w:r w:rsidR="00057B73" w:rsidRPr="004F3F7C">
          <w:rPr>
            <w:rStyle w:val="Hypertextovodkaz"/>
            <w:rFonts w:ascii="Times" w:hAnsi="Times"/>
            <w:noProof/>
          </w:rPr>
          <w:t>19.</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CONTRACT SCHEDULES</w:t>
        </w:r>
        <w:r w:rsidR="00057B73">
          <w:rPr>
            <w:noProof/>
            <w:webHidden/>
          </w:rPr>
          <w:tab/>
        </w:r>
        <w:r w:rsidR="00057B73">
          <w:rPr>
            <w:noProof/>
            <w:webHidden/>
          </w:rPr>
          <w:fldChar w:fldCharType="begin"/>
        </w:r>
        <w:r w:rsidR="00057B73">
          <w:rPr>
            <w:noProof/>
            <w:webHidden/>
          </w:rPr>
          <w:instrText xml:space="preserve"> PAGEREF _Toc172215717 \h </w:instrText>
        </w:r>
        <w:r w:rsidR="00057B73">
          <w:rPr>
            <w:noProof/>
            <w:webHidden/>
          </w:rPr>
        </w:r>
        <w:r w:rsidR="00057B73">
          <w:rPr>
            <w:noProof/>
            <w:webHidden/>
          </w:rPr>
          <w:fldChar w:fldCharType="separate"/>
        </w:r>
        <w:r w:rsidR="00057B73">
          <w:rPr>
            <w:noProof/>
            <w:webHidden/>
          </w:rPr>
          <w:t>25</w:t>
        </w:r>
        <w:r w:rsidR="00057B73">
          <w:rPr>
            <w:noProof/>
            <w:webHidden/>
          </w:rPr>
          <w:fldChar w:fldCharType="end"/>
        </w:r>
      </w:hyperlink>
    </w:p>
    <w:p w14:paraId="4BE1D7E8" w14:textId="6EDE25EE"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8" w:history="1">
        <w:r w:rsidR="00057B73" w:rsidRPr="004F3F7C">
          <w:rPr>
            <w:rStyle w:val="Hypertextovodkaz"/>
            <w:rFonts w:ascii="Times" w:hAnsi="Times"/>
            <w:noProof/>
          </w:rPr>
          <w:t>20.</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INFORMATION TO THE CUSTOMER</w:t>
        </w:r>
        <w:r w:rsidR="00057B73">
          <w:rPr>
            <w:noProof/>
            <w:webHidden/>
          </w:rPr>
          <w:tab/>
        </w:r>
        <w:r w:rsidR="00057B73">
          <w:rPr>
            <w:noProof/>
            <w:webHidden/>
          </w:rPr>
          <w:fldChar w:fldCharType="begin"/>
        </w:r>
        <w:r w:rsidR="00057B73">
          <w:rPr>
            <w:noProof/>
            <w:webHidden/>
          </w:rPr>
          <w:instrText xml:space="preserve"> PAGEREF _Toc172215718 \h </w:instrText>
        </w:r>
        <w:r w:rsidR="00057B73">
          <w:rPr>
            <w:noProof/>
            <w:webHidden/>
          </w:rPr>
        </w:r>
        <w:r w:rsidR="00057B73">
          <w:rPr>
            <w:noProof/>
            <w:webHidden/>
          </w:rPr>
          <w:fldChar w:fldCharType="separate"/>
        </w:r>
        <w:r w:rsidR="00057B73">
          <w:rPr>
            <w:noProof/>
            <w:webHidden/>
          </w:rPr>
          <w:t>26</w:t>
        </w:r>
        <w:r w:rsidR="00057B73">
          <w:rPr>
            <w:noProof/>
            <w:webHidden/>
          </w:rPr>
          <w:fldChar w:fldCharType="end"/>
        </w:r>
      </w:hyperlink>
    </w:p>
    <w:p w14:paraId="3224CB67" w14:textId="6B28C0EC"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19" w:history="1">
        <w:r w:rsidR="00057B73" w:rsidRPr="004F3F7C">
          <w:rPr>
            <w:rStyle w:val="Hypertextovodkaz"/>
            <w:rFonts w:ascii="Times" w:hAnsi="Times"/>
            <w:noProof/>
          </w:rPr>
          <w:t>21.</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OBLIGATIONS AND ASSISTANCE BY THE CUSTOMER</w:t>
        </w:r>
        <w:r w:rsidR="00057B73">
          <w:rPr>
            <w:noProof/>
            <w:webHidden/>
          </w:rPr>
          <w:tab/>
        </w:r>
        <w:r w:rsidR="00057B73">
          <w:rPr>
            <w:noProof/>
            <w:webHidden/>
          </w:rPr>
          <w:fldChar w:fldCharType="begin"/>
        </w:r>
        <w:r w:rsidR="00057B73">
          <w:rPr>
            <w:noProof/>
            <w:webHidden/>
          </w:rPr>
          <w:instrText xml:space="preserve"> PAGEREF _Toc172215719 \h </w:instrText>
        </w:r>
        <w:r w:rsidR="00057B73">
          <w:rPr>
            <w:noProof/>
            <w:webHidden/>
          </w:rPr>
        </w:r>
        <w:r w:rsidR="00057B73">
          <w:rPr>
            <w:noProof/>
            <w:webHidden/>
          </w:rPr>
          <w:fldChar w:fldCharType="separate"/>
        </w:r>
        <w:r w:rsidR="00057B73">
          <w:rPr>
            <w:noProof/>
            <w:webHidden/>
          </w:rPr>
          <w:t>28</w:t>
        </w:r>
        <w:r w:rsidR="00057B73">
          <w:rPr>
            <w:noProof/>
            <w:webHidden/>
          </w:rPr>
          <w:fldChar w:fldCharType="end"/>
        </w:r>
      </w:hyperlink>
    </w:p>
    <w:p w14:paraId="489C0C61" w14:textId="4AB6E1BC"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0" w:history="1">
        <w:r w:rsidR="00057B73" w:rsidRPr="004F3F7C">
          <w:rPr>
            <w:rStyle w:val="Hypertextovodkaz"/>
            <w:rFonts w:ascii="Times" w:hAnsi="Times"/>
            <w:noProof/>
          </w:rPr>
          <w:t>22.</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SUSPENSION</w:t>
        </w:r>
        <w:r w:rsidR="00057B73">
          <w:rPr>
            <w:noProof/>
            <w:webHidden/>
          </w:rPr>
          <w:tab/>
        </w:r>
        <w:r w:rsidR="00057B73">
          <w:rPr>
            <w:noProof/>
            <w:webHidden/>
          </w:rPr>
          <w:fldChar w:fldCharType="begin"/>
        </w:r>
        <w:r w:rsidR="00057B73">
          <w:rPr>
            <w:noProof/>
            <w:webHidden/>
          </w:rPr>
          <w:instrText xml:space="preserve"> PAGEREF _Toc172215720 \h </w:instrText>
        </w:r>
        <w:r w:rsidR="00057B73">
          <w:rPr>
            <w:noProof/>
            <w:webHidden/>
          </w:rPr>
        </w:r>
        <w:r w:rsidR="00057B73">
          <w:rPr>
            <w:noProof/>
            <w:webHidden/>
          </w:rPr>
          <w:fldChar w:fldCharType="separate"/>
        </w:r>
        <w:r w:rsidR="00057B73">
          <w:rPr>
            <w:noProof/>
            <w:webHidden/>
          </w:rPr>
          <w:t>29</w:t>
        </w:r>
        <w:r w:rsidR="00057B73">
          <w:rPr>
            <w:noProof/>
            <w:webHidden/>
          </w:rPr>
          <w:fldChar w:fldCharType="end"/>
        </w:r>
      </w:hyperlink>
    </w:p>
    <w:p w14:paraId="2593B68A" w14:textId="6C30E723"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1" w:history="1">
        <w:r w:rsidR="00057B73" w:rsidRPr="004F3F7C">
          <w:rPr>
            <w:rStyle w:val="Hypertextovodkaz"/>
            <w:rFonts w:ascii="Times" w:hAnsi="Times"/>
            <w:noProof/>
          </w:rPr>
          <w:t>23.</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COMPLETION OF WORK</w:t>
        </w:r>
        <w:r w:rsidR="00057B73">
          <w:rPr>
            <w:noProof/>
            <w:webHidden/>
          </w:rPr>
          <w:tab/>
        </w:r>
        <w:r w:rsidR="00057B73">
          <w:rPr>
            <w:noProof/>
            <w:webHidden/>
          </w:rPr>
          <w:fldChar w:fldCharType="begin"/>
        </w:r>
        <w:r w:rsidR="00057B73">
          <w:rPr>
            <w:noProof/>
            <w:webHidden/>
          </w:rPr>
          <w:instrText xml:space="preserve"> PAGEREF _Toc172215721 \h </w:instrText>
        </w:r>
        <w:r w:rsidR="00057B73">
          <w:rPr>
            <w:noProof/>
            <w:webHidden/>
          </w:rPr>
        </w:r>
        <w:r w:rsidR="00057B73">
          <w:rPr>
            <w:noProof/>
            <w:webHidden/>
          </w:rPr>
          <w:fldChar w:fldCharType="separate"/>
        </w:r>
        <w:r w:rsidR="00057B73">
          <w:rPr>
            <w:noProof/>
            <w:webHidden/>
          </w:rPr>
          <w:t>30</w:t>
        </w:r>
        <w:r w:rsidR="00057B73">
          <w:rPr>
            <w:noProof/>
            <w:webHidden/>
          </w:rPr>
          <w:fldChar w:fldCharType="end"/>
        </w:r>
      </w:hyperlink>
    </w:p>
    <w:p w14:paraId="2ECE82AF" w14:textId="23B14FFA"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2" w:history="1">
        <w:r w:rsidR="00057B73" w:rsidRPr="004F3F7C">
          <w:rPr>
            <w:rStyle w:val="Hypertextovodkaz"/>
            <w:rFonts w:ascii="Times" w:hAnsi="Times"/>
            <w:noProof/>
          </w:rPr>
          <w:t>24.</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STABLE PERFORMANCE GUARANTEES</w:t>
        </w:r>
        <w:r w:rsidR="00057B73">
          <w:rPr>
            <w:noProof/>
            <w:webHidden/>
          </w:rPr>
          <w:tab/>
        </w:r>
        <w:r w:rsidR="00057B73">
          <w:rPr>
            <w:noProof/>
            <w:webHidden/>
          </w:rPr>
          <w:fldChar w:fldCharType="begin"/>
        </w:r>
        <w:r w:rsidR="00057B73">
          <w:rPr>
            <w:noProof/>
            <w:webHidden/>
          </w:rPr>
          <w:instrText xml:space="preserve"> PAGEREF _Toc172215722 \h </w:instrText>
        </w:r>
        <w:r w:rsidR="00057B73">
          <w:rPr>
            <w:noProof/>
            <w:webHidden/>
          </w:rPr>
        </w:r>
        <w:r w:rsidR="00057B73">
          <w:rPr>
            <w:noProof/>
            <w:webHidden/>
          </w:rPr>
          <w:fldChar w:fldCharType="separate"/>
        </w:r>
        <w:r w:rsidR="00057B73">
          <w:rPr>
            <w:noProof/>
            <w:webHidden/>
          </w:rPr>
          <w:t>37</w:t>
        </w:r>
        <w:r w:rsidR="00057B73">
          <w:rPr>
            <w:noProof/>
            <w:webHidden/>
          </w:rPr>
          <w:fldChar w:fldCharType="end"/>
        </w:r>
      </w:hyperlink>
    </w:p>
    <w:p w14:paraId="4378300B" w14:textId="5048F2D4"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3" w:history="1">
        <w:r w:rsidR="00057B73" w:rsidRPr="004F3F7C">
          <w:rPr>
            <w:rStyle w:val="Hypertextovodkaz"/>
            <w:rFonts w:ascii="Times" w:hAnsi="Times"/>
            <w:noProof/>
          </w:rPr>
          <w:t>25.</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LIABILITY FOR DEFECTS OF WORK AND WARRANTY</w:t>
        </w:r>
        <w:r w:rsidR="00057B73">
          <w:rPr>
            <w:noProof/>
            <w:webHidden/>
          </w:rPr>
          <w:tab/>
        </w:r>
        <w:r w:rsidR="00057B73">
          <w:rPr>
            <w:noProof/>
            <w:webHidden/>
          </w:rPr>
          <w:fldChar w:fldCharType="begin"/>
        </w:r>
        <w:r w:rsidR="00057B73">
          <w:rPr>
            <w:noProof/>
            <w:webHidden/>
          </w:rPr>
          <w:instrText xml:space="preserve"> PAGEREF _Toc172215723 \h </w:instrText>
        </w:r>
        <w:r w:rsidR="00057B73">
          <w:rPr>
            <w:noProof/>
            <w:webHidden/>
          </w:rPr>
        </w:r>
        <w:r w:rsidR="00057B73">
          <w:rPr>
            <w:noProof/>
            <w:webHidden/>
          </w:rPr>
          <w:fldChar w:fldCharType="separate"/>
        </w:r>
        <w:r w:rsidR="00057B73">
          <w:rPr>
            <w:noProof/>
            <w:webHidden/>
          </w:rPr>
          <w:t>38</w:t>
        </w:r>
        <w:r w:rsidR="00057B73">
          <w:rPr>
            <w:noProof/>
            <w:webHidden/>
          </w:rPr>
          <w:fldChar w:fldCharType="end"/>
        </w:r>
      </w:hyperlink>
    </w:p>
    <w:p w14:paraId="74D7DFDF" w14:textId="3C2B4132"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4" w:history="1">
        <w:r w:rsidR="00057B73" w:rsidRPr="004F3F7C">
          <w:rPr>
            <w:rStyle w:val="Hypertextovodkaz"/>
            <w:rFonts w:ascii="Times" w:hAnsi="Times"/>
            <w:noProof/>
          </w:rPr>
          <w:t>26.</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BANK GUARANTEES</w:t>
        </w:r>
        <w:r w:rsidR="00057B73">
          <w:rPr>
            <w:noProof/>
            <w:webHidden/>
          </w:rPr>
          <w:tab/>
        </w:r>
        <w:r w:rsidR="00057B73">
          <w:rPr>
            <w:noProof/>
            <w:webHidden/>
          </w:rPr>
          <w:fldChar w:fldCharType="begin"/>
        </w:r>
        <w:r w:rsidR="00057B73">
          <w:rPr>
            <w:noProof/>
            <w:webHidden/>
          </w:rPr>
          <w:instrText xml:space="preserve"> PAGEREF _Toc172215724 \h </w:instrText>
        </w:r>
        <w:r w:rsidR="00057B73">
          <w:rPr>
            <w:noProof/>
            <w:webHidden/>
          </w:rPr>
        </w:r>
        <w:r w:rsidR="00057B73">
          <w:rPr>
            <w:noProof/>
            <w:webHidden/>
          </w:rPr>
          <w:fldChar w:fldCharType="separate"/>
        </w:r>
        <w:r w:rsidR="00057B73">
          <w:rPr>
            <w:noProof/>
            <w:webHidden/>
          </w:rPr>
          <w:t>39</w:t>
        </w:r>
        <w:r w:rsidR="00057B73">
          <w:rPr>
            <w:noProof/>
            <w:webHidden/>
          </w:rPr>
          <w:fldChar w:fldCharType="end"/>
        </w:r>
      </w:hyperlink>
    </w:p>
    <w:p w14:paraId="18B471F7" w14:textId="71BF0968"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5" w:history="1">
        <w:r w:rsidR="00057B73" w:rsidRPr="004F3F7C">
          <w:rPr>
            <w:rStyle w:val="Hypertextovodkaz"/>
            <w:rFonts w:ascii="Times" w:hAnsi="Times"/>
            <w:noProof/>
          </w:rPr>
          <w:t>27.</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CONTRACT PRICE</w:t>
        </w:r>
        <w:r w:rsidR="00057B73">
          <w:rPr>
            <w:noProof/>
            <w:webHidden/>
          </w:rPr>
          <w:tab/>
        </w:r>
        <w:r w:rsidR="00057B73">
          <w:rPr>
            <w:noProof/>
            <w:webHidden/>
          </w:rPr>
          <w:fldChar w:fldCharType="begin"/>
        </w:r>
        <w:r w:rsidR="00057B73">
          <w:rPr>
            <w:noProof/>
            <w:webHidden/>
          </w:rPr>
          <w:instrText xml:space="preserve"> PAGEREF _Toc172215725 \h </w:instrText>
        </w:r>
        <w:r w:rsidR="00057B73">
          <w:rPr>
            <w:noProof/>
            <w:webHidden/>
          </w:rPr>
        </w:r>
        <w:r w:rsidR="00057B73">
          <w:rPr>
            <w:noProof/>
            <w:webHidden/>
          </w:rPr>
          <w:fldChar w:fldCharType="separate"/>
        </w:r>
        <w:r w:rsidR="00057B73">
          <w:rPr>
            <w:noProof/>
            <w:webHidden/>
          </w:rPr>
          <w:t>41</w:t>
        </w:r>
        <w:r w:rsidR="00057B73">
          <w:rPr>
            <w:noProof/>
            <w:webHidden/>
          </w:rPr>
          <w:fldChar w:fldCharType="end"/>
        </w:r>
      </w:hyperlink>
    </w:p>
    <w:p w14:paraId="5D84BF42" w14:textId="3525546E"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6" w:history="1">
        <w:r w:rsidR="00057B73" w:rsidRPr="004F3F7C">
          <w:rPr>
            <w:rStyle w:val="Hypertextovodkaz"/>
            <w:rFonts w:ascii="Times" w:hAnsi="Times"/>
            <w:noProof/>
          </w:rPr>
          <w:t>28.</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PAYMENT</w:t>
        </w:r>
        <w:r w:rsidR="00057B73">
          <w:rPr>
            <w:noProof/>
            <w:webHidden/>
          </w:rPr>
          <w:tab/>
        </w:r>
        <w:r w:rsidR="00057B73">
          <w:rPr>
            <w:noProof/>
            <w:webHidden/>
          </w:rPr>
          <w:fldChar w:fldCharType="begin"/>
        </w:r>
        <w:r w:rsidR="00057B73">
          <w:rPr>
            <w:noProof/>
            <w:webHidden/>
          </w:rPr>
          <w:instrText xml:space="preserve"> PAGEREF _Toc172215726 \h </w:instrText>
        </w:r>
        <w:r w:rsidR="00057B73">
          <w:rPr>
            <w:noProof/>
            <w:webHidden/>
          </w:rPr>
        </w:r>
        <w:r w:rsidR="00057B73">
          <w:rPr>
            <w:noProof/>
            <w:webHidden/>
          </w:rPr>
          <w:fldChar w:fldCharType="separate"/>
        </w:r>
        <w:r w:rsidR="00057B73">
          <w:rPr>
            <w:noProof/>
            <w:webHidden/>
          </w:rPr>
          <w:t>42</w:t>
        </w:r>
        <w:r w:rsidR="00057B73">
          <w:rPr>
            <w:noProof/>
            <w:webHidden/>
          </w:rPr>
          <w:fldChar w:fldCharType="end"/>
        </w:r>
      </w:hyperlink>
    </w:p>
    <w:p w14:paraId="48AA3F76" w14:textId="6C585549"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7" w:history="1">
        <w:r w:rsidR="00057B73" w:rsidRPr="004F3F7C">
          <w:rPr>
            <w:rStyle w:val="Hypertextovodkaz"/>
            <w:rFonts w:ascii="Times" w:hAnsi="Times"/>
            <w:noProof/>
          </w:rPr>
          <w:t>29.</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TAXES AND DUTIES</w:t>
        </w:r>
        <w:r w:rsidR="00057B73">
          <w:rPr>
            <w:noProof/>
            <w:webHidden/>
          </w:rPr>
          <w:tab/>
        </w:r>
        <w:r w:rsidR="00057B73">
          <w:rPr>
            <w:noProof/>
            <w:webHidden/>
          </w:rPr>
          <w:fldChar w:fldCharType="begin"/>
        </w:r>
        <w:r w:rsidR="00057B73">
          <w:rPr>
            <w:noProof/>
            <w:webHidden/>
          </w:rPr>
          <w:instrText xml:space="preserve"> PAGEREF _Toc172215727 \h </w:instrText>
        </w:r>
        <w:r w:rsidR="00057B73">
          <w:rPr>
            <w:noProof/>
            <w:webHidden/>
          </w:rPr>
        </w:r>
        <w:r w:rsidR="00057B73">
          <w:rPr>
            <w:noProof/>
            <w:webHidden/>
          </w:rPr>
          <w:fldChar w:fldCharType="separate"/>
        </w:r>
        <w:r w:rsidR="00057B73">
          <w:rPr>
            <w:noProof/>
            <w:webHidden/>
          </w:rPr>
          <w:t>44</w:t>
        </w:r>
        <w:r w:rsidR="00057B73">
          <w:rPr>
            <w:noProof/>
            <w:webHidden/>
          </w:rPr>
          <w:fldChar w:fldCharType="end"/>
        </w:r>
      </w:hyperlink>
    </w:p>
    <w:p w14:paraId="46516EB4" w14:textId="7F8BEA28"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8" w:history="1">
        <w:r w:rsidR="00057B73" w:rsidRPr="004F3F7C">
          <w:rPr>
            <w:rStyle w:val="Hypertextovodkaz"/>
            <w:rFonts w:ascii="Times" w:hAnsi="Times"/>
            <w:noProof/>
          </w:rPr>
          <w:t>30.</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CHANGES</w:t>
        </w:r>
        <w:r w:rsidR="00057B73">
          <w:rPr>
            <w:noProof/>
            <w:webHidden/>
          </w:rPr>
          <w:tab/>
        </w:r>
        <w:r w:rsidR="00057B73">
          <w:rPr>
            <w:noProof/>
            <w:webHidden/>
          </w:rPr>
          <w:fldChar w:fldCharType="begin"/>
        </w:r>
        <w:r w:rsidR="00057B73">
          <w:rPr>
            <w:noProof/>
            <w:webHidden/>
          </w:rPr>
          <w:instrText xml:space="preserve"> PAGEREF _Toc172215728 \h </w:instrText>
        </w:r>
        <w:r w:rsidR="00057B73">
          <w:rPr>
            <w:noProof/>
            <w:webHidden/>
          </w:rPr>
        </w:r>
        <w:r w:rsidR="00057B73">
          <w:rPr>
            <w:noProof/>
            <w:webHidden/>
          </w:rPr>
          <w:fldChar w:fldCharType="separate"/>
        </w:r>
        <w:r w:rsidR="00057B73">
          <w:rPr>
            <w:noProof/>
            <w:webHidden/>
          </w:rPr>
          <w:t>45</w:t>
        </w:r>
        <w:r w:rsidR="00057B73">
          <w:rPr>
            <w:noProof/>
            <w:webHidden/>
          </w:rPr>
          <w:fldChar w:fldCharType="end"/>
        </w:r>
      </w:hyperlink>
    </w:p>
    <w:p w14:paraId="3D10CB41" w14:textId="0A7B96D4"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29" w:history="1">
        <w:r w:rsidR="00057B73" w:rsidRPr="004F3F7C">
          <w:rPr>
            <w:rStyle w:val="Hypertextovodkaz"/>
            <w:rFonts w:ascii="Times" w:hAnsi="Times"/>
            <w:noProof/>
          </w:rPr>
          <w:t>31.</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CONTRACT AMENDMENTS</w:t>
        </w:r>
        <w:r w:rsidR="00057B73">
          <w:rPr>
            <w:noProof/>
            <w:webHidden/>
          </w:rPr>
          <w:tab/>
        </w:r>
        <w:r w:rsidR="00057B73">
          <w:rPr>
            <w:noProof/>
            <w:webHidden/>
          </w:rPr>
          <w:fldChar w:fldCharType="begin"/>
        </w:r>
        <w:r w:rsidR="00057B73">
          <w:rPr>
            <w:noProof/>
            <w:webHidden/>
          </w:rPr>
          <w:instrText xml:space="preserve"> PAGEREF _Toc172215729 \h </w:instrText>
        </w:r>
        <w:r w:rsidR="00057B73">
          <w:rPr>
            <w:noProof/>
            <w:webHidden/>
          </w:rPr>
        </w:r>
        <w:r w:rsidR="00057B73">
          <w:rPr>
            <w:noProof/>
            <w:webHidden/>
          </w:rPr>
          <w:fldChar w:fldCharType="separate"/>
        </w:r>
        <w:r w:rsidR="00057B73">
          <w:rPr>
            <w:noProof/>
            <w:webHidden/>
          </w:rPr>
          <w:t>46</w:t>
        </w:r>
        <w:r w:rsidR="00057B73">
          <w:rPr>
            <w:noProof/>
            <w:webHidden/>
          </w:rPr>
          <w:fldChar w:fldCharType="end"/>
        </w:r>
      </w:hyperlink>
    </w:p>
    <w:p w14:paraId="48524A9D" w14:textId="71CE331C"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0" w:history="1">
        <w:r w:rsidR="00057B73" w:rsidRPr="004F3F7C">
          <w:rPr>
            <w:rStyle w:val="Hypertextovodkaz"/>
            <w:rFonts w:ascii="Times" w:hAnsi="Times"/>
            <w:noProof/>
          </w:rPr>
          <w:t>32.</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ASSIGNMENT</w:t>
        </w:r>
        <w:r w:rsidR="00057B73">
          <w:rPr>
            <w:noProof/>
            <w:webHidden/>
          </w:rPr>
          <w:tab/>
        </w:r>
        <w:r w:rsidR="00057B73">
          <w:rPr>
            <w:noProof/>
            <w:webHidden/>
          </w:rPr>
          <w:fldChar w:fldCharType="begin"/>
        </w:r>
        <w:r w:rsidR="00057B73">
          <w:rPr>
            <w:noProof/>
            <w:webHidden/>
          </w:rPr>
          <w:instrText xml:space="preserve"> PAGEREF _Toc172215730 \h </w:instrText>
        </w:r>
        <w:r w:rsidR="00057B73">
          <w:rPr>
            <w:noProof/>
            <w:webHidden/>
          </w:rPr>
        </w:r>
        <w:r w:rsidR="00057B73">
          <w:rPr>
            <w:noProof/>
            <w:webHidden/>
          </w:rPr>
          <w:fldChar w:fldCharType="separate"/>
        </w:r>
        <w:r w:rsidR="00057B73">
          <w:rPr>
            <w:noProof/>
            <w:webHidden/>
          </w:rPr>
          <w:t>46</w:t>
        </w:r>
        <w:r w:rsidR="00057B73">
          <w:rPr>
            <w:noProof/>
            <w:webHidden/>
          </w:rPr>
          <w:fldChar w:fldCharType="end"/>
        </w:r>
      </w:hyperlink>
    </w:p>
    <w:p w14:paraId="18054640" w14:textId="45F66283"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1" w:history="1">
        <w:r w:rsidR="00057B73" w:rsidRPr="004F3F7C">
          <w:rPr>
            <w:rStyle w:val="Hypertextovodkaz"/>
            <w:rFonts w:ascii="Times" w:hAnsi="Times"/>
            <w:noProof/>
          </w:rPr>
          <w:t>33.</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SUBCONTRACTORS</w:t>
        </w:r>
        <w:r w:rsidR="00057B73">
          <w:rPr>
            <w:noProof/>
            <w:webHidden/>
          </w:rPr>
          <w:tab/>
        </w:r>
        <w:r w:rsidR="00057B73">
          <w:rPr>
            <w:noProof/>
            <w:webHidden/>
          </w:rPr>
          <w:fldChar w:fldCharType="begin"/>
        </w:r>
        <w:r w:rsidR="00057B73">
          <w:rPr>
            <w:noProof/>
            <w:webHidden/>
          </w:rPr>
          <w:instrText xml:space="preserve"> PAGEREF _Toc172215731 \h </w:instrText>
        </w:r>
        <w:r w:rsidR="00057B73">
          <w:rPr>
            <w:noProof/>
            <w:webHidden/>
          </w:rPr>
        </w:r>
        <w:r w:rsidR="00057B73">
          <w:rPr>
            <w:noProof/>
            <w:webHidden/>
          </w:rPr>
          <w:fldChar w:fldCharType="separate"/>
        </w:r>
        <w:r w:rsidR="00057B73">
          <w:rPr>
            <w:noProof/>
            <w:webHidden/>
          </w:rPr>
          <w:t>46</w:t>
        </w:r>
        <w:r w:rsidR="00057B73">
          <w:rPr>
            <w:noProof/>
            <w:webHidden/>
          </w:rPr>
          <w:fldChar w:fldCharType="end"/>
        </w:r>
      </w:hyperlink>
    </w:p>
    <w:p w14:paraId="1D64B73B" w14:textId="1E1C8840"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2" w:history="1">
        <w:r w:rsidR="00057B73" w:rsidRPr="004F3F7C">
          <w:rPr>
            <w:rStyle w:val="Hypertextovodkaz"/>
            <w:rFonts w:ascii="Times" w:hAnsi="Times"/>
            <w:noProof/>
          </w:rPr>
          <w:t>34.</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DELAYS IN THE CONTRACTOR’S PERFORMANCE</w:t>
        </w:r>
        <w:r w:rsidR="00057B73">
          <w:rPr>
            <w:noProof/>
            <w:webHidden/>
          </w:rPr>
          <w:tab/>
        </w:r>
        <w:r w:rsidR="00057B73">
          <w:rPr>
            <w:noProof/>
            <w:webHidden/>
          </w:rPr>
          <w:fldChar w:fldCharType="begin"/>
        </w:r>
        <w:r w:rsidR="00057B73">
          <w:rPr>
            <w:noProof/>
            <w:webHidden/>
          </w:rPr>
          <w:instrText xml:space="preserve"> PAGEREF _Toc172215732 \h </w:instrText>
        </w:r>
        <w:r w:rsidR="00057B73">
          <w:rPr>
            <w:noProof/>
            <w:webHidden/>
          </w:rPr>
        </w:r>
        <w:r w:rsidR="00057B73">
          <w:rPr>
            <w:noProof/>
            <w:webHidden/>
          </w:rPr>
          <w:fldChar w:fldCharType="separate"/>
        </w:r>
        <w:r w:rsidR="00057B73">
          <w:rPr>
            <w:noProof/>
            <w:webHidden/>
          </w:rPr>
          <w:t>47</w:t>
        </w:r>
        <w:r w:rsidR="00057B73">
          <w:rPr>
            <w:noProof/>
            <w:webHidden/>
          </w:rPr>
          <w:fldChar w:fldCharType="end"/>
        </w:r>
      </w:hyperlink>
    </w:p>
    <w:p w14:paraId="3BD60BD4" w14:textId="49A807DD"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3" w:history="1">
        <w:r w:rsidR="00057B73" w:rsidRPr="004F3F7C">
          <w:rPr>
            <w:rStyle w:val="Hypertextovodkaz"/>
            <w:rFonts w:ascii="Times" w:hAnsi="Times"/>
            <w:noProof/>
          </w:rPr>
          <w:t>35.</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LIABILITY</w:t>
        </w:r>
        <w:r w:rsidR="00057B73">
          <w:rPr>
            <w:noProof/>
            <w:webHidden/>
          </w:rPr>
          <w:tab/>
        </w:r>
        <w:r w:rsidR="00057B73">
          <w:rPr>
            <w:noProof/>
            <w:webHidden/>
          </w:rPr>
          <w:fldChar w:fldCharType="begin"/>
        </w:r>
        <w:r w:rsidR="00057B73">
          <w:rPr>
            <w:noProof/>
            <w:webHidden/>
          </w:rPr>
          <w:instrText xml:space="preserve"> PAGEREF _Toc172215733 \h </w:instrText>
        </w:r>
        <w:r w:rsidR="00057B73">
          <w:rPr>
            <w:noProof/>
            <w:webHidden/>
          </w:rPr>
        </w:r>
        <w:r w:rsidR="00057B73">
          <w:rPr>
            <w:noProof/>
            <w:webHidden/>
          </w:rPr>
          <w:fldChar w:fldCharType="separate"/>
        </w:r>
        <w:r w:rsidR="00057B73">
          <w:rPr>
            <w:noProof/>
            <w:webHidden/>
          </w:rPr>
          <w:t>47</w:t>
        </w:r>
        <w:r w:rsidR="00057B73">
          <w:rPr>
            <w:noProof/>
            <w:webHidden/>
          </w:rPr>
          <w:fldChar w:fldCharType="end"/>
        </w:r>
      </w:hyperlink>
    </w:p>
    <w:p w14:paraId="1D90A31A" w14:textId="5558C882"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4" w:history="1">
        <w:r w:rsidR="00057B73" w:rsidRPr="004F3F7C">
          <w:rPr>
            <w:rStyle w:val="Hypertextovodkaz"/>
            <w:rFonts w:ascii="Times" w:hAnsi="Times"/>
            <w:noProof/>
          </w:rPr>
          <w:t>36.</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THIRD PARTY CLAIMS</w:t>
        </w:r>
        <w:r w:rsidR="00057B73">
          <w:rPr>
            <w:noProof/>
            <w:webHidden/>
          </w:rPr>
          <w:tab/>
        </w:r>
        <w:r w:rsidR="00057B73">
          <w:rPr>
            <w:noProof/>
            <w:webHidden/>
          </w:rPr>
          <w:fldChar w:fldCharType="begin"/>
        </w:r>
        <w:r w:rsidR="00057B73">
          <w:rPr>
            <w:noProof/>
            <w:webHidden/>
          </w:rPr>
          <w:instrText xml:space="preserve"> PAGEREF _Toc172215734 \h </w:instrText>
        </w:r>
        <w:r w:rsidR="00057B73">
          <w:rPr>
            <w:noProof/>
            <w:webHidden/>
          </w:rPr>
        </w:r>
        <w:r w:rsidR="00057B73">
          <w:rPr>
            <w:noProof/>
            <w:webHidden/>
          </w:rPr>
          <w:fldChar w:fldCharType="separate"/>
        </w:r>
        <w:r w:rsidR="00057B73">
          <w:rPr>
            <w:noProof/>
            <w:webHidden/>
          </w:rPr>
          <w:t>48</w:t>
        </w:r>
        <w:r w:rsidR="00057B73">
          <w:rPr>
            <w:noProof/>
            <w:webHidden/>
          </w:rPr>
          <w:fldChar w:fldCharType="end"/>
        </w:r>
      </w:hyperlink>
    </w:p>
    <w:p w14:paraId="50CDE32D" w14:textId="30BBCE90"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5" w:history="1">
        <w:r w:rsidR="00057B73" w:rsidRPr="004F3F7C">
          <w:rPr>
            <w:rStyle w:val="Hypertextovodkaz"/>
            <w:rFonts w:ascii="Times" w:hAnsi="Times"/>
            <w:noProof/>
          </w:rPr>
          <w:t>37.</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CONTRACTUAL PENALTIES</w:t>
        </w:r>
        <w:r w:rsidR="00057B73">
          <w:rPr>
            <w:noProof/>
            <w:webHidden/>
          </w:rPr>
          <w:tab/>
        </w:r>
        <w:r w:rsidR="00057B73">
          <w:rPr>
            <w:noProof/>
            <w:webHidden/>
          </w:rPr>
          <w:fldChar w:fldCharType="begin"/>
        </w:r>
        <w:r w:rsidR="00057B73">
          <w:rPr>
            <w:noProof/>
            <w:webHidden/>
          </w:rPr>
          <w:instrText xml:space="preserve"> PAGEREF _Toc172215735 \h </w:instrText>
        </w:r>
        <w:r w:rsidR="00057B73">
          <w:rPr>
            <w:noProof/>
            <w:webHidden/>
          </w:rPr>
        </w:r>
        <w:r w:rsidR="00057B73">
          <w:rPr>
            <w:noProof/>
            <w:webHidden/>
          </w:rPr>
          <w:fldChar w:fldCharType="separate"/>
        </w:r>
        <w:r w:rsidR="00057B73">
          <w:rPr>
            <w:noProof/>
            <w:webHidden/>
          </w:rPr>
          <w:t>48</w:t>
        </w:r>
        <w:r w:rsidR="00057B73">
          <w:rPr>
            <w:noProof/>
            <w:webHidden/>
          </w:rPr>
          <w:fldChar w:fldCharType="end"/>
        </w:r>
      </w:hyperlink>
    </w:p>
    <w:p w14:paraId="0591212C" w14:textId="5451912B"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6" w:history="1">
        <w:r w:rsidR="00057B73" w:rsidRPr="004F3F7C">
          <w:rPr>
            <w:rStyle w:val="Hypertextovodkaz"/>
            <w:rFonts w:ascii="Times" w:hAnsi="Times"/>
            <w:noProof/>
          </w:rPr>
          <w:t>38.</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FORCE MAJEURE</w:t>
        </w:r>
        <w:r w:rsidR="00057B73">
          <w:rPr>
            <w:noProof/>
            <w:webHidden/>
          </w:rPr>
          <w:tab/>
        </w:r>
        <w:r w:rsidR="00057B73">
          <w:rPr>
            <w:noProof/>
            <w:webHidden/>
          </w:rPr>
          <w:fldChar w:fldCharType="begin"/>
        </w:r>
        <w:r w:rsidR="00057B73">
          <w:rPr>
            <w:noProof/>
            <w:webHidden/>
          </w:rPr>
          <w:instrText xml:space="preserve"> PAGEREF _Toc172215736 \h </w:instrText>
        </w:r>
        <w:r w:rsidR="00057B73">
          <w:rPr>
            <w:noProof/>
            <w:webHidden/>
          </w:rPr>
        </w:r>
        <w:r w:rsidR="00057B73">
          <w:rPr>
            <w:noProof/>
            <w:webHidden/>
          </w:rPr>
          <w:fldChar w:fldCharType="separate"/>
        </w:r>
        <w:r w:rsidR="00057B73">
          <w:rPr>
            <w:noProof/>
            <w:webHidden/>
          </w:rPr>
          <w:t>51</w:t>
        </w:r>
        <w:r w:rsidR="00057B73">
          <w:rPr>
            <w:noProof/>
            <w:webHidden/>
          </w:rPr>
          <w:fldChar w:fldCharType="end"/>
        </w:r>
      </w:hyperlink>
    </w:p>
    <w:p w14:paraId="2BB25713" w14:textId="5D1D33D7"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7" w:history="1">
        <w:r w:rsidR="00057B73" w:rsidRPr="004F3F7C">
          <w:rPr>
            <w:rStyle w:val="Hypertextovodkaz"/>
            <w:rFonts w:ascii="Times" w:hAnsi="Times"/>
            <w:noProof/>
          </w:rPr>
          <w:t>39.</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WITHDRAWAL FROM THE CONTRACT</w:t>
        </w:r>
        <w:r w:rsidR="00057B73">
          <w:rPr>
            <w:noProof/>
            <w:webHidden/>
          </w:rPr>
          <w:tab/>
        </w:r>
        <w:r w:rsidR="00057B73">
          <w:rPr>
            <w:noProof/>
            <w:webHidden/>
          </w:rPr>
          <w:fldChar w:fldCharType="begin"/>
        </w:r>
        <w:r w:rsidR="00057B73">
          <w:rPr>
            <w:noProof/>
            <w:webHidden/>
          </w:rPr>
          <w:instrText xml:space="preserve"> PAGEREF _Toc172215737 \h </w:instrText>
        </w:r>
        <w:r w:rsidR="00057B73">
          <w:rPr>
            <w:noProof/>
            <w:webHidden/>
          </w:rPr>
        </w:r>
        <w:r w:rsidR="00057B73">
          <w:rPr>
            <w:noProof/>
            <w:webHidden/>
          </w:rPr>
          <w:fldChar w:fldCharType="separate"/>
        </w:r>
        <w:r w:rsidR="00057B73">
          <w:rPr>
            <w:noProof/>
            <w:webHidden/>
          </w:rPr>
          <w:t>51</w:t>
        </w:r>
        <w:r w:rsidR="00057B73">
          <w:rPr>
            <w:noProof/>
            <w:webHidden/>
          </w:rPr>
          <w:fldChar w:fldCharType="end"/>
        </w:r>
      </w:hyperlink>
    </w:p>
    <w:p w14:paraId="73C32F51" w14:textId="06CC174D"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8" w:history="1">
        <w:r w:rsidR="00057B73" w:rsidRPr="004F3F7C">
          <w:rPr>
            <w:rStyle w:val="Hypertextovodkaz"/>
            <w:rFonts w:ascii="Times" w:hAnsi="Times"/>
            <w:noProof/>
          </w:rPr>
          <w:t>40.</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WITHDRAWAL FROM THE CONTRACT FOR CONTRACTOR’S DEFAULT</w:t>
        </w:r>
        <w:r w:rsidR="00057B73">
          <w:rPr>
            <w:noProof/>
            <w:webHidden/>
          </w:rPr>
          <w:tab/>
        </w:r>
        <w:r w:rsidR="00057B73">
          <w:rPr>
            <w:noProof/>
            <w:webHidden/>
          </w:rPr>
          <w:fldChar w:fldCharType="begin"/>
        </w:r>
        <w:r w:rsidR="00057B73">
          <w:rPr>
            <w:noProof/>
            <w:webHidden/>
          </w:rPr>
          <w:instrText xml:space="preserve"> PAGEREF _Toc172215738 \h </w:instrText>
        </w:r>
        <w:r w:rsidR="00057B73">
          <w:rPr>
            <w:noProof/>
            <w:webHidden/>
          </w:rPr>
        </w:r>
        <w:r w:rsidR="00057B73">
          <w:rPr>
            <w:noProof/>
            <w:webHidden/>
          </w:rPr>
          <w:fldChar w:fldCharType="separate"/>
        </w:r>
        <w:r w:rsidR="00057B73">
          <w:rPr>
            <w:noProof/>
            <w:webHidden/>
          </w:rPr>
          <w:t>51</w:t>
        </w:r>
        <w:r w:rsidR="00057B73">
          <w:rPr>
            <w:noProof/>
            <w:webHidden/>
          </w:rPr>
          <w:fldChar w:fldCharType="end"/>
        </w:r>
      </w:hyperlink>
    </w:p>
    <w:p w14:paraId="21FB3834" w14:textId="41826D27"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39" w:history="1">
        <w:r w:rsidR="00057B73" w:rsidRPr="004F3F7C">
          <w:rPr>
            <w:rStyle w:val="Hypertextovodkaz"/>
            <w:rFonts w:ascii="Times" w:hAnsi="Times"/>
            <w:noProof/>
          </w:rPr>
          <w:t>41.</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WITHDRAWAL FROM THE CONTRACT FOR INSOLVENCY</w:t>
        </w:r>
        <w:r w:rsidR="00057B73">
          <w:rPr>
            <w:noProof/>
            <w:webHidden/>
          </w:rPr>
          <w:tab/>
        </w:r>
        <w:r w:rsidR="00057B73">
          <w:rPr>
            <w:noProof/>
            <w:webHidden/>
          </w:rPr>
          <w:fldChar w:fldCharType="begin"/>
        </w:r>
        <w:r w:rsidR="00057B73">
          <w:rPr>
            <w:noProof/>
            <w:webHidden/>
          </w:rPr>
          <w:instrText xml:space="preserve"> PAGEREF _Toc172215739 \h </w:instrText>
        </w:r>
        <w:r w:rsidR="00057B73">
          <w:rPr>
            <w:noProof/>
            <w:webHidden/>
          </w:rPr>
        </w:r>
        <w:r w:rsidR="00057B73">
          <w:rPr>
            <w:noProof/>
            <w:webHidden/>
          </w:rPr>
          <w:fldChar w:fldCharType="separate"/>
        </w:r>
        <w:r w:rsidR="00057B73">
          <w:rPr>
            <w:noProof/>
            <w:webHidden/>
          </w:rPr>
          <w:t>52</w:t>
        </w:r>
        <w:r w:rsidR="00057B73">
          <w:rPr>
            <w:noProof/>
            <w:webHidden/>
          </w:rPr>
          <w:fldChar w:fldCharType="end"/>
        </w:r>
      </w:hyperlink>
    </w:p>
    <w:p w14:paraId="3DA7ED72" w14:textId="1B1D3150"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0" w:history="1">
        <w:r w:rsidR="00057B73" w:rsidRPr="004F3F7C">
          <w:rPr>
            <w:rStyle w:val="Hypertextovodkaz"/>
            <w:rFonts w:ascii="Times" w:hAnsi="Times"/>
            <w:noProof/>
          </w:rPr>
          <w:t>42.</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WITHDRAWAL FROM THE CONTRACT FOR CUSTOMER’S DEFAULT</w:t>
        </w:r>
        <w:r w:rsidR="00057B73">
          <w:rPr>
            <w:noProof/>
            <w:webHidden/>
          </w:rPr>
          <w:tab/>
        </w:r>
        <w:r w:rsidR="00057B73">
          <w:rPr>
            <w:noProof/>
            <w:webHidden/>
          </w:rPr>
          <w:fldChar w:fldCharType="begin"/>
        </w:r>
        <w:r w:rsidR="00057B73">
          <w:rPr>
            <w:noProof/>
            <w:webHidden/>
          </w:rPr>
          <w:instrText xml:space="preserve"> PAGEREF _Toc172215740 \h </w:instrText>
        </w:r>
        <w:r w:rsidR="00057B73">
          <w:rPr>
            <w:noProof/>
            <w:webHidden/>
          </w:rPr>
        </w:r>
        <w:r w:rsidR="00057B73">
          <w:rPr>
            <w:noProof/>
            <w:webHidden/>
          </w:rPr>
          <w:fldChar w:fldCharType="separate"/>
        </w:r>
        <w:r w:rsidR="00057B73">
          <w:rPr>
            <w:noProof/>
            <w:webHidden/>
          </w:rPr>
          <w:t>53</w:t>
        </w:r>
        <w:r w:rsidR="00057B73">
          <w:rPr>
            <w:noProof/>
            <w:webHidden/>
          </w:rPr>
          <w:fldChar w:fldCharType="end"/>
        </w:r>
      </w:hyperlink>
    </w:p>
    <w:p w14:paraId="6E4CFDFC" w14:textId="17289892"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1" w:history="1">
        <w:r w:rsidR="00057B73" w:rsidRPr="004F3F7C">
          <w:rPr>
            <w:rStyle w:val="Hypertextovodkaz"/>
            <w:rFonts w:ascii="Times" w:hAnsi="Times"/>
            <w:noProof/>
          </w:rPr>
          <w:t>43.</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USE OF DOCUMENTS AND INFORMATION</w:t>
        </w:r>
        <w:r w:rsidR="00057B73">
          <w:rPr>
            <w:noProof/>
            <w:webHidden/>
          </w:rPr>
          <w:tab/>
        </w:r>
        <w:r w:rsidR="00057B73">
          <w:rPr>
            <w:noProof/>
            <w:webHidden/>
          </w:rPr>
          <w:fldChar w:fldCharType="begin"/>
        </w:r>
        <w:r w:rsidR="00057B73">
          <w:rPr>
            <w:noProof/>
            <w:webHidden/>
          </w:rPr>
          <w:instrText xml:space="preserve"> PAGEREF _Toc172215741 \h </w:instrText>
        </w:r>
        <w:r w:rsidR="00057B73">
          <w:rPr>
            <w:noProof/>
            <w:webHidden/>
          </w:rPr>
        </w:r>
        <w:r w:rsidR="00057B73">
          <w:rPr>
            <w:noProof/>
            <w:webHidden/>
          </w:rPr>
          <w:fldChar w:fldCharType="separate"/>
        </w:r>
        <w:r w:rsidR="00057B73">
          <w:rPr>
            <w:noProof/>
            <w:webHidden/>
          </w:rPr>
          <w:t>53</w:t>
        </w:r>
        <w:r w:rsidR="00057B73">
          <w:rPr>
            <w:noProof/>
            <w:webHidden/>
          </w:rPr>
          <w:fldChar w:fldCharType="end"/>
        </w:r>
      </w:hyperlink>
    </w:p>
    <w:p w14:paraId="1AB8A901" w14:textId="2F84191E"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2" w:history="1">
        <w:r w:rsidR="00057B73" w:rsidRPr="004F3F7C">
          <w:rPr>
            <w:rStyle w:val="Hypertextovodkaz"/>
            <w:rFonts w:ascii="Times" w:hAnsi="Times"/>
            <w:noProof/>
          </w:rPr>
          <w:t>44.</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INTELLECTUAL PROPERTY RIGHTS</w:t>
        </w:r>
        <w:r w:rsidR="00057B73">
          <w:rPr>
            <w:noProof/>
            <w:webHidden/>
          </w:rPr>
          <w:tab/>
        </w:r>
        <w:r w:rsidR="00057B73">
          <w:rPr>
            <w:noProof/>
            <w:webHidden/>
          </w:rPr>
          <w:fldChar w:fldCharType="begin"/>
        </w:r>
        <w:r w:rsidR="00057B73">
          <w:rPr>
            <w:noProof/>
            <w:webHidden/>
          </w:rPr>
          <w:instrText xml:space="preserve"> PAGEREF _Toc172215742 \h </w:instrText>
        </w:r>
        <w:r w:rsidR="00057B73">
          <w:rPr>
            <w:noProof/>
            <w:webHidden/>
          </w:rPr>
        </w:r>
        <w:r w:rsidR="00057B73">
          <w:rPr>
            <w:noProof/>
            <w:webHidden/>
          </w:rPr>
          <w:fldChar w:fldCharType="separate"/>
        </w:r>
        <w:r w:rsidR="00057B73">
          <w:rPr>
            <w:noProof/>
            <w:webHidden/>
          </w:rPr>
          <w:t>54</w:t>
        </w:r>
        <w:r w:rsidR="00057B73">
          <w:rPr>
            <w:noProof/>
            <w:webHidden/>
          </w:rPr>
          <w:fldChar w:fldCharType="end"/>
        </w:r>
      </w:hyperlink>
    </w:p>
    <w:p w14:paraId="393859F7" w14:textId="131B2944"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3" w:history="1">
        <w:r w:rsidR="00057B73" w:rsidRPr="004F3F7C">
          <w:rPr>
            <w:rStyle w:val="Hypertextovodkaz"/>
            <w:rFonts w:ascii="Times" w:hAnsi="Times"/>
            <w:noProof/>
          </w:rPr>
          <w:t>45.</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SOURCE CODE</w:t>
        </w:r>
        <w:r w:rsidR="00057B73">
          <w:rPr>
            <w:noProof/>
            <w:webHidden/>
          </w:rPr>
          <w:tab/>
        </w:r>
        <w:r w:rsidR="00057B73">
          <w:rPr>
            <w:noProof/>
            <w:webHidden/>
          </w:rPr>
          <w:fldChar w:fldCharType="begin"/>
        </w:r>
        <w:r w:rsidR="00057B73">
          <w:rPr>
            <w:noProof/>
            <w:webHidden/>
          </w:rPr>
          <w:instrText xml:space="preserve"> PAGEREF _Toc172215743 \h </w:instrText>
        </w:r>
        <w:r w:rsidR="00057B73">
          <w:rPr>
            <w:noProof/>
            <w:webHidden/>
          </w:rPr>
        </w:r>
        <w:r w:rsidR="00057B73">
          <w:rPr>
            <w:noProof/>
            <w:webHidden/>
          </w:rPr>
          <w:fldChar w:fldCharType="separate"/>
        </w:r>
        <w:r w:rsidR="00057B73">
          <w:rPr>
            <w:noProof/>
            <w:webHidden/>
          </w:rPr>
          <w:t>55</w:t>
        </w:r>
        <w:r w:rsidR="00057B73">
          <w:rPr>
            <w:noProof/>
            <w:webHidden/>
          </w:rPr>
          <w:fldChar w:fldCharType="end"/>
        </w:r>
      </w:hyperlink>
    </w:p>
    <w:p w14:paraId="41E020F6" w14:textId="0A4A9646"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4" w:history="1">
        <w:r w:rsidR="00057B73" w:rsidRPr="004F3F7C">
          <w:rPr>
            <w:rStyle w:val="Hypertextovodkaz"/>
            <w:rFonts w:ascii="Times" w:hAnsi="Times"/>
            <w:noProof/>
          </w:rPr>
          <w:t>46.</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DISPUTE RESOLUTION</w:t>
        </w:r>
        <w:r w:rsidR="00057B73">
          <w:rPr>
            <w:noProof/>
            <w:webHidden/>
          </w:rPr>
          <w:tab/>
        </w:r>
        <w:r w:rsidR="00057B73">
          <w:rPr>
            <w:noProof/>
            <w:webHidden/>
          </w:rPr>
          <w:fldChar w:fldCharType="begin"/>
        </w:r>
        <w:r w:rsidR="00057B73">
          <w:rPr>
            <w:noProof/>
            <w:webHidden/>
          </w:rPr>
          <w:instrText xml:space="preserve"> PAGEREF _Toc172215744 \h </w:instrText>
        </w:r>
        <w:r w:rsidR="00057B73">
          <w:rPr>
            <w:noProof/>
            <w:webHidden/>
          </w:rPr>
        </w:r>
        <w:r w:rsidR="00057B73">
          <w:rPr>
            <w:noProof/>
            <w:webHidden/>
          </w:rPr>
          <w:fldChar w:fldCharType="separate"/>
        </w:r>
        <w:r w:rsidR="00057B73">
          <w:rPr>
            <w:noProof/>
            <w:webHidden/>
          </w:rPr>
          <w:t>56</w:t>
        </w:r>
        <w:r w:rsidR="00057B73">
          <w:rPr>
            <w:noProof/>
            <w:webHidden/>
          </w:rPr>
          <w:fldChar w:fldCharType="end"/>
        </w:r>
      </w:hyperlink>
    </w:p>
    <w:p w14:paraId="4E5D5B1A" w14:textId="1B13D547"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5" w:history="1">
        <w:r w:rsidR="00057B73" w:rsidRPr="004F3F7C">
          <w:rPr>
            <w:rStyle w:val="Hypertextovodkaz"/>
            <w:rFonts w:ascii="Times" w:hAnsi="Times"/>
            <w:noProof/>
          </w:rPr>
          <w:t>47.</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GOVERNING LANGUAGE</w:t>
        </w:r>
        <w:r w:rsidR="00057B73">
          <w:rPr>
            <w:noProof/>
            <w:webHidden/>
          </w:rPr>
          <w:tab/>
        </w:r>
        <w:r w:rsidR="00057B73">
          <w:rPr>
            <w:noProof/>
            <w:webHidden/>
          </w:rPr>
          <w:fldChar w:fldCharType="begin"/>
        </w:r>
        <w:r w:rsidR="00057B73">
          <w:rPr>
            <w:noProof/>
            <w:webHidden/>
          </w:rPr>
          <w:instrText xml:space="preserve"> PAGEREF _Toc172215745 \h </w:instrText>
        </w:r>
        <w:r w:rsidR="00057B73">
          <w:rPr>
            <w:noProof/>
            <w:webHidden/>
          </w:rPr>
        </w:r>
        <w:r w:rsidR="00057B73">
          <w:rPr>
            <w:noProof/>
            <w:webHidden/>
          </w:rPr>
          <w:fldChar w:fldCharType="separate"/>
        </w:r>
        <w:r w:rsidR="00057B73">
          <w:rPr>
            <w:noProof/>
            <w:webHidden/>
          </w:rPr>
          <w:t>56</w:t>
        </w:r>
        <w:r w:rsidR="00057B73">
          <w:rPr>
            <w:noProof/>
            <w:webHidden/>
          </w:rPr>
          <w:fldChar w:fldCharType="end"/>
        </w:r>
      </w:hyperlink>
    </w:p>
    <w:p w14:paraId="6E7CD733" w14:textId="6A206627"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6" w:history="1">
        <w:r w:rsidR="00057B73" w:rsidRPr="004F3F7C">
          <w:rPr>
            <w:rStyle w:val="Hypertextovodkaz"/>
            <w:rFonts w:ascii="Times" w:hAnsi="Times"/>
            <w:noProof/>
          </w:rPr>
          <w:t>48.</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APPLICABLE LAW</w:t>
        </w:r>
        <w:r w:rsidR="00057B73">
          <w:rPr>
            <w:noProof/>
            <w:webHidden/>
          </w:rPr>
          <w:tab/>
        </w:r>
        <w:r w:rsidR="00057B73">
          <w:rPr>
            <w:noProof/>
            <w:webHidden/>
          </w:rPr>
          <w:fldChar w:fldCharType="begin"/>
        </w:r>
        <w:r w:rsidR="00057B73">
          <w:rPr>
            <w:noProof/>
            <w:webHidden/>
          </w:rPr>
          <w:instrText xml:space="preserve"> PAGEREF _Toc172215746 \h </w:instrText>
        </w:r>
        <w:r w:rsidR="00057B73">
          <w:rPr>
            <w:noProof/>
            <w:webHidden/>
          </w:rPr>
        </w:r>
        <w:r w:rsidR="00057B73">
          <w:rPr>
            <w:noProof/>
            <w:webHidden/>
          </w:rPr>
          <w:fldChar w:fldCharType="separate"/>
        </w:r>
        <w:r w:rsidR="00057B73">
          <w:rPr>
            <w:noProof/>
            <w:webHidden/>
          </w:rPr>
          <w:t>57</w:t>
        </w:r>
        <w:r w:rsidR="00057B73">
          <w:rPr>
            <w:noProof/>
            <w:webHidden/>
          </w:rPr>
          <w:fldChar w:fldCharType="end"/>
        </w:r>
      </w:hyperlink>
    </w:p>
    <w:p w14:paraId="4658A8CD" w14:textId="02C93DF6"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7" w:history="1">
        <w:r w:rsidR="00057B73" w:rsidRPr="004F3F7C">
          <w:rPr>
            <w:rStyle w:val="Hypertextovodkaz"/>
            <w:rFonts w:ascii="Times" w:hAnsi="Times"/>
            <w:noProof/>
          </w:rPr>
          <w:t>49.</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NOTICES</w:t>
        </w:r>
        <w:r w:rsidR="00057B73">
          <w:rPr>
            <w:noProof/>
            <w:webHidden/>
          </w:rPr>
          <w:tab/>
        </w:r>
        <w:r w:rsidR="00057B73">
          <w:rPr>
            <w:noProof/>
            <w:webHidden/>
          </w:rPr>
          <w:fldChar w:fldCharType="begin"/>
        </w:r>
        <w:r w:rsidR="00057B73">
          <w:rPr>
            <w:noProof/>
            <w:webHidden/>
          </w:rPr>
          <w:instrText xml:space="preserve"> PAGEREF _Toc172215747 \h </w:instrText>
        </w:r>
        <w:r w:rsidR="00057B73">
          <w:rPr>
            <w:noProof/>
            <w:webHidden/>
          </w:rPr>
        </w:r>
        <w:r w:rsidR="00057B73">
          <w:rPr>
            <w:noProof/>
            <w:webHidden/>
          </w:rPr>
          <w:fldChar w:fldCharType="separate"/>
        </w:r>
        <w:r w:rsidR="00057B73">
          <w:rPr>
            <w:noProof/>
            <w:webHidden/>
          </w:rPr>
          <w:t>57</w:t>
        </w:r>
        <w:r w:rsidR="00057B73">
          <w:rPr>
            <w:noProof/>
            <w:webHidden/>
          </w:rPr>
          <w:fldChar w:fldCharType="end"/>
        </w:r>
      </w:hyperlink>
    </w:p>
    <w:p w14:paraId="5250A241" w14:textId="45498C5A"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8" w:history="1">
        <w:r w:rsidR="00057B73" w:rsidRPr="004F3F7C">
          <w:rPr>
            <w:rStyle w:val="Hypertextovodkaz"/>
            <w:rFonts w:ascii="Times" w:hAnsi="Times"/>
            <w:noProof/>
          </w:rPr>
          <w:t>50.</w:t>
        </w:r>
        <w:r w:rsidR="00057B73">
          <w:rPr>
            <w:rFonts w:asciiTheme="minorHAnsi" w:eastAsiaTheme="minorEastAsia" w:hAnsiTheme="minorHAnsi" w:cstheme="minorBidi"/>
            <w:b w:val="0"/>
            <w:bCs w:val="0"/>
            <w:caps w:val="0"/>
            <w:noProof/>
            <w:kern w:val="2"/>
            <w:sz w:val="24"/>
            <w:szCs w:val="24"/>
            <w:lang w:val="cs-CZ" w:eastAsia="cs-CZ"/>
            <w14:ligatures w14:val="standardContextual"/>
          </w:rPr>
          <w:tab/>
        </w:r>
        <w:r w:rsidR="00057B73" w:rsidRPr="004F3F7C">
          <w:rPr>
            <w:rStyle w:val="Hypertextovodkaz"/>
            <w:noProof/>
          </w:rPr>
          <w:t>OTHER PROVISIONS</w:t>
        </w:r>
        <w:r w:rsidR="00057B73">
          <w:rPr>
            <w:noProof/>
            <w:webHidden/>
          </w:rPr>
          <w:tab/>
        </w:r>
        <w:r w:rsidR="00057B73">
          <w:rPr>
            <w:noProof/>
            <w:webHidden/>
          </w:rPr>
          <w:fldChar w:fldCharType="begin"/>
        </w:r>
        <w:r w:rsidR="00057B73">
          <w:rPr>
            <w:noProof/>
            <w:webHidden/>
          </w:rPr>
          <w:instrText xml:space="preserve"> PAGEREF _Toc172215748 \h </w:instrText>
        </w:r>
        <w:r w:rsidR="00057B73">
          <w:rPr>
            <w:noProof/>
            <w:webHidden/>
          </w:rPr>
        </w:r>
        <w:r w:rsidR="00057B73">
          <w:rPr>
            <w:noProof/>
            <w:webHidden/>
          </w:rPr>
          <w:fldChar w:fldCharType="separate"/>
        </w:r>
        <w:r w:rsidR="00057B73">
          <w:rPr>
            <w:noProof/>
            <w:webHidden/>
          </w:rPr>
          <w:t>58</w:t>
        </w:r>
        <w:r w:rsidR="00057B73">
          <w:rPr>
            <w:noProof/>
            <w:webHidden/>
          </w:rPr>
          <w:fldChar w:fldCharType="end"/>
        </w:r>
      </w:hyperlink>
    </w:p>
    <w:p w14:paraId="7A6D7306" w14:textId="0A4C2B15" w:rsidR="00057B73" w:rsidRDefault="00F073E6">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2215749" w:history="1">
        <w:r w:rsidR="00057B73" w:rsidRPr="004F3F7C">
          <w:rPr>
            <w:rStyle w:val="Hypertextovodkaz"/>
            <w:noProof/>
          </w:rPr>
          <w:t>SIGNATURE PAGE</w:t>
        </w:r>
        <w:r w:rsidR="00057B73">
          <w:rPr>
            <w:noProof/>
            <w:webHidden/>
          </w:rPr>
          <w:tab/>
        </w:r>
        <w:r w:rsidR="00057B73">
          <w:rPr>
            <w:noProof/>
            <w:webHidden/>
          </w:rPr>
          <w:fldChar w:fldCharType="begin"/>
        </w:r>
        <w:r w:rsidR="00057B73">
          <w:rPr>
            <w:noProof/>
            <w:webHidden/>
          </w:rPr>
          <w:instrText xml:space="preserve"> PAGEREF _Toc172215749 \h </w:instrText>
        </w:r>
        <w:r w:rsidR="00057B73">
          <w:rPr>
            <w:noProof/>
            <w:webHidden/>
          </w:rPr>
        </w:r>
        <w:r w:rsidR="00057B73">
          <w:rPr>
            <w:noProof/>
            <w:webHidden/>
          </w:rPr>
          <w:fldChar w:fldCharType="separate"/>
        </w:r>
        <w:r w:rsidR="00057B73">
          <w:rPr>
            <w:noProof/>
            <w:webHidden/>
          </w:rPr>
          <w:t>85</w:t>
        </w:r>
        <w:r w:rsidR="00057B73">
          <w:rPr>
            <w:noProof/>
            <w:webHidden/>
          </w:rPr>
          <w:fldChar w:fldCharType="end"/>
        </w:r>
      </w:hyperlink>
    </w:p>
    <w:p w14:paraId="3EEFCC2C" w14:textId="53E29E19"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AL INVEST Břidličná, a.s.</w:t>
      </w:r>
      <w:r w:rsidRPr="00A75846">
        <w:rPr>
          <w:b/>
          <w:caps/>
          <w:lang w:val="en-GB"/>
        </w:rPr>
        <w:t>,</w:t>
      </w:r>
    </w:p>
    <w:p w14:paraId="6806841E" w14:textId="000147C5" w:rsidR="006F20B1" w:rsidRPr="00A75846" w:rsidRDefault="009A4183" w:rsidP="00A26AE6">
      <w:pPr>
        <w:pStyle w:val="ENText11"/>
        <w:rPr>
          <w:lang w:val="en-GB"/>
        </w:rPr>
      </w:pPr>
      <w:r w:rsidRPr="00A75846">
        <w:rPr>
          <w:lang w:val="en-GB"/>
        </w:rPr>
        <w:t>company incorporated and existing under the laws of the Czech Republic, with its registered office at Bruntálská 167, 793 51 Břidličná, Identification No. 273 76 184,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The Customer intends to modernize its production line for aluminium products within its business premises located at Bruntálská 167, Břidličná, Postal Code: 793 51 Czech Republic, within the</w:t>
      </w:r>
      <w:r w:rsidR="00EE2770" w:rsidRPr="00A75846">
        <w:t> </w:t>
      </w:r>
      <w:r w:rsidRPr="00A75846">
        <w:t>subsidy program of the European Union named “</w:t>
      </w:r>
      <w:r w:rsidRPr="00A75846">
        <w:rPr>
          <w:i/>
          <w:iCs/>
        </w:rPr>
        <w:t>ALFAGEN – Modernizace technologie tavení a lití</w:t>
      </w:r>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2215699"/>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33C01103"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057B73">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03E70550"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057B73">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75D7AD9D"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057B73">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r w:rsidRPr="00A75846">
              <w:rPr>
                <w:i/>
                <w:iCs/>
                <w:lang w:val="en-GB"/>
              </w:rPr>
              <w:t>smlouva o dílo</w:t>
            </w:r>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1E596E4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its alloys, including all items, machinery, equipment, apparatus, materials and instruments to be designed, delivered, installation-supervised, commissioned and tested by the Contractor.</w:t>
            </w:r>
          </w:p>
          <w:p w14:paraId="7DE595D7" w14:textId="372FD903"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057B73">
              <w:rPr>
                <w:lang w:val="en-GB"/>
              </w:rPr>
              <w:t>1.2(d)</w:t>
            </w:r>
            <w:r w:rsidR="002C7241" w:rsidRPr="00A75846">
              <w:rPr>
                <w:lang w:val="en-GB"/>
              </w:rPr>
              <w:fldChar w:fldCharType="end"/>
            </w:r>
            <w:r w:rsidRPr="00A75846">
              <w:rPr>
                <w:lang w:val="en-GB"/>
              </w:rPr>
              <w:t>, in case of any discrepancies between the specifications contained (i)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E6FAD">
            <w:pPr>
              <w:pStyle w:val="ENClaneka"/>
              <w:ind w:left="709"/>
              <w:rPr>
                <w:lang w:val="en-GB"/>
              </w:rPr>
            </w:pPr>
            <w:r w:rsidRPr="00A75846">
              <w:rPr>
                <w:lang w:val="en-GB"/>
              </w:rPr>
              <w:t>epidemics, quarantine, plague or any similar event;</w:t>
            </w:r>
          </w:p>
          <w:p w14:paraId="2E58E9FB" w14:textId="77777777" w:rsidR="00CA3383" w:rsidRPr="00A75846" w:rsidRDefault="00CA3383" w:rsidP="00CE6FAD">
            <w:pPr>
              <w:pStyle w:val="ENClaneka"/>
              <w:ind w:left="709"/>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75AFBBA"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p>
          <w:p w14:paraId="6BB28603" w14:textId="7CECEE74" w:rsidR="00CA3383" w:rsidRPr="00A75846" w:rsidRDefault="00CA3383" w:rsidP="00CE6FAD">
            <w:pPr>
              <w:pStyle w:val="ENClaneka"/>
              <w:ind w:left="709"/>
              <w:rPr>
                <w:lang w:val="en-GB"/>
              </w:rPr>
            </w:pPr>
            <w:r w:rsidRPr="00A75846">
              <w:rPr>
                <w:lang w:val="en-GB"/>
              </w:rPr>
              <w:t>strike, lock-out, industrial dispute, national, regional or</w:t>
            </w:r>
            <w:r w:rsidR="00FE11A5" w:rsidRPr="00A75846">
              <w:rPr>
                <w:lang w:val="en-GB"/>
              </w:rPr>
              <w:t> </w:t>
            </w:r>
            <w:r w:rsidRPr="00A75846">
              <w:rPr>
                <w:lang w:val="en-GB"/>
              </w:rPr>
              <w:t>provincial strikes or any similar event</w:t>
            </w:r>
            <w:r w:rsidR="00FE11A5" w:rsidRPr="00A75846">
              <w:rPr>
                <w:lang w:val="en-GB"/>
              </w:rPr>
              <w:t>.</w:t>
            </w:r>
          </w:p>
          <w:p w14:paraId="6970B6C0" w14:textId="77777777" w:rsidR="00CA3383" w:rsidRPr="00A75846" w:rsidRDefault="00E740B4" w:rsidP="00CA3383">
            <w:pPr>
              <w:pStyle w:val="ENNormalni"/>
              <w:rPr>
                <w:lang w:val="en-GB"/>
              </w:rPr>
            </w:pPr>
            <w:r w:rsidRPr="00A75846">
              <w:rPr>
                <w:lang w:val="en-GB"/>
              </w:rPr>
              <w:t>In order to avoid any doubts and without affecting the Force Majeure definition above, the following events shall not be considered a Force Majeure:</w:t>
            </w:r>
          </w:p>
          <w:p w14:paraId="19D8F376" w14:textId="4955AA40"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future related emergency measures, other measures, regulations, administrative acts or interventions by public authorities of the European union, the Czech Republic or other states, as well as direct or indirect impacts of the above acts on</w:t>
            </w:r>
            <w:r w:rsidR="00562D7F" w:rsidRPr="00A75846">
              <w:rPr>
                <w:lang w:val="en-GB"/>
              </w:rPr>
              <w:t> </w:t>
            </w:r>
            <w:r w:rsidRPr="00A75846">
              <w:rPr>
                <w:lang w:val="en-GB"/>
              </w:rPr>
              <w:t xml:space="preserve">the economic or political situation, especially supply chains (e.g. deficiencies in supplies by subcontractors); shortages </w:t>
            </w:r>
            <w:r w:rsidRPr="00A75846">
              <w:rPr>
                <w:lang w:val="en-GB"/>
              </w:rPr>
              <w:lastRenderedPageBreak/>
              <w:t>of</w:t>
            </w:r>
            <w:r w:rsidR="00562D7F" w:rsidRPr="00A75846">
              <w:rPr>
                <w:lang w:val="en-GB"/>
              </w:rPr>
              <w:t> </w:t>
            </w:r>
            <w:r w:rsidRPr="00A75846">
              <w:rPr>
                <w:lang w:val="en-GB"/>
              </w:rPr>
              <w:t>labour or material, lack of financial liquidity or other impacts;</w:t>
            </w:r>
          </w:p>
          <w:p w14:paraId="2E8043C9" w14:textId="23712BC3" w:rsidR="00546728" w:rsidRPr="00A75846" w:rsidRDefault="00546728" w:rsidP="00A96457">
            <w:pPr>
              <w:pStyle w:val="ENClaneka"/>
              <w:numPr>
                <w:ilvl w:val="2"/>
                <w:numId w:val="15"/>
              </w:numPr>
              <w:tabs>
                <w:tab w:val="clear" w:pos="992"/>
              </w:tabs>
              <w:ind w:left="709" w:hanging="567"/>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 or any similar event;</w:t>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75A389AF"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057B73">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19EABB5F"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057B73">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21101C36"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057B73">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45BEC924"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057B73">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012CEE5D" w:rsidR="00F7117B" w:rsidRPr="00A75846" w:rsidRDefault="00F7117B" w:rsidP="00F7117B">
            <w:pPr>
              <w:pStyle w:val="ENText11"/>
              <w:ind w:left="0"/>
              <w:rPr>
                <w:lang w:val="en-GB"/>
              </w:rPr>
            </w:pPr>
            <w:r w:rsidRPr="00A75846">
              <w:rPr>
                <w:lang w:val="en-GB"/>
              </w:rPr>
              <w:t>means all companies and corporations controlled, directly or indirectly by MTX Group a.s., company incorporated and existing under the laws of the Czech Republic, with its registered office at Štěpánská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 xml:space="preserve">means the “overall equipment effectiveness” performance indicators including (i) availability, (ii) performance, (iii) quality and (iv) “overall OEE” with numerical values to be complied with by the Equipment </w:t>
            </w:r>
            <w:r w:rsidRPr="00A75846">
              <w:rPr>
                <w:lang w:val="en-GB"/>
              </w:rPr>
              <w:lastRenderedPageBreak/>
              <w:t>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lastRenderedPageBreak/>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3ACDD031"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057B73">
              <w:rPr>
                <w:lang w:val="en-GB"/>
              </w:rPr>
              <w:t>26.1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3F3FBE5F"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057B73">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722E89E2"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057B73">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280F811A"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057B73">
              <w:rPr>
                <w:lang w:val="en-GB"/>
              </w:rPr>
              <w:t>27.2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Customer’s business premises located at Bruntálská 167, Břidličná,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10F93951"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057B73">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4FC4003C" w:rsidR="00A96515" w:rsidRPr="00A75846" w:rsidRDefault="00A96515" w:rsidP="00A96515">
            <w:pPr>
              <w:pStyle w:val="ENText11"/>
              <w:ind w:left="0"/>
              <w:rPr>
                <w:lang w:val="en-GB"/>
              </w:rPr>
            </w:pPr>
            <w:r w:rsidRPr="00A75846">
              <w:rPr>
                <w:lang w:val="en-GB"/>
              </w:rPr>
              <w:t>shall mean the Act No. 134/2016 Sb., Czech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7E095F96"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057B73">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Bruntálská 167, Břidličná,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79EDC6B4"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 xml:space="preserve">executable format corresponding to the programming language and environment in which the software of the Equipment shall </w:t>
            </w:r>
            <w:r w:rsidRPr="00A75846">
              <w:rPr>
                <w:lang w:val="en-GB"/>
              </w:rPr>
              <w:lastRenderedPageBreak/>
              <w:t>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057B73">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lastRenderedPageBreak/>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ALFAGEN – Modernizace technologie tavení a lití</w:t>
            </w:r>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6971D8E5"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057B73">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7777777" w:rsidR="00D86519" w:rsidRPr="00A75846" w:rsidRDefault="00D86519" w:rsidP="00C54A88">
      <w:pPr>
        <w:pStyle w:val="ENClaneki"/>
        <w:rPr>
          <w:lang w:val="en-GB"/>
        </w:rPr>
      </w:pPr>
      <w:r w:rsidRPr="00A75846">
        <w:rPr>
          <w:lang w:val="en-GB"/>
        </w:rPr>
        <w:t>“</w:t>
      </w:r>
      <w:r w:rsidRPr="00A75846">
        <w:rPr>
          <w:b/>
          <w:bCs/>
          <w:lang w:val="en-GB"/>
        </w:rPr>
        <w:t>day</w:t>
      </w:r>
      <w:r w:rsidRPr="00A75846">
        <w:rPr>
          <w:lang w:val="en-GB"/>
        </w:rPr>
        <w:t>” means any day of the week, from Monday to Sunday, both inclusive, unless otherwise expressly established; whereas “</w:t>
      </w:r>
      <w:r w:rsidRPr="009A4BEE">
        <w:rPr>
          <w:b/>
          <w:bCs/>
          <w:lang w:val="en-GB"/>
        </w:rPr>
        <w:t>business day</w:t>
      </w:r>
      <w:r w:rsidRPr="00A75846">
        <w:rPr>
          <w:lang w:val="en-GB"/>
        </w:rPr>
        <w:t>” means any day of the week (excluding Saturday, Sunday and public holidays in the Czech Republic or Austria);</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p>
    <w:p w14:paraId="08545D86" w14:textId="4F950EBD" w:rsidR="00D86519" w:rsidRPr="00A75846" w:rsidRDefault="00D86519" w:rsidP="00C54A88">
      <w:pPr>
        <w:pStyle w:val="ENClaneki"/>
        <w:rPr>
          <w:lang w:val="en-GB"/>
        </w:rPr>
      </w:pPr>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agency of a state or any association, trust, joint venture, consortium, partnership or other entity (whether or not having separate legal personality);</w:t>
      </w:r>
    </w:p>
    <w:p w14:paraId="27949D38" w14:textId="7AAA72B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supranational body, agency, department or of any regulatory, self regulatory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lastRenderedPageBreak/>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(i)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2215700"/>
      <w:r w:rsidRPr="00A75846">
        <w:rPr>
          <w:lang w:val="en-GB"/>
        </w:rPr>
        <w:t>SUBJECT OF THE CONTRACT</w:t>
      </w:r>
      <w:bookmarkEnd w:id="6"/>
    </w:p>
    <w:p w14:paraId="431AE648" w14:textId="51F32CAE" w:rsidR="00A529D5" w:rsidRPr="00A75846" w:rsidRDefault="00A529D5" w:rsidP="00A529D5">
      <w:pPr>
        <w:pStyle w:val="ENClanek11"/>
        <w:rPr>
          <w:lang w:val="en-GB"/>
        </w:rPr>
      </w:pPr>
      <w:bookmarkStart w:id="7" w:name="_Ref171348514"/>
      <w:r w:rsidRPr="00A75846">
        <w:rPr>
          <w:lang w:val="en-GB"/>
        </w:rPr>
        <w:t>The subject of the Contract is the Contractor’s obligation to deliver to the Customer the 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17B9FCB7"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8" w:name="_Ref171349350"/>
      <w:bookmarkStart w:id="9" w:name="_Toc172215701"/>
      <w:r w:rsidRPr="00A75846">
        <w:rPr>
          <w:lang w:val="en-GB"/>
        </w:rPr>
        <w:lastRenderedPageBreak/>
        <w:t>MAJOR PRINCIPLES OF EXECUTION OF THE WORK</w:t>
      </w:r>
      <w:bookmarkEnd w:id="8"/>
      <w:bookmarkEnd w:id="9"/>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6F6DD6FB"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AF57F5">
      <w:pPr>
        <w:pStyle w:val="ENNadpis1"/>
        <w:keepLines/>
        <w:rPr>
          <w:lang w:val="en-GB"/>
        </w:rPr>
      </w:pPr>
      <w:bookmarkStart w:id="10" w:name="_Ref171342089"/>
      <w:bookmarkStart w:id="11" w:name="_Toc172215702"/>
      <w:r w:rsidRPr="00A75846">
        <w:rPr>
          <w:lang w:val="en-GB"/>
        </w:rPr>
        <w:lastRenderedPageBreak/>
        <w:t>STANDARDS</w:t>
      </w:r>
      <w:bookmarkEnd w:id="10"/>
      <w:bookmarkEnd w:id="11"/>
    </w:p>
    <w:p w14:paraId="5B595D50" w14:textId="6EEB09C3" w:rsidR="00B800D9" w:rsidRPr="00A75846" w:rsidRDefault="00CE2A44" w:rsidP="00AF57F5">
      <w:pPr>
        <w:pStyle w:val="ENClanek11"/>
        <w:keepNext/>
        <w:keepLines/>
        <w:rPr>
          <w:lang w:val="en-GB"/>
        </w:rPr>
      </w:pPr>
      <w:r w:rsidRPr="00A75846">
        <w:rPr>
          <w:lang w:val="en-GB"/>
        </w:rPr>
        <w:t>The Contractor undertakes to comply with laws, generally binding regulations, technical standards valid in the European Union,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w:t>
      </w:r>
      <w:r w:rsidR="00EB01BE">
        <w:rPr>
          <w:lang w:val="en-GB"/>
        </w:rPr>
        <w:t xml:space="preserve"> organizational and practical</w:t>
      </w:r>
      <w:r w:rsidRPr="00A75846">
        <w:rPr>
          <w:lang w:val="en-GB"/>
        </w:rPr>
        <w:t xml:space="preserve"> 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r w:rsidR="00EA0297">
        <w:rPr>
          <w:lang w:val="en-GB"/>
        </w:rPr>
        <w:t xml:space="preserve"> </w:t>
      </w:r>
      <w:r w:rsidR="00EA0297" w:rsidRPr="00EA0297">
        <w:rPr>
          <w:lang w:val="en-GB"/>
        </w:rPr>
        <w:t xml:space="preserve">If the </w:t>
      </w:r>
      <w:r w:rsidR="00EA0297">
        <w:rPr>
          <w:lang w:val="en-GB"/>
        </w:rPr>
        <w:t xml:space="preserve">Customer’s </w:t>
      </w:r>
      <w:r w:rsidR="00EA0297" w:rsidRPr="00EA0297">
        <w:rPr>
          <w:lang w:val="en-GB"/>
        </w:rPr>
        <w:t>instructions given to the Contractor are inappropriate for the purpose of timely and proper execution and</w:t>
      </w:r>
      <w:r w:rsidR="00E114D1">
        <w:rPr>
          <w:lang w:val="en-GB"/>
        </w:rPr>
        <w:t>/or</w:t>
      </w:r>
      <w:r w:rsidR="00EA0297" w:rsidRPr="00EA0297">
        <w:rPr>
          <w:lang w:val="en-GB"/>
        </w:rPr>
        <w:t xml:space="preserve"> completion of the Work or are contrary to</w:t>
      </w:r>
      <w:r w:rsidR="00E114D1">
        <w:rPr>
          <w:lang w:val="en-GB"/>
        </w:rPr>
        <w:t xml:space="preserve"> the applicable</w:t>
      </w:r>
      <w:r w:rsidR="00EA0297" w:rsidRPr="00EA0297">
        <w:rPr>
          <w:lang w:val="en-GB"/>
        </w:rPr>
        <w:t xml:space="preserve"> law</w:t>
      </w:r>
      <w:r w:rsidR="00E114D1">
        <w:rPr>
          <w:lang w:val="en-GB"/>
        </w:rPr>
        <w:t>s</w:t>
      </w:r>
      <w:r w:rsidR="00EA0297" w:rsidRPr="00EA0297">
        <w:rPr>
          <w:lang w:val="en-GB"/>
        </w:rPr>
        <w:t>, the Contractor shall</w:t>
      </w:r>
      <w:r w:rsidR="00E114D1">
        <w:rPr>
          <w:lang w:val="en-GB"/>
        </w:rPr>
        <w:t>,</w:t>
      </w:r>
      <w:r w:rsidR="00EA0297" w:rsidRPr="00EA0297">
        <w:rPr>
          <w:lang w:val="en-GB"/>
        </w:rPr>
        <w:t xml:space="preserve"> immediately upon receipt of </w:t>
      </w:r>
      <w:r w:rsidR="00E114D1">
        <w:rPr>
          <w:lang w:val="en-GB"/>
        </w:rPr>
        <w:t>such</w:t>
      </w:r>
      <w:r w:rsidR="00EA0297" w:rsidRPr="00EA0297">
        <w:rPr>
          <w:lang w:val="en-GB"/>
        </w:rPr>
        <w:t xml:space="preserve"> instruction</w:t>
      </w:r>
      <w:r w:rsidR="00E114D1">
        <w:rPr>
          <w:lang w:val="en-GB"/>
        </w:rPr>
        <w:t>s,</w:t>
      </w:r>
      <w:r w:rsidR="00EA0297" w:rsidRPr="00EA0297">
        <w:rPr>
          <w:lang w:val="en-GB"/>
        </w:rPr>
        <w:t xml:space="preserve"> notify the </w:t>
      </w:r>
      <w:r w:rsidR="00EA0297">
        <w:rPr>
          <w:lang w:val="en-GB"/>
        </w:rPr>
        <w:t>Customer</w:t>
      </w:r>
      <w:r w:rsidR="00EA0297" w:rsidRPr="00EA0297">
        <w:rPr>
          <w:lang w:val="en-GB"/>
        </w:rPr>
        <w:t xml:space="preserve"> in writing, otherwise the Contractor shall be liable for any damage caused by the implementation of such instruction</w:t>
      </w:r>
      <w:r w:rsidR="00E114D1">
        <w:rPr>
          <w:lang w:val="en-GB"/>
        </w:rPr>
        <w:t>s</w:t>
      </w:r>
      <w:r w:rsidR="00EA0297" w:rsidRPr="00EA0297">
        <w:rPr>
          <w:lang w:val="en-GB"/>
        </w:rPr>
        <w:t xml:space="preserve">. </w:t>
      </w:r>
      <w:r w:rsidR="00E114D1">
        <w:rPr>
          <w:lang w:val="en-GB"/>
        </w:rPr>
        <w:t>N</w:t>
      </w:r>
      <w:r w:rsidR="00EA0297" w:rsidRPr="00EA0297">
        <w:rPr>
          <w:lang w:val="en-GB"/>
        </w:rPr>
        <w:t>otwithstanding the Contractor's written notice of the impropriety of such</w:t>
      </w:r>
      <w:r w:rsidR="00E114D1">
        <w:rPr>
          <w:lang w:val="en-GB"/>
        </w:rPr>
        <w:t xml:space="preserve"> </w:t>
      </w:r>
      <w:r w:rsidR="00EA0297" w:rsidRPr="00EA0297">
        <w:rPr>
          <w:lang w:val="en-GB"/>
        </w:rPr>
        <w:t>instruction</w:t>
      </w:r>
      <w:r w:rsidR="00E114D1">
        <w:rPr>
          <w:lang w:val="en-GB"/>
        </w:rPr>
        <w:t>s</w:t>
      </w:r>
      <w:r w:rsidR="00EA0297" w:rsidRPr="00EA0297">
        <w:rPr>
          <w:lang w:val="en-GB"/>
        </w:rPr>
        <w:t xml:space="preserve">, </w:t>
      </w:r>
      <w:r w:rsidR="00E114D1">
        <w:rPr>
          <w:lang w:val="en-GB"/>
        </w:rPr>
        <w:t xml:space="preserve">if </w:t>
      </w:r>
      <w:r w:rsidR="00EA0297" w:rsidRPr="00EA0297">
        <w:rPr>
          <w:lang w:val="en-GB"/>
        </w:rPr>
        <w:t xml:space="preserve">the </w:t>
      </w:r>
      <w:r w:rsidR="00EA0297">
        <w:rPr>
          <w:lang w:val="en-GB"/>
        </w:rPr>
        <w:t>Customer</w:t>
      </w:r>
      <w:r w:rsidR="00EA0297" w:rsidRPr="00EA0297">
        <w:rPr>
          <w:lang w:val="en-GB"/>
        </w:rPr>
        <w:t xml:space="preserve"> </w:t>
      </w:r>
      <w:r w:rsidR="00E114D1">
        <w:rPr>
          <w:lang w:val="en-GB"/>
        </w:rPr>
        <w:t xml:space="preserve">still </w:t>
      </w:r>
      <w:r w:rsidR="00EA0297" w:rsidRPr="00EA0297">
        <w:rPr>
          <w:lang w:val="en-GB"/>
        </w:rPr>
        <w:t xml:space="preserve">insists </w:t>
      </w:r>
      <w:r w:rsidR="00E114D1">
        <w:rPr>
          <w:lang w:val="en-GB"/>
        </w:rPr>
        <w:t>on</w:t>
      </w:r>
      <w:r w:rsidR="00EA0297" w:rsidRPr="00EA0297">
        <w:rPr>
          <w:lang w:val="en-GB"/>
        </w:rPr>
        <w:t xml:space="preserve"> the </w:t>
      </w:r>
      <w:r w:rsidR="00E114D1">
        <w:rPr>
          <w:lang w:val="en-GB"/>
        </w:rPr>
        <w:t>respective</w:t>
      </w:r>
      <w:r w:rsidR="00EA0297" w:rsidRPr="00EA0297">
        <w:rPr>
          <w:lang w:val="en-GB"/>
        </w:rPr>
        <w:t xml:space="preserve"> instruction</w:t>
      </w:r>
      <w:r w:rsidR="00E114D1">
        <w:rPr>
          <w:lang w:val="en-GB"/>
        </w:rPr>
        <w:t>s</w:t>
      </w:r>
      <w:r w:rsidR="00EA0297" w:rsidRPr="00EA0297">
        <w:rPr>
          <w:lang w:val="en-GB"/>
        </w:rPr>
        <w:t>, the Contractor</w:t>
      </w:r>
      <w:r w:rsidR="00E114D1">
        <w:rPr>
          <w:lang w:val="en-GB"/>
        </w:rPr>
        <w:t xml:space="preserve"> shall carry out the instructions</w:t>
      </w:r>
      <w:r w:rsidR="00EA0297" w:rsidRPr="00EA0297">
        <w:rPr>
          <w:lang w:val="en-GB"/>
        </w:rPr>
        <w:t xml:space="preserve">, but the Contractor shall not be liable for any damage caused by </w:t>
      </w:r>
      <w:r w:rsidR="00E114D1">
        <w:rPr>
          <w:lang w:val="en-GB"/>
        </w:rPr>
        <w:t xml:space="preserve">the </w:t>
      </w:r>
      <w:r w:rsidR="00EA0297" w:rsidRPr="00EA0297">
        <w:rPr>
          <w:lang w:val="en-GB"/>
        </w:rPr>
        <w:t xml:space="preserve">carrying out </w:t>
      </w:r>
      <w:r w:rsidR="00E114D1">
        <w:rPr>
          <w:lang w:val="en-GB"/>
        </w:rPr>
        <w:t>the</w:t>
      </w:r>
      <w:r w:rsidR="00EA0297" w:rsidRPr="00EA0297">
        <w:rPr>
          <w:lang w:val="en-GB"/>
        </w:rPr>
        <w:t xml:space="preserve"> </w:t>
      </w:r>
      <w:r w:rsidR="00E114D1">
        <w:rPr>
          <w:lang w:val="en-GB"/>
        </w:rPr>
        <w:t xml:space="preserve">respective </w:t>
      </w:r>
      <w:r w:rsidR="00EA0297" w:rsidRPr="00EA0297">
        <w:rPr>
          <w:lang w:val="en-GB"/>
        </w:rPr>
        <w:t>instruction</w:t>
      </w:r>
      <w:r w:rsidR="00E114D1">
        <w:rPr>
          <w:lang w:val="en-GB"/>
        </w:rPr>
        <w:t xml:space="preserve">s the </w:t>
      </w:r>
      <w:r w:rsidR="00E114D1" w:rsidRPr="00EA0297">
        <w:rPr>
          <w:lang w:val="en-GB"/>
        </w:rPr>
        <w:t xml:space="preserve">impropriety </w:t>
      </w:r>
      <w:r w:rsidR="00E114D1">
        <w:rPr>
          <w:lang w:val="en-GB"/>
        </w:rPr>
        <w:t>of which the Contractor previously informed the Customer</w:t>
      </w:r>
      <w:r w:rsidR="00EA0297" w:rsidRPr="00EA0297">
        <w:rPr>
          <w:lang w:val="en-GB"/>
        </w:rPr>
        <w:t>.</w:t>
      </w:r>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41A56BAA" w:rsidR="004E7CAF" w:rsidRPr="00A75846" w:rsidRDefault="004E7CAF" w:rsidP="004E7CAF">
      <w:pPr>
        <w:pStyle w:val="ENClanek11"/>
        <w:rPr>
          <w:lang w:val="en-GB"/>
        </w:rPr>
      </w:pPr>
      <w:bookmarkStart w:id="12" w:name="_Ref172017027"/>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r w:rsidR="00EC6562">
        <w:rPr>
          <w:lang w:val="en-GB"/>
        </w:rPr>
        <w:t xml:space="preserve">. Should any standard and/or regulation change </w:t>
      </w:r>
      <w:r w:rsidR="00E114D1">
        <w:rPr>
          <w:lang w:val="en-GB"/>
        </w:rPr>
        <w:t xml:space="preserve">occur </w:t>
      </w:r>
      <w:r w:rsidR="00EC6562">
        <w:rPr>
          <w:lang w:val="en-GB"/>
        </w:rPr>
        <w:t xml:space="preserve">during the period between </w:t>
      </w:r>
      <w:r w:rsidR="00E114D1">
        <w:rPr>
          <w:lang w:val="en-GB"/>
        </w:rPr>
        <w:t xml:space="preserve">the </w:t>
      </w:r>
      <w:r w:rsidR="00EC6562">
        <w:rPr>
          <w:lang w:val="en-GB"/>
        </w:rPr>
        <w:t xml:space="preserve">conclusion of this Contract and </w:t>
      </w:r>
      <w:r w:rsidR="00E114D1">
        <w:rPr>
          <w:lang w:val="en-GB"/>
        </w:rPr>
        <w:t xml:space="preserve">the </w:t>
      </w:r>
      <w:r w:rsidR="00EC6562">
        <w:rPr>
          <w:lang w:val="en-GB"/>
        </w:rPr>
        <w:t xml:space="preserve">issuance of the Project Closing Certificate, the Contractor shall </w:t>
      </w:r>
      <w:r w:rsidR="000C22B3">
        <w:rPr>
          <w:lang w:val="en-GB"/>
        </w:rPr>
        <w:t xml:space="preserve">inform the Customer accordingly. Nevertheless, the Contractor shall </w:t>
      </w:r>
      <w:r w:rsidR="00EC6562">
        <w:rPr>
          <w:lang w:val="en-GB"/>
        </w:rPr>
        <w:t xml:space="preserve">be obliged to perform all actions </w:t>
      </w:r>
      <w:r w:rsidR="00EA0297">
        <w:rPr>
          <w:lang w:val="en-GB"/>
        </w:rPr>
        <w:t xml:space="preserve">necessary in order </w:t>
      </w:r>
      <w:r w:rsidR="00EC6562">
        <w:rPr>
          <w:lang w:val="en-GB"/>
        </w:rPr>
        <w:t xml:space="preserve">to assure conformity of the Work with </w:t>
      </w:r>
      <w:r w:rsidR="00EA0297">
        <w:rPr>
          <w:lang w:val="en-GB"/>
        </w:rPr>
        <w:t>such new standards and/or regulations, provided that the Customer shall provide the Contractor with necessary cooperation thereto and</w:t>
      </w:r>
      <w:r w:rsidR="00EB01BE" w:rsidRPr="00EB01BE">
        <w:rPr>
          <w:lang w:val="en-GB"/>
        </w:rPr>
        <w:t xml:space="preserve"> </w:t>
      </w:r>
      <w:r w:rsidR="00EB01BE">
        <w:rPr>
          <w:lang w:val="en-GB"/>
        </w:rPr>
        <w:t xml:space="preserve">should the change </w:t>
      </w:r>
      <w:r w:rsidR="00EB01BE" w:rsidRPr="00A75846">
        <w:rPr>
          <w:lang w:val="en-GB"/>
        </w:rPr>
        <w:t>cause additional or reduced costs or affect the time schedule in execution of the Work, such additional or reduced cost</w:t>
      </w:r>
      <w:r w:rsidR="000C22B3">
        <w:rPr>
          <w:lang w:val="en-GB"/>
        </w:rPr>
        <w:t>s</w:t>
      </w:r>
      <w:r w:rsidR="00EB01BE" w:rsidRPr="00A75846">
        <w:rPr>
          <w:lang w:val="en-GB"/>
        </w:rPr>
        <w:t xml:space="preserve"> and/or change of the </w:t>
      </w:r>
      <w:r w:rsidR="00EB01BE">
        <w:rPr>
          <w:lang w:val="en-GB"/>
        </w:rPr>
        <w:t>Project Ti</w:t>
      </w:r>
      <w:r w:rsidR="00EB01BE" w:rsidRPr="00A75846">
        <w:rPr>
          <w:lang w:val="en-GB"/>
        </w:rPr>
        <w:t xml:space="preserve">me </w:t>
      </w:r>
      <w:r w:rsidR="00EB01BE">
        <w:rPr>
          <w:lang w:val="en-GB"/>
        </w:rPr>
        <w:t>S</w:t>
      </w:r>
      <w:r w:rsidR="00EB01BE" w:rsidRPr="00A75846">
        <w:rPr>
          <w:lang w:val="en-GB"/>
        </w:rPr>
        <w:t xml:space="preserve">chedule shall be certified by the Customer, in justifiable cases, and the Contract Price and/or </w:t>
      </w:r>
      <w:r w:rsidR="00EB01BE">
        <w:rPr>
          <w:lang w:val="en-GB"/>
        </w:rPr>
        <w:t>Project T</w:t>
      </w:r>
      <w:r w:rsidR="00EB01BE" w:rsidRPr="00A75846">
        <w:rPr>
          <w:lang w:val="en-GB"/>
        </w:rPr>
        <w:t xml:space="preserve">ime </w:t>
      </w:r>
      <w:r w:rsidR="00EB01BE">
        <w:rPr>
          <w:lang w:val="en-GB"/>
        </w:rPr>
        <w:t>S</w:t>
      </w:r>
      <w:r w:rsidR="00EB01BE" w:rsidRPr="00A75846">
        <w:rPr>
          <w:lang w:val="en-GB"/>
        </w:rPr>
        <w:t xml:space="preserve">chedule shall be adjusted accordingly </w:t>
      </w:r>
      <w:r w:rsidR="000C22B3">
        <w:rPr>
          <w:lang w:val="en-GB"/>
        </w:rPr>
        <w:t xml:space="preserve">by the Parties </w:t>
      </w:r>
      <w:r w:rsidR="00EB01BE" w:rsidRPr="00A75846">
        <w:rPr>
          <w:lang w:val="en-GB"/>
        </w:rPr>
        <w:t>in an amendment to the Contract</w:t>
      </w:r>
      <w:r w:rsidRPr="00A75846">
        <w:rPr>
          <w:lang w:val="en-GB"/>
        </w:rPr>
        <w:t>.</w:t>
      </w:r>
      <w:bookmarkEnd w:id="12"/>
    </w:p>
    <w:p w14:paraId="3E52CB8E" w14:textId="06852F3E" w:rsidR="004E7CAF" w:rsidRPr="00A75846" w:rsidRDefault="004E7CAF" w:rsidP="004E7CAF">
      <w:pPr>
        <w:pStyle w:val="ENClanek11"/>
        <w:rPr>
          <w:lang w:val="en-GB"/>
        </w:rPr>
      </w:pPr>
      <w:bookmarkStart w:id="13"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 xml:space="preserve">Contract Price and/or </w:t>
      </w:r>
      <w:r w:rsidR="00EB01BE">
        <w:rPr>
          <w:lang w:val="en-GB"/>
        </w:rPr>
        <w:t>Project T</w:t>
      </w:r>
      <w:r w:rsidRPr="00A75846">
        <w:rPr>
          <w:lang w:val="en-GB"/>
        </w:rPr>
        <w:t xml:space="preserve">ime </w:t>
      </w:r>
      <w:r w:rsidR="00EB01BE">
        <w:rPr>
          <w:lang w:val="en-GB"/>
        </w:rPr>
        <w:t>S</w:t>
      </w:r>
      <w:r w:rsidRPr="00A75846">
        <w:rPr>
          <w:lang w:val="en-GB"/>
        </w:rPr>
        <w:t>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3"/>
    </w:p>
    <w:p w14:paraId="0957D4D1" w14:textId="7F5B22CD"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r w:rsidR="008A530C" w:rsidRPr="00A75846">
        <w:rPr>
          <w:lang w:val="en-GB"/>
        </w:rPr>
        <w:fldChar w:fldCharType="begin"/>
      </w:r>
      <w:r w:rsidR="008A530C" w:rsidRPr="00A75846">
        <w:rPr>
          <w:lang w:val="en-GB"/>
        </w:rPr>
        <w:instrText xml:space="preserve"> REF _Ref171348614 \w \h </w:instrText>
      </w:r>
      <w:r w:rsidR="008A530C" w:rsidRPr="00A75846">
        <w:rPr>
          <w:lang w:val="en-GB"/>
        </w:rPr>
      </w:r>
      <w:r w:rsidR="008A530C" w:rsidRPr="00A75846">
        <w:rPr>
          <w:lang w:val="en-GB"/>
        </w:rPr>
        <w:fldChar w:fldCharType="separate"/>
      </w:r>
      <w:r w:rsidR="00057B73">
        <w:rPr>
          <w:lang w:val="en-GB"/>
        </w:rPr>
        <w:t>4.4</w:t>
      </w:r>
      <w:r w:rsidR="008A530C" w:rsidRPr="00A75846">
        <w:rPr>
          <w:lang w:val="en-GB"/>
        </w:rPr>
        <w:fldChar w:fldCharType="end"/>
      </w:r>
      <w:r w:rsidRPr="00A75846">
        <w:rPr>
          <w:lang w:val="en-GB"/>
        </w:rPr>
        <w:t xml:space="preserve"> to the Customer without undue delay. </w:t>
      </w:r>
    </w:p>
    <w:p w14:paraId="68866CC7" w14:textId="1B0633C6"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057B73">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4" w:name="_Toc172215703"/>
      <w:r w:rsidRPr="00A75846">
        <w:rPr>
          <w:lang w:val="en-GB"/>
        </w:rPr>
        <w:lastRenderedPageBreak/>
        <w:t>PACKING</w:t>
      </w:r>
      <w:bookmarkEnd w:id="14"/>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1E0B7F57"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057B73">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5" w:name="_Toc172215704"/>
      <w:r w:rsidRPr="00A75846">
        <w:rPr>
          <w:lang w:val="en-GB"/>
        </w:rPr>
        <w:t>DELIVERY TO SITE</w:t>
      </w:r>
      <w:bookmarkEnd w:id="15"/>
    </w:p>
    <w:p w14:paraId="173C4CD3" w14:textId="29D474EA" w:rsidR="004865FB" w:rsidRPr="00A75846" w:rsidRDefault="004865FB" w:rsidP="004865FB">
      <w:pPr>
        <w:pStyle w:val="ENClanek11"/>
        <w:rPr>
          <w:lang w:val="en-GB"/>
        </w:rPr>
      </w:pPr>
      <w:bookmarkStart w:id="16" w:name="_Ref171342859"/>
      <w:r w:rsidRPr="00A75846">
        <w:rPr>
          <w:lang w:val="en-GB"/>
        </w:rPr>
        <w:t>The Equipment shall be delivered: DDP (INCOTERMS 2024), Bruntálská 167, Břidličná, Czech Republic, in accordance with Project Time Schedule. The Contractor is entitled to deliver the</w:t>
      </w:r>
      <w:r w:rsidR="00FE11A5" w:rsidRPr="00A75846">
        <w:rPr>
          <w:lang w:val="en-GB"/>
        </w:rPr>
        <w:t> </w:t>
      </w:r>
      <w:r w:rsidRPr="00A75846">
        <w:rPr>
          <w:lang w:val="en-GB"/>
        </w:rPr>
        <w:t>Equipment to the Customer before the date specified in the Project Time Schedule only with the prior written consent of the Customer.</w:t>
      </w:r>
      <w:bookmarkEnd w:id="16"/>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5D80B876" w14:textId="1DD08E4F" w:rsidR="007402D6" w:rsidRPr="00A75846" w:rsidRDefault="007402D6" w:rsidP="004865FB">
      <w:pPr>
        <w:pStyle w:val="ENClanek11"/>
        <w:rPr>
          <w:lang w:val="en-GB"/>
        </w:rPr>
      </w:pPr>
      <w:bookmarkStart w:id="17" w:name="_Ref171492125"/>
      <w:r>
        <w:rPr>
          <w:lang w:val="en-GB"/>
        </w:rPr>
        <w:t xml:space="preserve">The Contractor shall split the delivery of the Equipment to five (5) deliveries. Without prejudice to any other obligations of the Contractor from this Contract, the Contractor shall proceed with the delivery of the Equipment to the Customer in a manner that allows at least forty percent (40%) of the Contract Price to be invoiced in accordance with Clause </w:t>
      </w:r>
      <w:r w:rsidR="00960EE6">
        <w:rPr>
          <w:lang w:val="en-GB"/>
        </w:rPr>
        <w:fldChar w:fldCharType="begin"/>
      </w:r>
      <w:r w:rsidR="00960EE6">
        <w:rPr>
          <w:lang w:val="en-GB"/>
        </w:rPr>
        <w:instrText xml:space="preserve"> REF _Ref171493203 \w \h </w:instrText>
      </w:r>
      <w:r w:rsidR="00960EE6">
        <w:rPr>
          <w:lang w:val="en-GB"/>
        </w:rPr>
      </w:r>
      <w:r w:rsidR="00960EE6">
        <w:rPr>
          <w:lang w:val="en-GB"/>
        </w:rPr>
        <w:fldChar w:fldCharType="separate"/>
      </w:r>
      <w:r w:rsidR="00057B73">
        <w:rPr>
          <w:lang w:val="en-GB"/>
        </w:rPr>
        <w:t>27.2(b)</w:t>
      </w:r>
      <w:r w:rsidR="00960EE6">
        <w:rPr>
          <w:lang w:val="en-GB"/>
        </w:rPr>
        <w:fldChar w:fldCharType="end"/>
      </w:r>
      <w:r w:rsidR="00960EE6">
        <w:rPr>
          <w:lang w:val="en-GB"/>
        </w:rPr>
        <w:t xml:space="preserve"> </w:t>
      </w:r>
      <w:r>
        <w:rPr>
          <w:lang w:val="en-GB"/>
        </w:rPr>
        <w:t>until 15. 6. 2026.</w:t>
      </w:r>
      <w:bookmarkEnd w:id="17"/>
    </w:p>
    <w:p w14:paraId="3D30353A" w14:textId="01699E4D" w:rsidR="004865FB" w:rsidRPr="00A75846" w:rsidRDefault="00471198" w:rsidP="00FE266C">
      <w:pPr>
        <w:pStyle w:val="ENNadpis1"/>
        <w:keepLines/>
        <w:rPr>
          <w:lang w:val="en-GB"/>
        </w:rPr>
      </w:pPr>
      <w:bookmarkStart w:id="18" w:name="_Ref171343755"/>
      <w:bookmarkStart w:id="19" w:name="_Toc172215705"/>
      <w:r w:rsidRPr="00A75846">
        <w:rPr>
          <w:lang w:val="en-GB"/>
        </w:rPr>
        <w:lastRenderedPageBreak/>
        <w:t>TRANSPORTATION</w:t>
      </w:r>
      <w:bookmarkEnd w:id="18"/>
      <w:bookmarkEnd w:id="19"/>
    </w:p>
    <w:p w14:paraId="53664B69" w14:textId="6AB05449" w:rsidR="00832C43" w:rsidRPr="00A75846" w:rsidRDefault="00832C43" w:rsidP="00FE266C">
      <w:pPr>
        <w:pStyle w:val="ENClanek11"/>
        <w:keepNext/>
        <w:keepLines/>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057B73">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7325A3">
      <w:pPr>
        <w:pStyle w:val="ENClanek11"/>
        <w:keepNext/>
        <w:keepLines/>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20" w:name="_Ref171343539"/>
      <w:bookmarkStart w:id="21" w:name="_Toc172215706"/>
      <w:r w:rsidRPr="00A75846">
        <w:rPr>
          <w:lang w:val="en-GB"/>
        </w:rPr>
        <w:t>INSURANCE</w:t>
      </w:r>
      <w:bookmarkEnd w:id="20"/>
      <w:bookmarkEnd w:id="21"/>
    </w:p>
    <w:p w14:paraId="3A0A4257" w14:textId="24DC0314" w:rsidR="00D53C3F" w:rsidRPr="00A75846" w:rsidRDefault="00D53C3F" w:rsidP="00F128FA">
      <w:pPr>
        <w:pStyle w:val="ENClanek11"/>
        <w:keepNext/>
        <w:keepLines/>
        <w:rPr>
          <w:lang w:val="en-GB"/>
        </w:rPr>
      </w:pPr>
      <w:r w:rsidRPr="00A75846">
        <w:rPr>
          <w:lang w:val="en-GB"/>
        </w:rPr>
        <w:t xml:space="preserve">The Work supplied under the Contract shall be fully insured </w:t>
      </w:r>
      <w:r w:rsidR="00704230">
        <w:rPr>
          <w:lang w:val="en-GB"/>
        </w:rPr>
        <w:t xml:space="preserve">by the Contractor </w:t>
      </w:r>
      <w:r w:rsidRPr="00A75846">
        <w:rPr>
          <w:lang w:val="en-GB"/>
        </w:rPr>
        <w:t>against loss or damage incidental to</w:t>
      </w:r>
      <w:r w:rsidR="00FE11A5" w:rsidRPr="00A75846">
        <w:rPr>
          <w:lang w:val="en-GB"/>
        </w:rPr>
        <w:t> </w:t>
      </w:r>
      <w:r w:rsidRPr="00A75846">
        <w:rPr>
          <w:lang w:val="en-GB"/>
        </w:rPr>
        <w:t>manufacture or acquisition, transportation, storage</w:t>
      </w:r>
      <w:r w:rsidR="00704230">
        <w:rPr>
          <w:lang w:val="en-GB"/>
        </w:rPr>
        <w:t xml:space="preserve"> and</w:t>
      </w:r>
      <w:r w:rsidRPr="00A75846">
        <w:rPr>
          <w:lang w:val="en-GB"/>
        </w:rPr>
        <w:t xml:space="preserve"> delivery in the manner specified herein below.</w:t>
      </w:r>
      <w:r w:rsidR="00704230">
        <w:rPr>
          <w:lang w:val="en-GB"/>
        </w:rPr>
        <w:t xml:space="preserve"> The Customer shall </w:t>
      </w:r>
      <w:r w:rsidR="00936E0F">
        <w:rPr>
          <w:lang w:val="en-GB"/>
        </w:rPr>
        <w:t xml:space="preserve">effect and </w:t>
      </w:r>
      <w:r w:rsidR="00704230">
        <w:rPr>
          <w:lang w:val="en-GB"/>
        </w:rPr>
        <w:t xml:space="preserve">maintain at its own expense adequate all risk insurance against </w:t>
      </w:r>
      <w:r w:rsidR="00704230" w:rsidRPr="00A75846">
        <w:rPr>
          <w:lang w:val="en-GB"/>
        </w:rPr>
        <w:t>loss or damage incidental to</w:t>
      </w:r>
      <w:r w:rsidR="00704230">
        <w:rPr>
          <w:lang w:val="en-GB"/>
        </w:rPr>
        <w:t xml:space="preserve"> </w:t>
      </w:r>
      <w:r w:rsidR="00704230" w:rsidRPr="00A75846">
        <w:rPr>
          <w:lang w:val="en-GB"/>
        </w:rPr>
        <w:t>construction, dismantling, erection and operation</w:t>
      </w:r>
      <w:r w:rsidR="00704230">
        <w:rPr>
          <w:lang w:val="en-GB"/>
        </w:rPr>
        <w:t xml:space="preserve"> of the Work</w:t>
      </w:r>
      <w:r w:rsidR="00AE553F">
        <w:rPr>
          <w:lang w:val="en-GB"/>
        </w:rPr>
        <w:t xml:space="preserve"> covering physical loss or damage to the Work, including the Equipment, for full replacement value of the Works</w:t>
      </w:r>
      <w:r w:rsidR="00214A9C">
        <w:rPr>
          <w:lang w:val="en-GB"/>
        </w:rPr>
        <w:t>, all of which may occur within the Site</w:t>
      </w:r>
      <w:r w:rsidR="006E6218">
        <w:rPr>
          <w:lang w:val="en-GB"/>
        </w:rPr>
        <w:t>. Considering the other insurance policies of the Contractor below, the Parties hereby, for the avoidance of doubt, agree that the Contractor shall not be obliged to maintain its own all risk insurance which would be duplic</w:t>
      </w:r>
      <w:r w:rsidR="00FA6BEA">
        <w:rPr>
          <w:lang w:val="en-GB"/>
        </w:rPr>
        <w:t>itous</w:t>
      </w:r>
      <w:r w:rsidR="006E6218">
        <w:rPr>
          <w:lang w:val="en-GB"/>
        </w:rPr>
        <w:t xml:space="preserve"> to the Customer’s</w:t>
      </w:r>
      <w:r w:rsidR="00FA6BEA">
        <w:rPr>
          <w:lang w:val="en-GB"/>
        </w:rPr>
        <w:t>. Nevertheless, the Parties shall discuss potential consequences arising therefrom after conclusion and during the performance of this Contract</w:t>
      </w:r>
      <w:r w:rsidR="00AE553F">
        <w:rPr>
          <w:lang w:val="en-GB"/>
        </w:rPr>
        <w:t>.</w:t>
      </w:r>
    </w:p>
    <w:p w14:paraId="15B36F19" w14:textId="369FC791" w:rsidR="004D62B5" w:rsidRPr="00A75846" w:rsidRDefault="00D53C3F" w:rsidP="00F128FA">
      <w:pPr>
        <w:pStyle w:val="ENClanek11"/>
        <w:keepNext/>
        <w:keepLines/>
        <w:rPr>
          <w:lang w:val="en-GB"/>
        </w:rPr>
      </w:pPr>
      <w:bookmarkStart w:id="22" w:name="_Ref171348760"/>
      <w:r w:rsidRPr="00A75846">
        <w:rPr>
          <w:lang w:val="en-GB"/>
        </w:rPr>
        <w:t>The Contractor shall at its own expense take out and maintain in effect, or cause to be taken out and maintained in effect, until issuance of the Project Closing Certificate insurance set forth below:</w:t>
      </w:r>
      <w:bookmarkEnd w:id="22"/>
    </w:p>
    <w:p w14:paraId="1DB2379B" w14:textId="77777777" w:rsidR="00A0311E" w:rsidRPr="00A75846" w:rsidRDefault="00A0311E" w:rsidP="00F128FA">
      <w:pPr>
        <w:pStyle w:val="ENClaneka"/>
        <w:keepNext/>
        <w:keepLines/>
        <w:rPr>
          <w:lang w:val="en-GB"/>
        </w:rPr>
      </w:pPr>
      <w:r w:rsidRPr="00A75846">
        <w:rPr>
          <w:lang w:val="en-GB"/>
        </w:rPr>
        <w:t>Cargo transit insurance</w:t>
      </w:r>
    </w:p>
    <w:p w14:paraId="590BEBA1" w14:textId="3F499A08"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0CC97A7F" w14:textId="34B5728E" w:rsidR="00AE553F" w:rsidRDefault="00AE553F" w:rsidP="00AE553F">
      <w:pPr>
        <w:pStyle w:val="ENTexta"/>
      </w:pPr>
    </w:p>
    <w:p w14:paraId="616B16A8" w14:textId="77777777" w:rsidR="00125856" w:rsidRDefault="00125856" w:rsidP="00125856">
      <w:pPr>
        <w:pStyle w:val="ENClaneka"/>
      </w:pPr>
      <w:bookmarkStart w:id="23" w:name="_Ref172126155"/>
      <w:r w:rsidRPr="00A75846">
        <w:rPr>
          <w:lang w:val="en-GB"/>
        </w:rPr>
        <w:t xml:space="preserve">Contractor’s </w:t>
      </w:r>
      <w:r>
        <w:rPr>
          <w:lang w:val="en-GB"/>
        </w:rPr>
        <w:t>business and product liability</w:t>
      </w:r>
      <w:r w:rsidRPr="00A75846">
        <w:rPr>
          <w:lang w:val="en-GB"/>
        </w:rPr>
        <w:t xml:space="preserve"> insurance</w:t>
      </w:r>
      <w:bookmarkEnd w:id="23"/>
    </w:p>
    <w:p w14:paraId="17D591FD" w14:textId="5C03662A" w:rsidR="00125856" w:rsidRPr="00125856" w:rsidRDefault="00125856" w:rsidP="00125856">
      <w:pPr>
        <w:pStyle w:val="ENTexta"/>
        <w:rPr>
          <w:lang w:val="en-US"/>
        </w:rPr>
      </w:pPr>
      <w:r>
        <w:t xml:space="preserve">covering </w:t>
      </w:r>
      <w:r w:rsidRPr="00A75846">
        <w:t>loss or damage</w:t>
      </w:r>
      <w:r>
        <w:t xml:space="preserve"> caused by the Equipment</w:t>
      </w:r>
      <w:r w:rsidR="00936E0F">
        <w:t xml:space="preserve"> and/or its operation</w:t>
      </w:r>
      <w:r>
        <w:t>.</w:t>
      </w:r>
    </w:p>
    <w:p w14:paraId="26BB2C6E" w14:textId="1C41ADCA" w:rsidR="00421273" w:rsidRPr="00A75846" w:rsidRDefault="00421273" w:rsidP="00FE266C">
      <w:pPr>
        <w:pStyle w:val="ENClanek11"/>
        <w:keepNext/>
        <w:keepLines/>
        <w:rPr>
          <w:lang w:val="en-GB"/>
        </w:rPr>
      </w:pPr>
      <w:bookmarkStart w:id="24" w:name="_Ref171348766"/>
      <w:r w:rsidRPr="00A75846">
        <w:rPr>
          <w:lang w:val="en-GB"/>
        </w:rPr>
        <w:lastRenderedPageBreak/>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057B73">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24"/>
    </w:p>
    <w:p w14:paraId="622497FD" w14:textId="30010514" w:rsidR="001F630B" w:rsidRPr="00A75846" w:rsidRDefault="001F630B" w:rsidP="001F630B">
      <w:pPr>
        <w:pStyle w:val="ENClaneka"/>
        <w:rPr>
          <w:lang w:val="en-GB"/>
        </w:rPr>
      </w:pPr>
      <w:bookmarkStart w:id="25" w:name="_Ref171348750"/>
      <w:r w:rsidRPr="00A75846">
        <w:rPr>
          <w:lang w:val="en-GB"/>
        </w:rPr>
        <w:t>Third party liability insurance</w:t>
      </w:r>
      <w:bookmarkEnd w:id="25"/>
    </w:p>
    <w:p w14:paraId="73B7FFCF" w14:textId="2756428D"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r w:rsidRPr="00A75846">
        <w:rPr>
          <w:lang w:val="en-GB"/>
        </w:rPr>
        <w:t>Such other insurance as may be specifically agreed upon by the Parties.</w:t>
      </w:r>
    </w:p>
    <w:p w14:paraId="71AAA575" w14:textId="1DB22AC1" w:rsidR="00B25D1C" w:rsidRPr="00A75846" w:rsidRDefault="00125856" w:rsidP="00B25D1C">
      <w:pPr>
        <w:pStyle w:val="ENClanek11"/>
        <w:rPr>
          <w:lang w:val="en-GB"/>
        </w:rPr>
      </w:pPr>
      <w:r>
        <w:rPr>
          <w:lang w:val="en-GB"/>
        </w:rPr>
        <w:t>T</w:t>
      </w:r>
      <w:r w:rsidR="00B25D1C" w:rsidRPr="00A75846">
        <w:rPr>
          <w:lang w:val="en-GB"/>
        </w:rPr>
        <w:t>he Contractor shall, whenever required, produce to the Customer a copy of the insurance policy or policies as well as the insurer’s certificate confirming due payment of the premiums</w:t>
      </w:r>
      <w:r>
        <w:rPr>
          <w:lang w:val="en-GB"/>
        </w:rPr>
        <w:t xml:space="preserve">. The Customer shall, upon Contractor’s reasonable and justified written request provide the Contractor with </w:t>
      </w:r>
      <w:r w:rsidRPr="00A75846">
        <w:rPr>
          <w:lang w:val="en-GB"/>
        </w:rPr>
        <w:t xml:space="preserve">a valid and effective insurance certificate complying to the insurance conditions stipulated in this Clause </w:t>
      </w:r>
      <w:r w:rsidRPr="00A75846">
        <w:rPr>
          <w:lang w:val="en-GB"/>
        </w:rPr>
        <w:fldChar w:fldCharType="begin"/>
      </w:r>
      <w:r w:rsidRPr="00A75846">
        <w:rPr>
          <w:lang w:val="en-GB"/>
        </w:rPr>
        <w:instrText xml:space="preserve"> REF _Ref171343539 \w \h </w:instrText>
      </w:r>
      <w:r w:rsidRPr="00A75846">
        <w:rPr>
          <w:lang w:val="en-GB"/>
        </w:rPr>
      </w:r>
      <w:r w:rsidRPr="00A75846">
        <w:rPr>
          <w:lang w:val="en-GB"/>
        </w:rPr>
        <w:fldChar w:fldCharType="separate"/>
      </w:r>
      <w:r w:rsidR="00057B73">
        <w:rPr>
          <w:lang w:val="en-GB"/>
        </w:rPr>
        <w:t>8</w:t>
      </w:r>
      <w:r w:rsidRPr="00A75846">
        <w:rPr>
          <w:lang w:val="en-GB"/>
        </w:rPr>
        <w:fldChar w:fldCharType="end"/>
      </w:r>
      <w:r w:rsidRPr="00A75846">
        <w:rPr>
          <w:lang w:val="en-GB"/>
        </w:rPr>
        <w:t xml:space="preserve"> (</w:t>
      </w:r>
      <w:r w:rsidRPr="00A75846">
        <w:rPr>
          <w:i/>
          <w:iCs/>
          <w:lang w:val="en-GB"/>
        </w:rPr>
        <w:t>Insurance</w:t>
      </w:r>
      <w:r w:rsidRPr="00A75846">
        <w:rPr>
          <w:lang w:val="en-GB"/>
        </w:rPr>
        <w:t>)</w:t>
      </w:r>
      <w:r>
        <w:rPr>
          <w:lang w:val="en-GB"/>
        </w:rPr>
        <w:t xml:space="preserve"> where applicable</w:t>
      </w:r>
      <w:r w:rsidR="00B25D1C" w:rsidRPr="00A75846">
        <w:rPr>
          <w:lang w:val="en-GB"/>
        </w:rPr>
        <w:t>.</w:t>
      </w:r>
    </w:p>
    <w:p w14:paraId="3A9A7A15" w14:textId="5A0B69A2" w:rsidR="00B25D1C" w:rsidRPr="00A75846" w:rsidRDefault="00B25D1C" w:rsidP="00B25D1C">
      <w:pPr>
        <w:pStyle w:val="ENClanek11"/>
        <w:rPr>
          <w:lang w:val="en-GB"/>
        </w:rPr>
      </w:pPr>
      <w:r w:rsidRPr="00A75846">
        <w:rPr>
          <w:lang w:val="en-GB"/>
        </w:rPr>
        <w:t xml:space="preserve">The minimum amount of insurance given under Clause </w:t>
      </w:r>
      <w:r w:rsidR="00125856">
        <w:rPr>
          <w:lang w:val="en-GB"/>
        </w:rPr>
        <w:fldChar w:fldCharType="begin"/>
      </w:r>
      <w:r w:rsidR="00125856">
        <w:rPr>
          <w:lang w:val="en-GB"/>
        </w:rPr>
        <w:instrText xml:space="preserve"> REF _Ref172126155 \w \h </w:instrText>
      </w:r>
      <w:r w:rsidR="00125856">
        <w:rPr>
          <w:lang w:val="en-GB"/>
        </w:rPr>
      </w:r>
      <w:r w:rsidR="00125856">
        <w:rPr>
          <w:lang w:val="en-GB"/>
        </w:rPr>
        <w:fldChar w:fldCharType="separate"/>
      </w:r>
      <w:r w:rsidR="00057B73">
        <w:rPr>
          <w:lang w:val="en-GB"/>
        </w:rPr>
        <w:t>8.2(b)</w:t>
      </w:r>
      <w:r w:rsidR="00125856">
        <w:rPr>
          <w:lang w:val="en-GB"/>
        </w:rPr>
        <w:fldChar w:fldCharType="end"/>
      </w:r>
      <w:r w:rsidRPr="00A75846">
        <w:rPr>
          <w:lang w:val="en-GB"/>
        </w:rPr>
        <w:t xml:space="preserve"> (Contractor’s </w:t>
      </w:r>
      <w:r w:rsidR="00125856">
        <w:rPr>
          <w:lang w:val="en-GB"/>
        </w:rPr>
        <w:t>business and product liability</w:t>
      </w:r>
      <w:r w:rsidR="00125856" w:rsidRPr="00A75846">
        <w:rPr>
          <w:lang w:val="en-GB"/>
        </w:rPr>
        <w:t xml:space="preserve"> </w:t>
      </w:r>
      <w:r w:rsidRPr="00A75846">
        <w:rPr>
          <w:lang w:val="en-GB"/>
        </w:rPr>
        <w:t>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73D266F5"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057B73">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w:t>
      </w:r>
    </w:p>
    <w:p w14:paraId="06F39527" w14:textId="5722B4B5" w:rsidR="00B25D1C" w:rsidRPr="00A75846" w:rsidRDefault="00B25D1C" w:rsidP="00B25D1C">
      <w:pPr>
        <w:pStyle w:val="ENClanek11"/>
        <w:rPr>
          <w:lang w:val="en-GB"/>
        </w:rPr>
      </w:pPr>
      <w:bookmarkStart w:id="26"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057B73">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057B73">
        <w:rPr>
          <w:lang w:val="en-GB"/>
        </w:rPr>
        <w:t>8.7</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26"/>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057B73">
        <w:rPr>
          <w:lang w:val="en-GB"/>
        </w:rPr>
        <w:t>40.1(e)</w:t>
      </w:r>
      <w:r w:rsidR="005D6D8F" w:rsidRPr="00A75846">
        <w:rPr>
          <w:lang w:val="en-GB"/>
        </w:rPr>
        <w:fldChar w:fldCharType="end"/>
      </w:r>
      <w:r w:rsidRPr="00A75846">
        <w:rPr>
          <w:lang w:val="en-GB"/>
        </w:rPr>
        <w:t>.</w:t>
      </w:r>
    </w:p>
    <w:p w14:paraId="49ADB350" w14:textId="318995E4" w:rsidR="00B25D1C" w:rsidRPr="00A75846" w:rsidRDefault="00B25D1C" w:rsidP="00B25D1C">
      <w:pPr>
        <w:pStyle w:val="ENClanek11"/>
        <w:rPr>
          <w:lang w:val="en-GB"/>
        </w:rPr>
      </w:pPr>
      <w:r w:rsidRPr="00A75846">
        <w:rPr>
          <w:lang w:val="en-GB"/>
        </w:rPr>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05046713" w:rsidR="00B25D1C" w:rsidRPr="00A75846" w:rsidRDefault="00B25D1C" w:rsidP="00B25D1C">
      <w:pPr>
        <w:pStyle w:val="ENClanek11"/>
        <w:rPr>
          <w:lang w:val="en-GB"/>
        </w:rPr>
      </w:pPr>
      <w:bookmarkStart w:id="27" w:name="_Ref171349529"/>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057B73">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057B73">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27"/>
    </w:p>
    <w:p w14:paraId="463CBBB2" w14:textId="4D5A4308" w:rsidR="00B25D1C" w:rsidRPr="00A75846" w:rsidRDefault="00B25D1C" w:rsidP="00B25D1C">
      <w:pPr>
        <w:pStyle w:val="ENClanek11"/>
        <w:rPr>
          <w:lang w:val="en-GB"/>
        </w:rPr>
      </w:pPr>
      <w:r w:rsidRPr="00A75846">
        <w:rPr>
          <w:lang w:val="en-GB"/>
        </w:rPr>
        <w:t xml:space="preserve">With respect to insurance claims in which the Customer’s interest is involved, the Contractor shall not give any release to or make any compromise with the insurer without the prior written consent of the Customer. </w:t>
      </w:r>
    </w:p>
    <w:p w14:paraId="60A2F73D" w14:textId="1381113C"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057B73">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 xml:space="preserve">misrepresentation, non-disclosure, lack of due diligence or breach of any declaration, condition or warranty contained in the relevant insurance policy which is a deliberate act or omission, in each case by the management or managers of the Contractor, and, provided this inability to recover is a result of gross negligence and/or wilful misconduct of the Contractor, this indemnity shall apply </w:t>
      </w:r>
      <w:r w:rsidR="00A030C8">
        <w:rPr>
          <w:lang w:val="en-GB"/>
        </w:rPr>
        <w:t>subject to</w:t>
      </w:r>
      <w:r w:rsidR="00A030C8" w:rsidRPr="00A75846">
        <w:rPr>
          <w:lang w:val="en-GB"/>
        </w:rPr>
        <w:t xml:space="preserve"> </w:t>
      </w:r>
      <w:r w:rsidR="00A030C8">
        <w:rPr>
          <w:lang w:val="en-GB"/>
        </w:rPr>
        <w:t xml:space="preserve">possible </w:t>
      </w:r>
      <w:r w:rsidRPr="00A75846">
        <w:rPr>
          <w:lang w:val="en-GB"/>
        </w:rPr>
        <w:t>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057B73">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 xml:space="preserve">exemptions from payment of </w:t>
      </w:r>
      <w:r w:rsidRPr="00A75846">
        <w:rPr>
          <w:lang w:val="en-GB"/>
        </w:rPr>
        <w:lastRenderedPageBreak/>
        <w:t>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28" w:name="_Toc172215707"/>
      <w:r w:rsidRPr="00A75846">
        <w:rPr>
          <w:lang w:val="en-GB"/>
        </w:rPr>
        <w:t>SERVICES AND OTHER DELIVERABLES</w:t>
      </w:r>
      <w:bookmarkEnd w:id="28"/>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29" w:name="_Ref171349106"/>
      <w:bookmarkStart w:id="30" w:name="_Toc172215708"/>
      <w:r w:rsidRPr="00A75846">
        <w:rPr>
          <w:lang w:val="en-GB"/>
        </w:rPr>
        <w:t>EXAMINATION, INSPECTION AND TESTS</w:t>
      </w:r>
      <w:bookmarkEnd w:id="29"/>
      <w:bookmarkEnd w:id="30"/>
    </w:p>
    <w:p w14:paraId="6B6EB81E" w14:textId="0EC48A3D" w:rsidR="00F44518" w:rsidRPr="00A75846" w:rsidRDefault="00F44518" w:rsidP="00F44518">
      <w:pPr>
        <w:pStyle w:val="ENClanek11"/>
        <w:rPr>
          <w:lang w:val="en-GB"/>
        </w:rPr>
      </w:pPr>
      <w:bookmarkStart w:id="31"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31"/>
    </w:p>
    <w:p w14:paraId="119A5887" w14:textId="77777777" w:rsidR="00F44518" w:rsidRPr="00A75846" w:rsidRDefault="00F44518" w:rsidP="00F44518">
      <w:pPr>
        <w:pStyle w:val="ENClanek11"/>
        <w:rPr>
          <w:lang w:val="en-GB"/>
        </w:rPr>
      </w:pPr>
      <w:bookmarkStart w:id="32"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32"/>
    </w:p>
    <w:p w14:paraId="6942EFCF" w14:textId="0B2DD00F"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057B73">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057B73">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the Contractor’s account. If examination shows that items are not defective, or if re-examination proves that items previously rejected are in fact not defective, any time spent 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p>
    <w:p w14:paraId="47F6BDF4" w14:textId="739392ED" w:rsidR="00F44518" w:rsidRPr="00A75846" w:rsidRDefault="00F44518" w:rsidP="00F44518">
      <w:pPr>
        <w:pStyle w:val="ENClanek11"/>
        <w:rPr>
          <w:lang w:val="en-GB"/>
        </w:rPr>
      </w:pPr>
      <w:r w:rsidRPr="00A75846">
        <w:rPr>
          <w:lang w:val="en-GB"/>
        </w:rPr>
        <w:t>The Customer, Customer’s representative or an authorized third-party auditor shall have the right to inspect and/or to test the Work to confirm its conformity to the Contract, any Contractor’s and/or main subcontractor’s (identified in the Contractor’s bid in the tender process) manufacturing sites, in order to verify whether Contractor fulfils or is capable to fulfil its obligations arising from this Contract, in particular whether Contractor is capable to manufacture the Equipment in compliance with the conditions of this Contract, within fourteen (14)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Costs for inspections, except costs described in clause </w:t>
      </w:r>
      <w:r w:rsidR="00F74E20" w:rsidRPr="00A75846">
        <w:rPr>
          <w:lang w:val="en-GB"/>
        </w:rPr>
        <w:fldChar w:fldCharType="begin"/>
      </w:r>
      <w:r w:rsidR="00F74E20" w:rsidRPr="00A75846">
        <w:rPr>
          <w:lang w:val="en-GB"/>
        </w:rPr>
        <w:instrText xml:space="preserve"> REF _Ref171349097 \w \h </w:instrText>
      </w:r>
      <w:r w:rsidR="00F74E20" w:rsidRPr="00A75846">
        <w:rPr>
          <w:lang w:val="en-GB"/>
        </w:rPr>
      </w:r>
      <w:r w:rsidR="00F74E20" w:rsidRPr="00A75846">
        <w:rPr>
          <w:lang w:val="en-GB"/>
        </w:rPr>
        <w:fldChar w:fldCharType="separate"/>
      </w:r>
      <w:r w:rsidR="00057B73">
        <w:rPr>
          <w:lang w:val="en-GB"/>
        </w:rPr>
        <w:t>10.5</w:t>
      </w:r>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p>
    <w:p w14:paraId="5FE206BD" w14:textId="788FAD5C" w:rsidR="00F44518" w:rsidRPr="00A75846" w:rsidRDefault="00F44518" w:rsidP="00F44518">
      <w:pPr>
        <w:pStyle w:val="ENClanek11"/>
        <w:rPr>
          <w:lang w:val="en-GB"/>
        </w:rPr>
      </w:pPr>
      <w:bookmarkStart w:id="33" w:name="_Ref171349097"/>
      <w:r w:rsidRPr="00A75846">
        <w:rPr>
          <w:lang w:val="en-GB"/>
        </w:rPr>
        <w:t>The inspections and tests may be conducted in the premises of the Contractor</w:t>
      </w:r>
      <w:r w:rsidR="005A50C2">
        <w:rPr>
          <w:lang w:val="en-GB"/>
        </w:rPr>
        <w:t>,</w:t>
      </w:r>
      <w:r w:rsidRPr="00A75846">
        <w:rPr>
          <w:lang w:val="en-GB"/>
        </w:rPr>
        <w:t xml:space="preserve"> or its main subcontractor(s) and vendor(s) identified in the Contractor’s bid in the tender process, at the point of delivery and/or at the place where the Work is constructed. When conducted in the premises of the Contractor or its main subcontractor(s) and vendor(s) identified in the Contractor’s bid in</w:t>
      </w:r>
      <w:r w:rsidR="00FE11A5" w:rsidRPr="00A75846">
        <w:rPr>
          <w:lang w:val="en-GB"/>
        </w:rPr>
        <w:t> </w:t>
      </w:r>
      <w:r w:rsidRPr="00A75846">
        <w:rPr>
          <w:lang w:val="en-GB"/>
        </w:rPr>
        <w:t>the tender process,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3"/>
    </w:p>
    <w:p w14:paraId="6B9C916F" w14:textId="7D297D56" w:rsidR="00147F77" w:rsidRPr="00A75846" w:rsidRDefault="00F44518" w:rsidP="00FE266C">
      <w:pPr>
        <w:pStyle w:val="ENClanek11"/>
        <w:keepNext/>
        <w:keepLines/>
        <w:rPr>
          <w:lang w:val="en-GB"/>
        </w:rPr>
      </w:pPr>
      <w:r w:rsidRPr="00A75846">
        <w:rPr>
          <w:lang w:val="en-GB"/>
        </w:rPr>
        <w:lastRenderedPageBreak/>
        <w:t>During any such audit, the Contractor shall:</w:t>
      </w:r>
    </w:p>
    <w:p w14:paraId="61B91CD8" w14:textId="5CC4B172" w:rsidR="00F44518" w:rsidRPr="00A75846" w:rsidRDefault="004A469D" w:rsidP="00FE266C">
      <w:pPr>
        <w:pStyle w:val="ENClaneka"/>
        <w:keepNext/>
        <w:keepLines/>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FE266C">
      <w:pPr>
        <w:pStyle w:val="ENClaneki"/>
        <w:keepNext/>
        <w:keepLines/>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4F2BAF64"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057B73">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E3AEFAD" w14:textId="0770DD51" w:rsidR="000E4012" w:rsidRPr="00A75846" w:rsidRDefault="000E4012" w:rsidP="000E4012">
      <w:pPr>
        <w:pStyle w:val="ENClanek11"/>
        <w:rPr>
          <w:lang w:val="en-GB"/>
        </w:rPr>
      </w:pPr>
      <w:bookmarkStart w:id="34"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4"/>
    </w:p>
    <w:p w14:paraId="71C87158" w14:textId="2E80CC75" w:rsidR="00C54A88" w:rsidRPr="00A75846" w:rsidRDefault="000E4012" w:rsidP="00F128FA">
      <w:pPr>
        <w:pStyle w:val="ENClanek11"/>
        <w:keepNext/>
        <w:keepLines/>
        <w:rPr>
          <w:lang w:val="en-GB"/>
        </w:rPr>
      </w:pPr>
      <w:r w:rsidRPr="00A75846">
        <w:rPr>
          <w:lang w:val="en-GB"/>
        </w:rPr>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 the Contractor. For the avoidance of doubt, the provision of a CE-Certificate by the Contractor shall be deemed admissible evidence that the Work is in compliance with applicable legislation and standards of the Czech Republic.</w:t>
      </w:r>
    </w:p>
    <w:p w14:paraId="03FB1270" w14:textId="11D21885"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w:t>
      </w:r>
      <w:r w:rsidR="00EB01BE">
        <w:rPr>
          <w:lang w:val="en-GB"/>
        </w:rPr>
        <w:t xml:space="preserve">; </w:t>
      </w:r>
      <w:r w:rsidR="000C22B3">
        <w:rPr>
          <w:lang w:val="en-GB"/>
        </w:rPr>
        <w:t>nevertheless</w:t>
      </w:r>
      <w:r w:rsidR="00EB01BE">
        <w:rPr>
          <w:lang w:val="en-GB"/>
        </w:rPr>
        <w:t>, Clause</w:t>
      </w:r>
      <w:r w:rsidR="000C22B3">
        <w:rPr>
          <w:lang w:val="en-GB"/>
        </w:rPr>
        <w:t xml:space="preserve"> </w:t>
      </w:r>
      <w:r w:rsidR="000C22B3">
        <w:rPr>
          <w:lang w:val="en-GB"/>
        </w:rPr>
        <w:fldChar w:fldCharType="begin"/>
      </w:r>
      <w:r w:rsidR="000C22B3">
        <w:rPr>
          <w:lang w:val="en-GB"/>
        </w:rPr>
        <w:instrText xml:space="preserve"> REF _Ref172017027 \r \h </w:instrText>
      </w:r>
      <w:r w:rsidR="000C22B3">
        <w:rPr>
          <w:lang w:val="en-GB"/>
        </w:rPr>
      </w:r>
      <w:r w:rsidR="000C22B3">
        <w:rPr>
          <w:lang w:val="en-GB"/>
        </w:rPr>
        <w:fldChar w:fldCharType="separate"/>
      </w:r>
      <w:r w:rsidR="00057B73">
        <w:rPr>
          <w:lang w:val="en-GB"/>
        </w:rPr>
        <w:t>4.3</w:t>
      </w:r>
      <w:r w:rsidR="000C22B3">
        <w:rPr>
          <w:lang w:val="en-GB"/>
        </w:rPr>
        <w:fldChar w:fldCharType="end"/>
      </w:r>
      <w:r w:rsidR="000C22B3">
        <w:rPr>
          <w:lang w:val="en-GB"/>
        </w:rPr>
        <w:t xml:space="preserve"> hereof shall still apply in this respect</w:t>
      </w:r>
      <w:r w:rsidRPr="00A75846">
        <w:rPr>
          <w:lang w:val="en-GB"/>
        </w:rPr>
        <w:t>.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4EEC1A2D" w:rsidR="00A875DF" w:rsidRPr="00A75846" w:rsidRDefault="00A875DF" w:rsidP="00A875DF">
      <w:pPr>
        <w:pStyle w:val="ENClanek11"/>
        <w:rPr>
          <w:lang w:val="en-GB"/>
        </w:rPr>
      </w:pPr>
      <w:r w:rsidRPr="00A75846">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w:t>
      </w:r>
      <w:r w:rsidRPr="00A75846">
        <w:rPr>
          <w:lang w:val="en-GB"/>
        </w:rPr>
        <w:lastRenderedPageBreak/>
        <w:t>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r w:rsidR="00030FC4">
        <w:rPr>
          <w:lang w:val="en-GB"/>
        </w:rPr>
        <w:t xml:space="preserve">The Customer shall have the right to attend the </w:t>
      </w:r>
      <w:r w:rsidR="00030FC4" w:rsidRPr="00A75846">
        <w:rPr>
          <w:lang w:val="en-GB"/>
        </w:rPr>
        <w:t>tests and/or inspections</w:t>
      </w:r>
      <w:r w:rsidR="00030FC4">
        <w:rPr>
          <w:lang w:val="en-GB"/>
        </w:rPr>
        <w:t xml:space="preserve"> within seven (7) days prior to the planned date of shipment</w:t>
      </w:r>
      <w:r w:rsidR="00C36A85">
        <w:rPr>
          <w:lang w:val="en-GB"/>
        </w:rPr>
        <w:t xml:space="preserve"> at the minimum; the Contractor shall always inform the Customer in writing about the respective planned date of shipment in sufficient advance time, but no later than within the</w:t>
      </w:r>
      <w:r w:rsidR="00C36A85" w:rsidRPr="00C36A85">
        <w:rPr>
          <w:lang w:val="en-GB"/>
        </w:rPr>
        <w:t xml:space="preserve"> time period specified </w:t>
      </w:r>
      <w:r w:rsidR="00C36A85">
        <w:rPr>
          <w:lang w:val="en-GB"/>
        </w:rPr>
        <w:t xml:space="preserve">in </w:t>
      </w:r>
      <w:r w:rsidR="00BE53DF">
        <w:rPr>
          <w:lang w:val="en-GB"/>
        </w:rPr>
        <w:t xml:space="preserve">Clause </w:t>
      </w:r>
      <w:r w:rsidR="00BE53DF">
        <w:rPr>
          <w:lang w:val="en-GB"/>
        </w:rPr>
        <w:fldChar w:fldCharType="begin"/>
      </w:r>
      <w:r w:rsidR="00BE53DF">
        <w:rPr>
          <w:lang w:val="en-GB"/>
        </w:rPr>
        <w:instrText xml:space="preserve"> REF _Ref172020434 \r \h </w:instrText>
      </w:r>
      <w:r w:rsidR="00BE53DF">
        <w:rPr>
          <w:lang w:val="en-GB"/>
        </w:rPr>
      </w:r>
      <w:r w:rsidR="00BE53DF">
        <w:rPr>
          <w:lang w:val="en-GB"/>
        </w:rPr>
        <w:fldChar w:fldCharType="separate"/>
      </w:r>
      <w:r w:rsidR="00057B73">
        <w:rPr>
          <w:lang w:val="en-GB"/>
        </w:rPr>
        <w:t>10.14</w:t>
      </w:r>
      <w:r w:rsidR="00BE53DF">
        <w:rPr>
          <w:lang w:val="en-GB"/>
        </w:rPr>
        <w:fldChar w:fldCharType="end"/>
      </w:r>
      <w:r w:rsidR="00BE53DF">
        <w:rPr>
          <w:lang w:val="en-GB"/>
        </w:rPr>
        <w:t xml:space="preserve"> below</w:t>
      </w:r>
      <w:r w:rsidR="00030FC4">
        <w:rPr>
          <w:lang w:val="en-GB"/>
        </w:rPr>
        <w:t xml:space="preserve">. If </w:t>
      </w:r>
      <w:r w:rsidR="000E4BB5">
        <w:rPr>
          <w:lang w:val="en-GB"/>
        </w:rPr>
        <w:t>the Customer does not exercise its right according to the previous sentence, the Contractor shall be entitled to ship the Materials</w:t>
      </w:r>
      <w:r w:rsidR="0050209C">
        <w:rPr>
          <w:lang w:val="en-GB"/>
        </w:rPr>
        <w:t xml:space="preserve"> to the Site</w:t>
      </w:r>
      <w:r w:rsidR="000E4BB5">
        <w:rPr>
          <w:lang w:val="en-GB"/>
        </w:rPr>
        <w:t>.</w:t>
      </w:r>
    </w:p>
    <w:p w14:paraId="416B161C" w14:textId="278E5FA1" w:rsidR="00A875DF" w:rsidRPr="00A75846" w:rsidRDefault="00A875DF" w:rsidP="00A875DF">
      <w:pPr>
        <w:pStyle w:val="ENClanek11"/>
        <w:rPr>
          <w:lang w:val="en-GB"/>
        </w:rPr>
      </w:pPr>
      <w:bookmarkStart w:id="35" w:name="_Ref172020434"/>
      <w:r w:rsidRPr="00A75846">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bookmarkEnd w:id="35"/>
    </w:p>
    <w:p w14:paraId="443BFE3F" w14:textId="08D2C867"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057B73">
        <w:rPr>
          <w:lang w:val="en-GB"/>
        </w:rPr>
        <w:t>10.10</w:t>
      </w:r>
      <w:r w:rsidR="00AF776E" w:rsidRPr="00A75846">
        <w:rPr>
          <w:lang w:val="en-GB"/>
        </w:rPr>
        <w:fldChar w:fldCharType="end"/>
      </w:r>
      <w:r w:rsidRPr="00A75846">
        <w:rPr>
          <w:lang w:val="en-GB"/>
        </w:rPr>
        <w:t xml:space="preserve"> hereof.</w:t>
      </w:r>
    </w:p>
    <w:p w14:paraId="4C959B11" w14:textId="65697B8D"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057B73">
        <w:rPr>
          <w:lang w:val="en-GB"/>
        </w:rPr>
        <w:t>10.10</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F128FA">
      <w:pPr>
        <w:pStyle w:val="ENClanek11"/>
        <w:keepNext/>
        <w:keepLines/>
        <w:rPr>
          <w:lang w:val="en-GB"/>
        </w:rPr>
      </w:pPr>
      <w:r w:rsidRPr="00A75846">
        <w:rPr>
          <w:lang w:val="en-GB"/>
        </w:rPr>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36" w:name="_Toc172215709"/>
      <w:r w:rsidRPr="00A75846">
        <w:rPr>
          <w:lang w:val="en-GB"/>
        </w:rPr>
        <w:t>LABOUR</w:t>
      </w:r>
      <w:bookmarkEnd w:id="36"/>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FE266C">
      <w:pPr>
        <w:pStyle w:val="ENNadpis1"/>
        <w:keepLines/>
        <w:rPr>
          <w:lang w:val="en-GB"/>
        </w:rPr>
      </w:pPr>
      <w:bookmarkStart w:id="37" w:name="_Toc172215710"/>
      <w:r w:rsidRPr="00A75846">
        <w:rPr>
          <w:lang w:val="en-GB"/>
        </w:rPr>
        <w:lastRenderedPageBreak/>
        <w:t>CARE OF WORK</w:t>
      </w:r>
      <w:bookmarkEnd w:id="37"/>
    </w:p>
    <w:p w14:paraId="2AB14D69" w14:textId="13E62730" w:rsidR="00E21F4E" w:rsidRPr="00A75846" w:rsidRDefault="00E21F4E" w:rsidP="00FE266C">
      <w:pPr>
        <w:pStyle w:val="ENClanek11"/>
        <w:keepNext/>
        <w:keepLines/>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38" w:name="_Toc172215711"/>
      <w:r w:rsidRPr="00A75846">
        <w:rPr>
          <w:lang w:val="en-GB"/>
        </w:rPr>
        <w:t>TRANSFER OF OWNERSHIP AND RISK OF LOSS</w:t>
      </w:r>
      <w:bookmarkEnd w:id="38"/>
    </w:p>
    <w:p w14:paraId="65E03615" w14:textId="51D3E7BB" w:rsidR="00A42BDF" w:rsidRPr="00A75846" w:rsidRDefault="00A42BDF" w:rsidP="00A42BDF">
      <w:pPr>
        <w:pStyle w:val="ENClanek11"/>
        <w:rPr>
          <w:lang w:val="en-GB"/>
        </w:rPr>
      </w:pPr>
      <w:r w:rsidRPr="00A75846">
        <w:rPr>
          <w:lang w:val="en-GB"/>
        </w:rPr>
        <w:t xml:space="preserve">The ownership of </w:t>
      </w:r>
      <w:r w:rsidR="00BE53DF">
        <w:rPr>
          <w:lang w:val="en-GB"/>
        </w:rPr>
        <w:t xml:space="preserve">Services, Engineering and </w:t>
      </w:r>
      <w:r w:rsidRPr="00A75846">
        <w:rPr>
          <w:lang w:val="en-GB"/>
        </w:rPr>
        <w:t>the Equipment shall be transferred to the Customer upon the Project Closing Certificate is issued. The risk of loss lies with the Contractor until the Work</w:t>
      </w:r>
      <w:r w:rsidR="005A50C2">
        <w:rPr>
          <w:lang w:val="en-GB"/>
        </w:rPr>
        <w:t>,</w:t>
      </w:r>
      <w:r w:rsidRPr="00A75846">
        <w:rPr>
          <w:lang w:val="en-GB"/>
        </w:rPr>
        <w:t xml:space="preserve"> or any part thereof is</w:t>
      </w:r>
      <w:r w:rsidR="00FE11A5" w:rsidRPr="00A75846">
        <w:rPr>
          <w:lang w:val="en-GB"/>
        </w:rPr>
        <w:t> </w:t>
      </w:r>
      <w:r w:rsidRPr="00A75846">
        <w:rPr>
          <w:lang w:val="en-GB"/>
        </w:rPr>
        <w:t xml:space="preserve">at the Site; in such a case, the risk of loss with the respect to the Work or the respective part thereof transfer to the Customer. </w:t>
      </w:r>
    </w:p>
    <w:p w14:paraId="1E3067B1" w14:textId="567C5FBE" w:rsidR="00D52D42" w:rsidRPr="00A75846" w:rsidRDefault="00A42BDF" w:rsidP="00A42BDF">
      <w:pPr>
        <w:pStyle w:val="ENClanek11"/>
        <w:rPr>
          <w:lang w:val="en-GB"/>
        </w:rPr>
      </w:pPr>
      <w:r w:rsidRPr="00A75846">
        <w:rPr>
          <w:lang w:val="en-GB"/>
        </w:rPr>
        <w:t>The ownership of any Materials in excess of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39" w:name="_Toc172215712"/>
      <w:r w:rsidRPr="00A75846">
        <w:rPr>
          <w:lang w:val="en-GB"/>
        </w:rPr>
        <w:t>CONTRACTOR’S RESPONSIBILITIES</w:t>
      </w:r>
      <w:bookmarkEnd w:id="39"/>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48E8EC5E"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r w:rsidR="00B552E9">
        <w:rPr>
          <w:lang w:val="en-GB"/>
        </w:rPr>
        <w:t xml:space="preserve">, while the Customer shall provide the Contractor with </w:t>
      </w:r>
      <w:r w:rsidR="00BE53DF">
        <w:rPr>
          <w:lang w:val="en-GB"/>
        </w:rPr>
        <w:t xml:space="preserve">objectively </w:t>
      </w:r>
      <w:r w:rsidR="00B552E9">
        <w:rPr>
          <w:lang w:val="en-GB"/>
        </w:rPr>
        <w:t>necessary</w:t>
      </w:r>
      <w:r w:rsidR="00BE53DF">
        <w:rPr>
          <w:lang w:val="en-GB"/>
        </w:rPr>
        <w:t xml:space="preserve"> and required</w:t>
      </w:r>
      <w:r w:rsidR="00B552E9">
        <w:rPr>
          <w:lang w:val="en-GB"/>
        </w:rPr>
        <w:t xml:space="preserve"> cooperation therewith</w:t>
      </w:r>
      <w:r w:rsidRPr="00A75846">
        <w:rPr>
          <w:lang w:val="en-GB"/>
        </w:rPr>
        <w:t>.</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lastRenderedPageBreak/>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The Contractor waives any and all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24447DD6" w14:textId="559749EA" w:rsidR="009E1B32" w:rsidRPr="00A75846" w:rsidRDefault="00692396" w:rsidP="009E1B32">
      <w:pPr>
        <w:pStyle w:val="ENNadpis1"/>
        <w:rPr>
          <w:lang w:val="en-GB"/>
        </w:rPr>
      </w:pPr>
      <w:bookmarkStart w:id="40" w:name="_Ref171348869"/>
      <w:bookmarkStart w:id="41" w:name="_Toc172215713"/>
      <w:r w:rsidRPr="00A75846">
        <w:rPr>
          <w:lang w:val="en-GB"/>
        </w:rPr>
        <w:t>CUSTOMER’S RESPONSIBILITIES</w:t>
      </w:r>
      <w:bookmarkEnd w:id="40"/>
      <w:bookmarkEnd w:id="41"/>
    </w:p>
    <w:p w14:paraId="2EE050AD" w14:textId="50E9FA53" w:rsidR="001D6529" w:rsidRPr="00A75846" w:rsidRDefault="001D6529" w:rsidP="001D6529">
      <w:pPr>
        <w:pStyle w:val="ENClanek11"/>
        <w:rPr>
          <w:lang w:val="en-GB"/>
        </w:rPr>
      </w:pPr>
      <w:r w:rsidRPr="00A75846">
        <w:rPr>
          <w:lang w:val="en-GB"/>
        </w:rPr>
        <w:t>The Customer shall be responsible for the following:</w:t>
      </w:r>
    </w:p>
    <w:p w14:paraId="347B6825" w14:textId="77777777" w:rsidR="00447ABA" w:rsidRPr="00A75846" w:rsidRDefault="00447ABA" w:rsidP="00447ABA">
      <w:pPr>
        <w:pStyle w:val="ENClaneka"/>
        <w:rPr>
          <w:lang w:val="en-GB"/>
        </w:rPr>
      </w:pPr>
      <w:r w:rsidRPr="00A75846">
        <w:rPr>
          <w:lang w:val="en-GB"/>
        </w:rPr>
        <w:t>Clarification of all TOP’s and coordination of all suppliers;</w:t>
      </w:r>
    </w:p>
    <w:p w14:paraId="7D573585" w14:textId="77777777" w:rsidR="00447ABA" w:rsidRPr="00A75846" w:rsidRDefault="00447ABA" w:rsidP="00447ABA">
      <w:pPr>
        <w:pStyle w:val="ENClaneka"/>
        <w:rPr>
          <w:lang w:val="en-GB"/>
        </w:rPr>
      </w:pPr>
      <w:r w:rsidRPr="00A75846">
        <w:rPr>
          <w:lang w:val="en-GB"/>
        </w:rPr>
        <w:t>Workforce for installation, Commissioning (Cold Commissioning, Hot Commissioning);</w:t>
      </w:r>
    </w:p>
    <w:p w14:paraId="15AD269B" w14:textId="03073F34" w:rsidR="00447ABA" w:rsidRPr="00A75846" w:rsidRDefault="00447ABA" w:rsidP="00447ABA">
      <w:pPr>
        <w:pStyle w:val="ENClaneka"/>
        <w:rPr>
          <w:lang w:val="en-GB"/>
        </w:rPr>
      </w:pPr>
      <w:r w:rsidRPr="00A75846">
        <w:rPr>
          <w:lang w:val="en-GB"/>
        </w:rPr>
        <w:t>operation of</w:t>
      </w:r>
      <w:r w:rsidR="00B552E9">
        <w:rPr>
          <w:lang w:val="en-GB"/>
        </w:rPr>
        <w:t>-</w:t>
      </w:r>
      <w:r w:rsidRPr="00A75846">
        <w:rPr>
          <w:lang w:val="en-GB"/>
        </w:rPr>
        <w:t xml:space="preserve">line after training; </w:t>
      </w:r>
    </w:p>
    <w:p w14:paraId="2EAEC261" w14:textId="65D5CD18" w:rsidR="00447ABA" w:rsidRPr="00A75846" w:rsidRDefault="00447ABA" w:rsidP="00447ABA">
      <w:pPr>
        <w:pStyle w:val="ENClaneka"/>
        <w:rPr>
          <w:lang w:val="en-GB"/>
        </w:rPr>
      </w:pPr>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p>
    <w:p w14:paraId="72D90E2C" w14:textId="77777777" w:rsidR="00B552E9" w:rsidRDefault="00447ABA" w:rsidP="00447ABA">
      <w:pPr>
        <w:pStyle w:val="ENClaneka"/>
        <w:rPr>
          <w:lang w:val="en-GB"/>
        </w:rPr>
      </w:pPr>
      <w:r w:rsidRPr="00A75846">
        <w:rPr>
          <w:lang w:val="en-GB"/>
        </w:rPr>
        <w:t>personal qualifications of worker</w:t>
      </w:r>
      <w:r w:rsidR="000409D1" w:rsidRPr="00A75846">
        <w:rPr>
          <w:lang w:val="en-GB"/>
        </w:rPr>
        <w:t>s</w:t>
      </w:r>
      <w:r w:rsidR="00B552E9">
        <w:rPr>
          <w:lang w:val="en-GB"/>
        </w:rPr>
        <w:t>; and</w:t>
      </w:r>
    </w:p>
    <w:p w14:paraId="01A1D861" w14:textId="2781B1AE" w:rsidR="001D6529" w:rsidRPr="00A75846" w:rsidRDefault="00B552E9" w:rsidP="00447ABA">
      <w:pPr>
        <w:pStyle w:val="ENClaneka"/>
        <w:rPr>
          <w:lang w:val="en-GB"/>
        </w:rPr>
      </w:pPr>
      <w:r>
        <w:rPr>
          <w:lang w:val="en-GB"/>
        </w:rPr>
        <w:t xml:space="preserve">initial Site-specific safety trainings for the Contractor’s and its subcontractor’s </w:t>
      </w:r>
      <w:r w:rsidR="0031148A">
        <w:rPr>
          <w:lang w:val="en-GB"/>
        </w:rPr>
        <w:t>personnel</w:t>
      </w:r>
      <w:r w:rsidR="00447ABA" w:rsidRPr="00A75846">
        <w:rPr>
          <w:lang w:val="en-GB"/>
        </w:rPr>
        <w:t>.</w:t>
      </w:r>
    </w:p>
    <w:p w14:paraId="704BAA6C" w14:textId="0174C4D7" w:rsidR="004B35F2" w:rsidRPr="00A75846" w:rsidRDefault="004B35F2" w:rsidP="004B35F2">
      <w:pPr>
        <w:pStyle w:val="ENClanek11"/>
        <w:rPr>
          <w:lang w:val="en-GB"/>
        </w:rPr>
      </w:pPr>
      <w:r w:rsidRPr="00A75846">
        <w:rPr>
          <w:lang w:val="en-GB"/>
        </w:rPr>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p>
    <w:p w14:paraId="64FF5DCF" w14:textId="309CA4A3" w:rsidR="00447ABA" w:rsidRPr="00A75846" w:rsidRDefault="004B35F2" w:rsidP="004B35F2">
      <w:pPr>
        <w:pStyle w:val="ENClanek11"/>
        <w:rPr>
          <w:lang w:val="en-GB"/>
        </w:rPr>
      </w:pPr>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p>
    <w:p w14:paraId="59128E19" w14:textId="63383644" w:rsidR="005B2DEC" w:rsidRPr="00A75846" w:rsidRDefault="005B2DEC" w:rsidP="004B35F2">
      <w:pPr>
        <w:pStyle w:val="ENClanek11"/>
        <w:rPr>
          <w:lang w:val="en-GB"/>
        </w:rPr>
      </w:pPr>
      <w:r w:rsidRPr="00A75846">
        <w:rPr>
          <w:lang w:val="en-GB"/>
        </w:rPr>
        <w:t>This preliminary work includes, in particular, without limitation:</w:t>
      </w:r>
    </w:p>
    <w:p w14:paraId="5F63A30F" w14:textId="2A181213" w:rsidR="0075215E" w:rsidRPr="00A75846" w:rsidRDefault="0075215E" w:rsidP="0075215E">
      <w:pPr>
        <w:pStyle w:val="ENClaneka"/>
        <w:rPr>
          <w:lang w:val="en-GB"/>
        </w:rPr>
      </w:pPr>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p>
    <w:p w14:paraId="23A353C6" w14:textId="0C7356BC" w:rsidR="0027501E" w:rsidRPr="00A75846" w:rsidRDefault="0075215E" w:rsidP="0075215E">
      <w:pPr>
        <w:pStyle w:val="ENClaneka"/>
        <w:rPr>
          <w:lang w:val="en-GB"/>
        </w:rPr>
      </w:pPr>
      <w:r w:rsidRPr="00A75846">
        <w:rPr>
          <w:lang w:val="en-GB"/>
        </w:rPr>
        <w:t>All equipment and installations (light, electricity, water, gas, etc.) and all necessary equipment (including any lifting devices, hoists, gantry crane, mobile crane and mobile working platforms etc.) that must be installed or provided and must function perfectly.</w:t>
      </w:r>
    </w:p>
    <w:p w14:paraId="1D86BF85" w14:textId="724B8147" w:rsidR="00994E8F" w:rsidRPr="00A75846" w:rsidRDefault="00F249F2" w:rsidP="00994E8F">
      <w:pPr>
        <w:pStyle w:val="ENClanek11"/>
        <w:rPr>
          <w:lang w:val="en-GB"/>
        </w:rPr>
      </w:pPr>
      <w:r w:rsidRPr="00A75846">
        <w:rPr>
          <w:lang w:val="en-GB"/>
        </w:rPr>
        <w:t>The Customer shall also provide the Contractor's personnel free of charge “on-Site”:</w:t>
      </w:r>
    </w:p>
    <w:p w14:paraId="6BDF278B" w14:textId="77777777" w:rsidR="00C63BD0" w:rsidRPr="00A75846" w:rsidRDefault="00C63BD0" w:rsidP="00C63BD0">
      <w:pPr>
        <w:pStyle w:val="ENClaneka"/>
        <w:rPr>
          <w:lang w:val="en-GB"/>
        </w:rPr>
      </w:pPr>
      <w:r w:rsidRPr="00A75846">
        <w:rPr>
          <w:lang w:val="en-GB"/>
        </w:rPr>
        <w:t>An office and any other necessary premises.</w:t>
      </w:r>
    </w:p>
    <w:p w14:paraId="2DB77CDF" w14:textId="6AFD00AC" w:rsidR="00F249F2" w:rsidRPr="00A75846" w:rsidRDefault="00C63BD0" w:rsidP="00C63BD0">
      <w:pPr>
        <w:pStyle w:val="ENClaneka"/>
        <w:rPr>
          <w:lang w:val="en-GB"/>
        </w:rPr>
      </w:pPr>
      <w:r w:rsidRPr="00A75846">
        <w:rPr>
          <w:lang w:val="en-GB"/>
        </w:rPr>
        <w:t>An internet connection.</w:t>
      </w:r>
    </w:p>
    <w:p w14:paraId="3888FF71" w14:textId="6E2FFBA4" w:rsidR="00C63BD0" w:rsidRPr="00A75846" w:rsidRDefault="00373151" w:rsidP="00FE266C">
      <w:pPr>
        <w:pStyle w:val="ENNadpis1"/>
        <w:keepLines/>
        <w:rPr>
          <w:lang w:val="en-GB"/>
        </w:rPr>
      </w:pPr>
      <w:bookmarkStart w:id="42" w:name="_Toc172215714"/>
      <w:r w:rsidRPr="00A75846">
        <w:rPr>
          <w:lang w:val="en-GB"/>
        </w:rPr>
        <w:lastRenderedPageBreak/>
        <w:t>PERSONNEL</w:t>
      </w:r>
      <w:bookmarkEnd w:id="42"/>
    </w:p>
    <w:p w14:paraId="63B735B7" w14:textId="78D7E921" w:rsidR="00714C32" w:rsidRPr="00A75846" w:rsidRDefault="00714C32" w:rsidP="00FE266C">
      <w:pPr>
        <w:pStyle w:val="ENClanek11"/>
        <w:keepNext/>
        <w:keepLines/>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E3CDFD2" w14:textId="47BFA8AC" w:rsidR="00373151" w:rsidRPr="00A75846" w:rsidRDefault="00714C32" w:rsidP="00714C32">
      <w:pPr>
        <w:pStyle w:val="ENClanek11"/>
        <w:rPr>
          <w:lang w:val="en-GB"/>
        </w:rPr>
      </w:pPr>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r w:rsidR="0009355B" w:rsidRPr="00A75846">
        <w:rPr>
          <w:lang w:val="en-GB"/>
        </w:rPr>
      </w:r>
      <w:r w:rsidR="0009355B" w:rsidRPr="00A75846">
        <w:rPr>
          <w:lang w:val="en-GB"/>
        </w:rPr>
        <w:fldChar w:fldCharType="separate"/>
      </w:r>
      <w:r w:rsidR="00057B73">
        <w:rPr>
          <w:lang w:val="en-GB"/>
        </w:rPr>
        <w:t>15</w:t>
      </w:r>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p>
    <w:p w14:paraId="30832881" w14:textId="3A596202" w:rsidR="00714C32" w:rsidRPr="00A75846" w:rsidRDefault="00743065" w:rsidP="00714C32">
      <w:pPr>
        <w:pStyle w:val="ENNadpis1"/>
        <w:rPr>
          <w:lang w:val="en-GB"/>
        </w:rPr>
      </w:pPr>
      <w:bookmarkStart w:id="43" w:name="_Toc172215715"/>
      <w:r w:rsidRPr="00A75846">
        <w:rPr>
          <w:lang w:val="en-GB"/>
        </w:rPr>
        <w:t>SITE-RELATED OBLIGATIONS AND PERFORMANCE</w:t>
      </w:r>
      <w:bookmarkEnd w:id="43"/>
    </w:p>
    <w:p w14:paraId="6AEF9A30" w14:textId="77777777" w:rsidR="003F092B" w:rsidRPr="00A75846" w:rsidRDefault="003F092B" w:rsidP="003F092B">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04FB267E" w14:textId="77777777" w:rsidR="003F092B" w:rsidRPr="00A75846" w:rsidRDefault="003F092B" w:rsidP="003F092B">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44" w:name="_Ref171346466"/>
      <w:bookmarkStart w:id="45" w:name="_Toc172215716"/>
      <w:r w:rsidRPr="00A75846">
        <w:rPr>
          <w:lang w:val="en-GB"/>
        </w:rPr>
        <w:t>SITE REGULATIONS</w:t>
      </w:r>
      <w:bookmarkEnd w:id="44"/>
      <w:bookmarkEnd w:id="45"/>
    </w:p>
    <w:p w14:paraId="3875BFF3" w14:textId="3BE66821" w:rsidR="00627EEF" w:rsidRPr="00A75846" w:rsidRDefault="00627EEF" w:rsidP="00627EEF">
      <w:pPr>
        <w:pStyle w:val="ENClanek11"/>
        <w:rPr>
          <w:lang w:val="en-GB"/>
        </w:rPr>
      </w:pPr>
      <w:bookmarkStart w:id="46"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46"/>
    </w:p>
    <w:p w14:paraId="185198CF" w14:textId="4799AE85" w:rsidR="00627EEF" w:rsidRPr="00A75846" w:rsidRDefault="00627EEF" w:rsidP="00627EEF">
      <w:pPr>
        <w:pStyle w:val="ENClanek11"/>
        <w:rPr>
          <w:lang w:val="en-GB"/>
        </w:rPr>
      </w:pPr>
      <w:bookmarkStart w:id="47"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 the relevant hygiene and fire regulations.</w:t>
      </w:r>
      <w:bookmarkEnd w:id="47"/>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6B3C1FA7" w:rsidR="00710A4C" w:rsidRPr="00A75846" w:rsidRDefault="00627EEF" w:rsidP="00627EEF">
      <w:pPr>
        <w:pStyle w:val="ENClanek11"/>
        <w:rPr>
          <w:lang w:val="en-GB"/>
        </w:rPr>
      </w:pPr>
      <w:r w:rsidRPr="00A75846">
        <w:rPr>
          <w:lang w:val="en-GB"/>
        </w:rPr>
        <w:lastRenderedPageBreak/>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057B73">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057B73">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5047E0CC"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057B73">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FE266C">
      <w:pPr>
        <w:pStyle w:val="ENNadpis1"/>
        <w:keepLines/>
        <w:rPr>
          <w:lang w:val="en-GB"/>
        </w:rPr>
      </w:pPr>
      <w:bookmarkStart w:id="48" w:name="_Ref171343799"/>
      <w:bookmarkStart w:id="49" w:name="_Toc172215717"/>
      <w:r w:rsidRPr="00A75846">
        <w:rPr>
          <w:lang w:val="en-GB"/>
        </w:rPr>
        <w:lastRenderedPageBreak/>
        <w:t>CONTRACT SCHEDULES</w:t>
      </w:r>
      <w:bookmarkEnd w:id="48"/>
      <w:bookmarkEnd w:id="49"/>
    </w:p>
    <w:p w14:paraId="570505B8" w14:textId="2462FE0E" w:rsidR="006B3E92" w:rsidRPr="00A75846" w:rsidRDefault="006B3E92" w:rsidP="00FE266C">
      <w:pPr>
        <w:pStyle w:val="ENClanek11"/>
        <w:keepNext/>
        <w:keepLines/>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057B73">
        <w:rPr>
          <w:lang w:val="en-GB"/>
        </w:rPr>
        <w:t>19</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FE266C">
      <w:pPr>
        <w:pStyle w:val="ENClanek11"/>
        <w:keepNext/>
        <w:keepLines/>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E266C">
      <w:pPr>
        <w:pStyle w:val="ENClaneka"/>
        <w:keepNext/>
        <w:keepLines/>
        <w:rPr>
          <w:b/>
          <w:bCs/>
          <w:lang w:val="en-GB"/>
        </w:rPr>
      </w:pPr>
      <w:bookmarkStart w:id="50" w:name="_Ref171347714"/>
      <w:r w:rsidRPr="00A75846">
        <w:rPr>
          <w:b/>
          <w:bCs/>
          <w:lang w:val="en-GB"/>
        </w:rPr>
        <w:t>Contract Implementation Schedule (CIS)</w:t>
      </w:r>
      <w:bookmarkEnd w:id="50"/>
    </w:p>
    <w:p w14:paraId="77DE9948" w14:textId="3BC4D509" w:rsidR="006973CB" w:rsidRPr="00A75846" w:rsidRDefault="006973CB" w:rsidP="006973CB">
      <w:pPr>
        <w:pStyle w:val="ENTexta"/>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2A5F1A32"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activities listed in the Price Schedule.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77777777"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12C71868"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C5D1D">
      <w:pPr>
        <w:pStyle w:val="ENTexta"/>
      </w:pPr>
      <w:r w:rsidRPr="00A75846">
        <w:lastRenderedPageBreak/>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151571">
      <w:pPr>
        <w:pStyle w:val="ENTexta"/>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68D834FF"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057B73">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057B73">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51" w:name="_Toc172215718"/>
      <w:r w:rsidRPr="00A75846">
        <w:rPr>
          <w:lang w:val="en-GB"/>
        </w:rPr>
        <w:t>INFORMATION TO THE CUSTOMER</w:t>
      </w:r>
      <w:bookmarkEnd w:id="51"/>
    </w:p>
    <w:p w14:paraId="1695B887" w14:textId="77777777" w:rsidR="0069498E" w:rsidRPr="00A75846" w:rsidRDefault="0069498E" w:rsidP="0069498E">
      <w:pPr>
        <w:pStyle w:val="ENClanek11"/>
        <w:rPr>
          <w:lang w:val="en-GB"/>
        </w:rPr>
      </w:pPr>
      <w:bookmarkStart w:id="52"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52"/>
    </w:p>
    <w:p w14:paraId="08D4E04C" w14:textId="4FBA60C4"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Customer’s Representative without the prior review of such modification or deviation. The</w:t>
      </w:r>
      <w:r w:rsidR="002C6455" w:rsidRPr="00A75846">
        <w:rPr>
          <w:lang w:val="en-GB"/>
        </w:rPr>
        <w:t> </w:t>
      </w:r>
      <w:r w:rsidRPr="00A75846">
        <w:rPr>
          <w:lang w:val="en-GB"/>
        </w:rPr>
        <w:t>Customer’s decisions with respect to adequacy and correctness of prepared Information shall be final and binding on the Contractor. All Information submitted by the Contractor shall 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r w:rsidR="00097B05">
        <w:rPr>
          <w:lang w:val="en-GB"/>
        </w:rPr>
        <w:t xml:space="preserve">. For </w:t>
      </w:r>
      <w:r w:rsidR="00BE53DF">
        <w:rPr>
          <w:lang w:val="en-GB"/>
        </w:rPr>
        <w:t xml:space="preserve">the </w:t>
      </w:r>
      <w:r w:rsidR="00097B05">
        <w:rPr>
          <w:lang w:val="en-GB"/>
        </w:rPr>
        <w:t xml:space="preserve">avoidance of doubt, provision of Clause </w:t>
      </w:r>
      <w:r w:rsidR="00AC4CD7">
        <w:rPr>
          <w:lang w:val="en-GB"/>
        </w:rPr>
        <w:fldChar w:fldCharType="begin"/>
      </w:r>
      <w:r w:rsidR="00AC4CD7">
        <w:rPr>
          <w:lang w:val="en-GB"/>
        </w:rPr>
        <w:instrText xml:space="preserve"> REF _Ref172017027 \w \h </w:instrText>
      </w:r>
      <w:r w:rsidR="00AC4CD7">
        <w:rPr>
          <w:lang w:val="en-GB"/>
        </w:rPr>
      </w:r>
      <w:r w:rsidR="00AC4CD7">
        <w:rPr>
          <w:lang w:val="en-GB"/>
        </w:rPr>
        <w:fldChar w:fldCharType="separate"/>
      </w:r>
      <w:r w:rsidR="00057B73">
        <w:rPr>
          <w:lang w:val="en-GB"/>
        </w:rPr>
        <w:t>4.3</w:t>
      </w:r>
      <w:r w:rsidR="00AC4CD7">
        <w:rPr>
          <w:lang w:val="en-GB"/>
        </w:rPr>
        <w:fldChar w:fldCharType="end"/>
      </w:r>
      <w:r w:rsidR="00097B05">
        <w:rPr>
          <w:lang w:val="en-GB"/>
        </w:rPr>
        <w:t xml:space="preserve"> shall apply accordingly in connection with </w:t>
      </w:r>
      <w:r w:rsidR="00BE53DF">
        <w:rPr>
          <w:lang w:val="en-GB"/>
        </w:rPr>
        <w:t xml:space="preserve">the </w:t>
      </w:r>
      <w:r w:rsidR="00097B05">
        <w:rPr>
          <w:lang w:val="en-GB"/>
        </w:rPr>
        <w:t>Contractor’s liability for incorrectly reviewed Information by the Customer’s Representative</w:t>
      </w:r>
      <w:r w:rsidRPr="00A75846">
        <w:rPr>
          <w:lang w:val="en-GB"/>
        </w:rPr>
        <w:t>.</w:t>
      </w:r>
    </w:p>
    <w:p w14:paraId="063E2F75" w14:textId="1145D24A" w:rsidR="0069498E" w:rsidRPr="00A75846" w:rsidRDefault="0069498E" w:rsidP="00FE266C">
      <w:pPr>
        <w:pStyle w:val="ENClanek11"/>
        <w:keepNext/>
        <w:keepLines/>
        <w:rPr>
          <w:lang w:val="en-GB"/>
        </w:rPr>
      </w:pPr>
      <w:r w:rsidRPr="00A75846">
        <w:rPr>
          <w:lang w:val="en-GB"/>
        </w:rPr>
        <w:lastRenderedPageBreak/>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FE266C">
      <w:pPr>
        <w:pStyle w:val="ENClaneka"/>
        <w:keepNext/>
        <w:keepLines/>
        <w:rPr>
          <w:b/>
          <w:bCs/>
          <w:lang w:val="en-GB"/>
        </w:rPr>
      </w:pPr>
      <w:r w:rsidRPr="00A75846">
        <w:rPr>
          <w:b/>
          <w:bCs/>
          <w:lang w:val="en-GB"/>
        </w:rPr>
        <w:t>Kick-off meeting</w:t>
      </w:r>
    </w:p>
    <w:p w14:paraId="650B35E7" w14:textId="77777777" w:rsidR="00627C29" w:rsidRPr="00A75846" w:rsidRDefault="00627C29" w:rsidP="00FE266C">
      <w:pPr>
        <w:pStyle w:val="ENTexta"/>
        <w:keepNext/>
        <w:keepLines/>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checked and 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p>
    <w:p w14:paraId="16968CD6" w14:textId="77777777" w:rsidR="00EC68AC" w:rsidRPr="00A75846" w:rsidRDefault="00EC68AC" w:rsidP="00EC68AC">
      <w:pPr>
        <w:pStyle w:val="ENTexta"/>
      </w:pPr>
      <w:r w:rsidRPr="00A75846">
        <w:lastRenderedPageBreak/>
        <w:t>The drawings, forms and tables, that are frequently repeated (i.e. more than thrice [3×]),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EC68AC">
      <w:pPr>
        <w:pStyle w:val="ENTexta"/>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53" w:name="_Toc172215719"/>
      <w:r w:rsidRPr="00A75846">
        <w:rPr>
          <w:lang w:val="en-GB"/>
        </w:rPr>
        <w:t>OBLIGATIONS AND ASSISTANCE BY THE CUSTOMER</w:t>
      </w:r>
      <w:bookmarkEnd w:id="53"/>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in order to perform the Contract.</w:t>
      </w:r>
    </w:p>
    <w:p w14:paraId="6ECEAE1F" w14:textId="01ED118D" w:rsidR="003B78C8" w:rsidRPr="00A75846" w:rsidRDefault="003B78C8" w:rsidP="003B78C8">
      <w:pPr>
        <w:pStyle w:val="ENClanek11"/>
        <w:rPr>
          <w:lang w:val="en-GB"/>
        </w:rPr>
      </w:pPr>
      <w:r w:rsidRPr="00A75846">
        <w:rPr>
          <w:lang w:val="en-GB"/>
        </w:rPr>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provide full possession of and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44A7A7B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057B73">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54" w:name="_Toc172215720"/>
      <w:r w:rsidRPr="00A75846">
        <w:rPr>
          <w:lang w:val="en-GB"/>
        </w:rPr>
        <w:lastRenderedPageBreak/>
        <w:t>SUSPENSION</w:t>
      </w:r>
      <w:bookmarkEnd w:id="54"/>
    </w:p>
    <w:p w14:paraId="4E9BF177" w14:textId="4319B9B1" w:rsidR="00D67E1D" w:rsidRPr="00A75846" w:rsidRDefault="009D4E7C" w:rsidP="00D67E1D">
      <w:pPr>
        <w:pStyle w:val="ENClanek11"/>
        <w:rPr>
          <w:lang w:val="en-GB"/>
        </w:rPr>
      </w:pPr>
      <w:bookmarkStart w:id="55" w:name="_Ref171963351"/>
      <w:r w:rsidRPr="00A75846">
        <w:rPr>
          <w:lang w:val="en-GB"/>
        </w:rPr>
        <w:t>The Customer shall be entitled to suspend the Work, either in whole or in part, by written notice to the Contractor, effective upon delivery to the Contractor, if any of the following events occurs:</w:t>
      </w:r>
      <w:bookmarkEnd w:id="55"/>
    </w:p>
    <w:p w14:paraId="1C6FF22E" w14:textId="40C70780" w:rsidR="00A2795C" w:rsidRPr="00A75846" w:rsidRDefault="00A2795C" w:rsidP="00A2795C">
      <w:pPr>
        <w:pStyle w:val="ENClaneka"/>
        <w:rPr>
          <w:lang w:val="en-GB"/>
        </w:rPr>
      </w:pPr>
      <w:bookmarkStart w:id="56"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56"/>
    </w:p>
    <w:p w14:paraId="0DAA9226" w14:textId="77777777" w:rsidR="00A2795C" w:rsidRPr="00A75846" w:rsidRDefault="00A2795C" w:rsidP="00A2795C">
      <w:pPr>
        <w:pStyle w:val="ENClaneka"/>
        <w:rPr>
          <w:lang w:val="en-GB"/>
        </w:rPr>
      </w:pPr>
      <w:bookmarkStart w:id="57" w:name="_Ref171348541"/>
      <w:r w:rsidRPr="00A75846">
        <w:rPr>
          <w:lang w:val="en-GB"/>
        </w:rPr>
        <w:t>the Contractor is objectively unable to complete the Work due to a lack of Materials; or</w:t>
      </w:r>
      <w:bookmarkEnd w:id="57"/>
    </w:p>
    <w:p w14:paraId="5DC27938" w14:textId="63B58190" w:rsidR="00A2795C" w:rsidRPr="00A75846" w:rsidRDefault="00A2795C" w:rsidP="00A2795C">
      <w:pPr>
        <w:pStyle w:val="ENClaneka"/>
        <w:rPr>
          <w:lang w:val="en-GB"/>
        </w:rPr>
      </w:pPr>
      <w:bookmarkStart w:id="58" w:name="_Ref171348556"/>
      <w:r w:rsidRPr="00A75846">
        <w:rPr>
          <w:lang w:val="en-GB"/>
        </w:rPr>
        <w:t>an event of Force Majeure occurs.</w:t>
      </w:r>
      <w:bookmarkEnd w:id="58"/>
    </w:p>
    <w:p w14:paraId="173F7732" w14:textId="30D4F3EF" w:rsidR="006D55C0" w:rsidRPr="00A75846" w:rsidRDefault="006D55C0" w:rsidP="006D55C0">
      <w:pPr>
        <w:pStyle w:val="ENClanek11"/>
        <w:rPr>
          <w:lang w:val="en-GB"/>
        </w:rPr>
      </w:pPr>
      <w:bookmarkStart w:id="59" w:name="_Ref171963406"/>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the Parties do not agree otherwise, the Contractor may suspend the Work in accordance with its notice.</w:t>
      </w:r>
      <w:bookmarkEnd w:id="59"/>
      <w:r w:rsidRPr="00A75846">
        <w:rPr>
          <w:lang w:val="en-GB"/>
        </w:rPr>
        <w:t xml:space="preserv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28D84FBA"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057B73">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057B73">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38EB90CD"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057B73">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6DA8690F"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057B73">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057B73">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057B73">
        <w:rPr>
          <w:lang w:val="en-GB"/>
        </w:rPr>
        <w:t>40.1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60" w:name="_Toc172215721"/>
      <w:r w:rsidRPr="00A75846">
        <w:rPr>
          <w:lang w:val="en-GB"/>
        </w:rPr>
        <w:lastRenderedPageBreak/>
        <w:t>COMPLETION OF WORK</w:t>
      </w:r>
      <w:bookmarkEnd w:id="60"/>
    </w:p>
    <w:p w14:paraId="6ACB4D19" w14:textId="3A680277" w:rsidR="00DA1F3E" w:rsidRPr="00A75846" w:rsidRDefault="00DA1F3E" w:rsidP="00DA1F3E">
      <w:pPr>
        <w:pStyle w:val="ENClanek11"/>
        <w:rPr>
          <w:lang w:val="en-GB"/>
        </w:rPr>
      </w:pPr>
      <w:r w:rsidRPr="00A75846">
        <w:rPr>
          <w:lang w:val="en-GB"/>
        </w:rPr>
        <w:t>Completion of the Work shall be preceded especially by:</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61" w:name="_Ref171340345"/>
      <w:r w:rsidRPr="00A75846">
        <w:rPr>
          <w:b/>
          <w:bCs/>
          <w:lang w:val="en-GB"/>
        </w:rPr>
        <w:t>Cold Commissioning</w:t>
      </w:r>
      <w:bookmarkEnd w:id="61"/>
    </w:p>
    <w:p w14:paraId="3D7525E2" w14:textId="6261F6BE" w:rsidR="00FB3BFD" w:rsidRPr="00A75846" w:rsidRDefault="00FB3BFD" w:rsidP="00FB3BFD">
      <w:pPr>
        <w:pStyle w:val="ENTexta"/>
      </w:pPr>
      <w:r w:rsidRPr="00A75846">
        <w:t>The Cold Commissioning may commence once the construction and erection of (i)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FB3BFD">
      <w:pPr>
        <w:pStyle w:val="ENTexta"/>
      </w:pPr>
      <w:r w:rsidRPr="00A75846">
        <w:t>Through the course of the Cold Commissioning:</w:t>
      </w:r>
    </w:p>
    <w:p w14:paraId="47A5B947" w14:textId="77777777" w:rsidR="00B203E6" w:rsidRPr="00A75846" w:rsidRDefault="00B203E6" w:rsidP="00B203E6">
      <w:pPr>
        <w:pStyle w:val="ENClaneki"/>
        <w:rPr>
          <w:lang w:val="en-GB"/>
        </w:rPr>
      </w:pPr>
      <w:r w:rsidRPr="00A75846">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B203E6">
      <w:pPr>
        <w:pStyle w:val="ENClaneki"/>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785351CA" w:rsidR="006A4D67" w:rsidRPr="00A75846" w:rsidRDefault="006A4D67" w:rsidP="006A4D67">
      <w:pPr>
        <w:pStyle w:val="ENTexta"/>
      </w:pPr>
      <w:r w:rsidRPr="00A75846">
        <w:t>Following completion of the Cold Commissioning, the Equipment shall be considered ready for 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057B73">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62" w:name="_Ref171341996"/>
      <w:r w:rsidRPr="00A75846">
        <w:rPr>
          <w:b/>
          <w:bCs/>
          <w:lang w:val="en-GB"/>
        </w:rPr>
        <w:t>Start-up and Hot Commissioning</w:t>
      </w:r>
      <w:bookmarkEnd w:id="62"/>
    </w:p>
    <w:p w14:paraId="7D9E1866" w14:textId="51DBF9D1"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lastRenderedPageBreak/>
        <w:t>All equipment and systems shall have been purged and pressurized with air, water and/or other relevant material.</w:t>
      </w:r>
    </w:p>
    <w:p w14:paraId="73D65878" w14:textId="77777777"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All shutdown, relief and emergency systems shall have been tested for proper functioning at the set values in the course of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5A80746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63" w:name="_Ref171341979"/>
      <w:r w:rsidRPr="00A75846">
        <w:rPr>
          <w:b/>
          <w:bCs/>
          <w:lang w:val="en-GB"/>
        </w:rPr>
        <w:t>Initial Operation Tests</w:t>
      </w:r>
      <w:bookmarkEnd w:id="63"/>
    </w:p>
    <w:p w14:paraId="6BDA21C1" w14:textId="371A44ED"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4FEC8646"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057B73">
        <w:t>3</w:t>
      </w:r>
      <w:r w:rsidR="00936496" w:rsidRPr="00A75846">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 (</w:t>
      </w:r>
      <w:r w:rsidRPr="00A75846">
        <w:rPr>
          <w:i/>
          <w:iCs/>
        </w:rPr>
        <w:t>Parameters of Testing and Operation</w:t>
      </w:r>
      <w:r w:rsidRPr="00A75846">
        <w:t>).</w:t>
      </w:r>
    </w:p>
    <w:p w14:paraId="07C373C8" w14:textId="01311B68" w:rsidR="000B0167" w:rsidRPr="00A75846" w:rsidRDefault="000B0167" w:rsidP="000B0167">
      <w:pPr>
        <w:pStyle w:val="ENTexta"/>
      </w:pPr>
      <w:r w:rsidRPr="00A75846">
        <w:t xml:space="preserve">The Initial Operation Tests shall be considered successful, if (i) the OEE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057B73">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057B73">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057B73">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797772C3" w:rsidR="000B0167" w:rsidRPr="00A75846" w:rsidRDefault="000B0167" w:rsidP="000B0167">
      <w:pPr>
        <w:pStyle w:val="ENTexta"/>
      </w:pPr>
      <w:r w:rsidRPr="00A75846">
        <w:t xml:space="preserve">If, at any time during the Initial Operation Tests, any of the OEE parameters drop by more than </w:t>
      </w:r>
      <w:r w:rsidR="005A1B26" w:rsidRPr="00A75846">
        <w:t>ten percent (</w:t>
      </w:r>
      <w:r w:rsidRPr="00A75846">
        <w:t>10%</w:t>
      </w:r>
      <w:r w:rsidR="005A1B26" w:rsidRPr="00A75846">
        <w:t>)</w:t>
      </w:r>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057B73">
        <w:t>3.3(d)</w:t>
      </w:r>
      <w:r w:rsidR="00921BB6" w:rsidRPr="00A75846">
        <w:fldChar w:fldCharType="end"/>
      </w:r>
      <w:r w:rsidRPr="00A75846">
        <w:t xml:space="preserve"> of Annex 3 </w:t>
      </w:r>
      <w:r w:rsidRPr="00A75846">
        <w:lastRenderedPageBreak/>
        <w:t>(</w:t>
      </w:r>
      <w:r w:rsidRPr="00A75846">
        <w:rPr>
          <w:i/>
          <w:iCs/>
        </w:rPr>
        <w:t>Parameters of Testing and Operation</w:t>
      </w:r>
      <w:r w:rsidRPr="00A75846">
        <w:t>), the Initial Operation Tests will be terminated immediately as non-compliant and considered failed.</w:t>
      </w:r>
    </w:p>
    <w:p w14:paraId="66D507AF" w14:textId="02FD73EE"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3BCDB39C"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170D7BD" w:rsidR="00B8012C" w:rsidRPr="00A75846" w:rsidRDefault="00B8012C" w:rsidP="00B8012C">
      <w:pPr>
        <w:pStyle w:val="ENTexta"/>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64" w:name="_Ref171346684"/>
      <w:r w:rsidRPr="00A75846">
        <w:rPr>
          <w:b/>
          <w:bCs/>
          <w:lang w:val="en-GB"/>
        </w:rPr>
        <w:t>Performance Tests</w:t>
      </w:r>
      <w:bookmarkEnd w:id="64"/>
    </w:p>
    <w:p w14:paraId="78CD222D" w14:textId="77777777" w:rsidR="008D0A83" w:rsidRPr="00A75846" w:rsidRDefault="008D0A83" w:rsidP="008D0A83">
      <w:pPr>
        <w:pStyle w:val="ENTexta"/>
      </w:pPr>
      <w:r w:rsidRPr="00A75846">
        <w:t xml:space="preserve">After the successful completion of the Initial Operation Tests, the Contractor shall subject the Equipment to the Performance Tests. </w:t>
      </w:r>
    </w:p>
    <w:p w14:paraId="70A5024B" w14:textId="5A7A26FB"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057B73">
        <w:t>4</w:t>
      </w:r>
      <w:r w:rsidR="001A72A8" w:rsidRPr="00A75846">
        <w:fldChar w:fldCharType="end"/>
      </w:r>
      <w:r w:rsidRPr="00A75846">
        <w:t xml:space="preserve">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3889B401"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70CAD0D6" w:rsidR="00D95681" w:rsidRPr="00A75846" w:rsidRDefault="00D95681" w:rsidP="00FE266C">
      <w:pPr>
        <w:pStyle w:val="ENTexta"/>
        <w:keepNext/>
        <w:keepLines/>
      </w:pPr>
      <w:r w:rsidRPr="00A75846">
        <w:lastRenderedPageBreak/>
        <w:t>The required operational resources communicated sufficiently in advance, such as, but not limited to, operating personnel shall be made available free of costs to 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0DF77CC2" w:rsidR="00D95681" w:rsidRPr="00A75846" w:rsidRDefault="00D95681" w:rsidP="00D95681">
      <w:pPr>
        <w:pStyle w:val="ENTexta"/>
      </w:pPr>
      <w:r w:rsidRPr="00A75846">
        <w:t xml:space="preserve">The Performance Tests shall be considered successful, if (i) the OEE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057B73">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057B73">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057B73">
        <w:t>4</w:t>
      </w:r>
      <w:r w:rsidR="00492E27" w:rsidRPr="00A75846">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60780F4B" w:rsidR="00D95681" w:rsidRPr="00A75846" w:rsidRDefault="00D95681" w:rsidP="00D95681">
      <w:pPr>
        <w:pStyle w:val="ENTexta"/>
      </w:pPr>
      <w:r w:rsidRPr="00A75846">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057B73">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p>
    <w:p w14:paraId="5CF52DA0" w14:textId="467143DD"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29073F8F" w:rsidR="00D95681" w:rsidRPr="00A75846" w:rsidRDefault="00D95681" w:rsidP="00D95681">
      <w:pPr>
        <w:pStyle w:val="ENTexta"/>
      </w:pPr>
      <w:r w:rsidRPr="00A75846">
        <w:t>If 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D95681">
      <w:pPr>
        <w:pStyle w:val="ENTexta"/>
      </w:pPr>
      <w:r w:rsidRPr="00A75846">
        <w:t>For the purpose of rectification, the Contractor shall:</w:t>
      </w:r>
    </w:p>
    <w:p w14:paraId="2C3CEFCF" w14:textId="77777777"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1C31B5E5"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057B73">
        <w:t>37.1</w:t>
      </w:r>
      <w:r w:rsidR="007D02BD" w:rsidRPr="00A75846">
        <w:fldChar w:fldCharType="end"/>
      </w:r>
      <w:r w:rsidRPr="00A75846">
        <w:t xml:space="preserve"> of this Contract.</w:t>
      </w:r>
    </w:p>
    <w:p w14:paraId="39DC052D" w14:textId="25C771FE"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48BF74A7" w:rsidR="00B90320" w:rsidRPr="00A75846" w:rsidRDefault="00B90320" w:rsidP="00B90320">
      <w:pPr>
        <w:pStyle w:val="ENTexta"/>
      </w:pPr>
      <w:r w:rsidRPr="00A75846">
        <w:lastRenderedPageBreak/>
        <w:t>Performance Tests have to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65" w:name="_Ref171342676"/>
      <w:r w:rsidRPr="00A75846">
        <w:rPr>
          <w:b/>
          <w:bCs/>
          <w:lang w:val="en-GB"/>
        </w:rPr>
        <w:t>Issue of the Project Closing Certificate</w:t>
      </w:r>
      <w:bookmarkEnd w:id="65"/>
    </w:p>
    <w:p w14:paraId="4462FB38" w14:textId="1EACD570"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3F1A6974"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 the Contractor under this Contract have been duly performed, the Customer:</w:t>
      </w:r>
    </w:p>
    <w:p w14:paraId="0218148F" w14:textId="5E7CC8C8"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A96457">
      <w:pPr>
        <w:pStyle w:val="ENClaneki"/>
        <w:numPr>
          <w:ilvl w:val="3"/>
          <w:numId w:val="17"/>
        </w:numPr>
        <w:tabs>
          <w:tab w:val="clear" w:pos="1418"/>
        </w:tabs>
        <w:ind w:left="1701" w:hanging="567"/>
        <w:rPr>
          <w:lang w:val="en-GB"/>
        </w:rPr>
      </w:pPr>
      <w:r w:rsidRPr="00A75846">
        <w:rPr>
          <w:lang w:val="en-GB"/>
        </w:rPr>
        <w:t>notify the Contractor of any unperformed works (pursuant to the above provisions of this Clause) or other obligations of the Contractor under the Contract which must be 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FE266C">
      <w:pPr>
        <w:pStyle w:val="ENTexta"/>
        <w:keepNext/>
        <w:keepLines/>
      </w:pPr>
      <w:r w:rsidRPr="00A75846">
        <w:lastRenderedPageBreak/>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A96457">
      <w:pPr>
        <w:pStyle w:val="ENClaneki"/>
        <w:numPr>
          <w:ilvl w:val="3"/>
          <w:numId w:val="18"/>
        </w:numPr>
        <w:tabs>
          <w:tab w:val="clear" w:pos="1418"/>
        </w:tabs>
        <w:ind w:left="1701" w:hanging="567"/>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66" w:name="_Ref171342661"/>
      <w:r w:rsidRPr="00A75846">
        <w:rPr>
          <w:b/>
          <w:bCs/>
          <w:lang w:val="en-GB"/>
        </w:rPr>
        <w:t>Hand-over</w:t>
      </w:r>
      <w:bookmarkEnd w:id="66"/>
    </w:p>
    <w:p w14:paraId="17B68B93" w14:textId="5B96966F"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67" w:name="_Ref171342325"/>
      <w:r w:rsidRPr="00A75846">
        <w:rPr>
          <w:b/>
          <w:bCs/>
          <w:lang w:val="en-GB"/>
        </w:rPr>
        <w:t>Final payment</w:t>
      </w:r>
      <w:bookmarkEnd w:id="67"/>
    </w:p>
    <w:p w14:paraId="59DD75CC" w14:textId="582A2F65" w:rsidR="00805456" w:rsidRPr="00F5220B" w:rsidRDefault="00805456" w:rsidP="00805456">
      <w:pPr>
        <w:pStyle w:val="ENClaneki"/>
      </w:pPr>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057B73">
        <w:rPr>
          <w:szCs w:val="20"/>
        </w:rPr>
        <w:t>28</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6C678F">
      <w:pPr>
        <w:pStyle w:val="ENClaneka"/>
        <w:rPr>
          <w:b/>
          <w:bCs/>
          <w:lang w:val="en-GB"/>
        </w:rPr>
      </w:pPr>
      <w:bookmarkStart w:id="68" w:name="_Ref171342648"/>
      <w:r w:rsidRPr="00A75846">
        <w:rPr>
          <w:b/>
          <w:bCs/>
          <w:lang w:val="en-GB"/>
        </w:rPr>
        <w:t>Contractual Completion Date</w:t>
      </w:r>
      <w:bookmarkEnd w:id="68"/>
    </w:p>
    <w:p w14:paraId="288F1BA7" w14:textId="77777777"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r w:rsidRPr="00A75846">
        <w:rPr>
          <w:b/>
          <w:bCs/>
          <w:lang w:val="en-GB"/>
        </w:rPr>
        <w:t>Demobilization</w:t>
      </w:r>
    </w:p>
    <w:p w14:paraId="7490985B" w14:textId="61A126BA"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934868">
      <w:pPr>
        <w:pStyle w:val="ENClaneka"/>
        <w:keepNext/>
        <w:rPr>
          <w:b/>
          <w:bCs/>
          <w:lang w:val="en-GB"/>
        </w:rPr>
      </w:pPr>
      <w:bookmarkStart w:id="69" w:name="_Ref171342243"/>
      <w:r w:rsidRPr="00A75846">
        <w:rPr>
          <w:b/>
          <w:bCs/>
          <w:lang w:val="en-GB"/>
        </w:rPr>
        <w:lastRenderedPageBreak/>
        <w:t>Issuance of the Post-Warranty Control Certificate</w:t>
      </w:r>
      <w:bookmarkEnd w:id="69"/>
    </w:p>
    <w:p w14:paraId="28748A4B" w14:textId="09CDAE5C"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057B73">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9EA2442" w:rsidR="005C3309" w:rsidRPr="00A75846" w:rsidRDefault="00AD17C1" w:rsidP="00AD17C1">
      <w:pPr>
        <w:pStyle w:val="ENTexta"/>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70" w:name="_Toc172215722"/>
      <w:r w:rsidRPr="00A75846">
        <w:rPr>
          <w:lang w:val="en-GB"/>
        </w:rPr>
        <w:t>STABLE PERFORMANCE GUARANTEES</w:t>
      </w:r>
      <w:bookmarkEnd w:id="70"/>
    </w:p>
    <w:p w14:paraId="244AFF53" w14:textId="63E67BE6"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057B73">
        <w:rPr>
          <w:lang w:val="en-GB"/>
        </w:rPr>
        <w:t>25.7</w:t>
      </w:r>
      <w:r w:rsidR="00F3316A" w:rsidRPr="00A75846">
        <w:rPr>
          <w:lang w:val="en-GB"/>
        </w:rPr>
        <w:fldChar w:fldCharType="end"/>
      </w:r>
      <w:r w:rsidRPr="00A75846">
        <w:rPr>
          <w:lang w:val="en-GB"/>
        </w:rPr>
        <w:t xml:space="preserve"> the OEE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057B73">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3C212C10"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057B73">
        <w:rPr>
          <w:lang w:val="en-GB"/>
        </w:rPr>
        <w:t>25.7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057B73">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71" w:name="_Ref171344351"/>
      <w:bookmarkStart w:id="72" w:name="_Toc172215723"/>
      <w:r w:rsidRPr="00A75846">
        <w:rPr>
          <w:lang w:val="en-GB"/>
        </w:rPr>
        <w:lastRenderedPageBreak/>
        <w:t>LIABILITY FOR DEFECTS OF WORK AND WARRANTY</w:t>
      </w:r>
      <w:bookmarkEnd w:id="71"/>
      <w:bookmarkEnd w:id="72"/>
    </w:p>
    <w:p w14:paraId="50EF15B1" w14:textId="3ED5DF07" w:rsidR="00847165" w:rsidRPr="00A75846" w:rsidRDefault="00847165" w:rsidP="00960EE6">
      <w:pPr>
        <w:pStyle w:val="ENClanek11"/>
        <w:keepNext/>
        <w:keepLines/>
        <w:rPr>
          <w:lang w:val="en-GB"/>
        </w:rPr>
      </w:pPr>
      <w:bookmarkStart w:id="73"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73"/>
    </w:p>
    <w:p w14:paraId="7F201A9D" w14:textId="4211E232"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 or to the contractually defined purpose of their use 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74" w:name="_Ref171347393"/>
      <w:r w:rsidRPr="00A75846">
        <w:rPr>
          <w:lang w:val="en-GB"/>
        </w:rPr>
        <w:t>The Contractor warrants that the Work, its parts, Materials, Services, Engineering shall conform to laws of the Czech Republic and be CE-certifiable.</w:t>
      </w:r>
      <w:bookmarkEnd w:id="74"/>
    </w:p>
    <w:p w14:paraId="7CAC45CC" w14:textId="51E58A09" w:rsidR="00832227" w:rsidRPr="00A75846" w:rsidRDefault="00832227" w:rsidP="00832227">
      <w:pPr>
        <w:pStyle w:val="ENClanek11"/>
        <w:rPr>
          <w:lang w:val="en-GB"/>
        </w:rPr>
      </w:pPr>
      <w:bookmarkStart w:id="75"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057B73">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057B73">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 xml:space="preserve">the Project Closing Certificate of the complete Equipment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057B73">
        <w:rPr>
          <w:lang w:val="en-GB"/>
        </w:rPr>
        <w:t>25.12</w:t>
      </w:r>
      <w:r w:rsidR="00291400" w:rsidRPr="00A75846">
        <w:rPr>
          <w:lang w:val="en-GB"/>
        </w:rPr>
        <w:fldChar w:fldCharType="end"/>
      </w:r>
      <w:r w:rsidRPr="00A75846">
        <w:rPr>
          <w:lang w:val="en-GB"/>
        </w:rPr>
        <w:t>.</w:t>
      </w:r>
      <w:bookmarkEnd w:id="75"/>
    </w:p>
    <w:p w14:paraId="77FEA57B" w14:textId="0F4BEA7D" w:rsidR="00832227" w:rsidRPr="00A75846" w:rsidRDefault="00832227" w:rsidP="00832227">
      <w:pPr>
        <w:pStyle w:val="ENClanek11"/>
        <w:rPr>
          <w:lang w:val="en-GB"/>
        </w:rPr>
      </w:pPr>
      <w:bookmarkStart w:id="76"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(3) </w:t>
      </w:r>
      <w:r w:rsidR="009A4BEE">
        <w:rPr>
          <w:lang w:val="en-GB"/>
        </w:rPr>
        <w:t xml:space="preserve">business </w:t>
      </w:r>
      <w:r w:rsidRPr="00A75846">
        <w:rPr>
          <w:lang w:val="en-GB"/>
        </w:rPr>
        <w:t>days of their notification by the Customer, unless the Parties agree otherwise on a specific action plan.</w:t>
      </w:r>
      <w:bookmarkEnd w:id="76"/>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38D0DB84"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057B73">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 xml:space="preserve">The Contractor’s warranty shall, however, not extend to repairs, re-engineering and/or replacement of the Work, if the Contractor proves that such defects are caused by a wilful misconduct or negligence of the Customer and its personnel (excluding, for the avoidance </w:t>
      </w:r>
      <w:r w:rsidRPr="00A75846">
        <w:rPr>
          <w:lang w:val="en-GB"/>
        </w:rPr>
        <w:lastRenderedPageBreak/>
        <w:t>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77"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77"/>
      <w:r w:rsidRPr="00A75846">
        <w:rPr>
          <w:lang w:val="en-GB"/>
        </w:rPr>
        <w:t xml:space="preserve"> </w:t>
      </w:r>
    </w:p>
    <w:p w14:paraId="69931451" w14:textId="7F20FE3A"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057B73">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58670D47"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057B73">
        <w:rPr>
          <w:lang w:val="en-GB"/>
        </w:rPr>
        <w:t>25</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0DD7DA6D"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057B73">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057B73">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39303079" w:rsidR="00832227"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warranty.</w:t>
      </w:r>
    </w:p>
    <w:p w14:paraId="02982BF0" w14:textId="77777777" w:rsidR="009A4BEE" w:rsidRDefault="003D7B09" w:rsidP="00832227">
      <w:pPr>
        <w:pStyle w:val="ENClanek11"/>
        <w:rPr>
          <w:lang w:val="en-GB"/>
        </w:rPr>
      </w:pPr>
      <w:r>
        <w:rPr>
          <w:lang w:val="en-GB"/>
        </w:rPr>
        <w:t>The Contractor shall not be liable for defects caused due to modifications of the Equipment</w:t>
      </w:r>
      <w:r w:rsidR="009A4BEE">
        <w:rPr>
          <w:lang w:val="en-GB"/>
        </w:rPr>
        <w:t>:</w:t>
      </w:r>
    </w:p>
    <w:p w14:paraId="4C457F2C" w14:textId="77777777" w:rsidR="009A4BEE" w:rsidRDefault="003D7B09" w:rsidP="009A4BEE">
      <w:pPr>
        <w:pStyle w:val="ENClaneka"/>
      </w:pPr>
      <w:r>
        <w:t>not carried out directly by the Contractor</w:t>
      </w:r>
      <w:r w:rsidR="009A4BEE">
        <w:t>; and/or</w:t>
      </w:r>
    </w:p>
    <w:p w14:paraId="03EFFFC5" w14:textId="661CE8A5" w:rsidR="003D7B09" w:rsidRPr="00A75846" w:rsidRDefault="003D7B09" w:rsidP="00F85D00">
      <w:pPr>
        <w:pStyle w:val="ENClaneka"/>
      </w:pPr>
      <w:r w:rsidRPr="009746BD">
        <w:t>with</w:t>
      </w:r>
      <w:r w:rsidR="00F85D00" w:rsidRPr="009746BD">
        <w:t>out</w:t>
      </w:r>
      <w:r w:rsidRPr="009746BD">
        <w:t xml:space="preserve"> </w:t>
      </w:r>
      <w:r w:rsidR="009A4BEE" w:rsidRPr="009746BD">
        <w:t>Contractor’s</w:t>
      </w:r>
      <w:r w:rsidRPr="009746BD">
        <w:t xml:space="preserve"> </w:t>
      </w:r>
      <w:r w:rsidR="00F85D00" w:rsidRPr="009746BD">
        <w:t xml:space="preserve">prior </w:t>
      </w:r>
      <w:r w:rsidRPr="009746BD">
        <w:t>approval</w:t>
      </w:r>
      <w:r>
        <w:t xml:space="preserve"> by the Customer </w:t>
      </w:r>
      <w:r w:rsidR="00F85D00">
        <w:t>and/</w:t>
      </w:r>
      <w:r>
        <w:t xml:space="preserve">or </w:t>
      </w:r>
      <w:r w:rsidR="00F85D00">
        <w:t>by a</w:t>
      </w:r>
      <w:r>
        <w:t xml:space="preserve"> third party selected by the Customer.</w:t>
      </w:r>
    </w:p>
    <w:p w14:paraId="0827928B" w14:textId="2D7E9796" w:rsidR="00E05DC6" w:rsidRPr="00A75846" w:rsidRDefault="00E05DC6" w:rsidP="00E05DC6">
      <w:pPr>
        <w:pStyle w:val="ENNadpis1"/>
        <w:rPr>
          <w:lang w:val="en-GB"/>
        </w:rPr>
      </w:pPr>
      <w:bookmarkStart w:id="78" w:name="_Ref171343555"/>
      <w:bookmarkStart w:id="79" w:name="_Toc172215724"/>
      <w:r w:rsidRPr="00A75846">
        <w:rPr>
          <w:lang w:val="en-GB"/>
        </w:rPr>
        <w:t>BANK GUARANTEES</w:t>
      </w:r>
      <w:bookmarkEnd w:id="78"/>
      <w:bookmarkEnd w:id="79"/>
    </w:p>
    <w:p w14:paraId="08C5C9E7" w14:textId="1C799DF2" w:rsidR="00E05DC6" w:rsidRPr="00A75846" w:rsidRDefault="00D8369E" w:rsidP="00E05DC6">
      <w:pPr>
        <w:pStyle w:val="ENClanek11"/>
        <w:rPr>
          <w:b/>
          <w:bCs/>
          <w:lang w:val="en-GB"/>
        </w:rPr>
      </w:pPr>
      <w:bookmarkStart w:id="80" w:name="_Ref171341910"/>
      <w:r w:rsidRPr="00A75846">
        <w:rPr>
          <w:b/>
          <w:bCs/>
          <w:lang w:val="en-GB"/>
        </w:rPr>
        <w:t>Performance Security</w:t>
      </w:r>
      <w:bookmarkEnd w:id="80"/>
    </w:p>
    <w:p w14:paraId="2DB10107" w14:textId="27189A26"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percent</w:t>
      </w:r>
      <w:r w:rsidR="00B23018">
        <w:rPr>
          <w:lang w:val="en-GB"/>
        </w:rPr>
        <w:t xml:space="preserve"> </w:t>
      </w:r>
      <w:r w:rsidR="00B23018" w:rsidRPr="00A75846">
        <w:rPr>
          <w:lang w:val="en-GB"/>
        </w:rPr>
        <w:t>(20</w:t>
      </w:r>
      <w:r w:rsidR="00B23018">
        <w:rPr>
          <w:lang w:val="en-GB"/>
        </w:rPr>
        <w:t>%</w:t>
      </w:r>
      <w:r w:rsidR="00B23018" w:rsidRPr="00A75846">
        <w:rPr>
          <w:lang w:val="en-GB"/>
        </w:rPr>
        <w:t>)</w:t>
      </w:r>
      <w:r w:rsidRPr="00A75846">
        <w:rPr>
          <w:lang w:val="en-GB"/>
        </w:rPr>
        <w:t xml:space="preserve"> of the Contract Price.</w:t>
      </w:r>
      <w:r w:rsidR="006F5D32">
        <w:rPr>
          <w:lang w:val="en-GB"/>
        </w:rPr>
        <w:t xml:space="preserve"> The Performance Security shall enter into effect upon payment of the</w:t>
      </w:r>
      <w:r w:rsidR="00B23018">
        <w:rPr>
          <w:lang w:val="en-GB"/>
        </w:rPr>
        <w:t xml:space="preserve"> respective part of the Contract Price in accordance with Clause </w:t>
      </w:r>
      <w:r w:rsidR="00B23018">
        <w:rPr>
          <w:lang w:val="en-GB"/>
        </w:rPr>
        <w:fldChar w:fldCharType="begin"/>
      </w:r>
      <w:r w:rsidR="00B23018">
        <w:rPr>
          <w:lang w:val="en-GB"/>
        </w:rPr>
        <w:instrText xml:space="preserve"> REF _Ref171965743 \r \h </w:instrText>
      </w:r>
      <w:r w:rsidR="00B23018">
        <w:rPr>
          <w:lang w:val="en-GB"/>
        </w:rPr>
      </w:r>
      <w:r w:rsidR="00B23018">
        <w:rPr>
          <w:lang w:val="en-GB"/>
        </w:rPr>
        <w:fldChar w:fldCharType="separate"/>
      </w:r>
      <w:r w:rsidR="00057B73">
        <w:rPr>
          <w:lang w:val="en-GB"/>
        </w:rPr>
        <w:t>27.2(a)</w:t>
      </w:r>
      <w:r w:rsidR="00B23018">
        <w:rPr>
          <w:lang w:val="en-GB"/>
        </w:rPr>
        <w:fldChar w:fldCharType="end"/>
      </w:r>
      <w:r w:rsidR="00B23018">
        <w:rPr>
          <w:lang w:val="en-GB"/>
        </w:rPr>
        <w:t xml:space="preserve"> (</w:t>
      </w:r>
      <w:r w:rsidR="00A957A5">
        <w:rPr>
          <w:lang w:val="en-GB"/>
        </w:rPr>
        <w:t xml:space="preserve">the </w:t>
      </w:r>
      <w:r w:rsidR="00B23018">
        <w:rPr>
          <w:lang w:val="en-GB"/>
        </w:rPr>
        <w:t>moment when the amount is credited to the Contractor’s bank account shall be decisive to this extent</w:t>
      </w:r>
      <w:r w:rsidR="00A957A5">
        <w:rPr>
          <w:lang w:val="en-GB"/>
        </w:rPr>
        <w:t xml:space="preserve">, about which the Contractor and/or </w:t>
      </w:r>
      <w:r w:rsidR="00E76F02">
        <w:rPr>
          <w:lang w:val="en-GB"/>
        </w:rPr>
        <w:t>its bank shall</w:t>
      </w:r>
      <w:r w:rsidR="00A957A5">
        <w:rPr>
          <w:lang w:val="en-GB"/>
        </w:rPr>
        <w:t xml:space="preserve"> </w:t>
      </w:r>
      <w:r w:rsidR="00E76F02">
        <w:rPr>
          <w:lang w:val="en-GB"/>
        </w:rPr>
        <w:t xml:space="preserve">inform </w:t>
      </w:r>
      <w:r w:rsidR="00A957A5">
        <w:rPr>
          <w:lang w:val="en-GB"/>
        </w:rPr>
        <w:t>the Customer</w:t>
      </w:r>
      <w:r w:rsidR="00E76F02">
        <w:rPr>
          <w:lang w:val="en-GB"/>
        </w:rPr>
        <w:t xml:space="preserve"> in writing without undue delay</w:t>
      </w:r>
      <w:r w:rsidR="00B23018">
        <w:rPr>
          <w:lang w:val="en-GB"/>
        </w:rPr>
        <w:t>).</w:t>
      </w:r>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lastRenderedPageBreak/>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81" w:name="_Ref171347230"/>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81"/>
    </w:p>
    <w:p w14:paraId="01CE661C" w14:textId="72C8AAA8" w:rsidR="001A5402" w:rsidRPr="00A75846" w:rsidRDefault="00821669" w:rsidP="00F128FA">
      <w:pPr>
        <w:pStyle w:val="ENClanek11"/>
        <w:keepNext/>
        <w:keepLines/>
        <w:rPr>
          <w:b/>
          <w:bCs/>
          <w:lang w:val="en-GB"/>
        </w:rPr>
      </w:pPr>
      <w:bookmarkStart w:id="82" w:name="_Ref171341885"/>
      <w:r w:rsidRPr="00A75846">
        <w:rPr>
          <w:b/>
          <w:bCs/>
          <w:lang w:val="en-GB"/>
        </w:rPr>
        <w:t>General Warranty Bond</w:t>
      </w:r>
      <w:bookmarkEnd w:id="82"/>
    </w:p>
    <w:p w14:paraId="3C879564" w14:textId="7E19FBCD"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057B73">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r w:rsidR="00B23018">
        <w:rPr>
          <w:lang w:val="en-GB"/>
        </w:rPr>
        <w:t xml:space="preserve"> The General Warranty bond shall enter into effect upon payment of the respective part of the Contract Price in accordance with Clause </w:t>
      </w:r>
      <w:r w:rsidR="00B23018">
        <w:rPr>
          <w:lang w:val="en-GB"/>
        </w:rPr>
        <w:fldChar w:fldCharType="begin"/>
      </w:r>
      <w:r w:rsidR="00B23018">
        <w:rPr>
          <w:lang w:val="en-GB"/>
        </w:rPr>
        <w:instrText xml:space="preserve"> REF _Ref171966094 \r \h </w:instrText>
      </w:r>
      <w:r w:rsidR="00B23018">
        <w:rPr>
          <w:lang w:val="en-GB"/>
        </w:rPr>
      </w:r>
      <w:r w:rsidR="00B23018">
        <w:rPr>
          <w:lang w:val="en-GB"/>
        </w:rPr>
        <w:fldChar w:fldCharType="separate"/>
      </w:r>
      <w:r w:rsidR="00057B73">
        <w:rPr>
          <w:lang w:val="en-GB"/>
        </w:rPr>
        <w:t>27.2(c)</w:t>
      </w:r>
      <w:r w:rsidR="00B23018">
        <w:rPr>
          <w:lang w:val="en-GB"/>
        </w:rPr>
        <w:fldChar w:fldCharType="end"/>
      </w:r>
      <w:r w:rsidR="00B23018">
        <w:rPr>
          <w:lang w:val="en-GB"/>
        </w:rPr>
        <w:t xml:space="preserve"> </w:t>
      </w:r>
      <w:r w:rsidR="00E76F02">
        <w:rPr>
          <w:lang w:val="en-GB"/>
        </w:rPr>
        <w:t>(the moment when the amount is credited to the Contractor’s bank account shall be decisive to this extent, about which the Contractor and/or its bank shall inform the Customer in writing without undue delay).</w:t>
      </w:r>
    </w:p>
    <w:p w14:paraId="387AE8C8" w14:textId="1E493B70" w:rsidR="007A2EBF" w:rsidRPr="00A75846" w:rsidRDefault="007A2EBF" w:rsidP="007A2EBF">
      <w:pPr>
        <w:pStyle w:val="ENClaneka"/>
        <w:rPr>
          <w:lang w:val="en-GB"/>
        </w:rPr>
      </w:pPr>
      <w:bookmarkStart w:id="83"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83"/>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4C6D7AAF"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057B73">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057B73">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FE266C">
      <w:pPr>
        <w:pStyle w:val="ENNadpis1"/>
        <w:keepLines/>
        <w:rPr>
          <w:lang w:val="en-GB"/>
        </w:rPr>
      </w:pPr>
      <w:bookmarkStart w:id="84" w:name="_Toc172215725"/>
      <w:r w:rsidRPr="00A75846">
        <w:rPr>
          <w:lang w:val="en-GB"/>
        </w:rPr>
        <w:lastRenderedPageBreak/>
        <w:t>CONTRACT PRICE</w:t>
      </w:r>
      <w:bookmarkEnd w:id="84"/>
    </w:p>
    <w:p w14:paraId="56794177" w14:textId="13E18DB2" w:rsidR="00CF5038" w:rsidRPr="00A75846" w:rsidRDefault="00CF5038" w:rsidP="00FE266C">
      <w:pPr>
        <w:pStyle w:val="ENClanek11"/>
        <w:keepNext/>
        <w:keepLines/>
        <w:rPr>
          <w:lang w:val="en-GB"/>
        </w:rPr>
      </w:pPr>
      <w:bookmarkStart w:id="85"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85"/>
    </w:p>
    <w:p w14:paraId="45D60AD5" w14:textId="04D14747" w:rsidR="00CF5038" w:rsidRPr="00A75846" w:rsidRDefault="00CF5038" w:rsidP="00FE266C">
      <w:pPr>
        <w:pStyle w:val="ENClanek11"/>
        <w:keepNext/>
        <w:keepLines/>
        <w:rPr>
          <w:lang w:val="en-GB"/>
        </w:rPr>
      </w:pPr>
      <w:bookmarkStart w:id="86" w:name="_Ref171348183"/>
      <w:r w:rsidRPr="00A75846">
        <w:rPr>
          <w:lang w:val="en-GB"/>
        </w:rPr>
        <w:t>Payments of the Contract Price shall be made by the Customer to the Contractor as follows:</w:t>
      </w:r>
      <w:bookmarkEnd w:id="86"/>
    </w:p>
    <w:p w14:paraId="087BECB9" w14:textId="6DA1AE34" w:rsidR="00F219BC" w:rsidRPr="00A75846" w:rsidRDefault="0097604E" w:rsidP="0097604E">
      <w:pPr>
        <w:pStyle w:val="ENClaneka"/>
        <w:rPr>
          <w:lang w:val="en-GB"/>
        </w:rPr>
      </w:pPr>
      <w:bookmarkStart w:id="87" w:name="_Ref171965743"/>
      <w:r w:rsidRPr="00A75846">
        <w:rPr>
          <w:b/>
          <w:bCs/>
          <w:lang w:val="en-GB"/>
        </w:rPr>
        <w:t>First payment</w:t>
      </w:r>
      <w:r w:rsidRPr="00A75846">
        <w:rPr>
          <w:lang w:val="en-GB"/>
        </w:rPr>
        <w:t>:</w:t>
      </w:r>
      <w:bookmarkEnd w:id="87"/>
    </w:p>
    <w:p w14:paraId="749FBA95" w14:textId="69C66217" w:rsidR="005518EF" w:rsidRPr="00A75846" w:rsidRDefault="00AA3F88" w:rsidP="005518EF">
      <w:pPr>
        <w:pStyle w:val="ENTexta"/>
      </w:pPr>
      <w:r w:rsidRPr="00A75846">
        <w:t>Twenty percent (20%) of the Contract Price shall be paid within fourteen (14) days after receipt of the following documents by the Customer:</w:t>
      </w:r>
    </w:p>
    <w:p w14:paraId="3A3AD4D1" w14:textId="7EDA0C69" w:rsidR="0097604E" w:rsidRPr="00A75846" w:rsidRDefault="00CB4F43" w:rsidP="00E76F02">
      <w:pPr>
        <w:pStyle w:val="ENClaneki"/>
        <w:tabs>
          <w:tab w:val="clear" w:pos="1418"/>
        </w:tabs>
        <w:ind w:left="1701" w:hanging="567"/>
        <w:rPr>
          <w:lang w:val="en-GB"/>
        </w:rPr>
      </w:pPr>
      <w:r w:rsidRPr="00A75846">
        <w:rPr>
          <w:lang w:val="en-GB"/>
        </w:rPr>
        <w:t>first payment invoice;</w:t>
      </w:r>
    </w:p>
    <w:p w14:paraId="1F6CB235" w14:textId="06E010BC" w:rsidR="00CA4E23" w:rsidRPr="00A75846" w:rsidRDefault="00CA4E23" w:rsidP="00E76F02">
      <w:pPr>
        <w:pStyle w:val="ENClaneki"/>
        <w:tabs>
          <w:tab w:val="clear" w:pos="1418"/>
        </w:tabs>
        <w:ind w:left="1701" w:hanging="567"/>
        <w:rPr>
          <w:lang w:val="en-GB"/>
        </w:rPr>
      </w:pPr>
      <w:r w:rsidRPr="00A75846">
        <w:rPr>
          <w:lang w:val="en-GB"/>
        </w:rPr>
        <w:t>Performance Security.</w:t>
      </w:r>
    </w:p>
    <w:p w14:paraId="731B8C4B" w14:textId="34BE9663" w:rsidR="00CA4E23" w:rsidRPr="00A75846" w:rsidRDefault="00E362C2" w:rsidP="00960EE6">
      <w:pPr>
        <w:pStyle w:val="ENClaneka"/>
        <w:keepNext/>
        <w:keepLines/>
        <w:rPr>
          <w:b/>
          <w:bCs/>
          <w:lang w:val="en-GB"/>
        </w:rPr>
      </w:pPr>
      <w:bookmarkStart w:id="88" w:name="_Ref171493203"/>
      <w:r w:rsidRPr="00A75846">
        <w:rPr>
          <w:b/>
          <w:bCs/>
          <w:lang w:val="en-GB"/>
        </w:rPr>
        <w:t>Partial payments:</w:t>
      </w:r>
      <w:bookmarkEnd w:id="88"/>
    </w:p>
    <w:p w14:paraId="17FDB05D" w14:textId="53F8EB08" w:rsidR="00E362C2" w:rsidRPr="00A75846" w:rsidRDefault="0006267D" w:rsidP="00960EE6">
      <w:pPr>
        <w:pStyle w:val="ENTexta"/>
        <w:keepNext/>
        <w:keepLines/>
      </w:pPr>
      <w:r w:rsidRPr="00A75846">
        <w:t>Ten percent (10%) of the Contract Price shall be paid within forty-five (45) days after receipt of the following documents by the Customer:</w:t>
      </w:r>
    </w:p>
    <w:p w14:paraId="457EB563" w14:textId="217D75CB" w:rsidR="0006267D" w:rsidRPr="00A75846" w:rsidRDefault="00EA00C0" w:rsidP="00E76F02">
      <w:pPr>
        <w:pStyle w:val="ENClaneki"/>
        <w:tabs>
          <w:tab w:val="clear" w:pos="1418"/>
        </w:tabs>
        <w:ind w:left="1701" w:hanging="567"/>
        <w:rPr>
          <w:lang w:val="en-GB"/>
        </w:rPr>
      </w:pPr>
      <w:r w:rsidRPr="00A75846">
        <w:rPr>
          <w:lang w:val="en-GB"/>
        </w:rPr>
        <w:t xml:space="preserve">The </w:t>
      </w:r>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057B73">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r w:rsidR="005126D4" w:rsidRPr="005126D4">
        <w:rPr>
          <w:lang w:val="en-GB"/>
        </w:rPr>
        <w:t xml:space="preserve"> </w:t>
      </w:r>
      <w:r w:rsidR="005126D4">
        <w:rPr>
          <w:lang w:val="en-GB"/>
        </w:rPr>
        <w:t>jointly with the respective invoice</w:t>
      </w:r>
      <w:r w:rsidR="00A450B0" w:rsidRPr="00A75846">
        <w:rPr>
          <w:lang w:val="en-GB"/>
        </w:rPr>
        <w:t>.</w:t>
      </w:r>
    </w:p>
    <w:p w14:paraId="14D3FAF3" w14:textId="7AADFF5E" w:rsidR="007F1DF8" w:rsidRPr="00A75846" w:rsidRDefault="00A85EBA" w:rsidP="00F128FA">
      <w:pPr>
        <w:pStyle w:val="ENTexta"/>
        <w:keepNext/>
        <w:keepLines/>
      </w:pPr>
      <w:r w:rsidRPr="00A75846">
        <w:t>Ten percent (10%) of the Contract Price shall be paid within thirty (30) days after receipt of the following documents by the Customer:</w:t>
      </w:r>
    </w:p>
    <w:p w14:paraId="7022B8AD" w14:textId="17694ECD" w:rsidR="00A85EBA" w:rsidRPr="00A75846" w:rsidRDefault="00EA00C0" w:rsidP="00A96457">
      <w:pPr>
        <w:pStyle w:val="ENClaneki"/>
        <w:numPr>
          <w:ilvl w:val="3"/>
          <w:numId w:val="20"/>
        </w:numPr>
        <w:tabs>
          <w:tab w:val="clear" w:pos="1418"/>
        </w:tabs>
        <w:ind w:left="1701" w:hanging="567"/>
        <w:rPr>
          <w:lang w:val="en-GB"/>
        </w:rPr>
      </w:pPr>
      <w:r w:rsidRPr="00A75846">
        <w:rPr>
          <w:lang w:val="en-GB"/>
        </w:rPr>
        <w:t>The 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057B73">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r w:rsidR="005126D4" w:rsidRPr="005126D4">
        <w:rPr>
          <w:lang w:val="en-GB"/>
        </w:rPr>
        <w:t xml:space="preserve"> </w:t>
      </w:r>
      <w:r w:rsidR="005126D4">
        <w:rPr>
          <w:lang w:val="en-GB"/>
        </w:rPr>
        <w:t>jointly with the respective invoice</w:t>
      </w:r>
      <w:r w:rsidR="005126D4" w:rsidRPr="00A75846">
        <w:rPr>
          <w:lang w:val="en-GB"/>
        </w:rPr>
        <w:t>.</w:t>
      </w:r>
    </w:p>
    <w:p w14:paraId="6CC041C2" w14:textId="4230CA01" w:rsidR="009E0478" w:rsidRPr="00A75846" w:rsidRDefault="009E0478" w:rsidP="009E0478">
      <w:pPr>
        <w:pStyle w:val="ENTexta"/>
      </w:pPr>
      <w:r w:rsidRPr="00A75846">
        <w:t xml:space="preserve">Forty-five percent (45%) of the Contract Price </w:t>
      </w:r>
      <w:r>
        <w:t>relating to the</w:t>
      </w:r>
      <w:r w:rsidRPr="00A75846">
        <w:t xml:space="preserve"> five (5) </w:t>
      </w:r>
      <w:r>
        <w:t xml:space="preserve">deliveries of the Equipment according to Clause </w:t>
      </w:r>
      <w:r>
        <w:fldChar w:fldCharType="begin"/>
      </w:r>
      <w:r>
        <w:instrText xml:space="preserve"> REF _Ref171492125 \w \h </w:instrText>
      </w:r>
      <w:r>
        <w:fldChar w:fldCharType="separate"/>
      </w:r>
      <w:r w:rsidR="00057B73">
        <w:t>6.3</w:t>
      </w:r>
      <w:r>
        <w:fldChar w:fldCharType="end"/>
      </w:r>
      <w:r>
        <w:t xml:space="preserve">, shall be paid in five (5) </w:t>
      </w:r>
      <w:r w:rsidRPr="00A75846">
        <w:t xml:space="preserve">pro-rata payments, each amounting to </w:t>
      </w:r>
      <w:r>
        <w:t>the value of the respective delivery</w:t>
      </w:r>
      <w:r w:rsidRPr="004A4502">
        <w:t xml:space="preserve">. </w:t>
      </w:r>
      <w:r w:rsidRPr="00A33DE4">
        <w:t>In case of deliver</w:t>
      </w:r>
      <w:r>
        <w:t>ies</w:t>
      </w:r>
      <w:r w:rsidRPr="00A33DE4">
        <w:t xml:space="preserve"> up to 31.</w:t>
      </w:r>
      <w:r>
        <w:t> </w:t>
      </w:r>
      <w:r w:rsidRPr="00A33DE4">
        <w:t>5.</w:t>
      </w:r>
      <w:r>
        <w:t> </w:t>
      </w:r>
      <w:r w:rsidRPr="00A33DE4">
        <w:t>2026</w:t>
      </w:r>
      <w:r>
        <w:t>,</w:t>
      </w:r>
      <w:r w:rsidRPr="00A33DE4">
        <w:t xml:space="preserve"> </w:t>
      </w:r>
      <w:r>
        <w:t xml:space="preserve">the </w:t>
      </w:r>
      <w:r w:rsidRPr="00A33DE4">
        <w:t>invoice</w:t>
      </w:r>
      <w:r>
        <w:t>s</w:t>
      </w:r>
      <w:r w:rsidRPr="00A33DE4">
        <w:t xml:space="preserve"> shall be due within thirty (30) days</w:t>
      </w:r>
      <w:r>
        <w:t>, and</w:t>
      </w:r>
      <w:r w:rsidRPr="00A33DE4">
        <w:t xml:space="preserve"> </w:t>
      </w:r>
      <w:r>
        <w:t xml:space="preserve">in </w:t>
      </w:r>
      <w:r w:rsidRPr="00A33DE4">
        <w:t>case of deliver</w:t>
      </w:r>
      <w:r>
        <w:t>y</w:t>
      </w:r>
      <w:r w:rsidRPr="00A33DE4">
        <w:t xml:space="preserve"> between 1.</w:t>
      </w:r>
      <w:r>
        <w:t> </w:t>
      </w:r>
      <w:r w:rsidRPr="00A33DE4">
        <w:t>6.</w:t>
      </w:r>
      <w:r>
        <w:t> </w:t>
      </w:r>
      <w:r w:rsidRPr="00A33DE4">
        <w:t>2026 and 15 6. 2026</w:t>
      </w:r>
      <w:r>
        <w:t xml:space="preserve"> (if relevant),</w:t>
      </w:r>
      <w:r w:rsidRPr="00A33DE4">
        <w:t xml:space="preserve"> </w:t>
      </w:r>
      <w:r>
        <w:t xml:space="preserve">the </w:t>
      </w:r>
      <w:r w:rsidRPr="00A33DE4">
        <w:t>invoice shall be due within fourteen (14)</w:t>
      </w:r>
      <w:r w:rsidRPr="004A4502">
        <w:t xml:space="preserve"> days</w:t>
      </w:r>
      <w:r w:rsidRPr="00A75846">
        <w:t xml:space="preserve"> after receipt of the following documents by the</w:t>
      </w:r>
      <w:r>
        <w:t> </w:t>
      </w:r>
      <w:r w:rsidRPr="00A75846">
        <w:t>Customer:</w:t>
      </w:r>
    </w:p>
    <w:p w14:paraId="26A79B9A" w14:textId="103596F4" w:rsidR="009E0478" w:rsidRPr="00A75846" w:rsidRDefault="009E0478" w:rsidP="009E0478">
      <w:pPr>
        <w:pStyle w:val="ENClaneki"/>
        <w:numPr>
          <w:ilvl w:val="3"/>
          <w:numId w:val="21"/>
        </w:numPr>
        <w:tabs>
          <w:tab w:val="clear" w:pos="1418"/>
        </w:tabs>
        <w:ind w:left="1701" w:hanging="567"/>
        <w:rPr>
          <w:lang w:val="en-GB"/>
        </w:rPr>
      </w:pPr>
      <w:r w:rsidRPr="00A75846">
        <w:rPr>
          <w:lang w:val="en-GB"/>
        </w:rPr>
        <w:t xml:space="preserve">written confirmation by the Customer that the respective </w:t>
      </w:r>
      <w:r>
        <w:rPr>
          <w:lang w:val="en-GB"/>
        </w:rPr>
        <w:t>delivery</w:t>
      </w:r>
      <w:r w:rsidRPr="00A75846">
        <w:rPr>
          <w:lang w:val="en-GB"/>
        </w:rPr>
        <w:t xml:space="preserve"> of the Equipment was delivered to the Site pursuant to Clause </w:t>
      </w:r>
      <w:r w:rsidRPr="00A75846">
        <w:rPr>
          <w:lang w:val="en-GB"/>
        </w:rPr>
        <w:fldChar w:fldCharType="begin"/>
      </w:r>
      <w:r w:rsidRPr="00A75846">
        <w:rPr>
          <w:lang w:val="en-GB"/>
        </w:rPr>
        <w:instrText xml:space="preserve"> REF _Ref171342859 \w \h </w:instrText>
      </w:r>
      <w:r w:rsidRPr="00A75846">
        <w:rPr>
          <w:lang w:val="en-GB"/>
        </w:rPr>
      </w:r>
      <w:r w:rsidRPr="00A75846">
        <w:rPr>
          <w:lang w:val="en-GB"/>
        </w:rPr>
        <w:fldChar w:fldCharType="separate"/>
      </w:r>
      <w:r w:rsidR="00057B73">
        <w:rPr>
          <w:lang w:val="en-GB"/>
        </w:rPr>
        <w:t>6.1</w:t>
      </w:r>
      <w:r w:rsidRPr="00A75846">
        <w:rPr>
          <w:lang w:val="en-GB"/>
        </w:rPr>
        <w:fldChar w:fldCharType="end"/>
      </w:r>
      <w:r w:rsidRPr="006839CF">
        <w:rPr>
          <w:lang w:val="en-GB"/>
        </w:rPr>
        <w:t xml:space="preserve"> </w:t>
      </w:r>
      <w:r>
        <w:rPr>
          <w:lang w:val="en-GB"/>
        </w:rPr>
        <w:t>jointly with the respective invoice</w:t>
      </w:r>
      <w:r w:rsidRPr="00A75846">
        <w:rPr>
          <w:lang w:val="en-GB"/>
        </w:rPr>
        <w:t>.</w:t>
      </w:r>
    </w:p>
    <w:p w14:paraId="7226EC96" w14:textId="01A8D603" w:rsidR="00EC0315" w:rsidRPr="00A75846" w:rsidRDefault="009E0478" w:rsidP="009E0478">
      <w:pPr>
        <w:pStyle w:val="ENTexta"/>
      </w:pPr>
      <w:r w:rsidRPr="00A75846">
        <w:t xml:space="preserve">For </w:t>
      </w:r>
      <w:r>
        <w:t xml:space="preserve">the </w:t>
      </w:r>
      <w:r w:rsidRPr="00A75846">
        <w:t>avoidance of doubt, issuance</w:t>
      </w:r>
      <w:r>
        <w:t>,</w:t>
      </w:r>
      <w:r w:rsidRPr="00A75846">
        <w:t xml:space="preserve"> and delivery of the invoices shall further comply with the conditions provided in Clause </w:t>
      </w:r>
      <w:r w:rsidRPr="00A75846">
        <w:fldChar w:fldCharType="begin"/>
      </w:r>
      <w:r w:rsidRPr="00A75846">
        <w:instrText xml:space="preserve"> REF _Ref171356833 \r \h </w:instrText>
      </w:r>
      <w:r w:rsidRPr="00A75846">
        <w:fldChar w:fldCharType="separate"/>
      </w:r>
      <w:r w:rsidR="00057B73">
        <w:t>28.1</w:t>
      </w:r>
      <w:r w:rsidRPr="00A75846">
        <w:fldChar w:fldCharType="end"/>
      </w:r>
      <w:r w:rsidRPr="00A75846">
        <w:t>.</w:t>
      </w:r>
    </w:p>
    <w:p w14:paraId="1345CFD2" w14:textId="5E25CCC9" w:rsidR="00824044" w:rsidRPr="00A75846" w:rsidRDefault="00B935D5" w:rsidP="00D16236">
      <w:pPr>
        <w:pStyle w:val="ENTexta"/>
      </w:pPr>
      <w:r w:rsidRPr="00A75846">
        <w:t>Five percent (5%) of the Contract Price shall be paid within thirty (30) days after receipt of</w:t>
      </w:r>
      <w:r w:rsidR="001C10DD" w:rsidRPr="00A75846">
        <w:t> </w:t>
      </w:r>
      <w:r w:rsidRPr="00A75846">
        <w:t>the following documents by the Customer:</w:t>
      </w:r>
    </w:p>
    <w:p w14:paraId="71ADB27E" w14:textId="7F97264B"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_Ref171341996 \w \h </w:instrText>
      </w:r>
      <w:r w:rsidR="000F3865" w:rsidRPr="00A75846">
        <w:rPr>
          <w:lang w:val="en-GB"/>
        </w:rPr>
      </w:r>
      <w:r w:rsidR="000F3865" w:rsidRPr="00A75846">
        <w:rPr>
          <w:lang w:val="en-GB"/>
        </w:rPr>
        <w:fldChar w:fldCharType="separate"/>
      </w:r>
      <w:r w:rsidR="00057B73">
        <w:rPr>
          <w:lang w:val="en-GB"/>
        </w:rPr>
        <w:t>23.1(c)</w:t>
      </w:r>
      <w:r w:rsidR="000F3865" w:rsidRPr="00A75846">
        <w:rPr>
          <w:lang w:val="en-GB"/>
        </w:rPr>
        <w:fldChar w:fldCharType="end"/>
      </w:r>
      <w:r w:rsidR="005126D4" w:rsidRPr="005126D4">
        <w:rPr>
          <w:lang w:val="en-GB"/>
        </w:rPr>
        <w:t xml:space="preserve"> </w:t>
      </w:r>
      <w:r w:rsidR="005126D4">
        <w:rPr>
          <w:lang w:val="en-GB"/>
        </w:rPr>
        <w:t>jointly with the respective invoice</w:t>
      </w:r>
      <w:r w:rsidR="005126D4"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bookmarkStart w:id="89" w:name="_Ref171966094"/>
      <w:r w:rsidRPr="00A75846">
        <w:rPr>
          <w:b/>
          <w:bCs/>
          <w:lang w:val="en-GB"/>
        </w:rPr>
        <w:t>Final payment:</w:t>
      </w:r>
      <w:bookmarkEnd w:id="89"/>
    </w:p>
    <w:p w14:paraId="75AE7B9B" w14:textId="6B2E12AF" w:rsidR="00FF6B4D" w:rsidRPr="00A75846" w:rsidRDefault="00897111" w:rsidP="00FF6B4D">
      <w:pPr>
        <w:pStyle w:val="ENTexta"/>
      </w:pPr>
      <w:r w:rsidRPr="00A75846">
        <w:t>Ten percent (10%) of the Contract Price shall be paid within thirty (30) days after receipt of the following documents by the Customer:</w:t>
      </w:r>
    </w:p>
    <w:p w14:paraId="232C64F3" w14:textId="1130097C" w:rsidR="00A14731" w:rsidRPr="00A75846" w:rsidRDefault="00A14731" w:rsidP="00035B69">
      <w:pPr>
        <w:pStyle w:val="ENClaneki"/>
        <w:tabs>
          <w:tab w:val="clear" w:pos="1418"/>
        </w:tabs>
        <w:ind w:left="1701" w:hanging="567"/>
        <w:rPr>
          <w:lang w:val="en-GB"/>
        </w:rPr>
      </w:pPr>
      <w:r w:rsidRPr="00A75846">
        <w:rPr>
          <w:lang w:val="en-GB"/>
        </w:rPr>
        <w:t>billing request on final payment</w:t>
      </w:r>
      <w:r w:rsidR="005C49FF" w:rsidRPr="005C49FF">
        <w:rPr>
          <w:lang w:val="en-GB"/>
        </w:rPr>
        <w:t xml:space="preserve"> </w:t>
      </w:r>
      <w:r w:rsidR="005C49FF">
        <w:rPr>
          <w:lang w:val="en-GB"/>
        </w:rPr>
        <w:t>jointly with the respective invoice</w:t>
      </w:r>
      <w:r w:rsidRPr="00A75846">
        <w:rPr>
          <w:lang w:val="en-GB"/>
        </w:rPr>
        <w:t>;</w:t>
      </w:r>
    </w:p>
    <w:p w14:paraId="792986A8" w14:textId="77777777" w:rsidR="00A14731" w:rsidRPr="00A75846" w:rsidRDefault="00A14731" w:rsidP="00035B69">
      <w:pPr>
        <w:pStyle w:val="ENClaneki"/>
        <w:tabs>
          <w:tab w:val="clear" w:pos="1418"/>
        </w:tabs>
        <w:ind w:left="1701" w:hanging="567"/>
        <w:rPr>
          <w:lang w:val="en-GB"/>
        </w:rPr>
      </w:pPr>
      <w:r w:rsidRPr="00A75846">
        <w:rPr>
          <w:lang w:val="en-GB"/>
        </w:rPr>
        <w:t>General Warranty Bond;</w:t>
      </w:r>
    </w:p>
    <w:p w14:paraId="5CA3A05F" w14:textId="491FC6B4" w:rsidR="00897111" w:rsidRPr="00A75846" w:rsidRDefault="00A14731" w:rsidP="00035B69">
      <w:pPr>
        <w:pStyle w:val="ENClaneki"/>
        <w:tabs>
          <w:tab w:val="clear" w:pos="1418"/>
        </w:tabs>
        <w:ind w:left="1701" w:hanging="567"/>
        <w:rPr>
          <w:lang w:val="en-GB"/>
        </w:rPr>
      </w:pPr>
      <w:r w:rsidRPr="00A75846">
        <w:rPr>
          <w:lang w:val="en-GB"/>
        </w:rPr>
        <w:lastRenderedPageBreak/>
        <w:t>Project Closing Certificate signed by both Parties.</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in order to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2C055D52"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057B73">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90" w:name="_Ref171493307"/>
      <w:bookmarkStart w:id="91" w:name="_Toc172215726"/>
      <w:r w:rsidRPr="00A75846">
        <w:rPr>
          <w:lang w:val="en-GB"/>
        </w:rPr>
        <w:t>PAYMENT</w:t>
      </w:r>
      <w:bookmarkEnd w:id="90"/>
      <w:bookmarkEnd w:id="91"/>
    </w:p>
    <w:p w14:paraId="035DEBF1" w14:textId="1C710693" w:rsidR="00B71AEE" w:rsidRPr="00A75846" w:rsidRDefault="000373B4" w:rsidP="00B71AEE">
      <w:pPr>
        <w:pStyle w:val="ENClanek11"/>
        <w:rPr>
          <w:lang w:val="en-GB"/>
        </w:rPr>
      </w:pPr>
      <w:bookmarkStart w:id="92"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r w:rsidR="00B71AEE" w:rsidRPr="00A75846">
        <w:rPr>
          <w:lang w:val="en-GB"/>
        </w:rPr>
        <w:t>Notwithstanding anything to the contrary hereof, the</w:t>
      </w:r>
      <w:r w:rsidR="001913B8" w:rsidRPr="00A75846">
        <w:rPr>
          <w:lang w:val="en-GB"/>
        </w:rPr>
        <w:t> </w:t>
      </w:r>
      <w:r w:rsidR="00B71AEE" w:rsidRPr="00A75846">
        <w:rPr>
          <w:lang w:val="en-GB"/>
        </w:rPr>
        <w:t>Contractor shall not</w:t>
      </w:r>
      <w:bookmarkEnd w:id="92"/>
    </w:p>
    <w:p w14:paraId="4531272F" w14:textId="34D611AF" w:rsidR="00B71AEE" w:rsidRPr="00A75846" w:rsidRDefault="00B71AEE" w:rsidP="00B71AEE">
      <w:pPr>
        <w:pStyle w:val="ENClaneka"/>
        <w:rPr>
          <w:lang w:val="en-GB"/>
        </w:rPr>
      </w:pPr>
      <w:r w:rsidRPr="00A75846">
        <w:rPr>
          <w:lang w:val="en-GB"/>
        </w:rPr>
        <w:t xml:space="preserve">issue any single invoice and/or multiple invoices for the total amount equal to or higher than </w:t>
      </w:r>
      <w:r w:rsidR="005B5123">
        <w:rPr>
          <w:lang w:val="en-GB"/>
        </w:rPr>
        <w:t>twenty-five</w:t>
      </w:r>
      <w:r w:rsidRPr="00A75846">
        <w:rPr>
          <w:lang w:val="en-GB"/>
        </w:rPr>
        <w:t xml:space="preserve"> percent (</w:t>
      </w:r>
      <w:r w:rsidR="005B5123">
        <w:rPr>
          <w:lang w:val="en-GB"/>
        </w:rPr>
        <w:t>25</w:t>
      </w:r>
      <w:r w:rsidRPr="00A75846">
        <w:rPr>
          <w:lang w:val="en-GB"/>
        </w:rPr>
        <w:t>%) of the Contract Price; and at the same time</w:t>
      </w:r>
    </w:p>
    <w:p w14:paraId="09B91D7B" w14:textId="77777777" w:rsidR="00B71AEE" w:rsidRPr="00A75846" w:rsidRDefault="00B71AEE" w:rsidP="00B71AEE">
      <w:pPr>
        <w:pStyle w:val="ENClaneka"/>
        <w:rPr>
          <w:lang w:val="en-GB"/>
        </w:rPr>
      </w:pPr>
      <w:r w:rsidRPr="00A75846">
        <w:rPr>
          <w:lang w:val="en-GB"/>
        </w:rPr>
        <w:t>issue an invoice within thirty (30) days of reaching the limit stipulated in the previous point above,</w:t>
      </w:r>
    </w:p>
    <w:p w14:paraId="0D7110C5" w14:textId="1DAC9E46" w:rsidR="000373B4" w:rsidRPr="00A75846" w:rsidRDefault="00B71AEE" w:rsidP="00876126">
      <w:pPr>
        <w:pStyle w:val="AnnexesText11"/>
      </w:pPr>
      <w:r w:rsidRPr="00A75846">
        <w:t>even though the Contractor may have reached another payment milestone (i.e. the right to issue the respective invoice shall not arise until both of the above conditions are met).</w:t>
      </w:r>
    </w:p>
    <w:p w14:paraId="459D19C0" w14:textId="50769686" w:rsidR="000373B4" w:rsidRPr="00A75846" w:rsidRDefault="000373B4" w:rsidP="000373B4">
      <w:pPr>
        <w:pStyle w:val="ENClanek11"/>
        <w:rPr>
          <w:lang w:val="en-GB"/>
        </w:rPr>
      </w:pPr>
      <w:bookmarkStart w:id="93" w:name="_Ref171347033"/>
      <w:r w:rsidRPr="00A75846">
        <w:rPr>
          <w:lang w:val="en-GB"/>
        </w:rPr>
        <w:t xml:space="preserve">The Contractor is obliged to deliver to the Customer a duly issued invoice in the electronic form (PDF format) within one (1) day from the date of issue at the e-mail address: </w:t>
      </w:r>
      <w:hyperlink r:id="rId10" w:history="1">
        <w:r w:rsidRPr="00A75846">
          <w:rPr>
            <w:rStyle w:val="Hypertextovodkaz"/>
            <w:lang w:val="en-GB"/>
          </w:rPr>
          <w:t>faktury@alinvest.cz</w:t>
        </w:r>
      </w:hyperlink>
      <w:r w:rsidRPr="00A75846">
        <w:rPr>
          <w:lang w:val="en-GB"/>
        </w:rPr>
        <w:t xml:space="preserve">. </w:t>
      </w:r>
      <w:r w:rsidRPr="00A75846">
        <w:rPr>
          <w:lang w:val="en-GB"/>
        </w:rPr>
        <w:lastRenderedPageBreak/>
        <w:t xml:space="preserve">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057B73">
        <w:rPr>
          <w:lang w:val="en-GB"/>
        </w:rPr>
        <w:t>28.2</w:t>
      </w:r>
      <w:r w:rsidR="00210148" w:rsidRPr="00A75846">
        <w:rPr>
          <w:lang w:val="en-GB"/>
        </w:rPr>
        <w:fldChar w:fldCharType="end"/>
      </w:r>
      <w:r w:rsidRPr="00A75846">
        <w:rPr>
          <w:lang w:val="en-GB"/>
        </w:rPr>
        <w:t>, nor sent by the Contractor in paper form.</w:t>
      </w:r>
      <w:bookmarkEnd w:id="93"/>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ALFAGEN – Modernizace technologie tavení a lití</w:t>
      </w:r>
      <w:r w:rsidRPr="00A75846">
        <w:rPr>
          <w:lang w:val="en-GB"/>
        </w:rPr>
        <w:t>”).</w:t>
      </w:r>
    </w:p>
    <w:p w14:paraId="73590320" w14:textId="77777777" w:rsidR="000373B4" w:rsidRPr="00A75846" w:rsidRDefault="000373B4" w:rsidP="000373B4">
      <w:pPr>
        <w:pStyle w:val="ENClanek11"/>
        <w:rPr>
          <w:lang w:val="en-GB"/>
        </w:rPr>
      </w:pPr>
      <w:r w:rsidRPr="00A75846">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p>
    <w:p w14:paraId="07B893EA" w14:textId="77777777" w:rsidR="00415F07" w:rsidRDefault="00B93A39">
      <w:pPr>
        <w:pStyle w:val="ENClanek11"/>
        <w:keepNext/>
        <w:keepLines/>
        <w:rPr>
          <w:lang w:val="en-GB"/>
        </w:rPr>
      </w:pPr>
      <w:r w:rsidRPr="00415F07">
        <w:rPr>
          <w:lang w:val="en-GB"/>
        </w:rPr>
        <w:t>If the Customer is in delay with its payment obligations the Contractor at Contractor’s option may</w:t>
      </w:r>
      <w:r w:rsidR="00415F07">
        <w:rPr>
          <w:lang w:val="en-GB"/>
        </w:rPr>
        <w:t>:</w:t>
      </w:r>
    </w:p>
    <w:p w14:paraId="55A2ECD5" w14:textId="5702D543" w:rsidR="00B93A39" w:rsidRPr="00F85D00" w:rsidRDefault="00B93A39" w:rsidP="00F85D00">
      <w:pPr>
        <w:pStyle w:val="ENClaneka"/>
      </w:pPr>
      <w:r w:rsidRPr="00415F07">
        <w:t xml:space="preserve">demand performance of the Contract; </w:t>
      </w:r>
    </w:p>
    <w:p w14:paraId="0FB34C6D" w14:textId="7CACA2D7" w:rsidR="00415F07" w:rsidRDefault="00B93A39" w:rsidP="00B93A39">
      <w:pPr>
        <w:pStyle w:val="ENClaneka"/>
        <w:rPr>
          <w:lang w:val="en-GB"/>
        </w:rPr>
      </w:pPr>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r w:rsidR="00210148" w:rsidRPr="00A75846">
        <w:rPr>
          <w:lang w:val="en-GB"/>
        </w:rPr>
      </w:r>
      <w:r w:rsidR="00210148" w:rsidRPr="00A75846">
        <w:rPr>
          <w:lang w:val="en-GB"/>
        </w:rPr>
        <w:fldChar w:fldCharType="separate"/>
      </w:r>
      <w:r w:rsidR="00057B73">
        <w:rPr>
          <w:lang w:val="en-GB"/>
        </w:rPr>
        <w:t>28.10</w:t>
      </w:r>
      <w:r w:rsidR="00210148" w:rsidRPr="00A75846">
        <w:rPr>
          <w:lang w:val="en-GB"/>
        </w:rPr>
        <w:fldChar w:fldCharType="end"/>
      </w:r>
      <w:r w:rsidR="00415F07">
        <w:rPr>
          <w:lang w:val="en-GB"/>
        </w:rPr>
        <w:t>;</w:t>
      </w:r>
    </w:p>
    <w:p w14:paraId="5ADDC2ED" w14:textId="64298765" w:rsidR="00415F07" w:rsidRDefault="00415F07" w:rsidP="00B93A39">
      <w:pPr>
        <w:pStyle w:val="ENClaneka"/>
        <w:rPr>
          <w:lang w:val="en-GB"/>
        </w:rPr>
      </w:pPr>
      <w:r>
        <w:rPr>
          <w:lang w:val="en-GB"/>
        </w:rPr>
        <w:t xml:space="preserve">suspend the Work in accordance with conditions provided in Clause </w:t>
      </w:r>
      <w:r>
        <w:rPr>
          <w:lang w:val="en-GB"/>
        </w:rPr>
        <w:fldChar w:fldCharType="begin"/>
      </w:r>
      <w:r>
        <w:rPr>
          <w:lang w:val="en-GB"/>
        </w:rPr>
        <w:instrText xml:space="preserve"> REF _Ref171963406 \r \h </w:instrText>
      </w:r>
      <w:r>
        <w:rPr>
          <w:lang w:val="en-GB"/>
        </w:rPr>
      </w:r>
      <w:r>
        <w:rPr>
          <w:lang w:val="en-GB"/>
        </w:rPr>
        <w:fldChar w:fldCharType="separate"/>
      </w:r>
      <w:r w:rsidR="00057B73">
        <w:rPr>
          <w:lang w:val="en-GB"/>
        </w:rPr>
        <w:t>22.2</w:t>
      </w:r>
      <w:r>
        <w:rPr>
          <w:lang w:val="en-GB"/>
        </w:rPr>
        <w:fldChar w:fldCharType="end"/>
      </w:r>
      <w:r>
        <w:rPr>
          <w:lang w:val="en-GB"/>
        </w:rPr>
        <w:t>; and</w:t>
      </w:r>
    </w:p>
    <w:p w14:paraId="141582B8" w14:textId="2543F830" w:rsidR="00B93A39" w:rsidRPr="00A75846" w:rsidRDefault="00415F07" w:rsidP="00B93A39">
      <w:pPr>
        <w:pStyle w:val="ENClaneka"/>
        <w:rPr>
          <w:lang w:val="en-GB"/>
        </w:rPr>
      </w:pPr>
      <w:r>
        <w:rPr>
          <w:lang w:val="en-GB"/>
        </w:rPr>
        <w:t xml:space="preserve">terminate the Contract in accordance with conditions provided in Clause </w:t>
      </w:r>
      <w:r>
        <w:rPr>
          <w:lang w:val="en-GB"/>
        </w:rPr>
        <w:fldChar w:fldCharType="begin"/>
      </w:r>
      <w:r>
        <w:rPr>
          <w:lang w:val="en-GB"/>
        </w:rPr>
        <w:instrText xml:space="preserve"> REF _Ref171963569 \r \h </w:instrText>
      </w:r>
      <w:r>
        <w:rPr>
          <w:lang w:val="en-GB"/>
        </w:rPr>
      </w:r>
      <w:r>
        <w:rPr>
          <w:lang w:val="en-GB"/>
        </w:rPr>
        <w:fldChar w:fldCharType="separate"/>
      </w:r>
      <w:r w:rsidR="00057B73">
        <w:rPr>
          <w:lang w:val="en-GB"/>
        </w:rPr>
        <w:t>42.1(a)</w:t>
      </w:r>
      <w:r>
        <w:rPr>
          <w:lang w:val="en-GB"/>
        </w:rPr>
        <w:fldChar w:fldCharType="end"/>
      </w:r>
      <w:r w:rsidR="00B93A39" w:rsidRPr="00A75846">
        <w:rPr>
          <w:lang w:val="en-GB"/>
        </w:rPr>
        <w:t>.</w:t>
      </w:r>
    </w:p>
    <w:p w14:paraId="323218D9" w14:textId="13C90867" w:rsidR="00DC31C3" w:rsidRPr="00A75846" w:rsidRDefault="00DC31C3" w:rsidP="00F128FA">
      <w:pPr>
        <w:pStyle w:val="ENClanek11"/>
        <w:keepNext/>
        <w:keepLines/>
        <w:rPr>
          <w:lang w:val="en-GB"/>
        </w:rPr>
      </w:pPr>
      <w:r w:rsidRPr="00A75846">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4AD54AD8"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94"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94"/>
    </w:p>
    <w:p w14:paraId="20EE6827" w14:textId="0BEF7672" w:rsidR="008101AA" w:rsidRPr="00A75846" w:rsidRDefault="00A043CC" w:rsidP="008101AA">
      <w:pPr>
        <w:pStyle w:val="ENNadpis1"/>
        <w:rPr>
          <w:lang w:val="en-GB"/>
        </w:rPr>
      </w:pPr>
      <w:bookmarkStart w:id="95" w:name="_Toc172215727"/>
      <w:r w:rsidRPr="00A75846">
        <w:rPr>
          <w:lang w:val="en-GB"/>
        </w:rPr>
        <w:lastRenderedPageBreak/>
        <w:t>TAXES AND DUTIES</w:t>
      </w:r>
      <w:bookmarkEnd w:id="95"/>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96" w:name="_Ref171344414"/>
      <w:r w:rsidRPr="00A75846">
        <w:rPr>
          <w:b/>
          <w:bCs/>
          <w:lang w:val="en-GB"/>
        </w:rPr>
        <w:t>Taxes in the Czech Republic</w:t>
      </w:r>
      <w:bookmarkEnd w:id="96"/>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60AB6CAA"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057B73">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FE266C">
      <w:pPr>
        <w:pStyle w:val="ENNadpis1"/>
        <w:keepLines/>
        <w:rPr>
          <w:lang w:val="en-GB"/>
        </w:rPr>
      </w:pPr>
      <w:bookmarkStart w:id="97" w:name="_Ref171344440"/>
      <w:bookmarkStart w:id="98" w:name="_Toc172215728"/>
      <w:r w:rsidRPr="00A75846">
        <w:rPr>
          <w:lang w:val="en-GB"/>
        </w:rPr>
        <w:lastRenderedPageBreak/>
        <w:t>CHANGES</w:t>
      </w:r>
      <w:bookmarkEnd w:id="97"/>
      <w:bookmarkEnd w:id="98"/>
    </w:p>
    <w:p w14:paraId="3616FF84" w14:textId="2220AE09" w:rsidR="00C5777E" w:rsidRPr="00A75846" w:rsidRDefault="00F52AD3" w:rsidP="00FE266C">
      <w:pPr>
        <w:pStyle w:val="ENClanek11"/>
        <w:keepNext/>
        <w:keepLines/>
        <w:rPr>
          <w:lang w:val="en-GB"/>
        </w:rPr>
      </w:pPr>
      <w:bookmarkStart w:id="99"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Customer’s approval, such approval (or disapproval as the case may be) to be provided without undue delay and in any event no later than within thirty (30) days after the submission, which document shall include: (i)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057B73">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change in the compensation, if so stated in the alteration to Work, shall be:</w:t>
      </w:r>
      <w:bookmarkEnd w:id="99"/>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40173D99"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434FC961"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57B73">
        <w:rPr>
          <w:lang w:val="en-GB"/>
        </w:rPr>
        <w:t>30</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3A65D3F8" w:rsidR="008A44CA" w:rsidRPr="00A75846" w:rsidRDefault="008A44CA" w:rsidP="008A44CA">
      <w:pPr>
        <w:pStyle w:val="ENClanek11"/>
        <w:rPr>
          <w:lang w:val="en-GB"/>
        </w:rPr>
      </w:pPr>
      <w:bookmarkStart w:id="100"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57B73">
        <w:rPr>
          <w:lang w:val="en-GB"/>
        </w:rPr>
        <w:t>30</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057B73">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00"/>
    </w:p>
    <w:p w14:paraId="00B8E2A3" w14:textId="2CFD5C3C" w:rsidR="008A44CA" w:rsidRPr="00A75846" w:rsidRDefault="008A44CA" w:rsidP="00FE266C">
      <w:pPr>
        <w:pStyle w:val="ENClanek11"/>
        <w:keepNext/>
        <w:keepLines/>
        <w:rPr>
          <w:lang w:val="en-GB"/>
        </w:rPr>
      </w:pPr>
      <w:r w:rsidRPr="00A75846">
        <w:rPr>
          <w:lang w:val="en-GB"/>
        </w:rPr>
        <w:lastRenderedPageBreak/>
        <w:t>However, if the need for change of Work was caused by a breach of Contractor’s duty, then (i)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101" w:name="_Toc172215729"/>
      <w:r w:rsidRPr="00A75846">
        <w:rPr>
          <w:lang w:val="en-GB"/>
        </w:rPr>
        <w:t>CONTRACT AMENDMENTS</w:t>
      </w:r>
      <w:bookmarkEnd w:id="101"/>
    </w:p>
    <w:p w14:paraId="22ABAB23" w14:textId="5406939F" w:rsidR="00082079" w:rsidRPr="00A75846" w:rsidRDefault="00082151" w:rsidP="00082079">
      <w:pPr>
        <w:pStyle w:val="ENClanek11"/>
        <w:rPr>
          <w:lang w:val="en-GB"/>
        </w:rPr>
      </w:pPr>
      <w:bookmarkStart w:id="102"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057B73">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02"/>
    </w:p>
    <w:p w14:paraId="57C25554" w14:textId="59EB591A" w:rsidR="00107759" w:rsidRPr="00A75846" w:rsidRDefault="00135E30" w:rsidP="00107759">
      <w:pPr>
        <w:pStyle w:val="ENNadpis1"/>
        <w:rPr>
          <w:lang w:val="en-GB"/>
        </w:rPr>
      </w:pPr>
      <w:bookmarkStart w:id="103" w:name="_Ref171343573"/>
      <w:bookmarkStart w:id="104" w:name="_Toc172215730"/>
      <w:r w:rsidRPr="00A75846">
        <w:rPr>
          <w:lang w:val="en-GB"/>
        </w:rPr>
        <w:t>ASSIGNMENT</w:t>
      </w:r>
      <w:bookmarkEnd w:id="103"/>
      <w:bookmarkEnd w:id="104"/>
    </w:p>
    <w:p w14:paraId="2F275921" w14:textId="57CFF809"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105" w:name="_Ref171346923"/>
      <w:bookmarkStart w:id="106" w:name="_Toc172215731"/>
      <w:r w:rsidRPr="00A75846">
        <w:rPr>
          <w:lang w:val="en-GB"/>
        </w:rPr>
        <w:t>SUBCONTRACTORS</w:t>
      </w:r>
      <w:bookmarkEnd w:id="105"/>
      <w:bookmarkEnd w:id="106"/>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594E699D"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057B73">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 xml:space="preserve">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w:t>
      </w:r>
      <w:r w:rsidRPr="00A75846">
        <w:rPr>
          <w:lang w:val="en-GB"/>
        </w:rPr>
        <w:lastRenderedPageBreak/>
        <w:t>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07" w:name="_Toc172215732"/>
      <w:r w:rsidRPr="00A75846">
        <w:rPr>
          <w:lang w:val="en-GB"/>
        </w:rPr>
        <w:t>DELAYS IN THE CONTRACTOR’S PERFORMANCE</w:t>
      </w:r>
      <w:bookmarkEnd w:id="107"/>
    </w:p>
    <w:p w14:paraId="4A0A1F86" w14:textId="37899173"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35B23FF2"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057B73">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08" w:name="_Ref171343640"/>
      <w:bookmarkStart w:id="109" w:name="_Toc172215733"/>
      <w:r w:rsidRPr="00A75846">
        <w:rPr>
          <w:lang w:val="en-GB"/>
        </w:rPr>
        <w:t>LIABILITY</w:t>
      </w:r>
      <w:bookmarkEnd w:id="108"/>
      <w:bookmarkEnd w:id="109"/>
    </w:p>
    <w:p w14:paraId="2FAC9BAD" w14:textId="08080653"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057B73">
        <w:rPr>
          <w:lang w:val="en-GB"/>
        </w:rPr>
        <w:t>35</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10" w:name="_Ref171343472"/>
      <w:r w:rsidRPr="00A75846">
        <w:rPr>
          <w:lang w:val="en-GB"/>
        </w:rPr>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10"/>
    </w:p>
    <w:p w14:paraId="01028CCD" w14:textId="03277AF1" w:rsidR="00E506F2" w:rsidRPr="00A75846" w:rsidRDefault="00E506F2" w:rsidP="00E506F2">
      <w:pPr>
        <w:pStyle w:val="ENClaneka"/>
        <w:rPr>
          <w:lang w:val="en-GB"/>
        </w:rPr>
      </w:pPr>
      <w:bookmarkStart w:id="111"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 provided that the limit of the Contractor’s maximum liability to pay such costs will not exceed hundred percent (100%) of the Contract Price;</w:t>
      </w:r>
      <w:bookmarkEnd w:id="111"/>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 committed by the Contractor or personnel within its sphere of</w:t>
      </w:r>
      <w:r w:rsidR="0029742E" w:rsidRPr="00A75846">
        <w:rPr>
          <w:lang w:val="en-GB"/>
        </w:rPr>
        <w:t> </w:t>
      </w:r>
      <w:r w:rsidRPr="00A75846">
        <w:rPr>
          <w:lang w:val="en-GB"/>
        </w:rPr>
        <w:t>responsibility;</w:t>
      </w:r>
    </w:p>
    <w:p w14:paraId="0C6304E2" w14:textId="63A659FC"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057B73">
        <w:rPr>
          <w:lang w:val="en-GB"/>
        </w:rPr>
        <w:t>8.9</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Default="00AD2517" w:rsidP="0037417B">
      <w:pPr>
        <w:pStyle w:val="ENClanek11"/>
        <w:rPr>
          <w:lang w:val="en-GB"/>
        </w:rPr>
      </w:pPr>
      <w:bookmarkStart w:id="112" w:name="_Ref171343682"/>
      <w:r w:rsidRPr="00A75846">
        <w:rPr>
          <w:lang w:val="en-GB"/>
        </w:rPr>
        <w:lastRenderedPageBreak/>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12"/>
    </w:p>
    <w:p w14:paraId="0FEFCA42" w14:textId="5B795BE6" w:rsidR="00AB20CB" w:rsidRPr="00A75846" w:rsidRDefault="00AB20CB" w:rsidP="0037417B">
      <w:pPr>
        <w:pStyle w:val="ENClanek11"/>
        <w:rPr>
          <w:lang w:val="en-GB"/>
        </w:rPr>
      </w:pPr>
      <w:r>
        <w:rPr>
          <w:lang w:val="en-GB"/>
        </w:rPr>
        <w:t xml:space="preserve">The Customer’s </w:t>
      </w:r>
      <w:r w:rsidRPr="00A75846">
        <w:rPr>
          <w:lang w:val="en-GB"/>
        </w:rPr>
        <w:t>maximum aggregate liability for all its obligations and undertakings under the Contract or generally binding legal regulations applicable in connection with this Contract will</w:t>
      </w:r>
      <w:r w:rsidRPr="00AB20CB">
        <w:rPr>
          <w:lang w:val="en-GB"/>
        </w:rPr>
        <w:t xml:space="preserve"> </w:t>
      </w:r>
      <w:r w:rsidRPr="00A75846">
        <w:rPr>
          <w:lang w:val="en-GB"/>
        </w:rPr>
        <w:t>not</w:t>
      </w:r>
      <w:r>
        <w:rPr>
          <w:lang w:val="en-GB"/>
        </w:rPr>
        <w:t>, to the maximum extent possible according to applicable laws,</w:t>
      </w:r>
      <w:r w:rsidRPr="00A75846">
        <w:rPr>
          <w:lang w:val="en-GB"/>
        </w:rPr>
        <w:t xml:space="preserve"> exceed fifty percent (50%) of the Contract Price.</w:t>
      </w:r>
    </w:p>
    <w:p w14:paraId="17BBE614" w14:textId="17D07F4B" w:rsidR="00AD2517" w:rsidRPr="00A75846" w:rsidRDefault="005A7C27" w:rsidP="00AD2517">
      <w:pPr>
        <w:pStyle w:val="ENNadpis1"/>
        <w:rPr>
          <w:lang w:val="en-GB"/>
        </w:rPr>
      </w:pPr>
      <w:bookmarkStart w:id="113" w:name="_Ref171343630"/>
      <w:bookmarkStart w:id="114" w:name="_Toc172215734"/>
      <w:r w:rsidRPr="00A75846">
        <w:rPr>
          <w:lang w:val="en-GB"/>
        </w:rPr>
        <w:t>THIRD PARTY CLAIMS</w:t>
      </w:r>
      <w:bookmarkEnd w:id="113"/>
      <w:bookmarkEnd w:id="114"/>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15" w:name="_Ref171343624"/>
      <w:bookmarkStart w:id="116" w:name="_Toc172215735"/>
      <w:r w:rsidRPr="00A75846">
        <w:rPr>
          <w:lang w:val="en-GB"/>
        </w:rPr>
        <w:t>CONTRACTUAL PENALTIES</w:t>
      </w:r>
      <w:bookmarkEnd w:id="115"/>
      <w:bookmarkEnd w:id="116"/>
    </w:p>
    <w:p w14:paraId="588A156E" w14:textId="5B87F368" w:rsidR="00B57CA7" w:rsidRPr="00A75846" w:rsidRDefault="00F546D8" w:rsidP="00B57CA7">
      <w:pPr>
        <w:pStyle w:val="ENClanek11"/>
        <w:rPr>
          <w:lang w:val="en-GB"/>
        </w:rPr>
      </w:pPr>
      <w:bookmarkStart w:id="117"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17"/>
    </w:p>
    <w:p w14:paraId="6D189505" w14:textId="781723DA"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057B73">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3DDD3763"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057B73">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7F53FD6D" w:rsidR="00C6446A" w:rsidRPr="00A75846" w:rsidRDefault="00C6446A" w:rsidP="00C6446A">
      <w:pPr>
        <w:pStyle w:val="ENClaneka"/>
        <w:rPr>
          <w:lang w:val="en-GB"/>
        </w:rPr>
      </w:pPr>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057B73">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0A2C92AE" w:rsidR="00C6446A" w:rsidRPr="00A75846" w:rsidRDefault="007B7DB9" w:rsidP="00C6446A">
      <w:pPr>
        <w:pStyle w:val="ENClaneka"/>
        <w:rPr>
          <w:lang w:val="en-GB"/>
        </w:rPr>
      </w:pPr>
      <w:bookmarkStart w:id="118" w:name="_Ref171403081"/>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057B73">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18"/>
    </w:p>
    <w:p w14:paraId="3998E5B0" w14:textId="0A83F778" w:rsidR="00C6446A" w:rsidRPr="00A75846" w:rsidRDefault="007B7DB9" w:rsidP="00C6446A">
      <w:pPr>
        <w:pStyle w:val="ENClaneka"/>
        <w:rPr>
          <w:lang w:val="en-GB"/>
        </w:rPr>
      </w:pPr>
      <w:bookmarkStart w:id="119" w:name="_Ref171403094"/>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057B73">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19"/>
    </w:p>
    <w:p w14:paraId="39B06682" w14:textId="7BFBBCA3" w:rsidR="00C6446A" w:rsidRPr="00A75846" w:rsidRDefault="007B7DB9" w:rsidP="00C6446A">
      <w:pPr>
        <w:pStyle w:val="ENClaneka"/>
        <w:rPr>
          <w:lang w:val="en-GB"/>
        </w:rPr>
      </w:pPr>
      <w:bookmarkStart w:id="120" w:name="_Ref171403105"/>
      <w:r w:rsidRPr="00A75846">
        <w:rPr>
          <w:lang w:val="en-GB"/>
        </w:rPr>
        <w:lastRenderedPageBreak/>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057B73">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20"/>
    </w:p>
    <w:p w14:paraId="14B82C22" w14:textId="6E17A3BE"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7FFA20C8"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057B73">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eight percent (8 %) of the Contract Price. Once the amount of the contractual penalties for delay equivalent to eight percent (8%)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057B73">
        <w:rPr>
          <w:lang w:val="en-GB"/>
        </w:rPr>
        <w:t>40.1</w:t>
      </w:r>
      <w:r w:rsidR="00506494" w:rsidRPr="00A75846">
        <w:rPr>
          <w:lang w:val="en-GB"/>
        </w:rPr>
        <w:fldChar w:fldCharType="end"/>
      </w:r>
      <w:r w:rsidRPr="00A75846">
        <w:rPr>
          <w:lang w:val="en-GB"/>
        </w:rPr>
        <w:t>.</w:t>
      </w:r>
    </w:p>
    <w:p w14:paraId="51D5233D" w14:textId="2110BFF2"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057B73">
        <w:t>37.1(d)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057B73">
        <w:rPr>
          <w:lang w:val="cs-CZ"/>
        </w:rPr>
        <w:t>37.1(e)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057B73">
        <w:rPr>
          <w:lang w:val="cs-CZ"/>
        </w:rPr>
        <w:t>37.1(f)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057B73">
        <w:t>23.1(h)</w:t>
      </w:r>
      <w:r w:rsidR="00B42D78">
        <w:fldChar w:fldCharType="end"/>
      </w:r>
      <w:r w:rsidRPr="00F5220B">
        <w:t>.</w:t>
      </w:r>
    </w:p>
    <w:p w14:paraId="334ADFAB" w14:textId="4BC4A405" w:rsidR="00E87B7D" w:rsidRPr="00A75846" w:rsidRDefault="008B0E22" w:rsidP="00E87B7D">
      <w:pPr>
        <w:pStyle w:val="ENClanek11"/>
        <w:rPr>
          <w:lang w:val="en-GB"/>
        </w:rPr>
      </w:pPr>
      <w:r w:rsidRPr="00A75846">
        <w:rPr>
          <w:lang w:val="en-GB"/>
        </w:rPr>
        <w:t>The Customer has the right to claim a contractual penalty of one percent (1%) of the Contract Price in the event that:</w:t>
      </w:r>
    </w:p>
    <w:p w14:paraId="36121BA6" w14:textId="1605F100"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057B73">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687F64BA"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057B73">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057B73">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7C8C3488" w:rsidR="005D67D4" w:rsidRPr="00A75846" w:rsidRDefault="002E7319" w:rsidP="005D67D4">
      <w:pPr>
        <w:pStyle w:val="ENClanek11"/>
        <w:rPr>
          <w:lang w:val="en-GB"/>
        </w:rPr>
      </w:pPr>
      <w:r w:rsidRPr="00A75846">
        <w:rPr>
          <w:lang w:val="en-GB"/>
        </w:rPr>
        <w:t>The Customer has the right to claim a contractual penalty of three percent (3%) of the Contract Price in the event that:</w:t>
      </w:r>
    </w:p>
    <w:p w14:paraId="3104AD61" w14:textId="3E16CEB0"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057B73">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7FA4E89A" w:rsidR="002E7319" w:rsidRPr="00A75846" w:rsidRDefault="004575EC" w:rsidP="004575EC">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057B73">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057B73">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640FD6B8"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057B73">
        <w:rPr>
          <w:lang w:val="en-GB"/>
        </w:rPr>
        <w:t>40.1</w:t>
      </w:r>
      <w:r w:rsidR="00327F5D" w:rsidRPr="00A75846">
        <w:rPr>
          <w:lang w:val="en-GB"/>
        </w:rPr>
        <w:fldChar w:fldCharType="end"/>
      </w:r>
      <w:r w:rsidRPr="00A75846">
        <w:rPr>
          <w:lang w:val="en-GB"/>
        </w:rPr>
        <w:t>.</w:t>
      </w:r>
    </w:p>
    <w:p w14:paraId="1094528A" w14:textId="67702908" w:rsidR="000226B7" w:rsidRPr="00A75846" w:rsidRDefault="000226B7" w:rsidP="000226B7">
      <w:pPr>
        <w:pStyle w:val="ENClanek11"/>
        <w:rPr>
          <w:lang w:val="en-GB"/>
        </w:rPr>
      </w:pPr>
      <w:bookmarkStart w:id="121"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057B73">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21"/>
    </w:p>
    <w:p w14:paraId="45EBE767" w14:textId="269C81CB" w:rsidR="00AA76AB" w:rsidRPr="00A75846" w:rsidRDefault="00AA76AB" w:rsidP="00AA76AB">
      <w:pPr>
        <w:pStyle w:val="ENClaneka"/>
        <w:rPr>
          <w:lang w:val="en-GB"/>
        </w:rPr>
      </w:pPr>
      <w:bookmarkStart w:id="122"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057B73">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22"/>
      <w:r w:rsidRPr="00A75846">
        <w:rPr>
          <w:lang w:val="en-GB"/>
        </w:rPr>
        <w:t xml:space="preserve"> </w:t>
      </w:r>
    </w:p>
    <w:p w14:paraId="07D5BAC0" w14:textId="00D02AD3" w:rsidR="000226B7" w:rsidRPr="00A75846" w:rsidRDefault="00AA76AB" w:rsidP="00AA76AB">
      <w:pPr>
        <w:pStyle w:val="ENClaneka"/>
        <w:rPr>
          <w:lang w:val="en-GB"/>
        </w:rPr>
      </w:pPr>
      <w:r w:rsidRPr="00A75846">
        <w:rPr>
          <w:lang w:val="en-GB"/>
        </w:rPr>
        <w:lastRenderedPageBreak/>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057B73">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73E88573"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057B73">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057B73">
        <w:rPr>
          <w:lang w:val="en-GB"/>
        </w:rPr>
        <w:t>37.5</w:t>
      </w:r>
      <w:r w:rsidR="003C05F2">
        <w:rPr>
          <w:lang w:val="en-GB"/>
        </w:rPr>
        <w:fldChar w:fldCharType="end"/>
      </w:r>
      <w:r w:rsidR="003C05F2">
        <w:rPr>
          <w:lang w:val="en-GB"/>
        </w:rPr>
        <w:t xml:space="preserve"> </w:t>
      </w:r>
      <w:r w:rsidRPr="00A75846">
        <w:rPr>
          <w:lang w:val="en-GB"/>
        </w:rPr>
        <w:t>shall not exceed five percent (5%) of the Contract Price.</w:t>
      </w:r>
    </w:p>
    <w:p w14:paraId="7BB2F1FE" w14:textId="4AE85745"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057B73">
        <w:rPr>
          <w:lang w:val="en-GB"/>
        </w:rPr>
        <w:t>37.5</w:t>
      </w:r>
      <w:r w:rsidR="003C05F2">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057B73">
        <w:rPr>
          <w:lang w:val="en-GB"/>
        </w:rPr>
        <w:t>40.1</w:t>
      </w:r>
      <w:r w:rsidR="00FD4C42" w:rsidRPr="00A75846">
        <w:rPr>
          <w:lang w:val="en-GB"/>
        </w:rPr>
        <w:fldChar w:fldCharType="end"/>
      </w:r>
      <w:r w:rsidRPr="00A75846">
        <w:rPr>
          <w:lang w:val="en-GB"/>
        </w:rPr>
        <w:t>.</w:t>
      </w:r>
    </w:p>
    <w:p w14:paraId="47B3C3B1" w14:textId="260A0D74" w:rsidR="00CA7398" w:rsidRPr="00A75846" w:rsidRDefault="00CA7398" w:rsidP="00CA7398">
      <w:pPr>
        <w:pStyle w:val="ENClanek11"/>
        <w:rPr>
          <w:lang w:val="en-GB"/>
        </w:rPr>
      </w:pPr>
      <w:bookmarkStart w:id="123"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057B73">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23"/>
    </w:p>
    <w:p w14:paraId="56674899" w14:textId="77777777" w:rsidR="00CA7398" w:rsidRPr="00A75846" w:rsidRDefault="00CA7398" w:rsidP="00CA7398">
      <w:pPr>
        <w:pStyle w:val="ENClanek11"/>
        <w:rPr>
          <w:lang w:val="en-GB"/>
        </w:rPr>
      </w:pPr>
      <w:bookmarkStart w:id="124"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24"/>
    </w:p>
    <w:p w14:paraId="5358F39E" w14:textId="50FA436F" w:rsidR="00CA7398" w:rsidRPr="00A75846" w:rsidRDefault="00CA7398" w:rsidP="00CA7398">
      <w:pPr>
        <w:pStyle w:val="ENClanek11"/>
        <w:rPr>
          <w:lang w:val="en-GB"/>
        </w:rPr>
      </w:pPr>
      <w:bookmarkStart w:id="125"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057B73">
        <w:rPr>
          <w:lang w:val="en-GB"/>
        </w:rPr>
        <w:t>37.7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057B73">
        <w:rPr>
          <w:lang w:val="en-GB"/>
        </w:rPr>
        <w:t>37.8</w:t>
      </w:r>
      <w:r w:rsidR="00FD4C42" w:rsidRPr="00A75846">
        <w:rPr>
          <w:lang w:val="en-GB"/>
        </w:rPr>
        <w:fldChar w:fldCharType="end"/>
      </w:r>
      <w:r w:rsidRPr="00A75846">
        <w:rPr>
          <w:lang w:val="en-GB"/>
        </w:rPr>
        <w:t xml:space="preserve"> shall not exceed two percent (2%) of the Contract Price.</w:t>
      </w:r>
      <w:bookmarkEnd w:id="125"/>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2B4BF6BD" w:rsidR="00DC36C4" w:rsidRPr="00A75846" w:rsidRDefault="00DC36C4" w:rsidP="00F128FA">
      <w:pPr>
        <w:pStyle w:val="ENClanek11"/>
        <w:keepNext/>
        <w:keepLines/>
        <w:rPr>
          <w:lang w:val="en-GB"/>
        </w:rPr>
      </w:pPr>
      <w:bookmarkStart w:id="126" w:name="_Ref171343431"/>
      <w:r w:rsidRPr="00A75846">
        <w:rPr>
          <w:lang w:val="en-GB"/>
        </w:rPr>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057B73">
        <w:rPr>
          <w:lang w:val="en-GB"/>
        </w:rPr>
        <w:t>40.1</w:t>
      </w:r>
      <w:r w:rsidR="00FD4C42" w:rsidRPr="00A75846">
        <w:rPr>
          <w:lang w:val="en-GB"/>
        </w:rPr>
        <w:fldChar w:fldCharType="end"/>
      </w:r>
      <w:r w:rsidRPr="00A75846">
        <w:rPr>
          <w:lang w:val="en-GB"/>
        </w:rPr>
        <w:t>.</w:t>
      </w:r>
      <w:bookmarkEnd w:id="126"/>
    </w:p>
    <w:p w14:paraId="5AFC497B" w14:textId="44D75C02"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057B73">
        <w:rPr>
          <w:lang w:val="en-GB"/>
        </w:rPr>
        <w:t>37</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057B73">
        <w:rPr>
          <w:lang w:val="en-GB"/>
        </w:rPr>
        <w:t>35.4</w:t>
      </w:r>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057B73">
        <w:rPr>
          <w:lang w:val="en-GB"/>
        </w:rPr>
        <w:t>37</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w:t>
      </w:r>
      <w:r w:rsidRPr="00A75846">
        <w:rPr>
          <w:lang w:val="en-GB"/>
        </w:rPr>
        <w:lastRenderedPageBreak/>
        <w:t>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27" w:name="_Toc172215736"/>
      <w:r w:rsidRPr="00A75846">
        <w:rPr>
          <w:lang w:val="en-GB"/>
        </w:rPr>
        <w:t>FORCE MAJEURE</w:t>
      </w:r>
      <w:bookmarkEnd w:id="127"/>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28" w:name="_Toc172215737"/>
      <w:r w:rsidRPr="00A75846">
        <w:rPr>
          <w:lang w:val="en-GB"/>
        </w:rPr>
        <w:t>WITHDRAWAL FROM THE CONTRACT</w:t>
      </w:r>
      <w:bookmarkEnd w:id="128"/>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r w:rsidRPr="00A75846">
        <w:rPr>
          <w:i/>
          <w:iCs/>
          <w:lang w:val="en-GB"/>
        </w:rPr>
        <w:t>odstoupení</w:t>
      </w:r>
      <w:r w:rsidRPr="00A75846">
        <w:rPr>
          <w:lang w:val="en-GB"/>
        </w:rPr>
        <w:t xml:space="preserve">) or termination (in Czech: </w:t>
      </w:r>
      <w:r w:rsidRPr="00A75846">
        <w:rPr>
          <w:i/>
          <w:iCs/>
          <w:lang w:val="en-GB"/>
        </w:rPr>
        <w:t>výpověď</w:t>
      </w:r>
      <w:r w:rsidRPr="00A75846">
        <w:rPr>
          <w:lang w:val="en-GB"/>
        </w:rPr>
        <w:t>) of this Contract for any and all reasons not specifically stipulated as causes in this Contract.</w:t>
      </w:r>
    </w:p>
    <w:p w14:paraId="6C0C0E86" w14:textId="73BFC9AA"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057B73">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057B73">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057B73">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057B73">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057B73">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057B73">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29" w:name="_Ref171343246"/>
      <w:bookmarkStart w:id="130" w:name="_Toc172215738"/>
      <w:r w:rsidRPr="00A75846">
        <w:rPr>
          <w:lang w:val="en-GB"/>
        </w:rPr>
        <w:t>WITHDRAWAL FROM THE CONTRACT FOR CONTRACTOR’S DEFAULT</w:t>
      </w:r>
      <w:bookmarkEnd w:id="129"/>
      <w:bookmarkEnd w:id="130"/>
    </w:p>
    <w:p w14:paraId="4BD93F39" w14:textId="41D38119" w:rsidR="00C20A20" w:rsidRPr="00A75846" w:rsidRDefault="001D5887" w:rsidP="00F128FA">
      <w:pPr>
        <w:pStyle w:val="ENClanek11"/>
        <w:keepNext/>
        <w:keepLines/>
        <w:rPr>
          <w:lang w:val="en-GB"/>
        </w:rPr>
      </w:pPr>
      <w:bookmarkStart w:id="131" w:name="_Ref171343261"/>
      <w:r w:rsidRPr="00A75846">
        <w:rPr>
          <w:lang w:val="en-GB"/>
        </w:rPr>
        <w:t>If the Contractor:</w:t>
      </w:r>
      <w:bookmarkEnd w:id="131"/>
    </w:p>
    <w:p w14:paraId="61FFED1C" w14:textId="1C77C7FF"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057B73">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32" w:name="_Ref171343022"/>
      <w:r w:rsidRPr="00A75846">
        <w:rPr>
          <w:lang w:val="en-GB"/>
        </w:rPr>
        <w:t>has abandoned or repudiated the Contract;</w:t>
      </w:r>
      <w:bookmarkEnd w:id="132"/>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512A92B1"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057B73">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13F5485B" w:rsidR="006A1BDB" w:rsidRPr="00A75846" w:rsidRDefault="006A1BDB" w:rsidP="006A1BDB">
      <w:pPr>
        <w:pStyle w:val="ENClaneka"/>
        <w:rPr>
          <w:lang w:val="en-GB"/>
        </w:rPr>
      </w:pPr>
      <w:bookmarkStart w:id="133" w:name="_Ref171348833"/>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057B73">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33"/>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lastRenderedPageBreak/>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34" w:name="_Ref171343303"/>
      <w:r w:rsidRPr="00A75846">
        <w:rPr>
          <w:lang w:val="en-GB"/>
        </w:rPr>
        <w:t>failed any of the repeated Performance Tests;</w:t>
      </w:r>
      <w:bookmarkEnd w:id="134"/>
    </w:p>
    <w:p w14:paraId="0D92CCED" w14:textId="0994252A" w:rsidR="001D5887" w:rsidRPr="00A75846" w:rsidRDefault="006A1BDB" w:rsidP="006A1BDB">
      <w:pPr>
        <w:pStyle w:val="ENClaneka"/>
        <w:rPr>
          <w:lang w:val="en-GB"/>
        </w:rPr>
      </w:pPr>
      <w:bookmarkStart w:id="135"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057B73">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057B73">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057B73">
        <w:rPr>
          <w:lang w:val="en-GB"/>
        </w:rPr>
        <w:t>37.5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057B73">
        <w:rPr>
          <w:lang w:val="en-GB"/>
        </w:rPr>
        <w:t>37.8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057B73">
        <w:rPr>
          <w:lang w:val="en-GB"/>
        </w:rPr>
        <w:t>37.11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057B73">
        <w:rPr>
          <w:lang w:val="en-GB"/>
        </w:rPr>
        <w:t>35.3(a)</w:t>
      </w:r>
      <w:r w:rsidR="00E46A10" w:rsidRPr="00A75846">
        <w:rPr>
          <w:lang w:val="en-GB"/>
        </w:rPr>
        <w:fldChar w:fldCharType="end"/>
      </w:r>
      <w:r w:rsidRPr="00A75846">
        <w:rPr>
          <w:lang w:val="en-GB"/>
        </w:rPr>
        <w:t xml:space="preserve"> is reached;</w:t>
      </w:r>
      <w:bookmarkEnd w:id="135"/>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0A9C05E1"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12E9532E"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057B73">
        <w:rPr>
          <w:lang w:val="en-GB"/>
        </w:rPr>
        <w:t>40.1(i)</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057B73">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0859B786"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057B73">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057B73">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36" w:name="_Ref171343012"/>
      <w:bookmarkStart w:id="137" w:name="_Toc172215739"/>
      <w:r w:rsidRPr="00A75846">
        <w:rPr>
          <w:lang w:val="en-GB"/>
        </w:rPr>
        <w:t>WITHDRAWAL FROM THE CONTRACT FOR INSOLVENCY</w:t>
      </w:r>
      <w:bookmarkEnd w:id="136"/>
      <w:bookmarkEnd w:id="137"/>
    </w:p>
    <w:p w14:paraId="509A268D" w14:textId="6BF29249" w:rsidR="009C616A" w:rsidRPr="00A75846" w:rsidRDefault="009C616A" w:rsidP="00F128FA">
      <w:pPr>
        <w:pStyle w:val="ENClanek11"/>
        <w:keepNext/>
        <w:keepLines/>
        <w:rPr>
          <w:lang w:val="en-GB"/>
        </w:rPr>
      </w:pPr>
      <w:bookmarkStart w:id="138"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38"/>
    </w:p>
    <w:p w14:paraId="645A587A" w14:textId="48986C15"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057B73">
        <w:rPr>
          <w:lang w:val="en-GB"/>
        </w:rPr>
        <w:t>41.1</w:t>
      </w:r>
      <w:r w:rsidR="00B413B5" w:rsidRPr="00A75846">
        <w:rPr>
          <w:lang w:val="en-GB"/>
        </w:rPr>
        <w:fldChar w:fldCharType="end"/>
      </w:r>
      <w:r w:rsidRPr="00A75846">
        <w:rPr>
          <w:lang w:val="en-GB"/>
        </w:rPr>
        <w:t xml:space="preserve">, then (i)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057B73">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057B73">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057B73">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FE266C">
      <w:pPr>
        <w:pStyle w:val="ENNadpis1"/>
        <w:keepLines/>
        <w:rPr>
          <w:lang w:val="en-GB"/>
        </w:rPr>
      </w:pPr>
      <w:bookmarkStart w:id="139" w:name="_Ref171343175"/>
      <w:bookmarkStart w:id="140" w:name="_Toc172215740"/>
      <w:r w:rsidRPr="00A75846">
        <w:rPr>
          <w:lang w:val="en-GB"/>
        </w:rPr>
        <w:lastRenderedPageBreak/>
        <w:t>WITHDRAWAL FROM THE CONTRACT FOR CUSTOMER’S DEFAULT</w:t>
      </w:r>
      <w:bookmarkEnd w:id="139"/>
      <w:bookmarkEnd w:id="140"/>
    </w:p>
    <w:p w14:paraId="5318E6C7" w14:textId="7D8B40AB" w:rsidR="00345A75" w:rsidRPr="00A75846" w:rsidRDefault="00C73C3D" w:rsidP="00FE266C">
      <w:pPr>
        <w:pStyle w:val="ENClanek11"/>
        <w:keepNext/>
        <w:keepLines/>
        <w:rPr>
          <w:lang w:val="en-GB"/>
        </w:rPr>
      </w:pPr>
      <w:r w:rsidRPr="00A75846">
        <w:rPr>
          <w:lang w:val="en-GB"/>
        </w:rPr>
        <w:t>The Contractor shall be entitled to withdraw from the Contract with thirty (30) days prior notice only and solely in the event of:</w:t>
      </w:r>
    </w:p>
    <w:p w14:paraId="582B4273" w14:textId="2ECA63F3" w:rsidR="00E63DA4" w:rsidRPr="00A75846" w:rsidRDefault="00E63DA4" w:rsidP="00FE266C">
      <w:pPr>
        <w:pStyle w:val="ENClaneka"/>
        <w:keepNext/>
        <w:keepLines/>
        <w:rPr>
          <w:lang w:val="en-GB"/>
        </w:rPr>
      </w:pPr>
      <w:bookmarkStart w:id="141" w:name="_Ref171963569"/>
      <w:r w:rsidRPr="00A75846">
        <w:rPr>
          <w:lang w:val="en-GB"/>
        </w:rPr>
        <w:t xml:space="preserve">Customer’s delay with an invoice payment not disputed by the Customer, exceeding at least </w:t>
      </w:r>
      <w:r w:rsidR="004B2EEC">
        <w:rPr>
          <w:lang w:val="en-GB"/>
        </w:rPr>
        <w:t>six</w:t>
      </w:r>
      <w:r w:rsidRPr="00A75846">
        <w:rPr>
          <w:lang w:val="en-GB"/>
        </w:rPr>
        <w:t>ty (</w:t>
      </w:r>
      <w:r w:rsidR="004B2EEC">
        <w:rPr>
          <w:lang w:val="en-GB"/>
        </w:rPr>
        <w:t>6</w:t>
      </w:r>
      <w:r w:rsidRPr="00A75846">
        <w:rPr>
          <w:lang w:val="en-GB"/>
        </w:rPr>
        <w:t xml:space="preserve">0) days, provided the Parties have not agreed otherwise and the Contractor has suspended Work; or </w:t>
      </w:r>
      <w:bookmarkEnd w:id="141"/>
    </w:p>
    <w:p w14:paraId="0EA128F2" w14:textId="4663F580" w:rsidR="00E63DA4" w:rsidRPr="00A75846" w:rsidRDefault="00E63DA4" w:rsidP="00E63DA4">
      <w:pPr>
        <w:pStyle w:val="ENClaneka"/>
        <w:rPr>
          <w:lang w:val="en-GB"/>
        </w:rPr>
      </w:pPr>
      <w:r w:rsidRPr="00A75846">
        <w:rPr>
          <w:lang w:val="en-GB"/>
        </w:rPr>
        <w:t>if the Customer has failed to approve any draft invoice or supporting documents in bad faith without reasonable cause, while at the same time, the aggregate amount of draft invoices so unapproved exceeds thirty percent (30%)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3B027022" w:rsidR="00454CF6" w:rsidRPr="00A75846" w:rsidRDefault="00E47E93" w:rsidP="00454CF6">
      <w:pPr>
        <w:pStyle w:val="ENClanek11"/>
        <w:rPr>
          <w:lang w:val="en-GB"/>
        </w:rPr>
      </w:pPr>
      <w:bookmarkStart w:id="142"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057B73">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42"/>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69934EE3"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057B73">
        <w:rPr>
          <w:lang w:val="en-GB"/>
        </w:rPr>
        <w:t>42</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143" w:name="_Ref171343613"/>
      <w:bookmarkStart w:id="144" w:name="_Toc172215741"/>
      <w:r w:rsidRPr="00A75846">
        <w:rPr>
          <w:lang w:val="en-GB"/>
        </w:rPr>
        <w:t>USE OF DOCUMENTS AND INFORMATION</w:t>
      </w:r>
      <w:bookmarkEnd w:id="143"/>
      <w:bookmarkEnd w:id="144"/>
    </w:p>
    <w:p w14:paraId="1BFBE17E" w14:textId="2AABA88B" w:rsidR="00875FB0" w:rsidRPr="00A75846" w:rsidRDefault="00875FB0" w:rsidP="00960EE6">
      <w:pPr>
        <w:pStyle w:val="ENClanek11"/>
        <w:keepNext/>
        <w:keepLines/>
        <w:rPr>
          <w:lang w:val="en-GB"/>
        </w:rPr>
      </w:pPr>
      <w:bookmarkStart w:id="145"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45"/>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49F207BF"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057B73">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17748093"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057B73">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 xml:space="preserve">The Customer shall not, without the Contractor’s prior written consent, disclose any confidential technical information to any person other than its Affiliate Company or a person employed </w:t>
      </w:r>
      <w:r w:rsidRPr="00A75846">
        <w:rPr>
          <w:lang w:val="en-GB"/>
        </w:rPr>
        <w:lastRenderedPageBreak/>
        <w:t>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46" w:name="_Ref171343111"/>
      <w:bookmarkStart w:id="147" w:name="_Toc172215742"/>
      <w:r w:rsidRPr="00A75846">
        <w:rPr>
          <w:lang w:val="en-GB"/>
        </w:rPr>
        <w:t>INTELLECTUAL PROPERTY RIGHTS</w:t>
      </w:r>
      <w:bookmarkEnd w:id="146"/>
      <w:bookmarkEnd w:id="147"/>
    </w:p>
    <w:p w14:paraId="771EF0F1" w14:textId="296BC66B" w:rsidR="00745448" w:rsidRPr="00A75846" w:rsidRDefault="00745448" w:rsidP="002A4CE9">
      <w:pPr>
        <w:pStyle w:val="ENClanek11"/>
        <w:keepNext/>
        <w:keepLines/>
        <w:rPr>
          <w:lang w:val="en-GB"/>
        </w:rPr>
      </w:pPr>
      <w:bookmarkStart w:id="148"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148"/>
    </w:p>
    <w:p w14:paraId="790E4B47" w14:textId="0C40D154"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 xml:space="preserve">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w:t>
      </w:r>
      <w:r w:rsidRPr="00A75846">
        <w:rPr>
          <w:lang w:val="en-GB"/>
        </w:rPr>
        <w:lastRenderedPageBreak/>
        <w:t>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057B73">
        <w:rPr>
          <w:lang w:val="en-GB"/>
        </w:rPr>
        <w:t>44.1</w:t>
      </w:r>
      <w:r w:rsidR="00C87408">
        <w:rPr>
          <w:lang w:val="en-GB"/>
        </w:rPr>
        <w:fldChar w:fldCharType="end"/>
      </w:r>
      <w:r w:rsidRPr="00A75846">
        <w:rPr>
          <w:lang w:val="en-GB"/>
        </w:rPr>
        <w:t>.</w:t>
      </w:r>
    </w:p>
    <w:p w14:paraId="346ADB34" w14:textId="25371602"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057B73">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057B73">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17AA59E9" w14:textId="77B4F99E"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057B73">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057B73">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6CAA825E"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057B73">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057B73">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t>upon 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49" w:name="_Ref171343050"/>
      <w:bookmarkStart w:id="150" w:name="_Toc172215743"/>
      <w:r w:rsidRPr="00A75846">
        <w:rPr>
          <w:lang w:val="en-GB"/>
        </w:rPr>
        <w:t>SOURCE CODE</w:t>
      </w:r>
      <w:bookmarkEnd w:id="149"/>
      <w:bookmarkEnd w:id="150"/>
    </w:p>
    <w:p w14:paraId="04BC7FCD" w14:textId="28633D39"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 xml:space="preserve">the envelope, the Parties shall execute a handover protocol signed by their authorized </w:t>
      </w:r>
      <w:r w:rsidRPr="00A75846">
        <w:rPr>
          <w:lang w:val="en-GB"/>
        </w:rPr>
        <w:lastRenderedPageBreak/>
        <w:t>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057B73">
        <w:rPr>
          <w:lang w:val="en-GB"/>
        </w:rPr>
        <w:t>45</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r w:rsidRPr="00A75846">
        <w:rPr>
          <w:lang w:val="en-GB"/>
        </w:rPr>
        <w:t>In the event that:</w:t>
      </w:r>
    </w:p>
    <w:p w14:paraId="00824399" w14:textId="4CDB2AF7"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057B73">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057B73">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51" w:name="_Ref171343602"/>
      <w:bookmarkStart w:id="152" w:name="_Toc172215744"/>
      <w:r w:rsidRPr="00A75846">
        <w:rPr>
          <w:lang w:val="en-GB"/>
        </w:rPr>
        <w:t>DISPUTE RESOLUTION</w:t>
      </w:r>
      <w:bookmarkEnd w:id="151"/>
      <w:bookmarkEnd w:id="152"/>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53" w:name="_Toc172215745"/>
      <w:r w:rsidRPr="00A75846">
        <w:rPr>
          <w:lang w:val="en-GB"/>
        </w:rPr>
        <w:t>GOVERNING LANGUAGE</w:t>
      </w:r>
      <w:bookmarkEnd w:id="153"/>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54" w:name="_Ref171343596"/>
      <w:bookmarkStart w:id="155" w:name="_Toc172215746"/>
      <w:r w:rsidRPr="00A75846">
        <w:rPr>
          <w:lang w:val="en-GB"/>
        </w:rPr>
        <w:lastRenderedPageBreak/>
        <w:t>APPLICABLE LAW</w:t>
      </w:r>
      <w:bookmarkEnd w:id="154"/>
      <w:bookmarkEnd w:id="155"/>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138A7B53"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156" w:name="_Toc172215747"/>
      <w:r w:rsidRPr="00A75846">
        <w:rPr>
          <w:lang w:val="en-GB"/>
        </w:rPr>
        <w:t>NOTICES</w:t>
      </w:r>
      <w:bookmarkEnd w:id="156"/>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AL INVEST Břidličná, a.s.</w:t>
      </w:r>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t>Bruntálská 167, 793 51 Břidličná,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FE266C">
      <w:pPr>
        <w:pStyle w:val="ENNadpis1"/>
        <w:keepLines/>
        <w:rPr>
          <w:lang w:val="en-GB"/>
        </w:rPr>
      </w:pPr>
      <w:bookmarkStart w:id="157" w:name="_Toc172215748"/>
      <w:r w:rsidRPr="00A75846">
        <w:rPr>
          <w:lang w:val="en-GB"/>
        </w:rPr>
        <w:lastRenderedPageBreak/>
        <w:t>OTHER PROVISIONS</w:t>
      </w:r>
      <w:bookmarkEnd w:id="157"/>
    </w:p>
    <w:p w14:paraId="67B7D9D7" w14:textId="18822130" w:rsidR="00EC5B0C" w:rsidRPr="009926AE" w:rsidRDefault="00EC5B0C" w:rsidP="00FE266C">
      <w:pPr>
        <w:pStyle w:val="ENClanek11"/>
        <w:keepNext/>
        <w:keepLines/>
        <w:rPr>
          <w:lang w:val="en-GB"/>
        </w:rPr>
      </w:pPr>
      <w:bookmarkStart w:id="158" w:name="_Ref171342969"/>
      <w:r w:rsidRPr="00A75846">
        <w:rPr>
          <w:lang w:val="en-GB"/>
        </w:rPr>
        <w:t>The effective date of the Contract is date of signature of the Contract by both contracting Parties.</w:t>
      </w:r>
      <w:bookmarkEnd w:id="158"/>
    </w:p>
    <w:p w14:paraId="132D0B70" w14:textId="63407440" w:rsidR="00EC5B0C" w:rsidRPr="00A75846" w:rsidRDefault="00EC5B0C" w:rsidP="00FE266C">
      <w:pPr>
        <w:pStyle w:val="ENClanek11"/>
        <w:keepNext/>
        <w:keepLines/>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77777777" w:rsidR="00EC5B0C" w:rsidRPr="00A75846" w:rsidRDefault="00EC5B0C" w:rsidP="00EC5B0C">
      <w:pPr>
        <w:pStyle w:val="ENClanek11"/>
        <w:rPr>
          <w:lang w:val="en-GB"/>
        </w:rPr>
      </w:pPr>
      <w:r w:rsidRPr="00A75846">
        <w:rPr>
          <w:lang w:val="en-GB"/>
        </w:rPr>
        <w:t>The Contractor assumes the risk of a change in circumstances within the meaning of Section 1765 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A75846">
        <w:rPr>
          <w:lang w:val="en-GB"/>
        </w:rPr>
        <w:t>PROJECT TIME SCHEDULE</w:t>
      </w:r>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A75846" w:rsidRDefault="007C13AC" w:rsidP="00D66652">
            <w:pPr>
              <w:spacing w:before="0" w:after="0"/>
              <w:jc w:val="center"/>
              <w:rPr>
                <w:b/>
                <w:bCs/>
              </w:rPr>
            </w:pPr>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73BBA908"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6AD479D"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77777777"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5DED83AD"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057B73">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1338138E"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057B73">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7AF9A2E7"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2EDC2D46"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057B73">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7AE764A6"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77777777"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55EB6D54"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540FDEB0"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057B73">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43CE21A2"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23D42B9F"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057B73">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04CCF1C6"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42AA8AEE"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057B73">
              <w:t>6.1</w:t>
            </w:r>
            <w:r w:rsidR="008A31A9" w:rsidRPr="00A75846">
              <w:fldChar w:fldCharType="end"/>
            </w:r>
          </w:p>
        </w:tc>
        <w:tc>
          <w:tcPr>
            <w:tcW w:w="1417" w:type="dxa"/>
            <w:shd w:val="clear" w:color="auto" w:fill="D9D9D9" w:themeFill="background1" w:themeFillShade="D9"/>
            <w:vAlign w:val="center"/>
          </w:tcPr>
          <w:p w14:paraId="085FA675" w14:textId="7BF723AC" w:rsidR="00E33CF0" w:rsidRPr="00A75846" w:rsidRDefault="0036421E" w:rsidP="0036421E">
            <w:pPr>
              <w:spacing w:before="0" w:after="0"/>
              <w:jc w:val="center"/>
            </w:pPr>
            <w:r w:rsidRPr="00A75846">
              <w:t>15</w:t>
            </w:r>
            <w:r w:rsidR="00E33CF0" w:rsidRPr="00A75846">
              <w:t xml:space="preserve">. </w:t>
            </w:r>
            <w:r w:rsidRPr="00A75846">
              <w:t>6</w:t>
            </w:r>
            <w:r w:rsidR="00E33CF0" w:rsidRPr="00A75846">
              <w:t>. 202</w:t>
            </w:r>
            <w:r w:rsidR="003B54F4">
              <w:t>6</w:t>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F073E6">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28518E7"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63807C02"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057B73">
              <w:t>23.1(b)</w:t>
            </w:r>
            <w:r w:rsidR="008A31A9" w:rsidRPr="00A75846">
              <w:fldChar w:fldCharType="end"/>
            </w:r>
          </w:p>
        </w:tc>
        <w:tc>
          <w:tcPr>
            <w:tcW w:w="1417" w:type="dxa"/>
            <w:shd w:val="clear" w:color="auto" w:fill="auto"/>
            <w:vAlign w:val="center"/>
          </w:tcPr>
          <w:p w14:paraId="0A732222" w14:textId="270A3BDB" w:rsidR="00E33CF0" w:rsidRPr="00A75846" w:rsidRDefault="00F073E6" w:rsidP="0036421E">
            <w:pPr>
              <w:spacing w:before="0" w:after="0"/>
              <w:jc w:val="center"/>
            </w:pPr>
            <w:r w:rsidRPr="00A75846">
              <w:t>[</w:t>
            </w:r>
            <w:r w:rsidRPr="00A75846">
              <w:rPr>
                <w:highlight w:val="cyan"/>
              </w:rPr>
              <w:t>●</w:t>
            </w:r>
            <w:r w:rsidRPr="00A75846">
              <w:t>]</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F073E6">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7190413"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635F264F"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057B73">
              <w:t>23.1(c)</w:t>
            </w:r>
            <w:r w:rsidR="008A31A9" w:rsidRPr="00A75846">
              <w:fldChar w:fldCharType="end"/>
            </w:r>
          </w:p>
        </w:tc>
        <w:tc>
          <w:tcPr>
            <w:tcW w:w="1417" w:type="dxa"/>
            <w:shd w:val="clear" w:color="auto" w:fill="D9D9D9" w:themeFill="background1" w:themeFillShade="D9"/>
            <w:vAlign w:val="center"/>
          </w:tcPr>
          <w:p w14:paraId="6B7899B4" w14:textId="307C9158" w:rsidR="00E33CF0" w:rsidRPr="00A75846" w:rsidRDefault="00F073E6" w:rsidP="0036421E">
            <w:pPr>
              <w:spacing w:before="0" w:after="0"/>
              <w:jc w:val="center"/>
            </w:pPr>
            <w:r w:rsidRPr="00A75846">
              <w:t>18. 9. 2026</w:t>
            </w:r>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3FD35993"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057B73">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0A4036F2"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323DA9A5"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057B73">
              <w:t>1.1</w:t>
            </w:r>
            <w:r w:rsidR="008A31A9" w:rsidRPr="00A75846">
              <w:fldChar w:fldCharType="end"/>
            </w:r>
          </w:p>
          <w:p w14:paraId="726AB8A9" w14:textId="1670D4C5"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057B73">
              <w:t>23.1(f)</w:t>
            </w:r>
            <w:r w:rsidR="00A413FA" w:rsidRPr="00A75846">
              <w:fldChar w:fldCharType="end"/>
            </w:r>
          </w:p>
          <w:p w14:paraId="033B2335" w14:textId="54493F6E"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057B73">
              <w:t>23.1(g)</w:t>
            </w:r>
            <w:r w:rsidR="00A413FA" w:rsidRPr="00A75846">
              <w:fldChar w:fldCharType="end"/>
            </w:r>
          </w:p>
          <w:p w14:paraId="65FD2935" w14:textId="1299408D"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057B73">
              <w:t>23.1(i)</w:t>
            </w:r>
            <w:r w:rsidR="00A413FA" w:rsidRPr="00A75846">
              <w:fldChar w:fldCharType="end"/>
            </w:r>
          </w:p>
        </w:tc>
        <w:tc>
          <w:tcPr>
            <w:tcW w:w="1417" w:type="dxa"/>
            <w:vAlign w:val="center"/>
          </w:tcPr>
          <w:p w14:paraId="31A8FE69" w14:textId="77777777"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7A156D5A"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057B73">
              <w:t>26.2</w:t>
            </w:r>
            <w:r w:rsidR="00C95D70" w:rsidRPr="00A75846">
              <w:fldChar w:fldCharType="end"/>
            </w:r>
          </w:p>
          <w:p w14:paraId="318ADF38" w14:textId="60AD33DF"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057B73">
              <w:t>23.1(h)</w:t>
            </w:r>
            <w:r w:rsidR="00C95D70" w:rsidRPr="00A75846">
              <w:fldChar w:fldCharType="end"/>
            </w:r>
          </w:p>
        </w:tc>
        <w:tc>
          <w:tcPr>
            <w:tcW w:w="1417" w:type="dxa"/>
            <w:vAlign w:val="center"/>
          </w:tcPr>
          <w:p w14:paraId="37A224A3" w14:textId="43051444"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2D6793FB"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057B73">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07EF0356" w:rsidR="003C1982" w:rsidRPr="00A75846" w:rsidRDefault="00CD6785" w:rsidP="003C1982">
      <w:pPr>
        <w:pStyle w:val="AnnexesClanek11"/>
      </w:pPr>
      <w:r w:rsidRPr="00A75846">
        <w:t>Under this Contract the Contractor shall 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78EF8E6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 the Contractor shall use all reasonable efforts to provide assistance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modifying or assistance to modifying the Equipment both during and after the warranty period as may be requested by the Customer in order to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41AA8319"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057B73">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32DDFD83"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18A75F3"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59" w:name="_Ref171342062"/>
      <w:r w:rsidRPr="00A75846">
        <w:lastRenderedPageBreak/>
        <w:t>DOCUMENTATION</w:t>
      </w:r>
      <w:bookmarkEnd w:id="159"/>
    </w:p>
    <w:p w14:paraId="39889033" w14:textId="14F7C711"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057B73">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5E58A6D0"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60" w:name="_Ref171342906"/>
      <w:r w:rsidRPr="00A75846">
        <w:rPr>
          <w:b/>
        </w:rPr>
        <w:t>Documents for construction readiness</w:t>
      </w:r>
      <w:bookmarkEnd w:id="160"/>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72CB3227"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61" w:name="_Ref171342895"/>
      <w:r w:rsidRPr="00A75846">
        <w:rPr>
          <w:b/>
        </w:rPr>
        <w:lastRenderedPageBreak/>
        <w:t>Documents for basic engineering</w:t>
      </w:r>
      <w:bookmarkEnd w:id="161"/>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62" w:name="_Ref171342886"/>
      <w:r w:rsidRPr="00A75846">
        <w:rPr>
          <w:b/>
        </w:rPr>
        <w:t>Documents for installation of the Equipment</w:t>
      </w:r>
      <w:bookmarkEnd w:id="162"/>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keepNext w:val="0"/>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“as built“ documentation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r w:rsidRPr="00A75846">
        <w:rPr>
          <w:i/>
          <w:iCs/>
        </w:rPr>
        <w:t>kolaudace</w:t>
      </w:r>
      <w:r w:rsidRPr="00A75846">
        <w:t>);</w:t>
      </w:r>
    </w:p>
    <w:p w14:paraId="09499477" w14:textId="77777777" w:rsidR="00B15E2F" w:rsidRPr="00A75846" w:rsidRDefault="00B15E2F" w:rsidP="00F128FA">
      <w:pPr>
        <w:pStyle w:val="AnnexesClaneki"/>
        <w:keepNext w:val="0"/>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712AB087"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*.dwg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.stp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bill of materials (BOM) of spare parts in PDF and xls format (in scope: type designation, order number, manufacturer, standard, size, etc.);</w:t>
      </w:r>
    </w:p>
    <w:p w14:paraId="154CDB48" w14:textId="77777777" w:rsidR="003454E3" w:rsidRPr="00A75846" w:rsidRDefault="003454E3" w:rsidP="003454E3">
      <w:pPr>
        <w:pStyle w:val="AnnexesClaneki"/>
      </w:pPr>
      <w:r w:rsidRPr="00A75846">
        <w:t>BOM of consumable parts in PDF and xls format (in scope: name, order number, manufacturer, reference to drawing, standard, dimension, etc.);</w:t>
      </w:r>
    </w:p>
    <w:p w14:paraId="4085267C" w14:textId="678F8E86" w:rsidR="003454E3" w:rsidRPr="00A75846" w:rsidRDefault="003454E3" w:rsidP="003454E3">
      <w:pPr>
        <w:pStyle w:val="AnnexesClaneki"/>
      </w:pPr>
      <w:r w:rsidRPr="00A75846">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69926C5"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lastRenderedPageBreak/>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63" w:name="_Ref171350299"/>
      <w:r w:rsidRPr="00A75846">
        <w:t>Under this Contract, the Contractor shall provide to the Customer the following:</w:t>
      </w:r>
      <w:bookmarkEnd w:id="163"/>
    </w:p>
    <w:p w14:paraId="3734A873" w14:textId="0F9A6D0E" w:rsidR="004579E0" w:rsidRPr="00A75846" w:rsidRDefault="004579E0" w:rsidP="004579E0">
      <w:pPr>
        <w:pStyle w:val="AnnexesClaneka"/>
      </w:pPr>
      <w:r w:rsidRPr="00A75846">
        <w:t>accessories, parts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488F5371" w:rsidR="003267DE" w:rsidRPr="00A75846" w:rsidRDefault="004579E0" w:rsidP="004579E0">
      <w:pPr>
        <w:pStyle w:val="AnnexesClaneka"/>
      </w:pPr>
      <w:bookmarkStart w:id="164"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the Equipment starting on the date following the day of issuance of the Post-Warranty Control Certificate by the Customer. Such spare parts shall be deemed as the Contractor’s 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64"/>
    </w:p>
    <w:p w14:paraId="24E2DB0D" w14:textId="0FAB43EA"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057B73">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4D24455C"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057B73">
        <w:t>6.1(b)</w:t>
      </w:r>
      <w:r w:rsidR="0036421E" w:rsidRPr="00A75846">
        <w:fldChar w:fldCharType="end"/>
      </w:r>
      <w:r w:rsidRPr="00A75846">
        <w:t xml:space="preserve"> of this Annex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r w:rsidRPr="00A75846">
        <w:t>COLD COMMISSIONING PARAMETERS</w:t>
      </w:r>
    </w:p>
    <w:p w14:paraId="346765F2" w14:textId="3A44ACD1" w:rsidR="000625BD" w:rsidRPr="00A75846" w:rsidRDefault="007B5409" w:rsidP="000625BD">
      <w:pPr>
        <w:pStyle w:val="AnnexesClanek11"/>
      </w:pPr>
      <w:r w:rsidRPr="00A75846">
        <w:t>Through the course of the Cold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057B73">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r w:rsidRPr="00A75846">
        <w:t>HOT COMMISSIONING PARAMETERS</w:t>
      </w:r>
    </w:p>
    <w:p w14:paraId="13982DAC" w14:textId="4D5414D6" w:rsidR="002633A7" w:rsidRPr="00A75846" w:rsidRDefault="001A531B" w:rsidP="002633A7">
      <w:pPr>
        <w:pStyle w:val="AnnexesClanek11"/>
      </w:pPr>
      <w:r w:rsidRPr="00A75846">
        <w:t>Through the course of the Hot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057B73">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165" w:name="_Ref171348402"/>
      <w:r w:rsidRPr="00A75846">
        <w:t>INITIAL OPERATION TESTS PARAMETERS</w:t>
      </w:r>
      <w:bookmarkEnd w:id="165"/>
    </w:p>
    <w:p w14:paraId="3F2A7A83" w14:textId="59860B2A" w:rsidR="00FD630A" w:rsidRPr="00A75846" w:rsidRDefault="00FD630A" w:rsidP="00FD630A">
      <w:pPr>
        <w:pStyle w:val="AnnexesClanek11"/>
      </w:pPr>
      <w:r w:rsidRPr="00A75846">
        <w:t>Through the course of the Initial Operation Tests,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057B73">
        <w:t>23.1(d)</w:t>
      </w:r>
      <w:r w:rsidR="00767C0E" w:rsidRPr="00A75846">
        <w:fldChar w:fldCharType="end"/>
      </w:r>
      <w:r w:rsidRPr="00A75846">
        <w:t xml:space="preserve"> of the Contract shall be performed.</w:t>
      </w:r>
    </w:p>
    <w:p w14:paraId="5BAAD286" w14:textId="77777777"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7C524C1C" w:rsidR="00285C45" w:rsidRPr="00A75846" w:rsidRDefault="00FD630A" w:rsidP="00FD630A">
      <w:pPr>
        <w:pStyle w:val="AnnexesClanek11"/>
      </w:pPr>
      <w:r w:rsidRPr="00A75846">
        <w:t>Further, during the Initial Operation Tests the following parameters will be monitored and</w:t>
      </w:r>
      <w:r w:rsidR="0002396B" w:rsidRPr="00A75846">
        <w:t> </w:t>
      </w:r>
      <w:r w:rsidRPr="00A75846">
        <w:t>activities, processes and checks performed:</w:t>
      </w:r>
    </w:p>
    <w:p w14:paraId="2EEC64EB" w14:textId="77777777" w:rsidR="0056586A" w:rsidRPr="00A75846" w:rsidRDefault="0056586A" w:rsidP="0056586A">
      <w:pPr>
        <w:pStyle w:val="AnnexesClaneka"/>
      </w:pPr>
      <w:r w:rsidRPr="00A75846">
        <w:t>trouble-free operation of the Equipment (from the takeover point (furnace spout) to the exit packaging);</w:t>
      </w:r>
    </w:p>
    <w:p w14:paraId="3DE86822" w14:textId="67D12591"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026501A7" w:rsidR="0056586A" w:rsidRPr="00A75846" w:rsidRDefault="0056586A" w:rsidP="0056586A">
      <w:pPr>
        <w:pStyle w:val="AnnexesClaneka"/>
      </w:pPr>
      <w:r w:rsidRPr="00A75846">
        <w:t>consumption of electricity by the heated troughs</w:t>
      </w:r>
      <w:r w:rsidR="008060B5">
        <w:t xml:space="preserve">, provided that the Contractor shall use its best efforts to achieve </w:t>
      </w:r>
      <w:r w:rsidR="00E76F02">
        <w:t xml:space="preserve">the </w:t>
      </w:r>
      <w:r w:rsidR="008060B5">
        <w:t>lowest consumption possible.</w:t>
      </w:r>
      <w:r w:rsidRPr="00A75846">
        <w:t>;</w:t>
      </w:r>
    </w:p>
    <w:p w14:paraId="62090402" w14:textId="77777777" w:rsidR="0056586A" w:rsidRPr="00A75846" w:rsidRDefault="0056586A" w:rsidP="0056586A">
      <w:pPr>
        <w:pStyle w:val="AnnexesClaneka"/>
      </w:pPr>
      <w:bookmarkStart w:id="166" w:name="_Ref171348291"/>
      <w:r w:rsidRPr="00A75846">
        <w:t>compliance of the Equipment with OEE parameters contained in Table 1 (</w:t>
      </w:r>
      <w:r w:rsidRPr="00BC7E4F">
        <w:rPr>
          <w:i/>
          <w:iCs/>
        </w:rPr>
        <w:t>OEE parameters for Initial Operation Tests</w:t>
      </w:r>
      <w:r w:rsidRPr="00A75846">
        <w:t>);</w:t>
      </w:r>
      <w:bookmarkEnd w:id="166"/>
    </w:p>
    <w:p w14:paraId="0EEB9D91" w14:textId="77777777" w:rsidR="0056586A" w:rsidRPr="00A75846" w:rsidRDefault="0056586A" w:rsidP="0056586A">
      <w:pPr>
        <w:pStyle w:val="AnnexesClaneka"/>
      </w:pPr>
      <w:r w:rsidRPr="00A75846">
        <w:t>compliance of the Equipment with the parameters for maximum total process scrap contained in Table 6 (</w:t>
      </w:r>
      <w:r w:rsidRPr="00BC7E4F">
        <w:rPr>
          <w:i/>
          <w:iCs/>
        </w:rPr>
        <w:t>Maximum total process scrap values</w:t>
      </w:r>
      <w:r w:rsidRPr="00A75846">
        <w:t>);</w:t>
      </w:r>
    </w:p>
    <w:p w14:paraId="0008792E" w14:textId="77777777"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p>
    <w:p w14:paraId="601D8159" w14:textId="5BE68565" w:rsidR="0056586A" w:rsidRPr="00A75846" w:rsidRDefault="0056586A" w:rsidP="0056586A">
      <w:pPr>
        <w:pStyle w:val="AnnexesClaneka"/>
      </w:pPr>
      <w:r w:rsidRPr="00A75846">
        <w:t>PoDFA at the exit of the furnace and PoDFA in the tundish, PoDFA in the tundish must meet all the values according to Annex 3.1 to the Customer’s tender documentation (</w:t>
      </w:r>
      <w:r w:rsidRPr="00A75846">
        <w:rPr>
          <w:i/>
          <w:iCs/>
        </w:rPr>
        <w:t>Annex_3_1_TS_Guaranteed_parameters_ of_ billets</w:t>
      </w:r>
      <w:r w:rsidRPr="00A75846">
        <w:t>). The guaranteed value of PoDFA at</w:t>
      </w:r>
      <w:r w:rsidR="0002396B" w:rsidRPr="00A75846">
        <w:t> </w:t>
      </w:r>
      <w:r w:rsidRPr="00A75846">
        <w:t>takeover point is 0.45 cm3/100 g of the melt; the checks will be performed three times (3×) per cast (beginning, middle and end of cast) on one billet from each cast strand;</w:t>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41D58A7B" w:rsidR="0056586A" w:rsidRPr="00A75846" w:rsidRDefault="0056586A" w:rsidP="0056586A">
      <w:pPr>
        <w:pStyle w:val="AnnexesClaneka"/>
      </w:pPr>
      <w:r w:rsidRPr="00A75846">
        <w:lastRenderedPageBreak/>
        <w:t>temperature gradient along the whole route between the furnace spout and the mould</w:t>
      </w:r>
      <w:r w:rsidR="008060B5">
        <w:t>, provided</w:t>
      </w:r>
      <w:r w:rsidRPr="00A75846">
        <w:t xml:space="preserve"> </w:t>
      </w:r>
      <w:r w:rsidR="008060B5">
        <w:t xml:space="preserve">that the Contractor shall use its best efforts to achieve </w:t>
      </w:r>
      <w:r w:rsidRPr="00A75846">
        <w:t xml:space="preserve">the </w:t>
      </w:r>
      <w:r w:rsidR="00E76F02">
        <w:t xml:space="preserve">maximum </w:t>
      </w:r>
      <w:r w:rsidRPr="00A75846">
        <w:t>value of 20 °C;</w:t>
      </w:r>
    </w:p>
    <w:p w14:paraId="649025F6" w14:textId="77777777" w:rsidR="0056586A" w:rsidRPr="00A75846" w:rsidRDefault="0056586A" w:rsidP="0056586A">
      <w:pPr>
        <w:pStyle w:val="AnnexesClaneka"/>
      </w:pPr>
      <w:r w:rsidRPr="00A75846">
        <w:t>temperature variation of the melt between the centre of the tundish and the edges must not exceed 5 °C;</w:t>
      </w:r>
    </w:p>
    <w:p w14:paraId="5C2AA420" w14:textId="58E406D5" w:rsidR="0056586A" w:rsidRPr="00A75846" w:rsidRDefault="008060B5" w:rsidP="0056586A">
      <w:pPr>
        <w:pStyle w:val="AnnexesClaneka"/>
      </w:pPr>
      <w:r>
        <w:t>s</w:t>
      </w:r>
      <w:r w:rsidR="000D5AFA" w:rsidRPr="000D5AFA">
        <w:t>eventy-</w:t>
      </w:r>
      <w:r>
        <w:t>f</w:t>
      </w:r>
      <w:r w:rsidR="000D5AFA" w:rsidRPr="000D5AFA">
        <w:t xml:space="preserve">ive </w:t>
      </w:r>
      <w:r w:rsidRPr="000D5AFA">
        <w:t xml:space="preserve">percent </w:t>
      </w:r>
      <w:r w:rsidR="000D5AFA" w:rsidRPr="000D5AFA">
        <w:t>(75%) efficiency down to a lower limit of: ≤0.13 cc/100 gr. for alloys contain ≤ 1% Mg and ≤0.13 cc/100 gr. for alloys containing &gt; 1% Mg</w:t>
      </w:r>
      <w:r w:rsidR="0056586A"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30EB74AC"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167" w:name="_Ref171346646"/>
      <w:r w:rsidRPr="00A75846">
        <w:t>PERFORMANCE TESTS PARAMETERS</w:t>
      </w:r>
      <w:bookmarkEnd w:id="167"/>
    </w:p>
    <w:p w14:paraId="128CA107" w14:textId="77777777" w:rsidR="00A83FD1" w:rsidRPr="00A75846" w:rsidRDefault="00A83FD1" w:rsidP="00A83FD1">
      <w:pPr>
        <w:pStyle w:val="AnnexesClanek11"/>
      </w:pPr>
      <w:r w:rsidRPr="00A75846">
        <w:t xml:space="preserve">During the Performance Tests, a product range will be produced as shown in Figure 1 (Performance Tests production range). </w:t>
      </w:r>
    </w:p>
    <w:p w14:paraId="2C6E235A" w14:textId="3F08E9FA"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r w:rsidRPr="00A75846">
        <w:t>Further, during the Performance Tests the following parameters will be monitored and activities, processes and checks performed:</w:t>
      </w:r>
    </w:p>
    <w:p w14:paraId="2C9AB85E" w14:textId="77777777" w:rsidR="00B0373B" w:rsidRPr="00A75846" w:rsidRDefault="00B0373B" w:rsidP="00B0373B">
      <w:pPr>
        <w:pStyle w:val="AnnexesClaneka"/>
      </w:pPr>
      <w:r w:rsidRPr="00A75846">
        <w:t>trouble-free operation of the Equipment (from the takeover point (furnace spout) to the exit packaging);</w:t>
      </w:r>
    </w:p>
    <w:p w14:paraId="469FC823" w14:textId="64C48221"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12AB02E0" w:rsidR="00B0373B" w:rsidRPr="00A75846" w:rsidRDefault="00B0373B" w:rsidP="00B0373B">
      <w:pPr>
        <w:pStyle w:val="AnnexesClaneka"/>
      </w:pPr>
      <w:r w:rsidRPr="00A75846">
        <w:t>consumption of electricity by the heated troughs</w:t>
      </w:r>
      <w:r w:rsidR="00A957A5">
        <w:t xml:space="preserve">, provided that the Contractor shall use its best efforts to achieve </w:t>
      </w:r>
      <w:r w:rsidR="00E76F02">
        <w:t xml:space="preserve">the </w:t>
      </w:r>
      <w:r w:rsidR="00A957A5">
        <w:t>lowest consumption possible.</w:t>
      </w:r>
      <w:r w:rsidRPr="00A75846">
        <w:t>;</w:t>
      </w:r>
    </w:p>
    <w:p w14:paraId="433E2F4D" w14:textId="77777777" w:rsidR="00B0373B" w:rsidRPr="00A75846" w:rsidRDefault="00B0373B" w:rsidP="00B0373B">
      <w:pPr>
        <w:pStyle w:val="AnnexesClaneka"/>
      </w:pPr>
      <w:bookmarkStart w:id="168" w:name="_Ref171346712"/>
      <w:r w:rsidRPr="00A75846">
        <w:t>compliance of the Equipment with OEE parameters contained in Table 3 (OEE parameters for Performance Tests);</w:t>
      </w:r>
      <w:bookmarkEnd w:id="168"/>
    </w:p>
    <w:p w14:paraId="43A96C06" w14:textId="77777777" w:rsidR="00B0373B" w:rsidRPr="00A75846" w:rsidRDefault="00B0373B" w:rsidP="00B0373B">
      <w:pPr>
        <w:pStyle w:val="AnnexesClaneka"/>
      </w:pPr>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p>
    <w:p w14:paraId="402ED5EE" w14:textId="1EDE494C" w:rsidR="00B0373B" w:rsidRPr="00A75846" w:rsidRDefault="00B0373B" w:rsidP="00B0373B">
      <w:pPr>
        <w:pStyle w:val="AnnexesClaneka"/>
      </w:pPr>
      <w:r w:rsidRPr="00A75846">
        <w:lastRenderedPageBreak/>
        <w:t>PoDFA at the exit of the furnace and PoDFA in the tundish, PoDFA in the tundish must meet all the values according to Annex 3.1 to the Customer’s tender documentation (</w:t>
      </w:r>
      <w:r w:rsidRPr="00A75846">
        <w:rPr>
          <w:i/>
          <w:iCs/>
        </w:rPr>
        <w:t>Annex_3_1_TS_Guaranteed_parameters_ of_ billets</w:t>
      </w:r>
      <w:r w:rsidRPr="00A75846">
        <w:t>). The guaranteed value of PoDFA at</w:t>
      </w:r>
      <w:r w:rsidR="0002396B" w:rsidRPr="00A75846">
        <w:t> </w:t>
      </w:r>
      <w:r w:rsidRPr="00A75846">
        <w:t>takeover point is 0.45 cm3/100 g of the melt; this check will be carried out at the beginning of each cast;</w:t>
      </w:r>
    </w:p>
    <w:p w14:paraId="5FD1F076" w14:textId="59E17887" w:rsidR="00B0373B" w:rsidRPr="00A75846" w:rsidRDefault="00B0373B" w:rsidP="00B0373B">
      <w:pPr>
        <w:pStyle w:val="AnnexesClaneka"/>
      </w:pPr>
      <w:r w:rsidRPr="00A75846">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54C8FE93" w:rsidR="00B0373B" w:rsidRPr="00A75846" w:rsidRDefault="00B0373B" w:rsidP="00B0373B">
      <w:pPr>
        <w:pStyle w:val="AnnexesClaneka"/>
      </w:pPr>
      <w:r w:rsidRPr="00A75846">
        <w:t>temperature gradient along the whole route between the furnace spout and the mo</w:t>
      </w:r>
      <w:r w:rsidR="00E839D6" w:rsidRPr="00A75846">
        <w:t>u</w:t>
      </w:r>
      <w:r w:rsidRPr="00A75846">
        <w:t xml:space="preserve">ld </w:t>
      </w:r>
      <w:r w:rsidR="00A957A5">
        <w:t>provided</w:t>
      </w:r>
      <w:r w:rsidR="00A957A5" w:rsidRPr="00A75846">
        <w:t xml:space="preserve"> </w:t>
      </w:r>
      <w:r w:rsidR="00A957A5">
        <w:t xml:space="preserve">that the Contractor shall use its best efforts to achieve </w:t>
      </w:r>
      <w:r w:rsidRPr="00A75846">
        <w:t>the</w:t>
      </w:r>
      <w:r w:rsidR="00E76F02">
        <w:t xml:space="preserve"> maximum</w:t>
      </w:r>
      <w:r w:rsidRPr="00A75846">
        <w:t xml:space="preserve"> value of 20 °C;</w:t>
      </w:r>
    </w:p>
    <w:p w14:paraId="364C8C51" w14:textId="72B55EA3" w:rsidR="00B0373B" w:rsidRPr="00A75846" w:rsidRDefault="00B0373B" w:rsidP="00B0373B">
      <w:pPr>
        <w:pStyle w:val="AnnexesClaneka"/>
      </w:pPr>
      <w:r w:rsidRPr="00A75846">
        <w:t>temperature variation of the melt between the centre of the tundish and the edges must not</w:t>
      </w:r>
      <w:r w:rsidR="0002396B" w:rsidRPr="00A75846">
        <w:t> </w:t>
      </w:r>
      <w:r w:rsidRPr="00A75846">
        <w:t>exceed 5 °C;</w:t>
      </w:r>
    </w:p>
    <w:p w14:paraId="31AFD78B" w14:textId="4BE7D574" w:rsidR="00B0373B" w:rsidRPr="00A75846" w:rsidRDefault="00856E35" w:rsidP="00B0373B">
      <w:pPr>
        <w:pStyle w:val="AnnexesClaneka"/>
      </w:pPr>
      <w:r w:rsidRPr="00856E35">
        <w:t>Seventy-Five (75%) percent efficiency down to a lower limit of: ≤0.13 cc/100 gr. for alloys contain ≤ 1% Mg and ≤0.13 cc/100 gr. for alloys containing &gt; 1% Mg</w:t>
      </w:r>
    </w:p>
    <w:p w14:paraId="41ECBA5A" w14:textId="74E45D56"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169" w:name="_Ref171341956"/>
      <w:r w:rsidRPr="00A75846">
        <w:t>the changeover time to the same casting diameter (executable for casting diameter with two (2) casting sets available) or a different casting diameter with the same alloy must not exceed 60 minutes;</w:t>
      </w:r>
      <w:bookmarkEnd w:id="169"/>
    </w:p>
    <w:p w14:paraId="278A6544" w14:textId="3F4514B8"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057B73">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Default="00B0373B" w:rsidP="00B0373B">
      <w:pPr>
        <w:pStyle w:val="AnnexesClaneka"/>
      </w:pPr>
      <w:r w:rsidRPr="00A75846">
        <w:t>calibration of the instrumentation devices will be carried out using OK, NOK and boundary billets.</w:t>
      </w:r>
    </w:p>
    <w:p w14:paraId="13FC127D" w14:textId="1424F004" w:rsidR="00913296" w:rsidRPr="00A75846" w:rsidRDefault="00913296" w:rsidP="00913296">
      <w:pPr>
        <w:pStyle w:val="AnnexesClanek11"/>
      </w:pPr>
      <w:r w:rsidRPr="00F5220B">
        <w:t>For the purposes of the Performance Tests, a reference charge will be melted according to Table 2 (</w:t>
      </w:r>
      <w:r w:rsidRPr="00F5220B">
        <w:rPr>
          <w:i/>
        </w:rPr>
        <w:t>Reference Charge</w:t>
      </w:r>
      <w:r w:rsidRPr="00F5220B">
        <w:t>).</w:t>
      </w:r>
    </w:p>
    <w:p w14:paraId="3D9837DE" w14:textId="0F866EDF" w:rsidR="00B0373B" w:rsidRPr="00A75846" w:rsidRDefault="00157207" w:rsidP="00B0373B">
      <w:pPr>
        <w:pStyle w:val="Nadpis1"/>
      </w:pPr>
      <w:r w:rsidRPr="00A75846">
        <w:t>GUARANTEED PARAMETERS AFTER ISSUANCE OF THE PROJECT CLOSING CERTIFICATE</w:t>
      </w:r>
    </w:p>
    <w:p w14:paraId="56616235" w14:textId="0A17123D" w:rsidR="00157207" w:rsidRPr="00A75846" w:rsidRDefault="00F04CFC" w:rsidP="00157207">
      <w:pPr>
        <w:pStyle w:val="AnnexesClanek11"/>
      </w:pPr>
      <w:r w:rsidRPr="00A75846">
        <w:t>After issuance of the Project Closing Certificate, the following parameters will be monitored and</w:t>
      </w:r>
      <w:r w:rsidR="0002396B" w:rsidRPr="00A75846">
        <w:t> </w:t>
      </w:r>
      <w:r w:rsidRPr="00A75846">
        <w:t>activities, processes and checks performed:</w:t>
      </w:r>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603A582B"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3686C2D" w14:textId="4AD0E898" w:rsidR="00974C48" w:rsidRPr="00BD3D63" w:rsidRDefault="00707DF6" w:rsidP="00BD3D63">
      <w:pPr>
        <w:pStyle w:val="AnnexesClaneka"/>
      </w:pPr>
      <w:r w:rsidRPr="00A75846">
        <w:t>consumption of electricity by the heated troughs</w:t>
      </w:r>
      <w:r w:rsidR="00E76F02">
        <w:t>, provided that the Contractor shall use its best efforts to achieve the lowest consumption possible.</w:t>
      </w:r>
      <w:r w:rsidRPr="00A75846">
        <w:t>;</w:t>
      </w:r>
    </w:p>
    <w:p w14:paraId="2B58863F" w14:textId="77777777" w:rsidR="00707DF6" w:rsidRPr="00A75846" w:rsidRDefault="00707DF6" w:rsidP="00707DF6">
      <w:pPr>
        <w:pStyle w:val="AnnexesClaneka"/>
      </w:pPr>
      <w:bookmarkStart w:id="170" w:name="_Ref171346583"/>
      <w:r w:rsidRPr="00A75846">
        <w:t>compliance of the Equipment with OEE parameters contained in Table 5 (OEE parameters after the issuance of the Project Closing Certificate);</w:t>
      </w:r>
      <w:bookmarkEnd w:id="170"/>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lastRenderedPageBreak/>
        <w:t>noise level according to Chapter 1.8 of the Annex 3 to the Customer’s tender documentation (</w:t>
      </w:r>
      <w:r w:rsidRPr="00A75846">
        <w:rPr>
          <w:i/>
          <w:iCs/>
        </w:rPr>
        <w:t>Annex_3_CD_Technical_Specification</w:t>
      </w:r>
      <w:r w:rsidRPr="00A75846">
        <w:t>);</w:t>
      </w:r>
    </w:p>
    <w:p w14:paraId="4C928F21" w14:textId="2907F370"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r w:rsidRPr="00A75846">
        <w:t>DEFINITIONS AND CALCULATION METHODS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7988186"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1CA623CD"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7ED29BD2"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16A2F75" w:rsidR="004219B2" w:rsidRPr="00A75846" w:rsidRDefault="007500D2" w:rsidP="003A1C9E">
      <w:pPr>
        <w:pStyle w:val="AnnexesTexta"/>
        <w:keepNext w:val="0"/>
      </w:pPr>
      <w:r w:rsidRPr="00A75846">
        <w:t>Potentially feasible production:</w:t>
      </w:r>
    </w:p>
    <w:p w14:paraId="27549E94" w14:textId="07191D39"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5FC8F854"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272DA1D5"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77777777"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1A355ED2"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078AD109" w:rsidR="00646E39" w:rsidRPr="00A75846" w:rsidRDefault="00A5624E" w:rsidP="00A5624E">
      <w:pPr>
        <w:pStyle w:val="AnnexesOdrazkyproi"/>
      </w:pPr>
      <w:r w:rsidRPr="00A75846">
        <w:t>other inevitable process scrap (other inevitable process waste may be generated by</w:t>
      </w:r>
      <w:r w:rsidR="0002396B" w:rsidRPr="00A75846">
        <w:t> </w:t>
      </w:r>
      <w:r w:rsidRPr="00A75846">
        <w:t>the horizontal billet casting process of by the operators, if the respective parts of the Equipment are not handled properly as instructed by the Contractor).</w:t>
      </w:r>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r w:rsidRPr="00A75846">
              <w:rPr>
                <w:color w:val="000000" w:themeColor="text1"/>
                <w:lang w:eastAsia="cs-CZ"/>
              </w:rPr>
              <w:t>≥96,0%</w:t>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77777777" w:rsidR="00D052C1" w:rsidRPr="00A75846" w:rsidRDefault="00D052C1">
            <w:pPr>
              <w:spacing w:before="0" w:after="0"/>
              <w:jc w:val="center"/>
              <w:rPr>
                <w:color w:val="000000"/>
                <w:lang w:eastAsia="cs-CZ"/>
              </w:rPr>
            </w:pPr>
            <w:r w:rsidRPr="00A75846">
              <w:rPr>
                <w:color w:val="000000" w:themeColor="text1"/>
                <w:lang w:eastAsia="cs-CZ"/>
              </w:rPr>
              <w:t>≥95%</w:t>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77777777" w:rsidR="00D052C1" w:rsidRPr="00A75846" w:rsidRDefault="00D052C1">
            <w:pPr>
              <w:spacing w:before="0" w:after="0"/>
              <w:jc w:val="center"/>
              <w:rPr>
                <w:color w:val="000000"/>
                <w:szCs w:val="22"/>
                <w:lang w:eastAsia="cs-CZ"/>
              </w:rPr>
            </w:pPr>
            <w:r w:rsidRPr="00A75846">
              <w:rPr>
                <w:color w:val="000000"/>
                <w:szCs w:val="22"/>
                <w:lang w:eastAsia="cs-CZ"/>
              </w:rPr>
              <w:t>≥77,5%</w:t>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1446"/>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r w:rsidRPr="00A75846">
              <w:rPr>
                <w:color w:val="000000" w:themeColor="text1"/>
                <w:lang w:eastAsia="cs-CZ"/>
              </w:rPr>
              <w:t>≥96,0%</w:t>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77777777" w:rsidR="00AD597C" w:rsidRPr="00A75846" w:rsidRDefault="00AD597C">
            <w:pPr>
              <w:spacing w:before="0" w:after="0"/>
              <w:jc w:val="center"/>
              <w:rPr>
                <w:color w:val="000000"/>
                <w:lang w:eastAsia="cs-CZ"/>
              </w:rPr>
            </w:pPr>
            <w:r w:rsidRPr="00A75846">
              <w:rPr>
                <w:color w:val="000000" w:themeColor="text1"/>
                <w:lang w:eastAsia="cs-CZ"/>
              </w:rPr>
              <w:t>≥96%</w:t>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77777777" w:rsidR="00AD597C" w:rsidRPr="00A75846" w:rsidRDefault="00AD597C">
            <w:pPr>
              <w:spacing w:before="0" w:after="0"/>
              <w:jc w:val="center"/>
              <w:rPr>
                <w:color w:val="000000"/>
                <w:szCs w:val="22"/>
                <w:lang w:eastAsia="cs-CZ"/>
              </w:rPr>
            </w:pPr>
            <w:r w:rsidRPr="00A75846">
              <w:rPr>
                <w:color w:val="000000"/>
                <w:szCs w:val="22"/>
                <w:lang w:eastAsia="cs-CZ"/>
              </w:rPr>
              <w:t>≥84,5%</w:t>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11"/>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r w:rsidRPr="00A75846">
              <w:rPr>
                <w:color w:val="000000" w:themeColor="text1"/>
                <w:lang w:eastAsia="cs-CZ"/>
              </w:rPr>
              <w:t>≥96,0%</w:t>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77777777" w:rsidR="007578FC" w:rsidRPr="00A75846" w:rsidRDefault="007578FC">
            <w:pPr>
              <w:spacing w:before="0" w:after="0"/>
              <w:jc w:val="center"/>
              <w:rPr>
                <w:color w:val="000000"/>
                <w:lang w:eastAsia="cs-CZ"/>
              </w:rPr>
            </w:pPr>
            <w:r w:rsidRPr="00A75846">
              <w:rPr>
                <w:color w:val="000000" w:themeColor="text1"/>
                <w:lang w:eastAsia="cs-CZ"/>
              </w:rPr>
              <w:t>≥97%</w:t>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7777777" w:rsidR="007578FC" w:rsidRPr="00A75846" w:rsidRDefault="007578FC">
            <w:pPr>
              <w:spacing w:before="0" w:after="0"/>
              <w:jc w:val="center"/>
              <w:rPr>
                <w:color w:val="000000"/>
                <w:szCs w:val="22"/>
                <w:lang w:eastAsia="cs-CZ"/>
              </w:rPr>
            </w:pPr>
            <w:r w:rsidRPr="00A75846">
              <w:rPr>
                <w:color w:val="000000"/>
                <w:szCs w:val="22"/>
                <w:lang w:eastAsia="cs-CZ"/>
              </w:rPr>
              <w:t>≥85,4%</w:t>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r w:rsidRPr="00A75846">
        <w:t>The maximum total process scrap must not exceed the following values for individual billet diameters:</w:t>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4B77E529" w:rsidR="00656AD6" w:rsidRPr="00A75846" w:rsidRDefault="00B53100">
            <w:pPr>
              <w:spacing w:before="0" w:after="0"/>
              <w:jc w:val="center"/>
              <w:rPr>
                <w:szCs w:val="22"/>
              </w:rPr>
            </w:pPr>
            <w:r>
              <w:rPr>
                <w:szCs w:val="22"/>
              </w:rPr>
              <w:t>20</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519F3CD8" w:rsidR="00656AD6" w:rsidRPr="00A75846" w:rsidRDefault="00B53100">
            <w:pPr>
              <w:spacing w:before="0" w:after="0"/>
              <w:jc w:val="center"/>
              <w:rPr>
                <w:szCs w:val="22"/>
              </w:rPr>
            </w:pPr>
            <w:r>
              <w:rPr>
                <w:szCs w:val="22"/>
              </w:rPr>
              <w:t>18</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3BC97B" w:rsidR="00656AD6" w:rsidRPr="00A75846" w:rsidRDefault="00B53100">
            <w:pPr>
              <w:spacing w:before="0" w:after="0"/>
              <w:jc w:val="center"/>
              <w:rPr>
                <w:szCs w:val="22"/>
              </w:rPr>
            </w:pPr>
            <w:r>
              <w:rPr>
                <w:szCs w:val="22"/>
              </w:rPr>
              <w:t>1</w:t>
            </w:r>
            <w:r w:rsidR="00F073E6">
              <w:rPr>
                <w:szCs w:val="22"/>
              </w:rPr>
              <w:t>5</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pPr>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2B73D6D9" w14:textId="77777777" w:rsidR="00C65EFE" w:rsidRPr="00A75846" w:rsidRDefault="00C65EFE">
      <w:pPr>
        <w:spacing w:before="0" w:after="0"/>
        <w:jc w:val="left"/>
      </w:pPr>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0FF6513C"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057B73">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7CE1248B" w:rsidR="008F73D6" w:rsidRPr="00A75846" w:rsidRDefault="008F73D6" w:rsidP="008F73D6">
      <w:r w:rsidRPr="00A75846">
        <w:t xml:space="preserve">This Performance Security is valid from the date of its issue </w:t>
      </w:r>
      <w:r w:rsidR="00B23018">
        <w:t xml:space="preserve">while it shall enter into effect upon payment of twenty percent (20%) of the Contract Price by the Customer according to Clause </w:t>
      </w:r>
      <w:r w:rsidR="00B23018">
        <w:fldChar w:fldCharType="begin"/>
      </w:r>
      <w:r w:rsidR="00B23018">
        <w:instrText xml:space="preserve"> REF _Ref171965743 \r \h </w:instrText>
      </w:r>
      <w:r w:rsidR="00B23018">
        <w:fldChar w:fldCharType="separate"/>
      </w:r>
      <w:r w:rsidR="00057B73">
        <w:t>27.2(a)</w:t>
      </w:r>
      <w:r w:rsidR="00B23018">
        <w:fldChar w:fldCharType="end"/>
      </w:r>
      <w:r w:rsidR="00B23018">
        <w:t xml:space="preserve"> of the Contract </w:t>
      </w:r>
      <w:r w:rsidR="00E76F02">
        <w:t>(the moment when the amount is credited to the Contractor’s bank account shall be decisive to this extent, about which the Contractor and/or its bank shall inform the Customer in writing without undue delay)</w:t>
      </w:r>
      <w:r w:rsidR="008060B5" w:rsidRPr="008060B5">
        <w:t xml:space="preserve"> </w:t>
      </w:r>
      <w:r w:rsidR="008060B5">
        <w:t xml:space="preserve">and shall remain valid and effective </w:t>
      </w:r>
      <w:r w:rsidR="008060B5" w:rsidRPr="00A75846">
        <w:t>until [●]</w:t>
      </w:r>
      <w:r w:rsidRPr="00A75846">
        <w:t>.</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29BF259D" w14:textId="34B2DDC2" w:rsidR="008F73D6" w:rsidRPr="00A75846" w:rsidRDefault="008F73D6" w:rsidP="00FE266C">
      <w:r w:rsidRPr="00A75846">
        <w:t>SEAL IF APPLICABLE</w:t>
      </w:r>
      <w:r w:rsidRPr="00A75846">
        <w:br w:type="page"/>
      </w:r>
    </w:p>
    <w:p w14:paraId="769C10B3" w14:textId="0A2D65B5" w:rsidR="00210779" w:rsidRPr="00A75846" w:rsidRDefault="00B76A3F" w:rsidP="00B76A3F">
      <w:pPr>
        <w:jc w:val="center"/>
        <w:rPr>
          <w:b/>
          <w:bCs/>
        </w:rPr>
      </w:pPr>
      <w:r w:rsidRPr="00A75846">
        <w:rPr>
          <w:b/>
          <w:bCs/>
        </w:rPr>
        <w:lastRenderedPageBreak/>
        <w:t>TEMPLATE OF BANK GUARANTEE – GENERAL WAR</w:t>
      </w:r>
      <w:r w:rsidR="00035B69">
        <w:rPr>
          <w:b/>
          <w:bCs/>
        </w:rPr>
        <w:t>R</w:t>
      </w:r>
      <w:r w:rsidRPr="00A75846">
        <w:rPr>
          <w:b/>
          <w:bCs/>
        </w:rPr>
        <w:t>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1DA75CBD"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057B73">
        <w:t>26.2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1012E222" w:rsidR="00F52A23" w:rsidRPr="00A75846" w:rsidRDefault="00F52A23" w:rsidP="00F52A23">
      <w:r w:rsidRPr="00A75846">
        <w:t xml:space="preserve">This General Warranty Bond is valid from the date of its issue </w:t>
      </w:r>
      <w:r w:rsidR="00B23018">
        <w:t xml:space="preserve">while it shall enter into effect upon payment of ten percent (10%) of the Contract Price by the Customer according to Clause </w:t>
      </w:r>
      <w:r w:rsidR="00B23018">
        <w:fldChar w:fldCharType="begin"/>
      </w:r>
      <w:r w:rsidR="00B23018">
        <w:instrText xml:space="preserve"> REF _Ref171966094 \w \h </w:instrText>
      </w:r>
      <w:r w:rsidR="00B23018">
        <w:fldChar w:fldCharType="separate"/>
      </w:r>
      <w:r w:rsidR="00057B73">
        <w:t>27.2(c)</w:t>
      </w:r>
      <w:r w:rsidR="00B23018">
        <w:fldChar w:fldCharType="end"/>
      </w:r>
      <w:r w:rsidR="00B23018">
        <w:t xml:space="preserve"> of the Contract </w:t>
      </w:r>
      <w:r w:rsidR="00E76F02">
        <w:t>(the moment when the amount is credited to the Contractor’s bank account shall be decisive to this extent, about which the Contractor and/or its bank shall inform the Customer in writing without undue delay)</w:t>
      </w:r>
      <w:r w:rsidR="008060B5">
        <w:t xml:space="preserve"> and shall remain valid and effective </w:t>
      </w:r>
      <w:r w:rsidR="008060B5" w:rsidRPr="00A75846">
        <w:t>until [●]</w:t>
      </w:r>
      <w:r w:rsidRPr="00A75846">
        <w:t>.</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171" w:name="_Toc164861573"/>
            <w:bookmarkStart w:id="172"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171"/>
      <w:bookmarkEnd w:id="172"/>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9746BD" w:rsidRDefault="008919FE" w:rsidP="0025283C">
      <w:pPr>
        <w:pStyle w:val="Nadpis0"/>
        <w:spacing w:before="120" w:after="120"/>
        <w:jc w:val="center"/>
        <w:rPr>
          <w:lang w:val="en-GB"/>
        </w:rPr>
      </w:pPr>
      <w:r w:rsidRPr="009746BD">
        <w:rPr>
          <w:lang w:val="en-GB"/>
        </w:rPr>
        <w:t>RISKS AT THE SITE</w:t>
      </w:r>
    </w:p>
    <w:p w14:paraId="4EEA4B86" w14:textId="077E2485" w:rsidR="008919FE" w:rsidRPr="00A75846" w:rsidRDefault="00A61FB9" w:rsidP="008919FE">
      <w:pPr>
        <w:pStyle w:val="Nadpis1"/>
        <w:numPr>
          <w:ilvl w:val="0"/>
          <w:numId w:val="27"/>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Mr. Luboš Rochovanský, tel. +420 606 723 089;</w:t>
      </w:r>
    </w:p>
    <w:p w14:paraId="7B2CEC53" w14:textId="77777777" w:rsidR="0099563F" w:rsidRPr="00A75846" w:rsidRDefault="0099563F" w:rsidP="0099563F">
      <w:pPr>
        <w:tabs>
          <w:tab w:val="left" w:pos="3969"/>
        </w:tabs>
      </w:pPr>
      <w:r w:rsidRPr="00A75846">
        <w:t>For the fulfilment of FP conditions:</w:t>
      </w:r>
      <w:r w:rsidRPr="00A75846">
        <w:tab/>
        <w:t>Mr. Pavel Švan, tel. +420 602 402 897;</w:t>
      </w:r>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43F1167D"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057B73">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173"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173"/>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Note: In the case of several persons of the Contractor excursions, group visits, etc., it is necessary to provide a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174" w:name="_Toc172215749"/>
      <w:r w:rsidRPr="00A75846">
        <w:rPr>
          <w:lang w:val="en-GB"/>
        </w:rPr>
        <w:lastRenderedPageBreak/>
        <w:t>SIGNATURE PAGE</w:t>
      </w:r>
      <w:bookmarkEnd w:id="174"/>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13"/>
      <w:footerReference w:type="default" r:id="rId14"/>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0B551" w14:textId="77777777" w:rsidR="00C97B54" w:rsidRDefault="00C97B54">
      <w:r>
        <w:separator/>
      </w:r>
    </w:p>
  </w:endnote>
  <w:endnote w:type="continuationSeparator" w:id="0">
    <w:p w14:paraId="031766A4" w14:textId="77777777" w:rsidR="00C97B54" w:rsidRDefault="00C97B54">
      <w:r>
        <w:continuationSeparator/>
      </w:r>
    </w:p>
  </w:endnote>
  <w:endnote w:type="continuationNotice" w:id="1">
    <w:p w14:paraId="4E88C37C" w14:textId="77777777" w:rsidR="00C97B54" w:rsidRDefault="00C97B5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F09F2" w14:textId="77777777" w:rsidR="00C97B54" w:rsidRDefault="00C97B54">
      <w:r>
        <w:separator/>
      </w:r>
    </w:p>
  </w:footnote>
  <w:footnote w:type="continuationSeparator" w:id="0">
    <w:p w14:paraId="1D41B60D" w14:textId="77777777" w:rsidR="00C97B54" w:rsidRDefault="00C97B54">
      <w:r>
        <w:continuationSeparator/>
      </w:r>
    </w:p>
  </w:footnote>
  <w:footnote w:type="continuationNotice" w:id="1">
    <w:p w14:paraId="62B8A1EC" w14:textId="77777777" w:rsidR="00C97B54" w:rsidRDefault="00C97B54">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0A8771B"/>
    <w:multiLevelType w:val="hybridMultilevel"/>
    <w:tmpl w:val="35FEACE6"/>
    <w:lvl w:ilvl="0" w:tplc="93F008A0">
      <w:start w:val="1"/>
      <w:numFmt w:val="bullet"/>
      <w:lvlText w:val=""/>
      <w:lvlJc w:val="left"/>
      <w:pPr>
        <w:ind w:left="720" w:hanging="360"/>
      </w:pPr>
      <w:rPr>
        <w:rFonts w:ascii="Symbol" w:hAnsi="Symbol"/>
      </w:rPr>
    </w:lvl>
    <w:lvl w:ilvl="1" w:tplc="3940D4B6">
      <w:start w:val="1"/>
      <w:numFmt w:val="bullet"/>
      <w:lvlText w:val=""/>
      <w:lvlJc w:val="left"/>
      <w:pPr>
        <w:ind w:left="720" w:hanging="360"/>
      </w:pPr>
      <w:rPr>
        <w:rFonts w:ascii="Symbol" w:hAnsi="Symbol"/>
      </w:rPr>
    </w:lvl>
    <w:lvl w:ilvl="2" w:tplc="FB2EA258">
      <w:start w:val="1"/>
      <w:numFmt w:val="bullet"/>
      <w:lvlText w:val=""/>
      <w:lvlJc w:val="left"/>
      <w:pPr>
        <w:ind w:left="720" w:hanging="360"/>
      </w:pPr>
      <w:rPr>
        <w:rFonts w:ascii="Symbol" w:hAnsi="Symbol"/>
      </w:rPr>
    </w:lvl>
    <w:lvl w:ilvl="3" w:tplc="B76E9C3A">
      <w:start w:val="1"/>
      <w:numFmt w:val="bullet"/>
      <w:lvlText w:val=""/>
      <w:lvlJc w:val="left"/>
      <w:pPr>
        <w:ind w:left="720" w:hanging="360"/>
      </w:pPr>
      <w:rPr>
        <w:rFonts w:ascii="Symbol" w:hAnsi="Symbol"/>
      </w:rPr>
    </w:lvl>
    <w:lvl w:ilvl="4" w:tplc="FB2A33A0">
      <w:start w:val="1"/>
      <w:numFmt w:val="bullet"/>
      <w:lvlText w:val=""/>
      <w:lvlJc w:val="left"/>
      <w:pPr>
        <w:ind w:left="720" w:hanging="360"/>
      </w:pPr>
      <w:rPr>
        <w:rFonts w:ascii="Symbol" w:hAnsi="Symbol"/>
      </w:rPr>
    </w:lvl>
    <w:lvl w:ilvl="5" w:tplc="EBDE56D2">
      <w:start w:val="1"/>
      <w:numFmt w:val="bullet"/>
      <w:lvlText w:val=""/>
      <w:lvlJc w:val="left"/>
      <w:pPr>
        <w:ind w:left="720" w:hanging="360"/>
      </w:pPr>
      <w:rPr>
        <w:rFonts w:ascii="Symbol" w:hAnsi="Symbol"/>
      </w:rPr>
    </w:lvl>
    <w:lvl w:ilvl="6" w:tplc="160ACE00">
      <w:start w:val="1"/>
      <w:numFmt w:val="bullet"/>
      <w:lvlText w:val=""/>
      <w:lvlJc w:val="left"/>
      <w:pPr>
        <w:ind w:left="720" w:hanging="360"/>
      </w:pPr>
      <w:rPr>
        <w:rFonts w:ascii="Symbol" w:hAnsi="Symbol"/>
      </w:rPr>
    </w:lvl>
    <w:lvl w:ilvl="7" w:tplc="91A631AC">
      <w:start w:val="1"/>
      <w:numFmt w:val="bullet"/>
      <w:lvlText w:val=""/>
      <w:lvlJc w:val="left"/>
      <w:pPr>
        <w:ind w:left="720" w:hanging="360"/>
      </w:pPr>
      <w:rPr>
        <w:rFonts w:ascii="Symbol" w:hAnsi="Symbol"/>
      </w:rPr>
    </w:lvl>
    <w:lvl w:ilvl="8" w:tplc="00B43354">
      <w:start w:val="1"/>
      <w:numFmt w:val="bullet"/>
      <w:lvlText w:val=""/>
      <w:lvlJc w:val="left"/>
      <w:pPr>
        <w:ind w:left="720" w:hanging="360"/>
      </w:pPr>
      <w:rPr>
        <w:rFonts w:ascii="Symbol" w:hAnsi="Symbol"/>
      </w:rPr>
    </w:lvl>
  </w:abstractNum>
  <w:abstractNum w:abstractNumId="3"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F3432A"/>
    <w:multiLevelType w:val="hybridMultilevel"/>
    <w:tmpl w:val="D38E83A2"/>
    <w:lvl w:ilvl="0" w:tplc="7390BCD4">
      <w:start w:val="1"/>
      <w:numFmt w:val="bullet"/>
      <w:lvlText w:val=""/>
      <w:lvlJc w:val="left"/>
      <w:pPr>
        <w:ind w:left="720" w:hanging="360"/>
      </w:pPr>
      <w:rPr>
        <w:rFonts w:ascii="Symbol" w:hAnsi="Symbol"/>
      </w:rPr>
    </w:lvl>
    <w:lvl w:ilvl="1" w:tplc="9FC262DE">
      <w:start w:val="1"/>
      <w:numFmt w:val="bullet"/>
      <w:lvlText w:val=""/>
      <w:lvlJc w:val="left"/>
      <w:pPr>
        <w:ind w:left="720" w:hanging="360"/>
      </w:pPr>
      <w:rPr>
        <w:rFonts w:ascii="Symbol" w:hAnsi="Symbol"/>
      </w:rPr>
    </w:lvl>
    <w:lvl w:ilvl="2" w:tplc="3B98AB18">
      <w:start w:val="1"/>
      <w:numFmt w:val="bullet"/>
      <w:lvlText w:val=""/>
      <w:lvlJc w:val="left"/>
      <w:pPr>
        <w:ind w:left="720" w:hanging="360"/>
      </w:pPr>
      <w:rPr>
        <w:rFonts w:ascii="Symbol" w:hAnsi="Symbol"/>
      </w:rPr>
    </w:lvl>
    <w:lvl w:ilvl="3" w:tplc="51B4B8C2">
      <w:start w:val="1"/>
      <w:numFmt w:val="bullet"/>
      <w:lvlText w:val=""/>
      <w:lvlJc w:val="left"/>
      <w:pPr>
        <w:ind w:left="720" w:hanging="360"/>
      </w:pPr>
      <w:rPr>
        <w:rFonts w:ascii="Symbol" w:hAnsi="Symbol"/>
      </w:rPr>
    </w:lvl>
    <w:lvl w:ilvl="4" w:tplc="9D600420">
      <w:start w:val="1"/>
      <w:numFmt w:val="bullet"/>
      <w:lvlText w:val=""/>
      <w:lvlJc w:val="left"/>
      <w:pPr>
        <w:ind w:left="720" w:hanging="360"/>
      </w:pPr>
      <w:rPr>
        <w:rFonts w:ascii="Symbol" w:hAnsi="Symbol"/>
      </w:rPr>
    </w:lvl>
    <w:lvl w:ilvl="5" w:tplc="A43282D2">
      <w:start w:val="1"/>
      <w:numFmt w:val="bullet"/>
      <w:lvlText w:val=""/>
      <w:lvlJc w:val="left"/>
      <w:pPr>
        <w:ind w:left="720" w:hanging="360"/>
      </w:pPr>
      <w:rPr>
        <w:rFonts w:ascii="Symbol" w:hAnsi="Symbol"/>
      </w:rPr>
    </w:lvl>
    <w:lvl w:ilvl="6" w:tplc="3AE4CA24">
      <w:start w:val="1"/>
      <w:numFmt w:val="bullet"/>
      <w:lvlText w:val=""/>
      <w:lvlJc w:val="left"/>
      <w:pPr>
        <w:ind w:left="720" w:hanging="360"/>
      </w:pPr>
      <w:rPr>
        <w:rFonts w:ascii="Symbol" w:hAnsi="Symbol"/>
      </w:rPr>
    </w:lvl>
    <w:lvl w:ilvl="7" w:tplc="716E1C0A">
      <w:start w:val="1"/>
      <w:numFmt w:val="bullet"/>
      <w:lvlText w:val=""/>
      <w:lvlJc w:val="left"/>
      <w:pPr>
        <w:ind w:left="720" w:hanging="360"/>
      </w:pPr>
      <w:rPr>
        <w:rFonts w:ascii="Symbol" w:hAnsi="Symbol"/>
      </w:rPr>
    </w:lvl>
    <w:lvl w:ilvl="8" w:tplc="21DE9296">
      <w:start w:val="1"/>
      <w:numFmt w:val="bullet"/>
      <w:lvlText w:val=""/>
      <w:lvlJc w:val="left"/>
      <w:pPr>
        <w:ind w:left="720" w:hanging="360"/>
      </w:pPr>
      <w:rPr>
        <w:rFonts w:ascii="Symbol" w:hAnsi="Symbol"/>
      </w:rPr>
    </w:lvl>
  </w:abstractNum>
  <w:abstractNum w:abstractNumId="6"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625ADB"/>
    <w:multiLevelType w:val="hybridMultilevel"/>
    <w:tmpl w:val="75B654A0"/>
    <w:lvl w:ilvl="0" w:tplc="089227CA">
      <w:start w:val="1"/>
      <w:numFmt w:val="bullet"/>
      <w:lvlText w:val=""/>
      <w:lvlJc w:val="left"/>
      <w:pPr>
        <w:ind w:left="720" w:hanging="360"/>
      </w:pPr>
      <w:rPr>
        <w:rFonts w:ascii="Symbol" w:hAnsi="Symbol"/>
      </w:rPr>
    </w:lvl>
    <w:lvl w:ilvl="1" w:tplc="DE54BF8E">
      <w:start w:val="1"/>
      <w:numFmt w:val="bullet"/>
      <w:lvlText w:val=""/>
      <w:lvlJc w:val="left"/>
      <w:pPr>
        <w:ind w:left="720" w:hanging="360"/>
      </w:pPr>
      <w:rPr>
        <w:rFonts w:ascii="Symbol" w:hAnsi="Symbol"/>
      </w:rPr>
    </w:lvl>
    <w:lvl w:ilvl="2" w:tplc="34808BCA">
      <w:start w:val="1"/>
      <w:numFmt w:val="bullet"/>
      <w:lvlText w:val=""/>
      <w:lvlJc w:val="left"/>
      <w:pPr>
        <w:ind w:left="720" w:hanging="360"/>
      </w:pPr>
      <w:rPr>
        <w:rFonts w:ascii="Symbol" w:hAnsi="Symbol"/>
      </w:rPr>
    </w:lvl>
    <w:lvl w:ilvl="3" w:tplc="3D82FA92">
      <w:start w:val="1"/>
      <w:numFmt w:val="bullet"/>
      <w:lvlText w:val=""/>
      <w:lvlJc w:val="left"/>
      <w:pPr>
        <w:ind w:left="720" w:hanging="360"/>
      </w:pPr>
      <w:rPr>
        <w:rFonts w:ascii="Symbol" w:hAnsi="Symbol"/>
      </w:rPr>
    </w:lvl>
    <w:lvl w:ilvl="4" w:tplc="61DCD1C8">
      <w:start w:val="1"/>
      <w:numFmt w:val="bullet"/>
      <w:lvlText w:val=""/>
      <w:lvlJc w:val="left"/>
      <w:pPr>
        <w:ind w:left="720" w:hanging="360"/>
      </w:pPr>
      <w:rPr>
        <w:rFonts w:ascii="Symbol" w:hAnsi="Symbol"/>
      </w:rPr>
    </w:lvl>
    <w:lvl w:ilvl="5" w:tplc="66509ADC">
      <w:start w:val="1"/>
      <w:numFmt w:val="bullet"/>
      <w:lvlText w:val=""/>
      <w:lvlJc w:val="left"/>
      <w:pPr>
        <w:ind w:left="720" w:hanging="360"/>
      </w:pPr>
      <w:rPr>
        <w:rFonts w:ascii="Symbol" w:hAnsi="Symbol"/>
      </w:rPr>
    </w:lvl>
    <w:lvl w:ilvl="6" w:tplc="83805968">
      <w:start w:val="1"/>
      <w:numFmt w:val="bullet"/>
      <w:lvlText w:val=""/>
      <w:lvlJc w:val="left"/>
      <w:pPr>
        <w:ind w:left="720" w:hanging="360"/>
      </w:pPr>
      <w:rPr>
        <w:rFonts w:ascii="Symbol" w:hAnsi="Symbol"/>
      </w:rPr>
    </w:lvl>
    <w:lvl w:ilvl="7" w:tplc="6FD81298">
      <w:start w:val="1"/>
      <w:numFmt w:val="bullet"/>
      <w:lvlText w:val=""/>
      <w:lvlJc w:val="left"/>
      <w:pPr>
        <w:ind w:left="720" w:hanging="360"/>
      </w:pPr>
      <w:rPr>
        <w:rFonts w:ascii="Symbol" w:hAnsi="Symbol"/>
      </w:rPr>
    </w:lvl>
    <w:lvl w:ilvl="8" w:tplc="A4E0C63E">
      <w:start w:val="1"/>
      <w:numFmt w:val="bullet"/>
      <w:lvlText w:val=""/>
      <w:lvlJc w:val="left"/>
      <w:pPr>
        <w:ind w:left="720" w:hanging="360"/>
      </w:pPr>
      <w:rPr>
        <w:rFonts w:ascii="Symbol" w:hAnsi="Symbol"/>
      </w:rPr>
    </w:lvl>
  </w:abstractNum>
  <w:abstractNum w:abstractNumId="11" w15:restartNumberingAfterBreak="0">
    <w:nsid w:val="376A1E63"/>
    <w:multiLevelType w:val="hybridMultilevel"/>
    <w:tmpl w:val="03344A7C"/>
    <w:lvl w:ilvl="0" w:tplc="EA9868A2">
      <w:start w:val="1"/>
      <w:numFmt w:val="bullet"/>
      <w:lvlText w:val=""/>
      <w:lvlJc w:val="left"/>
      <w:pPr>
        <w:ind w:left="720" w:hanging="360"/>
      </w:pPr>
      <w:rPr>
        <w:rFonts w:ascii="Symbol" w:hAnsi="Symbol"/>
      </w:rPr>
    </w:lvl>
    <w:lvl w:ilvl="1" w:tplc="A1D04B98">
      <w:start w:val="1"/>
      <w:numFmt w:val="bullet"/>
      <w:lvlText w:val=""/>
      <w:lvlJc w:val="left"/>
      <w:pPr>
        <w:ind w:left="720" w:hanging="360"/>
      </w:pPr>
      <w:rPr>
        <w:rFonts w:ascii="Symbol" w:hAnsi="Symbol"/>
      </w:rPr>
    </w:lvl>
    <w:lvl w:ilvl="2" w:tplc="87A8BA1C">
      <w:start w:val="1"/>
      <w:numFmt w:val="bullet"/>
      <w:lvlText w:val=""/>
      <w:lvlJc w:val="left"/>
      <w:pPr>
        <w:ind w:left="720" w:hanging="360"/>
      </w:pPr>
      <w:rPr>
        <w:rFonts w:ascii="Symbol" w:hAnsi="Symbol"/>
      </w:rPr>
    </w:lvl>
    <w:lvl w:ilvl="3" w:tplc="3DD816D0">
      <w:start w:val="1"/>
      <w:numFmt w:val="bullet"/>
      <w:lvlText w:val=""/>
      <w:lvlJc w:val="left"/>
      <w:pPr>
        <w:ind w:left="720" w:hanging="360"/>
      </w:pPr>
      <w:rPr>
        <w:rFonts w:ascii="Symbol" w:hAnsi="Symbol"/>
      </w:rPr>
    </w:lvl>
    <w:lvl w:ilvl="4" w:tplc="AA365DB0">
      <w:start w:val="1"/>
      <w:numFmt w:val="bullet"/>
      <w:lvlText w:val=""/>
      <w:lvlJc w:val="left"/>
      <w:pPr>
        <w:ind w:left="720" w:hanging="360"/>
      </w:pPr>
      <w:rPr>
        <w:rFonts w:ascii="Symbol" w:hAnsi="Symbol"/>
      </w:rPr>
    </w:lvl>
    <w:lvl w:ilvl="5" w:tplc="91CA6E84">
      <w:start w:val="1"/>
      <w:numFmt w:val="bullet"/>
      <w:lvlText w:val=""/>
      <w:lvlJc w:val="left"/>
      <w:pPr>
        <w:ind w:left="720" w:hanging="360"/>
      </w:pPr>
      <w:rPr>
        <w:rFonts w:ascii="Symbol" w:hAnsi="Symbol"/>
      </w:rPr>
    </w:lvl>
    <w:lvl w:ilvl="6" w:tplc="3E9C5570">
      <w:start w:val="1"/>
      <w:numFmt w:val="bullet"/>
      <w:lvlText w:val=""/>
      <w:lvlJc w:val="left"/>
      <w:pPr>
        <w:ind w:left="720" w:hanging="360"/>
      </w:pPr>
      <w:rPr>
        <w:rFonts w:ascii="Symbol" w:hAnsi="Symbol"/>
      </w:rPr>
    </w:lvl>
    <w:lvl w:ilvl="7" w:tplc="25F80BE4">
      <w:start w:val="1"/>
      <w:numFmt w:val="bullet"/>
      <w:lvlText w:val=""/>
      <w:lvlJc w:val="left"/>
      <w:pPr>
        <w:ind w:left="720" w:hanging="360"/>
      </w:pPr>
      <w:rPr>
        <w:rFonts w:ascii="Symbol" w:hAnsi="Symbol"/>
      </w:rPr>
    </w:lvl>
    <w:lvl w:ilvl="8" w:tplc="6D7819BE">
      <w:start w:val="1"/>
      <w:numFmt w:val="bullet"/>
      <w:lvlText w:val=""/>
      <w:lvlJc w:val="left"/>
      <w:pPr>
        <w:ind w:left="720" w:hanging="360"/>
      </w:pPr>
      <w:rPr>
        <w:rFonts w:ascii="Symbol" w:hAnsi="Symbol"/>
      </w:rPr>
    </w:lvl>
  </w:abstractNum>
  <w:abstractNum w:abstractNumId="12" w15:restartNumberingAfterBreak="0">
    <w:nsid w:val="39A11840"/>
    <w:multiLevelType w:val="hybridMultilevel"/>
    <w:tmpl w:val="0C580FFA"/>
    <w:lvl w:ilvl="0" w:tplc="2A2E8D46">
      <w:start w:val="1"/>
      <w:numFmt w:val="bullet"/>
      <w:lvlText w:val=""/>
      <w:lvlJc w:val="left"/>
      <w:pPr>
        <w:ind w:left="720" w:hanging="360"/>
      </w:pPr>
      <w:rPr>
        <w:rFonts w:ascii="Symbol" w:hAnsi="Symbol"/>
      </w:rPr>
    </w:lvl>
    <w:lvl w:ilvl="1" w:tplc="4F8E636A">
      <w:start w:val="1"/>
      <w:numFmt w:val="bullet"/>
      <w:lvlText w:val=""/>
      <w:lvlJc w:val="left"/>
      <w:pPr>
        <w:ind w:left="720" w:hanging="360"/>
      </w:pPr>
      <w:rPr>
        <w:rFonts w:ascii="Symbol" w:hAnsi="Symbol"/>
      </w:rPr>
    </w:lvl>
    <w:lvl w:ilvl="2" w:tplc="6E0C4352">
      <w:start w:val="1"/>
      <w:numFmt w:val="bullet"/>
      <w:lvlText w:val=""/>
      <w:lvlJc w:val="left"/>
      <w:pPr>
        <w:ind w:left="720" w:hanging="360"/>
      </w:pPr>
      <w:rPr>
        <w:rFonts w:ascii="Symbol" w:hAnsi="Symbol"/>
      </w:rPr>
    </w:lvl>
    <w:lvl w:ilvl="3" w:tplc="04BA9A84">
      <w:start w:val="1"/>
      <w:numFmt w:val="bullet"/>
      <w:lvlText w:val=""/>
      <w:lvlJc w:val="left"/>
      <w:pPr>
        <w:ind w:left="720" w:hanging="360"/>
      </w:pPr>
      <w:rPr>
        <w:rFonts w:ascii="Symbol" w:hAnsi="Symbol"/>
      </w:rPr>
    </w:lvl>
    <w:lvl w:ilvl="4" w:tplc="4218E73A">
      <w:start w:val="1"/>
      <w:numFmt w:val="bullet"/>
      <w:lvlText w:val=""/>
      <w:lvlJc w:val="left"/>
      <w:pPr>
        <w:ind w:left="720" w:hanging="360"/>
      </w:pPr>
      <w:rPr>
        <w:rFonts w:ascii="Symbol" w:hAnsi="Symbol"/>
      </w:rPr>
    </w:lvl>
    <w:lvl w:ilvl="5" w:tplc="391C67F2">
      <w:start w:val="1"/>
      <w:numFmt w:val="bullet"/>
      <w:lvlText w:val=""/>
      <w:lvlJc w:val="left"/>
      <w:pPr>
        <w:ind w:left="720" w:hanging="360"/>
      </w:pPr>
      <w:rPr>
        <w:rFonts w:ascii="Symbol" w:hAnsi="Symbol"/>
      </w:rPr>
    </w:lvl>
    <w:lvl w:ilvl="6" w:tplc="38EC1EA0">
      <w:start w:val="1"/>
      <w:numFmt w:val="bullet"/>
      <w:lvlText w:val=""/>
      <w:lvlJc w:val="left"/>
      <w:pPr>
        <w:ind w:left="720" w:hanging="360"/>
      </w:pPr>
      <w:rPr>
        <w:rFonts w:ascii="Symbol" w:hAnsi="Symbol"/>
      </w:rPr>
    </w:lvl>
    <w:lvl w:ilvl="7" w:tplc="5BB24680">
      <w:start w:val="1"/>
      <w:numFmt w:val="bullet"/>
      <w:lvlText w:val=""/>
      <w:lvlJc w:val="left"/>
      <w:pPr>
        <w:ind w:left="720" w:hanging="360"/>
      </w:pPr>
      <w:rPr>
        <w:rFonts w:ascii="Symbol" w:hAnsi="Symbol"/>
      </w:rPr>
    </w:lvl>
    <w:lvl w:ilvl="8" w:tplc="FB5C7F20">
      <w:start w:val="1"/>
      <w:numFmt w:val="bullet"/>
      <w:lvlText w:val=""/>
      <w:lvlJc w:val="left"/>
      <w:pPr>
        <w:ind w:left="720" w:hanging="360"/>
      </w:pPr>
      <w:rPr>
        <w:rFonts w:ascii="Symbol" w:hAnsi="Symbol"/>
      </w:rPr>
    </w:lvl>
  </w:abstractNum>
  <w:abstractNum w:abstractNumId="13" w15:restartNumberingAfterBreak="0">
    <w:nsid w:val="496A35B1"/>
    <w:multiLevelType w:val="hybridMultilevel"/>
    <w:tmpl w:val="EB6AC182"/>
    <w:lvl w:ilvl="0" w:tplc="094CF950">
      <w:start w:val="1"/>
      <w:numFmt w:val="bullet"/>
      <w:lvlText w:val=""/>
      <w:lvlJc w:val="left"/>
      <w:pPr>
        <w:ind w:left="720" w:hanging="360"/>
      </w:pPr>
      <w:rPr>
        <w:rFonts w:ascii="Symbol" w:hAnsi="Symbol"/>
      </w:rPr>
    </w:lvl>
    <w:lvl w:ilvl="1" w:tplc="3DE4B862">
      <w:start w:val="1"/>
      <w:numFmt w:val="bullet"/>
      <w:lvlText w:val=""/>
      <w:lvlJc w:val="left"/>
      <w:pPr>
        <w:ind w:left="720" w:hanging="360"/>
      </w:pPr>
      <w:rPr>
        <w:rFonts w:ascii="Symbol" w:hAnsi="Symbol"/>
      </w:rPr>
    </w:lvl>
    <w:lvl w:ilvl="2" w:tplc="26A4BCD0">
      <w:start w:val="1"/>
      <w:numFmt w:val="bullet"/>
      <w:lvlText w:val=""/>
      <w:lvlJc w:val="left"/>
      <w:pPr>
        <w:ind w:left="720" w:hanging="360"/>
      </w:pPr>
      <w:rPr>
        <w:rFonts w:ascii="Symbol" w:hAnsi="Symbol"/>
      </w:rPr>
    </w:lvl>
    <w:lvl w:ilvl="3" w:tplc="ED9877AA">
      <w:start w:val="1"/>
      <w:numFmt w:val="bullet"/>
      <w:lvlText w:val=""/>
      <w:lvlJc w:val="left"/>
      <w:pPr>
        <w:ind w:left="720" w:hanging="360"/>
      </w:pPr>
      <w:rPr>
        <w:rFonts w:ascii="Symbol" w:hAnsi="Symbol"/>
      </w:rPr>
    </w:lvl>
    <w:lvl w:ilvl="4" w:tplc="35EAB03C">
      <w:start w:val="1"/>
      <w:numFmt w:val="bullet"/>
      <w:lvlText w:val=""/>
      <w:lvlJc w:val="left"/>
      <w:pPr>
        <w:ind w:left="720" w:hanging="360"/>
      </w:pPr>
      <w:rPr>
        <w:rFonts w:ascii="Symbol" w:hAnsi="Symbol"/>
      </w:rPr>
    </w:lvl>
    <w:lvl w:ilvl="5" w:tplc="763AF8DC">
      <w:start w:val="1"/>
      <w:numFmt w:val="bullet"/>
      <w:lvlText w:val=""/>
      <w:lvlJc w:val="left"/>
      <w:pPr>
        <w:ind w:left="720" w:hanging="360"/>
      </w:pPr>
      <w:rPr>
        <w:rFonts w:ascii="Symbol" w:hAnsi="Symbol"/>
      </w:rPr>
    </w:lvl>
    <w:lvl w:ilvl="6" w:tplc="C57A5734">
      <w:start w:val="1"/>
      <w:numFmt w:val="bullet"/>
      <w:lvlText w:val=""/>
      <w:lvlJc w:val="left"/>
      <w:pPr>
        <w:ind w:left="720" w:hanging="360"/>
      </w:pPr>
      <w:rPr>
        <w:rFonts w:ascii="Symbol" w:hAnsi="Symbol"/>
      </w:rPr>
    </w:lvl>
    <w:lvl w:ilvl="7" w:tplc="CAD84C06">
      <w:start w:val="1"/>
      <w:numFmt w:val="bullet"/>
      <w:lvlText w:val=""/>
      <w:lvlJc w:val="left"/>
      <w:pPr>
        <w:ind w:left="720" w:hanging="360"/>
      </w:pPr>
      <w:rPr>
        <w:rFonts w:ascii="Symbol" w:hAnsi="Symbol"/>
      </w:rPr>
    </w:lvl>
    <w:lvl w:ilvl="8" w:tplc="E04A220E">
      <w:start w:val="1"/>
      <w:numFmt w:val="bullet"/>
      <w:lvlText w:val=""/>
      <w:lvlJc w:val="left"/>
      <w:pPr>
        <w:ind w:left="720" w:hanging="360"/>
      </w:pPr>
      <w:rPr>
        <w:rFonts w:ascii="Symbol" w:hAnsi="Symbol"/>
      </w:rPr>
    </w:lvl>
  </w:abstractNum>
  <w:abstractNum w:abstractNumId="14"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805B18"/>
    <w:multiLevelType w:val="hybridMultilevel"/>
    <w:tmpl w:val="BECAFE06"/>
    <w:lvl w:ilvl="0" w:tplc="EFA07D58">
      <w:start w:val="1"/>
      <w:numFmt w:val="bullet"/>
      <w:lvlText w:val=""/>
      <w:lvlJc w:val="left"/>
      <w:pPr>
        <w:ind w:left="720" w:hanging="360"/>
      </w:pPr>
      <w:rPr>
        <w:rFonts w:ascii="Symbol" w:hAnsi="Symbol"/>
      </w:rPr>
    </w:lvl>
    <w:lvl w:ilvl="1" w:tplc="1E5AD5EC">
      <w:start w:val="1"/>
      <w:numFmt w:val="bullet"/>
      <w:lvlText w:val=""/>
      <w:lvlJc w:val="left"/>
      <w:pPr>
        <w:ind w:left="720" w:hanging="360"/>
      </w:pPr>
      <w:rPr>
        <w:rFonts w:ascii="Symbol" w:hAnsi="Symbol"/>
      </w:rPr>
    </w:lvl>
    <w:lvl w:ilvl="2" w:tplc="5B6CD3AA">
      <w:start w:val="1"/>
      <w:numFmt w:val="bullet"/>
      <w:lvlText w:val=""/>
      <w:lvlJc w:val="left"/>
      <w:pPr>
        <w:ind w:left="720" w:hanging="360"/>
      </w:pPr>
      <w:rPr>
        <w:rFonts w:ascii="Symbol" w:hAnsi="Symbol"/>
      </w:rPr>
    </w:lvl>
    <w:lvl w:ilvl="3" w:tplc="D74AAB68">
      <w:start w:val="1"/>
      <w:numFmt w:val="bullet"/>
      <w:lvlText w:val=""/>
      <w:lvlJc w:val="left"/>
      <w:pPr>
        <w:ind w:left="720" w:hanging="360"/>
      </w:pPr>
      <w:rPr>
        <w:rFonts w:ascii="Symbol" w:hAnsi="Symbol"/>
      </w:rPr>
    </w:lvl>
    <w:lvl w:ilvl="4" w:tplc="2AE0231A">
      <w:start w:val="1"/>
      <w:numFmt w:val="bullet"/>
      <w:lvlText w:val=""/>
      <w:lvlJc w:val="left"/>
      <w:pPr>
        <w:ind w:left="720" w:hanging="360"/>
      </w:pPr>
      <w:rPr>
        <w:rFonts w:ascii="Symbol" w:hAnsi="Symbol"/>
      </w:rPr>
    </w:lvl>
    <w:lvl w:ilvl="5" w:tplc="F1E69BEC">
      <w:start w:val="1"/>
      <w:numFmt w:val="bullet"/>
      <w:lvlText w:val=""/>
      <w:lvlJc w:val="left"/>
      <w:pPr>
        <w:ind w:left="720" w:hanging="360"/>
      </w:pPr>
      <w:rPr>
        <w:rFonts w:ascii="Symbol" w:hAnsi="Symbol"/>
      </w:rPr>
    </w:lvl>
    <w:lvl w:ilvl="6" w:tplc="1CCC442A">
      <w:start w:val="1"/>
      <w:numFmt w:val="bullet"/>
      <w:lvlText w:val=""/>
      <w:lvlJc w:val="left"/>
      <w:pPr>
        <w:ind w:left="720" w:hanging="360"/>
      </w:pPr>
      <w:rPr>
        <w:rFonts w:ascii="Symbol" w:hAnsi="Symbol"/>
      </w:rPr>
    </w:lvl>
    <w:lvl w:ilvl="7" w:tplc="8DF6922C">
      <w:start w:val="1"/>
      <w:numFmt w:val="bullet"/>
      <w:lvlText w:val=""/>
      <w:lvlJc w:val="left"/>
      <w:pPr>
        <w:ind w:left="720" w:hanging="360"/>
      </w:pPr>
      <w:rPr>
        <w:rFonts w:ascii="Symbol" w:hAnsi="Symbol"/>
      </w:rPr>
    </w:lvl>
    <w:lvl w:ilvl="8" w:tplc="14126AA4">
      <w:start w:val="1"/>
      <w:numFmt w:val="bullet"/>
      <w:lvlText w:val=""/>
      <w:lvlJc w:val="left"/>
      <w:pPr>
        <w:ind w:left="720" w:hanging="360"/>
      </w:pPr>
      <w:rPr>
        <w:rFonts w:ascii="Symbol" w:hAnsi="Symbol"/>
      </w:rPr>
    </w:lvl>
  </w:abstractNum>
  <w:abstractNum w:abstractNumId="18" w15:restartNumberingAfterBreak="0">
    <w:nsid w:val="67C81F7A"/>
    <w:multiLevelType w:val="hybridMultilevel"/>
    <w:tmpl w:val="A6CC4CDA"/>
    <w:lvl w:ilvl="0" w:tplc="C6FC61EC">
      <w:start w:val="1"/>
      <w:numFmt w:val="bullet"/>
      <w:lvlText w:val=""/>
      <w:lvlJc w:val="left"/>
      <w:pPr>
        <w:ind w:left="720" w:hanging="360"/>
      </w:pPr>
      <w:rPr>
        <w:rFonts w:ascii="Symbol" w:hAnsi="Symbol"/>
      </w:rPr>
    </w:lvl>
    <w:lvl w:ilvl="1" w:tplc="2902BA6C">
      <w:start w:val="1"/>
      <w:numFmt w:val="bullet"/>
      <w:lvlText w:val=""/>
      <w:lvlJc w:val="left"/>
      <w:pPr>
        <w:ind w:left="720" w:hanging="360"/>
      </w:pPr>
      <w:rPr>
        <w:rFonts w:ascii="Symbol" w:hAnsi="Symbol"/>
      </w:rPr>
    </w:lvl>
    <w:lvl w:ilvl="2" w:tplc="3474B6F6">
      <w:start w:val="1"/>
      <w:numFmt w:val="bullet"/>
      <w:lvlText w:val=""/>
      <w:lvlJc w:val="left"/>
      <w:pPr>
        <w:ind w:left="720" w:hanging="360"/>
      </w:pPr>
      <w:rPr>
        <w:rFonts w:ascii="Symbol" w:hAnsi="Symbol"/>
      </w:rPr>
    </w:lvl>
    <w:lvl w:ilvl="3" w:tplc="8DF22262">
      <w:start w:val="1"/>
      <w:numFmt w:val="bullet"/>
      <w:lvlText w:val=""/>
      <w:lvlJc w:val="left"/>
      <w:pPr>
        <w:ind w:left="720" w:hanging="360"/>
      </w:pPr>
      <w:rPr>
        <w:rFonts w:ascii="Symbol" w:hAnsi="Symbol"/>
      </w:rPr>
    </w:lvl>
    <w:lvl w:ilvl="4" w:tplc="6FBA9FD8">
      <w:start w:val="1"/>
      <w:numFmt w:val="bullet"/>
      <w:lvlText w:val=""/>
      <w:lvlJc w:val="left"/>
      <w:pPr>
        <w:ind w:left="720" w:hanging="360"/>
      </w:pPr>
      <w:rPr>
        <w:rFonts w:ascii="Symbol" w:hAnsi="Symbol"/>
      </w:rPr>
    </w:lvl>
    <w:lvl w:ilvl="5" w:tplc="CEBECE3C">
      <w:start w:val="1"/>
      <w:numFmt w:val="bullet"/>
      <w:lvlText w:val=""/>
      <w:lvlJc w:val="left"/>
      <w:pPr>
        <w:ind w:left="720" w:hanging="360"/>
      </w:pPr>
      <w:rPr>
        <w:rFonts w:ascii="Symbol" w:hAnsi="Symbol"/>
      </w:rPr>
    </w:lvl>
    <w:lvl w:ilvl="6" w:tplc="6A9A3190">
      <w:start w:val="1"/>
      <w:numFmt w:val="bullet"/>
      <w:lvlText w:val=""/>
      <w:lvlJc w:val="left"/>
      <w:pPr>
        <w:ind w:left="720" w:hanging="360"/>
      </w:pPr>
      <w:rPr>
        <w:rFonts w:ascii="Symbol" w:hAnsi="Symbol"/>
      </w:rPr>
    </w:lvl>
    <w:lvl w:ilvl="7" w:tplc="B10C9892">
      <w:start w:val="1"/>
      <w:numFmt w:val="bullet"/>
      <w:lvlText w:val=""/>
      <w:lvlJc w:val="left"/>
      <w:pPr>
        <w:ind w:left="720" w:hanging="360"/>
      </w:pPr>
      <w:rPr>
        <w:rFonts w:ascii="Symbol" w:hAnsi="Symbol"/>
      </w:rPr>
    </w:lvl>
    <w:lvl w:ilvl="8" w:tplc="A3B85406">
      <w:start w:val="1"/>
      <w:numFmt w:val="bullet"/>
      <w:lvlText w:val=""/>
      <w:lvlJc w:val="left"/>
      <w:pPr>
        <w:ind w:left="720" w:hanging="360"/>
      </w:pPr>
      <w:rPr>
        <w:rFonts w:ascii="Symbol" w:hAnsi="Symbol"/>
      </w:rPr>
    </w:lvl>
  </w:abstractNum>
  <w:abstractNum w:abstractNumId="19"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9E3A62"/>
    <w:multiLevelType w:val="hybridMultilevel"/>
    <w:tmpl w:val="1BD05388"/>
    <w:lvl w:ilvl="0" w:tplc="F84E8A18">
      <w:start w:val="1"/>
      <w:numFmt w:val="bullet"/>
      <w:lvlText w:val=""/>
      <w:lvlJc w:val="left"/>
      <w:pPr>
        <w:ind w:left="720" w:hanging="360"/>
      </w:pPr>
      <w:rPr>
        <w:rFonts w:ascii="Symbol" w:hAnsi="Symbol"/>
      </w:rPr>
    </w:lvl>
    <w:lvl w:ilvl="1" w:tplc="5526093E">
      <w:start w:val="1"/>
      <w:numFmt w:val="bullet"/>
      <w:lvlText w:val=""/>
      <w:lvlJc w:val="left"/>
      <w:pPr>
        <w:ind w:left="720" w:hanging="360"/>
      </w:pPr>
      <w:rPr>
        <w:rFonts w:ascii="Symbol" w:hAnsi="Symbol"/>
      </w:rPr>
    </w:lvl>
    <w:lvl w:ilvl="2" w:tplc="E6E45BB6">
      <w:start w:val="1"/>
      <w:numFmt w:val="bullet"/>
      <w:lvlText w:val=""/>
      <w:lvlJc w:val="left"/>
      <w:pPr>
        <w:ind w:left="720" w:hanging="360"/>
      </w:pPr>
      <w:rPr>
        <w:rFonts w:ascii="Symbol" w:hAnsi="Symbol"/>
      </w:rPr>
    </w:lvl>
    <w:lvl w:ilvl="3" w:tplc="E1B80EBE">
      <w:start w:val="1"/>
      <w:numFmt w:val="bullet"/>
      <w:lvlText w:val=""/>
      <w:lvlJc w:val="left"/>
      <w:pPr>
        <w:ind w:left="720" w:hanging="360"/>
      </w:pPr>
      <w:rPr>
        <w:rFonts w:ascii="Symbol" w:hAnsi="Symbol"/>
      </w:rPr>
    </w:lvl>
    <w:lvl w:ilvl="4" w:tplc="DD50F07A">
      <w:start w:val="1"/>
      <w:numFmt w:val="bullet"/>
      <w:lvlText w:val=""/>
      <w:lvlJc w:val="left"/>
      <w:pPr>
        <w:ind w:left="720" w:hanging="360"/>
      </w:pPr>
      <w:rPr>
        <w:rFonts w:ascii="Symbol" w:hAnsi="Symbol"/>
      </w:rPr>
    </w:lvl>
    <w:lvl w:ilvl="5" w:tplc="39A4CA7E">
      <w:start w:val="1"/>
      <w:numFmt w:val="bullet"/>
      <w:lvlText w:val=""/>
      <w:lvlJc w:val="left"/>
      <w:pPr>
        <w:ind w:left="720" w:hanging="360"/>
      </w:pPr>
      <w:rPr>
        <w:rFonts w:ascii="Symbol" w:hAnsi="Symbol"/>
      </w:rPr>
    </w:lvl>
    <w:lvl w:ilvl="6" w:tplc="FA12146E">
      <w:start w:val="1"/>
      <w:numFmt w:val="bullet"/>
      <w:lvlText w:val=""/>
      <w:lvlJc w:val="left"/>
      <w:pPr>
        <w:ind w:left="720" w:hanging="360"/>
      </w:pPr>
      <w:rPr>
        <w:rFonts w:ascii="Symbol" w:hAnsi="Symbol"/>
      </w:rPr>
    </w:lvl>
    <w:lvl w:ilvl="7" w:tplc="381A9AEE">
      <w:start w:val="1"/>
      <w:numFmt w:val="bullet"/>
      <w:lvlText w:val=""/>
      <w:lvlJc w:val="left"/>
      <w:pPr>
        <w:ind w:left="720" w:hanging="360"/>
      </w:pPr>
      <w:rPr>
        <w:rFonts w:ascii="Symbol" w:hAnsi="Symbol"/>
      </w:rPr>
    </w:lvl>
    <w:lvl w:ilvl="8" w:tplc="038C52F8">
      <w:start w:val="1"/>
      <w:numFmt w:val="bullet"/>
      <w:lvlText w:val=""/>
      <w:lvlJc w:val="left"/>
      <w:pPr>
        <w:ind w:left="720" w:hanging="360"/>
      </w:pPr>
      <w:rPr>
        <w:rFonts w:ascii="Symbol" w:hAnsi="Symbol"/>
      </w:rPr>
    </w:lvl>
  </w:abstractNum>
  <w:abstractNum w:abstractNumId="21"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AD104B1"/>
    <w:multiLevelType w:val="hybridMultilevel"/>
    <w:tmpl w:val="3866347C"/>
    <w:lvl w:ilvl="0" w:tplc="030A0EC2">
      <w:start w:val="1"/>
      <w:numFmt w:val="bullet"/>
      <w:lvlText w:val=""/>
      <w:lvlJc w:val="left"/>
      <w:pPr>
        <w:ind w:left="720" w:hanging="360"/>
      </w:pPr>
      <w:rPr>
        <w:rFonts w:ascii="Symbol" w:hAnsi="Symbol"/>
      </w:rPr>
    </w:lvl>
    <w:lvl w:ilvl="1" w:tplc="7C7C3192">
      <w:start w:val="1"/>
      <w:numFmt w:val="bullet"/>
      <w:lvlText w:val=""/>
      <w:lvlJc w:val="left"/>
      <w:pPr>
        <w:ind w:left="720" w:hanging="360"/>
      </w:pPr>
      <w:rPr>
        <w:rFonts w:ascii="Symbol" w:hAnsi="Symbol"/>
      </w:rPr>
    </w:lvl>
    <w:lvl w:ilvl="2" w:tplc="F85C71B4">
      <w:start w:val="1"/>
      <w:numFmt w:val="bullet"/>
      <w:lvlText w:val=""/>
      <w:lvlJc w:val="left"/>
      <w:pPr>
        <w:ind w:left="720" w:hanging="360"/>
      </w:pPr>
      <w:rPr>
        <w:rFonts w:ascii="Symbol" w:hAnsi="Symbol"/>
      </w:rPr>
    </w:lvl>
    <w:lvl w:ilvl="3" w:tplc="7C6A855C">
      <w:start w:val="1"/>
      <w:numFmt w:val="bullet"/>
      <w:lvlText w:val=""/>
      <w:lvlJc w:val="left"/>
      <w:pPr>
        <w:ind w:left="720" w:hanging="360"/>
      </w:pPr>
      <w:rPr>
        <w:rFonts w:ascii="Symbol" w:hAnsi="Symbol"/>
      </w:rPr>
    </w:lvl>
    <w:lvl w:ilvl="4" w:tplc="A45863A6">
      <w:start w:val="1"/>
      <w:numFmt w:val="bullet"/>
      <w:lvlText w:val=""/>
      <w:lvlJc w:val="left"/>
      <w:pPr>
        <w:ind w:left="720" w:hanging="360"/>
      </w:pPr>
      <w:rPr>
        <w:rFonts w:ascii="Symbol" w:hAnsi="Symbol"/>
      </w:rPr>
    </w:lvl>
    <w:lvl w:ilvl="5" w:tplc="36606DDE">
      <w:start w:val="1"/>
      <w:numFmt w:val="bullet"/>
      <w:lvlText w:val=""/>
      <w:lvlJc w:val="left"/>
      <w:pPr>
        <w:ind w:left="720" w:hanging="360"/>
      </w:pPr>
      <w:rPr>
        <w:rFonts w:ascii="Symbol" w:hAnsi="Symbol"/>
      </w:rPr>
    </w:lvl>
    <w:lvl w:ilvl="6" w:tplc="3AC4E224">
      <w:start w:val="1"/>
      <w:numFmt w:val="bullet"/>
      <w:lvlText w:val=""/>
      <w:lvlJc w:val="left"/>
      <w:pPr>
        <w:ind w:left="720" w:hanging="360"/>
      </w:pPr>
      <w:rPr>
        <w:rFonts w:ascii="Symbol" w:hAnsi="Symbol"/>
      </w:rPr>
    </w:lvl>
    <w:lvl w:ilvl="7" w:tplc="3530EC9E">
      <w:start w:val="1"/>
      <w:numFmt w:val="bullet"/>
      <w:lvlText w:val=""/>
      <w:lvlJc w:val="left"/>
      <w:pPr>
        <w:ind w:left="720" w:hanging="360"/>
      </w:pPr>
      <w:rPr>
        <w:rFonts w:ascii="Symbol" w:hAnsi="Symbol"/>
      </w:rPr>
    </w:lvl>
    <w:lvl w:ilvl="8" w:tplc="0AC8DA72">
      <w:start w:val="1"/>
      <w:numFmt w:val="bullet"/>
      <w:lvlText w:val=""/>
      <w:lvlJc w:val="left"/>
      <w:pPr>
        <w:ind w:left="720" w:hanging="360"/>
      </w:pPr>
      <w:rPr>
        <w:rFonts w:ascii="Symbol" w:hAnsi="Symbol"/>
      </w:rPr>
    </w:lvl>
  </w:abstractNum>
  <w:abstractNum w:abstractNumId="24" w15:restartNumberingAfterBreak="0">
    <w:nsid w:val="7C547ED1"/>
    <w:multiLevelType w:val="hybridMultilevel"/>
    <w:tmpl w:val="C1F0AB92"/>
    <w:lvl w:ilvl="0" w:tplc="73F61DDC">
      <w:start w:val="1"/>
      <w:numFmt w:val="bullet"/>
      <w:lvlText w:val=""/>
      <w:lvlJc w:val="left"/>
      <w:pPr>
        <w:ind w:left="720" w:hanging="360"/>
      </w:pPr>
      <w:rPr>
        <w:rFonts w:ascii="Symbol" w:hAnsi="Symbol"/>
      </w:rPr>
    </w:lvl>
    <w:lvl w:ilvl="1" w:tplc="EA7C41B8">
      <w:start w:val="1"/>
      <w:numFmt w:val="bullet"/>
      <w:lvlText w:val=""/>
      <w:lvlJc w:val="left"/>
      <w:pPr>
        <w:ind w:left="720" w:hanging="360"/>
      </w:pPr>
      <w:rPr>
        <w:rFonts w:ascii="Symbol" w:hAnsi="Symbol"/>
      </w:rPr>
    </w:lvl>
    <w:lvl w:ilvl="2" w:tplc="B1745F18">
      <w:start w:val="1"/>
      <w:numFmt w:val="bullet"/>
      <w:lvlText w:val=""/>
      <w:lvlJc w:val="left"/>
      <w:pPr>
        <w:ind w:left="720" w:hanging="360"/>
      </w:pPr>
      <w:rPr>
        <w:rFonts w:ascii="Symbol" w:hAnsi="Symbol"/>
      </w:rPr>
    </w:lvl>
    <w:lvl w:ilvl="3" w:tplc="9518462A">
      <w:start w:val="1"/>
      <w:numFmt w:val="bullet"/>
      <w:lvlText w:val=""/>
      <w:lvlJc w:val="left"/>
      <w:pPr>
        <w:ind w:left="720" w:hanging="360"/>
      </w:pPr>
      <w:rPr>
        <w:rFonts w:ascii="Symbol" w:hAnsi="Symbol"/>
      </w:rPr>
    </w:lvl>
    <w:lvl w:ilvl="4" w:tplc="1F4AD994">
      <w:start w:val="1"/>
      <w:numFmt w:val="bullet"/>
      <w:lvlText w:val=""/>
      <w:lvlJc w:val="left"/>
      <w:pPr>
        <w:ind w:left="720" w:hanging="360"/>
      </w:pPr>
      <w:rPr>
        <w:rFonts w:ascii="Symbol" w:hAnsi="Symbol"/>
      </w:rPr>
    </w:lvl>
    <w:lvl w:ilvl="5" w:tplc="96EA37E6">
      <w:start w:val="1"/>
      <w:numFmt w:val="bullet"/>
      <w:lvlText w:val=""/>
      <w:lvlJc w:val="left"/>
      <w:pPr>
        <w:ind w:left="720" w:hanging="360"/>
      </w:pPr>
      <w:rPr>
        <w:rFonts w:ascii="Symbol" w:hAnsi="Symbol"/>
      </w:rPr>
    </w:lvl>
    <w:lvl w:ilvl="6" w:tplc="CEF4F8F4">
      <w:start w:val="1"/>
      <w:numFmt w:val="bullet"/>
      <w:lvlText w:val=""/>
      <w:lvlJc w:val="left"/>
      <w:pPr>
        <w:ind w:left="720" w:hanging="360"/>
      </w:pPr>
      <w:rPr>
        <w:rFonts w:ascii="Symbol" w:hAnsi="Symbol"/>
      </w:rPr>
    </w:lvl>
    <w:lvl w:ilvl="7" w:tplc="6B784C1A">
      <w:start w:val="1"/>
      <w:numFmt w:val="bullet"/>
      <w:lvlText w:val=""/>
      <w:lvlJc w:val="left"/>
      <w:pPr>
        <w:ind w:left="720" w:hanging="360"/>
      </w:pPr>
      <w:rPr>
        <w:rFonts w:ascii="Symbol" w:hAnsi="Symbol"/>
      </w:rPr>
    </w:lvl>
    <w:lvl w:ilvl="8" w:tplc="F4BEDABC">
      <w:start w:val="1"/>
      <w:numFmt w:val="bullet"/>
      <w:lvlText w:val=""/>
      <w:lvlJc w:val="left"/>
      <w:pPr>
        <w:ind w:left="720" w:hanging="360"/>
      </w:pPr>
      <w:rPr>
        <w:rFonts w:ascii="Symbol" w:hAnsi="Symbol"/>
      </w:rPr>
    </w:lvl>
  </w:abstractNum>
  <w:abstractNum w:abstractNumId="25"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EFE1B58"/>
    <w:multiLevelType w:val="hybridMultilevel"/>
    <w:tmpl w:val="54FE1472"/>
    <w:lvl w:ilvl="0" w:tplc="9EBADA56">
      <w:start w:val="1"/>
      <w:numFmt w:val="bullet"/>
      <w:lvlText w:val=""/>
      <w:lvlJc w:val="left"/>
      <w:pPr>
        <w:ind w:left="720" w:hanging="360"/>
      </w:pPr>
      <w:rPr>
        <w:rFonts w:ascii="Symbol" w:hAnsi="Symbol"/>
      </w:rPr>
    </w:lvl>
    <w:lvl w:ilvl="1" w:tplc="A8F68E46">
      <w:start w:val="1"/>
      <w:numFmt w:val="bullet"/>
      <w:lvlText w:val=""/>
      <w:lvlJc w:val="left"/>
      <w:pPr>
        <w:ind w:left="720" w:hanging="360"/>
      </w:pPr>
      <w:rPr>
        <w:rFonts w:ascii="Symbol" w:hAnsi="Symbol"/>
      </w:rPr>
    </w:lvl>
    <w:lvl w:ilvl="2" w:tplc="B720D4A8">
      <w:start w:val="1"/>
      <w:numFmt w:val="bullet"/>
      <w:lvlText w:val=""/>
      <w:lvlJc w:val="left"/>
      <w:pPr>
        <w:ind w:left="720" w:hanging="360"/>
      </w:pPr>
      <w:rPr>
        <w:rFonts w:ascii="Symbol" w:hAnsi="Symbol"/>
      </w:rPr>
    </w:lvl>
    <w:lvl w:ilvl="3" w:tplc="DA0210FE">
      <w:start w:val="1"/>
      <w:numFmt w:val="bullet"/>
      <w:lvlText w:val=""/>
      <w:lvlJc w:val="left"/>
      <w:pPr>
        <w:ind w:left="720" w:hanging="360"/>
      </w:pPr>
      <w:rPr>
        <w:rFonts w:ascii="Symbol" w:hAnsi="Symbol"/>
      </w:rPr>
    </w:lvl>
    <w:lvl w:ilvl="4" w:tplc="337C702E">
      <w:start w:val="1"/>
      <w:numFmt w:val="bullet"/>
      <w:lvlText w:val=""/>
      <w:lvlJc w:val="left"/>
      <w:pPr>
        <w:ind w:left="720" w:hanging="360"/>
      </w:pPr>
      <w:rPr>
        <w:rFonts w:ascii="Symbol" w:hAnsi="Symbol"/>
      </w:rPr>
    </w:lvl>
    <w:lvl w:ilvl="5" w:tplc="34947864">
      <w:start w:val="1"/>
      <w:numFmt w:val="bullet"/>
      <w:lvlText w:val=""/>
      <w:lvlJc w:val="left"/>
      <w:pPr>
        <w:ind w:left="720" w:hanging="360"/>
      </w:pPr>
      <w:rPr>
        <w:rFonts w:ascii="Symbol" w:hAnsi="Symbol"/>
      </w:rPr>
    </w:lvl>
    <w:lvl w:ilvl="6" w:tplc="2A123868">
      <w:start w:val="1"/>
      <w:numFmt w:val="bullet"/>
      <w:lvlText w:val=""/>
      <w:lvlJc w:val="left"/>
      <w:pPr>
        <w:ind w:left="720" w:hanging="360"/>
      </w:pPr>
      <w:rPr>
        <w:rFonts w:ascii="Symbol" w:hAnsi="Symbol"/>
      </w:rPr>
    </w:lvl>
    <w:lvl w:ilvl="7" w:tplc="572A5FE8">
      <w:start w:val="1"/>
      <w:numFmt w:val="bullet"/>
      <w:lvlText w:val=""/>
      <w:lvlJc w:val="left"/>
      <w:pPr>
        <w:ind w:left="720" w:hanging="360"/>
      </w:pPr>
      <w:rPr>
        <w:rFonts w:ascii="Symbol" w:hAnsi="Symbol"/>
      </w:rPr>
    </w:lvl>
    <w:lvl w:ilvl="8" w:tplc="9CD65978">
      <w:start w:val="1"/>
      <w:numFmt w:val="bullet"/>
      <w:lvlText w:val=""/>
      <w:lvlJc w:val="left"/>
      <w:pPr>
        <w:ind w:left="720" w:hanging="360"/>
      </w:pPr>
      <w:rPr>
        <w:rFonts w:ascii="Symbol" w:hAnsi="Symbol"/>
      </w:rPr>
    </w:lvl>
  </w:abstractNum>
  <w:num w:numId="1" w16cid:durableId="1606690135">
    <w:abstractNumId w:val="8"/>
  </w:num>
  <w:num w:numId="2" w16cid:durableId="2119641443">
    <w:abstractNumId w:val="25"/>
  </w:num>
  <w:num w:numId="3" w16cid:durableId="606891381">
    <w:abstractNumId w:val="21"/>
  </w:num>
  <w:num w:numId="4" w16cid:durableId="1491872286">
    <w:abstractNumId w:val="3"/>
  </w:num>
  <w:num w:numId="5" w16cid:durableId="1303005804">
    <w:abstractNumId w:val="1"/>
  </w:num>
  <w:num w:numId="6" w16cid:durableId="1754548326">
    <w:abstractNumId w:val="6"/>
  </w:num>
  <w:num w:numId="7" w16cid:durableId="1212301027">
    <w:abstractNumId w:val="4"/>
  </w:num>
  <w:num w:numId="8" w16cid:durableId="698550562">
    <w:abstractNumId w:val="0"/>
  </w:num>
  <w:num w:numId="9" w16cid:durableId="1149126330">
    <w:abstractNumId w:val="14"/>
  </w:num>
  <w:num w:numId="10" w16cid:durableId="1572034118">
    <w:abstractNumId w:val="22"/>
  </w:num>
  <w:num w:numId="11" w16cid:durableId="1965967787">
    <w:abstractNumId w:val="7"/>
  </w:num>
  <w:num w:numId="12" w16cid:durableId="1525167796">
    <w:abstractNumId w:val="15"/>
  </w:num>
  <w:num w:numId="13" w16cid:durableId="579562369">
    <w:abstractNumId w:val="16"/>
  </w:num>
  <w:num w:numId="14" w16cid:durableId="1787577831">
    <w:abstractNumId w:val="19"/>
  </w:num>
  <w:num w:numId="15" w16cid:durableId="2217977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9"/>
  </w:num>
  <w:num w:numId="24" w16cid:durableId="17942023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21"/>
  </w:num>
  <w:num w:numId="26" w16cid:durableId="6945003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4872681">
    <w:abstractNumId w:val="22"/>
  </w:num>
  <w:num w:numId="29" w16cid:durableId="1934120658">
    <w:abstractNumId w:val="22"/>
  </w:num>
  <w:num w:numId="30" w16cid:durableId="1633511258">
    <w:abstractNumId w:val="23"/>
  </w:num>
  <w:num w:numId="31" w16cid:durableId="40718659">
    <w:abstractNumId w:val="24"/>
  </w:num>
  <w:num w:numId="32" w16cid:durableId="1753816412">
    <w:abstractNumId w:val="26"/>
  </w:num>
  <w:num w:numId="33" w16cid:durableId="1213543265">
    <w:abstractNumId w:val="12"/>
  </w:num>
  <w:num w:numId="34" w16cid:durableId="1969436190">
    <w:abstractNumId w:val="18"/>
  </w:num>
  <w:num w:numId="35" w16cid:durableId="182673143">
    <w:abstractNumId w:val="5"/>
  </w:num>
  <w:num w:numId="36" w16cid:durableId="99298602">
    <w:abstractNumId w:val="11"/>
  </w:num>
  <w:num w:numId="37" w16cid:durableId="916749962">
    <w:abstractNumId w:val="20"/>
  </w:num>
  <w:num w:numId="38" w16cid:durableId="1295136603">
    <w:abstractNumId w:val="17"/>
  </w:num>
  <w:num w:numId="39" w16cid:durableId="1428309817">
    <w:abstractNumId w:val="2"/>
  </w:num>
  <w:num w:numId="40" w16cid:durableId="1761753363">
    <w:abstractNumId w:val="13"/>
  </w:num>
  <w:num w:numId="41" w16cid:durableId="1504466870">
    <w:abstractNumId w:val="10"/>
  </w:num>
  <w:num w:numId="42" w16cid:durableId="1393700722">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1BC7"/>
    <w:rsid w:val="00002B7E"/>
    <w:rsid w:val="00005E16"/>
    <w:rsid w:val="0000715D"/>
    <w:rsid w:val="000100EE"/>
    <w:rsid w:val="00010F6D"/>
    <w:rsid w:val="0001501E"/>
    <w:rsid w:val="00016218"/>
    <w:rsid w:val="0001635B"/>
    <w:rsid w:val="00021204"/>
    <w:rsid w:val="00021A2C"/>
    <w:rsid w:val="000226B7"/>
    <w:rsid w:val="0002396B"/>
    <w:rsid w:val="00030FC4"/>
    <w:rsid w:val="00032194"/>
    <w:rsid w:val="00035B69"/>
    <w:rsid w:val="000373B4"/>
    <w:rsid w:val="00037EA5"/>
    <w:rsid w:val="000409D1"/>
    <w:rsid w:val="0004349A"/>
    <w:rsid w:val="00043506"/>
    <w:rsid w:val="000437D6"/>
    <w:rsid w:val="00043FDD"/>
    <w:rsid w:val="00044B63"/>
    <w:rsid w:val="00045B0C"/>
    <w:rsid w:val="00045B8E"/>
    <w:rsid w:val="00047221"/>
    <w:rsid w:val="000473F6"/>
    <w:rsid w:val="00050C48"/>
    <w:rsid w:val="00051D3E"/>
    <w:rsid w:val="00053444"/>
    <w:rsid w:val="00053705"/>
    <w:rsid w:val="00055CDF"/>
    <w:rsid w:val="00057B73"/>
    <w:rsid w:val="000625BD"/>
    <w:rsid w:val="0006267D"/>
    <w:rsid w:val="00067A23"/>
    <w:rsid w:val="00070534"/>
    <w:rsid w:val="000731E4"/>
    <w:rsid w:val="000731F0"/>
    <w:rsid w:val="00080631"/>
    <w:rsid w:val="00082079"/>
    <w:rsid w:val="00082151"/>
    <w:rsid w:val="00084858"/>
    <w:rsid w:val="000931C9"/>
    <w:rsid w:val="0009355B"/>
    <w:rsid w:val="00093FE3"/>
    <w:rsid w:val="00094EBF"/>
    <w:rsid w:val="00097B05"/>
    <w:rsid w:val="00097B09"/>
    <w:rsid w:val="000A29FF"/>
    <w:rsid w:val="000A3CEE"/>
    <w:rsid w:val="000A6AE6"/>
    <w:rsid w:val="000B0167"/>
    <w:rsid w:val="000B2FF1"/>
    <w:rsid w:val="000B519C"/>
    <w:rsid w:val="000C0C6F"/>
    <w:rsid w:val="000C22B3"/>
    <w:rsid w:val="000C3860"/>
    <w:rsid w:val="000C3DE5"/>
    <w:rsid w:val="000C52D4"/>
    <w:rsid w:val="000C6505"/>
    <w:rsid w:val="000C692A"/>
    <w:rsid w:val="000C6A9E"/>
    <w:rsid w:val="000D1479"/>
    <w:rsid w:val="000D291A"/>
    <w:rsid w:val="000D2DFE"/>
    <w:rsid w:val="000D3DD4"/>
    <w:rsid w:val="000D49C4"/>
    <w:rsid w:val="000D5043"/>
    <w:rsid w:val="000D528D"/>
    <w:rsid w:val="000D5AFA"/>
    <w:rsid w:val="000D6F14"/>
    <w:rsid w:val="000D7CC9"/>
    <w:rsid w:val="000E0133"/>
    <w:rsid w:val="000E028E"/>
    <w:rsid w:val="000E05A2"/>
    <w:rsid w:val="000E0709"/>
    <w:rsid w:val="000E118C"/>
    <w:rsid w:val="000E18E3"/>
    <w:rsid w:val="000E1A47"/>
    <w:rsid w:val="000E32A4"/>
    <w:rsid w:val="000E4012"/>
    <w:rsid w:val="000E4BB5"/>
    <w:rsid w:val="000E4EB5"/>
    <w:rsid w:val="000E6139"/>
    <w:rsid w:val="000F1820"/>
    <w:rsid w:val="000F1F99"/>
    <w:rsid w:val="000F3865"/>
    <w:rsid w:val="000F47C2"/>
    <w:rsid w:val="000F558A"/>
    <w:rsid w:val="000F5947"/>
    <w:rsid w:val="000F61BB"/>
    <w:rsid w:val="00100E6F"/>
    <w:rsid w:val="00105B2A"/>
    <w:rsid w:val="00107759"/>
    <w:rsid w:val="001121CB"/>
    <w:rsid w:val="00115C64"/>
    <w:rsid w:val="001202A8"/>
    <w:rsid w:val="00120E39"/>
    <w:rsid w:val="00123072"/>
    <w:rsid w:val="00125856"/>
    <w:rsid w:val="00126149"/>
    <w:rsid w:val="00131981"/>
    <w:rsid w:val="001347FE"/>
    <w:rsid w:val="00135E30"/>
    <w:rsid w:val="00136447"/>
    <w:rsid w:val="00136449"/>
    <w:rsid w:val="001461C7"/>
    <w:rsid w:val="00147F77"/>
    <w:rsid w:val="00151571"/>
    <w:rsid w:val="00151FC6"/>
    <w:rsid w:val="001552C3"/>
    <w:rsid w:val="00156495"/>
    <w:rsid w:val="00157207"/>
    <w:rsid w:val="00157EFC"/>
    <w:rsid w:val="0016012F"/>
    <w:rsid w:val="00161F89"/>
    <w:rsid w:val="001623EC"/>
    <w:rsid w:val="00163D5A"/>
    <w:rsid w:val="00165105"/>
    <w:rsid w:val="0016563E"/>
    <w:rsid w:val="001657C3"/>
    <w:rsid w:val="00167129"/>
    <w:rsid w:val="00167D7C"/>
    <w:rsid w:val="00170435"/>
    <w:rsid w:val="001705D8"/>
    <w:rsid w:val="00174D3D"/>
    <w:rsid w:val="0018279C"/>
    <w:rsid w:val="001913B5"/>
    <w:rsid w:val="001913B8"/>
    <w:rsid w:val="001916DC"/>
    <w:rsid w:val="00195048"/>
    <w:rsid w:val="00197F39"/>
    <w:rsid w:val="001A2C5F"/>
    <w:rsid w:val="001A531B"/>
    <w:rsid w:val="001A5402"/>
    <w:rsid w:val="001A72A8"/>
    <w:rsid w:val="001B0A5C"/>
    <w:rsid w:val="001B1A10"/>
    <w:rsid w:val="001C01D5"/>
    <w:rsid w:val="001C0559"/>
    <w:rsid w:val="001C10DD"/>
    <w:rsid w:val="001C2AEE"/>
    <w:rsid w:val="001D502E"/>
    <w:rsid w:val="001D50DD"/>
    <w:rsid w:val="001D5887"/>
    <w:rsid w:val="001D6225"/>
    <w:rsid w:val="001D6529"/>
    <w:rsid w:val="001D7061"/>
    <w:rsid w:val="001D7D80"/>
    <w:rsid w:val="001E3778"/>
    <w:rsid w:val="001E3908"/>
    <w:rsid w:val="001E3BFC"/>
    <w:rsid w:val="001E4ABE"/>
    <w:rsid w:val="001E5467"/>
    <w:rsid w:val="001E568F"/>
    <w:rsid w:val="001F067B"/>
    <w:rsid w:val="001F1B6F"/>
    <w:rsid w:val="001F1FF5"/>
    <w:rsid w:val="001F630B"/>
    <w:rsid w:val="002002F0"/>
    <w:rsid w:val="00202FFE"/>
    <w:rsid w:val="00204189"/>
    <w:rsid w:val="00210148"/>
    <w:rsid w:val="00210779"/>
    <w:rsid w:val="00214A9C"/>
    <w:rsid w:val="00214B1C"/>
    <w:rsid w:val="00214F33"/>
    <w:rsid w:val="0021565F"/>
    <w:rsid w:val="002170C4"/>
    <w:rsid w:val="00221F05"/>
    <w:rsid w:val="002224E5"/>
    <w:rsid w:val="002255C1"/>
    <w:rsid w:val="00226F00"/>
    <w:rsid w:val="002271CC"/>
    <w:rsid w:val="00234017"/>
    <w:rsid w:val="00234A53"/>
    <w:rsid w:val="002352A7"/>
    <w:rsid w:val="00240CAD"/>
    <w:rsid w:val="00243073"/>
    <w:rsid w:val="00243559"/>
    <w:rsid w:val="0024687B"/>
    <w:rsid w:val="00252038"/>
    <w:rsid w:val="00252119"/>
    <w:rsid w:val="0025283C"/>
    <w:rsid w:val="0025304D"/>
    <w:rsid w:val="00254EAB"/>
    <w:rsid w:val="0025549D"/>
    <w:rsid w:val="00255855"/>
    <w:rsid w:val="00260FDB"/>
    <w:rsid w:val="00261137"/>
    <w:rsid w:val="002633A7"/>
    <w:rsid w:val="00267205"/>
    <w:rsid w:val="0027202C"/>
    <w:rsid w:val="00272927"/>
    <w:rsid w:val="002736E1"/>
    <w:rsid w:val="0027501E"/>
    <w:rsid w:val="00276957"/>
    <w:rsid w:val="00280D90"/>
    <w:rsid w:val="00280FF5"/>
    <w:rsid w:val="00284D17"/>
    <w:rsid w:val="00285120"/>
    <w:rsid w:val="00285C45"/>
    <w:rsid w:val="0028635E"/>
    <w:rsid w:val="00290149"/>
    <w:rsid w:val="00290E32"/>
    <w:rsid w:val="00291400"/>
    <w:rsid w:val="002922E3"/>
    <w:rsid w:val="00292B36"/>
    <w:rsid w:val="00293E7E"/>
    <w:rsid w:val="00293F23"/>
    <w:rsid w:val="00297322"/>
    <w:rsid w:val="0029742E"/>
    <w:rsid w:val="002A38E4"/>
    <w:rsid w:val="002A4CE9"/>
    <w:rsid w:val="002A5731"/>
    <w:rsid w:val="002A6FA5"/>
    <w:rsid w:val="002B24C7"/>
    <w:rsid w:val="002B2658"/>
    <w:rsid w:val="002B3D6B"/>
    <w:rsid w:val="002B6347"/>
    <w:rsid w:val="002B7112"/>
    <w:rsid w:val="002B77F1"/>
    <w:rsid w:val="002C2157"/>
    <w:rsid w:val="002C2D25"/>
    <w:rsid w:val="002C3BA6"/>
    <w:rsid w:val="002C4B60"/>
    <w:rsid w:val="002C4C04"/>
    <w:rsid w:val="002C6455"/>
    <w:rsid w:val="002C7241"/>
    <w:rsid w:val="002D30B1"/>
    <w:rsid w:val="002D4EFF"/>
    <w:rsid w:val="002D7D1B"/>
    <w:rsid w:val="002E107B"/>
    <w:rsid w:val="002E1679"/>
    <w:rsid w:val="002E1A37"/>
    <w:rsid w:val="002E627B"/>
    <w:rsid w:val="002E71C5"/>
    <w:rsid w:val="002E7319"/>
    <w:rsid w:val="002F002C"/>
    <w:rsid w:val="002F0333"/>
    <w:rsid w:val="002F3819"/>
    <w:rsid w:val="002F5990"/>
    <w:rsid w:val="002F617E"/>
    <w:rsid w:val="002F67A1"/>
    <w:rsid w:val="002F77D7"/>
    <w:rsid w:val="00304181"/>
    <w:rsid w:val="00305300"/>
    <w:rsid w:val="003105FB"/>
    <w:rsid w:val="00310E7E"/>
    <w:rsid w:val="0031148A"/>
    <w:rsid w:val="00311590"/>
    <w:rsid w:val="00313336"/>
    <w:rsid w:val="00313E94"/>
    <w:rsid w:val="00322AD3"/>
    <w:rsid w:val="00324FA9"/>
    <w:rsid w:val="003266E4"/>
    <w:rsid w:val="003267DE"/>
    <w:rsid w:val="00326A98"/>
    <w:rsid w:val="00327F5D"/>
    <w:rsid w:val="003305AB"/>
    <w:rsid w:val="00333CF9"/>
    <w:rsid w:val="00334B8B"/>
    <w:rsid w:val="00342C8A"/>
    <w:rsid w:val="00344299"/>
    <w:rsid w:val="003454E3"/>
    <w:rsid w:val="00345A75"/>
    <w:rsid w:val="00346283"/>
    <w:rsid w:val="003466D6"/>
    <w:rsid w:val="00350A0D"/>
    <w:rsid w:val="0035493F"/>
    <w:rsid w:val="00354FEC"/>
    <w:rsid w:val="00355FBC"/>
    <w:rsid w:val="003607EF"/>
    <w:rsid w:val="00362AF0"/>
    <w:rsid w:val="00362F78"/>
    <w:rsid w:val="0036421E"/>
    <w:rsid w:val="003730E8"/>
    <w:rsid w:val="00373151"/>
    <w:rsid w:val="0037365E"/>
    <w:rsid w:val="00373CBB"/>
    <w:rsid w:val="0037417B"/>
    <w:rsid w:val="0037663F"/>
    <w:rsid w:val="00376A9D"/>
    <w:rsid w:val="0037759E"/>
    <w:rsid w:val="0037797B"/>
    <w:rsid w:val="00380A1B"/>
    <w:rsid w:val="00382994"/>
    <w:rsid w:val="003836AF"/>
    <w:rsid w:val="00384147"/>
    <w:rsid w:val="00387822"/>
    <w:rsid w:val="00387DB7"/>
    <w:rsid w:val="0039342B"/>
    <w:rsid w:val="0039378B"/>
    <w:rsid w:val="003957DB"/>
    <w:rsid w:val="00397A67"/>
    <w:rsid w:val="003A05F9"/>
    <w:rsid w:val="003A0766"/>
    <w:rsid w:val="003A1C9E"/>
    <w:rsid w:val="003A2578"/>
    <w:rsid w:val="003A26B7"/>
    <w:rsid w:val="003A274C"/>
    <w:rsid w:val="003A328D"/>
    <w:rsid w:val="003A5746"/>
    <w:rsid w:val="003A5DF0"/>
    <w:rsid w:val="003B097A"/>
    <w:rsid w:val="003B2942"/>
    <w:rsid w:val="003B3B03"/>
    <w:rsid w:val="003B54F4"/>
    <w:rsid w:val="003B700D"/>
    <w:rsid w:val="003B78C8"/>
    <w:rsid w:val="003C05F2"/>
    <w:rsid w:val="003C0CA6"/>
    <w:rsid w:val="003C0F2E"/>
    <w:rsid w:val="003C15C5"/>
    <w:rsid w:val="003C1982"/>
    <w:rsid w:val="003C1B77"/>
    <w:rsid w:val="003C2479"/>
    <w:rsid w:val="003C37F1"/>
    <w:rsid w:val="003C4A44"/>
    <w:rsid w:val="003C5D1D"/>
    <w:rsid w:val="003C5F93"/>
    <w:rsid w:val="003C7B53"/>
    <w:rsid w:val="003C7CD4"/>
    <w:rsid w:val="003C7EF0"/>
    <w:rsid w:val="003C7F06"/>
    <w:rsid w:val="003D37F6"/>
    <w:rsid w:val="003D5FAB"/>
    <w:rsid w:val="003D60E1"/>
    <w:rsid w:val="003D7B09"/>
    <w:rsid w:val="003E6F43"/>
    <w:rsid w:val="003E77D0"/>
    <w:rsid w:val="003F0247"/>
    <w:rsid w:val="003F077E"/>
    <w:rsid w:val="003F092B"/>
    <w:rsid w:val="003F11D3"/>
    <w:rsid w:val="003F32DB"/>
    <w:rsid w:val="003F412D"/>
    <w:rsid w:val="003F7478"/>
    <w:rsid w:val="00400C64"/>
    <w:rsid w:val="00401E67"/>
    <w:rsid w:val="00403B47"/>
    <w:rsid w:val="00407D9D"/>
    <w:rsid w:val="00415F07"/>
    <w:rsid w:val="00417815"/>
    <w:rsid w:val="00420173"/>
    <w:rsid w:val="00420B89"/>
    <w:rsid w:val="00421050"/>
    <w:rsid w:val="00421273"/>
    <w:rsid w:val="0042146B"/>
    <w:rsid w:val="004219B2"/>
    <w:rsid w:val="00422040"/>
    <w:rsid w:val="00423F6B"/>
    <w:rsid w:val="00424B61"/>
    <w:rsid w:val="00430342"/>
    <w:rsid w:val="004306AD"/>
    <w:rsid w:val="00430D62"/>
    <w:rsid w:val="004336B6"/>
    <w:rsid w:val="00437404"/>
    <w:rsid w:val="004422EC"/>
    <w:rsid w:val="00446B7F"/>
    <w:rsid w:val="00447ABA"/>
    <w:rsid w:val="00452864"/>
    <w:rsid w:val="00453918"/>
    <w:rsid w:val="0045425C"/>
    <w:rsid w:val="004548E3"/>
    <w:rsid w:val="00454CF6"/>
    <w:rsid w:val="00455ED4"/>
    <w:rsid w:val="00456235"/>
    <w:rsid w:val="00456EF4"/>
    <w:rsid w:val="00456F47"/>
    <w:rsid w:val="004575EC"/>
    <w:rsid w:val="004579E0"/>
    <w:rsid w:val="004607F9"/>
    <w:rsid w:val="0046242E"/>
    <w:rsid w:val="00471198"/>
    <w:rsid w:val="0047256B"/>
    <w:rsid w:val="004728CE"/>
    <w:rsid w:val="00473F87"/>
    <w:rsid w:val="00474742"/>
    <w:rsid w:val="00475345"/>
    <w:rsid w:val="004757E5"/>
    <w:rsid w:val="00475C29"/>
    <w:rsid w:val="004801DA"/>
    <w:rsid w:val="00481000"/>
    <w:rsid w:val="0048101E"/>
    <w:rsid w:val="0048167D"/>
    <w:rsid w:val="004819EC"/>
    <w:rsid w:val="004865FB"/>
    <w:rsid w:val="00492CC5"/>
    <w:rsid w:val="00492E27"/>
    <w:rsid w:val="0049474C"/>
    <w:rsid w:val="0049484B"/>
    <w:rsid w:val="004948D4"/>
    <w:rsid w:val="004A2E92"/>
    <w:rsid w:val="004A469D"/>
    <w:rsid w:val="004A752A"/>
    <w:rsid w:val="004B0104"/>
    <w:rsid w:val="004B0BD1"/>
    <w:rsid w:val="004B2EEC"/>
    <w:rsid w:val="004B35F2"/>
    <w:rsid w:val="004B3ADA"/>
    <w:rsid w:val="004C1CE0"/>
    <w:rsid w:val="004C1F0F"/>
    <w:rsid w:val="004C1F1B"/>
    <w:rsid w:val="004C3F3A"/>
    <w:rsid w:val="004C6EA7"/>
    <w:rsid w:val="004C7599"/>
    <w:rsid w:val="004D059C"/>
    <w:rsid w:val="004D0A5A"/>
    <w:rsid w:val="004D307F"/>
    <w:rsid w:val="004D313E"/>
    <w:rsid w:val="004D3E3C"/>
    <w:rsid w:val="004D50EF"/>
    <w:rsid w:val="004D61F1"/>
    <w:rsid w:val="004D62B5"/>
    <w:rsid w:val="004D6E2F"/>
    <w:rsid w:val="004D7CBB"/>
    <w:rsid w:val="004E3B0A"/>
    <w:rsid w:val="004E4ABA"/>
    <w:rsid w:val="004E6CE7"/>
    <w:rsid w:val="004E7CAF"/>
    <w:rsid w:val="004F11BA"/>
    <w:rsid w:val="004F2E0E"/>
    <w:rsid w:val="004F2E18"/>
    <w:rsid w:val="004F425D"/>
    <w:rsid w:val="004F7FD5"/>
    <w:rsid w:val="00500EDF"/>
    <w:rsid w:val="005012A3"/>
    <w:rsid w:val="0050209C"/>
    <w:rsid w:val="00503DA7"/>
    <w:rsid w:val="00504044"/>
    <w:rsid w:val="005044BD"/>
    <w:rsid w:val="005051F3"/>
    <w:rsid w:val="00506494"/>
    <w:rsid w:val="005100E3"/>
    <w:rsid w:val="005126D4"/>
    <w:rsid w:val="00513FB3"/>
    <w:rsid w:val="00514D34"/>
    <w:rsid w:val="005161DB"/>
    <w:rsid w:val="00517453"/>
    <w:rsid w:val="00517A06"/>
    <w:rsid w:val="005203C9"/>
    <w:rsid w:val="0052081F"/>
    <w:rsid w:val="00520E00"/>
    <w:rsid w:val="00526C90"/>
    <w:rsid w:val="00533AAC"/>
    <w:rsid w:val="0053582C"/>
    <w:rsid w:val="0054213A"/>
    <w:rsid w:val="00542855"/>
    <w:rsid w:val="005438C2"/>
    <w:rsid w:val="005463D3"/>
    <w:rsid w:val="00546728"/>
    <w:rsid w:val="005518EF"/>
    <w:rsid w:val="00553285"/>
    <w:rsid w:val="00553E13"/>
    <w:rsid w:val="00557DB4"/>
    <w:rsid w:val="00560303"/>
    <w:rsid w:val="00561FA2"/>
    <w:rsid w:val="00562D7F"/>
    <w:rsid w:val="005654EE"/>
    <w:rsid w:val="0056586A"/>
    <w:rsid w:val="0056609A"/>
    <w:rsid w:val="005660FF"/>
    <w:rsid w:val="00572115"/>
    <w:rsid w:val="00572A5D"/>
    <w:rsid w:val="00574ED7"/>
    <w:rsid w:val="00576C25"/>
    <w:rsid w:val="0057765A"/>
    <w:rsid w:val="00583926"/>
    <w:rsid w:val="0058536D"/>
    <w:rsid w:val="005875E9"/>
    <w:rsid w:val="005912DC"/>
    <w:rsid w:val="00596E48"/>
    <w:rsid w:val="005A13C3"/>
    <w:rsid w:val="005A1B26"/>
    <w:rsid w:val="005A369B"/>
    <w:rsid w:val="005A50C2"/>
    <w:rsid w:val="005A79F9"/>
    <w:rsid w:val="005A7C27"/>
    <w:rsid w:val="005B02D1"/>
    <w:rsid w:val="005B1CB1"/>
    <w:rsid w:val="005B252B"/>
    <w:rsid w:val="005B2DEC"/>
    <w:rsid w:val="005B2E47"/>
    <w:rsid w:val="005B5123"/>
    <w:rsid w:val="005B5A5B"/>
    <w:rsid w:val="005B6FA1"/>
    <w:rsid w:val="005C0C9F"/>
    <w:rsid w:val="005C1A94"/>
    <w:rsid w:val="005C2495"/>
    <w:rsid w:val="005C3309"/>
    <w:rsid w:val="005C49FF"/>
    <w:rsid w:val="005D3839"/>
    <w:rsid w:val="005D67D4"/>
    <w:rsid w:val="005D6D8F"/>
    <w:rsid w:val="005E1588"/>
    <w:rsid w:val="005E461E"/>
    <w:rsid w:val="005E6329"/>
    <w:rsid w:val="005E7527"/>
    <w:rsid w:val="005F0AF5"/>
    <w:rsid w:val="005F2828"/>
    <w:rsid w:val="005F655E"/>
    <w:rsid w:val="005F7D76"/>
    <w:rsid w:val="006044DC"/>
    <w:rsid w:val="00605383"/>
    <w:rsid w:val="00612752"/>
    <w:rsid w:val="0061299E"/>
    <w:rsid w:val="00612E1A"/>
    <w:rsid w:val="00612EC3"/>
    <w:rsid w:val="0061357A"/>
    <w:rsid w:val="006142D5"/>
    <w:rsid w:val="00616C3F"/>
    <w:rsid w:val="00617250"/>
    <w:rsid w:val="00620684"/>
    <w:rsid w:val="00622340"/>
    <w:rsid w:val="0062417F"/>
    <w:rsid w:val="00625107"/>
    <w:rsid w:val="00626036"/>
    <w:rsid w:val="00626F68"/>
    <w:rsid w:val="00627C29"/>
    <w:rsid w:val="00627EEF"/>
    <w:rsid w:val="0063041D"/>
    <w:rsid w:val="006321C7"/>
    <w:rsid w:val="00635FEC"/>
    <w:rsid w:val="006372AB"/>
    <w:rsid w:val="00637301"/>
    <w:rsid w:val="006445BB"/>
    <w:rsid w:val="00645977"/>
    <w:rsid w:val="00646E39"/>
    <w:rsid w:val="00646F6E"/>
    <w:rsid w:val="00650D45"/>
    <w:rsid w:val="00650FC0"/>
    <w:rsid w:val="006514F5"/>
    <w:rsid w:val="00652523"/>
    <w:rsid w:val="00656AD6"/>
    <w:rsid w:val="00657383"/>
    <w:rsid w:val="006575D5"/>
    <w:rsid w:val="0066153D"/>
    <w:rsid w:val="006615A7"/>
    <w:rsid w:val="00662026"/>
    <w:rsid w:val="00664E39"/>
    <w:rsid w:val="0066644B"/>
    <w:rsid w:val="00667FE9"/>
    <w:rsid w:val="00670F77"/>
    <w:rsid w:val="00671233"/>
    <w:rsid w:val="00673119"/>
    <w:rsid w:val="00675675"/>
    <w:rsid w:val="006767D8"/>
    <w:rsid w:val="0067707B"/>
    <w:rsid w:val="006806B3"/>
    <w:rsid w:val="00681752"/>
    <w:rsid w:val="00681C3F"/>
    <w:rsid w:val="00681E97"/>
    <w:rsid w:val="00686A74"/>
    <w:rsid w:val="00687000"/>
    <w:rsid w:val="006900C9"/>
    <w:rsid w:val="006913F0"/>
    <w:rsid w:val="0069222E"/>
    <w:rsid w:val="00692396"/>
    <w:rsid w:val="00694320"/>
    <w:rsid w:val="006947CA"/>
    <w:rsid w:val="0069498E"/>
    <w:rsid w:val="006961E7"/>
    <w:rsid w:val="006969D7"/>
    <w:rsid w:val="006973CB"/>
    <w:rsid w:val="00697F6B"/>
    <w:rsid w:val="006A0829"/>
    <w:rsid w:val="006A14BD"/>
    <w:rsid w:val="006A1BDB"/>
    <w:rsid w:val="006A25E0"/>
    <w:rsid w:val="006A4D67"/>
    <w:rsid w:val="006A5501"/>
    <w:rsid w:val="006A6983"/>
    <w:rsid w:val="006B0917"/>
    <w:rsid w:val="006B2ABC"/>
    <w:rsid w:val="006B3842"/>
    <w:rsid w:val="006B39DB"/>
    <w:rsid w:val="006B3E92"/>
    <w:rsid w:val="006B51C9"/>
    <w:rsid w:val="006B6EAF"/>
    <w:rsid w:val="006B7C65"/>
    <w:rsid w:val="006C4690"/>
    <w:rsid w:val="006C51DB"/>
    <w:rsid w:val="006C678F"/>
    <w:rsid w:val="006D18F2"/>
    <w:rsid w:val="006D257D"/>
    <w:rsid w:val="006D3909"/>
    <w:rsid w:val="006D399B"/>
    <w:rsid w:val="006D3B0B"/>
    <w:rsid w:val="006D55C0"/>
    <w:rsid w:val="006D5B18"/>
    <w:rsid w:val="006E1403"/>
    <w:rsid w:val="006E14AA"/>
    <w:rsid w:val="006E17B2"/>
    <w:rsid w:val="006E270F"/>
    <w:rsid w:val="006E448B"/>
    <w:rsid w:val="006E5160"/>
    <w:rsid w:val="006E5D1C"/>
    <w:rsid w:val="006E6218"/>
    <w:rsid w:val="006F20B1"/>
    <w:rsid w:val="006F2FC6"/>
    <w:rsid w:val="006F3D63"/>
    <w:rsid w:val="006F5D32"/>
    <w:rsid w:val="006F7E0B"/>
    <w:rsid w:val="006F7E96"/>
    <w:rsid w:val="00704230"/>
    <w:rsid w:val="00706D6B"/>
    <w:rsid w:val="00707DF6"/>
    <w:rsid w:val="0071042F"/>
    <w:rsid w:val="00710A4C"/>
    <w:rsid w:val="00711F5A"/>
    <w:rsid w:val="00712B5D"/>
    <w:rsid w:val="00714C32"/>
    <w:rsid w:val="00715876"/>
    <w:rsid w:val="0072786A"/>
    <w:rsid w:val="007325A3"/>
    <w:rsid w:val="00736CAF"/>
    <w:rsid w:val="007402D6"/>
    <w:rsid w:val="00741807"/>
    <w:rsid w:val="00741E37"/>
    <w:rsid w:val="007423BB"/>
    <w:rsid w:val="00742D99"/>
    <w:rsid w:val="00743065"/>
    <w:rsid w:val="00743E07"/>
    <w:rsid w:val="00745448"/>
    <w:rsid w:val="00747C90"/>
    <w:rsid w:val="007500D2"/>
    <w:rsid w:val="007513B4"/>
    <w:rsid w:val="0075215E"/>
    <w:rsid w:val="0075313C"/>
    <w:rsid w:val="00753DA8"/>
    <w:rsid w:val="0075585D"/>
    <w:rsid w:val="00756FE1"/>
    <w:rsid w:val="007578FC"/>
    <w:rsid w:val="00762CFD"/>
    <w:rsid w:val="00763442"/>
    <w:rsid w:val="00763D70"/>
    <w:rsid w:val="007643C6"/>
    <w:rsid w:val="00764859"/>
    <w:rsid w:val="00767C0E"/>
    <w:rsid w:val="00770BAF"/>
    <w:rsid w:val="0077430E"/>
    <w:rsid w:val="00774EB1"/>
    <w:rsid w:val="0077506A"/>
    <w:rsid w:val="00777DD8"/>
    <w:rsid w:val="007803E8"/>
    <w:rsid w:val="00780F7D"/>
    <w:rsid w:val="007812A1"/>
    <w:rsid w:val="00784328"/>
    <w:rsid w:val="00784EB8"/>
    <w:rsid w:val="00791BC4"/>
    <w:rsid w:val="0079309B"/>
    <w:rsid w:val="00794187"/>
    <w:rsid w:val="0079527C"/>
    <w:rsid w:val="00797195"/>
    <w:rsid w:val="007975A0"/>
    <w:rsid w:val="007975CC"/>
    <w:rsid w:val="007A076A"/>
    <w:rsid w:val="007A0881"/>
    <w:rsid w:val="007A0DFD"/>
    <w:rsid w:val="007A2592"/>
    <w:rsid w:val="007A2EBF"/>
    <w:rsid w:val="007A59B6"/>
    <w:rsid w:val="007A5AC7"/>
    <w:rsid w:val="007A5CDC"/>
    <w:rsid w:val="007A70C7"/>
    <w:rsid w:val="007B0C84"/>
    <w:rsid w:val="007B429B"/>
    <w:rsid w:val="007B478C"/>
    <w:rsid w:val="007B5409"/>
    <w:rsid w:val="007B6C6E"/>
    <w:rsid w:val="007B75EF"/>
    <w:rsid w:val="007B7DB9"/>
    <w:rsid w:val="007C06D6"/>
    <w:rsid w:val="007C13AC"/>
    <w:rsid w:val="007C1975"/>
    <w:rsid w:val="007C34A9"/>
    <w:rsid w:val="007C584F"/>
    <w:rsid w:val="007D02BD"/>
    <w:rsid w:val="007D789D"/>
    <w:rsid w:val="007E1044"/>
    <w:rsid w:val="007E11F8"/>
    <w:rsid w:val="007E182D"/>
    <w:rsid w:val="007E295B"/>
    <w:rsid w:val="007E2FB9"/>
    <w:rsid w:val="007E3C85"/>
    <w:rsid w:val="007F0F9F"/>
    <w:rsid w:val="007F1DF8"/>
    <w:rsid w:val="007F2154"/>
    <w:rsid w:val="007F64F5"/>
    <w:rsid w:val="007F78F3"/>
    <w:rsid w:val="00804748"/>
    <w:rsid w:val="00805456"/>
    <w:rsid w:val="008060B5"/>
    <w:rsid w:val="00806CAC"/>
    <w:rsid w:val="008101AA"/>
    <w:rsid w:val="0081205A"/>
    <w:rsid w:val="0081357B"/>
    <w:rsid w:val="00813859"/>
    <w:rsid w:val="008152AF"/>
    <w:rsid w:val="00820287"/>
    <w:rsid w:val="00821669"/>
    <w:rsid w:val="00821731"/>
    <w:rsid w:val="00822674"/>
    <w:rsid w:val="00823CC7"/>
    <w:rsid w:val="00824044"/>
    <w:rsid w:val="00825889"/>
    <w:rsid w:val="00830608"/>
    <w:rsid w:val="00831881"/>
    <w:rsid w:val="00831C68"/>
    <w:rsid w:val="00832227"/>
    <w:rsid w:val="008327E0"/>
    <w:rsid w:val="00832C43"/>
    <w:rsid w:val="008409C7"/>
    <w:rsid w:val="00841743"/>
    <w:rsid w:val="008444B3"/>
    <w:rsid w:val="00845994"/>
    <w:rsid w:val="0084618B"/>
    <w:rsid w:val="00847165"/>
    <w:rsid w:val="008472AA"/>
    <w:rsid w:val="0085484E"/>
    <w:rsid w:val="00856E35"/>
    <w:rsid w:val="00865E28"/>
    <w:rsid w:val="008667C5"/>
    <w:rsid w:val="008711FE"/>
    <w:rsid w:val="00875948"/>
    <w:rsid w:val="00875FB0"/>
    <w:rsid w:val="00876126"/>
    <w:rsid w:val="00886782"/>
    <w:rsid w:val="00887983"/>
    <w:rsid w:val="008919FE"/>
    <w:rsid w:val="00892543"/>
    <w:rsid w:val="00893D8C"/>
    <w:rsid w:val="00897111"/>
    <w:rsid w:val="008A21FF"/>
    <w:rsid w:val="008A31A9"/>
    <w:rsid w:val="008A4400"/>
    <w:rsid w:val="008A44CA"/>
    <w:rsid w:val="008A4DFA"/>
    <w:rsid w:val="008A51DD"/>
    <w:rsid w:val="008A530C"/>
    <w:rsid w:val="008A551B"/>
    <w:rsid w:val="008A568E"/>
    <w:rsid w:val="008A6E4A"/>
    <w:rsid w:val="008A793A"/>
    <w:rsid w:val="008B0E22"/>
    <w:rsid w:val="008B445C"/>
    <w:rsid w:val="008B53BD"/>
    <w:rsid w:val="008C08F3"/>
    <w:rsid w:val="008C238F"/>
    <w:rsid w:val="008C385D"/>
    <w:rsid w:val="008C3885"/>
    <w:rsid w:val="008D0A83"/>
    <w:rsid w:val="008D307D"/>
    <w:rsid w:val="008D3A1D"/>
    <w:rsid w:val="008D43FB"/>
    <w:rsid w:val="008E15B3"/>
    <w:rsid w:val="008E2A0E"/>
    <w:rsid w:val="008E33AC"/>
    <w:rsid w:val="008E6BFB"/>
    <w:rsid w:val="008E7608"/>
    <w:rsid w:val="008F10CF"/>
    <w:rsid w:val="008F14AE"/>
    <w:rsid w:val="008F2F6D"/>
    <w:rsid w:val="008F3569"/>
    <w:rsid w:val="008F4BFA"/>
    <w:rsid w:val="008F4F15"/>
    <w:rsid w:val="008F6868"/>
    <w:rsid w:val="008F68FD"/>
    <w:rsid w:val="008F71C0"/>
    <w:rsid w:val="008F73D6"/>
    <w:rsid w:val="008F73E4"/>
    <w:rsid w:val="00900C5C"/>
    <w:rsid w:val="00903DE4"/>
    <w:rsid w:val="00903ED7"/>
    <w:rsid w:val="009066C1"/>
    <w:rsid w:val="00913296"/>
    <w:rsid w:val="0091347D"/>
    <w:rsid w:val="00921BB6"/>
    <w:rsid w:val="0092385D"/>
    <w:rsid w:val="00923D7F"/>
    <w:rsid w:val="00923E93"/>
    <w:rsid w:val="009242FC"/>
    <w:rsid w:val="00924951"/>
    <w:rsid w:val="00924E68"/>
    <w:rsid w:val="00931430"/>
    <w:rsid w:val="00931840"/>
    <w:rsid w:val="00933C16"/>
    <w:rsid w:val="009344B4"/>
    <w:rsid w:val="00934868"/>
    <w:rsid w:val="00936266"/>
    <w:rsid w:val="00936496"/>
    <w:rsid w:val="00936E0F"/>
    <w:rsid w:val="009415B8"/>
    <w:rsid w:val="0094253B"/>
    <w:rsid w:val="00943B23"/>
    <w:rsid w:val="00946CD8"/>
    <w:rsid w:val="00947A65"/>
    <w:rsid w:val="00955EF0"/>
    <w:rsid w:val="00960C79"/>
    <w:rsid w:val="00960EE6"/>
    <w:rsid w:val="00962CB9"/>
    <w:rsid w:val="00962CFB"/>
    <w:rsid w:val="009655C0"/>
    <w:rsid w:val="009665E4"/>
    <w:rsid w:val="00972058"/>
    <w:rsid w:val="00973DD1"/>
    <w:rsid w:val="009746BD"/>
    <w:rsid w:val="00974C48"/>
    <w:rsid w:val="00975377"/>
    <w:rsid w:val="00975CC4"/>
    <w:rsid w:val="0097604E"/>
    <w:rsid w:val="009818CF"/>
    <w:rsid w:val="009820F6"/>
    <w:rsid w:val="0098415F"/>
    <w:rsid w:val="00985E13"/>
    <w:rsid w:val="009861AE"/>
    <w:rsid w:val="00990127"/>
    <w:rsid w:val="009904E8"/>
    <w:rsid w:val="009926AE"/>
    <w:rsid w:val="00994117"/>
    <w:rsid w:val="00994E8F"/>
    <w:rsid w:val="0099563F"/>
    <w:rsid w:val="009A0393"/>
    <w:rsid w:val="009A21AC"/>
    <w:rsid w:val="009A231C"/>
    <w:rsid w:val="009A2AEB"/>
    <w:rsid w:val="009A4183"/>
    <w:rsid w:val="009A4BEE"/>
    <w:rsid w:val="009B04FB"/>
    <w:rsid w:val="009B0C2E"/>
    <w:rsid w:val="009B4A92"/>
    <w:rsid w:val="009B7E84"/>
    <w:rsid w:val="009C3F25"/>
    <w:rsid w:val="009C3F2B"/>
    <w:rsid w:val="009C4C73"/>
    <w:rsid w:val="009C51FC"/>
    <w:rsid w:val="009C5D35"/>
    <w:rsid w:val="009C5E69"/>
    <w:rsid w:val="009C616A"/>
    <w:rsid w:val="009C7B54"/>
    <w:rsid w:val="009D17E8"/>
    <w:rsid w:val="009D4120"/>
    <w:rsid w:val="009D4E7C"/>
    <w:rsid w:val="009D5CA4"/>
    <w:rsid w:val="009D674A"/>
    <w:rsid w:val="009E0478"/>
    <w:rsid w:val="009E137A"/>
    <w:rsid w:val="009E166A"/>
    <w:rsid w:val="009E1B32"/>
    <w:rsid w:val="009E2B09"/>
    <w:rsid w:val="009E5385"/>
    <w:rsid w:val="009E5417"/>
    <w:rsid w:val="009E581E"/>
    <w:rsid w:val="009E6F28"/>
    <w:rsid w:val="009F34F1"/>
    <w:rsid w:val="009F5527"/>
    <w:rsid w:val="009F59DA"/>
    <w:rsid w:val="00A02763"/>
    <w:rsid w:val="00A030C8"/>
    <w:rsid w:val="00A0311E"/>
    <w:rsid w:val="00A03D69"/>
    <w:rsid w:val="00A043CC"/>
    <w:rsid w:val="00A045F5"/>
    <w:rsid w:val="00A052B5"/>
    <w:rsid w:val="00A06784"/>
    <w:rsid w:val="00A10FDB"/>
    <w:rsid w:val="00A11A09"/>
    <w:rsid w:val="00A11CAF"/>
    <w:rsid w:val="00A12995"/>
    <w:rsid w:val="00A13CC7"/>
    <w:rsid w:val="00A14731"/>
    <w:rsid w:val="00A1496F"/>
    <w:rsid w:val="00A20385"/>
    <w:rsid w:val="00A2556E"/>
    <w:rsid w:val="00A25AE3"/>
    <w:rsid w:val="00A261EF"/>
    <w:rsid w:val="00A26AE6"/>
    <w:rsid w:val="00A2795C"/>
    <w:rsid w:val="00A32D37"/>
    <w:rsid w:val="00A36B74"/>
    <w:rsid w:val="00A37D4E"/>
    <w:rsid w:val="00A405A7"/>
    <w:rsid w:val="00A40C0F"/>
    <w:rsid w:val="00A413FA"/>
    <w:rsid w:val="00A42BDF"/>
    <w:rsid w:val="00A446FF"/>
    <w:rsid w:val="00A450B0"/>
    <w:rsid w:val="00A47F00"/>
    <w:rsid w:val="00A529D5"/>
    <w:rsid w:val="00A5461F"/>
    <w:rsid w:val="00A5624E"/>
    <w:rsid w:val="00A61B53"/>
    <w:rsid w:val="00A61FB9"/>
    <w:rsid w:val="00A6248B"/>
    <w:rsid w:val="00A64539"/>
    <w:rsid w:val="00A65807"/>
    <w:rsid w:val="00A66A8B"/>
    <w:rsid w:val="00A73A37"/>
    <w:rsid w:val="00A73BC5"/>
    <w:rsid w:val="00A75846"/>
    <w:rsid w:val="00A76E11"/>
    <w:rsid w:val="00A8065C"/>
    <w:rsid w:val="00A8169A"/>
    <w:rsid w:val="00A82A0C"/>
    <w:rsid w:val="00A82B8F"/>
    <w:rsid w:val="00A82C09"/>
    <w:rsid w:val="00A83FD1"/>
    <w:rsid w:val="00A84DC7"/>
    <w:rsid w:val="00A85EBA"/>
    <w:rsid w:val="00A86E96"/>
    <w:rsid w:val="00A875DF"/>
    <w:rsid w:val="00A91CE9"/>
    <w:rsid w:val="00A957A5"/>
    <w:rsid w:val="00A96457"/>
    <w:rsid w:val="00A96515"/>
    <w:rsid w:val="00A96E3B"/>
    <w:rsid w:val="00A97117"/>
    <w:rsid w:val="00A97995"/>
    <w:rsid w:val="00A97C7C"/>
    <w:rsid w:val="00AA068A"/>
    <w:rsid w:val="00AA0FC9"/>
    <w:rsid w:val="00AA3F88"/>
    <w:rsid w:val="00AA4540"/>
    <w:rsid w:val="00AA6A27"/>
    <w:rsid w:val="00AA76AB"/>
    <w:rsid w:val="00AB20CB"/>
    <w:rsid w:val="00AB37C6"/>
    <w:rsid w:val="00AB6A71"/>
    <w:rsid w:val="00AB6FB0"/>
    <w:rsid w:val="00AB79E1"/>
    <w:rsid w:val="00AC04DA"/>
    <w:rsid w:val="00AC1AE3"/>
    <w:rsid w:val="00AC4CD7"/>
    <w:rsid w:val="00AC5E88"/>
    <w:rsid w:val="00AC7384"/>
    <w:rsid w:val="00AC74A4"/>
    <w:rsid w:val="00AC7584"/>
    <w:rsid w:val="00AD0CD3"/>
    <w:rsid w:val="00AD10EA"/>
    <w:rsid w:val="00AD17C1"/>
    <w:rsid w:val="00AD1954"/>
    <w:rsid w:val="00AD2517"/>
    <w:rsid w:val="00AD597C"/>
    <w:rsid w:val="00AE0032"/>
    <w:rsid w:val="00AE0FB6"/>
    <w:rsid w:val="00AE2149"/>
    <w:rsid w:val="00AE4555"/>
    <w:rsid w:val="00AE553F"/>
    <w:rsid w:val="00AE6656"/>
    <w:rsid w:val="00AE6D9F"/>
    <w:rsid w:val="00AF06A9"/>
    <w:rsid w:val="00AF0FBE"/>
    <w:rsid w:val="00AF279A"/>
    <w:rsid w:val="00AF369D"/>
    <w:rsid w:val="00AF5445"/>
    <w:rsid w:val="00AF57F5"/>
    <w:rsid w:val="00AF59A0"/>
    <w:rsid w:val="00AF776E"/>
    <w:rsid w:val="00B00B4E"/>
    <w:rsid w:val="00B030A7"/>
    <w:rsid w:val="00B0373B"/>
    <w:rsid w:val="00B047D4"/>
    <w:rsid w:val="00B119E1"/>
    <w:rsid w:val="00B11A81"/>
    <w:rsid w:val="00B13B2B"/>
    <w:rsid w:val="00B1415D"/>
    <w:rsid w:val="00B1543C"/>
    <w:rsid w:val="00B15E2F"/>
    <w:rsid w:val="00B1661E"/>
    <w:rsid w:val="00B174DA"/>
    <w:rsid w:val="00B175E4"/>
    <w:rsid w:val="00B203E6"/>
    <w:rsid w:val="00B20F4D"/>
    <w:rsid w:val="00B21402"/>
    <w:rsid w:val="00B22551"/>
    <w:rsid w:val="00B23018"/>
    <w:rsid w:val="00B2500D"/>
    <w:rsid w:val="00B25626"/>
    <w:rsid w:val="00B25D1C"/>
    <w:rsid w:val="00B260A9"/>
    <w:rsid w:val="00B312F3"/>
    <w:rsid w:val="00B35F33"/>
    <w:rsid w:val="00B37112"/>
    <w:rsid w:val="00B413B5"/>
    <w:rsid w:val="00B4284A"/>
    <w:rsid w:val="00B42D78"/>
    <w:rsid w:val="00B45EE4"/>
    <w:rsid w:val="00B4689D"/>
    <w:rsid w:val="00B513BE"/>
    <w:rsid w:val="00B51680"/>
    <w:rsid w:val="00B51851"/>
    <w:rsid w:val="00B51B73"/>
    <w:rsid w:val="00B53100"/>
    <w:rsid w:val="00B53A60"/>
    <w:rsid w:val="00B552E9"/>
    <w:rsid w:val="00B57344"/>
    <w:rsid w:val="00B57CA7"/>
    <w:rsid w:val="00B601C6"/>
    <w:rsid w:val="00B60EF4"/>
    <w:rsid w:val="00B62C10"/>
    <w:rsid w:val="00B70CEE"/>
    <w:rsid w:val="00B719D4"/>
    <w:rsid w:val="00B71AEE"/>
    <w:rsid w:val="00B72041"/>
    <w:rsid w:val="00B72241"/>
    <w:rsid w:val="00B758E3"/>
    <w:rsid w:val="00B76A3F"/>
    <w:rsid w:val="00B76ADC"/>
    <w:rsid w:val="00B76BBB"/>
    <w:rsid w:val="00B800D9"/>
    <w:rsid w:val="00B8012C"/>
    <w:rsid w:val="00B812ED"/>
    <w:rsid w:val="00B816A1"/>
    <w:rsid w:val="00B82970"/>
    <w:rsid w:val="00B8342E"/>
    <w:rsid w:val="00B836CD"/>
    <w:rsid w:val="00B84AE9"/>
    <w:rsid w:val="00B90320"/>
    <w:rsid w:val="00B90A26"/>
    <w:rsid w:val="00B910B6"/>
    <w:rsid w:val="00B91674"/>
    <w:rsid w:val="00B935D5"/>
    <w:rsid w:val="00B93A39"/>
    <w:rsid w:val="00B96C96"/>
    <w:rsid w:val="00B97C06"/>
    <w:rsid w:val="00BA1F42"/>
    <w:rsid w:val="00BA52EA"/>
    <w:rsid w:val="00BA5C29"/>
    <w:rsid w:val="00BA5C50"/>
    <w:rsid w:val="00BA69AF"/>
    <w:rsid w:val="00BB0BAE"/>
    <w:rsid w:val="00BB197A"/>
    <w:rsid w:val="00BB54A8"/>
    <w:rsid w:val="00BB5B7E"/>
    <w:rsid w:val="00BC2264"/>
    <w:rsid w:val="00BC4A00"/>
    <w:rsid w:val="00BC4A72"/>
    <w:rsid w:val="00BC507F"/>
    <w:rsid w:val="00BC58AA"/>
    <w:rsid w:val="00BC5BD3"/>
    <w:rsid w:val="00BC7555"/>
    <w:rsid w:val="00BC7E4F"/>
    <w:rsid w:val="00BD3D63"/>
    <w:rsid w:val="00BD41F6"/>
    <w:rsid w:val="00BE0C27"/>
    <w:rsid w:val="00BE1CEE"/>
    <w:rsid w:val="00BE2F0E"/>
    <w:rsid w:val="00BE5242"/>
    <w:rsid w:val="00BE53DF"/>
    <w:rsid w:val="00BE6923"/>
    <w:rsid w:val="00BE76AD"/>
    <w:rsid w:val="00BE7E83"/>
    <w:rsid w:val="00BF13C5"/>
    <w:rsid w:val="00BF17B2"/>
    <w:rsid w:val="00BF4385"/>
    <w:rsid w:val="00BF4732"/>
    <w:rsid w:val="00BF4B37"/>
    <w:rsid w:val="00BF6AA8"/>
    <w:rsid w:val="00BF6BC6"/>
    <w:rsid w:val="00BF72D4"/>
    <w:rsid w:val="00BF7743"/>
    <w:rsid w:val="00BF7C54"/>
    <w:rsid w:val="00C0029D"/>
    <w:rsid w:val="00C006B3"/>
    <w:rsid w:val="00C010B4"/>
    <w:rsid w:val="00C03938"/>
    <w:rsid w:val="00C052F7"/>
    <w:rsid w:val="00C056DB"/>
    <w:rsid w:val="00C100BF"/>
    <w:rsid w:val="00C13F97"/>
    <w:rsid w:val="00C157DA"/>
    <w:rsid w:val="00C17CEA"/>
    <w:rsid w:val="00C20A20"/>
    <w:rsid w:val="00C20B10"/>
    <w:rsid w:val="00C23A8F"/>
    <w:rsid w:val="00C242A5"/>
    <w:rsid w:val="00C25EA6"/>
    <w:rsid w:val="00C303CB"/>
    <w:rsid w:val="00C30F3E"/>
    <w:rsid w:val="00C3315E"/>
    <w:rsid w:val="00C3589B"/>
    <w:rsid w:val="00C358FD"/>
    <w:rsid w:val="00C36A85"/>
    <w:rsid w:val="00C373D5"/>
    <w:rsid w:val="00C42B6F"/>
    <w:rsid w:val="00C434C4"/>
    <w:rsid w:val="00C4693C"/>
    <w:rsid w:val="00C538F4"/>
    <w:rsid w:val="00C54A88"/>
    <w:rsid w:val="00C54BEE"/>
    <w:rsid w:val="00C5573A"/>
    <w:rsid w:val="00C57669"/>
    <w:rsid w:val="00C5777E"/>
    <w:rsid w:val="00C578BD"/>
    <w:rsid w:val="00C60158"/>
    <w:rsid w:val="00C63BD0"/>
    <w:rsid w:val="00C6446A"/>
    <w:rsid w:val="00C65EFE"/>
    <w:rsid w:val="00C67D5F"/>
    <w:rsid w:val="00C71ECF"/>
    <w:rsid w:val="00C73C3D"/>
    <w:rsid w:val="00C7519A"/>
    <w:rsid w:val="00C7668F"/>
    <w:rsid w:val="00C7759F"/>
    <w:rsid w:val="00C779FD"/>
    <w:rsid w:val="00C824D0"/>
    <w:rsid w:val="00C83373"/>
    <w:rsid w:val="00C850EF"/>
    <w:rsid w:val="00C87408"/>
    <w:rsid w:val="00C8774C"/>
    <w:rsid w:val="00C87F12"/>
    <w:rsid w:val="00C9015A"/>
    <w:rsid w:val="00C90270"/>
    <w:rsid w:val="00C93545"/>
    <w:rsid w:val="00C94952"/>
    <w:rsid w:val="00C94A46"/>
    <w:rsid w:val="00C95D70"/>
    <w:rsid w:val="00C96716"/>
    <w:rsid w:val="00C96A38"/>
    <w:rsid w:val="00C97B54"/>
    <w:rsid w:val="00CA2EA3"/>
    <w:rsid w:val="00CA3383"/>
    <w:rsid w:val="00CA4C93"/>
    <w:rsid w:val="00CA4E23"/>
    <w:rsid w:val="00CA59AD"/>
    <w:rsid w:val="00CA7398"/>
    <w:rsid w:val="00CB0298"/>
    <w:rsid w:val="00CB08AD"/>
    <w:rsid w:val="00CB22AD"/>
    <w:rsid w:val="00CB25C5"/>
    <w:rsid w:val="00CB4957"/>
    <w:rsid w:val="00CB4F43"/>
    <w:rsid w:val="00CB6403"/>
    <w:rsid w:val="00CC0DC1"/>
    <w:rsid w:val="00CC1F02"/>
    <w:rsid w:val="00CC430E"/>
    <w:rsid w:val="00CC4E2B"/>
    <w:rsid w:val="00CD04E4"/>
    <w:rsid w:val="00CD0644"/>
    <w:rsid w:val="00CD30D4"/>
    <w:rsid w:val="00CD34AA"/>
    <w:rsid w:val="00CD49D6"/>
    <w:rsid w:val="00CD5401"/>
    <w:rsid w:val="00CD58B5"/>
    <w:rsid w:val="00CD6785"/>
    <w:rsid w:val="00CE2A44"/>
    <w:rsid w:val="00CE5E82"/>
    <w:rsid w:val="00CE6FAD"/>
    <w:rsid w:val="00CE774C"/>
    <w:rsid w:val="00CF0AAE"/>
    <w:rsid w:val="00CF0FB3"/>
    <w:rsid w:val="00CF5038"/>
    <w:rsid w:val="00CF6102"/>
    <w:rsid w:val="00CF6CE6"/>
    <w:rsid w:val="00CF7B10"/>
    <w:rsid w:val="00D046A6"/>
    <w:rsid w:val="00D04B72"/>
    <w:rsid w:val="00D052C1"/>
    <w:rsid w:val="00D065D1"/>
    <w:rsid w:val="00D06C2F"/>
    <w:rsid w:val="00D115EA"/>
    <w:rsid w:val="00D15AE8"/>
    <w:rsid w:val="00D16236"/>
    <w:rsid w:val="00D31A2B"/>
    <w:rsid w:val="00D3786D"/>
    <w:rsid w:val="00D37DE0"/>
    <w:rsid w:val="00D416A6"/>
    <w:rsid w:val="00D41B3A"/>
    <w:rsid w:val="00D46634"/>
    <w:rsid w:val="00D503CF"/>
    <w:rsid w:val="00D51A78"/>
    <w:rsid w:val="00D52D42"/>
    <w:rsid w:val="00D531A2"/>
    <w:rsid w:val="00D53C3F"/>
    <w:rsid w:val="00D631B3"/>
    <w:rsid w:val="00D644A4"/>
    <w:rsid w:val="00D65D71"/>
    <w:rsid w:val="00D66652"/>
    <w:rsid w:val="00D67E1D"/>
    <w:rsid w:val="00D72047"/>
    <w:rsid w:val="00D73156"/>
    <w:rsid w:val="00D73F0B"/>
    <w:rsid w:val="00D81C62"/>
    <w:rsid w:val="00D8369E"/>
    <w:rsid w:val="00D86519"/>
    <w:rsid w:val="00D8772B"/>
    <w:rsid w:val="00D914E8"/>
    <w:rsid w:val="00D916B8"/>
    <w:rsid w:val="00D95681"/>
    <w:rsid w:val="00D96A35"/>
    <w:rsid w:val="00DA1F3E"/>
    <w:rsid w:val="00DA22B6"/>
    <w:rsid w:val="00DA344B"/>
    <w:rsid w:val="00DA619A"/>
    <w:rsid w:val="00DB050C"/>
    <w:rsid w:val="00DB1D10"/>
    <w:rsid w:val="00DB220F"/>
    <w:rsid w:val="00DB4421"/>
    <w:rsid w:val="00DB4C04"/>
    <w:rsid w:val="00DB56C0"/>
    <w:rsid w:val="00DC024C"/>
    <w:rsid w:val="00DC0410"/>
    <w:rsid w:val="00DC1D56"/>
    <w:rsid w:val="00DC1D95"/>
    <w:rsid w:val="00DC31C3"/>
    <w:rsid w:val="00DC338D"/>
    <w:rsid w:val="00DC36C4"/>
    <w:rsid w:val="00DC4FBF"/>
    <w:rsid w:val="00DC7EBA"/>
    <w:rsid w:val="00DD120B"/>
    <w:rsid w:val="00DD4086"/>
    <w:rsid w:val="00DE0A5D"/>
    <w:rsid w:val="00DE1E17"/>
    <w:rsid w:val="00DE2643"/>
    <w:rsid w:val="00DE3F98"/>
    <w:rsid w:val="00DF140B"/>
    <w:rsid w:val="00DF19E7"/>
    <w:rsid w:val="00DF5194"/>
    <w:rsid w:val="00DF68C7"/>
    <w:rsid w:val="00DF7417"/>
    <w:rsid w:val="00E004AA"/>
    <w:rsid w:val="00E01724"/>
    <w:rsid w:val="00E03FD1"/>
    <w:rsid w:val="00E05DC6"/>
    <w:rsid w:val="00E06EC2"/>
    <w:rsid w:val="00E07E67"/>
    <w:rsid w:val="00E114D1"/>
    <w:rsid w:val="00E11B19"/>
    <w:rsid w:val="00E136EC"/>
    <w:rsid w:val="00E142AA"/>
    <w:rsid w:val="00E16326"/>
    <w:rsid w:val="00E16E33"/>
    <w:rsid w:val="00E17B1D"/>
    <w:rsid w:val="00E2082D"/>
    <w:rsid w:val="00E21A11"/>
    <w:rsid w:val="00E21F4E"/>
    <w:rsid w:val="00E2532A"/>
    <w:rsid w:val="00E30F21"/>
    <w:rsid w:val="00E3167C"/>
    <w:rsid w:val="00E33CF0"/>
    <w:rsid w:val="00E34960"/>
    <w:rsid w:val="00E36068"/>
    <w:rsid w:val="00E362C2"/>
    <w:rsid w:val="00E37C80"/>
    <w:rsid w:val="00E416D0"/>
    <w:rsid w:val="00E423BE"/>
    <w:rsid w:val="00E42D1A"/>
    <w:rsid w:val="00E44DE0"/>
    <w:rsid w:val="00E46A10"/>
    <w:rsid w:val="00E47028"/>
    <w:rsid w:val="00E4715E"/>
    <w:rsid w:val="00E473DE"/>
    <w:rsid w:val="00E47E93"/>
    <w:rsid w:val="00E506F2"/>
    <w:rsid w:val="00E520A0"/>
    <w:rsid w:val="00E52DA7"/>
    <w:rsid w:val="00E55D90"/>
    <w:rsid w:val="00E57532"/>
    <w:rsid w:val="00E606A7"/>
    <w:rsid w:val="00E62684"/>
    <w:rsid w:val="00E63DA4"/>
    <w:rsid w:val="00E7059A"/>
    <w:rsid w:val="00E723FA"/>
    <w:rsid w:val="00E740B4"/>
    <w:rsid w:val="00E74904"/>
    <w:rsid w:val="00E75D5F"/>
    <w:rsid w:val="00E76918"/>
    <w:rsid w:val="00E76F02"/>
    <w:rsid w:val="00E81E56"/>
    <w:rsid w:val="00E837FE"/>
    <w:rsid w:val="00E839D6"/>
    <w:rsid w:val="00E84759"/>
    <w:rsid w:val="00E84C60"/>
    <w:rsid w:val="00E86218"/>
    <w:rsid w:val="00E8725A"/>
    <w:rsid w:val="00E87B7D"/>
    <w:rsid w:val="00E93D98"/>
    <w:rsid w:val="00E946C5"/>
    <w:rsid w:val="00E94CD7"/>
    <w:rsid w:val="00E95602"/>
    <w:rsid w:val="00E95F38"/>
    <w:rsid w:val="00E96F65"/>
    <w:rsid w:val="00EA00C0"/>
    <w:rsid w:val="00EA0297"/>
    <w:rsid w:val="00EA0CC4"/>
    <w:rsid w:val="00EA414E"/>
    <w:rsid w:val="00EB01BE"/>
    <w:rsid w:val="00EB171F"/>
    <w:rsid w:val="00EB2FA5"/>
    <w:rsid w:val="00EB389D"/>
    <w:rsid w:val="00EB7ED1"/>
    <w:rsid w:val="00EC0315"/>
    <w:rsid w:val="00EC215B"/>
    <w:rsid w:val="00EC2A61"/>
    <w:rsid w:val="00EC4025"/>
    <w:rsid w:val="00EC4F19"/>
    <w:rsid w:val="00EC5B0C"/>
    <w:rsid w:val="00EC6562"/>
    <w:rsid w:val="00EC664D"/>
    <w:rsid w:val="00EC68AC"/>
    <w:rsid w:val="00ED1461"/>
    <w:rsid w:val="00ED14F0"/>
    <w:rsid w:val="00ED346A"/>
    <w:rsid w:val="00ED35AA"/>
    <w:rsid w:val="00ED39F1"/>
    <w:rsid w:val="00ED441A"/>
    <w:rsid w:val="00ED5094"/>
    <w:rsid w:val="00ED7293"/>
    <w:rsid w:val="00EE0775"/>
    <w:rsid w:val="00EE0E12"/>
    <w:rsid w:val="00EE0FB8"/>
    <w:rsid w:val="00EE2770"/>
    <w:rsid w:val="00EE354F"/>
    <w:rsid w:val="00EE6ECC"/>
    <w:rsid w:val="00EE7CDC"/>
    <w:rsid w:val="00EF116E"/>
    <w:rsid w:val="00EF4594"/>
    <w:rsid w:val="00F00B1C"/>
    <w:rsid w:val="00F010CB"/>
    <w:rsid w:val="00F0151F"/>
    <w:rsid w:val="00F03109"/>
    <w:rsid w:val="00F037A4"/>
    <w:rsid w:val="00F045D2"/>
    <w:rsid w:val="00F04CFC"/>
    <w:rsid w:val="00F04D9E"/>
    <w:rsid w:val="00F073E6"/>
    <w:rsid w:val="00F11153"/>
    <w:rsid w:val="00F127F9"/>
    <w:rsid w:val="00F128FA"/>
    <w:rsid w:val="00F2007D"/>
    <w:rsid w:val="00F219BC"/>
    <w:rsid w:val="00F249F2"/>
    <w:rsid w:val="00F24B57"/>
    <w:rsid w:val="00F264D9"/>
    <w:rsid w:val="00F30DE7"/>
    <w:rsid w:val="00F31253"/>
    <w:rsid w:val="00F32BA9"/>
    <w:rsid w:val="00F33110"/>
    <w:rsid w:val="00F3316A"/>
    <w:rsid w:val="00F366B7"/>
    <w:rsid w:val="00F44518"/>
    <w:rsid w:val="00F4468C"/>
    <w:rsid w:val="00F45150"/>
    <w:rsid w:val="00F45597"/>
    <w:rsid w:val="00F47D46"/>
    <w:rsid w:val="00F50376"/>
    <w:rsid w:val="00F5089E"/>
    <w:rsid w:val="00F52A23"/>
    <w:rsid w:val="00F52AD3"/>
    <w:rsid w:val="00F530D1"/>
    <w:rsid w:val="00F53B4C"/>
    <w:rsid w:val="00F5418B"/>
    <w:rsid w:val="00F54493"/>
    <w:rsid w:val="00F546D8"/>
    <w:rsid w:val="00F54B6D"/>
    <w:rsid w:val="00F62135"/>
    <w:rsid w:val="00F669BE"/>
    <w:rsid w:val="00F674B9"/>
    <w:rsid w:val="00F70FDD"/>
    <w:rsid w:val="00F7117B"/>
    <w:rsid w:val="00F71F66"/>
    <w:rsid w:val="00F724B2"/>
    <w:rsid w:val="00F7385D"/>
    <w:rsid w:val="00F74E20"/>
    <w:rsid w:val="00F755E7"/>
    <w:rsid w:val="00F81417"/>
    <w:rsid w:val="00F828A4"/>
    <w:rsid w:val="00F82B69"/>
    <w:rsid w:val="00F830BF"/>
    <w:rsid w:val="00F85D00"/>
    <w:rsid w:val="00F864B9"/>
    <w:rsid w:val="00F92173"/>
    <w:rsid w:val="00F94DED"/>
    <w:rsid w:val="00F95109"/>
    <w:rsid w:val="00F975C3"/>
    <w:rsid w:val="00FA363B"/>
    <w:rsid w:val="00FA41BE"/>
    <w:rsid w:val="00FA5591"/>
    <w:rsid w:val="00FA6BEA"/>
    <w:rsid w:val="00FB02D9"/>
    <w:rsid w:val="00FB0C67"/>
    <w:rsid w:val="00FB0ED7"/>
    <w:rsid w:val="00FB18EC"/>
    <w:rsid w:val="00FB2161"/>
    <w:rsid w:val="00FB3BFD"/>
    <w:rsid w:val="00FB7202"/>
    <w:rsid w:val="00FC3BBA"/>
    <w:rsid w:val="00FC4597"/>
    <w:rsid w:val="00FC47DA"/>
    <w:rsid w:val="00FC51EF"/>
    <w:rsid w:val="00FD0419"/>
    <w:rsid w:val="00FD17BA"/>
    <w:rsid w:val="00FD3065"/>
    <w:rsid w:val="00FD41B8"/>
    <w:rsid w:val="00FD4C42"/>
    <w:rsid w:val="00FD4E0F"/>
    <w:rsid w:val="00FD4E5E"/>
    <w:rsid w:val="00FD5B36"/>
    <w:rsid w:val="00FD630A"/>
    <w:rsid w:val="00FE11A5"/>
    <w:rsid w:val="00FE1F44"/>
    <w:rsid w:val="00FE266C"/>
    <w:rsid w:val="00FE41AC"/>
    <w:rsid w:val="00FE5A2E"/>
    <w:rsid w:val="00FE61CD"/>
    <w:rsid w:val="00FE6B1B"/>
    <w:rsid w:val="00FF031F"/>
    <w:rsid w:val="00FF2CEE"/>
    <w:rsid w:val="00FF4118"/>
    <w:rsid w:val="00FF5CF1"/>
    <w:rsid w:val="00FF61A2"/>
    <w:rsid w:val="00FF64F9"/>
    <w:rsid w:val="00FF6B4D"/>
    <w:rsid w:val="00FF756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63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
    <w:basedOn w:val="Normln"/>
    <w:next w:val="AnnexesClanek11"/>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uiPriority w:val="39"/>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basedOn w:val="Normln"/>
    <w:uiPriority w:val="34"/>
    <w:rsid w:val="000D1479"/>
    <w:pPr>
      <w:ind w:left="720"/>
      <w:contextualSpacing/>
    </w:pPr>
  </w:style>
  <w:style w:type="paragraph" w:styleId="Revize">
    <w:name w:val="Revision"/>
    <w:hidden/>
    <w:uiPriority w:val="99"/>
    <w:semiHidden/>
    <w:rsid w:val="007578FC"/>
    <w:rPr>
      <w:sz w:val="22"/>
      <w:szCs w:val="24"/>
      <w:lang w:eastAsia="en-US"/>
    </w:rPr>
  </w:style>
  <w:style w:type="paragraph" w:styleId="Pedmtkomente">
    <w:name w:val="annotation subject"/>
    <w:basedOn w:val="Textkomente"/>
    <w:next w:val="Textkomente"/>
    <w:link w:val="PedmtkomenteChar"/>
    <w:rsid w:val="0037759E"/>
    <w:pPr>
      <w:spacing w:before="120" w:after="120"/>
      <w:jc w:val="both"/>
    </w:pPr>
    <w:rPr>
      <w:b/>
      <w:bCs/>
      <w:lang w:val="en-GB" w:eastAsia="en-US"/>
    </w:rPr>
  </w:style>
  <w:style w:type="character" w:customStyle="1" w:styleId="PedmtkomenteChar">
    <w:name w:val="Předmět komentáře Char"/>
    <w:basedOn w:val="TextkomenteChar"/>
    <w:link w:val="Pedmtkomente"/>
    <w:rsid w:val="0037759E"/>
    <w:rPr>
      <w:b/>
      <w:bCs/>
      <w:lang w:val="en-GB" w:eastAsia="en-US"/>
    </w:rPr>
  </w:style>
  <w:style w:type="paragraph" w:customStyle="1" w:styleId="pf0">
    <w:name w:val="pf0"/>
    <w:basedOn w:val="Normln"/>
    <w:rsid w:val="00974C48"/>
    <w:pPr>
      <w:spacing w:before="100" w:beforeAutospacing="1" w:after="100" w:afterAutospacing="1"/>
      <w:jc w:val="left"/>
    </w:pPr>
    <w:rPr>
      <w:sz w:val="24"/>
      <w:lang w:val="cs-CZ" w:eastAsia="cs-CZ"/>
    </w:rPr>
  </w:style>
  <w:style w:type="character" w:customStyle="1" w:styleId="cf01">
    <w:name w:val="cf01"/>
    <w:basedOn w:val="Standardnpsmoodstavce"/>
    <w:rsid w:val="00974C4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264539">
      <w:bodyDiv w:val="1"/>
      <w:marLeft w:val="0"/>
      <w:marRight w:val="0"/>
      <w:marTop w:val="0"/>
      <w:marBottom w:val="0"/>
      <w:divBdr>
        <w:top w:val="none" w:sz="0" w:space="0" w:color="auto"/>
        <w:left w:val="none" w:sz="0" w:space="0" w:color="auto"/>
        <w:bottom w:val="none" w:sz="0" w:space="0" w:color="auto"/>
        <w:right w:val="none" w:sz="0" w:space="0" w:color="auto"/>
      </w:divBdr>
    </w:div>
    <w:div w:id="730620135">
      <w:bodyDiv w:val="1"/>
      <w:marLeft w:val="0"/>
      <w:marRight w:val="0"/>
      <w:marTop w:val="0"/>
      <w:marBottom w:val="0"/>
      <w:divBdr>
        <w:top w:val="none" w:sz="0" w:space="0" w:color="auto"/>
        <w:left w:val="none" w:sz="0" w:space="0" w:color="auto"/>
        <w:bottom w:val="none" w:sz="0" w:space="0" w:color="auto"/>
        <w:right w:val="none" w:sz="0" w:space="0" w:color="auto"/>
      </w:divBdr>
    </w:div>
    <w:div w:id="878860391">
      <w:bodyDiv w:val="1"/>
      <w:marLeft w:val="0"/>
      <w:marRight w:val="0"/>
      <w:marTop w:val="0"/>
      <w:marBottom w:val="0"/>
      <w:divBdr>
        <w:top w:val="none" w:sz="0" w:space="0" w:color="auto"/>
        <w:left w:val="none" w:sz="0" w:space="0" w:color="auto"/>
        <w:bottom w:val="none" w:sz="0" w:space="0" w:color="auto"/>
        <w:right w:val="none" w:sz="0" w:space="0" w:color="auto"/>
      </w:divBdr>
    </w:div>
    <w:div w:id="1088234821">
      <w:bodyDiv w:val="1"/>
      <w:marLeft w:val="0"/>
      <w:marRight w:val="0"/>
      <w:marTop w:val="0"/>
      <w:marBottom w:val="0"/>
      <w:divBdr>
        <w:top w:val="none" w:sz="0" w:space="0" w:color="auto"/>
        <w:left w:val="none" w:sz="0" w:space="0" w:color="auto"/>
        <w:bottom w:val="none" w:sz="0" w:space="0" w:color="auto"/>
        <w:right w:val="none" w:sz="0" w:space="0" w:color="auto"/>
      </w:divBdr>
    </w:div>
    <w:div w:id="137253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faktury@alinvest.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customXml/itemProps2.xml><?xml version="1.0" encoding="utf-8"?>
<ds:datastoreItem xmlns:ds="http://schemas.openxmlformats.org/officeDocument/2006/customXml" ds:itemID="{8514D506-1526-4161-87BB-C5D4E95D58D8}">
  <ds:schemaRefs>
    <ds:schemaRef ds:uri="http://schemas.microsoft.com/sharepoint/v3/contenttype/forms"/>
  </ds:schemaRefs>
</ds:datastoreItem>
</file>

<file path=customXml/itemProps3.xml><?xml version="1.0" encoding="utf-8"?>
<ds:datastoreItem xmlns:ds="http://schemas.openxmlformats.org/officeDocument/2006/customXml" ds:itemID="{A07EF3F7-B0B7-4E86-ACD5-48CAC2692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34471</Words>
  <Characters>203385</Characters>
  <Application>Microsoft Office Word</Application>
  <DocSecurity>0</DocSecurity>
  <Lines>1694</Lines>
  <Paragraphs>474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237382</CharactersWithSpaces>
  <SharedDoc>false</SharedDoc>
  <HLinks>
    <vt:vector size="312" baseType="variant">
      <vt:variant>
        <vt:i4>3801117</vt:i4>
      </vt:variant>
      <vt:variant>
        <vt:i4>591</vt:i4>
      </vt:variant>
      <vt:variant>
        <vt:i4>0</vt:i4>
      </vt:variant>
      <vt:variant>
        <vt:i4>5</vt:i4>
      </vt:variant>
      <vt:variant>
        <vt:lpwstr>mailto:faktury@alinvest.cz</vt:lpwstr>
      </vt:variant>
      <vt:variant>
        <vt:lpwstr/>
      </vt:variant>
      <vt:variant>
        <vt:i4>1441842</vt:i4>
      </vt:variant>
      <vt:variant>
        <vt:i4>302</vt:i4>
      </vt:variant>
      <vt:variant>
        <vt:i4>0</vt:i4>
      </vt:variant>
      <vt:variant>
        <vt:i4>5</vt:i4>
      </vt:variant>
      <vt:variant>
        <vt:lpwstr/>
      </vt:variant>
      <vt:variant>
        <vt:lpwstr>_Toc172130270</vt:lpwstr>
      </vt:variant>
      <vt:variant>
        <vt:i4>1507378</vt:i4>
      </vt:variant>
      <vt:variant>
        <vt:i4>296</vt:i4>
      </vt:variant>
      <vt:variant>
        <vt:i4>0</vt:i4>
      </vt:variant>
      <vt:variant>
        <vt:i4>5</vt:i4>
      </vt:variant>
      <vt:variant>
        <vt:lpwstr/>
      </vt:variant>
      <vt:variant>
        <vt:lpwstr>_Toc172130269</vt:lpwstr>
      </vt:variant>
      <vt:variant>
        <vt:i4>1507378</vt:i4>
      </vt:variant>
      <vt:variant>
        <vt:i4>290</vt:i4>
      </vt:variant>
      <vt:variant>
        <vt:i4>0</vt:i4>
      </vt:variant>
      <vt:variant>
        <vt:i4>5</vt:i4>
      </vt:variant>
      <vt:variant>
        <vt:lpwstr/>
      </vt:variant>
      <vt:variant>
        <vt:lpwstr>_Toc172130268</vt:lpwstr>
      </vt:variant>
      <vt:variant>
        <vt:i4>1507378</vt:i4>
      </vt:variant>
      <vt:variant>
        <vt:i4>284</vt:i4>
      </vt:variant>
      <vt:variant>
        <vt:i4>0</vt:i4>
      </vt:variant>
      <vt:variant>
        <vt:i4>5</vt:i4>
      </vt:variant>
      <vt:variant>
        <vt:lpwstr/>
      </vt:variant>
      <vt:variant>
        <vt:lpwstr>_Toc172130267</vt:lpwstr>
      </vt:variant>
      <vt:variant>
        <vt:i4>1507378</vt:i4>
      </vt:variant>
      <vt:variant>
        <vt:i4>278</vt:i4>
      </vt:variant>
      <vt:variant>
        <vt:i4>0</vt:i4>
      </vt:variant>
      <vt:variant>
        <vt:i4>5</vt:i4>
      </vt:variant>
      <vt:variant>
        <vt:lpwstr/>
      </vt:variant>
      <vt:variant>
        <vt:lpwstr>_Toc172130266</vt:lpwstr>
      </vt:variant>
      <vt:variant>
        <vt:i4>1507378</vt:i4>
      </vt:variant>
      <vt:variant>
        <vt:i4>272</vt:i4>
      </vt:variant>
      <vt:variant>
        <vt:i4>0</vt:i4>
      </vt:variant>
      <vt:variant>
        <vt:i4>5</vt:i4>
      </vt:variant>
      <vt:variant>
        <vt:lpwstr/>
      </vt:variant>
      <vt:variant>
        <vt:lpwstr>_Toc172130265</vt:lpwstr>
      </vt:variant>
      <vt:variant>
        <vt:i4>1507378</vt:i4>
      </vt:variant>
      <vt:variant>
        <vt:i4>266</vt:i4>
      </vt:variant>
      <vt:variant>
        <vt:i4>0</vt:i4>
      </vt:variant>
      <vt:variant>
        <vt:i4>5</vt:i4>
      </vt:variant>
      <vt:variant>
        <vt:lpwstr/>
      </vt:variant>
      <vt:variant>
        <vt:lpwstr>_Toc172130264</vt:lpwstr>
      </vt:variant>
      <vt:variant>
        <vt:i4>1507378</vt:i4>
      </vt:variant>
      <vt:variant>
        <vt:i4>260</vt:i4>
      </vt:variant>
      <vt:variant>
        <vt:i4>0</vt:i4>
      </vt:variant>
      <vt:variant>
        <vt:i4>5</vt:i4>
      </vt:variant>
      <vt:variant>
        <vt:lpwstr/>
      </vt:variant>
      <vt:variant>
        <vt:lpwstr>_Toc172130263</vt:lpwstr>
      </vt:variant>
      <vt:variant>
        <vt:i4>1507378</vt:i4>
      </vt:variant>
      <vt:variant>
        <vt:i4>254</vt:i4>
      </vt:variant>
      <vt:variant>
        <vt:i4>0</vt:i4>
      </vt:variant>
      <vt:variant>
        <vt:i4>5</vt:i4>
      </vt:variant>
      <vt:variant>
        <vt:lpwstr/>
      </vt:variant>
      <vt:variant>
        <vt:lpwstr>_Toc172130262</vt:lpwstr>
      </vt:variant>
      <vt:variant>
        <vt:i4>1507378</vt:i4>
      </vt:variant>
      <vt:variant>
        <vt:i4>248</vt:i4>
      </vt:variant>
      <vt:variant>
        <vt:i4>0</vt:i4>
      </vt:variant>
      <vt:variant>
        <vt:i4>5</vt:i4>
      </vt:variant>
      <vt:variant>
        <vt:lpwstr/>
      </vt:variant>
      <vt:variant>
        <vt:lpwstr>_Toc172130261</vt:lpwstr>
      </vt:variant>
      <vt:variant>
        <vt:i4>1507378</vt:i4>
      </vt:variant>
      <vt:variant>
        <vt:i4>242</vt:i4>
      </vt:variant>
      <vt:variant>
        <vt:i4>0</vt:i4>
      </vt:variant>
      <vt:variant>
        <vt:i4>5</vt:i4>
      </vt:variant>
      <vt:variant>
        <vt:lpwstr/>
      </vt:variant>
      <vt:variant>
        <vt:lpwstr>_Toc172130260</vt:lpwstr>
      </vt:variant>
      <vt:variant>
        <vt:i4>1310770</vt:i4>
      </vt:variant>
      <vt:variant>
        <vt:i4>236</vt:i4>
      </vt:variant>
      <vt:variant>
        <vt:i4>0</vt:i4>
      </vt:variant>
      <vt:variant>
        <vt:i4>5</vt:i4>
      </vt:variant>
      <vt:variant>
        <vt:lpwstr/>
      </vt:variant>
      <vt:variant>
        <vt:lpwstr>_Toc172130259</vt:lpwstr>
      </vt:variant>
      <vt:variant>
        <vt:i4>1310770</vt:i4>
      </vt:variant>
      <vt:variant>
        <vt:i4>230</vt:i4>
      </vt:variant>
      <vt:variant>
        <vt:i4>0</vt:i4>
      </vt:variant>
      <vt:variant>
        <vt:i4>5</vt:i4>
      </vt:variant>
      <vt:variant>
        <vt:lpwstr/>
      </vt:variant>
      <vt:variant>
        <vt:lpwstr>_Toc172130258</vt:lpwstr>
      </vt:variant>
      <vt:variant>
        <vt:i4>1310770</vt:i4>
      </vt:variant>
      <vt:variant>
        <vt:i4>224</vt:i4>
      </vt:variant>
      <vt:variant>
        <vt:i4>0</vt:i4>
      </vt:variant>
      <vt:variant>
        <vt:i4>5</vt:i4>
      </vt:variant>
      <vt:variant>
        <vt:lpwstr/>
      </vt:variant>
      <vt:variant>
        <vt:lpwstr>_Toc172130257</vt:lpwstr>
      </vt:variant>
      <vt:variant>
        <vt:i4>1310770</vt:i4>
      </vt:variant>
      <vt:variant>
        <vt:i4>218</vt:i4>
      </vt:variant>
      <vt:variant>
        <vt:i4>0</vt:i4>
      </vt:variant>
      <vt:variant>
        <vt:i4>5</vt:i4>
      </vt:variant>
      <vt:variant>
        <vt:lpwstr/>
      </vt:variant>
      <vt:variant>
        <vt:lpwstr>_Toc172130256</vt:lpwstr>
      </vt:variant>
      <vt:variant>
        <vt:i4>1310770</vt:i4>
      </vt:variant>
      <vt:variant>
        <vt:i4>212</vt:i4>
      </vt:variant>
      <vt:variant>
        <vt:i4>0</vt:i4>
      </vt:variant>
      <vt:variant>
        <vt:i4>5</vt:i4>
      </vt:variant>
      <vt:variant>
        <vt:lpwstr/>
      </vt:variant>
      <vt:variant>
        <vt:lpwstr>_Toc172130255</vt:lpwstr>
      </vt:variant>
      <vt:variant>
        <vt:i4>1310770</vt:i4>
      </vt:variant>
      <vt:variant>
        <vt:i4>206</vt:i4>
      </vt:variant>
      <vt:variant>
        <vt:i4>0</vt:i4>
      </vt:variant>
      <vt:variant>
        <vt:i4>5</vt:i4>
      </vt:variant>
      <vt:variant>
        <vt:lpwstr/>
      </vt:variant>
      <vt:variant>
        <vt:lpwstr>_Toc172130254</vt:lpwstr>
      </vt:variant>
      <vt:variant>
        <vt:i4>1310770</vt:i4>
      </vt:variant>
      <vt:variant>
        <vt:i4>200</vt:i4>
      </vt:variant>
      <vt:variant>
        <vt:i4>0</vt:i4>
      </vt:variant>
      <vt:variant>
        <vt:i4>5</vt:i4>
      </vt:variant>
      <vt:variant>
        <vt:lpwstr/>
      </vt:variant>
      <vt:variant>
        <vt:lpwstr>_Toc172130253</vt:lpwstr>
      </vt:variant>
      <vt:variant>
        <vt:i4>1310770</vt:i4>
      </vt:variant>
      <vt:variant>
        <vt:i4>194</vt:i4>
      </vt:variant>
      <vt:variant>
        <vt:i4>0</vt:i4>
      </vt:variant>
      <vt:variant>
        <vt:i4>5</vt:i4>
      </vt:variant>
      <vt:variant>
        <vt:lpwstr/>
      </vt:variant>
      <vt:variant>
        <vt:lpwstr>_Toc172130252</vt:lpwstr>
      </vt:variant>
      <vt:variant>
        <vt:i4>1310770</vt:i4>
      </vt:variant>
      <vt:variant>
        <vt:i4>188</vt:i4>
      </vt:variant>
      <vt:variant>
        <vt:i4>0</vt:i4>
      </vt:variant>
      <vt:variant>
        <vt:i4>5</vt:i4>
      </vt:variant>
      <vt:variant>
        <vt:lpwstr/>
      </vt:variant>
      <vt:variant>
        <vt:lpwstr>_Toc172130251</vt:lpwstr>
      </vt:variant>
      <vt:variant>
        <vt:i4>1310770</vt:i4>
      </vt:variant>
      <vt:variant>
        <vt:i4>182</vt:i4>
      </vt:variant>
      <vt:variant>
        <vt:i4>0</vt:i4>
      </vt:variant>
      <vt:variant>
        <vt:i4>5</vt:i4>
      </vt:variant>
      <vt:variant>
        <vt:lpwstr/>
      </vt:variant>
      <vt:variant>
        <vt:lpwstr>_Toc172130250</vt:lpwstr>
      </vt:variant>
      <vt:variant>
        <vt:i4>1376306</vt:i4>
      </vt:variant>
      <vt:variant>
        <vt:i4>176</vt:i4>
      </vt:variant>
      <vt:variant>
        <vt:i4>0</vt:i4>
      </vt:variant>
      <vt:variant>
        <vt:i4>5</vt:i4>
      </vt:variant>
      <vt:variant>
        <vt:lpwstr/>
      </vt:variant>
      <vt:variant>
        <vt:lpwstr>_Toc172130249</vt:lpwstr>
      </vt:variant>
      <vt:variant>
        <vt:i4>1376306</vt:i4>
      </vt:variant>
      <vt:variant>
        <vt:i4>170</vt:i4>
      </vt:variant>
      <vt:variant>
        <vt:i4>0</vt:i4>
      </vt:variant>
      <vt:variant>
        <vt:i4>5</vt:i4>
      </vt:variant>
      <vt:variant>
        <vt:lpwstr/>
      </vt:variant>
      <vt:variant>
        <vt:lpwstr>_Toc172130248</vt:lpwstr>
      </vt:variant>
      <vt:variant>
        <vt:i4>1376306</vt:i4>
      </vt:variant>
      <vt:variant>
        <vt:i4>164</vt:i4>
      </vt:variant>
      <vt:variant>
        <vt:i4>0</vt:i4>
      </vt:variant>
      <vt:variant>
        <vt:i4>5</vt:i4>
      </vt:variant>
      <vt:variant>
        <vt:lpwstr/>
      </vt:variant>
      <vt:variant>
        <vt:lpwstr>_Toc172130247</vt:lpwstr>
      </vt:variant>
      <vt:variant>
        <vt:i4>1376306</vt:i4>
      </vt:variant>
      <vt:variant>
        <vt:i4>158</vt:i4>
      </vt:variant>
      <vt:variant>
        <vt:i4>0</vt:i4>
      </vt:variant>
      <vt:variant>
        <vt:i4>5</vt:i4>
      </vt:variant>
      <vt:variant>
        <vt:lpwstr/>
      </vt:variant>
      <vt:variant>
        <vt:lpwstr>_Toc172130246</vt:lpwstr>
      </vt:variant>
      <vt:variant>
        <vt:i4>1376306</vt:i4>
      </vt:variant>
      <vt:variant>
        <vt:i4>152</vt:i4>
      </vt:variant>
      <vt:variant>
        <vt:i4>0</vt:i4>
      </vt:variant>
      <vt:variant>
        <vt:i4>5</vt:i4>
      </vt:variant>
      <vt:variant>
        <vt:lpwstr/>
      </vt:variant>
      <vt:variant>
        <vt:lpwstr>_Toc172130245</vt:lpwstr>
      </vt:variant>
      <vt:variant>
        <vt:i4>1376306</vt:i4>
      </vt:variant>
      <vt:variant>
        <vt:i4>146</vt:i4>
      </vt:variant>
      <vt:variant>
        <vt:i4>0</vt:i4>
      </vt:variant>
      <vt:variant>
        <vt:i4>5</vt:i4>
      </vt:variant>
      <vt:variant>
        <vt:lpwstr/>
      </vt:variant>
      <vt:variant>
        <vt:lpwstr>_Toc172130244</vt:lpwstr>
      </vt:variant>
      <vt:variant>
        <vt:i4>1376306</vt:i4>
      </vt:variant>
      <vt:variant>
        <vt:i4>140</vt:i4>
      </vt:variant>
      <vt:variant>
        <vt:i4>0</vt:i4>
      </vt:variant>
      <vt:variant>
        <vt:i4>5</vt:i4>
      </vt:variant>
      <vt:variant>
        <vt:lpwstr/>
      </vt:variant>
      <vt:variant>
        <vt:lpwstr>_Toc172130243</vt:lpwstr>
      </vt:variant>
      <vt:variant>
        <vt:i4>1376306</vt:i4>
      </vt:variant>
      <vt:variant>
        <vt:i4>134</vt:i4>
      </vt:variant>
      <vt:variant>
        <vt:i4>0</vt:i4>
      </vt:variant>
      <vt:variant>
        <vt:i4>5</vt:i4>
      </vt:variant>
      <vt:variant>
        <vt:lpwstr/>
      </vt:variant>
      <vt:variant>
        <vt:lpwstr>_Toc172130242</vt:lpwstr>
      </vt:variant>
      <vt:variant>
        <vt:i4>1376306</vt:i4>
      </vt:variant>
      <vt:variant>
        <vt:i4>128</vt:i4>
      </vt:variant>
      <vt:variant>
        <vt:i4>0</vt:i4>
      </vt:variant>
      <vt:variant>
        <vt:i4>5</vt:i4>
      </vt:variant>
      <vt:variant>
        <vt:lpwstr/>
      </vt:variant>
      <vt:variant>
        <vt:lpwstr>_Toc172130241</vt:lpwstr>
      </vt:variant>
      <vt:variant>
        <vt:i4>1376306</vt:i4>
      </vt:variant>
      <vt:variant>
        <vt:i4>122</vt:i4>
      </vt:variant>
      <vt:variant>
        <vt:i4>0</vt:i4>
      </vt:variant>
      <vt:variant>
        <vt:i4>5</vt:i4>
      </vt:variant>
      <vt:variant>
        <vt:lpwstr/>
      </vt:variant>
      <vt:variant>
        <vt:lpwstr>_Toc172130240</vt:lpwstr>
      </vt:variant>
      <vt:variant>
        <vt:i4>1179698</vt:i4>
      </vt:variant>
      <vt:variant>
        <vt:i4>116</vt:i4>
      </vt:variant>
      <vt:variant>
        <vt:i4>0</vt:i4>
      </vt:variant>
      <vt:variant>
        <vt:i4>5</vt:i4>
      </vt:variant>
      <vt:variant>
        <vt:lpwstr/>
      </vt:variant>
      <vt:variant>
        <vt:lpwstr>_Toc172130239</vt:lpwstr>
      </vt:variant>
      <vt:variant>
        <vt:i4>1179698</vt:i4>
      </vt:variant>
      <vt:variant>
        <vt:i4>110</vt:i4>
      </vt:variant>
      <vt:variant>
        <vt:i4>0</vt:i4>
      </vt:variant>
      <vt:variant>
        <vt:i4>5</vt:i4>
      </vt:variant>
      <vt:variant>
        <vt:lpwstr/>
      </vt:variant>
      <vt:variant>
        <vt:lpwstr>_Toc172130238</vt:lpwstr>
      </vt:variant>
      <vt:variant>
        <vt:i4>1179698</vt:i4>
      </vt:variant>
      <vt:variant>
        <vt:i4>104</vt:i4>
      </vt:variant>
      <vt:variant>
        <vt:i4>0</vt:i4>
      </vt:variant>
      <vt:variant>
        <vt:i4>5</vt:i4>
      </vt:variant>
      <vt:variant>
        <vt:lpwstr/>
      </vt:variant>
      <vt:variant>
        <vt:lpwstr>_Toc172130237</vt:lpwstr>
      </vt:variant>
      <vt:variant>
        <vt:i4>1179698</vt:i4>
      </vt:variant>
      <vt:variant>
        <vt:i4>98</vt:i4>
      </vt:variant>
      <vt:variant>
        <vt:i4>0</vt:i4>
      </vt:variant>
      <vt:variant>
        <vt:i4>5</vt:i4>
      </vt:variant>
      <vt:variant>
        <vt:lpwstr/>
      </vt:variant>
      <vt:variant>
        <vt:lpwstr>_Toc172130236</vt:lpwstr>
      </vt:variant>
      <vt:variant>
        <vt:i4>1179698</vt:i4>
      </vt:variant>
      <vt:variant>
        <vt:i4>92</vt:i4>
      </vt:variant>
      <vt:variant>
        <vt:i4>0</vt:i4>
      </vt:variant>
      <vt:variant>
        <vt:i4>5</vt:i4>
      </vt:variant>
      <vt:variant>
        <vt:lpwstr/>
      </vt:variant>
      <vt:variant>
        <vt:lpwstr>_Toc172130235</vt:lpwstr>
      </vt:variant>
      <vt:variant>
        <vt:i4>1179698</vt:i4>
      </vt:variant>
      <vt:variant>
        <vt:i4>86</vt:i4>
      </vt:variant>
      <vt:variant>
        <vt:i4>0</vt:i4>
      </vt:variant>
      <vt:variant>
        <vt:i4>5</vt:i4>
      </vt:variant>
      <vt:variant>
        <vt:lpwstr/>
      </vt:variant>
      <vt:variant>
        <vt:lpwstr>_Toc172130234</vt:lpwstr>
      </vt:variant>
      <vt:variant>
        <vt:i4>1179698</vt:i4>
      </vt:variant>
      <vt:variant>
        <vt:i4>80</vt:i4>
      </vt:variant>
      <vt:variant>
        <vt:i4>0</vt:i4>
      </vt:variant>
      <vt:variant>
        <vt:i4>5</vt:i4>
      </vt:variant>
      <vt:variant>
        <vt:lpwstr/>
      </vt:variant>
      <vt:variant>
        <vt:lpwstr>_Toc172130233</vt:lpwstr>
      </vt:variant>
      <vt:variant>
        <vt:i4>1179698</vt:i4>
      </vt:variant>
      <vt:variant>
        <vt:i4>74</vt:i4>
      </vt:variant>
      <vt:variant>
        <vt:i4>0</vt:i4>
      </vt:variant>
      <vt:variant>
        <vt:i4>5</vt:i4>
      </vt:variant>
      <vt:variant>
        <vt:lpwstr/>
      </vt:variant>
      <vt:variant>
        <vt:lpwstr>_Toc172130232</vt:lpwstr>
      </vt:variant>
      <vt:variant>
        <vt:i4>1179698</vt:i4>
      </vt:variant>
      <vt:variant>
        <vt:i4>68</vt:i4>
      </vt:variant>
      <vt:variant>
        <vt:i4>0</vt:i4>
      </vt:variant>
      <vt:variant>
        <vt:i4>5</vt:i4>
      </vt:variant>
      <vt:variant>
        <vt:lpwstr/>
      </vt:variant>
      <vt:variant>
        <vt:lpwstr>_Toc172130231</vt:lpwstr>
      </vt:variant>
      <vt:variant>
        <vt:i4>1179698</vt:i4>
      </vt:variant>
      <vt:variant>
        <vt:i4>62</vt:i4>
      </vt:variant>
      <vt:variant>
        <vt:i4>0</vt:i4>
      </vt:variant>
      <vt:variant>
        <vt:i4>5</vt:i4>
      </vt:variant>
      <vt:variant>
        <vt:lpwstr/>
      </vt:variant>
      <vt:variant>
        <vt:lpwstr>_Toc172130230</vt:lpwstr>
      </vt:variant>
      <vt:variant>
        <vt:i4>1245234</vt:i4>
      </vt:variant>
      <vt:variant>
        <vt:i4>56</vt:i4>
      </vt:variant>
      <vt:variant>
        <vt:i4>0</vt:i4>
      </vt:variant>
      <vt:variant>
        <vt:i4>5</vt:i4>
      </vt:variant>
      <vt:variant>
        <vt:lpwstr/>
      </vt:variant>
      <vt:variant>
        <vt:lpwstr>_Toc172130229</vt:lpwstr>
      </vt:variant>
      <vt:variant>
        <vt:i4>1245234</vt:i4>
      </vt:variant>
      <vt:variant>
        <vt:i4>50</vt:i4>
      </vt:variant>
      <vt:variant>
        <vt:i4>0</vt:i4>
      </vt:variant>
      <vt:variant>
        <vt:i4>5</vt:i4>
      </vt:variant>
      <vt:variant>
        <vt:lpwstr/>
      </vt:variant>
      <vt:variant>
        <vt:lpwstr>_Toc172130228</vt:lpwstr>
      </vt:variant>
      <vt:variant>
        <vt:i4>1245234</vt:i4>
      </vt:variant>
      <vt:variant>
        <vt:i4>44</vt:i4>
      </vt:variant>
      <vt:variant>
        <vt:i4>0</vt:i4>
      </vt:variant>
      <vt:variant>
        <vt:i4>5</vt:i4>
      </vt:variant>
      <vt:variant>
        <vt:lpwstr/>
      </vt:variant>
      <vt:variant>
        <vt:lpwstr>_Toc172130227</vt:lpwstr>
      </vt:variant>
      <vt:variant>
        <vt:i4>1245234</vt:i4>
      </vt:variant>
      <vt:variant>
        <vt:i4>38</vt:i4>
      </vt:variant>
      <vt:variant>
        <vt:i4>0</vt:i4>
      </vt:variant>
      <vt:variant>
        <vt:i4>5</vt:i4>
      </vt:variant>
      <vt:variant>
        <vt:lpwstr/>
      </vt:variant>
      <vt:variant>
        <vt:lpwstr>_Toc172130226</vt:lpwstr>
      </vt:variant>
      <vt:variant>
        <vt:i4>1245234</vt:i4>
      </vt:variant>
      <vt:variant>
        <vt:i4>32</vt:i4>
      </vt:variant>
      <vt:variant>
        <vt:i4>0</vt:i4>
      </vt:variant>
      <vt:variant>
        <vt:i4>5</vt:i4>
      </vt:variant>
      <vt:variant>
        <vt:lpwstr/>
      </vt:variant>
      <vt:variant>
        <vt:lpwstr>_Toc172130225</vt:lpwstr>
      </vt:variant>
      <vt:variant>
        <vt:i4>1245234</vt:i4>
      </vt:variant>
      <vt:variant>
        <vt:i4>26</vt:i4>
      </vt:variant>
      <vt:variant>
        <vt:i4>0</vt:i4>
      </vt:variant>
      <vt:variant>
        <vt:i4>5</vt:i4>
      </vt:variant>
      <vt:variant>
        <vt:lpwstr/>
      </vt:variant>
      <vt:variant>
        <vt:lpwstr>_Toc172130224</vt:lpwstr>
      </vt:variant>
      <vt:variant>
        <vt:i4>1245234</vt:i4>
      </vt:variant>
      <vt:variant>
        <vt:i4>20</vt:i4>
      </vt:variant>
      <vt:variant>
        <vt:i4>0</vt:i4>
      </vt:variant>
      <vt:variant>
        <vt:i4>5</vt:i4>
      </vt:variant>
      <vt:variant>
        <vt:lpwstr/>
      </vt:variant>
      <vt:variant>
        <vt:lpwstr>_Toc172130223</vt:lpwstr>
      </vt:variant>
      <vt:variant>
        <vt:i4>1245234</vt:i4>
      </vt:variant>
      <vt:variant>
        <vt:i4>14</vt:i4>
      </vt:variant>
      <vt:variant>
        <vt:i4>0</vt:i4>
      </vt:variant>
      <vt:variant>
        <vt:i4>5</vt:i4>
      </vt:variant>
      <vt:variant>
        <vt:lpwstr/>
      </vt:variant>
      <vt:variant>
        <vt:lpwstr>_Toc172130222</vt:lpwstr>
      </vt:variant>
      <vt:variant>
        <vt:i4>1245234</vt:i4>
      </vt:variant>
      <vt:variant>
        <vt:i4>8</vt:i4>
      </vt:variant>
      <vt:variant>
        <vt:i4>0</vt:i4>
      </vt:variant>
      <vt:variant>
        <vt:i4>5</vt:i4>
      </vt:variant>
      <vt:variant>
        <vt:lpwstr/>
      </vt:variant>
      <vt:variant>
        <vt:lpwstr>_Toc172130221</vt:lpwstr>
      </vt:variant>
      <vt:variant>
        <vt:i4>1245234</vt:i4>
      </vt:variant>
      <vt:variant>
        <vt:i4>2</vt:i4>
      </vt:variant>
      <vt:variant>
        <vt:i4>0</vt:i4>
      </vt:variant>
      <vt:variant>
        <vt:i4>5</vt:i4>
      </vt:variant>
      <vt:variant>
        <vt:lpwstr/>
      </vt:variant>
      <vt:variant>
        <vt:lpwstr>_Toc172130220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2024-07-18T03:00:00Z</dcterms:created>
  <dcterms:modified xsi:type="dcterms:W3CDTF">2024-07-18T16:47:00Z</dcterms:modified>
</cp:coreProperties>
</file>