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3B025" w14:textId="77777777" w:rsidR="00E07199" w:rsidRPr="005F3731" w:rsidRDefault="00E07199" w:rsidP="00FE637E">
      <w:pPr>
        <w:pStyle w:val="Podtitul"/>
      </w:pPr>
    </w:p>
    <w:p w14:paraId="67D94CF6" w14:textId="6A815111" w:rsidR="00485CCC" w:rsidRPr="00357BE1" w:rsidRDefault="00357BE1" w:rsidP="00485CCC">
      <w:pPr>
        <w:rPr>
          <w:rFonts w:ascii="Garamond" w:hAnsi="Garamond" w:cs="Times New Roman"/>
          <w:bCs/>
          <w:sz w:val="20"/>
          <w:szCs w:val="20"/>
        </w:rPr>
      </w:pPr>
      <w:r>
        <w:rPr>
          <w:rFonts w:ascii="Garamond" w:hAnsi="Garamond" w:cs="Times New Roman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</w:p>
    <w:p w14:paraId="166A6B30" w14:textId="77777777" w:rsidR="00485CCC" w:rsidRPr="005F3731" w:rsidRDefault="00485CCC" w:rsidP="00485CC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9EC08C" w14:textId="77777777" w:rsidR="00013432" w:rsidRPr="005F3731" w:rsidRDefault="00013432" w:rsidP="000134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3731">
        <w:rPr>
          <w:rFonts w:ascii="Times New Roman" w:hAnsi="Times New Roman" w:cs="Times New Roman"/>
          <w:b/>
          <w:sz w:val="28"/>
          <w:szCs w:val="28"/>
          <w:u w:val="single"/>
        </w:rPr>
        <w:t>Žiadosť o zaradenie do DNS</w:t>
      </w:r>
    </w:p>
    <w:p w14:paraId="644D5F7F" w14:textId="77777777" w:rsidR="00013432" w:rsidRPr="005F3731" w:rsidRDefault="00013432" w:rsidP="00013432">
      <w:pPr>
        <w:rPr>
          <w:rFonts w:ascii="Times New Roman" w:hAnsi="Times New Roman" w:cs="Times New Roman"/>
          <w:b/>
          <w:u w:val="single"/>
        </w:rPr>
      </w:pPr>
    </w:p>
    <w:p w14:paraId="07558486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6C9C60B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b/>
          <w:sz w:val="24"/>
          <w:szCs w:val="24"/>
          <w:u w:val="single"/>
        </w:rPr>
        <w:t>Záujemca:</w:t>
      </w:r>
    </w:p>
    <w:p w14:paraId="35BF8B22" w14:textId="55DC35F9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Obchodné meno (názov)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10496A00" w14:textId="7C0F7808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Sídlo</w:t>
      </w:r>
      <w:r w:rsidR="00C524CC" w:rsidRPr="00494E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B7442E3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IČO:</w:t>
      </w:r>
    </w:p>
    <w:p w14:paraId="6636E3D7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DIČ:</w:t>
      </w:r>
    </w:p>
    <w:p w14:paraId="62CFA62A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IČ DPH:</w:t>
      </w:r>
    </w:p>
    <w:p w14:paraId="53268B26" w14:textId="787CBE4B" w:rsidR="00013432" w:rsidRPr="00494E33" w:rsidRDefault="00C524CC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Štatutárny </w:t>
      </w:r>
      <w:r w:rsidR="005C7D3D">
        <w:rPr>
          <w:rFonts w:ascii="Times New Roman" w:hAnsi="Times New Roman" w:cs="Times New Roman"/>
          <w:color w:val="000000"/>
          <w:sz w:val="24"/>
          <w:szCs w:val="24"/>
        </w:rPr>
        <w:t>orgán</w:t>
      </w:r>
      <w:r w:rsidRPr="00494E33">
        <w:rPr>
          <w:rFonts w:ascii="Times New Roman" w:hAnsi="Times New Roman" w:cs="Times New Roman"/>
          <w:color w:val="000000"/>
          <w:sz w:val="24"/>
          <w:szCs w:val="24"/>
        </w:rPr>
        <w:t>/</w:t>
      </w:r>
    </w:p>
    <w:p w14:paraId="08B50E3E" w14:textId="7E9EF6A0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splnomocnen</w:t>
      </w:r>
      <w:r>
        <w:rPr>
          <w:rFonts w:ascii="Times New Roman" w:hAnsi="Times New Roman" w:cs="Times New Roman"/>
          <w:color w:val="000000"/>
          <w:sz w:val="24"/>
          <w:szCs w:val="24"/>
        </w:rPr>
        <w:t>ý zástupca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4F02768" w14:textId="33686059" w:rsidR="00013432" w:rsidRPr="00494E33" w:rsidRDefault="005C7D3D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ontaktná </w:t>
      </w:r>
      <w:r w:rsidR="00013432"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osoba: </w:t>
      </w:r>
    </w:p>
    <w:p w14:paraId="2C24942E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>Tel/mobil:</w:t>
      </w:r>
    </w:p>
    <w:p w14:paraId="1255628F" w14:textId="77777777" w:rsidR="00013432" w:rsidRPr="00494E33" w:rsidRDefault="00013432" w:rsidP="0001343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color w:val="000000"/>
          <w:sz w:val="24"/>
          <w:szCs w:val="24"/>
        </w:rPr>
        <w:t xml:space="preserve">Email:  </w:t>
      </w:r>
    </w:p>
    <w:p w14:paraId="70B2C41D" w14:textId="77777777" w:rsidR="00013432" w:rsidRPr="00494E33" w:rsidRDefault="00013432" w:rsidP="00013432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51A8745" w14:textId="77777777" w:rsidR="00013432" w:rsidRPr="00494E33" w:rsidRDefault="00013432" w:rsidP="00013432">
      <w:pPr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 xml:space="preserve">Záujemca týmto žiada </w:t>
      </w:r>
      <w:r w:rsidR="00FF750E">
        <w:rPr>
          <w:rFonts w:ascii="Times New Roman" w:hAnsi="Times New Roman" w:cs="Times New Roman"/>
          <w:sz w:val="24"/>
          <w:szCs w:val="24"/>
        </w:rPr>
        <w:t>obstarávateľskú organizáciu</w:t>
      </w:r>
      <w:r w:rsidRPr="00494E33">
        <w:rPr>
          <w:rFonts w:ascii="Times New Roman" w:hAnsi="Times New Roman" w:cs="Times New Roman"/>
          <w:sz w:val="24"/>
          <w:szCs w:val="24"/>
        </w:rPr>
        <w:t xml:space="preserve"> o zaradenie do DNS</w:t>
      </w:r>
      <w:r w:rsidR="00CD40FA" w:rsidRPr="00494E33">
        <w:rPr>
          <w:rFonts w:ascii="Times New Roman" w:hAnsi="Times New Roman" w:cs="Times New Roman"/>
          <w:sz w:val="24"/>
          <w:szCs w:val="24"/>
        </w:rPr>
        <w:t xml:space="preserve"> s názvom</w:t>
      </w:r>
      <w:r w:rsidRPr="00494E33">
        <w:rPr>
          <w:rFonts w:ascii="Times New Roman" w:hAnsi="Times New Roman" w:cs="Times New Roman"/>
          <w:sz w:val="24"/>
          <w:szCs w:val="24"/>
        </w:rPr>
        <w:t>:</w:t>
      </w:r>
    </w:p>
    <w:p w14:paraId="35C429EC" w14:textId="77777777" w:rsidR="00495EAA" w:rsidRPr="00494E33" w:rsidRDefault="00495EAA" w:rsidP="00013432">
      <w:pPr>
        <w:rPr>
          <w:rFonts w:ascii="Times New Roman" w:hAnsi="Times New Roman" w:cs="Times New Roman"/>
          <w:sz w:val="24"/>
          <w:szCs w:val="24"/>
        </w:rPr>
      </w:pPr>
    </w:p>
    <w:p w14:paraId="418923FE" w14:textId="4A12BBAE" w:rsidR="00495EAA" w:rsidRDefault="00495EAA" w:rsidP="003A3A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382B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AE05C0" w:rsidRPr="00AE05C0">
        <w:rPr>
          <w:rFonts w:ascii="Garamond" w:hAnsi="Garamond"/>
          <w:b/>
          <w:bCs/>
          <w:sz w:val="24"/>
          <w:szCs w:val="24"/>
        </w:rPr>
        <w:t>NL DNS 01/2024_Chemické výrobky</w:t>
      </w:r>
      <w:r w:rsidR="00590F65" w:rsidRPr="0015382B">
        <w:rPr>
          <w:rFonts w:ascii="Times New Roman" w:hAnsi="Times New Roman" w:cs="Times New Roman"/>
          <w:b/>
          <w:bCs/>
          <w:sz w:val="28"/>
          <w:szCs w:val="28"/>
        </w:rPr>
        <w:t>“</w:t>
      </w:r>
    </w:p>
    <w:p w14:paraId="45369845" w14:textId="77777777" w:rsidR="00495EAA" w:rsidRPr="00494E33" w:rsidRDefault="00495EAA" w:rsidP="00013432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5A7C7677" w14:textId="77777777" w:rsidR="00013432" w:rsidRPr="00494E33" w:rsidRDefault="00013432" w:rsidP="00013432">
      <w:pPr>
        <w:rPr>
          <w:rFonts w:ascii="Times New Roman" w:hAnsi="Times New Roman" w:cs="Times New Roman"/>
          <w:sz w:val="24"/>
          <w:szCs w:val="24"/>
          <w:u w:val="single"/>
        </w:rPr>
      </w:pPr>
      <w:r w:rsidRPr="00494E33">
        <w:rPr>
          <w:rFonts w:ascii="Times New Roman" w:hAnsi="Times New Roman" w:cs="Times New Roman"/>
          <w:sz w:val="24"/>
          <w:szCs w:val="24"/>
          <w:u w:val="single"/>
        </w:rPr>
        <w:t>Zoznam príloh:</w:t>
      </w:r>
    </w:p>
    <w:p w14:paraId="73D9A68B" w14:textId="30BBF1D4" w:rsidR="00013432" w:rsidRPr="003E31C5" w:rsidRDefault="005C7D3D" w:rsidP="003E31C5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Plnomocenstvo</w:t>
      </w:r>
      <w:r w:rsidRPr="00494E33">
        <w:rPr>
          <w:rFonts w:ascii="Times New Roman" w:hAnsi="Times New Roman" w:cs="Times New Roman"/>
          <w:sz w:val="24"/>
          <w:szCs w:val="24"/>
        </w:rPr>
        <w:t xml:space="preserve"> </w:t>
      </w:r>
      <w:r w:rsidR="00013432" w:rsidRPr="00494E33">
        <w:rPr>
          <w:rFonts w:ascii="Times New Roman" w:hAnsi="Times New Roman" w:cs="Times New Roman"/>
          <w:sz w:val="24"/>
          <w:szCs w:val="24"/>
        </w:rPr>
        <w:t>na zastupovanie záujemcu</w:t>
      </w:r>
      <w:r w:rsidR="000B5D31">
        <w:rPr>
          <w:rFonts w:ascii="Times New Roman" w:hAnsi="Times New Roman" w:cs="Times New Roman"/>
          <w:sz w:val="24"/>
          <w:szCs w:val="24"/>
        </w:rPr>
        <w:t xml:space="preserve"> (ak relevantné)</w:t>
      </w:r>
    </w:p>
    <w:p w14:paraId="7FD7113D" w14:textId="1401913B" w:rsidR="00013432" w:rsidRDefault="00013432" w:rsidP="0001343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>Doklady preukazujúce splnenie podmienok účasti</w:t>
      </w:r>
      <w:r w:rsidR="00F4066D">
        <w:rPr>
          <w:rFonts w:ascii="Times New Roman" w:hAnsi="Times New Roman" w:cs="Times New Roman"/>
          <w:sz w:val="24"/>
          <w:szCs w:val="24"/>
        </w:rPr>
        <w:t xml:space="preserve"> (podľa prílohy č. 3 súťažných podkladov)</w:t>
      </w:r>
    </w:p>
    <w:p w14:paraId="6A1E2737" w14:textId="677A98BC" w:rsidR="000B5D31" w:rsidRDefault="000B5D31" w:rsidP="0001343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Čestné vyhlásenie</w:t>
      </w:r>
      <w:r w:rsidR="00F4066D">
        <w:rPr>
          <w:rFonts w:ascii="Times New Roman" w:hAnsi="Times New Roman" w:cs="Times New Roman"/>
          <w:sz w:val="24"/>
          <w:szCs w:val="24"/>
        </w:rPr>
        <w:t xml:space="preserve"> (podľa prílohy č. 4 súťažných podkladov)</w:t>
      </w:r>
    </w:p>
    <w:p w14:paraId="3DA94499" w14:textId="7B1E091B" w:rsidR="00F4066D" w:rsidRPr="00494E33" w:rsidRDefault="00F4066D" w:rsidP="00013432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4066D">
        <w:rPr>
          <w:rFonts w:ascii="Times New Roman" w:hAnsi="Times New Roman" w:cs="Times New Roman"/>
          <w:sz w:val="24"/>
          <w:szCs w:val="24"/>
        </w:rPr>
        <w:t>V prípade skupiny dodávateľov - vystavené splnomocnenie pre jedného z členov skupiny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(podľa prílohy č. </w:t>
      </w: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súťažných podkladov)</w:t>
      </w:r>
    </w:p>
    <w:p w14:paraId="78BD3CFB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951B6" w14:textId="77777777" w:rsidR="00CD40FA" w:rsidRPr="00494E33" w:rsidRDefault="00CD40FA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4B8D06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E0C59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DCA533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2D3EE7" w14:textId="77777777" w:rsidR="00013432" w:rsidRPr="00494E33" w:rsidRDefault="00013432" w:rsidP="0001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D2FC30" w14:textId="77777777" w:rsidR="00013432" w:rsidRPr="00494E33" w:rsidRDefault="00C524CC" w:rsidP="00C524C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</w:r>
      <w:r w:rsidR="00013432" w:rsidRPr="00494E33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14:paraId="15216FDE" w14:textId="4EE4BEDD" w:rsidR="00013432" w:rsidRPr="00494E33" w:rsidRDefault="00013432" w:rsidP="00C524C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  <w:t xml:space="preserve">štatutárny </w:t>
      </w:r>
      <w:r w:rsidR="005C7D3D">
        <w:rPr>
          <w:rFonts w:ascii="Times New Roman" w:hAnsi="Times New Roman" w:cs="Times New Roman"/>
          <w:sz w:val="24"/>
          <w:szCs w:val="24"/>
        </w:rPr>
        <w:t>orgán záujemcu</w:t>
      </w:r>
      <w:r w:rsidRPr="00494E33">
        <w:rPr>
          <w:rFonts w:ascii="Times New Roman" w:hAnsi="Times New Roman" w:cs="Times New Roman"/>
          <w:sz w:val="24"/>
          <w:szCs w:val="24"/>
        </w:rPr>
        <w:t>/</w:t>
      </w:r>
    </w:p>
    <w:p w14:paraId="3ECD547E" w14:textId="387AFF40" w:rsidR="003C78C9" w:rsidRPr="00494E33" w:rsidRDefault="00C524CC" w:rsidP="00495EAA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4E33">
        <w:rPr>
          <w:rFonts w:ascii="Times New Roman" w:hAnsi="Times New Roman" w:cs="Times New Roman"/>
          <w:sz w:val="24"/>
          <w:szCs w:val="24"/>
        </w:rPr>
        <w:tab/>
      </w:r>
      <w:r w:rsidR="005C7D3D">
        <w:rPr>
          <w:rFonts w:ascii="Times New Roman" w:hAnsi="Times New Roman" w:cs="Times New Roman"/>
          <w:sz w:val="24"/>
          <w:szCs w:val="24"/>
        </w:rPr>
        <w:t>splnomocnený zástupca</w:t>
      </w:r>
    </w:p>
    <w:p w14:paraId="4E44ACEF" w14:textId="38236DF9" w:rsidR="00FF750E" w:rsidRDefault="00FF750E" w:rsidP="00D948F7">
      <w:pPr>
        <w:rPr>
          <w:rFonts w:ascii="Times New Roman" w:hAnsi="Times New Roman" w:cs="Times New Roman"/>
          <w:sz w:val="24"/>
          <w:szCs w:val="24"/>
        </w:rPr>
      </w:pPr>
    </w:p>
    <w:p w14:paraId="3BAB31AE" w14:textId="77777777" w:rsidR="00FF750E" w:rsidRDefault="00FF750E" w:rsidP="00594A2C">
      <w:pPr>
        <w:tabs>
          <w:tab w:val="center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7D095" w14:textId="4ABC09C9" w:rsidR="00AE05C0" w:rsidRDefault="00AE05C0">
      <w:pPr>
        <w:rPr>
          <w:rFonts w:ascii="Times New Roman" w:hAnsi="Times New Roman" w:cs="Times New Roman"/>
          <w:sz w:val="24"/>
          <w:szCs w:val="24"/>
        </w:rPr>
      </w:pPr>
    </w:p>
    <w:sectPr w:rsidR="00AE05C0" w:rsidSect="00E07199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512FB" w14:textId="77777777" w:rsidR="008867BC" w:rsidRDefault="008867BC" w:rsidP="00485CCC">
      <w:pPr>
        <w:spacing w:after="0" w:line="240" w:lineRule="auto"/>
      </w:pPr>
      <w:r>
        <w:separator/>
      </w:r>
    </w:p>
  </w:endnote>
  <w:endnote w:type="continuationSeparator" w:id="0">
    <w:p w14:paraId="3810F096" w14:textId="77777777" w:rsidR="008867BC" w:rsidRDefault="008867BC" w:rsidP="00485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A277" w14:textId="77777777" w:rsidR="008867BC" w:rsidRDefault="008867BC" w:rsidP="00485CCC">
      <w:pPr>
        <w:spacing w:after="0" w:line="240" w:lineRule="auto"/>
      </w:pPr>
      <w:r>
        <w:separator/>
      </w:r>
    </w:p>
  </w:footnote>
  <w:footnote w:type="continuationSeparator" w:id="0">
    <w:p w14:paraId="7DA038A7" w14:textId="77777777" w:rsidR="008867BC" w:rsidRDefault="008867BC" w:rsidP="00485C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A7292" w14:textId="77777777" w:rsidR="008E4050" w:rsidRDefault="00357BE1" w:rsidP="00357BE1">
    <w:pPr>
      <w:pStyle w:val="Hlavika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                                                                                                                                 </w:t>
    </w:r>
    <w:r w:rsidR="008E4050">
      <w:rPr>
        <w:rFonts w:ascii="Garamond" w:hAnsi="Garamond"/>
        <w:sz w:val="20"/>
        <w:szCs w:val="20"/>
      </w:rPr>
      <w:t xml:space="preserve">                                 </w:t>
    </w:r>
  </w:p>
  <w:p w14:paraId="6E1C76B2" w14:textId="07871036" w:rsidR="006B3C8C" w:rsidRPr="00357BE1" w:rsidRDefault="008E4050" w:rsidP="00357BE1">
    <w:pPr>
      <w:pStyle w:val="Hlavika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                                                                                                                                                            </w:t>
    </w:r>
    <w:r w:rsidR="003256B9" w:rsidRPr="003256B9">
      <w:rPr>
        <w:rFonts w:ascii="Garamond" w:hAnsi="Garamond"/>
        <w:sz w:val="20"/>
        <w:szCs w:val="20"/>
      </w:rPr>
      <w:t xml:space="preserve">Príloha č. </w:t>
    </w:r>
    <w:r w:rsidR="003256B9">
      <w:rPr>
        <w:rFonts w:ascii="Garamond" w:hAnsi="Garamond"/>
        <w:sz w:val="20"/>
        <w:szCs w:val="20"/>
      </w:rPr>
      <w:t>5</w:t>
    </w:r>
    <w:r w:rsidR="003256B9" w:rsidRPr="003256B9">
      <w:rPr>
        <w:rFonts w:ascii="Garamond" w:hAnsi="Garamond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F4364"/>
    <w:multiLevelType w:val="hybridMultilevel"/>
    <w:tmpl w:val="C024C0DC"/>
    <w:lvl w:ilvl="0" w:tplc="0C8A7C6C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5D6366"/>
    <w:multiLevelType w:val="hybridMultilevel"/>
    <w:tmpl w:val="2C3C6F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5369968">
    <w:abstractNumId w:val="0"/>
  </w:num>
  <w:num w:numId="2" w16cid:durableId="1221016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E66"/>
    <w:rsid w:val="000000AC"/>
    <w:rsid w:val="000125CA"/>
    <w:rsid w:val="00013432"/>
    <w:rsid w:val="0005119B"/>
    <w:rsid w:val="00074134"/>
    <w:rsid w:val="00083DCA"/>
    <w:rsid w:val="000861AF"/>
    <w:rsid w:val="0008660E"/>
    <w:rsid w:val="000A7B42"/>
    <w:rsid w:val="000B5D31"/>
    <w:rsid w:val="0015382B"/>
    <w:rsid w:val="00166E24"/>
    <w:rsid w:val="00173073"/>
    <w:rsid w:val="001F727F"/>
    <w:rsid w:val="00222123"/>
    <w:rsid w:val="0026721D"/>
    <w:rsid w:val="003256B9"/>
    <w:rsid w:val="003413FF"/>
    <w:rsid w:val="00352BC5"/>
    <w:rsid w:val="00357BE1"/>
    <w:rsid w:val="00373456"/>
    <w:rsid w:val="00395ABB"/>
    <w:rsid w:val="003A3A34"/>
    <w:rsid w:val="003C78C9"/>
    <w:rsid w:val="003E3005"/>
    <w:rsid w:val="003E31C5"/>
    <w:rsid w:val="0045550A"/>
    <w:rsid w:val="00460D28"/>
    <w:rsid w:val="00485CCC"/>
    <w:rsid w:val="00494E33"/>
    <w:rsid w:val="00495EAA"/>
    <w:rsid w:val="004A25D6"/>
    <w:rsid w:val="004A57C8"/>
    <w:rsid w:val="004F04CF"/>
    <w:rsid w:val="00572076"/>
    <w:rsid w:val="00590F65"/>
    <w:rsid w:val="00594A2C"/>
    <w:rsid w:val="005A12D4"/>
    <w:rsid w:val="005C7D3D"/>
    <w:rsid w:val="005F3731"/>
    <w:rsid w:val="00614FDF"/>
    <w:rsid w:val="00626BFB"/>
    <w:rsid w:val="00631DAA"/>
    <w:rsid w:val="00675B9C"/>
    <w:rsid w:val="006B3C8C"/>
    <w:rsid w:val="006F7BD7"/>
    <w:rsid w:val="00781D30"/>
    <w:rsid w:val="00781ECC"/>
    <w:rsid w:val="007C1FD1"/>
    <w:rsid w:val="007E006D"/>
    <w:rsid w:val="00806BD5"/>
    <w:rsid w:val="008515FF"/>
    <w:rsid w:val="008867BC"/>
    <w:rsid w:val="00890AC2"/>
    <w:rsid w:val="008C542F"/>
    <w:rsid w:val="008D65B0"/>
    <w:rsid w:val="008E4050"/>
    <w:rsid w:val="009454D4"/>
    <w:rsid w:val="009A44E6"/>
    <w:rsid w:val="009C43EB"/>
    <w:rsid w:val="009C7B6F"/>
    <w:rsid w:val="009D5478"/>
    <w:rsid w:val="009E7FC4"/>
    <w:rsid w:val="00A01C48"/>
    <w:rsid w:val="00A24D45"/>
    <w:rsid w:val="00A86DC6"/>
    <w:rsid w:val="00AB6580"/>
    <w:rsid w:val="00AE05C0"/>
    <w:rsid w:val="00B46E66"/>
    <w:rsid w:val="00B84C9C"/>
    <w:rsid w:val="00C06562"/>
    <w:rsid w:val="00C4392D"/>
    <w:rsid w:val="00C524CC"/>
    <w:rsid w:val="00CB17E1"/>
    <w:rsid w:val="00CD40FA"/>
    <w:rsid w:val="00D948F7"/>
    <w:rsid w:val="00E07199"/>
    <w:rsid w:val="00E2471C"/>
    <w:rsid w:val="00EB2E0B"/>
    <w:rsid w:val="00EB54C1"/>
    <w:rsid w:val="00F4066D"/>
    <w:rsid w:val="00F45C3F"/>
    <w:rsid w:val="00F76CE2"/>
    <w:rsid w:val="00F87062"/>
    <w:rsid w:val="00F94246"/>
    <w:rsid w:val="00F96548"/>
    <w:rsid w:val="00FD706E"/>
    <w:rsid w:val="00FE637E"/>
    <w:rsid w:val="00FF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7CF4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343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343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85CCC"/>
  </w:style>
  <w:style w:type="paragraph" w:styleId="Pta">
    <w:name w:val="footer"/>
    <w:basedOn w:val="Normlny"/>
    <w:link w:val="PtaChar"/>
    <w:uiPriority w:val="99"/>
    <w:unhideWhenUsed/>
    <w:rsid w:val="00485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85CCC"/>
  </w:style>
  <w:style w:type="paragraph" w:styleId="Podtitul">
    <w:name w:val="Subtitle"/>
    <w:basedOn w:val="Normlny"/>
    <w:next w:val="Normlny"/>
    <w:link w:val="PodtitulChar"/>
    <w:uiPriority w:val="11"/>
    <w:qFormat/>
    <w:rsid w:val="00FE637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FE637E"/>
    <w:rPr>
      <w:rFonts w:eastAsiaTheme="minorEastAsia"/>
      <w:color w:val="5A5A5A" w:themeColor="text1" w:themeTint="A5"/>
      <w:spacing w:val="15"/>
    </w:rPr>
  </w:style>
  <w:style w:type="character" w:styleId="Odkaznakomentr">
    <w:name w:val="annotation reference"/>
    <w:basedOn w:val="Predvolenpsmoodseku"/>
    <w:uiPriority w:val="99"/>
    <w:semiHidden/>
    <w:unhideWhenUsed/>
    <w:rsid w:val="005C7D3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7D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7D3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7D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7D3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7D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7D3D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083D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3D70E-CD40-4B0C-B144-862F33751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2022-11-29T11:59:00Z</dcterms:created>
  <dcterms:modified xsi:type="dcterms:W3CDTF">2024-03-22T07:54:00Z</dcterms:modified>
</cp:coreProperties>
</file>