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516201AE" w:rsidR="006E6235" w:rsidRPr="00560622" w:rsidRDefault="009B2474" w:rsidP="006C1B02">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46B19">
        <w:rPr>
          <w:rFonts w:ascii="Arial Narrow" w:hAnsi="Arial Narrow"/>
          <w:b/>
          <w:szCs w:val="24"/>
        </w:rPr>
        <w:t>Telekomunikačné</w:t>
      </w:r>
      <w:r w:rsidR="00D0046D" w:rsidRPr="00560622">
        <w:rPr>
          <w:rFonts w:ascii="Arial Narrow" w:hAnsi="Arial Narrow"/>
          <w:b/>
          <w:szCs w:val="24"/>
        </w:rPr>
        <w:t xml:space="preserve"> zariadenia</w:t>
      </w:r>
      <w:r w:rsidR="00D46B19">
        <w:rPr>
          <w:rFonts w:ascii="Arial Narrow" w:hAnsi="Arial Narrow"/>
          <w:b/>
          <w:szCs w:val="24"/>
        </w:rPr>
        <w:t xml:space="preserve"> a spotrebný materiál_</w:t>
      </w:r>
      <w:r w:rsidR="00D0046D" w:rsidRPr="00560622">
        <w:rPr>
          <w:rFonts w:ascii="Arial Narrow" w:hAnsi="Arial Narrow"/>
          <w:b/>
          <w:szCs w:val="24"/>
        </w:rPr>
        <w:t xml:space="preserve">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5F0FD494" w:rsidR="00F85137" w:rsidRPr="0032331A" w:rsidRDefault="000D7903" w:rsidP="006C1B02">
      <w:pPr>
        <w:pStyle w:val="CTL"/>
        <w:numPr>
          <w:ilvl w:val="1"/>
          <w:numId w:val="31"/>
        </w:numPr>
        <w:spacing w:after="60" w:line="24" w:lineRule="atLeast"/>
        <w:ind w:left="567" w:hanging="567"/>
        <w:rPr>
          <w:rFonts w:ascii="Arial Narrow" w:hAnsi="Arial Narrow" w:cs="Calibri"/>
          <w:szCs w:val="24"/>
        </w:rPr>
      </w:pPr>
      <w:r>
        <w:rPr>
          <w:rFonts w:ascii="Arial Narrow" w:hAnsi="Arial Narrow" w:cs="Calibri"/>
          <w:szCs w:val="24"/>
        </w:rPr>
        <w:t>Kupujúci</w:t>
      </w:r>
      <w:r w:rsidR="00DE521C" w:rsidRPr="0032331A">
        <w:rPr>
          <w:rFonts w:ascii="Arial Narrow" w:hAnsi="Arial Narrow" w:cs="Calibri"/>
          <w:szCs w:val="24"/>
        </w:rPr>
        <w:t xml:space="preserve">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6C1B02" w:rsidRPr="006C1B02">
        <w:rPr>
          <w:rFonts w:ascii="Arial Narrow" w:hAnsi="Arial Narrow"/>
          <w:b/>
          <w:color w:val="333333"/>
          <w:szCs w:val="24"/>
          <w:shd w:val="clear" w:color="auto" w:fill="FFFFFF"/>
        </w:rPr>
        <w:t>Mobilné telefóny</w:t>
      </w:r>
      <w:r w:rsidR="00EA6335">
        <w:rPr>
          <w:rFonts w:ascii="Arial Narrow" w:hAnsi="Arial Narrow"/>
          <w:b/>
          <w:color w:val="333333"/>
          <w:szCs w:val="24"/>
          <w:shd w:val="clear" w:color="auto" w:fill="FFFFFF"/>
        </w:rPr>
        <w:t xml:space="preserve"> </w:t>
      </w:r>
      <w:r w:rsidR="003A0FD0" w:rsidRPr="003A0FD0">
        <w:rPr>
          <w:rFonts w:ascii="Arial Narrow" w:hAnsi="Arial Narrow"/>
          <w:b/>
          <w:szCs w:val="24"/>
        </w:rPr>
        <w:t xml:space="preserve">(ID zákazky </w:t>
      </w:r>
      <w:r w:rsidR="006C1B02">
        <w:rPr>
          <w:rFonts w:ascii="Arial Narrow" w:hAnsi="Arial Narrow"/>
          <w:b/>
          <w:color w:val="333333"/>
          <w:szCs w:val="24"/>
          <w:shd w:val="clear" w:color="auto" w:fill="FFFFFF"/>
        </w:rPr>
        <w:t>55982</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Pr>
          <w:rFonts w:ascii="Arial Narrow" w:hAnsi="Arial Narrow" w:cs="Calibri"/>
          <w:szCs w:val="24"/>
        </w:rPr>
        <w:t>.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596207EC"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w:t>
      </w:r>
      <w:r w:rsidR="00D46B19">
        <w:rPr>
          <w:rFonts w:ascii="Arial Narrow" w:hAnsi="Arial Narrow" w:cs="Calibri"/>
          <w:szCs w:val="24"/>
        </w:rPr>
        <w:t xml:space="preserve">kupujúcemu </w:t>
      </w:r>
      <w:r w:rsidR="000D7903">
        <w:rPr>
          <w:rFonts w:ascii="Arial Narrow" w:hAnsi="Arial Narrow" w:cs="Calibri"/>
          <w:szCs w:val="24"/>
        </w:rPr>
        <w:t xml:space="preserve">riadne a včas </w:t>
      </w:r>
      <w:r w:rsidR="00D46B19">
        <w:rPr>
          <w:rFonts w:ascii="Arial Narrow" w:hAnsi="Arial Narrow" w:cs="Calibri"/>
          <w:szCs w:val="24"/>
        </w:rPr>
        <w:t>tovar</w:t>
      </w:r>
      <w:r w:rsidR="003E798A" w:rsidRPr="00560622">
        <w:rPr>
          <w:rFonts w:ascii="Arial Narrow" w:hAnsi="Arial Narrow" w:cs="Calibri"/>
          <w:szCs w:val="24"/>
        </w:rPr>
        <w:t xml:space="preserve"> vrá</w:t>
      </w:r>
      <w:r w:rsidR="003A0FD0">
        <w:rPr>
          <w:rFonts w:ascii="Arial Narrow" w:hAnsi="Arial Narrow" w:cs="Calibri"/>
          <w:szCs w:val="24"/>
        </w:rPr>
        <w:t>tane</w:t>
      </w:r>
      <w:r w:rsidR="00D46B19">
        <w:rPr>
          <w:rFonts w:ascii="Arial Narrow" w:hAnsi="Arial Narrow" w:cs="Calibri"/>
          <w:szCs w:val="24"/>
        </w:rPr>
        <w:t xml:space="preserve">  príslušenstva </w:t>
      </w:r>
      <w:r w:rsidR="009450DD">
        <w:rPr>
          <w:rFonts w:ascii="Arial Narrow" w:hAnsi="Arial Narrow" w:cs="Calibri"/>
          <w:szCs w:val="24"/>
        </w:rPr>
        <w:t>a</w:t>
      </w:r>
      <w:r w:rsidR="003A0FD0">
        <w:rPr>
          <w:rFonts w:ascii="Arial Narrow" w:hAnsi="Arial Narrow" w:cs="Calibri"/>
          <w:szCs w:val="24"/>
        </w:rPr>
        <w:t xml:space="preserve"> dopravy do miesta dodania ,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0D7903">
        <w:rPr>
          <w:rFonts w:ascii="Arial Narrow" w:hAnsi="Arial Narrow" w:cs="Calibri"/>
          <w:szCs w:val="24"/>
        </w:rPr>
        <w:t>zaň kúpnu cenu podľa</w:t>
      </w:r>
      <w:r w:rsidR="00D43B58">
        <w:rPr>
          <w:rFonts w:ascii="Arial Narrow" w:hAnsi="Arial Narrow" w:cs="Calibri"/>
          <w:szCs w:val="24"/>
        </w:rPr>
        <w:t xml:space="preserv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10936C1E"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BB8D27F"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0D7903">
        <w:rPr>
          <w:rFonts w:ascii="Arial Narrow" w:hAnsi="Arial Narrow" w:cs="Calibri"/>
          <w:szCs w:val="24"/>
        </w:rPr>
        <w:t xml:space="preserve">platnými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AD4664">
        <w:rPr>
          <w:rFonts w:ascii="Arial Narrow" w:hAnsi="Arial Narrow" w:cs="Calibri"/>
          <w:szCs w:val="24"/>
        </w:rPr>
        <w:t xml:space="preserve"> platnými na území</w:t>
      </w:r>
      <w:r w:rsidR="00187522" w:rsidRPr="00560622">
        <w:rPr>
          <w:rFonts w:ascii="Arial Narrow" w:hAnsi="Arial Narrow" w:cs="Calibri"/>
          <w:szCs w:val="24"/>
        </w:rPr>
        <w:t xml:space="preserve">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2670B1EC"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000D7903">
        <w:rPr>
          <w:rFonts w:ascii="Arial Narrow" w:hAnsi="Arial Narrow"/>
          <w:szCs w:val="24"/>
        </w:rPr>
        <w:t>, s vyložením v mie</w:t>
      </w:r>
      <w:r w:rsidR="004B2517">
        <w:rPr>
          <w:rFonts w:ascii="Arial Narrow" w:hAnsi="Arial Narrow"/>
          <w:szCs w:val="24"/>
        </w:rPr>
        <w:t>ste dodania</w:t>
      </w:r>
      <w:r w:rsidR="000D7903">
        <w:rPr>
          <w:rFonts w:ascii="Arial Narrow" w:hAnsi="Arial Narrow"/>
          <w:szCs w:val="24"/>
        </w:rPr>
        <w:t xml:space="preserve">. </w:t>
      </w:r>
      <w:r w:rsidR="00097ED2">
        <w:rPr>
          <w:rFonts w:ascii="Arial Narrow" w:hAnsi="Arial Narrow"/>
          <w:szCs w:val="24"/>
        </w:rPr>
        <w:t xml:space="preserve"> </w:t>
      </w:r>
    </w:p>
    <w:p w14:paraId="495AFD60" w14:textId="4858245C" w:rsidR="00BE7D8F" w:rsidRPr="00171AB9" w:rsidRDefault="0043329B" w:rsidP="00171AB9">
      <w:pPr>
        <w:pStyle w:val="CTL"/>
        <w:numPr>
          <w:ilvl w:val="1"/>
          <w:numId w:val="13"/>
        </w:numPr>
        <w:tabs>
          <w:tab w:val="left" w:pos="567"/>
        </w:tabs>
        <w:spacing w:after="60" w:line="24" w:lineRule="atLeast"/>
        <w:ind w:left="567" w:hanging="567"/>
        <w:rPr>
          <w:rFonts w:ascii="Arial Narrow" w:hAnsi="Arial Narrow"/>
          <w:szCs w:val="24"/>
        </w:rPr>
      </w:pPr>
      <w:r w:rsidRPr="00171AB9">
        <w:rPr>
          <w:rFonts w:ascii="Arial Narrow" w:hAnsi="Arial Narrow"/>
          <w:szCs w:val="24"/>
        </w:rPr>
        <w:t xml:space="preserve">Predávajúci sa zaväzuje </w:t>
      </w:r>
      <w:r w:rsidR="00CB60E3" w:rsidRPr="00171AB9">
        <w:rPr>
          <w:rFonts w:ascii="Arial Narrow" w:hAnsi="Arial Narrow"/>
          <w:szCs w:val="24"/>
        </w:rPr>
        <w:t>odovzdať</w:t>
      </w:r>
      <w:r w:rsidR="00187522" w:rsidRPr="00171AB9">
        <w:rPr>
          <w:rFonts w:ascii="Arial Narrow" w:hAnsi="Arial Narrow"/>
          <w:szCs w:val="24"/>
        </w:rPr>
        <w:t xml:space="preserve"> </w:t>
      </w:r>
      <w:r w:rsidR="003E798A" w:rsidRPr="00171AB9">
        <w:rPr>
          <w:rFonts w:ascii="Arial Narrow" w:hAnsi="Arial Narrow"/>
          <w:szCs w:val="24"/>
        </w:rPr>
        <w:t>predmet zmluvy k</w:t>
      </w:r>
      <w:r w:rsidRPr="00171AB9">
        <w:rPr>
          <w:rFonts w:ascii="Arial Narrow" w:hAnsi="Arial Narrow"/>
          <w:szCs w:val="24"/>
        </w:rPr>
        <w:t>upujúcemu</w:t>
      </w:r>
      <w:r w:rsidR="00171AB9" w:rsidRPr="00171AB9">
        <w:rPr>
          <w:rFonts w:ascii="Arial Narrow" w:hAnsi="Arial Narrow"/>
          <w:szCs w:val="24"/>
        </w:rPr>
        <w:t xml:space="preserve"> </w:t>
      </w:r>
      <w:r w:rsidR="00171AB9" w:rsidRPr="00171AB9">
        <w:rPr>
          <w:rFonts w:ascii="Arial Narrow" w:hAnsi="Arial Narrow"/>
          <w:b/>
          <w:szCs w:val="24"/>
        </w:rPr>
        <w:t>v časti 1</w:t>
      </w:r>
      <w:r w:rsidRPr="00171AB9">
        <w:rPr>
          <w:rFonts w:ascii="Arial Narrow" w:hAnsi="Arial Narrow"/>
          <w:b/>
          <w:szCs w:val="24"/>
        </w:rPr>
        <w:t xml:space="preserve"> najneskôr </w:t>
      </w:r>
      <w:r w:rsidR="00BE7D8F" w:rsidRPr="00171AB9">
        <w:rPr>
          <w:rFonts w:ascii="Arial Narrow" w:hAnsi="Arial Narrow"/>
          <w:b/>
          <w:szCs w:val="24"/>
        </w:rPr>
        <w:t>do 30 dní</w:t>
      </w:r>
      <w:r w:rsidR="00BE7D8F" w:rsidRPr="00171AB9">
        <w:rPr>
          <w:rFonts w:ascii="Arial Narrow" w:hAnsi="Arial Narrow"/>
          <w:szCs w:val="24"/>
        </w:rPr>
        <w:t xml:space="preserve"> od nadobudnutia účinnosti Kúpnej zmluvy (50% dodávky z každej položky</w:t>
      </w:r>
      <w:r w:rsidR="00BE7D8F" w:rsidRPr="00171AB9">
        <w:rPr>
          <w:rFonts w:ascii="Arial Narrow" w:hAnsi="Arial Narrow"/>
          <w:b/>
          <w:szCs w:val="24"/>
        </w:rPr>
        <w:t>),</w:t>
      </w:r>
      <w:r w:rsidR="00171AB9" w:rsidRPr="00171AB9">
        <w:rPr>
          <w:rFonts w:ascii="Arial Narrow" w:hAnsi="Arial Narrow"/>
          <w:b/>
          <w:szCs w:val="24"/>
        </w:rPr>
        <w:t xml:space="preserve"> v časti 2 najneskôr </w:t>
      </w:r>
      <w:r w:rsidR="00BE7D8F" w:rsidRPr="00171AB9">
        <w:rPr>
          <w:rFonts w:ascii="Arial Narrow" w:hAnsi="Arial Narrow"/>
          <w:b/>
          <w:szCs w:val="24"/>
        </w:rPr>
        <w:t>do 60 dní</w:t>
      </w:r>
      <w:r w:rsidR="00BE7D8F" w:rsidRPr="00171AB9">
        <w:rPr>
          <w:rFonts w:ascii="Arial Narrow" w:hAnsi="Arial Narrow"/>
          <w:szCs w:val="24"/>
        </w:rPr>
        <w:t xml:space="preserve"> od nadobudnutia účinnosti Kúpnej zmluvy (50% dodávky z každej položky).</w:t>
      </w:r>
      <w:r w:rsidR="00171AB9">
        <w:rPr>
          <w:rFonts w:ascii="Arial Narrow" w:hAnsi="Arial Narrow"/>
          <w:szCs w:val="24"/>
        </w:rPr>
        <w:t xml:space="preserve"> </w:t>
      </w:r>
      <w:r w:rsidR="00BE7D8F" w:rsidRPr="00171AB9">
        <w:rPr>
          <w:rFonts w:ascii="Arial Narrow" w:hAnsi="Arial Narrow"/>
          <w:szCs w:val="24"/>
        </w:rPr>
        <w:t>Predávajúci po dohode s kupujúcim môže dodať tovar aj po častiach s tým, že za riadne dodaný tovar môže vystaviť čiastkovú faktúru a kupujúci, pokiaľ budú splnené všetky podmienky, uhradí túto čiastkovú faktúru v súlade s podmienkami zmluvy.</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19D4D574"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C71E22">
        <w:rPr>
          <w:rFonts w:ascii="Arial Narrow" w:hAnsi="Arial Narrow" w:cs="Calibri"/>
          <w:szCs w:val="24"/>
        </w:rPr>
        <w:t>tri</w:t>
      </w:r>
      <w:r w:rsidR="00DE521C" w:rsidRPr="00560622">
        <w:rPr>
          <w:rFonts w:ascii="Arial Narrow" w:hAnsi="Arial Narrow" w:cs="Calibri"/>
          <w:szCs w:val="24"/>
        </w:rPr>
        <w:t xml:space="preserve"> </w:t>
      </w:r>
      <w:r w:rsidR="004738F4" w:rsidRPr="00560622">
        <w:rPr>
          <w:rFonts w:ascii="Arial Narrow" w:hAnsi="Arial Narrow" w:cs="Calibri"/>
          <w:szCs w:val="24"/>
        </w:rPr>
        <w:t>(</w:t>
      </w:r>
      <w:r w:rsidR="00C71E22">
        <w:rPr>
          <w:rFonts w:ascii="Arial Narrow" w:hAnsi="Arial Narrow" w:cs="Calibri"/>
          <w:szCs w:val="24"/>
        </w:rPr>
        <w:t>3</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462B921A"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w:t>
      </w:r>
      <w:r w:rsidR="00D36485">
        <w:rPr>
          <w:rFonts w:ascii="Arial Narrow" w:hAnsi="Arial Narrow" w:cs="Calibri"/>
          <w:szCs w:val="24"/>
        </w:rPr>
        <w:t xml:space="preserve"> prevzatí</w:t>
      </w:r>
      <w:r w:rsidRPr="00560622">
        <w:rPr>
          <w:rFonts w:ascii="Arial Narrow" w:hAnsi="Arial Narrow" w:cs="Calibri"/>
          <w:szCs w:val="24"/>
        </w:rPr>
        <w:t xml:space="preserve">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w:t>
      </w:r>
      <w:r w:rsidR="00D36485">
        <w:rPr>
          <w:rFonts w:ascii="Arial Narrow" w:hAnsi="Arial Narrow" w:cs="Calibri"/>
          <w:szCs w:val="24"/>
        </w:rPr>
        <w:t xml:space="preserve"> prevzatí</w:t>
      </w:r>
      <w:r w:rsidRPr="00560622">
        <w:rPr>
          <w:rFonts w:ascii="Arial Narrow" w:hAnsi="Arial Narrow" w:cs="Calibri"/>
          <w:szCs w:val="24"/>
        </w:rPr>
        <w:t xml:space="preserve">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 xml:space="preserve">redávajúci sa mu zaväzuje toto užívanie dňom </w:t>
      </w:r>
      <w:r w:rsidR="00D36485">
        <w:rPr>
          <w:rFonts w:ascii="Arial Narrow" w:hAnsi="Arial Narrow" w:cs="Calibri"/>
          <w:szCs w:val="24"/>
        </w:rPr>
        <w:t xml:space="preserve"> </w:t>
      </w:r>
      <w:r w:rsidR="006C1B02">
        <w:rPr>
          <w:rFonts w:ascii="Arial Narrow" w:hAnsi="Arial Narrow" w:cs="Calibri"/>
          <w:szCs w:val="24"/>
        </w:rPr>
        <w:t>prevzatia</w:t>
      </w:r>
      <w:r w:rsidRPr="00560622">
        <w:rPr>
          <w:rFonts w:ascii="Arial Narrow" w:hAnsi="Arial Narrow" w:cs="Calibri"/>
          <w:szCs w:val="24"/>
        </w:rPr>
        <w:t xml:space="preserve">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w:t>
      </w:r>
      <w:r w:rsidR="00E53022" w:rsidRPr="00560622">
        <w:rPr>
          <w:rFonts w:ascii="Arial Narrow" w:hAnsi="Arial Narrow"/>
          <w:color w:val="000000"/>
          <w:szCs w:val="24"/>
        </w:rPr>
        <w:lastRenderedPageBreak/>
        <w:t xml:space="preserve">V opačnom prípade si vyhradzuje právo nepodpísať dodací list, </w:t>
      </w:r>
      <w:r w:rsidR="00D36485">
        <w:rPr>
          <w:rFonts w:ascii="Arial Narrow" w:hAnsi="Arial Narrow"/>
          <w:color w:val="000000"/>
          <w:szCs w:val="24"/>
        </w:rPr>
        <w:t xml:space="preserve"> </w:t>
      </w:r>
      <w:r w:rsidR="006C1B02">
        <w:rPr>
          <w:rFonts w:ascii="Arial Narrow" w:hAnsi="Arial Narrow"/>
          <w:color w:val="000000"/>
          <w:szCs w:val="24"/>
        </w:rPr>
        <w:t>neprevziať</w:t>
      </w:r>
      <w:r w:rsidR="00E53022" w:rsidRPr="00560622">
        <w:rPr>
          <w:rFonts w:ascii="Arial Narrow" w:hAnsi="Arial Narrow"/>
          <w:color w:val="000000"/>
          <w:szCs w:val="24"/>
        </w:rPr>
        <w:t xml:space="preserve">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w:t>
      </w:r>
      <w:r w:rsidR="00D36485">
        <w:rPr>
          <w:rFonts w:ascii="Arial Narrow" w:hAnsi="Arial Narrow"/>
          <w:color w:val="000000"/>
          <w:szCs w:val="24"/>
        </w:rPr>
        <w:t xml:space="preserve"> neprevzatý</w:t>
      </w:r>
      <w:r w:rsidR="008E1AA4" w:rsidRPr="00560622">
        <w:rPr>
          <w:rFonts w:ascii="Arial Narrow" w:hAnsi="Arial Narrow"/>
          <w:color w:val="000000"/>
          <w:szCs w:val="24"/>
        </w:rPr>
        <w:t xml:space="preserve">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5A1D4202"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C71E22">
        <w:rPr>
          <w:rFonts w:ascii="Arial Narrow" w:hAnsi="Arial Narrow"/>
          <w:szCs w:val="24"/>
        </w:rPr>
        <w:t>9</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093A49">
        <w:rPr>
          <w:rFonts w:ascii="Arial Narrow" w:hAnsi="Arial Narrow"/>
          <w:szCs w:val="24"/>
        </w:rPr>
        <w:t xml:space="preserve"> a čestného vyhlásenia, že každý navrhnutý subdodávateľ spĺňa alebo najneskôr v čase plnenia bude spĺňať podmienky účasti podľa </w:t>
      </w:r>
      <w:r w:rsidR="00093A49" w:rsidRPr="00560622">
        <w:rPr>
          <w:rFonts w:ascii="Arial Narrow" w:hAnsi="Arial Narrow"/>
          <w:szCs w:val="24"/>
        </w:rPr>
        <w:t>§</w:t>
      </w:r>
      <w:r w:rsidR="00093A49">
        <w:rPr>
          <w:rFonts w:ascii="Arial Narrow" w:hAnsi="Arial Narrow"/>
          <w:szCs w:val="24"/>
        </w:rPr>
        <w:t xml:space="preserve"> 32 ods. 1 zákona o verejnom obstarávaní 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265F10A9"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r w:rsidR="00BA38D2">
        <w:rPr>
          <w:rFonts w:ascii="Arial Narrow" w:hAnsi="Arial Narrow" w:cs="Calibri"/>
          <w:bCs/>
          <w:szCs w:val="24"/>
          <w:lang w:eastAsia="cs-CZ"/>
        </w:rPr>
        <w:t xml:space="preserve">Ak na strane predávajúceho ako Zmluvnej strany sa podieľa skupina dodávateľov podľa </w:t>
      </w:r>
      <w:r w:rsidR="00BA38D2" w:rsidRPr="00560622">
        <w:rPr>
          <w:rFonts w:ascii="Arial Narrow" w:hAnsi="Arial Narrow"/>
          <w:szCs w:val="24"/>
        </w:rPr>
        <w:t>§</w:t>
      </w:r>
      <w:r w:rsidR="00BA38D2">
        <w:rPr>
          <w:rFonts w:ascii="Arial Narrow" w:hAnsi="Arial Narrow"/>
          <w:szCs w:val="24"/>
        </w:rPr>
        <w:t xml:space="preserve"> 37 zákona o verejnom obstarávaní, má každý člen tejto skupiny dodávateľov povinnosť byť zapísaný v registri partnerov verejného sektora.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694382A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D5188C">
        <w:rPr>
          <w:rFonts w:ascii="Arial Narrow" w:hAnsi="Arial Narrow"/>
          <w:bCs/>
          <w:szCs w:val="24"/>
        </w:rPr>
        <w:t>plnenia</w:t>
      </w:r>
      <w:r w:rsidR="00187522" w:rsidRPr="00560622">
        <w:rPr>
          <w:rFonts w:ascii="Arial Narrow" w:hAnsi="Arial Narrow"/>
          <w:bCs/>
          <w:szCs w:val="24"/>
        </w:rPr>
        <w:t xml:space="preserve"> </w:t>
      </w:r>
      <w:r w:rsidRPr="00560622">
        <w:rPr>
          <w:rFonts w:ascii="Arial Narrow" w:hAnsi="Arial Narrow"/>
          <w:bCs/>
          <w:szCs w:val="24"/>
        </w:rPr>
        <w:t>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5829C064"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00960317">
        <w:rPr>
          <w:rFonts w:ascii="Arial Narrow" w:hAnsi="Arial Narrow"/>
          <w:szCs w:val="24"/>
        </w:rPr>
        <w:t>redávajúcim</w:t>
      </w:r>
      <w:r w:rsidR="00D36485">
        <w:rPr>
          <w:rFonts w:ascii="Arial Narrow" w:hAnsi="Arial Narrow"/>
          <w:szCs w:val="24"/>
        </w:rPr>
        <w:t>.</w:t>
      </w:r>
      <w:r w:rsidR="00960317">
        <w:rPr>
          <w:rFonts w:ascii="Arial Narrow" w:hAnsi="Arial Narrow"/>
          <w:szCs w:val="24"/>
        </w:rPr>
        <w:t xml:space="preserve"> . </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6C1B02">
      <w:pPr>
        <w:pStyle w:val="CTL"/>
        <w:numPr>
          <w:ilvl w:val="1"/>
          <w:numId w:val="13"/>
        </w:numPr>
        <w:tabs>
          <w:tab w:val="left" w:pos="567"/>
        </w:tabs>
        <w:spacing w:after="6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57E5B363" w:rsidR="008B7A63" w:rsidRPr="00AC4EAA" w:rsidRDefault="00173C02" w:rsidP="006C1B02">
      <w:pPr>
        <w:pStyle w:val="CTL"/>
        <w:numPr>
          <w:ilvl w:val="0"/>
          <w:numId w:val="0"/>
        </w:numPr>
        <w:spacing w:after="30"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6DBF7959" w:rsidR="008B7A63" w:rsidRPr="00AC4EAA" w:rsidRDefault="003A0FD0"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lastRenderedPageBreak/>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22E9686F"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10. generálny tajomník služobného úradu,</w:t>
      </w:r>
    </w:p>
    <w:p w14:paraId="39227D87" w14:textId="5109D48A"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11. prednosta okresného úradu,</w:t>
      </w:r>
    </w:p>
    <w:p w14:paraId="669C0357" w14:textId="33B86393"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12. primátor hlavného mesta Slovenskej republiky Bratislavy, primátor krajského mesta alebo primátor okresného mesta, alebo</w:t>
      </w:r>
    </w:p>
    <w:p w14:paraId="73A2231E" w14:textId="137D9603" w:rsidR="008B7A63"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5FBBA4CE"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B29B1">
        <w:rPr>
          <w:rFonts w:ascii="Arial Narrow" w:hAnsi="Arial Narrow"/>
          <w:szCs w:val="24"/>
        </w:rPr>
        <w:t>Kúpna cena</w:t>
      </w:r>
      <w:r w:rsidR="005D55E8" w:rsidRPr="00560622">
        <w:rPr>
          <w:rFonts w:ascii="Arial Narrow" w:hAnsi="Arial Narrow"/>
          <w:szCs w:val="24"/>
        </w:rPr>
        <w:t xml:space="preserve"> je stanovená v súlade so zákonom </w:t>
      </w:r>
      <w:r w:rsidR="00FB29B1">
        <w:rPr>
          <w:rFonts w:ascii="Arial Narrow" w:hAnsi="Arial Narrow"/>
          <w:szCs w:val="24"/>
        </w:rPr>
        <w:t>Národnej rady Slovenskej republiky</w:t>
      </w:r>
      <w:r w:rsidR="005D55E8" w:rsidRPr="00560622">
        <w:rPr>
          <w:rFonts w:ascii="Arial Narrow" w:hAnsi="Arial Narrow"/>
          <w:szCs w:val="24"/>
        </w:rPr>
        <w:t xml:space="preserve"> č. </w:t>
      </w:r>
      <w:r>
        <w:rPr>
          <w:rFonts w:ascii="Arial Narrow" w:hAnsi="Arial Narrow"/>
          <w:szCs w:val="24"/>
        </w:rPr>
        <w:t xml:space="preserve">  </w:t>
      </w:r>
    </w:p>
    <w:p w14:paraId="380B7EF9" w14:textId="57BCA591"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B29B1">
        <w:rPr>
          <w:rFonts w:ascii="Arial Narrow" w:hAnsi="Arial Narrow"/>
          <w:szCs w:val="24"/>
        </w:rPr>
        <w:t xml:space="preserve"> a vyhlášky Ministerstva financií Slovenskej republiky č.87/1996 </w:t>
      </w:r>
      <w:proofErr w:type="spellStart"/>
      <w:r w:rsidR="00FB29B1">
        <w:rPr>
          <w:rFonts w:ascii="Arial Narrow" w:hAnsi="Arial Narrow"/>
          <w:szCs w:val="24"/>
        </w:rPr>
        <w:t>Z.z</w:t>
      </w:r>
      <w:proofErr w:type="spellEnd"/>
      <w:r w:rsidR="00FB29B1">
        <w:rPr>
          <w:rFonts w:ascii="Arial Narrow" w:hAnsi="Arial Narrow"/>
          <w:szCs w:val="24"/>
        </w:rPr>
        <w:t>.</w:t>
      </w:r>
      <w:r w:rsidR="00FC2417" w:rsidRPr="00D43B58">
        <w:rPr>
          <w:rFonts w:ascii="Arial Narrow" w:hAnsi="Arial Narrow"/>
          <w:szCs w:val="24"/>
        </w:rPr>
        <w:t>,</w:t>
      </w:r>
      <w:r w:rsidR="00FB29B1">
        <w:rPr>
          <w:rFonts w:ascii="Arial Narrow" w:hAnsi="Arial Narrow"/>
          <w:szCs w:val="24"/>
        </w:rPr>
        <w:t xml:space="preserve"> ktorou sa vykonáva zákon Národnej rady Slovenskej republiky č.18/1996 </w:t>
      </w:r>
      <w:proofErr w:type="spellStart"/>
      <w:r w:rsidR="00FB29B1">
        <w:rPr>
          <w:rFonts w:ascii="Arial Narrow" w:hAnsi="Arial Narrow"/>
          <w:szCs w:val="24"/>
        </w:rPr>
        <w:t>Z.z</w:t>
      </w:r>
      <w:proofErr w:type="spellEnd"/>
      <w:r w:rsidR="00FB29B1">
        <w:rPr>
          <w:rFonts w:ascii="Arial Narrow" w:hAnsi="Arial Narrow"/>
          <w:szCs w:val="24"/>
        </w:rPr>
        <w:t>. o cenách v znení neskorších predpisov dohodou,</w:t>
      </w:r>
      <w:r w:rsidR="00FC2417" w:rsidRPr="00D43B58">
        <w:rPr>
          <w:rFonts w:ascii="Arial Narrow" w:hAnsi="Arial Narrow"/>
          <w:szCs w:val="24"/>
        </w:rPr>
        <w:t xml:space="preserve"> ako cena konečná,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13145621"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Zálohové platby ani platba vopred sa neumožňujú. Úhrada kúpnej ceny</w:t>
      </w:r>
      <w:r w:rsidR="00D36485">
        <w:rPr>
          <w:rFonts w:ascii="Arial Narrow" w:hAnsi="Arial Narrow"/>
          <w:szCs w:val="24"/>
        </w:rPr>
        <w:t xml:space="preserve"> </w:t>
      </w:r>
      <w:r w:rsidR="00B003E7">
        <w:rPr>
          <w:rFonts w:ascii="Arial Narrow" w:hAnsi="Arial Narrow"/>
          <w:szCs w:val="24"/>
        </w:rPr>
        <w:t>zahŕňajúca</w:t>
      </w:r>
      <w:r w:rsidR="00D36485">
        <w:rPr>
          <w:rFonts w:ascii="Arial Narrow" w:hAnsi="Arial Narrow"/>
          <w:szCs w:val="24"/>
        </w:rPr>
        <w:t xml:space="preserve"> všetky dodávky a prípadné súvisiace služby </w:t>
      </w:r>
      <w:r w:rsidRPr="00560622">
        <w:rPr>
          <w:rFonts w:ascii="Arial Narrow" w:hAnsi="Arial Narrow"/>
          <w:szCs w:val="24"/>
        </w:rPr>
        <w:t xml:space="preserve"> sa uskutoční po </w:t>
      </w:r>
      <w:r w:rsidR="00D36485">
        <w:rPr>
          <w:rFonts w:ascii="Arial Narrow" w:hAnsi="Arial Narrow"/>
          <w:szCs w:val="24"/>
        </w:rPr>
        <w:t xml:space="preserve"> prevzatí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1853B8">
        <w:rPr>
          <w:rFonts w:ascii="Arial Narrow" w:hAnsi="Arial Narrow"/>
          <w:szCs w:val="24"/>
        </w:rPr>
        <w:t xml:space="preserve">v záhlaví </w:t>
      </w:r>
      <w:r w:rsidR="00B5627F" w:rsidRPr="00560622">
        <w:rPr>
          <w:rFonts w:ascii="Arial Narrow" w:hAnsi="Arial Narrow"/>
          <w:szCs w:val="24"/>
        </w:rPr>
        <w:t>čl. I.</w:t>
      </w:r>
      <w:r w:rsidR="007B453C" w:rsidRPr="00560622">
        <w:rPr>
          <w:rFonts w:ascii="Arial Narrow" w:hAnsi="Arial Narrow"/>
          <w:szCs w:val="24"/>
        </w:rPr>
        <w:t xml:space="preserve"> tejto zmluvy</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D36485">
        <w:rPr>
          <w:rFonts w:ascii="Arial Narrow" w:hAnsi="Arial Narrow"/>
          <w:szCs w:val="24"/>
        </w:rPr>
        <w:t xml:space="preserve"> vydanej</w:t>
      </w:r>
      <w:r w:rsidR="002134D8">
        <w:rPr>
          <w:rFonts w:ascii="Arial Narrow" w:hAnsi="Arial Narrow"/>
          <w:szCs w:val="24"/>
        </w:rPr>
        <w:t xml:space="preserve"> </w:t>
      </w:r>
      <w:r w:rsidR="00D36485">
        <w:rPr>
          <w:rFonts w:ascii="Arial Narrow" w:hAnsi="Arial Narrow"/>
          <w:szCs w:val="24"/>
        </w:rPr>
        <w:t>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2EC9CCEC" w:rsidR="00D43B58" w:rsidRDefault="00D36485" w:rsidP="004B2517">
      <w:pPr>
        <w:pStyle w:val="CTL"/>
        <w:numPr>
          <w:ilvl w:val="0"/>
          <w:numId w:val="0"/>
        </w:numPr>
        <w:tabs>
          <w:tab w:val="left" w:pos="567"/>
        </w:tabs>
        <w:spacing w:after="240" w:line="24" w:lineRule="atLeast"/>
        <w:ind w:left="567" w:hanging="567"/>
        <w:rPr>
          <w:rFonts w:ascii="Arial Narrow" w:hAnsi="Arial Narrow"/>
          <w:szCs w:val="24"/>
        </w:rPr>
      </w:pPr>
      <w:r>
        <w:rPr>
          <w:rFonts w:ascii="Arial Narrow" w:hAnsi="Arial Narrow"/>
          <w:szCs w:val="24"/>
        </w:rPr>
        <w:t>5.5</w:t>
      </w:r>
      <w:r>
        <w:rPr>
          <w:rFonts w:ascii="Arial Narrow" w:hAnsi="Arial Narrow"/>
          <w:szCs w:val="24"/>
        </w:rPr>
        <w:tab/>
        <w:t>Kúpna cena je za predmet zmluvy stanovená v mene Euro. Ak je p</w:t>
      </w:r>
      <w:r w:rsidR="00D62D9E">
        <w:rPr>
          <w:rFonts w:ascii="Arial Narrow" w:hAnsi="Arial Narrow"/>
          <w:szCs w:val="24"/>
        </w:rPr>
        <w:t>redávajúci platcom DPH, k fakturovanej kúpnej cene bude pripočítaná daň z pridanej hodnoty stanovená v súlade so všeobecnými záväznými právnymi predpismi platnými na území SR v čase dodania predmetu zmluvy.</w:t>
      </w: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CA27CFA" w14:textId="485856FB" w:rsidR="00D43B58" w:rsidRPr="00D43B58" w:rsidRDefault="00D43B58" w:rsidP="00F64E6A">
      <w:pPr>
        <w:pStyle w:val="CTL"/>
        <w:numPr>
          <w:ilvl w:val="1"/>
          <w:numId w:val="3"/>
        </w:numPr>
        <w:spacing w:after="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135EF5">
        <w:rPr>
          <w:rFonts w:ascii="Arial Narrow" w:hAnsi="Arial Narrow"/>
          <w:szCs w:val="24"/>
        </w:rPr>
        <w:t>24</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Pr>
          <w:rFonts w:ascii="Arial Narrow" w:hAnsi="Arial Narrow"/>
          <w:color w:val="000000"/>
          <w:szCs w:val="24"/>
        </w:rPr>
        <w:t xml:space="preserve">  </w:t>
      </w:r>
    </w:p>
    <w:p w14:paraId="30A17B15" w14:textId="77777777" w:rsidR="00FC2417" w:rsidRPr="00D43B58" w:rsidRDefault="00E05266" w:rsidP="00F64E6A">
      <w:pPr>
        <w:pStyle w:val="CTL"/>
        <w:numPr>
          <w:ilvl w:val="0"/>
          <w:numId w:val="0"/>
        </w:numPr>
        <w:spacing w:after="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44FCE20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35EF5">
        <w:rPr>
          <w:rFonts w:ascii="Arial Narrow" w:hAnsi="Arial Narrow" w:cs="Calibri"/>
          <w:b/>
          <w:szCs w:val="24"/>
        </w:rPr>
        <w:t>p</w:t>
      </w:r>
      <w:r w:rsidRPr="00135EF5">
        <w:rPr>
          <w:rFonts w:ascii="Arial Narrow" w:hAnsi="Arial Narrow" w:cs="Calibri"/>
          <w:b/>
          <w:szCs w:val="24"/>
        </w:rPr>
        <w:t>redávajúci povinnosť vady</w:t>
      </w:r>
      <w:r w:rsidR="00053329" w:rsidRPr="00135EF5">
        <w:rPr>
          <w:rFonts w:ascii="Arial Narrow" w:hAnsi="Arial Narrow" w:cs="Calibri"/>
          <w:b/>
          <w:szCs w:val="24"/>
        </w:rPr>
        <w:t xml:space="preserve"> </w:t>
      </w:r>
      <w:r w:rsidRPr="00135EF5">
        <w:rPr>
          <w:rFonts w:ascii="Arial Narrow" w:hAnsi="Arial Narrow" w:cs="Calibri"/>
          <w:b/>
          <w:szCs w:val="24"/>
        </w:rPr>
        <w:t>odstrániť na svoje náklady</w:t>
      </w:r>
      <w:r w:rsidR="00626B24" w:rsidRPr="00135EF5">
        <w:rPr>
          <w:rFonts w:ascii="Arial Narrow" w:hAnsi="Arial Narrow" w:cs="Calibri"/>
          <w:b/>
          <w:szCs w:val="24"/>
        </w:rPr>
        <w:t xml:space="preserve"> do </w:t>
      </w:r>
      <w:r w:rsidR="00053329" w:rsidRPr="00135EF5">
        <w:rPr>
          <w:rFonts w:ascii="Arial Narrow" w:hAnsi="Arial Narrow" w:cs="Calibri"/>
          <w:b/>
          <w:szCs w:val="24"/>
        </w:rPr>
        <w:t>nasledujúceho pracovnéh</w:t>
      </w:r>
      <w:r w:rsidR="001B6AD7" w:rsidRPr="00135EF5">
        <w:rPr>
          <w:rFonts w:ascii="Arial Narrow" w:hAnsi="Arial Narrow" w:cs="Calibri"/>
          <w:b/>
          <w:szCs w:val="24"/>
        </w:rPr>
        <w:t xml:space="preserve">o </w:t>
      </w:r>
      <w:r w:rsidR="00F64E6A">
        <w:rPr>
          <w:rFonts w:ascii="Arial Narrow" w:hAnsi="Arial Narrow" w:cs="Calibri"/>
          <w:b/>
          <w:szCs w:val="24"/>
        </w:rPr>
        <w:t xml:space="preserve">dňa </w:t>
      </w:r>
      <w:r w:rsidR="001B6AD7" w:rsidRPr="00135EF5">
        <w:rPr>
          <w:rFonts w:ascii="Arial Narrow" w:hAnsi="Arial Narrow" w:cs="Calibri"/>
          <w:b/>
          <w:szCs w:val="24"/>
        </w:rPr>
        <w:t>od</w:t>
      </w:r>
      <w:r w:rsidR="00D62D9E">
        <w:rPr>
          <w:rFonts w:ascii="Arial Narrow" w:hAnsi="Arial Narrow" w:cs="Calibri"/>
          <w:b/>
          <w:szCs w:val="24"/>
        </w:rPr>
        <w:t>o dňa</w:t>
      </w:r>
      <w:r w:rsidR="001B6AD7" w:rsidRPr="00135EF5">
        <w:rPr>
          <w:rFonts w:ascii="Arial Narrow" w:hAnsi="Arial Narrow" w:cs="Calibri"/>
          <w:b/>
          <w:szCs w:val="24"/>
        </w:rPr>
        <w:t xml:space="preserve"> písomného doručenia </w:t>
      </w:r>
      <w:r w:rsidR="00053329" w:rsidRPr="00135EF5">
        <w:rPr>
          <w:rFonts w:ascii="Arial Narrow" w:hAnsi="Arial Narrow" w:cs="Calibri"/>
          <w:b/>
          <w:szCs w:val="24"/>
        </w:rPr>
        <w:t>reklamácie predávajúcemu</w:t>
      </w:r>
      <w:r w:rsidR="00F64E6A">
        <w:rPr>
          <w:rFonts w:ascii="Arial Narrow" w:hAnsi="Arial Narrow" w:cs="Calibri"/>
          <w:b/>
          <w:szCs w:val="24"/>
        </w:rPr>
        <w:t>, a to v mieste prebratia predmetu zmluvy.</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lastRenderedPageBreak/>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1DE3F64F"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69050FF9"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61C0BE30" w:rsidR="00FC2417" w:rsidRPr="00560622" w:rsidRDefault="00D62D9E" w:rsidP="006E6235">
      <w:pPr>
        <w:pStyle w:val="CTL"/>
        <w:numPr>
          <w:ilvl w:val="1"/>
          <w:numId w:val="6"/>
        </w:numPr>
        <w:tabs>
          <w:tab w:val="left" w:pos="708"/>
        </w:tabs>
        <w:spacing w:after="60" w:line="24" w:lineRule="atLeast"/>
        <w:ind w:left="1843" w:hanging="425"/>
        <w:rPr>
          <w:rFonts w:ascii="Arial Narrow" w:hAnsi="Arial Narrow" w:cs="Calibri"/>
          <w:szCs w:val="24"/>
        </w:rPr>
      </w:pPr>
      <w:r>
        <w:rPr>
          <w:rFonts w:ascii="Arial Narrow" w:hAnsi="Arial Narrow" w:cs="Calibri"/>
          <w:szCs w:val="24"/>
        </w:rPr>
        <w:t xml:space="preserve"> prevziať</w:t>
      </w:r>
      <w:r w:rsidR="00FC2417" w:rsidRPr="00560622">
        <w:rPr>
          <w:rFonts w:ascii="Arial Narrow" w:hAnsi="Arial Narrow" w:cs="Calibri"/>
          <w:szCs w:val="24"/>
        </w:rPr>
        <w:t xml:space="preserve">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00FC2417" w:rsidRPr="00560622">
        <w:rPr>
          <w:rFonts w:ascii="Arial Narrow" w:hAnsi="Arial Narrow" w:cs="Calibri"/>
          <w:szCs w:val="24"/>
        </w:rPr>
        <w:t xml:space="preserve"> podľa článku </w:t>
      </w:r>
      <w:r w:rsidR="003E2B86">
        <w:rPr>
          <w:rFonts w:ascii="Arial Narrow" w:hAnsi="Arial Narrow" w:cs="Calibri"/>
          <w:szCs w:val="24"/>
        </w:rPr>
        <w:t>I</w:t>
      </w:r>
      <w:r w:rsidR="00FC2417"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00FC2417"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t>Kupujúci</w:t>
      </w:r>
      <w:r w:rsidRPr="00F0274A">
        <w:rPr>
          <w:rFonts w:ascii="Arial Narrow" w:hAnsi="Arial Narrow"/>
          <w:sz w:val="22"/>
          <w:szCs w:val="22"/>
        </w:rPr>
        <w:t xml:space="preserve"> má právo v prípade pochybností</w:t>
      </w:r>
      <w:r>
        <w:rPr>
          <w:rFonts w:ascii="Arial Narrow" w:hAnsi="Arial Narrow"/>
          <w:sz w:val="22"/>
          <w:szCs w:val="22"/>
        </w:rPr>
        <w:t xml:space="preserve"> o kvalite predmetu zmluvy</w:t>
      </w:r>
      <w:r w:rsidRPr="00F0274A">
        <w:rPr>
          <w:rFonts w:ascii="Arial Narrow" w:hAnsi="Arial Narrow"/>
          <w:sz w:val="22"/>
          <w:szCs w:val="22"/>
        </w:rPr>
        <w:t xml:space="preserve"> si vyžiadať vzorku</w:t>
      </w:r>
      <w:r w:rsidR="007F1800">
        <w:rPr>
          <w:rFonts w:ascii="Arial Narrow" w:hAnsi="Arial Narrow"/>
          <w:sz w:val="22"/>
          <w:szCs w:val="22"/>
        </w:rPr>
        <w:t xml:space="preserve"> ktorejkoľvek</w:t>
      </w:r>
      <w:r>
        <w:rPr>
          <w:rFonts w:ascii="Arial Narrow" w:hAnsi="Arial Narrow"/>
          <w:sz w:val="22"/>
          <w:szCs w:val="22"/>
        </w:rPr>
        <w:t xml:space="preserve"> časti predmetu zmluvy na otestovanie, čo mu je predávajúci povinný </w:t>
      </w:r>
      <w:r w:rsidRPr="00F0274A">
        <w:rPr>
          <w:rFonts w:ascii="Arial Narrow" w:hAnsi="Arial Narrow"/>
          <w:sz w:val="22"/>
          <w:szCs w:val="22"/>
        </w:rPr>
        <w:t>poskytnúť do</w:t>
      </w:r>
      <w:r>
        <w:rPr>
          <w:rFonts w:ascii="Arial Narrow" w:hAnsi="Arial Narrow"/>
          <w:sz w:val="22"/>
          <w:szCs w:val="22"/>
        </w:rPr>
        <w:t xml:space="preserve"> piatich</w:t>
      </w:r>
      <w:r w:rsidRPr="00F0274A">
        <w:rPr>
          <w:rFonts w:ascii="Arial Narrow" w:hAnsi="Arial Narrow"/>
          <w:sz w:val="22"/>
          <w:szCs w:val="22"/>
        </w:rPr>
        <w:t xml:space="preserve"> </w:t>
      </w:r>
      <w:r>
        <w:rPr>
          <w:rFonts w:ascii="Arial Narrow" w:hAnsi="Arial Narrow"/>
          <w:sz w:val="22"/>
          <w:szCs w:val="22"/>
        </w:rPr>
        <w:t>(</w:t>
      </w:r>
      <w:r w:rsidRPr="00F0274A">
        <w:rPr>
          <w:rFonts w:ascii="Arial Narrow" w:hAnsi="Arial Narrow"/>
          <w:sz w:val="22"/>
          <w:szCs w:val="22"/>
        </w:rPr>
        <w:t>5</w:t>
      </w:r>
      <w:r>
        <w:rPr>
          <w:rFonts w:ascii="Arial Narrow" w:hAnsi="Arial Narrow"/>
          <w:sz w:val="22"/>
          <w:szCs w:val="22"/>
        </w:rPr>
        <w:t xml:space="preserve">) </w:t>
      </w:r>
      <w:r w:rsidRPr="00F0274A">
        <w:rPr>
          <w:rFonts w:ascii="Arial Narrow" w:hAnsi="Arial Narrow"/>
          <w:sz w:val="22"/>
          <w:szCs w:val="22"/>
        </w:rPr>
        <w:t>pracovných dní.</w:t>
      </w:r>
    </w:p>
    <w:p w14:paraId="0C7AE944" w14:textId="1F30A0D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F0274A">
        <w:rPr>
          <w:rFonts w:ascii="Arial Narrow" w:hAnsi="Arial Narrow"/>
          <w:sz w:val="22"/>
          <w:szCs w:val="22"/>
        </w:rPr>
        <w:t xml:space="preserve">Ak má </w:t>
      </w:r>
      <w:r>
        <w:rPr>
          <w:rFonts w:ascii="Arial Narrow" w:hAnsi="Arial Narrow"/>
          <w:sz w:val="22"/>
          <w:szCs w:val="22"/>
        </w:rPr>
        <w:t>kupujúci</w:t>
      </w:r>
      <w:r w:rsidRPr="00F0274A">
        <w:rPr>
          <w:rFonts w:ascii="Arial Narrow" w:hAnsi="Arial Narrow"/>
          <w:sz w:val="22"/>
          <w:szCs w:val="22"/>
        </w:rPr>
        <w:t xml:space="preserve"> odôvodnenú pochybnosť o</w:t>
      </w:r>
      <w:r>
        <w:rPr>
          <w:rFonts w:ascii="Arial Narrow" w:hAnsi="Arial Narrow"/>
          <w:sz w:val="22"/>
          <w:szCs w:val="22"/>
        </w:rPr>
        <w:t> </w:t>
      </w:r>
      <w:r w:rsidRPr="00F0274A">
        <w:rPr>
          <w:rFonts w:ascii="Arial Narrow" w:hAnsi="Arial Narrow"/>
          <w:sz w:val="22"/>
          <w:szCs w:val="22"/>
        </w:rPr>
        <w:t>tom</w:t>
      </w:r>
      <w:r>
        <w:rPr>
          <w:rFonts w:ascii="Arial Narrow" w:hAnsi="Arial Narrow"/>
          <w:sz w:val="22"/>
          <w:szCs w:val="22"/>
        </w:rPr>
        <w:t>,</w:t>
      </w:r>
      <w:r w:rsidRPr="00F0274A">
        <w:rPr>
          <w:rFonts w:ascii="Arial Narrow" w:hAnsi="Arial Narrow"/>
          <w:sz w:val="22"/>
          <w:szCs w:val="22"/>
        </w:rPr>
        <w:t xml:space="preserve"> že dodaná vzorka </w:t>
      </w:r>
      <w:r>
        <w:rPr>
          <w:rFonts w:ascii="Arial Narrow" w:hAnsi="Arial Narrow"/>
          <w:sz w:val="22"/>
          <w:szCs w:val="22"/>
        </w:rPr>
        <w:t xml:space="preserve">predmetu zmluvy </w:t>
      </w:r>
      <w:r w:rsidRPr="00F0274A">
        <w:rPr>
          <w:rFonts w:ascii="Arial Narrow" w:hAnsi="Arial Narrow"/>
          <w:sz w:val="22"/>
          <w:szCs w:val="22"/>
        </w:rPr>
        <w:t>nezodpovedá</w:t>
      </w:r>
      <w:r>
        <w:rPr>
          <w:rFonts w:ascii="Arial Narrow" w:hAnsi="Arial Narrow"/>
          <w:sz w:val="22"/>
          <w:szCs w:val="22"/>
        </w:rPr>
        <w:t xml:space="preserve"> </w:t>
      </w:r>
      <w:r w:rsidRPr="00F0274A">
        <w:rPr>
          <w:rFonts w:ascii="Arial Narrow" w:hAnsi="Arial Narrow"/>
          <w:sz w:val="22"/>
          <w:szCs w:val="22"/>
        </w:rPr>
        <w:t xml:space="preserve">požadovanej špecifikácií, </w:t>
      </w:r>
      <w:r>
        <w:rPr>
          <w:rFonts w:ascii="Arial Narrow" w:hAnsi="Arial Narrow"/>
          <w:sz w:val="22"/>
          <w:szCs w:val="22"/>
        </w:rPr>
        <w:t>predávajúci</w:t>
      </w:r>
      <w:r w:rsidRPr="00F0274A">
        <w:rPr>
          <w:rFonts w:ascii="Arial Narrow" w:hAnsi="Arial Narrow"/>
          <w:sz w:val="22"/>
          <w:szCs w:val="22"/>
        </w:rPr>
        <w:t xml:space="preserve"> zabezpečí</w:t>
      </w:r>
      <w:r>
        <w:rPr>
          <w:rFonts w:ascii="Arial Narrow" w:hAnsi="Arial Narrow"/>
          <w:sz w:val="22"/>
          <w:szCs w:val="22"/>
        </w:rPr>
        <w:t xml:space="preserve"> na svoje náklady </w:t>
      </w:r>
      <w:r w:rsidRPr="00F0274A">
        <w:rPr>
          <w:rFonts w:ascii="Arial Narrow" w:hAnsi="Arial Narrow"/>
          <w:sz w:val="22"/>
          <w:szCs w:val="22"/>
        </w:rPr>
        <w:t xml:space="preserve">preukázanie zhody </w:t>
      </w:r>
      <w:r>
        <w:rPr>
          <w:rFonts w:ascii="Arial Narrow" w:hAnsi="Arial Narrow"/>
          <w:sz w:val="22"/>
          <w:szCs w:val="22"/>
        </w:rPr>
        <w:t>s </w:t>
      </w:r>
      <w:r w:rsidRPr="00F0274A">
        <w:rPr>
          <w:rFonts w:ascii="Arial Narrow" w:hAnsi="Arial Narrow"/>
          <w:sz w:val="22"/>
          <w:szCs w:val="22"/>
        </w:rPr>
        <w:t>ponúkanou</w:t>
      </w:r>
      <w:r>
        <w:rPr>
          <w:rFonts w:ascii="Arial Narrow" w:hAnsi="Arial Narrow"/>
          <w:sz w:val="22"/>
          <w:szCs w:val="22"/>
        </w:rPr>
        <w:t xml:space="preserve"> </w:t>
      </w:r>
      <w:r w:rsidRPr="00F0274A">
        <w:rPr>
          <w:rFonts w:ascii="Arial Narrow" w:hAnsi="Arial Narrow"/>
          <w:sz w:val="22"/>
          <w:szCs w:val="22"/>
        </w:rPr>
        <w:t>špecifikáciou, obvyklým spôsobom, treťou nezávislou odbornou stranou</w:t>
      </w:r>
      <w:r>
        <w:rPr>
          <w:rFonts w:ascii="Arial Narrow" w:hAnsi="Arial Narrow"/>
          <w:sz w:val="22"/>
          <w:szCs w:val="22"/>
        </w:rPr>
        <w:t xml:space="preserve">, </w:t>
      </w:r>
      <w:r w:rsidRPr="00F0274A">
        <w:rPr>
          <w:rFonts w:ascii="Arial Narrow" w:hAnsi="Arial Narrow"/>
          <w:sz w:val="22"/>
          <w:szCs w:val="22"/>
        </w:rPr>
        <w:t>ktorá má oprávnenie takúto zhodu</w:t>
      </w:r>
      <w:r>
        <w:rPr>
          <w:rFonts w:ascii="Arial Narrow" w:hAnsi="Arial Narrow"/>
          <w:sz w:val="22"/>
          <w:szCs w:val="22"/>
        </w:rPr>
        <w:t xml:space="preserve"> </w:t>
      </w:r>
      <w:r w:rsidRPr="00F0274A">
        <w:rPr>
          <w:rFonts w:ascii="Arial Narrow" w:hAnsi="Arial Narrow"/>
          <w:sz w:val="22"/>
          <w:szCs w:val="22"/>
        </w:rPr>
        <w:t>preukázať, do troch (3) pracovných dní od doručenia žiadosti</w:t>
      </w:r>
      <w:r>
        <w:rPr>
          <w:rFonts w:ascii="Arial Narrow" w:hAnsi="Arial Narrow"/>
          <w:sz w:val="22"/>
          <w:szCs w:val="22"/>
        </w:rPr>
        <w:t xml:space="preserve"> </w:t>
      </w:r>
      <w:r w:rsidRPr="00F0274A">
        <w:rPr>
          <w:rFonts w:ascii="Arial Narrow" w:hAnsi="Arial Narrow"/>
          <w:sz w:val="22"/>
          <w:szCs w:val="22"/>
        </w:rPr>
        <w:t>o preukázanie zhody</w:t>
      </w:r>
      <w:r>
        <w:rPr>
          <w:rFonts w:ascii="Arial Narrow" w:hAnsi="Arial Narrow"/>
          <w:sz w:val="22"/>
          <w:szCs w:val="22"/>
        </w:rPr>
        <w:t xml:space="preserve"> predmetu zmluvy</w:t>
      </w:r>
      <w:r w:rsidRPr="00F0274A">
        <w:rPr>
          <w:rFonts w:ascii="Arial Narrow" w:hAnsi="Arial Narrow"/>
          <w:sz w:val="22"/>
          <w:szCs w:val="22"/>
        </w:rPr>
        <w:t>.</w:t>
      </w:r>
      <w:r>
        <w:rPr>
          <w:rFonts w:ascii="Arial Narrow" w:hAnsi="Arial Narrow"/>
          <w:sz w:val="22"/>
          <w:szCs w:val="22"/>
        </w:rPr>
        <w:t xml:space="preserve"> </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3D4E2268" w:rsidR="00FC2417" w:rsidRPr="00560622" w:rsidRDefault="005F7CE1" w:rsidP="00154C42">
      <w:pPr>
        <w:pStyle w:val="CTLhead"/>
        <w:spacing w:line="24" w:lineRule="atLeast"/>
        <w:rPr>
          <w:rFonts w:ascii="Arial Narrow" w:hAnsi="Arial Narrow" w:cs="Calibri"/>
          <w:sz w:val="24"/>
          <w:szCs w:val="24"/>
        </w:rPr>
      </w:pPr>
      <w:r>
        <w:rPr>
          <w:rFonts w:ascii="Arial Narrow" w:hAnsi="Arial Narrow" w:cs="Calibri"/>
          <w:sz w:val="24"/>
          <w:szCs w:val="24"/>
        </w:rPr>
        <w:t>Článok V</w:t>
      </w:r>
      <w:r w:rsidR="00D43B58">
        <w:rPr>
          <w:rFonts w:ascii="Arial Narrow" w:hAnsi="Arial Narrow" w:cs="Calibri"/>
          <w:sz w:val="24"/>
          <w:szCs w:val="24"/>
        </w:rPr>
        <w:t>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352C5972"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w:t>
      </w:r>
      <w:r w:rsidR="006C0D77">
        <w:rPr>
          <w:rFonts w:ascii="Arial Narrow" w:hAnsi="Arial Narrow" w:cs="Calibri"/>
          <w:sz w:val="24"/>
          <w:szCs w:val="24"/>
        </w:rPr>
        <w:t xml:space="preserve"> </w:t>
      </w:r>
      <w:r w:rsidRPr="008B7A63">
        <w:rPr>
          <w:rFonts w:ascii="Arial Narrow" w:hAnsi="Arial Narrow" w:cs="Calibri"/>
          <w:sz w:val="24"/>
          <w:szCs w:val="24"/>
        </w:rPr>
        <w:t xml:space="preserve">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188EA7FB" w14:textId="0D9AC6C5"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redávajúcim</w:t>
      </w:r>
      <w:r w:rsidR="006F3F15">
        <w:rPr>
          <w:rFonts w:ascii="Arial Narrow" w:hAnsi="Arial Narrow" w:cs="Calibri"/>
          <w:szCs w:val="24"/>
        </w:rPr>
        <w:t xml:space="preserve"> podľa bodu 8.1. tohto článku zmluvy</w:t>
      </w:r>
      <w:r w:rsidRPr="00560622">
        <w:rPr>
          <w:rFonts w:ascii="Arial Narrow" w:hAnsi="Arial Narrow" w:cs="Calibri"/>
          <w:szCs w:val="24"/>
        </w:rPr>
        <w:t xml:space="preserve">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6814115F" w14:textId="77777777" w:rsidR="006F3F15" w:rsidRPr="006F37FF" w:rsidRDefault="0077096A" w:rsidP="006F37FF">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lastRenderedPageBreak/>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AF2136">
        <w:rPr>
          <w:rFonts w:ascii="Arial Narrow" w:hAnsi="Arial Narrow" w:cs="Calibri"/>
          <w:szCs w:val="24"/>
        </w:rPr>
        <w:t xml:space="preserve"> a </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r w:rsidR="006F3F15" w:rsidRPr="006F37FF">
        <w:rPr>
          <w:rFonts w:ascii="Arial Narrow" w:hAnsi="Arial Narrow" w:cs="Calibri"/>
          <w:szCs w:val="24"/>
        </w:rPr>
        <w:t xml:space="preserve">Pre účely tejto zmluvy sa za vyššiu moc považujú udalosti, ktoré nie sú závislé od konania Zmluvných strán, a ktoré nemôžu Zmluvné strany ani predvídať ani nijakým spôsobom priamo ovplyvniť, a to najmä vojna, mobilizácia, povstanie, živelné pohromy, požiare, embargo, karantény. Oslobodenie od zodpovednosti za nesplnenie dodania tovaru trvá po dobu pôsobenia vyššej moci, najviac však dva mesiace. Po uplynutí tejto doby sa Zmluvné strany dohodnú o ďalšom postupe. Ak nedôjde k dohode, má strana, ktorá sa odvolala na okolnosti vylučujúce zodpovednosť, právo odstúpiť od zmluvy. </w:t>
      </w:r>
    </w:p>
    <w:p w14:paraId="33CF0673" w14:textId="3A4D2103" w:rsidR="001F49E2" w:rsidRPr="00560622" w:rsidRDefault="001F49E2" w:rsidP="006F37FF">
      <w:pPr>
        <w:pStyle w:val="CTL"/>
        <w:numPr>
          <w:ilvl w:val="0"/>
          <w:numId w:val="0"/>
        </w:numPr>
        <w:tabs>
          <w:tab w:val="left" w:pos="567"/>
        </w:tabs>
        <w:spacing w:after="0" w:line="24" w:lineRule="atLeast"/>
        <w:ind w:left="567"/>
        <w:rPr>
          <w:rFonts w:ascii="Arial Narrow" w:hAnsi="Arial Narrow" w:cs="Calibri"/>
          <w:szCs w:val="24"/>
        </w:rPr>
      </w:pPr>
    </w:p>
    <w:p w14:paraId="0830584B" w14:textId="77777777" w:rsidR="00171AB9" w:rsidRDefault="00171AB9"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p>
    <w:p w14:paraId="6AD679D2" w14:textId="3CC90E24"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1CFF181F"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w:t>
      </w:r>
      <w:r w:rsidR="00B851DD">
        <w:rPr>
          <w:rFonts w:ascii="Arial Narrow" w:hAnsi="Arial Narrow" w:cs="Calibri"/>
          <w:sz w:val="24"/>
          <w:szCs w:val="24"/>
        </w:rPr>
        <w:t xml:space="preserve"> čl. 1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B851DD">
        <w:rPr>
          <w:rFonts w:ascii="Arial Narrow" w:hAnsi="Arial Narrow" w:cs="Calibri"/>
          <w:sz w:val="24"/>
          <w:szCs w:val="24"/>
        </w:rPr>
        <w:t>zmluvy</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D3B22D9" w:rsidR="00D5473D" w:rsidRPr="00560622" w:rsidRDefault="00FC2417" w:rsidP="006F37FF">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w:t>
      </w:r>
      <w:r w:rsidR="006F37FF">
        <w:rPr>
          <w:rFonts w:ascii="Arial Narrow" w:hAnsi="Arial Narrow" w:cs="Calibri"/>
          <w:sz w:val="24"/>
          <w:szCs w:val="24"/>
        </w:rPr>
        <w:t xml:space="preserve"> </w:t>
      </w:r>
      <w:r w:rsidR="001F49E2" w:rsidRPr="00560622">
        <w:rPr>
          <w:rFonts w:ascii="Arial Narrow" w:hAnsi="Arial Narrow" w:cs="Calibri"/>
          <w:sz w:val="24"/>
          <w:szCs w:val="24"/>
        </w:rPr>
        <w:t>splatnosti</w:t>
      </w:r>
      <w:r w:rsidR="00D5473D" w:rsidRPr="00560622">
        <w:rPr>
          <w:rFonts w:ascii="Arial Narrow" w:hAnsi="Arial Narrow" w:cs="Calibri"/>
          <w:sz w:val="24"/>
          <w:szCs w:val="24"/>
        </w:rPr>
        <w:t>,</w:t>
      </w:r>
    </w:p>
    <w:p w14:paraId="226A37C6" w14:textId="5A38C05F" w:rsidR="00D5473D" w:rsidRPr="00E87AA8"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2552EE04" w14:textId="77777777" w:rsidR="00E87AA8" w:rsidRPr="00567BEE" w:rsidRDefault="00E87AA8" w:rsidP="00E87AA8">
      <w:pPr>
        <w:pStyle w:val="Odsekzoznamu"/>
        <w:numPr>
          <w:ilvl w:val="1"/>
          <w:numId w:val="9"/>
        </w:numPr>
        <w:tabs>
          <w:tab w:val="clear" w:pos="2160"/>
          <w:tab w:val="clear" w:pos="2880"/>
          <w:tab w:val="clear" w:pos="4500"/>
          <w:tab w:val="left" w:pos="567"/>
          <w:tab w:val="left" w:pos="1418"/>
        </w:tabs>
        <w:spacing w:after="120" w:line="24" w:lineRule="atLeast"/>
        <w:ind w:hanging="1080"/>
        <w:jc w:val="both"/>
        <w:rPr>
          <w:rFonts w:ascii="Arial Narrow" w:hAnsi="Arial Narrow" w:cs="Angsana New"/>
          <w:sz w:val="22"/>
          <w:szCs w:val="22"/>
        </w:rPr>
      </w:pPr>
      <w:r w:rsidRPr="007E5974">
        <w:rPr>
          <w:rFonts w:ascii="Arial Narrow" w:hAnsi="Arial Narrow"/>
          <w:sz w:val="22"/>
          <w:szCs w:val="22"/>
        </w:rPr>
        <w:t xml:space="preserve">Kupujúci je oprávnený </w:t>
      </w:r>
      <w:r>
        <w:rPr>
          <w:rFonts w:ascii="Arial Narrow" w:hAnsi="Arial Narrow"/>
          <w:sz w:val="22"/>
          <w:szCs w:val="22"/>
        </w:rPr>
        <w:t xml:space="preserve">písomne </w:t>
      </w:r>
      <w:r w:rsidRPr="007E5974">
        <w:rPr>
          <w:rFonts w:ascii="Arial Narrow" w:hAnsi="Arial Narrow"/>
          <w:sz w:val="22"/>
          <w:szCs w:val="22"/>
        </w:rPr>
        <w:t xml:space="preserve">odstúpiť od tejto zmluvy </w:t>
      </w:r>
      <w:r>
        <w:rPr>
          <w:rFonts w:ascii="Arial Narrow" w:hAnsi="Arial Narrow"/>
          <w:sz w:val="22"/>
          <w:szCs w:val="22"/>
        </w:rPr>
        <w:t xml:space="preserve">aj </w:t>
      </w:r>
      <w:r w:rsidRPr="007E5974">
        <w:rPr>
          <w:rFonts w:ascii="Arial Narrow" w:hAnsi="Arial Narrow"/>
          <w:sz w:val="22"/>
          <w:szCs w:val="22"/>
        </w:rPr>
        <w:t>v prípade, ak:</w:t>
      </w:r>
    </w:p>
    <w:p w14:paraId="7981DAAE" w14:textId="77777777" w:rsidR="00E87AA8" w:rsidRPr="006F37FF" w:rsidRDefault="00E87AA8" w:rsidP="006F37FF">
      <w:pPr>
        <w:pStyle w:val="Odsekzoznamu"/>
        <w:numPr>
          <w:ilvl w:val="0"/>
          <w:numId w:val="43"/>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6F37FF">
        <w:rPr>
          <w:rFonts w:ascii="Arial Narrow" w:hAnsi="Arial Narrow" w:cs="Calibri"/>
          <w:sz w:val="24"/>
          <w:szCs w:val="24"/>
        </w:rPr>
        <w:t>proti predávajúcemu začalo konkurzné konanie alebo reštrukturalizácia,</w:t>
      </w:r>
    </w:p>
    <w:p w14:paraId="05AF2D24" w14:textId="77777777" w:rsidR="00E87AA8" w:rsidRPr="006F37FF" w:rsidRDefault="00E87AA8" w:rsidP="006F37FF">
      <w:pPr>
        <w:pStyle w:val="Odsekzoznamu"/>
        <w:numPr>
          <w:ilvl w:val="0"/>
          <w:numId w:val="43"/>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6F37FF">
        <w:rPr>
          <w:rFonts w:ascii="Arial Narrow" w:hAnsi="Arial Narrow" w:cs="Calibri"/>
          <w:sz w:val="24"/>
          <w:szCs w:val="24"/>
        </w:rPr>
        <w:t>predávajúci vstúpil do likvidácie,</w:t>
      </w:r>
    </w:p>
    <w:p w14:paraId="2C636F28" w14:textId="77777777" w:rsidR="00E87AA8" w:rsidRPr="006F37FF" w:rsidRDefault="00E87AA8" w:rsidP="006F37FF">
      <w:pPr>
        <w:pStyle w:val="Odsekzoznamu"/>
        <w:numPr>
          <w:ilvl w:val="0"/>
          <w:numId w:val="43"/>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6F37FF">
        <w:rPr>
          <w:rFonts w:ascii="Arial Narrow" w:hAnsi="Arial Narrow" w:cs="Calibri"/>
          <w:sz w:val="24"/>
          <w:szCs w:val="24"/>
        </w:rPr>
        <w:t>predávajúci koná v rozpore s touto zmluvou  a/alebo všeobecne záväznými právnymi predpismi platnými na území SR a na písomnú výzvu kupujúceho toto konanie a jeho následky v určenej primeranej lehote neodstráni,</w:t>
      </w:r>
    </w:p>
    <w:p w14:paraId="282A2B2A" w14:textId="77777777" w:rsidR="006F37FF" w:rsidRDefault="00FC2417" w:rsidP="006F37FF">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r w:rsidR="006F37FF">
        <w:rPr>
          <w:rFonts w:ascii="Arial Narrow" w:hAnsi="Arial Narrow" w:cs="Calibri"/>
          <w:sz w:val="24"/>
          <w:szCs w:val="24"/>
        </w:rPr>
        <w:t xml:space="preserve"> </w:t>
      </w:r>
    </w:p>
    <w:p w14:paraId="789A5ECA" w14:textId="4AF806D0" w:rsidR="00E87AA8" w:rsidRPr="006F37FF" w:rsidRDefault="00E87AA8" w:rsidP="006F37FF">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6F37FF">
        <w:rPr>
          <w:rFonts w:ascii="Arial Narrow" w:hAnsi="Arial Narrow" w:cs="Calibri"/>
          <w:sz w:val="24"/>
          <w:szCs w:val="24"/>
        </w:rPr>
        <w:t>Zmluvné strany sa doho</w:t>
      </w:r>
      <w:bookmarkStart w:id="0" w:name="_GoBack"/>
      <w:bookmarkEnd w:id="0"/>
      <w:r w:rsidRPr="006F37FF">
        <w:rPr>
          <w:rFonts w:ascii="Arial Narrow" w:hAnsi="Arial Narrow" w:cs="Calibri"/>
          <w:sz w:val="24"/>
          <w:szCs w:val="24"/>
        </w:rPr>
        <w:t xml:space="preserve">dli, že po skončení tejto zmluvy odstúpením si ponechajú plnenia, ktoré si vzájomne poskytli do dňa skončenia  tejto zmluvy. </w:t>
      </w:r>
    </w:p>
    <w:p w14:paraId="40698D9D" w14:textId="78ABF05A" w:rsidR="001F49E2" w:rsidRDefault="001F49E2" w:rsidP="006F37FF">
      <w:pPr>
        <w:pStyle w:val="Odsekzoznamu"/>
        <w:tabs>
          <w:tab w:val="clear" w:pos="2160"/>
          <w:tab w:val="clear" w:pos="2880"/>
          <w:tab w:val="clear" w:pos="4500"/>
        </w:tabs>
        <w:spacing w:after="240" w:line="24" w:lineRule="atLeast"/>
        <w:ind w:left="567"/>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roofErr w:type="spellStart"/>
      <w:r w:rsidR="007F1800" w:rsidRPr="00B257DA">
        <w:rPr>
          <w:rFonts w:ascii="Arial Narrow" w:hAnsi="Arial Narrow" w:cs="Arial"/>
          <w:sz w:val="24"/>
          <w:szCs w:val="24"/>
        </w:rPr>
        <w:t>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lastRenderedPageBreak/>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5274864E"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F92B8F">
        <w:rPr>
          <w:rFonts w:ascii="Arial Narrow" w:hAnsi="Arial Narrow"/>
          <w:sz w:val="24"/>
          <w:szCs w:val="24"/>
        </w:rPr>
        <w:t xml:space="preserve"> vedenom Úradom vlády SR.</w:t>
      </w:r>
      <w:r w:rsidR="00EF0B84" w:rsidRPr="00560622">
        <w:rPr>
          <w:rFonts w:ascii="Arial Narrow" w:hAnsi="Arial Narrow"/>
          <w:sz w:val="24"/>
          <w:szCs w:val="24"/>
        </w:rPr>
        <w:t xml:space="preserve"> </w:t>
      </w:r>
      <w:r w:rsidRPr="00560622">
        <w:rPr>
          <w:rFonts w:ascii="Arial Narrow" w:hAnsi="Arial Narrow"/>
          <w:sz w:val="24"/>
          <w:szCs w:val="24"/>
        </w:rPr>
        <w:t xml:space="preserve"> </w:t>
      </w:r>
      <w:r w:rsidR="007F1800">
        <w:rPr>
          <w:rFonts w:ascii="Arial Narrow" w:hAnsi="Arial Narrow"/>
          <w:sz w:val="24"/>
          <w:szCs w:val="24"/>
        </w:rPr>
        <w:t>.</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04C99D70"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w:t>
      </w:r>
      <w:r w:rsidR="009D7B0C">
        <w:rPr>
          <w:rFonts w:ascii="Arial Narrow" w:hAnsi="Arial Narrow"/>
          <w:sz w:val="24"/>
          <w:szCs w:val="24"/>
        </w:rPr>
        <w:t>troch</w:t>
      </w:r>
      <w:r w:rsidRPr="00560622">
        <w:rPr>
          <w:rFonts w:ascii="Arial Narrow" w:hAnsi="Arial Narrow"/>
          <w:sz w:val="24"/>
          <w:szCs w:val="24"/>
        </w:rPr>
        <w:t xml:space="preserve"> (</w:t>
      </w:r>
      <w:r w:rsidR="009D7B0C">
        <w:rPr>
          <w:rFonts w:ascii="Arial Narrow" w:hAnsi="Arial Narrow"/>
          <w:sz w:val="24"/>
          <w:szCs w:val="24"/>
        </w:rPr>
        <w:t>3</w:t>
      </w:r>
      <w:r w:rsidRPr="00560622">
        <w:rPr>
          <w:rFonts w:ascii="Arial Narrow" w:hAnsi="Arial Narrow"/>
          <w:sz w:val="24"/>
          <w:szCs w:val="24"/>
        </w:rPr>
        <w:t xml:space="preserve">) rovnopisoch s platnosťou originálu, </w:t>
      </w:r>
      <w:r w:rsidR="009D7B0C">
        <w:rPr>
          <w:rFonts w:ascii="Arial Narrow" w:hAnsi="Arial Narrow"/>
          <w:sz w:val="24"/>
          <w:szCs w:val="24"/>
        </w:rPr>
        <w:t>jeden</w:t>
      </w:r>
      <w:r w:rsidRPr="00560622">
        <w:rPr>
          <w:rFonts w:ascii="Arial Narrow" w:hAnsi="Arial Narrow"/>
          <w:sz w:val="24"/>
          <w:szCs w:val="24"/>
        </w:rPr>
        <w:t xml:space="preserve"> (</w:t>
      </w:r>
      <w:r w:rsidR="009D7B0C">
        <w:rPr>
          <w:rFonts w:ascii="Arial Narrow" w:hAnsi="Arial Narrow"/>
          <w:sz w:val="24"/>
          <w:szCs w:val="24"/>
        </w:rPr>
        <w:t>1) rovnopis</w:t>
      </w:r>
      <w:r w:rsidRPr="00560622">
        <w:rPr>
          <w:rFonts w:ascii="Arial Narrow" w:hAnsi="Arial Narrow"/>
          <w:sz w:val="24"/>
          <w:szCs w:val="24"/>
        </w:rPr>
        <w:t xml:space="preserve"> zostan</w:t>
      </w:r>
      <w:r w:rsidR="009D7B0C">
        <w:rPr>
          <w:rFonts w:ascii="Arial Narrow" w:hAnsi="Arial Narrow"/>
          <w:sz w:val="24"/>
          <w:szCs w:val="24"/>
        </w:rPr>
        <w:t>e</w:t>
      </w:r>
      <w:r w:rsidRPr="00560622">
        <w:rPr>
          <w:rFonts w:ascii="Arial Narrow" w:hAnsi="Arial Narrow"/>
          <w:sz w:val="24"/>
          <w:szCs w:val="24"/>
        </w:rPr>
        <w:t xml:space="preserve"> predávajúcemu a </w:t>
      </w:r>
      <w:r w:rsidR="009D7B0C">
        <w:rPr>
          <w:rFonts w:ascii="Arial Narrow" w:hAnsi="Arial Narrow"/>
          <w:sz w:val="24"/>
          <w:szCs w:val="24"/>
        </w:rPr>
        <w:t>dva</w:t>
      </w:r>
      <w:r w:rsidRPr="00560622">
        <w:rPr>
          <w:rFonts w:ascii="Arial Narrow" w:hAnsi="Arial Narrow"/>
          <w:sz w:val="24"/>
          <w:szCs w:val="24"/>
        </w:rPr>
        <w:t xml:space="preserve"> (</w:t>
      </w:r>
      <w:r w:rsidR="009D7B0C">
        <w:rPr>
          <w:rFonts w:ascii="Arial Narrow" w:hAnsi="Arial Narrow"/>
          <w:sz w:val="24"/>
          <w:szCs w:val="24"/>
        </w:rPr>
        <w:t>2</w:t>
      </w:r>
      <w:r w:rsidRPr="00560622">
        <w:rPr>
          <w:rFonts w:ascii="Arial Narrow" w:hAnsi="Arial Narrow"/>
          <w:sz w:val="24"/>
          <w:szCs w:val="24"/>
        </w:rPr>
        <w:t>)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3D230DEE"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AB69FC">
        <w:rPr>
          <w:rFonts w:ascii="Arial Narrow" w:hAnsi="Arial Narrow"/>
          <w:sz w:val="24"/>
          <w:szCs w:val="24"/>
        </w:rPr>
        <w:t xml:space="preserve"> - </w:t>
      </w:r>
      <w:r w:rsidR="00EE5DE2" w:rsidRPr="00560622">
        <w:rPr>
          <w:rFonts w:ascii="Arial Narrow" w:hAnsi="Arial Narrow"/>
          <w:sz w:val="24"/>
          <w:szCs w:val="24"/>
        </w:rPr>
        <w:t>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B0B89" w14:textId="77777777" w:rsidR="00D457EE" w:rsidRDefault="00D457EE" w:rsidP="006E6235">
      <w:r>
        <w:separator/>
      </w:r>
    </w:p>
  </w:endnote>
  <w:endnote w:type="continuationSeparator" w:id="0">
    <w:p w14:paraId="330A3F01" w14:textId="77777777" w:rsidR="00D457EE" w:rsidRDefault="00D457EE"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67B36C77"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6F37FF">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6F37FF">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2A041" w14:textId="77777777" w:rsidR="00D457EE" w:rsidRDefault="00D457EE" w:rsidP="006E6235">
      <w:r>
        <w:separator/>
      </w:r>
    </w:p>
  </w:footnote>
  <w:footnote w:type="continuationSeparator" w:id="0">
    <w:p w14:paraId="5878B0D3" w14:textId="77777777" w:rsidR="00D457EE" w:rsidRDefault="00D457EE"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45FF8DC2"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984119D"/>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8"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0"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0"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6"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7"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9"/>
  </w:num>
  <w:num w:numId="5">
    <w:abstractNumId w:val="30"/>
  </w:num>
  <w:num w:numId="6">
    <w:abstractNumId w:val="5"/>
  </w:num>
  <w:num w:numId="7">
    <w:abstractNumId w:val="16"/>
  </w:num>
  <w:num w:numId="8">
    <w:abstractNumId w:val="24"/>
  </w:num>
  <w:num w:numId="9">
    <w:abstractNumId w:val="27"/>
  </w:num>
  <w:num w:numId="10">
    <w:abstractNumId w:val="17"/>
  </w:num>
  <w:num w:numId="11">
    <w:abstractNumId w:val="10"/>
  </w:num>
  <w:num w:numId="12">
    <w:abstractNumId w:val="3"/>
  </w:num>
  <w:num w:numId="13">
    <w:abstractNumId w:val="6"/>
  </w:num>
  <w:num w:numId="14">
    <w:abstractNumId w:val="20"/>
  </w:num>
  <w:num w:numId="15">
    <w:abstractNumId w:val="9"/>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6"/>
  </w:num>
  <w:num w:numId="26">
    <w:abstractNumId w:val="4"/>
  </w:num>
  <w:num w:numId="27">
    <w:abstractNumId w:val="28"/>
  </w:num>
  <w:num w:numId="28">
    <w:abstractNumId w:val="31"/>
  </w:num>
  <w:num w:numId="29">
    <w:abstractNumId w:val="19"/>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4"/>
  </w:num>
  <w:num w:numId="33">
    <w:abstractNumId w:val="8"/>
  </w:num>
  <w:num w:numId="34">
    <w:abstractNumId w:val="25"/>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1"/>
  </w:num>
  <w:num w:numId="38">
    <w:abstractNumId w:val="22"/>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247E"/>
    <w:rsid w:val="00014FB4"/>
    <w:rsid w:val="000169E9"/>
    <w:rsid w:val="000173AD"/>
    <w:rsid w:val="00022909"/>
    <w:rsid w:val="0002733B"/>
    <w:rsid w:val="00036889"/>
    <w:rsid w:val="00053329"/>
    <w:rsid w:val="00071677"/>
    <w:rsid w:val="000815C8"/>
    <w:rsid w:val="00093A49"/>
    <w:rsid w:val="00094AC0"/>
    <w:rsid w:val="00097ED2"/>
    <w:rsid w:val="000A644D"/>
    <w:rsid w:val="000B0475"/>
    <w:rsid w:val="000B10D9"/>
    <w:rsid w:val="000B17B0"/>
    <w:rsid w:val="000B21C1"/>
    <w:rsid w:val="000B28EA"/>
    <w:rsid w:val="000B3AA8"/>
    <w:rsid w:val="000B3D49"/>
    <w:rsid w:val="000C2CF9"/>
    <w:rsid w:val="000C60AC"/>
    <w:rsid w:val="000D28A9"/>
    <w:rsid w:val="000D438D"/>
    <w:rsid w:val="000D7903"/>
    <w:rsid w:val="000E2F2D"/>
    <w:rsid w:val="000E63B6"/>
    <w:rsid w:val="000F0F2B"/>
    <w:rsid w:val="000F28BD"/>
    <w:rsid w:val="001005FA"/>
    <w:rsid w:val="001035E7"/>
    <w:rsid w:val="00110388"/>
    <w:rsid w:val="00117213"/>
    <w:rsid w:val="00123F5B"/>
    <w:rsid w:val="00124646"/>
    <w:rsid w:val="00135EF5"/>
    <w:rsid w:val="00141BD9"/>
    <w:rsid w:val="00144AD6"/>
    <w:rsid w:val="00153E4C"/>
    <w:rsid w:val="00154C42"/>
    <w:rsid w:val="00170351"/>
    <w:rsid w:val="00171AB9"/>
    <w:rsid w:val="00173C02"/>
    <w:rsid w:val="0018077D"/>
    <w:rsid w:val="001853B8"/>
    <w:rsid w:val="00187522"/>
    <w:rsid w:val="001A15C8"/>
    <w:rsid w:val="001A1BAB"/>
    <w:rsid w:val="001A1D1B"/>
    <w:rsid w:val="001B01D3"/>
    <w:rsid w:val="001B5406"/>
    <w:rsid w:val="001B6AD7"/>
    <w:rsid w:val="001F49E2"/>
    <w:rsid w:val="002008A3"/>
    <w:rsid w:val="002134D8"/>
    <w:rsid w:val="00235B08"/>
    <w:rsid w:val="00257F9F"/>
    <w:rsid w:val="002672D5"/>
    <w:rsid w:val="002761BF"/>
    <w:rsid w:val="00285C9D"/>
    <w:rsid w:val="00286383"/>
    <w:rsid w:val="00287E51"/>
    <w:rsid w:val="00297497"/>
    <w:rsid w:val="002A05ED"/>
    <w:rsid w:val="002A0CAE"/>
    <w:rsid w:val="002A2DBE"/>
    <w:rsid w:val="002B2EDD"/>
    <w:rsid w:val="002B3C9A"/>
    <w:rsid w:val="002C3622"/>
    <w:rsid w:val="002C3B79"/>
    <w:rsid w:val="002D5D0E"/>
    <w:rsid w:val="002D73F8"/>
    <w:rsid w:val="002E2C9D"/>
    <w:rsid w:val="002F4CF1"/>
    <w:rsid w:val="002F7AD4"/>
    <w:rsid w:val="003148C1"/>
    <w:rsid w:val="0032107B"/>
    <w:rsid w:val="0032331A"/>
    <w:rsid w:val="0034246B"/>
    <w:rsid w:val="00360582"/>
    <w:rsid w:val="00363E6B"/>
    <w:rsid w:val="00386FA2"/>
    <w:rsid w:val="003A0FD0"/>
    <w:rsid w:val="003B06AC"/>
    <w:rsid w:val="003B3DFB"/>
    <w:rsid w:val="003C1D88"/>
    <w:rsid w:val="003C36F0"/>
    <w:rsid w:val="003D1B32"/>
    <w:rsid w:val="003D2F55"/>
    <w:rsid w:val="003D7909"/>
    <w:rsid w:val="003E2402"/>
    <w:rsid w:val="003E2B86"/>
    <w:rsid w:val="003E798A"/>
    <w:rsid w:val="004003BF"/>
    <w:rsid w:val="00404493"/>
    <w:rsid w:val="00404879"/>
    <w:rsid w:val="004051D1"/>
    <w:rsid w:val="004135CF"/>
    <w:rsid w:val="004138E5"/>
    <w:rsid w:val="004314B0"/>
    <w:rsid w:val="0043329B"/>
    <w:rsid w:val="00434FBA"/>
    <w:rsid w:val="00437AA6"/>
    <w:rsid w:val="00440497"/>
    <w:rsid w:val="004719DF"/>
    <w:rsid w:val="004738F4"/>
    <w:rsid w:val="004819EC"/>
    <w:rsid w:val="004840FB"/>
    <w:rsid w:val="00485F33"/>
    <w:rsid w:val="004B2517"/>
    <w:rsid w:val="004C286C"/>
    <w:rsid w:val="004D37DE"/>
    <w:rsid w:val="004D5359"/>
    <w:rsid w:val="004E1006"/>
    <w:rsid w:val="004E22F4"/>
    <w:rsid w:val="004F1157"/>
    <w:rsid w:val="004F1B98"/>
    <w:rsid w:val="004F4EA7"/>
    <w:rsid w:val="004F5455"/>
    <w:rsid w:val="00503DEC"/>
    <w:rsid w:val="00513182"/>
    <w:rsid w:val="0052010E"/>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70CF4"/>
    <w:rsid w:val="00582DCF"/>
    <w:rsid w:val="0059331A"/>
    <w:rsid w:val="00594CE5"/>
    <w:rsid w:val="00595329"/>
    <w:rsid w:val="005965FF"/>
    <w:rsid w:val="005C2923"/>
    <w:rsid w:val="005C47AE"/>
    <w:rsid w:val="005C47C6"/>
    <w:rsid w:val="005C4D3C"/>
    <w:rsid w:val="005D1538"/>
    <w:rsid w:val="005D55E8"/>
    <w:rsid w:val="005E7BC5"/>
    <w:rsid w:val="005F0DEE"/>
    <w:rsid w:val="005F48EF"/>
    <w:rsid w:val="005F7CE1"/>
    <w:rsid w:val="006037E3"/>
    <w:rsid w:val="006056F6"/>
    <w:rsid w:val="00613A8C"/>
    <w:rsid w:val="006208A8"/>
    <w:rsid w:val="00621B8E"/>
    <w:rsid w:val="00626B24"/>
    <w:rsid w:val="00641960"/>
    <w:rsid w:val="006459FE"/>
    <w:rsid w:val="006710D7"/>
    <w:rsid w:val="00675C28"/>
    <w:rsid w:val="00680DCA"/>
    <w:rsid w:val="00693E11"/>
    <w:rsid w:val="006B19B5"/>
    <w:rsid w:val="006C0D77"/>
    <w:rsid w:val="006C1B02"/>
    <w:rsid w:val="006C25A5"/>
    <w:rsid w:val="006C30F1"/>
    <w:rsid w:val="006D11AA"/>
    <w:rsid w:val="006D23F1"/>
    <w:rsid w:val="006D5A30"/>
    <w:rsid w:val="006E6235"/>
    <w:rsid w:val="006E757E"/>
    <w:rsid w:val="006E7797"/>
    <w:rsid w:val="006F1081"/>
    <w:rsid w:val="006F37FF"/>
    <w:rsid w:val="006F3F15"/>
    <w:rsid w:val="006F78A8"/>
    <w:rsid w:val="00701D18"/>
    <w:rsid w:val="00704F9D"/>
    <w:rsid w:val="00706452"/>
    <w:rsid w:val="007301F2"/>
    <w:rsid w:val="00734EA2"/>
    <w:rsid w:val="00737FAA"/>
    <w:rsid w:val="00741744"/>
    <w:rsid w:val="00746C9F"/>
    <w:rsid w:val="00761A8E"/>
    <w:rsid w:val="0077096A"/>
    <w:rsid w:val="00772FCE"/>
    <w:rsid w:val="007859D9"/>
    <w:rsid w:val="00793C24"/>
    <w:rsid w:val="007A1CE8"/>
    <w:rsid w:val="007B453C"/>
    <w:rsid w:val="007C7F2F"/>
    <w:rsid w:val="007E2863"/>
    <w:rsid w:val="007E345F"/>
    <w:rsid w:val="007F1800"/>
    <w:rsid w:val="007F32BF"/>
    <w:rsid w:val="00837299"/>
    <w:rsid w:val="008453DC"/>
    <w:rsid w:val="00866950"/>
    <w:rsid w:val="008808C4"/>
    <w:rsid w:val="008911FF"/>
    <w:rsid w:val="008A2A3D"/>
    <w:rsid w:val="008A34E9"/>
    <w:rsid w:val="008A3759"/>
    <w:rsid w:val="008B250C"/>
    <w:rsid w:val="008B4A79"/>
    <w:rsid w:val="008B7A63"/>
    <w:rsid w:val="008C420E"/>
    <w:rsid w:val="008C46BC"/>
    <w:rsid w:val="008C78CC"/>
    <w:rsid w:val="008D78CF"/>
    <w:rsid w:val="008E0385"/>
    <w:rsid w:val="008E1AA4"/>
    <w:rsid w:val="008E5017"/>
    <w:rsid w:val="0091435F"/>
    <w:rsid w:val="0092116C"/>
    <w:rsid w:val="00930F80"/>
    <w:rsid w:val="009450DD"/>
    <w:rsid w:val="00945EA5"/>
    <w:rsid w:val="009510A2"/>
    <w:rsid w:val="00960317"/>
    <w:rsid w:val="00964845"/>
    <w:rsid w:val="0097092B"/>
    <w:rsid w:val="00970C2D"/>
    <w:rsid w:val="00973437"/>
    <w:rsid w:val="00984F28"/>
    <w:rsid w:val="00994D9E"/>
    <w:rsid w:val="009B0246"/>
    <w:rsid w:val="009B2474"/>
    <w:rsid w:val="009C35E6"/>
    <w:rsid w:val="009D4970"/>
    <w:rsid w:val="009D7B0C"/>
    <w:rsid w:val="009E5D1A"/>
    <w:rsid w:val="00A04F38"/>
    <w:rsid w:val="00A1694C"/>
    <w:rsid w:val="00A23C81"/>
    <w:rsid w:val="00A324FA"/>
    <w:rsid w:val="00A350F5"/>
    <w:rsid w:val="00A46671"/>
    <w:rsid w:val="00A500AC"/>
    <w:rsid w:val="00A56130"/>
    <w:rsid w:val="00A5714C"/>
    <w:rsid w:val="00A7587D"/>
    <w:rsid w:val="00A81002"/>
    <w:rsid w:val="00A82F42"/>
    <w:rsid w:val="00A85926"/>
    <w:rsid w:val="00A91034"/>
    <w:rsid w:val="00AA5611"/>
    <w:rsid w:val="00AB69FC"/>
    <w:rsid w:val="00AC37B3"/>
    <w:rsid w:val="00AC4EAA"/>
    <w:rsid w:val="00AC67C2"/>
    <w:rsid w:val="00AD44DF"/>
    <w:rsid w:val="00AD4664"/>
    <w:rsid w:val="00AF2136"/>
    <w:rsid w:val="00B003E7"/>
    <w:rsid w:val="00B104DE"/>
    <w:rsid w:val="00B257DA"/>
    <w:rsid w:val="00B5627F"/>
    <w:rsid w:val="00B60143"/>
    <w:rsid w:val="00B851DD"/>
    <w:rsid w:val="00B95A00"/>
    <w:rsid w:val="00BA2865"/>
    <w:rsid w:val="00BA38D2"/>
    <w:rsid w:val="00BB427D"/>
    <w:rsid w:val="00BD7EB9"/>
    <w:rsid w:val="00BE7D8F"/>
    <w:rsid w:val="00BF0AE1"/>
    <w:rsid w:val="00C10613"/>
    <w:rsid w:val="00C12D87"/>
    <w:rsid w:val="00C1403F"/>
    <w:rsid w:val="00C22671"/>
    <w:rsid w:val="00C40425"/>
    <w:rsid w:val="00C55F98"/>
    <w:rsid w:val="00C613B4"/>
    <w:rsid w:val="00C61439"/>
    <w:rsid w:val="00C71E22"/>
    <w:rsid w:val="00C84572"/>
    <w:rsid w:val="00C85957"/>
    <w:rsid w:val="00C96F51"/>
    <w:rsid w:val="00CA1ED4"/>
    <w:rsid w:val="00CB431E"/>
    <w:rsid w:val="00CB60E3"/>
    <w:rsid w:val="00CC2904"/>
    <w:rsid w:val="00CE13E9"/>
    <w:rsid w:val="00D0046D"/>
    <w:rsid w:val="00D07410"/>
    <w:rsid w:val="00D11E67"/>
    <w:rsid w:val="00D36485"/>
    <w:rsid w:val="00D43B58"/>
    <w:rsid w:val="00D457EE"/>
    <w:rsid w:val="00D46B19"/>
    <w:rsid w:val="00D50A75"/>
    <w:rsid w:val="00D5188C"/>
    <w:rsid w:val="00D5473D"/>
    <w:rsid w:val="00D62D9E"/>
    <w:rsid w:val="00D705FC"/>
    <w:rsid w:val="00D73D13"/>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87AA8"/>
    <w:rsid w:val="00EA1188"/>
    <w:rsid w:val="00EA6335"/>
    <w:rsid w:val="00EB63DA"/>
    <w:rsid w:val="00EC4948"/>
    <w:rsid w:val="00EC5B77"/>
    <w:rsid w:val="00ED2426"/>
    <w:rsid w:val="00ED39E9"/>
    <w:rsid w:val="00ED72DF"/>
    <w:rsid w:val="00EE5DE2"/>
    <w:rsid w:val="00EF0B84"/>
    <w:rsid w:val="00F0274A"/>
    <w:rsid w:val="00F077BA"/>
    <w:rsid w:val="00F167DD"/>
    <w:rsid w:val="00F31467"/>
    <w:rsid w:val="00F325DC"/>
    <w:rsid w:val="00F432CD"/>
    <w:rsid w:val="00F50D9F"/>
    <w:rsid w:val="00F64E6A"/>
    <w:rsid w:val="00F825A4"/>
    <w:rsid w:val="00F85137"/>
    <w:rsid w:val="00F90427"/>
    <w:rsid w:val="00F92B8F"/>
    <w:rsid w:val="00FA2A04"/>
    <w:rsid w:val="00FB29B1"/>
    <w:rsid w:val="00FB6406"/>
    <w:rsid w:val="00FB7C94"/>
    <w:rsid w:val="00FC2417"/>
    <w:rsid w:val="00FC3539"/>
    <w:rsid w:val="00FC3EA0"/>
    <w:rsid w:val="00FC5D6D"/>
    <w:rsid w:val="00FC6647"/>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Bullet Number,lp1,lp11,List Paragraph11,Bullet 1,Use Case List Paragraph,Medium List 2 - Accent 4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Bullet Number Char,lp1 Char,lp11 Char,List Paragraph11 Char,Bullet 1 Char,Use Case List Paragraph Char,Medium List 2 - Accent 41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CC1D196-D0A3-46BC-B6EC-400197773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3213</Words>
  <Characters>18315</Characters>
  <Application>Microsoft Office Word</Application>
  <DocSecurity>0</DocSecurity>
  <Lines>152</Lines>
  <Paragraphs>42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Martina Hlavová</cp:lastModifiedBy>
  <cp:revision>3</cp:revision>
  <cp:lastPrinted>2024-05-28T11:53:00Z</cp:lastPrinted>
  <dcterms:created xsi:type="dcterms:W3CDTF">2024-05-28T13:05:00Z</dcterms:created>
  <dcterms:modified xsi:type="dcterms:W3CDTF">2024-05-28T13:19:00Z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