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7B94FB46"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C307AE">
        <w:rPr>
          <w:rFonts w:ascii="Arial Narrow" w:eastAsia="Arial" w:hAnsi="Arial Narrow" w:cs="Times New Roman"/>
        </w:rPr>
        <w:t>„</w:t>
      </w:r>
      <w:r w:rsidR="00B7517D">
        <w:rPr>
          <w:rFonts w:ascii="Arial Narrow" w:hAnsi="Arial Narrow"/>
          <w:color w:val="333333"/>
          <w:shd w:val="clear" w:color="auto" w:fill="FFFFFF"/>
        </w:rPr>
        <w:t xml:space="preserve">Telekomunikačné zariadenia a spotrebný </w:t>
      </w:r>
      <w:proofErr w:type="spellStart"/>
      <w:r w:rsidR="00B7517D">
        <w:rPr>
          <w:rFonts w:ascii="Arial Narrow" w:hAnsi="Arial Narrow"/>
          <w:color w:val="333333"/>
          <w:shd w:val="clear" w:color="auto" w:fill="FFFFFF"/>
        </w:rPr>
        <w:t>materiál</w:t>
      </w:r>
      <w:r w:rsidR="00C307AE">
        <w:rPr>
          <w:rFonts w:ascii="Arial Narrow" w:hAnsi="Arial Narrow"/>
          <w:color w:val="333333"/>
          <w:shd w:val="clear" w:color="auto" w:fill="FFFFFF"/>
        </w:rPr>
        <w:t>_DNS</w:t>
      </w:r>
      <w:proofErr w:type="spellEnd"/>
      <w:r w:rsidR="00B320AE" w:rsidRPr="00C307AE">
        <w:rPr>
          <w:rFonts w:ascii="Arial Narrow" w:eastAsia="Arial" w:hAnsi="Arial Narrow" w:cs="Times New Roman"/>
        </w:rPr>
        <w:t>“</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647797F4"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B7517D">
        <w:rPr>
          <w:rFonts w:ascii="Arial Narrow" w:hAnsi="Arial Narrow"/>
          <w:b/>
          <w:color w:val="333333"/>
          <w:sz w:val="32"/>
          <w:szCs w:val="32"/>
          <w:shd w:val="clear" w:color="auto" w:fill="FFFFFF"/>
        </w:rPr>
        <w:t xml:space="preserve">Mobilné </w:t>
      </w:r>
      <w:r w:rsidR="004C4F0D">
        <w:rPr>
          <w:rFonts w:ascii="Arial Narrow" w:hAnsi="Arial Narrow"/>
          <w:b/>
          <w:color w:val="333333"/>
          <w:sz w:val="32"/>
          <w:szCs w:val="32"/>
          <w:shd w:val="clear" w:color="auto" w:fill="FFFFFF"/>
        </w:rPr>
        <w:t>telefóny</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69ACE22B" w:rsidR="00F552BC" w:rsidRPr="008A38F0" w:rsidRDefault="00B7517D" w:rsidP="008A38F0">
      <w:pPr>
        <w:jc w:val="both"/>
        <w:rPr>
          <w:rFonts w:ascii="Arial Narrow" w:hAnsi="Arial Narrow"/>
        </w:rPr>
      </w:pPr>
      <w:r>
        <w:rPr>
          <w:rFonts w:ascii="Arial Narrow" w:hAnsi="Arial Narrow"/>
        </w:rPr>
        <w:t xml:space="preserve">  (ID zákazky </w:t>
      </w:r>
      <w:r w:rsidR="004C4F0D">
        <w:rPr>
          <w:rFonts w:ascii="Arial Narrow" w:hAnsi="Arial Narrow"/>
        </w:rPr>
        <w:t>55982</w:t>
      </w:r>
      <w:r w:rsidR="00235793">
        <w:rPr>
          <w:rFonts w:ascii="Arial Narrow" w:hAnsi="Arial Narrow"/>
        </w:rPr>
        <w:t xml:space="preserve">) </w:t>
      </w: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1D547C" w:rsidRDefault="00F552BC" w:rsidP="008A38F0">
      <w:pPr>
        <w:jc w:val="both"/>
        <w:rPr>
          <w:rFonts w:ascii="Arial Narrow" w:hAnsi="Arial Narrow"/>
          <w:sz w:val="20"/>
          <w:szCs w:val="20"/>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6A28FD2A"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EE6759">
        <w:rPr>
          <w:rFonts w:ascii="Arial Narrow" w:hAnsi="Arial Narrow"/>
        </w:rPr>
        <w:t>jún</w:t>
      </w:r>
      <w:bookmarkStart w:id="0" w:name="_GoBack"/>
      <w:bookmarkEnd w:id="0"/>
      <w:r w:rsidR="004C4F0D">
        <w:rPr>
          <w:rFonts w:ascii="Arial Narrow" w:hAnsi="Arial Narrow"/>
        </w:rPr>
        <w:t xml:space="preserve"> 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049854A1"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4C4F0D">
        <w:rPr>
          <w:rFonts w:ascii="Arial Narrow" w:hAnsi="Arial Narrow"/>
        </w:rPr>
        <w:t>Mgr. Martina Hlavová</w:t>
      </w:r>
    </w:p>
    <w:p w14:paraId="55865A77" w14:textId="2A73D045"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4C4F0D">
        <w:rPr>
          <w:rFonts w:ascii="Arial Narrow" w:hAnsi="Arial Narrow"/>
        </w:rPr>
        <w:t>0</w:t>
      </w:r>
    </w:p>
    <w:p w14:paraId="1E497275" w14:textId="48326D3F"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4C4F0D">
        <w:rPr>
          <w:rFonts w:ascii="Arial Narrow" w:hAnsi="Arial Narrow"/>
        </w:rPr>
        <w:t>martina.hlavova</w:t>
      </w:r>
      <w:r w:rsidR="00481BAF" w:rsidRPr="00F63E8E">
        <w:rPr>
          <w:rFonts w:ascii="Arial Narrow" w:hAnsi="Arial Narrow"/>
        </w:rPr>
        <w:t>@</w:t>
      </w:r>
      <w:r w:rsidR="00481BAF" w:rsidRPr="008A38F0">
        <w:rPr>
          <w:rFonts w:ascii="Arial Narrow" w:hAnsi="Arial Narrow"/>
        </w:rPr>
        <w:t>minv.sk</w:t>
      </w:r>
    </w:p>
    <w:p w14:paraId="6B5344D9" w14:textId="4534F5B6" w:rsidR="006A7E47" w:rsidRDefault="006A7E47" w:rsidP="008A38F0">
      <w:pPr>
        <w:spacing w:line="276" w:lineRule="auto"/>
        <w:jc w:val="both"/>
        <w:rPr>
          <w:rFonts w:ascii="Arial Narrow" w:hAnsi="Arial Narrow"/>
        </w:rPr>
      </w:pPr>
    </w:p>
    <w:p w14:paraId="40FA033D" w14:textId="77777777" w:rsidR="00662C9D" w:rsidRPr="001B44CA" w:rsidRDefault="00662C9D" w:rsidP="00662C9D">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525B197E" w14:textId="77777777" w:rsidR="00662C9D" w:rsidRPr="004058C6" w:rsidRDefault="00662C9D" w:rsidP="00662C9D">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587E5E6C" w14:textId="544FF71D" w:rsidR="00046255" w:rsidRDefault="006A7E47" w:rsidP="008A38F0">
      <w:pPr>
        <w:spacing w:line="276" w:lineRule="auto"/>
        <w:jc w:val="both"/>
        <w:rPr>
          <w:rFonts w:ascii="Arial Narrow" w:hAnsi="Arial Narrow"/>
          <w:szCs w:val="28"/>
          <w:u w:val="single"/>
        </w:rPr>
      </w:pPr>
      <w:r>
        <w:rPr>
          <w:rFonts w:ascii="Arial Narrow" w:hAnsi="Arial Narrow"/>
          <w:szCs w:val="28"/>
        </w:rPr>
        <w:t>KO</w:t>
      </w:r>
      <w:r w:rsidR="00046255" w:rsidRPr="001B44CA">
        <w:rPr>
          <w:rFonts w:ascii="Arial Narrow" w:hAnsi="Arial Narrow"/>
          <w:szCs w:val="28"/>
        </w:rPr>
        <w:t xml:space="preserve">:   </w:t>
      </w:r>
      <w:r>
        <w:rPr>
          <w:rFonts w:ascii="Arial Narrow" w:hAnsi="Arial Narrow"/>
          <w:szCs w:val="28"/>
        </w:rPr>
        <w:t xml:space="preserve">  </w:t>
      </w:r>
      <w:r w:rsidR="00046255" w:rsidRPr="001B44CA">
        <w:rPr>
          <w:rFonts w:ascii="Arial Narrow" w:hAnsi="Arial Narrow"/>
          <w:szCs w:val="28"/>
        </w:rPr>
        <w:t xml:space="preserve">  </w:t>
      </w:r>
      <w:hyperlink r:id="rId8" w:history="1">
        <w:r w:rsidR="004C4F0D" w:rsidRPr="004C4F0D">
          <w:rPr>
            <w:rStyle w:val="Hypertextovprepojenie"/>
            <w:rFonts w:ascii="Arial Narrow" w:hAnsi="Arial Narrow"/>
          </w:rPr>
          <w:t>https://josephine.proebiz.com/sk/tender/55982/summary</w:t>
        </w:r>
      </w:hyperlink>
      <w:r w:rsidR="004C4F0D">
        <w:t xml:space="preserve"> </w:t>
      </w:r>
    </w:p>
    <w:p w14:paraId="0E829B48" w14:textId="218F39BA" w:rsidR="00662C9D" w:rsidRDefault="00662C9D" w:rsidP="008A38F0">
      <w:pPr>
        <w:spacing w:line="276" w:lineRule="auto"/>
        <w:jc w:val="both"/>
        <w:rPr>
          <w:rFonts w:ascii="Arial Narrow" w:hAnsi="Arial Narrow"/>
          <w:szCs w:val="28"/>
          <w:u w:val="single"/>
        </w:rPr>
      </w:pPr>
    </w:p>
    <w:p w14:paraId="0EA65443" w14:textId="32A009DD" w:rsidR="00662C9D" w:rsidRPr="00E130A3" w:rsidRDefault="00662C9D" w:rsidP="008A38F0">
      <w:pPr>
        <w:spacing w:line="276" w:lineRule="auto"/>
        <w:jc w:val="both"/>
        <w:rPr>
          <w:rFonts w:ascii="Arial Narrow" w:hAnsi="Arial Narrow"/>
          <w:szCs w:val="28"/>
          <w:u w:val="single"/>
        </w:rPr>
      </w:pPr>
      <w:r w:rsidRPr="00E75FFC">
        <w:rPr>
          <w:rFonts w:ascii="Arial Narrow" w:hAnsi="Arial Narrow"/>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rPr>
        <w:t>DNS:</w:t>
      </w:r>
    </w:p>
    <w:p w14:paraId="2DF892A2" w14:textId="6D40B28D" w:rsidR="006A7E47" w:rsidRDefault="006A7E47" w:rsidP="008A38F0">
      <w:pPr>
        <w:spacing w:line="276" w:lineRule="auto"/>
        <w:jc w:val="both"/>
        <w:rPr>
          <w:rFonts w:ascii="Arial Narrow" w:hAnsi="Arial Narrow"/>
          <w:szCs w:val="28"/>
          <w:u w:val="single"/>
        </w:rPr>
      </w:pPr>
      <w:r w:rsidRPr="006A7E47">
        <w:rPr>
          <w:rFonts w:ascii="Arial Narrow" w:hAnsi="Arial Narrow"/>
          <w:szCs w:val="28"/>
        </w:rPr>
        <w:t>DNS:</w:t>
      </w:r>
      <w:r>
        <w:rPr>
          <w:rFonts w:ascii="Arial Narrow" w:hAnsi="Arial Narrow"/>
          <w:szCs w:val="28"/>
        </w:rPr>
        <w:t xml:space="preserve">    </w:t>
      </w:r>
      <w:r w:rsidR="00662C9D">
        <w:rPr>
          <w:rFonts w:ascii="Arial Narrow" w:hAnsi="Arial Narrow"/>
          <w:szCs w:val="28"/>
        </w:rPr>
        <w:t xml:space="preserve"> </w:t>
      </w:r>
      <w:hyperlink r:id="rId9" w:history="1">
        <w:r w:rsidR="00662C9D" w:rsidRPr="00BB3F79">
          <w:rPr>
            <w:rStyle w:val="Hypertextovprepojenie"/>
            <w:rFonts w:ascii="Arial Narrow" w:hAnsi="Arial Narrow"/>
            <w:szCs w:val="28"/>
          </w:rPr>
          <w:t>https://josephine.proebiz.com/sk/tender/43173/summary</w:t>
        </w:r>
      </w:hyperlink>
    </w:p>
    <w:p w14:paraId="08C4CF3B" w14:textId="6ACC0432" w:rsidR="00662C9D" w:rsidRDefault="00662C9D" w:rsidP="008A38F0">
      <w:pPr>
        <w:spacing w:line="276" w:lineRule="auto"/>
        <w:jc w:val="both"/>
        <w:rPr>
          <w:rFonts w:ascii="Arial Narrow" w:hAnsi="Arial Narrow"/>
          <w:szCs w:val="28"/>
          <w:u w:val="single"/>
        </w:rPr>
      </w:pPr>
    </w:p>
    <w:p w14:paraId="495074EC" w14:textId="77777777" w:rsidR="00662C9D" w:rsidRPr="00E75FFC" w:rsidRDefault="00662C9D" w:rsidP="00662C9D">
      <w:pPr>
        <w:spacing w:line="276" w:lineRule="auto"/>
        <w:ind w:right="-2"/>
        <w:jc w:val="both"/>
        <w:rPr>
          <w:rFonts w:ascii="Arial Narrow" w:hAnsi="Arial Narrow"/>
        </w:rPr>
      </w:pPr>
      <w:r w:rsidRPr="00E75FFC">
        <w:rPr>
          <w:rFonts w:ascii="Arial Narrow" w:hAnsi="Arial Narrow"/>
        </w:rPr>
        <w:t xml:space="preserve">Odkaz na oznámenie o vyhlásení VO: </w:t>
      </w:r>
    </w:p>
    <w:p w14:paraId="2FC9F0B8" w14:textId="6309A818" w:rsidR="00662C9D" w:rsidRPr="00662C9D" w:rsidRDefault="00BD286D" w:rsidP="008A38F0">
      <w:pPr>
        <w:spacing w:line="276" w:lineRule="auto"/>
        <w:jc w:val="both"/>
        <w:rPr>
          <w:rFonts w:ascii="Arial Narrow" w:hAnsi="Arial Narrow"/>
          <w:szCs w:val="28"/>
          <w:u w:val="single"/>
        </w:rPr>
      </w:pPr>
      <w:r w:rsidRPr="00BD286D">
        <w:rPr>
          <w:rFonts w:ascii="Arial Narrow" w:hAnsi="Arial Narrow"/>
          <w:szCs w:val="28"/>
          <w:u w:val="single"/>
        </w:rPr>
        <w:t>https://www.uvo.gov.sk/vestnik-a-registre/vestnik/oznamenie/detail/613609?cHash=5cb2b6ade0210c319d12908b9f50f3bf</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D8AD1B9" w14:textId="532A0B77" w:rsidR="00BD286D" w:rsidRPr="008A4ADD" w:rsidRDefault="00BD286D" w:rsidP="00BD286D">
      <w:pPr>
        <w:pStyle w:val="Default"/>
        <w:spacing w:line="276" w:lineRule="auto"/>
        <w:jc w:val="both"/>
        <w:rPr>
          <w:rFonts w:ascii="Arial Narrow" w:hAnsi="Arial Narrow" w:cs="Times New Roman"/>
        </w:rPr>
      </w:pPr>
      <w:r w:rsidRPr="008A4ADD">
        <w:rPr>
          <w:rFonts w:ascii="Arial Narrow" w:hAnsi="Arial Narrow"/>
        </w:rPr>
        <w:t xml:space="preserve">Predmetom zákazky je nákup a dodanie </w:t>
      </w:r>
      <w:r w:rsidR="00A441B6">
        <w:rPr>
          <w:rFonts w:ascii="Arial Narrow" w:hAnsi="Arial Narrow"/>
        </w:rPr>
        <w:t>mobilných zariadení</w:t>
      </w:r>
      <w:r w:rsidRPr="008A4ADD">
        <w:rPr>
          <w:rFonts w:ascii="Arial Narrow" w:hAnsi="Arial Narrow"/>
        </w:rPr>
        <w:t xml:space="preserve"> s príslušenstvom vrátane súvisiacich služieb.</w:t>
      </w:r>
    </w:p>
    <w:p w14:paraId="419C6AEB" w14:textId="77777777" w:rsidR="00BD286D" w:rsidRPr="00BD286D" w:rsidRDefault="00BD286D" w:rsidP="00C46243">
      <w:pPr>
        <w:spacing w:after="120" w:line="276" w:lineRule="auto"/>
        <w:jc w:val="both"/>
        <w:rPr>
          <w:rFonts w:ascii="Arial Narrow" w:hAnsi="Arial Narrow"/>
        </w:rPr>
      </w:pPr>
      <w:r w:rsidRPr="00BD286D">
        <w:rPr>
          <w:rFonts w:ascii="Arial Narrow" w:eastAsia="Calibri" w:hAnsi="Arial Narrow"/>
        </w:rPr>
        <w:t xml:space="preserve">Podrobnosti sú uvedené v prílohe č. 1 – Opis predmetu zákazky, týchto súťažných podkladov. </w:t>
      </w:r>
    </w:p>
    <w:p w14:paraId="28BE8281" w14:textId="7C15A137" w:rsidR="00BD286D" w:rsidRPr="008A38F0" w:rsidRDefault="00BD286D" w:rsidP="00C46243">
      <w:pPr>
        <w:pStyle w:val="Bezriadkovania"/>
        <w:spacing w:after="120" w:line="276" w:lineRule="auto"/>
        <w:jc w:val="both"/>
        <w:rPr>
          <w:rFonts w:ascii="Arial Narrow" w:hAnsi="Arial Narrow"/>
        </w:rPr>
      </w:pPr>
      <w:r w:rsidRPr="008A38F0">
        <w:rPr>
          <w:rFonts w:ascii="Arial Narrow" w:hAnsi="Arial Narrow"/>
        </w:rPr>
        <w:t xml:space="preserve">Predpokladaná hodnota zákazky v zriadenom DNS (tejto výzvy) je </w:t>
      </w:r>
      <w:r w:rsidR="00C64DEA">
        <w:rPr>
          <w:rFonts w:ascii="Arial Narrow" w:hAnsi="Arial Narrow"/>
        </w:rPr>
        <w:t xml:space="preserve"> </w:t>
      </w:r>
      <w:r w:rsidR="004C4F0D" w:rsidRPr="004C4F0D">
        <w:rPr>
          <w:rFonts w:ascii="Arial Narrow" w:hAnsi="Arial Narrow"/>
          <w:b/>
        </w:rPr>
        <w:t>495 926,67</w:t>
      </w:r>
      <w:r w:rsidR="004C4F0D">
        <w:rPr>
          <w:rFonts w:ascii="Arial Narrow" w:hAnsi="Arial Narrow"/>
          <w:b/>
        </w:rPr>
        <w:t xml:space="preserve"> </w:t>
      </w:r>
      <w:r w:rsidRPr="00C64DEA">
        <w:rPr>
          <w:rFonts w:ascii="Arial Narrow" w:hAnsi="Arial Narrow"/>
        </w:rPr>
        <w:t>EUR</w:t>
      </w:r>
      <w:r w:rsidRPr="008A38F0">
        <w:rPr>
          <w:rFonts w:ascii="Arial Narrow" w:hAnsi="Arial Narrow"/>
        </w:rPr>
        <w:t xml:space="preserve"> bez DPH. </w:t>
      </w:r>
    </w:p>
    <w:p w14:paraId="003F4007" w14:textId="44871DCB" w:rsidR="00D84061" w:rsidRPr="00B46AAB" w:rsidRDefault="00235793" w:rsidP="00C46243">
      <w:pPr>
        <w:spacing w:line="276" w:lineRule="auto"/>
        <w:jc w:val="both"/>
        <w:rPr>
          <w:rFonts w:ascii="Arial Narrow" w:hAnsi="Arial Narrow"/>
        </w:rPr>
      </w:pPr>
      <w:r w:rsidRPr="00B46AAB">
        <w:rPr>
          <w:rFonts w:ascii="Arial Narrow" w:hAnsi="Arial Narrow" w:cs="Arial"/>
        </w:rPr>
        <w:t>Lehota</w:t>
      </w:r>
      <w:r w:rsidRPr="00B46AAB">
        <w:rPr>
          <w:rFonts w:ascii="Arial Narrow" w:hAnsi="Arial Narrow"/>
        </w:rPr>
        <w:t xml:space="preserve"> dodania je </w:t>
      </w:r>
      <w:r w:rsidR="00D84061" w:rsidRPr="00B46AAB">
        <w:rPr>
          <w:rFonts w:ascii="Arial Narrow" w:hAnsi="Arial Narrow"/>
        </w:rPr>
        <w:t>rozdelená na dve časti:</w:t>
      </w:r>
    </w:p>
    <w:p w14:paraId="756DA22D" w14:textId="51C8B9B5" w:rsidR="00235793" w:rsidRPr="00B46AAB" w:rsidRDefault="00DA4FA2" w:rsidP="00D84061">
      <w:pPr>
        <w:pStyle w:val="Zkladntext3"/>
        <w:numPr>
          <w:ilvl w:val="0"/>
          <w:numId w:val="1"/>
        </w:numPr>
        <w:jc w:val="both"/>
        <w:rPr>
          <w:rFonts w:ascii="Arial Narrow" w:hAnsi="Arial Narrow"/>
          <w:color w:val="auto"/>
          <w:sz w:val="24"/>
          <w:szCs w:val="24"/>
        </w:rPr>
      </w:pPr>
      <w:r w:rsidRPr="00B46AAB">
        <w:rPr>
          <w:rFonts w:ascii="Arial Narrow" w:hAnsi="Arial Narrow"/>
          <w:color w:val="auto"/>
          <w:sz w:val="24"/>
          <w:szCs w:val="24"/>
          <w:lang w:val="sk-SK"/>
        </w:rPr>
        <w:t>č</w:t>
      </w:r>
      <w:r w:rsidR="00D84061" w:rsidRPr="00B46AAB">
        <w:rPr>
          <w:rFonts w:ascii="Arial Narrow" w:hAnsi="Arial Narrow"/>
          <w:color w:val="auto"/>
          <w:sz w:val="24"/>
          <w:szCs w:val="24"/>
          <w:lang w:val="sk-SK"/>
        </w:rPr>
        <w:t xml:space="preserve">asť 1: </w:t>
      </w:r>
      <w:r w:rsidR="00D84061" w:rsidRPr="00B46AAB">
        <w:rPr>
          <w:rFonts w:ascii="Arial Narrow" w:hAnsi="Arial Narrow"/>
          <w:b/>
          <w:color w:val="auto"/>
          <w:sz w:val="24"/>
          <w:szCs w:val="24"/>
        </w:rPr>
        <w:t>do 3</w:t>
      </w:r>
      <w:r w:rsidR="00235793" w:rsidRPr="00B46AAB">
        <w:rPr>
          <w:rFonts w:ascii="Arial Narrow" w:hAnsi="Arial Narrow"/>
          <w:b/>
          <w:color w:val="auto"/>
          <w:sz w:val="24"/>
          <w:szCs w:val="24"/>
        </w:rPr>
        <w:t>0 dn</w:t>
      </w:r>
      <w:r w:rsidR="00235793" w:rsidRPr="00B46AAB">
        <w:rPr>
          <w:rFonts w:ascii="Arial Narrow" w:hAnsi="Arial Narrow"/>
          <w:b/>
          <w:color w:val="auto"/>
          <w:sz w:val="24"/>
          <w:szCs w:val="24"/>
          <w:lang w:val="sk-SK"/>
        </w:rPr>
        <w:t>í</w:t>
      </w:r>
      <w:r w:rsidR="00235793" w:rsidRPr="00B46AAB">
        <w:rPr>
          <w:rFonts w:ascii="Arial Narrow" w:hAnsi="Arial Narrow"/>
          <w:color w:val="auto"/>
          <w:sz w:val="24"/>
          <w:szCs w:val="24"/>
        </w:rPr>
        <w:t xml:space="preserve"> od nadobudnutia účinnosti </w:t>
      </w:r>
      <w:r w:rsidR="00235793" w:rsidRPr="00B46AAB">
        <w:rPr>
          <w:rFonts w:ascii="Arial Narrow" w:hAnsi="Arial Narrow"/>
          <w:color w:val="auto"/>
          <w:sz w:val="24"/>
          <w:szCs w:val="24"/>
          <w:lang w:val="sk-SK"/>
        </w:rPr>
        <w:t xml:space="preserve">Kúpnej </w:t>
      </w:r>
      <w:r w:rsidR="00235793" w:rsidRPr="00B46AAB">
        <w:rPr>
          <w:rFonts w:ascii="Arial Narrow" w:hAnsi="Arial Narrow"/>
          <w:color w:val="auto"/>
          <w:sz w:val="24"/>
          <w:szCs w:val="24"/>
        </w:rPr>
        <w:t>zmluvy</w:t>
      </w:r>
      <w:r w:rsidR="000C3AAB" w:rsidRPr="00B46AAB">
        <w:rPr>
          <w:rFonts w:ascii="Arial Narrow" w:hAnsi="Arial Narrow"/>
          <w:color w:val="auto"/>
          <w:sz w:val="24"/>
          <w:szCs w:val="24"/>
          <w:lang w:val="sk-SK"/>
        </w:rPr>
        <w:t xml:space="preserve"> (50% dodávky z každej položky)</w:t>
      </w:r>
      <w:r w:rsidR="00D84061" w:rsidRPr="00B46AAB">
        <w:rPr>
          <w:rFonts w:ascii="Arial Narrow" w:hAnsi="Arial Narrow"/>
          <w:color w:val="auto"/>
          <w:sz w:val="24"/>
          <w:szCs w:val="24"/>
          <w:lang w:val="sk-SK"/>
        </w:rPr>
        <w:t>,</w:t>
      </w:r>
    </w:p>
    <w:p w14:paraId="085E424F" w14:textId="1F40B893" w:rsidR="00D84061" w:rsidRPr="00B46AAB" w:rsidRDefault="00DA4FA2" w:rsidP="00C46243">
      <w:pPr>
        <w:pStyle w:val="Zkladntext3"/>
        <w:numPr>
          <w:ilvl w:val="0"/>
          <w:numId w:val="1"/>
        </w:numPr>
        <w:spacing w:after="120"/>
        <w:ind w:left="714" w:hanging="357"/>
        <w:jc w:val="both"/>
        <w:rPr>
          <w:rFonts w:ascii="Arial Narrow" w:hAnsi="Arial Narrow"/>
          <w:color w:val="auto"/>
          <w:sz w:val="24"/>
          <w:szCs w:val="24"/>
        </w:rPr>
      </w:pPr>
      <w:r w:rsidRPr="00B46AAB">
        <w:rPr>
          <w:rFonts w:ascii="Arial Narrow" w:hAnsi="Arial Narrow"/>
          <w:color w:val="auto"/>
          <w:sz w:val="24"/>
          <w:szCs w:val="24"/>
          <w:lang w:val="sk-SK"/>
        </w:rPr>
        <w:t>č</w:t>
      </w:r>
      <w:r w:rsidR="00D84061" w:rsidRPr="00B46AAB">
        <w:rPr>
          <w:rFonts w:ascii="Arial Narrow" w:hAnsi="Arial Narrow"/>
          <w:color w:val="auto"/>
          <w:sz w:val="24"/>
          <w:szCs w:val="24"/>
          <w:lang w:val="sk-SK"/>
        </w:rPr>
        <w:t xml:space="preserve">asť 2: </w:t>
      </w:r>
      <w:r w:rsidR="00D84061" w:rsidRPr="00B46AAB">
        <w:rPr>
          <w:rFonts w:ascii="Arial Narrow" w:hAnsi="Arial Narrow"/>
          <w:b/>
          <w:color w:val="auto"/>
          <w:sz w:val="24"/>
          <w:szCs w:val="24"/>
        </w:rPr>
        <w:t>do 60 dn</w:t>
      </w:r>
      <w:r w:rsidR="00D84061" w:rsidRPr="00B46AAB">
        <w:rPr>
          <w:rFonts w:ascii="Arial Narrow" w:hAnsi="Arial Narrow"/>
          <w:b/>
          <w:color w:val="auto"/>
          <w:sz w:val="24"/>
          <w:szCs w:val="24"/>
          <w:lang w:val="sk-SK"/>
        </w:rPr>
        <w:t>í</w:t>
      </w:r>
      <w:r w:rsidR="00D84061" w:rsidRPr="00B46AAB">
        <w:rPr>
          <w:rFonts w:ascii="Arial Narrow" w:hAnsi="Arial Narrow"/>
          <w:color w:val="auto"/>
          <w:sz w:val="24"/>
          <w:szCs w:val="24"/>
        </w:rPr>
        <w:t xml:space="preserve"> od nadobudnutia účinnosti </w:t>
      </w:r>
      <w:r w:rsidR="00D84061" w:rsidRPr="00B46AAB">
        <w:rPr>
          <w:rFonts w:ascii="Arial Narrow" w:hAnsi="Arial Narrow"/>
          <w:color w:val="auto"/>
          <w:sz w:val="24"/>
          <w:szCs w:val="24"/>
          <w:lang w:val="sk-SK"/>
        </w:rPr>
        <w:t xml:space="preserve">Kúpnej </w:t>
      </w:r>
      <w:r w:rsidR="00D84061" w:rsidRPr="00B46AAB">
        <w:rPr>
          <w:rFonts w:ascii="Arial Narrow" w:hAnsi="Arial Narrow"/>
          <w:color w:val="auto"/>
          <w:sz w:val="24"/>
          <w:szCs w:val="24"/>
        </w:rPr>
        <w:t>zmluvy</w:t>
      </w:r>
      <w:r w:rsidRPr="00B46AAB">
        <w:rPr>
          <w:rFonts w:ascii="Arial Narrow" w:hAnsi="Arial Narrow"/>
          <w:color w:val="auto"/>
          <w:sz w:val="24"/>
          <w:szCs w:val="24"/>
          <w:lang w:val="sk-SK"/>
        </w:rPr>
        <w:t xml:space="preserve"> </w:t>
      </w:r>
      <w:r w:rsidR="000C3AAB" w:rsidRPr="00B46AAB">
        <w:rPr>
          <w:rFonts w:ascii="Arial Narrow" w:hAnsi="Arial Narrow"/>
          <w:color w:val="auto"/>
          <w:sz w:val="24"/>
          <w:szCs w:val="24"/>
          <w:lang w:val="sk-SK"/>
        </w:rPr>
        <w:t>(50% dodávky z každej položky).</w:t>
      </w:r>
    </w:p>
    <w:p w14:paraId="734631FA" w14:textId="2527115C" w:rsidR="00C46243" w:rsidRPr="00C46243" w:rsidRDefault="00C46243" w:rsidP="00C46243">
      <w:pPr>
        <w:tabs>
          <w:tab w:val="center" w:pos="1701"/>
          <w:tab w:val="center" w:pos="5670"/>
        </w:tabs>
        <w:spacing w:after="120" w:line="264" w:lineRule="auto"/>
        <w:jc w:val="both"/>
        <w:rPr>
          <w:rFonts w:ascii="Arial Narrow" w:hAnsi="Arial Narrow" w:cs="Arial"/>
          <w:sz w:val="22"/>
          <w:szCs w:val="22"/>
        </w:rPr>
      </w:pPr>
      <w:r w:rsidRPr="00C46243">
        <w:rPr>
          <w:rFonts w:ascii="Arial Narrow" w:hAnsi="Arial Narrow" w:cs="Arial"/>
          <w:sz w:val="22"/>
          <w:szCs w:val="22"/>
        </w:rPr>
        <w:t>Predávajúci po dohode s kupujúcim môže dodať tovar aj po častiach s tým, že za riadne dodaný tovar môže vystaviť čiastkovú faktúru a kupujúci, pokiaľ budú splnené všetky podmienky, uhradí túto čiastkovú faktúru v súlade s podmienkami zmluvy.</w:t>
      </w: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02F97CBD" w14:textId="47CD8286" w:rsidR="00250419" w:rsidRPr="000C13CE" w:rsidRDefault="00B42914" w:rsidP="00C46243">
      <w:pPr>
        <w:pStyle w:val="Zkladntext3"/>
        <w:spacing w:after="120" w:line="276" w:lineRule="auto"/>
        <w:jc w:val="both"/>
        <w:rPr>
          <w:rFonts w:ascii="Arial Narrow" w:hAnsi="Arial Narrow" w:cs="Arial"/>
          <w:color w:val="auto"/>
          <w:sz w:val="24"/>
          <w:szCs w:val="24"/>
          <w:lang w:val="sk-SK" w:eastAsia="sk-SK"/>
        </w:rPr>
      </w:pPr>
      <w:r w:rsidRPr="00B42914">
        <w:rPr>
          <w:rFonts w:ascii="Arial Narrow" w:hAnsi="Arial Narrow" w:cs="Arial"/>
          <w:color w:val="auto"/>
          <w:sz w:val="24"/>
          <w:szCs w:val="24"/>
          <w:lang w:val="sk-SK" w:eastAsia="sk-SK"/>
        </w:rPr>
        <w:t>Zaradený záujemca predloží ponuku na celý predmet výzvy tak, ako je definovaný v týchto súťažných podkladoch.</w:t>
      </w: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3916BC8" w14:textId="33E0AC33" w:rsidR="00250419" w:rsidRPr="00FB66E1" w:rsidRDefault="00250419" w:rsidP="00C46243">
      <w:pPr>
        <w:pStyle w:val="Bezriadkovania"/>
        <w:spacing w:after="120" w:line="276" w:lineRule="auto"/>
        <w:jc w:val="both"/>
        <w:rPr>
          <w:rFonts w:ascii="Arial Narrow" w:hAnsi="Arial Narrow"/>
        </w:rPr>
      </w:pPr>
      <w:r w:rsidRPr="00FB66E1">
        <w:rPr>
          <w:rFonts w:ascii="Arial Narrow" w:hAnsi="Arial Narrow"/>
        </w:rPr>
        <w:t>Výsledkom verejného obstarávania bude uzatvorenie Kúpnej zmluvy</w:t>
      </w:r>
      <w:r>
        <w:rPr>
          <w:rFonts w:ascii="Arial Narrow" w:hAnsi="Arial Narrow"/>
        </w:rPr>
        <w:t>.</w:t>
      </w: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6AF95423" w14:textId="1CD865FF" w:rsidR="002366B3" w:rsidRPr="008A38F0" w:rsidRDefault="002366B3" w:rsidP="002366B3">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5890F1A" w14:textId="7B7698C3" w:rsidR="001B1AC3" w:rsidRPr="001B1AC3" w:rsidRDefault="001B1AC3" w:rsidP="001B1AC3">
      <w:pPr>
        <w:pStyle w:val="Zkladntext22"/>
        <w:shd w:val="clear" w:color="auto" w:fill="auto"/>
        <w:tabs>
          <w:tab w:val="left" w:pos="709"/>
        </w:tabs>
        <w:spacing w:before="0" w:after="0" w:line="276" w:lineRule="auto"/>
        <w:ind w:right="20" w:firstLine="0"/>
        <w:jc w:val="both"/>
        <w:rPr>
          <w:rFonts w:ascii="Arial Narrow" w:hAnsi="Arial Narrow"/>
          <w:color w:val="333333"/>
          <w:sz w:val="24"/>
          <w:szCs w:val="24"/>
          <w:shd w:val="clear" w:color="auto" w:fill="FFFFFF"/>
          <w:lang w:eastAsia="cs-CZ"/>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359E8D9" w:rsidR="009C6825"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4B46A420" w14:textId="4D63BC46" w:rsidR="00B74662" w:rsidRDefault="00B74662" w:rsidP="008A38F0">
      <w:pPr>
        <w:pStyle w:val="Bezriadkovania"/>
        <w:spacing w:line="276" w:lineRule="auto"/>
        <w:jc w:val="both"/>
        <w:rPr>
          <w:rFonts w:ascii="Arial Narrow" w:hAnsi="Arial Narrow"/>
        </w:rPr>
      </w:pPr>
    </w:p>
    <w:p w14:paraId="69B75A15" w14:textId="50479DCC"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354E16" w:rsidRDefault="00EF153E" w:rsidP="00354E16">
      <w:pPr>
        <w:spacing w:before="120" w:after="120" w:line="276" w:lineRule="auto"/>
        <w:jc w:val="both"/>
        <w:rPr>
          <w:rFonts w:ascii="Arial Narrow" w:hAnsi="Arial Narrow"/>
        </w:rPr>
      </w:pPr>
      <w:r w:rsidRPr="00354E16">
        <w:rPr>
          <w:rFonts w:ascii="Arial Narrow" w:hAnsi="Arial Narrow"/>
        </w:rPr>
        <w:t xml:space="preserve">Zábezpeka ponuky sa </w:t>
      </w:r>
      <w:r w:rsidR="00B959DC" w:rsidRPr="00354E16">
        <w:rPr>
          <w:rFonts w:ascii="Arial Narrow" w:hAnsi="Arial Narrow"/>
        </w:rPr>
        <w:t>ne</w:t>
      </w:r>
      <w:r w:rsidRPr="00354E16">
        <w:rPr>
          <w:rFonts w:ascii="Arial Narrow" w:hAnsi="Arial Narrow"/>
        </w:rPr>
        <w:t>vyžaduje</w:t>
      </w:r>
      <w:r w:rsidR="00B959DC" w:rsidRPr="00354E16">
        <w:rPr>
          <w:rFonts w:ascii="Arial Narrow" w:hAnsi="Arial Narrow"/>
        </w:rPr>
        <w:t xml:space="preserve">. </w:t>
      </w:r>
      <w:r w:rsidRPr="00354E16">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677078FC" w14:textId="77777777" w:rsidR="00BA00CE" w:rsidRDefault="00BA00CE" w:rsidP="00284128">
      <w:pPr>
        <w:jc w:val="both"/>
        <w:rPr>
          <w:rFonts w:ascii="Arial Narrow" w:hAnsi="Arial Narrow"/>
        </w:rPr>
      </w:pPr>
    </w:p>
    <w:p w14:paraId="3EBB78AD" w14:textId="7874AC20"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7ACD8DE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Pr="008A38F0">
        <w:rPr>
          <w:rFonts w:ascii="Arial Narrow" w:eastAsia="TimesNewRomanPSMT" w:hAnsi="Arial Narrow"/>
          <w:color w:val="000000"/>
        </w:rPr>
        <w:t xml:space="preserve">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4704C6"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4704C6">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3A4DD7DB" w14:textId="32722071" w:rsidR="00376264" w:rsidRPr="002A4D68" w:rsidRDefault="00FC26F2" w:rsidP="002A4D68">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EA58924" w14:textId="1954A374"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4B3D74A4"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B74662">
        <w:rPr>
          <w:rFonts w:ascii="Arial Narrow" w:hAnsi="Arial Narrow"/>
          <w:bCs/>
          <w:color w:val="000000"/>
        </w:rPr>
        <w:t xml:space="preserve"> </w:t>
      </w:r>
      <w:r w:rsidR="004C4F0D">
        <w:rPr>
          <w:rFonts w:ascii="Arial Narrow" w:hAnsi="Arial Narrow"/>
          <w:bCs/>
          <w:color w:val="000000"/>
        </w:rPr>
        <w:t>a</w:t>
      </w:r>
      <w:r w:rsidR="00B74662">
        <w:rPr>
          <w:rFonts w:ascii="Arial Narrow" w:hAnsi="Arial Narrow"/>
          <w:bCs/>
          <w:color w:val="000000"/>
        </w:rPr>
        <w:t xml:space="preserve"> </w:t>
      </w:r>
      <w:r w:rsidR="00E126BB" w:rsidRPr="008A38F0">
        <w:rPr>
          <w:rFonts w:ascii="Arial Narrow" w:hAnsi="Arial Narrow"/>
          <w:bCs/>
          <w:color w:val="000000"/>
        </w:rPr>
        <w:t>k výzve v rámci DNS</w:t>
      </w:r>
      <w:r w:rsidRPr="008A38F0">
        <w:rPr>
          <w:rFonts w:ascii="Arial Narrow" w:hAnsi="Arial Narrow"/>
          <w:bCs/>
          <w:color w:val="000000"/>
        </w:rPr>
        <w:t xml:space="preserve"> sú:</w:t>
      </w:r>
    </w:p>
    <w:p w14:paraId="1F25746D" w14:textId="03B57B89"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C912CE">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50DD954D" w:rsidR="003027C4" w:rsidRPr="001D547C" w:rsidRDefault="008819B2" w:rsidP="001D547C">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sectPr w:rsidR="003027C4" w:rsidRPr="001D547C"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C08FB" w14:textId="77777777" w:rsidR="00151E1E" w:rsidRDefault="00151E1E">
      <w:r>
        <w:separator/>
      </w:r>
    </w:p>
  </w:endnote>
  <w:endnote w:type="continuationSeparator" w:id="0">
    <w:p w14:paraId="60C637B1" w14:textId="77777777" w:rsidR="00151E1E" w:rsidRDefault="00151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6CD6F85B" w:rsidR="00D70EF4" w:rsidRPr="001D547C" w:rsidRDefault="00D70EF4" w:rsidP="001D547C">
    <w:pPr>
      <w:jc w:val="both"/>
      <w:rPr>
        <w:rFonts w:ascii="Arial Narrow" w:hAnsi="Arial Narrow"/>
        <w:sz w:val="20"/>
        <w:szCs w:val="20"/>
      </w:rPr>
    </w:pPr>
    <w:r w:rsidRPr="00FD4FF0">
      <w:rPr>
        <w:rFonts w:ascii="Arial Narrow" w:eastAsia="Arial" w:hAnsi="Arial Narrow" w:cstheme="majorHAnsi"/>
        <w:color w:val="000000" w:themeColor="text1"/>
        <w:sz w:val="20"/>
        <w:szCs w:val="20"/>
      </w:rPr>
      <w:t>„</w:t>
    </w:r>
    <w:r w:rsidR="001D547C" w:rsidRPr="00F803C4">
      <w:rPr>
        <w:rFonts w:ascii="Arial Narrow" w:eastAsia="Arial" w:hAnsi="Arial Narrow" w:cstheme="majorHAnsi"/>
        <w:color w:val="000000" w:themeColor="text1"/>
        <w:sz w:val="20"/>
        <w:szCs w:val="20"/>
      </w:rPr>
      <w:t xml:space="preserve">Mobilné </w:t>
    </w:r>
    <w:r w:rsidR="004C4F0D" w:rsidRPr="00F803C4">
      <w:rPr>
        <w:rFonts w:ascii="Arial Narrow" w:eastAsia="Arial" w:hAnsi="Arial Narrow" w:cstheme="majorHAnsi"/>
        <w:color w:val="000000" w:themeColor="text1"/>
        <w:sz w:val="20"/>
        <w:szCs w:val="20"/>
      </w:rPr>
      <w:t>telefóny</w:t>
    </w:r>
    <w:r w:rsidRPr="00FD4FF0">
      <w:rPr>
        <w:rFonts w:ascii="Arial Narrow" w:eastAsia="Arial" w:hAnsi="Arial Narrow" w:cstheme="majorHAnsi"/>
        <w:color w:val="000000" w:themeColor="text1"/>
        <w:sz w:val="20"/>
        <w:szCs w:val="20"/>
      </w:rPr>
      <w:t>“</w:t>
    </w:r>
  </w:p>
  <w:p w14:paraId="7CB49A3F" w14:textId="5570F968"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EE6759" w:rsidRPr="00EE6759">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1F77D" w14:textId="77777777" w:rsidR="00151E1E" w:rsidRDefault="00151E1E">
      <w:r>
        <w:separator/>
      </w:r>
    </w:p>
  </w:footnote>
  <w:footnote w:type="continuationSeparator" w:id="0">
    <w:p w14:paraId="37CEF95B" w14:textId="77777777" w:rsidR="00151E1E" w:rsidRDefault="00151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DDA6DE62"/>
    <w:lvl w:ilvl="0">
      <w:start w:val="4"/>
      <w:numFmt w:val="bullet"/>
      <w:lvlText w:val="-"/>
      <w:lvlJc w:val="left"/>
      <w:pPr>
        <w:ind w:left="720" w:hanging="360"/>
      </w:pPr>
      <w:rPr>
        <w:rFonts w:ascii="Calibri" w:eastAsia="Calibri" w:hAnsi="Calibri" w:cs="Calibri" w:hint="default"/>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1B0D"/>
    <w:rsid w:val="0000205A"/>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4D7"/>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4E"/>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043"/>
    <w:rsid w:val="000B63EA"/>
    <w:rsid w:val="000B6660"/>
    <w:rsid w:val="000B721D"/>
    <w:rsid w:val="000B7C9E"/>
    <w:rsid w:val="000C0033"/>
    <w:rsid w:val="000C02C0"/>
    <w:rsid w:val="000C0B2A"/>
    <w:rsid w:val="000C0FCE"/>
    <w:rsid w:val="000C1F5C"/>
    <w:rsid w:val="000C2272"/>
    <w:rsid w:val="000C330A"/>
    <w:rsid w:val="000C3577"/>
    <w:rsid w:val="000C3AAB"/>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31A"/>
    <w:rsid w:val="000E2E41"/>
    <w:rsid w:val="000E380F"/>
    <w:rsid w:val="000E3ED9"/>
    <w:rsid w:val="000E4D4E"/>
    <w:rsid w:val="000E631F"/>
    <w:rsid w:val="000E6752"/>
    <w:rsid w:val="000E6BB3"/>
    <w:rsid w:val="000F041D"/>
    <w:rsid w:val="000F052D"/>
    <w:rsid w:val="000F0CCA"/>
    <w:rsid w:val="000F0DCB"/>
    <w:rsid w:val="000F10B6"/>
    <w:rsid w:val="000F132B"/>
    <w:rsid w:val="000F1DD6"/>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258"/>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1E"/>
    <w:rsid w:val="00151EF5"/>
    <w:rsid w:val="00152004"/>
    <w:rsid w:val="00152385"/>
    <w:rsid w:val="00153293"/>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120"/>
    <w:rsid w:val="001B17C7"/>
    <w:rsid w:val="001B1AC3"/>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47C"/>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DDA"/>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DCA"/>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93"/>
    <w:rsid w:val="002357DB"/>
    <w:rsid w:val="00235ABB"/>
    <w:rsid w:val="00235CF7"/>
    <w:rsid w:val="00235EF0"/>
    <w:rsid w:val="002366B3"/>
    <w:rsid w:val="00236CE1"/>
    <w:rsid w:val="002375FC"/>
    <w:rsid w:val="0023779F"/>
    <w:rsid w:val="00237DD3"/>
    <w:rsid w:val="00240021"/>
    <w:rsid w:val="002412CE"/>
    <w:rsid w:val="00241877"/>
    <w:rsid w:val="002419BE"/>
    <w:rsid w:val="002431B9"/>
    <w:rsid w:val="00244EA3"/>
    <w:rsid w:val="00245F1E"/>
    <w:rsid w:val="0024640B"/>
    <w:rsid w:val="002470B5"/>
    <w:rsid w:val="00250419"/>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07F7"/>
    <w:rsid w:val="00271CEB"/>
    <w:rsid w:val="00272A01"/>
    <w:rsid w:val="00272A87"/>
    <w:rsid w:val="00272C9B"/>
    <w:rsid w:val="00272F69"/>
    <w:rsid w:val="002740CA"/>
    <w:rsid w:val="002742DB"/>
    <w:rsid w:val="002747BB"/>
    <w:rsid w:val="00274806"/>
    <w:rsid w:val="00274810"/>
    <w:rsid w:val="00274D8A"/>
    <w:rsid w:val="00274E71"/>
    <w:rsid w:val="00275009"/>
    <w:rsid w:val="00275D0C"/>
    <w:rsid w:val="00275EFE"/>
    <w:rsid w:val="002768AD"/>
    <w:rsid w:val="00277555"/>
    <w:rsid w:val="00277966"/>
    <w:rsid w:val="00277A0C"/>
    <w:rsid w:val="00277F28"/>
    <w:rsid w:val="0028067B"/>
    <w:rsid w:val="00281D29"/>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4D68"/>
    <w:rsid w:val="002A5085"/>
    <w:rsid w:val="002A57E4"/>
    <w:rsid w:val="002A5F02"/>
    <w:rsid w:val="002A76DD"/>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A22"/>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7590"/>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4E16"/>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5244"/>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3DAF"/>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629"/>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158"/>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4C6"/>
    <w:rsid w:val="00470868"/>
    <w:rsid w:val="00470874"/>
    <w:rsid w:val="004710E3"/>
    <w:rsid w:val="00471297"/>
    <w:rsid w:val="00471E0F"/>
    <w:rsid w:val="004728FA"/>
    <w:rsid w:val="00472F49"/>
    <w:rsid w:val="004731F9"/>
    <w:rsid w:val="004736F8"/>
    <w:rsid w:val="00473A09"/>
    <w:rsid w:val="00473E23"/>
    <w:rsid w:val="00474B1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0D"/>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0E16"/>
    <w:rsid w:val="004E0EDD"/>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441"/>
    <w:rsid w:val="005C5FF9"/>
    <w:rsid w:val="005C6CC9"/>
    <w:rsid w:val="005C7D89"/>
    <w:rsid w:val="005D13F8"/>
    <w:rsid w:val="005D200C"/>
    <w:rsid w:val="005D2441"/>
    <w:rsid w:val="005D3331"/>
    <w:rsid w:val="005D40FB"/>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3557B"/>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2C9D"/>
    <w:rsid w:val="006630B0"/>
    <w:rsid w:val="00663700"/>
    <w:rsid w:val="00663845"/>
    <w:rsid w:val="006648B2"/>
    <w:rsid w:val="00665B32"/>
    <w:rsid w:val="00665BBD"/>
    <w:rsid w:val="00666479"/>
    <w:rsid w:val="006668D8"/>
    <w:rsid w:val="00667F78"/>
    <w:rsid w:val="006700EB"/>
    <w:rsid w:val="006704DF"/>
    <w:rsid w:val="006707F1"/>
    <w:rsid w:val="00670A68"/>
    <w:rsid w:val="00670CCE"/>
    <w:rsid w:val="00671206"/>
    <w:rsid w:val="006713BB"/>
    <w:rsid w:val="00671BDB"/>
    <w:rsid w:val="006723C4"/>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89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2CB3"/>
    <w:rsid w:val="006E3715"/>
    <w:rsid w:val="006E40FE"/>
    <w:rsid w:val="006E4879"/>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071"/>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0C4"/>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0F4"/>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BEE"/>
    <w:rsid w:val="00784F13"/>
    <w:rsid w:val="007850A8"/>
    <w:rsid w:val="00787FBA"/>
    <w:rsid w:val="00790427"/>
    <w:rsid w:val="00790AE7"/>
    <w:rsid w:val="00790C0C"/>
    <w:rsid w:val="00791495"/>
    <w:rsid w:val="00791B1D"/>
    <w:rsid w:val="00791C5F"/>
    <w:rsid w:val="007924AA"/>
    <w:rsid w:val="0079275C"/>
    <w:rsid w:val="00792826"/>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AFA"/>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C3A"/>
    <w:rsid w:val="007E2DC0"/>
    <w:rsid w:val="007E37CF"/>
    <w:rsid w:val="007E3A37"/>
    <w:rsid w:val="007E3BEB"/>
    <w:rsid w:val="007E43DB"/>
    <w:rsid w:val="007E5179"/>
    <w:rsid w:val="007E53A1"/>
    <w:rsid w:val="007E556E"/>
    <w:rsid w:val="007E5901"/>
    <w:rsid w:val="007E6BEE"/>
    <w:rsid w:val="007E6D3C"/>
    <w:rsid w:val="007E7868"/>
    <w:rsid w:val="007F0B41"/>
    <w:rsid w:val="007F0F01"/>
    <w:rsid w:val="007F1535"/>
    <w:rsid w:val="007F1D91"/>
    <w:rsid w:val="007F216C"/>
    <w:rsid w:val="007F57FD"/>
    <w:rsid w:val="007F62F2"/>
    <w:rsid w:val="007F67AB"/>
    <w:rsid w:val="007F6CCB"/>
    <w:rsid w:val="007F6EC3"/>
    <w:rsid w:val="007F77ED"/>
    <w:rsid w:val="00800357"/>
    <w:rsid w:val="008011E6"/>
    <w:rsid w:val="0080199F"/>
    <w:rsid w:val="00801E7F"/>
    <w:rsid w:val="0080203D"/>
    <w:rsid w:val="008026D4"/>
    <w:rsid w:val="00803EFB"/>
    <w:rsid w:val="0080426D"/>
    <w:rsid w:val="008049D4"/>
    <w:rsid w:val="008056D6"/>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002"/>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5D1F"/>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CE5"/>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199F"/>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76"/>
    <w:rsid w:val="009F56E9"/>
    <w:rsid w:val="009F6CE3"/>
    <w:rsid w:val="009F6F98"/>
    <w:rsid w:val="009F72EE"/>
    <w:rsid w:val="009F7C50"/>
    <w:rsid w:val="00A001B2"/>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2D56"/>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1B6"/>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115"/>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52BE"/>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577"/>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2914"/>
    <w:rsid w:val="00B43E9B"/>
    <w:rsid w:val="00B449D3"/>
    <w:rsid w:val="00B4584A"/>
    <w:rsid w:val="00B458A1"/>
    <w:rsid w:val="00B462D1"/>
    <w:rsid w:val="00B46AAB"/>
    <w:rsid w:val="00B46BB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4662"/>
    <w:rsid w:val="00B7517D"/>
    <w:rsid w:val="00B76AF8"/>
    <w:rsid w:val="00B770D3"/>
    <w:rsid w:val="00B77268"/>
    <w:rsid w:val="00B80011"/>
    <w:rsid w:val="00B807DF"/>
    <w:rsid w:val="00B80975"/>
    <w:rsid w:val="00B80C24"/>
    <w:rsid w:val="00B81095"/>
    <w:rsid w:val="00B81EA7"/>
    <w:rsid w:val="00B82334"/>
    <w:rsid w:val="00B825FF"/>
    <w:rsid w:val="00B82F3E"/>
    <w:rsid w:val="00B83124"/>
    <w:rsid w:val="00B83890"/>
    <w:rsid w:val="00B83A2D"/>
    <w:rsid w:val="00B8530E"/>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0CE"/>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29F"/>
    <w:rsid w:val="00BD286D"/>
    <w:rsid w:val="00BD293F"/>
    <w:rsid w:val="00BD3149"/>
    <w:rsid w:val="00BD38EA"/>
    <w:rsid w:val="00BD4FE4"/>
    <w:rsid w:val="00BD5183"/>
    <w:rsid w:val="00BD542B"/>
    <w:rsid w:val="00BD5465"/>
    <w:rsid w:val="00BD56E8"/>
    <w:rsid w:val="00BD6AB5"/>
    <w:rsid w:val="00BD6B7F"/>
    <w:rsid w:val="00BD760C"/>
    <w:rsid w:val="00BD7C38"/>
    <w:rsid w:val="00BE0352"/>
    <w:rsid w:val="00BE0571"/>
    <w:rsid w:val="00BE1980"/>
    <w:rsid w:val="00BE23D7"/>
    <w:rsid w:val="00BE2A41"/>
    <w:rsid w:val="00BE3D65"/>
    <w:rsid w:val="00BE469C"/>
    <w:rsid w:val="00BE50E1"/>
    <w:rsid w:val="00BE5491"/>
    <w:rsid w:val="00BE6284"/>
    <w:rsid w:val="00BE72F5"/>
    <w:rsid w:val="00BE7612"/>
    <w:rsid w:val="00BF17EC"/>
    <w:rsid w:val="00BF209C"/>
    <w:rsid w:val="00BF21EE"/>
    <w:rsid w:val="00BF2EE2"/>
    <w:rsid w:val="00BF3E8C"/>
    <w:rsid w:val="00BF554A"/>
    <w:rsid w:val="00BF5686"/>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7AE"/>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6243"/>
    <w:rsid w:val="00C4720E"/>
    <w:rsid w:val="00C47F08"/>
    <w:rsid w:val="00C50474"/>
    <w:rsid w:val="00C50A8E"/>
    <w:rsid w:val="00C513FF"/>
    <w:rsid w:val="00C51D3B"/>
    <w:rsid w:val="00C51E94"/>
    <w:rsid w:val="00C523BF"/>
    <w:rsid w:val="00C52C84"/>
    <w:rsid w:val="00C53265"/>
    <w:rsid w:val="00C5335E"/>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4DE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2CE"/>
    <w:rsid w:val="00C91734"/>
    <w:rsid w:val="00C91C70"/>
    <w:rsid w:val="00C93514"/>
    <w:rsid w:val="00C93710"/>
    <w:rsid w:val="00C94108"/>
    <w:rsid w:val="00C95E50"/>
    <w:rsid w:val="00C969E7"/>
    <w:rsid w:val="00C96CE0"/>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4EE"/>
    <w:rsid w:val="00CC787F"/>
    <w:rsid w:val="00CD0A4C"/>
    <w:rsid w:val="00CD0E58"/>
    <w:rsid w:val="00CD1202"/>
    <w:rsid w:val="00CD12BB"/>
    <w:rsid w:val="00CD1331"/>
    <w:rsid w:val="00CD233C"/>
    <w:rsid w:val="00CD2C9A"/>
    <w:rsid w:val="00CD2D38"/>
    <w:rsid w:val="00CD3155"/>
    <w:rsid w:val="00CD45C6"/>
    <w:rsid w:val="00CD5BF4"/>
    <w:rsid w:val="00CD6108"/>
    <w:rsid w:val="00CD7CFC"/>
    <w:rsid w:val="00CE09C2"/>
    <w:rsid w:val="00CE1644"/>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32E"/>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3"/>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061"/>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4FA2"/>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BED"/>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862"/>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0A3"/>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BE"/>
    <w:rsid w:val="00E507C9"/>
    <w:rsid w:val="00E50D3A"/>
    <w:rsid w:val="00E53B58"/>
    <w:rsid w:val="00E540E1"/>
    <w:rsid w:val="00E55F28"/>
    <w:rsid w:val="00E56066"/>
    <w:rsid w:val="00E56ACF"/>
    <w:rsid w:val="00E57417"/>
    <w:rsid w:val="00E57443"/>
    <w:rsid w:val="00E57A5A"/>
    <w:rsid w:val="00E600D3"/>
    <w:rsid w:val="00E60444"/>
    <w:rsid w:val="00E61B10"/>
    <w:rsid w:val="00E6269F"/>
    <w:rsid w:val="00E633C9"/>
    <w:rsid w:val="00E63E86"/>
    <w:rsid w:val="00E6545E"/>
    <w:rsid w:val="00E6570D"/>
    <w:rsid w:val="00E6597A"/>
    <w:rsid w:val="00E66965"/>
    <w:rsid w:val="00E67032"/>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E7E"/>
    <w:rsid w:val="00E81F58"/>
    <w:rsid w:val="00E82544"/>
    <w:rsid w:val="00E83150"/>
    <w:rsid w:val="00E833F3"/>
    <w:rsid w:val="00E83AA9"/>
    <w:rsid w:val="00E83CB8"/>
    <w:rsid w:val="00E84070"/>
    <w:rsid w:val="00E85305"/>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AC9"/>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427"/>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759"/>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1407"/>
    <w:rsid w:val="00F72764"/>
    <w:rsid w:val="00F72ABB"/>
    <w:rsid w:val="00F733FD"/>
    <w:rsid w:val="00F74733"/>
    <w:rsid w:val="00F74F29"/>
    <w:rsid w:val="00F7551A"/>
    <w:rsid w:val="00F75BFB"/>
    <w:rsid w:val="00F7620F"/>
    <w:rsid w:val="00F764B0"/>
    <w:rsid w:val="00F76BB9"/>
    <w:rsid w:val="00F77AB5"/>
    <w:rsid w:val="00F77D61"/>
    <w:rsid w:val="00F77DA7"/>
    <w:rsid w:val="00F803C4"/>
    <w:rsid w:val="00F80DF5"/>
    <w:rsid w:val="00F80F0C"/>
    <w:rsid w:val="00F816C8"/>
    <w:rsid w:val="00F81ADE"/>
    <w:rsid w:val="00F81C1C"/>
    <w:rsid w:val="00F81EFD"/>
    <w:rsid w:val="00F82D1C"/>
    <w:rsid w:val="00F82FD0"/>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97F36"/>
    <w:rsid w:val="00FA0252"/>
    <w:rsid w:val="00FA1661"/>
    <w:rsid w:val="00FA175E"/>
    <w:rsid w:val="00FA2ED3"/>
    <w:rsid w:val="00FA3694"/>
    <w:rsid w:val="00FA41E5"/>
    <w:rsid w:val="00FA424C"/>
    <w:rsid w:val="00FA448C"/>
    <w:rsid w:val="00FA673A"/>
    <w:rsid w:val="00FA6A6E"/>
    <w:rsid w:val="00FA6ABA"/>
    <w:rsid w:val="00FA6EEC"/>
    <w:rsid w:val="00FA73CC"/>
    <w:rsid w:val="00FA7D4F"/>
    <w:rsid w:val="00FB0670"/>
    <w:rsid w:val="00FB0C60"/>
    <w:rsid w:val="00FB0F0D"/>
    <w:rsid w:val="00FB16C1"/>
    <w:rsid w:val="00FB18FB"/>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4CD"/>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5982/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sk/tender/43173/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0EA10-5F54-4B2D-975F-B55F86C4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25</TotalTime>
  <Pages>9</Pages>
  <Words>3100</Words>
  <Characters>17674</Characters>
  <Application>Microsoft Office Word</Application>
  <DocSecurity>0</DocSecurity>
  <Lines>147</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20733</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Martina Klacek</dc:creator>
  <cp:lastModifiedBy>Martina Hlavová</cp:lastModifiedBy>
  <cp:revision>13</cp:revision>
  <cp:lastPrinted>2021-01-20T13:59:00Z</cp:lastPrinted>
  <dcterms:created xsi:type="dcterms:W3CDTF">2024-05-21T07:44:00Z</dcterms:created>
  <dcterms:modified xsi:type="dcterms:W3CDTF">2024-06-04T10:24:00Z</dcterms:modified>
</cp:coreProperties>
</file>