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DE0C8" w14:textId="77777777" w:rsidR="00687B84" w:rsidRPr="0095273D" w:rsidRDefault="00112E5C" w:rsidP="0095273D">
      <w:pPr>
        <w:pStyle w:val="Hlavika"/>
        <w:spacing w:after="0" w:line="240" w:lineRule="auto"/>
        <w:contextualSpacing/>
        <w:jc w:val="center"/>
        <w:rPr>
          <w:rFonts w:ascii="Arial" w:hAnsi="Arial" w:cs="Arial"/>
          <w:sz w:val="20"/>
          <w:szCs w:val="20"/>
        </w:rPr>
      </w:pPr>
      <w:r w:rsidRPr="0095273D">
        <w:rPr>
          <w:rFonts w:ascii="Arial" w:hAnsi="Arial" w:cs="Arial"/>
          <w:noProof/>
          <w:sz w:val="20"/>
          <w:szCs w:val="20"/>
        </w:rPr>
        <w:drawing>
          <wp:inline distT="0" distB="0" distL="0" distR="0" wp14:anchorId="7EC60D5E" wp14:editId="0EFBCD68">
            <wp:extent cx="6060834" cy="1992702"/>
            <wp:effectExtent l="0" t="0" r="0" b="0"/>
            <wp:docPr id="2" name="Obrázok 1" descr="banner do mailu"/>
            <wp:cNvGraphicFramePr/>
            <a:graphic xmlns:a="http://schemas.openxmlformats.org/drawingml/2006/main">
              <a:graphicData uri="http://schemas.openxmlformats.org/drawingml/2006/picture">
                <pic:pic xmlns:pic="http://schemas.openxmlformats.org/drawingml/2006/picture">
                  <pic:nvPicPr>
                    <pic:cNvPr id="2" name="Obrázok 1" descr="banner do mailu">
                      <a:hlinkClick r:id="rId9"/>
                    </pic:cNvPr>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60834" cy="1992702"/>
                    </a:xfrm>
                    <a:prstGeom prst="rect">
                      <a:avLst/>
                    </a:prstGeom>
                    <a:noFill/>
                    <a:ln>
                      <a:noFill/>
                    </a:ln>
                  </pic:spPr>
                </pic:pic>
              </a:graphicData>
            </a:graphic>
          </wp:inline>
        </w:drawing>
      </w:r>
    </w:p>
    <w:p w14:paraId="14652277" w14:textId="77777777" w:rsidR="00C7065A" w:rsidRPr="0095273D" w:rsidRDefault="00C7065A" w:rsidP="0095273D">
      <w:pPr>
        <w:spacing w:after="0" w:line="240" w:lineRule="auto"/>
        <w:ind w:left="-709" w:right="-455"/>
        <w:contextualSpacing/>
        <w:jc w:val="center"/>
        <w:rPr>
          <w:rFonts w:ascii="Arial" w:eastAsia="Times New Roman" w:hAnsi="Arial" w:cs="Arial"/>
          <w:sz w:val="28"/>
          <w:szCs w:val="28"/>
        </w:rPr>
      </w:pPr>
    </w:p>
    <w:p w14:paraId="06E7DF7D" w14:textId="77777777" w:rsidR="00C7065A" w:rsidRPr="0095273D" w:rsidRDefault="00C7065A" w:rsidP="0095273D">
      <w:pPr>
        <w:spacing w:after="0" w:line="240" w:lineRule="auto"/>
        <w:ind w:left="-709" w:right="-455"/>
        <w:contextualSpacing/>
        <w:jc w:val="center"/>
        <w:rPr>
          <w:rFonts w:ascii="Arial" w:eastAsia="Times New Roman" w:hAnsi="Arial" w:cs="Arial"/>
          <w:sz w:val="28"/>
          <w:szCs w:val="28"/>
        </w:rPr>
      </w:pPr>
    </w:p>
    <w:p w14:paraId="087570FE" w14:textId="77777777" w:rsidR="009F6AB8" w:rsidRPr="0095273D" w:rsidRDefault="009F6AB8" w:rsidP="0095273D">
      <w:pPr>
        <w:spacing w:after="0" w:line="240" w:lineRule="auto"/>
        <w:ind w:left="-709" w:right="-455"/>
        <w:contextualSpacing/>
        <w:jc w:val="center"/>
        <w:rPr>
          <w:rFonts w:ascii="Arial" w:eastAsia="Times New Roman" w:hAnsi="Arial" w:cs="Arial"/>
          <w:sz w:val="28"/>
          <w:szCs w:val="28"/>
        </w:rPr>
      </w:pPr>
      <w:r w:rsidRPr="0095273D">
        <w:rPr>
          <w:rFonts w:ascii="Arial" w:eastAsia="Times New Roman" w:hAnsi="Arial" w:cs="Arial"/>
          <w:sz w:val="28"/>
          <w:szCs w:val="28"/>
        </w:rPr>
        <w:t>ZADÁVANIE NADLIMITNEJ ZÁKAZKY</w:t>
      </w:r>
    </w:p>
    <w:p w14:paraId="1C7C64B1" w14:textId="77777777" w:rsidR="00667255" w:rsidRPr="0095273D" w:rsidRDefault="00667255" w:rsidP="0095273D">
      <w:pPr>
        <w:pStyle w:val="Zkladntext3"/>
        <w:spacing w:after="0" w:line="240" w:lineRule="auto"/>
        <w:ind w:right="-455"/>
        <w:contextualSpacing/>
        <w:jc w:val="left"/>
        <w:rPr>
          <w:rFonts w:ascii="Arial" w:hAnsi="Arial" w:cs="Arial"/>
          <w:b/>
          <w:color w:val="auto"/>
        </w:rPr>
      </w:pPr>
    </w:p>
    <w:p w14:paraId="6B2F986A" w14:textId="77777777" w:rsidR="001A4877" w:rsidRPr="0095273D" w:rsidRDefault="009F6AB8" w:rsidP="0095273D">
      <w:pPr>
        <w:pStyle w:val="Zkladntext3"/>
        <w:spacing w:after="0" w:line="240" w:lineRule="auto"/>
        <w:ind w:left="-709" w:right="-455"/>
        <w:contextualSpacing/>
        <w:rPr>
          <w:rFonts w:ascii="Arial" w:hAnsi="Arial" w:cs="Arial"/>
          <w:bCs/>
          <w:color w:val="auto"/>
        </w:rPr>
      </w:pPr>
      <w:r w:rsidRPr="0095273D">
        <w:rPr>
          <w:rFonts w:ascii="Arial" w:hAnsi="Arial" w:cs="Arial"/>
          <w:color w:val="auto"/>
        </w:rPr>
        <w:t xml:space="preserve">verejnou súťažou </w:t>
      </w:r>
      <w:r w:rsidR="00667255" w:rsidRPr="0095273D">
        <w:rPr>
          <w:rFonts w:ascii="Arial" w:hAnsi="Arial" w:cs="Arial"/>
          <w:color w:val="auto"/>
        </w:rPr>
        <w:t xml:space="preserve">podľa § 66 ods. 7 </w:t>
      </w:r>
      <w:r w:rsidRPr="0095273D">
        <w:rPr>
          <w:rFonts w:ascii="Arial" w:hAnsi="Arial" w:cs="Arial"/>
          <w:color w:val="auto"/>
        </w:rPr>
        <w:t xml:space="preserve">písm. b) </w:t>
      </w:r>
      <w:r w:rsidR="00667255" w:rsidRPr="0095273D">
        <w:rPr>
          <w:rFonts w:ascii="Arial" w:hAnsi="Arial" w:cs="Arial"/>
          <w:color w:val="auto"/>
        </w:rPr>
        <w:t>zákona č.</w:t>
      </w:r>
      <w:r w:rsidR="00667255" w:rsidRPr="0095273D">
        <w:rPr>
          <w:rFonts w:ascii="Arial" w:hAnsi="Arial" w:cs="Arial"/>
          <w:bCs/>
          <w:color w:val="auto"/>
        </w:rPr>
        <w:t xml:space="preserve"> 343/2015 Z. z. </w:t>
      </w:r>
    </w:p>
    <w:p w14:paraId="1BF70A9A" w14:textId="77777777" w:rsidR="00667255" w:rsidRPr="0095273D" w:rsidRDefault="00667255" w:rsidP="0095273D">
      <w:pPr>
        <w:pStyle w:val="Zkladntext3"/>
        <w:spacing w:after="0" w:line="240" w:lineRule="auto"/>
        <w:ind w:left="-709" w:right="-455"/>
        <w:contextualSpacing/>
        <w:rPr>
          <w:rFonts w:ascii="Arial" w:hAnsi="Arial" w:cs="Arial"/>
          <w:bCs/>
          <w:color w:val="auto"/>
        </w:rPr>
      </w:pPr>
      <w:r w:rsidRPr="0095273D">
        <w:rPr>
          <w:rFonts w:ascii="Arial" w:hAnsi="Arial" w:cs="Arial"/>
          <w:bCs/>
          <w:color w:val="auto"/>
        </w:rPr>
        <w:t>o verejnom obstarávaní a o zmene a doplnení niektorých zákonov v znení neskorších predpisov</w:t>
      </w:r>
    </w:p>
    <w:p w14:paraId="6F5E8597" w14:textId="77777777" w:rsidR="00667255" w:rsidRPr="0095273D" w:rsidRDefault="00667255" w:rsidP="0095273D">
      <w:pPr>
        <w:pStyle w:val="Zkladntext3"/>
        <w:spacing w:after="0" w:line="240" w:lineRule="auto"/>
        <w:contextualSpacing/>
        <w:rPr>
          <w:rFonts w:ascii="Arial" w:hAnsi="Arial" w:cs="Arial"/>
          <w:b/>
          <w:color w:val="auto"/>
        </w:rPr>
      </w:pPr>
    </w:p>
    <w:p w14:paraId="1837F548" w14:textId="77777777" w:rsidR="006F13CC" w:rsidRPr="0095273D" w:rsidRDefault="006F13CC" w:rsidP="0095273D">
      <w:pPr>
        <w:pStyle w:val="Zkladntext3"/>
        <w:spacing w:after="0" w:line="240" w:lineRule="auto"/>
        <w:ind w:left="-709" w:right="-454"/>
        <w:contextualSpacing/>
        <w:rPr>
          <w:rFonts w:ascii="Arial" w:hAnsi="Arial" w:cs="Arial"/>
          <w:b/>
          <w:color w:val="auto"/>
          <w:sz w:val="24"/>
          <w:szCs w:val="24"/>
        </w:rPr>
      </w:pPr>
    </w:p>
    <w:p w14:paraId="35C995B6" w14:textId="77777777" w:rsidR="006F13CC" w:rsidRPr="0095273D" w:rsidRDefault="006F13CC" w:rsidP="0095273D">
      <w:pPr>
        <w:pStyle w:val="Zkladntext3"/>
        <w:spacing w:after="0" w:line="240" w:lineRule="auto"/>
        <w:ind w:left="-709" w:right="-454"/>
        <w:contextualSpacing/>
        <w:rPr>
          <w:rFonts w:ascii="Arial" w:hAnsi="Arial" w:cs="Arial"/>
          <w:b/>
          <w:color w:val="auto"/>
          <w:sz w:val="24"/>
          <w:szCs w:val="24"/>
        </w:rPr>
      </w:pPr>
      <w:r w:rsidRPr="0095273D">
        <w:rPr>
          <w:rFonts w:ascii="Arial" w:hAnsi="Arial" w:cs="Arial"/>
          <w:b/>
          <w:color w:val="auto"/>
          <w:sz w:val="24"/>
          <w:szCs w:val="24"/>
        </w:rPr>
        <w:t>SÚŤAŽNÉ  PODKLADY</w:t>
      </w:r>
    </w:p>
    <w:p w14:paraId="118136B2" w14:textId="77777777" w:rsidR="009F6AB8" w:rsidRPr="0095273D" w:rsidRDefault="009F6AB8" w:rsidP="0095273D">
      <w:pPr>
        <w:spacing w:after="0" w:line="240" w:lineRule="auto"/>
        <w:contextualSpacing/>
        <w:jc w:val="center"/>
        <w:rPr>
          <w:rFonts w:ascii="Arial" w:eastAsia="Times New Roman" w:hAnsi="Arial" w:cs="Arial"/>
          <w:sz w:val="20"/>
          <w:szCs w:val="20"/>
        </w:rPr>
      </w:pPr>
    </w:p>
    <w:p w14:paraId="251BFA65" w14:textId="77777777" w:rsidR="009F6AB8" w:rsidRPr="0095273D" w:rsidRDefault="009F6AB8" w:rsidP="0095273D">
      <w:pPr>
        <w:spacing w:after="0" w:line="240" w:lineRule="auto"/>
        <w:contextualSpacing/>
        <w:jc w:val="center"/>
        <w:rPr>
          <w:rFonts w:ascii="Arial" w:eastAsia="Times New Roman" w:hAnsi="Arial" w:cs="Arial"/>
          <w:sz w:val="20"/>
          <w:szCs w:val="20"/>
        </w:rPr>
      </w:pPr>
    </w:p>
    <w:p w14:paraId="3D61C337" w14:textId="77777777" w:rsidR="009F6AB8" w:rsidRPr="0095273D" w:rsidRDefault="009F6AB8"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PREDMET ZÁKAZKY:</w:t>
      </w:r>
    </w:p>
    <w:p w14:paraId="6A8AFC9B" w14:textId="77777777" w:rsidR="00F54B14" w:rsidRPr="0095273D" w:rsidRDefault="00F54B14" w:rsidP="0095273D">
      <w:pPr>
        <w:pStyle w:val="Zkladntext3"/>
        <w:spacing w:after="0" w:line="240" w:lineRule="auto"/>
        <w:contextualSpacing/>
        <w:rPr>
          <w:rFonts w:ascii="Arial" w:hAnsi="Arial" w:cs="Arial"/>
          <w:b/>
          <w:color w:val="auto"/>
        </w:rPr>
      </w:pPr>
    </w:p>
    <w:p w14:paraId="7109A82A" w14:textId="77777777" w:rsidR="00794DE5" w:rsidRPr="0095273D" w:rsidRDefault="004D2822" w:rsidP="0095273D">
      <w:pPr>
        <w:pStyle w:val="Zkladntext3"/>
        <w:spacing w:after="0" w:line="240" w:lineRule="auto"/>
        <w:contextualSpacing/>
        <w:rPr>
          <w:rFonts w:ascii="Arial" w:hAnsi="Arial" w:cs="Arial"/>
          <w:b/>
          <w:color w:val="auto"/>
        </w:rPr>
      </w:pPr>
      <w:bookmarkStart w:id="0" w:name="_Hlk164166133"/>
      <w:r w:rsidRPr="0095273D">
        <w:rPr>
          <w:rFonts w:ascii="Arial" w:hAnsi="Arial" w:cs="Arial"/>
          <w:b/>
          <w:color w:val="auto"/>
        </w:rPr>
        <w:t>„</w:t>
      </w:r>
      <w:r w:rsidR="007C7C4C" w:rsidRPr="0095273D">
        <w:rPr>
          <w:rFonts w:ascii="Arial" w:hAnsi="Arial" w:cs="Arial"/>
          <w:b/>
          <w:color w:val="auto"/>
        </w:rPr>
        <w:t>D3 Oščadnica-Čadca</w:t>
      </w:r>
      <w:r w:rsidR="009F6AB8" w:rsidRPr="0095273D">
        <w:rPr>
          <w:rFonts w:ascii="Arial" w:hAnsi="Arial" w:cs="Arial"/>
          <w:b/>
          <w:color w:val="auto"/>
        </w:rPr>
        <w:t xml:space="preserve">, </w:t>
      </w:r>
      <w:r w:rsidR="007C7C4C" w:rsidRPr="0095273D">
        <w:rPr>
          <w:rFonts w:ascii="Arial" w:hAnsi="Arial" w:cs="Arial"/>
          <w:b/>
          <w:color w:val="auto"/>
        </w:rPr>
        <w:t xml:space="preserve">Bukov, </w:t>
      </w:r>
      <w:r w:rsidR="008B0992" w:rsidRPr="0095273D">
        <w:rPr>
          <w:rFonts w:ascii="Arial" w:hAnsi="Arial" w:cs="Arial"/>
          <w:b/>
          <w:color w:val="auto"/>
        </w:rPr>
        <w:t>II</w:t>
      </w:r>
      <w:r w:rsidR="007C7C4C" w:rsidRPr="0095273D">
        <w:rPr>
          <w:rFonts w:ascii="Arial" w:hAnsi="Arial" w:cs="Arial"/>
          <w:b/>
          <w:color w:val="auto"/>
        </w:rPr>
        <w:t>.</w:t>
      </w:r>
      <w:r w:rsidR="009F6AB8" w:rsidRPr="0095273D">
        <w:rPr>
          <w:rFonts w:ascii="Arial" w:hAnsi="Arial" w:cs="Arial"/>
          <w:b/>
          <w:color w:val="auto"/>
        </w:rPr>
        <w:t xml:space="preserve"> </w:t>
      </w:r>
      <w:proofErr w:type="spellStart"/>
      <w:r w:rsidR="007C7C4C" w:rsidRPr="0095273D">
        <w:rPr>
          <w:rFonts w:ascii="Arial" w:hAnsi="Arial" w:cs="Arial"/>
          <w:b/>
          <w:color w:val="auto"/>
        </w:rPr>
        <w:t>polprofil</w:t>
      </w:r>
      <w:proofErr w:type="spellEnd"/>
      <w:r w:rsidRPr="0095273D">
        <w:rPr>
          <w:rFonts w:ascii="Arial" w:hAnsi="Arial" w:cs="Arial"/>
          <w:b/>
          <w:color w:val="auto"/>
        </w:rPr>
        <w:t>“</w:t>
      </w:r>
    </w:p>
    <w:p w14:paraId="1A8535A4" w14:textId="77777777" w:rsidR="00C16FE4" w:rsidRPr="0095273D" w:rsidRDefault="00C16FE4" w:rsidP="0095273D">
      <w:pPr>
        <w:pStyle w:val="Zkladntext3"/>
        <w:spacing w:after="0" w:line="240" w:lineRule="auto"/>
        <w:contextualSpacing/>
        <w:rPr>
          <w:rFonts w:ascii="Arial" w:hAnsi="Arial" w:cs="Arial"/>
          <w:b/>
        </w:rPr>
      </w:pPr>
    </w:p>
    <w:p w14:paraId="03679B17" w14:textId="77777777" w:rsidR="00C16FE4" w:rsidRPr="0095273D" w:rsidRDefault="00C16FE4" w:rsidP="0095273D">
      <w:pPr>
        <w:pStyle w:val="Zkladntext3"/>
        <w:spacing w:after="0" w:line="240" w:lineRule="auto"/>
        <w:contextualSpacing/>
        <w:rPr>
          <w:rFonts w:ascii="Arial" w:hAnsi="Arial" w:cs="Arial"/>
          <w:b/>
        </w:rPr>
      </w:pPr>
    </w:p>
    <w:p w14:paraId="38B571E9" w14:textId="77777777" w:rsidR="00C16FE4" w:rsidRPr="0095273D" w:rsidRDefault="00C16FE4" w:rsidP="0095273D">
      <w:pPr>
        <w:pStyle w:val="Zkladntext3"/>
        <w:spacing w:after="0" w:line="240" w:lineRule="auto"/>
        <w:contextualSpacing/>
        <w:rPr>
          <w:rFonts w:ascii="Arial" w:hAnsi="Arial" w:cs="Arial"/>
          <w:b/>
        </w:rPr>
      </w:pPr>
    </w:p>
    <w:p w14:paraId="23DFC619" w14:textId="77777777" w:rsidR="00C16FE4" w:rsidRPr="0095273D" w:rsidRDefault="00C16FE4" w:rsidP="0095273D">
      <w:pPr>
        <w:pStyle w:val="Zkladntext3"/>
        <w:spacing w:after="0" w:line="240" w:lineRule="auto"/>
        <w:contextualSpacing/>
        <w:rPr>
          <w:rFonts w:ascii="Arial" w:hAnsi="Arial" w:cs="Arial"/>
          <w:b/>
        </w:rPr>
      </w:pPr>
    </w:p>
    <w:p w14:paraId="5ABF6760" w14:textId="77777777" w:rsidR="00C16FE4" w:rsidRPr="0095273D" w:rsidRDefault="00C16FE4" w:rsidP="0095273D">
      <w:pPr>
        <w:pStyle w:val="Zkladntext3"/>
        <w:spacing w:after="0" w:line="240" w:lineRule="auto"/>
        <w:contextualSpacing/>
        <w:rPr>
          <w:rFonts w:ascii="Arial" w:hAnsi="Arial" w:cs="Arial"/>
          <w:b/>
        </w:rPr>
      </w:pPr>
    </w:p>
    <w:bookmarkEnd w:id="0"/>
    <w:p w14:paraId="7BEDB3D9" w14:textId="77777777" w:rsidR="00794DE5" w:rsidRPr="0095273D" w:rsidRDefault="00794DE5" w:rsidP="0095273D">
      <w:pPr>
        <w:pStyle w:val="Zkladntext3"/>
        <w:spacing w:after="0" w:line="240" w:lineRule="auto"/>
        <w:contextualSpacing/>
        <w:rPr>
          <w:rFonts w:ascii="Arial" w:hAnsi="Arial" w:cs="Arial"/>
          <w:b/>
        </w:rPr>
      </w:pPr>
    </w:p>
    <w:p w14:paraId="69199433" w14:textId="77777777" w:rsidR="009F6AB8" w:rsidRPr="0095273D" w:rsidRDefault="009F6AB8" w:rsidP="0095273D">
      <w:pPr>
        <w:spacing w:after="0" w:line="240" w:lineRule="auto"/>
        <w:contextualSpacing/>
        <w:jc w:val="center"/>
        <w:rPr>
          <w:rFonts w:ascii="Arial" w:hAnsi="Arial" w:cs="Arial"/>
          <w:sz w:val="20"/>
          <w:szCs w:val="20"/>
        </w:rPr>
      </w:pPr>
    </w:p>
    <w:p w14:paraId="155758D9" w14:textId="77777777" w:rsidR="009F6AB8" w:rsidRPr="0095273D" w:rsidRDefault="009F6AB8" w:rsidP="0095273D">
      <w:pPr>
        <w:spacing w:after="0" w:line="240" w:lineRule="auto"/>
        <w:contextualSpacing/>
        <w:jc w:val="center"/>
        <w:rPr>
          <w:rFonts w:ascii="Arial" w:hAnsi="Arial" w:cs="Arial"/>
          <w:b/>
          <w:sz w:val="20"/>
          <w:szCs w:val="20"/>
        </w:rPr>
      </w:pPr>
      <w:r w:rsidRPr="0095273D">
        <w:rPr>
          <w:rFonts w:ascii="Arial" w:hAnsi="Arial" w:cs="Arial"/>
          <w:sz w:val="20"/>
          <w:szCs w:val="20"/>
        </w:rPr>
        <w:t>DRUH ZÁKAZKY: USKUTOČNENIE STAVEBNÝCH PRÁC</w:t>
      </w:r>
    </w:p>
    <w:p w14:paraId="52F83B06" w14:textId="77777777" w:rsidR="00794DE5" w:rsidRPr="0095273D" w:rsidRDefault="00794DE5" w:rsidP="0095273D">
      <w:pPr>
        <w:spacing w:after="0" w:line="240" w:lineRule="auto"/>
        <w:ind w:left="-709" w:right="-455"/>
        <w:contextualSpacing/>
        <w:jc w:val="center"/>
        <w:rPr>
          <w:rFonts w:ascii="Arial" w:hAnsi="Arial" w:cs="Arial"/>
          <w:b/>
          <w:spacing w:val="-2"/>
          <w:sz w:val="20"/>
          <w:szCs w:val="20"/>
        </w:rPr>
      </w:pPr>
    </w:p>
    <w:p w14:paraId="17FD25E1" w14:textId="77777777" w:rsidR="00794DE5" w:rsidRPr="0095273D" w:rsidRDefault="00794DE5" w:rsidP="0095273D">
      <w:pPr>
        <w:autoSpaceDE w:val="0"/>
        <w:autoSpaceDN w:val="0"/>
        <w:adjustRightInd w:val="0"/>
        <w:spacing w:after="0" w:line="240" w:lineRule="auto"/>
        <w:contextualSpacing/>
        <w:rPr>
          <w:rFonts w:ascii="Arial" w:hAnsi="Arial" w:cs="Arial"/>
          <w:sz w:val="20"/>
          <w:szCs w:val="20"/>
          <w:lang w:eastAsia="cs-CZ"/>
        </w:rPr>
      </w:pPr>
    </w:p>
    <w:p w14:paraId="65A2F444" w14:textId="77777777" w:rsidR="00794DE5" w:rsidRPr="0095273D" w:rsidRDefault="00794DE5" w:rsidP="0095273D">
      <w:pPr>
        <w:autoSpaceDE w:val="0"/>
        <w:autoSpaceDN w:val="0"/>
        <w:adjustRightInd w:val="0"/>
        <w:spacing w:after="0" w:line="240" w:lineRule="auto"/>
        <w:contextualSpacing/>
        <w:rPr>
          <w:rFonts w:ascii="Arial" w:hAnsi="Arial" w:cs="Arial"/>
          <w:smallCaps/>
          <w:sz w:val="20"/>
          <w:szCs w:val="20"/>
        </w:rPr>
      </w:pPr>
    </w:p>
    <w:p w14:paraId="3781B224"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059BD5F7"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466C11C3"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3AF2460C"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7B761CE3"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7D3F2B32"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7B690B61"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07E68FF0"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332C9BDE"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51645788"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117EEBFA" w14:textId="77777777" w:rsidR="00F54B14" w:rsidRPr="0095273D" w:rsidRDefault="0097342F" w:rsidP="0095273D">
      <w:pPr>
        <w:autoSpaceDE w:val="0"/>
        <w:autoSpaceDN w:val="0"/>
        <w:adjustRightInd w:val="0"/>
        <w:spacing w:after="0" w:line="240" w:lineRule="auto"/>
        <w:ind w:right="-454"/>
        <w:contextualSpacing/>
        <w:rPr>
          <w:rFonts w:ascii="Arial" w:hAnsi="Arial" w:cs="Arial"/>
          <w:sz w:val="20"/>
          <w:szCs w:val="20"/>
          <w:lang w:eastAsia="cs-CZ"/>
        </w:rPr>
      </w:pPr>
      <w:r w:rsidRPr="0095273D">
        <w:rPr>
          <w:rFonts w:ascii="Arial" w:hAnsi="Arial" w:cs="Arial"/>
          <w:b/>
          <w:sz w:val="20"/>
          <w:szCs w:val="20"/>
          <w:lang w:eastAsia="cs-CZ"/>
        </w:rPr>
        <w:t xml:space="preserve">                  Mgr. </w:t>
      </w:r>
      <w:r w:rsidR="009F6AB8" w:rsidRPr="0095273D">
        <w:rPr>
          <w:rFonts w:ascii="Arial" w:hAnsi="Arial" w:cs="Arial"/>
          <w:b/>
          <w:sz w:val="20"/>
          <w:szCs w:val="20"/>
          <w:lang w:eastAsia="cs-CZ"/>
        </w:rPr>
        <w:t>Tomáš Mateička</w:t>
      </w:r>
      <w:r w:rsidR="00F54B14" w:rsidRPr="0095273D">
        <w:rPr>
          <w:rFonts w:ascii="Arial" w:hAnsi="Arial" w:cs="Arial"/>
          <w:sz w:val="20"/>
          <w:szCs w:val="20"/>
          <w:lang w:eastAsia="cs-CZ"/>
        </w:rPr>
        <w:tab/>
      </w:r>
      <w:r w:rsidR="00F54B14" w:rsidRPr="0095273D">
        <w:rPr>
          <w:rFonts w:ascii="Arial" w:hAnsi="Arial" w:cs="Arial"/>
          <w:sz w:val="20"/>
          <w:szCs w:val="20"/>
          <w:lang w:eastAsia="cs-CZ"/>
        </w:rPr>
        <w:tab/>
      </w:r>
      <w:r w:rsidR="00F54B14" w:rsidRPr="0095273D">
        <w:rPr>
          <w:rFonts w:ascii="Arial" w:hAnsi="Arial" w:cs="Arial"/>
          <w:sz w:val="20"/>
          <w:szCs w:val="20"/>
          <w:lang w:eastAsia="cs-CZ"/>
        </w:rPr>
        <w:tab/>
      </w:r>
      <w:r w:rsidR="00F54B14" w:rsidRPr="0095273D">
        <w:rPr>
          <w:rFonts w:ascii="Arial" w:hAnsi="Arial" w:cs="Arial"/>
          <w:sz w:val="20"/>
          <w:szCs w:val="20"/>
          <w:lang w:eastAsia="cs-CZ"/>
        </w:rPr>
        <w:tab/>
        <w:t xml:space="preserve">     </w:t>
      </w:r>
      <w:r w:rsidR="00F54B14" w:rsidRPr="0095273D">
        <w:rPr>
          <w:rFonts w:ascii="Arial" w:hAnsi="Arial" w:cs="Arial"/>
          <w:sz w:val="20"/>
          <w:szCs w:val="20"/>
          <w:lang w:eastAsia="cs-CZ"/>
        </w:rPr>
        <w:tab/>
      </w:r>
      <w:r w:rsidR="00F54B14" w:rsidRPr="0095273D">
        <w:rPr>
          <w:rFonts w:ascii="Arial" w:hAnsi="Arial" w:cs="Arial"/>
          <w:sz w:val="20"/>
          <w:szCs w:val="20"/>
          <w:lang w:eastAsia="cs-CZ"/>
        </w:rPr>
        <w:tab/>
      </w:r>
      <w:r w:rsidR="00F54B14" w:rsidRPr="0095273D">
        <w:rPr>
          <w:rFonts w:ascii="Arial" w:hAnsi="Arial" w:cs="Arial"/>
          <w:sz w:val="20"/>
          <w:szCs w:val="20"/>
          <w:lang w:eastAsia="cs-CZ"/>
        </w:rPr>
        <w:tab/>
      </w:r>
      <w:r w:rsidR="00F54B14" w:rsidRPr="0095273D">
        <w:rPr>
          <w:rFonts w:ascii="Arial" w:hAnsi="Arial" w:cs="Arial"/>
          <w:sz w:val="20"/>
          <w:szCs w:val="20"/>
          <w:lang w:eastAsia="cs-CZ"/>
        </w:rPr>
        <w:tab/>
      </w:r>
      <w:r w:rsidR="00F33E45" w:rsidRPr="0095273D">
        <w:rPr>
          <w:rFonts w:ascii="Arial" w:hAnsi="Arial" w:cs="Arial"/>
          <w:sz w:val="20"/>
          <w:szCs w:val="20"/>
          <w:lang w:eastAsia="cs-CZ"/>
        </w:rPr>
        <w:t xml:space="preserve">               </w:t>
      </w:r>
      <w:r w:rsidRPr="0095273D">
        <w:rPr>
          <w:rFonts w:ascii="Arial" w:hAnsi="Arial" w:cs="Arial"/>
          <w:sz w:val="20"/>
          <w:szCs w:val="20"/>
          <w:lang w:eastAsia="cs-CZ"/>
        </w:rPr>
        <w:t xml:space="preserve"> </w:t>
      </w:r>
      <w:r w:rsidR="00F54B14" w:rsidRPr="0095273D">
        <w:rPr>
          <w:rFonts w:ascii="Arial" w:hAnsi="Arial" w:cs="Arial"/>
          <w:b/>
          <w:sz w:val="20"/>
          <w:szCs w:val="20"/>
          <w:lang w:eastAsia="cs-CZ"/>
        </w:rPr>
        <w:t xml:space="preserve">Ing. </w:t>
      </w:r>
      <w:r w:rsidR="009F6AB8" w:rsidRPr="0095273D">
        <w:rPr>
          <w:rFonts w:ascii="Arial" w:hAnsi="Arial" w:cs="Arial"/>
          <w:b/>
          <w:sz w:val="20"/>
          <w:szCs w:val="20"/>
          <w:lang w:eastAsia="cs-CZ"/>
        </w:rPr>
        <w:t>Filip Macháček</w:t>
      </w:r>
    </w:p>
    <w:p w14:paraId="4D2F9B0E" w14:textId="77777777" w:rsidR="00F54B14" w:rsidRPr="0095273D" w:rsidRDefault="00F54B14" w:rsidP="0095273D">
      <w:pPr>
        <w:autoSpaceDE w:val="0"/>
        <w:autoSpaceDN w:val="0"/>
        <w:adjustRightInd w:val="0"/>
        <w:spacing w:after="0" w:line="240" w:lineRule="auto"/>
        <w:ind w:right="-454"/>
        <w:contextualSpacing/>
        <w:rPr>
          <w:rFonts w:ascii="Arial" w:hAnsi="Arial" w:cs="Arial"/>
          <w:sz w:val="20"/>
          <w:szCs w:val="20"/>
          <w:lang w:eastAsia="cs-CZ"/>
        </w:rPr>
      </w:pPr>
      <w:r w:rsidRPr="0095273D">
        <w:rPr>
          <w:rFonts w:ascii="Arial" w:hAnsi="Arial" w:cs="Arial"/>
          <w:sz w:val="20"/>
          <w:szCs w:val="20"/>
          <w:lang w:eastAsia="cs-CZ"/>
        </w:rPr>
        <w:t xml:space="preserve">        </w:t>
      </w:r>
      <w:r w:rsidR="00F33E45" w:rsidRPr="0095273D">
        <w:rPr>
          <w:rFonts w:ascii="Arial" w:hAnsi="Arial" w:cs="Arial"/>
          <w:sz w:val="20"/>
          <w:szCs w:val="20"/>
          <w:lang w:eastAsia="cs-CZ"/>
        </w:rPr>
        <w:t xml:space="preserve">         </w:t>
      </w:r>
      <w:r w:rsidR="009F6AB8" w:rsidRPr="0095273D">
        <w:rPr>
          <w:rFonts w:ascii="Arial" w:hAnsi="Arial" w:cs="Arial"/>
          <w:sz w:val="20"/>
          <w:szCs w:val="20"/>
          <w:lang w:eastAsia="cs-CZ"/>
        </w:rPr>
        <w:t xml:space="preserve">   člen</w:t>
      </w:r>
      <w:r w:rsidR="00F33E45" w:rsidRPr="0095273D">
        <w:rPr>
          <w:rFonts w:ascii="Arial" w:hAnsi="Arial" w:cs="Arial"/>
          <w:sz w:val="20"/>
          <w:szCs w:val="20"/>
          <w:lang w:eastAsia="cs-CZ"/>
        </w:rPr>
        <w:t xml:space="preserve"> </w:t>
      </w:r>
      <w:r w:rsidRPr="0095273D">
        <w:rPr>
          <w:rFonts w:ascii="Arial" w:hAnsi="Arial" w:cs="Arial"/>
          <w:sz w:val="20"/>
          <w:szCs w:val="20"/>
          <w:lang w:eastAsia="cs-CZ"/>
        </w:rPr>
        <w:t>predstavenstva</w:t>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00F33E45" w:rsidRPr="0095273D">
        <w:rPr>
          <w:rFonts w:ascii="Arial" w:hAnsi="Arial" w:cs="Arial"/>
          <w:sz w:val="20"/>
          <w:szCs w:val="20"/>
          <w:lang w:eastAsia="cs-CZ"/>
        </w:rPr>
        <w:t xml:space="preserve">  </w:t>
      </w:r>
      <w:r w:rsidR="009F6AB8" w:rsidRPr="0095273D">
        <w:rPr>
          <w:rFonts w:ascii="Arial" w:hAnsi="Arial" w:cs="Arial"/>
          <w:sz w:val="20"/>
          <w:szCs w:val="20"/>
          <w:lang w:eastAsia="cs-CZ"/>
        </w:rPr>
        <w:t xml:space="preserve">     </w:t>
      </w:r>
      <w:r w:rsidRPr="0095273D">
        <w:rPr>
          <w:rFonts w:ascii="Arial" w:hAnsi="Arial" w:cs="Arial"/>
          <w:sz w:val="20"/>
          <w:szCs w:val="20"/>
          <w:lang w:eastAsia="cs-CZ"/>
        </w:rPr>
        <w:t>predseda predstavenstva</w:t>
      </w:r>
    </w:p>
    <w:p w14:paraId="365C3BA2" w14:textId="77777777" w:rsidR="009F6AB8" w:rsidRPr="0095273D" w:rsidRDefault="009F6AB8" w:rsidP="0095273D">
      <w:pPr>
        <w:autoSpaceDE w:val="0"/>
        <w:autoSpaceDN w:val="0"/>
        <w:adjustRightInd w:val="0"/>
        <w:spacing w:after="0" w:line="240" w:lineRule="auto"/>
        <w:ind w:right="-454"/>
        <w:contextualSpacing/>
        <w:rPr>
          <w:rFonts w:ascii="Arial" w:hAnsi="Arial" w:cs="Arial"/>
          <w:sz w:val="20"/>
          <w:szCs w:val="20"/>
          <w:lang w:eastAsia="cs-CZ"/>
        </w:rPr>
      </w:pP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t xml:space="preserve">      a generálny riaditeľ</w:t>
      </w:r>
    </w:p>
    <w:p w14:paraId="0B687DA3"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42A88A24" w14:textId="77777777" w:rsidR="006F13CC" w:rsidRPr="0095273D" w:rsidRDefault="006F13CC" w:rsidP="0095273D">
      <w:pPr>
        <w:autoSpaceDE w:val="0"/>
        <w:autoSpaceDN w:val="0"/>
        <w:adjustRightInd w:val="0"/>
        <w:spacing w:after="0" w:line="240" w:lineRule="auto"/>
        <w:contextualSpacing/>
        <w:rPr>
          <w:rFonts w:ascii="Arial" w:hAnsi="Arial" w:cs="Arial"/>
          <w:smallCaps/>
          <w:sz w:val="20"/>
          <w:szCs w:val="20"/>
        </w:rPr>
      </w:pPr>
    </w:p>
    <w:p w14:paraId="56C85C32" w14:textId="77777777" w:rsidR="0034566F" w:rsidRPr="0095273D" w:rsidRDefault="0034566F" w:rsidP="0095273D">
      <w:pPr>
        <w:autoSpaceDE w:val="0"/>
        <w:autoSpaceDN w:val="0"/>
        <w:adjustRightInd w:val="0"/>
        <w:spacing w:after="0" w:line="240" w:lineRule="auto"/>
        <w:contextualSpacing/>
        <w:rPr>
          <w:rFonts w:ascii="Arial" w:hAnsi="Arial" w:cs="Arial"/>
          <w:smallCaps/>
          <w:sz w:val="20"/>
          <w:szCs w:val="20"/>
        </w:rPr>
      </w:pPr>
    </w:p>
    <w:p w14:paraId="5F85D130"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2BB71546"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29B7FB6B"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1234FB4F"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1599CB76"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481F2577"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6DED1786" w14:textId="4A304EAB" w:rsidR="00794DE5" w:rsidRPr="0095273D" w:rsidRDefault="00794DE5" w:rsidP="0095273D">
      <w:pPr>
        <w:autoSpaceDE w:val="0"/>
        <w:autoSpaceDN w:val="0"/>
        <w:adjustRightInd w:val="0"/>
        <w:spacing w:after="0" w:line="240" w:lineRule="auto"/>
        <w:contextualSpacing/>
        <w:jc w:val="center"/>
        <w:rPr>
          <w:rFonts w:ascii="Arial" w:hAnsi="Arial" w:cs="Arial"/>
          <w:sz w:val="20"/>
          <w:szCs w:val="20"/>
          <w:lang w:eastAsia="cs-CZ"/>
        </w:rPr>
      </w:pPr>
      <w:r w:rsidRPr="0095273D">
        <w:rPr>
          <w:rFonts w:ascii="Arial" w:hAnsi="Arial" w:cs="Arial"/>
          <w:sz w:val="20"/>
          <w:szCs w:val="20"/>
          <w:lang w:eastAsia="cs-CZ"/>
        </w:rPr>
        <w:t xml:space="preserve">Bratislava, </w:t>
      </w:r>
      <w:r w:rsidR="00B11361" w:rsidRPr="0095273D">
        <w:rPr>
          <w:rFonts w:ascii="Arial" w:hAnsi="Arial" w:cs="Arial"/>
          <w:sz w:val="20"/>
          <w:szCs w:val="20"/>
          <w:lang w:eastAsia="cs-CZ"/>
        </w:rPr>
        <w:t>05/</w:t>
      </w:r>
      <w:r w:rsidRPr="0095273D">
        <w:rPr>
          <w:rFonts w:ascii="Arial" w:hAnsi="Arial" w:cs="Arial"/>
          <w:sz w:val="20"/>
          <w:szCs w:val="20"/>
          <w:lang w:eastAsia="cs-CZ"/>
        </w:rPr>
        <w:t>202</w:t>
      </w:r>
      <w:r w:rsidR="007C7C4C" w:rsidRPr="0095273D">
        <w:rPr>
          <w:rFonts w:ascii="Arial" w:hAnsi="Arial" w:cs="Arial"/>
          <w:sz w:val="20"/>
          <w:szCs w:val="20"/>
          <w:lang w:eastAsia="cs-CZ"/>
        </w:rPr>
        <w:t>4</w:t>
      </w:r>
      <w:r w:rsidRPr="0095273D">
        <w:rPr>
          <w:rFonts w:ascii="Arial" w:hAnsi="Arial" w:cs="Arial"/>
          <w:sz w:val="20"/>
          <w:szCs w:val="20"/>
          <w:lang w:eastAsia="cs-CZ"/>
        </w:rPr>
        <w:br w:type="page"/>
      </w:r>
    </w:p>
    <w:p w14:paraId="3BAC72F4" w14:textId="77777777" w:rsidR="00794DE5" w:rsidRPr="0095273D" w:rsidRDefault="00794DE5" w:rsidP="0095273D">
      <w:pPr>
        <w:autoSpaceDE w:val="0"/>
        <w:autoSpaceDN w:val="0"/>
        <w:adjustRightInd w:val="0"/>
        <w:spacing w:after="0" w:line="240" w:lineRule="auto"/>
        <w:contextualSpacing/>
        <w:jc w:val="center"/>
        <w:rPr>
          <w:rFonts w:ascii="Arial" w:hAnsi="Arial" w:cs="Arial"/>
          <w:sz w:val="20"/>
          <w:szCs w:val="20"/>
          <w:lang w:eastAsia="cs-CZ"/>
        </w:rPr>
      </w:pPr>
    </w:p>
    <w:p w14:paraId="61C2DD78" w14:textId="77777777" w:rsidR="00794DE5" w:rsidRPr="0095273D" w:rsidRDefault="00794DE5" w:rsidP="0095273D">
      <w:pPr>
        <w:spacing w:after="0" w:line="240" w:lineRule="auto"/>
        <w:contextualSpacing/>
        <w:rPr>
          <w:rFonts w:ascii="Arial" w:hAnsi="Arial" w:cs="Arial"/>
          <w:b/>
          <w:caps/>
          <w:sz w:val="20"/>
          <w:szCs w:val="20"/>
        </w:rPr>
      </w:pPr>
      <w:r w:rsidRPr="0095273D">
        <w:rPr>
          <w:rFonts w:ascii="Arial" w:hAnsi="Arial" w:cs="Arial"/>
          <w:b/>
          <w:caps/>
          <w:sz w:val="20"/>
          <w:szCs w:val="20"/>
        </w:rPr>
        <w:t>obsah:</w:t>
      </w:r>
    </w:p>
    <w:p w14:paraId="0BB734D7" w14:textId="77777777" w:rsidR="004D2822" w:rsidRPr="0095273D" w:rsidRDefault="004D2822" w:rsidP="0095273D">
      <w:pPr>
        <w:spacing w:after="0" w:line="240" w:lineRule="auto"/>
        <w:contextualSpacing/>
        <w:rPr>
          <w:rFonts w:ascii="Arial" w:hAnsi="Arial" w:cs="Arial"/>
          <w:b/>
          <w:caps/>
          <w:sz w:val="20"/>
          <w:szCs w:val="20"/>
        </w:rPr>
      </w:pPr>
    </w:p>
    <w:p w14:paraId="0E72D355" w14:textId="5943313A"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Zväzok 1</w:t>
      </w:r>
      <w:r w:rsidRPr="0095273D">
        <w:rPr>
          <w:rFonts w:ascii="Arial" w:hAnsi="Arial" w:cs="Arial"/>
          <w:b/>
          <w:bCs/>
          <w:caps/>
          <w:sz w:val="20"/>
          <w:szCs w:val="20"/>
        </w:rPr>
        <w:tab/>
        <w:t>Pokyny pre ZÁUJEMCOV/uchádzačov</w:t>
      </w:r>
    </w:p>
    <w:p w14:paraId="66221255" w14:textId="66925E9D"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časť A</w:t>
      </w:r>
      <w:r w:rsidR="004D2822" w:rsidRPr="0095273D">
        <w:rPr>
          <w:rFonts w:ascii="Arial" w:hAnsi="Arial" w:cs="Arial"/>
          <w:b/>
          <w:bCs/>
          <w:caps/>
          <w:sz w:val="20"/>
          <w:szCs w:val="20"/>
        </w:rPr>
        <w:t>.</w:t>
      </w:r>
      <w:r w:rsidRPr="0095273D">
        <w:rPr>
          <w:rFonts w:ascii="Arial" w:hAnsi="Arial" w:cs="Arial"/>
          <w:b/>
          <w:bCs/>
          <w:caps/>
          <w:sz w:val="20"/>
          <w:szCs w:val="20"/>
        </w:rPr>
        <w:t xml:space="preserve">1 </w:t>
      </w:r>
      <w:r w:rsidRPr="0095273D">
        <w:rPr>
          <w:rFonts w:ascii="Arial" w:hAnsi="Arial" w:cs="Arial"/>
          <w:b/>
          <w:bCs/>
          <w:caps/>
          <w:sz w:val="20"/>
          <w:szCs w:val="20"/>
        </w:rPr>
        <w:tab/>
      </w:r>
      <w:r w:rsidRPr="0095273D">
        <w:rPr>
          <w:rFonts w:ascii="Arial" w:hAnsi="Arial" w:cs="Arial"/>
          <w:bCs/>
          <w:caps/>
          <w:sz w:val="20"/>
          <w:szCs w:val="20"/>
        </w:rPr>
        <w:t>P</w:t>
      </w:r>
      <w:r w:rsidRPr="0095273D">
        <w:rPr>
          <w:rFonts w:ascii="Arial" w:hAnsi="Arial" w:cs="Arial"/>
          <w:sz w:val="20"/>
          <w:szCs w:val="20"/>
        </w:rPr>
        <w:t xml:space="preserve">okyny pre </w:t>
      </w:r>
      <w:r w:rsidR="004D2822" w:rsidRPr="0095273D">
        <w:rPr>
          <w:rFonts w:ascii="Arial" w:hAnsi="Arial" w:cs="Arial"/>
          <w:sz w:val="20"/>
          <w:szCs w:val="20"/>
        </w:rPr>
        <w:t>záujemcov/</w:t>
      </w:r>
      <w:r w:rsidRPr="0095273D">
        <w:rPr>
          <w:rFonts w:ascii="Arial" w:hAnsi="Arial" w:cs="Arial"/>
          <w:sz w:val="20"/>
          <w:szCs w:val="20"/>
        </w:rPr>
        <w:t>uchádzačov</w:t>
      </w:r>
      <w:r w:rsidRPr="0095273D">
        <w:rPr>
          <w:rFonts w:ascii="Arial" w:hAnsi="Arial" w:cs="Arial"/>
          <w:b/>
          <w:bCs/>
          <w:caps/>
          <w:sz w:val="20"/>
          <w:szCs w:val="20"/>
        </w:rPr>
        <w:t xml:space="preserve"> </w:t>
      </w:r>
    </w:p>
    <w:p w14:paraId="44263865"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bCs/>
          <w:caps/>
          <w:sz w:val="20"/>
          <w:szCs w:val="20"/>
        </w:rPr>
        <w:t>Časť A</w:t>
      </w:r>
      <w:r w:rsidR="004D2822" w:rsidRPr="0095273D">
        <w:rPr>
          <w:rFonts w:ascii="Arial" w:hAnsi="Arial" w:cs="Arial"/>
          <w:b/>
          <w:bCs/>
          <w:caps/>
          <w:sz w:val="20"/>
          <w:szCs w:val="20"/>
        </w:rPr>
        <w:t>.</w:t>
      </w:r>
      <w:r w:rsidRPr="0095273D">
        <w:rPr>
          <w:rFonts w:ascii="Arial" w:hAnsi="Arial" w:cs="Arial"/>
          <w:b/>
          <w:bCs/>
          <w:caps/>
          <w:sz w:val="20"/>
          <w:szCs w:val="20"/>
        </w:rPr>
        <w:t>2</w:t>
      </w:r>
      <w:r w:rsidRPr="0095273D">
        <w:rPr>
          <w:rFonts w:ascii="Arial" w:hAnsi="Arial" w:cs="Arial"/>
          <w:b/>
          <w:bCs/>
          <w:caps/>
          <w:sz w:val="20"/>
          <w:szCs w:val="20"/>
        </w:rPr>
        <w:tab/>
      </w:r>
      <w:r w:rsidRPr="0095273D">
        <w:rPr>
          <w:rFonts w:ascii="Arial" w:hAnsi="Arial" w:cs="Arial"/>
          <w:bCs/>
          <w:caps/>
          <w:sz w:val="20"/>
          <w:szCs w:val="20"/>
        </w:rPr>
        <w:t>K</w:t>
      </w:r>
      <w:r w:rsidRPr="0095273D">
        <w:rPr>
          <w:rFonts w:ascii="Arial" w:hAnsi="Arial" w:cs="Arial"/>
          <w:sz w:val="20"/>
          <w:szCs w:val="20"/>
        </w:rPr>
        <w:t>ritériá na vyhodno</w:t>
      </w:r>
      <w:r w:rsidR="007B3111" w:rsidRPr="0095273D">
        <w:rPr>
          <w:rFonts w:ascii="Arial" w:hAnsi="Arial" w:cs="Arial"/>
          <w:sz w:val="20"/>
          <w:szCs w:val="20"/>
        </w:rPr>
        <w:t>tenie</w:t>
      </w:r>
      <w:r w:rsidRPr="0095273D">
        <w:rPr>
          <w:rFonts w:ascii="Arial" w:hAnsi="Arial" w:cs="Arial"/>
          <w:sz w:val="20"/>
          <w:szCs w:val="20"/>
        </w:rPr>
        <w:t xml:space="preserve"> ponúk a</w:t>
      </w:r>
      <w:r w:rsidR="004D2822" w:rsidRPr="0095273D">
        <w:rPr>
          <w:rFonts w:ascii="Arial" w:hAnsi="Arial" w:cs="Arial"/>
          <w:sz w:val="20"/>
          <w:szCs w:val="20"/>
        </w:rPr>
        <w:t> </w:t>
      </w:r>
      <w:r w:rsidRPr="0095273D">
        <w:rPr>
          <w:rFonts w:ascii="Arial" w:hAnsi="Arial" w:cs="Arial"/>
          <w:sz w:val="20"/>
          <w:szCs w:val="20"/>
        </w:rPr>
        <w:t>pravidlá ich uplatnenia</w:t>
      </w:r>
    </w:p>
    <w:p w14:paraId="094E5BA7" w14:textId="77777777" w:rsidR="00AC78A1" w:rsidRPr="0095273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bCs/>
          <w:caps/>
          <w:sz w:val="20"/>
          <w:szCs w:val="20"/>
        </w:rPr>
        <w:t>Časť A</w:t>
      </w:r>
      <w:r w:rsidR="004D2822" w:rsidRPr="0095273D">
        <w:rPr>
          <w:rFonts w:ascii="Arial" w:hAnsi="Arial" w:cs="Arial"/>
          <w:b/>
          <w:bCs/>
          <w:caps/>
          <w:sz w:val="20"/>
          <w:szCs w:val="20"/>
        </w:rPr>
        <w:t>.</w:t>
      </w:r>
      <w:r w:rsidRPr="0095273D">
        <w:rPr>
          <w:rFonts w:ascii="Arial" w:hAnsi="Arial" w:cs="Arial"/>
          <w:b/>
          <w:bCs/>
          <w:caps/>
          <w:sz w:val="20"/>
          <w:szCs w:val="20"/>
        </w:rPr>
        <w:t>3</w:t>
      </w:r>
      <w:r w:rsidRPr="0095273D">
        <w:rPr>
          <w:rFonts w:ascii="Arial" w:hAnsi="Arial" w:cs="Arial"/>
          <w:b/>
          <w:bCs/>
          <w:caps/>
          <w:sz w:val="20"/>
          <w:szCs w:val="20"/>
        </w:rPr>
        <w:tab/>
      </w:r>
      <w:r w:rsidRPr="0095273D">
        <w:rPr>
          <w:rFonts w:ascii="Arial" w:hAnsi="Arial" w:cs="Arial"/>
          <w:bCs/>
          <w:caps/>
          <w:sz w:val="20"/>
          <w:szCs w:val="20"/>
        </w:rPr>
        <w:t>N</w:t>
      </w:r>
      <w:r w:rsidRPr="0095273D">
        <w:rPr>
          <w:rFonts w:ascii="Arial" w:hAnsi="Arial" w:cs="Arial"/>
          <w:sz w:val="20"/>
          <w:szCs w:val="20"/>
        </w:rPr>
        <w:t>ávrh na plnenie kritéri</w:t>
      </w:r>
      <w:r w:rsidR="004D2822" w:rsidRPr="0095273D">
        <w:rPr>
          <w:rFonts w:ascii="Arial" w:hAnsi="Arial" w:cs="Arial"/>
          <w:sz w:val="20"/>
          <w:szCs w:val="20"/>
        </w:rPr>
        <w:t>a</w:t>
      </w:r>
    </w:p>
    <w:p w14:paraId="1E1ECACB"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p>
    <w:p w14:paraId="1E569F45" w14:textId="1AABE8E3" w:rsidR="00794DE5" w:rsidRPr="0095273D" w:rsidRDefault="00794DE5" w:rsidP="0095273D">
      <w:pPr>
        <w:tabs>
          <w:tab w:val="left" w:pos="1985"/>
          <w:tab w:val="left" w:pos="2880"/>
        </w:tabs>
        <w:spacing w:after="0" w:line="240" w:lineRule="auto"/>
        <w:ind w:left="2880" w:hanging="2880"/>
        <w:contextualSpacing/>
        <w:rPr>
          <w:rFonts w:ascii="Arial" w:hAnsi="Arial" w:cs="Arial"/>
          <w:b/>
          <w:bCs/>
          <w:sz w:val="20"/>
          <w:szCs w:val="20"/>
        </w:rPr>
      </w:pPr>
      <w:bookmarkStart w:id="1" w:name="_Hlk164341437"/>
      <w:r w:rsidRPr="0095273D">
        <w:rPr>
          <w:rFonts w:ascii="Arial" w:hAnsi="Arial" w:cs="Arial"/>
          <w:b/>
          <w:bCs/>
          <w:caps/>
          <w:sz w:val="20"/>
          <w:szCs w:val="20"/>
        </w:rPr>
        <w:t xml:space="preserve">časť B </w:t>
      </w:r>
      <w:r w:rsidRPr="0095273D">
        <w:rPr>
          <w:rFonts w:ascii="Arial" w:hAnsi="Arial" w:cs="Arial"/>
          <w:b/>
          <w:bCs/>
          <w:caps/>
          <w:sz w:val="20"/>
          <w:szCs w:val="20"/>
        </w:rPr>
        <w:tab/>
        <w:t xml:space="preserve">Prílohy POKYNOV PRE ZÁUJEMCOV/UCHÁDZAČOV </w:t>
      </w:r>
    </w:p>
    <w:p w14:paraId="7C28E584" w14:textId="77777777" w:rsidR="00794DE5" w:rsidRPr="0095273D" w:rsidRDefault="00794DE5" w:rsidP="0095273D">
      <w:pPr>
        <w:pStyle w:val="Hlavika"/>
        <w:tabs>
          <w:tab w:val="left" w:pos="1985"/>
          <w:tab w:val="left" w:pos="2280"/>
          <w:tab w:val="left" w:pos="2880"/>
        </w:tabs>
        <w:spacing w:after="0" w:line="240" w:lineRule="auto"/>
        <w:ind w:left="2880" w:hanging="2880"/>
        <w:contextualSpacing/>
        <w:rPr>
          <w:rFonts w:ascii="Arial" w:hAnsi="Arial" w:cs="Arial"/>
          <w:sz w:val="20"/>
          <w:szCs w:val="20"/>
        </w:rPr>
      </w:pPr>
      <w:r w:rsidRPr="0095273D">
        <w:rPr>
          <w:rFonts w:ascii="Arial" w:hAnsi="Arial" w:cs="Arial"/>
          <w:b/>
          <w:bCs/>
          <w:caps/>
          <w:sz w:val="20"/>
          <w:szCs w:val="20"/>
        </w:rPr>
        <w:t>príloha</w:t>
      </w:r>
      <w:r w:rsidRPr="0095273D">
        <w:rPr>
          <w:rFonts w:ascii="Arial" w:hAnsi="Arial" w:cs="Arial"/>
          <w:b/>
          <w:bCs/>
          <w:sz w:val="20"/>
          <w:szCs w:val="20"/>
        </w:rPr>
        <w:t xml:space="preserve"> B1</w:t>
      </w:r>
      <w:r w:rsidRPr="0095273D">
        <w:rPr>
          <w:rFonts w:ascii="Arial" w:hAnsi="Arial" w:cs="Arial"/>
          <w:sz w:val="20"/>
          <w:szCs w:val="20"/>
        </w:rPr>
        <w:tab/>
        <w:t>Ponukový list</w:t>
      </w:r>
    </w:p>
    <w:p w14:paraId="47F9F5C9" w14:textId="77777777" w:rsidR="00794DE5" w:rsidRPr="0095273D" w:rsidRDefault="00794DE5" w:rsidP="0095273D">
      <w:pPr>
        <w:pStyle w:val="Hlavika"/>
        <w:tabs>
          <w:tab w:val="left" w:pos="1985"/>
          <w:tab w:val="left" w:pos="2280"/>
          <w:tab w:val="left" w:pos="2880"/>
        </w:tabs>
        <w:spacing w:after="0" w:line="240" w:lineRule="auto"/>
        <w:ind w:left="2880" w:hanging="2880"/>
        <w:contextualSpacing/>
        <w:rPr>
          <w:rFonts w:ascii="Arial" w:hAnsi="Arial" w:cs="Arial"/>
          <w:b/>
          <w:bCs/>
          <w:sz w:val="20"/>
          <w:szCs w:val="20"/>
        </w:rPr>
      </w:pPr>
      <w:r w:rsidRPr="0095273D">
        <w:rPr>
          <w:rFonts w:ascii="Arial" w:hAnsi="Arial" w:cs="Arial"/>
          <w:b/>
          <w:bCs/>
          <w:caps/>
          <w:sz w:val="20"/>
          <w:szCs w:val="20"/>
        </w:rPr>
        <w:t>PRÍLOHA b2a</w:t>
      </w:r>
      <w:r w:rsidRPr="0095273D">
        <w:rPr>
          <w:rFonts w:ascii="Arial" w:hAnsi="Arial" w:cs="Arial"/>
          <w:b/>
          <w:bCs/>
          <w:caps/>
          <w:sz w:val="20"/>
          <w:szCs w:val="20"/>
        </w:rPr>
        <w:tab/>
      </w:r>
      <w:r w:rsidRPr="0095273D">
        <w:rPr>
          <w:rFonts w:ascii="Arial" w:hAnsi="Arial" w:cs="Arial"/>
          <w:bCs/>
          <w:sz w:val="20"/>
          <w:szCs w:val="20"/>
        </w:rPr>
        <w:t>Harmonogram prác</w:t>
      </w:r>
    </w:p>
    <w:p w14:paraId="5B56EB2C" w14:textId="77777777" w:rsidR="00794DE5" w:rsidRPr="0095273D" w:rsidRDefault="00794DE5" w:rsidP="0095273D">
      <w:pPr>
        <w:pStyle w:val="Hlavika"/>
        <w:tabs>
          <w:tab w:val="left" w:pos="1985"/>
          <w:tab w:val="left" w:pos="2280"/>
          <w:tab w:val="left" w:pos="2880"/>
        </w:tabs>
        <w:spacing w:after="0" w:line="240" w:lineRule="auto"/>
        <w:contextualSpacing/>
        <w:rPr>
          <w:rFonts w:ascii="Arial" w:hAnsi="Arial" w:cs="Arial"/>
          <w:bCs/>
          <w:sz w:val="20"/>
          <w:szCs w:val="20"/>
        </w:rPr>
      </w:pPr>
      <w:r w:rsidRPr="0095273D">
        <w:rPr>
          <w:rFonts w:ascii="Arial" w:hAnsi="Arial" w:cs="Arial"/>
          <w:b/>
          <w:bCs/>
          <w:sz w:val="20"/>
          <w:szCs w:val="20"/>
        </w:rPr>
        <w:t>PRÍLOHA B2B</w:t>
      </w:r>
      <w:r w:rsidRPr="0095273D">
        <w:rPr>
          <w:rFonts w:ascii="Arial" w:hAnsi="Arial" w:cs="Arial"/>
          <w:b/>
          <w:bCs/>
          <w:sz w:val="20"/>
          <w:szCs w:val="20"/>
        </w:rPr>
        <w:tab/>
      </w:r>
      <w:r w:rsidRPr="0095273D">
        <w:rPr>
          <w:rFonts w:ascii="Arial" w:hAnsi="Arial" w:cs="Arial"/>
          <w:bCs/>
          <w:sz w:val="20"/>
          <w:szCs w:val="20"/>
        </w:rPr>
        <w:t>Zoznam subdodávateľov a podiel subdodávok</w:t>
      </w:r>
    </w:p>
    <w:p w14:paraId="3088D7F1" w14:textId="52403C6A" w:rsidR="00065CA3" w:rsidRPr="0095273D" w:rsidRDefault="00065CA3" w:rsidP="0095273D">
      <w:pPr>
        <w:tabs>
          <w:tab w:val="left" w:pos="1985"/>
          <w:tab w:val="left" w:pos="2280"/>
          <w:tab w:val="left" w:pos="2880"/>
          <w:tab w:val="center" w:pos="4536"/>
          <w:tab w:val="right" w:pos="9072"/>
        </w:tabs>
        <w:spacing w:after="0" w:line="240" w:lineRule="auto"/>
        <w:contextualSpacing/>
        <w:rPr>
          <w:rFonts w:ascii="Arial" w:eastAsia="Times New Roman" w:hAnsi="Arial" w:cs="Arial"/>
          <w:bCs/>
          <w:sz w:val="20"/>
          <w:szCs w:val="20"/>
        </w:rPr>
      </w:pPr>
      <w:r w:rsidRPr="0095273D">
        <w:rPr>
          <w:rFonts w:ascii="Arial" w:eastAsia="Times New Roman" w:hAnsi="Arial" w:cs="Arial"/>
          <w:b/>
          <w:bCs/>
          <w:sz w:val="20"/>
          <w:szCs w:val="20"/>
        </w:rPr>
        <w:t>PRÍLOHA B2C</w:t>
      </w:r>
      <w:r w:rsidRPr="0095273D">
        <w:rPr>
          <w:rFonts w:ascii="Arial" w:eastAsia="Times New Roman" w:hAnsi="Arial" w:cs="Arial"/>
          <w:b/>
          <w:bCs/>
          <w:sz w:val="20"/>
          <w:szCs w:val="20"/>
        </w:rPr>
        <w:tab/>
      </w:r>
      <w:r w:rsidRPr="0095273D">
        <w:rPr>
          <w:rFonts w:ascii="Arial" w:eastAsia="Times New Roman" w:hAnsi="Arial" w:cs="Arial"/>
          <w:bCs/>
          <w:sz w:val="20"/>
          <w:szCs w:val="20"/>
        </w:rPr>
        <w:t>Predbežné technické riešenie</w:t>
      </w:r>
    </w:p>
    <w:p w14:paraId="0CD1140B"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B3</w:t>
      </w:r>
      <w:r w:rsidRPr="0095273D">
        <w:rPr>
          <w:rFonts w:ascii="Arial" w:hAnsi="Arial" w:cs="Arial"/>
          <w:b/>
          <w:sz w:val="20"/>
          <w:szCs w:val="20"/>
        </w:rPr>
        <w:tab/>
      </w:r>
      <w:r w:rsidRPr="0095273D">
        <w:rPr>
          <w:rFonts w:ascii="Arial" w:hAnsi="Arial" w:cs="Arial"/>
          <w:sz w:val="20"/>
          <w:szCs w:val="20"/>
        </w:rPr>
        <w:t xml:space="preserve">Referenčný list </w:t>
      </w:r>
      <w:r w:rsidR="00B65338" w:rsidRPr="0095273D">
        <w:rPr>
          <w:rFonts w:ascii="Arial" w:hAnsi="Arial" w:cs="Arial"/>
          <w:sz w:val="20"/>
          <w:szCs w:val="20"/>
        </w:rPr>
        <w:t>k</w:t>
      </w:r>
      <w:r w:rsidRPr="0095273D">
        <w:rPr>
          <w:rFonts w:ascii="Arial" w:hAnsi="Arial" w:cs="Arial"/>
          <w:sz w:val="20"/>
          <w:szCs w:val="20"/>
        </w:rPr>
        <w:t>ľúčového odborníka</w:t>
      </w:r>
    </w:p>
    <w:p w14:paraId="4BFA9528" w14:textId="77777777" w:rsidR="00675CD0" w:rsidRPr="0095273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B4</w:t>
      </w:r>
      <w:r w:rsidRPr="0095273D">
        <w:rPr>
          <w:rFonts w:ascii="Arial" w:hAnsi="Arial" w:cs="Arial"/>
          <w:b/>
          <w:sz w:val="20"/>
          <w:szCs w:val="20"/>
        </w:rPr>
        <w:tab/>
      </w:r>
      <w:r w:rsidRPr="0095273D">
        <w:rPr>
          <w:rFonts w:ascii="Arial" w:hAnsi="Arial" w:cs="Arial"/>
          <w:sz w:val="20"/>
          <w:szCs w:val="20"/>
        </w:rPr>
        <w:t xml:space="preserve">Životopis </w:t>
      </w:r>
      <w:r w:rsidR="00B65338" w:rsidRPr="0095273D">
        <w:rPr>
          <w:rFonts w:ascii="Arial" w:hAnsi="Arial" w:cs="Arial"/>
          <w:sz w:val="20"/>
          <w:szCs w:val="20"/>
        </w:rPr>
        <w:t>k</w:t>
      </w:r>
      <w:r w:rsidRPr="0095273D">
        <w:rPr>
          <w:rFonts w:ascii="Arial" w:hAnsi="Arial" w:cs="Arial"/>
          <w:sz w:val="20"/>
          <w:szCs w:val="20"/>
        </w:rPr>
        <w:t>ľúčového odborníka</w:t>
      </w:r>
    </w:p>
    <w:p w14:paraId="6738EAFB"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B5</w:t>
      </w:r>
      <w:r w:rsidRPr="0095273D">
        <w:rPr>
          <w:rFonts w:ascii="Arial" w:hAnsi="Arial" w:cs="Arial"/>
          <w:sz w:val="20"/>
          <w:szCs w:val="20"/>
        </w:rPr>
        <w:tab/>
        <w:t>Skúsenosti uchádzača</w:t>
      </w:r>
    </w:p>
    <w:p w14:paraId="0D9B9C04" w14:textId="77777777" w:rsidR="00794DE5" w:rsidRPr="0095273D" w:rsidRDefault="00794DE5" w:rsidP="0095273D">
      <w:pPr>
        <w:tabs>
          <w:tab w:val="left" w:pos="1985"/>
          <w:tab w:val="left" w:pos="2880"/>
        </w:tabs>
        <w:spacing w:after="0" w:line="240" w:lineRule="auto"/>
        <w:contextualSpacing/>
        <w:rPr>
          <w:rFonts w:ascii="Arial" w:hAnsi="Arial" w:cs="Arial"/>
          <w:caps/>
          <w:sz w:val="20"/>
          <w:szCs w:val="20"/>
        </w:rPr>
      </w:pPr>
      <w:r w:rsidRPr="0095273D">
        <w:rPr>
          <w:rFonts w:ascii="Arial" w:hAnsi="Arial" w:cs="Arial"/>
          <w:b/>
          <w:caps/>
          <w:sz w:val="20"/>
          <w:szCs w:val="20"/>
        </w:rPr>
        <w:t>Pr</w:t>
      </w:r>
      <w:r w:rsidR="00A21CE8" w:rsidRPr="0095273D">
        <w:rPr>
          <w:rFonts w:ascii="Arial" w:hAnsi="Arial" w:cs="Arial"/>
          <w:b/>
          <w:caps/>
          <w:sz w:val="20"/>
          <w:szCs w:val="20"/>
        </w:rPr>
        <w:t>Í</w:t>
      </w:r>
      <w:r w:rsidRPr="0095273D">
        <w:rPr>
          <w:rFonts w:ascii="Arial" w:hAnsi="Arial" w:cs="Arial"/>
          <w:b/>
          <w:caps/>
          <w:sz w:val="20"/>
          <w:szCs w:val="20"/>
        </w:rPr>
        <w:t>loha B6</w:t>
      </w:r>
      <w:r w:rsidRPr="0095273D">
        <w:rPr>
          <w:rFonts w:ascii="Arial" w:hAnsi="Arial" w:cs="Arial"/>
          <w:b/>
          <w:caps/>
          <w:sz w:val="20"/>
          <w:szCs w:val="20"/>
        </w:rPr>
        <w:tab/>
      </w:r>
      <w:r w:rsidRPr="0095273D">
        <w:rPr>
          <w:rFonts w:ascii="Arial" w:hAnsi="Arial" w:cs="Arial"/>
          <w:sz w:val="20"/>
          <w:szCs w:val="20"/>
        </w:rPr>
        <w:t>Jednotný európsky dokument pre verejné obstarávanie</w:t>
      </w:r>
    </w:p>
    <w:p w14:paraId="25BD1075" w14:textId="77777777" w:rsidR="002A611E" w:rsidRPr="0095273D" w:rsidRDefault="005B4D87" w:rsidP="0095273D">
      <w:pPr>
        <w:tabs>
          <w:tab w:val="left" w:pos="1985"/>
        </w:tabs>
        <w:spacing w:after="0" w:line="240" w:lineRule="auto"/>
        <w:ind w:left="1985" w:hanging="1985"/>
        <w:contextualSpacing/>
        <w:jc w:val="both"/>
        <w:rPr>
          <w:rFonts w:ascii="Arial" w:hAnsi="Arial" w:cs="Arial"/>
          <w:sz w:val="20"/>
          <w:szCs w:val="20"/>
        </w:rPr>
      </w:pPr>
      <w:r w:rsidRPr="0095273D">
        <w:rPr>
          <w:rFonts w:ascii="Arial" w:hAnsi="Arial" w:cs="Arial"/>
          <w:b/>
          <w:sz w:val="20"/>
          <w:szCs w:val="20"/>
        </w:rPr>
        <w:t>PRÍLOHA B7</w:t>
      </w:r>
      <w:r w:rsidRPr="0095273D">
        <w:rPr>
          <w:rFonts w:ascii="Arial" w:hAnsi="Arial" w:cs="Arial"/>
          <w:sz w:val="20"/>
          <w:szCs w:val="20"/>
        </w:rPr>
        <w:tab/>
        <w:t xml:space="preserve">Podmienky účasti </w:t>
      </w:r>
      <w:r w:rsidR="004D2822" w:rsidRPr="0095273D">
        <w:rPr>
          <w:rFonts w:ascii="Arial" w:hAnsi="Arial" w:cs="Arial"/>
          <w:sz w:val="20"/>
          <w:szCs w:val="20"/>
        </w:rPr>
        <w:t xml:space="preserve">vo verejnom obstarávaní </w:t>
      </w:r>
      <w:r w:rsidRPr="0095273D">
        <w:rPr>
          <w:rFonts w:ascii="Arial" w:hAnsi="Arial" w:cs="Arial"/>
          <w:sz w:val="20"/>
          <w:szCs w:val="20"/>
        </w:rPr>
        <w:t>týkajúce sa osobného postavenia, finančného</w:t>
      </w:r>
      <w:r w:rsidR="004D2822" w:rsidRPr="0095273D">
        <w:rPr>
          <w:rFonts w:ascii="Arial" w:hAnsi="Arial" w:cs="Arial"/>
          <w:sz w:val="20"/>
          <w:szCs w:val="20"/>
        </w:rPr>
        <w:t xml:space="preserve"> </w:t>
      </w:r>
      <w:r w:rsidRPr="0095273D">
        <w:rPr>
          <w:rFonts w:ascii="Arial" w:hAnsi="Arial" w:cs="Arial"/>
          <w:sz w:val="20"/>
          <w:szCs w:val="20"/>
        </w:rPr>
        <w:t>a ekonomického postavenia, technickej spôsobilosti a</w:t>
      </w:r>
      <w:r w:rsidR="004D2822" w:rsidRPr="0095273D">
        <w:rPr>
          <w:rFonts w:ascii="Arial" w:hAnsi="Arial" w:cs="Arial"/>
          <w:sz w:val="20"/>
          <w:szCs w:val="20"/>
        </w:rPr>
        <w:t>lebo</w:t>
      </w:r>
      <w:r w:rsidRPr="0095273D">
        <w:rPr>
          <w:rFonts w:ascii="Arial" w:hAnsi="Arial" w:cs="Arial"/>
          <w:sz w:val="20"/>
          <w:szCs w:val="20"/>
        </w:rPr>
        <w:t> odbornej spôsobilosti</w:t>
      </w:r>
    </w:p>
    <w:p w14:paraId="612D2B86" w14:textId="4B27BFA3" w:rsidR="004D2822" w:rsidRDefault="004D2822" w:rsidP="0095273D">
      <w:pPr>
        <w:tabs>
          <w:tab w:val="left" w:pos="1985"/>
        </w:tabs>
        <w:spacing w:after="0" w:line="240" w:lineRule="auto"/>
        <w:ind w:left="1985" w:hanging="1985"/>
        <w:contextualSpacing/>
        <w:jc w:val="both"/>
        <w:rPr>
          <w:rFonts w:ascii="Arial" w:hAnsi="Arial" w:cs="Arial"/>
          <w:sz w:val="20"/>
          <w:szCs w:val="20"/>
        </w:rPr>
      </w:pPr>
      <w:r w:rsidRPr="0095273D">
        <w:rPr>
          <w:rFonts w:ascii="Arial" w:hAnsi="Arial" w:cs="Arial"/>
          <w:b/>
          <w:sz w:val="20"/>
          <w:szCs w:val="20"/>
        </w:rPr>
        <w:t>PRÍLOHA B8</w:t>
      </w:r>
      <w:r w:rsidRPr="0095273D">
        <w:rPr>
          <w:rFonts w:ascii="Arial" w:hAnsi="Arial" w:cs="Arial"/>
          <w:sz w:val="20"/>
          <w:szCs w:val="20"/>
        </w:rPr>
        <w:tab/>
        <w:t xml:space="preserve">Zoznam </w:t>
      </w:r>
      <w:r w:rsidR="00353176">
        <w:rPr>
          <w:rFonts w:ascii="Arial" w:hAnsi="Arial" w:cs="Arial"/>
          <w:sz w:val="20"/>
          <w:szCs w:val="20"/>
        </w:rPr>
        <w:t>k</w:t>
      </w:r>
      <w:r w:rsidRPr="0095273D">
        <w:rPr>
          <w:rFonts w:ascii="Arial" w:hAnsi="Arial" w:cs="Arial"/>
          <w:sz w:val="20"/>
          <w:szCs w:val="20"/>
        </w:rPr>
        <w:t>ľúčových odborníkov</w:t>
      </w:r>
    </w:p>
    <w:p w14:paraId="7D93D036" w14:textId="77777777" w:rsidR="00045A7F" w:rsidRPr="00045A7F" w:rsidRDefault="00045A7F" w:rsidP="00045A7F">
      <w:pPr>
        <w:tabs>
          <w:tab w:val="left" w:pos="1985"/>
        </w:tabs>
        <w:spacing w:after="0" w:line="240" w:lineRule="auto"/>
        <w:ind w:left="1985" w:hanging="1985"/>
        <w:rPr>
          <w:rFonts w:ascii="Arial" w:eastAsia="Times New Roman" w:hAnsi="Arial" w:cs="Arial"/>
          <w:sz w:val="20"/>
          <w:szCs w:val="20"/>
        </w:rPr>
      </w:pPr>
      <w:r w:rsidRPr="00045A7F">
        <w:rPr>
          <w:rFonts w:ascii="Arial" w:eastAsia="Times New Roman" w:hAnsi="Arial" w:cs="Arial"/>
          <w:b/>
          <w:sz w:val="20"/>
          <w:szCs w:val="20"/>
        </w:rPr>
        <w:t>PRÍLOHA B9</w:t>
      </w:r>
      <w:r w:rsidRPr="00045A7F">
        <w:rPr>
          <w:rFonts w:ascii="Arial" w:eastAsia="Times New Roman" w:hAnsi="Arial" w:cs="Arial"/>
          <w:b/>
          <w:sz w:val="20"/>
          <w:szCs w:val="20"/>
        </w:rPr>
        <w:tab/>
      </w:r>
      <w:r w:rsidRPr="00045A7F">
        <w:rPr>
          <w:rFonts w:ascii="Arial" w:eastAsia="Times New Roman" w:hAnsi="Arial" w:cs="Arial"/>
          <w:sz w:val="20"/>
          <w:szCs w:val="20"/>
        </w:rPr>
        <w:t>Splnomocnenie</w:t>
      </w:r>
    </w:p>
    <w:p w14:paraId="2AA7A712" w14:textId="77777777" w:rsidR="00045A7F" w:rsidRPr="00045A7F" w:rsidRDefault="00045A7F" w:rsidP="00045A7F">
      <w:pPr>
        <w:tabs>
          <w:tab w:val="left" w:pos="1985"/>
        </w:tabs>
        <w:spacing w:after="0" w:line="240" w:lineRule="auto"/>
        <w:ind w:left="1985" w:hanging="1985"/>
        <w:rPr>
          <w:rFonts w:ascii="Arial" w:eastAsia="Times New Roman" w:hAnsi="Arial" w:cs="Arial"/>
          <w:sz w:val="20"/>
          <w:szCs w:val="20"/>
        </w:rPr>
      </w:pPr>
      <w:r w:rsidRPr="00045A7F">
        <w:rPr>
          <w:rFonts w:ascii="Arial" w:eastAsia="Times New Roman" w:hAnsi="Arial" w:cs="Arial"/>
          <w:b/>
          <w:sz w:val="20"/>
          <w:szCs w:val="20"/>
        </w:rPr>
        <w:t>PRÍLOHA B10</w:t>
      </w:r>
      <w:r w:rsidRPr="00045A7F">
        <w:rPr>
          <w:rFonts w:ascii="Arial" w:eastAsia="Times New Roman" w:hAnsi="Arial" w:cs="Arial"/>
          <w:b/>
          <w:sz w:val="20"/>
          <w:szCs w:val="20"/>
        </w:rPr>
        <w:tab/>
      </w:r>
      <w:r w:rsidRPr="00045A7F">
        <w:rPr>
          <w:rFonts w:ascii="Arial" w:eastAsia="Times New Roman" w:hAnsi="Arial" w:cs="Arial"/>
          <w:sz w:val="20"/>
          <w:szCs w:val="20"/>
        </w:rPr>
        <w:t>Poverenie</w:t>
      </w:r>
    </w:p>
    <w:bookmarkEnd w:id="1"/>
    <w:p w14:paraId="1CEB9769" w14:textId="77777777" w:rsidR="00794DE5" w:rsidRPr="0095273D" w:rsidRDefault="00794DE5" w:rsidP="0095273D">
      <w:pPr>
        <w:tabs>
          <w:tab w:val="left" w:pos="2280"/>
          <w:tab w:val="left" w:pos="2880"/>
        </w:tabs>
        <w:spacing w:after="0" w:line="240" w:lineRule="auto"/>
        <w:contextualSpacing/>
        <w:rPr>
          <w:rFonts w:ascii="Arial" w:hAnsi="Arial" w:cs="Arial"/>
          <w:sz w:val="20"/>
          <w:szCs w:val="20"/>
        </w:rPr>
      </w:pPr>
    </w:p>
    <w:p w14:paraId="151C67EC" w14:textId="77777777" w:rsidR="00794DE5" w:rsidRPr="0095273D" w:rsidRDefault="00794DE5" w:rsidP="0095273D">
      <w:pPr>
        <w:tabs>
          <w:tab w:val="left" w:pos="1985"/>
        </w:tabs>
        <w:spacing w:after="0" w:line="240" w:lineRule="auto"/>
        <w:ind w:left="1985" w:hanging="1985"/>
        <w:contextualSpacing/>
        <w:rPr>
          <w:rFonts w:ascii="Arial" w:hAnsi="Arial" w:cs="Arial"/>
          <w:b/>
          <w:bCs/>
          <w:caps/>
          <w:sz w:val="20"/>
          <w:szCs w:val="20"/>
        </w:rPr>
      </w:pPr>
      <w:r w:rsidRPr="0095273D">
        <w:rPr>
          <w:rFonts w:ascii="Arial" w:hAnsi="Arial" w:cs="Arial"/>
          <w:b/>
          <w:bCs/>
          <w:caps/>
          <w:sz w:val="20"/>
          <w:szCs w:val="20"/>
        </w:rPr>
        <w:t>Zväzok 2</w:t>
      </w:r>
      <w:r w:rsidRPr="0095273D">
        <w:rPr>
          <w:rFonts w:ascii="Arial" w:hAnsi="Arial" w:cs="Arial"/>
          <w:b/>
          <w:bCs/>
          <w:caps/>
          <w:sz w:val="20"/>
          <w:szCs w:val="20"/>
        </w:rPr>
        <w:tab/>
        <w:t>Obchodné podmienky</w:t>
      </w:r>
    </w:p>
    <w:p w14:paraId="2953C505" w14:textId="77777777" w:rsidR="00FC451A" w:rsidRDefault="00794DE5" w:rsidP="0095273D">
      <w:pPr>
        <w:spacing w:after="0" w:line="240" w:lineRule="auto"/>
        <w:contextualSpacing/>
        <w:rPr>
          <w:rFonts w:ascii="Arial" w:hAnsi="Arial" w:cs="Arial"/>
          <w:sz w:val="20"/>
          <w:szCs w:val="20"/>
        </w:rPr>
      </w:pPr>
      <w:r w:rsidRPr="0095273D">
        <w:rPr>
          <w:rFonts w:ascii="Arial" w:hAnsi="Arial" w:cs="Arial"/>
          <w:b/>
          <w:bCs/>
          <w:caps/>
          <w:sz w:val="20"/>
          <w:szCs w:val="20"/>
        </w:rPr>
        <w:t>časť 1</w:t>
      </w:r>
      <w:r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Pr="0095273D">
        <w:rPr>
          <w:rFonts w:ascii="Arial" w:hAnsi="Arial" w:cs="Arial"/>
          <w:sz w:val="20"/>
          <w:szCs w:val="20"/>
        </w:rPr>
        <w:t>Zmluva o </w:t>
      </w:r>
      <w:r w:rsidR="004D2822" w:rsidRPr="0095273D">
        <w:rPr>
          <w:rFonts w:ascii="Arial" w:hAnsi="Arial" w:cs="Arial"/>
          <w:sz w:val="20"/>
          <w:szCs w:val="20"/>
        </w:rPr>
        <w:t>D</w:t>
      </w:r>
      <w:r w:rsidRPr="0095273D">
        <w:rPr>
          <w:rFonts w:ascii="Arial" w:hAnsi="Arial" w:cs="Arial"/>
          <w:sz w:val="20"/>
          <w:szCs w:val="20"/>
        </w:rPr>
        <w:t>ielo - Zmluvné dojednania</w:t>
      </w:r>
    </w:p>
    <w:p w14:paraId="7DCB74DD" w14:textId="433DCD1D" w:rsidR="004D2822" w:rsidRPr="0095273D" w:rsidRDefault="004D2822" w:rsidP="0095273D">
      <w:pPr>
        <w:spacing w:after="0" w:line="240" w:lineRule="auto"/>
        <w:contextualSpacing/>
        <w:rPr>
          <w:rFonts w:ascii="Arial" w:hAnsi="Arial" w:cs="Arial"/>
          <w:sz w:val="20"/>
          <w:szCs w:val="20"/>
        </w:rPr>
      </w:pPr>
      <w:r w:rsidRPr="0095273D">
        <w:rPr>
          <w:rFonts w:ascii="Arial" w:hAnsi="Arial" w:cs="Arial"/>
          <w:sz w:val="20"/>
          <w:szCs w:val="20"/>
        </w:rPr>
        <w:t xml:space="preserve"> </w:t>
      </w:r>
      <w:r w:rsidR="00FC451A">
        <w:rPr>
          <w:rFonts w:ascii="Arial" w:hAnsi="Arial" w:cs="Arial"/>
          <w:sz w:val="20"/>
          <w:szCs w:val="20"/>
        </w:rPr>
        <w:tab/>
      </w:r>
      <w:r w:rsidR="00FC451A">
        <w:rPr>
          <w:rFonts w:ascii="Arial" w:hAnsi="Arial" w:cs="Arial"/>
          <w:sz w:val="20"/>
          <w:szCs w:val="20"/>
        </w:rPr>
        <w:tab/>
      </w:r>
      <w:r w:rsidR="00FC451A">
        <w:rPr>
          <w:rFonts w:ascii="Arial" w:hAnsi="Arial" w:cs="Arial"/>
          <w:sz w:val="20"/>
          <w:szCs w:val="20"/>
        </w:rPr>
        <w:tab/>
      </w:r>
      <w:r w:rsidR="00FC451A">
        <w:rPr>
          <w:rFonts w:ascii="Arial" w:hAnsi="Arial" w:cs="Arial"/>
          <w:sz w:val="20"/>
          <w:szCs w:val="20"/>
        </w:rPr>
        <w:tab/>
      </w:r>
      <w:r w:rsidR="00FC451A">
        <w:rPr>
          <w:rFonts w:ascii="Arial" w:hAnsi="Arial" w:cs="Arial"/>
          <w:sz w:val="20"/>
          <w:szCs w:val="20"/>
        </w:rPr>
        <w:tab/>
      </w:r>
      <w:r w:rsidR="00FC451A">
        <w:rPr>
          <w:rFonts w:ascii="Arial" w:hAnsi="Arial" w:cs="Arial"/>
          <w:sz w:val="20"/>
          <w:szCs w:val="20"/>
        </w:rPr>
        <w:tab/>
      </w:r>
      <w:r w:rsidR="00FC451A">
        <w:rPr>
          <w:rFonts w:ascii="Arial" w:hAnsi="Arial" w:cs="Arial"/>
          <w:sz w:val="20"/>
          <w:szCs w:val="20"/>
        </w:rPr>
        <w:tab/>
      </w:r>
      <w:r w:rsidR="00FC451A" w:rsidRPr="0062492A">
        <w:rPr>
          <w:rFonts w:ascii="Arial" w:eastAsiaTheme="minorHAnsi" w:hAnsi="Arial" w:cs="Arial"/>
          <w:sz w:val="20"/>
          <w:szCs w:val="20"/>
          <w:lang w:eastAsia="en-US"/>
        </w:rPr>
        <w:t xml:space="preserve">Príloha č. </w:t>
      </w:r>
      <w:r w:rsidR="001F1BCF">
        <w:rPr>
          <w:rFonts w:ascii="Arial" w:eastAsiaTheme="minorHAnsi" w:hAnsi="Arial" w:cs="Arial"/>
          <w:sz w:val="20"/>
          <w:szCs w:val="20"/>
          <w:lang w:eastAsia="en-US"/>
        </w:rPr>
        <w:t>2</w:t>
      </w:r>
      <w:r w:rsidR="00FC451A" w:rsidRPr="0062492A">
        <w:rPr>
          <w:rFonts w:ascii="Arial" w:eastAsiaTheme="minorHAnsi" w:hAnsi="Arial" w:cs="Arial"/>
          <w:sz w:val="20"/>
          <w:szCs w:val="20"/>
          <w:lang w:eastAsia="en-US"/>
        </w:rPr>
        <w:t xml:space="preserve"> – Zoznam kľúčových odborníkov</w:t>
      </w:r>
    </w:p>
    <w:p w14:paraId="014F41F8" w14:textId="77777777" w:rsidR="00794DE5" w:rsidRPr="0095273D" w:rsidRDefault="00794DE5" w:rsidP="0095273D">
      <w:pPr>
        <w:spacing w:after="0" w:line="240" w:lineRule="auto"/>
        <w:contextualSpacing/>
        <w:rPr>
          <w:rFonts w:ascii="Arial" w:hAnsi="Arial" w:cs="Arial"/>
          <w:sz w:val="20"/>
          <w:szCs w:val="20"/>
        </w:rPr>
      </w:pPr>
      <w:r w:rsidRPr="0095273D">
        <w:rPr>
          <w:rFonts w:ascii="Arial" w:hAnsi="Arial" w:cs="Arial"/>
          <w:b/>
          <w:bCs/>
          <w:caps/>
          <w:sz w:val="20"/>
          <w:szCs w:val="20"/>
        </w:rPr>
        <w:t>ČASŤ 2</w:t>
      </w:r>
      <w:r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ielo - Zmluvné podmienky</w:t>
      </w:r>
    </w:p>
    <w:p w14:paraId="58A267FC" w14:textId="77777777" w:rsidR="00794DE5" w:rsidRPr="0095273D" w:rsidRDefault="00794DE5" w:rsidP="0095273D">
      <w:pPr>
        <w:tabs>
          <w:tab w:val="left" w:pos="2410"/>
        </w:tabs>
        <w:spacing w:after="0" w:line="240" w:lineRule="auto"/>
        <w:ind w:left="1985" w:hanging="1985"/>
        <w:contextualSpacing/>
        <w:rPr>
          <w:rFonts w:ascii="Arial" w:hAnsi="Arial" w:cs="Arial"/>
          <w:bCs/>
          <w:caps/>
          <w:sz w:val="20"/>
          <w:szCs w:val="20"/>
        </w:rPr>
      </w:pPr>
      <w:r w:rsidRPr="0095273D">
        <w:rPr>
          <w:rFonts w:ascii="Arial" w:hAnsi="Arial" w:cs="Arial"/>
          <w:b/>
          <w:bCs/>
          <w:caps/>
          <w:sz w:val="20"/>
          <w:szCs w:val="20"/>
        </w:rPr>
        <w:tab/>
      </w:r>
      <w:r w:rsidRPr="0095273D">
        <w:rPr>
          <w:rFonts w:ascii="Arial" w:hAnsi="Arial" w:cs="Arial"/>
          <w:bCs/>
          <w:caps/>
          <w:sz w:val="20"/>
          <w:szCs w:val="20"/>
        </w:rPr>
        <w:t>2.1</w:t>
      </w:r>
      <w:r w:rsidRPr="0095273D">
        <w:rPr>
          <w:rFonts w:ascii="Arial" w:hAnsi="Arial" w:cs="Arial"/>
          <w:bCs/>
          <w:caps/>
          <w:sz w:val="20"/>
          <w:szCs w:val="20"/>
        </w:rPr>
        <w:tab/>
      </w:r>
      <w:r w:rsidRPr="0095273D">
        <w:rPr>
          <w:rFonts w:ascii="Arial" w:hAnsi="Arial" w:cs="Arial"/>
          <w:bCs/>
          <w:sz w:val="20"/>
          <w:szCs w:val="20"/>
        </w:rPr>
        <w:t>Všeobecné zmluvné podmienky</w:t>
      </w:r>
    </w:p>
    <w:p w14:paraId="697C24C8" w14:textId="77777777" w:rsidR="00794DE5" w:rsidRPr="0095273D" w:rsidRDefault="00794DE5" w:rsidP="0095273D">
      <w:pPr>
        <w:tabs>
          <w:tab w:val="left" w:pos="2410"/>
        </w:tabs>
        <w:spacing w:after="0" w:line="240" w:lineRule="auto"/>
        <w:ind w:left="1985" w:hanging="1985"/>
        <w:contextualSpacing/>
        <w:rPr>
          <w:rFonts w:ascii="Arial" w:hAnsi="Arial" w:cs="Arial"/>
          <w:sz w:val="20"/>
          <w:szCs w:val="20"/>
        </w:rPr>
      </w:pPr>
      <w:r w:rsidRPr="0095273D">
        <w:rPr>
          <w:rFonts w:ascii="Arial" w:hAnsi="Arial" w:cs="Arial"/>
          <w:bCs/>
          <w:caps/>
          <w:sz w:val="20"/>
          <w:szCs w:val="20"/>
        </w:rPr>
        <w:tab/>
        <w:t xml:space="preserve">2.2 </w:t>
      </w:r>
      <w:r w:rsidRPr="0095273D">
        <w:rPr>
          <w:rFonts w:ascii="Arial" w:hAnsi="Arial" w:cs="Arial"/>
          <w:bCs/>
          <w:caps/>
          <w:sz w:val="20"/>
          <w:szCs w:val="20"/>
        </w:rPr>
        <w:tab/>
      </w:r>
      <w:r w:rsidRPr="0095273D">
        <w:rPr>
          <w:rFonts w:ascii="Arial" w:hAnsi="Arial" w:cs="Arial"/>
          <w:bCs/>
          <w:sz w:val="20"/>
          <w:szCs w:val="20"/>
        </w:rPr>
        <w:t>Osobitné zmluvné podmienky</w:t>
      </w:r>
    </w:p>
    <w:p w14:paraId="5A9C0A16" w14:textId="77777777" w:rsidR="00794DE5"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3</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 xml:space="preserve">ielo - Príloha k ponuke </w:t>
      </w:r>
    </w:p>
    <w:p w14:paraId="2F3BCA61" w14:textId="77777777" w:rsidR="00596221"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4</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Di</w:t>
      </w:r>
      <w:r w:rsidRPr="0095273D">
        <w:rPr>
          <w:rFonts w:ascii="Arial" w:hAnsi="Arial" w:cs="Arial"/>
          <w:sz w:val="20"/>
          <w:szCs w:val="20"/>
        </w:rPr>
        <w:t xml:space="preserve">elo - Vzorové tlačivo zábezpeky na vykonanie prác </w:t>
      </w:r>
    </w:p>
    <w:p w14:paraId="23CFC3A8" w14:textId="77777777" w:rsidR="00794DE5" w:rsidRPr="0095273D" w:rsidRDefault="00794DE5" w:rsidP="0095273D">
      <w:pPr>
        <w:pStyle w:val="Section"/>
        <w:widowControl/>
        <w:tabs>
          <w:tab w:val="left" w:pos="1985"/>
          <w:tab w:val="left" w:pos="3544"/>
          <w:tab w:val="right" w:pos="8222"/>
        </w:tabs>
        <w:spacing w:after="0" w:line="240" w:lineRule="auto"/>
        <w:ind w:left="1985" w:hanging="1985"/>
        <w:contextualSpacing/>
        <w:jc w:val="left"/>
        <w:rPr>
          <w:rFonts w:cs="Arial"/>
          <w:b w:val="0"/>
          <w:sz w:val="20"/>
          <w:lang w:val="sk-SK"/>
        </w:rPr>
      </w:pPr>
      <w:r w:rsidRPr="0095273D">
        <w:rPr>
          <w:rFonts w:cs="Arial"/>
          <w:bCs/>
          <w:caps/>
          <w:sz w:val="20"/>
          <w:lang w:val="sk-SK"/>
        </w:rPr>
        <w:t>ČASŤ 5</w:t>
      </w:r>
      <w:r w:rsidRPr="0095273D">
        <w:rPr>
          <w:rFonts w:cs="Arial"/>
          <w:bCs/>
          <w:caps/>
          <w:sz w:val="20"/>
          <w:lang w:val="sk-SK"/>
        </w:rPr>
        <w:tab/>
      </w:r>
      <w:r w:rsidRPr="0095273D">
        <w:rPr>
          <w:rFonts w:cs="Arial"/>
          <w:b w:val="0"/>
          <w:bCs/>
          <w:sz w:val="20"/>
          <w:lang w:val="sk-SK"/>
        </w:rPr>
        <w:t xml:space="preserve">Zmluva o </w:t>
      </w:r>
      <w:r w:rsidR="00D26F46" w:rsidRPr="0095273D">
        <w:rPr>
          <w:rFonts w:cs="Arial"/>
          <w:b w:val="0"/>
          <w:bCs/>
          <w:sz w:val="20"/>
          <w:lang w:val="sk-SK"/>
        </w:rPr>
        <w:t>D</w:t>
      </w:r>
      <w:r w:rsidRPr="0095273D">
        <w:rPr>
          <w:rFonts w:cs="Arial"/>
          <w:b w:val="0"/>
          <w:bCs/>
          <w:sz w:val="20"/>
          <w:lang w:val="sk-SK"/>
        </w:rPr>
        <w:t xml:space="preserve">ielo </w:t>
      </w:r>
      <w:r w:rsidR="00065CA3" w:rsidRPr="0095273D">
        <w:rPr>
          <w:rFonts w:cs="Arial"/>
          <w:b w:val="0"/>
          <w:bCs/>
          <w:sz w:val="20"/>
          <w:lang w:val="sk-SK"/>
        </w:rPr>
        <w:t xml:space="preserve">- </w:t>
      </w:r>
      <w:r w:rsidRPr="0095273D">
        <w:rPr>
          <w:rFonts w:cs="Arial"/>
          <w:b w:val="0"/>
          <w:bCs/>
          <w:sz w:val="20"/>
          <w:lang w:val="sk-SK"/>
        </w:rPr>
        <w:t>Vzorové tlačivo zábezpeky na zadržané platby</w:t>
      </w:r>
    </w:p>
    <w:p w14:paraId="7491C464" w14:textId="77777777" w:rsidR="00794DE5"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6</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ielo - Vzorové tlačivo zábezpeky na záručné opravy</w:t>
      </w:r>
    </w:p>
    <w:p w14:paraId="172831A8" w14:textId="77777777" w:rsidR="00794DE5"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7</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ielo - Vzorové tlačivo dohody o riešení sporov</w:t>
      </w:r>
    </w:p>
    <w:p w14:paraId="7C05C149" w14:textId="77777777" w:rsidR="00794DE5"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8</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ielo - Vzorové tlačivo preberacieho protokolu</w:t>
      </w:r>
    </w:p>
    <w:p w14:paraId="03D503C3" w14:textId="77777777" w:rsidR="00794DE5"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9</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ielo - Vzorové tlačivo zápisnice o odovzdaní a prevzatí staveniska</w:t>
      </w:r>
    </w:p>
    <w:p w14:paraId="1DFDF53B" w14:textId="77777777" w:rsidR="00F54B14" w:rsidRPr="0095273D" w:rsidRDefault="00F54B14" w:rsidP="0095273D">
      <w:pPr>
        <w:tabs>
          <w:tab w:val="left" w:pos="2880"/>
        </w:tabs>
        <w:spacing w:after="0" w:line="240" w:lineRule="auto"/>
        <w:contextualSpacing/>
        <w:rPr>
          <w:rFonts w:ascii="Arial" w:hAnsi="Arial" w:cs="Arial"/>
          <w:sz w:val="20"/>
          <w:szCs w:val="20"/>
        </w:rPr>
      </w:pPr>
    </w:p>
    <w:p w14:paraId="32B5A469"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Zväzok 3</w:t>
      </w:r>
      <w:r w:rsidRPr="0095273D">
        <w:rPr>
          <w:rFonts w:ascii="Arial" w:hAnsi="Arial" w:cs="Arial"/>
          <w:b/>
          <w:bCs/>
          <w:caps/>
          <w:sz w:val="20"/>
          <w:szCs w:val="20"/>
        </w:rPr>
        <w:tab/>
      </w:r>
      <w:r w:rsidR="00EB69DD" w:rsidRPr="0095273D">
        <w:rPr>
          <w:rFonts w:ascii="Arial" w:hAnsi="Arial" w:cs="Arial"/>
          <w:b/>
          <w:bCs/>
          <w:caps/>
          <w:sz w:val="20"/>
          <w:szCs w:val="20"/>
        </w:rPr>
        <w:t xml:space="preserve">Požiadavky objednávateľa </w:t>
      </w:r>
    </w:p>
    <w:p w14:paraId="7D713106" w14:textId="77777777" w:rsidR="00667255" w:rsidRPr="0095273D" w:rsidRDefault="0066725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1</w:t>
      </w:r>
      <w:r w:rsidRPr="0095273D">
        <w:rPr>
          <w:rFonts w:ascii="Arial" w:hAnsi="Arial" w:cs="Arial"/>
          <w:b/>
          <w:bCs/>
          <w:caps/>
          <w:sz w:val="20"/>
          <w:szCs w:val="20"/>
        </w:rPr>
        <w:tab/>
      </w:r>
      <w:r w:rsidR="00EB69DD" w:rsidRPr="0095273D">
        <w:rPr>
          <w:rFonts w:ascii="Arial" w:hAnsi="Arial" w:cs="Arial"/>
          <w:sz w:val="20"/>
          <w:szCs w:val="20"/>
        </w:rPr>
        <w:t>Všeobecné informácie a</w:t>
      </w:r>
      <w:r w:rsidR="006C6EB1" w:rsidRPr="0095273D">
        <w:rPr>
          <w:rFonts w:ascii="Arial" w:hAnsi="Arial" w:cs="Arial"/>
          <w:sz w:val="20"/>
          <w:szCs w:val="20"/>
        </w:rPr>
        <w:t> </w:t>
      </w:r>
      <w:r w:rsidR="00EB69DD" w:rsidRPr="0095273D">
        <w:rPr>
          <w:rFonts w:ascii="Arial" w:hAnsi="Arial" w:cs="Arial"/>
          <w:sz w:val="20"/>
          <w:szCs w:val="20"/>
        </w:rPr>
        <w:t>požiadavky</w:t>
      </w:r>
      <w:r w:rsidR="006C6EB1" w:rsidRPr="0095273D">
        <w:rPr>
          <w:rFonts w:ascii="Arial" w:hAnsi="Arial" w:cs="Arial"/>
          <w:sz w:val="20"/>
          <w:szCs w:val="20"/>
        </w:rPr>
        <w:t xml:space="preserve"> Objednávateľa</w:t>
      </w:r>
    </w:p>
    <w:p w14:paraId="7A72AE0F" w14:textId="77777777" w:rsidR="00667255" w:rsidRPr="0095273D" w:rsidRDefault="0066725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2</w:t>
      </w:r>
      <w:r w:rsidRPr="0095273D">
        <w:rPr>
          <w:rFonts w:ascii="Arial" w:hAnsi="Arial" w:cs="Arial"/>
          <w:b/>
          <w:bCs/>
          <w:caps/>
          <w:sz w:val="20"/>
          <w:szCs w:val="20"/>
        </w:rPr>
        <w:tab/>
      </w:r>
      <w:r w:rsidRPr="0095273D">
        <w:rPr>
          <w:rFonts w:ascii="Arial" w:hAnsi="Arial" w:cs="Arial"/>
          <w:sz w:val="20"/>
          <w:szCs w:val="20"/>
        </w:rPr>
        <w:t>Všeobecné technicko-kvalitatívne podmienky a </w:t>
      </w:r>
      <w:r w:rsidR="00850359" w:rsidRPr="0095273D">
        <w:rPr>
          <w:rFonts w:ascii="Arial" w:hAnsi="Arial" w:cs="Arial"/>
          <w:sz w:val="20"/>
          <w:szCs w:val="20"/>
        </w:rPr>
        <w:t>k</w:t>
      </w:r>
      <w:r w:rsidRPr="0095273D">
        <w:rPr>
          <w:rFonts w:ascii="Arial" w:hAnsi="Arial" w:cs="Arial"/>
          <w:sz w:val="20"/>
          <w:szCs w:val="20"/>
        </w:rPr>
        <w:t>atalógové listy</w:t>
      </w:r>
    </w:p>
    <w:p w14:paraId="1C8C7175" w14:textId="77777777" w:rsidR="00667255" w:rsidRPr="0095273D" w:rsidRDefault="00667255" w:rsidP="0095273D">
      <w:pPr>
        <w:tabs>
          <w:tab w:val="left" w:pos="2410"/>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3</w:t>
      </w:r>
      <w:r w:rsidRPr="0095273D">
        <w:rPr>
          <w:rFonts w:ascii="Arial" w:hAnsi="Arial" w:cs="Arial"/>
          <w:b/>
          <w:bCs/>
          <w:caps/>
          <w:sz w:val="20"/>
          <w:szCs w:val="20"/>
        </w:rPr>
        <w:tab/>
      </w:r>
      <w:r w:rsidRPr="0095273D">
        <w:rPr>
          <w:rFonts w:ascii="Arial" w:hAnsi="Arial" w:cs="Arial"/>
          <w:sz w:val="20"/>
          <w:szCs w:val="20"/>
        </w:rPr>
        <w:t xml:space="preserve">Zvláštne technicko-kvalitatívne podmienky  </w:t>
      </w:r>
    </w:p>
    <w:p w14:paraId="52E960A8" w14:textId="77777777" w:rsidR="00667255" w:rsidRPr="0095273D" w:rsidRDefault="00667255" w:rsidP="0095273D">
      <w:pPr>
        <w:tabs>
          <w:tab w:val="left" w:pos="1985"/>
        </w:tabs>
        <w:spacing w:after="0" w:line="240" w:lineRule="auto"/>
        <w:ind w:left="1985" w:hanging="1985"/>
        <w:contextualSpacing/>
        <w:rPr>
          <w:rFonts w:ascii="Arial" w:hAnsi="Arial" w:cs="Arial"/>
          <w:bCs/>
          <w:sz w:val="20"/>
          <w:szCs w:val="20"/>
        </w:rPr>
      </w:pPr>
      <w:r w:rsidRPr="0095273D">
        <w:rPr>
          <w:rFonts w:ascii="Arial" w:hAnsi="Arial" w:cs="Arial"/>
          <w:b/>
          <w:bCs/>
          <w:caps/>
          <w:sz w:val="20"/>
          <w:szCs w:val="20"/>
        </w:rPr>
        <w:t>ČASŤ 4</w:t>
      </w:r>
      <w:r w:rsidRPr="0095273D">
        <w:rPr>
          <w:rFonts w:ascii="Arial" w:hAnsi="Arial" w:cs="Arial"/>
          <w:b/>
          <w:bCs/>
          <w:caps/>
          <w:sz w:val="20"/>
          <w:szCs w:val="20"/>
        </w:rPr>
        <w:tab/>
      </w:r>
      <w:r w:rsidRPr="0095273D">
        <w:rPr>
          <w:rFonts w:ascii="Arial" w:hAnsi="Arial" w:cs="Arial"/>
          <w:sz w:val="20"/>
          <w:szCs w:val="20"/>
        </w:rPr>
        <w:t>Technické požiadavky</w:t>
      </w:r>
      <w:r w:rsidR="006C6EB1" w:rsidRPr="0095273D">
        <w:rPr>
          <w:rFonts w:ascii="Arial" w:hAnsi="Arial" w:cs="Arial"/>
          <w:sz w:val="20"/>
          <w:szCs w:val="20"/>
        </w:rPr>
        <w:t xml:space="preserve"> </w:t>
      </w:r>
      <w:r w:rsidRPr="0095273D">
        <w:rPr>
          <w:rFonts w:ascii="Arial" w:hAnsi="Arial" w:cs="Arial"/>
          <w:sz w:val="20"/>
          <w:szCs w:val="20"/>
        </w:rPr>
        <w:t xml:space="preserve">Objednávateľa </w:t>
      </w:r>
    </w:p>
    <w:p w14:paraId="5E2DEDFD" w14:textId="77777777" w:rsidR="00AC78A1" w:rsidRPr="0095273D" w:rsidRDefault="00B15879" w:rsidP="0095273D">
      <w:pPr>
        <w:spacing w:after="0" w:line="240" w:lineRule="auto"/>
        <w:ind w:left="1985" w:hanging="1985"/>
        <w:contextualSpacing/>
        <w:rPr>
          <w:rFonts w:ascii="Arial" w:hAnsi="Arial" w:cs="Arial"/>
          <w:color w:val="FF0000"/>
          <w:sz w:val="20"/>
          <w:szCs w:val="20"/>
        </w:rPr>
      </w:pPr>
      <w:r w:rsidRPr="0095273D">
        <w:rPr>
          <w:rFonts w:ascii="Arial" w:hAnsi="Arial" w:cs="Arial"/>
          <w:b/>
          <w:sz w:val="20"/>
          <w:szCs w:val="20"/>
        </w:rPr>
        <w:t>P</w:t>
      </w:r>
      <w:r w:rsidR="00BC6302" w:rsidRPr="0095273D">
        <w:rPr>
          <w:rFonts w:ascii="Arial" w:hAnsi="Arial" w:cs="Arial"/>
          <w:b/>
          <w:sz w:val="20"/>
          <w:szCs w:val="20"/>
        </w:rPr>
        <w:t>RÍLOHY</w:t>
      </w:r>
      <w:r w:rsidRPr="0095273D">
        <w:rPr>
          <w:rFonts w:ascii="Arial" w:hAnsi="Arial" w:cs="Arial"/>
          <w:sz w:val="20"/>
          <w:szCs w:val="20"/>
        </w:rPr>
        <w:tab/>
      </w:r>
    </w:p>
    <w:p w14:paraId="230FDE66" w14:textId="77777777" w:rsidR="00BC6302" w:rsidRPr="0095273D" w:rsidRDefault="00BC6302" w:rsidP="0095273D">
      <w:pPr>
        <w:spacing w:after="0" w:line="240" w:lineRule="auto"/>
        <w:contextualSpacing/>
        <w:rPr>
          <w:rFonts w:ascii="Arial" w:hAnsi="Arial" w:cs="Arial"/>
          <w:b/>
          <w:bCs/>
          <w:caps/>
          <w:sz w:val="20"/>
          <w:szCs w:val="20"/>
        </w:rPr>
      </w:pPr>
    </w:p>
    <w:p w14:paraId="32D3C094"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Zväzok 4</w:t>
      </w:r>
      <w:r w:rsidRPr="0095273D">
        <w:rPr>
          <w:rFonts w:ascii="Arial" w:hAnsi="Arial" w:cs="Arial"/>
          <w:b/>
          <w:bCs/>
          <w:caps/>
          <w:sz w:val="20"/>
          <w:szCs w:val="20"/>
        </w:rPr>
        <w:tab/>
        <w:t xml:space="preserve">CENOVÁ ČASŤ </w:t>
      </w:r>
    </w:p>
    <w:p w14:paraId="008FB939" w14:textId="68FDFF81" w:rsidR="00667255" w:rsidRPr="0095273D" w:rsidRDefault="00667255" w:rsidP="0095273D">
      <w:pPr>
        <w:pStyle w:val="Section"/>
        <w:widowControl/>
        <w:tabs>
          <w:tab w:val="left" w:pos="1985"/>
          <w:tab w:val="right" w:pos="8222"/>
        </w:tabs>
        <w:autoSpaceDE w:val="0"/>
        <w:autoSpaceDN w:val="0"/>
        <w:adjustRightInd w:val="0"/>
        <w:spacing w:after="0" w:line="240" w:lineRule="auto"/>
        <w:ind w:left="1985" w:hanging="1985"/>
        <w:contextualSpacing/>
        <w:jc w:val="left"/>
        <w:rPr>
          <w:rFonts w:cs="Arial"/>
          <w:b w:val="0"/>
          <w:caps/>
          <w:sz w:val="20"/>
          <w:lang w:val="sk-SK"/>
        </w:rPr>
      </w:pPr>
      <w:r w:rsidRPr="0095273D">
        <w:rPr>
          <w:rFonts w:cs="Arial"/>
          <w:caps/>
          <w:sz w:val="20"/>
          <w:lang w:val="sk-SK"/>
        </w:rPr>
        <w:t xml:space="preserve">ČASŤ 1 </w:t>
      </w:r>
      <w:r w:rsidRPr="0095273D">
        <w:rPr>
          <w:rFonts w:cs="Arial"/>
          <w:caps/>
          <w:sz w:val="20"/>
          <w:lang w:val="sk-SK"/>
        </w:rPr>
        <w:tab/>
      </w:r>
      <w:r w:rsidRPr="0095273D">
        <w:rPr>
          <w:rFonts w:cs="Arial"/>
          <w:b w:val="0"/>
          <w:caps/>
          <w:sz w:val="20"/>
          <w:lang w:val="sk-SK"/>
        </w:rPr>
        <w:t>P</w:t>
      </w:r>
      <w:r w:rsidR="00821FB0">
        <w:rPr>
          <w:rFonts w:cs="Arial"/>
          <w:b w:val="0"/>
          <w:sz w:val="20"/>
          <w:lang w:val="sk-SK"/>
        </w:rPr>
        <w:t>REAMBULA</w:t>
      </w:r>
    </w:p>
    <w:p w14:paraId="24C16FD0" w14:textId="1C2EDCE9" w:rsidR="00667255" w:rsidRPr="0095273D" w:rsidRDefault="00667255" w:rsidP="0095273D">
      <w:pPr>
        <w:pStyle w:val="Section"/>
        <w:widowControl/>
        <w:tabs>
          <w:tab w:val="left" w:pos="1985"/>
          <w:tab w:val="right" w:pos="8222"/>
        </w:tabs>
        <w:autoSpaceDE w:val="0"/>
        <w:autoSpaceDN w:val="0"/>
        <w:adjustRightInd w:val="0"/>
        <w:spacing w:after="0" w:line="240" w:lineRule="auto"/>
        <w:contextualSpacing/>
        <w:jc w:val="left"/>
        <w:rPr>
          <w:rStyle w:val="OdsekzoznamuChar"/>
          <w:rFonts w:cs="Arial"/>
          <w:b w:val="0"/>
          <w:sz w:val="20"/>
          <w:lang w:val="sk-SK"/>
        </w:rPr>
      </w:pPr>
      <w:r w:rsidRPr="0095273D">
        <w:rPr>
          <w:rFonts w:cs="Arial"/>
          <w:caps/>
          <w:sz w:val="20"/>
          <w:lang w:val="sk-SK"/>
        </w:rPr>
        <w:t xml:space="preserve">ČASŤ 2 </w:t>
      </w:r>
      <w:r w:rsidRPr="0095273D">
        <w:rPr>
          <w:rFonts w:cs="Arial"/>
          <w:caps/>
          <w:sz w:val="20"/>
          <w:lang w:val="sk-SK"/>
        </w:rPr>
        <w:tab/>
      </w:r>
      <w:r w:rsidR="00B15879" w:rsidRPr="0095273D">
        <w:rPr>
          <w:rStyle w:val="OdsekzoznamuChar"/>
          <w:rFonts w:cs="Arial"/>
          <w:b w:val="0"/>
          <w:sz w:val="20"/>
          <w:lang w:val="sk-SK"/>
        </w:rPr>
        <w:t>F</w:t>
      </w:r>
      <w:r w:rsidR="00821FB0">
        <w:rPr>
          <w:rStyle w:val="OdsekzoznamuChar"/>
          <w:rFonts w:cs="Arial"/>
          <w:b w:val="0"/>
          <w:sz w:val="20"/>
          <w:lang w:val="sk-SK"/>
        </w:rPr>
        <w:t>ORMULÁR PLATIEB</w:t>
      </w:r>
    </w:p>
    <w:p w14:paraId="2BEB4992" w14:textId="77777777" w:rsidR="00794DE5" w:rsidRPr="0095273D" w:rsidRDefault="00794DE5" w:rsidP="0095273D">
      <w:pPr>
        <w:tabs>
          <w:tab w:val="left" w:pos="1985"/>
          <w:tab w:val="left" w:pos="2880"/>
        </w:tabs>
        <w:spacing w:after="0" w:line="240" w:lineRule="auto"/>
        <w:contextualSpacing/>
        <w:rPr>
          <w:rFonts w:ascii="Arial" w:hAnsi="Arial" w:cs="Arial"/>
          <w:color w:val="FF0000"/>
          <w:sz w:val="20"/>
          <w:szCs w:val="20"/>
        </w:rPr>
      </w:pPr>
    </w:p>
    <w:p w14:paraId="7C721E32"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Zväzok 5</w:t>
      </w:r>
      <w:r w:rsidRPr="0095273D">
        <w:rPr>
          <w:rFonts w:ascii="Arial" w:hAnsi="Arial" w:cs="Arial"/>
          <w:b/>
          <w:bCs/>
          <w:caps/>
          <w:sz w:val="20"/>
          <w:szCs w:val="20"/>
        </w:rPr>
        <w:tab/>
        <w:t xml:space="preserve">DOKUMENTÁCIA POSKYTNUTÁ OBJEDNÁVATEĽOM </w:t>
      </w:r>
    </w:p>
    <w:p w14:paraId="0D133FAC" w14:textId="2BAC1878" w:rsidR="001A278B" w:rsidRPr="001A278B" w:rsidRDefault="001A278B" w:rsidP="001C385F">
      <w:pPr>
        <w:spacing w:after="0" w:line="240" w:lineRule="auto"/>
        <w:ind w:left="1985"/>
        <w:jc w:val="both"/>
        <w:rPr>
          <w:rFonts w:ascii="Arial" w:eastAsia="Times New Roman" w:hAnsi="Arial" w:cs="Arial"/>
          <w:sz w:val="20"/>
          <w:szCs w:val="20"/>
        </w:rPr>
      </w:pPr>
      <w:r w:rsidRPr="001A278B">
        <w:rPr>
          <w:rFonts w:ascii="Arial" w:eastAsia="Times New Roman" w:hAnsi="Arial" w:cs="Arial"/>
          <w:sz w:val="20"/>
          <w:szCs w:val="20"/>
        </w:rPr>
        <w:t xml:space="preserve">Tieto súbory je potrebné ako </w:t>
      </w:r>
      <w:proofErr w:type="spellStart"/>
      <w:r w:rsidRPr="001A278B">
        <w:rPr>
          <w:rFonts w:ascii="Arial" w:eastAsia="Times New Roman" w:hAnsi="Arial" w:cs="Arial"/>
          <w:sz w:val="20"/>
          <w:szCs w:val="20"/>
        </w:rPr>
        <w:t>zazipované</w:t>
      </w:r>
      <w:proofErr w:type="spellEnd"/>
      <w:r w:rsidRPr="001A278B">
        <w:rPr>
          <w:rFonts w:ascii="Arial" w:eastAsia="Times New Roman" w:hAnsi="Arial" w:cs="Arial"/>
          <w:sz w:val="20"/>
          <w:szCs w:val="20"/>
        </w:rPr>
        <w:t xml:space="preserve"> súbory rozbaľovať spolu naraz</w:t>
      </w:r>
    </w:p>
    <w:p w14:paraId="40FD568B" w14:textId="77777777" w:rsidR="00794DE5" w:rsidRPr="0095273D" w:rsidRDefault="00794DE5" w:rsidP="0095273D">
      <w:pPr>
        <w:spacing w:after="0" w:line="240" w:lineRule="auto"/>
        <w:contextualSpacing/>
        <w:rPr>
          <w:rFonts w:ascii="Arial" w:hAnsi="Arial" w:cs="Arial"/>
          <w:smallCaps/>
          <w:sz w:val="20"/>
          <w:szCs w:val="20"/>
        </w:rPr>
      </w:pPr>
    </w:p>
    <w:p w14:paraId="51EDE3CB" w14:textId="77777777" w:rsidR="00794DE5" w:rsidRPr="0095273D" w:rsidRDefault="00794DE5" w:rsidP="0095273D">
      <w:pPr>
        <w:spacing w:after="0" w:line="240" w:lineRule="auto"/>
        <w:contextualSpacing/>
        <w:rPr>
          <w:rFonts w:ascii="Arial" w:hAnsi="Arial" w:cs="Arial"/>
          <w:smallCaps/>
          <w:sz w:val="20"/>
          <w:szCs w:val="20"/>
        </w:rPr>
      </w:pPr>
    </w:p>
    <w:p w14:paraId="2E48BFA9" w14:textId="77777777" w:rsidR="00794DE5" w:rsidRPr="0095273D" w:rsidRDefault="00794DE5" w:rsidP="0095273D">
      <w:pPr>
        <w:spacing w:after="0" w:line="240" w:lineRule="auto"/>
        <w:contextualSpacing/>
        <w:rPr>
          <w:rFonts w:ascii="Arial" w:hAnsi="Arial" w:cs="Arial"/>
          <w:smallCaps/>
          <w:sz w:val="20"/>
          <w:szCs w:val="20"/>
        </w:rPr>
      </w:pPr>
    </w:p>
    <w:p w14:paraId="37ED72DD" w14:textId="77777777" w:rsidR="00794DE5" w:rsidRPr="0095273D" w:rsidRDefault="00794DE5" w:rsidP="0095273D">
      <w:pPr>
        <w:spacing w:after="0" w:line="240" w:lineRule="auto"/>
        <w:contextualSpacing/>
        <w:rPr>
          <w:rFonts w:ascii="Arial" w:hAnsi="Arial" w:cs="Arial"/>
          <w:smallCaps/>
          <w:sz w:val="20"/>
          <w:szCs w:val="20"/>
        </w:rPr>
      </w:pPr>
    </w:p>
    <w:p w14:paraId="2B5C522B" w14:textId="77777777" w:rsidR="00794DE5" w:rsidRPr="0095273D" w:rsidRDefault="00794DE5" w:rsidP="0095273D">
      <w:pPr>
        <w:spacing w:after="0" w:line="240" w:lineRule="auto"/>
        <w:contextualSpacing/>
        <w:jc w:val="center"/>
        <w:rPr>
          <w:rFonts w:ascii="Arial" w:hAnsi="Arial" w:cs="Arial"/>
          <w:smallCaps/>
          <w:sz w:val="20"/>
          <w:szCs w:val="20"/>
        </w:rPr>
      </w:pPr>
    </w:p>
    <w:p w14:paraId="0FC8F2D9" w14:textId="77777777" w:rsidR="00794DE5" w:rsidRPr="0095273D" w:rsidRDefault="00794DE5" w:rsidP="0095273D">
      <w:pPr>
        <w:spacing w:after="0" w:line="240" w:lineRule="auto"/>
        <w:contextualSpacing/>
        <w:jc w:val="center"/>
        <w:rPr>
          <w:rFonts w:ascii="Arial" w:hAnsi="Arial" w:cs="Arial"/>
          <w:smallCaps/>
          <w:sz w:val="20"/>
          <w:szCs w:val="20"/>
        </w:rPr>
      </w:pPr>
    </w:p>
    <w:p w14:paraId="2B191D4A" w14:textId="77777777" w:rsidR="00794DE5" w:rsidRPr="0095273D" w:rsidRDefault="00794DE5" w:rsidP="0095273D">
      <w:pPr>
        <w:spacing w:after="0" w:line="240" w:lineRule="auto"/>
        <w:contextualSpacing/>
        <w:jc w:val="center"/>
        <w:rPr>
          <w:rFonts w:ascii="Arial" w:hAnsi="Arial" w:cs="Arial"/>
          <w:smallCaps/>
          <w:sz w:val="20"/>
          <w:szCs w:val="20"/>
        </w:rPr>
      </w:pPr>
    </w:p>
    <w:p w14:paraId="7D856B08" w14:textId="77777777" w:rsidR="00794DE5" w:rsidRPr="0095273D" w:rsidRDefault="00794DE5" w:rsidP="0095273D">
      <w:pPr>
        <w:spacing w:after="0" w:line="240" w:lineRule="auto"/>
        <w:contextualSpacing/>
        <w:jc w:val="center"/>
        <w:rPr>
          <w:rFonts w:ascii="Arial" w:hAnsi="Arial" w:cs="Arial"/>
          <w:b/>
          <w:caps/>
          <w:sz w:val="20"/>
          <w:szCs w:val="20"/>
          <w:lang w:eastAsia="en-US"/>
        </w:rPr>
      </w:pPr>
    </w:p>
    <w:p w14:paraId="0268193B" w14:textId="77777777" w:rsidR="00794DE5" w:rsidRPr="0095273D" w:rsidRDefault="00794DE5" w:rsidP="0095273D">
      <w:pPr>
        <w:spacing w:after="0" w:line="240" w:lineRule="auto"/>
        <w:contextualSpacing/>
        <w:jc w:val="center"/>
        <w:rPr>
          <w:rFonts w:ascii="Arial" w:hAnsi="Arial" w:cs="Arial"/>
          <w:b/>
          <w:caps/>
          <w:sz w:val="20"/>
          <w:szCs w:val="20"/>
          <w:lang w:eastAsia="en-US"/>
        </w:rPr>
      </w:pPr>
    </w:p>
    <w:p w14:paraId="6E9CA1B5"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09F47C38"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034E2446"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67D2402F"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07F5321B"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648FF6EB"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02008FA8"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6A93E44A"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46A9D6EF"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7CA75674"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3AAC92DB"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098AB8FF"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29E7D585"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3DF722B6"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4CFB8053"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6776D2AE"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547D57F1"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67A3A69E"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0C3BF516"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68E8341D"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2F243C24"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1C23F15E"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29EF7725" w14:textId="77777777" w:rsidR="00794DE5" w:rsidRPr="0095273D" w:rsidRDefault="00794DE5" w:rsidP="0095273D">
      <w:pPr>
        <w:spacing w:after="0" w:line="240" w:lineRule="auto"/>
        <w:contextualSpacing/>
        <w:jc w:val="center"/>
        <w:rPr>
          <w:rFonts w:ascii="Arial" w:hAnsi="Arial" w:cs="Arial"/>
          <w:b/>
          <w:caps/>
          <w:sz w:val="24"/>
          <w:szCs w:val="24"/>
          <w:lang w:eastAsia="en-US"/>
        </w:rPr>
      </w:pPr>
      <w:r w:rsidRPr="0095273D">
        <w:rPr>
          <w:rFonts w:ascii="Arial" w:hAnsi="Arial" w:cs="Arial"/>
          <w:b/>
          <w:caps/>
          <w:sz w:val="24"/>
          <w:szCs w:val="24"/>
          <w:lang w:eastAsia="en-US"/>
        </w:rPr>
        <w:t>Zväzok 1</w:t>
      </w:r>
    </w:p>
    <w:p w14:paraId="62BA91AB" w14:textId="77777777" w:rsidR="00F54B14" w:rsidRPr="0095273D" w:rsidRDefault="00F54B14" w:rsidP="0095273D">
      <w:pPr>
        <w:spacing w:after="0" w:line="240" w:lineRule="auto"/>
        <w:contextualSpacing/>
        <w:jc w:val="center"/>
        <w:rPr>
          <w:rFonts w:ascii="Arial" w:hAnsi="Arial" w:cs="Arial"/>
          <w:b/>
          <w:caps/>
          <w:sz w:val="24"/>
          <w:szCs w:val="24"/>
          <w:lang w:eastAsia="en-US"/>
        </w:rPr>
      </w:pPr>
    </w:p>
    <w:p w14:paraId="2A73350C" w14:textId="77777777" w:rsidR="00794DE5" w:rsidRPr="0095273D" w:rsidRDefault="00794DE5" w:rsidP="0095273D">
      <w:pPr>
        <w:spacing w:after="0" w:line="240" w:lineRule="auto"/>
        <w:contextualSpacing/>
        <w:jc w:val="center"/>
        <w:rPr>
          <w:rFonts w:ascii="Arial" w:hAnsi="Arial" w:cs="Arial"/>
          <w:b/>
          <w:caps/>
          <w:sz w:val="24"/>
          <w:szCs w:val="24"/>
          <w:lang w:eastAsia="en-US"/>
        </w:rPr>
      </w:pPr>
      <w:r w:rsidRPr="0095273D">
        <w:rPr>
          <w:rFonts w:ascii="Arial" w:hAnsi="Arial" w:cs="Arial"/>
          <w:b/>
          <w:caps/>
          <w:sz w:val="24"/>
          <w:szCs w:val="24"/>
          <w:lang w:eastAsia="en-US"/>
        </w:rPr>
        <w:t xml:space="preserve">Pokyny pre </w:t>
      </w:r>
    </w:p>
    <w:p w14:paraId="20C6E4BA" w14:textId="5CCB5B46" w:rsidR="00794DE5" w:rsidRPr="0095273D" w:rsidRDefault="00794DE5" w:rsidP="0095273D">
      <w:pPr>
        <w:spacing w:after="0" w:line="240" w:lineRule="auto"/>
        <w:contextualSpacing/>
        <w:jc w:val="center"/>
        <w:rPr>
          <w:rFonts w:ascii="Arial" w:hAnsi="Arial" w:cs="Arial"/>
          <w:b/>
          <w:caps/>
          <w:sz w:val="24"/>
          <w:szCs w:val="24"/>
          <w:lang w:eastAsia="en-US"/>
        </w:rPr>
      </w:pPr>
      <w:r w:rsidRPr="0095273D">
        <w:rPr>
          <w:rFonts w:ascii="Arial" w:hAnsi="Arial" w:cs="Arial"/>
          <w:b/>
          <w:caps/>
          <w:sz w:val="24"/>
          <w:szCs w:val="24"/>
          <w:lang w:eastAsia="en-US"/>
        </w:rPr>
        <w:t>Záujemcov/uchádzačov</w:t>
      </w:r>
    </w:p>
    <w:p w14:paraId="09418578"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4"/>
          <w:szCs w:val="24"/>
        </w:rPr>
      </w:pPr>
    </w:p>
    <w:p w14:paraId="31AA1487" w14:textId="7F793C85" w:rsidR="00794DE5" w:rsidRDefault="00794DE5" w:rsidP="0095273D">
      <w:pPr>
        <w:tabs>
          <w:tab w:val="right" w:leader="underscore" w:pos="9540"/>
        </w:tabs>
        <w:spacing w:after="0" w:line="240" w:lineRule="auto"/>
        <w:contextualSpacing/>
        <w:jc w:val="right"/>
        <w:rPr>
          <w:rFonts w:ascii="Arial" w:hAnsi="Arial" w:cs="Arial"/>
          <w:smallCaps/>
          <w:sz w:val="24"/>
          <w:szCs w:val="24"/>
        </w:rPr>
      </w:pPr>
    </w:p>
    <w:p w14:paraId="6913B56C" w14:textId="77777777" w:rsidR="00DB67AF" w:rsidRPr="0095273D" w:rsidRDefault="00DB67AF" w:rsidP="0095273D">
      <w:pPr>
        <w:tabs>
          <w:tab w:val="right" w:leader="underscore" w:pos="9540"/>
        </w:tabs>
        <w:spacing w:after="0" w:line="240" w:lineRule="auto"/>
        <w:contextualSpacing/>
        <w:jc w:val="right"/>
        <w:rPr>
          <w:rFonts w:ascii="Arial" w:hAnsi="Arial" w:cs="Arial"/>
          <w:smallCaps/>
          <w:sz w:val="24"/>
          <w:szCs w:val="24"/>
        </w:rPr>
      </w:pPr>
    </w:p>
    <w:p w14:paraId="64E240E7"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56E0D128"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09C4D350"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5EEB4721"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03149722"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47F6942C"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599F24E4"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4957258E" w14:textId="77777777" w:rsidR="007B3111" w:rsidRPr="0095273D" w:rsidRDefault="007B3111" w:rsidP="0095273D">
      <w:pPr>
        <w:tabs>
          <w:tab w:val="right" w:leader="underscore" w:pos="9540"/>
        </w:tabs>
        <w:spacing w:after="0" w:line="240" w:lineRule="auto"/>
        <w:contextualSpacing/>
        <w:jc w:val="right"/>
        <w:rPr>
          <w:rFonts w:ascii="Arial" w:hAnsi="Arial" w:cs="Arial"/>
          <w:smallCaps/>
          <w:sz w:val="20"/>
          <w:szCs w:val="20"/>
        </w:rPr>
      </w:pPr>
    </w:p>
    <w:p w14:paraId="2F48938D" w14:textId="77777777" w:rsidR="007B3111" w:rsidRPr="0095273D" w:rsidRDefault="007B3111" w:rsidP="0095273D">
      <w:pPr>
        <w:tabs>
          <w:tab w:val="right" w:leader="underscore" w:pos="9540"/>
        </w:tabs>
        <w:spacing w:after="0" w:line="240" w:lineRule="auto"/>
        <w:contextualSpacing/>
        <w:jc w:val="right"/>
        <w:rPr>
          <w:rFonts w:ascii="Arial" w:hAnsi="Arial" w:cs="Arial"/>
          <w:smallCaps/>
          <w:sz w:val="20"/>
          <w:szCs w:val="20"/>
        </w:rPr>
      </w:pPr>
    </w:p>
    <w:p w14:paraId="0E514F55" w14:textId="77777777" w:rsidR="006C6EB1" w:rsidRPr="0095273D" w:rsidRDefault="006C6EB1" w:rsidP="0095273D">
      <w:pPr>
        <w:tabs>
          <w:tab w:val="right" w:leader="underscore" w:pos="9540"/>
        </w:tabs>
        <w:spacing w:after="0" w:line="240" w:lineRule="auto"/>
        <w:contextualSpacing/>
        <w:jc w:val="right"/>
        <w:rPr>
          <w:rFonts w:ascii="Arial" w:hAnsi="Arial" w:cs="Arial"/>
          <w:smallCaps/>
          <w:sz w:val="20"/>
          <w:szCs w:val="20"/>
        </w:rPr>
      </w:pPr>
    </w:p>
    <w:p w14:paraId="605D31D0" w14:textId="77777777" w:rsidR="00B65338" w:rsidRPr="0095273D" w:rsidRDefault="00B65338" w:rsidP="0095273D">
      <w:pPr>
        <w:tabs>
          <w:tab w:val="right" w:leader="underscore" w:pos="9540"/>
        </w:tabs>
        <w:spacing w:after="0" w:line="240" w:lineRule="auto"/>
        <w:contextualSpacing/>
        <w:jc w:val="right"/>
        <w:rPr>
          <w:rFonts w:ascii="Arial" w:hAnsi="Arial" w:cs="Arial"/>
          <w:smallCaps/>
          <w:sz w:val="20"/>
          <w:szCs w:val="20"/>
        </w:rPr>
      </w:pPr>
    </w:p>
    <w:p w14:paraId="724CF2C5" w14:textId="77777777" w:rsidR="00B65338" w:rsidRPr="0095273D" w:rsidRDefault="00B65338" w:rsidP="0095273D">
      <w:pPr>
        <w:tabs>
          <w:tab w:val="right" w:leader="underscore" w:pos="9540"/>
        </w:tabs>
        <w:spacing w:after="0" w:line="240" w:lineRule="auto"/>
        <w:contextualSpacing/>
        <w:jc w:val="right"/>
        <w:rPr>
          <w:rFonts w:ascii="Arial" w:hAnsi="Arial" w:cs="Arial"/>
          <w:smallCaps/>
          <w:sz w:val="20"/>
          <w:szCs w:val="20"/>
        </w:rPr>
      </w:pPr>
    </w:p>
    <w:p w14:paraId="0D0A5339" w14:textId="77777777" w:rsidR="00B65338" w:rsidRPr="0095273D" w:rsidRDefault="00B65338" w:rsidP="0095273D">
      <w:pPr>
        <w:tabs>
          <w:tab w:val="right" w:leader="underscore" w:pos="9540"/>
        </w:tabs>
        <w:spacing w:after="0" w:line="240" w:lineRule="auto"/>
        <w:contextualSpacing/>
        <w:jc w:val="right"/>
        <w:rPr>
          <w:rFonts w:ascii="Arial" w:hAnsi="Arial" w:cs="Arial"/>
          <w:smallCaps/>
          <w:sz w:val="20"/>
          <w:szCs w:val="20"/>
        </w:rPr>
      </w:pPr>
    </w:p>
    <w:p w14:paraId="60277BA9" w14:textId="77777777" w:rsidR="00B65338" w:rsidRPr="0095273D" w:rsidRDefault="00B65338" w:rsidP="0095273D">
      <w:pPr>
        <w:tabs>
          <w:tab w:val="right" w:leader="underscore" w:pos="9540"/>
        </w:tabs>
        <w:spacing w:after="0" w:line="240" w:lineRule="auto"/>
        <w:contextualSpacing/>
        <w:jc w:val="right"/>
        <w:rPr>
          <w:rFonts w:ascii="Arial" w:hAnsi="Arial" w:cs="Arial"/>
          <w:smallCaps/>
          <w:sz w:val="20"/>
          <w:szCs w:val="20"/>
        </w:rPr>
      </w:pPr>
    </w:p>
    <w:p w14:paraId="65BFE6F2" w14:textId="77777777" w:rsidR="00B65338" w:rsidRPr="0095273D" w:rsidRDefault="00B65338" w:rsidP="0095273D">
      <w:pPr>
        <w:tabs>
          <w:tab w:val="right" w:leader="underscore" w:pos="9540"/>
        </w:tabs>
        <w:spacing w:after="0" w:line="240" w:lineRule="auto"/>
        <w:contextualSpacing/>
        <w:jc w:val="right"/>
        <w:rPr>
          <w:rFonts w:ascii="Arial" w:hAnsi="Arial" w:cs="Arial"/>
          <w:smallCaps/>
          <w:sz w:val="20"/>
          <w:szCs w:val="20"/>
        </w:rPr>
      </w:pPr>
    </w:p>
    <w:p w14:paraId="5CEB8D86" w14:textId="77777777" w:rsidR="006C6EB1" w:rsidRPr="0095273D" w:rsidRDefault="006C6EB1" w:rsidP="0095273D">
      <w:pPr>
        <w:tabs>
          <w:tab w:val="right" w:leader="underscore" w:pos="9540"/>
        </w:tabs>
        <w:spacing w:after="0" w:line="240" w:lineRule="auto"/>
        <w:contextualSpacing/>
        <w:jc w:val="right"/>
        <w:rPr>
          <w:rFonts w:ascii="Arial" w:hAnsi="Arial" w:cs="Arial"/>
          <w:smallCaps/>
          <w:sz w:val="20"/>
          <w:szCs w:val="20"/>
        </w:rPr>
      </w:pPr>
    </w:p>
    <w:p w14:paraId="53A1280B" w14:textId="77777777" w:rsidR="007B3111" w:rsidRPr="0095273D" w:rsidRDefault="007B3111" w:rsidP="0095273D">
      <w:pPr>
        <w:tabs>
          <w:tab w:val="right" w:leader="underscore" w:pos="9540"/>
        </w:tabs>
        <w:spacing w:after="0" w:line="240" w:lineRule="auto"/>
        <w:contextualSpacing/>
        <w:jc w:val="right"/>
        <w:rPr>
          <w:rFonts w:ascii="Arial" w:hAnsi="Arial" w:cs="Arial"/>
          <w:smallCaps/>
          <w:sz w:val="20"/>
          <w:szCs w:val="20"/>
        </w:rPr>
      </w:pPr>
    </w:p>
    <w:p w14:paraId="688A0A15" w14:textId="3423DADC" w:rsidR="007B3111" w:rsidRDefault="007B3111" w:rsidP="0095273D">
      <w:pPr>
        <w:tabs>
          <w:tab w:val="right" w:leader="underscore" w:pos="9540"/>
        </w:tabs>
        <w:spacing w:after="0" w:line="240" w:lineRule="auto"/>
        <w:contextualSpacing/>
        <w:jc w:val="right"/>
        <w:rPr>
          <w:rFonts w:ascii="Arial" w:hAnsi="Arial" w:cs="Arial"/>
          <w:smallCaps/>
          <w:sz w:val="20"/>
          <w:szCs w:val="20"/>
        </w:rPr>
      </w:pPr>
    </w:p>
    <w:p w14:paraId="5E8FEF9B" w14:textId="77777777" w:rsidR="00DB67AF" w:rsidRPr="0095273D" w:rsidRDefault="00DB67AF" w:rsidP="0095273D">
      <w:pPr>
        <w:tabs>
          <w:tab w:val="right" w:leader="underscore" w:pos="9540"/>
        </w:tabs>
        <w:spacing w:after="0" w:line="240" w:lineRule="auto"/>
        <w:contextualSpacing/>
        <w:jc w:val="right"/>
        <w:rPr>
          <w:rFonts w:ascii="Arial" w:hAnsi="Arial" w:cs="Arial"/>
          <w:smallCaps/>
          <w:sz w:val="20"/>
          <w:szCs w:val="20"/>
        </w:rPr>
      </w:pPr>
    </w:p>
    <w:p w14:paraId="12B1AA8A" w14:textId="77777777" w:rsidR="00794DE5" w:rsidRPr="0095273D" w:rsidRDefault="00794DE5" w:rsidP="0095273D">
      <w:pPr>
        <w:pStyle w:val="Nadpis5"/>
        <w:spacing w:before="0" w:line="240" w:lineRule="auto"/>
        <w:contextualSpacing/>
        <w:jc w:val="both"/>
        <w:rPr>
          <w:rFonts w:ascii="Arial" w:hAnsi="Arial" w:cs="Arial"/>
          <w:b/>
          <w:i w:val="0"/>
          <w:sz w:val="20"/>
          <w:szCs w:val="20"/>
        </w:rPr>
      </w:pPr>
      <w:r w:rsidRPr="0095273D">
        <w:rPr>
          <w:rFonts w:ascii="Arial" w:hAnsi="Arial" w:cs="Arial"/>
          <w:b/>
          <w:i w:val="0"/>
          <w:sz w:val="20"/>
          <w:szCs w:val="20"/>
        </w:rPr>
        <w:t xml:space="preserve">OBSAH: </w:t>
      </w:r>
    </w:p>
    <w:p w14:paraId="44E81A9E" w14:textId="77777777" w:rsidR="00794DE5" w:rsidRPr="0095273D" w:rsidRDefault="00794DE5" w:rsidP="0095273D">
      <w:pPr>
        <w:tabs>
          <w:tab w:val="left" w:pos="1260"/>
        </w:tabs>
        <w:spacing w:after="0" w:line="240" w:lineRule="auto"/>
        <w:contextualSpacing/>
        <w:jc w:val="both"/>
        <w:rPr>
          <w:rFonts w:ascii="Arial" w:eastAsia="Arial Unicode MS" w:hAnsi="Arial" w:cs="Arial"/>
          <w:sz w:val="20"/>
          <w:szCs w:val="20"/>
        </w:rPr>
      </w:pPr>
    </w:p>
    <w:p w14:paraId="1751F8DE" w14:textId="77777777" w:rsidR="00794DE5" w:rsidRPr="0095273D" w:rsidRDefault="00794DE5" w:rsidP="0095273D">
      <w:pPr>
        <w:tabs>
          <w:tab w:val="left" w:pos="540"/>
          <w:tab w:val="left" w:pos="1701"/>
        </w:tabs>
        <w:spacing w:after="0" w:line="240" w:lineRule="auto"/>
        <w:contextualSpacing/>
        <w:jc w:val="both"/>
        <w:rPr>
          <w:rFonts w:ascii="Arial" w:hAnsi="Arial" w:cs="Arial"/>
          <w:b/>
          <w:bCs/>
          <w:smallCaps/>
          <w:sz w:val="20"/>
          <w:szCs w:val="20"/>
        </w:rPr>
      </w:pPr>
      <w:r w:rsidRPr="0095273D">
        <w:rPr>
          <w:rFonts w:ascii="Arial" w:hAnsi="Arial" w:cs="Arial"/>
          <w:b/>
          <w:bCs/>
          <w:sz w:val="20"/>
          <w:szCs w:val="20"/>
        </w:rPr>
        <w:t>ČASŤ A</w:t>
      </w:r>
      <w:r w:rsidR="007B3111" w:rsidRPr="0095273D">
        <w:rPr>
          <w:rFonts w:ascii="Arial" w:hAnsi="Arial" w:cs="Arial"/>
          <w:b/>
          <w:bCs/>
          <w:sz w:val="20"/>
          <w:szCs w:val="20"/>
        </w:rPr>
        <w:t>.</w:t>
      </w:r>
      <w:r w:rsidRPr="0095273D">
        <w:rPr>
          <w:rFonts w:ascii="Arial" w:hAnsi="Arial" w:cs="Arial"/>
          <w:b/>
          <w:bCs/>
          <w:sz w:val="20"/>
          <w:szCs w:val="20"/>
        </w:rPr>
        <w:t>1</w:t>
      </w:r>
      <w:r w:rsidR="007B3111" w:rsidRPr="0095273D">
        <w:rPr>
          <w:rFonts w:ascii="Arial" w:hAnsi="Arial" w:cs="Arial"/>
          <w:b/>
          <w:bCs/>
          <w:sz w:val="20"/>
          <w:szCs w:val="20"/>
        </w:rPr>
        <w:tab/>
      </w:r>
      <w:r w:rsidR="007B3111" w:rsidRPr="0095273D">
        <w:rPr>
          <w:rFonts w:ascii="Arial" w:hAnsi="Arial" w:cs="Arial"/>
          <w:b/>
          <w:bCs/>
          <w:sz w:val="20"/>
          <w:szCs w:val="20"/>
        </w:rPr>
        <w:tab/>
        <w:t>POKYNY PRE ZÁUJEMCOV / UCHÁDZAČOV</w:t>
      </w:r>
    </w:p>
    <w:p w14:paraId="3EC50B7B" w14:textId="77777777" w:rsidR="00794DE5" w:rsidRPr="0095273D" w:rsidRDefault="00794DE5" w:rsidP="0095273D">
      <w:pPr>
        <w:tabs>
          <w:tab w:val="left" w:pos="1701"/>
          <w:tab w:val="left" w:pos="288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 xml:space="preserve">Časť I. </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Všeobecné informácie</w:t>
      </w:r>
    </w:p>
    <w:p w14:paraId="28563551" w14:textId="77777777" w:rsidR="00794DE5" w:rsidRPr="0095273D" w:rsidRDefault="00794DE5" w:rsidP="0095273D">
      <w:pPr>
        <w:tabs>
          <w:tab w:val="num" w:pos="576"/>
          <w:tab w:val="left" w:pos="1701"/>
          <w:tab w:val="left" w:pos="2340"/>
          <w:tab w:val="left" w:pos="288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II.</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Komunikácia a vysvetľovanie</w:t>
      </w:r>
    </w:p>
    <w:p w14:paraId="0E4830C8" w14:textId="77777777" w:rsidR="00794DE5" w:rsidRPr="0095273D" w:rsidRDefault="00794DE5" w:rsidP="0095273D">
      <w:pPr>
        <w:tabs>
          <w:tab w:val="num" w:pos="576"/>
          <w:tab w:val="left" w:pos="1701"/>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III.</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Príprava ponuky</w:t>
      </w:r>
    </w:p>
    <w:p w14:paraId="02841FA8" w14:textId="77777777" w:rsidR="00794DE5" w:rsidRPr="0095273D" w:rsidRDefault="00794DE5" w:rsidP="0095273D">
      <w:pPr>
        <w:tabs>
          <w:tab w:val="num" w:pos="576"/>
          <w:tab w:val="left" w:pos="1701"/>
          <w:tab w:val="left" w:pos="2340"/>
          <w:tab w:val="left" w:pos="288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IV.</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Predkladanie ponúk</w:t>
      </w:r>
    </w:p>
    <w:p w14:paraId="21BF2FF2" w14:textId="77777777" w:rsidR="00794DE5" w:rsidRPr="0095273D" w:rsidRDefault="00794DE5" w:rsidP="0095273D">
      <w:pPr>
        <w:tabs>
          <w:tab w:val="num" w:pos="576"/>
          <w:tab w:val="left" w:pos="1701"/>
          <w:tab w:val="left" w:pos="2340"/>
          <w:tab w:val="left" w:pos="288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V.</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Otváranie a vyhodnotenie ponúk</w:t>
      </w:r>
    </w:p>
    <w:p w14:paraId="3E9F2E6F" w14:textId="77777777" w:rsidR="00794DE5" w:rsidRPr="0095273D" w:rsidRDefault="00794DE5"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VI.</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 xml:space="preserve">Dôvernosť a etika vo verejnom obstarávaní </w:t>
      </w:r>
    </w:p>
    <w:p w14:paraId="7BC528CB" w14:textId="77777777" w:rsidR="00794DE5" w:rsidRPr="0095273D" w:rsidRDefault="00794DE5"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VII.</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Prijatie ponuky a uza</w:t>
      </w:r>
      <w:r w:rsidR="00DD1186" w:rsidRPr="0095273D">
        <w:rPr>
          <w:rFonts w:ascii="Arial" w:hAnsi="Arial" w:cs="Arial"/>
          <w:sz w:val="20"/>
          <w:szCs w:val="20"/>
        </w:rPr>
        <w:t>vretie</w:t>
      </w:r>
      <w:r w:rsidRPr="0095273D">
        <w:rPr>
          <w:rFonts w:ascii="Arial" w:hAnsi="Arial" w:cs="Arial"/>
          <w:sz w:val="20"/>
          <w:szCs w:val="20"/>
        </w:rPr>
        <w:t xml:space="preserve"> </w:t>
      </w:r>
      <w:r w:rsidR="007B3111" w:rsidRPr="0095273D">
        <w:rPr>
          <w:rFonts w:ascii="Arial" w:hAnsi="Arial" w:cs="Arial"/>
          <w:sz w:val="20"/>
          <w:szCs w:val="20"/>
        </w:rPr>
        <w:t>Z</w:t>
      </w:r>
      <w:r w:rsidRPr="0095273D">
        <w:rPr>
          <w:rFonts w:ascii="Arial" w:hAnsi="Arial" w:cs="Arial"/>
          <w:sz w:val="20"/>
          <w:szCs w:val="20"/>
        </w:rPr>
        <w:t>mluvy</w:t>
      </w:r>
      <w:r w:rsidR="007B3111" w:rsidRPr="0095273D">
        <w:rPr>
          <w:rFonts w:ascii="Arial" w:hAnsi="Arial" w:cs="Arial"/>
          <w:sz w:val="20"/>
          <w:szCs w:val="20"/>
        </w:rPr>
        <w:t xml:space="preserve"> o Dielo</w:t>
      </w:r>
    </w:p>
    <w:p w14:paraId="55BAF718" w14:textId="77777777" w:rsidR="00794DE5" w:rsidRPr="0095273D" w:rsidRDefault="00794DE5"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VIII.</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Záverečné ustanovenia</w:t>
      </w:r>
    </w:p>
    <w:p w14:paraId="00A63D99" w14:textId="77777777" w:rsidR="007B3111" w:rsidRPr="0095273D" w:rsidRDefault="007B3111"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p>
    <w:p w14:paraId="0495BCF3" w14:textId="77777777" w:rsidR="007B3111" w:rsidRPr="0095273D" w:rsidRDefault="007B3111" w:rsidP="0095273D">
      <w:pPr>
        <w:tabs>
          <w:tab w:val="left" w:pos="540"/>
          <w:tab w:val="left" w:pos="1701"/>
        </w:tabs>
        <w:spacing w:after="0" w:line="240" w:lineRule="auto"/>
        <w:ind w:left="1701" w:right="-172" w:hanging="1701"/>
        <w:contextualSpacing/>
        <w:jc w:val="both"/>
        <w:rPr>
          <w:rFonts w:ascii="Arial" w:eastAsia="Times New Roman" w:hAnsi="Arial" w:cs="Arial"/>
          <w:b/>
          <w:bCs/>
          <w:smallCaps/>
          <w:sz w:val="20"/>
          <w:szCs w:val="20"/>
        </w:rPr>
      </w:pPr>
      <w:r w:rsidRPr="0095273D">
        <w:rPr>
          <w:rFonts w:ascii="Arial" w:eastAsia="Times New Roman" w:hAnsi="Arial" w:cs="Arial"/>
          <w:b/>
          <w:bCs/>
          <w:smallCaps/>
          <w:sz w:val="20"/>
          <w:szCs w:val="20"/>
        </w:rPr>
        <w:t>ČASŤ A.2</w:t>
      </w:r>
      <w:r w:rsidRPr="0095273D">
        <w:rPr>
          <w:rFonts w:ascii="Arial" w:eastAsia="Times New Roman" w:hAnsi="Arial" w:cs="Arial"/>
          <w:b/>
          <w:bCs/>
          <w:smallCaps/>
          <w:sz w:val="20"/>
          <w:szCs w:val="20"/>
        </w:rPr>
        <w:tab/>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KRITÉRI</w:t>
      </w:r>
      <w:r w:rsidR="006C6EB1" w:rsidRPr="0095273D">
        <w:rPr>
          <w:rFonts w:ascii="Arial" w:eastAsia="Times New Roman" w:hAnsi="Arial" w:cs="Arial"/>
          <w:b/>
          <w:bCs/>
          <w:sz w:val="20"/>
          <w:szCs w:val="20"/>
        </w:rPr>
        <w:t>Á</w:t>
      </w:r>
      <w:r w:rsidRPr="0095273D">
        <w:rPr>
          <w:rFonts w:ascii="Arial" w:eastAsia="Times New Roman" w:hAnsi="Arial" w:cs="Arial"/>
          <w:b/>
          <w:bCs/>
          <w:sz w:val="20"/>
          <w:szCs w:val="20"/>
        </w:rPr>
        <w:t xml:space="preserve"> NA VYHODNOTENIE PONÚK A PRAVIDLÁ </w:t>
      </w:r>
      <w:r w:rsidR="006C6EB1" w:rsidRPr="0095273D">
        <w:rPr>
          <w:rFonts w:ascii="Arial" w:eastAsia="Times New Roman" w:hAnsi="Arial" w:cs="Arial"/>
          <w:b/>
          <w:bCs/>
          <w:sz w:val="20"/>
          <w:szCs w:val="20"/>
        </w:rPr>
        <w:t>ICH</w:t>
      </w:r>
      <w:r w:rsidRPr="0095273D">
        <w:rPr>
          <w:rFonts w:ascii="Arial" w:eastAsia="Times New Roman" w:hAnsi="Arial" w:cs="Arial"/>
          <w:b/>
          <w:bCs/>
          <w:sz w:val="20"/>
          <w:szCs w:val="20"/>
        </w:rPr>
        <w:t xml:space="preserve"> UPLATNENIA</w:t>
      </w:r>
    </w:p>
    <w:p w14:paraId="7F7E69C0" w14:textId="77777777" w:rsidR="007B3111" w:rsidRPr="0095273D" w:rsidRDefault="007B3111" w:rsidP="0095273D">
      <w:pPr>
        <w:tabs>
          <w:tab w:val="left" w:pos="540"/>
          <w:tab w:val="left" w:pos="1701"/>
        </w:tabs>
        <w:spacing w:after="0" w:line="240" w:lineRule="auto"/>
        <w:contextualSpacing/>
        <w:jc w:val="both"/>
        <w:rPr>
          <w:rFonts w:ascii="Arial" w:eastAsia="Times New Roman" w:hAnsi="Arial" w:cs="Arial"/>
          <w:b/>
          <w:bCs/>
          <w:smallCaps/>
          <w:sz w:val="20"/>
          <w:szCs w:val="20"/>
        </w:rPr>
      </w:pPr>
    </w:p>
    <w:p w14:paraId="2FABEE49" w14:textId="77777777" w:rsidR="007B3111" w:rsidRPr="0095273D" w:rsidRDefault="007B3111" w:rsidP="0095273D">
      <w:pPr>
        <w:tabs>
          <w:tab w:val="left" w:pos="540"/>
          <w:tab w:val="left" w:pos="1701"/>
        </w:tabs>
        <w:spacing w:after="0" w:line="240" w:lineRule="auto"/>
        <w:ind w:left="1134" w:hanging="1134"/>
        <w:contextualSpacing/>
        <w:jc w:val="both"/>
        <w:rPr>
          <w:rFonts w:ascii="Arial" w:eastAsia="Times New Roman" w:hAnsi="Arial" w:cs="Arial"/>
          <w:b/>
          <w:bCs/>
          <w:sz w:val="20"/>
          <w:szCs w:val="20"/>
        </w:rPr>
      </w:pPr>
      <w:r w:rsidRPr="0095273D">
        <w:rPr>
          <w:rFonts w:ascii="Arial" w:eastAsia="Times New Roman" w:hAnsi="Arial" w:cs="Arial"/>
          <w:b/>
          <w:bCs/>
          <w:smallCaps/>
          <w:sz w:val="20"/>
          <w:szCs w:val="20"/>
        </w:rPr>
        <w:t xml:space="preserve">ČASŤ A.3  </w:t>
      </w:r>
      <w:r w:rsidRPr="0095273D">
        <w:rPr>
          <w:rFonts w:ascii="Arial" w:eastAsia="Times New Roman" w:hAnsi="Arial" w:cs="Arial"/>
          <w:b/>
          <w:bCs/>
          <w:smallCaps/>
          <w:sz w:val="20"/>
          <w:szCs w:val="20"/>
        </w:rPr>
        <w:tab/>
      </w:r>
      <w:r w:rsidRPr="0095273D">
        <w:rPr>
          <w:rFonts w:ascii="Arial" w:eastAsia="Times New Roman" w:hAnsi="Arial" w:cs="Arial"/>
          <w:b/>
          <w:bCs/>
          <w:smallCaps/>
          <w:sz w:val="20"/>
          <w:szCs w:val="20"/>
        </w:rPr>
        <w:tab/>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NÁVRH NA PLNENIE KRITÉRIA</w:t>
      </w:r>
    </w:p>
    <w:p w14:paraId="71E12096" w14:textId="77777777" w:rsidR="00CE75A3" w:rsidRPr="0095273D" w:rsidRDefault="00CE75A3" w:rsidP="0095273D">
      <w:pPr>
        <w:tabs>
          <w:tab w:val="left" w:pos="540"/>
          <w:tab w:val="left" w:pos="1701"/>
        </w:tabs>
        <w:spacing w:after="0" w:line="240" w:lineRule="auto"/>
        <w:ind w:left="1134" w:hanging="1134"/>
        <w:contextualSpacing/>
        <w:jc w:val="both"/>
        <w:rPr>
          <w:rFonts w:ascii="Arial" w:eastAsia="Times New Roman" w:hAnsi="Arial" w:cs="Arial"/>
          <w:b/>
          <w:bCs/>
          <w:smallCaps/>
          <w:sz w:val="20"/>
          <w:szCs w:val="20"/>
        </w:rPr>
      </w:pPr>
    </w:p>
    <w:p w14:paraId="059DE260" w14:textId="77777777" w:rsidR="003F7A5E" w:rsidRPr="0095273D" w:rsidRDefault="003F7A5E" w:rsidP="0095273D">
      <w:pPr>
        <w:tabs>
          <w:tab w:val="left" w:pos="1701"/>
          <w:tab w:val="right" w:leader="underscore" w:pos="9540"/>
        </w:tabs>
        <w:spacing w:after="0" w:line="240" w:lineRule="auto"/>
        <w:contextualSpacing/>
        <w:jc w:val="center"/>
        <w:rPr>
          <w:rFonts w:ascii="Arial" w:eastAsia="Times New Roman" w:hAnsi="Arial" w:cs="Arial"/>
          <w:smallCaps/>
          <w:noProof/>
          <w:sz w:val="20"/>
          <w:szCs w:val="20"/>
        </w:rPr>
      </w:pPr>
    </w:p>
    <w:p w14:paraId="6F50472A" w14:textId="25246C68" w:rsidR="00794DE5" w:rsidRPr="0095273D" w:rsidRDefault="00794DE5" w:rsidP="0095273D">
      <w:pPr>
        <w:tabs>
          <w:tab w:val="right" w:leader="underscore" w:pos="9540"/>
        </w:tabs>
        <w:spacing w:after="0" w:line="240" w:lineRule="auto"/>
        <w:contextualSpacing/>
        <w:jc w:val="center"/>
        <w:rPr>
          <w:rFonts w:ascii="Arial" w:hAnsi="Arial" w:cs="Arial"/>
          <w:b/>
          <w:caps/>
          <w:color w:val="000000"/>
          <w:sz w:val="20"/>
          <w:szCs w:val="20"/>
        </w:rPr>
      </w:pPr>
      <w:r w:rsidRPr="0095273D">
        <w:rPr>
          <w:rFonts w:ascii="Arial" w:hAnsi="Arial" w:cs="Arial"/>
          <w:b/>
          <w:caps/>
          <w:color w:val="000000"/>
          <w:sz w:val="20"/>
          <w:szCs w:val="20"/>
        </w:rPr>
        <w:t>ČasŤ A</w:t>
      </w:r>
      <w:r w:rsidR="007B3111" w:rsidRPr="0095273D">
        <w:rPr>
          <w:rFonts w:ascii="Arial" w:hAnsi="Arial" w:cs="Arial"/>
          <w:b/>
          <w:caps/>
          <w:color w:val="000000"/>
          <w:sz w:val="20"/>
          <w:szCs w:val="20"/>
        </w:rPr>
        <w:t>.</w:t>
      </w:r>
      <w:r w:rsidRPr="0095273D">
        <w:rPr>
          <w:rFonts w:ascii="Arial" w:hAnsi="Arial" w:cs="Arial"/>
          <w:b/>
          <w:caps/>
          <w:color w:val="000000"/>
          <w:sz w:val="20"/>
          <w:szCs w:val="20"/>
        </w:rPr>
        <w:t>1 POKYNY PRE</w:t>
      </w:r>
      <w:r w:rsidR="00D26F46" w:rsidRPr="0095273D">
        <w:rPr>
          <w:rFonts w:ascii="Arial" w:hAnsi="Arial" w:cs="Arial"/>
          <w:b/>
          <w:caps/>
          <w:color w:val="000000"/>
          <w:sz w:val="20"/>
          <w:szCs w:val="20"/>
        </w:rPr>
        <w:t xml:space="preserve"> ZÁUJEMCOV/</w:t>
      </w:r>
      <w:r w:rsidRPr="0095273D">
        <w:rPr>
          <w:rFonts w:ascii="Arial" w:hAnsi="Arial" w:cs="Arial"/>
          <w:b/>
          <w:caps/>
          <w:color w:val="000000"/>
          <w:sz w:val="20"/>
          <w:szCs w:val="20"/>
        </w:rPr>
        <w:t>UCHÁDZAČOV</w:t>
      </w:r>
    </w:p>
    <w:p w14:paraId="75C6FD22" w14:textId="77777777" w:rsidR="00794DE5" w:rsidRPr="0095273D" w:rsidRDefault="00794DE5" w:rsidP="0095273D">
      <w:pPr>
        <w:spacing w:after="0" w:line="240" w:lineRule="auto"/>
        <w:contextualSpacing/>
        <w:rPr>
          <w:rFonts w:ascii="Arial" w:hAnsi="Arial" w:cs="Arial"/>
          <w:sz w:val="20"/>
          <w:szCs w:val="20"/>
        </w:rPr>
      </w:pPr>
    </w:p>
    <w:p w14:paraId="6DE9EA53"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w:t>
      </w:r>
    </w:p>
    <w:p w14:paraId="41CF5E6D"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Všeobecné informácie</w:t>
      </w:r>
    </w:p>
    <w:p w14:paraId="4B664135"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w:t>
      </w:r>
      <w:r w:rsidRPr="0095273D">
        <w:rPr>
          <w:rFonts w:ascii="Arial" w:hAnsi="Arial" w:cs="Arial"/>
          <w:sz w:val="20"/>
          <w:szCs w:val="20"/>
        </w:rPr>
        <w:tab/>
        <w:t>Identifikácia verejného obstarávateľa</w:t>
      </w:r>
    </w:p>
    <w:p w14:paraId="2CE05E47"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w:t>
      </w:r>
      <w:r w:rsidRPr="0095273D">
        <w:rPr>
          <w:rFonts w:ascii="Arial" w:hAnsi="Arial" w:cs="Arial"/>
          <w:sz w:val="20"/>
          <w:szCs w:val="20"/>
        </w:rPr>
        <w:tab/>
        <w:t>Druh zákazky a postup vo verejnom obstarávaní</w:t>
      </w:r>
    </w:p>
    <w:p w14:paraId="368DA355"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3.</w:t>
      </w:r>
      <w:r w:rsidRPr="0095273D">
        <w:rPr>
          <w:rFonts w:ascii="Arial" w:hAnsi="Arial" w:cs="Arial"/>
          <w:sz w:val="20"/>
          <w:szCs w:val="20"/>
        </w:rPr>
        <w:tab/>
        <w:t>Predmet zákazky</w:t>
      </w:r>
    </w:p>
    <w:p w14:paraId="72BFD00A"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4.</w:t>
      </w:r>
      <w:r w:rsidRPr="0095273D">
        <w:rPr>
          <w:rFonts w:ascii="Arial" w:hAnsi="Arial" w:cs="Arial"/>
          <w:sz w:val="20"/>
          <w:szCs w:val="20"/>
        </w:rPr>
        <w:tab/>
        <w:t>Rozdelenie predmetu zákazky</w:t>
      </w:r>
    </w:p>
    <w:p w14:paraId="439CF982"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5.</w:t>
      </w:r>
      <w:r w:rsidRPr="0095273D">
        <w:rPr>
          <w:rFonts w:ascii="Arial" w:hAnsi="Arial" w:cs="Arial"/>
          <w:sz w:val="20"/>
          <w:szCs w:val="20"/>
        </w:rPr>
        <w:tab/>
        <w:t>Zdroj finančných prostriedkov</w:t>
      </w:r>
    </w:p>
    <w:p w14:paraId="781CBD06"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6.</w:t>
      </w:r>
      <w:r w:rsidRPr="0095273D">
        <w:rPr>
          <w:rFonts w:ascii="Arial" w:hAnsi="Arial" w:cs="Arial"/>
          <w:sz w:val="20"/>
          <w:szCs w:val="20"/>
        </w:rPr>
        <w:tab/>
        <w:t>Typ zmluvy</w:t>
      </w:r>
    </w:p>
    <w:p w14:paraId="018C965B"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7.</w:t>
      </w:r>
      <w:r w:rsidRPr="0095273D">
        <w:rPr>
          <w:rFonts w:ascii="Arial" w:hAnsi="Arial" w:cs="Arial"/>
          <w:sz w:val="20"/>
          <w:szCs w:val="20"/>
        </w:rPr>
        <w:tab/>
        <w:t xml:space="preserve">Miesto a termín </w:t>
      </w:r>
      <w:r w:rsidR="00D26F46" w:rsidRPr="0095273D">
        <w:rPr>
          <w:rFonts w:ascii="Arial" w:hAnsi="Arial" w:cs="Arial"/>
          <w:sz w:val="20"/>
          <w:szCs w:val="20"/>
        </w:rPr>
        <w:t>plnenia predmetu zákazky</w:t>
      </w:r>
    </w:p>
    <w:p w14:paraId="0970C840"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8.</w:t>
      </w:r>
      <w:r w:rsidRPr="0095273D">
        <w:rPr>
          <w:rFonts w:ascii="Arial" w:hAnsi="Arial" w:cs="Arial"/>
          <w:sz w:val="20"/>
          <w:szCs w:val="20"/>
        </w:rPr>
        <w:tab/>
        <w:t>Hospodársky subjekt</w:t>
      </w:r>
    </w:p>
    <w:p w14:paraId="46BEF2A7"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9.</w:t>
      </w:r>
      <w:r w:rsidRPr="0095273D">
        <w:rPr>
          <w:rFonts w:ascii="Arial" w:hAnsi="Arial" w:cs="Arial"/>
          <w:sz w:val="20"/>
          <w:szCs w:val="20"/>
        </w:rPr>
        <w:tab/>
        <w:t>Záujemca</w:t>
      </w:r>
    </w:p>
    <w:p w14:paraId="266FC6E0"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10.</w:t>
      </w:r>
      <w:r w:rsidRPr="0095273D">
        <w:rPr>
          <w:rFonts w:ascii="Arial" w:hAnsi="Arial" w:cs="Arial"/>
          <w:sz w:val="20"/>
          <w:szCs w:val="20"/>
        </w:rPr>
        <w:tab/>
        <w:t>Uchádzač</w:t>
      </w:r>
    </w:p>
    <w:p w14:paraId="292D4536"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11.</w:t>
      </w:r>
      <w:r w:rsidRPr="0095273D">
        <w:rPr>
          <w:rFonts w:ascii="Arial" w:hAnsi="Arial" w:cs="Arial"/>
          <w:sz w:val="20"/>
          <w:szCs w:val="20"/>
        </w:rPr>
        <w:tab/>
        <w:t>Variantné riešenie</w:t>
      </w:r>
    </w:p>
    <w:p w14:paraId="48C4E72F"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12.</w:t>
      </w:r>
      <w:r w:rsidRPr="0095273D">
        <w:rPr>
          <w:rFonts w:ascii="Arial" w:hAnsi="Arial" w:cs="Arial"/>
          <w:sz w:val="20"/>
          <w:szCs w:val="20"/>
        </w:rPr>
        <w:tab/>
      </w:r>
      <w:r w:rsidR="00D26F46" w:rsidRPr="0095273D">
        <w:rPr>
          <w:rFonts w:ascii="Arial" w:hAnsi="Arial" w:cs="Arial"/>
          <w:sz w:val="20"/>
          <w:szCs w:val="20"/>
        </w:rPr>
        <w:t>Lehota viazanosti</w:t>
      </w:r>
      <w:r w:rsidRPr="0095273D">
        <w:rPr>
          <w:rFonts w:ascii="Arial" w:hAnsi="Arial" w:cs="Arial"/>
          <w:sz w:val="20"/>
          <w:szCs w:val="20"/>
        </w:rPr>
        <w:t xml:space="preserve"> ponuky</w:t>
      </w:r>
    </w:p>
    <w:p w14:paraId="44E5C340"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13.</w:t>
      </w:r>
      <w:r w:rsidRPr="0095273D">
        <w:rPr>
          <w:rFonts w:ascii="Arial" w:hAnsi="Arial" w:cs="Arial"/>
          <w:sz w:val="20"/>
          <w:szCs w:val="20"/>
        </w:rPr>
        <w:tab/>
        <w:t xml:space="preserve">Náklady na </w:t>
      </w:r>
      <w:r w:rsidR="00D26F46" w:rsidRPr="0095273D">
        <w:rPr>
          <w:rFonts w:ascii="Arial" w:hAnsi="Arial" w:cs="Arial"/>
          <w:sz w:val="20"/>
          <w:szCs w:val="20"/>
        </w:rPr>
        <w:t xml:space="preserve">prípravu </w:t>
      </w:r>
      <w:r w:rsidRPr="0095273D">
        <w:rPr>
          <w:rFonts w:ascii="Arial" w:hAnsi="Arial" w:cs="Arial"/>
          <w:sz w:val="20"/>
          <w:szCs w:val="20"/>
        </w:rPr>
        <w:t>ponuk</w:t>
      </w:r>
      <w:r w:rsidR="00D26F46" w:rsidRPr="0095273D">
        <w:rPr>
          <w:rFonts w:ascii="Arial" w:hAnsi="Arial" w:cs="Arial"/>
          <w:sz w:val="20"/>
          <w:szCs w:val="20"/>
        </w:rPr>
        <w:t>y</w:t>
      </w:r>
    </w:p>
    <w:p w14:paraId="3D804B89"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14.</w:t>
      </w:r>
      <w:r w:rsidRPr="0095273D">
        <w:rPr>
          <w:rFonts w:ascii="Arial" w:hAnsi="Arial" w:cs="Arial"/>
          <w:sz w:val="20"/>
          <w:szCs w:val="20"/>
        </w:rPr>
        <w:tab/>
        <w:t>Časový harmonogram</w:t>
      </w:r>
      <w:r w:rsidRPr="0095273D">
        <w:rPr>
          <w:rFonts w:ascii="Arial" w:hAnsi="Arial" w:cs="Arial"/>
          <w:sz w:val="20"/>
          <w:szCs w:val="20"/>
        </w:rPr>
        <w:tab/>
      </w:r>
    </w:p>
    <w:p w14:paraId="7DDEA613" w14:textId="77777777" w:rsidR="00794DE5" w:rsidRPr="0095273D" w:rsidRDefault="00794DE5" w:rsidP="0095273D">
      <w:pPr>
        <w:spacing w:after="0" w:line="240" w:lineRule="auto"/>
        <w:contextualSpacing/>
        <w:rPr>
          <w:rFonts w:ascii="Arial" w:hAnsi="Arial" w:cs="Arial"/>
          <w:sz w:val="20"/>
          <w:szCs w:val="20"/>
        </w:rPr>
      </w:pPr>
    </w:p>
    <w:p w14:paraId="619628E7"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II.</w:t>
      </w:r>
    </w:p>
    <w:p w14:paraId="58AC0573"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Komunikácia a vysvetľovanie</w:t>
      </w:r>
    </w:p>
    <w:p w14:paraId="5A59FD51" w14:textId="4970DC2C"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15.</w:t>
      </w:r>
      <w:r w:rsidRPr="0095273D">
        <w:rPr>
          <w:rFonts w:ascii="Arial" w:hAnsi="Arial" w:cs="Arial"/>
          <w:sz w:val="20"/>
          <w:szCs w:val="20"/>
        </w:rPr>
        <w:tab/>
        <w:t>Komunikácia medzi verejným obstarávateľom a záujemcami/uchádzačmi</w:t>
      </w:r>
    </w:p>
    <w:p w14:paraId="495805E2"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16.</w:t>
      </w:r>
      <w:r w:rsidRPr="0095273D">
        <w:rPr>
          <w:rFonts w:ascii="Arial" w:hAnsi="Arial" w:cs="Arial"/>
          <w:sz w:val="20"/>
          <w:szCs w:val="20"/>
        </w:rPr>
        <w:tab/>
        <w:t>Vysvetlenie informácií</w:t>
      </w:r>
    </w:p>
    <w:p w14:paraId="50E699CC"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17.</w:t>
      </w:r>
      <w:r w:rsidRPr="0095273D">
        <w:rPr>
          <w:rFonts w:ascii="Arial" w:hAnsi="Arial" w:cs="Arial"/>
          <w:sz w:val="20"/>
          <w:szCs w:val="20"/>
        </w:rPr>
        <w:tab/>
        <w:t xml:space="preserve">Obhliadka miesta plnenia </w:t>
      </w:r>
      <w:r w:rsidR="00D26F46" w:rsidRPr="0095273D">
        <w:rPr>
          <w:rFonts w:ascii="Arial" w:hAnsi="Arial" w:cs="Arial"/>
          <w:sz w:val="20"/>
          <w:szCs w:val="20"/>
        </w:rPr>
        <w:t>predmetu zákazky</w:t>
      </w:r>
      <w:r w:rsidRPr="0095273D">
        <w:rPr>
          <w:rFonts w:ascii="Arial" w:hAnsi="Arial" w:cs="Arial"/>
          <w:sz w:val="20"/>
          <w:szCs w:val="20"/>
        </w:rPr>
        <w:t xml:space="preserve"> </w:t>
      </w:r>
    </w:p>
    <w:p w14:paraId="39A71A20" w14:textId="77777777" w:rsidR="00794DE5" w:rsidRPr="0095273D" w:rsidRDefault="00794DE5" w:rsidP="0095273D">
      <w:pPr>
        <w:spacing w:after="0" w:line="240" w:lineRule="auto"/>
        <w:contextualSpacing/>
        <w:rPr>
          <w:rFonts w:ascii="Arial" w:hAnsi="Arial" w:cs="Arial"/>
          <w:sz w:val="20"/>
          <w:szCs w:val="20"/>
        </w:rPr>
      </w:pPr>
    </w:p>
    <w:p w14:paraId="5AA2107F"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III.</w:t>
      </w:r>
    </w:p>
    <w:p w14:paraId="165FADEF"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Príprava ponuky</w:t>
      </w:r>
    </w:p>
    <w:p w14:paraId="6FA05C79"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18.</w:t>
      </w:r>
      <w:r w:rsidRPr="0095273D">
        <w:rPr>
          <w:rFonts w:ascii="Arial" w:hAnsi="Arial" w:cs="Arial"/>
          <w:sz w:val="20"/>
          <w:szCs w:val="20"/>
        </w:rPr>
        <w:tab/>
        <w:t>Jazyk ponuky</w:t>
      </w:r>
    </w:p>
    <w:p w14:paraId="76088610"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19.</w:t>
      </w:r>
      <w:r w:rsidRPr="0095273D">
        <w:rPr>
          <w:rFonts w:ascii="Arial" w:hAnsi="Arial" w:cs="Arial"/>
          <w:sz w:val="20"/>
          <w:szCs w:val="20"/>
        </w:rPr>
        <w:tab/>
        <w:t>Obsah a vyhotovenie ponuky</w:t>
      </w:r>
    </w:p>
    <w:p w14:paraId="400C1A9C"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20.</w:t>
      </w:r>
      <w:r w:rsidRPr="0095273D">
        <w:rPr>
          <w:rFonts w:ascii="Arial" w:hAnsi="Arial" w:cs="Arial"/>
          <w:sz w:val="20"/>
          <w:szCs w:val="20"/>
        </w:rPr>
        <w:tab/>
        <w:t>Zábezpeka</w:t>
      </w:r>
    </w:p>
    <w:p w14:paraId="2B65A3D2"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21.</w:t>
      </w:r>
      <w:r w:rsidRPr="0095273D">
        <w:rPr>
          <w:rFonts w:ascii="Arial" w:hAnsi="Arial" w:cs="Arial"/>
          <w:sz w:val="20"/>
          <w:szCs w:val="20"/>
        </w:rPr>
        <w:tab/>
        <w:t>Mena a ceny uvádzané v ponuke</w:t>
      </w:r>
    </w:p>
    <w:p w14:paraId="754A7E43" w14:textId="77777777" w:rsidR="00794DE5" w:rsidRPr="0095273D" w:rsidRDefault="00794DE5" w:rsidP="0095273D">
      <w:pPr>
        <w:spacing w:after="0" w:line="240" w:lineRule="auto"/>
        <w:contextualSpacing/>
        <w:rPr>
          <w:rFonts w:ascii="Arial" w:hAnsi="Arial" w:cs="Arial"/>
          <w:sz w:val="20"/>
          <w:szCs w:val="20"/>
        </w:rPr>
      </w:pPr>
    </w:p>
    <w:p w14:paraId="45DABB6A"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IV.</w:t>
      </w:r>
    </w:p>
    <w:p w14:paraId="73549AB6"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Predkladanie ponúk</w:t>
      </w:r>
    </w:p>
    <w:p w14:paraId="0FC023B8"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22.</w:t>
      </w:r>
      <w:r w:rsidRPr="0095273D">
        <w:rPr>
          <w:rFonts w:ascii="Arial" w:hAnsi="Arial" w:cs="Arial"/>
          <w:sz w:val="20"/>
          <w:szCs w:val="20"/>
        </w:rPr>
        <w:tab/>
        <w:t>Pred</w:t>
      </w:r>
      <w:r w:rsidR="00D26F46" w:rsidRPr="0095273D">
        <w:rPr>
          <w:rFonts w:ascii="Arial" w:hAnsi="Arial" w:cs="Arial"/>
          <w:sz w:val="20"/>
          <w:szCs w:val="20"/>
        </w:rPr>
        <w:t>loženie</w:t>
      </w:r>
      <w:r w:rsidRPr="0095273D">
        <w:rPr>
          <w:rFonts w:ascii="Arial" w:hAnsi="Arial" w:cs="Arial"/>
          <w:sz w:val="20"/>
          <w:szCs w:val="20"/>
        </w:rPr>
        <w:t xml:space="preserve"> pon</w:t>
      </w:r>
      <w:r w:rsidR="00D26F46" w:rsidRPr="0095273D">
        <w:rPr>
          <w:rFonts w:ascii="Arial" w:hAnsi="Arial" w:cs="Arial"/>
          <w:sz w:val="20"/>
          <w:szCs w:val="20"/>
        </w:rPr>
        <w:t>u</w:t>
      </w:r>
      <w:r w:rsidRPr="0095273D">
        <w:rPr>
          <w:rFonts w:ascii="Arial" w:hAnsi="Arial" w:cs="Arial"/>
          <w:sz w:val="20"/>
          <w:szCs w:val="20"/>
        </w:rPr>
        <w:t>k</w:t>
      </w:r>
      <w:r w:rsidR="00D26F46" w:rsidRPr="0095273D">
        <w:rPr>
          <w:rFonts w:ascii="Arial" w:hAnsi="Arial" w:cs="Arial"/>
          <w:sz w:val="20"/>
          <w:szCs w:val="20"/>
        </w:rPr>
        <w:t>y</w:t>
      </w:r>
    </w:p>
    <w:p w14:paraId="5926F706"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23.</w:t>
      </w:r>
      <w:r w:rsidRPr="0095273D">
        <w:rPr>
          <w:rFonts w:ascii="Arial" w:hAnsi="Arial" w:cs="Arial"/>
          <w:sz w:val="20"/>
          <w:szCs w:val="20"/>
        </w:rPr>
        <w:tab/>
        <w:t xml:space="preserve">Registrácia a autentifikácia uchádzača </w:t>
      </w:r>
    </w:p>
    <w:p w14:paraId="46DF8F53"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w:t>
      </w:r>
      <w:r w:rsidR="00F86AF6" w:rsidRPr="0095273D">
        <w:rPr>
          <w:rFonts w:ascii="Arial" w:hAnsi="Arial" w:cs="Arial"/>
          <w:sz w:val="20"/>
          <w:szCs w:val="20"/>
        </w:rPr>
        <w:t>4</w:t>
      </w:r>
      <w:r w:rsidRPr="0095273D">
        <w:rPr>
          <w:rFonts w:ascii="Arial" w:hAnsi="Arial" w:cs="Arial"/>
          <w:sz w:val="20"/>
          <w:szCs w:val="20"/>
        </w:rPr>
        <w:t>.</w:t>
      </w:r>
      <w:r w:rsidRPr="0095273D">
        <w:rPr>
          <w:rFonts w:ascii="Arial" w:hAnsi="Arial" w:cs="Arial"/>
          <w:sz w:val="20"/>
          <w:szCs w:val="20"/>
        </w:rPr>
        <w:tab/>
        <w:t>Doplnenie, zmena a odvolanie ponuky</w:t>
      </w:r>
      <w:r w:rsidRPr="0095273D">
        <w:rPr>
          <w:rFonts w:ascii="Arial" w:hAnsi="Arial" w:cs="Arial"/>
          <w:sz w:val="20"/>
          <w:szCs w:val="20"/>
        </w:rPr>
        <w:tab/>
      </w:r>
    </w:p>
    <w:p w14:paraId="098A3D72" w14:textId="77777777" w:rsidR="00794DE5" w:rsidRPr="0095273D" w:rsidRDefault="00794DE5" w:rsidP="0095273D">
      <w:pPr>
        <w:spacing w:after="0" w:line="240" w:lineRule="auto"/>
        <w:contextualSpacing/>
        <w:rPr>
          <w:rFonts w:ascii="Arial" w:hAnsi="Arial" w:cs="Arial"/>
          <w:sz w:val="20"/>
          <w:szCs w:val="20"/>
        </w:rPr>
      </w:pPr>
    </w:p>
    <w:p w14:paraId="1763ED2C"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w:t>
      </w:r>
    </w:p>
    <w:p w14:paraId="6F8E71A5"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Otváranie a vyhodnotenie ponúk</w:t>
      </w:r>
    </w:p>
    <w:p w14:paraId="46AABDC7"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w:t>
      </w:r>
      <w:r w:rsidR="00F86AF6" w:rsidRPr="0095273D">
        <w:rPr>
          <w:rFonts w:ascii="Arial" w:hAnsi="Arial" w:cs="Arial"/>
          <w:sz w:val="20"/>
          <w:szCs w:val="20"/>
        </w:rPr>
        <w:t>5</w:t>
      </w:r>
      <w:r w:rsidRPr="0095273D">
        <w:rPr>
          <w:rFonts w:ascii="Arial" w:hAnsi="Arial" w:cs="Arial"/>
          <w:sz w:val="20"/>
          <w:szCs w:val="20"/>
        </w:rPr>
        <w:t>.</w:t>
      </w:r>
      <w:r w:rsidRPr="0095273D">
        <w:rPr>
          <w:rFonts w:ascii="Arial" w:hAnsi="Arial" w:cs="Arial"/>
          <w:sz w:val="20"/>
          <w:szCs w:val="20"/>
        </w:rPr>
        <w:tab/>
        <w:t>Otváranie ponúk</w:t>
      </w:r>
      <w:r w:rsidR="00D26F46" w:rsidRPr="0095273D">
        <w:rPr>
          <w:rFonts w:ascii="Arial" w:hAnsi="Arial" w:cs="Arial"/>
          <w:sz w:val="20"/>
          <w:szCs w:val="20"/>
        </w:rPr>
        <w:t xml:space="preserve"> (on-line sprístupnenie)</w:t>
      </w:r>
    </w:p>
    <w:p w14:paraId="1F3F586E" w14:textId="77777777" w:rsidR="00794DE5" w:rsidRPr="0095273D" w:rsidRDefault="00794DE5" w:rsidP="0095273D">
      <w:pPr>
        <w:tabs>
          <w:tab w:val="left" w:pos="567"/>
          <w:tab w:val="left" w:pos="1440"/>
        </w:tabs>
        <w:spacing w:after="0" w:line="240" w:lineRule="auto"/>
        <w:contextualSpacing/>
        <w:rPr>
          <w:rFonts w:ascii="Arial" w:hAnsi="Arial" w:cs="Arial"/>
          <w:sz w:val="20"/>
          <w:szCs w:val="20"/>
        </w:rPr>
      </w:pPr>
      <w:r w:rsidRPr="0095273D">
        <w:rPr>
          <w:rFonts w:ascii="Arial" w:hAnsi="Arial" w:cs="Arial"/>
          <w:sz w:val="20"/>
          <w:szCs w:val="20"/>
        </w:rPr>
        <w:t>2</w:t>
      </w:r>
      <w:r w:rsidR="00F86AF6" w:rsidRPr="0095273D">
        <w:rPr>
          <w:rFonts w:ascii="Arial" w:hAnsi="Arial" w:cs="Arial"/>
          <w:sz w:val="20"/>
          <w:szCs w:val="20"/>
        </w:rPr>
        <w:t>6</w:t>
      </w:r>
      <w:r w:rsidRPr="0095273D">
        <w:rPr>
          <w:rFonts w:ascii="Arial" w:hAnsi="Arial" w:cs="Arial"/>
          <w:sz w:val="20"/>
          <w:szCs w:val="20"/>
        </w:rPr>
        <w:t>.</w:t>
      </w:r>
      <w:r w:rsidRPr="0095273D">
        <w:rPr>
          <w:rFonts w:ascii="Arial" w:hAnsi="Arial" w:cs="Arial"/>
          <w:sz w:val="20"/>
          <w:szCs w:val="20"/>
        </w:rPr>
        <w:tab/>
      </w:r>
      <w:r w:rsidR="00295664" w:rsidRPr="0095273D">
        <w:rPr>
          <w:rFonts w:ascii="Arial" w:hAnsi="Arial" w:cs="Arial"/>
          <w:sz w:val="20"/>
          <w:szCs w:val="20"/>
        </w:rPr>
        <w:t>Preskúmanie a v</w:t>
      </w:r>
      <w:r w:rsidRPr="0095273D">
        <w:rPr>
          <w:rFonts w:ascii="Arial" w:hAnsi="Arial" w:cs="Arial"/>
          <w:sz w:val="20"/>
          <w:szCs w:val="20"/>
        </w:rPr>
        <w:t>yhodno</w:t>
      </w:r>
      <w:r w:rsidR="00D26F46" w:rsidRPr="0095273D">
        <w:rPr>
          <w:rFonts w:ascii="Arial" w:hAnsi="Arial" w:cs="Arial"/>
          <w:sz w:val="20"/>
          <w:szCs w:val="20"/>
        </w:rPr>
        <w:t>te</w:t>
      </w:r>
      <w:r w:rsidRPr="0095273D">
        <w:rPr>
          <w:rFonts w:ascii="Arial" w:hAnsi="Arial" w:cs="Arial"/>
          <w:sz w:val="20"/>
          <w:szCs w:val="20"/>
        </w:rPr>
        <w:t>nie ponúk</w:t>
      </w:r>
    </w:p>
    <w:p w14:paraId="5C304555"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w:t>
      </w:r>
      <w:r w:rsidR="00F86AF6" w:rsidRPr="0095273D">
        <w:rPr>
          <w:rFonts w:ascii="Arial" w:hAnsi="Arial" w:cs="Arial"/>
          <w:sz w:val="20"/>
          <w:szCs w:val="20"/>
        </w:rPr>
        <w:t>7</w:t>
      </w:r>
      <w:r w:rsidRPr="0095273D">
        <w:rPr>
          <w:rFonts w:ascii="Arial" w:hAnsi="Arial" w:cs="Arial"/>
          <w:sz w:val="20"/>
          <w:szCs w:val="20"/>
        </w:rPr>
        <w:t>.</w:t>
      </w:r>
      <w:r w:rsidRPr="0095273D">
        <w:rPr>
          <w:rFonts w:ascii="Arial" w:hAnsi="Arial" w:cs="Arial"/>
          <w:sz w:val="20"/>
          <w:szCs w:val="20"/>
        </w:rPr>
        <w:tab/>
        <w:t>Vyhodnotenie splnenia podmienok účasti uchádzačov</w:t>
      </w:r>
    </w:p>
    <w:p w14:paraId="42E0B1C2"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w:t>
      </w:r>
      <w:r w:rsidR="00F86AF6" w:rsidRPr="0095273D">
        <w:rPr>
          <w:rFonts w:ascii="Arial" w:hAnsi="Arial" w:cs="Arial"/>
          <w:sz w:val="20"/>
          <w:szCs w:val="20"/>
        </w:rPr>
        <w:t>8</w:t>
      </w:r>
      <w:r w:rsidRPr="0095273D">
        <w:rPr>
          <w:rFonts w:ascii="Arial" w:hAnsi="Arial" w:cs="Arial"/>
          <w:sz w:val="20"/>
          <w:szCs w:val="20"/>
        </w:rPr>
        <w:t>.</w:t>
      </w:r>
      <w:r w:rsidRPr="0095273D">
        <w:rPr>
          <w:rFonts w:ascii="Arial" w:hAnsi="Arial" w:cs="Arial"/>
          <w:sz w:val="20"/>
          <w:szCs w:val="20"/>
        </w:rPr>
        <w:tab/>
        <w:t>Využitie subdodávateľov</w:t>
      </w:r>
    </w:p>
    <w:p w14:paraId="41103E30" w14:textId="77777777" w:rsidR="00295664" w:rsidRPr="0095273D" w:rsidRDefault="00F86AF6"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29</w:t>
      </w:r>
      <w:r w:rsidR="00295664" w:rsidRPr="0095273D">
        <w:rPr>
          <w:rFonts w:ascii="Arial" w:hAnsi="Arial" w:cs="Arial"/>
          <w:sz w:val="20"/>
          <w:szCs w:val="20"/>
        </w:rPr>
        <w:t>.</w:t>
      </w:r>
      <w:r w:rsidR="00295664" w:rsidRPr="0095273D">
        <w:rPr>
          <w:rFonts w:ascii="Arial" w:hAnsi="Arial" w:cs="Arial"/>
          <w:sz w:val="20"/>
          <w:szCs w:val="20"/>
        </w:rPr>
        <w:tab/>
        <w:t>Oprava chýb</w:t>
      </w:r>
    </w:p>
    <w:p w14:paraId="272E81B1" w14:textId="77777777" w:rsidR="00794DE5" w:rsidRPr="0095273D" w:rsidRDefault="00794DE5" w:rsidP="0095273D">
      <w:pPr>
        <w:tabs>
          <w:tab w:val="left" w:pos="1440"/>
        </w:tabs>
        <w:spacing w:after="0" w:line="240" w:lineRule="auto"/>
        <w:contextualSpacing/>
        <w:rPr>
          <w:rFonts w:ascii="Arial" w:hAnsi="Arial" w:cs="Arial"/>
          <w:sz w:val="20"/>
          <w:szCs w:val="20"/>
        </w:rPr>
      </w:pPr>
    </w:p>
    <w:p w14:paraId="3E323D5D"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VI.</w:t>
      </w:r>
    </w:p>
    <w:p w14:paraId="2868FF5D"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Dôvernosť a etika vo verejnom obstarávaní</w:t>
      </w:r>
    </w:p>
    <w:p w14:paraId="5F195FCF"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30.</w:t>
      </w:r>
      <w:r w:rsidRPr="0095273D">
        <w:rPr>
          <w:rFonts w:ascii="Arial" w:hAnsi="Arial" w:cs="Arial"/>
          <w:sz w:val="20"/>
          <w:szCs w:val="20"/>
        </w:rPr>
        <w:tab/>
        <w:t>Dôvernosť procesu verejného obstarávania</w:t>
      </w:r>
    </w:p>
    <w:p w14:paraId="6B7D7DE9" w14:textId="77777777" w:rsidR="00794DE5" w:rsidRPr="0095273D" w:rsidRDefault="00794DE5" w:rsidP="0095273D">
      <w:pPr>
        <w:spacing w:after="0" w:line="240" w:lineRule="auto"/>
        <w:contextualSpacing/>
        <w:rPr>
          <w:rFonts w:ascii="Arial" w:hAnsi="Arial" w:cs="Arial"/>
          <w:sz w:val="20"/>
          <w:szCs w:val="20"/>
        </w:rPr>
      </w:pPr>
    </w:p>
    <w:p w14:paraId="48543B32"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VII.</w:t>
      </w:r>
    </w:p>
    <w:p w14:paraId="626FC833"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Prijatie ponuky a uza</w:t>
      </w:r>
      <w:r w:rsidR="00DD1186" w:rsidRPr="0095273D">
        <w:rPr>
          <w:rFonts w:ascii="Arial" w:hAnsi="Arial" w:cs="Arial"/>
          <w:b/>
          <w:sz w:val="20"/>
          <w:szCs w:val="20"/>
        </w:rPr>
        <w:t>vret</w:t>
      </w:r>
      <w:r w:rsidRPr="0095273D">
        <w:rPr>
          <w:rFonts w:ascii="Arial" w:hAnsi="Arial" w:cs="Arial"/>
          <w:b/>
          <w:sz w:val="20"/>
          <w:szCs w:val="20"/>
        </w:rPr>
        <w:t xml:space="preserve">ie </w:t>
      </w:r>
      <w:r w:rsidR="00D26F46" w:rsidRPr="0095273D">
        <w:rPr>
          <w:rFonts w:ascii="Arial" w:hAnsi="Arial" w:cs="Arial"/>
          <w:b/>
          <w:sz w:val="20"/>
          <w:szCs w:val="20"/>
        </w:rPr>
        <w:t>Z</w:t>
      </w:r>
      <w:r w:rsidRPr="0095273D">
        <w:rPr>
          <w:rFonts w:ascii="Arial" w:hAnsi="Arial" w:cs="Arial"/>
          <w:b/>
          <w:sz w:val="20"/>
          <w:szCs w:val="20"/>
        </w:rPr>
        <w:t>mluvy</w:t>
      </w:r>
      <w:r w:rsidR="00D26F46" w:rsidRPr="0095273D">
        <w:rPr>
          <w:rFonts w:ascii="Arial" w:hAnsi="Arial" w:cs="Arial"/>
          <w:b/>
          <w:sz w:val="20"/>
          <w:szCs w:val="20"/>
        </w:rPr>
        <w:t xml:space="preserve"> o Dielo</w:t>
      </w:r>
    </w:p>
    <w:p w14:paraId="756040F7"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31.</w:t>
      </w:r>
      <w:r w:rsidRPr="0095273D">
        <w:rPr>
          <w:rFonts w:ascii="Arial" w:hAnsi="Arial" w:cs="Arial"/>
          <w:sz w:val="20"/>
          <w:szCs w:val="20"/>
        </w:rPr>
        <w:tab/>
        <w:t>Informácia o výsledku vyhodnotenia ponúk</w:t>
      </w:r>
    </w:p>
    <w:p w14:paraId="08A927EA"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32.</w:t>
      </w:r>
      <w:r w:rsidRPr="0095273D">
        <w:rPr>
          <w:rFonts w:ascii="Arial" w:hAnsi="Arial" w:cs="Arial"/>
          <w:sz w:val="20"/>
          <w:szCs w:val="20"/>
        </w:rPr>
        <w:tab/>
        <w:t>Uza</w:t>
      </w:r>
      <w:r w:rsidR="00DD1186" w:rsidRPr="0095273D">
        <w:rPr>
          <w:rFonts w:ascii="Arial" w:hAnsi="Arial" w:cs="Arial"/>
          <w:sz w:val="20"/>
          <w:szCs w:val="20"/>
        </w:rPr>
        <w:t>vret</w:t>
      </w:r>
      <w:r w:rsidRPr="0095273D">
        <w:rPr>
          <w:rFonts w:ascii="Arial" w:hAnsi="Arial" w:cs="Arial"/>
          <w:sz w:val="20"/>
          <w:szCs w:val="20"/>
        </w:rPr>
        <w:t xml:space="preserve">ie </w:t>
      </w:r>
      <w:r w:rsidR="00D26F46" w:rsidRPr="0095273D">
        <w:rPr>
          <w:rFonts w:ascii="Arial" w:hAnsi="Arial" w:cs="Arial"/>
          <w:sz w:val="20"/>
          <w:szCs w:val="20"/>
        </w:rPr>
        <w:t>Z</w:t>
      </w:r>
      <w:r w:rsidRPr="0095273D">
        <w:rPr>
          <w:rFonts w:ascii="Arial" w:hAnsi="Arial" w:cs="Arial"/>
          <w:sz w:val="20"/>
          <w:szCs w:val="20"/>
        </w:rPr>
        <w:t xml:space="preserve">mluvy o </w:t>
      </w:r>
      <w:r w:rsidR="001A4877" w:rsidRPr="0095273D">
        <w:rPr>
          <w:rFonts w:ascii="Arial" w:hAnsi="Arial" w:cs="Arial"/>
          <w:sz w:val="20"/>
          <w:szCs w:val="20"/>
        </w:rPr>
        <w:t>D</w:t>
      </w:r>
      <w:r w:rsidRPr="0095273D">
        <w:rPr>
          <w:rFonts w:ascii="Arial" w:hAnsi="Arial" w:cs="Arial"/>
          <w:sz w:val="20"/>
          <w:szCs w:val="20"/>
        </w:rPr>
        <w:t>ielo</w:t>
      </w:r>
    </w:p>
    <w:p w14:paraId="5C6CE9F0" w14:textId="77777777" w:rsidR="00794DE5" w:rsidRPr="0095273D" w:rsidRDefault="00794DE5" w:rsidP="0095273D">
      <w:pPr>
        <w:spacing w:after="0" w:line="240" w:lineRule="auto"/>
        <w:contextualSpacing/>
        <w:rPr>
          <w:rFonts w:ascii="Arial" w:hAnsi="Arial" w:cs="Arial"/>
          <w:sz w:val="20"/>
          <w:szCs w:val="20"/>
        </w:rPr>
      </w:pPr>
    </w:p>
    <w:p w14:paraId="5957834A"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VIII.</w:t>
      </w:r>
    </w:p>
    <w:p w14:paraId="0D548554"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Záverečné ustanovenia</w:t>
      </w:r>
    </w:p>
    <w:p w14:paraId="7E8B9A04" w14:textId="77777777" w:rsidR="00794DE5" w:rsidRPr="0095273D" w:rsidRDefault="00794DE5" w:rsidP="0095273D">
      <w:pPr>
        <w:spacing w:after="0" w:line="240" w:lineRule="auto"/>
        <w:contextualSpacing/>
        <w:rPr>
          <w:rFonts w:ascii="Arial" w:hAnsi="Arial" w:cs="Arial"/>
          <w:sz w:val="20"/>
          <w:szCs w:val="20"/>
        </w:rPr>
      </w:pPr>
      <w:r w:rsidRPr="0095273D">
        <w:rPr>
          <w:rFonts w:ascii="Arial" w:hAnsi="Arial" w:cs="Arial"/>
          <w:sz w:val="20"/>
          <w:szCs w:val="20"/>
        </w:rPr>
        <w:t xml:space="preserve">33.      Zrušenie </w:t>
      </w:r>
      <w:r w:rsidR="00D26F46" w:rsidRPr="0095273D">
        <w:rPr>
          <w:rFonts w:ascii="Arial" w:hAnsi="Arial" w:cs="Arial"/>
          <w:sz w:val="20"/>
          <w:szCs w:val="20"/>
        </w:rPr>
        <w:t>verejného obstarávania</w:t>
      </w:r>
    </w:p>
    <w:p w14:paraId="4CA075A0" w14:textId="77777777" w:rsidR="00BC6EEC" w:rsidRPr="0095273D" w:rsidRDefault="00794DE5" w:rsidP="0095273D">
      <w:pPr>
        <w:spacing w:after="0" w:line="240" w:lineRule="auto"/>
        <w:contextualSpacing/>
        <w:jc w:val="center"/>
        <w:rPr>
          <w:rFonts w:ascii="Arial" w:hAnsi="Arial" w:cs="Arial"/>
          <w:sz w:val="20"/>
          <w:szCs w:val="20"/>
        </w:rPr>
      </w:pPr>
      <w:r w:rsidRPr="0095273D">
        <w:rPr>
          <w:rFonts w:ascii="Arial" w:hAnsi="Arial" w:cs="Arial"/>
          <w:sz w:val="20"/>
          <w:szCs w:val="20"/>
        </w:rPr>
        <w:br w:type="page"/>
      </w:r>
    </w:p>
    <w:p w14:paraId="42CD63CD" w14:textId="77777777" w:rsidR="00BC6EEC" w:rsidRPr="0095273D" w:rsidRDefault="00BC6EEC" w:rsidP="0095273D">
      <w:pPr>
        <w:spacing w:after="0" w:line="240" w:lineRule="auto"/>
        <w:contextualSpacing/>
        <w:jc w:val="center"/>
        <w:rPr>
          <w:rFonts w:ascii="Arial" w:hAnsi="Arial" w:cs="Arial"/>
          <w:b/>
          <w:sz w:val="20"/>
          <w:szCs w:val="20"/>
        </w:rPr>
      </w:pPr>
    </w:p>
    <w:p w14:paraId="5C7A7FCB"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w:t>
      </w:r>
    </w:p>
    <w:p w14:paraId="62858428" w14:textId="77777777" w:rsidR="00794DE5" w:rsidRPr="0095273D" w:rsidRDefault="00794DE5" w:rsidP="0095273D">
      <w:pPr>
        <w:pStyle w:val="Nadpis5"/>
        <w:spacing w:before="0" w:line="240" w:lineRule="auto"/>
        <w:contextualSpacing/>
        <w:jc w:val="center"/>
        <w:rPr>
          <w:rFonts w:ascii="Arial" w:hAnsi="Arial" w:cs="Arial"/>
          <w:b/>
          <w:bCs/>
          <w:i w:val="0"/>
          <w:sz w:val="20"/>
          <w:szCs w:val="20"/>
        </w:rPr>
      </w:pPr>
      <w:r w:rsidRPr="0095273D">
        <w:rPr>
          <w:rFonts w:ascii="Arial" w:hAnsi="Arial" w:cs="Arial"/>
          <w:b/>
          <w:i w:val="0"/>
          <w:sz w:val="20"/>
          <w:szCs w:val="20"/>
        </w:rPr>
        <w:t>Všeobecné informácie</w:t>
      </w:r>
    </w:p>
    <w:p w14:paraId="372BE493" w14:textId="77777777" w:rsidR="00794DE5" w:rsidRPr="0095273D" w:rsidRDefault="00794DE5" w:rsidP="0095273D">
      <w:pPr>
        <w:spacing w:after="0" w:line="240" w:lineRule="auto"/>
        <w:contextualSpacing/>
        <w:rPr>
          <w:rFonts w:ascii="Arial" w:hAnsi="Arial" w:cs="Arial"/>
          <w:sz w:val="20"/>
          <w:szCs w:val="20"/>
        </w:rPr>
      </w:pPr>
    </w:p>
    <w:p w14:paraId="29ECA06A" w14:textId="77777777" w:rsidR="00794DE5" w:rsidRPr="0095273D" w:rsidRDefault="00794DE5" w:rsidP="0095273D">
      <w:pPr>
        <w:spacing w:after="0" w:line="240" w:lineRule="auto"/>
        <w:ind w:left="567" w:hanging="567"/>
        <w:contextualSpacing/>
        <w:jc w:val="both"/>
        <w:rPr>
          <w:rFonts w:ascii="Arial" w:hAnsi="Arial" w:cs="Arial"/>
          <w:b/>
          <w:bCs/>
          <w:sz w:val="20"/>
          <w:szCs w:val="20"/>
        </w:rPr>
      </w:pPr>
      <w:r w:rsidRPr="0095273D">
        <w:rPr>
          <w:rFonts w:ascii="Arial" w:hAnsi="Arial" w:cs="Arial"/>
          <w:b/>
          <w:bCs/>
          <w:smallCaps/>
          <w:sz w:val="20"/>
          <w:szCs w:val="20"/>
        </w:rPr>
        <w:t>1.</w:t>
      </w:r>
      <w:r w:rsidRPr="0095273D">
        <w:rPr>
          <w:rFonts w:ascii="Arial" w:hAnsi="Arial" w:cs="Arial"/>
          <w:b/>
          <w:bCs/>
          <w:smallCaps/>
          <w:sz w:val="20"/>
          <w:szCs w:val="20"/>
        </w:rPr>
        <w:tab/>
      </w:r>
      <w:r w:rsidRPr="0095273D">
        <w:rPr>
          <w:rFonts w:ascii="Arial" w:hAnsi="Arial" w:cs="Arial"/>
          <w:b/>
          <w:bCs/>
          <w:sz w:val="20"/>
          <w:szCs w:val="20"/>
        </w:rPr>
        <w:t>Identifikácia verejného obstarávateľa</w:t>
      </w:r>
    </w:p>
    <w:p w14:paraId="75D2C125"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Názov</w:t>
      </w:r>
      <w:r w:rsidR="00D26F46" w:rsidRPr="0095273D">
        <w:rPr>
          <w:rFonts w:ascii="Arial" w:hAnsi="Arial" w:cs="Arial"/>
          <w:sz w:val="20"/>
          <w:szCs w:val="20"/>
        </w:rPr>
        <w:t xml:space="preserve"> organizácie</w:t>
      </w:r>
      <w:r w:rsidRPr="0095273D">
        <w:rPr>
          <w:rFonts w:ascii="Arial" w:hAnsi="Arial" w:cs="Arial"/>
          <w:sz w:val="20"/>
          <w:szCs w:val="20"/>
        </w:rPr>
        <w:t>:</w:t>
      </w:r>
      <w:r w:rsidRPr="0095273D">
        <w:rPr>
          <w:rFonts w:ascii="Arial" w:hAnsi="Arial" w:cs="Arial"/>
          <w:sz w:val="20"/>
          <w:szCs w:val="20"/>
        </w:rPr>
        <w:tab/>
        <w:t>Národná diaľničná spoločnosť, a.s.</w:t>
      </w:r>
    </w:p>
    <w:p w14:paraId="3148A2F3"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Sídlo</w:t>
      </w:r>
      <w:r w:rsidR="00D26F46" w:rsidRPr="0095273D">
        <w:rPr>
          <w:rFonts w:ascii="Arial" w:hAnsi="Arial" w:cs="Arial"/>
          <w:sz w:val="20"/>
          <w:szCs w:val="20"/>
        </w:rPr>
        <w:t xml:space="preserve"> organizácie</w:t>
      </w:r>
      <w:r w:rsidRPr="0095273D">
        <w:rPr>
          <w:rFonts w:ascii="Arial" w:hAnsi="Arial" w:cs="Arial"/>
          <w:sz w:val="20"/>
          <w:szCs w:val="20"/>
        </w:rPr>
        <w:t>:</w:t>
      </w:r>
      <w:r w:rsidRPr="0095273D">
        <w:rPr>
          <w:rFonts w:ascii="Arial" w:hAnsi="Arial" w:cs="Arial"/>
          <w:sz w:val="20"/>
          <w:szCs w:val="20"/>
        </w:rPr>
        <w:tab/>
        <w:t>Dúbravská cesta 14, 841 04 Bratislava</w:t>
      </w:r>
    </w:p>
    <w:p w14:paraId="4AA01D84" w14:textId="77777777" w:rsidR="00D26F46"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Právna forma:</w:t>
      </w:r>
      <w:r w:rsidRPr="0095273D">
        <w:rPr>
          <w:rFonts w:ascii="Arial" w:hAnsi="Arial" w:cs="Arial"/>
          <w:sz w:val="20"/>
          <w:szCs w:val="20"/>
        </w:rPr>
        <w:tab/>
        <w:t xml:space="preserve">akciová spoločnosť </w:t>
      </w:r>
    </w:p>
    <w:p w14:paraId="7B99379A" w14:textId="77777777" w:rsidR="00794DE5" w:rsidRPr="0095273D" w:rsidRDefault="00D26F46"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Zá</w:t>
      </w:r>
      <w:r w:rsidR="00794DE5" w:rsidRPr="0095273D">
        <w:rPr>
          <w:rFonts w:ascii="Arial" w:hAnsi="Arial" w:cs="Arial"/>
          <w:sz w:val="20"/>
          <w:szCs w:val="20"/>
        </w:rPr>
        <w:t>p</w:t>
      </w:r>
      <w:r w:rsidRPr="0095273D">
        <w:rPr>
          <w:rFonts w:ascii="Arial" w:hAnsi="Arial" w:cs="Arial"/>
          <w:sz w:val="20"/>
          <w:szCs w:val="20"/>
        </w:rPr>
        <w:t>i</w:t>
      </w:r>
      <w:r w:rsidR="00794DE5" w:rsidRPr="0095273D">
        <w:rPr>
          <w:rFonts w:ascii="Arial" w:hAnsi="Arial" w:cs="Arial"/>
          <w:sz w:val="20"/>
          <w:szCs w:val="20"/>
        </w:rPr>
        <w:t xml:space="preserve">s v Obchodnom registri </w:t>
      </w:r>
      <w:r w:rsidR="00794DE5" w:rsidRPr="0095273D">
        <w:rPr>
          <w:rFonts w:ascii="Arial" w:hAnsi="Arial" w:cs="Arial"/>
          <w:sz w:val="20"/>
          <w:szCs w:val="20"/>
        </w:rPr>
        <w:tab/>
        <w:t>Okresn</w:t>
      </w:r>
      <w:r w:rsidRPr="0095273D">
        <w:rPr>
          <w:rFonts w:ascii="Arial" w:hAnsi="Arial" w:cs="Arial"/>
          <w:sz w:val="20"/>
          <w:szCs w:val="20"/>
        </w:rPr>
        <w:t>ý register Mestského</w:t>
      </w:r>
      <w:r w:rsidR="00794DE5" w:rsidRPr="0095273D">
        <w:rPr>
          <w:rFonts w:ascii="Arial" w:hAnsi="Arial" w:cs="Arial"/>
          <w:sz w:val="20"/>
          <w:szCs w:val="20"/>
        </w:rPr>
        <w:t xml:space="preserve"> súdu Bratislava </w:t>
      </w:r>
      <w:r w:rsidRPr="0095273D">
        <w:rPr>
          <w:rFonts w:ascii="Arial" w:hAnsi="Arial" w:cs="Arial"/>
          <w:sz w:val="20"/>
          <w:szCs w:val="20"/>
        </w:rPr>
        <w:t>II</w:t>
      </w:r>
      <w:r w:rsidR="00794DE5" w:rsidRPr="0095273D">
        <w:rPr>
          <w:rFonts w:ascii="Arial" w:hAnsi="Arial" w:cs="Arial"/>
          <w:sz w:val="20"/>
          <w:szCs w:val="20"/>
        </w:rPr>
        <w:t>I.,</w:t>
      </w:r>
      <w:r w:rsidRPr="0095273D">
        <w:rPr>
          <w:rFonts w:ascii="Arial" w:hAnsi="Arial" w:cs="Arial"/>
          <w:sz w:val="20"/>
          <w:szCs w:val="20"/>
        </w:rPr>
        <w:t xml:space="preserve"> </w:t>
      </w:r>
      <w:r w:rsidR="00794DE5" w:rsidRPr="0095273D">
        <w:rPr>
          <w:rFonts w:ascii="Arial" w:hAnsi="Arial" w:cs="Arial"/>
          <w:sz w:val="20"/>
          <w:szCs w:val="20"/>
        </w:rPr>
        <w:t xml:space="preserve">Oddiel: Sa, </w:t>
      </w:r>
      <w:r w:rsidRPr="0095273D">
        <w:rPr>
          <w:rFonts w:ascii="Arial" w:hAnsi="Arial" w:cs="Arial"/>
          <w:sz w:val="20"/>
          <w:szCs w:val="20"/>
        </w:rPr>
        <w:tab/>
      </w:r>
      <w:r w:rsidR="00794DE5" w:rsidRPr="0095273D">
        <w:rPr>
          <w:rFonts w:ascii="Arial" w:hAnsi="Arial" w:cs="Arial"/>
          <w:sz w:val="20"/>
          <w:szCs w:val="20"/>
        </w:rPr>
        <w:t xml:space="preserve">vložka č. 3518/B  </w:t>
      </w:r>
    </w:p>
    <w:p w14:paraId="3FF7094E" w14:textId="77777777" w:rsidR="00794DE5" w:rsidRPr="0095273D" w:rsidRDefault="00794DE5" w:rsidP="0095273D">
      <w:pPr>
        <w:tabs>
          <w:tab w:val="left" w:pos="3420"/>
        </w:tabs>
        <w:spacing w:after="0" w:line="240" w:lineRule="auto"/>
        <w:ind w:left="567"/>
        <w:contextualSpacing/>
        <w:rPr>
          <w:rFonts w:ascii="Arial" w:hAnsi="Arial" w:cs="Arial"/>
          <w:sz w:val="20"/>
          <w:szCs w:val="20"/>
        </w:rPr>
      </w:pPr>
      <w:r w:rsidRPr="0095273D">
        <w:rPr>
          <w:rFonts w:ascii="Arial" w:hAnsi="Arial" w:cs="Arial"/>
          <w:sz w:val="20"/>
          <w:szCs w:val="20"/>
        </w:rPr>
        <w:t>Štatutárny orgán:</w:t>
      </w:r>
      <w:r w:rsidRPr="0095273D">
        <w:rPr>
          <w:rFonts w:ascii="Arial" w:hAnsi="Arial" w:cs="Arial"/>
          <w:sz w:val="20"/>
          <w:szCs w:val="20"/>
        </w:rPr>
        <w:tab/>
        <w:t>predstavenstvo zastúpené:</w:t>
      </w:r>
    </w:p>
    <w:p w14:paraId="032CC0A5"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 xml:space="preserve">                                  </w:t>
      </w:r>
      <w:r w:rsidRPr="0095273D">
        <w:rPr>
          <w:rFonts w:ascii="Arial" w:hAnsi="Arial" w:cs="Arial"/>
          <w:sz w:val="20"/>
          <w:szCs w:val="20"/>
        </w:rPr>
        <w:tab/>
      </w:r>
      <w:r w:rsidR="00D26F46" w:rsidRPr="0095273D">
        <w:rPr>
          <w:rFonts w:ascii="Arial" w:hAnsi="Arial" w:cs="Arial"/>
          <w:sz w:val="20"/>
          <w:szCs w:val="20"/>
        </w:rPr>
        <w:t>Ing. Filip Macháček</w:t>
      </w:r>
      <w:r w:rsidRPr="0095273D">
        <w:rPr>
          <w:rFonts w:ascii="Arial" w:hAnsi="Arial" w:cs="Arial"/>
          <w:sz w:val="20"/>
          <w:szCs w:val="20"/>
        </w:rPr>
        <w:t xml:space="preserve">, predseda predstavenstva </w:t>
      </w:r>
      <w:r w:rsidR="00D26F46" w:rsidRPr="0095273D">
        <w:rPr>
          <w:rFonts w:ascii="Arial" w:hAnsi="Arial" w:cs="Arial"/>
          <w:sz w:val="20"/>
          <w:szCs w:val="20"/>
        </w:rPr>
        <w:t>a generálny riaditeľ</w:t>
      </w:r>
    </w:p>
    <w:p w14:paraId="66E71C1B"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 xml:space="preserve">                                  </w:t>
      </w:r>
      <w:r w:rsidRPr="0095273D">
        <w:rPr>
          <w:rFonts w:ascii="Arial" w:hAnsi="Arial" w:cs="Arial"/>
          <w:sz w:val="20"/>
          <w:szCs w:val="20"/>
        </w:rPr>
        <w:tab/>
      </w:r>
      <w:r w:rsidR="00D26F46" w:rsidRPr="0095273D">
        <w:rPr>
          <w:rFonts w:ascii="Arial" w:hAnsi="Arial" w:cs="Arial"/>
          <w:sz w:val="20"/>
          <w:szCs w:val="20"/>
        </w:rPr>
        <w:t xml:space="preserve">Mgr. Tomáš Mateička, člen </w:t>
      </w:r>
      <w:r w:rsidRPr="0095273D">
        <w:rPr>
          <w:rFonts w:ascii="Arial" w:hAnsi="Arial" w:cs="Arial"/>
          <w:sz w:val="20"/>
          <w:szCs w:val="20"/>
        </w:rPr>
        <w:t>predstavenstva</w:t>
      </w:r>
    </w:p>
    <w:p w14:paraId="4B2E316B"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IČO:</w:t>
      </w:r>
      <w:r w:rsidRPr="0095273D">
        <w:rPr>
          <w:rFonts w:ascii="Arial" w:hAnsi="Arial" w:cs="Arial"/>
          <w:sz w:val="20"/>
          <w:szCs w:val="20"/>
        </w:rPr>
        <w:tab/>
        <w:t>35 919 001</w:t>
      </w:r>
    </w:p>
    <w:p w14:paraId="462ABF25"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DIČ:</w:t>
      </w:r>
      <w:r w:rsidRPr="0095273D">
        <w:rPr>
          <w:rFonts w:ascii="Arial" w:hAnsi="Arial" w:cs="Arial"/>
          <w:sz w:val="20"/>
          <w:szCs w:val="20"/>
        </w:rPr>
        <w:tab/>
        <w:t>2021937775</w:t>
      </w:r>
    </w:p>
    <w:p w14:paraId="70F3D025"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IČ DPH:</w:t>
      </w:r>
      <w:r w:rsidRPr="0095273D">
        <w:rPr>
          <w:rFonts w:ascii="Arial" w:hAnsi="Arial" w:cs="Arial"/>
          <w:sz w:val="20"/>
          <w:szCs w:val="20"/>
        </w:rPr>
        <w:tab/>
        <w:t>SK2021937775</w:t>
      </w:r>
    </w:p>
    <w:p w14:paraId="5485163F" w14:textId="7D21C1B5" w:rsidR="00794DE5" w:rsidRPr="0095273D" w:rsidRDefault="00794DE5" w:rsidP="0095273D">
      <w:pPr>
        <w:tabs>
          <w:tab w:val="left" w:pos="3420"/>
        </w:tabs>
        <w:spacing w:after="0" w:line="240" w:lineRule="auto"/>
        <w:ind w:left="3402" w:hanging="2835"/>
        <w:contextualSpacing/>
        <w:jc w:val="both"/>
        <w:rPr>
          <w:rFonts w:ascii="Arial" w:hAnsi="Arial" w:cs="Arial"/>
          <w:sz w:val="20"/>
          <w:szCs w:val="20"/>
        </w:rPr>
      </w:pPr>
      <w:r w:rsidRPr="0095273D">
        <w:rPr>
          <w:rFonts w:ascii="Arial" w:hAnsi="Arial" w:cs="Arial"/>
          <w:sz w:val="20"/>
          <w:szCs w:val="20"/>
        </w:rPr>
        <w:t>Bankové spojenie:</w:t>
      </w:r>
      <w:r w:rsidRPr="0095273D">
        <w:rPr>
          <w:rFonts w:ascii="Arial" w:hAnsi="Arial" w:cs="Arial"/>
          <w:sz w:val="20"/>
          <w:szCs w:val="20"/>
        </w:rPr>
        <w:tab/>
      </w:r>
      <w:r w:rsidR="00353176">
        <w:rPr>
          <w:rFonts w:ascii="Arial" w:hAnsi="Arial" w:cs="Arial"/>
          <w:sz w:val="20"/>
          <w:szCs w:val="20"/>
        </w:rPr>
        <w:t>Štátna pokladnica</w:t>
      </w:r>
    </w:p>
    <w:p w14:paraId="10B36401" w14:textId="5B8A4095"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Číslo účtu:</w:t>
      </w:r>
      <w:r w:rsidRPr="0095273D">
        <w:rPr>
          <w:rFonts w:ascii="Arial" w:hAnsi="Arial" w:cs="Arial"/>
          <w:sz w:val="20"/>
          <w:szCs w:val="20"/>
        </w:rPr>
        <w:tab/>
      </w:r>
      <w:r w:rsidR="00353176" w:rsidRPr="00353176">
        <w:rPr>
          <w:rFonts w:ascii="Arial" w:hAnsi="Arial" w:cs="Arial"/>
          <w:bCs/>
          <w:sz w:val="20"/>
          <w:szCs w:val="20"/>
        </w:rPr>
        <w:t>SK95 8180 0000 0070 0069 4593</w:t>
      </w:r>
    </w:p>
    <w:p w14:paraId="7553C120" w14:textId="2BF9A135" w:rsidR="00353176" w:rsidRPr="00353176" w:rsidRDefault="00D26F46" w:rsidP="00353176">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 xml:space="preserve">BIC </w:t>
      </w:r>
      <w:r w:rsidR="00794DE5" w:rsidRPr="0095273D">
        <w:rPr>
          <w:rFonts w:ascii="Arial" w:hAnsi="Arial" w:cs="Arial"/>
          <w:sz w:val="20"/>
          <w:szCs w:val="20"/>
        </w:rPr>
        <w:t xml:space="preserve">SWIFT: </w:t>
      </w:r>
      <w:r w:rsidR="00794DE5" w:rsidRPr="0095273D">
        <w:rPr>
          <w:rFonts w:ascii="Arial" w:hAnsi="Arial" w:cs="Arial"/>
          <w:sz w:val="20"/>
          <w:szCs w:val="20"/>
        </w:rPr>
        <w:tab/>
      </w:r>
      <w:bookmarkStart w:id="2" w:name="_Hlk166742161"/>
      <w:r w:rsidR="00353176" w:rsidRPr="00353176">
        <w:rPr>
          <w:rFonts w:ascii="Arial" w:hAnsi="Arial" w:cs="Arial"/>
          <w:sz w:val="20"/>
          <w:szCs w:val="20"/>
        </w:rPr>
        <w:t>SPSRSKBA</w:t>
      </w:r>
      <w:bookmarkEnd w:id="2"/>
    </w:p>
    <w:p w14:paraId="002E891E"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Kontaktná osoba:</w:t>
      </w:r>
      <w:r w:rsidRPr="0095273D">
        <w:rPr>
          <w:rFonts w:ascii="Arial" w:hAnsi="Arial" w:cs="Arial"/>
          <w:sz w:val="20"/>
          <w:szCs w:val="20"/>
        </w:rPr>
        <w:tab/>
      </w:r>
      <w:r w:rsidR="00D26F46" w:rsidRPr="0095273D">
        <w:rPr>
          <w:rFonts w:ascii="Arial" w:hAnsi="Arial" w:cs="Arial"/>
          <w:sz w:val="20"/>
          <w:szCs w:val="20"/>
        </w:rPr>
        <w:t>JUDr. Mária Kokindová</w:t>
      </w:r>
    </w:p>
    <w:p w14:paraId="144F010B"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Telefón:</w:t>
      </w:r>
      <w:r w:rsidRPr="0095273D">
        <w:rPr>
          <w:rFonts w:ascii="Arial" w:hAnsi="Arial" w:cs="Arial"/>
          <w:sz w:val="20"/>
          <w:szCs w:val="20"/>
        </w:rPr>
        <w:tab/>
      </w:r>
      <w:r w:rsidRPr="0095273D">
        <w:rPr>
          <w:rFonts w:ascii="Arial" w:eastAsia="Calibri" w:hAnsi="Arial" w:cs="Arial"/>
          <w:color w:val="000000"/>
          <w:sz w:val="20"/>
          <w:szCs w:val="20"/>
        </w:rPr>
        <w:t>+421 2</w:t>
      </w:r>
      <w:r w:rsidR="00BC6EEC" w:rsidRPr="0095273D">
        <w:rPr>
          <w:rFonts w:ascii="Arial" w:eastAsia="Calibri" w:hAnsi="Arial" w:cs="Arial"/>
          <w:color w:val="000000"/>
          <w:sz w:val="20"/>
          <w:szCs w:val="20"/>
        </w:rPr>
        <w:t> </w:t>
      </w:r>
      <w:r w:rsidRPr="0095273D">
        <w:rPr>
          <w:rFonts w:ascii="Arial" w:eastAsia="Calibri" w:hAnsi="Arial" w:cs="Arial"/>
          <w:color w:val="000000"/>
          <w:sz w:val="20"/>
          <w:szCs w:val="20"/>
        </w:rPr>
        <w:t>583</w:t>
      </w:r>
      <w:r w:rsidR="001A4877" w:rsidRPr="0095273D">
        <w:rPr>
          <w:rFonts w:ascii="Arial" w:eastAsia="Calibri" w:hAnsi="Arial" w:cs="Arial"/>
          <w:color w:val="000000"/>
          <w:sz w:val="20"/>
          <w:szCs w:val="20"/>
        </w:rPr>
        <w:t xml:space="preserve">1 </w:t>
      </w:r>
      <w:r w:rsidRPr="0095273D">
        <w:rPr>
          <w:rFonts w:ascii="Arial" w:eastAsia="Calibri" w:hAnsi="Arial" w:cs="Arial"/>
          <w:color w:val="000000"/>
          <w:sz w:val="20"/>
          <w:szCs w:val="20"/>
        </w:rPr>
        <w:t>1</w:t>
      </w:r>
      <w:r w:rsidR="004A3F9B" w:rsidRPr="0095273D">
        <w:rPr>
          <w:rFonts w:ascii="Arial" w:eastAsia="Calibri" w:hAnsi="Arial" w:cs="Arial"/>
          <w:color w:val="000000"/>
          <w:sz w:val="20"/>
          <w:szCs w:val="20"/>
        </w:rPr>
        <w:t>12</w:t>
      </w:r>
      <w:r w:rsidR="00D26F46" w:rsidRPr="0095273D">
        <w:rPr>
          <w:rFonts w:ascii="Arial" w:eastAsia="Calibri" w:hAnsi="Arial" w:cs="Arial"/>
          <w:color w:val="000000"/>
          <w:sz w:val="20"/>
          <w:szCs w:val="20"/>
        </w:rPr>
        <w:t>0</w:t>
      </w:r>
    </w:p>
    <w:p w14:paraId="35E7BEDE"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E – mail:</w:t>
      </w:r>
      <w:r w:rsidRPr="0095273D">
        <w:rPr>
          <w:rFonts w:ascii="Arial" w:hAnsi="Arial" w:cs="Arial"/>
          <w:sz w:val="20"/>
          <w:szCs w:val="20"/>
        </w:rPr>
        <w:tab/>
      </w:r>
      <w:hyperlink r:id="rId11" w:history="1">
        <w:r w:rsidR="00BC6EEC" w:rsidRPr="0095273D">
          <w:rPr>
            <w:rStyle w:val="Hypertextovprepojenie"/>
            <w:rFonts w:ascii="Arial" w:hAnsi="Arial" w:cs="Arial"/>
            <w:sz w:val="20"/>
            <w:szCs w:val="20"/>
          </w:rPr>
          <w:t>maria.kokindova@ndsas.sk</w:t>
        </w:r>
      </w:hyperlink>
      <w:r w:rsidR="004A3F9B" w:rsidRPr="0095273D">
        <w:rPr>
          <w:rFonts w:ascii="Arial" w:hAnsi="Arial" w:cs="Arial"/>
          <w:sz w:val="20"/>
          <w:szCs w:val="20"/>
        </w:rPr>
        <w:t xml:space="preserve"> </w:t>
      </w:r>
    </w:p>
    <w:p w14:paraId="16921184" w14:textId="77777777" w:rsidR="00BC6EEC"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Profil verejného obstarávateľa:</w:t>
      </w:r>
      <w:r w:rsidRPr="0095273D">
        <w:rPr>
          <w:rFonts w:ascii="Arial" w:hAnsi="Arial" w:cs="Arial"/>
          <w:sz w:val="20"/>
          <w:szCs w:val="20"/>
        </w:rPr>
        <w:tab/>
      </w:r>
      <w:hyperlink r:id="rId12" w:history="1">
        <w:r w:rsidR="00BC6EEC" w:rsidRPr="0095273D">
          <w:rPr>
            <w:rStyle w:val="Hypertextovprepojenie"/>
            <w:rFonts w:ascii="Arial" w:hAnsi="Arial" w:cs="Arial"/>
            <w:sz w:val="20"/>
            <w:szCs w:val="20"/>
          </w:rPr>
          <w:t>https://www.uvo.gov.sk/vyhladavanie/vyhladavanie-profilov/detail/9127</w:t>
        </w:r>
      </w:hyperlink>
    </w:p>
    <w:p w14:paraId="7CB6A9D9" w14:textId="77777777" w:rsidR="00794DE5" w:rsidRPr="0095273D" w:rsidRDefault="00794DE5" w:rsidP="0095273D">
      <w:pPr>
        <w:tabs>
          <w:tab w:val="left" w:pos="3420"/>
        </w:tabs>
        <w:spacing w:after="0" w:line="240" w:lineRule="auto"/>
        <w:ind w:left="567"/>
        <w:contextualSpacing/>
        <w:rPr>
          <w:rFonts w:ascii="Arial" w:hAnsi="Arial" w:cs="Arial"/>
          <w:sz w:val="20"/>
          <w:szCs w:val="20"/>
        </w:rPr>
      </w:pPr>
    </w:p>
    <w:p w14:paraId="069EF32E" w14:textId="77777777" w:rsidR="00794DE5" w:rsidRPr="0095273D" w:rsidRDefault="00794DE5" w:rsidP="0095273D">
      <w:pPr>
        <w:tabs>
          <w:tab w:val="left" w:pos="567"/>
        </w:tabs>
        <w:spacing w:after="0" w:line="240" w:lineRule="auto"/>
        <w:contextualSpacing/>
        <w:jc w:val="both"/>
        <w:rPr>
          <w:rFonts w:ascii="Arial" w:hAnsi="Arial" w:cs="Arial"/>
          <w:b/>
          <w:bCs/>
          <w:smallCaps/>
          <w:sz w:val="20"/>
          <w:szCs w:val="20"/>
        </w:rPr>
      </w:pPr>
      <w:r w:rsidRPr="0095273D">
        <w:rPr>
          <w:rFonts w:ascii="Arial" w:hAnsi="Arial" w:cs="Arial"/>
          <w:b/>
          <w:bCs/>
          <w:smallCaps/>
          <w:sz w:val="20"/>
          <w:szCs w:val="20"/>
        </w:rPr>
        <w:t>2.</w:t>
      </w:r>
      <w:r w:rsidRPr="0095273D">
        <w:rPr>
          <w:rFonts w:ascii="Arial" w:hAnsi="Arial" w:cs="Arial"/>
          <w:b/>
          <w:bCs/>
          <w:smallCaps/>
          <w:color w:val="FF0000"/>
          <w:sz w:val="20"/>
          <w:szCs w:val="20"/>
        </w:rPr>
        <w:tab/>
      </w:r>
      <w:r w:rsidRPr="0095273D">
        <w:rPr>
          <w:rFonts w:ascii="Arial" w:hAnsi="Arial" w:cs="Arial"/>
          <w:b/>
          <w:bCs/>
          <w:sz w:val="20"/>
          <w:szCs w:val="20"/>
        </w:rPr>
        <w:t>Druh zákazky a postup vo verejnom obstarávaní</w:t>
      </w:r>
    </w:p>
    <w:p w14:paraId="1AE3DD3E" w14:textId="5AC1875F"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2.1</w:t>
      </w:r>
      <w:r w:rsidRPr="0095273D">
        <w:rPr>
          <w:rFonts w:ascii="Arial" w:hAnsi="Arial" w:cs="Arial"/>
          <w:sz w:val="20"/>
          <w:szCs w:val="20"/>
        </w:rPr>
        <w:tab/>
        <w:t xml:space="preserve">Druh zákazky je v súlade s § 3 ods. 3 </w:t>
      </w:r>
      <w:r w:rsidR="00353176">
        <w:rPr>
          <w:rFonts w:ascii="Arial" w:hAnsi="Arial" w:cs="Arial"/>
          <w:sz w:val="20"/>
          <w:szCs w:val="20"/>
        </w:rPr>
        <w:t xml:space="preserve">písm. b) </w:t>
      </w:r>
      <w:r w:rsidRPr="0095273D">
        <w:rPr>
          <w:rFonts w:ascii="Arial" w:hAnsi="Arial" w:cs="Arial"/>
          <w:sz w:val="20"/>
          <w:szCs w:val="20"/>
        </w:rPr>
        <w:t>zákona č. 343/2015 Z. z. o verejnom obstarávaní a o zmene a doplnení niektorých zákonov v znení neskorších predpisov (ďalej len „zákon“ alebo „zákon o verejnom obstarávaní“)</w:t>
      </w:r>
      <w:r w:rsidR="00065CA3" w:rsidRPr="0095273D">
        <w:rPr>
          <w:rFonts w:ascii="Arial" w:hAnsi="Arial" w:cs="Arial"/>
          <w:sz w:val="20"/>
          <w:szCs w:val="20"/>
        </w:rPr>
        <w:t xml:space="preserve"> </w:t>
      </w:r>
      <w:r w:rsidRPr="0095273D">
        <w:rPr>
          <w:rFonts w:ascii="Arial" w:hAnsi="Arial" w:cs="Arial"/>
          <w:sz w:val="20"/>
          <w:szCs w:val="20"/>
        </w:rPr>
        <w:t xml:space="preserve">zákazka na uskutočnenie stavebných prác s predmetom </w:t>
      </w:r>
      <w:r w:rsidR="00BC6EEC" w:rsidRPr="0095273D">
        <w:rPr>
          <w:rFonts w:ascii="Arial" w:hAnsi="Arial" w:cs="Arial"/>
          <w:sz w:val="20"/>
          <w:szCs w:val="20"/>
        </w:rPr>
        <w:t>podrobne vymedzeným</w:t>
      </w:r>
      <w:r w:rsidRPr="0095273D">
        <w:rPr>
          <w:rFonts w:ascii="Arial" w:hAnsi="Arial" w:cs="Arial"/>
          <w:sz w:val="20"/>
          <w:szCs w:val="20"/>
        </w:rPr>
        <w:t xml:space="preserve"> v</w:t>
      </w:r>
      <w:r w:rsidR="00BC6EEC" w:rsidRPr="0095273D">
        <w:rPr>
          <w:rFonts w:ascii="Arial" w:hAnsi="Arial" w:cs="Arial"/>
          <w:sz w:val="20"/>
          <w:szCs w:val="20"/>
        </w:rPr>
        <w:t> týchto súťažných podkladoch</w:t>
      </w:r>
      <w:r w:rsidRPr="0095273D">
        <w:rPr>
          <w:rFonts w:ascii="Arial" w:hAnsi="Arial" w:cs="Arial"/>
          <w:sz w:val="20"/>
          <w:szCs w:val="20"/>
        </w:rPr>
        <w:t xml:space="preserve"> (ďalej len „</w:t>
      </w:r>
      <w:r w:rsidR="00BC6EEC" w:rsidRPr="0095273D">
        <w:rPr>
          <w:rFonts w:ascii="Arial" w:hAnsi="Arial" w:cs="Arial"/>
          <w:sz w:val="20"/>
          <w:szCs w:val="20"/>
        </w:rPr>
        <w:t>týchto SP</w:t>
      </w:r>
      <w:r w:rsidRPr="0095273D">
        <w:rPr>
          <w:rFonts w:ascii="Arial" w:hAnsi="Arial" w:cs="Arial"/>
          <w:sz w:val="20"/>
          <w:szCs w:val="20"/>
        </w:rPr>
        <w:t>“</w:t>
      </w:r>
      <w:r w:rsidR="00BC6EEC" w:rsidRPr="0095273D">
        <w:rPr>
          <w:rFonts w:ascii="Arial" w:hAnsi="Arial" w:cs="Arial"/>
          <w:sz w:val="20"/>
          <w:szCs w:val="20"/>
        </w:rPr>
        <w:t xml:space="preserve"> alebo „SP“</w:t>
      </w:r>
      <w:r w:rsidRPr="0095273D">
        <w:rPr>
          <w:rFonts w:ascii="Arial" w:hAnsi="Arial" w:cs="Arial"/>
          <w:sz w:val="20"/>
          <w:szCs w:val="20"/>
        </w:rPr>
        <w:t>).</w:t>
      </w:r>
    </w:p>
    <w:p w14:paraId="32AB4979" w14:textId="209E4B65" w:rsidR="001C21F0" w:rsidRPr="0095273D" w:rsidRDefault="00794DE5" w:rsidP="0095273D">
      <w:pPr>
        <w:pStyle w:val="Zarkazkladnhotextu2"/>
        <w:spacing w:after="0" w:line="240" w:lineRule="auto"/>
        <w:ind w:left="283" w:firstLine="284"/>
        <w:contextualSpacing/>
        <w:rPr>
          <w:rFonts w:ascii="Arial" w:hAnsi="Arial" w:cs="Arial"/>
          <w:sz w:val="20"/>
          <w:szCs w:val="20"/>
        </w:rPr>
      </w:pPr>
      <w:r w:rsidRPr="0095273D">
        <w:rPr>
          <w:rFonts w:ascii="Arial" w:hAnsi="Arial" w:cs="Arial"/>
          <w:sz w:val="20"/>
          <w:szCs w:val="20"/>
        </w:rPr>
        <w:t>2.2</w:t>
      </w:r>
      <w:r w:rsidR="001C21F0" w:rsidRPr="0095273D">
        <w:rPr>
          <w:rFonts w:ascii="Arial" w:hAnsi="Arial" w:cs="Arial"/>
          <w:sz w:val="20"/>
          <w:szCs w:val="20"/>
        </w:rPr>
        <w:t xml:space="preserve"> </w:t>
      </w:r>
      <w:r w:rsidRPr="0095273D">
        <w:rPr>
          <w:rFonts w:ascii="Arial" w:hAnsi="Arial" w:cs="Arial"/>
          <w:sz w:val="20"/>
          <w:szCs w:val="20"/>
        </w:rPr>
        <w:tab/>
        <w:t xml:space="preserve">Postup vo verejnom obstarávaní: </w:t>
      </w:r>
      <w:r w:rsidR="001C21F0" w:rsidRPr="0095273D">
        <w:rPr>
          <w:rFonts w:ascii="Arial" w:hAnsi="Arial" w:cs="Arial"/>
          <w:sz w:val="20"/>
          <w:szCs w:val="20"/>
          <w:shd w:val="clear" w:color="auto" w:fill="FFFFFF"/>
        </w:rPr>
        <w:t xml:space="preserve">verejná súťaž podľa § 66 ods. 7 </w:t>
      </w:r>
      <w:r w:rsidR="00BC6EEC" w:rsidRPr="0095273D">
        <w:rPr>
          <w:rFonts w:ascii="Arial" w:hAnsi="Arial" w:cs="Arial"/>
          <w:sz w:val="20"/>
          <w:szCs w:val="20"/>
          <w:shd w:val="clear" w:color="auto" w:fill="FFFFFF"/>
        </w:rPr>
        <w:t xml:space="preserve">písm. b) </w:t>
      </w:r>
      <w:r w:rsidR="00730EF0" w:rsidRPr="0095273D">
        <w:rPr>
          <w:rFonts w:ascii="Arial" w:hAnsi="Arial" w:cs="Arial"/>
          <w:sz w:val="20"/>
          <w:szCs w:val="20"/>
          <w:shd w:val="clear" w:color="auto" w:fill="FFFFFF"/>
        </w:rPr>
        <w:t>z</w:t>
      </w:r>
      <w:r w:rsidR="001C21F0" w:rsidRPr="0095273D">
        <w:rPr>
          <w:rFonts w:ascii="Arial" w:hAnsi="Arial" w:cs="Arial"/>
          <w:sz w:val="20"/>
          <w:szCs w:val="20"/>
          <w:shd w:val="clear" w:color="auto" w:fill="FFFFFF"/>
        </w:rPr>
        <w:t>ákona</w:t>
      </w:r>
      <w:r w:rsidR="00C21A95">
        <w:rPr>
          <w:rFonts w:ascii="Arial" w:hAnsi="Arial" w:cs="Arial"/>
          <w:sz w:val="20"/>
          <w:szCs w:val="20"/>
          <w:shd w:val="clear" w:color="auto" w:fill="FFFFFF"/>
        </w:rPr>
        <w:t>.</w:t>
      </w:r>
    </w:p>
    <w:p w14:paraId="702E7867" w14:textId="252E3365" w:rsidR="00BC6EEC" w:rsidRPr="0095273D" w:rsidRDefault="00794DE5" w:rsidP="0095273D">
      <w:pPr>
        <w:spacing w:after="0" w:line="240" w:lineRule="auto"/>
        <w:ind w:left="1134" w:hanging="567"/>
        <w:contextualSpacing/>
        <w:jc w:val="both"/>
        <w:rPr>
          <w:rFonts w:ascii="Arial" w:hAnsi="Arial" w:cs="Arial"/>
          <w:b/>
          <w:sz w:val="20"/>
          <w:szCs w:val="20"/>
        </w:rPr>
      </w:pPr>
      <w:r w:rsidRPr="0095273D">
        <w:rPr>
          <w:rFonts w:ascii="Arial" w:hAnsi="Arial" w:cs="Arial"/>
          <w:sz w:val="20"/>
          <w:szCs w:val="20"/>
        </w:rPr>
        <w:t>2.3</w:t>
      </w:r>
      <w:r w:rsidRPr="0095273D">
        <w:rPr>
          <w:rFonts w:ascii="Arial" w:hAnsi="Arial" w:cs="Arial"/>
          <w:sz w:val="20"/>
          <w:szCs w:val="20"/>
        </w:rPr>
        <w:tab/>
        <w:t>Predpokladaná hodnota zákazky</w:t>
      </w:r>
      <w:r w:rsidRPr="0095273D">
        <w:rPr>
          <w:rFonts w:ascii="Arial" w:hAnsi="Arial" w:cs="Arial"/>
          <w:b/>
          <w:sz w:val="20"/>
          <w:szCs w:val="20"/>
        </w:rPr>
        <w:t xml:space="preserve">: </w:t>
      </w:r>
      <w:bookmarkStart w:id="3" w:name="_Hlk164166907"/>
      <w:r w:rsidR="008B0992" w:rsidRPr="0095273D">
        <w:rPr>
          <w:rFonts w:ascii="Arial" w:hAnsi="Arial" w:cs="Arial"/>
          <w:b/>
          <w:sz w:val="20"/>
          <w:szCs w:val="20"/>
        </w:rPr>
        <w:t>30</w:t>
      </w:r>
      <w:r w:rsidR="00A10674">
        <w:rPr>
          <w:rFonts w:ascii="Arial" w:hAnsi="Arial" w:cs="Arial"/>
          <w:b/>
          <w:sz w:val="20"/>
          <w:szCs w:val="20"/>
        </w:rPr>
        <w:t>6</w:t>
      </w:r>
      <w:r w:rsidR="000407DD" w:rsidRPr="0095273D">
        <w:rPr>
          <w:rFonts w:ascii="Arial" w:hAnsi="Arial" w:cs="Arial"/>
          <w:b/>
          <w:sz w:val="20"/>
          <w:szCs w:val="20"/>
        </w:rPr>
        <w:t> </w:t>
      </w:r>
      <w:r w:rsidR="001A278B">
        <w:rPr>
          <w:rFonts w:ascii="Arial" w:hAnsi="Arial" w:cs="Arial"/>
          <w:b/>
          <w:sz w:val="20"/>
          <w:szCs w:val="20"/>
        </w:rPr>
        <w:t>36</w:t>
      </w:r>
      <w:r w:rsidR="008B0992" w:rsidRPr="0095273D">
        <w:rPr>
          <w:rFonts w:ascii="Arial" w:hAnsi="Arial" w:cs="Arial"/>
          <w:b/>
          <w:sz w:val="20"/>
          <w:szCs w:val="20"/>
        </w:rPr>
        <w:t>9</w:t>
      </w:r>
      <w:r w:rsidR="00BC6EEC" w:rsidRPr="0095273D">
        <w:rPr>
          <w:rFonts w:ascii="Arial" w:hAnsi="Arial" w:cs="Arial"/>
          <w:b/>
          <w:sz w:val="20"/>
          <w:szCs w:val="20"/>
        </w:rPr>
        <w:t> </w:t>
      </w:r>
      <w:r w:rsidR="008B0992" w:rsidRPr="0095273D">
        <w:rPr>
          <w:rFonts w:ascii="Arial" w:hAnsi="Arial" w:cs="Arial"/>
          <w:b/>
          <w:sz w:val="20"/>
          <w:szCs w:val="20"/>
        </w:rPr>
        <w:t>878</w:t>
      </w:r>
      <w:r w:rsidR="00BC6EEC" w:rsidRPr="0095273D">
        <w:rPr>
          <w:rFonts w:ascii="Arial" w:hAnsi="Arial" w:cs="Arial"/>
          <w:b/>
          <w:sz w:val="20"/>
          <w:szCs w:val="20"/>
        </w:rPr>
        <w:t>,00</w:t>
      </w:r>
      <w:r w:rsidRPr="0095273D">
        <w:rPr>
          <w:rFonts w:ascii="Arial" w:hAnsi="Arial" w:cs="Arial"/>
          <w:b/>
          <w:sz w:val="20"/>
          <w:szCs w:val="20"/>
        </w:rPr>
        <w:t xml:space="preserve"> </w:t>
      </w:r>
      <w:bookmarkEnd w:id="3"/>
      <w:r w:rsidR="00BC6EEC" w:rsidRPr="0095273D">
        <w:rPr>
          <w:rFonts w:ascii="Arial" w:hAnsi="Arial" w:cs="Arial"/>
          <w:b/>
          <w:sz w:val="20"/>
          <w:szCs w:val="20"/>
        </w:rPr>
        <w:t>EUR</w:t>
      </w:r>
      <w:r w:rsidRPr="0095273D">
        <w:rPr>
          <w:rFonts w:ascii="Arial" w:hAnsi="Arial" w:cs="Arial"/>
          <w:b/>
          <w:sz w:val="20"/>
          <w:szCs w:val="20"/>
        </w:rPr>
        <w:t xml:space="preserve"> bez</w:t>
      </w:r>
      <w:r w:rsidR="00BC6EEC" w:rsidRPr="0095273D">
        <w:rPr>
          <w:rFonts w:ascii="Arial" w:hAnsi="Arial" w:cs="Arial"/>
          <w:b/>
          <w:sz w:val="20"/>
          <w:szCs w:val="20"/>
        </w:rPr>
        <w:t xml:space="preserve"> DPH</w:t>
      </w:r>
    </w:p>
    <w:p w14:paraId="41CDF244" w14:textId="0ACFE3C9" w:rsidR="00794DE5" w:rsidRDefault="00BC6EEC" w:rsidP="0095273D">
      <w:pPr>
        <w:spacing w:after="0" w:line="240" w:lineRule="auto"/>
        <w:ind w:left="1134" w:hanging="567"/>
        <w:contextualSpacing/>
        <w:jc w:val="both"/>
        <w:rPr>
          <w:rFonts w:ascii="Arial" w:hAnsi="Arial" w:cs="Arial"/>
          <w:sz w:val="20"/>
          <w:szCs w:val="20"/>
        </w:rPr>
      </w:pPr>
      <w:r w:rsidRPr="0095273D">
        <w:rPr>
          <w:rFonts w:ascii="Arial" w:hAnsi="Arial" w:cs="Arial"/>
          <w:b/>
          <w:sz w:val="20"/>
          <w:szCs w:val="20"/>
        </w:rPr>
        <w:tab/>
        <w:t xml:space="preserve">(slovom: </w:t>
      </w:r>
      <w:r w:rsidR="008B0992" w:rsidRPr="0095273D">
        <w:rPr>
          <w:rFonts w:ascii="Arial" w:hAnsi="Arial" w:cs="Arial"/>
          <w:b/>
          <w:sz w:val="20"/>
          <w:szCs w:val="20"/>
        </w:rPr>
        <w:t>tri</w:t>
      </w:r>
      <w:r w:rsidR="00D8411C">
        <w:rPr>
          <w:rFonts w:ascii="Arial" w:hAnsi="Arial" w:cs="Arial"/>
          <w:b/>
          <w:sz w:val="20"/>
          <w:szCs w:val="20"/>
        </w:rPr>
        <w:t>stošesť</w:t>
      </w:r>
      <w:r w:rsidR="00B4604F" w:rsidRPr="0095273D">
        <w:rPr>
          <w:rFonts w:ascii="Arial" w:hAnsi="Arial" w:cs="Arial"/>
          <w:b/>
          <w:sz w:val="20"/>
          <w:szCs w:val="20"/>
        </w:rPr>
        <w:t xml:space="preserve"> miliónov </w:t>
      </w:r>
      <w:r w:rsidR="001A278B">
        <w:rPr>
          <w:rFonts w:ascii="Arial" w:hAnsi="Arial" w:cs="Arial"/>
          <w:b/>
          <w:sz w:val="20"/>
          <w:szCs w:val="20"/>
        </w:rPr>
        <w:t>tri</w:t>
      </w:r>
      <w:r w:rsidR="008B0992" w:rsidRPr="0095273D">
        <w:rPr>
          <w:rFonts w:ascii="Arial" w:hAnsi="Arial" w:cs="Arial"/>
          <w:b/>
          <w:sz w:val="20"/>
          <w:szCs w:val="20"/>
        </w:rPr>
        <w:t>sto</w:t>
      </w:r>
      <w:r w:rsidR="001A278B">
        <w:rPr>
          <w:rFonts w:ascii="Arial" w:hAnsi="Arial" w:cs="Arial"/>
          <w:b/>
          <w:sz w:val="20"/>
          <w:szCs w:val="20"/>
        </w:rPr>
        <w:t>šesťdesiatdeväť</w:t>
      </w:r>
      <w:r w:rsidR="008B0992" w:rsidRPr="0095273D">
        <w:rPr>
          <w:rFonts w:ascii="Arial" w:hAnsi="Arial" w:cs="Arial"/>
          <w:b/>
          <w:sz w:val="20"/>
          <w:szCs w:val="20"/>
        </w:rPr>
        <w:t xml:space="preserve"> </w:t>
      </w:r>
      <w:r w:rsidR="00B4604F" w:rsidRPr="0095273D">
        <w:rPr>
          <w:rFonts w:ascii="Arial" w:hAnsi="Arial" w:cs="Arial"/>
          <w:b/>
          <w:sz w:val="20"/>
          <w:szCs w:val="20"/>
        </w:rPr>
        <w:t>tisíc</w:t>
      </w:r>
      <w:r w:rsidR="008B0992" w:rsidRPr="0095273D">
        <w:rPr>
          <w:rFonts w:ascii="Arial" w:hAnsi="Arial" w:cs="Arial"/>
          <w:b/>
          <w:sz w:val="20"/>
          <w:szCs w:val="20"/>
        </w:rPr>
        <w:t xml:space="preserve"> osemstosedemdesiatosem</w:t>
      </w:r>
      <w:r w:rsidR="00B4604F" w:rsidRPr="0095273D">
        <w:rPr>
          <w:rFonts w:ascii="Arial" w:hAnsi="Arial" w:cs="Arial"/>
          <w:b/>
          <w:sz w:val="20"/>
          <w:szCs w:val="20"/>
        </w:rPr>
        <w:t xml:space="preserve"> eur </w:t>
      </w:r>
      <w:r w:rsidRPr="0095273D">
        <w:rPr>
          <w:rFonts w:ascii="Arial" w:hAnsi="Arial" w:cs="Arial"/>
          <w:b/>
          <w:sz w:val="20"/>
          <w:szCs w:val="20"/>
        </w:rPr>
        <w:t xml:space="preserve">bez </w:t>
      </w:r>
      <w:r w:rsidR="00794DE5" w:rsidRPr="0095273D">
        <w:rPr>
          <w:rFonts w:ascii="Arial" w:hAnsi="Arial" w:cs="Arial"/>
          <w:b/>
          <w:sz w:val="20"/>
          <w:szCs w:val="20"/>
        </w:rPr>
        <w:t>dane z pridanej hodnoty (ďalej len „DPH“)</w:t>
      </w:r>
      <w:r w:rsidR="00794DE5" w:rsidRPr="0095273D">
        <w:rPr>
          <w:rFonts w:ascii="Arial" w:hAnsi="Arial" w:cs="Arial"/>
          <w:sz w:val="20"/>
          <w:szCs w:val="20"/>
        </w:rPr>
        <w:t>.</w:t>
      </w:r>
    </w:p>
    <w:p w14:paraId="7B9F106B" w14:textId="73297722" w:rsidR="00F56041" w:rsidRPr="00F56041" w:rsidRDefault="00F56041" w:rsidP="00F56041">
      <w:pPr>
        <w:spacing w:after="0" w:line="240" w:lineRule="auto"/>
        <w:ind w:left="1134" w:hanging="567"/>
        <w:contextualSpacing/>
        <w:jc w:val="both"/>
        <w:rPr>
          <w:rFonts w:ascii="Arial" w:hAnsi="Arial" w:cs="Arial"/>
          <w:sz w:val="20"/>
          <w:szCs w:val="20"/>
        </w:rPr>
      </w:pPr>
      <w:r w:rsidRPr="00F56041">
        <w:rPr>
          <w:rFonts w:ascii="Arial" w:hAnsi="Arial" w:cs="Arial"/>
          <w:sz w:val="20"/>
          <w:szCs w:val="20"/>
        </w:rPr>
        <w:t>2.</w:t>
      </w:r>
      <w:r>
        <w:rPr>
          <w:rFonts w:ascii="Arial" w:hAnsi="Arial" w:cs="Arial"/>
          <w:sz w:val="20"/>
          <w:szCs w:val="20"/>
        </w:rPr>
        <w:t>4</w:t>
      </w:r>
      <w:r w:rsidRPr="00F56041">
        <w:rPr>
          <w:rFonts w:ascii="Arial" w:hAnsi="Arial" w:cs="Arial"/>
          <w:sz w:val="20"/>
          <w:szCs w:val="20"/>
        </w:rPr>
        <w:tab/>
        <w:t>Verejný obstarávateľ ďalej dáva hospodárskym subjektom na vedomie, že od 12. júla 2023 je účinné nariadenie Európskeho parlamentu a Rady (EU) 2022/2560 zo dňa 14. decembra 2022 o zahraničných subvenciách narušujúcich vnútorný trh (ďalej len „Nariadenie o zahraničných subvenciách“), ktorého cieľom je regulácia rušivých účinkov finančných subvencií poskytovaných tretími krajinami spoločnostiam, ktoré vyvíjajú hospodársku činnosť v EÚ. Dňa 12. októbra 2023 nadobúda účinnosť úprava článku 29 Nariadenia o zahraničných subvenciách, v zmysle ktorého hospodársky subjekt (pri zákazkách s predpokladanou hodnotou vyššou než 250 mil. EUR bez DPH) povinný spoločne s ponukou (alebo žiadosťou o účasť) predložiť verejnému obstarávateľovi oznámenie alebo vyhlásenie. Oznámenie predkladá hospodársky subjekt, pok</w:t>
      </w:r>
      <w:r w:rsidR="00732617">
        <w:rPr>
          <w:rFonts w:ascii="Arial" w:hAnsi="Arial" w:cs="Arial"/>
          <w:sz w:val="20"/>
          <w:szCs w:val="20"/>
        </w:rPr>
        <w:t>i</w:t>
      </w:r>
      <w:r w:rsidRPr="00F56041">
        <w:rPr>
          <w:rFonts w:ascii="Arial" w:hAnsi="Arial" w:cs="Arial"/>
          <w:sz w:val="20"/>
          <w:szCs w:val="20"/>
        </w:rPr>
        <w:t>aľ je hodnota ním prijatých zahraničných subvencií za posledné 3 roky rovná alebo vyššia ako 4 mil. EUR. Pokiaľ je hodnota zahraničných subvencií za posledné 3 roky nižšia ako 4 mil. EUR predkladá hospodársky subjekt vyhlásenie. Po splnení notifikačnej povinnosti uchádzača odovzdá verejný obstarávateľ doručené dokumenty bezodkladne Európskej komisii, pričom nie je povinný ich vecne preskúmavať (verejný obstarávateľ je v postavení sprostredkovateľa). Z Nariadenia o zahraničných subvenciách tiež vyplýva povinnosť uchádzačov poskytnúť súčinnosť verejnému obstarávateľovi a/alebo Európskej komisii.</w:t>
      </w:r>
    </w:p>
    <w:p w14:paraId="32B6BEE0" w14:textId="6FFC33C9" w:rsidR="00F56041" w:rsidRDefault="00F56041" w:rsidP="00F56041">
      <w:pPr>
        <w:spacing w:after="0" w:line="240" w:lineRule="auto"/>
        <w:ind w:left="1134" w:hanging="567"/>
        <w:contextualSpacing/>
        <w:jc w:val="both"/>
        <w:rPr>
          <w:rFonts w:ascii="Arial" w:hAnsi="Arial" w:cs="Arial"/>
          <w:sz w:val="20"/>
          <w:szCs w:val="20"/>
        </w:rPr>
      </w:pPr>
      <w:r w:rsidRPr="00F56041">
        <w:rPr>
          <w:rFonts w:ascii="Arial" w:hAnsi="Arial" w:cs="Arial"/>
          <w:sz w:val="20"/>
          <w:szCs w:val="20"/>
        </w:rPr>
        <w:t xml:space="preserve"> 2.</w:t>
      </w:r>
      <w:r>
        <w:rPr>
          <w:rFonts w:ascii="Arial" w:hAnsi="Arial" w:cs="Arial"/>
          <w:sz w:val="20"/>
          <w:szCs w:val="20"/>
        </w:rPr>
        <w:t>5</w:t>
      </w:r>
      <w:r w:rsidRPr="00F56041">
        <w:rPr>
          <w:rFonts w:ascii="Arial" w:hAnsi="Arial" w:cs="Arial"/>
          <w:sz w:val="20"/>
          <w:szCs w:val="20"/>
        </w:rPr>
        <w:tab/>
      </w:r>
      <w:r w:rsidRPr="0056626A">
        <w:rPr>
          <w:rFonts w:ascii="Arial" w:hAnsi="Arial" w:cs="Arial"/>
          <w:sz w:val="20"/>
          <w:szCs w:val="20"/>
        </w:rPr>
        <w:t>Európska komisia posúdi predloženú dokumentáciu uchádzača podľa bodu 2.</w:t>
      </w:r>
      <w:r w:rsidR="00732617">
        <w:rPr>
          <w:rFonts w:ascii="Arial" w:hAnsi="Arial" w:cs="Arial"/>
          <w:sz w:val="20"/>
          <w:szCs w:val="20"/>
        </w:rPr>
        <w:t>4</w:t>
      </w:r>
      <w:r w:rsidRPr="0056626A">
        <w:rPr>
          <w:rFonts w:ascii="Arial" w:hAnsi="Arial" w:cs="Arial"/>
          <w:sz w:val="20"/>
          <w:szCs w:val="20"/>
        </w:rPr>
        <w:t xml:space="preserve"> tejto časti súťažných podkladov a následne prijme vykonávací akt -  rozhodnutie podľa článku 31 Nariadenia o zahraničných subvenciách, ktorým konštatuje, že uchádzač nevyužíva zahraničné subvencie narušujúce vnútorný trh, alebo naopak konštatuje, že účastníkom obdržané subvencie vnútorný trh narúšajú. V druhom prípade zároveň platí, že ak uchádzač neponúkne Európskej komisii záväzky, ktoré toto narušenie úplne a účelne naprávajú alebo pokiaľ Európska komisia ponúknuté</w:t>
      </w:r>
      <w:r w:rsidRPr="00F56041">
        <w:rPr>
          <w:rFonts w:ascii="Arial" w:hAnsi="Arial" w:cs="Arial"/>
          <w:sz w:val="20"/>
          <w:szCs w:val="20"/>
        </w:rPr>
        <w:t xml:space="preserve"> záväzky nebude považovať za dostatočné, vysloví v rámci vykonávacieho rozhodnutia zákaz zadania zákazky dotknutému uchádzačovi, čo bude mať za následok jeho vylúčenie zo súťaže.</w:t>
      </w:r>
    </w:p>
    <w:p w14:paraId="6B0072FA" w14:textId="0B47C514" w:rsidR="00F56041" w:rsidRDefault="00F56041" w:rsidP="00F56041">
      <w:pPr>
        <w:spacing w:after="0" w:line="240" w:lineRule="auto"/>
        <w:ind w:left="1134" w:hanging="567"/>
        <w:contextualSpacing/>
        <w:jc w:val="both"/>
        <w:rPr>
          <w:rFonts w:ascii="Arial" w:hAnsi="Arial" w:cs="Arial"/>
          <w:sz w:val="20"/>
          <w:szCs w:val="20"/>
        </w:rPr>
      </w:pPr>
    </w:p>
    <w:p w14:paraId="5B60453D" w14:textId="174D1F1D" w:rsidR="00F56041" w:rsidRDefault="00F56041" w:rsidP="00F56041">
      <w:pPr>
        <w:spacing w:after="0" w:line="240" w:lineRule="auto"/>
        <w:ind w:left="1134" w:hanging="567"/>
        <w:contextualSpacing/>
        <w:jc w:val="both"/>
        <w:rPr>
          <w:rFonts w:ascii="Arial" w:hAnsi="Arial" w:cs="Arial"/>
          <w:sz w:val="20"/>
          <w:szCs w:val="20"/>
        </w:rPr>
      </w:pPr>
    </w:p>
    <w:p w14:paraId="04AF48DF" w14:textId="538B425E" w:rsidR="00F56041" w:rsidRDefault="00F56041" w:rsidP="00F56041">
      <w:pPr>
        <w:spacing w:after="0" w:line="240" w:lineRule="auto"/>
        <w:ind w:left="1134" w:hanging="567"/>
        <w:contextualSpacing/>
        <w:jc w:val="both"/>
        <w:rPr>
          <w:rFonts w:ascii="Arial" w:hAnsi="Arial" w:cs="Arial"/>
          <w:sz w:val="20"/>
          <w:szCs w:val="20"/>
        </w:rPr>
      </w:pPr>
    </w:p>
    <w:p w14:paraId="207DE232" w14:textId="77777777" w:rsidR="00F56041" w:rsidRPr="00F56041" w:rsidRDefault="00F56041" w:rsidP="00F56041">
      <w:pPr>
        <w:spacing w:after="0" w:line="240" w:lineRule="auto"/>
        <w:ind w:left="1134" w:hanging="567"/>
        <w:contextualSpacing/>
        <w:jc w:val="both"/>
        <w:rPr>
          <w:rFonts w:ascii="Arial" w:hAnsi="Arial" w:cs="Arial"/>
          <w:sz w:val="20"/>
          <w:szCs w:val="20"/>
        </w:rPr>
      </w:pPr>
    </w:p>
    <w:p w14:paraId="5479E34C" w14:textId="77777777" w:rsidR="00BF1F03" w:rsidRPr="00BF1F03" w:rsidRDefault="00F56041" w:rsidP="00BF1F03">
      <w:pPr>
        <w:spacing w:after="0" w:line="240" w:lineRule="auto"/>
        <w:ind w:left="1134" w:hanging="567"/>
        <w:contextualSpacing/>
        <w:jc w:val="both"/>
        <w:rPr>
          <w:rFonts w:ascii="Arial" w:hAnsi="Arial" w:cs="Arial"/>
          <w:sz w:val="20"/>
          <w:szCs w:val="20"/>
        </w:rPr>
      </w:pPr>
      <w:r w:rsidRPr="00F56041">
        <w:rPr>
          <w:rFonts w:ascii="Arial" w:hAnsi="Arial" w:cs="Arial"/>
          <w:sz w:val="20"/>
          <w:szCs w:val="20"/>
        </w:rPr>
        <w:t>2.</w:t>
      </w:r>
      <w:r>
        <w:rPr>
          <w:rFonts w:ascii="Arial" w:hAnsi="Arial" w:cs="Arial"/>
          <w:sz w:val="20"/>
          <w:szCs w:val="20"/>
        </w:rPr>
        <w:t>6</w:t>
      </w:r>
      <w:r w:rsidRPr="00F56041">
        <w:rPr>
          <w:rFonts w:ascii="Arial" w:hAnsi="Arial" w:cs="Arial"/>
          <w:sz w:val="20"/>
          <w:szCs w:val="20"/>
        </w:rPr>
        <w:tab/>
        <w:t>Podrobnejšie pravidlá a postupy súvisiace s uplatňovaním Nariadenia o zahraničných subvenciách, vrátane oznamovacích formulárov pre splnenie povinností podľa článku 29 predmetného nariadenia, výpočtu lehôt apod. upravuje Vykonávacie nariadenie Európskej komisie (EU) 2023/1441 zo dňa 10. júla 2023 (</w:t>
      </w:r>
      <w:hyperlink r:id="rId13" w:history="1">
        <w:r w:rsidR="002A13C6" w:rsidRPr="001B7EC9">
          <w:rPr>
            <w:rStyle w:val="Hypertextovprepojenie"/>
            <w:rFonts w:ascii="Arial" w:hAnsi="Arial" w:cs="Arial"/>
            <w:sz w:val="20"/>
            <w:szCs w:val="20"/>
          </w:rPr>
          <w:t>https://eur-lex.europa.eu/legal-content/SK/TXT/HTML/?uri=CELEX:32023R1441</w:t>
        </w:r>
      </w:hyperlink>
      <w:r w:rsidRPr="00F56041">
        <w:rPr>
          <w:rFonts w:ascii="Arial" w:hAnsi="Arial" w:cs="Arial"/>
          <w:sz w:val="20"/>
          <w:szCs w:val="20"/>
        </w:rPr>
        <w:t>)</w:t>
      </w:r>
      <w:r w:rsidR="002A13C6">
        <w:rPr>
          <w:rFonts w:ascii="Arial" w:hAnsi="Arial" w:cs="Arial"/>
          <w:sz w:val="20"/>
          <w:szCs w:val="20"/>
        </w:rPr>
        <w:t xml:space="preserve"> </w:t>
      </w:r>
      <w:r w:rsidRPr="00F56041">
        <w:rPr>
          <w:rFonts w:ascii="Arial" w:hAnsi="Arial" w:cs="Arial"/>
          <w:sz w:val="20"/>
          <w:szCs w:val="20"/>
        </w:rPr>
        <w:t>(ďalej len „Vykonávacie Nariadenie“). Informácie potrebné k vyplneniu formulára oznámenia alebo vyhlásenia sú uvedené v článku 5 Vykonávacieho Nariadenia.</w:t>
      </w:r>
      <w:r w:rsidR="00BF1F03">
        <w:rPr>
          <w:rFonts w:ascii="Arial" w:hAnsi="Arial" w:cs="Arial"/>
          <w:sz w:val="20"/>
          <w:szCs w:val="20"/>
        </w:rPr>
        <w:t xml:space="preserve"> </w:t>
      </w:r>
      <w:r w:rsidR="00BF1F03" w:rsidRPr="00BF1F03">
        <w:rPr>
          <w:rFonts w:ascii="Arial" w:hAnsi="Arial" w:cs="Arial"/>
          <w:sz w:val="20"/>
          <w:szCs w:val="20"/>
        </w:rPr>
        <w:t xml:space="preserve">Ďalšie praktické informácie, otázky a odpovede ako aj prístup pre použitie online formulára FS-PP nájdete na: </w:t>
      </w:r>
      <w:hyperlink r:id="rId14" w:history="1">
        <w:r w:rsidR="00BF1F03" w:rsidRPr="00BF1F03">
          <w:rPr>
            <w:rStyle w:val="Hypertextovprepojenie"/>
            <w:rFonts w:ascii="Arial" w:hAnsi="Arial" w:cs="Arial"/>
            <w:sz w:val="20"/>
            <w:szCs w:val="20"/>
          </w:rPr>
          <w:t>https://single-market-economy.ec.europa.eu/single-market/public-procurement/foreign-subsidies-regulation_en?prefLang=sk&amp;etrans=sk</w:t>
        </w:r>
      </w:hyperlink>
    </w:p>
    <w:p w14:paraId="14D3F572" w14:textId="77777777" w:rsidR="00BC6EEC" w:rsidRPr="0095273D" w:rsidRDefault="00BC6EEC" w:rsidP="0095273D">
      <w:pPr>
        <w:spacing w:after="0" w:line="240" w:lineRule="auto"/>
        <w:ind w:left="1134" w:hanging="567"/>
        <w:contextualSpacing/>
        <w:jc w:val="both"/>
        <w:rPr>
          <w:rFonts w:ascii="Arial" w:hAnsi="Arial" w:cs="Arial"/>
          <w:sz w:val="20"/>
          <w:szCs w:val="20"/>
        </w:rPr>
      </w:pPr>
    </w:p>
    <w:p w14:paraId="227BC89E" w14:textId="77777777" w:rsidR="00794DE5" w:rsidRPr="0095273D" w:rsidRDefault="00794DE5" w:rsidP="0095273D">
      <w:pPr>
        <w:tabs>
          <w:tab w:val="left" w:pos="567"/>
        </w:tabs>
        <w:spacing w:after="0" w:line="240" w:lineRule="auto"/>
        <w:contextualSpacing/>
        <w:jc w:val="both"/>
        <w:rPr>
          <w:rFonts w:ascii="Arial" w:hAnsi="Arial" w:cs="Arial"/>
          <w:b/>
          <w:bCs/>
          <w:sz w:val="20"/>
          <w:szCs w:val="20"/>
        </w:rPr>
      </w:pPr>
      <w:r w:rsidRPr="0095273D">
        <w:rPr>
          <w:rFonts w:ascii="Arial" w:hAnsi="Arial" w:cs="Arial"/>
          <w:b/>
          <w:bCs/>
          <w:smallCaps/>
          <w:sz w:val="20"/>
          <w:szCs w:val="20"/>
        </w:rPr>
        <w:t>3.</w:t>
      </w:r>
      <w:r w:rsidRPr="0095273D">
        <w:rPr>
          <w:rFonts w:ascii="Arial" w:hAnsi="Arial" w:cs="Arial"/>
          <w:b/>
          <w:bCs/>
          <w:smallCaps/>
          <w:sz w:val="20"/>
          <w:szCs w:val="20"/>
        </w:rPr>
        <w:tab/>
      </w:r>
      <w:r w:rsidRPr="0095273D">
        <w:rPr>
          <w:rFonts w:ascii="Arial" w:hAnsi="Arial" w:cs="Arial"/>
          <w:b/>
          <w:bCs/>
          <w:sz w:val="20"/>
          <w:szCs w:val="20"/>
        </w:rPr>
        <w:t>Predmet zákazky</w:t>
      </w:r>
    </w:p>
    <w:p w14:paraId="01CC23B4" w14:textId="77777777" w:rsidR="00BC6EEC" w:rsidRPr="0095273D" w:rsidRDefault="00794DE5" w:rsidP="0095273D">
      <w:pPr>
        <w:tabs>
          <w:tab w:val="left" w:pos="1134"/>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3.1</w:t>
      </w:r>
      <w:r w:rsidRPr="0095273D">
        <w:rPr>
          <w:rFonts w:ascii="Arial" w:hAnsi="Arial" w:cs="Arial"/>
          <w:sz w:val="20"/>
          <w:szCs w:val="20"/>
        </w:rPr>
        <w:tab/>
        <w:t xml:space="preserve">Názov predmetu zákazky: </w:t>
      </w:r>
    </w:p>
    <w:p w14:paraId="0F825CC0" w14:textId="77777777" w:rsidR="00DD1186" w:rsidRPr="0095273D" w:rsidRDefault="00BC6EEC" w:rsidP="0095273D">
      <w:pPr>
        <w:tabs>
          <w:tab w:val="left" w:pos="1134"/>
        </w:tabs>
        <w:spacing w:after="0" w:line="240" w:lineRule="auto"/>
        <w:ind w:left="1134" w:hanging="567"/>
        <w:contextualSpacing/>
        <w:jc w:val="both"/>
        <w:rPr>
          <w:rFonts w:ascii="Arial" w:hAnsi="Arial" w:cs="Arial"/>
          <w:b/>
          <w:sz w:val="20"/>
          <w:szCs w:val="20"/>
        </w:rPr>
      </w:pPr>
      <w:r w:rsidRPr="0095273D">
        <w:rPr>
          <w:rFonts w:ascii="Arial" w:hAnsi="Arial" w:cs="Arial"/>
          <w:b/>
          <w:sz w:val="20"/>
          <w:szCs w:val="20"/>
        </w:rPr>
        <w:tab/>
        <w:t>„</w:t>
      </w:r>
      <w:r w:rsidR="007C7C4C" w:rsidRPr="0095273D">
        <w:rPr>
          <w:rFonts w:ascii="Arial" w:hAnsi="Arial" w:cs="Arial"/>
          <w:b/>
          <w:sz w:val="20"/>
          <w:szCs w:val="20"/>
        </w:rPr>
        <w:t>D3</w:t>
      </w:r>
      <w:r w:rsidR="00794DE5" w:rsidRPr="0095273D">
        <w:rPr>
          <w:rFonts w:ascii="Arial" w:hAnsi="Arial" w:cs="Arial"/>
          <w:b/>
          <w:sz w:val="20"/>
          <w:szCs w:val="20"/>
        </w:rPr>
        <w:t xml:space="preserve"> </w:t>
      </w:r>
      <w:r w:rsidR="007C7C4C" w:rsidRPr="0095273D">
        <w:rPr>
          <w:rFonts w:ascii="Arial" w:hAnsi="Arial" w:cs="Arial"/>
          <w:b/>
          <w:sz w:val="20"/>
          <w:szCs w:val="20"/>
        </w:rPr>
        <w:t>Oščadnica-Čadca,</w:t>
      </w:r>
      <w:r w:rsidRPr="0095273D">
        <w:rPr>
          <w:rFonts w:ascii="Arial" w:hAnsi="Arial" w:cs="Arial"/>
          <w:b/>
          <w:sz w:val="20"/>
          <w:szCs w:val="20"/>
        </w:rPr>
        <w:t xml:space="preserve"> </w:t>
      </w:r>
      <w:r w:rsidR="007C7C4C" w:rsidRPr="0095273D">
        <w:rPr>
          <w:rFonts w:ascii="Arial" w:hAnsi="Arial" w:cs="Arial"/>
          <w:b/>
          <w:sz w:val="20"/>
          <w:szCs w:val="20"/>
        </w:rPr>
        <w:t>Bukov</w:t>
      </w:r>
      <w:r w:rsidRPr="0095273D">
        <w:rPr>
          <w:rFonts w:ascii="Arial" w:hAnsi="Arial" w:cs="Arial"/>
          <w:b/>
          <w:sz w:val="20"/>
          <w:szCs w:val="20"/>
        </w:rPr>
        <w:t>,</w:t>
      </w:r>
      <w:r w:rsidR="007C7C4C" w:rsidRPr="0095273D">
        <w:rPr>
          <w:rFonts w:ascii="Arial" w:hAnsi="Arial" w:cs="Arial"/>
          <w:b/>
          <w:sz w:val="20"/>
          <w:szCs w:val="20"/>
        </w:rPr>
        <w:t xml:space="preserve"> </w:t>
      </w:r>
      <w:r w:rsidR="008B0992" w:rsidRPr="0095273D">
        <w:rPr>
          <w:rFonts w:ascii="Arial" w:hAnsi="Arial" w:cs="Arial"/>
          <w:b/>
          <w:sz w:val="20"/>
          <w:szCs w:val="20"/>
        </w:rPr>
        <w:t>II</w:t>
      </w:r>
      <w:r w:rsidR="007C7C4C" w:rsidRPr="0095273D">
        <w:rPr>
          <w:rFonts w:ascii="Arial" w:hAnsi="Arial" w:cs="Arial"/>
          <w:b/>
          <w:sz w:val="20"/>
          <w:szCs w:val="20"/>
        </w:rPr>
        <w:t>.</w:t>
      </w:r>
      <w:r w:rsidRPr="0095273D">
        <w:rPr>
          <w:rFonts w:ascii="Arial" w:hAnsi="Arial" w:cs="Arial"/>
          <w:b/>
          <w:sz w:val="20"/>
          <w:szCs w:val="20"/>
        </w:rPr>
        <w:t xml:space="preserve"> </w:t>
      </w:r>
      <w:proofErr w:type="spellStart"/>
      <w:r w:rsidR="007C7C4C" w:rsidRPr="0095273D">
        <w:rPr>
          <w:rFonts w:ascii="Arial" w:hAnsi="Arial" w:cs="Arial"/>
          <w:b/>
          <w:sz w:val="20"/>
          <w:szCs w:val="20"/>
        </w:rPr>
        <w:t>polprofil</w:t>
      </w:r>
      <w:proofErr w:type="spellEnd"/>
      <w:r w:rsidRPr="0095273D">
        <w:rPr>
          <w:rFonts w:ascii="Arial" w:hAnsi="Arial" w:cs="Arial"/>
          <w:b/>
          <w:sz w:val="20"/>
          <w:szCs w:val="20"/>
        </w:rPr>
        <w:t>“</w:t>
      </w:r>
    </w:p>
    <w:p w14:paraId="172CF99D" w14:textId="77777777" w:rsidR="00DD1186" w:rsidRPr="0095273D" w:rsidRDefault="00794DE5" w:rsidP="0095273D">
      <w:pPr>
        <w:tabs>
          <w:tab w:val="left" w:pos="1134"/>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3.2</w:t>
      </w:r>
      <w:r w:rsidRPr="0095273D">
        <w:rPr>
          <w:rFonts w:ascii="Arial" w:hAnsi="Arial" w:cs="Arial"/>
          <w:sz w:val="20"/>
          <w:szCs w:val="20"/>
        </w:rPr>
        <w:tab/>
      </w:r>
      <w:r w:rsidR="00DD1186" w:rsidRPr="0095273D">
        <w:rPr>
          <w:rFonts w:ascii="Arial" w:eastAsia="Calibri" w:hAnsi="Arial" w:cs="Arial"/>
          <w:noProof/>
          <w:sz w:val="20"/>
          <w:szCs w:val="20"/>
        </w:rPr>
        <w:t>Číselný kód pre hlavný predmet a doplňujúce predmety z Hlavného slovníka Spoločného slovníka obstarávania, prípadne alfanumerický kód z Doplnkového slovníka Spoločného slovníka obstarávania (CPV/SSO)</w:t>
      </w:r>
      <w:r w:rsidR="00DD1186" w:rsidRPr="0095273D">
        <w:rPr>
          <w:rFonts w:ascii="Arial" w:eastAsia="Calibri" w:hAnsi="Arial" w:cs="Arial"/>
          <w:sz w:val="20"/>
          <w:szCs w:val="20"/>
        </w:rPr>
        <w:t>:</w:t>
      </w:r>
    </w:p>
    <w:p w14:paraId="3370A792" w14:textId="77777777" w:rsidR="00013FD7" w:rsidRPr="0095273D" w:rsidRDefault="00013FD7" w:rsidP="0095273D">
      <w:pPr>
        <w:tabs>
          <w:tab w:val="left" w:pos="1134"/>
        </w:tabs>
        <w:spacing w:after="0" w:line="240" w:lineRule="auto"/>
        <w:ind w:left="1134" w:hanging="567"/>
        <w:contextualSpacing/>
        <w:rPr>
          <w:rFonts w:ascii="Arial" w:hAnsi="Arial" w:cs="Arial"/>
          <w:sz w:val="20"/>
          <w:szCs w:val="20"/>
        </w:rPr>
      </w:pPr>
      <w:r w:rsidRPr="0095273D">
        <w:rPr>
          <w:rFonts w:ascii="Arial" w:hAnsi="Arial" w:cs="Arial"/>
          <w:sz w:val="20"/>
          <w:szCs w:val="20"/>
        </w:rPr>
        <w:tab/>
      </w:r>
      <w:r w:rsidR="00794DE5" w:rsidRPr="0095273D">
        <w:rPr>
          <w:rFonts w:ascii="Arial" w:hAnsi="Arial" w:cs="Arial"/>
          <w:sz w:val="20"/>
          <w:szCs w:val="20"/>
        </w:rPr>
        <w:t>45000000-7</w:t>
      </w:r>
      <w:r w:rsidRPr="0095273D">
        <w:rPr>
          <w:rFonts w:ascii="Arial" w:hAnsi="Arial" w:cs="Arial"/>
          <w:sz w:val="20"/>
          <w:szCs w:val="20"/>
        </w:rPr>
        <w:t xml:space="preserve"> – </w:t>
      </w:r>
      <w:r w:rsidR="00667255" w:rsidRPr="0095273D">
        <w:rPr>
          <w:rFonts w:ascii="Arial" w:hAnsi="Arial" w:cs="Arial"/>
          <w:sz w:val="20"/>
          <w:szCs w:val="20"/>
        </w:rPr>
        <w:t>S</w:t>
      </w:r>
      <w:r w:rsidRPr="0095273D">
        <w:rPr>
          <w:rFonts w:ascii="Arial" w:hAnsi="Arial" w:cs="Arial"/>
          <w:sz w:val="20"/>
          <w:szCs w:val="20"/>
        </w:rPr>
        <w:t>tavebné práce</w:t>
      </w:r>
      <w:r w:rsidR="00794DE5" w:rsidRPr="0095273D">
        <w:rPr>
          <w:rFonts w:ascii="Arial" w:hAnsi="Arial" w:cs="Arial"/>
          <w:sz w:val="20"/>
          <w:szCs w:val="20"/>
        </w:rPr>
        <w:t xml:space="preserve"> </w:t>
      </w:r>
    </w:p>
    <w:p w14:paraId="03D953F9" w14:textId="77777777" w:rsidR="00013FD7" w:rsidRPr="0095273D" w:rsidRDefault="00013FD7" w:rsidP="0095273D">
      <w:pPr>
        <w:tabs>
          <w:tab w:val="left" w:pos="1134"/>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ab/>
      </w:r>
      <w:r w:rsidR="00794DE5" w:rsidRPr="0095273D">
        <w:rPr>
          <w:rFonts w:ascii="Arial" w:hAnsi="Arial" w:cs="Arial"/>
          <w:sz w:val="20"/>
          <w:szCs w:val="20"/>
        </w:rPr>
        <w:t>45233100-</w:t>
      </w:r>
      <w:r w:rsidR="00FE5B2D" w:rsidRPr="0095273D">
        <w:rPr>
          <w:rFonts w:ascii="Arial" w:hAnsi="Arial" w:cs="Arial"/>
          <w:sz w:val="20"/>
          <w:szCs w:val="20"/>
        </w:rPr>
        <w:t>0</w:t>
      </w:r>
      <w:r w:rsidRPr="0095273D">
        <w:rPr>
          <w:rFonts w:ascii="Arial" w:hAnsi="Arial" w:cs="Arial"/>
          <w:sz w:val="20"/>
          <w:szCs w:val="20"/>
        </w:rPr>
        <w:t xml:space="preserve"> – </w:t>
      </w:r>
      <w:r w:rsidR="00667255" w:rsidRPr="0095273D">
        <w:rPr>
          <w:rFonts w:ascii="Arial" w:hAnsi="Arial" w:cs="Arial"/>
          <w:sz w:val="20"/>
          <w:szCs w:val="20"/>
        </w:rPr>
        <w:t>S</w:t>
      </w:r>
      <w:r w:rsidRPr="0095273D">
        <w:rPr>
          <w:rFonts w:ascii="Arial" w:hAnsi="Arial" w:cs="Arial"/>
          <w:sz w:val="20"/>
          <w:szCs w:val="20"/>
        </w:rPr>
        <w:t>tavebné práce na výstavbe diaľnic a ciest</w:t>
      </w:r>
      <w:r w:rsidR="00794DE5" w:rsidRPr="0095273D">
        <w:rPr>
          <w:rFonts w:ascii="Arial" w:hAnsi="Arial" w:cs="Arial"/>
          <w:sz w:val="20"/>
          <w:szCs w:val="20"/>
        </w:rPr>
        <w:t xml:space="preserve">  </w:t>
      </w:r>
    </w:p>
    <w:p w14:paraId="43773952" w14:textId="77777777" w:rsidR="00794DE5" w:rsidRPr="0095273D" w:rsidRDefault="00013FD7" w:rsidP="0095273D">
      <w:pPr>
        <w:tabs>
          <w:tab w:val="left" w:pos="1134"/>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ab/>
      </w:r>
      <w:r w:rsidR="00794DE5" w:rsidRPr="0095273D">
        <w:rPr>
          <w:rFonts w:ascii="Arial" w:hAnsi="Arial" w:cs="Arial"/>
          <w:sz w:val="20"/>
          <w:szCs w:val="20"/>
        </w:rPr>
        <w:t xml:space="preserve">71320000-7 </w:t>
      </w:r>
      <w:r w:rsidRPr="0095273D">
        <w:rPr>
          <w:rFonts w:ascii="Arial" w:hAnsi="Arial" w:cs="Arial"/>
          <w:sz w:val="20"/>
          <w:szCs w:val="20"/>
        </w:rPr>
        <w:t xml:space="preserve">– </w:t>
      </w:r>
      <w:r w:rsidR="00667255" w:rsidRPr="0095273D">
        <w:rPr>
          <w:rFonts w:ascii="Arial" w:hAnsi="Arial" w:cs="Arial"/>
          <w:sz w:val="20"/>
          <w:szCs w:val="20"/>
        </w:rPr>
        <w:t>I</w:t>
      </w:r>
      <w:r w:rsidRPr="0095273D">
        <w:rPr>
          <w:rFonts w:ascii="Arial" w:hAnsi="Arial" w:cs="Arial"/>
          <w:sz w:val="20"/>
          <w:szCs w:val="20"/>
        </w:rPr>
        <w:t>nžinierske projektovanie</w:t>
      </w:r>
    </w:p>
    <w:p w14:paraId="0AD9B8B7" w14:textId="660E8E3F" w:rsidR="00124302" w:rsidRDefault="00794DE5" w:rsidP="0095273D">
      <w:pPr>
        <w:tabs>
          <w:tab w:val="left" w:pos="1134"/>
        </w:tabs>
        <w:spacing w:after="0" w:line="240" w:lineRule="auto"/>
        <w:ind w:left="1134" w:hanging="567"/>
        <w:contextualSpacing/>
        <w:jc w:val="both"/>
        <w:rPr>
          <w:rFonts w:ascii="Arial" w:hAnsi="Arial" w:cs="Arial"/>
          <w:bCs/>
          <w:iCs/>
          <w:sz w:val="20"/>
          <w:szCs w:val="20"/>
        </w:rPr>
      </w:pPr>
      <w:r w:rsidRPr="0095273D">
        <w:rPr>
          <w:rFonts w:ascii="Arial" w:hAnsi="Arial" w:cs="Arial"/>
          <w:sz w:val="20"/>
          <w:szCs w:val="20"/>
        </w:rPr>
        <w:t>3.3</w:t>
      </w:r>
      <w:r w:rsidRPr="0095273D">
        <w:rPr>
          <w:rFonts w:ascii="Arial" w:hAnsi="Arial" w:cs="Arial"/>
          <w:sz w:val="20"/>
          <w:szCs w:val="20"/>
        </w:rPr>
        <w:tab/>
      </w:r>
      <w:r w:rsidR="00DD1186" w:rsidRPr="0095273D">
        <w:rPr>
          <w:rFonts w:ascii="Arial" w:hAnsi="Arial" w:cs="Arial"/>
          <w:sz w:val="20"/>
          <w:szCs w:val="20"/>
        </w:rPr>
        <w:t xml:space="preserve">Stručný opis predmetu zákazky: predmetom zákazky je </w:t>
      </w:r>
      <w:r w:rsidR="00124302" w:rsidRPr="00124302">
        <w:rPr>
          <w:rFonts w:ascii="Arial" w:hAnsi="Arial" w:cs="Arial"/>
          <w:bCs/>
          <w:iCs/>
          <w:sz w:val="20"/>
          <w:szCs w:val="20"/>
        </w:rPr>
        <w:t>vybudovanie diaľničného úseku D3 Oščadnica – Čadca, Bukov, ktorý pozostáva z vybudovania druhého polprofilu diaľnice D3 ako aj druhej tunelovej rúry tunela Horelica nakoľko kapacita prvej je dopravne naplnená. Z celkovej dĺžky stavby 5,3 km je tunelová rúra v dĺžke 0,6km, diaľnica kategórie D24,5 v dĺžke 4,8km, 21 mostných objektov, 18 ks múrov, 31 ks protihlukových stien, preložky inžinierskych sietí, migračný koridor pre zver, environmentálne opatrenia, veľké diaľničné odpočívadlo vrátane nového strediska správy a údržby a</w:t>
      </w:r>
      <w:r w:rsidR="00124302">
        <w:rPr>
          <w:rFonts w:ascii="Arial" w:hAnsi="Arial" w:cs="Arial"/>
          <w:bCs/>
          <w:iCs/>
          <w:sz w:val="20"/>
          <w:szCs w:val="20"/>
        </w:rPr>
        <w:t> </w:t>
      </w:r>
      <w:r w:rsidR="00124302" w:rsidRPr="00124302">
        <w:rPr>
          <w:rFonts w:ascii="Arial" w:hAnsi="Arial" w:cs="Arial"/>
          <w:bCs/>
          <w:iCs/>
          <w:sz w:val="20"/>
          <w:szCs w:val="20"/>
        </w:rPr>
        <w:t>ďalšie</w:t>
      </w:r>
      <w:r w:rsidR="00124302">
        <w:rPr>
          <w:rFonts w:ascii="Arial" w:hAnsi="Arial" w:cs="Arial"/>
          <w:bCs/>
          <w:iCs/>
          <w:sz w:val="20"/>
          <w:szCs w:val="20"/>
        </w:rPr>
        <w:t xml:space="preserve">. </w:t>
      </w:r>
    </w:p>
    <w:p w14:paraId="31382089" w14:textId="5026910B" w:rsidR="00794DE5" w:rsidRPr="0095273D" w:rsidRDefault="00124302" w:rsidP="0095273D">
      <w:pPr>
        <w:tabs>
          <w:tab w:val="left" w:pos="1134"/>
        </w:tabs>
        <w:spacing w:after="0" w:line="240" w:lineRule="auto"/>
        <w:ind w:left="1134" w:hanging="567"/>
        <w:contextualSpacing/>
        <w:jc w:val="both"/>
        <w:rPr>
          <w:rFonts w:ascii="Arial" w:hAnsi="Arial" w:cs="Arial"/>
          <w:sz w:val="20"/>
          <w:szCs w:val="20"/>
        </w:rPr>
      </w:pPr>
      <w:r>
        <w:rPr>
          <w:rFonts w:ascii="Arial" w:hAnsi="Arial" w:cs="Arial"/>
          <w:sz w:val="20"/>
          <w:szCs w:val="20"/>
        </w:rPr>
        <w:tab/>
      </w:r>
      <w:r w:rsidR="00DD1186" w:rsidRPr="0095273D">
        <w:rPr>
          <w:rFonts w:ascii="Arial" w:hAnsi="Arial" w:cs="Arial"/>
          <w:sz w:val="20"/>
          <w:szCs w:val="20"/>
        </w:rPr>
        <w:t>P</w:t>
      </w:r>
      <w:r w:rsidR="00794DE5" w:rsidRPr="0095273D">
        <w:rPr>
          <w:rFonts w:ascii="Arial" w:hAnsi="Arial" w:cs="Arial"/>
          <w:sz w:val="20"/>
          <w:szCs w:val="20"/>
        </w:rPr>
        <w:t xml:space="preserve">redmet zákazky je </w:t>
      </w:r>
      <w:r w:rsidR="00DD1186" w:rsidRPr="0095273D">
        <w:rPr>
          <w:rFonts w:ascii="Arial" w:hAnsi="Arial" w:cs="Arial"/>
          <w:sz w:val="20"/>
          <w:szCs w:val="20"/>
        </w:rPr>
        <w:t xml:space="preserve">podrobne vymedzený </w:t>
      </w:r>
      <w:r w:rsidR="00794DE5" w:rsidRPr="0095273D">
        <w:rPr>
          <w:rFonts w:ascii="Arial" w:hAnsi="Arial" w:cs="Arial"/>
          <w:sz w:val="20"/>
          <w:szCs w:val="20"/>
        </w:rPr>
        <w:t xml:space="preserve">vo Zväzku </w:t>
      </w:r>
      <w:r w:rsidR="00DD1186" w:rsidRPr="0095273D">
        <w:rPr>
          <w:rFonts w:ascii="Arial" w:hAnsi="Arial" w:cs="Arial"/>
          <w:sz w:val="20"/>
          <w:szCs w:val="20"/>
        </w:rPr>
        <w:t>1 až Zväzku 5 týchto SP.</w:t>
      </w:r>
      <w:r w:rsidR="00794DE5" w:rsidRPr="0095273D">
        <w:rPr>
          <w:rFonts w:ascii="Arial" w:hAnsi="Arial" w:cs="Arial"/>
          <w:sz w:val="20"/>
          <w:szCs w:val="20"/>
        </w:rPr>
        <w:t xml:space="preserve"> </w:t>
      </w:r>
    </w:p>
    <w:p w14:paraId="4DEB345F" w14:textId="5291B8BA" w:rsidR="00124302" w:rsidRPr="0095273D" w:rsidRDefault="00794DE5" w:rsidP="0095273D">
      <w:pPr>
        <w:tabs>
          <w:tab w:val="left" w:pos="1134"/>
        </w:tabs>
        <w:spacing w:after="0" w:line="240" w:lineRule="auto"/>
        <w:ind w:left="1134" w:hanging="567"/>
        <w:contextualSpacing/>
        <w:jc w:val="both"/>
        <w:rPr>
          <w:rFonts w:ascii="Arial" w:hAnsi="Arial" w:cs="Arial"/>
          <w:b/>
          <w:sz w:val="20"/>
          <w:szCs w:val="20"/>
        </w:rPr>
      </w:pPr>
      <w:r w:rsidRPr="0095273D">
        <w:rPr>
          <w:rFonts w:ascii="Arial" w:hAnsi="Arial" w:cs="Arial"/>
          <w:sz w:val="20"/>
          <w:szCs w:val="20"/>
        </w:rPr>
        <w:tab/>
      </w:r>
    </w:p>
    <w:p w14:paraId="5CE60BAA" w14:textId="77777777" w:rsidR="00DD1186" w:rsidRPr="0095273D" w:rsidRDefault="00DD1186" w:rsidP="0095273D">
      <w:pPr>
        <w:tabs>
          <w:tab w:val="left" w:pos="567"/>
        </w:tabs>
        <w:spacing w:after="0" w:line="240" w:lineRule="auto"/>
        <w:contextualSpacing/>
        <w:jc w:val="both"/>
        <w:rPr>
          <w:rFonts w:ascii="Arial" w:hAnsi="Arial" w:cs="Arial"/>
          <w:b/>
          <w:bCs/>
          <w:smallCaps/>
          <w:sz w:val="20"/>
          <w:szCs w:val="20"/>
        </w:rPr>
      </w:pPr>
      <w:r w:rsidRPr="0095273D">
        <w:rPr>
          <w:rFonts w:ascii="Arial" w:hAnsi="Arial" w:cs="Arial"/>
          <w:b/>
          <w:bCs/>
          <w:smallCaps/>
          <w:sz w:val="20"/>
          <w:szCs w:val="20"/>
        </w:rPr>
        <w:t>4.</w:t>
      </w:r>
      <w:r w:rsidRPr="0095273D">
        <w:rPr>
          <w:rFonts w:ascii="Arial" w:hAnsi="Arial" w:cs="Arial"/>
          <w:b/>
          <w:bCs/>
          <w:smallCaps/>
          <w:sz w:val="20"/>
          <w:szCs w:val="20"/>
        </w:rPr>
        <w:tab/>
      </w:r>
      <w:r w:rsidRPr="0095273D">
        <w:rPr>
          <w:rFonts w:ascii="Arial" w:hAnsi="Arial" w:cs="Arial"/>
          <w:b/>
          <w:bCs/>
          <w:sz w:val="20"/>
          <w:szCs w:val="20"/>
        </w:rPr>
        <w:t>Rozdelenie predmetu zákazky</w:t>
      </w:r>
    </w:p>
    <w:p w14:paraId="005A664F" w14:textId="7225E74D" w:rsidR="00794DE5" w:rsidRDefault="00794DE5" w:rsidP="0095273D">
      <w:pPr>
        <w:tabs>
          <w:tab w:val="left" w:pos="1134"/>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4.1</w:t>
      </w:r>
      <w:r w:rsidRPr="0095273D">
        <w:rPr>
          <w:rFonts w:ascii="Arial" w:hAnsi="Arial" w:cs="Arial"/>
          <w:sz w:val="20"/>
          <w:szCs w:val="20"/>
        </w:rPr>
        <w:tab/>
        <w:t>Verejný obstarávateľ nepovoľuje rozdelenie predmetu zákazky na časti.</w:t>
      </w:r>
    </w:p>
    <w:p w14:paraId="2713873E"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4.2</w:t>
      </w:r>
      <w:r w:rsidRPr="0095273D">
        <w:rPr>
          <w:rFonts w:ascii="Arial" w:hAnsi="Arial" w:cs="Arial"/>
          <w:sz w:val="20"/>
          <w:szCs w:val="20"/>
        </w:rPr>
        <w:tab/>
        <w:t>Odôvodnenie nerozdelenia predmetu zákazky:</w:t>
      </w:r>
    </w:p>
    <w:p w14:paraId="028C1F06" w14:textId="77777777" w:rsidR="00C91A3C" w:rsidRDefault="00794DE5" w:rsidP="0095273D">
      <w:pPr>
        <w:spacing w:after="0" w:line="240" w:lineRule="auto"/>
        <w:ind w:left="1134"/>
        <w:contextualSpacing/>
        <w:jc w:val="both"/>
        <w:rPr>
          <w:rFonts w:ascii="Arial" w:hAnsi="Arial" w:cs="Arial"/>
          <w:sz w:val="20"/>
          <w:szCs w:val="20"/>
        </w:rPr>
      </w:pPr>
      <w:bookmarkStart w:id="4" w:name="_Hlk167170148"/>
      <w:r w:rsidRPr="0095273D">
        <w:rPr>
          <w:rFonts w:ascii="Arial" w:hAnsi="Arial" w:cs="Arial"/>
          <w:sz w:val="20"/>
          <w:szCs w:val="20"/>
        </w:rPr>
        <w:tab/>
        <w:t xml:space="preserve">Verejný obstarávateľ odôvodňuje nerozdelenie predmetu zákazky na časti tým, že pred vyhlásením  postupu zadávania zákazky dôkladne zvážil a vzal do úvahy všetky skutočnosti, ktoré sa týkajú vhodnosti, resp. nevhodnosti rozdelenia predmetnej zákazky na časti. </w:t>
      </w:r>
      <w:r w:rsidR="00483DEC" w:rsidRPr="0095273D">
        <w:rPr>
          <w:rFonts w:ascii="Arial" w:hAnsi="Arial" w:cs="Arial"/>
          <w:sz w:val="20"/>
          <w:szCs w:val="20"/>
        </w:rPr>
        <w:t xml:space="preserve">Diaľničný úsek D3 Oščadnica – Čadca, Bukov </w:t>
      </w:r>
      <w:r w:rsidR="00E07C73" w:rsidRPr="0095273D">
        <w:rPr>
          <w:rFonts w:ascii="Arial" w:hAnsi="Arial" w:cs="Arial"/>
          <w:sz w:val="20"/>
          <w:szCs w:val="20"/>
        </w:rPr>
        <w:t>pozostáva z vybudovania druhého polprofilu diaľnice D3 ako aj druhej tunelovej rúry tunela Horelica nakoľko kapacita prvej je dopravne naplnená. Z celkovej dĺžky stavby 5,3 km je tunelová rúra v dĺžke 0,6km, dia</w:t>
      </w:r>
      <w:r w:rsidR="00217565" w:rsidRPr="0095273D">
        <w:rPr>
          <w:rFonts w:ascii="Arial" w:hAnsi="Arial" w:cs="Arial"/>
          <w:sz w:val="20"/>
          <w:szCs w:val="20"/>
        </w:rPr>
        <w:t>ľnica</w:t>
      </w:r>
      <w:r w:rsidR="00E07C73" w:rsidRPr="0095273D">
        <w:rPr>
          <w:rFonts w:ascii="Arial" w:hAnsi="Arial" w:cs="Arial"/>
          <w:sz w:val="20"/>
          <w:szCs w:val="20"/>
        </w:rPr>
        <w:t xml:space="preserve"> kategórie </w:t>
      </w:r>
    </w:p>
    <w:p w14:paraId="46CA4340" w14:textId="4F3DBFD7" w:rsidR="003F3559" w:rsidRDefault="00E07C73"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 xml:space="preserve">D24,5 v dĺžke 4,8km, 21 mostných objektov, 18 ks múrov, 31 ks </w:t>
      </w:r>
      <w:r w:rsidR="00217565" w:rsidRPr="0095273D">
        <w:rPr>
          <w:rFonts w:ascii="Arial" w:hAnsi="Arial" w:cs="Arial"/>
          <w:sz w:val="20"/>
          <w:szCs w:val="20"/>
        </w:rPr>
        <w:t>p</w:t>
      </w:r>
      <w:r w:rsidRPr="0095273D">
        <w:rPr>
          <w:rFonts w:ascii="Arial" w:hAnsi="Arial" w:cs="Arial"/>
          <w:sz w:val="20"/>
          <w:szCs w:val="20"/>
        </w:rPr>
        <w:t>rotihlukových stien, preložky inžinierskych sietí, migračný koridor pre zver, enviro</w:t>
      </w:r>
      <w:r w:rsidR="00124302">
        <w:rPr>
          <w:rFonts w:ascii="Arial" w:hAnsi="Arial" w:cs="Arial"/>
          <w:sz w:val="20"/>
          <w:szCs w:val="20"/>
        </w:rPr>
        <w:t>n</w:t>
      </w:r>
      <w:r w:rsidRPr="0095273D">
        <w:rPr>
          <w:rFonts w:ascii="Arial" w:hAnsi="Arial" w:cs="Arial"/>
          <w:sz w:val="20"/>
          <w:szCs w:val="20"/>
        </w:rPr>
        <w:t>mentálne opatrenia, veľké diaľničné odpočívadlo vrátane nového strediska správy a</w:t>
      </w:r>
      <w:r w:rsidR="00217565" w:rsidRPr="0095273D">
        <w:rPr>
          <w:rFonts w:ascii="Arial" w:hAnsi="Arial" w:cs="Arial"/>
          <w:sz w:val="20"/>
          <w:szCs w:val="20"/>
        </w:rPr>
        <w:t> </w:t>
      </w:r>
      <w:r w:rsidRPr="0095273D">
        <w:rPr>
          <w:rFonts w:ascii="Arial" w:hAnsi="Arial" w:cs="Arial"/>
          <w:sz w:val="20"/>
          <w:szCs w:val="20"/>
        </w:rPr>
        <w:t>údržby</w:t>
      </w:r>
      <w:r w:rsidR="00217565" w:rsidRPr="0095273D">
        <w:rPr>
          <w:rFonts w:ascii="Arial" w:hAnsi="Arial" w:cs="Arial"/>
          <w:sz w:val="20"/>
          <w:szCs w:val="20"/>
        </w:rPr>
        <w:t xml:space="preserve"> a ďalšie</w:t>
      </w:r>
      <w:r w:rsidRPr="0095273D">
        <w:rPr>
          <w:rFonts w:ascii="Arial" w:hAnsi="Arial" w:cs="Arial"/>
          <w:sz w:val="20"/>
          <w:szCs w:val="20"/>
        </w:rPr>
        <w:t xml:space="preserve">. </w:t>
      </w:r>
    </w:p>
    <w:p w14:paraId="33382540" w14:textId="7ED4278B" w:rsidR="00C7065A" w:rsidRPr="0095273D" w:rsidRDefault="00E07C73"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Uvedené staveb</w:t>
      </w:r>
      <w:r w:rsidR="00217565" w:rsidRPr="0095273D">
        <w:rPr>
          <w:rFonts w:ascii="Arial" w:hAnsi="Arial" w:cs="Arial"/>
          <w:sz w:val="20"/>
          <w:szCs w:val="20"/>
        </w:rPr>
        <w:t>n</w:t>
      </w:r>
      <w:r w:rsidRPr="0095273D">
        <w:rPr>
          <w:rFonts w:ascii="Arial" w:hAnsi="Arial" w:cs="Arial"/>
          <w:sz w:val="20"/>
          <w:szCs w:val="20"/>
        </w:rPr>
        <w:t>é objekty spolu úzko súvisia za účelom jednak zabezpečenia bezpečnej prevádzky tunela Horelica</w:t>
      </w:r>
      <w:r w:rsidR="00217565" w:rsidRPr="0095273D">
        <w:rPr>
          <w:rFonts w:ascii="Arial" w:hAnsi="Arial" w:cs="Arial"/>
          <w:sz w:val="20"/>
          <w:szCs w:val="20"/>
        </w:rPr>
        <w:t xml:space="preserve"> ako aj samotnej D3 v celom úseku od Hričovského Podhradia až po Skalité a nie je možné ich realizovať a prevádzkovať oddelene.</w:t>
      </w:r>
      <w:r w:rsidRPr="0095273D">
        <w:rPr>
          <w:rFonts w:ascii="Arial" w:hAnsi="Arial" w:cs="Arial"/>
          <w:sz w:val="20"/>
          <w:szCs w:val="20"/>
        </w:rPr>
        <w:t xml:space="preserve"> </w:t>
      </w:r>
    </w:p>
    <w:p w14:paraId="0A5275D4" w14:textId="55A92964" w:rsidR="00483DEC" w:rsidRDefault="00483DEC"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Konfigurácia územia, zástavba napojená tesne na existujúce komunikácie, obsadenosť reálneho koridoru ostatnými dopravnými a prírodnými líniovými prvkami (rieky Kysuca, Oščadnica, cesty I/11 a III/2013, miestne komunikácie) neumožňujú zvýšiť kapacitu súčasných komunikácií do tej miery, aby plnili vyššie popísaný účel. Zvýšenie kapacity dopravného koridoru v hustej obytnej zástavbe je neprijateľné. Preto jediným spôsobom na splnenie spomenutých cieľov je dobudovanie diaľnice D3 na plnohodnotnú smerovo rozdelenú komunikáciu, ktorá spolu s ďalšími súvisiacimi komunikáciami a objektami vytvorí vysokokapacitný diaľničný koridor v predmetnom území.</w:t>
      </w:r>
      <w:r w:rsidR="006C6EB1" w:rsidRPr="0095273D">
        <w:rPr>
          <w:rFonts w:ascii="Arial" w:hAnsi="Arial" w:cs="Arial"/>
          <w:sz w:val="20"/>
          <w:szCs w:val="20"/>
        </w:rPr>
        <w:t xml:space="preserve"> </w:t>
      </w:r>
    </w:p>
    <w:p w14:paraId="5737F17F" w14:textId="396808F5" w:rsidR="00124302" w:rsidRPr="00124302" w:rsidRDefault="00124302" w:rsidP="00124302">
      <w:pPr>
        <w:spacing w:after="0" w:line="240" w:lineRule="auto"/>
        <w:ind w:left="1134"/>
        <w:contextualSpacing/>
        <w:jc w:val="both"/>
        <w:rPr>
          <w:rFonts w:ascii="Arial" w:hAnsi="Arial" w:cs="Arial"/>
          <w:sz w:val="20"/>
          <w:szCs w:val="20"/>
        </w:rPr>
      </w:pPr>
      <w:r w:rsidRPr="00124302">
        <w:rPr>
          <w:rFonts w:ascii="Arial" w:hAnsi="Arial" w:cs="Arial"/>
          <w:sz w:val="20"/>
          <w:szCs w:val="20"/>
        </w:rPr>
        <w:t xml:space="preserve">Verejný obstarávateľ odôvodňuje nerozdelenie zákazky na časti tým, že nerozdelenie predmetu zákazky je ekonomicky, administratívne a technicky výhodnejšie pri </w:t>
      </w:r>
      <w:r w:rsidR="00D8411C">
        <w:rPr>
          <w:rFonts w:ascii="Arial" w:hAnsi="Arial" w:cs="Arial"/>
          <w:sz w:val="20"/>
          <w:szCs w:val="20"/>
        </w:rPr>
        <w:t>poskytovaní služby/</w:t>
      </w:r>
      <w:r>
        <w:rPr>
          <w:rFonts w:ascii="Arial" w:hAnsi="Arial" w:cs="Arial"/>
          <w:sz w:val="20"/>
          <w:szCs w:val="20"/>
        </w:rPr>
        <w:t>zhotovení Diela</w:t>
      </w:r>
      <w:r w:rsidRPr="00124302">
        <w:rPr>
          <w:rFonts w:ascii="Arial" w:hAnsi="Arial" w:cs="Arial"/>
          <w:sz w:val="20"/>
          <w:szCs w:val="20"/>
        </w:rPr>
        <w:t xml:space="preserve"> od jedného </w:t>
      </w:r>
      <w:r>
        <w:rPr>
          <w:rFonts w:ascii="Arial" w:hAnsi="Arial" w:cs="Arial"/>
          <w:sz w:val="20"/>
          <w:szCs w:val="20"/>
        </w:rPr>
        <w:t>zhotovi</w:t>
      </w:r>
      <w:r w:rsidRPr="00124302">
        <w:rPr>
          <w:rFonts w:ascii="Arial" w:hAnsi="Arial" w:cs="Arial"/>
          <w:sz w:val="20"/>
          <w:szCs w:val="20"/>
        </w:rPr>
        <w:t xml:space="preserve">teľa, nakoľko ide o špecifický druh </w:t>
      </w:r>
      <w:r w:rsidR="00D8411C">
        <w:rPr>
          <w:rFonts w:ascii="Arial" w:hAnsi="Arial" w:cs="Arial"/>
          <w:sz w:val="20"/>
          <w:szCs w:val="20"/>
        </w:rPr>
        <w:t>služby/</w:t>
      </w:r>
      <w:r w:rsidRPr="00124302">
        <w:rPr>
          <w:rFonts w:ascii="Arial" w:hAnsi="Arial" w:cs="Arial"/>
          <w:sz w:val="20"/>
          <w:szCs w:val="20"/>
        </w:rPr>
        <w:t>s</w:t>
      </w:r>
      <w:r w:rsidR="00D8411C">
        <w:rPr>
          <w:rFonts w:ascii="Arial" w:hAnsi="Arial" w:cs="Arial"/>
          <w:sz w:val="20"/>
          <w:szCs w:val="20"/>
        </w:rPr>
        <w:t>tavebných prác</w:t>
      </w:r>
      <w:r w:rsidRPr="00124302">
        <w:rPr>
          <w:rFonts w:ascii="Arial" w:hAnsi="Arial" w:cs="Arial"/>
          <w:sz w:val="20"/>
          <w:szCs w:val="20"/>
        </w:rPr>
        <w:t>, zložený z časovo bezprostredne na seba nadväzujúcich prác. Rozdelenie na časti by mohlo predstavovať vážne riziko ohrozenia riadneho plnenia zákazky.</w:t>
      </w:r>
    </w:p>
    <w:bookmarkEnd w:id="4"/>
    <w:p w14:paraId="187EF00E" w14:textId="77777777" w:rsidR="00013FD7"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4.3</w:t>
      </w:r>
      <w:r w:rsidRPr="0095273D">
        <w:rPr>
          <w:rFonts w:ascii="Arial" w:hAnsi="Arial" w:cs="Arial"/>
          <w:sz w:val="20"/>
          <w:szCs w:val="20"/>
        </w:rPr>
        <w:tab/>
        <w:t xml:space="preserve">Uchádzač predloží ponuku na celý predmet zákazky.  </w:t>
      </w:r>
    </w:p>
    <w:p w14:paraId="58CBF8BD" w14:textId="77777777" w:rsidR="00DD1186" w:rsidRPr="0095273D" w:rsidRDefault="00DD1186" w:rsidP="0095273D">
      <w:pPr>
        <w:spacing w:after="0" w:line="240" w:lineRule="auto"/>
        <w:ind w:left="1134" w:hanging="567"/>
        <w:contextualSpacing/>
        <w:jc w:val="both"/>
        <w:rPr>
          <w:rFonts w:ascii="Arial" w:hAnsi="Arial" w:cs="Arial"/>
          <w:sz w:val="20"/>
          <w:szCs w:val="20"/>
        </w:rPr>
      </w:pPr>
    </w:p>
    <w:p w14:paraId="24125895" w14:textId="77777777" w:rsidR="00794DE5" w:rsidRPr="0095273D" w:rsidRDefault="00794DE5" w:rsidP="0095273D">
      <w:pPr>
        <w:tabs>
          <w:tab w:val="left" w:pos="567"/>
        </w:tabs>
        <w:spacing w:after="0" w:line="240" w:lineRule="auto"/>
        <w:contextualSpacing/>
        <w:jc w:val="both"/>
        <w:rPr>
          <w:rFonts w:ascii="Arial" w:hAnsi="Arial" w:cs="Arial"/>
          <w:b/>
          <w:bCs/>
          <w:sz w:val="20"/>
          <w:szCs w:val="20"/>
        </w:rPr>
      </w:pPr>
      <w:r w:rsidRPr="0095273D">
        <w:rPr>
          <w:rFonts w:ascii="Arial" w:hAnsi="Arial" w:cs="Arial"/>
          <w:b/>
          <w:bCs/>
          <w:smallCaps/>
          <w:sz w:val="20"/>
          <w:szCs w:val="20"/>
        </w:rPr>
        <w:t>5.</w:t>
      </w:r>
      <w:r w:rsidRPr="0095273D">
        <w:rPr>
          <w:rFonts w:ascii="Arial" w:hAnsi="Arial" w:cs="Arial"/>
          <w:b/>
          <w:bCs/>
          <w:smallCaps/>
          <w:sz w:val="20"/>
          <w:szCs w:val="20"/>
        </w:rPr>
        <w:tab/>
      </w:r>
      <w:r w:rsidRPr="0095273D">
        <w:rPr>
          <w:rFonts w:ascii="Arial" w:hAnsi="Arial" w:cs="Arial"/>
          <w:b/>
          <w:bCs/>
          <w:sz w:val="20"/>
          <w:szCs w:val="20"/>
        </w:rPr>
        <w:t xml:space="preserve">Zdroj finančných prostriedkov </w:t>
      </w:r>
    </w:p>
    <w:p w14:paraId="6EDD1183" w14:textId="77E223C8"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5.1</w:t>
      </w:r>
      <w:r w:rsidRPr="0095273D">
        <w:rPr>
          <w:rFonts w:ascii="Arial" w:hAnsi="Arial" w:cs="Arial"/>
          <w:sz w:val="20"/>
          <w:szCs w:val="20"/>
        </w:rPr>
        <w:tab/>
        <w:t xml:space="preserve">Predmet zákazky bude financovaný </w:t>
      </w:r>
      <w:r w:rsidR="00B11361" w:rsidRPr="0095273D">
        <w:rPr>
          <w:rFonts w:ascii="Arial" w:hAnsi="Arial" w:cs="Arial"/>
          <w:sz w:val="20"/>
          <w:szCs w:val="20"/>
        </w:rPr>
        <w:t xml:space="preserve">z fondov EÚ a </w:t>
      </w:r>
      <w:r w:rsidRPr="0095273D">
        <w:rPr>
          <w:rFonts w:ascii="Arial" w:hAnsi="Arial" w:cs="Arial"/>
          <w:sz w:val="20"/>
          <w:szCs w:val="20"/>
        </w:rPr>
        <w:t>zo štátneho rozpočtu.</w:t>
      </w:r>
    </w:p>
    <w:p w14:paraId="31F5B013" w14:textId="77777777" w:rsidR="00DD1186" w:rsidRPr="0095273D" w:rsidRDefault="00DD1186" w:rsidP="0095273D">
      <w:pPr>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5.2</w:t>
      </w:r>
      <w:r w:rsidRPr="0095273D">
        <w:rPr>
          <w:rFonts w:ascii="Arial" w:eastAsia="Times New Roman" w:hAnsi="Arial" w:cs="Arial"/>
          <w:sz w:val="20"/>
          <w:szCs w:val="20"/>
        </w:rPr>
        <w:tab/>
      </w:r>
      <w:r w:rsidRPr="0095273D">
        <w:rPr>
          <w:rFonts w:ascii="Arial" w:eastAsia="Times New Roman" w:hAnsi="Arial" w:cs="Arial"/>
          <w:sz w:val="20"/>
          <w:szCs w:val="20"/>
        </w:rPr>
        <w:tab/>
        <w:t>Verejný obstarávateľ neposkytuje zálohy ani preddavky na plnenie zmluvy.</w:t>
      </w:r>
    </w:p>
    <w:p w14:paraId="39708884" w14:textId="185B6E09" w:rsidR="00DD1186" w:rsidRDefault="00DD1186" w:rsidP="0095273D">
      <w:pPr>
        <w:spacing w:after="0" w:line="240" w:lineRule="auto"/>
        <w:ind w:left="1134" w:hanging="567"/>
        <w:contextualSpacing/>
        <w:jc w:val="both"/>
        <w:rPr>
          <w:rFonts w:ascii="Arial" w:hAnsi="Arial" w:cs="Arial"/>
          <w:sz w:val="20"/>
          <w:szCs w:val="20"/>
        </w:rPr>
      </w:pPr>
    </w:p>
    <w:p w14:paraId="2D3211F6" w14:textId="3651A2C8" w:rsidR="00794DE5" w:rsidRPr="0095273D" w:rsidRDefault="00794DE5" w:rsidP="00124302">
      <w:pPr>
        <w:tabs>
          <w:tab w:val="left" w:pos="567"/>
        </w:tabs>
        <w:spacing w:after="0" w:line="240" w:lineRule="auto"/>
        <w:contextualSpacing/>
        <w:jc w:val="both"/>
        <w:rPr>
          <w:rFonts w:ascii="Arial" w:hAnsi="Arial" w:cs="Arial"/>
          <w:b/>
          <w:bCs/>
          <w:sz w:val="20"/>
          <w:szCs w:val="20"/>
        </w:rPr>
      </w:pPr>
      <w:r w:rsidRPr="0095273D">
        <w:rPr>
          <w:rFonts w:ascii="Arial" w:hAnsi="Arial" w:cs="Arial"/>
          <w:b/>
          <w:bCs/>
          <w:smallCaps/>
          <w:sz w:val="20"/>
          <w:szCs w:val="20"/>
        </w:rPr>
        <w:t>6.</w:t>
      </w:r>
      <w:r w:rsidR="00124302">
        <w:rPr>
          <w:rFonts w:ascii="Arial" w:hAnsi="Arial" w:cs="Arial"/>
          <w:b/>
          <w:bCs/>
          <w:smallCaps/>
          <w:sz w:val="20"/>
          <w:szCs w:val="20"/>
        </w:rPr>
        <w:tab/>
      </w:r>
      <w:r w:rsidRPr="0095273D">
        <w:rPr>
          <w:rFonts w:ascii="Arial" w:hAnsi="Arial" w:cs="Arial"/>
          <w:b/>
          <w:bCs/>
          <w:sz w:val="20"/>
          <w:szCs w:val="20"/>
        </w:rPr>
        <w:t>Typ zmluvy</w:t>
      </w:r>
    </w:p>
    <w:p w14:paraId="2434F6AF" w14:textId="77777777" w:rsidR="00C21A95" w:rsidRDefault="00794DE5" w:rsidP="004124A4">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6.1</w:t>
      </w:r>
      <w:r w:rsidRPr="0095273D">
        <w:rPr>
          <w:rFonts w:ascii="Arial" w:hAnsi="Arial" w:cs="Arial"/>
          <w:sz w:val="20"/>
          <w:szCs w:val="20"/>
        </w:rPr>
        <w:tab/>
      </w:r>
      <w:r w:rsidR="00DD1186" w:rsidRPr="0095273D">
        <w:rPr>
          <w:rFonts w:ascii="Arial" w:hAnsi="Arial" w:cs="Arial"/>
          <w:sz w:val="20"/>
          <w:szCs w:val="20"/>
        </w:rPr>
        <w:t xml:space="preserve">Výsledok postupu verejného obstarávania: </w:t>
      </w:r>
    </w:p>
    <w:p w14:paraId="4D9D2AD1" w14:textId="1EE84B0D" w:rsidR="00794DE5" w:rsidRDefault="00C21A95" w:rsidP="004124A4">
      <w:pPr>
        <w:spacing w:after="0" w:line="240" w:lineRule="auto"/>
        <w:ind w:left="1134" w:hanging="567"/>
        <w:contextualSpacing/>
        <w:jc w:val="both"/>
        <w:rPr>
          <w:rFonts w:ascii="Arial" w:hAnsi="Arial" w:cs="Arial"/>
          <w:sz w:val="20"/>
          <w:szCs w:val="20"/>
        </w:rPr>
      </w:pPr>
      <w:r>
        <w:rPr>
          <w:rFonts w:ascii="Arial" w:hAnsi="Arial" w:cs="Arial"/>
          <w:sz w:val="20"/>
          <w:szCs w:val="20"/>
        </w:rPr>
        <w:tab/>
      </w:r>
      <w:r w:rsidR="00794DE5" w:rsidRPr="0095273D">
        <w:rPr>
          <w:rFonts w:ascii="Arial" w:hAnsi="Arial" w:cs="Arial"/>
          <w:sz w:val="20"/>
          <w:szCs w:val="20"/>
        </w:rPr>
        <w:t xml:space="preserve">Zmluva o Dielo </w:t>
      </w:r>
      <w:r w:rsidR="00DD1186" w:rsidRPr="0095273D">
        <w:rPr>
          <w:rFonts w:ascii="Arial" w:hAnsi="Arial" w:cs="Arial"/>
          <w:sz w:val="20"/>
          <w:szCs w:val="20"/>
        </w:rPr>
        <w:t>uzatvorená</w:t>
      </w:r>
      <w:r w:rsidR="00794DE5" w:rsidRPr="0095273D">
        <w:rPr>
          <w:rFonts w:ascii="Arial" w:hAnsi="Arial" w:cs="Arial"/>
          <w:sz w:val="20"/>
          <w:szCs w:val="20"/>
        </w:rPr>
        <w:t xml:space="preserve"> podľa § 536 </w:t>
      </w:r>
      <w:r w:rsidR="00DD1186" w:rsidRPr="0095273D">
        <w:rPr>
          <w:rFonts w:ascii="Arial" w:hAnsi="Arial" w:cs="Arial"/>
          <w:sz w:val="20"/>
          <w:szCs w:val="20"/>
        </w:rPr>
        <w:t>a </w:t>
      </w:r>
      <w:proofErr w:type="spellStart"/>
      <w:r w:rsidR="00DD1186" w:rsidRPr="0095273D">
        <w:rPr>
          <w:rFonts w:ascii="Arial" w:hAnsi="Arial" w:cs="Arial"/>
          <w:sz w:val="20"/>
          <w:szCs w:val="20"/>
        </w:rPr>
        <w:t>nasl</w:t>
      </w:r>
      <w:proofErr w:type="spellEnd"/>
      <w:r w:rsidR="00DD1186" w:rsidRPr="0095273D">
        <w:rPr>
          <w:rFonts w:ascii="Arial" w:hAnsi="Arial" w:cs="Arial"/>
          <w:sz w:val="20"/>
          <w:szCs w:val="20"/>
        </w:rPr>
        <w:t xml:space="preserve">. </w:t>
      </w:r>
      <w:r w:rsidR="00794DE5" w:rsidRPr="0095273D">
        <w:rPr>
          <w:rFonts w:ascii="Arial" w:hAnsi="Arial" w:cs="Arial"/>
          <w:sz w:val="20"/>
          <w:szCs w:val="20"/>
        </w:rPr>
        <w:t xml:space="preserve">zákona č. 513/1991 Zb. Obchodný zákonník v znení neskorších predpisov </w:t>
      </w:r>
      <w:r w:rsidR="00353176" w:rsidRPr="00353176">
        <w:rPr>
          <w:rFonts w:ascii="Arial" w:hAnsi="Arial" w:cs="Arial"/>
          <w:sz w:val="20"/>
          <w:szCs w:val="20"/>
        </w:rPr>
        <w:t>(ďalej len „</w:t>
      </w:r>
      <w:r w:rsidR="00353176" w:rsidRPr="00353176">
        <w:rPr>
          <w:rFonts w:ascii="Arial" w:hAnsi="Arial" w:cs="Arial"/>
          <w:b/>
          <w:sz w:val="20"/>
          <w:szCs w:val="20"/>
        </w:rPr>
        <w:t>Obchodný zákonník</w:t>
      </w:r>
      <w:r w:rsidR="00353176" w:rsidRPr="00353176">
        <w:rPr>
          <w:rFonts w:ascii="Arial" w:hAnsi="Arial" w:cs="Arial"/>
          <w:sz w:val="20"/>
          <w:szCs w:val="20"/>
        </w:rPr>
        <w:t>“) a na základe výsledku nadlimitnej zákazky na predmet obstarávania</w:t>
      </w:r>
      <w:r w:rsidR="00353176" w:rsidRPr="00353176">
        <w:rPr>
          <w:rFonts w:ascii="Arial" w:hAnsi="Arial" w:cs="Arial"/>
          <w:b/>
          <w:sz w:val="20"/>
          <w:szCs w:val="20"/>
        </w:rPr>
        <w:t xml:space="preserve"> „D3 Oščadnica-Čadca, Bukov, II. </w:t>
      </w:r>
      <w:proofErr w:type="spellStart"/>
      <w:r w:rsidR="00353176" w:rsidRPr="00353176">
        <w:rPr>
          <w:rFonts w:ascii="Arial" w:hAnsi="Arial" w:cs="Arial"/>
          <w:b/>
          <w:sz w:val="20"/>
          <w:szCs w:val="20"/>
        </w:rPr>
        <w:t>polprofil</w:t>
      </w:r>
      <w:proofErr w:type="spellEnd"/>
      <w:r w:rsidR="00353176" w:rsidRPr="00353176">
        <w:rPr>
          <w:rFonts w:ascii="Arial" w:hAnsi="Arial" w:cs="Arial"/>
          <w:b/>
          <w:sz w:val="20"/>
          <w:szCs w:val="20"/>
        </w:rPr>
        <w:t>“</w:t>
      </w:r>
      <w:r w:rsidR="00353176">
        <w:rPr>
          <w:rFonts w:ascii="Arial" w:hAnsi="Arial" w:cs="Arial"/>
          <w:b/>
          <w:sz w:val="20"/>
          <w:szCs w:val="20"/>
        </w:rPr>
        <w:t xml:space="preserve"> </w:t>
      </w:r>
      <w:r w:rsidR="00353176" w:rsidRPr="00353176">
        <w:rPr>
          <w:rFonts w:ascii="Arial" w:hAnsi="Arial" w:cs="Arial"/>
          <w:b/>
          <w:sz w:val="20"/>
          <w:szCs w:val="20"/>
        </w:rPr>
        <w:t>v zmysle zmluvných podmienok FIDIC „žltá kniha“</w:t>
      </w:r>
      <w:r w:rsidR="00353176">
        <w:rPr>
          <w:rFonts w:ascii="Arial" w:hAnsi="Arial" w:cs="Arial"/>
          <w:b/>
          <w:sz w:val="20"/>
          <w:szCs w:val="20"/>
        </w:rPr>
        <w:t xml:space="preserve"> </w:t>
      </w:r>
      <w:r w:rsidR="00353176" w:rsidRPr="00353176">
        <w:rPr>
          <w:rFonts w:ascii="Arial" w:hAnsi="Arial" w:cs="Arial"/>
          <w:sz w:val="20"/>
          <w:szCs w:val="20"/>
        </w:rPr>
        <w:t>(ďalej tiež len „</w:t>
      </w:r>
      <w:r w:rsidR="00353176" w:rsidRPr="00353176">
        <w:rPr>
          <w:rFonts w:ascii="Arial" w:hAnsi="Arial" w:cs="Arial"/>
          <w:b/>
          <w:sz w:val="20"/>
          <w:szCs w:val="20"/>
        </w:rPr>
        <w:t>Zmluva o Dielo</w:t>
      </w:r>
      <w:r w:rsidR="00353176" w:rsidRPr="00353176">
        <w:rPr>
          <w:rFonts w:ascii="Arial" w:hAnsi="Arial" w:cs="Arial"/>
          <w:sz w:val="20"/>
          <w:szCs w:val="20"/>
        </w:rPr>
        <w:t>“ alebo „</w:t>
      </w:r>
      <w:proofErr w:type="spellStart"/>
      <w:r w:rsidR="00353176" w:rsidRPr="00353176">
        <w:rPr>
          <w:rFonts w:ascii="Arial" w:hAnsi="Arial" w:cs="Arial"/>
          <w:b/>
          <w:sz w:val="20"/>
          <w:szCs w:val="20"/>
        </w:rPr>
        <w:t>ZoD</w:t>
      </w:r>
      <w:proofErr w:type="spellEnd"/>
      <w:r w:rsidR="00353176" w:rsidRPr="00353176">
        <w:rPr>
          <w:rFonts w:ascii="Arial" w:hAnsi="Arial" w:cs="Arial"/>
          <w:sz w:val="20"/>
          <w:szCs w:val="20"/>
        </w:rPr>
        <w:t>“ alebo „</w:t>
      </w:r>
      <w:r w:rsidR="00353176" w:rsidRPr="00353176">
        <w:rPr>
          <w:rFonts w:ascii="Arial" w:hAnsi="Arial" w:cs="Arial"/>
          <w:b/>
          <w:sz w:val="20"/>
          <w:szCs w:val="20"/>
        </w:rPr>
        <w:t>Zmluva</w:t>
      </w:r>
      <w:r w:rsidR="00353176" w:rsidRPr="00353176">
        <w:rPr>
          <w:rFonts w:ascii="Arial" w:hAnsi="Arial" w:cs="Arial"/>
          <w:sz w:val="20"/>
          <w:szCs w:val="20"/>
        </w:rPr>
        <w:t>“)</w:t>
      </w:r>
      <w:r w:rsidR="004124A4">
        <w:rPr>
          <w:rFonts w:ascii="Arial" w:hAnsi="Arial" w:cs="Arial"/>
          <w:sz w:val="20"/>
          <w:szCs w:val="20"/>
        </w:rPr>
        <w:t>.</w:t>
      </w:r>
      <w:r>
        <w:rPr>
          <w:rFonts w:ascii="Arial" w:hAnsi="Arial" w:cs="Arial"/>
          <w:sz w:val="20"/>
          <w:szCs w:val="20"/>
        </w:rPr>
        <w:t xml:space="preserve"> </w:t>
      </w:r>
      <w:r w:rsidR="004124A4" w:rsidRPr="004124A4">
        <w:rPr>
          <w:rFonts w:ascii="Arial" w:hAnsi="Arial" w:cs="Arial"/>
          <w:sz w:val="20"/>
          <w:szCs w:val="20"/>
        </w:rPr>
        <w:t>Zmluvné podmienky pozostávajú zo „Všeobecných zmluvných podmienok“, vrátane Prílohy</w:t>
      </w:r>
      <w:r>
        <w:rPr>
          <w:rFonts w:ascii="Arial" w:hAnsi="Arial" w:cs="Arial"/>
          <w:sz w:val="20"/>
          <w:szCs w:val="20"/>
        </w:rPr>
        <w:t xml:space="preserve"> </w:t>
      </w:r>
      <w:r w:rsidR="004124A4" w:rsidRPr="004124A4">
        <w:rPr>
          <w:rFonts w:ascii="Arial" w:hAnsi="Arial" w:cs="Arial"/>
          <w:sz w:val="20"/>
          <w:szCs w:val="20"/>
        </w:rPr>
        <w:t>„Všeobecné podmienky Dohody o riešení sporov“ a z „Osobitných zmluvných podmienok“, ktoré predstavujú doplnky, úpravy a dodatky k Všeobecným zmluvným podmienkam „žltá kniha“.</w:t>
      </w:r>
    </w:p>
    <w:p w14:paraId="6AFEF011" w14:textId="06261AF6" w:rsidR="004124A4" w:rsidRPr="004124A4" w:rsidRDefault="004124A4" w:rsidP="004124A4">
      <w:pPr>
        <w:spacing w:after="0" w:line="240" w:lineRule="auto"/>
        <w:ind w:left="1134" w:hanging="567"/>
        <w:contextualSpacing/>
        <w:jc w:val="both"/>
        <w:rPr>
          <w:rFonts w:ascii="Arial" w:hAnsi="Arial" w:cs="Arial"/>
          <w:sz w:val="20"/>
          <w:szCs w:val="20"/>
        </w:rPr>
      </w:pPr>
      <w:r>
        <w:rPr>
          <w:rFonts w:ascii="Arial" w:hAnsi="Arial" w:cs="Arial"/>
          <w:sz w:val="20"/>
          <w:szCs w:val="20"/>
        </w:rPr>
        <w:tab/>
      </w:r>
      <w:r w:rsidRPr="004124A4">
        <w:rPr>
          <w:rFonts w:ascii="Arial" w:hAnsi="Arial" w:cs="Arial"/>
          <w:sz w:val="20"/>
          <w:szCs w:val="20"/>
        </w:rPr>
        <w:t>Všeobecné zmluvné podmienky sú súčasťou:</w:t>
      </w:r>
    </w:p>
    <w:p w14:paraId="514CB0C3" w14:textId="7EE4F4FA" w:rsidR="004124A4" w:rsidRPr="004124A4" w:rsidRDefault="004124A4" w:rsidP="004124A4">
      <w:pPr>
        <w:spacing w:after="0" w:line="240" w:lineRule="auto"/>
        <w:ind w:left="1134" w:hanging="567"/>
        <w:contextualSpacing/>
        <w:jc w:val="both"/>
        <w:rPr>
          <w:rFonts w:ascii="Arial" w:hAnsi="Arial" w:cs="Arial"/>
          <w:sz w:val="20"/>
          <w:szCs w:val="20"/>
        </w:rPr>
      </w:pPr>
      <w:r>
        <w:rPr>
          <w:rFonts w:ascii="Arial" w:hAnsi="Arial" w:cs="Arial"/>
          <w:sz w:val="20"/>
          <w:szCs w:val="20"/>
        </w:rPr>
        <w:tab/>
      </w:r>
      <w:r w:rsidRPr="004124A4">
        <w:rPr>
          <w:rFonts w:ascii="Arial" w:hAnsi="Arial" w:cs="Arial"/>
          <w:sz w:val="20"/>
          <w:szCs w:val="20"/>
        </w:rPr>
        <w:t xml:space="preserve">„Zmluvných podmienok pre technologické zariadenie a projektovanie-realizáciu“ – pre elektrotechnické a strojno-technologické diela a pre stavebné a inžinierske diela projektované Zhotoviteľom, („žltá kniha“) Prvé vydanie 1999, vydané Medzinárodnou federáciou konzultačných inžinierov (FIDIC), slovenský preklad, SACE 2008.  </w:t>
      </w:r>
    </w:p>
    <w:p w14:paraId="21806D78"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6.2</w:t>
      </w:r>
      <w:r w:rsidRPr="0095273D">
        <w:rPr>
          <w:rFonts w:ascii="Arial" w:hAnsi="Arial" w:cs="Arial"/>
          <w:sz w:val="20"/>
          <w:szCs w:val="20"/>
        </w:rPr>
        <w:tab/>
      </w:r>
      <w:r w:rsidR="00B4604F" w:rsidRPr="0095273D">
        <w:rPr>
          <w:rFonts w:ascii="Arial" w:hAnsi="Arial" w:cs="Arial"/>
          <w:sz w:val="20"/>
          <w:szCs w:val="20"/>
        </w:rPr>
        <w:t>V</w:t>
      </w:r>
      <w:r w:rsidRPr="0095273D">
        <w:rPr>
          <w:rFonts w:ascii="Arial" w:hAnsi="Arial" w:cs="Arial"/>
          <w:sz w:val="20"/>
          <w:szCs w:val="20"/>
        </w:rPr>
        <w:t xml:space="preserve">ymedzenie </w:t>
      </w:r>
      <w:r w:rsidR="00E421DD" w:rsidRPr="0095273D">
        <w:rPr>
          <w:rFonts w:ascii="Arial" w:hAnsi="Arial" w:cs="Arial"/>
          <w:sz w:val="20"/>
          <w:szCs w:val="20"/>
        </w:rPr>
        <w:t>zmluvných</w:t>
      </w:r>
      <w:r w:rsidRPr="0095273D">
        <w:rPr>
          <w:rFonts w:ascii="Arial" w:hAnsi="Arial" w:cs="Arial"/>
          <w:sz w:val="20"/>
          <w:szCs w:val="20"/>
        </w:rPr>
        <w:t xml:space="preserve"> podmienok</w:t>
      </w:r>
      <w:r w:rsidR="00B4604F" w:rsidRPr="0095273D">
        <w:rPr>
          <w:rFonts w:ascii="Arial" w:hAnsi="Arial" w:cs="Arial"/>
          <w:sz w:val="20"/>
          <w:szCs w:val="20"/>
        </w:rPr>
        <w:t xml:space="preserve"> na plnenie predmetu zákazky</w:t>
      </w:r>
      <w:r w:rsidRPr="0095273D">
        <w:rPr>
          <w:rFonts w:ascii="Arial" w:hAnsi="Arial" w:cs="Arial"/>
          <w:sz w:val="20"/>
          <w:szCs w:val="20"/>
        </w:rPr>
        <w:t xml:space="preserve"> tvorí Zväzok 2</w:t>
      </w:r>
      <w:r w:rsidR="00F54B14" w:rsidRPr="0095273D">
        <w:rPr>
          <w:rFonts w:ascii="Arial" w:hAnsi="Arial" w:cs="Arial"/>
          <w:sz w:val="20"/>
          <w:szCs w:val="20"/>
        </w:rPr>
        <w:t xml:space="preserve"> Obchodné podmienky</w:t>
      </w:r>
      <w:r w:rsidR="00E421DD" w:rsidRPr="0095273D">
        <w:rPr>
          <w:rFonts w:ascii="Arial" w:hAnsi="Arial" w:cs="Arial"/>
          <w:sz w:val="20"/>
          <w:szCs w:val="20"/>
        </w:rPr>
        <w:t>,</w:t>
      </w:r>
      <w:r w:rsidR="00E421DD" w:rsidRPr="0095273D">
        <w:rPr>
          <w:rFonts w:ascii="Arial" w:eastAsia="Times New Roman" w:hAnsi="Arial" w:cs="Arial"/>
          <w:sz w:val="20"/>
          <w:szCs w:val="20"/>
        </w:rPr>
        <w:t xml:space="preserve"> </w:t>
      </w:r>
      <w:r w:rsidR="00E421DD" w:rsidRPr="0095273D">
        <w:rPr>
          <w:rFonts w:ascii="Arial" w:hAnsi="Arial" w:cs="Arial"/>
          <w:sz w:val="20"/>
          <w:szCs w:val="20"/>
        </w:rPr>
        <w:t>ktoré sú neoddeliteľnou súčasťou</w:t>
      </w:r>
      <w:r w:rsidRPr="0095273D">
        <w:rPr>
          <w:rFonts w:ascii="Arial" w:hAnsi="Arial" w:cs="Arial"/>
          <w:sz w:val="20"/>
          <w:szCs w:val="20"/>
        </w:rPr>
        <w:t xml:space="preserve"> týchto </w:t>
      </w:r>
      <w:r w:rsidR="00295664" w:rsidRPr="0095273D">
        <w:rPr>
          <w:rFonts w:ascii="Arial" w:hAnsi="Arial" w:cs="Arial"/>
          <w:sz w:val="20"/>
          <w:szCs w:val="20"/>
        </w:rPr>
        <w:t>SP</w:t>
      </w:r>
      <w:r w:rsidRPr="0095273D">
        <w:rPr>
          <w:rFonts w:ascii="Arial" w:hAnsi="Arial" w:cs="Arial"/>
          <w:sz w:val="20"/>
          <w:szCs w:val="20"/>
        </w:rPr>
        <w:t>.</w:t>
      </w:r>
    </w:p>
    <w:p w14:paraId="56F44A64" w14:textId="77777777" w:rsidR="00B4604F" w:rsidRPr="0095273D" w:rsidRDefault="00B4604F" w:rsidP="0095273D">
      <w:pPr>
        <w:spacing w:after="0" w:line="240" w:lineRule="auto"/>
        <w:ind w:left="1134" w:hanging="567"/>
        <w:contextualSpacing/>
        <w:jc w:val="both"/>
        <w:rPr>
          <w:rFonts w:ascii="Arial" w:hAnsi="Arial" w:cs="Arial"/>
          <w:sz w:val="20"/>
          <w:szCs w:val="20"/>
        </w:rPr>
      </w:pPr>
    </w:p>
    <w:p w14:paraId="74D6C833" w14:textId="77777777" w:rsidR="00794DE5" w:rsidRPr="0095273D" w:rsidRDefault="00794DE5" w:rsidP="0095273D">
      <w:pPr>
        <w:tabs>
          <w:tab w:val="left" w:pos="567"/>
        </w:tabs>
        <w:spacing w:after="0" w:line="240" w:lineRule="auto"/>
        <w:contextualSpacing/>
        <w:jc w:val="both"/>
        <w:rPr>
          <w:rFonts w:ascii="Arial" w:hAnsi="Arial" w:cs="Arial"/>
          <w:b/>
          <w:bCs/>
          <w:sz w:val="20"/>
          <w:szCs w:val="20"/>
        </w:rPr>
      </w:pPr>
      <w:r w:rsidRPr="0095273D">
        <w:rPr>
          <w:rFonts w:ascii="Arial" w:hAnsi="Arial" w:cs="Arial"/>
          <w:b/>
          <w:bCs/>
          <w:smallCaps/>
          <w:sz w:val="20"/>
          <w:szCs w:val="20"/>
        </w:rPr>
        <w:t>7.</w:t>
      </w:r>
      <w:r w:rsidRPr="0095273D">
        <w:rPr>
          <w:rFonts w:ascii="Arial" w:hAnsi="Arial" w:cs="Arial"/>
          <w:b/>
          <w:bCs/>
          <w:smallCaps/>
          <w:sz w:val="20"/>
          <w:szCs w:val="20"/>
        </w:rPr>
        <w:tab/>
      </w:r>
      <w:r w:rsidRPr="0095273D">
        <w:rPr>
          <w:rFonts w:ascii="Arial" w:hAnsi="Arial" w:cs="Arial"/>
          <w:b/>
          <w:bCs/>
          <w:sz w:val="20"/>
          <w:szCs w:val="20"/>
        </w:rPr>
        <w:t xml:space="preserve">Miesto a termín </w:t>
      </w:r>
      <w:r w:rsidR="00B4604F" w:rsidRPr="0095273D">
        <w:rPr>
          <w:rFonts w:ascii="Arial" w:hAnsi="Arial" w:cs="Arial"/>
          <w:b/>
          <w:bCs/>
          <w:sz w:val="20"/>
          <w:szCs w:val="20"/>
        </w:rPr>
        <w:t>plnenia predmetu zákazky:</w:t>
      </w:r>
    </w:p>
    <w:p w14:paraId="1A3EAF40" w14:textId="46D157D0" w:rsidR="004124A4"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7.1</w:t>
      </w:r>
      <w:r w:rsidRPr="0095273D">
        <w:rPr>
          <w:rFonts w:ascii="Arial" w:hAnsi="Arial" w:cs="Arial"/>
          <w:sz w:val="20"/>
          <w:szCs w:val="20"/>
        </w:rPr>
        <w:tab/>
        <w:t>Miesto</w:t>
      </w:r>
      <w:r w:rsidR="00B4604F" w:rsidRPr="0095273D">
        <w:rPr>
          <w:rFonts w:ascii="Arial" w:hAnsi="Arial" w:cs="Arial"/>
          <w:sz w:val="20"/>
          <w:szCs w:val="20"/>
        </w:rPr>
        <w:t>m plnenia predmetu zákazky je</w:t>
      </w:r>
      <w:r w:rsidRPr="0095273D">
        <w:rPr>
          <w:rFonts w:ascii="Arial" w:hAnsi="Arial" w:cs="Arial"/>
          <w:sz w:val="20"/>
          <w:szCs w:val="20"/>
        </w:rPr>
        <w:t xml:space="preserve">: </w:t>
      </w:r>
    </w:p>
    <w:p w14:paraId="6ECB3F9D" w14:textId="55C40F7D" w:rsidR="00794DE5" w:rsidRDefault="004124A4" w:rsidP="0095273D">
      <w:pPr>
        <w:spacing w:after="0" w:line="240" w:lineRule="auto"/>
        <w:ind w:left="1134" w:hanging="567"/>
        <w:contextualSpacing/>
        <w:jc w:val="both"/>
        <w:rPr>
          <w:rFonts w:ascii="Arial" w:hAnsi="Arial" w:cs="Arial"/>
          <w:sz w:val="20"/>
          <w:szCs w:val="20"/>
        </w:rPr>
      </w:pPr>
      <w:r>
        <w:rPr>
          <w:rFonts w:ascii="Arial" w:hAnsi="Arial" w:cs="Arial"/>
          <w:sz w:val="20"/>
          <w:szCs w:val="20"/>
        </w:rPr>
        <w:tab/>
      </w:r>
      <w:r w:rsidRPr="004124A4">
        <w:rPr>
          <w:rFonts w:ascii="Arial" w:hAnsi="Arial" w:cs="Arial"/>
          <w:sz w:val="20"/>
          <w:szCs w:val="20"/>
        </w:rPr>
        <w:t>Žilinský kraj, okres Čadca, katastrálne územie Krásno nad Kysucou, Oščadnica, Čadca, Horelica. Úsek diaľnice D3 Oščadnica – Čadca, Bukov je situovaný do existujúceho koridoru cesty I/11A, ktorý tvorí budúci ľavý jazdný pás diaľnice D3. Stavba prechádza katastrálnymi územiami obce Oščadnica, katastrálneho územia mesta Čadca súčasťou ktorého je aj katastrálne územie Horelica. Celý úsek stavby je umiestnený v okrese Čadca, ktorý je súčasťou VÚC Žilinského samosprávneho kraja</w:t>
      </w:r>
      <w:r>
        <w:rPr>
          <w:rFonts w:ascii="Arial" w:hAnsi="Arial" w:cs="Arial"/>
          <w:sz w:val="20"/>
          <w:szCs w:val="20"/>
        </w:rPr>
        <w:t xml:space="preserve">, </w:t>
      </w:r>
      <w:r w:rsidR="00794DE5" w:rsidRPr="0095273D">
        <w:rPr>
          <w:rFonts w:ascii="Arial" w:hAnsi="Arial" w:cs="Arial"/>
          <w:sz w:val="20"/>
          <w:szCs w:val="20"/>
        </w:rPr>
        <w:t>Slovenská republika</w:t>
      </w:r>
      <w:r w:rsidR="001437A9" w:rsidRPr="0095273D">
        <w:rPr>
          <w:rFonts w:ascii="Arial" w:hAnsi="Arial" w:cs="Arial"/>
          <w:sz w:val="20"/>
          <w:szCs w:val="20"/>
        </w:rPr>
        <w:t>.</w:t>
      </w:r>
      <w:r w:rsidR="00B4604F" w:rsidRPr="0095273D">
        <w:rPr>
          <w:rFonts w:ascii="Arial" w:hAnsi="Arial" w:cs="Arial"/>
          <w:sz w:val="20"/>
          <w:szCs w:val="20"/>
        </w:rPr>
        <w:t xml:space="preserve"> </w:t>
      </w:r>
    </w:p>
    <w:p w14:paraId="06546A3E" w14:textId="77777777" w:rsidR="00B4604F" w:rsidRPr="0095273D" w:rsidRDefault="00794DE5" w:rsidP="0095273D">
      <w:pPr>
        <w:spacing w:after="0" w:line="240" w:lineRule="auto"/>
        <w:ind w:left="1134" w:hanging="567"/>
        <w:contextualSpacing/>
        <w:jc w:val="both"/>
        <w:rPr>
          <w:rFonts w:ascii="Arial" w:eastAsia="Times New Roman" w:hAnsi="Arial" w:cs="Arial"/>
          <w:sz w:val="20"/>
          <w:szCs w:val="20"/>
        </w:rPr>
      </w:pPr>
      <w:bookmarkStart w:id="5" w:name="_Hlk169245474"/>
      <w:r w:rsidRPr="0095273D">
        <w:rPr>
          <w:rFonts w:ascii="Arial" w:hAnsi="Arial" w:cs="Arial"/>
          <w:sz w:val="20"/>
          <w:szCs w:val="20"/>
        </w:rPr>
        <w:t>7.2</w:t>
      </w:r>
      <w:r w:rsidRPr="0095273D">
        <w:rPr>
          <w:rFonts w:ascii="Arial" w:hAnsi="Arial" w:cs="Arial"/>
          <w:sz w:val="20"/>
          <w:szCs w:val="20"/>
        </w:rPr>
        <w:tab/>
      </w:r>
      <w:r w:rsidR="00B4604F" w:rsidRPr="0095273D">
        <w:rPr>
          <w:rFonts w:ascii="Arial" w:eastAsia="Times New Roman" w:hAnsi="Arial" w:cs="Arial"/>
          <w:sz w:val="20"/>
          <w:szCs w:val="20"/>
        </w:rPr>
        <w:t>Predpokladaná dĺžka trvania plnenia predmetu zákazky je:</w:t>
      </w:r>
    </w:p>
    <w:p w14:paraId="6F7C77E8" w14:textId="6A4739E5" w:rsidR="00B4604F" w:rsidRPr="0095273D" w:rsidRDefault="00B4604F"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ab/>
      </w:r>
      <w:r w:rsidR="00794DE5" w:rsidRPr="0095273D">
        <w:rPr>
          <w:rFonts w:ascii="Arial" w:hAnsi="Arial" w:cs="Arial"/>
          <w:sz w:val="20"/>
          <w:szCs w:val="20"/>
        </w:rPr>
        <w:t xml:space="preserve">Lehota výstavby je </w:t>
      </w:r>
      <w:r w:rsidR="005D1B84">
        <w:rPr>
          <w:rFonts w:ascii="Arial" w:hAnsi="Arial" w:cs="Arial"/>
          <w:sz w:val="20"/>
          <w:szCs w:val="20"/>
        </w:rPr>
        <w:t>1675 kalendárnych dní</w:t>
      </w:r>
      <w:r w:rsidRPr="0095273D">
        <w:rPr>
          <w:rFonts w:ascii="Arial" w:hAnsi="Arial" w:cs="Arial"/>
          <w:sz w:val="20"/>
          <w:szCs w:val="20"/>
        </w:rPr>
        <w:t xml:space="preserve"> od</w:t>
      </w:r>
      <w:r w:rsidR="00D15EFE">
        <w:rPr>
          <w:rFonts w:ascii="Arial" w:hAnsi="Arial" w:cs="Arial"/>
          <w:sz w:val="20"/>
          <w:szCs w:val="20"/>
        </w:rPr>
        <w:t xml:space="preserve"> Dátumu začatia prác</w:t>
      </w:r>
      <w:r w:rsidRPr="0095273D">
        <w:rPr>
          <w:rFonts w:ascii="Arial" w:hAnsi="Arial" w:cs="Arial"/>
          <w:sz w:val="20"/>
          <w:szCs w:val="20"/>
        </w:rPr>
        <w:t>.</w:t>
      </w:r>
    </w:p>
    <w:p w14:paraId="1510DFA4" w14:textId="77777777" w:rsidR="00B4604F" w:rsidRPr="0095273D" w:rsidRDefault="00B4604F"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ab/>
      </w:r>
      <w:bookmarkStart w:id="6" w:name="_Hlk169246451"/>
      <w:bookmarkStart w:id="7" w:name="_Hlk169246132"/>
      <w:r w:rsidR="00B93103" w:rsidRPr="0095273D">
        <w:rPr>
          <w:rFonts w:ascii="Arial" w:hAnsi="Arial" w:cs="Arial"/>
          <w:sz w:val="20"/>
          <w:szCs w:val="20"/>
        </w:rPr>
        <w:t xml:space="preserve">Lehota na oznámenie vád je 365 dní. </w:t>
      </w:r>
    </w:p>
    <w:bookmarkEnd w:id="6"/>
    <w:p w14:paraId="436060D5" w14:textId="11EEECD9" w:rsidR="00B93103" w:rsidRDefault="00B4604F"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ab/>
      </w:r>
      <w:bookmarkStart w:id="8" w:name="_Hlk169246185"/>
      <w:bookmarkStart w:id="9" w:name="_Hlk169246021"/>
      <w:r w:rsidR="00B93103" w:rsidRPr="0095273D">
        <w:rPr>
          <w:rFonts w:ascii="Arial" w:hAnsi="Arial" w:cs="Arial"/>
          <w:sz w:val="20"/>
          <w:szCs w:val="20"/>
        </w:rPr>
        <w:t xml:space="preserve">Záručná doba na predmet zákazky začína plynúť </w:t>
      </w:r>
      <w:r w:rsidR="00D15EFE" w:rsidRPr="00D15EFE">
        <w:rPr>
          <w:rFonts w:ascii="Arial" w:hAnsi="Arial" w:cs="Arial"/>
          <w:sz w:val="20"/>
          <w:szCs w:val="20"/>
        </w:rPr>
        <w:t>podpísaním Prebe</w:t>
      </w:r>
      <w:r w:rsidR="00D15EFE">
        <w:rPr>
          <w:rFonts w:ascii="Arial" w:hAnsi="Arial" w:cs="Arial"/>
          <w:sz w:val="20"/>
          <w:szCs w:val="20"/>
        </w:rPr>
        <w:t>ra</w:t>
      </w:r>
      <w:r w:rsidR="00D15EFE" w:rsidRPr="00D15EFE">
        <w:rPr>
          <w:rFonts w:ascii="Arial" w:hAnsi="Arial" w:cs="Arial"/>
          <w:sz w:val="20"/>
          <w:szCs w:val="20"/>
        </w:rPr>
        <w:t xml:space="preserve">cieho protokolu podľa </w:t>
      </w:r>
      <w:proofErr w:type="spellStart"/>
      <w:r w:rsidR="00D15EFE" w:rsidRPr="00D15EFE">
        <w:rPr>
          <w:rFonts w:ascii="Arial" w:hAnsi="Arial" w:cs="Arial"/>
          <w:sz w:val="20"/>
          <w:szCs w:val="20"/>
        </w:rPr>
        <w:t>podčl</w:t>
      </w:r>
      <w:proofErr w:type="spellEnd"/>
      <w:r w:rsidR="00D15EFE" w:rsidRPr="00D15EFE">
        <w:rPr>
          <w:rFonts w:ascii="Arial" w:hAnsi="Arial" w:cs="Arial"/>
          <w:sz w:val="20"/>
          <w:szCs w:val="20"/>
        </w:rPr>
        <w:t>. 10.2 (</w:t>
      </w:r>
      <w:r w:rsidR="00D15EFE" w:rsidRPr="00D15EFE">
        <w:rPr>
          <w:rFonts w:ascii="Arial" w:hAnsi="Arial" w:cs="Arial"/>
          <w:i/>
          <w:sz w:val="20"/>
          <w:szCs w:val="20"/>
        </w:rPr>
        <w:t>Preberanie časti Diela</w:t>
      </w:r>
      <w:r w:rsidR="00D15EFE" w:rsidRPr="00D15EFE">
        <w:rPr>
          <w:rFonts w:ascii="Arial" w:hAnsi="Arial" w:cs="Arial"/>
          <w:sz w:val="20"/>
          <w:szCs w:val="20"/>
        </w:rPr>
        <w:t>) a končí uplynutím 60 mesiacov po podpísaní Preberacieho prot</w:t>
      </w:r>
      <w:r w:rsidR="00CA3AF8">
        <w:rPr>
          <w:rFonts w:ascii="Arial" w:hAnsi="Arial" w:cs="Arial"/>
          <w:sz w:val="20"/>
          <w:szCs w:val="20"/>
        </w:rPr>
        <w:t>o</w:t>
      </w:r>
      <w:r w:rsidR="00D15EFE" w:rsidRPr="00D15EFE">
        <w:rPr>
          <w:rFonts w:ascii="Arial" w:hAnsi="Arial" w:cs="Arial"/>
          <w:sz w:val="20"/>
          <w:szCs w:val="20"/>
        </w:rPr>
        <w:t xml:space="preserve">kolu podľa </w:t>
      </w:r>
      <w:proofErr w:type="spellStart"/>
      <w:r w:rsidR="00D15EFE" w:rsidRPr="00D15EFE">
        <w:rPr>
          <w:rFonts w:ascii="Arial" w:hAnsi="Arial" w:cs="Arial"/>
          <w:sz w:val="20"/>
          <w:szCs w:val="20"/>
        </w:rPr>
        <w:t>podčl</w:t>
      </w:r>
      <w:proofErr w:type="spellEnd"/>
      <w:r w:rsidR="00D15EFE" w:rsidRPr="00D15EFE">
        <w:rPr>
          <w:rFonts w:ascii="Arial" w:hAnsi="Arial" w:cs="Arial"/>
          <w:sz w:val="20"/>
          <w:szCs w:val="20"/>
        </w:rPr>
        <w:t>. 10.1 (</w:t>
      </w:r>
      <w:r w:rsidR="00D15EFE" w:rsidRPr="00D15EFE">
        <w:rPr>
          <w:rFonts w:ascii="Arial" w:hAnsi="Arial" w:cs="Arial"/>
          <w:i/>
          <w:sz w:val="20"/>
          <w:szCs w:val="20"/>
        </w:rPr>
        <w:t>Preberanie Diela a Sekcií)</w:t>
      </w:r>
      <w:r w:rsidR="00B93103" w:rsidRPr="0095273D">
        <w:rPr>
          <w:rFonts w:ascii="Arial" w:hAnsi="Arial" w:cs="Arial"/>
          <w:sz w:val="20"/>
          <w:szCs w:val="20"/>
        </w:rPr>
        <w:t xml:space="preserve"> a trvá po dobu </w:t>
      </w:r>
      <w:r w:rsidR="00AE2EF3">
        <w:rPr>
          <w:rFonts w:ascii="Arial" w:hAnsi="Arial" w:cs="Arial"/>
          <w:sz w:val="20"/>
          <w:szCs w:val="20"/>
        </w:rPr>
        <w:t xml:space="preserve">60 </w:t>
      </w:r>
      <w:r w:rsidR="00217565" w:rsidRPr="0095273D">
        <w:rPr>
          <w:rFonts w:ascii="Arial" w:hAnsi="Arial" w:cs="Arial"/>
          <w:sz w:val="20"/>
          <w:szCs w:val="20"/>
        </w:rPr>
        <w:t>mesiacov</w:t>
      </w:r>
      <w:r w:rsidR="00B93103" w:rsidRPr="0095273D">
        <w:rPr>
          <w:rFonts w:ascii="Arial" w:hAnsi="Arial" w:cs="Arial"/>
          <w:sz w:val="20"/>
          <w:szCs w:val="20"/>
        </w:rPr>
        <w:t>.</w:t>
      </w:r>
      <w:bookmarkEnd w:id="8"/>
    </w:p>
    <w:p w14:paraId="636FA571" w14:textId="7D89F098" w:rsidR="00794DE5" w:rsidRDefault="00794DE5" w:rsidP="0095273D">
      <w:pPr>
        <w:spacing w:after="0" w:line="240" w:lineRule="auto"/>
        <w:ind w:left="1134"/>
        <w:contextualSpacing/>
        <w:jc w:val="both"/>
        <w:rPr>
          <w:rFonts w:ascii="Arial" w:hAnsi="Arial" w:cs="Arial"/>
          <w:sz w:val="20"/>
          <w:szCs w:val="20"/>
        </w:rPr>
      </w:pPr>
      <w:bookmarkStart w:id="10" w:name="_Hlk169246486"/>
      <w:bookmarkEnd w:id="9"/>
      <w:r w:rsidRPr="0095273D">
        <w:rPr>
          <w:rFonts w:ascii="Arial" w:hAnsi="Arial" w:cs="Arial"/>
          <w:sz w:val="20"/>
          <w:szCs w:val="20"/>
        </w:rPr>
        <w:t xml:space="preserve">Predpokladaný dátum začatia stavebných prác je </w:t>
      </w:r>
      <w:r w:rsidR="00C51876" w:rsidRPr="0095273D">
        <w:rPr>
          <w:rFonts w:ascii="Arial" w:hAnsi="Arial" w:cs="Arial"/>
          <w:sz w:val="20"/>
          <w:szCs w:val="20"/>
        </w:rPr>
        <w:t>27.</w:t>
      </w:r>
      <w:r w:rsidR="00667E4C">
        <w:rPr>
          <w:rFonts w:ascii="Arial" w:hAnsi="Arial" w:cs="Arial"/>
          <w:sz w:val="20"/>
          <w:szCs w:val="20"/>
        </w:rPr>
        <w:t>5</w:t>
      </w:r>
      <w:r w:rsidR="00C51876" w:rsidRPr="0095273D">
        <w:rPr>
          <w:rFonts w:ascii="Arial" w:hAnsi="Arial" w:cs="Arial"/>
          <w:sz w:val="20"/>
          <w:szCs w:val="20"/>
        </w:rPr>
        <w:t>.2025</w:t>
      </w:r>
      <w:r w:rsidRPr="0095273D">
        <w:rPr>
          <w:rFonts w:ascii="Arial" w:hAnsi="Arial" w:cs="Arial"/>
          <w:sz w:val="20"/>
          <w:szCs w:val="20"/>
        </w:rPr>
        <w:t>.</w:t>
      </w:r>
      <w:r w:rsidR="00FE1521">
        <w:rPr>
          <w:rFonts w:ascii="Arial" w:hAnsi="Arial" w:cs="Arial"/>
          <w:sz w:val="20"/>
          <w:szCs w:val="20"/>
        </w:rPr>
        <w:t xml:space="preserve"> </w:t>
      </w:r>
      <w:r w:rsidRPr="0095273D">
        <w:rPr>
          <w:rFonts w:ascii="Arial" w:hAnsi="Arial" w:cs="Arial"/>
          <w:sz w:val="20"/>
          <w:szCs w:val="20"/>
        </w:rPr>
        <w:t xml:space="preserve">Predpokladaný termín ukončenia predmetu plnenia je podľa </w:t>
      </w:r>
      <w:proofErr w:type="spellStart"/>
      <w:r w:rsidRPr="0095273D">
        <w:rPr>
          <w:rFonts w:ascii="Arial" w:hAnsi="Arial" w:cs="Arial"/>
          <w:sz w:val="20"/>
          <w:szCs w:val="20"/>
        </w:rPr>
        <w:t>podčl</w:t>
      </w:r>
      <w:r w:rsidR="00B75D7F" w:rsidRPr="0095273D">
        <w:rPr>
          <w:rFonts w:ascii="Arial" w:hAnsi="Arial" w:cs="Arial"/>
          <w:sz w:val="20"/>
          <w:szCs w:val="20"/>
        </w:rPr>
        <w:t>ánku</w:t>
      </w:r>
      <w:proofErr w:type="spellEnd"/>
      <w:r w:rsidRPr="0095273D">
        <w:rPr>
          <w:rFonts w:ascii="Arial" w:hAnsi="Arial" w:cs="Arial"/>
          <w:sz w:val="20"/>
          <w:szCs w:val="20"/>
        </w:rPr>
        <w:t xml:space="preserve"> 14.13 Zmluvných podmienok </w:t>
      </w:r>
      <w:r w:rsidR="00B93103" w:rsidRPr="0095273D">
        <w:rPr>
          <w:rFonts w:ascii="Arial" w:hAnsi="Arial" w:cs="Arial"/>
          <w:sz w:val="20"/>
          <w:szCs w:val="20"/>
        </w:rPr>
        <w:t xml:space="preserve">FIDIC – „žltá kniha“ </w:t>
      </w:r>
      <w:r w:rsidRPr="0095273D">
        <w:rPr>
          <w:rFonts w:ascii="Arial" w:hAnsi="Arial" w:cs="Arial"/>
          <w:sz w:val="20"/>
          <w:szCs w:val="20"/>
        </w:rPr>
        <w:t>„Vydanie Záverečného platobného potvrdenia“.</w:t>
      </w:r>
    </w:p>
    <w:bookmarkEnd w:id="5"/>
    <w:p w14:paraId="5C7C28F7" w14:textId="77777777" w:rsidR="00CA3AF8" w:rsidRDefault="00CA3AF8" w:rsidP="0095273D">
      <w:pPr>
        <w:spacing w:after="0" w:line="240" w:lineRule="auto"/>
        <w:ind w:left="1134"/>
        <w:contextualSpacing/>
        <w:jc w:val="both"/>
        <w:rPr>
          <w:rFonts w:ascii="Arial" w:hAnsi="Arial" w:cs="Arial"/>
          <w:sz w:val="20"/>
          <w:szCs w:val="20"/>
        </w:rPr>
      </w:pPr>
    </w:p>
    <w:bookmarkEnd w:id="7"/>
    <w:bookmarkEnd w:id="10"/>
    <w:p w14:paraId="7D12DB83" w14:textId="77777777" w:rsidR="00794DE5" w:rsidRPr="0095273D" w:rsidRDefault="00794DE5" w:rsidP="0095273D">
      <w:pPr>
        <w:tabs>
          <w:tab w:val="left" w:pos="567"/>
        </w:tabs>
        <w:spacing w:after="0" w:line="240" w:lineRule="auto"/>
        <w:contextualSpacing/>
        <w:jc w:val="both"/>
        <w:rPr>
          <w:rFonts w:ascii="Arial" w:hAnsi="Arial" w:cs="Arial"/>
          <w:b/>
          <w:sz w:val="20"/>
          <w:szCs w:val="20"/>
        </w:rPr>
      </w:pPr>
      <w:r w:rsidRPr="0095273D">
        <w:rPr>
          <w:rFonts w:ascii="Arial" w:hAnsi="Arial" w:cs="Arial"/>
          <w:b/>
          <w:sz w:val="20"/>
          <w:szCs w:val="20"/>
        </w:rPr>
        <w:t>8.</w:t>
      </w:r>
      <w:r w:rsidRPr="0095273D">
        <w:rPr>
          <w:rFonts w:ascii="Arial" w:hAnsi="Arial" w:cs="Arial"/>
          <w:b/>
          <w:sz w:val="20"/>
          <w:szCs w:val="20"/>
        </w:rPr>
        <w:tab/>
        <w:t>Hospodársky subjekt</w:t>
      </w:r>
    </w:p>
    <w:p w14:paraId="577C264D"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8.1</w:t>
      </w:r>
      <w:r w:rsidRPr="0095273D">
        <w:rPr>
          <w:rFonts w:ascii="Arial" w:hAnsi="Arial" w:cs="Arial"/>
          <w:sz w:val="20"/>
          <w:szCs w:val="20"/>
        </w:rPr>
        <w:tab/>
      </w:r>
      <w:r w:rsidR="00B75D7F" w:rsidRPr="0095273D">
        <w:rPr>
          <w:rFonts w:ascii="Arial" w:hAnsi="Arial" w:cs="Arial"/>
          <w:sz w:val="20"/>
          <w:szCs w:val="20"/>
        </w:rPr>
        <w:t>H</w:t>
      </w:r>
      <w:r w:rsidRPr="0095273D">
        <w:rPr>
          <w:rFonts w:ascii="Arial" w:hAnsi="Arial" w:cs="Arial"/>
          <w:sz w:val="20"/>
          <w:szCs w:val="20"/>
        </w:rPr>
        <w:t>ospodársky</w:t>
      </w:r>
      <w:r w:rsidR="00B75D7F" w:rsidRPr="0095273D">
        <w:rPr>
          <w:rFonts w:ascii="Arial" w:hAnsi="Arial" w:cs="Arial"/>
          <w:sz w:val="20"/>
          <w:szCs w:val="20"/>
        </w:rPr>
        <w:t>m</w:t>
      </w:r>
      <w:r w:rsidRPr="0095273D">
        <w:rPr>
          <w:rFonts w:ascii="Arial" w:hAnsi="Arial" w:cs="Arial"/>
          <w:sz w:val="20"/>
          <w:szCs w:val="20"/>
        </w:rPr>
        <w:t xml:space="preserve"> subjekt</w:t>
      </w:r>
      <w:r w:rsidR="00B75D7F" w:rsidRPr="0095273D">
        <w:rPr>
          <w:rFonts w:ascii="Arial" w:hAnsi="Arial" w:cs="Arial"/>
          <w:sz w:val="20"/>
          <w:szCs w:val="20"/>
        </w:rPr>
        <w:t>om</w:t>
      </w:r>
      <w:r w:rsidRPr="0095273D">
        <w:rPr>
          <w:rFonts w:ascii="Arial" w:hAnsi="Arial" w:cs="Arial"/>
          <w:sz w:val="20"/>
          <w:szCs w:val="20"/>
        </w:rPr>
        <w:t xml:space="preserve"> sa </w:t>
      </w:r>
      <w:r w:rsidR="00B75D7F" w:rsidRPr="0095273D">
        <w:rPr>
          <w:rFonts w:ascii="Arial" w:hAnsi="Arial" w:cs="Arial"/>
          <w:sz w:val="20"/>
          <w:szCs w:val="20"/>
        </w:rPr>
        <w:t>rozumi</w:t>
      </w:r>
      <w:r w:rsidRPr="0095273D">
        <w:rPr>
          <w:rFonts w:ascii="Arial" w:hAnsi="Arial" w:cs="Arial"/>
          <w:sz w:val="20"/>
          <w:szCs w:val="20"/>
        </w:rPr>
        <w:t>e fyzická osoba, právnická osoba alebo skupina takýchto osôb, ktorá na trh dodáva tovar, uskutočňuje stavebné práce alebo poskytuje službu.</w:t>
      </w:r>
    </w:p>
    <w:p w14:paraId="3732D68A" w14:textId="77777777" w:rsidR="00C91A3C" w:rsidRPr="0095273D" w:rsidRDefault="00C91A3C" w:rsidP="0095273D">
      <w:pPr>
        <w:spacing w:after="0" w:line="240" w:lineRule="auto"/>
        <w:ind w:left="1134" w:hanging="567"/>
        <w:contextualSpacing/>
        <w:jc w:val="both"/>
        <w:rPr>
          <w:rFonts w:ascii="Arial" w:hAnsi="Arial" w:cs="Arial"/>
          <w:sz w:val="20"/>
          <w:szCs w:val="20"/>
        </w:rPr>
      </w:pPr>
    </w:p>
    <w:p w14:paraId="4652B270" w14:textId="77777777" w:rsidR="00794DE5" w:rsidRPr="0095273D" w:rsidRDefault="00794DE5" w:rsidP="0095273D">
      <w:pPr>
        <w:tabs>
          <w:tab w:val="left" w:pos="567"/>
          <w:tab w:val="left" w:pos="7275"/>
        </w:tabs>
        <w:spacing w:after="0" w:line="240" w:lineRule="auto"/>
        <w:contextualSpacing/>
        <w:jc w:val="both"/>
        <w:rPr>
          <w:rFonts w:ascii="Arial" w:hAnsi="Arial" w:cs="Arial"/>
          <w:b/>
          <w:smallCaps/>
          <w:sz w:val="20"/>
          <w:szCs w:val="20"/>
        </w:rPr>
      </w:pPr>
      <w:r w:rsidRPr="0095273D">
        <w:rPr>
          <w:rFonts w:ascii="Arial" w:hAnsi="Arial" w:cs="Arial"/>
          <w:b/>
          <w:smallCaps/>
          <w:sz w:val="20"/>
          <w:szCs w:val="20"/>
        </w:rPr>
        <w:t>9.</w:t>
      </w:r>
      <w:r w:rsidRPr="0095273D">
        <w:rPr>
          <w:rFonts w:ascii="Arial" w:hAnsi="Arial" w:cs="Arial"/>
          <w:b/>
          <w:smallCaps/>
          <w:sz w:val="20"/>
          <w:szCs w:val="20"/>
        </w:rPr>
        <w:tab/>
      </w:r>
      <w:r w:rsidRPr="0095273D">
        <w:rPr>
          <w:rFonts w:ascii="Arial" w:hAnsi="Arial" w:cs="Arial"/>
          <w:b/>
          <w:sz w:val="20"/>
          <w:szCs w:val="20"/>
        </w:rPr>
        <w:t>Záujemca</w:t>
      </w:r>
    </w:p>
    <w:p w14:paraId="6D945511" w14:textId="4C5AEB83" w:rsidR="00794DE5"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9.1</w:t>
      </w:r>
      <w:r w:rsidRPr="0095273D">
        <w:rPr>
          <w:rFonts w:ascii="Arial" w:hAnsi="Arial" w:cs="Arial"/>
          <w:sz w:val="20"/>
          <w:szCs w:val="20"/>
        </w:rPr>
        <w:tab/>
        <w:t>Záujemc</w:t>
      </w:r>
      <w:r w:rsidR="00B75D7F" w:rsidRPr="0095273D">
        <w:rPr>
          <w:rFonts w:ascii="Arial" w:hAnsi="Arial" w:cs="Arial"/>
          <w:sz w:val="20"/>
          <w:szCs w:val="20"/>
        </w:rPr>
        <w:t>om</w:t>
      </w:r>
      <w:r w:rsidRPr="0095273D">
        <w:rPr>
          <w:rFonts w:ascii="Arial" w:hAnsi="Arial" w:cs="Arial"/>
          <w:sz w:val="20"/>
          <w:szCs w:val="20"/>
        </w:rPr>
        <w:t xml:space="preserve"> sa </w:t>
      </w:r>
      <w:r w:rsidR="00B75D7F" w:rsidRPr="0095273D">
        <w:rPr>
          <w:rFonts w:ascii="Arial" w:hAnsi="Arial" w:cs="Arial"/>
          <w:sz w:val="20"/>
          <w:szCs w:val="20"/>
        </w:rPr>
        <w:t>rozumi</w:t>
      </w:r>
      <w:r w:rsidRPr="0095273D">
        <w:rPr>
          <w:rFonts w:ascii="Arial" w:hAnsi="Arial" w:cs="Arial"/>
          <w:sz w:val="20"/>
          <w:szCs w:val="20"/>
        </w:rPr>
        <w:t xml:space="preserve">e hospodársky subjekt, ktorý má záujem o účasť vo verejnom obstarávaní. </w:t>
      </w:r>
    </w:p>
    <w:p w14:paraId="6E9059F8" w14:textId="77777777" w:rsidR="00B75D7F" w:rsidRPr="0095273D" w:rsidRDefault="00B75D7F" w:rsidP="0095273D">
      <w:pPr>
        <w:spacing w:after="0" w:line="240" w:lineRule="auto"/>
        <w:ind w:left="1134" w:hanging="567"/>
        <w:contextualSpacing/>
        <w:jc w:val="both"/>
        <w:rPr>
          <w:rFonts w:ascii="Arial" w:hAnsi="Arial" w:cs="Arial"/>
          <w:sz w:val="20"/>
          <w:szCs w:val="20"/>
        </w:rPr>
      </w:pPr>
    </w:p>
    <w:p w14:paraId="32D87568" w14:textId="77777777" w:rsidR="00794DE5" w:rsidRPr="0095273D" w:rsidRDefault="00794DE5" w:rsidP="0095273D">
      <w:pPr>
        <w:tabs>
          <w:tab w:val="left" w:pos="567"/>
        </w:tabs>
        <w:spacing w:after="0" w:line="240" w:lineRule="auto"/>
        <w:contextualSpacing/>
        <w:jc w:val="both"/>
        <w:rPr>
          <w:rFonts w:ascii="Arial" w:hAnsi="Arial" w:cs="Arial"/>
          <w:b/>
          <w:bCs/>
          <w:smallCaps/>
          <w:sz w:val="20"/>
          <w:szCs w:val="20"/>
        </w:rPr>
      </w:pPr>
      <w:r w:rsidRPr="0095273D">
        <w:rPr>
          <w:rFonts w:ascii="Arial" w:hAnsi="Arial" w:cs="Arial"/>
          <w:b/>
          <w:bCs/>
          <w:smallCaps/>
          <w:sz w:val="20"/>
          <w:szCs w:val="20"/>
        </w:rPr>
        <w:t>10.</w:t>
      </w:r>
      <w:r w:rsidRPr="0095273D">
        <w:rPr>
          <w:rFonts w:ascii="Arial" w:hAnsi="Arial" w:cs="Arial"/>
          <w:b/>
          <w:bCs/>
          <w:smallCaps/>
          <w:sz w:val="20"/>
          <w:szCs w:val="20"/>
        </w:rPr>
        <w:tab/>
      </w:r>
      <w:r w:rsidRPr="0095273D">
        <w:rPr>
          <w:rFonts w:ascii="Arial" w:hAnsi="Arial" w:cs="Arial"/>
          <w:b/>
          <w:bCs/>
          <w:sz w:val="20"/>
          <w:szCs w:val="20"/>
        </w:rPr>
        <w:t>Uchádzač</w:t>
      </w:r>
    </w:p>
    <w:p w14:paraId="351CE96E"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10.1</w:t>
      </w:r>
      <w:r w:rsidRPr="0095273D">
        <w:rPr>
          <w:rFonts w:ascii="Arial" w:hAnsi="Arial" w:cs="Arial"/>
          <w:sz w:val="20"/>
          <w:szCs w:val="20"/>
        </w:rPr>
        <w:tab/>
      </w:r>
      <w:r w:rsidR="00B75D7F" w:rsidRPr="0095273D">
        <w:rPr>
          <w:rFonts w:ascii="Arial" w:hAnsi="Arial" w:cs="Arial"/>
          <w:sz w:val="20"/>
          <w:szCs w:val="20"/>
        </w:rPr>
        <w:t>U</w:t>
      </w:r>
      <w:r w:rsidRPr="0095273D">
        <w:rPr>
          <w:rFonts w:ascii="Arial" w:hAnsi="Arial" w:cs="Arial"/>
          <w:sz w:val="20"/>
          <w:szCs w:val="20"/>
        </w:rPr>
        <w:t>chádzač</w:t>
      </w:r>
      <w:r w:rsidR="00B75D7F" w:rsidRPr="0095273D">
        <w:rPr>
          <w:rFonts w:ascii="Arial" w:hAnsi="Arial" w:cs="Arial"/>
          <w:sz w:val="20"/>
          <w:szCs w:val="20"/>
        </w:rPr>
        <w:t>om</w:t>
      </w:r>
      <w:r w:rsidRPr="0095273D">
        <w:rPr>
          <w:rFonts w:ascii="Arial" w:hAnsi="Arial" w:cs="Arial"/>
          <w:sz w:val="20"/>
          <w:szCs w:val="20"/>
        </w:rPr>
        <w:t xml:space="preserve"> </w:t>
      </w:r>
      <w:r w:rsidR="00C86B23" w:rsidRPr="0095273D">
        <w:rPr>
          <w:rFonts w:ascii="Arial" w:hAnsi="Arial" w:cs="Arial"/>
          <w:sz w:val="20"/>
          <w:szCs w:val="20"/>
        </w:rPr>
        <w:t xml:space="preserve">sa </w:t>
      </w:r>
      <w:r w:rsidR="00B75D7F" w:rsidRPr="0095273D">
        <w:rPr>
          <w:rFonts w:ascii="Arial" w:hAnsi="Arial" w:cs="Arial"/>
          <w:sz w:val="20"/>
          <w:szCs w:val="20"/>
        </w:rPr>
        <w:t>rozumie</w:t>
      </w:r>
      <w:r w:rsidRPr="0095273D">
        <w:rPr>
          <w:rFonts w:ascii="Arial" w:hAnsi="Arial" w:cs="Arial"/>
          <w:sz w:val="20"/>
          <w:szCs w:val="20"/>
        </w:rPr>
        <w:t xml:space="preserve"> hospodársky subjekt, ktorý predložil ponuku. V prípade skupiny dodávateľov sa odporúča za účelom uľahčenia komunikácie s verejným obstarávateľom, aby jej </w:t>
      </w:r>
      <w:r w:rsidR="00B75D7F" w:rsidRPr="0095273D">
        <w:rPr>
          <w:rFonts w:ascii="Arial" w:hAnsi="Arial" w:cs="Arial"/>
          <w:sz w:val="20"/>
          <w:szCs w:val="20"/>
        </w:rPr>
        <w:t>členovia</w:t>
      </w:r>
      <w:r w:rsidRPr="0095273D">
        <w:rPr>
          <w:rFonts w:ascii="Arial" w:hAnsi="Arial" w:cs="Arial"/>
          <w:sz w:val="20"/>
          <w:szCs w:val="20"/>
        </w:rPr>
        <w:t xml:space="preserve"> splnomocnili jedného z nich, ktorý má právnu subjektivitu a spôsobilosť na právne úkony v plnom rozsahu, na uskutočňovanie všetkých právnych úkonov týkajúcich sa ponuky, ktorú táto skupina dodávateľov predloží do nadlimitnej zákazky, a účasti tejto skupiny dodávateľov v nadlimitnej zákazke.</w:t>
      </w:r>
    </w:p>
    <w:p w14:paraId="6DFAA918" w14:textId="77777777" w:rsidR="00794DE5" w:rsidRPr="0095273D" w:rsidRDefault="00794DE5" w:rsidP="0095273D">
      <w:pPr>
        <w:tabs>
          <w:tab w:val="left" w:pos="900"/>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10.2</w:t>
      </w:r>
      <w:r w:rsidRPr="0095273D">
        <w:rPr>
          <w:rFonts w:ascii="Arial" w:hAnsi="Arial" w:cs="Arial"/>
          <w:sz w:val="20"/>
          <w:szCs w:val="20"/>
        </w:rPr>
        <w:tab/>
        <w:t>Uchádzačom môže byť len fyzická osoba, právnická osoba alebo skupina dodávateľov, ktorá na trhu uskutočňuje stavebné práce.</w:t>
      </w:r>
    </w:p>
    <w:p w14:paraId="4435E293" w14:textId="77777777" w:rsidR="00794DE5" w:rsidRPr="0095273D" w:rsidRDefault="00794DE5" w:rsidP="0095273D">
      <w:p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10.3</w:t>
      </w:r>
      <w:r w:rsidRPr="0095273D">
        <w:rPr>
          <w:rFonts w:ascii="Arial" w:hAnsi="Arial" w:cs="Arial"/>
          <w:sz w:val="20"/>
          <w:szCs w:val="20"/>
        </w:rPr>
        <w:tab/>
        <w:t xml:space="preserve">Ak </w:t>
      </w:r>
      <w:r w:rsidR="00B75D7F" w:rsidRPr="0095273D">
        <w:rPr>
          <w:rFonts w:ascii="Arial" w:hAnsi="Arial" w:cs="Arial"/>
          <w:sz w:val="20"/>
          <w:szCs w:val="20"/>
        </w:rPr>
        <w:t xml:space="preserve">je </w:t>
      </w:r>
      <w:r w:rsidRPr="0095273D">
        <w:rPr>
          <w:rFonts w:ascii="Arial" w:hAnsi="Arial" w:cs="Arial"/>
          <w:sz w:val="20"/>
          <w:szCs w:val="20"/>
        </w:rPr>
        <w:t xml:space="preserve">uchádzačom skupina dodávateľov, oprávnenie </w:t>
      </w:r>
      <w:r w:rsidR="00CA4C83" w:rsidRPr="0095273D">
        <w:rPr>
          <w:rFonts w:ascii="Arial" w:hAnsi="Arial" w:cs="Arial"/>
          <w:sz w:val="20"/>
          <w:szCs w:val="20"/>
        </w:rPr>
        <w:t xml:space="preserve"> dodávať tovar, uskutočňovať stavebné práce alebo poskytovať službu preukazuje člen skupiny len vo vzťahu k tej časti predmetu zákazky, ktorú má zabezpečiť.</w:t>
      </w:r>
      <w:r w:rsidR="00CA4C83" w:rsidRPr="0095273D">
        <w:rPr>
          <w:rFonts w:ascii="Arial" w:eastAsia="Calibri" w:hAnsi="Arial" w:cs="Arial"/>
          <w:sz w:val="20"/>
          <w:szCs w:val="20"/>
        </w:rPr>
        <w:t xml:space="preserve"> </w:t>
      </w:r>
      <w:r w:rsidRPr="0095273D">
        <w:rPr>
          <w:rFonts w:ascii="Arial" w:hAnsi="Arial" w:cs="Arial"/>
          <w:sz w:val="20"/>
          <w:szCs w:val="20"/>
        </w:rPr>
        <w:t xml:space="preserve"> </w:t>
      </w:r>
    </w:p>
    <w:p w14:paraId="6241E7C2" w14:textId="77777777" w:rsidR="00B75D7F" w:rsidRPr="0095273D" w:rsidRDefault="00B75D7F" w:rsidP="0095273D">
      <w:pPr>
        <w:autoSpaceDE w:val="0"/>
        <w:autoSpaceDN w:val="0"/>
        <w:spacing w:after="0" w:line="240" w:lineRule="auto"/>
        <w:ind w:left="1134" w:hanging="567"/>
        <w:contextualSpacing/>
        <w:jc w:val="both"/>
        <w:rPr>
          <w:rFonts w:ascii="Arial" w:eastAsia="Calibri" w:hAnsi="Arial" w:cs="Arial"/>
          <w:sz w:val="20"/>
          <w:szCs w:val="20"/>
        </w:rPr>
      </w:pPr>
    </w:p>
    <w:p w14:paraId="1564ECD3" w14:textId="77777777" w:rsidR="00794DE5" w:rsidRPr="0095273D" w:rsidRDefault="00794DE5" w:rsidP="0095273D">
      <w:pPr>
        <w:tabs>
          <w:tab w:val="left" w:pos="567"/>
        </w:tabs>
        <w:spacing w:after="0" w:line="240" w:lineRule="auto"/>
        <w:contextualSpacing/>
        <w:jc w:val="both"/>
        <w:rPr>
          <w:rFonts w:ascii="Arial" w:hAnsi="Arial" w:cs="Arial"/>
          <w:b/>
          <w:bCs/>
          <w:sz w:val="20"/>
          <w:szCs w:val="20"/>
        </w:rPr>
      </w:pPr>
      <w:r w:rsidRPr="0095273D">
        <w:rPr>
          <w:rFonts w:ascii="Arial" w:hAnsi="Arial" w:cs="Arial"/>
          <w:b/>
          <w:bCs/>
          <w:smallCaps/>
          <w:sz w:val="20"/>
          <w:szCs w:val="20"/>
        </w:rPr>
        <w:t>11.</w:t>
      </w:r>
      <w:r w:rsidRPr="0095273D">
        <w:rPr>
          <w:rFonts w:ascii="Arial" w:hAnsi="Arial" w:cs="Arial"/>
          <w:b/>
          <w:bCs/>
          <w:smallCaps/>
          <w:sz w:val="20"/>
          <w:szCs w:val="20"/>
        </w:rPr>
        <w:tab/>
      </w:r>
      <w:r w:rsidRPr="0095273D">
        <w:rPr>
          <w:rFonts w:ascii="Arial" w:hAnsi="Arial" w:cs="Arial"/>
          <w:b/>
          <w:bCs/>
          <w:sz w:val="20"/>
          <w:szCs w:val="20"/>
        </w:rPr>
        <w:t>Variantné riešenie</w:t>
      </w:r>
    </w:p>
    <w:p w14:paraId="5BDE0AFB"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11.1</w:t>
      </w:r>
      <w:r w:rsidRPr="0095273D">
        <w:rPr>
          <w:rFonts w:ascii="Arial" w:hAnsi="Arial" w:cs="Arial"/>
          <w:sz w:val="20"/>
          <w:szCs w:val="20"/>
        </w:rPr>
        <w:tab/>
      </w:r>
      <w:r w:rsidR="00B75D7F" w:rsidRPr="0095273D">
        <w:rPr>
          <w:rFonts w:ascii="Arial" w:hAnsi="Arial" w:cs="Arial"/>
          <w:sz w:val="20"/>
          <w:szCs w:val="20"/>
        </w:rPr>
        <w:t>Uchádzačom sa n</w:t>
      </w:r>
      <w:r w:rsidRPr="0095273D">
        <w:rPr>
          <w:rFonts w:ascii="Arial" w:hAnsi="Arial" w:cs="Arial"/>
          <w:sz w:val="20"/>
          <w:szCs w:val="20"/>
        </w:rPr>
        <w:t>eumožňuje predložiť variantné riešenie.</w:t>
      </w:r>
    </w:p>
    <w:p w14:paraId="70581F17"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11.2</w:t>
      </w:r>
      <w:r w:rsidRPr="0095273D">
        <w:rPr>
          <w:rFonts w:ascii="Arial" w:hAnsi="Arial" w:cs="Arial"/>
          <w:sz w:val="20"/>
          <w:szCs w:val="20"/>
        </w:rPr>
        <w:tab/>
        <w:t xml:space="preserve">Ak súčasťou ponuky bude aj variantné riešenie, </w:t>
      </w:r>
      <w:r w:rsidR="00B75D7F" w:rsidRPr="0095273D">
        <w:rPr>
          <w:rFonts w:ascii="Arial" w:hAnsi="Arial" w:cs="Arial"/>
          <w:sz w:val="20"/>
          <w:szCs w:val="20"/>
        </w:rPr>
        <w:t xml:space="preserve">nebude takéto </w:t>
      </w:r>
      <w:r w:rsidRPr="0095273D">
        <w:rPr>
          <w:rFonts w:ascii="Arial" w:hAnsi="Arial" w:cs="Arial"/>
          <w:sz w:val="20"/>
          <w:szCs w:val="20"/>
        </w:rPr>
        <w:t xml:space="preserve">variantné riešenie zaradené do vyhodnotenia </w:t>
      </w:r>
      <w:r w:rsidR="00B75D7F" w:rsidRPr="0095273D">
        <w:rPr>
          <w:rFonts w:ascii="Arial" w:hAnsi="Arial" w:cs="Arial"/>
          <w:sz w:val="20"/>
          <w:szCs w:val="20"/>
        </w:rPr>
        <w:t xml:space="preserve">ponúk </w:t>
      </w:r>
      <w:r w:rsidRPr="0095273D">
        <w:rPr>
          <w:rFonts w:ascii="Arial" w:hAnsi="Arial" w:cs="Arial"/>
          <w:sz w:val="20"/>
          <w:szCs w:val="20"/>
        </w:rPr>
        <w:t>a bude sa naň hľadieť, akoby nebolo predložené.</w:t>
      </w:r>
    </w:p>
    <w:p w14:paraId="7FADA25F" w14:textId="77777777" w:rsidR="00B75D7F" w:rsidRPr="0095273D" w:rsidRDefault="00B75D7F" w:rsidP="0095273D">
      <w:pPr>
        <w:spacing w:after="0" w:line="240" w:lineRule="auto"/>
        <w:ind w:left="1134" w:hanging="567"/>
        <w:contextualSpacing/>
        <w:jc w:val="both"/>
        <w:rPr>
          <w:rFonts w:ascii="Arial" w:hAnsi="Arial" w:cs="Arial"/>
          <w:sz w:val="20"/>
          <w:szCs w:val="20"/>
        </w:rPr>
      </w:pPr>
    </w:p>
    <w:p w14:paraId="433B21CE" w14:textId="77777777" w:rsidR="00794DE5" w:rsidRPr="0095273D" w:rsidRDefault="00794DE5" w:rsidP="0095273D">
      <w:pPr>
        <w:tabs>
          <w:tab w:val="left" w:pos="567"/>
        </w:tabs>
        <w:spacing w:after="0" w:line="240" w:lineRule="auto"/>
        <w:contextualSpacing/>
        <w:rPr>
          <w:rFonts w:ascii="Arial" w:hAnsi="Arial" w:cs="Arial"/>
          <w:b/>
          <w:sz w:val="20"/>
          <w:szCs w:val="20"/>
        </w:rPr>
      </w:pPr>
      <w:r w:rsidRPr="0095273D">
        <w:rPr>
          <w:rFonts w:ascii="Arial" w:hAnsi="Arial" w:cs="Arial"/>
          <w:b/>
          <w:sz w:val="20"/>
          <w:szCs w:val="20"/>
        </w:rPr>
        <w:t>12.</w:t>
      </w:r>
      <w:r w:rsidRPr="0095273D">
        <w:rPr>
          <w:rFonts w:ascii="Arial" w:hAnsi="Arial" w:cs="Arial"/>
          <w:b/>
          <w:sz w:val="20"/>
          <w:szCs w:val="20"/>
        </w:rPr>
        <w:tab/>
      </w:r>
      <w:r w:rsidR="00B75D7F" w:rsidRPr="0095273D">
        <w:rPr>
          <w:rFonts w:ascii="Arial" w:hAnsi="Arial" w:cs="Arial"/>
          <w:b/>
          <w:sz w:val="20"/>
          <w:szCs w:val="20"/>
        </w:rPr>
        <w:t>Lehota viazanosti</w:t>
      </w:r>
      <w:r w:rsidRPr="0095273D">
        <w:rPr>
          <w:rFonts w:ascii="Arial" w:hAnsi="Arial" w:cs="Arial"/>
          <w:b/>
          <w:sz w:val="20"/>
          <w:szCs w:val="20"/>
        </w:rPr>
        <w:t xml:space="preserve"> ponuky</w:t>
      </w:r>
    </w:p>
    <w:p w14:paraId="4E8CA916" w14:textId="77777777" w:rsidR="00B75D7F" w:rsidRPr="0095273D" w:rsidRDefault="00794DE5" w:rsidP="0095273D">
      <w:pPr>
        <w:pStyle w:val="Odsekzoznamu"/>
        <w:autoSpaceDE w:val="0"/>
        <w:autoSpaceDN w:val="0"/>
        <w:spacing w:after="0" w:line="240" w:lineRule="auto"/>
        <w:ind w:left="1134" w:hanging="567"/>
        <w:jc w:val="both"/>
        <w:rPr>
          <w:rFonts w:ascii="Arial" w:eastAsia="Times New Roman" w:hAnsi="Arial" w:cs="Arial"/>
          <w:sz w:val="20"/>
          <w:szCs w:val="20"/>
          <w:lang w:eastAsia="en-US"/>
        </w:rPr>
      </w:pPr>
      <w:r w:rsidRPr="0095273D">
        <w:rPr>
          <w:rFonts w:ascii="Arial" w:hAnsi="Arial" w:cs="Arial"/>
          <w:sz w:val="20"/>
          <w:szCs w:val="20"/>
        </w:rPr>
        <w:t>12.1</w:t>
      </w:r>
      <w:r w:rsidRPr="0095273D">
        <w:rPr>
          <w:rFonts w:ascii="Arial" w:hAnsi="Arial" w:cs="Arial"/>
          <w:sz w:val="20"/>
          <w:szCs w:val="20"/>
        </w:rPr>
        <w:tab/>
      </w:r>
      <w:r w:rsidR="00B75D7F" w:rsidRPr="0095273D">
        <w:rPr>
          <w:rFonts w:ascii="Arial" w:eastAsia="Times New Roman" w:hAnsi="Arial" w:cs="Arial"/>
          <w:sz w:val="20"/>
          <w:szCs w:val="20"/>
          <w:lang w:eastAsia="en-US"/>
        </w:rPr>
        <w:t xml:space="preserve">Uchádzač je viazaný svojou ponukou od uplynutia lehoty na predkladanie ponúk až do uplynutia lehoty viazanosti ponúk, ktorá je uvedená </w:t>
      </w:r>
      <w:r w:rsidR="00B75D7F" w:rsidRPr="0095273D">
        <w:rPr>
          <w:rFonts w:ascii="Arial" w:eastAsia="Calibri" w:hAnsi="Arial" w:cs="Arial"/>
          <w:sz w:val="20"/>
          <w:szCs w:val="20"/>
        </w:rPr>
        <w:t xml:space="preserve">v Oznámení o vyhlásení verejného obstarávania (ďalej len „Oznámenie“) </w:t>
      </w:r>
      <w:r w:rsidR="00B75D7F" w:rsidRPr="0095273D">
        <w:rPr>
          <w:rFonts w:ascii="Arial" w:eastAsia="Times New Roman" w:hAnsi="Arial" w:cs="Arial"/>
          <w:sz w:val="20"/>
          <w:szCs w:val="20"/>
          <w:lang w:eastAsia="en-US"/>
        </w:rPr>
        <w:t>.</w:t>
      </w:r>
    </w:p>
    <w:p w14:paraId="053F9540" w14:textId="77777777" w:rsidR="006C6EB1" w:rsidRPr="0095273D" w:rsidRDefault="00B75D7F" w:rsidP="0095273D">
      <w:pPr>
        <w:pStyle w:val="Odsekzoznamu"/>
        <w:autoSpaceDE w:val="0"/>
        <w:autoSpaceDN w:val="0"/>
        <w:spacing w:after="0" w:line="240" w:lineRule="auto"/>
        <w:ind w:left="1134" w:hanging="567"/>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12.2</w:t>
      </w:r>
      <w:r w:rsidRPr="0095273D">
        <w:rPr>
          <w:rFonts w:ascii="Arial" w:eastAsia="Times New Roman" w:hAnsi="Arial" w:cs="Arial"/>
          <w:sz w:val="20"/>
          <w:szCs w:val="20"/>
          <w:lang w:eastAsia="en-US"/>
        </w:rPr>
        <w:tab/>
        <w:t xml:space="preserve"> </w:t>
      </w:r>
      <w:r w:rsidR="006C6EB1" w:rsidRPr="0095273D">
        <w:rPr>
          <w:rFonts w:ascii="Arial" w:eastAsia="Times New Roman" w:hAnsi="Arial" w:cs="Arial"/>
          <w:sz w:val="20"/>
          <w:szCs w:val="20"/>
          <w:lang w:eastAsia="en-US"/>
        </w:rPr>
        <w:t xml:space="preserve">V prípade, ak bude podaná námietka podľa § 170 zákona a začaté konanie o preskúmanie úkonov kontrolovaného na základe námietok podľa § 171 zákona alebo ak bude začaté konanie o preskúmanie úkonov kontrolovaného pred uzavretím Zmluvy podľa § 169 zákona a Úrad pre verejné obstarávanie (ďalej len „Úrad“) vydá rozhodnutie o predbežnom opatrení podľa § 173 ods. 11 zákona, môže to mať podľa zákona odkladný účinok na konanie verejného obstarávateľa. Rozhodnutím o predbežnom opatrení môže Úrad rozhodnúť, že lehoty, ktoré určil verejný obstarávateľ, a lehoty verejnému obstarávateľovi neplynú. Verejný obstarávateľ oznámi uchádzačom predĺženie lehoty viazanosti ponúk, ktorá nesmie byť dlhšia ako 12 (dvanásť) mesiacov od uplynutia lehoty na predkladanie ponúk. </w:t>
      </w:r>
    </w:p>
    <w:p w14:paraId="734D6D12" w14:textId="77777777" w:rsidR="00B75D7F" w:rsidRPr="0095273D" w:rsidRDefault="00B75D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12.3</w:t>
      </w:r>
      <w:r w:rsidRPr="0095273D">
        <w:rPr>
          <w:rFonts w:ascii="Arial" w:eastAsia="Times New Roman" w:hAnsi="Arial" w:cs="Arial"/>
          <w:sz w:val="20"/>
          <w:szCs w:val="20"/>
          <w:lang w:eastAsia="en-US"/>
        </w:rPr>
        <w:tab/>
        <w:t>Uchádzači sú svojou ponukou viazaní do uplynutia lehoty verejným obstarávateľom oznámenej, resp. primerane predĺženej lehoty viazanosti ponúk podľa bodu 12.2 Časť A.1 Zväzok 1 týchto SP.</w:t>
      </w:r>
    </w:p>
    <w:p w14:paraId="7C5E4DE9" w14:textId="77777777" w:rsidR="00B75D7F" w:rsidRPr="0095273D" w:rsidRDefault="00B75D7F" w:rsidP="0095273D">
      <w:pPr>
        <w:spacing w:after="0" w:line="240" w:lineRule="auto"/>
        <w:ind w:left="1134" w:hanging="567"/>
        <w:contextualSpacing/>
        <w:jc w:val="both"/>
        <w:rPr>
          <w:rFonts w:ascii="Arial" w:hAnsi="Arial" w:cs="Arial"/>
          <w:sz w:val="20"/>
          <w:szCs w:val="20"/>
        </w:rPr>
      </w:pPr>
    </w:p>
    <w:p w14:paraId="48DFE5F2" w14:textId="77777777" w:rsidR="00794DE5" w:rsidRPr="0095273D" w:rsidRDefault="00794DE5" w:rsidP="0095273D">
      <w:pPr>
        <w:tabs>
          <w:tab w:val="left" w:pos="567"/>
        </w:tabs>
        <w:spacing w:after="0" w:line="240" w:lineRule="auto"/>
        <w:contextualSpacing/>
        <w:jc w:val="both"/>
        <w:rPr>
          <w:rFonts w:ascii="Arial" w:hAnsi="Arial" w:cs="Arial"/>
          <w:b/>
          <w:bCs/>
          <w:smallCaps/>
          <w:sz w:val="20"/>
          <w:szCs w:val="20"/>
        </w:rPr>
      </w:pPr>
      <w:r w:rsidRPr="0095273D">
        <w:rPr>
          <w:rFonts w:ascii="Arial" w:hAnsi="Arial" w:cs="Arial"/>
          <w:b/>
          <w:bCs/>
          <w:smallCaps/>
          <w:sz w:val="20"/>
          <w:szCs w:val="20"/>
        </w:rPr>
        <w:t>13.</w:t>
      </w:r>
      <w:r w:rsidRPr="0095273D">
        <w:rPr>
          <w:rFonts w:ascii="Arial" w:hAnsi="Arial" w:cs="Arial"/>
          <w:b/>
          <w:bCs/>
          <w:smallCaps/>
          <w:sz w:val="20"/>
          <w:szCs w:val="20"/>
        </w:rPr>
        <w:tab/>
      </w:r>
      <w:r w:rsidRPr="0095273D">
        <w:rPr>
          <w:rFonts w:ascii="Arial" w:hAnsi="Arial" w:cs="Arial"/>
          <w:b/>
          <w:bCs/>
          <w:sz w:val="20"/>
          <w:szCs w:val="20"/>
        </w:rPr>
        <w:t xml:space="preserve">Náklady na </w:t>
      </w:r>
      <w:r w:rsidR="00B75D7F" w:rsidRPr="0095273D">
        <w:rPr>
          <w:rFonts w:ascii="Arial" w:hAnsi="Arial" w:cs="Arial"/>
          <w:b/>
          <w:bCs/>
          <w:sz w:val="20"/>
          <w:szCs w:val="20"/>
        </w:rPr>
        <w:t xml:space="preserve">prípravu </w:t>
      </w:r>
      <w:r w:rsidRPr="0095273D">
        <w:rPr>
          <w:rFonts w:ascii="Arial" w:hAnsi="Arial" w:cs="Arial"/>
          <w:b/>
          <w:bCs/>
          <w:sz w:val="20"/>
          <w:szCs w:val="20"/>
        </w:rPr>
        <w:t>ponuk</w:t>
      </w:r>
      <w:r w:rsidR="00B75D7F" w:rsidRPr="0095273D">
        <w:rPr>
          <w:rFonts w:ascii="Arial" w:hAnsi="Arial" w:cs="Arial"/>
          <w:b/>
          <w:bCs/>
          <w:sz w:val="20"/>
          <w:szCs w:val="20"/>
        </w:rPr>
        <w:t>y</w:t>
      </w:r>
    </w:p>
    <w:p w14:paraId="508549F5"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13.1</w:t>
      </w:r>
      <w:r w:rsidRPr="0095273D">
        <w:rPr>
          <w:rFonts w:ascii="Arial" w:hAnsi="Arial" w:cs="Arial"/>
          <w:sz w:val="20"/>
          <w:szCs w:val="20"/>
        </w:rPr>
        <w:tab/>
        <w:t xml:space="preserve">Všetky </w:t>
      </w:r>
      <w:r w:rsidR="00DF06C9" w:rsidRPr="0095273D">
        <w:rPr>
          <w:rFonts w:ascii="Arial" w:hAnsi="Arial" w:cs="Arial"/>
          <w:sz w:val="20"/>
          <w:szCs w:val="20"/>
        </w:rPr>
        <w:t xml:space="preserve">náklady a </w:t>
      </w:r>
      <w:r w:rsidRPr="0095273D">
        <w:rPr>
          <w:rFonts w:ascii="Arial" w:hAnsi="Arial" w:cs="Arial"/>
          <w:sz w:val="20"/>
          <w:szCs w:val="20"/>
        </w:rPr>
        <w:t>výdavky spojené s prípravou a predložením ponuky znáša uchádzač bez finančného nároku voči verejnému obstarávateľovi</w:t>
      </w:r>
      <w:r w:rsidR="00DF06C9" w:rsidRPr="0095273D">
        <w:rPr>
          <w:rFonts w:ascii="Arial" w:hAnsi="Arial" w:cs="Arial"/>
          <w:sz w:val="20"/>
          <w:szCs w:val="20"/>
        </w:rPr>
        <w:t>, bez ohľadu na výsledok verejného obstarávania</w:t>
      </w:r>
      <w:r w:rsidRPr="0095273D">
        <w:rPr>
          <w:rFonts w:ascii="Arial" w:hAnsi="Arial" w:cs="Arial"/>
          <w:sz w:val="20"/>
          <w:szCs w:val="20"/>
        </w:rPr>
        <w:t>.</w:t>
      </w:r>
    </w:p>
    <w:p w14:paraId="24731C10"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13.2</w:t>
      </w:r>
      <w:r w:rsidRPr="0095273D">
        <w:rPr>
          <w:rFonts w:ascii="Arial" w:hAnsi="Arial" w:cs="Arial"/>
          <w:sz w:val="20"/>
          <w:szCs w:val="20"/>
        </w:rPr>
        <w:tab/>
        <w:t xml:space="preserve">Ponuky </w:t>
      </w:r>
      <w:r w:rsidR="00DF06C9" w:rsidRPr="0095273D">
        <w:rPr>
          <w:rFonts w:ascii="Arial" w:hAnsi="Arial" w:cs="Arial"/>
          <w:sz w:val="20"/>
          <w:szCs w:val="20"/>
        </w:rPr>
        <w:t>predložené elektronicky v lehote na predkladanie ponúk</w:t>
      </w:r>
      <w:r w:rsidRPr="0095273D">
        <w:rPr>
          <w:rFonts w:ascii="Arial" w:hAnsi="Arial" w:cs="Arial"/>
          <w:sz w:val="20"/>
          <w:szCs w:val="20"/>
        </w:rPr>
        <w:t xml:space="preserve">, sa počas plynutia lehoty viazanosti </w:t>
      </w:r>
      <w:r w:rsidR="00DF06C9" w:rsidRPr="0095273D">
        <w:rPr>
          <w:rFonts w:ascii="Arial" w:hAnsi="Arial" w:cs="Arial"/>
          <w:sz w:val="20"/>
          <w:szCs w:val="20"/>
        </w:rPr>
        <w:t xml:space="preserve">ponúk </w:t>
      </w:r>
      <w:r w:rsidRPr="0095273D">
        <w:rPr>
          <w:rFonts w:ascii="Arial" w:hAnsi="Arial" w:cs="Arial"/>
          <w:sz w:val="20"/>
          <w:szCs w:val="20"/>
        </w:rPr>
        <w:t>a po uplynutí lehoty viazanosti ponúk</w:t>
      </w:r>
      <w:r w:rsidR="00DF06C9" w:rsidRPr="0095273D">
        <w:rPr>
          <w:rFonts w:ascii="Arial" w:hAnsi="Arial" w:cs="Arial"/>
          <w:sz w:val="20"/>
          <w:szCs w:val="20"/>
        </w:rPr>
        <w:t>, resp. pred</w:t>
      </w:r>
      <w:r w:rsidR="00A26BED" w:rsidRPr="0095273D">
        <w:rPr>
          <w:rFonts w:ascii="Arial" w:hAnsi="Arial" w:cs="Arial"/>
          <w:sz w:val="20"/>
          <w:szCs w:val="20"/>
        </w:rPr>
        <w:t xml:space="preserve">ĺženej lehoty viazanosti </w:t>
      </w:r>
      <w:r w:rsidRPr="0095273D">
        <w:rPr>
          <w:rFonts w:ascii="Arial" w:hAnsi="Arial" w:cs="Arial"/>
          <w:sz w:val="20"/>
          <w:szCs w:val="20"/>
        </w:rPr>
        <w:t xml:space="preserve"> uchádzačom nevracajú. Zostávajú </w:t>
      </w:r>
      <w:r w:rsidR="00DF06C9" w:rsidRPr="0095273D">
        <w:rPr>
          <w:rFonts w:ascii="Arial" w:hAnsi="Arial" w:cs="Arial"/>
          <w:sz w:val="20"/>
          <w:szCs w:val="20"/>
        </w:rPr>
        <w:t xml:space="preserve">uložené v predmetnej zákazke vytvorenej v systéme JOSEPHINE </w:t>
      </w:r>
      <w:r w:rsidRPr="0095273D">
        <w:rPr>
          <w:rFonts w:ascii="Arial" w:hAnsi="Arial" w:cs="Arial"/>
          <w:sz w:val="20"/>
          <w:szCs w:val="20"/>
        </w:rPr>
        <w:t xml:space="preserve">ako súčasť dokumentácie </w:t>
      </w:r>
      <w:r w:rsidR="00A26BED" w:rsidRPr="0095273D">
        <w:rPr>
          <w:rFonts w:ascii="Arial" w:hAnsi="Arial" w:cs="Arial"/>
          <w:sz w:val="20"/>
          <w:szCs w:val="20"/>
        </w:rPr>
        <w:t>vyhláseného verejného obstarávania</w:t>
      </w:r>
      <w:r w:rsidRPr="0095273D">
        <w:rPr>
          <w:rFonts w:ascii="Arial" w:hAnsi="Arial" w:cs="Arial"/>
          <w:sz w:val="20"/>
          <w:szCs w:val="20"/>
        </w:rPr>
        <w:t>.</w:t>
      </w:r>
    </w:p>
    <w:p w14:paraId="6F086667" w14:textId="70C6216B" w:rsidR="00794DE5" w:rsidRDefault="00794DE5" w:rsidP="0095273D">
      <w:pPr>
        <w:spacing w:after="0" w:line="240" w:lineRule="auto"/>
        <w:contextualSpacing/>
        <w:jc w:val="both"/>
        <w:rPr>
          <w:rFonts w:ascii="Arial" w:hAnsi="Arial" w:cs="Arial"/>
          <w:sz w:val="20"/>
          <w:szCs w:val="20"/>
        </w:rPr>
      </w:pPr>
    </w:p>
    <w:p w14:paraId="304D8065" w14:textId="77777777" w:rsidR="00794DE5" w:rsidRPr="0095273D" w:rsidRDefault="00794DE5" w:rsidP="0095273D">
      <w:pPr>
        <w:tabs>
          <w:tab w:val="left" w:pos="567"/>
        </w:tabs>
        <w:spacing w:after="0" w:line="240" w:lineRule="auto"/>
        <w:contextualSpacing/>
        <w:jc w:val="both"/>
        <w:rPr>
          <w:rFonts w:ascii="Arial" w:hAnsi="Arial" w:cs="Arial"/>
          <w:b/>
          <w:bCs/>
          <w:smallCaps/>
          <w:sz w:val="20"/>
          <w:szCs w:val="20"/>
        </w:rPr>
      </w:pPr>
      <w:r w:rsidRPr="0095273D">
        <w:rPr>
          <w:rFonts w:ascii="Arial" w:hAnsi="Arial" w:cs="Arial"/>
          <w:b/>
          <w:bCs/>
          <w:smallCaps/>
          <w:sz w:val="20"/>
          <w:szCs w:val="20"/>
        </w:rPr>
        <w:t>14.</w:t>
      </w:r>
      <w:r w:rsidRPr="0095273D">
        <w:rPr>
          <w:rFonts w:ascii="Arial" w:hAnsi="Arial" w:cs="Arial"/>
          <w:b/>
          <w:bCs/>
          <w:smallCaps/>
          <w:sz w:val="20"/>
          <w:szCs w:val="20"/>
        </w:rPr>
        <w:tab/>
      </w:r>
      <w:r w:rsidRPr="0095273D">
        <w:rPr>
          <w:rFonts w:ascii="Arial" w:hAnsi="Arial" w:cs="Arial"/>
          <w:b/>
          <w:bCs/>
          <w:sz w:val="20"/>
          <w:szCs w:val="20"/>
        </w:rPr>
        <w:t>Časový harmonogram</w:t>
      </w:r>
      <w:r w:rsidRPr="0095273D">
        <w:rPr>
          <w:rFonts w:ascii="Arial" w:hAnsi="Arial" w:cs="Arial"/>
          <w:b/>
          <w:bCs/>
          <w:smallCaps/>
          <w:sz w:val="20"/>
          <w:szCs w:val="20"/>
        </w:rPr>
        <w:t xml:space="preserve"> </w:t>
      </w:r>
    </w:p>
    <w:tbl>
      <w:tblPr>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7"/>
        <w:gridCol w:w="4111"/>
      </w:tblGrid>
      <w:tr w:rsidR="00794DE5" w:rsidRPr="0095273D" w14:paraId="1DC1F729" w14:textId="77777777" w:rsidTr="007E6C54">
        <w:tc>
          <w:tcPr>
            <w:tcW w:w="709" w:type="dxa"/>
          </w:tcPr>
          <w:p w14:paraId="284369A6" w14:textId="77777777" w:rsidR="00794DE5" w:rsidRPr="0095273D" w:rsidRDefault="00794DE5" w:rsidP="0095273D">
            <w:pPr>
              <w:spacing w:after="0" w:line="240" w:lineRule="auto"/>
              <w:contextualSpacing/>
              <w:rPr>
                <w:rFonts w:ascii="Arial" w:hAnsi="Arial" w:cs="Arial"/>
                <w:b/>
                <w:sz w:val="20"/>
                <w:szCs w:val="20"/>
              </w:rPr>
            </w:pPr>
            <w:r w:rsidRPr="0095273D">
              <w:rPr>
                <w:rFonts w:ascii="Arial" w:hAnsi="Arial" w:cs="Arial"/>
                <w:b/>
                <w:sz w:val="20"/>
                <w:szCs w:val="20"/>
              </w:rPr>
              <w:t>Čl.</w:t>
            </w:r>
          </w:p>
        </w:tc>
        <w:tc>
          <w:tcPr>
            <w:tcW w:w="3827" w:type="dxa"/>
          </w:tcPr>
          <w:p w14:paraId="3D38DFAB" w14:textId="77777777" w:rsidR="00794DE5" w:rsidRPr="0095273D" w:rsidRDefault="00794DE5" w:rsidP="0095273D">
            <w:pPr>
              <w:spacing w:after="0" w:line="240" w:lineRule="auto"/>
              <w:contextualSpacing/>
              <w:rPr>
                <w:rFonts w:ascii="Arial" w:hAnsi="Arial" w:cs="Arial"/>
                <w:b/>
                <w:sz w:val="20"/>
                <w:szCs w:val="20"/>
              </w:rPr>
            </w:pPr>
            <w:r w:rsidRPr="0095273D">
              <w:rPr>
                <w:rFonts w:ascii="Arial" w:hAnsi="Arial" w:cs="Arial"/>
                <w:b/>
                <w:sz w:val="20"/>
                <w:szCs w:val="20"/>
              </w:rPr>
              <w:t>Míľnik</w:t>
            </w:r>
          </w:p>
        </w:tc>
        <w:tc>
          <w:tcPr>
            <w:tcW w:w="4111" w:type="dxa"/>
            <w:vAlign w:val="center"/>
          </w:tcPr>
          <w:p w14:paraId="49E97F35" w14:textId="77777777" w:rsidR="00794DE5" w:rsidRPr="0095273D" w:rsidRDefault="00794DE5" w:rsidP="0095273D">
            <w:pPr>
              <w:spacing w:after="0" w:line="240" w:lineRule="auto"/>
              <w:contextualSpacing/>
              <w:jc w:val="center"/>
              <w:rPr>
                <w:rFonts w:ascii="Arial" w:hAnsi="Arial" w:cs="Arial"/>
                <w:b/>
                <w:strike/>
                <w:sz w:val="20"/>
                <w:szCs w:val="20"/>
              </w:rPr>
            </w:pPr>
            <w:r w:rsidRPr="0095273D">
              <w:rPr>
                <w:rFonts w:ascii="Arial" w:hAnsi="Arial" w:cs="Arial"/>
                <w:b/>
                <w:sz w:val="20"/>
                <w:szCs w:val="20"/>
              </w:rPr>
              <w:t>Dátum</w:t>
            </w:r>
          </w:p>
        </w:tc>
      </w:tr>
      <w:tr w:rsidR="00794DE5" w:rsidRPr="0095273D" w14:paraId="237923F1" w14:textId="77777777" w:rsidTr="007E6C54">
        <w:tc>
          <w:tcPr>
            <w:tcW w:w="709" w:type="dxa"/>
            <w:vAlign w:val="center"/>
          </w:tcPr>
          <w:p w14:paraId="3533B0BE"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bCs/>
                <w:sz w:val="20"/>
                <w:szCs w:val="20"/>
              </w:rPr>
              <w:t>14.1</w:t>
            </w:r>
          </w:p>
        </w:tc>
        <w:tc>
          <w:tcPr>
            <w:tcW w:w="3827" w:type="dxa"/>
            <w:vAlign w:val="center"/>
          </w:tcPr>
          <w:p w14:paraId="1B10427E"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sz w:val="20"/>
                <w:szCs w:val="20"/>
              </w:rPr>
              <w:t xml:space="preserve">Lehota pre záujemcov na doručenie žiadosti o vysvetlenie </w:t>
            </w:r>
            <w:r w:rsidR="00B75D7F" w:rsidRPr="0095273D">
              <w:rPr>
                <w:rFonts w:ascii="Arial" w:hAnsi="Arial" w:cs="Arial"/>
                <w:sz w:val="20"/>
                <w:szCs w:val="20"/>
              </w:rPr>
              <w:t>podľa § 48 zákona</w:t>
            </w:r>
          </w:p>
        </w:tc>
        <w:tc>
          <w:tcPr>
            <w:tcW w:w="4111" w:type="dxa"/>
            <w:vAlign w:val="center"/>
          </w:tcPr>
          <w:p w14:paraId="59D38A9A" w14:textId="77777777" w:rsidR="00794DE5" w:rsidRPr="0095273D" w:rsidRDefault="00794DE5" w:rsidP="0095273D">
            <w:pPr>
              <w:spacing w:after="0" w:line="240" w:lineRule="auto"/>
              <w:contextualSpacing/>
              <w:jc w:val="both"/>
              <w:rPr>
                <w:rFonts w:ascii="Arial" w:hAnsi="Arial" w:cs="Arial"/>
                <w:bCs/>
                <w:strike/>
                <w:sz w:val="20"/>
                <w:szCs w:val="20"/>
              </w:rPr>
            </w:pPr>
            <w:r w:rsidRPr="0095273D">
              <w:rPr>
                <w:rFonts w:ascii="Arial" w:hAnsi="Arial" w:cs="Arial"/>
                <w:sz w:val="20"/>
                <w:szCs w:val="20"/>
              </w:rPr>
              <w:t>Záujemca je povinný požiadať o vysvetlenie dostatočne vopred</w:t>
            </w:r>
          </w:p>
        </w:tc>
      </w:tr>
      <w:tr w:rsidR="00794DE5" w:rsidRPr="0095273D" w14:paraId="4FA64FB4" w14:textId="77777777" w:rsidTr="007E6C54">
        <w:tc>
          <w:tcPr>
            <w:tcW w:w="709" w:type="dxa"/>
            <w:vAlign w:val="center"/>
          </w:tcPr>
          <w:p w14:paraId="7964A0E6"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bCs/>
                <w:sz w:val="20"/>
                <w:szCs w:val="20"/>
              </w:rPr>
              <w:t>14.</w:t>
            </w:r>
            <w:r w:rsidR="00295664" w:rsidRPr="0095273D">
              <w:rPr>
                <w:rFonts w:ascii="Arial" w:hAnsi="Arial" w:cs="Arial"/>
                <w:bCs/>
                <w:sz w:val="20"/>
                <w:szCs w:val="20"/>
              </w:rPr>
              <w:t>2</w:t>
            </w:r>
          </w:p>
        </w:tc>
        <w:tc>
          <w:tcPr>
            <w:tcW w:w="3827" w:type="dxa"/>
            <w:vAlign w:val="center"/>
          </w:tcPr>
          <w:p w14:paraId="247D9B48" w14:textId="77777777" w:rsidR="00794DE5" w:rsidRPr="0095273D" w:rsidRDefault="00794DE5" w:rsidP="0095273D">
            <w:pPr>
              <w:pStyle w:val="Hlavika"/>
              <w:tabs>
                <w:tab w:val="left" w:pos="4820"/>
              </w:tabs>
              <w:spacing w:after="0" w:line="240" w:lineRule="auto"/>
              <w:contextualSpacing/>
              <w:rPr>
                <w:rFonts w:ascii="Arial" w:hAnsi="Arial" w:cs="Arial"/>
                <w:sz w:val="20"/>
                <w:szCs w:val="20"/>
              </w:rPr>
            </w:pPr>
            <w:r w:rsidRPr="0095273D">
              <w:rPr>
                <w:rFonts w:ascii="Arial" w:hAnsi="Arial" w:cs="Arial"/>
                <w:sz w:val="20"/>
                <w:szCs w:val="20"/>
              </w:rPr>
              <w:t xml:space="preserve">Lehota  pre verejného obstarávateľa </w:t>
            </w:r>
          </w:p>
          <w:p w14:paraId="01BAD939"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sz w:val="20"/>
                <w:szCs w:val="20"/>
              </w:rPr>
              <w:t xml:space="preserve">na </w:t>
            </w:r>
            <w:r w:rsidR="00B75D7F" w:rsidRPr="0095273D">
              <w:rPr>
                <w:rFonts w:ascii="Arial" w:hAnsi="Arial" w:cs="Arial"/>
                <w:sz w:val="20"/>
                <w:szCs w:val="20"/>
              </w:rPr>
              <w:t xml:space="preserve">poskytnutie </w:t>
            </w:r>
            <w:r w:rsidRPr="0095273D">
              <w:rPr>
                <w:rFonts w:ascii="Arial" w:hAnsi="Arial" w:cs="Arial"/>
                <w:sz w:val="20"/>
                <w:szCs w:val="20"/>
              </w:rPr>
              <w:t xml:space="preserve">vysvetlenia </w:t>
            </w:r>
            <w:r w:rsidR="00B75D7F" w:rsidRPr="0095273D">
              <w:rPr>
                <w:rFonts w:ascii="Arial" w:hAnsi="Arial" w:cs="Arial"/>
                <w:sz w:val="20"/>
                <w:szCs w:val="20"/>
              </w:rPr>
              <w:t>podľa § 48 zákona</w:t>
            </w:r>
            <w:r w:rsidRPr="0095273D">
              <w:rPr>
                <w:rFonts w:ascii="Arial" w:hAnsi="Arial" w:cs="Arial"/>
                <w:sz w:val="20"/>
                <w:szCs w:val="20"/>
              </w:rPr>
              <w:t xml:space="preserve"> </w:t>
            </w:r>
          </w:p>
        </w:tc>
        <w:tc>
          <w:tcPr>
            <w:tcW w:w="4111" w:type="dxa"/>
            <w:vAlign w:val="center"/>
          </w:tcPr>
          <w:p w14:paraId="782C1ECB" w14:textId="77777777" w:rsidR="00794DE5" w:rsidRPr="0095273D" w:rsidRDefault="00794DE5" w:rsidP="0095273D">
            <w:pPr>
              <w:spacing w:after="0" w:line="240" w:lineRule="auto"/>
              <w:contextualSpacing/>
              <w:jc w:val="both"/>
              <w:rPr>
                <w:rFonts w:ascii="Arial" w:hAnsi="Arial" w:cs="Arial"/>
                <w:bCs/>
                <w:strike/>
                <w:sz w:val="20"/>
                <w:szCs w:val="20"/>
              </w:rPr>
            </w:pPr>
            <w:r w:rsidRPr="0095273D">
              <w:rPr>
                <w:rFonts w:ascii="Arial" w:hAnsi="Arial" w:cs="Arial"/>
                <w:sz w:val="20"/>
                <w:szCs w:val="20"/>
              </w:rPr>
              <w:t>Verejný obstarávateľ bezodkladne poskytne vysvetlenie informácií potrebných na vypracovanie ponuky a na preukázanie splnenia podmienok</w:t>
            </w:r>
            <w:r w:rsidR="009C0DAA" w:rsidRPr="0095273D">
              <w:rPr>
                <w:rFonts w:ascii="Arial" w:hAnsi="Arial" w:cs="Arial"/>
                <w:sz w:val="20"/>
                <w:szCs w:val="20"/>
              </w:rPr>
              <w:t xml:space="preserve"> </w:t>
            </w:r>
            <w:r w:rsidRPr="0095273D">
              <w:rPr>
                <w:rFonts w:ascii="Arial" w:hAnsi="Arial" w:cs="Arial"/>
                <w:sz w:val="20"/>
                <w:szCs w:val="20"/>
              </w:rPr>
              <w:t xml:space="preserve">účasti všetkým záujemcom, ktorí </w:t>
            </w:r>
            <w:r w:rsidR="00B75D7F" w:rsidRPr="0095273D">
              <w:rPr>
                <w:rFonts w:ascii="Arial" w:hAnsi="Arial" w:cs="Arial"/>
                <w:sz w:val="20"/>
                <w:szCs w:val="20"/>
              </w:rPr>
              <w:t xml:space="preserve">sú </w:t>
            </w:r>
            <w:r w:rsidR="006C6EB1" w:rsidRPr="0095273D">
              <w:rPr>
                <w:rFonts w:ascii="Arial" w:hAnsi="Arial" w:cs="Arial"/>
                <w:sz w:val="20"/>
                <w:szCs w:val="20"/>
              </w:rPr>
              <w:t xml:space="preserve">mu </w:t>
            </w:r>
            <w:r w:rsidR="00B75D7F" w:rsidRPr="0095273D">
              <w:rPr>
                <w:rFonts w:ascii="Arial" w:hAnsi="Arial" w:cs="Arial"/>
                <w:sz w:val="20"/>
                <w:szCs w:val="20"/>
              </w:rPr>
              <w:t>známi</w:t>
            </w:r>
            <w:r w:rsidRPr="0095273D">
              <w:rPr>
                <w:rFonts w:ascii="Arial" w:hAnsi="Arial" w:cs="Arial"/>
                <w:sz w:val="20"/>
                <w:szCs w:val="20"/>
              </w:rPr>
              <w:t>, najneskôr však šesť dní pred uplynutím  lehoty na predkladanie ponúk za predpokladu, že o vysvetlenie záujemca požiada dostatočne vopred</w:t>
            </w:r>
          </w:p>
        </w:tc>
      </w:tr>
      <w:tr w:rsidR="00794DE5" w:rsidRPr="0095273D" w14:paraId="3FA0EC44" w14:textId="77777777" w:rsidTr="007E6C54">
        <w:tc>
          <w:tcPr>
            <w:tcW w:w="709" w:type="dxa"/>
            <w:vAlign w:val="center"/>
          </w:tcPr>
          <w:p w14:paraId="3A4C83D5"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bCs/>
                <w:sz w:val="20"/>
                <w:szCs w:val="20"/>
              </w:rPr>
              <w:t>14.</w:t>
            </w:r>
            <w:r w:rsidR="00295664" w:rsidRPr="0095273D">
              <w:rPr>
                <w:rFonts w:ascii="Arial" w:hAnsi="Arial" w:cs="Arial"/>
                <w:bCs/>
                <w:sz w:val="20"/>
                <w:szCs w:val="20"/>
              </w:rPr>
              <w:t>3</w:t>
            </w:r>
          </w:p>
        </w:tc>
        <w:tc>
          <w:tcPr>
            <w:tcW w:w="3827" w:type="dxa"/>
            <w:vAlign w:val="center"/>
          </w:tcPr>
          <w:p w14:paraId="246A5B3F" w14:textId="77777777" w:rsidR="00794DE5" w:rsidRPr="0095273D" w:rsidRDefault="00794DE5" w:rsidP="0095273D">
            <w:pPr>
              <w:pStyle w:val="Hlavika"/>
              <w:tabs>
                <w:tab w:val="left" w:pos="4820"/>
              </w:tabs>
              <w:spacing w:after="0" w:line="240" w:lineRule="auto"/>
              <w:contextualSpacing/>
              <w:rPr>
                <w:rFonts w:ascii="Arial" w:hAnsi="Arial" w:cs="Arial"/>
                <w:b/>
                <w:bCs/>
                <w:sz w:val="20"/>
                <w:szCs w:val="20"/>
              </w:rPr>
            </w:pPr>
            <w:r w:rsidRPr="0095273D">
              <w:rPr>
                <w:rFonts w:ascii="Arial" w:hAnsi="Arial" w:cs="Arial"/>
                <w:b/>
                <w:bCs/>
                <w:sz w:val="20"/>
                <w:szCs w:val="20"/>
              </w:rPr>
              <w:t>Lehota na predkladanie ponúk</w:t>
            </w:r>
          </w:p>
        </w:tc>
        <w:tc>
          <w:tcPr>
            <w:tcW w:w="4111" w:type="dxa"/>
            <w:vAlign w:val="center"/>
          </w:tcPr>
          <w:p w14:paraId="1F3B43B3" w14:textId="77777777" w:rsidR="00794DE5" w:rsidRPr="0095273D" w:rsidRDefault="00B75D7F" w:rsidP="0095273D">
            <w:pPr>
              <w:pStyle w:val="Odsekzoznamu"/>
              <w:spacing w:after="0" w:line="240" w:lineRule="auto"/>
              <w:ind w:left="28"/>
              <w:jc w:val="both"/>
              <w:rPr>
                <w:rFonts w:ascii="Arial" w:hAnsi="Arial" w:cs="Arial"/>
                <w:bCs/>
                <w:sz w:val="20"/>
                <w:szCs w:val="20"/>
              </w:rPr>
            </w:pPr>
            <w:r w:rsidRPr="0095273D">
              <w:rPr>
                <w:rFonts w:ascii="Arial" w:hAnsi="Arial" w:cs="Arial"/>
                <w:bCs/>
                <w:sz w:val="20"/>
                <w:szCs w:val="20"/>
              </w:rPr>
              <w:t>U</w:t>
            </w:r>
            <w:r w:rsidR="00794DE5" w:rsidRPr="0095273D">
              <w:rPr>
                <w:rFonts w:ascii="Arial" w:hAnsi="Arial" w:cs="Arial"/>
                <w:bCs/>
                <w:sz w:val="20"/>
                <w:szCs w:val="20"/>
              </w:rPr>
              <w:t xml:space="preserve">vedená v Oznámení </w:t>
            </w:r>
          </w:p>
        </w:tc>
      </w:tr>
      <w:tr w:rsidR="00794DE5" w:rsidRPr="0095273D" w14:paraId="6E2DC7B4" w14:textId="77777777" w:rsidTr="007E6C54">
        <w:tc>
          <w:tcPr>
            <w:tcW w:w="709" w:type="dxa"/>
            <w:vAlign w:val="center"/>
          </w:tcPr>
          <w:p w14:paraId="1B94B60F"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bCs/>
                <w:sz w:val="20"/>
                <w:szCs w:val="20"/>
              </w:rPr>
              <w:t>14.</w:t>
            </w:r>
            <w:r w:rsidR="00295664" w:rsidRPr="0095273D">
              <w:rPr>
                <w:rFonts w:ascii="Arial" w:hAnsi="Arial" w:cs="Arial"/>
                <w:bCs/>
                <w:sz w:val="20"/>
                <w:szCs w:val="20"/>
              </w:rPr>
              <w:t>4</w:t>
            </w:r>
          </w:p>
        </w:tc>
        <w:tc>
          <w:tcPr>
            <w:tcW w:w="3827" w:type="dxa"/>
            <w:vAlign w:val="center"/>
          </w:tcPr>
          <w:p w14:paraId="3319309F" w14:textId="77777777" w:rsidR="00794DE5" w:rsidRPr="0095273D" w:rsidRDefault="004A3F9B" w:rsidP="0095273D">
            <w:pPr>
              <w:spacing w:after="0" w:line="240" w:lineRule="auto"/>
              <w:contextualSpacing/>
              <w:rPr>
                <w:rFonts w:ascii="Arial" w:hAnsi="Arial" w:cs="Arial"/>
                <w:bCs/>
                <w:sz w:val="20"/>
                <w:szCs w:val="20"/>
              </w:rPr>
            </w:pPr>
            <w:r w:rsidRPr="0095273D">
              <w:rPr>
                <w:rFonts w:ascii="Arial" w:hAnsi="Arial" w:cs="Arial"/>
                <w:bCs/>
                <w:sz w:val="20"/>
                <w:szCs w:val="20"/>
              </w:rPr>
              <w:t>Lehota</w:t>
            </w:r>
            <w:r w:rsidR="00794DE5" w:rsidRPr="0095273D">
              <w:rPr>
                <w:rFonts w:ascii="Arial" w:hAnsi="Arial" w:cs="Arial"/>
                <w:bCs/>
                <w:sz w:val="20"/>
                <w:szCs w:val="20"/>
              </w:rPr>
              <w:t xml:space="preserve"> otvárania ponúk </w:t>
            </w:r>
          </w:p>
        </w:tc>
        <w:tc>
          <w:tcPr>
            <w:tcW w:w="4111" w:type="dxa"/>
            <w:vAlign w:val="center"/>
          </w:tcPr>
          <w:p w14:paraId="686B0F10" w14:textId="77777777" w:rsidR="00794DE5" w:rsidRPr="0095273D" w:rsidRDefault="00B75D7F" w:rsidP="0095273D">
            <w:pPr>
              <w:pStyle w:val="Odsekzoznamu"/>
              <w:spacing w:after="0" w:line="240" w:lineRule="auto"/>
              <w:ind w:left="28"/>
              <w:jc w:val="both"/>
              <w:rPr>
                <w:rFonts w:ascii="Arial" w:hAnsi="Arial" w:cs="Arial"/>
                <w:bCs/>
                <w:sz w:val="20"/>
                <w:szCs w:val="20"/>
              </w:rPr>
            </w:pPr>
            <w:r w:rsidRPr="0095273D">
              <w:rPr>
                <w:rFonts w:ascii="Arial" w:hAnsi="Arial" w:cs="Arial"/>
                <w:bCs/>
                <w:sz w:val="20"/>
                <w:szCs w:val="20"/>
              </w:rPr>
              <w:t>U</w:t>
            </w:r>
            <w:r w:rsidR="00794DE5" w:rsidRPr="0095273D">
              <w:rPr>
                <w:rFonts w:ascii="Arial" w:hAnsi="Arial" w:cs="Arial"/>
                <w:bCs/>
                <w:sz w:val="20"/>
                <w:szCs w:val="20"/>
              </w:rPr>
              <w:t xml:space="preserve">vedená v Oznámení </w:t>
            </w:r>
          </w:p>
        </w:tc>
      </w:tr>
      <w:tr w:rsidR="00794DE5" w:rsidRPr="0095273D" w14:paraId="7BBA0A7C" w14:textId="77777777" w:rsidTr="007E6C54">
        <w:tc>
          <w:tcPr>
            <w:tcW w:w="709" w:type="dxa"/>
            <w:vAlign w:val="center"/>
          </w:tcPr>
          <w:p w14:paraId="6D533DFF"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bCs/>
                <w:sz w:val="20"/>
                <w:szCs w:val="20"/>
              </w:rPr>
              <w:t>14.</w:t>
            </w:r>
            <w:r w:rsidR="00295664" w:rsidRPr="0095273D">
              <w:rPr>
                <w:rFonts w:ascii="Arial" w:hAnsi="Arial" w:cs="Arial"/>
                <w:bCs/>
                <w:sz w:val="20"/>
                <w:szCs w:val="20"/>
              </w:rPr>
              <w:t>5</w:t>
            </w:r>
          </w:p>
        </w:tc>
        <w:tc>
          <w:tcPr>
            <w:tcW w:w="3827" w:type="dxa"/>
            <w:vAlign w:val="center"/>
          </w:tcPr>
          <w:p w14:paraId="2D7E5859" w14:textId="77777777" w:rsidR="00794DE5" w:rsidRPr="0095273D" w:rsidRDefault="00794DE5" w:rsidP="0095273D">
            <w:pPr>
              <w:spacing w:after="0" w:line="240" w:lineRule="auto"/>
              <w:contextualSpacing/>
              <w:rPr>
                <w:rFonts w:ascii="Arial" w:hAnsi="Arial" w:cs="Arial"/>
                <w:bCs/>
                <w:sz w:val="20"/>
                <w:szCs w:val="20"/>
              </w:rPr>
            </w:pPr>
            <w:r w:rsidRPr="0095273D">
              <w:rPr>
                <w:rFonts w:ascii="Arial" w:hAnsi="Arial" w:cs="Arial"/>
                <w:bCs/>
                <w:sz w:val="20"/>
                <w:szCs w:val="20"/>
              </w:rPr>
              <w:t>Lehota viazanosti ponúk</w:t>
            </w:r>
          </w:p>
        </w:tc>
        <w:tc>
          <w:tcPr>
            <w:tcW w:w="4111" w:type="dxa"/>
            <w:vAlign w:val="center"/>
          </w:tcPr>
          <w:p w14:paraId="631019C8" w14:textId="77777777" w:rsidR="00794DE5" w:rsidRPr="0095273D" w:rsidRDefault="00B75D7F" w:rsidP="0095273D">
            <w:pPr>
              <w:pStyle w:val="Odsekzoznamu"/>
              <w:spacing w:after="0" w:line="240" w:lineRule="auto"/>
              <w:ind w:left="28"/>
              <w:jc w:val="both"/>
              <w:rPr>
                <w:rFonts w:ascii="Arial" w:hAnsi="Arial" w:cs="Arial"/>
                <w:bCs/>
                <w:sz w:val="20"/>
                <w:szCs w:val="20"/>
              </w:rPr>
            </w:pPr>
            <w:r w:rsidRPr="0095273D">
              <w:rPr>
                <w:rFonts w:ascii="Arial" w:hAnsi="Arial" w:cs="Arial"/>
                <w:bCs/>
                <w:sz w:val="20"/>
                <w:szCs w:val="20"/>
              </w:rPr>
              <w:t>U</w:t>
            </w:r>
            <w:r w:rsidR="00794DE5" w:rsidRPr="0095273D">
              <w:rPr>
                <w:rFonts w:ascii="Arial" w:hAnsi="Arial" w:cs="Arial"/>
                <w:bCs/>
                <w:sz w:val="20"/>
                <w:szCs w:val="20"/>
              </w:rPr>
              <w:t>veden</w:t>
            </w:r>
            <w:r w:rsidRPr="0095273D">
              <w:rPr>
                <w:rFonts w:ascii="Arial" w:hAnsi="Arial" w:cs="Arial"/>
                <w:bCs/>
                <w:sz w:val="20"/>
                <w:szCs w:val="20"/>
              </w:rPr>
              <w:t>á</w:t>
            </w:r>
            <w:r w:rsidR="00794DE5" w:rsidRPr="0095273D">
              <w:rPr>
                <w:rFonts w:ascii="Arial" w:hAnsi="Arial" w:cs="Arial"/>
                <w:bCs/>
                <w:sz w:val="20"/>
                <w:szCs w:val="20"/>
              </w:rPr>
              <w:t xml:space="preserve"> v Oznámení </w:t>
            </w:r>
          </w:p>
        </w:tc>
      </w:tr>
    </w:tbl>
    <w:p w14:paraId="17E83D9B" w14:textId="409F178F" w:rsidR="00794DE5" w:rsidRPr="0095273D" w:rsidRDefault="00794DE5" w:rsidP="0095273D">
      <w:pPr>
        <w:spacing w:after="0" w:line="240" w:lineRule="auto"/>
        <w:ind w:left="1276" w:hanging="709"/>
        <w:contextualSpacing/>
        <w:jc w:val="both"/>
        <w:rPr>
          <w:rFonts w:ascii="Arial" w:hAnsi="Arial" w:cs="Arial"/>
          <w:sz w:val="20"/>
          <w:szCs w:val="20"/>
        </w:rPr>
      </w:pPr>
      <w:r w:rsidRPr="0095273D">
        <w:rPr>
          <w:rFonts w:ascii="Arial" w:hAnsi="Arial" w:cs="Arial"/>
          <w:sz w:val="20"/>
          <w:szCs w:val="20"/>
        </w:rPr>
        <w:t xml:space="preserve">Pozn.: </w:t>
      </w:r>
      <w:r w:rsidR="00FC451A">
        <w:rPr>
          <w:rFonts w:ascii="Arial" w:hAnsi="Arial" w:cs="Arial"/>
          <w:sz w:val="20"/>
          <w:szCs w:val="20"/>
        </w:rPr>
        <w:tab/>
      </w:r>
      <w:r w:rsidRPr="0095273D">
        <w:rPr>
          <w:rFonts w:ascii="Arial" w:hAnsi="Arial" w:cs="Arial"/>
          <w:sz w:val="20"/>
          <w:szCs w:val="20"/>
        </w:rPr>
        <w:t xml:space="preserve">V prípade zmien lehôt budú tieto lehoty oznámené formou </w:t>
      </w:r>
      <w:r w:rsidR="00B75D7F" w:rsidRPr="0095273D">
        <w:rPr>
          <w:rFonts w:ascii="Arial" w:hAnsi="Arial" w:cs="Arial"/>
          <w:sz w:val="20"/>
          <w:szCs w:val="20"/>
        </w:rPr>
        <w:t>Opravy Oznámenia o</w:t>
      </w:r>
      <w:r w:rsidR="00FC451A">
        <w:rPr>
          <w:rFonts w:ascii="Arial" w:hAnsi="Arial" w:cs="Arial"/>
          <w:sz w:val="20"/>
          <w:szCs w:val="20"/>
        </w:rPr>
        <w:t> </w:t>
      </w:r>
      <w:r w:rsidR="00B75D7F" w:rsidRPr="0095273D">
        <w:rPr>
          <w:rFonts w:ascii="Arial" w:hAnsi="Arial" w:cs="Arial"/>
          <w:sz w:val="20"/>
          <w:szCs w:val="20"/>
        </w:rPr>
        <w:t>vyhlásení</w:t>
      </w:r>
      <w:r w:rsidR="00FC451A">
        <w:rPr>
          <w:rFonts w:ascii="Arial" w:hAnsi="Arial" w:cs="Arial"/>
          <w:sz w:val="20"/>
          <w:szCs w:val="20"/>
        </w:rPr>
        <w:t xml:space="preserve"> </w:t>
      </w:r>
      <w:r w:rsidR="00B75D7F" w:rsidRPr="0095273D">
        <w:rPr>
          <w:rFonts w:ascii="Arial" w:hAnsi="Arial" w:cs="Arial"/>
          <w:sz w:val="20"/>
          <w:szCs w:val="20"/>
        </w:rPr>
        <w:t>verejného obstarávania</w:t>
      </w:r>
      <w:r w:rsidRPr="0095273D">
        <w:rPr>
          <w:rFonts w:ascii="Arial" w:hAnsi="Arial" w:cs="Arial"/>
          <w:sz w:val="20"/>
          <w:szCs w:val="20"/>
        </w:rPr>
        <w:t xml:space="preserve"> v profil</w:t>
      </w:r>
      <w:r w:rsidR="00DF06C9" w:rsidRPr="0095273D">
        <w:rPr>
          <w:rFonts w:ascii="Arial" w:hAnsi="Arial" w:cs="Arial"/>
          <w:sz w:val="20"/>
          <w:szCs w:val="20"/>
        </w:rPr>
        <w:t>e</w:t>
      </w:r>
      <w:r w:rsidRPr="0095273D">
        <w:rPr>
          <w:rFonts w:ascii="Arial" w:hAnsi="Arial" w:cs="Arial"/>
          <w:sz w:val="20"/>
          <w:szCs w:val="20"/>
        </w:rPr>
        <w:t xml:space="preserve"> verejného obstarávateľa.</w:t>
      </w:r>
    </w:p>
    <w:p w14:paraId="0C4DB199" w14:textId="77777777" w:rsidR="00CE75A3" w:rsidRPr="0095273D" w:rsidRDefault="00CE75A3" w:rsidP="0095273D">
      <w:pPr>
        <w:spacing w:after="0" w:line="240" w:lineRule="auto"/>
        <w:contextualSpacing/>
        <w:jc w:val="center"/>
        <w:rPr>
          <w:rFonts w:ascii="Arial" w:hAnsi="Arial" w:cs="Arial"/>
          <w:b/>
          <w:sz w:val="20"/>
          <w:szCs w:val="20"/>
        </w:rPr>
      </w:pPr>
    </w:p>
    <w:p w14:paraId="2B69A959"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II.</w:t>
      </w:r>
    </w:p>
    <w:p w14:paraId="0F9283CA" w14:textId="77777777" w:rsidR="00794DE5" w:rsidRPr="0095273D" w:rsidRDefault="00794DE5" w:rsidP="0095273D">
      <w:pPr>
        <w:pStyle w:val="Nadpis5"/>
        <w:spacing w:before="0" w:line="240" w:lineRule="auto"/>
        <w:contextualSpacing/>
        <w:jc w:val="center"/>
        <w:rPr>
          <w:rFonts w:ascii="Arial" w:hAnsi="Arial" w:cs="Arial"/>
          <w:b/>
          <w:i w:val="0"/>
          <w:sz w:val="20"/>
          <w:szCs w:val="20"/>
        </w:rPr>
      </w:pPr>
      <w:r w:rsidRPr="0095273D">
        <w:rPr>
          <w:rFonts w:ascii="Arial" w:hAnsi="Arial" w:cs="Arial"/>
          <w:b/>
          <w:i w:val="0"/>
          <w:sz w:val="20"/>
          <w:szCs w:val="20"/>
        </w:rPr>
        <w:t>Komunikácia a</w:t>
      </w:r>
      <w:r w:rsidR="00B75D7F" w:rsidRPr="0095273D">
        <w:rPr>
          <w:rFonts w:ascii="Arial" w:hAnsi="Arial" w:cs="Arial"/>
          <w:b/>
          <w:i w:val="0"/>
          <w:sz w:val="20"/>
          <w:szCs w:val="20"/>
        </w:rPr>
        <w:t> </w:t>
      </w:r>
      <w:r w:rsidRPr="0095273D">
        <w:rPr>
          <w:rFonts w:ascii="Arial" w:hAnsi="Arial" w:cs="Arial"/>
          <w:b/>
          <w:i w:val="0"/>
          <w:sz w:val="20"/>
          <w:szCs w:val="20"/>
        </w:rPr>
        <w:t>vysvetľovanie</w:t>
      </w:r>
    </w:p>
    <w:p w14:paraId="02D6A8AA" w14:textId="77777777" w:rsidR="00B75D7F" w:rsidRPr="0095273D" w:rsidRDefault="00B75D7F" w:rsidP="0095273D">
      <w:pPr>
        <w:spacing w:after="0" w:line="240" w:lineRule="auto"/>
        <w:contextualSpacing/>
        <w:rPr>
          <w:rFonts w:ascii="Arial" w:hAnsi="Arial" w:cs="Arial"/>
          <w:sz w:val="20"/>
          <w:szCs w:val="20"/>
        </w:rPr>
      </w:pPr>
    </w:p>
    <w:p w14:paraId="001131CB" w14:textId="75B1D1C6" w:rsidR="00794DE5" w:rsidRPr="0095273D" w:rsidRDefault="00794DE5" w:rsidP="0095273D">
      <w:pPr>
        <w:pStyle w:val="Nadpis6"/>
        <w:spacing w:before="0" w:line="240" w:lineRule="auto"/>
        <w:ind w:left="567" w:hanging="567"/>
        <w:contextualSpacing/>
        <w:rPr>
          <w:rFonts w:ascii="Arial" w:hAnsi="Arial" w:cs="Arial"/>
          <w:b/>
          <w:color w:val="auto"/>
          <w:sz w:val="20"/>
          <w:szCs w:val="20"/>
        </w:rPr>
      </w:pPr>
      <w:r w:rsidRPr="0095273D">
        <w:rPr>
          <w:rFonts w:ascii="Arial" w:hAnsi="Arial" w:cs="Arial"/>
          <w:b/>
          <w:smallCaps/>
          <w:color w:val="auto"/>
          <w:sz w:val="20"/>
          <w:szCs w:val="20"/>
        </w:rPr>
        <w:t>15.</w:t>
      </w:r>
      <w:r w:rsidRPr="0095273D">
        <w:rPr>
          <w:rFonts w:ascii="Arial" w:hAnsi="Arial" w:cs="Arial"/>
          <w:b/>
          <w:smallCaps/>
          <w:color w:val="auto"/>
          <w:sz w:val="20"/>
          <w:szCs w:val="20"/>
        </w:rPr>
        <w:tab/>
      </w:r>
      <w:r w:rsidRPr="0095273D">
        <w:rPr>
          <w:rFonts w:ascii="Arial" w:hAnsi="Arial" w:cs="Arial"/>
          <w:b/>
          <w:color w:val="auto"/>
          <w:sz w:val="20"/>
          <w:szCs w:val="20"/>
        </w:rPr>
        <w:t>Komunikácia medzi verejným obstarávateľom a záujemcami/uchádzačmi</w:t>
      </w:r>
    </w:p>
    <w:p w14:paraId="2EAFD66C" w14:textId="709E1ACD"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15.1</w:t>
      </w:r>
      <w:r w:rsidRPr="0095273D">
        <w:rPr>
          <w:rFonts w:ascii="Arial" w:hAnsi="Arial" w:cs="Arial"/>
          <w:sz w:val="20"/>
          <w:szCs w:val="20"/>
        </w:rPr>
        <w:tab/>
        <w:t>Komunikácia medzi verejným obstarávateľom a</w:t>
      </w:r>
      <w:r w:rsidR="00353176">
        <w:rPr>
          <w:rFonts w:ascii="Arial" w:hAnsi="Arial" w:cs="Arial"/>
          <w:sz w:val="20"/>
          <w:szCs w:val="20"/>
        </w:rPr>
        <w:t xml:space="preserve"> </w:t>
      </w:r>
      <w:r w:rsidRPr="0095273D">
        <w:rPr>
          <w:rFonts w:ascii="Arial" w:hAnsi="Arial" w:cs="Arial"/>
          <w:sz w:val="20"/>
          <w:szCs w:val="20"/>
        </w:rPr>
        <w:t xml:space="preserve">záujemcami/uchádzačmi sa bude uskutočňovať v štátnom (slovenskom) jazyku a spôsobom, ktorý zabezpečí úplnosť a obsah týchto údajov uvedených v ponuke, podmienkach účasti a zaručí ochranu dôverných a osobných údajov uvedených v týchto dokumentoch. </w:t>
      </w:r>
    </w:p>
    <w:p w14:paraId="2AC1B503" w14:textId="6DF33FDF" w:rsidR="00D03FDC"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15.2</w:t>
      </w:r>
      <w:r w:rsidRPr="0095273D">
        <w:rPr>
          <w:rFonts w:ascii="Arial" w:hAnsi="Arial" w:cs="Arial"/>
          <w:sz w:val="20"/>
          <w:szCs w:val="20"/>
        </w:rPr>
        <w:tab/>
      </w:r>
      <w:r w:rsidR="00B75D7F" w:rsidRPr="0095273D">
        <w:rPr>
          <w:rFonts w:ascii="Arial" w:hAnsi="Arial" w:cs="Arial"/>
          <w:sz w:val="20"/>
          <w:szCs w:val="20"/>
        </w:rPr>
        <w:t>K</w:t>
      </w:r>
      <w:r w:rsidRPr="0095273D">
        <w:rPr>
          <w:rFonts w:ascii="Arial" w:hAnsi="Arial" w:cs="Arial"/>
          <w:sz w:val="20"/>
          <w:szCs w:val="20"/>
        </w:rPr>
        <w:t>omunikáci</w:t>
      </w:r>
      <w:r w:rsidR="00B75D7F" w:rsidRPr="0095273D">
        <w:rPr>
          <w:rFonts w:ascii="Arial" w:hAnsi="Arial" w:cs="Arial"/>
          <w:sz w:val="20"/>
          <w:szCs w:val="20"/>
        </w:rPr>
        <w:t>a a výmena informácií medzi verejným obstarávateľom a</w:t>
      </w:r>
      <w:r w:rsidR="00D03FDC" w:rsidRPr="0095273D">
        <w:rPr>
          <w:rFonts w:ascii="Arial" w:hAnsi="Arial" w:cs="Arial"/>
          <w:sz w:val="20"/>
          <w:szCs w:val="20"/>
        </w:rPr>
        <w:t> </w:t>
      </w:r>
      <w:r w:rsidR="00B75D7F" w:rsidRPr="0095273D">
        <w:rPr>
          <w:rFonts w:ascii="Arial" w:hAnsi="Arial" w:cs="Arial"/>
          <w:sz w:val="20"/>
          <w:szCs w:val="20"/>
        </w:rPr>
        <w:t>záujemcami/</w:t>
      </w:r>
      <w:r w:rsidRPr="0095273D">
        <w:rPr>
          <w:rFonts w:ascii="Arial" w:hAnsi="Arial" w:cs="Arial"/>
          <w:sz w:val="20"/>
          <w:szCs w:val="20"/>
        </w:rPr>
        <w:t xml:space="preserve"> </w:t>
      </w:r>
      <w:r w:rsidR="00D03FDC" w:rsidRPr="0095273D">
        <w:rPr>
          <w:rFonts w:ascii="Arial" w:hAnsi="Arial" w:cs="Arial"/>
          <w:sz w:val="20"/>
          <w:szCs w:val="20"/>
        </w:rPr>
        <w:t xml:space="preserve"> </w:t>
      </w:r>
      <w:r w:rsidRPr="0095273D">
        <w:rPr>
          <w:rFonts w:ascii="Arial" w:hAnsi="Arial" w:cs="Arial"/>
          <w:sz w:val="20"/>
          <w:szCs w:val="20"/>
        </w:rPr>
        <w:t xml:space="preserve">uchádzačmi </w:t>
      </w:r>
      <w:r w:rsidR="001437A9" w:rsidRPr="0095273D">
        <w:rPr>
          <w:rFonts w:ascii="Arial" w:hAnsi="Arial" w:cs="Arial"/>
          <w:sz w:val="20"/>
          <w:szCs w:val="20"/>
        </w:rPr>
        <w:t xml:space="preserve"> </w:t>
      </w:r>
      <w:r w:rsidR="00B75D7F" w:rsidRPr="0095273D">
        <w:rPr>
          <w:rFonts w:ascii="Arial" w:hAnsi="Arial" w:cs="Arial"/>
          <w:sz w:val="20"/>
          <w:szCs w:val="20"/>
        </w:rPr>
        <w:t xml:space="preserve">bude prebiehať písomne </w:t>
      </w:r>
      <w:r w:rsidRPr="0095273D">
        <w:rPr>
          <w:rFonts w:ascii="Arial" w:hAnsi="Arial" w:cs="Arial"/>
          <w:sz w:val="20"/>
          <w:szCs w:val="20"/>
        </w:rPr>
        <w:t xml:space="preserve">prostredníctvom </w:t>
      </w:r>
      <w:r w:rsidR="00D03FDC" w:rsidRPr="0095273D">
        <w:rPr>
          <w:rFonts w:ascii="Arial" w:hAnsi="Arial" w:cs="Arial"/>
          <w:sz w:val="20"/>
          <w:szCs w:val="20"/>
        </w:rPr>
        <w:t>elektronických prostriedkov podľa podmienok uvedených v § 20 zákona.</w:t>
      </w:r>
    </w:p>
    <w:p w14:paraId="6449FD68" w14:textId="5BFBD9CF" w:rsidR="00D03FDC" w:rsidRDefault="00794DE5" w:rsidP="0095273D">
      <w:pPr>
        <w:spacing w:after="0" w:line="240" w:lineRule="auto"/>
        <w:ind w:left="1134" w:hanging="567"/>
        <w:contextualSpacing/>
        <w:jc w:val="both"/>
        <w:rPr>
          <w:rFonts w:ascii="Arial" w:eastAsia="Calibri" w:hAnsi="Arial" w:cs="Arial"/>
          <w:color w:val="000000" w:themeColor="text1"/>
          <w:sz w:val="20"/>
          <w:szCs w:val="20"/>
        </w:rPr>
      </w:pPr>
      <w:r w:rsidRPr="0095273D">
        <w:rPr>
          <w:rFonts w:ascii="Arial" w:hAnsi="Arial" w:cs="Arial"/>
          <w:sz w:val="20"/>
          <w:szCs w:val="20"/>
        </w:rPr>
        <w:t>15.3</w:t>
      </w:r>
      <w:r w:rsidRPr="0095273D">
        <w:rPr>
          <w:rFonts w:ascii="Arial" w:hAnsi="Arial" w:cs="Arial"/>
          <w:sz w:val="20"/>
          <w:szCs w:val="20"/>
        </w:rPr>
        <w:tab/>
      </w:r>
      <w:r w:rsidR="00D03FDC" w:rsidRPr="0095273D">
        <w:rPr>
          <w:rFonts w:ascii="Arial" w:hAnsi="Arial" w:cs="Arial"/>
          <w:sz w:val="20"/>
          <w:szCs w:val="20"/>
        </w:rPr>
        <w:t xml:space="preserve">Verejný obstarávateľ bude na komunikáciu so záujemcami/uchádzačmi používať elektronický prostriedok, ktorým je </w:t>
      </w:r>
      <w:r w:rsidR="00E421DD" w:rsidRPr="0095273D">
        <w:rPr>
          <w:rFonts w:ascii="Arial" w:hAnsi="Arial" w:cs="Arial"/>
          <w:sz w:val="20"/>
          <w:szCs w:val="20"/>
        </w:rPr>
        <w:t xml:space="preserve">komunikačné </w:t>
      </w:r>
      <w:r w:rsidR="00D03FDC" w:rsidRPr="0095273D">
        <w:rPr>
          <w:rFonts w:ascii="Arial" w:hAnsi="Arial" w:cs="Arial"/>
          <w:sz w:val="20"/>
          <w:szCs w:val="20"/>
        </w:rPr>
        <w:t xml:space="preserve">rozhranie systému </w:t>
      </w:r>
      <w:r w:rsidRPr="0095273D">
        <w:rPr>
          <w:rFonts w:ascii="Arial" w:hAnsi="Arial" w:cs="Arial"/>
          <w:sz w:val="20"/>
          <w:szCs w:val="20"/>
        </w:rPr>
        <w:t>JOSEPHINE</w:t>
      </w:r>
      <w:r w:rsidR="00D03FDC" w:rsidRPr="0095273D">
        <w:rPr>
          <w:rFonts w:ascii="Arial" w:hAnsi="Arial" w:cs="Arial"/>
          <w:sz w:val="20"/>
          <w:szCs w:val="20"/>
        </w:rPr>
        <w:t xml:space="preserve"> (ďalej </w:t>
      </w:r>
      <w:r w:rsidR="00E421DD" w:rsidRPr="0095273D">
        <w:rPr>
          <w:rFonts w:ascii="Arial" w:hAnsi="Arial" w:cs="Arial"/>
          <w:sz w:val="20"/>
          <w:szCs w:val="20"/>
        </w:rPr>
        <w:t>aj</w:t>
      </w:r>
      <w:r w:rsidR="00D03FDC" w:rsidRPr="0095273D">
        <w:rPr>
          <w:rFonts w:ascii="Arial" w:hAnsi="Arial" w:cs="Arial"/>
          <w:sz w:val="20"/>
          <w:szCs w:val="20"/>
        </w:rPr>
        <w:t xml:space="preserve"> „JOSEPHINE“). </w:t>
      </w:r>
      <w:r w:rsidR="00D03FDC" w:rsidRPr="0095273D">
        <w:rPr>
          <w:rFonts w:ascii="Arial" w:eastAsia="Calibri" w:hAnsi="Arial" w:cs="Arial"/>
          <w:color w:val="000000" w:themeColor="text1"/>
          <w:sz w:val="20"/>
          <w:szCs w:val="20"/>
        </w:rPr>
        <w:t>Tento spôsob komunikácie sa týka akejkoľvek komunikácie a podaní medzi verejným obstarávateľom a záujemcami</w:t>
      </w:r>
      <w:r w:rsidR="00D03FDC" w:rsidRPr="0095273D">
        <w:rPr>
          <w:rFonts w:ascii="Arial" w:eastAsia="Calibri" w:hAnsi="Arial" w:cs="Arial"/>
          <w:sz w:val="20"/>
          <w:szCs w:val="20"/>
        </w:rPr>
        <w:t>/</w:t>
      </w:r>
      <w:r w:rsidR="00D03FDC" w:rsidRPr="0095273D">
        <w:rPr>
          <w:rFonts w:ascii="Arial" w:eastAsia="Calibri" w:hAnsi="Arial" w:cs="Arial"/>
          <w:color w:val="000000" w:themeColor="text1"/>
          <w:sz w:val="20"/>
          <w:szCs w:val="20"/>
        </w:rPr>
        <w:t>uchádzačmi.</w:t>
      </w:r>
    </w:p>
    <w:p w14:paraId="058B61A7" w14:textId="77777777" w:rsidR="00794DE5" w:rsidRPr="0095273D" w:rsidRDefault="00D03FDC"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15.4</w:t>
      </w:r>
      <w:r w:rsidRPr="0095273D">
        <w:rPr>
          <w:rFonts w:ascii="Arial" w:hAnsi="Arial" w:cs="Arial"/>
          <w:sz w:val="20"/>
          <w:szCs w:val="20"/>
        </w:rPr>
        <w:tab/>
        <w:t xml:space="preserve">JOSEPHINE </w:t>
      </w:r>
      <w:r w:rsidR="00794DE5" w:rsidRPr="0095273D">
        <w:rPr>
          <w:rFonts w:ascii="Arial" w:hAnsi="Arial" w:cs="Arial"/>
          <w:sz w:val="20"/>
          <w:szCs w:val="20"/>
        </w:rPr>
        <w:t>je na účely tohto verejného obstarávania softvér na elektronizáciu zadávania</w:t>
      </w:r>
    </w:p>
    <w:p w14:paraId="4F2DFDD0" w14:textId="6FF317C2" w:rsidR="00794DE5" w:rsidRDefault="00794DE5"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 xml:space="preserve">verejných zákaziek. JOSEPHINE je webová aplikácia na doméne </w:t>
      </w:r>
      <w:hyperlink r:id="rId15" w:history="1">
        <w:r w:rsidRPr="0095273D">
          <w:rPr>
            <w:rStyle w:val="Hypertextovprepojenie"/>
            <w:rFonts w:ascii="Arial" w:hAnsi="Arial" w:cs="Arial"/>
            <w:sz w:val="20"/>
            <w:szCs w:val="20"/>
          </w:rPr>
          <w:t>https://josephine.proebiz.com</w:t>
        </w:r>
      </w:hyperlink>
      <w:r w:rsidRPr="0095273D">
        <w:rPr>
          <w:rFonts w:ascii="Arial" w:hAnsi="Arial" w:cs="Arial"/>
          <w:sz w:val="20"/>
          <w:szCs w:val="20"/>
        </w:rPr>
        <w:t>.</w:t>
      </w:r>
    </w:p>
    <w:p w14:paraId="5BE35AB8" w14:textId="77777777" w:rsidR="0056626A" w:rsidRDefault="0056626A" w:rsidP="0095273D">
      <w:pPr>
        <w:spacing w:after="0" w:line="240" w:lineRule="auto"/>
        <w:ind w:left="1134"/>
        <w:contextualSpacing/>
        <w:jc w:val="both"/>
        <w:rPr>
          <w:rFonts w:ascii="Arial" w:hAnsi="Arial" w:cs="Arial"/>
          <w:sz w:val="20"/>
          <w:szCs w:val="20"/>
        </w:rPr>
      </w:pPr>
    </w:p>
    <w:p w14:paraId="326EEC9B"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15.</w:t>
      </w:r>
      <w:r w:rsidR="00D03FDC" w:rsidRPr="0095273D">
        <w:rPr>
          <w:rFonts w:ascii="Arial" w:hAnsi="Arial" w:cs="Arial"/>
          <w:sz w:val="20"/>
          <w:szCs w:val="20"/>
        </w:rPr>
        <w:t>5</w:t>
      </w:r>
      <w:r w:rsidRPr="0095273D">
        <w:rPr>
          <w:rFonts w:ascii="Arial" w:hAnsi="Arial" w:cs="Arial"/>
          <w:sz w:val="20"/>
          <w:szCs w:val="20"/>
        </w:rPr>
        <w:tab/>
        <w:t xml:space="preserve">Na </w:t>
      </w:r>
      <w:r w:rsidR="001437A9" w:rsidRPr="0095273D">
        <w:rPr>
          <w:rFonts w:ascii="Arial" w:hAnsi="Arial" w:cs="Arial"/>
          <w:sz w:val="20"/>
          <w:szCs w:val="20"/>
        </w:rPr>
        <w:t xml:space="preserve">   </w:t>
      </w:r>
      <w:r w:rsidRPr="0095273D">
        <w:rPr>
          <w:rFonts w:ascii="Arial" w:hAnsi="Arial" w:cs="Arial"/>
          <w:sz w:val="20"/>
          <w:szCs w:val="20"/>
        </w:rPr>
        <w:t>bezproblémové</w:t>
      </w:r>
      <w:r w:rsidR="001437A9" w:rsidRPr="0095273D">
        <w:rPr>
          <w:rFonts w:ascii="Arial" w:hAnsi="Arial" w:cs="Arial"/>
          <w:sz w:val="20"/>
          <w:szCs w:val="20"/>
        </w:rPr>
        <w:t xml:space="preserve">     </w:t>
      </w:r>
      <w:r w:rsidRPr="0095273D">
        <w:rPr>
          <w:rFonts w:ascii="Arial" w:hAnsi="Arial" w:cs="Arial"/>
          <w:sz w:val="20"/>
          <w:szCs w:val="20"/>
        </w:rPr>
        <w:t xml:space="preserve">používanie </w:t>
      </w:r>
      <w:r w:rsidR="001437A9" w:rsidRPr="0095273D">
        <w:rPr>
          <w:rFonts w:ascii="Arial" w:hAnsi="Arial" w:cs="Arial"/>
          <w:sz w:val="20"/>
          <w:szCs w:val="20"/>
        </w:rPr>
        <w:t xml:space="preserve">   </w:t>
      </w:r>
      <w:r w:rsidRPr="0095273D">
        <w:rPr>
          <w:rFonts w:ascii="Arial" w:hAnsi="Arial" w:cs="Arial"/>
          <w:sz w:val="20"/>
          <w:szCs w:val="20"/>
        </w:rPr>
        <w:t xml:space="preserve">systému </w:t>
      </w:r>
      <w:r w:rsidR="001437A9" w:rsidRPr="0095273D">
        <w:rPr>
          <w:rFonts w:ascii="Arial" w:hAnsi="Arial" w:cs="Arial"/>
          <w:sz w:val="20"/>
          <w:szCs w:val="20"/>
        </w:rPr>
        <w:t xml:space="preserve">  </w:t>
      </w:r>
      <w:r w:rsidRPr="0095273D">
        <w:rPr>
          <w:rFonts w:ascii="Arial" w:hAnsi="Arial" w:cs="Arial"/>
          <w:sz w:val="20"/>
          <w:szCs w:val="20"/>
        </w:rPr>
        <w:t>JOSEPHINE</w:t>
      </w:r>
      <w:r w:rsidR="001437A9" w:rsidRPr="0095273D">
        <w:rPr>
          <w:rFonts w:ascii="Arial" w:hAnsi="Arial" w:cs="Arial"/>
          <w:sz w:val="20"/>
          <w:szCs w:val="20"/>
        </w:rPr>
        <w:t xml:space="preserve">   </w:t>
      </w:r>
      <w:r w:rsidRPr="0095273D">
        <w:rPr>
          <w:rFonts w:ascii="Arial" w:hAnsi="Arial" w:cs="Arial"/>
          <w:sz w:val="20"/>
          <w:szCs w:val="20"/>
        </w:rPr>
        <w:t>je</w:t>
      </w:r>
      <w:r w:rsidR="001437A9" w:rsidRPr="0095273D">
        <w:rPr>
          <w:rFonts w:ascii="Arial" w:hAnsi="Arial" w:cs="Arial"/>
          <w:sz w:val="20"/>
          <w:szCs w:val="20"/>
        </w:rPr>
        <w:t xml:space="preserve">    </w:t>
      </w:r>
      <w:r w:rsidRPr="0095273D">
        <w:rPr>
          <w:rFonts w:ascii="Arial" w:hAnsi="Arial" w:cs="Arial"/>
          <w:sz w:val="20"/>
          <w:szCs w:val="20"/>
        </w:rPr>
        <w:t>nutné</w:t>
      </w:r>
      <w:r w:rsidR="001437A9" w:rsidRPr="0095273D">
        <w:rPr>
          <w:rFonts w:ascii="Arial" w:hAnsi="Arial" w:cs="Arial"/>
          <w:sz w:val="20"/>
          <w:szCs w:val="20"/>
        </w:rPr>
        <w:t xml:space="preserve">   </w:t>
      </w:r>
      <w:r w:rsidRPr="0095273D">
        <w:rPr>
          <w:rFonts w:ascii="Arial" w:hAnsi="Arial" w:cs="Arial"/>
          <w:sz w:val="20"/>
          <w:szCs w:val="20"/>
        </w:rPr>
        <w:t>používať</w:t>
      </w:r>
      <w:r w:rsidR="001437A9" w:rsidRPr="0095273D">
        <w:rPr>
          <w:rFonts w:ascii="Arial" w:hAnsi="Arial" w:cs="Arial"/>
          <w:sz w:val="20"/>
          <w:szCs w:val="20"/>
        </w:rPr>
        <w:t xml:space="preserve">   </w:t>
      </w:r>
      <w:r w:rsidRPr="0095273D">
        <w:rPr>
          <w:rFonts w:ascii="Arial" w:hAnsi="Arial" w:cs="Arial"/>
          <w:sz w:val="20"/>
          <w:szCs w:val="20"/>
        </w:rPr>
        <w:t>jeden</w:t>
      </w:r>
      <w:r w:rsidR="001437A9" w:rsidRPr="0095273D">
        <w:rPr>
          <w:rFonts w:ascii="Arial" w:hAnsi="Arial" w:cs="Arial"/>
          <w:sz w:val="20"/>
          <w:szCs w:val="20"/>
        </w:rPr>
        <w:t xml:space="preserve"> z </w:t>
      </w:r>
      <w:r w:rsidRPr="0095273D">
        <w:rPr>
          <w:rFonts w:ascii="Arial" w:hAnsi="Arial" w:cs="Arial"/>
          <w:sz w:val="20"/>
          <w:szCs w:val="20"/>
        </w:rPr>
        <w:t xml:space="preserve">podporovaných internetových prehliadačov: </w:t>
      </w:r>
    </w:p>
    <w:p w14:paraId="6477BA31" w14:textId="281565E2" w:rsidR="00794DE5" w:rsidRPr="0095273D" w:rsidRDefault="00794DE5"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w:t>
      </w:r>
      <w:r w:rsidR="004124A4">
        <w:rPr>
          <w:rFonts w:ascii="Arial" w:hAnsi="Arial" w:cs="Arial"/>
          <w:sz w:val="20"/>
          <w:szCs w:val="20"/>
        </w:rPr>
        <w:tab/>
      </w:r>
      <w:r w:rsidRPr="0095273D">
        <w:rPr>
          <w:rFonts w:ascii="Arial" w:hAnsi="Arial" w:cs="Arial"/>
          <w:sz w:val="20"/>
          <w:szCs w:val="20"/>
        </w:rPr>
        <w:t xml:space="preserve">Microsoft </w:t>
      </w:r>
      <w:r w:rsidR="00D03FDC" w:rsidRPr="0095273D">
        <w:rPr>
          <w:rFonts w:ascii="Arial" w:hAnsi="Arial" w:cs="Arial"/>
          <w:sz w:val="20"/>
          <w:szCs w:val="20"/>
        </w:rPr>
        <w:t>Edge</w:t>
      </w:r>
      <w:r w:rsidRPr="0095273D">
        <w:rPr>
          <w:rFonts w:ascii="Arial" w:hAnsi="Arial" w:cs="Arial"/>
          <w:sz w:val="20"/>
          <w:szCs w:val="20"/>
        </w:rPr>
        <w:t>,</w:t>
      </w:r>
    </w:p>
    <w:p w14:paraId="602ED95E" w14:textId="05DF6333" w:rsidR="00794DE5" w:rsidRPr="0095273D" w:rsidRDefault="00794DE5"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w:t>
      </w:r>
      <w:r w:rsidR="004124A4">
        <w:rPr>
          <w:rFonts w:ascii="Arial" w:hAnsi="Arial" w:cs="Arial"/>
          <w:sz w:val="20"/>
          <w:szCs w:val="20"/>
        </w:rPr>
        <w:tab/>
      </w:r>
      <w:r w:rsidRPr="0095273D">
        <w:rPr>
          <w:rFonts w:ascii="Arial" w:hAnsi="Arial" w:cs="Arial"/>
          <w:sz w:val="20"/>
          <w:szCs w:val="20"/>
        </w:rPr>
        <w:t>Mozilla Firefox verzia 13.0 a vyššia alebo</w:t>
      </w:r>
    </w:p>
    <w:p w14:paraId="0055D6C0" w14:textId="592E0B5E" w:rsidR="00794DE5" w:rsidRPr="0095273D" w:rsidRDefault="00794DE5" w:rsidP="0095273D">
      <w:pPr>
        <w:spacing w:after="0" w:line="240" w:lineRule="auto"/>
        <w:ind w:left="1134"/>
        <w:contextualSpacing/>
        <w:jc w:val="both"/>
        <w:rPr>
          <w:rFonts w:ascii="Arial" w:hAnsi="Arial" w:cs="Arial"/>
          <w:b/>
          <w:bCs/>
          <w:sz w:val="20"/>
          <w:szCs w:val="20"/>
        </w:rPr>
      </w:pPr>
      <w:r w:rsidRPr="0095273D">
        <w:rPr>
          <w:rFonts w:ascii="Arial" w:hAnsi="Arial" w:cs="Arial"/>
          <w:sz w:val="20"/>
          <w:szCs w:val="20"/>
        </w:rPr>
        <w:t>-</w:t>
      </w:r>
      <w:r w:rsidR="004124A4">
        <w:rPr>
          <w:rFonts w:ascii="Arial" w:hAnsi="Arial" w:cs="Arial"/>
          <w:sz w:val="20"/>
          <w:szCs w:val="20"/>
        </w:rPr>
        <w:tab/>
      </w:r>
      <w:r w:rsidRPr="0095273D">
        <w:rPr>
          <w:rFonts w:ascii="Arial" w:hAnsi="Arial" w:cs="Arial"/>
          <w:sz w:val="20"/>
          <w:szCs w:val="20"/>
        </w:rPr>
        <w:t>Google Chrome.</w:t>
      </w:r>
      <w:r w:rsidRPr="0095273D">
        <w:rPr>
          <w:rFonts w:ascii="Arial" w:hAnsi="Arial" w:cs="Arial"/>
          <w:b/>
          <w:bCs/>
          <w:sz w:val="20"/>
          <w:szCs w:val="20"/>
        </w:rPr>
        <w:t xml:space="preserve"> </w:t>
      </w:r>
    </w:p>
    <w:p w14:paraId="781C30EE" w14:textId="77777777" w:rsidR="00794DE5" w:rsidRPr="0095273D" w:rsidRDefault="00794DE5" w:rsidP="0095273D">
      <w:pPr>
        <w:tabs>
          <w:tab w:val="num" w:pos="284"/>
          <w:tab w:val="left" w:pos="567"/>
        </w:tabs>
        <w:autoSpaceDE w:val="0"/>
        <w:autoSpaceDN w:val="0"/>
        <w:adjustRightInd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15.</w:t>
      </w:r>
      <w:r w:rsidR="00D03FDC" w:rsidRPr="0095273D">
        <w:rPr>
          <w:rFonts w:ascii="Arial" w:hAnsi="Arial" w:cs="Arial"/>
          <w:sz w:val="20"/>
          <w:szCs w:val="20"/>
        </w:rPr>
        <w:t>6</w:t>
      </w:r>
      <w:r w:rsidRPr="0095273D">
        <w:rPr>
          <w:rFonts w:ascii="Arial" w:hAnsi="Arial" w:cs="Arial"/>
          <w:sz w:val="20"/>
          <w:szCs w:val="20"/>
        </w:rPr>
        <w:t xml:space="preserve">   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C8E089B" w14:textId="78730D72" w:rsidR="00794DE5" w:rsidRDefault="00794DE5" w:rsidP="0095273D">
      <w:pPr>
        <w:autoSpaceDE w:val="0"/>
        <w:autoSpaceDN w:val="0"/>
        <w:adjustRightInd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15.</w:t>
      </w:r>
      <w:r w:rsidR="00D03FDC" w:rsidRPr="0095273D">
        <w:rPr>
          <w:rFonts w:ascii="Arial" w:hAnsi="Arial" w:cs="Arial"/>
          <w:sz w:val="20"/>
          <w:szCs w:val="20"/>
        </w:rPr>
        <w:t>7</w:t>
      </w:r>
      <w:r w:rsidRPr="0095273D">
        <w:rPr>
          <w:rFonts w:ascii="Arial" w:hAnsi="Arial" w:cs="Arial"/>
          <w:sz w:val="20"/>
          <w:szCs w:val="20"/>
        </w:rPr>
        <w:t xml:space="preserve">  Obsahom komunikácie prostredníctvom komunikačného rozhrania systému JOSEPHINE bude predkladanie ponúk, vysvetľovanie</w:t>
      </w:r>
      <w:r w:rsidR="00E421DD" w:rsidRPr="0095273D">
        <w:rPr>
          <w:rFonts w:ascii="Arial" w:hAnsi="Arial" w:cs="Arial"/>
          <w:sz w:val="20"/>
          <w:szCs w:val="20"/>
        </w:rPr>
        <w:t xml:space="preserve"> </w:t>
      </w:r>
      <w:r w:rsidR="00D03FDC" w:rsidRPr="0095273D">
        <w:rPr>
          <w:rFonts w:ascii="Arial" w:hAnsi="Arial" w:cs="Arial"/>
          <w:sz w:val="20"/>
          <w:szCs w:val="20"/>
        </w:rPr>
        <w:t>SP</w:t>
      </w:r>
      <w:r w:rsidRPr="0095273D">
        <w:rPr>
          <w:rFonts w:ascii="Arial" w:hAnsi="Arial" w:cs="Arial"/>
          <w:sz w:val="20"/>
          <w:szCs w:val="20"/>
        </w:rPr>
        <w:t xml:space="preserve"> a</w:t>
      </w:r>
      <w:r w:rsidR="00D03FDC" w:rsidRPr="0095273D">
        <w:rPr>
          <w:rFonts w:ascii="Arial" w:hAnsi="Arial" w:cs="Arial"/>
          <w:sz w:val="20"/>
          <w:szCs w:val="20"/>
        </w:rPr>
        <w:t xml:space="preserve"> požiadaviek uvedených v </w:t>
      </w:r>
      <w:r w:rsidRPr="0095273D">
        <w:rPr>
          <w:rFonts w:ascii="Arial" w:hAnsi="Arial" w:cs="Arial"/>
          <w:sz w:val="20"/>
          <w:szCs w:val="20"/>
        </w:rPr>
        <w:t>Oznámen</w:t>
      </w:r>
      <w:r w:rsidR="00D03FDC" w:rsidRPr="0095273D">
        <w:rPr>
          <w:rFonts w:ascii="Arial" w:hAnsi="Arial" w:cs="Arial"/>
          <w:sz w:val="20"/>
          <w:szCs w:val="20"/>
        </w:rPr>
        <w:t>í</w:t>
      </w:r>
      <w:r w:rsidRPr="0095273D">
        <w:rPr>
          <w:rFonts w:ascii="Arial" w:hAnsi="Arial" w:cs="Arial"/>
          <w:sz w:val="20"/>
          <w:szCs w:val="20"/>
        </w:rPr>
        <w:t xml:space="preserve">, prípadné doplnenie </w:t>
      </w:r>
      <w:r w:rsidR="00D03FDC" w:rsidRPr="0095273D">
        <w:rPr>
          <w:rFonts w:ascii="Arial" w:hAnsi="Arial" w:cs="Arial"/>
          <w:sz w:val="20"/>
          <w:szCs w:val="20"/>
        </w:rPr>
        <w:t>SP</w:t>
      </w:r>
      <w:r w:rsidRPr="0095273D">
        <w:rPr>
          <w:rFonts w:ascii="Arial" w:hAnsi="Arial" w:cs="Arial"/>
          <w:sz w:val="20"/>
          <w:szCs w:val="20"/>
        </w:rPr>
        <w:t>, vysvetľovanie predložených ponúk, vysvetľovanie predložených dokladov, žiados</w:t>
      </w:r>
      <w:r w:rsidR="00D03FDC" w:rsidRPr="0095273D">
        <w:rPr>
          <w:rFonts w:ascii="Arial" w:hAnsi="Arial" w:cs="Arial"/>
          <w:sz w:val="20"/>
          <w:szCs w:val="20"/>
        </w:rPr>
        <w:t>ť</w:t>
      </w:r>
      <w:r w:rsidRPr="0095273D">
        <w:rPr>
          <w:rFonts w:ascii="Arial" w:hAnsi="Arial" w:cs="Arial"/>
          <w:sz w:val="20"/>
          <w:szCs w:val="20"/>
        </w:rPr>
        <w:t xml:space="preserve"> o nápravu, námietky a akákoľvek ďalšia, výslovne neuvedená komunikácia v súvislosti s týmto verejným obstarávaním, s výnimkou prípadov, keď to výslovne vylučuje zákon.</w:t>
      </w:r>
      <w:r w:rsidRPr="0095273D">
        <w:rPr>
          <w:rFonts w:ascii="Arial" w:hAnsi="Arial" w:cs="Arial"/>
          <w:smallCaps/>
          <w:sz w:val="20"/>
          <w:szCs w:val="20"/>
        </w:rPr>
        <w:t xml:space="preserve"> </w:t>
      </w:r>
      <w:r w:rsidRPr="0095273D">
        <w:rPr>
          <w:rFonts w:ascii="Arial" w:hAnsi="Arial" w:cs="Arial"/>
          <w:sz w:val="20"/>
          <w:szCs w:val="20"/>
        </w:rPr>
        <w:t>Pokiaľ sa</w:t>
      </w:r>
      <w:r w:rsidR="00E421DD" w:rsidRPr="0095273D">
        <w:rPr>
          <w:rFonts w:ascii="Arial" w:hAnsi="Arial" w:cs="Arial"/>
          <w:sz w:val="20"/>
          <w:szCs w:val="20"/>
        </w:rPr>
        <w:t xml:space="preserve"> </w:t>
      </w:r>
      <w:r w:rsidR="00353176">
        <w:rPr>
          <w:rFonts w:ascii="Arial" w:hAnsi="Arial" w:cs="Arial"/>
          <w:sz w:val="20"/>
          <w:szCs w:val="20"/>
        </w:rPr>
        <w:t xml:space="preserve">v </w:t>
      </w:r>
      <w:r w:rsidR="00D03FDC" w:rsidRPr="0095273D">
        <w:rPr>
          <w:rFonts w:ascii="Arial" w:hAnsi="Arial" w:cs="Arial"/>
          <w:sz w:val="20"/>
          <w:szCs w:val="20"/>
        </w:rPr>
        <w:t>SP</w:t>
      </w:r>
      <w:r w:rsidRPr="0095273D">
        <w:rPr>
          <w:rFonts w:ascii="Arial" w:hAnsi="Arial" w:cs="Arial"/>
          <w:sz w:val="20"/>
          <w:szCs w:val="20"/>
        </w:rPr>
        <w:t xml:space="preserve"> vyskytujú požiadavky na predkladanie ponúk, vysvetľovanie </w:t>
      </w:r>
      <w:r w:rsidR="00D03FDC" w:rsidRPr="0095273D">
        <w:rPr>
          <w:rFonts w:ascii="Arial" w:hAnsi="Arial" w:cs="Arial"/>
          <w:sz w:val="20"/>
          <w:szCs w:val="20"/>
        </w:rPr>
        <w:t>SP</w:t>
      </w:r>
      <w:r w:rsidRPr="0095273D">
        <w:rPr>
          <w:rFonts w:ascii="Arial" w:hAnsi="Arial" w:cs="Arial"/>
          <w:sz w:val="20"/>
          <w:szCs w:val="20"/>
        </w:rPr>
        <w:t xml:space="preserve"> a</w:t>
      </w:r>
      <w:r w:rsidR="00D03FDC" w:rsidRPr="0095273D">
        <w:rPr>
          <w:rFonts w:ascii="Arial" w:hAnsi="Arial" w:cs="Arial"/>
          <w:sz w:val="20"/>
          <w:szCs w:val="20"/>
        </w:rPr>
        <w:t xml:space="preserve"> požiadaviek uvedených v </w:t>
      </w:r>
      <w:r w:rsidRPr="0095273D">
        <w:rPr>
          <w:rFonts w:ascii="Arial" w:hAnsi="Arial" w:cs="Arial"/>
          <w:sz w:val="20"/>
          <w:szCs w:val="20"/>
        </w:rPr>
        <w:t>Oznámen</w:t>
      </w:r>
      <w:r w:rsidR="00D03FDC" w:rsidRPr="0095273D">
        <w:rPr>
          <w:rFonts w:ascii="Arial" w:hAnsi="Arial" w:cs="Arial"/>
          <w:sz w:val="20"/>
          <w:szCs w:val="20"/>
        </w:rPr>
        <w:t>í</w:t>
      </w:r>
      <w:r w:rsidRPr="0095273D">
        <w:rPr>
          <w:rFonts w:ascii="Arial" w:hAnsi="Arial" w:cs="Arial"/>
          <w:sz w:val="20"/>
          <w:szCs w:val="20"/>
        </w:rPr>
        <w:t xml:space="preserve">, prípadné doplnenie </w:t>
      </w:r>
      <w:r w:rsidR="008F53A1" w:rsidRPr="0095273D">
        <w:rPr>
          <w:rFonts w:ascii="Arial" w:hAnsi="Arial" w:cs="Arial"/>
          <w:sz w:val="20"/>
          <w:szCs w:val="20"/>
        </w:rPr>
        <w:t>SP</w:t>
      </w:r>
      <w:r w:rsidRPr="0095273D">
        <w:rPr>
          <w:rFonts w:ascii="Arial" w:hAnsi="Arial" w:cs="Arial"/>
          <w:sz w:val="20"/>
          <w:szCs w:val="20"/>
        </w:rPr>
        <w:t xml:space="preserve">, vysvetľovanie predložených ponúk, </w:t>
      </w:r>
      <w:r w:rsidR="008F53A1" w:rsidRPr="0095273D">
        <w:rPr>
          <w:rFonts w:ascii="Arial" w:hAnsi="Arial" w:cs="Arial"/>
          <w:sz w:val="20"/>
          <w:szCs w:val="20"/>
        </w:rPr>
        <w:t xml:space="preserve">vysvetľovanie predložených dokladov, </w:t>
      </w:r>
      <w:r w:rsidRPr="0095273D">
        <w:rPr>
          <w:rFonts w:ascii="Arial" w:hAnsi="Arial" w:cs="Arial"/>
          <w:sz w:val="20"/>
          <w:szCs w:val="20"/>
        </w:rPr>
        <w:t>žiados</w:t>
      </w:r>
      <w:r w:rsidR="008F53A1" w:rsidRPr="0095273D">
        <w:rPr>
          <w:rFonts w:ascii="Arial" w:hAnsi="Arial" w:cs="Arial"/>
          <w:sz w:val="20"/>
          <w:szCs w:val="20"/>
        </w:rPr>
        <w:t xml:space="preserve">ť </w:t>
      </w:r>
      <w:r w:rsidRPr="0095273D">
        <w:rPr>
          <w:rFonts w:ascii="Arial" w:hAnsi="Arial" w:cs="Arial"/>
          <w:sz w:val="20"/>
          <w:szCs w:val="20"/>
        </w:rPr>
        <w:t>o nápravu, námietky alebo ak</w:t>
      </w:r>
      <w:r w:rsidR="008F53A1" w:rsidRPr="0095273D">
        <w:rPr>
          <w:rFonts w:ascii="Arial" w:hAnsi="Arial" w:cs="Arial"/>
          <w:sz w:val="20"/>
          <w:szCs w:val="20"/>
        </w:rPr>
        <w:t>á</w:t>
      </w:r>
      <w:r w:rsidRPr="0095273D">
        <w:rPr>
          <w:rFonts w:ascii="Arial" w:hAnsi="Arial" w:cs="Arial"/>
          <w:sz w:val="20"/>
          <w:szCs w:val="20"/>
        </w:rPr>
        <w:t>koľvek in</w:t>
      </w:r>
      <w:r w:rsidR="008F53A1" w:rsidRPr="0095273D">
        <w:rPr>
          <w:rFonts w:ascii="Arial" w:hAnsi="Arial" w:cs="Arial"/>
          <w:sz w:val="20"/>
          <w:szCs w:val="20"/>
        </w:rPr>
        <w:t>á</w:t>
      </w:r>
      <w:r w:rsidRPr="0095273D">
        <w:rPr>
          <w:rFonts w:ascii="Arial" w:hAnsi="Arial" w:cs="Arial"/>
          <w:sz w:val="20"/>
          <w:szCs w:val="20"/>
        </w:rPr>
        <w:t xml:space="preserve"> komunikáci</w:t>
      </w:r>
      <w:r w:rsidR="008F53A1" w:rsidRPr="0095273D">
        <w:rPr>
          <w:rFonts w:ascii="Arial" w:hAnsi="Arial" w:cs="Arial"/>
          <w:sz w:val="20"/>
          <w:szCs w:val="20"/>
        </w:rPr>
        <w:t>a</w:t>
      </w:r>
      <w:r w:rsidRPr="0095273D">
        <w:rPr>
          <w:rFonts w:ascii="Arial" w:hAnsi="Arial" w:cs="Arial"/>
          <w:sz w:val="20"/>
          <w:szCs w:val="20"/>
        </w:rPr>
        <w:t xml:space="preserve"> medzi verejným obstarávateľom a</w:t>
      </w:r>
      <w:r w:rsidR="008F53A1" w:rsidRPr="0095273D">
        <w:rPr>
          <w:rFonts w:ascii="Arial" w:hAnsi="Arial" w:cs="Arial"/>
          <w:sz w:val="20"/>
          <w:szCs w:val="20"/>
        </w:rPr>
        <w:t> </w:t>
      </w:r>
      <w:r w:rsidRPr="0095273D">
        <w:rPr>
          <w:rFonts w:ascii="Arial" w:hAnsi="Arial" w:cs="Arial"/>
          <w:sz w:val="20"/>
          <w:szCs w:val="20"/>
        </w:rPr>
        <w:t>záujemcami/uchádzačmi, má sa na mysli vždy použitie komunikácie prostredníctvom komunikačného rozhrania systému JOS</w:t>
      </w:r>
      <w:r w:rsidR="00E421DD" w:rsidRPr="0095273D">
        <w:rPr>
          <w:rFonts w:ascii="Arial" w:hAnsi="Arial" w:cs="Arial"/>
          <w:sz w:val="20"/>
          <w:szCs w:val="20"/>
        </w:rPr>
        <w:t>E</w:t>
      </w:r>
      <w:r w:rsidRPr="0095273D">
        <w:rPr>
          <w:rFonts w:ascii="Arial" w:hAnsi="Arial" w:cs="Arial"/>
          <w:sz w:val="20"/>
          <w:szCs w:val="20"/>
        </w:rPr>
        <w:t>PHINE. V prípade, že verejný obstarávateľ rozhodne aj o možnosti iného spôsobu komunikácie než prostredníctvom komunikačného rozhrania JOSEPHINE, tak v</w:t>
      </w:r>
      <w:r w:rsidR="008F53A1" w:rsidRPr="0095273D">
        <w:rPr>
          <w:rFonts w:ascii="Arial" w:hAnsi="Arial" w:cs="Arial"/>
          <w:sz w:val="20"/>
          <w:szCs w:val="20"/>
        </w:rPr>
        <w:t xml:space="preserve"> SP</w:t>
      </w:r>
      <w:r w:rsidRPr="0095273D">
        <w:rPr>
          <w:rFonts w:ascii="Arial" w:hAnsi="Arial" w:cs="Arial"/>
          <w:sz w:val="20"/>
          <w:szCs w:val="20"/>
        </w:rPr>
        <w:t xml:space="preserve"> </w:t>
      </w:r>
      <w:r w:rsidR="008F53A1" w:rsidRPr="0095273D">
        <w:rPr>
          <w:rFonts w:ascii="Arial" w:hAnsi="Arial" w:cs="Arial"/>
          <w:sz w:val="20"/>
          <w:szCs w:val="20"/>
        </w:rPr>
        <w:t>tak</w:t>
      </w:r>
      <w:r w:rsidRPr="0095273D">
        <w:rPr>
          <w:rFonts w:ascii="Arial" w:hAnsi="Arial" w:cs="Arial"/>
          <w:sz w:val="20"/>
          <w:szCs w:val="20"/>
        </w:rPr>
        <w:t>úto skutočnosť zreteľne uvedie. Táto komunikácia sa týka i</w:t>
      </w:r>
      <w:r w:rsidR="00353176">
        <w:rPr>
          <w:rFonts w:ascii="Arial" w:hAnsi="Arial" w:cs="Arial"/>
          <w:sz w:val="20"/>
          <w:szCs w:val="20"/>
        </w:rPr>
        <w:t> </w:t>
      </w:r>
      <w:r w:rsidRPr="0095273D">
        <w:rPr>
          <w:rFonts w:ascii="Arial" w:hAnsi="Arial" w:cs="Arial"/>
          <w:sz w:val="20"/>
          <w:szCs w:val="20"/>
        </w:rPr>
        <w:t>prípadov</w:t>
      </w:r>
      <w:r w:rsidR="00353176">
        <w:rPr>
          <w:rFonts w:ascii="Arial" w:hAnsi="Arial" w:cs="Arial"/>
          <w:sz w:val="20"/>
          <w:szCs w:val="20"/>
        </w:rPr>
        <w:t xml:space="preserve">, </w:t>
      </w:r>
      <w:r w:rsidRPr="0095273D">
        <w:rPr>
          <w:rFonts w:ascii="Arial" w:hAnsi="Arial" w:cs="Arial"/>
          <w:sz w:val="20"/>
          <w:szCs w:val="20"/>
        </w:rPr>
        <w:t>kedy sa ponuka javí ako mimoriadne nízka ponuka.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w:t>
      </w:r>
      <w:r w:rsidR="008F53A1" w:rsidRPr="0095273D">
        <w:rPr>
          <w:rFonts w:ascii="Arial" w:hAnsi="Arial" w:cs="Arial"/>
          <w:sz w:val="20"/>
          <w:szCs w:val="20"/>
        </w:rPr>
        <w:t>a</w:t>
      </w:r>
      <w:r w:rsidRPr="0095273D">
        <w:rPr>
          <w:rFonts w:ascii="Arial" w:hAnsi="Arial" w:cs="Arial"/>
          <w:sz w:val="20"/>
          <w:szCs w:val="20"/>
        </w:rPr>
        <w:t xml:space="preserve"> prijíma. Akákoľvek komunikácia verejného obstarávateľa či záujemcu/uchádzača s treťou osobo</w:t>
      </w:r>
      <w:r w:rsidR="008F53A1" w:rsidRPr="0095273D">
        <w:rPr>
          <w:rFonts w:ascii="Arial" w:hAnsi="Arial" w:cs="Arial"/>
          <w:sz w:val="20"/>
          <w:szCs w:val="20"/>
        </w:rPr>
        <w:t>u (treťou osobou sa rozumie subjekt odlišný od záujemcu</w:t>
      </w:r>
      <w:r w:rsidR="00E421DD" w:rsidRPr="0095273D">
        <w:rPr>
          <w:rFonts w:ascii="Arial" w:hAnsi="Arial" w:cs="Arial"/>
          <w:sz w:val="20"/>
          <w:szCs w:val="20"/>
        </w:rPr>
        <w:t xml:space="preserve"> </w:t>
      </w:r>
      <w:r w:rsidR="008F53A1" w:rsidRPr="0095273D">
        <w:rPr>
          <w:rFonts w:ascii="Arial" w:hAnsi="Arial" w:cs="Arial"/>
          <w:sz w:val="20"/>
          <w:szCs w:val="20"/>
        </w:rPr>
        <w:t xml:space="preserve">/uchádzača) </w:t>
      </w:r>
      <w:r w:rsidRPr="0095273D">
        <w:rPr>
          <w:rFonts w:ascii="Arial" w:hAnsi="Arial" w:cs="Arial"/>
          <w:sz w:val="20"/>
          <w:szCs w:val="20"/>
        </w:rPr>
        <w:t>v súvislosti s týmto verejným obstarávaním bude prebiehať spôsobom, ktorý stanoví zákon a bude realizovaná mimo komunikačné rozhranie systému JOSEPHINE.</w:t>
      </w:r>
    </w:p>
    <w:p w14:paraId="1FED0AFC" w14:textId="1D6A0A6B" w:rsidR="00794DE5" w:rsidRPr="0095273D" w:rsidRDefault="00794DE5"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t>15.</w:t>
      </w:r>
      <w:r w:rsidR="00D03FDC" w:rsidRPr="0095273D">
        <w:rPr>
          <w:rFonts w:ascii="Arial" w:hAnsi="Arial" w:cs="Arial"/>
          <w:sz w:val="20"/>
          <w:szCs w:val="20"/>
        </w:rPr>
        <w:t>8</w:t>
      </w:r>
      <w:r w:rsidRPr="0095273D">
        <w:rPr>
          <w:rFonts w:ascii="Arial" w:hAnsi="Arial" w:cs="Arial"/>
          <w:sz w:val="20"/>
          <w:szCs w:val="20"/>
        </w:rPr>
        <w:t xml:space="preserve">  </w:t>
      </w:r>
      <w:r w:rsidRPr="0095273D">
        <w:rPr>
          <w:rFonts w:ascii="Arial" w:hAnsi="Arial" w:cs="Arial"/>
          <w:sz w:val="20"/>
          <w:szCs w:val="20"/>
        </w:rPr>
        <w:tab/>
        <w:t>Ak je odosielateľom zásielky verejný obstarávateľ, tak záujemcovi</w:t>
      </w:r>
      <w:r w:rsidR="008F53A1" w:rsidRPr="0095273D">
        <w:rPr>
          <w:rFonts w:ascii="Arial" w:hAnsi="Arial" w:cs="Arial"/>
          <w:sz w:val="20"/>
          <w:szCs w:val="20"/>
        </w:rPr>
        <w:t>/</w:t>
      </w:r>
      <w:r w:rsidRPr="0095273D">
        <w:rPr>
          <w:rFonts w:ascii="Arial" w:hAnsi="Arial" w:cs="Arial"/>
          <w:sz w:val="20"/>
          <w:szCs w:val="20"/>
        </w:rPr>
        <w:t>uchádzačovi bude na ním určený kontaktný e-mail/e-maily bezodkladne odoslaná informácia o tom, že k predmetnej zákazke existuje nová zásielka/správa. Záujemca</w:t>
      </w:r>
      <w:r w:rsidR="008F53A1" w:rsidRPr="0095273D">
        <w:rPr>
          <w:rFonts w:ascii="Arial" w:hAnsi="Arial" w:cs="Arial"/>
          <w:sz w:val="20"/>
          <w:szCs w:val="20"/>
        </w:rPr>
        <w:t>/</w:t>
      </w:r>
      <w:r w:rsidRPr="0095273D">
        <w:rPr>
          <w:rFonts w:ascii="Arial" w:hAnsi="Arial" w:cs="Arial"/>
          <w:sz w:val="20"/>
          <w:szCs w:val="20"/>
        </w:rPr>
        <w:t>uchádzač sa prihlási do systému a v komunikačnom rozhraní zákazky bude mať zobrazený obsah komunikácie – zásielky, správy. Záujemca</w:t>
      </w:r>
      <w:r w:rsidR="00E421DD" w:rsidRPr="0095273D">
        <w:rPr>
          <w:rFonts w:ascii="Arial" w:hAnsi="Arial" w:cs="Arial"/>
          <w:sz w:val="20"/>
          <w:szCs w:val="20"/>
        </w:rPr>
        <w:t>/</w:t>
      </w:r>
      <w:r w:rsidRPr="0095273D">
        <w:rPr>
          <w:rFonts w:ascii="Arial" w:hAnsi="Arial" w:cs="Arial"/>
          <w:sz w:val="20"/>
          <w:szCs w:val="20"/>
        </w:rPr>
        <w:t xml:space="preserve">uchádzač si môže v komunikačnom rozhraní zobraziť celú históriu o svojej komunikácii s verejným obstarávateľom. </w:t>
      </w:r>
    </w:p>
    <w:p w14:paraId="0279E308" w14:textId="1069AA42" w:rsidR="00794DE5" w:rsidRPr="0095273D" w:rsidRDefault="00794DE5"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t>15.</w:t>
      </w:r>
      <w:r w:rsidR="00D03FDC" w:rsidRPr="0095273D">
        <w:rPr>
          <w:rFonts w:ascii="Arial" w:hAnsi="Arial" w:cs="Arial"/>
          <w:sz w:val="20"/>
          <w:szCs w:val="20"/>
        </w:rPr>
        <w:t>9</w:t>
      </w:r>
      <w:r w:rsidRPr="0095273D">
        <w:rPr>
          <w:rFonts w:ascii="Arial" w:hAnsi="Arial" w:cs="Arial"/>
          <w:sz w:val="20"/>
          <w:szCs w:val="20"/>
        </w:rPr>
        <w:t xml:space="preserve">  </w:t>
      </w:r>
      <w:r w:rsidRPr="0095273D">
        <w:rPr>
          <w:rFonts w:ascii="Arial" w:hAnsi="Arial" w:cs="Arial"/>
          <w:sz w:val="20"/>
          <w:szCs w:val="20"/>
        </w:rPr>
        <w:tab/>
        <w:t>Ak je odosielateľom zásielky záujemca</w:t>
      </w:r>
      <w:r w:rsidR="008F53A1" w:rsidRPr="0095273D">
        <w:rPr>
          <w:rFonts w:ascii="Arial" w:hAnsi="Arial" w:cs="Arial"/>
          <w:sz w:val="20"/>
          <w:szCs w:val="20"/>
        </w:rPr>
        <w:t>/</w:t>
      </w:r>
      <w:r w:rsidRPr="0095273D">
        <w:rPr>
          <w:rFonts w:ascii="Arial" w:hAnsi="Arial" w:cs="Arial"/>
          <w:sz w:val="20"/>
          <w:szCs w:val="20"/>
        </w:rPr>
        <w:t xml:space="preserve">uchádzač, tak po prihlásení do systému JOSEPHINE  môže </w:t>
      </w:r>
      <w:r w:rsidR="008F53A1" w:rsidRPr="0095273D">
        <w:rPr>
          <w:rFonts w:ascii="Arial" w:hAnsi="Arial" w:cs="Arial"/>
          <w:sz w:val="20"/>
          <w:szCs w:val="20"/>
        </w:rPr>
        <w:t>k</w:t>
      </w:r>
      <w:r w:rsidR="00E421DD" w:rsidRPr="0095273D">
        <w:rPr>
          <w:rFonts w:ascii="Arial" w:hAnsi="Arial" w:cs="Arial"/>
          <w:sz w:val="20"/>
          <w:szCs w:val="20"/>
        </w:rPr>
        <w:t> </w:t>
      </w:r>
      <w:r w:rsidRPr="0095273D">
        <w:rPr>
          <w:rFonts w:ascii="Arial" w:hAnsi="Arial" w:cs="Arial"/>
          <w:sz w:val="20"/>
          <w:szCs w:val="20"/>
        </w:rPr>
        <w:t>predmetnému</w:t>
      </w:r>
      <w:r w:rsidR="00E421DD" w:rsidRPr="0095273D">
        <w:rPr>
          <w:rFonts w:ascii="Arial" w:hAnsi="Arial" w:cs="Arial"/>
          <w:sz w:val="20"/>
          <w:szCs w:val="20"/>
        </w:rPr>
        <w:t xml:space="preserve"> </w:t>
      </w:r>
      <w:r w:rsidRPr="0095273D">
        <w:rPr>
          <w:rFonts w:ascii="Arial" w:hAnsi="Arial" w:cs="Arial"/>
          <w:sz w:val="20"/>
          <w:szCs w:val="20"/>
        </w:rPr>
        <w:t xml:space="preserve">obstarávaniu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19076973" w14:textId="077AB139" w:rsidR="007E6C54" w:rsidRPr="0095273D" w:rsidRDefault="00794DE5" w:rsidP="0095273D">
      <w:pPr>
        <w:pStyle w:val="Default"/>
        <w:tabs>
          <w:tab w:val="num" w:pos="284"/>
        </w:tabs>
        <w:spacing w:after="0" w:line="240" w:lineRule="auto"/>
        <w:ind w:left="1134" w:hanging="1134"/>
        <w:contextualSpacing/>
        <w:jc w:val="both"/>
        <w:rPr>
          <w:rFonts w:ascii="Arial" w:hAnsi="Arial" w:cs="Arial"/>
          <w:color w:val="auto"/>
          <w:sz w:val="20"/>
          <w:szCs w:val="20"/>
        </w:rPr>
      </w:pPr>
      <w:r w:rsidRPr="0095273D">
        <w:rPr>
          <w:rFonts w:ascii="Arial" w:hAnsi="Arial" w:cs="Arial"/>
          <w:color w:val="auto"/>
          <w:sz w:val="20"/>
          <w:szCs w:val="20"/>
        </w:rPr>
        <w:tab/>
        <w:t xml:space="preserve">     15.</w:t>
      </w:r>
      <w:r w:rsidR="00D03FDC" w:rsidRPr="0095273D">
        <w:rPr>
          <w:rFonts w:ascii="Arial" w:hAnsi="Arial" w:cs="Arial"/>
          <w:color w:val="auto"/>
          <w:sz w:val="20"/>
          <w:szCs w:val="20"/>
        </w:rPr>
        <w:t>10</w:t>
      </w:r>
      <w:r w:rsidRPr="0095273D">
        <w:rPr>
          <w:rFonts w:ascii="Arial" w:hAnsi="Arial" w:cs="Arial"/>
          <w:color w:val="auto"/>
          <w:sz w:val="20"/>
          <w:szCs w:val="20"/>
        </w:rPr>
        <w:t xml:space="preserve">  Verejný obstarávateľ odporúča záujemcom</w:t>
      </w:r>
      <w:r w:rsidR="008F53A1" w:rsidRPr="0095273D">
        <w:rPr>
          <w:rFonts w:ascii="Arial" w:hAnsi="Arial" w:cs="Arial"/>
          <w:color w:val="auto"/>
          <w:sz w:val="20"/>
          <w:szCs w:val="20"/>
        </w:rPr>
        <w:t>/uchádzačom</w:t>
      </w:r>
      <w:r w:rsidRPr="0095273D">
        <w:rPr>
          <w:rFonts w:ascii="Arial" w:hAnsi="Arial" w:cs="Arial"/>
          <w:color w:val="auto"/>
          <w:sz w:val="20"/>
          <w:szCs w:val="20"/>
        </w:rPr>
        <w:t>, ktorí si vyhľadali obstarávani</w:t>
      </w:r>
      <w:r w:rsidR="008F53A1" w:rsidRPr="0095273D">
        <w:rPr>
          <w:rFonts w:ascii="Arial" w:hAnsi="Arial" w:cs="Arial"/>
          <w:color w:val="auto"/>
          <w:sz w:val="20"/>
          <w:szCs w:val="20"/>
        </w:rPr>
        <w:t>e</w:t>
      </w:r>
      <w:r w:rsidRPr="0095273D">
        <w:rPr>
          <w:rFonts w:ascii="Arial" w:hAnsi="Arial" w:cs="Arial"/>
          <w:color w:val="auto"/>
          <w:sz w:val="20"/>
          <w:szCs w:val="20"/>
        </w:rPr>
        <w:t xml:space="preserve"> prostredníctvom </w:t>
      </w:r>
      <w:r w:rsidR="007E6C54" w:rsidRPr="0095273D">
        <w:rPr>
          <w:rFonts w:ascii="Arial" w:hAnsi="Arial" w:cs="Arial"/>
          <w:color w:val="auto"/>
          <w:sz w:val="20"/>
          <w:szCs w:val="20"/>
        </w:rPr>
        <w:t>profilu</w:t>
      </w:r>
      <w:r w:rsidRPr="0095273D">
        <w:rPr>
          <w:rFonts w:ascii="Arial" w:hAnsi="Arial" w:cs="Arial"/>
          <w:color w:val="auto"/>
          <w:sz w:val="20"/>
          <w:szCs w:val="20"/>
        </w:rPr>
        <w:t xml:space="preserve"> verejného obstarávateľa, resp. v systéme JOSEPHINE (</w:t>
      </w:r>
      <w:hyperlink r:id="rId16" w:history="1">
        <w:r w:rsidRPr="0095273D">
          <w:rPr>
            <w:rStyle w:val="Hypertextovprepojenie"/>
            <w:rFonts w:ascii="Arial" w:hAnsi="Arial" w:cs="Arial"/>
            <w:sz w:val="20"/>
            <w:szCs w:val="20"/>
          </w:rPr>
          <w:t>https://josephine.proebiz.com</w:t>
        </w:r>
      </w:hyperlink>
      <w:r w:rsidRPr="0095273D">
        <w:rPr>
          <w:rFonts w:ascii="Arial" w:hAnsi="Arial" w:cs="Arial"/>
          <w:color w:val="auto"/>
          <w:sz w:val="20"/>
          <w:szCs w:val="20"/>
        </w:rPr>
        <w:t xml:space="preserve">), a zároveň ktorí chcú byť informovaní o prípadných aktualizáciách týkajúcich sa konkrétneho obstarávania prostredníctvom notifikačných e-mailov, aby v danom obstarávaní zaklikli tlačidlo </w:t>
      </w:r>
      <w:r w:rsidRPr="0095273D">
        <w:rPr>
          <w:rFonts w:ascii="Arial" w:hAnsi="Arial" w:cs="Arial"/>
          <w:b/>
          <w:bCs/>
          <w:color w:val="auto"/>
          <w:sz w:val="20"/>
          <w:szCs w:val="20"/>
        </w:rPr>
        <w:t xml:space="preserve">„ZAUJÍMA MA TO“ </w:t>
      </w:r>
      <w:r w:rsidRPr="0095273D">
        <w:rPr>
          <w:rFonts w:ascii="Arial" w:hAnsi="Arial" w:cs="Arial"/>
          <w:color w:val="auto"/>
          <w:sz w:val="20"/>
          <w:szCs w:val="20"/>
        </w:rPr>
        <w:t>(v pravej hornej časti obrazovky). Záujemci/uchádzači, ktorí odporúčanie nebudú akceptovať, sa vystavujú riziku, že im obsah informácií k predmetnej zákazke nebude doručený.</w:t>
      </w:r>
    </w:p>
    <w:p w14:paraId="4C651574" w14:textId="77777777" w:rsidR="007E6C54" w:rsidRPr="0095273D" w:rsidRDefault="00794DE5" w:rsidP="0095273D">
      <w:pPr>
        <w:pStyle w:val="Default"/>
        <w:tabs>
          <w:tab w:val="num" w:pos="284"/>
        </w:tabs>
        <w:spacing w:after="0" w:line="240" w:lineRule="auto"/>
        <w:ind w:left="1134" w:hanging="567"/>
        <w:contextualSpacing/>
        <w:jc w:val="both"/>
        <w:rPr>
          <w:rFonts w:ascii="Arial" w:hAnsi="Arial" w:cs="Arial"/>
          <w:color w:val="auto"/>
          <w:sz w:val="20"/>
          <w:szCs w:val="20"/>
        </w:rPr>
      </w:pPr>
      <w:r w:rsidRPr="0095273D">
        <w:rPr>
          <w:rFonts w:ascii="Arial" w:hAnsi="Arial" w:cs="Arial"/>
          <w:sz w:val="20"/>
          <w:szCs w:val="20"/>
        </w:rPr>
        <w:t>15.1</w:t>
      </w:r>
      <w:r w:rsidR="00D03FDC" w:rsidRPr="0095273D">
        <w:rPr>
          <w:rFonts w:ascii="Arial" w:hAnsi="Arial" w:cs="Arial"/>
          <w:sz w:val="20"/>
          <w:szCs w:val="20"/>
        </w:rPr>
        <w:t>1</w:t>
      </w:r>
      <w:r w:rsidRPr="0095273D">
        <w:rPr>
          <w:rFonts w:ascii="Arial" w:hAnsi="Arial" w:cs="Arial"/>
          <w:sz w:val="20"/>
          <w:szCs w:val="20"/>
        </w:rPr>
        <w:t xml:space="preserve">  </w:t>
      </w:r>
      <w:r w:rsidR="007E6C54" w:rsidRPr="0095273D">
        <w:rPr>
          <w:rFonts w:ascii="Arial" w:eastAsia="Calibri" w:hAnsi="Arial" w:cs="Arial"/>
          <w:noProof/>
          <w:color w:val="000000" w:themeColor="text1"/>
          <w:sz w:val="20"/>
          <w:szCs w:val="20"/>
        </w:rPr>
        <w:t>Verejný obstarávateľ umožňuje neobmedzený a priamy prístup elektronickými prostriedkami k</w:t>
      </w:r>
      <w:r w:rsidR="007E6C54" w:rsidRPr="0095273D">
        <w:rPr>
          <w:rFonts w:ascii="Arial" w:eastAsia="Calibri" w:hAnsi="Arial" w:cs="Arial"/>
          <w:sz w:val="20"/>
          <w:szCs w:val="20"/>
        </w:rPr>
        <w:t xml:space="preserve"> SP </w:t>
      </w:r>
      <w:r w:rsidR="007E6C54" w:rsidRPr="0095273D">
        <w:rPr>
          <w:rFonts w:ascii="Arial" w:eastAsia="Calibri" w:hAnsi="Arial" w:cs="Arial"/>
          <w:noProof/>
          <w:color w:val="000000" w:themeColor="text1"/>
          <w:sz w:val="20"/>
          <w:szCs w:val="20"/>
        </w:rPr>
        <w:t xml:space="preserve">a k prípadným všetkým doplňujúcim podkladom. </w:t>
      </w:r>
      <w:r w:rsidR="007E6C54" w:rsidRPr="0095273D">
        <w:rPr>
          <w:rFonts w:ascii="Arial" w:eastAsia="Calibri" w:hAnsi="Arial" w:cs="Arial"/>
          <w:sz w:val="20"/>
          <w:szCs w:val="20"/>
        </w:rPr>
        <w:t xml:space="preserve">SP </w:t>
      </w:r>
      <w:r w:rsidR="007E6C54" w:rsidRPr="0095273D">
        <w:rPr>
          <w:rFonts w:ascii="Arial" w:eastAsia="Calibri" w:hAnsi="Arial" w:cs="Arial"/>
          <w:noProof/>
          <w:color w:val="000000" w:themeColor="text1"/>
          <w:sz w:val="20"/>
          <w:szCs w:val="20"/>
        </w:rPr>
        <w:t xml:space="preserve">a prípadné vysvetlenie alebo doplnenie </w:t>
      </w:r>
      <w:r w:rsidR="007E6C54" w:rsidRPr="0095273D">
        <w:rPr>
          <w:rFonts w:ascii="Arial" w:eastAsia="Calibri" w:hAnsi="Arial" w:cs="Arial"/>
          <w:sz w:val="20"/>
          <w:szCs w:val="20"/>
        </w:rPr>
        <w:t xml:space="preserve">SP </w:t>
      </w:r>
      <w:r w:rsidR="007E6C54" w:rsidRPr="0095273D">
        <w:rPr>
          <w:rFonts w:ascii="Arial" w:eastAsia="Calibri" w:hAnsi="Arial" w:cs="Arial"/>
          <w:noProof/>
          <w:color w:val="000000" w:themeColor="text1"/>
          <w:sz w:val="20"/>
          <w:szCs w:val="20"/>
        </w:rPr>
        <w:t xml:space="preserve">alebo vysvetlenie požiadaviek </w:t>
      </w:r>
      <w:r w:rsidR="007E6C54" w:rsidRPr="0095273D">
        <w:rPr>
          <w:rFonts w:ascii="Arial" w:eastAsia="Calibri" w:hAnsi="Arial" w:cs="Arial"/>
          <w:noProof/>
          <w:sz w:val="20"/>
          <w:szCs w:val="20"/>
        </w:rPr>
        <w:t xml:space="preserve">uvedených v Oznámení, podmienok účasti </w:t>
      </w:r>
      <w:r w:rsidR="007E6C54" w:rsidRPr="0095273D">
        <w:rPr>
          <w:rFonts w:ascii="Arial" w:eastAsia="Calibri" w:hAnsi="Arial" w:cs="Arial"/>
          <w:noProof/>
          <w:color w:val="000000" w:themeColor="text1"/>
          <w:sz w:val="20"/>
          <w:szCs w:val="20"/>
        </w:rPr>
        <w:t xml:space="preserve">vo verejnom obstarávaní, informatívneho dokumentu alebo inej sprievodnej dokumentácie budú verejným obstarávateľom  zverejnené ako elektronické dokumenty v systéme JOSEPHINE, pričom priamy odkaz na dokumenty alebo informácie podľa prvej časti tejto vety verejný obstarávateľ sprístupní na profile verejného obstarávateľa </w:t>
      </w:r>
      <w:hyperlink r:id="rId17" w:history="1">
        <w:r w:rsidR="007E6C54" w:rsidRPr="0095273D">
          <w:rPr>
            <w:rFonts w:ascii="Arial" w:eastAsia="Calibri" w:hAnsi="Arial" w:cs="Arial"/>
            <w:noProof/>
            <w:color w:val="0000FF"/>
            <w:sz w:val="20"/>
            <w:szCs w:val="20"/>
            <w:u w:val="single"/>
          </w:rPr>
          <w:t>https://www.uvo.gov.sk/vyhladavanie/vyhladavanie-profilov/detail/9127</w:t>
        </w:r>
      </w:hyperlink>
      <w:r w:rsidR="007E6C54" w:rsidRPr="0095273D">
        <w:rPr>
          <w:rFonts w:ascii="Arial" w:eastAsia="Calibri" w:hAnsi="Arial" w:cs="Arial"/>
          <w:noProof/>
          <w:color w:val="000000" w:themeColor="text1"/>
          <w:sz w:val="20"/>
          <w:szCs w:val="20"/>
        </w:rPr>
        <w:t xml:space="preserve"> (ďalej len „profil“)</w:t>
      </w:r>
      <w:r w:rsidR="007E6C54" w:rsidRPr="0095273D">
        <w:rPr>
          <w:rFonts w:ascii="Arial" w:eastAsia="Calibri" w:hAnsi="Arial" w:cs="Arial"/>
          <w:noProof/>
          <w:sz w:val="20"/>
          <w:szCs w:val="20"/>
        </w:rPr>
        <w:t xml:space="preserve"> </w:t>
      </w:r>
      <w:r w:rsidR="007E6C54" w:rsidRPr="0095273D">
        <w:rPr>
          <w:rFonts w:ascii="Arial" w:eastAsia="Calibri" w:hAnsi="Arial" w:cs="Arial"/>
          <w:noProof/>
          <w:color w:val="000000" w:themeColor="text1"/>
          <w:sz w:val="20"/>
          <w:szCs w:val="20"/>
        </w:rPr>
        <w:t xml:space="preserve">a zároveň  v systéme JOSEPHINE. </w:t>
      </w:r>
    </w:p>
    <w:p w14:paraId="5CF4E838" w14:textId="77777777" w:rsidR="00D03FDC" w:rsidRPr="0095273D" w:rsidRDefault="00D03FD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3A7D8775" w14:textId="77777777" w:rsidR="00794DE5" w:rsidRPr="0095273D" w:rsidRDefault="00794DE5" w:rsidP="0095273D">
      <w:pPr>
        <w:spacing w:after="0" w:line="240" w:lineRule="auto"/>
        <w:ind w:left="567" w:hanging="567"/>
        <w:contextualSpacing/>
        <w:jc w:val="both"/>
        <w:rPr>
          <w:rFonts w:ascii="Arial" w:hAnsi="Arial" w:cs="Arial"/>
          <w:b/>
          <w:bCs/>
          <w:smallCaps/>
          <w:sz w:val="20"/>
          <w:szCs w:val="20"/>
        </w:rPr>
      </w:pPr>
      <w:r w:rsidRPr="0095273D">
        <w:rPr>
          <w:rFonts w:ascii="Arial" w:hAnsi="Arial" w:cs="Arial"/>
          <w:b/>
          <w:bCs/>
          <w:smallCaps/>
          <w:sz w:val="20"/>
          <w:szCs w:val="20"/>
        </w:rPr>
        <w:t>16.</w:t>
      </w:r>
      <w:r w:rsidRPr="0095273D">
        <w:rPr>
          <w:rFonts w:ascii="Arial" w:hAnsi="Arial" w:cs="Arial"/>
          <w:b/>
          <w:bCs/>
          <w:smallCaps/>
          <w:sz w:val="20"/>
          <w:szCs w:val="20"/>
        </w:rPr>
        <w:tab/>
      </w:r>
      <w:r w:rsidRPr="0095273D">
        <w:rPr>
          <w:rFonts w:ascii="Arial" w:hAnsi="Arial" w:cs="Arial"/>
          <w:b/>
          <w:bCs/>
          <w:sz w:val="20"/>
          <w:szCs w:val="20"/>
        </w:rPr>
        <w:t>Vysvetlenie informácií</w:t>
      </w:r>
    </w:p>
    <w:p w14:paraId="7CC2688B" w14:textId="3064F276"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16.1</w:t>
      </w:r>
      <w:r w:rsidRPr="0095273D">
        <w:rPr>
          <w:rFonts w:ascii="Arial" w:hAnsi="Arial" w:cs="Arial"/>
          <w:sz w:val="20"/>
          <w:szCs w:val="20"/>
        </w:rPr>
        <w:tab/>
        <w:t>V prípade nejasností alebo potreby vysvetlenia informácií potrebných na vypracovanie ponuky a na preukázanie splnenia podmienok účasti poskytnutých verejným obstarávateľom v lehote na predkladanie ponúk, môže ktorýkoľvek zo záujemcov požiadať o vysvetlenie informácií k predmetnej zákazke</w:t>
      </w:r>
      <w:r w:rsidR="00353176">
        <w:rPr>
          <w:rFonts w:ascii="Arial" w:hAnsi="Arial" w:cs="Arial"/>
          <w:sz w:val="20"/>
          <w:szCs w:val="20"/>
        </w:rPr>
        <w:t xml:space="preserve"> </w:t>
      </w:r>
      <w:r w:rsidRPr="0095273D">
        <w:rPr>
          <w:rFonts w:ascii="Arial" w:hAnsi="Arial" w:cs="Arial"/>
          <w:sz w:val="20"/>
          <w:szCs w:val="20"/>
        </w:rPr>
        <w:t>prostredníctvom komunikačného rozhrania systému JOSEPHINE</w:t>
      </w:r>
      <w:r w:rsidR="0093398D" w:rsidRPr="0095273D">
        <w:rPr>
          <w:rFonts w:ascii="Arial" w:hAnsi="Arial" w:cs="Arial"/>
          <w:sz w:val="20"/>
          <w:szCs w:val="20"/>
        </w:rPr>
        <w:t>.</w:t>
      </w:r>
    </w:p>
    <w:p w14:paraId="4931A2EB"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16.2</w:t>
      </w:r>
      <w:r w:rsidRPr="0095273D">
        <w:rPr>
          <w:rFonts w:ascii="Arial" w:hAnsi="Arial" w:cs="Arial"/>
          <w:sz w:val="20"/>
          <w:szCs w:val="20"/>
        </w:rPr>
        <w:tab/>
      </w:r>
      <w:r w:rsidR="00131049" w:rsidRPr="0095273D">
        <w:rPr>
          <w:rFonts w:ascii="Arial" w:hAnsi="Arial" w:cs="Arial"/>
          <w:sz w:val="20"/>
          <w:szCs w:val="20"/>
        </w:rPr>
        <w:t>Prípadnú ž</w:t>
      </w:r>
      <w:r w:rsidRPr="0095273D">
        <w:rPr>
          <w:rFonts w:ascii="Arial" w:hAnsi="Arial" w:cs="Arial"/>
          <w:sz w:val="20"/>
          <w:szCs w:val="20"/>
        </w:rPr>
        <w:t xml:space="preserve">iadosť o vysvetlenie informácií </w:t>
      </w:r>
      <w:r w:rsidR="00131049" w:rsidRPr="0095273D">
        <w:rPr>
          <w:rFonts w:ascii="Arial" w:hAnsi="Arial" w:cs="Arial"/>
          <w:sz w:val="20"/>
          <w:szCs w:val="20"/>
        </w:rPr>
        <w:t>potrebných na vypracovanie ponuky a na preukázanie splnenia podmienok účasti verejný obstarávateľ odporúča</w:t>
      </w:r>
      <w:r w:rsidR="00E421DD" w:rsidRPr="0095273D">
        <w:rPr>
          <w:rFonts w:ascii="Arial" w:hAnsi="Arial" w:cs="Arial"/>
          <w:sz w:val="20"/>
          <w:szCs w:val="20"/>
        </w:rPr>
        <w:t xml:space="preserve"> záujemcom</w:t>
      </w:r>
      <w:r w:rsidR="00131049" w:rsidRPr="0095273D">
        <w:rPr>
          <w:rFonts w:ascii="Arial" w:hAnsi="Arial" w:cs="Arial"/>
          <w:sz w:val="20"/>
          <w:szCs w:val="20"/>
        </w:rPr>
        <w:t xml:space="preserve"> doručiť </w:t>
      </w:r>
      <w:r w:rsidRPr="0095273D">
        <w:rPr>
          <w:rFonts w:ascii="Arial" w:hAnsi="Arial" w:cs="Arial"/>
          <w:sz w:val="20"/>
          <w:szCs w:val="20"/>
        </w:rPr>
        <w:t xml:space="preserve">prostredníctvom komunikačného rozhrania systému JOSEPHINE </w:t>
      </w:r>
      <w:r w:rsidR="00131049" w:rsidRPr="0095273D">
        <w:rPr>
          <w:rFonts w:ascii="Arial" w:hAnsi="Arial" w:cs="Arial"/>
          <w:sz w:val="20"/>
          <w:szCs w:val="20"/>
        </w:rPr>
        <w:t>„dostatočne vopred“.</w:t>
      </w:r>
    </w:p>
    <w:p w14:paraId="1043E61E"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16.3</w:t>
      </w:r>
      <w:r w:rsidRPr="0095273D">
        <w:rPr>
          <w:rFonts w:ascii="Arial" w:hAnsi="Arial" w:cs="Arial"/>
          <w:sz w:val="20"/>
          <w:szCs w:val="20"/>
        </w:rPr>
        <w:tab/>
      </w:r>
      <w:r w:rsidR="00131049" w:rsidRPr="0095273D">
        <w:rPr>
          <w:rFonts w:ascii="Arial" w:hAnsi="Arial" w:cs="Arial"/>
          <w:sz w:val="20"/>
          <w:szCs w:val="20"/>
        </w:rPr>
        <w:t xml:space="preserve">Verejný obstarávateľ bezodkladne poskytne vysvetlenie informácií potrebných na </w:t>
      </w:r>
      <w:r w:rsidRPr="0095273D">
        <w:rPr>
          <w:rFonts w:ascii="Arial" w:hAnsi="Arial" w:cs="Arial"/>
          <w:sz w:val="20"/>
          <w:szCs w:val="20"/>
        </w:rPr>
        <w:t xml:space="preserve"> vypracovanie </w:t>
      </w:r>
      <w:r w:rsidR="00131049" w:rsidRPr="0095273D">
        <w:rPr>
          <w:rFonts w:ascii="Arial" w:hAnsi="Arial" w:cs="Arial"/>
          <w:sz w:val="20"/>
          <w:szCs w:val="20"/>
        </w:rPr>
        <w:t xml:space="preserve">ponuky a na preukázanie splnenia podmienok účasti </w:t>
      </w:r>
      <w:r w:rsidRPr="0095273D">
        <w:rPr>
          <w:rFonts w:ascii="Arial" w:hAnsi="Arial" w:cs="Arial"/>
          <w:sz w:val="20"/>
          <w:szCs w:val="20"/>
        </w:rPr>
        <w:t>všetkým záujemcom ktorí sú mu známi</w:t>
      </w:r>
      <w:r w:rsidR="00131049" w:rsidRPr="0095273D">
        <w:rPr>
          <w:rFonts w:ascii="Arial" w:hAnsi="Arial" w:cs="Arial"/>
          <w:sz w:val="20"/>
          <w:szCs w:val="20"/>
        </w:rPr>
        <w:t xml:space="preserve"> v tejto zákazke,</w:t>
      </w:r>
      <w:r w:rsidRPr="0095273D">
        <w:rPr>
          <w:rFonts w:ascii="Arial" w:hAnsi="Arial" w:cs="Arial"/>
          <w:sz w:val="20"/>
          <w:szCs w:val="20"/>
        </w:rPr>
        <w:t xml:space="preserve"> najneskôr v</w:t>
      </w:r>
      <w:r w:rsidR="00131049" w:rsidRPr="0095273D">
        <w:rPr>
          <w:rFonts w:ascii="Arial" w:hAnsi="Arial" w:cs="Arial"/>
          <w:sz w:val="20"/>
          <w:szCs w:val="20"/>
        </w:rPr>
        <w:t>šak šesť dní pred uplynutím lehoty na predkladanie ponúk za predpokladu, že o vysvetlenie záujemca požiada dostatočne vopred.</w:t>
      </w:r>
      <w:r w:rsidRPr="0095273D">
        <w:rPr>
          <w:rFonts w:ascii="Arial" w:hAnsi="Arial" w:cs="Arial"/>
          <w:sz w:val="20"/>
          <w:szCs w:val="20"/>
        </w:rPr>
        <w:t xml:space="preserve"> </w:t>
      </w:r>
    </w:p>
    <w:p w14:paraId="17DFD116" w14:textId="07CFA0E3" w:rsidR="00794DE5" w:rsidRPr="0095273D" w:rsidRDefault="00794DE5" w:rsidP="0095273D">
      <w:pPr>
        <w:spacing w:after="0" w:line="240" w:lineRule="auto"/>
        <w:ind w:left="1134" w:hanging="567"/>
        <w:contextualSpacing/>
        <w:jc w:val="both"/>
        <w:rPr>
          <w:rFonts w:ascii="Arial" w:eastAsia="Calibri" w:hAnsi="Arial" w:cs="Arial"/>
          <w:sz w:val="20"/>
          <w:szCs w:val="20"/>
        </w:rPr>
      </w:pPr>
      <w:r w:rsidRPr="0095273D">
        <w:rPr>
          <w:rFonts w:ascii="Arial" w:hAnsi="Arial" w:cs="Arial"/>
          <w:sz w:val="20"/>
          <w:szCs w:val="20"/>
        </w:rPr>
        <w:t>16.</w:t>
      </w:r>
      <w:r w:rsidR="00353176">
        <w:rPr>
          <w:rFonts w:ascii="Arial" w:hAnsi="Arial" w:cs="Arial"/>
          <w:sz w:val="20"/>
          <w:szCs w:val="20"/>
        </w:rPr>
        <w:t>4</w:t>
      </w:r>
      <w:r w:rsidRPr="0095273D">
        <w:rPr>
          <w:rFonts w:ascii="Arial" w:hAnsi="Arial" w:cs="Arial"/>
          <w:sz w:val="20"/>
          <w:szCs w:val="20"/>
        </w:rPr>
        <w:tab/>
      </w:r>
      <w:r w:rsidRPr="0095273D">
        <w:rPr>
          <w:rFonts w:ascii="Arial" w:eastAsia="Calibri" w:hAnsi="Arial" w:cs="Arial"/>
          <w:sz w:val="20"/>
          <w:szCs w:val="20"/>
        </w:rPr>
        <w:t>Verejný obstarávateľ primerane predĺži lehotu na predkladanie ponúk, ak vysvetlenie informácií potrebných na vypracovanie ponuky a na preukázanie splnenia podmienok účasti nie je poskytnuté v lehote podľa bodu 1</w:t>
      </w:r>
      <w:r w:rsidR="00131049" w:rsidRPr="0095273D">
        <w:rPr>
          <w:rFonts w:ascii="Arial" w:eastAsia="Calibri" w:hAnsi="Arial" w:cs="Arial"/>
          <w:sz w:val="20"/>
          <w:szCs w:val="20"/>
        </w:rPr>
        <w:t>6</w:t>
      </w:r>
      <w:r w:rsidRPr="0095273D">
        <w:rPr>
          <w:rFonts w:ascii="Arial" w:eastAsia="Calibri" w:hAnsi="Arial" w:cs="Arial"/>
          <w:sz w:val="20"/>
          <w:szCs w:val="20"/>
        </w:rPr>
        <w:t>.</w:t>
      </w:r>
      <w:r w:rsidR="00131049" w:rsidRPr="0095273D">
        <w:rPr>
          <w:rFonts w:ascii="Arial" w:eastAsia="Calibri" w:hAnsi="Arial" w:cs="Arial"/>
          <w:sz w:val="20"/>
          <w:szCs w:val="20"/>
        </w:rPr>
        <w:t>3 Časť A.1 Zväzok 1 týchto SP</w:t>
      </w:r>
      <w:r w:rsidRPr="0095273D">
        <w:rPr>
          <w:rFonts w:ascii="Arial" w:eastAsia="Calibri" w:hAnsi="Arial" w:cs="Arial"/>
          <w:sz w:val="20"/>
          <w:szCs w:val="20"/>
        </w:rPr>
        <w:t>, aj napriek tomu, že bolo vyžiadané dostatočne vopred alebo ak v dokumentoch potrebných na vypracovanie ponuky alebo na preukázanie splnenia podmienok účasti vykoná podstatnú zmenu.</w:t>
      </w:r>
    </w:p>
    <w:p w14:paraId="0064F7B6" w14:textId="3885E70C" w:rsidR="00794DE5" w:rsidRPr="0095273D" w:rsidRDefault="00794DE5" w:rsidP="0095273D">
      <w:pPr>
        <w:spacing w:after="0" w:line="240" w:lineRule="auto"/>
        <w:ind w:left="1134" w:hanging="567"/>
        <w:contextualSpacing/>
        <w:jc w:val="both"/>
        <w:rPr>
          <w:rFonts w:ascii="Arial" w:eastAsia="Calibri" w:hAnsi="Arial" w:cs="Arial"/>
          <w:sz w:val="20"/>
          <w:szCs w:val="20"/>
        </w:rPr>
      </w:pPr>
      <w:r w:rsidRPr="0095273D">
        <w:rPr>
          <w:rFonts w:ascii="Arial" w:hAnsi="Arial" w:cs="Arial"/>
          <w:sz w:val="20"/>
          <w:szCs w:val="20"/>
        </w:rPr>
        <w:t>16.</w:t>
      </w:r>
      <w:r w:rsidR="00353176">
        <w:rPr>
          <w:rFonts w:ascii="Arial" w:hAnsi="Arial" w:cs="Arial"/>
          <w:sz w:val="20"/>
          <w:szCs w:val="20"/>
        </w:rPr>
        <w:t>5</w:t>
      </w:r>
      <w:r w:rsidRPr="0095273D">
        <w:rPr>
          <w:rFonts w:ascii="Arial" w:hAnsi="Arial" w:cs="Arial"/>
          <w:sz w:val="20"/>
          <w:szCs w:val="20"/>
        </w:rPr>
        <w:tab/>
      </w:r>
      <w:r w:rsidRPr="0095273D">
        <w:rPr>
          <w:rFonts w:ascii="Arial" w:eastAsia="Calibri" w:hAnsi="Arial" w:cs="Arial"/>
          <w:sz w:val="20"/>
          <w:szCs w:val="20"/>
        </w:rPr>
        <w:t>Ak si vysvetlenie informácií potrebných na vypracovanie ponuky alebo na preukázanie splnenia podmienok účasti záujemca nevyžiada dostatočne vopred alebo jeho význam je z hľadiska prípravy ponuky nepodstatný, verejný obstarávateľ nie je povinný predĺžiť lehotu na predkladanie ponúk.</w:t>
      </w:r>
    </w:p>
    <w:p w14:paraId="783BA6AF" w14:textId="77777777" w:rsidR="00124302" w:rsidRPr="0095273D" w:rsidRDefault="00124302" w:rsidP="0095273D">
      <w:pPr>
        <w:spacing w:after="0" w:line="240" w:lineRule="auto"/>
        <w:ind w:left="1134" w:hanging="567"/>
        <w:contextualSpacing/>
        <w:jc w:val="both"/>
        <w:rPr>
          <w:rFonts w:ascii="Arial" w:eastAsia="Calibri" w:hAnsi="Arial" w:cs="Arial"/>
          <w:sz w:val="20"/>
          <w:szCs w:val="20"/>
        </w:rPr>
      </w:pPr>
    </w:p>
    <w:p w14:paraId="0A70DAB2" w14:textId="77777777" w:rsidR="00794DE5" w:rsidRPr="0095273D" w:rsidRDefault="00794DE5" w:rsidP="0095273D">
      <w:pPr>
        <w:spacing w:after="0" w:line="240" w:lineRule="auto"/>
        <w:ind w:left="567" w:hanging="567"/>
        <w:contextualSpacing/>
        <w:jc w:val="both"/>
        <w:rPr>
          <w:rFonts w:ascii="Arial" w:hAnsi="Arial" w:cs="Arial"/>
          <w:b/>
          <w:bCs/>
          <w:smallCaps/>
          <w:sz w:val="20"/>
          <w:szCs w:val="20"/>
        </w:rPr>
      </w:pPr>
      <w:r w:rsidRPr="0095273D">
        <w:rPr>
          <w:rFonts w:ascii="Arial" w:hAnsi="Arial" w:cs="Arial"/>
          <w:b/>
          <w:bCs/>
          <w:smallCaps/>
          <w:sz w:val="20"/>
          <w:szCs w:val="20"/>
        </w:rPr>
        <w:t>17.</w:t>
      </w:r>
      <w:r w:rsidRPr="0095273D">
        <w:rPr>
          <w:rFonts w:ascii="Arial" w:hAnsi="Arial" w:cs="Arial"/>
          <w:b/>
          <w:bCs/>
          <w:smallCaps/>
          <w:sz w:val="20"/>
          <w:szCs w:val="20"/>
        </w:rPr>
        <w:tab/>
      </w:r>
      <w:r w:rsidRPr="0095273D">
        <w:rPr>
          <w:rFonts w:ascii="Arial" w:hAnsi="Arial" w:cs="Arial"/>
          <w:b/>
          <w:bCs/>
          <w:sz w:val="20"/>
          <w:szCs w:val="20"/>
        </w:rPr>
        <w:t xml:space="preserve">Obhliadka miesta plnenia </w:t>
      </w:r>
      <w:r w:rsidR="00131049" w:rsidRPr="0095273D">
        <w:rPr>
          <w:rFonts w:ascii="Arial" w:hAnsi="Arial" w:cs="Arial"/>
          <w:b/>
          <w:bCs/>
          <w:sz w:val="20"/>
          <w:szCs w:val="20"/>
        </w:rPr>
        <w:t>predmetu zákazky</w:t>
      </w:r>
    </w:p>
    <w:p w14:paraId="6D4CCAB9" w14:textId="12E5DECB" w:rsidR="0056626A" w:rsidRPr="0056626A" w:rsidRDefault="00794DE5" w:rsidP="00D70348">
      <w:pPr>
        <w:spacing w:after="0" w:line="240" w:lineRule="auto"/>
        <w:ind w:left="1134" w:hanging="567"/>
        <w:contextualSpacing/>
        <w:jc w:val="both"/>
        <w:rPr>
          <w:rFonts w:ascii="Arial" w:eastAsia="Times New Roman" w:hAnsi="Arial" w:cs="Arial"/>
          <w:color w:val="000000"/>
          <w:sz w:val="20"/>
          <w:szCs w:val="20"/>
          <w:lang w:eastAsia="cs-CZ"/>
        </w:rPr>
      </w:pPr>
      <w:r w:rsidRPr="0056626A">
        <w:rPr>
          <w:rFonts w:ascii="Arial" w:hAnsi="Arial" w:cs="Arial"/>
          <w:sz w:val="20"/>
          <w:szCs w:val="20"/>
        </w:rPr>
        <w:t>17.1</w:t>
      </w:r>
      <w:r w:rsidRPr="0056626A">
        <w:rPr>
          <w:rFonts w:ascii="Arial" w:hAnsi="Arial" w:cs="Arial"/>
          <w:sz w:val="20"/>
          <w:szCs w:val="20"/>
        </w:rPr>
        <w:tab/>
      </w:r>
      <w:r w:rsidR="0056626A" w:rsidRPr="0056626A">
        <w:rPr>
          <w:rFonts w:ascii="Arial" w:eastAsia="Times New Roman" w:hAnsi="Arial" w:cs="Arial"/>
          <w:color w:val="000000"/>
          <w:sz w:val="20"/>
          <w:szCs w:val="20"/>
          <w:lang w:eastAsia="cs-CZ"/>
        </w:rPr>
        <w:t xml:space="preserve">Verejný obstarávateľ odporúča všetkým záujemcom vykonať obhliadku miesta uskutočnenia predmetu zákazky z dôvodu získania všetkých údajov, ktoré môžu byť potrebné pre prípravu ponuky a podpísanie zmluvy o dielo na predmetnú zákazku. </w:t>
      </w:r>
      <w:bookmarkStart w:id="11" w:name="_Hlk514229550"/>
      <w:r w:rsidR="0056626A" w:rsidRPr="0056626A">
        <w:rPr>
          <w:rFonts w:ascii="Arial" w:eastAsia="Times New Roman" w:hAnsi="Arial" w:cs="Arial"/>
          <w:color w:val="000000"/>
          <w:sz w:val="20"/>
          <w:szCs w:val="20"/>
          <w:lang w:eastAsia="cs-CZ"/>
        </w:rPr>
        <w:t>Miesto predmetu zákazky je uvedené vo Zväzku 3 Požiadavky Objednávateľa týchto súťažných podkladov</w:t>
      </w:r>
      <w:r w:rsidR="0056626A" w:rsidRPr="0056626A">
        <w:rPr>
          <w:rFonts w:ascii="Arial" w:eastAsia="Times New Roman" w:hAnsi="Arial" w:cs="Arial"/>
          <w:bCs/>
          <w:iCs/>
          <w:color w:val="000000"/>
          <w:sz w:val="20"/>
          <w:szCs w:val="20"/>
          <w:lang w:eastAsia="cs-CZ"/>
        </w:rPr>
        <w:t>.</w:t>
      </w:r>
      <w:bookmarkEnd w:id="11"/>
      <w:r w:rsidR="0056626A" w:rsidRPr="0056626A">
        <w:rPr>
          <w:rFonts w:ascii="Arial" w:eastAsia="Times New Roman" w:hAnsi="Arial" w:cs="Arial"/>
          <w:color w:val="000000"/>
          <w:sz w:val="20"/>
          <w:szCs w:val="20"/>
          <w:lang w:eastAsia="cs-CZ"/>
        </w:rPr>
        <w:t xml:space="preserve"> Z dôvodu bezpečnosti a dodržania interných predpisov verejného obstarávateľa každý záujemca, ktorý sa chce zúčastniť obhliadky, je povinný oznámiť verejnému obstarávateľovi prostredníctvom systému JOSEPHINE najneskôr </w:t>
      </w:r>
      <w:r w:rsidR="0056626A" w:rsidRPr="00FF4CA4">
        <w:rPr>
          <w:rFonts w:ascii="Arial" w:eastAsia="Times New Roman" w:hAnsi="Arial" w:cs="Arial"/>
          <w:color w:val="000000"/>
          <w:sz w:val="20"/>
          <w:szCs w:val="20"/>
          <w:lang w:eastAsia="cs-CZ"/>
        </w:rPr>
        <w:t xml:space="preserve">do </w:t>
      </w:r>
      <w:r w:rsidR="0056626A" w:rsidRPr="00FF4CA4">
        <w:rPr>
          <w:rFonts w:ascii="Arial" w:eastAsia="Times New Roman" w:hAnsi="Arial" w:cs="Arial"/>
          <w:b/>
          <w:bCs/>
          <w:color w:val="000000"/>
          <w:sz w:val="20"/>
          <w:szCs w:val="20"/>
          <w:lang w:eastAsia="cs-CZ"/>
        </w:rPr>
        <w:t>1</w:t>
      </w:r>
      <w:r w:rsidR="00277BDC" w:rsidRPr="00FF4CA4">
        <w:rPr>
          <w:rFonts w:ascii="Arial" w:eastAsia="Times New Roman" w:hAnsi="Arial" w:cs="Arial"/>
          <w:b/>
          <w:bCs/>
          <w:color w:val="000000"/>
          <w:sz w:val="20"/>
          <w:szCs w:val="20"/>
          <w:lang w:eastAsia="cs-CZ"/>
        </w:rPr>
        <w:t>9</w:t>
      </w:r>
      <w:r w:rsidR="0056626A" w:rsidRPr="00FF4CA4">
        <w:rPr>
          <w:rFonts w:ascii="Arial" w:eastAsia="Times New Roman" w:hAnsi="Arial" w:cs="Arial"/>
          <w:b/>
          <w:bCs/>
          <w:color w:val="000000"/>
          <w:sz w:val="20"/>
          <w:szCs w:val="20"/>
          <w:lang w:eastAsia="cs-CZ"/>
        </w:rPr>
        <w:t xml:space="preserve">. </w:t>
      </w:r>
      <w:r w:rsidR="00277BDC" w:rsidRPr="00FF4CA4">
        <w:rPr>
          <w:rFonts w:ascii="Arial" w:eastAsia="Times New Roman" w:hAnsi="Arial" w:cs="Arial"/>
          <w:b/>
          <w:bCs/>
          <w:color w:val="000000"/>
          <w:sz w:val="20"/>
          <w:szCs w:val="20"/>
          <w:lang w:eastAsia="cs-CZ"/>
        </w:rPr>
        <w:t>07</w:t>
      </w:r>
      <w:r w:rsidR="0056626A" w:rsidRPr="00FF4CA4">
        <w:rPr>
          <w:rFonts w:ascii="Arial" w:eastAsia="Times New Roman" w:hAnsi="Arial" w:cs="Arial"/>
          <w:b/>
          <w:bCs/>
          <w:color w:val="000000"/>
          <w:sz w:val="20"/>
          <w:szCs w:val="20"/>
          <w:lang w:eastAsia="cs-CZ"/>
        </w:rPr>
        <w:t>. 202</w:t>
      </w:r>
      <w:r w:rsidR="00277BDC" w:rsidRPr="00FF4CA4">
        <w:rPr>
          <w:rFonts w:ascii="Arial" w:eastAsia="Times New Roman" w:hAnsi="Arial" w:cs="Arial"/>
          <w:b/>
          <w:bCs/>
          <w:color w:val="000000"/>
          <w:sz w:val="20"/>
          <w:szCs w:val="20"/>
          <w:lang w:eastAsia="cs-CZ"/>
        </w:rPr>
        <w:t>4</w:t>
      </w:r>
      <w:r w:rsidR="0056626A" w:rsidRPr="00FF4CA4">
        <w:rPr>
          <w:rFonts w:ascii="Arial" w:eastAsia="Times New Roman" w:hAnsi="Arial" w:cs="Arial"/>
          <w:b/>
          <w:bCs/>
          <w:color w:val="000000"/>
          <w:sz w:val="20"/>
          <w:szCs w:val="20"/>
          <w:lang w:eastAsia="cs-CZ"/>
        </w:rPr>
        <w:t xml:space="preserve"> do 10:00 hod</w:t>
      </w:r>
      <w:r w:rsidR="0056626A" w:rsidRPr="00FF4CA4">
        <w:rPr>
          <w:rFonts w:ascii="Arial" w:eastAsia="Times New Roman" w:hAnsi="Arial" w:cs="Arial"/>
          <w:color w:val="000000"/>
          <w:sz w:val="20"/>
          <w:szCs w:val="20"/>
          <w:lang w:eastAsia="cs-CZ"/>
        </w:rPr>
        <w:t>.</w:t>
      </w:r>
      <w:r w:rsidR="0056626A" w:rsidRPr="0056626A">
        <w:rPr>
          <w:rFonts w:ascii="Arial" w:eastAsia="Times New Roman" w:hAnsi="Arial" w:cs="Arial"/>
          <w:color w:val="000000"/>
          <w:sz w:val="20"/>
          <w:szCs w:val="20"/>
          <w:lang w:eastAsia="cs-CZ"/>
        </w:rPr>
        <w:t xml:space="preserve"> kontaktné údaje o účastníkoch obhliadky:</w:t>
      </w:r>
    </w:p>
    <w:p w14:paraId="2153A727" w14:textId="77777777" w:rsidR="0056626A" w:rsidRPr="0056626A" w:rsidRDefault="0056626A" w:rsidP="00D70348">
      <w:pPr>
        <w:tabs>
          <w:tab w:val="left" w:pos="-3119"/>
        </w:tabs>
        <w:autoSpaceDE w:val="0"/>
        <w:autoSpaceDN w:val="0"/>
        <w:spacing w:after="0" w:line="240" w:lineRule="auto"/>
        <w:ind w:left="1134" w:hanging="567"/>
        <w:contextualSpacing/>
        <w:jc w:val="both"/>
        <w:rPr>
          <w:rFonts w:ascii="Arial" w:eastAsia="Times New Roman" w:hAnsi="Arial" w:cs="Arial"/>
          <w:b/>
          <w:bCs/>
          <w:color w:val="000000"/>
          <w:sz w:val="20"/>
          <w:szCs w:val="20"/>
          <w:lang w:eastAsia="cs-CZ"/>
        </w:rPr>
      </w:pPr>
      <w:r w:rsidRPr="0056626A">
        <w:rPr>
          <w:rFonts w:ascii="Arial" w:eastAsia="Times New Roman" w:hAnsi="Arial" w:cs="Arial"/>
          <w:b/>
          <w:bCs/>
          <w:color w:val="000000"/>
          <w:sz w:val="20"/>
          <w:szCs w:val="20"/>
          <w:lang w:eastAsia="cs-CZ"/>
        </w:rPr>
        <w:tab/>
        <w:t>meno, priezvisko, mobilný telefón a e-mail.</w:t>
      </w:r>
    </w:p>
    <w:p w14:paraId="640F8F16" w14:textId="2FDFF46D" w:rsidR="0056626A" w:rsidRPr="0056626A" w:rsidRDefault="0056626A" w:rsidP="00D70348">
      <w:pPr>
        <w:tabs>
          <w:tab w:val="left" w:pos="-3119"/>
        </w:tabs>
        <w:autoSpaceDE w:val="0"/>
        <w:autoSpaceDN w:val="0"/>
        <w:spacing w:after="0" w:line="240" w:lineRule="auto"/>
        <w:ind w:left="1134" w:hanging="567"/>
        <w:contextualSpacing/>
        <w:jc w:val="both"/>
        <w:rPr>
          <w:rFonts w:ascii="Arial" w:eastAsia="Times New Roman" w:hAnsi="Arial" w:cs="Arial"/>
          <w:b/>
          <w:bCs/>
          <w:color w:val="000000"/>
          <w:sz w:val="20"/>
          <w:szCs w:val="20"/>
          <w:lang w:eastAsia="cs-CZ"/>
        </w:rPr>
      </w:pPr>
      <w:r w:rsidRPr="0056626A">
        <w:rPr>
          <w:rFonts w:ascii="Arial" w:eastAsia="Times New Roman" w:hAnsi="Arial" w:cs="Arial"/>
          <w:color w:val="000000"/>
          <w:sz w:val="20"/>
          <w:szCs w:val="20"/>
          <w:lang w:eastAsia="cs-CZ"/>
        </w:rPr>
        <w:t>17.2</w:t>
      </w:r>
      <w:r w:rsidRPr="0056626A">
        <w:rPr>
          <w:rFonts w:ascii="Arial" w:eastAsia="Times New Roman" w:hAnsi="Arial" w:cs="Arial"/>
          <w:color w:val="000000"/>
          <w:sz w:val="20"/>
          <w:szCs w:val="20"/>
          <w:lang w:eastAsia="cs-CZ"/>
        </w:rPr>
        <w:tab/>
        <w:t xml:space="preserve">Podrobnejšie inštrukcie k obhliadke, ako aj termín a miesto stretnutia bude všetkým záujemcom, ktorí potvrdia svoj záujem o obhliadku, doručený prostredníctvom systému JOSEPHINE. </w:t>
      </w:r>
    </w:p>
    <w:p w14:paraId="65CF4FE2" w14:textId="436B23ED" w:rsidR="0056626A" w:rsidRPr="0056626A" w:rsidRDefault="0056626A" w:rsidP="00D70348">
      <w:pPr>
        <w:tabs>
          <w:tab w:val="left" w:pos="-3119"/>
        </w:tabs>
        <w:autoSpaceDE w:val="0"/>
        <w:autoSpaceDN w:val="0"/>
        <w:spacing w:after="0" w:line="240" w:lineRule="auto"/>
        <w:ind w:left="1134" w:hanging="567"/>
        <w:contextualSpacing/>
        <w:jc w:val="both"/>
        <w:rPr>
          <w:rFonts w:ascii="Arial" w:eastAsia="Times New Roman" w:hAnsi="Arial" w:cs="Arial"/>
          <w:b/>
          <w:bCs/>
          <w:color w:val="000000"/>
          <w:sz w:val="20"/>
          <w:szCs w:val="20"/>
          <w:lang w:eastAsia="cs-CZ"/>
        </w:rPr>
      </w:pPr>
      <w:r w:rsidRPr="0056626A">
        <w:rPr>
          <w:rFonts w:ascii="Arial" w:eastAsia="Times New Roman" w:hAnsi="Arial" w:cs="Arial"/>
          <w:color w:val="000000"/>
          <w:sz w:val="20"/>
          <w:szCs w:val="20"/>
          <w:lang w:eastAsia="cs-CZ"/>
        </w:rPr>
        <w:t>17.3</w:t>
      </w:r>
      <w:r w:rsidRPr="0056626A">
        <w:rPr>
          <w:rFonts w:ascii="Arial" w:eastAsia="Times New Roman" w:hAnsi="Arial" w:cs="Arial"/>
          <w:color w:val="000000"/>
          <w:sz w:val="20"/>
          <w:szCs w:val="20"/>
          <w:lang w:eastAsia="cs-CZ"/>
        </w:rPr>
        <w:tab/>
        <w:t>Z obhliadky bude vyhotovený zápis, ktorý bude súčasťou dokumentácie z verejného obstarávania.</w:t>
      </w:r>
      <w:r>
        <w:rPr>
          <w:rFonts w:ascii="Arial" w:eastAsia="Times New Roman" w:hAnsi="Arial" w:cs="Arial"/>
          <w:color w:val="000000"/>
          <w:sz w:val="20"/>
          <w:szCs w:val="20"/>
          <w:lang w:eastAsia="cs-CZ"/>
        </w:rPr>
        <w:t xml:space="preserve"> </w:t>
      </w:r>
      <w:r w:rsidRPr="0056626A">
        <w:rPr>
          <w:rFonts w:ascii="Arial" w:eastAsia="Times New Roman" w:hAnsi="Arial" w:cs="Arial"/>
          <w:color w:val="000000"/>
          <w:sz w:val="20"/>
          <w:szCs w:val="20"/>
          <w:lang w:eastAsia="cs-CZ"/>
        </w:rPr>
        <w:t>Predmetom obhliadky je oboznámenie sa s predmetom zákazky, a teda verejný obstarávateľ v súlade s princípom transparentnosti nebude poskytovať dodatočné informácie týkajúce sa predmetu zákazky. Na obhliadke (tzn. počas obhliadky) nie je prípustné klásť otázky, ktorých predmetom by malo byť vysvetlenie súťažných podkladov alebo oznámenia o vyhlásení verejného obstarávania. Záujemca je následne až po vykonaní obhliadky oprávnený predložiť žiadosť o vysvetlenie v zmysle bodu 1</w:t>
      </w:r>
      <w:r w:rsidR="002A13C6">
        <w:rPr>
          <w:rFonts w:ascii="Arial" w:eastAsia="Times New Roman" w:hAnsi="Arial" w:cs="Arial"/>
          <w:color w:val="000000"/>
          <w:sz w:val="20"/>
          <w:szCs w:val="20"/>
          <w:lang w:eastAsia="cs-CZ"/>
        </w:rPr>
        <w:t>6</w:t>
      </w:r>
      <w:r w:rsidRPr="0056626A">
        <w:rPr>
          <w:rFonts w:ascii="Arial" w:eastAsia="Times New Roman" w:hAnsi="Arial" w:cs="Arial"/>
          <w:color w:val="000000"/>
          <w:sz w:val="20"/>
          <w:szCs w:val="20"/>
          <w:lang w:eastAsia="cs-CZ"/>
        </w:rPr>
        <w:t xml:space="preserve"> týchto súťažných podkladov.</w:t>
      </w:r>
    </w:p>
    <w:p w14:paraId="761D0020" w14:textId="77777777" w:rsidR="0056626A" w:rsidRDefault="0056626A" w:rsidP="0095273D">
      <w:pPr>
        <w:spacing w:after="0" w:line="240" w:lineRule="auto"/>
        <w:ind w:left="1134" w:hanging="1134"/>
        <w:contextualSpacing/>
        <w:jc w:val="center"/>
        <w:rPr>
          <w:rFonts w:ascii="Arial" w:hAnsi="Arial" w:cs="Arial"/>
          <w:b/>
          <w:sz w:val="20"/>
          <w:szCs w:val="20"/>
        </w:rPr>
      </w:pPr>
    </w:p>
    <w:p w14:paraId="2ABD9F13" w14:textId="0F51F886" w:rsidR="00794DE5" w:rsidRPr="0095273D" w:rsidRDefault="00794DE5" w:rsidP="0095273D">
      <w:pPr>
        <w:spacing w:after="0" w:line="240" w:lineRule="auto"/>
        <w:ind w:left="1134" w:hanging="1134"/>
        <w:contextualSpacing/>
        <w:jc w:val="center"/>
        <w:rPr>
          <w:rFonts w:ascii="Arial" w:hAnsi="Arial" w:cs="Arial"/>
          <w:b/>
          <w:sz w:val="20"/>
          <w:szCs w:val="20"/>
        </w:rPr>
      </w:pPr>
      <w:r w:rsidRPr="0095273D">
        <w:rPr>
          <w:rFonts w:ascii="Arial" w:hAnsi="Arial" w:cs="Arial"/>
          <w:b/>
          <w:sz w:val="20"/>
          <w:szCs w:val="20"/>
        </w:rPr>
        <w:t>Časť III.</w:t>
      </w:r>
    </w:p>
    <w:p w14:paraId="478C5E10" w14:textId="77777777" w:rsidR="00794DE5" w:rsidRPr="0095273D" w:rsidRDefault="00794DE5" w:rsidP="0095273D">
      <w:pPr>
        <w:pStyle w:val="Nadpis5"/>
        <w:spacing w:before="0" w:line="240" w:lineRule="auto"/>
        <w:contextualSpacing/>
        <w:jc w:val="center"/>
        <w:rPr>
          <w:rFonts w:ascii="Arial" w:hAnsi="Arial" w:cs="Arial"/>
          <w:b/>
          <w:i w:val="0"/>
          <w:sz w:val="20"/>
          <w:szCs w:val="20"/>
        </w:rPr>
      </w:pPr>
      <w:r w:rsidRPr="0095273D">
        <w:rPr>
          <w:rFonts w:ascii="Arial" w:hAnsi="Arial" w:cs="Arial"/>
          <w:b/>
          <w:i w:val="0"/>
          <w:sz w:val="20"/>
          <w:szCs w:val="20"/>
        </w:rPr>
        <w:t>Príprava ponuky</w:t>
      </w:r>
    </w:p>
    <w:p w14:paraId="6F01748F" w14:textId="77777777" w:rsidR="007E6C54" w:rsidRPr="0095273D" w:rsidRDefault="007E6C54" w:rsidP="0095273D">
      <w:pPr>
        <w:spacing w:after="0" w:line="240" w:lineRule="auto"/>
        <w:contextualSpacing/>
        <w:rPr>
          <w:rFonts w:ascii="Arial" w:hAnsi="Arial" w:cs="Arial"/>
          <w:sz w:val="20"/>
          <w:szCs w:val="20"/>
        </w:rPr>
      </w:pPr>
    </w:p>
    <w:p w14:paraId="25E18F9B" w14:textId="77777777" w:rsidR="00794DE5" w:rsidRPr="0095273D" w:rsidRDefault="00794DE5" w:rsidP="0095273D">
      <w:pPr>
        <w:spacing w:after="0" w:line="240" w:lineRule="auto"/>
        <w:ind w:left="567" w:hanging="567"/>
        <w:contextualSpacing/>
        <w:jc w:val="both"/>
        <w:rPr>
          <w:rFonts w:ascii="Arial" w:hAnsi="Arial" w:cs="Arial"/>
          <w:b/>
          <w:bCs/>
          <w:smallCaps/>
          <w:sz w:val="20"/>
          <w:szCs w:val="20"/>
        </w:rPr>
      </w:pPr>
      <w:r w:rsidRPr="0095273D">
        <w:rPr>
          <w:rFonts w:ascii="Arial" w:hAnsi="Arial" w:cs="Arial"/>
          <w:b/>
          <w:bCs/>
          <w:smallCaps/>
          <w:sz w:val="20"/>
          <w:szCs w:val="20"/>
        </w:rPr>
        <w:t>18.</w:t>
      </w:r>
      <w:r w:rsidRPr="0095273D">
        <w:rPr>
          <w:rFonts w:ascii="Arial" w:hAnsi="Arial" w:cs="Arial"/>
          <w:b/>
          <w:bCs/>
          <w:smallCaps/>
          <w:sz w:val="20"/>
          <w:szCs w:val="20"/>
        </w:rPr>
        <w:tab/>
      </w:r>
      <w:r w:rsidRPr="0095273D">
        <w:rPr>
          <w:rFonts w:ascii="Arial" w:hAnsi="Arial" w:cs="Arial"/>
          <w:b/>
          <w:bCs/>
          <w:sz w:val="20"/>
          <w:szCs w:val="20"/>
        </w:rPr>
        <w:t>Jazyk ponuky</w:t>
      </w:r>
    </w:p>
    <w:p w14:paraId="594EF850" w14:textId="160450A8" w:rsidR="00794DE5"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18.1</w:t>
      </w:r>
      <w:r w:rsidRPr="0095273D">
        <w:rPr>
          <w:rFonts w:ascii="Arial" w:hAnsi="Arial" w:cs="Arial"/>
          <w:sz w:val="20"/>
          <w:szCs w:val="20"/>
        </w:rPr>
        <w:tab/>
      </w:r>
      <w:r w:rsidR="003452EE" w:rsidRPr="0095273D">
        <w:rPr>
          <w:rFonts w:ascii="Arial" w:hAnsi="Arial" w:cs="Arial"/>
          <w:sz w:val="20"/>
          <w:szCs w:val="20"/>
        </w:rPr>
        <w:t>P</w:t>
      </w:r>
      <w:r w:rsidRPr="0095273D">
        <w:rPr>
          <w:rFonts w:ascii="Arial" w:hAnsi="Arial" w:cs="Arial"/>
          <w:sz w:val="20"/>
          <w:szCs w:val="20"/>
        </w:rPr>
        <w:t>onuk</w:t>
      </w:r>
      <w:r w:rsidR="003452EE" w:rsidRPr="0095273D">
        <w:rPr>
          <w:rFonts w:ascii="Arial" w:hAnsi="Arial" w:cs="Arial"/>
          <w:sz w:val="20"/>
          <w:szCs w:val="20"/>
        </w:rPr>
        <w:t>y a ďalšie doklady a dokumenty vo verejnom obstarávaní sa predkladajú</w:t>
      </w:r>
      <w:r w:rsidRPr="0095273D">
        <w:rPr>
          <w:rFonts w:ascii="Arial" w:hAnsi="Arial" w:cs="Arial"/>
          <w:sz w:val="20"/>
          <w:szCs w:val="20"/>
        </w:rPr>
        <w:t xml:space="preserve"> v štátnom jazyku Slovenskej republiky. Ak je doklad alebo dokument vyhotovený v cudzom jazyku, predkladá sa spolu s jeho úradným prekladom do štátneho jazyka</w:t>
      </w:r>
      <w:r w:rsidR="003452EE" w:rsidRPr="0095273D">
        <w:rPr>
          <w:rFonts w:ascii="Arial" w:hAnsi="Arial" w:cs="Arial"/>
          <w:sz w:val="20"/>
          <w:szCs w:val="20"/>
        </w:rPr>
        <w:t xml:space="preserve"> Slovenskej republiky</w:t>
      </w:r>
      <w:r w:rsidRPr="0095273D">
        <w:rPr>
          <w:rFonts w:ascii="Arial" w:hAnsi="Arial" w:cs="Arial"/>
          <w:sz w:val="20"/>
          <w:szCs w:val="20"/>
        </w:rPr>
        <w:t>; to neplatí pre ponuky, doklady a dokumenty vyhotovené v českom jazyku. Ak sa zistí rozdiel v ich obsahu, rozhodujúci je úradný preklad do štátneho jazyka</w:t>
      </w:r>
      <w:r w:rsidR="003452EE" w:rsidRPr="0095273D">
        <w:rPr>
          <w:rFonts w:ascii="Arial" w:hAnsi="Arial" w:cs="Arial"/>
          <w:sz w:val="20"/>
          <w:szCs w:val="20"/>
        </w:rPr>
        <w:t xml:space="preserve"> Slovenskej republiky</w:t>
      </w:r>
      <w:r w:rsidRPr="0095273D">
        <w:rPr>
          <w:rFonts w:ascii="Arial" w:hAnsi="Arial" w:cs="Arial"/>
          <w:sz w:val="20"/>
          <w:szCs w:val="20"/>
        </w:rPr>
        <w:t>.</w:t>
      </w:r>
    </w:p>
    <w:p w14:paraId="160C515D" w14:textId="7D75F905" w:rsidR="00074DAB" w:rsidRDefault="00074DAB" w:rsidP="0095273D">
      <w:pPr>
        <w:autoSpaceDE w:val="0"/>
        <w:autoSpaceDN w:val="0"/>
        <w:spacing w:after="0" w:line="240" w:lineRule="auto"/>
        <w:ind w:left="1134" w:hanging="567"/>
        <w:contextualSpacing/>
        <w:jc w:val="both"/>
        <w:rPr>
          <w:rFonts w:ascii="Arial" w:hAnsi="Arial" w:cs="Arial"/>
          <w:sz w:val="20"/>
          <w:szCs w:val="20"/>
          <w:lang w:eastAsia="en-US"/>
        </w:rPr>
      </w:pPr>
      <w:r w:rsidRPr="0095273D">
        <w:rPr>
          <w:rFonts w:ascii="Arial" w:hAnsi="Arial" w:cs="Arial"/>
          <w:sz w:val="20"/>
          <w:szCs w:val="20"/>
          <w:lang w:eastAsia="en-US"/>
        </w:rPr>
        <w:t xml:space="preserve">18.2  </w:t>
      </w:r>
      <w:r w:rsidRPr="0095273D">
        <w:rPr>
          <w:rFonts w:ascii="Arial" w:hAnsi="Arial" w:cs="Arial"/>
          <w:sz w:val="20"/>
          <w:szCs w:val="20"/>
          <w:lang w:eastAsia="en-US"/>
        </w:rPr>
        <w:tab/>
        <w:t>Ak ponuku predkladá uchádzač so sídlom mimo územia Slovenskej republiky a  doklad alebo dokument je vyhotovený v cudzom jazyku, predkladá sa takýto dokument spolu s jeho úradným prekladom do štátneho jazyka Slovenskej republiky, to neplatí pre ponuky, návrhy, doklady a dokumenty vyhotovené v českom jazyku. Ak sa zistí rozdiel v ich obsahu, rozhodujúci je úradný preklad v štátnom jazyku Slovenskej republiky.</w:t>
      </w:r>
    </w:p>
    <w:p w14:paraId="4F87E96B" w14:textId="4CEE1802" w:rsidR="00FF4CA4" w:rsidRDefault="00FF4CA4" w:rsidP="0095273D">
      <w:pPr>
        <w:autoSpaceDE w:val="0"/>
        <w:autoSpaceDN w:val="0"/>
        <w:spacing w:after="0" w:line="240" w:lineRule="auto"/>
        <w:ind w:left="1134" w:hanging="567"/>
        <w:contextualSpacing/>
        <w:jc w:val="both"/>
        <w:rPr>
          <w:rFonts w:ascii="Arial" w:hAnsi="Arial" w:cs="Arial"/>
          <w:sz w:val="20"/>
          <w:szCs w:val="20"/>
          <w:lang w:eastAsia="en-US"/>
        </w:rPr>
      </w:pPr>
    </w:p>
    <w:p w14:paraId="651BE7A1" w14:textId="7A9202B2" w:rsidR="00106A74" w:rsidRDefault="00106A74" w:rsidP="0095273D">
      <w:pPr>
        <w:autoSpaceDE w:val="0"/>
        <w:autoSpaceDN w:val="0"/>
        <w:spacing w:after="0" w:line="240" w:lineRule="auto"/>
        <w:ind w:left="1134" w:hanging="567"/>
        <w:contextualSpacing/>
        <w:jc w:val="both"/>
        <w:rPr>
          <w:rFonts w:ascii="Arial" w:hAnsi="Arial" w:cs="Arial"/>
          <w:sz w:val="20"/>
          <w:szCs w:val="20"/>
          <w:lang w:eastAsia="en-US"/>
        </w:rPr>
      </w:pPr>
    </w:p>
    <w:p w14:paraId="4E7E667E" w14:textId="622EC51D" w:rsidR="00106A74" w:rsidRDefault="00106A74" w:rsidP="0095273D">
      <w:pPr>
        <w:autoSpaceDE w:val="0"/>
        <w:autoSpaceDN w:val="0"/>
        <w:spacing w:after="0" w:line="240" w:lineRule="auto"/>
        <w:ind w:left="1134" w:hanging="567"/>
        <w:contextualSpacing/>
        <w:jc w:val="both"/>
        <w:rPr>
          <w:rFonts w:ascii="Arial" w:hAnsi="Arial" w:cs="Arial"/>
          <w:sz w:val="20"/>
          <w:szCs w:val="20"/>
          <w:lang w:eastAsia="en-US"/>
        </w:rPr>
      </w:pPr>
    </w:p>
    <w:p w14:paraId="374CE578" w14:textId="1C0BF0B5" w:rsidR="00106A74" w:rsidRDefault="00106A74" w:rsidP="0095273D">
      <w:pPr>
        <w:autoSpaceDE w:val="0"/>
        <w:autoSpaceDN w:val="0"/>
        <w:spacing w:after="0" w:line="240" w:lineRule="auto"/>
        <w:ind w:left="1134" w:hanging="567"/>
        <w:contextualSpacing/>
        <w:jc w:val="both"/>
        <w:rPr>
          <w:rFonts w:ascii="Arial" w:hAnsi="Arial" w:cs="Arial"/>
          <w:sz w:val="20"/>
          <w:szCs w:val="20"/>
          <w:lang w:eastAsia="en-US"/>
        </w:rPr>
      </w:pPr>
    </w:p>
    <w:p w14:paraId="111E0781" w14:textId="77777777" w:rsidR="00106A74" w:rsidRPr="0095273D" w:rsidRDefault="00106A74" w:rsidP="0095273D">
      <w:pPr>
        <w:autoSpaceDE w:val="0"/>
        <w:autoSpaceDN w:val="0"/>
        <w:spacing w:after="0" w:line="240" w:lineRule="auto"/>
        <w:ind w:left="1134" w:hanging="567"/>
        <w:contextualSpacing/>
        <w:jc w:val="both"/>
        <w:rPr>
          <w:rFonts w:ascii="Arial" w:hAnsi="Arial" w:cs="Arial"/>
          <w:sz w:val="20"/>
          <w:szCs w:val="20"/>
          <w:lang w:eastAsia="en-US"/>
        </w:rPr>
      </w:pPr>
    </w:p>
    <w:p w14:paraId="719A0731" w14:textId="77777777" w:rsidR="00794DE5" w:rsidRPr="0095273D" w:rsidRDefault="00794DE5" w:rsidP="0095273D">
      <w:pPr>
        <w:pStyle w:val="Nadpis6"/>
        <w:spacing w:before="0" w:line="240" w:lineRule="auto"/>
        <w:ind w:left="567" w:hanging="567"/>
        <w:contextualSpacing/>
        <w:rPr>
          <w:rFonts w:ascii="Arial" w:hAnsi="Arial" w:cs="Arial"/>
          <w:b/>
          <w:smallCaps/>
          <w:color w:val="auto"/>
          <w:sz w:val="20"/>
          <w:szCs w:val="20"/>
        </w:rPr>
      </w:pPr>
      <w:r w:rsidRPr="0095273D">
        <w:rPr>
          <w:rFonts w:ascii="Arial" w:hAnsi="Arial" w:cs="Arial"/>
          <w:b/>
          <w:smallCaps/>
          <w:color w:val="auto"/>
          <w:sz w:val="20"/>
          <w:szCs w:val="20"/>
        </w:rPr>
        <w:t>19.</w:t>
      </w:r>
      <w:r w:rsidRPr="0095273D">
        <w:rPr>
          <w:rFonts w:ascii="Arial" w:hAnsi="Arial" w:cs="Arial"/>
          <w:b/>
          <w:smallCaps/>
          <w:color w:val="auto"/>
          <w:sz w:val="20"/>
          <w:szCs w:val="20"/>
        </w:rPr>
        <w:tab/>
      </w:r>
      <w:r w:rsidRPr="0095273D">
        <w:rPr>
          <w:rFonts w:ascii="Arial" w:hAnsi="Arial" w:cs="Arial"/>
          <w:b/>
          <w:color w:val="auto"/>
          <w:sz w:val="20"/>
          <w:szCs w:val="20"/>
        </w:rPr>
        <w:t>Obsah a vyhotovenie ponuky</w:t>
      </w:r>
    </w:p>
    <w:p w14:paraId="3D12DBA9" w14:textId="77777777" w:rsidR="000875C1" w:rsidRPr="0095273D" w:rsidRDefault="00794DE5" w:rsidP="0095273D">
      <w:pPr>
        <w:spacing w:after="0" w:line="240" w:lineRule="auto"/>
        <w:ind w:left="1134" w:hanging="567"/>
        <w:contextualSpacing/>
        <w:jc w:val="both"/>
        <w:rPr>
          <w:rFonts w:ascii="Arial" w:hAnsi="Arial" w:cs="Arial"/>
          <w:b/>
          <w:sz w:val="20"/>
          <w:szCs w:val="20"/>
        </w:rPr>
      </w:pPr>
      <w:r w:rsidRPr="0095273D">
        <w:rPr>
          <w:rFonts w:ascii="Arial" w:hAnsi="Arial" w:cs="Arial"/>
          <w:b/>
          <w:sz w:val="20"/>
          <w:szCs w:val="20"/>
        </w:rPr>
        <w:t>19.1</w:t>
      </w:r>
      <w:r w:rsidRPr="0095273D">
        <w:rPr>
          <w:rFonts w:ascii="Arial" w:hAnsi="Arial" w:cs="Arial"/>
          <w:b/>
          <w:sz w:val="20"/>
          <w:szCs w:val="20"/>
        </w:rPr>
        <w:tab/>
      </w:r>
      <w:r w:rsidR="000875C1" w:rsidRPr="0095273D">
        <w:rPr>
          <w:rFonts w:ascii="Arial" w:hAnsi="Arial" w:cs="Arial"/>
          <w:b/>
          <w:sz w:val="20"/>
          <w:szCs w:val="20"/>
        </w:rPr>
        <w:t xml:space="preserve">Ponuka predložená </w:t>
      </w:r>
      <w:r w:rsidR="003452EE" w:rsidRPr="0095273D">
        <w:rPr>
          <w:rFonts w:ascii="Arial" w:hAnsi="Arial" w:cs="Arial"/>
          <w:b/>
          <w:sz w:val="20"/>
          <w:szCs w:val="20"/>
        </w:rPr>
        <w:t xml:space="preserve">uchádzačom </w:t>
      </w:r>
      <w:r w:rsidR="000875C1" w:rsidRPr="0095273D">
        <w:rPr>
          <w:rFonts w:ascii="Arial" w:hAnsi="Arial" w:cs="Arial"/>
          <w:b/>
          <w:sz w:val="20"/>
          <w:szCs w:val="20"/>
        </w:rPr>
        <w:t>elektronicky prostredníctvom systému JOSEPHINE musí obsahovať</w:t>
      </w:r>
      <w:r w:rsidR="009C0DAA" w:rsidRPr="0095273D">
        <w:rPr>
          <w:rFonts w:ascii="Arial" w:hAnsi="Arial" w:cs="Arial"/>
          <w:b/>
          <w:sz w:val="20"/>
          <w:szCs w:val="20"/>
        </w:rPr>
        <w:t xml:space="preserve"> nasledovné</w:t>
      </w:r>
      <w:r w:rsidR="000875C1" w:rsidRPr="0095273D">
        <w:rPr>
          <w:rFonts w:ascii="Arial" w:hAnsi="Arial" w:cs="Arial"/>
          <w:b/>
          <w:sz w:val="20"/>
          <w:szCs w:val="20"/>
        </w:rPr>
        <w:t xml:space="preserve"> doklady</w:t>
      </w:r>
      <w:r w:rsidR="009C0DAA" w:rsidRPr="0095273D">
        <w:rPr>
          <w:rFonts w:ascii="Arial" w:hAnsi="Arial" w:cs="Arial"/>
          <w:b/>
          <w:sz w:val="20"/>
          <w:szCs w:val="20"/>
        </w:rPr>
        <w:t>:</w:t>
      </w:r>
    </w:p>
    <w:p w14:paraId="1781BBC9" w14:textId="77777777" w:rsidR="008C260D" w:rsidRPr="00DB67AF" w:rsidRDefault="008C260D" w:rsidP="0095273D">
      <w:pPr>
        <w:spacing w:after="0" w:line="240" w:lineRule="auto"/>
        <w:ind w:left="1985" w:hanging="851"/>
        <w:contextualSpacing/>
        <w:jc w:val="both"/>
        <w:rPr>
          <w:rFonts w:ascii="Arial" w:hAnsi="Arial" w:cs="Arial"/>
          <w:sz w:val="20"/>
          <w:szCs w:val="20"/>
        </w:rPr>
      </w:pPr>
      <w:r w:rsidRPr="0095273D">
        <w:rPr>
          <w:rFonts w:ascii="Arial" w:hAnsi="Arial" w:cs="Arial"/>
          <w:sz w:val="20"/>
          <w:szCs w:val="20"/>
        </w:rPr>
        <w:t>19.1.1</w:t>
      </w:r>
      <w:r w:rsidRPr="0095273D">
        <w:rPr>
          <w:rFonts w:ascii="Arial" w:hAnsi="Arial" w:cs="Arial"/>
          <w:b/>
          <w:sz w:val="20"/>
          <w:szCs w:val="20"/>
        </w:rPr>
        <w:tab/>
      </w:r>
      <w:r w:rsidRPr="00DB67AF">
        <w:rPr>
          <w:rFonts w:ascii="Arial" w:hAnsi="Arial" w:cs="Arial"/>
          <w:b/>
          <w:sz w:val="20"/>
          <w:szCs w:val="20"/>
        </w:rPr>
        <w:t>Titulný list ponuky</w:t>
      </w:r>
      <w:r w:rsidRPr="00DB67AF">
        <w:rPr>
          <w:rFonts w:ascii="Arial" w:hAnsi="Arial" w:cs="Arial"/>
          <w:sz w:val="20"/>
          <w:szCs w:val="20"/>
        </w:rPr>
        <w:t xml:space="preserve"> s označením, z ktorého jednoznačne vyplýva, že ide o ponuku na predmet zákazky podľa týchto </w:t>
      </w:r>
      <w:r w:rsidR="003452EE" w:rsidRPr="00DB67AF">
        <w:rPr>
          <w:rFonts w:ascii="Arial" w:hAnsi="Arial" w:cs="Arial"/>
          <w:sz w:val="20"/>
          <w:szCs w:val="20"/>
        </w:rPr>
        <w:t>SP</w:t>
      </w:r>
      <w:r w:rsidRPr="00DB67AF">
        <w:rPr>
          <w:rFonts w:ascii="Arial" w:hAnsi="Arial" w:cs="Arial"/>
          <w:sz w:val="20"/>
          <w:szCs w:val="20"/>
        </w:rPr>
        <w:t>.</w:t>
      </w:r>
    </w:p>
    <w:p w14:paraId="670DDC3E" w14:textId="77777777" w:rsidR="008C260D" w:rsidRPr="00DB67AF" w:rsidRDefault="008C260D" w:rsidP="0095273D">
      <w:pPr>
        <w:autoSpaceDE w:val="0"/>
        <w:autoSpaceDN w:val="0"/>
        <w:spacing w:after="0" w:line="240" w:lineRule="auto"/>
        <w:ind w:left="1985" w:hanging="851"/>
        <w:contextualSpacing/>
        <w:jc w:val="both"/>
        <w:rPr>
          <w:rFonts w:ascii="Arial" w:hAnsi="Arial" w:cs="Arial"/>
          <w:sz w:val="20"/>
          <w:szCs w:val="20"/>
        </w:rPr>
      </w:pPr>
      <w:r w:rsidRPr="00DB67AF">
        <w:rPr>
          <w:rFonts w:ascii="Arial" w:hAnsi="Arial" w:cs="Arial"/>
          <w:sz w:val="20"/>
          <w:szCs w:val="20"/>
        </w:rPr>
        <w:t>19.1.2</w:t>
      </w:r>
      <w:r w:rsidRPr="00DB67AF">
        <w:rPr>
          <w:rFonts w:ascii="Arial" w:hAnsi="Arial" w:cs="Arial"/>
          <w:sz w:val="20"/>
          <w:szCs w:val="20"/>
        </w:rPr>
        <w:tab/>
        <w:t>Obsah ponuky (index – položkový zoznam) s odkazom na očíslované strany.</w:t>
      </w:r>
    </w:p>
    <w:p w14:paraId="19C728A4" w14:textId="481298BC" w:rsidR="009C0DAA" w:rsidRPr="00DB67AF" w:rsidRDefault="008C260D" w:rsidP="0095273D">
      <w:pPr>
        <w:autoSpaceDE w:val="0"/>
        <w:autoSpaceDN w:val="0"/>
        <w:spacing w:after="0" w:line="240" w:lineRule="auto"/>
        <w:ind w:left="1985" w:hanging="851"/>
        <w:contextualSpacing/>
        <w:jc w:val="both"/>
        <w:rPr>
          <w:rFonts w:ascii="Arial" w:hAnsi="Arial" w:cs="Arial"/>
          <w:sz w:val="20"/>
          <w:szCs w:val="20"/>
        </w:rPr>
      </w:pPr>
      <w:r w:rsidRPr="00DB67AF">
        <w:rPr>
          <w:rFonts w:ascii="Arial" w:hAnsi="Arial" w:cs="Arial"/>
          <w:sz w:val="20"/>
          <w:szCs w:val="20"/>
        </w:rPr>
        <w:t>19.1.3</w:t>
      </w:r>
      <w:r w:rsidRPr="00DB67AF">
        <w:rPr>
          <w:rFonts w:ascii="Arial" w:hAnsi="Arial" w:cs="Arial"/>
          <w:sz w:val="20"/>
          <w:szCs w:val="20"/>
        </w:rPr>
        <w:tab/>
        <w:t xml:space="preserve">Vyplnený formulár </w:t>
      </w:r>
      <w:r w:rsidRPr="00DB67AF">
        <w:rPr>
          <w:rFonts w:ascii="Arial" w:hAnsi="Arial" w:cs="Arial"/>
          <w:b/>
          <w:sz w:val="20"/>
          <w:szCs w:val="20"/>
        </w:rPr>
        <w:t xml:space="preserve">Ponukový list </w:t>
      </w:r>
      <w:r w:rsidRPr="00DB67AF">
        <w:rPr>
          <w:rFonts w:ascii="Arial" w:hAnsi="Arial" w:cs="Arial"/>
          <w:sz w:val="20"/>
          <w:szCs w:val="20"/>
        </w:rPr>
        <w:t>(Príloha B1</w:t>
      </w:r>
      <w:r w:rsidR="009C0DAA" w:rsidRPr="00DB67AF">
        <w:rPr>
          <w:rFonts w:ascii="Arial" w:hAnsi="Arial" w:cs="Arial"/>
          <w:sz w:val="20"/>
          <w:szCs w:val="20"/>
        </w:rPr>
        <w:t xml:space="preserve"> Časť B</w:t>
      </w:r>
      <w:r w:rsidRPr="00DB67AF">
        <w:rPr>
          <w:rFonts w:ascii="Arial" w:hAnsi="Arial" w:cs="Arial"/>
          <w:sz w:val="20"/>
          <w:szCs w:val="20"/>
        </w:rPr>
        <w:t xml:space="preserve"> Zväz</w:t>
      </w:r>
      <w:r w:rsidR="009C0DAA" w:rsidRPr="00DB67AF">
        <w:rPr>
          <w:rFonts w:ascii="Arial" w:hAnsi="Arial" w:cs="Arial"/>
          <w:sz w:val="20"/>
          <w:szCs w:val="20"/>
        </w:rPr>
        <w:t>o</w:t>
      </w:r>
      <w:r w:rsidRPr="00DB67AF">
        <w:rPr>
          <w:rFonts w:ascii="Arial" w:hAnsi="Arial" w:cs="Arial"/>
          <w:sz w:val="20"/>
          <w:szCs w:val="20"/>
        </w:rPr>
        <w:t xml:space="preserve">k 1 týchto SP). </w:t>
      </w:r>
    </w:p>
    <w:p w14:paraId="086EE78F" w14:textId="1071F562" w:rsidR="009C0DAA" w:rsidRDefault="008C260D" w:rsidP="0095273D">
      <w:pPr>
        <w:autoSpaceDE w:val="0"/>
        <w:autoSpaceDN w:val="0"/>
        <w:spacing w:after="0" w:line="240" w:lineRule="auto"/>
        <w:ind w:left="1985" w:hanging="851"/>
        <w:contextualSpacing/>
        <w:jc w:val="both"/>
        <w:rPr>
          <w:rFonts w:ascii="Arial" w:eastAsia="Times New Roman" w:hAnsi="Arial" w:cs="Arial"/>
          <w:noProof/>
          <w:sz w:val="20"/>
          <w:szCs w:val="20"/>
          <w:lang w:eastAsia="en-US"/>
        </w:rPr>
      </w:pPr>
      <w:r w:rsidRPr="00DB67AF">
        <w:rPr>
          <w:rFonts w:ascii="Arial" w:hAnsi="Arial" w:cs="Arial"/>
          <w:sz w:val="20"/>
          <w:szCs w:val="20"/>
        </w:rPr>
        <w:t>19.1.4</w:t>
      </w:r>
      <w:r w:rsidRPr="00DB67AF">
        <w:rPr>
          <w:rFonts w:ascii="Arial" w:hAnsi="Arial" w:cs="Arial"/>
          <w:sz w:val="20"/>
          <w:szCs w:val="20"/>
        </w:rPr>
        <w:tab/>
      </w:r>
      <w:r w:rsidR="009C0DAA" w:rsidRPr="00DB67AF">
        <w:rPr>
          <w:rFonts w:ascii="Arial" w:eastAsia="Times New Roman" w:hAnsi="Arial" w:cs="Arial"/>
          <w:noProof/>
          <w:sz w:val="20"/>
          <w:szCs w:val="20"/>
          <w:lang w:eastAsia="en-US"/>
        </w:rPr>
        <w:t xml:space="preserve">V prípade, ak ponuku predkladá skupina dodávateľov, v súlade s bodom 22.6.1 Časť A.1 Zväzok 1 týchto SP, </w:t>
      </w:r>
      <w:r w:rsidR="009C0DAA" w:rsidRPr="00DB67AF">
        <w:rPr>
          <w:rFonts w:ascii="Arial" w:eastAsia="Times New Roman" w:hAnsi="Arial" w:cs="Arial"/>
          <w:b/>
          <w:noProof/>
          <w:sz w:val="20"/>
          <w:szCs w:val="20"/>
          <w:lang w:eastAsia="en-US"/>
        </w:rPr>
        <w:t>vystavenú plnú moc pre jedného z členov skupiny</w:t>
      </w:r>
      <w:r w:rsidR="009C0DAA" w:rsidRPr="00DB67AF">
        <w:rPr>
          <w:rFonts w:ascii="Arial" w:eastAsia="Times New Roman" w:hAnsi="Arial" w:cs="Arial"/>
          <w:noProof/>
          <w:sz w:val="20"/>
          <w:szCs w:val="20"/>
          <w:lang w:eastAsia="en-US"/>
        </w:rPr>
        <w:t>, ktorý bude oprávnený prijímať pokyny za všetkých a konať v mene všetkých ostatných členov skupiny, podpísanú všetkými členmi skupiny alebo osobou/osobami oprávnenými konať v danej veci za každého člena skupiny.</w:t>
      </w:r>
    </w:p>
    <w:p w14:paraId="21B61378" w14:textId="6D61C939" w:rsidR="009C0DAA" w:rsidRPr="00DB67AF" w:rsidRDefault="009C0DAA" w:rsidP="0095273D">
      <w:pPr>
        <w:autoSpaceDE w:val="0"/>
        <w:autoSpaceDN w:val="0"/>
        <w:spacing w:after="0" w:line="240" w:lineRule="auto"/>
        <w:ind w:left="1985" w:hanging="851"/>
        <w:contextualSpacing/>
        <w:jc w:val="both"/>
        <w:rPr>
          <w:rFonts w:ascii="Arial" w:hAnsi="Arial" w:cs="Arial"/>
          <w:sz w:val="20"/>
          <w:szCs w:val="20"/>
        </w:rPr>
      </w:pPr>
      <w:r w:rsidRPr="00DB67AF">
        <w:rPr>
          <w:rFonts w:ascii="Arial" w:hAnsi="Arial" w:cs="Arial"/>
          <w:sz w:val="20"/>
          <w:szCs w:val="20"/>
        </w:rPr>
        <w:t>19.1.5</w:t>
      </w:r>
      <w:r w:rsidRPr="00DB67AF">
        <w:rPr>
          <w:rFonts w:ascii="Arial" w:hAnsi="Arial" w:cs="Arial"/>
          <w:sz w:val="20"/>
          <w:szCs w:val="20"/>
        </w:rPr>
        <w:tab/>
        <w:t xml:space="preserve">V prípade, ak ponuku predkladá skupina dodávateľov, v súlade s bodom 22.3.1 Časť A.1 Zväzok 1 týchto SP, v ponuke skupiny dodávateľov musí byť uvedený záväzok, že táto skupina dodávateľov v prípade prijatia jej ponuky verejným obstarávateľom za účelom riadneho plnenia </w:t>
      </w:r>
      <w:r w:rsidR="00353176" w:rsidRPr="00DB67AF">
        <w:rPr>
          <w:rFonts w:ascii="Arial" w:hAnsi="Arial" w:cs="Arial"/>
          <w:sz w:val="20"/>
          <w:szCs w:val="20"/>
        </w:rPr>
        <w:t>Z</w:t>
      </w:r>
      <w:r w:rsidRPr="00DB67AF">
        <w:rPr>
          <w:rFonts w:ascii="Arial" w:hAnsi="Arial" w:cs="Arial"/>
          <w:sz w:val="20"/>
          <w:szCs w:val="20"/>
        </w:rPr>
        <w:t>mluvy vytvorí niektorú z právnych foriem uvedených v bode 22.4 Časť A.1 Zväzok 1 týchto SP, pričom sa odporúča, aby obsahom jej ponuky bola aspoň zmluva o  budúcej zmluve o vytvorení príslušnej právnej formy.</w:t>
      </w:r>
    </w:p>
    <w:p w14:paraId="6115B71C" w14:textId="77777777" w:rsidR="00704056" w:rsidRPr="00DB67AF" w:rsidRDefault="008C260D" w:rsidP="0095273D">
      <w:pPr>
        <w:autoSpaceDE w:val="0"/>
        <w:autoSpaceDN w:val="0"/>
        <w:spacing w:after="0" w:line="240" w:lineRule="auto"/>
        <w:ind w:left="1988" w:hanging="852"/>
        <w:contextualSpacing/>
        <w:jc w:val="both"/>
        <w:rPr>
          <w:rFonts w:ascii="Arial" w:hAnsi="Arial" w:cs="Arial"/>
          <w:b/>
          <w:sz w:val="20"/>
          <w:szCs w:val="20"/>
        </w:rPr>
      </w:pPr>
      <w:r w:rsidRPr="00DB67AF">
        <w:rPr>
          <w:rFonts w:ascii="Arial" w:hAnsi="Arial" w:cs="Arial"/>
          <w:sz w:val="20"/>
          <w:szCs w:val="20"/>
        </w:rPr>
        <w:t>19.1.6</w:t>
      </w:r>
      <w:r w:rsidRPr="00DB67AF">
        <w:rPr>
          <w:rFonts w:ascii="Arial" w:hAnsi="Arial" w:cs="Arial"/>
          <w:b/>
          <w:sz w:val="20"/>
          <w:szCs w:val="20"/>
        </w:rPr>
        <w:t xml:space="preserve">  </w:t>
      </w:r>
      <w:r w:rsidRPr="00DB67AF">
        <w:rPr>
          <w:rFonts w:ascii="Arial" w:hAnsi="Arial" w:cs="Arial"/>
          <w:b/>
          <w:sz w:val="20"/>
          <w:szCs w:val="20"/>
        </w:rPr>
        <w:tab/>
        <w:t xml:space="preserve">Zväzok 2 Obchodné podmienky: </w:t>
      </w:r>
    </w:p>
    <w:p w14:paraId="191EA92E" w14:textId="77777777" w:rsidR="00704056" w:rsidRPr="00DB67AF" w:rsidRDefault="00704056" w:rsidP="0095273D">
      <w:pPr>
        <w:autoSpaceDE w:val="0"/>
        <w:autoSpaceDN w:val="0"/>
        <w:spacing w:after="0" w:line="240" w:lineRule="auto"/>
        <w:ind w:left="2835" w:hanging="850"/>
        <w:contextualSpacing/>
        <w:jc w:val="both"/>
        <w:rPr>
          <w:rFonts w:ascii="Arial" w:eastAsia="Times New Roman" w:hAnsi="Arial" w:cs="Arial"/>
          <w:b/>
          <w:noProof/>
          <w:sz w:val="20"/>
          <w:szCs w:val="20"/>
          <w:lang w:eastAsia="en-US"/>
        </w:rPr>
      </w:pPr>
      <w:r w:rsidRPr="00DB67AF">
        <w:rPr>
          <w:rFonts w:ascii="Arial" w:hAnsi="Arial" w:cs="Arial"/>
          <w:sz w:val="20"/>
          <w:szCs w:val="20"/>
        </w:rPr>
        <w:t xml:space="preserve">19.1.6.1 </w:t>
      </w:r>
      <w:r w:rsidRPr="00DB67AF">
        <w:rPr>
          <w:rFonts w:ascii="Arial" w:eastAsia="Times New Roman" w:hAnsi="Arial" w:cs="Arial"/>
          <w:b/>
          <w:noProof/>
          <w:sz w:val="20"/>
          <w:szCs w:val="20"/>
          <w:lang w:eastAsia="en-US"/>
        </w:rPr>
        <w:t xml:space="preserve">Uchádzač predkladá do ponuky dokumenty tvoriace zmluvu </w:t>
      </w:r>
      <w:r w:rsidRPr="00DB67AF">
        <w:rPr>
          <w:rFonts w:ascii="Arial" w:eastAsia="Times New Roman" w:hAnsi="Arial" w:cs="Arial"/>
          <w:noProof/>
          <w:sz w:val="20"/>
          <w:szCs w:val="20"/>
          <w:lang w:eastAsia="en-US"/>
        </w:rPr>
        <w:tab/>
      </w:r>
      <w:r w:rsidRPr="00DB67AF">
        <w:rPr>
          <w:rFonts w:ascii="Arial" w:eastAsia="Times New Roman" w:hAnsi="Arial" w:cs="Arial"/>
          <w:b/>
          <w:noProof/>
          <w:sz w:val="20"/>
          <w:szCs w:val="20"/>
          <w:lang w:eastAsia="en-US"/>
        </w:rPr>
        <w:t>uvedené v bode 1. Časť 1 Zväzok 2 týchto SP nasledovne:</w:t>
      </w:r>
    </w:p>
    <w:p w14:paraId="484D14CA" w14:textId="2BB665D2" w:rsidR="00704056" w:rsidRPr="00DB67AF" w:rsidRDefault="00704056" w:rsidP="0095273D">
      <w:pPr>
        <w:autoSpaceDE w:val="0"/>
        <w:autoSpaceDN w:val="0"/>
        <w:spacing w:after="0" w:line="240" w:lineRule="auto"/>
        <w:ind w:left="3261" w:hanging="426"/>
        <w:contextualSpacing/>
        <w:jc w:val="both"/>
        <w:rPr>
          <w:rFonts w:ascii="Arial" w:hAnsi="Arial" w:cs="Arial"/>
          <w:sz w:val="20"/>
          <w:szCs w:val="20"/>
        </w:rPr>
      </w:pPr>
      <w:r w:rsidRPr="00DB67AF">
        <w:rPr>
          <w:rFonts w:ascii="Arial" w:hAnsi="Arial" w:cs="Arial"/>
          <w:sz w:val="20"/>
          <w:szCs w:val="20"/>
        </w:rPr>
        <w:t>(a)</w:t>
      </w:r>
      <w:r w:rsidRPr="00DB67AF">
        <w:rPr>
          <w:rFonts w:ascii="Arial" w:hAnsi="Arial" w:cs="Arial"/>
          <w:sz w:val="20"/>
          <w:szCs w:val="20"/>
        </w:rPr>
        <w:tab/>
      </w:r>
      <w:r w:rsidR="008C260D" w:rsidRPr="00DB67AF">
        <w:rPr>
          <w:rFonts w:ascii="Arial" w:hAnsi="Arial" w:cs="Arial"/>
          <w:sz w:val="20"/>
          <w:szCs w:val="20"/>
        </w:rPr>
        <w:t xml:space="preserve">Zmluvné dojednania </w:t>
      </w:r>
      <w:r w:rsidRPr="00DB67AF">
        <w:rPr>
          <w:rFonts w:ascii="Arial" w:hAnsi="Arial" w:cs="Arial"/>
          <w:sz w:val="20"/>
          <w:szCs w:val="20"/>
        </w:rPr>
        <w:t>(Zväzok 2</w:t>
      </w:r>
      <w:r w:rsidR="00074DAB" w:rsidRPr="00DB67AF">
        <w:rPr>
          <w:rFonts w:ascii="Arial" w:hAnsi="Arial" w:cs="Arial"/>
          <w:sz w:val="20"/>
          <w:szCs w:val="20"/>
        </w:rPr>
        <w:t>, Časť 1</w:t>
      </w:r>
      <w:r w:rsidRPr="00DB67AF">
        <w:rPr>
          <w:rFonts w:ascii="Arial" w:hAnsi="Arial" w:cs="Arial"/>
          <w:sz w:val="20"/>
          <w:szCs w:val="20"/>
        </w:rPr>
        <w:t xml:space="preserve"> týchto SP</w:t>
      </w:r>
      <w:r w:rsidR="00353176" w:rsidRPr="00DB67AF">
        <w:rPr>
          <w:rFonts w:ascii="Arial" w:hAnsi="Arial" w:cs="Arial"/>
          <w:sz w:val="20"/>
          <w:szCs w:val="20"/>
        </w:rPr>
        <w:t>)</w:t>
      </w:r>
      <w:r w:rsidRPr="00DB67AF">
        <w:rPr>
          <w:rFonts w:ascii="Arial" w:hAnsi="Arial" w:cs="Arial"/>
          <w:sz w:val="20"/>
          <w:szCs w:val="20"/>
        </w:rPr>
        <w:t xml:space="preserve"> s vyplnenými cenami</w:t>
      </w:r>
      <w:r w:rsidR="008C260D" w:rsidRPr="00DB67AF">
        <w:rPr>
          <w:rFonts w:ascii="Arial" w:hAnsi="Arial" w:cs="Arial"/>
          <w:sz w:val="20"/>
          <w:szCs w:val="20"/>
        </w:rPr>
        <w:t>, v ktorých je uchádzač povinný zohľadniť požiadavky verejného obstarávateľa na predmet zákazky uvedené vo Zväzkoch 3 až 5 týchto SP, ktoré nebudú obsahovať žiadne obmedzenia alebo</w:t>
      </w:r>
      <w:r w:rsidR="00FF15F0" w:rsidRPr="00DB67AF">
        <w:rPr>
          <w:rFonts w:ascii="Arial" w:hAnsi="Arial" w:cs="Arial"/>
          <w:sz w:val="20"/>
          <w:szCs w:val="20"/>
        </w:rPr>
        <w:t xml:space="preserve"> </w:t>
      </w:r>
      <w:r w:rsidR="008C260D" w:rsidRPr="00DB67AF">
        <w:rPr>
          <w:rFonts w:ascii="Arial" w:hAnsi="Arial" w:cs="Arial"/>
          <w:sz w:val="20"/>
          <w:szCs w:val="20"/>
        </w:rPr>
        <w:t xml:space="preserve">výhrady v rozpore s požiadavkami a podmienkami uvedenými </w:t>
      </w:r>
      <w:r w:rsidR="008C260D" w:rsidRPr="00DB67AF">
        <w:rPr>
          <w:rFonts w:ascii="Arial" w:hAnsi="Arial" w:cs="Arial"/>
          <w:bCs/>
          <w:sz w:val="20"/>
          <w:szCs w:val="20"/>
        </w:rPr>
        <w:t xml:space="preserve">v Oznámení </w:t>
      </w:r>
      <w:r w:rsidR="008C260D" w:rsidRPr="00DB67AF">
        <w:rPr>
          <w:rFonts w:ascii="Arial" w:hAnsi="Arial" w:cs="Arial"/>
          <w:sz w:val="20"/>
          <w:szCs w:val="20"/>
        </w:rPr>
        <w:t xml:space="preserve">a v týchto </w:t>
      </w:r>
      <w:r w:rsidR="009C0DAA" w:rsidRPr="00DB67AF">
        <w:rPr>
          <w:rFonts w:ascii="Arial" w:hAnsi="Arial" w:cs="Arial"/>
          <w:sz w:val="20"/>
          <w:szCs w:val="20"/>
        </w:rPr>
        <w:t>SP</w:t>
      </w:r>
      <w:r w:rsidR="008C260D" w:rsidRPr="00DB67AF">
        <w:rPr>
          <w:rFonts w:ascii="Arial" w:hAnsi="Arial" w:cs="Arial"/>
          <w:sz w:val="20"/>
          <w:szCs w:val="20"/>
        </w:rPr>
        <w:t xml:space="preserve"> a ani také skutočnosti, ktoré sú v rozpore so všeobecne záväznými právnymi predpismi</w:t>
      </w:r>
      <w:r w:rsidRPr="00DB67AF">
        <w:rPr>
          <w:rFonts w:ascii="Arial" w:hAnsi="Arial" w:cs="Arial"/>
          <w:sz w:val="20"/>
          <w:szCs w:val="20"/>
        </w:rPr>
        <w:t xml:space="preserve"> platnými a účinnými na území SR</w:t>
      </w:r>
      <w:r w:rsidR="008C260D" w:rsidRPr="00DB67AF">
        <w:rPr>
          <w:rFonts w:ascii="Arial" w:hAnsi="Arial" w:cs="Arial"/>
          <w:sz w:val="20"/>
          <w:szCs w:val="20"/>
        </w:rPr>
        <w:t xml:space="preserve">, inak bude ponuka uchádzača z verejného obstarávania vylúčená. </w:t>
      </w:r>
    </w:p>
    <w:p w14:paraId="5023635F" w14:textId="23768827" w:rsidR="008C260D" w:rsidRDefault="00704056" w:rsidP="0095273D">
      <w:pPr>
        <w:tabs>
          <w:tab w:val="left" w:pos="3261"/>
        </w:tabs>
        <w:autoSpaceDE w:val="0"/>
        <w:autoSpaceDN w:val="0"/>
        <w:spacing w:after="0" w:line="240" w:lineRule="auto"/>
        <w:ind w:left="3686" w:hanging="851"/>
        <w:contextualSpacing/>
        <w:jc w:val="both"/>
        <w:rPr>
          <w:rFonts w:ascii="Arial" w:hAnsi="Arial" w:cs="Arial"/>
          <w:sz w:val="20"/>
          <w:szCs w:val="20"/>
        </w:rPr>
      </w:pPr>
      <w:r w:rsidRPr="00DB67AF">
        <w:rPr>
          <w:rFonts w:ascii="Arial" w:hAnsi="Arial" w:cs="Arial"/>
          <w:sz w:val="20"/>
          <w:szCs w:val="20"/>
        </w:rPr>
        <w:tab/>
        <w:t>1.</w:t>
      </w:r>
      <w:r w:rsidRPr="00DB67AF">
        <w:rPr>
          <w:rFonts w:ascii="Arial" w:hAnsi="Arial" w:cs="Arial"/>
          <w:sz w:val="20"/>
          <w:szCs w:val="20"/>
        </w:rPr>
        <w:tab/>
      </w:r>
      <w:r w:rsidR="008C260D" w:rsidRPr="00DB67AF">
        <w:rPr>
          <w:rFonts w:ascii="Arial" w:hAnsi="Arial" w:cs="Arial"/>
          <w:sz w:val="20"/>
          <w:szCs w:val="20"/>
        </w:rPr>
        <w:t xml:space="preserve">Návrh </w:t>
      </w:r>
      <w:r w:rsidR="00353176" w:rsidRPr="00DB67AF">
        <w:rPr>
          <w:rFonts w:ascii="Arial" w:hAnsi="Arial" w:cs="Arial"/>
          <w:sz w:val="20"/>
          <w:szCs w:val="20"/>
        </w:rPr>
        <w:t>Z</w:t>
      </w:r>
      <w:r w:rsidR="008C260D" w:rsidRPr="00DB67AF">
        <w:rPr>
          <w:rFonts w:ascii="Arial" w:hAnsi="Arial" w:cs="Arial"/>
          <w:sz w:val="20"/>
          <w:szCs w:val="20"/>
        </w:rPr>
        <w:t>mluvy musí byť podpísaný uchádzačom, jeho štatutárnym orgánom alebo členom štatutárneho orgánu alebo iným zástupcom uchádzača, ktorý je oprávnený</w:t>
      </w:r>
      <w:r w:rsidR="008C260D" w:rsidRPr="0095273D">
        <w:rPr>
          <w:rFonts w:ascii="Arial" w:hAnsi="Arial" w:cs="Arial"/>
          <w:sz w:val="20"/>
          <w:szCs w:val="20"/>
        </w:rPr>
        <w:t xml:space="preserve"> konať v mene uchádzača v záväzkových vzťahoch.</w:t>
      </w:r>
    </w:p>
    <w:p w14:paraId="78A8131E" w14:textId="1CF9689E" w:rsidR="008C260D" w:rsidRPr="0095273D" w:rsidRDefault="008C260D" w:rsidP="0095273D">
      <w:pPr>
        <w:tabs>
          <w:tab w:val="left" w:pos="3261"/>
        </w:tabs>
        <w:spacing w:after="0" w:line="240" w:lineRule="auto"/>
        <w:ind w:left="3686" w:hanging="851"/>
        <w:contextualSpacing/>
        <w:jc w:val="both"/>
        <w:rPr>
          <w:rFonts w:ascii="Arial" w:hAnsi="Arial" w:cs="Arial"/>
          <w:sz w:val="20"/>
          <w:szCs w:val="20"/>
        </w:rPr>
      </w:pPr>
      <w:r w:rsidRPr="0095273D">
        <w:rPr>
          <w:rFonts w:ascii="Arial" w:hAnsi="Arial" w:cs="Arial"/>
          <w:sz w:val="20"/>
          <w:szCs w:val="20"/>
        </w:rPr>
        <w:tab/>
      </w:r>
      <w:r w:rsidR="00704056" w:rsidRPr="0095273D">
        <w:rPr>
          <w:rFonts w:ascii="Arial" w:hAnsi="Arial" w:cs="Arial"/>
          <w:sz w:val="20"/>
          <w:szCs w:val="20"/>
        </w:rPr>
        <w:t>2.</w:t>
      </w:r>
      <w:r w:rsidR="00704056" w:rsidRPr="0095273D">
        <w:rPr>
          <w:rFonts w:ascii="Arial" w:hAnsi="Arial" w:cs="Arial"/>
          <w:sz w:val="20"/>
          <w:szCs w:val="20"/>
        </w:rPr>
        <w:tab/>
      </w:r>
      <w:r w:rsidRPr="0095273D">
        <w:rPr>
          <w:rFonts w:ascii="Arial" w:hAnsi="Arial" w:cs="Arial"/>
          <w:sz w:val="20"/>
          <w:szCs w:val="20"/>
        </w:rPr>
        <w:t xml:space="preserve">V prípade, ak ponuku predkladá skupina dodávateľov, </w:t>
      </w:r>
      <w:r w:rsidR="00BB08FA" w:rsidRPr="0095273D">
        <w:rPr>
          <w:rFonts w:ascii="Arial" w:hAnsi="Arial" w:cs="Arial"/>
          <w:sz w:val="20"/>
          <w:szCs w:val="20"/>
        </w:rPr>
        <w:t xml:space="preserve">v návrhu </w:t>
      </w:r>
      <w:r w:rsidR="00353176">
        <w:rPr>
          <w:rFonts w:ascii="Arial" w:hAnsi="Arial" w:cs="Arial"/>
          <w:sz w:val="20"/>
          <w:szCs w:val="20"/>
        </w:rPr>
        <w:t>Z</w:t>
      </w:r>
      <w:r w:rsidR="00BB08FA" w:rsidRPr="0095273D">
        <w:rPr>
          <w:rFonts w:ascii="Arial" w:hAnsi="Arial" w:cs="Arial"/>
          <w:sz w:val="20"/>
          <w:szCs w:val="20"/>
        </w:rPr>
        <w:t xml:space="preserve">mluvy musia byť uvedení všetci členovia skupiny a </w:t>
      </w:r>
      <w:r w:rsidRPr="0095273D">
        <w:rPr>
          <w:rFonts w:ascii="Arial" w:hAnsi="Arial" w:cs="Arial"/>
          <w:sz w:val="20"/>
          <w:szCs w:val="20"/>
        </w:rPr>
        <w:t>musí byť podpísaný všetkými členmi</w:t>
      </w:r>
      <w:r w:rsidR="00704056" w:rsidRPr="0095273D">
        <w:rPr>
          <w:rFonts w:ascii="Arial" w:hAnsi="Arial" w:cs="Arial"/>
          <w:sz w:val="20"/>
          <w:szCs w:val="20"/>
        </w:rPr>
        <w:t xml:space="preserve"> </w:t>
      </w:r>
      <w:r w:rsidRPr="0095273D">
        <w:rPr>
          <w:rFonts w:ascii="Arial" w:hAnsi="Arial" w:cs="Arial"/>
          <w:sz w:val="20"/>
          <w:szCs w:val="20"/>
        </w:rPr>
        <w:t>skupiny</w:t>
      </w:r>
      <w:r w:rsidR="002E0EBF" w:rsidRPr="0095273D">
        <w:rPr>
          <w:rFonts w:ascii="Arial" w:hAnsi="Arial" w:cs="Arial"/>
          <w:sz w:val="20"/>
          <w:szCs w:val="20"/>
        </w:rPr>
        <w:t xml:space="preserve"> </w:t>
      </w:r>
      <w:r w:rsidRPr="0095273D">
        <w:rPr>
          <w:rFonts w:ascii="Arial" w:hAnsi="Arial" w:cs="Arial"/>
          <w:sz w:val="20"/>
          <w:szCs w:val="20"/>
        </w:rPr>
        <w:t>alebo osobou/osobami oprávnen</w:t>
      </w:r>
      <w:r w:rsidR="002E0EBF" w:rsidRPr="0095273D">
        <w:rPr>
          <w:rFonts w:ascii="Arial" w:hAnsi="Arial" w:cs="Arial"/>
          <w:sz w:val="20"/>
          <w:szCs w:val="20"/>
        </w:rPr>
        <w:t>ou/</w:t>
      </w:r>
      <w:r w:rsidRPr="0095273D">
        <w:rPr>
          <w:rFonts w:ascii="Arial" w:hAnsi="Arial" w:cs="Arial"/>
          <w:sz w:val="20"/>
          <w:szCs w:val="20"/>
        </w:rPr>
        <w:t xml:space="preserve">ými konať v danej veci za </w:t>
      </w:r>
      <w:r w:rsidR="002E0EBF" w:rsidRPr="0095273D">
        <w:rPr>
          <w:rFonts w:ascii="Arial" w:hAnsi="Arial" w:cs="Arial"/>
          <w:sz w:val="20"/>
          <w:szCs w:val="20"/>
        </w:rPr>
        <w:t xml:space="preserve">každého </w:t>
      </w:r>
      <w:r w:rsidRPr="0095273D">
        <w:rPr>
          <w:rFonts w:ascii="Arial" w:hAnsi="Arial" w:cs="Arial"/>
          <w:sz w:val="20"/>
          <w:szCs w:val="20"/>
        </w:rPr>
        <w:t xml:space="preserve">člena skupiny. </w:t>
      </w:r>
    </w:p>
    <w:p w14:paraId="62F25D68" w14:textId="6615A489" w:rsidR="002E0EBF" w:rsidRDefault="002E0EBF" w:rsidP="0095273D">
      <w:pPr>
        <w:tabs>
          <w:tab w:val="left" w:pos="2835"/>
          <w:tab w:val="left" w:pos="3261"/>
        </w:tabs>
        <w:spacing w:after="0" w:line="240" w:lineRule="auto"/>
        <w:ind w:left="3686" w:hanging="1701"/>
        <w:contextualSpacing/>
        <w:jc w:val="both"/>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t>3.</w:t>
      </w:r>
      <w:r w:rsidRPr="0095273D">
        <w:rPr>
          <w:rFonts w:ascii="Arial" w:hAnsi="Arial" w:cs="Arial"/>
          <w:sz w:val="20"/>
          <w:szCs w:val="20"/>
        </w:rPr>
        <w:tab/>
      </w:r>
      <w:bookmarkStart w:id="12" w:name="_Hlk166741525"/>
      <w:r w:rsidRPr="00C21A95">
        <w:rPr>
          <w:rFonts w:ascii="Arial" w:hAnsi="Arial" w:cs="Arial"/>
          <w:sz w:val="20"/>
          <w:szCs w:val="20"/>
        </w:rPr>
        <w:t>Prílohy č. 1</w:t>
      </w:r>
      <w:r w:rsidR="00D205A0" w:rsidRPr="00C21A95">
        <w:rPr>
          <w:rFonts w:ascii="Arial" w:hAnsi="Arial" w:cs="Arial"/>
          <w:sz w:val="20"/>
          <w:szCs w:val="20"/>
        </w:rPr>
        <w:t xml:space="preserve">, č. </w:t>
      </w:r>
      <w:r w:rsidR="00191199">
        <w:rPr>
          <w:rFonts w:ascii="Arial" w:hAnsi="Arial" w:cs="Arial"/>
          <w:sz w:val="20"/>
          <w:szCs w:val="20"/>
        </w:rPr>
        <w:t xml:space="preserve">2, </w:t>
      </w:r>
      <w:r w:rsidRPr="00C21A95">
        <w:rPr>
          <w:rFonts w:ascii="Arial" w:hAnsi="Arial" w:cs="Arial"/>
          <w:sz w:val="20"/>
          <w:szCs w:val="20"/>
        </w:rPr>
        <w:t xml:space="preserve">č. </w:t>
      </w:r>
      <w:r w:rsidR="00191199">
        <w:rPr>
          <w:rFonts w:ascii="Arial" w:hAnsi="Arial" w:cs="Arial"/>
          <w:sz w:val="20"/>
          <w:szCs w:val="20"/>
        </w:rPr>
        <w:t>3</w:t>
      </w:r>
      <w:r w:rsidR="00AB1247" w:rsidRPr="00C21A95">
        <w:rPr>
          <w:rFonts w:ascii="Arial" w:hAnsi="Arial" w:cs="Arial"/>
          <w:sz w:val="20"/>
          <w:szCs w:val="20"/>
        </w:rPr>
        <w:t>.1</w:t>
      </w:r>
      <w:r w:rsidR="00191199">
        <w:rPr>
          <w:rFonts w:ascii="Arial" w:hAnsi="Arial" w:cs="Arial"/>
          <w:sz w:val="20"/>
          <w:szCs w:val="20"/>
        </w:rPr>
        <w:t xml:space="preserve"> a č.</w:t>
      </w:r>
      <w:r w:rsidR="007C500F">
        <w:rPr>
          <w:rFonts w:ascii="Arial" w:hAnsi="Arial" w:cs="Arial"/>
          <w:sz w:val="20"/>
          <w:szCs w:val="20"/>
        </w:rPr>
        <w:t xml:space="preserve"> </w:t>
      </w:r>
      <w:r w:rsidR="00191199">
        <w:rPr>
          <w:rFonts w:ascii="Arial" w:hAnsi="Arial" w:cs="Arial"/>
          <w:sz w:val="20"/>
          <w:szCs w:val="20"/>
        </w:rPr>
        <w:t>3</w:t>
      </w:r>
      <w:r w:rsidR="00AB1247" w:rsidRPr="00C21A95">
        <w:rPr>
          <w:rFonts w:ascii="Arial" w:hAnsi="Arial" w:cs="Arial"/>
          <w:sz w:val="20"/>
          <w:szCs w:val="20"/>
        </w:rPr>
        <w:t>.2</w:t>
      </w:r>
      <w:r w:rsidRPr="00C21A95">
        <w:rPr>
          <w:rFonts w:ascii="Arial" w:hAnsi="Arial" w:cs="Arial"/>
          <w:sz w:val="20"/>
          <w:szCs w:val="20"/>
        </w:rPr>
        <w:t xml:space="preserve"> uvedené </w:t>
      </w:r>
      <w:r w:rsidRPr="0095273D">
        <w:rPr>
          <w:rFonts w:ascii="Arial" w:hAnsi="Arial" w:cs="Arial"/>
          <w:sz w:val="20"/>
          <w:szCs w:val="20"/>
        </w:rPr>
        <w:t>v bode 15 Časť 1 Zväzok 2 týchto SP.</w:t>
      </w:r>
    </w:p>
    <w:bookmarkEnd w:id="12"/>
    <w:p w14:paraId="06F65433" w14:textId="2FD8D404" w:rsidR="00583AD8" w:rsidRPr="0095273D" w:rsidRDefault="00DB67AF" w:rsidP="00DB67AF">
      <w:pPr>
        <w:tabs>
          <w:tab w:val="left" w:pos="2835"/>
          <w:tab w:val="left" w:pos="3261"/>
        </w:tabs>
        <w:spacing w:after="0" w:line="240" w:lineRule="auto"/>
        <w:ind w:left="3544" w:hanging="2409"/>
        <w:contextualSpacing/>
        <w:jc w:val="both"/>
        <w:rPr>
          <w:rFonts w:ascii="Arial" w:hAnsi="Arial" w:cs="Arial"/>
          <w:sz w:val="20"/>
          <w:szCs w:val="20"/>
        </w:rPr>
      </w:pPr>
      <w:r>
        <w:rPr>
          <w:rFonts w:ascii="Arial" w:hAnsi="Arial" w:cs="Arial"/>
          <w:sz w:val="20"/>
          <w:szCs w:val="20"/>
        </w:rPr>
        <w:tab/>
      </w:r>
      <w:r w:rsidR="002E0EBF" w:rsidRPr="0095273D">
        <w:rPr>
          <w:rFonts w:ascii="Arial" w:hAnsi="Arial" w:cs="Arial"/>
          <w:sz w:val="20"/>
          <w:szCs w:val="20"/>
        </w:rPr>
        <w:t>(b)</w:t>
      </w:r>
      <w:r w:rsidR="00583AD8" w:rsidRPr="0095273D">
        <w:rPr>
          <w:rFonts w:ascii="Arial" w:eastAsia="Times New Roman" w:hAnsi="Arial" w:cs="Arial"/>
          <w:sz w:val="20"/>
          <w:szCs w:val="20"/>
          <w:lang w:eastAsia="en-US"/>
        </w:rPr>
        <w:t xml:space="preserve"> </w:t>
      </w:r>
      <w:r w:rsidR="00583AD8" w:rsidRPr="0095273D">
        <w:rPr>
          <w:rFonts w:ascii="Arial" w:eastAsia="Times New Roman" w:hAnsi="Arial" w:cs="Arial"/>
          <w:sz w:val="20"/>
          <w:szCs w:val="20"/>
          <w:lang w:eastAsia="en-US"/>
        </w:rPr>
        <w:tab/>
      </w:r>
      <w:r w:rsidR="00583AD8" w:rsidRPr="0095273D">
        <w:rPr>
          <w:rFonts w:ascii="Arial" w:hAnsi="Arial" w:cs="Arial"/>
          <w:sz w:val="20"/>
          <w:szCs w:val="20"/>
        </w:rPr>
        <w:t>Ponukový list (Zväzok 1 Príloha B1 Časť B týchto SP)</w:t>
      </w:r>
    </w:p>
    <w:p w14:paraId="3308CDD8" w14:textId="402132C0" w:rsidR="00583AD8" w:rsidRPr="0095273D" w:rsidRDefault="00583AD8" w:rsidP="0095273D">
      <w:pPr>
        <w:tabs>
          <w:tab w:val="left" w:pos="2835"/>
          <w:tab w:val="left" w:pos="3261"/>
        </w:tabs>
        <w:spacing w:after="0" w:line="240" w:lineRule="auto"/>
        <w:ind w:left="3686" w:hanging="851"/>
        <w:contextualSpacing/>
        <w:jc w:val="both"/>
        <w:rPr>
          <w:rFonts w:ascii="Arial" w:hAnsi="Arial" w:cs="Arial"/>
          <w:sz w:val="20"/>
          <w:szCs w:val="20"/>
        </w:rPr>
      </w:pPr>
      <w:r w:rsidRPr="0095273D">
        <w:rPr>
          <w:rFonts w:ascii="Arial" w:hAnsi="Arial" w:cs="Arial"/>
          <w:sz w:val="20"/>
          <w:szCs w:val="20"/>
        </w:rPr>
        <w:t>(</w:t>
      </w:r>
      <w:r w:rsidR="00B11361" w:rsidRPr="0095273D">
        <w:rPr>
          <w:rFonts w:ascii="Arial" w:hAnsi="Arial" w:cs="Arial"/>
          <w:sz w:val="20"/>
          <w:szCs w:val="20"/>
        </w:rPr>
        <w:t>d</w:t>
      </w:r>
      <w:r w:rsidRPr="0095273D">
        <w:rPr>
          <w:rFonts w:ascii="Arial" w:hAnsi="Arial" w:cs="Arial"/>
          <w:sz w:val="20"/>
          <w:szCs w:val="20"/>
        </w:rPr>
        <w:t>)</w:t>
      </w:r>
      <w:r w:rsidRPr="0095273D">
        <w:rPr>
          <w:rFonts w:ascii="Arial" w:hAnsi="Arial" w:cs="Arial"/>
          <w:sz w:val="20"/>
          <w:szCs w:val="20"/>
        </w:rPr>
        <w:tab/>
        <w:t xml:space="preserve">Príloha k ponuke (Zväzok 2 Časť 3 </w:t>
      </w:r>
      <w:r w:rsidR="00074DAB" w:rsidRPr="0095273D">
        <w:rPr>
          <w:rFonts w:ascii="Arial" w:hAnsi="Arial" w:cs="Arial"/>
          <w:sz w:val="20"/>
          <w:szCs w:val="20"/>
        </w:rPr>
        <w:t>týchto SP</w:t>
      </w:r>
      <w:r w:rsidRPr="0095273D">
        <w:rPr>
          <w:rFonts w:ascii="Arial" w:hAnsi="Arial" w:cs="Arial"/>
          <w:sz w:val="20"/>
          <w:szCs w:val="20"/>
        </w:rPr>
        <w:t>)</w:t>
      </w:r>
    </w:p>
    <w:p w14:paraId="2A73CDA2" w14:textId="1C1E4467" w:rsidR="00B11361" w:rsidRDefault="00583AD8" w:rsidP="0095273D">
      <w:pPr>
        <w:tabs>
          <w:tab w:val="left" w:pos="2835"/>
          <w:tab w:val="left" w:pos="3261"/>
        </w:tabs>
        <w:spacing w:after="0" w:line="240" w:lineRule="auto"/>
        <w:ind w:left="1135"/>
        <w:contextualSpacing/>
        <w:jc w:val="both"/>
        <w:rPr>
          <w:rFonts w:ascii="Arial" w:hAnsi="Arial" w:cs="Arial"/>
          <w:sz w:val="20"/>
          <w:szCs w:val="20"/>
        </w:rPr>
      </w:pPr>
      <w:r w:rsidRPr="0095273D">
        <w:rPr>
          <w:rFonts w:ascii="Arial" w:hAnsi="Arial" w:cs="Arial"/>
          <w:sz w:val="20"/>
          <w:szCs w:val="20"/>
        </w:rPr>
        <w:tab/>
      </w:r>
      <w:r w:rsidR="002E0EBF" w:rsidRPr="0095273D">
        <w:rPr>
          <w:rFonts w:ascii="Arial" w:hAnsi="Arial" w:cs="Arial"/>
          <w:sz w:val="20"/>
          <w:szCs w:val="20"/>
        </w:rPr>
        <w:t>(</w:t>
      </w:r>
      <w:r w:rsidR="00B11361" w:rsidRPr="0095273D">
        <w:rPr>
          <w:rFonts w:ascii="Arial" w:hAnsi="Arial" w:cs="Arial"/>
          <w:sz w:val="20"/>
          <w:szCs w:val="20"/>
        </w:rPr>
        <w:t>e</w:t>
      </w:r>
      <w:r w:rsidR="002E0EBF" w:rsidRPr="0095273D">
        <w:rPr>
          <w:rFonts w:ascii="Arial" w:hAnsi="Arial" w:cs="Arial"/>
          <w:sz w:val="20"/>
          <w:szCs w:val="20"/>
        </w:rPr>
        <w:t>)</w:t>
      </w:r>
      <w:r w:rsidRPr="0095273D">
        <w:rPr>
          <w:rFonts w:ascii="Arial" w:eastAsia="Times New Roman" w:hAnsi="Arial" w:cs="Arial"/>
          <w:sz w:val="20"/>
          <w:szCs w:val="20"/>
          <w:lang w:eastAsia="en-US"/>
        </w:rPr>
        <w:t xml:space="preserve"> </w:t>
      </w:r>
      <w:r w:rsidRPr="0095273D">
        <w:rPr>
          <w:rFonts w:ascii="Arial" w:eastAsia="Times New Roman" w:hAnsi="Arial" w:cs="Arial"/>
          <w:sz w:val="20"/>
          <w:szCs w:val="20"/>
          <w:lang w:eastAsia="en-US"/>
        </w:rPr>
        <w:tab/>
      </w:r>
      <w:r w:rsidRPr="0095273D">
        <w:rPr>
          <w:rFonts w:ascii="Arial" w:hAnsi="Arial" w:cs="Arial"/>
          <w:sz w:val="20"/>
          <w:szCs w:val="20"/>
        </w:rPr>
        <w:t>Osobitné zmluvné podmienky (Zväzok 2 Časť 2.2 týchto SP)</w:t>
      </w:r>
    </w:p>
    <w:p w14:paraId="4E453943" w14:textId="5CC58CE1" w:rsidR="000A32EF" w:rsidRPr="000A32EF" w:rsidRDefault="000A32EF" w:rsidP="00DB67AF">
      <w:pPr>
        <w:tabs>
          <w:tab w:val="left" w:pos="2835"/>
          <w:tab w:val="left" w:pos="3261"/>
        </w:tabs>
        <w:spacing w:after="0" w:line="240" w:lineRule="auto"/>
        <w:ind w:left="1135"/>
        <w:contextualSpacing/>
        <w:jc w:val="both"/>
        <w:rPr>
          <w:rFonts w:ascii="Arial" w:hAnsi="Arial" w:cs="Arial"/>
          <w:sz w:val="20"/>
          <w:szCs w:val="20"/>
        </w:rPr>
      </w:pPr>
      <w:r>
        <w:rPr>
          <w:rFonts w:ascii="Arial" w:hAnsi="Arial" w:cs="Arial"/>
          <w:sz w:val="20"/>
          <w:szCs w:val="20"/>
        </w:rPr>
        <w:tab/>
        <w:t>(h)</w:t>
      </w:r>
      <w:r>
        <w:rPr>
          <w:rFonts w:ascii="Arial" w:hAnsi="Arial" w:cs="Arial"/>
          <w:sz w:val="20"/>
          <w:szCs w:val="20"/>
        </w:rPr>
        <w:tab/>
      </w:r>
      <w:r w:rsidRPr="000A32EF">
        <w:rPr>
          <w:rFonts w:ascii="Arial" w:hAnsi="Arial" w:cs="Arial"/>
          <w:sz w:val="20"/>
          <w:szCs w:val="20"/>
        </w:rPr>
        <w:t>Predbežné technické riešenie ( Zväzok 1 súťažných podkladov)</w:t>
      </w:r>
    </w:p>
    <w:p w14:paraId="0EF551C7" w14:textId="58BA5666" w:rsidR="00583AD8" w:rsidRPr="0095273D" w:rsidRDefault="00B11361" w:rsidP="00BD4A61">
      <w:pPr>
        <w:tabs>
          <w:tab w:val="left" w:pos="2835"/>
          <w:tab w:val="left" w:pos="3261"/>
        </w:tabs>
        <w:spacing w:after="0" w:line="240" w:lineRule="auto"/>
        <w:ind w:left="3261" w:hanging="709"/>
        <w:contextualSpacing/>
        <w:jc w:val="both"/>
        <w:rPr>
          <w:rFonts w:ascii="Arial" w:hAnsi="Arial" w:cs="Arial"/>
          <w:sz w:val="20"/>
          <w:szCs w:val="20"/>
        </w:rPr>
      </w:pPr>
      <w:r w:rsidRPr="0095273D">
        <w:rPr>
          <w:rFonts w:ascii="Arial" w:hAnsi="Arial" w:cs="Arial"/>
          <w:sz w:val="20"/>
          <w:szCs w:val="20"/>
        </w:rPr>
        <w:tab/>
      </w:r>
      <w:r w:rsidR="00583AD8" w:rsidRPr="0095273D">
        <w:rPr>
          <w:rFonts w:ascii="Arial" w:hAnsi="Arial" w:cs="Arial"/>
          <w:sz w:val="20"/>
          <w:szCs w:val="20"/>
        </w:rPr>
        <w:t>(i)</w:t>
      </w:r>
      <w:r w:rsidR="00583AD8" w:rsidRPr="0095273D">
        <w:rPr>
          <w:rFonts w:ascii="Arial" w:hAnsi="Arial" w:cs="Arial"/>
          <w:sz w:val="20"/>
          <w:szCs w:val="20"/>
        </w:rPr>
        <w:tab/>
        <w:t>Cenová časť (</w:t>
      </w:r>
      <w:r w:rsidR="00FF15F0" w:rsidRPr="0095273D">
        <w:rPr>
          <w:rFonts w:ascii="Arial" w:hAnsi="Arial" w:cs="Arial"/>
          <w:sz w:val="20"/>
          <w:szCs w:val="20"/>
        </w:rPr>
        <w:t>Zväzok 4 Časť 2 týchto SP</w:t>
      </w:r>
      <w:r w:rsidR="00583AD8" w:rsidRPr="0095273D">
        <w:rPr>
          <w:rFonts w:ascii="Arial" w:hAnsi="Arial" w:cs="Arial"/>
          <w:sz w:val="20"/>
          <w:szCs w:val="20"/>
        </w:rPr>
        <w:t xml:space="preserve">) </w:t>
      </w:r>
      <w:r w:rsidR="00BD4A61">
        <w:rPr>
          <w:rFonts w:ascii="Arial" w:hAnsi="Arial" w:cs="Arial"/>
          <w:sz w:val="20"/>
          <w:szCs w:val="20"/>
        </w:rPr>
        <w:t>podľa bodu 19.1.8 Časť A.1 týchto SP</w:t>
      </w:r>
    </w:p>
    <w:p w14:paraId="1AC9C417" w14:textId="6C6F0A7B" w:rsidR="002E0EBF" w:rsidRDefault="00583AD8" w:rsidP="00D205A0">
      <w:pPr>
        <w:tabs>
          <w:tab w:val="left" w:pos="3261"/>
        </w:tabs>
        <w:spacing w:after="0" w:line="240" w:lineRule="auto"/>
        <w:ind w:left="3261" w:hanging="426"/>
        <w:contextualSpacing/>
        <w:jc w:val="both"/>
        <w:rPr>
          <w:rFonts w:ascii="Arial" w:hAnsi="Arial" w:cs="Arial"/>
          <w:sz w:val="20"/>
          <w:szCs w:val="20"/>
        </w:rPr>
      </w:pPr>
      <w:r w:rsidRPr="0095273D">
        <w:rPr>
          <w:rFonts w:ascii="Arial" w:hAnsi="Arial" w:cs="Arial"/>
          <w:sz w:val="20"/>
          <w:szCs w:val="20"/>
        </w:rPr>
        <w:t>(k)</w:t>
      </w:r>
      <w:r w:rsidRPr="0095273D">
        <w:rPr>
          <w:rFonts w:ascii="Arial" w:hAnsi="Arial" w:cs="Arial"/>
          <w:sz w:val="20"/>
          <w:szCs w:val="20"/>
        </w:rPr>
        <w:tab/>
        <w:t>Ponuka Zhotoviteľa</w:t>
      </w:r>
      <w:r w:rsidR="00FF15F0" w:rsidRPr="0095273D">
        <w:rPr>
          <w:rFonts w:ascii="Arial" w:hAnsi="Arial" w:cs="Arial"/>
          <w:sz w:val="20"/>
          <w:szCs w:val="20"/>
        </w:rPr>
        <w:t>,</w:t>
      </w:r>
      <w:r w:rsidRPr="0095273D">
        <w:rPr>
          <w:rFonts w:ascii="Arial" w:hAnsi="Arial" w:cs="Arial"/>
          <w:sz w:val="20"/>
          <w:szCs w:val="20"/>
        </w:rPr>
        <w:t xml:space="preserve"> </w:t>
      </w:r>
      <w:r w:rsidR="00FF15F0" w:rsidRPr="0095273D">
        <w:rPr>
          <w:rFonts w:ascii="Arial" w:hAnsi="Arial" w:cs="Arial"/>
          <w:sz w:val="20"/>
          <w:szCs w:val="20"/>
        </w:rPr>
        <w:t>ktorou sa rozumie ponuka predložená uchádzačom v JOSEPHINE.</w:t>
      </w:r>
    </w:p>
    <w:p w14:paraId="49745988" w14:textId="045DEA97" w:rsidR="00FF15F0" w:rsidRPr="0095273D" w:rsidRDefault="000875C1" w:rsidP="0095273D">
      <w:pPr>
        <w:tabs>
          <w:tab w:val="left" w:pos="2835"/>
        </w:tabs>
        <w:autoSpaceDE w:val="0"/>
        <w:autoSpaceDN w:val="0"/>
        <w:spacing w:after="0" w:line="240" w:lineRule="auto"/>
        <w:ind w:left="2835" w:hanging="850"/>
        <w:contextualSpacing/>
        <w:jc w:val="both"/>
        <w:rPr>
          <w:rFonts w:ascii="Arial" w:eastAsia="Times New Roman" w:hAnsi="Arial" w:cs="Arial"/>
          <w:b/>
          <w:noProof/>
          <w:sz w:val="20"/>
          <w:szCs w:val="20"/>
          <w:lang w:eastAsia="en-US"/>
        </w:rPr>
      </w:pPr>
      <w:r w:rsidRPr="0095273D">
        <w:rPr>
          <w:rFonts w:ascii="Arial" w:hAnsi="Arial" w:cs="Arial"/>
          <w:sz w:val="20"/>
          <w:szCs w:val="20"/>
        </w:rPr>
        <w:t>19.1.</w:t>
      </w:r>
      <w:r w:rsidR="002E0EBF" w:rsidRPr="0095273D">
        <w:rPr>
          <w:rFonts w:ascii="Arial" w:hAnsi="Arial" w:cs="Arial"/>
          <w:sz w:val="20"/>
          <w:szCs w:val="20"/>
        </w:rPr>
        <w:t>6</w:t>
      </w:r>
      <w:r w:rsidRPr="0095273D">
        <w:rPr>
          <w:rFonts w:ascii="Arial" w:hAnsi="Arial" w:cs="Arial"/>
          <w:sz w:val="20"/>
          <w:szCs w:val="20"/>
        </w:rPr>
        <w:t>.</w:t>
      </w:r>
      <w:r w:rsidR="00FF15F0" w:rsidRPr="0095273D">
        <w:rPr>
          <w:rFonts w:ascii="Arial" w:hAnsi="Arial" w:cs="Arial"/>
          <w:sz w:val="20"/>
          <w:szCs w:val="20"/>
        </w:rPr>
        <w:t>2</w:t>
      </w:r>
      <w:r w:rsidR="00FF15F0" w:rsidRPr="0095273D">
        <w:rPr>
          <w:rFonts w:ascii="Arial" w:hAnsi="Arial" w:cs="Arial"/>
          <w:sz w:val="20"/>
          <w:szCs w:val="20"/>
        </w:rPr>
        <w:tab/>
      </w:r>
      <w:r w:rsidR="00FF15F0" w:rsidRPr="0095273D">
        <w:rPr>
          <w:rFonts w:ascii="Arial" w:eastAsia="Times New Roman" w:hAnsi="Arial" w:cs="Arial"/>
          <w:b/>
          <w:noProof/>
          <w:sz w:val="20"/>
          <w:szCs w:val="20"/>
          <w:lang w:eastAsia="en-US"/>
        </w:rPr>
        <w:t>Uchádzač nepredkladá do ponuky</w:t>
      </w:r>
      <w:r w:rsidR="00FF15F0" w:rsidRPr="0095273D">
        <w:rPr>
          <w:rFonts w:ascii="Arial" w:eastAsia="Times New Roman" w:hAnsi="Arial" w:cs="Arial"/>
          <w:b/>
          <w:sz w:val="20"/>
          <w:szCs w:val="20"/>
        </w:rPr>
        <w:t xml:space="preserve"> dokumenty</w:t>
      </w:r>
      <w:r w:rsidR="00FF15F0" w:rsidRPr="0095273D">
        <w:rPr>
          <w:rFonts w:ascii="Arial" w:eastAsia="Times New Roman" w:hAnsi="Arial" w:cs="Arial"/>
          <w:b/>
          <w:noProof/>
          <w:sz w:val="20"/>
          <w:szCs w:val="20"/>
          <w:lang w:eastAsia="en-US"/>
        </w:rPr>
        <w:t xml:space="preserve"> tvoriace zmluvu uvedené</w:t>
      </w:r>
      <w:r w:rsidR="00FF15F0" w:rsidRPr="0095273D">
        <w:rPr>
          <w:rFonts w:ascii="Arial" w:eastAsia="Times New Roman" w:hAnsi="Arial" w:cs="Arial"/>
          <w:b/>
          <w:noProof/>
          <w:sz w:val="20"/>
          <w:szCs w:val="20"/>
          <w:lang w:eastAsia="en-US"/>
        </w:rPr>
        <w:tab/>
        <w:t>v bode 1. Časť 1 Zväzok 2 týchto SP nasledovne:</w:t>
      </w:r>
    </w:p>
    <w:p w14:paraId="21FD6731" w14:textId="3E381637" w:rsidR="00B11361" w:rsidRDefault="00B11361" w:rsidP="00DB67AF">
      <w:pPr>
        <w:tabs>
          <w:tab w:val="left" w:pos="2835"/>
          <w:tab w:val="left" w:pos="3261"/>
        </w:tabs>
        <w:autoSpaceDE w:val="0"/>
        <w:autoSpaceDN w:val="0"/>
        <w:spacing w:after="0" w:line="240" w:lineRule="auto"/>
        <w:ind w:left="2835"/>
        <w:contextualSpacing/>
        <w:jc w:val="both"/>
        <w:rPr>
          <w:rFonts w:ascii="Arial" w:eastAsia="Times New Roman" w:hAnsi="Arial" w:cs="Arial"/>
          <w:sz w:val="20"/>
          <w:szCs w:val="20"/>
        </w:rPr>
      </w:pPr>
      <w:r w:rsidRPr="0095273D">
        <w:rPr>
          <w:rFonts w:ascii="Arial" w:eastAsia="Times New Roman" w:hAnsi="Arial" w:cs="Arial"/>
          <w:sz w:val="20"/>
          <w:szCs w:val="20"/>
        </w:rPr>
        <w:t>(c)</w:t>
      </w:r>
      <w:r w:rsidRPr="0095273D">
        <w:rPr>
          <w:rFonts w:ascii="Arial" w:eastAsia="Times New Roman" w:hAnsi="Arial" w:cs="Arial"/>
          <w:sz w:val="20"/>
          <w:szCs w:val="20"/>
        </w:rPr>
        <w:tab/>
        <w:t>Zábezpeka na vykonanie prác (Zväzok 2 Časť 4 týchto SP)</w:t>
      </w:r>
    </w:p>
    <w:p w14:paraId="04E10D9D" w14:textId="1DDC12CC" w:rsidR="00BD4A61" w:rsidRDefault="00FF15F0" w:rsidP="000A32EF">
      <w:pPr>
        <w:tabs>
          <w:tab w:val="left" w:pos="3261"/>
        </w:tabs>
        <w:autoSpaceDE w:val="0"/>
        <w:autoSpaceDN w:val="0"/>
        <w:spacing w:after="0" w:line="240" w:lineRule="auto"/>
        <w:ind w:left="3402" w:hanging="567"/>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w:t>
      </w:r>
      <w:r w:rsidR="00B11361" w:rsidRPr="0095273D">
        <w:rPr>
          <w:rFonts w:ascii="Arial" w:eastAsia="Times New Roman" w:hAnsi="Arial" w:cs="Arial"/>
          <w:noProof/>
          <w:sz w:val="20"/>
          <w:szCs w:val="20"/>
          <w:lang w:eastAsia="en-US"/>
        </w:rPr>
        <w:t>f</w:t>
      </w:r>
      <w:r w:rsidRPr="0095273D">
        <w:rPr>
          <w:rFonts w:ascii="Arial" w:eastAsia="Times New Roman" w:hAnsi="Arial" w:cs="Arial"/>
          <w:noProof/>
          <w:sz w:val="20"/>
          <w:szCs w:val="20"/>
          <w:lang w:eastAsia="en-US"/>
        </w:rPr>
        <w:t>)</w:t>
      </w:r>
      <w:r w:rsidRPr="0095273D">
        <w:rPr>
          <w:rFonts w:ascii="Arial" w:eastAsia="Times New Roman" w:hAnsi="Arial" w:cs="Arial"/>
          <w:noProof/>
          <w:sz w:val="20"/>
          <w:szCs w:val="20"/>
          <w:lang w:eastAsia="en-US"/>
        </w:rPr>
        <w:tab/>
      </w:r>
      <w:r w:rsidRPr="0095273D">
        <w:rPr>
          <w:rFonts w:ascii="Arial" w:eastAsia="Times New Roman" w:hAnsi="Arial" w:cs="Arial"/>
          <w:sz w:val="20"/>
          <w:szCs w:val="20"/>
        </w:rPr>
        <w:t>Všeobecné zmluvné podmienky</w:t>
      </w:r>
      <w:r w:rsidRPr="0095273D">
        <w:rPr>
          <w:rFonts w:ascii="Arial" w:eastAsia="Times New Roman" w:hAnsi="Arial" w:cs="Arial"/>
          <w:noProof/>
          <w:sz w:val="20"/>
          <w:szCs w:val="20"/>
          <w:lang w:eastAsia="en-US"/>
        </w:rPr>
        <w:t xml:space="preserve"> (Zväzok 2</w:t>
      </w:r>
      <w:r w:rsidR="00F3036C" w:rsidRPr="0095273D">
        <w:rPr>
          <w:rFonts w:ascii="Arial" w:eastAsia="Times New Roman" w:hAnsi="Arial" w:cs="Arial"/>
          <w:noProof/>
          <w:sz w:val="20"/>
          <w:szCs w:val="20"/>
          <w:lang w:eastAsia="en-US"/>
        </w:rPr>
        <w:t xml:space="preserve"> </w:t>
      </w:r>
      <w:r w:rsidRPr="0095273D">
        <w:rPr>
          <w:rFonts w:ascii="Arial" w:eastAsia="Times New Roman" w:hAnsi="Arial" w:cs="Arial"/>
          <w:noProof/>
          <w:sz w:val="20"/>
          <w:szCs w:val="20"/>
          <w:lang w:eastAsia="en-US"/>
        </w:rPr>
        <w:t>Časť 2.1 týchto SP)</w:t>
      </w:r>
    </w:p>
    <w:p w14:paraId="24FF23F4" w14:textId="6C663DB2" w:rsidR="00FF15F0" w:rsidRDefault="00FF15F0" w:rsidP="000A32EF">
      <w:pPr>
        <w:tabs>
          <w:tab w:val="left" w:pos="3261"/>
        </w:tabs>
        <w:autoSpaceDE w:val="0"/>
        <w:autoSpaceDN w:val="0"/>
        <w:spacing w:after="0" w:line="240" w:lineRule="auto"/>
        <w:ind w:left="2835" w:hanging="425"/>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ab/>
        <w:t>(</w:t>
      </w:r>
      <w:r w:rsidR="00B11361" w:rsidRPr="0095273D">
        <w:rPr>
          <w:rFonts w:ascii="Arial" w:eastAsia="Times New Roman" w:hAnsi="Arial" w:cs="Arial"/>
          <w:noProof/>
          <w:sz w:val="20"/>
          <w:szCs w:val="20"/>
          <w:lang w:eastAsia="en-US"/>
        </w:rPr>
        <w:t>g)</w:t>
      </w:r>
      <w:r w:rsidRPr="0095273D">
        <w:rPr>
          <w:rFonts w:ascii="Arial" w:eastAsia="Times New Roman" w:hAnsi="Arial" w:cs="Arial"/>
          <w:noProof/>
          <w:sz w:val="20"/>
          <w:szCs w:val="20"/>
          <w:lang w:eastAsia="en-US"/>
        </w:rPr>
        <w:t xml:space="preserve"> </w:t>
      </w:r>
      <w:r w:rsidR="000A32EF">
        <w:rPr>
          <w:rFonts w:ascii="Arial" w:eastAsia="Times New Roman" w:hAnsi="Arial" w:cs="Arial"/>
          <w:noProof/>
          <w:sz w:val="20"/>
          <w:szCs w:val="20"/>
          <w:lang w:eastAsia="en-US"/>
        </w:rPr>
        <w:tab/>
      </w:r>
      <w:r w:rsidRPr="0095273D">
        <w:rPr>
          <w:rFonts w:ascii="Arial" w:eastAsia="Times New Roman" w:hAnsi="Arial" w:cs="Arial"/>
          <w:noProof/>
          <w:sz w:val="20"/>
          <w:szCs w:val="20"/>
          <w:lang w:eastAsia="en-US"/>
        </w:rPr>
        <w:t>Požiadavky Objednávateľa (Zväzok 3 týchto SP)</w:t>
      </w:r>
    </w:p>
    <w:p w14:paraId="52387F92" w14:textId="7AC045F2" w:rsidR="00FF15F0" w:rsidRDefault="00BD4A61" w:rsidP="000A32EF">
      <w:pPr>
        <w:tabs>
          <w:tab w:val="left" w:pos="3261"/>
        </w:tabs>
        <w:autoSpaceDE w:val="0"/>
        <w:autoSpaceDN w:val="0"/>
        <w:spacing w:after="0" w:line="240" w:lineRule="auto"/>
        <w:ind w:left="2835" w:hanging="1701"/>
        <w:contextualSpacing/>
        <w:jc w:val="both"/>
        <w:rPr>
          <w:rFonts w:ascii="Arial" w:eastAsia="Times New Roman" w:hAnsi="Arial" w:cs="Arial"/>
          <w:noProof/>
          <w:sz w:val="20"/>
          <w:szCs w:val="20"/>
          <w:lang w:eastAsia="en-US"/>
        </w:rPr>
      </w:pPr>
      <w:r>
        <w:rPr>
          <w:rFonts w:ascii="Arial" w:eastAsia="Times New Roman" w:hAnsi="Arial" w:cs="Arial"/>
          <w:noProof/>
          <w:sz w:val="20"/>
          <w:szCs w:val="20"/>
          <w:lang w:eastAsia="en-US"/>
        </w:rPr>
        <w:tab/>
      </w:r>
      <w:r w:rsidR="00FF15F0" w:rsidRPr="0095273D">
        <w:rPr>
          <w:rFonts w:ascii="Arial" w:eastAsia="Times New Roman" w:hAnsi="Arial" w:cs="Arial"/>
          <w:noProof/>
          <w:sz w:val="20"/>
          <w:szCs w:val="20"/>
          <w:lang w:eastAsia="en-US"/>
        </w:rPr>
        <w:t>(</w:t>
      </w:r>
      <w:r>
        <w:rPr>
          <w:rFonts w:ascii="Arial" w:eastAsia="Times New Roman" w:hAnsi="Arial" w:cs="Arial"/>
          <w:noProof/>
          <w:sz w:val="20"/>
          <w:szCs w:val="20"/>
          <w:lang w:eastAsia="en-US"/>
        </w:rPr>
        <w:t>i</w:t>
      </w:r>
      <w:r w:rsidR="00FF15F0" w:rsidRPr="0095273D">
        <w:rPr>
          <w:rFonts w:ascii="Arial" w:eastAsia="Times New Roman" w:hAnsi="Arial" w:cs="Arial"/>
          <w:noProof/>
          <w:sz w:val="20"/>
          <w:szCs w:val="20"/>
          <w:lang w:eastAsia="en-US"/>
        </w:rPr>
        <w:t xml:space="preserve">) </w:t>
      </w:r>
      <w:r w:rsidR="00FF15F0" w:rsidRPr="0095273D">
        <w:rPr>
          <w:rFonts w:ascii="Arial" w:eastAsia="Times New Roman" w:hAnsi="Arial" w:cs="Arial"/>
          <w:noProof/>
          <w:sz w:val="20"/>
          <w:szCs w:val="20"/>
          <w:lang w:eastAsia="en-US"/>
        </w:rPr>
        <w:tab/>
        <w:t>Cenová časť (Zväzok 4 Časť 1 týchto SP)</w:t>
      </w:r>
    </w:p>
    <w:p w14:paraId="21BA2CDB" w14:textId="41433EF1" w:rsidR="000A32EF" w:rsidRDefault="000A32EF" w:rsidP="000A32EF">
      <w:pPr>
        <w:tabs>
          <w:tab w:val="left" w:pos="3261"/>
        </w:tabs>
        <w:autoSpaceDE w:val="0"/>
        <w:autoSpaceDN w:val="0"/>
        <w:spacing w:after="0" w:line="240" w:lineRule="auto"/>
        <w:ind w:left="1701" w:firstLine="1134"/>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w:t>
      </w:r>
      <w:r>
        <w:rPr>
          <w:rFonts w:ascii="Arial" w:eastAsia="Times New Roman" w:hAnsi="Arial" w:cs="Arial"/>
          <w:noProof/>
          <w:sz w:val="20"/>
          <w:szCs w:val="20"/>
          <w:lang w:eastAsia="en-US"/>
        </w:rPr>
        <w:t>j</w:t>
      </w:r>
      <w:r w:rsidRPr="0095273D">
        <w:rPr>
          <w:rFonts w:ascii="Arial" w:eastAsia="Times New Roman" w:hAnsi="Arial" w:cs="Arial"/>
          <w:noProof/>
          <w:sz w:val="20"/>
          <w:szCs w:val="20"/>
          <w:lang w:eastAsia="en-US"/>
        </w:rPr>
        <w:t xml:space="preserve">) </w:t>
      </w:r>
      <w:r w:rsidRPr="0095273D">
        <w:rPr>
          <w:rFonts w:ascii="Arial" w:eastAsia="Times New Roman" w:hAnsi="Arial" w:cs="Arial"/>
          <w:noProof/>
          <w:sz w:val="20"/>
          <w:szCs w:val="20"/>
          <w:lang w:eastAsia="en-US"/>
        </w:rPr>
        <w:tab/>
      </w:r>
      <w:r w:rsidRPr="0095273D">
        <w:rPr>
          <w:rFonts w:ascii="Arial" w:eastAsia="Times New Roman" w:hAnsi="Arial" w:cs="Arial"/>
          <w:sz w:val="20"/>
          <w:szCs w:val="20"/>
        </w:rPr>
        <w:t>Dokumentácia poskytnutá Objednávateľom</w:t>
      </w:r>
      <w:r w:rsidRPr="0095273D">
        <w:rPr>
          <w:rFonts w:ascii="Arial" w:eastAsia="Times New Roman" w:hAnsi="Arial" w:cs="Arial"/>
          <w:noProof/>
          <w:sz w:val="20"/>
          <w:szCs w:val="20"/>
          <w:lang w:eastAsia="en-US"/>
        </w:rPr>
        <w:t xml:space="preserve"> (Zväzok 5 týchto SP)</w:t>
      </w:r>
    </w:p>
    <w:p w14:paraId="5C82DD94" w14:textId="3D485CD6" w:rsidR="00FF15F0" w:rsidRDefault="00FF15F0" w:rsidP="000A32EF">
      <w:pPr>
        <w:tabs>
          <w:tab w:val="left" w:pos="3261"/>
        </w:tabs>
        <w:autoSpaceDE w:val="0"/>
        <w:autoSpaceDN w:val="0"/>
        <w:spacing w:after="0" w:line="240" w:lineRule="auto"/>
        <w:ind w:left="1701" w:firstLine="1134"/>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w:t>
      </w:r>
      <w:r w:rsidR="00264394">
        <w:rPr>
          <w:rFonts w:ascii="Arial" w:eastAsia="Times New Roman" w:hAnsi="Arial" w:cs="Arial"/>
          <w:noProof/>
          <w:sz w:val="20"/>
          <w:szCs w:val="20"/>
          <w:lang w:eastAsia="en-US"/>
        </w:rPr>
        <w:t>l</w:t>
      </w:r>
      <w:r w:rsidRPr="0095273D">
        <w:rPr>
          <w:rFonts w:ascii="Arial" w:eastAsia="Times New Roman" w:hAnsi="Arial" w:cs="Arial"/>
          <w:noProof/>
          <w:sz w:val="20"/>
          <w:szCs w:val="20"/>
          <w:lang w:eastAsia="en-US"/>
        </w:rPr>
        <w:t>)</w:t>
      </w:r>
      <w:r w:rsidRPr="0095273D">
        <w:rPr>
          <w:rFonts w:ascii="Arial" w:eastAsia="Times New Roman" w:hAnsi="Arial" w:cs="Arial"/>
          <w:noProof/>
          <w:sz w:val="20"/>
          <w:szCs w:val="20"/>
          <w:lang w:eastAsia="en-US"/>
        </w:rPr>
        <w:tab/>
      </w:r>
      <w:r w:rsidRPr="0095273D">
        <w:rPr>
          <w:rFonts w:ascii="Arial" w:eastAsia="Times New Roman" w:hAnsi="Arial" w:cs="Arial"/>
          <w:sz w:val="20"/>
          <w:szCs w:val="20"/>
        </w:rPr>
        <w:t>Vzorové tlačivá</w:t>
      </w:r>
      <w:r w:rsidRPr="0095273D">
        <w:rPr>
          <w:rFonts w:ascii="Arial" w:eastAsia="Times New Roman" w:hAnsi="Arial" w:cs="Arial"/>
          <w:noProof/>
          <w:sz w:val="20"/>
          <w:szCs w:val="20"/>
          <w:lang w:eastAsia="en-US"/>
        </w:rPr>
        <w:t xml:space="preserve"> (Zväzok 2</w:t>
      </w:r>
      <w:r w:rsidR="00F3036C" w:rsidRPr="0095273D">
        <w:rPr>
          <w:rFonts w:ascii="Arial" w:eastAsia="Times New Roman" w:hAnsi="Arial" w:cs="Arial"/>
          <w:noProof/>
          <w:sz w:val="20"/>
          <w:szCs w:val="20"/>
          <w:lang w:eastAsia="en-US"/>
        </w:rPr>
        <w:t xml:space="preserve"> </w:t>
      </w:r>
      <w:r w:rsidRPr="0095273D">
        <w:rPr>
          <w:rFonts w:ascii="Arial" w:eastAsia="Times New Roman" w:hAnsi="Arial" w:cs="Arial"/>
          <w:noProof/>
          <w:sz w:val="20"/>
          <w:szCs w:val="20"/>
          <w:lang w:eastAsia="en-US"/>
        </w:rPr>
        <w:t>Časti 4 až 9 týchto SP)</w:t>
      </w:r>
    </w:p>
    <w:p w14:paraId="4743F633" w14:textId="2C1284CA" w:rsidR="00B446E1" w:rsidRDefault="00BD4A61" w:rsidP="000A32EF">
      <w:pPr>
        <w:tabs>
          <w:tab w:val="left" w:pos="3261"/>
        </w:tabs>
        <w:spacing w:after="0" w:line="240" w:lineRule="auto"/>
        <w:ind w:left="3686" w:hanging="851"/>
        <w:contextualSpacing/>
        <w:jc w:val="both"/>
        <w:rPr>
          <w:rFonts w:ascii="Arial" w:hAnsi="Arial" w:cs="Arial"/>
          <w:sz w:val="20"/>
          <w:szCs w:val="20"/>
        </w:rPr>
      </w:pPr>
      <w:r w:rsidRPr="0095273D">
        <w:rPr>
          <w:rFonts w:ascii="Arial" w:hAnsi="Arial" w:cs="Arial"/>
          <w:sz w:val="20"/>
          <w:szCs w:val="20"/>
        </w:rPr>
        <w:t>(m)</w:t>
      </w:r>
      <w:r w:rsidRPr="0095273D">
        <w:rPr>
          <w:rFonts w:ascii="Arial" w:hAnsi="Arial" w:cs="Arial"/>
          <w:sz w:val="20"/>
          <w:szCs w:val="20"/>
        </w:rPr>
        <w:tab/>
        <w:t xml:space="preserve">Ďalšie dokumenty tvoriace Zmluvu   </w:t>
      </w:r>
    </w:p>
    <w:p w14:paraId="4FB6E4E8" w14:textId="0C7A38F8" w:rsidR="00C21A95" w:rsidRDefault="00C21A95" w:rsidP="000A32EF">
      <w:pPr>
        <w:pStyle w:val="Odsekzoznamu"/>
        <w:numPr>
          <w:ilvl w:val="0"/>
          <w:numId w:val="90"/>
        </w:numPr>
        <w:spacing w:after="0" w:line="240" w:lineRule="auto"/>
        <w:ind w:left="3261" w:hanging="426"/>
        <w:jc w:val="both"/>
        <w:rPr>
          <w:rFonts w:ascii="Arial" w:hAnsi="Arial" w:cs="Arial"/>
          <w:sz w:val="20"/>
          <w:szCs w:val="20"/>
        </w:rPr>
      </w:pPr>
      <w:r w:rsidRPr="00C21A95">
        <w:rPr>
          <w:rFonts w:ascii="Arial" w:hAnsi="Arial" w:cs="Arial"/>
          <w:sz w:val="20"/>
          <w:szCs w:val="20"/>
        </w:rPr>
        <w:t xml:space="preserve">Prílohy č. </w:t>
      </w:r>
      <w:r w:rsidR="00191199">
        <w:rPr>
          <w:rFonts w:ascii="Arial" w:hAnsi="Arial" w:cs="Arial"/>
          <w:sz w:val="20"/>
          <w:szCs w:val="20"/>
        </w:rPr>
        <w:t>3</w:t>
      </w:r>
      <w:r w:rsidRPr="00C21A95">
        <w:rPr>
          <w:rFonts w:ascii="Arial" w:hAnsi="Arial" w:cs="Arial"/>
          <w:sz w:val="20"/>
          <w:szCs w:val="20"/>
        </w:rPr>
        <w:t xml:space="preserve">.3 a č. </w:t>
      </w:r>
      <w:r w:rsidR="00191199">
        <w:rPr>
          <w:rFonts w:ascii="Arial" w:hAnsi="Arial" w:cs="Arial"/>
          <w:sz w:val="20"/>
          <w:szCs w:val="20"/>
        </w:rPr>
        <w:t>4</w:t>
      </w:r>
      <w:r w:rsidRPr="00C21A95">
        <w:rPr>
          <w:rFonts w:ascii="Arial" w:hAnsi="Arial" w:cs="Arial"/>
          <w:sz w:val="20"/>
          <w:szCs w:val="20"/>
        </w:rPr>
        <w:t xml:space="preserve"> uvedené v bode 15 Časť 1 Zväzok 2 týchto SP.</w:t>
      </w:r>
    </w:p>
    <w:p w14:paraId="47E83F4F" w14:textId="0A6A7796" w:rsidR="00106A74" w:rsidRDefault="00106A74" w:rsidP="00106A74">
      <w:pPr>
        <w:spacing w:after="0" w:line="240" w:lineRule="auto"/>
        <w:jc w:val="both"/>
        <w:rPr>
          <w:rFonts w:ascii="Arial" w:hAnsi="Arial" w:cs="Arial"/>
          <w:sz w:val="20"/>
          <w:szCs w:val="20"/>
        </w:rPr>
      </w:pPr>
    </w:p>
    <w:p w14:paraId="317A7063" w14:textId="413656F6" w:rsidR="00106A74" w:rsidRDefault="00106A74" w:rsidP="00106A74">
      <w:pPr>
        <w:spacing w:after="0" w:line="240" w:lineRule="auto"/>
        <w:jc w:val="both"/>
        <w:rPr>
          <w:rFonts w:ascii="Arial" w:hAnsi="Arial" w:cs="Arial"/>
          <w:sz w:val="20"/>
          <w:szCs w:val="20"/>
        </w:rPr>
      </w:pPr>
    </w:p>
    <w:p w14:paraId="5CB302C4" w14:textId="5A7E0C84" w:rsidR="00106A74" w:rsidRDefault="00106A74" w:rsidP="00106A74">
      <w:pPr>
        <w:spacing w:after="0" w:line="240" w:lineRule="auto"/>
        <w:jc w:val="both"/>
        <w:rPr>
          <w:rFonts w:ascii="Arial" w:hAnsi="Arial" w:cs="Arial"/>
          <w:sz w:val="20"/>
          <w:szCs w:val="20"/>
        </w:rPr>
      </w:pPr>
    </w:p>
    <w:p w14:paraId="30B312B3" w14:textId="77777777" w:rsidR="00106A74" w:rsidRPr="00106A74" w:rsidRDefault="00106A74" w:rsidP="00106A74">
      <w:pPr>
        <w:spacing w:after="0" w:line="240" w:lineRule="auto"/>
        <w:jc w:val="both"/>
        <w:rPr>
          <w:rFonts w:ascii="Arial" w:hAnsi="Arial" w:cs="Arial"/>
          <w:sz w:val="20"/>
          <w:szCs w:val="20"/>
        </w:rPr>
      </w:pPr>
    </w:p>
    <w:p w14:paraId="237B52EE" w14:textId="1F7FE579" w:rsidR="00FF15F0" w:rsidRPr="00B446E1" w:rsidRDefault="00FF15F0" w:rsidP="00B446E1">
      <w:pPr>
        <w:tabs>
          <w:tab w:val="left" w:pos="3402"/>
        </w:tabs>
        <w:spacing w:after="0" w:line="240" w:lineRule="auto"/>
        <w:ind w:left="2835" w:hanging="851"/>
        <w:contextualSpacing/>
        <w:jc w:val="both"/>
        <w:rPr>
          <w:rFonts w:ascii="Arial" w:hAnsi="Arial" w:cs="Arial"/>
          <w:sz w:val="20"/>
          <w:szCs w:val="20"/>
        </w:rPr>
      </w:pPr>
      <w:r w:rsidRPr="0095273D">
        <w:rPr>
          <w:rFonts w:ascii="Arial" w:eastAsia="Times New Roman" w:hAnsi="Arial" w:cs="Arial"/>
          <w:noProof/>
          <w:sz w:val="20"/>
          <w:szCs w:val="20"/>
          <w:lang w:eastAsia="en-US"/>
        </w:rPr>
        <w:t>19.1.6.3</w:t>
      </w:r>
      <w:r w:rsidRPr="0095273D">
        <w:rPr>
          <w:rFonts w:ascii="Arial" w:eastAsia="Times New Roman" w:hAnsi="Arial" w:cs="Arial"/>
          <w:noProof/>
          <w:sz w:val="20"/>
          <w:szCs w:val="20"/>
          <w:lang w:eastAsia="en-US"/>
        </w:rPr>
        <w:tab/>
        <w:t xml:space="preserve">Dokumenty uvedené v bode 19.1.6.2 predloží úspešný uchádzač </w:t>
      </w:r>
      <w:bookmarkStart w:id="13" w:name="_Hlk161133550"/>
      <w:r w:rsidR="00045A7F">
        <w:rPr>
          <w:rFonts w:ascii="Arial" w:eastAsia="Times New Roman" w:hAnsi="Arial" w:cs="Arial"/>
          <w:noProof/>
          <w:sz w:val="20"/>
          <w:szCs w:val="20"/>
          <w:lang w:eastAsia="en-US"/>
        </w:rPr>
        <w:t xml:space="preserve">v plnom znení bodu 1 </w:t>
      </w:r>
      <w:r w:rsidR="004572D7">
        <w:rPr>
          <w:rFonts w:ascii="Arial" w:eastAsia="Times New Roman" w:hAnsi="Arial" w:cs="Arial"/>
          <w:noProof/>
          <w:sz w:val="20"/>
          <w:szCs w:val="20"/>
          <w:lang w:eastAsia="en-US"/>
        </w:rPr>
        <w:t xml:space="preserve">a bodu 15 </w:t>
      </w:r>
      <w:r w:rsidR="00045A7F">
        <w:rPr>
          <w:rFonts w:ascii="Arial" w:eastAsia="Times New Roman" w:hAnsi="Arial" w:cs="Arial"/>
          <w:noProof/>
          <w:sz w:val="20"/>
          <w:szCs w:val="20"/>
          <w:lang w:eastAsia="en-US"/>
        </w:rPr>
        <w:t xml:space="preserve">Časť 1 Zväzok 2 týchto SP spolu s ďalšími dokumentami </w:t>
      </w:r>
      <w:r w:rsidRPr="0095273D">
        <w:rPr>
          <w:rFonts w:ascii="Arial" w:eastAsia="Times New Roman" w:hAnsi="Arial" w:cs="Arial"/>
          <w:noProof/>
          <w:sz w:val="20"/>
          <w:szCs w:val="20"/>
          <w:lang w:eastAsia="en-US"/>
        </w:rPr>
        <w:t xml:space="preserve">v rámci súčinnosti potrebnej na uzatvorenie </w:t>
      </w:r>
      <w:r w:rsidR="00353176">
        <w:rPr>
          <w:rFonts w:ascii="Arial" w:eastAsia="Times New Roman" w:hAnsi="Arial" w:cs="Arial"/>
          <w:noProof/>
          <w:sz w:val="20"/>
          <w:szCs w:val="20"/>
          <w:lang w:eastAsia="en-US"/>
        </w:rPr>
        <w:t>Z</w:t>
      </w:r>
      <w:r w:rsidRPr="0095273D">
        <w:rPr>
          <w:rFonts w:ascii="Arial" w:eastAsia="Times New Roman" w:hAnsi="Arial" w:cs="Arial"/>
          <w:noProof/>
          <w:sz w:val="20"/>
          <w:szCs w:val="20"/>
          <w:lang w:eastAsia="en-US"/>
        </w:rPr>
        <w:t>mluvy podľa bodu 32 Časť A.1 Zväzok 1 týchto SP.</w:t>
      </w:r>
    </w:p>
    <w:bookmarkEnd w:id="13"/>
    <w:p w14:paraId="4D2937F9" w14:textId="594E1A55" w:rsidR="00074DAB" w:rsidRPr="0095273D" w:rsidRDefault="00F3036C" w:rsidP="0095273D">
      <w:pPr>
        <w:tabs>
          <w:tab w:val="left" w:pos="1134"/>
        </w:tabs>
        <w:spacing w:after="0" w:line="240" w:lineRule="auto"/>
        <w:ind w:left="1985" w:hanging="851"/>
        <w:contextualSpacing/>
        <w:jc w:val="both"/>
        <w:rPr>
          <w:rFonts w:ascii="Arial" w:hAnsi="Arial" w:cs="Arial"/>
          <w:sz w:val="20"/>
          <w:szCs w:val="20"/>
        </w:rPr>
      </w:pPr>
      <w:r w:rsidRPr="0095273D">
        <w:rPr>
          <w:rFonts w:ascii="Arial" w:hAnsi="Arial" w:cs="Arial"/>
          <w:sz w:val="20"/>
          <w:szCs w:val="20"/>
        </w:rPr>
        <w:t>19.1.7</w:t>
      </w:r>
      <w:r w:rsidRPr="0095273D">
        <w:rPr>
          <w:rFonts w:ascii="Arial" w:hAnsi="Arial" w:cs="Arial"/>
          <w:sz w:val="20"/>
          <w:szCs w:val="20"/>
        </w:rPr>
        <w:tab/>
        <w:t xml:space="preserve">Vyplnený formulár </w:t>
      </w:r>
      <w:r w:rsidRPr="0095273D">
        <w:rPr>
          <w:rFonts w:ascii="Arial" w:hAnsi="Arial" w:cs="Arial"/>
          <w:b/>
          <w:sz w:val="20"/>
          <w:szCs w:val="20"/>
        </w:rPr>
        <w:t xml:space="preserve">Návrh na plnenie kritéria </w:t>
      </w:r>
      <w:r w:rsidR="00074DAB" w:rsidRPr="0095273D">
        <w:rPr>
          <w:rFonts w:ascii="Arial" w:hAnsi="Arial" w:cs="Arial"/>
          <w:b/>
          <w:sz w:val="20"/>
          <w:szCs w:val="20"/>
        </w:rPr>
        <w:t>(</w:t>
      </w:r>
      <w:r w:rsidRPr="0095273D">
        <w:rPr>
          <w:rFonts w:ascii="Arial" w:hAnsi="Arial" w:cs="Arial"/>
          <w:sz w:val="20"/>
          <w:szCs w:val="20"/>
        </w:rPr>
        <w:t>Časť A.3 Zväzok 1 týchto SP</w:t>
      </w:r>
      <w:r w:rsidR="00074DAB" w:rsidRPr="0095273D">
        <w:rPr>
          <w:rFonts w:ascii="Arial" w:hAnsi="Arial" w:cs="Arial"/>
          <w:sz w:val="20"/>
          <w:szCs w:val="20"/>
        </w:rPr>
        <w:t xml:space="preserve">) </w:t>
      </w:r>
      <w:bookmarkStart w:id="14" w:name="_Hlk157496407"/>
      <w:r w:rsidR="00074DAB" w:rsidRPr="0095273D">
        <w:rPr>
          <w:rFonts w:ascii="Arial" w:hAnsi="Arial" w:cs="Arial"/>
          <w:sz w:val="20"/>
          <w:szCs w:val="20"/>
        </w:rPr>
        <w:t xml:space="preserve">ako </w:t>
      </w:r>
      <w:proofErr w:type="spellStart"/>
      <w:r w:rsidR="00074DAB" w:rsidRPr="0095273D">
        <w:rPr>
          <w:rFonts w:ascii="Arial" w:hAnsi="Arial" w:cs="Arial"/>
          <w:sz w:val="20"/>
          <w:szCs w:val="20"/>
        </w:rPr>
        <w:t>sken</w:t>
      </w:r>
      <w:proofErr w:type="spellEnd"/>
      <w:r w:rsidR="00425B0A" w:rsidRPr="0095273D">
        <w:rPr>
          <w:rFonts w:ascii="Arial" w:hAnsi="Arial" w:cs="Arial"/>
          <w:sz w:val="20"/>
          <w:szCs w:val="20"/>
        </w:rPr>
        <w:t xml:space="preserve"> </w:t>
      </w:r>
      <w:r w:rsidR="00074DAB" w:rsidRPr="0095273D">
        <w:rPr>
          <w:rFonts w:ascii="Arial" w:hAnsi="Arial" w:cs="Arial"/>
          <w:sz w:val="20"/>
          <w:szCs w:val="20"/>
        </w:rPr>
        <w:t>podpísaný uchádzačom, a to jeho štatutárnym orgánom alebo členom štatutárneho orgánu alebo iným zástupcom uchádzača, ktorý je oprávnený konať v mene uchádzača v záväzkových vzťahoch.</w:t>
      </w:r>
      <w:bookmarkEnd w:id="14"/>
    </w:p>
    <w:p w14:paraId="4155182F" w14:textId="0366EA7E" w:rsidR="00074DAB" w:rsidRDefault="00F3036C" w:rsidP="0095273D">
      <w:pPr>
        <w:tabs>
          <w:tab w:val="left" w:pos="1134"/>
        </w:tabs>
        <w:spacing w:after="0" w:line="240" w:lineRule="auto"/>
        <w:ind w:left="1985" w:hanging="851"/>
        <w:contextualSpacing/>
        <w:jc w:val="both"/>
        <w:rPr>
          <w:rFonts w:ascii="Arial" w:hAnsi="Arial" w:cs="Arial"/>
          <w:sz w:val="20"/>
          <w:szCs w:val="20"/>
        </w:rPr>
      </w:pPr>
      <w:r w:rsidRPr="0095273D">
        <w:rPr>
          <w:rFonts w:ascii="Arial" w:hAnsi="Arial" w:cs="Arial"/>
          <w:sz w:val="20"/>
          <w:szCs w:val="20"/>
        </w:rPr>
        <w:t>19.1.8</w:t>
      </w:r>
      <w:r w:rsidRPr="0095273D">
        <w:rPr>
          <w:rFonts w:ascii="Arial" w:hAnsi="Arial" w:cs="Arial"/>
          <w:sz w:val="20"/>
          <w:szCs w:val="20"/>
        </w:rPr>
        <w:tab/>
        <w:t xml:space="preserve">Vyplnený </w:t>
      </w:r>
      <w:r w:rsidRPr="0095273D">
        <w:rPr>
          <w:rFonts w:ascii="Arial" w:hAnsi="Arial" w:cs="Arial"/>
          <w:b/>
          <w:sz w:val="20"/>
          <w:szCs w:val="20"/>
        </w:rPr>
        <w:t>Formulár platieb</w:t>
      </w:r>
      <w:r w:rsidRPr="0095273D">
        <w:rPr>
          <w:rFonts w:ascii="Arial" w:hAnsi="Arial" w:cs="Arial"/>
          <w:sz w:val="20"/>
          <w:szCs w:val="20"/>
        </w:rPr>
        <w:t xml:space="preserve"> </w:t>
      </w:r>
      <w:r w:rsidR="00074DAB" w:rsidRPr="0095273D">
        <w:rPr>
          <w:rFonts w:ascii="Arial" w:hAnsi="Arial" w:cs="Arial"/>
          <w:sz w:val="20"/>
          <w:szCs w:val="20"/>
        </w:rPr>
        <w:t>(</w:t>
      </w:r>
      <w:r w:rsidRPr="0095273D">
        <w:rPr>
          <w:rFonts w:ascii="Arial" w:hAnsi="Arial" w:cs="Arial"/>
          <w:sz w:val="20"/>
          <w:szCs w:val="20"/>
        </w:rPr>
        <w:t>Časť 2 Zväzok 4 týchto SP</w:t>
      </w:r>
      <w:r w:rsidR="00074DAB" w:rsidRPr="0095273D">
        <w:rPr>
          <w:rFonts w:ascii="Arial" w:hAnsi="Arial" w:cs="Arial"/>
          <w:sz w:val="20"/>
          <w:szCs w:val="20"/>
        </w:rPr>
        <w:t>)</w:t>
      </w:r>
      <w:r w:rsidRPr="0095273D">
        <w:rPr>
          <w:rFonts w:ascii="Arial" w:hAnsi="Arial" w:cs="Arial"/>
          <w:sz w:val="20"/>
          <w:szCs w:val="20"/>
        </w:rPr>
        <w:t xml:space="preserve"> </w:t>
      </w:r>
      <w:r w:rsidR="00074DAB" w:rsidRPr="0095273D">
        <w:rPr>
          <w:rFonts w:ascii="Arial" w:hAnsi="Arial" w:cs="Arial"/>
          <w:sz w:val="20"/>
          <w:szCs w:val="20"/>
        </w:rPr>
        <w:t xml:space="preserve">- v elektronickej forme so zabudovanou matematikou vo formáte Microsoft Excel </w:t>
      </w:r>
      <w:r w:rsidR="00074DAB" w:rsidRPr="0095273D">
        <w:rPr>
          <w:rFonts w:ascii="Arial" w:hAnsi="Arial" w:cs="Arial"/>
          <w:sz w:val="20"/>
          <w:szCs w:val="20"/>
          <w:rtl/>
        </w:rPr>
        <w:t>٭</w:t>
      </w:r>
      <w:r w:rsidR="00074DAB" w:rsidRPr="0095273D">
        <w:rPr>
          <w:rFonts w:ascii="Arial" w:hAnsi="Arial" w:cs="Arial"/>
          <w:sz w:val="20"/>
          <w:szCs w:val="20"/>
        </w:rPr>
        <w:t xml:space="preserve">.xls/*.xlsx a zároveň aj ako </w:t>
      </w:r>
      <w:proofErr w:type="spellStart"/>
      <w:r w:rsidR="00074DAB" w:rsidRPr="0095273D">
        <w:rPr>
          <w:rFonts w:ascii="Arial" w:hAnsi="Arial" w:cs="Arial"/>
          <w:sz w:val="20"/>
          <w:szCs w:val="20"/>
        </w:rPr>
        <w:t>sken</w:t>
      </w:r>
      <w:proofErr w:type="spellEnd"/>
      <w:r w:rsidR="00074DAB" w:rsidRPr="0095273D">
        <w:rPr>
          <w:rFonts w:ascii="Arial" w:hAnsi="Arial" w:cs="Arial"/>
          <w:sz w:val="20"/>
          <w:szCs w:val="20"/>
        </w:rPr>
        <w:t xml:space="preserve"> podpísaný uchádzačom, a to jeho štatutárnym orgánom alebo členom štatutárneho orgánu alebo iným zástupcom uchádzača, ktorý je oprávnený konať v mene uchádzača v záväzkových vzťahoch. </w:t>
      </w:r>
    </w:p>
    <w:p w14:paraId="788D9CE9" w14:textId="77777777" w:rsidR="008C791B" w:rsidRPr="0095273D" w:rsidRDefault="008C260D" w:rsidP="0095273D">
      <w:pPr>
        <w:tabs>
          <w:tab w:val="left" w:pos="1985"/>
        </w:tabs>
        <w:autoSpaceDE w:val="0"/>
        <w:autoSpaceDN w:val="0"/>
        <w:spacing w:after="0" w:line="240" w:lineRule="auto"/>
        <w:ind w:left="2835" w:hanging="1701"/>
        <w:contextualSpacing/>
        <w:jc w:val="both"/>
        <w:rPr>
          <w:rFonts w:ascii="Arial" w:eastAsia="Times New Roman" w:hAnsi="Arial" w:cs="Arial"/>
          <w:b/>
          <w:sz w:val="20"/>
          <w:szCs w:val="20"/>
        </w:rPr>
      </w:pPr>
      <w:r w:rsidRPr="0095273D">
        <w:rPr>
          <w:rFonts w:ascii="Arial" w:hAnsi="Arial" w:cs="Arial"/>
          <w:sz w:val="20"/>
          <w:szCs w:val="20"/>
        </w:rPr>
        <w:t>19.1.</w:t>
      </w:r>
      <w:r w:rsidR="008C791B" w:rsidRPr="0095273D">
        <w:rPr>
          <w:rFonts w:ascii="Arial" w:hAnsi="Arial" w:cs="Arial"/>
          <w:sz w:val="20"/>
          <w:szCs w:val="20"/>
        </w:rPr>
        <w:t>9</w:t>
      </w:r>
      <w:r w:rsidRPr="0095273D">
        <w:rPr>
          <w:rFonts w:ascii="Arial" w:hAnsi="Arial" w:cs="Arial"/>
          <w:sz w:val="20"/>
          <w:szCs w:val="20"/>
        </w:rPr>
        <w:tab/>
      </w:r>
      <w:r w:rsidR="008C791B" w:rsidRPr="0095273D">
        <w:rPr>
          <w:rFonts w:ascii="Arial" w:eastAsia="Times New Roman" w:hAnsi="Arial" w:cs="Arial"/>
          <w:b/>
          <w:sz w:val="20"/>
          <w:szCs w:val="20"/>
        </w:rPr>
        <w:t>Na účely preukázania využitia subdodávateľov uchádzač predloží:</w:t>
      </w:r>
    </w:p>
    <w:p w14:paraId="6BC98EAD" w14:textId="46B9A44B" w:rsidR="008C791B" w:rsidRPr="0095273D" w:rsidRDefault="008C791B" w:rsidP="0095273D">
      <w:pPr>
        <w:tabs>
          <w:tab w:val="left" w:pos="1985"/>
        </w:tabs>
        <w:autoSpaceDE w:val="0"/>
        <w:autoSpaceDN w:val="0"/>
        <w:spacing w:after="0" w:line="240" w:lineRule="auto"/>
        <w:ind w:left="2835" w:hanging="1701"/>
        <w:contextualSpacing/>
        <w:jc w:val="both"/>
        <w:rPr>
          <w:rFonts w:ascii="Arial" w:eastAsia="Times New Roman" w:hAnsi="Arial" w:cs="Arial"/>
          <w:sz w:val="20"/>
          <w:szCs w:val="20"/>
        </w:rPr>
      </w:pPr>
      <w:r w:rsidRPr="0095273D">
        <w:rPr>
          <w:rFonts w:ascii="Arial" w:eastAsia="Times New Roman" w:hAnsi="Arial" w:cs="Arial"/>
          <w:sz w:val="20"/>
          <w:szCs w:val="20"/>
        </w:rPr>
        <w:tab/>
        <w:t>19.1.9.1</w:t>
      </w:r>
      <w:r w:rsidRPr="0095273D">
        <w:rPr>
          <w:rFonts w:ascii="Arial" w:eastAsia="Times New Roman" w:hAnsi="Arial" w:cs="Arial"/>
          <w:sz w:val="20"/>
          <w:szCs w:val="20"/>
        </w:rPr>
        <w:tab/>
      </w:r>
      <w:bookmarkStart w:id="15" w:name="_Hlk163136868"/>
      <w:r w:rsidRPr="0095273D">
        <w:rPr>
          <w:rFonts w:ascii="Arial" w:eastAsia="Times New Roman" w:hAnsi="Arial" w:cs="Arial"/>
          <w:bCs/>
          <w:sz w:val="20"/>
          <w:szCs w:val="20"/>
        </w:rPr>
        <w:t xml:space="preserve">Zoznam subdodávateľov a podiel subdodávok </w:t>
      </w:r>
      <w:r w:rsidRPr="0095273D">
        <w:rPr>
          <w:rFonts w:ascii="Arial" w:eastAsia="Times New Roman" w:hAnsi="Arial" w:cs="Arial"/>
          <w:sz w:val="20"/>
          <w:szCs w:val="20"/>
        </w:rPr>
        <w:t xml:space="preserve">vypracovaný v súlade </w:t>
      </w:r>
      <w:r w:rsidRPr="0095273D">
        <w:rPr>
          <w:rFonts w:ascii="Arial" w:eastAsia="Times New Roman" w:hAnsi="Arial" w:cs="Arial"/>
          <w:sz w:val="20"/>
          <w:szCs w:val="20"/>
        </w:rPr>
        <w:tab/>
        <w:t xml:space="preserve">s Prílohou B2B Časť B Zväzok 1 týchto SP, ktorý obsahuje aktuálne a úplné údaje o </w:t>
      </w:r>
      <w:proofErr w:type="spellStart"/>
      <w:r w:rsidRPr="0095273D">
        <w:rPr>
          <w:rFonts w:ascii="Arial" w:eastAsia="Times New Roman" w:hAnsi="Arial" w:cs="Arial"/>
          <w:sz w:val="20"/>
          <w:szCs w:val="20"/>
        </w:rPr>
        <w:t>Podzhotoviteľoch</w:t>
      </w:r>
      <w:proofErr w:type="spellEnd"/>
      <w:r w:rsidRPr="0095273D">
        <w:rPr>
          <w:rFonts w:ascii="Arial" w:eastAsia="Times New Roman" w:hAnsi="Arial" w:cs="Arial"/>
          <w:sz w:val="20"/>
          <w:szCs w:val="20"/>
        </w:rPr>
        <w:t xml:space="preserve">/Priamych </w:t>
      </w:r>
      <w:proofErr w:type="spellStart"/>
      <w:r w:rsidRPr="0095273D">
        <w:rPr>
          <w:rFonts w:ascii="Arial" w:eastAsia="Times New Roman" w:hAnsi="Arial" w:cs="Arial"/>
          <w:sz w:val="20"/>
          <w:szCs w:val="20"/>
        </w:rPr>
        <w:t>Podzhotoviteľoch</w:t>
      </w:r>
      <w:proofErr w:type="spellEnd"/>
      <w:r w:rsidRPr="0095273D">
        <w:rPr>
          <w:rFonts w:ascii="Arial" w:eastAsia="Times New Roman" w:hAnsi="Arial" w:cs="Arial"/>
          <w:sz w:val="20"/>
          <w:szCs w:val="20"/>
        </w:rPr>
        <w:t>/Dodávateľoch</w:t>
      </w:r>
      <w:r w:rsidR="00B446E1">
        <w:rPr>
          <w:rFonts w:ascii="Arial" w:eastAsia="Times New Roman" w:hAnsi="Arial" w:cs="Arial"/>
          <w:sz w:val="20"/>
          <w:szCs w:val="20"/>
        </w:rPr>
        <w:t xml:space="preserve"> Zhotoviteľa</w:t>
      </w:r>
      <w:r w:rsidRPr="0095273D">
        <w:rPr>
          <w:rFonts w:ascii="Arial" w:eastAsia="Times New Roman" w:hAnsi="Arial" w:cs="Arial"/>
          <w:sz w:val="20"/>
          <w:szCs w:val="20"/>
        </w:rPr>
        <w:t>, ktorým má uchádzač v úmysle zadať podiel zákazky v rozsahu obchodné meno/názov, sídlo/miesto podnikania, IČO, zápis do príslušného registra, predmet subdodávky a podiel subdodávok vyjadrený v % z navrhov</w:t>
      </w:r>
      <w:r w:rsidR="002B56FA" w:rsidRPr="0095273D">
        <w:rPr>
          <w:rFonts w:ascii="Arial" w:eastAsia="Times New Roman" w:hAnsi="Arial" w:cs="Arial"/>
          <w:sz w:val="20"/>
          <w:szCs w:val="20"/>
        </w:rPr>
        <w:t>an</w:t>
      </w:r>
      <w:r w:rsidRPr="0095273D">
        <w:rPr>
          <w:rFonts w:ascii="Arial" w:eastAsia="Times New Roman" w:hAnsi="Arial" w:cs="Arial"/>
          <w:sz w:val="20"/>
          <w:szCs w:val="20"/>
        </w:rPr>
        <w:t>ej ponukovej ceny uchádzača.</w:t>
      </w:r>
    </w:p>
    <w:bookmarkEnd w:id="15"/>
    <w:p w14:paraId="2E7382C0" w14:textId="77777777" w:rsidR="008C791B" w:rsidRPr="0095273D" w:rsidRDefault="008C791B" w:rsidP="0095273D">
      <w:pPr>
        <w:tabs>
          <w:tab w:val="left" w:pos="1985"/>
        </w:tabs>
        <w:autoSpaceDE w:val="0"/>
        <w:autoSpaceDN w:val="0"/>
        <w:spacing w:after="0" w:line="240" w:lineRule="auto"/>
        <w:ind w:left="2835" w:hanging="1701"/>
        <w:contextualSpacing/>
        <w:jc w:val="both"/>
        <w:rPr>
          <w:rFonts w:ascii="Arial" w:eastAsia="Times New Roman" w:hAnsi="Arial" w:cs="Arial"/>
          <w:sz w:val="20"/>
          <w:szCs w:val="20"/>
        </w:rPr>
      </w:pPr>
      <w:r w:rsidRPr="0095273D">
        <w:rPr>
          <w:rFonts w:ascii="Arial" w:eastAsia="Times New Roman" w:hAnsi="Arial" w:cs="Arial"/>
          <w:sz w:val="20"/>
          <w:szCs w:val="20"/>
        </w:rPr>
        <w:tab/>
        <w:t>19.1.9.2</w:t>
      </w:r>
      <w:r w:rsidRPr="0095273D">
        <w:rPr>
          <w:rFonts w:ascii="Arial" w:eastAsia="Times New Roman" w:hAnsi="Arial" w:cs="Arial"/>
          <w:sz w:val="20"/>
          <w:szCs w:val="20"/>
        </w:rPr>
        <w:tab/>
      </w:r>
      <w:r w:rsidRPr="0095273D">
        <w:rPr>
          <w:rFonts w:ascii="Arial" w:eastAsia="Times New Roman" w:hAnsi="Arial" w:cs="Arial"/>
          <w:sz w:val="20"/>
          <w:szCs w:val="20"/>
        </w:rPr>
        <w:tab/>
        <w:t>Doklady, ktorými preukáže, že navrhovan</w:t>
      </w:r>
      <w:r w:rsidR="002B56FA" w:rsidRPr="0095273D">
        <w:rPr>
          <w:rFonts w:ascii="Arial" w:eastAsia="Times New Roman" w:hAnsi="Arial" w:cs="Arial"/>
          <w:sz w:val="20"/>
          <w:szCs w:val="20"/>
        </w:rPr>
        <w:t>í</w:t>
      </w:r>
      <w:r w:rsidRPr="0095273D">
        <w:rPr>
          <w:rFonts w:ascii="Arial" w:eastAsia="Times New Roman" w:hAnsi="Arial" w:cs="Arial"/>
          <w:sz w:val="20"/>
          <w:szCs w:val="20"/>
        </w:rPr>
        <w:t xml:space="preserve"> subdodávatelia podľa bodu 19.1.9.1 spĺňajú podmienky účasti týkajúce sa osobného postavenia a</w:t>
      </w:r>
      <w:r w:rsidR="002B56FA" w:rsidRPr="0095273D">
        <w:rPr>
          <w:rFonts w:ascii="Arial" w:eastAsia="Times New Roman" w:hAnsi="Arial" w:cs="Arial"/>
          <w:sz w:val="20"/>
          <w:szCs w:val="20"/>
        </w:rPr>
        <w:t> </w:t>
      </w:r>
      <w:r w:rsidRPr="0095273D">
        <w:rPr>
          <w:rFonts w:ascii="Arial" w:eastAsia="Times New Roman" w:hAnsi="Arial" w:cs="Arial"/>
          <w:sz w:val="20"/>
          <w:szCs w:val="20"/>
        </w:rPr>
        <w:t>neexist</w:t>
      </w:r>
      <w:r w:rsidR="002B56FA" w:rsidRPr="0095273D">
        <w:rPr>
          <w:rFonts w:ascii="Arial" w:eastAsia="Times New Roman" w:hAnsi="Arial" w:cs="Arial"/>
          <w:sz w:val="20"/>
          <w:szCs w:val="20"/>
        </w:rPr>
        <w:t xml:space="preserve">ujú </w:t>
      </w:r>
      <w:r w:rsidRPr="0095273D">
        <w:rPr>
          <w:rFonts w:ascii="Arial" w:eastAsia="Times New Roman" w:hAnsi="Arial" w:cs="Arial"/>
          <w:sz w:val="20"/>
          <w:szCs w:val="20"/>
        </w:rPr>
        <w:t>u neho dôvody na vylúčenie podľa § 40 ods. 6 písm. a) až g) a ods. 7 a 8 Zákona; oprávnenie dodávať tovar, uskutočňovať stavebné práce alebo poskytovať službu sa preukazuje vo vzťahu k tej časti predmetu zákazky, ktorý má subdodávateľ plniť.</w:t>
      </w:r>
    </w:p>
    <w:p w14:paraId="206BDBFD" w14:textId="23C78DF9" w:rsidR="008C791B" w:rsidRPr="0095273D" w:rsidRDefault="008C791B" w:rsidP="0095273D">
      <w:pPr>
        <w:autoSpaceDE w:val="0"/>
        <w:autoSpaceDN w:val="0"/>
        <w:spacing w:after="0" w:line="240" w:lineRule="auto"/>
        <w:ind w:left="1985" w:hanging="851"/>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19.1.10</w:t>
      </w:r>
      <w:r w:rsidRPr="0095273D">
        <w:rPr>
          <w:rFonts w:ascii="Arial" w:eastAsia="Times New Roman" w:hAnsi="Arial" w:cs="Arial"/>
          <w:noProof/>
          <w:sz w:val="20"/>
          <w:szCs w:val="20"/>
          <w:lang w:eastAsia="en-US"/>
        </w:rPr>
        <w:tab/>
      </w:r>
      <w:r w:rsidRPr="0095273D">
        <w:rPr>
          <w:rFonts w:ascii="Arial" w:eastAsia="Times New Roman" w:hAnsi="Arial" w:cs="Arial"/>
          <w:b/>
          <w:noProof/>
          <w:sz w:val="20"/>
          <w:szCs w:val="20"/>
          <w:lang w:eastAsia="en-US"/>
        </w:rPr>
        <w:t>Doklad o zložení zábezpeky podľa</w:t>
      </w:r>
      <w:r w:rsidRPr="0095273D">
        <w:rPr>
          <w:rFonts w:ascii="Arial" w:eastAsia="Times New Roman" w:hAnsi="Arial" w:cs="Arial"/>
          <w:noProof/>
          <w:sz w:val="20"/>
          <w:szCs w:val="20"/>
          <w:lang w:eastAsia="en-US"/>
        </w:rPr>
        <w:t xml:space="preserve"> bodu 20 Časť A.1 Zväzok 1 týchto SP. V prípade, že uchádzač použije možnosť poskytnutia bankovej záruky podľa bodu 20.3.2 alebo poistenia záruky podľa bodu 20.3.3 Časť A.1 Zväzok 1 týchto SP, je povinný predložiť v ponuke predloženej prostredníctvom systému JOSEPHINE kópiu (sken originálu) bankovej záruky alebo poistenia záruky alebo elektronický dokument, podľa bodu 20.4.2.4 a 20.4.3.4 Časť A.1 Zväzok 1 týchto SP Originál bankovej záruky vystavený bankou alebo poistenia záruky musí uchádzač doručiť verejnému obstarávateľovi v lehote na predkladanie ponúk podľa bodu 20.4.2.1.1 a 20.4.3.1.1 Časť A.1 Zväzok 1 týchto SP (pri elektronickom dokumente, ktorý</w:t>
      </w:r>
      <w:r w:rsidR="00264394">
        <w:rPr>
          <w:rFonts w:ascii="Arial" w:eastAsia="Times New Roman" w:hAnsi="Arial" w:cs="Arial"/>
          <w:noProof/>
          <w:sz w:val="20"/>
          <w:szCs w:val="20"/>
          <w:lang w:eastAsia="en-US"/>
        </w:rPr>
        <w:t xml:space="preserve"> </w:t>
      </w:r>
      <w:r w:rsidR="00124302">
        <w:rPr>
          <w:rFonts w:ascii="Arial" w:eastAsia="Times New Roman" w:hAnsi="Arial" w:cs="Arial"/>
          <w:noProof/>
          <w:sz w:val="20"/>
          <w:szCs w:val="20"/>
          <w:lang w:eastAsia="en-US"/>
        </w:rPr>
        <w:tab/>
      </w:r>
      <w:r w:rsidRPr="0095273D">
        <w:rPr>
          <w:rFonts w:ascii="Arial" w:eastAsia="Times New Roman" w:hAnsi="Arial" w:cs="Arial"/>
          <w:noProof/>
          <w:sz w:val="20"/>
          <w:szCs w:val="20"/>
          <w:lang w:eastAsia="en-US"/>
        </w:rPr>
        <w:t>bude</w:t>
      </w:r>
      <w:r w:rsidR="00DB67AF">
        <w:rPr>
          <w:rFonts w:ascii="Arial" w:eastAsia="Times New Roman" w:hAnsi="Arial" w:cs="Arial"/>
          <w:noProof/>
          <w:sz w:val="20"/>
          <w:szCs w:val="20"/>
          <w:lang w:eastAsia="en-US"/>
        </w:rPr>
        <w:t xml:space="preserve"> </w:t>
      </w:r>
      <w:r w:rsidRPr="0095273D">
        <w:rPr>
          <w:rFonts w:ascii="Arial" w:eastAsia="Times New Roman" w:hAnsi="Arial" w:cs="Arial"/>
          <w:noProof/>
          <w:sz w:val="20"/>
          <w:szCs w:val="20"/>
          <w:lang w:eastAsia="en-US"/>
        </w:rPr>
        <w:t>podpísaný kvalifikovaným elektronickým podpisom sa originál bankovej/poistnej záruky nedoručuje do podateľne).</w:t>
      </w:r>
    </w:p>
    <w:p w14:paraId="64E34363" w14:textId="399E5E20" w:rsidR="008C791B" w:rsidRDefault="008C791B" w:rsidP="0095273D">
      <w:pPr>
        <w:tabs>
          <w:tab w:val="left" w:pos="1985"/>
        </w:tabs>
        <w:spacing w:after="0" w:line="240" w:lineRule="auto"/>
        <w:ind w:left="1985" w:hanging="851"/>
        <w:contextualSpacing/>
        <w:jc w:val="both"/>
        <w:rPr>
          <w:rFonts w:ascii="Arial" w:hAnsi="Arial" w:cs="Arial"/>
          <w:sz w:val="20"/>
          <w:szCs w:val="20"/>
        </w:rPr>
      </w:pPr>
      <w:r w:rsidRPr="0095273D">
        <w:rPr>
          <w:rFonts w:ascii="Arial" w:hAnsi="Arial" w:cs="Arial"/>
          <w:sz w:val="20"/>
          <w:szCs w:val="20"/>
        </w:rPr>
        <w:t>19.1.11</w:t>
      </w:r>
      <w:r w:rsidRPr="0095273D">
        <w:rPr>
          <w:rFonts w:ascii="Arial" w:hAnsi="Arial" w:cs="Arial"/>
          <w:sz w:val="20"/>
          <w:szCs w:val="20"/>
        </w:rPr>
        <w:tab/>
      </w:r>
      <w:r w:rsidRPr="0095273D">
        <w:rPr>
          <w:rFonts w:ascii="Arial" w:hAnsi="Arial" w:cs="Arial"/>
          <w:b/>
          <w:sz w:val="20"/>
          <w:szCs w:val="20"/>
        </w:rPr>
        <w:t>Predbežné technické riešenie</w:t>
      </w:r>
      <w:r w:rsidRPr="0095273D">
        <w:rPr>
          <w:rFonts w:ascii="Arial" w:hAnsi="Arial" w:cs="Arial"/>
          <w:sz w:val="20"/>
          <w:szCs w:val="20"/>
        </w:rPr>
        <w:t xml:space="preserve"> vypracované podľa Prílohy B2C Časť B Zväzok 1 týchto SP. </w:t>
      </w:r>
    </w:p>
    <w:p w14:paraId="7D9D1BEE" w14:textId="77777777" w:rsidR="008C791B" w:rsidRPr="0095273D" w:rsidRDefault="008C260D" w:rsidP="0095273D">
      <w:pPr>
        <w:spacing w:after="0" w:line="240" w:lineRule="auto"/>
        <w:ind w:left="1985" w:hanging="851"/>
        <w:contextualSpacing/>
        <w:jc w:val="both"/>
        <w:rPr>
          <w:rFonts w:ascii="Arial" w:hAnsi="Arial" w:cs="Arial"/>
          <w:sz w:val="20"/>
          <w:szCs w:val="20"/>
        </w:rPr>
      </w:pPr>
      <w:r w:rsidRPr="0095273D">
        <w:rPr>
          <w:rFonts w:ascii="Arial" w:hAnsi="Arial" w:cs="Arial"/>
          <w:sz w:val="20"/>
          <w:szCs w:val="20"/>
        </w:rPr>
        <w:t>19.1.</w:t>
      </w:r>
      <w:r w:rsidR="008E354F" w:rsidRPr="0095273D">
        <w:rPr>
          <w:rFonts w:ascii="Arial" w:hAnsi="Arial" w:cs="Arial"/>
          <w:sz w:val="20"/>
          <w:szCs w:val="20"/>
        </w:rPr>
        <w:t>1</w:t>
      </w:r>
      <w:r w:rsidR="002E0EBF" w:rsidRPr="0095273D">
        <w:rPr>
          <w:rFonts w:ascii="Arial" w:hAnsi="Arial" w:cs="Arial"/>
          <w:sz w:val="20"/>
          <w:szCs w:val="20"/>
        </w:rPr>
        <w:t>2</w:t>
      </w:r>
      <w:r w:rsidR="008C791B" w:rsidRPr="0095273D">
        <w:rPr>
          <w:rFonts w:ascii="Arial" w:eastAsia="Times New Roman" w:hAnsi="Arial" w:cs="Arial"/>
          <w:b/>
          <w:noProof/>
          <w:sz w:val="20"/>
          <w:szCs w:val="20"/>
          <w:lang w:eastAsia="en-US"/>
        </w:rPr>
        <w:t xml:space="preserve"> </w:t>
      </w:r>
      <w:r w:rsidR="008C791B" w:rsidRPr="0095273D">
        <w:rPr>
          <w:rFonts w:ascii="Arial" w:hAnsi="Arial" w:cs="Arial"/>
          <w:b/>
          <w:sz w:val="20"/>
          <w:szCs w:val="20"/>
        </w:rPr>
        <w:t>Doklady preukazujúce splnenie podmienok</w:t>
      </w:r>
      <w:r w:rsidR="008C791B" w:rsidRPr="0095273D">
        <w:rPr>
          <w:rFonts w:ascii="Arial" w:hAnsi="Arial" w:cs="Arial"/>
          <w:sz w:val="20"/>
          <w:szCs w:val="20"/>
        </w:rPr>
        <w:t xml:space="preserve"> účasti týkajúce sa osobného postavenia, finančného a ekonomického postavenia a technickej spôsobilosti alebo odbornej spôsobilosti, uvedených v Oznámení a v Prílohe B7 Časť B Zväzok 1 týchto SP, prostredníctvom ktorých uchádzač preukazuje splnenie podmienok účasti vo verejnom obstarávaní. </w:t>
      </w:r>
    </w:p>
    <w:p w14:paraId="0F457A0B" w14:textId="2A32D563" w:rsidR="008C791B" w:rsidRDefault="008C791B" w:rsidP="0095273D">
      <w:pPr>
        <w:spacing w:after="0" w:line="240" w:lineRule="auto"/>
        <w:ind w:left="1985"/>
        <w:contextualSpacing/>
        <w:jc w:val="both"/>
        <w:rPr>
          <w:rFonts w:ascii="Arial" w:hAnsi="Arial" w:cs="Arial"/>
          <w:sz w:val="20"/>
          <w:szCs w:val="20"/>
        </w:rPr>
      </w:pPr>
      <w:r w:rsidRPr="0095273D">
        <w:rPr>
          <w:rFonts w:ascii="Arial" w:hAnsi="Arial" w:cs="Arial"/>
          <w:sz w:val="20"/>
          <w:szCs w:val="20"/>
        </w:rPr>
        <w:t>Uchádzač môže podľa § 39 zákona doklady na preukázanie splnenia podmienok účasti predbežne nahradiť:</w:t>
      </w:r>
    </w:p>
    <w:p w14:paraId="77679FC8" w14:textId="3257A8EF" w:rsidR="008C791B" w:rsidRDefault="008C791B" w:rsidP="0095273D">
      <w:pPr>
        <w:tabs>
          <w:tab w:val="left" w:pos="2268"/>
        </w:tabs>
        <w:spacing w:after="0" w:line="240" w:lineRule="auto"/>
        <w:ind w:left="2835" w:hanging="851"/>
        <w:contextualSpacing/>
        <w:jc w:val="both"/>
        <w:rPr>
          <w:rFonts w:ascii="Arial" w:hAnsi="Arial" w:cs="Arial"/>
          <w:sz w:val="20"/>
          <w:szCs w:val="20"/>
        </w:rPr>
      </w:pPr>
      <w:r w:rsidRPr="0095273D">
        <w:rPr>
          <w:rFonts w:ascii="Arial" w:hAnsi="Arial" w:cs="Arial"/>
          <w:b/>
          <w:sz w:val="20"/>
          <w:szCs w:val="20"/>
        </w:rPr>
        <w:t xml:space="preserve">a) </w:t>
      </w:r>
      <w:r w:rsidRPr="0095273D">
        <w:rPr>
          <w:rFonts w:ascii="Arial" w:hAnsi="Arial" w:cs="Arial"/>
          <w:b/>
          <w:sz w:val="20"/>
          <w:szCs w:val="20"/>
        </w:rPr>
        <w:tab/>
        <w:t xml:space="preserve">Jednotným európskym dokumentom </w:t>
      </w:r>
      <w:r w:rsidRPr="0095273D">
        <w:rPr>
          <w:rFonts w:ascii="Arial" w:hAnsi="Arial" w:cs="Arial"/>
          <w:sz w:val="20"/>
          <w:szCs w:val="20"/>
        </w:rPr>
        <w:t>(ďalej len „JED“)</w:t>
      </w:r>
      <w:r w:rsidR="00D205A0">
        <w:rPr>
          <w:rFonts w:ascii="Arial" w:hAnsi="Arial" w:cs="Arial"/>
          <w:sz w:val="20"/>
          <w:szCs w:val="20"/>
        </w:rPr>
        <w:t>:</w:t>
      </w:r>
    </w:p>
    <w:p w14:paraId="5D69A6CD" w14:textId="4AC8BDE6" w:rsidR="008C791B" w:rsidRDefault="008C791B" w:rsidP="0095273D">
      <w:pPr>
        <w:pStyle w:val="Odsekzoznamu"/>
        <w:numPr>
          <w:ilvl w:val="0"/>
          <w:numId w:val="70"/>
        </w:numPr>
        <w:spacing w:after="0" w:line="240" w:lineRule="auto"/>
        <w:ind w:left="2552" w:hanging="284"/>
        <w:jc w:val="both"/>
        <w:rPr>
          <w:rFonts w:ascii="Arial" w:hAnsi="Arial" w:cs="Arial"/>
          <w:sz w:val="20"/>
          <w:szCs w:val="20"/>
        </w:rPr>
      </w:pPr>
      <w:r w:rsidRPr="0095273D">
        <w:rPr>
          <w:rFonts w:ascii="Arial" w:hAnsi="Arial" w:cs="Arial"/>
          <w:sz w:val="20"/>
          <w:szCs w:val="20"/>
        </w:rPr>
        <w:t>JED tvorí Prílohu B6 Časť B Zväzok 1 týchto SP. Uchádzač vyplní časti I. až III. JED-u, zároveň mu je umožnené</w:t>
      </w:r>
      <w:r w:rsidRPr="0095273D">
        <w:rPr>
          <w:rFonts w:ascii="Arial" w:hAnsi="Arial" w:cs="Arial"/>
          <w:b/>
          <w:sz w:val="20"/>
          <w:szCs w:val="20"/>
        </w:rPr>
        <w:t xml:space="preserve"> vyplniť len oddiel α: GLOBÁLNY ÚDAJ PRE VŠETKY PODMIENKY ÚČASTI časti IV. JED-u</w:t>
      </w:r>
      <w:r w:rsidRPr="0095273D">
        <w:rPr>
          <w:rFonts w:ascii="Arial" w:hAnsi="Arial" w:cs="Arial"/>
          <w:sz w:val="20"/>
          <w:szCs w:val="20"/>
        </w:rPr>
        <w:t xml:space="preserve"> bez toho, aby musel vyplniť iné oddiely časti IV. JED-u. </w:t>
      </w:r>
    </w:p>
    <w:p w14:paraId="1EBEADB5" w14:textId="6755FB9A" w:rsidR="008C791B" w:rsidRDefault="008C791B" w:rsidP="0095273D">
      <w:pPr>
        <w:spacing w:after="0" w:line="240" w:lineRule="auto"/>
        <w:ind w:left="2552" w:hanging="284"/>
        <w:contextualSpacing/>
        <w:jc w:val="both"/>
        <w:rPr>
          <w:rFonts w:ascii="Arial" w:hAnsi="Arial" w:cs="Arial"/>
          <w:sz w:val="20"/>
          <w:szCs w:val="20"/>
        </w:rPr>
      </w:pPr>
      <w:r w:rsidRPr="0095273D">
        <w:rPr>
          <w:rFonts w:ascii="Arial" w:hAnsi="Arial" w:cs="Arial"/>
          <w:sz w:val="20"/>
          <w:szCs w:val="20"/>
        </w:rPr>
        <w:t>2.</w:t>
      </w:r>
      <w:r w:rsidRPr="0095273D">
        <w:rPr>
          <w:rFonts w:ascii="Arial" w:hAnsi="Arial" w:cs="Arial"/>
          <w:sz w:val="20"/>
          <w:szCs w:val="20"/>
        </w:rPr>
        <w:tab/>
        <w:t xml:space="preserve">Ak uchádzač preukazuje finančné a ekonomické postavenie, technickú spôsobilosť alebo odbornú spôsobilosť prostredníctvom inej osoby, uchádzač je povinný predložiť JED aj pre túto / tieto osobu/y. </w:t>
      </w:r>
    </w:p>
    <w:p w14:paraId="6E2CD71C" w14:textId="6D43A3ED" w:rsidR="00425B0A" w:rsidRPr="0095273D" w:rsidRDefault="00425B0A" w:rsidP="0095273D">
      <w:pPr>
        <w:spacing w:after="0" w:line="240" w:lineRule="auto"/>
        <w:ind w:left="2552" w:hanging="284"/>
        <w:contextualSpacing/>
        <w:jc w:val="both"/>
        <w:rPr>
          <w:rFonts w:ascii="Arial" w:hAnsi="Arial" w:cs="Arial"/>
          <w:bCs/>
          <w:sz w:val="20"/>
          <w:szCs w:val="20"/>
        </w:rPr>
      </w:pPr>
      <w:r w:rsidRPr="0095273D">
        <w:rPr>
          <w:rFonts w:ascii="Arial" w:hAnsi="Arial" w:cs="Arial"/>
          <w:bCs/>
          <w:sz w:val="20"/>
          <w:szCs w:val="20"/>
        </w:rPr>
        <w:t>3.</w:t>
      </w:r>
      <w:r w:rsidRPr="0095273D">
        <w:rPr>
          <w:rFonts w:ascii="Arial" w:hAnsi="Arial" w:cs="Arial"/>
          <w:bCs/>
          <w:sz w:val="20"/>
          <w:szCs w:val="20"/>
        </w:rPr>
        <w:tab/>
        <w:t xml:space="preserve">Ak uchádzač využíva na plnenie zákazky subdodávateľa, ktorého finančné zdroje alebo technické a odborné kapacity nevyužíva na preukázanie splnenia podmienok účasti, uchádzač je povinný </w:t>
      </w:r>
      <w:r w:rsidR="00264394">
        <w:rPr>
          <w:rFonts w:ascii="Arial" w:hAnsi="Arial" w:cs="Arial"/>
          <w:bCs/>
          <w:sz w:val="20"/>
          <w:szCs w:val="20"/>
        </w:rPr>
        <w:t xml:space="preserve">predložiť JED za každého takého subdodávateľa. </w:t>
      </w:r>
    </w:p>
    <w:p w14:paraId="141ABB25" w14:textId="7D9677D8" w:rsidR="008C791B" w:rsidRPr="0095273D" w:rsidRDefault="00425B0A" w:rsidP="0095273D">
      <w:pPr>
        <w:spacing w:after="0" w:line="240" w:lineRule="auto"/>
        <w:ind w:left="2552" w:hanging="284"/>
        <w:contextualSpacing/>
        <w:jc w:val="both"/>
        <w:rPr>
          <w:rFonts w:ascii="Arial" w:hAnsi="Arial" w:cs="Arial"/>
          <w:vanish/>
          <w:sz w:val="20"/>
          <w:szCs w:val="20"/>
        </w:rPr>
      </w:pPr>
      <w:r w:rsidRPr="0095273D">
        <w:rPr>
          <w:rFonts w:ascii="Arial" w:hAnsi="Arial" w:cs="Arial"/>
          <w:sz w:val="20"/>
          <w:szCs w:val="20"/>
        </w:rPr>
        <w:t>4</w:t>
      </w:r>
      <w:r w:rsidR="008C791B" w:rsidRPr="0095273D">
        <w:rPr>
          <w:rFonts w:ascii="Arial" w:hAnsi="Arial" w:cs="Arial"/>
          <w:sz w:val="20"/>
          <w:szCs w:val="20"/>
        </w:rPr>
        <w:t>.</w:t>
      </w:r>
      <w:r w:rsidR="008C791B" w:rsidRPr="0095273D">
        <w:rPr>
          <w:rFonts w:ascii="Arial" w:hAnsi="Arial" w:cs="Arial"/>
          <w:sz w:val="20"/>
          <w:szCs w:val="20"/>
        </w:rPr>
        <w:tab/>
      </w:r>
    </w:p>
    <w:p w14:paraId="608A2B5E" w14:textId="60E12256" w:rsidR="008C791B" w:rsidRDefault="008C791B" w:rsidP="0095273D">
      <w:pPr>
        <w:spacing w:after="0" w:line="240" w:lineRule="auto"/>
        <w:ind w:left="2552" w:hanging="284"/>
        <w:contextualSpacing/>
        <w:jc w:val="both"/>
        <w:rPr>
          <w:rFonts w:ascii="Arial" w:hAnsi="Arial" w:cs="Arial"/>
          <w:sz w:val="20"/>
          <w:szCs w:val="20"/>
        </w:rPr>
      </w:pPr>
      <w:r w:rsidRPr="0095273D">
        <w:rPr>
          <w:rFonts w:ascii="Arial" w:hAnsi="Arial" w:cs="Arial"/>
          <w:sz w:val="20"/>
          <w:szCs w:val="20"/>
        </w:rPr>
        <w:t>V prípade, ak ponuku predkladá skupina dodávateľov, uchádzač predkladá JED pre každého člena skupiny samostatne.</w:t>
      </w:r>
    </w:p>
    <w:p w14:paraId="37EF17C2" w14:textId="6A6F3122" w:rsidR="00106A74" w:rsidRDefault="00106A74" w:rsidP="0095273D">
      <w:pPr>
        <w:spacing w:after="0" w:line="240" w:lineRule="auto"/>
        <w:ind w:left="2552" w:hanging="284"/>
        <w:contextualSpacing/>
        <w:jc w:val="both"/>
        <w:rPr>
          <w:rFonts w:ascii="Arial" w:hAnsi="Arial" w:cs="Arial"/>
          <w:sz w:val="20"/>
          <w:szCs w:val="20"/>
        </w:rPr>
      </w:pPr>
    </w:p>
    <w:p w14:paraId="46BCE661" w14:textId="77777777" w:rsidR="00106A74" w:rsidRDefault="00106A74" w:rsidP="0095273D">
      <w:pPr>
        <w:spacing w:after="0" w:line="240" w:lineRule="auto"/>
        <w:ind w:left="2552" w:hanging="284"/>
        <w:contextualSpacing/>
        <w:jc w:val="both"/>
        <w:rPr>
          <w:rFonts w:ascii="Arial" w:hAnsi="Arial" w:cs="Arial"/>
          <w:sz w:val="20"/>
          <w:szCs w:val="20"/>
        </w:rPr>
      </w:pPr>
    </w:p>
    <w:p w14:paraId="1E619F68" w14:textId="77777777" w:rsidR="00F56041" w:rsidRDefault="00425B0A" w:rsidP="00F56041">
      <w:pPr>
        <w:spacing w:after="0" w:line="240" w:lineRule="auto"/>
        <w:ind w:left="2552" w:hanging="284"/>
        <w:contextualSpacing/>
        <w:jc w:val="both"/>
        <w:rPr>
          <w:rFonts w:ascii="Arial" w:hAnsi="Arial" w:cs="Arial"/>
          <w:sz w:val="20"/>
          <w:szCs w:val="20"/>
        </w:rPr>
      </w:pPr>
      <w:r w:rsidRPr="0095273D">
        <w:rPr>
          <w:rFonts w:ascii="Arial" w:hAnsi="Arial" w:cs="Arial"/>
          <w:bCs/>
          <w:sz w:val="20"/>
          <w:szCs w:val="20"/>
        </w:rPr>
        <w:t>5</w:t>
      </w:r>
      <w:r w:rsidR="008C791B" w:rsidRPr="0095273D">
        <w:rPr>
          <w:rFonts w:ascii="Arial" w:hAnsi="Arial" w:cs="Arial"/>
          <w:bCs/>
          <w:sz w:val="20"/>
          <w:szCs w:val="20"/>
        </w:rPr>
        <w:t>.</w:t>
      </w:r>
      <w:r w:rsidR="008C791B" w:rsidRPr="0095273D">
        <w:rPr>
          <w:rFonts w:ascii="Arial" w:hAnsi="Arial" w:cs="Arial"/>
          <w:bCs/>
          <w:sz w:val="20"/>
          <w:szCs w:val="20"/>
        </w:rPr>
        <w:tab/>
      </w:r>
      <w:r w:rsidR="008C791B" w:rsidRPr="0095273D">
        <w:rPr>
          <w:rFonts w:ascii="Arial" w:hAnsi="Arial" w:cs="Arial"/>
          <w:sz w:val="20"/>
          <w:szCs w:val="20"/>
        </w:rPr>
        <w:t>Ak sú požadované doklady pre verejného obstarávateľa priamo a bezodplatne prístupné v elektronických databázach, uchádzač v JED-e uvedie aj informácie potrebné na prístup do týchto elektronických databáz najmä internetovú adresu elektronickej databázy, akékoľvek identifikačné údaje a súhlasy potrebné na prístup do tejto databázy.</w:t>
      </w:r>
    </w:p>
    <w:p w14:paraId="41021E29" w14:textId="07787EE9" w:rsidR="00F56041" w:rsidRPr="00F56041" w:rsidRDefault="00F56041" w:rsidP="00F56041">
      <w:pPr>
        <w:spacing w:after="0" w:line="240" w:lineRule="auto"/>
        <w:ind w:left="1985" w:hanging="851"/>
        <w:contextualSpacing/>
        <w:jc w:val="both"/>
        <w:rPr>
          <w:rFonts w:ascii="Arial" w:hAnsi="Arial" w:cs="Arial"/>
          <w:sz w:val="20"/>
          <w:szCs w:val="20"/>
        </w:rPr>
      </w:pPr>
      <w:r>
        <w:rPr>
          <w:rFonts w:ascii="Arial" w:hAnsi="Arial" w:cs="Arial"/>
          <w:sz w:val="20"/>
          <w:szCs w:val="20"/>
        </w:rPr>
        <w:t xml:space="preserve">19.1.13 </w:t>
      </w:r>
      <w:r>
        <w:rPr>
          <w:rFonts w:ascii="Arial" w:hAnsi="Arial" w:cs="Arial"/>
          <w:sz w:val="20"/>
          <w:szCs w:val="20"/>
        </w:rPr>
        <w:tab/>
      </w:r>
      <w:r w:rsidRPr="00F56041">
        <w:rPr>
          <w:rFonts w:ascii="Arial" w:hAnsi="Arial" w:cs="Arial"/>
          <w:b/>
          <w:bCs/>
          <w:sz w:val="20"/>
          <w:szCs w:val="20"/>
        </w:rPr>
        <w:t xml:space="preserve">Oznámenie alebo </w:t>
      </w:r>
      <w:r w:rsidR="00732617">
        <w:rPr>
          <w:rFonts w:ascii="Arial" w:hAnsi="Arial" w:cs="Arial"/>
          <w:b/>
          <w:bCs/>
          <w:sz w:val="20"/>
          <w:szCs w:val="20"/>
        </w:rPr>
        <w:t>V</w:t>
      </w:r>
      <w:r w:rsidRPr="00F56041">
        <w:rPr>
          <w:rFonts w:ascii="Arial" w:hAnsi="Arial" w:cs="Arial"/>
          <w:b/>
          <w:bCs/>
          <w:sz w:val="20"/>
          <w:szCs w:val="20"/>
        </w:rPr>
        <w:t xml:space="preserve">yhlásenie podľa Nariadenia o zahraničných subvenciách </w:t>
      </w:r>
      <w:r w:rsidRPr="00F56041">
        <w:rPr>
          <w:rFonts w:ascii="Arial" w:hAnsi="Arial" w:cs="Arial"/>
          <w:sz w:val="20"/>
          <w:szCs w:val="20"/>
        </w:rPr>
        <w:t>(body 2.</w:t>
      </w:r>
      <w:r w:rsidR="002A13C6">
        <w:rPr>
          <w:rFonts w:ascii="Arial" w:hAnsi="Arial" w:cs="Arial"/>
          <w:sz w:val="20"/>
          <w:szCs w:val="20"/>
        </w:rPr>
        <w:t>4</w:t>
      </w:r>
      <w:r w:rsidRPr="00F56041">
        <w:rPr>
          <w:rFonts w:ascii="Arial" w:hAnsi="Arial" w:cs="Arial"/>
          <w:sz w:val="20"/>
          <w:szCs w:val="20"/>
        </w:rPr>
        <w:t xml:space="preserve"> až 2.</w:t>
      </w:r>
      <w:r w:rsidR="002A13C6">
        <w:rPr>
          <w:rFonts w:ascii="Arial" w:hAnsi="Arial" w:cs="Arial"/>
          <w:sz w:val="20"/>
          <w:szCs w:val="20"/>
        </w:rPr>
        <w:t>6</w:t>
      </w:r>
      <w:r w:rsidRPr="00F56041">
        <w:rPr>
          <w:rFonts w:ascii="Arial" w:hAnsi="Arial" w:cs="Arial"/>
          <w:sz w:val="20"/>
          <w:szCs w:val="20"/>
        </w:rPr>
        <w:t xml:space="preserve"> tejto časti súťažných podkladov).</w:t>
      </w:r>
    </w:p>
    <w:p w14:paraId="5A34091A" w14:textId="77777777" w:rsidR="008C791B" w:rsidRPr="0095273D" w:rsidRDefault="008C791B" w:rsidP="0095273D">
      <w:pPr>
        <w:numPr>
          <w:ilvl w:val="1"/>
          <w:numId w:val="71"/>
        </w:numPr>
        <w:tabs>
          <w:tab w:val="num" w:pos="-284"/>
        </w:tabs>
        <w:spacing w:after="0" w:line="240" w:lineRule="auto"/>
        <w:ind w:left="1134" w:hanging="567"/>
        <w:contextualSpacing/>
        <w:jc w:val="both"/>
        <w:rPr>
          <w:rFonts w:ascii="Arial" w:eastAsia="Times New Roman" w:hAnsi="Arial" w:cs="Arial"/>
          <w:b/>
          <w:bCs/>
          <w:sz w:val="20"/>
          <w:szCs w:val="20"/>
        </w:rPr>
      </w:pPr>
      <w:r w:rsidRPr="0095273D">
        <w:rPr>
          <w:rFonts w:ascii="Arial" w:eastAsia="Times New Roman" w:hAnsi="Arial" w:cs="Arial"/>
          <w:b/>
          <w:bCs/>
          <w:sz w:val="20"/>
          <w:szCs w:val="20"/>
        </w:rPr>
        <w:t>Forma a spôsob predkladania ponuky</w:t>
      </w:r>
    </w:p>
    <w:p w14:paraId="194E124C" w14:textId="2E969EC6" w:rsidR="008C791B" w:rsidRDefault="008C791B" w:rsidP="0095273D">
      <w:pPr>
        <w:spacing w:after="0" w:line="240" w:lineRule="auto"/>
        <w:ind w:left="1985" w:hanging="851"/>
        <w:contextualSpacing/>
        <w:jc w:val="both"/>
        <w:rPr>
          <w:rFonts w:ascii="Arial" w:eastAsia="Arial,Bold" w:hAnsi="Arial" w:cs="Arial"/>
          <w:color w:val="000000" w:themeColor="text1"/>
          <w:sz w:val="20"/>
          <w:szCs w:val="20"/>
        </w:rPr>
      </w:pPr>
      <w:r w:rsidRPr="0095273D">
        <w:rPr>
          <w:rFonts w:ascii="Arial" w:eastAsia="Times New Roman" w:hAnsi="Arial" w:cs="Arial"/>
          <w:color w:val="000000" w:themeColor="text1"/>
          <w:sz w:val="20"/>
          <w:szCs w:val="20"/>
        </w:rPr>
        <w:t>19.2.1</w:t>
      </w:r>
      <w:r w:rsidRPr="0095273D">
        <w:rPr>
          <w:rFonts w:ascii="Arial" w:eastAsia="Times New Roman" w:hAnsi="Arial" w:cs="Arial"/>
          <w:color w:val="000000" w:themeColor="text1"/>
          <w:sz w:val="20"/>
          <w:szCs w:val="20"/>
        </w:rPr>
        <w:tab/>
        <w:t xml:space="preserve">Uchádzač ponuku predkladá elektronicky v zmysle § 49 ods. 1 písm. a) zákona vložením do systému JOSEPHINE umiestnenom na webovej adrese </w:t>
      </w:r>
      <w:hyperlink r:id="rId18" w:history="1">
        <w:r w:rsidRPr="0095273D">
          <w:rPr>
            <w:rFonts w:ascii="Arial" w:eastAsia="Calibri" w:hAnsi="Arial" w:cs="Arial"/>
            <w:color w:val="0000FF"/>
            <w:sz w:val="20"/>
            <w:szCs w:val="20"/>
            <w:u w:val="single"/>
          </w:rPr>
          <w:t>https://josephine.proebiz.com/</w:t>
        </w:r>
      </w:hyperlink>
      <w:r w:rsidRPr="0095273D">
        <w:rPr>
          <w:rFonts w:ascii="Arial" w:eastAsia="Arial,Bold" w:hAnsi="Arial" w:cs="Arial"/>
          <w:color w:val="000000" w:themeColor="text1"/>
          <w:sz w:val="20"/>
          <w:szCs w:val="20"/>
        </w:rPr>
        <w:t xml:space="preserve"> za podmienok:</w:t>
      </w:r>
    </w:p>
    <w:p w14:paraId="6320BE01"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7A2628BE"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24F5EEF2"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09DC7F60"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6B0F47F6"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44488A26"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2DE8AF4B"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5299A1C4"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6ADFCE04" w14:textId="77777777" w:rsidR="008C791B" w:rsidRPr="0095273D" w:rsidRDefault="008C791B" w:rsidP="0095273D">
      <w:pPr>
        <w:numPr>
          <w:ilvl w:val="1"/>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26EF6C49" w14:textId="77777777" w:rsidR="008C791B" w:rsidRPr="0095273D" w:rsidRDefault="008C791B" w:rsidP="0095273D">
      <w:pPr>
        <w:numPr>
          <w:ilvl w:val="1"/>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4A19F7AC" w14:textId="4B0E2164" w:rsidR="008C791B" w:rsidRDefault="008C791B" w:rsidP="0095273D">
      <w:pPr>
        <w:numPr>
          <w:ilvl w:val="3"/>
          <w:numId w:val="72"/>
        </w:numPr>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Elektronická ponuka sa vloží vyplnením ponukového formulára a vložením požadovaných dokladov a dokumentov v systéme JOSEPHINE</w:t>
      </w:r>
      <w:r w:rsidR="004E6314" w:rsidRPr="0095273D">
        <w:rPr>
          <w:rFonts w:ascii="Arial" w:eastAsia="Times New Roman" w:hAnsi="Arial" w:cs="Arial"/>
          <w:color w:val="000000" w:themeColor="text1"/>
          <w:sz w:val="20"/>
          <w:szCs w:val="20"/>
        </w:rPr>
        <w:t xml:space="preserve"> </w:t>
      </w:r>
      <w:r w:rsidRPr="0095273D">
        <w:rPr>
          <w:rFonts w:ascii="Arial" w:eastAsia="Times New Roman" w:hAnsi="Arial" w:cs="Arial"/>
          <w:color w:val="000000" w:themeColor="text1"/>
          <w:sz w:val="20"/>
          <w:szCs w:val="20"/>
        </w:rPr>
        <w:t xml:space="preserve">umiestnenom na webovej adrese </w:t>
      </w:r>
      <w:hyperlink r:id="rId19" w:history="1">
        <w:r w:rsidRPr="0095273D">
          <w:rPr>
            <w:rFonts w:ascii="Arial" w:eastAsia="Calibri" w:hAnsi="Arial" w:cs="Arial"/>
            <w:color w:val="0000FF"/>
            <w:sz w:val="20"/>
            <w:szCs w:val="20"/>
            <w:u w:val="single"/>
          </w:rPr>
          <w:t>https://josephine.proebiz.com/</w:t>
        </w:r>
      </w:hyperlink>
      <w:r w:rsidRPr="0095273D">
        <w:rPr>
          <w:rFonts w:ascii="Arial" w:eastAsia="Times New Roman" w:hAnsi="Arial" w:cs="Arial"/>
          <w:color w:val="000000" w:themeColor="text1"/>
          <w:sz w:val="20"/>
          <w:szCs w:val="20"/>
        </w:rPr>
        <w:t>.</w:t>
      </w:r>
    </w:p>
    <w:p w14:paraId="613F6271" w14:textId="77777777" w:rsidR="008C791B" w:rsidRPr="0095273D" w:rsidRDefault="008C791B" w:rsidP="0095273D">
      <w:pPr>
        <w:numPr>
          <w:ilvl w:val="3"/>
          <w:numId w:val="72"/>
        </w:numPr>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 xml:space="preserve">V predloženej ponuke prostredníctvom systému JOSEPHINE musia byť pripojené požadované doklady (odporúčaný formát je „PDF“) tak, ako je uvedené v týchto </w:t>
      </w:r>
      <w:r w:rsidRPr="0095273D">
        <w:rPr>
          <w:rFonts w:ascii="Arial" w:eastAsia="Calibri" w:hAnsi="Arial" w:cs="Arial"/>
          <w:sz w:val="20"/>
          <w:szCs w:val="20"/>
        </w:rPr>
        <w:t>SP</w:t>
      </w:r>
    </w:p>
    <w:p w14:paraId="57B06489" w14:textId="77777777" w:rsidR="008C791B" w:rsidRPr="0095273D" w:rsidRDefault="008C791B" w:rsidP="0095273D">
      <w:pPr>
        <w:numPr>
          <w:ilvl w:val="3"/>
          <w:numId w:val="72"/>
        </w:numPr>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Ak ponuka obsahuje dôverné informácie, uchádzač ich v ponuke viditeľne označí. Uchádzačom navrhovaná cena za plnenie požadovaného predmetu zákazky bude uvedená v ponuke uchádzača  spôsobom uvedeným v Časť A.2 Zväzok 1 týchto SP.</w:t>
      </w:r>
    </w:p>
    <w:p w14:paraId="250DD3A8" w14:textId="77777777" w:rsidR="008C791B" w:rsidRPr="0095273D" w:rsidRDefault="008C791B" w:rsidP="0095273D">
      <w:pPr>
        <w:numPr>
          <w:ilvl w:val="3"/>
          <w:numId w:val="72"/>
        </w:numPr>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 xml:space="preserve">Po úspešnom nahraní ponuky do systému JOSEPHINE je uchádzačovi odoslaný notifikačný informatívny e-mail (a to na emailovú adresu užívateľa uchádzača, ktorý ponuku nahral). </w:t>
      </w:r>
    </w:p>
    <w:p w14:paraId="1E7D9F7D" w14:textId="77777777" w:rsidR="008C791B" w:rsidRPr="0095273D" w:rsidRDefault="004E6314" w:rsidP="0095273D">
      <w:pPr>
        <w:numPr>
          <w:ilvl w:val="2"/>
          <w:numId w:val="0"/>
        </w:numPr>
        <w:autoSpaceDE w:val="0"/>
        <w:autoSpaceDN w:val="0"/>
        <w:spacing w:after="0" w:line="240" w:lineRule="auto"/>
        <w:ind w:left="1985" w:hanging="851"/>
        <w:contextualSpacing/>
        <w:jc w:val="both"/>
        <w:rPr>
          <w:rFonts w:ascii="Arial" w:eastAsia="Times New Roman" w:hAnsi="Arial" w:cs="Arial"/>
          <w:color w:val="000000" w:themeColor="text1"/>
          <w:sz w:val="20"/>
          <w:szCs w:val="20"/>
        </w:rPr>
      </w:pPr>
      <w:r w:rsidRPr="0095273D">
        <w:rPr>
          <w:rFonts w:ascii="Arial" w:eastAsia="Times New Roman" w:hAnsi="Arial" w:cs="Arial"/>
          <w:sz w:val="20"/>
          <w:szCs w:val="20"/>
        </w:rPr>
        <w:t>19.2.2</w:t>
      </w:r>
      <w:r w:rsidRPr="0095273D">
        <w:rPr>
          <w:rFonts w:ascii="Arial" w:eastAsia="Times New Roman" w:hAnsi="Arial" w:cs="Arial"/>
          <w:sz w:val="20"/>
          <w:szCs w:val="20"/>
        </w:rPr>
        <w:tab/>
      </w:r>
      <w:r w:rsidR="008C791B" w:rsidRPr="0095273D">
        <w:rPr>
          <w:rFonts w:ascii="Arial" w:eastAsia="Times New Roman" w:hAnsi="Arial" w:cs="Arial"/>
          <w:color w:val="000000" w:themeColor="text1"/>
          <w:sz w:val="20"/>
          <w:szCs w:val="20"/>
        </w:rPr>
        <w:t>Dokumenty tvoriace ponuk</w:t>
      </w:r>
      <w:r w:rsidR="008C791B" w:rsidRPr="0095273D">
        <w:rPr>
          <w:rFonts w:ascii="Arial" w:eastAsia="Times New Roman" w:hAnsi="Arial" w:cs="Arial"/>
          <w:sz w:val="20"/>
          <w:szCs w:val="20"/>
        </w:rPr>
        <w:t xml:space="preserve">u, môže uchádzač predložiť ako originály alebo kópie dokladov v elektronickej podobe s kvalifikovaným elektronickým podpisom alebo ako zaručene konvertované listiny v zmysle ustanovenia § 35 a </w:t>
      </w:r>
      <w:proofErr w:type="spellStart"/>
      <w:r w:rsidR="008C791B" w:rsidRPr="0095273D">
        <w:rPr>
          <w:rFonts w:ascii="Arial" w:eastAsia="Times New Roman" w:hAnsi="Arial" w:cs="Arial"/>
          <w:sz w:val="20"/>
          <w:szCs w:val="20"/>
        </w:rPr>
        <w:t>nasl</w:t>
      </w:r>
      <w:proofErr w:type="spellEnd"/>
      <w:r w:rsidR="008C791B" w:rsidRPr="0095273D">
        <w:rPr>
          <w:rFonts w:ascii="Arial" w:eastAsia="Times New Roman" w:hAnsi="Arial" w:cs="Arial"/>
          <w:sz w:val="20"/>
          <w:szCs w:val="20"/>
        </w:rPr>
        <w:t>. zákona č. 305/2013 Z.</w:t>
      </w:r>
      <w:r w:rsidRPr="0095273D">
        <w:rPr>
          <w:rFonts w:ascii="Arial" w:eastAsia="Times New Roman" w:hAnsi="Arial" w:cs="Arial"/>
          <w:sz w:val="20"/>
          <w:szCs w:val="20"/>
        </w:rPr>
        <w:t xml:space="preserve"> </w:t>
      </w:r>
      <w:r w:rsidR="008C791B" w:rsidRPr="0095273D">
        <w:rPr>
          <w:rFonts w:ascii="Arial" w:eastAsia="Times New Roman" w:hAnsi="Arial" w:cs="Arial"/>
          <w:sz w:val="20"/>
          <w:szCs w:val="20"/>
        </w:rPr>
        <w:t xml:space="preserve">z. o elektronickej podobe výkonu pôsobnosti orgánov verejnej moci a o zmene a doplnení niektorých zákonov (zákon o e-Governmente) v znení neskorších predpisov alebo len </w:t>
      </w:r>
      <w:bookmarkStart w:id="16" w:name="_Hlk161748611"/>
      <w:r w:rsidR="008C791B" w:rsidRPr="0095273D">
        <w:rPr>
          <w:rFonts w:ascii="Arial" w:eastAsia="Times New Roman" w:hAnsi="Arial" w:cs="Arial"/>
          <w:sz w:val="20"/>
          <w:szCs w:val="20"/>
        </w:rPr>
        <w:t>ako skeny originálov alebo úradne osvedčených  fotokópií týchto dokumentov.</w:t>
      </w:r>
      <w:bookmarkEnd w:id="16"/>
      <w:r w:rsidR="008C791B" w:rsidRPr="0095273D">
        <w:rPr>
          <w:rFonts w:ascii="Arial" w:eastAsia="Times New Roman" w:hAnsi="Arial" w:cs="Arial"/>
          <w:sz w:val="20"/>
          <w:szCs w:val="20"/>
        </w:rPr>
        <w:t xml:space="preserve"> </w:t>
      </w:r>
      <w:r w:rsidR="008C791B" w:rsidRPr="0095273D">
        <w:rPr>
          <w:rFonts w:ascii="Arial" w:eastAsia="Times New Roman" w:hAnsi="Arial" w:cs="Arial"/>
          <w:color w:val="000000" w:themeColor="text1"/>
          <w:sz w:val="20"/>
          <w:szCs w:val="20"/>
        </w:rPr>
        <w:t xml:space="preserve">Pri predkladaní bankovej záruky a poistenia záruky uchádzač postupuje podľa bodov 20.4.2 a 20.4.3 Časť A.1 Zväzok 1 </w:t>
      </w:r>
      <w:r w:rsidR="008C791B" w:rsidRPr="0095273D">
        <w:rPr>
          <w:rFonts w:ascii="Arial" w:eastAsia="Times New Roman" w:hAnsi="Arial" w:cs="Arial"/>
          <w:sz w:val="20"/>
          <w:szCs w:val="20"/>
        </w:rPr>
        <w:t>týchto</w:t>
      </w:r>
      <w:r w:rsidR="008C791B" w:rsidRPr="0095273D">
        <w:rPr>
          <w:rFonts w:ascii="Arial" w:eastAsia="Times New Roman" w:hAnsi="Arial" w:cs="Arial"/>
          <w:color w:val="000000" w:themeColor="text1"/>
          <w:sz w:val="20"/>
          <w:szCs w:val="20"/>
        </w:rPr>
        <w:t xml:space="preserve"> SP.</w:t>
      </w:r>
    </w:p>
    <w:p w14:paraId="545C2E83" w14:textId="77777777" w:rsidR="008C791B" w:rsidRPr="0095273D" w:rsidRDefault="008C791B" w:rsidP="0095273D">
      <w:pPr>
        <w:numPr>
          <w:ilvl w:val="2"/>
          <w:numId w:val="73"/>
        </w:numPr>
        <w:autoSpaceDE w:val="0"/>
        <w:autoSpaceDN w:val="0"/>
        <w:spacing w:after="0" w:line="240" w:lineRule="auto"/>
        <w:ind w:left="1985" w:hanging="851"/>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Znenie obchodných podmienok, ktoré sú súčasťou Zväzku 2 týchto SP nemožno meniť, ani uvádzať výhrady, ktoré by odporovali týmto súťažným podkladom.</w:t>
      </w:r>
    </w:p>
    <w:p w14:paraId="320CB96B" w14:textId="77777777" w:rsidR="00124302" w:rsidRPr="0095273D" w:rsidRDefault="00124302" w:rsidP="0095273D">
      <w:pPr>
        <w:autoSpaceDE w:val="0"/>
        <w:autoSpaceDN w:val="0"/>
        <w:spacing w:after="0" w:line="240" w:lineRule="auto"/>
        <w:ind w:left="1985" w:hanging="851"/>
        <w:contextualSpacing/>
        <w:jc w:val="both"/>
        <w:rPr>
          <w:rFonts w:ascii="Arial" w:hAnsi="Arial" w:cs="Arial"/>
          <w:sz w:val="20"/>
          <w:szCs w:val="20"/>
        </w:rPr>
      </w:pPr>
    </w:p>
    <w:p w14:paraId="6808B206" w14:textId="77777777" w:rsidR="00794DE5" w:rsidRPr="0095273D" w:rsidRDefault="00794DE5" w:rsidP="0095273D">
      <w:pPr>
        <w:pStyle w:val="Nadpis6"/>
        <w:spacing w:before="0" w:line="240" w:lineRule="auto"/>
        <w:ind w:left="567" w:hanging="567"/>
        <w:contextualSpacing/>
        <w:rPr>
          <w:rFonts w:ascii="Arial" w:hAnsi="Arial" w:cs="Arial"/>
          <w:b/>
          <w:smallCaps/>
          <w:color w:val="auto"/>
          <w:sz w:val="20"/>
          <w:szCs w:val="20"/>
        </w:rPr>
      </w:pPr>
      <w:r w:rsidRPr="0095273D">
        <w:rPr>
          <w:rFonts w:ascii="Arial" w:hAnsi="Arial" w:cs="Arial"/>
          <w:b/>
          <w:smallCaps/>
          <w:color w:val="auto"/>
          <w:sz w:val="20"/>
          <w:szCs w:val="20"/>
        </w:rPr>
        <w:t>20.</w:t>
      </w:r>
      <w:r w:rsidRPr="0095273D">
        <w:rPr>
          <w:rFonts w:ascii="Arial" w:hAnsi="Arial" w:cs="Arial"/>
          <w:b/>
          <w:smallCaps/>
          <w:color w:val="auto"/>
          <w:sz w:val="20"/>
          <w:szCs w:val="20"/>
        </w:rPr>
        <w:tab/>
      </w:r>
      <w:r w:rsidRPr="0095273D">
        <w:rPr>
          <w:rFonts w:ascii="Arial" w:hAnsi="Arial" w:cs="Arial"/>
          <w:b/>
          <w:color w:val="auto"/>
          <w:sz w:val="20"/>
          <w:szCs w:val="20"/>
        </w:rPr>
        <w:t>Zábezpeka</w:t>
      </w:r>
    </w:p>
    <w:p w14:paraId="30A273E9"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20.1</w:t>
      </w:r>
      <w:r w:rsidRPr="0095273D">
        <w:rPr>
          <w:rFonts w:ascii="Arial" w:hAnsi="Arial" w:cs="Arial"/>
          <w:sz w:val="20"/>
          <w:szCs w:val="20"/>
        </w:rPr>
        <w:tab/>
        <w:t>Verejný obstarávateľ vyžaduje, aby uchádzač zabezpečil viazanosť svojej ponuky zábezpekou. Zábezpeka je poskytnutie bankovej záruky, poistenie záruky alebo zloženie finančných prostriedkov na účet verejného obstarávateľa</w:t>
      </w:r>
      <w:r w:rsidR="004E6314" w:rsidRPr="0095273D">
        <w:rPr>
          <w:rFonts w:ascii="Arial" w:hAnsi="Arial" w:cs="Arial"/>
          <w:sz w:val="20"/>
          <w:szCs w:val="20"/>
        </w:rPr>
        <w:t>.</w:t>
      </w:r>
    </w:p>
    <w:p w14:paraId="6345826A" w14:textId="56F4B3A8" w:rsidR="00794DE5"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20.2</w:t>
      </w:r>
      <w:r w:rsidRPr="0095273D">
        <w:rPr>
          <w:rFonts w:ascii="Arial" w:hAnsi="Arial" w:cs="Arial"/>
          <w:sz w:val="20"/>
          <w:szCs w:val="20"/>
        </w:rPr>
        <w:tab/>
        <w:t xml:space="preserve">Zábezpeka je stanovená vo výške </w:t>
      </w:r>
      <w:r w:rsidRPr="0095273D">
        <w:rPr>
          <w:rFonts w:ascii="Arial" w:hAnsi="Arial" w:cs="Arial"/>
          <w:b/>
          <w:bCs/>
          <w:sz w:val="20"/>
          <w:szCs w:val="20"/>
        </w:rPr>
        <w:t>500 000,</w:t>
      </w:r>
      <w:r w:rsidR="008B2512" w:rsidRPr="0095273D">
        <w:rPr>
          <w:rFonts w:ascii="Arial" w:hAnsi="Arial" w:cs="Arial"/>
          <w:b/>
          <w:bCs/>
          <w:sz w:val="20"/>
          <w:szCs w:val="20"/>
        </w:rPr>
        <w:t>00</w:t>
      </w:r>
      <w:r w:rsidRPr="0095273D">
        <w:rPr>
          <w:rFonts w:ascii="Arial" w:hAnsi="Arial" w:cs="Arial"/>
          <w:b/>
          <w:bCs/>
          <w:sz w:val="20"/>
          <w:szCs w:val="20"/>
        </w:rPr>
        <w:t xml:space="preserve"> </w:t>
      </w:r>
      <w:r w:rsidR="00CA609A" w:rsidRPr="0095273D">
        <w:rPr>
          <w:rFonts w:ascii="Arial" w:hAnsi="Arial" w:cs="Arial"/>
          <w:b/>
          <w:bCs/>
          <w:sz w:val="20"/>
          <w:szCs w:val="20"/>
        </w:rPr>
        <w:t>EUR</w:t>
      </w:r>
      <w:r w:rsidR="00CA609A" w:rsidRPr="0095273D">
        <w:rPr>
          <w:rFonts w:ascii="Arial" w:hAnsi="Arial" w:cs="Arial"/>
          <w:sz w:val="20"/>
          <w:szCs w:val="20"/>
        </w:rPr>
        <w:t xml:space="preserve"> </w:t>
      </w:r>
      <w:r w:rsidRPr="0095273D">
        <w:rPr>
          <w:rFonts w:ascii="Arial" w:hAnsi="Arial" w:cs="Arial"/>
          <w:sz w:val="20"/>
          <w:szCs w:val="20"/>
        </w:rPr>
        <w:t>(slovom päťstotisíc eur).</w:t>
      </w:r>
    </w:p>
    <w:p w14:paraId="7CA9155D"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20.3</w:t>
      </w:r>
      <w:r w:rsidRPr="0095273D">
        <w:rPr>
          <w:rFonts w:ascii="Arial" w:hAnsi="Arial" w:cs="Arial"/>
          <w:sz w:val="20"/>
          <w:szCs w:val="20"/>
        </w:rPr>
        <w:tab/>
        <w:t>Spôsoby zloženia zábezpeky:</w:t>
      </w:r>
    </w:p>
    <w:p w14:paraId="7DA59076" w14:textId="4FEF3181" w:rsidR="00794DE5" w:rsidRPr="0095273D" w:rsidRDefault="00794DE5" w:rsidP="0095273D">
      <w:pPr>
        <w:tabs>
          <w:tab w:val="left" w:pos="1843"/>
        </w:tabs>
        <w:spacing w:after="0" w:line="240" w:lineRule="auto"/>
        <w:ind w:left="1843" w:hanging="709"/>
        <w:contextualSpacing/>
        <w:jc w:val="both"/>
        <w:rPr>
          <w:rFonts w:ascii="Arial" w:hAnsi="Arial" w:cs="Arial"/>
          <w:sz w:val="20"/>
          <w:szCs w:val="20"/>
        </w:rPr>
      </w:pPr>
      <w:r w:rsidRPr="0095273D">
        <w:rPr>
          <w:rFonts w:ascii="Arial" w:hAnsi="Arial" w:cs="Arial"/>
          <w:sz w:val="20"/>
          <w:szCs w:val="20"/>
        </w:rPr>
        <w:t>20.3.1</w:t>
      </w:r>
      <w:r w:rsidR="00077A74" w:rsidRPr="0095273D">
        <w:rPr>
          <w:rFonts w:ascii="Arial" w:hAnsi="Arial" w:cs="Arial"/>
          <w:sz w:val="20"/>
          <w:szCs w:val="20"/>
        </w:rPr>
        <w:tab/>
      </w:r>
      <w:r w:rsidRPr="0095273D">
        <w:rPr>
          <w:rFonts w:ascii="Arial" w:hAnsi="Arial" w:cs="Arial"/>
          <w:sz w:val="20"/>
          <w:szCs w:val="20"/>
        </w:rPr>
        <w:t xml:space="preserve">zložením finančných prostriedkov na bankový účet verejného obstarávateľa </w:t>
      </w:r>
      <w:r w:rsidR="00353176">
        <w:rPr>
          <w:rFonts w:ascii="Arial" w:hAnsi="Arial" w:cs="Arial"/>
          <w:sz w:val="20"/>
          <w:szCs w:val="20"/>
        </w:rPr>
        <w:t>alebo</w:t>
      </w:r>
    </w:p>
    <w:p w14:paraId="53A3EC7D" w14:textId="77777777" w:rsidR="00794DE5" w:rsidRPr="0095273D" w:rsidRDefault="00794DE5" w:rsidP="0095273D">
      <w:pPr>
        <w:spacing w:after="0" w:line="240" w:lineRule="auto"/>
        <w:ind w:left="1843" w:hanging="709"/>
        <w:contextualSpacing/>
        <w:jc w:val="both"/>
        <w:rPr>
          <w:rFonts w:ascii="Arial" w:hAnsi="Arial" w:cs="Arial"/>
          <w:sz w:val="20"/>
          <w:szCs w:val="20"/>
        </w:rPr>
      </w:pPr>
      <w:r w:rsidRPr="0095273D">
        <w:rPr>
          <w:rFonts w:ascii="Arial" w:hAnsi="Arial" w:cs="Arial"/>
          <w:sz w:val="20"/>
          <w:szCs w:val="20"/>
        </w:rPr>
        <w:t>20.3.2</w:t>
      </w:r>
      <w:r w:rsidRPr="0095273D">
        <w:rPr>
          <w:rFonts w:ascii="Arial" w:hAnsi="Arial" w:cs="Arial"/>
          <w:sz w:val="20"/>
          <w:szCs w:val="20"/>
        </w:rPr>
        <w:tab/>
        <w:t>poskytnutím bankovej záruky za uchádzača, alebo</w:t>
      </w:r>
    </w:p>
    <w:p w14:paraId="52B4475C" w14:textId="77777777" w:rsidR="00794DE5" w:rsidRPr="0095273D" w:rsidRDefault="00794DE5" w:rsidP="0095273D">
      <w:pPr>
        <w:spacing w:after="0" w:line="240" w:lineRule="auto"/>
        <w:ind w:left="1843" w:hanging="709"/>
        <w:contextualSpacing/>
        <w:jc w:val="both"/>
        <w:rPr>
          <w:rFonts w:ascii="Arial" w:hAnsi="Arial" w:cs="Arial"/>
          <w:sz w:val="20"/>
          <w:szCs w:val="20"/>
        </w:rPr>
      </w:pPr>
      <w:r w:rsidRPr="0095273D">
        <w:rPr>
          <w:rFonts w:ascii="Arial" w:hAnsi="Arial" w:cs="Arial"/>
          <w:sz w:val="20"/>
          <w:szCs w:val="20"/>
        </w:rPr>
        <w:t>20.3.3  poskytnutím poistenia záruky za uchádzača.</w:t>
      </w:r>
    </w:p>
    <w:p w14:paraId="692266FE" w14:textId="1F315C21" w:rsidR="00794DE5" w:rsidRDefault="00794DE5"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Spôsob zloženia zábezpeky si vyberie uchádzač podľa nižšie uvedených podmienok zloženia.</w:t>
      </w:r>
    </w:p>
    <w:p w14:paraId="67D5FE8E"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20.4</w:t>
      </w:r>
      <w:r w:rsidRPr="0095273D">
        <w:rPr>
          <w:rFonts w:ascii="Arial" w:hAnsi="Arial" w:cs="Arial"/>
          <w:sz w:val="20"/>
          <w:szCs w:val="20"/>
        </w:rPr>
        <w:tab/>
      </w:r>
      <w:r w:rsidRPr="0095273D">
        <w:rPr>
          <w:rFonts w:ascii="Arial" w:hAnsi="Arial" w:cs="Arial"/>
          <w:b/>
          <w:sz w:val="20"/>
          <w:szCs w:val="20"/>
        </w:rPr>
        <w:t>Podmienky zloženia zábezpeky</w:t>
      </w:r>
    </w:p>
    <w:p w14:paraId="17937716" w14:textId="77777777" w:rsidR="00794DE5" w:rsidRPr="0095273D" w:rsidRDefault="00794DE5" w:rsidP="0095273D">
      <w:pPr>
        <w:spacing w:after="0" w:line="240" w:lineRule="auto"/>
        <w:ind w:left="1843" w:hanging="709"/>
        <w:contextualSpacing/>
        <w:jc w:val="both"/>
        <w:rPr>
          <w:rFonts w:ascii="Arial" w:hAnsi="Arial" w:cs="Arial"/>
          <w:sz w:val="20"/>
          <w:szCs w:val="20"/>
        </w:rPr>
      </w:pPr>
      <w:r w:rsidRPr="0095273D">
        <w:rPr>
          <w:rFonts w:ascii="Arial" w:hAnsi="Arial" w:cs="Arial"/>
          <w:sz w:val="20"/>
          <w:szCs w:val="20"/>
        </w:rPr>
        <w:t>20.4.1</w:t>
      </w:r>
      <w:r w:rsidRPr="0095273D">
        <w:rPr>
          <w:rFonts w:ascii="Arial" w:hAnsi="Arial" w:cs="Arial"/>
          <w:sz w:val="20"/>
          <w:szCs w:val="20"/>
        </w:rPr>
        <w:tab/>
      </w:r>
      <w:r w:rsidRPr="0095273D">
        <w:rPr>
          <w:rFonts w:ascii="Arial" w:hAnsi="Arial" w:cs="Arial"/>
          <w:sz w:val="20"/>
          <w:szCs w:val="20"/>
          <w:u w:val="single"/>
        </w:rPr>
        <w:t>Zloženie finančných prostriedkov na bankový účet verejného obstarávateľa</w:t>
      </w:r>
    </w:p>
    <w:p w14:paraId="0F4C573E" w14:textId="338F04B8" w:rsidR="00794DE5"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20.4.1.1</w:t>
      </w:r>
      <w:r w:rsidRPr="0095273D">
        <w:rPr>
          <w:rFonts w:cs="Arial"/>
          <w:szCs w:val="20"/>
        </w:rPr>
        <w:tab/>
        <w:t xml:space="preserve">Finančné prostriedky vo výške podľa bodu 20.2 </w:t>
      </w:r>
      <w:r w:rsidR="004E6314" w:rsidRPr="0095273D">
        <w:rPr>
          <w:rFonts w:cs="Arial"/>
          <w:szCs w:val="20"/>
        </w:rPr>
        <w:t>Č</w:t>
      </w:r>
      <w:r w:rsidRPr="0095273D">
        <w:rPr>
          <w:rFonts w:cs="Arial"/>
          <w:szCs w:val="20"/>
        </w:rPr>
        <w:t>as</w:t>
      </w:r>
      <w:r w:rsidR="004E6314" w:rsidRPr="0095273D">
        <w:rPr>
          <w:rFonts w:cs="Arial"/>
          <w:szCs w:val="20"/>
        </w:rPr>
        <w:t xml:space="preserve">ť </w:t>
      </w:r>
      <w:r w:rsidRPr="0095273D">
        <w:rPr>
          <w:rFonts w:cs="Arial"/>
          <w:szCs w:val="20"/>
        </w:rPr>
        <w:t>A</w:t>
      </w:r>
      <w:r w:rsidR="004E6314" w:rsidRPr="0095273D">
        <w:rPr>
          <w:rFonts w:cs="Arial"/>
          <w:szCs w:val="20"/>
        </w:rPr>
        <w:t>.</w:t>
      </w:r>
      <w:r w:rsidRPr="0095273D">
        <w:rPr>
          <w:rFonts w:cs="Arial"/>
          <w:szCs w:val="20"/>
        </w:rPr>
        <w:t xml:space="preserve">1 </w:t>
      </w:r>
      <w:r w:rsidR="004E6314" w:rsidRPr="0095273D">
        <w:rPr>
          <w:rFonts w:cs="Arial"/>
          <w:szCs w:val="20"/>
        </w:rPr>
        <w:t>Zväzok 1</w:t>
      </w:r>
      <w:r w:rsidRPr="0095273D">
        <w:rPr>
          <w:rFonts w:cs="Arial"/>
          <w:szCs w:val="20"/>
        </w:rPr>
        <w:t xml:space="preserve">  týchto SP musia byť zložené na účet verejného obstarávateľa určen</w:t>
      </w:r>
      <w:r w:rsidR="00FC451A">
        <w:rPr>
          <w:rFonts w:cs="Arial"/>
          <w:szCs w:val="20"/>
        </w:rPr>
        <w:t>ého</w:t>
      </w:r>
      <w:r w:rsidRPr="0095273D">
        <w:rPr>
          <w:rFonts w:cs="Arial"/>
          <w:szCs w:val="20"/>
        </w:rPr>
        <w:t xml:space="preserve"> pre zábezpeky vedenom v</w:t>
      </w:r>
      <w:r w:rsidR="00045A7F">
        <w:rPr>
          <w:rFonts w:cs="Arial"/>
          <w:szCs w:val="20"/>
        </w:rPr>
        <w:t> </w:t>
      </w:r>
      <w:r w:rsidRPr="0095273D">
        <w:rPr>
          <w:rFonts w:cs="Arial"/>
          <w:szCs w:val="20"/>
        </w:rPr>
        <w:t>banke</w:t>
      </w:r>
      <w:r w:rsidR="00045A7F">
        <w:rPr>
          <w:rFonts w:cs="Arial"/>
          <w:szCs w:val="20"/>
        </w:rPr>
        <w:t xml:space="preserve"> Štátna pokladnica</w:t>
      </w:r>
      <w:r w:rsidRPr="0095273D">
        <w:rPr>
          <w:rFonts w:cs="Arial"/>
          <w:szCs w:val="20"/>
        </w:rPr>
        <w:t>., na číslo účtu:</w:t>
      </w:r>
    </w:p>
    <w:p w14:paraId="7EBBAD9A" w14:textId="2B28B285"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ab/>
        <w:t xml:space="preserve">IBAN: </w:t>
      </w:r>
      <w:r w:rsidRPr="0095273D">
        <w:rPr>
          <w:rFonts w:cs="Arial"/>
          <w:szCs w:val="20"/>
        </w:rPr>
        <w:tab/>
      </w:r>
      <w:r w:rsidRPr="0095273D">
        <w:rPr>
          <w:rFonts w:cs="Arial"/>
          <w:szCs w:val="20"/>
        </w:rPr>
        <w:tab/>
      </w:r>
      <w:r w:rsidRPr="0095273D">
        <w:rPr>
          <w:rFonts w:cs="Arial"/>
          <w:szCs w:val="20"/>
        </w:rPr>
        <w:tab/>
      </w:r>
      <w:r w:rsidRPr="0095273D">
        <w:rPr>
          <w:rFonts w:cs="Arial"/>
          <w:szCs w:val="20"/>
        </w:rPr>
        <w:tab/>
      </w:r>
      <w:r w:rsidRPr="0095273D">
        <w:rPr>
          <w:rFonts w:cs="Arial"/>
          <w:szCs w:val="20"/>
        </w:rPr>
        <w:tab/>
      </w:r>
      <w:r w:rsidRPr="00045A7F">
        <w:rPr>
          <w:rFonts w:cs="Arial"/>
          <w:szCs w:val="20"/>
        </w:rPr>
        <w:t>SK</w:t>
      </w:r>
      <w:r w:rsidR="00045A7F">
        <w:rPr>
          <w:rFonts w:cs="Arial"/>
          <w:szCs w:val="20"/>
        </w:rPr>
        <w:t>13 8180 0000 0070 0069 4614</w:t>
      </w:r>
    </w:p>
    <w:p w14:paraId="00FFE31D" w14:textId="3E926EFF"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ab/>
        <w:t xml:space="preserve">SWIFT (BIC): </w:t>
      </w:r>
      <w:r w:rsidRPr="0095273D">
        <w:rPr>
          <w:rFonts w:cs="Arial"/>
          <w:szCs w:val="20"/>
        </w:rPr>
        <w:tab/>
      </w:r>
      <w:r w:rsidRPr="0095273D">
        <w:rPr>
          <w:rFonts w:cs="Arial"/>
          <w:szCs w:val="20"/>
        </w:rPr>
        <w:tab/>
      </w:r>
      <w:r w:rsidRPr="0095273D">
        <w:rPr>
          <w:rFonts w:cs="Arial"/>
          <w:szCs w:val="20"/>
        </w:rPr>
        <w:tab/>
      </w:r>
      <w:r w:rsidR="00045A7F" w:rsidRPr="00353176">
        <w:rPr>
          <w:rFonts w:cs="Arial"/>
          <w:szCs w:val="20"/>
        </w:rPr>
        <w:t>SPSRSKBA</w:t>
      </w:r>
    </w:p>
    <w:p w14:paraId="73B86DE1" w14:textId="7B4ED0D5" w:rsidR="00794DE5"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ab/>
        <w:t>variabilný symbol:</w:t>
      </w:r>
      <w:r w:rsidRPr="0095273D">
        <w:rPr>
          <w:rFonts w:cs="Arial"/>
          <w:szCs w:val="20"/>
        </w:rPr>
        <w:tab/>
      </w:r>
      <w:r w:rsidR="004E6314" w:rsidRPr="0095273D">
        <w:rPr>
          <w:rFonts w:cs="Arial"/>
          <w:szCs w:val="20"/>
        </w:rPr>
        <w:t>02</w:t>
      </w:r>
      <w:r w:rsidR="00A21CE8" w:rsidRPr="0095273D">
        <w:rPr>
          <w:rFonts w:cs="Arial"/>
          <w:szCs w:val="20"/>
        </w:rPr>
        <w:t>2</w:t>
      </w:r>
      <w:r w:rsidR="004E6314" w:rsidRPr="0095273D">
        <w:rPr>
          <w:rFonts w:cs="Arial"/>
          <w:szCs w:val="20"/>
        </w:rPr>
        <w:t>4</w:t>
      </w:r>
      <w:r w:rsidR="00526A86" w:rsidRPr="0095273D">
        <w:rPr>
          <w:rFonts w:cs="Arial"/>
          <w:szCs w:val="20"/>
        </w:rPr>
        <w:t>10301</w:t>
      </w:r>
    </w:p>
    <w:p w14:paraId="3FBF26CF" w14:textId="57DEE8D6" w:rsidR="00794DE5"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20.4.1.2</w:t>
      </w:r>
      <w:r w:rsidRPr="0095273D">
        <w:rPr>
          <w:rFonts w:cs="Arial"/>
          <w:szCs w:val="20"/>
        </w:rPr>
        <w:tab/>
        <w:t>Finančné prostriedky musia byť pripísané na účte verejného obstarávateľa najneskôr v lehot</w:t>
      </w:r>
      <w:r w:rsidR="004E6314" w:rsidRPr="0095273D">
        <w:rPr>
          <w:rFonts w:cs="Arial"/>
          <w:szCs w:val="20"/>
        </w:rPr>
        <w:t>e</w:t>
      </w:r>
      <w:r w:rsidRPr="0095273D">
        <w:rPr>
          <w:rFonts w:cs="Arial"/>
          <w:szCs w:val="20"/>
        </w:rPr>
        <w:t xml:space="preserve"> na predkladanie ponúk podľa bodu 14.3 </w:t>
      </w:r>
      <w:r w:rsidR="004E6314" w:rsidRPr="0095273D">
        <w:rPr>
          <w:rFonts w:cs="Arial"/>
          <w:szCs w:val="20"/>
        </w:rPr>
        <w:t>Č</w:t>
      </w:r>
      <w:r w:rsidRPr="0095273D">
        <w:rPr>
          <w:rFonts w:cs="Arial"/>
          <w:szCs w:val="20"/>
        </w:rPr>
        <w:t>as</w:t>
      </w:r>
      <w:r w:rsidR="004E6314" w:rsidRPr="0095273D">
        <w:rPr>
          <w:rFonts w:cs="Arial"/>
          <w:szCs w:val="20"/>
        </w:rPr>
        <w:t>ť</w:t>
      </w:r>
      <w:r w:rsidRPr="0095273D">
        <w:rPr>
          <w:rFonts w:cs="Arial"/>
          <w:szCs w:val="20"/>
        </w:rPr>
        <w:t xml:space="preserve"> A</w:t>
      </w:r>
      <w:r w:rsidR="004E6314" w:rsidRPr="0095273D">
        <w:rPr>
          <w:rFonts w:cs="Arial"/>
          <w:szCs w:val="20"/>
        </w:rPr>
        <w:t>.</w:t>
      </w:r>
      <w:r w:rsidRPr="0095273D">
        <w:rPr>
          <w:rFonts w:cs="Arial"/>
          <w:szCs w:val="20"/>
        </w:rPr>
        <w:t xml:space="preserve">1 </w:t>
      </w:r>
      <w:r w:rsidR="004E6314" w:rsidRPr="0095273D">
        <w:rPr>
          <w:rFonts w:cs="Arial"/>
          <w:szCs w:val="20"/>
        </w:rPr>
        <w:t>Zväzok 1</w:t>
      </w:r>
      <w:r w:rsidRPr="0095273D">
        <w:rPr>
          <w:rFonts w:cs="Arial"/>
          <w:szCs w:val="20"/>
        </w:rPr>
        <w:t xml:space="preserve"> týchto SP. Doba platnosti zábezpeky formou zloženia finančných prostriedkov na účet verejného obstarávateľa trvá až do uplynutia lehoty viazanosti ponúk</w:t>
      </w:r>
      <w:r w:rsidR="004E6314" w:rsidRPr="0095273D">
        <w:rPr>
          <w:rFonts w:cs="Arial"/>
          <w:szCs w:val="20"/>
        </w:rPr>
        <w:t>.</w:t>
      </w:r>
    </w:p>
    <w:p w14:paraId="1D972C2A" w14:textId="4B86199B" w:rsidR="00106A74" w:rsidRDefault="00106A74" w:rsidP="0095273D">
      <w:pPr>
        <w:pStyle w:val="Zkladntext2"/>
        <w:tabs>
          <w:tab w:val="clear" w:pos="1080"/>
          <w:tab w:val="left" w:pos="-540"/>
          <w:tab w:val="left" w:pos="-360"/>
        </w:tabs>
        <w:spacing w:after="0" w:line="240" w:lineRule="auto"/>
        <w:ind w:left="2694" w:hanging="851"/>
        <w:contextualSpacing/>
        <w:jc w:val="both"/>
        <w:rPr>
          <w:rFonts w:cs="Arial"/>
          <w:szCs w:val="20"/>
        </w:rPr>
      </w:pPr>
    </w:p>
    <w:p w14:paraId="72911AAF" w14:textId="43B9A170" w:rsidR="00106A74" w:rsidRDefault="00106A74" w:rsidP="0095273D">
      <w:pPr>
        <w:pStyle w:val="Zkladntext2"/>
        <w:tabs>
          <w:tab w:val="clear" w:pos="1080"/>
          <w:tab w:val="left" w:pos="-540"/>
          <w:tab w:val="left" w:pos="-360"/>
        </w:tabs>
        <w:spacing w:after="0" w:line="240" w:lineRule="auto"/>
        <w:ind w:left="2694" w:hanging="851"/>
        <w:contextualSpacing/>
        <w:jc w:val="both"/>
        <w:rPr>
          <w:rFonts w:cs="Arial"/>
          <w:szCs w:val="20"/>
        </w:rPr>
      </w:pPr>
    </w:p>
    <w:p w14:paraId="437314E3" w14:textId="30F52215" w:rsidR="00106A74" w:rsidRDefault="00106A74" w:rsidP="0095273D">
      <w:pPr>
        <w:pStyle w:val="Zkladntext2"/>
        <w:tabs>
          <w:tab w:val="clear" w:pos="1080"/>
          <w:tab w:val="left" w:pos="-540"/>
          <w:tab w:val="left" w:pos="-360"/>
        </w:tabs>
        <w:spacing w:after="0" w:line="240" w:lineRule="auto"/>
        <w:ind w:left="2694" w:hanging="851"/>
        <w:contextualSpacing/>
        <w:jc w:val="both"/>
        <w:rPr>
          <w:rFonts w:cs="Arial"/>
          <w:szCs w:val="20"/>
        </w:rPr>
      </w:pPr>
    </w:p>
    <w:p w14:paraId="47293C65" w14:textId="77777777" w:rsidR="00106A74" w:rsidRDefault="00106A74" w:rsidP="0095273D">
      <w:pPr>
        <w:pStyle w:val="Zkladntext2"/>
        <w:tabs>
          <w:tab w:val="clear" w:pos="1080"/>
          <w:tab w:val="left" w:pos="-540"/>
          <w:tab w:val="left" w:pos="-360"/>
        </w:tabs>
        <w:spacing w:after="0" w:line="240" w:lineRule="auto"/>
        <w:ind w:left="2694" w:hanging="851"/>
        <w:contextualSpacing/>
        <w:jc w:val="both"/>
        <w:rPr>
          <w:rFonts w:cs="Arial"/>
          <w:szCs w:val="20"/>
        </w:rPr>
      </w:pPr>
    </w:p>
    <w:p w14:paraId="23409CEE" w14:textId="77777777"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20.4.1.3</w:t>
      </w:r>
      <w:r w:rsidRPr="0095273D">
        <w:rPr>
          <w:rFonts w:cs="Arial"/>
          <w:szCs w:val="20"/>
        </w:rPr>
        <w:tab/>
        <w:t>Ak finančné prostriedky nebudú zložené na účte verejného obstarávateľa podľa bodov 20.4.1.1 a 20.4.1.2</w:t>
      </w:r>
      <w:r w:rsidR="004E6314" w:rsidRPr="0095273D">
        <w:rPr>
          <w:rFonts w:cs="Arial"/>
          <w:szCs w:val="20"/>
        </w:rPr>
        <w:t xml:space="preserve"> Časť A.1 Zväzok 1 týchto SP</w:t>
      </w:r>
      <w:r w:rsidRPr="0095273D">
        <w:rPr>
          <w:rFonts w:cs="Arial"/>
          <w:szCs w:val="20"/>
        </w:rPr>
        <w:t>, bude ponuka uchádzača z verejnej súťaže vylúčen</w:t>
      </w:r>
      <w:r w:rsidR="00F04035" w:rsidRPr="0095273D">
        <w:rPr>
          <w:rFonts w:cs="Arial"/>
          <w:szCs w:val="20"/>
        </w:rPr>
        <w:t>á</w:t>
      </w:r>
      <w:r w:rsidRPr="0095273D">
        <w:rPr>
          <w:rFonts w:cs="Arial"/>
          <w:szCs w:val="20"/>
        </w:rPr>
        <w:t>. Verejný obstarávateľ odporúča aby uchádzač doložil k svojej ponuke výpis z bankového účtu o vklade požadovanej čiastky na daný účet verejného obstarávateľa.</w:t>
      </w:r>
    </w:p>
    <w:p w14:paraId="00D1261D" w14:textId="77777777" w:rsidR="00794DE5" w:rsidRPr="0095273D" w:rsidRDefault="00794DE5" w:rsidP="0095273D">
      <w:pPr>
        <w:tabs>
          <w:tab w:val="left" w:pos="1843"/>
        </w:tabs>
        <w:spacing w:after="0" w:line="240" w:lineRule="auto"/>
        <w:ind w:left="1843" w:hanging="709"/>
        <w:contextualSpacing/>
        <w:jc w:val="both"/>
        <w:rPr>
          <w:rFonts w:ascii="Arial" w:hAnsi="Arial" w:cs="Arial"/>
          <w:sz w:val="20"/>
          <w:szCs w:val="20"/>
        </w:rPr>
      </w:pPr>
      <w:r w:rsidRPr="0095273D">
        <w:rPr>
          <w:rFonts w:ascii="Arial" w:hAnsi="Arial" w:cs="Arial"/>
          <w:sz w:val="20"/>
          <w:szCs w:val="20"/>
        </w:rPr>
        <w:t>20.4.2</w:t>
      </w:r>
      <w:r w:rsidRPr="0095273D">
        <w:rPr>
          <w:rFonts w:ascii="Arial" w:hAnsi="Arial" w:cs="Arial"/>
          <w:sz w:val="20"/>
          <w:szCs w:val="20"/>
        </w:rPr>
        <w:tab/>
      </w:r>
      <w:r w:rsidRPr="0095273D">
        <w:rPr>
          <w:rFonts w:ascii="Arial" w:hAnsi="Arial" w:cs="Arial"/>
          <w:sz w:val="20"/>
          <w:szCs w:val="20"/>
          <w:u w:val="single"/>
        </w:rPr>
        <w:t>Poskytnutie bankovej záruky za uchádzača</w:t>
      </w:r>
    </w:p>
    <w:p w14:paraId="72AFDD3B" w14:textId="145B13BE" w:rsidR="00794DE5" w:rsidRDefault="00794DE5" w:rsidP="0095273D">
      <w:pPr>
        <w:tabs>
          <w:tab w:val="left" w:pos="2694"/>
        </w:tabs>
        <w:spacing w:after="0" w:line="240" w:lineRule="auto"/>
        <w:ind w:left="2694" w:hanging="851"/>
        <w:contextualSpacing/>
        <w:jc w:val="both"/>
        <w:rPr>
          <w:rFonts w:ascii="Arial" w:hAnsi="Arial" w:cs="Arial"/>
          <w:sz w:val="20"/>
          <w:szCs w:val="20"/>
        </w:rPr>
      </w:pPr>
      <w:r w:rsidRPr="0095273D">
        <w:rPr>
          <w:rFonts w:ascii="Arial" w:hAnsi="Arial" w:cs="Arial"/>
          <w:sz w:val="20"/>
          <w:szCs w:val="20"/>
        </w:rPr>
        <w:t xml:space="preserve">20.4.2.1  V prípade, že uchádzač použije možnosť poskytnutia bankovej záruky podľa bodu 20.3.2 </w:t>
      </w:r>
      <w:r w:rsidR="004E6314" w:rsidRPr="0095273D">
        <w:rPr>
          <w:rFonts w:ascii="Arial" w:hAnsi="Arial" w:cs="Arial"/>
          <w:sz w:val="20"/>
          <w:szCs w:val="20"/>
        </w:rPr>
        <w:t>Č</w:t>
      </w:r>
      <w:r w:rsidRPr="0095273D">
        <w:rPr>
          <w:rFonts w:ascii="Arial" w:hAnsi="Arial" w:cs="Arial"/>
          <w:sz w:val="20"/>
          <w:szCs w:val="20"/>
        </w:rPr>
        <w:t>as</w:t>
      </w:r>
      <w:r w:rsidR="004E6314" w:rsidRPr="0095273D">
        <w:rPr>
          <w:rFonts w:ascii="Arial" w:hAnsi="Arial" w:cs="Arial"/>
          <w:sz w:val="20"/>
          <w:szCs w:val="20"/>
        </w:rPr>
        <w:t>ť</w:t>
      </w:r>
      <w:r w:rsidRPr="0095273D">
        <w:rPr>
          <w:rFonts w:ascii="Arial" w:hAnsi="Arial" w:cs="Arial"/>
          <w:sz w:val="20"/>
          <w:szCs w:val="20"/>
        </w:rPr>
        <w:t xml:space="preserve"> A.1 </w:t>
      </w:r>
      <w:r w:rsidR="004E6314" w:rsidRPr="0095273D">
        <w:rPr>
          <w:rFonts w:ascii="Arial" w:hAnsi="Arial" w:cs="Arial"/>
          <w:sz w:val="20"/>
          <w:szCs w:val="20"/>
        </w:rPr>
        <w:t>Zväzok 1</w:t>
      </w:r>
      <w:r w:rsidRPr="0095273D">
        <w:rPr>
          <w:rFonts w:ascii="Arial" w:hAnsi="Arial" w:cs="Arial"/>
          <w:sz w:val="20"/>
          <w:szCs w:val="20"/>
        </w:rPr>
        <w:t xml:space="preserve"> týchto SP je povinný predložiť v ponuke predloženej prostredníctvom systému JOSEPHINE kópiu (</w:t>
      </w:r>
      <w:proofErr w:type="spellStart"/>
      <w:r w:rsidRPr="0095273D">
        <w:rPr>
          <w:rFonts w:ascii="Arial" w:hAnsi="Arial" w:cs="Arial"/>
          <w:sz w:val="20"/>
          <w:szCs w:val="20"/>
        </w:rPr>
        <w:t>s</w:t>
      </w:r>
      <w:r w:rsidR="004E6314" w:rsidRPr="0095273D">
        <w:rPr>
          <w:rFonts w:ascii="Arial" w:hAnsi="Arial" w:cs="Arial"/>
          <w:sz w:val="20"/>
          <w:szCs w:val="20"/>
        </w:rPr>
        <w:t>ke</w:t>
      </w:r>
      <w:r w:rsidRPr="0095273D">
        <w:rPr>
          <w:rFonts w:ascii="Arial" w:hAnsi="Arial" w:cs="Arial"/>
          <w:sz w:val="20"/>
          <w:szCs w:val="20"/>
        </w:rPr>
        <w:t>n</w:t>
      </w:r>
      <w:proofErr w:type="spellEnd"/>
      <w:r w:rsidRPr="0095273D">
        <w:rPr>
          <w:rFonts w:ascii="Arial" w:hAnsi="Arial" w:cs="Arial"/>
          <w:sz w:val="20"/>
          <w:szCs w:val="20"/>
        </w:rPr>
        <w:t xml:space="preserve"> originálu) bankovej záruky.</w:t>
      </w:r>
    </w:p>
    <w:p w14:paraId="5FC71133" w14:textId="77777777" w:rsidR="00794DE5" w:rsidRPr="0095273D" w:rsidRDefault="00794DE5" w:rsidP="0095273D">
      <w:pPr>
        <w:spacing w:after="0" w:line="240" w:lineRule="auto"/>
        <w:ind w:left="3692" w:hanging="998"/>
        <w:contextualSpacing/>
        <w:jc w:val="both"/>
        <w:rPr>
          <w:rFonts w:ascii="Arial" w:hAnsi="Arial" w:cs="Arial"/>
          <w:sz w:val="20"/>
          <w:szCs w:val="20"/>
        </w:rPr>
      </w:pPr>
      <w:r w:rsidRPr="0095273D">
        <w:rPr>
          <w:rFonts w:ascii="Arial" w:hAnsi="Arial" w:cs="Arial"/>
          <w:sz w:val="20"/>
          <w:szCs w:val="20"/>
        </w:rPr>
        <w:t>20.4.2.1.1 Originál bankovej záruky vystavený bankou musí uchádzač doručiť verejnému obstarávateľovi v uzatvorenej obálke v lehote na predkladanie ponúk osobne alebo poštou na adresu verejného obstarávateľa:</w:t>
      </w:r>
    </w:p>
    <w:p w14:paraId="72EBC524" w14:textId="77777777" w:rsidR="00794DE5" w:rsidRPr="0095273D" w:rsidRDefault="00794DE5" w:rsidP="0095273D">
      <w:pPr>
        <w:spacing w:after="0" w:line="240" w:lineRule="auto"/>
        <w:ind w:left="2694" w:hanging="851"/>
        <w:contextualSpacing/>
        <w:jc w:val="both"/>
        <w:rPr>
          <w:rFonts w:ascii="Arial" w:hAnsi="Arial" w:cs="Arial"/>
          <w:sz w:val="20"/>
          <w:szCs w:val="20"/>
        </w:rPr>
      </w:pPr>
      <w:r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Pr="0095273D">
        <w:rPr>
          <w:rFonts w:ascii="Arial" w:hAnsi="Arial" w:cs="Arial"/>
          <w:sz w:val="20"/>
          <w:szCs w:val="20"/>
        </w:rPr>
        <w:t>Národná diaľničná spoločnosť, a.s.</w:t>
      </w:r>
    </w:p>
    <w:p w14:paraId="59F6DA55" w14:textId="77777777" w:rsidR="00794DE5" w:rsidRPr="0095273D" w:rsidRDefault="00794DE5" w:rsidP="0095273D">
      <w:pPr>
        <w:spacing w:after="0" w:line="240" w:lineRule="auto"/>
        <w:ind w:left="2694" w:hanging="851"/>
        <w:contextualSpacing/>
        <w:jc w:val="both"/>
        <w:rPr>
          <w:rFonts w:ascii="Arial" w:hAnsi="Arial" w:cs="Arial"/>
          <w:sz w:val="20"/>
          <w:szCs w:val="20"/>
        </w:rPr>
      </w:pPr>
      <w:r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Pr="0095273D">
        <w:rPr>
          <w:rFonts w:ascii="Arial" w:hAnsi="Arial" w:cs="Arial"/>
          <w:sz w:val="20"/>
          <w:szCs w:val="20"/>
        </w:rPr>
        <w:t>Dúbravská cesta 14</w:t>
      </w:r>
    </w:p>
    <w:p w14:paraId="6E22CA37" w14:textId="15858174" w:rsidR="00794DE5" w:rsidRDefault="00794DE5" w:rsidP="0095273D">
      <w:pPr>
        <w:spacing w:after="0" w:line="240" w:lineRule="auto"/>
        <w:ind w:left="2694" w:hanging="851"/>
        <w:contextualSpacing/>
        <w:jc w:val="both"/>
        <w:rPr>
          <w:rFonts w:ascii="Arial" w:hAnsi="Arial" w:cs="Arial"/>
          <w:sz w:val="20"/>
          <w:szCs w:val="20"/>
        </w:rPr>
      </w:pPr>
      <w:r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Pr="0095273D">
        <w:rPr>
          <w:rFonts w:ascii="Arial" w:hAnsi="Arial" w:cs="Arial"/>
          <w:sz w:val="20"/>
          <w:szCs w:val="20"/>
        </w:rPr>
        <w:t>841 04 Bratislava.</w:t>
      </w:r>
    </w:p>
    <w:p w14:paraId="47B489EE" w14:textId="77777777" w:rsidR="004E6314" w:rsidRPr="0095273D" w:rsidRDefault="00794DE5" w:rsidP="0095273D">
      <w:pPr>
        <w:spacing w:after="0" w:line="240" w:lineRule="auto"/>
        <w:ind w:left="3692" w:hanging="851"/>
        <w:contextualSpacing/>
        <w:jc w:val="both"/>
        <w:rPr>
          <w:rFonts w:ascii="Arial" w:hAnsi="Arial" w:cs="Arial"/>
          <w:sz w:val="20"/>
          <w:szCs w:val="20"/>
        </w:rPr>
      </w:pPr>
      <w:r w:rsidRPr="0095273D">
        <w:rPr>
          <w:rFonts w:ascii="Arial" w:hAnsi="Arial" w:cs="Arial"/>
          <w:sz w:val="20"/>
          <w:szCs w:val="20"/>
        </w:rPr>
        <w:tab/>
        <w:t xml:space="preserve">Kontaktné miesto: prízemie </w:t>
      </w:r>
      <w:r w:rsidR="00836818" w:rsidRPr="0095273D">
        <w:rPr>
          <w:rFonts w:ascii="Arial" w:hAnsi="Arial" w:cs="Arial"/>
          <w:sz w:val="20"/>
          <w:szCs w:val="20"/>
        </w:rPr>
        <w:t>–</w:t>
      </w:r>
      <w:r w:rsidRPr="0095273D">
        <w:rPr>
          <w:rFonts w:ascii="Arial" w:hAnsi="Arial" w:cs="Arial"/>
          <w:sz w:val="20"/>
          <w:szCs w:val="20"/>
        </w:rPr>
        <w:t xml:space="preserve"> podateľňa</w:t>
      </w:r>
      <w:r w:rsidR="004E6314" w:rsidRPr="0095273D">
        <w:rPr>
          <w:rFonts w:ascii="Arial" w:hAnsi="Arial" w:cs="Arial"/>
          <w:sz w:val="20"/>
          <w:szCs w:val="20"/>
        </w:rPr>
        <w:t xml:space="preserve"> v čase: pondelok až piatok 8:00 –15:00 hod.</w:t>
      </w:r>
    </w:p>
    <w:p w14:paraId="741C434E" w14:textId="77777777" w:rsidR="00794DE5" w:rsidRPr="0095273D" w:rsidRDefault="00794DE5" w:rsidP="0095273D">
      <w:pPr>
        <w:spacing w:after="0" w:line="240" w:lineRule="auto"/>
        <w:ind w:left="3692" w:hanging="998"/>
        <w:contextualSpacing/>
        <w:jc w:val="both"/>
        <w:rPr>
          <w:rFonts w:ascii="Arial" w:hAnsi="Arial" w:cs="Arial"/>
          <w:sz w:val="20"/>
          <w:szCs w:val="20"/>
        </w:rPr>
      </w:pPr>
      <w:r w:rsidRPr="0095273D">
        <w:rPr>
          <w:rFonts w:ascii="Arial" w:hAnsi="Arial" w:cs="Arial"/>
          <w:sz w:val="20"/>
          <w:szCs w:val="20"/>
        </w:rPr>
        <w:t>20.4.2.1.2 Obálku s originálom bankovej záruky uchádzač označí „Verejná súťaž – neotvárať“ a doplní heslom: „</w:t>
      </w:r>
      <w:r w:rsidRPr="0095273D">
        <w:rPr>
          <w:rFonts w:ascii="Arial" w:hAnsi="Arial" w:cs="Arial"/>
          <w:b/>
          <w:sz w:val="20"/>
          <w:szCs w:val="20"/>
        </w:rPr>
        <w:t xml:space="preserve">Banková záruka – </w:t>
      </w:r>
      <w:r w:rsidR="007C7C4C" w:rsidRPr="0095273D">
        <w:rPr>
          <w:rFonts w:ascii="Arial" w:hAnsi="Arial" w:cs="Arial"/>
          <w:b/>
          <w:sz w:val="20"/>
          <w:szCs w:val="20"/>
        </w:rPr>
        <w:t>D3 Oščadnica-Čadca,</w:t>
      </w:r>
      <w:r w:rsidR="004E6314" w:rsidRPr="0095273D">
        <w:rPr>
          <w:rFonts w:ascii="Arial" w:hAnsi="Arial" w:cs="Arial"/>
          <w:b/>
          <w:sz w:val="20"/>
          <w:szCs w:val="20"/>
        </w:rPr>
        <w:t xml:space="preserve"> </w:t>
      </w:r>
      <w:r w:rsidR="007C7C4C" w:rsidRPr="0095273D">
        <w:rPr>
          <w:rFonts w:ascii="Arial" w:hAnsi="Arial" w:cs="Arial"/>
          <w:b/>
          <w:sz w:val="20"/>
          <w:szCs w:val="20"/>
        </w:rPr>
        <w:t>Bukov II.</w:t>
      </w:r>
      <w:r w:rsidR="004E6314" w:rsidRPr="0095273D">
        <w:rPr>
          <w:rFonts w:ascii="Arial" w:hAnsi="Arial" w:cs="Arial"/>
          <w:b/>
          <w:sz w:val="20"/>
          <w:szCs w:val="20"/>
        </w:rPr>
        <w:t xml:space="preserve"> </w:t>
      </w:r>
      <w:proofErr w:type="spellStart"/>
      <w:r w:rsidR="007C7C4C" w:rsidRPr="0095273D">
        <w:rPr>
          <w:rFonts w:ascii="Arial" w:hAnsi="Arial" w:cs="Arial"/>
          <w:b/>
          <w:sz w:val="20"/>
          <w:szCs w:val="20"/>
        </w:rPr>
        <w:t>polprofil</w:t>
      </w:r>
      <w:proofErr w:type="spellEnd"/>
      <w:r w:rsidR="004E6314" w:rsidRPr="0095273D">
        <w:rPr>
          <w:rFonts w:ascii="Arial" w:hAnsi="Arial" w:cs="Arial"/>
          <w:b/>
          <w:sz w:val="20"/>
          <w:szCs w:val="20"/>
        </w:rPr>
        <w:t>“</w:t>
      </w:r>
      <w:r w:rsidR="004E6314" w:rsidRPr="0095273D">
        <w:rPr>
          <w:rFonts w:ascii="Arial" w:hAnsi="Arial" w:cs="Arial"/>
          <w:sz w:val="20"/>
          <w:szCs w:val="20"/>
        </w:rPr>
        <w:t>.</w:t>
      </w:r>
    </w:p>
    <w:p w14:paraId="7B4EEAFD" w14:textId="77777777"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20.4.2.2</w:t>
      </w:r>
      <w:r w:rsidRPr="0095273D">
        <w:rPr>
          <w:rFonts w:cs="Arial"/>
          <w:szCs w:val="20"/>
        </w:rPr>
        <w:tab/>
        <w:t>Ak záručná listina nebude súčasťou ponuky podľa bodu 20.4.2.1</w:t>
      </w:r>
      <w:r w:rsidR="004E6314" w:rsidRPr="0095273D">
        <w:rPr>
          <w:rFonts w:cs="Arial"/>
          <w:szCs w:val="20"/>
        </w:rPr>
        <w:t xml:space="preserve"> Časť A.1 Zväzok 1 týchto SP</w:t>
      </w:r>
      <w:r w:rsidRPr="0095273D">
        <w:rPr>
          <w:rFonts w:cs="Arial"/>
          <w:szCs w:val="20"/>
        </w:rPr>
        <w:t xml:space="preserve">, bude </w:t>
      </w:r>
      <w:r w:rsidR="004E6314" w:rsidRPr="0095273D">
        <w:rPr>
          <w:rFonts w:cs="Arial"/>
          <w:szCs w:val="20"/>
        </w:rPr>
        <w:t xml:space="preserve">ponuka </w:t>
      </w:r>
      <w:r w:rsidRPr="0095273D">
        <w:rPr>
          <w:rFonts w:cs="Arial"/>
          <w:szCs w:val="20"/>
        </w:rPr>
        <w:t>uchádzač</w:t>
      </w:r>
      <w:r w:rsidR="004E6314" w:rsidRPr="0095273D">
        <w:rPr>
          <w:rFonts w:cs="Arial"/>
          <w:szCs w:val="20"/>
        </w:rPr>
        <w:t>a</w:t>
      </w:r>
      <w:r w:rsidRPr="0095273D">
        <w:rPr>
          <w:rFonts w:cs="Arial"/>
          <w:szCs w:val="20"/>
        </w:rPr>
        <w:t xml:space="preserve"> z verejnej súťaže vylúčen</w:t>
      </w:r>
      <w:r w:rsidR="004E6314" w:rsidRPr="0095273D">
        <w:rPr>
          <w:rFonts w:cs="Arial"/>
          <w:szCs w:val="20"/>
        </w:rPr>
        <w:t>á</w:t>
      </w:r>
      <w:r w:rsidRPr="0095273D">
        <w:rPr>
          <w:rFonts w:cs="Arial"/>
          <w:szCs w:val="20"/>
        </w:rPr>
        <w:t xml:space="preserve">. </w:t>
      </w:r>
    </w:p>
    <w:p w14:paraId="1D99DC3B" w14:textId="77777777"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 xml:space="preserve">20.4.2.3  </w:t>
      </w:r>
      <w:r w:rsidR="004E6314" w:rsidRPr="0095273D">
        <w:rPr>
          <w:rFonts w:cs="Arial"/>
          <w:szCs w:val="20"/>
        </w:rPr>
        <w:t>V</w:t>
      </w:r>
      <w:r w:rsidRPr="0095273D">
        <w:rPr>
          <w:rFonts w:cs="Arial"/>
          <w:szCs w:val="20"/>
        </w:rPr>
        <w:t xml:space="preserve"> záručnej listine, musí banka písomne vyhlásiť, že uspokojí verejného obstarávateľa (veriteľa) </w:t>
      </w:r>
      <w:r w:rsidR="00C13967" w:rsidRPr="0095273D">
        <w:rPr>
          <w:rFonts w:cs="Arial"/>
          <w:szCs w:val="20"/>
        </w:rPr>
        <w:t xml:space="preserve">pre tento predmet zákazky </w:t>
      </w:r>
      <w:r w:rsidRPr="0095273D">
        <w:rPr>
          <w:rFonts w:cs="Arial"/>
          <w:szCs w:val="20"/>
        </w:rPr>
        <w:t>za uchádzača do výšky finančných prostriedkov, ktoré veriteľ požaduje ako zábezpeku viazanosti ponuky uchádzača</w:t>
      </w:r>
      <w:r w:rsidR="004E6314" w:rsidRPr="0095273D">
        <w:rPr>
          <w:rFonts w:cs="Arial"/>
          <w:szCs w:val="20"/>
        </w:rPr>
        <w:t>.</w:t>
      </w:r>
    </w:p>
    <w:p w14:paraId="32A281B3" w14:textId="47128F6A" w:rsidR="004E6314" w:rsidRPr="0095273D" w:rsidRDefault="004E6314"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2.4.2.</w:t>
      </w:r>
      <w:r w:rsidR="00F944BF" w:rsidRPr="0095273D">
        <w:rPr>
          <w:rFonts w:cs="Arial"/>
          <w:szCs w:val="20"/>
        </w:rPr>
        <w:t>4</w:t>
      </w:r>
      <w:r w:rsidR="00F944BF" w:rsidRPr="0095273D">
        <w:rPr>
          <w:rFonts w:cs="Arial"/>
          <w:szCs w:val="20"/>
        </w:rPr>
        <w:tab/>
      </w:r>
      <w:r w:rsidRPr="0095273D">
        <w:rPr>
          <w:rFonts w:cs="Arial"/>
          <w:szCs w:val="20"/>
        </w:rPr>
        <w:t>Verejný obstarávateľ akceptuje predloženie bankovej záruky v podobe elektronického dokumentu, ktorý bude podpísaný kvalifikovaným elektronickým podpisom banky, resp. osobou/osobami oprávnenou</w:t>
      </w:r>
      <w:r w:rsidR="00425B0A" w:rsidRPr="0095273D">
        <w:rPr>
          <w:rFonts w:cs="Arial"/>
          <w:szCs w:val="20"/>
        </w:rPr>
        <w:t>/</w:t>
      </w:r>
      <w:r w:rsidRPr="0095273D">
        <w:rPr>
          <w:rFonts w:cs="Arial"/>
          <w:szCs w:val="20"/>
        </w:rPr>
        <w:t>-ými za banku takýto dokument podpisovať.</w:t>
      </w:r>
    </w:p>
    <w:p w14:paraId="1F5687B2" w14:textId="77777777" w:rsidR="00794DE5" w:rsidRPr="0095273D" w:rsidRDefault="00794DE5" w:rsidP="0095273D">
      <w:pPr>
        <w:tabs>
          <w:tab w:val="left" w:pos="1843"/>
        </w:tabs>
        <w:spacing w:after="0" w:line="240" w:lineRule="auto"/>
        <w:ind w:left="1843" w:hanging="709"/>
        <w:contextualSpacing/>
        <w:jc w:val="both"/>
        <w:rPr>
          <w:rFonts w:ascii="Arial" w:hAnsi="Arial" w:cs="Arial"/>
          <w:sz w:val="20"/>
          <w:szCs w:val="20"/>
        </w:rPr>
      </w:pPr>
      <w:r w:rsidRPr="0095273D">
        <w:rPr>
          <w:rFonts w:ascii="Arial" w:hAnsi="Arial" w:cs="Arial"/>
          <w:sz w:val="20"/>
          <w:szCs w:val="20"/>
        </w:rPr>
        <w:t>20.4.3</w:t>
      </w:r>
      <w:r w:rsidRPr="0095273D">
        <w:rPr>
          <w:rFonts w:ascii="Arial" w:hAnsi="Arial" w:cs="Arial"/>
          <w:sz w:val="20"/>
          <w:szCs w:val="20"/>
        </w:rPr>
        <w:tab/>
      </w:r>
      <w:r w:rsidRPr="0095273D">
        <w:rPr>
          <w:rFonts w:ascii="Arial" w:hAnsi="Arial" w:cs="Arial"/>
          <w:sz w:val="20"/>
          <w:szCs w:val="20"/>
          <w:u w:val="single"/>
        </w:rPr>
        <w:t>Poskytnutie poistenia záruky za uchádzača</w:t>
      </w:r>
    </w:p>
    <w:p w14:paraId="55A07F12" w14:textId="23033956" w:rsidR="00794DE5" w:rsidRDefault="00794DE5" w:rsidP="0095273D">
      <w:pPr>
        <w:tabs>
          <w:tab w:val="left" w:pos="1843"/>
        </w:tabs>
        <w:spacing w:after="0" w:line="240" w:lineRule="auto"/>
        <w:ind w:left="2694" w:hanging="851"/>
        <w:contextualSpacing/>
        <w:jc w:val="both"/>
        <w:rPr>
          <w:rFonts w:ascii="Arial" w:hAnsi="Arial" w:cs="Arial"/>
          <w:sz w:val="20"/>
          <w:szCs w:val="20"/>
        </w:rPr>
      </w:pPr>
      <w:r w:rsidRPr="0095273D">
        <w:rPr>
          <w:rFonts w:ascii="Arial" w:hAnsi="Arial" w:cs="Arial"/>
          <w:sz w:val="20"/>
          <w:szCs w:val="20"/>
        </w:rPr>
        <w:t xml:space="preserve">20.4.3.1 V prípade, že uchádzač použije možnosť poskytnutia poistenia záruky podľa bodu 20.3.3 </w:t>
      </w:r>
      <w:r w:rsidR="00F944BF" w:rsidRPr="0095273D">
        <w:rPr>
          <w:rFonts w:ascii="Arial" w:hAnsi="Arial" w:cs="Arial"/>
          <w:sz w:val="20"/>
          <w:szCs w:val="20"/>
        </w:rPr>
        <w:t>Č</w:t>
      </w:r>
      <w:r w:rsidRPr="0095273D">
        <w:rPr>
          <w:rFonts w:ascii="Arial" w:hAnsi="Arial" w:cs="Arial"/>
          <w:sz w:val="20"/>
          <w:szCs w:val="20"/>
        </w:rPr>
        <w:t>as</w:t>
      </w:r>
      <w:r w:rsidR="00F944BF" w:rsidRPr="0095273D">
        <w:rPr>
          <w:rFonts w:ascii="Arial" w:hAnsi="Arial" w:cs="Arial"/>
          <w:sz w:val="20"/>
          <w:szCs w:val="20"/>
        </w:rPr>
        <w:t>ť</w:t>
      </w:r>
      <w:r w:rsidRPr="0095273D">
        <w:rPr>
          <w:rFonts w:ascii="Arial" w:hAnsi="Arial" w:cs="Arial"/>
          <w:sz w:val="20"/>
          <w:szCs w:val="20"/>
        </w:rPr>
        <w:t xml:space="preserve"> A.1 </w:t>
      </w:r>
      <w:r w:rsidR="00F944BF" w:rsidRPr="0095273D">
        <w:rPr>
          <w:rFonts w:ascii="Arial" w:hAnsi="Arial" w:cs="Arial"/>
          <w:sz w:val="20"/>
          <w:szCs w:val="20"/>
        </w:rPr>
        <w:t xml:space="preserve">Zväzok 1 </w:t>
      </w:r>
      <w:r w:rsidRPr="0095273D">
        <w:rPr>
          <w:rFonts w:ascii="Arial" w:hAnsi="Arial" w:cs="Arial"/>
          <w:sz w:val="20"/>
          <w:szCs w:val="20"/>
        </w:rPr>
        <w:t>týchto SP je povinný predložiť v ponuke predloženej prostredníctvom systému JOSEPHINE kópiu (</w:t>
      </w:r>
      <w:proofErr w:type="spellStart"/>
      <w:r w:rsidRPr="0095273D">
        <w:rPr>
          <w:rFonts w:ascii="Arial" w:hAnsi="Arial" w:cs="Arial"/>
          <w:sz w:val="20"/>
          <w:szCs w:val="20"/>
        </w:rPr>
        <w:t>s</w:t>
      </w:r>
      <w:r w:rsidR="00F944BF" w:rsidRPr="0095273D">
        <w:rPr>
          <w:rFonts w:ascii="Arial" w:hAnsi="Arial" w:cs="Arial"/>
          <w:sz w:val="20"/>
          <w:szCs w:val="20"/>
        </w:rPr>
        <w:t>ke</w:t>
      </w:r>
      <w:r w:rsidRPr="0095273D">
        <w:rPr>
          <w:rFonts w:ascii="Arial" w:hAnsi="Arial" w:cs="Arial"/>
          <w:sz w:val="20"/>
          <w:szCs w:val="20"/>
        </w:rPr>
        <w:t>n</w:t>
      </w:r>
      <w:proofErr w:type="spellEnd"/>
      <w:r w:rsidRPr="0095273D">
        <w:rPr>
          <w:rFonts w:ascii="Arial" w:hAnsi="Arial" w:cs="Arial"/>
          <w:sz w:val="20"/>
          <w:szCs w:val="20"/>
        </w:rPr>
        <w:t xml:space="preserve"> originálu) poistenia záruky.</w:t>
      </w:r>
    </w:p>
    <w:p w14:paraId="0937B35A" w14:textId="7B43EACF" w:rsidR="00F944BF" w:rsidRDefault="00794DE5" w:rsidP="0095273D">
      <w:pPr>
        <w:spacing w:after="0" w:line="240" w:lineRule="auto"/>
        <w:ind w:left="3692" w:hanging="998"/>
        <w:contextualSpacing/>
        <w:jc w:val="both"/>
        <w:rPr>
          <w:rFonts w:ascii="Arial" w:hAnsi="Arial" w:cs="Arial"/>
          <w:sz w:val="20"/>
          <w:szCs w:val="20"/>
        </w:rPr>
      </w:pPr>
      <w:r w:rsidRPr="0095273D">
        <w:rPr>
          <w:rFonts w:ascii="Arial" w:hAnsi="Arial" w:cs="Arial"/>
          <w:sz w:val="20"/>
          <w:szCs w:val="20"/>
        </w:rPr>
        <w:t>20.4.3.1.1 Originál poistenia záruky musí uchádzač doručiť verejnému obstarávateľovi v uzatvorenej obálke v lehote na predkladanie ponúk osobne alebo poštou na adresu verejného obstarávateľa</w:t>
      </w:r>
      <w:r w:rsidR="00F944BF" w:rsidRPr="0095273D">
        <w:rPr>
          <w:rFonts w:ascii="Arial" w:eastAsia="Calibri" w:hAnsi="Arial" w:cs="Arial"/>
          <w:noProof/>
          <w:sz w:val="20"/>
          <w:szCs w:val="20"/>
        </w:rPr>
        <w:t xml:space="preserve"> </w:t>
      </w:r>
      <w:r w:rsidR="00F944BF" w:rsidRPr="0095273D">
        <w:rPr>
          <w:rFonts w:ascii="Arial" w:hAnsi="Arial" w:cs="Arial"/>
          <w:sz w:val="20"/>
          <w:szCs w:val="20"/>
        </w:rPr>
        <w:t>podľa bodu 20.4.2.1.1 Časť A.1 Zväzok 1 týchto SP.</w:t>
      </w:r>
    </w:p>
    <w:p w14:paraId="38E8470E" w14:textId="0BF31ED5" w:rsidR="00676B70" w:rsidRDefault="00794DE5" w:rsidP="0095273D">
      <w:pPr>
        <w:spacing w:after="0" w:line="240" w:lineRule="auto"/>
        <w:ind w:left="3686" w:hanging="992"/>
        <w:contextualSpacing/>
        <w:jc w:val="both"/>
        <w:rPr>
          <w:rFonts w:ascii="Arial" w:hAnsi="Arial" w:cs="Arial"/>
          <w:sz w:val="20"/>
          <w:szCs w:val="20"/>
        </w:rPr>
      </w:pPr>
      <w:r w:rsidRPr="0095273D">
        <w:rPr>
          <w:rFonts w:ascii="Arial" w:hAnsi="Arial" w:cs="Arial"/>
          <w:sz w:val="20"/>
          <w:szCs w:val="20"/>
        </w:rPr>
        <w:t>20.4.3.1.2 Obálku s originálom poistenia záruky uchádzač označí „Verejná súťaž – neotvárať“ a doplní heslom: „</w:t>
      </w:r>
      <w:r w:rsidR="00CA692E" w:rsidRPr="0095273D">
        <w:rPr>
          <w:rFonts w:ascii="Arial" w:hAnsi="Arial" w:cs="Arial"/>
          <w:b/>
          <w:sz w:val="20"/>
          <w:szCs w:val="20"/>
        </w:rPr>
        <w:t>Poistenie</w:t>
      </w:r>
      <w:r w:rsidRPr="0095273D">
        <w:rPr>
          <w:rFonts w:ascii="Arial" w:hAnsi="Arial" w:cs="Arial"/>
          <w:b/>
          <w:sz w:val="20"/>
          <w:szCs w:val="20"/>
        </w:rPr>
        <w:t xml:space="preserve"> záruk</w:t>
      </w:r>
      <w:r w:rsidR="00CA692E" w:rsidRPr="0095273D">
        <w:rPr>
          <w:rFonts w:ascii="Arial" w:hAnsi="Arial" w:cs="Arial"/>
          <w:b/>
          <w:sz w:val="20"/>
          <w:szCs w:val="20"/>
        </w:rPr>
        <w:t>y</w:t>
      </w:r>
      <w:r w:rsidRPr="0095273D">
        <w:rPr>
          <w:rFonts w:ascii="Arial" w:hAnsi="Arial" w:cs="Arial"/>
          <w:b/>
          <w:sz w:val="20"/>
          <w:szCs w:val="20"/>
        </w:rPr>
        <w:t xml:space="preserve"> – </w:t>
      </w:r>
      <w:r w:rsidR="00544559" w:rsidRPr="0095273D">
        <w:rPr>
          <w:rFonts w:ascii="Arial" w:hAnsi="Arial" w:cs="Arial"/>
          <w:b/>
          <w:sz w:val="20"/>
          <w:szCs w:val="20"/>
        </w:rPr>
        <w:t>D3 Oščadnica-Čadca,</w:t>
      </w:r>
      <w:r w:rsidR="00F944BF" w:rsidRPr="0095273D">
        <w:rPr>
          <w:rFonts w:ascii="Arial" w:hAnsi="Arial" w:cs="Arial"/>
          <w:b/>
          <w:sz w:val="20"/>
          <w:szCs w:val="20"/>
        </w:rPr>
        <w:t xml:space="preserve"> </w:t>
      </w:r>
      <w:r w:rsidR="00544559" w:rsidRPr="0095273D">
        <w:rPr>
          <w:rFonts w:ascii="Arial" w:hAnsi="Arial" w:cs="Arial"/>
          <w:b/>
          <w:sz w:val="20"/>
          <w:szCs w:val="20"/>
        </w:rPr>
        <w:t>Bukov II.</w:t>
      </w:r>
      <w:r w:rsidR="00F944BF" w:rsidRPr="0095273D">
        <w:rPr>
          <w:rFonts w:ascii="Arial" w:hAnsi="Arial" w:cs="Arial"/>
          <w:b/>
          <w:sz w:val="20"/>
          <w:szCs w:val="20"/>
        </w:rPr>
        <w:t xml:space="preserve"> </w:t>
      </w:r>
      <w:proofErr w:type="spellStart"/>
      <w:r w:rsidR="00544559" w:rsidRPr="0095273D">
        <w:rPr>
          <w:rFonts w:ascii="Arial" w:hAnsi="Arial" w:cs="Arial"/>
          <w:b/>
          <w:sz w:val="20"/>
          <w:szCs w:val="20"/>
        </w:rPr>
        <w:t>polprofil</w:t>
      </w:r>
      <w:proofErr w:type="spellEnd"/>
      <w:r w:rsidRPr="0095273D">
        <w:rPr>
          <w:rFonts w:ascii="Arial" w:hAnsi="Arial" w:cs="Arial"/>
          <w:sz w:val="20"/>
          <w:szCs w:val="20"/>
        </w:rPr>
        <w:t>“</w:t>
      </w:r>
      <w:r w:rsidR="00F944BF" w:rsidRPr="0095273D">
        <w:rPr>
          <w:rFonts w:ascii="Arial" w:hAnsi="Arial" w:cs="Arial"/>
          <w:sz w:val="20"/>
          <w:szCs w:val="20"/>
        </w:rPr>
        <w:t>.</w:t>
      </w:r>
    </w:p>
    <w:p w14:paraId="41FAC93D" w14:textId="1B51FDAA" w:rsidR="00794DE5"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20.4.3.2</w:t>
      </w:r>
      <w:r w:rsidRPr="0095273D">
        <w:rPr>
          <w:rFonts w:cs="Arial"/>
          <w:szCs w:val="20"/>
        </w:rPr>
        <w:tab/>
        <w:t>Ak poistná listina nebude súčasťou ponuky podľa bodu 20.4.3.1</w:t>
      </w:r>
      <w:r w:rsidR="00F944BF" w:rsidRPr="0095273D">
        <w:rPr>
          <w:rFonts w:cs="Arial"/>
          <w:szCs w:val="20"/>
        </w:rPr>
        <w:t xml:space="preserve"> Časť A.1 Zväzok 1 týchto SP</w:t>
      </w:r>
      <w:r w:rsidRPr="0095273D">
        <w:rPr>
          <w:rFonts w:cs="Arial"/>
          <w:szCs w:val="20"/>
        </w:rPr>
        <w:t xml:space="preserve">, bude </w:t>
      </w:r>
      <w:r w:rsidR="00F944BF" w:rsidRPr="0095273D">
        <w:rPr>
          <w:rFonts w:cs="Arial"/>
          <w:szCs w:val="20"/>
        </w:rPr>
        <w:t xml:space="preserve">ponuka </w:t>
      </w:r>
      <w:r w:rsidRPr="0095273D">
        <w:rPr>
          <w:rFonts w:cs="Arial"/>
          <w:szCs w:val="20"/>
        </w:rPr>
        <w:t>uchádzač</w:t>
      </w:r>
      <w:r w:rsidR="00F944BF" w:rsidRPr="0095273D">
        <w:rPr>
          <w:rFonts w:cs="Arial"/>
          <w:szCs w:val="20"/>
        </w:rPr>
        <w:t>a</w:t>
      </w:r>
      <w:r w:rsidRPr="0095273D">
        <w:rPr>
          <w:rFonts w:cs="Arial"/>
          <w:szCs w:val="20"/>
        </w:rPr>
        <w:t xml:space="preserve"> z verejnej súťaže vylúčen</w:t>
      </w:r>
      <w:r w:rsidR="00F944BF" w:rsidRPr="0095273D">
        <w:rPr>
          <w:rFonts w:cs="Arial"/>
          <w:szCs w:val="20"/>
        </w:rPr>
        <w:t>á</w:t>
      </w:r>
      <w:r w:rsidRPr="0095273D">
        <w:rPr>
          <w:rFonts w:cs="Arial"/>
          <w:szCs w:val="20"/>
        </w:rPr>
        <w:t xml:space="preserve">. </w:t>
      </w:r>
    </w:p>
    <w:p w14:paraId="4D070B3E" w14:textId="5EE76DD3" w:rsidR="00794DE5"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w:t>
      </w:r>
      <w:r w:rsidR="00C13967" w:rsidRPr="0095273D">
        <w:rPr>
          <w:rFonts w:cs="Arial"/>
          <w:szCs w:val="20"/>
        </w:rPr>
        <w:t>3.</w:t>
      </w:r>
      <w:r w:rsidRPr="0095273D">
        <w:rPr>
          <w:rFonts w:cs="Arial"/>
          <w:szCs w:val="20"/>
        </w:rPr>
        <w:t>3</w:t>
      </w:r>
      <w:r w:rsidR="00F944BF" w:rsidRPr="0095273D">
        <w:rPr>
          <w:rFonts w:cs="Arial"/>
          <w:szCs w:val="20"/>
        </w:rPr>
        <w:tab/>
      </w:r>
      <w:r w:rsidRPr="0095273D">
        <w:rPr>
          <w:rFonts w:cs="Arial"/>
          <w:szCs w:val="20"/>
        </w:rPr>
        <w:t xml:space="preserve">V poistnej listine musí poisťovateľ písomne vyhlásiť, že uspokojí verejného obstarávateľa (veriteľa) </w:t>
      </w:r>
      <w:r w:rsidR="00C13967" w:rsidRPr="0095273D">
        <w:rPr>
          <w:rFonts w:cs="Arial"/>
          <w:szCs w:val="20"/>
        </w:rPr>
        <w:t xml:space="preserve">pre tento predmet zákazky </w:t>
      </w:r>
      <w:r w:rsidRPr="0095273D">
        <w:rPr>
          <w:rFonts w:cs="Arial"/>
          <w:szCs w:val="20"/>
        </w:rPr>
        <w:t>za uchádzača do výšky finančných prostriedkov, ktoré veriteľ požaduje ako zábezpeku viazanosti ponuky uchádzača.</w:t>
      </w:r>
    </w:p>
    <w:p w14:paraId="22471A73" w14:textId="4014DE1E" w:rsidR="00F944BF" w:rsidRDefault="00F944BF"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20.4.3.4 Verejný obstarávateľ akceptuje predloženie poistenia záruky v podobe elektronického dokumentu, ktorý bude podpísaný kvalifikovaným elektronickým podpisom poisťovateľa, resp. osobou/osobami oprávnenou/-ými za poisťovateľa takýto dokument podpisovať.</w:t>
      </w:r>
    </w:p>
    <w:p w14:paraId="55DCE43C"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20.5</w:t>
      </w:r>
      <w:r w:rsidRPr="0095273D">
        <w:rPr>
          <w:rFonts w:ascii="Arial" w:hAnsi="Arial" w:cs="Arial"/>
          <w:sz w:val="20"/>
          <w:szCs w:val="20"/>
        </w:rPr>
        <w:tab/>
      </w:r>
      <w:r w:rsidRPr="0095273D">
        <w:rPr>
          <w:rFonts w:ascii="Arial" w:hAnsi="Arial" w:cs="Arial"/>
          <w:b/>
          <w:sz w:val="20"/>
          <w:szCs w:val="20"/>
        </w:rPr>
        <w:t>Podmienky uvoľnenia</w:t>
      </w:r>
      <w:r w:rsidR="00077A74" w:rsidRPr="0095273D">
        <w:rPr>
          <w:rFonts w:ascii="Arial" w:hAnsi="Arial" w:cs="Arial"/>
          <w:b/>
          <w:sz w:val="20"/>
          <w:szCs w:val="20"/>
        </w:rPr>
        <w:t xml:space="preserve"> alebo vrátenia</w:t>
      </w:r>
      <w:r w:rsidRPr="0095273D">
        <w:rPr>
          <w:rFonts w:ascii="Arial" w:hAnsi="Arial" w:cs="Arial"/>
          <w:b/>
          <w:sz w:val="20"/>
          <w:szCs w:val="20"/>
        </w:rPr>
        <w:t xml:space="preserve"> </w:t>
      </w:r>
      <w:r w:rsidR="00F944BF" w:rsidRPr="0095273D">
        <w:rPr>
          <w:rFonts w:ascii="Arial" w:hAnsi="Arial" w:cs="Arial"/>
          <w:b/>
          <w:sz w:val="20"/>
          <w:szCs w:val="20"/>
        </w:rPr>
        <w:t>zábezpeky:</w:t>
      </w:r>
      <w:r w:rsidRPr="0095273D">
        <w:rPr>
          <w:rFonts w:ascii="Arial" w:hAnsi="Arial" w:cs="Arial"/>
          <w:sz w:val="20"/>
          <w:szCs w:val="20"/>
        </w:rPr>
        <w:t xml:space="preserve"> </w:t>
      </w:r>
    </w:p>
    <w:p w14:paraId="162CBA06" w14:textId="77777777" w:rsidR="00794DE5" w:rsidRPr="0095273D" w:rsidRDefault="00794DE5" w:rsidP="0095273D">
      <w:pPr>
        <w:spacing w:after="0" w:line="240" w:lineRule="auto"/>
        <w:ind w:left="1843" w:hanging="709"/>
        <w:contextualSpacing/>
        <w:jc w:val="both"/>
        <w:rPr>
          <w:rFonts w:ascii="Arial" w:hAnsi="Arial" w:cs="Arial"/>
          <w:b/>
          <w:sz w:val="20"/>
          <w:szCs w:val="20"/>
        </w:rPr>
      </w:pPr>
      <w:r w:rsidRPr="0095273D">
        <w:rPr>
          <w:rFonts w:ascii="Arial" w:hAnsi="Arial" w:cs="Arial"/>
          <w:sz w:val="20"/>
          <w:szCs w:val="20"/>
        </w:rPr>
        <w:t>20.5.1</w:t>
      </w:r>
      <w:r w:rsidRPr="0095273D">
        <w:rPr>
          <w:rFonts w:ascii="Arial" w:hAnsi="Arial" w:cs="Arial"/>
          <w:sz w:val="20"/>
          <w:szCs w:val="20"/>
        </w:rPr>
        <w:tab/>
        <w:t xml:space="preserve">Verejný obstarávateľ uvoľní alebo vráti uchádzačovi </w:t>
      </w:r>
      <w:r w:rsidR="00F944BF" w:rsidRPr="0095273D">
        <w:rPr>
          <w:rFonts w:ascii="Arial" w:hAnsi="Arial" w:cs="Arial"/>
          <w:sz w:val="20"/>
          <w:szCs w:val="20"/>
        </w:rPr>
        <w:t>zábezpeku</w:t>
      </w:r>
      <w:r w:rsidRPr="0095273D">
        <w:rPr>
          <w:rFonts w:ascii="Arial" w:hAnsi="Arial" w:cs="Arial"/>
          <w:sz w:val="20"/>
          <w:szCs w:val="20"/>
        </w:rPr>
        <w:t xml:space="preserve"> do siedmich dní odo dňa </w:t>
      </w:r>
    </w:p>
    <w:p w14:paraId="4CE9450E" w14:textId="77777777" w:rsidR="00794DE5" w:rsidRPr="0095273D" w:rsidRDefault="00794DE5" w:rsidP="0095273D">
      <w:pPr>
        <w:spacing w:after="0" w:line="240" w:lineRule="auto"/>
        <w:ind w:left="1843" w:hanging="709"/>
        <w:contextualSpacing/>
        <w:jc w:val="both"/>
        <w:rPr>
          <w:rFonts w:ascii="Arial" w:hAnsi="Arial" w:cs="Arial"/>
          <w:sz w:val="20"/>
          <w:szCs w:val="20"/>
        </w:rPr>
      </w:pPr>
      <w:r w:rsidRPr="0095273D">
        <w:rPr>
          <w:rFonts w:ascii="Arial" w:hAnsi="Arial" w:cs="Arial"/>
          <w:b/>
          <w:sz w:val="20"/>
          <w:szCs w:val="20"/>
        </w:rPr>
        <w:tab/>
      </w:r>
      <w:r w:rsidRPr="0095273D">
        <w:rPr>
          <w:rFonts w:ascii="Arial" w:hAnsi="Arial" w:cs="Arial"/>
          <w:sz w:val="20"/>
          <w:szCs w:val="20"/>
        </w:rPr>
        <w:t>20.5.1.1  uplynutia lehoty viazanosti ponúk,</w:t>
      </w:r>
      <w:r w:rsidRPr="0095273D">
        <w:rPr>
          <w:rFonts w:ascii="Arial" w:hAnsi="Arial" w:cs="Arial"/>
          <w:sz w:val="20"/>
          <w:szCs w:val="20"/>
        </w:rPr>
        <w:tab/>
      </w:r>
    </w:p>
    <w:p w14:paraId="2C0B11DD" w14:textId="77777777"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20.5.1.2</w:t>
      </w:r>
      <w:r w:rsidRPr="0095273D">
        <w:rPr>
          <w:rFonts w:cs="Arial"/>
          <w:szCs w:val="20"/>
        </w:rPr>
        <w:tab/>
      </w:r>
      <w:r w:rsidRPr="0095273D">
        <w:rPr>
          <w:rFonts w:cs="Arial"/>
          <w:noProof/>
          <w:szCs w:val="20"/>
        </w:rPr>
        <w:t>márneho uplynutia lehoty na doručenie námietky, ak ho verejný obstarávateľ vylúčil z verejného obstarávania, alebo ak verejný obstarávateľ zruší použitý postup zadávania zákazky, alebo</w:t>
      </w:r>
    </w:p>
    <w:p w14:paraId="3FB914B7" w14:textId="13FED472" w:rsidR="00794DE5"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20.5.1.3</w:t>
      </w:r>
      <w:r w:rsidRPr="0095273D">
        <w:rPr>
          <w:rFonts w:cs="Arial"/>
          <w:szCs w:val="20"/>
        </w:rPr>
        <w:tab/>
        <w:t xml:space="preserve">uzavretia </w:t>
      </w:r>
      <w:r w:rsidR="00353176">
        <w:rPr>
          <w:rFonts w:cs="Arial"/>
          <w:szCs w:val="20"/>
        </w:rPr>
        <w:t>Z</w:t>
      </w:r>
      <w:r w:rsidRPr="0095273D">
        <w:rPr>
          <w:rFonts w:cs="Arial"/>
          <w:szCs w:val="20"/>
        </w:rPr>
        <w:t xml:space="preserve">mluvy. </w:t>
      </w:r>
    </w:p>
    <w:p w14:paraId="3228E684" w14:textId="77777777" w:rsidR="00106A74" w:rsidRDefault="00106A74" w:rsidP="0095273D">
      <w:pPr>
        <w:pStyle w:val="Zkladntext2"/>
        <w:tabs>
          <w:tab w:val="clear" w:pos="1080"/>
          <w:tab w:val="left" w:pos="-540"/>
          <w:tab w:val="left" w:pos="-360"/>
        </w:tabs>
        <w:spacing w:after="0" w:line="240" w:lineRule="auto"/>
        <w:ind w:left="2694" w:hanging="851"/>
        <w:contextualSpacing/>
        <w:jc w:val="both"/>
        <w:rPr>
          <w:rFonts w:cs="Arial"/>
          <w:szCs w:val="20"/>
        </w:rPr>
      </w:pPr>
    </w:p>
    <w:p w14:paraId="3A5C8A9F" w14:textId="77777777" w:rsidR="00794DE5" w:rsidRPr="0095273D" w:rsidRDefault="00794DE5" w:rsidP="0095273D">
      <w:pPr>
        <w:spacing w:after="0" w:line="240" w:lineRule="auto"/>
        <w:ind w:left="1134" w:hanging="567"/>
        <w:contextualSpacing/>
        <w:jc w:val="both"/>
        <w:rPr>
          <w:rFonts w:ascii="Arial" w:hAnsi="Arial" w:cs="Arial"/>
          <w:bCs/>
          <w:sz w:val="20"/>
          <w:szCs w:val="20"/>
          <w:lang w:eastAsia="cs-CZ"/>
        </w:rPr>
      </w:pPr>
      <w:r w:rsidRPr="0095273D">
        <w:rPr>
          <w:rFonts w:ascii="Arial" w:hAnsi="Arial" w:cs="Arial"/>
          <w:sz w:val="20"/>
          <w:szCs w:val="20"/>
        </w:rPr>
        <w:t>20.6</w:t>
      </w:r>
      <w:r w:rsidRPr="0095273D">
        <w:rPr>
          <w:rFonts w:ascii="Arial" w:hAnsi="Arial" w:cs="Arial"/>
          <w:sz w:val="20"/>
          <w:szCs w:val="20"/>
        </w:rPr>
        <w:tab/>
        <w:t xml:space="preserve">Zábezpeka prepadne v prospech verejného obstarávateľa, ak </w:t>
      </w:r>
      <w:r w:rsidRPr="0095273D">
        <w:rPr>
          <w:rFonts w:ascii="Arial" w:hAnsi="Arial" w:cs="Arial"/>
          <w:b/>
          <w:bCs/>
          <w:sz w:val="20"/>
          <w:szCs w:val="20"/>
        </w:rPr>
        <w:t xml:space="preserve">uchádzač </w:t>
      </w:r>
      <w:r w:rsidR="00F944BF" w:rsidRPr="0095273D">
        <w:rPr>
          <w:rFonts w:ascii="Arial" w:hAnsi="Arial" w:cs="Arial"/>
          <w:b/>
          <w:bCs/>
          <w:sz w:val="20"/>
          <w:szCs w:val="20"/>
        </w:rPr>
        <w:t xml:space="preserve">v lehote viazanosti ponúk </w:t>
      </w:r>
      <w:r w:rsidRPr="0095273D">
        <w:rPr>
          <w:rFonts w:ascii="Arial" w:hAnsi="Arial" w:cs="Arial"/>
          <w:b/>
          <w:bCs/>
          <w:sz w:val="20"/>
          <w:szCs w:val="20"/>
        </w:rPr>
        <w:t>odstúpi od svojej ponuky</w:t>
      </w:r>
      <w:r w:rsidRPr="0095273D">
        <w:rPr>
          <w:rFonts w:ascii="Arial" w:hAnsi="Arial" w:cs="Arial"/>
          <w:sz w:val="20"/>
          <w:szCs w:val="20"/>
        </w:rPr>
        <w:t>, alebo ak neposkytne súčinnosť alebo odmietne uzavrieť zmluvu podľa § 56 ods. 8 až 1</w:t>
      </w:r>
      <w:r w:rsidR="00F944BF" w:rsidRPr="0095273D">
        <w:rPr>
          <w:rFonts w:ascii="Arial" w:hAnsi="Arial" w:cs="Arial"/>
          <w:sz w:val="20"/>
          <w:szCs w:val="20"/>
        </w:rPr>
        <w:t>2</w:t>
      </w:r>
      <w:r w:rsidRPr="0095273D">
        <w:rPr>
          <w:rFonts w:ascii="Arial" w:hAnsi="Arial" w:cs="Arial"/>
          <w:sz w:val="20"/>
          <w:szCs w:val="20"/>
        </w:rPr>
        <w:t xml:space="preserve"> </w:t>
      </w:r>
      <w:r w:rsidR="00A26BED" w:rsidRPr="0095273D">
        <w:rPr>
          <w:rFonts w:ascii="Arial" w:hAnsi="Arial" w:cs="Arial"/>
          <w:sz w:val="20"/>
          <w:szCs w:val="20"/>
        </w:rPr>
        <w:t>z</w:t>
      </w:r>
      <w:r w:rsidRPr="0095273D">
        <w:rPr>
          <w:rFonts w:ascii="Arial" w:hAnsi="Arial" w:cs="Arial"/>
          <w:sz w:val="20"/>
          <w:szCs w:val="20"/>
        </w:rPr>
        <w:t>ákona.</w:t>
      </w:r>
    </w:p>
    <w:p w14:paraId="0B3EBCF2"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w:t>
      </w:r>
      <w:r w:rsidR="000C59A9" w:rsidRPr="0095273D">
        <w:rPr>
          <w:rFonts w:ascii="Arial" w:hAnsi="Arial" w:cs="Arial"/>
          <w:sz w:val="20"/>
          <w:szCs w:val="20"/>
        </w:rPr>
        <w:t>7</w:t>
      </w:r>
      <w:r w:rsidRPr="0095273D">
        <w:rPr>
          <w:rFonts w:ascii="Arial" w:hAnsi="Arial" w:cs="Arial"/>
          <w:sz w:val="20"/>
          <w:szCs w:val="20"/>
        </w:rPr>
        <w:tab/>
        <w:t xml:space="preserve">Odstúpenie od svojej ponuky uchádzač bezodkladne oznámi </w:t>
      </w:r>
      <w:r w:rsidR="00A26BED" w:rsidRPr="0095273D">
        <w:rPr>
          <w:rFonts w:ascii="Arial" w:hAnsi="Arial" w:cs="Arial"/>
          <w:sz w:val="20"/>
          <w:szCs w:val="20"/>
        </w:rPr>
        <w:t xml:space="preserve">prostredníctvom určeného spôsobu komunikácie </w:t>
      </w:r>
      <w:r w:rsidRPr="0095273D">
        <w:rPr>
          <w:rFonts w:ascii="Arial" w:hAnsi="Arial" w:cs="Arial"/>
          <w:sz w:val="20"/>
          <w:szCs w:val="20"/>
        </w:rPr>
        <w:t>verejnému obstarávateľovi.</w:t>
      </w:r>
    </w:p>
    <w:p w14:paraId="00E358D3"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w:t>
      </w:r>
      <w:r w:rsidR="000C59A9" w:rsidRPr="0095273D">
        <w:rPr>
          <w:rFonts w:ascii="Arial" w:hAnsi="Arial" w:cs="Arial"/>
          <w:sz w:val="20"/>
          <w:szCs w:val="20"/>
        </w:rPr>
        <w:t>8</w:t>
      </w:r>
      <w:r w:rsidR="00677DE3" w:rsidRPr="0095273D">
        <w:rPr>
          <w:rFonts w:ascii="Arial" w:hAnsi="Arial" w:cs="Arial"/>
          <w:sz w:val="20"/>
          <w:szCs w:val="20"/>
        </w:rPr>
        <w:tab/>
      </w:r>
      <w:r w:rsidRPr="0095273D">
        <w:rPr>
          <w:rFonts w:ascii="Arial" w:hAnsi="Arial" w:cs="Arial"/>
          <w:sz w:val="20"/>
          <w:szCs w:val="20"/>
        </w:rPr>
        <w:t xml:space="preserve">V prípade predĺženia lehoty viazanosti ponúk </w:t>
      </w:r>
      <w:r w:rsidR="00F944BF" w:rsidRPr="0095273D">
        <w:rPr>
          <w:rFonts w:ascii="Arial" w:hAnsi="Arial" w:cs="Arial"/>
          <w:sz w:val="20"/>
          <w:szCs w:val="20"/>
        </w:rPr>
        <w:t>uchádzačov</w:t>
      </w:r>
      <w:r w:rsidRPr="0095273D">
        <w:rPr>
          <w:rFonts w:ascii="Arial" w:hAnsi="Arial" w:cs="Arial"/>
          <w:sz w:val="20"/>
          <w:szCs w:val="20"/>
        </w:rPr>
        <w:t xml:space="preserve"> verejný obstarávateľ oznámi uchádzačom cez systém JO</w:t>
      </w:r>
      <w:r w:rsidR="00ED33B3" w:rsidRPr="0095273D">
        <w:rPr>
          <w:rFonts w:ascii="Arial" w:hAnsi="Arial" w:cs="Arial"/>
          <w:sz w:val="20"/>
          <w:szCs w:val="20"/>
        </w:rPr>
        <w:t>S</w:t>
      </w:r>
      <w:r w:rsidRPr="0095273D">
        <w:rPr>
          <w:rFonts w:ascii="Arial" w:hAnsi="Arial" w:cs="Arial"/>
          <w:sz w:val="20"/>
          <w:szCs w:val="20"/>
        </w:rPr>
        <w:t xml:space="preserve">EPHINE novú lehotu viazanosti ponúk. </w:t>
      </w:r>
    </w:p>
    <w:p w14:paraId="2CD34004" w14:textId="6AD90735" w:rsidR="00794DE5" w:rsidRDefault="00677DE3" w:rsidP="0095273D">
      <w:pPr>
        <w:tabs>
          <w:tab w:val="left" w:pos="1134"/>
        </w:tabs>
        <w:spacing w:after="0" w:line="240" w:lineRule="auto"/>
        <w:ind w:left="1988" w:hanging="1137"/>
        <w:contextualSpacing/>
        <w:jc w:val="both"/>
        <w:rPr>
          <w:rFonts w:ascii="Arial" w:hAnsi="Arial" w:cs="Arial"/>
          <w:sz w:val="20"/>
          <w:szCs w:val="20"/>
        </w:rPr>
      </w:pPr>
      <w:r w:rsidRPr="0095273D">
        <w:rPr>
          <w:rFonts w:ascii="Arial" w:hAnsi="Arial" w:cs="Arial"/>
          <w:sz w:val="20"/>
          <w:szCs w:val="20"/>
        </w:rPr>
        <w:tab/>
      </w:r>
      <w:r w:rsidR="00794DE5" w:rsidRPr="0095273D">
        <w:rPr>
          <w:rFonts w:ascii="Arial" w:hAnsi="Arial" w:cs="Arial"/>
          <w:sz w:val="20"/>
          <w:szCs w:val="20"/>
        </w:rPr>
        <w:t>20.</w:t>
      </w:r>
      <w:r w:rsidR="000C59A9" w:rsidRPr="0095273D">
        <w:rPr>
          <w:rFonts w:ascii="Arial" w:hAnsi="Arial" w:cs="Arial"/>
          <w:sz w:val="20"/>
          <w:szCs w:val="20"/>
        </w:rPr>
        <w:t>8</w:t>
      </w:r>
      <w:r w:rsidR="00794DE5" w:rsidRPr="0095273D">
        <w:rPr>
          <w:rFonts w:ascii="Arial" w:hAnsi="Arial" w:cs="Arial"/>
          <w:sz w:val="20"/>
          <w:szCs w:val="20"/>
        </w:rPr>
        <w:t xml:space="preserve">.1 </w:t>
      </w:r>
      <w:r w:rsidR="00794DE5" w:rsidRPr="0095273D">
        <w:rPr>
          <w:rFonts w:ascii="Arial" w:hAnsi="Arial" w:cs="Arial"/>
          <w:sz w:val="20"/>
          <w:szCs w:val="20"/>
        </w:rPr>
        <w:tab/>
        <w:t>Zábezpeka vo forme finančných prostriedkov zložených na bankový účet verejného obstarávateľa v prípade predĺženia lehoty viazanosti ponúk naďalej zabezpečuje viazanosť ponuky až do uplynutia predĺženej lehoty viazanosti ponúk</w:t>
      </w:r>
      <w:r w:rsidR="00F944BF" w:rsidRPr="0095273D">
        <w:rPr>
          <w:rFonts w:ascii="Arial" w:hAnsi="Arial" w:cs="Arial"/>
          <w:sz w:val="20"/>
          <w:szCs w:val="20"/>
        </w:rPr>
        <w:t>.</w:t>
      </w:r>
      <w:r w:rsidR="00794DE5" w:rsidRPr="0095273D">
        <w:rPr>
          <w:rFonts w:ascii="Arial" w:hAnsi="Arial" w:cs="Arial"/>
          <w:sz w:val="20"/>
          <w:szCs w:val="20"/>
        </w:rPr>
        <w:t xml:space="preserve"> </w:t>
      </w:r>
    </w:p>
    <w:p w14:paraId="663780DD" w14:textId="77777777" w:rsidR="00106A74" w:rsidRPr="00106A74" w:rsidRDefault="00106A74" w:rsidP="00106A74">
      <w:pPr>
        <w:pStyle w:val="Odsekzoznamu"/>
        <w:numPr>
          <w:ilvl w:val="0"/>
          <w:numId w:val="84"/>
        </w:numPr>
        <w:autoSpaceDE w:val="0"/>
        <w:autoSpaceDN w:val="0"/>
        <w:spacing w:after="0" w:line="240" w:lineRule="auto"/>
        <w:jc w:val="both"/>
        <w:rPr>
          <w:rFonts w:ascii="Arial" w:eastAsia="Times New Roman" w:hAnsi="Arial" w:cs="Arial"/>
          <w:vanish/>
          <w:sz w:val="20"/>
          <w:szCs w:val="20"/>
        </w:rPr>
      </w:pPr>
    </w:p>
    <w:p w14:paraId="08D9131A" w14:textId="77777777" w:rsidR="00106A74" w:rsidRPr="00106A74" w:rsidRDefault="00106A74" w:rsidP="00106A74">
      <w:pPr>
        <w:pStyle w:val="Odsekzoznamu"/>
        <w:numPr>
          <w:ilvl w:val="2"/>
          <w:numId w:val="84"/>
        </w:numPr>
        <w:autoSpaceDE w:val="0"/>
        <w:autoSpaceDN w:val="0"/>
        <w:spacing w:after="0" w:line="240" w:lineRule="auto"/>
        <w:jc w:val="both"/>
        <w:rPr>
          <w:rFonts w:ascii="Arial" w:eastAsia="Times New Roman" w:hAnsi="Arial" w:cs="Arial"/>
          <w:vanish/>
          <w:sz w:val="20"/>
          <w:szCs w:val="20"/>
        </w:rPr>
      </w:pPr>
    </w:p>
    <w:p w14:paraId="3F4B971F" w14:textId="7A577965" w:rsidR="002B56FA" w:rsidRDefault="002B56FA" w:rsidP="00106A74">
      <w:pPr>
        <w:pStyle w:val="Odsekzoznamu"/>
        <w:numPr>
          <w:ilvl w:val="2"/>
          <w:numId w:val="84"/>
        </w:numPr>
        <w:autoSpaceDE w:val="0"/>
        <w:autoSpaceDN w:val="0"/>
        <w:spacing w:after="0" w:line="240" w:lineRule="auto"/>
        <w:ind w:left="1985" w:hanging="851"/>
        <w:jc w:val="both"/>
        <w:rPr>
          <w:rFonts w:ascii="Arial" w:eastAsia="Times New Roman" w:hAnsi="Arial" w:cs="Arial"/>
          <w:sz w:val="20"/>
          <w:szCs w:val="20"/>
        </w:rPr>
      </w:pPr>
      <w:r w:rsidRPr="0095273D">
        <w:rPr>
          <w:rFonts w:ascii="Arial" w:eastAsia="Times New Roman" w:hAnsi="Arial" w:cs="Arial"/>
          <w:sz w:val="20"/>
          <w:szCs w:val="20"/>
        </w:rPr>
        <w:t>Platnosť z</w:t>
      </w:r>
      <w:r w:rsidR="00F56041">
        <w:rPr>
          <w:rFonts w:ascii="Arial" w:eastAsia="Times New Roman" w:hAnsi="Arial" w:cs="Arial"/>
          <w:sz w:val="20"/>
          <w:szCs w:val="20"/>
        </w:rPr>
        <w:t>áb</w:t>
      </w:r>
      <w:r w:rsidRPr="0095273D">
        <w:rPr>
          <w:rFonts w:ascii="Arial" w:eastAsia="Times New Roman" w:hAnsi="Arial" w:cs="Arial"/>
          <w:sz w:val="20"/>
          <w:szCs w:val="20"/>
        </w:rPr>
        <w:t>ezpeky vo forme bankovej záruky alebo poistenia záruky v prípade predĺženia lehoty viazanosti ponúk je uchádzač povinný predĺžiť a doručiť bankovú záruku alebo poistenie záruky prípadne ich dodatok podľa bodu 2</w:t>
      </w:r>
      <w:r w:rsidR="00F56041">
        <w:rPr>
          <w:rFonts w:ascii="Arial" w:eastAsia="Times New Roman" w:hAnsi="Arial" w:cs="Arial"/>
          <w:sz w:val="20"/>
          <w:szCs w:val="20"/>
        </w:rPr>
        <w:t>0</w:t>
      </w:r>
      <w:r w:rsidRPr="0095273D">
        <w:rPr>
          <w:rFonts w:ascii="Arial" w:eastAsia="Times New Roman" w:hAnsi="Arial" w:cs="Arial"/>
          <w:sz w:val="20"/>
          <w:szCs w:val="20"/>
        </w:rPr>
        <w:t>.4.2 a 2</w:t>
      </w:r>
      <w:r w:rsidR="00F56041">
        <w:rPr>
          <w:rFonts w:ascii="Arial" w:eastAsia="Times New Roman" w:hAnsi="Arial" w:cs="Arial"/>
          <w:sz w:val="20"/>
          <w:szCs w:val="20"/>
        </w:rPr>
        <w:t>0</w:t>
      </w:r>
      <w:r w:rsidRPr="0095273D">
        <w:rPr>
          <w:rFonts w:ascii="Arial" w:eastAsia="Times New Roman" w:hAnsi="Arial" w:cs="Arial"/>
          <w:sz w:val="20"/>
          <w:szCs w:val="20"/>
        </w:rPr>
        <w:t>.4.3 Čas</w:t>
      </w:r>
      <w:r w:rsidR="00252C7F" w:rsidRPr="0095273D">
        <w:rPr>
          <w:rFonts w:ascii="Arial" w:eastAsia="Times New Roman" w:hAnsi="Arial" w:cs="Arial"/>
          <w:sz w:val="20"/>
          <w:szCs w:val="20"/>
        </w:rPr>
        <w:t>ť</w:t>
      </w:r>
      <w:r w:rsidRPr="0095273D">
        <w:rPr>
          <w:rFonts w:ascii="Arial" w:eastAsia="Times New Roman" w:hAnsi="Arial" w:cs="Arial"/>
          <w:sz w:val="20"/>
          <w:szCs w:val="20"/>
        </w:rPr>
        <w:t xml:space="preserve"> A.1 Zväzok 1 týchto SP. Uchádzač môže nahradiť bankovú záruku alebo poistenie záruky zložením finančných prostriedkov na bankový účet verejného obstarávateľa v požadovanej výške v tejto lehote.</w:t>
      </w:r>
    </w:p>
    <w:p w14:paraId="51F1520C" w14:textId="77777777" w:rsidR="00794DE5" w:rsidRPr="0095273D" w:rsidRDefault="00794DE5" w:rsidP="0095273D">
      <w:pPr>
        <w:spacing w:after="0" w:line="240" w:lineRule="auto"/>
        <w:ind w:left="1988" w:hanging="854"/>
        <w:contextualSpacing/>
        <w:jc w:val="both"/>
        <w:rPr>
          <w:rFonts w:ascii="Arial" w:hAnsi="Arial" w:cs="Arial"/>
          <w:sz w:val="20"/>
          <w:szCs w:val="20"/>
        </w:rPr>
      </w:pPr>
      <w:r w:rsidRPr="0095273D">
        <w:rPr>
          <w:rFonts w:ascii="Arial" w:hAnsi="Arial" w:cs="Arial"/>
          <w:sz w:val="20"/>
          <w:szCs w:val="20"/>
        </w:rPr>
        <w:t>20.</w:t>
      </w:r>
      <w:r w:rsidR="000C59A9" w:rsidRPr="0095273D">
        <w:rPr>
          <w:rFonts w:ascii="Arial" w:hAnsi="Arial" w:cs="Arial"/>
          <w:sz w:val="20"/>
          <w:szCs w:val="20"/>
        </w:rPr>
        <w:t>8</w:t>
      </w:r>
      <w:r w:rsidRPr="0095273D">
        <w:rPr>
          <w:rFonts w:ascii="Arial" w:hAnsi="Arial" w:cs="Arial"/>
          <w:sz w:val="20"/>
          <w:szCs w:val="20"/>
        </w:rPr>
        <w:t xml:space="preserve">.3 </w:t>
      </w:r>
      <w:r w:rsidR="00677DE3" w:rsidRPr="0095273D">
        <w:rPr>
          <w:rFonts w:ascii="Arial" w:hAnsi="Arial" w:cs="Arial"/>
          <w:sz w:val="20"/>
          <w:szCs w:val="20"/>
        </w:rPr>
        <w:tab/>
      </w:r>
      <w:r w:rsidRPr="0095273D">
        <w:rPr>
          <w:rFonts w:ascii="Arial" w:hAnsi="Arial" w:cs="Arial"/>
          <w:sz w:val="20"/>
          <w:szCs w:val="20"/>
        </w:rPr>
        <w:t xml:space="preserve">V prípade </w:t>
      </w:r>
      <w:r w:rsidR="00F944BF" w:rsidRPr="0095273D">
        <w:rPr>
          <w:rFonts w:ascii="Arial" w:hAnsi="Arial" w:cs="Arial"/>
          <w:sz w:val="20"/>
          <w:szCs w:val="20"/>
        </w:rPr>
        <w:t>predĺženia lehoty viazanosti ponúk</w:t>
      </w:r>
      <w:r w:rsidRPr="0095273D">
        <w:rPr>
          <w:rFonts w:ascii="Arial" w:hAnsi="Arial" w:cs="Arial"/>
          <w:sz w:val="20"/>
          <w:szCs w:val="20"/>
        </w:rPr>
        <w:t xml:space="preserve"> bude verejný obstarávateľ postupovať v zmysle § </w:t>
      </w:r>
      <w:r w:rsidR="00F944BF" w:rsidRPr="0095273D">
        <w:rPr>
          <w:rFonts w:ascii="Arial" w:hAnsi="Arial" w:cs="Arial"/>
          <w:sz w:val="20"/>
          <w:szCs w:val="20"/>
        </w:rPr>
        <w:t>46</w:t>
      </w:r>
      <w:r w:rsidRPr="0095273D">
        <w:rPr>
          <w:rFonts w:ascii="Arial" w:hAnsi="Arial" w:cs="Arial"/>
          <w:sz w:val="20"/>
          <w:szCs w:val="20"/>
        </w:rPr>
        <w:t xml:space="preserve"> ods. </w:t>
      </w:r>
      <w:r w:rsidR="00F944BF" w:rsidRPr="0095273D">
        <w:rPr>
          <w:rFonts w:ascii="Arial" w:hAnsi="Arial" w:cs="Arial"/>
          <w:sz w:val="20"/>
          <w:szCs w:val="20"/>
        </w:rPr>
        <w:t>2 zákona</w:t>
      </w:r>
      <w:r w:rsidRPr="0095273D">
        <w:rPr>
          <w:rFonts w:ascii="Arial" w:hAnsi="Arial" w:cs="Arial"/>
          <w:sz w:val="20"/>
          <w:szCs w:val="20"/>
        </w:rPr>
        <w:t>.</w:t>
      </w:r>
    </w:p>
    <w:p w14:paraId="31E566FC" w14:textId="77777777" w:rsidR="00F944BF" w:rsidRPr="0095273D" w:rsidRDefault="00F944BF" w:rsidP="0095273D">
      <w:pPr>
        <w:spacing w:after="0" w:line="240" w:lineRule="auto"/>
        <w:ind w:left="1988" w:hanging="854"/>
        <w:contextualSpacing/>
        <w:jc w:val="both"/>
        <w:rPr>
          <w:rFonts w:ascii="Arial" w:hAnsi="Arial" w:cs="Arial"/>
          <w:b/>
          <w:sz w:val="20"/>
          <w:szCs w:val="20"/>
        </w:rPr>
      </w:pPr>
    </w:p>
    <w:p w14:paraId="48AC961B" w14:textId="77777777" w:rsidR="006E4B7F" w:rsidRPr="0095273D" w:rsidRDefault="006E4B7F" w:rsidP="0095273D">
      <w:pPr>
        <w:keepNext/>
        <w:spacing w:after="0" w:line="240" w:lineRule="auto"/>
        <w:ind w:left="567" w:hanging="567"/>
        <w:contextualSpacing/>
        <w:jc w:val="both"/>
        <w:outlineLvl w:val="5"/>
        <w:rPr>
          <w:rFonts w:ascii="Arial" w:eastAsia="Times New Roman" w:hAnsi="Arial" w:cs="Arial"/>
          <w:b/>
          <w:bCs/>
          <w:sz w:val="20"/>
          <w:szCs w:val="20"/>
        </w:rPr>
      </w:pPr>
      <w:r w:rsidRPr="0095273D">
        <w:rPr>
          <w:rFonts w:ascii="Arial" w:eastAsia="Times New Roman" w:hAnsi="Arial" w:cs="Arial"/>
          <w:b/>
          <w:bCs/>
          <w:smallCaps/>
          <w:sz w:val="20"/>
          <w:szCs w:val="20"/>
        </w:rPr>
        <w:t>21.</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Mena a ceny uvádzané v ponuke</w:t>
      </w:r>
    </w:p>
    <w:p w14:paraId="20076B5E"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57AEBBA8"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6561F2F2"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79B222B9"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41EB1A3A"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735A0932"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601FB31B"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3B26FB09"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61795525" w14:textId="77777777" w:rsidR="006E4B7F" w:rsidRPr="0095273D" w:rsidRDefault="006E4B7F" w:rsidP="0095273D">
      <w:pPr>
        <w:numPr>
          <w:ilvl w:val="1"/>
          <w:numId w:val="77"/>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 xml:space="preserve">Uchádzačom navrhovaná zmluvná cena za dodanie požadovaného predmetu zákazky, uvedená v ponuke uchádzača, bude vyjadrená v eurách (€, alebo EUR). </w:t>
      </w:r>
    </w:p>
    <w:p w14:paraId="06C45439" w14:textId="77777777" w:rsidR="006E4B7F" w:rsidRPr="0095273D" w:rsidRDefault="006E4B7F" w:rsidP="0095273D">
      <w:pPr>
        <w:numPr>
          <w:ilvl w:val="1"/>
          <w:numId w:val="77"/>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Cena za dodanie predmetu zákazky musí byť stanovená podľa zákona Národnej rady Slovenskej republiky č.18/1996 Z. z. o cenách v znení neskorších predpisov (ďalej len „zákon o cenách“), vyhlášky Ministerstva financií Slovenskej republiky č. 87/1996 Z. z., ktorou sa vykonáva zákon o cenách.</w:t>
      </w:r>
    </w:p>
    <w:p w14:paraId="34DFB1C6" w14:textId="77777777" w:rsidR="006E4B7F" w:rsidRPr="0095273D" w:rsidRDefault="006E4B7F" w:rsidP="0095273D">
      <w:pPr>
        <w:numPr>
          <w:ilvl w:val="1"/>
          <w:numId w:val="77"/>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Ak je uchádzač platiteľom DPH, navrhovanú zmluvnú cenu uvedie v zložení:</w:t>
      </w:r>
    </w:p>
    <w:p w14:paraId="04B3D313" w14:textId="77777777" w:rsidR="006E4B7F" w:rsidRPr="0095273D" w:rsidRDefault="006E4B7F" w:rsidP="0095273D">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21.3.1</w:t>
      </w:r>
      <w:r w:rsidRPr="0095273D">
        <w:rPr>
          <w:rFonts w:ascii="Arial" w:eastAsia="Times New Roman" w:hAnsi="Arial" w:cs="Arial"/>
          <w:sz w:val="20"/>
          <w:szCs w:val="20"/>
          <w:lang w:eastAsia="en-US"/>
        </w:rPr>
        <w:tab/>
        <w:t>navrhovaná zmluvná cena bez DPH</w:t>
      </w:r>
    </w:p>
    <w:p w14:paraId="01B520BA" w14:textId="77777777" w:rsidR="006E4B7F" w:rsidRPr="0095273D" w:rsidRDefault="006E4B7F" w:rsidP="0095273D">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22.3.2</w:t>
      </w:r>
      <w:r w:rsidRPr="0095273D">
        <w:rPr>
          <w:rFonts w:ascii="Arial" w:eastAsia="Times New Roman" w:hAnsi="Arial" w:cs="Arial"/>
          <w:sz w:val="20"/>
          <w:szCs w:val="20"/>
          <w:lang w:eastAsia="en-US"/>
        </w:rPr>
        <w:tab/>
        <w:t>sadzba DPH a výška DPH</w:t>
      </w:r>
    </w:p>
    <w:p w14:paraId="1CB5221D" w14:textId="77777777" w:rsidR="006E4B7F" w:rsidRPr="0095273D" w:rsidRDefault="006E4B7F" w:rsidP="0095273D">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22.3.3</w:t>
      </w:r>
      <w:r w:rsidRPr="0095273D">
        <w:rPr>
          <w:rFonts w:ascii="Arial" w:eastAsia="Times New Roman" w:hAnsi="Arial" w:cs="Arial"/>
          <w:sz w:val="20"/>
          <w:szCs w:val="20"/>
          <w:lang w:eastAsia="en-US"/>
        </w:rPr>
        <w:tab/>
        <w:t>navrhovaná zmluvná cena vrátane DPH</w:t>
      </w:r>
    </w:p>
    <w:p w14:paraId="6BEA8242"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1E941903"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2904575"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63C56A46"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278AF84A"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19640833"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2D9B53C9"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AEA15E5"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4156BDCB"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7BBF927"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41520FEE"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0439F13C" w14:textId="77777777" w:rsidR="006E4B7F" w:rsidRPr="0095273D" w:rsidRDefault="006E4B7F" w:rsidP="0095273D">
      <w:pPr>
        <w:numPr>
          <w:ilvl w:val="1"/>
          <w:numId w:val="78"/>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Ak uchádzač nie je platiteľom DPH, uvedie navrhovanú zmluvnú cenu celkom. Skutočnosť či je, alebo nie je platiteľom DPH, upozorní/uvedie v ponuke v príslušnom Návrhu na plnenie kritéria (časť A.3 Zväzok 1 týchto SP).</w:t>
      </w:r>
    </w:p>
    <w:p w14:paraId="3DE8411F" w14:textId="77777777" w:rsidR="006E4B7F" w:rsidRPr="0095273D" w:rsidRDefault="006E4B7F" w:rsidP="0095273D">
      <w:pPr>
        <w:numPr>
          <w:ilvl w:val="1"/>
          <w:numId w:val="78"/>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V prípade, ak je uchádzač v postavení zahraničnej osoby, riadi sa zákonom č. 222/2004 Z.</w:t>
      </w:r>
      <w:r w:rsidR="006044CA" w:rsidRPr="0095273D">
        <w:rPr>
          <w:rFonts w:ascii="Arial" w:eastAsia="Times New Roman" w:hAnsi="Arial" w:cs="Arial"/>
          <w:sz w:val="20"/>
          <w:szCs w:val="20"/>
          <w:lang w:eastAsia="en-US"/>
        </w:rPr>
        <w:t xml:space="preserve"> </w:t>
      </w:r>
      <w:r w:rsidRPr="0095273D">
        <w:rPr>
          <w:rFonts w:ascii="Arial" w:eastAsia="Times New Roman" w:hAnsi="Arial" w:cs="Arial"/>
          <w:sz w:val="20"/>
          <w:szCs w:val="20"/>
          <w:lang w:eastAsia="en-US"/>
        </w:rPr>
        <w:t>z. o dani z pridanej hodnoty v znení neskorších predpisov.</w:t>
      </w:r>
    </w:p>
    <w:p w14:paraId="6D20FC47" w14:textId="2321E24A" w:rsidR="00DB67AF" w:rsidRDefault="00DB67AF" w:rsidP="0095273D">
      <w:pPr>
        <w:spacing w:after="0" w:line="240" w:lineRule="auto"/>
        <w:contextualSpacing/>
        <w:jc w:val="center"/>
        <w:rPr>
          <w:rFonts w:ascii="Arial" w:eastAsia="Times New Roman" w:hAnsi="Arial" w:cs="Arial"/>
          <w:b/>
          <w:sz w:val="20"/>
          <w:szCs w:val="20"/>
        </w:rPr>
      </w:pPr>
    </w:p>
    <w:p w14:paraId="19D4D7AF" w14:textId="2B90CD4E"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Časť IV.</w:t>
      </w:r>
    </w:p>
    <w:p w14:paraId="15630AAD" w14:textId="77777777" w:rsidR="006E4B7F" w:rsidRPr="0095273D" w:rsidRDefault="006E4B7F" w:rsidP="0095273D">
      <w:pPr>
        <w:keepNext/>
        <w:spacing w:after="0" w:line="240" w:lineRule="auto"/>
        <w:contextualSpacing/>
        <w:jc w:val="center"/>
        <w:outlineLvl w:val="4"/>
        <w:rPr>
          <w:rFonts w:ascii="Arial" w:eastAsia="Times New Roman" w:hAnsi="Arial" w:cs="Arial"/>
          <w:b/>
          <w:bCs/>
          <w:sz w:val="20"/>
          <w:szCs w:val="20"/>
        </w:rPr>
      </w:pPr>
      <w:r w:rsidRPr="0095273D">
        <w:rPr>
          <w:rFonts w:ascii="Arial" w:eastAsia="Times New Roman" w:hAnsi="Arial" w:cs="Arial"/>
          <w:b/>
          <w:bCs/>
          <w:sz w:val="20"/>
          <w:szCs w:val="20"/>
        </w:rPr>
        <w:t>Predkladanie ponúk</w:t>
      </w:r>
    </w:p>
    <w:p w14:paraId="139D47DF" w14:textId="77777777" w:rsidR="006E4B7F" w:rsidRPr="0095273D" w:rsidRDefault="006E4B7F" w:rsidP="0095273D">
      <w:pPr>
        <w:spacing w:after="0" w:line="240" w:lineRule="auto"/>
        <w:contextualSpacing/>
        <w:rPr>
          <w:rFonts w:ascii="Arial" w:eastAsia="Times New Roman" w:hAnsi="Arial" w:cs="Arial"/>
          <w:sz w:val="20"/>
          <w:szCs w:val="20"/>
        </w:rPr>
      </w:pPr>
    </w:p>
    <w:p w14:paraId="13DAF242" w14:textId="77777777" w:rsidR="006E4B7F" w:rsidRPr="0095273D" w:rsidRDefault="006E4B7F" w:rsidP="0095273D">
      <w:pPr>
        <w:spacing w:after="0" w:line="240" w:lineRule="auto"/>
        <w:ind w:left="567" w:hanging="567"/>
        <w:contextualSpacing/>
        <w:rPr>
          <w:rFonts w:ascii="Arial" w:eastAsia="Times New Roman" w:hAnsi="Arial" w:cs="Arial"/>
          <w:b/>
          <w:bCs/>
          <w:sz w:val="20"/>
          <w:szCs w:val="20"/>
        </w:rPr>
      </w:pPr>
      <w:r w:rsidRPr="0095273D">
        <w:rPr>
          <w:rFonts w:ascii="Arial" w:eastAsia="Times New Roman" w:hAnsi="Arial" w:cs="Arial"/>
          <w:b/>
          <w:bCs/>
          <w:smallCaps/>
          <w:sz w:val="20"/>
          <w:szCs w:val="20"/>
        </w:rPr>
        <w:t>22.</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Predloženie ponuky</w:t>
      </w:r>
    </w:p>
    <w:p w14:paraId="518C82F3" w14:textId="62536940" w:rsidR="006E4B7F" w:rsidRDefault="006E4B7F" w:rsidP="0095273D">
      <w:pPr>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22.1</w:t>
      </w:r>
      <w:r w:rsidRPr="0095273D">
        <w:rPr>
          <w:rFonts w:ascii="Arial" w:eastAsia="Times New Roman" w:hAnsi="Arial" w:cs="Arial"/>
          <w:color w:val="000000" w:themeColor="text1"/>
          <w:sz w:val="20"/>
          <w:szCs w:val="20"/>
          <w:lang w:eastAsia="en-US"/>
        </w:rPr>
        <w:tab/>
        <w:t xml:space="preserve">Uchádzač predloží svoju ponuku </w:t>
      </w:r>
      <w:r w:rsidRPr="0095273D">
        <w:rPr>
          <w:rFonts w:ascii="Arial" w:eastAsia="Times New Roman" w:hAnsi="Arial" w:cs="Arial"/>
          <w:b/>
          <w:color w:val="000000" w:themeColor="text1"/>
          <w:sz w:val="20"/>
          <w:szCs w:val="20"/>
          <w:lang w:eastAsia="en-US"/>
        </w:rPr>
        <w:t>v elektronickej podobe</w:t>
      </w:r>
      <w:r w:rsidRPr="0095273D">
        <w:rPr>
          <w:rFonts w:ascii="Arial" w:eastAsia="Times New Roman" w:hAnsi="Arial" w:cs="Arial"/>
          <w:color w:val="000000" w:themeColor="text1"/>
          <w:sz w:val="20"/>
          <w:szCs w:val="20"/>
          <w:lang w:eastAsia="en-US"/>
        </w:rPr>
        <w:t xml:space="preserve"> do systému JOSEPHINE, umiestnenom na webovej adrese: </w:t>
      </w:r>
      <w:hyperlink r:id="rId20" w:history="1">
        <w:r w:rsidRPr="0095273D">
          <w:rPr>
            <w:rFonts w:ascii="Arial" w:eastAsia="Calibri" w:hAnsi="Arial" w:cs="Arial"/>
            <w:color w:val="0000FF"/>
            <w:sz w:val="20"/>
            <w:szCs w:val="20"/>
            <w:u w:val="single"/>
            <w:lang w:eastAsia="en-US"/>
          </w:rPr>
          <w:t>https://josephine.proebiz.com</w:t>
        </w:r>
      </w:hyperlink>
      <w:r w:rsidRPr="0095273D">
        <w:rPr>
          <w:rFonts w:ascii="Arial" w:eastAsia="Times New Roman" w:hAnsi="Arial" w:cs="Arial"/>
          <w:color w:val="000000" w:themeColor="text1"/>
          <w:sz w:val="20"/>
          <w:szCs w:val="20"/>
          <w:lang w:eastAsia="en-US"/>
        </w:rPr>
        <w:t xml:space="preserve"> podľa bodu 19.2 Časť A.1 Zväzok.1 týchto SP. Doručenie ponuky je zaznamenávané s presnosťou na sekundy. Systém JOSEPHINE považuje za čas vloženia ponuky okamih uloženia posledného súboru (dát) – nie čas začatia nahrávania ponuky, preto je potrebné predložiť ponuku (začať s nahrávaním) </w:t>
      </w:r>
      <w:r w:rsidRPr="0095273D">
        <w:rPr>
          <w:rFonts w:ascii="Arial" w:eastAsia="Times New Roman" w:hAnsi="Arial" w:cs="Arial"/>
          <w:b/>
          <w:color w:val="000000" w:themeColor="text1"/>
          <w:sz w:val="20"/>
          <w:szCs w:val="20"/>
          <w:lang w:eastAsia="en-US"/>
        </w:rPr>
        <w:t>v dostatočnom časovom predstihu</w:t>
      </w:r>
      <w:r w:rsidRPr="0095273D">
        <w:rPr>
          <w:rFonts w:ascii="Arial" w:eastAsia="Times New Roman" w:hAnsi="Arial" w:cs="Arial"/>
          <w:color w:val="000000" w:themeColor="text1"/>
          <w:sz w:val="20"/>
          <w:szCs w:val="20"/>
          <w:lang w:eastAsia="en-US"/>
        </w:rPr>
        <w:t xml:space="preserve"> najmä s ohľadom na veľkosť ukladaných dát.</w:t>
      </w:r>
    </w:p>
    <w:p w14:paraId="16888E3B"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0FC51AC5"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7A0A6ED"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09307DC9"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24563787"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A9CEFAA"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1A31A63" w14:textId="77777777" w:rsidR="006E4B7F" w:rsidRPr="0095273D" w:rsidRDefault="006E4B7F" w:rsidP="0095273D">
      <w:pPr>
        <w:numPr>
          <w:ilvl w:val="1"/>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39380256" w14:textId="1C2E85BD" w:rsidR="006E4B7F"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Uchádzač môže predložiť len jednu ponuku. Ak uchádzač v lehote na predkladanie ponúk predloží viac ponúk, verejný obstarávateľ bude prihliadať len na ponuku, ktorá bola predložená ako posledná a na ostatné ponuky bude hľadieť ako na ponuky, ktoré boli predložené po lehote na predkladanie ponúk. Uchádzač nemôže byť v tom istom postupe zadávania zákazky členom skupiny dodávateľov, ktorá predkladá ponuku. Verejný obstarávateľ vylúči uchádzača, ktorý je súčasne členom skupiny dodávateľov.</w:t>
      </w:r>
    </w:p>
    <w:p w14:paraId="7DA072E5" w14:textId="77777777" w:rsidR="006E4B7F" w:rsidRPr="0095273D"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Ak sa tejto zákazky zúčastní skupina dodávateľov:</w:t>
      </w:r>
    </w:p>
    <w:p w14:paraId="0F64C404" w14:textId="259DE6DA" w:rsidR="006E4B7F" w:rsidRPr="0095273D" w:rsidRDefault="006E4B7F" w:rsidP="0095273D">
      <w:pPr>
        <w:numPr>
          <w:ilvl w:val="2"/>
          <w:numId w:val="39"/>
        </w:numPr>
        <w:autoSpaceDE w:val="0"/>
        <w:autoSpaceDN w:val="0"/>
        <w:spacing w:after="0" w:line="240" w:lineRule="auto"/>
        <w:ind w:left="1985" w:hanging="851"/>
        <w:contextualSpacing/>
        <w:jc w:val="both"/>
        <w:rPr>
          <w:rFonts w:ascii="Arial" w:eastAsia="Times New Roman" w:hAnsi="Arial" w:cs="Arial"/>
          <w:sz w:val="20"/>
          <w:szCs w:val="20"/>
          <w:lang w:eastAsia="en-US"/>
        </w:rPr>
      </w:pPr>
      <w:r w:rsidRPr="0095273D">
        <w:rPr>
          <w:rFonts w:ascii="Arial" w:eastAsia="Times New Roman" w:hAnsi="Arial" w:cs="Arial"/>
          <w:color w:val="000000" w:themeColor="text1"/>
          <w:sz w:val="20"/>
          <w:szCs w:val="20"/>
          <w:lang w:eastAsia="en-US"/>
        </w:rPr>
        <w:t xml:space="preserve">v jej ponuke musí byť uvedený záväzok, že táto skupina </w:t>
      </w:r>
      <w:r w:rsidRPr="0095273D">
        <w:rPr>
          <w:rFonts w:ascii="Arial" w:eastAsia="Times New Roman" w:hAnsi="Arial" w:cs="Arial"/>
          <w:sz w:val="20"/>
          <w:szCs w:val="20"/>
          <w:lang w:eastAsia="en-US"/>
        </w:rPr>
        <w:t xml:space="preserve">dodávateľov v prípade prijatia jej ponuky verejným obstarávateľom za účelom riadneho plnenia </w:t>
      </w:r>
      <w:r w:rsidR="00353176">
        <w:rPr>
          <w:rFonts w:ascii="Arial" w:eastAsia="Times New Roman" w:hAnsi="Arial" w:cs="Arial"/>
          <w:sz w:val="20"/>
          <w:szCs w:val="20"/>
          <w:lang w:eastAsia="en-US"/>
        </w:rPr>
        <w:t>Z</w:t>
      </w:r>
      <w:r w:rsidRPr="0095273D">
        <w:rPr>
          <w:rFonts w:ascii="Arial" w:eastAsia="Times New Roman" w:hAnsi="Arial" w:cs="Arial"/>
          <w:sz w:val="20"/>
          <w:szCs w:val="20"/>
          <w:lang w:eastAsia="en-US"/>
        </w:rPr>
        <w:t>mluvy vytvorí niektorú z právnych foriem uvedených v  bode 22.4 Časť A.1 Zväzok 1 týchto SP, pričom sa odporúča, aby obsahom jej ponuky bola aspoň zmluva o budúcej zmluve o vytvorení príslušnej právnej formy;</w:t>
      </w:r>
    </w:p>
    <w:p w14:paraId="27C074A4" w14:textId="74646C3D" w:rsidR="006E4B7F" w:rsidRDefault="006E4B7F" w:rsidP="0095273D">
      <w:pPr>
        <w:numPr>
          <w:ilvl w:val="2"/>
          <w:numId w:val="39"/>
        </w:numPr>
        <w:autoSpaceDE w:val="0"/>
        <w:autoSpaceDN w:val="0"/>
        <w:spacing w:after="0" w:line="240" w:lineRule="auto"/>
        <w:ind w:left="1985" w:hanging="851"/>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ponuka musí byť podpísaná všetkými členmi skupiny dodávateľov spôsobom, ktorý ich právne zaväzuje.</w:t>
      </w:r>
    </w:p>
    <w:p w14:paraId="4B995D5D" w14:textId="559FA6B4" w:rsidR="00106A74" w:rsidRDefault="00106A74" w:rsidP="00106A74">
      <w:pPr>
        <w:autoSpaceDE w:val="0"/>
        <w:autoSpaceDN w:val="0"/>
        <w:spacing w:after="0" w:line="240" w:lineRule="auto"/>
        <w:contextualSpacing/>
        <w:jc w:val="both"/>
        <w:rPr>
          <w:rFonts w:ascii="Arial" w:eastAsia="Times New Roman" w:hAnsi="Arial" w:cs="Arial"/>
          <w:sz w:val="20"/>
          <w:szCs w:val="20"/>
          <w:lang w:eastAsia="en-US"/>
        </w:rPr>
      </w:pPr>
    </w:p>
    <w:p w14:paraId="68CB3323" w14:textId="5675A732" w:rsidR="00106A74" w:rsidRDefault="00106A74" w:rsidP="00106A74">
      <w:pPr>
        <w:autoSpaceDE w:val="0"/>
        <w:autoSpaceDN w:val="0"/>
        <w:spacing w:after="0" w:line="240" w:lineRule="auto"/>
        <w:contextualSpacing/>
        <w:jc w:val="both"/>
        <w:rPr>
          <w:rFonts w:ascii="Arial" w:eastAsia="Times New Roman" w:hAnsi="Arial" w:cs="Arial"/>
          <w:sz w:val="20"/>
          <w:szCs w:val="20"/>
          <w:lang w:eastAsia="en-US"/>
        </w:rPr>
      </w:pPr>
    </w:p>
    <w:p w14:paraId="7A9C0F10" w14:textId="77777777" w:rsidR="00106A74" w:rsidRDefault="00106A74" w:rsidP="00106A74">
      <w:pPr>
        <w:autoSpaceDE w:val="0"/>
        <w:autoSpaceDN w:val="0"/>
        <w:spacing w:after="0" w:line="240" w:lineRule="auto"/>
        <w:contextualSpacing/>
        <w:jc w:val="both"/>
        <w:rPr>
          <w:rFonts w:ascii="Arial" w:eastAsia="Times New Roman" w:hAnsi="Arial" w:cs="Arial"/>
          <w:sz w:val="20"/>
          <w:szCs w:val="20"/>
          <w:lang w:eastAsia="en-US"/>
        </w:rPr>
      </w:pPr>
    </w:p>
    <w:p w14:paraId="1D479158" w14:textId="7D3D6B04" w:rsidR="006E4B7F" w:rsidRPr="0095273D"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 xml:space="preserve">Za účelom riadneho plnenia </w:t>
      </w:r>
      <w:r w:rsidR="00353176">
        <w:rPr>
          <w:rFonts w:ascii="Arial" w:eastAsia="Times New Roman" w:hAnsi="Arial" w:cs="Arial"/>
          <w:sz w:val="20"/>
          <w:szCs w:val="20"/>
          <w:lang w:eastAsia="en-US"/>
        </w:rPr>
        <w:t>Z</w:t>
      </w:r>
      <w:r w:rsidRPr="0095273D">
        <w:rPr>
          <w:rFonts w:ascii="Arial" w:eastAsia="Times New Roman" w:hAnsi="Arial" w:cs="Arial"/>
          <w:sz w:val="20"/>
          <w:szCs w:val="20"/>
          <w:lang w:eastAsia="en-US"/>
        </w:rPr>
        <w:t xml:space="preserve">mluvy skupina dodávateľov vytvorí v prípade prijatia jej ponuky zoskupenie bez právnej subjektivity napr. združenie bez právnej subjektivity podľa § 829 Občianskeho zákonníka (ďalej len „konzorcium“) alebo niektorú z obchodných spoločností podľa Obchodného zákonníka alebo inú právnu formu vhodnú na riadne plnenie </w:t>
      </w:r>
      <w:r w:rsidR="00353176">
        <w:rPr>
          <w:rFonts w:ascii="Arial" w:eastAsia="Times New Roman" w:hAnsi="Arial" w:cs="Arial"/>
          <w:sz w:val="20"/>
          <w:szCs w:val="20"/>
          <w:lang w:eastAsia="en-US"/>
        </w:rPr>
        <w:t>Z</w:t>
      </w:r>
      <w:r w:rsidRPr="0095273D">
        <w:rPr>
          <w:rFonts w:ascii="Arial" w:eastAsia="Times New Roman" w:hAnsi="Arial" w:cs="Arial"/>
          <w:sz w:val="20"/>
          <w:szCs w:val="20"/>
          <w:lang w:eastAsia="en-US"/>
        </w:rPr>
        <w:t>mluvy.</w:t>
      </w:r>
    </w:p>
    <w:p w14:paraId="5D9FA7AC" w14:textId="3223E3A3" w:rsidR="006E4B7F"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sz w:val="20"/>
          <w:szCs w:val="20"/>
          <w:lang w:eastAsia="en-US"/>
        </w:rPr>
        <w:t xml:space="preserve">Ak skupina dodávateľov vytvorí v súlade s predchádzajúcim bodom niektorú z právnych foriem tam  uvedených, pred uzatvorením </w:t>
      </w:r>
      <w:r w:rsidR="00D205A0">
        <w:rPr>
          <w:rFonts w:ascii="Arial" w:eastAsia="Times New Roman" w:hAnsi="Arial" w:cs="Arial"/>
          <w:sz w:val="20"/>
          <w:szCs w:val="20"/>
          <w:lang w:eastAsia="en-US"/>
        </w:rPr>
        <w:t>z</w:t>
      </w:r>
      <w:r w:rsidRPr="0095273D">
        <w:rPr>
          <w:rFonts w:ascii="Arial" w:eastAsia="Times New Roman" w:hAnsi="Arial" w:cs="Arial"/>
          <w:sz w:val="20"/>
          <w:szCs w:val="20"/>
          <w:lang w:eastAsia="en-US"/>
        </w:rPr>
        <w:t xml:space="preserve">mluvy bude povinná preukázať, že táto právna forma má </w:t>
      </w:r>
      <w:r w:rsidRPr="0095273D">
        <w:rPr>
          <w:rFonts w:ascii="Arial" w:eastAsia="Times New Roman" w:hAnsi="Arial" w:cs="Arial"/>
          <w:color w:val="000000" w:themeColor="text1"/>
          <w:sz w:val="20"/>
          <w:szCs w:val="20"/>
          <w:lang w:eastAsia="en-US"/>
        </w:rPr>
        <w:t>spôsobilosť mať práva a povinnosti a spôsobilosť na právne úkony, ak príslušná právna forma môže byť nositeľom takejto spôsobilosti. Úspešný uchádzač preukazuje vyššie uvedené skutočnosti napr. v prípade zoskupenia bez právnej subjektivity uzatvorením zmluvy o vytvorení zoskupenia bez právnej subjektivity (napr. zmluvy o združení podľa § 829 Občianskeho zákonníka), v prípade obchodných spoločností podľa Obchodného zákonníka výpisom z Obchodného registra atď.</w:t>
      </w:r>
    </w:p>
    <w:p w14:paraId="50F04EFF" w14:textId="5C25845E" w:rsidR="006E4B7F"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V prípade zoskupenia bez právnej subjektivity zmluva o vytvorení tohto zoskupenia musí obsahovať:</w:t>
      </w:r>
    </w:p>
    <w:p w14:paraId="2E135A7D" w14:textId="77777777" w:rsidR="006E4B7F" w:rsidRPr="0095273D" w:rsidRDefault="006E4B7F" w:rsidP="0095273D">
      <w:pPr>
        <w:numPr>
          <w:ilvl w:val="2"/>
          <w:numId w:val="39"/>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plnú moc jedného z účastníkov zoskupenia, ktorý bude mať postavenie hlavného účastníka zoskupenia, udelenú ostatnými účastníkmi zoskupenia na všetky právne úkony, ktoré sa budú uskutočňovať v mene všetkých účastníkov zoskupenia v súvislosti s </w:t>
      </w:r>
      <w:r w:rsidRPr="0095273D">
        <w:rPr>
          <w:rFonts w:ascii="Arial" w:eastAsia="Times New Roman" w:hAnsi="Arial" w:cs="Arial"/>
          <w:bCs/>
          <w:sz w:val="20"/>
          <w:szCs w:val="20"/>
          <w:lang w:eastAsia="en-US"/>
        </w:rPr>
        <w:t xml:space="preserve">predložením ponuky, </w:t>
      </w:r>
      <w:r w:rsidRPr="0095273D">
        <w:rPr>
          <w:rFonts w:ascii="Arial" w:eastAsia="Times New Roman" w:hAnsi="Arial" w:cs="Arial"/>
          <w:color w:val="000000" w:themeColor="text1"/>
          <w:sz w:val="20"/>
          <w:szCs w:val="20"/>
          <w:lang w:eastAsia="en-US"/>
        </w:rPr>
        <w:t>pričom táto plná moc musí byť neoddeliteľnou súčasťou tejto zmluvy;</w:t>
      </w:r>
    </w:p>
    <w:p w14:paraId="37833CAF" w14:textId="77777777" w:rsidR="006E4B7F" w:rsidRPr="0095273D" w:rsidRDefault="006E4B7F" w:rsidP="0095273D">
      <w:pPr>
        <w:numPr>
          <w:ilvl w:val="2"/>
          <w:numId w:val="39"/>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 xml:space="preserve">percentuálny podiel na zákazke, ktorý uskutočnia jednotliví účastníci zoskupenia, a uvedenie druhu podielu podľa konkrétnej činnosti. </w:t>
      </w:r>
    </w:p>
    <w:p w14:paraId="40BBE628" w14:textId="2B8AF773" w:rsidR="006E4B7F" w:rsidRPr="0095273D" w:rsidRDefault="006E4B7F" w:rsidP="0095273D">
      <w:pPr>
        <w:numPr>
          <w:ilvl w:val="2"/>
          <w:numId w:val="39"/>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prehlásenie, že účastníci zoskupenia ručia spoločne a nerozdielne za záväzky voči verejnému obstarávateľovi, vzniknuté v súvislosti s </w:t>
      </w:r>
      <w:r w:rsidRPr="0095273D">
        <w:rPr>
          <w:rFonts w:ascii="Arial" w:eastAsia="Times New Roman" w:hAnsi="Arial" w:cs="Arial"/>
          <w:sz w:val="20"/>
          <w:szCs w:val="20"/>
          <w:lang w:eastAsia="en-US"/>
        </w:rPr>
        <w:t xml:space="preserve">plnením </w:t>
      </w:r>
      <w:r w:rsidR="00353176">
        <w:rPr>
          <w:rFonts w:ascii="Arial" w:eastAsia="Times New Roman" w:hAnsi="Arial" w:cs="Arial"/>
          <w:sz w:val="20"/>
          <w:szCs w:val="20"/>
          <w:lang w:eastAsia="en-US"/>
        </w:rPr>
        <w:t>Z</w:t>
      </w:r>
      <w:r w:rsidRPr="0095273D">
        <w:rPr>
          <w:rFonts w:ascii="Arial" w:eastAsia="Times New Roman" w:hAnsi="Arial" w:cs="Arial"/>
          <w:sz w:val="20"/>
          <w:szCs w:val="20"/>
          <w:lang w:eastAsia="en-US"/>
        </w:rPr>
        <w:t>mluvy.</w:t>
      </w:r>
    </w:p>
    <w:p w14:paraId="03796B8B" w14:textId="77777777" w:rsidR="006E4B7F" w:rsidRPr="0095273D" w:rsidRDefault="006E4B7F" w:rsidP="0095273D">
      <w:pPr>
        <w:numPr>
          <w:ilvl w:val="0"/>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641F7342" w14:textId="77777777" w:rsidR="006E4B7F" w:rsidRPr="0095273D" w:rsidRDefault="006E4B7F" w:rsidP="0095273D">
      <w:pPr>
        <w:numPr>
          <w:ilvl w:val="0"/>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25959AEC"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77651172"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7B5B27B7"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730F877F"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35CE0242"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3B395FD7" w14:textId="77777777" w:rsidR="006E4B7F" w:rsidRPr="0095273D" w:rsidRDefault="006E4B7F" w:rsidP="0095273D">
      <w:pPr>
        <w:autoSpaceDE w:val="0"/>
        <w:autoSpaceDN w:val="0"/>
        <w:spacing w:after="0" w:line="240" w:lineRule="auto"/>
        <w:ind w:left="1418" w:hanging="851"/>
        <w:contextualSpacing/>
        <w:jc w:val="both"/>
        <w:rPr>
          <w:rFonts w:ascii="Arial" w:eastAsia="Times New Roman" w:hAnsi="Arial" w:cs="Arial"/>
          <w:sz w:val="20"/>
          <w:szCs w:val="20"/>
          <w:lang w:eastAsia="en-US"/>
        </w:rPr>
      </w:pPr>
    </w:p>
    <w:p w14:paraId="231E87FC" w14:textId="77777777" w:rsidR="006E4B7F" w:rsidRPr="0095273D" w:rsidRDefault="006E4B7F" w:rsidP="0095273D">
      <w:pPr>
        <w:autoSpaceDE w:val="0"/>
        <w:autoSpaceDN w:val="0"/>
        <w:spacing w:after="0" w:line="240" w:lineRule="auto"/>
        <w:ind w:left="5889" w:hanging="360"/>
        <w:contextualSpacing/>
        <w:jc w:val="both"/>
        <w:outlineLvl w:val="2"/>
        <w:rPr>
          <w:rFonts w:ascii="Arial" w:eastAsia="Calibri" w:hAnsi="Arial" w:cs="Arial"/>
          <w:b/>
          <w:bCs/>
          <w:vanish/>
          <w:sz w:val="20"/>
          <w:szCs w:val="20"/>
          <w:lang w:eastAsia="en-US"/>
        </w:rPr>
      </w:pPr>
    </w:p>
    <w:p w14:paraId="65538FF5" w14:textId="77777777" w:rsidR="006E4B7F" w:rsidRPr="0095273D" w:rsidRDefault="006E4B7F" w:rsidP="0095273D">
      <w:pPr>
        <w:autoSpaceDE w:val="0"/>
        <w:autoSpaceDN w:val="0"/>
        <w:spacing w:after="0" w:line="240" w:lineRule="auto"/>
        <w:ind w:left="567" w:hanging="567"/>
        <w:contextualSpacing/>
        <w:jc w:val="both"/>
        <w:outlineLvl w:val="2"/>
        <w:rPr>
          <w:rFonts w:ascii="Arial" w:eastAsia="Calibri" w:hAnsi="Arial" w:cs="Arial"/>
          <w:b/>
          <w:bCs/>
          <w:sz w:val="20"/>
          <w:szCs w:val="20"/>
        </w:rPr>
      </w:pPr>
      <w:bookmarkStart w:id="17" w:name="_Toc461981374"/>
      <w:r w:rsidRPr="0095273D">
        <w:rPr>
          <w:rFonts w:ascii="Arial" w:eastAsia="Calibri" w:hAnsi="Arial" w:cs="Arial"/>
          <w:b/>
          <w:bCs/>
          <w:sz w:val="20"/>
          <w:szCs w:val="20"/>
        </w:rPr>
        <w:t>23</w:t>
      </w:r>
      <w:r w:rsidRPr="0095273D">
        <w:rPr>
          <w:rFonts w:ascii="Arial" w:eastAsia="Calibri" w:hAnsi="Arial" w:cs="Arial"/>
          <w:b/>
          <w:bCs/>
          <w:sz w:val="20"/>
          <w:szCs w:val="20"/>
        </w:rPr>
        <w:tab/>
      </w:r>
      <w:bookmarkEnd w:id="17"/>
      <w:r w:rsidRPr="0095273D">
        <w:rPr>
          <w:rFonts w:ascii="Arial" w:eastAsia="Calibri" w:hAnsi="Arial" w:cs="Arial"/>
          <w:b/>
          <w:bCs/>
          <w:sz w:val="20"/>
          <w:szCs w:val="20"/>
        </w:rPr>
        <w:t>Registrácia a autentifikácia uchádzača</w:t>
      </w:r>
    </w:p>
    <w:p w14:paraId="51C699CC"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4B07013F" w14:textId="77777777" w:rsidR="006E4B7F" w:rsidRPr="0095273D"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Uchádzač má možnosť sa registrovať do systému JOSEPHINE pomocou hesla alebo aj pomocou občianskeho preukazu s elektronickým čipom a bezpečnostným osobnostným kódom (eID).</w:t>
      </w:r>
    </w:p>
    <w:p w14:paraId="66C7BB6E" w14:textId="77777777" w:rsidR="006E4B7F" w:rsidRPr="0095273D"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Predkladanie ponúk je umožnené iba autentifikovaným uchádzačom. Autentifikáciu je možné vykonať týmito spôsobmi:</w:t>
      </w:r>
    </w:p>
    <w:p w14:paraId="176E5A3B" w14:textId="697BAEAA" w:rsidR="006E4B7F" w:rsidRDefault="006E4B7F" w:rsidP="0095273D">
      <w:pPr>
        <w:numPr>
          <w:ilvl w:val="0"/>
          <w:numId w:val="75"/>
        </w:numPr>
        <w:spacing w:after="0" w:line="240" w:lineRule="auto"/>
        <w:ind w:left="1701" w:hanging="567"/>
        <w:contextualSpacing/>
        <w:jc w:val="both"/>
        <w:rPr>
          <w:rFonts w:ascii="Arial" w:eastAsia="Times New Roman" w:hAnsi="Arial" w:cs="Arial"/>
          <w:noProof/>
          <w:sz w:val="20"/>
          <w:szCs w:val="20"/>
          <w:lang w:eastAsia="en-US"/>
        </w:rPr>
      </w:pPr>
      <w:r w:rsidRPr="0095273D">
        <w:rPr>
          <w:rFonts w:ascii="Arial" w:eastAsia="Times New Roman" w:hAnsi="Arial" w:cs="Arial"/>
          <w:noProof/>
          <w:color w:val="000000" w:themeColor="text1"/>
          <w:sz w:val="20"/>
          <w:szCs w:val="20"/>
          <w:lang w:eastAsia="en-US"/>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r w:rsidRPr="0095273D">
        <w:rPr>
          <w:rFonts w:ascii="Arial" w:eastAsia="Times New Roman" w:hAnsi="Arial" w:cs="Arial"/>
          <w:sz w:val="20"/>
          <w:szCs w:val="20"/>
          <w:lang w:eastAsia="en-US"/>
        </w:rPr>
        <w:t>O dokončení autentifikácie je uchádzač informovaný e-mailom</w:t>
      </w:r>
      <w:r w:rsidRPr="0095273D">
        <w:rPr>
          <w:rFonts w:ascii="Arial" w:eastAsia="Times New Roman" w:hAnsi="Arial" w:cs="Arial"/>
          <w:noProof/>
          <w:sz w:val="20"/>
          <w:szCs w:val="20"/>
          <w:lang w:eastAsia="en-US"/>
        </w:rPr>
        <w:t>;</w:t>
      </w:r>
    </w:p>
    <w:p w14:paraId="7F885927" w14:textId="77777777" w:rsidR="006E4B7F" w:rsidRPr="0095273D" w:rsidRDefault="006E4B7F" w:rsidP="0095273D">
      <w:pPr>
        <w:numPr>
          <w:ilvl w:val="0"/>
          <w:numId w:val="75"/>
        </w:numPr>
        <w:tabs>
          <w:tab w:val="num" w:pos="284"/>
        </w:tabs>
        <w:spacing w:after="0" w:line="240" w:lineRule="auto"/>
        <w:ind w:left="1701" w:hanging="567"/>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2CD13790" w14:textId="66AC3A44" w:rsidR="006E4B7F" w:rsidRDefault="006E4B7F" w:rsidP="0095273D">
      <w:pPr>
        <w:numPr>
          <w:ilvl w:val="0"/>
          <w:numId w:val="75"/>
        </w:numPr>
        <w:tabs>
          <w:tab w:val="num" w:pos="284"/>
        </w:tabs>
        <w:spacing w:after="0" w:line="240" w:lineRule="auto"/>
        <w:ind w:left="1701" w:hanging="567"/>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714D55AB" w14:textId="23EF8285" w:rsidR="006E4B7F" w:rsidRDefault="006E4B7F" w:rsidP="0095273D">
      <w:pPr>
        <w:numPr>
          <w:ilvl w:val="0"/>
          <w:numId w:val="75"/>
        </w:numPr>
        <w:tabs>
          <w:tab w:val="num" w:pos="284"/>
        </w:tabs>
        <w:spacing w:after="0" w:line="240" w:lineRule="auto"/>
        <w:ind w:left="1701" w:hanging="567"/>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vložením plnej moci na kartu užívateľa po registrácii, ktorá je podpísaná elektronickým podpisom štatutára aj splnomocnenou osobou, alebo prešla zaručenou konverziou. Autentifikáciu vykoná poskytovateľ systému JOSEPHINE a to v pracovných dňoch v čase 8.00 – 16.00 hod. O dokončení autentifikácie je uchádzač informovaný e-mailom;</w:t>
      </w:r>
    </w:p>
    <w:p w14:paraId="634383A2" w14:textId="1C02308B" w:rsidR="006E4B7F" w:rsidRDefault="006E4B7F" w:rsidP="0095273D">
      <w:pPr>
        <w:numPr>
          <w:ilvl w:val="1"/>
          <w:numId w:val="39"/>
        </w:numPr>
        <w:tabs>
          <w:tab w:val="left" w:pos="1134"/>
        </w:tabs>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301DBC7D" w14:textId="77777777" w:rsidR="006E4B7F" w:rsidRPr="0095273D" w:rsidRDefault="006E4B7F" w:rsidP="0095273D">
      <w:pPr>
        <w:numPr>
          <w:ilvl w:val="0"/>
          <w:numId w:val="76"/>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7FD4CAB1" w14:textId="77777777" w:rsidR="006E4B7F" w:rsidRPr="0095273D" w:rsidRDefault="006E4B7F" w:rsidP="0095273D">
      <w:pPr>
        <w:numPr>
          <w:ilvl w:val="0"/>
          <w:numId w:val="76"/>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2170ECDA"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043B271D"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6C5834B0"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0EEA23C6" w14:textId="77777777" w:rsidR="006E4B7F" w:rsidRPr="0095273D" w:rsidRDefault="006E4B7F" w:rsidP="0095273D">
      <w:pPr>
        <w:spacing w:after="0" w:line="240" w:lineRule="auto"/>
        <w:ind w:left="1134" w:hanging="567"/>
        <w:contextualSpacing/>
        <w:jc w:val="both"/>
        <w:rPr>
          <w:rFonts w:ascii="Arial" w:eastAsia="Times New Roman" w:hAnsi="Arial" w:cs="Arial"/>
          <w:b/>
          <w:sz w:val="20"/>
          <w:szCs w:val="20"/>
        </w:rPr>
      </w:pPr>
      <w:r w:rsidRPr="0095273D">
        <w:rPr>
          <w:rFonts w:ascii="Arial" w:eastAsia="Times New Roman" w:hAnsi="Arial" w:cs="Arial"/>
          <w:color w:val="000000" w:themeColor="text1"/>
          <w:sz w:val="20"/>
          <w:szCs w:val="20"/>
          <w:lang w:eastAsia="en-US"/>
        </w:rPr>
        <w:t>23.4</w:t>
      </w:r>
      <w:r w:rsidRPr="0095273D">
        <w:rPr>
          <w:rFonts w:ascii="Arial" w:eastAsia="Times New Roman" w:hAnsi="Arial" w:cs="Arial"/>
          <w:color w:val="000000" w:themeColor="text1"/>
          <w:sz w:val="20"/>
          <w:szCs w:val="20"/>
          <w:lang w:eastAsia="en-US"/>
        </w:rPr>
        <w:tab/>
        <w:t>Uchádzač svoju ponuku identifikuje uvedením obchodného mena alebo názvu, sídla, miesta podnikania alebo obvyklého pobytu uchádzača a heslom súťaže</w:t>
      </w:r>
      <w:r w:rsidRPr="0095273D">
        <w:rPr>
          <w:rFonts w:ascii="Arial" w:eastAsia="Times New Roman" w:hAnsi="Arial" w:cs="Arial"/>
          <w:sz w:val="20"/>
          <w:szCs w:val="20"/>
          <w:lang w:eastAsia="en-US"/>
        </w:rPr>
        <w:t xml:space="preserve">: </w:t>
      </w:r>
      <w:r w:rsidRPr="0095273D">
        <w:rPr>
          <w:rFonts w:ascii="Arial" w:eastAsia="Times New Roman" w:hAnsi="Arial" w:cs="Arial"/>
          <w:b/>
          <w:sz w:val="20"/>
          <w:szCs w:val="20"/>
        </w:rPr>
        <w:t xml:space="preserve">„D3 Oščadnica-Čadca, Bukov, II. </w:t>
      </w:r>
      <w:proofErr w:type="spellStart"/>
      <w:r w:rsidRPr="0095273D">
        <w:rPr>
          <w:rFonts w:ascii="Arial" w:eastAsia="Times New Roman" w:hAnsi="Arial" w:cs="Arial"/>
          <w:b/>
          <w:sz w:val="20"/>
          <w:szCs w:val="20"/>
        </w:rPr>
        <w:t>polprofil</w:t>
      </w:r>
      <w:proofErr w:type="spellEnd"/>
      <w:r w:rsidRPr="0095273D">
        <w:rPr>
          <w:rFonts w:ascii="Arial" w:eastAsia="Times New Roman" w:hAnsi="Arial" w:cs="Arial"/>
          <w:b/>
          <w:sz w:val="20"/>
          <w:szCs w:val="20"/>
        </w:rPr>
        <w:t>“.</w:t>
      </w:r>
    </w:p>
    <w:p w14:paraId="10F4118B" w14:textId="4FFADA37" w:rsidR="00FE1521" w:rsidRDefault="00FE1521" w:rsidP="0095273D">
      <w:pPr>
        <w:spacing w:after="0" w:line="240" w:lineRule="auto"/>
        <w:ind w:left="1134" w:hanging="567"/>
        <w:contextualSpacing/>
        <w:jc w:val="both"/>
        <w:rPr>
          <w:rFonts w:ascii="Arial" w:eastAsia="Times New Roman" w:hAnsi="Arial" w:cs="Arial"/>
          <w:b/>
          <w:sz w:val="20"/>
          <w:szCs w:val="20"/>
        </w:rPr>
      </w:pPr>
    </w:p>
    <w:p w14:paraId="65923E21" w14:textId="36666323" w:rsidR="00106A74" w:rsidRDefault="00106A74" w:rsidP="0095273D">
      <w:pPr>
        <w:spacing w:after="0" w:line="240" w:lineRule="auto"/>
        <w:ind w:left="1134" w:hanging="567"/>
        <w:contextualSpacing/>
        <w:jc w:val="both"/>
        <w:rPr>
          <w:rFonts w:ascii="Arial" w:eastAsia="Times New Roman" w:hAnsi="Arial" w:cs="Arial"/>
          <w:b/>
          <w:sz w:val="20"/>
          <w:szCs w:val="20"/>
        </w:rPr>
      </w:pPr>
    </w:p>
    <w:p w14:paraId="10F605D1" w14:textId="4949DD12" w:rsidR="00106A74" w:rsidRDefault="00106A74" w:rsidP="0095273D">
      <w:pPr>
        <w:spacing w:after="0" w:line="240" w:lineRule="auto"/>
        <w:ind w:left="1134" w:hanging="567"/>
        <w:contextualSpacing/>
        <w:jc w:val="both"/>
        <w:rPr>
          <w:rFonts w:ascii="Arial" w:eastAsia="Times New Roman" w:hAnsi="Arial" w:cs="Arial"/>
          <w:b/>
          <w:sz w:val="20"/>
          <w:szCs w:val="20"/>
        </w:rPr>
      </w:pPr>
    </w:p>
    <w:p w14:paraId="31B2D395" w14:textId="346BBF04" w:rsidR="00106A74" w:rsidRDefault="00106A74" w:rsidP="0095273D">
      <w:pPr>
        <w:spacing w:after="0" w:line="240" w:lineRule="auto"/>
        <w:ind w:left="1134" w:hanging="567"/>
        <w:contextualSpacing/>
        <w:jc w:val="both"/>
        <w:rPr>
          <w:rFonts w:ascii="Arial" w:eastAsia="Times New Roman" w:hAnsi="Arial" w:cs="Arial"/>
          <w:b/>
          <w:sz w:val="20"/>
          <w:szCs w:val="20"/>
        </w:rPr>
      </w:pPr>
    </w:p>
    <w:p w14:paraId="248BC5A9" w14:textId="212AA9A1" w:rsidR="00106A74" w:rsidRDefault="00106A74" w:rsidP="0095273D">
      <w:pPr>
        <w:spacing w:after="0" w:line="240" w:lineRule="auto"/>
        <w:ind w:left="1134" w:hanging="567"/>
        <w:contextualSpacing/>
        <w:jc w:val="both"/>
        <w:rPr>
          <w:rFonts w:ascii="Arial" w:eastAsia="Times New Roman" w:hAnsi="Arial" w:cs="Arial"/>
          <w:b/>
          <w:sz w:val="20"/>
          <w:szCs w:val="20"/>
        </w:rPr>
      </w:pPr>
    </w:p>
    <w:p w14:paraId="7CBA5908" w14:textId="13F6760E" w:rsidR="00106A74" w:rsidRDefault="00106A74" w:rsidP="0095273D">
      <w:pPr>
        <w:spacing w:after="0" w:line="240" w:lineRule="auto"/>
        <w:ind w:left="1134" w:hanging="567"/>
        <w:contextualSpacing/>
        <w:jc w:val="both"/>
        <w:rPr>
          <w:rFonts w:ascii="Arial" w:eastAsia="Times New Roman" w:hAnsi="Arial" w:cs="Arial"/>
          <w:b/>
          <w:sz w:val="20"/>
          <w:szCs w:val="20"/>
        </w:rPr>
      </w:pPr>
    </w:p>
    <w:p w14:paraId="711BAB29" w14:textId="77777777" w:rsidR="00106A74" w:rsidRDefault="00106A74" w:rsidP="0095273D">
      <w:pPr>
        <w:spacing w:after="0" w:line="240" w:lineRule="auto"/>
        <w:ind w:left="1134" w:hanging="567"/>
        <w:contextualSpacing/>
        <w:jc w:val="both"/>
        <w:rPr>
          <w:rFonts w:ascii="Arial" w:eastAsia="Times New Roman" w:hAnsi="Arial" w:cs="Arial"/>
          <w:b/>
          <w:sz w:val="20"/>
          <w:szCs w:val="20"/>
        </w:rPr>
      </w:pPr>
    </w:p>
    <w:p w14:paraId="741ED03E" w14:textId="77777777" w:rsidR="006E4B7F" w:rsidRPr="0095273D" w:rsidRDefault="006E4B7F" w:rsidP="0095273D">
      <w:pPr>
        <w:spacing w:after="0" w:line="240" w:lineRule="auto"/>
        <w:ind w:left="567" w:hanging="567"/>
        <w:contextualSpacing/>
        <w:jc w:val="both"/>
        <w:rPr>
          <w:rFonts w:ascii="Arial" w:eastAsia="Times New Roman" w:hAnsi="Arial" w:cs="Arial"/>
          <w:b/>
          <w:bCs/>
          <w:smallCaps/>
          <w:sz w:val="20"/>
          <w:szCs w:val="20"/>
        </w:rPr>
      </w:pPr>
      <w:r w:rsidRPr="0095273D">
        <w:rPr>
          <w:rFonts w:ascii="Arial" w:eastAsia="Times New Roman" w:hAnsi="Arial" w:cs="Arial"/>
          <w:b/>
          <w:bCs/>
          <w:smallCaps/>
          <w:sz w:val="20"/>
          <w:szCs w:val="20"/>
        </w:rPr>
        <w:t>24.</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Doplnenie, zmena a odvolanie ponuky</w:t>
      </w:r>
    </w:p>
    <w:p w14:paraId="5D27C299"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24.1</w:t>
      </w:r>
      <w:r w:rsidRPr="0095273D">
        <w:rPr>
          <w:rFonts w:ascii="Arial" w:eastAsia="Times New Roman" w:hAnsi="Arial" w:cs="Arial"/>
          <w:color w:val="000000" w:themeColor="text1"/>
          <w:sz w:val="20"/>
          <w:szCs w:val="20"/>
          <w:lang w:eastAsia="en-US"/>
        </w:rPr>
        <w:tab/>
        <w:t>Uchádzač môže predloženú ponuku dodatočne doplniť, zmeniť alebo 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p>
    <w:p w14:paraId="59614CF5"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24.2 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14:paraId="04D249FE" w14:textId="77777777" w:rsidR="006E4B7F" w:rsidRPr="0095273D" w:rsidRDefault="006E4B7F" w:rsidP="0095273D">
      <w:pPr>
        <w:spacing w:after="0" w:line="240" w:lineRule="auto"/>
        <w:ind w:left="1134" w:hanging="567"/>
        <w:contextualSpacing/>
        <w:jc w:val="both"/>
        <w:rPr>
          <w:rFonts w:ascii="Arial" w:eastAsia="Times New Roman" w:hAnsi="Arial" w:cs="Arial"/>
          <w:sz w:val="20"/>
          <w:szCs w:val="20"/>
        </w:rPr>
      </w:pPr>
    </w:p>
    <w:p w14:paraId="126D59D6" w14:textId="77777777"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Časť V.</w:t>
      </w:r>
    </w:p>
    <w:p w14:paraId="081C21F0" w14:textId="77777777" w:rsidR="006E4B7F" w:rsidRPr="0095273D" w:rsidRDefault="006E4B7F" w:rsidP="0095273D">
      <w:pPr>
        <w:keepNext/>
        <w:spacing w:after="0" w:line="240" w:lineRule="auto"/>
        <w:contextualSpacing/>
        <w:jc w:val="center"/>
        <w:outlineLvl w:val="4"/>
        <w:rPr>
          <w:rFonts w:ascii="Arial" w:eastAsia="Times New Roman" w:hAnsi="Arial" w:cs="Arial"/>
          <w:b/>
          <w:sz w:val="20"/>
          <w:szCs w:val="20"/>
        </w:rPr>
      </w:pPr>
      <w:r w:rsidRPr="0095273D">
        <w:rPr>
          <w:rFonts w:ascii="Arial" w:eastAsia="Times New Roman" w:hAnsi="Arial" w:cs="Arial"/>
          <w:b/>
          <w:sz w:val="20"/>
          <w:szCs w:val="20"/>
        </w:rPr>
        <w:t>Otváranie a vyhodnotenie ponúk</w:t>
      </w:r>
    </w:p>
    <w:p w14:paraId="3A4EBAB2" w14:textId="77777777" w:rsidR="006E4B7F" w:rsidRPr="0095273D" w:rsidRDefault="006E4B7F" w:rsidP="0095273D">
      <w:pPr>
        <w:spacing w:after="0" w:line="240" w:lineRule="auto"/>
        <w:contextualSpacing/>
        <w:rPr>
          <w:rFonts w:ascii="Arial" w:eastAsia="Times New Roman" w:hAnsi="Arial" w:cs="Arial"/>
          <w:sz w:val="20"/>
          <w:szCs w:val="20"/>
        </w:rPr>
      </w:pPr>
    </w:p>
    <w:p w14:paraId="795D1594" w14:textId="77777777" w:rsidR="006E4B7F" w:rsidRPr="0095273D" w:rsidRDefault="006E4B7F" w:rsidP="0095273D">
      <w:pPr>
        <w:keepNext/>
        <w:spacing w:after="0" w:line="240" w:lineRule="auto"/>
        <w:ind w:left="567" w:hanging="567"/>
        <w:contextualSpacing/>
        <w:jc w:val="both"/>
        <w:outlineLvl w:val="6"/>
        <w:rPr>
          <w:rFonts w:ascii="Arial" w:eastAsia="Times New Roman" w:hAnsi="Arial" w:cs="Arial"/>
          <w:b/>
          <w:bCs/>
          <w:sz w:val="20"/>
          <w:szCs w:val="20"/>
        </w:rPr>
      </w:pPr>
      <w:r w:rsidRPr="0095273D">
        <w:rPr>
          <w:rFonts w:ascii="Arial" w:eastAsia="Times New Roman" w:hAnsi="Arial" w:cs="Arial"/>
          <w:b/>
          <w:bCs/>
          <w:smallCaps/>
          <w:sz w:val="20"/>
          <w:szCs w:val="20"/>
        </w:rPr>
        <w:t>25.</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Otváranie ponúk (on-line sprístupnenie)</w:t>
      </w:r>
    </w:p>
    <w:p w14:paraId="0311C395" w14:textId="77777777" w:rsidR="006E4B7F" w:rsidRPr="0095273D" w:rsidRDefault="006E4B7F" w:rsidP="0095273D">
      <w:pPr>
        <w:autoSpaceDE w:val="0"/>
        <w:autoSpaceDN w:val="0"/>
        <w:adjustRightInd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25.1</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b/>
          <w:sz w:val="20"/>
          <w:szCs w:val="20"/>
        </w:rPr>
        <w:t>Dátum a hodina otvárania ponúk</w:t>
      </w:r>
      <w:r w:rsidRPr="0095273D">
        <w:rPr>
          <w:rFonts w:ascii="Arial" w:eastAsia="Times New Roman" w:hAnsi="Arial" w:cs="Arial"/>
          <w:sz w:val="20"/>
          <w:szCs w:val="20"/>
        </w:rPr>
        <w:t xml:space="preserve"> je uvedená v Oznámení.</w:t>
      </w:r>
    </w:p>
    <w:p w14:paraId="5B88E57F" w14:textId="23514DF3" w:rsidR="006E4B7F" w:rsidRDefault="006E4B7F" w:rsidP="0095273D">
      <w:pPr>
        <w:autoSpaceDE w:val="0"/>
        <w:autoSpaceDN w:val="0"/>
        <w:adjustRightInd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 xml:space="preserve">25.2  </w:t>
      </w:r>
      <w:r w:rsidRPr="0095273D">
        <w:rPr>
          <w:rFonts w:ascii="Arial" w:eastAsia="Times New Roman" w:hAnsi="Arial" w:cs="Arial"/>
          <w:sz w:val="20"/>
          <w:szCs w:val="20"/>
        </w:rPr>
        <w:tab/>
        <w:t xml:space="preserve">Otváranie ponúk sa uskutoční elektronicky. </w:t>
      </w:r>
    </w:p>
    <w:p w14:paraId="2DD92616" w14:textId="77777777" w:rsidR="006E4B7F" w:rsidRPr="0095273D" w:rsidRDefault="006E4B7F" w:rsidP="0095273D">
      <w:pPr>
        <w:autoSpaceDE w:val="0"/>
        <w:autoSpaceDN w:val="0"/>
        <w:adjustRightInd w:val="0"/>
        <w:spacing w:after="0" w:line="240" w:lineRule="auto"/>
        <w:ind w:left="1134" w:hanging="567"/>
        <w:contextualSpacing/>
        <w:jc w:val="both"/>
        <w:rPr>
          <w:rFonts w:ascii="Arial" w:eastAsia="Times New Roman" w:hAnsi="Arial" w:cs="Arial"/>
          <w:color w:val="000000" w:themeColor="text1"/>
          <w:sz w:val="20"/>
          <w:szCs w:val="20"/>
        </w:rPr>
      </w:pPr>
      <w:r w:rsidRPr="0095273D">
        <w:rPr>
          <w:rFonts w:ascii="Arial" w:eastAsia="Times New Roman" w:hAnsi="Arial" w:cs="Arial"/>
          <w:sz w:val="20"/>
          <w:szCs w:val="20"/>
        </w:rPr>
        <w:t>25.3</w:t>
      </w:r>
      <w:r w:rsidRPr="0095273D">
        <w:rPr>
          <w:rFonts w:ascii="Arial" w:eastAsia="Times New Roman" w:hAnsi="Arial" w:cs="Arial"/>
          <w:sz w:val="20"/>
          <w:szCs w:val="20"/>
        </w:rPr>
        <w:tab/>
      </w:r>
      <w:r w:rsidRPr="0095273D">
        <w:rPr>
          <w:rFonts w:ascii="Arial" w:eastAsia="Times New Roman" w:hAnsi="Arial" w:cs="Arial"/>
          <w:color w:val="000000" w:themeColor="text1"/>
          <w:sz w:val="20"/>
          <w:szCs w:val="20"/>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22 Časť A.1 Zväzok 1 týchto SP. </w:t>
      </w:r>
    </w:p>
    <w:p w14:paraId="7E96E883" w14:textId="77777777" w:rsidR="006E4B7F" w:rsidRPr="0095273D" w:rsidRDefault="006E4B7F" w:rsidP="0095273D">
      <w:pPr>
        <w:autoSpaceDE w:val="0"/>
        <w:autoSpaceDN w:val="0"/>
        <w:adjustRightInd w:val="0"/>
        <w:spacing w:after="0" w:line="240" w:lineRule="auto"/>
        <w:ind w:left="1134" w:hanging="567"/>
        <w:contextualSpacing/>
        <w:jc w:val="both"/>
        <w:rPr>
          <w:rFonts w:ascii="Arial" w:eastAsia="Calibri" w:hAnsi="Arial" w:cs="Arial"/>
          <w:sz w:val="20"/>
          <w:szCs w:val="20"/>
        </w:rPr>
      </w:pPr>
      <w:r w:rsidRPr="0095273D">
        <w:rPr>
          <w:rFonts w:ascii="Arial" w:eastAsia="Calibri" w:hAnsi="Arial" w:cs="Arial"/>
          <w:sz w:val="20"/>
          <w:szCs w:val="20"/>
        </w:rPr>
        <w:t>25.4</w:t>
      </w:r>
      <w:r w:rsidRPr="0095273D">
        <w:rPr>
          <w:rFonts w:ascii="Arial" w:eastAsia="Calibri" w:hAnsi="Arial" w:cs="Arial"/>
          <w:sz w:val="20"/>
          <w:szCs w:val="20"/>
        </w:rPr>
        <w:tab/>
        <w:t>Verejný obstarávateľ najneskôr do piatich pracovných dní odo dňa otvárania ponúk pošle prostredníctvom elektronickej komunikácie v systéme JOSEPHINE všetkým uchádzačom, ktorí predložili ponuky v lehote na predkladanie ponúk zápisnicu z otvárania ponúk, ktorá obsahuje údaje podľa § 52 ods. 2 zákona.</w:t>
      </w:r>
    </w:p>
    <w:p w14:paraId="7E62F793" w14:textId="77777777" w:rsidR="006E4B7F" w:rsidRPr="0095273D" w:rsidRDefault="006E4B7F" w:rsidP="0095273D">
      <w:pPr>
        <w:autoSpaceDE w:val="0"/>
        <w:autoSpaceDN w:val="0"/>
        <w:adjustRightInd w:val="0"/>
        <w:spacing w:after="0" w:line="240" w:lineRule="auto"/>
        <w:ind w:left="1134" w:hanging="567"/>
        <w:contextualSpacing/>
        <w:jc w:val="both"/>
        <w:rPr>
          <w:rFonts w:ascii="Arial" w:eastAsia="Times New Roman" w:hAnsi="Arial" w:cs="Arial"/>
          <w:color w:val="000000" w:themeColor="text1"/>
          <w:sz w:val="20"/>
          <w:szCs w:val="20"/>
        </w:rPr>
      </w:pPr>
    </w:p>
    <w:p w14:paraId="35C0CAB3" w14:textId="77777777" w:rsidR="006E4B7F" w:rsidRPr="0095273D" w:rsidRDefault="006E4B7F" w:rsidP="0095273D">
      <w:pPr>
        <w:spacing w:after="0" w:line="240" w:lineRule="auto"/>
        <w:ind w:left="567" w:hanging="567"/>
        <w:contextualSpacing/>
        <w:jc w:val="both"/>
        <w:rPr>
          <w:rFonts w:ascii="Arial" w:eastAsia="Times New Roman" w:hAnsi="Arial" w:cs="Arial"/>
          <w:b/>
          <w:bCs/>
          <w:sz w:val="20"/>
          <w:szCs w:val="20"/>
        </w:rPr>
      </w:pPr>
      <w:r w:rsidRPr="0095273D">
        <w:rPr>
          <w:rFonts w:ascii="Arial" w:eastAsia="Times New Roman" w:hAnsi="Arial" w:cs="Arial"/>
          <w:b/>
          <w:bCs/>
          <w:smallCaps/>
          <w:sz w:val="20"/>
          <w:szCs w:val="20"/>
        </w:rPr>
        <w:t>26.</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Preskúmanie a vyhodnotenie ponúk</w:t>
      </w:r>
    </w:p>
    <w:p w14:paraId="402CF817"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26.1</w:t>
      </w:r>
      <w:r w:rsidRPr="0095273D">
        <w:rPr>
          <w:rFonts w:ascii="Arial" w:eastAsia="Times New Roman" w:hAnsi="Arial" w:cs="Arial"/>
          <w:sz w:val="20"/>
          <w:szCs w:val="20"/>
        </w:rPr>
        <w:tab/>
        <w:t xml:space="preserve">Verejný obstarávateľ zriadi, v súlade s § 51 zákona, za účelom preskúmania a vyhodnotenia ponúk najmenej trojčlennú komisiu, ktorá začne svoju činnosť otváraním ponúk. </w:t>
      </w:r>
    </w:p>
    <w:p w14:paraId="183653A3"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26.2</w:t>
      </w:r>
      <w:r w:rsidRPr="0095273D">
        <w:rPr>
          <w:rFonts w:ascii="Arial" w:eastAsia="Times New Roman" w:hAnsi="Arial" w:cs="Arial"/>
          <w:sz w:val="20"/>
          <w:szCs w:val="20"/>
        </w:rPr>
        <w:tab/>
        <w:t xml:space="preserve">Preskúmanie a vyhodnocovanie ponúk komisiou je neverejné. </w:t>
      </w:r>
    </w:p>
    <w:p w14:paraId="7733606A"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26.3</w:t>
      </w:r>
      <w:r w:rsidRPr="0095273D">
        <w:rPr>
          <w:rFonts w:ascii="Arial" w:eastAsia="Times New Roman" w:hAnsi="Arial" w:cs="Arial"/>
          <w:sz w:val="20"/>
          <w:szCs w:val="20"/>
        </w:rPr>
        <w:tab/>
        <w:t xml:space="preserve">Komisia v úvode svojej činnosti posúdi zloženie zábezpeky – ak bola požadovaná. Verejný obstarávateľ vylúči ponuku, ak uchádzač nezložil zábezpeku podľa určených podmienok. </w:t>
      </w:r>
    </w:p>
    <w:p w14:paraId="0906B84C"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26.4</w:t>
      </w:r>
      <w:r w:rsidRPr="0095273D">
        <w:rPr>
          <w:rFonts w:ascii="Arial" w:eastAsia="Times New Roman" w:hAnsi="Arial" w:cs="Arial"/>
          <w:sz w:val="20"/>
          <w:szCs w:val="20"/>
        </w:rPr>
        <w:tab/>
        <w:t>Do procesu vyhodnocovania ponúk budú zaradené tie ponuky, ktoré:</w:t>
      </w:r>
    </w:p>
    <w:p w14:paraId="61D903C3" w14:textId="77777777" w:rsidR="006E4B7F" w:rsidRPr="0095273D" w:rsidRDefault="006E4B7F" w:rsidP="0095273D">
      <w:pPr>
        <w:autoSpaceDE w:val="0"/>
        <w:autoSpaceDN w:val="0"/>
        <w:spacing w:after="0" w:line="240" w:lineRule="auto"/>
        <w:ind w:left="1418" w:hanging="284"/>
        <w:contextualSpacing/>
        <w:jc w:val="both"/>
        <w:rPr>
          <w:rFonts w:ascii="Arial" w:eastAsia="Times New Roman" w:hAnsi="Arial" w:cs="Arial"/>
          <w:sz w:val="20"/>
          <w:szCs w:val="20"/>
        </w:rPr>
      </w:pPr>
      <w:r w:rsidRPr="0095273D">
        <w:rPr>
          <w:rFonts w:ascii="Arial" w:eastAsia="Times New Roman" w:hAnsi="Arial" w:cs="Arial"/>
          <w:sz w:val="20"/>
          <w:szCs w:val="20"/>
        </w:rPr>
        <w:t>a)</w:t>
      </w:r>
      <w:r w:rsidRPr="0095273D">
        <w:rPr>
          <w:rFonts w:ascii="Arial" w:eastAsia="Times New Roman" w:hAnsi="Arial" w:cs="Arial"/>
          <w:sz w:val="20"/>
          <w:szCs w:val="20"/>
        </w:rPr>
        <w:tab/>
        <w:t>boli doručené elektronicky prostredníctvom systému JOSEPHINE v lehote predkladania ponúk,</w:t>
      </w:r>
    </w:p>
    <w:p w14:paraId="5D724CF8" w14:textId="77777777" w:rsidR="006E4B7F" w:rsidRPr="0095273D" w:rsidRDefault="006E4B7F" w:rsidP="0095273D">
      <w:pPr>
        <w:autoSpaceDE w:val="0"/>
        <w:autoSpaceDN w:val="0"/>
        <w:spacing w:after="0" w:line="240" w:lineRule="auto"/>
        <w:ind w:left="1418" w:hanging="284"/>
        <w:contextualSpacing/>
        <w:jc w:val="both"/>
        <w:rPr>
          <w:rFonts w:ascii="Arial" w:eastAsia="Times New Roman" w:hAnsi="Arial" w:cs="Arial"/>
          <w:sz w:val="20"/>
          <w:szCs w:val="20"/>
        </w:rPr>
      </w:pPr>
      <w:r w:rsidRPr="0095273D">
        <w:rPr>
          <w:rFonts w:ascii="Arial" w:eastAsia="Times New Roman" w:hAnsi="Arial" w:cs="Arial"/>
          <w:sz w:val="20"/>
          <w:szCs w:val="20"/>
        </w:rPr>
        <w:t>b)</w:t>
      </w:r>
      <w:r w:rsidRPr="0095273D">
        <w:rPr>
          <w:rFonts w:ascii="Arial" w:eastAsia="Times New Roman" w:hAnsi="Arial" w:cs="Arial"/>
          <w:sz w:val="20"/>
          <w:szCs w:val="20"/>
        </w:rPr>
        <w:tab/>
        <w:t>obsahujú náležitosti uvedené v bode 19 Časť A.1 Zväzok 1 týchto SP,</w:t>
      </w:r>
    </w:p>
    <w:p w14:paraId="04FFACF9" w14:textId="3D144568" w:rsidR="006E4B7F" w:rsidRDefault="006E4B7F" w:rsidP="0095273D">
      <w:pPr>
        <w:autoSpaceDE w:val="0"/>
        <w:autoSpaceDN w:val="0"/>
        <w:spacing w:after="0" w:line="240" w:lineRule="auto"/>
        <w:ind w:left="1418" w:hanging="284"/>
        <w:contextualSpacing/>
        <w:jc w:val="both"/>
        <w:rPr>
          <w:rFonts w:ascii="Arial" w:eastAsia="Times New Roman" w:hAnsi="Arial" w:cs="Arial"/>
          <w:sz w:val="20"/>
          <w:szCs w:val="20"/>
        </w:rPr>
      </w:pPr>
      <w:r w:rsidRPr="0095273D">
        <w:rPr>
          <w:rFonts w:ascii="Arial" w:eastAsia="Times New Roman" w:hAnsi="Arial" w:cs="Arial"/>
          <w:sz w:val="20"/>
          <w:szCs w:val="20"/>
        </w:rPr>
        <w:t>c)</w:t>
      </w:r>
      <w:r w:rsidRPr="0095273D">
        <w:rPr>
          <w:rFonts w:ascii="Arial" w:eastAsia="Times New Roman" w:hAnsi="Arial" w:cs="Arial"/>
          <w:sz w:val="20"/>
          <w:szCs w:val="20"/>
        </w:rPr>
        <w:tab/>
        <w:t>zodpovedajú požiadavkám a podmienkam uvedeným v Oznámení a v týchto SP.</w:t>
      </w:r>
    </w:p>
    <w:p w14:paraId="5F9B8EFE" w14:textId="1DA583F4" w:rsidR="006E4B7F"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26.5</w:t>
      </w:r>
      <w:r w:rsidRPr="0095273D">
        <w:rPr>
          <w:rFonts w:ascii="Arial" w:eastAsia="Times New Roman" w:hAnsi="Arial" w:cs="Arial"/>
          <w:sz w:val="20"/>
          <w:szCs w:val="20"/>
        </w:rPr>
        <w:tab/>
        <w:t>Platnou ponukou je ponuka, ktorá zároveň neobsahuje žiadne obmedzenia alebo výhrady, ktoré sú v rozpore s požiadavkami a podmienkami uvedenými verejným obstarávateľom v Oznámení a v týchto SP.</w:t>
      </w:r>
    </w:p>
    <w:p w14:paraId="6DC98B80" w14:textId="4E7C09CD" w:rsidR="006E4B7F"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26.6</w:t>
      </w:r>
      <w:r w:rsidRPr="0095273D">
        <w:rPr>
          <w:rFonts w:ascii="Arial" w:eastAsia="Times New Roman" w:hAnsi="Arial" w:cs="Arial"/>
          <w:sz w:val="20"/>
          <w:szCs w:val="20"/>
        </w:rPr>
        <w:tab/>
        <w:t xml:space="preserve">Ponuka uchádzača, ktorá nebude spĺňať stanovené požiadavky bude z verejného obstarávania vylúčená. Uchádzačovi bude oznámené vylúčenie jeho ponuky s uvedením dôvodu vylúčenia  a lehoty, v ktorej môže byť doručená námietka podľa § 170 ods. 4 písm. d) zákona.  </w:t>
      </w:r>
    </w:p>
    <w:p w14:paraId="67F9968C" w14:textId="77777777" w:rsidR="006E4B7F" w:rsidRPr="0095273D" w:rsidRDefault="006E4B7F" w:rsidP="0095273D">
      <w:pPr>
        <w:numPr>
          <w:ilvl w:val="0"/>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6D116C2C"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506FC2BA"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6A8E4564" w14:textId="72F48F20" w:rsidR="006E4B7F" w:rsidRDefault="006E4B7F" w:rsidP="0095273D">
      <w:pPr>
        <w:autoSpaceDE w:val="0"/>
        <w:autoSpaceDN w:val="0"/>
        <w:spacing w:after="0" w:line="240" w:lineRule="auto"/>
        <w:ind w:left="1134" w:hanging="567"/>
        <w:contextualSpacing/>
        <w:jc w:val="both"/>
        <w:rPr>
          <w:rFonts w:ascii="Arial" w:eastAsia="Calibri" w:hAnsi="Arial" w:cs="Arial"/>
          <w:sz w:val="20"/>
          <w:szCs w:val="20"/>
        </w:rPr>
      </w:pPr>
      <w:r w:rsidRPr="0095273D">
        <w:rPr>
          <w:rFonts w:ascii="Arial" w:eastAsia="Times New Roman" w:hAnsi="Arial" w:cs="Arial"/>
          <w:color w:val="000000" w:themeColor="text1"/>
          <w:sz w:val="20"/>
          <w:szCs w:val="20"/>
          <w:lang w:eastAsia="en-US"/>
        </w:rPr>
        <w:t xml:space="preserve">26.7 </w:t>
      </w:r>
      <w:r w:rsidRPr="0095273D">
        <w:rPr>
          <w:rFonts w:ascii="Arial" w:eastAsia="Calibri" w:hAnsi="Arial" w:cs="Arial"/>
          <w:color w:val="000000"/>
          <w:sz w:val="20"/>
          <w:szCs w:val="20"/>
        </w:rPr>
        <w:tab/>
      </w:r>
      <w:r w:rsidRPr="0095273D">
        <w:rPr>
          <w:rFonts w:ascii="Arial" w:eastAsia="Times New Roman" w:hAnsi="Arial" w:cs="Arial"/>
          <w:sz w:val="20"/>
          <w:szCs w:val="20"/>
          <w:lang w:eastAsia="en-US"/>
        </w:rPr>
        <w:t xml:space="preserve">Komisia vyhodnotí predložené ponuky podľa § 53 zákona s použitím ustanovenia § 66 ods. 7 písm. b) zákona: „ ... vyhodnotenie ponúk z hľadiska splnenia požiadaviek na predmet zákazky a vyhodnotenie splnenia podmienok účasti sa uskutoční po vyhodnotení ponúk na základe kritérií na vyhodnotenie ponúk“. </w:t>
      </w:r>
      <w:r w:rsidRPr="0095273D">
        <w:rPr>
          <w:rFonts w:ascii="Arial" w:eastAsia="Calibri" w:hAnsi="Arial" w:cs="Arial"/>
          <w:sz w:val="20"/>
          <w:szCs w:val="20"/>
        </w:rPr>
        <w:t>V súlade s § 55 ods. 1 zákona verejný obstarávateľ vyhodnotí splnenie podmienok účasti u uchádzača, ktorý sa umiestnil na prvom mieste v poradí. Verejný obstarávateľ môže, v súlade s § 55 ods. 1 druhá veta zákona, vyhodnotiť splnenie podmienok účasti aj u ďalších uchádzačov v poradí.</w:t>
      </w:r>
    </w:p>
    <w:p w14:paraId="7B3BE8E5" w14:textId="77777777" w:rsidR="007C500F" w:rsidRPr="0095273D" w:rsidRDefault="007C500F" w:rsidP="0095273D">
      <w:pPr>
        <w:spacing w:after="0" w:line="240" w:lineRule="auto"/>
        <w:contextualSpacing/>
        <w:jc w:val="both"/>
        <w:rPr>
          <w:rFonts w:ascii="Arial" w:eastAsia="Times New Roman" w:hAnsi="Arial" w:cs="Arial"/>
          <w:strike/>
          <w:color w:val="000000"/>
          <w:sz w:val="20"/>
          <w:szCs w:val="20"/>
        </w:rPr>
      </w:pPr>
    </w:p>
    <w:p w14:paraId="65C8D2C5" w14:textId="77777777" w:rsidR="006E4B7F" w:rsidRPr="0095273D" w:rsidRDefault="006E4B7F" w:rsidP="0095273D">
      <w:pPr>
        <w:tabs>
          <w:tab w:val="left" w:pos="2472"/>
        </w:tabs>
        <w:spacing w:after="0" w:line="240" w:lineRule="auto"/>
        <w:ind w:left="567" w:hanging="567"/>
        <w:contextualSpacing/>
        <w:rPr>
          <w:rFonts w:ascii="Arial" w:eastAsia="Times New Roman" w:hAnsi="Arial" w:cs="Arial"/>
          <w:b/>
          <w:sz w:val="20"/>
          <w:szCs w:val="20"/>
        </w:rPr>
      </w:pPr>
      <w:r w:rsidRPr="0095273D">
        <w:rPr>
          <w:rFonts w:ascii="Arial" w:eastAsia="Times New Roman" w:hAnsi="Arial" w:cs="Arial"/>
          <w:b/>
          <w:sz w:val="20"/>
          <w:szCs w:val="20"/>
        </w:rPr>
        <w:t>27.</w:t>
      </w:r>
      <w:r w:rsidRPr="0095273D">
        <w:rPr>
          <w:rFonts w:ascii="Arial" w:eastAsia="Times New Roman" w:hAnsi="Arial" w:cs="Arial"/>
          <w:b/>
          <w:sz w:val="20"/>
          <w:szCs w:val="20"/>
        </w:rPr>
        <w:tab/>
        <w:t>Vyhodnotenie splnenia podmienok účasti uchádzačov</w:t>
      </w:r>
    </w:p>
    <w:p w14:paraId="644AC0EE"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22D863D9"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627B3932"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2C4E2A4D"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4DB99E78"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65013AE8"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7B3DC3E6"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0B9144CC" w14:textId="181051C7" w:rsidR="006E4B7F" w:rsidRDefault="006E4B7F" w:rsidP="00AB1247">
      <w:pPr>
        <w:numPr>
          <w:ilvl w:val="1"/>
          <w:numId w:val="76"/>
        </w:numPr>
        <w:spacing w:after="0" w:line="240" w:lineRule="auto"/>
        <w:ind w:left="1134" w:hanging="567"/>
        <w:contextualSpacing/>
        <w:jc w:val="both"/>
        <w:rPr>
          <w:rFonts w:ascii="Arial" w:eastAsia="Calibri" w:hAnsi="Arial" w:cs="Arial"/>
          <w:sz w:val="20"/>
          <w:szCs w:val="20"/>
        </w:rPr>
      </w:pPr>
      <w:r w:rsidRPr="0095273D">
        <w:rPr>
          <w:rFonts w:ascii="Arial" w:eastAsia="Times New Roman" w:hAnsi="Arial" w:cs="Arial"/>
          <w:sz w:val="20"/>
          <w:szCs w:val="20"/>
          <w:lang w:eastAsia="en-US"/>
        </w:rPr>
        <w:t xml:space="preserve">Komisia vyhodnotí splnenie podmienok účasti uchádzačov podľa § 40 s použitím ustanovenia § 66 ods. 7 písm. b) zákona: „ ... vyhodnotenie ponúk z hľadiska splnenia požiadaviek na predmet zákazky a vyhodnotenie splnenia podmienok účasti </w:t>
      </w:r>
      <w:bookmarkStart w:id="18" w:name="_Hlk100584835"/>
      <w:r w:rsidRPr="0095273D">
        <w:rPr>
          <w:rFonts w:ascii="Arial" w:eastAsia="Times New Roman" w:hAnsi="Arial" w:cs="Arial"/>
          <w:sz w:val="20"/>
          <w:szCs w:val="20"/>
          <w:lang w:eastAsia="en-US"/>
        </w:rPr>
        <w:t>sa uskutoční po vyhodnotení ponúk na základe kritérií na vyhodnotenie ponúk</w:t>
      </w:r>
      <w:bookmarkEnd w:id="18"/>
      <w:r w:rsidRPr="0095273D">
        <w:rPr>
          <w:rFonts w:ascii="Arial" w:eastAsia="Times New Roman" w:hAnsi="Arial" w:cs="Arial"/>
          <w:sz w:val="20"/>
          <w:szCs w:val="20"/>
          <w:lang w:eastAsia="en-US"/>
        </w:rPr>
        <w:t xml:space="preserve">“. </w:t>
      </w:r>
      <w:r w:rsidRPr="0095273D">
        <w:rPr>
          <w:rFonts w:ascii="Arial" w:eastAsia="Calibri" w:hAnsi="Arial" w:cs="Arial"/>
          <w:sz w:val="20"/>
          <w:szCs w:val="20"/>
        </w:rPr>
        <w:t>V súlade s § 55 ods. 1 zákona verejný obstarávateľ vyhodnotí splnenie podmienok účasti u uchádzača, ktorý sa</w:t>
      </w:r>
      <w:r w:rsidRPr="00AB1247">
        <w:rPr>
          <w:rFonts w:ascii="Arial" w:eastAsia="Calibri" w:hAnsi="Arial" w:cs="Arial"/>
          <w:sz w:val="20"/>
          <w:szCs w:val="20"/>
        </w:rPr>
        <w:t xml:space="preserve"> umiestnil na prvom mieste v poradí. Verejný obstarávateľ môže, v súlade s § 55 ods. 1 druhá veta zákona, vyhodnotiť splnenie podmienok účasti aj u ďalších uchádzačov v poradí.</w:t>
      </w:r>
    </w:p>
    <w:p w14:paraId="451E0CFE" w14:textId="2CE553FA" w:rsidR="00106A74" w:rsidRDefault="00106A74" w:rsidP="00106A74">
      <w:pPr>
        <w:spacing w:after="0" w:line="240" w:lineRule="auto"/>
        <w:contextualSpacing/>
        <w:jc w:val="both"/>
        <w:rPr>
          <w:rFonts w:ascii="Arial" w:eastAsia="Calibri" w:hAnsi="Arial" w:cs="Arial"/>
          <w:sz w:val="20"/>
          <w:szCs w:val="20"/>
        </w:rPr>
      </w:pPr>
    </w:p>
    <w:p w14:paraId="74D36047" w14:textId="6C21886A" w:rsidR="00106A74" w:rsidRDefault="00106A74" w:rsidP="00106A74">
      <w:pPr>
        <w:spacing w:after="0" w:line="240" w:lineRule="auto"/>
        <w:contextualSpacing/>
        <w:jc w:val="both"/>
        <w:rPr>
          <w:rFonts w:ascii="Arial" w:eastAsia="Calibri" w:hAnsi="Arial" w:cs="Arial"/>
          <w:sz w:val="20"/>
          <w:szCs w:val="20"/>
        </w:rPr>
      </w:pPr>
    </w:p>
    <w:p w14:paraId="5D7B37D4" w14:textId="77777777" w:rsidR="00106A74" w:rsidRDefault="00106A74" w:rsidP="00106A74">
      <w:pPr>
        <w:spacing w:after="0" w:line="240" w:lineRule="auto"/>
        <w:contextualSpacing/>
        <w:jc w:val="both"/>
        <w:rPr>
          <w:rFonts w:ascii="Arial" w:eastAsia="Calibri" w:hAnsi="Arial" w:cs="Arial"/>
          <w:sz w:val="20"/>
          <w:szCs w:val="20"/>
        </w:rPr>
      </w:pPr>
    </w:p>
    <w:p w14:paraId="5F08EB7F" w14:textId="77777777" w:rsidR="006E4B7F" w:rsidRPr="0095273D" w:rsidRDefault="006E4B7F" w:rsidP="0095273D">
      <w:pPr>
        <w:numPr>
          <w:ilvl w:val="1"/>
          <w:numId w:val="76"/>
        </w:numPr>
        <w:spacing w:after="0" w:line="240" w:lineRule="auto"/>
        <w:ind w:left="1134" w:hanging="567"/>
        <w:contextualSpacing/>
        <w:jc w:val="both"/>
        <w:rPr>
          <w:rFonts w:ascii="Arial" w:eastAsia="Times New Roman" w:hAnsi="Arial" w:cs="Arial"/>
          <w:sz w:val="20"/>
          <w:szCs w:val="20"/>
          <w:lang w:eastAsia="en-US"/>
        </w:rPr>
      </w:pPr>
      <w:r w:rsidRPr="0095273D">
        <w:rPr>
          <w:rFonts w:ascii="Arial" w:eastAsia="Calibri" w:hAnsi="Arial" w:cs="Arial"/>
          <w:sz w:val="20"/>
          <w:szCs w:val="20"/>
        </w:rPr>
        <w:t>Tohto verejného obstarávania sa nemôžu zúčastniť hospodárske subjekty so sídlom v treťom štáte, s ktorým nemá Slovenská republika alebo Európska únia uzavretú medzinárodnú zmluvu zaručujúcu rovnaký a účinný prístup k verejnému obstarávaniu v tomto treťom štáte pre hospodárske subjekty so sídlom v Slovenskej republike.</w:t>
      </w:r>
    </w:p>
    <w:p w14:paraId="743F5979" w14:textId="77777777" w:rsidR="006E4B7F" w:rsidRPr="0095273D" w:rsidRDefault="006E4B7F" w:rsidP="0095273D">
      <w:pPr>
        <w:numPr>
          <w:ilvl w:val="1"/>
          <w:numId w:val="76"/>
        </w:numPr>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lang w:eastAsia="en-US"/>
        </w:rPr>
        <w:t>Verejný obstarávateľ vylúči uchádzača z verejného obstarávania v prípadoch podľa § 40 ods. 6 a 7 zákona, a tiež v prípade, že uchádzač má sídlo v treťom štáte, s ktorým nemá Slovenská republika alebo Európska únia uzavretú medzinárodnú zmluvu zaručujúcu rovnaký a účinný prístup k verejnému obstarávaniu v tomto treťom štáte pre hospodárske subjekty so sídlom v Slovenskej republike. Verejný obstarávateľ môže vylúčiť kedykoľvek počas verejného obstarávania uchádzača v prípadoch podľa § 40 ods. 8 zákona.</w:t>
      </w:r>
    </w:p>
    <w:p w14:paraId="3D587E34" w14:textId="77777777" w:rsidR="006E4B7F" w:rsidRPr="0095273D" w:rsidRDefault="006E4B7F" w:rsidP="0095273D">
      <w:pPr>
        <w:spacing w:after="0" w:line="240" w:lineRule="auto"/>
        <w:ind w:left="1134"/>
        <w:contextualSpacing/>
        <w:jc w:val="both"/>
        <w:rPr>
          <w:rFonts w:ascii="Arial" w:eastAsia="Times New Roman" w:hAnsi="Arial" w:cs="Arial"/>
          <w:sz w:val="20"/>
          <w:szCs w:val="20"/>
        </w:rPr>
      </w:pPr>
    </w:p>
    <w:p w14:paraId="06EE657D" w14:textId="77777777" w:rsidR="006E4B7F" w:rsidRPr="0095273D" w:rsidRDefault="006E4B7F" w:rsidP="0024264A">
      <w:pPr>
        <w:autoSpaceDE w:val="0"/>
        <w:autoSpaceDN w:val="0"/>
        <w:spacing w:after="0" w:line="240" w:lineRule="auto"/>
        <w:ind w:left="567" w:hanging="567"/>
        <w:contextualSpacing/>
        <w:jc w:val="both"/>
        <w:rPr>
          <w:rFonts w:ascii="Arial" w:eastAsia="Times New Roman" w:hAnsi="Arial" w:cs="Arial"/>
          <w:b/>
          <w:sz w:val="20"/>
          <w:szCs w:val="20"/>
        </w:rPr>
      </w:pPr>
      <w:r w:rsidRPr="0095273D">
        <w:rPr>
          <w:rFonts w:ascii="Arial" w:eastAsia="Times New Roman" w:hAnsi="Arial" w:cs="Arial"/>
          <w:b/>
          <w:sz w:val="20"/>
          <w:szCs w:val="20"/>
        </w:rPr>
        <w:t>28.</w:t>
      </w:r>
      <w:r w:rsidRPr="0095273D">
        <w:rPr>
          <w:rFonts w:ascii="Arial" w:eastAsia="Times New Roman" w:hAnsi="Arial" w:cs="Arial"/>
          <w:b/>
          <w:sz w:val="20"/>
          <w:szCs w:val="20"/>
        </w:rPr>
        <w:tab/>
        <w:t>Využitie subdodávateľov</w:t>
      </w:r>
    </w:p>
    <w:p w14:paraId="02B822AA" w14:textId="77777777" w:rsidR="00ED366B" w:rsidRPr="0095273D" w:rsidRDefault="00ED366B" w:rsidP="0095273D">
      <w:pPr>
        <w:spacing w:after="0" w:line="240" w:lineRule="auto"/>
        <w:ind w:left="567"/>
        <w:contextualSpacing/>
        <w:jc w:val="both"/>
        <w:rPr>
          <w:rFonts w:ascii="Arial" w:eastAsia="Times New Roman" w:hAnsi="Arial" w:cs="Arial"/>
          <w:sz w:val="20"/>
          <w:szCs w:val="20"/>
        </w:rPr>
      </w:pPr>
      <w:r w:rsidRPr="0095273D">
        <w:rPr>
          <w:rFonts w:ascii="Arial" w:eastAsia="Times New Roman" w:hAnsi="Arial" w:cs="Arial"/>
          <w:b/>
          <w:sz w:val="20"/>
          <w:szCs w:val="20"/>
        </w:rPr>
        <w:tab/>
      </w:r>
      <w:bookmarkStart w:id="19" w:name="_Hlk163138094"/>
      <w:r w:rsidRPr="0095273D">
        <w:rPr>
          <w:rFonts w:ascii="Arial" w:eastAsia="Times New Roman" w:hAnsi="Arial" w:cs="Arial"/>
          <w:sz w:val="20"/>
          <w:szCs w:val="20"/>
        </w:rPr>
        <w:t>Uchádzač pri využití subdodávateľov pre účely predkladania ponuky postupuje podľa bodu 19.1.9 Časť 1 Zväzok 1 týchto SP v súlade s § 41 ods. 1 písm. a) a b) zákona.</w:t>
      </w:r>
    </w:p>
    <w:p w14:paraId="6D167459" w14:textId="1B6D226F" w:rsidR="00ED366B" w:rsidRPr="0095273D" w:rsidRDefault="00ED366B" w:rsidP="0095273D">
      <w:pPr>
        <w:spacing w:after="0" w:line="240" w:lineRule="auto"/>
        <w:ind w:left="567"/>
        <w:contextualSpacing/>
        <w:jc w:val="both"/>
        <w:rPr>
          <w:rFonts w:ascii="Arial" w:eastAsia="Times New Roman" w:hAnsi="Arial" w:cs="Arial"/>
          <w:sz w:val="20"/>
          <w:szCs w:val="20"/>
        </w:rPr>
      </w:pPr>
      <w:r w:rsidRPr="0095273D">
        <w:rPr>
          <w:rFonts w:ascii="Arial" w:eastAsia="Times New Roman" w:hAnsi="Arial" w:cs="Arial"/>
          <w:sz w:val="20"/>
          <w:szCs w:val="20"/>
        </w:rPr>
        <w:t xml:space="preserve">Uchádzač pri využití subdodávateľov pre účely predkladania </w:t>
      </w:r>
      <w:r w:rsidR="00353176">
        <w:rPr>
          <w:rFonts w:ascii="Arial" w:eastAsia="Times New Roman" w:hAnsi="Arial" w:cs="Arial"/>
          <w:sz w:val="20"/>
          <w:szCs w:val="20"/>
        </w:rPr>
        <w:t>Z</w:t>
      </w:r>
      <w:r w:rsidRPr="0095273D">
        <w:rPr>
          <w:rFonts w:ascii="Arial" w:eastAsia="Times New Roman" w:hAnsi="Arial" w:cs="Arial"/>
          <w:sz w:val="20"/>
          <w:szCs w:val="20"/>
        </w:rPr>
        <w:t xml:space="preserve">mluvy v rámci poskytnutia riadnej súčinnosti postupuje podľa bodu 32.10 Časť </w:t>
      </w:r>
      <w:r w:rsidR="002B56FA" w:rsidRPr="0095273D">
        <w:rPr>
          <w:rFonts w:ascii="Arial" w:eastAsia="Times New Roman" w:hAnsi="Arial" w:cs="Arial"/>
          <w:sz w:val="20"/>
          <w:szCs w:val="20"/>
        </w:rPr>
        <w:t>A.</w:t>
      </w:r>
      <w:r w:rsidRPr="0095273D">
        <w:rPr>
          <w:rFonts w:ascii="Arial" w:eastAsia="Times New Roman" w:hAnsi="Arial" w:cs="Arial"/>
          <w:sz w:val="20"/>
          <w:szCs w:val="20"/>
        </w:rPr>
        <w:t>1 Zväzok 1 týchto SP v súlade s § 41 ods. 3 zákona.</w:t>
      </w:r>
    </w:p>
    <w:p w14:paraId="47171DBF" w14:textId="77777777" w:rsidR="00F56041" w:rsidRPr="0095273D" w:rsidRDefault="00F56041" w:rsidP="0095273D">
      <w:pPr>
        <w:spacing w:after="0" w:line="240" w:lineRule="auto"/>
        <w:ind w:left="567"/>
        <w:contextualSpacing/>
        <w:jc w:val="both"/>
        <w:rPr>
          <w:rFonts w:ascii="Arial" w:eastAsia="Times New Roman" w:hAnsi="Arial" w:cs="Arial"/>
          <w:sz w:val="20"/>
          <w:szCs w:val="20"/>
        </w:rPr>
      </w:pPr>
    </w:p>
    <w:bookmarkEnd w:id="19"/>
    <w:p w14:paraId="22CFE19E" w14:textId="77777777" w:rsidR="006E4B7F" w:rsidRPr="0095273D" w:rsidRDefault="006E4B7F" w:rsidP="0095273D">
      <w:pPr>
        <w:autoSpaceDE w:val="0"/>
        <w:autoSpaceDN w:val="0"/>
        <w:spacing w:after="0" w:line="240" w:lineRule="auto"/>
        <w:ind w:left="567" w:hanging="567"/>
        <w:contextualSpacing/>
        <w:jc w:val="both"/>
        <w:rPr>
          <w:rFonts w:ascii="Arial" w:eastAsia="Times New Roman" w:hAnsi="Arial" w:cs="Arial"/>
          <w:b/>
          <w:bCs/>
          <w:sz w:val="20"/>
          <w:szCs w:val="20"/>
        </w:rPr>
      </w:pPr>
      <w:r w:rsidRPr="0095273D">
        <w:rPr>
          <w:rFonts w:ascii="Arial" w:eastAsia="Times New Roman" w:hAnsi="Arial" w:cs="Arial"/>
          <w:b/>
          <w:bCs/>
          <w:sz w:val="20"/>
          <w:szCs w:val="20"/>
        </w:rPr>
        <w:t>29.</w:t>
      </w:r>
      <w:r w:rsidRPr="0095273D">
        <w:rPr>
          <w:rFonts w:ascii="Arial" w:eastAsia="Times New Roman" w:hAnsi="Arial" w:cs="Arial"/>
          <w:b/>
          <w:bCs/>
          <w:sz w:val="20"/>
          <w:szCs w:val="20"/>
        </w:rPr>
        <w:tab/>
        <w:t>Oprava chýb</w:t>
      </w:r>
    </w:p>
    <w:p w14:paraId="1C0F24D8" w14:textId="77777777" w:rsidR="006E4B7F" w:rsidRPr="0095273D" w:rsidRDefault="006E4B7F" w:rsidP="0095273D">
      <w:pPr>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 xml:space="preserve">29.1 </w:t>
      </w:r>
      <w:r w:rsidRPr="0095273D">
        <w:rPr>
          <w:rFonts w:ascii="Arial" w:eastAsia="Times New Roman" w:hAnsi="Arial" w:cs="Arial"/>
          <w:sz w:val="20"/>
          <w:szCs w:val="20"/>
          <w:lang w:eastAsia="en-US"/>
        </w:rPr>
        <w:tab/>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w:t>
      </w:r>
    </w:p>
    <w:p w14:paraId="0C054006" w14:textId="77777777" w:rsidR="006E4B7F" w:rsidRPr="0095273D" w:rsidRDefault="006E4B7F" w:rsidP="0095273D">
      <w:pPr>
        <w:numPr>
          <w:ilvl w:val="0"/>
          <w:numId w:val="39"/>
        </w:numPr>
        <w:autoSpaceDE w:val="0"/>
        <w:autoSpaceDN w:val="0"/>
        <w:spacing w:after="0" w:line="240" w:lineRule="auto"/>
        <w:ind w:left="1134" w:hanging="567"/>
        <w:contextualSpacing/>
        <w:jc w:val="both"/>
        <w:rPr>
          <w:rFonts w:ascii="Arial" w:eastAsia="Times New Roman" w:hAnsi="Arial" w:cs="Arial"/>
          <w:vanish/>
          <w:color w:val="000000" w:themeColor="text1"/>
          <w:sz w:val="20"/>
          <w:szCs w:val="20"/>
          <w:lang w:eastAsia="en-US"/>
        </w:rPr>
      </w:pPr>
    </w:p>
    <w:p w14:paraId="4075D995" w14:textId="77777777" w:rsidR="006E4B7F" w:rsidRPr="0095273D" w:rsidRDefault="006E4B7F" w:rsidP="0095273D">
      <w:pPr>
        <w:numPr>
          <w:ilvl w:val="0"/>
          <w:numId w:val="39"/>
        </w:numPr>
        <w:autoSpaceDE w:val="0"/>
        <w:autoSpaceDN w:val="0"/>
        <w:spacing w:after="0" w:line="240" w:lineRule="auto"/>
        <w:ind w:left="1134" w:hanging="567"/>
        <w:contextualSpacing/>
        <w:jc w:val="both"/>
        <w:rPr>
          <w:rFonts w:ascii="Arial" w:eastAsia="Times New Roman" w:hAnsi="Arial" w:cs="Arial"/>
          <w:vanish/>
          <w:color w:val="000000" w:themeColor="text1"/>
          <w:sz w:val="20"/>
          <w:szCs w:val="20"/>
          <w:lang w:eastAsia="en-US"/>
        </w:rPr>
      </w:pPr>
    </w:p>
    <w:p w14:paraId="0428F3D6"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29.2</w:t>
      </w:r>
      <w:r w:rsidRPr="0095273D">
        <w:rPr>
          <w:rFonts w:ascii="Arial" w:eastAsia="Times New Roman" w:hAnsi="Arial" w:cs="Arial"/>
          <w:sz w:val="20"/>
          <w:szCs w:val="20"/>
          <w:lang w:eastAsia="en-US"/>
        </w:rPr>
        <w:tab/>
        <w:t>Zrejmé matematické chyby, zistené pri vyhodnocovaní ponúk, budú opravené v prípade:</w:t>
      </w:r>
    </w:p>
    <w:p w14:paraId="321F0FE4" w14:textId="77777777" w:rsidR="006E4B7F" w:rsidRPr="0095273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95273D">
        <w:rPr>
          <w:rFonts w:ascii="Arial" w:eastAsia="Times New Roman" w:hAnsi="Arial" w:cs="Arial"/>
          <w:bCs/>
          <w:color w:val="000000" w:themeColor="text1"/>
          <w:sz w:val="20"/>
          <w:szCs w:val="20"/>
          <w:lang w:eastAsia="en-US"/>
        </w:rPr>
        <w:t xml:space="preserve">29.2.1 </w:t>
      </w:r>
      <w:r w:rsidRPr="0095273D">
        <w:rPr>
          <w:rFonts w:ascii="Arial" w:eastAsia="Times New Roman" w:hAnsi="Arial" w:cs="Arial"/>
          <w:bCs/>
          <w:color w:val="000000" w:themeColor="text1"/>
          <w:sz w:val="20"/>
          <w:szCs w:val="20"/>
          <w:lang w:eastAsia="en-US"/>
        </w:rPr>
        <w:tab/>
        <w:t>rozdielu medzi sumou uvedenou číslom a sumou uvedenou slovom; platiť bude suma uvedená správne,</w:t>
      </w:r>
    </w:p>
    <w:p w14:paraId="6CB16BAD" w14:textId="77777777" w:rsidR="006E4B7F" w:rsidRPr="0095273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95273D">
        <w:rPr>
          <w:rFonts w:ascii="Arial" w:eastAsia="Times New Roman" w:hAnsi="Arial" w:cs="Arial"/>
          <w:bCs/>
          <w:color w:val="000000" w:themeColor="text1"/>
          <w:sz w:val="20"/>
          <w:szCs w:val="20"/>
          <w:lang w:eastAsia="en-US"/>
        </w:rPr>
        <w:t>29.2.2</w:t>
      </w:r>
      <w:r w:rsidRPr="0095273D">
        <w:rPr>
          <w:rFonts w:ascii="Arial" w:eastAsia="Times New Roman" w:hAnsi="Arial" w:cs="Arial"/>
          <w:bCs/>
          <w:color w:val="000000" w:themeColor="text1"/>
          <w:sz w:val="20"/>
          <w:szCs w:val="20"/>
          <w:lang w:eastAsia="en-US"/>
        </w:rPr>
        <w:tab/>
      </w:r>
      <w:r w:rsidRPr="0095273D">
        <w:rPr>
          <w:rFonts w:ascii="Arial" w:eastAsia="Times New Roman" w:hAnsi="Arial" w:cs="Arial"/>
          <w:bCs/>
          <w:color w:val="000000" w:themeColor="text1"/>
          <w:sz w:val="20"/>
          <w:szCs w:val="20"/>
          <w:lang w:eastAsia="en-US"/>
        </w:rPr>
        <w:tab/>
        <w:t>rozdielu medzi jednotkovou cenou a celkovou cenou, ak uvedená chyba vznikla dôsledkom nesprávneho násobenia jednotkovej ceny množstvom; platiť bude správny súčin jednotkovej ceny a množstva,</w:t>
      </w:r>
    </w:p>
    <w:p w14:paraId="6D7CC17C" w14:textId="77777777" w:rsidR="006E4B7F" w:rsidRPr="0095273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95273D">
        <w:rPr>
          <w:rFonts w:ascii="Arial" w:eastAsia="Times New Roman" w:hAnsi="Arial" w:cs="Arial"/>
          <w:bCs/>
          <w:color w:val="000000" w:themeColor="text1"/>
          <w:sz w:val="20"/>
          <w:szCs w:val="20"/>
          <w:lang w:eastAsia="en-US"/>
        </w:rPr>
        <w:t>29.2.3</w:t>
      </w:r>
      <w:r w:rsidRPr="0095273D">
        <w:rPr>
          <w:rFonts w:ascii="Arial" w:eastAsia="Times New Roman" w:hAnsi="Arial" w:cs="Arial"/>
          <w:bCs/>
          <w:color w:val="000000" w:themeColor="text1"/>
          <w:sz w:val="20"/>
          <w:szCs w:val="20"/>
          <w:lang w:eastAsia="en-US"/>
        </w:rPr>
        <w:tab/>
        <w:t>preukázateľne hrubej chyby pri jednotkovej cene v desatinnej čiarke; platiť bude jednotková cena s opravenou desatinnou čiarkou, celková cena položky bude odvodená od takto opravenej jednotkovej ceny,</w:t>
      </w:r>
    </w:p>
    <w:p w14:paraId="661792C7" w14:textId="77777777" w:rsidR="006E4B7F" w:rsidRPr="0095273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95273D">
        <w:rPr>
          <w:rFonts w:ascii="Arial" w:eastAsia="Times New Roman" w:hAnsi="Arial" w:cs="Arial"/>
          <w:bCs/>
          <w:color w:val="000000" w:themeColor="text1"/>
          <w:sz w:val="20"/>
          <w:szCs w:val="20"/>
          <w:lang w:eastAsia="en-US"/>
        </w:rPr>
        <w:t>29.2.4</w:t>
      </w:r>
      <w:r w:rsidRPr="0095273D">
        <w:rPr>
          <w:rFonts w:ascii="Arial" w:eastAsia="Times New Roman" w:hAnsi="Arial" w:cs="Arial"/>
          <w:bCs/>
          <w:color w:val="000000" w:themeColor="text1"/>
          <w:sz w:val="20"/>
          <w:szCs w:val="20"/>
          <w:lang w:eastAsia="en-US"/>
        </w:rPr>
        <w:tab/>
        <w:t>nesprávne spočítanej sumy vo vzájomnom súčte alebo medzisúčte jednotlivých položiek; platiť bude správny súčet, resp. medzisúčet jednotlivých položiek a pod.</w:t>
      </w:r>
    </w:p>
    <w:p w14:paraId="3166C951" w14:textId="77777777" w:rsidR="006E4B7F" w:rsidRPr="0095273D" w:rsidRDefault="006E4B7F" w:rsidP="0095273D">
      <w:pPr>
        <w:autoSpaceDE w:val="0"/>
        <w:autoSpaceDN w:val="0"/>
        <w:spacing w:after="0" w:line="240" w:lineRule="auto"/>
        <w:ind w:left="1134" w:hanging="567"/>
        <w:contextualSpacing/>
        <w:jc w:val="both"/>
        <w:outlineLvl w:val="2"/>
        <w:rPr>
          <w:rFonts w:ascii="Arial" w:eastAsia="Calibri" w:hAnsi="Arial" w:cs="Arial"/>
          <w:b/>
          <w:bCs/>
          <w:color w:val="000000" w:themeColor="text1"/>
          <w:sz w:val="20"/>
          <w:szCs w:val="20"/>
        </w:rPr>
      </w:pPr>
      <w:r w:rsidRPr="0095273D">
        <w:rPr>
          <w:rFonts w:ascii="Arial" w:eastAsia="Calibri" w:hAnsi="Arial" w:cs="Arial"/>
          <w:bCs/>
          <w:color w:val="000000" w:themeColor="text1"/>
          <w:sz w:val="20"/>
          <w:szCs w:val="20"/>
        </w:rPr>
        <w:t>29.2</w:t>
      </w:r>
      <w:r w:rsidRPr="0095273D">
        <w:rPr>
          <w:rFonts w:ascii="Arial" w:eastAsia="Calibri" w:hAnsi="Arial" w:cs="Arial"/>
          <w:b/>
          <w:bCs/>
          <w:color w:val="000000" w:themeColor="text1"/>
          <w:sz w:val="20"/>
          <w:szCs w:val="20"/>
        </w:rPr>
        <w:tab/>
        <w:t>O každej vykonanej oprave bude uchádzač bezodkladne upovedomený. Uchádzač bude v takom prípade požiadaný o vysvetlenie ponuky podľa § 53 ods. 1 zákona a o predloženie súhlasu s vykonanou opravou.</w:t>
      </w:r>
    </w:p>
    <w:p w14:paraId="49D68377" w14:textId="77777777" w:rsidR="00DB67AF" w:rsidRDefault="00DB67AF" w:rsidP="0095273D">
      <w:pPr>
        <w:spacing w:after="0" w:line="240" w:lineRule="auto"/>
        <w:contextualSpacing/>
        <w:jc w:val="center"/>
        <w:rPr>
          <w:rFonts w:ascii="Arial" w:eastAsia="Times New Roman" w:hAnsi="Arial" w:cs="Arial"/>
          <w:b/>
          <w:sz w:val="20"/>
          <w:szCs w:val="20"/>
        </w:rPr>
      </w:pPr>
    </w:p>
    <w:p w14:paraId="47B88B94" w14:textId="6622384B"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Časť VI.</w:t>
      </w:r>
    </w:p>
    <w:p w14:paraId="0DCF8E2D" w14:textId="77777777"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Dôvernosť a  etika vo verejnom obstarávaní</w:t>
      </w:r>
    </w:p>
    <w:p w14:paraId="6E8E0CEA" w14:textId="77777777" w:rsidR="006E4B7F" w:rsidRPr="0095273D" w:rsidRDefault="006E4B7F" w:rsidP="0095273D">
      <w:pPr>
        <w:spacing w:after="0" w:line="240" w:lineRule="auto"/>
        <w:contextualSpacing/>
        <w:jc w:val="center"/>
        <w:rPr>
          <w:rFonts w:ascii="Arial" w:eastAsia="Times New Roman" w:hAnsi="Arial" w:cs="Arial"/>
          <w:b/>
          <w:sz w:val="20"/>
          <w:szCs w:val="20"/>
        </w:rPr>
      </w:pPr>
    </w:p>
    <w:p w14:paraId="5A927287" w14:textId="77777777" w:rsidR="006E4B7F" w:rsidRPr="0095273D" w:rsidRDefault="006E4B7F" w:rsidP="0095273D">
      <w:pPr>
        <w:spacing w:after="0" w:line="240" w:lineRule="auto"/>
        <w:ind w:left="567" w:hanging="567"/>
        <w:contextualSpacing/>
        <w:jc w:val="both"/>
        <w:rPr>
          <w:rFonts w:ascii="Arial" w:eastAsia="Times New Roman" w:hAnsi="Arial" w:cs="Arial"/>
          <w:b/>
          <w:bCs/>
          <w:sz w:val="20"/>
          <w:szCs w:val="20"/>
        </w:rPr>
      </w:pPr>
      <w:r w:rsidRPr="0095273D">
        <w:rPr>
          <w:rFonts w:ascii="Arial" w:eastAsia="Times New Roman" w:hAnsi="Arial" w:cs="Arial"/>
          <w:b/>
          <w:bCs/>
          <w:smallCaps/>
          <w:sz w:val="20"/>
          <w:szCs w:val="20"/>
        </w:rPr>
        <w:t>30.</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Dôvernosť procesu verejného obstarávania</w:t>
      </w:r>
    </w:p>
    <w:p w14:paraId="3F409942" w14:textId="051C3262" w:rsidR="006E4B7F" w:rsidRDefault="006E4B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30.1</w:t>
      </w:r>
      <w:r w:rsidRPr="0095273D">
        <w:rPr>
          <w:rFonts w:ascii="Arial" w:eastAsia="Times New Roman" w:hAnsi="Arial" w:cs="Arial"/>
          <w:sz w:val="20"/>
          <w:szCs w:val="20"/>
          <w:lang w:eastAsia="en-US"/>
        </w:rPr>
        <w:tab/>
        <w:t>Členovia komisie, ktorí vyhodnocujú ponuky sú povinní zachovávať mlčanlivosť a nesmú poskytovať počas vyhodnocovania ponúk informácie o obsahu ponúk. Na členov komisie, ktorí vyhodnocujú ponuky, sa vzťahujú ustanovenia podľa § 22 zákona.</w:t>
      </w:r>
    </w:p>
    <w:p w14:paraId="2C444841"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30.2</w:t>
      </w:r>
      <w:r w:rsidRPr="0095273D">
        <w:rPr>
          <w:rFonts w:ascii="Arial" w:eastAsia="Times New Roman" w:hAnsi="Arial" w:cs="Arial"/>
          <w:sz w:val="20"/>
          <w:szCs w:val="20"/>
          <w:lang w:eastAsia="en-US"/>
        </w:rPr>
        <w:tab/>
        <w:t>Verejný obstarávateľ je povinný zachovávať mlčanlivosť o informáciách označených ako dôverné, ktoré mu uchádzač alebo záujemca poskytol; na tento účel uchádzač alebo záujemca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a ani ustanovenia, ukladajúce prevádzkovateľovi elektronického prostriedku, prostredníctvom ktorého sa verejné obstarávanie realizuje, sprístupniť dokumenty a informácie  týkajúce sa verejného obstarávania a tiež povinnosti zverejňovania zmlúv podľa osobitného predpisu.</w:t>
      </w:r>
    </w:p>
    <w:p w14:paraId="52949FD5" w14:textId="77777777" w:rsidR="00C7065A" w:rsidRPr="0095273D" w:rsidRDefault="00C7065A" w:rsidP="0095273D">
      <w:pPr>
        <w:spacing w:after="0" w:line="240" w:lineRule="auto"/>
        <w:contextualSpacing/>
        <w:jc w:val="center"/>
        <w:rPr>
          <w:rFonts w:ascii="Arial" w:eastAsia="Times New Roman" w:hAnsi="Arial" w:cs="Arial"/>
          <w:b/>
          <w:sz w:val="20"/>
          <w:szCs w:val="20"/>
        </w:rPr>
      </w:pPr>
    </w:p>
    <w:p w14:paraId="2AC48D64" w14:textId="77777777"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Časť VII.</w:t>
      </w:r>
    </w:p>
    <w:p w14:paraId="5170F517" w14:textId="77777777"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Prijatie ponuky a uzavretie Zmluvy o Dielo</w:t>
      </w:r>
    </w:p>
    <w:p w14:paraId="7577634C" w14:textId="77777777" w:rsidR="006E4B7F" w:rsidRPr="0095273D" w:rsidRDefault="006E4B7F" w:rsidP="0095273D">
      <w:pPr>
        <w:spacing w:after="0" w:line="240" w:lineRule="auto"/>
        <w:contextualSpacing/>
        <w:jc w:val="center"/>
        <w:rPr>
          <w:rFonts w:ascii="Arial" w:eastAsia="Times New Roman" w:hAnsi="Arial" w:cs="Arial"/>
          <w:b/>
          <w:sz w:val="20"/>
          <w:szCs w:val="20"/>
        </w:rPr>
      </w:pPr>
    </w:p>
    <w:p w14:paraId="002942B0" w14:textId="6F8990F9" w:rsidR="006E4B7F" w:rsidRDefault="006E4B7F" w:rsidP="0095273D">
      <w:pPr>
        <w:spacing w:after="0" w:line="240" w:lineRule="auto"/>
        <w:ind w:left="567" w:hanging="567"/>
        <w:contextualSpacing/>
        <w:jc w:val="both"/>
        <w:rPr>
          <w:rFonts w:ascii="Arial" w:eastAsia="Times New Roman" w:hAnsi="Arial" w:cs="Arial"/>
          <w:b/>
          <w:bCs/>
          <w:sz w:val="20"/>
          <w:szCs w:val="20"/>
        </w:rPr>
      </w:pPr>
      <w:r w:rsidRPr="0095273D">
        <w:rPr>
          <w:rFonts w:ascii="Arial" w:eastAsia="Times New Roman" w:hAnsi="Arial" w:cs="Arial"/>
          <w:b/>
          <w:bCs/>
          <w:smallCaps/>
          <w:sz w:val="20"/>
          <w:szCs w:val="20"/>
        </w:rPr>
        <w:t>31.</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Informácia o výsledku vyhodnotenia ponúk</w:t>
      </w:r>
    </w:p>
    <w:p w14:paraId="49F018F4" w14:textId="77777777" w:rsidR="006E4B7F" w:rsidRPr="0095273D" w:rsidRDefault="006E4B7F" w:rsidP="0095273D">
      <w:pPr>
        <w:numPr>
          <w:ilvl w:val="0"/>
          <w:numId w:val="74"/>
        </w:numPr>
        <w:autoSpaceDE w:val="0"/>
        <w:autoSpaceDN w:val="0"/>
        <w:spacing w:after="0" w:line="240" w:lineRule="auto"/>
        <w:contextualSpacing/>
        <w:jc w:val="both"/>
        <w:rPr>
          <w:rFonts w:ascii="Arial" w:eastAsia="Times New Roman" w:hAnsi="Arial" w:cs="Arial"/>
          <w:vanish/>
          <w:sz w:val="20"/>
          <w:szCs w:val="20"/>
        </w:rPr>
      </w:pPr>
    </w:p>
    <w:p w14:paraId="1AFA1944" w14:textId="77777777" w:rsidR="006E4B7F" w:rsidRPr="0095273D" w:rsidRDefault="006E4B7F" w:rsidP="0095273D">
      <w:pPr>
        <w:numPr>
          <w:ilvl w:val="0"/>
          <w:numId w:val="74"/>
        </w:numPr>
        <w:autoSpaceDE w:val="0"/>
        <w:autoSpaceDN w:val="0"/>
        <w:spacing w:after="0" w:line="240" w:lineRule="auto"/>
        <w:contextualSpacing/>
        <w:jc w:val="both"/>
        <w:rPr>
          <w:rFonts w:ascii="Arial" w:eastAsia="Times New Roman" w:hAnsi="Arial" w:cs="Arial"/>
          <w:vanish/>
          <w:sz w:val="20"/>
          <w:szCs w:val="20"/>
        </w:rPr>
      </w:pPr>
    </w:p>
    <w:p w14:paraId="07A818A7" w14:textId="77777777" w:rsidR="006E4B7F" w:rsidRPr="0095273D" w:rsidRDefault="006E4B7F" w:rsidP="0095273D">
      <w:pPr>
        <w:numPr>
          <w:ilvl w:val="1"/>
          <w:numId w:val="74"/>
        </w:numPr>
        <w:autoSpaceDE w:val="0"/>
        <w:autoSpaceDN w:val="0"/>
        <w:spacing w:after="0" w:line="240" w:lineRule="auto"/>
        <w:ind w:left="1134" w:hanging="567"/>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 xml:space="preserve">Verejný obstarávateľ po vyhodnotení ponúk, a po odoslaní všetkých oznámení o vylúčení uchádzača, bezodkladne oznámi všetkým dotknutým uchádzačom, výsledok vyhodnotenia ponúk, vrátane poradia uchádzačov a súčasne uverejní informáciu o výsledku vyhodnotenia </w:t>
      </w:r>
      <w:r w:rsidRPr="0095273D">
        <w:rPr>
          <w:rFonts w:ascii="Arial" w:eastAsia="Times New Roman" w:hAnsi="Arial" w:cs="Arial"/>
          <w:color w:val="000000" w:themeColor="text1"/>
          <w:sz w:val="20"/>
          <w:szCs w:val="20"/>
        </w:rPr>
        <w:lastRenderedPageBreak/>
        <w:t>ponúk a poradie uchádzačov v systéme JOSEPHINE. Dotknutým uchádzačom je uchádzač, ktorého ponuka sa vyhodnocovala, vylúčený uchádzač, ktorému plynie lehota na podanie námietok proti vylúčeniu a uchádzač, ktorý podal námietky proti vylúčeniu, pričom úrad o námietkach zatiaľ právoplatne nerozhodol. Úspešnému uchádzačovi alebo uchádzačom oznámi, že jeho ponuku alebo ponuky prijíma. Neúspešnému uchádzačovi oznámi, že neuspel a dôvody neprijatia jeho ponuky.</w:t>
      </w:r>
      <w:r w:rsidRPr="0095273D">
        <w:rPr>
          <w:rFonts w:ascii="Arial" w:eastAsia="Times New Roman" w:hAnsi="Arial" w:cs="Arial"/>
          <w:color w:val="FF0000"/>
          <w:sz w:val="20"/>
          <w:szCs w:val="20"/>
        </w:rPr>
        <w:t xml:space="preserve"> </w:t>
      </w:r>
      <w:r w:rsidRPr="0095273D">
        <w:rPr>
          <w:rFonts w:ascii="Arial" w:eastAsia="Times New Roman" w:hAnsi="Arial" w:cs="Arial"/>
          <w:color w:val="000000" w:themeColor="text1"/>
          <w:sz w:val="20"/>
          <w:szCs w:val="20"/>
        </w:rPr>
        <w:t>V informácii o výsledku vyhodnotenia ponúk uvedie najmä identifikáciu úspešného uchádzača alebo uchádzačov, informáciu o charakteristikách a výhodách prijatej ponuky alebo ponúk, výsledok vyhodnotenia splnenia podmienok účasti u úspešného uchádzača a lehotu, v ktorej môže byť doručená námietka.</w:t>
      </w:r>
    </w:p>
    <w:p w14:paraId="56C67511" w14:textId="77777777" w:rsidR="006044CA" w:rsidRPr="0095273D" w:rsidRDefault="006044CA" w:rsidP="0095273D">
      <w:pPr>
        <w:spacing w:after="0" w:line="240" w:lineRule="auto"/>
        <w:contextualSpacing/>
        <w:jc w:val="both"/>
        <w:rPr>
          <w:rFonts w:ascii="Arial" w:hAnsi="Arial" w:cs="Arial"/>
          <w:color w:val="000000"/>
          <w:sz w:val="20"/>
          <w:szCs w:val="20"/>
        </w:rPr>
      </w:pPr>
    </w:p>
    <w:p w14:paraId="1685E213" w14:textId="77777777" w:rsidR="00794DE5" w:rsidRPr="0095273D" w:rsidRDefault="00794DE5" w:rsidP="0095273D">
      <w:pPr>
        <w:spacing w:after="0" w:line="240" w:lineRule="auto"/>
        <w:contextualSpacing/>
        <w:jc w:val="both"/>
        <w:rPr>
          <w:rFonts w:ascii="Arial" w:hAnsi="Arial" w:cs="Arial"/>
          <w:b/>
          <w:bCs/>
          <w:sz w:val="20"/>
          <w:szCs w:val="20"/>
        </w:rPr>
      </w:pPr>
      <w:bookmarkStart w:id="20" w:name="_Toc461981394"/>
      <w:bookmarkStart w:id="21" w:name="_Toc461981395"/>
      <w:bookmarkStart w:id="22" w:name="_Toc461981397"/>
      <w:bookmarkStart w:id="23" w:name="_Toc461981398"/>
      <w:bookmarkStart w:id="24" w:name="_Toc461981399"/>
      <w:bookmarkStart w:id="25" w:name="_Toc461981401"/>
      <w:bookmarkStart w:id="26" w:name="_Toc461981409"/>
      <w:bookmarkStart w:id="27" w:name="_Toc461981412"/>
      <w:bookmarkStart w:id="28" w:name="_Toc461981415"/>
      <w:bookmarkStart w:id="29" w:name="_Toc461981422"/>
      <w:bookmarkStart w:id="30" w:name="_Toc461981423"/>
      <w:bookmarkStart w:id="31" w:name="_Toc461981424"/>
      <w:bookmarkStart w:id="32" w:name="_Toc461981425"/>
      <w:bookmarkStart w:id="33" w:name="_Toc461981427"/>
      <w:bookmarkStart w:id="34" w:name="_Toc461981431"/>
      <w:bookmarkStart w:id="35" w:name="_Toc461981432"/>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95273D">
        <w:rPr>
          <w:rFonts w:ascii="Arial" w:hAnsi="Arial" w:cs="Arial"/>
          <w:b/>
          <w:bCs/>
          <w:smallCaps/>
          <w:sz w:val="20"/>
          <w:szCs w:val="20"/>
        </w:rPr>
        <w:t>32.</w:t>
      </w:r>
      <w:r w:rsidRPr="0095273D">
        <w:rPr>
          <w:rFonts w:ascii="Arial" w:hAnsi="Arial" w:cs="Arial"/>
          <w:b/>
          <w:bCs/>
          <w:smallCaps/>
          <w:sz w:val="20"/>
          <w:szCs w:val="20"/>
        </w:rPr>
        <w:tab/>
      </w:r>
      <w:r w:rsidR="00D36576" w:rsidRPr="0095273D">
        <w:rPr>
          <w:rFonts w:ascii="Arial" w:hAnsi="Arial" w:cs="Arial"/>
          <w:b/>
          <w:bCs/>
          <w:smallCaps/>
          <w:sz w:val="20"/>
          <w:szCs w:val="20"/>
        </w:rPr>
        <w:tab/>
      </w:r>
      <w:r w:rsidRPr="0095273D">
        <w:rPr>
          <w:rFonts w:ascii="Arial" w:hAnsi="Arial" w:cs="Arial"/>
          <w:b/>
          <w:bCs/>
          <w:sz w:val="20"/>
          <w:szCs w:val="20"/>
        </w:rPr>
        <w:t>U</w:t>
      </w:r>
      <w:r w:rsidR="00ED366B" w:rsidRPr="0095273D">
        <w:rPr>
          <w:rFonts w:ascii="Arial" w:hAnsi="Arial" w:cs="Arial"/>
          <w:b/>
          <w:bCs/>
          <w:sz w:val="20"/>
          <w:szCs w:val="20"/>
        </w:rPr>
        <w:t>zavret</w:t>
      </w:r>
      <w:r w:rsidRPr="0095273D">
        <w:rPr>
          <w:rFonts w:ascii="Arial" w:hAnsi="Arial" w:cs="Arial"/>
          <w:b/>
          <w:bCs/>
          <w:sz w:val="20"/>
          <w:szCs w:val="20"/>
        </w:rPr>
        <w:t xml:space="preserve">ie </w:t>
      </w:r>
      <w:r w:rsidR="00077A74" w:rsidRPr="0095273D">
        <w:rPr>
          <w:rFonts w:ascii="Arial" w:hAnsi="Arial" w:cs="Arial"/>
          <w:b/>
          <w:bCs/>
          <w:sz w:val="20"/>
          <w:szCs w:val="20"/>
        </w:rPr>
        <w:t>Z</w:t>
      </w:r>
      <w:r w:rsidRPr="0095273D">
        <w:rPr>
          <w:rFonts w:ascii="Arial" w:hAnsi="Arial" w:cs="Arial"/>
          <w:b/>
          <w:bCs/>
          <w:sz w:val="20"/>
          <w:szCs w:val="20"/>
        </w:rPr>
        <w:t>mluvy o dielo </w:t>
      </w:r>
    </w:p>
    <w:p w14:paraId="293E9EAA" w14:textId="46C17A4F" w:rsidR="00ED366B"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32.1</w:t>
      </w:r>
      <w:r w:rsidRPr="0095273D">
        <w:rPr>
          <w:rFonts w:ascii="Arial" w:hAnsi="Arial" w:cs="Arial"/>
          <w:sz w:val="20"/>
          <w:szCs w:val="20"/>
        </w:rPr>
        <w:tab/>
        <w:t xml:space="preserve">Uzavretá </w:t>
      </w:r>
      <w:r w:rsidR="00353176">
        <w:rPr>
          <w:rFonts w:ascii="Arial" w:hAnsi="Arial" w:cs="Arial"/>
          <w:sz w:val="20"/>
          <w:szCs w:val="20"/>
        </w:rPr>
        <w:t>Z</w:t>
      </w:r>
      <w:r w:rsidRPr="0095273D">
        <w:rPr>
          <w:rFonts w:ascii="Arial" w:hAnsi="Arial" w:cs="Arial"/>
          <w:sz w:val="20"/>
          <w:szCs w:val="20"/>
        </w:rPr>
        <w:t>mluva nesmie byť v rozpore s</w:t>
      </w:r>
      <w:r w:rsidR="00077A74" w:rsidRPr="0095273D">
        <w:rPr>
          <w:rFonts w:ascii="Arial" w:hAnsi="Arial" w:cs="Arial"/>
          <w:sz w:val="20"/>
          <w:szCs w:val="20"/>
        </w:rPr>
        <w:t xml:space="preserve"> týmito</w:t>
      </w:r>
      <w:r w:rsidRPr="0095273D">
        <w:rPr>
          <w:rFonts w:ascii="Arial" w:hAnsi="Arial" w:cs="Arial"/>
          <w:sz w:val="20"/>
          <w:szCs w:val="20"/>
        </w:rPr>
        <w:t xml:space="preserve"> </w:t>
      </w:r>
      <w:r w:rsidR="009C0DAA" w:rsidRPr="0095273D">
        <w:rPr>
          <w:rFonts w:ascii="Arial" w:hAnsi="Arial" w:cs="Arial"/>
          <w:sz w:val="20"/>
          <w:szCs w:val="20"/>
        </w:rPr>
        <w:t>SP</w:t>
      </w:r>
      <w:r w:rsidRPr="0095273D">
        <w:rPr>
          <w:rFonts w:ascii="Arial" w:hAnsi="Arial" w:cs="Arial"/>
          <w:sz w:val="20"/>
          <w:szCs w:val="20"/>
        </w:rPr>
        <w:t xml:space="preserve"> a</w:t>
      </w:r>
      <w:r w:rsidR="00077A74" w:rsidRPr="0095273D">
        <w:rPr>
          <w:rFonts w:ascii="Arial" w:hAnsi="Arial" w:cs="Arial"/>
          <w:sz w:val="20"/>
          <w:szCs w:val="20"/>
        </w:rPr>
        <w:t xml:space="preserve"> s</w:t>
      </w:r>
      <w:r w:rsidRPr="0095273D">
        <w:rPr>
          <w:rFonts w:ascii="Arial" w:hAnsi="Arial" w:cs="Arial"/>
          <w:sz w:val="20"/>
          <w:szCs w:val="20"/>
        </w:rPr>
        <w:t xml:space="preserve"> ponukou predloženou úspešným uchádzačom alebo uchádzačmi. </w:t>
      </w:r>
    </w:p>
    <w:p w14:paraId="6259963B" w14:textId="77777777" w:rsidR="00794DE5" w:rsidRPr="0095273D" w:rsidRDefault="00794DE5" w:rsidP="0095273D">
      <w:pPr>
        <w:spacing w:after="0" w:line="240" w:lineRule="auto"/>
        <w:ind w:left="1134" w:hanging="567"/>
        <w:contextualSpacing/>
        <w:jc w:val="both"/>
        <w:rPr>
          <w:rStyle w:val="Hypertextovprepojenie"/>
          <w:rFonts w:ascii="Arial" w:hAnsi="Arial" w:cs="Arial"/>
          <w:bCs/>
          <w:color w:val="auto"/>
          <w:sz w:val="20"/>
          <w:szCs w:val="20"/>
          <w:u w:val="none"/>
          <w:shd w:val="clear" w:color="auto" w:fill="FFFFFF"/>
          <w:vertAlign w:val="superscript"/>
        </w:rPr>
      </w:pPr>
      <w:r w:rsidRPr="0095273D">
        <w:rPr>
          <w:rFonts w:ascii="Arial" w:hAnsi="Arial" w:cs="Arial"/>
          <w:sz w:val="20"/>
          <w:szCs w:val="20"/>
        </w:rPr>
        <w:t>32.2</w:t>
      </w:r>
      <w:r w:rsidRPr="0095273D">
        <w:rPr>
          <w:rFonts w:ascii="Arial" w:hAnsi="Arial" w:cs="Arial"/>
          <w:sz w:val="20"/>
          <w:szCs w:val="20"/>
        </w:rPr>
        <w:tab/>
      </w:r>
      <w:r w:rsidRPr="0095273D">
        <w:rPr>
          <w:rFonts w:ascii="Arial" w:hAnsi="Arial" w:cs="Arial"/>
          <w:sz w:val="20"/>
          <w:szCs w:val="20"/>
          <w:shd w:val="clear" w:color="auto" w:fill="FFFFFF"/>
        </w:rPr>
        <w:t>Verejný obstarávateľ nesmie uzavrieť zmluvu s uchádzačom alebo uchádzačmi</w:t>
      </w:r>
      <w:r w:rsidRPr="0095273D">
        <w:rPr>
          <w:rFonts w:ascii="Arial" w:hAnsi="Arial" w:cs="Arial"/>
          <w:color w:val="000000"/>
          <w:sz w:val="20"/>
          <w:szCs w:val="20"/>
          <w:shd w:val="clear" w:color="auto" w:fill="FFFFFF"/>
        </w:rPr>
        <w:t>, ktorí majú povinnosť zapisovať sa do registra partnerov verejného sektora</w:t>
      </w:r>
      <w:r w:rsidRPr="0095273D">
        <w:rPr>
          <w:rStyle w:val="Odkaznapoznmkupodiarou"/>
          <w:rFonts w:ascii="Arial" w:hAnsi="Arial" w:cs="Arial"/>
          <w:color w:val="000000"/>
          <w:sz w:val="20"/>
          <w:szCs w:val="20"/>
          <w:shd w:val="clear" w:color="auto" w:fill="FFFFFF"/>
        </w:rPr>
        <w:footnoteReference w:id="1"/>
      </w:r>
      <w:r w:rsidRPr="0095273D">
        <w:rPr>
          <w:rStyle w:val="apple-converted-space"/>
          <w:rFonts w:ascii="Arial" w:hAnsi="Arial" w:cs="Arial"/>
          <w:color w:val="000000"/>
          <w:sz w:val="20"/>
          <w:szCs w:val="20"/>
          <w:shd w:val="clear" w:color="auto" w:fill="FFFFFF"/>
        </w:rPr>
        <w:t> </w:t>
      </w:r>
      <w:r w:rsidRPr="0095273D">
        <w:rPr>
          <w:rFonts w:ascii="Arial" w:hAnsi="Arial" w:cs="Arial"/>
          <w:color w:val="000000"/>
          <w:sz w:val="20"/>
          <w:szCs w:val="20"/>
          <w:shd w:val="clear" w:color="auto" w:fill="FFFFFF"/>
        </w:rPr>
        <w:t>a nie sú zapísaní v registri partnerov verejného sektora</w:t>
      </w:r>
      <w:r w:rsidRPr="0095273D">
        <w:rPr>
          <w:rStyle w:val="Odkaznapoznmkupodiarou"/>
          <w:rFonts w:ascii="Arial" w:hAnsi="Arial" w:cs="Arial"/>
          <w:sz w:val="20"/>
          <w:szCs w:val="20"/>
        </w:rPr>
        <w:footnoteReference w:id="2"/>
      </w:r>
      <w:r w:rsidRPr="0095273D">
        <w:rPr>
          <w:rStyle w:val="apple-converted-space"/>
          <w:rFonts w:ascii="Arial" w:hAnsi="Arial" w:cs="Arial"/>
          <w:color w:val="000000"/>
          <w:sz w:val="20"/>
          <w:szCs w:val="20"/>
          <w:shd w:val="clear" w:color="auto" w:fill="FFFFFF"/>
        </w:rPr>
        <w:t> </w:t>
      </w:r>
      <w:r w:rsidRPr="0095273D">
        <w:rPr>
          <w:rFonts w:ascii="Arial" w:hAnsi="Arial" w:cs="Arial"/>
          <w:color w:val="000000"/>
          <w:sz w:val="20"/>
          <w:szCs w:val="20"/>
          <w:shd w:val="clear" w:color="auto" w:fill="FFFFFF"/>
        </w:rPr>
        <w:t>alebo ktorých subdodávatelia alebo subdodávatelia podľa osobitného predpisu,</w:t>
      </w:r>
      <w:hyperlink r:id="rId21" w:anchor="f4439932" w:history="1">
        <w:r w:rsidRPr="0095273D">
          <w:rPr>
            <w:rStyle w:val="Hypertextovprepojenie"/>
            <w:rFonts w:ascii="Arial" w:hAnsi="Arial" w:cs="Arial"/>
            <w:bCs/>
            <w:color w:val="auto"/>
            <w:sz w:val="20"/>
            <w:szCs w:val="20"/>
            <w:u w:val="none"/>
            <w:shd w:val="clear" w:color="auto" w:fill="FFFFFF"/>
            <w:vertAlign w:val="superscript"/>
          </w:rPr>
          <w:t>1</w:t>
        </w:r>
      </w:hyperlink>
      <w:r w:rsidRPr="0095273D">
        <w:rPr>
          <w:rStyle w:val="apple-converted-space"/>
          <w:rFonts w:ascii="Arial" w:hAnsi="Arial" w:cs="Arial"/>
          <w:color w:val="000000"/>
          <w:sz w:val="20"/>
          <w:szCs w:val="20"/>
          <w:shd w:val="clear" w:color="auto" w:fill="FFFFFF"/>
        </w:rPr>
        <w:t> </w:t>
      </w:r>
      <w:r w:rsidRPr="0095273D">
        <w:rPr>
          <w:rFonts w:ascii="Arial" w:hAnsi="Arial" w:cs="Arial"/>
          <w:color w:val="000000"/>
          <w:sz w:val="20"/>
          <w:szCs w:val="20"/>
          <w:shd w:val="clear" w:color="auto" w:fill="FFFFFF"/>
        </w:rPr>
        <w:t>ktorí majú povinnosť zapisovať sa do registra partnerov verejného sektora</w:t>
      </w:r>
      <w:hyperlink r:id="rId22" w:anchor="f4439932" w:history="1">
        <w:r w:rsidRPr="0095273D">
          <w:rPr>
            <w:rStyle w:val="Hypertextovprepojenie"/>
            <w:rFonts w:ascii="Arial" w:hAnsi="Arial" w:cs="Arial"/>
            <w:bCs/>
            <w:color w:val="auto"/>
            <w:sz w:val="20"/>
            <w:szCs w:val="20"/>
            <w:u w:val="none"/>
            <w:shd w:val="clear" w:color="auto" w:fill="FFFFFF"/>
            <w:vertAlign w:val="superscript"/>
          </w:rPr>
          <w:t>1</w:t>
        </w:r>
      </w:hyperlink>
      <w:r w:rsidRPr="0095273D">
        <w:rPr>
          <w:rStyle w:val="apple-converted-space"/>
          <w:rFonts w:ascii="Arial" w:hAnsi="Arial" w:cs="Arial"/>
          <w:color w:val="000000"/>
          <w:sz w:val="20"/>
          <w:szCs w:val="20"/>
          <w:shd w:val="clear" w:color="auto" w:fill="FFFFFF"/>
        </w:rPr>
        <w:t> </w:t>
      </w:r>
      <w:r w:rsidRPr="0095273D">
        <w:rPr>
          <w:rFonts w:ascii="Arial" w:hAnsi="Arial" w:cs="Arial"/>
          <w:color w:val="000000"/>
          <w:sz w:val="20"/>
          <w:szCs w:val="20"/>
          <w:shd w:val="clear" w:color="auto" w:fill="FFFFFF"/>
        </w:rPr>
        <w:t>a nie sú zapísaní v registri partnerov verejného sektora.</w:t>
      </w:r>
      <w:hyperlink r:id="rId23" w:anchor="f4439933" w:history="1">
        <w:r w:rsidRPr="0095273D">
          <w:rPr>
            <w:rStyle w:val="Hypertextovprepojenie"/>
            <w:rFonts w:ascii="Arial" w:hAnsi="Arial" w:cs="Arial"/>
            <w:bCs/>
            <w:color w:val="auto"/>
            <w:sz w:val="20"/>
            <w:szCs w:val="20"/>
            <w:u w:val="none"/>
            <w:shd w:val="clear" w:color="auto" w:fill="FFFFFF"/>
            <w:vertAlign w:val="superscript"/>
          </w:rPr>
          <w:t>2</w:t>
        </w:r>
      </w:hyperlink>
      <w:r w:rsidRPr="0095273D">
        <w:rPr>
          <w:rStyle w:val="Hypertextovprepojenie"/>
          <w:rFonts w:ascii="Arial" w:hAnsi="Arial" w:cs="Arial"/>
          <w:bCs/>
          <w:color w:val="auto"/>
          <w:sz w:val="20"/>
          <w:szCs w:val="20"/>
          <w:u w:val="none"/>
          <w:shd w:val="clear" w:color="auto" w:fill="FFFFFF"/>
          <w:vertAlign w:val="superscript"/>
        </w:rPr>
        <w:t xml:space="preserve"> </w:t>
      </w:r>
    </w:p>
    <w:p w14:paraId="21E5314C" w14:textId="77777777" w:rsidR="009F512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32.3</w:t>
      </w:r>
      <w:r w:rsidRPr="0095273D">
        <w:rPr>
          <w:rFonts w:ascii="Arial" w:hAnsi="Arial" w:cs="Arial"/>
          <w:sz w:val="20"/>
          <w:szCs w:val="20"/>
        </w:rPr>
        <w:tab/>
      </w:r>
      <w:r w:rsidR="009F5125" w:rsidRPr="0095273D">
        <w:rPr>
          <w:rFonts w:ascii="Arial" w:hAnsi="Arial" w:cs="Arial"/>
          <w:sz w:val="20"/>
          <w:szCs w:val="20"/>
        </w:rPr>
        <w:t xml:space="preserve">Zmluva s úspešným uchádzačom, ktorého ponuka bola prijatá, bude uzavretá najskôr </w:t>
      </w:r>
      <w:r w:rsidR="00D73A38" w:rsidRPr="0095273D">
        <w:rPr>
          <w:rFonts w:ascii="Arial" w:hAnsi="Arial" w:cs="Arial"/>
          <w:sz w:val="20"/>
          <w:szCs w:val="20"/>
        </w:rPr>
        <w:t>jedená</w:t>
      </w:r>
      <w:r w:rsidR="009F5125" w:rsidRPr="0095273D">
        <w:rPr>
          <w:rFonts w:ascii="Arial" w:hAnsi="Arial" w:cs="Arial"/>
          <w:sz w:val="20"/>
          <w:szCs w:val="20"/>
        </w:rPr>
        <w:t>sty</w:t>
      </w:r>
      <w:r w:rsidR="00D73A38" w:rsidRPr="0095273D">
        <w:rPr>
          <w:rFonts w:ascii="Arial" w:hAnsi="Arial" w:cs="Arial"/>
          <w:sz w:val="20"/>
          <w:szCs w:val="20"/>
        </w:rPr>
        <w:t xml:space="preserve"> (11)</w:t>
      </w:r>
      <w:r w:rsidR="009F5125" w:rsidRPr="0095273D">
        <w:rPr>
          <w:rFonts w:ascii="Arial" w:hAnsi="Arial" w:cs="Arial"/>
          <w:sz w:val="20"/>
          <w:szCs w:val="20"/>
        </w:rPr>
        <w:t xml:space="preserve"> deň odo dňa odoslania informácie o výsledku vyhodnotenia ponúk podľa § 55</w:t>
      </w:r>
      <w:r w:rsidR="009F5125" w:rsidRPr="0095273D">
        <w:rPr>
          <w:rFonts w:ascii="Arial" w:hAnsi="Arial" w:cs="Arial"/>
          <w:color w:val="C00000"/>
          <w:sz w:val="20"/>
          <w:szCs w:val="20"/>
        </w:rPr>
        <w:t xml:space="preserve"> </w:t>
      </w:r>
      <w:r w:rsidR="00D73A38" w:rsidRPr="0095273D">
        <w:rPr>
          <w:rFonts w:ascii="Arial" w:hAnsi="Arial" w:cs="Arial"/>
          <w:sz w:val="20"/>
          <w:szCs w:val="20"/>
        </w:rPr>
        <w:t>z</w:t>
      </w:r>
      <w:r w:rsidR="009F5125" w:rsidRPr="0095273D">
        <w:rPr>
          <w:rFonts w:ascii="Arial" w:hAnsi="Arial" w:cs="Arial"/>
          <w:sz w:val="20"/>
          <w:szCs w:val="20"/>
        </w:rPr>
        <w:t xml:space="preserve">ákona, ak nebudú uplatnené revízne postupy, pri dodržaní postupu stanoveného v ustanovení § 56 </w:t>
      </w:r>
      <w:r w:rsidR="00D73A38" w:rsidRPr="0095273D">
        <w:rPr>
          <w:rFonts w:ascii="Arial" w:hAnsi="Arial" w:cs="Arial"/>
          <w:sz w:val="20"/>
          <w:szCs w:val="20"/>
        </w:rPr>
        <w:t>z</w:t>
      </w:r>
      <w:r w:rsidR="009F5125" w:rsidRPr="0095273D">
        <w:rPr>
          <w:rFonts w:ascii="Arial" w:hAnsi="Arial" w:cs="Arial"/>
          <w:sz w:val="20"/>
          <w:szCs w:val="20"/>
        </w:rPr>
        <w:t>ákona.</w:t>
      </w:r>
    </w:p>
    <w:p w14:paraId="70A0FE9B" w14:textId="3FE3B31B" w:rsidR="00794DE5" w:rsidRPr="0095273D" w:rsidRDefault="00794DE5" w:rsidP="0095273D">
      <w:pPr>
        <w:spacing w:after="0" w:line="240" w:lineRule="auto"/>
        <w:ind w:left="1134" w:hanging="567"/>
        <w:contextualSpacing/>
        <w:jc w:val="both"/>
        <w:rPr>
          <w:rFonts w:ascii="Arial" w:hAnsi="Arial" w:cs="Arial"/>
          <w:b/>
          <w:sz w:val="20"/>
          <w:szCs w:val="20"/>
        </w:rPr>
      </w:pPr>
      <w:r w:rsidRPr="0095273D">
        <w:rPr>
          <w:rFonts w:ascii="Arial" w:hAnsi="Arial" w:cs="Arial"/>
          <w:sz w:val="20"/>
          <w:szCs w:val="20"/>
        </w:rPr>
        <w:t xml:space="preserve">32.4 </w:t>
      </w:r>
      <w:r w:rsidRPr="0095273D">
        <w:rPr>
          <w:rFonts w:ascii="Arial" w:hAnsi="Arial" w:cs="Arial"/>
          <w:sz w:val="20"/>
          <w:szCs w:val="20"/>
        </w:rPr>
        <w:tab/>
      </w:r>
      <w:r w:rsidR="00B74A23" w:rsidRPr="0095273D">
        <w:rPr>
          <w:rFonts w:ascii="Arial" w:hAnsi="Arial" w:cs="Arial"/>
          <w:sz w:val="20"/>
          <w:szCs w:val="20"/>
        </w:rPr>
        <w:t>Úspešný uchádzač</w:t>
      </w:r>
      <w:r w:rsidR="00D73A38" w:rsidRPr="0095273D">
        <w:rPr>
          <w:rFonts w:ascii="Arial" w:hAnsi="Arial" w:cs="Arial"/>
          <w:sz w:val="20"/>
          <w:szCs w:val="20"/>
        </w:rPr>
        <w:t xml:space="preserve"> alebo uchádzači sú </w:t>
      </w:r>
      <w:r w:rsidR="00B74A23" w:rsidRPr="0095273D">
        <w:rPr>
          <w:rFonts w:ascii="Arial" w:hAnsi="Arial" w:cs="Arial"/>
          <w:sz w:val="20"/>
          <w:szCs w:val="20"/>
        </w:rPr>
        <w:t>povinn</w:t>
      </w:r>
      <w:r w:rsidR="00D73A38" w:rsidRPr="0095273D">
        <w:rPr>
          <w:rFonts w:ascii="Arial" w:hAnsi="Arial" w:cs="Arial"/>
          <w:sz w:val="20"/>
          <w:szCs w:val="20"/>
        </w:rPr>
        <w:t>í</w:t>
      </w:r>
      <w:r w:rsidR="00B74A23" w:rsidRPr="0095273D">
        <w:rPr>
          <w:rFonts w:ascii="Arial" w:hAnsi="Arial" w:cs="Arial"/>
          <w:sz w:val="20"/>
          <w:szCs w:val="20"/>
        </w:rPr>
        <w:t xml:space="preserve"> poskytnúť verejnému obstarávateľovi riadnu súčinnosť potrebnú na uzavretie </w:t>
      </w:r>
      <w:r w:rsidR="00353176">
        <w:rPr>
          <w:rFonts w:ascii="Arial" w:hAnsi="Arial" w:cs="Arial"/>
          <w:sz w:val="20"/>
          <w:szCs w:val="20"/>
        </w:rPr>
        <w:t>Z</w:t>
      </w:r>
      <w:r w:rsidR="00B74A23" w:rsidRPr="0095273D">
        <w:rPr>
          <w:rFonts w:ascii="Arial" w:hAnsi="Arial" w:cs="Arial"/>
          <w:sz w:val="20"/>
          <w:szCs w:val="20"/>
        </w:rPr>
        <w:t>mluvy tak, aby mohla byť uzavretá do 1</w:t>
      </w:r>
      <w:r w:rsidR="00191199">
        <w:rPr>
          <w:rFonts w:ascii="Arial" w:hAnsi="Arial" w:cs="Arial"/>
          <w:sz w:val="20"/>
          <w:szCs w:val="20"/>
        </w:rPr>
        <w:t>5</w:t>
      </w:r>
      <w:r w:rsidR="00B74A23" w:rsidRPr="0095273D">
        <w:rPr>
          <w:rFonts w:ascii="Arial" w:hAnsi="Arial" w:cs="Arial"/>
          <w:sz w:val="20"/>
          <w:szCs w:val="20"/>
        </w:rPr>
        <w:t xml:space="preserve"> pracovných dní odo dňa uplynutia lehoty</w:t>
      </w:r>
      <w:r w:rsidR="0078403A" w:rsidRPr="0095273D">
        <w:rPr>
          <w:rFonts w:ascii="Arial" w:hAnsi="Arial" w:cs="Arial"/>
          <w:sz w:val="20"/>
          <w:szCs w:val="20"/>
        </w:rPr>
        <w:t xml:space="preserve"> podľa § 56 ods. </w:t>
      </w:r>
      <w:r w:rsidR="00D73A38" w:rsidRPr="0095273D">
        <w:rPr>
          <w:rFonts w:ascii="Arial" w:hAnsi="Arial" w:cs="Arial"/>
          <w:sz w:val="20"/>
          <w:szCs w:val="20"/>
        </w:rPr>
        <w:t>2 až 7 z</w:t>
      </w:r>
      <w:r w:rsidR="0078403A" w:rsidRPr="0095273D">
        <w:rPr>
          <w:rFonts w:ascii="Arial" w:hAnsi="Arial" w:cs="Arial"/>
          <w:sz w:val="20"/>
          <w:szCs w:val="20"/>
        </w:rPr>
        <w:t>ákona</w:t>
      </w:r>
      <w:r w:rsidR="00B74A23" w:rsidRPr="0095273D">
        <w:rPr>
          <w:rFonts w:ascii="Arial" w:hAnsi="Arial" w:cs="Arial"/>
          <w:sz w:val="20"/>
          <w:szCs w:val="20"/>
        </w:rPr>
        <w:t>, ak bol</w:t>
      </w:r>
      <w:r w:rsidR="00D73A38" w:rsidRPr="0095273D">
        <w:rPr>
          <w:rFonts w:ascii="Arial" w:hAnsi="Arial" w:cs="Arial"/>
          <w:sz w:val="20"/>
          <w:szCs w:val="20"/>
        </w:rPr>
        <w:t>i</w:t>
      </w:r>
      <w:r w:rsidR="00B74A23" w:rsidRPr="0095273D">
        <w:rPr>
          <w:rFonts w:ascii="Arial" w:hAnsi="Arial" w:cs="Arial"/>
          <w:sz w:val="20"/>
          <w:szCs w:val="20"/>
        </w:rPr>
        <w:t xml:space="preserve"> na jej uza</w:t>
      </w:r>
      <w:r w:rsidR="002673F9" w:rsidRPr="0095273D">
        <w:rPr>
          <w:rFonts w:ascii="Arial" w:hAnsi="Arial" w:cs="Arial"/>
          <w:sz w:val="20"/>
          <w:szCs w:val="20"/>
        </w:rPr>
        <w:t>vretie</w:t>
      </w:r>
      <w:r w:rsidR="00B74A23" w:rsidRPr="0095273D">
        <w:rPr>
          <w:rFonts w:ascii="Arial" w:hAnsi="Arial" w:cs="Arial"/>
          <w:sz w:val="20"/>
          <w:szCs w:val="20"/>
        </w:rPr>
        <w:t xml:space="preserve"> písomne vyzvan</w:t>
      </w:r>
      <w:r w:rsidR="00F20923" w:rsidRPr="0095273D">
        <w:rPr>
          <w:rFonts w:ascii="Arial" w:hAnsi="Arial" w:cs="Arial"/>
          <w:sz w:val="20"/>
          <w:szCs w:val="20"/>
        </w:rPr>
        <w:t>í</w:t>
      </w:r>
      <w:r w:rsidR="00B74A23" w:rsidRPr="0095273D">
        <w:rPr>
          <w:rFonts w:ascii="Arial" w:hAnsi="Arial" w:cs="Arial"/>
          <w:sz w:val="20"/>
          <w:szCs w:val="20"/>
        </w:rPr>
        <w:t xml:space="preserve"> prostredníctvom komunikačného rozhrania systému JOSEPHINE. </w:t>
      </w:r>
      <w:r w:rsidRPr="0095273D">
        <w:rPr>
          <w:rFonts w:ascii="Arial" w:hAnsi="Arial" w:cs="Arial"/>
          <w:sz w:val="20"/>
          <w:szCs w:val="20"/>
        </w:rPr>
        <w:t xml:space="preserve">Úspešný uchádzač alebo uchádzači, ktorí majú povinnosť zapisovať sa do registra partnerov verejného sektora podľa zákona č. 315/2016 Z. z. o registri partnerov verejného sektora a o zmene a doplnení niektorých zákonov v znení neskorších predpisov (ďalej len „register partnerov verejného sektora“)  alebo ich subdodávatelia, ktorí majú povinnosť zapisovať sa do registra partnerov verejného sektora sú povinní na účely poskytnutia riadnej súčinnosti potrebnej na uzavretie </w:t>
      </w:r>
      <w:r w:rsidR="00353176">
        <w:rPr>
          <w:rFonts w:ascii="Arial" w:hAnsi="Arial" w:cs="Arial"/>
          <w:sz w:val="20"/>
          <w:szCs w:val="20"/>
        </w:rPr>
        <w:t>Z</w:t>
      </w:r>
      <w:r w:rsidRPr="0095273D">
        <w:rPr>
          <w:rFonts w:ascii="Arial" w:hAnsi="Arial" w:cs="Arial"/>
          <w:sz w:val="20"/>
          <w:szCs w:val="20"/>
        </w:rPr>
        <w:t>mluvy mať v registri partnerov verejného sektora zapísaných konečných užívateľov výhod.</w:t>
      </w:r>
      <w:r w:rsidRPr="0095273D">
        <w:rPr>
          <w:rFonts w:ascii="Arial" w:hAnsi="Arial" w:cs="Arial"/>
          <w:b/>
          <w:sz w:val="20"/>
          <w:szCs w:val="20"/>
        </w:rPr>
        <w:t xml:space="preserve"> </w:t>
      </w:r>
    </w:p>
    <w:p w14:paraId="6B5483E1" w14:textId="04DF7242" w:rsidR="00794DE5"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32.</w:t>
      </w:r>
      <w:r w:rsidR="005220FE" w:rsidRPr="0095273D">
        <w:rPr>
          <w:rFonts w:ascii="Arial" w:hAnsi="Arial" w:cs="Arial"/>
          <w:sz w:val="20"/>
          <w:szCs w:val="20"/>
        </w:rPr>
        <w:t>5</w:t>
      </w:r>
      <w:r w:rsidRPr="0095273D">
        <w:rPr>
          <w:rFonts w:ascii="Arial" w:hAnsi="Arial" w:cs="Arial"/>
          <w:sz w:val="20"/>
          <w:szCs w:val="20"/>
        </w:rPr>
        <w:t xml:space="preserve"> </w:t>
      </w:r>
      <w:r w:rsidR="00842532" w:rsidRPr="0095273D">
        <w:rPr>
          <w:rFonts w:ascii="Arial" w:hAnsi="Arial" w:cs="Arial"/>
          <w:sz w:val="20"/>
          <w:szCs w:val="20"/>
        </w:rPr>
        <w:t xml:space="preserve"> </w:t>
      </w:r>
      <w:r w:rsidRPr="0095273D">
        <w:rPr>
          <w:rFonts w:ascii="Arial" w:hAnsi="Arial" w:cs="Arial"/>
          <w:sz w:val="20"/>
          <w:szCs w:val="20"/>
        </w:rPr>
        <w:t xml:space="preserve">Ak úspešný uchádzač alebo uchádzači odmietnu uzavrieť </w:t>
      </w:r>
      <w:r w:rsidR="00842532" w:rsidRPr="0095273D">
        <w:rPr>
          <w:rFonts w:ascii="Arial" w:hAnsi="Arial" w:cs="Arial"/>
          <w:sz w:val="20"/>
          <w:szCs w:val="20"/>
        </w:rPr>
        <w:t>z</w:t>
      </w:r>
      <w:r w:rsidRPr="0095273D">
        <w:rPr>
          <w:rFonts w:ascii="Arial" w:hAnsi="Arial" w:cs="Arial"/>
          <w:sz w:val="20"/>
          <w:szCs w:val="20"/>
        </w:rPr>
        <w:t>mluvu alebo nie sú splnené povinnosti podľa bodu 32.</w:t>
      </w:r>
      <w:r w:rsidR="00D73A38" w:rsidRPr="0095273D">
        <w:rPr>
          <w:rFonts w:ascii="Arial" w:hAnsi="Arial" w:cs="Arial"/>
          <w:sz w:val="20"/>
          <w:szCs w:val="20"/>
        </w:rPr>
        <w:t>4</w:t>
      </w:r>
      <w:r w:rsidRPr="0095273D">
        <w:rPr>
          <w:rFonts w:ascii="Arial" w:hAnsi="Arial" w:cs="Arial"/>
          <w:sz w:val="20"/>
          <w:szCs w:val="20"/>
        </w:rPr>
        <w:t xml:space="preserve"> </w:t>
      </w:r>
      <w:r w:rsidR="00D73A38" w:rsidRPr="0095273D">
        <w:rPr>
          <w:rFonts w:ascii="Arial" w:hAnsi="Arial" w:cs="Arial"/>
          <w:sz w:val="20"/>
          <w:szCs w:val="20"/>
        </w:rPr>
        <w:t>Č</w:t>
      </w:r>
      <w:r w:rsidRPr="0095273D">
        <w:rPr>
          <w:rFonts w:ascii="Arial" w:hAnsi="Arial" w:cs="Arial"/>
          <w:sz w:val="20"/>
          <w:szCs w:val="20"/>
        </w:rPr>
        <w:t>as</w:t>
      </w:r>
      <w:r w:rsidR="00D73A38" w:rsidRPr="0095273D">
        <w:rPr>
          <w:rFonts w:ascii="Arial" w:hAnsi="Arial" w:cs="Arial"/>
          <w:sz w:val="20"/>
          <w:szCs w:val="20"/>
        </w:rPr>
        <w:t>ť</w:t>
      </w:r>
      <w:r w:rsidRPr="0095273D">
        <w:rPr>
          <w:rFonts w:ascii="Arial" w:hAnsi="Arial" w:cs="Arial"/>
          <w:sz w:val="20"/>
          <w:szCs w:val="20"/>
        </w:rPr>
        <w:t xml:space="preserve"> A.1 Zväz</w:t>
      </w:r>
      <w:r w:rsidR="006A558B" w:rsidRPr="0095273D">
        <w:rPr>
          <w:rFonts w:ascii="Arial" w:hAnsi="Arial" w:cs="Arial"/>
          <w:sz w:val="20"/>
          <w:szCs w:val="20"/>
        </w:rPr>
        <w:t>o</w:t>
      </w:r>
      <w:r w:rsidRPr="0095273D">
        <w:rPr>
          <w:rFonts w:ascii="Arial" w:hAnsi="Arial" w:cs="Arial"/>
          <w:sz w:val="20"/>
          <w:szCs w:val="20"/>
        </w:rPr>
        <w:t xml:space="preserve">k 1 týchto SP, verejný obstarávateľ môže uzavrieť </w:t>
      </w:r>
      <w:r w:rsidR="00261F69" w:rsidRPr="0095273D">
        <w:rPr>
          <w:rFonts w:ascii="Arial" w:hAnsi="Arial" w:cs="Arial"/>
          <w:sz w:val="20"/>
          <w:szCs w:val="20"/>
        </w:rPr>
        <w:t>z</w:t>
      </w:r>
      <w:r w:rsidRPr="0095273D">
        <w:rPr>
          <w:rFonts w:ascii="Arial" w:hAnsi="Arial" w:cs="Arial"/>
          <w:sz w:val="20"/>
          <w:szCs w:val="20"/>
        </w:rPr>
        <w:t xml:space="preserve">mluvu s uchádzačom alebo uchádzačmi, ktorí sa umiestnili </w:t>
      </w:r>
      <w:r w:rsidR="006A558B" w:rsidRPr="0095273D">
        <w:rPr>
          <w:rFonts w:ascii="Arial" w:hAnsi="Arial" w:cs="Arial"/>
          <w:sz w:val="20"/>
          <w:szCs w:val="20"/>
        </w:rPr>
        <w:t>na nasledujúcom mieste</w:t>
      </w:r>
      <w:r w:rsidR="002B56FA" w:rsidRPr="0095273D">
        <w:rPr>
          <w:rFonts w:ascii="Arial" w:hAnsi="Arial" w:cs="Arial"/>
          <w:sz w:val="20"/>
          <w:szCs w:val="20"/>
        </w:rPr>
        <w:t xml:space="preserve"> v poradí.</w:t>
      </w:r>
    </w:p>
    <w:p w14:paraId="24544D72" w14:textId="7A71B772" w:rsidR="00794DE5" w:rsidRPr="0095273D" w:rsidRDefault="00794DE5" w:rsidP="0095273D">
      <w:p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32.</w:t>
      </w:r>
      <w:r w:rsidR="005220FE" w:rsidRPr="0095273D">
        <w:rPr>
          <w:rFonts w:ascii="Arial" w:hAnsi="Arial" w:cs="Arial"/>
          <w:sz w:val="20"/>
          <w:szCs w:val="20"/>
        </w:rPr>
        <w:t>6</w:t>
      </w:r>
      <w:r w:rsidRPr="0095273D">
        <w:rPr>
          <w:rFonts w:ascii="Arial" w:hAnsi="Arial" w:cs="Arial"/>
          <w:sz w:val="20"/>
          <w:szCs w:val="20"/>
        </w:rPr>
        <w:tab/>
        <w:t xml:space="preserve">Uchádzač alebo uchádzači, ktorí sa umiestnili </w:t>
      </w:r>
      <w:r w:rsidR="006A558B" w:rsidRPr="0095273D">
        <w:rPr>
          <w:rFonts w:ascii="Arial" w:hAnsi="Arial" w:cs="Arial"/>
          <w:sz w:val="20"/>
          <w:szCs w:val="20"/>
        </w:rPr>
        <w:t>na nasledujúcom mieste</w:t>
      </w:r>
      <w:r w:rsidRPr="0095273D">
        <w:rPr>
          <w:rFonts w:ascii="Arial" w:hAnsi="Arial" w:cs="Arial"/>
          <w:sz w:val="20"/>
          <w:szCs w:val="20"/>
        </w:rPr>
        <w:t xml:space="preserve"> v poradí sú povinní splniť povinnosť podľa bodu 32.</w:t>
      </w:r>
      <w:r w:rsidR="006A558B" w:rsidRPr="0095273D">
        <w:rPr>
          <w:rFonts w:ascii="Arial" w:hAnsi="Arial" w:cs="Arial"/>
          <w:sz w:val="20"/>
          <w:szCs w:val="20"/>
        </w:rPr>
        <w:t>4</w:t>
      </w:r>
      <w:r w:rsidRPr="0095273D">
        <w:rPr>
          <w:rFonts w:ascii="Arial" w:hAnsi="Arial" w:cs="Arial"/>
          <w:sz w:val="20"/>
          <w:szCs w:val="20"/>
        </w:rPr>
        <w:t xml:space="preserve"> </w:t>
      </w:r>
      <w:r w:rsidR="006A558B" w:rsidRPr="0095273D">
        <w:rPr>
          <w:rFonts w:ascii="Arial" w:hAnsi="Arial" w:cs="Arial"/>
          <w:sz w:val="20"/>
          <w:szCs w:val="20"/>
        </w:rPr>
        <w:t>Č</w:t>
      </w:r>
      <w:r w:rsidRPr="0095273D">
        <w:rPr>
          <w:rFonts w:ascii="Arial" w:hAnsi="Arial" w:cs="Arial"/>
          <w:sz w:val="20"/>
          <w:szCs w:val="20"/>
        </w:rPr>
        <w:t>as</w:t>
      </w:r>
      <w:r w:rsidR="006A558B" w:rsidRPr="0095273D">
        <w:rPr>
          <w:rFonts w:ascii="Arial" w:hAnsi="Arial" w:cs="Arial"/>
          <w:sz w:val="20"/>
          <w:szCs w:val="20"/>
        </w:rPr>
        <w:t>ť</w:t>
      </w:r>
      <w:r w:rsidRPr="0095273D">
        <w:rPr>
          <w:rFonts w:ascii="Arial" w:hAnsi="Arial" w:cs="Arial"/>
          <w:sz w:val="20"/>
          <w:szCs w:val="20"/>
        </w:rPr>
        <w:t xml:space="preserve"> A.1 Zväzok 1 týchto SP a poskytnúť verejnému obstarávateľovi riadnu súčinnosť, potrebnú na uzavretie </w:t>
      </w:r>
      <w:r w:rsidR="00353176">
        <w:rPr>
          <w:rFonts w:ascii="Arial" w:hAnsi="Arial" w:cs="Arial"/>
          <w:sz w:val="20"/>
          <w:szCs w:val="20"/>
        </w:rPr>
        <w:t>Z</w:t>
      </w:r>
      <w:r w:rsidRPr="0095273D">
        <w:rPr>
          <w:rFonts w:ascii="Arial" w:hAnsi="Arial" w:cs="Arial"/>
          <w:sz w:val="20"/>
          <w:szCs w:val="20"/>
        </w:rPr>
        <w:t>mluvy tak, aby mohla byť uzavretá do 1</w:t>
      </w:r>
      <w:r w:rsidR="00536359">
        <w:rPr>
          <w:rFonts w:ascii="Arial" w:hAnsi="Arial" w:cs="Arial"/>
          <w:sz w:val="20"/>
          <w:szCs w:val="20"/>
        </w:rPr>
        <w:t>5</w:t>
      </w:r>
      <w:r w:rsidRPr="0095273D">
        <w:rPr>
          <w:rFonts w:ascii="Arial" w:hAnsi="Arial" w:cs="Arial"/>
          <w:sz w:val="20"/>
          <w:szCs w:val="20"/>
        </w:rPr>
        <w:t xml:space="preserve"> pracovných dní odo dňa, keď boli na </w:t>
      </w:r>
      <w:r w:rsidR="002673F9" w:rsidRPr="0095273D">
        <w:rPr>
          <w:rFonts w:ascii="Arial" w:hAnsi="Arial" w:cs="Arial"/>
          <w:sz w:val="20"/>
          <w:szCs w:val="20"/>
        </w:rPr>
        <w:t>jej</w:t>
      </w:r>
      <w:r w:rsidRPr="0095273D">
        <w:rPr>
          <w:rFonts w:ascii="Arial" w:hAnsi="Arial" w:cs="Arial"/>
          <w:sz w:val="20"/>
          <w:szCs w:val="20"/>
        </w:rPr>
        <w:t xml:space="preserve"> uzavretie písomne vyzvaní prostredníctvom komunikačného rozhrania systému JOSEPHINE.</w:t>
      </w:r>
    </w:p>
    <w:p w14:paraId="512BC7E2" w14:textId="44628038" w:rsidR="00794DE5" w:rsidRDefault="00794DE5" w:rsidP="0095273D">
      <w:p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32.</w:t>
      </w:r>
      <w:r w:rsidR="005220FE" w:rsidRPr="0095273D">
        <w:rPr>
          <w:rFonts w:ascii="Arial" w:hAnsi="Arial" w:cs="Arial"/>
          <w:sz w:val="20"/>
          <w:szCs w:val="20"/>
        </w:rPr>
        <w:t>7</w:t>
      </w:r>
      <w:r w:rsidRPr="0095273D">
        <w:rPr>
          <w:rFonts w:ascii="Arial" w:hAnsi="Arial" w:cs="Arial"/>
          <w:sz w:val="20"/>
          <w:szCs w:val="20"/>
        </w:rPr>
        <w:tab/>
        <w:t>Verejný obstarávateľ môže v Oznámení určiť, že lehota uvedená v bodoch 32.</w:t>
      </w:r>
      <w:r w:rsidR="00930BD8" w:rsidRPr="0095273D">
        <w:rPr>
          <w:rFonts w:ascii="Arial" w:hAnsi="Arial" w:cs="Arial"/>
          <w:sz w:val="20"/>
          <w:szCs w:val="20"/>
        </w:rPr>
        <w:t>4</w:t>
      </w:r>
      <w:r w:rsidRPr="0095273D">
        <w:rPr>
          <w:rFonts w:ascii="Arial" w:hAnsi="Arial" w:cs="Arial"/>
          <w:sz w:val="20"/>
          <w:szCs w:val="20"/>
        </w:rPr>
        <w:t xml:space="preserve"> a 32.</w:t>
      </w:r>
      <w:r w:rsidR="00930BD8" w:rsidRPr="0095273D">
        <w:rPr>
          <w:rFonts w:ascii="Arial" w:hAnsi="Arial" w:cs="Arial"/>
          <w:sz w:val="20"/>
          <w:szCs w:val="20"/>
        </w:rPr>
        <w:t>6</w:t>
      </w:r>
      <w:r w:rsidRPr="0095273D">
        <w:rPr>
          <w:rFonts w:ascii="Arial" w:hAnsi="Arial" w:cs="Arial"/>
          <w:sz w:val="20"/>
          <w:szCs w:val="20"/>
        </w:rPr>
        <w:t xml:space="preserve"> </w:t>
      </w:r>
      <w:r w:rsidR="006A558B" w:rsidRPr="0095273D">
        <w:rPr>
          <w:rFonts w:ascii="Arial" w:hAnsi="Arial" w:cs="Arial"/>
          <w:sz w:val="20"/>
          <w:szCs w:val="20"/>
        </w:rPr>
        <w:t>Č</w:t>
      </w:r>
      <w:r w:rsidRPr="0095273D">
        <w:rPr>
          <w:rFonts w:ascii="Arial" w:hAnsi="Arial" w:cs="Arial"/>
          <w:sz w:val="20"/>
          <w:szCs w:val="20"/>
        </w:rPr>
        <w:t>as</w:t>
      </w:r>
      <w:r w:rsidR="006A558B" w:rsidRPr="0095273D">
        <w:rPr>
          <w:rFonts w:ascii="Arial" w:hAnsi="Arial" w:cs="Arial"/>
          <w:sz w:val="20"/>
          <w:szCs w:val="20"/>
        </w:rPr>
        <w:t xml:space="preserve">ť </w:t>
      </w:r>
      <w:r w:rsidRPr="0095273D">
        <w:rPr>
          <w:rFonts w:ascii="Arial" w:hAnsi="Arial" w:cs="Arial"/>
          <w:sz w:val="20"/>
          <w:szCs w:val="20"/>
        </w:rPr>
        <w:t>A.1 Zväzok 1 týchto SP je dlhšia ako 10 pracovných dní.</w:t>
      </w:r>
    </w:p>
    <w:p w14:paraId="6E427B08" w14:textId="77777777" w:rsidR="008B297C" w:rsidRPr="0095273D" w:rsidRDefault="008B297C"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776C484" w14:textId="77777777" w:rsidR="008B297C" w:rsidRPr="0095273D" w:rsidRDefault="008B297C"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725DB0ED" w14:textId="77777777" w:rsidR="008B297C" w:rsidRPr="0095273D" w:rsidRDefault="008B297C"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F595E0D" w14:textId="77777777" w:rsidR="008B297C" w:rsidRPr="0095273D" w:rsidRDefault="008B297C"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7279C634"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4B59C8C"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64370D1"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644BC01D"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9160F99"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6E612C1B"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20E60B9C"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345826A1" w14:textId="13F90536" w:rsidR="002673F9" w:rsidRDefault="002673F9" w:rsidP="0095273D">
      <w:pPr>
        <w:numPr>
          <w:ilvl w:val="1"/>
          <w:numId w:val="7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 xml:space="preserve">Povinnosť byť zapísaný v registri partnerov verejného sektora sa nevzťahuje na toho, komu majú byť jednorazovo poskytnuté finančné prostriedky neprevyšujúce sumu 100 000 eur </w:t>
      </w:r>
      <w:r w:rsidRPr="0095273D">
        <w:rPr>
          <w:rFonts w:ascii="Arial" w:eastAsia="Times New Roman" w:hAnsi="Arial" w:cs="Arial"/>
          <w:sz w:val="20"/>
          <w:szCs w:val="20"/>
          <w:lang w:eastAsia="en-US"/>
        </w:rPr>
        <w:t>alebo na toho, komu majú byť poskytnuté viaceré čiastkové alebo opakujúce sa plnenia, ktorých hodnota</w:t>
      </w:r>
      <w:r w:rsidRPr="0095273D">
        <w:rPr>
          <w:rFonts w:ascii="Arial" w:eastAsia="Times New Roman" w:hAnsi="Arial" w:cs="Arial"/>
          <w:color w:val="FF0000"/>
          <w:sz w:val="20"/>
          <w:szCs w:val="20"/>
          <w:lang w:eastAsia="en-US"/>
        </w:rPr>
        <w:t xml:space="preserve"> </w:t>
      </w:r>
      <w:r w:rsidRPr="0095273D">
        <w:rPr>
          <w:rFonts w:ascii="Arial" w:eastAsia="Times New Roman" w:hAnsi="Arial" w:cs="Arial"/>
          <w:color w:val="000000" w:themeColor="text1"/>
          <w:sz w:val="20"/>
          <w:szCs w:val="20"/>
          <w:lang w:eastAsia="en-US"/>
        </w:rPr>
        <w:t xml:space="preserve">v úhrne neprevyšuje sumu 250 000 eur, to neplatí, ak výšku štátnej pomoci alebo investičnej pomoci nemožno v čase zápisu do registra partnerov verejného sektora určiť. </w:t>
      </w:r>
    </w:p>
    <w:p w14:paraId="34CEC8DA" w14:textId="5B199A74" w:rsidR="006A558B" w:rsidRDefault="006A558B"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hAnsi="Arial" w:cs="Arial"/>
          <w:sz w:val="20"/>
          <w:szCs w:val="20"/>
        </w:rPr>
        <w:t>32.9</w:t>
      </w:r>
      <w:r w:rsidRPr="0095273D">
        <w:rPr>
          <w:rFonts w:ascii="Arial" w:hAnsi="Arial" w:cs="Arial"/>
          <w:sz w:val="20"/>
          <w:szCs w:val="20"/>
        </w:rPr>
        <w:tab/>
      </w:r>
      <w:r w:rsidR="00C70C85" w:rsidRPr="0095273D">
        <w:rPr>
          <w:rFonts w:ascii="Arial" w:hAnsi="Arial" w:cs="Arial"/>
          <w:sz w:val="20"/>
          <w:szCs w:val="20"/>
        </w:rPr>
        <w:t xml:space="preserve">Úspešný uchádzač je povinný </w:t>
      </w:r>
      <w:r w:rsidR="00C70C85" w:rsidRPr="002C34DB">
        <w:rPr>
          <w:rFonts w:ascii="Arial" w:hAnsi="Arial" w:cs="Arial"/>
          <w:b/>
          <w:sz w:val="20"/>
          <w:szCs w:val="20"/>
        </w:rPr>
        <w:t>predložiť</w:t>
      </w:r>
      <w:r w:rsidR="00C70C85" w:rsidRPr="0095273D">
        <w:rPr>
          <w:rFonts w:ascii="Arial" w:hAnsi="Arial" w:cs="Arial"/>
          <w:sz w:val="20"/>
          <w:szCs w:val="20"/>
        </w:rPr>
        <w:t xml:space="preserve"> najneskôr v lehote stanovenej vo výzve na poskytnutie riadnej súčinnosti </w:t>
      </w:r>
      <w:r w:rsidRPr="0095273D">
        <w:rPr>
          <w:rFonts w:ascii="Arial" w:hAnsi="Arial" w:cs="Arial"/>
          <w:sz w:val="20"/>
          <w:szCs w:val="20"/>
        </w:rPr>
        <w:t xml:space="preserve">podpísanú </w:t>
      </w:r>
      <w:r w:rsidR="00261F69" w:rsidRPr="0095273D">
        <w:rPr>
          <w:rFonts w:ascii="Arial" w:hAnsi="Arial" w:cs="Arial"/>
          <w:sz w:val="20"/>
          <w:szCs w:val="20"/>
        </w:rPr>
        <w:t>z</w:t>
      </w:r>
      <w:r w:rsidR="00C70C85" w:rsidRPr="0095273D">
        <w:rPr>
          <w:rFonts w:ascii="Arial" w:hAnsi="Arial" w:cs="Arial"/>
          <w:sz w:val="20"/>
          <w:szCs w:val="20"/>
        </w:rPr>
        <w:t>mluvu</w:t>
      </w:r>
      <w:r w:rsidRPr="0095273D">
        <w:rPr>
          <w:rFonts w:ascii="Arial" w:hAnsi="Arial" w:cs="Arial"/>
          <w:sz w:val="20"/>
          <w:szCs w:val="20"/>
        </w:rPr>
        <w:t xml:space="preserve"> vrátane všetkých jej príloh. Pri predkladaní </w:t>
      </w:r>
      <w:r w:rsidR="00353176">
        <w:rPr>
          <w:rFonts w:ascii="Arial" w:hAnsi="Arial" w:cs="Arial"/>
          <w:sz w:val="20"/>
          <w:szCs w:val="20"/>
        </w:rPr>
        <w:t>Z</w:t>
      </w:r>
      <w:r w:rsidRPr="0095273D">
        <w:rPr>
          <w:rFonts w:ascii="Arial" w:hAnsi="Arial" w:cs="Arial"/>
          <w:sz w:val="20"/>
          <w:szCs w:val="20"/>
        </w:rPr>
        <w:t xml:space="preserve">mluvy v listinnej podobe je uchádzač povinný </w:t>
      </w:r>
      <w:r w:rsidRPr="00AB09E1">
        <w:rPr>
          <w:rFonts w:ascii="Arial" w:hAnsi="Arial" w:cs="Arial"/>
          <w:b/>
          <w:sz w:val="20"/>
          <w:szCs w:val="20"/>
        </w:rPr>
        <w:t xml:space="preserve">predložiť štyri </w:t>
      </w:r>
      <w:r w:rsidR="00C70C85" w:rsidRPr="00AB09E1">
        <w:rPr>
          <w:rFonts w:ascii="Arial" w:hAnsi="Arial" w:cs="Arial"/>
          <w:b/>
          <w:sz w:val="20"/>
          <w:szCs w:val="20"/>
        </w:rPr>
        <w:t>rovnopis</w:t>
      </w:r>
      <w:r w:rsidRPr="00AB09E1">
        <w:rPr>
          <w:rFonts w:ascii="Arial" w:hAnsi="Arial" w:cs="Arial"/>
          <w:b/>
          <w:sz w:val="20"/>
          <w:szCs w:val="20"/>
        </w:rPr>
        <w:t>y</w:t>
      </w:r>
      <w:r w:rsidRPr="00AB09E1">
        <w:rPr>
          <w:rFonts w:ascii="Arial" w:eastAsia="Times New Roman" w:hAnsi="Arial" w:cs="Arial"/>
          <w:b/>
          <w:sz w:val="20"/>
          <w:szCs w:val="20"/>
          <w:lang w:eastAsia="en-US"/>
        </w:rPr>
        <w:t xml:space="preserve"> </w:t>
      </w:r>
      <w:r w:rsidR="00353176" w:rsidRPr="00AB09E1">
        <w:rPr>
          <w:rFonts w:ascii="Arial" w:eastAsia="Times New Roman" w:hAnsi="Arial" w:cs="Arial"/>
          <w:b/>
          <w:sz w:val="20"/>
          <w:szCs w:val="20"/>
          <w:lang w:eastAsia="en-US"/>
        </w:rPr>
        <w:t>Z</w:t>
      </w:r>
      <w:r w:rsidR="002673F9" w:rsidRPr="00AB09E1">
        <w:rPr>
          <w:rFonts w:ascii="Arial" w:eastAsia="Times New Roman" w:hAnsi="Arial" w:cs="Arial"/>
          <w:b/>
          <w:sz w:val="20"/>
          <w:szCs w:val="20"/>
          <w:lang w:eastAsia="en-US"/>
        </w:rPr>
        <w:t>mluvy</w:t>
      </w:r>
      <w:r w:rsidR="002673F9" w:rsidRPr="0095273D">
        <w:rPr>
          <w:rFonts w:ascii="Arial" w:eastAsia="Times New Roman" w:hAnsi="Arial" w:cs="Arial"/>
          <w:sz w:val="20"/>
          <w:szCs w:val="20"/>
          <w:lang w:eastAsia="en-US"/>
        </w:rPr>
        <w:t xml:space="preserve"> </w:t>
      </w:r>
      <w:r w:rsidRPr="0095273D">
        <w:rPr>
          <w:rFonts w:ascii="Arial" w:eastAsia="Times New Roman" w:hAnsi="Arial" w:cs="Arial"/>
          <w:sz w:val="20"/>
          <w:szCs w:val="20"/>
          <w:lang w:eastAsia="en-US"/>
        </w:rPr>
        <w:t>v plnom znení bodu 1</w:t>
      </w:r>
      <w:r w:rsidR="00FC0589">
        <w:rPr>
          <w:rFonts w:ascii="Arial" w:eastAsia="Times New Roman" w:hAnsi="Arial" w:cs="Arial"/>
          <w:sz w:val="20"/>
          <w:szCs w:val="20"/>
          <w:lang w:eastAsia="en-US"/>
        </w:rPr>
        <w:t>, 5</w:t>
      </w:r>
      <w:r w:rsidRPr="0095273D">
        <w:rPr>
          <w:rFonts w:ascii="Arial" w:eastAsia="Times New Roman" w:hAnsi="Arial" w:cs="Arial"/>
          <w:sz w:val="20"/>
          <w:szCs w:val="20"/>
          <w:lang w:eastAsia="en-US"/>
        </w:rPr>
        <w:t xml:space="preserve"> a 15 Časť 1 Zväzok 2 týchto SP. </w:t>
      </w:r>
      <w:r w:rsidRPr="0095273D">
        <w:rPr>
          <w:rFonts w:ascii="Arial" w:eastAsia="Times New Roman" w:hAnsi="Arial" w:cs="Arial"/>
          <w:color w:val="000000" w:themeColor="text1"/>
          <w:sz w:val="20"/>
          <w:szCs w:val="20"/>
          <w:lang w:eastAsia="en-US"/>
        </w:rPr>
        <w:t xml:space="preserve">Nesplnenie tejto povinnosti bude verejný obstarávateľ považovať za neposkytnutie riadnej súčinnosti. </w:t>
      </w:r>
    </w:p>
    <w:p w14:paraId="00473733" w14:textId="471D57F3" w:rsidR="00106A74" w:rsidRDefault="00106A74"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p>
    <w:p w14:paraId="4BC3D680" w14:textId="3308D0D5" w:rsidR="00106A74" w:rsidRDefault="00106A74"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p>
    <w:p w14:paraId="7440372B" w14:textId="77777777" w:rsidR="00106A74" w:rsidRDefault="00106A74"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p>
    <w:p w14:paraId="7BFC2F47" w14:textId="77777777" w:rsidR="006A558B" w:rsidRPr="0095273D" w:rsidRDefault="006A558B"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4AEC011" w14:textId="77777777" w:rsidR="006A558B" w:rsidRPr="0095273D" w:rsidRDefault="006A558B"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F0AF6AA" w14:textId="77777777" w:rsidR="006A558B" w:rsidRPr="0095273D" w:rsidRDefault="006A558B"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32A58ADC" w14:textId="77777777" w:rsidR="006A558B" w:rsidRPr="0095273D" w:rsidRDefault="006A558B"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3CCEF1E"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37FE1988"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2A2642C3"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8DBE9D7"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7A69D05"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5DE2A055"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5A2DBCB6"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27AD782C"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4E7F298"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1529D6B" w14:textId="77777777" w:rsidR="006A558B" w:rsidRPr="0095273D" w:rsidRDefault="006A558B" w:rsidP="0095273D">
      <w:pPr>
        <w:numPr>
          <w:ilvl w:val="1"/>
          <w:numId w:val="7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Úspešný uchádzač je povinný najneskôr v lehote stanovenej vo výzve na poskytnutie riadnej súčinnosti podľa bodu 32.</w:t>
      </w:r>
      <w:r w:rsidR="002B56FA" w:rsidRPr="0095273D">
        <w:rPr>
          <w:rFonts w:ascii="Arial" w:eastAsia="Times New Roman" w:hAnsi="Arial" w:cs="Arial"/>
          <w:color w:val="000000" w:themeColor="text1"/>
          <w:sz w:val="20"/>
          <w:szCs w:val="20"/>
          <w:lang w:eastAsia="en-US"/>
        </w:rPr>
        <w:t>4</w:t>
      </w:r>
      <w:r w:rsidRPr="0095273D">
        <w:rPr>
          <w:rFonts w:ascii="Arial" w:eastAsia="Times New Roman" w:hAnsi="Arial" w:cs="Arial"/>
          <w:color w:val="000000" w:themeColor="text1"/>
          <w:sz w:val="20"/>
          <w:szCs w:val="20"/>
          <w:lang w:eastAsia="en-US"/>
        </w:rPr>
        <w:t xml:space="preserve"> </w:t>
      </w:r>
      <w:r w:rsidRPr="00AB09E1">
        <w:rPr>
          <w:rFonts w:ascii="Arial" w:eastAsia="Times New Roman" w:hAnsi="Arial" w:cs="Arial"/>
          <w:b/>
          <w:color w:val="000000" w:themeColor="text1"/>
          <w:sz w:val="20"/>
          <w:szCs w:val="20"/>
          <w:lang w:eastAsia="en-US"/>
        </w:rPr>
        <w:t xml:space="preserve">predložiť </w:t>
      </w:r>
      <w:r w:rsidRPr="00AB09E1">
        <w:rPr>
          <w:rFonts w:ascii="Arial" w:eastAsia="Times New Roman" w:hAnsi="Arial" w:cs="Arial"/>
          <w:b/>
          <w:bCs/>
          <w:color w:val="000000" w:themeColor="text1"/>
          <w:sz w:val="20"/>
          <w:szCs w:val="20"/>
          <w:lang w:eastAsia="en-US"/>
        </w:rPr>
        <w:t>Zoznam subdodávateľov a podiel subdodávok</w:t>
      </w:r>
      <w:r w:rsidRPr="0095273D">
        <w:rPr>
          <w:rFonts w:ascii="Arial" w:eastAsia="Times New Roman" w:hAnsi="Arial" w:cs="Arial"/>
          <w:bCs/>
          <w:color w:val="000000" w:themeColor="text1"/>
          <w:sz w:val="20"/>
          <w:szCs w:val="20"/>
          <w:lang w:eastAsia="en-US"/>
        </w:rPr>
        <w:t xml:space="preserve">, ktorý predložil vo svojej ponuke s aktuálnymi a úplnými údajmi platnými v čase poskytnutia riadnej súčinnosti a zároveň doplnený o údaje o všetkých známych subdodávateľoch, údaje o osobe oprávnenej konať za subdodávateľa v rozsahu meno a priezvisko, adresa pobytu, dátum narodenia </w:t>
      </w:r>
      <w:r w:rsidRPr="00AB09E1">
        <w:rPr>
          <w:rFonts w:ascii="Arial" w:eastAsia="Times New Roman" w:hAnsi="Arial" w:cs="Arial"/>
          <w:b/>
          <w:bCs/>
          <w:color w:val="000000" w:themeColor="text1"/>
          <w:sz w:val="20"/>
          <w:szCs w:val="20"/>
          <w:lang w:eastAsia="en-US"/>
        </w:rPr>
        <w:t xml:space="preserve">ako Prílohu </w:t>
      </w:r>
      <w:r w:rsidRPr="00AB09E1">
        <w:rPr>
          <w:rFonts w:ascii="Arial" w:eastAsia="Times New Roman" w:hAnsi="Arial" w:cs="Arial"/>
          <w:b/>
          <w:bCs/>
          <w:sz w:val="20"/>
          <w:szCs w:val="20"/>
          <w:lang w:eastAsia="en-US"/>
        </w:rPr>
        <w:t>č. 1 Zmluvy</w:t>
      </w:r>
      <w:r w:rsidRPr="0095273D">
        <w:rPr>
          <w:rFonts w:ascii="Arial" w:eastAsia="Times New Roman" w:hAnsi="Arial" w:cs="Arial"/>
          <w:bCs/>
          <w:color w:val="000000" w:themeColor="text1"/>
          <w:sz w:val="20"/>
          <w:szCs w:val="20"/>
          <w:lang w:eastAsia="en-US"/>
        </w:rPr>
        <w:t>.</w:t>
      </w:r>
      <w:r w:rsidRPr="0095273D">
        <w:rPr>
          <w:rFonts w:ascii="Arial" w:eastAsia="Times New Roman" w:hAnsi="Arial" w:cs="Arial"/>
          <w:color w:val="000000" w:themeColor="text1"/>
          <w:sz w:val="20"/>
          <w:szCs w:val="20"/>
          <w:lang w:eastAsia="en-US"/>
        </w:rPr>
        <w:t xml:space="preserve"> Nesplnenie tejto povinnosti bude verejný obstarávateľ považovať za neposkytnutie riadnej súčinnosti. </w:t>
      </w:r>
    </w:p>
    <w:p w14:paraId="296DD070" w14:textId="50B7AF57" w:rsidR="006A558B" w:rsidRPr="00F56041" w:rsidRDefault="006A558B" w:rsidP="001342C2">
      <w:pPr>
        <w:numPr>
          <w:ilvl w:val="1"/>
          <w:numId w:val="79"/>
        </w:numPr>
        <w:autoSpaceDE w:val="0"/>
        <w:autoSpaceDN w:val="0"/>
        <w:spacing w:after="0" w:line="240" w:lineRule="auto"/>
        <w:ind w:left="1134" w:hanging="567"/>
        <w:contextualSpacing/>
        <w:jc w:val="both"/>
        <w:rPr>
          <w:rFonts w:ascii="Arial" w:eastAsia="Times New Roman" w:hAnsi="Arial" w:cs="Arial"/>
          <w:color w:val="000000" w:themeColor="text1"/>
          <w:sz w:val="20"/>
          <w:szCs w:val="20"/>
        </w:rPr>
      </w:pPr>
      <w:r w:rsidRPr="0095273D">
        <w:rPr>
          <w:rFonts w:ascii="Arial" w:hAnsi="Arial" w:cs="Arial"/>
          <w:sz w:val="20"/>
          <w:szCs w:val="20"/>
        </w:rPr>
        <w:t xml:space="preserve">Úspešný uchádzač je povinný </w:t>
      </w:r>
      <w:r w:rsidRPr="002C34DB">
        <w:rPr>
          <w:rFonts w:ascii="Arial" w:hAnsi="Arial" w:cs="Arial"/>
          <w:b/>
          <w:sz w:val="20"/>
          <w:szCs w:val="20"/>
        </w:rPr>
        <w:t xml:space="preserve">predložiť </w:t>
      </w:r>
      <w:r w:rsidRPr="0095273D">
        <w:rPr>
          <w:rFonts w:ascii="Arial" w:hAnsi="Arial" w:cs="Arial"/>
          <w:sz w:val="20"/>
          <w:szCs w:val="20"/>
        </w:rPr>
        <w:t xml:space="preserve">verejnému obstarávateľovi </w:t>
      </w:r>
      <w:r w:rsidRPr="00AB09E1">
        <w:rPr>
          <w:rFonts w:ascii="Arial" w:hAnsi="Arial" w:cs="Arial"/>
          <w:b/>
          <w:sz w:val="20"/>
          <w:szCs w:val="20"/>
        </w:rPr>
        <w:t>písomné vyhlásenie</w:t>
      </w:r>
      <w:r w:rsidRPr="0095273D">
        <w:rPr>
          <w:rFonts w:ascii="Arial" w:hAnsi="Arial" w:cs="Arial"/>
          <w:sz w:val="20"/>
          <w:szCs w:val="20"/>
        </w:rPr>
        <w:t xml:space="preserve">, že sa jeho postavenie vzhľadom na dôvody vylúčenia uvedené v zákone nezmenilo v období, ktoré uplynulo od vyhotovenia dokladov, dokumentov a iných písomností preukazujúcich splnenie podmienok účasti vo verejnom obstarávaní, ktoré predložil v ponuke </w:t>
      </w:r>
      <w:r w:rsidRPr="00AB09E1">
        <w:rPr>
          <w:rFonts w:ascii="Arial" w:hAnsi="Arial" w:cs="Arial"/>
          <w:b/>
          <w:sz w:val="20"/>
          <w:szCs w:val="20"/>
        </w:rPr>
        <w:t>(Príloha B1 Ponukový list bod 3 Vyhlásenie uchádzača</w:t>
      </w:r>
      <w:r w:rsidR="002673F9" w:rsidRPr="0095273D">
        <w:rPr>
          <w:rFonts w:ascii="Arial" w:hAnsi="Arial" w:cs="Arial"/>
          <w:sz w:val="20"/>
          <w:szCs w:val="20"/>
        </w:rPr>
        <w:t xml:space="preserve"> Časť B Zväzok 1 týchto SP</w:t>
      </w:r>
      <w:r w:rsidRPr="0095273D">
        <w:rPr>
          <w:rFonts w:ascii="Arial" w:hAnsi="Arial" w:cs="Arial"/>
          <w:sz w:val="20"/>
          <w:szCs w:val="20"/>
        </w:rPr>
        <w:t>).</w:t>
      </w:r>
      <w:r w:rsidRPr="0095273D">
        <w:rPr>
          <w:rFonts w:ascii="Arial" w:eastAsia="Times New Roman" w:hAnsi="Arial" w:cs="Arial"/>
          <w:color w:val="000000" w:themeColor="text1"/>
          <w:sz w:val="20"/>
          <w:szCs w:val="20"/>
          <w:lang w:eastAsia="en-US"/>
        </w:rPr>
        <w:t xml:space="preserve"> Nesplnenie tejto povinnosti </w:t>
      </w:r>
      <w:r w:rsidRPr="001342C2">
        <w:rPr>
          <w:rFonts w:ascii="Arial" w:eastAsia="Times New Roman" w:hAnsi="Arial" w:cs="Arial"/>
          <w:color w:val="000000" w:themeColor="text1"/>
          <w:sz w:val="20"/>
          <w:szCs w:val="20"/>
          <w:lang w:eastAsia="en-US"/>
        </w:rPr>
        <w:t>bude verejný obstarávateľ považovať za neposkytnutie riadnej súčinnosti.</w:t>
      </w:r>
      <w:r w:rsidRPr="001342C2">
        <w:rPr>
          <w:rFonts w:ascii="Arial" w:eastAsia="Times New Roman" w:hAnsi="Arial" w:cs="Arial"/>
          <w:sz w:val="20"/>
          <w:szCs w:val="20"/>
        </w:rPr>
        <w:t xml:space="preserve"> </w:t>
      </w:r>
    </w:p>
    <w:p w14:paraId="74E225DC" w14:textId="7AAD7C91" w:rsidR="00CD5D9A" w:rsidRPr="001342C2" w:rsidRDefault="006A558B" w:rsidP="001342C2">
      <w:pPr>
        <w:pStyle w:val="Odsekzoznamu"/>
        <w:numPr>
          <w:ilvl w:val="1"/>
          <w:numId w:val="79"/>
        </w:numPr>
        <w:spacing w:after="0" w:line="240" w:lineRule="auto"/>
        <w:ind w:left="1134" w:hanging="567"/>
        <w:jc w:val="both"/>
        <w:rPr>
          <w:rFonts w:ascii="Arial" w:hAnsi="Arial" w:cs="Arial"/>
          <w:color w:val="000000" w:themeColor="text1"/>
          <w:sz w:val="20"/>
          <w:szCs w:val="20"/>
          <w:lang w:eastAsia="en-US"/>
        </w:rPr>
      </w:pPr>
      <w:r w:rsidRPr="001342C2">
        <w:rPr>
          <w:rFonts w:ascii="Arial" w:hAnsi="Arial" w:cs="Arial"/>
          <w:color w:val="000000" w:themeColor="text1"/>
          <w:sz w:val="20"/>
          <w:szCs w:val="20"/>
          <w:lang w:eastAsia="en-US"/>
        </w:rPr>
        <w:t xml:space="preserve">Úspešný uchádzač je povinný </w:t>
      </w:r>
      <w:r w:rsidRPr="00AB09E1">
        <w:rPr>
          <w:rFonts w:ascii="Arial" w:hAnsi="Arial" w:cs="Arial"/>
          <w:b/>
          <w:color w:val="000000" w:themeColor="text1"/>
          <w:sz w:val="20"/>
          <w:szCs w:val="20"/>
          <w:lang w:eastAsia="en-US"/>
        </w:rPr>
        <w:t xml:space="preserve">Časť 2 </w:t>
      </w:r>
      <w:r w:rsidR="00CD5D9A" w:rsidRPr="00AB09E1">
        <w:rPr>
          <w:rFonts w:ascii="Arial" w:hAnsi="Arial" w:cs="Arial"/>
          <w:b/>
          <w:color w:val="000000" w:themeColor="text1"/>
          <w:sz w:val="20"/>
          <w:szCs w:val="20"/>
          <w:lang w:eastAsia="en-US"/>
        </w:rPr>
        <w:t>Formulár platieb</w:t>
      </w:r>
      <w:r w:rsidRPr="00AB09E1">
        <w:rPr>
          <w:rFonts w:ascii="Arial" w:hAnsi="Arial" w:cs="Arial"/>
          <w:b/>
          <w:color w:val="000000" w:themeColor="text1"/>
          <w:sz w:val="20"/>
          <w:szCs w:val="20"/>
          <w:lang w:eastAsia="en-US"/>
        </w:rPr>
        <w:t xml:space="preserve"> Zväzok 4 týchto SP </w:t>
      </w:r>
      <w:r w:rsidR="00252C7F" w:rsidRPr="00AB09E1">
        <w:rPr>
          <w:rFonts w:ascii="Arial" w:hAnsi="Arial" w:cs="Arial"/>
          <w:b/>
          <w:color w:val="000000" w:themeColor="text1"/>
          <w:sz w:val="20"/>
          <w:szCs w:val="20"/>
          <w:lang w:eastAsia="en-US"/>
        </w:rPr>
        <w:t xml:space="preserve">predložiť </w:t>
      </w:r>
      <w:r w:rsidRPr="00AB09E1">
        <w:rPr>
          <w:rFonts w:ascii="Arial" w:hAnsi="Arial" w:cs="Arial"/>
          <w:b/>
          <w:color w:val="000000" w:themeColor="text1"/>
          <w:sz w:val="20"/>
          <w:szCs w:val="20"/>
          <w:lang w:eastAsia="en-US"/>
        </w:rPr>
        <w:t>aj vo formáte .</w:t>
      </w:r>
      <w:proofErr w:type="spellStart"/>
      <w:r w:rsidRPr="00AB09E1">
        <w:rPr>
          <w:rFonts w:ascii="Arial" w:hAnsi="Arial" w:cs="Arial"/>
          <w:b/>
          <w:color w:val="000000" w:themeColor="text1"/>
          <w:sz w:val="20"/>
          <w:szCs w:val="20"/>
          <w:lang w:eastAsia="en-US"/>
        </w:rPr>
        <w:t>xml</w:t>
      </w:r>
      <w:proofErr w:type="spellEnd"/>
      <w:r w:rsidRPr="001342C2">
        <w:rPr>
          <w:rFonts w:ascii="Arial" w:hAnsi="Arial" w:cs="Arial"/>
          <w:color w:val="000000" w:themeColor="text1"/>
          <w:sz w:val="20"/>
          <w:szCs w:val="20"/>
          <w:lang w:eastAsia="en-US"/>
        </w:rPr>
        <w:t xml:space="preserve"> podľa dátového predpisu NDS uvedeného na stránke verejného obstarávateľa</w:t>
      </w:r>
      <w:r w:rsidR="00106A74">
        <w:rPr>
          <w:rFonts w:ascii="Arial" w:hAnsi="Arial" w:cs="Arial"/>
          <w:color w:val="000000" w:themeColor="text1"/>
          <w:sz w:val="20"/>
          <w:szCs w:val="20"/>
          <w:lang w:eastAsia="en-US"/>
        </w:rPr>
        <w:t xml:space="preserve"> </w:t>
      </w:r>
      <w:r w:rsidR="002B56FA" w:rsidRPr="001342C2">
        <w:rPr>
          <w:rFonts w:ascii="Arial" w:hAnsi="Arial" w:cs="Arial"/>
          <w:color w:val="000000" w:themeColor="text1"/>
          <w:sz w:val="20"/>
          <w:szCs w:val="20"/>
          <w:lang w:eastAsia="en-US"/>
        </w:rPr>
        <w:t>(</w:t>
      </w:r>
      <w:hyperlink r:id="rId24" w:history="1">
        <w:r w:rsidR="002B56FA" w:rsidRPr="001342C2">
          <w:rPr>
            <w:rStyle w:val="Hypertextovprepojenie"/>
            <w:rFonts w:ascii="Arial" w:hAnsi="Arial" w:cs="Arial"/>
            <w:sz w:val="20"/>
            <w:szCs w:val="20"/>
            <w:lang w:eastAsia="en-US"/>
          </w:rPr>
          <w:t>https://ndsas.sk/pomoc-a-podpora/datovy-predpis</w:t>
        </w:r>
      </w:hyperlink>
      <w:r w:rsidR="002B56FA" w:rsidRPr="001342C2">
        <w:rPr>
          <w:rFonts w:ascii="Arial" w:hAnsi="Arial" w:cs="Arial"/>
          <w:color w:val="000000" w:themeColor="text1"/>
          <w:sz w:val="20"/>
          <w:szCs w:val="20"/>
          <w:lang w:eastAsia="en-US"/>
        </w:rPr>
        <w:t>)</w:t>
      </w:r>
      <w:r w:rsidR="009E61AB" w:rsidRPr="001342C2">
        <w:rPr>
          <w:rFonts w:ascii="Arial" w:hAnsi="Arial" w:cs="Arial"/>
          <w:color w:val="000000" w:themeColor="text1"/>
          <w:sz w:val="20"/>
          <w:szCs w:val="20"/>
          <w:lang w:eastAsia="en-US"/>
        </w:rPr>
        <w:t>.</w:t>
      </w:r>
      <w:r w:rsidR="00106A74">
        <w:rPr>
          <w:rFonts w:ascii="Arial" w:hAnsi="Arial" w:cs="Arial"/>
          <w:color w:val="000000" w:themeColor="text1"/>
          <w:sz w:val="20"/>
          <w:szCs w:val="20"/>
          <w:lang w:eastAsia="en-US"/>
        </w:rPr>
        <w:t xml:space="preserve"> </w:t>
      </w:r>
      <w:r w:rsidRPr="001342C2">
        <w:rPr>
          <w:rFonts w:ascii="Arial" w:hAnsi="Arial" w:cs="Arial"/>
          <w:color w:val="000000" w:themeColor="text1"/>
          <w:sz w:val="20"/>
          <w:szCs w:val="20"/>
          <w:lang w:eastAsia="en-US"/>
        </w:rPr>
        <w:t>Nesplnenie tejto povinnosti bude verejný obstarávateľ považovať za neposkytnutie riadnej súčinnosti.</w:t>
      </w:r>
    </w:p>
    <w:p w14:paraId="22D36C93" w14:textId="3E72EDC5" w:rsidR="00CD5D9A" w:rsidRPr="001342C2" w:rsidRDefault="00CD5D9A" w:rsidP="001342C2">
      <w:pPr>
        <w:pStyle w:val="Odsekzoznamu"/>
        <w:numPr>
          <w:ilvl w:val="1"/>
          <w:numId w:val="79"/>
        </w:numPr>
        <w:spacing w:after="0" w:line="240" w:lineRule="auto"/>
        <w:ind w:left="1134" w:hanging="567"/>
        <w:jc w:val="both"/>
        <w:rPr>
          <w:rFonts w:ascii="Arial" w:hAnsi="Arial" w:cs="Arial"/>
          <w:color w:val="000000" w:themeColor="text1"/>
          <w:sz w:val="20"/>
          <w:szCs w:val="20"/>
        </w:rPr>
      </w:pPr>
      <w:r w:rsidRPr="001342C2">
        <w:rPr>
          <w:rFonts w:ascii="Arial" w:hAnsi="Arial" w:cs="Arial"/>
          <w:sz w:val="20"/>
          <w:szCs w:val="20"/>
        </w:rPr>
        <w:t xml:space="preserve">Úspešný uchádzač je povinný </w:t>
      </w:r>
      <w:r w:rsidRPr="002C34DB">
        <w:rPr>
          <w:rFonts w:ascii="Arial" w:hAnsi="Arial" w:cs="Arial"/>
          <w:b/>
          <w:sz w:val="20"/>
          <w:szCs w:val="20"/>
        </w:rPr>
        <w:t>predložiť</w:t>
      </w:r>
      <w:r w:rsidRPr="001342C2">
        <w:rPr>
          <w:rFonts w:ascii="Arial" w:hAnsi="Arial" w:cs="Arial"/>
          <w:sz w:val="20"/>
          <w:szCs w:val="20"/>
        </w:rPr>
        <w:t xml:space="preserve"> verejnému obstarávateľovi </w:t>
      </w:r>
      <w:r w:rsidRPr="00AB09E1">
        <w:rPr>
          <w:rFonts w:ascii="Arial" w:hAnsi="Arial" w:cs="Arial"/>
          <w:b/>
          <w:sz w:val="20"/>
          <w:szCs w:val="20"/>
        </w:rPr>
        <w:t>čestné prehlásenie, že neexistuje konflikt záujmov medzi úspešným uchádzačom a Stavebnotechnickým dozorom,</w:t>
      </w:r>
      <w:r w:rsidRPr="001342C2">
        <w:rPr>
          <w:rFonts w:ascii="Arial" w:hAnsi="Arial" w:cs="Arial"/>
          <w:sz w:val="20"/>
          <w:szCs w:val="20"/>
        </w:rPr>
        <w:t xml:space="preserve"> ak v čase podpísania </w:t>
      </w:r>
      <w:r w:rsidR="004124A4">
        <w:rPr>
          <w:rFonts w:ascii="Arial" w:hAnsi="Arial" w:cs="Arial"/>
          <w:sz w:val="20"/>
          <w:szCs w:val="20"/>
        </w:rPr>
        <w:t>Z</w:t>
      </w:r>
      <w:r w:rsidRPr="001342C2">
        <w:rPr>
          <w:rFonts w:ascii="Arial" w:hAnsi="Arial" w:cs="Arial"/>
          <w:sz w:val="20"/>
          <w:szCs w:val="20"/>
        </w:rPr>
        <w:t>mluvy je Stavebnotechnický dozor už známy. Konflikt záujmov znamená situáciu, kedy z dôvodov osobných alebo iných obdobných vzťahov medzi úspešným uchádzačom a Stavebnotechnickým dozorom je alebo by mohol byť narušený, alebo ohrozený záujem verejného obstarávateľa na nestrannom a objektívnom výkone práv a povinností úspešného uchádzača a Stavebnotechnického dozoru. Za osobné alebo obdobné vzťahy sa považuje rodinná spriaznenosť, citová spriaznenosť, personálna spriaznenosť, politická spriaznenosť a ekonomický alebo akýkoľvek iný, napr. majetkový záujem zdieľaný medzi úspešným uchádzačom a Stavebnotechnickým dozorom.</w:t>
      </w:r>
    </w:p>
    <w:p w14:paraId="68597753" w14:textId="77777777" w:rsidR="00AB09E1" w:rsidRDefault="00CD5D9A" w:rsidP="00AB09E1">
      <w:pPr>
        <w:spacing w:after="0" w:line="240" w:lineRule="auto"/>
        <w:ind w:left="1134"/>
        <w:contextualSpacing/>
        <w:jc w:val="both"/>
        <w:rPr>
          <w:rFonts w:ascii="Arial" w:hAnsi="Arial" w:cs="Arial"/>
          <w:color w:val="000000" w:themeColor="text1"/>
          <w:sz w:val="20"/>
          <w:szCs w:val="20"/>
        </w:rPr>
      </w:pPr>
      <w:r w:rsidRPr="001342C2">
        <w:rPr>
          <w:rFonts w:ascii="Arial" w:hAnsi="Arial" w:cs="Arial"/>
          <w:color w:val="000000" w:themeColor="text1"/>
          <w:sz w:val="20"/>
          <w:szCs w:val="20"/>
        </w:rPr>
        <w:t xml:space="preserve">Vo výzve na poskytnutie súčinnosti verejný obstarávateľ oznámi meno </w:t>
      </w:r>
      <w:r w:rsidR="002673F9" w:rsidRPr="001342C2">
        <w:rPr>
          <w:rFonts w:ascii="Arial" w:hAnsi="Arial" w:cs="Arial"/>
          <w:color w:val="000000" w:themeColor="text1"/>
          <w:sz w:val="20"/>
          <w:szCs w:val="20"/>
        </w:rPr>
        <w:t>S</w:t>
      </w:r>
      <w:r w:rsidRPr="001342C2">
        <w:rPr>
          <w:rFonts w:ascii="Arial" w:hAnsi="Arial" w:cs="Arial"/>
          <w:color w:val="000000" w:themeColor="text1"/>
          <w:sz w:val="20"/>
          <w:szCs w:val="20"/>
        </w:rPr>
        <w:t>tavebnotechnického dozoru</w:t>
      </w:r>
      <w:r w:rsidR="002B56FA" w:rsidRPr="001342C2">
        <w:rPr>
          <w:rFonts w:ascii="Arial" w:hAnsi="Arial" w:cs="Arial"/>
          <w:color w:val="000000" w:themeColor="text1"/>
          <w:sz w:val="20"/>
          <w:szCs w:val="20"/>
        </w:rPr>
        <w:t xml:space="preserve">, ak v čase podpísania </w:t>
      </w:r>
      <w:r w:rsidR="004124A4">
        <w:rPr>
          <w:rFonts w:ascii="Arial" w:hAnsi="Arial" w:cs="Arial"/>
          <w:color w:val="000000" w:themeColor="text1"/>
          <w:sz w:val="20"/>
          <w:szCs w:val="20"/>
        </w:rPr>
        <w:t>Z</w:t>
      </w:r>
      <w:r w:rsidR="002B56FA" w:rsidRPr="001342C2">
        <w:rPr>
          <w:rFonts w:ascii="Arial" w:hAnsi="Arial" w:cs="Arial"/>
          <w:color w:val="000000" w:themeColor="text1"/>
          <w:sz w:val="20"/>
          <w:szCs w:val="20"/>
        </w:rPr>
        <w:t>mluvy je Stavebnotechnický dozor už známy.</w:t>
      </w:r>
      <w:r w:rsidR="00AB09E1">
        <w:rPr>
          <w:rFonts w:ascii="Arial" w:hAnsi="Arial" w:cs="Arial"/>
          <w:color w:val="000000" w:themeColor="text1"/>
          <w:sz w:val="20"/>
          <w:szCs w:val="20"/>
        </w:rPr>
        <w:t xml:space="preserve"> </w:t>
      </w:r>
    </w:p>
    <w:p w14:paraId="59CC1C71" w14:textId="1DB9C7B3" w:rsidR="002B56FA" w:rsidRDefault="00AB09E1" w:rsidP="0095273D">
      <w:pPr>
        <w:spacing w:after="0" w:line="240" w:lineRule="auto"/>
        <w:ind w:left="1134" w:hanging="567"/>
        <w:contextualSpacing/>
        <w:jc w:val="both"/>
        <w:rPr>
          <w:rFonts w:ascii="Arial" w:hAnsi="Arial" w:cs="Arial"/>
          <w:sz w:val="20"/>
          <w:szCs w:val="20"/>
        </w:rPr>
      </w:pPr>
      <w:r>
        <w:rPr>
          <w:rFonts w:ascii="Arial" w:hAnsi="Arial" w:cs="Arial"/>
          <w:color w:val="000000" w:themeColor="text1"/>
          <w:sz w:val="20"/>
          <w:szCs w:val="20"/>
        </w:rPr>
        <w:t>32.14</w:t>
      </w:r>
      <w:r>
        <w:rPr>
          <w:rFonts w:ascii="Arial" w:hAnsi="Arial" w:cs="Arial"/>
          <w:color w:val="000000" w:themeColor="text1"/>
          <w:sz w:val="20"/>
          <w:szCs w:val="20"/>
        </w:rPr>
        <w:tab/>
      </w:r>
      <w:r w:rsidR="0091676E" w:rsidRPr="0095273D">
        <w:rPr>
          <w:rFonts w:ascii="Arial" w:hAnsi="Arial" w:cs="Arial"/>
          <w:sz w:val="20"/>
          <w:szCs w:val="20"/>
        </w:rPr>
        <w:t xml:space="preserve">V prípade, že úspešným uchádzačom je skupina dodávateľov, úspešný uchádzač je povinný najneskôr v lehote stanovenej vo výzve na poskytnutie riadnej súčinnosti predložiť relevantný doklad preukazujúci splnenie podmienky uvedenej v bode 22.5 </w:t>
      </w:r>
      <w:r w:rsidR="00CD5D9A" w:rsidRPr="0095273D">
        <w:rPr>
          <w:rFonts w:ascii="Arial" w:hAnsi="Arial" w:cs="Arial"/>
          <w:sz w:val="20"/>
          <w:szCs w:val="20"/>
        </w:rPr>
        <w:t>a 22.6 Časť A.1 Zväzok 1 týchto SP. Nesplnenie tejto povinnosti bude verejný obstarávateľ považovať za neposkytnutie riadnej súčinnosti.</w:t>
      </w:r>
    </w:p>
    <w:p w14:paraId="066C0501" w14:textId="50447B39" w:rsidR="00CD5D9A" w:rsidRDefault="00CD5D9A" w:rsidP="0095273D">
      <w:pPr>
        <w:spacing w:after="0" w:line="240" w:lineRule="auto"/>
        <w:ind w:left="1134" w:hanging="567"/>
        <w:contextualSpacing/>
        <w:jc w:val="both"/>
        <w:rPr>
          <w:rFonts w:ascii="Arial" w:eastAsia="Times New Roman" w:hAnsi="Arial" w:cs="Arial"/>
          <w:color w:val="000000" w:themeColor="text1"/>
          <w:sz w:val="20"/>
          <w:szCs w:val="20"/>
        </w:rPr>
      </w:pPr>
      <w:r w:rsidRPr="0095273D">
        <w:rPr>
          <w:rFonts w:ascii="Arial" w:hAnsi="Arial" w:cs="Arial"/>
          <w:bCs/>
          <w:sz w:val="20"/>
          <w:szCs w:val="20"/>
        </w:rPr>
        <w:t>32.1</w:t>
      </w:r>
      <w:r w:rsidR="004572D7">
        <w:rPr>
          <w:rFonts w:ascii="Arial" w:hAnsi="Arial" w:cs="Arial"/>
          <w:bCs/>
          <w:sz w:val="20"/>
          <w:szCs w:val="20"/>
        </w:rPr>
        <w:t>5</w:t>
      </w:r>
      <w:r w:rsidRPr="0095273D">
        <w:rPr>
          <w:rFonts w:ascii="Arial" w:hAnsi="Arial" w:cs="Arial"/>
          <w:bCs/>
          <w:sz w:val="20"/>
          <w:szCs w:val="20"/>
        </w:rPr>
        <w:tab/>
      </w:r>
      <w:r w:rsidR="0091676E" w:rsidRPr="0095273D">
        <w:rPr>
          <w:rFonts w:ascii="Arial" w:hAnsi="Arial" w:cs="Arial"/>
          <w:bCs/>
          <w:sz w:val="20"/>
          <w:szCs w:val="20"/>
        </w:rPr>
        <w:t xml:space="preserve">V prípade, </w:t>
      </w:r>
      <w:r w:rsidR="0091676E" w:rsidRPr="0095273D">
        <w:rPr>
          <w:rFonts w:ascii="Arial" w:hAnsi="Arial" w:cs="Arial"/>
          <w:sz w:val="20"/>
          <w:szCs w:val="20"/>
        </w:rPr>
        <w:t>že je úspešným uchádzačom skupina dodávateľov a</w:t>
      </w:r>
      <w:r w:rsidR="0091676E" w:rsidRPr="0095273D">
        <w:rPr>
          <w:rFonts w:ascii="Arial" w:hAnsi="Arial" w:cs="Arial"/>
          <w:bCs/>
          <w:sz w:val="20"/>
          <w:szCs w:val="20"/>
        </w:rPr>
        <w:t xml:space="preserve"> zmluva s verejným obstarávateľom </w:t>
      </w:r>
      <w:r w:rsidR="0091676E" w:rsidRPr="0095273D">
        <w:rPr>
          <w:rFonts w:ascii="Arial" w:hAnsi="Arial" w:cs="Arial"/>
          <w:sz w:val="20"/>
          <w:szCs w:val="20"/>
        </w:rPr>
        <w:t>bude na strane úspešného uchádzača podpísaná splnomocnenou osobou/osobami, úspešný uchádzač je povinný predložiť najneskôr v lehote stanovenej vo výzve na poskytnutie riadnej súčinnosti plnú moc splnomocnenej osoby</w:t>
      </w:r>
      <w:r w:rsidRPr="0095273D">
        <w:rPr>
          <w:rFonts w:ascii="Arial" w:hAnsi="Arial" w:cs="Arial"/>
          <w:sz w:val="20"/>
          <w:szCs w:val="20"/>
        </w:rPr>
        <w:t xml:space="preserve"> </w:t>
      </w:r>
      <w:r w:rsidR="0091676E" w:rsidRPr="0095273D">
        <w:rPr>
          <w:rFonts w:ascii="Arial" w:hAnsi="Arial" w:cs="Arial"/>
          <w:sz w:val="20"/>
          <w:szCs w:val="20"/>
        </w:rPr>
        <w:t>/</w:t>
      </w:r>
      <w:r w:rsidRPr="0095273D">
        <w:rPr>
          <w:rFonts w:ascii="Arial" w:hAnsi="Arial" w:cs="Arial"/>
          <w:sz w:val="20"/>
          <w:szCs w:val="20"/>
        </w:rPr>
        <w:t xml:space="preserve"> </w:t>
      </w:r>
      <w:r w:rsidR="0091676E" w:rsidRPr="0095273D">
        <w:rPr>
          <w:rFonts w:ascii="Arial" w:hAnsi="Arial" w:cs="Arial"/>
          <w:sz w:val="20"/>
          <w:szCs w:val="20"/>
        </w:rPr>
        <w:t>osôb, pričom v nej musí byť výslovne uvedené oprávnenie splnomocnenej osoby</w:t>
      </w:r>
      <w:r w:rsidRPr="0095273D">
        <w:rPr>
          <w:rFonts w:ascii="Arial" w:hAnsi="Arial" w:cs="Arial"/>
          <w:sz w:val="20"/>
          <w:szCs w:val="20"/>
        </w:rPr>
        <w:t xml:space="preserve"> </w:t>
      </w:r>
      <w:r w:rsidR="0091676E" w:rsidRPr="0095273D">
        <w:rPr>
          <w:rFonts w:ascii="Arial" w:hAnsi="Arial" w:cs="Arial"/>
          <w:sz w:val="20"/>
          <w:szCs w:val="20"/>
        </w:rPr>
        <w:t>/</w:t>
      </w:r>
      <w:r w:rsidRPr="0095273D">
        <w:rPr>
          <w:rFonts w:ascii="Arial" w:hAnsi="Arial" w:cs="Arial"/>
          <w:sz w:val="20"/>
          <w:szCs w:val="20"/>
        </w:rPr>
        <w:t xml:space="preserve"> </w:t>
      </w:r>
      <w:r w:rsidR="0091676E" w:rsidRPr="0095273D">
        <w:rPr>
          <w:rFonts w:ascii="Arial" w:hAnsi="Arial" w:cs="Arial"/>
          <w:sz w:val="20"/>
          <w:szCs w:val="20"/>
        </w:rPr>
        <w:t>osôb na podpis zmluvy (ak takáto plná moc nebola predložená uchádzačom v rámci ponuky).</w:t>
      </w:r>
      <w:r w:rsidRPr="0095273D">
        <w:rPr>
          <w:rFonts w:ascii="Arial" w:hAnsi="Arial" w:cs="Arial"/>
          <w:sz w:val="20"/>
          <w:szCs w:val="20"/>
        </w:rPr>
        <w:t xml:space="preserve"> </w:t>
      </w:r>
      <w:bookmarkStart w:id="36" w:name="_Hlk163640551"/>
      <w:r w:rsidRPr="0095273D">
        <w:rPr>
          <w:rFonts w:ascii="Arial" w:eastAsia="Times New Roman" w:hAnsi="Arial" w:cs="Arial"/>
          <w:color w:val="000000" w:themeColor="text1"/>
          <w:sz w:val="20"/>
          <w:szCs w:val="20"/>
          <w:lang w:eastAsia="en-US"/>
        </w:rPr>
        <w:t>Nesplnenie tejto povinnosti bude verejný obstarávateľ považovať za neposkytnutie riadnej súčinnosti</w:t>
      </w:r>
      <w:r w:rsidRPr="0095273D">
        <w:rPr>
          <w:rFonts w:ascii="Arial" w:eastAsia="Times New Roman" w:hAnsi="Arial" w:cs="Arial"/>
          <w:color w:val="000000" w:themeColor="text1"/>
          <w:sz w:val="20"/>
          <w:szCs w:val="20"/>
        </w:rPr>
        <w:t>.</w:t>
      </w:r>
    </w:p>
    <w:bookmarkEnd w:id="36"/>
    <w:p w14:paraId="4C3893B8" w14:textId="7727C0FA" w:rsidR="00794DE5" w:rsidRDefault="00794DE5" w:rsidP="0095273D">
      <w:p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32.1</w:t>
      </w:r>
      <w:r w:rsidR="004572D7">
        <w:rPr>
          <w:rFonts w:ascii="Arial" w:hAnsi="Arial" w:cs="Arial"/>
          <w:sz w:val="20"/>
          <w:szCs w:val="20"/>
        </w:rPr>
        <w:t>6</w:t>
      </w:r>
      <w:r w:rsidR="00CD5D9A" w:rsidRPr="0095273D">
        <w:rPr>
          <w:rFonts w:ascii="Arial" w:hAnsi="Arial" w:cs="Arial"/>
          <w:sz w:val="20"/>
          <w:szCs w:val="20"/>
        </w:rPr>
        <w:tab/>
      </w:r>
      <w:r w:rsidRPr="0095273D">
        <w:rPr>
          <w:rFonts w:ascii="Arial" w:hAnsi="Arial" w:cs="Arial"/>
          <w:sz w:val="20"/>
          <w:szCs w:val="20"/>
        </w:rPr>
        <w:t>Povinnosť mať zapísaných konečných užívateľov výhod v registri partnerov verejného sektora sa vzťahuje na každého člena skupiny dodávateľov.</w:t>
      </w:r>
    </w:p>
    <w:p w14:paraId="3187DA94" w14:textId="21F42811" w:rsidR="00CD5D9A" w:rsidRPr="0095273D" w:rsidRDefault="00794DE5"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rPr>
      </w:pPr>
      <w:r w:rsidRPr="0095273D">
        <w:rPr>
          <w:rFonts w:ascii="Arial" w:hAnsi="Arial" w:cs="Arial"/>
          <w:sz w:val="20"/>
          <w:szCs w:val="20"/>
        </w:rPr>
        <w:t>32.1</w:t>
      </w:r>
      <w:r w:rsidR="004572D7">
        <w:rPr>
          <w:rFonts w:ascii="Arial" w:hAnsi="Arial" w:cs="Arial"/>
          <w:sz w:val="20"/>
          <w:szCs w:val="20"/>
        </w:rPr>
        <w:t>7</w:t>
      </w:r>
      <w:r w:rsidRPr="0095273D">
        <w:rPr>
          <w:rFonts w:ascii="Arial" w:hAnsi="Arial" w:cs="Arial"/>
          <w:sz w:val="20"/>
          <w:szCs w:val="20"/>
        </w:rPr>
        <w:t xml:space="preserve"> </w:t>
      </w:r>
      <w:r w:rsidR="00CD5D9A" w:rsidRPr="0095273D">
        <w:rPr>
          <w:rFonts w:ascii="Arial" w:eastAsia="Times New Roman" w:hAnsi="Arial" w:cs="Arial"/>
          <w:color w:val="000000" w:themeColor="text1"/>
          <w:sz w:val="20"/>
          <w:szCs w:val="20"/>
        </w:rPr>
        <w:t xml:space="preserve">Verejný obstarávateľ si vyhradzuje právo neprijať </w:t>
      </w:r>
      <w:r w:rsidR="00CD5D9A" w:rsidRPr="0095273D">
        <w:rPr>
          <w:rFonts w:ascii="Arial" w:eastAsia="Times New Roman" w:hAnsi="Arial" w:cs="Arial"/>
          <w:color w:val="000000" w:themeColor="text1"/>
          <w:sz w:val="20"/>
          <w:szCs w:val="20"/>
          <w:lang w:eastAsia="en-US"/>
        </w:rPr>
        <w:t xml:space="preserve">ponuky uchádzačov, ktoré budú cenovo prevyšovať predpokladanú hodnotu zákazky, t.j. ktorých najnižšia cena bude vyššia ako </w:t>
      </w:r>
      <w:r w:rsidR="00CD5D9A" w:rsidRPr="0095273D">
        <w:rPr>
          <w:rFonts w:ascii="Arial" w:eastAsia="Times New Roman" w:hAnsi="Arial" w:cs="Arial"/>
          <w:sz w:val="20"/>
          <w:szCs w:val="20"/>
          <w:lang w:eastAsia="en-US"/>
        </w:rPr>
        <w:t xml:space="preserve">plánované finančné prostriedky verejného obstarávateľa </w:t>
      </w:r>
      <w:r w:rsidR="00CD5D9A" w:rsidRPr="0095273D">
        <w:rPr>
          <w:rFonts w:ascii="Arial" w:eastAsia="Times New Roman" w:hAnsi="Arial" w:cs="Arial"/>
          <w:color w:val="000000" w:themeColor="text1"/>
          <w:sz w:val="20"/>
          <w:szCs w:val="20"/>
          <w:lang w:eastAsia="en-US"/>
        </w:rPr>
        <w:t>na predmet zákazky</w:t>
      </w:r>
      <w:r w:rsidR="00CD5D9A" w:rsidRPr="0095273D">
        <w:rPr>
          <w:rFonts w:ascii="Arial" w:eastAsia="Times New Roman" w:hAnsi="Arial" w:cs="Arial"/>
          <w:color w:val="000000" w:themeColor="text1"/>
          <w:sz w:val="20"/>
          <w:szCs w:val="20"/>
        </w:rPr>
        <w:t>.</w:t>
      </w:r>
    </w:p>
    <w:p w14:paraId="1597A69E" w14:textId="77777777" w:rsidR="007C500F" w:rsidRDefault="007C500F" w:rsidP="0095273D">
      <w:pPr>
        <w:spacing w:after="0" w:line="240" w:lineRule="auto"/>
        <w:contextualSpacing/>
        <w:jc w:val="center"/>
        <w:rPr>
          <w:rFonts w:ascii="Arial" w:hAnsi="Arial" w:cs="Arial"/>
          <w:b/>
          <w:sz w:val="20"/>
          <w:szCs w:val="20"/>
        </w:rPr>
      </w:pPr>
    </w:p>
    <w:p w14:paraId="7CA10237" w14:textId="7DC54FE9"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VIII.</w:t>
      </w:r>
    </w:p>
    <w:p w14:paraId="47DEE8AC"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Záverečné ustanovenia</w:t>
      </w:r>
    </w:p>
    <w:p w14:paraId="4D90EF84" w14:textId="77777777" w:rsidR="00CD5D9A" w:rsidRPr="0095273D" w:rsidRDefault="00CD5D9A" w:rsidP="0095273D">
      <w:pPr>
        <w:spacing w:after="0" w:line="240" w:lineRule="auto"/>
        <w:contextualSpacing/>
        <w:jc w:val="center"/>
        <w:rPr>
          <w:rFonts w:ascii="Arial" w:hAnsi="Arial" w:cs="Arial"/>
          <w:b/>
          <w:sz w:val="20"/>
          <w:szCs w:val="20"/>
        </w:rPr>
      </w:pPr>
    </w:p>
    <w:p w14:paraId="4C417D69" w14:textId="77777777" w:rsidR="00794DE5" w:rsidRPr="0095273D" w:rsidRDefault="00794DE5" w:rsidP="0095273D">
      <w:pPr>
        <w:spacing w:after="0" w:line="240" w:lineRule="auto"/>
        <w:ind w:left="567" w:hanging="567"/>
        <w:contextualSpacing/>
        <w:jc w:val="both"/>
        <w:rPr>
          <w:rFonts w:ascii="Arial" w:hAnsi="Arial" w:cs="Arial"/>
          <w:b/>
          <w:bCs/>
          <w:smallCaps/>
          <w:sz w:val="20"/>
          <w:szCs w:val="20"/>
        </w:rPr>
      </w:pPr>
      <w:r w:rsidRPr="0095273D">
        <w:rPr>
          <w:rFonts w:ascii="Arial" w:hAnsi="Arial" w:cs="Arial"/>
          <w:b/>
          <w:bCs/>
          <w:smallCaps/>
          <w:sz w:val="20"/>
          <w:szCs w:val="20"/>
        </w:rPr>
        <w:t>33.</w:t>
      </w:r>
      <w:r w:rsidRPr="0095273D">
        <w:rPr>
          <w:rFonts w:ascii="Arial" w:hAnsi="Arial" w:cs="Arial"/>
          <w:b/>
          <w:bCs/>
          <w:smallCaps/>
          <w:sz w:val="20"/>
          <w:szCs w:val="20"/>
        </w:rPr>
        <w:tab/>
      </w:r>
      <w:r w:rsidRPr="0095273D">
        <w:rPr>
          <w:rFonts w:ascii="Arial" w:hAnsi="Arial" w:cs="Arial"/>
          <w:b/>
          <w:bCs/>
          <w:sz w:val="20"/>
          <w:szCs w:val="20"/>
        </w:rPr>
        <w:t xml:space="preserve">Zrušenie </w:t>
      </w:r>
      <w:r w:rsidR="00CD5D9A" w:rsidRPr="0095273D">
        <w:rPr>
          <w:rFonts w:ascii="Arial" w:hAnsi="Arial" w:cs="Arial"/>
          <w:b/>
          <w:bCs/>
          <w:sz w:val="20"/>
          <w:szCs w:val="20"/>
        </w:rPr>
        <w:t>verejného obstarávania</w:t>
      </w:r>
    </w:p>
    <w:p w14:paraId="0774F28D" w14:textId="77777777" w:rsidR="00794DE5" w:rsidRPr="0095273D" w:rsidRDefault="00794DE5" w:rsidP="0095273D">
      <w:pPr>
        <w:pStyle w:val="Odsekzoznamu"/>
        <w:numPr>
          <w:ilvl w:val="1"/>
          <w:numId w:val="43"/>
        </w:numPr>
        <w:autoSpaceDE w:val="0"/>
        <w:autoSpaceDN w:val="0"/>
        <w:spacing w:after="0" w:line="240" w:lineRule="auto"/>
        <w:ind w:left="1134" w:hanging="567"/>
        <w:jc w:val="both"/>
        <w:rPr>
          <w:rFonts w:ascii="Arial" w:hAnsi="Arial" w:cs="Arial"/>
          <w:sz w:val="20"/>
          <w:szCs w:val="20"/>
        </w:rPr>
      </w:pPr>
      <w:r w:rsidRPr="0095273D">
        <w:rPr>
          <w:rFonts w:ascii="Arial" w:hAnsi="Arial" w:cs="Arial"/>
          <w:sz w:val="20"/>
          <w:szCs w:val="20"/>
        </w:rPr>
        <w:t>Verejný obstarávateľ zruší verejné obstarávanie alebo jeho časť, ak:</w:t>
      </w:r>
    </w:p>
    <w:p w14:paraId="2C89B0B0" w14:textId="590E98CA" w:rsidR="00794DE5" w:rsidRDefault="00794DE5" w:rsidP="0095273D">
      <w:pPr>
        <w:numPr>
          <w:ilvl w:val="0"/>
          <w:numId w:val="42"/>
        </w:numPr>
        <w:spacing w:after="0" w:line="240" w:lineRule="auto"/>
        <w:ind w:left="1418" w:hanging="284"/>
        <w:contextualSpacing/>
        <w:jc w:val="both"/>
        <w:rPr>
          <w:rFonts w:ascii="Arial" w:hAnsi="Arial" w:cs="Arial"/>
          <w:sz w:val="20"/>
          <w:szCs w:val="20"/>
        </w:rPr>
      </w:pPr>
      <w:r w:rsidRPr="0095273D">
        <w:rPr>
          <w:rFonts w:ascii="Arial" w:hAnsi="Arial" w:cs="Arial"/>
          <w:sz w:val="20"/>
          <w:szCs w:val="20"/>
        </w:rPr>
        <w:t>ani jeden uchádzač alebo záujemca nesplnil podmienky účasti vo verejnom obstarávaní a uchádzač alebo záujemca neuplatnil námietky v lehote podľa zákona,</w:t>
      </w:r>
    </w:p>
    <w:p w14:paraId="394C22E2" w14:textId="77777777" w:rsidR="00794DE5" w:rsidRPr="0095273D" w:rsidRDefault="00794DE5" w:rsidP="0095273D">
      <w:pPr>
        <w:numPr>
          <w:ilvl w:val="0"/>
          <w:numId w:val="42"/>
        </w:numPr>
        <w:spacing w:after="0" w:line="240" w:lineRule="auto"/>
        <w:ind w:left="851" w:firstLine="283"/>
        <w:contextualSpacing/>
        <w:jc w:val="both"/>
        <w:rPr>
          <w:rFonts w:ascii="Arial" w:hAnsi="Arial" w:cs="Arial"/>
          <w:sz w:val="20"/>
          <w:szCs w:val="20"/>
        </w:rPr>
      </w:pPr>
      <w:r w:rsidRPr="0095273D">
        <w:rPr>
          <w:rFonts w:ascii="Arial" w:hAnsi="Arial" w:cs="Arial"/>
          <w:sz w:val="20"/>
          <w:szCs w:val="20"/>
        </w:rPr>
        <w:t>nedostal ani jednu ponuku,</w:t>
      </w:r>
    </w:p>
    <w:p w14:paraId="38E314DD" w14:textId="77777777" w:rsidR="00794DE5" w:rsidRPr="0095273D" w:rsidRDefault="00794DE5" w:rsidP="0095273D">
      <w:pPr>
        <w:numPr>
          <w:ilvl w:val="0"/>
          <w:numId w:val="42"/>
        </w:numPr>
        <w:spacing w:after="0" w:line="240" w:lineRule="auto"/>
        <w:ind w:left="1418" w:hanging="284"/>
        <w:contextualSpacing/>
        <w:jc w:val="both"/>
        <w:rPr>
          <w:rFonts w:ascii="Arial" w:hAnsi="Arial" w:cs="Arial"/>
          <w:sz w:val="20"/>
          <w:szCs w:val="20"/>
        </w:rPr>
      </w:pPr>
      <w:r w:rsidRPr="0095273D">
        <w:rPr>
          <w:rFonts w:ascii="Arial" w:hAnsi="Arial" w:cs="Arial"/>
          <w:sz w:val="20"/>
          <w:szCs w:val="20"/>
        </w:rPr>
        <w:t>ani jedna z predložených ponúk nezodpovedá požiadavkám určeným podľa § 42 zákona a uchádzač nepodal námietky v lehote podľa zákona,</w:t>
      </w:r>
    </w:p>
    <w:p w14:paraId="7AA4372D" w14:textId="69001B98" w:rsidR="00794DE5" w:rsidRDefault="00794DE5" w:rsidP="0095273D">
      <w:pPr>
        <w:numPr>
          <w:ilvl w:val="0"/>
          <w:numId w:val="42"/>
        </w:numPr>
        <w:spacing w:after="0" w:line="240" w:lineRule="auto"/>
        <w:ind w:left="851" w:firstLine="283"/>
        <w:contextualSpacing/>
        <w:jc w:val="both"/>
        <w:rPr>
          <w:rFonts w:ascii="Arial" w:hAnsi="Arial" w:cs="Arial"/>
          <w:sz w:val="20"/>
          <w:szCs w:val="20"/>
        </w:rPr>
      </w:pPr>
      <w:r w:rsidRPr="0095273D">
        <w:rPr>
          <w:rFonts w:ascii="Arial" w:hAnsi="Arial" w:cs="Arial"/>
          <w:sz w:val="20"/>
          <w:szCs w:val="20"/>
        </w:rPr>
        <w:t>jeho zrušenie nariadil úrad.</w:t>
      </w:r>
    </w:p>
    <w:p w14:paraId="442F7D78" w14:textId="6CED49F8" w:rsidR="00106A74" w:rsidRDefault="00106A74" w:rsidP="00106A74">
      <w:pPr>
        <w:spacing w:after="0" w:line="240" w:lineRule="auto"/>
        <w:contextualSpacing/>
        <w:jc w:val="both"/>
        <w:rPr>
          <w:rFonts w:ascii="Arial" w:hAnsi="Arial" w:cs="Arial"/>
          <w:sz w:val="20"/>
          <w:szCs w:val="20"/>
        </w:rPr>
      </w:pPr>
    </w:p>
    <w:p w14:paraId="663BA614" w14:textId="195F3831" w:rsidR="00106A74" w:rsidRDefault="00106A74" w:rsidP="00106A74">
      <w:pPr>
        <w:spacing w:after="0" w:line="240" w:lineRule="auto"/>
        <w:contextualSpacing/>
        <w:jc w:val="both"/>
        <w:rPr>
          <w:rFonts w:ascii="Arial" w:hAnsi="Arial" w:cs="Arial"/>
          <w:sz w:val="20"/>
          <w:szCs w:val="20"/>
        </w:rPr>
      </w:pPr>
    </w:p>
    <w:p w14:paraId="74FB6AFE" w14:textId="6C447F24" w:rsidR="00106A74" w:rsidRDefault="00106A74" w:rsidP="00106A74">
      <w:pPr>
        <w:spacing w:after="0" w:line="240" w:lineRule="auto"/>
        <w:contextualSpacing/>
        <w:jc w:val="both"/>
        <w:rPr>
          <w:rFonts w:ascii="Arial" w:hAnsi="Arial" w:cs="Arial"/>
          <w:sz w:val="20"/>
          <w:szCs w:val="20"/>
        </w:rPr>
      </w:pPr>
    </w:p>
    <w:p w14:paraId="1ACE8570" w14:textId="77777777" w:rsidR="00106A74" w:rsidRDefault="00106A74" w:rsidP="00106A74">
      <w:pPr>
        <w:spacing w:after="0" w:line="240" w:lineRule="auto"/>
        <w:contextualSpacing/>
        <w:jc w:val="both"/>
        <w:rPr>
          <w:rFonts w:ascii="Arial" w:hAnsi="Arial" w:cs="Arial"/>
          <w:sz w:val="20"/>
          <w:szCs w:val="20"/>
        </w:rPr>
      </w:pPr>
    </w:p>
    <w:p w14:paraId="08E5B1D6" w14:textId="77777777" w:rsidR="00794DE5" w:rsidRPr="0095273D" w:rsidRDefault="00794DE5" w:rsidP="0095273D">
      <w:pPr>
        <w:pStyle w:val="Odsekzoznamu"/>
        <w:numPr>
          <w:ilvl w:val="1"/>
          <w:numId w:val="43"/>
        </w:numPr>
        <w:autoSpaceDE w:val="0"/>
        <w:autoSpaceDN w:val="0"/>
        <w:spacing w:after="0" w:line="240" w:lineRule="auto"/>
        <w:ind w:left="1134" w:hanging="567"/>
        <w:jc w:val="both"/>
        <w:rPr>
          <w:rFonts w:ascii="Arial" w:hAnsi="Arial" w:cs="Arial"/>
          <w:sz w:val="20"/>
          <w:szCs w:val="20"/>
        </w:rPr>
      </w:pPr>
      <w:r w:rsidRPr="0095273D">
        <w:rPr>
          <w:rFonts w:ascii="Arial" w:hAnsi="Arial" w:cs="Arial"/>
          <w:sz w:val="20"/>
          <w:szCs w:val="20"/>
        </w:rPr>
        <w:t xml:space="preserve">Verejný obstarávateľ môže zrušiť verejné obstarávanie alebo jeho časť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zákona, ktoré má alebo by mohlo mať zásadný vplyv na výsledok verejného obstarávania, ak nebolo predložených viac ako dve ponuky alebo ak navrhované ceny v predložených ponukách sú vyššie ako predpokladaná hodnota. </w:t>
      </w:r>
    </w:p>
    <w:p w14:paraId="6EE41536" w14:textId="77777777" w:rsidR="00794DE5" w:rsidRPr="0095273D" w:rsidRDefault="00794DE5" w:rsidP="0095273D">
      <w:pPr>
        <w:numPr>
          <w:ilvl w:val="1"/>
          <w:numId w:val="43"/>
        </w:num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Verejný obstarávateľ je povinný bezodkladne upovedomiť všetkých uchádzačov alebo záujemcov o</w:t>
      </w:r>
      <w:r w:rsidR="00CD5D9A" w:rsidRPr="0095273D">
        <w:rPr>
          <w:rFonts w:ascii="Arial" w:hAnsi="Arial" w:cs="Arial"/>
          <w:sz w:val="20"/>
          <w:szCs w:val="20"/>
        </w:rPr>
        <w:t> </w:t>
      </w:r>
      <w:r w:rsidRPr="0095273D">
        <w:rPr>
          <w:rFonts w:ascii="Arial" w:hAnsi="Arial" w:cs="Arial"/>
          <w:sz w:val="20"/>
          <w:szCs w:val="20"/>
        </w:rPr>
        <w:t>zrušení</w:t>
      </w:r>
      <w:r w:rsidR="00CD5D9A" w:rsidRPr="0095273D">
        <w:rPr>
          <w:rFonts w:ascii="Arial" w:hAnsi="Arial" w:cs="Arial"/>
          <w:sz w:val="20"/>
          <w:szCs w:val="20"/>
        </w:rPr>
        <w:t xml:space="preserve"> verejného obstarávania zákazky </w:t>
      </w:r>
      <w:r w:rsidRPr="0095273D">
        <w:rPr>
          <w:rFonts w:ascii="Arial" w:hAnsi="Arial" w:cs="Arial"/>
          <w:sz w:val="20"/>
          <w:szCs w:val="20"/>
        </w:rPr>
        <w:t>alebo jeho časti s uvedením dôvodu a</w:t>
      </w:r>
      <w:r w:rsidR="007D3ACE" w:rsidRPr="0095273D">
        <w:rPr>
          <w:rFonts w:ascii="Arial" w:hAnsi="Arial" w:cs="Arial"/>
          <w:sz w:val="20"/>
          <w:szCs w:val="20"/>
        </w:rPr>
        <w:t> </w:t>
      </w:r>
      <w:r w:rsidRPr="0095273D">
        <w:rPr>
          <w:rFonts w:ascii="Arial" w:hAnsi="Arial" w:cs="Arial"/>
          <w:sz w:val="20"/>
          <w:szCs w:val="20"/>
        </w:rPr>
        <w:t>oznám</w:t>
      </w:r>
      <w:r w:rsidR="007D3ACE" w:rsidRPr="0095273D">
        <w:rPr>
          <w:rFonts w:ascii="Arial" w:hAnsi="Arial" w:cs="Arial"/>
          <w:sz w:val="20"/>
          <w:szCs w:val="20"/>
        </w:rPr>
        <w:t xml:space="preserve">iť </w:t>
      </w:r>
      <w:r w:rsidRPr="0095273D">
        <w:rPr>
          <w:rFonts w:ascii="Arial" w:hAnsi="Arial" w:cs="Arial"/>
          <w:sz w:val="20"/>
          <w:szCs w:val="20"/>
        </w:rPr>
        <w:t>postup, ktorý použije pri zadávaní zákazky na pôvodný predmet zákazky.</w:t>
      </w:r>
    </w:p>
    <w:p w14:paraId="3F0EBAD8" w14:textId="77777777" w:rsidR="00A21CE8" w:rsidRPr="0095273D" w:rsidRDefault="00794DE5" w:rsidP="0095273D">
      <w:pPr>
        <w:numPr>
          <w:ilvl w:val="1"/>
          <w:numId w:val="43"/>
        </w:num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Verejný obstarávateľ v oznámení o výsledku verejného obstarávania uvedie, či zadávanie zákazky bude predmetom opätovného uverejnenia.</w:t>
      </w:r>
    </w:p>
    <w:p w14:paraId="3322BE9F" w14:textId="77777777" w:rsidR="00A21CE8" w:rsidRPr="0095273D" w:rsidRDefault="00A21CE8" w:rsidP="0095273D">
      <w:pPr>
        <w:pStyle w:val="Zkladntext"/>
        <w:spacing w:after="0" w:line="240" w:lineRule="auto"/>
        <w:contextualSpacing/>
        <w:rPr>
          <w:rFonts w:ascii="Arial" w:hAnsi="Arial" w:cs="Arial"/>
          <w:caps/>
          <w:sz w:val="20"/>
          <w:szCs w:val="20"/>
        </w:rPr>
      </w:pPr>
    </w:p>
    <w:p w14:paraId="56F79E8B" w14:textId="77777777" w:rsidR="006F00DD" w:rsidRPr="0095273D" w:rsidRDefault="006F00DD" w:rsidP="0095273D">
      <w:pPr>
        <w:pStyle w:val="Zkladntext"/>
        <w:spacing w:after="0" w:line="240" w:lineRule="auto"/>
        <w:contextualSpacing/>
        <w:rPr>
          <w:rFonts w:ascii="Arial" w:hAnsi="Arial" w:cs="Arial"/>
          <w:caps/>
          <w:sz w:val="20"/>
          <w:szCs w:val="20"/>
        </w:rPr>
      </w:pPr>
    </w:p>
    <w:p w14:paraId="748A30F4" w14:textId="77777777" w:rsidR="006F00DD" w:rsidRPr="0095273D" w:rsidRDefault="006F00DD" w:rsidP="0095273D">
      <w:pPr>
        <w:pStyle w:val="Zkladntext"/>
        <w:spacing w:after="0" w:line="240" w:lineRule="auto"/>
        <w:contextualSpacing/>
        <w:rPr>
          <w:rFonts w:ascii="Arial" w:hAnsi="Arial" w:cs="Arial"/>
          <w:caps/>
          <w:sz w:val="20"/>
          <w:szCs w:val="20"/>
        </w:rPr>
      </w:pPr>
    </w:p>
    <w:p w14:paraId="74850782" w14:textId="77777777" w:rsidR="006F00DD" w:rsidRPr="0095273D" w:rsidRDefault="006F00DD" w:rsidP="0095273D">
      <w:pPr>
        <w:pStyle w:val="Zkladntext"/>
        <w:spacing w:after="0" w:line="240" w:lineRule="auto"/>
        <w:contextualSpacing/>
        <w:rPr>
          <w:rFonts w:ascii="Arial" w:hAnsi="Arial" w:cs="Arial"/>
          <w:caps/>
          <w:sz w:val="20"/>
          <w:szCs w:val="20"/>
        </w:rPr>
      </w:pPr>
    </w:p>
    <w:p w14:paraId="2E7E04A2" w14:textId="0DA7B7F1" w:rsidR="002B56FA" w:rsidRDefault="002B56FA" w:rsidP="0095273D">
      <w:pPr>
        <w:pStyle w:val="Zkladntext"/>
        <w:spacing w:after="0" w:line="240" w:lineRule="auto"/>
        <w:contextualSpacing/>
        <w:rPr>
          <w:rFonts w:ascii="Arial" w:hAnsi="Arial" w:cs="Arial"/>
          <w:caps/>
          <w:sz w:val="20"/>
          <w:szCs w:val="20"/>
        </w:rPr>
      </w:pPr>
    </w:p>
    <w:p w14:paraId="76485158" w14:textId="4F659108" w:rsidR="0056626A" w:rsidRDefault="0056626A" w:rsidP="0095273D">
      <w:pPr>
        <w:pStyle w:val="Zkladntext"/>
        <w:spacing w:after="0" w:line="240" w:lineRule="auto"/>
        <w:contextualSpacing/>
        <w:rPr>
          <w:rFonts w:ascii="Arial" w:hAnsi="Arial" w:cs="Arial"/>
          <w:caps/>
          <w:sz w:val="20"/>
          <w:szCs w:val="20"/>
        </w:rPr>
      </w:pPr>
    </w:p>
    <w:p w14:paraId="0679C7B0" w14:textId="08EE4E02" w:rsidR="0056626A" w:rsidRDefault="0056626A" w:rsidP="0095273D">
      <w:pPr>
        <w:pStyle w:val="Zkladntext"/>
        <w:spacing w:after="0" w:line="240" w:lineRule="auto"/>
        <w:contextualSpacing/>
        <w:rPr>
          <w:rFonts w:ascii="Arial" w:hAnsi="Arial" w:cs="Arial"/>
          <w:caps/>
          <w:sz w:val="20"/>
          <w:szCs w:val="20"/>
        </w:rPr>
      </w:pPr>
    </w:p>
    <w:p w14:paraId="39335681" w14:textId="018A5A0D" w:rsidR="0056626A" w:rsidRDefault="0056626A" w:rsidP="0095273D">
      <w:pPr>
        <w:pStyle w:val="Zkladntext"/>
        <w:spacing w:after="0" w:line="240" w:lineRule="auto"/>
        <w:contextualSpacing/>
        <w:rPr>
          <w:rFonts w:ascii="Arial" w:hAnsi="Arial" w:cs="Arial"/>
          <w:caps/>
          <w:sz w:val="20"/>
          <w:szCs w:val="20"/>
        </w:rPr>
      </w:pPr>
    </w:p>
    <w:p w14:paraId="33AD4744" w14:textId="1993CB6E" w:rsidR="0056626A" w:rsidRDefault="0056626A" w:rsidP="0095273D">
      <w:pPr>
        <w:pStyle w:val="Zkladntext"/>
        <w:spacing w:after="0" w:line="240" w:lineRule="auto"/>
        <w:contextualSpacing/>
        <w:rPr>
          <w:rFonts w:ascii="Arial" w:hAnsi="Arial" w:cs="Arial"/>
          <w:caps/>
          <w:sz w:val="20"/>
          <w:szCs w:val="20"/>
        </w:rPr>
      </w:pPr>
    </w:p>
    <w:p w14:paraId="55F00421" w14:textId="73DB3AEB" w:rsidR="0056626A" w:rsidRDefault="0056626A" w:rsidP="0095273D">
      <w:pPr>
        <w:pStyle w:val="Zkladntext"/>
        <w:spacing w:after="0" w:line="240" w:lineRule="auto"/>
        <w:contextualSpacing/>
        <w:rPr>
          <w:rFonts w:ascii="Arial" w:hAnsi="Arial" w:cs="Arial"/>
          <w:caps/>
          <w:sz w:val="20"/>
          <w:szCs w:val="20"/>
        </w:rPr>
      </w:pPr>
    </w:p>
    <w:p w14:paraId="3C70321F" w14:textId="373FA6B4" w:rsidR="0056626A" w:rsidRDefault="0056626A" w:rsidP="0095273D">
      <w:pPr>
        <w:pStyle w:val="Zkladntext"/>
        <w:spacing w:after="0" w:line="240" w:lineRule="auto"/>
        <w:contextualSpacing/>
        <w:rPr>
          <w:rFonts w:ascii="Arial" w:hAnsi="Arial" w:cs="Arial"/>
          <w:caps/>
          <w:sz w:val="20"/>
          <w:szCs w:val="20"/>
        </w:rPr>
      </w:pPr>
    </w:p>
    <w:p w14:paraId="1FEB2042" w14:textId="1A4147CA" w:rsidR="0056626A" w:rsidRDefault="0056626A" w:rsidP="0095273D">
      <w:pPr>
        <w:pStyle w:val="Zkladntext"/>
        <w:spacing w:after="0" w:line="240" w:lineRule="auto"/>
        <w:contextualSpacing/>
        <w:rPr>
          <w:rFonts w:ascii="Arial" w:hAnsi="Arial" w:cs="Arial"/>
          <w:caps/>
          <w:sz w:val="20"/>
          <w:szCs w:val="20"/>
        </w:rPr>
      </w:pPr>
    </w:p>
    <w:p w14:paraId="556BD29E" w14:textId="247BE71E" w:rsidR="0056626A" w:rsidRDefault="0056626A" w:rsidP="0095273D">
      <w:pPr>
        <w:pStyle w:val="Zkladntext"/>
        <w:spacing w:after="0" w:line="240" w:lineRule="auto"/>
        <w:contextualSpacing/>
        <w:rPr>
          <w:rFonts w:ascii="Arial" w:hAnsi="Arial" w:cs="Arial"/>
          <w:caps/>
          <w:sz w:val="20"/>
          <w:szCs w:val="20"/>
        </w:rPr>
      </w:pPr>
    </w:p>
    <w:p w14:paraId="405E3D12" w14:textId="7A59A6D7" w:rsidR="0056626A" w:rsidRDefault="0056626A" w:rsidP="0095273D">
      <w:pPr>
        <w:pStyle w:val="Zkladntext"/>
        <w:spacing w:after="0" w:line="240" w:lineRule="auto"/>
        <w:contextualSpacing/>
        <w:rPr>
          <w:rFonts w:ascii="Arial" w:hAnsi="Arial" w:cs="Arial"/>
          <w:caps/>
          <w:sz w:val="20"/>
          <w:szCs w:val="20"/>
        </w:rPr>
      </w:pPr>
    </w:p>
    <w:p w14:paraId="5C6274FF" w14:textId="482F543F" w:rsidR="0056626A" w:rsidRDefault="0056626A" w:rsidP="0095273D">
      <w:pPr>
        <w:pStyle w:val="Zkladntext"/>
        <w:spacing w:after="0" w:line="240" w:lineRule="auto"/>
        <w:contextualSpacing/>
        <w:rPr>
          <w:rFonts w:ascii="Arial" w:hAnsi="Arial" w:cs="Arial"/>
          <w:caps/>
          <w:sz w:val="20"/>
          <w:szCs w:val="20"/>
        </w:rPr>
      </w:pPr>
    </w:p>
    <w:p w14:paraId="5ABFC728" w14:textId="0A48344F" w:rsidR="0056626A" w:rsidRDefault="0056626A" w:rsidP="0095273D">
      <w:pPr>
        <w:pStyle w:val="Zkladntext"/>
        <w:spacing w:after="0" w:line="240" w:lineRule="auto"/>
        <w:contextualSpacing/>
        <w:rPr>
          <w:rFonts w:ascii="Arial" w:hAnsi="Arial" w:cs="Arial"/>
          <w:caps/>
          <w:sz w:val="20"/>
          <w:szCs w:val="20"/>
        </w:rPr>
      </w:pPr>
    </w:p>
    <w:p w14:paraId="0F0B67F6" w14:textId="439FF0C1" w:rsidR="0056626A" w:rsidRDefault="0056626A" w:rsidP="0095273D">
      <w:pPr>
        <w:pStyle w:val="Zkladntext"/>
        <w:spacing w:after="0" w:line="240" w:lineRule="auto"/>
        <w:contextualSpacing/>
        <w:rPr>
          <w:rFonts w:ascii="Arial" w:hAnsi="Arial" w:cs="Arial"/>
          <w:caps/>
          <w:sz w:val="20"/>
          <w:szCs w:val="20"/>
        </w:rPr>
      </w:pPr>
    </w:p>
    <w:p w14:paraId="69E3F247" w14:textId="68D289A6" w:rsidR="0056626A" w:rsidRDefault="0056626A" w:rsidP="0095273D">
      <w:pPr>
        <w:pStyle w:val="Zkladntext"/>
        <w:spacing w:after="0" w:line="240" w:lineRule="auto"/>
        <w:contextualSpacing/>
        <w:rPr>
          <w:rFonts w:ascii="Arial" w:hAnsi="Arial" w:cs="Arial"/>
          <w:caps/>
          <w:sz w:val="20"/>
          <w:szCs w:val="20"/>
        </w:rPr>
      </w:pPr>
    </w:p>
    <w:p w14:paraId="6FF788CF" w14:textId="06484F6F" w:rsidR="0056626A" w:rsidRDefault="0056626A" w:rsidP="0095273D">
      <w:pPr>
        <w:pStyle w:val="Zkladntext"/>
        <w:spacing w:after="0" w:line="240" w:lineRule="auto"/>
        <w:contextualSpacing/>
        <w:rPr>
          <w:rFonts w:ascii="Arial" w:hAnsi="Arial" w:cs="Arial"/>
          <w:caps/>
          <w:sz w:val="20"/>
          <w:szCs w:val="20"/>
        </w:rPr>
      </w:pPr>
    </w:p>
    <w:p w14:paraId="1F1C0DE6" w14:textId="124DE95A" w:rsidR="0056626A" w:rsidRDefault="0056626A" w:rsidP="0095273D">
      <w:pPr>
        <w:pStyle w:val="Zkladntext"/>
        <w:spacing w:after="0" w:line="240" w:lineRule="auto"/>
        <w:contextualSpacing/>
        <w:rPr>
          <w:rFonts w:ascii="Arial" w:hAnsi="Arial" w:cs="Arial"/>
          <w:caps/>
          <w:sz w:val="20"/>
          <w:szCs w:val="20"/>
        </w:rPr>
      </w:pPr>
    </w:p>
    <w:p w14:paraId="51FDEF65" w14:textId="15D5DD65" w:rsidR="0056626A" w:rsidRDefault="0056626A" w:rsidP="0095273D">
      <w:pPr>
        <w:pStyle w:val="Zkladntext"/>
        <w:spacing w:after="0" w:line="240" w:lineRule="auto"/>
        <w:contextualSpacing/>
        <w:rPr>
          <w:rFonts w:ascii="Arial" w:hAnsi="Arial" w:cs="Arial"/>
          <w:caps/>
          <w:sz w:val="20"/>
          <w:szCs w:val="20"/>
        </w:rPr>
      </w:pPr>
    </w:p>
    <w:p w14:paraId="489B2E27" w14:textId="04466C6F" w:rsidR="0056626A" w:rsidRDefault="0056626A" w:rsidP="0095273D">
      <w:pPr>
        <w:pStyle w:val="Zkladntext"/>
        <w:spacing w:after="0" w:line="240" w:lineRule="auto"/>
        <w:contextualSpacing/>
        <w:rPr>
          <w:rFonts w:ascii="Arial" w:hAnsi="Arial" w:cs="Arial"/>
          <w:caps/>
          <w:sz w:val="20"/>
          <w:szCs w:val="20"/>
        </w:rPr>
      </w:pPr>
    </w:p>
    <w:p w14:paraId="1CBA7EC5" w14:textId="399E17FE" w:rsidR="0056626A" w:rsidRDefault="0056626A" w:rsidP="0095273D">
      <w:pPr>
        <w:pStyle w:val="Zkladntext"/>
        <w:spacing w:after="0" w:line="240" w:lineRule="auto"/>
        <w:contextualSpacing/>
        <w:rPr>
          <w:rFonts w:ascii="Arial" w:hAnsi="Arial" w:cs="Arial"/>
          <w:caps/>
          <w:sz w:val="20"/>
          <w:szCs w:val="20"/>
        </w:rPr>
      </w:pPr>
    </w:p>
    <w:p w14:paraId="010B4F9B" w14:textId="29F9A91A" w:rsidR="0056626A" w:rsidRDefault="0056626A" w:rsidP="0095273D">
      <w:pPr>
        <w:pStyle w:val="Zkladntext"/>
        <w:spacing w:after="0" w:line="240" w:lineRule="auto"/>
        <w:contextualSpacing/>
        <w:rPr>
          <w:rFonts w:ascii="Arial" w:hAnsi="Arial" w:cs="Arial"/>
          <w:caps/>
          <w:sz w:val="20"/>
          <w:szCs w:val="20"/>
        </w:rPr>
      </w:pPr>
    </w:p>
    <w:p w14:paraId="69D92256" w14:textId="4A07250E" w:rsidR="0056626A" w:rsidRDefault="0056626A" w:rsidP="0095273D">
      <w:pPr>
        <w:pStyle w:val="Zkladntext"/>
        <w:spacing w:after="0" w:line="240" w:lineRule="auto"/>
        <w:contextualSpacing/>
        <w:rPr>
          <w:rFonts w:ascii="Arial" w:hAnsi="Arial" w:cs="Arial"/>
          <w:caps/>
          <w:sz w:val="20"/>
          <w:szCs w:val="20"/>
        </w:rPr>
      </w:pPr>
    </w:p>
    <w:p w14:paraId="0F256A26" w14:textId="2965E20A" w:rsidR="0056626A" w:rsidRDefault="0056626A" w:rsidP="0095273D">
      <w:pPr>
        <w:pStyle w:val="Zkladntext"/>
        <w:spacing w:after="0" w:line="240" w:lineRule="auto"/>
        <w:contextualSpacing/>
        <w:rPr>
          <w:rFonts w:ascii="Arial" w:hAnsi="Arial" w:cs="Arial"/>
          <w:caps/>
          <w:sz w:val="20"/>
          <w:szCs w:val="20"/>
        </w:rPr>
      </w:pPr>
    </w:p>
    <w:p w14:paraId="449D4FE2" w14:textId="620E580F" w:rsidR="0056626A" w:rsidRDefault="0056626A" w:rsidP="0095273D">
      <w:pPr>
        <w:pStyle w:val="Zkladntext"/>
        <w:spacing w:after="0" w:line="240" w:lineRule="auto"/>
        <w:contextualSpacing/>
        <w:rPr>
          <w:rFonts w:ascii="Arial" w:hAnsi="Arial" w:cs="Arial"/>
          <w:caps/>
          <w:sz w:val="20"/>
          <w:szCs w:val="20"/>
        </w:rPr>
      </w:pPr>
    </w:p>
    <w:p w14:paraId="5B5511D0" w14:textId="699934A6" w:rsidR="0056626A" w:rsidRDefault="0056626A" w:rsidP="0095273D">
      <w:pPr>
        <w:pStyle w:val="Zkladntext"/>
        <w:spacing w:after="0" w:line="240" w:lineRule="auto"/>
        <w:contextualSpacing/>
        <w:rPr>
          <w:rFonts w:ascii="Arial" w:hAnsi="Arial" w:cs="Arial"/>
          <w:caps/>
          <w:sz w:val="20"/>
          <w:szCs w:val="20"/>
        </w:rPr>
      </w:pPr>
    </w:p>
    <w:p w14:paraId="3585A736" w14:textId="636C9377" w:rsidR="0056626A" w:rsidRDefault="0056626A" w:rsidP="0095273D">
      <w:pPr>
        <w:pStyle w:val="Zkladntext"/>
        <w:spacing w:after="0" w:line="240" w:lineRule="auto"/>
        <w:contextualSpacing/>
        <w:rPr>
          <w:rFonts w:ascii="Arial" w:hAnsi="Arial" w:cs="Arial"/>
          <w:caps/>
          <w:sz w:val="20"/>
          <w:szCs w:val="20"/>
        </w:rPr>
      </w:pPr>
    </w:p>
    <w:p w14:paraId="576215B2" w14:textId="68E722DB" w:rsidR="0056626A" w:rsidRDefault="0056626A" w:rsidP="0095273D">
      <w:pPr>
        <w:pStyle w:val="Zkladntext"/>
        <w:spacing w:after="0" w:line="240" w:lineRule="auto"/>
        <w:contextualSpacing/>
        <w:rPr>
          <w:rFonts w:ascii="Arial" w:hAnsi="Arial" w:cs="Arial"/>
          <w:caps/>
          <w:sz w:val="20"/>
          <w:szCs w:val="20"/>
        </w:rPr>
      </w:pPr>
    </w:p>
    <w:p w14:paraId="0631198F" w14:textId="24AE28F1" w:rsidR="0056626A" w:rsidRDefault="0056626A" w:rsidP="0095273D">
      <w:pPr>
        <w:pStyle w:val="Zkladntext"/>
        <w:spacing w:after="0" w:line="240" w:lineRule="auto"/>
        <w:contextualSpacing/>
        <w:rPr>
          <w:rFonts w:ascii="Arial" w:hAnsi="Arial" w:cs="Arial"/>
          <w:caps/>
          <w:sz w:val="20"/>
          <w:szCs w:val="20"/>
        </w:rPr>
      </w:pPr>
    </w:p>
    <w:p w14:paraId="48655C8C" w14:textId="739C4D22" w:rsidR="0056626A" w:rsidRDefault="0056626A" w:rsidP="0095273D">
      <w:pPr>
        <w:pStyle w:val="Zkladntext"/>
        <w:spacing w:after="0" w:line="240" w:lineRule="auto"/>
        <w:contextualSpacing/>
        <w:rPr>
          <w:rFonts w:ascii="Arial" w:hAnsi="Arial" w:cs="Arial"/>
          <w:caps/>
          <w:sz w:val="20"/>
          <w:szCs w:val="20"/>
        </w:rPr>
      </w:pPr>
    </w:p>
    <w:p w14:paraId="4E480F3B" w14:textId="3D7D2A44" w:rsidR="0056626A" w:rsidRDefault="0056626A" w:rsidP="0095273D">
      <w:pPr>
        <w:pStyle w:val="Zkladntext"/>
        <w:spacing w:after="0" w:line="240" w:lineRule="auto"/>
        <w:contextualSpacing/>
        <w:rPr>
          <w:rFonts w:ascii="Arial" w:hAnsi="Arial" w:cs="Arial"/>
          <w:caps/>
          <w:sz w:val="20"/>
          <w:szCs w:val="20"/>
        </w:rPr>
      </w:pPr>
    </w:p>
    <w:p w14:paraId="05CB58C2" w14:textId="6518CD16" w:rsidR="0056626A" w:rsidRDefault="0056626A" w:rsidP="0095273D">
      <w:pPr>
        <w:pStyle w:val="Zkladntext"/>
        <w:spacing w:after="0" w:line="240" w:lineRule="auto"/>
        <w:contextualSpacing/>
        <w:rPr>
          <w:rFonts w:ascii="Arial" w:hAnsi="Arial" w:cs="Arial"/>
          <w:caps/>
          <w:sz w:val="20"/>
          <w:szCs w:val="20"/>
        </w:rPr>
      </w:pPr>
    </w:p>
    <w:p w14:paraId="0380B131" w14:textId="7B1A635D" w:rsidR="0056626A" w:rsidRDefault="0056626A" w:rsidP="0095273D">
      <w:pPr>
        <w:pStyle w:val="Zkladntext"/>
        <w:spacing w:after="0" w:line="240" w:lineRule="auto"/>
        <w:contextualSpacing/>
        <w:rPr>
          <w:rFonts w:ascii="Arial" w:hAnsi="Arial" w:cs="Arial"/>
          <w:caps/>
          <w:sz w:val="20"/>
          <w:szCs w:val="20"/>
        </w:rPr>
      </w:pPr>
    </w:p>
    <w:p w14:paraId="3E62DA53" w14:textId="715E7F96" w:rsidR="0056626A" w:rsidRDefault="0056626A" w:rsidP="0095273D">
      <w:pPr>
        <w:pStyle w:val="Zkladntext"/>
        <w:spacing w:after="0" w:line="240" w:lineRule="auto"/>
        <w:contextualSpacing/>
        <w:rPr>
          <w:rFonts w:ascii="Arial" w:hAnsi="Arial" w:cs="Arial"/>
          <w:caps/>
          <w:sz w:val="20"/>
          <w:szCs w:val="20"/>
        </w:rPr>
      </w:pPr>
    </w:p>
    <w:p w14:paraId="51518ABD" w14:textId="40444835" w:rsidR="0056626A" w:rsidRDefault="0056626A" w:rsidP="0095273D">
      <w:pPr>
        <w:pStyle w:val="Zkladntext"/>
        <w:spacing w:after="0" w:line="240" w:lineRule="auto"/>
        <w:contextualSpacing/>
        <w:rPr>
          <w:rFonts w:ascii="Arial" w:hAnsi="Arial" w:cs="Arial"/>
          <w:caps/>
          <w:sz w:val="20"/>
          <w:szCs w:val="20"/>
        </w:rPr>
      </w:pPr>
    </w:p>
    <w:p w14:paraId="1692E10A" w14:textId="1BCFF090" w:rsidR="0056626A" w:rsidRDefault="0056626A" w:rsidP="0095273D">
      <w:pPr>
        <w:pStyle w:val="Zkladntext"/>
        <w:spacing w:after="0" w:line="240" w:lineRule="auto"/>
        <w:contextualSpacing/>
        <w:rPr>
          <w:rFonts w:ascii="Arial" w:hAnsi="Arial" w:cs="Arial"/>
          <w:caps/>
          <w:sz w:val="20"/>
          <w:szCs w:val="20"/>
        </w:rPr>
      </w:pPr>
    </w:p>
    <w:p w14:paraId="134C7312" w14:textId="76E73A33" w:rsidR="0056626A" w:rsidRDefault="0056626A" w:rsidP="0095273D">
      <w:pPr>
        <w:pStyle w:val="Zkladntext"/>
        <w:spacing w:after="0" w:line="240" w:lineRule="auto"/>
        <w:contextualSpacing/>
        <w:rPr>
          <w:rFonts w:ascii="Arial" w:hAnsi="Arial" w:cs="Arial"/>
          <w:caps/>
          <w:sz w:val="20"/>
          <w:szCs w:val="20"/>
        </w:rPr>
      </w:pPr>
    </w:p>
    <w:p w14:paraId="1FB0AD5E" w14:textId="7FE1C8D0" w:rsidR="0056626A" w:rsidRDefault="0056626A" w:rsidP="0095273D">
      <w:pPr>
        <w:pStyle w:val="Zkladntext"/>
        <w:spacing w:after="0" w:line="240" w:lineRule="auto"/>
        <w:contextualSpacing/>
        <w:rPr>
          <w:rFonts w:ascii="Arial" w:hAnsi="Arial" w:cs="Arial"/>
          <w:caps/>
          <w:sz w:val="20"/>
          <w:szCs w:val="20"/>
        </w:rPr>
      </w:pPr>
    </w:p>
    <w:p w14:paraId="13E1DD6F" w14:textId="5AF8A731" w:rsidR="00106A74" w:rsidRDefault="00106A74" w:rsidP="0095273D">
      <w:pPr>
        <w:pStyle w:val="Zkladntext"/>
        <w:spacing w:after="0" w:line="240" w:lineRule="auto"/>
        <w:contextualSpacing/>
        <w:rPr>
          <w:rFonts w:ascii="Arial" w:hAnsi="Arial" w:cs="Arial"/>
          <w:caps/>
          <w:sz w:val="20"/>
          <w:szCs w:val="20"/>
        </w:rPr>
      </w:pPr>
    </w:p>
    <w:p w14:paraId="1032E1AA" w14:textId="0B07E897" w:rsidR="00106A74" w:rsidRDefault="00106A74" w:rsidP="0095273D">
      <w:pPr>
        <w:pStyle w:val="Zkladntext"/>
        <w:spacing w:after="0" w:line="240" w:lineRule="auto"/>
        <w:contextualSpacing/>
        <w:rPr>
          <w:rFonts w:ascii="Arial" w:hAnsi="Arial" w:cs="Arial"/>
          <w:caps/>
          <w:sz w:val="20"/>
          <w:szCs w:val="20"/>
        </w:rPr>
      </w:pPr>
    </w:p>
    <w:p w14:paraId="49729450" w14:textId="4BB0A863" w:rsidR="00106A74" w:rsidRDefault="00106A74" w:rsidP="0095273D">
      <w:pPr>
        <w:pStyle w:val="Zkladntext"/>
        <w:spacing w:after="0" w:line="240" w:lineRule="auto"/>
        <w:contextualSpacing/>
        <w:rPr>
          <w:rFonts w:ascii="Arial" w:hAnsi="Arial" w:cs="Arial"/>
          <w:caps/>
          <w:sz w:val="20"/>
          <w:szCs w:val="20"/>
        </w:rPr>
      </w:pPr>
    </w:p>
    <w:p w14:paraId="5338CA4F" w14:textId="44B62B90" w:rsidR="00106A74" w:rsidRDefault="00106A74" w:rsidP="0095273D">
      <w:pPr>
        <w:pStyle w:val="Zkladntext"/>
        <w:spacing w:after="0" w:line="240" w:lineRule="auto"/>
        <w:contextualSpacing/>
        <w:rPr>
          <w:rFonts w:ascii="Arial" w:hAnsi="Arial" w:cs="Arial"/>
          <w:caps/>
          <w:sz w:val="20"/>
          <w:szCs w:val="20"/>
        </w:rPr>
      </w:pPr>
    </w:p>
    <w:p w14:paraId="1BB21E9D" w14:textId="1B4D24B6" w:rsidR="00106A74" w:rsidRDefault="00106A74" w:rsidP="0095273D">
      <w:pPr>
        <w:pStyle w:val="Zkladntext"/>
        <w:spacing w:after="0" w:line="240" w:lineRule="auto"/>
        <w:contextualSpacing/>
        <w:rPr>
          <w:rFonts w:ascii="Arial" w:hAnsi="Arial" w:cs="Arial"/>
          <w:caps/>
          <w:sz w:val="20"/>
          <w:szCs w:val="20"/>
        </w:rPr>
      </w:pPr>
    </w:p>
    <w:p w14:paraId="79860C04" w14:textId="2687F49C" w:rsidR="00106A74" w:rsidRDefault="00106A74" w:rsidP="0095273D">
      <w:pPr>
        <w:pStyle w:val="Zkladntext"/>
        <w:spacing w:after="0" w:line="240" w:lineRule="auto"/>
        <w:contextualSpacing/>
        <w:rPr>
          <w:rFonts w:ascii="Arial" w:hAnsi="Arial" w:cs="Arial"/>
          <w:caps/>
          <w:sz w:val="20"/>
          <w:szCs w:val="20"/>
        </w:rPr>
      </w:pPr>
    </w:p>
    <w:p w14:paraId="48BFC197" w14:textId="7F728B2E" w:rsidR="00106A74" w:rsidRDefault="00106A74" w:rsidP="0095273D">
      <w:pPr>
        <w:pStyle w:val="Zkladntext"/>
        <w:spacing w:after="0" w:line="240" w:lineRule="auto"/>
        <w:contextualSpacing/>
        <w:rPr>
          <w:rFonts w:ascii="Arial" w:hAnsi="Arial" w:cs="Arial"/>
          <w:caps/>
          <w:sz w:val="20"/>
          <w:szCs w:val="20"/>
        </w:rPr>
      </w:pPr>
    </w:p>
    <w:p w14:paraId="68524EEE" w14:textId="38AAFDF7" w:rsidR="00106A74" w:rsidRDefault="00106A74" w:rsidP="0095273D">
      <w:pPr>
        <w:pStyle w:val="Zkladntext"/>
        <w:spacing w:after="0" w:line="240" w:lineRule="auto"/>
        <w:contextualSpacing/>
        <w:rPr>
          <w:rFonts w:ascii="Arial" w:hAnsi="Arial" w:cs="Arial"/>
          <w:caps/>
          <w:sz w:val="20"/>
          <w:szCs w:val="20"/>
        </w:rPr>
      </w:pPr>
    </w:p>
    <w:p w14:paraId="12DDD017" w14:textId="6284B049" w:rsidR="00106A74" w:rsidRDefault="00106A74" w:rsidP="0095273D">
      <w:pPr>
        <w:pStyle w:val="Zkladntext"/>
        <w:spacing w:after="0" w:line="240" w:lineRule="auto"/>
        <w:contextualSpacing/>
        <w:rPr>
          <w:rFonts w:ascii="Arial" w:hAnsi="Arial" w:cs="Arial"/>
          <w:caps/>
          <w:sz w:val="20"/>
          <w:szCs w:val="20"/>
        </w:rPr>
      </w:pPr>
    </w:p>
    <w:p w14:paraId="176BC7A0" w14:textId="1CD5F635" w:rsidR="00106A74" w:rsidRDefault="00106A74" w:rsidP="0095273D">
      <w:pPr>
        <w:pStyle w:val="Zkladntext"/>
        <w:spacing w:after="0" w:line="240" w:lineRule="auto"/>
        <w:contextualSpacing/>
        <w:rPr>
          <w:rFonts w:ascii="Arial" w:hAnsi="Arial" w:cs="Arial"/>
          <w:caps/>
          <w:sz w:val="20"/>
          <w:szCs w:val="20"/>
        </w:rPr>
      </w:pPr>
    </w:p>
    <w:p w14:paraId="575301C1" w14:textId="77777777" w:rsidR="00106A74" w:rsidRDefault="00106A74" w:rsidP="0095273D">
      <w:pPr>
        <w:pStyle w:val="Zkladntext"/>
        <w:spacing w:after="0" w:line="240" w:lineRule="auto"/>
        <w:contextualSpacing/>
        <w:rPr>
          <w:rFonts w:ascii="Arial" w:hAnsi="Arial" w:cs="Arial"/>
          <w:caps/>
          <w:sz w:val="20"/>
          <w:szCs w:val="20"/>
        </w:rPr>
      </w:pPr>
    </w:p>
    <w:p w14:paraId="33847ED0" w14:textId="07C58267" w:rsidR="002B56FA" w:rsidRDefault="002B56FA" w:rsidP="0095273D">
      <w:pPr>
        <w:pStyle w:val="Zkladntext"/>
        <w:spacing w:after="0" w:line="240" w:lineRule="auto"/>
        <w:contextualSpacing/>
        <w:rPr>
          <w:rFonts w:ascii="Arial" w:hAnsi="Arial" w:cs="Arial"/>
          <w:caps/>
          <w:sz w:val="20"/>
          <w:szCs w:val="20"/>
        </w:rPr>
      </w:pPr>
    </w:p>
    <w:p w14:paraId="75A55AC6" w14:textId="77777777" w:rsidR="00BE7A69" w:rsidRPr="0095273D" w:rsidRDefault="00BE7A69" w:rsidP="0095273D">
      <w:pPr>
        <w:pStyle w:val="Zkladntext"/>
        <w:spacing w:after="0" w:line="240" w:lineRule="auto"/>
        <w:contextualSpacing/>
        <w:rPr>
          <w:rFonts w:ascii="Arial" w:hAnsi="Arial" w:cs="Arial"/>
          <w:sz w:val="20"/>
          <w:szCs w:val="20"/>
        </w:rPr>
      </w:pPr>
      <w:r w:rsidRPr="0095273D">
        <w:rPr>
          <w:rFonts w:ascii="Arial" w:hAnsi="Arial" w:cs="Arial"/>
          <w:caps/>
          <w:sz w:val="20"/>
          <w:szCs w:val="20"/>
        </w:rPr>
        <w:t xml:space="preserve">Časť </w:t>
      </w:r>
      <w:r w:rsidRPr="0095273D">
        <w:rPr>
          <w:rFonts w:ascii="Arial" w:hAnsi="Arial" w:cs="Arial"/>
          <w:sz w:val="20"/>
          <w:szCs w:val="20"/>
        </w:rPr>
        <w:t>A</w:t>
      </w:r>
      <w:r w:rsidR="007D3ACE" w:rsidRPr="0095273D">
        <w:rPr>
          <w:rFonts w:ascii="Arial" w:hAnsi="Arial" w:cs="Arial"/>
          <w:sz w:val="20"/>
          <w:szCs w:val="20"/>
        </w:rPr>
        <w:t>.</w:t>
      </w:r>
      <w:r w:rsidRPr="0095273D">
        <w:rPr>
          <w:rFonts w:ascii="Arial" w:hAnsi="Arial" w:cs="Arial"/>
          <w:sz w:val="20"/>
          <w:szCs w:val="20"/>
        </w:rPr>
        <w:t>2</w:t>
      </w:r>
      <w:r w:rsidR="007D3ACE" w:rsidRPr="0095273D">
        <w:rPr>
          <w:rFonts w:ascii="Arial" w:hAnsi="Arial" w:cs="Arial"/>
          <w:sz w:val="20"/>
          <w:szCs w:val="20"/>
        </w:rPr>
        <w:t xml:space="preserve"> </w:t>
      </w:r>
      <w:r w:rsidRPr="0095273D">
        <w:rPr>
          <w:rFonts w:ascii="Arial" w:hAnsi="Arial" w:cs="Arial"/>
          <w:sz w:val="20"/>
          <w:szCs w:val="20"/>
        </w:rPr>
        <w:t>KRITÉRI</w:t>
      </w:r>
      <w:r w:rsidR="002B56FA" w:rsidRPr="0095273D">
        <w:rPr>
          <w:rFonts w:ascii="Arial" w:hAnsi="Arial" w:cs="Arial"/>
          <w:sz w:val="20"/>
          <w:szCs w:val="20"/>
        </w:rPr>
        <w:t>Á</w:t>
      </w:r>
      <w:r w:rsidRPr="0095273D">
        <w:rPr>
          <w:rFonts w:ascii="Arial" w:hAnsi="Arial" w:cs="Arial"/>
          <w:sz w:val="20"/>
          <w:szCs w:val="20"/>
        </w:rPr>
        <w:t xml:space="preserve"> NA VYHODNOTENIE PONÚK</w:t>
      </w:r>
      <w:r w:rsidR="00A21CE8" w:rsidRPr="0095273D">
        <w:rPr>
          <w:rFonts w:ascii="Arial" w:hAnsi="Arial" w:cs="Arial"/>
          <w:sz w:val="20"/>
          <w:szCs w:val="20"/>
        </w:rPr>
        <w:t xml:space="preserve"> </w:t>
      </w:r>
      <w:r w:rsidRPr="0095273D">
        <w:rPr>
          <w:rFonts w:ascii="Arial" w:hAnsi="Arial" w:cs="Arial"/>
          <w:sz w:val="20"/>
          <w:szCs w:val="20"/>
        </w:rPr>
        <w:t xml:space="preserve">A PRAVIDLÁ </w:t>
      </w:r>
      <w:r w:rsidR="002B56FA" w:rsidRPr="0095273D">
        <w:rPr>
          <w:rFonts w:ascii="Arial" w:hAnsi="Arial" w:cs="Arial"/>
          <w:sz w:val="20"/>
          <w:szCs w:val="20"/>
        </w:rPr>
        <w:t>ICH</w:t>
      </w:r>
      <w:r w:rsidRPr="0095273D">
        <w:rPr>
          <w:rFonts w:ascii="Arial" w:hAnsi="Arial" w:cs="Arial"/>
          <w:sz w:val="20"/>
          <w:szCs w:val="20"/>
        </w:rPr>
        <w:t xml:space="preserve"> UPLATNENIA</w:t>
      </w:r>
    </w:p>
    <w:p w14:paraId="63984AA6" w14:textId="77777777" w:rsidR="006044CA" w:rsidRPr="0095273D" w:rsidRDefault="006044CA" w:rsidP="0095273D">
      <w:pPr>
        <w:tabs>
          <w:tab w:val="left" w:pos="-284"/>
          <w:tab w:val="left" w:pos="0"/>
        </w:tabs>
        <w:spacing w:after="0" w:line="240" w:lineRule="auto"/>
        <w:ind w:left="284"/>
        <w:contextualSpacing/>
        <w:rPr>
          <w:rFonts w:ascii="Arial" w:eastAsia="Times New Roman" w:hAnsi="Arial" w:cs="Arial"/>
          <w:b/>
          <w:bCs/>
          <w:sz w:val="20"/>
          <w:szCs w:val="20"/>
        </w:rPr>
      </w:pPr>
    </w:p>
    <w:p w14:paraId="6474B1B9" w14:textId="77777777" w:rsidR="007D3ACE" w:rsidRPr="0095273D" w:rsidRDefault="006044CA" w:rsidP="0095273D">
      <w:pPr>
        <w:tabs>
          <w:tab w:val="left" w:pos="-284"/>
          <w:tab w:val="left" w:pos="0"/>
          <w:tab w:val="left" w:pos="426"/>
        </w:tabs>
        <w:spacing w:after="0" w:line="240" w:lineRule="auto"/>
        <w:ind w:left="284" w:hanging="284"/>
        <w:contextualSpacing/>
        <w:rPr>
          <w:rFonts w:ascii="Arial" w:eastAsia="Times New Roman" w:hAnsi="Arial" w:cs="Arial"/>
          <w:bCs/>
          <w:sz w:val="20"/>
          <w:szCs w:val="20"/>
        </w:rPr>
      </w:pPr>
      <w:r w:rsidRPr="0095273D">
        <w:rPr>
          <w:rFonts w:ascii="Arial" w:eastAsia="Times New Roman" w:hAnsi="Arial" w:cs="Arial"/>
          <w:b/>
          <w:bCs/>
          <w:sz w:val="20"/>
          <w:szCs w:val="20"/>
        </w:rPr>
        <w:t>1.</w:t>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007D3ACE" w:rsidRPr="0095273D">
        <w:rPr>
          <w:rFonts w:ascii="Arial" w:eastAsia="Times New Roman" w:hAnsi="Arial" w:cs="Arial"/>
          <w:b/>
          <w:bCs/>
          <w:sz w:val="20"/>
          <w:szCs w:val="20"/>
        </w:rPr>
        <w:t>Určenie kritéria</w:t>
      </w:r>
    </w:p>
    <w:p w14:paraId="6BD2E3DD" w14:textId="77777777" w:rsidR="007D3ACE" w:rsidRPr="0095273D" w:rsidRDefault="007D3ACE" w:rsidP="0095273D">
      <w:pPr>
        <w:numPr>
          <w:ilvl w:val="1"/>
          <w:numId w:val="82"/>
        </w:numPr>
        <w:spacing w:after="0" w:line="240" w:lineRule="auto"/>
        <w:ind w:left="426" w:hanging="426"/>
        <w:contextualSpacing/>
        <w:jc w:val="both"/>
        <w:rPr>
          <w:rFonts w:ascii="Arial" w:eastAsia="Times New Roman" w:hAnsi="Arial" w:cs="Arial"/>
          <w:sz w:val="20"/>
          <w:szCs w:val="20"/>
        </w:rPr>
      </w:pPr>
      <w:r w:rsidRPr="0095273D">
        <w:rPr>
          <w:rFonts w:ascii="Arial" w:eastAsia="Times New Roman" w:hAnsi="Arial" w:cs="Arial"/>
          <w:bCs/>
          <w:sz w:val="20"/>
          <w:szCs w:val="20"/>
        </w:rPr>
        <w:t>Ponuky uchádzačov sa budú vyhodnocovať v súlade s § 44 ods. 3 písm. c) zákona, a teda na základe najnižšej ceny.</w:t>
      </w:r>
    </w:p>
    <w:p w14:paraId="147C9770" w14:textId="77777777" w:rsidR="007D3ACE" w:rsidRPr="0095273D" w:rsidRDefault="007D3ACE" w:rsidP="0095273D">
      <w:pPr>
        <w:numPr>
          <w:ilvl w:val="1"/>
          <w:numId w:val="82"/>
        </w:numPr>
        <w:spacing w:after="0" w:line="240" w:lineRule="auto"/>
        <w:ind w:left="426" w:hanging="426"/>
        <w:contextualSpacing/>
        <w:jc w:val="both"/>
        <w:rPr>
          <w:rFonts w:ascii="Arial" w:eastAsia="Times New Roman" w:hAnsi="Arial" w:cs="Arial"/>
          <w:sz w:val="20"/>
          <w:szCs w:val="20"/>
        </w:rPr>
      </w:pPr>
      <w:r w:rsidRPr="0095273D">
        <w:rPr>
          <w:rFonts w:ascii="Arial" w:eastAsia="Times New Roman" w:hAnsi="Arial" w:cs="Arial"/>
          <w:bCs/>
          <w:sz w:val="20"/>
          <w:szCs w:val="20"/>
        </w:rPr>
        <w:t xml:space="preserve">Jediným kritériom na vyhodnotenie ponúk uchádzačov je: </w:t>
      </w:r>
      <w:r w:rsidRPr="0095273D">
        <w:rPr>
          <w:rFonts w:ascii="Arial" w:eastAsia="Times New Roman" w:hAnsi="Arial" w:cs="Arial"/>
          <w:b/>
          <w:bCs/>
          <w:sz w:val="20"/>
          <w:szCs w:val="20"/>
        </w:rPr>
        <w:t>Navrhovaná cena za celý predmet zákazky v eurách</w:t>
      </w:r>
      <w:r w:rsidRPr="0095273D">
        <w:rPr>
          <w:rFonts w:ascii="Arial" w:eastAsia="Times New Roman" w:hAnsi="Arial" w:cs="Arial"/>
          <w:bCs/>
          <w:sz w:val="20"/>
          <w:szCs w:val="20"/>
        </w:rPr>
        <w:t xml:space="preserve"> (€, alebo EUR) </w:t>
      </w:r>
      <w:r w:rsidRPr="0095273D">
        <w:rPr>
          <w:rFonts w:ascii="Arial" w:eastAsia="Times New Roman" w:hAnsi="Arial" w:cs="Arial"/>
          <w:b/>
          <w:bCs/>
          <w:sz w:val="20"/>
          <w:szCs w:val="20"/>
        </w:rPr>
        <w:t>bez DPH</w:t>
      </w:r>
      <w:r w:rsidRPr="0095273D">
        <w:rPr>
          <w:rFonts w:ascii="Arial" w:eastAsia="Times New Roman" w:hAnsi="Arial" w:cs="Arial"/>
          <w:bCs/>
          <w:sz w:val="20"/>
          <w:szCs w:val="20"/>
        </w:rPr>
        <w:t xml:space="preserve"> uvedenej v Čast</w:t>
      </w:r>
      <w:r w:rsidR="006044CA" w:rsidRPr="0095273D">
        <w:rPr>
          <w:rFonts w:ascii="Arial" w:eastAsia="Times New Roman" w:hAnsi="Arial" w:cs="Arial"/>
          <w:bCs/>
          <w:sz w:val="20"/>
          <w:szCs w:val="20"/>
        </w:rPr>
        <w:t>i</w:t>
      </w:r>
      <w:r w:rsidRPr="0095273D">
        <w:rPr>
          <w:rFonts w:ascii="Arial" w:eastAsia="Times New Roman" w:hAnsi="Arial" w:cs="Arial"/>
          <w:bCs/>
          <w:sz w:val="20"/>
          <w:szCs w:val="20"/>
        </w:rPr>
        <w:t xml:space="preserve"> A.3 Návrh na plnenie kritéria Zväzok 1 týchto SP.</w:t>
      </w:r>
    </w:p>
    <w:p w14:paraId="0ACA6ACC" w14:textId="77777777" w:rsidR="006044CA" w:rsidRPr="0095273D" w:rsidRDefault="006044CA" w:rsidP="0095273D">
      <w:pPr>
        <w:tabs>
          <w:tab w:val="left" w:pos="0"/>
        </w:tabs>
        <w:spacing w:after="0" w:line="240" w:lineRule="auto"/>
        <w:ind w:left="426"/>
        <w:contextualSpacing/>
        <w:rPr>
          <w:rFonts w:ascii="Arial" w:eastAsia="Times New Roman" w:hAnsi="Arial" w:cs="Arial"/>
          <w:sz w:val="20"/>
          <w:szCs w:val="20"/>
        </w:rPr>
      </w:pPr>
    </w:p>
    <w:p w14:paraId="126FD60D" w14:textId="77777777" w:rsidR="007D3ACE" w:rsidRPr="0095273D" w:rsidRDefault="006044CA" w:rsidP="0095273D">
      <w:pPr>
        <w:tabs>
          <w:tab w:val="left" w:pos="0"/>
        </w:tabs>
        <w:spacing w:after="0" w:line="240" w:lineRule="auto"/>
        <w:ind w:left="426" w:hanging="426"/>
        <w:contextualSpacing/>
        <w:rPr>
          <w:rFonts w:ascii="Arial" w:eastAsia="Times New Roman" w:hAnsi="Arial" w:cs="Arial"/>
          <w:sz w:val="20"/>
          <w:szCs w:val="20"/>
        </w:rPr>
      </w:pPr>
      <w:r w:rsidRPr="0095273D">
        <w:rPr>
          <w:rFonts w:ascii="Arial" w:eastAsia="Times New Roman" w:hAnsi="Arial" w:cs="Arial"/>
          <w:b/>
          <w:bCs/>
          <w:sz w:val="20"/>
          <w:szCs w:val="20"/>
        </w:rPr>
        <w:t>2.</w:t>
      </w:r>
      <w:r w:rsidRPr="0095273D">
        <w:rPr>
          <w:rFonts w:ascii="Arial" w:eastAsia="Times New Roman" w:hAnsi="Arial" w:cs="Arial"/>
          <w:b/>
          <w:bCs/>
          <w:sz w:val="20"/>
          <w:szCs w:val="20"/>
        </w:rPr>
        <w:tab/>
      </w:r>
      <w:r w:rsidR="007D3ACE" w:rsidRPr="0095273D">
        <w:rPr>
          <w:rFonts w:ascii="Arial" w:eastAsia="Times New Roman" w:hAnsi="Arial" w:cs="Arial"/>
          <w:b/>
          <w:bCs/>
          <w:sz w:val="20"/>
          <w:szCs w:val="20"/>
        </w:rPr>
        <w:t>Definícia kritéria</w:t>
      </w:r>
    </w:p>
    <w:p w14:paraId="67735E34" w14:textId="77777777" w:rsidR="006044CA" w:rsidRPr="0095273D" w:rsidRDefault="007D3ACE" w:rsidP="0095273D">
      <w:pPr>
        <w:tabs>
          <w:tab w:val="left" w:pos="0"/>
        </w:tabs>
        <w:spacing w:after="0" w:line="240" w:lineRule="auto"/>
        <w:ind w:left="426" w:hanging="426"/>
        <w:contextualSpacing/>
        <w:jc w:val="both"/>
        <w:rPr>
          <w:rFonts w:ascii="Arial" w:eastAsia="Times New Roman" w:hAnsi="Arial" w:cs="Arial"/>
          <w:bCs/>
          <w:sz w:val="20"/>
          <w:szCs w:val="20"/>
        </w:rPr>
      </w:pPr>
      <w:r w:rsidRPr="0095273D">
        <w:rPr>
          <w:rFonts w:ascii="Arial" w:eastAsia="Times New Roman" w:hAnsi="Arial" w:cs="Arial"/>
          <w:bCs/>
          <w:sz w:val="20"/>
          <w:szCs w:val="20"/>
        </w:rPr>
        <w:t xml:space="preserve">2.1 </w:t>
      </w:r>
      <w:r w:rsidRPr="0095273D">
        <w:rPr>
          <w:rFonts w:ascii="Arial" w:eastAsia="Times New Roman" w:hAnsi="Arial" w:cs="Arial"/>
          <w:bCs/>
          <w:sz w:val="20"/>
          <w:szCs w:val="20"/>
        </w:rPr>
        <w:tab/>
        <w:t xml:space="preserve">Cena za celý predmet zákazky predstavuje celkovú cenu za všetky práce definované v súťažných podkladoch, ktoré uskutoční zhotoviteľ na základe plnenia predmetu zákazky v rozsahu, vyhotovení, technickej špecifikácii a parametroch v súlade s predmetom zákazky uvedeným vo Zväzku 3 Požiadavky </w:t>
      </w:r>
      <w:r w:rsidR="00A76E6D" w:rsidRPr="0095273D">
        <w:rPr>
          <w:rFonts w:ascii="Arial" w:eastAsia="Times New Roman" w:hAnsi="Arial" w:cs="Arial"/>
          <w:bCs/>
          <w:sz w:val="20"/>
          <w:szCs w:val="20"/>
        </w:rPr>
        <w:t>O</w:t>
      </w:r>
      <w:r w:rsidRPr="0095273D">
        <w:rPr>
          <w:rFonts w:ascii="Arial" w:eastAsia="Times New Roman" w:hAnsi="Arial" w:cs="Arial"/>
          <w:bCs/>
          <w:sz w:val="20"/>
          <w:szCs w:val="20"/>
        </w:rPr>
        <w:t>bjednávateľa týchto SP, a ktorá zahŕňa náklady na všetky materiály, zariadenie zhotoviteľa, vybavenie, technológie, atď., ktoré sú podľa technicko-kvalitatívnych požiadaviek, technických a legislatívnych noriem nevyhnutné na riadne zhotovenie a odovzdanie diela ako aj všetky ostatné náklady súvisiace so stavebnými prácami vrátane nákladov na dopravu a predznačenie.</w:t>
      </w:r>
      <w:r w:rsidR="006044CA" w:rsidRPr="0095273D">
        <w:rPr>
          <w:rFonts w:ascii="Arial" w:eastAsia="Times New Roman" w:hAnsi="Arial" w:cs="Arial"/>
          <w:bCs/>
          <w:sz w:val="20"/>
          <w:szCs w:val="20"/>
        </w:rPr>
        <w:t xml:space="preserve"> </w:t>
      </w:r>
    </w:p>
    <w:p w14:paraId="4FF1D48B" w14:textId="77777777" w:rsidR="007D3ACE" w:rsidRPr="0095273D" w:rsidRDefault="007D3ACE" w:rsidP="0095273D">
      <w:pPr>
        <w:tabs>
          <w:tab w:val="left" w:pos="0"/>
        </w:tabs>
        <w:spacing w:after="0" w:line="240" w:lineRule="auto"/>
        <w:ind w:left="426" w:hanging="426"/>
        <w:contextualSpacing/>
        <w:jc w:val="both"/>
        <w:rPr>
          <w:rFonts w:ascii="Arial" w:eastAsia="Times New Roman" w:hAnsi="Arial" w:cs="Arial"/>
          <w:b/>
          <w:bCs/>
          <w:sz w:val="20"/>
          <w:szCs w:val="20"/>
        </w:rPr>
      </w:pPr>
      <w:r w:rsidRPr="0095273D">
        <w:rPr>
          <w:rFonts w:ascii="Arial" w:eastAsia="Times New Roman" w:hAnsi="Arial" w:cs="Arial"/>
          <w:bCs/>
          <w:sz w:val="20"/>
          <w:szCs w:val="20"/>
        </w:rPr>
        <w:t xml:space="preserve"> </w:t>
      </w:r>
      <w:r w:rsidR="006044CA" w:rsidRPr="0095273D">
        <w:rPr>
          <w:rFonts w:ascii="Arial" w:eastAsia="Times New Roman" w:hAnsi="Arial" w:cs="Arial"/>
          <w:bCs/>
          <w:sz w:val="20"/>
          <w:szCs w:val="20"/>
        </w:rPr>
        <w:t>2.2</w:t>
      </w:r>
      <w:r w:rsidR="006044CA" w:rsidRPr="0095273D">
        <w:rPr>
          <w:rFonts w:ascii="Arial" w:eastAsia="Times New Roman" w:hAnsi="Arial" w:cs="Arial"/>
          <w:bCs/>
          <w:sz w:val="20"/>
          <w:szCs w:val="20"/>
        </w:rPr>
        <w:tab/>
      </w:r>
      <w:r w:rsidRPr="0095273D">
        <w:rPr>
          <w:rFonts w:ascii="Arial" w:eastAsia="Times New Roman" w:hAnsi="Arial" w:cs="Arial"/>
          <w:bCs/>
          <w:sz w:val="20"/>
          <w:szCs w:val="20"/>
        </w:rPr>
        <w:t>Cena za celý predmet zákazky je vypočítaná a vyjadrená</w:t>
      </w:r>
      <w:r w:rsidRPr="0095273D">
        <w:rPr>
          <w:rFonts w:ascii="Arial" w:eastAsia="Times New Roman" w:hAnsi="Arial" w:cs="Arial"/>
          <w:b/>
          <w:bCs/>
          <w:sz w:val="20"/>
          <w:szCs w:val="20"/>
        </w:rPr>
        <w:t xml:space="preserve"> </w:t>
      </w:r>
      <w:r w:rsidRPr="0095273D">
        <w:rPr>
          <w:rFonts w:ascii="Arial" w:eastAsia="Times New Roman" w:hAnsi="Arial" w:cs="Arial"/>
          <w:sz w:val="20"/>
          <w:szCs w:val="20"/>
        </w:rPr>
        <w:t>v súlade s údajmi uvedenými vo Formulári platieb Časť 2 Zväzok 4</w:t>
      </w:r>
      <w:r w:rsidR="002673F9" w:rsidRPr="0095273D">
        <w:rPr>
          <w:rFonts w:ascii="Arial" w:eastAsia="Times New Roman" w:hAnsi="Arial" w:cs="Arial"/>
          <w:sz w:val="20"/>
          <w:szCs w:val="20"/>
        </w:rPr>
        <w:t xml:space="preserve"> Cenová časť</w:t>
      </w:r>
      <w:r w:rsidRPr="0095273D">
        <w:rPr>
          <w:rFonts w:ascii="Arial" w:eastAsia="Times New Roman" w:hAnsi="Arial" w:cs="Arial"/>
          <w:sz w:val="20"/>
          <w:szCs w:val="20"/>
        </w:rPr>
        <w:t xml:space="preserve"> týchto SP.</w:t>
      </w:r>
    </w:p>
    <w:p w14:paraId="0B73C8AB" w14:textId="77777777" w:rsidR="007D3ACE" w:rsidRPr="0095273D" w:rsidRDefault="007D3ACE" w:rsidP="0095273D">
      <w:pPr>
        <w:tabs>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426"/>
        <w:contextualSpacing/>
        <w:jc w:val="both"/>
        <w:rPr>
          <w:rFonts w:ascii="Arial" w:eastAsia="Times New Roman" w:hAnsi="Arial" w:cs="Arial"/>
          <w:b/>
          <w:bCs/>
          <w:sz w:val="20"/>
          <w:szCs w:val="20"/>
        </w:rPr>
      </w:pPr>
    </w:p>
    <w:p w14:paraId="73E5F85F" w14:textId="77777777" w:rsidR="007D3ACE" w:rsidRPr="0095273D" w:rsidRDefault="007D3ACE" w:rsidP="0095273D">
      <w:pPr>
        <w:numPr>
          <w:ilvl w:val="0"/>
          <w:numId w:val="81"/>
        </w:numPr>
        <w:tabs>
          <w:tab w:val="num" w:pos="-426"/>
          <w:tab w:val="num" w:pos="-284"/>
          <w:tab w:val="num" w:pos="-142"/>
          <w:tab w:val="num" w:pos="0"/>
        </w:tabs>
        <w:spacing w:after="0" w:line="240" w:lineRule="auto"/>
        <w:ind w:left="426" w:hanging="426"/>
        <w:contextualSpacing/>
        <w:rPr>
          <w:rFonts w:ascii="Arial" w:eastAsia="Times New Roman" w:hAnsi="Arial" w:cs="Arial"/>
          <w:b/>
          <w:bCs/>
          <w:sz w:val="20"/>
          <w:szCs w:val="20"/>
        </w:rPr>
      </w:pPr>
      <w:r w:rsidRPr="0095273D">
        <w:rPr>
          <w:rFonts w:ascii="Arial" w:eastAsia="Times New Roman" w:hAnsi="Arial" w:cs="Arial"/>
          <w:b/>
          <w:bCs/>
          <w:sz w:val="20"/>
          <w:szCs w:val="20"/>
        </w:rPr>
        <w:t xml:space="preserve">Pravidlá uplatnenia stanovených kritérií na vyhodnotenie ponúk </w:t>
      </w:r>
    </w:p>
    <w:p w14:paraId="587653D0" w14:textId="77777777" w:rsidR="007D3ACE" w:rsidRPr="0095273D" w:rsidRDefault="007D3ACE" w:rsidP="0095273D">
      <w:pPr>
        <w:tabs>
          <w:tab w:val="left" w:pos="0"/>
        </w:tabs>
        <w:spacing w:after="0" w:line="240" w:lineRule="auto"/>
        <w:ind w:left="426" w:hanging="426"/>
        <w:contextualSpacing/>
        <w:jc w:val="both"/>
        <w:rPr>
          <w:rFonts w:ascii="Arial" w:eastAsia="Times New Roman" w:hAnsi="Arial" w:cs="Arial"/>
          <w:sz w:val="20"/>
          <w:szCs w:val="20"/>
        </w:rPr>
      </w:pPr>
      <w:r w:rsidRPr="0095273D">
        <w:rPr>
          <w:rFonts w:ascii="Arial" w:eastAsia="Times New Roman" w:hAnsi="Arial" w:cs="Arial"/>
          <w:sz w:val="20"/>
          <w:szCs w:val="20"/>
        </w:rPr>
        <w:t>3.1</w:t>
      </w:r>
      <w:r w:rsidRPr="0095273D">
        <w:rPr>
          <w:rFonts w:ascii="Arial" w:eastAsia="Times New Roman" w:hAnsi="Arial" w:cs="Arial"/>
          <w:sz w:val="20"/>
          <w:szCs w:val="20"/>
        </w:rPr>
        <w:tab/>
        <w:t>Hodnotenie ponúk uchádzačov je dané pridelením príslušného poradia podľa posudzovaných údajov uvedených v jednotlivých ponukách, týkajúcich sa navrhovanej ceny za plnenie predmetu zákazky.</w:t>
      </w:r>
    </w:p>
    <w:p w14:paraId="4E7A43C7" w14:textId="77777777" w:rsidR="007D3ACE" w:rsidRPr="0095273D" w:rsidRDefault="007D3ACE" w:rsidP="0095273D">
      <w:pPr>
        <w:spacing w:after="0" w:line="240" w:lineRule="auto"/>
        <w:ind w:left="426" w:hanging="426"/>
        <w:contextualSpacing/>
        <w:jc w:val="both"/>
        <w:rPr>
          <w:rFonts w:ascii="Arial" w:eastAsia="Times New Roman" w:hAnsi="Arial" w:cs="Arial"/>
          <w:sz w:val="20"/>
          <w:szCs w:val="20"/>
        </w:rPr>
      </w:pPr>
      <w:r w:rsidRPr="0095273D">
        <w:rPr>
          <w:rFonts w:ascii="Arial" w:eastAsia="Times New Roman" w:hAnsi="Arial" w:cs="Arial"/>
          <w:sz w:val="20"/>
          <w:szCs w:val="20"/>
        </w:rPr>
        <w:t>3.2</w:t>
      </w:r>
      <w:r w:rsidRPr="0095273D">
        <w:rPr>
          <w:rFonts w:ascii="Arial" w:eastAsia="Times New Roman" w:hAnsi="Arial" w:cs="Arial"/>
          <w:sz w:val="20"/>
          <w:szCs w:val="20"/>
        </w:rPr>
        <w:tab/>
        <w:t xml:space="preserve">Poradie uchádzačov sa určí porovnaním výšky navrhnutých ponukových cien za plnenie predmetu zákazky vyjadrených v eurách bez DPH, uvedených v jednotlivých ponukách uchádzačov, v zmysle určenej definície kritéria. </w:t>
      </w:r>
    </w:p>
    <w:p w14:paraId="438714BE" w14:textId="77777777" w:rsidR="007D3ACE" w:rsidRPr="0095273D" w:rsidRDefault="007D3ACE" w:rsidP="0095273D">
      <w:pPr>
        <w:spacing w:after="0" w:line="240" w:lineRule="auto"/>
        <w:ind w:left="426" w:hanging="426"/>
        <w:contextualSpacing/>
        <w:jc w:val="both"/>
        <w:rPr>
          <w:rFonts w:ascii="Arial" w:eastAsia="Times New Roman" w:hAnsi="Arial" w:cs="Arial"/>
          <w:sz w:val="20"/>
          <w:szCs w:val="20"/>
        </w:rPr>
      </w:pPr>
      <w:r w:rsidRPr="0095273D">
        <w:rPr>
          <w:rFonts w:ascii="Arial" w:eastAsia="Times New Roman" w:hAnsi="Arial" w:cs="Arial"/>
          <w:sz w:val="20"/>
          <w:szCs w:val="20"/>
        </w:rPr>
        <w:t>3.3</w:t>
      </w:r>
      <w:r w:rsidRPr="0095273D">
        <w:rPr>
          <w:rFonts w:ascii="Arial" w:eastAsia="Times New Roman" w:hAnsi="Arial" w:cs="Arial"/>
          <w:sz w:val="20"/>
          <w:szCs w:val="20"/>
        </w:rPr>
        <w:tab/>
        <w:t>Úspešný uchádzač bude ten, ktorý sa podľa zostaveného poradia v zmysle stanoveného kritéria na vyhodnotenie ponúk, na základe najnižšej ceny, umiestni na prvom mieste.</w:t>
      </w:r>
    </w:p>
    <w:p w14:paraId="303382A2" w14:textId="77777777" w:rsidR="007D3ACE" w:rsidRPr="0095273D" w:rsidRDefault="007D3ACE" w:rsidP="0095273D">
      <w:pPr>
        <w:spacing w:after="0" w:line="240" w:lineRule="auto"/>
        <w:ind w:left="708"/>
        <w:contextualSpacing/>
        <w:rPr>
          <w:rFonts w:ascii="Arial" w:eastAsia="Times New Roman" w:hAnsi="Arial" w:cs="Arial"/>
          <w:b/>
          <w:sz w:val="20"/>
          <w:szCs w:val="20"/>
        </w:rPr>
      </w:pPr>
    </w:p>
    <w:p w14:paraId="432750E0" w14:textId="77777777" w:rsidR="007D3ACE" w:rsidRPr="0095273D" w:rsidRDefault="007D3ACE" w:rsidP="0095273D">
      <w:pPr>
        <w:numPr>
          <w:ilvl w:val="0"/>
          <w:numId w:val="81"/>
        </w:numPr>
        <w:tabs>
          <w:tab w:val="num" w:pos="-142"/>
          <w:tab w:val="num" w:pos="0"/>
        </w:tabs>
        <w:spacing w:after="0" w:line="240" w:lineRule="auto"/>
        <w:ind w:left="426" w:hanging="426"/>
        <w:contextualSpacing/>
        <w:rPr>
          <w:rFonts w:ascii="Arial" w:eastAsia="Times New Roman" w:hAnsi="Arial" w:cs="Arial"/>
          <w:b/>
          <w:bCs/>
          <w:sz w:val="20"/>
          <w:szCs w:val="20"/>
        </w:rPr>
      </w:pPr>
      <w:r w:rsidRPr="0095273D">
        <w:rPr>
          <w:rFonts w:ascii="Arial" w:eastAsia="Times New Roman" w:hAnsi="Arial" w:cs="Arial"/>
          <w:b/>
          <w:bCs/>
          <w:sz w:val="20"/>
          <w:szCs w:val="20"/>
        </w:rPr>
        <w:t>Spôsob uvedenia návrhu na plnenie</w:t>
      </w:r>
    </w:p>
    <w:p w14:paraId="56567AEA" w14:textId="77777777" w:rsidR="007D3ACE" w:rsidRPr="0095273D" w:rsidRDefault="007D3ACE" w:rsidP="0095273D">
      <w:pPr>
        <w:spacing w:after="0" w:line="240" w:lineRule="auto"/>
        <w:ind w:left="426" w:hanging="426"/>
        <w:contextualSpacing/>
        <w:jc w:val="both"/>
        <w:rPr>
          <w:rFonts w:ascii="Arial" w:eastAsia="Times New Roman" w:hAnsi="Arial" w:cs="Arial"/>
          <w:b/>
          <w:sz w:val="20"/>
          <w:szCs w:val="20"/>
        </w:rPr>
      </w:pPr>
      <w:r w:rsidRPr="0095273D">
        <w:rPr>
          <w:rFonts w:ascii="Arial" w:eastAsia="Times New Roman" w:hAnsi="Arial" w:cs="Arial"/>
          <w:sz w:val="20"/>
          <w:szCs w:val="20"/>
        </w:rPr>
        <w:t>4.1</w:t>
      </w:r>
      <w:r w:rsidRPr="0095273D">
        <w:rPr>
          <w:rFonts w:ascii="Arial" w:eastAsia="Times New Roman" w:hAnsi="Arial" w:cs="Arial"/>
          <w:sz w:val="20"/>
          <w:szCs w:val="20"/>
        </w:rPr>
        <w:tab/>
        <w:t>Uchádzač uvedie svoj návrh na plnenie kritéria vo svojej ponuke</w:t>
      </w:r>
      <w:r w:rsidRPr="0095273D">
        <w:rPr>
          <w:rFonts w:ascii="Arial" w:eastAsia="Times New Roman" w:hAnsi="Arial" w:cs="Arial"/>
          <w:b/>
          <w:sz w:val="20"/>
          <w:szCs w:val="20"/>
        </w:rPr>
        <w:t xml:space="preserve"> </w:t>
      </w:r>
      <w:r w:rsidRPr="0095273D">
        <w:rPr>
          <w:rFonts w:ascii="Arial" w:eastAsia="Times New Roman" w:hAnsi="Arial" w:cs="Arial"/>
          <w:sz w:val="20"/>
          <w:szCs w:val="20"/>
        </w:rPr>
        <w:t>v Časti A.3 Návrh na plnenie kritéria Zväzok 1 týchto SP</w:t>
      </w:r>
      <w:r w:rsidRPr="0095273D">
        <w:rPr>
          <w:rFonts w:ascii="Arial" w:eastAsia="Times New Roman" w:hAnsi="Arial" w:cs="Arial"/>
          <w:b/>
          <w:sz w:val="20"/>
          <w:szCs w:val="20"/>
        </w:rPr>
        <w:t xml:space="preserve"> </w:t>
      </w:r>
      <w:r w:rsidRPr="0095273D">
        <w:rPr>
          <w:rFonts w:ascii="Arial" w:eastAsia="Times New Roman" w:hAnsi="Arial" w:cs="Arial"/>
          <w:sz w:val="20"/>
          <w:szCs w:val="20"/>
        </w:rPr>
        <w:t>v súlade s údajmi uvedenými v Časti 2 Formulár platieb Zväzok 4 týchto SP.</w:t>
      </w:r>
    </w:p>
    <w:p w14:paraId="4EB63F2B" w14:textId="77777777" w:rsidR="00B77F8E" w:rsidRPr="0095273D" w:rsidRDefault="00B77F8E" w:rsidP="0095273D">
      <w:pPr>
        <w:pStyle w:val="Zarkazkladnhotextu"/>
        <w:tabs>
          <w:tab w:val="left" w:pos="0"/>
        </w:tabs>
        <w:spacing w:after="0" w:line="240" w:lineRule="auto"/>
        <w:contextualSpacing/>
        <w:rPr>
          <w:rFonts w:ascii="Arial" w:hAnsi="Arial" w:cs="Arial"/>
          <w:sz w:val="20"/>
          <w:szCs w:val="20"/>
        </w:rPr>
      </w:pPr>
    </w:p>
    <w:p w14:paraId="40A23E7F" w14:textId="77777777" w:rsidR="0005696F" w:rsidRPr="0095273D" w:rsidRDefault="0005696F" w:rsidP="0095273D">
      <w:pPr>
        <w:tabs>
          <w:tab w:val="left" w:pos="2520"/>
        </w:tabs>
        <w:spacing w:after="0" w:line="240" w:lineRule="auto"/>
        <w:contextualSpacing/>
        <w:jc w:val="center"/>
        <w:rPr>
          <w:rFonts w:ascii="Arial" w:hAnsi="Arial" w:cs="Arial"/>
          <w:b/>
          <w:bCs/>
          <w:strike/>
          <w:color w:val="FF0000"/>
          <w:sz w:val="20"/>
          <w:szCs w:val="20"/>
        </w:rPr>
      </w:pPr>
    </w:p>
    <w:p w14:paraId="2B445ADD" w14:textId="77777777" w:rsidR="00BD48A1" w:rsidRPr="0095273D" w:rsidRDefault="00BD48A1" w:rsidP="0095273D">
      <w:pPr>
        <w:spacing w:after="0" w:line="240" w:lineRule="auto"/>
        <w:contextualSpacing/>
        <w:rPr>
          <w:rFonts w:ascii="Arial" w:hAnsi="Arial" w:cs="Arial"/>
          <w:sz w:val="20"/>
          <w:szCs w:val="20"/>
          <w:bdr w:val="none" w:sz="0" w:space="0" w:color="auto" w:frame="1"/>
        </w:rPr>
      </w:pPr>
    </w:p>
    <w:p w14:paraId="785EAA1F"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62B15F4C"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49A1C026"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5D554DF7"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2C9CE69B"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1A47950A"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472D541C"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310087D8"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7C6842DB"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46D9C026"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2AAD3D8F"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531F62ED"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7622FEFA"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379CB7B4"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12404A09"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47650659"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09B15E53"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747C4F65"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5FFECD33"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4D1312F1"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6FCA733A"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44B36371"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30FACB21"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204F8C1A"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26BE967E"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78A01977"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30FDE530"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174E3F20" w14:textId="77777777" w:rsidR="00A76E6D" w:rsidRPr="0095273D" w:rsidRDefault="00A76E6D" w:rsidP="0095273D">
      <w:pPr>
        <w:tabs>
          <w:tab w:val="num" w:pos="720"/>
        </w:tabs>
        <w:spacing w:after="0" w:line="240" w:lineRule="auto"/>
        <w:contextualSpacing/>
        <w:jc w:val="center"/>
        <w:rPr>
          <w:rFonts w:ascii="Arial" w:eastAsia="Times New Roman" w:hAnsi="Arial" w:cs="Arial"/>
          <w:b/>
          <w:bCs/>
          <w:caps/>
          <w:color w:val="000000"/>
          <w:sz w:val="20"/>
          <w:szCs w:val="20"/>
        </w:rPr>
      </w:pPr>
      <w:r w:rsidRPr="0095273D">
        <w:rPr>
          <w:rFonts w:ascii="Arial" w:eastAsia="Times New Roman" w:hAnsi="Arial" w:cs="Arial"/>
          <w:b/>
          <w:bCs/>
          <w:caps/>
          <w:color w:val="000000"/>
          <w:sz w:val="20"/>
          <w:szCs w:val="20"/>
        </w:rPr>
        <w:t>Časť</w:t>
      </w:r>
      <w:r w:rsidRPr="0095273D">
        <w:rPr>
          <w:rFonts w:ascii="Arial" w:eastAsia="Times New Roman" w:hAnsi="Arial" w:cs="Arial"/>
          <w:bCs/>
          <w:caps/>
          <w:color w:val="000000"/>
          <w:sz w:val="20"/>
          <w:szCs w:val="20"/>
        </w:rPr>
        <w:t xml:space="preserve"> </w:t>
      </w:r>
      <w:r w:rsidRPr="0095273D">
        <w:rPr>
          <w:rFonts w:ascii="Arial" w:eastAsia="Times New Roman" w:hAnsi="Arial" w:cs="Arial"/>
          <w:b/>
          <w:bCs/>
          <w:caps/>
          <w:color w:val="000000"/>
          <w:sz w:val="20"/>
          <w:szCs w:val="20"/>
        </w:rPr>
        <w:t>A.3 Návrh na plnenie kritéria</w:t>
      </w:r>
    </w:p>
    <w:p w14:paraId="2FD87C8D" w14:textId="77777777" w:rsidR="00A76E6D" w:rsidRPr="0095273D" w:rsidRDefault="00A76E6D" w:rsidP="0095273D">
      <w:pPr>
        <w:spacing w:after="0" w:line="240" w:lineRule="auto"/>
        <w:contextualSpacing/>
        <w:jc w:val="both"/>
        <w:rPr>
          <w:rFonts w:ascii="Arial" w:eastAsia="Times New Roman" w:hAnsi="Arial" w:cs="Arial"/>
          <w:sz w:val="20"/>
          <w:szCs w:val="20"/>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8"/>
        <w:gridCol w:w="6946"/>
      </w:tblGrid>
      <w:tr w:rsidR="00A76E6D" w:rsidRPr="0095273D" w14:paraId="237DD52F" w14:textId="77777777" w:rsidTr="00FC451A">
        <w:trPr>
          <w:trHeight w:val="1160"/>
        </w:trPr>
        <w:tc>
          <w:tcPr>
            <w:tcW w:w="2268" w:type="dxa"/>
            <w:vAlign w:val="center"/>
          </w:tcPr>
          <w:p w14:paraId="1F2F0378" w14:textId="77777777" w:rsidR="00C7065A" w:rsidRPr="0095273D" w:rsidRDefault="00C7065A" w:rsidP="0095273D">
            <w:pPr>
              <w:spacing w:after="0" w:line="240" w:lineRule="auto"/>
              <w:contextualSpacing/>
              <w:jc w:val="center"/>
              <w:rPr>
                <w:rFonts w:ascii="Arial" w:eastAsia="Times New Roman" w:hAnsi="Arial" w:cs="Arial"/>
                <w:sz w:val="20"/>
                <w:szCs w:val="20"/>
              </w:rPr>
            </w:pPr>
          </w:p>
          <w:p w14:paraId="69A4C8B1" w14:textId="77777777" w:rsidR="00A76E6D" w:rsidRPr="0095273D" w:rsidRDefault="00A76E6D"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Kritérium</w:t>
            </w:r>
          </w:p>
        </w:tc>
        <w:tc>
          <w:tcPr>
            <w:tcW w:w="6946" w:type="dxa"/>
            <w:vAlign w:val="center"/>
          </w:tcPr>
          <w:p w14:paraId="71B40DAF" w14:textId="77777777" w:rsidR="00A76E6D" w:rsidRPr="0095273D" w:rsidRDefault="00A76E6D"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Návrh na plnenie kritéria</w:t>
            </w:r>
          </w:p>
        </w:tc>
      </w:tr>
      <w:tr w:rsidR="00A76E6D" w:rsidRPr="0095273D" w14:paraId="44BFF0BE" w14:textId="77777777" w:rsidTr="00FC451A">
        <w:trPr>
          <w:trHeight w:val="708"/>
        </w:trPr>
        <w:tc>
          <w:tcPr>
            <w:tcW w:w="2268" w:type="dxa"/>
          </w:tcPr>
          <w:p w14:paraId="2D68210D" w14:textId="77777777" w:rsidR="00A76E6D" w:rsidRPr="0095273D" w:rsidRDefault="00A76E6D"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 xml:space="preserve">Navrhovaná cena za celý predmet zákazky </w:t>
            </w:r>
            <w:r w:rsidR="00DD6553" w:rsidRPr="0095273D">
              <w:rPr>
                <w:rFonts w:ascii="Arial" w:eastAsia="Times New Roman" w:hAnsi="Arial" w:cs="Arial"/>
                <w:sz w:val="20"/>
                <w:szCs w:val="20"/>
              </w:rPr>
              <w:t>vyjadrená</w:t>
            </w:r>
          </w:p>
          <w:p w14:paraId="0EC8B350" w14:textId="77777777" w:rsidR="00A76E6D" w:rsidRPr="0095273D" w:rsidRDefault="00A76E6D"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v EUR bez DPH</w:t>
            </w:r>
          </w:p>
        </w:tc>
        <w:tc>
          <w:tcPr>
            <w:tcW w:w="6946" w:type="dxa"/>
          </w:tcPr>
          <w:p w14:paraId="4493B165" w14:textId="77777777" w:rsidR="00A76E6D" w:rsidRPr="0095273D" w:rsidRDefault="00A76E6D" w:rsidP="0095273D">
            <w:pPr>
              <w:spacing w:after="0" w:line="240" w:lineRule="auto"/>
              <w:contextualSpacing/>
              <w:rPr>
                <w:rFonts w:ascii="Arial" w:eastAsia="Times New Roman" w:hAnsi="Arial" w:cs="Arial"/>
                <w:b/>
                <w:sz w:val="20"/>
                <w:szCs w:val="20"/>
              </w:rPr>
            </w:pPr>
            <w:r w:rsidRPr="0095273D">
              <w:rPr>
                <w:rFonts w:ascii="Arial" w:eastAsia="Times New Roman" w:hAnsi="Arial" w:cs="Arial"/>
                <w:b/>
                <w:sz w:val="20"/>
                <w:szCs w:val="20"/>
              </w:rPr>
              <w:t xml:space="preserve">Navrhovaná cena za celý predmet zákazky v EUR bez DPH:    ............,- €                                </w:t>
            </w:r>
          </w:p>
          <w:p w14:paraId="71094568" w14:textId="77777777" w:rsidR="00A76E6D" w:rsidRPr="0095273D" w:rsidRDefault="00A76E6D" w:rsidP="0095273D">
            <w:pPr>
              <w:spacing w:after="0" w:line="240" w:lineRule="auto"/>
              <w:contextualSpacing/>
              <w:rPr>
                <w:rFonts w:ascii="Arial" w:eastAsia="Times New Roman" w:hAnsi="Arial" w:cs="Arial"/>
                <w:sz w:val="20"/>
                <w:szCs w:val="20"/>
              </w:rPr>
            </w:pPr>
            <w:r w:rsidRPr="0095273D">
              <w:rPr>
                <w:rFonts w:ascii="Arial" w:eastAsia="Times New Roman" w:hAnsi="Arial" w:cs="Arial"/>
                <w:sz w:val="20"/>
                <w:szCs w:val="20"/>
              </w:rPr>
              <w:t xml:space="preserve">DPH 20%:                                                                                        ............,- €  </w:t>
            </w:r>
          </w:p>
          <w:p w14:paraId="0BB89F32" w14:textId="77777777" w:rsidR="00A76E6D" w:rsidRPr="0095273D" w:rsidRDefault="00A76E6D" w:rsidP="0095273D">
            <w:pPr>
              <w:spacing w:after="0" w:line="240" w:lineRule="auto"/>
              <w:contextualSpacing/>
              <w:rPr>
                <w:rFonts w:ascii="Arial" w:eastAsia="Times New Roman" w:hAnsi="Arial" w:cs="Arial"/>
                <w:sz w:val="20"/>
                <w:szCs w:val="20"/>
              </w:rPr>
            </w:pPr>
            <w:r w:rsidRPr="0095273D">
              <w:rPr>
                <w:rFonts w:ascii="Arial" w:eastAsia="Times New Roman" w:hAnsi="Arial" w:cs="Arial"/>
                <w:sz w:val="20"/>
                <w:szCs w:val="20"/>
              </w:rPr>
              <w:t xml:space="preserve">Navrhovaná cena za celý predmet zákazky v EUR vrátane DPH:  ............,- €                        </w:t>
            </w:r>
          </w:p>
        </w:tc>
      </w:tr>
    </w:tbl>
    <w:p w14:paraId="12838FFA" w14:textId="77777777" w:rsidR="00A76E6D" w:rsidRPr="0095273D" w:rsidRDefault="00A76E6D" w:rsidP="0095273D">
      <w:pPr>
        <w:spacing w:after="0" w:line="240" w:lineRule="auto"/>
        <w:contextualSpacing/>
        <w:jc w:val="both"/>
        <w:rPr>
          <w:rFonts w:ascii="Arial" w:eastAsia="Times New Roman" w:hAnsi="Arial" w:cs="Arial"/>
          <w:sz w:val="20"/>
          <w:szCs w:val="20"/>
        </w:rPr>
      </w:pPr>
    </w:p>
    <w:p w14:paraId="5C373353" w14:textId="77777777" w:rsidR="00A76E6D" w:rsidRPr="0095273D" w:rsidRDefault="00A76E6D" w:rsidP="0095273D">
      <w:pPr>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Poznámka:</w:t>
      </w:r>
    </w:p>
    <w:p w14:paraId="4CB8D842" w14:textId="77777777" w:rsidR="00A76E6D" w:rsidRPr="0095273D" w:rsidRDefault="00A76E6D" w:rsidP="0095273D">
      <w:pPr>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 xml:space="preserve">Uchádzač uvedie skutočnosť, či je / nie je platiteľom DPH: </w:t>
      </w:r>
      <w:r w:rsidRPr="0095273D">
        <w:rPr>
          <w:rFonts w:ascii="Arial" w:eastAsia="Times New Roman" w:hAnsi="Arial" w:cs="Arial"/>
          <w:b/>
          <w:sz w:val="20"/>
          <w:szCs w:val="20"/>
        </w:rPr>
        <w:t>Som / Nie</w:t>
      </w:r>
      <w:r w:rsidRPr="0095273D">
        <w:rPr>
          <w:rFonts w:ascii="Arial" w:eastAsia="Times New Roman" w:hAnsi="Arial" w:cs="Arial"/>
          <w:b/>
          <w:bCs/>
          <w:sz w:val="20"/>
          <w:szCs w:val="20"/>
        </w:rPr>
        <w:t>*</w:t>
      </w:r>
      <w:r w:rsidRPr="0095273D">
        <w:rPr>
          <w:rFonts w:ascii="Arial" w:eastAsia="Times New Roman" w:hAnsi="Arial" w:cs="Arial"/>
          <w:b/>
          <w:sz w:val="20"/>
          <w:szCs w:val="20"/>
        </w:rPr>
        <w:t xml:space="preserve"> som platiteľom DPH</w:t>
      </w:r>
      <w:r w:rsidRPr="0095273D">
        <w:rPr>
          <w:rFonts w:ascii="Arial" w:eastAsia="Times New Roman" w:hAnsi="Arial" w:cs="Arial"/>
          <w:sz w:val="20"/>
          <w:szCs w:val="20"/>
        </w:rPr>
        <w:t>.</w:t>
      </w:r>
    </w:p>
    <w:p w14:paraId="6A4D4566" w14:textId="77777777" w:rsidR="00A76E6D" w:rsidRPr="0095273D" w:rsidRDefault="00A76E6D" w:rsidP="0095273D">
      <w:pPr>
        <w:spacing w:after="0" w:line="240" w:lineRule="auto"/>
        <w:contextualSpacing/>
        <w:outlineLvl w:val="0"/>
        <w:rPr>
          <w:rFonts w:ascii="Arial" w:eastAsia="Times New Roman" w:hAnsi="Arial" w:cs="Arial"/>
          <w:bCs/>
          <w:sz w:val="20"/>
          <w:szCs w:val="20"/>
        </w:rPr>
      </w:pPr>
    </w:p>
    <w:p w14:paraId="316C49B3" w14:textId="77777777" w:rsidR="00A76E6D" w:rsidRPr="0095273D" w:rsidRDefault="00A76E6D" w:rsidP="0095273D">
      <w:pPr>
        <w:spacing w:after="0" w:line="240" w:lineRule="auto"/>
        <w:contextualSpacing/>
        <w:outlineLvl w:val="0"/>
        <w:rPr>
          <w:rFonts w:ascii="Arial" w:eastAsia="Times New Roman" w:hAnsi="Arial" w:cs="Arial"/>
          <w:b/>
          <w:bCs/>
          <w:sz w:val="20"/>
          <w:szCs w:val="20"/>
        </w:rPr>
      </w:pPr>
    </w:p>
    <w:p w14:paraId="2254243B"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10FEBADC"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V ......................................... dňa ........................</w:t>
      </w:r>
    </w:p>
    <w:p w14:paraId="17535215"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7280A008"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4B8839C8"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441D96A2"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3E288AAF"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345D4081"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78806209"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703DF6EA"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143674C2"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0829F2CC"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4C54380D"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w:t>
      </w:r>
    </w:p>
    <w:p w14:paraId="55F7308D" w14:textId="77777777" w:rsidR="00A76E6D" w:rsidRPr="0095273D" w:rsidRDefault="00A76E6D" w:rsidP="0095273D">
      <w:pPr>
        <w:autoSpaceDE w:val="0"/>
        <w:autoSpaceDN w:val="0"/>
        <w:spacing w:after="0" w:line="240" w:lineRule="auto"/>
        <w:ind w:left="1988" w:hanging="854"/>
        <w:contextualSpacing/>
        <w:jc w:val="both"/>
        <w:rPr>
          <w:rFonts w:ascii="Arial" w:eastAsia="Times New Roman" w:hAnsi="Arial" w:cs="Arial"/>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Cs/>
          <w:sz w:val="20"/>
          <w:szCs w:val="20"/>
        </w:rPr>
        <w:t>meno, priezvisko a</w:t>
      </w:r>
      <w:r w:rsidRPr="0095273D">
        <w:rPr>
          <w:rFonts w:ascii="Arial" w:eastAsia="Times New Roman" w:hAnsi="Arial" w:cs="Arial"/>
          <w:b/>
          <w:bCs/>
          <w:sz w:val="20"/>
          <w:szCs w:val="20"/>
        </w:rPr>
        <w:t> </w:t>
      </w:r>
      <w:r w:rsidRPr="0095273D">
        <w:rPr>
          <w:rFonts w:ascii="Arial" w:eastAsia="Times New Roman" w:hAnsi="Arial" w:cs="Arial"/>
          <w:b/>
          <w:bCs/>
          <w:caps/>
          <w:sz w:val="20"/>
          <w:szCs w:val="20"/>
        </w:rPr>
        <w:t xml:space="preserve"> </w:t>
      </w:r>
      <w:r w:rsidRPr="0095273D">
        <w:rPr>
          <w:rFonts w:ascii="Arial" w:eastAsia="Times New Roman" w:hAnsi="Arial" w:cs="Arial"/>
          <w:sz w:val="20"/>
          <w:szCs w:val="20"/>
        </w:rPr>
        <w:t xml:space="preserve">podpis uchádzača, jeho štatutárneho orgánu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alebo 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uchádzača v záväzkových vzťahoch</w:t>
      </w:r>
    </w:p>
    <w:p w14:paraId="070E654C"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4E50C071" w14:textId="77777777" w:rsidR="00A76E6D" w:rsidRPr="0095273D" w:rsidRDefault="00A76E6D" w:rsidP="0095273D">
      <w:pPr>
        <w:tabs>
          <w:tab w:val="num" w:pos="720"/>
        </w:tabs>
        <w:spacing w:after="0" w:line="240" w:lineRule="auto"/>
        <w:contextualSpacing/>
        <w:jc w:val="both"/>
        <w:rPr>
          <w:rFonts w:ascii="Arial" w:eastAsia="Arial Unicode MS" w:hAnsi="Arial" w:cs="Arial"/>
          <w:caps/>
          <w:color w:val="FF0000"/>
          <w:sz w:val="20"/>
          <w:szCs w:val="20"/>
          <w:u w:color="000000"/>
          <w:bdr w:val="nil"/>
        </w:rPr>
      </w:pPr>
    </w:p>
    <w:p w14:paraId="0AF392DC"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3D55B34D"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1BCC5F5A" w14:textId="77777777" w:rsidR="00BD48A1" w:rsidRPr="0095273D" w:rsidRDefault="00BD48A1" w:rsidP="0095273D">
      <w:pPr>
        <w:spacing w:after="0" w:line="240" w:lineRule="auto"/>
        <w:contextualSpacing/>
        <w:rPr>
          <w:rFonts w:ascii="Arial" w:eastAsiaTheme="minorHAnsi" w:hAnsi="Arial" w:cs="Arial"/>
          <w:b/>
          <w:bCs/>
          <w:sz w:val="20"/>
          <w:szCs w:val="20"/>
          <w:lang w:eastAsia="en-US"/>
        </w:rPr>
      </w:pPr>
    </w:p>
    <w:p w14:paraId="0A72B306"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6D4AB0EA"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6571E2A3"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5D107B21"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5C507AC0"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168208D2"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15991770"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2D24F18A"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7D530A67"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75C3185C"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588A86DE"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5564DFD1"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19EB47B8"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722B1BCF"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7AD6B65A"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1A1E991A"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22E43E68"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293AEBF5"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547AD71E"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079B6DD2"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70D0D58C"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169D47E9" w14:textId="77777777" w:rsidR="002673F9" w:rsidRPr="0095273D" w:rsidRDefault="002673F9" w:rsidP="0095273D">
      <w:pPr>
        <w:tabs>
          <w:tab w:val="left" w:pos="0"/>
        </w:tabs>
        <w:spacing w:after="0" w:line="240" w:lineRule="auto"/>
        <w:contextualSpacing/>
        <w:rPr>
          <w:rFonts w:ascii="Arial" w:hAnsi="Arial" w:cs="Arial"/>
          <w:bCs/>
          <w:color w:val="404040" w:themeColor="text1" w:themeTint="BF"/>
          <w:sz w:val="20"/>
          <w:szCs w:val="20"/>
        </w:rPr>
      </w:pPr>
      <w:r w:rsidRPr="0095273D">
        <w:rPr>
          <w:rFonts w:ascii="Arial" w:hAnsi="Arial" w:cs="Arial"/>
          <w:bCs/>
          <w:color w:val="404040" w:themeColor="text1" w:themeTint="BF"/>
          <w:sz w:val="20"/>
          <w:szCs w:val="20"/>
        </w:rPr>
        <w:t>*</w:t>
      </w:r>
      <w:proofErr w:type="spellStart"/>
      <w:r w:rsidRPr="0095273D">
        <w:rPr>
          <w:rFonts w:ascii="Arial" w:hAnsi="Arial" w:cs="Arial"/>
          <w:bCs/>
          <w:color w:val="404040" w:themeColor="text1" w:themeTint="BF"/>
          <w:sz w:val="20"/>
          <w:szCs w:val="20"/>
        </w:rPr>
        <w:t>nehodiace</w:t>
      </w:r>
      <w:proofErr w:type="spellEnd"/>
      <w:r w:rsidRPr="0095273D">
        <w:rPr>
          <w:rFonts w:ascii="Arial" w:hAnsi="Arial" w:cs="Arial"/>
          <w:bCs/>
          <w:color w:val="404040" w:themeColor="text1" w:themeTint="BF"/>
          <w:sz w:val="20"/>
          <w:szCs w:val="20"/>
        </w:rPr>
        <w:t xml:space="preserve"> sa prečiarknuť</w:t>
      </w:r>
    </w:p>
    <w:p w14:paraId="2ADC666D"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64522096" w14:textId="7A392A90" w:rsidR="00A76E6D" w:rsidRDefault="00A76E6D" w:rsidP="0095273D">
      <w:pPr>
        <w:spacing w:after="0" w:line="240" w:lineRule="auto"/>
        <w:contextualSpacing/>
        <w:rPr>
          <w:rFonts w:ascii="Arial" w:hAnsi="Arial" w:cs="Arial"/>
          <w:sz w:val="20"/>
          <w:szCs w:val="20"/>
          <w:bdr w:val="none" w:sz="0" w:space="0" w:color="auto" w:frame="1"/>
        </w:rPr>
      </w:pPr>
    </w:p>
    <w:p w14:paraId="7E22C98C" w14:textId="77777777" w:rsidR="0095273D" w:rsidRPr="0095273D" w:rsidRDefault="0095273D" w:rsidP="0095273D">
      <w:pPr>
        <w:spacing w:after="0" w:line="240" w:lineRule="auto"/>
        <w:contextualSpacing/>
        <w:rPr>
          <w:rFonts w:ascii="Arial" w:hAnsi="Arial" w:cs="Arial"/>
          <w:sz w:val="20"/>
          <w:szCs w:val="20"/>
          <w:bdr w:val="none" w:sz="0" w:space="0" w:color="auto" w:frame="1"/>
        </w:rPr>
      </w:pPr>
    </w:p>
    <w:p w14:paraId="3DB91526" w14:textId="77777777" w:rsidR="002B56FA" w:rsidRPr="0095273D" w:rsidRDefault="002B56FA" w:rsidP="0095273D">
      <w:pPr>
        <w:spacing w:after="0" w:line="240" w:lineRule="auto"/>
        <w:contextualSpacing/>
        <w:rPr>
          <w:rFonts w:ascii="Arial" w:hAnsi="Arial" w:cs="Arial"/>
          <w:sz w:val="20"/>
          <w:szCs w:val="20"/>
          <w:bdr w:val="none" w:sz="0" w:space="0" w:color="auto" w:frame="1"/>
        </w:rPr>
      </w:pPr>
    </w:p>
    <w:p w14:paraId="006D39E9" w14:textId="77777777" w:rsidR="00A76E6D" w:rsidRPr="0095273D" w:rsidRDefault="00A76E6D"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 xml:space="preserve">časť B </w:t>
      </w:r>
      <w:r w:rsidRPr="0095273D">
        <w:rPr>
          <w:rFonts w:ascii="Arial" w:hAnsi="Arial" w:cs="Arial"/>
          <w:b/>
          <w:bCs/>
          <w:caps/>
          <w:sz w:val="20"/>
          <w:szCs w:val="20"/>
        </w:rPr>
        <w:tab/>
        <w:t xml:space="preserve">Prílohy POKYNOV PRE ZÁUJEMCOV / UCHÁDZAČOV </w:t>
      </w:r>
    </w:p>
    <w:p w14:paraId="795350B8" w14:textId="77777777" w:rsidR="00A76E6D" w:rsidRPr="0095273D" w:rsidRDefault="00A76E6D" w:rsidP="0095273D">
      <w:pPr>
        <w:tabs>
          <w:tab w:val="left" w:pos="1985"/>
          <w:tab w:val="left" w:pos="2880"/>
        </w:tabs>
        <w:spacing w:after="0" w:line="240" w:lineRule="auto"/>
        <w:ind w:left="2880" w:hanging="2880"/>
        <w:contextualSpacing/>
        <w:rPr>
          <w:rFonts w:ascii="Arial" w:hAnsi="Arial" w:cs="Arial"/>
          <w:b/>
          <w:bCs/>
          <w:sz w:val="20"/>
          <w:szCs w:val="20"/>
        </w:rPr>
      </w:pPr>
    </w:p>
    <w:p w14:paraId="0C4CA214" w14:textId="77777777" w:rsidR="00A76E6D" w:rsidRPr="0095273D" w:rsidRDefault="00A76E6D" w:rsidP="0095273D">
      <w:pPr>
        <w:pStyle w:val="Hlavika"/>
        <w:tabs>
          <w:tab w:val="left" w:pos="1985"/>
          <w:tab w:val="left" w:pos="2280"/>
          <w:tab w:val="left" w:pos="2880"/>
        </w:tabs>
        <w:spacing w:after="0" w:line="240" w:lineRule="auto"/>
        <w:ind w:left="2880" w:hanging="2880"/>
        <w:contextualSpacing/>
        <w:rPr>
          <w:rFonts w:ascii="Arial" w:hAnsi="Arial" w:cs="Arial"/>
          <w:sz w:val="20"/>
          <w:szCs w:val="20"/>
        </w:rPr>
      </w:pPr>
      <w:r w:rsidRPr="0095273D">
        <w:rPr>
          <w:rFonts w:ascii="Arial" w:hAnsi="Arial" w:cs="Arial"/>
          <w:b/>
          <w:bCs/>
          <w:caps/>
          <w:sz w:val="20"/>
          <w:szCs w:val="20"/>
        </w:rPr>
        <w:t>príloha</w:t>
      </w:r>
      <w:r w:rsidRPr="0095273D">
        <w:rPr>
          <w:rFonts w:ascii="Arial" w:hAnsi="Arial" w:cs="Arial"/>
          <w:b/>
          <w:bCs/>
          <w:sz w:val="20"/>
          <w:szCs w:val="20"/>
        </w:rPr>
        <w:t xml:space="preserve"> B1</w:t>
      </w:r>
      <w:r w:rsidRPr="0095273D">
        <w:rPr>
          <w:rFonts w:ascii="Arial" w:hAnsi="Arial" w:cs="Arial"/>
          <w:sz w:val="20"/>
          <w:szCs w:val="20"/>
        </w:rPr>
        <w:tab/>
        <w:t>Ponukový list</w:t>
      </w:r>
    </w:p>
    <w:p w14:paraId="72F28240" w14:textId="77777777" w:rsidR="00A76E6D" w:rsidRPr="0095273D" w:rsidRDefault="00A76E6D" w:rsidP="0095273D">
      <w:pPr>
        <w:pStyle w:val="Hlavika"/>
        <w:tabs>
          <w:tab w:val="left" w:pos="1985"/>
          <w:tab w:val="left" w:pos="2280"/>
          <w:tab w:val="left" w:pos="2880"/>
        </w:tabs>
        <w:spacing w:after="0" w:line="240" w:lineRule="auto"/>
        <w:ind w:left="2880" w:hanging="2880"/>
        <w:contextualSpacing/>
        <w:rPr>
          <w:rFonts w:ascii="Arial" w:hAnsi="Arial" w:cs="Arial"/>
          <w:b/>
          <w:bCs/>
          <w:sz w:val="20"/>
          <w:szCs w:val="20"/>
        </w:rPr>
      </w:pPr>
      <w:r w:rsidRPr="0095273D">
        <w:rPr>
          <w:rFonts w:ascii="Arial" w:hAnsi="Arial" w:cs="Arial"/>
          <w:b/>
          <w:bCs/>
          <w:caps/>
          <w:sz w:val="20"/>
          <w:szCs w:val="20"/>
        </w:rPr>
        <w:t>PRÍLOHA b2a</w:t>
      </w:r>
      <w:r w:rsidRPr="0095273D">
        <w:rPr>
          <w:rFonts w:ascii="Arial" w:hAnsi="Arial" w:cs="Arial"/>
          <w:b/>
          <w:bCs/>
          <w:caps/>
          <w:sz w:val="20"/>
          <w:szCs w:val="20"/>
        </w:rPr>
        <w:tab/>
      </w:r>
      <w:r w:rsidRPr="0095273D">
        <w:rPr>
          <w:rFonts w:ascii="Arial" w:hAnsi="Arial" w:cs="Arial"/>
          <w:bCs/>
          <w:sz w:val="20"/>
          <w:szCs w:val="20"/>
        </w:rPr>
        <w:t>Harmonogram prác</w:t>
      </w:r>
    </w:p>
    <w:p w14:paraId="5C7BB8CD" w14:textId="77777777" w:rsidR="00A76E6D" w:rsidRPr="0095273D" w:rsidRDefault="00A76E6D" w:rsidP="0095273D">
      <w:pPr>
        <w:pStyle w:val="Hlavika"/>
        <w:tabs>
          <w:tab w:val="left" w:pos="1985"/>
          <w:tab w:val="left" w:pos="2280"/>
          <w:tab w:val="left" w:pos="2880"/>
        </w:tabs>
        <w:spacing w:after="0" w:line="240" w:lineRule="auto"/>
        <w:contextualSpacing/>
        <w:rPr>
          <w:rFonts w:ascii="Arial" w:hAnsi="Arial" w:cs="Arial"/>
          <w:bCs/>
          <w:sz w:val="20"/>
          <w:szCs w:val="20"/>
        </w:rPr>
      </w:pPr>
      <w:r w:rsidRPr="0095273D">
        <w:rPr>
          <w:rFonts w:ascii="Arial" w:hAnsi="Arial" w:cs="Arial"/>
          <w:b/>
          <w:bCs/>
          <w:sz w:val="20"/>
          <w:szCs w:val="20"/>
        </w:rPr>
        <w:t>PRÍLOHA B2B</w:t>
      </w:r>
      <w:r w:rsidRPr="0095273D">
        <w:rPr>
          <w:rFonts w:ascii="Arial" w:hAnsi="Arial" w:cs="Arial"/>
          <w:b/>
          <w:bCs/>
          <w:sz w:val="20"/>
          <w:szCs w:val="20"/>
        </w:rPr>
        <w:tab/>
      </w:r>
      <w:r w:rsidRPr="0095273D">
        <w:rPr>
          <w:rFonts w:ascii="Arial" w:hAnsi="Arial" w:cs="Arial"/>
          <w:bCs/>
          <w:sz w:val="20"/>
          <w:szCs w:val="20"/>
        </w:rPr>
        <w:t>Zoznam subdodávateľov a podiel subdodávok</w:t>
      </w:r>
    </w:p>
    <w:p w14:paraId="116D6B84" w14:textId="055A8F7C" w:rsidR="00A76E6D" w:rsidRPr="0095273D" w:rsidRDefault="00A76E6D" w:rsidP="0095273D">
      <w:pPr>
        <w:tabs>
          <w:tab w:val="left" w:pos="1985"/>
          <w:tab w:val="left" w:pos="2280"/>
          <w:tab w:val="left" w:pos="2880"/>
          <w:tab w:val="center" w:pos="4536"/>
          <w:tab w:val="right" w:pos="9072"/>
        </w:tabs>
        <w:spacing w:after="0" w:line="240" w:lineRule="auto"/>
        <w:contextualSpacing/>
        <w:rPr>
          <w:rFonts w:ascii="Arial" w:eastAsia="Times New Roman" w:hAnsi="Arial" w:cs="Arial"/>
          <w:bCs/>
          <w:sz w:val="20"/>
          <w:szCs w:val="20"/>
        </w:rPr>
      </w:pPr>
      <w:r w:rsidRPr="0095273D">
        <w:rPr>
          <w:rFonts w:ascii="Arial" w:eastAsia="Times New Roman" w:hAnsi="Arial" w:cs="Arial"/>
          <w:b/>
          <w:bCs/>
          <w:sz w:val="20"/>
          <w:szCs w:val="20"/>
        </w:rPr>
        <w:t>PRÍLOHA B2C</w:t>
      </w:r>
      <w:r w:rsidRPr="0095273D">
        <w:rPr>
          <w:rFonts w:ascii="Arial" w:eastAsia="Times New Roman" w:hAnsi="Arial" w:cs="Arial"/>
          <w:b/>
          <w:bCs/>
          <w:sz w:val="20"/>
          <w:szCs w:val="20"/>
        </w:rPr>
        <w:tab/>
      </w:r>
      <w:r w:rsidRPr="0095273D">
        <w:rPr>
          <w:rFonts w:ascii="Arial" w:eastAsia="Times New Roman" w:hAnsi="Arial" w:cs="Arial"/>
          <w:bCs/>
          <w:sz w:val="20"/>
          <w:szCs w:val="20"/>
        </w:rPr>
        <w:t>Predbežné technické riešenie</w:t>
      </w:r>
    </w:p>
    <w:p w14:paraId="2DC24EAB" w14:textId="492CE45A" w:rsidR="00A76E6D" w:rsidRPr="0095273D" w:rsidRDefault="00A76E6D"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B3</w:t>
      </w:r>
      <w:r w:rsidRPr="0095273D">
        <w:rPr>
          <w:rFonts w:ascii="Arial" w:hAnsi="Arial" w:cs="Arial"/>
          <w:b/>
          <w:sz w:val="20"/>
          <w:szCs w:val="20"/>
        </w:rPr>
        <w:tab/>
      </w:r>
      <w:r w:rsidRPr="0095273D">
        <w:rPr>
          <w:rFonts w:ascii="Arial" w:hAnsi="Arial" w:cs="Arial"/>
          <w:sz w:val="20"/>
          <w:szCs w:val="20"/>
        </w:rPr>
        <w:t xml:space="preserve">Referenčný list </w:t>
      </w:r>
      <w:r w:rsidR="005D37BB">
        <w:rPr>
          <w:rFonts w:ascii="Arial" w:hAnsi="Arial" w:cs="Arial"/>
          <w:sz w:val="20"/>
          <w:szCs w:val="20"/>
        </w:rPr>
        <w:t>k</w:t>
      </w:r>
      <w:r w:rsidRPr="0095273D">
        <w:rPr>
          <w:rFonts w:ascii="Arial" w:hAnsi="Arial" w:cs="Arial"/>
          <w:sz w:val="20"/>
          <w:szCs w:val="20"/>
        </w:rPr>
        <w:t>ľúčového odborníka</w:t>
      </w:r>
    </w:p>
    <w:p w14:paraId="1250B3F1" w14:textId="1B1F4A7F" w:rsidR="00A76E6D" w:rsidRPr="0095273D" w:rsidRDefault="00A76E6D"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B4</w:t>
      </w:r>
      <w:r w:rsidRPr="0095273D">
        <w:rPr>
          <w:rFonts w:ascii="Arial" w:hAnsi="Arial" w:cs="Arial"/>
          <w:b/>
          <w:sz w:val="20"/>
          <w:szCs w:val="20"/>
        </w:rPr>
        <w:tab/>
      </w:r>
      <w:r w:rsidRPr="0095273D">
        <w:rPr>
          <w:rFonts w:ascii="Arial" w:hAnsi="Arial" w:cs="Arial"/>
          <w:sz w:val="20"/>
          <w:szCs w:val="20"/>
        </w:rPr>
        <w:t xml:space="preserve">Životopis </w:t>
      </w:r>
      <w:r w:rsidR="005D37BB">
        <w:rPr>
          <w:rFonts w:ascii="Arial" w:hAnsi="Arial" w:cs="Arial"/>
          <w:sz w:val="20"/>
          <w:szCs w:val="20"/>
        </w:rPr>
        <w:t>k</w:t>
      </w:r>
      <w:r w:rsidRPr="0095273D">
        <w:rPr>
          <w:rFonts w:ascii="Arial" w:hAnsi="Arial" w:cs="Arial"/>
          <w:sz w:val="20"/>
          <w:szCs w:val="20"/>
        </w:rPr>
        <w:t>ľúčového odborníka</w:t>
      </w:r>
    </w:p>
    <w:p w14:paraId="3D13D268" w14:textId="77777777" w:rsidR="00A76E6D" w:rsidRPr="0095273D" w:rsidRDefault="00A76E6D"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B5</w:t>
      </w:r>
      <w:r w:rsidRPr="0095273D">
        <w:rPr>
          <w:rFonts w:ascii="Arial" w:hAnsi="Arial" w:cs="Arial"/>
          <w:sz w:val="20"/>
          <w:szCs w:val="20"/>
        </w:rPr>
        <w:tab/>
        <w:t>Skúsenosti uchádzača</w:t>
      </w:r>
    </w:p>
    <w:p w14:paraId="3C7BBFEA" w14:textId="77777777" w:rsidR="00A76E6D" w:rsidRPr="0095273D" w:rsidRDefault="00A76E6D" w:rsidP="0095273D">
      <w:pPr>
        <w:tabs>
          <w:tab w:val="left" w:pos="1985"/>
          <w:tab w:val="left" w:pos="2880"/>
        </w:tabs>
        <w:spacing w:after="0" w:line="240" w:lineRule="auto"/>
        <w:contextualSpacing/>
        <w:rPr>
          <w:rFonts w:ascii="Arial" w:hAnsi="Arial" w:cs="Arial"/>
          <w:caps/>
          <w:sz w:val="20"/>
          <w:szCs w:val="20"/>
        </w:rPr>
      </w:pPr>
      <w:r w:rsidRPr="0095273D">
        <w:rPr>
          <w:rFonts w:ascii="Arial" w:hAnsi="Arial" w:cs="Arial"/>
          <w:b/>
          <w:caps/>
          <w:sz w:val="20"/>
          <w:szCs w:val="20"/>
        </w:rPr>
        <w:t>PrÍloha B6</w:t>
      </w:r>
      <w:r w:rsidRPr="0095273D">
        <w:rPr>
          <w:rFonts w:ascii="Arial" w:hAnsi="Arial" w:cs="Arial"/>
          <w:b/>
          <w:caps/>
          <w:sz w:val="20"/>
          <w:szCs w:val="20"/>
        </w:rPr>
        <w:tab/>
      </w:r>
      <w:r w:rsidRPr="0095273D">
        <w:rPr>
          <w:rFonts w:ascii="Arial" w:hAnsi="Arial" w:cs="Arial"/>
          <w:sz w:val="20"/>
          <w:szCs w:val="20"/>
        </w:rPr>
        <w:t>Jednotný európsky dokument pre verejné obstarávanie</w:t>
      </w:r>
    </w:p>
    <w:p w14:paraId="727E4F91" w14:textId="77777777" w:rsidR="00A76E6D" w:rsidRPr="0095273D" w:rsidRDefault="00A76E6D" w:rsidP="0095273D">
      <w:pPr>
        <w:tabs>
          <w:tab w:val="left" w:pos="1985"/>
        </w:tabs>
        <w:spacing w:after="0" w:line="240" w:lineRule="auto"/>
        <w:ind w:left="1985" w:hanging="1985"/>
        <w:contextualSpacing/>
        <w:jc w:val="both"/>
        <w:rPr>
          <w:rFonts w:ascii="Arial" w:hAnsi="Arial" w:cs="Arial"/>
          <w:sz w:val="20"/>
          <w:szCs w:val="20"/>
        </w:rPr>
      </w:pPr>
      <w:r w:rsidRPr="0095273D">
        <w:rPr>
          <w:rFonts w:ascii="Arial" w:hAnsi="Arial" w:cs="Arial"/>
          <w:b/>
          <w:sz w:val="20"/>
          <w:szCs w:val="20"/>
        </w:rPr>
        <w:t>PRÍLOHA B7</w:t>
      </w:r>
      <w:r w:rsidRPr="0095273D">
        <w:rPr>
          <w:rFonts w:ascii="Arial" w:hAnsi="Arial" w:cs="Arial"/>
          <w:sz w:val="20"/>
          <w:szCs w:val="20"/>
        </w:rPr>
        <w:tab/>
        <w:t>Podmienky účasti vo verejnom obstarávaní týkajúce sa osobného postavenia, finančného a ekonomického postavenia, technickej spôsobilosti alebo odbornej spôsobilosti</w:t>
      </w:r>
    </w:p>
    <w:p w14:paraId="72BF6C87" w14:textId="1FBA5E1D" w:rsidR="00A76E6D" w:rsidRPr="0095273D" w:rsidRDefault="00A76E6D" w:rsidP="0095273D">
      <w:pPr>
        <w:tabs>
          <w:tab w:val="left" w:pos="1985"/>
        </w:tabs>
        <w:spacing w:after="0" w:line="240" w:lineRule="auto"/>
        <w:ind w:left="1985" w:hanging="1985"/>
        <w:contextualSpacing/>
        <w:jc w:val="both"/>
        <w:rPr>
          <w:rFonts w:ascii="Arial" w:hAnsi="Arial" w:cs="Arial"/>
          <w:sz w:val="20"/>
          <w:szCs w:val="20"/>
        </w:rPr>
      </w:pPr>
      <w:r w:rsidRPr="0095273D">
        <w:rPr>
          <w:rFonts w:ascii="Arial" w:hAnsi="Arial" w:cs="Arial"/>
          <w:b/>
          <w:sz w:val="20"/>
          <w:szCs w:val="20"/>
        </w:rPr>
        <w:t>PRÍLOHA B8</w:t>
      </w:r>
      <w:r w:rsidRPr="0095273D">
        <w:rPr>
          <w:rFonts w:ascii="Arial" w:hAnsi="Arial" w:cs="Arial"/>
          <w:sz w:val="20"/>
          <w:szCs w:val="20"/>
        </w:rPr>
        <w:tab/>
        <w:t xml:space="preserve">Zoznam </w:t>
      </w:r>
      <w:r w:rsidR="005D37BB">
        <w:rPr>
          <w:rFonts w:ascii="Arial" w:hAnsi="Arial" w:cs="Arial"/>
          <w:sz w:val="20"/>
          <w:szCs w:val="20"/>
        </w:rPr>
        <w:t>k</w:t>
      </w:r>
      <w:r w:rsidRPr="0095273D">
        <w:rPr>
          <w:rFonts w:ascii="Arial" w:hAnsi="Arial" w:cs="Arial"/>
          <w:sz w:val="20"/>
          <w:szCs w:val="20"/>
        </w:rPr>
        <w:t>ľúčových odborníkov</w:t>
      </w:r>
    </w:p>
    <w:p w14:paraId="2DF2BE8F" w14:textId="77777777" w:rsidR="00045A7F" w:rsidRPr="00045A7F" w:rsidRDefault="00045A7F" w:rsidP="00045A7F">
      <w:pPr>
        <w:tabs>
          <w:tab w:val="left" w:pos="1985"/>
        </w:tabs>
        <w:spacing w:after="0" w:line="240" w:lineRule="auto"/>
        <w:ind w:left="1985" w:hanging="1985"/>
        <w:rPr>
          <w:rFonts w:ascii="Arial" w:eastAsia="Times New Roman" w:hAnsi="Arial" w:cs="Arial"/>
          <w:sz w:val="20"/>
          <w:szCs w:val="20"/>
        </w:rPr>
      </w:pPr>
      <w:bookmarkStart w:id="37" w:name="_Hlk164341404"/>
      <w:r w:rsidRPr="00045A7F">
        <w:rPr>
          <w:rFonts w:ascii="Arial" w:eastAsia="Times New Roman" w:hAnsi="Arial" w:cs="Arial"/>
          <w:b/>
          <w:sz w:val="20"/>
          <w:szCs w:val="20"/>
        </w:rPr>
        <w:t>PRÍLOHA B9</w:t>
      </w:r>
      <w:r w:rsidRPr="00045A7F">
        <w:rPr>
          <w:rFonts w:ascii="Arial" w:eastAsia="Times New Roman" w:hAnsi="Arial" w:cs="Arial"/>
          <w:b/>
          <w:sz w:val="20"/>
          <w:szCs w:val="20"/>
        </w:rPr>
        <w:tab/>
      </w:r>
      <w:r w:rsidRPr="00045A7F">
        <w:rPr>
          <w:rFonts w:ascii="Arial" w:eastAsia="Times New Roman" w:hAnsi="Arial" w:cs="Arial"/>
          <w:sz w:val="20"/>
          <w:szCs w:val="20"/>
        </w:rPr>
        <w:t>Splnomocnenie</w:t>
      </w:r>
    </w:p>
    <w:p w14:paraId="54853270" w14:textId="77777777" w:rsidR="00045A7F" w:rsidRPr="00045A7F" w:rsidRDefault="00045A7F" w:rsidP="00045A7F">
      <w:pPr>
        <w:tabs>
          <w:tab w:val="left" w:pos="1985"/>
        </w:tabs>
        <w:spacing w:after="0" w:line="240" w:lineRule="auto"/>
        <w:ind w:left="1985" w:hanging="1985"/>
        <w:rPr>
          <w:rFonts w:ascii="Arial" w:eastAsia="Times New Roman" w:hAnsi="Arial" w:cs="Arial"/>
          <w:sz w:val="20"/>
          <w:szCs w:val="20"/>
        </w:rPr>
      </w:pPr>
      <w:r w:rsidRPr="00045A7F">
        <w:rPr>
          <w:rFonts w:ascii="Arial" w:eastAsia="Times New Roman" w:hAnsi="Arial" w:cs="Arial"/>
          <w:b/>
          <w:sz w:val="20"/>
          <w:szCs w:val="20"/>
        </w:rPr>
        <w:t>PRÍLOHA B10</w:t>
      </w:r>
      <w:r w:rsidRPr="00045A7F">
        <w:rPr>
          <w:rFonts w:ascii="Arial" w:eastAsia="Times New Roman" w:hAnsi="Arial" w:cs="Arial"/>
          <w:b/>
          <w:sz w:val="20"/>
          <w:szCs w:val="20"/>
        </w:rPr>
        <w:tab/>
      </w:r>
      <w:r w:rsidRPr="00045A7F">
        <w:rPr>
          <w:rFonts w:ascii="Arial" w:eastAsia="Times New Roman" w:hAnsi="Arial" w:cs="Arial"/>
          <w:sz w:val="20"/>
          <w:szCs w:val="20"/>
        </w:rPr>
        <w:t>Poverenie</w:t>
      </w:r>
    </w:p>
    <w:p w14:paraId="34B364D0"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612F5D72"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7120CF1B"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12B61FD8"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6FF05DA2"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73450A95" w14:textId="77777777" w:rsidR="002B56FA" w:rsidRPr="0095273D" w:rsidRDefault="002B56FA" w:rsidP="0095273D">
      <w:pPr>
        <w:tabs>
          <w:tab w:val="left" w:pos="2835"/>
        </w:tabs>
        <w:spacing w:after="0" w:line="240" w:lineRule="auto"/>
        <w:ind w:left="1701" w:hanging="1701"/>
        <w:contextualSpacing/>
        <w:rPr>
          <w:rFonts w:ascii="Arial" w:hAnsi="Arial" w:cs="Arial"/>
          <w:strike/>
          <w:sz w:val="20"/>
          <w:szCs w:val="20"/>
        </w:rPr>
      </w:pPr>
    </w:p>
    <w:p w14:paraId="3AB3E459"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224C0BAB"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5A6850B9"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6EEDAC7C"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2EFF04BD"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08658B86"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3AA64462"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bookmarkEnd w:id="37"/>
    <w:p w14:paraId="179A3FFE"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1395A554"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6EF447E0"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2C765DB4"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53F589A6"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0DAE752F"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78D2314F"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2BAAE78"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EC3F45B"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7E821AD3"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604C13B3"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619CAE64"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52DB0F8A"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8EFF979"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694276B7"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5D12991"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4346669"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59498F9A"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7616EF64"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68EAD778"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14591873"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90B9EF0"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0DDD28A5"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786CF20B"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068E815E"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24059FE2"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06D36571"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76E74656"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21824A7A"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1E700044"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49C6F14B"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702393C0" w14:textId="77777777" w:rsidR="00CE75A3" w:rsidRPr="0095273D" w:rsidRDefault="00CE75A3" w:rsidP="0095273D">
      <w:pPr>
        <w:pStyle w:val="Zkladntext"/>
        <w:spacing w:after="0" w:line="240" w:lineRule="auto"/>
        <w:ind w:left="2268"/>
        <w:contextualSpacing/>
        <w:jc w:val="left"/>
        <w:rPr>
          <w:rFonts w:ascii="Arial" w:hAnsi="Arial" w:cs="Arial"/>
          <w:caps/>
          <w:color w:val="000000"/>
          <w:sz w:val="20"/>
          <w:szCs w:val="20"/>
        </w:rPr>
      </w:pPr>
    </w:p>
    <w:p w14:paraId="1FE80DDC" w14:textId="77777777" w:rsidR="00CE75A3" w:rsidRPr="0095273D" w:rsidRDefault="00CE75A3" w:rsidP="0095273D">
      <w:pPr>
        <w:pStyle w:val="Zkladntext"/>
        <w:spacing w:after="0" w:line="240" w:lineRule="auto"/>
        <w:ind w:left="2268"/>
        <w:contextualSpacing/>
        <w:jc w:val="left"/>
        <w:rPr>
          <w:rFonts w:ascii="Arial" w:hAnsi="Arial" w:cs="Arial"/>
          <w:caps/>
          <w:color w:val="000000"/>
          <w:sz w:val="20"/>
          <w:szCs w:val="20"/>
        </w:rPr>
      </w:pPr>
    </w:p>
    <w:p w14:paraId="246873FC" w14:textId="77777777" w:rsidR="00CE75A3" w:rsidRPr="0095273D" w:rsidRDefault="00CE75A3" w:rsidP="0095273D">
      <w:pPr>
        <w:pStyle w:val="Zkladntext"/>
        <w:spacing w:after="0" w:line="240" w:lineRule="auto"/>
        <w:ind w:left="2268"/>
        <w:contextualSpacing/>
        <w:jc w:val="left"/>
        <w:rPr>
          <w:rFonts w:ascii="Arial" w:hAnsi="Arial" w:cs="Arial"/>
          <w:caps/>
          <w:color w:val="000000"/>
          <w:sz w:val="20"/>
          <w:szCs w:val="20"/>
        </w:rPr>
      </w:pPr>
    </w:p>
    <w:p w14:paraId="563653D3"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0C624CBA" w14:textId="77777777" w:rsidR="00B538C0" w:rsidRPr="0095273D" w:rsidRDefault="00B538C0" w:rsidP="0095273D">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464"/>
        </w:tabs>
        <w:spacing w:after="0" w:line="240" w:lineRule="auto"/>
        <w:contextualSpacing/>
        <w:jc w:val="center"/>
        <w:rPr>
          <w:rFonts w:ascii="Arial" w:hAnsi="Arial" w:cs="Arial"/>
          <w:caps/>
          <w:color w:val="000000"/>
          <w:sz w:val="20"/>
          <w:szCs w:val="20"/>
        </w:rPr>
      </w:pPr>
      <w:r w:rsidRPr="0095273D">
        <w:rPr>
          <w:rFonts w:ascii="Arial" w:hAnsi="Arial" w:cs="Arial"/>
          <w:caps/>
          <w:color w:val="000000"/>
          <w:sz w:val="20"/>
          <w:szCs w:val="20"/>
        </w:rPr>
        <w:t>Príloha b1 Ponukový list</w:t>
      </w:r>
    </w:p>
    <w:p w14:paraId="32262BFA" w14:textId="77777777" w:rsidR="00BC673A" w:rsidRPr="0095273D" w:rsidRDefault="00BC673A" w:rsidP="0095273D">
      <w:pPr>
        <w:pStyle w:val="Hlavika"/>
        <w:spacing w:after="0" w:line="240" w:lineRule="auto"/>
        <w:contextualSpacing/>
        <w:rPr>
          <w:rFonts w:ascii="Arial" w:hAnsi="Arial" w:cs="Arial"/>
          <w:b/>
          <w:bCs/>
          <w:sz w:val="20"/>
          <w:szCs w:val="20"/>
        </w:rPr>
      </w:pPr>
    </w:p>
    <w:p w14:paraId="7D71D655" w14:textId="77777777" w:rsidR="00B538C0" w:rsidRPr="0095273D" w:rsidRDefault="00B538C0" w:rsidP="0095273D">
      <w:pPr>
        <w:pStyle w:val="Hlavika"/>
        <w:spacing w:after="0" w:line="240" w:lineRule="auto"/>
        <w:contextualSpacing/>
        <w:rPr>
          <w:rFonts w:ascii="Arial" w:hAnsi="Arial" w:cs="Arial"/>
          <w:b/>
          <w:sz w:val="20"/>
          <w:szCs w:val="20"/>
        </w:rPr>
      </w:pPr>
      <w:r w:rsidRPr="0095273D">
        <w:rPr>
          <w:rFonts w:ascii="Arial" w:hAnsi="Arial" w:cs="Arial"/>
          <w:b/>
          <w:bCs/>
          <w:sz w:val="20"/>
          <w:szCs w:val="20"/>
        </w:rPr>
        <w:t>Názov predmetu zákazky na uskutočnenie stavby:</w:t>
      </w:r>
      <w:r w:rsidRPr="0095273D">
        <w:rPr>
          <w:rFonts w:ascii="Arial" w:hAnsi="Arial" w:cs="Arial"/>
          <w:b/>
          <w:sz w:val="20"/>
          <w:szCs w:val="20"/>
        </w:rPr>
        <w:t xml:space="preserve"> </w:t>
      </w:r>
    </w:p>
    <w:p w14:paraId="133863C8" w14:textId="77777777" w:rsidR="006E7A5D" w:rsidRPr="0095273D" w:rsidRDefault="00A76E6D" w:rsidP="0095273D">
      <w:pPr>
        <w:tabs>
          <w:tab w:val="left" w:pos="567"/>
        </w:tabs>
        <w:spacing w:after="0" w:line="240" w:lineRule="auto"/>
        <w:contextualSpacing/>
        <w:jc w:val="both"/>
        <w:rPr>
          <w:rFonts w:ascii="Arial" w:hAnsi="Arial" w:cs="Arial"/>
          <w:b/>
          <w:sz w:val="20"/>
          <w:szCs w:val="20"/>
        </w:rPr>
      </w:pPr>
      <w:r w:rsidRPr="0095273D">
        <w:rPr>
          <w:rFonts w:ascii="Arial" w:hAnsi="Arial" w:cs="Arial"/>
          <w:b/>
          <w:sz w:val="20"/>
          <w:szCs w:val="20"/>
        </w:rPr>
        <w:t>„</w:t>
      </w:r>
      <w:r w:rsidR="00544559" w:rsidRPr="0095273D">
        <w:rPr>
          <w:rFonts w:ascii="Arial" w:hAnsi="Arial" w:cs="Arial"/>
          <w:b/>
          <w:sz w:val="20"/>
          <w:szCs w:val="20"/>
        </w:rPr>
        <w:t>D3 Oščadnica-Čadca,</w:t>
      </w:r>
      <w:r w:rsidR="001E4D97" w:rsidRPr="0095273D">
        <w:rPr>
          <w:rFonts w:ascii="Arial" w:hAnsi="Arial" w:cs="Arial"/>
          <w:b/>
          <w:sz w:val="20"/>
          <w:szCs w:val="20"/>
        </w:rPr>
        <w:t xml:space="preserve"> </w:t>
      </w:r>
      <w:r w:rsidR="00544559" w:rsidRPr="0095273D">
        <w:rPr>
          <w:rFonts w:ascii="Arial" w:hAnsi="Arial" w:cs="Arial"/>
          <w:b/>
          <w:sz w:val="20"/>
          <w:szCs w:val="20"/>
        </w:rPr>
        <w:t>Bukov</w:t>
      </w:r>
      <w:r w:rsidRPr="0095273D">
        <w:rPr>
          <w:rFonts w:ascii="Arial" w:hAnsi="Arial" w:cs="Arial"/>
          <w:b/>
          <w:sz w:val="20"/>
          <w:szCs w:val="20"/>
        </w:rPr>
        <w:t>,</w:t>
      </w:r>
      <w:r w:rsidR="00544559" w:rsidRPr="0095273D">
        <w:rPr>
          <w:rFonts w:ascii="Arial" w:hAnsi="Arial" w:cs="Arial"/>
          <w:b/>
          <w:sz w:val="20"/>
          <w:szCs w:val="20"/>
        </w:rPr>
        <w:t xml:space="preserve"> II.</w:t>
      </w:r>
      <w:r w:rsidRPr="0095273D">
        <w:rPr>
          <w:rFonts w:ascii="Arial" w:hAnsi="Arial" w:cs="Arial"/>
          <w:b/>
          <w:sz w:val="20"/>
          <w:szCs w:val="20"/>
        </w:rPr>
        <w:t xml:space="preserve"> </w:t>
      </w:r>
      <w:proofErr w:type="spellStart"/>
      <w:r w:rsidR="00544559" w:rsidRPr="0095273D">
        <w:rPr>
          <w:rFonts w:ascii="Arial" w:hAnsi="Arial" w:cs="Arial"/>
          <w:b/>
          <w:sz w:val="20"/>
          <w:szCs w:val="20"/>
        </w:rPr>
        <w:t>polprofil</w:t>
      </w:r>
      <w:proofErr w:type="spellEnd"/>
      <w:r w:rsidR="006E7A5D" w:rsidRPr="0095273D">
        <w:rPr>
          <w:rFonts w:ascii="Arial" w:hAnsi="Arial" w:cs="Arial"/>
          <w:b/>
          <w:sz w:val="20"/>
          <w:szCs w:val="20"/>
        </w:rPr>
        <w:t>“.</w:t>
      </w:r>
    </w:p>
    <w:p w14:paraId="7558AE85" w14:textId="77777777" w:rsidR="00B77F8E" w:rsidRPr="0095273D" w:rsidRDefault="00B77F8E" w:rsidP="0095273D">
      <w:pPr>
        <w:pStyle w:val="Nzov"/>
        <w:jc w:val="both"/>
        <w:rPr>
          <w:rFonts w:ascii="Arial" w:hAnsi="Arial" w:cs="Arial"/>
          <w:color w:val="auto"/>
          <w:sz w:val="20"/>
          <w:szCs w:val="20"/>
        </w:rPr>
      </w:pPr>
    </w:p>
    <w:p w14:paraId="662C0D5D" w14:textId="77777777" w:rsidR="00B538C0" w:rsidRPr="0095273D" w:rsidRDefault="00B538C0" w:rsidP="0095273D">
      <w:pPr>
        <w:pStyle w:val="Nzov"/>
        <w:jc w:val="both"/>
        <w:rPr>
          <w:rFonts w:ascii="Arial" w:hAnsi="Arial" w:cs="Arial"/>
          <w:b/>
          <w:color w:val="auto"/>
          <w:sz w:val="20"/>
          <w:szCs w:val="20"/>
        </w:rPr>
      </w:pPr>
      <w:r w:rsidRPr="0095273D">
        <w:rPr>
          <w:rFonts w:ascii="Arial" w:hAnsi="Arial" w:cs="Arial"/>
          <w:b/>
          <w:color w:val="auto"/>
          <w:sz w:val="20"/>
          <w:szCs w:val="20"/>
        </w:rPr>
        <w:t>Verejný obstarávateľ:</w:t>
      </w:r>
    </w:p>
    <w:p w14:paraId="43099C1A" w14:textId="77777777" w:rsidR="00B538C0" w:rsidRPr="0095273D" w:rsidRDefault="00B538C0" w:rsidP="0095273D">
      <w:pPr>
        <w:tabs>
          <w:tab w:val="left" w:pos="1440"/>
          <w:tab w:val="left" w:pos="2340"/>
        </w:tabs>
        <w:spacing w:after="0" w:line="240" w:lineRule="auto"/>
        <w:ind w:left="1440" w:hanging="1440"/>
        <w:contextualSpacing/>
        <w:jc w:val="both"/>
        <w:rPr>
          <w:rFonts w:ascii="Arial" w:hAnsi="Arial" w:cs="Arial"/>
          <w:bCs/>
          <w:sz w:val="20"/>
          <w:szCs w:val="20"/>
        </w:rPr>
      </w:pPr>
      <w:r w:rsidRPr="0095273D">
        <w:rPr>
          <w:rFonts w:ascii="Arial" w:hAnsi="Arial" w:cs="Arial"/>
          <w:b/>
          <w:bCs/>
          <w:sz w:val="20"/>
          <w:szCs w:val="20"/>
        </w:rPr>
        <w:t>Názov:</w:t>
      </w:r>
      <w:r w:rsidRPr="0095273D">
        <w:rPr>
          <w:rFonts w:ascii="Arial" w:hAnsi="Arial" w:cs="Arial"/>
          <w:bCs/>
          <w:sz w:val="20"/>
          <w:szCs w:val="20"/>
        </w:rPr>
        <w:tab/>
        <w:t>Národná diaľničná spoločnosť, a.s.</w:t>
      </w:r>
    </w:p>
    <w:p w14:paraId="62B659D3" w14:textId="77777777" w:rsidR="00B538C0" w:rsidRPr="0095273D" w:rsidRDefault="00B538C0" w:rsidP="0095273D">
      <w:pPr>
        <w:tabs>
          <w:tab w:val="left" w:pos="1440"/>
          <w:tab w:val="left" w:pos="2340"/>
        </w:tabs>
        <w:spacing w:after="0" w:line="240" w:lineRule="auto"/>
        <w:ind w:left="1440" w:hanging="1440"/>
        <w:contextualSpacing/>
        <w:jc w:val="both"/>
        <w:rPr>
          <w:rFonts w:ascii="Arial" w:hAnsi="Arial" w:cs="Arial"/>
          <w:bCs/>
          <w:sz w:val="20"/>
          <w:szCs w:val="20"/>
        </w:rPr>
      </w:pPr>
      <w:r w:rsidRPr="0095273D">
        <w:rPr>
          <w:rFonts w:ascii="Arial" w:hAnsi="Arial" w:cs="Arial"/>
          <w:b/>
          <w:bCs/>
          <w:sz w:val="20"/>
          <w:szCs w:val="20"/>
        </w:rPr>
        <w:t>Sídlo:</w:t>
      </w:r>
      <w:r w:rsidRPr="0095273D">
        <w:rPr>
          <w:rFonts w:ascii="Arial" w:hAnsi="Arial" w:cs="Arial"/>
          <w:bCs/>
          <w:sz w:val="20"/>
          <w:szCs w:val="20"/>
        </w:rPr>
        <w:tab/>
      </w:r>
      <w:r w:rsidR="004C58DC" w:rsidRPr="0095273D">
        <w:rPr>
          <w:rFonts w:ascii="Arial" w:hAnsi="Arial" w:cs="Arial"/>
          <w:bCs/>
          <w:sz w:val="20"/>
          <w:szCs w:val="20"/>
        </w:rPr>
        <w:t>Dúbravská cesta 14</w:t>
      </w:r>
      <w:r w:rsidRPr="0095273D">
        <w:rPr>
          <w:rFonts w:ascii="Arial" w:hAnsi="Arial" w:cs="Arial"/>
          <w:bCs/>
          <w:sz w:val="20"/>
          <w:szCs w:val="20"/>
        </w:rPr>
        <w:t>, 8</w:t>
      </w:r>
      <w:r w:rsidR="004C58DC" w:rsidRPr="0095273D">
        <w:rPr>
          <w:rFonts w:ascii="Arial" w:hAnsi="Arial" w:cs="Arial"/>
          <w:bCs/>
          <w:sz w:val="20"/>
          <w:szCs w:val="20"/>
        </w:rPr>
        <w:t>41 04</w:t>
      </w:r>
      <w:r w:rsidRPr="0095273D">
        <w:rPr>
          <w:rFonts w:ascii="Arial" w:hAnsi="Arial" w:cs="Arial"/>
          <w:bCs/>
          <w:sz w:val="20"/>
          <w:szCs w:val="20"/>
        </w:rPr>
        <w:t xml:space="preserve"> Bratislava</w:t>
      </w:r>
    </w:p>
    <w:p w14:paraId="08A0DF54" w14:textId="77777777" w:rsidR="00B538C0" w:rsidRPr="0095273D" w:rsidRDefault="00B538C0" w:rsidP="0095273D">
      <w:pPr>
        <w:pStyle w:val="Nzov"/>
        <w:tabs>
          <w:tab w:val="left" w:pos="1440"/>
        </w:tabs>
        <w:ind w:left="1440" w:hanging="1440"/>
        <w:jc w:val="both"/>
        <w:rPr>
          <w:rFonts w:ascii="Arial" w:hAnsi="Arial" w:cs="Arial"/>
          <w:b/>
          <w:bCs/>
          <w:color w:val="auto"/>
          <w:sz w:val="20"/>
          <w:szCs w:val="20"/>
        </w:rPr>
      </w:pPr>
      <w:r w:rsidRPr="0095273D">
        <w:rPr>
          <w:rFonts w:ascii="Arial" w:hAnsi="Arial" w:cs="Arial"/>
          <w:color w:val="auto"/>
          <w:sz w:val="20"/>
          <w:szCs w:val="20"/>
        </w:rPr>
        <w:t>Právna forma:</w:t>
      </w:r>
      <w:r w:rsidRPr="0095273D">
        <w:rPr>
          <w:rFonts w:ascii="Arial" w:hAnsi="Arial" w:cs="Arial"/>
          <w:color w:val="auto"/>
          <w:sz w:val="20"/>
          <w:szCs w:val="20"/>
        </w:rPr>
        <w:tab/>
        <w:t xml:space="preserve">akciová spoločnosť zapísaná v Obchodnom registri </w:t>
      </w:r>
      <w:r w:rsidR="00A76E6D" w:rsidRPr="0095273D">
        <w:rPr>
          <w:rFonts w:ascii="Arial" w:hAnsi="Arial" w:cs="Arial"/>
          <w:color w:val="auto"/>
          <w:sz w:val="20"/>
          <w:szCs w:val="20"/>
        </w:rPr>
        <w:t>Mestsk</w:t>
      </w:r>
      <w:r w:rsidRPr="0095273D">
        <w:rPr>
          <w:rFonts w:ascii="Arial" w:hAnsi="Arial" w:cs="Arial"/>
          <w:color w:val="auto"/>
          <w:sz w:val="20"/>
          <w:szCs w:val="20"/>
        </w:rPr>
        <w:t xml:space="preserve">ého súdu Bratislava </w:t>
      </w:r>
      <w:r w:rsidR="00A76E6D" w:rsidRPr="0095273D">
        <w:rPr>
          <w:rFonts w:ascii="Arial" w:hAnsi="Arial" w:cs="Arial"/>
          <w:color w:val="auto"/>
          <w:sz w:val="20"/>
          <w:szCs w:val="20"/>
        </w:rPr>
        <w:t>II</w:t>
      </w:r>
      <w:r w:rsidRPr="0095273D">
        <w:rPr>
          <w:rFonts w:ascii="Arial" w:hAnsi="Arial" w:cs="Arial"/>
          <w:color w:val="auto"/>
          <w:sz w:val="20"/>
          <w:szCs w:val="20"/>
        </w:rPr>
        <w:t>I, oddiel: Sa, vložka číslo: 3518/B</w:t>
      </w:r>
    </w:p>
    <w:p w14:paraId="1EA44DAB" w14:textId="77777777" w:rsidR="00B538C0" w:rsidRPr="0095273D" w:rsidRDefault="00B538C0" w:rsidP="0095273D">
      <w:pPr>
        <w:tabs>
          <w:tab w:val="left" w:pos="1440"/>
          <w:tab w:val="left" w:pos="2340"/>
        </w:tabs>
        <w:spacing w:after="0" w:line="240" w:lineRule="auto"/>
        <w:ind w:left="1440" w:hanging="1440"/>
        <w:contextualSpacing/>
        <w:jc w:val="both"/>
        <w:rPr>
          <w:rFonts w:ascii="Arial" w:hAnsi="Arial" w:cs="Arial"/>
          <w:bCs/>
          <w:sz w:val="20"/>
          <w:szCs w:val="20"/>
        </w:rPr>
      </w:pPr>
      <w:r w:rsidRPr="0095273D">
        <w:rPr>
          <w:rFonts w:ascii="Arial" w:hAnsi="Arial" w:cs="Arial"/>
          <w:b/>
          <w:bCs/>
          <w:sz w:val="20"/>
          <w:szCs w:val="20"/>
        </w:rPr>
        <w:t>IČO:</w:t>
      </w:r>
      <w:r w:rsidRPr="0095273D">
        <w:rPr>
          <w:rFonts w:ascii="Arial" w:hAnsi="Arial" w:cs="Arial"/>
          <w:bCs/>
          <w:sz w:val="20"/>
          <w:szCs w:val="20"/>
        </w:rPr>
        <w:tab/>
        <w:t>35 919 001</w:t>
      </w:r>
    </w:p>
    <w:p w14:paraId="20445CC9" w14:textId="77777777" w:rsidR="00B538C0" w:rsidRPr="0095273D" w:rsidRDefault="00B538C0" w:rsidP="0095273D">
      <w:pPr>
        <w:pStyle w:val="Nzov"/>
        <w:jc w:val="both"/>
        <w:rPr>
          <w:rFonts w:ascii="Arial" w:hAnsi="Arial" w:cs="Arial"/>
          <w:color w:val="auto"/>
          <w:sz w:val="20"/>
          <w:szCs w:val="20"/>
        </w:rPr>
      </w:pPr>
    </w:p>
    <w:p w14:paraId="79A83F51" w14:textId="77777777" w:rsidR="00B538C0" w:rsidRPr="0095273D" w:rsidRDefault="00B538C0" w:rsidP="0095273D">
      <w:pPr>
        <w:pStyle w:val="Nzov"/>
        <w:jc w:val="both"/>
        <w:rPr>
          <w:rFonts w:ascii="Arial" w:hAnsi="Arial" w:cs="Arial"/>
          <w:color w:val="auto"/>
          <w:sz w:val="20"/>
          <w:szCs w:val="20"/>
        </w:rPr>
      </w:pPr>
      <w:r w:rsidRPr="0095273D">
        <w:rPr>
          <w:rFonts w:ascii="Arial" w:hAnsi="Arial" w:cs="Arial"/>
          <w:color w:val="auto"/>
          <w:sz w:val="20"/>
          <w:szCs w:val="20"/>
        </w:rPr>
        <w:t>Ak ponuku pre</w:t>
      </w:r>
      <w:r w:rsidR="00B954E3" w:rsidRPr="0095273D">
        <w:rPr>
          <w:rFonts w:ascii="Arial" w:hAnsi="Arial" w:cs="Arial"/>
          <w:color w:val="auto"/>
          <w:sz w:val="20"/>
          <w:szCs w:val="20"/>
        </w:rPr>
        <w:t>d</w:t>
      </w:r>
      <w:r w:rsidRPr="0095273D">
        <w:rPr>
          <w:rFonts w:ascii="Arial" w:hAnsi="Arial" w:cs="Arial"/>
          <w:color w:val="auto"/>
          <w:sz w:val="20"/>
          <w:szCs w:val="20"/>
        </w:rPr>
        <w:t>kladá skupina dodávateľov, musia sa dodržiavať pokyny vzťahujúce sa na hlavného člena  ostatných členov príslušnej skupiny dodávateľov.</w:t>
      </w:r>
    </w:p>
    <w:p w14:paraId="4691FE63" w14:textId="77777777" w:rsidR="007F5029" w:rsidRPr="0095273D" w:rsidRDefault="007F5029" w:rsidP="0095273D">
      <w:pPr>
        <w:pStyle w:val="Nzov"/>
        <w:jc w:val="both"/>
        <w:rPr>
          <w:rFonts w:ascii="Arial" w:hAnsi="Arial" w:cs="Arial"/>
          <w:b/>
          <w:sz w:val="20"/>
          <w:szCs w:val="20"/>
        </w:rPr>
      </w:pPr>
    </w:p>
    <w:p w14:paraId="69D8EE75" w14:textId="77777777" w:rsidR="007F5029" w:rsidRPr="0095273D" w:rsidRDefault="00B538C0" w:rsidP="0095273D">
      <w:pPr>
        <w:keepNext/>
        <w:spacing w:after="0" w:line="240" w:lineRule="auto"/>
        <w:ind w:left="425" w:hanging="425"/>
        <w:contextualSpacing/>
        <w:jc w:val="both"/>
        <w:rPr>
          <w:rFonts w:ascii="Arial" w:hAnsi="Arial" w:cs="Arial"/>
          <w:b/>
          <w:sz w:val="20"/>
          <w:szCs w:val="20"/>
        </w:rPr>
      </w:pPr>
      <w:r w:rsidRPr="0095273D">
        <w:rPr>
          <w:rFonts w:ascii="Arial" w:hAnsi="Arial" w:cs="Arial"/>
          <w:b/>
          <w:sz w:val="20"/>
          <w:szCs w:val="20"/>
        </w:rPr>
        <w:t>1</w:t>
      </w:r>
      <w:r w:rsidR="007F5029" w:rsidRPr="0095273D">
        <w:rPr>
          <w:rFonts w:ascii="Arial" w:hAnsi="Arial" w:cs="Arial"/>
          <w:b/>
          <w:sz w:val="20"/>
          <w:szCs w:val="20"/>
        </w:rPr>
        <w:tab/>
        <w:t>IDENTIFIKÁCIA UCHÁDZAČA</w:t>
      </w:r>
    </w:p>
    <w:tbl>
      <w:tblPr>
        <w:tblW w:w="910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3"/>
        <w:gridCol w:w="4995"/>
        <w:gridCol w:w="1276"/>
        <w:gridCol w:w="992"/>
      </w:tblGrid>
      <w:tr w:rsidR="007F5029" w:rsidRPr="0095273D" w14:paraId="58992FE2" w14:textId="77777777" w:rsidTr="007F5029">
        <w:trPr>
          <w:cantSplit/>
        </w:trPr>
        <w:tc>
          <w:tcPr>
            <w:tcW w:w="1843" w:type="dxa"/>
            <w:tcBorders>
              <w:top w:val="nil"/>
              <w:left w:val="nil"/>
            </w:tcBorders>
          </w:tcPr>
          <w:p w14:paraId="4240FE2F" w14:textId="77777777" w:rsidR="007F5029" w:rsidRPr="0095273D" w:rsidRDefault="007F5029" w:rsidP="0095273D">
            <w:pPr>
              <w:spacing w:after="0" w:line="240" w:lineRule="auto"/>
              <w:contextualSpacing/>
              <w:jc w:val="both"/>
              <w:rPr>
                <w:rFonts w:ascii="Arial" w:hAnsi="Arial" w:cs="Arial"/>
                <w:b/>
                <w:sz w:val="20"/>
                <w:szCs w:val="20"/>
              </w:rPr>
            </w:pPr>
          </w:p>
        </w:tc>
        <w:tc>
          <w:tcPr>
            <w:tcW w:w="4995" w:type="dxa"/>
            <w:shd w:val="pct5" w:color="auto" w:fill="FFFFFF"/>
            <w:vAlign w:val="center"/>
          </w:tcPr>
          <w:p w14:paraId="52641855" w14:textId="77777777" w:rsidR="007F5029" w:rsidRPr="0095273D" w:rsidRDefault="007F5029" w:rsidP="0095273D">
            <w:pPr>
              <w:spacing w:after="0" w:line="240" w:lineRule="auto"/>
              <w:contextualSpacing/>
              <w:jc w:val="center"/>
              <w:rPr>
                <w:rFonts w:ascii="Arial" w:hAnsi="Arial" w:cs="Arial"/>
                <w:b/>
                <w:sz w:val="20"/>
                <w:szCs w:val="20"/>
              </w:rPr>
            </w:pPr>
            <w:r w:rsidRPr="0095273D">
              <w:rPr>
                <w:rFonts w:ascii="Arial" w:hAnsi="Arial" w:cs="Arial"/>
                <w:b/>
                <w:sz w:val="20"/>
                <w:szCs w:val="20"/>
              </w:rPr>
              <w:t>Obchodné meno alebo názov uchádzača, právna forma a sídlo alebo miesto podnikania uchádzača</w:t>
            </w:r>
            <w:r w:rsidR="00A76E6D" w:rsidRPr="0095273D">
              <w:rPr>
                <w:rFonts w:ascii="Arial" w:hAnsi="Arial" w:cs="Arial"/>
                <w:b/>
                <w:sz w:val="20"/>
                <w:szCs w:val="20"/>
              </w:rPr>
              <w:t xml:space="preserve"> </w:t>
            </w:r>
            <w:r w:rsidRPr="0095273D">
              <w:rPr>
                <w:rFonts w:ascii="Arial" w:hAnsi="Arial" w:cs="Arial"/>
                <w:b/>
                <w:sz w:val="20"/>
                <w:szCs w:val="20"/>
              </w:rPr>
              <w:t>/</w:t>
            </w:r>
            <w:r w:rsidR="00A76E6D" w:rsidRPr="0095273D">
              <w:rPr>
                <w:rFonts w:ascii="Arial" w:hAnsi="Arial" w:cs="Arial"/>
                <w:b/>
                <w:sz w:val="20"/>
                <w:szCs w:val="20"/>
              </w:rPr>
              <w:t xml:space="preserve"> </w:t>
            </w:r>
            <w:r w:rsidRPr="0095273D">
              <w:rPr>
                <w:rFonts w:ascii="Arial" w:hAnsi="Arial" w:cs="Arial"/>
                <w:b/>
                <w:sz w:val="20"/>
                <w:szCs w:val="20"/>
              </w:rPr>
              <w:t>členov skupiny dodávateľov, ktorý je uchádzačom</w:t>
            </w:r>
          </w:p>
        </w:tc>
        <w:tc>
          <w:tcPr>
            <w:tcW w:w="1276" w:type="dxa"/>
            <w:tcBorders>
              <w:bottom w:val="single" w:sz="6" w:space="0" w:color="auto"/>
            </w:tcBorders>
            <w:shd w:val="pct5" w:color="auto" w:fill="FFFFFF"/>
            <w:vAlign w:val="center"/>
          </w:tcPr>
          <w:p w14:paraId="650644C0" w14:textId="77777777" w:rsidR="007F5029" w:rsidRPr="0095273D" w:rsidRDefault="007F5029" w:rsidP="0095273D">
            <w:pPr>
              <w:spacing w:after="0" w:line="240" w:lineRule="auto"/>
              <w:contextualSpacing/>
              <w:jc w:val="center"/>
              <w:rPr>
                <w:rFonts w:ascii="Arial" w:hAnsi="Arial" w:cs="Arial"/>
                <w:b/>
                <w:sz w:val="20"/>
                <w:szCs w:val="20"/>
              </w:rPr>
            </w:pPr>
            <w:r w:rsidRPr="0095273D">
              <w:rPr>
                <w:rFonts w:ascii="Arial" w:hAnsi="Arial" w:cs="Arial"/>
                <w:b/>
                <w:sz w:val="20"/>
                <w:szCs w:val="20"/>
              </w:rPr>
              <w:t>IČO</w:t>
            </w:r>
          </w:p>
        </w:tc>
        <w:tc>
          <w:tcPr>
            <w:tcW w:w="992" w:type="dxa"/>
            <w:tcBorders>
              <w:bottom w:val="single" w:sz="6" w:space="0" w:color="auto"/>
            </w:tcBorders>
            <w:shd w:val="pct5" w:color="auto" w:fill="FFFFFF"/>
          </w:tcPr>
          <w:p w14:paraId="3C886BB7" w14:textId="77777777" w:rsidR="007F5029" w:rsidRPr="0095273D" w:rsidRDefault="007F5029" w:rsidP="0095273D">
            <w:pPr>
              <w:spacing w:after="0" w:line="240" w:lineRule="auto"/>
              <w:ind w:left="-113" w:firstLine="113"/>
              <w:contextualSpacing/>
              <w:jc w:val="center"/>
              <w:rPr>
                <w:rFonts w:ascii="Arial" w:hAnsi="Arial" w:cs="Arial"/>
                <w:b/>
                <w:sz w:val="20"/>
                <w:szCs w:val="20"/>
              </w:rPr>
            </w:pPr>
            <w:r w:rsidRPr="0095273D">
              <w:rPr>
                <w:rFonts w:ascii="Arial" w:hAnsi="Arial" w:cs="Arial"/>
                <w:b/>
                <w:sz w:val="20"/>
                <w:szCs w:val="20"/>
              </w:rPr>
              <w:t>MSP</w:t>
            </w:r>
            <w:r w:rsidRPr="0095273D">
              <w:rPr>
                <w:rFonts w:ascii="Arial" w:hAnsi="Arial" w:cs="Arial"/>
                <w:sz w:val="20"/>
                <w:szCs w:val="20"/>
              </w:rPr>
              <w:t>**</w:t>
            </w:r>
            <w:r w:rsidRPr="0095273D">
              <w:rPr>
                <w:rFonts w:ascii="Arial" w:eastAsia="Calibri" w:hAnsi="Arial" w:cs="Arial"/>
                <w:sz w:val="20"/>
                <w:szCs w:val="20"/>
              </w:rPr>
              <w:t xml:space="preserve">   </w:t>
            </w:r>
            <w:r w:rsidRPr="0095273D">
              <w:rPr>
                <w:rFonts w:ascii="Arial" w:hAnsi="Arial" w:cs="Arial"/>
                <w:b/>
                <w:sz w:val="20"/>
                <w:szCs w:val="20"/>
              </w:rPr>
              <w:t>áno/nie</w:t>
            </w:r>
          </w:p>
        </w:tc>
      </w:tr>
      <w:tr w:rsidR="007F5029" w:rsidRPr="0095273D" w14:paraId="6A9A93B9" w14:textId="77777777" w:rsidTr="007F5029">
        <w:trPr>
          <w:cantSplit/>
        </w:trPr>
        <w:tc>
          <w:tcPr>
            <w:tcW w:w="1843" w:type="dxa"/>
          </w:tcPr>
          <w:p w14:paraId="07CEDA3B" w14:textId="77777777" w:rsidR="007F5029" w:rsidRPr="0095273D" w:rsidRDefault="007F5029" w:rsidP="0095273D">
            <w:pPr>
              <w:spacing w:after="0" w:line="240" w:lineRule="auto"/>
              <w:contextualSpacing/>
              <w:rPr>
                <w:rFonts w:ascii="Arial" w:hAnsi="Arial" w:cs="Arial"/>
                <w:b/>
                <w:sz w:val="20"/>
                <w:szCs w:val="20"/>
              </w:rPr>
            </w:pPr>
            <w:r w:rsidRPr="0095273D">
              <w:rPr>
                <w:rFonts w:ascii="Arial" w:hAnsi="Arial" w:cs="Arial"/>
                <w:b/>
                <w:sz w:val="20"/>
                <w:szCs w:val="20"/>
              </w:rPr>
              <w:t>Názov združenia alebo skupiny dodávateľov</w:t>
            </w:r>
          </w:p>
        </w:tc>
        <w:tc>
          <w:tcPr>
            <w:tcW w:w="4995" w:type="dxa"/>
          </w:tcPr>
          <w:p w14:paraId="2596B6D8" w14:textId="77777777" w:rsidR="007F5029" w:rsidRPr="0095273D" w:rsidRDefault="007F5029" w:rsidP="0095273D">
            <w:pPr>
              <w:spacing w:after="0" w:line="240" w:lineRule="auto"/>
              <w:contextualSpacing/>
              <w:jc w:val="both"/>
              <w:rPr>
                <w:rFonts w:ascii="Arial" w:hAnsi="Arial" w:cs="Arial"/>
                <w:b/>
                <w:sz w:val="20"/>
                <w:szCs w:val="20"/>
              </w:rPr>
            </w:pPr>
          </w:p>
        </w:tc>
        <w:tc>
          <w:tcPr>
            <w:tcW w:w="1276" w:type="dxa"/>
            <w:tcBorders>
              <w:tr2bl w:val="single" w:sz="6" w:space="0" w:color="auto"/>
            </w:tcBorders>
          </w:tcPr>
          <w:p w14:paraId="21F132CB" w14:textId="77777777" w:rsidR="007F5029" w:rsidRPr="0095273D" w:rsidRDefault="007F5029" w:rsidP="0095273D">
            <w:pPr>
              <w:spacing w:after="0" w:line="240" w:lineRule="auto"/>
              <w:contextualSpacing/>
              <w:jc w:val="both"/>
              <w:rPr>
                <w:rFonts w:ascii="Arial" w:hAnsi="Arial" w:cs="Arial"/>
                <w:b/>
                <w:sz w:val="20"/>
                <w:szCs w:val="20"/>
              </w:rPr>
            </w:pPr>
          </w:p>
        </w:tc>
        <w:tc>
          <w:tcPr>
            <w:tcW w:w="992" w:type="dxa"/>
            <w:tcBorders>
              <w:tr2bl w:val="single" w:sz="6" w:space="0" w:color="auto"/>
            </w:tcBorders>
          </w:tcPr>
          <w:p w14:paraId="3D3663AC" w14:textId="77777777" w:rsidR="007F5029" w:rsidRPr="0095273D" w:rsidRDefault="007F5029" w:rsidP="0095273D">
            <w:pPr>
              <w:spacing w:after="0" w:line="240" w:lineRule="auto"/>
              <w:contextualSpacing/>
              <w:jc w:val="both"/>
              <w:rPr>
                <w:rFonts w:ascii="Arial" w:hAnsi="Arial" w:cs="Arial"/>
                <w:b/>
                <w:sz w:val="20"/>
                <w:szCs w:val="20"/>
              </w:rPr>
            </w:pPr>
          </w:p>
        </w:tc>
      </w:tr>
      <w:tr w:rsidR="007F5029" w:rsidRPr="0095273D" w14:paraId="6FD87555" w14:textId="77777777" w:rsidTr="007F5029">
        <w:trPr>
          <w:cantSplit/>
        </w:trPr>
        <w:tc>
          <w:tcPr>
            <w:tcW w:w="1843" w:type="dxa"/>
          </w:tcPr>
          <w:p w14:paraId="47222308" w14:textId="77777777" w:rsidR="007F5029" w:rsidRPr="0095273D" w:rsidRDefault="007F5029" w:rsidP="0095273D">
            <w:pPr>
              <w:spacing w:after="0" w:line="240" w:lineRule="auto"/>
              <w:contextualSpacing/>
              <w:jc w:val="both"/>
              <w:rPr>
                <w:rFonts w:ascii="Arial" w:hAnsi="Arial" w:cs="Arial"/>
                <w:b/>
                <w:sz w:val="20"/>
                <w:szCs w:val="20"/>
              </w:rPr>
            </w:pPr>
            <w:r w:rsidRPr="0095273D">
              <w:rPr>
                <w:rFonts w:ascii="Arial" w:hAnsi="Arial" w:cs="Arial"/>
                <w:b/>
                <w:sz w:val="20"/>
                <w:szCs w:val="20"/>
              </w:rPr>
              <w:t>Hlavný člen*</w:t>
            </w:r>
          </w:p>
        </w:tc>
        <w:tc>
          <w:tcPr>
            <w:tcW w:w="4995" w:type="dxa"/>
          </w:tcPr>
          <w:p w14:paraId="03A6C94B" w14:textId="77777777" w:rsidR="007F5029" w:rsidRPr="0095273D" w:rsidRDefault="007F5029" w:rsidP="0095273D">
            <w:pPr>
              <w:spacing w:after="0" w:line="240" w:lineRule="auto"/>
              <w:contextualSpacing/>
              <w:jc w:val="both"/>
              <w:rPr>
                <w:rFonts w:ascii="Arial" w:hAnsi="Arial" w:cs="Arial"/>
                <w:b/>
                <w:sz w:val="20"/>
                <w:szCs w:val="20"/>
              </w:rPr>
            </w:pPr>
          </w:p>
        </w:tc>
        <w:tc>
          <w:tcPr>
            <w:tcW w:w="1276" w:type="dxa"/>
          </w:tcPr>
          <w:p w14:paraId="3084FE7D" w14:textId="77777777" w:rsidR="007F5029" w:rsidRPr="0095273D" w:rsidRDefault="007F5029" w:rsidP="0095273D">
            <w:pPr>
              <w:spacing w:after="0" w:line="240" w:lineRule="auto"/>
              <w:contextualSpacing/>
              <w:jc w:val="both"/>
              <w:rPr>
                <w:rFonts w:ascii="Arial" w:hAnsi="Arial" w:cs="Arial"/>
                <w:b/>
                <w:sz w:val="20"/>
                <w:szCs w:val="20"/>
              </w:rPr>
            </w:pPr>
          </w:p>
        </w:tc>
        <w:tc>
          <w:tcPr>
            <w:tcW w:w="992" w:type="dxa"/>
          </w:tcPr>
          <w:p w14:paraId="7923DCBF" w14:textId="77777777" w:rsidR="007F5029" w:rsidRPr="0095273D" w:rsidRDefault="007F5029" w:rsidP="0095273D">
            <w:pPr>
              <w:spacing w:after="0" w:line="240" w:lineRule="auto"/>
              <w:contextualSpacing/>
              <w:jc w:val="both"/>
              <w:rPr>
                <w:rFonts w:ascii="Arial" w:hAnsi="Arial" w:cs="Arial"/>
                <w:b/>
                <w:sz w:val="20"/>
                <w:szCs w:val="20"/>
              </w:rPr>
            </w:pPr>
          </w:p>
        </w:tc>
      </w:tr>
      <w:tr w:rsidR="007F5029" w:rsidRPr="0095273D" w14:paraId="38E47387" w14:textId="77777777" w:rsidTr="007F5029">
        <w:trPr>
          <w:cantSplit/>
        </w:trPr>
        <w:tc>
          <w:tcPr>
            <w:tcW w:w="1843" w:type="dxa"/>
          </w:tcPr>
          <w:p w14:paraId="5E1A3816" w14:textId="77777777" w:rsidR="007F5029" w:rsidRPr="0095273D" w:rsidRDefault="007F5029" w:rsidP="0095273D">
            <w:pPr>
              <w:spacing w:after="0" w:line="240" w:lineRule="auto"/>
              <w:contextualSpacing/>
              <w:jc w:val="both"/>
              <w:rPr>
                <w:rFonts w:ascii="Arial" w:hAnsi="Arial" w:cs="Arial"/>
                <w:b/>
                <w:sz w:val="20"/>
                <w:szCs w:val="20"/>
              </w:rPr>
            </w:pPr>
            <w:r w:rsidRPr="0095273D">
              <w:rPr>
                <w:rFonts w:ascii="Arial" w:hAnsi="Arial" w:cs="Arial"/>
                <w:b/>
                <w:sz w:val="20"/>
                <w:szCs w:val="20"/>
              </w:rPr>
              <w:t>Člen 2*</w:t>
            </w:r>
          </w:p>
        </w:tc>
        <w:tc>
          <w:tcPr>
            <w:tcW w:w="4995" w:type="dxa"/>
          </w:tcPr>
          <w:p w14:paraId="2EE687B9" w14:textId="77777777" w:rsidR="007F5029" w:rsidRPr="0095273D" w:rsidRDefault="007F5029" w:rsidP="0095273D">
            <w:pPr>
              <w:spacing w:after="0" w:line="240" w:lineRule="auto"/>
              <w:contextualSpacing/>
              <w:jc w:val="both"/>
              <w:rPr>
                <w:rFonts w:ascii="Arial" w:hAnsi="Arial" w:cs="Arial"/>
                <w:b/>
                <w:sz w:val="20"/>
                <w:szCs w:val="20"/>
              </w:rPr>
            </w:pPr>
          </w:p>
        </w:tc>
        <w:tc>
          <w:tcPr>
            <w:tcW w:w="1276" w:type="dxa"/>
          </w:tcPr>
          <w:p w14:paraId="5CF194FA" w14:textId="77777777" w:rsidR="007F5029" w:rsidRPr="0095273D" w:rsidRDefault="007F5029" w:rsidP="0095273D">
            <w:pPr>
              <w:spacing w:after="0" w:line="240" w:lineRule="auto"/>
              <w:contextualSpacing/>
              <w:jc w:val="both"/>
              <w:rPr>
                <w:rFonts w:ascii="Arial" w:hAnsi="Arial" w:cs="Arial"/>
                <w:b/>
                <w:sz w:val="20"/>
                <w:szCs w:val="20"/>
              </w:rPr>
            </w:pPr>
          </w:p>
        </w:tc>
        <w:tc>
          <w:tcPr>
            <w:tcW w:w="992" w:type="dxa"/>
          </w:tcPr>
          <w:p w14:paraId="3AED33AE" w14:textId="77777777" w:rsidR="007F5029" w:rsidRPr="0095273D" w:rsidRDefault="007F5029" w:rsidP="0095273D">
            <w:pPr>
              <w:spacing w:after="0" w:line="240" w:lineRule="auto"/>
              <w:contextualSpacing/>
              <w:jc w:val="both"/>
              <w:rPr>
                <w:rFonts w:ascii="Arial" w:hAnsi="Arial" w:cs="Arial"/>
                <w:b/>
                <w:sz w:val="20"/>
                <w:szCs w:val="20"/>
              </w:rPr>
            </w:pPr>
          </w:p>
        </w:tc>
      </w:tr>
      <w:tr w:rsidR="007F5029" w:rsidRPr="0095273D" w14:paraId="0121FC92" w14:textId="77777777" w:rsidTr="007F5029">
        <w:trPr>
          <w:cantSplit/>
        </w:trPr>
        <w:tc>
          <w:tcPr>
            <w:tcW w:w="1843" w:type="dxa"/>
          </w:tcPr>
          <w:p w14:paraId="2F30C94D" w14:textId="77777777" w:rsidR="007F5029" w:rsidRPr="0095273D" w:rsidRDefault="007F5029" w:rsidP="0095273D">
            <w:pPr>
              <w:spacing w:after="0" w:line="240" w:lineRule="auto"/>
              <w:contextualSpacing/>
              <w:jc w:val="both"/>
              <w:rPr>
                <w:rFonts w:ascii="Arial" w:hAnsi="Arial" w:cs="Arial"/>
                <w:b/>
                <w:sz w:val="20"/>
                <w:szCs w:val="20"/>
              </w:rPr>
            </w:pPr>
            <w:r w:rsidRPr="0095273D">
              <w:rPr>
                <w:rFonts w:ascii="Arial" w:hAnsi="Arial" w:cs="Arial"/>
                <w:b/>
                <w:sz w:val="20"/>
                <w:szCs w:val="20"/>
              </w:rPr>
              <w:t>atď. … *</w:t>
            </w:r>
          </w:p>
        </w:tc>
        <w:tc>
          <w:tcPr>
            <w:tcW w:w="4995" w:type="dxa"/>
          </w:tcPr>
          <w:p w14:paraId="7DA75ED8" w14:textId="77777777" w:rsidR="007F5029" w:rsidRPr="0095273D" w:rsidRDefault="007F5029" w:rsidP="0095273D">
            <w:pPr>
              <w:spacing w:after="0" w:line="240" w:lineRule="auto"/>
              <w:contextualSpacing/>
              <w:jc w:val="both"/>
              <w:rPr>
                <w:rFonts w:ascii="Arial" w:hAnsi="Arial" w:cs="Arial"/>
                <w:b/>
                <w:sz w:val="20"/>
                <w:szCs w:val="20"/>
              </w:rPr>
            </w:pPr>
          </w:p>
        </w:tc>
        <w:tc>
          <w:tcPr>
            <w:tcW w:w="1276" w:type="dxa"/>
          </w:tcPr>
          <w:p w14:paraId="18EE7670" w14:textId="77777777" w:rsidR="007F5029" w:rsidRPr="0095273D" w:rsidRDefault="007F5029" w:rsidP="0095273D">
            <w:pPr>
              <w:spacing w:after="0" w:line="240" w:lineRule="auto"/>
              <w:contextualSpacing/>
              <w:jc w:val="both"/>
              <w:rPr>
                <w:rFonts w:ascii="Arial" w:hAnsi="Arial" w:cs="Arial"/>
                <w:b/>
                <w:sz w:val="20"/>
                <w:szCs w:val="20"/>
              </w:rPr>
            </w:pPr>
          </w:p>
        </w:tc>
        <w:tc>
          <w:tcPr>
            <w:tcW w:w="992" w:type="dxa"/>
          </w:tcPr>
          <w:p w14:paraId="0F4264CE" w14:textId="77777777" w:rsidR="007F5029" w:rsidRPr="0095273D" w:rsidRDefault="007F5029" w:rsidP="0095273D">
            <w:pPr>
              <w:spacing w:after="0" w:line="240" w:lineRule="auto"/>
              <w:contextualSpacing/>
              <w:jc w:val="both"/>
              <w:rPr>
                <w:rFonts w:ascii="Arial" w:hAnsi="Arial" w:cs="Arial"/>
                <w:b/>
                <w:sz w:val="20"/>
                <w:szCs w:val="20"/>
              </w:rPr>
            </w:pPr>
          </w:p>
        </w:tc>
      </w:tr>
    </w:tbl>
    <w:p w14:paraId="0FE31654" w14:textId="77777777" w:rsidR="007F5029" w:rsidRPr="0095273D" w:rsidRDefault="007F5029" w:rsidP="0095273D">
      <w:pPr>
        <w:spacing w:after="0" w:line="240" w:lineRule="auto"/>
        <w:ind w:left="284" w:hanging="284"/>
        <w:contextualSpacing/>
        <w:jc w:val="both"/>
        <w:rPr>
          <w:rFonts w:ascii="Arial" w:hAnsi="Arial" w:cs="Arial"/>
          <w:sz w:val="20"/>
          <w:szCs w:val="20"/>
          <w:u w:val="single"/>
        </w:rPr>
      </w:pPr>
      <w:r w:rsidRPr="0095273D">
        <w:rPr>
          <w:rFonts w:ascii="Arial" w:hAnsi="Arial" w:cs="Arial"/>
          <w:sz w:val="20"/>
          <w:szCs w:val="20"/>
        </w:rPr>
        <w:t xml:space="preserve">* pridajte/odstráňte prípadné riadky pre členov skupiny dodávateľov, ktorá je uchádzačom. </w:t>
      </w:r>
      <w:r w:rsidRPr="0095273D">
        <w:rPr>
          <w:rFonts w:ascii="Arial" w:hAnsi="Arial" w:cs="Arial"/>
          <w:b/>
          <w:sz w:val="20"/>
          <w:szCs w:val="20"/>
        </w:rPr>
        <w:t>Upozorňujeme, že subdodávateľ sa nepovažuje za člena skupiny dodávateľov, ktorý je uchádzačom</w:t>
      </w:r>
      <w:r w:rsidRPr="0095273D">
        <w:rPr>
          <w:rFonts w:ascii="Arial" w:hAnsi="Arial" w:cs="Arial"/>
          <w:sz w:val="20"/>
          <w:szCs w:val="20"/>
        </w:rPr>
        <w:t xml:space="preserve">. </w:t>
      </w:r>
      <w:r w:rsidRPr="0095273D">
        <w:rPr>
          <w:rFonts w:ascii="Arial" w:hAnsi="Arial" w:cs="Arial"/>
          <w:sz w:val="20"/>
          <w:szCs w:val="20"/>
          <w:u w:val="single"/>
        </w:rPr>
        <w:t>Ak túto ponuku predkladá len samostatný uchádzač, svoju identifikáciu uvedie v riadku „Hlavný člen“ a osta</w:t>
      </w:r>
      <w:r w:rsidR="00DD6553" w:rsidRPr="0095273D">
        <w:rPr>
          <w:rFonts w:ascii="Arial" w:hAnsi="Arial" w:cs="Arial"/>
          <w:sz w:val="20"/>
          <w:szCs w:val="20"/>
          <w:u w:val="single"/>
        </w:rPr>
        <w:t>t</w:t>
      </w:r>
      <w:r w:rsidRPr="0095273D">
        <w:rPr>
          <w:rFonts w:ascii="Arial" w:hAnsi="Arial" w:cs="Arial"/>
          <w:sz w:val="20"/>
          <w:szCs w:val="20"/>
          <w:u w:val="single"/>
        </w:rPr>
        <w:t xml:space="preserve">né riadky odstráni. </w:t>
      </w:r>
    </w:p>
    <w:p w14:paraId="15DC4B38" w14:textId="77777777" w:rsidR="007F5029" w:rsidRPr="0095273D" w:rsidRDefault="007F5029" w:rsidP="0095273D">
      <w:pPr>
        <w:spacing w:after="0" w:line="240" w:lineRule="auto"/>
        <w:ind w:left="284" w:right="112" w:hanging="284"/>
        <w:contextualSpacing/>
        <w:jc w:val="both"/>
        <w:rPr>
          <w:rFonts w:ascii="Arial" w:hAnsi="Arial" w:cs="Arial"/>
          <w:sz w:val="20"/>
          <w:szCs w:val="20"/>
        </w:rPr>
      </w:pPr>
      <w:r w:rsidRPr="0095273D">
        <w:rPr>
          <w:rFonts w:ascii="Arial" w:hAnsi="Arial" w:cs="Arial"/>
          <w:sz w:val="20"/>
          <w:szCs w:val="20"/>
        </w:rPr>
        <w:t>**</w:t>
      </w:r>
      <w:r w:rsidRPr="0095273D">
        <w:rPr>
          <w:rFonts w:ascii="Arial" w:hAnsi="Arial" w:cs="Arial"/>
          <w:sz w:val="20"/>
          <w:szCs w:val="20"/>
        </w:rPr>
        <w:tab/>
      </w:r>
      <w:r w:rsidRPr="0095273D">
        <w:rPr>
          <w:rFonts w:ascii="Arial" w:hAnsi="Arial" w:cs="Arial"/>
          <w:b/>
          <w:sz w:val="20"/>
          <w:szCs w:val="20"/>
        </w:rPr>
        <w:t>MSP</w:t>
      </w:r>
      <w:r w:rsidRPr="0095273D">
        <w:rPr>
          <w:rFonts w:ascii="Arial" w:hAnsi="Arial" w:cs="Arial"/>
          <w:sz w:val="20"/>
          <w:szCs w:val="20"/>
        </w:rPr>
        <w:t xml:space="preserve"> je skratka mikro, malých a stredných podnikov. </w:t>
      </w:r>
      <w:r w:rsidRPr="0095273D">
        <w:rPr>
          <w:rFonts w:ascii="Arial" w:hAnsi="Arial" w:cs="Arial"/>
          <w:b/>
          <w:sz w:val="20"/>
          <w:szCs w:val="20"/>
        </w:rPr>
        <w:t>Mikropodniky</w:t>
      </w:r>
      <w:r w:rsidRPr="0095273D">
        <w:rPr>
          <w:rFonts w:ascii="Arial" w:hAnsi="Arial" w:cs="Arial"/>
          <w:sz w:val="20"/>
          <w:szCs w:val="20"/>
        </w:rPr>
        <w:t xml:space="preserve">: podniky, ktoré zamestnávajú menej ako 10 osôb a ktorých ročný obrat a/alebo celková ročná súvaha neprekračuje 2 MIO EUR. </w:t>
      </w:r>
      <w:r w:rsidRPr="0095273D">
        <w:rPr>
          <w:rFonts w:ascii="Arial" w:hAnsi="Arial" w:cs="Arial"/>
          <w:b/>
          <w:sz w:val="20"/>
          <w:szCs w:val="20"/>
        </w:rPr>
        <w:t>Malé podniky</w:t>
      </w:r>
      <w:r w:rsidRPr="0095273D">
        <w:rPr>
          <w:rFonts w:ascii="Arial" w:hAnsi="Arial" w:cs="Arial"/>
          <w:sz w:val="20"/>
          <w:szCs w:val="20"/>
        </w:rPr>
        <w:t xml:space="preserve">: podniky, ktoré zamestnávajú menej ako 50 osôb a ktorých ročný obrat a/alebo celková ročná súvaha neprekračuje 10 MIO EUR. </w:t>
      </w:r>
      <w:r w:rsidRPr="0095273D">
        <w:rPr>
          <w:rFonts w:ascii="Arial" w:hAnsi="Arial" w:cs="Arial"/>
          <w:b/>
          <w:sz w:val="20"/>
          <w:szCs w:val="20"/>
        </w:rPr>
        <w:t>Stredné podniky</w:t>
      </w:r>
      <w:r w:rsidRPr="0095273D">
        <w:rPr>
          <w:rFonts w:ascii="Arial" w:hAnsi="Arial" w:cs="Arial"/>
          <w:sz w:val="20"/>
          <w:szCs w:val="20"/>
        </w:rPr>
        <w:t>: podniky, ktoré nie sú mikropodnikmi ani malými podnikmi a ktoré zamestnávajú menej ako 250 osôb a ktorých ročný obrat neprekračuje 50 MIO EUR a/alebo celková ročná súvaha neprekračuje 43 MIO EUR.</w:t>
      </w:r>
    </w:p>
    <w:p w14:paraId="3F3E52E3" w14:textId="77777777" w:rsidR="00B538C0" w:rsidRPr="0095273D" w:rsidRDefault="00B538C0" w:rsidP="0095273D">
      <w:pPr>
        <w:keepNext/>
        <w:spacing w:after="0" w:line="240" w:lineRule="auto"/>
        <w:ind w:left="425" w:hanging="425"/>
        <w:contextualSpacing/>
        <w:jc w:val="both"/>
        <w:rPr>
          <w:rFonts w:ascii="Arial" w:hAnsi="Arial" w:cs="Arial"/>
          <w:b/>
          <w:sz w:val="20"/>
          <w:szCs w:val="20"/>
        </w:rPr>
      </w:pPr>
      <w:r w:rsidRPr="0095273D">
        <w:rPr>
          <w:rFonts w:ascii="Arial" w:hAnsi="Arial" w:cs="Arial"/>
          <w:b/>
          <w:sz w:val="20"/>
          <w:szCs w:val="20"/>
        </w:rPr>
        <w:t>2</w:t>
      </w:r>
      <w:r w:rsidRPr="0095273D">
        <w:rPr>
          <w:rFonts w:ascii="Arial" w:hAnsi="Arial" w:cs="Arial"/>
          <w:b/>
          <w:sz w:val="20"/>
          <w:szCs w:val="20"/>
        </w:rPr>
        <w:tab/>
        <w:t xml:space="preserve">IDENTIFIKÁCIA KONTAKTNEJ OSOBY </w:t>
      </w:r>
      <w:r w:rsidRPr="0095273D">
        <w:rPr>
          <w:rFonts w:ascii="Arial" w:hAnsi="Arial" w:cs="Arial"/>
          <w:b/>
          <w:caps/>
          <w:sz w:val="20"/>
          <w:szCs w:val="20"/>
        </w:rPr>
        <w:t>pre túto ponuku</w:t>
      </w:r>
    </w:p>
    <w:tbl>
      <w:tblPr>
        <w:tblW w:w="918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6912"/>
      </w:tblGrid>
      <w:tr w:rsidR="00B538C0" w:rsidRPr="0095273D" w14:paraId="40271B1F" w14:textId="77777777" w:rsidTr="00A76E6D">
        <w:tc>
          <w:tcPr>
            <w:tcW w:w="2268" w:type="dxa"/>
            <w:shd w:val="pct5" w:color="auto" w:fill="FFFFFF"/>
          </w:tcPr>
          <w:p w14:paraId="54FE9EC0"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Obchodné meno alebo názov uchádzača (člena skupiny dodávateľov, ktor</w:t>
            </w:r>
            <w:r w:rsidR="00A76E6D" w:rsidRPr="0095273D">
              <w:rPr>
                <w:rFonts w:ascii="Arial" w:hAnsi="Arial" w:cs="Arial"/>
                <w:b/>
                <w:sz w:val="20"/>
                <w:szCs w:val="20"/>
              </w:rPr>
              <w:t>ý</w:t>
            </w:r>
            <w:r w:rsidRPr="0095273D">
              <w:rPr>
                <w:rFonts w:ascii="Arial" w:hAnsi="Arial" w:cs="Arial"/>
                <w:b/>
                <w:sz w:val="20"/>
                <w:szCs w:val="20"/>
              </w:rPr>
              <w:t xml:space="preserve"> je uchádzačom)</w:t>
            </w:r>
          </w:p>
        </w:tc>
        <w:tc>
          <w:tcPr>
            <w:tcW w:w="6912" w:type="dxa"/>
          </w:tcPr>
          <w:p w14:paraId="471D0A76" w14:textId="77777777" w:rsidR="00B538C0" w:rsidRPr="0095273D" w:rsidRDefault="00B538C0" w:rsidP="0095273D">
            <w:pPr>
              <w:spacing w:after="0" w:line="240" w:lineRule="auto"/>
              <w:contextualSpacing/>
              <w:rPr>
                <w:rFonts w:ascii="Arial" w:hAnsi="Arial" w:cs="Arial"/>
                <w:sz w:val="20"/>
                <w:szCs w:val="20"/>
              </w:rPr>
            </w:pPr>
          </w:p>
        </w:tc>
      </w:tr>
      <w:tr w:rsidR="00B538C0" w:rsidRPr="0095273D" w14:paraId="08EE02B8" w14:textId="77777777" w:rsidTr="00A76E6D">
        <w:tc>
          <w:tcPr>
            <w:tcW w:w="2268" w:type="dxa"/>
            <w:shd w:val="pct5" w:color="auto" w:fill="FFFFFF"/>
          </w:tcPr>
          <w:p w14:paraId="37484E54"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Meno a priezvisko</w:t>
            </w:r>
          </w:p>
          <w:p w14:paraId="6BF1ACBA"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kontaktnej osoby</w:t>
            </w:r>
            <w:r w:rsidRPr="0095273D">
              <w:rPr>
                <w:rStyle w:val="Odkaznapoznmkupodiarou"/>
                <w:rFonts w:ascii="Arial" w:hAnsi="Arial" w:cs="Arial"/>
                <w:b/>
                <w:sz w:val="20"/>
                <w:szCs w:val="20"/>
              </w:rPr>
              <w:footnoteReference w:id="3"/>
            </w:r>
            <w:r w:rsidRPr="0095273D">
              <w:rPr>
                <w:rFonts w:ascii="Arial" w:hAnsi="Arial" w:cs="Arial"/>
                <w:b/>
                <w:sz w:val="20"/>
                <w:szCs w:val="20"/>
              </w:rPr>
              <w:t xml:space="preserve"> za uchádzača</w:t>
            </w:r>
          </w:p>
        </w:tc>
        <w:tc>
          <w:tcPr>
            <w:tcW w:w="6912" w:type="dxa"/>
          </w:tcPr>
          <w:p w14:paraId="317C4EF6" w14:textId="77777777" w:rsidR="00B538C0" w:rsidRPr="0095273D" w:rsidRDefault="00B538C0" w:rsidP="0095273D">
            <w:pPr>
              <w:spacing w:after="0" w:line="240" w:lineRule="auto"/>
              <w:contextualSpacing/>
              <w:rPr>
                <w:rFonts w:ascii="Arial" w:hAnsi="Arial" w:cs="Arial"/>
                <w:sz w:val="20"/>
                <w:szCs w:val="20"/>
              </w:rPr>
            </w:pPr>
          </w:p>
        </w:tc>
      </w:tr>
      <w:tr w:rsidR="00B538C0" w:rsidRPr="0095273D" w14:paraId="0E180940" w14:textId="77777777" w:rsidTr="00A76E6D">
        <w:tc>
          <w:tcPr>
            <w:tcW w:w="2268" w:type="dxa"/>
            <w:shd w:val="pct5" w:color="auto" w:fill="FFFFFF"/>
          </w:tcPr>
          <w:p w14:paraId="2DEB0E08"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Adresa uchádzača</w:t>
            </w:r>
          </w:p>
        </w:tc>
        <w:tc>
          <w:tcPr>
            <w:tcW w:w="6912" w:type="dxa"/>
          </w:tcPr>
          <w:p w14:paraId="2D8623CC" w14:textId="77777777" w:rsidR="00B538C0" w:rsidRPr="0095273D" w:rsidRDefault="00B538C0" w:rsidP="0095273D">
            <w:pPr>
              <w:spacing w:after="0" w:line="240" w:lineRule="auto"/>
              <w:contextualSpacing/>
              <w:rPr>
                <w:rFonts w:ascii="Arial" w:hAnsi="Arial" w:cs="Arial"/>
                <w:sz w:val="20"/>
                <w:szCs w:val="20"/>
              </w:rPr>
            </w:pPr>
          </w:p>
        </w:tc>
      </w:tr>
      <w:tr w:rsidR="00B538C0" w:rsidRPr="0095273D" w14:paraId="3EFD4CCC" w14:textId="77777777" w:rsidTr="00A76E6D">
        <w:tc>
          <w:tcPr>
            <w:tcW w:w="2268" w:type="dxa"/>
            <w:shd w:val="pct5" w:color="auto" w:fill="FFFFFF"/>
          </w:tcPr>
          <w:p w14:paraId="4B27A24F"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 xml:space="preserve">Telefón </w:t>
            </w:r>
          </w:p>
        </w:tc>
        <w:tc>
          <w:tcPr>
            <w:tcW w:w="6912" w:type="dxa"/>
          </w:tcPr>
          <w:p w14:paraId="4A8A842B" w14:textId="77777777" w:rsidR="00B538C0" w:rsidRPr="0095273D" w:rsidRDefault="00B538C0" w:rsidP="0095273D">
            <w:pPr>
              <w:spacing w:after="0" w:line="240" w:lineRule="auto"/>
              <w:contextualSpacing/>
              <w:rPr>
                <w:rFonts w:ascii="Arial" w:hAnsi="Arial" w:cs="Arial"/>
                <w:sz w:val="20"/>
                <w:szCs w:val="20"/>
              </w:rPr>
            </w:pPr>
          </w:p>
        </w:tc>
      </w:tr>
      <w:tr w:rsidR="00B538C0" w:rsidRPr="0095273D" w14:paraId="0C056D00" w14:textId="77777777" w:rsidTr="00A76E6D">
        <w:tc>
          <w:tcPr>
            <w:tcW w:w="2268" w:type="dxa"/>
            <w:shd w:val="pct5" w:color="auto" w:fill="FFFFFF"/>
          </w:tcPr>
          <w:p w14:paraId="16780C86"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E-mail</w:t>
            </w:r>
          </w:p>
        </w:tc>
        <w:tc>
          <w:tcPr>
            <w:tcW w:w="6912" w:type="dxa"/>
          </w:tcPr>
          <w:p w14:paraId="16851F10" w14:textId="77777777" w:rsidR="00B538C0" w:rsidRPr="0095273D" w:rsidRDefault="00B538C0" w:rsidP="0095273D">
            <w:pPr>
              <w:spacing w:after="0" w:line="240" w:lineRule="auto"/>
              <w:contextualSpacing/>
              <w:rPr>
                <w:rFonts w:ascii="Arial" w:hAnsi="Arial" w:cs="Arial"/>
                <w:sz w:val="20"/>
                <w:szCs w:val="20"/>
              </w:rPr>
            </w:pPr>
          </w:p>
        </w:tc>
      </w:tr>
    </w:tbl>
    <w:p w14:paraId="473357B7" w14:textId="77777777" w:rsidR="00A76E6D" w:rsidRPr="0095273D" w:rsidRDefault="00A76E6D" w:rsidP="0095273D">
      <w:pPr>
        <w:keepNext/>
        <w:spacing w:after="0" w:line="240" w:lineRule="auto"/>
        <w:ind w:left="425" w:hanging="425"/>
        <w:contextualSpacing/>
        <w:jc w:val="both"/>
        <w:rPr>
          <w:rFonts w:ascii="Arial" w:hAnsi="Arial" w:cs="Arial"/>
          <w:b/>
          <w:sz w:val="20"/>
          <w:szCs w:val="20"/>
        </w:rPr>
      </w:pPr>
    </w:p>
    <w:p w14:paraId="17B8E299" w14:textId="77777777" w:rsidR="00A76E6D" w:rsidRPr="0095273D" w:rsidRDefault="00A76E6D" w:rsidP="0095273D">
      <w:pPr>
        <w:keepNext/>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 xml:space="preserve">Dole podpísaná/podpísaný čestne vyhlasujem, že som svoju ponuku stanovil nezávisle, a zároveň som nekomunikoval s konkurentmi o cene, predkladaní ponuky alebo podmienkach ponuky. </w:t>
      </w:r>
    </w:p>
    <w:p w14:paraId="2AD9B644" w14:textId="77777777" w:rsidR="00A76E6D" w:rsidRPr="0095273D" w:rsidRDefault="00A76E6D" w:rsidP="0095273D">
      <w:pPr>
        <w:keepNext/>
        <w:spacing w:after="0" w:line="240" w:lineRule="auto"/>
        <w:ind w:left="425" w:hanging="425"/>
        <w:contextualSpacing/>
        <w:jc w:val="both"/>
        <w:rPr>
          <w:rFonts w:ascii="Arial" w:hAnsi="Arial" w:cs="Arial"/>
          <w:b/>
          <w:sz w:val="20"/>
          <w:szCs w:val="20"/>
        </w:rPr>
      </w:pPr>
    </w:p>
    <w:p w14:paraId="7D320865" w14:textId="77777777" w:rsidR="000B4F42" w:rsidRPr="0095273D" w:rsidRDefault="00B538C0" w:rsidP="0095273D">
      <w:pPr>
        <w:keepNext/>
        <w:spacing w:after="0" w:line="240" w:lineRule="auto"/>
        <w:ind w:left="425" w:hanging="425"/>
        <w:contextualSpacing/>
        <w:jc w:val="both"/>
        <w:rPr>
          <w:rFonts w:ascii="Arial" w:hAnsi="Arial" w:cs="Arial"/>
          <w:b/>
          <w:sz w:val="20"/>
          <w:szCs w:val="20"/>
        </w:rPr>
      </w:pPr>
      <w:r w:rsidRPr="0095273D">
        <w:rPr>
          <w:rFonts w:ascii="Arial" w:hAnsi="Arial" w:cs="Arial"/>
          <w:b/>
          <w:sz w:val="20"/>
          <w:szCs w:val="20"/>
        </w:rPr>
        <w:t>3</w:t>
      </w:r>
      <w:r w:rsidRPr="0095273D">
        <w:rPr>
          <w:rFonts w:ascii="Arial" w:hAnsi="Arial" w:cs="Arial"/>
          <w:b/>
          <w:sz w:val="20"/>
          <w:szCs w:val="20"/>
        </w:rPr>
        <w:tab/>
        <w:t>VYHLÁSENIE UCHÁDZAČA</w:t>
      </w:r>
    </w:p>
    <w:p w14:paraId="037905A7" w14:textId="77777777" w:rsidR="00D70E3D" w:rsidRPr="0095273D" w:rsidRDefault="00D70E3D" w:rsidP="0095273D">
      <w:pPr>
        <w:keepNext/>
        <w:spacing w:after="0" w:line="240" w:lineRule="auto"/>
        <w:ind w:left="425" w:hanging="425"/>
        <w:contextualSpacing/>
        <w:jc w:val="both"/>
        <w:rPr>
          <w:rFonts w:ascii="Arial" w:hAnsi="Arial" w:cs="Arial"/>
          <w:b/>
          <w:sz w:val="20"/>
          <w:szCs w:val="20"/>
        </w:rPr>
      </w:pPr>
    </w:p>
    <w:p w14:paraId="54DA8DFD" w14:textId="77777777" w:rsidR="008B03C3" w:rsidRPr="0095273D" w:rsidRDefault="008B03C3" w:rsidP="0095273D">
      <w:pPr>
        <w:keepNext/>
        <w:keepLines/>
        <w:widowControl w:val="0"/>
        <w:spacing w:after="0" w:line="240" w:lineRule="auto"/>
        <w:contextualSpacing/>
        <w:rPr>
          <w:rFonts w:ascii="Arial" w:hAnsi="Arial" w:cs="Arial"/>
          <w:sz w:val="20"/>
          <w:szCs w:val="20"/>
        </w:rPr>
      </w:pPr>
      <w:r w:rsidRPr="0095273D">
        <w:rPr>
          <w:rFonts w:ascii="Arial" w:hAnsi="Arial" w:cs="Arial"/>
          <w:sz w:val="20"/>
          <w:szCs w:val="20"/>
        </w:rPr>
        <w:t>Vážený pán/vážená pani,</w:t>
      </w:r>
    </w:p>
    <w:p w14:paraId="5F861732" w14:textId="77777777" w:rsidR="008B03C3" w:rsidRPr="0095273D" w:rsidRDefault="008B03C3" w:rsidP="0095273D">
      <w:pPr>
        <w:keepNext/>
        <w:keepLines/>
        <w:widowControl w:val="0"/>
        <w:spacing w:after="0" w:line="240" w:lineRule="auto"/>
        <w:contextualSpacing/>
        <w:rPr>
          <w:rFonts w:ascii="Arial" w:hAnsi="Arial" w:cs="Arial"/>
          <w:sz w:val="20"/>
          <w:szCs w:val="20"/>
        </w:rPr>
      </w:pPr>
    </w:p>
    <w:p w14:paraId="3634D5C5" w14:textId="587F79CD" w:rsidR="00B26946" w:rsidRPr="0095273D" w:rsidRDefault="008B03C3" w:rsidP="0095273D">
      <w:pPr>
        <w:pStyle w:val="Obyajntext"/>
        <w:keepNext/>
        <w:keepLines/>
        <w:widowControl w:val="0"/>
        <w:spacing w:after="0" w:line="240" w:lineRule="auto"/>
        <w:contextualSpacing/>
        <w:rPr>
          <w:rFonts w:ascii="Arial" w:hAnsi="Arial" w:cs="Arial"/>
          <w:snapToGrid w:val="0"/>
          <w:lang w:val="sk-SK"/>
        </w:rPr>
      </w:pPr>
      <w:r w:rsidRPr="0095273D">
        <w:rPr>
          <w:rFonts w:ascii="Arial" w:hAnsi="Arial" w:cs="Arial"/>
          <w:snapToGrid w:val="0"/>
          <w:lang w:val="sk-SK"/>
        </w:rPr>
        <w:t>my, nižšie podpísaní oprávnení zástupcovia vyššie uvedeného uchádzača</w:t>
      </w:r>
      <w:r w:rsidR="00035EF4" w:rsidRPr="0095273D">
        <w:rPr>
          <w:rFonts w:ascii="Arial" w:hAnsi="Arial" w:cs="Arial"/>
          <w:snapToGrid w:val="0"/>
          <w:lang w:val="sk-SK"/>
        </w:rPr>
        <w:t xml:space="preserve"> </w:t>
      </w:r>
      <w:r w:rsidRPr="0095273D">
        <w:rPr>
          <w:rFonts w:ascii="Arial" w:hAnsi="Arial" w:cs="Arial"/>
          <w:snapToGrid w:val="0"/>
          <w:lang w:val="sk-SK"/>
        </w:rPr>
        <w:t>/</w:t>
      </w:r>
      <w:r w:rsidR="00035EF4" w:rsidRPr="0095273D">
        <w:rPr>
          <w:rFonts w:ascii="Arial" w:hAnsi="Arial" w:cs="Arial"/>
          <w:snapToGrid w:val="0"/>
          <w:lang w:val="sk-SK"/>
        </w:rPr>
        <w:t xml:space="preserve"> </w:t>
      </w:r>
      <w:r w:rsidRPr="0095273D">
        <w:rPr>
          <w:rFonts w:ascii="Arial" w:hAnsi="Arial" w:cs="Arial"/>
          <w:snapToGrid w:val="0"/>
          <w:lang w:val="sk-SK"/>
        </w:rPr>
        <w:t xml:space="preserve">členov skupiny dodávateľov, ktorá je uchádzačom, týmto vyhlasujeme, že sme preskúmali a prijímame bez výhrad alebo obmedzení súťažné podklady pre túto </w:t>
      </w:r>
      <w:r w:rsidR="00613025" w:rsidRPr="0095273D">
        <w:rPr>
          <w:rFonts w:ascii="Arial" w:hAnsi="Arial" w:cs="Arial"/>
          <w:snapToGrid w:val="0"/>
          <w:lang w:val="sk-SK"/>
        </w:rPr>
        <w:t>verejnú</w:t>
      </w:r>
      <w:r w:rsidR="00035EF4" w:rsidRPr="0095273D">
        <w:rPr>
          <w:rFonts w:ascii="Arial" w:hAnsi="Arial" w:cs="Arial"/>
          <w:snapToGrid w:val="0"/>
          <w:lang w:val="sk-SK"/>
        </w:rPr>
        <w:t xml:space="preserve"> </w:t>
      </w:r>
      <w:r w:rsidRPr="0095273D">
        <w:rPr>
          <w:rFonts w:ascii="Arial" w:hAnsi="Arial" w:cs="Arial"/>
          <w:snapToGrid w:val="0"/>
          <w:lang w:val="sk-SK"/>
        </w:rPr>
        <w:t xml:space="preserve">súťaž v celom rozsahu a v súlade so všetkými podmienkami ponúkame </w:t>
      </w:r>
      <w:r w:rsidR="003D7D75" w:rsidRPr="0095273D">
        <w:rPr>
          <w:rFonts w:ascii="Arial" w:hAnsi="Arial" w:cs="Arial"/>
          <w:snapToGrid w:val="0"/>
          <w:lang w:val="sk-SK"/>
        </w:rPr>
        <w:t xml:space="preserve">celkovú </w:t>
      </w:r>
      <w:r w:rsidR="00B618B1" w:rsidRPr="0095273D">
        <w:rPr>
          <w:rFonts w:ascii="Arial" w:hAnsi="Arial" w:cs="Arial"/>
          <w:snapToGrid w:val="0"/>
          <w:lang w:val="sk-SK"/>
        </w:rPr>
        <w:t xml:space="preserve">cenu za </w:t>
      </w:r>
      <w:r w:rsidRPr="0095273D">
        <w:rPr>
          <w:rFonts w:ascii="Arial" w:hAnsi="Arial" w:cs="Arial"/>
          <w:snapToGrid w:val="0"/>
          <w:lang w:val="sk-SK"/>
        </w:rPr>
        <w:t xml:space="preserve">uskutočnenie stavebných  prác pre projekt s názvom </w:t>
      </w:r>
      <w:r w:rsidR="00544559" w:rsidRPr="0095273D">
        <w:rPr>
          <w:rFonts w:ascii="Arial" w:hAnsi="Arial" w:cs="Arial"/>
          <w:b/>
        </w:rPr>
        <w:t xml:space="preserve">D3 </w:t>
      </w:r>
      <w:proofErr w:type="spellStart"/>
      <w:r w:rsidR="00544559" w:rsidRPr="0095273D">
        <w:rPr>
          <w:rFonts w:ascii="Arial" w:hAnsi="Arial" w:cs="Arial"/>
          <w:b/>
        </w:rPr>
        <w:t>Oščadnica-Čadca</w:t>
      </w:r>
      <w:proofErr w:type="spellEnd"/>
      <w:r w:rsidR="00544559" w:rsidRPr="0095273D">
        <w:rPr>
          <w:rFonts w:ascii="Arial" w:hAnsi="Arial" w:cs="Arial"/>
          <w:b/>
        </w:rPr>
        <w:t>,</w:t>
      </w:r>
      <w:r w:rsidR="00766FA7" w:rsidRPr="0095273D">
        <w:rPr>
          <w:rFonts w:ascii="Arial" w:hAnsi="Arial" w:cs="Arial"/>
          <w:b/>
        </w:rPr>
        <w:t xml:space="preserve"> </w:t>
      </w:r>
      <w:proofErr w:type="spellStart"/>
      <w:r w:rsidR="00544559" w:rsidRPr="0095273D">
        <w:rPr>
          <w:rFonts w:ascii="Arial" w:hAnsi="Arial" w:cs="Arial"/>
          <w:b/>
        </w:rPr>
        <w:t>Bukov</w:t>
      </w:r>
      <w:proofErr w:type="spellEnd"/>
      <w:r w:rsidR="00252C7F" w:rsidRPr="0095273D">
        <w:rPr>
          <w:rFonts w:ascii="Arial" w:hAnsi="Arial" w:cs="Arial"/>
          <w:b/>
        </w:rPr>
        <w:t>,</w:t>
      </w:r>
      <w:r w:rsidR="00544559" w:rsidRPr="0095273D">
        <w:rPr>
          <w:rFonts w:ascii="Arial" w:hAnsi="Arial" w:cs="Arial"/>
          <w:b/>
        </w:rPr>
        <w:t xml:space="preserve"> II.</w:t>
      </w:r>
      <w:r w:rsidR="00766FA7" w:rsidRPr="0095273D">
        <w:rPr>
          <w:rFonts w:ascii="Arial" w:hAnsi="Arial" w:cs="Arial"/>
          <w:b/>
        </w:rPr>
        <w:t xml:space="preserve"> </w:t>
      </w:r>
      <w:proofErr w:type="spellStart"/>
      <w:r w:rsidR="00544559" w:rsidRPr="0095273D">
        <w:rPr>
          <w:rFonts w:ascii="Arial" w:hAnsi="Arial" w:cs="Arial"/>
          <w:b/>
        </w:rPr>
        <w:t>polprofil</w:t>
      </w:r>
      <w:proofErr w:type="spellEnd"/>
      <w:r w:rsidR="00CB0F5F" w:rsidRPr="0095273D">
        <w:rPr>
          <w:rFonts w:ascii="Arial" w:hAnsi="Arial" w:cs="Arial"/>
          <w:lang w:val="sk-SK"/>
        </w:rPr>
        <w:t xml:space="preserve"> </w:t>
      </w:r>
      <w:r w:rsidRPr="0095273D">
        <w:rPr>
          <w:rFonts w:ascii="Arial" w:hAnsi="Arial" w:cs="Arial"/>
          <w:snapToGrid w:val="0"/>
          <w:lang w:val="sk-SK"/>
        </w:rPr>
        <w:t>uvedenú v Časti A</w:t>
      </w:r>
      <w:r w:rsidR="003D7D75" w:rsidRPr="0095273D">
        <w:rPr>
          <w:rFonts w:ascii="Arial" w:hAnsi="Arial" w:cs="Arial"/>
          <w:snapToGrid w:val="0"/>
          <w:lang w:val="sk-SK"/>
        </w:rPr>
        <w:t>.</w:t>
      </w:r>
      <w:r w:rsidRPr="0095273D">
        <w:rPr>
          <w:rFonts w:ascii="Arial" w:hAnsi="Arial" w:cs="Arial"/>
          <w:snapToGrid w:val="0"/>
          <w:lang w:val="sk-SK"/>
        </w:rPr>
        <w:t>3</w:t>
      </w:r>
      <w:r w:rsidR="003D7D75" w:rsidRPr="0095273D">
        <w:rPr>
          <w:rFonts w:ascii="Arial" w:hAnsi="Arial" w:cs="Arial"/>
          <w:snapToGrid w:val="0"/>
          <w:lang w:val="sk-SK"/>
        </w:rPr>
        <w:t xml:space="preserve"> </w:t>
      </w:r>
      <w:r w:rsidRPr="0095273D">
        <w:rPr>
          <w:rFonts w:ascii="Arial" w:hAnsi="Arial" w:cs="Arial"/>
          <w:snapToGrid w:val="0"/>
          <w:lang w:val="sk-SK"/>
        </w:rPr>
        <w:t>Návrh na plnenie kritéria</w:t>
      </w:r>
      <w:r w:rsidR="004B5A26" w:rsidRPr="0095273D">
        <w:rPr>
          <w:rFonts w:ascii="Arial" w:hAnsi="Arial" w:cs="Arial"/>
          <w:snapToGrid w:val="0"/>
          <w:lang w:val="sk-SK"/>
        </w:rPr>
        <w:t xml:space="preserve"> Zväz</w:t>
      </w:r>
      <w:r w:rsidR="003D7D75" w:rsidRPr="0095273D">
        <w:rPr>
          <w:rFonts w:ascii="Arial" w:hAnsi="Arial" w:cs="Arial"/>
          <w:snapToGrid w:val="0"/>
          <w:lang w:val="sk-SK"/>
        </w:rPr>
        <w:t>o</w:t>
      </w:r>
      <w:r w:rsidR="004B5A26" w:rsidRPr="0095273D">
        <w:rPr>
          <w:rFonts w:ascii="Arial" w:hAnsi="Arial" w:cs="Arial"/>
          <w:snapToGrid w:val="0"/>
          <w:lang w:val="sk-SK"/>
        </w:rPr>
        <w:t>k 1</w:t>
      </w:r>
      <w:r w:rsidR="003D7D75" w:rsidRPr="0095273D">
        <w:rPr>
          <w:rFonts w:ascii="Arial" w:hAnsi="Arial" w:cs="Arial"/>
          <w:snapToGrid w:val="0"/>
          <w:lang w:val="sk-SK"/>
        </w:rPr>
        <w:t xml:space="preserve"> týchto SP</w:t>
      </w:r>
      <w:r w:rsidRPr="0095273D">
        <w:rPr>
          <w:rFonts w:ascii="Arial" w:hAnsi="Arial" w:cs="Arial"/>
          <w:snapToGrid w:val="0"/>
          <w:lang w:val="sk-SK"/>
        </w:rPr>
        <w:t>.</w:t>
      </w:r>
    </w:p>
    <w:p w14:paraId="23F9C308" w14:textId="77777777" w:rsidR="008B03C3" w:rsidRPr="0095273D" w:rsidRDefault="008B03C3" w:rsidP="0095273D">
      <w:pPr>
        <w:pStyle w:val="Obyajntext"/>
        <w:keepNext/>
        <w:keepLines/>
        <w:widowControl w:val="0"/>
        <w:spacing w:after="0" w:line="240" w:lineRule="auto"/>
        <w:contextualSpacing/>
        <w:rPr>
          <w:rFonts w:ascii="Arial" w:hAnsi="Arial" w:cs="Arial"/>
          <w:snapToGrid w:val="0"/>
          <w:color w:val="00B050"/>
          <w:lang w:val="sk-SK"/>
        </w:rPr>
      </w:pPr>
    </w:p>
    <w:p w14:paraId="3FBBC2ED" w14:textId="77777777" w:rsidR="00B26946" w:rsidRPr="0095273D" w:rsidRDefault="00B26946" w:rsidP="0095273D">
      <w:pPr>
        <w:pStyle w:val="Obyajntext"/>
        <w:keepNext/>
        <w:keepLines/>
        <w:widowControl w:val="0"/>
        <w:spacing w:after="0" w:line="240" w:lineRule="auto"/>
        <w:contextualSpacing/>
        <w:rPr>
          <w:rFonts w:ascii="Arial" w:hAnsi="Arial" w:cs="Arial"/>
          <w:lang w:val="sk-SK"/>
        </w:rPr>
      </w:pPr>
      <w:r w:rsidRPr="0095273D">
        <w:rPr>
          <w:rFonts w:ascii="Arial" w:hAnsi="Arial" w:cs="Arial"/>
          <w:lang w:val="sk-SK"/>
        </w:rPr>
        <w:t xml:space="preserve">Túto ponuku predkladáme </w:t>
      </w:r>
      <w:r w:rsidRPr="0095273D">
        <w:rPr>
          <w:rFonts w:ascii="Arial" w:hAnsi="Arial" w:cs="Arial"/>
          <w:b/>
          <w:lang w:val="sk-SK"/>
        </w:rPr>
        <w:t>samostatne</w:t>
      </w:r>
      <w:r w:rsidRPr="0095273D">
        <w:rPr>
          <w:rStyle w:val="Odkaznapoznmkupodiarou"/>
          <w:rFonts w:ascii="Arial" w:hAnsi="Arial" w:cs="Arial"/>
          <w:b/>
          <w:lang w:val="sk-SK"/>
        </w:rPr>
        <w:footnoteReference w:id="4"/>
      </w:r>
      <w:r w:rsidRPr="0095273D">
        <w:rPr>
          <w:rFonts w:ascii="Arial" w:hAnsi="Arial" w:cs="Arial"/>
          <w:lang w:val="sk-SK"/>
        </w:rPr>
        <w:t>/</w:t>
      </w:r>
      <w:r w:rsidRPr="0095273D">
        <w:rPr>
          <w:rFonts w:ascii="Arial" w:hAnsi="Arial" w:cs="Arial"/>
          <w:b/>
          <w:lang w:val="sk-SK"/>
        </w:rPr>
        <w:t>ako skupina dodávateľov</w:t>
      </w:r>
      <w:r w:rsidRPr="0095273D">
        <w:rPr>
          <w:rFonts w:ascii="Arial" w:hAnsi="Arial" w:cs="Arial"/>
          <w:bCs/>
          <w:lang w:val="sk-SK"/>
        </w:rPr>
        <w:t xml:space="preserve"> </w:t>
      </w:r>
      <w:r w:rsidRPr="0095273D">
        <w:rPr>
          <w:rFonts w:ascii="Arial" w:hAnsi="Arial" w:cs="Arial"/>
          <w:lang w:val="sk-SK"/>
        </w:rPr>
        <w:t>&lt;</w:t>
      </w:r>
      <w:r w:rsidR="003D7D75" w:rsidRPr="0095273D">
        <w:rPr>
          <w:rFonts w:ascii="Arial" w:hAnsi="Arial" w:cs="Arial"/>
          <w:lang w:val="sk-SK"/>
        </w:rPr>
        <w:t xml:space="preserve">doplňte </w:t>
      </w:r>
      <w:r w:rsidRPr="0095273D">
        <w:rPr>
          <w:rFonts w:ascii="Arial" w:hAnsi="Arial" w:cs="Arial"/>
          <w:highlight w:val="yellow"/>
          <w:lang w:val="sk-SK"/>
        </w:rPr>
        <w:t>názov alebo obchodné meno uchádzača</w:t>
      </w:r>
      <w:r w:rsidRPr="0095273D">
        <w:rPr>
          <w:rFonts w:ascii="Arial" w:hAnsi="Arial" w:cs="Arial"/>
          <w:lang w:val="sk-SK"/>
        </w:rPr>
        <w:t xml:space="preserve">&gt;]. Potvrdzujeme, že nie sme zapojení do prípravy žiadnej inej ponuky predkladanej v tejto </w:t>
      </w:r>
      <w:r w:rsidR="00613025" w:rsidRPr="0095273D">
        <w:rPr>
          <w:rFonts w:ascii="Arial" w:hAnsi="Arial" w:cs="Arial"/>
          <w:lang w:val="sk-SK"/>
        </w:rPr>
        <w:t xml:space="preserve">verejnej </w:t>
      </w:r>
      <w:r w:rsidR="004D3A12" w:rsidRPr="0095273D">
        <w:rPr>
          <w:rFonts w:ascii="Arial" w:hAnsi="Arial" w:cs="Arial"/>
          <w:lang w:val="sk-SK"/>
        </w:rPr>
        <w:t>súťaži</w:t>
      </w:r>
      <w:r w:rsidRPr="0095273D">
        <w:rPr>
          <w:rFonts w:ascii="Arial" w:hAnsi="Arial" w:cs="Arial"/>
          <w:lang w:val="sk-SK"/>
        </w:rPr>
        <w:t xml:space="preserve"> (či už ako člen skupiny dodávateľov alebo ako samostatný uchádzač).</w:t>
      </w:r>
    </w:p>
    <w:p w14:paraId="2131E0B5" w14:textId="77777777" w:rsidR="00B26946" w:rsidRPr="0095273D" w:rsidRDefault="00B2694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Sme si plne vedomí toho, že ak ponuku predkladáme ako skupina dodávateľov, jej zloženie sa nemôže v priebehu verejného obstarávania meniť. Sme si taktiež vedomí skutočnosti, že členovia skupiny dodávateľov, ktorá je uchádzačom, zodpovedajú spoločne a nerozdielne voči verejnému obstarávateľovi, pokiaľ ide o účasť vo vyššie uvedenom postupe verejného obstarávania a o plnenie akejkoľvek </w:t>
      </w:r>
      <w:r w:rsidR="003D7D75" w:rsidRPr="0095273D">
        <w:rPr>
          <w:rFonts w:ascii="Arial" w:hAnsi="Arial" w:cs="Arial"/>
          <w:sz w:val="20"/>
          <w:szCs w:val="20"/>
        </w:rPr>
        <w:t>z</w:t>
      </w:r>
      <w:r w:rsidRPr="0095273D">
        <w:rPr>
          <w:rFonts w:ascii="Arial" w:hAnsi="Arial" w:cs="Arial"/>
          <w:sz w:val="20"/>
          <w:szCs w:val="20"/>
        </w:rPr>
        <w:t>mluvy, ktorá bude ako jeho výsledok s nami uzatvorená.</w:t>
      </w:r>
    </w:p>
    <w:p w14:paraId="118634BB" w14:textId="77777777" w:rsidR="00766FA7" w:rsidRPr="0095273D" w:rsidRDefault="00766FA7" w:rsidP="0095273D">
      <w:pPr>
        <w:spacing w:after="0" w:line="240" w:lineRule="auto"/>
        <w:contextualSpacing/>
        <w:jc w:val="both"/>
        <w:rPr>
          <w:rFonts w:ascii="Arial" w:hAnsi="Arial" w:cs="Arial"/>
          <w:sz w:val="20"/>
          <w:szCs w:val="20"/>
        </w:rPr>
      </w:pPr>
    </w:p>
    <w:p w14:paraId="64A1AD84" w14:textId="77777777" w:rsidR="00B26946" w:rsidRPr="0095273D" w:rsidRDefault="00B2694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Potvrdzujeme, že nie sme v žiadnom takom postavení, ktoré by nás vylučovalo z účasti na postupoch verejného obstarávania podľa zákona č. </w:t>
      </w:r>
      <w:r w:rsidR="00DE47A8" w:rsidRPr="0095273D">
        <w:rPr>
          <w:rFonts w:ascii="Arial" w:hAnsi="Arial" w:cs="Arial"/>
          <w:sz w:val="20"/>
          <w:szCs w:val="20"/>
        </w:rPr>
        <w:t>343/2015</w:t>
      </w:r>
      <w:r w:rsidRPr="0095273D">
        <w:rPr>
          <w:rFonts w:ascii="Arial" w:hAnsi="Arial" w:cs="Arial"/>
          <w:sz w:val="20"/>
          <w:szCs w:val="20"/>
        </w:rPr>
        <w:t xml:space="preserve"> Z.</w:t>
      </w:r>
      <w:r w:rsidR="00412637" w:rsidRPr="0095273D">
        <w:rPr>
          <w:rFonts w:ascii="Arial" w:hAnsi="Arial" w:cs="Arial"/>
          <w:sz w:val="20"/>
          <w:szCs w:val="20"/>
        </w:rPr>
        <w:t xml:space="preserve"> </w:t>
      </w:r>
      <w:r w:rsidRPr="0095273D">
        <w:rPr>
          <w:rFonts w:ascii="Arial" w:hAnsi="Arial" w:cs="Arial"/>
          <w:sz w:val="20"/>
          <w:szCs w:val="20"/>
        </w:rPr>
        <w:t>z. o verejnom obstarávaní a o zmene a doplnení niektorých zákonov v znení neskorších predpisov</w:t>
      </w:r>
      <w:r w:rsidR="0029740E" w:rsidRPr="0095273D">
        <w:rPr>
          <w:rFonts w:ascii="Arial" w:hAnsi="Arial" w:cs="Arial"/>
          <w:sz w:val="20"/>
          <w:szCs w:val="20"/>
        </w:rPr>
        <w:t xml:space="preserve"> (ďalej len „zákon o verejnom obstarávaní“)</w:t>
      </w:r>
      <w:r w:rsidRPr="0095273D">
        <w:rPr>
          <w:rFonts w:ascii="Arial" w:hAnsi="Arial" w:cs="Arial"/>
          <w:sz w:val="20"/>
          <w:szCs w:val="20"/>
        </w:rPr>
        <w:t xml:space="preserve">, a že nie sme v konflikte záujmov alebo v žiadnom inom vzťahu s inými uchádzačmi alebo fyzickými osobami alebo právnickými osobami zúčastnenými na príprave alebo vykonávaní </w:t>
      </w:r>
      <w:r w:rsidR="003D7D75" w:rsidRPr="0095273D">
        <w:rPr>
          <w:rFonts w:ascii="Arial" w:hAnsi="Arial" w:cs="Arial"/>
          <w:sz w:val="20"/>
          <w:szCs w:val="20"/>
        </w:rPr>
        <w:t>D</w:t>
      </w:r>
      <w:r w:rsidRPr="0095273D">
        <w:rPr>
          <w:rFonts w:ascii="Arial" w:hAnsi="Arial" w:cs="Arial"/>
          <w:sz w:val="20"/>
          <w:szCs w:val="20"/>
        </w:rPr>
        <w:t>iela.</w:t>
      </w:r>
    </w:p>
    <w:p w14:paraId="298A9B03" w14:textId="77777777" w:rsidR="004D3A12" w:rsidRPr="0095273D" w:rsidRDefault="004D3A12" w:rsidP="0095273D">
      <w:pPr>
        <w:spacing w:after="0" w:line="240" w:lineRule="auto"/>
        <w:contextualSpacing/>
        <w:jc w:val="both"/>
        <w:rPr>
          <w:rFonts w:ascii="Arial" w:hAnsi="Arial" w:cs="Arial"/>
          <w:sz w:val="20"/>
          <w:szCs w:val="20"/>
        </w:rPr>
      </w:pPr>
    </w:p>
    <w:p w14:paraId="456997CF" w14:textId="25CFF4B2" w:rsidR="004D3A12" w:rsidRPr="0095273D" w:rsidRDefault="004D3A12"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Potvrdzujeme, že máme k dispozícii </w:t>
      </w:r>
      <w:r w:rsidR="0029740E" w:rsidRPr="0095273D">
        <w:rPr>
          <w:rFonts w:ascii="Arial" w:hAnsi="Arial" w:cs="Arial"/>
          <w:sz w:val="20"/>
          <w:szCs w:val="20"/>
        </w:rPr>
        <w:t xml:space="preserve">personálne kapacity, </w:t>
      </w:r>
      <w:r w:rsidRPr="0095273D">
        <w:rPr>
          <w:rFonts w:ascii="Arial" w:hAnsi="Arial" w:cs="Arial"/>
          <w:sz w:val="20"/>
          <w:szCs w:val="20"/>
        </w:rPr>
        <w:t xml:space="preserve">technické prostriedky, strojové a technické zariadenia potrebné na plnenie </w:t>
      </w:r>
      <w:r w:rsidR="004124A4">
        <w:rPr>
          <w:rFonts w:ascii="Arial" w:hAnsi="Arial" w:cs="Arial"/>
          <w:sz w:val="20"/>
          <w:szCs w:val="20"/>
        </w:rPr>
        <w:t>Z</w:t>
      </w:r>
      <w:r w:rsidRPr="0095273D">
        <w:rPr>
          <w:rFonts w:ascii="Arial" w:hAnsi="Arial" w:cs="Arial"/>
          <w:sz w:val="20"/>
          <w:szCs w:val="20"/>
        </w:rPr>
        <w:t>mluvy.</w:t>
      </w:r>
    </w:p>
    <w:p w14:paraId="7EF1B23E" w14:textId="77777777" w:rsidR="003D7D75" w:rsidRPr="0095273D" w:rsidRDefault="003D7D75" w:rsidP="0095273D">
      <w:pPr>
        <w:spacing w:after="0" w:line="240" w:lineRule="auto"/>
        <w:contextualSpacing/>
        <w:jc w:val="both"/>
        <w:rPr>
          <w:rFonts w:ascii="Arial" w:hAnsi="Arial" w:cs="Arial"/>
          <w:sz w:val="20"/>
          <w:szCs w:val="20"/>
        </w:rPr>
      </w:pPr>
    </w:p>
    <w:p w14:paraId="194FF0C2" w14:textId="08FB1A00" w:rsidR="00B26946" w:rsidRPr="0095273D" w:rsidRDefault="00B2694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V prípade akejkoľvek zmeny vyššie uvedených okolností budeme o tejto skutočnosti bezodkladne informovať verejného obstarávateľa v ktorejkoľvek fáze verejného obstarávania alebo plnenia </w:t>
      </w:r>
      <w:r w:rsidR="00D73123" w:rsidRPr="0095273D">
        <w:rPr>
          <w:rFonts w:ascii="Arial" w:hAnsi="Arial" w:cs="Arial"/>
          <w:sz w:val="20"/>
          <w:szCs w:val="20"/>
        </w:rPr>
        <w:t>Z</w:t>
      </w:r>
      <w:r w:rsidRPr="0095273D">
        <w:rPr>
          <w:rFonts w:ascii="Arial" w:hAnsi="Arial" w:cs="Arial"/>
          <w:sz w:val="20"/>
          <w:szCs w:val="20"/>
        </w:rPr>
        <w:t>mluvy</w:t>
      </w:r>
      <w:r w:rsidR="004D3A12" w:rsidRPr="0095273D">
        <w:rPr>
          <w:rFonts w:ascii="Arial" w:hAnsi="Arial" w:cs="Arial"/>
          <w:sz w:val="20"/>
          <w:szCs w:val="20"/>
        </w:rPr>
        <w:t xml:space="preserve"> o </w:t>
      </w:r>
      <w:r w:rsidR="00D73123" w:rsidRPr="0095273D">
        <w:rPr>
          <w:rFonts w:ascii="Arial" w:hAnsi="Arial" w:cs="Arial"/>
          <w:sz w:val="20"/>
          <w:szCs w:val="20"/>
        </w:rPr>
        <w:t>D</w:t>
      </w:r>
      <w:r w:rsidR="004D3A12" w:rsidRPr="0095273D">
        <w:rPr>
          <w:rFonts w:ascii="Arial" w:hAnsi="Arial" w:cs="Arial"/>
          <w:sz w:val="20"/>
          <w:szCs w:val="20"/>
        </w:rPr>
        <w:t>ielo</w:t>
      </w:r>
      <w:r w:rsidRPr="0095273D">
        <w:rPr>
          <w:rFonts w:ascii="Arial" w:hAnsi="Arial" w:cs="Arial"/>
          <w:sz w:val="20"/>
          <w:szCs w:val="20"/>
        </w:rPr>
        <w:t xml:space="preserve">. Záväzne vyhlasujeme, že všetky informácie obsiahnuté v tejto ponuke sú pravdivé a plne si uvedomujeme a súhlasíme, že  akákoľvek nepresná alebo neúplná informácia, ktorá je v tejto ponuke poskytnutá, môže viesť k nášmu vylúčeniu z tejto </w:t>
      </w:r>
      <w:r w:rsidR="006933E6" w:rsidRPr="0095273D">
        <w:rPr>
          <w:rFonts w:ascii="Arial" w:hAnsi="Arial" w:cs="Arial"/>
          <w:sz w:val="20"/>
          <w:szCs w:val="20"/>
        </w:rPr>
        <w:t xml:space="preserve">verejnej </w:t>
      </w:r>
      <w:r w:rsidR="004D3A12" w:rsidRPr="0095273D">
        <w:rPr>
          <w:rFonts w:ascii="Arial" w:hAnsi="Arial" w:cs="Arial"/>
          <w:sz w:val="20"/>
          <w:szCs w:val="20"/>
        </w:rPr>
        <w:t>súťaž</w:t>
      </w:r>
      <w:r w:rsidR="006933E6" w:rsidRPr="0095273D">
        <w:rPr>
          <w:rFonts w:ascii="Arial" w:hAnsi="Arial" w:cs="Arial"/>
          <w:sz w:val="20"/>
          <w:szCs w:val="20"/>
        </w:rPr>
        <w:t>e</w:t>
      </w:r>
      <w:r w:rsidRPr="0095273D">
        <w:rPr>
          <w:rFonts w:ascii="Arial" w:hAnsi="Arial" w:cs="Arial"/>
          <w:sz w:val="20"/>
          <w:szCs w:val="20"/>
        </w:rPr>
        <w:t xml:space="preserve"> a z uzatvoreni</w:t>
      </w:r>
      <w:r w:rsidR="003D7D75" w:rsidRPr="0095273D">
        <w:rPr>
          <w:rFonts w:ascii="Arial" w:hAnsi="Arial" w:cs="Arial"/>
          <w:sz w:val="20"/>
          <w:szCs w:val="20"/>
        </w:rPr>
        <w:t>u</w:t>
      </w:r>
      <w:r w:rsidRPr="0095273D">
        <w:rPr>
          <w:rFonts w:ascii="Arial" w:hAnsi="Arial" w:cs="Arial"/>
          <w:sz w:val="20"/>
          <w:szCs w:val="20"/>
        </w:rPr>
        <w:t xml:space="preserve"> </w:t>
      </w:r>
      <w:r w:rsidR="004124A4">
        <w:rPr>
          <w:rFonts w:ascii="Arial" w:hAnsi="Arial" w:cs="Arial"/>
          <w:sz w:val="20"/>
          <w:szCs w:val="20"/>
        </w:rPr>
        <w:t>Z</w:t>
      </w:r>
      <w:r w:rsidRPr="0095273D">
        <w:rPr>
          <w:rFonts w:ascii="Arial" w:hAnsi="Arial" w:cs="Arial"/>
          <w:sz w:val="20"/>
          <w:szCs w:val="20"/>
        </w:rPr>
        <w:t>mluvy, ktorá je jej výsledkom</w:t>
      </w:r>
      <w:r w:rsidR="006C539E" w:rsidRPr="0095273D">
        <w:rPr>
          <w:rFonts w:ascii="Arial" w:hAnsi="Arial" w:cs="Arial"/>
          <w:sz w:val="20"/>
          <w:szCs w:val="20"/>
        </w:rPr>
        <w:t>.</w:t>
      </w:r>
    </w:p>
    <w:p w14:paraId="2AD3FC3F" w14:textId="77777777" w:rsidR="00B26946" w:rsidRPr="0095273D" w:rsidRDefault="00B26946" w:rsidP="0095273D">
      <w:pPr>
        <w:spacing w:after="0" w:line="240" w:lineRule="auto"/>
        <w:contextualSpacing/>
        <w:jc w:val="both"/>
        <w:rPr>
          <w:rFonts w:ascii="Arial" w:hAnsi="Arial" w:cs="Arial"/>
          <w:sz w:val="20"/>
          <w:szCs w:val="20"/>
        </w:rPr>
      </w:pPr>
    </w:p>
    <w:p w14:paraId="2180D874" w14:textId="44937C9A" w:rsidR="00B26946" w:rsidRPr="0095273D" w:rsidRDefault="00B26946" w:rsidP="0095273D">
      <w:pPr>
        <w:spacing w:after="0" w:line="240" w:lineRule="auto"/>
        <w:contextualSpacing/>
        <w:jc w:val="both"/>
        <w:rPr>
          <w:rFonts w:ascii="Arial" w:hAnsi="Arial" w:cs="Arial"/>
          <w:bCs/>
          <w:sz w:val="20"/>
          <w:szCs w:val="20"/>
        </w:rPr>
      </w:pPr>
      <w:r w:rsidRPr="0095273D">
        <w:rPr>
          <w:rFonts w:ascii="Arial" w:hAnsi="Arial" w:cs="Arial"/>
          <w:sz w:val="20"/>
          <w:szCs w:val="20"/>
        </w:rPr>
        <w:t>V prípade, ak komisia na vyhodnotenie ponúk vyberie našu ponuku, zaväzujeme sa, že na základe žiadosti verejného obstarávateľa poskytneme písomné vyhlásenie, že sa naše postavenie vzhľadom na dôvody vylúčenia uvedené v</w:t>
      </w:r>
      <w:r w:rsidR="0029740E" w:rsidRPr="0095273D">
        <w:rPr>
          <w:rFonts w:ascii="Arial" w:hAnsi="Arial" w:cs="Arial"/>
          <w:sz w:val="20"/>
          <w:szCs w:val="20"/>
        </w:rPr>
        <w:t xml:space="preserve"> zákone </w:t>
      </w:r>
      <w:r w:rsidRPr="0095273D">
        <w:rPr>
          <w:rFonts w:ascii="Arial" w:hAnsi="Arial" w:cs="Arial"/>
          <w:bCs/>
          <w:sz w:val="20"/>
          <w:szCs w:val="20"/>
        </w:rPr>
        <w:t>o verejnom obstarávaní</w:t>
      </w:r>
      <w:r w:rsidR="0029740E" w:rsidRPr="0095273D">
        <w:rPr>
          <w:rFonts w:ascii="Arial" w:hAnsi="Arial" w:cs="Arial"/>
          <w:b/>
          <w:bCs/>
          <w:sz w:val="20"/>
          <w:szCs w:val="20"/>
        </w:rPr>
        <w:t xml:space="preserve"> </w:t>
      </w:r>
      <w:r w:rsidRPr="0095273D">
        <w:rPr>
          <w:rFonts w:ascii="Arial" w:hAnsi="Arial" w:cs="Arial"/>
          <w:bCs/>
          <w:sz w:val="20"/>
          <w:szCs w:val="20"/>
        </w:rPr>
        <w:t>nezmenilo v období, ktoré uplynulo od vyhotovenia dokladov, dokumentov a iných písomností preukazujúcich splnenie podmienok účasti</w:t>
      </w:r>
      <w:r w:rsidR="00313FF1" w:rsidRPr="0095273D">
        <w:rPr>
          <w:rFonts w:ascii="Arial" w:hAnsi="Arial" w:cs="Arial"/>
          <w:bCs/>
          <w:sz w:val="20"/>
          <w:szCs w:val="20"/>
        </w:rPr>
        <w:t xml:space="preserve"> v</w:t>
      </w:r>
      <w:r w:rsidR="00B954E3" w:rsidRPr="0095273D">
        <w:rPr>
          <w:rFonts w:ascii="Arial" w:hAnsi="Arial" w:cs="Arial"/>
          <w:bCs/>
          <w:sz w:val="20"/>
          <w:szCs w:val="20"/>
        </w:rPr>
        <w:t>o</w:t>
      </w:r>
      <w:r w:rsidR="00313FF1" w:rsidRPr="0095273D">
        <w:rPr>
          <w:rFonts w:ascii="Arial" w:hAnsi="Arial" w:cs="Arial"/>
          <w:bCs/>
          <w:sz w:val="20"/>
          <w:szCs w:val="20"/>
        </w:rPr>
        <w:t xml:space="preserve">  </w:t>
      </w:r>
      <w:r w:rsidR="006933E6" w:rsidRPr="0095273D">
        <w:rPr>
          <w:rFonts w:ascii="Arial" w:hAnsi="Arial" w:cs="Arial"/>
          <w:bCs/>
          <w:sz w:val="20"/>
          <w:szCs w:val="20"/>
        </w:rPr>
        <w:t xml:space="preserve">verejnej </w:t>
      </w:r>
      <w:r w:rsidR="00313FF1" w:rsidRPr="0095273D">
        <w:rPr>
          <w:rFonts w:ascii="Arial" w:hAnsi="Arial" w:cs="Arial"/>
          <w:bCs/>
          <w:sz w:val="20"/>
          <w:szCs w:val="20"/>
        </w:rPr>
        <w:t>súťaži</w:t>
      </w:r>
      <w:r w:rsidRPr="0095273D">
        <w:rPr>
          <w:rFonts w:ascii="Arial" w:hAnsi="Arial" w:cs="Arial"/>
          <w:bCs/>
          <w:sz w:val="20"/>
          <w:szCs w:val="20"/>
        </w:rPr>
        <w:t xml:space="preserve">, ktoré sme predložili spolu s formulárom na predloženie našej ponuky. Uvedomujeme si, že ak do dňa podpisu </w:t>
      </w:r>
      <w:r w:rsidR="004124A4">
        <w:rPr>
          <w:rFonts w:ascii="Arial" w:hAnsi="Arial" w:cs="Arial"/>
          <w:bCs/>
          <w:sz w:val="20"/>
          <w:szCs w:val="20"/>
        </w:rPr>
        <w:t>Z</w:t>
      </w:r>
      <w:r w:rsidRPr="0095273D">
        <w:rPr>
          <w:rFonts w:ascii="Arial" w:hAnsi="Arial" w:cs="Arial"/>
          <w:bCs/>
          <w:sz w:val="20"/>
          <w:szCs w:val="20"/>
        </w:rPr>
        <w:t xml:space="preserve">mluvy neposkytneme toto vyhlásenie, alebo ak sa preukáže, že údaje uvedené v ponuke sú nepravdivé, </w:t>
      </w:r>
      <w:r w:rsidR="00FC62B2" w:rsidRPr="0095273D">
        <w:rPr>
          <w:rFonts w:ascii="Arial" w:hAnsi="Arial" w:cs="Arial"/>
          <w:bCs/>
          <w:sz w:val="20"/>
          <w:szCs w:val="20"/>
        </w:rPr>
        <w:t xml:space="preserve">informácia </w:t>
      </w:r>
      <w:r w:rsidRPr="0095273D">
        <w:rPr>
          <w:rFonts w:ascii="Arial" w:hAnsi="Arial" w:cs="Arial"/>
          <w:sz w:val="20"/>
          <w:szCs w:val="20"/>
        </w:rPr>
        <w:t>o výsledku vyhodnotenia ponúk, v ktorom nám oznámi verejný obstarávateľ ako úspešnému uchádzačovi prijatie našej ponuky, môže byť vyhlásené za neplatné a byť zrušené.</w:t>
      </w:r>
      <w:r w:rsidRPr="0095273D">
        <w:rPr>
          <w:rFonts w:ascii="Arial" w:hAnsi="Arial" w:cs="Arial"/>
          <w:bCs/>
          <w:sz w:val="20"/>
          <w:szCs w:val="20"/>
        </w:rPr>
        <w:t xml:space="preserve"> </w:t>
      </w:r>
    </w:p>
    <w:p w14:paraId="66FC8C44" w14:textId="77777777" w:rsidR="00C10B49" w:rsidRPr="0095273D" w:rsidRDefault="00C10B49" w:rsidP="0095273D">
      <w:pPr>
        <w:spacing w:after="0" w:line="240" w:lineRule="auto"/>
        <w:contextualSpacing/>
        <w:jc w:val="both"/>
        <w:rPr>
          <w:rFonts w:ascii="Arial" w:hAnsi="Arial" w:cs="Arial"/>
          <w:sz w:val="20"/>
          <w:szCs w:val="20"/>
        </w:rPr>
      </w:pPr>
    </w:p>
    <w:p w14:paraId="019DFA67" w14:textId="77777777" w:rsidR="00B26946" w:rsidRPr="0095273D" w:rsidRDefault="00B26946" w:rsidP="0095273D">
      <w:pPr>
        <w:spacing w:after="0" w:line="240" w:lineRule="auto"/>
        <w:contextualSpacing/>
        <w:jc w:val="both"/>
        <w:rPr>
          <w:rFonts w:ascii="Arial" w:hAnsi="Arial" w:cs="Arial"/>
          <w:b/>
          <w:i/>
          <w:sz w:val="20"/>
          <w:szCs w:val="20"/>
        </w:rPr>
      </w:pPr>
      <w:r w:rsidRPr="0095273D">
        <w:rPr>
          <w:rFonts w:ascii="Arial" w:hAnsi="Arial" w:cs="Arial"/>
          <w:b/>
          <w:sz w:val="20"/>
          <w:szCs w:val="20"/>
        </w:rPr>
        <w:t>Zároveň čestne vyhlasujeme, že so všetkými dokumentmi tvoriacimi Zmluvu o </w:t>
      </w:r>
      <w:r w:rsidR="00D73123" w:rsidRPr="0095273D">
        <w:rPr>
          <w:rFonts w:ascii="Arial" w:hAnsi="Arial" w:cs="Arial"/>
          <w:b/>
          <w:sz w:val="20"/>
          <w:szCs w:val="20"/>
        </w:rPr>
        <w:t>D</w:t>
      </w:r>
      <w:r w:rsidRPr="0095273D">
        <w:rPr>
          <w:rFonts w:ascii="Arial" w:hAnsi="Arial" w:cs="Arial"/>
          <w:b/>
          <w:sz w:val="20"/>
          <w:szCs w:val="20"/>
        </w:rPr>
        <w:t>ielo uvedenými v </w:t>
      </w:r>
      <w:r w:rsidRPr="0095273D">
        <w:rPr>
          <w:rFonts w:ascii="Arial" w:hAnsi="Arial" w:cs="Arial"/>
          <w:b/>
          <w:i/>
          <w:sz w:val="20"/>
          <w:szCs w:val="20"/>
        </w:rPr>
        <w:t>bode 1</w:t>
      </w:r>
      <w:r w:rsidRPr="0095273D">
        <w:rPr>
          <w:rFonts w:ascii="Arial" w:hAnsi="Arial" w:cs="Arial"/>
          <w:b/>
          <w:sz w:val="20"/>
          <w:szCs w:val="20"/>
        </w:rPr>
        <w:t xml:space="preserve"> </w:t>
      </w:r>
      <w:r w:rsidRPr="0095273D">
        <w:rPr>
          <w:rFonts w:ascii="Arial" w:hAnsi="Arial" w:cs="Arial"/>
          <w:b/>
          <w:i/>
          <w:sz w:val="20"/>
          <w:szCs w:val="20"/>
        </w:rPr>
        <w:t>Zmluvných dojednaní</w:t>
      </w:r>
      <w:r w:rsidRPr="0095273D">
        <w:rPr>
          <w:rFonts w:ascii="Arial" w:hAnsi="Arial" w:cs="Arial"/>
          <w:b/>
          <w:sz w:val="20"/>
          <w:szCs w:val="20"/>
        </w:rPr>
        <w:t xml:space="preserve"> Zmluvy o dielo (</w:t>
      </w:r>
      <w:r w:rsidR="003D7D75" w:rsidRPr="0095273D">
        <w:rPr>
          <w:rFonts w:ascii="Arial" w:hAnsi="Arial" w:cs="Arial"/>
          <w:b/>
          <w:i/>
          <w:sz w:val="20"/>
          <w:szCs w:val="20"/>
        </w:rPr>
        <w:t>Č</w:t>
      </w:r>
      <w:r w:rsidR="0029740E" w:rsidRPr="0095273D">
        <w:rPr>
          <w:rFonts w:ascii="Arial" w:hAnsi="Arial" w:cs="Arial"/>
          <w:b/>
          <w:i/>
          <w:sz w:val="20"/>
          <w:szCs w:val="20"/>
        </w:rPr>
        <w:t xml:space="preserve">asť 1 </w:t>
      </w:r>
      <w:r w:rsidRPr="0095273D">
        <w:rPr>
          <w:rFonts w:ascii="Arial" w:hAnsi="Arial" w:cs="Arial"/>
          <w:b/>
          <w:i/>
          <w:sz w:val="20"/>
          <w:szCs w:val="20"/>
        </w:rPr>
        <w:t xml:space="preserve">Zväzok 2 súťažných podkladov) </w:t>
      </w:r>
      <w:r w:rsidRPr="0095273D">
        <w:rPr>
          <w:rFonts w:ascii="Arial" w:hAnsi="Arial" w:cs="Arial"/>
          <w:b/>
          <w:sz w:val="20"/>
          <w:szCs w:val="20"/>
        </w:rPr>
        <w:t>sme sa oboznámili, súhlasíme s ich znením v plnom rozsahu a berieme na vedomie, že budú tvoriť súčasť Zmluvy o </w:t>
      </w:r>
      <w:r w:rsidR="00D73123" w:rsidRPr="0095273D">
        <w:rPr>
          <w:rFonts w:ascii="Arial" w:hAnsi="Arial" w:cs="Arial"/>
          <w:b/>
          <w:sz w:val="20"/>
          <w:szCs w:val="20"/>
        </w:rPr>
        <w:t>D</w:t>
      </w:r>
      <w:r w:rsidRPr="0095273D">
        <w:rPr>
          <w:rFonts w:ascii="Arial" w:hAnsi="Arial" w:cs="Arial"/>
          <w:b/>
          <w:sz w:val="20"/>
          <w:szCs w:val="20"/>
        </w:rPr>
        <w:t xml:space="preserve">ielo, tak ako je uvedené v bode 1 </w:t>
      </w:r>
      <w:r w:rsidRPr="0095273D">
        <w:rPr>
          <w:rFonts w:ascii="Arial" w:hAnsi="Arial" w:cs="Arial"/>
          <w:b/>
          <w:i/>
          <w:sz w:val="20"/>
          <w:szCs w:val="20"/>
        </w:rPr>
        <w:t>Zmluvných dojednaní</w:t>
      </w:r>
      <w:r w:rsidRPr="0095273D">
        <w:rPr>
          <w:rFonts w:ascii="Arial" w:hAnsi="Arial" w:cs="Arial"/>
          <w:b/>
          <w:sz w:val="20"/>
          <w:szCs w:val="20"/>
        </w:rPr>
        <w:t xml:space="preserve"> Zmluvy o </w:t>
      </w:r>
      <w:r w:rsidR="00D73123" w:rsidRPr="0095273D">
        <w:rPr>
          <w:rFonts w:ascii="Arial" w:hAnsi="Arial" w:cs="Arial"/>
          <w:b/>
          <w:sz w:val="20"/>
          <w:szCs w:val="20"/>
        </w:rPr>
        <w:t>D</w:t>
      </w:r>
      <w:r w:rsidRPr="0095273D">
        <w:rPr>
          <w:rFonts w:ascii="Arial" w:hAnsi="Arial" w:cs="Arial"/>
          <w:b/>
          <w:sz w:val="20"/>
          <w:szCs w:val="20"/>
        </w:rPr>
        <w:t>ielo (</w:t>
      </w:r>
      <w:r w:rsidR="003D7D75" w:rsidRPr="0095273D">
        <w:rPr>
          <w:rFonts w:ascii="Arial" w:hAnsi="Arial" w:cs="Arial"/>
          <w:b/>
          <w:i/>
          <w:sz w:val="20"/>
          <w:szCs w:val="20"/>
        </w:rPr>
        <w:t>Č</w:t>
      </w:r>
      <w:r w:rsidR="00DB7B58" w:rsidRPr="0095273D">
        <w:rPr>
          <w:rFonts w:ascii="Arial" w:hAnsi="Arial" w:cs="Arial"/>
          <w:b/>
          <w:i/>
          <w:sz w:val="20"/>
          <w:szCs w:val="20"/>
        </w:rPr>
        <w:t xml:space="preserve">asť 1 </w:t>
      </w:r>
      <w:r w:rsidRPr="0095273D">
        <w:rPr>
          <w:rFonts w:ascii="Arial" w:hAnsi="Arial" w:cs="Arial"/>
          <w:b/>
          <w:i/>
          <w:sz w:val="20"/>
          <w:szCs w:val="20"/>
        </w:rPr>
        <w:t>Zväzok 2 súťažných podkladov).</w:t>
      </w:r>
    </w:p>
    <w:p w14:paraId="249BF1E6" w14:textId="77777777" w:rsidR="00B26946" w:rsidRPr="0095273D" w:rsidRDefault="00B26946" w:rsidP="0095273D">
      <w:pPr>
        <w:spacing w:after="0" w:line="240" w:lineRule="auto"/>
        <w:contextualSpacing/>
        <w:jc w:val="both"/>
        <w:rPr>
          <w:rFonts w:ascii="Arial" w:hAnsi="Arial" w:cs="Arial"/>
          <w:sz w:val="20"/>
          <w:szCs w:val="20"/>
        </w:rPr>
      </w:pPr>
    </w:p>
    <w:p w14:paraId="0D9BCC0A" w14:textId="77777777" w:rsidR="00C7065A" w:rsidRPr="0095273D" w:rsidRDefault="00C7065A" w:rsidP="0095273D">
      <w:pPr>
        <w:spacing w:after="0" w:line="240" w:lineRule="auto"/>
        <w:contextualSpacing/>
        <w:jc w:val="both"/>
        <w:rPr>
          <w:rFonts w:ascii="Arial" w:hAnsi="Arial" w:cs="Arial"/>
          <w:sz w:val="20"/>
          <w:szCs w:val="20"/>
        </w:rPr>
      </w:pPr>
    </w:p>
    <w:p w14:paraId="2CEF658D" w14:textId="77777777" w:rsidR="00C7065A" w:rsidRPr="0095273D" w:rsidRDefault="00C7065A" w:rsidP="0095273D">
      <w:pPr>
        <w:spacing w:after="0" w:line="240" w:lineRule="auto"/>
        <w:contextualSpacing/>
        <w:jc w:val="both"/>
        <w:rPr>
          <w:rFonts w:ascii="Arial" w:hAnsi="Arial" w:cs="Arial"/>
          <w:sz w:val="20"/>
          <w:szCs w:val="20"/>
        </w:rPr>
      </w:pPr>
    </w:p>
    <w:p w14:paraId="7717A01C" w14:textId="77777777" w:rsidR="00C7065A" w:rsidRPr="0095273D" w:rsidRDefault="00C7065A" w:rsidP="0095273D">
      <w:pPr>
        <w:spacing w:after="0" w:line="240" w:lineRule="auto"/>
        <w:contextualSpacing/>
        <w:jc w:val="both"/>
        <w:rPr>
          <w:rFonts w:ascii="Arial" w:hAnsi="Arial" w:cs="Arial"/>
          <w:sz w:val="20"/>
          <w:szCs w:val="20"/>
        </w:rPr>
      </w:pPr>
    </w:p>
    <w:p w14:paraId="6066381C" w14:textId="77777777" w:rsidR="00C7065A" w:rsidRPr="0095273D" w:rsidRDefault="00C7065A" w:rsidP="0095273D">
      <w:pPr>
        <w:spacing w:after="0" w:line="240" w:lineRule="auto"/>
        <w:contextualSpacing/>
        <w:jc w:val="both"/>
        <w:rPr>
          <w:rFonts w:ascii="Arial" w:hAnsi="Arial" w:cs="Arial"/>
          <w:sz w:val="20"/>
          <w:szCs w:val="20"/>
        </w:rPr>
      </w:pPr>
    </w:p>
    <w:p w14:paraId="4C837BFD" w14:textId="77777777" w:rsidR="00C7065A" w:rsidRPr="0095273D" w:rsidRDefault="00C7065A" w:rsidP="0095273D">
      <w:pPr>
        <w:spacing w:after="0" w:line="240" w:lineRule="auto"/>
        <w:contextualSpacing/>
        <w:jc w:val="both"/>
        <w:rPr>
          <w:rFonts w:ascii="Arial" w:hAnsi="Arial" w:cs="Arial"/>
          <w:sz w:val="20"/>
          <w:szCs w:val="20"/>
        </w:rPr>
      </w:pPr>
    </w:p>
    <w:p w14:paraId="6B386F60" w14:textId="77777777" w:rsidR="00C7065A" w:rsidRPr="0095273D" w:rsidRDefault="00C7065A" w:rsidP="0095273D">
      <w:pPr>
        <w:spacing w:after="0" w:line="240" w:lineRule="auto"/>
        <w:contextualSpacing/>
        <w:jc w:val="both"/>
        <w:rPr>
          <w:rFonts w:ascii="Arial" w:hAnsi="Arial" w:cs="Arial"/>
          <w:sz w:val="20"/>
          <w:szCs w:val="20"/>
        </w:rPr>
      </w:pPr>
    </w:p>
    <w:p w14:paraId="6F15A73D" w14:textId="77777777" w:rsidR="00C7065A" w:rsidRPr="0095273D" w:rsidRDefault="00C7065A" w:rsidP="0095273D">
      <w:pPr>
        <w:spacing w:after="0" w:line="240" w:lineRule="auto"/>
        <w:contextualSpacing/>
        <w:jc w:val="both"/>
        <w:rPr>
          <w:rFonts w:ascii="Arial" w:hAnsi="Arial" w:cs="Arial"/>
          <w:sz w:val="20"/>
          <w:szCs w:val="20"/>
        </w:rPr>
      </w:pPr>
    </w:p>
    <w:p w14:paraId="2CBDC89F" w14:textId="77777777" w:rsidR="00794DE5" w:rsidRPr="0095273D" w:rsidRDefault="00E80A3D" w:rsidP="0095273D">
      <w:pPr>
        <w:pStyle w:val="Default"/>
        <w:tabs>
          <w:tab w:val="left" w:pos="426"/>
        </w:tabs>
        <w:spacing w:after="0" w:line="240" w:lineRule="auto"/>
        <w:contextualSpacing/>
        <w:jc w:val="both"/>
        <w:rPr>
          <w:rFonts w:ascii="Arial" w:hAnsi="Arial" w:cs="Arial"/>
          <w:b/>
          <w:color w:val="auto"/>
          <w:sz w:val="20"/>
          <w:szCs w:val="20"/>
        </w:rPr>
      </w:pPr>
      <w:r w:rsidRPr="0095273D">
        <w:rPr>
          <w:rFonts w:ascii="Arial" w:hAnsi="Arial" w:cs="Arial"/>
          <w:b/>
          <w:color w:val="auto"/>
          <w:sz w:val="20"/>
          <w:szCs w:val="20"/>
        </w:rPr>
        <w:t>4</w:t>
      </w:r>
      <w:r w:rsidR="00794DE5" w:rsidRPr="0095273D">
        <w:rPr>
          <w:rFonts w:ascii="Arial" w:hAnsi="Arial" w:cs="Arial"/>
          <w:b/>
          <w:color w:val="auto"/>
          <w:sz w:val="20"/>
          <w:szCs w:val="20"/>
        </w:rPr>
        <w:tab/>
        <w:t>SÚHLAS SO SPRACOVANÍM OSOBNÝCH ÚDAJOV</w:t>
      </w:r>
    </w:p>
    <w:p w14:paraId="07C6402D" w14:textId="77777777" w:rsidR="00794DE5" w:rsidRPr="0095273D" w:rsidRDefault="00794DE5" w:rsidP="0095273D">
      <w:pPr>
        <w:pStyle w:val="Default"/>
        <w:spacing w:after="0" w:line="240" w:lineRule="auto"/>
        <w:contextualSpacing/>
        <w:rPr>
          <w:rFonts w:ascii="Arial" w:hAnsi="Arial" w:cs="Arial"/>
          <w:color w:val="auto"/>
          <w:sz w:val="20"/>
          <w:szCs w:val="20"/>
        </w:rPr>
      </w:pPr>
    </w:p>
    <w:p w14:paraId="5B98AB9A"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r w:rsidRPr="0095273D">
        <w:rPr>
          <w:rFonts w:ascii="Arial" w:hAnsi="Arial" w:cs="Arial"/>
          <w:color w:val="auto"/>
          <w:sz w:val="20"/>
          <w:szCs w:val="20"/>
        </w:rPr>
        <w:t>Súhlas so spracúvaním osobných údajov (podľa zákona č. 18/2018 Z. z. o ochrane osobných údajov  v znení neskorších predpisov):</w:t>
      </w:r>
    </w:p>
    <w:p w14:paraId="0AFC2810"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p>
    <w:p w14:paraId="06999D9F"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r w:rsidRPr="0095273D">
        <w:rPr>
          <w:rFonts w:ascii="Arial" w:hAnsi="Arial" w:cs="Arial"/>
          <w:color w:val="auto"/>
          <w:sz w:val="20"/>
          <w:szCs w:val="20"/>
        </w:rPr>
        <w:t xml:space="preserve">Dole podpísaná/podpísaný udeľujem týmto súhlas so spracúvaním osobných údajov pre účely procesu verejného obstarávania (realizovaného podľa zákona č. 343/2015 Z. z. o verejnom obstarávaní a o zmene a doplnení niektorých zákonov) podľa zákona č. 18/2018 Z. z. o ochrane osobných údajov v znení neskorších predpisov (ďalej len „zákon č. 18/2018 Z. z.“) Národnej diaľničnej spoločnosti ako verejnému obstarávateľovi v rámci  predmetu zákazky.  </w:t>
      </w:r>
    </w:p>
    <w:p w14:paraId="4E408BE4"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p>
    <w:p w14:paraId="1D438D56"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r w:rsidRPr="0095273D">
        <w:rPr>
          <w:rFonts w:ascii="Arial" w:hAnsi="Arial" w:cs="Arial"/>
          <w:color w:val="auto"/>
          <w:sz w:val="20"/>
          <w:szCs w:val="20"/>
        </w:rPr>
        <w:t xml:space="preserve">Súhlas so spracúvaním osobných údajov platí do jeho odvolania. Tento súhlas je možné kedykoľvek písomne odvolať. </w:t>
      </w:r>
    </w:p>
    <w:p w14:paraId="4391D81C"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p>
    <w:p w14:paraId="4D1C8908"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r w:rsidRPr="0095273D">
        <w:rPr>
          <w:rFonts w:ascii="Arial" w:hAnsi="Arial" w:cs="Arial"/>
          <w:color w:val="auto"/>
          <w:sz w:val="20"/>
          <w:szCs w:val="20"/>
        </w:rPr>
        <w:t xml:space="preserve">Zároveň berie na vedomie, že práva dotknutej osoby sú upravené v Druhej hlave zákona č. 18/2018 Z. z. </w:t>
      </w:r>
    </w:p>
    <w:p w14:paraId="5AC1D018" w14:textId="77777777" w:rsidR="00794DE5" w:rsidRPr="0095273D" w:rsidRDefault="00794DE5" w:rsidP="0095273D">
      <w:pPr>
        <w:spacing w:after="0" w:line="240" w:lineRule="auto"/>
        <w:contextualSpacing/>
        <w:jc w:val="both"/>
        <w:rPr>
          <w:rFonts w:ascii="Arial" w:hAnsi="Arial" w:cs="Arial"/>
          <w:sz w:val="20"/>
          <w:szCs w:val="20"/>
        </w:rPr>
      </w:pPr>
    </w:p>
    <w:p w14:paraId="585920E7" w14:textId="77777777" w:rsidR="00B26946" w:rsidRPr="0095273D" w:rsidRDefault="00B26946" w:rsidP="0095273D">
      <w:pPr>
        <w:spacing w:after="0" w:line="240" w:lineRule="auto"/>
        <w:contextualSpacing/>
        <w:jc w:val="both"/>
        <w:rPr>
          <w:rFonts w:ascii="Arial" w:hAnsi="Arial" w:cs="Arial"/>
          <w:sz w:val="20"/>
          <w:szCs w:val="20"/>
        </w:rPr>
      </w:pPr>
      <w:r w:rsidRPr="0095273D">
        <w:rPr>
          <w:rFonts w:ascii="Arial" w:hAnsi="Arial" w:cs="Arial"/>
          <w:sz w:val="20"/>
          <w:szCs w:val="20"/>
        </w:rPr>
        <w:t>S úctou</w:t>
      </w:r>
    </w:p>
    <w:p w14:paraId="6E50253E" w14:textId="77777777" w:rsidR="00B26946" w:rsidRPr="0095273D" w:rsidRDefault="00B26946" w:rsidP="0095273D">
      <w:pPr>
        <w:spacing w:after="0" w:line="240" w:lineRule="auto"/>
        <w:contextualSpacing/>
        <w:jc w:val="both"/>
        <w:rPr>
          <w:rFonts w:ascii="Arial" w:hAnsi="Arial" w:cs="Arial"/>
          <w:sz w:val="20"/>
          <w:szCs w:val="20"/>
        </w:rPr>
      </w:pPr>
    </w:p>
    <w:p w14:paraId="13B1A7DF" w14:textId="77777777" w:rsidR="00313FF1" w:rsidRPr="0095273D" w:rsidRDefault="00313FF1" w:rsidP="0095273D">
      <w:pPr>
        <w:keepNext/>
        <w:keepLines/>
        <w:widowControl w:val="0"/>
        <w:spacing w:after="0" w:line="240" w:lineRule="auto"/>
        <w:contextualSpacing/>
        <w:jc w:val="center"/>
        <w:rPr>
          <w:rFonts w:ascii="Arial" w:hAnsi="Arial" w:cs="Arial"/>
          <w:b/>
          <w:sz w:val="20"/>
          <w:szCs w:val="20"/>
        </w:rPr>
      </w:pPr>
    </w:p>
    <w:p w14:paraId="2181E2AA" w14:textId="77777777" w:rsidR="003B7D3D" w:rsidRPr="0095273D" w:rsidRDefault="003B7D3D" w:rsidP="0095273D">
      <w:pPr>
        <w:keepNext/>
        <w:keepLines/>
        <w:widowControl w:val="0"/>
        <w:spacing w:after="0" w:line="240" w:lineRule="auto"/>
        <w:contextualSpacing/>
        <w:jc w:val="center"/>
        <w:rPr>
          <w:rFonts w:ascii="Arial" w:hAnsi="Arial" w:cs="Arial"/>
          <w:b/>
          <w:sz w:val="20"/>
          <w:szCs w:val="20"/>
        </w:rPr>
      </w:pPr>
    </w:p>
    <w:p w14:paraId="0EE166A2" w14:textId="5A411B53" w:rsidR="00794DE5" w:rsidRDefault="00794DE5" w:rsidP="0095273D">
      <w:pPr>
        <w:keepNext/>
        <w:keepLines/>
        <w:widowControl w:val="0"/>
        <w:spacing w:after="0" w:line="240" w:lineRule="auto"/>
        <w:contextualSpacing/>
        <w:jc w:val="center"/>
        <w:rPr>
          <w:rFonts w:ascii="Arial" w:hAnsi="Arial" w:cs="Arial"/>
          <w:b/>
          <w:sz w:val="20"/>
          <w:szCs w:val="20"/>
        </w:rPr>
      </w:pPr>
    </w:p>
    <w:p w14:paraId="0EC215B3" w14:textId="46C71FA3" w:rsidR="005D37BB" w:rsidRDefault="005D37BB" w:rsidP="0095273D">
      <w:pPr>
        <w:keepNext/>
        <w:keepLines/>
        <w:widowControl w:val="0"/>
        <w:spacing w:after="0" w:line="240" w:lineRule="auto"/>
        <w:contextualSpacing/>
        <w:jc w:val="center"/>
        <w:rPr>
          <w:rFonts w:ascii="Arial" w:hAnsi="Arial" w:cs="Arial"/>
          <w:b/>
          <w:sz w:val="20"/>
          <w:szCs w:val="20"/>
        </w:rPr>
      </w:pPr>
    </w:p>
    <w:p w14:paraId="60157F1D" w14:textId="77777777" w:rsidR="005D37BB" w:rsidRPr="0095273D" w:rsidRDefault="005D37BB" w:rsidP="0095273D">
      <w:pPr>
        <w:keepNext/>
        <w:keepLines/>
        <w:widowControl w:val="0"/>
        <w:spacing w:after="0" w:line="240" w:lineRule="auto"/>
        <w:contextualSpacing/>
        <w:jc w:val="center"/>
        <w:rPr>
          <w:rFonts w:ascii="Arial" w:hAnsi="Arial" w:cs="Arial"/>
          <w:b/>
          <w:sz w:val="20"/>
          <w:szCs w:val="20"/>
        </w:rPr>
      </w:pPr>
    </w:p>
    <w:p w14:paraId="782B0447" w14:textId="23209B86" w:rsidR="00794DE5" w:rsidRPr="0095273D" w:rsidRDefault="00FC0589" w:rsidP="0095273D">
      <w:pPr>
        <w:keepNext/>
        <w:keepLines/>
        <w:widowControl w:val="0"/>
        <w:spacing w:after="0" w:line="240" w:lineRule="auto"/>
        <w:ind w:left="3402"/>
        <w:contextualSpacing/>
        <w:jc w:val="center"/>
        <w:rPr>
          <w:rFonts w:ascii="Arial" w:hAnsi="Arial" w:cs="Arial"/>
          <w:b/>
          <w:sz w:val="20"/>
          <w:szCs w:val="20"/>
        </w:rPr>
      </w:pPr>
      <w:r>
        <w:rPr>
          <w:rFonts w:ascii="Arial" w:hAnsi="Arial" w:cs="Arial"/>
          <w:b/>
          <w:sz w:val="20"/>
          <w:szCs w:val="20"/>
        </w:rPr>
        <w:t xml:space="preserve">      </w:t>
      </w:r>
      <w:r w:rsidR="002B56FA" w:rsidRPr="0095273D">
        <w:rPr>
          <w:rFonts w:ascii="Arial" w:hAnsi="Arial" w:cs="Arial"/>
          <w:b/>
          <w:sz w:val="20"/>
          <w:szCs w:val="20"/>
        </w:rPr>
        <w:t>..................................................................</w:t>
      </w:r>
    </w:p>
    <w:p w14:paraId="2550172C" w14:textId="77777777" w:rsidR="003D7D75" w:rsidRPr="0095273D" w:rsidRDefault="003D7D75" w:rsidP="0095273D">
      <w:pPr>
        <w:autoSpaceDE w:val="0"/>
        <w:autoSpaceDN w:val="0"/>
        <w:spacing w:after="0" w:line="240" w:lineRule="auto"/>
        <w:ind w:left="1988" w:hanging="854"/>
        <w:contextualSpacing/>
        <w:jc w:val="both"/>
        <w:rPr>
          <w:rFonts w:ascii="Arial" w:eastAsia="Times New Roman" w:hAnsi="Arial" w:cs="Arial"/>
          <w:sz w:val="20"/>
          <w:szCs w:val="20"/>
        </w:rPr>
      </w:pPr>
      <w:r w:rsidRPr="0095273D">
        <w:rPr>
          <w:rFonts w:ascii="Arial" w:eastAsia="Times New Roman" w:hAnsi="Arial" w:cs="Arial"/>
          <w:b/>
          <w:bCs/>
          <w:sz w:val="20"/>
          <w:szCs w:val="20"/>
        </w:rPr>
        <w:t xml:space="preserve">   </w:t>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t xml:space="preserve">    </w:t>
      </w:r>
      <w:r w:rsidRPr="0095273D">
        <w:rPr>
          <w:rFonts w:ascii="Arial" w:eastAsia="Times New Roman" w:hAnsi="Arial" w:cs="Arial"/>
          <w:bCs/>
          <w:sz w:val="20"/>
          <w:szCs w:val="20"/>
        </w:rPr>
        <w:t>meno, priezvisko a</w:t>
      </w:r>
      <w:r w:rsidRPr="0095273D">
        <w:rPr>
          <w:rFonts w:ascii="Arial" w:eastAsia="Times New Roman" w:hAnsi="Arial" w:cs="Arial"/>
          <w:b/>
          <w:bCs/>
          <w:sz w:val="20"/>
          <w:szCs w:val="20"/>
        </w:rPr>
        <w:t> </w:t>
      </w:r>
      <w:r w:rsidRPr="0095273D">
        <w:rPr>
          <w:rFonts w:ascii="Arial" w:eastAsia="Times New Roman" w:hAnsi="Arial" w:cs="Arial"/>
          <w:b/>
          <w:bCs/>
          <w:caps/>
          <w:sz w:val="20"/>
          <w:szCs w:val="20"/>
        </w:rPr>
        <w:t xml:space="preserve"> </w:t>
      </w:r>
      <w:r w:rsidRPr="0095273D">
        <w:rPr>
          <w:rFonts w:ascii="Arial" w:eastAsia="Times New Roman" w:hAnsi="Arial" w:cs="Arial"/>
          <w:sz w:val="20"/>
          <w:szCs w:val="20"/>
        </w:rPr>
        <w:t xml:space="preserve">podpis uchádzača, jeho štatutárneho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orgánu alebo 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uchádzača v záväzkových vzťahoch</w:t>
      </w:r>
    </w:p>
    <w:p w14:paraId="0C95C4BC" w14:textId="77777777" w:rsidR="003D7D75" w:rsidRPr="0095273D" w:rsidRDefault="003D7D75" w:rsidP="0095273D">
      <w:pPr>
        <w:tabs>
          <w:tab w:val="num" w:pos="720"/>
        </w:tabs>
        <w:spacing w:after="0" w:line="240" w:lineRule="auto"/>
        <w:contextualSpacing/>
        <w:jc w:val="both"/>
        <w:rPr>
          <w:rFonts w:ascii="Arial" w:eastAsia="Times New Roman" w:hAnsi="Arial" w:cs="Arial"/>
          <w:caps/>
          <w:sz w:val="20"/>
          <w:szCs w:val="20"/>
        </w:rPr>
      </w:pPr>
    </w:p>
    <w:p w14:paraId="68A91A4A" w14:textId="77777777" w:rsidR="003D7D75" w:rsidRPr="0095273D" w:rsidRDefault="003D7D75" w:rsidP="0095273D">
      <w:pPr>
        <w:keepNext/>
        <w:keepLines/>
        <w:widowControl w:val="0"/>
        <w:spacing w:after="0" w:line="240" w:lineRule="auto"/>
        <w:contextualSpacing/>
        <w:rPr>
          <w:rFonts w:ascii="Arial" w:eastAsia="Times New Roman" w:hAnsi="Arial" w:cs="Arial"/>
          <w:b/>
          <w:sz w:val="20"/>
          <w:szCs w:val="20"/>
        </w:rPr>
      </w:pPr>
    </w:p>
    <w:p w14:paraId="3A62795A" w14:textId="77777777" w:rsidR="00794DE5" w:rsidRPr="0095273D" w:rsidRDefault="00794DE5" w:rsidP="0095273D">
      <w:pPr>
        <w:keepNext/>
        <w:keepLines/>
        <w:widowControl w:val="0"/>
        <w:spacing w:after="0" w:line="240" w:lineRule="auto"/>
        <w:contextualSpacing/>
        <w:jc w:val="center"/>
        <w:rPr>
          <w:rFonts w:ascii="Arial" w:hAnsi="Arial" w:cs="Arial"/>
          <w:b/>
          <w:sz w:val="20"/>
          <w:szCs w:val="20"/>
        </w:rPr>
      </w:pPr>
    </w:p>
    <w:p w14:paraId="6ED63DD2" w14:textId="77777777" w:rsidR="00794DE5" w:rsidRPr="0095273D" w:rsidRDefault="00794DE5" w:rsidP="0095273D">
      <w:pPr>
        <w:keepNext/>
        <w:keepLines/>
        <w:widowControl w:val="0"/>
        <w:spacing w:after="0" w:line="240" w:lineRule="auto"/>
        <w:contextualSpacing/>
        <w:jc w:val="center"/>
        <w:rPr>
          <w:rFonts w:ascii="Arial" w:hAnsi="Arial" w:cs="Arial"/>
          <w:b/>
          <w:sz w:val="20"/>
          <w:szCs w:val="20"/>
        </w:rPr>
      </w:pPr>
    </w:p>
    <w:p w14:paraId="2C0E901C" w14:textId="77777777" w:rsidR="003B7D3D" w:rsidRPr="0095273D" w:rsidRDefault="003B7D3D" w:rsidP="0095273D">
      <w:pPr>
        <w:pStyle w:val="Nzov"/>
        <w:rPr>
          <w:rFonts w:ascii="Arial" w:hAnsi="Arial" w:cs="Arial"/>
          <w:bCs/>
          <w:sz w:val="20"/>
          <w:szCs w:val="20"/>
        </w:rPr>
      </w:pPr>
    </w:p>
    <w:p w14:paraId="45BB4E86" w14:textId="77777777" w:rsidR="002300F1" w:rsidRPr="0095273D" w:rsidRDefault="002300F1" w:rsidP="0095273D">
      <w:pPr>
        <w:pStyle w:val="Nzov"/>
        <w:rPr>
          <w:rFonts w:ascii="Arial" w:hAnsi="Arial" w:cs="Arial"/>
          <w:bCs/>
          <w:sz w:val="20"/>
          <w:szCs w:val="20"/>
        </w:rPr>
      </w:pPr>
    </w:p>
    <w:p w14:paraId="3DC0480A" w14:textId="77777777" w:rsidR="002300F1" w:rsidRPr="0095273D" w:rsidRDefault="002300F1" w:rsidP="0095273D">
      <w:pPr>
        <w:pStyle w:val="Nzov"/>
        <w:rPr>
          <w:rFonts w:ascii="Arial" w:hAnsi="Arial" w:cs="Arial"/>
          <w:bCs/>
          <w:sz w:val="20"/>
          <w:szCs w:val="20"/>
        </w:rPr>
      </w:pPr>
    </w:p>
    <w:p w14:paraId="14988DEA" w14:textId="77777777" w:rsidR="002300F1" w:rsidRPr="0095273D" w:rsidRDefault="002300F1" w:rsidP="0095273D">
      <w:pPr>
        <w:pStyle w:val="Nzov"/>
        <w:rPr>
          <w:rFonts w:ascii="Arial" w:hAnsi="Arial" w:cs="Arial"/>
          <w:bCs/>
          <w:sz w:val="20"/>
          <w:szCs w:val="20"/>
        </w:rPr>
      </w:pPr>
    </w:p>
    <w:p w14:paraId="3B88FB29" w14:textId="77777777" w:rsidR="002300F1" w:rsidRPr="0095273D" w:rsidRDefault="002300F1" w:rsidP="0095273D">
      <w:pPr>
        <w:pStyle w:val="Nzov"/>
        <w:rPr>
          <w:rFonts w:ascii="Arial" w:hAnsi="Arial" w:cs="Arial"/>
          <w:bCs/>
          <w:sz w:val="20"/>
          <w:szCs w:val="20"/>
        </w:rPr>
      </w:pPr>
    </w:p>
    <w:p w14:paraId="111833BB" w14:textId="77777777" w:rsidR="002300F1" w:rsidRPr="0095273D" w:rsidRDefault="002300F1" w:rsidP="0095273D">
      <w:pPr>
        <w:pStyle w:val="Nzov"/>
        <w:rPr>
          <w:rFonts w:ascii="Arial" w:hAnsi="Arial" w:cs="Arial"/>
          <w:bCs/>
          <w:sz w:val="20"/>
          <w:szCs w:val="20"/>
        </w:rPr>
      </w:pPr>
    </w:p>
    <w:p w14:paraId="68854C9F" w14:textId="77777777" w:rsidR="002300F1" w:rsidRPr="0095273D" w:rsidRDefault="002300F1" w:rsidP="0095273D">
      <w:pPr>
        <w:pStyle w:val="Nzov"/>
        <w:rPr>
          <w:rFonts w:ascii="Arial" w:hAnsi="Arial" w:cs="Arial"/>
          <w:bCs/>
          <w:sz w:val="20"/>
          <w:szCs w:val="20"/>
        </w:rPr>
      </w:pPr>
    </w:p>
    <w:p w14:paraId="5CD958BC" w14:textId="77777777" w:rsidR="002300F1" w:rsidRPr="0095273D" w:rsidRDefault="002300F1" w:rsidP="0095273D">
      <w:pPr>
        <w:pStyle w:val="Nzov"/>
        <w:rPr>
          <w:rFonts w:ascii="Arial" w:hAnsi="Arial" w:cs="Arial"/>
          <w:bCs/>
          <w:sz w:val="20"/>
          <w:szCs w:val="20"/>
        </w:rPr>
      </w:pPr>
    </w:p>
    <w:p w14:paraId="192E107F" w14:textId="77777777" w:rsidR="002300F1" w:rsidRPr="0095273D" w:rsidRDefault="002300F1" w:rsidP="0095273D">
      <w:pPr>
        <w:pStyle w:val="Nzov"/>
        <w:rPr>
          <w:rFonts w:ascii="Arial" w:hAnsi="Arial" w:cs="Arial"/>
          <w:bCs/>
          <w:sz w:val="20"/>
          <w:szCs w:val="20"/>
        </w:rPr>
      </w:pPr>
    </w:p>
    <w:p w14:paraId="173B96B4" w14:textId="77777777" w:rsidR="002300F1" w:rsidRPr="0095273D" w:rsidRDefault="002300F1" w:rsidP="0095273D">
      <w:pPr>
        <w:pStyle w:val="Nzov"/>
        <w:rPr>
          <w:rFonts w:ascii="Arial" w:hAnsi="Arial" w:cs="Arial"/>
          <w:bCs/>
          <w:sz w:val="20"/>
          <w:szCs w:val="20"/>
        </w:rPr>
      </w:pPr>
    </w:p>
    <w:p w14:paraId="64114491" w14:textId="77777777" w:rsidR="002300F1" w:rsidRPr="0095273D" w:rsidRDefault="002300F1" w:rsidP="0095273D">
      <w:pPr>
        <w:pStyle w:val="Nzov"/>
        <w:rPr>
          <w:rFonts w:ascii="Arial" w:hAnsi="Arial" w:cs="Arial"/>
          <w:bCs/>
          <w:sz w:val="20"/>
          <w:szCs w:val="20"/>
        </w:rPr>
      </w:pPr>
    </w:p>
    <w:p w14:paraId="05804BF7" w14:textId="77777777" w:rsidR="002300F1" w:rsidRPr="0095273D" w:rsidRDefault="002300F1" w:rsidP="0095273D">
      <w:pPr>
        <w:pStyle w:val="Nzov"/>
        <w:rPr>
          <w:rFonts w:ascii="Arial" w:hAnsi="Arial" w:cs="Arial"/>
          <w:bCs/>
          <w:sz w:val="20"/>
          <w:szCs w:val="20"/>
        </w:rPr>
      </w:pPr>
    </w:p>
    <w:p w14:paraId="25EEFBAE" w14:textId="77777777" w:rsidR="002300F1" w:rsidRPr="0095273D" w:rsidRDefault="002300F1" w:rsidP="0095273D">
      <w:pPr>
        <w:pStyle w:val="Nzov"/>
        <w:rPr>
          <w:rFonts w:ascii="Arial" w:hAnsi="Arial" w:cs="Arial"/>
          <w:bCs/>
          <w:sz w:val="20"/>
          <w:szCs w:val="20"/>
        </w:rPr>
      </w:pPr>
    </w:p>
    <w:p w14:paraId="5C39F77C" w14:textId="77777777" w:rsidR="002300F1" w:rsidRPr="0095273D" w:rsidRDefault="002300F1" w:rsidP="0095273D">
      <w:pPr>
        <w:pStyle w:val="Nzov"/>
        <w:rPr>
          <w:rFonts w:ascii="Arial" w:hAnsi="Arial" w:cs="Arial"/>
          <w:bCs/>
          <w:sz w:val="20"/>
          <w:szCs w:val="20"/>
        </w:rPr>
      </w:pPr>
    </w:p>
    <w:p w14:paraId="36D82F82" w14:textId="77777777" w:rsidR="003D7D75" w:rsidRPr="0095273D" w:rsidRDefault="003D7D75" w:rsidP="0095273D">
      <w:pPr>
        <w:spacing w:after="0" w:line="240" w:lineRule="auto"/>
        <w:contextualSpacing/>
        <w:rPr>
          <w:rFonts w:ascii="Arial" w:hAnsi="Arial" w:cs="Arial"/>
          <w:sz w:val="20"/>
          <w:szCs w:val="20"/>
        </w:rPr>
      </w:pPr>
    </w:p>
    <w:p w14:paraId="1EA35171" w14:textId="77777777" w:rsidR="003D7D75" w:rsidRPr="0095273D" w:rsidRDefault="003D7D75" w:rsidP="0095273D">
      <w:pPr>
        <w:spacing w:after="0" w:line="240" w:lineRule="auto"/>
        <w:contextualSpacing/>
        <w:rPr>
          <w:rFonts w:ascii="Arial" w:hAnsi="Arial" w:cs="Arial"/>
          <w:sz w:val="20"/>
          <w:szCs w:val="20"/>
        </w:rPr>
      </w:pPr>
    </w:p>
    <w:p w14:paraId="7A780CE7" w14:textId="77777777" w:rsidR="003D7D75" w:rsidRPr="0095273D" w:rsidRDefault="003D7D75" w:rsidP="0095273D">
      <w:pPr>
        <w:spacing w:after="0" w:line="240" w:lineRule="auto"/>
        <w:contextualSpacing/>
        <w:rPr>
          <w:rFonts w:ascii="Arial" w:hAnsi="Arial" w:cs="Arial"/>
          <w:sz w:val="20"/>
          <w:szCs w:val="20"/>
        </w:rPr>
      </w:pPr>
    </w:p>
    <w:p w14:paraId="6A93E43D" w14:textId="77777777" w:rsidR="003D7D75" w:rsidRPr="0095273D" w:rsidRDefault="003D7D75" w:rsidP="0095273D">
      <w:pPr>
        <w:spacing w:after="0" w:line="240" w:lineRule="auto"/>
        <w:contextualSpacing/>
        <w:rPr>
          <w:rFonts w:ascii="Arial" w:hAnsi="Arial" w:cs="Arial"/>
          <w:sz w:val="20"/>
          <w:szCs w:val="20"/>
        </w:rPr>
      </w:pPr>
    </w:p>
    <w:p w14:paraId="46A7EEC6" w14:textId="77777777" w:rsidR="003D7D75" w:rsidRPr="0095273D" w:rsidRDefault="003D7D75" w:rsidP="0095273D">
      <w:pPr>
        <w:spacing w:after="0" w:line="240" w:lineRule="auto"/>
        <w:contextualSpacing/>
        <w:rPr>
          <w:rFonts w:ascii="Arial" w:hAnsi="Arial" w:cs="Arial"/>
          <w:sz w:val="20"/>
          <w:szCs w:val="20"/>
        </w:rPr>
      </w:pPr>
    </w:p>
    <w:p w14:paraId="337FEA03" w14:textId="77777777" w:rsidR="003D7D75" w:rsidRPr="0095273D" w:rsidRDefault="003D7D75" w:rsidP="0095273D">
      <w:pPr>
        <w:spacing w:after="0" w:line="240" w:lineRule="auto"/>
        <w:contextualSpacing/>
        <w:rPr>
          <w:rFonts w:ascii="Arial" w:hAnsi="Arial" w:cs="Arial"/>
          <w:sz w:val="20"/>
          <w:szCs w:val="20"/>
        </w:rPr>
      </w:pPr>
    </w:p>
    <w:p w14:paraId="4D4144E3" w14:textId="77777777" w:rsidR="002300F1" w:rsidRPr="0095273D" w:rsidRDefault="002300F1" w:rsidP="0095273D">
      <w:pPr>
        <w:pStyle w:val="Nzov"/>
        <w:rPr>
          <w:rFonts w:ascii="Arial" w:hAnsi="Arial" w:cs="Arial"/>
          <w:bCs/>
          <w:sz w:val="20"/>
          <w:szCs w:val="20"/>
        </w:rPr>
      </w:pPr>
    </w:p>
    <w:p w14:paraId="5BFCA376" w14:textId="77777777" w:rsidR="002B56FA" w:rsidRPr="0095273D" w:rsidRDefault="002B56FA" w:rsidP="0095273D">
      <w:pPr>
        <w:spacing w:after="0" w:line="240" w:lineRule="auto"/>
        <w:contextualSpacing/>
        <w:rPr>
          <w:rFonts w:ascii="Arial" w:hAnsi="Arial" w:cs="Arial"/>
          <w:sz w:val="20"/>
          <w:szCs w:val="20"/>
        </w:rPr>
      </w:pPr>
    </w:p>
    <w:p w14:paraId="0617CE65" w14:textId="77777777" w:rsidR="002B56FA" w:rsidRPr="0095273D" w:rsidRDefault="002B56FA" w:rsidP="0095273D">
      <w:pPr>
        <w:spacing w:after="0" w:line="240" w:lineRule="auto"/>
        <w:contextualSpacing/>
        <w:rPr>
          <w:rFonts w:ascii="Arial" w:hAnsi="Arial" w:cs="Arial"/>
          <w:sz w:val="20"/>
          <w:szCs w:val="20"/>
        </w:rPr>
      </w:pPr>
    </w:p>
    <w:p w14:paraId="5A55BB14" w14:textId="77777777" w:rsidR="00C7065A" w:rsidRPr="0095273D" w:rsidRDefault="00C7065A" w:rsidP="0095273D">
      <w:pPr>
        <w:spacing w:after="0" w:line="240" w:lineRule="auto"/>
        <w:contextualSpacing/>
        <w:rPr>
          <w:rFonts w:ascii="Arial" w:hAnsi="Arial" w:cs="Arial"/>
          <w:sz w:val="20"/>
          <w:szCs w:val="20"/>
        </w:rPr>
      </w:pPr>
    </w:p>
    <w:p w14:paraId="25F6C58F" w14:textId="77777777" w:rsidR="00C7065A" w:rsidRPr="0095273D" w:rsidRDefault="00C7065A" w:rsidP="0095273D">
      <w:pPr>
        <w:spacing w:after="0" w:line="240" w:lineRule="auto"/>
        <w:contextualSpacing/>
        <w:rPr>
          <w:rFonts w:ascii="Arial" w:hAnsi="Arial" w:cs="Arial"/>
          <w:sz w:val="20"/>
          <w:szCs w:val="20"/>
        </w:rPr>
      </w:pPr>
    </w:p>
    <w:p w14:paraId="0705C9E2" w14:textId="77777777" w:rsidR="00C7065A" w:rsidRPr="0095273D" w:rsidRDefault="00C7065A" w:rsidP="0095273D">
      <w:pPr>
        <w:spacing w:after="0" w:line="240" w:lineRule="auto"/>
        <w:contextualSpacing/>
        <w:rPr>
          <w:rFonts w:ascii="Arial" w:hAnsi="Arial" w:cs="Arial"/>
          <w:sz w:val="20"/>
          <w:szCs w:val="20"/>
        </w:rPr>
      </w:pPr>
    </w:p>
    <w:p w14:paraId="041E88CB" w14:textId="77777777" w:rsidR="00C7065A" w:rsidRPr="0095273D" w:rsidRDefault="00C7065A" w:rsidP="0095273D">
      <w:pPr>
        <w:spacing w:after="0" w:line="240" w:lineRule="auto"/>
        <w:contextualSpacing/>
        <w:rPr>
          <w:rFonts w:ascii="Arial" w:hAnsi="Arial" w:cs="Arial"/>
          <w:sz w:val="20"/>
          <w:szCs w:val="20"/>
        </w:rPr>
      </w:pPr>
    </w:p>
    <w:p w14:paraId="2272953C" w14:textId="77777777" w:rsidR="00C7065A" w:rsidRPr="0095273D" w:rsidRDefault="00C7065A" w:rsidP="0095273D">
      <w:pPr>
        <w:spacing w:after="0" w:line="240" w:lineRule="auto"/>
        <w:contextualSpacing/>
        <w:rPr>
          <w:rFonts w:ascii="Arial" w:hAnsi="Arial" w:cs="Arial"/>
          <w:sz w:val="20"/>
          <w:szCs w:val="20"/>
        </w:rPr>
      </w:pPr>
    </w:p>
    <w:p w14:paraId="20D3EF32" w14:textId="77777777" w:rsidR="00C7065A" w:rsidRPr="0095273D" w:rsidRDefault="00C7065A" w:rsidP="0095273D">
      <w:pPr>
        <w:spacing w:after="0" w:line="240" w:lineRule="auto"/>
        <w:contextualSpacing/>
        <w:rPr>
          <w:rFonts w:ascii="Arial" w:hAnsi="Arial" w:cs="Arial"/>
          <w:sz w:val="20"/>
          <w:szCs w:val="20"/>
        </w:rPr>
      </w:pPr>
    </w:p>
    <w:p w14:paraId="7D8C272E" w14:textId="77777777" w:rsidR="00C7065A" w:rsidRPr="0095273D" w:rsidRDefault="00C7065A" w:rsidP="0095273D">
      <w:pPr>
        <w:spacing w:after="0" w:line="240" w:lineRule="auto"/>
        <w:contextualSpacing/>
        <w:rPr>
          <w:rFonts w:ascii="Arial" w:hAnsi="Arial" w:cs="Arial"/>
          <w:sz w:val="20"/>
          <w:szCs w:val="20"/>
        </w:rPr>
      </w:pPr>
    </w:p>
    <w:p w14:paraId="04C7FDA2" w14:textId="77777777" w:rsidR="002300F1" w:rsidRPr="0095273D" w:rsidRDefault="002300F1" w:rsidP="0095273D">
      <w:pPr>
        <w:pStyle w:val="Nzov"/>
        <w:rPr>
          <w:rFonts w:ascii="Arial" w:hAnsi="Arial" w:cs="Arial"/>
          <w:bCs/>
          <w:sz w:val="20"/>
          <w:szCs w:val="20"/>
        </w:rPr>
      </w:pPr>
    </w:p>
    <w:p w14:paraId="19EC5397" w14:textId="77777777" w:rsidR="002967F2" w:rsidRPr="0095273D" w:rsidRDefault="002967F2" w:rsidP="0095273D">
      <w:pPr>
        <w:pStyle w:val="Nzov"/>
        <w:jc w:val="center"/>
        <w:rPr>
          <w:rFonts w:ascii="Arial" w:hAnsi="Arial" w:cs="Arial"/>
          <w:b/>
          <w:caps/>
          <w:color w:val="auto"/>
          <w:sz w:val="20"/>
          <w:szCs w:val="20"/>
        </w:rPr>
      </w:pPr>
      <w:r w:rsidRPr="0095273D">
        <w:rPr>
          <w:rFonts w:ascii="Arial" w:hAnsi="Arial" w:cs="Arial"/>
          <w:b/>
          <w:caps/>
          <w:color w:val="auto"/>
          <w:sz w:val="20"/>
          <w:szCs w:val="20"/>
        </w:rPr>
        <w:t>Príloha b2A  Harmonogram prác</w:t>
      </w:r>
    </w:p>
    <w:p w14:paraId="1A4F7CE8" w14:textId="77777777" w:rsidR="00C93804" w:rsidRPr="0095273D" w:rsidRDefault="00C93804" w:rsidP="0095273D">
      <w:pPr>
        <w:spacing w:after="0" w:line="240" w:lineRule="auto"/>
        <w:contextualSpacing/>
        <w:rPr>
          <w:rFonts w:ascii="Arial" w:hAnsi="Arial" w:cs="Arial"/>
          <w:sz w:val="20"/>
          <w:szCs w:val="20"/>
        </w:rPr>
      </w:pPr>
    </w:p>
    <w:p w14:paraId="76779AD5" w14:textId="77777777" w:rsidR="002967F2" w:rsidRPr="0095273D" w:rsidRDefault="002967F2" w:rsidP="0095273D">
      <w:pPr>
        <w:pStyle w:val="Zarkazkladnhotextu2"/>
        <w:spacing w:after="0" w:line="240" w:lineRule="auto"/>
        <w:ind w:left="0"/>
        <w:contextualSpacing/>
        <w:rPr>
          <w:rFonts w:ascii="Arial" w:hAnsi="Arial" w:cs="Arial"/>
          <w:b/>
          <w:sz w:val="20"/>
          <w:szCs w:val="20"/>
        </w:rPr>
      </w:pPr>
      <w:r w:rsidRPr="0095273D">
        <w:rPr>
          <w:rFonts w:ascii="Arial" w:hAnsi="Arial" w:cs="Arial"/>
          <w:b/>
          <w:sz w:val="20"/>
          <w:szCs w:val="20"/>
        </w:rPr>
        <w:t>Harmonogram prác tvoria tieto časti:</w:t>
      </w:r>
    </w:p>
    <w:p w14:paraId="657BD350" w14:textId="77777777" w:rsidR="00C7065A" w:rsidRPr="0095273D" w:rsidRDefault="00C7065A" w:rsidP="0095273D">
      <w:pPr>
        <w:pStyle w:val="Zarkazkladnhotextu2"/>
        <w:spacing w:after="0" w:line="240" w:lineRule="auto"/>
        <w:ind w:left="0"/>
        <w:contextualSpacing/>
        <w:rPr>
          <w:rFonts w:ascii="Arial" w:hAnsi="Arial" w:cs="Arial"/>
          <w:b/>
          <w:sz w:val="20"/>
          <w:szCs w:val="20"/>
        </w:rPr>
      </w:pPr>
    </w:p>
    <w:p w14:paraId="5A66A0AB" w14:textId="77777777" w:rsidR="003C68D7" w:rsidRPr="0095273D" w:rsidRDefault="003C68D7" w:rsidP="0095273D">
      <w:pPr>
        <w:pStyle w:val="Zarkazkladnhotextu2"/>
        <w:spacing w:after="0" w:line="240" w:lineRule="auto"/>
        <w:ind w:left="0"/>
        <w:contextualSpacing/>
        <w:rPr>
          <w:rFonts w:ascii="Arial" w:hAnsi="Arial" w:cs="Arial"/>
          <w:b/>
          <w:sz w:val="20"/>
          <w:szCs w:val="20"/>
        </w:rPr>
      </w:pPr>
      <w:r w:rsidRPr="0095273D">
        <w:rPr>
          <w:rFonts w:ascii="Arial" w:hAnsi="Arial" w:cs="Arial"/>
          <w:b/>
          <w:sz w:val="20"/>
          <w:szCs w:val="20"/>
        </w:rPr>
        <w:t>Časť  1: Vecný harmonogram</w:t>
      </w:r>
      <w:r w:rsidRPr="0095273D">
        <w:rPr>
          <w:rFonts w:ascii="Arial" w:hAnsi="Arial" w:cs="Arial"/>
          <w:sz w:val="20"/>
          <w:szCs w:val="20"/>
        </w:rPr>
        <w:t xml:space="preserve"> tzv. </w:t>
      </w:r>
      <w:proofErr w:type="spellStart"/>
      <w:r w:rsidRPr="0095273D">
        <w:rPr>
          <w:rFonts w:ascii="Arial" w:hAnsi="Arial" w:cs="Arial"/>
          <w:sz w:val="20"/>
          <w:szCs w:val="20"/>
        </w:rPr>
        <w:t>Ganttov</w:t>
      </w:r>
      <w:proofErr w:type="spellEnd"/>
      <w:r w:rsidRPr="0095273D">
        <w:rPr>
          <w:rFonts w:ascii="Arial" w:hAnsi="Arial" w:cs="Arial"/>
          <w:sz w:val="20"/>
          <w:szCs w:val="20"/>
        </w:rPr>
        <w:t xml:space="preserve"> graf- grafická časť, ktorá musí byť vypracovaná vo formáte *.</w:t>
      </w:r>
      <w:proofErr w:type="spellStart"/>
      <w:r w:rsidRPr="0095273D">
        <w:rPr>
          <w:rFonts w:ascii="Arial" w:hAnsi="Arial" w:cs="Arial"/>
          <w:sz w:val="20"/>
          <w:szCs w:val="20"/>
        </w:rPr>
        <w:t>mpp</w:t>
      </w:r>
      <w:proofErr w:type="spellEnd"/>
      <w:r w:rsidRPr="0095273D">
        <w:rPr>
          <w:rFonts w:ascii="Arial" w:hAnsi="Arial" w:cs="Arial"/>
          <w:sz w:val="20"/>
          <w:szCs w:val="20"/>
        </w:rPr>
        <w:t xml:space="preserve"> s jasne vyznačenou kritickou cestou, ktorú budú vytvárať príslušné časti Diela, t.j. časovou postupnosťou zhotovenia jednotlivých stavebných objektov (SO).</w:t>
      </w:r>
    </w:p>
    <w:p w14:paraId="2E2E9C96" w14:textId="77777777" w:rsidR="003C68D7" w:rsidRPr="0095273D" w:rsidRDefault="003C68D7" w:rsidP="0095273D">
      <w:pPr>
        <w:pStyle w:val="Zarkazkladnhotextu2"/>
        <w:spacing w:after="0" w:line="240" w:lineRule="auto"/>
        <w:ind w:left="0"/>
        <w:contextualSpacing/>
        <w:rPr>
          <w:rFonts w:ascii="Arial" w:hAnsi="Arial" w:cs="Arial"/>
          <w:sz w:val="20"/>
          <w:szCs w:val="20"/>
        </w:rPr>
      </w:pPr>
      <w:r w:rsidRPr="0095273D">
        <w:rPr>
          <w:rFonts w:ascii="Arial" w:hAnsi="Arial" w:cs="Arial"/>
          <w:b/>
          <w:sz w:val="20"/>
          <w:szCs w:val="20"/>
        </w:rPr>
        <w:t>Vecný harmonogram</w:t>
      </w:r>
      <w:r w:rsidRPr="0095273D">
        <w:rPr>
          <w:rFonts w:ascii="Arial" w:hAnsi="Arial" w:cs="Arial"/>
          <w:sz w:val="20"/>
          <w:szCs w:val="20"/>
        </w:rPr>
        <w:t xml:space="preserve"> - bude dostatočne detailný s uvedením údajov a vzájomných väzieb zobrazujúcich následnosti medzi jednotlivými činnosťami, ktoré sú potrebné k určeniu kritickej cesty ako aj grafické znázornenie kritickej cesty, t.j. časovú postupnosť (nie len zoznam) zabezpečenia vyhotovenia požadovanej Dokumentácie Zhotoviteľa, podľa jednotlivých častí Diela vrátane jej predloženia na odsúhlasenie, Inžinierskej činnosti vrátane stavebného povolenia, majetkovoprávn</w:t>
      </w:r>
      <w:r w:rsidR="002567EF" w:rsidRPr="0095273D">
        <w:rPr>
          <w:rFonts w:ascii="Arial" w:hAnsi="Arial" w:cs="Arial"/>
          <w:sz w:val="20"/>
          <w:szCs w:val="20"/>
        </w:rPr>
        <w:t>e</w:t>
      </w:r>
      <w:r w:rsidRPr="0095273D">
        <w:rPr>
          <w:rFonts w:ascii="Arial" w:hAnsi="Arial" w:cs="Arial"/>
          <w:sz w:val="20"/>
          <w:szCs w:val="20"/>
        </w:rPr>
        <w:t xml:space="preserve">ho vysporiadania, ak také vyplynie z technického riešenia Zhotoviteľa, zabezpečenia potrebných súhlasov, vyjadrení a odsúhlasenia Dokumentácie Zhotoviteľa, prác na jednotlivých častiach stavby a navrhovaný časový plán s technologickou a časovou nadväznosťou v súlade s požadovanou technológiou výstavby (resp. technológiou výstavby navrhovanou Zhotoviteľom stavby) </w:t>
      </w:r>
    </w:p>
    <w:p w14:paraId="4D39DF83" w14:textId="77777777" w:rsidR="003C68D7" w:rsidRPr="0095273D" w:rsidRDefault="003C68D7" w:rsidP="0095273D">
      <w:pPr>
        <w:pStyle w:val="Zarkazkladnhotextu2"/>
        <w:spacing w:after="0" w:line="240" w:lineRule="auto"/>
        <w:ind w:left="0"/>
        <w:contextualSpacing/>
        <w:rPr>
          <w:rFonts w:ascii="Arial" w:hAnsi="Arial" w:cs="Arial"/>
          <w:sz w:val="20"/>
          <w:szCs w:val="20"/>
        </w:rPr>
      </w:pPr>
      <w:r w:rsidRPr="0095273D">
        <w:rPr>
          <w:rFonts w:ascii="Arial" w:hAnsi="Arial" w:cs="Arial"/>
          <w:b/>
          <w:sz w:val="20"/>
          <w:szCs w:val="20"/>
        </w:rPr>
        <w:t>Vecný harmonogram</w:t>
      </w:r>
      <w:r w:rsidRPr="0095273D">
        <w:rPr>
          <w:rFonts w:ascii="Arial" w:hAnsi="Arial" w:cs="Arial"/>
          <w:sz w:val="20"/>
          <w:szCs w:val="20"/>
        </w:rPr>
        <w:t xml:space="preserve"> bude obsahovať termíny a postup výroby a dodania hlavných Technologických zariadení, postup výstavby, skúšok, vrátane doby trvania ich komplexného vyskúšania, skúšobnej prevádzky prevádzkových súborov a ich technologických častí (ak taká je) a pod., spúšťania do prevádzky, prebratia Diela podľa požiadaviek Objednávateľa.</w:t>
      </w:r>
    </w:p>
    <w:p w14:paraId="40408732" w14:textId="4E3AD14A"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b/>
          <w:sz w:val="20"/>
          <w:szCs w:val="20"/>
        </w:rPr>
        <w:t xml:space="preserve">Vecný harmonogram </w:t>
      </w:r>
      <w:r w:rsidR="0015631A" w:rsidRPr="0095273D">
        <w:rPr>
          <w:rFonts w:ascii="Arial" w:hAnsi="Arial" w:cs="Arial"/>
          <w:b/>
          <w:sz w:val="20"/>
          <w:szCs w:val="20"/>
        </w:rPr>
        <w:t xml:space="preserve">prác </w:t>
      </w:r>
      <w:r w:rsidRPr="0095273D">
        <w:rPr>
          <w:rFonts w:ascii="Arial" w:hAnsi="Arial" w:cs="Arial"/>
          <w:b/>
          <w:sz w:val="20"/>
          <w:szCs w:val="20"/>
        </w:rPr>
        <w:t>je súčasťou</w:t>
      </w:r>
      <w:r w:rsidR="00DD6553" w:rsidRPr="0095273D">
        <w:rPr>
          <w:rFonts w:ascii="Arial" w:eastAsia="Times New Roman" w:hAnsi="Arial" w:cs="Arial"/>
          <w:b/>
          <w:sz w:val="20"/>
          <w:szCs w:val="20"/>
        </w:rPr>
        <w:t xml:space="preserve"> </w:t>
      </w:r>
      <w:r w:rsidR="00DD6553" w:rsidRPr="0095273D">
        <w:rPr>
          <w:rFonts w:ascii="Arial" w:hAnsi="Arial" w:cs="Arial"/>
          <w:b/>
          <w:sz w:val="20"/>
          <w:szCs w:val="20"/>
        </w:rPr>
        <w:t xml:space="preserve">súťažných podkladov verejného obstarávateľa (Zväzok 5 </w:t>
      </w:r>
      <w:r w:rsidR="00066C5D" w:rsidRPr="0095273D">
        <w:rPr>
          <w:rFonts w:ascii="Arial" w:hAnsi="Arial" w:cs="Arial"/>
          <w:b/>
          <w:sz w:val="20"/>
          <w:szCs w:val="20"/>
        </w:rPr>
        <w:t>DSP 1 Oščadnica-Čadca,</w:t>
      </w:r>
      <w:r w:rsidR="00252C7F" w:rsidRPr="0095273D">
        <w:rPr>
          <w:rFonts w:ascii="Arial" w:hAnsi="Arial" w:cs="Arial"/>
          <w:b/>
          <w:sz w:val="20"/>
          <w:szCs w:val="20"/>
        </w:rPr>
        <w:t xml:space="preserve"> </w:t>
      </w:r>
      <w:r w:rsidR="00066C5D" w:rsidRPr="0095273D">
        <w:rPr>
          <w:rFonts w:ascii="Arial" w:hAnsi="Arial" w:cs="Arial"/>
          <w:b/>
          <w:sz w:val="20"/>
          <w:szCs w:val="20"/>
        </w:rPr>
        <w:t>Bukov</w:t>
      </w:r>
      <w:r w:rsidR="009E61AB" w:rsidRPr="0095273D">
        <w:rPr>
          <w:rFonts w:ascii="Arial" w:hAnsi="Arial" w:cs="Arial"/>
          <w:b/>
          <w:sz w:val="20"/>
          <w:szCs w:val="20"/>
        </w:rPr>
        <w:t>,</w:t>
      </w:r>
      <w:r w:rsidR="00066C5D" w:rsidRPr="0095273D">
        <w:rPr>
          <w:rFonts w:ascii="Arial" w:hAnsi="Arial" w:cs="Arial"/>
          <w:b/>
          <w:sz w:val="20"/>
          <w:szCs w:val="20"/>
        </w:rPr>
        <w:t xml:space="preserve"> II.</w:t>
      </w:r>
      <w:r w:rsidR="00252C7F" w:rsidRPr="0095273D">
        <w:rPr>
          <w:rFonts w:ascii="Arial" w:hAnsi="Arial" w:cs="Arial"/>
          <w:b/>
          <w:sz w:val="20"/>
          <w:szCs w:val="20"/>
        </w:rPr>
        <w:t xml:space="preserve"> </w:t>
      </w:r>
      <w:r w:rsidR="00066C5D" w:rsidRPr="0095273D">
        <w:rPr>
          <w:rFonts w:ascii="Arial" w:hAnsi="Arial" w:cs="Arial"/>
          <w:b/>
          <w:sz w:val="20"/>
          <w:szCs w:val="20"/>
        </w:rPr>
        <w:t>profil</w:t>
      </w:r>
      <w:r w:rsidR="00DD6553" w:rsidRPr="0095273D">
        <w:rPr>
          <w:rFonts w:ascii="Arial" w:hAnsi="Arial" w:cs="Arial"/>
          <w:b/>
          <w:sz w:val="20"/>
          <w:szCs w:val="20"/>
        </w:rPr>
        <w:t>, časť P</w:t>
      </w:r>
      <w:r w:rsidR="00066C5D" w:rsidRPr="0095273D">
        <w:rPr>
          <w:rFonts w:ascii="Arial" w:hAnsi="Arial" w:cs="Arial"/>
          <w:b/>
          <w:sz w:val="20"/>
          <w:szCs w:val="20"/>
        </w:rPr>
        <w:t>OV</w:t>
      </w:r>
      <w:r w:rsidR="00252C7F" w:rsidRPr="0095273D">
        <w:rPr>
          <w:rFonts w:ascii="Arial" w:hAnsi="Arial" w:cs="Arial"/>
          <w:b/>
          <w:sz w:val="20"/>
          <w:szCs w:val="20"/>
        </w:rPr>
        <w:t xml:space="preserve"> </w:t>
      </w:r>
      <w:r w:rsidR="00066C5D" w:rsidRPr="0095273D">
        <w:rPr>
          <w:rFonts w:ascii="Arial" w:hAnsi="Arial" w:cs="Arial"/>
          <w:b/>
          <w:sz w:val="20"/>
          <w:szCs w:val="20"/>
        </w:rPr>
        <w:t>Plán</w:t>
      </w:r>
      <w:r w:rsidR="00DD6553" w:rsidRPr="0095273D">
        <w:rPr>
          <w:rFonts w:ascii="Arial" w:hAnsi="Arial" w:cs="Arial"/>
          <w:b/>
          <w:sz w:val="20"/>
          <w:szCs w:val="20"/>
        </w:rPr>
        <w:t xml:space="preserve"> organizácie výstavby), </w:t>
      </w:r>
      <w:r w:rsidR="00066C5D" w:rsidRPr="0095273D">
        <w:rPr>
          <w:rFonts w:ascii="Arial" w:hAnsi="Arial" w:cs="Arial"/>
          <w:b/>
          <w:sz w:val="20"/>
          <w:szCs w:val="20"/>
        </w:rPr>
        <w:t xml:space="preserve"> H</w:t>
      </w:r>
      <w:r w:rsidR="0088044E" w:rsidRPr="0095273D">
        <w:rPr>
          <w:rFonts w:ascii="Arial" w:hAnsi="Arial" w:cs="Arial"/>
          <w:b/>
          <w:sz w:val="20"/>
          <w:szCs w:val="20"/>
        </w:rPr>
        <w:t>armonogram</w:t>
      </w:r>
      <w:r w:rsidR="00066C5D" w:rsidRPr="0095273D">
        <w:rPr>
          <w:rFonts w:ascii="Arial" w:hAnsi="Arial" w:cs="Arial"/>
          <w:b/>
          <w:sz w:val="20"/>
          <w:szCs w:val="20"/>
        </w:rPr>
        <w:t xml:space="preserve"> výstavby</w:t>
      </w:r>
      <w:r w:rsidR="0088044E" w:rsidRPr="0095273D">
        <w:rPr>
          <w:rFonts w:ascii="Arial" w:hAnsi="Arial" w:cs="Arial"/>
          <w:b/>
          <w:sz w:val="20"/>
          <w:szCs w:val="20"/>
        </w:rPr>
        <w:t xml:space="preserve"> HMG </w:t>
      </w:r>
      <w:r w:rsidR="00DD6553" w:rsidRPr="0095273D">
        <w:rPr>
          <w:rFonts w:ascii="Arial" w:hAnsi="Arial" w:cs="Arial"/>
          <w:b/>
          <w:sz w:val="20"/>
          <w:szCs w:val="20"/>
        </w:rPr>
        <w:t>v ktorom je označený termínom „</w:t>
      </w:r>
      <w:r w:rsidR="0088044E" w:rsidRPr="0095273D">
        <w:rPr>
          <w:rFonts w:ascii="Arial" w:hAnsi="Arial" w:cs="Arial"/>
          <w:b/>
          <w:sz w:val="20"/>
          <w:szCs w:val="20"/>
        </w:rPr>
        <w:t>HMG 03</w:t>
      </w:r>
      <w:r w:rsidR="009E61AB" w:rsidRPr="0095273D">
        <w:rPr>
          <w:rFonts w:ascii="Arial" w:hAnsi="Arial" w:cs="Arial"/>
          <w:b/>
          <w:sz w:val="20"/>
          <w:szCs w:val="20"/>
        </w:rPr>
        <w:t>“</w:t>
      </w:r>
      <w:r w:rsidR="00DD6553" w:rsidRPr="0095273D">
        <w:rPr>
          <w:rFonts w:ascii="Arial" w:hAnsi="Arial" w:cs="Arial"/>
          <w:b/>
          <w:sz w:val="20"/>
          <w:szCs w:val="20"/>
        </w:rPr>
        <w:t xml:space="preserve">) a slúži na jeho predloženie v ponuke uchádzača ako Príloha č. </w:t>
      </w:r>
      <w:r w:rsidR="00191199">
        <w:rPr>
          <w:rFonts w:ascii="Arial" w:hAnsi="Arial" w:cs="Arial"/>
          <w:b/>
          <w:sz w:val="20"/>
          <w:szCs w:val="20"/>
        </w:rPr>
        <w:t>3</w:t>
      </w:r>
      <w:r w:rsidR="00DD6553" w:rsidRPr="0095273D">
        <w:rPr>
          <w:rFonts w:ascii="Arial" w:hAnsi="Arial" w:cs="Arial"/>
          <w:b/>
          <w:sz w:val="20"/>
          <w:szCs w:val="20"/>
        </w:rPr>
        <w:t>.1 Zmluvných dojednaní (Časť 1 Zväzok 2 súťažných podkladov).</w:t>
      </w:r>
    </w:p>
    <w:p w14:paraId="068F6481" w14:textId="77777777" w:rsidR="00DD6553" w:rsidRPr="0095273D" w:rsidRDefault="00DD6553" w:rsidP="0095273D">
      <w:pPr>
        <w:pStyle w:val="Zarkazkladnhotextu2"/>
        <w:spacing w:after="0" w:line="240" w:lineRule="auto"/>
        <w:ind w:left="0"/>
        <w:contextualSpacing/>
        <w:rPr>
          <w:rFonts w:ascii="Arial" w:hAnsi="Arial" w:cs="Arial"/>
          <w:sz w:val="20"/>
          <w:szCs w:val="20"/>
        </w:rPr>
      </w:pPr>
    </w:p>
    <w:p w14:paraId="460F6C73" w14:textId="77777777" w:rsidR="002967F2" w:rsidRPr="0095273D" w:rsidRDefault="00DD6553" w:rsidP="0095273D">
      <w:pPr>
        <w:spacing w:after="0" w:line="240" w:lineRule="auto"/>
        <w:contextualSpacing/>
        <w:jc w:val="both"/>
        <w:rPr>
          <w:rFonts w:ascii="Arial" w:hAnsi="Arial" w:cs="Arial"/>
          <w:sz w:val="20"/>
          <w:szCs w:val="20"/>
        </w:rPr>
      </w:pPr>
      <w:r w:rsidRPr="0095273D">
        <w:rPr>
          <w:rFonts w:ascii="Arial" w:eastAsia="Times New Roman" w:hAnsi="Arial" w:cs="Arial"/>
          <w:b/>
          <w:sz w:val="20"/>
          <w:szCs w:val="20"/>
        </w:rPr>
        <w:t xml:space="preserve">Harmonogram prác predložený v ponuke je Zhotoviteľ povinný aktualizovať podľa </w:t>
      </w:r>
      <w:proofErr w:type="spellStart"/>
      <w:r w:rsidRPr="0095273D">
        <w:rPr>
          <w:rFonts w:ascii="Arial" w:eastAsia="Times New Roman" w:hAnsi="Arial" w:cs="Arial"/>
          <w:b/>
          <w:sz w:val="20"/>
          <w:szCs w:val="20"/>
        </w:rPr>
        <w:t>podčlánku</w:t>
      </w:r>
      <w:proofErr w:type="spellEnd"/>
      <w:r w:rsidRPr="0095273D">
        <w:rPr>
          <w:rFonts w:ascii="Arial" w:eastAsia="Times New Roman" w:hAnsi="Arial" w:cs="Arial"/>
          <w:b/>
          <w:sz w:val="20"/>
          <w:szCs w:val="20"/>
        </w:rPr>
        <w:t xml:space="preserve"> 8.3 Osobitné zmluvné podmienky (Časť 2.2 </w:t>
      </w:r>
      <w:bookmarkStart w:id="38" w:name="_Hlk161737951"/>
      <w:r w:rsidRPr="0095273D">
        <w:rPr>
          <w:rFonts w:ascii="Arial" w:eastAsia="Times New Roman" w:hAnsi="Arial" w:cs="Arial"/>
          <w:b/>
          <w:sz w:val="20"/>
          <w:szCs w:val="20"/>
        </w:rPr>
        <w:t>Zväzok 2 súťažných podkladov</w:t>
      </w:r>
      <w:bookmarkEnd w:id="38"/>
      <w:r w:rsidRPr="0095273D">
        <w:rPr>
          <w:rFonts w:ascii="Arial" w:eastAsia="Times New Roman" w:hAnsi="Arial" w:cs="Arial"/>
          <w:b/>
          <w:sz w:val="20"/>
          <w:szCs w:val="20"/>
        </w:rPr>
        <w:t>)</w:t>
      </w:r>
      <w:r w:rsidRPr="0095273D">
        <w:rPr>
          <w:rFonts w:ascii="Arial" w:hAnsi="Arial" w:cs="Arial"/>
          <w:sz w:val="20"/>
          <w:szCs w:val="20"/>
        </w:rPr>
        <w:t>,</w:t>
      </w:r>
      <w:r w:rsidR="002967F2" w:rsidRPr="0095273D">
        <w:rPr>
          <w:rFonts w:ascii="Arial" w:hAnsi="Arial" w:cs="Arial"/>
          <w:sz w:val="20"/>
          <w:szCs w:val="20"/>
        </w:rPr>
        <w:t>v ktorom upraví časovú postupnosť výstavby jednotlivých stavebných objektov uvedených v pôvodnom Vecnom harmonograme</w:t>
      </w:r>
      <w:r w:rsidR="0015631A" w:rsidRPr="0095273D">
        <w:rPr>
          <w:rFonts w:ascii="Arial" w:hAnsi="Arial" w:cs="Arial"/>
          <w:sz w:val="20"/>
          <w:szCs w:val="20"/>
        </w:rPr>
        <w:t xml:space="preserve"> prác</w:t>
      </w:r>
      <w:r w:rsidR="002967F2" w:rsidRPr="0095273D">
        <w:rPr>
          <w:rFonts w:ascii="Arial" w:hAnsi="Arial" w:cs="Arial"/>
          <w:sz w:val="20"/>
          <w:szCs w:val="20"/>
        </w:rPr>
        <w:t xml:space="preserve"> vzhľadom na svoje technologické zariadenia, stroje a materiály atď., pričom je </w:t>
      </w:r>
      <w:r w:rsidR="002967F2" w:rsidRPr="0095273D">
        <w:rPr>
          <w:rFonts w:ascii="Arial" w:hAnsi="Arial" w:cs="Arial"/>
          <w:b/>
          <w:sz w:val="20"/>
          <w:szCs w:val="20"/>
        </w:rPr>
        <w:t>povinný  dodržať verejným obstarávateľom stanovenú Lehotu výstavby a lehoty ukončenia Míľnikov</w:t>
      </w:r>
      <w:r w:rsidR="002967F2" w:rsidRPr="0095273D">
        <w:rPr>
          <w:rFonts w:ascii="Arial" w:hAnsi="Arial" w:cs="Arial"/>
          <w:sz w:val="20"/>
          <w:szCs w:val="20"/>
        </w:rPr>
        <w:t xml:space="preserve"> uvedených v tabuľke v rámci tejto prílohy B2A. Tento Vecný harmonogram musí zohľadniť Dátum začatia prác oznámený verejným obstarávateľom </w:t>
      </w:r>
      <w:r w:rsidRPr="0095273D">
        <w:rPr>
          <w:rFonts w:ascii="Arial" w:hAnsi="Arial" w:cs="Arial"/>
          <w:sz w:val="20"/>
          <w:szCs w:val="20"/>
        </w:rPr>
        <w:t xml:space="preserve">podľa </w:t>
      </w:r>
      <w:proofErr w:type="spellStart"/>
      <w:r w:rsidRPr="0095273D">
        <w:rPr>
          <w:rFonts w:ascii="Arial" w:hAnsi="Arial" w:cs="Arial"/>
          <w:sz w:val="20"/>
          <w:szCs w:val="20"/>
        </w:rPr>
        <w:t>podčlánku</w:t>
      </w:r>
      <w:proofErr w:type="spellEnd"/>
      <w:r w:rsidRPr="0095273D">
        <w:rPr>
          <w:rFonts w:ascii="Arial" w:hAnsi="Arial" w:cs="Arial"/>
          <w:sz w:val="20"/>
          <w:szCs w:val="20"/>
        </w:rPr>
        <w:t xml:space="preserve"> </w:t>
      </w:r>
      <w:r w:rsidR="000824ED" w:rsidRPr="0095273D">
        <w:rPr>
          <w:rFonts w:ascii="Arial" w:hAnsi="Arial" w:cs="Arial"/>
          <w:sz w:val="20"/>
          <w:szCs w:val="20"/>
        </w:rPr>
        <w:t>8.1 Osobitné zmluvné podmienky (</w:t>
      </w:r>
      <w:r w:rsidRPr="0095273D">
        <w:rPr>
          <w:rFonts w:ascii="Arial" w:hAnsi="Arial" w:cs="Arial"/>
          <w:sz w:val="20"/>
          <w:szCs w:val="20"/>
        </w:rPr>
        <w:t>Č</w:t>
      </w:r>
      <w:r w:rsidR="002967F2" w:rsidRPr="0095273D">
        <w:rPr>
          <w:rFonts w:ascii="Arial" w:hAnsi="Arial" w:cs="Arial"/>
          <w:sz w:val="20"/>
          <w:szCs w:val="20"/>
        </w:rPr>
        <w:t>as</w:t>
      </w:r>
      <w:r w:rsidR="000824ED" w:rsidRPr="0095273D">
        <w:rPr>
          <w:rFonts w:ascii="Arial" w:hAnsi="Arial" w:cs="Arial"/>
          <w:sz w:val="20"/>
          <w:szCs w:val="20"/>
        </w:rPr>
        <w:t>ť</w:t>
      </w:r>
      <w:r w:rsidR="002967F2" w:rsidRPr="0095273D">
        <w:rPr>
          <w:rFonts w:ascii="Arial" w:hAnsi="Arial" w:cs="Arial"/>
          <w:sz w:val="20"/>
          <w:szCs w:val="20"/>
        </w:rPr>
        <w:t xml:space="preserve"> </w:t>
      </w:r>
      <w:r w:rsidRPr="0095273D">
        <w:rPr>
          <w:rFonts w:ascii="Arial" w:hAnsi="Arial" w:cs="Arial"/>
          <w:sz w:val="20"/>
          <w:szCs w:val="20"/>
        </w:rPr>
        <w:t>2.2</w:t>
      </w:r>
      <w:r w:rsidR="000824ED" w:rsidRPr="0095273D">
        <w:rPr>
          <w:rFonts w:ascii="Arial" w:hAnsi="Arial" w:cs="Arial"/>
          <w:sz w:val="20"/>
          <w:szCs w:val="20"/>
        </w:rPr>
        <w:t xml:space="preserve"> </w:t>
      </w:r>
      <w:r w:rsidR="002967F2" w:rsidRPr="0095273D">
        <w:rPr>
          <w:rFonts w:ascii="Arial" w:hAnsi="Arial" w:cs="Arial"/>
          <w:sz w:val="20"/>
          <w:szCs w:val="20"/>
        </w:rPr>
        <w:t>Zväz</w:t>
      </w:r>
      <w:r w:rsidR="000824ED" w:rsidRPr="0095273D">
        <w:rPr>
          <w:rFonts w:ascii="Arial" w:hAnsi="Arial" w:cs="Arial"/>
          <w:sz w:val="20"/>
          <w:szCs w:val="20"/>
        </w:rPr>
        <w:t>o</w:t>
      </w:r>
      <w:r w:rsidR="002967F2" w:rsidRPr="0095273D">
        <w:rPr>
          <w:rFonts w:ascii="Arial" w:hAnsi="Arial" w:cs="Arial"/>
          <w:sz w:val="20"/>
          <w:szCs w:val="20"/>
        </w:rPr>
        <w:t>k 1 súťažných podkladov</w:t>
      </w:r>
      <w:r w:rsidR="000824ED" w:rsidRPr="0095273D">
        <w:rPr>
          <w:rFonts w:ascii="Arial" w:hAnsi="Arial" w:cs="Arial"/>
          <w:sz w:val="20"/>
          <w:szCs w:val="20"/>
        </w:rPr>
        <w:t>)</w:t>
      </w:r>
      <w:r w:rsidR="002967F2" w:rsidRPr="0095273D">
        <w:rPr>
          <w:rFonts w:ascii="Arial" w:hAnsi="Arial" w:cs="Arial"/>
          <w:sz w:val="20"/>
          <w:szCs w:val="20"/>
        </w:rPr>
        <w:t xml:space="preserve">. </w:t>
      </w:r>
    </w:p>
    <w:p w14:paraId="58C04B79" w14:textId="77777777"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sz w:val="20"/>
          <w:szCs w:val="20"/>
        </w:rPr>
        <w:t>Dátum Začiatku výstavby uvedený vo Vecnom harmonograme je totožný s Dátumom začatia prác.</w:t>
      </w:r>
    </w:p>
    <w:p w14:paraId="641C36AC" w14:textId="77777777" w:rsidR="00DD6553" w:rsidRPr="0095273D" w:rsidRDefault="00DD6553" w:rsidP="0095273D">
      <w:pPr>
        <w:pStyle w:val="Zarkazkladnhotextu2"/>
        <w:spacing w:after="0" w:line="240" w:lineRule="auto"/>
        <w:ind w:left="0"/>
        <w:contextualSpacing/>
        <w:rPr>
          <w:rFonts w:ascii="Arial" w:hAnsi="Arial" w:cs="Arial"/>
          <w:sz w:val="20"/>
          <w:szCs w:val="20"/>
        </w:rPr>
      </w:pPr>
    </w:p>
    <w:p w14:paraId="296A5CE5" w14:textId="77777777"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b/>
          <w:sz w:val="20"/>
          <w:szCs w:val="20"/>
        </w:rPr>
        <w:t xml:space="preserve">Časť 2: Míľniky  – </w:t>
      </w:r>
      <w:r w:rsidR="000824ED" w:rsidRPr="0095273D">
        <w:rPr>
          <w:rFonts w:ascii="Arial" w:hAnsi="Arial" w:cs="Arial"/>
          <w:sz w:val="20"/>
          <w:szCs w:val="20"/>
        </w:rPr>
        <w:t>v</w:t>
      </w:r>
      <w:r w:rsidRPr="0095273D">
        <w:rPr>
          <w:rFonts w:ascii="Arial" w:hAnsi="Arial" w:cs="Arial"/>
          <w:sz w:val="20"/>
          <w:szCs w:val="20"/>
        </w:rPr>
        <w:t>erejným obstarávateľom určené</w:t>
      </w:r>
      <w:r w:rsidRPr="0095273D">
        <w:rPr>
          <w:rFonts w:ascii="Arial" w:hAnsi="Arial" w:cs="Arial"/>
          <w:b/>
          <w:sz w:val="20"/>
          <w:szCs w:val="20"/>
        </w:rPr>
        <w:t xml:space="preserve"> </w:t>
      </w:r>
      <w:r w:rsidRPr="0095273D">
        <w:rPr>
          <w:rFonts w:ascii="Arial" w:hAnsi="Arial" w:cs="Arial"/>
          <w:sz w:val="20"/>
          <w:szCs w:val="20"/>
        </w:rPr>
        <w:t xml:space="preserve">stavebné objekty alebo časti objektov a lehoty ich ukončenia, ktoré sa Zhotoviteľ ako úspešný uchádzač zaväzuje ukončiť v určených lehotách uvedených v tabuľke  Míľniky. </w:t>
      </w:r>
    </w:p>
    <w:p w14:paraId="707A930E" w14:textId="77777777" w:rsidR="000824ED" w:rsidRPr="0095273D" w:rsidRDefault="000824ED" w:rsidP="0095273D">
      <w:pPr>
        <w:pStyle w:val="Zarkazkladnhotextu2"/>
        <w:spacing w:after="0" w:line="240" w:lineRule="auto"/>
        <w:ind w:left="0"/>
        <w:contextualSpacing/>
        <w:rPr>
          <w:rFonts w:ascii="Arial" w:hAnsi="Arial" w:cs="Arial"/>
          <w:sz w:val="20"/>
          <w:szCs w:val="20"/>
        </w:rPr>
      </w:pPr>
    </w:p>
    <w:p w14:paraId="2968866F" w14:textId="187F4BC4" w:rsidR="000824ED" w:rsidRPr="0095273D" w:rsidRDefault="002967F2" w:rsidP="0095273D">
      <w:pPr>
        <w:pStyle w:val="Zarkazkladnhotextu2"/>
        <w:spacing w:after="0" w:line="240" w:lineRule="auto"/>
        <w:ind w:left="0"/>
        <w:contextualSpacing/>
        <w:rPr>
          <w:rFonts w:ascii="Arial" w:hAnsi="Arial" w:cs="Arial"/>
          <w:b/>
          <w:bCs/>
          <w:sz w:val="20"/>
          <w:szCs w:val="20"/>
        </w:rPr>
      </w:pPr>
      <w:r w:rsidRPr="0095273D">
        <w:rPr>
          <w:rFonts w:ascii="Arial" w:hAnsi="Arial" w:cs="Arial"/>
          <w:bCs/>
          <w:sz w:val="20"/>
          <w:szCs w:val="20"/>
        </w:rPr>
        <w:t xml:space="preserve">Tabuľka Míľniky  je </w:t>
      </w:r>
      <w:r w:rsidRPr="0095273D">
        <w:rPr>
          <w:rFonts w:ascii="Arial" w:hAnsi="Arial" w:cs="Arial"/>
          <w:sz w:val="20"/>
          <w:szCs w:val="20"/>
        </w:rPr>
        <w:t xml:space="preserve">súčasťou súťažných podkladov verejného obstarávateľa </w:t>
      </w:r>
      <w:r w:rsidRPr="0095273D">
        <w:rPr>
          <w:rFonts w:ascii="Arial" w:hAnsi="Arial" w:cs="Arial"/>
          <w:bCs/>
          <w:sz w:val="20"/>
          <w:szCs w:val="20"/>
        </w:rPr>
        <w:t>(viď tabuľka nižšie)</w:t>
      </w:r>
      <w:r w:rsidR="000824ED" w:rsidRPr="0095273D">
        <w:rPr>
          <w:rFonts w:ascii="Arial" w:hAnsi="Arial" w:cs="Arial"/>
          <w:bCs/>
          <w:sz w:val="20"/>
          <w:szCs w:val="20"/>
        </w:rPr>
        <w:t xml:space="preserve"> </w:t>
      </w:r>
      <w:r w:rsidR="000824ED" w:rsidRPr="0095273D">
        <w:rPr>
          <w:rFonts w:ascii="Arial" w:hAnsi="Arial" w:cs="Arial"/>
          <w:b/>
          <w:bCs/>
          <w:sz w:val="20"/>
          <w:szCs w:val="20"/>
        </w:rPr>
        <w:t xml:space="preserve">a slúži na jej predloženie v ponuke uchádzača ako Príloha č. </w:t>
      </w:r>
      <w:r w:rsidR="00191199">
        <w:rPr>
          <w:rFonts w:ascii="Arial" w:hAnsi="Arial" w:cs="Arial"/>
          <w:b/>
          <w:bCs/>
          <w:sz w:val="20"/>
          <w:szCs w:val="20"/>
        </w:rPr>
        <w:t>3</w:t>
      </w:r>
      <w:r w:rsidR="000824ED" w:rsidRPr="0095273D">
        <w:rPr>
          <w:rFonts w:ascii="Arial" w:hAnsi="Arial" w:cs="Arial"/>
          <w:b/>
          <w:bCs/>
          <w:sz w:val="20"/>
          <w:szCs w:val="20"/>
        </w:rPr>
        <w:t>.2 Zmluvných dojednaní (Časť 1 Zväzok 2 súťažných podkladov).</w:t>
      </w:r>
    </w:p>
    <w:p w14:paraId="29FA1E07" w14:textId="77777777" w:rsidR="000824ED" w:rsidRPr="0095273D" w:rsidRDefault="000824ED" w:rsidP="0095273D">
      <w:pPr>
        <w:pStyle w:val="Zarkazkladnhotextu2"/>
        <w:spacing w:after="0" w:line="240" w:lineRule="auto"/>
        <w:ind w:left="0"/>
        <w:contextualSpacing/>
        <w:rPr>
          <w:rFonts w:ascii="Arial" w:hAnsi="Arial" w:cs="Arial"/>
          <w:b/>
          <w:bCs/>
          <w:sz w:val="20"/>
          <w:szCs w:val="20"/>
        </w:rPr>
      </w:pPr>
    </w:p>
    <w:p w14:paraId="7B5EB3E1" w14:textId="77777777" w:rsidR="000824ED" w:rsidRPr="0095273D" w:rsidRDefault="000824ED" w:rsidP="0095273D">
      <w:pPr>
        <w:pStyle w:val="Zarkazkladnhotextu2"/>
        <w:spacing w:after="0" w:line="240" w:lineRule="auto"/>
        <w:ind w:left="0"/>
        <w:contextualSpacing/>
        <w:rPr>
          <w:rFonts w:ascii="Arial" w:hAnsi="Arial" w:cs="Arial"/>
          <w:b/>
          <w:bCs/>
          <w:sz w:val="20"/>
          <w:szCs w:val="20"/>
        </w:rPr>
      </w:pPr>
      <w:r w:rsidRPr="0095273D">
        <w:rPr>
          <w:rFonts w:ascii="Arial" w:hAnsi="Arial" w:cs="Arial"/>
          <w:b/>
          <w:bCs/>
          <w:sz w:val="20"/>
          <w:szCs w:val="20"/>
        </w:rPr>
        <w:t xml:space="preserve">Zhotoviteľ sa zaväzuje predložiť identickú tabuľku Míľniky predloženú v ponuke aj v rámci aktualizácie harmonogramu prác podľa </w:t>
      </w:r>
      <w:proofErr w:type="spellStart"/>
      <w:r w:rsidRPr="0095273D">
        <w:rPr>
          <w:rFonts w:ascii="Arial" w:hAnsi="Arial" w:cs="Arial"/>
          <w:b/>
          <w:bCs/>
          <w:sz w:val="20"/>
          <w:szCs w:val="20"/>
        </w:rPr>
        <w:t>podčlánku</w:t>
      </w:r>
      <w:proofErr w:type="spellEnd"/>
      <w:r w:rsidRPr="0095273D">
        <w:rPr>
          <w:rFonts w:ascii="Arial" w:hAnsi="Arial" w:cs="Arial"/>
          <w:b/>
          <w:bCs/>
          <w:sz w:val="20"/>
          <w:szCs w:val="20"/>
        </w:rPr>
        <w:t xml:space="preserve"> 8.3 Osobitné zmluvné podmienky (Časť 2.2 Zväzok 2 súťažných podkladov).</w:t>
      </w:r>
    </w:p>
    <w:p w14:paraId="7B27A78F" w14:textId="77777777" w:rsidR="000824ED" w:rsidRPr="0095273D" w:rsidRDefault="000824ED" w:rsidP="0095273D">
      <w:pPr>
        <w:pStyle w:val="Zarkazkladnhotextu2"/>
        <w:spacing w:after="0" w:line="240" w:lineRule="auto"/>
        <w:ind w:left="0"/>
        <w:contextualSpacing/>
        <w:rPr>
          <w:rFonts w:ascii="Arial" w:hAnsi="Arial" w:cs="Arial"/>
          <w:b/>
          <w:bCs/>
          <w:color w:val="FF0000"/>
          <w:sz w:val="20"/>
          <w:szCs w:val="20"/>
        </w:rPr>
      </w:pPr>
    </w:p>
    <w:tbl>
      <w:tblPr>
        <w:tblStyle w:val="Mriekatabuky"/>
        <w:tblW w:w="9203" w:type="dxa"/>
        <w:jc w:val="center"/>
        <w:tblLayout w:type="fixed"/>
        <w:tblLook w:val="04A0" w:firstRow="1" w:lastRow="0" w:firstColumn="1" w:lastColumn="0" w:noHBand="0" w:noVBand="1"/>
      </w:tblPr>
      <w:tblGrid>
        <w:gridCol w:w="2972"/>
        <w:gridCol w:w="1985"/>
        <w:gridCol w:w="1984"/>
        <w:gridCol w:w="2262"/>
      </w:tblGrid>
      <w:tr w:rsidR="000824ED" w:rsidRPr="0095273D" w14:paraId="0ACA67DE" w14:textId="77777777" w:rsidTr="00C950DF">
        <w:trPr>
          <w:jc w:val="center"/>
        </w:trPr>
        <w:tc>
          <w:tcPr>
            <w:tcW w:w="2972" w:type="dxa"/>
            <w:vAlign w:val="center"/>
          </w:tcPr>
          <w:p w14:paraId="3B541DA6" w14:textId="77777777" w:rsidR="000824ED" w:rsidRPr="005D37BB" w:rsidRDefault="000824ED" w:rsidP="0095273D">
            <w:pPr>
              <w:pStyle w:val="Default"/>
              <w:spacing w:after="0" w:line="240" w:lineRule="auto"/>
              <w:contextualSpacing/>
              <w:jc w:val="center"/>
              <w:rPr>
                <w:rFonts w:ascii="Arial" w:hAnsi="Arial" w:cs="Arial"/>
                <w:sz w:val="20"/>
                <w:szCs w:val="20"/>
              </w:rPr>
            </w:pPr>
            <w:r w:rsidRPr="005D37BB">
              <w:rPr>
                <w:rFonts w:ascii="Arial" w:hAnsi="Arial" w:cs="Arial"/>
                <w:b/>
                <w:bCs/>
                <w:sz w:val="20"/>
                <w:szCs w:val="20"/>
              </w:rPr>
              <w:t>Míľniky</w:t>
            </w:r>
          </w:p>
        </w:tc>
        <w:tc>
          <w:tcPr>
            <w:tcW w:w="1985" w:type="dxa"/>
            <w:vAlign w:val="center"/>
          </w:tcPr>
          <w:p w14:paraId="25023728" w14:textId="77777777" w:rsidR="000824ED" w:rsidRPr="005D37BB" w:rsidRDefault="000824ED" w:rsidP="0095273D">
            <w:pPr>
              <w:pStyle w:val="Default"/>
              <w:spacing w:after="0" w:line="240" w:lineRule="auto"/>
              <w:contextualSpacing/>
              <w:jc w:val="center"/>
              <w:rPr>
                <w:rFonts w:ascii="Arial" w:hAnsi="Arial" w:cs="Arial"/>
                <w:sz w:val="20"/>
                <w:szCs w:val="20"/>
              </w:rPr>
            </w:pPr>
            <w:r w:rsidRPr="005D37BB">
              <w:rPr>
                <w:rFonts w:ascii="Arial" w:hAnsi="Arial" w:cs="Arial"/>
                <w:b/>
                <w:bCs/>
                <w:sz w:val="20"/>
                <w:szCs w:val="20"/>
              </w:rPr>
              <w:t>Lehota ukončenia</w:t>
            </w:r>
          </w:p>
          <w:p w14:paraId="610AC8CE" w14:textId="77777777" w:rsidR="000824ED" w:rsidRPr="005D37BB" w:rsidRDefault="000824ED" w:rsidP="0095273D">
            <w:pPr>
              <w:pStyle w:val="Default"/>
              <w:spacing w:after="0" w:line="240" w:lineRule="auto"/>
              <w:contextualSpacing/>
              <w:jc w:val="center"/>
              <w:rPr>
                <w:rFonts w:ascii="Arial" w:hAnsi="Arial" w:cs="Arial"/>
                <w:sz w:val="20"/>
                <w:szCs w:val="20"/>
              </w:rPr>
            </w:pPr>
            <w:r w:rsidRPr="005D37BB">
              <w:rPr>
                <w:rFonts w:ascii="Arial" w:hAnsi="Arial" w:cs="Arial"/>
                <w:b/>
                <w:bCs/>
                <w:sz w:val="20"/>
                <w:szCs w:val="20"/>
              </w:rPr>
              <w:t>(Počet dní od začiatku LV podčlánok 8.1. FIDIC)</w:t>
            </w:r>
          </w:p>
        </w:tc>
        <w:tc>
          <w:tcPr>
            <w:tcW w:w="1984" w:type="dxa"/>
            <w:vAlign w:val="center"/>
          </w:tcPr>
          <w:p w14:paraId="75C6676A" w14:textId="77777777" w:rsidR="000824ED" w:rsidRPr="005D37BB" w:rsidRDefault="000824ED" w:rsidP="0095273D">
            <w:pPr>
              <w:pStyle w:val="Default"/>
              <w:spacing w:after="0" w:line="240" w:lineRule="auto"/>
              <w:contextualSpacing/>
              <w:jc w:val="center"/>
              <w:rPr>
                <w:rFonts w:ascii="Arial" w:hAnsi="Arial" w:cs="Arial"/>
                <w:sz w:val="20"/>
                <w:szCs w:val="20"/>
              </w:rPr>
            </w:pPr>
            <w:r w:rsidRPr="005D37BB">
              <w:rPr>
                <w:rFonts w:ascii="Arial" w:hAnsi="Arial" w:cs="Arial"/>
                <w:b/>
                <w:bCs/>
                <w:sz w:val="20"/>
                <w:szCs w:val="20"/>
              </w:rPr>
              <w:t>Popis Míľnika</w:t>
            </w:r>
          </w:p>
        </w:tc>
        <w:tc>
          <w:tcPr>
            <w:tcW w:w="2262" w:type="dxa"/>
            <w:vAlign w:val="center"/>
          </w:tcPr>
          <w:p w14:paraId="577A52E1" w14:textId="77777777" w:rsidR="000824ED" w:rsidRPr="005D37BB" w:rsidRDefault="000824ED" w:rsidP="0095273D">
            <w:pPr>
              <w:pStyle w:val="Default"/>
              <w:spacing w:after="0" w:line="240" w:lineRule="auto"/>
              <w:contextualSpacing/>
              <w:jc w:val="center"/>
              <w:rPr>
                <w:rFonts w:ascii="Arial" w:hAnsi="Arial" w:cs="Arial"/>
                <w:sz w:val="20"/>
                <w:szCs w:val="20"/>
              </w:rPr>
            </w:pPr>
            <w:r w:rsidRPr="005D37BB">
              <w:rPr>
                <w:rFonts w:ascii="Arial" w:hAnsi="Arial" w:cs="Arial"/>
                <w:b/>
                <w:bCs/>
                <w:sz w:val="20"/>
                <w:szCs w:val="20"/>
              </w:rPr>
              <w:t>Podklad pre vyhodnotenie ukončenia Míľnika</w:t>
            </w:r>
          </w:p>
        </w:tc>
      </w:tr>
      <w:tr w:rsidR="0024264A" w:rsidRPr="0095273D" w14:paraId="528A7359" w14:textId="77777777" w:rsidTr="00C950DF">
        <w:trPr>
          <w:trHeight w:val="1392"/>
          <w:jc w:val="center"/>
        </w:trPr>
        <w:tc>
          <w:tcPr>
            <w:tcW w:w="2972" w:type="dxa"/>
          </w:tcPr>
          <w:p w14:paraId="79E307EF" w14:textId="77777777" w:rsidR="0024264A" w:rsidRPr="005D37BB" w:rsidRDefault="0024264A" w:rsidP="00C950DF">
            <w:pPr>
              <w:spacing w:after="0"/>
              <w:contextualSpacing/>
              <w:jc w:val="center"/>
              <w:rPr>
                <w:rFonts w:ascii="Arial" w:hAnsi="Arial" w:cs="Arial"/>
                <w:b/>
                <w:bCs/>
                <w:color w:val="000000"/>
                <w:sz w:val="20"/>
                <w:szCs w:val="20"/>
              </w:rPr>
            </w:pPr>
          </w:p>
          <w:p w14:paraId="15B450A4" w14:textId="030B8AD1" w:rsidR="0024264A" w:rsidRPr="005D37BB" w:rsidRDefault="0024264A" w:rsidP="00C950DF">
            <w:pPr>
              <w:spacing w:after="0"/>
              <w:contextualSpacing/>
              <w:jc w:val="center"/>
              <w:rPr>
                <w:rFonts w:ascii="Arial" w:hAnsi="Arial" w:cs="Arial"/>
                <w:b/>
                <w:bCs/>
                <w:color w:val="000000"/>
                <w:sz w:val="20"/>
                <w:szCs w:val="20"/>
              </w:rPr>
            </w:pPr>
            <w:r w:rsidRPr="005D37BB">
              <w:rPr>
                <w:rFonts w:ascii="Arial" w:hAnsi="Arial" w:cs="Arial"/>
                <w:b/>
                <w:bCs/>
                <w:color w:val="000000"/>
                <w:sz w:val="20"/>
                <w:szCs w:val="20"/>
              </w:rPr>
              <w:t>Míľnik č. 1</w:t>
            </w:r>
          </w:p>
          <w:p w14:paraId="41865DF3" w14:textId="77777777" w:rsidR="0024264A" w:rsidRPr="005D37BB" w:rsidRDefault="0024264A" w:rsidP="00C950DF">
            <w:pPr>
              <w:spacing w:after="0"/>
              <w:contextualSpacing/>
              <w:jc w:val="center"/>
              <w:rPr>
                <w:rFonts w:ascii="Arial" w:hAnsi="Arial" w:cs="Arial"/>
                <w:color w:val="000000"/>
                <w:sz w:val="20"/>
                <w:szCs w:val="20"/>
              </w:rPr>
            </w:pPr>
          </w:p>
          <w:p w14:paraId="35EB970B" w14:textId="1DF5F47F" w:rsidR="0024264A" w:rsidRPr="005D37BB" w:rsidRDefault="0024264A" w:rsidP="00C950DF">
            <w:pPr>
              <w:pStyle w:val="Default"/>
              <w:spacing w:after="0" w:line="240" w:lineRule="auto"/>
              <w:contextualSpacing/>
              <w:jc w:val="center"/>
              <w:rPr>
                <w:rFonts w:ascii="Arial" w:hAnsi="Arial" w:cs="Arial"/>
                <w:sz w:val="20"/>
                <w:szCs w:val="20"/>
              </w:rPr>
            </w:pPr>
            <w:r w:rsidRPr="005D37BB">
              <w:rPr>
                <w:rFonts w:ascii="Arial" w:hAnsi="Arial" w:cs="Arial"/>
                <w:sz w:val="20"/>
                <w:szCs w:val="20"/>
              </w:rPr>
              <w:t>Ukončenie prác na objekte 209-00 pravý most</w:t>
            </w:r>
          </w:p>
        </w:tc>
        <w:tc>
          <w:tcPr>
            <w:tcW w:w="1985" w:type="dxa"/>
            <w:vAlign w:val="center"/>
          </w:tcPr>
          <w:p w14:paraId="2A0E49AE" w14:textId="51544ACE" w:rsidR="0024264A" w:rsidRPr="005D37BB" w:rsidRDefault="0024264A" w:rsidP="00C950DF">
            <w:pPr>
              <w:pStyle w:val="Default"/>
              <w:spacing w:after="0" w:line="240" w:lineRule="auto"/>
              <w:contextualSpacing/>
              <w:jc w:val="center"/>
              <w:rPr>
                <w:rFonts w:ascii="Arial" w:hAnsi="Arial" w:cs="Arial"/>
                <w:color w:val="auto"/>
                <w:sz w:val="20"/>
                <w:szCs w:val="20"/>
              </w:rPr>
            </w:pPr>
            <w:r w:rsidRPr="005D37BB">
              <w:rPr>
                <w:rFonts w:ascii="Arial" w:hAnsi="Arial" w:cs="Arial"/>
                <w:sz w:val="20"/>
                <w:szCs w:val="20"/>
              </w:rPr>
              <w:t>636 dní</w:t>
            </w:r>
          </w:p>
        </w:tc>
        <w:tc>
          <w:tcPr>
            <w:tcW w:w="1984" w:type="dxa"/>
            <w:vAlign w:val="center"/>
          </w:tcPr>
          <w:p w14:paraId="29C6B188" w14:textId="6CD930A7" w:rsidR="0024264A" w:rsidRPr="005D37BB" w:rsidRDefault="0024264A" w:rsidP="00C950DF">
            <w:pPr>
              <w:keepNext/>
              <w:framePr w:w="2268" w:hSpace="284" w:wrap="around" w:vAnchor="text" w:hAnchor="page" w:y="1"/>
              <w:spacing w:before="54" w:after="0" w:line="213" w:lineRule="exact"/>
              <w:jc w:val="center"/>
              <w:rPr>
                <w:rFonts w:ascii="Arial" w:hAnsi="Arial" w:cs="Arial"/>
                <w:sz w:val="20"/>
                <w:szCs w:val="20"/>
                <w:lang w:eastAsia="de-DE"/>
              </w:rPr>
            </w:pPr>
            <w:r w:rsidRPr="005D37BB">
              <w:rPr>
                <w:rFonts w:ascii="Arial" w:hAnsi="Arial" w:cs="Arial"/>
                <w:sz w:val="20"/>
                <w:szCs w:val="20"/>
                <w:lang w:eastAsia="de-DE"/>
              </w:rPr>
              <w:t>Podrobný popis je v Zväzku č.5, DSP,POV, Technická správa</w:t>
            </w:r>
          </w:p>
          <w:p w14:paraId="012D5309" w14:textId="294A9D01" w:rsidR="0024264A" w:rsidRPr="005D37BB" w:rsidRDefault="0024264A" w:rsidP="00C950DF">
            <w:pPr>
              <w:jc w:val="center"/>
              <w:rPr>
                <w:rFonts w:ascii="Arial" w:hAnsi="Arial" w:cs="Arial"/>
                <w:sz w:val="20"/>
                <w:szCs w:val="20"/>
              </w:rPr>
            </w:pPr>
            <w:r w:rsidRPr="005D37BB">
              <w:rPr>
                <w:rFonts w:ascii="Arial" w:hAnsi="Arial" w:cs="Arial"/>
                <w:b/>
                <w:sz w:val="20"/>
                <w:szCs w:val="20"/>
              </w:rPr>
              <w:t>Ukončenie prác na objekte 209-00 pravý most.</w:t>
            </w:r>
          </w:p>
        </w:tc>
        <w:tc>
          <w:tcPr>
            <w:tcW w:w="2262" w:type="dxa"/>
            <w:vAlign w:val="center"/>
          </w:tcPr>
          <w:p w14:paraId="42D723F0" w14:textId="7B6A4AD4" w:rsidR="0024264A" w:rsidRPr="005D37BB" w:rsidRDefault="0024264A" w:rsidP="00C950DF">
            <w:pPr>
              <w:pStyle w:val="Default"/>
              <w:spacing w:after="0" w:line="240" w:lineRule="auto"/>
              <w:contextualSpacing/>
              <w:jc w:val="center"/>
              <w:rPr>
                <w:rFonts w:ascii="Arial" w:hAnsi="Arial" w:cs="Arial"/>
                <w:sz w:val="20"/>
                <w:szCs w:val="20"/>
              </w:rPr>
            </w:pPr>
            <w:r w:rsidRPr="005D37BB">
              <w:rPr>
                <w:rFonts w:ascii="Arial" w:hAnsi="Arial" w:cs="Arial"/>
                <w:sz w:val="20"/>
                <w:szCs w:val="20"/>
              </w:rPr>
              <w:t>Stavebnotechnickým dozorom potvrdené ukončenie prác</w:t>
            </w:r>
          </w:p>
        </w:tc>
      </w:tr>
      <w:tr w:rsidR="0024264A" w:rsidRPr="0095273D" w14:paraId="7595D1DC" w14:textId="77777777" w:rsidTr="00C950DF">
        <w:trPr>
          <w:trHeight w:val="1657"/>
          <w:jc w:val="center"/>
        </w:trPr>
        <w:tc>
          <w:tcPr>
            <w:tcW w:w="2972" w:type="dxa"/>
          </w:tcPr>
          <w:p w14:paraId="6D74C88D" w14:textId="77777777" w:rsidR="0024264A" w:rsidRPr="005D37BB" w:rsidRDefault="0024264A" w:rsidP="00C950DF">
            <w:pPr>
              <w:spacing w:after="0"/>
              <w:contextualSpacing/>
              <w:jc w:val="center"/>
              <w:rPr>
                <w:rFonts w:ascii="Arial" w:hAnsi="Arial" w:cs="Arial"/>
                <w:b/>
                <w:bCs/>
                <w:color w:val="000000"/>
                <w:sz w:val="20"/>
                <w:szCs w:val="20"/>
              </w:rPr>
            </w:pPr>
          </w:p>
          <w:p w14:paraId="343EC980" w14:textId="632C6C1E" w:rsidR="0024264A" w:rsidRPr="005D37BB" w:rsidRDefault="0024264A" w:rsidP="00C950DF">
            <w:pPr>
              <w:spacing w:after="0"/>
              <w:contextualSpacing/>
              <w:jc w:val="center"/>
              <w:rPr>
                <w:rFonts w:ascii="Arial" w:hAnsi="Arial" w:cs="Arial"/>
                <w:b/>
                <w:bCs/>
                <w:color w:val="000000"/>
                <w:sz w:val="20"/>
                <w:szCs w:val="20"/>
              </w:rPr>
            </w:pPr>
            <w:r w:rsidRPr="005D37BB">
              <w:rPr>
                <w:rFonts w:ascii="Arial" w:hAnsi="Arial" w:cs="Arial"/>
                <w:b/>
                <w:bCs/>
                <w:color w:val="000000"/>
                <w:sz w:val="20"/>
                <w:szCs w:val="20"/>
              </w:rPr>
              <w:t>Míľnik č. 2</w:t>
            </w:r>
          </w:p>
          <w:p w14:paraId="67C50C23" w14:textId="77777777" w:rsidR="0024264A" w:rsidRPr="005D37BB" w:rsidRDefault="0024264A" w:rsidP="00C950DF">
            <w:pPr>
              <w:spacing w:after="0"/>
              <w:contextualSpacing/>
              <w:jc w:val="center"/>
              <w:rPr>
                <w:rFonts w:ascii="Arial" w:hAnsi="Arial" w:cs="Arial"/>
                <w:color w:val="000000"/>
                <w:sz w:val="20"/>
                <w:szCs w:val="20"/>
              </w:rPr>
            </w:pPr>
          </w:p>
          <w:p w14:paraId="3FBBEA98" w14:textId="7FB17A6F" w:rsidR="0024264A" w:rsidRPr="005D37BB" w:rsidRDefault="0024264A" w:rsidP="00C950DF">
            <w:pPr>
              <w:pStyle w:val="Default"/>
              <w:spacing w:after="0" w:line="240" w:lineRule="auto"/>
              <w:contextualSpacing/>
              <w:jc w:val="center"/>
              <w:rPr>
                <w:rFonts w:ascii="Arial" w:hAnsi="Arial" w:cs="Arial"/>
                <w:sz w:val="20"/>
                <w:szCs w:val="20"/>
              </w:rPr>
            </w:pPr>
            <w:r w:rsidRPr="005D37BB">
              <w:rPr>
                <w:rFonts w:ascii="Arial" w:hAnsi="Arial" w:cs="Arial"/>
                <w:sz w:val="20"/>
                <w:szCs w:val="20"/>
              </w:rPr>
              <w:t>Ukončenie prác na objekte 210-00</w:t>
            </w:r>
          </w:p>
        </w:tc>
        <w:tc>
          <w:tcPr>
            <w:tcW w:w="1985" w:type="dxa"/>
            <w:vAlign w:val="center"/>
          </w:tcPr>
          <w:p w14:paraId="27239CC4" w14:textId="0CE7A2EF" w:rsidR="0024264A" w:rsidRPr="005D37BB" w:rsidRDefault="0024264A" w:rsidP="00C950DF">
            <w:pPr>
              <w:pStyle w:val="Default"/>
              <w:spacing w:after="0" w:line="240" w:lineRule="auto"/>
              <w:contextualSpacing/>
              <w:jc w:val="center"/>
              <w:rPr>
                <w:rFonts w:ascii="Arial" w:hAnsi="Arial" w:cs="Arial"/>
                <w:color w:val="auto"/>
                <w:sz w:val="20"/>
                <w:szCs w:val="20"/>
              </w:rPr>
            </w:pPr>
            <w:r w:rsidRPr="005D37BB">
              <w:rPr>
                <w:rFonts w:ascii="Arial" w:hAnsi="Arial" w:cs="Arial"/>
                <w:sz w:val="20"/>
                <w:szCs w:val="20"/>
              </w:rPr>
              <w:t>1062 dní</w:t>
            </w:r>
          </w:p>
        </w:tc>
        <w:tc>
          <w:tcPr>
            <w:tcW w:w="1984" w:type="dxa"/>
            <w:vAlign w:val="center"/>
          </w:tcPr>
          <w:p w14:paraId="79CF0344" w14:textId="45DFF1C2" w:rsidR="0024264A" w:rsidRPr="005D37BB" w:rsidRDefault="0024264A" w:rsidP="00C950DF">
            <w:pPr>
              <w:jc w:val="center"/>
              <w:rPr>
                <w:rFonts w:ascii="Arial" w:hAnsi="Arial" w:cs="Arial"/>
                <w:sz w:val="20"/>
                <w:szCs w:val="20"/>
                <w:lang w:eastAsia="de-DE"/>
              </w:rPr>
            </w:pPr>
            <w:r w:rsidRPr="005D37BB">
              <w:rPr>
                <w:rFonts w:ascii="Arial" w:hAnsi="Arial" w:cs="Arial"/>
                <w:sz w:val="20"/>
                <w:szCs w:val="20"/>
                <w:lang w:eastAsia="de-DE"/>
              </w:rPr>
              <w:t>Podrobný popis je v Zväzku č.5, DSP,POV, Technická správa</w:t>
            </w:r>
          </w:p>
          <w:p w14:paraId="15BD4FC7" w14:textId="2E75EA42" w:rsidR="0024264A" w:rsidRPr="005D37BB" w:rsidRDefault="0024264A" w:rsidP="00C950DF">
            <w:pPr>
              <w:jc w:val="center"/>
              <w:rPr>
                <w:rFonts w:ascii="Arial" w:hAnsi="Arial" w:cs="Arial"/>
                <w:b/>
                <w:sz w:val="20"/>
                <w:szCs w:val="20"/>
              </w:rPr>
            </w:pPr>
            <w:r w:rsidRPr="005D37BB">
              <w:rPr>
                <w:rFonts w:ascii="Arial" w:hAnsi="Arial" w:cs="Arial"/>
                <w:b/>
                <w:sz w:val="20"/>
                <w:szCs w:val="20"/>
              </w:rPr>
              <w:t>Ukončenie prác na objekte 210-00</w:t>
            </w:r>
          </w:p>
          <w:p w14:paraId="1AAA3360" w14:textId="77777777" w:rsidR="0024264A" w:rsidRPr="005D37BB" w:rsidRDefault="0024264A" w:rsidP="00C950DF">
            <w:pPr>
              <w:jc w:val="center"/>
              <w:rPr>
                <w:rFonts w:ascii="Arial" w:hAnsi="Arial" w:cs="Arial"/>
                <w:color w:val="FF0000"/>
                <w:sz w:val="20"/>
                <w:szCs w:val="20"/>
              </w:rPr>
            </w:pPr>
          </w:p>
          <w:p w14:paraId="1C41D2FD" w14:textId="121E0A10" w:rsidR="0024264A" w:rsidRPr="005D37BB" w:rsidRDefault="0024264A" w:rsidP="00C950DF">
            <w:pPr>
              <w:pStyle w:val="Default"/>
              <w:spacing w:after="0" w:line="240" w:lineRule="auto"/>
              <w:contextualSpacing/>
              <w:jc w:val="center"/>
              <w:rPr>
                <w:rFonts w:ascii="Arial" w:hAnsi="Arial" w:cs="Arial"/>
                <w:sz w:val="20"/>
                <w:szCs w:val="20"/>
              </w:rPr>
            </w:pPr>
          </w:p>
        </w:tc>
        <w:tc>
          <w:tcPr>
            <w:tcW w:w="2262" w:type="dxa"/>
            <w:vAlign w:val="center"/>
          </w:tcPr>
          <w:p w14:paraId="2447E7D6" w14:textId="6F8055DB" w:rsidR="0024264A" w:rsidRPr="005D37BB" w:rsidRDefault="0024264A" w:rsidP="00C950DF">
            <w:pPr>
              <w:pStyle w:val="Default"/>
              <w:spacing w:after="0" w:line="240" w:lineRule="auto"/>
              <w:contextualSpacing/>
              <w:jc w:val="center"/>
              <w:rPr>
                <w:rFonts w:ascii="Arial" w:hAnsi="Arial" w:cs="Arial"/>
                <w:sz w:val="20"/>
                <w:szCs w:val="20"/>
              </w:rPr>
            </w:pPr>
            <w:r w:rsidRPr="005D37BB">
              <w:rPr>
                <w:rFonts w:ascii="Arial" w:hAnsi="Arial" w:cs="Arial"/>
                <w:sz w:val="20"/>
                <w:szCs w:val="20"/>
              </w:rPr>
              <w:t>Stavebnotechnickým dozorom potvrdené ukončenie prác</w:t>
            </w:r>
          </w:p>
        </w:tc>
      </w:tr>
      <w:tr w:rsidR="0024264A" w:rsidRPr="0095273D" w14:paraId="5CCFEE67" w14:textId="77777777" w:rsidTr="00C950DF">
        <w:trPr>
          <w:trHeight w:val="1758"/>
          <w:jc w:val="center"/>
        </w:trPr>
        <w:tc>
          <w:tcPr>
            <w:tcW w:w="2972" w:type="dxa"/>
          </w:tcPr>
          <w:p w14:paraId="2191C86D" w14:textId="77777777" w:rsidR="0024264A" w:rsidRPr="005D37BB" w:rsidRDefault="0024264A" w:rsidP="00C950DF">
            <w:pPr>
              <w:spacing w:after="0"/>
              <w:contextualSpacing/>
              <w:jc w:val="center"/>
              <w:rPr>
                <w:rFonts w:ascii="Arial" w:hAnsi="Arial" w:cs="Arial"/>
                <w:b/>
                <w:bCs/>
                <w:color w:val="000000"/>
                <w:sz w:val="20"/>
                <w:szCs w:val="20"/>
              </w:rPr>
            </w:pPr>
          </w:p>
          <w:p w14:paraId="70C2B0D9" w14:textId="3B4A6C21" w:rsidR="0024264A" w:rsidRPr="005D37BB" w:rsidRDefault="0024264A" w:rsidP="00C950DF">
            <w:pPr>
              <w:spacing w:after="0"/>
              <w:contextualSpacing/>
              <w:jc w:val="center"/>
              <w:rPr>
                <w:rFonts w:ascii="Arial" w:hAnsi="Arial" w:cs="Arial"/>
                <w:b/>
                <w:bCs/>
                <w:color w:val="000000"/>
                <w:sz w:val="20"/>
                <w:szCs w:val="20"/>
              </w:rPr>
            </w:pPr>
            <w:r w:rsidRPr="005D37BB">
              <w:rPr>
                <w:rFonts w:ascii="Arial" w:hAnsi="Arial" w:cs="Arial"/>
                <w:b/>
                <w:bCs/>
                <w:color w:val="000000"/>
                <w:sz w:val="20"/>
                <w:szCs w:val="20"/>
              </w:rPr>
              <w:t>Míľnik č. 3</w:t>
            </w:r>
          </w:p>
          <w:p w14:paraId="780757F6" w14:textId="77777777" w:rsidR="0024264A" w:rsidRPr="005D37BB" w:rsidRDefault="0024264A" w:rsidP="00C950DF">
            <w:pPr>
              <w:spacing w:after="0"/>
              <w:contextualSpacing/>
              <w:jc w:val="center"/>
              <w:rPr>
                <w:rFonts w:ascii="Arial" w:hAnsi="Arial" w:cs="Arial"/>
                <w:color w:val="000000"/>
                <w:sz w:val="20"/>
                <w:szCs w:val="20"/>
              </w:rPr>
            </w:pPr>
          </w:p>
          <w:p w14:paraId="4ACFDAFC" w14:textId="312300DC" w:rsidR="0024264A" w:rsidRPr="005D37BB" w:rsidRDefault="0024264A" w:rsidP="00C950DF">
            <w:pPr>
              <w:pStyle w:val="Default"/>
              <w:spacing w:after="0" w:line="240" w:lineRule="auto"/>
              <w:contextualSpacing/>
              <w:jc w:val="center"/>
              <w:rPr>
                <w:rFonts w:ascii="Arial" w:hAnsi="Arial" w:cs="Arial"/>
                <w:b/>
                <w:bCs/>
                <w:sz w:val="20"/>
                <w:szCs w:val="20"/>
              </w:rPr>
            </w:pPr>
            <w:r w:rsidRPr="005D37BB">
              <w:rPr>
                <w:rFonts w:ascii="Arial" w:hAnsi="Arial" w:cs="Arial"/>
                <w:sz w:val="20"/>
                <w:szCs w:val="20"/>
              </w:rPr>
              <w:t>Ukončenie prác na PTR tunela Horelica tak, aby mohla ísť do skúšobnej prevádzky s verejnosťou</w:t>
            </w:r>
          </w:p>
        </w:tc>
        <w:tc>
          <w:tcPr>
            <w:tcW w:w="1985" w:type="dxa"/>
            <w:vAlign w:val="center"/>
          </w:tcPr>
          <w:p w14:paraId="2310E20C" w14:textId="7118784E" w:rsidR="0024264A" w:rsidRPr="005D37BB" w:rsidRDefault="0024264A" w:rsidP="00C950DF">
            <w:pPr>
              <w:pStyle w:val="Default"/>
              <w:spacing w:after="0" w:line="240" w:lineRule="auto"/>
              <w:contextualSpacing/>
              <w:jc w:val="center"/>
              <w:rPr>
                <w:rFonts w:ascii="Arial" w:hAnsi="Arial" w:cs="Arial"/>
                <w:color w:val="auto"/>
                <w:sz w:val="20"/>
                <w:szCs w:val="20"/>
              </w:rPr>
            </w:pPr>
            <w:r w:rsidRPr="005D37BB">
              <w:rPr>
                <w:rFonts w:ascii="Arial" w:hAnsi="Arial" w:cs="Arial"/>
                <w:sz w:val="20"/>
                <w:szCs w:val="20"/>
              </w:rPr>
              <w:t>1210 dní</w:t>
            </w:r>
          </w:p>
        </w:tc>
        <w:tc>
          <w:tcPr>
            <w:tcW w:w="1984" w:type="dxa"/>
            <w:vAlign w:val="center"/>
          </w:tcPr>
          <w:p w14:paraId="52CC47DD" w14:textId="07E0E706" w:rsidR="0024264A" w:rsidRPr="005D37BB" w:rsidRDefault="0024264A" w:rsidP="00C950DF">
            <w:pPr>
              <w:jc w:val="center"/>
              <w:rPr>
                <w:rFonts w:ascii="Arial" w:hAnsi="Arial" w:cs="Arial"/>
                <w:sz w:val="20"/>
                <w:szCs w:val="20"/>
              </w:rPr>
            </w:pPr>
          </w:p>
          <w:p w14:paraId="01EDC91F" w14:textId="48D9B61C" w:rsidR="0024264A" w:rsidRPr="005D37BB" w:rsidRDefault="0024264A" w:rsidP="00C950DF">
            <w:pPr>
              <w:jc w:val="center"/>
              <w:rPr>
                <w:rFonts w:ascii="Arial" w:hAnsi="Arial" w:cs="Arial"/>
                <w:b/>
                <w:sz w:val="20"/>
                <w:szCs w:val="20"/>
              </w:rPr>
            </w:pPr>
            <w:r w:rsidRPr="005D37BB">
              <w:rPr>
                <w:rFonts w:ascii="Arial" w:hAnsi="Arial" w:cs="Arial"/>
                <w:b/>
                <w:sz w:val="20"/>
                <w:szCs w:val="20"/>
              </w:rPr>
              <w:t>Ukončenie prác na PTR tunela Horelica tak, aby mohla ísť do skúšobnej prevádzky s verejnosťou</w:t>
            </w:r>
          </w:p>
          <w:p w14:paraId="59BC9A6F" w14:textId="1C8C29D5" w:rsidR="0024264A" w:rsidRPr="005D37BB" w:rsidDel="00620632" w:rsidRDefault="0024264A" w:rsidP="00C950DF">
            <w:pPr>
              <w:pStyle w:val="Default"/>
              <w:spacing w:after="0" w:line="240" w:lineRule="auto"/>
              <w:contextualSpacing/>
              <w:jc w:val="center"/>
              <w:rPr>
                <w:rFonts w:ascii="Arial" w:hAnsi="Arial" w:cs="Arial"/>
                <w:sz w:val="20"/>
                <w:szCs w:val="20"/>
              </w:rPr>
            </w:pPr>
          </w:p>
        </w:tc>
        <w:tc>
          <w:tcPr>
            <w:tcW w:w="2262" w:type="dxa"/>
            <w:vAlign w:val="center"/>
          </w:tcPr>
          <w:p w14:paraId="6F59A305" w14:textId="1A4969F4" w:rsidR="0024264A" w:rsidRPr="005D37BB" w:rsidRDefault="0024264A" w:rsidP="00C950DF">
            <w:pPr>
              <w:pStyle w:val="Default"/>
              <w:spacing w:after="0" w:line="240" w:lineRule="auto"/>
              <w:contextualSpacing/>
              <w:jc w:val="center"/>
              <w:rPr>
                <w:rFonts w:ascii="Arial" w:hAnsi="Arial" w:cs="Arial"/>
                <w:sz w:val="20"/>
                <w:szCs w:val="20"/>
              </w:rPr>
            </w:pPr>
            <w:r w:rsidRPr="005D37BB">
              <w:rPr>
                <w:rFonts w:ascii="Arial" w:hAnsi="Arial" w:cs="Arial"/>
                <w:sz w:val="20"/>
                <w:szCs w:val="20"/>
              </w:rPr>
              <w:t>Stavebnotechnickým dozorom potvrdené ukončenie prác a súhlasné (vyhovujúce) stanovisko záveru 1. Hlavnej prehliadky v zmysle TP082 a TP095</w:t>
            </w:r>
          </w:p>
        </w:tc>
      </w:tr>
    </w:tbl>
    <w:p w14:paraId="2FF9BB5D" w14:textId="77777777" w:rsidR="000824ED" w:rsidRPr="0095273D" w:rsidRDefault="000824ED" w:rsidP="0095273D">
      <w:pPr>
        <w:pStyle w:val="Zarkazkladnhotextu2"/>
        <w:spacing w:after="0" w:line="240" w:lineRule="auto"/>
        <w:ind w:left="0"/>
        <w:contextualSpacing/>
        <w:rPr>
          <w:rFonts w:ascii="Arial" w:hAnsi="Arial" w:cs="Arial"/>
          <w:b/>
          <w:bCs/>
          <w:color w:val="FF0000"/>
          <w:sz w:val="20"/>
          <w:szCs w:val="20"/>
        </w:rPr>
      </w:pPr>
    </w:p>
    <w:p w14:paraId="1A959F60" w14:textId="6E72BDA9"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b/>
          <w:sz w:val="20"/>
          <w:szCs w:val="20"/>
        </w:rPr>
        <w:t>Časť 3: Fakturačný harmonogram</w:t>
      </w:r>
      <w:r w:rsidRPr="0095273D">
        <w:rPr>
          <w:rFonts w:ascii="Arial" w:hAnsi="Arial" w:cs="Arial"/>
          <w:sz w:val="20"/>
          <w:szCs w:val="20"/>
        </w:rPr>
        <w:t xml:space="preserve"> - harmonogram, ktorý musí byť vyhotovený podľa Vecného harmonogramu a</w:t>
      </w:r>
      <w:r w:rsidR="009E61AB" w:rsidRPr="0095273D">
        <w:rPr>
          <w:rFonts w:ascii="Arial" w:hAnsi="Arial" w:cs="Arial"/>
          <w:sz w:val="20"/>
          <w:szCs w:val="20"/>
        </w:rPr>
        <w:t> </w:t>
      </w:r>
      <w:r w:rsidRPr="0095273D">
        <w:rPr>
          <w:rFonts w:ascii="Arial" w:hAnsi="Arial" w:cs="Arial"/>
          <w:sz w:val="20"/>
          <w:szCs w:val="20"/>
        </w:rPr>
        <w:t>Míľnikov</w:t>
      </w:r>
      <w:r w:rsidR="009E61AB" w:rsidRPr="0095273D">
        <w:rPr>
          <w:rFonts w:ascii="Arial" w:hAnsi="Arial" w:cs="Arial"/>
          <w:sz w:val="20"/>
          <w:szCs w:val="20"/>
        </w:rPr>
        <w:t xml:space="preserve"> </w:t>
      </w:r>
      <w:r w:rsidRPr="0095273D">
        <w:rPr>
          <w:rFonts w:ascii="Arial" w:hAnsi="Arial" w:cs="Arial"/>
          <w:sz w:val="20"/>
          <w:szCs w:val="20"/>
        </w:rPr>
        <w:t xml:space="preserve">a musí byť vyhotovený v číselnom vyjadrení a členení po jednotlivých stavebných objektoch a mesiacoch Lehoty výstavby </w:t>
      </w:r>
      <w:r w:rsidRPr="0095273D">
        <w:rPr>
          <w:rFonts w:ascii="Arial" w:hAnsi="Arial" w:cs="Arial"/>
          <w:bCs/>
          <w:sz w:val="20"/>
          <w:szCs w:val="20"/>
        </w:rPr>
        <w:t>v elektronickej forme na CD/DVD nosiči v zmysle dátového predpisu verejného obstarávateľa uvedeného na stránke</w:t>
      </w:r>
      <w:r w:rsidR="000824ED" w:rsidRPr="0095273D">
        <w:rPr>
          <w:rFonts w:ascii="Arial" w:hAnsi="Arial" w:cs="Arial"/>
          <w:bCs/>
          <w:sz w:val="20"/>
          <w:szCs w:val="20"/>
        </w:rPr>
        <w:t xml:space="preserve"> </w:t>
      </w:r>
      <w:hyperlink r:id="rId25" w:history="1">
        <w:r w:rsidR="000824ED" w:rsidRPr="0095273D">
          <w:rPr>
            <w:rStyle w:val="Hypertextovprepojenie"/>
            <w:rFonts w:ascii="Arial" w:hAnsi="Arial" w:cs="Arial"/>
            <w:bCs/>
            <w:sz w:val="20"/>
            <w:szCs w:val="20"/>
          </w:rPr>
          <w:t>http://www.ndsas.sk/pomoc-a-podpora/datovy-predpis</w:t>
        </w:r>
      </w:hyperlink>
      <w:r w:rsidRPr="0095273D">
        <w:rPr>
          <w:rFonts w:ascii="Arial" w:hAnsi="Arial" w:cs="Arial"/>
          <w:sz w:val="20"/>
          <w:szCs w:val="20"/>
        </w:rPr>
        <w:t xml:space="preserve">, ako aj  v grafickom vyjadrení (tzv. S- krivka alebo Kumulatívna fakturačná krivka). </w:t>
      </w:r>
    </w:p>
    <w:p w14:paraId="790FEF60" w14:textId="77777777" w:rsidR="000824ED" w:rsidRPr="0095273D" w:rsidRDefault="000824ED" w:rsidP="0095273D">
      <w:pPr>
        <w:pStyle w:val="Zarkazkladnhotextu2"/>
        <w:spacing w:after="0" w:line="240" w:lineRule="auto"/>
        <w:ind w:left="0"/>
        <w:contextualSpacing/>
        <w:rPr>
          <w:rFonts w:ascii="Arial" w:hAnsi="Arial" w:cs="Arial"/>
          <w:sz w:val="20"/>
          <w:szCs w:val="20"/>
        </w:rPr>
      </w:pPr>
    </w:p>
    <w:p w14:paraId="735F3D58" w14:textId="77777777"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sz w:val="20"/>
          <w:szCs w:val="20"/>
        </w:rPr>
        <w:t>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EUR.</w:t>
      </w:r>
    </w:p>
    <w:p w14:paraId="27C14265" w14:textId="77777777" w:rsidR="000824ED" w:rsidRPr="0095273D" w:rsidRDefault="000824ED" w:rsidP="0095273D">
      <w:pPr>
        <w:pStyle w:val="Zarkazkladnhotextu2"/>
        <w:spacing w:after="0" w:line="240" w:lineRule="auto"/>
        <w:ind w:left="0"/>
        <w:contextualSpacing/>
        <w:rPr>
          <w:rFonts w:ascii="Arial" w:hAnsi="Arial" w:cs="Arial"/>
          <w:sz w:val="20"/>
          <w:szCs w:val="20"/>
        </w:rPr>
      </w:pPr>
    </w:p>
    <w:p w14:paraId="3C1CE60C" w14:textId="77777777"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sz w:val="20"/>
          <w:szCs w:val="20"/>
        </w:rPr>
        <w:t xml:space="preserve">V prípade, že je úspešným uchádzačom skupina dodávateľov (zoskupenie bez právnej subjektivity), je povinný predložiť  aj harmonogram fakturácie v členení po jednotlivých členoch  uvedeného zoskupenia. </w:t>
      </w:r>
    </w:p>
    <w:p w14:paraId="3BB22D88" w14:textId="77777777" w:rsidR="000824ED" w:rsidRPr="0095273D" w:rsidRDefault="000824ED" w:rsidP="0095273D">
      <w:pPr>
        <w:pStyle w:val="Zarkazkladnhotextu2"/>
        <w:spacing w:after="0" w:line="240" w:lineRule="auto"/>
        <w:ind w:left="0"/>
        <w:contextualSpacing/>
        <w:rPr>
          <w:rFonts w:ascii="Arial" w:hAnsi="Arial" w:cs="Arial"/>
          <w:sz w:val="20"/>
          <w:szCs w:val="20"/>
        </w:rPr>
      </w:pPr>
    </w:p>
    <w:p w14:paraId="3D8985B6" w14:textId="67541E4F"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sz w:val="20"/>
          <w:szCs w:val="20"/>
        </w:rPr>
        <w:t xml:space="preserve">Vecný harmonogram, Míľniky a Fakturačný harmonogram spolu  tvoria Harmonogram prác, ktorý  je pre plnenie Zhotoviteľa podľa </w:t>
      </w:r>
      <w:r w:rsidR="004124A4">
        <w:rPr>
          <w:rFonts w:ascii="Arial" w:hAnsi="Arial" w:cs="Arial"/>
          <w:sz w:val="20"/>
          <w:szCs w:val="20"/>
        </w:rPr>
        <w:t>Z</w:t>
      </w:r>
      <w:r w:rsidRPr="0095273D">
        <w:rPr>
          <w:rFonts w:ascii="Arial" w:hAnsi="Arial" w:cs="Arial"/>
          <w:sz w:val="20"/>
          <w:szCs w:val="20"/>
        </w:rPr>
        <w:t>mluvy záväzný a tvoria neoddeliteľnú súčasť Zmluvných dojednaní Zmluvy o Dielo</w:t>
      </w:r>
      <w:r w:rsidR="000824ED" w:rsidRPr="0095273D">
        <w:rPr>
          <w:rFonts w:ascii="Arial" w:hAnsi="Arial" w:cs="Arial"/>
          <w:sz w:val="20"/>
          <w:szCs w:val="20"/>
        </w:rPr>
        <w:t xml:space="preserve"> spolu ako Príloha č. </w:t>
      </w:r>
      <w:r w:rsidR="009E61AB" w:rsidRPr="0095273D">
        <w:rPr>
          <w:rFonts w:ascii="Arial" w:hAnsi="Arial" w:cs="Arial"/>
          <w:sz w:val="20"/>
          <w:szCs w:val="20"/>
        </w:rPr>
        <w:t>4</w:t>
      </w:r>
      <w:r w:rsidR="000824ED" w:rsidRPr="0095273D">
        <w:rPr>
          <w:rFonts w:ascii="Arial" w:hAnsi="Arial" w:cs="Arial"/>
          <w:sz w:val="20"/>
          <w:szCs w:val="20"/>
        </w:rPr>
        <w:t xml:space="preserve"> Zmluvných dojednaní (Časť 1 Zväzok 2 súťažných podkladov).</w:t>
      </w:r>
      <w:r w:rsidRPr="0095273D">
        <w:rPr>
          <w:rFonts w:ascii="Arial" w:hAnsi="Arial" w:cs="Arial"/>
          <w:sz w:val="20"/>
          <w:szCs w:val="20"/>
        </w:rPr>
        <w:t>. Pre vylúčenie pochybností platí, že harmonogram fakturácie jednotlivých členov zoskupenia bez právnej subjektivity (číselné vyjadrenie fakturačného plnenia aj S - krivky zobrazujúce plnenia jednotlivých členov zoskupenia) netvoria súčasť Fakturačného harmonogramu a majú informatívny charakter.</w:t>
      </w:r>
    </w:p>
    <w:p w14:paraId="5FDB5FA5" w14:textId="77777777" w:rsidR="000824ED" w:rsidRPr="0095273D" w:rsidRDefault="000824ED" w:rsidP="0095273D">
      <w:pPr>
        <w:pStyle w:val="Zarkazkladnhotextu2"/>
        <w:spacing w:after="0" w:line="240" w:lineRule="auto"/>
        <w:ind w:left="0"/>
        <w:contextualSpacing/>
        <w:rPr>
          <w:rFonts w:ascii="Arial" w:hAnsi="Arial" w:cs="Arial"/>
          <w:sz w:val="20"/>
          <w:szCs w:val="20"/>
        </w:rPr>
      </w:pPr>
    </w:p>
    <w:p w14:paraId="7DF1368C" w14:textId="668A4FBB" w:rsidR="000824ED" w:rsidRPr="0095273D" w:rsidRDefault="002967F2" w:rsidP="0095273D">
      <w:pPr>
        <w:pStyle w:val="Odsekzoznamu"/>
        <w:spacing w:after="0" w:line="240" w:lineRule="auto"/>
        <w:ind w:left="0"/>
        <w:jc w:val="both"/>
        <w:rPr>
          <w:rFonts w:ascii="Arial" w:hAnsi="Arial" w:cs="Arial"/>
          <w:b/>
          <w:sz w:val="20"/>
          <w:szCs w:val="20"/>
        </w:rPr>
      </w:pPr>
      <w:r w:rsidRPr="0095273D">
        <w:rPr>
          <w:rFonts w:ascii="Arial" w:hAnsi="Arial" w:cs="Arial"/>
          <w:b/>
          <w:sz w:val="20"/>
          <w:szCs w:val="20"/>
        </w:rPr>
        <w:t>Fakturačný harmonogram ako aj prípadný harmonogram fakturácie jednotlivých členov zoskupenia bez právnej subjektivity</w:t>
      </w:r>
      <w:r w:rsidR="000824ED" w:rsidRPr="0095273D">
        <w:rPr>
          <w:rFonts w:ascii="Arial" w:eastAsia="Times New Roman" w:hAnsi="Arial" w:cs="Arial"/>
          <w:b/>
          <w:sz w:val="20"/>
          <w:szCs w:val="20"/>
        </w:rPr>
        <w:t xml:space="preserve"> </w:t>
      </w:r>
      <w:r w:rsidR="0095755F">
        <w:rPr>
          <w:rFonts w:ascii="Arial" w:eastAsia="Times New Roman" w:hAnsi="Arial" w:cs="Arial"/>
          <w:b/>
          <w:sz w:val="20"/>
          <w:szCs w:val="20"/>
        </w:rPr>
        <w:t>n</w:t>
      </w:r>
      <w:r w:rsidR="00FC0589">
        <w:rPr>
          <w:rFonts w:ascii="Arial" w:eastAsia="Times New Roman" w:hAnsi="Arial" w:cs="Arial"/>
          <w:b/>
          <w:sz w:val="20"/>
          <w:szCs w:val="20"/>
        </w:rPr>
        <w:t>e</w:t>
      </w:r>
      <w:r w:rsidR="000824ED" w:rsidRPr="0095273D">
        <w:rPr>
          <w:rFonts w:ascii="Arial" w:hAnsi="Arial" w:cs="Arial"/>
          <w:b/>
          <w:sz w:val="20"/>
          <w:szCs w:val="20"/>
        </w:rPr>
        <w:t xml:space="preserve">predkladá v ponuke uchádzač ako Prílohu č. </w:t>
      </w:r>
      <w:r w:rsidR="00191199">
        <w:rPr>
          <w:rFonts w:ascii="Arial" w:hAnsi="Arial" w:cs="Arial"/>
          <w:b/>
          <w:sz w:val="20"/>
          <w:szCs w:val="20"/>
        </w:rPr>
        <w:t>3</w:t>
      </w:r>
      <w:r w:rsidR="000824ED" w:rsidRPr="0095273D">
        <w:rPr>
          <w:rFonts w:ascii="Arial" w:hAnsi="Arial" w:cs="Arial"/>
          <w:b/>
          <w:sz w:val="20"/>
          <w:szCs w:val="20"/>
        </w:rPr>
        <w:t xml:space="preserve">.3 Zmluvných dojednaní (Časť 1 Zväzok 2 súťažných podkladov) a Zhotoviteľ je povinný ho </w:t>
      </w:r>
      <w:r w:rsidR="00FC0589">
        <w:rPr>
          <w:rFonts w:ascii="Arial" w:hAnsi="Arial" w:cs="Arial"/>
          <w:b/>
          <w:sz w:val="20"/>
          <w:szCs w:val="20"/>
        </w:rPr>
        <w:t xml:space="preserve">predložiť </w:t>
      </w:r>
      <w:r w:rsidR="000824ED" w:rsidRPr="0095273D">
        <w:rPr>
          <w:rFonts w:ascii="Arial" w:hAnsi="Arial" w:cs="Arial"/>
          <w:b/>
          <w:sz w:val="20"/>
          <w:szCs w:val="20"/>
        </w:rPr>
        <w:t xml:space="preserve"> podľa </w:t>
      </w:r>
      <w:proofErr w:type="spellStart"/>
      <w:r w:rsidR="000824ED" w:rsidRPr="0095273D">
        <w:rPr>
          <w:rFonts w:ascii="Arial" w:hAnsi="Arial" w:cs="Arial"/>
          <w:b/>
          <w:sz w:val="20"/>
          <w:szCs w:val="20"/>
        </w:rPr>
        <w:t>podčlánku</w:t>
      </w:r>
      <w:proofErr w:type="spellEnd"/>
      <w:r w:rsidR="000824ED" w:rsidRPr="0095273D">
        <w:rPr>
          <w:rFonts w:ascii="Arial" w:hAnsi="Arial" w:cs="Arial"/>
          <w:b/>
          <w:sz w:val="20"/>
          <w:szCs w:val="20"/>
        </w:rPr>
        <w:t xml:space="preserve"> 8.3 Osobitné zmluvné podmienky (časť 2.2 Zväzok 2 súťažných podkladov).</w:t>
      </w:r>
    </w:p>
    <w:p w14:paraId="42F18339" w14:textId="6809DA2E" w:rsidR="00F06718" w:rsidRPr="0095273D" w:rsidRDefault="002967F2" w:rsidP="00FC0589">
      <w:pPr>
        <w:pStyle w:val="Odsekzoznamu"/>
        <w:spacing w:after="0" w:line="240" w:lineRule="auto"/>
        <w:ind w:left="0"/>
        <w:jc w:val="both"/>
        <w:rPr>
          <w:rFonts w:ascii="Arial" w:hAnsi="Arial" w:cs="Arial"/>
          <w:b/>
          <w:sz w:val="20"/>
          <w:szCs w:val="20"/>
        </w:rPr>
      </w:pPr>
      <w:r w:rsidRPr="0095273D">
        <w:rPr>
          <w:rFonts w:ascii="Arial" w:hAnsi="Arial" w:cs="Arial"/>
          <w:color w:val="FF0000"/>
          <w:sz w:val="20"/>
          <w:szCs w:val="20"/>
        </w:rPr>
        <w:t xml:space="preserve"> </w:t>
      </w:r>
    </w:p>
    <w:p w14:paraId="4643E837" w14:textId="77777777" w:rsidR="002967F2" w:rsidRPr="0095273D" w:rsidRDefault="002967F2" w:rsidP="0095273D">
      <w:pPr>
        <w:pStyle w:val="Zkladntext"/>
        <w:tabs>
          <w:tab w:val="num" w:pos="-720"/>
        </w:tabs>
        <w:spacing w:after="0" w:line="240" w:lineRule="auto"/>
        <w:contextualSpacing/>
        <w:rPr>
          <w:rFonts w:ascii="Arial" w:hAnsi="Arial" w:cs="Arial"/>
          <w:sz w:val="20"/>
          <w:szCs w:val="20"/>
        </w:rPr>
      </w:pPr>
      <w:r w:rsidRPr="0095273D">
        <w:rPr>
          <w:rFonts w:ascii="Arial" w:hAnsi="Arial" w:cs="Arial"/>
          <w:b w:val="0"/>
          <w:sz w:val="20"/>
          <w:szCs w:val="20"/>
        </w:rPr>
        <w:t>V .................................. dňa .................</w:t>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p>
    <w:p w14:paraId="36305CE6" w14:textId="286418A6" w:rsidR="002967F2" w:rsidRDefault="002967F2" w:rsidP="0095273D">
      <w:pPr>
        <w:pStyle w:val="Zkladntext"/>
        <w:tabs>
          <w:tab w:val="num" w:pos="-720"/>
        </w:tabs>
        <w:spacing w:after="0" w:line="240" w:lineRule="auto"/>
        <w:contextualSpacing/>
        <w:rPr>
          <w:rFonts w:ascii="Arial" w:hAnsi="Arial" w:cs="Arial"/>
          <w:sz w:val="20"/>
          <w:szCs w:val="20"/>
        </w:rPr>
      </w:pPr>
    </w:p>
    <w:p w14:paraId="23126974" w14:textId="1464561E" w:rsidR="0095755F" w:rsidRDefault="0095755F" w:rsidP="0095273D">
      <w:pPr>
        <w:pStyle w:val="Zkladntext"/>
        <w:tabs>
          <w:tab w:val="num" w:pos="-720"/>
        </w:tabs>
        <w:spacing w:after="0" w:line="240" w:lineRule="auto"/>
        <w:contextualSpacing/>
        <w:rPr>
          <w:rFonts w:ascii="Arial" w:hAnsi="Arial" w:cs="Arial"/>
          <w:sz w:val="20"/>
          <w:szCs w:val="20"/>
        </w:rPr>
      </w:pPr>
    </w:p>
    <w:p w14:paraId="6848819B" w14:textId="40A106CD" w:rsidR="0095755F" w:rsidRDefault="0095755F" w:rsidP="0095273D">
      <w:pPr>
        <w:pStyle w:val="Zkladntext"/>
        <w:tabs>
          <w:tab w:val="num" w:pos="-720"/>
        </w:tabs>
        <w:spacing w:after="0" w:line="240" w:lineRule="auto"/>
        <w:contextualSpacing/>
        <w:rPr>
          <w:rFonts w:ascii="Arial" w:hAnsi="Arial" w:cs="Arial"/>
          <w:sz w:val="20"/>
          <w:szCs w:val="20"/>
        </w:rPr>
      </w:pPr>
    </w:p>
    <w:p w14:paraId="19302C18" w14:textId="6D7B95F8" w:rsidR="0095755F" w:rsidRDefault="0095755F" w:rsidP="0095273D">
      <w:pPr>
        <w:pStyle w:val="Zkladntext"/>
        <w:tabs>
          <w:tab w:val="num" w:pos="-720"/>
        </w:tabs>
        <w:spacing w:after="0" w:line="240" w:lineRule="auto"/>
        <w:contextualSpacing/>
        <w:rPr>
          <w:rFonts w:ascii="Arial" w:hAnsi="Arial" w:cs="Arial"/>
          <w:sz w:val="20"/>
          <w:szCs w:val="20"/>
        </w:rPr>
      </w:pPr>
    </w:p>
    <w:p w14:paraId="39353D96" w14:textId="77777777" w:rsidR="00C950DF" w:rsidRDefault="00C950DF" w:rsidP="0095273D">
      <w:pPr>
        <w:pStyle w:val="Zkladntext"/>
        <w:tabs>
          <w:tab w:val="num" w:pos="-720"/>
        </w:tabs>
        <w:spacing w:after="0" w:line="240" w:lineRule="auto"/>
        <w:contextualSpacing/>
        <w:rPr>
          <w:rFonts w:ascii="Arial" w:hAnsi="Arial" w:cs="Arial"/>
          <w:sz w:val="20"/>
          <w:szCs w:val="20"/>
        </w:rPr>
      </w:pPr>
    </w:p>
    <w:p w14:paraId="2AF0699A" w14:textId="77777777" w:rsidR="000824ED" w:rsidRPr="0095273D" w:rsidRDefault="00C7065A" w:rsidP="0095273D">
      <w:pPr>
        <w:pStyle w:val="Zkladntext"/>
        <w:tabs>
          <w:tab w:val="num" w:pos="-720"/>
        </w:tabs>
        <w:spacing w:after="0" w:line="240" w:lineRule="auto"/>
        <w:contextualSpacing/>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t>.............................................................................</w:t>
      </w:r>
    </w:p>
    <w:p w14:paraId="640FFA95" w14:textId="77777777" w:rsidR="000824ED" w:rsidRPr="0095273D" w:rsidRDefault="000824ED" w:rsidP="0095273D">
      <w:pPr>
        <w:autoSpaceDE w:val="0"/>
        <w:autoSpaceDN w:val="0"/>
        <w:spacing w:after="0" w:line="240" w:lineRule="auto"/>
        <w:ind w:left="2835"/>
        <w:contextualSpacing/>
        <w:jc w:val="both"/>
        <w:rPr>
          <w:rFonts w:ascii="Arial" w:eastAsia="Times New Roman" w:hAnsi="Arial" w:cs="Arial"/>
          <w:sz w:val="20"/>
          <w:szCs w:val="20"/>
        </w:rPr>
      </w:pPr>
      <w:r w:rsidRPr="0095273D">
        <w:rPr>
          <w:rFonts w:ascii="Arial" w:eastAsia="Times New Roman" w:hAnsi="Arial" w:cs="Arial"/>
          <w:bCs/>
          <w:sz w:val="20"/>
          <w:szCs w:val="20"/>
        </w:rPr>
        <w:t xml:space="preserve">           meno, priezvisko a</w:t>
      </w:r>
      <w:r w:rsidRPr="0095273D">
        <w:rPr>
          <w:rFonts w:ascii="Arial" w:eastAsia="Times New Roman" w:hAnsi="Arial" w:cs="Arial"/>
          <w:b/>
          <w:sz w:val="20"/>
          <w:szCs w:val="20"/>
        </w:rPr>
        <w:t> </w:t>
      </w:r>
      <w:r w:rsidRPr="0095273D">
        <w:rPr>
          <w:rFonts w:ascii="Arial" w:eastAsia="Times New Roman" w:hAnsi="Arial" w:cs="Arial"/>
          <w:b/>
          <w:bCs/>
          <w:caps/>
          <w:sz w:val="20"/>
          <w:szCs w:val="20"/>
        </w:rPr>
        <w:t xml:space="preserve"> </w:t>
      </w:r>
      <w:r w:rsidRPr="0095273D">
        <w:rPr>
          <w:rFonts w:ascii="Arial" w:eastAsia="Times New Roman" w:hAnsi="Arial" w:cs="Arial"/>
          <w:sz w:val="20"/>
          <w:szCs w:val="20"/>
        </w:rPr>
        <w:t xml:space="preserve">podpis uchádzača, jeho štatutárneho orgánu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alebo 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uchádzača v záväzkových vzťahoch</w:t>
      </w:r>
    </w:p>
    <w:p w14:paraId="540D0476" w14:textId="2E504556" w:rsidR="000824ED" w:rsidRDefault="000824ED" w:rsidP="0095273D">
      <w:pPr>
        <w:autoSpaceDE w:val="0"/>
        <w:autoSpaceDN w:val="0"/>
        <w:spacing w:after="0" w:line="240" w:lineRule="auto"/>
        <w:ind w:left="1988" w:hanging="854"/>
        <w:contextualSpacing/>
        <w:jc w:val="both"/>
        <w:rPr>
          <w:rFonts w:ascii="Arial" w:eastAsia="Times New Roman" w:hAnsi="Arial" w:cs="Arial"/>
          <w:sz w:val="20"/>
          <w:szCs w:val="20"/>
        </w:rPr>
      </w:pPr>
    </w:p>
    <w:p w14:paraId="5880BD99" w14:textId="211BB1D0" w:rsidR="0095273D" w:rsidRDefault="0095273D" w:rsidP="0095273D">
      <w:pPr>
        <w:autoSpaceDE w:val="0"/>
        <w:autoSpaceDN w:val="0"/>
        <w:spacing w:after="0" w:line="240" w:lineRule="auto"/>
        <w:ind w:left="1988" w:hanging="854"/>
        <w:contextualSpacing/>
        <w:jc w:val="both"/>
        <w:rPr>
          <w:rFonts w:ascii="Arial" w:eastAsia="Times New Roman" w:hAnsi="Arial" w:cs="Arial"/>
          <w:sz w:val="20"/>
          <w:szCs w:val="20"/>
        </w:rPr>
      </w:pPr>
    </w:p>
    <w:p w14:paraId="3E814EBB" w14:textId="4A886BF3" w:rsidR="0095755F" w:rsidRDefault="0095755F" w:rsidP="0095273D">
      <w:pPr>
        <w:autoSpaceDE w:val="0"/>
        <w:autoSpaceDN w:val="0"/>
        <w:spacing w:after="0" w:line="240" w:lineRule="auto"/>
        <w:ind w:left="1988" w:hanging="854"/>
        <w:contextualSpacing/>
        <w:jc w:val="both"/>
        <w:rPr>
          <w:rFonts w:ascii="Arial" w:eastAsia="Times New Roman" w:hAnsi="Arial" w:cs="Arial"/>
          <w:sz w:val="20"/>
          <w:szCs w:val="20"/>
        </w:rPr>
      </w:pPr>
    </w:p>
    <w:p w14:paraId="7E22AB8A" w14:textId="6366CE0F" w:rsidR="00686F1A" w:rsidRPr="0095273D" w:rsidRDefault="00686F1A" w:rsidP="00FC0589">
      <w:pPr>
        <w:tabs>
          <w:tab w:val="left" w:pos="360"/>
          <w:tab w:val="num" w:pos="720"/>
        </w:tabs>
        <w:spacing w:after="0" w:line="240" w:lineRule="auto"/>
        <w:ind w:left="360" w:hanging="360"/>
        <w:contextualSpacing/>
        <w:jc w:val="center"/>
        <w:rPr>
          <w:rFonts w:ascii="Arial" w:hAnsi="Arial" w:cs="Arial"/>
          <w:b/>
          <w:caps/>
          <w:sz w:val="20"/>
          <w:szCs w:val="20"/>
        </w:rPr>
      </w:pPr>
      <w:r w:rsidRPr="0095273D">
        <w:rPr>
          <w:rFonts w:ascii="Arial" w:hAnsi="Arial" w:cs="Arial"/>
          <w:b/>
          <w:caps/>
          <w:sz w:val="20"/>
          <w:szCs w:val="20"/>
        </w:rPr>
        <w:t>Príloha b2B</w:t>
      </w:r>
      <w:r w:rsidR="00C02E50" w:rsidRPr="0095273D">
        <w:rPr>
          <w:rFonts w:ascii="Arial" w:hAnsi="Arial" w:cs="Arial"/>
          <w:b/>
          <w:caps/>
          <w:sz w:val="20"/>
          <w:szCs w:val="20"/>
        </w:rPr>
        <w:t xml:space="preserve">  </w:t>
      </w:r>
      <w:r w:rsidRPr="0095273D">
        <w:rPr>
          <w:rFonts w:ascii="Arial" w:hAnsi="Arial" w:cs="Arial"/>
          <w:b/>
          <w:caps/>
          <w:sz w:val="20"/>
          <w:szCs w:val="20"/>
        </w:rPr>
        <w:t>Zoznam subdodávateľov a podiel subdodávok</w:t>
      </w:r>
    </w:p>
    <w:p w14:paraId="131BD235" w14:textId="77777777" w:rsidR="000824ED" w:rsidRPr="0095273D" w:rsidRDefault="000824ED" w:rsidP="0095273D">
      <w:pPr>
        <w:spacing w:after="0" w:line="240" w:lineRule="auto"/>
        <w:contextualSpacing/>
        <w:jc w:val="both"/>
        <w:rPr>
          <w:rFonts w:ascii="Arial" w:hAnsi="Arial" w:cs="Arial"/>
          <w:bCs/>
          <w:sz w:val="20"/>
          <w:szCs w:val="20"/>
        </w:rPr>
      </w:pPr>
    </w:p>
    <w:p w14:paraId="2D5C0582" w14:textId="77777777" w:rsidR="000824ED" w:rsidRPr="0095273D" w:rsidRDefault="000824ED" w:rsidP="0095273D">
      <w:pPr>
        <w:numPr>
          <w:ilvl w:val="0"/>
          <w:numId w:val="5"/>
        </w:numPr>
        <w:spacing w:after="0" w:line="240" w:lineRule="auto"/>
        <w:ind w:left="425" w:hanging="425"/>
        <w:contextualSpacing/>
        <w:jc w:val="both"/>
        <w:rPr>
          <w:rFonts w:ascii="Arial" w:eastAsia="Times New Roman" w:hAnsi="Arial" w:cs="Arial"/>
          <w:b/>
          <w:bCs/>
          <w:sz w:val="20"/>
          <w:szCs w:val="20"/>
        </w:rPr>
      </w:pPr>
      <w:r w:rsidRPr="0095273D">
        <w:rPr>
          <w:rFonts w:ascii="Arial" w:eastAsia="Times New Roman" w:hAnsi="Arial" w:cs="Arial"/>
          <w:bCs/>
          <w:sz w:val="20"/>
          <w:szCs w:val="20"/>
        </w:rPr>
        <w:t>Uchádzač pri využití subdodávateľov pre účely predkladania ponuky postupuje podľa bodu 19.1.9 v súlade s § 41 ods. 1 písm. a) a b) zákona.</w:t>
      </w:r>
    </w:p>
    <w:p w14:paraId="3E4C264A" w14:textId="6487A4F7" w:rsidR="000824ED" w:rsidRPr="0095273D" w:rsidRDefault="000824ED" w:rsidP="0095273D">
      <w:pPr>
        <w:numPr>
          <w:ilvl w:val="0"/>
          <w:numId w:val="5"/>
        </w:numPr>
        <w:spacing w:after="0" w:line="240" w:lineRule="auto"/>
        <w:ind w:left="425" w:hanging="425"/>
        <w:contextualSpacing/>
        <w:jc w:val="both"/>
        <w:rPr>
          <w:rFonts w:ascii="Arial" w:eastAsia="Times New Roman" w:hAnsi="Arial" w:cs="Arial"/>
          <w:b/>
          <w:bCs/>
          <w:sz w:val="20"/>
          <w:szCs w:val="20"/>
        </w:rPr>
      </w:pPr>
      <w:r w:rsidRPr="0095273D">
        <w:rPr>
          <w:rFonts w:ascii="Arial" w:eastAsia="Times New Roman" w:hAnsi="Arial" w:cs="Arial"/>
          <w:bCs/>
          <w:sz w:val="20"/>
          <w:szCs w:val="20"/>
        </w:rPr>
        <w:t xml:space="preserve">Uchádza pri využití subdodávateľov pre účely predkladania </w:t>
      </w:r>
      <w:r w:rsidR="004124A4">
        <w:rPr>
          <w:rFonts w:ascii="Arial" w:eastAsia="Times New Roman" w:hAnsi="Arial" w:cs="Arial"/>
          <w:bCs/>
          <w:sz w:val="20"/>
          <w:szCs w:val="20"/>
        </w:rPr>
        <w:t>Z</w:t>
      </w:r>
      <w:r w:rsidRPr="0095273D">
        <w:rPr>
          <w:rFonts w:ascii="Arial" w:eastAsia="Times New Roman" w:hAnsi="Arial" w:cs="Arial"/>
          <w:bCs/>
          <w:sz w:val="20"/>
          <w:szCs w:val="20"/>
        </w:rPr>
        <w:t>mluvy v rámci poskytnutia riadnej súčinnosti uchádzač postupuje podľa bodu 32.10 v súlade s § 41 ods. 3 zákona.</w:t>
      </w:r>
      <w:r w:rsidRPr="0095273D">
        <w:rPr>
          <w:rFonts w:ascii="Arial" w:eastAsia="Times New Roman" w:hAnsi="Arial" w:cs="Arial"/>
          <w:b/>
          <w:bCs/>
          <w:sz w:val="20"/>
          <w:szCs w:val="20"/>
        </w:rPr>
        <w:t xml:space="preserve"> </w:t>
      </w:r>
    </w:p>
    <w:p w14:paraId="0A65CB77" w14:textId="77777777" w:rsidR="000824ED" w:rsidRPr="0095273D" w:rsidRDefault="000824ED" w:rsidP="0095273D">
      <w:pPr>
        <w:numPr>
          <w:ilvl w:val="0"/>
          <w:numId w:val="5"/>
        </w:numPr>
        <w:spacing w:after="0" w:line="240" w:lineRule="auto"/>
        <w:ind w:left="425" w:hanging="425"/>
        <w:contextualSpacing/>
        <w:jc w:val="both"/>
        <w:rPr>
          <w:rFonts w:ascii="Arial" w:eastAsia="Times New Roman" w:hAnsi="Arial" w:cs="Arial"/>
          <w:bCs/>
          <w:sz w:val="20"/>
          <w:szCs w:val="20"/>
        </w:rPr>
      </w:pPr>
      <w:r w:rsidRPr="0095273D">
        <w:rPr>
          <w:rFonts w:ascii="Arial" w:eastAsia="Times New Roman" w:hAnsi="Arial" w:cs="Arial"/>
          <w:bCs/>
          <w:sz w:val="20"/>
          <w:szCs w:val="20"/>
        </w:rPr>
        <w:t>V súlade s § 41 ods. 6 zákona verejný obstarávateľ nevyžaduje od uchádzačov údaje o osobe oprávnenej konať za subdodávateľov – dodávateľov tovaru uvedených v tabuľke pod písm. C/ tejto prílohy.</w:t>
      </w:r>
    </w:p>
    <w:p w14:paraId="7E3B3AE4" w14:textId="77777777" w:rsidR="000824ED" w:rsidRPr="0095273D" w:rsidRDefault="000824ED" w:rsidP="0095273D">
      <w:pPr>
        <w:numPr>
          <w:ilvl w:val="0"/>
          <w:numId w:val="5"/>
        </w:numPr>
        <w:spacing w:after="0" w:line="240" w:lineRule="auto"/>
        <w:ind w:left="426" w:hanging="426"/>
        <w:contextualSpacing/>
        <w:jc w:val="both"/>
        <w:rPr>
          <w:rFonts w:ascii="Arial" w:eastAsia="Times New Roman" w:hAnsi="Arial" w:cs="Arial"/>
          <w:bCs/>
          <w:sz w:val="20"/>
          <w:szCs w:val="20"/>
        </w:rPr>
      </w:pPr>
      <w:r w:rsidRPr="0095273D">
        <w:rPr>
          <w:rFonts w:ascii="Arial" w:eastAsia="Times New Roman" w:hAnsi="Arial" w:cs="Arial"/>
          <w:b/>
          <w:sz w:val="20"/>
          <w:szCs w:val="20"/>
        </w:rPr>
        <w:t xml:space="preserve">Zoznam subdodávateľov </w:t>
      </w:r>
      <w:r w:rsidRPr="0095273D">
        <w:rPr>
          <w:rFonts w:ascii="Arial" w:eastAsia="Times New Roman" w:hAnsi="Arial" w:cs="Arial"/>
          <w:sz w:val="20"/>
          <w:szCs w:val="20"/>
        </w:rPr>
        <w:t xml:space="preserve">bude vyhotovený v členení: </w:t>
      </w:r>
    </w:p>
    <w:p w14:paraId="414F328A" w14:textId="77777777" w:rsidR="000824ED" w:rsidRPr="0095273D" w:rsidRDefault="000824ED" w:rsidP="0095273D">
      <w:pPr>
        <w:spacing w:after="0" w:line="240" w:lineRule="auto"/>
        <w:ind w:left="709" w:hanging="283"/>
        <w:contextualSpacing/>
        <w:jc w:val="both"/>
        <w:rPr>
          <w:rFonts w:ascii="Arial" w:eastAsia="Times New Roman" w:hAnsi="Arial" w:cs="Arial"/>
          <w:sz w:val="20"/>
          <w:szCs w:val="20"/>
        </w:rPr>
      </w:pPr>
      <w:r w:rsidRPr="0095273D">
        <w:rPr>
          <w:rFonts w:ascii="Arial" w:eastAsia="Times New Roman" w:hAnsi="Arial" w:cs="Arial"/>
          <w:sz w:val="20"/>
          <w:szCs w:val="20"/>
        </w:rPr>
        <w:t xml:space="preserve">A/ </w:t>
      </w:r>
      <w:r w:rsidRPr="0095273D">
        <w:rPr>
          <w:rFonts w:ascii="Arial" w:eastAsia="Times New Roman" w:hAnsi="Arial" w:cs="Arial"/>
          <w:sz w:val="20"/>
          <w:szCs w:val="20"/>
        </w:rPr>
        <w:tab/>
        <w:t xml:space="preserve">Priami Podzhotovitelia v zmysle </w:t>
      </w:r>
      <w:proofErr w:type="spellStart"/>
      <w:r w:rsidRPr="0095273D">
        <w:rPr>
          <w:rFonts w:ascii="Arial" w:eastAsia="Times New Roman" w:hAnsi="Arial" w:cs="Arial"/>
          <w:sz w:val="20"/>
          <w:szCs w:val="20"/>
        </w:rPr>
        <w:t>podčlánku</w:t>
      </w:r>
      <w:proofErr w:type="spellEnd"/>
      <w:r w:rsidRPr="0095273D">
        <w:rPr>
          <w:rFonts w:ascii="Arial" w:eastAsia="Times New Roman" w:hAnsi="Arial" w:cs="Arial"/>
          <w:sz w:val="20"/>
          <w:szCs w:val="20"/>
        </w:rPr>
        <w:t xml:space="preserve"> 1.1.2.8.1 Osobitných zmluvných podmienok, </w:t>
      </w:r>
    </w:p>
    <w:p w14:paraId="1652BFC3" w14:textId="308F9352" w:rsidR="000824ED" w:rsidRPr="0095273D" w:rsidRDefault="000824ED" w:rsidP="0095273D">
      <w:pPr>
        <w:spacing w:after="0" w:line="240" w:lineRule="auto"/>
        <w:ind w:left="709" w:hanging="283"/>
        <w:contextualSpacing/>
        <w:jc w:val="both"/>
        <w:rPr>
          <w:rFonts w:ascii="Arial" w:eastAsia="Times New Roman" w:hAnsi="Arial" w:cs="Arial"/>
          <w:sz w:val="20"/>
          <w:szCs w:val="20"/>
        </w:rPr>
      </w:pPr>
      <w:r w:rsidRPr="0095273D">
        <w:rPr>
          <w:rFonts w:ascii="Arial" w:eastAsia="Times New Roman" w:hAnsi="Arial" w:cs="Arial"/>
          <w:sz w:val="20"/>
          <w:szCs w:val="20"/>
        </w:rPr>
        <w:t>B/</w:t>
      </w:r>
      <w:r w:rsidRPr="0095273D">
        <w:rPr>
          <w:rFonts w:ascii="Arial" w:eastAsia="Times New Roman" w:hAnsi="Arial" w:cs="Arial"/>
          <w:sz w:val="20"/>
          <w:szCs w:val="20"/>
        </w:rPr>
        <w:tab/>
        <w:t xml:space="preserve">Podzhotovitelia v zmysle </w:t>
      </w:r>
      <w:proofErr w:type="spellStart"/>
      <w:r w:rsidRPr="0095273D">
        <w:rPr>
          <w:rFonts w:ascii="Arial" w:eastAsia="Times New Roman" w:hAnsi="Arial" w:cs="Arial"/>
          <w:sz w:val="20"/>
          <w:szCs w:val="20"/>
        </w:rPr>
        <w:t>podčlánku</w:t>
      </w:r>
      <w:proofErr w:type="spellEnd"/>
      <w:r w:rsidRPr="0095273D">
        <w:rPr>
          <w:rFonts w:ascii="Arial" w:eastAsia="Times New Roman" w:hAnsi="Arial" w:cs="Arial"/>
          <w:sz w:val="20"/>
          <w:szCs w:val="20"/>
        </w:rPr>
        <w:t xml:space="preserve"> 1.1.2.8</w:t>
      </w:r>
      <w:r w:rsidR="0082206F">
        <w:rPr>
          <w:rFonts w:ascii="Arial" w:eastAsia="Times New Roman" w:hAnsi="Arial" w:cs="Arial"/>
          <w:sz w:val="20"/>
          <w:szCs w:val="20"/>
        </w:rPr>
        <w:t xml:space="preserve"> </w:t>
      </w:r>
      <w:r w:rsidRPr="0095273D">
        <w:rPr>
          <w:rFonts w:ascii="Arial" w:eastAsia="Times New Roman" w:hAnsi="Arial" w:cs="Arial"/>
          <w:sz w:val="20"/>
          <w:szCs w:val="20"/>
        </w:rPr>
        <w:t>Osobitných zmluvných podmienok (s</w:t>
      </w:r>
      <w:r w:rsidR="00FC451A">
        <w:rPr>
          <w:rFonts w:ascii="Arial" w:eastAsia="Times New Roman" w:hAnsi="Arial" w:cs="Arial"/>
          <w:sz w:val="20"/>
          <w:szCs w:val="20"/>
        </w:rPr>
        <w:t xml:space="preserve"> </w:t>
      </w:r>
      <w:r w:rsidRPr="0095273D">
        <w:rPr>
          <w:rFonts w:ascii="Arial" w:eastAsia="Times New Roman" w:hAnsi="Arial" w:cs="Arial"/>
          <w:sz w:val="20"/>
          <w:szCs w:val="20"/>
        </w:rPr>
        <w:t xml:space="preserve">výnimkou Priamych </w:t>
      </w:r>
      <w:proofErr w:type="spellStart"/>
      <w:r w:rsidRPr="0095273D">
        <w:rPr>
          <w:rFonts w:ascii="Arial" w:eastAsia="Times New Roman" w:hAnsi="Arial" w:cs="Arial"/>
          <w:sz w:val="20"/>
          <w:szCs w:val="20"/>
        </w:rPr>
        <w:t>Podzhotoviteľov</w:t>
      </w:r>
      <w:proofErr w:type="spellEnd"/>
      <w:r w:rsidRPr="0095273D">
        <w:rPr>
          <w:rFonts w:ascii="Arial" w:eastAsia="Times New Roman" w:hAnsi="Arial" w:cs="Arial"/>
          <w:sz w:val="20"/>
          <w:szCs w:val="20"/>
        </w:rPr>
        <w:t xml:space="preserve">), </w:t>
      </w:r>
    </w:p>
    <w:p w14:paraId="7F935754" w14:textId="77777777" w:rsidR="000824ED" w:rsidRPr="0095273D" w:rsidRDefault="000824ED" w:rsidP="0095273D">
      <w:pPr>
        <w:spacing w:after="0" w:line="240" w:lineRule="auto"/>
        <w:ind w:left="709" w:hanging="283"/>
        <w:contextualSpacing/>
        <w:jc w:val="both"/>
        <w:rPr>
          <w:rFonts w:ascii="Arial" w:eastAsia="Times New Roman" w:hAnsi="Arial" w:cs="Arial"/>
          <w:sz w:val="20"/>
          <w:szCs w:val="20"/>
        </w:rPr>
      </w:pPr>
      <w:r w:rsidRPr="0095273D">
        <w:rPr>
          <w:rFonts w:ascii="Arial" w:eastAsia="Times New Roman" w:hAnsi="Arial" w:cs="Arial"/>
          <w:sz w:val="20"/>
          <w:szCs w:val="20"/>
        </w:rPr>
        <w:t xml:space="preserve">C/ </w:t>
      </w:r>
      <w:r w:rsidRPr="0095273D">
        <w:rPr>
          <w:rFonts w:ascii="Arial" w:eastAsia="Times New Roman" w:hAnsi="Arial" w:cs="Arial"/>
          <w:sz w:val="20"/>
          <w:szCs w:val="20"/>
        </w:rPr>
        <w:tab/>
        <w:t xml:space="preserve">Dodávatelia Zhotoviteľa v zmysle </w:t>
      </w:r>
      <w:proofErr w:type="spellStart"/>
      <w:r w:rsidRPr="0095273D">
        <w:rPr>
          <w:rFonts w:ascii="Arial" w:eastAsia="Times New Roman" w:hAnsi="Arial" w:cs="Arial"/>
          <w:sz w:val="20"/>
          <w:szCs w:val="20"/>
        </w:rPr>
        <w:t>podčlánku</w:t>
      </w:r>
      <w:proofErr w:type="spellEnd"/>
      <w:r w:rsidRPr="0095273D">
        <w:rPr>
          <w:rFonts w:ascii="Arial" w:eastAsia="Times New Roman" w:hAnsi="Arial" w:cs="Arial"/>
          <w:sz w:val="20"/>
          <w:szCs w:val="20"/>
        </w:rPr>
        <w:t xml:space="preserve"> 1.1.2.11 Osobitných zmluvných podmienok.  </w:t>
      </w:r>
    </w:p>
    <w:p w14:paraId="528A3A42" w14:textId="77777777" w:rsidR="00686F1A" w:rsidRPr="0095273D" w:rsidRDefault="00686F1A" w:rsidP="0095273D">
      <w:pPr>
        <w:spacing w:after="0" w:line="240" w:lineRule="auto"/>
        <w:contextualSpacing/>
        <w:rPr>
          <w:rFonts w:ascii="Arial" w:hAnsi="Arial" w:cs="Arial"/>
          <w:b/>
          <w:bCs/>
          <w:sz w:val="20"/>
          <w:szCs w:val="20"/>
        </w:rPr>
      </w:pPr>
      <w:r w:rsidRPr="0095273D">
        <w:rPr>
          <w:rFonts w:ascii="Arial" w:hAnsi="Arial" w:cs="Arial"/>
          <w:b/>
          <w:bCs/>
          <w:sz w:val="20"/>
          <w:szCs w:val="20"/>
        </w:rPr>
        <w:t>A/</w:t>
      </w:r>
    </w:p>
    <w:tbl>
      <w:tblPr>
        <w:tblW w:w="92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
        <w:gridCol w:w="2386"/>
        <w:gridCol w:w="3119"/>
        <w:gridCol w:w="1488"/>
        <w:gridCol w:w="1394"/>
      </w:tblGrid>
      <w:tr w:rsidR="00C93804" w:rsidRPr="0095273D" w14:paraId="2CEE2264" w14:textId="77777777" w:rsidTr="006C6EB1">
        <w:trPr>
          <w:trHeight w:val="922"/>
        </w:trPr>
        <w:tc>
          <w:tcPr>
            <w:tcW w:w="903" w:type="dxa"/>
            <w:vAlign w:val="center"/>
          </w:tcPr>
          <w:p w14:paraId="1BE9E2DA"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Por. č.</w:t>
            </w:r>
          </w:p>
        </w:tc>
        <w:tc>
          <w:tcPr>
            <w:tcW w:w="2386" w:type="dxa"/>
            <w:vAlign w:val="center"/>
          </w:tcPr>
          <w:p w14:paraId="76B075BF" w14:textId="77777777" w:rsidR="00C93804" w:rsidRPr="0095273D" w:rsidRDefault="00C93804" w:rsidP="0095273D">
            <w:pPr>
              <w:spacing w:after="0" w:line="240" w:lineRule="auto"/>
              <w:contextualSpacing/>
              <w:jc w:val="both"/>
              <w:rPr>
                <w:rFonts w:ascii="Arial" w:eastAsia="Times New Roman" w:hAnsi="Arial" w:cs="Arial"/>
                <w:b/>
                <w:bCs/>
                <w:sz w:val="18"/>
                <w:szCs w:val="18"/>
              </w:rPr>
            </w:pPr>
            <w:r w:rsidRPr="0095273D">
              <w:rPr>
                <w:rFonts w:ascii="Arial" w:eastAsia="Times New Roman" w:hAnsi="Arial" w:cs="Arial"/>
                <w:b/>
                <w:bCs/>
                <w:sz w:val="18"/>
                <w:szCs w:val="18"/>
              </w:rPr>
              <w:t xml:space="preserve">Priami Podzhotovitelia </w:t>
            </w:r>
          </w:p>
          <w:p w14:paraId="6AA21533" w14:textId="77777777" w:rsidR="00C93804" w:rsidRPr="0095273D" w:rsidRDefault="00C93804" w:rsidP="0095273D">
            <w:pPr>
              <w:spacing w:after="0" w:line="240" w:lineRule="auto"/>
              <w:contextualSpacing/>
              <w:jc w:val="both"/>
              <w:rPr>
                <w:rFonts w:ascii="Arial" w:eastAsia="Times New Roman" w:hAnsi="Arial" w:cs="Arial"/>
                <w:b/>
                <w:bCs/>
                <w:sz w:val="18"/>
                <w:szCs w:val="18"/>
              </w:rPr>
            </w:pPr>
            <w:r w:rsidRPr="0095273D">
              <w:rPr>
                <w:rFonts w:ascii="Arial" w:eastAsia="Times New Roman" w:hAnsi="Arial" w:cs="Arial"/>
                <w:sz w:val="18"/>
                <w:szCs w:val="18"/>
              </w:rPr>
              <w:t>(obchodné meno/názov, sídlo/miesto podnikania, IČO, zápis do príslušného registra)</w:t>
            </w:r>
          </w:p>
        </w:tc>
        <w:tc>
          <w:tcPr>
            <w:tcW w:w="3119" w:type="dxa"/>
            <w:vAlign w:val="center"/>
          </w:tcPr>
          <w:p w14:paraId="67142642" w14:textId="77777777" w:rsidR="00C93804" w:rsidRPr="0095273D" w:rsidRDefault="00C93804" w:rsidP="0095273D">
            <w:pPr>
              <w:spacing w:after="0" w:line="240" w:lineRule="auto"/>
              <w:contextualSpacing/>
              <w:jc w:val="both"/>
              <w:rPr>
                <w:rFonts w:ascii="Arial" w:eastAsia="Times New Roman" w:hAnsi="Arial" w:cs="Arial"/>
                <w:sz w:val="18"/>
                <w:szCs w:val="18"/>
              </w:rPr>
            </w:pPr>
            <w:r w:rsidRPr="0095273D">
              <w:rPr>
                <w:rFonts w:ascii="Arial" w:eastAsia="Times New Roman" w:hAnsi="Arial" w:cs="Arial"/>
                <w:b/>
                <w:bCs/>
                <w:sz w:val="18"/>
                <w:szCs w:val="18"/>
              </w:rPr>
              <w:t>Údaje o osobe oprávnenej konať za subdodávateľa</w:t>
            </w:r>
            <w:r w:rsidRPr="0095273D">
              <w:rPr>
                <w:rFonts w:ascii="Arial" w:eastAsia="Times New Roman" w:hAnsi="Arial" w:cs="Arial"/>
                <w:sz w:val="18"/>
                <w:szCs w:val="18"/>
              </w:rPr>
              <w:t xml:space="preserve"> </w:t>
            </w:r>
          </w:p>
          <w:p w14:paraId="0B0C9EED" w14:textId="77777777" w:rsidR="00C93804" w:rsidRPr="0095273D" w:rsidRDefault="00C93804" w:rsidP="0095273D">
            <w:pPr>
              <w:spacing w:after="0" w:line="240" w:lineRule="auto"/>
              <w:contextualSpacing/>
              <w:jc w:val="both"/>
              <w:rPr>
                <w:rFonts w:ascii="Arial" w:eastAsia="Times New Roman" w:hAnsi="Arial" w:cs="Arial"/>
                <w:b/>
                <w:bCs/>
                <w:sz w:val="18"/>
                <w:szCs w:val="18"/>
              </w:rPr>
            </w:pPr>
            <w:r w:rsidRPr="0095273D">
              <w:rPr>
                <w:rFonts w:ascii="Arial" w:eastAsia="Times New Roman" w:hAnsi="Arial" w:cs="Arial"/>
                <w:bCs/>
                <w:sz w:val="18"/>
                <w:szCs w:val="18"/>
              </w:rPr>
              <w:t>(meno a priezvisko, adresa pobytu, dátum narodenia)</w:t>
            </w:r>
          </w:p>
        </w:tc>
        <w:tc>
          <w:tcPr>
            <w:tcW w:w="1488" w:type="dxa"/>
            <w:shd w:val="clear" w:color="auto" w:fill="auto"/>
            <w:vAlign w:val="center"/>
          </w:tcPr>
          <w:p w14:paraId="7E39A19E"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 xml:space="preserve">Predmet subdodávky </w:t>
            </w:r>
          </w:p>
        </w:tc>
        <w:tc>
          <w:tcPr>
            <w:tcW w:w="1394" w:type="dxa"/>
            <w:vAlign w:val="center"/>
          </w:tcPr>
          <w:p w14:paraId="03FA1B18"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 xml:space="preserve">% podiel subdodávok </w:t>
            </w:r>
            <w:r w:rsidRPr="0095273D">
              <w:rPr>
                <w:rFonts w:ascii="Arial" w:eastAsia="Times New Roman" w:hAnsi="Arial" w:cs="Arial"/>
                <w:b/>
                <w:bCs/>
                <w:sz w:val="18"/>
                <w:szCs w:val="18"/>
                <w:vertAlign w:val="superscript"/>
              </w:rPr>
              <w:footnoteReference w:id="5"/>
            </w:r>
          </w:p>
        </w:tc>
      </w:tr>
      <w:tr w:rsidR="00C93804" w:rsidRPr="0095273D" w14:paraId="44BDAF20" w14:textId="77777777" w:rsidTr="009E61AB">
        <w:trPr>
          <w:trHeight w:val="223"/>
        </w:trPr>
        <w:tc>
          <w:tcPr>
            <w:tcW w:w="903" w:type="dxa"/>
            <w:vAlign w:val="center"/>
          </w:tcPr>
          <w:p w14:paraId="46AA126C" w14:textId="77777777" w:rsidR="00C93804" w:rsidRPr="0095273D" w:rsidRDefault="00C93804" w:rsidP="0095273D">
            <w:pPr>
              <w:spacing w:after="0" w:line="240" w:lineRule="auto"/>
              <w:contextualSpacing/>
              <w:jc w:val="center"/>
              <w:rPr>
                <w:rFonts w:ascii="Arial" w:eastAsia="Times New Roman" w:hAnsi="Arial" w:cs="Arial"/>
                <w:bCs/>
                <w:sz w:val="18"/>
                <w:szCs w:val="18"/>
              </w:rPr>
            </w:pPr>
            <w:r w:rsidRPr="0095273D">
              <w:rPr>
                <w:rFonts w:ascii="Arial" w:eastAsia="Times New Roman" w:hAnsi="Arial" w:cs="Arial"/>
                <w:bCs/>
                <w:sz w:val="18"/>
                <w:szCs w:val="18"/>
              </w:rPr>
              <w:t>1.</w:t>
            </w:r>
          </w:p>
        </w:tc>
        <w:tc>
          <w:tcPr>
            <w:tcW w:w="2386" w:type="dxa"/>
            <w:vAlign w:val="center"/>
          </w:tcPr>
          <w:p w14:paraId="059186A4" w14:textId="77777777" w:rsidR="00C93804" w:rsidRPr="0095273D" w:rsidRDefault="00C93804" w:rsidP="0095273D">
            <w:pPr>
              <w:spacing w:after="0" w:line="240" w:lineRule="auto"/>
              <w:contextualSpacing/>
              <w:rPr>
                <w:rFonts w:ascii="Arial" w:eastAsia="Times New Roman" w:hAnsi="Arial" w:cs="Arial"/>
                <w:bCs/>
                <w:sz w:val="18"/>
                <w:szCs w:val="18"/>
              </w:rPr>
            </w:pPr>
          </w:p>
          <w:p w14:paraId="3AE6E70B"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3119" w:type="dxa"/>
            <w:vAlign w:val="center"/>
          </w:tcPr>
          <w:p w14:paraId="473A63F1"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488" w:type="dxa"/>
            <w:vAlign w:val="center"/>
          </w:tcPr>
          <w:p w14:paraId="2618F150"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394" w:type="dxa"/>
            <w:vAlign w:val="center"/>
          </w:tcPr>
          <w:p w14:paraId="25EE5EF5" w14:textId="77777777" w:rsidR="00C93804" w:rsidRPr="0095273D" w:rsidRDefault="00C93804" w:rsidP="0095273D">
            <w:pPr>
              <w:spacing w:after="0" w:line="240" w:lineRule="auto"/>
              <w:contextualSpacing/>
              <w:rPr>
                <w:rFonts w:ascii="Arial" w:eastAsia="Times New Roman" w:hAnsi="Arial" w:cs="Arial"/>
                <w:bCs/>
                <w:sz w:val="18"/>
                <w:szCs w:val="18"/>
              </w:rPr>
            </w:pPr>
          </w:p>
        </w:tc>
      </w:tr>
      <w:tr w:rsidR="00C93804" w:rsidRPr="0095273D" w14:paraId="7010D608" w14:textId="77777777" w:rsidTr="009E61AB">
        <w:trPr>
          <w:trHeight w:val="315"/>
        </w:trPr>
        <w:tc>
          <w:tcPr>
            <w:tcW w:w="6408" w:type="dxa"/>
            <w:gridSpan w:val="3"/>
            <w:tcBorders>
              <w:left w:val="single" w:sz="4" w:space="0" w:color="auto"/>
            </w:tcBorders>
            <w:shd w:val="clear" w:color="auto" w:fill="000000"/>
            <w:vAlign w:val="center"/>
          </w:tcPr>
          <w:p w14:paraId="3BF43B76"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488" w:type="dxa"/>
            <w:vAlign w:val="center"/>
          </w:tcPr>
          <w:p w14:paraId="2399F9BB" w14:textId="77777777" w:rsidR="00C93804" w:rsidRPr="0095273D" w:rsidRDefault="00C93804" w:rsidP="0095273D">
            <w:pPr>
              <w:spacing w:after="0" w:line="240" w:lineRule="auto"/>
              <w:contextualSpacing/>
              <w:rPr>
                <w:rFonts w:ascii="Arial" w:eastAsia="Times New Roman" w:hAnsi="Arial" w:cs="Arial"/>
                <w:bCs/>
                <w:sz w:val="18"/>
                <w:szCs w:val="18"/>
              </w:rPr>
            </w:pPr>
            <w:r w:rsidRPr="0095273D">
              <w:rPr>
                <w:rFonts w:ascii="Arial" w:eastAsia="Times New Roman" w:hAnsi="Arial" w:cs="Arial"/>
                <w:bCs/>
                <w:sz w:val="18"/>
                <w:szCs w:val="18"/>
              </w:rPr>
              <w:t>Súhrn % podielu subdodávok</w:t>
            </w:r>
          </w:p>
        </w:tc>
        <w:tc>
          <w:tcPr>
            <w:tcW w:w="1394" w:type="dxa"/>
            <w:vAlign w:val="center"/>
          </w:tcPr>
          <w:p w14:paraId="650E48EF" w14:textId="77777777" w:rsidR="00C93804" w:rsidRPr="0095273D" w:rsidRDefault="00C93804" w:rsidP="0095273D">
            <w:pPr>
              <w:spacing w:after="0" w:line="240" w:lineRule="auto"/>
              <w:contextualSpacing/>
              <w:rPr>
                <w:rFonts w:ascii="Arial" w:eastAsia="Times New Roman" w:hAnsi="Arial" w:cs="Arial"/>
                <w:bCs/>
                <w:sz w:val="18"/>
                <w:szCs w:val="18"/>
              </w:rPr>
            </w:pPr>
          </w:p>
        </w:tc>
      </w:tr>
    </w:tbl>
    <w:p w14:paraId="50EFEF9C" w14:textId="77777777" w:rsidR="00C93804" w:rsidRPr="0095273D" w:rsidRDefault="00C93804" w:rsidP="0095273D">
      <w:pPr>
        <w:tabs>
          <w:tab w:val="num" w:pos="-720"/>
        </w:tabs>
        <w:spacing w:after="0" w:line="240" w:lineRule="auto"/>
        <w:contextualSpacing/>
        <w:jc w:val="both"/>
        <w:rPr>
          <w:rFonts w:ascii="Arial" w:eastAsia="Times New Roman" w:hAnsi="Arial" w:cs="Arial"/>
          <w:b/>
          <w:bCs/>
          <w:sz w:val="18"/>
          <w:szCs w:val="18"/>
        </w:rPr>
      </w:pPr>
    </w:p>
    <w:p w14:paraId="1FC81382" w14:textId="77777777" w:rsidR="00C93804" w:rsidRPr="0095273D" w:rsidRDefault="00C93804" w:rsidP="0095273D">
      <w:pPr>
        <w:tabs>
          <w:tab w:val="num" w:pos="-720"/>
        </w:tabs>
        <w:spacing w:after="0" w:line="240" w:lineRule="auto"/>
        <w:contextualSpacing/>
        <w:jc w:val="both"/>
        <w:rPr>
          <w:rFonts w:ascii="Arial" w:eastAsia="Times New Roman" w:hAnsi="Arial" w:cs="Arial"/>
          <w:b/>
          <w:bCs/>
          <w:sz w:val="18"/>
          <w:szCs w:val="18"/>
        </w:rPr>
      </w:pPr>
      <w:r w:rsidRPr="0095273D">
        <w:rPr>
          <w:rFonts w:ascii="Arial" w:eastAsia="Times New Roman" w:hAnsi="Arial" w:cs="Arial"/>
          <w:b/>
          <w:bCs/>
          <w:sz w:val="18"/>
          <w:szCs w:val="18"/>
        </w:rPr>
        <w:t>B/</w:t>
      </w:r>
    </w:p>
    <w:tbl>
      <w:tblPr>
        <w:tblW w:w="92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2405"/>
        <w:gridCol w:w="3119"/>
        <w:gridCol w:w="1479"/>
        <w:gridCol w:w="1395"/>
      </w:tblGrid>
      <w:tr w:rsidR="00C93804" w:rsidRPr="0095273D" w14:paraId="62EAC000" w14:textId="77777777" w:rsidTr="006C6EB1">
        <w:trPr>
          <w:trHeight w:val="850"/>
        </w:trPr>
        <w:tc>
          <w:tcPr>
            <w:tcW w:w="884" w:type="dxa"/>
            <w:vAlign w:val="center"/>
          </w:tcPr>
          <w:p w14:paraId="59A121EA"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Por. č.</w:t>
            </w:r>
          </w:p>
        </w:tc>
        <w:tc>
          <w:tcPr>
            <w:tcW w:w="2405" w:type="dxa"/>
            <w:vAlign w:val="center"/>
          </w:tcPr>
          <w:p w14:paraId="159EF6FC"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 xml:space="preserve">Podzhotovitelia (s výnimkou Priamych </w:t>
            </w:r>
            <w:proofErr w:type="spellStart"/>
            <w:r w:rsidRPr="0095273D">
              <w:rPr>
                <w:rFonts w:ascii="Arial" w:eastAsia="Times New Roman" w:hAnsi="Arial" w:cs="Arial"/>
                <w:b/>
                <w:bCs/>
                <w:sz w:val="18"/>
                <w:szCs w:val="18"/>
              </w:rPr>
              <w:t>Podzhotoviteľov</w:t>
            </w:r>
            <w:proofErr w:type="spellEnd"/>
            <w:r w:rsidRPr="0095273D">
              <w:rPr>
                <w:rFonts w:ascii="Arial" w:eastAsia="Times New Roman" w:hAnsi="Arial" w:cs="Arial"/>
                <w:b/>
                <w:bCs/>
                <w:sz w:val="18"/>
                <w:szCs w:val="18"/>
              </w:rPr>
              <w:t xml:space="preserve">) </w:t>
            </w:r>
            <w:r w:rsidRPr="0095273D">
              <w:rPr>
                <w:rFonts w:ascii="Arial" w:eastAsia="Times New Roman" w:hAnsi="Arial" w:cs="Arial"/>
                <w:sz w:val="18"/>
                <w:szCs w:val="18"/>
              </w:rPr>
              <w:t>(obchodné meno/názov, sídlo/miesto podnikania, IČO, zápis do príslušného registra)</w:t>
            </w:r>
          </w:p>
        </w:tc>
        <w:tc>
          <w:tcPr>
            <w:tcW w:w="3119" w:type="dxa"/>
            <w:vAlign w:val="center"/>
          </w:tcPr>
          <w:p w14:paraId="0E75E762"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Údaje o osobe oprávnenej konať za subdodávateľa</w:t>
            </w:r>
          </w:p>
          <w:p w14:paraId="5C3A592A" w14:textId="77777777" w:rsidR="00C93804" w:rsidRPr="0095273D" w:rsidRDefault="00C93804" w:rsidP="0095273D">
            <w:pPr>
              <w:spacing w:after="0" w:line="240" w:lineRule="auto"/>
              <w:contextualSpacing/>
              <w:jc w:val="both"/>
              <w:rPr>
                <w:rFonts w:ascii="Arial" w:eastAsia="Times New Roman" w:hAnsi="Arial" w:cs="Arial"/>
                <w:b/>
                <w:bCs/>
                <w:sz w:val="18"/>
                <w:szCs w:val="18"/>
              </w:rPr>
            </w:pPr>
            <w:r w:rsidRPr="0095273D">
              <w:rPr>
                <w:rFonts w:ascii="Arial" w:eastAsia="Times New Roman" w:hAnsi="Arial" w:cs="Arial"/>
                <w:bCs/>
                <w:sz w:val="18"/>
                <w:szCs w:val="18"/>
              </w:rPr>
              <w:t>(meno a priezvisko, adresa pobytu, dátum narodenia)</w:t>
            </w:r>
          </w:p>
        </w:tc>
        <w:tc>
          <w:tcPr>
            <w:tcW w:w="1479" w:type="dxa"/>
            <w:vAlign w:val="center"/>
          </w:tcPr>
          <w:p w14:paraId="457B93CC"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Predmet subdodávky</w:t>
            </w:r>
          </w:p>
        </w:tc>
        <w:tc>
          <w:tcPr>
            <w:tcW w:w="1395" w:type="dxa"/>
            <w:vAlign w:val="center"/>
          </w:tcPr>
          <w:p w14:paraId="30E1D665"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 xml:space="preserve">% podiel subdodávok </w:t>
            </w:r>
            <w:r w:rsidRPr="0095273D">
              <w:rPr>
                <w:rFonts w:ascii="Arial" w:eastAsia="Times New Roman" w:hAnsi="Arial" w:cs="Arial"/>
                <w:b/>
                <w:bCs/>
                <w:sz w:val="18"/>
                <w:szCs w:val="18"/>
                <w:vertAlign w:val="superscript"/>
              </w:rPr>
              <w:t>5</w:t>
            </w:r>
          </w:p>
        </w:tc>
      </w:tr>
      <w:tr w:rsidR="00C93804" w:rsidRPr="0095273D" w14:paraId="5A39C1F3" w14:textId="77777777" w:rsidTr="009E61AB">
        <w:trPr>
          <w:trHeight w:val="71"/>
        </w:trPr>
        <w:tc>
          <w:tcPr>
            <w:tcW w:w="884" w:type="dxa"/>
            <w:vAlign w:val="center"/>
          </w:tcPr>
          <w:p w14:paraId="62D49BA3" w14:textId="77777777" w:rsidR="00C93804" w:rsidRPr="0095273D" w:rsidRDefault="00C93804" w:rsidP="0095273D">
            <w:pPr>
              <w:spacing w:after="0" w:line="240" w:lineRule="auto"/>
              <w:contextualSpacing/>
              <w:jc w:val="center"/>
              <w:rPr>
                <w:rFonts w:ascii="Arial" w:eastAsia="Times New Roman" w:hAnsi="Arial" w:cs="Arial"/>
                <w:bCs/>
                <w:sz w:val="18"/>
                <w:szCs w:val="18"/>
              </w:rPr>
            </w:pPr>
            <w:r w:rsidRPr="0095273D">
              <w:rPr>
                <w:rFonts w:ascii="Arial" w:eastAsia="Times New Roman" w:hAnsi="Arial" w:cs="Arial"/>
                <w:bCs/>
                <w:sz w:val="18"/>
                <w:szCs w:val="18"/>
              </w:rPr>
              <w:t>1.</w:t>
            </w:r>
          </w:p>
        </w:tc>
        <w:tc>
          <w:tcPr>
            <w:tcW w:w="2405" w:type="dxa"/>
            <w:vAlign w:val="center"/>
          </w:tcPr>
          <w:p w14:paraId="11639BAD" w14:textId="77777777" w:rsidR="00C93804" w:rsidRPr="0095273D" w:rsidRDefault="00C93804" w:rsidP="0095273D">
            <w:pPr>
              <w:spacing w:after="0" w:line="240" w:lineRule="auto"/>
              <w:contextualSpacing/>
              <w:rPr>
                <w:rFonts w:ascii="Arial" w:eastAsia="Times New Roman" w:hAnsi="Arial" w:cs="Arial"/>
                <w:bCs/>
                <w:sz w:val="18"/>
                <w:szCs w:val="18"/>
              </w:rPr>
            </w:pPr>
          </w:p>
          <w:p w14:paraId="3557FF0F"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3119" w:type="dxa"/>
            <w:vAlign w:val="center"/>
          </w:tcPr>
          <w:p w14:paraId="0BE0B9AB"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479" w:type="dxa"/>
            <w:vAlign w:val="center"/>
          </w:tcPr>
          <w:p w14:paraId="473F9915"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395" w:type="dxa"/>
            <w:vAlign w:val="center"/>
          </w:tcPr>
          <w:p w14:paraId="6DE08ACD" w14:textId="77777777" w:rsidR="00C93804" w:rsidRPr="0095273D" w:rsidRDefault="00C93804" w:rsidP="0095273D">
            <w:pPr>
              <w:spacing w:after="0" w:line="240" w:lineRule="auto"/>
              <w:contextualSpacing/>
              <w:rPr>
                <w:rFonts w:ascii="Arial" w:eastAsia="Times New Roman" w:hAnsi="Arial" w:cs="Arial"/>
                <w:bCs/>
                <w:sz w:val="18"/>
                <w:szCs w:val="18"/>
              </w:rPr>
            </w:pPr>
          </w:p>
        </w:tc>
      </w:tr>
      <w:tr w:rsidR="00C93804" w:rsidRPr="0095273D" w14:paraId="6CA2215E" w14:textId="77777777" w:rsidTr="009E61AB">
        <w:trPr>
          <w:trHeight w:val="319"/>
        </w:trPr>
        <w:tc>
          <w:tcPr>
            <w:tcW w:w="6408" w:type="dxa"/>
            <w:gridSpan w:val="3"/>
            <w:tcBorders>
              <w:left w:val="single" w:sz="4" w:space="0" w:color="auto"/>
            </w:tcBorders>
            <w:shd w:val="clear" w:color="auto" w:fill="000000"/>
            <w:vAlign w:val="center"/>
          </w:tcPr>
          <w:p w14:paraId="74D25B45"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479" w:type="dxa"/>
            <w:vAlign w:val="center"/>
          </w:tcPr>
          <w:p w14:paraId="450457A8" w14:textId="77777777" w:rsidR="00C93804" w:rsidRPr="0095273D" w:rsidRDefault="00C93804" w:rsidP="0095273D">
            <w:pPr>
              <w:spacing w:after="0" w:line="240" w:lineRule="auto"/>
              <w:contextualSpacing/>
              <w:rPr>
                <w:rFonts w:ascii="Arial" w:eastAsia="Times New Roman" w:hAnsi="Arial" w:cs="Arial"/>
                <w:bCs/>
                <w:sz w:val="18"/>
                <w:szCs w:val="18"/>
              </w:rPr>
            </w:pPr>
            <w:r w:rsidRPr="0095273D">
              <w:rPr>
                <w:rFonts w:ascii="Arial" w:eastAsia="Times New Roman" w:hAnsi="Arial" w:cs="Arial"/>
                <w:bCs/>
                <w:sz w:val="18"/>
                <w:szCs w:val="18"/>
              </w:rPr>
              <w:t>Súhrn % podielu subdodávok</w:t>
            </w:r>
          </w:p>
        </w:tc>
        <w:tc>
          <w:tcPr>
            <w:tcW w:w="1395" w:type="dxa"/>
            <w:vAlign w:val="center"/>
          </w:tcPr>
          <w:p w14:paraId="52A3AFF5" w14:textId="77777777" w:rsidR="00C93804" w:rsidRPr="0095273D" w:rsidRDefault="00C93804" w:rsidP="0095273D">
            <w:pPr>
              <w:spacing w:after="0" w:line="240" w:lineRule="auto"/>
              <w:contextualSpacing/>
              <w:rPr>
                <w:rFonts w:ascii="Arial" w:eastAsia="Times New Roman" w:hAnsi="Arial" w:cs="Arial"/>
                <w:bCs/>
                <w:sz w:val="18"/>
                <w:szCs w:val="18"/>
              </w:rPr>
            </w:pPr>
          </w:p>
        </w:tc>
      </w:tr>
    </w:tbl>
    <w:p w14:paraId="22E70B69" w14:textId="77777777" w:rsidR="002673F9" w:rsidRPr="0095273D" w:rsidRDefault="002673F9" w:rsidP="0095273D">
      <w:pPr>
        <w:tabs>
          <w:tab w:val="num" w:pos="-720"/>
        </w:tabs>
        <w:spacing w:after="0" w:line="240" w:lineRule="auto"/>
        <w:contextualSpacing/>
        <w:jc w:val="both"/>
        <w:rPr>
          <w:rFonts w:ascii="Arial" w:eastAsia="Times New Roman" w:hAnsi="Arial" w:cs="Arial"/>
          <w:b/>
          <w:bCs/>
          <w:sz w:val="18"/>
          <w:szCs w:val="18"/>
        </w:rPr>
      </w:pPr>
    </w:p>
    <w:p w14:paraId="14AD8327" w14:textId="77777777" w:rsidR="00C93804" w:rsidRPr="0095273D" w:rsidRDefault="002673F9" w:rsidP="0095273D">
      <w:pPr>
        <w:tabs>
          <w:tab w:val="num" w:pos="-720"/>
        </w:tabs>
        <w:spacing w:after="0" w:line="240" w:lineRule="auto"/>
        <w:contextualSpacing/>
        <w:jc w:val="both"/>
        <w:rPr>
          <w:rFonts w:ascii="Arial" w:eastAsia="Times New Roman" w:hAnsi="Arial" w:cs="Arial"/>
          <w:b/>
          <w:bCs/>
          <w:sz w:val="18"/>
          <w:szCs w:val="18"/>
        </w:rPr>
      </w:pPr>
      <w:r w:rsidRPr="0095273D">
        <w:rPr>
          <w:rFonts w:ascii="Arial" w:eastAsia="Times New Roman" w:hAnsi="Arial" w:cs="Arial"/>
          <w:b/>
          <w:bCs/>
          <w:sz w:val="18"/>
          <w:szCs w:val="18"/>
        </w:rPr>
        <w:t>C)</w:t>
      </w:r>
    </w:p>
    <w:tbl>
      <w:tblPr>
        <w:tblW w:w="92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
        <w:gridCol w:w="2387"/>
        <w:gridCol w:w="3087"/>
        <w:gridCol w:w="1553"/>
        <w:gridCol w:w="1343"/>
      </w:tblGrid>
      <w:tr w:rsidR="00C93804" w:rsidRPr="0095273D" w14:paraId="0E2B52E6" w14:textId="77777777" w:rsidTr="00C93804">
        <w:trPr>
          <w:trHeight w:val="820"/>
        </w:trPr>
        <w:tc>
          <w:tcPr>
            <w:tcW w:w="879" w:type="dxa"/>
            <w:vAlign w:val="center"/>
          </w:tcPr>
          <w:p w14:paraId="5F8D37FF" w14:textId="77777777" w:rsidR="00C93804" w:rsidRPr="0095273D" w:rsidRDefault="00C93804" w:rsidP="0095273D">
            <w:pPr>
              <w:spacing w:after="0" w:line="240" w:lineRule="auto"/>
              <w:ind w:right="-384"/>
              <w:contextualSpacing/>
              <w:rPr>
                <w:rFonts w:ascii="Arial" w:eastAsia="Times New Roman" w:hAnsi="Arial" w:cs="Arial"/>
                <w:b/>
                <w:bCs/>
                <w:sz w:val="18"/>
                <w:szCs w:val="18"/>
              </w:rPr>
            </w:pPr>
            <w:r w:rsidRPr="0095273D">
              <w:rPr>
                <w:rFonts w:ascii="Arial" w:eastAsia="Times New Roman" w:hAnsi="Arial" w:cs="Arial"/>
                <w:b/>
                <w:bCs/>
                <w:sz w:val="18"/>
                <w:szCs w:val="18"/>
              </w:rPr>
              <w:t>Por. č.</w:t>
            </w:r>
          </w:p>
        </w:tc>
        <w:tc>
          <w:tcPr>
            <w:tcW w:w="2410" w:type="dxa"/>
            <w:vAlign w:val="center"/>
          </w:tcPr>
          <w:p w14:paraId="47AA20C1" w14:textId="77777777" w:rsidR="00C93804" w:rsidRPr="0095273D" w:rsidRDefault="00C93804" w:rsidP="0095273D">
            <w:pPr>
              <w:spacing w:after="0" w:line="240" w:lineRule="auto"/>
              <w:contextualSpacing/>
              <w:jc w:val="both"/>
              <w:rPr>
                <w:rFonts w:ascii="Arial" w:eastAsia="Times New Roman" w:hAnsi="Arial" w:cs="Arial"/>
                <w:b/>
                <w:bCs/>
                <w:sz w:val="18"/>
                <w:szCs w:val="18"/>
              </w:rPr>
            </w:pPr>
            <w:r w:rsidRPr="0095273D">
              <w:rPr>
                <w:rFonts w:ascii="Arial" w:eastAsia="Times New Roman" w:hAnsi="Arial" w:cs="Arial"/>
                <w:b/>
                <w:bCs/>
                <w:sz w:val="18"/>
                <w:szCs w:val="18"/>
              </w:rPr>
              <w:t>Dodávatelia Zhotoviteľa</w:t>
            </w:r>
          </w:p>
          <w:p w14:paraId="64B77443"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sz w:val="18"/>
                <w:szCs w:val="18"/>
              </w:rPr>
              <w:t>(obchodné meno/názov, sídlo/miesto podnikania, IČO, zápis do príslušného registra)</w:t>
            </w:r>
          </w:p>
        </w:tc>
        <w:tc>
          <w:tcPr>
            <w:tcW w:w="3119" w:type="dxa"/>
            <w:vAlign w:val="center"/>
          </w:tcPr>
          <w:p w14:paraId="6CF41A9C"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Údaje o osobe oprávnenej konať za subdodávateľa</w:t>
            </w:r>
          </w:p>
          <w:p w14:paraId="6BADBE91"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Cs/>
                <w:sz w:val="18"/>
                <w:szCs w:val="18"/>
              </w:rPr>
              <w:t>(meno a priezvisko, adresa pobytu, dátum narodenia)</w:t>
            </w:r>
          </w:p>
        </w:tc>
        <w:tc>
          <w:tcPr>
            <w:tcW w:w="1559" w:type="dxa"/>
            <w:vAlign w:val="center"/>
          </w:tcPr>
          <w:p w14:paraId="0374B019"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Predmet subdodávky</w:t>
            </w:r>
          </w:p>
        </w:tc>
        <w:tc>
          <w:tcPr>
            <w:tcW w:w="1276" w:type="dxa"/>
            <w:vAlign w:val="center"/>
          </w:tcPr>
          <w:p w14:paraId="2E946675"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 podiel subdodávok</w:t>
            </w:r>
            <w:r w:rsidRPr="0095273D">
              <w:rPr>
                <w:rFonts w:ascii="Arial" w:eastAsia="Times New Roman" w:hAnsi="Arial" w:cs="Arial"/>
                <w:b/>
                <w:bCs/>
                <w:sz w:val="18"/>
                <w:szCs w:val="18"/>
                <w:vertAlign w:val="superscript"/>
              </w:rPr>
              <w:t>5</w:t>
            </w:r>
            <w:r w:rsidRPr="0095273D">
              <w:rPr>
                <w:rFonts w:ascii="Arial" w:eastAsia="Times New Roman" w:hAnsi="Arial" w:cs="Arial"/>
                <w:b/>
                <w:bCs/>
                <w:sz w:val="18"/>
                <w:szCs w:val="18"/>
              </w:rPr>
              <w:t xml:space="preserve"> </w:t>
            </w:r>
          </w:p>
        </w:tc>
      </w:tr>
      <w:tr w:rsidR="00C93804" w:rsidRPr="0095273D" w14:paraId="741DF5CA" w14:textId="77777777" w:rsidTr="006C6EB1">
        <w:trPr>
          <w:trHeight w:val="70"/>
        </w:trPr>
        <w:tc>
          <w:tcPr>
            <w:tcW w:w="879" w:type="dxa"/>
            <w:vAlign w:val="center"/>
          </w:tcPr>
          <w:p w14:paraId="2F180478" w14:textId="77777777" w:rsidR="00C93804" w:rsidRPr="0095273D" w:rsidRDefault="00C93804" w:rsidP="0095273D">
            <w:pPr>
              <w:spacing w:after="0" w:line="240" w:lineRule="auto"/>
              <w:contextualSpacing/>
              <w:jc w:val="center"/>
              <w:rPr>
                <w:rFonts w:ascii="Arial" w:eastAsia="Times New Roman" w:hAnsi="Arial" w:cs="Arial"/>
                <w:bCs/>
                <w:sz w:val="18"/>
                <w:szCs w:val="18"/>
              </w:rPr>
            </w:pPr>
            <w:r w:rsidRPr="0095273D">
              <w:rPr>
                <w:rFonts w:ascii="Arial" w:eastAsia="Times New Roman" w:hAnsi="Arial" w:cs="Arial"/>
                <w:bCs/>
                <w:sz w:val="18"/>
                <w:szCs w:val="18"/>
              </w:rPr>
              <w:t>1.</w:t>
            </w:r>
          </w:p>
        </w:tc>
        <w:tc>
          <w:tcPr>
            <w:tcW w:w="2410" w:type="dxa"/>
            <w:vAlign w:val="center"/>
          </w:tcPr>
          <w:p w14:paraId="47702AF0" w14:textId="77777777" w:rsidR="00C93804" w:rsidRPr="0095273D" w:rsidRDefault="00C93804" w:rsidP="0095273D">
            <w:pPr>
              <w:spacing w:after="0" w:line="240" w:lineRule="auto"/>
              <w:contextualSpacing/>
              <w:rPr>
                <w:rFonts w:ascii="Arial" w:eastAsia="Times New Roman" w:hAnsi="Arial" w:cs="Arial"/>
                <w:bCs/>
                <w:sz w:val="18"/>
                <w:szCs w:val="18"/>
              </w:rPr>
            </w:pPr>
          </w:p>
          <w:p w14:paraId="352C0DA2"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3119" w:type="dxa"/>
            <w:vAlign w:val="center"/>
          </w:tcPr>
          <w:p w14:paraId="7613CE86"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559" w:type="dxa"/>
            <w:vAlign w:val="center"/>
          </w:tcPr>
          <w:p w14:paraId="70E6E03D"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276" w:type="dxa"/>
            <w:vAlign w:val="center"/>
          </w:tcPr>
          <w:p w14:paraId="64358436" w14:textId="77777777" w:rsidR="00C93804" w:rsidRPr="0095273D" w:rsidRDefault="00C93804" w:rsidP="0095273D">
            <w:pPr>
              <w:spacing w:after="0" w:line="240" w:lineRule="auto"/>
              <w:contextualSpacing/>
              <w:rPr>
                <w:rFonts w:ascii="Arial" w:eastAsia="Times New Roman" w:hAnsi="Arial" w:cs="Arial"/>
                <w:bCs/>
                <w:sz w:val="18"/>
                <w:szCs w:val="18"/>
              </w:rPr>
            </w:pPr>
          </w:p>
        </w:tc>
      </w:tr>
      <w:tr w:rsidR="00C93804" w:rsidRPr="0095273D" w14:paraId="7A261CCE" w14:textId="77777777" w:rsidTr="009E61AB">
        <w:trPr>
          <w:trHeight w:val="450"/>
        </w:trPr>
        <w:tc>
          <w:tcPr>
            <w:tcW w:w="6408" w:type="dxa"/>
            <w:gridSpan w:val="3"/>
            <w:tcBorders>
              <w:left w:val="single" w:sz="4" w:space="0" w:color="auto"/>
            </w:tcBorders>
            <w:shd w:val="clear" w:color="auto" w:fill="000000"/>
            <w:vAlign w:val="center"/>
          </w:tcPr>
          <w:p w14:paraId="3C6B2EFC"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559" w:type="dxa"/>
            <w:vAlign w:val="center"/>
          </w:tcPr>
          <w:p w14:paraId="76F642E6" w14:textId="77777777" w:rsidR="00C93804" w:rsidRPr="0095273D" w:rsidRDefault="00C93804" w:rsidP="0095273D">
            <w:pPr>
              <w:tabs>
                <w:tab w:val="left" w:pos="301"/>
              </w:tabs>
              <w:spacing w:after="0" w:line="240" w:lineRule="auto"/>
              <w:contextualSpacing/>
              <w:rPr>
                <w:rFonts w:ascii="Arial" w:eastAsia="Times New Roman" w:hAnsi="Arial" w:cs="Arial"/>
                <w:bCs/>
                <w:sz w:val="18"/>
                <w:szCs w:val="18"/>
              </w:rPr>
            </w:pPr>
            <w:r w:rsidRPr="0095273D">
              <w:rPr>
                <w:rFonts w:ascii="Arial" w:eastAsia="Times New Roman" w:hAnsi="Arial" w:cs="Arial"/>
                <w:bCs/>
                <w:sz w:val="18"/>
                <w:szCs w:val="18"/>
              </w:rPr>
              <w:t>Súhrn % podielu subdodávok</w:t>
            </w:r>
          </w:p>
        </w:tc>
        <w:tc>
          <w:tcPr>
            <w:tcW w:w="1276" w:type="dxa"/>
            <w:vAlign w:val="center"/>
          </w:tcPr>
          <w:p w14:paraId="60716B16" w14:textId="77777777" w:rsidR="00C93804" w:rsidRPr="0095273D" w:rsidRDefault="00C93804" w:rsidP="0095273D">
            <w:pPr>
              <w:spacing w:after="0" w:line="240" w:lineRule="auto"/>
              <w:contextualSpacing/>
              <w:rPr>
                <w:rFonts w:ascii="Arial" w:eastAsia="Times New Roman" w:hAnsi="Arial" w:cs="Arial"/>
                <w:bCs/>
                <w:sz w:val="18"/>
                <w:szCs w:val="18"/>
              </w:rPr>
            </w:pPr>
          </w:p>
        </w:tc>
      </w:tr>
    </w:tbl>
    <w:p w14:paraId="621F7DD2" w14:textId="77777777" w:rsidR="004058F3" w:rsidRPr="0095273D" w:rsidRDefault="004058F3" w:rsidP="0095273D">
      <w:pPr>
        <w:tabs>
          <w:tab w:val="num" w:pos="-720"/>
        </w:tabs>
        <w:spacing w:after="0" w:line="240" w:lineRule="auto"/>
        <w:contextualSpacing/>
        <w:jc w:val="both"/>
        <w:rPr>
          <w:rFonts w:ascii="Arial" w:eastAsia="Times New Roman" w:hAnsi="Arial" w:cs="Arial"/>
          <w:bCs/>
          <w:sz w:val="20"/>
          <w:szCs w:val="20"/>
        </w:rPr>
      </w:pPr>
    </w:p>
    <w:p w14:paraId="6B939549" w14:textId="77777777" w:rsidR="004058F3" w:rsidRPr="0095273D" w:rsidRDefault="00C93804" w:rsidP="0095273D">
      <w:pPr>
        <w:tabs>
          <w:tab w:val="num" w:pos="-720"/>
        </w:tabs>
        <w:spacing w:after="0" w:line="240" w:lineRule="auto"/>
        <w:contextualSpacing/>
        <w:jc w:val="both"/>
        <w:rPr>
          <w:rFonts w:ascii="Arial" w:eastAsia="Times New Roman" w:hAnsi="Arial" w:cs="Arial"/>
          <w:b/>
          <w:bCs/>
          <w:sz w:val="20"/>
          <w:szCs w:val="20"/>
        </w:rPr>
      </w:pPr>
      <w:r w:rsidRPr="0095273D">
        <w:rPr>
          <w:rFonts w:ascii="Arial" w:eastAsia="Times New Roman" w:hAnsi="Arial" w:cs="Arial"/>
          <w:bCs/>
          <w:sz w:val="20"/>
          <w:szCs w:val="20"/>
        </w:rPr>
        <w:t>V .................................. dňa ...............</w:t>
      </w:r>
      <w:r w:rsidRPr="0095273D">
        <w:rPr>
          <w:rFonts w:ascii="Arial" w:eastAsia="Times New Roman" w:hAnsi="Arial" w:cs="Arial"/>
          <w:bCs/>
          <w:sz w:val="20"/>
          <w:szCs w:val="20"/>
        </w:rPr>
        <w:tab/>
      </w:r>
      <w:r w:rsidRPr="0095273D">
        <w:rPr>
          <w:rFonts w:ascii="Arial" w:eastAsia="Times New Roman" w:hAnsi="Arial" w:cs="Arial"/>
          <w:bCs/>
          <w:sz w:val="20"/>
          <w:szCs w:val="20"/>
        </w:rPr>
        <w:tab/>
        <w:t xml:space="preserve">                  </w:t>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p>
    <w:p w14:paraId="15702DFF" w14:textId="77777777" w:rsidR="004058F3" w:rsidRPr="0095273D" w:rsidRDefault="004058F3" w:rsidP="0095273D">
      <w:pPr>
        <w:tabs>
          <w:tab w:val="num" w:pos="-720"/>
        </w:tabs>
        <w:spacing w:after="0" w:line="240" w:lineRule="auto"/>
        <w:contextualSpacing/>
        <w:jc w:val="both"/>
        <w:rPr>
          <w:rFonts w:ascii="Arial" w:eastAsia="Times New Roman" w:hAnsi="Arial" w:cs="Arial"/>
          <w:b/>
          <w:bCs/>
          <w:sz w:val="20"/>
          <w:szCs w:val="20"/>
        </w:rPr>
      </w:pPr>
    </w:p>
    <w:p w14:paraId="46A6898A" w14:textId="77777777" w:rsidR="004058F3" w:rsidRPr="0095273D" w:rsidRDefault="004058F3" w:rsidP="0095273D">
      <w:pPr>
        <w:tabs>
          <w:tab w:val="num" w:pos="-720"/>
        </w:tabs>
        <w:spacing w:after="0" w:line="240" w:lineRule="auto"/>
        <w:contextualSpacing/>
        <w:jc w:val="both"/>
        <w:rPr>
          <w:rFonts w:ascii="Arial" w:eastAsia="Times New Roman" w:hAnsi="Arial" w:cs="Arial"/>
          <w:b/>
          <w:bCs/>
          <w:sz w:val="20"/>
          <w:szCs w:val="20"/>
        </w:rPr>
      </w:pPr>
    </w:p>
    <w:p w14:paraId="15368847" w14:textId="77777777" w:rsidR="004058F3" w:rsidRPr="0095273D" w:rsidRDefault="004058F3" w:rsidP="0095273D">
      <w:pPr>
        <w:tabs>
          <w:tab w:val="num" w:pos="-720"/>
        </w:tabs>
        <w:spacing w:after="0" w:line="240" w:lineRule="auto"/>
        <w:contextualSpacing/>
        <w:jc w:val="both"/>
        <w:rPr>
          <w:rFonts w:ascii="Arial" w:eastAsia="Times New Roman" w:hAnsi="Arial" w:cs="Arial"/>
          <w:b/>
          <w:bCs/>
          <w:sz w:val="20"/>
          <w:szCs w:val="20"/>
        </w:rPr>
      </w:pPr>
    </w:p>
    <w:p w14:paraId="232C07AB" w14:textId="7DF759A2" w:rsidR="00C7065A" w:rsidRPr="0095273D" w:rsidRDefault="00C93804" w:rsidP="0095273D">
      <w:pPr>
        <w:tabs>
          <w:tab w:val="num" w:pos="-720"/>
        </w:tabs>
        <w:spacing w:after="0" w:line="240" w:lineRule="auto"/>
        <w:contextualSpacing/>
        <w:jc w:val="both"/>
        <w:rPr>
          <w:rFonts w:ascii="Arial" w:eastAsia="Times New Roman" w:hAnsi="Arial" w:cs="Arial"/>
          <w:b/>
          <w:bCs/>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p>
    <w:p w14:paraId="6B2EF646" w14:textId="77777777" w:rsidR="00C93804" w:rsidRPr="0095273D" w:rsidRDefault="00C7065A" w:rsidP="0095273D">
      <w:pPr>
        <w:tabs>
          <w:tab w:val="num" w:pos="-720"/>
        </w:tabs>
        <w:spacing w:after="0" w:line="240" w:lineRule="auto"/>
        <w:contextualSpacing/>
        <w:jc w:val="both"/>
        <w:rPr>
          <w:rFonts w:ascii="Arial" w:eastAsia="Times New Roman" w:hAnsi="Arial" w:cs="Arial"/>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t xml:space="preserve">  </w:t>
      </w:r>
      <w:r w:rsidR="00C93804"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00C93804" w:rsidRPr="0095273D">
        <w:rPr>
          <w:rFonts w:ascii="Arial" w:eastAsia="Times New Roman" w:hAnsi="Arial" w:cs="Arial"/>
          <w:sz w:val="20"/>
          <w:szCs w:val="20"/>
        </w:rPr>
        <w:t>..........................................................</w:t>
      </w:r>
    </w:p>
    <w:p w14:paraId="03AABC64" w14:textId="6816B8F9" w:rsidR="00C93804" w:rsidRPr="0095273D" w:rsidRDefault="00C93804" w:rsidP="0095273D">
      <w:pPr>
        <w:tabs>
          <w:tab w:val="num" w:pos="-720"/>
        </w:tabs>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meno, priezvisko a  podpis uchádzača, jeho štatutárneho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orgánu alebo 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uchádzača v záväzkových vzťahoch</w:t>
      </w:r>
    </w:p>
    <w:p w14:paraId="4AC3169A" w14:textId="3946EC3C" w:rsidR="004058F3" w:rsidRPr="0095273D" w:rsidRDefault="004058F3" w:rsidP="0095273D">
      <w:pPr>
        <w:tabs>
          <w:tab w:val="num" w:pos="-720"/>
        </w:tabs>
        <w:spacing w:after="0" w:line="240" w:lineRule="auto"/>
        <w:contextualSpacing/>
        <w:jc w:val="both"/>
        <w:rPr>
          <w:rFonts w:ascii="Arial" w:eastAsia="Times New Roman" w:hAnsi="Arial" w:cs="Arial"/>
          <w:sz w:val="20"/>
          <w:szCs w:val="20"/>
        </w:rPr>
      </w:pPr>
    </w:p>
    <w:p w14:paraId="70E18EEA" w14:textId="77777777" w:rsidR="004058F3" w:rsidRPr="0095273D" w:rsidRDefault="004058F3" w:rsidP="0095273D">
      <w:pPr>
        <w:tabs>
          <w:tab w:val="num" w:pos="-720"/>
        </w:tabs>
        <w:spacing w:after="0" w:line="240" w:lineRule="auto"/>
        <w:contextualSpacing/>
        <w:jc w:val="both"/>
        <w:rPr>
          <w:rFonts w:ascii="Arial" w:eastAsia="Times New Roman" w:hAnsi="Arial" w:cs="Arial"/>
          <w:sz w:val="20"/>
          <w:szCs w:val="20"/>
        </w:rPr>
      </w:pPr>
    </w:p>
    <w:p w14:paraId="4809FD9A" w14:textId="77777777" w:rsidR="00C93804" w:rsidRPr="0095273D" w:rsidRDefault="00C93804" w:rsidP="0095273D">
      <w:pPr>
        <w:tabs>
          <w:tab w:val="num" w:pos="-720"/>
        </w:tabs>
        <w:spacing w:after="0" w:line="240" w:lineRule="auto"/>
        <w:contextualSpacing/>
        <w:jc w:val="both"/>
        <w:rPr>
          <w:rFonts w:ascii="Arial" w:hAnsi="Arial" w:cs="Arial"/>
          <w:b/>
          <w:bCs/>
          <w:color w:val="FF0000"/>
          <w:sz w:val="20"/>
          <w:szCs w:val="20"/>
        </w:rPr>
      </w:pPr>
    </w:p>
    <w:p w14:paraId="4252DC67" w14:textId="77777777" w:rsidR="00A06CB8" w:rsidRPr="0095273D" w:rsidRDefault="00A06CB8" w:rsidP="0095273D">
      <w:pPr>
        <w:spacing w:after="0" w:line="240" w:lineRule="auto"/>
        <w:contextualSpacing/>
        <w:jc w:val="center"/>
        <w:rPr>
          <w:rFonts w:ascii="Arial" w:hAnsi="Arial" w:cs="Arial"/>
          <w:b/>
          <w:caps/>
          <w:sz w:val="20"/>
          <w:szCs w:val="20"/>
          <w:highlight w:val="yellow"/>
        </w:rPr>
      </w:pPr>
      <w:r w:rsidRPr="0095273D">
        <w:rPr>
          <w:rFonts w:ascii="Arial" w:hAnsi="Arial" w:cs="Arial"/>
          <w:b/>
          <w:caps/>
          <w:sz w:val="20"/>
          <w:szCs w:val="20"/>
        </w:rPr>
        <w:t>Príloha B2C predbežné technické riešenie</w:t>
      </w:r>
    </w:p>
    <w:p w14:paraId="7FDE44FD" w14:textId="77777777" w:rsidR="00A06CB8" w:rsidRPr="0095273D" w:rsidRDefault="00A06CB8" w:rsidP="0095273D">
      <w:pPr>
        <w:pStyle w:val="Nzov"/>
        <w:jc w:val="center"/>
        <w:rPr>
          <w:rFonts w:ascii="Arial" w:hAnsi="Arial" w:cs="Arial"/>
          <w:b/>
          <w:caps/>
          <w:color w:val="auto"/>
          <w:sz w:val="20"/>
          <w:szCs w:val="20"/>
        </w:rPr>
      </w:pPr>
    </w:p>
    <w:p w14:paraId="0D099B7E" w14:textId="12965148" w:rsidR="00945C80" w:rsidRPr="00DD160F" w:rsidRDefault="00945C80" w:rsidP="0095273D">
      <w:pPr>
        <w:numPr>
          <w:ilvl w:val="0"/>
          <w:numId w:val="53"/>
        </w:numPr>
        <w:spacing w:after="0" w:line="240" w:lineRule="auto"/>
        <w:ind w:left="284" w:hanging="284"/>
        <w:contextualSpacing/>
        <w:jc w:val="both"/>
        <w:rPr>
          <w:rFonts w:ascii="Arial" w:eastAsia="Times New Roman" w:hAnsi="Arial" w:cs="Arial"/>
          <w:sz w:val="20"/>
          <w:szCs w:val="24"/>
        </w:rPr>
      </w:pPr>
      <w:r w:rsidRPr="0095273D">
        <w:rPr>
          <w:rFonts w:ascii="Arial" w:eastAsia="Times New Roman" w:hAnsi="Arial" w:cs="Arial"/>
          <w:sz w:val="20"/>
          <w:szCs w:val="24"/>
        </w:rPr>
        <w:t>Technický popis navrhovaného riešenia</w:t>
      </w:r>
      <w:r w:rsidRPr="0095273D">
        <w:rPr>
          <w:rFonts w:ascii="Arial" w:eastAsia="Times New Roman" w:hAnsi="Arial" w:cs="Arial"/>
          <w:sz w:val="20"/>
          <w:szCs w:val="20"/>
        </w:rPr>
        <w:t xml:space="preserve"> dostavby II. profilu diaľnice D3 Oščadnica-Čadca, Bukov vrátane časti prevzatej z úseku D3 Kysucké Nové Mesto-Oščadnica obsahujúcej SSÚD a odpočívadlo Oščadnica</w:t>
      </w:r>
      <w:r w:rsidRPr="0095273D">
        <w:rPr>
          <w:rFonts w:ascii="Arial" w:eastAsia="Times New Roman" w:hAnsi="Arial" w:cs="Arial"/>
          <w:sz w:val="20"/>
          <w:szCs w:val="24"/>
        </w:rPr>
        <w:t>, vrátane návrhu konštrukcií mostných objektov</w:t>
      </w:r>
      <w:r w:rsidR="00A86DA3">
        <w:rPr>
          <w:rFonts w:ascii="Arial" w:eastAsia="Times New Roman" w:hAnsi="Arial" w:cs="Arial"/>
          <w:sz w:val="20"/>
          <w:szCs w:val="24"/>
        </w:rPr>
        <w:t xml:space="preserve"> a</w:t>
      </w:r>
      <w:r w:rsidR="00DD160F">
        <w:rPr>
          <w:rFonts w:ascii="Arial" w:eastAsia="Times New Roman" w:hAnsi="Arial" w:cs="Arial"/>
          <w:sz w:val="20"/>
          <w:szCs w:val="24"/>
        </w:rPr>
        <w:t> </w:t>
      </w:r>
      <w:r w:rsidR="00A86DA3">
        <w:rPr>
          <w:rFonts w:ascii="Arial" w:eastAsia="Times New Roman" w:hAnsi="Arial" w:cs="Arial"/>
          <w:sz w:val="20"/>
          <w:szCs w:val="24"/>
        </w:rPr>
        <w:t>tunela</w:t>
      </w:r>
      <w:r w:rsidR="00DD160F">
        <w:rPr>
          <w:rFonts w:ascii="Arial" w:eastAsia="Times New Roman" w:hAnsi="Arial" w:cs="Arial"/>
          <w:sz w:val="20"/>
          <w:szCs w:val="20"/>
        </w:rPr>
        <w:t>.</w:t>
      </w:r>
    </w:p>
    <w:p w14:paraId="2BB8F1AD" w14:textId="77777777" w:rsidR="00DD160F" w:rsidRPr="0095273D" w:rsidRDefault="00DD160F" w:rsidP="00DD160F">
      <w:pPr>
        <w:spacing w:after="0" w:line="240" w:lineRule="auto"/>
        <w:ind w:left="284"/>
        <w:contextualSpacing/>
        <w:jc w:val="both"/>
        <w:rPr>
          <w:rFonts w:ascii="Arial" w:eastAsia="Times New Roman" w:hAnsi="Arial" w:cs="Arial"/>
          <w:sz w:val="20"/>
          <w:szCs w:val="24"/>
        </w:rPr>
      </w:pPr>
    </w:p>
    <w:p w14:paraId="449EF4BC" w14:textId="77777777" w:rsidR="00945C80" w:rsidRPr="0095273D" w:rsidRDefault="00945C80" w:rsidP="0095273D">
      <w:pPr>
        <w:numPr>
          <w:ilvl w:val="0"/>
          <w:numId w:val="53"/>
        </w:numPr>
        <w:spacing w:after="0" w:line="240" w:lineRule="auto"/>
        <w:ind w:left="284" w:hanging="284"/>
        <w:contextualSpacing/>
        <w:jc w:val="both"/>
        <w:rPr>
          <w:rFonts w:ascii="Arial" w:eastAsia="Times New Roman" w:hAnsi="Arial" w:cs="Arial"/>
          <w:sz w:val="20"/>
          <w:szCs w:val="20"/>
        </w:rPr>
      </w:pPr>
      <w:r w:rsidRPr="0095273D">
        <w:rPr>
          <w:rFonts w:ascii="Arial" w:eastAsia="Times New Roman" w:hAnsi="Arial" w:cs="Arial"/>
          <w:sz w:val="20"/>
          <w:szCs w:val="20"/>
        </w:rPr>
        <w:t>Predbežné technické riešenie mostov na diaľnici D3 bude znázornené formou pozdĺžneho a priečneho rezu ku každému mostu s krátkym popisom použitej konštrukcie.</w:t>
      </w:r>
    </w:p>
    <w:p w14:paraId="211FA079" w14:textId="77777777" w:rsidR="00945C80" w:rsidRPr="0095273D" w:rsidRDefault="00945C80" w:rsidP="0095273D">
      <w:pPr>
        <w:spacing w:after="0" w:line="240" w:lineRule="auto"/>
        <w:contextualSpacing/>
        <w:jc w:val="both"/>
        <w:rPr>
          <w:rFonts w:ascii="Arial" w:eastAsia="Times New Roman" w:hAnsi="Arial" w:cs="Arial"/>
          <w:sz w:val="20"/>
          <w:szCs w:val="24"/>
        </w:rPr>
      </w:pPr>
    </w:p>
    <w:p w14:paraId="555C0312" w14:textId="77777777" w:rsidR="00945C80" w:rsidRPr="0095273D" w:rsidRDefault="00945C80" w:rsidP="0095273D">
      <w:pPr>
        <w:spacing w:after="0" w:line="240" w:lineRule="auto"/>
        <w:ind w:firstLine="284"/>
        <w:contextualSpacing/>
        <w:jc w:val="both"/>
        <w:rPr>
          <w:rFonts w:ascii="Arial" w:eastAsia="Times New Roman" w:hAnsi="Arial" w:cs="Arial"/>
          <w:sz w:val="20"/>
          <w:szCs w:val="24"/>
        </w:rPr>
      </w:pPr>
      <w:r w:rsidRPr="0095273D">
        <w:rPr>
          <w:rFonts w:ascii="Arial" w:eastAsia="Times New Roman" w:hAnsi="Arial" w:cs="Arial"/>
          <w:sz w:val="20"/>
          <w:szCs w:val="24"/>
        </w:rPr>
        <w:t>V pozdĺžnom reze sú požadované tieto údaje:</w:t>
      </w:r>
    </w:p>
    <w:p w14:paraId="45EE9D75"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Dĺžka nosnej konštrukcie</w:t>
      </w:r>
    </w:p>
    <w:p w14:paraId="6E1B7C20"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Rozpätie mostných polí</w:t>
      </w:r>
    </w:p>
    <w:p w14:paraId="2F75C3AC"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Výška nivelety  premosťovanej komunikácie v mieste križovania s podchádzajúcou komunikáciou</w:t>
      </w:r>
    </w:p>
    <w:p w14:paraId="53E074A0"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Zobrazenie gabaritu podchádzajúcej komunikácie vrátane nivelety v mieste križovania.</w:t>
      </w:r>
    </w:p>
    <w:p w14:paraId="64E7017A" w14:textId="77777777" w:rsidR="00945C80" w:rsidRPr="0095273D" w:rsidRDefault="00945C80" w:rsidP="0095273D">
      <w:pPr>
        <w:spacing w:after="0" w:line="240" w:lineRule="auto"/>
        <w:ind w:left="284"/>
        <w:contextualSpacing/>
        <w:jc w:val="both"/>
        <w:rPr>
          <w:rFonts w:ascii="Arial" w:eastAsia="Times New Roman" w:hAnsi="Arial" w:cs="Arial"/>
          <w:sz w:val="20"/>
          <w:szCs w:val="24"/>
        </w:rPr>
      </w:pPr>
    </w:p>
    <w:p w14:paraId="0D309FFB" w14:textId="77777777" w:rsidR="00945C80" w:rsidRPr="0095273D" w:rsidRDefault="00945C80" w:rsidP="0095273D">
      <w:pPr>
        <w:spacing w:after="0" w:line="240" w:lineRule="auto"/>
        <w:ind w:firstLine="284"/>
        <w:contextualSpacing/>
        <w:jc w:val="both"/>
        <w:rPr>
          <w:rFonts w:ascii="Arial" w:eastAsia="Times New Roman" w:hAnsi="Arial" w:cs="Arial"/>
          <w:sz w:val="20"/>
          <w:szCs w:val="24"/>
        </w:rPr>
      </w:pPr>
      <w:r w:rsidRPr="0095273D">
        <w:rPr>
          <w:rFonts w:ascii="Arial" w:eastAsia="Times New Roman" w:hAnsi="Arial" w:cs="Arial"/>
          <w:sz w:val="20"/>
          <w:szCs w:val="24"/>
        </w:rPr>
        <w:t>V priečnom reze sú požadované tieto údaje:</w:t>
      </w:r>
    </w:p>
    <w:p w14:paraId="1D7620ED"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Šírka mosta</w:t>
      </w:r>
    </w:p>
    <w:p w14:paraId="57D9D52D"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Šírka vozovky medzi zvodidlami</w:t>
      </w:r>
    </w:p>
    <w:p w14:paraId="5AD3F836"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Zobrazenie výškového riešenia podchádzajúcej komunikácie vrátane gabaritu</w:t>
      </w:r>
    </w:p>
    <w:p w14:paraId="7BA848A6" w14:textId="440D9B71" w:rsidR="006965C2" w:rsidRDefault="00945C80" w:rsidP="006F0FE1">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Výpočet výšky gabaritu v najnepriaznivejšom bode</w:t>
      </w:r>
      <w:r w:rsidR="006965C2">
        <w:rPr>
          <w:rFonts w:ascii="Arial" w:eastAsia="Times New Roman" w:hAnsi="Arial" w:cs="Arial"/>
          <w:sz w:val="20"/>
          <w:szCs w:val="24"/>
        </w:rPr>
        <w:tab/>
      </w:r>
    </w:p>
    <w:p w14:paraId="591110C5" w14:textId="20DC672E" w:rsidR="006965C2" w:rsidRDefault="006965C2" w:rsidP="006F0FE1">
      <w:pPr>
        <w:spacing w:after="0" w:line="240" w:lineRule="auto"/>
        <w:contextualSpacing/>
        <w:jc w:val="both"/>
        <w:rPr>
          <w:rFonts w:ascii="Arial" w:eastAsia="Times New Roman" w:hAnsi="Arial" w:cs="Arial"/>
          <w:sz w:val="20"/>
          <w:szCs w:val="24"/>
        </w:rPr>
      </w:pPr>
    </w:p>
    <w:p w14:paraId="13A2C89A" w14:textId="53E737AB" w:rsidR="006965C2" w:rsidRDefault="006965C2" w:rsidP="006F0FE1">
      <w:pPr>
        <w:spacing w:after="0" w:line="240" w:lineRule="auto"/>
        <w:contextualSpacing/>
        <w:jc w:val="both"/>
        <w:rPr>
          <w:rFonts w:ascii="Arial" w:eastAsia="Times New Roman" w:hAnsi="Arial" w:cs="Arial"/>
          <w:sz w:val="20"/>
          <w:szCs w:val="24"/>
        </w:rPr>
      </w:pPr>
      <w:r>
        <w:rPr>
          <w:rFonts w:ascii="Arial" w:eastAsia="Times New Roman" w:hAnsi="Arial" w:cs="Arial"/>
          <w:sz w:val="20"/>
          <w:szCs w:val="24"/>
        </w:rPr>
        <w:t xml:space="preserve">3. </w:t>
      </w:r>
      <w:r w:rsidR="00FA3F6B">
        <w:rPr>
          <w:rFonts w:ascii="Arial" w:eastAsia="Times New Roman" w:hAnsi="Arial" w:cs="Arial"/>
          <w:sz w:val="20"/>
          <w:szCs w:val="24"/>
        </w:rPr>
        <w:t>Predbežné technické riešenie tunela:</w:t>
      </w:r>
    </w:p>
    <w:p w14:paraId="684F8ECF" w14:textId="5B0557C7" w:rsidR="00FA3F6B" w:rsidRDefault="006F0FE1" w:rsidP="006F0FE1">
      <w:pPr>
        <w:spacing w:after="0" w:line="240" w:lineRule="auto"/>
        <w:ind w:firstLine="284"/>
        <w:contextualSpacing/>
        <w:jc w:val="both"/>
        <w:rPr>
          <w:rFonts w:ascii="Arial" w:eastAsia="Times New Roman" w:hAnsi="Arial" w:cs="Arial"/>
          <w:sz w:val="20"/>
          <w:szCs w:val="24"/>
        </w:rPr>
      </w:pPr>
      <w:r>
        <w:rPr>
          <w:rFonts w:ascii="Arial" w:eastAsia="Times New Roman" w:hAnsi="Arial" w:cs="Arial"/>
          <w:sz w:val="20"/>
          <w:szCs w:val="24"/>
        </w:rPr>
        <w:t>-</w:t>
      </w:r>
      <w:r>
        <w:rPr>
          <w:rFonts w:ascii="Arial" w:eastAsia="Times New Roman" w:hAnsi="Arial" w:cs="Arial"/>
          <w:sz w:val="20"/>
          <w:szCs w:val="24"/>
        </w:rPr>
        <w:tab/>
      </w:r>
      <w:r w:rsidR="00FA3F6B">
        <w:rPr>
          <w:rFonts w:ascii="Arial" w:eastAsia="Times New Roman" w:hAnsi="Arial" w:cs="Arial"/>
          <w:sz w:val="20"/>
          <w:szCs w:val="24"/>
        </w:rPr>
        <w:t xml:space="preserve">priečny </w:t>
      </w:r>
      <w:r w:rsidR="00FE2A47">
        <w:rPr>
          <w:rFonts w:ascii="Arial" w:eastAsia="Times New Roman" w:hAnsi="Arial" w:cs="Arial"/>
          <w:sz w:val="20"/>
          <w:szCs w:val="24"/>
        </w:rPr>
        <w:t>a</w:t>
      </w:r>
      <w:r w:rsidR="00ED292C">
        <w:rPr>
          <w:rFonts w:ascii="Arial" w:eastAsia="Times New Roman" w:hAnsi="Arial" w:cs="Arial"/>
          <w:sz w:val="20"/>
          <w:szCs w:val="24"/>
        </w:rPr>
        <w:t> </w:t>
      </w:r>
      <w:r w:rsidR="00FE2A47">
        <w:rPr>
          <w:rFonts w:ascii="Arial" w:eastAsia="Times New Roman" w:hAnsi="Arial" w:cs="Arial"/>
          <w:sz w:val="20"/>
          <w:szCs w:val="24"/>
        </w:rPr>
        <w:t>pozd</w:t>
      </w:r>
      <w:r w:rsidR="00ED292C">
        <w:rPr>
          <w:rFonts w:ascii="Arial" w:eastAsia="Times New Roman" w:hAnsi="Arial" w:cs="Arial"/>
          <w:sz w:val="20"/>
          <w:szCs w:val="24"/>
        </w:rPr>
        <w:t xml:space="preserve">ĺžny </w:t>
      </w:r>
      <w:r w:rsidR="0031185C">
        <w:rPr>
          <w:rFonts w:ascii="Arial" w:eastAsia="Times New Roman" w:hAnsi="Arial" w:cs="Arial"/>
          <w:sz w:val="20"/>
          <w:szCs w:val="24"/>
        </w:rPr>
        <w:t>rez PTR</w:t>
      </w:r>
    </w:p>
    <w:p w14:paraId="667842FB" w14:textId="22699F4C" w:rsidR="00945C80" w:rsidRDefault="006F0FE1" w:rsidP="006F0FE1">
      <w:pPr>
        <w:spacing w:after="0" w:line="240" w:lineRule="auto"/>
        <w:ind w:firstLine="284"/>
        <w:contextualSpacing/>
        <w:jc w:val="both"/>
        <w:rPr>
          <w:rFonts w:ascii="Arial" w:eastAsia="Times New Roman" w:hAnsi="Arial" w:cs="Arial"/>
          <w:sz w:val="20"/>
          <w:szCs w:val="24"/>
        </w:rPr>
      </w:pPr>
      <w:r>
        <w:rPr>
          <w:rFonts w:ascii="Arial" w:eastAsia="Times New Roman" w:hAnsi="Arial" w:cs="Arial"/>
          <w:sz w:val="20"/>
          <w:szCs w:val="24"/>
        </w:rPr>
        <w:t>-</w:t>
      </w:r>
      <w:r>
        <w:rPr>
          <w:rFonts w:ascii="Arial" w:eastAsia="Times New Roman" w:hAnsi="Arial" w:cs="Arial"/>
          <w:sz w:val="20"/>
          <w:szCs w:val="24"/>
        </w:rPr>
        <w:tab/>
      </w:r>
      <w:r w:rsidR="0031185C">
        <w:rPr>
          <w:rFonts w:ascii="Arial" w:eastAsia="Times New Roman" w:hAnsi="Arial" w:cs="Arial"/>
          <w:sz w:val="20"/>
          <w:szCs w:val="24"/>
        </w:rPr>
        <w:t>t</w:t>
      </w:r>
      <w:r w:rsidR="0031185C" w:rsidRPr="0031185C">
        <w:rPr>
          <w:rFonts w:ascii="Arial" w:eastAsia="Times New Roman" w:hAnsi="Arial" w:cs="Arial"/>
          <w:sz w:val="20"/>
          <w:szCs w:val="24"/>
        </w:rPr>
        <w:t>rasa tunela, smerové a výškové vedenie</w:t>
      </w:r>
      <w:r w:rsidR="0031185C">
        <w:rPr>
          <w:rFonts w:ascii="Arial" w:eastAsia="Times New Roman" w:hAnsi="Arial" w:cs="Arial"/>
          <w:sz w:val="20"/>
          <w:szCs w:val="24"/>
        </w:rPr>
        <w:t xml:space="preserve"> PTR</w:t>
      </w:r>
    </w:p>
    <w:p w14:paraId="0C30DA4F" w14:textId="77777777" w:rsidR="006F0FE1" w:rsidRPr="001040D2" w:rsidRDefault="006F0FE1" w:rsidP="0095273D">
      <w:pPr>
        <w:spacing w:after="0" w:line="240" w:lineRule="auto"/>
        <w:contextualSpacing/>
        <w:jc w:val="both"/>
        <w:rPr>
          <w:rFonts w:ascii="Arial" w:eastAsia="Times New Roman" w:hAnsi="Arial" w:cs="Arial"/>
          <w:sz w:val="20"/>
          <w:szCs w:val="24"/>
        </w:rPr>
      </w:pPr>
    </w:p>
    <w:p w14:paraId="2EAE86E7" w14:textId="32FBB21F" w:rsidR="00945C80" w:rsidRPr="001040D2" w:rsidRDefault="00ED292C" w:rsidP="0095273D">
      <w:pPr>
        <w:spacing w:after="0" w:line="240" w:lineRule="auto"/>
        <w:contextualSpacing/>
        <w:jc w:val="both"/>
        <w:rPr>
          <w:rFonts w:ascii="Arial" w:eastAsia="Times New Roman" w:hAnsi="Arial" w:cs="Arial"/>
          <w:sz w:val="20"/>
          <w:szCs w:val="24"/>
        </w:rPr>
      </w:pPr>
      <w:r w:rsidRPr="001040D2">
        <w:rPr>
          <w:rFonts w:ascii="Arial" w:eastAsia="Times New Roman" w:hAnsi="Arial" w:cs="Arial"/>
          <w:sz w:val="20"/>
          <w:szCs w:val="24"/>
        </w:rPr>
        <w:t xml:space="preserve">4. </w:t>
      </w:r>
      <w:r w:rsidR="001040D2">
        <w:rPr>
          <w:rFonts w:ascii="Arial" w:eastAsia="Times New Roman" w:hAnsi="Arial" w:cs="Arial"/>
          <w:sz w:val="20"/>
          <w:szCs w:val="24"/>
        </w:rPr>
        <w:t>P</w:t>
      </w:r>
      <w:r w:rsidR="00945C80" w:rsidRPr="001040D2">
        <w:rPr>
          <w:rFonts w:ascii="Arial" w:eastAsia="Times New Roman" w:hAnsi="Arial" w:cs="Arial"/>
          <w:sz w:val="20"/>
          <w:szCs w:val="24"/>
        </w:rPr>
        <w:t>ožadujeme</w:t>
      </w:r>
      <w:r w:rsidR="00945C80" w:rsidRPr="001040D2">
        <w:rPr>
          <w:rFonts w:ascii="Arial" w:eastAsia="Times New Roman" w:hAnsi="Arial" w:cs="Arial"/>
          <w:sz w:val="20"/>
          <w:szCs w:val="20"/>
        </w:rPr>
        <w:t xml:space="preserve"> ako súčasť predbežného technického riešenia predložiť</w:t>
      </w:r>
      <w:r w:rsidR="00945C80" w:rsidRPr="001040D2">
        <w:rPr>
          <w:rFonts w:ascii="Arial" w:eastAsia="Times New Roman" w:hAnsi="Arial" w:cs="Arial"/>
          <w:sz w:val="20"/>
          <w:szCs w:val="24"/>
        </w:rPr>
        <w:t>:</w:t>
      </w:r>
    </w:p>
    <w:p w14:paraId="787A1F16" w14:textId="593C7F48" w:rsidR="00945C80" w:rsidRPr="001040D2" w:rsidRDefault="00945C80" w:rsidP="006F0FE1">
      <w:pPr>
        <w:spacing w:after="0" w:line="240" w:lineRule="auto"/>
        <w:ind w:left="284"/>
        <w:contextualSpacing/>
        <w:jc w:val="both"/>
        <w:rPr>
          <w:rFonts w:ascii="Arial" w:eastAsia="Times New Roman" w:hAnsi="Arial" w:cs="Arial"/>
          <w:sz w:val="20"/>
          <w:szCs w:val="24"/>
        </w:rPr>
      </w:pPr>
      <w:r w:rsidRPr="001040D2">
        <w:rPr>
          <w:rFonts w:ascii="Arial" w:eastAsia="Times New Roman" w:hAnsi="Arial" w:cs="Arial"/>
          <w:sz w:val="20"/>
          <w:szCs w:val="20"/>
        </w:rPr>
        <w:t>Návrh</w:t>
      </w:r>
      <w:r w:rsidRPr="001040D2">
        <w:rPr>
          <w:rFonts w:ascii="Arial" w:eastAsia="Times New Roman" w:hAnsi="Arial" w:cs="Arial"/>
          <w:sz w:val="20"/>
          <w:szCs w:val="24"/>
        </w:rPr>
        <w:t xml:space="preserve"> plánu organizácie výstavby</w:t>
      </w:r>
      <w:r w:rsidR="00FA3F6B" w:rsidRPr="001040D2">
        <w:rPr>
          <w:rFonts w:ascii="Arial" w:eastAsia="Times New Roman" w:hAnsi="Arial" w:cs="Arial"/>
          <w:sz w:val="20"/>
          <w:szCs w:val="24"/>
        </w:rPr>
        <w:t xml:space="preserve"> (vrátane POV tunela pre všetky fázy realizácie a rekonštrukcie)</w:t>
      </w:r>
      <w:r w:rsidRPr="001040D2">
        <w:rPr>
          <w:rFonts w:ascii="Arial" w:eastAsia="Times New Roman" w:hAnsi="Arial" w:cs="Arial"/>
          <w:sz w:val="20"/>
          <w:szCs w:val="24"/>
        </w:rPr>
        <w:t xml:space="preserve"> s nasledovnými podrobnosťami:</w:t>
      </w:r>
    </w:p>
    <w:p w14:paraId="000780AA" w14:textId="1681AC81" w:rsidR="00945C80" w:rsidRPr="0095273D" w:rsidRDefault="006F0FE1" w:rsidP="0095273D">
      <w:pPr>
        <w:spacing w:after="0" w:line="240" w:lineRule="auto"/>
        <w:ind w:left="284"/>
        <w:contextualSpacing/>
        <w:jc w:val="both"/>
        <w:rPr>
          <w:rFonts w:ascii="Arial" w:eastAsia="Times New Roman" w:hAnsi="Arial" w:cs="Arial"/>
          <w:strike/>
          <w:sz w:val="20"/>
          <w:szCs w:val="24"/>
        </w:rPr>
      </w:pPr>
      <w:r>
        <w:rPr>
          <w:rFonts w:ascii="Arial" w:eastAsia="Times New Roman" w:hAnsi="Arial" w:cs="Arial"/>
          <w:sz w:val="20"/>
          <w:szCs w:val="24"/>
        </w:rPr>
        <w:t>-</w:t>
      </w:r>
      <w:r>
        <w:rPr>
          <w:rFonts w:ascii="Arial" w:eastAsia="Times New Roman" w:hAnsi="Arial" w:cs="Arial"/>
          <w:sz w:val="20"/>
          <w:szCs w:val="24"/>
        </w:rPr>
        <w:tab/>
      </w:r>
      <w:r w:rsidR="00945C80" w:rsidRPr="0095273D">
        <w:rPr>
          <w:rFonts w:ascii="Arial" w:eastAsia="Times New Roman" w:hAnsi="Arial" w:cs="Arial"/>
          <w:sz w:val="20"/>
          <w:szCs w:val="24"/>
        </w:rPr>
        <w:t>Chronologické zobrazenie kľúčových etáp výstavby v nadväznosti na míľniky.</w:t>
      </w:r>
    </w:p>
    <w:p w14:paraId="3ADF9C00" w14:textId="76BDE0FA" w:rsidR="00945C80" w:rsidRPr="0095273D" w:rsidRDefault="006F0FE1" w:rsidP="0095273D">
      <w:pPr>
        <w:spacing w:after="0" w:line="240" w:lineRule="auto"/>
        <w:ind w:firstLine="284"/>
        <w:contextualSpacing/>
        <w:jc w:val="both"/>
        <w:rPr>
          <w:rFonts w:ascii="Arial" w:eastAsia="Times New Roman" w:hAnsi="Arial" w:cs="Arial"/>
          <w:sz w:val="20"/>
          <w:szCs w:val="24"/>
        </w:rPr>
      </w:pPr>
      <w:r>
        <w:rPr>
          <w:rFonts w:ascii="Arial" w:eastAsia="Times New Roman" w:hAnsi="Arial" w:cs="Arial"/>
          <w:sz w:val="20"/>
          <w:szCs w:val="24"/>
        </w:rPr>
        <w:t>-</w:t>
      </w:r>
      <w:r>
        <w:rPr>
          <w:rFonts w:ascii="Arial" w:eastAsia="Times New Roman" w:hAnsi="Arial" w:cs="Arial"/>
          <w:sz w:val="20"/>
          <w:szCs w:val="24"/>
        </w:rPr>
        <w:tab/>
      </w:r>
      <w:r w:rsidR="00945C80" w:rsidRPr="0095273D">
        <w:rPr>
          <w:rFonts w:ascii="Arial" w:eastAsia="Times New Roman" w:hAnsi="Arial" w:cs="Arial"/>
          <w:sz w:val="20"/>
          <w:szCs w:val="24"/>
        </w:rPr>
        <w:t xml:space="preserve">Popis kľúčových etáp výstavby, plán organizácie dopravy v nadväznosti na míľniky výstavby. </w:t>
      </w:r>
    </w:p>
    <w:p w14:paraId="2F708637" w14:textId="77777777" w:rsidR="00945C80" w:rsidRPr="0095273D" w:rsidRDefault="00945C80" w:rsidP="0095273D">
      <w:pPr>
        <w:spacing w:after="0" w:line="240" w:lineRule="auto"/>
        <w:contextualSpacing/>
        <w:jc w:val="both"/>
        <w:rPr>
          <w:rFonts w:ascii="Arial" w:eastAsia="Times New Roman" w:hAnsi="Arial" w:cs="Arial"/>
          <w:sz w:val="24"/>
          <w:szCs w:val="24"/>
        </w:rPr>
      </w:pPr>
    </w:p>
    <w:p w14:paraId="0AD9C7C5" w14:textId="77777777" w:rsidR="00945C80" w:rsidRPr="0095273D" w:rsidRDefault="00945C80" w:rsidP="0095273D">
      <w:pPr>
        <w:spacing w:after="0" w:line="240" w:lineRule="auto"/>
        <w:contextualSpacing/>
        <w:jc w:val="both"/>
        <w:rPr>
          <w:rFonts w:ascii="Arial" w:eastAsia="Times New Roman" w:hAnsi="Arial" w:cs="Arial"/>
          <w:b/>
          <w:sz w:val="24"/>
          <w:szCs w:val="24"/>
        </w:rPr>
      </w:pPr>
      <w:r w:rsidRPr="0095273D">
        <w:rPr>
          <w:rFonts w:ascii="Arial" w:eastAsia="Times New Roman" w:hAnsi="Arial" w:cs="Arial"/>
          <w:b/>
          <w:sz w:val="24"/>
          <w:szCs w:val="24"/>
        </w:rPr>
        <w:t>GRAFICKÉ PRÍLOHY:</w:t>
      </w:r>
    </w:p>
    <w:p w14:paraId="06B1A9EB" w14:textId="77777777" w:rsidR="00945C80" w:rsidRPr="0095273D" w:rsidRDefault="00945C80" w:rsidP="0095273D">
      <w:pPr>
        <w:spacing w:after="0" w:line="240" w:lineRule="auto"/>
        <w:ind w:left="284" w:hanging="284"/>
        <w:contextualSpacing/>
        <w:jc w:val="both"/>
        <w:rPr>
          <w:rFonts w:ascii="Arial" w:eastAsia="Times New Roman" w:hAnsi="Arial" w:cs="Arial"/>
          <w:sz w:val="20"/>
          <w:szCs w:val="24"/>
        </w:rPr>
      </w:pPr>
      <w:r w:rsidRPr="0095273D">
        <w:rPr>
          <w:rFonts w:ascii="Arial" w:eastAsia="Times New Roman" w:hAnsi="Arial" w:cs="Arial"/>
          <w:sz w:val="20"/>
          <w:szCs w:val="24"/>
        </w:rPr>
        <w:t xml:space="preserve">1. </w:t>
      </w:r>
      <w:r w:rsidRPr="0095273D">
        <w:rPr>
          <w:rFonts w:ascii="Arial" w:eastAsia="Times New Roman" w:hAnsi="Arial" w:cs="Arial"/>
          <w:sz w:val="20"/>
          <w:szCs w:val="24"/>
        </w:rPr>
        <w:tab/>
        <w:t>Koordinačná situácia stavby v mierke 1:2000</w:t>
      </w:r>
    </w:p>
    <w:p w14:paraId="68D04DF9" w14:textId="77777777" w:rsidR="00945C80" w:rsidRPr="0095273D" w:rsidRDefault="00945C80" w:rsidP="0095273D">
      <w:pPr>
        <w:spacing w:after="0" w:line="240" w:lineRule="auto"/>
        <w:ind w:left="284" w:hanging="284"/>
        <w:contextualSpacing/>
        <w:jc w:val="both"/>
        <w:rPr>
          <w:rFonts w:ascii="Arial" w:eastAsia="Times New Roman" w:hAnsi="Arial" w:cs="Arial"/>
          <w:sz w:val="20"/>
          <w:szCs w:val="24"/>
        </w:rPr>
      </w:pPr>
      <w:r w:rsidRPr="0095273D">
        <w:rPr>
          <w:rFonts w:ascii="Arial" w:eastAsia="Times New Roman" w:hAnsi="Arial" w:cs="Arial"/>
          <w:sz w:val="20"/>
          <w:szCs w:val="24"/>
        </w:rPr>
        <w:t xml:space="preserve">2. </w:t>
      </w:r>
      <w:r w:rsidRPr="0095273D">
        <w:rPr>
          <w:rFonts w:ascii="Arial" w:eastAsia="Times New Roman" w:hAnsi="Arial" w:cs="Arial"/>
          <w:sz w:val="20"/>
          <w:szCs w:val="24"/>
        </w:rPr>
        <w:tab/>
        <w:t>Pozdĺžny a priečny rez</w:t>
      </w:r>
    </w:p>
    <w:p w14:paraId="1A4C2CBD" w14:textId="77777777" w:rsidR="00945C80" w:rsidRPr="0095273D" w:rsidRDefault="00945C80" w:rsidP="0095273D">
      <w:pPr>
        <w:spacing w:after="0" w:line="240" w:lineRule="auto"/>
        <w:ind w:left="284" w:hanging="284"/>
        <w:contextualSpacing/>
        <w:jc w:val="both"/>
        <w:rPr>
          <w:rFonts w:ascii="Arial" w:eastAsia="Times New Roman" w:hAnsi="Arial" w:cs="Arial"/>
          <w:color w:val="FF0000"/>
          <w:sz w:val="20"/>
          <w:szCs w:val="20"/>
        </w:rPr>
      </w:pPr>
      <w:r w:rsidRPr="0095273D">
        <w:rPr>
          <w:rFonts w:ascii="Arial" w:eastAsia="Times New Roman" w:hAnsi="Arial" w:cs="Arial"/>
          <w:sz w:val="20"/>
          <w:szCs w:val="24"/>
        </w:rPr>
        <w:t xml:space="preserve">3. </w:t>
      </w:r>
      <w:r w:rsidRPr="0095273D">
        <w:rPr>
          <w:rFonts w:ascii="Arial" w:eastAsia="Times New Roman" w:hAnsi="Arial" w:cs="Arial"/>
          <w:sz w:val="20"/>
          <w:szCs w:val="24"/>
        </w:rPr>
        <w:tab/>
        <w:t xml:space="preserve">Chronologické zobrazenie kľúčových etáp výstavby s vyznačením kľúčových míľnikov v mierke 1:2000 </w:t>
      </w:r>
    </w:p>
    <w:p w14:paraId="775D1BFC" w14:textId="3A2E1228" w:rsidR="00945C80" w:rsidRPr="0095273D" w:rsidRDefault="00945C80" w:rsidP="0095273D">
      <w:pPr>
        <w:spacing w:after="0" w:line="240" w:lineRule="auto"/>
        <w:contextualSpacing/>
        <w:jc w:val="both"/>
        <w:rPr>
          <w:rFonts w:ascii="Arial" w:eastAsia="Times New Roman" w:hAnsi="Arial" w:cs="Arial"/>
          <w:sz w:val="24"/>
          <w:szCs w:val="24"/>
        </w:rPr>
      </w:pPr>
    </w:p>
    <w:p w14:paraId="147B5124" w14:textId="59E485ED" w:rsidR="004058F3" w:rsidRPr="0095273D" w:rsidRDefault="004058F3" w:rsidP="0095273D">
      <w:pPr>
        <w:spacing w:after="0" w:line="240" w:lineRule="auto"/>
        <w:contextualSpacing/>
        <w:jc w:val="both"/>
        <w:rPr>
          <w:rFonts w:ascii="Arial" w:eastAsia="Times New Roman" w:hAnsi="Arial" w:cs="Arial"/>
          <w:sz w:val="24"/>
          <w:szCs w:val="24"/>
        </w:rPr>
      </w:pPr>
    </w:p>
    <w:p w14:paraId="2EF2C99D" w14:textId="332D50D2" w:rsidR="004058F3" w:rsidRPr="0095273D" w:rsidRDefault="004058F3" w:rsidP="0095273D">
      <w:pPr>
        <w:spacing w:after="0" w:line="240" w:lineRule="auto"/>
        <w:contextualSpacing/>
        <w:jc w:val="both"/>
        <w:rPr>
          <w:rFonts w:ascii="Arial" w:eastAsia="Times New Roman" w:hAnsi="Arial" w:cs="Arial"/>
          <w:sz w:val="24"/>
          <w:szCs w:val="24"/>
        </w:rPr>
      </w:pPr>
    </w:p>
    <w:p w14:paraId="6C825863" w14:textId="5F85AE79" w:rsidR="004058F3" w:rsidRPr="0095273D" w:rsidRDefault="004058F3" w:rsidP="0095273D">
      <w:pPr>
        <w:spacing w:after="0" w:line="240" w:lineRule="auto"/>
        <w:contextualSpacing/>
        <w:jc w:val="both"/>
        <w:rPr>
          <w:rFonts w:ascii="Arial" w:eastAsia="Times New Roman" w:hAnsi="Arial" w:cs="Arial"/>
          <w:sz w:val="24"/>
          <w:szCs w:val="24"/>
        </w:rPr>
      </w:pPr>
    </w:p>
    <w:p w14:paraId="26833000" w14:textId="11D533E3" w:rsidR="004058F3" w:rsidRPr="0095273D" w:rsidRDefault="004058F3" w:rsidP="0095273D">
      <w:pPr>
        <w:spacing w:after="0" w:line="240" w:lineRule="auto"/>
        <w:contextualSpacing/>
        <w:jc w:val="both"/>
        <w:rPr>
          <w:rFonts w:ascii="Arial" w:eastAsia="Times New Roman" w:hAnsi="Arial" w:cs="Arial"/>
          <w:sz w:val="24"/>
          <w:szCs w:val="24"/>
        </w:rPr>
      </w:pPr>
    </w:p>
    <w:p w14:paraId="3B3454AC" w14:textId="61A10FB7" w:rsidR="004058F3" w:rsidRPr="0095273D" w:rsidRDefault="004058F3" w:rsidP="0095273D">
      <w:pPr>
        <w:spacing w:after="0" w:line="240" w:lineRule="auto"/>
        <w:contextualSpacing/>
        <w:jc w:val="both"/>
        <w:rPr>
          <w:rFonts w:ascii="Arial" w:eastAsia="Times New Roman" w:hAnsi="Arial" w:cs="Arial"/>
          <w:sz w:val="24"/>
          <w:szCs w:val="24"/>
        </w:rPr>
      </w:pPr>
    </w:p>
    <w:p w14:paraId="7AE4D963" w14:textId="3874991C" w:rsidR="004058F3" w:rsidRPr="0095273D" w:rsidRDefault="004058F3" w:rsidP="0095273D">
      <w:pPr>
        <w:spacing w:after="0" w:line="240" w:lineRule="auto"/>
        <w:contextualSpacing/>
        <w:jc w:val="both"/>
        <w:rPr>
          <w:rFonts w:ascii="Arial" w:eastAsia="Times New Roman" w:hAnsi="Arial" w:cs="Arial"/>
          <w:sz w:val="24"/>
          <w:szCs w:val="24"/>
        </w:rPr>
      </w:pPr>
    </w:p>
    <w:p w14:paraId="6C22A19C" w14:textId="079EC0BB" w:rsidR="004058F3" w:rsidRPr="0095273D" w:rsidRDefault="004058F3" w:rsidP="0095273D">
      <w:pPr>
        <w:spacing w:after="0" w:line="240" w:lineRule="auto"/>
        <w:contextualSpacing/>
        <w:jc w:val="both"/>
        <w:rPr>
          <w:rFonts w:ascii="Arial" w:eastAsia="Times New Roman" w:hAnsi="Arial" w:cs="Arial"/>
          <w:sz w:val="24"/>
          <w:szCs w:val="24"/>
        </w:rPr>
      </w:pPr>
    </w:p>
    <w:p w14:paraId="70547E80" w14:textId="7485FA05" w:rsidR="004058F3" w:rsidRPr="0095273D" w:rsidRDefault="004058F3" w:rsidP="0095273D">
      <w:pPr>
        <w:spacing w:after="0" w:line="240" w:lineRule="auto"/>
        <w:contextualSpacing/>
        <w:jc w:val="both"/>
        <w:rPr>
          <w:rFonts w:ascii="Arial" w:eastAsia="Times New Roman" w:hAnsi="Arial" w:cs="Arial"/>
          <w:sz w:val="24"/>
          <w:szCs w:val="24"/>
        </w:rPr>
      </w:pPr>
    </w:p>
    <w:p w14:paraId="52D58608" w14:textId="6483B041" w:rsidR="004058F3" w:rsidRPr="0095273D" w:rsidRDefault="004058F3" w:rsidP="0095273D">
      <w:pPr>
        <w:spacing w:after="0" w:line="240" w:lineRule="auto"/>
        <w:contextualSpacing/>
        <w:jc w:val="both"/>
        <w:rPr>
          <w:rFonts w:ascii="Arial" w:eastAsia="Times New Roman" w:hAnsi="Arial" w:cs="Arial"/>
          <w:sz w:val="24"/>
          <w:szCs w:val="24"/>
        </w:rPr>
      </w:pPr>
    </w:p>
    <w:p w14:paraId="2B0D952A" w14:textId="43204725" w:rsidR="004058F3" w:rsidRPr="0095273D" w:rsidRDefault="004058F3" w:rsidP="0095273D">
      <w:pPr>
        <w:spacing w:after="0" w:line="240" w:lineRule="auto"/>
        <w:contextualSpacing/>
        <w:jc w:val="both"/>
        <w:rPr>
          <w:rFonts w:ascii="Arial" w:eastAsia="Times New Roman" w:hAnsi="Arial" w:cs="Arial"/>
          <w:sz w:val="24"/>
          <w:szCs w:val="24"/>
        </w:rPr>
      </w:pPr>
    </w:p>
    <w:p w14:paraId="48563CF1" w14:textId="2F6CD5F9" w:rsidR="004058F3" w:rsidRPr="0095273D" w:rsidRDefault="004058F3" w:rsidP="0095273D">
      <w:pPr>
        <w:spacing w:after="0" w:line="240" w:lineRule="auto"/>
        <w:contextualSpacing/>
        <w:jc w:val="both"/>
        <w:rPr>
          <w:rFonts w:ascii="Arial" w:eastAsia="Times New Roman" w:hAnsi="Arial" w:cs="Arial"/>
          <w:sz w:val="24"/>
          <w:szCs w:val="24"/>
        </w:rPr>
      </w:pPr>
    </w:p>
    <w:p w14:paraId="7D5984EC" w14:textId="6E4D5F45" w:rsidR="004058F3" w:rsidRPr="0095273D" w:rsidRDefault="004058F3" w:rsidP="0095273D">
      <w:pPr>
        <w:spacing w:after="0" w:line="240" w:lineRule="auto"/>
        <w:contextualSpacing/>
        <w:jc w:val="both"/>
        <w:rPr>
          <w:rFonts w:ascii="Arial" w:eastAsia="Times New Roman" w:hAnsi="Arial" w:cs="Arial"/>
          <w:sz w:val="24"/>
          <w:szCs w:val="24"/>
        </w:rPr>
      </w:pPr>
    </w:p>
    <w:p w14:paraId="294CDEEA" w14:textId="051092CD" w:rsidR="004058F3" w:rsidRPr="0095273D" w:rsidRDefault="004058F3" w:rsidP="0095273D">
      <w:pPr>
        <w:spacing w:after="0" w:line="240" w:lineRule="auto"/>
        <w:contextualSpacing/>
        <w:jc w:val="both"/>
        <w:rPr>
          <w:rFonts w:ascii="Arial" w:eastAsia="Times New Roman" w:hAnsi="Arial" w:cs="Arial"/>
          <w:sz w:val="24"/>
          <w:szCs w:val="24"/>
        </w:rPr>
      </w:pPr>
    </w:p>
    <w:p w14:paraId="67DC6324" w14:textId="0CD43D6A" w:rsidR="004058F3" w:rsidRPr="0095273D" w:rsidRDefault="004058F3" w:rsidP="0095273D">
      <w:pPr>
        <w:spacing w:after="0" w:line="240" w:lineRule="auto"/>
        <w:contextualSpacing/>
        <w:jc w:val="both"/>
        <w:rPr>
          <w:rFonts w:ascii="Arial" w:eastAsia="Times New Roman" w:hAnsi="Arial" w:cs="Arial"/>
          <w:sz w:val="24"/>
          <w:szCs w:val="24"/>
        </w:rPr>
      </w:pPr>
    </w:p>
    <w:p w14:paraId="4544BD1C" w14:textId="7917BE73" w:rsidR="004058F3" w:rsidRPr="0095273D" w:rsidRDefault="004058F3" w:rsidP="0095273D">
      <w:pPr>
        <w:spacing w:after="0" w:line="240" w:lineRule="auto"/>
        <w:contextualSpacing/>
        <w:jc w:val="both"/>
        <w:rPr>
          <w:rFonts w:ascii="Arial" w:eastAsia="Times New Roman" w:hAnsi="Arial" w:cs="Arial"/>
          <w:sz w:val="24"/>
          <w:szCs w:val="24"/>
        </w:rPr>
      </w:pPr>
    </w:p>
    <w:p w14:paraId="1EF23578" w14:textId="4CFA0174" w:rsidR="004058F3" w:rsidRPr="0095273D" w:rsidRDefault="004058F3" w:rsidP="0095273D">
      <w:pPr>
        <w:spacing w:after="0" w:line="240" w:lineRule="auto"/>
        <w:contextualSpacing/>
        <w:jc w:val="both"/>
        <w:rPr>
          <w:rFonts w:ascii="Arial" w:eastAsia="Times New Roman" w:hAnsi="Arial" w:cs="Arial"/>
          <w:sz w:val="24"/>
          <w:szCs w:val="24"/>
        </w:rPr>
      </w:pPr>
    </w:p>
    <w:p w14:paraId="2E169635" w14:textId="338D4BA4" w:rsidR="004058F3" w:rsidRPr="0095273D" w:rsidRDefault="004058F3" w:rsidP="0095273D">
      <w:pPr>
        <w:spacing w:after="0" w:line="240" w:lineRule="auto"/>
        <w:contextualSpacing/>
        <w:jc w:val="both"/>
        <w:rPr>
          <w:rFonts w:ascii="Arial" w:eastAsia="Times New Roman" w:hAnsi="Arial" w:cs="Arial"/>
          <w:sz w:val="24"/>
          <w:szCs w:val="24"/>
        </w:rPr>
      </w:pPr>
    </w:p>
    <w:p w14:paraId="4E9BAAFE" w14:textId="44FBB900" w:rsidR="004058F3" w:rsidRPr="0095273D" w:rsidRDefault="004058F3" w:rsidP="0095273D">
      <w:pPr>
        <w:spacing w:after="0" w:line="240" w:lineRule="auto"/>
        <w:contextualSpacing/>
        <w:jc w:val="both"/>
        <w:rPr>
          <w:rFonts w:ascii="Arial" w:eastAsia="Times New Roman" w:hAnsi="Arial" w:cs="Arial"/>
          <w:sz w:val="24"/>
          <w:szCs w:val="24"/>
        </w:rPr>
      </w:pPr>
    </w:p>
    <w:p w14:paraId="07F50FF7" w14:textId="3BE0E3A0" w:rsidR="004058F3" w:rsidRDefault="004058F3" w:rsidP="0095273D">
      <w:pPr>
        <w:spacing w:after="0" w:line="240" w:lineRule="auto"/>
        <w:contextualSpacing/>
        <w:jc w:val="both"/>
        <w:rPr>
          <w:rFonts w:ascii="Arial" w:eastAsia="Times New Roman" w:hAnsi="Arial" w:cs="Arial"/>
          <w:sz w:val="24"/>
          <w:szCs w:val="24"/>
        </w:rPr>
      </w:pPr>
    </w:p>
    <w:p w14:paraId="3D894D10" w14:textId="77777777" w:rsidR="005D37BB" w:rsidRPr="0095273D" w:rsidRDefault="005D37BB" w:rsidP="0095273D">
      <w:pPr>
        <w:spacing w:after="0" w:line="240" w:lineRule="auto"/>
        <w:contextualSpacing/>
        <w:jc w:val="both"/>
        <w:rPr>
          <w:rFonts w:ascii="Arial" w:eastAsia="Times New Roman" w:hAnsi="Arial" w:cs="Arial"/>
          <w:sz w:val="24"/>
          <w:szCs w:val="24"/>
        </w:rPr>
      </w:pPr>
    </w:p>
    <w:p w14:paraId="3CBB230B" w14:textId="723C30D7" w:rsidR="004058F3" w:rsidRPr="0095273D" w:rsidRDefault="004058F3" w:rsidP="0095273D">
      <w:pPr>
        <w:spacing w:after="0" w:line="240" w:lineRule="auto"/>
        <w:contextualSpacing/>
        <w:jc w:val="both"/>
        <w:rPr>
          <w:rFonts w:ascii="Arial" w:eastAsia="Times New Roman" w:hAnsi="Arial" w:cs="Arial"/>
          <w:sz w:val="24"/>
          <w:szCs w:val="24"/>
        </w:rPr>
      </w:pPr>
    </w:p>
    <w:p w14:paraId="37DE7BEF" w14:textId="56B301C8" w:rsidR="005E1DAC" w:rsidRDefault="005E1DAC" w:rsidP="0095273D">
      <w:pPr>
        <w:pStyle w:val="Nzov"/>
        <w:jc w:val="center"/>
        <w:rPr>
          <w:rFonts w:ascii="Arial" w:hAnsi="Arial" w:cs="Arial"/>
          <w:b/>
          <w:caps/>
          <w:color w:val="auto"/>
          <w:sz w:val="20"/>
          <w:szCs w:val="20"/>
        </w:rPr>
      </w:pPr>
    </w:p>
    <w:p w14:paraId="6D4542E2" w14:textId="575E33C8" w:rsidR="00313FF1" w:rsidRPr="0095273D" w:rsidRDefault="00313FF1" w:rsidP="0095273D">
      <w:pPr>
        <w:pStyle w:val="Nzov"/>
        <w:jc w:val="center"/>
        <w:rPr>
          <w:rFonts w:ascii="Arial" w:hAnsi="Arial" w:cs="Arial"/>
          <w:b/>
          <w:caps/>
          <w:color w:val="auto"/>
          <w:sz w:val="20"/>
          <w:szCs w:val="20"/>
        </w:rPr>
      </w:pPr>
      <w:r w:rsidRPr="0095273D">
        <w:rPr>
          <w:rFonts w:ascii="Arial" w:hAnsi="Arial" w:cs="Arial"/>
          <w:b/>
          <w:caps/>
          <w:color w:val="auto"/>
          <w:sz w:val="20"/>
          <w:szCs w:val="20"/>
        </w:rPr>
        <w:t>Príloha B3</w:t>
      </w:r>
      <w:r w:rsidR="00A15598" w:rsidRPr="0095273D">
        <w:rPr>
          <w:rFonts w:ascii="Arial" w:hAnsi="Arial" w:cs="Arial"/>
          <w:b/>
          <w:caps/>
          <w:color w:val="auto"/>
          <w:sz w:val="20"/>
          <w:szCs w:val="20"/>
        </w:rPr>
        <w:t xml:space="preserve"> </w:t>
      </w:r>
      <w:r w:rsidR="00BD3D04" w:rsidRPr="0095273D">
        <w:rPr>
          <w:rFonts w:ascii="Arial" w:hAnsi="Arial" w:cs="Arial"/>
          <w:b/>
          <w:caps/>
          <w:color w:val="auto"/>
          <w:sz w:val="20"/>
          <w:szCs w:val="20"/>
        </w:rPr>
        <w:t>Referenčný list kľúčového odborníka</w:t>
      </w:r>
    </w:p>
    <w:p w14:paraId="1523C7BF" w14:textId="77777777" w:rsidR="00C93804" w:rsidRPr="0095273D" w:rsidRDefault="00C93804" w:rsidP="0095273D">
      <w:pPr>
        <w:spacing w:after="0" w:line="240" w:lineRule="auto"/>
        <w:contextualSpacing/>
        <w:rPr>
          <w:rFonts w:ascii="Arial" w:hAnsi="Arial" w:cs="Arial"/>
          <w:sz w:val="20"/>
          <w:szCs w:val="20"/>
        </w:rPr>
      </w:pPr>
    </w:p>
    <w:p w14:paraId="18B2B6BE" w14:textId="77777777" w:rsidR="00C93804" w:rsidRPr="0095273D" w:rsidRDefault="00C93804" w:rsidP="0095273D">
      <w:pPr>
        <w:spacing w:after="0" w:line="240" w:lineRule="auto"/>
        <w:ind w:left="360" w:hanging="360"/>
        <w:contextualSpacing/>
        <w:jc w:val="both"/>
        <w:rPr>
          <w:rFonts w:ascii="Arial" w:eastAsia="Times New Roman" w:hAnsi="Arial" w:cs="Arial"/>
          <w:b/>
          <w:sz w:val="20"/>
          <w:szCs w:val="20"/>
        </w:rPr>
      </w:pPr>
      <w:bookmarkStart w:id="39" w:name="_Hlk163643686"/>
      <w:r w:rsidRPr="0095273D">
        <w:rPr>
          <w:rFonts w:ascii="Arial" w:eastAsia="Times New Roman" w:hAnsi="Arial" w:cs="Arial"/>
          <w:b/>
          <w:sz w:val="20"/>
          <w:szCs w:val="20"/>
        </w:rPr>
        <w:t>Na preukázanie splnenia podmienky účasti podľa § 34 ods. 1 písm. g) zákona:</w:t>
      </w:r>
    </w:p>
    <w:p w14:paraId="1B194E06" w14:textId="77777777" w:rsidR="00C7065A" w:rsidRPr="0095273D" w:rsidRDefault="00C7065A" w:rsidP="0095273D">
      <w:pPr>
        <w:spacing w:after="0" w:line="240" w:lineRule="auto"/>
        <w:ind w:left="360" w:hanging="360"/>
        <w:contextualSpacing/>
        <w:jc w:val="both"/>
        <w:rPr>
          <w:rFonts w:ascii="Arial" w:eastAsia="Times New Roman" w:hAnsi="Arial" w:cs="Arial"/>
          <w:b/>
          <w:sz w:val="20"/>
          <w:szCs w:val="20"/>
        </w:rPr>
      </w:pPr>
    </w:p>
    <w:bookmarkEnd w:id="39"/>
    <w:p w14:paraId="34D2FC18" w14:textId="77777777" w:rsidR="00F17714" w:rsidRPr="0095273D" w:rsidRDefault="00F17714" w:rsidP="0095273D">
      <w:pPr>
        <w:widowControl w:val="0"/>
        <w:spacing w:after="0" w:line="240" w:lineRule="auto"/>
        <w:contextualSpacing/>
        <w:jc w:val="both"/>
        <w:rPr>
          <w:rFonts w:ascii="Arial" w:hAnsi="Arial" w:cs="Arial"/>
          <w:sz w:val="20"/>
          <w:szCs w:val="20"/>
        </w:rPr>
      </w:pPr>
      <w:r w:rsidRPr="0095273D">
        <w:rPr>
          <w:rFonts w:ascii="Arial" w:hAnsi="Arial" w:cs="Arial"/>
          <w:sz w:val="20"/>
          <w:szCs w:val="20"/>
        </w:rPr>
        <w:t xml:space="preserve">Uchádzač uvedie na tomto formulári podrobnejšie údaje o svojich kľúčových odborníkoch, ktorí budú pracovať na stavbe. </w:t>
      </w:r>
    </w:p>
    <w:p w14:paraId="1D1DFC3D" w14:textId="77777777" w:rsidR="00C7065A" w:rsidRPr="0095273D" w:rsidRDefault="00C7065A" w:rsidP="0095273D">
      <w:pPr>
        <w:widowControl w:val="0"/>
        <w:spacing w:after="0" w:line="240" w:lineRule="auto"/>
        <w:contextualSpacing/>
        <w:jc w:val="both"/>
        <w:rPr>
          <w:rFonts w:ascii="Arial" w:hAnsi="Arial" w:cs="Arial"/>
          <w:sz w:val="20"/>
          <w:szCs w:val="20"/>
        </w:rPr>
      </w:pPr>
    </w:p>
    <w:p w14:paraId="226269A2" w14:textId="77777777" w:rsidR="00F17714" w:rsidRPr="0095273D" w:rsidRDefault="00DA63D7" w:rsidP="0095273D">
      <w:pPr>
        <w:widowControl w:val="0"/>
        <w:spacing w:after="0" w:line="240" w:lineRule="auto"/>
        <w:contextualSpacing/>
        <w:jc w:val="both"/>
        <w:rPr>
          <w:rFonts w:ascii="Arial" w:hAnsi="Arial" w:cs="Arial"/>
          <w:sz w:val="20"/>
          <w:szCs w:val="20"/>
        </w:rPr>
      </w:pPr>
      <w:r w:rsidRPr="0095273D">
        <w:rPr>
          <w:rFonts w:ascii="Arial" w:hAnsi="Arial" w:cs="Arial"/>
          <w:sz w:val="20"/>
          <w:szCs w:val="20"/>
        </w:rPr>
        <w:t>Referenčný list kľúčového odborníka</w:t>
      </w:r>
      <w:r w:rsidR="006668DD" w:rsidRPr="0095273D">
        <w:rPr>
          <w:rFonts w:ascii="Arial" w:hAnsi="Arial" w:cs="Arial"/>
          <w:sz w:val="20"/>
          <w:szCs w:val="20"/>
        </w:rPr>
        <w:t xml:space="preserve"> </w:t>
      </w:r>
      <w:r w:rsidR="00BD3D04" w:rsidRPr="0095273D">
        <w:rPr>
          <w:rFonts w:ascii="Arial" w:hAnsi="Arial" w:cs="Arial"/>
          <w:sz w:val="20"/>
          <w:szCs w:val="20"/>
        </w:rPr>
        <w:t>(doplniť názov):</w:t>
      </w:r>
    </w:p>
    <w:tbl>
      <w:tblPr>
        <w:tblStyle w:val="Mriekatabuky"/>
        <w:tblW w:w="0" w:type="auto"/>
        <w:tblLook w:val="04A0" w:firstRow="1" w:lastRow="0" w:firstColumn="1" w:lastColumn="0" w:noHBand="0" w:noVBand="1"/>
      </w:tblPr>
      <w:tblGrid>
        <w:gridCol w:w="3630"/>
        <w:gridCol w:w="5544"/>
      </w:tblGrid>
      <w:tr w:rsidR="00BD3D04" w:rsidRPr="0095273D" w14:paraId="2B229602" w14:textId="77777777" w:rsidTr="009C607E">
        <w:tc>
          <w:tcPr>
            <w:tcW w:w="3652" w:type="dxa"/>
          </w:tcPr>
          <w:p w14:paraId="347B2B8B"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 xml:space="preserve">Meno </w:t>
            </w:r>
            <w:r w:rsidR="002673F9" w:rsidRPr="0095273D">
              <w:rPr>
                <w:rFonts w:ascii="Arial" w:hAnsi="Arial" w:cs="Arial"/>
                <w:b/>
                <w:bCs/>
                <w:sz w:val="20"/>
                <w:szCs w:val="20"/>
              </w:rPr>
              <w:t xml:space="preserve">a priezvisko </w:t>
            </w:r>
            <w:r w:rsidRPr="0095273D">
              <w:rPr>
                <w:rFonts w:ascii="Arial" w:hAnsi="Arial" w:cs="Arial"/>
                <w:b/>
                <w:bCs/>
                <w:sz w:val="20"/>
                <w:szCs w:val="20"/>
              </w:rPr>
              <w:t>navrhovaného odborníka:</w:t>
            </w:r>
          </w:p>
        </w:tc>
        <w:tc>
          <w:tcPr>
            <w:tcW w:w="5672" w:type="dxa"/>
          </w:tcPr>
          <w:p w14:paraId="7442361B"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6A27B09F" w14:textId="77777777" w:rsidTr="009C607E">
        <w:tc>
          <w:tcPr>
            <w:tcW w:w="3652" w:type="dxa"/>
          </w:tcPr>
          <w:p w14:paraId="68E1894A" w14:textId="77777777" w:rsidR="00BD3D04" w:rsidRPr="0095273D" w:rsidRDefault="00BD3D04" w:rsidP="0095273D">
            <w:pPr>
              <w:spacing w:after="0" w:line="240" w:lineRule="auto"/>
              <w:contextualSpacing/>
              <w:rPr>
                <w:rFonts w:ascii="Arial" w:hAnsi="Arial" w:cs="Arial"/>
                <w:b/>
                <w:bCs/>
                <w:sz w:val="20"/>
                <w:szCs w:val="20"/>
              </w:rPr>
            </w:pPr>
          </w:p>
          <w:p w14:paraId="2F5CCF6C"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Názov Projektu:</w:t>
            </w:r>
          </w:p>
        </w:tc>
        <w:tc>
          <w:tcPr>
            <w:tcW w:w="5672" w:type="dxa"/>
          </w:tcPr>
          <w:p w14:paraId="168E3F86"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4965B22F" w14:textId="77777777" w:rsidTr="009C607E">
        <w:tc>
          <w:tcPr>
            <w:tcW w:w="3652" w:type="dxa"/>
          </w:tcPr>
          <w:p w14:paraId="0FAFC5C4"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 xml:space="preserve">Opis Projektu vrátane doby projektovania </w:t>
            </w:r>
            <w:r w:rsidR="002673F9" w:rsidRPr="0095273D">
              <w:rPr>
                <w:rFonts w:ascii="Arial" w:hAnsi="Arial" w:cs="Arial"/>
                <w:b/>
                <w:bCs/>
                <w:sz w:val="20"/>
                <w:szCs w:val="20"/>
              </w:rPr>
              <w:t xml:space="preserve">v tvare od </w:t>
            </w:r>
            <w:r w:rsidRPr="0095273D">
              <w:rPr>
                <w:rFonts w:ascii="Arial" w:hAnsi="Arial" w:cs="Arial"/>
                <w:b/>
                <w:bCs/>
                <w:sz w:val="20"/>
                <w:szCs w:val="20"/>
              </w:rPr>
              <w:t>(DD/MM/RRRR) – do (DD/MM/RRRR):</w:t>
            </w:r>
          </w:p>
        </w:tc>
        <w:tc>
          <w:tcPr>
            <w:tcW w:w="5672" w:type="dxa"/>
          </w:tcPr>
          <w:p w14:paraId="6542A94C"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307ADF13" w14:textId="77777777" w:rsidTr="002673F9">
        <w:trPr>
          <w:trHeight w:val="1118"/>
        </w:trPr>
        <w:tc>
          <w:tcPr>
            <w:tcW w:w="3652" w:type="dxa"/>
          </w:tcPr>
          <w:p w14:paraId="5D718C4A"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Názov a sídlo objednávateľa/odberateľa:</w:t>
            </w:r>
          </w:p>
          <w:p w14:paraId="681FDD34" w14:textId="77777777" w:rsidR="002673F9" w:rsidRPr="0095273D" w:rsidRDefault="002673F9" w:rsidP="0095273D">
            <w:pPr>
              <w:spacing w:after="0" w:line="240" w:lineRule="auto"/>
              <w:contextualSpacing/>
              <w:rPr>
                <w:rFonts w:ascii="Arial" w:hAnsi="Arial" w:cs="Arial"/>
                <w:b/>
                <w:bCs/>
                <w:sz w:val="20"/>
                <w:szCs w:val="20"/>
              </w:rPr>
            </w:pPr>
            <w:r w:rsidRPr="0095273D">
              <w:rPr>
                <w:rFonts w:ascii="Arial" w:hAnsi="Arial" w:cs="Arial"/>
                <w:b/>
                <w:bCs/>
                <w:sz w:val="20"/>
                <w:szCs w:val="20"/>
              </w:rPr>
              <w:t>s uvedením kontaktnej osoby objednávateľa/odberateľa (meno a priezvisko, telefón, príp. e-mail):</w:t>
            </w:r>
          </w:p>
        </w:tc>
        <w:tc>
          <w:tcPr>
            <w:tcW w:w="5672" w:type="dxa"/>
          </w:tcPr>
          <w:p w14:paraId="29760A6E"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73C3D7C3" w14:textId="77777777" w:rsidTr="009C607E">
        <w:tc>
          <w:tcPr>
            <w:tcW w:w="3652" w:type="dxa"/>
          </w:tcPr>
          <w:p w14:paraId="74CCAFD2"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 xml:space="preserve">Celková zmluvná cena projektových prác </w:t>
            </w:r>
            <w:r w:rsidR="002673F9" w:rsidRPr="0095273D">
              <w:rPr>
                <w:rFonts w:ascii="Arial" w:hAnsi="Arial" w:cs="Arial"/>
                <w:b/>
                <w:bCs/>
                <w:sz w:val="20"/>
                <w:szCs w:val="20"/>
              </w:rPr>
              <w:t xml:space="preserve">v EUR </w:t>
            </w:r>
            <w:r w:rsidRPr="0095273D">
              <w:rPr>
                <w:rFonts w:ascii="Arial" w:hAnsi="Arial" w:cs="Arial"/>
                <w:b/>
                <w:bCs/>
                <w:sz w:val="20"/>
                <w:szCs w:val="20"/>
              </w:rPr>
              <w:t>bez DPH</w:t>
            </w:r>
            <w:r w:rsidR="002673F9" w:rsidRPr="0095273D">
              <w:rPr>
                <w:rFonts w:ascii="Arial" w:hAnsi="Arial" w:cs="Arial"/>
                <w:b/>
                <w:bCs/>
                <w:sz w:val="20"/>
                <w:szCs w:val="20"/>
              </w:rPr>
              <w:t>:</w:t>
            </w:r>
            <w:r w:rsidRPr="0095273D">
              <w:rPr>
                <w:rFonts w:ascii="Arial" w:hAnsi="Arial" w:cs="Arial"/>
                <w:b/>
                <w:bCs/>
                <w:sz w:val="20"/>
                <w:szCs w:val="20"/>
              </w:rPr>
              <w:t xml:space="preserve"> </w:t>
            </w:r>
          </w:p>
        </w:tc>
        <w:tc>
          <w:tcPr>
            <w:tcW w:w="5672" w:type="dxa"/>
          </w:tcPr>
          <w:p w14:paraId="6B81F5E9"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3382B242" w14:textId="77777777" w:rsidTr="009C607E">
        <w:tc>
          <w:tcPr>
            <w:tcW w:w="3652" w:type="dxa"/>
          </w:tcPr>
          <w:p w14:paraId="3B39583D"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Projekt uskutočňovaný podľa zmluvných podmienok FIDIC: áno/nie</w:t>
            </w:r>
            <w:r w:rsidRPr="0095273D">
              <w:rPr>
                <w:rStyle w:val="Odkaznapoznmkupodiarou"/>
                <w:rFonts w:ascii="Arial" w:hAnsi="Arial" w:cs="Arial"/>
                <w:b/>
                <w:bCs/>
                <w:sz w:val="20"/>
                <w:szCs w:val="20"/>
              </w:rPr>
              <w:footnoteReference w:id="6"/>
            </w:r>
          </w:p>
        </w:tc>
        <w:tc>
          <w:tcPr>
            <w:tcW w:w="5672" w:type="dxa"/>
          </w:tcPr>
          <w:p w14:paraId="21FAF481"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12A05152" w14:textId="77777777" w:rsidTr="009C607E">
        <w:tc>
          <w:tcPr>
            <w:tcW w:w="3652" w:type="dxa"/>
          </w:tcPr>
          <w:p w14:paraId="37FD6D10" w14:textId="77777777" w:rsidR="00BD3D04" w:rsidRPr="0095273D" w:rsidRDefault="002673F9" w:rsidP="0095273D">
            <w:pPr>
              <w:spacing w:after="0" w:line="240" w:lineRule="auto"/>
              <w:contextualSpacing/>
              <w:rPr>
                <w:rFonts w:ascii="Arial" w:hAnsi="Arial" w:cs="Arial"/>
                <w:b/>
                <w:bCs/>
                <w:sz w:val="20"/>
                <w:szCs w:val="20"/>
              </w:rPr>
            </w:pPr>
            <w:r w:rsidRPr="0095273D">
              <w:rPr>
                <w:rFonts w:ascii="Arial" w:hAnsi="Arial" w:cs="Arial"/>
                <w:b/>
                <w:bCs/>
                <w:sz w:val="20"/>
                <w:szCs w:val="20"/>
              </w:rPr>
              <w:t>Pozícia na projekte, popis pracovnej náplne odborníka na projekte a celková dĺžka ukončených stavieb, na ktorých bol na požadovanej pozícii:</w:t>
            </w:r>
          </w:p>
        </w:tc>
        <w:tc>
          <w:tcPr>
            <w:tcW w:w="5672" w:type="dxa"/>
          </w:tcPr>
          <w:p w14:paraId="104DC58C"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2B2D8678" w14:textId="77777777" w:rsidTr="009C607E">
        <w:tc>
          <w:tcPr>
            <w:tcW w:w="3652" w:type="dxa"/>
          </w:tcPr>
          <w:p w14:paraId="2B5C78E1" w14:textId="77777777" w:rsidR="00BD3D04" w:rsidRPr="0095273D" w:rsidRDefault="00BD3D04" w:rsidP="0095273D">
            <w:pPr>
              <w:spacing w:after="0" w:line="240" w:lineRule="auto"/>
              <w:contextualSpacing/>
              <w:rPr>
                <w:rFonts w:ascii="Arial" w:hAnsi="Arial" w:cs="Arial"/>
                <w:b/>
                <w:bCs/>
                <w:sz w:val="20"/>
                <w:szCs w:val="20"/>
              </w:rPr>
            </w:pPr>
          </w:p>
          <w:p w14:paraId="15960B29"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Doba vykonávania na vyššie uvedenej pozícií na danom projekte v tvare od (DD/MM/RRRR)  – do (DD/MM/RRRR):</w:t>
            </w:r>
          </w:p>
        </w:tc>
        <w:tc>
          <w:tcPr>
            <w:tcW w:w="5672" w:type="dxa"/>
          </w:tcPr>
          <w:p w14:paraId="3836D8F2"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204098FE" w14:textId="77777777" w:rsidTr="002673F9">
        <w:trPr>
          <w:trHeight w:val="1329"/>
        </w:trPr>
        <w:tc>
          <w:tcPr>
            <w:tcW w:w="3652" w:type="dxa"/>
          </w:tcPr>
          <w:p w14:paraId="0C8C792C" w14:textId="77777777" w:rsidR="00BD3D04" w:rsidRPr="0095273D" w:rsidRDefault="00BD3D04" w:rsidP="0095273D">
            <w:pPr>
              <w:spacing w:after="0" w:line="240" w:lineRule="auto"/>
              <w:contextualSpacing/>
              <w:rPr>
                <w:rFonts w:ascii="Arial" w:hAnsi="Arial" w:cs="Arial"/>
                <w:b/>
                <w:bCs/>
                <w:sz w:val="20"/>
                <w:szCs w:val="20"/>
              </w:rPr>
            </w:pPr>
          </w:p>
          <w:p w14:paraId="04113CB8"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 xml:space="preserve">Zamestnávateľ pre ktorého odborník počas poskytnutia služieb pracoval </w:t>
            </w:r>
            <w:r w:rsidR="002673F9" w:rsidRPr="0095273D">
              <w:rPr>
                <w:rFonts w:ascii="Arial" w:hAnsi="Arial" w:cs="Arial"/>
                <w:b/>
                <w:bCs/>
                <w:sz w:val="20"/>
                <w:szCs w:val="20"/>
              </w:rPr>
              <w:t>(Názov a sídlo s uvedením kontaktnej osoby - meno a priezvisko, telefónne číslo, e-mail, funkcia):</w:t>
            </w:r>
          </w:p>
        </w:tc>
        <w:tc>
          <w:tcPr>
            <w:tcW w:w="5672" w:type="dxa"/>
          </w:tcPr>
          <w:p w14:paraId="24530702" w14:textId="77777777" w:rsidR="00BD3D04" w:rsidRPr="0095273D" w:rsidRDefault="00BD3D04" w:rsidP="0095273D">
            <w:pPr>
              <w:spacing w:after="0" w:line="240" w:lineRule="auto"/>
              <w:contextualSpacing/>
              <w:rPr>
                <w:rFonts w:ascii="Arial" w:hAnsi="Arial" w:cs="Arial"/>
                <w:b/>
                <w:bCs/>
                <w:sz w:val="20"/>
                <w:szCs w:val="20"/>
              </w:rPr>
            </w:pPr>
          </w:p>
        </w:tc>
      </w:tr>
    </w:tbl>
    <w:p w14:paraId="693A03C4" w14:textId="77777777" w:rsidR="00F17714" w:rsidRPr="0095273D" w:rsidRDefault="00F17714" w:rsidP="0095273D">
      <w:pPr>
        <w:tabs>
          <w:tab w:val="left" w:pos="360"/>
          <w:tab w:val="num" w:pos="720"/>
        </w:tabs>
        <w:spacing w:after="0" w:line="240" w:lineRule="auto"/>
        <w:ind w:left="360" w:hanging="360"/>
        <w:contextualSpacing/>
        <w:jc w:val="both"/>
        <w:rPr>
          <w:rFonts w:ascii="Arial" w:hAnsi="Arial" w:cs="Arial"/>
          <w:color w:val="000000"/>
          <w:sz w:val="20"/>
          <w:szCs w:val="20"/>
        </w:rPr>
      </w:pPr>
    </w:p>
    <w:p w14:paraId="71AF5895" w14:textId="77777777" w:rsidR="00992D39" w:rsidRPr="0095273D" w:rsidRDefault="00992D39" w:rsidP="0095273D">
      <w:pPr>
        <w:tabs>
          <w:tab w:val="num" w:pos="-720"/>
        </w:tabs>
        <w:spacing w:after="0" w:line="240" w:lineRule="auto"/>
        <w:contextualSpacing/>
        <w:jc w:val="both"/>
        <w:rPr>
          <w:rFonts w:ascii="Arial" w:eastAsia="Times New Roman" w:hAnsi="Arial" w:cs="Arial"/>
          <w:b/>
          <w:bCs/>
          <w:sz w:val="20"/>
          <w:szCs w:val="20"/>
        </w:rPr>
      </w:pPr>
      <w:r w:rsidRPr="0095273D">
        <w:rPr>
          <w:rFonts w:ascii="Arial" w:eastAsia="Times New Roman" w:hAnsi="Arial" w:cs="Arial"/>
          <w:bCs/>
          <w:sz w:val="20"/>
          <w:szCs w:val="20"/>
        </w:rPr>
        <w:t>V .................................. dňa .................</w:t>
      </w:r>
      <w:r w:rsidRPr="0095273D">
        <w:rPr>
          <w:rFonts w:ascii="Arial" w:eastAsia="Times New Roman" w:hAnsi="Arial" w:cs="Arial"/>
          <w:b/>
          <w:bCs/>
          <w:sz w:val="20"/>
          <w:szCs w:val="20"/>
        </w:rPr>
        <w:tab/>
      </w:r>
      <w:r w:rsidRPr="0095273D">
        <w:rPr>
          <w:rFonts w:ascii="Arial" w:eastAsia="Times New Roman" w:hAnsi="Arial" w:cs="Arial"/>
          <w:b/>
          <w:bCs/>
          <w:sz w:val="20"/>
          <w:szCs w:val="20"/>
        </w:rPr>
        <w:tab/>
      </w:r>
    </w:p>
    <w:p w14:paraId="6EE638EC" w14:textId="68185A1A" w:rsidR="00C7065A"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bookmarkStart w:id="40" w:name="_Hlk157510251"/>
    </w:p>
    <w:p w14:paraId="094578EE" w14:textId="77777777" w:rsidR="0095755F" w:rsidRPr="0095273D" w:rsidRDefault="0095755F"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122AC0D" w14:textId="77777777" w:rsidR="00992D39" w:rsidRPr="0095273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00992D39" w:rsidRPr="0095273D">
        <w:rPr>
          <w:rFonts w:ascii="Arial" w:eastAsia="Times New Roman" w:hAnsi="Arial" w:cs="Arial"/>
          <w:sz w:val="20"/>
          <w:szCs w:val="20"/>
        </w:rPr>
        <w:t>.........................................................................</w:t>
      </w:r>
      <w:bookmarkEnd w:id="40"/>
      <w:r w:rsidR="00992D39" w:rsidRPr="0095273D">
        <w:rPr>
          <w:rFonts w:ascii="Arial" w:eastAsia="Times New Roman" w:hAnsi="Arial" w:cs="Arial"/>
          <w:sz w:val="20"/>
          <w:szCs w:val="20"/>
        </w:rPr>
        <w:t>.</w:t>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t xml:space="preserve">                    meno, priezvisko a podpis </w:t>
      </w:r>
      <w:r w:rsidRPr="0095273D">
        <w:rPr>
          <w:rFonts w:ascii="Arial" w:eastAsia="Times New Roman" w:hAnsi="Arial" w:cs="Arial"/>
          <w:sz w:val="20"/>
          <w:szCs w:val="20"/>
        </w:rPr>
        <w:t>k</w:t>
      </w:r>
      <w:r w:rsidR="00992D39" w:rsidRPr="0095273D">
        <w:rPr>
          <w:rFonts w:ascii="Arial" w:eastAsia="Times New Roman" w:hAnsi="Arial" w:cs="Arial"/>
          <w:sz w:val="20"/>
          <w:szCs w:val="20"/>
        </w:rPr>
        <w:t>ľúčového odborníka</w:t>
      </w:r>
    </w:p>
    <w:p w14:paraId="7A2F1B01" w14:textId="77777777" w:rsidR="00C7065A" w:rsidRPr="0095273D" w:rsidRDefault="00C7065A" w:rsidP="0095273D">
      <w:pPr>
        <w:tabs>
          <w:tab w:val="num" w:pos="-720"/>
        </w:tabs>
        <w:spacing w:after="0" w:line="240" w:lineRule="auto"/>
        <w:contextualSpacing/>
        <w:jc w:val="both"/>
        <w:rPr>
          <w:rFonts w:ascii="Arial" w:eastAsia="Times New Roman" w:hAnsi="Arial" w:cs="Arial"/>
          <w:bCs/>
          <w:sz w:val="20"/>
          <w:szCs w:val="20"/>
        </w:rPr>
      </w:pPr>
    </w:p>
    <w:p w14:paraId="7C2BDC9C" w14:textId="77777777" w:rsidR="00992D39" w:rsidRPr="0095273D" w:rsidRDefault="00992D39" w:rsidP="0095273D">
      <w:pPr>
        <w:tabs>
          <w:tab w:val="num" w:pos="-720"/>
        </w:tabs>
        <w:spacing w:after="0" w:line="240" w:lineRule="auto"/>
        <w:contextualSpacing/>
        <w:jc w:val="both"/>
        <w:rPr>
          <w:rFonts w:ascii="Arial" w:eastAsia="Times New Roman" w:hAnsi="Arial" w:cs="Arial"/>
          <w:bCs/>
          <w:sz w:val="20"/>
          <w:szCs w:val="20"/>
        </w:rPr>
      </w:pPr>
      <w:r w:rsidRPr="0095273D">
        <w:rPr>
          <w:rFonts w:ascii="Arial" w:eastAsia="Times New Roman" w:hAnsi="Arial" w:cs="Arial"/>
          <w:bCs/>
          <w:sz w:val="20"/>
          <w:szCs w:val="20"/>
        </w:rPr>
        <w:t xml:space="preserve">V .................................. dňa ................. </w:t>
      </w:r>
    </w:p>
    <w:p w14:paraId="39BB5890" w14:textId="77777777" w:rsidR="002673F9" w:rsidRPr="0095273D" w:rsidRDefault="002673F9" w:rsidP="0095273D">
      <w:pPr>
        <w:tabs>
          <w:tab w:val="num" w:pos="-720"/>
        </w:tabs>
        <w:spacing w:after="0" w:line="240" w:lineRule="auto"/>
        <w:contextualSpacing/>
        <w:jc w:val="both"/>
        <w:rPr>
          <w:rFonts w:ascii="Arial" w:eastAsia="Times New Roman" w:hAnsi="Arial" w:cs="Arial"/>
          <w:bCs/>
          <w:sz w:val="20"/>
          <w:szCs w:val="20"/>
        </w:rPr>
      </w:pPr>
    </w:p>
    <w:p w14:paraId="63416AF2" w14:textId="77777777" w:rsidR="002673F9" w:rsidRPr="0095273D" w:rsidRDefault="002673F9" w:rsidP="0095273D">
      <w:pPr>
        <w:tabs>
          <w:tab w:val="num" w:pos="-720"/>
        </w:tabs>
        <w:spacing w:after="0" w:line="240" w:lineRule="auto"/>
        <w:contextualSpacing/>
        <w:jc w:val="both"/>
        <w:rPr>
          <w:rFonts w:ascii="Arial" w:eastAsia="Times New Roman" w:hAnsi="Arial" w:cs="Arial"/>
          <w:bCs/>
          <w:sz w:val="20"/>
          <w:szCs w:val="20"/>
        </w:rPr>
      </w:pPr>
    </w:p>
    <w:p w14:paraId="5FB0AF90" w14:textId="77777777" w:rsidR="00992D39" w:rsidRPr="0095273D" w:rsidRDefault="00992D39" w:rsidP="0095273D">
      <w:pPr>
        <w:tabs>
          <w:tab w:val="num" w:pos="-720"/>
        </w:tabs>
        <w:spacing w:after="0" w:line="240" w:lineRule="auto"/>
        <w:contextualSpacing/>
        <w:jc w:val="both"/>
        <w:rPr>
          <w:rFonts w:ascii="Arial" w:eastAsia="Times New Roman" w:hAnsi="Arial" w:cs="Arial"/>
          <w:bCs/>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w:t>
      </w:r>
    </w:p>
    <w:p w14:paraId="184C0580" w14:textId="6AC939C7" w:rsidR="00A15598"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bookmarkStart w:id="41" w:name="_Hlk157510310"/>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Cs/>
          <w:sz w:val="20"/>
          <w:szCs w:val="20"/>
        </w:rPr>
        <w:t>meno, priezvisko a</w:t>
      </w:r>
      <w:r w:rsidRPr="0095273D">
        <w:rPr>
          <w:rFonts w:ascii="Arial" w:eastAsia="Times New Roman" w:hAnsi="Arial" w:cs="Arial"/>
          <w:b/>
          <w:bCs/>
          <w:sz w:val="20"/>
          <w:szCs w:val="20"/>
        </w:rPr>
        <w:t> </w:t>
      </w:r>
      <w:r w:rsidRPr="0095273D">
        <w:rPr>
          <w:rFonts w:ascii="Arial" w:eastAsia="Times New Roman" w:hAnsi="Arial" w:cs="Arial"/>
          <w:b/>
          <w:bCs/>
          <w:caps/>
          <w:sz w:val="20"/>
          <w:szCs w:val="20"/>
        </w:rPr>
        <w:t xml:space="preserve"> </w:t>
      </w:r>
      <w:r w:rsidRPr="0095273D">
        <w:rPr>
          <w:rFonts w:ascii="Arial" w:eastAsia="Times New Roman" w:hAnsi="Arial" w:cs="Arial"/>
          <w:sz w:val="20"/>
          <w:szCs w:val="20"/>
        </w:rPr>
        <w:t xml:space="preserve">podpis uchádzača, jeho štatutárneho orgánu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alebo 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uchádzača v záväzkových vzťahoch</w:t>
      </w:r>
      <w:bookmarkEnd w:id="41"/>
    </w:p>
    <w:p w14:paraId="44BA816D" w14:textId="77777777" w:rsidR="004058F3" w:rsidRPr="0095273D" w:rsidRDefault="004058F3" w:rsidP="0095273D">
      <w:pPr>
        <w:tabs>
          <w:tab w:val="left" w:pos="360"/>
          <w:tab w:val="num" w:pos="720"/>
        </w:tabs>
        <w:spacing w:after="0" w:line="240" w:lineRule="auto"/>
        <w:ind w:left="360" w:hanging="360"/>
        <w:contextualSpacing/>
        <w:jc w:val="both"/>
        <w:rPr>
          <w:rFonts w:ascii="Arial" w:hAnsi="Arial" w:cs="Arial"/>
          <w:sz w:val="20"/>
          <w:szCs w:val="20"/>
        </w:rPr>
      </w:pPr>
    </w:p>
    <w:p w14:paraId="21683D28" w14:textId="77777777" w:rsidR="005934E9" w:rsidRPr="0095273D" w:rsidRDefault="005934E9" w:rsidP="0095273D">
      <w:pPr>
        <w:pStyle w:val="Nzov"/>
        <w:jc w:val="center"/>
        <w:rPr>
          <w:rFonts w:ascii="Arial" w:hAnsi="Arial" w:cs="Arial"/>
          <w:b/>
          <w:caps/>
          <w:color w:val="auto"/>
          <w:sz w:val="20"/>
          <w:szCs w:val="20"/>
        </w:rPr>
      </w:pPr>
      <w:r w:rsidRPr="0095273D">
        <w:rPr>
          <w:rFonts w:ascii="Arial" w:hAnsi="Arial" w:cs="Arial"/>
          <w:b/>
          <w:caps/>
          <w:color w:val="auto"/>
          <w:sz w:val="20"/>
          <w:szCs w:val="20"/>
        </w:rPr>
        <w:t>Príloha B4</w:t>
      </w:r>
      <w:r w:rsidR="00A15598" w:rsidRPr="0095273D">
        <w:rPr>
          <w:rFonts w:ascii="Arial" w:hAnsi="Arial" w:cs="Arial"/>
          <w:b/>
          <w:caps/>
          <w:color w:val="auto"/>
          <w:sz w:val="20"/>
          <w:szCs w:val="20"/>
        </w:rPr>
        <w:t xml:space="preserve">  </w:t>
      </w:r>
      <w:r w:rsidRPr="0095273D">
        <w:rPr>
          <w:rFonts w:ascii="Arial" w:hAnsi="Arial" w:cs="Arial"/>
          <w:b/>
          <w:caps/>
          <w:color w:val="auto"/>
          <w:sz w:val="20"/>
          <w:szCs w:val="20"/>
        </w:rPr>
        <w:t>ŽIVOTOPIS KĽÚČOVÉHO ODBORNÍKA</w:t>
      </w:r>
      <w:r w:rsidRPr="0095273D">
        <w:rPr>
          <w:rStyle w:val="Odkaznapoznmkupodiarou"/>
          <w:rFonts w:ascii="Arial" w:hAnsi="Arial" w:cs="Arial"/>
          <w:b/>
          <w:caps/>
          <w:color w:val="auto"/>
          <w:sz w:val="20"/>
          <w:szCs w:val="20"/>
        </w:rPr>
        <w:footnoteReference w:id="7"/>
      </w:r>
    </w:p>
    <w:p w14:paraId="36FEE520" w14:textId="77777777" w:rsidR="00992D39" w:rsidRPr="0095273D" w:rsidRDefault="00992D39" w:rsidP="0095273D">
      <w:pPr>
        <w:spacing w:after="0" w:line="240" w:lineRule="auto"/>
        <w:contextualSpacing/>
        <w:rPr>
          <w:rFonts w:ascii="Arial" w:hAnsi="Arial" w:cs="Arial"/>
          <w:sz w:val="20"/>
          <w:szCs w:val="20"/>
        </w:rPr>
      </w:pPr>
    </w:p>
    <w:p w14:paraId="6BA8BBF0" w14:textId="77777777" w:rsidR="00C7065A" w:rsidRPr="0095273D" w:rsidRDefault="00C7065A" w:rsidP="0095273D">
      <w:pPr>
        <w:spacing w:after="0" w:line="240" w:lineRule="auto"/>
        <w:ind w:left="360" w:hanging="360"/>
        <w:contextualSpacing/>
        <w:jc w:val="both"/>
        <w:rPr>
          <w:rFonts w:ascii="Arial" w:eastAsia="Times New Roman" w:hAnsi="Arial" w:cs="Arial"/>
          <w:b/>
          <w:sz w:val="20"/>
          <w:szCs w:val="20"/>
        </w:rPr>
      </w:pPr>
      <w:r w:rsidRPr="0095273D">
        <w:rPr>
          <w:rFonts w:ascii="Arial" w:eastAsia="Times New Roman" w:hAnsi="Arial" w:cs="Arial"/>
          <w:b/>
          <w:sz w:val="20"/>
          <w:szCs w:val="20"/>
        </w:rPr>
        <w:t>Na preukázanie splnenia podmienky účasti podľa § 34 ods. 1 písm. g) zákona:</w:t>
      </w:r>
    </w:p>
    <w:p w14:paraId="433ED2AF" w14:textId="77777777" w:rsidR="00C7065A" w:rsidRPr="0095273D" w:rsidRDefault="00C7065A" w:rsidP="0095273D">
      <w:pPr>
        <w:spacing w:after="0" w:line="240" w:lineRule="auto"/>
        <w:contextualSpacing/>
        <w:rPr>
          <w:rFonts w:ascii="Arial" w:hAnsi="Arial" w:cs="Arial"/>
          <w:sz w:val="20"/>
          <w:szCs w:val="20"/>
        </w:rPr>
      </w:pPr>
    </w:p>
    <w:p w14:paraId="5C255E03" w14:textId="77777777" w:rsidR="00F17714" w:rsidRPr="0095273D" w:rsidRDefault="005934E9" w:rsidP="0095273D">
      <w:pPr>
        <w:pStyle w:val="tlSSCnadpis2Pred6pt"/>
        <w:spacing w:before="0" w:after="0" w:line="240" w:lineRule="auto"/>
        <w:contextualSpacing/>
        <w:jc w:val="center"/>
        <w:rPr>
          <w:rFonts w:cs="Arial"/>
        </w:rPr>
      </w:pPr>
      <w:r w:rsidRPr="0095273D">
        <w:rPr>
          <w:rFonts w:cs="Arial"/>
        </w:rPr>
        <w:t>Údaje o vzdelaní a odbornej praxi alebo o odbornej kvalifikácii</w:t>
      </w:r>
    </w:p>
    <w:tbl>
      <w:tblPr>
        <w:tblW w:w="9464" w:type="dxa"/>
        <w:tblInd w:w="70" w:type="dxa"/>
        <w:tblCellMar>
          <w:left w:w="70" w:type="dxa"/>
          <w:right w:w="70" w:type="dxa"/>
        </w:tblCellMar>
        <w:tblLook w:val="04A0" w:firstRow="1" w:lastRow="0" w:firstColumn="1" w:lastColumn="0" w:noHBand="0" w:noVBand="1"/>
      </w:tblPr>
      <w:tblGrid>
        <w:gridCol w:w="1980"/>
        <w:gridCol w:w="720"/>
        <w:gridCol w:w="180"/>
        <w:gridCol w:w="3060"/>
        <w:gridCol w:w="778"/>
        <w:gridCol w:w="122"/>
        <w:gridCol w:w="1080"/>
        <w:gridCol w:w="1544"/>
      </w:tblGrid>
      <w:tr w:rsidR="00F17714" w:rsidRPr="0095273D" w14:paraId="7B6B7639" w14:textId="77777777" w:rsidTr="005F4C7D">
        <w:trPr>
          <w:trHeight w:val="437"/>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20947C26" w14:textId="77777777" w:rsidR="00F17714" w:rsidRPr="0095273D" w:rsidRDefault="00F17714" w:rsidP="0095273D">
            <w:pPr>
              <w:spacing w:after="0" w:line="240" w:lineRule="auto"/>
              <w:contextualSpacing/>
              <w:jc w:val="center"/>
              <w:rPr>
                <w:rFonts w:ascii="Arial" w:hAnsi="Arial" w:cs="Arial"/>
                <w:b/>
                <w:sz w:val="20"/>
                <w:szCs w:val="20"/>
              </w:rPr>
            </w:pPr>
            <w:r w:rsidRPr="0095273D">
              <w:rPr>
                <w:rFonts w:ascii="Arial" w:hAnsi="Arial" w:cs="Arial"/>
                <w:b/>
                <w:sz w:val="20"/>
                <w:szCs w:val="20"/>
              </w:rPr>
              <w:t>Funkcia</w:t>
            </w:r>
          </w:p>
        </w:tc>
      </w:tr>
      <w:tr w:rsidR="00F17714" w:rsidRPr="0095273D" w14:paraId="601748D5" w14:textId="77777777" w:rsidTr="005F4C7D">
        <w:trPr>
          <w:cantSplit/>
          <w:trHeight w:val="195"/>
        </w:trPr>
        <w:tc>
          <w:tcPr>
            <w:tcW w:w="2700" w:type="dxa"/>
            <w:gridSpan w:val="2"/>
            <w:vMerge w:val="restart"/>
            <w:tcBorders>
              <w:top w:val="nil"/>
              <w:left w:val="single" w:sz="12" w:space="0" w:color="auto"/>
              <w:bottom w:val="nil"/>
              <w:right w:val="nil"/>
            </w:tcBorders>
            <w:noWrap/>
            <w:vAlign w:val="center"/>
            <w:hideMark/>
          </w:tcPr>
          <w:p w14:paraId="64A3604A"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Meno a priezvisko:</w:t>
            </w:r>
          </w:p>
        </w:tc>
        <w:tc>
          <w:tcPr>
            <w:tcW w:w="4018" w:type="dxa"/>
            <w:gridSpan w:val="3"/>
            <w:vMerge w:val="restart"/>
            <w:noWrap/>
            <w:vAlign w:val="center"/>
          </w:tcPr>
          <w:p w14:paraId="6AB1F330" w14:textId="77777777" w:rsidR="00F17714" w:rsidRPr="0095273D" w:rsidRDefault="00F17714" w:rsidP="0095273D">
            <w:pPr>
              <w:spacing w:after="0" w:line="240" w:lineRule="auto"/>
              <w:contextualSpacing/>
              <w:rPr>
                <w:rFonts w:ascii="Arial" w:hAnsi="Arial" w:cs="Arial"/>
                <w:sz w:val="20"/>
                <w:szCs w:val="20"/>
              </w:rPr>
            </w:pPr>
          </w:p>
        </w:tc>
        <w:tc>
          <w:tcPr>
            <w:tcW w:w="2746" w:type="dxa"/>
            <w:gridSpan w:val="3"/>
            <w:tcBorders>
              <w:top w:val="nil"/>
              <w:left w:val="nil"/>
              <w:bottom w:val="nil"/>
              <w:right w:val="single" w:sz="12" w:space="0" w:color="auto"/>
            </w:tcBorders>
            <w:noWrap/>
            <w:vAlign w:val="center"/>
          </w:tcPr>
          <w:p w14:paraId="47CB5F64"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162FE150" w14:textId="77777777" w:rsidTr="005F4C7D">
        <w:trPr>
          <w:cantSplit/>
          <w:trHeight w:val="375"/>
        </w:trPr>
        <w:tc>
          <w:tcPr>
            <w:tcW w:w="0" w:type="auto"/>
            <w:gridSpan w:val="2"/>
            <w:vMerge/>
            <w:tcBorders>
              <w:top w:val="nil"/>
              <w:left w:val="single" w:sz="12" w:space="0" w:color="auto"/>
              <w:bottom w:val="nil"/>
              <w:right w:val="nil"/>
            </w:tcBorders>
            <w:vAlign w:val="center"/>
            <w:hideMark/>
          </w:tcPr>
          <w:p w14:paraId="7851F47C" w14:textId="77777777" w:rsidR="00F17714" w:rsidRPr="0095273D" w:rsidRDefault="00F17714" w:rsidP="0095273D">
            <w:pPr>
              <w:spacing w:after="0" w:line="240" w:lineRule="auto"/>
              <w:contextualSpacing/>
              <w:rPr>
                <w:rFonts w:ascii="Arial" w:hAnsi="Arial" w:cs="Arial"/>
                <w:sz w:val="20"/>
                <w:szCs w:val="20"/>
              </w:rPr>
            </w:pPr>
          </w:p>
        </w:tc>
        <w:tc>
          <w:tcPr>
            <w:tcW w:w="0" w:type="auto"/>
            <w:gridSpan w:val="3"/>
            <w:vMerge/>
            <w:vAlign w:val="center"/>
            <w:hideMark/>
          </w:tcPr>
          <w:p w14:paraId="7B1D2278" w14:textId="77777777" w:rsidR="00F17714" w:rsidRPr="0095273D" w:rsidRDefault="00F17714" w:rsidP="0095273D">
            <w:pPr>
              <w:spacing w:after="0" w:line="240" w:lineRule="auto"/>
              <w:contextualSpacing/>
              <w:rPr>
                <w:rFonts w:ascii="Arial" w:hAnsi="Arial" w:cs="Arial"/>
                <w:sz w:val="20"/>
                <w:szCs w:val="20"/>
              </w:rPr>
            </w:pPr>
          </w:p>
        </w:tc>
        <w:tc>
          <w:tcPr>
            <w:tcW w:w="2746" w:type="dxa"/>
            <w:gridSpan w:val="3"/>
            <w:tcBorders>
              <w:top w:val="nil"/>
              <w:left w:val="nil"/>
              <w:bottom w:val="nil"/>
              <w:right w:val="single" w:sz="12" w:space="0" w:color="auto"/>
            </w:tcBorders>
            <w:noWrap/>
            <w:vAlign w:val="center"/>
          </w:tcPr>
          <w:p w14:paraId="27C04550"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0772A946" w14:textId="77777777"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hideMark/>
          </w:tcPr>
          <w:p w14:paraId="45E365F8"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Stupeň zodpovednosti – funkcia na stavbe:</w:t>
            </w:r>
          </w:p>
        </w:tc>
        <w:tc>
          <w:tcPr>
            <w:tcW w:w="6764" w:type="dxa"/>
            <w:gridSpan w:val="6"/>
            <w:tcBorders>
              <w:top w:val="single" w:sz="4" w:space="0" w:color="auto"/>
              <w:left w:val="nil"/>
              <w:bottom w:val="single" w:sz="12" w:space="0" w:color="auto"/>
              <w:right w:val="single" w:sz="12" w:space="0" w:color="auto"/>
            </w:tcBorders>
            <w:vAlign w:val="center"/>
          </w:tcPr>
          <w:p w14:paraId="3FCBC5DE" w14:textId="77777777" w:rsidR="00F17714" w:rsidRPr="0095273D" w:rsidRDefault="00F17714" w:rsidP="0095273D">
            <w:pPr>
              <w:spacing w:after="0" w:line="240" w:lineRule="auto"/>
              <w:contextualSpacing/>
              <w:rPr>
                <w:rFonts w:ascii="Arial" w:hAnsi="Arial" w:cs="Arial"/>
                <w:sz w:val="20"/>
                <w:szCs w:val="20"/>
              </w:rPr>
            </w:pPr>
          </w:p>
        </w:tc>
      </w:tr>
      <w:tr w:rsidR="00F07DFD" w:rsidRPr="0095273D" w14:paraId="02CD5037" w14:textId="77777777"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tcPr>
          <w:p w14:paraId="54D48AD1" w14:textId="77777777" w:rsidR="00F07DFD" w:rsidRPr="0095273D" w:rsidRDefault="00F07DFD" w:rsidP="0095273D">
            <w:pPr>
              <w:spacing w:after="0" w:line="240" w:lineRule="auto"/>
              <w:contextualSpacing/>
              <w:rPr>
                <w:rFonts w:ascii="Arial" w:hAnsi="Arial" w:cs="Arial"/>
                <w:sz w:val="20"/>
                <w:szCs w:val="20"/>
              </w:rPr>
            </w:pPr>
            <w:r w:rsidRPr="0095273D">
              <w:rPr>
                <w:rFonts w:ascii="Arial" w:hAnsi="Arial" w:cs="Arial"/>
                <w:sz w:val="20"/>
                <w:szCs w:val="20"/>
              </w:rPr>
              <w:t>Účasť na projekte:</w:t>
            </w:r>
          </w:p>
        </w:tc>
        <w:tc>
          <w:tcPr>
            <w:tcW w:w="6764" w:type="dxa"/>
            <w:gridSpan w:val="6"/>
            <w:tcBorders>
              <w:top w:val="single" w:sz="4" w:space="0" w:color="auto"/>
              <w:left w:val="nil"/>
              <w:bottom w:val="single" w:sz="12" w:space="0" w:color="auto"/>
              <w:right w:val="single" w:sz="12" w:space="0" w:color="auto"/>
            </w:tcBorders>
            <w:vAlign w:val="center"/>
          </w:tcPr>
          <w:p w14:paraId="78DE4A17" w14:textId="5AC18C70" w:rsidR="00F07DFD" w:rsidRPr="0095273D" w:rsidRDefault="00992D39" w:rsidP="0095273D">
            <w:pPr>
              <w:spacing w:after="0" w:line="240" w:lineRule="auto"/>
              <w:contextualSpacing/>
              <w:rPr>
                <w:rFonts w:ascii="Arial" w:hAnsi="Arial" w:cs="Arial"/>
                <w:sz w:val="20"/>
                <w:szCs w:val="20"/>
              </w:rPr>
            </w:pPr>
            <w:r w:rsidRPr="0095273D">
              <w:rPr>
                <w:rFonts w:ascii="Arial" w:hAnsi="Arial" w:cs="Arial"/>
                <w:b/>
                <w:sz w:val="20"/>
                <w:szCs w:val="20"/>
              </w:rPr>
              <w:t xml:space="preserve">D3 Oščadnica-Čadca, Bukov, </w:t>
            </w:r>
            <w:r w:rsidR="009531A2" w:rsidRPr="0095273D">
              <w:rPr>
                <w:rFonts w:ascii="Arial" w:hAnsi="Arial" w:cs="Arial"/>
                <w:sz w:val="20"/>
                <w:szCs w:val="20"/>
              </w:rPr>
              <w:t>II</w:t>
            </w:r>
            <w:r w:rsidRPr="0095273D">
              <w:rPr>
                <w:rFonts w:ascii="Arial" w:hAnsi="Arial" w:cs="Arial"/>
                <w:sz w:val="20"/>
                <w:szCs w:val="20"/>
              </w:rPr>
              <w:t>.</w:t>
            </w:r>
            <w:r w:rsidRPr="0095273D">
              <w:rPr>
                <w:rFonts w:ascii="Arial" w:hAnsi="Arial" w:cs="Arial"/>
                <w:b/>
                <w:sz w:val="20"/>
                <w:szCs w:val="20"/>
              </w:rPr>
              <w:t xml:space="preserve"> </w:t>
            </w:r>
            <w:proofErr w:type="spellStart"/>
            <w:r w:rsidRPr="0095273D">
              <w:rPr>
                <w:rFonts w:ascii="Arial" w:hAnsi="Arial" w:cs="Arial"/>
                <w:b/>
                <w:sz w:val="20"/>
                <w:szCs w:val="20"/>
              </w:rPr>
              <w:t>polprofil</w:t>
            </w:r>
            <w:proofErr w:type="spellEnd"/>
            <w:r w:rsidRPr="0095273D">
              <w:rPr>
                <w:rFonts w:ascii="Arial" w:hAnsi="Arial" w:cs="Arial"/>
                <w:b/>
                <w:sz w:val="20"/>
                <w:szCs w:val="20"/>
              </w:rPr>
              <w:t xml:space="preserve">                                </w:t>
            </w:r>
          </w:p>
        </w:tc>
      </w:tr>
      <w:tr w:rsidR="00F17714" w:rsidRPr="0095273D" w14:paraId="0639665F" w14:textId="77777777" w:rsidTr="005F4C7D">
        <w:trPr>
          <w:trHeight w:val="512"/>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98B0B33" w14:textId="77777777" w:rsidR="00F17714" w:rsidRPr="0095273D" w:rsidRDefault="00F17714" w:rsidP="0095273D">
            <w:pPr>
              <w:spacing w:after="0" w:line="240" w:lineRule="auto"/>
              <w:contextualSpacing/>
              <w:jc w:val="center"/>
              <w:rPr>
                <w:rFonts w:ascii="Arial" w:hAnsi="Arial" w:cs="Arial"/>
                <w:b/>
                <w:sz w:val="20"/>
                <w:szCs w:val="20"/>
              </w:rPr>
            </w:pPr>
            <w:r w:rsidRPr="0095273D">
              <w:rPr>
                <w:rFonts w:ascii="Arial" w:hAnsi="Arial" w:cs="Arial"/>
                <w:b/>
                <w:sz w:val="20"/>
                <w:szCs w:val="20"/>
              </w:rPr>
              <w:t>Vzdelanie</w:t>
            </w:r>
          </w:p>
        </w:tc>
      </w:tr>
      <w:tr w:rsidR="00F17714" w:rsidRPr="0095273D" w14:paraId="65A4EC9E" w14:textId="77777777" w:rsidTr="005F4C7D">
        <w:trPr>
          <w:trHeight w:val="360"/>
        </w:trPr>
        <w:tc>
          <w:tcPr>
            <w:tcW w:w="2880" w:type="dxa"/>
            <w:gridSpan w:val="3"/>
            <w:tcBorders>
              <w:top w:val="nil"/>
              <w:left w:val="single" w:sz="12" w:space="0" w:color="auto"/>
              <w:bottom w:val="single" w:sz="4" w:space="0" w:color="auto"/>
              <w:right w:val="single" w:sz="4" w:space="0" w:color="auto"/>
            </w:tcBorders>
            <w:noWrap/>
            <w:vAlign w:val="center"/>
            <w:hideMark/>
          </w:tcPr>
          <w:p w14:paraId="6318EF86"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Najvyššie dosiahnuté vzdelanie:</w:t>
            </w:r>
          </w:p>
        </w:tc>
        <w:tc>
          <w:tcPr>
            <w:tcW w:w="6584" w:type="dxa"/>
            <w:gridSpan w:val="5"/>
            <w:tcBorders>
              <w:top w:val="nil"/>
              <w:left w:val="single" w:sz="4" w:space="0" w:color="auto"/>
              <w:bottom w:val="single" w:sz="4" w:space="0" w:color="auto"/>
              <w:right w:val="single" w:sz="12" w:space="0" w:color="auto"/>
            </w:tcBorders>
            <w:noWrap/>
            <w:vAlign w:val="center"/>
          </w:tcPr>
          <w:p w14:paraId="4EA9DD8B"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3FE27349" w14:textId="77777777"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03166269"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Názov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0CCA1709"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19A2D4F4" w14:textId="77777777"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6D6D9F22"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Dátum ukončenia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217ED44A"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53DAE57C" w14:textId="77777777"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shd w:val="clear" w:color="auto" w:fill="CCCCCC"/>
            <w:noWrap/>
            <w:vAlign w:val="center"/>
            <w:hideMark/>
          </w:tcPr>
          <w:p w14:paraId="16D065B7" w14:textId="77777777" w:rsidR="00F17714" w:rsidRPr="0095273D" w:rsidRDefault="00F17714" w:rsidP="0095273D">
            <w:pPr>
              <w:spacing w:after="0" w:line="240" w:lineRule="auto"/>
              <w:contextualSpacing/>
              <w:jc w:val="center"/>
              <w:rPr>
                <w:rFonts w:ascii="Arial" w:hAnsi="Arial" w:cs="Arial"/>
                <w:b/>
                <w:sz w:val="20"/>
                <w:szCs w:val="20"/>
              </w:rPr>
            </w:pPr>
            <w:r w:rsidRPr="0095273D">
              <w:rPr>
                <w:rFonts w:ascii="Arial" w:hAnsi="Arial" w:cs="Arial"/>
                <w:b/>
                <w:sz w:val="20"/>
                <w:szCs w:val="20"/>
              </w:rPr>
              <w:t>Iné odborné vzdelanie</w:t>
            </w:r>
          </w:p>
        </w:tc>
      </w:tr>
      <w:tr w:rsidR="00F17714" w:rsidRPr="0095273D" w14:paraId="2A4F8FF2" w14:textId="77777777" w:rsidTr="005F4C7D">
        <w:trPr>
          <w:trHeight w:val="300"/>
        </w:trPr>
        <w:tc>
          <w:tcPr>
            <w:tcW w:w="2880" w:type="dxa"/>
            <w:gridSpan w:val="3"/>
            <w:tcBorders>
              <w:top w:val="nil"/>
              <w:left w:val="single" w:sz="12" w:space="0" w:color="auto"/>
              <w:bottom w:val="single" w:sz="4" w:space="0" w:color="auto"/>
              <w:right w:val="single" w:sz="4" w:space="0" w:color="auto"/>
            </w:tcBorders>
            <w:noWrap/>
            <w:vAlign w:val="center"/>
            <w:hideMark/>
          </w:tcPr>
          <w:p w14:paraId="0FA2B53E"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Škola / vzdelávacia inštitúcia:</w:t>
            </w:r>
          </w:p>
        </w:tc>
        <w:tc>
          <w:tcPr>
            <w:tcW w:w="6584" w:type="dxa"/>
            <w:gridSpan w:val="5"/>
            <w:tcBorders>
              <w:top w:val="nil"/>
              <w:left w:val="single" w:sz="4" w:space="0" w:color="auto"/>
              <w:bottom w:val="single" w:sz="4" w:space="0" w:color="auto"/>
              <w:right w:val="single" w:sz="12" w:space="0" w:color="auto"/>
            </w:tcBorders>
            <w:noWrap/>
            <w:vAlign w:val="center"/>
          </w:tcPr>
          <w:p w14:paraId="700FD447"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0A03FE47" w14:textId="77777777" w:rsidTr="005F4C7D">
        <w:trPr>
          <w:trHeight w:val="315"/>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4951FCF9"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Dosiahnuté vzdelanie:</w:t>
            </w:r>
          </w:p>
        </w:tc>
        <w:tc>
          <w:tcPr>
            <w:tcW w:w="6584" w:type="dxa"/>
            <w:gridSpan w:val="5"/>
            <w:tcBorders>
              <w:top w:val="single" w:sz="4" w:space="0" w:color="auto"/>
              <w:left w:val="single" w:sz="4" w:space="0" w:color="auto"/>
              <w:bottom w:val="single" w:sz="4" w:space="0" w:color="auto"/>
              <w:right w:val="single" w:sz="12" w:space="0" w:color="auto"/>
            </w:tcBorders>
            <w:noWrap/>
          </w:tcPr>
          <w:p w14:paraId="6962AFED"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3D5C3461" w14:textId="77777777" w:rsidTr="005F4C7D">
        <w:trPr>
          <w:trHeight w:val="345"/>
        </w:trPr>
        <w:tc>
          <w:tcPr>
            <w:tcW w:w="2880" w:type="dxa"/>
            <w:gridSpan w:val="3"/>
            <w:tcBorders>
              <w:top w:val="single" w:sz="4" w:space="0" w:color="auto"/>
              <w:left w:val="single" w:sz="12" w:space="0" w:color="auto"/>
              <w:bottom w:val="single" w:sz="12" w:space="0" w:color="auto"/>
              <w:right w:val="single" w:sz="4" w:space="0" w:color="auto"/>
            </w:tcBorders>
            <w:noWrap/>
            <w:vAlign w:val="center"/>
            <w:hideMark/>
          </w:tcPr>
          <w:p w14:paraId="563EA1D7"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Dátum:</w:t>
            </w:r>
          </w:p>
        </w:tc>
        <w:tc>
          <w:tcPr>
            <w:tcW w:w="6584" w:type="dxa"/>
            <w:gridSpan w:val="5"/>
            <w:tcBorders>
              <w:top w:val="single" w:sz="4" w:space="0" w:color="auto"/>
              <w:left w:val="single" w:sz="4" w:space="0" w:color="auto"/>
              <w:bottom w:val="single" w:sz="12" w:space="0" w:color="auto"/>
              <w:right w:val="single" w:sz="12" w:space="0" w:color="auto"/>
            </w:tcBorders>
            <w:noWrap/>
          </w:tcPr>
          <w:p w14:paraId="3BD389DA"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122CC88B" w14:textId="77777777" w:rsidTr="005F4C7D">
        <w:trPr>
          <w:trHeight w:val="439"/>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5525252" w14:textId="77777777" w:rsidR="00F17714" w:rsidRPr="0095273D" w:rsidRDefault="00F17714" w:rsidP="0095273D">
            <w:pPr>
              <w:spacing w:after="0" w:line="240" w:lineRule="auto"/>
              <w:contextualSpacing/>
              <w:jc w:val="center"/>
              <w:rPr>
                <w:rFonts w:ascii="Arial" w:hAnsi="Arial" w:cs="Arial"/>
                <w:b/>
                <w:sz w:val="20"/>
                <w:szCs w:val="20"/>
              </w:rPr>
            </w:pPr>
            <w:r w:rsidRPr="0095273D">
              <w:rPr>
                <w:rFonts w:ascii="Arial" w:hAnsi="Arial" w:cs="Arial"/>
                <w:b/>
                <w:sz w:val="20"/>
                <w:szCs w:val="20"/>
              </w:rPr>
              <w:t>Odborná prax</w:t>
            </w:r>
          </w:p>
        </w:tc>
      </w:tr>
      <w:tr w:rsidR="00F17714" w:rsidRPr="0095273D" w14:paraId="563DA68F" w14:textId="77777777" w:rsidTr="005F4C7D">
        <w:trPr>
          <w:trHeight w:val="300"/>
        </w:trPr>
        <w:tc>
          <w:tcPr>
            <w:tcW w:w="2700" w:type="dxa"/>
            <w:gridSpan w:val="2"/>
            <w:tcBorders>
              <w:top w:val="nil"/>
              <w:left w:val="single" w:sz="12" w:space="0" w:color="auto"/>
              <w:bottom w:val="single" w:sz="4" w:space="0" w:color="auto"/>
              <w:right w:val="single" w:sz="4" w:space="0" w:color="auto"/>
            </w:tcBorders>
            <w:noWrap/>
            <w:vAlign w:val="center"/>
            <w:hideMark/>
          </w:tcPr>
          <w:p w14:paraId="5B162B2D" w14:textId="77777777" w:rsidR="00F17714" w:rsidRPr="0095273D" w:rsidRDefault="00F17714" w:rsidP="0095273D">
            <w:pPr>
              <w:spacing w:after="0" w:line="240" w:lineRule="auto"/>
              <w:contextualSpacing/>
              <w:jc w:val="center"/>
              <w:rPr>
                <w:rFonts w:ascii="Arial" w:hAnsi="Arial" w:cs="Arial"/>
                <w:sz w:val="20"/>
                <w:szCs w:val="20"/>
              </w:rPr>
            </w:pPr>
            <w:r w:rsidRPr="0095273D">
              <w:rPr>
                <w:rFonts w:ascii="Arial" w:hAnsi="Arial" w:cs="Arial"/>
                <w:sz w:val="20"/>
                <w:szCs w:val="20"/>
              </w:rPr>
              <w:t>Celková prax (roky)</w:t>
            </w:r>
          </w:p>
        </w:tc>
        <w:tc>
          <w:tcPr>
            <w:tcW w:w="4140" w:type="dxa"/>
            <w:gridSpan w:val="4"/>
            <w:tcBorders>
              <w:top w:val="nil"/>
              <w:left w:val="nil"/>
              <w:bottom w:val="single" w:sz="4" w:space="0" w:color="auto"/>
              <w:right w:val="single" w:sz="4" w:space="0" w:color="auto"/>
            </w:tcBorders>
            <w:noWrap/>
            <w:vAlign w:val="center"/>
            <w:hideMark/>
          </w:tcPr>
          <w:p w14:paraId="7C833D67" w14:textId="77777777" w:rsidR="00F17714" w:rsidRPr="0095273D" w:rsidRDefault="00F17714" w:rsidP="0095273D">
            <w:pPr>
              <w:spacing w:after="0" w:line="240" w:lineRule="auto"/>
              <w:contextualSpacing/>
              <w:jc w:val="center"/>
              <w:rPr>
                <w:rFonts w:ascii="Arial" w:hAnsi="Arial" w:cs="Arial"/>
                <w:sz w:val="20"/>
                <w:szCs w:val="20"/>
              </w:rPr>
            </w:pPr>
            <w:r w:rsidRPr="0095273D">
              <w:rPr>
                <w:rFonts w:ascii="Arial" w:hAnsi="Arial" w:cs="Arial"/>
                <w:sz w:val="20"/>
                <w:szCs w:val="20"/>
              </w:rPr>
              <w:t>Na podobných zmluvách (roky)</w:t>
            </w:r>
          </w:p>
        </w:tc>
        <w:tc>
          <w:tcPr>
            <w:tcW w:w="2624" w:type="dxa"/>
            <w:gridSpan w:val="2"/>
            <w:tcBorders>
              <w:top w:val="nil"/>
              <w:left w:val="nil"/>
              <w:bottom w:val="single" w:sz="4" w:space="0" w:color="auto"/>
              <w:right w:val="single" w:sz="12" w:space="0" w:color="auto"/>
            </w:tcBorders>
            <w:noWrap/>
            <w:vAlign w:val="center"/>
            <w:hideMark/>
          </w:tcPr>
          <w:p w14:paraId="51D79360" w14:textId="77777777" w:rsidR="00F17714" w:rsidRPr="0095273D" w:rsidRDefault="00F17714" w:rsidP="0095273D">
            <w:pPr>
              <w:spacing w:after="0" w:line="240" w:lineRule="auto"/>
              <w:contextualSpacing/>
              <w:jc w:val="center"/>
              <w:rPr>
                <w:rFonts w:ascii="Arial" w:hAnsi="Arial" w:cs="Arial"/>
                <w:sz w:val="20"/>
                <w:szCs w:val="20"/>
              </w:rPr>
            </w:pPr>
            <w:r w:rsidRPr="0095273D">
              <w:rPr>
                <w:rFonts w:ascii="Arial" w:hAnsi="Arial" w:cs="Arial"/>
                <w:sz w:val="20"/>
                <w:szCs w:val="20"/>
              </w:rPr>
              <w:t>V navrhovanej funkcii (roky)</w:t>
            </w:r>
          </w:p>
        </w:tc>
      </w:tr>
      <w:tr w:rsidR="00F17714" w:rsidRPr="0095273D" w14:paraId="4BC5901F" w14:textId="77777777" w:rsidTr="005F4C7D">
        <w:trPr>
          <w:trHeight w:val="285"/>
        </w:trPr>
        <w:tc>
          <w:tcPr>
            <w:tcW w:w="2700" w:type="dxa"/>
            <w:gridSpan w:val="2"/>
            <w:tcBorders>
              <w:top w:val="single" w:sz="4" w:space="0" w:color="auto"/>
              <w:left w:val="single" w:sz="12" w:space="0" w:color="auto"/>
              <w:bottom w:val="single" w:sz="4" w:space="0" w:color="auto"/>
              <w:right w:val="single" w:sz="4" w:space="0" w:color="auto"/>
            </w:tcBorders>
            <w:noWrap/>
            <w:vAlign w:val="center"/>
          </w:tcPr>
          <w:p w14:paraId="162BB03E" w14:textId="77777777" w:rsidR="00F17714" w:rsidRPr="0095273D" w:rsidRDefault="00F17714" w:rsidP="0095273D">
            <w:pPr>
              <w:spacing w:after="0" w:line="240" w:lineRule="auto"/>
              <w:contextualSpacing/>
              <w:jc w:val="center"/>
              <w:rPr>
                <w:rFonts w:ascii="Arial" w:hAnsi="Arial" w:cs="Arial"/>
                <w:sz w:val="20"/>
                <w:szCs w:val="20"/>
              </w:rPr>
            </w:pPr>
          </w:p>
        </w:tc>
        <w:tc>
          <w:tcPr>
            <w:tcW w:w="4140" w:type="dxa"/>
            <w:gridSpan w:val="4"/>
            <w:tcBorders>
              <w:top w:val="single" w:sz="4" w:space="0" w:color="auto"/>
              <w:left w:val="nil"/>
              <w:bottom w:val="single" w:sz="4" w:space="0" w:color="auto"/>
              <w:right w:val="single" w:sz="4" w:space="0" w:color="auto"/>
            </w:tcBorders>
            <w:noWrap/>
            <w:vAlign w:val="center"/>
          </w:tcPr>
          <w:p w14:paraId="2514EA68" w14:textId="77777777" w:rsidR="00F17714" w:rsidRPr="0095273D" w:rsidRDefault="00F17714" w:rsidP="0095273D">
            <w:pPr>
              <w:spacing w:after="0" w:line="240" w:lineRule="auto"/>
              <w:contextualSpacing/>
              <w:jc w:val="center"/>
              <w:rPr>
                <w:rFonts w:ascii="Arial" w:hAnsi="Arial" w:cs="Arial"/>
                <w:sz w:val="20"/>
                <w:szCs w:val="20"/>
              </w:rPr>
            </w:pPr>
          </w:p>
        </w:tc>
        <w:tc>
          <w:tcPr>
            <w:tcW w:w="2624" w:type="dxa"/>
            <w:gridSpan w:val="2"/>
            <w:tcBorders>
              <w:top w:val="single" w:sz="4" w:space="0" w:color="auto"/>
              <w:left w:val="nil"/>
              <w:bottom w:val="single" w:sz="4" w:space="0" w:color="auto"/>
              <w:right w:val="single" w:sz="12" w:space="0" w:color="auto"/>
            </w:tcBorders>
            <w:noWrap/>
            <w:vAlign w:val="center"/>
          </w:tcPr>
          <w:p w14:paraId="2E714DE2" w14:textId="77777777" w:rsidR="00F17714" w:rsidRPr="0095273D" w:rsidRDefault="00F17714" w:rsidP="0095273D">
            <w:pPr>
              <w:spacing w:after="0" w:line="240" w:lineRule="auto"/>
              <w:contextualSpacing/>
              <w:jc w:val="center"/>
              <w:rPr>
                <w:rFonts w:ascii="Arial" w:hAnsi="Arial" w:cs="Arial"/>
                <w:sz w:val="20"/>
                <w:szCs w:val="20"/>
              </w:rPr>
            </w:pPr>
          </w:p>
        </w:tc>
      </w:tr>
      <w:tr w:rsidR="00F17714" w:rsidRPr="0095273D" w14:paraId="54043AFC" w14:textId="77777777"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noWrap/>
            <w:vAlign w:val="center"/>
          </w:tcPr>
          <w:p w14:paraId="7536D7DD" w14:textId="77777777" w:rsidR="00F17714" w:rsidRPr="0095273D" w:rsidRDefault="00F17714" w:rsidP="0095273D">
            <w:pPr>
              <w:spacing w:after="0" w:line="240" w:lineRule="auto"/>
              <w:contextualSpacing/>
              <w:jc w:val="center"/>
              <w:rPr>
                <w:rFonts w:ascii="Arial" w:hAnsi="Arial" w:cs="Arial"/>
                <w:sz w:val="20"/>
                <w:szCs w:val="20"/>
              </w:rPr>
            </w:pPr>
          </w:p>
        </w:tc>
      </w:tr>
      <w:tr w:rsidR="00992D39" w:rsidRPr="0095273D" w14:paraId="2EE87B73" w14:textId="77777777" w:rsidTr="006C6EB1">
        <w:trPr>
          <w:trHeight w:val="439"/>
        </w:trPr>
        <w:tc>
          <w:tcPr>
            <w:tcW w:w="1980" w:type="dxa"/>
            <w:tcBorders>
              <w:top w:val="nil"/>
              <w:left w:val="single" w:sz="12" w:space="0" w:color="auto"/>
              <w:bottom w:val="single" w:sz="4" w:space="0" w:color="auto"/>
              <w:right w:val="single" w:sz="4" w:space="0" w:color="auto"/>
            </w:tcBorders>
            <w:shd w:val="clear" w:color="auto" w:fill="E0E0E0"/>
            <w:noWrap/>
            <w:vAlign w:val="center"/>
            <w:hideMark/>
          </w:tcPr>
          <w:p w14:paraId="4157BF92" w14:textId="77777777" w:rsidR="00992D39" w:rsidRPr="0095273D" w:rsidRDefault="00992D39"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Od - do</w:t>
            </w:r>
          </w:p>
        </w:tc>
        <w:tc>
          <w:tcPr>
            <w:tcW w:w="3960" w:type="dxa"/>
            <w:gridSpan w:val="3"/>
            <w:tcBorders>
              <w:top w:val="nil"/>
              <w:left w:val="nil"/>
              <w:bottom w:val="single" w:sz="4" w:space="0" w:color="auto"/>
              <w:right w:val="single" w:sz="4" w:space="0" w:color="auto"/>
            </w:tcBorders>
            <w:shd w:val="clear" w:color="auto" w:fill="E0E0E0"/>
            <w:noWrap/>
            <w:vAlign w:val="center"/>
            <w:hideMark/>
          </w:tcPr>
          <w:p w14:paraId="5E5D1EB3" w14:textId="77777777" w:rsidR="00992D39" w:rsidRPr="0095273D" w:rsidRDefault="00992D39"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Zamestnávateľ</w:t>
            </w:r>
          </w:p>
        </w:tc>
        <w:tc>
          <w:tcPr>
            <w:tcW w:w="1980" w:type="dxa"/>
            <w:gridSpan w:val="3"/>
            <w:tcBorders>
              <w:top w:val="nil"/>
              <w:left w:val="nil"/>
              <w:bottom w:val="single" w:sz="4" w:space="0" w:color="auto"/>
              <w:right w:val="single" w:sz="4" w:space="0" w:color="auto"/>
            </w:tcBorders>
            <w:shd w:val="clear" w:color="auto" w:fill="E0E0E0"/>
            <w:noWrap/>
            <w:vAlign w:val="center"/>
            <w:hideMark/>
          </w:tcPr>
          <w:p w14:paraId="356FB0FD" w14:textId="77777777" w:rsidR="00992D39" w:rsidRPr="0095273D" w:rsidRDefault="00992D39"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Pracovné zaradenie/funkcia</w:t>
            </w:r>
          </w:p>
        </w:tc>
        <w:tc>
          <w:tcPr>
            <w:tcW w:w="1544" w:type="dxa"/>
            <w:tcBorders>
              <w:top w:val="nil"/>
              <w:left w:val="single" w:sz="4" w:space="0" w:color="auto"/>
              <w:bottom w:val="single" w:sz="4" w:space="0" w:color="auto"/>
              <w:right w:val="single" w:sz="12" w:space="0" w:color="auto"/>
            </w:tcBorders>
            <w:shd w:val="clear" w:color="auto" w:fill="E0E0E0"/>
            <w:vAlign w:val="center"/>
            <w:hideMark/>
          </w:tcPr>
          <w:p w14:paraId="18E5AC56" w14:textId="77777777" w:rsidR="00992D39" w:rsidRPr="0095273D" w:rsidRDefault="00992D39"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 xml:space="preserve">Kontakt </w:t>
            </w:r>
          </w:p>
          <w:p w14:paraId="3E110B3A" w14:textId="77777777" w:rsidR="00992D39" w:rsidRPr="0095273D" w:rsidRDefault="00992D39"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(tel., e-mail)</w:t>
            </w:r>
          </w:p>
        </w:tc>
      </w:tr>
      <w:tr w:rsidR="00992D39" w:rsidRPr="0095273D" w14:paraId="60304CC4" w14:textId="77777777" w:rsidTr="006C6EB1">
        <w:trPr>
          <w:trHeight w:val="360"/>
        </w:trPr>
        <w:tc>
          <w:tcPr>
            <w:tcW w:w="1980" w:type="dxa"/>
            <w:tcBorders>
              <w:top w:val="nil"/>
              <w:left w:val="single" w:sz="12" w:space="0" w:color="auto"/>
              <w:bottom w:val="single" w:sz="4" w:space="0" w:color="auto"/>
              <w:right w:val="single" w:sz="4" w:space="0" w:color="auto"/>
            </w:tcBorders>
            <w:noWrap/>
            <w:vAlign w:val="center"/>
          </w:tcPr>
          <w:p w14:paraId="27D4BA47"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3960" w:type="dxa"/>
            <w:gridSpan w:val="3"/>
            <w:tcBorders>
              <w:top w:val="nil"/>
              <w:left w:val="nil"/>
              <w:bottom w:val="single" w:sz="4" w:space="0" w:color="auto"/>
              <w:right w:val="single" w:sz="4" w:space="0" w:color="auto"/>
            </w:tcBorders>
            <w:noWrap/>
            <w:vAlign w:val="center"/>
          </w:tcPr>
          <w:p w14:paraId="26FB04EB"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980" w:type="dxa"/>
            <w:gridSpan w:val="3"/>
            <w:tcBorders>
              <w:top w:val="nil"/>
              <w:left w:val="nil"/>
              <w:bottom w:val="single" w:sz="4" w:space="0" w:color="auto"/>
              <w:right w:val="single" w:sz="4" w:space="0" w:color="auto"/>
            </w:tcBorders>
            <w:noWrap/>
            <w:vAlign w:val="center"/>
          </w:tcPr>
          <w:p w14:paraId="06F87E05"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544" w:type="dxa"/>
            <w:tcBorders>
              <w:top w:val="nil"/>
              <w:left w:val="single" w:sz="4" w:space="0" w:color="auto"/>
              <w:bottom w:val="single" w:sz="4" w:space="0" w:color="auto"/>
              <w:right w:val="single" w:sz="12" w:space="0" w:color="auto"/>
            </w:tcBorders>
            <w:vAlign w:val="center"/>
          </w:tcPr>
          <w:p w14:paraId="060746B5" w14:textId="77777777" w:rsidR="00992D39" w:rsidRPr="0095273D" w:rsidRDefault="00992D39" w:rsidP="0095273D">
            <w:pPr>
              <w:spacing w:after="0" w:line="240" w:lineRule="auto"/>
              <w:contextualSpacing/>
              <w:rPr>
                <w:rFonts w:ascii="Arial" w:eastAsia="Times New Roman" w:hAnsi="Arial" w:cs="Arial"/>
                <w:sz w:val="20"/>
                <w:szCs w:val="20"/>
              </w:rPr>
            </w:pPr>
          </w:p>
        </w:tc>
      </w:tr>
      <w:tr w:rsidR="00992D39" w:rsidRPr="0095273D" w14:paraId="388DEC4B" w14:textId="77777777" w:rsidTr="006C6EB1">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37FDF231"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3960" w:type="dxa"/>
            <w:gridSpan w:val="3"/>
            <w:tcBorders>
              <w:top w:val="single" w:sz="4" w:space="0" w:color="auto"/>
              <w:left w:val="nil"/>
              <w:bottom w:val="single" w:sz="4" w:space="0" w:color="auto"/>
              <w:right w:val="single" w:sz="4" w:space="0" w:color="auto"/>
            </w:tcBorders>
            <w:noWrap/>
            <w:vAlign w:val="center"/>
          </w:tcPr>
          <w:p w14:paraId="2441065D"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980" w:type="dxa"/>
            <w:gridSpan w:val="3"/>
            <w:tcBorders>
              <w:top w:val="single" w:sz="4" w:space="0" w:color="auto"/>
              <w:left w:val="nil"/>
              <w:bottom w:val="single" w:sz="4" w:space="0" w:color="auto"/>
              <w:right w:val="single" w:sz="4" w:space="0" w:color="auto"/>
            </w:tcBorders>
            <w:noWrap/>
            <w:vAlign w:val="center"/>
          </w:tcPr>
          <w:p w14:paraId="6D9DD8FA"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544" w:type="dxa"/>
            <w:tcBorders>
              <w:top w:val="single" w:sz="4" w:space="0" w:color="auto"/>
              <w:left w:val="single" w:sz="4" w:space="0" w:color="auto"/>
              <w:bottom w:val="single" w:sz="4" w:space="0" w:color="auto"/>
              <w:right w:val="single" w:sz="12" w:space="0" w:color="auto"/>
            </w:tcBorders>
            <w:vAlign w:val="center"/>
          </w:tcPr>
          <w:p w14:paraId="5B99DBB1" w14:textId="77777777" w:rsidR="00992D39" w:rsidRPr="0095273D" w:rsidRDefault="00992D39" w:rsidP="0095273D">
            <w:pPr>
              <w:spacing w:after="0" w:line="240" w:lineRule="auto"/>
              <w:contextualSpacing/>
              <w:rPr>
                <w:rFonts w:ascii="Arial" w:eastAsia="Times New Roman" w:hAnsi="Arial" w:cs="Arial"/>
                <w:sz w:val="20"/>
                <w:szCs w:val="20"/>
              </w:rPr>
            </w:pPr>
          </w:p>
        </w:tc>
      </w:tr>
      <w:tr w:rsidR="00992D39" w:rsidRPr="0095273D" w14:paraId="63AADAE3" w14:textId="77777777" w:rsidTr="006C6EB1">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37AECEAA"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3960" w:type="dxa"/>
            <w:gridSpan w:val="3"/>
            <w:tcBorders>
              <w:top w:val="single" w:sz="4" w:space="0" w:color="auto"/>
              <w:left w:val="nil"/>
              <w:bottom w:val="single" w:sz="4" w:space="0" w:color="auto"/>
              <w:right w:val="single" w:sz="4" w:space="0" w:color="auto"/>
            </w:tcBorders>
            <w:noWrap/>
            <w:vAlign w:val="center"/>
          </w:tcPr>
          <w:p w14:paraId="483B2C4B"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980" w:type="dxa"/>
            <w:gridSpan w:val="3"/>
            <w:tcBorders>
              <w:top w:val="single" w:sz="4" w:space="0" w:color="auto"/>
              <w:left w:val="nil"/>
              <w:bottom w:val="single" w:sz="4" w:space="0" w:color="auto"/>
              <w:right w:val="single" w:sz="4" w:space="0" w:color="auto"/>
            </w:tcBorders>
            <w:noWrap/>
            <w:vAlign w:val="center"/>
          </w:tcPr>
          <w:p w14:paraId="211F1F9A"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544" w:type="dxa"/>
            <w:tcBorders>
              <w:top w:val="single" w:sz="4" w:space="0" w:color="auto"/>
              <w:left w:val="single" w:sz="4" w:space="0" w:color="auto"/>
              <w:bottom w:val="single" w:sz="4" w:space="0" w:color="auto"/>
              <w:right w:val="single" w:sz="12" w:space="0" w:color="auto"/>
            </w:tcBorders>
            <w:vAlign w:val="center"/>
          </w:tcPr>
          <w:p w14:paraId="420C0F11" w14:textId="77777777" w:rsidR="00992D39" w:rsidRPr="0095273D" w:rsidRDefault="00992D39" w:rsidP="0095273D">
            <w:pPr>
              <w:spacing w:after="0" w:line="240" w:lineRule="auto"/>
              <w:contextualSpacing/>
              <w:rPr>
                <w:rFonts w:ascii="Arial" w:eastAsia="Times New Roman" w:hAnsi="Arial" w:cs="Arial"/>
                <w:sz w:val="20"/>
                <w:szCs w:val="20"/>
              </w:rPr>
            </w:pPr>
          </w:p>
        </w:tc>
      </w:tr>
    </w:tbl>
    <w:p w14:paraId="2C9C1CE5" w14:textId="77777777" w:rsidR="00992D39"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color w:val="000000"/>
          <w:sz w:val="20"/>
          <w:szCs w:val="20"/>
        </w:rPr>
      </w:pPr>
    </w:p>
    <w:p w14:paraId="7C0D3C47" w14:textId="77777777" w:rsidR="00992D39" w:rsidRPr="0095273D" w:rsidRDefault="00992D39" w:rsidP="0095273D">
      <w:pPr>
        <w:tabs>
          <w:tab w:val="num" w:pos="-720"/>
        </w:tabs>
        <w:spacing w:after="0" w:line="240" w:lineRule="auto"/>
        <w:contextualSpacing/>
        <w:jc w:val="both"/>
        <w:rPr>
          <w:rFonts w:ascii="Arial" w:eastAsia="Times New Roman" w:hAnsi="Arial" w:cs="Arial"/>
          <w:bCs/>
          <w:sz w:val="20"/>
          <w:szCs w:val="20"/>
        </w:rPr>
      </w:pPr>
      <w:r w:rsidRPr="0095273D">
        <w:rPr>
          <w:rFonts w:ascii="Arial" w:eastAsia="Times New Roman" w:hAnsi="Arial" w:cs="Arial"/>
          <w:bCs/>
          <w:sz w:val="20"/>
          <w:szCs w:val="20"/>
        </w:rPr>
        <w:t>V .................................. dňa .................</w:t>
      </w:r>
    </w:p>
    <w:p w14:paraId="22CE6DC0" w14:textId="77777777" w:rsidR="00992D39" w:rsidRPr="0095273D" w:rsidRDefault="00992D39" w:rsidP="0095273D">
      <w:pPr>
        <w:tabs>
          <w:tab w:val="num" w:pos="-720"/>
        </w:tabs>
        <w:spacing w:after="0" w:line="240" w:lineRule="auto"/>
        <w:contextualSpacing/>
        <w:jc w:val="both"/>
        <w:rPr>
          <w:rFonts w:ascii="Arial" w:eastAsia="Times New Roman" w:hAnsi="Arial" w:cs="Arial"/>
          <w:b/>
          <w:bCs/>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p>
    <w:p w14:paraId="64551F43" w14:textId="77777777" w:rsidR="00992D39"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p>
    <w:p w14:paraId="309D363E" w14:textId="77777777" w:rsidR="00C7065A" w:rsidRPr="0095273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A36A764" w14:textId="77777777" w:rsidR="00C7065A" w:rsidRPr="0095273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3DC06A04" w14:textId="77777777" w:rsidR="00C7065A" w:rsidRPr="0095273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9AFE842" w14:textId="77777777" w:rsidR="00992D39"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meno, priezvisko a podpis </w:t>
      </w:r>
      <w:r w:rsidR="00C7065A" w:rsidRPr="0095273D">
        <w:rPr>
          <w:rFonts w:ascii="Arial" w:eastAsia="Times New Roman" w:hAnsi="Arial" w:cs="Arial"/>
          <w:sz w:val="20"/>
          <w:szCs w:val="20"/>
        </w:rPr>
        <w:t>k</w:t>
      </w:r>
      <w:r w:rsidRPr="0095273D">
        <w:rPr>
          <w:rFonts w:ascii="Arial" w:eastAsia="Times New Roman" w:hAnsi="Arial" w:cs="Arial"/>
          <w:sz w:val="20"/>
          <w:szCs w:val="20"/>
        </w:rPr>
        <w:t>ľúčového odborníka</w:t>
      </w:r>
    </w:p>
    <w:p w14:paraId="0C6DE66D" w14:textId="77777777" w:rsidR="00992D39" w:rsidRPr="0095273D" w:rsidRDefault="00992D39" w:rsidP="0095273D">
      <w:pPr>
        <w:tabs>
          <w:tab w:val="num" w:pos="-720"/>
        </w:tabs>
        <w:spacing w:after="0" w:line="240" w:lineRule="auto"/>
        <w:contextualSpacing/>
        <w:jc w:val="both"/>
        <w:rPr>
          <w:rFonts w:ascii="Arial" w:eastAsia="Times New Roman" w:hAnsi="Arial" w:cs="Arial"/>
          <w:bCs/>
          <w:sz w:val="20"/>
          <w:szCs w:val="20"/>
        </w:rPr>
      </w:pPr>
    </w:p>
    <w:p w14:paraId="6F2D8AC8" w14:textId="77777777" w:rsidR="00992D39" w:rsidRPr="0095273D" w:rsidRDefault="00992D39" w:rsidP="0095273D">
      <w:pPr>
        <w:spacing w:after="0" w:line="240" w:lineRule="auto"/>
        <w:contextualSpacing/>
        <w:rPr>
          <w:rFonts w:ascii="Arial" w:hAnsi="Arial" w:cs="Arial"/>
          <w:sz w:val="20"/>
          <w:szCs w:val="20"/>
        </w:rPr>
      </w:pPr>
    </w:p>
    <w:p w14:paraId="41321AC9" w14:textId="77777777" w:rsidR="00C7065A" w:rsidRPr="0095273D" w:rsidRDefault="00C7065A" w:rsidP="0095273D">
      <w:pPr>
        <w:spacing w:after="0" w:line="240" w:lineRule="auto"/>
        <w:contextualSpacing/>
        <w:rPr>
          <w:rFonts w:ascii="Arial" w:hAnsi="Arial" w:cs="Arial"/>
          <w:sz w:val="20"/>
          <w:szCs w:val="20"/>
        </w:rPr>
      </w:pPr>
    </w:p>
    <w:p w14:paraId="3A3A5BE0" w14:textId="77777777" w:rsidR="00C7065A" w:rsidRPr="0095273D" w:rsidRDefault="00C7065A" w:rsidP="0095273D">
      <w:pPr>
        <w:spacing w:after="0" w:line="240" w:lineRule="auto"/>
        <w:contextualSpacing/>
        <w:rPr>
          <w:rFonts w:ascii="Arial" w:hAnsi="Arial" w:cs="Arial"/>
          <w:sz w:val="20"/>
          <w:szCs w:val="20"/>
        </w:rPr>
      </w:pPr>
    </w:p>
    <w:p w14:paraId="6BE36575" w14:textId="77777777" w:rsidR="00C7065A" w:rsidRPr="0095273D" w:rsidRDefault="00C7065A" w:rsidP="0095273D">
      <w:pPr>
        <w:spacing w:after="0" w:line="240" w:lineRule="auto"/>
        <w:contextualSpacing/>
        <w:rPr>
          <w:rFonts w:ascii="Arial" w:hAnsi="Arial" w:cs="Arial"/>
          <w:sz w:val="20"/>
          <w:szCs w:val="20"/>
        </w:rPr>
      </w:pPr>
    </w:p>
    <w:p w14:paraId="0DB8257B" w14:textId="77777777" w:rsidR="00C7065A" w:rsidRPr="0095273D" w:rsidRDefault="00C7065A" w:rsidP="0095273D">
      <w:pPr>
        <w:spacing w:after="0" w:line="240" w:lineRule="auto"/>
        <w:contextualSpacing/>
        <w:rPr>
          <w:rFonts w:ascii="Arial" w:hAnsi="Arial" w:cs="Arial"/>
          <w:sz w:val="20"/>
          <w:szCs w:val="20"/>
        </w:rPr>
      </w:pPr>
    </w:p>
    <w:p w14:paraId="6C82896B" w14:textId="77777777" w:rsidR="00C7065A" w:rsidRPr="0095273D" w:rsidRDefault="00C7065A" w:rsidP="0095273D">
      <w:pPr>
        <w:spacing w:after="0" w:line="240" w:lineRule="auto"/>
        <w:contextualSpacing/>
        <w:rPr>
          <w:rFonts w:ascii="Arial" w:hAnsi="Arial" w:cs="Arial"/>
          <w:sz w:val="20"/>
          <w:szCs w:val="20"/>
        </w:rPr>
      </w:pPr>
    </w:p>
    <w:p w14:paraId="66DEAE60" w14:textId="77777777" w:rsidR="00C7065A" w:rsidRPr="0095273D" w:rsidRDefault="00C7065A" w:rsidP="0095273D">
      <w:pPr>
        <w:spacing w:after="0" w:line="240" w:lineRule="auto"/>
        <w:contextualSpacing/>
        <w:rPr>
          <w:rFonts w:ascii="Arial" w:hAnsi="Arial" w:cs="Arial"/>
          <w:sz w:val="20"/>
          <w:szCs w:val="20"/>
        </w:rPr>
      </w:pPr>
    </w:p>
    <w:p w14:paraId="07D49748" w14:textId="77777777" w:rsidR="00992D39" w:rsidRPr="0095273D" w:rsidRDefault="00992D39" w:rsidP="0095273D">
      <w:pPr>
        <w:spacing w:after="0" w:line="240" w:lineRule="auto"/>
        <w:contextualSpacing/>
        <w:rPr>
          <w:rFonts w:ascii="Arial" w:hAnsi="Arial" w:cs="Arial"/>
          <w:sz w:val="20"/>
          <w:szCs w:val="20"/>
        </w:rPr>
      </w:pPr>
    </w:p>
    <w:p w14:paraId="01BC690C" w14:textId="77777777" w:rsidR="005934E9" w:rsidRPr="0095273D" w:rsidRDefault="005934E9" w:rsidP="0095273D">
      <w:pPr>
        <w:pStyle w:val="Nzov"/>
        <w:jc w:val="center"/>
        <w:rPr>
          <w:rFonts w:ascii="Arial" w:hAnsi="Arial" w:cs="Arial"/>
          <w:b/>
          <w:caps/>
          <w:color w:val="auto"/>
          <w:sz w:val="20"/>
          <w:szCs w:val="20"/>
        </w:rPr>
      </w:pPr>
      <w:r w:rsidRPr="0095273D">
        <w:rPr>
          <w:rFonts w:ascii="Arial" w:hAnsi="Arial" w:cs="Arial"/>
          <w:b/>
          <w:caps/>
          <w:color w:val="auto"/>
          <w:sz w:val="20"/>
          <w:szCs w:val="20"/>
        </w:rPr>
        <w:t>Príloha B5</w:t>
      </w:r>
      <w:r w:rsidR="00A15598" w:rsidRPr="0095273D">
        <w:rPr>
          <w:rFonts w:ascii="Arial" w:hAnsi="Arial" w:cs="Arial"/>
          <w:b/>
          <w:caps/>
          <w:color w:val="auto"/>
          <w:sz w:val="20"/>
          <w:szCs w:val="20"/>
        </w:rPr>
        <w:t xml:space="preserve">  </w:t>
      </w:r>
      <w:r w:rsidRPr="0095273D">
        <w:rPr>
          <w:rFonts w:ascii="Arial" w:hAnsi="Arial" w:cs="Arial"/>
          <w:b/>
          <w:caps/>
          <w:color w:val="auto"/>
          <w:sz w:val="20"/>
          <w:szCs w:val="20"/>
        </w:rPr>
        <w:t>SKÚSENOSTI UCHÁDZAČA</w:t>
      </w:r>
    </w:p>
    <w:p w14:paraId="34169434" w14:textId="77777777" w:rsidR="00992D39" w:rsidRPr="0095273D" w:rsidRDefault="00992D39" w:rsidP="0095273D">
      <w:pPr>
        <w:spacing w:after="0" w:line="240" w:lineRule="auto"/>
        <w:contextualSpacing/>
        <w:rPr>
          <w:rFonts w:ascii="Arial" w:hAnsi="Arial" w:cs="Arial"/>
          <w:sz w:val="20"/>
          <w:szCs w:val="20"/>
        </w:rPr>
      </w:pPr>
    </w:p>
    <w:p w14:paraId="61405420" w14:textId="77777777" w:rsidR="00992D39" w:rsidRPr="0095273D" w:rsidRDefault="00992D39" w:rsidP="0095273D">
      <w:pPr>
        <w:spacing w:after="0" w:line="240" w:lineRule="auto"/>
        <w:ind w:left="360" w:hanging="360"/>
        <w:contextualSpacing/>
        <w:jc w:val="both"/>
        <w:rPr>
          <w:rFonts w:ascii="Arial" w:eastAsia="Times New Roman" w:hAnsi="Arial" w:cs="Arial"/>
          <w:b/>
          <w:sz w:val="20"/>
          <w:szCs w:val="20"/>
        </w:rPr>
      </w:pPr>
      <w:r w:rsidRPr="0095273D">
        <w:rPr>
          <w:rFonts w:ascii="Arial" w:eastAsia="Times New Roman" w:hAnsi="Arial" w:cs="Arial"/>
          <w:b/>
          <w:sz w:val="20"/>
          <w:szCs w:val="20"/>
        </w:rPr>
        <w:t>Na preukázanie splnenia podmienky účasti podľa § 34 ods. 1 písm. b) zákona:</w:t>
      </w:r>
    </w:p>
    <w:p w14:paraId="7BE83A2B" w14:textId="77777777" w:rsidR="00992D39" w:rsidRPr="0095273D" w:rsidRDefault="00992D39" w:rsidP="0095273D">
      <w:pPr>
        <w:spacing w:after="0" w:line="240" w:lineRule="auto"/>
        <w:ind w:left="360" w:hanging="360"/>
        <w:contextualSpacing/>
        <w:jc w:val="both"/>
        <w:rPr>
          <w:rFonts w:ascii="Arial" w:eastAsia="Times New Roman" w:hAnsi="Arial" w:cs="Arial"/>
          <w:b/>
          <w:sz w:val="20"/>
          <w:szCs w:val="20"/>
        </w:rPr>
      </w:pPr>
    </w:p>
    <w:p w14:paraId="57D93400" w14:textId="77777777" w:rsidR="00D106EB" w:rsidRPr="0095273D" w:rsidRDefault="00D106EB" w:rsidP="0095273D">
      <w:pPr>
        <w:spacing w:after="0" w:line="240" w:lineRule="auto"/>
        <w:contextualSpacing/>
        <w:rPr>
          <w:rFonts w:ascii="Arial" w:hAnsi="Arial" w:cs="Arial"/>
          <w:color w:val="000000"/>
          <w:sz w:val="20"/>
          <w:szCs w:val="20"/>
        </w:rPr>
      </w:pPr>
    </w:p>
    <w:tbl>
      <w:tblPr>
        <w:tblW w:w="93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2"/>
        <w:gridCol w:w="1500"/>
        <w:gridCol w:w="1440"/>
        <w:gridCol w:w="1440"/>
        <w:gridCol w:w="1620"/>
        <w:gridCol w:w="1980"/>
      </w:tblGrid>
      <w:tr w:rsidR="00F17714" w:rsidRPr="0095273D" w14:paraId="3BBE38A0" w14:textId="77777777" w:rsidTr="006C6EB1">
        <w:trPr>
          <w:cantSplit/>
          <w:trHeight w:val="1050"/>
        </w:trPr>
        <w:tc>
          <w:tcPr>
            <w:tcW w:w="1342" w:type="dxa"/>
          </w:tcPr>
          <w:p w14:paraId="42ACC003"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Názov diela/druhu prác</w:t>
            </w:r>
          </w:p>
        </w:tc>
        <w:tc>
          <w:tcPr>
            <w:tcW w:w="1500" w:type="dxa"/>
          </w:tcPr>
          <w:p w14:paraId="784F0F06"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Celková hodnota prác v eur, za ktoré zodpovedal zhotoviteľ</w:t>
            </w:r>
          </w:p>
        </w:tc>
        <w:tc>
          <w:tcPr>
            <w:tcW w:w="1440" w:type="dxa"/>
            <w:tcBorders>
              <w:right w:val="single" w:sz="4" w:space="0" w:color="auto"/>
            </w:tcBorders>
          </w:tcPr>
          <w:p w14:paraId="0C005484"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Doba výstavby</w:t>
            </w:r>
            <w:r w:rsidR="00D106EB" w:rsidRPr="0095273D">
              <w:rPr>
                <w:rFonts w:cs="Arial"/>
                <w:lang w:val="sk-SK"/>
              </w:rPr>
              <w:t xml:space="preserve"> </w:t>
            </w:r>
          </w:p>
        </w:tc>
        <w:tc>
          <w:tcPr>
            <w:tcW w:w="1440" w:type="dxa"/>
            <w:tcBorders>
              <w:left w:val="single" w:sz="4" w:space="0" w:color="auto"/>
            </w:tcBorders>
          </w:tcPr>
          <w:p w14:paraId="03B6FED5" w14:textId="77777777" w:rsidR="00F17714" w:rsidRPr="0095273D" w:rsidRDefault="00F17714" w:rsidP="0095273D">
            <w:pPr>
              <w:pStyle w:val="tabulka"/>
              <w:spacing w:before="0" w:after="0" w:line="240" w:lineRule="auto"/>
              <w:contextualSpacing/>
              <w:rPr>
                <w:rFonts w:cs="Arial"/>
                <w:lang w:val="sk-SK"/>
              </w:rPr>
            </w:pPr>
            <w:r w:rsidRPr="0095273D">
              <w:rPr>
                <w:rFonts w:cs="Arial"/>
                <w:lang w:val="sk-SK"/>
              </w:rPr>
              <w:t>Deň ukončenia výstavby</w:t>
            </w:r>
          </w:p>
        </w:tc>
        <w:tc>
          <w:tcPr>
            <w:tcW w:w="1620" w:type="dxa"/>
          </w:tcPr>
          <w:p w14:paraId="1E5AF1AB"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Percentuálny podiel prác realizovaných</w:t>
            </w:r>
          </w:p>
          <w:p w14:paraId="21F6011E"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uchádzačom</w:t>
            </w:r>
          </w:p>
        </w:tc>
        <w:tc>
          <w:tcPr>
            <w:tcW w:w="1980" w:type="dxa"/>
          </w:tcPr>
          <w:p w14:paraId="7595A720"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Obchodné meno alebo názov a sídlo alebo miesto podnikania  objednávateľa</w:t>
            </w:r>
          </w:p>
          <w:p w14:paraId="09395E8E" w14:textId="77777777" w:rsidR="00992D39" w:rsidRPr="0095273D" w:rsidRDefault="00992D39" w:rsidP="0095273D">
            <w:pPr>
              <w:pStyle w:val="tabulka"/>
              <w:spacing w:before="0" w:after="0" w:line="240" w:lineRule="auto"/>
              <w:contextualSpacing/>
              <w:rPr>
                <w:rFonts w:cs="Arial"/>
              </w:rPr>
            </w:pPr>
            <w:proofErr w:type="spellStart"/>
            <w:r w:rsidRPr="0095273D">
              <w:rPr>
                <w:rFonts w:cs="Arial"/>
              </w:rPr>
              <w:t>kontaktná</w:t>
            </w:r>
            <w:proofErr w:type="spellEnd"/>
            <w:r w:rsidRPr="0095273D">
              <w:rPr>
                <w:rFonts w:cs="Arial"/>
              </w:rPr>
              <w:t xml:space="preserve"> osoba, telefonické a  </w:t>
            </w:r>
          </w:p>
          <w:p w14:paraId="78ED1EA9" w14:textId="77777777" w:rsidR="00992D39" w:rsidRPr="0095273D" w:rsidRDefault="00992D39" w:rsidP="0095273D">
            <w:pPr>
              <w:pStyle w:val="tabulka"/>
              <w:widowControl/>
              <w:spacing w:before="0" w:after="0" w:line="240" w:lineRule="auto"/>
              <w:contextualSpacing/>
              <w:rPr>
                <w:rFonts w:cs="Arial"/>
                <w:lang w:val="sk-SK"/>
              </w:rPr>
            </w:pPr>
            <w:r w:rsidRPr="0095273D">
              <w:rPr>
                <w:rFonts w:cs="Arial"/>
                <w:lang w:val="sk-SK"/>
              </w:rPr>
              <w:t>e-mailové spojenie na kontaktnú osobu</w:t>
            </w:r>
          </w:p>
        </w:tc>
      </w:tr>
      <w:tr w:rsidR="00F17714" w:rsidRPr="0095273D" w14:paraId="56252E03" w14:textId="77777777" w:rsidTr="005F4C7D">
        <w:trPr>
          <w:cantSplit/>
        </w:trPr>
        <w:tc>
          <w:tcPr>
            <w:tcW w:w="1342" w:type="dxa"/>
          </w:tcPr>
          <w:p w14:paraId="0B8F1617" w14:textId="77777777" w:rsidR="00F17714" w:rsidRPr="0095273D" w:rsidRDefault="00F17714" w:rsidP="0095273D">
            <w:pPr>
              <w:pStyle w:val="tabulka"/>
              <w:widowControl/>
              <w:spacing w:before="0" w:after="0" w:line="240" w:lineRule="auto"/>
              <w:ind w:hanging="108"/>
              <w:contextualSpacing/>
              <w:rPr>
                <w:rFonts w:cs="Arial"/>
                <w:b/>
                <w:i/>
                <w:lang w:val="sk-SK"/>
              </w:rPr>
            </w:pPr>
            <w:r w:rsidRPr="0095273D">
              <w:rPr>
                <w:rFonts w:cs="Arial"/>
                <w:b/>
                <w:i/>
                <w:lang w:val="sk-SK"/>
              </w:rPr>
              <w:t xml:space="preserve">A) V štáte sídla  </w:t>
            </w:r>
          </w:p>
          <w:p w14:paraId="0B4F1A2B" w14:textId="77777777" w:rsidR="00F17714" w:rsidRPr="0095273D" w:rsidRDefault="00F17714" w:rsidP="0095273D">
            <w:pPr>
              <w:pStyle w:val="tabulka"/>
              <w:widowControl/>
              <w:spacing w:before="0" w:after="0" w:line="240" w:lineRule="auto"/>
              <w:ind w:hanging="108"/>
              <w:contextualSpacing/>
              <w:rPr>
                <w:rFonts w:cs="Arial"/>
                <w:b/>
                <w:i/>
                <w:lang w:val="sk-SK"/>
              </w:rPr>
            </w:pPr>
            <w:r w:rsidRPr="0095273D">
              <w:rPr>
                <w:rFonts w:cs="Arial"/>
                <w:b/>
                <w:i/>
                <w:lang w:val="sk-SK"/>
              </w:rPr>
              <w:t>uchádzača</w:t>
            </w:r>
          </w:p>
        </w:tc>
        <w:tc>
          <w:tcPr>
            <w:tcW w:w="1500" w:type="dxa"/>
          </w:tcPr>
          <w:p w14:paraId="74ABA4BB"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77DB9437"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DD1EC9B"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396EBC11"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6831B622"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05794F32" w14:textId="77777777" w:rsidTr="005F4C7D">
        <w:trPr>
          <w:cantSplit/>
        </w:trPr>
        <w:tc>
          <w:tcPr>
            <w:tcW w:w="1342" w:type="dxa"/>
          </w:tcPr>
          <w:p w14:paraId="6B630600"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50EA10D4"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E948555"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62CBF26E"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45205D06"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059D7AB6"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7227B52E" w14:textId="77777777" w:rsidTr="005F4C7D">
        <w:trPr>
          <w:cantSplit/>
        </w:trPr>
        <w:tc>
          <w:tcPr>
            <w:tcW w:w="1342" w:type="dxa"/>
          </w:tcPr>
          <w:p w14:paraId="19DFD1B0"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3A7BF9F8"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41317F4D"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22ED8F81"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0EA71C3C"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BF2F181"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74D27522" w14:textId="77777777" w:rsidTr="005F4C7D">
        <w:trPr>
          <w:cantSplit/>
        </w:trPr>
        <w:tc>
          <w:tcPr>
            <w:tcW w:w="1342" w:type="dxa"/>
          </w:tcPr>
          <w:p w14:paraId="785EA550"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61F8D4CA"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2208246C"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2D6A1150"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5926E7E1"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449A76F5"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1559307B" w14:textId="77777777" w:rsidTr="005F4C7D">
        <w:trPr>
          <w:cantSplit/>
        </w:trPr>
        <w:tc>
          <w:tcPr>
            <w:tcW w:w="1342" w:type="dxa"/>
          </w:tcPr>
          <w:p w14:paraId="48E49B47"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0525CB70"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15FA3698"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B0D33D2"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0489C786"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4B8170D"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18303A81" w14:textId="77777777" w:rsidTr="005F4C7D">
        <w:trPr>
          <w:cantSplit/>
        </w:trPr>
        <w:tc>
          <w:tcPr>
            <w:tcW w:w="1342" w:type="dxa"/>
          </w:tcPr>
          <w:p w14:paraId="19A5A199"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023525EE"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4BFCC98B"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BCCA82C"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355C8630"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994AFFC"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731C033D" w14:textId="77777777" w:rsidTr="005F4C7D">
        <w:trPr>
          <w:cantSplit/>
        </w:trPr>
        <w:tc>
          <w:tcPr>
            <w:tcW w:w="1342" w:type="dxa"/>
          </w:tcPr>
          <w:p w14:paraId="7108BEED" w14:textId="77777777" w:rsidR="00F17714" w:rsidRPr="0095273D" w:rsidRDefault="00F17714" w:rsidP="0095273D">
            <w:pPr>
              <w:pStyle w:val="tabulka"/>
              <w:widowControl/>
              <w:spacing w:before="0" w:after="0" w:line="240" w:lineRule="auto"/>
              <w:contextualSpacing/>
              <w:jc w:val="left"/>
              <w:rPr>
                <w:rFonts w:cs="Arial"/>
                <w:b/>
                <w:i/>
                <w:lang w:val="sk-SK"/>
              </w:rPr>
            </w:pPr>
            <w:r w:rsidRPr="0095273D">
              <w:rPr>
                <w:rFonts w:cs="Arial"/>
                <w:b/>
                <w:i/>
                <w:lang w:val="sk-SK"/>
              </w:rPr>
              <w:t>B) V inom štáte ako v štáte sídla uchádzača</w:t>
            </w:r>
          </w:p>
        </w:tc>
        <w:tc>
          <w:tcPr>
            <w:tcW w:w="1500" w:type="dxa"/>
          </w:tcPr>
          <w:p w14:paraId="77918C65"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25C3FA1A"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6A5E7136"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442A268B"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20157AFD"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723AA10E" w14:textId="77777777" w:rsidTr="005F4C7D">
        <w:trPr>
          <w:cantSplit/>
        </w:trPr>
        <w:tc>
          <w:tcPr>
            <w:tcW w:w="1342" w:type="dxa"/>
          </w:tcPr>
          <w:p w14:paraId="14B5385E"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074035B5"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45592623"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0818EE33"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3F76DA11"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4D989937"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1EDE5E9D" w14:textId="77777777" w:rsidTr="005F4C7D">
        <w:trPr>
          <w:cantSplit/>
        </w:trPr>
        <w:tc>
          <w:tcPr>
            <w:tcW w:w="1342" w:type="dxa"/>
          </w:tcPr>
          <w:p w14:paraId="4E417A44"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40FC56FF"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2BA25BBD"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0EA6391B"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19E97350"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2BF987E0"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16E11225" w14:textId="77777777" w:rsidTr="005F4C7D">
        <w:trPr>
          <w:cantSplit/>
        </w:trPr>
        <w:tc>
          <w:tcPr>
            <w:tcW w:w="1342" w:type="dxa"/>
          </w:tcPr>
          <w:p w14:paraId="53E07664"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652AAD7F"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14ED2CE"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7F9F15E"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0AAD7666"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BA3D2F7"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7361B443" w14:textId="77777777" w:rsidTr="005F4C7D">
        <w:trPr>
          <w:cantSplit/>
        </w:trPr>
        <w:tc>
          <w:tcPr>
            <w:tcW w:w="1342" w:type="dxa"/>
          </w:tcPr>
          <w:p w14:paraId="5381C2B2"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34171BC7"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75917775"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68A0BF5C"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79DA1000"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DA4B933"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49D68702" w14:textId="77777777" w:rsidTr="005F4C7D">
        <w:trPr>
          <w:cantSplit/>
        </w:trPr>
        <w:tc>
          <w:tcPr>
            <w:tcW w:w="1342" w:type="dxa"/>
          </w:tcPr>
          <w:p w14:paraId="064D6D46"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6365BE84"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514AAE9C"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9197CA6"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21CFCE50"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C2A9D04" w14:textId="77777777" w:rsidR="00F17714" w:rsidRPr="0095273D" w:rsidRDefault="00F17714" w:rsidP="0095273D">
            <w:pPr>
              <w:pStyle w:val="tabulka"/>
              <w:widowControl/>
              <w:spacing w:before="0" w:after="0" w:line="240" w:lineRule="auto"/>
              <w:contextualSpacing/>
              <w:rPr>
                <w:rFonts w:cs="Arial"/>
                <w:lang w:val="sk-SK"/>
              </w:rPr>
            </w:pPr>
          </w:p>
        </w:tc>
      </w:tr>
    </w:tbl>
    <w:p w14:paraId="4606286D" w14:textId="77777777" w:rsidR="00F17714" w:rsidRPr="0095273D" w:rsidRDefault="00F17714" w:rsidP="0095273D">
      <w:pPr>
        <w:tabs>
          <w:tab w:val="left" w:pos="360"/>
          <w:tab w:val="num" w:pos="720"/>
        </w:tabs>
        <w:spacing w:after="0" w:line="240" w:lineRule="auto"/>
        <w:ind w:left="360" w:hanging="360"/>
        <w:contextualSpacing/>
        <w:jc w:val="both"/>
        <w:rPr>
          <w:rFonts w:ascii="Arial" w:hAnsi="Arial" w:cs="Arial"/>
          <w:b/>
          <w:sz w:val="20"/>
          <w:szCs w:val="20"/>
        </w:rPr>
      </w:pPr>
    </w:p>
    <w:p w14:paraId="7549A91F" w14:textId="77777777" w:rsidR="00F17714" w:rsidRPr="0095273D" w:rsidRDefault="00F17714" w:rsidP="0095273D">
      <w:pPr>
        <w:tabs>
          <w:tab w:val="left" w:pos="360"/>
          <w:tab w:val="num" w:pos="720"/>
        </w:tabs>
        <w:spacing w:after="0" w:line="240" w:lineRule="auto"/>
        <w:ind w:left="360" w:hanging="360"/>
        <w:contextualSpacing/>
        <w:jc w:val="both"/>
        <w:rPr>
          <w:rFonts w:ascii="Arial" w:hAnsi="Arial" w:cs="Arial"/>
          <w:sz w:val="20"/>
          <w:szCs w:val="20"/>
        </w:rPr>
      </w:pPr>
    </w:p>
    <w:p w14:paraId="25EA0E10" w14:textId="77777777" w:rsidR="00C80BAE" w:rsidRPr="0095273D" w:rsidRDefault="00C80BAE" w:rsidP="0095273D">
      <w:pPr>
        <w:pStyle w:val="Zkladntext"/>
        <w:tabs>
          <w:tab w:val="num" w:pos="-720"/>
        </w:tabs>
        <w:spacing w:after="0" w:line="240" w:lineRule="auto"/>
        <w:contextualSpacing/>
        <w:rPr>
          <w:rFonts w:ascii="Arial" w:hAnsi="Arial" w:cs="Arial"/>
          <w:b w:val="0"/>
          <w:sz w:val="20"/>
          <w:szCs w:val="20"/>
        </w:rPr>
      </w:pPr>
      <w:r w:rsidRPr="0095273D">
        <w:rPr>
          <w:rFonts w:ascii="Arial" w:hAnsi="Arial" w:cs="Arial"/>
          <w:b w:val="0"/>
          <w:sz w:val="20"/>
          <w:szCs w:val="20"/>
        </w:rPr>
        <w:t>V .................................. dňa .................</w:t>
      </w:r>
    </w:p>
    <w:p w14:paraId="1F2A42C6" w14:textId="77777777" w:rsidR="00C80BAE" w:rsidRPr="0095273D" w:rsidRDefault="00C80BAE" w:rsidP="0095273D">
      <w:pPr>
        <w:pStyle w:val="Zkladntext"/>
        <w:tabs>
          <w:tab w:val="num" w:pos="-720"/>
        </w:tabs>
        <w:spacing w:after="0" w:line="240" w:lineRule="auto"/>
        <w:contextualSpacing/>
        <w:rPr>
          <w:rFonts w:ascii="Arial" w:hAnsi="Arial" w:cs="Arial"/>
          <w:sz w:val="20"/>
          <w:szCs w:val="20"/>
        </w:rPr>
      </w:pPr>
    </w:p>
    <w:p w14:paraId="335059EE" w14:textId="77777777" w:rsidR="00C7065A" w:rsidRPr="0095273D" w:rsidRDefault="00C80BAE" w:rsidP="0095273D">
      <w:pPr>
        <w:tabs>
          <w:tab w:val="left" w:pos="360"/>
          <w:tab w:val="num" w:pos="720"/>
        </w:tabs>
        <w:spacing w:after="0" w:line="240" w:lineRule="auto"/>
        <w:ind w:left="360" w:hanging="360"/>
        <w:contextualSpacing/>
        <w:jc w:val="both"/>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t xml:space="preserve">          </w:t>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p>
    <w:p w14:paraId="2C96DB8D" w14:textId="53F558BF" w:rsidR="00C7065A" w:rsidRDefault="00C7065A" w:rsidP="0095273D">
      <w:pPr>
        <w:tabs>
          <w:tab w:val="left" w:pos="360"/>
          <w:tab w:val="num" w:pos="720"/>
        </w:tabs>
        <w:spacing w:after="0" w:line="240" w:lineRule="auto"/>
        <w:ind w:left="360" w:hanging="360"/>
        <w:contextualSpacing/>
        <w:jc w:val="both"/>
        <w:rPr>
          <w:rFonts w:ascii="Arial" w:hAnsi="Arial" w:cs="Arial"/>
          <w:sz w:val="20"/>
          <w:szCs w:val="20"/>
        </w:rPr>
      </w:pPr>
    </w:p>
    <w:p w14:paraId="065A701B" w14:textId="77777777" w:rsidR="005D37BB" w:rsidRPr="0095273D" w:rsidRDefault="005D37BB" w:rsidP="0095273D">
      <w:pPr>
        <w:tabs>
          <w:tab w:val="left" w:pos="360"/>
          <w:tab w:val="num" w:pos="720"/>
        </w:tabs>
        <w:spacing w:after="0" w:line="240" w:lineRule="auto"/>
        <w:ind w:left="360" w:hanging="360"/>
        <w:contextualSpacing/>
        <w:jc w:val="both"/>
        <w:rPr>
          <w:rFonts w:ascii="Arial" w:hAnsi="Arial" w:cs="Arial"/>
          <w:sz w:val="20"/>
          <w:szCs w:val="20"/>
        </w:rPr>
      </w:pPr>
    </w:p>
    <w:p w14:paraId="32716CC4" w14:textId="77777777" w:rsidR="00C7065A" w:rsidRPr="0095273D" w:rsidRDefault="00C7065A" w:rsidP="0095273D">
      <w:pPr>
        <w:tabs>
          <w:tab w:val="left" w:pos="360"/>
          <w:tab w:val="num" w:pos="720"/>
        </w:tabs>
        <w:spacing w:after="0" w:line="240" w:lineRule="auto"/>
        <w:ind w:left="360" w:hanging="360"/>
        <w:contextualSpacing/>
        <w:jc w:val="both"/>
        <w:rPr>
          <w:rFonts w:ascii="Arial" w:hAnsi="Arial" w:cs="Arial"/>
          <w:sz w:val="20"/>
          <w:szCs w:val="20"/>
        </w:rPr>
      </w:pPr>
    </w:p>
    <w:p w14:paraId="44666C0D" w14:textId="77777777" w:rsidR="00992D39" w:rsidRPr="0095273D" w:rsidRDefault="00C7065A" w:rsidP="0095273D">
      <w:pPr>
        <w:tabs>
          <w:tab w:val="left" w:pos="360"/>
          <w:tab w:val="num" w:pos="720"/>
        </w:tabs>
        <w:spacing w:after="0" w:line="240" w:lineRule="auto"/>
        <w:ind w:left="360" w:hanging="360"/>
        <w:contextualSpacing/>
        <w:jc w:val="both"/>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t xml:space="preserve">                                 </w:t>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t xml:space="preserve">    </w:t>
      </w:r>
      <w:r w:rsidR="00992D39" w:rsidRPr="0095273D">
        <w:rPr>
          <w:rFonts w:ascii="Arial" w:hAnsi="Arial" w:cs="Arial"/>
          <w:sz w:val="20"/>
          <w:szCs w:val="20"/>
        </w:rPr>
        <w:t>...................................................................</w:t>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p>
    <w:p w14:paraId="284C0830" w14:textId="77777777" w:rsidR="00992D39" w:rsidRPr="0095273D" w:rsidRDefault="00992D39" w:rsidP="0095273D">
      <w:pPr>
        <w:autoSpaceDE w:val="0"/>
        <w:autoSpaceDN w:val="0"/>
        <w:spacing w:after="0" w:line="240" w:lineRule="auto"/>
        <w:ind w:left="3119" w:hanging="854"/>
        <w:contextualSpacing/>
        <w:jc w:val="both"/>
        <w:rPr>
          <w:rFonts w:ascii="Arial" w:eastAsia="Times New Roman" w:hAnsi="Arial" w:cs="Arial"/>
          <w:sz w:val="20"/>
          <w:szCs w:val="20"/>
        </w:rPr>
      </w:pPr>
      <w:r w:rsidRPr="0095273D">
        <w:rPr>
          <w:rFonts w:ascii="Arial" w:eastAsia="Times New Roman" w:hAnsi="Arial" w:cs="Arial"/>
          <w:bCs/>
          <w:sz w:val="20"/>
          <w:szCs w:val="20"/>
        </w:rPr>
        <w:t xml:space="preserve">                       meno, priezvisko a</w:t>
      </w:r>
      <w:r w:rsidRPr="0095273D">
        <w:rPr>
          <w:rFonts w:ascii="Arial" w:eastAsia="Times New Roman" w:hAnsi="Arial" w:cs="Arial"/>
          <w:b/>
          <w:sz w:val="20"/>
          <w:szCs w:val="20"/>
        </w:rPr>
        <w:t> </w:t>
      </w:r>
      <w:r w:rsidRPr="0095273D">
        <w:rPr>
          <w:rFonts w:ascii="Arial" w:eastAsia="Times New Roman" w:hAnsi="Arial" w:cs="Arial"/>
          <w:b/>
          <w:bCs/>
          <w:caps/>
          <w:sz w:val="20"/>
          <w:szCs w:val="20"/>
        </w:rPr>
        <w:t xml:space="preserve"> </w:t>
      </w:r>
      <w:r w:rsidRPr="0095273D">
        <w:rPr>
          <w:rFonts w:ascii="Arial" w:eastAsia="Times New Roman" w:hAnsi="Arial" w:cs="Arial"/>
          <w:sz w:val="20"/>
          <w:szCs w:val="20"/>
        </w:rPr>
        <w:t xml:space="preserve">podpis uchádzača, jeho štatutárneho orgánu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alebo 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uchádzača v záväzkových vzťahoch</w:t>
      </w:r>
    </w:p>
    <w:p w14:paraId="07E2EEA2" w14:textId="77777777" w:rsidR="00992D39" w:rsidRPr="0095273D" w:rsidRDefault="00992D39" w:rsidP="0095273D">
      <w:pPr>
        <w:tabs>
          <w:tab w:val="num" w:pos="720"/>
        </w:tabs>
        <w:spacing w:after="0" w:line="240" w:lineRule="auto"/>
        <w:contextualSpacing/>
        <w:jc w:val="both"/>
        <w:rPr>
          <w:rFonts w:ascii="Arial" w:eastAsia="Times New Roman" w:hAnsi="Arial" w:cs="Arial"/>
          <w:sz w:val="20"/>
          <w:szCs w:val="20"/>
        </w:rPr>
      </w:pPr>
    </w:p>
    <w:p w14:paraId="27E9847C" w14:textId="77777777" w:rsidR="00992D39" w:rsidRPr="0095273D" w:rsidRDefault="00992D39" w:rsidP="0095273D">
      <w:pPr>
        <w:tabs>
          <w:tab w:val="num" w:pos="720"/>
        </w:tabs>
        <w:spacing w:after="0" w:line="240" w:lineRule="auto"/>
        <w:contextualSpacing/>
        <w:jc w:val="both"/>
        <w:rPr>
          <w:rFonts w:ascii="Arial" w:eastAsia="Arial Unicode MS" w:hAnsi="Arial" w:cs="Arial"/>
          <w:caps/>
          <w:color w:val="FF0000"/>
          <w:sz w:val="20"/>
          <w:szCs w:val="20"/>
          <w:u w:color="000000"/>
          <w:bdr w:val="nil"/>
        </w:rPr>
      </w:pPr>
    </w:p>
    <w:p w14:paraId="448C5566" w14:textId="77777777" w:rsidR="00992D39" w:rsidRPr="0095273D" w:rsidRDefault="00992D39" w:rsidP="0095273D">
      <w:pPr>
        <w:tabs>
          <w:tab w:val="num" w:pos="-720"/>
        </w:tabs>
        <w:spacing w:after="0" w:line="240" w:lineRule="auto"/>
        <w:contextualSpacing/>
        <w:jc w:val="both"/>
        <w:rPr>
          <w:rFonts w:ascii="Arial" w:eastAsia="Times New Roman" w:hAnsi="Arial" w:cs="Arial"/>
          <w:b/>
          <w:bCs/>
          <w:sz w:val="20"/>
          <w:szCs w:val="20"/>
        </w:rPr>
      </w:pPr>
    </w:p>
    <w:p w14:paraId="56B5076A" w14:textId="77777777" w:rsidR="00992D39" w:rsidRPr="0095273D" w:rsidRDefault="00992D39" w:rsidP="0095273D">
      <w:pPr>
        <w:tabs>
          <w:tab w:val="num" w:pos="-720"/>
        </w:tabs>
        <w:spacing w:after="0" w:line="240" w:lineRule="auto"/>
        <w:contextualSpacing/>
        <w:jc w:val="both"/>
        <w:rPr>
          <w:rFonts w:ascii="Arial" w:eastAsia="Times New Roman" w:hAnsi="Arial" w:cs="Arial"/>
          <w:b/>
          <w:bCs/>
          <w:sz w:val="20"/>
          <w:szCs w:val="20"/>
        </w:rPr>
      </w:pPr>
    </w:p>
    <w:p w14:paraId="79EA53C8" w14:textId="77777777" w:rsidR="00992D39" w:rsidRPr="0095273D" w:rsidRDefault="00992D39" w:rsidP="0095273D">
      <w:pPr>
        <w:tabs>
          <w:tab w:val="num" w:pos="-720"/>
        </w:tabs>
        <w:spacing w:after="0" w:line="240" w:lineRule="auto"/>
        <w:contextualSpacing/>
        <w:jc w:val="both"/>
        <w:rPr>
          <w:rFonts w:ascii="Arial" w:eastAsia="Times New Roman" w:hAnsi="Arial" w:cs="Arial"/>
          <w:b/>
          <w:bCs/>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p>
    <w:p w14:paraId="2D9D1D8A" w14:textId="77777777" w:rsidR="00992D39"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7F82F099" w14:textId="77777777" w:rsidR="00992D39"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5D5529FF" w14:textId="77777777" w:rsidR="00992D39" w:rsidRPr="0095273D" w:rsidRDefault="00992D39" w:rsidP="0095273D">
      <w:pPr>
        <w:spacing w:after="0" w:line="240" w:lineRule="auto"/>
        <w:contextualSpacing/>
        <w:jc w:val="both"/>
        <w:rPr>
          <w:rFonts w:ascii="Arial" w:eastAsia="Times New Roman" w:hAnsi="Arial" w:cs="Arial"/>
          <w:sz w:val="20"/>
          <w:szCs w:val="20"/>
          <w:lang w:val="cs-CZ"/>
        </w:rPr>
      </w:pPr>
      <w:r w:rsidRPr="0095273D">
        <w:rPr>
          <w:rFonts w:ascii="Arial" w:eastAsia="Calibri" w:hAnsi="Arial" w:cs="Arial"/>
          <w:sz w:val="20"/>
          <w:szCs w:val="20"/>
        </w:rPr>
        <w:t xml:space="preserve">* </w:t>
      </w:r>
      <w:r w:rsidRPr="0095273D">
        <w:rPr>
          <w:rFonts w:ascii="Arial" w:eastAsia="Calibri" w:hAnsi="Arial" w:cs="Arial"/>
          <w:sz w:val="20"/>
          <w:szCs w:val="20"/>
        </w:rPr>
        <w:tab/>
        <w:t xml:space="preserve">v prípade, že zhotoviteľom bola </w:t>
      </w:r>
      <w:r w:rsidRPr="0095273D">
        <w:rPr>
          <w:rFonts w:ascii="Arial" w:eastAsia="Calibri" w:hAnsi="Arial" w:cs="Arial"/>
          <w:sz w:val="20"/>
          <w:szCs w:val="20"/>
          <w:u w:val="single"/>
        </w:rPr>
        <w:t xml:space="preserve">skupina dodávateľov/združenie, uveďte názov skupiny dodávateľov/združenia a členov skupiny dodávateľov/združenia s % podielom prác  </w:t>
      </w:r>
      <w:r w:rsidRPr="0095273D">
        <w:rPr>
          <w:rFonts w:ascii="Arial" w:eastAsia="Times New Roman" w:hAnsi="Arial" w:cs="Arial"/>
          <w:b/>
          <w:sz w:val="20"/>
          <w:szCs w:val="20"/>
        </w:rPr>
        <w:br w:type="page"/>
      </w:r>
    </w:p>
    <w:p w14:paraId="273904C3" w14:textId="77777777" w:rsidR="00A15598" w:rsidRPr="0095273D" w:rsidRDefault="00A15598" w:rsidP="0095273D">
      <w:pPr>
        <w:tabs>
          <w:tab w:val="left" w:pos="360"/>
          <w:tab w:val="num" w:pos="720"/>
        </w:tabs>
        <w:spacing w:after="0" w:line="240" w:lineRule="auto"/>
        <w:ind w:left="360" w:hanging="360"/>
        <w:contextualSpacing/>
        <w:jc w:val="both"/>
        <w:rPr>
          <w:rFonts w:ascii="Arial" w:hAnsi="Arial" w:cs="Arial"/>
          <w:sz w:val="20"/>
          <w:szCs w:val="20"/>
        </w:rPr>
      </w:pPr>
    </w:p>
    <w:p w14:paraId="5178809C" w14:textId="77777777" w:rsidR="001435F6" w:rsidRPr="0095273D" w:rsidRDefault="001435F6" w:rsidP="0095273D">
      <w:pPr>
        <w:spacing w:after="0" w:line="240" w:lineRule="auto"/>
        <w:contextualSpacing/>
        <w:jc w:val="center"/>
        <w:rPr>
          <w:rFonts w:ascii="Arial" w:hAnsi="Arial" w:cs="Arial"/>
          <w:b/>
          <w:caps/>
          <w:sz w:val="20"/>
          <w:szCs w:val="20"/>
        </w:rPr>
      </w:pPr>
      <w:r w:rsidRPr="0095273D">
        <w:rPr>
          <w:rFonts w:ascii="Arial" w:hAnsi="Arial" w:cs="Arial"/>
          <w:b/>
          <w:caps/>
          <w:sz w:val="20"/>
          <w:szCs w:val="20"/>
        </w:rPr>
        <w:t>Príloha B</w:t>
      </w:r>
      <w:r w:rsidR="00EF01D5" w:rsidRPr="0095273D">
        <w:rPr>
          <w:rFonts w:ascii="Arial" w:hAnsi="Arial" w:cs="Arial"/>
          <w:b/>
          <w:caps/>
          <w:sz w:val="20"/>
          <w:szCs w:val="20"/>
        </w:rPr>
        <w:t>6</w:t>
      </w:r>
      <w:r w:rsidR="007E7951" w:rsidRPr="0095273D">
        <w:rPr>
          <w:rFonts w:ascii="Arial" w:hAnsi="Arial" w:cs="Arial"/>
          <w:b/>
          <w:caps/>
          <w:sz w:val="20"/>
          <w:szCs w:val="20"/>
        </w:rPr>
        <w:t xml:space="preserve"> Jednotný európsky dokument pre ve</w:t>
      </w:r>
      <w:r w:rsidR="00B954E3" w:rsidRPr="0095273D">
        <w:rPr>
          <w:rFonts w:ascii="Arial" w:hAnsi="Arial" w:cs="Arial"/>
          <w:b/>
          <w:caps/>
          <w:sz w:val="20"/>
          <w:szCs w:val="20"/>
        </w:rPr>
        <w:t>r</w:t>
      </w:r>
      <w:r w:rsidR="007E7951" w:rsidRPr="0095273D">
        <w:rPr>
          <w:rFonts w:ascii="Arial" w:hAnsi="Arial" w:cs="Arial"/>
          <w:b/>
          <w:caps/>
          <w:sz w:val="20"/>
          <w:szCs w:val="20"/>
        </w:rPr>
        <w:t>ejné obstarávanie</w:t>
      </w:r>
    </w:p>
    <w:p w14:paraId="16EABD5C" w14:textId="77777777" w:rsidR="00992D39" w:rsidRPr="0095273D" w:rsidRDefault="00992D39" w:rsidP="0095273D">
      <w:pPr>
        <w:spacing w:after="0" w:line="240" w:lineRule="auto"/>
        <w:contextualSpacing/>
        <w:jc w:val="center"/>
        <w:rPr>
          <w:rFonts w:ascii="Arial" w:hAnsi="Arial" w:cs="Arial"/>
          <w:b/>
          <w:i/>
          <w:caps/>
          <w:noProof/>
          <w:color w:val="000000"/>
          <w:sz w:val="20"/>
          <w:szCs w:val="20"/>
        </w:rPr>
      </w:pPr>
    </w:p>
    <w:p w14:paraId="466F4059"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JEDNOTNÝ EURÓPSKY DOKUMENT – FORMULÁR v.1.00</w:t>
      </w:r>
    </w:p>
    <w:p w14:paraId="35046C93" w14:textId="77777777" w:rsidR="00992D39" w:rsidRPr="0095273D" w:rsidRDefault="00992D39" w:rsidP="0095273D">
      <w:pPr>
        <w:spacing w:after="0" w:line="240" w:lineRule="auto"/>
        <w:contextualSpacing/>
        <w:jc w:val="center"/>
        <w:rPr>
          <w:rFonts w:ascii="Arial" w:hAnsi="Arial" w:cs="Arial"/>
          <w:sz w:val="20"/>
          <w:szCs w:val="20"/>
        </w:rPr>
      </w:pPr>
    </w:p>
    <w:p w14:paraId="05C61FDE" w14:textId="77777777" w:rsidR="001435F6" w:rsidRPr="0095273D" w:rsidRDefault="001435F6"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 : Informácie týkajúce sa postupu verejného obstarávania a verejného obstarávateľa alebo obstarávateľa</w:t>
      </w:r>
    </w:p>
    <w:tbl>
      <w:tblPr>
        <w:tblStyle w:val="Mriekatabuky"/>
        <w:tblW w:w="9751" w:type="dxa"/>
        <w:tblLook w:val="04A0" w:firstRow="1" w:lastRow="0" w:firstColumn="1" w:lastColumn="0" w:noHBand="0" w:noVBand="1"/>
      </w:tblPr>
      <w:tblGrid>
        <w:gridCol w:w="9751"/>
      </w:tblGrid>
      <w:tr w:rsidR="001435F6" w:rsidRPr="0095273D" w14:paraId="3990E357" w14:textId="77777777" w:rsidTr="00A95E29">
        <w:trPr>
          <w:trHeight w:val="3884"/>
        </w:trPr>
        <w:tc>
          <w:tcPr>
            <w:tcW w:w="9751" w:type="dxa"/>
            <w:shd w:val="clear" w:color="auto" w:fill="EEECE1" w:themeFill="background2"/>
          </w:tcPr>
          <w:p w14:paraId="1CC140A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 prípade postupov verejného obstarávania, v ktorých bola výzva na súťaž uverejnená v </w:t>
            </w:r>
            <w:r w:rsidRPr="0095273D">
              <w:rPr>
                <w:rFonts w:ascii="Arial" w:hAnsi="Arial" w:cs="Arial"/>
                <w:i/>
                <w:sz w:val="20"/>
                <w:szCs w:val="20"/>
              </w:rPr>
              <w:t>Úradnom vestníku Európskej únie</w:t>
            </w:r>
            <w:r w:rsidRPr="0095273D">
              <w:rPr>
                <w:rFonts w:ascii="Arial" w:hAnsi="Arial" w:cs="Arial"/>
                <w:sz w:val="20"/>
                <w:szCs w:val="20"/>
              </w:rPr>
              <w:t xml:space="preserve">, sa informácie požadované v časti I zobrazia automaticky za predpokladu, že na vytvorenie a vyplnenie jednotného európskeho dokumentu pre obstarávanie sa použije elektronická služba jednotného </w:t>
            </w:r>
            <w:r w:rsidRPr="0095273D">
              <w:rPr>
                <w:rFonts w:ascii="Arial" w:hAnsi="Arial" w:cs="Arial"/>
                <w:sz w:val="20"/>
                <w:szCs w:val="20"/>
              </w:rPr>
              <w:lastRenderedPageBreak/>
              <w:t>európskeho dokumentu pre obstarávanie</w:t>
            </w:r>
            <w:r w:rsidRPr="0095273D">
              <w:rPr>
                <w:rStyle w:val="Odkaznapoznmkupodiarou"/>
                <w:rFonts w:ascii="Arial" w:hAnsi="Arial" w:cs="Arial"/>
                <w:sz w:val="20"/>
                <w:szCs w:val="20"/>
              </w:rPr>
              <w:footnoteReference w:id="8"/>
            </w:r>
            <w:r w:rsidRPr="0095273D">
              <w:rPr>
                <w:rFonts w:ascii="Arial" w:hAnsi="Arial" w:cs="Arial"/>
                <w:sz w:val="20"/>
                <w:szCs w:val="20"/>
              </w:rPr>
              <w:t>. Referenčné číslo príslušného oznámenia</w:t>
            </w:r>
            <w:r w:rsidRPr="0095273D">
              <w:rPr>
                <w:rStyle w:val="Odkaznapoznmkupodiarou"/>
                <w:rFonts w:ascii="Arial" w:hAnsi="Arial" w:cs="Arial"/>
                <w:sz w:val="20"/>
                <w:szCs w:val="20"/>
              </w:rPr>
              <w:footnoteReference w:id="9"/>
            </w:r>
            <w:r w:rsidRPr="0095273D">
              <w:rPr>
                <w:rFonts w:ascii="Arial" w:hAnsi="Arial" w:cs="Arial"/>
                <w:sz w:val="20"/>
                <w:szCs w:val="20"/>
              </w:rPr>
              <w:t xml:space="preserve"> uverejneného v Úradnom vestníku Európskej únie :</w:t>
            </w:r>
          </w:p>
          <w:p w14:paraId="3CDAC2BA" w14:textId="77777777" w:rsidR="001435F6" w:rsidRPr="0095273D" w:rsidRDefault="001435F6" w:rsidP="0095273D">
            <w:pPr>
              <w:spacing w:after="0" w:line="240" w:lineRule="auto"/>
              <w:contextualSpacing/>
              <w:jc w:val="both"/>
              <w:rPr>
                <w:rFonts w:ascii="Arial" w:hAnsi="Arial" w:cs="Arial"/>
                <w:sz w:val="20"/>
                <w:szCs w:val="20"/>
              </w:rPr>
            </w:pPr>
          </w:p>
          <w:p w14:paraId="2F6D34E9"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Ú. v. EÚ S</w:t>
            </w:r>
            <w:r w:rsidR="009F1FA3" w:rsidRPr="0095273D">
              <w:rPr>
                <w:rFonts w:ascii="Arial" w:hAnsi="Arial" w:cs="Arial"/>
                <w:sz w:val="20"/>
                <w:szCs w:val="20"/>
              </w:rPr>
              <w:t> </w:t>
            </w:r>
            <w:r w:rsidRPr="0095273D">
              <w:rPr>
                <w:rFonts w:ascii="Arial" w:hAnsi="Arial" w:cs="Arial"/>
                <w:sz w:val="20"/>
                <w:szCs w:val="20"/>
              </w:rPr>
              <w:t>číslo</w:t>
            </w:r>
            <w:r w:rsidR="009F1FA3" w:rsidRPr="0095273D">
              <w:rPr>
                <w:rFonts w:ascii="Arial" w:hAnsi="Arial" w:cs="Arial"/>
                <w:sz w:val="20"/>
                <w:szCs w:val="20"/>
              </w:rPr>
              <w:t xml:space="preserve"> </w:t>
            </w:r>
            <w:r w:rsidRPr="0095273D">
              <w:rPr>
                <w:rFonts w:ascii="Arial" w:hAnsi="Arial" w:cs="Arial"/>
                <w:sz w:val="20"/>
                <w:szCs w:val="20"/>
              </w:rPr>
              <w:t xml:space="preserve">, dátum, strana </w:t>
            </w:r>
          </w:p>
          <w:p w14:paraId="0B93923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Číslo oznámenia v Ú. v. EÚ S : </w:t>
            </w:r>
          </w:p>
          <w:p w14:paraId="375DB52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v </w:t>
            </w:r>
            <w:r w:rsidRPr="0095273D">
              <w:rPr>
                <w:rFonts w:ascii="Arial" w:hAnsi="Arial" w:cs="Arial"/>
                <w:i/>
                <w:sz w:val="20"/>
                <w:szCs w:val="20"/>
              </w:rPr>
              <w:t>Úradnom vestníku Európskej únie</w:t>
            </w:r>
            <w:r w:rsidRPr="0095273D">
              <w:rPr>
                <w:rFonts w:ascii="Arial" w:hAnsi="Arial" w:cs="Arial"/>
                <w:sz w:val="20"/>
                <w:szCs w:val="20"/>
              </w:rPr>
              <w:t xml:space="preserve"> nebola uverejnená žiadna výzva na súťaž, verejný obstarávateľ alebo obstarávateľ musí vyplniť informácie umožňujúce jednoznačnú identifikáciu postupu verejného obstarávania.</w:t>
            </w:r>
          </w:p>
          <w:p w14:paraId="20FA88B5" w14:textId="77777777" w:rsidR="001435F6" w:rsidRPr="0095273D" w:rsidRDefault="001435F6" w:rsidP="0095273D">
            <w:pPr>
              <w:spacing w:after="0" w:line="240" w:lineRule="auto"/>
              <w:contextualSpacing/>
              <w:jc w:val="both"/>
              <w:rPr>
                <w:rFonts w:ascii="Arial" w:hAnsi="Arial" w:cs="Arial"/>
                <w:sz w:val="20"/>
                <w:szCs w:val="20"/>
              </w:rPr>
            </w:pPr>
          </w:p>
          <w:p w14:paraId="465B59CD"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 prípade, keď nie je potrebné uverejnenie oznámenia v </w:t>
            </w:r>
            <w:r w:rsidRPr="0095273D">
              <w:rPr>
                <w:rFonts w:ascii="Arial" w:hAnsi="Arial" w:cs="Arial"/>
                <w:i/>
                <w:sz w:val="20"/>
                <w:szCs w:val="20"/>
              </w:rPr>
              <w:t>Úradnom vestníku Európskej únie</w:t>
            </w:r>
            <w:r w:rsidRPr="0095273D">
              <w:rPr>
                <w:rFonts w:ascii="Arial" w:hAnsi="Arial" w:cs="Arial"/>
                <w:sz w:val="20"/>
                <w:szCs w:val="20"/>
              </w:rPr>
              <w:t xml:space="preserve">, uveďte ďalšie informácie umožňujúce jednoznačnú identifikáciu postupu verejného obstarávania (napr. odkaz </w:t>
            </w:r>
            <w:r w:rsidRPr="0095273D">
              <w:rPr>
                <w:rFonts w:ascii="Arial" w:hAnsi="Arial" w:cs="Arial"/>
                <w:sz w:val="20"/>
                <w:szCs w:val="20"/>
              </w:rPr>
              <w:br/>
              <w:t>na uverejnenie na vnútroštátnej úrovni). [...........]</w:t>
            </w:r>
          </w:p>
        </w:tc>
      </w:tr>
    </w:tbl>
    <w:p w14:paraId="066E6098" w14:textId="77777777" w:rsidR="001435F6" w:rsidRPr="0095273D" w:rsidRDefault="001435F6" w:rsidP="0095273D">
      <w:pPr>
        <w:spacing w:after="0" w:line="240" w:lineRule="auto"/>
        <w:contextualSpacing/>
        <w:rPr>
          <w:rFonts w:ascii="Arial" w:hAnsi="Arial" w:cs="Arial"/>
          <w:sz w:val="20"/>
          <w:szCs w:val="20"/>
        </w:rPr>
      </w:pPr>
    </w:p>
    <w:p w14:paraId="537C4E7B"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INFORMÁCIE O POSTUPE VEREJNÉHO OBSTARÁVANIA</w:t>
      </w:r>
    </w:p>
    <w:tbl>
      <w:tblPr>
        <w:tblStyle w:val="Mriekatabuky"/>
        <w:tblW w:w="9751" w:type="dxa"/>
        <w:tblLook w:val="04A0" w:firstRow="1" w:lastRow="0" w:firstColumn="1" w:lastColumn="0" w:noHBand="0" w:noVBand="1"/>
      </w:tblPr>
      <w:tblGrid>
        <w:gridCol w:w="9751"/>
      </w:tblGrid>
      <w:tr w:rsidR="001435F6" w:rsidRPr="0095273D" w14:paraId="1F65C075" w14:textId="77777777" w:rsidTr="00A95E29">
        <w:trPr>
          <w:trHeight w:val="1182"/>
        </w:trPr>
        <w:tc>
          <w:tcPr>
            <w:tcW w:w="9751" w:type="dxa"/>
            <w:shd w:val="clear" w:color="auto" w:fill="EEECE1" w:themeFill="background2"/>
          </w:tcPr>
          <w:p w14:paraId="62DBA56A"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14:paraId="1D950007"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74EC2A86" w14:textId="77777777" w:rsidTr="00A95E29">
        <w:trPr>
          <w:trHeight w:val="292"/>
        </w:trPr>
        <w:tc>
          <w:tcPr>
            <w:tcW w:w="4870" w:type="dxa"/>
          </w:tcPr>
          <w:p w14:paraId="782ED6DE"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lastRenderedPageBreak/>
              <w:t>Identifikácia obstarávateľa</w:t>
            </w:r>
            <w:r w:rsidRPr="0095273D">
              <w:rPr>
                <w:rStyle w:val="Odkaznapoznmkupodiarou"/>
                <w:rFonts w:ascii="Arial" w:hAnsi="Arial" w:cs="Arial"/>
                <w:b/>
                <w:sz w:val="20"/>
                <w:szCs w:val="20"/>
              </w:rPr>
              <w:footnoteReference w:id="10"/>
            </w:r>
          </w:p>
        </w:tc>
        <w:tc>
          <w:tcPr>
            <w:tcW w:w="4870" w:type="dxa"/>
          </w:tcPr>
          <w:p w14:paraId="37F60A0B"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03352C0C" w14:textId="77777777" w:rsidTr="00A95E29">
        <w:trPr>
          <w:trHeight w:val="292"/>
        </w:trPr>
        <w:tc>
          <w:tcPr>
            <w:tcW w:w="4870" w:type="dxa"/>
          </w:tcPr>
          <w:p w14:paraId="2328516A"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Názov: </w:t>
            </w:r>
          </w:p>
        </w:tc>
        <w:tc>
          <w:tcPr>
            <w:tcW w:w="4870" w:type="dxa"/>
          </w:tcPr>
          <w:p w14:paraId="5CC8175D" w14:textId="77777777" w:rsidR="001435F6" w:rsidRPr="0095273D" w:rsidRDefault="001B1954" w:rsidP="0095273D">
            <w:pPr>
              <w:spacing w:after="0" w:line="240" w:lineRule="auto"/>
              <w:contextualSpacing/>
              <w:rPr>
                <w:rFonts w:ascii="Arial" w:hAnsi="Arial" w:cs="Arial"/>
                <w:sz w:val="20"/>
                <w:szCs w:val="20"/>
              </w:rPr>
            </w:pPr>
            <w:r w:rsidRPr="0095273D">
              <w:rPr>
                <w:rFonts w:ascii="Arial" w:hAnsi="Arial" w:cs="Arial"/>
                <w:sz w:val="20"/>
                <w:szCs w:val="20"/>
              </w:rPr>
              <w:t>Národná diaľničná spoločnosť, a.s.</w:t>
            </w:r>
          </w:p>
        </w:tc>
      </w:tr>
      <w:tr w:rsidR="001435F6" w:rsidRPr="0095273D" w14:paraId="61370DCD" w14:textId="77777777" w:rsidTr="00A95E29">
        <w:trPr>
          <w:trHeight w:val="292"/>
        </w:trPr>
        <w:tc>
          <w:tcPr>
            <w:tcW w:w="4870" w:type="dxa"/>
          </w:tcPr>
          <w:p w14:paraId="29E772FF"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O aké obstarávanie ide?</w:t>
            </w:r>
          </w:p>
        </w:tc>
        <w:tc>
          <w:tcPr>
            <w:tcW w:w="4870" w:type="dxa"/>
          </w:tcPr>
          <w:p w14:paraId="2F3361AE"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3E701969" w14:textId="77777777" w:rsidTr="00A95E29">
        <w:trPr>
          <w:trHeight w:val="292"/>
        </w:trPr>
        <w:tc>
          <w:tcPr>
            <w:tcW w:w="4870" w:type="dxa"/>
          </w:tcPr>
          <w:p w14:paraId="18195727"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Názov alebo skrátený opis obstarávania</w:t>
            </w:r>
            <w:r w:rsidRPr="0095273D">
              <w:rPr>
                <w:rStyle w:val="Odkaznapoznmkupodiarou"/>
                <w:rFonts w:ascii="Arial" w:hAnsi="Arial" w:cs="Arial"/>
                <w:sz w:val="20"/>
                <w:szCs w:val="20"/>
              </w:rPr>
              <w:footnoteReference w:id="11"/>
            </w:r>
          </w:p>
        </w:tc>
        <w:tc>
          <w:tcPr>
            <w:tcW w:w="4870" w:type="dxa"/>
          </w:tcPr>
          <w:p w14:paraId="1F31394E" w14:textId="3F3B7AC9" w:rsidR="001435F6" w:rsidRPr="0095273D" w:rsidRDefault="009F1FA3" w:rsidP="0095273D">
            <w:pPr>
              <w:tabs>
                <w:tab w:val="left" w:pos="0"/>
              </w:tabs>
              <w:spacing w:after="0" w:line="240" w:lineRule="auto"/>
              <w:ind w:left="-19"/>
              <w:contextualSpacing/>
              <w:jc w:val="both"/>
              <w:rPr>
                <w:rFonts w:ascii="Arial" w:hAnsi="Arial" w:cs="Arial"/>
                <w:b/>
                <w:sz w:val="20"/>
                <w:szCs w:val="20"/>
              </w:rPr>
            </w:pPr>
            <w:r w:rsidRPr="0095273D">
              <w:rPr>
                <w:rFonts w:ascii="Arial" w:hAnsi="Arial" w:cs="Arial"/>
                <w:b/>
                <w:sz w:val="20"/>
                <w:szCs w:val="20"/>
              </w:rPr>
              <w:t>D3 Oščadnica-Čadca, Bukov</w:t>
            </w:r>
            <w:r w:rsidR="004058F3" w:rsidRPr="0095273D">
              <w:rPr>
                <w:rFonts w:ascii="Arial" w:hAnsi="Arial" w:cs="Arial"/>
                <w:b/>
                <w:sz w:val="20"/>
                <w:szCs w:val="20"/>
              </w:rPr>
              <w:t>, II</w:t>
            </w:r>
            <w:r w:rsidRPr="0095273D">
              <w:rPr>
                <w:rFonts w:ascii="Arial" w:hAnsi="Arial" w:cs="Arial"/>
                <w:b/>
                <w:sz w:val="20"/>
                <w:szCs w:val="20"/>
              </w:rPr>
              <w:t xml:space="preserve">. </w:t>
            </w:r>
            <w:proofErr w:type="spellStart"/>
            <w:r w:rsidRPr="0095273D">
              <w:rPr>
                <w:rFonts w:ascii="Arial" w:hAnsi="Arial" w:cs="Arial"/>
                <w:b/>
                <w:sz w:val="20"/>
                <w:szCs w:val="20"/>
              </w:rPr>
              <w:t>polprofil</w:t>
            </w:r>
            <w:proofErr w:type="spellEnd"/>
          </w:p>
        </w:tc>
      </w:tr>
      <w:tr w:rsidR="001435F6" w:rsidRPr="0095273D" w14:paraId="6F92B95B" w14:textId="77777777" w:rsidTr="00A95E29">
        <w:trPr>
          <w:trHeight w:val="535"/>
        </w:trPr>
        <w:tc>
          <w:tcPr>
            <w:tcW w:w="4870" w:type="dxa"/>
          </w:tcPr>
          <w:p w14:paraId="6D8BB433"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Evidenčné číslo spisu, ktoré pridelil verejný obstarávateľ alebo obstarávateľ (ak sa uplatňuje)</w:t>
            </w:r>
            <w:r w:rsidRPr="0095273D">
              <w:rPr>
                <w:rStyle w:val="Odkaznapoznmkupodiarou"/>
                <w:rFonts w:ascii="Arial" w:hAnsi="Arial" w:cs="Arial"/>
                <w:sz w:val="20"/>
                <w:szCs w:val="20"/>
              </w:rPr>
              <w:footnoteReference w:id="12"/>
            </w:r>
            <w:r w:rsidRPr="0095273D">
              <w:rPr>
                <w:rFonts w:ascii="Arial" w:hAnsi="Arial" w:cs="Arial"/>
                <w:sz w:val="20"/>
                <w:szCs w:val="20"/>
              </w:rPr>
              <w:t>:</w:t>
            </w:r>
          </w:p>
        </w:tc>
        <w:tc>
          <w:tcPr>
            <w:tcW w:w="4870" w:type="dxa"/>
          </w:tcPr>
          <w:p w14:paraId="238CE750" w14:textId="77777777" w:rsidR="001435F6" w:rsidRPr="0095273D" w:rsidRDefault="009F1FA3" w:rsidP="0095273D">
            <w:pPr>
              <w:spacing w:after="0" w:line="240" w:lineRule="auto"/>
              <w:contextualSpacing/>
              <w:rPr>
                <w:rFonts w:ascii="Arial" w:hAnsi="Arial" w:cs="Arial"/>
                <w:sz w:val="20"/>
                <w:szCs w:val="20"/>
              </w:rPr>
            </w:pPr>
            <w:r w:rsidRPr="0095273D">
              <w:rPr>
                <w:rFonts w:ascii="Arial" w:hAnsi="Arial" w:cs="Arial"/>
                <w:sz w:val="20"/>
                <w:szCs w:val="20"/>
              </w:rPr>
              <w:t>02</w:t>
            </w:r>
            <w:r w:rsidR="00313546" w:rsidRPr="0095273D">
              <w:rPr>
                <w:rFonts w:ascii="Arial" w:hAnsi="Arial" w:cs="Arial"/>
                <w:sz w:val="20"/>
                <w:szCs w:val="20"/>
              </w:rPr>
              <w:t>2</w:t>
            </w:r>
            <w:r w:rsidRPr="0095273D">
              <w:rPr>
                <w:rFonts w:ascii="Arial" w:hAnsi="Arial" w:cs="Arial"/>
                <w:sz w:val="20"/>
                <w:szCs w:val="20"/>
              </w:rPr>
              <w:t>4</w:t>
            </w:r>
            <w:r w:rsidR="00E84E59" w:rsidRPr="0095273D">
              <w:rPr>
                <w:rFonts w:ascii="Arial" w:hAnsi="Arial" w:cs="Arial"/>
                <w:sz w:val="20"/>
                <w:szCs w:val="20"/>
              </w:rPr>
              <w:t>6</w:t>
            </w:r>
            <w:r w:rsidRPr="0095273D">
              <w:rPr>
                <w:rFonts w:ascii="Arial" w:hAnsi="Arial" w:cs="Arial"/>
                <w:sz w:val="20"/>
                <w:szCs w:val="20"/>
              </w:rPr>
              <w:t>1</w:t>
            </w:r>
            <w:r w:rsidR="00E84E59" w:rsidRPr="0095273D">
              <w:rPr>
                <w:rFonts w:ascii="Arial" w:hAnsi="Arial" w:cs="Arial"/>
                <w:sz w:val="20"/>
                <w:szCs w:val="20"/>
              </w:rPr>
              <w:t>030</w:t>
            </w:r>
            <w:r w:rsidRPr="0095273D">
              <w:rPr>
                <w:rFonts w:ascii="Arial" w:hAnsi="Arial" w:cs="Arial"/>
                <w:sz w:val="20"/>
                <w:szCs w:val="20"/>
              </w:rPr>
              <w:t>1</w:t>
            </w:r>
          </w:p>
        </w:tc>
      </w:tr>
    </w:tbl>
    <w:p w14:paraId="6ADDDB55"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58F0C612" w14:textId="77777777" w:rsidTr="00A95E29">
        <w:tc>
          <w:tcPr>
            <w:tcW w:w="9751" w:type="dxa"/>
            <w:shd w:val="clear" w:color="auto" w:fill="EEECE1" w:themeFill="background2"/>
          </w:tcPr>
          <w:p w14:paraId="5C342EB5"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Všetky ostatné informácie vo všetkých oddieloch jednotného európskeho dokumentu pre obstarávanie vypĺňa hospodársky subjekt.</w:t>
            </w:r>
          </w:p>
        </w:tc>
      </w:tr>
    </w:tbl>
    <w:p w14:paraId="27EB8518" w14:textId="77777777" w:rsidR="00ED426C" w:rsidRPr="0095273D" w:rsidRDefault="00ED426C" w:rsidP="0095273D">
      <w:pPr>
        <w:spacing w:after="0" w:line="240" w:lineRule="auto"/>
        <w:contextualSpacing/>
        <w:jc w:val="center"/>
        <w:rPr>
          <w:rFonts w:ascii="Arial" w:hAnsi="Arial" w:cs="Arial"/>
          <w:b/>
          <w:sz w:val="20"/>
          <w:szCs w:val="20"/>
        </w:rPr>
      </w:pPr>
    </w:p>
    <w:p w14:paraId="115DBA6B" w14:textId="77777777" w:rsidR="001435F6" w:rsidRPr="0095273D" w:rsidRDefault="001435F6"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II : Informácie týkajúce sa hospodárskeho subjektu</w:t>
      </w:r>
    </w:p>
    <w:p w14:paraId="53C56666" w14:textId="77777777" w:rsidR="00813060" w:rsidRPr="0095273D" w:rsidRDefault="00813060" w:rsidP="0095273D">
      <w:pPr>
        <w:spacing w:after="0" w:line="240" w:lineRule="auto"/>
        <w:contextualSpacing/>
        <w:jc w:val="center"/>
        <w:rPr>
          <w:rFonts w:ascii="Arial" w:hAnsi="Arial" w:cs="Arial"/>
          <w:b/>
          <w:sz w:val="20"/>
          <w:szCs w:val="20"/>
        </w:rPr>
      </w:pPr>
    </w:p>
    <w:p w14:paraId="56F6347D" w14:textId="77777777" w:rsidR="00AB273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A : INFORMÁCIE O HOSPODÁRSKOM SUBJEKTE</w:t>
      </w:r>
    </w:p>
    <w:tbl>
      <w:tblPr>
        <w:tblStyle w:val="Mriekatabuky"/>
        <w:tblpPr w:leftFromText="141" w:rightFromText="141" w:vertAnchor="text" w:horzAnchor="margin" w:tblpY="119"/>
        <w:tblW w:w="9740" w:type="dxa"/>
        <w:tblLook w:val="04A0" w:firstRow="1" w:lastRow="0" w:firstColumn="1" w:lastColumn="0" w:noHBand="0" w:noVBand="1"/>
      </w:tblPr>
      <w:tblGrid>
        <w:gridCol w:w="4870"/>
        <w:gridCol w:w="4870"/>
      </w:tblGrid>
      <w:tr w:rsidR="00AB2736" w:rsidRPr="0095273D" w14:paraId="063D21CF" w14:textId="77777777" w:rsidTr="00AB2736">
        <w:trPr>
          <w:trHeight w:val="283"/>
        </w:trPr>
        <w:tc>
          <w:tcPr>
            <w:tcW w:w="4870" w:type="dxa"/>
          </w:tcPr>
          <w:p w14:paraId="3E488CA8" w14:textId="77777777" w:rsidR="00AB2736" w:rsidRPr="0095273D" w:rsidRDefault="00AB2736" w:rsidP="0095273D">
            <w:pPr>
              <w:spacing w:after="0" w:line="240" w:lineRule="auto"/>
              <w:contextualSpacing/>
              <w:rPr>
                <w:rFonts w:ascii="Arial" w:hAnsi="Arial" w:cs="Arial"/>
                <w:b/>
                <w:sz w:val="20"/>
                <w:szCs w:val="20"/>
              </w:rPr>
            </w:pPr>
            <w:r w:rsidRPr="0095273D">
              <w:rPr>
                <w:rFonts w:ascii="Arial" w:hAnsi="Arial" w:cs="Arial"/>
                <w:b/>
                <w:sz w:val="20"/>
                <w:szCs w:val="20"/>
              </w:rPr>
              <w:t>Identifikácia:</w:t>
            </w:r>
          </w:p>
        </w:tc>
        <w:tc>
          <w:tcPr>
            <w:tcW w:w="4870" w:type="dxa"/>
          </w:tcPr>
          <w:p w14:paraId="0048DC6E" w14:textId="77777777" w:rsidR="00AB2736" w:rsidRPr="0095273D" w:rsidRDefault="00AB273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AB2736" w:rsidRPr="0095273D" w14:paraId="2A9C4353" w14:textId="77777777" w:rsidTr="00AB2736">
        <w:trPr>
          <w:trHeight w:val="283"/>
        </w:trPr>
        <w:tc>
          <w:tcPr>
            <w:tcW w:w="4870" w:type="dxa"/>
          </w:tcPr>
          <w:p w14:paraId="7246BE5E"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 xml:space="preserve">Názov : </w:t>
            </w:r>
          </w:p>
        </w:tc>
        <w:tc>
          <w:tcPr>
            <w:tcW w:w="4870" w:type="dxa"/>
          </w:tcPr>
          <w:p w14:paraId="1F01FEE4"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  ]</w:t>
            </w:r>
          </w:p>
        </w:tc>
      </w:tr>
      <w:tr w:rsidR="00AB2736" w:rsidRPr="0095273D" w14:paraId="4EC0BC46" w14:textId="77777777" w:rsidTr="00AB2736">
        <w:trPr>
          <w:trHeight w:val="1391"/>
        </w:trPr>
        <w:tc>
          <w:tcPr>
            <w:tcW w:w="4870" w:type="dxa"/>
          </w:tcPr>
          <w:p w14:paraId="47CFA077"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Identifikačné číslo pre DPH, ak sa uplatňuje:</w:t>
            </w:r>
          </w:p>
          <w:p w14:paraId="034BE2DB" w14:textId="77777777" w:rsidR="00AB2736" w:rsidRPr="0095273D" w:rsidRDefault="00AB2736" w:rsidP="0095273D">
            <w:pPr>
              <w:spacing w:after="0" w:line="240" w:lineRule="auto"/>
              <w:contextualSpacing/>
              <w:rPr>
                <w:rFonts w:ascii="Arial" w:hAnsi="Arial" w:cs="Arial"/>
                <w:sz w:val="20"/>
                <w:szCs w:val="20"/>
              </w:rPr>
            </w:pPr>
          </w:p>
          <w:p w14:paraId="114A9512"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Ak sa identifikačné číslo pre DPH neuplatňuje, uveďte ich národné identifikačné číslo, ak sa vyžaduje a je uplatniteľné.</w:t>
            </w:r>
          </w:p>
        </w:tc>
        <w:tc>
          <w:tcPr>
            <w:tcW w:w="4870" w:type="dxa"/>
          </w:tcPr>
          <w:p w14:paraId="75459F24"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  ]</w:t>
            </w:r>
          </w:p>
          <w:p w14:paraId="0AF7237D" w14:textId="77777777" w:rsidR="00AB2736" w:rsidRPr="0095273D" w:rsidRDefault="00AB2736" w:rsidP="0095273D">
            <w:pPr>
              <w:spacing w:after="0" w:line="240" w:lineRule="auto"/>
              <w:contextualSpacing/>
              <w:rPr>
                <w:rFonts w:ascii="Arial" w:hAnsi="Arial" w:cs="Arial"/>
                <w:sz w:val="20"/>
                <w:szCs w:val="20"/>
              </w:rPr>
            </w:pPr>
          </w:p>
          <w:p w14:paraId="46192C2E"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  ]</w:t>
            </w:r>
          </w:p>
        </w:tc>
      </w:tr>
      <w:tr w:rsidR="00AB2736" w:rsidRPr="0095273D" w14:paraId="1BC13D05" w14:textId="77777777" w:rsidTr="00AB2736">
        <w:trPr>
          <w:trHeight w:val="438"/>
        </w:trPr>
        <w:tc>
          <w:tcPr>
            <w:tcW w:w="4870" w:type="dxa"/>
          </w:tcPr>
          <w:p w14:paraId="5303A1EB"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Poštová adresa:</w:t>
            </w:r>
          </w:p>
        </w:tc>
        <w:tc>
          <w:tcPr>
            <w:tcW w:w="4870" w:type="dxa"/>
          </w:tcPr>
          <w:p w14:paraId="4D67A211"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AB2736" w:rsidRPr="0095273D" w14:paraId="0651039E" w14:textId="77777777" w:rsidTr="00AB2736">
        <w:trPr>
          <w:trHeight w:val="283"/>
        </w:trPr>
        <w:tc>
          <w:tcPr>
            <w:tcW w:w="4870" w:type="dxa"/>
          </w:tcPr>
          <w:p w14:paraId="5F4EB04C"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Kontaktné osoby</w:t>
            </w:r>
            <w:r w:rsidRPr="0095273D">
              <w:rPr>
                <w:rStyle w:val="Odkaznapoznmkupodiarou"/>
                <w:rFonts w:ascii="Arial" w:hAnsi="Arial" w:cs="Arial"/>
                <w:sz w:val="20"/>
                <w:szCs w:val="20"/>
              </w:rPr>
              <w:footnoteReference w:id="13"/>
            </w:r>
            <w:r w:rsidRPr="0095273D">
              <w:rPr>
                <w:rFonts w:ascii="Arial" w:hAnsi="Arial" w:cs="Arial"/>
                <w:sz w:val="20"/>
                <w:szCs w:val="20"/>
              </w:rPr>
              <w:t>:</w:t>
            </w:r>
          </w:p>
          <w:p w14:paraId="68CE3863"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Telefón:</w:t>
            </w:r>
          </w:p>
          <w:p w14:paraId="4A561391"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E-mail:</w:t>
            </w:r>
          </w:p>
          <w:p w14:paraId="63398734"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Internetová adresa (webová adresa)(ak je k dispozícii):</w:t>
            </w:r>
          </w:p>
        </w:tc>
        <w:tc>
          <w:tcPr>
            <w:tcW w:w="4870" w:type="dxa"/>
          </w:tcPr>
          <w:p w14:paraId="3104B474"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p w14:paraId="1C8B8276"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p w14:paraId="2F18A4D0"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p w14:paraId="5F777F06"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AB2736" w:rsidRPr="0095273D" w14:paraId="1AE8DAE7" w14:textId="77777777" w:rsidTr="00AB2736">
        <w:trPr>
          <w:trHeight w:val="283"/>
        </w:trPr>
        <w:tc>
          <w:tcPr>
            <w:tcW w:w="4870" w:type="dxa"/>
          </w:tcPr>
          <w:p w14:paraId="6D04703B" w14:textId="77777777" w:rsidR="00AB2736" w:rsidRPr="0095273D" w:rsidRDefault="00AB2736" w:rsidP="0095273D">
            <w:pPr>
              <w:spacing w:after="0" w:line="240" w:lineRule="auto"/>
              <w:contextualSpacing/>
              <w:rPr>
                <w:rFonts w:ascii="Arial" w:hAnsi="Arial" w:cs="Arial"/>
                <w:b/>
                <w:sz w:val="20"/>
                <w:szCs w:val="20"/>
              </w:rPr>
            </w:pPr>
            <w:r w:rsidRPr="0095273D">
              <w:rPr>
                <w:rFonts w:ascii="Arial" w:hAnsi="Arial" w:cs="Arial"/>
                <w:b/>
                <w:sz w:val="20"/>
                <w:szCs w:val="20"/>
              </w:rPr>
              <w:t>Všeobecné informácie:</w:t>
            </w:r>
          </w:p>
        </w:tc>
        <w:tc>
          <w:tcPr>
            <w:tcW w:w="4870" w:type="dxa"/>
          </w:tcPr>
          <w:p w14:paraId="5E526B3D" w14:textId="77777777" w:rsidR="00AB2736" w:rsidRPr="0095273D" w:rsidRDefault="00AB273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AB2736" w:rsidRPr="0095273D" w14:paraId="0253A685" w14:textId="77777777" w:rsidTr="00AB2736">
        <w:trPr>
          <w:trHeight w:val="283"/>
        </w:trPr>
        <w:tc>
          <w:tcPr>
            <w:tcW w:w="4870" w:type="dxa"/>
          </w:tcPr>
          <w:p w14:paraId="72229E4A" w14:textId="77777777" w:rsidR="00AB2736" w:rsidRPr="0095273D" w:rsidRDefault="00AB2736" w:rsidP="0095273D">
            <w:pPr>
              <w:spacing w:after="0" w:line="240" w:lineRule="auto"/>
              <w:contextualSpacing/>
              <w:jc w:val="both"/>
              <w:rPr>
                <w:rFonts w:ascii="Arial" w:hAnsi="Arial" w:cs="Arial"/>
                <w:sz w:val="20"/>
                <w:szCs w:val="20"/>
              </w:rPr>
            </w:pPr>
            <w:r w:rsidRPr="0095273D">
              <w:rPr>
                <w:rFonts w:ascii="Arial" w:hAnsi="Arial" w:cs="Arial"/>
                <w:sz w:val="20"/>
                <w:szCs w:val="20"/>
              </w:rPr>
              <w:t>Je hospodársky subjekt mikropodnik</w:t>
            </w:r>
            <w:r w:rsidRPr="0095273D">
              <w:rPr>
                <w:rStyle w:val="Odkaznapoznmkupodiarou"/>
                <w:rFonts w:ascii="Arial" w:hAnsi="Arial" w:cs="Arial"/>
                <w:sz w:val="20"/>
                <w:szCs w:val="20"/>
              </w:rPr>
              <w:footnoteReference w:id="14"/>
            </w:r>
            <w:r w:rsidRPr="0095273D">
              <w:rPr>
                <w:rFonts w:ascii="Arial" w:hAnsi="Arial" w:cs="Arial"/>
                <w:sz w:val="20"/>
                <w:szCs w:val="20"/>
              </w:rPr>
              <w:t>, malý alebo stredný podnik?</w:t>
            </w:r>
          </w:p>
        </w:tc>
        <w:tc>
          <w:tcPr>
            <w:tcW w:w="4870" w:type="dxa"/>
          </w:tcPr>
          <w:p w14:paraId="351F7CF0" w14:textId="77777777" w:rsidR="00AB2736" w:rsidRPr="0095273D" w:rsidRDefault="00AB2736" w:rsidP="0095273D">
            <w:pPr>
              <w:spacing w:after="0" w:line="240" w:lineRule="auto"/>
              <w:contextualSpacing/>
              <w:jc w:val="both"/>
              <w:rPr>
                <w:rFonts w:ascii="Arial" w:hAnsi="Arial" w:cs="Arial"/>
                <w:sz w:val="20"/>
                <w:szCs w:val="20"/>
              </w:rPr>
            </w:pPr>
          </w:p>
          <w:p w14:paraId="1408C700" w14:textId="11265D65" w:rsidR="00AB273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6D03C4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1.75pt;height:20.45pt" o:ole="">
                  <v:imagedata r:id="rId26" o:title=""/>
                </v:shape>
                <w:control r:id="rId27" w:name="CheckBox1" w:shapeid="_x0000_i1133"/>
              </w:object>
            </w:r>
            <w:r w:rsidR="00AB2736" w:rsidRPr="0095273D">
              <w:rPr>
                <w:rFonts w:ascii="Arial" w:hAnsi="Arial" w:cs="Arial"/>
                <w:sz w:val="20"/>
                <w:szCs w:val="20"/>
              </w:rPr>
              <w:t xml:space="preserve">   </w:t>
            </w:r>
            <w:r w:rsidRPr="0095273D">
              <w:rPr>
                <w:rFonts w:ascii="Arial" w:hAnsi="Arial" w:cs="Arial"/>
                <w:sz w:val="20"/>
                <w:szCs w:val="20"/>
              </w:rPr>
              <w:object w:dxaOrig="225" w:dyaOrig="225" w14:anchorId="44A1EB40">
                <v:shape id="_x0000_i1135" type="#_x0000_t75" style="width:45pt;height:20.45pt" o:ole="">
                  <v:imagedata r:id="rId28" o:title=""/>
                </v:shape>
                <w:control r:id="rId29" w:name="CheckBox2" w:shapeid="_x0000_i1135"/>
              </w:object>
            </w:r>
            <w:r w:rsidR="00AB2736" w:rsidRPr="0095273D">
              <w:rPr>
                <w:rFonts w:ascii="Arial" w:hAnsi="Arial" w:cs="Arial"/>
                <w:sz w:val="20"/>
                <w:szCs w:val="20"/>
              </w:rPr>
              <w:t xml:space="preserve">  </w:t>
            </w:r>
          </w:p>
          <w:p w14:paraId="2FC70D3D" w14:textId="77777777" w:rsidR="00AB2736" w:rsidRPr="0095273D" w:rsidRDefault="00AB2736" w:rsidP="0095273D">
            <w:pPr>
              <w:spacing w:after="0" w:line="240" w:lineRule="auto"/>
              <w:contextualSpacing/>
              <w:jc w:val="both"/>
              <w:rPr>
                <w:rFonts w:ascii="Arial" w:hAnsi="Arial" w:cs="Arial"/>
                <w:sz w:val="20"/>
                <w:szCs w:val="20"/>
              </w:rPr>
            </w:pPr>
          </w:p>
        </w:tc>
      </w:tr>
      <w:tr w:rsidR="00AB2736" w:rsidRPr="0095273D" w14:paraId="47335459" w14:textId="77777777" w:rsidTr="00AB2736">
        <w:trPr>
          <w:trHeight w:val="283"/>
        </w:trPr>
        <w:tc>
          <w:tcPr>
            <w:tcW w:w="4870" w:type="dxa"/>
          </w:tcPr>
          <w:p w14:paraId="5E27E91F" w14:textId="77777777" w:rsidR="00AB2736" w:rsidRPr="0095273D" w:rsidRDefault="00AB2736" w:rsidP="0095273D">
            <w:pPr>
              <w:spacing w:after="0" w:line="240" w:lineRule="auto"/>
              <w:contextualSpacing/>
              <w:jc w:val="both"/>
              <w:rPr>
                <w:rFonts w:ascii="Arial" w:hAnsi="Arial" w:cs="Arial"/>
                <w:sz w:val="20"/>
                <w:szCs w:val="20"/>
              </w:rPr>
            </w:pPr>
            <w:r w:rsidRPr="0095273D">
              <w:rPr>
                <w:rFonts w:ascii="Arial" w:hAnsi="Arial" w:cs="Arial"/>
                <w:sz w:val="20"/>
                <w:szCs w:val="20"/>
              </w:rPr>
              <w:t>Len v prípade, ak je obstarávanie vyhradené</w:t>
            </w:r>
            <w:r w:rsidRPr="0095273D">
              <w:rPr>
                <w:rStyle w:val="Odkaznapoznmkupodiarou"/>
                <w:rFonts w:ascii="Arial" w:hAnsi="Arial" w:cs="Arial"/>
                <w:sz w:val="20"/>
                <w:szCs w:val="20"/>
              </w:rPr>
              <w:footnoteReference w:id="15"/>
            </w:r>
            <w:r w:rsidRPr="0095273D">
              <w:rPr>
                <w:rFonts w:ascii="Arial" w:hAnsi="Arial" w:cs="Arial"/>
                <w:sz w:val="20"/>
                <w:szCs w:val="20"/>
              </w:rPr>
              <w:t xml:space="preserve">: je hospodársky subjekt chránená pracovná dielňa, </w:t>
            </w:r>
            <w:r w:rsidRPr="0095273D">
              <w:rPr>
                <w:rFonts w:ascii="Arial" w:hAnsi="Arial" w:cs="Arial"/>
                <w:sz w:val="20"/>
                <w:szCs w:val="20"/>
              </w:rPr>
              <w:lastRenderedPageBreak/>
              <w:t>„sociálny podnik“</w:t>
            </w:r>
            <w:r w:rsidRPr="0095273D">
              <w:rPr>
                <w:rStyle w:val="Odkaznapoznmkupodiarou"/>
                <w:rFonts w:ascii="Arial" w:hAnsi="Arial" w:cs="Arial"/>
                <w:sz w:val="20"/>
                <w:szCs w:val="20"/>
              </w:rPr>
              <w:footnoteReference w:id="16"/>
            </w:r>
            <w:r w:rsidRPr="0095273D">
              <w:rPr>
                <w:rFonts w:ascii="Arial" w:hAnsi="Arial" w:cs="Arial"/>
                <w:sz w:val="20"/>
                <w:szCs w:val="20"/>
              </w:rPr>
              <w:t xml:space="preserve"> alebo zabezpečí plnenie zákazky v rámci programov chránených pracovných miest?</w:t>
            </w:r>
          </w:p>
          <w:p w14:paraId="3C273BEE" w14:textId="77777777" w:rsidR="00AB2736" w:rsidRPr="0095273D" w:rsidRDefault="00AB2736" w:rsidP="0095273D">
            <w:pPr>
              <w:spacing w:after="0" w:line="240" w:lineRule="auto"/>
              <w:contextualSpacing/>
              <w:jc w:val="both"/>
              <w:rPr>
                <w:rFonts w:ascii="Arial" w:hAnsi="Arial" w:cs="Arial"/>
                <w:b/>
                <w:sz w:val="20"/>
                <w:szCs w:val="20"/>
              </w:rPr>
            </w:pPr>
            <w:r w:rsidRPr="0095273D">
              <w:rPr>
                <w:rFonts w:ascii="Arial" w:hAnsi="Arial" w:cs="Arial"/>
                <w:b/>
                <w:sz w:val="20"/>
                <w:szCs w:val="20"/>
              </w:rPr>
              <w:t>Ak áno,</w:t>
            </w:r>
          </w:p>
          <w:p w14:paraId="4832F8FF" w14:textId="77777777" w:rsidR="00AB2736" w:rsidRPr="0095273D" w:rsidRDefault="00AB2736" w:rsidP="0095273D">
            <w:pPr>
              <w:spacing w:after="0" w:line="240" w:lineRule="auto"/>
              <w:contextualSpacing/>
              <w:jc w:val="both"/>
              <w:rPr>
                <w:rFonts w:ascii="Arial" w:hAnsi="Arial" w:cs="Arial"/>
                <w:sz w:val="20"/>
                <w:szCs w:val="20"/>
              </w:rPr>
            </w:pPr>
          </w:p>
          <w:p w14:paraId="668718D0" w14:textId="77777777" w:rsidR="00AB2736" w:rsidRPr="0095273D" w:rsidRDefault="00AB2736" w:rsidP="0095273D">
            <w:pPr>
              <w:spacing w:after="0" w:line="240" w:lineRule="auto"/>
              <w:contextualSpacing/>
              <w:jc w:val="both"/>
              <w:rPr>
                <w:rFonts w:ascii="Arial" w:hAnsi="Arial" w:cs="Arial"/>
                <w:sz w:val="20"/>
                <w:szCs w:val="20"/>
              </w:rPr>
            </w:pPr>
            <w:r w:rsidRPr="0095273D">
              <w:rPr>
                <w:rFonts w:ascii="Arial" w:hAnsi="Arial" w:cs="Arial"/>
                <w:sz w:val="20"/>
                <w:szCs w:val="20"/>
              </w:rPr>
              <w:t>aký je zodpovedajúci percentuálny podiel zdravotne postihnutých alebo znevýhodnených pracovníkov?</w:t>
            </w:r>
          </w:p>
          <w:p w14:paraId="67CFDD05" w14:textId="77777777" w:rsidR="00AB2736" w:rsidRPr="0095273D" w:rsidRDefault="00AB2736" w:rsidP="0095273D">
            <w:pPr>
              <w:spacing w:after="0" w:line="240" w:lineRule="auto"/>
              <w:contextualSpacing/>
              <w:jc w:val="both"/>
              <w:rPr>
                <w:rFonts w:ascii="Arial" w:hAnsi="Arial" w:cs="Arial"/>
                <w:sz w:val="20"/>
                <w:szCs w:val="20"/>
              </w:rPr>
            </w:pPr>
          </w:p>
          <w:p w14:paraId="2C5EF384" w14:textId="77777777" w:rsidR="00AB2736" w:rsidRPr="0095273D" w:rsidRDefault="00AB2736" w:rsidP="0095273D">
            <w:pPr>
              <w:spacing w:after="0" w:line="240" w:lineRule="auto"/>
              <w:contextualSpacing/>
              <w:jc w:val="both"/>
              <w:rPr>
                <w:rFonts w:ascii="Arial" w:hAnsi="Arial" w:cs="Arial"/>
                <w:sz w:val="20"/>
                <w:szCs w:val="20"/>
              </w:rPr>
            </w:pPr>
            <w:r w:rsidRPr="0095273D">
              <w:rPr>
                <w:rFonts w:ascii="Arial" w:hAnsi="Arial" w:cs="Arial"/>
                <w:sz w:val="20"/>
                <w:szCs w:val="20"/>
              </w:rPr>
              <w:t>Ak sa to vyžaduje, uveďte, do ktorej kategórie alebo kategórií zdravotne postihnutých alebo znevýhodnených pracovníkov patria príslušní zamestnanci?</w:t>
            </w:r>
          </w:p>
        </w:tc>
        <w:tc>
          <w:tcPr>
            <w:tcW w:w="4870" w:type="dxa"/>
          </w:tcPr>
          <w:p w14:paraId="51B0DB9B" w14:textId="77777777" w:rsidR="00AB2736" w:rsidRPr="0095273D" w:rsidRDefault="00AB2736" w:rsidP="0095273D">
            <w:pPr>
              <w:spacing w:after="0" w:line="240" w:lineRule="auto"/>
              <w:contextualSpacing/>
              <w:rPr>
                <w:rFonts w:ascii="Arial" w:hAnsi="Arial" w:cs="Arial"/>
                <w:sz w:val="20"/>
                <w:szCs w:val="20"/>
              </w:rPr>
            </w:pPr>
          </w:p>
          <w:p w14:paraId="08E59C2F" w14:textId="0D8F6A5C" w:rsidR="00AB273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12CADCFB">
                <v:shape id="_x0000_i1137" type="#_x0000_t75" style="width:41.75pt;height:20.45pt" o:ole="">
                  <v:imagedata r:id="rId30" o:title=""/>
                </v:shape>
                <w:control r:id="rId31" w:name="CheckBox11" w:shapeid="_x0000_i1137"/>
              </w:object>
            </w:r>
            <w:r w:rsidR="00AB2736" w:rsidRPr="0095273D">
              <w:rPr>
                <w:rFonts w:ascii="Arial" w:hAnsi="Arial" w:cs="Arial"/>
                <w:sz w:val="20"/>
                <w:szCs w:val="20"/>
              </w:rPr>
              <w:t xml:space="preserve">   </w:t>
            </w:r>
            <w:r w:rsidRPr="0095273D">
              <w:rPr>
                <w:rFonts w:ascii="Arial" w:hAnsi="Arial" w:cs="Arial"/>
                <w:sz w:val="20"/>
                <w:szCs w:val="20"/>
              </w:rPr>
              <w:object w:dxaOrig="225" w:dyaOrig="225" w14:anchorId="0B8C3DC9">
                <v:shape id="_x0000_i1139" type="#_x0000_t75" style="width:45pt;height:20.45pt" o:ole="">
                  <v:imagedata r:id="rId28" o:title=""/>
                </v:shape>
                <w:control r:id="rId32" w:name="CheckBox21" w:shapeid="_x0000_i1139"/>
              </w:object>
            </w:r>
            <w:r w:rsidR="00AB2736" w:rsidRPr="0095273D">
              <w:rPr>
                <w:rFonts w:ascii="Arial" w:hAnsi="Arial" w:cs="Arial"/>
                <w:sz w:val="20"/>
                <w:szCs w:val="20"/>
              </w:rPr>
              <w:t xml:space="preserve">  </w:t>
            </w:r>
          </w:p>
          <w:p w14:paraId="6BA56680" w14:textId="77777777" w:rsidR="00AB2736" w:rsidRPr="0095273D" w:rsidRDefault="00AB2736" w:rsidP="0095273D">
            <w:pPr>
              <w:spacing w:after="0" w:line="240" w:lineRule="auto"/>
              <w:contextualSpacing/>
              <w:rPr>
                <w:rFonts w:ascii="Arial" w:hAnsi="Arial" w:cs="Arial"/>
                <w:sz w:val="20"/>
                <w:szCs w:val="20"/>
              </w:rPr>
            </w:pPr>
          </w:p>
          <w:p w14:paraId="435A3BE1" w14:textId="77777777" w:rsidR="00AB2736" w:rsidRPr="0095273D" w:rsidRDefault="00AB2736" w:rsidP="0095273D">
            <w:pPr>
              <w:spacing w:after="0" w:line="240" w:lineRule="auto"/>
              <w:contextualSpacing/>
              <w:rPr>
                <w:rFonts w:ascii="Arial" w:hAnsi="Arial" w:cs="Arial"/>
                <w:sz w:val="20"/>
                <w:szCs w:val="20"/>
              </w:rPr>
            </w:pPr>
          </w:p>
          <w:p w14:paraId="77B7F87B" w14:textId="77777777" w:rsidR="00AB2736" w:rsidRPr="0095273D" w:rsidRDefault="00AB2736" w:rsidP="0095273D">
            <w:pPr>
              <w:spacing w:after="0" w:line="240" w:lineRule="auto"/>
              <w:contextualSpacing/>
              <w:rPr>
                <w:rFonts w:ascii="Arial" w:hAnsi="Arial" w:cs="Arial"/>
                <w:sz w:val="20"/>
                <w:szCs w:val="20"/>
              </w:rPr>
            </w:pPr>
          </w:p>
          <w:p w14:paraId="67C48D67"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lastRenderedPageBreak/>
              <w:t>[...........]</w:t>
            </w:r>
          </w:p>
          <w:p w14:paraId="7A719908" w14:textId="77777777" w:rsidR="00AB2736" w:rsidRPr="0095273D" w:rsidRDefault="00AB2736" w:rsidP="0095273D">
            <w:pPr>
              <w:spacing w:after="0" w:line="240" w:lineRule="auto"/>
              <w:contextualSpacing/>
              <w:rPr>
                <w:rFonts w:ascii="Arial" w:hAnsi="Arial" w:cs="Arial"/>
                <w:sz w:val="20"/>
                <w:szCs w:val="20"/>
              </w:rPr>
            </w:pPr>
          </w:p>
          <w:p w14:paraId="7308C855" w14:textId="77777777" w:rsidR="00AB2736" w:rsidRPr="0095273D" w:rsidRDefault="00AB2736" w:rsidP="0095273D">
            <w:pPr>
              <w:spacing w:after="0" w:line="240" w:lineRule="auto"/>
              <w:contextualSpacing/>
              <w:rPr>
                <w:rFonts w:ascii="Arial" w:hAnsi="Arial" w:cs="Arial"/>
                <w:sz w:val="20"/>
                <w:szCs w:val="20"/>
              </w:rPr>
            </w:pPr>
          </w:p>
          <w:p w14:paraId="32FA4B9B"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AB2736" w:rsidRPr="0095273D" w14:paraId="292805B0" w14:textId="77777777" w:rsidTr="00AB2736">
        <w:trPr>
          <w:trHeight w:val="283"/>
        </w:trPr>
        <w:tc>
          <w:tcPr>
            <w:tcW w:w="4870" w:type="dxa"/>
          </w:tcPr>
          <w:p w14:paraId="1737A869" w14:textId="77777777" w:rsidR="00AB2736" w:rsidRPr="0095273D" w:rsidRDefault="00AB2736" w:rsidP="0095273D">
            <w:pPr>
              <w:spacing w:after="0" w:line="240" w:lineRule="auto"/>
              <w:contextualSpacing/>
              <w:jc w:val="both"/>
              <w:rPr>
                <w:rFonts w:ascii="Arial" w:hAnsi="Arial" w:cs="Arial"/>
                <w:sz w:val="20"/>
                <w:szCs w:val="20"/>
              </w:rPr>
            </w:pPr>
            <w:r w:rsidRPr="0095273D">
              <w:rPr>
                <w:rFonts w:ascii="Arial" w:hAnsi="Arial" w:cs="Arial"/>
                <w:sz w:val="20"/>
                <w:szCs w:val="20"/>
              </w:rPr>
              <w:lastRenderedPageBreak/>
              <w:t>V príslušných prípadoch: je hospodársky subjekt zapísaný v úradnom zozname schválených hospodárskych subjektov alebo má rovnocenné osvedčenie (napríklad v rámci národného (pred)kvalifikačného systému)?</w:t>
            </w:r>
          </w:p>
        </w:tc>
        <w:tc>
          <w:tcPr>
            <w:tcW w:w="4870" w:type="dxa"/>
          </w:tcPr>
          <w:p w14:paraId="4D4481F6" w14:textId="77777777" w:rsidR="00AB2736" w:rsidRPr="0095273D" w:rsidRDefault="00AB2736" w:rsidP="0095273D">
            <w:pPr>
              <w:spacing w:after="0" w:line="240" w:lineRule="auto"/>
              <w:contextualSpacing/>
              <w:rPr>
                <w:rFonts w:ascii="Arial" w:hAnsi="Arial" w:cs="Arial"/>
                <w:sz w:val="20"/>
                <w:szCs w:val="20"/>
              </w:rPr>
            </w:pPr>
          </w:p>
          <w:p w14:paraId="583A8E96" w14:textId="09641341" w:rsidR="00AB273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1E2B0F21">
                <v:shape id="_x0000_i1141" type="#_x0000_t75" style="width:41.75pt;height:20.45pt" o:ole="">
                  <v:imagedata r:id="rId30" o:title=""/>
                </v:shape>
                <w:control r:id="rId33" w:name="CheckBox12" w:shapeid="_x0000_i1141"/>
              </w:object>
            </w:r>
            <w:r w:rsidR="00AB2736" w:rsidRPr="0095273D">
              <w:rPr>
                <w:rFonts w:ascii="Arial" w:hAnsi="Arial" w:cs="Arial"/>
                <w:sz w:val="20"/>
                <w:szCs w:val="20"/>
              </w:rPr>
              <w:t xml:space="preserve">   </w:t>
            </w:r>
            <w:r w:rsidRPr="0095273D">
              <w:rPr>
                <w:rFonts w:ascii="Arial" w:hAnsi="Arial" w:cs="Arial"/>
                <w:sz w:val="20"/>
                <w:szCs w:val="20"/>
              </w:rPr>
              <w:object w:dxaOrig="225" w:dyaOrig="225" w14:anchorId="74F026EC">
                <v:shape id="_x0000_i1143" type="#_x0000_t75" style="width:45pt;height:20.45pt" o:ole="">
                  <v:imagedata r:id="rId28" o:title=""/>
                </v:shape>
                <w:control r:id="rId34" w:name="CheckBox22" w:shapeid="_x0000_i1143"/>
              </w:object>
            </w:r>
            <w:r w:rsidR="00AB2736" w:rsidRPr="0095273D">
              <w:rPr>
                <w:rFonts w:ascii="Arial" w:hAnsi="Arial" w:cs="Arial"/>
                <w:sz w:val="20"/>
                <w:szCs w:val="20"/>
              </w:rPr>
              <w:t xml:space="preserve"> </w:t>
            </w:r>
            <w:r w:rsidRPr="0095273D">
              <w:rPr>
                <w:rFonts w:ascii="Arial" w:hAnsi="Arial" w:cs="Arial"/>
                <w:sz w:val="20"/>
                <w:szCs w:val="20"/>
              </w:rPr>
              <w:object w:dxaOrig="225" w:dyaOrig="225" w14:anchorId="3C1225F1">
                <v:shape id="_x0000_i1145" type="#_x0000_t75" style="width:90pt;height:20.45pt" o:ole="">
                  <v:imagedata r:id="rId35" o:title=""/>
                </v:shape>
                <w:control r:id="rId36" w:name="CheckBox3" w:shapeid="_x0000_i1145"/>
              </w:object>
            </w:r>
            <w:r w:rsidR="00AB2736" w:rsidRPr="0095273D">
              <w:rPr>
                <w:rFonts w:ascii="Arial" w:hAnsi="Arial" w:cs="Arial"/>
                <w:sz w:val="20"/>
                <w:szCs w:val="20"/>
              </w:rPr>
              <w:t xml:space="preserve">  </w:t>
            </w:r>
          </w:p>
          <w:p w14:paraId="597CF0A0" w14:textId="77777777" w:rsidR="00AB2736" w:rsidRPr="0095273D" w:rsidRDefault="00AB2736" w:rsidP="0095273D">
            <w:pPr>
              <w:spacing w:after="0" w:line="240" w:lineRule="auto"/>
              <w:contextualSpacing/>
              <w:rPr>
                <w:rFonts w:ascii="Arial" w:hAnsi="Arial" w:cs="Arial"/>
                <w:sz w:val="20"/>
                <w:szCs w:val="20"/>
              </w:rPr>
            </w:pPr>
          </w:p>
        </w:tc>
      </w:tr>
    </w:tbl>
    <w:p w14:paraId="7F6F096D" w14:textId="77777777" w:rsidR="00AB2736" w:rsidRPr="0095273D" w:rsidRDefault="00AB2736" w:rsidP="0095273D">
      <w:pPr>
        <w:spacing w:after="0" w:line="240" w:lineRule="auto"/>
        <w:contextualSpacing/>
        <w:jc w:val="center"/>
        <w:rPr>
          <w:rFonts w:ascii="Arial" w:hAnsi="Arial" w:cs="Arial"/>
          <w:sz w:val="20"/>
          <w:szCs w:val="20"/>
        </w:rPr>
      </w:pPr>
    </w:p>
    <w:tbl>
      <w:tblPr>
        <w:tblStyle w:val="Mriekatabuky"/>
        <w:tblW w:w="9736" w:type="dxa"/>
        <w:tblLook w:val="04A0" w:firstRow="1" w:lastRow="0" w:firstColumn="1" w:lastColumn="0" w:noHBand="0" w:noVBand="1"/>
      </w:tblPr>
      <w:tblGrid>
        <w:gridCol w:w="4868"/>
        <w:gridCol w:w="4868"/>
      </w:tblGrid>
      <w:tr w:rsidR="001435F6" w:rsidRPr="0095273D" w14:paraId="03540B85" w14:textId="77777777" w:rsidTr="00A95E29">
        <w:trPr>
          <w:trHeight w:val="2812"/>
        </w:trPr>
        <w:tc>
          <w:tcPr>
            <w:tcW w:w="4868" w:type="dxa"/>
          </w:tcPr>
          <w:p w14:paraId="61C9884A"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Ak áno:</w:t>
            </w:r>
          </w:p>
          <w:p w14:paraId="0B7E7C17" w14:textId="77777777" w:rsidR="001435F6" w:rsidRPr="0095273D" w:rsidRDefault="001435F6" w:rsidP="0095273D">
            <w:pPr>
              <w:spacing w:after="0" w:line="240" w:lineRule="auto"/>
              <w:contextualSpacing/>
              <w:jc w:val="both"/>
              <w:rPr>
                <w:rFonts w:ascii="Arial" w:hAnsi="Arial" w:cs="Arial"/>
                <w:b/>
                <w:sz w:val="20"/>
                <w:szCs w:val="20"/>
              </w:rPr>
            </w:pPr>
          </w:p>
          <w:p w14:paraId="0E6B45D7"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Odpovedzte na zvyšné časti tohto oddielu, oddielu B a v príslušnom prípade oddielu C tejto časti, v prípade potreby vyplňte časť V a v každom prípade vyplňte a podpíšte časť VI.</w:t>
            </w:r>
          </w:p>
          <w:p w14:paraId="44630785" w14:textId="77777777" w:rsidR="001435F6" w:rsidRPr="0095273D" w:rsidRDefault="001435F6" w:rsidP="0095273D">
            <w:pPr>
              <w:pStyle w:val="Odsekzoznamu"/>
              <w:spacing w:after="0" w:line="240" w:lineRule="auto"/>
              <w:jc w:val="both"/>
              <w:rPr>
                <w:rFonts w:ascii="Arial" w:hAnsi="Arial" w:cs="Arial"/>
                <w:sz w:val="20"/>
                <w:szCs w:val="20"/>
              </w:rPr>
            </w:pPr>
          </w:p>
          <w:p w14:paraId="26245EEC" w14:textId="77777777" w:rsidR="001435F6" w:rsidRPr="0095273D" w:rsidRDefault="001435F6" w:rsidP="0095273D">
            <w:pPr>
              <w:pStyle w:val="Odsekzoznamu"/>
              <w:numPr>
                <w:ilvl w:val="0"/>
                <w:numId w:val="8"/>
              </w:numPr>
              <w:spacing w:after="0" w:line="240" w:lineRule="auto"/>
              <w:jc w:val="both"/>
              <w:rPr>
                <w:rFonts w:ascii="Arial" w:hAnsi="Arial" w:cs="Arial"/>
                <w:sz w:val="20"/>
                <w:szCs w:val="20"/>
              </w:rPr>
            </w:pPr>
            <w:r w:rsidRPr="0095273D">
              <w:rPr>
                <w:rFonts w:ascii="Arial" w:hAnsi="Arial" w:cs="Arial"/>
                <w:sz w:val="20"/>
                <w:szCs w:val="20"/>
              </w:rPr>
              <w:t>Uveďte názov zoznamu alebo osvedčenia a v príslušnom prípade príslušné číslo zápisu alebo osvedčenia:</w:t>
            </w:r>
          </w:p>
          <w:p w14:paraId="5C5A42E6" w14:textId="77777777" w:rsidR="001435F6" w:rsidRPr="0095273D" w:rsidRDefault="001435F6" w:rsidP="0095273D">
            <w:pPr>
              <w:pStyle w:val="Odsekzoznamu"/>
              <w:numPr>
                <w:ilvl w:val="0"/>
                <w:numId w:val="8"/>
              </w:numPr>
              <w:spacing w:after="0" w:line="240" w:lineRule="auto"/>
              <w:jc w:val="both"/>
              <w:rPr>
                <w:rFonts w:ascii="Arial" w:hAnsi="Arial" w:cs="Arial"/>
                <w:sz w:val="20"/>
                <w:szCs w:val="20"/>
              </w:rPr>
            </w:pPr>
            <w:r w:rsidRPr="0095273D">
              <w:rPr>
                <w:rFonts w:ascii="Arial" w:hAnsi="Arial" w:cs="Arial"/>
                <w:sz w:val="20"/>
                <w:szCs w:val="20"/>
              </w:rPr>
              <w:t xml:space="preserve">Ak je osvedčenie o zápise alebo osvedčenie k dispozícií v elektronickom formáte, uveďte: </w:t>
            </w:r>
          </w:p>
          <w:p w14:paraId="0DC5501E" w14:textId="77777777" w:rsidR="001435F6" w:rsidRPr="0095273D" w:rsidRDefault="001435F6" w:rsidP="0095273D">
            <w:pPr>
              <w:pStyle w:val="Odsekzoznamu"/>
              <w:numPr>
                <w:ilvl w:val="0"/>
                <w:numId w:val="8"/>
              </w:numPr>
              <w:spacing w:after="0" w:line="240" w:lineRule="auto"/>
              <w:jc w:val="both"/>
              <w:rPr>
                <w:rFonts w:ascii="Arial" w:hAnsi="Arial" w:cs="Arial"/>
                <w:sz w:val="20"/>
                <w:szCs w:val="20"/>
              </w:rPr>
            </w:pPr>
            <w:r w:rsidRPr="0095273D">
              <w:rPr>
                <w:rFonts w:ascii="Arial" w:hAnsi="Arial" w:cs="Arial"/>
                <w:sz w:val="20"/>
                <w:szCs w:val="20"/>
              </w:rPr>
              <w:t>Uveďte odkazy, na ktorých je založený zápis alebo osvedčenie a v príslušnom prípade klasifikáciu získanú v úradnom zozname</w:t>
            </w:r>
            <w:r w:rsidRPr="0095273D">
              <w:rPr>
                <w:rStyle w:val="Odkaznapoznmkupodiarou"/>
                <w:rFonts w:ascii="Arial" w:hAnsi="Arial" w:cs="Arial"/>
                <w:sz w:val="20"/>
                <w:szCs w:val="20"/>
              </w:rPr>
              <w:footnoteReference w:id="17"/>
            </w:r>
            <w:r w:rsidRPr="0095273D">
              <w:rPr>
                <w:rFonts w:ascii="Arial" w:hAnsi="Arial" w:cs="Arial"/>
                <w:sz w:val="20"/>
                <w:szCs w:val="20"/>
              </w:rPr>
              <w:t>:</w:t>
            </w:r>
          </w:p>
          <w:p w14:paraId="659F4B37" w14:textId="77777777" w:rsidR="001435F6" w:rsidRPr="0095273D" w:rsidRDefault="001435F6" w:rsidP="0095273D">
            <w:pPr>
              <w:pStyle w:val="Odsekzoznamu"/>
              <w:numPr>
                <w:ilvl w:val="0"/>
                <w:numId w:val="8"/>
              </w:numPr>
              <w:spacing w:after="0" w:line="240" w:lineRule="auto"/>
              <w:jc w:val="both"/>
              <w:rPr>
                <w:rFonts w:ascii="Arial" w:hAnsi="Arial" w:cs="Arial"/>
                <w:sz w:val="20"/>
                <w:szCs w:val="20"/>
              </w:rPr>
            </w:pPr>
            <w:r w:rsidRPr="0095273D">
              <w:rPr>
                <w:rFonts w:ascii="Arial" w:hAnsi="Arial" w:cs="Arial"/>
                <w:sz w:val="20"/>
                <w:szCs w:val="20"/>
              </w:rPr>
              <w:t>Vzťahuje sa zápis alebo osvedčenie na všetky požadované podmienky účasti?</w:t>
            </w:r>
          </w:p>
          <w:p w14:paraId="2B155F4A" w14:textId="77777777" w:rsidR="001435F6" w:rsidRPr="0095273D" w:rsidRDefault="001435F6" w:rsidP="0095273D">
            <w:pPr>
              <w:spacing w:after="0" w:line="240" w:lineRule="auto"/>
              <w:contextualSpacing/>
              <w:jc w:val="both"/>
              <w:rPr>
                <w:rFonts w:ascii="Arial" w:hAnsi="Arial" w:cs="Arial"/>
                <w:b/>
                <w:sz w:val="20"/>
                <w:szCs w:val="20"/>
              </w:rPr>
            </w:pPr>
          </w:p>
        </w:tc>
        <w:tc>
          <w:tcPr>
            <w:tcW w:w="4868" w:type="dxa"/>
          </w:tcPr>
          <w:p w14:paraId="6DF55958" w14:textId="77777777" w:rsidR="001435F6" w:rsidRPr="0095273D" w:rsidRDefault="001435F6" w:rsidP="0095273D">
            <w:pPr>
              <w:spacing w:after="0" w:line="240" w:lineRule="auto"/>
              <w:contextualSpacing/>
              <w:rPr>
                <w:rFonts w:ascii="Arial" w:hAnsi="Arial" w:cs="Arial"/>
                <w:sz w:val="20"/>
                <w:szCs w:val="20"/>
              </w:rPr>
            </w:pPr>
          </w:p>
          <w:p w14:paraId="78717F66" w14:textId="77777777" w:rsidR="001435F6" w:rsidRPr="0095273D" w:rsidRDefault="001435F6" w:rsidP="0095273D">
            <w:pPr>
              <w:spacing w:after="0" w:line="240" w:lineRule="auto"/>
              <w:contextualSpacing/>
              <w:rPr>
                <w:rFonts w:ascii="Arial" w:hAnsi="Arial" w:cs="Arial"/>
                <w:sz w:val="20"/>
                <w:szCs w:val="20"/>
              </w:rPr>
            </w:pPr>
          </w:p>
          <w:p w14:paraId="353164C4" w14:textId="77777777" w:rsidR="001435F6" w:rsidRPr="0095273D" w:rsidRDefault="001435F6" w:rsidP="0095273D">
            <w:pPr>
              <w:spacing w:after="0" w:line="240" w:lineRule="auto"/>
              <w:contextualSpacing/>
              <w:rPr>
                <w:rFonts w:ascii="Arial" w:hAnsi="Arial" w:cs="Arial"/>
                <w:sz w:val="20"/>
                <w:szCs w:val="20"/>
              </w:rPr>
            </w:pPr>
          </w:p>
          <w:p w14:paraId="42F37EA8" w14:textId="77777777" w:rsidR="001435F6" w:rsidRPr="0095273D" w:rsidRDefault="001435F6" w:rsidP="0095273D">
            <w:pPr>
              <w:spacing w:after="0" w:line="240" w:lineRule="auto"/>
              <w:contextualSpacing/>
              <w:rPr>
                <w:rFonts w:ascii="Arial" w:hAnsi="Arial" w:cs="Arial"/>
                <w:sz w:val="20"/>
                <w:szCs w:val="20"/>
              </w:rPr>
            </w:pPr>
          </w:p>
          <w:p w14:paraId="124EC980" w14:textId="77777777" w:rsidR="001435F6" w:rsidRPr="0095273D" w:rsidRDefault="001435F6" w:rsidP="0095273D">
            <w:pPr>
              <w:spacing w:after="0" w:line="240" w:lineRule="auto"/>
              <w:contextualSpacing/>
              <w:rPr>
                <w:rFonts w:ascii="Arial" w:hAnsi="Arial" w:cs="Arial"/>
                <w:sz w:val="20"/>
                <w:szCs w:val="20"/>
              </w:rPr>
            </w:pPr>
          </w:p>
          <w:p w14:paraId="7394FE80" w14:textId="77777777" w:rsidR="001435F6" w:rsidRPr="0095273D" w:rsidRDefault="001435F6" w:rsidP="0095273D">
            <w:pPr>
              <w:spacing w:after="0" w:line="240" w:lineRule="auto"/>
              <w:contextualSpacing/>
              <w:rPr>
                <w:rFonts w:ascii="Arial" w:hAnsi="Arial" w:cs="Arial"/>
                <w:sz w:val="20"/>
                <w:szCs w:val="20"/>
              </w:rPr>
            </w:pPr>
          </w:p>
          <w:p w14:paraId="35F46DE3" w14:textId="77777777" w:rsidR="001435F6" w:rsidRPr="0095273D" w:rsidRDefault="001435F6" w:rsidP="0095273D">
            <w:pPr>
              <w:pStyle w:val="Odsekzoznamu"/>
              <w:spacing w:after="0" w:line="240" w:lineRule="auto"/>
              <w:rPr>
                <w:rFonts w:ascii="Arial" w:hAnsi="Arial" w:cs="Arial"/>
                <w:sz w:val="20"/>
                <w:szCs w:val="20"/>
              </w:rPr>
            </w:pPr>
          </w:p>
          <w:p w14:paraId="7D285AD4" w14:textId="77777777" w:rsidR="001435F6" w:rsidRPr="0095273D" w:rsidRDefault="001435F6" w:rsidP="0095273D">
            <w:pPr>
              <w:pStyle w:val="Odsekzoznamu"/>
              <w:numPr>
                <w:ilvl w:val="0"/>
                <w:numId w:val="9"/>
              </w:numPr>
              <w:spacing w:after="0" w:line="240" w:lineRule="auto"/>
              <w:rPr>
                <w:rFonts w:ascii="Arial" w:hAnsi="Arial" w:cs="Arial"/>
                <w:sz w:val="20"/>
                <w:szCs w:val="20"/>
              </w:rPr>
            </w:pPr>
            <w:r w:rsidRPr="0095273D">
              <w:rPr>
                <w:rFonts w:ascii="Arial" w:hAnsi="Arial" w:cs="Arial"/>
                <w:sz w:val="20"/>
                <w:szCs w:val="20"/>
              </w:rPr>
              <w:t>[...........]</w:t>
            </w:r>
          </w:p>
          <w:p w14:paraId="10316E28" w14:textId="77777777" w:rsidR="001435F6" w:rsidRPr="0095273D" w:rsidRDefault="001435F6" w:rsidP="0095273D">
            <w:pPr>
              <w:pStyle w:val="Odsekzoznamu"/>
              <w:spacing w:after="0" w:line="240" w:lineRule="auto"/>
              <w:rPr>
                <w:rFonts w:ascii="Arial" w:hAnsi="Arial" w:cs="Arial"/>
                <w:sz w:val="20"/>
                <w:szCs w:val="20"/>
              </w:rPr>
            </w:pPr>
          </w:p>
          <w:p w14:paraId="535BA0D0" w14:textId="77777777" w:rsidR="001435F6" w:rsidRPr="0095273D" w:rsidRDefault="001435F6" w:rsidP="0095273D">
            <w:pPr>
              <w:pStyle w:val="Odsekzoznamu"/>
              <w:spacing w:after="0" w:line="240" w:lineRule="auto"/>
              <w:rPr>
                <w:rFonts w:ascii="Arial" w:hAnsi="Arial" w:cs="Arial"/>
                <w:sz w:val="20"/>
                <w:szCs w:val="20"/>
              </w:rPr>
            </w:pPr>
          </w:p>
          <w:p w14:paraId="7D3532CF" w14:textId="77777777" w:rsidR="001435F6" w:rsidRPr="0095273D" w:rsidRDefault="001435F6" w:rsidP="0095273D">
            <w:pPr>
              <w:pStyle w:val="Odsekzoznamu"/>
              <w:numPr>
                <w:ilvl w:val="0"/>
                <w:numId w:val="9"/>
              </w:numPr>
              <w:spacing w:after="0" w:line="240" w:lineRule="auto"/>
              <w:rPr>
                <w:rFonts w:ascii="Arial" w:hAnsi="Arial" w:cs="Arial"/>
                <w:sz w:val="20"/>
                <w:szCs w:val="20"/>
              </w:rPr>
            </w:pPr>
            <w:r w:rsidRPr="0095273D">
              <w:rPr>
                <w:rFonts w:ascii="Arial" w:hAnsi="Arial" w:cs="Arial"/>
                <w:sz w:val="20"/>
                <w:szCs w:val="20"/>
              </w:rPr>
              <w:t>(webová adresa, vydávajúci orgán alebo subjekt, presný odkaz na dokumentáciu):</w:t>
            </w:r>
          </w:p>
          <w:p w14:paraId="7CEB3AF0" w14:textId="77777777" w:rsidR="001435F6" w:rsidRPr="0095273D" w:rsidRDefault="001435F6" w:rsidP="0095273D">
            <w:pPr>
              <w:pStyle w:val="Odsekzoznamu"/>
              <w:spacing w:after="0" w:line="240" w:lineRule="auto"/>
              <w:rPr>
                <w:rFonts w:ascii="Arial" w:hAnsi="Arial" w:cs="Arial"/>
                <w:sz w:val="20"/>
                <w:szCs w:val="20"/>
              </w:rPr>
            </w:pPr>
            <w:r w:rsidRPr="0095273D">
              <w:rPr>
                <w:rFonts w:ascii="Arial" w:hAnsi="Arial" w:cs="Arial"/>
                <w:sz w:val="20"/>
                <w:szCs w:val="20"/>
              </w:rPr>
              <w:t>[...........][...........][...........][...........]</w:t>
            </w:r>
          </w:p>
          <w:p w14:paraId="6741003F" w14:textId="77777777" w:rsidR="001435F6" w:rsidRPr="0095273D" w:rsidRDefault="001435F6" w:rsidP="0095273D">
            <w:pPr>
              <w:pStyle w:val="Odsekzoznamu"/>
              <w:numPr>
                <w:ilvl w:val="0"/>
                <w:numId w:val="9"/>
              </w:numPr>
              <w:spacing w:after="0" w:line="240" w:lineRule="auto"/>
              <w:rPr>
                <w:rFonts w:ascii="Arial" w:hAnsi="Arial" w:cs="Arial"/>
                <w:sz w:val="20"/>
                <w:szCs w:val="20"/>
              </w:rPr>
            </w:pPr>
            <w:r w:rsidRPr="0095273D">
              <w:rPr>
                <w:rFonts w:ascii="Arial" w:hAnsi="Arial" w:cs="Arial"/>
                <w:sz w:val="20"/>
                <w:szCs w:val="20"/>
              </w:rPr>
              <w:t>[...........]</w:t>
            </w:r>
          </w:p>
          <w:p w14:paraId="43B362DA" w14:textId="77777777" w:rsidR="001435F6" w:rsidRPr="0095273D" w:rsidRDefault="001435F6" w:rsidP="0095273D">
            <w:pPr>
              <w:spacing w:after="0" w:line="240" w:lineRule="auto"/>
              <w:contextualSpacing/>
              <w:rPr>
                <w:rFonts w:ascii="Arial" w:hAnsi="Arial" w:cs="Arial"/>
                <w:sz w:val="20"/>
                <w:szCs w:val="20"/>
              </w:rPr>
            </w:pPr>
          </w:p>
          <w:p w14:paraId="53E42999" w14:textId="77777777" w:rsidR="001435F6" w:rsidRPr="0095273D" w:rsidRDefault="001435F6" w:rsidP="0095273D">
            <w:pPr>
              <w:pStyle w:val="Odsekzoznamu"/>
              <w:spacing w:after="0" w:line="240" w:lineRule="auto"/>
              <w:rPr>
                <w:rFonts w:ascii="Arial" w:hAnsi="Arial" w:cs="Arial"/>
                <w:sz w:val="20"/>
                <w:szCs w:val="20"/>
              </w:rPr>
            </w:pPr>
          </w:p>
          <w:p w14:paraId="731CBBB4" w14:textId="667F1979"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       d)             </w:t>
            </w:r>
            <w:r w:rsidR="00B312C4" w:rsidRPr="0095273D">
              <w:rPr>
                <w:rFonts w:ascii="Arial" w:hAnsi="Arial" w:cs="Arial"/>
                <w:sz w:val="20"/>
                <w:szCs w:val="20"/>
              </w:rPr>
              <w:object w:dxaOrig="225" w:dyaOrig="225" w14:anchorId="1F467248">
                <v:shape id="_x0000_i1147" type="#_x0000_t75" style="width:41.75pt;height:20.45pt" o:ole="">
                  <v:imagedata r:id="rId30" o:title=""/>
                </v:shape>
                <w:control r:id="rId37" w:name="CheckBox13" w:shapeid="_x0000_i1147"/>
              </w:object>
            </w:r>
            <w:r w:rsidRPr="0095273D">
              <w:rPr>
                <w:rFonts w:ascii="Arial" w:hAnsi="Arial" w:cs="Arial"/>
                <w:sz w:val="20"/>
                <w:szCs w:val="20"/>
              </w:rPr>
              <w:t xml:space="preserve">   </w:t>
            </w:r>
            <w:r w:rsidR="00B312C4" w:rsidRPr="0095273D">
              <w:rPr>
                <w:rFonts w:ascii="Arial" w:hAnsi="Arial" w:cs="Arial"/>
                <w:sz w:val="20"/>
                <w:szCs w:val="20"/>
              </w:rPr>
              <w:object w:dxaOrig="225" w:dyaOrig="225" w14:anchorId="6C9B04ED">
                <v:shape id="_x0000_i1149" type="#_x0000_t75" style="width:45pt;height:20.45pt" o:ole="">
                  <v:imagedata r:id="rId28" o:title=""/>
                </v:shape>
                <w:control r:id="rId38" w:name="CheckBox23" w:shapeid="_x0000_i1149"/>
              </w:object>
            </w:r>
            <w:r w:rsidRPr="0095273D">
              <w:rPr>
                <w:rFonts w:ascii="Arial" w:hAnsi="Arial" w:cs="Arial"/>
                <w:sz w:val="20"/>
                <w:szCs w:val="20"/>
              </w:rPr>
              <w:t xml:space="preserve">  </w:t>
            </w:r>
          </w:p>
          <w:p w14:paraId="3059E286" w14:textId="77777777" w:rsidR="001435F6" w:rsidRPr="0095273D" w:rsidRDefault="001435F6" w:rsidP="0095273D">
            <w:pPr>
              <w:pStyle w:val="Odsekzoznamu"/>
              <w:spacing w:after="0" w:line="240" w:lineRule="auto"/>
              <w:rPr>
                <w:rFonts w:ascii="Arial" w:hAnsi="Arial" w:cs="Arial"/>
                <w:sz w:val="20"/>
                <w:szCs w:val="20"/>
              </w:rPr>
            </w:pPr>
          </w:p>
        </w:tc>
      </w:tr>
      <w:tr w:rsidR="001435F6" w:rsidRPr="0095273D" w14:paraId="0F1DE8BB" w14:textId="77777777" w:rsidTr="00A95E29">
        <w:trPr>
          <w:trHeight w:val="2812"/>
        </w:trPr>
        <w:tc>
          <w:tcPr>
            <w:tcW w:w="4868" w:type="dxa"/>
          </w:tcPr>
          <w:p w14:paraId="4A4AA2D1"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Ak nie:</w:t>
            </w:r>
          </w:p>
          <w:p w14:paraId="2C54F9EE" w14:textId="77777777" w:rsidR="001435F6" w:rsidRPr="0095273D" w:rsidRDefault="001435F6" w:rsidP="0095273D">
            <w:pPr>
              <w:spacing w:after="0" w:line="240" w:lineRule="auto"/>
              <w:contextualSpacing/>
              <w:jc w:val="both"/>
              <w:rPr>
                <w:rFonts w:ascii="Arial" w:hAnsi="Arial" w:cs="Arial"/>
                <w:b/>
                <w:sz w:val="20"/>
                <w:szCs w:val="20"/>
              </w:rPr>
            </w:pPr>
          </w:p>
          <w:p w14:paraId="5304ED50"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Vyplňte navyše aj chýbajúce informácie v časti IV, oddiely A, B, C alebo D, a to podľa potreby</w:t>
            </w:r>
          </w:p>
          <w:p w14:paraId="7F10E555" w14:textId="77777777" w:rsidR="001435F6" w:rsidRPr="0095273D" w:rsidRDefault="001435F6" w:rsidP="0095273D">
            <w:pPr>
              <w:spacing w:after="0" w:line="240" w:lineRule="auto"/>
              <w:contextualSpacing/>
              <w:jc w:val="both"/>
              <w:rPr>
                <w:rFonts w:ascii="Arial" w:hAnsi="Arial" w:cs="Arial"/>
                <w:b/>
                <w:sz w:val="20"/>
                <w:szCs w:val="20"/>
              </w:rPr>
            </w:pPr>
          </w:p>
          <w:p w14:paraId="463AF4D3"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Len ak sa to vyžaduje v príslušnom oznámení alebo súťažných podkladoch:</w:t>
            </w:r>
          </w:p>
          <w:p w14:paraId="5ECF21BC" w14:textId="77777777" w:rsidR="001435F6" w:rsidRPr="0095273D" w:rsidRDefault="001435F6" w:rsidP="0095273D">
            <w:pPr>
              <w:spacing w:after="0" w:line="240" w:lineRule="auto"/>
              <w:contextualSpacing/>
              <w:jc w:val="both"/>
              <w:rPr>
                <w:rFonts w:ascii="Arial" w:hAnsi="Arial" w:cs="Arial"/>
                <w:b/>
                <w:sz w:val="20"/>
                <w:szCs w:val="20"/>
              </w:rPr>
            </w:pPr>
          </w:p>
          <w:p w14:paraId="4B4E1664" w14:textId="77777777" w:rsidR="001435F6" w:rsidRPr="0095273D" w:rsidRDefault="001435F6" w:rsidP="0095273D">
            <w:pPr>
              <w:pStyle w:val="Odsekzoznamu"/>
              <w:numPr>
                <w:ilvl w:val="0"/>
                <w:numId w:val="9"/>
              </w:numPr>
              <w:spacing w:after="0" w:line="240" w:lineRule="auto"/>
              <w:jc w:val="both"/>
              <w:rPr>
                <w:rFonts w:ascii="Arial" w:hAnsi="Arial" w:cs="Arial"/>
                <w:sz w:val="20"/>
                <w:szCs w:val="20"/>
              </w:rPr>
            </w:pPr>
            <w:r w:rsidRPr="0095273D">
              <w:rPr>
                <w:rFonts w:ascii="Arial" w:hAnsi="Arial" w:cs="Arial"/>
                <w:sz w:val="20"/>
                <w:szCs w:val="20"/>
              </w:rPr>
              <w:t xml:space="preserve">Bude môcť hospodársky subjekt poskytnúť </w:t>
            </w:r>
            <w:r w:rsidRPr="0095273D">
              <w:rPr>
                <w:rFonts w:ascii="Arial" w:hAnsi="Arial" w:cs="Arial"/>
                <w:b/>
                <w:sz w:val="20"/>
                <w:szCs w:val="20"/>
              </w:rPr>
              <w:t>osvedčenie</w:t>
            </w:r>
            <w:r w:rsidRPr="0095273D">
              <w:rPr>
                <w:rFonts w:ascii="Arial" w:hAnsi="Arial" w:cs="Arial"/>
                <w:sz w:val="20"/>
                <w:szCs w:val="20"/>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14:paraId="0DBDE627" w14:textId="77777777" w:rsidR="001435F6" w:rsidRPr="0095273D" w:rsidRDefault="001435F6" w:rsidP="0095273D">
            <w:pPr>
              <w:spacing w:after="0" w:line="240" w:lineRule="auto"/>
              <w:contextualSpacing/>
              <w:jc w:val="both"/>
              <w:rPr>
                <w:rFonts w:ascii="Arial" w:hAnsi="Arial" w:cs="Arial"/>
                <w:sz w:val="20"/>
                <w:szCs w:val="20"/>
              </w:rPr>
            </w:pPr>
          </w:p>
          <w:p w14:paraId="4933284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je príslušná dokumentácia dostupná v elektronickom formáte, uveďte:</w:t>
            </w:r>
          </w:p>
          <w:p w14:paraId="4A9C2765" w14:textId="77777777" w:rsidR="001435F6" w:rsidRPr="0095273D" w:rsidRDefault="001435F6" w:rsidP="0095273D">
            <w:pPr>
              <w:spacing w:after="0" w:line="240" w:lineRule="auto"/>
              <w:contextualSpacing/>
              <w:jc w:val="both"/>
              <w:rPr>
                <w:rFonts w:ascii="Arial" w:hAnsi="Arial" w:cs="Arial"/>
                <w:b/>
                <w:sz w:val="20"/>
                <w:szCs w:val="20"/>
              </w:rPr>
            </w:pPr>
          </w:p>
        </w:tc>
        <w:tc>
          <w:tcPr>
            <w:tcW w:w="4868" w:type="dxa"/>
          </w:tcPr>
          <w:p w14:paraId="63A0291A" w14:textId="77777777" w:rsidR="001435F6" w:rsidRPr="0095273D" w:rsidRDefault="001435F6" w:rsidP="0095273D">
            <w:pPr>
              <w:spacing w:after="0" w:line="240" w:lineRule="auto"/>
              <w:contextualSpacing/>
              <w:rPr>
                <w:rFonts w:ascii="Arial" w:hAnsi="Arial" w:cs="Arial"/>
                <w:sz w:val="20"/>
                <w:szCs w:val="20"/>
              </w:rPr>
            </w:pPr>
          </w:p>
          <w:p w14:paraId="1255BB5E" w14:textId="77777777" w:rsidR="001435F6" w:rsidRPr="0095273D" w:rsidRDefault="001435F6" w:rsidP="0095273D">
            <w:pPr>
              <w:spacing w:after="0" w:line="240" w:lineRule="auto"/>
              <w:contextualSpacing/>
              <w:rPr>
                <w:rFonts w:ascii="Arial" w:hAnsi="Arial" w:cs="Arial"/>
                <w:sz w:val="20"/>
                <w:szCs w:val="20"/>
              </w:rPr>
            </w:pPr>
          </w:p>
          <w:p w14:paraId="7E01AE5B" w14:textId="77777777" w:rsidR="001435F6" w:rsidRPr="0095273D" w:rsidRDefault="001435F6" w:rsidP="0095273D">
            <w:pPr>
              <w:spacing w:after="0" w:line="240" w:lineRule="auto"/>
              <w:contextualSpacing/>
              <w:rPr>
                <w:rFonts w:ascii="Arial" w:hAnsi="Arial" w:cs="Arial"/>
                <w:sz w:val="20"/>
                <w:szCs w:val="20"/>
              </w:rPr>
            </w:pPr>
          </w:p>
          <w:p w14:paraId="218AD584" w14:textId="77777777" w:rsidR="001435F6" w:rsidRPr="0095273D" w:rsidRDefault="001435F6" w:rsidP="0095273D">
            <w:pPr>
              <w:spacing w:after="0" w:line="240" w:lineRule="auto"/>
              <w:contextualSpacing/>
              <w:rPr>
                <w:rFonts w:ascii="Arial" w:hAnsi="Arial" w:cs="Arial"/>
                <w:sz w:val="20"/>
                <w:szCs w:val="20"/>
              </w:rPr>
            </w:pPr>
          </w:p>
          <w:p w14:paraId="662DF78D" w14:textId="77777777" w:rsidR="001435F6" w:rsidRPr="0095273D" w:rsidRDefault="001435F6" w:rsidP="0095273D">
            <w:pPr>
              <w:spacing w:after="0" w:line="240" w:lineRule="auto"/>
              <w:contextualSpacing/>
              <w:rPr>
                <w:rFonts w:ascii="Arial" w:hAnsi="Arial" w:cs="Arial"/>
                <w:sz w:val="20"/>
                <w:szCs w:val="20"/>
              </w:rPr>
            </w:pPr>
          </w:p>
          <w:p w14:paraId="0C7ECAD2" w14:textId="77777777" w:rsidR="001435F6" w:rsidRPr="0095273D" w:rsidRDefault="001435F6" w:rsidP="0095273D">
            <w:pPr>
              <w:spacing w:after="0" w:line="240" w:lineRule="auto"/>
              <w:contextualSpacing/>
              <w:rPr>
                <w:rFonts w:ascii="Arial" w:hAnsi="Arial" w:cs="Arial"/>
                <w:sz w:val="20"/>
                <w:szCs w:val="20"/>
              </w:rPr>
            </w:pPr>
          </w:p>
          <w:p w14:paraId="773791A8" w14:textId="77777777" w:rsidR="001435F6" w:rsidRPr="0095273D" w:rsidRDefault="001435F6" w:rsidP="0095273D">
            <w:pPr>
              <w:spacing w:after="0" w:line="240" w:lineRule="auto"/>
              <w:contextualSpacing/>
              <w:rPr>
                <w:rFonts w:ascii="Arial" w:hAnsi="Arial" w:cs="Arial"/>
                <w:sz w:val="20"/>
                <w:szCs w:val="20"/>
              </w:rPr>
            </w:pPr>
          </w:p>
          <w:p w14:paraId="29DBE327" w14:textId="332747A1"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 d)       </w:t>
            </w:r>
            <w:r w:rsidR="00B312C4" w:rsidRPr="0095273D">
              <w:rPr>
                <w:rFonts w:ascii="Arial" w:hAnsi="Arial" w:cs="Arial"/>
                <w:sz w:val="20"/>
                <w:szCs w:val="20"/>
              </w:rPr>
              <w:object w:dxaOrig="225" w:dyaOrig="225" w14:anchorId="1218F0F6">
                <v:shape id="_x0000_i1151" type="#_x0000_t75" style="width:41.75pt;height:20.45pt" o:ole="">
                  <v:imagedata r:id="rId39" o:title=""/>
                </v:shape>
                <w:control r:id="rId40" w:name="CheckBox14" w:shapeid="_x0000_i1151"/>
              </w:object>
            </w:r>
            <w:r w:rsidRPr="0095273D">
              <w:rPr>
                <w:rFonts w:ascii="Arial" w:hAnsi="Arial" w:cs="Arial"/>
                <w:sz w:val="20"/>
                <w:szCs w:val="20"/>
              </w:rPr>
              <w:t xml:space="preserve">   </w:t>
            </w:r>
            <w:r w:rsidR="00B312C4" w:rsidRPr="0095273D">
              <w:rPr>
                <w:rFonts w:ascii="Arial" w:hAnsi="Arial" w:cs="Arial"/>
                <w:sz w:val="20"/>
                <w:szCs w:val="20"/>
              </w:rPr>
              <w:object w:dxaOrig="225" w:dyaOrig="225" w14:anchorId="61E0C064">
                <v:shape id="_x0000_i1153" type="#_x0000_t75" style="width:45pt;height:20.45pt" o:ole="">
                  <v:imagedata r:id="rId28" o:title=""/>
                </v:shape>
                <w:control r:id="rId41" w:name="CheckBox24" w:shapeid="_x0000_i1153"/>
              </w:object>
            </w:r>
            <w:r w:rsidRPr="0095273D">
              <w:rPr>
                <w:rFonts w:ascii="Arial" w:hAnsi="Arial" w:cs="Arial"/>
                <w:sz w:val="20"/>
                <w:szCs w:val="20"/>
              </w:rPr>
              <w:t xml:space="preserve">  </w:t>
            </w:r>
          </w:p>
          <w:p w14:paraId="73A6123A" w14:textId="77777777" w:rsidR="001435F6" w:rsidRPr="0095273D" w:rsidRDefault="001435F6" w:rsidP="0095273D">
            <w:pPr>
              <w:pStyle w:val="Odsekzoznamu"/>
              <w:spacing w:after="0" w:line="240" w:lineRule="auto"/>
              <w:rPr>
                <w:rFonts w:ascii="Arial" w:hAnsi="Arial" w:cs="Arial"/>
                <w:sz w:val="20"/>
                <w:szCs w:val="20"/>
              </w:rPr>
            </w:pPr>
          </w:p>
          <w:p w14:paraId="45162AB7" w14:textId="77777777" w:rsidR="001435F6" w:rsidRPr="0095273D" w:rsidRDefault="001435F6" w:rsidP="0095273D">
            <w:pPr>
              <w:spacing w:after="0" w:line="240" w:lineRule="auto"/>
              <w:contextualSpacing/>
              <w:rPr>
                <w:rFonts w:ascii="Arial" w:hAnsi="Arial" w:cs="Arial"/>
                <w:sz w:val="20"/>
                <w:szCs w:val="20"/>
              </w:rPr>
            </w:pPr>
          </w:p>
          <w:p w14:paraId="7E717AD4" w14:textId="77777777" w:rsidR="001435F6" w:rsidRPr="0095273D" w:rsidRDefault="001435F6" w:rsidP="0095273D">
            <w:pPr>
              <w:spacing w:after="0" w:line="240" w:lineRule="auto"/>
              <w:contextualSpacing/>
              <w:rPr>
                <w:rFonts w:ascii="Arial" w:hAnsi="Arial" w:cs="Arial"/>
                <w:sz w:val="20"/>
                <w:szCs w:val="20"/>
              </w:rPr>
            </w:pPr>
          </w:p>
          <w:p w14:paraId="62821ABD" w14:textId="77777777" w:rsidR="001435F6" w:rsidRPr="0095273D" w:rsidRDefault="001435F6" w:rsidP="0095273D">
            <w:pPr>
              <w:spacing w:after="0" w:line="240" w:lineRule="auto"/>
              <w:contextualSpacing/>
              <w:rPr>
                <w:rFonts w:ascii="Arial" w:hAnsi="Arial" w:cs="Arial"/>
                <w:sz w:val="20"/>
                <w:szCs w:val="20"/>
              </w:rPr>
            </w:pPr>
          </w:p>
          <w:p w14:paraId="3448AB17" w14:textId="77777777" w:rsidR="001435F6" w:rsidRPr="0095273D" w:rsidRDefault="001435F6" w:rsidP="0095273D">
            <w:pPr>
              <w:spacing w:after="0" w:line="240" w:lineRule="auto"/>
              <w:contextualSpacing/>
              <w:rPr>
                <w:rFonts w:ascii="Arial" w:hAnsi="Arial" w:cs="Arial"/>
                <w:sz w:val="20"/>
                <w:szCs w:val="20"/>
              </w:rPr>
            </w:pPr>
          </w:p>
          <w:p w14:paraId="62D85071" w14:textId="77777777" w:rsidR="001435F6" w:rsidRPr="0095273D" w:rsidRDefault="001435F6" w:rsidP="0095273D">
            <w:pPr>
              <w:spacing w:after="0" w:line="240" w:lineRule="auto"/>
              <w:contextualSpacing/>
              <w:rPr>
                <w:rFonts w:ascii="Arial" w:hAnsi="Arial" w:cs="Arial"/>
                <w:sz w:val="20"/>
                <w:szCs w:val="20"/>
              </w:rPr>
            </w:pPr>
          </w:p>
          <w:p w14:paraId="1F92FD02" w14:textId="77777777" w:rsidR="001435F6" w:rsidRPr="0095273D" w:rsidRDefault="001435F6" w:rsidP="0095273D">
            <w:pPr>
              <w:spacing w:after="0" w:line="240" w:lineRule="auto"/>
              <w:contextualSpacing/>
              <w:rPr>
                <w:rFonts w:ascii="Arial" w:hAnsi="Arial" w:cs="Arial"/>
                <w:sz w:val="20"/>
                <w:szCs w:val="20"/>
              </w:rPr>
            </w:pPr>
          </w:p>
          <w:p w14:paraId="6500F62A" w14:textId="77777777" w:rsidR="001435F6" w:rsidRPr="0095273D" w:rsidRDefault="001435F6" w:rsidP="0095273D">
            <w:pPr>
              <w:spacing w:after="0" w:line="240" w:lineRule="auto"/>
              <w:contextualSpacing/>
              <w:rPr>
                <w:rFonts w:ascii="Arial" w:hAnsi="Arial" w:cs="Arial"/>
                <w:sz w:val="20"/>
                <w:szCs w:val="20"/>
              </w:rPr>
            </w:pPr>
          </w:p>
          <w:p w14:paraId="70F08B30" w14:textId="77777777" w:rsidR="001435F6" w:rsidRPr="0095273D" w:rsidRDefault="001435F6" w:rsidP="0095273D">
            <w:pPr>
              <w:spacing w:after="0" w:line="240" w:lineRule="auto"/>
              <w:contextualSpacing/>
              <w:rPr>
                <w:rFonts w:ascii="Arial" w:hAnsi="Arial" w:cs="Arial"/>
                <w:sz w:val="20"/>
                <w:szCs w:val="20"/>
              </w:rPr>
            </w:pPr>
          </w:p>
          <w:p w14:paraId="571899C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65D09CD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1FD3E51C" w14:textId="77777777" w:rsidTr="00A95E29">
        <w:trPr>
          <w:trHeight w:val="272"/>
        </w:trPr>
        <w:tc>
          <w:tcPr>
            <w:tcW w:w="4868" w:type="dxa"/>
          </w:tcPr>
          <w:p w14:paraId="097614BF" w14:textId="77777777" w:rsidR="001435F6" w:rsidRPr="0095273D" w:rsidRDefault="001435F6" w:rsidP="0095273D">
            <w:pPr>
              <w:spacing w:after="0" w:line="240" w:lineRule="auto"/>
              <w:contextualSpacing/>
              <w:rPr>
                <w:rFonts w:ascii="Arial" w:hAnsi="Arial" w:cs="Arial"/>
                <w:b/>
                <w:i/>
                <w:sz w:val="20"/>
                <w:szCs w:val="20"/>
              </w:rPr>
            </w:pPr>
            <w:r w:rsidRPr="0095273D">
              <w:rPr>
                <w:rFonts w:ascii="Arial" w:hAnsi="Arial" w:cs="Arial"/>
                <w:b/>
                <w:i/>
                <w:sz w:val="20"/>
                <w:szCs w:val="20"/>
              </w:rPr>
              <w:t>Forma účasti:</w:t>
            </w:r>
          </w:p>
        </w:tc>
        <w:tc>
          <w:tcPr>
            <w:tcW w:w="4868" w:type="dxa"/>
          </w:tcPr>
          <w:p w14:paraId="12068974" w14:textId="77777777" w:rsidR="001435F6" w:rsidRPr="0095273D" w:rsidRDefault="001435F6" w:rsidP="0095273D">
            <w:pPr>
              <w:spacing w:after="0" w:line="240" w:lineRule="auto"/>
              <w:contextualSpacing/>
              <w:rPr>
                <w:rFonts w:ascii="Arial" w:hAnsi="Arial" w:cs="Arial"/>
                <w:b/>
                <w:i/>
                <w:sz w:val="20"/>
                <w:szCs w:val="20"/>
              </w:rPr>
            </w:pPr>
            <w:r w:rsidRPr="0095273D">
              <w:rPr>
                <w:rFonts w:ascii="Arial" w:hAnsi="Arial" w:cs="Arial"/>
                <w:b/>
                <w:i/>
                <w:sz w:val="20"/>
                <w:szCs w:val="20"/>
              </w:rPr>
              <w:t>Odpoveď:</w:t>
            </w:r>
          </w:p>
        </w:tc>
      </w:tr>
      <w:tr w:rsidR="001435F6" w:rsidRPr="0095273D" w14:paraId="3659F82E" w14:textId="77777777" w:rsidTr="00A95E29">
        <w:trPr>
          <w:trHeight w:val="272"/>
        </w:trPr>
        <w:tc>
          <w:tcPr>
            <w:tcW w:w="4868" w:type="dxa"/>
          </w:tcPr>
          <w:p w14:paraId="1F091EF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lastRenderedPageBreak/>
              <w:t>Zúčastňuje sa hospodársky subjekt na postupe obstarávania spoločne s inými subjektmi</w:t>
            </w:r>
            <w:r w:rsidRPr="0095273D">
              <w:rPr>
                <w:rStyle w:val="Odkaznapoznmkupodiarou"/>
                <w:rFonts w:ascii="Arial" w:hAnsi="Arial" w:cs="Arial"/>
                <w:sz w:val="20"/>
                <w:szCs w:val="20"/>
              </w:rPr>
              <w:footnoteReference w:id="18"/>
            </w:r>
            <w:r w:rsidRPr="0095273D">
              <w:rPr>
                <w:rFonts w:ascii="Arial" w:hAnsi="Arial" w:cs="Arial"/>
                <w:sz w:val="20"/>
                <w:szCs w:val="20"/>
              </w:rPr>
              <w:t>?</w:t>
            </w:r>
          </w:p>
        </w:tc>
        <w:tc>
          <w:tcPr>
            <w:tcW w:w="4868" w:type="dxa"/>
          </w:tcPr>
          <w:p w14:paraId="3BF5C19F" w14:textId="77777777" w:rsidR="001435F6" w:rsidRPr="0095273D" w:rsidRDefault="001435F6" w:rsidP="0095273D">
            <w:pPr>
              <w:spacing w:after="0" w:line="240" w:lineRule="auto"/>
              <w:contextualSpacing/>
              <w:rPr>
                <w:rFonts w:ascii="Arial" w:hAnsi="Arial" w:cs="Arial"/>
                <w:sz w:val="20"/>
                <w:szCs w:val="20"/>
              </w:rPr>
            </w:pPr>
          </w:p>
          <w:p w14:paraId="5E11CD12" w14:textId="07DBC988"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0641B0EC">
                <v:shape id="_x0000_i1155" type="#_x0000_t75" style="width:41.75pt;height:20.45pt" o:ole="">
                  <v:imagedata r:id="rId39" o:title=""/>
                </v:shape>
                <w:control r:id="rId42" w:name="CheckBox15" w:shapeid="_x0000_i115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212CF320">
                <v:shape id="_x0000_i1157" type="#_x0000_t75" style="width:45pt;height:20.45pt" o:ole="">
                  <v:imagedata r:id="rId28" o:title=""/>
                </v:shape>
                <w:control r:id="rId43" w:name="CheckBox25" w:shapeid="_x0000_i1157"/>
              </w:object>
            </w:r>
            <w:r w:rsidR="001435F6" w:rsidRPr="0095273D">
              <w:rPr>
                <w:rFonts w:ascii="Arial" w:hAnsi="Arial" w:cs="Arial"/>
                <w:sz w:val="20"/>
                <w:szCs w:val="20"/>
              </w:rPr>
              <w:t xml:space="preserve">  </w:t>
            </w:r>
          </w:p>
          <w:p w14:paraId="6BF52359" w14:textId="77777777" w:rsidR="001435F6" w:rsidRPr="0095273D" w:rsidRDefault="001435F6" w:rsidP="0095273D">
            <w:pPr>
              <w:spacing w:after="0" w:line="240" w:lineRule="auto"/>
              <w:contextualSpacing/>
              <w:rPr>
                <w:rFonts w:ascii="Arial" w:hAnsi="Arial" w:cs="Arial"/>
                <w:sz w:val="20"/>
                <w:szCs w:val="20"/>
              </w:rPr>
            </w:pPr>
          </w:p>
        </w:tc>
      </w:tr>
    </w:tbl>
    <w:p w14:paraId="3492D773" w14:textId="77777777" w:rsidR="001435F6" w:rsidRPr="0095273D" w:rsidRDefault="001435F6" w:rsidP="0095273D">
      <w:pPr>
        <w:spacing w:after="0" w:line="240" w:lineRule="auto"/>
        <w:contextualSpacing/>
        <w:rPr>
          <w:rFonts w:ascii="Arial" w:hAnsi="Arial" w:cs="Arial"/>
          <w:sz w:val="20"/>
          <w:szCs w:val="20"/>
        </w:rPr>
      </w:pPr>
    </w:p>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1435F6" w:rsidRPr="0095273D" w14:paraId="05051146" w14:textId="77777777" w:rsidTr="00A95E29">
        <w:trPr>
          <w:trHeight w:val="255"/>
        </w:trPr>
        <w:tc>
          <w:tcPr>
            <w:tcW w:w="9751" w:type="dxa"/>
            <w:gridSpan w:val="3"/>
            <w:shd w:val="clear" w:color="auto" w:fill="EEECE1" w:themeFill="background2"/>
          </w:tcPr>
          <w:p w14:paraId="00602F59"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Ak áno, zaistite, aby príslušné ostatné subjekty poskytli osobitný formulár JED pre obstarávanie.</w:t>
            </w:r>
          </w:p>
        </w:tc>
      </w:tr>
      <w:tr w:rsidR="001435F6" w:rsidRPr="0095273D" w14:paraId="2CAC1CA7" w14:textId="77777777" w:rsidTr="00A95E29">
        <w:trPr>
          <w:gridAfter w:val="1"/>
          <w:wAfter w:w="11" w:type="dxa"/>
          <w:trHeight w:val="2325"/>
        </w:trPr>
        <w:tc>
          <w:tcPr>
            <w:tcW w:w="4870" w:type="dxa"/>
          </w:tcPr>
          <w:p w14:paraId="2E7456CA"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Ak áno:</w:t>
            </w:r>
          </w:p>
          <w:p w14:paraId="4032599D" w14:textId="77777777" w:rsidR="001435F6" w:rsidRPr="0095273D" w:rsidRDefault="001435F6" w:rsidP="0095273D">
            <w:pPr>
              <w:pStyle w:val="Odsekzoznamu"/>
              <w:numPr>
                <w:ilvl w:val="0"/>
                <w:numId w:val="10"/>
              </w:numPr>
              <w:spacing w:after="0" w:line="240" w:lineRule="auto"/>
              <w:rPr>
                <w:rFonts w:ascii="Arial" w:hAnsi="Arial" w:cs="Arial"/>
                <w:sz w:val="20"/>
                <w:szCs w:val="20"/>
              </w:rPr>
            </w:pPr>
            <w:r w:rsidRPr="0095273D">
              <w:rPr>
                <w:rFonts w:ascii="Arial" w:hAnsi="Arial" w:cs="Arial"/>
                <w:sz w:val="20"/>
                <w:szCs w:val="20"/>
              </w:rPr>
              <w:t>Uveďte úlohu hospodárskeho subjektu v rámci skupiny (vedúci subjekt, subjekt zodpovedný za osobitné úlohy...):</w:t>
            </w:r>
          </w:p>
          <w:p w14:paraId="66A4A19B" w14:textId="77777777" w:rsidR="001435F6" w:rsidRPr="0095273D" w:rsidRDefault="001435F6" w:rsidP="0095273D">
            <w:pPr>
              <w:pStyle w:val="Odsekzoznamu"/>
              <w:numPr>
                <w:ilvl w:val="0"/>
                <w:numId w:val="10"/>
              </w:numPr>
              <w:spacing w:after="0" w:line="240" w:lineRule="auto"/>
              <w:rPr>
                <w:rFonts w:ascii="Arial" w:hAnsi="Arial" w:cs="Arial"/>
                <w:sz w:val="20"/>
                <w:szCs w:val="20"/>
              </w:rPr>
            </w:pPr>
            <w:r w:rsidRPr="0095273D">
              <w:rPr>
                <w:rFonts w:ascii="Arial" w:hAnsi="Arial" w:cs="Arial"/>
                <w:sz w:val="20"/>
                <w:szCs w:val="20"/>
              </w:rPr>
              <w:t>Uveďte iné hospodárske subjekty, ktoré sa zúčastňujú na postupe obstarávania spoločne:</w:t>
            </w:r>
          </w:p>
          <w:p w14:paraId="54D89711" w14:textId="77777777" w:rsidR="001435F6" w:rsidRPr="0095273D" w:rsidRDefault="001435F6" w:rsidP="0095273D">
            <w:pPr>
              <w:pStyle w:val="Odsekzoznamu"/>
              <w:numPr>
                <w:ilvl w:val="0"/>
                <w:numId w:val="10"/>
              </w:numPr>
              <w:spacing w:after="0" w:line="240" w:lineRule="auto"/>
              <w:rPr>
                <w:rFonts w:ascii="Arial" w:hAnsi="Arial" w:cs="Arial"/>
                <w:sz w:val="20"/>
                <w:szCs w:val="20"/>
              </w:rPr>
            </w:pPr>
            <w:r w:rsidRPr="0095273D">
              <w:rPr>
                <w:rFonts w:ascii="Arial" w:hAnsi="Arial" w:cs="Arial"/>
                <w:sz w:val="20"/>
                <w:szCs w:val="20"/>
              </w:rPr>
              <w:t>V prípade potreby názov zúčastnenej skupiny:</w:t>
            </w:r>
          </w:p>
        </w:tc>
        <w:tc>
          <w:tcPr>
            <w:tcW w:w="4870" w:type="dxa"/>
          </w:tcPr>
          <w:p w14:paraId="14284643" w14:textId="77777777" w:rsidR="001435F6" w:rsidRPr="0095273D" w:rsidRDefault="001435F6" w:rsidP="0095273D">
            <w:pPr>
              <w:spacing w:after="0" w:line="240" w:lineRule="auto"/>
              <w:contextualSpacing/>
              <w:rPr>
                <w:rFonts w:ascii="Arial" w:hAnsi="Arial" w:cs="Arial"/>
                <w:sz w:val="20"/>
                <w:szCs w:val="20"/>
              </w:rPr>
            </w:pPr>
          </w:p>
          <w:p w14:paraId="681C3F12" w14:textId="77777777" w:rsidR="001435F6" w:rsidRPr="0095273D" w:rsidRDefault="001435F6" w:rsidP="0095273D">
            <w:pPr>
              <w:pStyle w:val="Odsekzoznamu"/>
              <w:numPr>
                <w:ilvl w:val="0"/>
                <w:numId w:val="11"/>
              </w:numPr>
              <w:spacing w:after="0" w:line="240" w:lineRule="auto"/>
              <w:rPr>
                <w:rFonts w:ascii="Arial" w:hAnsi="Arial" w:cs="Arial"/>
                <w:sz w:val="20"/>
                <w:szCs w:val="20"/>
              </w:rPr>
            </w:pPr>
            <w:r w:rsidRPr="0095273D">
              <w:rPr>
                <w:rFonts w:ascii="Arial" w:hAnsi="Arial" w:cs="Arial"/>
                <w:sz w:val="20"/>
                <w:szCs w:val="20"/>
              </w:rPr>
              <w:t>[...........]</w:t>
            </w:r>
          </w:p>
          <w:p w14:paraId="1EAC815D" w14:textId="77777777" w:rsidR="001435F6" w:rsidRPr="0095273D" w:rsidRDefault="001435F6" w:rsidP="0095273D">
            <w:pPr>
              <w:spacing w:after="0" w:line="240" w:lineRule="auto"/>
              <w:contextualSpacing/>
              <w:rPr>
                <w:rFonts w:ascii="Arial" w:hAnsi="Arial" w:cs="Arial"/>
                <w:sz w:val="20"/>
                <w:szCs w:val="20"/>
              </w:rPr>
            </w:pPr>
          </w:p>
          <w:p w14:paraId="5AEB8EDF" w14:textId="77777777" w:rsidR="001435F6" w:rsidRPr="0095273D" w:rsidRDefault="001435F6" w:rsidP="0095273D">
            <w:pPr>
              <w:spacing w:after="0" w:line="240" w:lineRule="auto"/>
              <w:contextualSpacing/>
              <w:rPr>
                <w:rFonts w:ascii="Arial" w:hAnsi="Arial" w:cs="Arial"/>
                <w:sz w:val="20"/>
                <w:szCs w:val="20"/>
              </w:rPr>
            </w:pPr>
          </w:p>
          <w:p w14:paraId="19D4E2CC" w14:textId="77777777" w:rsidR="001435F6" w:rsidRPr="0095273D" w:rsidRDefault="001435F6" w:rsidP="0095273D">
            <w:pPr>
              <w:pStyle w:val="Odsekzoznamu"/>
              <w:numPr>
                <w:ilvl w:val="0"/>
                <w:numId w:val="11"/>
              </w:numPr>
              <w:spacing w:after="0" w:line="240" w:lineRule="auto"/>
              <w:rPr>
                <w:rFonts w:ascii="Arial" w:hAnsi="Arial" w:cs="Arial"/>
                <w:sz w:val="20"/>
                <w:szCs w:val="20"/>
              </w:rPr>
            </w:pPr>
            <w:r w:rsidRPr="0095273D">
              <w:rPr>
                <w:rFonts w:ascii="Arial" w:hAnsi="Arial" w:cs="Arial"/>
                <w:sz w:val="20"/>
                <w:szCs w:val="20"/>
              </w:rPr>
              <w:t>[...........]</w:t>
            </w:r>
          </w:p>
          <w:p w14:paraId="170D6129" w14:textId="77777777" w:rsidR="001435F6" w:rsidRPr="0095273D" w:rsidRDefault="001435F6" w:rsidP="0095273D">
            <w:pPr>
              <w:spacing w:after="0" w:line="240" w:lineRule="auto"/>
              <w:contextualSpacing/>
              <w:rPr>
                <w:rFonts w:ascii="Arial" w:hAnsi="Arial" w:cs="Arial"/>
                <w:sz w:val="20"/>
                <w:szCs w:val="20"/>
              </w:rPr>
            </w:pPr>
          </w:p>
          <w:p w14:paraId="77552C72" w14:textId="77777777" w:rsidR="001435F6" w:rsidRPr="0095273D" w:rsidRDefault="001435F6" w:rsidP="0095273D">
            <w:pPr>
              <w:spacing w:after="0" w:line="240" w:lineRule="auto"/>
              <w:contextualSpacing/>
              <w:rPr>
                <w:rFonts w:ascii="Arial" w:hAnsi="Arial" w:cs="Arial"/>
                <w:sz w:val="20"/>
                <w:szCs w:val="20"/>
              </w:rPr>
            </w:pPr>
          </w:p>
          <w:p w14:paraId="1997075B" w14:textId="77777777" w:rsidR="001435F6" w:rsidRPr="0095273D" w:rsidRDefault="001435F6" w:rsidP="0095273D">
            <w:pPr>
              <w:pStyle w:val="Odsekzoznamu"/>
              <w:numPr>
                <w:ilvl w:val="0"/>
                <w:numId w:val="11"/>
              </w:numPr>
              <w:spacing w:after="0" w:line="240" w:lineRule="auto"/>
              <w:rPr>
                <w:rFonts w:ascii="Arial" w:hAnsi="Arial" w:cs="Arial"/>
                <w:sz w:val="20"/>
                <w:szCs w:val="20"/>
              </w:rPr>
            </w:pPr>
            <w:r w:rsidRPr="0095273D">
              <w:rPr>
                <w:rFonts w:ascii="Arial" w:hAnsi="Arial" w:cs="Arial"/>
                <w:sz w:val="20"/>
                <w:szCs w:val="20"/>
              </w:rPr>
              <w:t>[...........]</w:t>
            </w:r>
          </w:p>
          <w:p w14:paraId="5201DDF0"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65132CD5" w14:textId="77777777" w:rsidTr="00A95E29">
        <w:trPr>
          <w:gridAfter w:val="1"/>
          <w:wAfter w:w="11" w:type="dxa"/>
          <w:trHeight w:val="272"/>
        </w:trPr>
        <w:tc>
          <w:tcPr>
            <w:tcW w:w="4870" w:type="dxa"/>
          </w:tcPr>
          <w:p w14:paraId="61D3EBB0"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Časti</w:t>
            </w:r>
          </w:p>
        </w:tc>
        <w:tc>
          <w:tcPr>
            <w:tcW w:w="4870" w:type="dxa"/>
          </w:tcPr>
          <w:p w14:paraId="1A05A18C"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4B408856" w14:textId="77777777" w:rsidTr="00A95E29">
        <w:trPr>
          <w:gridAfter w:val="1"/>
          <w:wAfter w:w="11" w:type="dxa"/>
          <w:trHeight w:val="272"/>
        </w:trPr>
        <w:tc>
          <w:tcPr>
            <w:tcW w:w="4870" w:type="dxa"/>
          </w:tcPr>
          <w:p w14:paraId="2BABD15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to uplatniteľné, oznámenie častí, o ktoré sa hospodársky subjekt chce uchádzať:</w:t>
            </w:r>
          </w:p>
        </w:tc>
        <w:tc>
          <w:tcPr>
            <w:tcW w:w="4870" w:type="dxa"/>
          </w:tcPr>
          <w:p w14:paraId="798A573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w:t>
            </w:r>
          </w:p>
        </w:tc>
      </w:tr>
    </w:tbl>
    <w:p w14:paraId="05BB1D4B" w14:textId="77777777" w:rsidR="001435F6" w:rsidRPr="0095273D" w:rsidRDefault="001435F6" w:rsidP="0095273D">
      <w:pPr>
        <w:spacing w:after="0" w:line="240" w:lineRule="auto"/>
        <w:ind w:firstLine="709"/>
        <w:contextualSpacing/>
        <w:jc w:val="center"/>
        <w:rPr>
          <w:rFonts w:ascii="Arial" w:hAnsi="Arial" w:cs="Arial"/>
          <w:sz w:val="20"/>
          <w:szCs w:val="20"/>
        </w:rPr>
      </w:pPr>
      <w:r w:rsidRPr="0095273D">
        <w:rPr>
          <w:rFonts w:ascii="Arial" w:hAnsi="Arial" w:cs="Arial"/>
          <w:sz w:val="20"/>
          <w:szCs w:val="20"/>
        </w:rPr>
        <w:t>B : INFORMÁCIE O ZÁSTUPCOCH HOSPODÁRSKEHO SUBJEKTU</w:t>
      </w:r>
    </w:p>
    <w:p w14:paraId="765F75BF" w14:textId="77777777" w:rsidR="00813060" w:rsidRPr="0095273D" w:rsidRDefault="00813060" w:rsidP="0095273D">
      <w:pPr>
        <w:spacing w:after="0" w:line="240" w:lineRule="auto"/>
        <w:ind w:firstLine="709"/>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5D1BC7FF" w14:textId="77777777" w:rsidTr="00A95E29">
        <w:tc>
          <w:tcPr>
            <w:tcW w:w="9751" w:type="dxa"/>
          </w:tcPr>
          <w:p w14:paraId="473526BC"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V príslušnom prípade uveďte meno a adresu osoby oprávnenej zastupovať hospodársky subjekt na účely tohto postupu obstarávania:</w:t>
            </w:r>
          </w:p>
        </w:tc>
      </w:tr>
    </w:tbl>
    <w:p w14:paraId="0DD46957"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027E4A80" w14:textId="77777777" w:rsidTr="00A95E29">
        <w:trPr>
          <w:trHeight w:val="275"/>
        </w:trPr>
        <w:tc>
          <w:tcPr>
            <w:tcW w:w="4870" w:type="dxa"/>
          </w:tcPr>
          <w:p w14:paraId="28D9F112" w14:textId="77777777" w:rsidR="001435F6" w:rsidRPr="0095273D" w:rsidRDefault="001435F6" w:rsidP="0095273D">
            <w:pPr>
              <w:spacing w:after="0" w:line="240" w:lineRule="auto"/>
              <w:contextualSpacing/>
              <w:rPr>
                <w:rFonts w:ascii="Arial" w:hAnsi="Arial" w:cs="Arial"/>
                <w:b/>
                <w:i/>
                <w:sz w:val="20"/>
                <w:szCs w:val="20"/>
              </w:rPr>
            </w:pPr>
            <w:r w:rsidRPr="0095273D">
              <w:rPr>
                <w:rFonts w:ascii="Arial" w:hAnsi="Arial" w:cs="Arial"/>
                <w:b/>
                <w:i/>
                <w:sz w:val="20"/>
                <w:szCs w:val="20"/>
              </w:rPr>
              <w:t>Zastúpenie, ak existuje:</w:t>
            </w:r>
          </w:p>
        </w:tc>
        <w:tc>
          <w:tcPr>
            <w:tcW w:w="4870" w:type="dxa"/>
          </w:tcPr>
          <w:p w14:paraId="4C01F76F" w14:textId="77777777" w:rsidR="001435F6" w:rsidRPr="0095273D" w:rsidRDefault="001435F6" w:rsidP="0095273D">
            <w:pPr>
              <w:spacing w:after="0" w:line="240" w:lineRule="auto"/>
              <w:contextualSpacing/>
              <w:rPr>
                <w:rFonts w:ascii="Arial" w:hAnsi="Arial" w:cs="Arial"/>
                <w:b/>
                <w:i/>
                <w:sz w:val="20"/>
                <w:szCs w:val="20"/>
              </w:rPr>
            </w:pPr>
            <w:r w:rsidRPr="0095273D">
              <w:rPr>
                <w:rFonts w:ascii="Arial" w:hAnsi="Arial" w:cs="Arial"/>
                <w:b/>
                <w:i/>
                <w:sz w:val="20"/>
                <w:szCs w:val="20"/>
              </w:rPr>
              <w:t>Odpoveď:</w:t>
            </w:r>
          </w:p>
        </w:tc>
      </w:tr>
      <w:tr w:rsidR="001435F6" w:rsidRPr="0095273D" w14:paraId="17386173" w14:textId="77777777" w:rsidTr="00A95E29">
        <w:trPr>
          <w:trHeight w:val="766"/>
        </w:trPr>
        <w:tc>
          <w:tcPr>
            <w:tcW w:w="4870" w:type="dxa"/>
          </w:tcPr>
          <w:p w14:paraId="41FCB69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Celé meno;</w:t>
            </w:r>
          </w:p>
          <w:p w14:paraId="16F496A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Doplnené dátumom a miestom narodenia, ak sa vyžadujú:</w:t>
            </w:r>
          </w:p>
        </w:tc>
        <w:tc>
          <w:tcPr>
            <w:tcW w:w="4870" w:type="dxa"/>
          </w:tcPr>
          <w:p w14:paraId="40440AB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0D5CC37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3AC4492F"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2C34B642" w14:textId="77777777" w:rsidTr="00A95E29">
        <w:trPr>
          <w:trHeight w:val="275"/>
        </w:trPr>
        <w:tc>
          <w:tcPr>
            <w:tcW w:w="4870" w:type="dxa"/>
          </w:tcPr>
          <w:p w14:paraId="68FF364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Pozícia/zastupujúci:</w:t>
            </w:r>
          </w:p>
        </w:tc>
        <w:tc>
          <w:tcPr>
            <w:tcW w:w="4870" w:type="dxa"/>
          </w:tcPr>
          <w:p w14:paraId="21D2B9F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70CCAEB7" w14:textId="77777777" w:rsidTr="00A95E29">
        <w:trPr>
          <w:trHeight w:val="275"/>
        </w:trPr>
        <w:tc>
          <w:tcPr>
            <w:tcW w:w="4870" w:type="dxa"/>
          </w:tcPr>
          <w:p w14:paraId="7D40DC0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Poštová adresa:</w:t>
            </w:r>
          </w:p>
        </w:tc>
        <w:tc>
          <w:tcPr>
            <w:tcW w:w="4870" w:type="dxa"/>
          </w:tcPr>
          <w:p w14:paraId="3C46523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49620A7D" w14:textId="77777777" w:rsidTr="00A95E29">
        <w:trPr>
          <w:trHeight w:val="291"/>
        </w:trPr>
        <w:tc>
          <w:tcPr>
            <w:tcW w:w="4870" w:type="dxa"/>
          </w:tcPr>
          <w:p w14:paraId="77579F2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Telefón:</w:t>
            </w:r>
          </w:p>
        </w:tc>
        <w:tc>
          <w:tcPr>
            <w:tcW w:w="4870" w:type="dxa"/>
          </w:tcPr>
          <w:p w14:paraId="7781CB52"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5DB48681" w14:textId="77777777" w:rsidTr="00A95E29">
        <w:trPr>
          <w:trHeight w:val="275"/>
        </w:trPr>
        <w:tc>
          <w:tcPr>
            <w:tcW w:w="4870" w:type="dxa"/>
          </w:tcPr>
          <w:p w14:paraId="5139476F"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E-mail:</w:t>
            </w:r>
          </w:p>
        </w:tc>
        <w:tc>
          <w:tcPr>
            <w:tcW w:w="4870" w:type="dxa"/>
          </w:tcPr>
          <w:p w14:paraId="1D7647F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25126EBB" w14:textId="77777777" w:rsidTr="00A95E29">
        <w:trPr>
          <w:trHeight w:val="505"/>
        </w:trPr>
        <w:tc>
          <w:tcPr>
            <w:tcW w:w="4870" w:type="dxa"/>
          </w:tcPr>
          <w:p w14:paraId="7198FBA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to potrebné, uveďte potrebné informácie o zastúpení (jeho formu, rozsah, účel...):</w:t>
            </w:r>
          </w:p>
        </w:tc>
        <w:tc>
          <w:tcPr>
            <w:tcW w:w="4870" w:type="dxa"/>
          </w:tcPr>
          <w:p w14:paraId="14FAE1A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77AF8F1E" w14:textId="77777777" w:rsidR="001435F6" w:rsidRPr="0095273D" w:rsidRDefault="001435F6" w:rsidP="0095273D">
            <w:pPr>
              <w:spacing w:after="0" w:line="240" w:lineRule="auto"/>
              <w:contextualSpacing/>
              <w:rPr>
                <w:rFonts w:ascii="Arial" w:hAnsi="Arial" w:cs="Arial"/>
                <w:sz w:val="20"/>
                <w:szCs w:val="20"/>
              </w:rPr>
            </w:pPr>
          </w:p>
        </w:tc>
      </w:tr>
    </w:tbl>
    <w:p w14:paraId="4F2EC716" w14:textId="77777777" w:rsidR="00813060" w:rsidRPr="0095273D" w:rsidRDefault="00813060" w:rsidP="0095273D">
      <w:pPr>
        <w:spacing w:after="0" w:line="240" w:lineRule="auto"/>
        <w:contextualSpacing/>
        <w:jc w:val="center"/>
        <w:rPr>
          <w:rFonts w:ascii="Arial" w:hAnsi="Arial" w:cs="Arial"/>
          <w:sz w:val="20"/>
          <w:szCs w:val="20"/>
        </w:rPr>
      </w:pPr>
    </w:p>
    <w:p w14:paraId="509877F3"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C : INFORMÁCIE O VYUŽÍVANÍ KAPACÍT INÝCH SUBJEKTOV</w:t>
      </w:r>
    </w:p>
    <w:p w14:paraId="043E80C5"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34FE0BB9" w14:textId="77777777" w:rsidTr="00A95E29">
        <w:trPr>
          <w:trHeight w:val="255"/>
        </w:trPr>
        <w:tc>
          <w:tcPr>
            <w:tcW w:w="4870" w:type="dxa"/>
          </w:tcPr>
          <w:p w14:paraId="6CDEB0B9"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Dôvera:</w:t>
            </w:r>
          </w:p>
        </w:tc>
        <w:tc>
          <w:tcPr>
            <w:tcW w:w="4870" w:type="dxa"/>
          </w:tcPr>
          <w:p w14:paraId="362E9B06"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086A08C1" w14:textId="77777777" w:rsidTr="00A95E29">
        <w:trPr>
          <w:trHeight w:val="1036"/>
        </w:trPr>
        <w:tc>
          <w:tcPr>
            <w:tcW w:w="4870" w:type="dxa"/>
          </w:tcPr>
          <w:p w14:paraId="11148A2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Využíva hospodársky subjekt kapacity iných subjektov, aby mohol splniť podmienky účasti stanovené v časti IV a prípadne kritéria a pravidlá stanovené ďalej v časti V?</w:t>
            </w:r>
          </w:p>
        </w:tc>
        <w:tc>
          <w:tcPr>
            <w:tcW w:w="4870" w:type="dxa"/>
          </w:tcPr>
          <w:p w14:paraId="5C05D59C" w14:textId="77777777" w:rsidR="001435F6" w:rsidRPr="0095273D" w:rsidRDefault="001435F6" w:rsidP="0095273D">
            <w:pPr>
              <w:spacing w:after="0" w:line="240" w:lineRule="auto"/>
              <w:contextualSpacing/>
              <w:jc w:val="both"/>
              <w:rPr>
                <w:rFonts w:ascii="Arial" w:hAnsi="Arial" w:cs="Arial"/>
                <w:sz w:val="20"/>
                <w:szCs w:val="20"/>
              </w:rPr>
            </w:pPr>
          </w:p>
          <w:p w14:paraId="66E0A5C6" w14:textId="6117F7BF"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5477DE9A">
                <v:shape id="_x0000_i1159" type="#_x0000_t75" style="width:41.75pt;height:20.45pt" o:ole="">
                  <v:imagedata r:id="rId26" o:title=""/>
                </v:shape>
                <w:control r:id="rId44" w:name="CheckBox16" w:shapeid="_x0000_i1159"/>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15A39AD5">
                <v:shape id="_x0000_i1161" type="#_x0000_t75" style="width:45pt;height:20.45pt" o:ole="">
                  <v:imagedata r:id="rId28" o:title=""/>
                </v:shape>
                <w:control r:id="rId45" w:name="CheckBox26" w:shapeid="_x0000_i1161"/>
              </w:object>
            </w:r>
            <w:r w:rsidR="001435F6" w:rsidRPr="0095273D">
              <w:rPr>
                <w:rFonts w:ascii="Arial" w:hAnsi="Arial" w:cs="Arial"/>
                <w:sz w:val="20"/>
                <w:szCs w:val="20"/>
              </w:rPr>
              <w:t xml:space="preserve">  </w:t>
            </w:r>
          </w:p>
          <w:p w14:paraId="5344908B" w14:textId="77777777" w:rsidR="001435F6" w:rsidRPr="0095273D" w:rsidRDefault="001435F6" w:rsidP="0095273D">
            <w:pPr>
              <w:spacing w:after="0" w:line="240" w:lineRule="auto"/>
              <w:contextualSpacing/>
              <w:jc w:val="both"/>
              <w:rPr>
                <w:rFonts w:ascii="Arial" w:hAnsi="Arial" w:cs="Arial"/>
                <w:sz w:val="20"/>
                <w:szCs w:val="20"/>
              </w:rPr>
            </w:pPr>
          </w:p>
        </w:tc>
      </w:tr>
    </w:tbl>
    <w:p w14:paraId="66DE88F0" w14:textId="77777777" w:rsidR="001435F6" w:rsidRPr="0095273D" w:rsidRDefault="001435F6" w:rsidP="0095273D">
      <w:pPr>
        <w:spacing w:after="0" w:line="240" w:lineRule="auto"/>
        <w:contextualSpacing/>
        <w:jc w:val="both"/>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1F378C6A" w14:textId="77777777" w:rsidTr="00A95E29">
        <w:tc>
          <w:tcPr>
            <w:tcW w:w="9751" w:type="dxa"/>
            <w:shd w:val="clear" w:color="auto" w:fill="EEECE1" w:themeFill="background2"/>
          </w:tcPr>
          <w:p w14:paraId="02383B34"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predložte samostatný formulár jednotného európskeho dokumentu pre obstarávanie, v ktorom budú uvedené informácie požadované v </w:t>
            </w:r>
            <w:r w:rsidRPr="0095273D">
              <w:rPr>
                <w:rFonts w:ascii="Arial" w:hAnsi="Arial" w:cs="Arial"/>
                <w:b/>
                <w:sz w:val="20"/>
                <w:szCs w:val="20"/>
              </w:rPr>
              <w:t>oddiele A </w:t>
            </w:r>
            <w:proofErr w:type="spellStart"/>
            <w:r w:rsidRPr="0095273D">
              <w:rPr>
                <w:rFonts w:ascii="Arial" w:hAnsi="Arial" w:cs="Arial"/>
                <w:b/>
                <w:sz w:val="20"/>
                <w:szCs w:val="20"/>
              </w:rPr>
              <w:t>a</w:t>
            </w:r>
            <w:proofErr w:type="spellEnd"/>
            <w:r w:rsidRPr="0095273D">
              <w:rPr>
                <w:rFonts w:ascii="Arial" w:hAnsi="Arial" w:cs="Arial"/>
                <w:b/>
                <w:sz w:val="20"/>
                <w:szCs w:val="20"/>
              </w:rPr>
              <w:t> B tejto časti a časti III pre každý z </w:t>
            </w:r>
            <w:r w:rsidRPr="0095273D">
              <w:rPr>
                <w:rFonts w:ascii="Arial" w:hAnsi="Arial" w:cs="Arial"/>
                <w:sz w:val="20"/>
                <w:szCs w:val="20"/>
              </w:rPr>
              <w:t>príslušných subjektov, riadne vyplnený a s podpisom príslušných subjektov.</w:t>
            </w:r>
          </w:p>
          <w:p w14:paraId="4243EF77" w14:textId="77777777" w:rsidR="001435F6" w:rsidRPr="0095273D" w:rsidRDefault="001435F6" w:rsidP="0095273D">
            <w:pPr>
              <w:spacing w:after="0" w:line="240" w:lineRule="auto"/>
              <w:contextualSpacing/>
              <w:jc w:val="both"/>
              <w:rPr>
                <w:rFonts w:ascii="Arial" w:hAnsi="Arial" w:cs="Arial"/>
                <w:sz w:val="20"/>
                <w:szCs w:val="20"/>
              </w:rPr>
            </w:pPr>
          </w:p>
          <w:p w14:paraId="43467D34"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14:paraId="023DFDA0"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Pokiaľ je to relevantné pre špecifickú kapacitu alebo kapacity, ktoré hospodársky subjekt využíva, uveďte informácie v časti IV a V pre každý z príslušných subjektov</w:t>
            </w:r>
            <w:r w:rsidRPr="0095273D">
              <w:rPr>
                <w:rStyle w:val="Odkaznapoznmkupodiarou"/>
                <w:rFonts w:ascii="Arial" w:hAnsi="Arial" w:cs="Arial"/>
                <w:sz w:val="20"/>
                <w:szCs w:val="20"/>
              </w:rPr>
              <w:footnoteReference w:id="19"/>
            </w:r>
            <w:r w:rsidRPr="0095273D">
              <w:rPr>
                <w:rFonts w:ascii="Arial" w:hAnsi="Arial" w:cs="Arial"/>
                <w:sz w:val="20"/>
                <w:szCs w:val="20"/>
              </w:rPr>
              <w:t>.</w:t>
            </w:r>
          </w:p>
        </w:tc>
      </w:tr>
    </w:tbl>
    <w:p w14:paraId="31127536" w14:textId="77777777" w:rsidR="00813060" w:rsidRPr="0095273D" w:rsidRDefault="00813060" w:rsidP="0095273D">
      <w:pPr>
        <w:spacing w:after="0" w:line="240" w:lineRule="auto"/>
        <w:ind w:firstLine="709"/>
        <w:contextualSpacing/>
        <w:jc w:val="center"/>
        <w:rPr>
          <w:rFonts w:ascii="Arial" w:hAnsi="Arial" w:cs="Arial"/>
          <w:sz w:val="20"/>
          <w:szCs w:val="20"/>
        </w:rPr>
      </w:pPr>
    </w:p>
    <w:p w14:paraId="2C2753AA" w14:textId="77777777" w:rsidR="001435F6" w:rsidRPr="0095273D" w:rsidRDefault="001435F6" w:rsidP="0095273D">
      <w:pPr>
        <w:spacing w:after="0" w:line="240" w:lineRule="auto"/>
        <w:ind w:firstLine="709"/>
        <w:contextualSpacing/>
        <w:jc w:val="center"/>
        <w:rPr>
          <w:rFonts w:ascii="Arial" w:hAnsi="Arial" w:cs="Arial"/>
          <w:sz w:val="20"/>
          <w:szCs w:val="20"/>
        </w:rPr>
      </w:pPr>
      <w:r w:rsidRPr="0095273D">
        <w:rPr>
          <w:rFonts w:ascii="Arial" w:hAnsi="Arial" w:cs="Arial"/>
          <w:sz w:val="20"/>
          <w:szCs w:val="20"/>
        </w:rPr>
        <w:lastRenderedPageBreak/>
        <w:t>D : INFORMÁCIE TÝKAJÚCE SA SUBDODÁVATEĽOV, KTORÝCH KAPACITY HOSPODÁRSKY SUBJEKT NEVY</w:t>
      </w:r>
      <w:r w:rsidR="00B954E3" w:rsidRPr="0095273D">
        <w:rPr>
          <w:rFonts w:ascii="Arial" w:hAnsi="Arial" w:cs="Arial"/>
          <w:sz w:val="20"/>
          <w:szCs w:val="20"/>
        </w:rPr>
        <w:t>U</w:t>
      </w:r>
      <w:r w:rsidRPr="0095273D">
        <w:rPr>
          <w:rFonts w:ascii="Arial" w:hAnsi="Arial" w:cs="Arial"/>
          <w:sz w:val="20"/>
          <w:szCs w:val="20"/>
        </w:rPr>
        <w:t>ŽÍVA</w:t>
      </w:r>
    </w:p>
    <w:p w14:paraId="7BC15953" w14:textId="77777777" w:rsidR="00813060" w:rsidRPr="0095273D" w:rsidRDefault="00813060" w:rsidP="0095273D">
      <w:pPr>
        <w:spacing w:after="0" w:line="240" w:lineRule="auto"/>
        <w:ind w:firstLine="709"/>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0B481CB4" w14:textId="77777777" w:rsidTr="00A95E29">
        <w:tc>
          <w:tcPr>
            <w:tcW w:w="9751" w:type="dxa"/>
            <w:shd w:val="clear" w:color="auto" w:fill="EEECE1" w:themeFill="background2"/>
          </w:tcPr>
          <w:p w14:paraId="438CCAAD"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(Tento oddiel sa vyplní len vtedy, ak tieto informácie vyslovene vyžaduje verejný obstarávateľ alebo obstarávateľ).</w:t>
            </w:r>
          </w:p>
        </w:tc>
      </w:tr>
    </w:tbl>
    <w:p w14:paraId="6881CE4D"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2815BB59" w14:textId="77777777" w:rsidTr="00A95E29">
        <w:tc>
          <w:tcPr>
            <w:tcW w:w="4870" w:type="dxa"/>
          </w:tcPr>
          <w:p w14:paraId="56D4408E"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Subdodávatelia:</w:t>
            </w:r>
          </w:p>
        </w:tc>
        <w:tc>
          <w:tcPr>
            <w:tcW w:w="4870" w:type="dxa"/>
          </w:tcPr>
          <w:p w14:paraId="27BD6699"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5947F206" w14:textId="77777777" w:rsidTr="00A95E29">
        <w:tc>
          <w:tcPr>
            <w:tcW w:w="4870" w:type="dxa"/>
          </w:tcPr>
          <w:p w14:paraId="64C10EE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Má hospodársky subjekt v úmysle zadať niektorú časť zákazky tretím stranám?</w:t>
            </w:r>
          </w:p>
        </w:tc>
        <w:tc>
          <w:tcPr>
            <w:tcW w:w="4870" w:type="dxa"/>
          </w:tcPr>
          <w:p w14:paraId="5D65E8B8" w14:textId="77777777" w:rsidR="001435F6" w:rsidRPr="0095273D" w:rsidRDefault="001435F6" w:rsidP="0095273D">
            <w:pPr>
              <w:spacing w:after="0" w:line="240" w:lineRule="auto"/>
              <w:contextualSpacing/>
              <w:rPr>
                <w:rFonts w:ascii="Arial" w:hAnsi="Arial" w:cs="Arial"/>
                <w:color w:val="404040" w:themeColor="text1" w:themeTint="BF"/>
                <w:sz w:val="20"/>
                <w:szCs w:val="20"/>
              </w:rPr>
            </w:pPr>
          </w:p>
          <w:p w14:paraId="299DC026" w14:textId="56081E22"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40778B89">
                <v:shape id="_x0000_i1163" type="#_x0000_t75" style="width:41.75pt;height:20.45pt" o:ole="">
                  <v:imagedata r:id="rId39" o:title=""/>
                </v:shape>
                <w:control r:id="rId46" w:name="CheckBox151" w:shapeid="_x0000_i116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4530DC6A">
                <v:shape id="_x0000_i1165" type="#_x0000_t75" style="width:45pt;height:20.45pt" o:ole="">
                  <v:imagedata r:id="rId28" o:title=""/>
                </v:shape>
                <w:control r:id="rId47" w:name="CheckBox251" w:shapeid="_x0000_i1165"/>
              </w:object>
            </w:r>
            <w:r w:rsidR="001435F6" w:rsidRPr="0095273D">
              <w:rPr>
                <w:rFonts w:ascii="Arial" w:hAnsi="Arial" w:cs="Arial"/>
                <w:sz w:val="20"/>
                <w:szCs w:val="20"/>
              </w:rPr>
              <w:t xml:space="preserve">  </w:t>
            </w:r>
          </w:p>
          <w:p w14:paraId="23E13B76" w14:textId="77777777" w:rsidR="001435F6" w:rsidRPr="0095273D" w:rsidRDefault="001435F6" w:rsidP="0095273D">
            <w:pPr>
              <w:spacing w:after="0" w:line="240" w:lineRule="auto"/>
              <w:contextualSpacing/>
              <w:rPr>
                <w:rFonts w:ascii="Arial" w:hAnsi="Arial" w:cs="Arial"/>
                <w:color w:val="404040" w:themeColor="text1" w:themeTint="BF"/>
                <w:sz w:val="20"/>
                <w:szCs w:val="20"/>
              </w:rPr>
            </w:pPr>
          </w:p>
          <w:p w14:paraId="12B2E68D" w14:textId="77777777" w:rsidR="001435F6" w:rsidRPr="0095273D" w:rsidRDefault="001435F6" w:rsidP="0095273D">
            <w:pPr>
              <w:spacing w:after="0" w:line="240" w:lineRule="auto"/>
              <w:contextualSpacing/>
              <w:rPr>
                <w:rFonts w:ascii="Arial" w:hAnsi="Arial" w:cs="Arial"/>
                <w:b/>
                <w:color w:val="404040" w:themeColor="text1" w:themeTint="BF"/>
                <w:sz w:val="20"/>
                <w:szCs w:val="20"/>
              </w:rPr>
            </w:pPr>
            <w:r w:rsidRPr="0095273D">
              <w:rPr>
                <w:rFonts w:ascii="Arial" w:hAnsi="Arial" w:cs="Arial"/>
                <w:color w:val="404040" w:themeColor="text1" w:themeTint="BF"/>
                <w:sz w:val="20"/>
                <w:szCs w:val="20"/>
              </w:rPr>
              <w:t xml:space="preserve">Ak </w:t>
            </w:r>
            <w:r w:rsidRPr="0095273D">
              <w:rPr>
                <w:rFonts w:ascii="Arial" w:hAnsi="Arial" w:cs="Arial"/>
                <w:b/>
                <w:color w:val="404040" w:themeColor="text1" w:themeTint="BF"/>
                <w:sz w:val="20"/>
                <w:szCs w:val="20"/>
              </w:rPr>
              <w:t xml:space="preserve">áno a pokiaľ sú známe, </w:t>
            </w:r>
            <w:r w:rsidRPr="0095273D">
              <w:rPr>
                <w:rFonts w:ascii="Arial" w:hAnsi="Arial" w:cs="Arial"/>
                <w:color w:val="404040" w:themeColor="text1" w:themeTint="BF"/>
                <w:sz w:val="20"/>
                <w:szCs w:val="20"/>
              </w:rPr>
              <w:t>uveďte zoznam navrhovaných subdodávateľov:</w:t>
            </w:r>
          </w:p>
          <w:p w14:paraId="74436A0A"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w:t>
            </w:r>
          </w:p>
        </w:tc>
      </w:tr>
    </w:tbl>
    <w:p w14:paraId="381CBBB4"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298059FF" w14:textId="77777777" w:rsidTr="00A95E29">
        <w:tc>
          <w:tcPr>
            <w:tcW w:w="9751" w:type="dxa"/>
            <w:shd w:val="clear" w:color="auto" w:fill="EEECE1" w:themeFill="background2"/>
          </w:tcPr>
          <w:p w14:paraId="4159B4F8"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Ak verejný obstarávateľ alebo obstarávateľ vyslovene požaduje tieto informácie okrem informácií v tomto oddiele, uveďte informácie požadované v oddieloch A </w:t>
            </w:r>
            <w:proofErr w:type="spellStart"/>
            <w:r w:rsidRPr="0095273D">
              <w:rPr>
                <w:rFonts w:ascii="Arial" w:hAnsi="Arial" w:cs="Arial"/>
                <w:b/>
                <w:sz w:val="20"/>
                <w:szCs w:val="20"/>
              </w:rPr>
              <w:t>a</w:t>
            </w:r>
            <w:proofErr w:type="spellEnd"/>
            <w:r w:rsidRPr="0095273D">
              <w:rPr>
                <w:rFonts w:ascii="Arial" w:hAnsi="Arial" w:cs="Arial"/>
                <w:b/>
                <w:sz w:val="20"/>
                <w:szCs w:val="20"/>
              </w:rPr>
              <w:t> B tejto časti a časti III pre každého (pre každú z kategórií) z príslušných subdodávateľov.</w:t>
            </w:r>
          </w:p>
        </w:tc>
      </w:tr>
    </w:tbl>
    <w:p w14:paraId="3C09658D" w14:textId="77777777" w:rsidR="001435F6" w:rsidRPr="0095273D" w:rsidRDefault="001435F6" w:rsidP="0095273D">
      <w:pPr>
        <w:spacing w:after="0" w:line="240" w:lineRule="auto"/>
        <w:contextualSpacing/>
        <w:rPr>
          <w:rFonts w:ascii="Arial" w:hAnsi="Arial" w:cs="Arial"/>
          <w:sz w:val="20"/>
          <w:szCs w:val="20"/>
        </w:rPr>
      </w:pPr>
    </w:p>
    <w:p w14:paraId="4F89AADD" w14:textId="77777777" w:rsidR="001435F6" w:rsidRPr="0095273D" w:rsidRDefault="001435F6"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III: Dôvody na vylúčenie</w:t>
      </w:r>
    </w:p>
    <w:p w14:paraId="6F6CB58D" w14:textId="77777777" w:rsidR="00813060" w:rsidRPr="0095273D" w:rsidRDefault="00813060" w:rsidP="0095273D">
      <w:pPr>
        <w:spacing w:after="0" w:line="240" w:lineRule="auto"/>
        <w:contextualSpacing/>
        <w:jc w:val="center"/>
        <w:rPr>
          <w:rFonts w:ascii="Arial" w:hAnsi="Arial" w:cs="Arial"/>
          <w:b/>
          <w:sz w:val="20"/>
          <w:szCs w:val="20"/>
        </w:rPr>
      </w:pPr>
    </w:p>
    <w:p w14:paraId="387DD730"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A: DÔVODY TÝKAJÚCE SA ODSÚDENIA ZA TRESTNÝ ČIN</w:t>
      </w:r>
    </w:p>
    <w:p w14:paraId="4EB514BE"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6908B262" w14:textId="77777777" w:rsidTr="00A95E29">
        <w:tc>
          <w:tcPr>
            <w:tcW w:w="9751" w:type="dxa"/>
            <w:shd w:val="clear" w:color="auto" w:fill="EEECE1" w:themeFill="background2"/>
          </w:tcPr>
          <w:p w14:paraId="13E9A1B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V článku 57 ods. 1 smernice 2014/24/EÚ sa stanovujú tieto dôvody vylúčenia:</w:t>
            </w:r>
          </w:p>
          <w:p w14:paraId="04EE3B35"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t>Účasť v zločineckej organizácii</w:t>
            </w:r>
            <w:r w:rsidRPr="0095273D">
              <w:rPr>
                <w:rStyle w:val="Odkaznapoznmkupodiarou"/>
                <w:rFonts w:ascii="Arial" w:hAnsi="Arial" w:cs="Arial"/>
                <w:sz w:val="20"/>
                <w:szCs w:val="20"/>
              </w:rPr>
              <w:footnoteReference w:id="20"/>
            </w:r>
            <w:r w:rsidRPr="0095273D">
              <w:rPr>
                <w:rFonts w:ascii="Arial" w:hAnsi="Arial" w:cs="Arial"/>
                <w:sz w:val="20"/>
                <w:szCs w:val="20"/>
              </w:rPr>
              <w:t>;</w:t>
            </w:r>
          </w:p>
          <w:p w14:paraId="4262238A"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t>Korupcia</w:t>
            </w:r>
            <w:r w:rsidRPr="0095273D">
              <w:rPr>
                <w:rStyle w:val="Odkaznapoznmkupodiarou"/>
                <w:rFonts w:ascii="Arial" w:hAnsi="Arial" w:cs="Arial"/>
                <w:sz w:val="20"/>
                <w:szCs w:val="20"/>
              </w:rPr>
              <w:footnoteReference w:id="21"/>
            </w:r>
            <w:r w:rsidRPr="0095273D">
              <w:rPr>
                <w:rFonts w:ascii="Arial" w:hAnsi="Arial" w:cs="Arial"/>
                <w:sz w:val="20"/>
                <w:szCs w:val="20"/>
              </w:rPr>
              <w:t>;</w:t>
            </w:r>
          </w:p>
          <w:p w14:paraId="49FA4351"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t>Podvod</w:t>
            </w:r>
            <w:r w:rsidRPr="0095273D">
              <w:rPr>
                <w:rStyle w:val="Odkaznapoznmkupodiarou"/>
                <w:rFonts w:ascii="Arial" w:hAnsi="Arial" w:cs="Arial"/>
                <w:sz w:val="20"/>
                <w:szCs w:val="20"/>
              </w:rPr>
              <w:footnoteReference w:id="22"/>
            </w:r>
            <w:r w:rsidRPr="0095273D">
              <w:rPr>
                <w:rFonts w:ascii="Arial" w:hAnsi="Arial" w:cs="Arial"/>
                <w:sz w:val="20"/>
                <w:szCs w:val="20"/>
              </w:rPr>
              <w:t>;</w:t>
            </w:r>
          </w:p>
          <w:p w14:paraId="20F560A1"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t>Teroristické trestné činy alebo trestné činy spojené s teroristickými činnosťami</w:t>
            </w:r>
            <w:r w:rsidRPr="0095273D">
              <w:rPr>
                <w:rStyle w:val="Odkaznapoznmkupodiarou"/>
                <w:rFonts w:ascii="Arial" w:hAnsi="Arial" w:cs="Arial"/>
                <w:sz w:val="20"/>
                <w:szCs w:val="20"/>
              </w:rPr>
              <w:footnoteReference w:id="23"/>
            </w:r>
            <w:r w:rsidRPr="0095273D">
              <w:rPr>
                <w:rFonts w:ascii="Arial" w:hAnsi="Arial" w:cs="Arial"/>
                <w:sz w:val="20"/>
                <w:szCs w:val="20"/>
              </w:rPr>
              <w:t>;</w:t>
            </w:r>
          </w:p>
          <w:p w14:paraId="0088D10A"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t>Pranie špinavých peňazí a financovanie terorizmu</w:t>
            </w:r>
            <w:r w:rsidRPr="0095273D">
              <w:rPr>
                <w:rStyle w:val="Odkaznapoznmkupodiarou"/>
                <w:rFonts w:ascii="Arial" w:hAnsi="Arial" w:cs="Arial"/>
                <w:sz w:val="20"/>
                <w:szCs w:val="20"/>
              </w:rPr>
              <w:footnoteReference w:id="24"/>
            </w:r>
            <w:r w:rsidRPr="0095273D">
              <w:rPr>
                <w:rFonts w:ascii="Arial" w:hAnsi="Arial" w:cs="Arial"/>
                <w:sz w:val="20"/>
                <w:szCs w:val="20"/>
              </w:rPr>
              <w:t>;</w:t>
            </w:r>
          </w:p>
          <w:p w14:paraId="1BC82A3A"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t>Detská práca a iné formy obchodovania s ľuďmi</w:t>
            </w:r>
            <w:r w:rsidRPr="0095273D">
              <w:rPr>
                <w:rStyle w:val="Odkaznapoznmkupodiarou"/>
                <w:rFonts w:ascii="Arial" w:hAnsi="Arial" w:cs="Arial"/>
                <w:sz w:val="20"/>
                <w:szCs w:val="20"/>
              </w:rPr>
              <w:footnoteReference w:id="25"/>
            </w:r>
            <w:r w:rsidRPr="0095273D">
              <w:rPr>
                <w:rFonts w:ascii="Arial" w:hAnsi="Arial" w:cs="Arial"/>
                <w:sz w:val="20"/>
                <w:szCs w:val="20"/>
              </w:rPr>
              <w:t>;</w:t>
            </w:r>
          </w:p>
        </w:tc>
      </w:tr>
    </w:tbl>
    <w:p w14:paraId="0DB0519A"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2D4A697A" w14:textId="77777777" w:rsidTr="00A95E29">
        <w:trPr>
          <w:trHeight w:val="1100"/>
        </w:trPr>
        <w:tc>
          <w:tcPr>
            <w:tcW w:w="4870" w:type="dxa"/>
          </w:tcPr>
          <w:p w14:paraId="403743A2"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Dôvody týkajúce sa odsúdení za trestný čin podľa vnútroštátnych ustanovení vykonávajúcich dôvody uvedené v článku 57 ods. 1 smernice:</w:t>
            </w:r>
          </w:p>
        </w:tc>
        <w:tc>
          <w:tcPr>
            <w:tcW w:w="4870" w:type="dxa"/>
          </w:tcPr>
          <w:p w14:paraId="232A6AA8"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Odpoveď:</w:t>
            </w:r>
          </w:p>
        </w:tc>
      </w:tr>
      <w:tr w:rsidR="001435F6" w:rsidRPr="0095273D" w14:paraId="03E1E362" w14:textId="77777777" w:rsidTr="00A95E29">
        <w:trPr>
          <w:trHeight w:val="2546"/>
        </w:trPr>
        <w:tc>
          <w:tcPr>
            <w:tcW w:w="4870" w:type="dxa"/>
          </w:tcPr>
          <w:p w14:paraId="1ABD3AE0"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lastRenderedPageBreak/>
              <w:t xml:space="preserve">Bol </w:t>
            </w:r>
            <w:r w:rsidRPr="0095273D">
              <w:rPr>
                <w:rFonts w:ascii="Arial" w:hAnsi="Arial" w:cs="Arial"/>
                <w:b/>
                <w:sz w:val="20"/>
                <w:szCs w:val="20"/>
              </w:rPr>
              <w:t xml:space="preserve">samotný hospodársky subjekt </w:t>
            </w:r>
            <w:r w:rsidRPr="0095273D">
              <w:rPr>
                <w:rFonts w:ascii="Arial" w:hAnsi="Arial" w:cs="Arial"/>
                <w:sz w:val="20"/>
                <w:szCs w:val="20"/>
              </w:rPr>
              <w:t xml:space="preserve">alebo </w:t>
            </w:r>
            <w:r w:rsidRPr="0095273D">
              <w:rPr>
                <w:rFonts w:ascii="Arial" w:hAnsi="Arial" w:cs="Arial"/>
                <w:b/>
                <w:sz w:val="20"/>
                <w:szCs w:val="20"/>
              </w:rPr>
              <w:t xml:space="preserve">osoba, </w:t>
            </w:r>
            <w:r w:rsidRPr="0095273D">
              <w:rPr>
                <w:rFonts w:ascii="Arial" w:hAnsi="Arial" w:cs="Arial"/>
                <w:sz w:val="20"/>
                <w:szCs w:val="20"/>
              </w:rPr>
              <w:t xml:space="preserve">ktorá je členom jeho správneho, riadiaceho alebo kontrolného orgánu alebo ktorá v ňom má právomoc zastupovať, prijímať rozhodnutia alebo vykonávať v ňom kontrolu, </w:t>
            </w:r>
            <w:r w:rsidRPr="0095273D">
              <w:rPr>
                <w:rFonts w:ascii="Arial" w:hAnsi="Arial" w:cs="Arial"/>
                <w:b/>
                <w:sz w:val="20"/>
                <w:szCs w:val="20"/>
              </w:rPr>
              <w:t xml:space="preserve">konečným rozsudkom odsúdený </w:t>
            </w:r>
            <w:r w:rsidRPr="0095273D">
              <w:rPr>
                <w:rFonts w:ascii="Arial" w:hAnsi="Arial" w:cs="Arial"/>
                <w:sz w:val="20"/>
                <w:szCs w:val="20"/>
              </w:rPr>
              <w:t>z jedného z uvedených dôvodov rozsudkom vyneseným najviac pred piatimi rokmi, alebo v prípade ktorého sa lehota vylúčenia stanovená priamo v rozsudku naďalej uplatňuje?</w:t>
            </w:r>
          </w:p>
        </w:tc>
        <w:tc>
          <w:tcPr>
            <w:tcW w:w="4870" w:type="dxa"/>
          </w:tcPr>
          <w:p w14:paraId="688856C6" w14:textId="77777777" w:rsidR="001435F6" w:rsidRPr="0095273D" w:rsidRDefault="001435F6" w:rsidP="0095273D">
            <w:pPr>
              <w:spacing w:after="0" w:line="240" w:lineRule="auto"/>
              <w:contextualSpacing/>
              <w:jc w:val="both"/>
              <w:rPr>
                <w:rFonts w:ascii="Arial" w:hAnsi="Arial" w:cs="Arial"/>
                <w:sz w:val="20"/>
                <w:szCs w:val="20"/>
              </w:rPr>
            </w:pPr>
          </w:p>
          <w:p w14:paraId="5175DAFF" w14:textId="4D07DBE4"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7E849995">
                <v:shape id="_x0000_i1167" type="#_x0000_t75" style="width:41.75pt;height:20.45pt" o:ole="">
                  <v:imagedata r:id="rId30" o:title=""/>
                </v:shape>
                <w:control r:id="rId48" w:name="CheckBox152" w:shapeid="_x0000_i116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4004E97B">
                <v:shape id="_x0000_i1169" type="#_x0000_t75" style="width:45pt;height:20.45pt" o:ole="">
                  <v:imagedata r:id="rId28" o:title=""/>
                </v:shape>
                <w:control r:id="rId49" w:name="CheckBox252" w:shapeid="_x0000_i1169"/>
              </w:object>
            </w:r>
            <w:r w:rsidR="001435F6" w:rsidRPr="0095273D">
              <w:rPr>
                <w:rFonts w:ascii="Arial" w:hAnsi="Arial" w:cs="Arial"/>
                <w:sz w:val="20"/>
                <w:szCs w:val="20"/>
              </w:rPr>
              <w:t xml:space="preserve">  </w:t>
            </w:r>
          </w:p>
          <w:p w14:paraId="315F4626" w14:textId="77777777" w:rsidR="001435F6" w:rsidRPr="0095273D" w:rsidRDefault="001435F6" w:rsidP="0095273D">
            <w:pPr>
              <w:spacing w:after="0" w:line="240" w:lineRule="auto"/>
              <w:contextualSpacing/>
              <w:jc w:val="both"/>
              <w:rPr>
                <w:rFonts w:ascii="Arial" w:hAnsi="Arial" w:cs="Arial"/>
                <w:sz w:val="20"/>
                <w:szCs w:val="20"/>
              </w:rPr>
            </w:pPr>
          </w:p>
          <w:p w14:paraId="2F12EDA8"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je príslušná dokumentácia dostupná v elektronickom formáte, uveďte: (webovú adresu, vydávajúci orgán alebo subjekt, presný odkaz na dokumentáciu):</w:t>
            </w:r>
          </w:p>
          <w:p w14:paraId="0434154F" w14:textId="77777777" w:rsidR="001435F6" w:rsidRPr="0095273D" w:rsidRDefault="001435F6" w:rsidP="0095273D">
            <w:pPr>
              <w:spacing w:after="0" w:line="240" w:lineRule="auto"/>
              <w:contextualSpacing/>
              <w:jc w:val="both"/>
              <w:rPr>
                <w:rFonts w:ascii="Arial" w:hAnsi="Arial" w:cs="Arial"/>
                <w:sz w:val="20"/>
                <w:szCs w:val="20"/>
              </w:rPr>
            </w:pPr>
          </w:p>
          <w:p w14:paraId="5D2231EB"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r w:rsidRPr="0095273D">
              <w:rPr>
                <w:rStyle w:val="Odkaznapoznmkupodiarou"/>
                <w:rFonts w:ascii="Arial" w:hAnsi="Arial" w:cs="Arial"/>
                <w:sz w:val="20"/>
                <w:szCs w:val="20"/>
              </w:rPr>
              <w:footnoteReference w:id="26"/>
            </w:r>
          </w:p>
        </w:tc>
      </w:tr>
      <w:tr w:rsidR="001435F6" w:rsidRPr="0095273D" w14:paraId="290C3BB3" w14:textId="77777777" w:rsidTr="00A95E29">
        <w:trPr>
          <w:trHeight w:val="2546"/>
        </w:trPr>
        <w:tc>
          <w:tcPr>
            <w:tcW w:w="4870" w:type="dxa"/>
          </w:tcPr>
          <w:p w14:paraId="0BDCE65E"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w:t>
            </w:r>
            <w:r w:rsidRPr="0095273D">
              <w:rPr>
                <w:rStyle w:val="Odkaznapoznmkupodiarou"/>
                <w:rFonts w:ascii="Arial" w:hAnsi="Arial" w:cs="Arial"/>
                <w:sz w:val="20"/>
                <w:szCs w:val="20"/>
              </w:rPr>
              <w:footnoteReference w:id="27"/>
            </w:r>
            <w:r w:rsidRPr="0095273D">
              <w:rPr>
                <w:rFonts w:ascii="Arial" w:hAnsi="Arial" w:cs="Arial"/>
                <w:sz w:val="20"/>
                <w:szCs w:val="20"/>
              </w:rPr>
              <w:t>:</w:t>
            </w:r>
          </w:p>
          <w:p w14:paraId="347E6DBB" w14:textId="77777777" w:rsidR="001435F6" w:rsidRPr="0095273D" w:rsidRDefault="001435F6" w:rsidP="0095273D">
            <w:pPr>
              <w:pStyle w:val="Odsekzoznamu"/>
              <w:numPr>
                <w:ilvl w:val="0"/>
                <w:numId w:val="13"/>
              </w:numPr>
              <w:spacing w:after="0" w:line="240" w:lineRule="auto"/>
              <w:jc w:val="both"/>
              <w:rPr>
                <w:rFonts w:ascii="Arial" w:hAnsi="Arial" w:cs="Arial"/>
                <w:sz w:val="20"/>
                <w:szCs w:val="20"/>
              </w:rPr>
            </w:pPr>
            <w:r w:rsidRPr="0095273D">
              <w:rPr>
                <w:rFonts w:ascii="Arial" w:hAnsi="Arial" w:cs="Arial"/>
                <w:sz w:val="20"/>
                <w:szCs w:val="20"/>
              </w:rPr>
              <w:t>dátum odsúdenia, uveďte, o ktoré body 1 až 6 ide a dôvod odsúdenia,</w:t>
            </w:r>
          </w:p>
          <w:p w14:paraId="714460A5" w14:textId="77777777" w:rsidR="001435F6" w:rsidRPr="0095273D" w:rsidRDefault="001435F6" w:rsidP="0095273D">
            <w:pPr>
              <w:pStyle w:val="Odsekzoznamu"/>
              <w:numPr>
                <w:ilvl w:val="0"/>
                <w:numId w:val="13"/>
              </w:numPr>
              <w:spacing w:after="0" w:line="240" w:lineRule="auto"/>
              <w:jc w:val="both"/>
              <w:rPr>
                <w:rFonts w:ascii="Arial" w:hAnsi="Arial" w:cs="Arial"/>
                <w:sz w:val="20"/>
                <w:szCs w:val="20"/>
              </w:rPr>
            </w:pPr>
            <w:r w:rsidRPr="0095273D">
              <w:rPr>
                <w:rFonts w:ascii="Arial" w:hAnsi="Arial" w:cs="Arial"/>
                <w:sz w:val="20"/>
                <w:szCs w:val="20"/>
              </w:rPr>
              <w:t>totožnosť osoby, ktorá bola usvedčená;</w:t>
            </w:r>
          </w:p>
          <w:p w14:paraId="673C7F3E" w14:textId="77777777" w:rsidR="001435F6" w:rsidRPr="0095273D" w:rsidRDefault="001435F6" w:rsidP="0095273D">
            <w:pPr>
              <w:pStyle w:val="Odsekzoznamu"/>
              <w:numPr>
                <w:ilvl w:val="0"/>
                <w:numId w:val="13"/>
              </w:numPr>
              <w:spacing w:after="0" w:line="240" w:lineRule="auto"/>
              <w:jc w:val="both"/>
              <w:rPr>
                <w:rFonts w:ascii="Arial" w:hAnsi="Arial" w:cs="Arial"/>
                <w:sz w:val="20"/>
                <w:szCs w:val="20"/>
              </w:rPr>
            </w:pPr>
            <w:r w:rsidRPr="0095273D">
              <w:rPr>
                <w:rFonts w:ascii="Arial" w:hAnsi="Arial" w:cs="Arial"/>
                <w:b/>
                <w:sz w:val="20"/>
                <w:szCs w:val="20"/>
              </w:rPr>
              <w:t>pokiaľ sa stanovuje priamo v rozsudku:</w:t>
            </w:r>
          </w:p>
        </w:tc>
        <w:tc>
          <w:tcPr>
            <w:tcW w:w="4870" w:type="dxa"/>
          </w:tcPr>
          <w:p w14:paraId="16EA5D8B" w14:textId="77777777" w:rsidR="001435F6" w:rsidRPr="0095273D" w:rsidRDefault="001435F6" w:rsidP="0095273D">
            <w:pPr>
              <w:spacing w:after="0" w:line="240" w:lineRule="auto"/>
              <w:contextualSpacing/>
              <w:jc w:val="both"/>
              <w:rPr>
                <w:rFonts w:ascii="Arial" w:hAnsi="Arial" w:cs="Arial"/>
                <w:sz w:val="20"/>
                <w:szCs w:val="20"/>
              </w:rPr>
            </w:pPr>
          </w:p>
          <w:p w14:paraId="3813662D" w14:textId="77777777" w:rsidR="001435F6" w:rsidRPr="0095273D" w:rsidRDefault="001435F6" w:rsidP="0095273D">
            <w:pPr>
              <w:pStyle w:val="Odsekzoznamu"/>
              <w:numPr>
                <w:ilvl w:val="0"/>
                <w:numId w:val="14"/>
              </w:numPr>
              <w:spacing w:after="0" w:line="240" w:lineRule="auto"/>
              <w:jc w:val="both"/>
              <w:rPr>
                <w:rFonts w:ascii="Arial" w:hAnsi="Arial" w:cs="Arial"/>
                <w:sz w:val="20"/>
                <w:szCs w:val="20"/>
              </w:rPr>
            </w:pPr>
            <w:r w:rsidRPr="0095273D">
              <w:rPr>
                <w:rFonts w:ascii="Arial" w:hAnsi="Arial" w:cs="Arial"/>
                <w:sz w:val="20"/>
                <w:szCs w:val="20"/>
              </w:rPr>
              <w:t>dátum:[  ], bod/body: [  ], dôvody: [  ]</w:t>
            </w:r>
          </w:p>
          <w:p w14:paraId="5B43AD87" w14:textId="77777777" w:rsidR="001435F6" w:rsidRPr="0095273D" w:rsidRDefault="001435F6" w:rsidP="0095273D">
            <w:pPr>
              <w:spacing w:after="0" w:line="240" w:lineRule="auto"/>
              <w:contextualSpacing/>
              <w:jc w:val="both"/>
              <w:rPr>
                <w:rFonts w:ascii="Arial" w:hAnsi="Arial" w:cs="Arial"/>
                <w:sz w:val="20"/>
                <w:szCs w:val="20"/>
              </w:rPr>
            </w:pPr>
          </w:p>
          <w:p w14:paraId="4E65046F" w14:textId="77777777" w:rsidR="001435F6" w:rsidRPr="0095273D" w:rsidRDefault="001435F6" w:rsidP="0095273D">
            <w:pPr>
              <w:pStyle w:val="Odsekzoznamu"/>
              <w:numPr>
                <w:ilvl w:val="0"/>
                <w:numId w:val="14"/>
              </w:numPr>
              <w:spacing w:after="0" w:line="240" w:lineRule="auto"/>
              <w:jc w:val="both"/>
              <w:rPr>
                <w:rFonts w:ascii="Arial" w:hAnsi="Arial" w:cs="Arial"/>
                <w:sz w:val="20"/>
                <w:szCs w:val="20"/>
              </w:rPr>
            </w:pPr>
            <w:r w:rsidRPr="0095273D">
              <w:rPr>
                <w:rFonts w:ascii="Arial" w:hAnsi="Arial" w:cs="Arial"/>
                <w:sz w:val="20"/>
                <w:szCs w:val="20"/>
              </w:rPr>
              <w:t>[...........]</w:t>
            </w:r>
          </w:p>
          <w:p w14:paraId="146801D9" w14:textId="77777777" w:rsidR="001435F6" w:rsidRPr="0095273D" w:rsidRDefault="001435F6" w:rsidP="0095273D">
            <w:pPr>
              <w:pStyle w:val="Odsekzoznamu"/>
              <w:numPr>
                <w:ilvl w:val="0"/>
                <w:numId w:val="14"/>
              </w:numPr>
              <w:spacing w:after="0" w:line="240" w:lineRule="auto"/>
              <w:jc w:val="both"/>
              <w:rPr>
                <w:rFonts w:ascii="Arial" w:hAnsi="Arial" w:cs="Arial"/>
                <w:sz w:val="20"/>
                <w:szCs w:val="20"/>
              </w:rPr>
            </w:pPr>
            <w:r w:rsidRPr="0095273D">
              <w:rPr>
                <w:rFonts w:ascii="Arial" w:hAnsi="Arial" w:cs="Arial"/>
                <w:sz w:val="20"/>
                <w:szCs w:val="20"/>
              </w:rPr>
              <w:t>dĺžku obdobia vylúčenia. [...........] a príslušný bod/body [  ]</w:t>
            </w:r>
          </w:p>
          <w:p w14:paraId="751BAE68" w14:textId="77777777" w:rsidR="001435F6" w:rsidRPr="0095273D" w:rsidRDefault="001435F6" w:rsidP="0095273D">
            <w:pPr>
              <w:pStyle w:val="Odsekzoznamu"/>
              <w:spacing w:after="0" w:line="240" w:lineRule="auto"/>
              <w:jc w:val="both"/>
              <w:rPr>
                <w:rFonts w:ascii="Arial" w:hAnsi="Arial" w:cs="Arial"/>
                <w:sz w:val="20"/>
                <w:szCs w:val="20"/>
              </w:rPr>
            </w:pPr>
          </w:p>
          <w:p w14:paraId="41FEBE0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je príslušná dokumentácia dostupná v elektronickom formáte, uveďte: (webovú adresu, vydávajúci orgán alebo subjekt, presný odkaz na dokumentáciu):</w:t>
            </w:r>
          </w:p>
          <w:p w14:paraId="64CDAC59" w14:textId="77777777" w:rsidR="001435F6" w:rsidRPr="0095273D" w:rsidRDefault="001435F6" w:rsidP="0095273D">
            <w:pPr>
              <w:spacing w:after="0" w:line="240" w:lineRule="auto"/>
              <w:contextualSpacing/>
              <w:jc w:val="both"/>
              <w:rPr>
                <w:rFonts w:ascii="Arial" w:hAnsi="Arial" w:cs="Arial"/>
                <w:sz w:val="20"/>
                <w:szCs w:val="20"/>
              </w:rPr>
            </w:pPr>
          </w:p>
          <w:p w14:paraId="4159B1F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r w:rsidRPr="0095273D">
              <w:rPr>
                <w:rStyle w:val="Odkaznapoznmkupodiarou"/>
                <w:rFonts w:ascii="Arial" w:hAnsi="Arial" w:cs="Arial"/>
                <w:sz w:val="20"/>
                <w:szCs w:val="20"/>
              </w:rPr>
              <w:footnoteReference w:id="28"/>
            </w:r>
          </w:p>
        </w:tc>
      </w:tr>
      <w:tr w:rsidR="001435F6" w:rsidRPr="0095273D" w14:paraId="7192646F" w14:textId="77777777" w:rsidTr="00A95E29">
        <w:trPr>
          <w:trHeight w:val="1026"/>
        </w:trPr>
        <w:tc>
          <w:tcPr>
            <w:tcW w:w="4870" w:type="dxa"/>
          </w:tcPr>
          <w:p w14:paraId="555B1100"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 prípade odsúdenia prijal hospodársky subjekt opatrenia, aby sa preukázala jeho spoľahlivosť napriek existencii relevantného dôvodu na vylúčenie</w:t>
            </w:r>
            <w:r w:rsidRPr="0095273D">
              <w:rPr>
                <w:rStyle w:val="Odkaznapoznmkupodiarou"/>
                <w:rFonts w:ascii="Arial" w:hAnsi="Arial" w:cs="Arial"/>
                <w:sz w:val="20"/>
                <w:szCs w:val="20"/>
              </w:rPr>
              <w:footnoteReference w:id="29"/>
            </w:r>
            <w:r w:rsidRPr="0095273D">
              <w:rPr>
                <w:rFonts w:ascii="Arial" w:hAnsi="Arial" w:cs="Arial"/>
                <w:sz w:val="20"/>
                <w:szCs w:val="20"/>
              </w:rPr>
              <w:t xml:space="preserve"> („samo očistenie“)?</w:t>
            </w:r>
          </w:p>
        </w:tc>
        <w:tc>
          <w:tcPr>
            <w:tcW w:w="4870" w:type="dxa"/>
          </w:tcPr>
          <w:p w14:paraId="21A81813" w14:textId="77777777" w:rsidR="001435F6" w:rsidRPr="0095273D" w:rsidRDefault="001435F6" w:rsidP="0095273D">
            <w:pPr>
              <w:spacing w:after="0" w:line="240" w:lineRule="auto"/>
              <w:contextualSpacing/>
              <w:jc w:val="both"/>
              <w:rPr>
                <w:rFonts w:ascii="Arial" w:hAnsi="Arial" w:cs="Arial"/>
                <w:sz w:val="20"/>
                <w:szCs w:val="20"/>
              </w:rPr>
            </w:pPr>
          </w:p>
          <w:p w14:paraId="48B05A08" w14:textId="21778212"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177DF35F">
                <v:shape id="_x0000_i1171" type="#_x0000_t75" style="width:41.75pt;height:20.45pt" o:ole="">
                  <v:imagedata r:id="rId39" o:title=""/>
                </v:shape>
                <w:control r:id="rId50" w:name="CheckBox153" w:shapeid="_x0000_i1171"/>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55EE3543">
                <v:shape id="_x0000_i1173" type="#_x0000_t75" style="width:45pt;height:20.45pt" o:ole="">
                  <v:imagedata r:id="rId28" o:title=""/>
                </v:shape>
                <w:control r:id="rId51" w:name="CheckBox253" w:shapeid="_x0000_i1173"/>
              </w:object>
            </w:r>
            <w:r w:rsidR="001435F6" w:rsidRPr="0095273D">
              <w:rPr>
                <w:rFonts w:ascii="Arial" w:hAnsi="Arial" w:cs="Arial"/>
                <w:sz w:val="20"/>
                <w:szCs w:val="20"/>
              </w:rPr>
              <w:t xml:space="preserve">  </w:t>
            </w:r>
          </w:p>
          <w:p w14:paraId="307AC989" w14:textId="77777777" w:rsidR="001435F6" w:rsidRPr="0095273D" w:rsidRDefault="001435F6" w:rsidP="0095273D">
            <w:pPr>
              <w:spacing w:after="0" w:line="240" w:lineRule="auto"/>
              <w:contextualSpacing/>
              <w:jc w:val="both"/>
              <w:rPr>
                <w:rFonts w:ascii="Arial" w:hAnsi="Arial" w:cs="Arial"/>
                <w:sz w:val="20"/>
                <w:szCs w:val="20"/>
              </w:rPr>
            </w:pPr>
          </w:p>
        </w:tc>
      </w:tr>
      <w:tr w:rsidR="001435F6" w:rsidRPr="0095273D" w14:paraId="7124E6A3" w14:textId="77777777" w:rsidTr="00A95E29">
        <w:trPr>
          <w:trHeight w:val="244"/>
        </w:trPr>
        <w:tc>
          <w:tcPr>
            <w:tcW w:w="4870" w:type="dxa"/>
          </w:tcPr>
          <w:p w14:paraId="1823E419"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opíšte prijaté opatrenia</w:t>
            </w:r>
            <w:r w:rsidRPr="0095273D">
              <w:rPr>
                <w:rStyle w:val="Odkaznapoznmkupodiarou"/>
                <w:rFonts w:ascii="Arial" w:hAnsi="Arial" w:cs="Arial"/>
                <w:sz w:val="20"/>
                <w:szCs w:val="20"/>
              </w:rPr>
              <w:footnoteReference w:id="30"/>
            </w:r>
            <w:r w:rsidRPr="0095273D">
              <w:rPr>
                <w:rFonts w:ascii="Arial" w:hAnsi="Arial" w:cs="Arial"/>
                <w:sz w:val="20"/>
                <w:szCs w:val="20"/>
              </w:rPr>
              <w:t>:</w:t>
            </w:r>
          </w:p>
        </w:tc>
        <w:tc>
          <w:tcPr>
            <w:tcW w:w="4870" w:type="dxa"/>
          </w:tcPr>
          <w:p w14:paraId="33F24A9B"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bl>
    <w:p w14:paraId="2FB0DC40" w14:textId="77777777" w:rsidR="001435F6" w:rsidRPr="0095273D" w:rsidRDefault="001435F6" w:rsidP="0095273D">
      <w:pPr>
        <w:spacing w:after="0" w:line="240" w:lineRule="auto"/>
        <w:contextualSpacing/>
        <w:rPr>
          <w:rFonts w:ascii="Arial" w:hAnsi="Arial" w:cs="Arial"/>
          <w:sz w:val="20"/>
          <w:szCs w:val="20"/>
        </w:rPr>
      </w:pPr>
    </w:p>
    <w:p w14:paraId="2EFE3F6B" w14:textId="77777777" w:rsidR="001435F6" w:rsidRPr="0095273D" w:rsidRDefault="001435F6" w:rsidP="0095273D">
      <w:pPr>
        <w:spacing w:after="0" w:line="240" w:lineRule="auto"/>
        <w:contextualSpacing/>
        <w:rPr>
          <w:rFonts w:ascii="Arial" w:hAnsi="Arial" w:cs="Arial"/>
          <w:sz w:val="20"/>
          <w:szCs w:val="20"/>
        </w:rPr>
      </w:pPr>
    </w:p>
    <w:p w14:paraId="6AD3C03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br w:type="page"/>
      </w:r>
    </w:p>
    <w:p w14:paraId="5882D23B" w14:textId="77777777" w:rsidR="00813060" w:rsidRPr="0095273D" w:rsidRDefault="00813060" w:rsidP="0095273D">
      <w:pPr>
        <w:spacing w:after="0" w:line="240" w:lineRule="auto"/>
        <w:contextualSpacing/>
        <w:jc w:val="center"/>
        <w:rPr>
          <w:rFonts w:ascii="Arial" w:hAnsi="Arial" w:cs="Arial"/>
          <w:sz w:val="20"/>
          <w:szCs w:val="20"/>
        </w:rPr>
      </w:pPr>
    </w:p>
    <w:p w14:paraId="2DC7F4D5"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B: DÔVODY TÝKAJÚCE SA PLATBY DANÍ ALEBO PRÍSPEVKOV NA SOCIÁLNE ZABEZPEČENIE</w:t>
      </w:r>
    </w:p>
    <w:p w14:paraId="6B084939"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40" w:type="dxa"/>
        <w:tblLook w:val="04A0" w:firstRow="1" w:lastRow="0" w:firstColumn="1" w:lastColumn="0" w:noHBand="0" w:noVBand="1"/>
      </w:tblPr>
      <w:tblGrid>
        <w:gridCol w:w="4845"/>
        <w:gridCol w:w="2471"/>
        <w:gridCol w:w="2424"/>
      </w:tblGrid>
      <w:tr w:rsidR="001435F6" w:rsidRPr="0095273D" w14:paraId="586C22FB" w14:textId="77777777" w:rsidTr="00A95E29">
        <w:tc>
          <w:tcPr>
            <w:tcW w:w="4845" w:type="dxa"/>
          </w:tcPr>
          <w:p w14:paraId="37EDF23D"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Platby daní alebo príspevkov na sociálne zabezpečenie:</w:t>
            </w:r>
          </w:p>
        </w:tc>
        <w:tc>
          <w:tcPr>
            <w:tcW w:w="4895" w:type="dxa"/>
            <w:gridSpan w:val="2"/>
          </w:tcPr>
          <w:p w14:paraId="3E72E29B"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0BB5A547" w14:textId="77777777" w:rsidTr="00A95E29">
        <w:tc>
          <w:tcPr>
            <w:tcW w:w="4845" w:type="dxa"/>
          </w:tcPr>
          <w:p w14:paraId="4786ECB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Splnil hospodársky subjekt všetky </w:t>
            </w:r>
            <w:r w:rsidRPr="0095273D">
              <w:rPr>
                <w:rFonts w:ascii="Arial" w:hAnsi="Arial" w:cs="Arial"/>
                <w:b/>
                <w:sz w:val="20"/>
                <w:szCs w:val="20"/>
              </w:rPr>
              <w:t xml:space="preserve">svoje povinnosti týkajúce sa platby daní alebo príspevkov na sociálne zabezpečenie, </w:t>
            </w:r>
            <w:r w:rsidRPr="0095273D">
              <w:rPr>
                <w:rFonts w:ascii="Arial" w:hAnsi="Arial" w:cs="Arial"/>
                <w:sz w:val="20"/>
                <w:szCs w:val="20"/>
              </w:rPr>
              <w:t>a to v krajine, v ktorej sídli, ako aj v členskom štáte verejného obstarávateľa alebo obstarávateľa, ak ide o inú krajinu, ako je krajina sídla?</w:t>
            </w:r>
          </w:p>
        </w:tc>
        <w:tc>
          <w:tcPr>
            <w:tcW w:w="4895" w:type="dxa"/>
            <w:gridSpan w:val="2"/>
          </w:tcPr>
          <w:p w14:paraId="1E353501" w14:textId="77777777" w:rsidR="001435F6" w:rsidRPr="0095273D" w:rsidRDefault="001435F6" w:rsidP="0095273D">
            <w:pPr>
              <w:spacing w:after="0" w:line="240" w:lineRule="auto"/>
              <w:contextualSpacing/>
              <w:jc w:val="both"/>
              <w:rPr>
                <w:rFonts w:ascii="Arial" w:hAnsi="Arial" w:cs="Arial"/>
                <w:sz w:val="20"/>
                <w:szCs w:val="20"/>
              </w:rPr>
            </w:pPr>
          </w:p>
          <w:p w14:paraId="7A3F2420" w14:textId="5DBAD9A0"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2E7E3C8F">
                <v:shape id="_x0000_i1175" type="#_x0000_t75" style="width:41.75pt;height:20.45pt" o:ole="">
                  <v:imagedata r:id="rId39" o:title=""/>
                </v:shape>
                <w:control r:id="rId52" w:name="CheckBox154" w:shapeid="_x0000_i117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3BE5FF09">
                <v:shape id="_x0000_i1177" type="#_x0000_t75" style="width:45pt;height:20.45pt" o:ole="">
                  <v:imagedata r:id="rId28" o:title=""/>
                </v:shape>
                <w:control r:id="rId53" w:name="CheckBox254" w:shapeid="_x0000_i1177"/>
              </w:object>
            </w:r>
            <w:r w:rsidR="001435F6" w:rsidRPr="0095273D">
              <w:rPr>
                <w:rFonts w:ascii="Arial" w:hAnsi="Arial" w:cs="Arial"/>
                <w:sz w:val="20"/>
                <w:szCs w:val="20"/>
              </w:rPr>
              <w:t xml:space="preserve">  </w:t>
            </w:r>
          </w:p>
          <w:p w14:paraId="6359EBBD" w14:textId="77777777" w:rsidR="001435F6" w:rsidRPr="0095273D" w:rsidRDefault="001435F6" w:rsidP="0095273D">
            <w:pPr>
              <w:spacing w:after="0" w:line="240" w:lineRule="auto"/>
              <w:contextualSpacing/>
              <w:jc w:val="both"/>
              <w:rPr>
                <w:rFonts w:ascii="Arial" w:hAnsi="Arial" w:cs="Arial"/>
                <w:sz w:val="20"/>
                <w:szCs w:val="20"/>
              </w:rPr>
            </w:pPr>
          </w:p>
        </w:tc>
      </w:tr>
      <w:tr w:rsidR="001435F6" w:rsidRPr="0095273D" w14:paraId="0EC90CEE" w14:textId="77777777" w:rsidTr="00A95E29">
        <w:tc>
          <w:tcPr>
            <w:tcW w:w="4845" w:type="dxa"/>
            <w:vMerge w:val="restart"/>
          </w:tcPr>
          <w:p w14:paraId="529252AF" w14:textId="77777777" w:rsidR="001435F6" w:rsidRPr="0095273D" w:rsidRDefault="001435F6" w:rsidP="0095273D">
            <w:pPr>
              <w:spacing w:after="0" w:line="240" w:lineRule="auto"/>
              <w:contextualSpacing/>
              <w:jc w:val="both"/>
              <w:rPr>
                <w:rFonts w:ascii="Arial" w:hAnsi="Arial" w:cs="Arial"/>
                <w:b/>
                <w:sz w:val="20"/>
                <w:szCs w:val="20"/>
              </w:rPr>
            </w:pPr>
          </w:p>
          <w:p w14:paraId="527ADEC3" w14:textId="77777777" w:rsidR="001435F6" w:rsidRPr="0095273D" w:rsidRDefault="001435F6" w:rsidP="0095273D">
            <w:pPr>
              <w:spacing w:after="0" w:line="240" w:lineRule="auto"/>
              <w:contextualSpacing/>
              <w:jc w:val="both"/>
              <w:rPr>
                <w:rFonts w:ascii="Arial" w:hAnsi="Arial" w:cs="Arial"/>
                <w:b/>
                <w:sz w:val="20"/>
                <w:szCs w:val="20"/>
              </w:rPr>
            </w:pPr>
          </w:p>
          <w:p w14:paraId="4EC0BADA"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nie, </w:t>
            </w:r>
            <w:r w:rsidRPr="0095273D">
              <w:rPr>
                <w:rFonts w:ascii="Arial" w:hAnsi="Arial" w:cs="Arial"/>
                <w:sz w:val="20"/>
                <w:szCs w:val="20"/>
              </w:rPr>
              <w:t>uveďte:</w:t>
            </w:r>
          </w:p>
          <w:p w14:paraId="52CD1922" w14:textId="77777777" w:rsidR="001435F6" w:rsidRPr="0095273D" w:rsidRDefault="001435F6" w:rsidP="0095273D">
            <w:pPr>
              <w:pStyle w:val="Odsekzoznamu"/>
              <w:numPr>
                <w:ilvl w:val="0"/>
                <w:numId w:val="15"/>
              </w:numPr>
              <w:spacing w:after="0" w:line="240" w:lineRule="auto"/>
              <w:jc w:val="both"/>
              <w:rPr>
                <w:rFonts w:ascii="Arial" w:hAnsi="Arial" w:cs="Arial"/>
                <w:sz w:val="20"/>
                <w:szCs w:val="20"/>
              </w:rPr>
            </w:pPr>
            <w:r w:rsidRPr="0095273D">
              <w:rPr>
                <w:rFonts w:ascii="Arial" w:hAnsi="Arial" w:cs="Arial"/>
                <w:sz w:val="20"/>
                <w:szCs w:val="20"/>
              </w:rPr>
              <w:t>Krajinu alebo príslušný členský štát</w:t>
            </w:r>
          </w:p>
          <w:p w14:paraId="214A0253" w14:textId="77777777" w:rsidR="001435F6" w:rsidRPr="0095273D" w:rsidRDefault="001435F6" w:rsidP="0095273D">
            <w:pPr>
              <w:pStyle w:val="Odsekzoznamu"/>
              <w:numPr>
                <w:ilvl w:val="0"/>
                <w:numId w:val="15"/>
              </w:numPr>
              <w:spacing w:after="0" w:line="240" w:lineRule="auto"/>
              <w:jc w:val="both"/>
              <w:rPr>
                <w:rFonts w:ascii="Arial" w:hAnsi="Arial" w:cs="Arial"/>
                <w:sz w:val="20"/>
                <w:szCs w:val="20"/>
              </w:rPr>
            </w:pPr>
            <w:r w:rsidRPr="0095273D">
              <w:rPr>
                <w:rFonts w:ascii="Arial" w:hAnsi="Arial" w:cs="Arial"/>
                <w:sz w:val="20"/>
                <w:szCs w:val="20"/>
              </w:rPr>
              <w:t>Príslušnú sumu</w:t>
            </w:r>
          </w:p>
          <w:p w14:paraId="2F47DCE1" w14:textId="77777777" w:rsidR="001435F6" w:rsidRPr="0095273D" w:rsidRDefault="001435F6" w:rsidP="0095273D">
            <w:pPr>
              <w:pStyle w:val="Odsekzoznamu"/>
              <w:numPr>
                <w:ilvl w:val="0"/>
                <w:numId w:val="15"/>
              </w:numPr>
              <w:spacing w:after="0" w:line="240" w:lineRule="auto"/>
              <w:jc w:val="both"/>
              <w:rPr>
                <w:rFonts w:ascii="Arial" w:hAnsi="Arial" w:cs="Arial"/>
                <w:sz w:val="20"/>
                <w:szCs w:val="20"/>
              </w:rPr>
            </w:pPr>
            <w:r w:rsidRPr="0095273D">
              <w:rPr>
                <w:rFonts w:ascii="Arial" w:hAnsi="Arial" w:cs="Arial"/>
                <w:sz w:val="20"/>
                <w:szCs w:val="20"/>
              </w:rPr>
              <w:t>Spôsob stanovenia tohto porušenia povinností</w:t>
            </w:r>
          </w:p>
          <w:p w14:paraId="72F17C73" w14:textId="77777777" w:rsidR="001435F6" w:rsidRPr="0095273D" w:rsidRDefault="001435F6" w:rsidP="0095273D">
            <w:pPr>
              <w:spacing w:after="0" w:line="240" w:lineRule="auto"/>
              <w:contextualSpacing/>
              <w:jc w:val="both"/>
              <w:rPr>
                <w:rFonts w:ascii="Arial" w:hAnsi="Arial" w:cs="Arial"/>
                <w:sz w:val="20"/>
                <w:szCs w:val="20"/>
              </w:rPr>
            </w:pPr>
          </w:p>
          <w:p w14:paraId="35404A61" w14:textId="77777777" w:rsidR="001435F6" w:rsidRPr="0095273D" w:rsidRDefault="001435F6" w:rsidP="0095273D">
            <w:pPr>
              <w:pStyle w:val="Odsekzoznamu"/>
              <w:numPr>
                <w:ilvl w:val="0"/>
                <w:numId w:val="16"/>
              </w:numPr>
              <w:spacing w:after="0" w:line="240" w:lineRule="auto"/>
              <w:jc w:val="both"/>
              <w:rPr>
                <w:rFonts w:ascii="Arial" w:hAnsi="Arial" w:cs="Arial"/>
                <w:sz w:val="20"/>
                <w:szCs w:val="20"/>
              </w:rPr>
            </w:pPr>
            <w:r w:rsidRPr="0095273D">
              <w:rPr>
                <w:rFonts w:ascii="Arial" w:hAnsi="Arial" w:cs="Arial"/>
                <w:sz w:val="20"/>
                <w:szCs w:val="20"/>
              </w:rPr>
              <w:t xml:space="preserve">Prostredníctvom súdneho alebo administratívneho </w:t>
            </w:r>
            <w:r w:rsidRPr="0095273D">
              <w:rPr>
                <w:rFonts w:ascii="Arial" w:hAnsi="Arial" w:cs="Arial"/>
                <w:b/>
                <w:sz w:val="20"/>
                <w:szCs w:val="20"/>
              </w:rPr>
              <w:t>rozhodnutia:</w:t>
            </w:r>
          </w:p>
          <w:p w14:paraId="7E7235CA" w14:textId="77777777" w:rsidR="001435F6" w:rsidRPr="0095273D" w:rsidRDefault="001435F6" w:rsidP="0095273D">
            <w:pPr>
              <w:pStyle w:val="Odsekzoznamu"/>
              <w:spacing w:after="0" w:line="240" w:lineRule="auto"/>
              <w:jc w:val="both"/>
              <w:rPr>
                <w:rFonts w:ascii="Arial" w:hAnsi="Arial" w:cs="Arial"/>
                <w:sz w:val="20"/>
                <w:szCs w:val="20"/>
              </w:rPr>
            </w:pPr>
          </w:p>
          <w:p w14:paraId="7E867C51" w14:textId="77777777" w:rsidR="001435F6" w:rsidRPr="0095273D" w:rsidRDefault="001435F6" w:rsidP="0095273D">
            <w:pPr>
              <w:pStyle w:val="Odsekzoznamu"/>
              <w:numPr>
                <w:ilvl w:val="0"/>
                <w:numId w:val="17"/>
              </w:numPr>
              <w:spacing w:after="0" w:line="240" w:lineRule="auto"/>
              <w:jc w:val="both"/>
              <w:rPr>
                <w:rFonts w:ascii="Arial" w:hAnsi="Arial" w:cs="Arial"/>
                <w:sz w:val="20"/>
                <w:szCs w:val="20"/>
              </w:rPr>
            </w:pPr>
            <w:r w:rsidRPr="0095273D">
              <w:rPr>
                <w:rFonts w:ascii="Arial" w:hAnsi="Arial" w:cs="Arial"/>
                <w:sz w:val="20"/>
                <w:szCs w:val="20"/>
              </w:rPr>
              <w:t>Je rozhodnutie konečné a záväzné?</w:t>
            </w:r>
          </w:p>
          <w:p w14:paraId="085C2C09" w14:textId="77777777" w:rsidR="001435F6" w:rsidRPr="0095273D" w:rsidRDefault="001435F6" w:rsidP="0095273D">
            <w:pPr>
              <w:pStyle w:val="Odsekzoznamu"/>
              <w:spacing w:after="0" w:line="240" w:lineRule="auto"/>
              <w:jc w:val="both"/>
              <w:rPr>
                <w:rFonts w:ascii="Arial" w:hAnsi="Arial" w:cs="Arial"/>
                <w:sz w:val="20"/>
                <w:szCs w:val="20"/>
              </w:rPr>
            </w:pPr>
          </w:p>
          <w:p w14:paraId="53120B71" w14:textId="77777777" w:rsidR="001435F6" w:rsidRPr="0095273D" w:rsidRDefault="001435F6" w:rsidP="0095273D">
            <w:pPr>
              <w:pStyle w:val="Odsekzoznamu"/>
              <w:numPr>
                <w:ilvl w:val="0"/>
                <w:numId w:val="17"/>
              </w:numPr>
              <w:spacing w:after="0" w:line="240" w:lineRule="auto"/>
              <w:jc w:val="both"/>
              <w:rPr>
                <w:rFonts w:ascii="Arial" w:hAnsi="Arial" w:cs="Arial"/>
                <w:sz w:val="20"/>
                <w:szCs w:val="20"/>
              </w:rPr>
            </w:pPr>
            <w:r w:rsidRPr="0095273D">
              <w:rPr>
                <w:rFonts w:ascii="Arial" w:hAnsi="Arial" w:cs="Arial"/>
                <w:sz w:val="20"/>
                <w:szCs w:val="20"/>
              </w:rPr>
              <w:t>Uveďte dátum odsudzujúceho rozsudku a rozhodnutia.</w:t>
            </w:r>
          </w:p>
          <w:p w14:paraId="764DD466" w14:textId="77777777" w:rsidR="001435F6" w:rsidRPr="0095273D" w:rsidRDefault="001435F6" w:rsidP="0095273D">
            <w:pPr>
              <w:pStyle w:val="Odsekzoznamu"/>
              <w:spacing w:after="0" w:line="240" w:lineRule="auto"/>
              <w:jc w:val="both"/>
              <w:rPr>
                <w:rFonts w:ascii="Arial" w:hAnsi="Arial" w:cs="Arial"/>
                <w:sz w:val="20"/>
                <w:szCs w:val="20"/>
              </w:rPr>
            </w:pPr>
          </w:p>
          <w:p w14:paraId="22DA51E8" w14:textId="77777777" w:rsidR="001435F6" w:rsidRPr="0095273D" w:rsidRDefault="001435F6" w:rsidP="0095273D">
            <w:pPr>
              <w:pStyle w:val="Odsekzoznamu"/>
              <w:numPr>
                <w:ilvl w:val="0"/>
                <w:numId w:val="17"/>
              </w:numPr>
              <w:spacing w:after="0" w:line="240" w:lineRule="auto"/>
              <w:jc w:val="both"/>
              <w:rPr>
                <w:rFonts w:ascii="Arial" w:hAnsi="Arial" w:cs="Arial"/>
                <w:sz w:val="20"/>
                <w:szCs w:val="20"/>
              </w:rPr>
            </w:pPr>
            <w:r w:rsidRPr="0095273D">
              <w:rPr>
                <w:rFonts w:ascii="Arial" w:hAnsi="Arial" w:cs="Arial"/>
                <w:sz w:val="20"/>
                <w:szCs w:val="20"/>
              </w:rPr>
              <w:t xml:space="preserve">V prípade odsúdenia, </w:t>
            </w:r>
            <w:r w:rsidRPr="0095273D">
              <w:rPr>
                <w:rFonts w:ascii="Arial" w:hAnsi="Arial" w:cs="Arial"/>
                <w:b/>
                <w:sz w:val="20"/>
                <w:szCs w:val="20"/>
              </w:rPr>
              <w:t xml:space="preserve">pokiaľ sa stanovuje priamo v rozsudku, </w:t>
            </w:r>
            <w:r w:rsidRPr="0095273D">
              <w:rPr>
                <w:rFonts w:ascii="Arial" w:hAnsi="Arial" w:cs="Arial"/>
                <w:sz w:val="20"/>
                <w:szCs w:val="20"/>
              </w:rPr>
              <w:t>aj dĺžku obdobia vylúčenia:</w:t>
            </w:r>
          </w:p>
          <w:p w14:paraId="2C84E6B5" w14:textId="77777777" w:rsidR="001435F6" w:rsidRPr="0095273D" w:rsidRDefault="001435F6" w:rsidP="0095273D">
            <w:pPr>
              <w:pStyle w:val="Odsekzoznamu"/>
              <w:spacing w:after="0" w:line="240" w:lineRule="auto"/>
              <w:jc w:val="both"/>
              <w:rPr>
                <w:rFonts w:ascii="Arial" w:hAnsi="Arial" w:cs="Arial"/>
                <w:sz w:val="20"/>
                <w:szCs w:val="20"/>
              </w:rPr>
            </w:pPr>
          </w:p>
          <w:p w14:paraId="019374CA" w14:textId="77777777" w:rsidR="001435F6" w:rsidRPr="0095273D" w:rsidRDefault="001435F6" w:rsidP="0095273D">
            <w:pPr>
              <w:pStyle w:val="Odsekzoznamu"/>
              <w:numPr>
                <w:ilvl w:val="0"/>
                <w:numId w:val="16"/>
              </w:numPr>
              <w:spacing w:after="0" w:line="240" w:lineRule="auto"/>
              <w:jc w:val="both"/>
              <w:rPr>
                <w:rFonts w:ascii="Arial" w:hAnsi="Arial" w:cs="Arial"/>
                <w:sz w:val="20"/>
                <w:szCs w:val="20"/>
              </w:rPr>
            </w:pPr>
            <w:r w:rsidRPr="0095273D">
              <w:rPr>
                <w:rFonts w:ascii="Arial" w:hAnsi="Arial" w:cs="Arial"/>
                <w:b/>
                <w:sz w:val="20"/>
                <w:szCs w:val="20"/>
              </w:rPr>
              <w:t>Inými prostriedkami?</w:t>
            </w:r>
            <w:r w:rsidRPr="0095273D">
              <w:rPr>
                <w:rFonts w:ascii="Arial" w:hAnsi="Arial" w:cs="Arial"/>
                <w:sz w:val="20"/>
                <w:szCs w:val="20"/>
              </w:rPr>
              <w:t xml:space="preserve"> Spresnite:</w:t>
            </w:r>
          </w:p>
          <w:p w14:paraId="10F4245B" w14:textId="77777777" w:rsidR="001435F6" w:rsidRPr="0095273D" w:rsidRDefault="001435F6" w:rsidP="0095273D">
            <w:pPr>
              <w:pStyle w:val="Odsekzoznamu"/>
              <w:spacing w:after="0" w:line="240" w:lineRule="auto"/>
              <w:jc w:val="both"/>
              <w:rPr>
                <w:rFonts w:ascii="Arial" w:hAnsi="Arial" w:cs="Arial"/>
                <w:sz w:val="20"/>
                <w:szCs w:val="20"/>
              </w:rPr>
            </w:pPr>
          </w:p>
          <w:p w14:paraId="012368AB" w14:textId="77777777" w:rsidR="001435F6" w:rsidRPr="0095273D" w:rsidRDefault="001435F6" w:rsidP="0095273D">
            <w:pPr>
              <w:pStyle w:val="Odsekzoznamu"/>
              <w:numPr>
                <w:ilvl w:val="0"/>
                <w:numId w:val="15"/>
              </w:numPr>
              <w:spacing w:after="0" w:line="240" w:lineRule="auto"/>
              <w:jc w:val="both"/>
              <w:rPr>
                <w:rFonts w:ascii="Arial" w:hAnsi="Arial" w:cs="Arial"/>
                <w:sz w:val="20"/>
                <w:szCs w:val="20"/>
              </w:rPr>
            </w:pPr>
            <w:r w:rsidRPr="0095273D">
              <w:rPr>
                <w:rFonts w:ascii="Arial" w:hAnsi="Arial" w:cs="Arial"/>
                <w:sz w:val="20"/>
                <w:szCs w:val="20"/>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14:paraId="46730A2D"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Dane</w:t>
            </w:r>
          </w:p>
        </w:tc>
        <w:tc>
          <w:tcPr>
            <w:tcW w:w="2424" w:type="dxa"/>
          </w:tcPr>
          <w:p w14:paraId="465A3C53"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Príspevky na sociálne zabezpečenie</w:t>
            </w:r>
          </w:p>
        </w:tc>
      </w:tr>
      <w:tr w:rsidR="001435F6" w:rsidRPr="0095273D" w14:paraId="24AE27C8" w14:textId="77777777" w:rsidTr="00A95E29">
        <w:tc>
          <w:tcPr>
            <w:tcW w:w="4845" w:type="dxa"/>
            <w:vMerge/>
          </w:tcPr>
          <w:p w14:paraId="5201B298" w14:textId="77777777" w:rsidR="001435F6" w:rsidRPr="0095273D" w:rsidRDefault="001435F6" w:rsidP="0095273D">
            <w:pPr>
              <w:spacing w:after="0" w:line="240" w:lineRule="auto"/>
              <w:contextualSpacing/>
              <w:jc w:val="both"/>
              <w:rPr>
                <w:rFonts w:ascii="Arial" w:hAnsi="Arial" w:cs="Arial"/>
                <w:sz w:val="20"/>
                <w:szCs w:val="20"/>
              </w:rPr>
            </w:pPr>
          </w:p>
        </w:tc>
        <w:tc>
          <w:tcPr>
            <w:tcW w:w="2471" w:type="dxa"/>
          </w:tcPr>
          <w:p w14:paraId="262D4A89" w14:textId="77777777" w:rsidR="001435F6" w:rsidRPr="0095273D" w:rsidRDefault="001435F6" w:rsidP="0095273D">
            <w:pPr>
              <w:spacing w:after="0" w:line="240" w:lineRule="auto"/>
              <w:contextualSpacing/>
              <w:jc w:val="both"/>
              <w:rPr>
                <w:rFonts w:ascii="Arial" w:hAnsi="Arial" w:cs="Arial"/>
                <w:sz w:val="20"/>
                <w:szCs w:val="20"/>
              </w:rPr>
            </w:pPr>
          </w:p>
          <w:p w14:paraId="32913107" w14:textId="77777777" w:rsidR="001435F6" w:rsidRPr="0095273D" w:rsidRDefault="001435F6" w:rsidP="0095273D">
            <w:pPr>
              <w:pStyle w:val="Odsekzoznamu"/>
              <w:numPr>
                <w:ilvl w:val="0"/>
                <w:numId w:val="18"/>
              </w:numPr>
              <w:spacing w:after="0" w:line="240" w:lineRule="auto"/>
              <w:ind w:left="360"/>
              <w:jc w:val="both"/>
              <w:rPr>
                <w:rFonts w:ascii="Arial" w:hAnsi="Arial" w:cs="Arial"/>
                <w:sz w:val="20"/>
                <w:szCs w:val="20"/>
              </w:rPr>
            </w:pPr>
            <w:r w:rsidRPr="0095273D">
              <w:rPr>
                <w:rFonts w:ascii="Arial" w:hAnsi="Arial" w:cs="Arial"/>
                <w:sz w:val="20"/>
                <w:szCs w:val="20"/>
              </w:rPr>
              <w:t>[...........]</w:t>
            </w:r>
          </w:p>
          <w:p w14:paraId="0712A96C" w14:textId="77777777" w:rsidR="001435F6" w:rsidRPr="0095273D" w:rsidRDefault="001435F6" w:rsidP="0095273D">
            <w:pPr>
              <w:pStyle w:val="Odsekzoznamu"/>
              <w:numPr>
                <w:ilvl w:val="0"/>
                <w:numId w:val="18"/>
              </w:numPr>
              <w:spacing w:after="0" w:line="240" w:lineRule="auto"/>
              <w:ind w:left="360"/>
              <w:jc w:val="both"/>
              <w:rPr>
                <w:rFonts w:ascii="Arial" w:hAnsi="Arial" w:cs="Arial"/>
                <w:sz w:val="20"/>
                <w:szCs w:val="20"/>
              </w:rPr>
            </w:pPr>
            <w:r w:rsidRPr="0095273D">
              <w:rPr>
                <w:rFonts w:ascii="Arial" w:hAnsi="Arial" w:cs="Arial"/>
                <w:sz w:val="20"/>
                <w:szCs w:val="20"/>
              </w:rPr>
              <w:t>[...........]</w:t>
            </w:r>
          </w:p>
          <w:p w14:paraId="71FA3979" w14:textId="77777777" w:rsidR="001435F6" w:rsidRPr="0095273D" w:rsidRDefault="001435F6" w:rsidP="0095273D">
            <w:pPr>
              <w:spacing w:after="0" w:line="240" w:lineRule="auto"/>
              <w:contextualSpacing/>
              <w:jc w:val="both"/>
              <w:rPr>
                <w:rFonts w:ascii="Arial" w:hAnsi="Arial" w:cs="Arial"/>
                <w:sz w:val="20"/>
                <w:szCs w:val="20"/>
              </w:rPr>
            </w:pPr>
          </w:p>
          <w:p w14:paraId="277BBB5D" w14:textId="77777777" w:rsidR="001435F6" w:rsidRPr="0095273D" w:rsidRDefault="001435F6" w:rsidP="0095273D">
            <w:pPr>
              <w:pStyle w:val="Odsekzoznamu"/>
              <w:spacing w:after="0" w:line="240" w:lineRule="auto"/>
              <w:jc w:val="both"/>
              <w:rPr>
                <w:rFonts w:ascii="Arial" w:hAnsi="Arial" w:cs="Arial"/>
                <w:sz w:val="20"/>
                <w:szCs w:val="20"/>
              </w:rPr>
            </w:pPr>
          </w:p>
          <w:p w14:paraId="50CFA18C" w14:textId="77777777" w:rsidR="001435F6" w:rsidRPr="0095273D" w:rsidRDefault="001435F6" w:rsidP="0095273D">
            <w:pPr>
              <w:pStyle w:val="Odsekzoznamu"/>
              <w:spacing w:after="0" w:line="240" w:lineRule="auto"/>
              <w:jc w:val="both"/>
              <w:rPr>
                <w:rFonts w:ascii="Arial" w:hAnsi="Arial" w:cs="Arial"/>
                <w:sz w:val="20"/>
                <w:szCs w:val="20"/>
              </w:rPr>
            </w:pPr>
          </w:p>
          <w:p w14:paraId="48754BA1" w14:textId="01ABB78A"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c1) </w:t>
            </w:r>
            <w:r w:rsidR="00B312C4" w:rsidRPr="0095273D">
              <w:rPr>
                <w:rFonts w:ascii="Arial" w:hAnsi="Arial" w:cs="Arial"/>
                <w:sz w:val="20"/>
                <w:szCs w:val="20"/>
              </w:rPr>
              <w:object w:dxaOrig="225" w:dyaOrig="225" w14:anchorId="0175C1E2">
                <v:shape id="_x0000_i1179" type="#_x0000_t75" style="width:41.75pt;height:20.45pt" o:ole="">
                  <v:imagedata r:id="rId54" o:title=""/>
                </v:shape>
                <w:control r:id="rId55" w:name="CheckBox1538" w:shapeid="_x0000_i1179"/>
              </w:object>
            </w:r>
            <w:r w:rsidRPr="0095273D">
              <w:rPr>
                <w:rFonts w:ascii="Arial" w:hAnsi="Arial" w:cs="Arial"/>
                <w:sz w:val="20"/>
                <w:szCs w:val="20"/>
              </w:rPr>
              <w:t xml:space="preserve">   </w:t>
            </w:r>
            <w:r w:rsidR="00B312C4" w:rsidRPr="0095273D">
              <w:rPr>
                <w:rFonts w:ascii="Arial" w:hAnsi="Arial" w:cs="Arial"/>
                <w:sz w:val="20"/>
                <w:szCs w:val="20"/>
              </w:rPr>
              <w:object w:dxaOrig="225" w:dyaOrig="225" w14:anchorId="1D9BA4C4">
                <v:shape id="_x0000_i1181" type="#_x0000_t75" style="width:45pt;height:20.45pt" o:ole="">
                  <v:imagedata r:id="rId28" o:title=""/>
                </v:shape>
                <w:control r:id="rId56" w:name="CheckBox2538" w:shapeid="_x0000_i1181"/>
              </w:object>
            </w:r>
            <w:r w:rsidRPr="0095273D">
              <w:rPr>
                <w:rFonts w:ascii="Arial" w:hAnsi="Arial" w:cs="Arial"/>
                <w:sz w:val="20"/>
                <w:szCs w:val="20"/>
              </w:rPr>
              <w:t xml:space="preserve">  </w:t>
            </w:r>
          </w:p>
          <w:p w14:paraId="56E33C2C" w14:textId="77777777" w:rsidR="001435F6" w:rsidRPr="0095273D" w:rsidRDefault="001435F6" w:rsidP="0095273D">
            <w:pPr>
              <w:spacing w:after="0" w:line="240" w:lineRule="auto"/>
              <w:contextualSpacing/>
              <w:jc w:val="both"/>
              <w:rPr>
                <w:rFonts w:ascii="Arial" w:hAnsi="Arial" w:cs="Arial"/>
                <w:color w:val="404040" w:themeColor="text1" w:themeTint="BF"/>
                <w:sz w:val="20"/>
                <w:szCs w:val="20"/>
              </w:rPr>
            </w:pPr>
          </w:p>
          <w:p w14:paraId="66885845" w14:textId="2FD4A189"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770CA661">
                <v:shape id="_x0000_i1183" type="#_x0000_t75" style="width:41.75pt;height:20.45pt" o:ole="">
                  <v:imagedata r:id="rId26" o:title=""/>
                </v:shape>
                <w:control r:id="rId57" w:name="CheckBox15310" w:shapeid="_x0000_i118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3B57BEE7">
                <v:shape id="_x0000_i1185" type="#_x0000_t75" style="width:45pt;height:20.45pt" o:ole="">
                  <v:imagedata r:id="rId28" o:title=""/>
                </v:shape>
                <w:control r:id="rId58" w:name="CheckBox25310" w:shapeid="_x0000_i1185"/>
              </w:object>
            </w:r>
            <w:r w:rsidR="001435F6" w:rsidRPr="0095273D">
              <w:rPr>
                <w:rFonts w:ascii="Arial" w:hAnsi="Arial" w:cs="Arial"/>
                <w:sz w:val="20"/>
                <w:szCs w:val="20"/>
              </w:rPr>
              <w:t xml:space="preserve">  </w:t>
            </w:r>
          </w:p>
          <w:p w14:paraId="17AF4BAD" w14:textId="77777777" w:rsidR="001435F6" w:rsidRPr="0095273D" w:rsidRDefault="001435F6" w:rsidP="0095273D">
            <w:pPr>
              <w:spacing w:after="0" w:line="240" w:lineRule="auto"/>
              <w:contextualSpacing/>
              <w:jc w:val="both"/>
              <w:rPr>
                <w:rFonts w:ascii="Arial" w:hAnsi="Arial" w:cs="Arial"/>
                <w:sz w:val="20"/>
                <w:szCs w:val="20"/>
              </w:rPr>
            </w:pPr>
          </w:p>
          <w:p w14:paraId="3AF6E1F2"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2C46E04D" w14:textId="77777777" w:rsidR="001435F6" w:rsidRPr="0095273D" w:rsidRDefault="001435F6" w:rsidP="0095273D">
            <w:pPr>
              <w:spacing w:after="0" w:line="240" w:lineRule="auto"/>
              <w:contextualSpacing/>
              <w:jc w:val="both"/>
              <w:rPr>
                <w:rFonts w:ascii="Arial" w:hAnsi="Arial" w:cs="Arial"/>
                <w:sz w:val="20"/>
                <w:szCs w:val="20"/>
              </w:rPr>
            </w:pPr>
          </w:p>
          <w:p w14:paraId="3617A637" w14:textId="77777777" w:rsidR="001435F6" w:rsidRPr="0095273D" w:rsidRDefault="001435F6" w:rsidP="0095273D">
            <w:pPr>
              <w:spacing w:after="0" w:line="240" w:lineRule="auto"/>
              <w:contextualSpacing/>
              <w:jc w:val="both"/>
              <w:rPr>
                <w:rFonts w:ascii="Arial" w:hAnsi="Arial" w:cs="Arial"/>
                <w:sz w:val="20"/>
                <w:szCs w:val="20"/>
              </w:rPr>
            </w:pPr>
          </w:p>
          <w:p w14:paraId="4450675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5B98785F" w14:textId="77777777" w:rsidR="001435F6" w:rsidRPr="0095273D" w:rsidRDefault="001435F6" w:rsidP="0095273D">
            <w:pPr>
              <w:spacing w:after="0" w:line="240" w:lineRule="auto"/>
              <w:contextualSpacing/>
              <w:jc w:val="both"/>
              <w:rPr>
                <w:rFonts w:ascii="Arial" w:hAnsi="Arial" w:cs="Arial"/>
                <w:sz w:val="20"/>
                <w:szCs w:val="20"/>
              </w:rPr>
            </w:pPr>
          </w:p>
          <w:p w14:paraId="034ECE93" w14:textId="77777777" w:rsidR="001435F6" w:rsidRPr="0095273D" w:rsidRDefault="001435F6" w:rsidP="0095273D">
            <w:pPr>
              <w:spacing w:after="0" w:line="240" w:lineRule="auto"/>
              <w:contextualSpacing/>
              <w:jc w:val="both"/>
              <w:rPr>
                <w:rFonts w:ascii="Arial" w:hAnsi="Arial" w:cs="Arial"/>
                <w:sz w:val="20"/>
                <w:szCs w:val="20"/>
              </w:rPr>
            </w:pPr>
          </w:p>
          <w:p w14:paraId="01578CC3" w14:textId="77777777" w:rsidR="001435F6" w:rsidRPr="0095273D" w:rsidRDefault="001435F6" w:rsidP="0095273D">
            <w:pPr>
              <w:spacing w:after="0" w:line="240" w:lineRule="auto"/>
              <w:contextualSpacing/>
              <w:jc w:val="both"/>
              <w:rPr>
                <w:rFonts w:ascii="Arial" w:hAnsi="Arial" w:cs="Arial"/>
                <w:sz w:val="20"/>
                <w:szCs w:val="20"/>
              </w:rPr>
            </w:pPr>
          </w:p>
          <w:p w14:paraId="16BFC087"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c2) [...........]</w:t>
            </w:r>
          </w:p>
          <w:p w14:paraId="5549C18B" w14:textId="77777777" w:rsidR="001435F6" w:rsidRPr="0095273D" w:rsidRDefault="001435F6" w:rsidP="0095273D">
            <w:pPr>
              <w:pStyle w:val="Odsekzoznamu"/>
              <w:spacing w:after="0" w:line="240" w:lineRule="auto"/>
              <w:ind w:left="360"/>
              <w:jc w:val="both"/>
              <w:rPr>
                <w:rFonts w:ascii="Arial" w:hAnsi="Arial" w:cs="Arial"/>
                <w:sz w:val="20"/>
                <w:szCs w:val="20"/>
              </w:rPr>
            </w:pPr>
          </w:p>
          <w:p w14:paraId="0992DBA8" w14:textId="45316178"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3043761E">
                <v:shape id="_x0000_i1187" type="#_x0000_t75" style="width:41.75pt;height:20.45pt" o:ole="">
                  <v:imagedata r:id="rId39" o:title=""/>
                </v:shape>
                <w:control r:id="rId59" w:name="CheckBox15312" w:shapeid="_x0000_i118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27171A57">
                <v:shape id="_x0000_i1189" type="#_x0000_t75" style="width:45pt;height:20.45pt" o:ole="">
                  <v:imagedata r:id="rId28" o:title=""/>
                </v:shape>
                <w:control r:id="rId60" w:name="CheckBox25312" w:shapeid="_x0000_i1189"/>
              </w:object>
            </w:r>
            <w:r w:rsidR="001435F6" w:rsidRPr="0095273D">
              <w:rPr>
                <w:rFonts w:ascii="Arial" w:hAnsi="Arial" w:cs="Arial"/>
                <w:sz w:val="20"/>
                <w:szCs w:val="20"/>
              </w:rPr>
              <w:t xml:space="preserve">  </w:t>
            </w:r>
          </w:p>
          <w:p w14:paraId="62015FC5" w14:textId="77777777" w:rsidR="001435F6" w:rsidRPr="0095273D" w:rsidRDefault="001435F6" w:rsidP="0095273D">
            <w:pPr>
              <w:pStyle w:val="Odsekzoznamu"/>
              <w:spacing w:after="0" w:line="240" w:lineRule="auto"/>
              <w:ind w:left="360"/>
              <w:jc w:val="both"/>
              <w:rPr>
                <w:rFonts w:ascii="Arial" w:hAnsi="Arial" w:cs="Arial"/>
                <w:sz w:val="20"/>
                <w:szCs w:val="20"/>
              </w:rPr>
            </w:pPr>
          </w:p>
          <w:p w14:paraId="69C3FB0E" w14:textId="77777777" w:rsidR="001435F6" w:rsidRPr="0095273D" w:rsidRDefault="001435F6" w:rsidP="0095273D">
            <w:pPr>
              <w:spacing w:after="0" w:line="240" w:lineRule="auto"/>
              <w:contextualSpacing/>
              <w:rPr>
                <w:rFonts w:ascii="Arial" w:hAnsi="Arial" w:cs="Arial"/>
                <w:sz w:val="20"/>
                <w:szCs w:val="20"/>
              </w:rPr>
            </w:pPr>
          </w:p>
          <w:p w14:paraId="1E8336E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podrobnosti:</w:t>
            </w:r>
          </w:p>
          <w:p w14:paraId="2ADE2E8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p w14:paraId="28ACFA58" w14:textId="77777777" w:rsidR="001435F6" w:rsidRPr="0095273D" w:rsidRDefault="001435F6" w:rsidP="0095273D">
            <w:pPr>
              <w:spacing w:after="0" w:line="240" w:lineRule="auto"/>
              <w:contextualSpacing/>
              <w:rPr>
                <w:rFonts w:ascii="Arial" w:hAnsi="Arial" w:cs="Arial"/>
                <w:sz w:val="20"/>
                <w:szCs w:val="20"/>
              </w:rPr>
            </w:pPr>
          </w:p>
        </w:tc>
        <w:tc>
          <w:tcPr>
            <w:tcW w:w="2424" w:type="dxa"/>
          </w:tcPr>
          <w:p w14:paraId="0F0CC602" w14:textId="77777777" w:rsidR="001435F6" w:rsidRPr="0095273D" w:rsidRDefault="001435F6" w:rsidP="0095273D">
            <w:pPr>
              <w:spacing w:after="0" w:line="240" w:lineRule="auto"/>
              <w:contextualSpacing/>
              <w:jc w:val="both"/>
              <w:rPr>
                <w:rFonts w:ascii="Arial" w:hAnsi="Arial" w:cs="Arial"/>
                <w:sz w:val="20"/>
                <w:szCs w:val="20"/>
              </w:rPr>
            </w:pPr>
          </w:p>
          <w:p w14:paraId="7814EB80" w14:textId="77777777" w:rsidR="001435F6" w:rsidRPr="0095273D" w:rsidRDefault="001435F6" w:rsidP="0095273D">
            <w:pPr>
              <w:pStyle w:val="Odsekzoznamu"/>
              <w:numPr>
                <w:ilvl w:val="0"/>
                <w:numId w:val="19"/>
              </w:numPr>
              <w:spacing w:after="0" w:line="240" w:lineRule="auto"/>
              <w:jc w:val="both"/>
              <w:rPr>
                <w:rFonts w:ascii="Arial" w:hAnsi="Arial" w:cs="Arial"/>
                <w:sz w:val="20"/>
                <w:szCs w:val="20"/>
              </w:rPr>
            </w:pPr>
            <w:r w:rsidRPr="0095273D">
              <w:rPr>
                <w:rFonts w:ascii="Arial" w:hAnsi="Arial" w:cs="Arial"/>
                <w:sz w:val="20"/>
                <w:szCs w:val="20"/>
              </w:rPr>
              <w:t>[...........]</w:t>
            </w:r>
          </w:p>
          <w:p w14:paraId="559B9738" w14:textId="77777777" w:rsidR="001435F6" w:rsidRPr="0095273D" w:rsidRDefault="001435F6" w:rsidP="0095273D">
            <w:pPr>
              <w:pStyle w:val="Odsekzoznamu"/>
              <w:numPr>
                <w:ilvl w:val="0"/>
                <w:numId w:val="19"/>
              </w:numPr>
              <w:spacing w:after="0" w:line="240" w:lineRule="auto"/>
              <w:jc w:val="both"/>
              <w:rPr>
                <w:rFonts w:ascii="Arial" w:hAnsi="Arial" w:cs="Arial"/>
                <w:sz w:val="20"/>
                <w:szCs w:val="20"/>
              </w:rPr>
            </w:pPr>
            <w:r w:rsidRPr="0095273D">
              <w:rPr>
                <w:rFonts w:ascii="Arial" w:hAnsi="Arial" w:cs="Arial"/>
                <w:sz w:val="20"/>
                <w:szCs w:val="20"/>
              </w:rPr>
              <w:t>[...........]</w:t>
            </w:r>
          </w:p>
          <w:p w14:paraId="4D0513CA" w14:textId="77777777" w:rsidR="001435F6" w:rsidRPr="0095273D" w:rsidRDefault="001435F6" w:rsidP="0095273D">
            <w:pPr>
              <w:spacing w:after="0" w:line="240" w:lineRule="auto"/>
              <w:contextualSpacing/>
              <w:jc w:val="both"/>
              <w:rPr>
                <w:rFonts w:ascii="Arial" w:hAnsi="Arial" w:cs="Arial"/>
                <w:sz w:val="20"/>
                <w:szCs w:val="20"/>
              </w:rPr>
            </w:pPr>
          </w:p>
          <w:p w14:paraId="56D4FB0E" w14:textId="77777777" w:rsidR="001435F6" w:rsidRPr="0095273D" w:rsidRDefault="001435F6" w:rsidP="0095273D">
            <w:pPr>
              <w:pStyle w:val="Odsekzoznamu"/>
              <w:spacing w:after="0" w:line="240" w:lineRule="auto"/>
              <w:jc w:val="both"/>
              <w:rPr>
                <w:rFonts w:ascii="Arial" w:hAnsi="Arial" w:cs="Arial"/>
                <w:sz w:val="20"/>
                <w:szCs w:val="20"/>
              </w:rPr>
            </w:pPr>
          </w:p>
          <w:p w14:paraId="43B03DA6" w14:textId="77777777" w:rsidR="001435F6" w:rsidRPr="0095273D" w:rsidRDefault="001435F6" w:rsidP="0095273D">
            <w:pPr>
              <w:pStyle w:val="Odsekzoznamu"/>
              <w:spacing w:after="0" w:line="240" w:lineRule="auto"/>
              <w:jc w:val="both"/>
              <w:rPr>
                <w:rFonts w:ascii="Arial" w:hAnsi="Arial" w:cs="Arial"/>
                <w:sz w:val="20"/>
                <w:szCs w:val="20"/>
              </w:rPr>
            </w:pPr>
          </w:p>
          <w:p w14:paraId="5B39E2EB" w14:textId="0DE4EBBB"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c1)</w:t>
            </w:r>
            <w:r w:rsidR="00B312C4" w:rsidRPr="0095273D">
              <w:rPr>
                <w:rFonts w:ascii="Arial" w:hAnsi="Arial" w:cs="Arial"/>
                <w:sz w:val="20"/>
                <w:szCs w:val="20"/>
              </w:rPr>
              <w:object w:dxaOrig="225" w:dyaOrig="225" w14:anchorId="3C5A5359">
                <v:shape id="_x0000_i1191" type="#_x0000_t75" style="width:41.75pt;height:20.45pt" o:ole="">
                  <v:imagedata r:id="rId26" o:title=""/>
                </v:shape>
                <w:control r:id="rId61" w:name="CheckBox1539" w:shapeid="_x0000_i1191"/>
              </w:object>
            </w:r>
            <w:r w:rsidRPr="0095273D">
              <w:rPr>
                <w:rFonts w:ascii="Arial" w:hAnsi="Arial" w:cs="Arial"/>
                <w:sz w:val="20"/>
                <w:szCs w:val="20"/>
              </w:rPr>
              <w:t xml:space="preserve">   </w:t>
            </w:r>
            <w:r w:rsidR="00B312C4" w:rsidRPr="0095273D">
              <w:rPr>
                <w:rFonts w:ascii="Arial" w:hAnsi="Arial" w:cs="Arial"/>
                <w:sz w:val="20"/>
                <w:szCs w:val="20"/>
              </w:rPr>
              <w:object w:dxaOrig="225" w:dyaOrig="225" w14:anchorId="703C4BB4">
                <v:shape id="_x0000_i1193" type="#_x0000_t75" style="width:45pt;height:20.45pt" o:ole="">
                  <v:imagedata r:id="rId28" o:title=""/>
                </v:shape>
                <w:control r:id="rId62" w:name="CheckBox2539" w:shapeid="_x0000_i1193"/>
              </w:object>
            </w:r>
            <w:r w:rsidRPr="0095273D">
              <w:rPr>
                <w:rFonts w:ascii="Arial" w:hAnsi="Arial" w:cs="Arial"/>
                <w:sz w:val="20"/>
                <w:szCs w:val="20"/>
              </w:rPr>
              <w:t xml:space="preserve">  </w:t>
            </w:r>
          </w:p>
          <w:p w14:paraId="56C33480" w14:textId="77777777" w:rsidR="001435F6" w:rsidRPr="0095273D" w:rsidRDefault="001435F6" w:rsidP="0095273D">
            <w:pPr>
              <w:spacing w:after="0" w:line="240" w:lineRule="auto"/>
              <w:contextualSpacing/>
              <w:jc w:val="both"/>
              <w:rPr>
                <w:rFonts w:ascii="Arial" w:hAnsi="Arial" w:cs="Arial"/>
                <w:color w:val="404040" w:themeColor="text1" w:themeTint="BF"/>
                <w:sz w:val="20"/>
                <w:szCs w:val="20"/>
              </w:rPr>
            </w:pPr>
          </w:p>
          <w:p w14:paraId="19C1F841" w14:textId="288375F8"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54313871">
                <v:shape id="_x0000_i1195" type="#_x0000_t75" style="width:41.75pt;height:20.45pt" o:ole="">
                  <v:imagedata r:id="rId30" o:title=""/>
                </v:shape>
                <w:control r:id="rId63" w:name="CheckBox15311" w:shapeid="_x0000_i119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7F4F3138">
                <v:shape id="_x0000_i1197" type="#_x0000_t75" style="width:45pt;height:20.45pt" o:ole="">
                  <v:imagedata r:id="rId28" o:title=""/>
                </v:shape>
                <w:control r:id="rId64" w:name="CheckBox25311" w:shapeid="_x0000_i1197"/>
              </w:object>
            </w:r>
            <w:r w:rsidR="001435F6" w:rsidRPr="0095273D">
              <w:rPr>
                <w:rFonts w:ascii="Arial" w:hAnsi="Arial" w:cs="Arial"/>
                <w:sz w:val="20"/>
                <w:szCs w:val="20"/>
              </w:rPr>
              <w:t xml:space="preserve">  </w:t>
            </w:r>
          </w:p>
          <w:p w14:paraId="415DA2B7" w14:textId="77777777" w:rsidR="001435F6" w:rsidRPr="0095273D" w:rsidRDefault="001435F6" w:rsidP="0095273D">
            <w:pPr>
              <w:spacing w:after="0" w:line="240" w:lineRule="auto"/>
              <w:contextualSpacing/>
              <w:jc w:val="both"/>
              <w:rPr>
                <w:rFonts w:ascii="Arial" w:hAnsi="Arial" w:cs="Arial"/>
                <w:sz w:val="20"/>
                <w:szCs w:val="20"/>
              </w:rPr>
            </w:pPr>
          </w:p>
          <w:p w14:paraId="40381CC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43B5A18A" w14:textId="77777777" w:rsidR="001435F6" w:rsidRPr="0095273D" w:rsidRDefault="001435F6" w:rsidP="0095273D">
            <w:pPr>
              <w:spacing w:after="0" w:line="240" w:lineRule="auto"/>
              <w:contextualSpacing/>
              <w:jc w:val="both"/>
              <w:rPr>
                <w:rFonts w:ascii="Arial" w:hAnsi="Arial" w:cs="Arial"/>
                <w:sz w:val="20"/>
                <w:szCs w:val="20"/>
              </w:rPr>
            </w:pPr>
          </w:p>
          <w:p w14:paraId="2A030666"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 </w:t>
            </w:r>
          </w:p>
          <w:p w14:paraId="511933A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4EE0254D" w14:textId="77777777" w:rsidR="001435F6" w:rsidRPr="0095273D" w:rsidRDefault="001435F6" w:rsidP="0095273D">
            <w:pPr>
              <w:spacing w:after="0" w:line="240" w:lineRule="auto"/>
              <w:contextualSpacing/>
              <w:jc w:val="both"/>
              <w:rPr>
                <w:rFonts w:ascii="Arial" w:hAnsi="Arial" w:cs="Arial"/>
                <w:sz w:val="20"/>
                <w:szCs w:val="20"/>
              </w:rPr>
            </w:pPr>
          </w:p>
          <w:p w14:paraId="0803D052" w14:textId="77777777" w:rsidR="001435F6" w:rsidRPr="0095273D" w:rsidRDefault="001435F6" w:rsidP="0095273D">
            <w:pPr>
              <w:spacing w:after="0" w:line="240" w:lineRule="auto"/>
              <w:contextualSpacing/>
              <w:jc w:val="both"/>
              <w:rPr>
                <w:rFonts w:ascii="Arial" w:hAnsi="Arial" w:cs="Arial"/>
                <w:sz w:val="20"/>
                <w:szCs w:val="20"/>
              </w:rPr>
            </w:pPr>
          </w:p>
          <w:p w14:paraId="155B88FF" w14:textId="77777777" w:rsidR="001435F6" w:rsidRPr="0095273D" w:rsidRDefault="001435F6" w:rsidP="0095273D">
            <w:pPr>
              <w:spacing w:after="0" w:line="240" w:lineRule="auto"/>
              <w:contextualSpacing/>
              <w:jc w:val="both"/>
              <w:rPr>
                <w:rFonts w:ascii="Arial" w:hAnsi="Arial" w:cs="Arial"/>
                <w:sz w:val="20"/>
                <w:szCs w:val="20"/>
              </w:rPr>
            </w:pPr>
          </w:p>
          <w:p w14:paraId="73A362BE"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c2) [...........]</w:t>
            </w:r>
          </w:p>
          <w:p w14:paraId="5E10177F" w14:textId="77777777" w:rsidR="001435F6" w:rsidRPr="0095273D" w:rsidRDefault="001435F6" w:rsidP="0095273D">
            <w:pPr>
              <w:pStyle w:val="Odsekzoznamu"/>
              <w:spacing w:after="0" w:line="240" w:lineRule="auto"/>
              <w:ind w:left="360"/>
              <w:jc w:val="both"/>
              <w:rPr>
                <w:rFonts w:ascii="Arial" w:hAnsi="Arial" w:cs="Arial"/>
                <w:sz w:val="20"/>
                <w:szCs w:val="20"/>
              </w:rPr>
            </w:pPr>
          </w:p>
          <w:p w14:paraId="2A62425F" w14:textId="0F01DDA6"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1C20404F">
                <v:shape id="_x0000_i1199" type="#_x0000_t75" style="width:41.75pt;height:20.45pt" o:ole="">
                  <v:imagedata r:id="rId30" o:title=""/>
                </v:shape>
                <w:control r:id="rId65" w:name="CheckBox15313" w:shapeid="_x0000_i1199"/>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1C4FE00E">
                <v:shape id="_x0000_i1201" type="#_x0000_t75" style="width:45pt;height:20.45pt" o:ole="">
                  <v:imagedata r:id="rId28" o:title=""/>
                </v:shape>
                <w:control r:id="rId66" w:name="CheckBox25313" w:shapeid="_x0000_i1201"/>
              </w:object>
            </w:r>
            <w:r w:rsidR="001435F6" w:rsidRPr="0095273D">
              <w:rPr>
                <w:rFonts w:ascii="Arial" w:hAnsi="Arial" w:cs="Arial"/>
                <w:sz w:val="20"/>
                <w:szCs w:val="20"/>
              </w:rPr>
              <w:t xml:space="preserve">  </w:t>
            </w:r>
          </w:p>
          <w:p w14:paraId="16990B2F" w14:textId="77777777" w:rsidR="001435F6" w:rsidRPr="0095273D" w:rsidRDefault="001435F6" w:rsidP="0095273D">
            <w:pPr>
              <w:spacing w:after="0" w:line="240" w:lineRule="auto"/>
              <w:contextualSpacing/>
              <w:rPr>
                <w:rFonts w:ascii="Arial" w:hAnsi="Arial" w:cs="Arial"/>
                <w:sz w:val="20"/>
                <w:szCs w:val="20"/>
              </w:rPr>
            </w:pPr>
          </w:p>
          <w:p w14:paraId="084EC74B" w14:textId="77777777" w:rsidR="001435F6" w:rsidRPr="0095273D" w:rsidRDefault="001435F6" w:rsidP="0095273D">
            <w:pPr>
              <w:spacing w:after="0" w:line="240" w:lineRule="auto"/>
              <w:contextualSpacing/>
              <w:rPr>
                <w:rFonts w:ascii="Arial" w:hAnsi="Arial" w:cs="Arial"/>
                <w:sz w:val="20"/>
                <w:szCs w:val="20"/>
              </w:rPr>
            </w:pPr>
          </w:p>
          <w:p w14:paraId="51404B1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podrobnosti:</w:t>
            </w:r>
          </w:p>
          <w:p w14:paraId="2A8D3F5E"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p w14:paraId="07C4D1B8"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6FB0A3D1" w14:textId="77777777" w:rsidTr="00A95E29">
        <w:tc>
          <w:tcPr>
            <w:tcW w:w="4845" w:type="dxa"/>
          </w:tcPr>
          <w:p w14:paraId="4838F660"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príslušné dokumenty týkajúce sa platby daní alebo príspevkov sociálneho zabezpečenia sú dostupné v elektronickom formáte, uveďte:</w:t>
            </w:r>
          </w:p>
        </w:tc>
        <w:tc>
          <w:tcPr>
            <w:tcW w:w="4895" w:type="dxa"/>
            <w:gridSpan w:val="2"/>
          </w:tcPr>
          <w:p w14:paraId="4C50AF1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r w:rsidRPr="0095273D">
              <w:rPr>
                <w:rStyle w:val="Odkaznapoznmkupodiarou"/>
                <w:rFonts w:ascii="Arial" w:hAnsi="Arial" w:cs="Arial"/>
                <w:sz w:val="20"/>
                <w:szCs w:val="20"/>
              </w:rPr>
              <w:footnoteReference w:id="31"/>
            </w:r>
            <w:r w:rsidRPr="0095273D">
              <w:rPr>
                <w:rFonts w:ascii="Arial" w:hAnsi="Arial" w:cs="Arial"/>
                <w:sz w:val="20"/>
                <w:szCs w:val="20"/>
              </w:rPr>
              <w:t>:</w:t>
            </w:r>
          </w:p>
          <w:p w14:paraId="4E5A0CFA"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bl>
    <w:p w14:paraId="66897053" w14:textId="77777777" w:rsidR="00813060" w:rsidRPr="0095273D" w:rsidRDefault="00813060" w:rsidP="0095273D">
      <w:pPr>
        <w:tabs>
          <w:tab w:val="left" w:pos="1200"/>
        </w:tabs>
        <w:spacing w:after="0" w:line="240" w:lineRule="auto"/>
        <w:contextualSpacing/>
        <w:jc w:val="center"/>
        <w:rPr>
          <w:rFonts w:ascii="Arial" w:hAnsi="Arial" w:cs="Arial"/>
          <w:sz w:val="20"/>
          <w:szCs w:val="20"/>
        </w:rPr>
      </w:pPr>
    </w:p>
    <w:p w14:paraId="41A71378" w14:textId="77777777" w:rsidR="001435F6" w:rsidRPr="0095273D" w:rsidRDefault="001435F6" w:rsidP="0095273D">
      <w:pPr>
        <w:tabs>
          <w:tab w:val="left" w:pos="1200"/>
        </w:tabs>
        <w:spacing w:after="0" w:line="240" w:lineRule="auto"/>
        <w:contextualSpacing/>
        <w:jc w:val="center"/>
        <w:rPr>
          <w:rFonts w:ascii="Arial" w:hAnsi="Arial" w:cs="Arial"/>
          <w:sz w:val="20"/>
          <w:szCs w:val="20"/>
        </w:rPr>
      </w:pPr>
      <w:r w:rsidRPr="0095273D">
        <w:rPr>
          <w:rFonts w:ascii="Arial" w:hAnsi="Arial" w:cs="Arial"/>
          <w:sz w:val="20"/>
          <w:szCs w:val="20"/>
        </w:rPr>
        <w:t>C: DÔVODY TÝKAJÚCE SA KONKURZU, KONFLIKTU ZÁUJMOV ALEBO ODBORNÉHO POCHYBENIA</w:t>
      </w:r>
      <w:r w:rsidRPr="0095273D">
        <w:rPr>
          <w:rStyle w:val="Odkaznapoznmkupodiarou"/>
          <w:rFonts w:ascii="Arial" w:hAnsi="Arial" w:cs="Arial"/>
          <w:sz w:val="20"/>
          <w:szCs w:val="20"/>
        </w:rPr>
        <w:footnoteReference w:id="32"/>
      </w:r>
    </w:p>
    <w:p w14:paraId="41A2AAFA" w14:textId="77777777" w:rsidR="00813060" w:rsidRPr="0095273D" w:rsidRDefault="00813060" w:rsidP="0095273D">
      <w:pPr>
        <w:tabs>
          <w:tab w:val="left" w:pos="1200"/>
        </w:tabs>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67731280" w14:textId="77777777" w:rsidTr="00A95E29">
        <w:tc>
          <w:tcPr>
            <w:tcW w:w="9751" w:type="dxa"/>
            <w:shd w:val="clear" w:color="auto" w:fill="EEECE1" w:themeFill="background2"/>
          </w:tcPr>
          <w:p w14:paraId="1885FE22" w14:textId="77777777" w:rsidR="001435F6" w:rsidRPr="0095273D" w:rsidRDefault="001435F6" w:rsidP="0095273D">
            <w:pPr>
              <w:tabs>
                <w:tab w:val="left" w:pos="1200"/>
              </w:tabs>
              <w:spacing w:after="0" w:line="240" w:lineRule="auto"/>
              <w:contextualSpacing/>
              <w:jc w:val="both"/>
              <w:rPr>
                <w:rFonts w:ascii="Arial" w:hAnsi="Arial" w:cs="Arial"/>
                <w:b/>
                <w:sz w:val="20"/>
                <w:szCs w:val="20"/>
              </w:rPr>
            </w:pPr>
            <w:r w:rsidRPr="0095273D">
              <w:rPr>
                <w:rFonts w:ascii="Arial" w:hAnsi="Arial" w:cs="Arial"/>
                <w:b/>
                <w:sz w:val="20"/>
                <w:szCs w:val="20"/>
              </w:rPr>
              <w:t xml:space="preserve">Upozorňujeme, že na účely tohto obstarávania mohli byť niektoré z nasledujúcich dôvodov </w:t>
            </w:r>
            <w:r w:rsidRPr="0095273D">
              <w:rPr>
                <w:rFonts w:ascii="Arial" w:hAnsi="Arial" w:cs="Arial"/>
                <w:b/>
                <w:sz w:val="20"/>
                <w:szCs w:val="20"/>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14:paraId="4499A286" w14:textId="77777777" w:rsidR="001435F6" w:rsidRPr="0095273D" w:rsidRDefault="001435F6" w:rsidP="0095273D">
      <w:pPr>
        <w:tabs>
          <w:tab w:val="left" w:pos="1200"/>
        </w:tabs>
        <w:spacing w:after="0" w:line="240" w:lineRule="auto"/>
        <w:contextualSpacing/>
        <w:rPr>
          <w:rFonts w:ascii="Arial" w:hAnsi="Arial" w:cs="Arial"/>
          <w:sz w:val="20"/>
          <w:szCs w:val="20"/>
        </w:rPr>
      </w:pPr>
    </w:p>
    <w:tbl>
      <w:tblPr>
        <w:tblStyle w:val="Mriekatabuky"/>
        <w:tblW w:w="9752" w:type="dxa"/>
        <w:tblLook w:val="04A0" w:firstRow="1" w:lastRow="0" w:firstColumn="1" w:lastColumn="0" w:noHBand="0" w:noVBand="1"/>
      </w:tblPr>
      <w:tblGrid>
        <w:gridCol w:w="4876"/>
        <w:gridCol w:w="4876"/>
      </w:tblGrid>
      <w:tr w:rsidR="001435F6" w:rsidRPr="0095273D" w14:paraId="2199BB19" w14:textId="77777777" w:rsidTr="00A95E29">
        <w:trPr>
          <w:trHeight w:val="884"/>
        </w:trPr>
        <w:tc>
          <w:tcPr>
            <w:tcW w:w="4876" w:type="dxa"/>
          </w:tcPr>
          <w:p w14:paraId="54FCC958"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Informácie týkajúce sa prípadného konkurzu, konfliktu záujmov alebo profesionálneho pochybenia</w:t>
            </w:r>
          </w:p>
        </w:tc>
        <w:tc>
          <w:tcPr>
            <w:tcW w:w="4876" w:type="dxa"/>
          </w:tcPr>
          <w:p w14:paraId="00C5069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57FDA087" w14:textId="77777777" w:rsidTr="00A95E29">
        <w:trPr>
          <w:trHeight w:val="144"/>
        </w:trPr>
        <w:tc>
          <w:tcPr>
            <w:tcW w:w="4876" w:type="dxa"/>
            <w:vMerge w:val="restart"/>
          </w:tcPr>
          <w:p w14:paraId="21AB806E"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 xml:space="preserve">Porušil hospodársky subjekt, </w:t>
            </w:r>
            <w:r w:rsidRPr="0095273D">
              <w:rPr>
                <w:rFonts w:ascii="Arial" w:hAnsi="Arial" w:cs="Arial"/>
                <w:b/>
                <w:sz w:val="20"/>
                <w:szCs w:val="20"/>
              </w:rPr>
              <w:t xml:space="preserve">podľa jeho vedomostí, svoje povinnosti </w:t>
            </w:r>
            <w:r w:rsidRPr="0095273D">
              <w:rPr>
                <w:rFonts w:ascii="Arial" w:hAnsi="Arial" w:cs="Arial"/>
                <w:sz w:val="20"/>
                <w:szCs w:val="20"/>
              </w:rPr>
              <w:t xml:space="preserve">v oblasti </w:t>
            </w:r>
            <w:r w:rsidRPr="0095273D">
              <w:rPr>
                <w:rFonts w:ascii="Arial" w:hAnsi="Arial" w:cs="Arial"/>
                <w:b/>
                <w:sz w:val="20"/>
                <w:szCs w:val="20"/>
              </w:rPr>
              <w:t>environmentálneho, sociálneho a pracovného práva</w:t>
            </w:r>
            <w:r w:rsidRPr="0095273D">
              <w:rPr>
                <w:rStyle w:val="Odkaznapoznmkupodiarou"/>
                <w:rFonts w:ascii="Arial" w:hAnsi="Arial" w:cs="Arial"/>
                <w:b/>
                <w:sz w:val="20"/>
                <w:szCs w:val="20"/>
              </w:rPr>
              <w:footnoteReference w:id="33"/>
            </w:r>
            <w:r w:rsidRPr="0095273D">
              <w:rPr>
                <w:rFonts w:ascii="Arial" w:hAnsi="Arial" w:cs="Arial"/>
                <w:b/>
                <w:sz w:val="20"/>
                <w:szCs w:val="20"/>
              </w:rPr>
              <w:t>?</w:t>
            </w:r>
          </w:p>
        </w:tc>
        <w:tc>
          <w:tcPr>
            <w:tcW w:w="4876" w:type="dxa"/>
          </w:tcPr>
          <w:p w14:paraId="4B6AD2D7" w14:textId="77777777" w:rsidR="001435F6" w:rsidRPr="0095273D" w:rsidRDefault="001435F6" w:rsidP="0095273D">
            <w:pPr>
              <w:spacing w:after="0" w:line="240" w:lineRule="auto"/>
              <w:contextualSpacing/>
              <w:jc w:val="both"/>
              <w:rPr>
                <w:rFonts w:ascii="Arial" w:hAnsi="Arial" w:cs="Arial"/>
                <w:sz w:val="20"/>
                <w:szCs w:val="20"/>
              </w:rPr>
            </w:pPr>
          </w:p>
          <w:p w14:paraId="5C276040" w14:textId="62B8C176"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lastRenderedPageBreak/>
              <w:object w:dxaOrig="225" w:dyaOrig="225" w14:anchorId="3F534C42">
                <v:shape id="_x0000_i1203" type="#_x0000_t75" style="width:41.75pt;height:20.45pt" o:ole="">
                  <v:imagedata r:id="rId67" o:title=""/>
                </v:shape>
                <w:control r:id="rId68" w:name="CheckBox155" w:shapeid="_x0000_i120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79A14B47">
                <v:shape id="_x0000_i1205" type="#_x0000_t75" style="width:45pt;height:20.45pt" o:ole="">
                  <v:imagedata r:id="rId28" o:title=""/>
                </v:shape>
                <w:control r:id="rId69" w:name="CheckBox255" w:shapeid="_x0000_i1205"/>
              </w:object>
            </w:r>
            <w:r w:rsidR="001435F6" w:rsidRPr="0095273D">
              <w:rPr>
                <w:rFonts w:ascii="Arial" w:hAnsi="Arial" w:cs="Arial"/>
                <w:sz w:val="20"/>
                <w:szCs w:val="20"/>
              </w:rPr>
              <w:t xml:space="preserve">  </w:t>
            </w:r>
          </w:p>
          <w:p w14:paraId="6DA46D2F" w14:textId="77777777" w:rsidR="001435F6" w:rsidRPr="0095273D" w:rsidRDefault="001435F6" w:rsidP="0095273D">
            <w:pPr>
              <w:spacing w:after="0" w:line="240" w:lineRule="auto"/>
              <w:contextualSpacing/>
              <w:jc w:val="both"/>
              <w:rPr>
                <w:rFonts w:ascii="Arial" w:hAnsi="Arial" w:cs="Arial"/>
                <w:sz w:val="20"/>
                <w:szCs w:val="20"/>
              </w:rPr>
            </w:pPr>
          </w:p>
        </w:tc>
      </w:tr>
      <w:tr w:rsidR="001435F6" w:rsidRPr="0095273D" w14:paraId="044D7E5E" w14:textId="77777777" w:rsidTr="00A95E29">
        <w:trPr>
          <w:trHeight w:val="144"/>
        </w:trPr>
        <w:tc>
          <w:tcPr>
            <w:tcW w:w="4876" w:type="dxa"/>
            <w:vMerge/>
          </w:tcPr>
          <w:p w14:paraId="38045002" w14:textId="77777777" w:rsidR="001435F6" w:rsidRPr="0095273D" w:rsidRDefault="001435F6" w:rsidP="0095273D">
            <w:pPr>
              <w:spacing w:after="0" w:line="240" w:lineRule="auto"/>
              <w:contextualSpacing/>
              <w:rPr>
                <w:rFonts w:ascii="Arial" w:hAnsi="Arial" w:cs="Arial"/>
                <w:sz w:val="20"/>
                <w:szCs w:val="20"/>
              </w:rPr>
            </w:pPr>
          </w:p>
        </w:tc>
        <w:tc>
          <w:tcPr>
            <w:tcW w:w="4876" w:type="dxa"/>
          </w:tcPr>
          <w:p w14:paraId="187E24F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prijal hospodársky subjekt opatrenia, aby sa preukázala jeho spoľahlivosť napriek existencii dôvodu na vylúčenie („samo očistenie“)?</w:t>
            </w:r>
          </w:p>
          <w:p w14:paraId="3A5CA8BD"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Áno</w:t>
            </w:r>
            <w:r w:rsidRPr="0095273D">
              <w:rPr>
                <w:rFonts w:ascii="Arial" w:hAnsi="Arial" w:cs="Arial"/>
                <w:color w:val="404040" w:themeColor="text1" w:themeTint="BF"/>
                <w:sz w:val="20"/>
                <w:szCs w:val="20"/>
              </w:rPr>
              <w:t xml:space="preserve"> </w:t>
            </w:r>
            <w:r w:rsidRPr="0095273D">
              <w:rPr>
                <w:rFonts w:ascii="Segoe UI Symbol" w:eastAsia="MS Gothic" w:hAnsi="Segoe UI Symbol" w:cs="Segoe UI Symbol"/>
                <w:color w:val="404040" w:themeColor="text1" w:themeTint="BF"/>
                <w:sz w:val="20"/>
                <w:szCs w:val="20"/>
              </w:rPr>
              <w:t>☐</w:t>
            </w:r>
            <w:r w:rsidRPr="0095273D">
              <w:rPr>
                <w:rFonts w:ascii="Arial" w:hAnsi="Arial" w:cs="Arial"/>
                <w:sz w:val="20"/>
                <w:szCs w:val="20"/>
              </w:rPr>
              <w:t xml:space="preserve">       Nie  </w:t>
            </w:r>
            <w:r w:rsidRPr="0095273D">
              <w:rPr>
                <w:rFonts w:ascii="Arial" w:hAnsi="Arial" w:cs="Arial"/>
                <w:color w:val="404040" w:themeColor="text1" w:themeTint="BF"/>
                <w:sz w:val="20"/>
                <w:szCs w:val="20"/>
              </w:rPr>
              <w:t xml:space="preserve"> </w:t>
            </w:r>
            <w:r w:rsidRPr="0095273D">
              <w:rPr>
                <w:rFonts w:ascii="Segoe UI Symbol" w:eastAsia="MS Gothic" w:hAnsi="Segoe UI Symbol" w:cs="Segoe UI Symbol"/>
                <w:color w:val="404040" w:themeColor="text1" w:themeTint="BF"/>
                <w:sz w:val="20"/>
                <w:szCs w:val="20"/>
              </w:rPr>
              <w:t>☐</w:t>
            </w:r>
          </w:p>
          <w:p w14:paraId="0FC23D6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prijal opatrenia, </w:t>
            </w:r>
            <w:r w:rsidRPr="0095273D">
              <w:rPr>
                <w:rFonts w:ascii="Arial" w:hAnsi="Arial" w:cs="Arial"/>
                <w:sz w:val="20"/>
                <w:szCs w:val="20"/>
              </w:rPr>
              <w:t>opíšte prijaté opatrenia:</w:t>
            </w:r>
          </w:p>
          <w:p w14:paraId="29BAF4C9"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r w:rsidR="001435F6" w:rsidRPr="0095273D" w14:paraId="52EE97B0" w14:textId="77777777" w:rsidTr="00A95E29">
        <w:trPr>
          <w:trHeight w:val="144"/>
        </w:trPr>
        <w:tc>
          <w:tcPr>
            <w:tcW w:w="4876" w:type="dxa"/>
          </w:tcPr>
          <w:p w14:paraId="2BF58A3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Nachádza sa hospodársky subjekt v niektorej z týchto situácií:</w:t>
            </w:r>
          </w:p>
          <w:p w14:paraId="05C4C81D"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b/>
                <w:sz w:val="20"/>
                <w:szCs w:val="20"/>
              </w:rPr>
              <w:t xml:space="preserve">úpadok, </w:t>
            </w:r>
            <w:r w:rsidRPr="0095273D">
              <w:rPr>
                <w:rFonts w:ascii="Arial" w:hAnsi="Arial" w:cs="Arial"/>
                <w:sz w:val="20"/>
                <w:szCs w:val="20"/>
              </w:rPr>
              <w:t>alebo</w:t>
            </w:r>
          </w:p>
          <w:p w14:paraId="693DA95E"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b/>
                <w:sz w:val="20"/>
                <w:szCs w:val="20"/>
              </w:rPr>
              <w:t xml:space="preserve">konkurz </w:t>
            </w:r>
            <w:r w:rsidRPr="0095273D">
              <w:rPr>
                <w:rFonts w:ascii="Arial" w:hAnsi="Arial" w:cs="Arial"/>
                <w:sz w:val="20"/>
                <w:szCs w:val="20"/>
              </w:rPr>
              <w:t>alebo likvidácia, alebo</w:t>
            </w:r>
          </w:p>
          <w:p w14:paraId="7D977B1F"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sz w:val="20"/>
                <w:szCs w:val="20"/>
              </w:rPr>
              <w:t xml:space="preserve">prebieha </w:t>
            </w:r>
            <w:r w:rsidRPr="0095273D">
              <w:rPr>
                <w:rFonts w:ascii="Arial" w:hAnsi="Arial" w:cs="Arial"/>
                <w:b/>
                <w:sz w:val="20"/>
                <w:szCs w:val="20"/>
              </w:rPr>
              <w:t xml:space="preserve">vyrovnávacie konanie </w:t>
            </w:r>
            <w:r w:rsidRPr="0095273D">
              <w:rPr>
                <w:rFonts w:ascii="Arial" w:hAnsi="Arial" w:cs="Arial"/>
                <w:sz w:val="20"/>
                <w:szCs w:val="20"/>
              </w:rPr>
              <w:t>alebo</w:t>
            </w:r>
          </w:p>
          <w:p w14:paraId="375B5DC2"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sz w:val="20"/>
                <w:szCs w:val="20"/>
              </w:rPr>
              <w:t>je v akejkoľvek podobnej situácii vyplývajúcej z podobného konania podľa vnútroštátnych zákonov a iných právnych predpisov</w:t>
            </w:r>
            <w:r w:rsidRPr="0095273D">
              <w:rPr>
                <w:rStyle w:val="Odkaznapoznmkupodiarou"/>
                <w:rFonts w:ascii="Arial" w:hAnsi="Arial" w:cs="Arial"/>
                <w:sz w:val="20"/>
                <w:szCs w:val="20"/>
              </w:rPr>
              <w:footnoteReference w:id="34"/>
            </w:r>
            <w:r w:rsidRPr="0095273D">
              <w:rPr>
                <w:rFonts w:ascii="Arial" w:hAnsi="Arial" w:cs="Arial"/>
                <w:sz w:val="20"/>
                <w:szCs w:val="20"/>
              </w:rPr>
              <w:t xml:space="preserve"> alebo</w:t>
            </w:r>
          </w:p>
          <w:p w14:paraId="47289AF1"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sz w:val="20"/>
                <w:szCs w:val="20"/>
              </w:rPr>
              <w:t>jeho aktíva spravuje likvidátor alebo súd alebo</w:t>
            </w:r>
          </w:p>
          <w:p w14:paraId="7BCCE39E"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sz w:val="20"/>
                <w:szCs w:val="20"/>
              </w:rPr>
              <w:t>jeho podnikateľské činnosti sú pozastavené?</w:t>
            </w:r>
          </w:p>
        </w:tc>
        <w:tc>
          <w:tcPr>
            <w:tcW w:w="4876" w:type="dxa"/>
          </w:tcPr>
          <w:p w14:paraId="7E451CF4" w14:textId="77777777" w:rsidR="001435F6" w:rsidRPr="0095273D" w:rsidRDefault="001435F6" w:rsidP="0095273D">
            <w:pPr>
              <w:spacing w:after="0" w:line="240" w:lineRule="auto"/>
              <w:contextualSpacing/>
              <w:rPr>
                <w:rFonts w:ascii="Arial" w:hAnsi="Arial" w:cs="Arial"/>
                <w:sz w:val="20"/>
                <w:szCs w:val="20"/>
              </w:rPr>
            </w:pPr>
          </w:p>
          <w:p w14:paraId="3C74C6E2" w14:textId="0F72A2DB"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3BD1D1B0">
                <v:shape id="_x0000_i1207" type="#_x0000_t75" style="width:41.75pt;height:20.45pt" o:ole="">
                  <v:imagedata r:id="rId30" o:title=""/>
                </v:shape>
                <w:control r:id="rId70" w:name="CheckBox156" w:shapeid="_x0000_i120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7B66202E">
                <v:shape id="_x0000_i1209" type="#_x0000_t75" style="width:45pt;height:20.45pt" o:ole="">
                  <v:imagedata r:id="rId28" o:title=""/>
                </v:shape>
                <w:control r:id="rId71" w:name="CheckBox256" w:shapeid="_x0000_i1209"/>
              </w:object>
            </w:r>
            <w:r w:rsidR="001435F6" w:rsidRPr="0095273D">
              <w:rPr>
                <w:rFonts w:ascii="Arial" w:hAnsi="Arial" w:cs="Arial"/>
                <w:sz w:val="20"/>
                <w:szCs w:val="20"/>
              </w:rPr>
              <w:t xml:space="preserve">  </w:t>
            </w:r>
          </w:p>
          <w:p w14:paraId="66FEAAE2"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2A0C0D71" w14:textId="77777777" w:rsidTr="00A95E29">
        <w:trPr>
          <w:trHeight w:val="144"/>
        </w:trPr>
        <w:tc>
          <w:tcPr>
            <w:tcW w:w="4876" w:type="dxa"/>
          </w:tcPr>
          <w:p w14:paraId="263E10E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Ak áno:</w:t>
            </w:r>
          </w:p>
          <w:p w14:paraId="361A6EB1" w14:textId="77777777" w:rsidR="001435F6" w:rsidRPr="0095273D" w:rsidRDefault="001435F6" w:rsidP="0095273D">
            <w:pPr>
              <w:pStyle w:val="Odsekzoznamu"/>
              <w:numPr>
                <w:ilvl w:val="0"/>
                <w:numId w:val="17"/>
              </w:numPr>
              <w:spacing w:after="0" w:line="240" w:lineRule="auto"/>
              <w:rPr>
                <w:rFonts w:ascii="Arial" w:hAnsi="Arial" w:cs="Arial"/>
                <w:b/>
                <w:sz w:val="20"/>
                <w:szCs w:val="20"/>
              </w:rPr>
            </w:pPr>
            <w:r w:rsidRPr="0095273D">
              <w:rPr>
                <w:rFonts w:ascii="Arial" w:hAnsi="Arial" w:cs="Arial"/>
                <w:sz w:val="20"/>
                <w:szCs w:val="20"/>
              </w:rPr>
              <w:t>Uveďte podrobné informácie:</w:t>
            </w:r>
          </w:p>
          <w:p w14:paraId="2F1545CF" w14:textId="77777777" w:rsidR="001435F6" w:rsidRPr="0095273D" w:rsidRDefault="001435F6" w:rsidP="0095273D">
            <w:pPr>
              <w:pStyle w:val="Odsekzoznamu"/>
              <w:numPr>
                <w:ilvl w:val="0"/>
                <w:numId w:val="17"/>
              </w:numPr>
              <w:spacing w:after="0" w:line="240" w:lineRule="auto"/>
              <w:rPr>
                <w:rFonts w:ascii="Arial" w:hAnsi="Arial" w:cs="Arial"/>
                <w:b/>
                <w:sz w:val="20"/>
                <w:szCs w:val="20"/>
              </w:rPr>
            </w:pPr>
            <w:r w:rsidRPr="0095273D">
              <w:rPr>
                <w:rFonts w:ascii="Arial" w:hAnsi="Arial" w:cs="Arial"/>
                <w:sz w:val="20"/>
                <w:szCs w:val="20"/>
              </w:rPr>
              <w:t>Uveďte dôvody, prečo je hospodársky subjekt napriek tomu schopný plniť zákazku, pričom sa zohľadnia platné vnútroštátne pravidlá a opatrenia týkajúce sa pokračovania podnikateľskej činnosti za týchto okolností</w:t>
            </w:r>
            <w:r w:rsidRPr="0095273D">
              <w:rPr>
                <w:rStyle w:val="Odkaznapoznmkupodiarou"/>
                <w:rFonts w:ascii="Arial" w:hAnsi="Arial" w:cs="Arial"/>
                <w:sz w:val="20"/>
                <w:szCs w:val="20"/>
              </w:rPr>
              <w:footnoteReference w:id="35"/>
            </w:r>
            <w:r w:rsidRPr="0095273D">
              <w:rPr>
                <w:rFonts w:ascii="Arial" w:hAnsi="Arial" w:cs="Arial"/>
                <w:sz w:val="20"/>
                <w:szCs w:val="20"/>
              </w:rPr>
              <w:t>?</w:t>
            </w:r>
          </w:p>
          <w:p w14:paraId="5E23D0F1" w14:textId="77777777" w:rsidR="001435F6" w:rsidRPr="0095273D" w:rsidRDefault="001435F6" w:rsidP="0095273D">
            <w:pPr>
              <w:spacing w:after="0" w:line="240" w:lineRule="auto"/>
              <w:contextualSpacing/>
              <w:rPr>
                <w:rFonts w:ascii="Arial" w:hAnsi="Arial" w:cs="Arial"/>
                <w:b/>
                <w:sz w:val="20"/>
                <w:szCs w:val="20"/>
              </w:rPr>
            </w:pPr>
          </w:p>
          <w:p w14:paraId="1F1396F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6" w:type="dxa"/>
          </w:tcPr>
          <w:p w14:paraId="4D93BE1A" w14:textId="77777777" w:rsidR="001435F6" w:rsidRPr="0095273D" w:rsidRDefault="001435F6" w:rsidP="0095273D">
            <w:pPr>
              <w:spacing w:after="0" w:line="240" w:lineRule="auto"/>
              <w:contextualSpacing/>
              <w:rPr>
                <w:rFonts w:ascii="Arial" w:hAnsi="Arial" w:cs="Arial"/>
                <w:sz w:val="20"/>
                <w:szCs w:val="20"/>
              </w:rPr>
            </w:pPr>
          </w:p>
          <w:p w14:paraId="37F0B7A6"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28C22ABB"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3BEE1017" w14:textId="77777777" w:rsidR="001435F6" w:rsidRPr="0095273D" w:rsidRDefault="001435F6" w:rsidP="0095273D">
            <w:pPr>
              <w:spacing w:after="0" w:line="240" w:lineRule="auto"/>
              <w:contextualSpacing/>
              <w:rPr>
                <w:rFonts w:ascii="Arial" w:hAnsi="Arial" w:cs="Arial"/>
                <w:sz w:val="20"/>
                <w:szCs w:val="20"/>
              </w:rPr>
            </w:pPr>
          </w:p>
          <w:p w14:paraId="36EC1920" w14:textId="77777777" w:rsidR="001435F6" w:rsidRPr="0095273D" w:rsidRDefault="001435F6" w:rsidP="0095273D">
            <w:pPr>
              <w:spacing w:after="0" w:line="240" w:lineRule="auto"/>
              <w:contextualSpacing/>
              <w:rPr>
                <w:rFonts w:ascii="Arial" w:hAnsi="Arial" w:cs="Arial"/>
                <w:sz w:val="20"/>
                <w:szCs w:val="20"/>
              </w:rPr>
            </w:pPr>
          </w:p>
          <w:p w14:paraId="1A8CA124" w14:textId="77777777" w:rsidR="001435F6" w:rsidRPr="0095273D" w:rsidRDefault="001435F6" w:rsidP="0095273D">
            <w:pPr>
              <w:spacing w:after="0" w:line="240" w:lineRule="auto"/>
              <w:contextualSpacing/>
              <w:rPr>
                <w:rFonts w:ascii="Arial" w:hAnsi="Arial" w:cs="Arial"/>
                <w:sz w:val="20"/>
                <w:szCs w:val="20"/>
              </w:rPr>
            </w:pPr>
          </w:p>
          <w:p w14:paraId="200EA49E" w14:textId="77777777" w:rsidR="001435F6" w:rsidRPr="0095273D" w:rsidRDefault="001435F6" w:rsidP="0095273D">
            <w:pPr>
              <w:spacing w:after="0" w:line="240" w:lineRule="auto"/>
              <w:contextualSpacing/>
              <w:rPr>
                <w:rFonts w:ascii="Arial" w:hAnsi="Arial" w:cs="Arial"/>
                <w:sz w:val="20"/>
                <w:szCs w:val="20"/>
              </w:rPr>
            </w:pPr>
          </w:p>
          <w:p w14:paraId="6CCE0043" w14:textId="77777777" w:rsidR="001435F6" w:rsidRPr="0095273D" w:rsidRDefault="001435F6" w:rsidP="0095273D">
            <w:pPr>
              <w:spacing w:after="0" w:line="240" w:lineRule="auto"/>
              <w:contextualSpacing/>
              <w:rPr>
                <w:rFonts w:ascii="Arial" w:hAnsi="Arial" w:cs="Arial"/>
                <w:sz w:val="20"/>
                <w:szCs w:val="20"/>
              </w:rPr>
            </w:pPr>
          </w:p>
          <w:p w14:paraId="35ECF364" w14:textId="77777777" w:rsidR="001435F6" w:rsidRPr="0095273D" w:rsidRDefault="001435F6" w:rsidP="0095273D">
            <w:pPr>
              <w:spacing w:after="0" w:line="240" w:lineRule="auto"/>
              <w:contextualSpacing/>
              <w:rPr>
                <w:rFonts w:ascii="Arial" w:hAnsi="Arial" w:cs="Arial"/>
                <w:sz w:val="20"/>
                <w:szCs w:val="20"/>
              </w:rPr>
            </w:pPr>
          </w:p>
          <w:p w14:paraId="5E42104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2777628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bl>
    <w:p w14:paraId="2B6C8291" w14:textId="77777777" w:rsidR="001435F6" w:rsidRPr="0095273D" w:rsidRDefault="001435F6" w:rsidP="0095273D">
      <w:pPr>
        <w:tabs>
          <w:tab w:val="left" w:pos="1200"/>
        </w:tabs>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7B356ECE" w14:textId="77777777" w:rsidTr="00A95E29">
        <w:trPr>
          <w:trHeight w:val="135"/>
        </w:trPr>
        <w:tc>
          <w:tcPr>
            <w:tcW w:w="4870" w:type="dxa"/>
            <w:vMerge w:val="restart"/>
          </w:tcPr>
          <w:p w14:paraId="7CD9B855"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 xml:space="preserve">Dopustil sa hospodársky subjekt </w:t>
            </w:r>
            <w:r w:rsidRPr="0095273D">
              <w:rPr>
                <w:rFonts w:ascii="Arial" w:hAnsi="Arial" w:cs="Arial"/>
                <w:b/>
                <w:sz w:val="20"/>
                <w:szCs w:val="20"/>
              </w:rPr>
              <w:t>závažného odborného pochybenia</w:t>
            </w:r>
            <w:r w:rsidRPr="0095273D">
              <w:rPr>
                <w:rStyle w:val="Odkaznapoznmkupodiarou"/>
                <w:rFonts w:ascii="Arial" w:hAnsi="Arial" w:cs="Arial"/>
                <w:b/>
                <w:sz w:val="20"/>
                <w:szCs w:val="20"/>
              </w:rPr>
              <w:footnoteReference w:id="36"/>
            </w:r>
            <w:r w:rsidRPr="0095273D">
              <w:rPr>
                <w:rFonts w:ascii="Arial" w:hAnsi="Arial" w:cs="Arial"/>
                <w:b/>
                <w:sz w:val="20"/>
                <w:szCs w:val="20"/>
              </w:rPr>
              <w:t>?</w:t>
            </w:r>
          </w:p>
          <w:p w14:paraId="478195E8" w14:textId="77777777" w:rsidR="001435F6" w:rsidRPr="0095273D" w:rsidRDefault="001435F6" w:rsidP="0095273D">
            <w:pPr>
              <w:spacing w:after="0" w:line="240" w:lineRule="auto"/>
              <w:contextualSpacing/>
              <w:rPr>
                <w:rFonts w:ascii="Arial" w:hAnsi="Arial" w:cs="Arial"/>
                <w:b/>
                <w:sz w:val="20"/>
                <w:szCs w:val="20"/>
              </w:rPr>
            </w:pPr>
          </w:p>
          <w:p w14:paraId="5160B70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áno, uveďte podrobnejšie informácie:</w:t>
            </w:r>
          </w:p>
        </w:tc>
        <w:tc>
          <w:tcPr>
            <w:tcW w:w="4870" w:type="dxa"/>
          </w:tcPr>
          <w:p w14:paraId="065A67E8" w14:textId="77777777" w:rsidR="001435F6" w:rsidRPr="0095273D" w:rsidRDefault="001435F6" w:rsidP="0095273D">
            <w:pPr>
              <w:spacing w:after="0" w:line="240" w:lineRule="auto"/>
              <w:contextualSpacing/>
              <w:rPr>
                <w:rFonts w:ascii="Arial" w:hAnsi="Arial" w:cs="Arial"/>
                <w:sz w:val="20"/>
                <w:szCs w:val="20"/>
              </w:rPr>
            </w:pPr>
          </w:p>
          <w:p w14:paraId="5550D305" w14:textId="3598331A"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17ED7D59">
                <v:shape id="_x0000_i1211" type="#_x0000_t75" style="width:41.75pt;height:20.45pt" o:ole="">
                  <v:imagedata r:id="rId72" o:title=""/>
                </v:shape>
                <w:control r:id="rId73" w:name="CheckBox157" w:shapeid="_x0000_i1211"/>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0CEE83E5">
                <v:shape id="_x0000_i1213" type="#_x0000_t75" style="width:45pt;height:20.45pt" o:ole="">
                  <v:imagedata r:id="rId28" o:title=""/>
                </v:shape>
                <w:control r:id="rId74" w:name="CheckBox257" w:shapeid="_x0000_i1213"/>
              </w:object>
            </w:r>
            <w:r w:rsidR="001435F6" w:rsidRPr="0095273D">
              <w:rPr>
                <w:rFonts w:ascii="Arial" w:hAnsi="Arial" w:cs="Arial"/>
                <w:sz w:val="20"/>
                <w:szCs w:val="20"/>
              </w:rPr>
              <w:t xml:space="preserve">  </w:t>
            </w:r>
          </w:p>
          <w:p w14:paraId="18BC594F" w14:textId="77777777" w:rsidR="001435F6" w:rsidRPr="0095273D" w:rsidRDefault="001435F6" w:rsidP="0095273D">
            <w:pPr>
              <w:spacing w:after="0" w:line="240" w:lineRule="auto"/>
              <w:contextualSpacing/>
              <w:rPr>
                <w:rFonts w:ascii="Arial" w:hAnsi="Arial" w:cs="Arial"/>
                <w:sz w:val="20"/>
                <w:szCs w:val="20"/>
              </w:rPr>
            </w:pPr>
          </w:p>
          <w:p w14:paraId="0CBAF42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 [...........]</w:t>
            </w:r>
          </w:p>
        </w:tc>
      </w:tr>
      <w:tr w:rsidR="001435F6" w:rsidRPr="0095273D" w14:paraId="0B0B6AEC" w14:textId="77777777" w:rsidTr="00A95E29">
        <w:trPr>
          <w:trHeight w:val="135"/>
        </w:trPr>
        <w:tc>
          <w:tcPr>
            <w:tcW w:w="4870" w:type="dxa"/>
            <w:vMerge/>
          </w:tcPr>
          <w:p w14:paraId="4BE8D197" w14:textId="77777777" w:rsidR="001435F6" w:rsidRPr="0095273D" w:rsidRDefault="001435F6" w:rsidP="0095273D">
            <w:pPr>
              <w:spacing w:after="0" w:line="240" w:lineRule="auto"/>
              <w:contextualSpacing/>
              <w:rPr>
                <w:rFonts w:ascii="Arial" w:hAnsi="Arial" w:cs="Arial"/>
                <w:sz w:val="20"/>
                <w:szCs w:val="20"/>
              </w:rPr>
            </w:pPr>
          </w:p>
        </w:tc>
        <w:tc>
          <w:tcPr>
            <w:tcW w:w="4870" w:type="dxa"/>
          </w:tcPr>
          <w:p w14:paraId="3DBD785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prijal hospodársky subjekt samočistiace opatrenia?</w:t>
            </w:r>
          </w:p>
          <w:p w14:paraId="28BE0CA1" w14:textId="77777777" w:rsidR="001435F6" w:rsidRPr="0095273D" w:rsidRDefault="001435F6" w:rsidP="0095273D">
            <w:pPr>
              <w:spacing w:after="0" w:line="240" w:lineRule="auto"/>
              <w:contextualSpacing/>
              <w:jc w:val="both"/>
              <w:rPr>
                <w:rFonts w:ascii="Arial" w:hAnsi="Arial" w:cs="Arial"/>
                <w:b/>
                <w:sz w:val="20"/>
                <w:szCs w:val="20"/>
              </w:rPr>
            </w:pPr>
          </w:p>
          <w:p w14:paraId="1DF7355C" w14:textId="3FF29AE6"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3546A363">
                <v:shape id="_x0000_i1215" type="#_x0000_t75" style="width:41.75pt;height:20.45pt" o:ole="">
                  <v:imagedata r:id="rId26" o:title=""/>
                </v:shape>
                <w:control r:id="rId75" w:name="CheckBox158" w:shapeid="_x0000_i121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71F6D378">
                <v:shape id="_x0000_i1217" type="#_x0000_t75" style="width:45pt;height:20.45pt" o:ole="">
                  <v:imagedata r:id="rId28" o:title=""/>
                </v:shape>
                <w:control r:id="rId76" w:name="CheckBox258" w:shapeid="_x0000_i1217"/>
              </w:object>
            </w:r>
            <w:r w:rsidR="001435F6" w:rsidRPr="0095273D">
              <w:rPr>
                <w:rFonts w:ascii="Arial" w:hAnsi="Arial" w:cs="Arial"/>
                <w:sz w:val="20"/>
                <w:szCs w:val="20"/>
              </w:rPr>
              <w:t xml:space="preserve">  </w:t>
            </w:r>
          </w:p>
          <w:p w14:paraId="2FC6DF18" w14:textId="77777777" w:rsidR="001435F6" w:rsidRPr="0095273D" w:rsidRDefault="001435F6" w:rsidP="0095273D">
            <w:pPr>
              <w:spacing w:after="0" w:line="240" w:lineRule="auto"/>
              <w:contextualSpacing/>
              <w:jc w:val="both"/>
              <w:rPr>
                <w:rFonts w:ascii="Arial" w:hAnsi="Arial" w:cs="Arial"/>
                <w:b/>
                <w:sz w:val="20"/>
                <w:szCs w:val="20"/>
              </w:rPr>
            </w:pPr>
          </w:p>
          <w:p w14:paraId="7B6958E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prijal opatrenia, </w:t>
            </w:r>
            <w:r w:rsidRPr="0095273D">
              <w:rPr>
                <w:rFonts w:ascii="Arial" w:hAnsi="Arial" w:cs="Arial"/>
                <w:sz w:val="20"/>
                <w:szCs w:val="20"/>
              </w:rPr>
              <w:t>opíšte prijaté opatrenia:</w:t>
            </w:r>
          </w:p>
          <w:p w14:paraId="1385B207"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r w:rsidR="001435F6" w:rsidRPr="0095273D" w14:paraId="36E8A6D3" w14:textId="77777777" w:rsidTr="00A95E29">
        <w:trPr>
          <w:trHeight w:val="135"/>
        </w:trPr>
        <w:tc>
          <w:tcPr>
            <w:tcW w:w="4870" w:type="dxa"/>
            <w:vMerge w:val="restart"/>
          </w:tcPr>
          <w:p w14:paraId="501191F0"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 xml:space="preserve">Uzatvoril hospodársky subjekt </w:t>
            </w:r>
            <w:r w:rsidRPr="0095273D">
              <w:rPr>
                <w:rFonts w:ascii="Arial" w:hAnsi="Arial" w:cs="Arial"/>
                <w:b/>
                <w:sz w:val="20"/>
                <w:szCs w:val="20"/>
              </w:rPr>
              <w:t xml:space="preserve">dohody </w:t>
            </w:r>
            <w:r w:rsidRPr="0095273D">
              <w:rPr>
                <w:rFonts w:ascii="Arial" w:hAnsi="Arial" w:cs="Arial"/>
                <w:sz w:val="20"/>
                <w:szCs w:val="20"/>
              </w:rPr>
              <w:t>s inými hospodárskymi subjektmi s </w:t>
            </w:r>
            <w:r w:rsidRPr="0095273D">
              <w:rPr>
                <w:rFonts w:ascii="Arial" w:hAnsi="Arial" w:cs="Arial"/>
                <w:b/>
                <w:sz w:val="20"/>
                <w:szCs w:val="20"/>
              </w:rPr>
              <w:t>cieľom narušiť hospodársku súťaž?</w:t>
            </w:r>
          </w:p>
          <w:p w14:paraId="4D18727D" w14:textId="77777777" w:rsidR="001435F6" w:rsidRPr="0095273D" w:rsidRDefault="001435F6" w:rsidP="0095273D">
            <w:pPr>
              <w:spacing w:after="0" w:line="240" w:lineRule="auto"/>
              <w:contextualSpacing/>
              <w:rPr>
                <w:rFonts w:ascii="Arial" w:hAnsi="Arial" w:cs="Arial"/>
                <w:b/>
                <w:sz w:val="20"/>
                <w:szCs w:val="20"/>
              </w:rPr>
            </w:pPr>
          </w:p>
          <w:p w14:paraId="3DECF822"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podrobnejšie informácie:</w:t>
            </w:r>
          </w:p>
        </w:tc>
        <w:tc>
          <w:tcPr>
            <w:tcW w:w="4870" w:type="dxa"/>
          </w:tcPr>
          <w:p w14:paraId="46F7F835" w14:textId="77777777" w:rsidR="001435F6" w:rsidRPr="0095273D" w:rsidRDefault="001435F6" w:rsidP="0095273D">
            <w:pPr>
              <w:spacing w:after="0" w:line="240" w:lineRule="auto"/>
              <w:contextualSpacing/>
              <w:rPr>
                <w:rFonts w:ascii="Arial" w:hAnsi="Arial" w:cs="Arial"/>
                <w:sz w:val="20"/>
                <w:szCs w:val="20"/>
              </w:rPr>
            </w:pPr>
          </w:p>
          <w:p w14:paraId="31F9EA83" w14:textId="6D52FBF1"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251B9FE0">
                <v:shape id="_x0000_i1219" type="#_x0000_t75" style="width:41.75pt;height:20.45pt" o:ole="">
                  <v:imagedata r:id="rId30" o:title=""/>
                </v:shape>
                <w:control r:id="rId77" w:name="CheckBox159" w:shapeid="_x0000_i1219"/>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2FD122D4">
                <v:shape id="_x0000_i1221" type="#_x0000_t75" style="width:45pt;height:20.45pt" o:ole="">
                  <v:imagedata r:id="rId28" o:title=""/>
                </v:shape>
                <w:control r:id="rId78" w:name="CheckBox259" w:shapeid="_x0000_i1221"/>
              </w:object>
            </w:r>
            <w:r w:rsidR="001435F6" w:rsidRPr="0095273D">
              <w:rPr>
                <w:rFonts w:ascii="Arial" w:hAnsi="Arial" w:cs="Arial"/>
                <w:sz w:val="20"/>
                <w:szCs w:val="20"/>
              </w:rPr>
              <w:t xml:space="preserve">  </w:t>
            </w:r>
          </w:p>
          <w:p w14:paraId="5BA67496" w14:textId="77777777" w:rsidR="001435F6" w:rsidRPr="0095273D" w:rsidRDefault="001435F6" w:rsidP="0095273D">
            <w:pPr>
              <w:spacing w:after="0" w:line="240" w:lineRule="auto"/>
              <w:contextualSpacing/>
              <w:rPr>
                <w:rFonts w:ascii="Arial" w:hAnsi="Arial" w:cs="Arial"/>
                <w:sz w:val="20"/>
                <w:szCs w:val="20"/>
              </w:rPr>
            </w:pPr>
          </w:p>
          <w:p w14:paraId="1BD385E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lastRenderedPageBreak/>
              <w:t xml:space="preserve"> [...........]</w:t>
            </w:r>
          </w:p>
          <w:p w14:paraId="1CC46F25" w14:textId="77777777" w:rsidR="001435F6" w:rsidRPr="0095273D" w:rsidRDefault="001435F6" w:rsidP="0095273D">
            <w:pPr>
              <w:spacing w:after="0" w:line="240" w:lineRule="auto"/>
              <w:contextualSpacing/>
              <w:rPr>
                <w:rFonts w:ascii="Arial" w:hAnsi="Arial" w:cs="Arial"/>
                <w:b/>
                <w:sz w:val="20"/>
                <w:szCs w:val="20"/>
              </w:rPr>
            </w:pPr>
          </w:p>
        </w:tc>
      </w:tr>
      <w:tr w:rsidR="001435F6" w:rsidRPr="0095273D" w14:paraId="35D2631B" w14:textId="77777777" w:rsidTr="00A95E29">
        <w:trPr>
          <w:trHeight w:val="135"/>
        </w:trPr>
        <w:tc>
          <w:tcPr>
            <w:tcW w:w="4870" w:type="dxa"/>
            <w:vMerge/>
          </w:tcPr>
          <w:p w14:paraId="1654B1F7" w14:textId="77777777" w:rsidR="001435F6" w:rsidRPr="0095273D" w:rsidRDefault="001435F6" w:rsidP="0095273D">
            <w:pPr>
              <w:spacing w:after="0" w:line="240" w:lineRule="auto"/>
              <w:contextualSpacing/>
              <w:rPr>
                <w:rFonts w:ascii="Arial" w:hAnsi="Arial" w:cs="Arial"/>
                <w:sz w:val="20"/>
                <w:szCs w:val="20"/>
              </w:rPr>
            </w:pPr>
          </w:p>
        </w:tc>
        <w:tc>
          <w:tcPr>
            <w:tcW w:w="4870" w:type="dxa"/>
          </w:tcPr>
          <w:p w14:paraId="4A3C04E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prijal hospodársky subjekt samočistiace opatrenia?</w:t>
            </w:r>
          </w:p>
          <w:p w14:paraId="7B9415C2"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Áno</w:t>
            </w:r>
            <w:r w:rsidRPr="0095273D">
              <w:rPr>
                <w:rFonts w:ascii="Arial" w:hAnsi="Arial" w:cs="Arial"/>
                <w:color w:val="404040" w:themeColor="text1" w:themeTint="BF"/>
                <w:sz w:val="20"/>
                <w:szCs w:val="20"/>
              </w:rPr>
              <w:t xml:space="preserve"> </w:t>
            </w:r>
            <w:r w:rsidRPr="0095273D">
              <w:rPr>
                <w:rFonts w:ascii="Segoe UI Symbol" w:eastAsia="MS Gothic" w:hAnsi="Segoe UI Symbol" w:cs="Segoe UI Symbol"/>
                <w:color w:val="404040" w:themeColor="text1" w:themeTint="BF"/>
                <w:sz w:val="20"/>
                <w:szCs w:val="20"/>
              </w:rPr>
              <w:t>☐</w:t>
            </w:r>
            <w:r w:rsidRPr="0095273D">
              <w:rPr>
                <w:rFonts w:ascii="Arial" w:hAnsi="Arial" w:cs="Arial"/>
                <w:sz w:val="20"/>
                <w:szCs w:val="20"/>
              </w:rPr>
              <w:t xml:space="preserve">       Nie  </w:t>
            </w:r>
            <w:r w:rsidRPr="0095273D">
              <w:rPr>
                <w:rFonts w:ascii="Arial" w:hAnsi="Arial" w:cs="Arial"/>
                <w:color w:val="404040" w:themeColor="text1" w:themeTint="BF"/>
                <w:sz w:val="20"/>
                <w:szCs w:val="20"/>
              </w:rPr>
              <w:t xml:space="preserve"> </w:t>
            </w:r>
            <w:r w:rsidRPr="0095273D">
              <w:rPr>
                <w:rFonts w:ascii="Segoe UI Symbol" w:eastAsia="MS Gothic" w:hAnsi="Segoe UI Symbol" w:cs="Segoe UI Symbol"/>
                <w:color w:val="404040" w:themeColor="text1" w:themeTint="BF"/>
                <w:sz w:val="20"/>
                <w:szCs w:val="20"/>
              </w:rPr>
              <w:t>☐</w:t>
            </w:r>
          </w:p>
          <w:p w14:paraId="7B13B480"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prijal opatrenia, </w:t>
            </w:r>
            <w:r w:rsidRPr="0095273D">
              <w:rPr>
                <w:rFonts w:ascii="Arial" w:hAnsi="Arial" w:cs="Arial"/>
                <w:sz w:val="20"/>
                <w:szCs w:val="20"/>
              </w:rPr>
              <w:t>opíšte prijaté opatrenia:</w:t>
            </w:r>
          </w:p>
          <w:p w14:paraId="3E008A9C"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w:t>
            </w:r>
          </w:p>
        </w:tc>
      </w:tr>
      <w:tr w:rsidR="001435F6" w:rsidRPr="0095273D" w14:paraId="2BDF7906" w14:textId="77777777" w:rsidTr="00A95E29">
        <w:trPr>
          <w:trHeight w:val="135"/>
        </w:trPr>
        <w:tc>
          <w:tcPr>
            <w:tcW w:w="4870" w:type="dxa"/>
          </w:tcPr>
          <w:p w14:paraId="6330D3E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Vie hospodársky subjekt o akomkoľvek </w:t>
            </w:r>
            <w:r w:rsidRPr="0095273D">
              <w:rPr>
                <w:rFonts w:ascii="Arial" w:hAnsi="Arial" w:cs="Arial"/>
                <w:b/>
                <w:sz w:val="20"/>
                <w:szCs w:val="20"/>
              </w:rPr>
              <w:t>konflikte záujmov</w:t>
            </w:r>
            <w:r w:rsidRPr="0095273D">
              <w:rPr>
                <w:rStyle w:val="Odkaznapoznmkupodiarou"/>
                <w:rFonts w:ascii="Arial" w:hAnsi="Arial" w:cs="Arial"/>
                <w:b/>
                <w:sz w:val="20"/>
                <w:szCs w:val="20"/>
              </w:rPr>
              <w:footnoteReference w:id="37"/>
            </w:r>
            <w:r w:rsidRPr="0095273D">
              <w:rPr>
                <w:rFonts w:ascii="Arial" w:hAnsi="Arial" w:cs="Arial"/>
                <w:b/>
                <w:sz w:val="20"/>
                <w:szCs w:val="20"/>
              </w:rPr>
              <w:t xml:space="preserve"> </w:t>
            </w:r>
            <w:r w:rsidRPr="0095273D">
              <w:rPr>
                <w:rFonts w:ascii="Arial" w:hAnsi="Arial" w:cs="Arial"/>
                <w:sz w:val="20"/>
                <w:szCs w:val="20"/>
              </w:rPr>
              <w:t>z dôvodu jeho účasti na postupe obstarávania?</w:t>
            </w:r>
          </w:p>
          <w:p w14:paraId="633D4D1B" w14:textId="77777777" w:rsidR="001435F6" w:rsidRPr="0095273D" w:rsidRDefault="001435F6" w:rsidP="0095273D">
            <w:pPr>
              <w:spacing w:after="0" w:line="240" w:lineRule="auto"/>
              <w:contextualSpacing/>
              <w:jc w:val="both"/>
              <w:rPr>
                <w:rFonts w:ascii="Arial" w:hAnsi="Arial" w:cs="Arial"/>
                <w:sz w:val="20"/>
                <w:szCs w:val="20"/>
              </w:rPr>
            </w:pPr>
          </w:p>
          <w:p w14:paraId="41C3F40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podrobnejšie informácie:</w:t>
            </w:r>
          </w:p>
        </w:tc>
        <w:tc>
          <w:tcPr>
            <w:tcW w:w="4870" w:type="dxa"/>
          </w:tcPr>
          <w:p w14:paraId="1574931F" w14:textId="77777777" w:rsidR="001435F6" w:rsidRPr="0095273D" w:rsidRDefault="001435F6" w:rsidP="0095273D">
            <w:pPr>
              <w:spacing w:after="0" w:line="240" w:lineRule="auto"/>
              <w:contextualSpacing/>
              <w:rPr>
                <w:rFonts w:ascii="Arial" w:hAnsi="Arial" w:cs="Arial"/>
                <w:sz w:val="20"/>
                <w:szCs w:val="20"/>
              </w:rPr>
            </w:pPr>
          </w:p>
          <w:p w14:paraId="343CCE0D" w14:textId="3F82D2DA"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0531D950">
                <v:shape id="_x0000_i1223" type="#_x0000_t75" style="width:41.75pt;height:20.45pt" o:ole="">
                  <v:imagedata r:id="rId39" o:title=""/>
                </v:shape>
                <w:control r:id="rId79" w:name="CheckBox1510" w:shapeid="_x0000_i122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646A91AD">
                <v:shape id="_x0000_i1225" type="#_x0000_t75" style="width:45pt;height:20.45pt" o:ole="">
                  <v:imagedata r:id="rId28" o:title=""/>
                </v:shape>
                <w:control r:id="rId80" w:name="CheckBox2510" w:shapeid="_x0000_i1225"/>
              </w:object>
            </w:r>
            <w:r w:rsidR="001435F6" w:rsidRPr="0095273D">
              <w:rPr>
                <w:rFonts w:ascii="Arial" w:hAnsi="Arial" w:cs="Arial"/>
                <w:sz w:val="20"/>
                <w:szCs w:val="20"/>
              </w:rPr>
              <w:t xml:space="preserve">  </w:t>
            </w:r>
          </w:p>
          <w:p w14:paraId="1BB98EA2" w14:textId="77777777" w:rsidR="001435F6" w:rsidRPr="0095273D" w:rsidRDefault="001435F6" w:rsidP="0095273D">
            <w:pPr>
              <w:spacing w:after="0" w:line="240" w:lineRule="auto"/>
              <w:contextualSpacing/>
              <w:rPr>
                <w:rFonts w:ascii="Arial" w:hAnsi="Arial" w:cs="Arial"/>
                <w:sz w:val="20"/>
                <w:szCs w:val="20"/>
              </w:rPr>
            </w:pPr>
          </w:p>
          <w:p w14:paraId="38A1A26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528378F4" w14:textId="77777777" w:rsidTr="00A95E29">
        <w:trPr>
          <w:trHeight w:val="135"/>
        </w:trPr>
        <w:tc>
          <w:tcPr>
            <w:tcW w:w="4870" w:type="dxa"/>
          </w:tcPr>
          <w:p w14:paraId="3732927A"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Poskytoval hospodársky subjekt alebo podnik súvisiaci s hospodárskym subjektom </w:t>
            </w:r>
            <w:r w:rsidRPr="0095273D">
              <w:rPr>
                <w:rFonts w:ascii="Arial" w:hAnsi="Arial" w:cs="Arial"/>
                <w:b/>
                <w:sz w:val="20"/>
                <w:szCs w:val="20"/>
              </w:rPr>
              <w:t xml:space="preserve">poradenstvo </w:t>
            </w:r>
            <w:r w:rsidRPr="0095273D">
              <w:rPr>
                <w:rFonts w:ascii="Arial" w:hAnsi="Arial" w:cs="Arial"/>
                <w:sz w:val="20"/>
                <w:szCs w:val="20"/>
              </w:rPr>
              <w:t xml:space="preserve">verejnému obstarávateľovi alebo obstarávateľovi alebo bol iným spôsobom </w:t>
            </w:r>
            <w:r w:rsidRPr="0095273D">
              <w:rPr>
                <w:rFonts w:ascii="Arial" w:hAnsi="Arial" w:cs="Arial"/>
                <w:b/>
                <w:sz w:val="20"/>
                <w:szCs w:val="20"/>
              </w:rPr>
              <w:t xml:space="preserve">zapojený do prípravy </w:t>
            </w:r>
            <w:r w:rsidRPr="0095273D">
              <w:rPr>
                <w:rFonts w:ascii="Arial" w:hAnsi="Arial" w:cs="Arial"/>
                <w:sz w:val="20"/>
                <w:szCs w:val="20"/>
              </w:rPr>
              <w:t>postupu obstarávania?</w:t>
            </w:r>
          </w:p>
          <w:p w14:paraId="2A2A2E1C" w14:textId="77777777" w:rsidR="001435F6" w:rsidRPr="0095273D" w:rsidRDefault="001435F6" w:rsidP="0095273D">
            <w:pPr>
              <w:spacing w:after="0" w:line="240" w:lineRule="auto"/>
              <w:contextualSpacing/>
              <w:jc w:val="both"/>
              <w:rPr>
                <w:rFonts w:ascii="Arial" w:hAnsi="Arial" w:cs="Arial"/>
                <w:sz w:val="20"/>
                <w:szCs w:val="20"/>
              </w:rPr>
            </w:pPr>
          </w:p>
          <w:p w14:paraId="2F37AF35"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podrobnejšie informácie:</w:t>
            </w:r>
          </w:p>
        </w:tc>
        <w:tc>
          <w:tcPr>
            <w:tcW w:w="4870" w:type="dxa"/>
          </w:tcPr>
          <w:p w14:paraId="06493F3A" w14:textId="77777777" w:rsidR="001435F6" w:rsidRPr="0095273D" w:rsidRDefault="001435F6" w:rsidP="0095273D">
            <w:pPr>
              <w:spacing w:after="0" w:line="240" w:lineRule="auto"/>
              <w:contextualSpacing/>
              <w:jc w:val="both"/>
              <w:rPr>
                <w:rFonts w:ascii="Arial" w:hAnsi="Arial" w:cs="Arial"/>
                <w:sz w:val="20"/>
                <w:szCs w:val="20"/>
              </w:rPr>
            </w:pPr>
          </w:p>
          <w:p w14:paraId="430B45AC" w14:textId="098629E9"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67637BDA">
                <v:shape id="_x0000_i1227" type="#_x0000_t75" style="width:41.75pt;height:20.45pt" o:ole="">
                  <v:imagedata r:id="rId26" o:title=""/>
                </v:shape>
                <w:control r:id="rId81" w:name="CheckBox1511" w:shapeid="_x0000_i122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6E934A83">
                <v:shape id="_x0000_i1229" type="#_x0000_t75" style="width:45pt;height:20.45pt" o:ole="">
                  <v:imagedata r:id="rId28" o:title=""/>
                </v:shape>
                <w:control r:id="rId82" w:name="CheckBox2511" w:shapeid="_x0000_i1229"/>
              </w:object>
            </w:r>
            <w:r w:rsidR="001435F6" w:rsidRPr="0095273D">
              <w:rPr>
                <w:rFonts w:ascii="Arial" w:hAnsi="Arial" w:cs="Arial"/>
                <w:sz w:val="20"/>
                <w:szCs w:val="20"/>
              </w:rPr>
              <w:t xml:space="preserve">  </w:t>
            </w:r>
          </w:p>
          <w:p w14:paraId="227CBAC4" w14:textId="77777777" w:rsidR="001435F6" w:rsidRPr="0095273D" w:rsidRDefault="001435F6" w:rsidP="0095273D">
            <w:pPr>
              <w:spacing w:after="0" w:line="240" w:lineRule="auto"/>
              <w:contextualSpacing/>
              <w:rPr>
                <w:rFonts w:ascii="Arial" w:hAnsi="Arial" w:cs="Arial"/>
                <w:sz w:val="20"/>
                <w:szCs w:val="20"/>
              </w:rPr>
            </w:pPr>
          </w:p>
          <w:p w14:paraId="2615BE88" w14:textId="77777777" w:rsidR="001435F6" w:rsidRPr="0095273D" w:rsidRDefault="001435F6" w:rsidP="0095273D">
            <w:pPr>
              <w:spacing w:after="0" w:line="240" w:lineRule="auto"/>
              <w:contextualSpacing/>
              <w:rPr>
                <w:rFonts w:ascii="Arial" w:hAnsi="Arial" w:cs="Arial"/>
                <w:sz w:val="20"/>
                <w:szCs w:val="20"/>
              </w:rPr>
            </w:pPr>
          </w:p>
          <w:p w14:paraId="2B3B2C44" w14:textId="77777777" w:rsidR="001435F6" w:rsidRPr="0095273D" w:rsidRDefault="001435F6" w:rsidP="0095273D">
            <w:pPr>
              <w:spacing w:after="0" w:line="240" w:lineRule="auto"/>
              <w:contextualSpacing/>
              <w:rPr>
                <w:rFonts w:ascii="Arial" w:hAnsi="Arial" w:cs="Arial"/>
                <w:sz w:val="20"/>
                <w:szCs w:val="20"/>
              </w:rPr>
            </w:pPr>
          </w:p>
          <w:p w14:paraId="181E03C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36EAD71A" w14:textId="77777777" w:rsidTr="00A95E29">
        <w:trPr>
          <w:trHeight w:val="128"/>
        </w:trPr>
        <w:tc>
          <w:tcPr>
            <w:tcW w:w="4870" w:type="dxa"/>
            <w:vMerge w:val="restart"/>
          </w:tcPr>
          <w:p w14:paraId="18C4010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Stalo sa hospodárskemu subjektu, že predchádzajúca verejná zákazka, predchádzajúca verejná zákazka s obstarávateľom alebo predchádzajúca koncesná zmluva bola </w:t>
            </w:r>
            <w:r w:rsidRPr="0095273D">
              <w:rPr>
                <w:rFonts w:ascii="Arial" w:hAnsi="Arial" w:cs="Arial"/>
                <w:b/>
                <w:sz w:val="20"/>
                <w:szCs w:val="20"/>
              </w:rPr>
              <w:t xml:space="preserve">ukončená predčasne, </w:t>
            </w:r>
            <w:r w:rsidRPr="0095273D">
              <w:rPr>
                <w:rFonts w:ascii="Arial" w:hAnsi="Arial" w:cs="Arial"/>
                <w:sz w:val="20"/>
                <w:szCs w:val="20"/>
              </w:rPr>
              <w:t>alebo že došlo k škode alebo iným porovnateľným sankciám v súvislosti s touto predchádzajúcou zákazkou?</w:t>
            </w:r>
          </w:p>
          <w:p w14:paraId="32695CD0" w14:textId="77777777" w:rsidR="001435F6" w:rsidRPr="0095273D" w:rsidRDefault="001435F6" w:rsidP="0095273D">
            <w:pPr>
              <w:spacing w:after="0" w:line="240" w:lineRule="auto"/>
              <w:contextualSpacing/>
              <w:jc w:val="both"/>
              <w:rPr>
                <w:rFonts w:ascii="Arial" w:hAnsi="Arial" w:cs="Arial"/>
                <w:sz w:val="20"/>
                <w:szCs w:val="20"/>
              </w:rPr>
            </w:pPr>
          </w:p>
          <w:p w14:paraId="0F1A7287"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podrobnejšie informácie:</w:t>
            </w:r>
          </w:p>
          <w:p w14:paraId="04A86C27" w14:textId="77777777" w:rsidR="001435F6" w:rsidRPr="0095273D" w:rsidRDefault="001435F6" w:rsidP="0095273D">
            <w:pPr>
              <w:spacing w:after="0" w:line="240" w:lineRule="auto"/>
              <w:contextualSpacing/>
              <w:jc w:val="both"/>
              <w:rPr>
                <w:rFonts w:ascii="Arial" w:hAnsi="Arial" w:cs="Arial"/>
                <w:sz w:val="20"/>
                <w:szCs w:val="20"/>
              </w:rPr>
            </w:pPr>
          </w:p>
        </w:tc>
        <w:tc>
          <w:tcPr>
            <w:tcW w:w="4870" w:type="dxa"/>
          </w:tcPr>
          <w:p w14:paraId="4C49D61B" w14:textId="77777777" w:rsidR="001435F6" w:rsidRPr="0095273D" w:rsidRDefault="001435F6" w:rsidP="0095273D">
            <w:pPr>
              <w:spacing w:after="0" w:line="240" w:lineRule="auto"/>
              <w:contextualSpacing/>
              <w:jc w:val="both"/>
              <w:rPr>
                <w:rFonts w:ascii="Arial" w:hAnsi="Arial" w:cs="Arial"/>
                <w:sz w:val="20"/>
                <w:szCs w:val="20"/>
              </w:rPr>
            </w:pPr>
          </w:p>
          <w:p w14:paraId="47A79DA7" w14:textId="73F44D68"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239E6825">
                <v:shape id="_x0000_i1231" type="#_x0000_t75" style="width:41.75pt;height:20.45pt" o:ole="">
                  <v:imagedata r:id="rId26" o:title=""/>
                </v:shape>
                <w:control r:id="rId83" w:name="CheckBox1512" w:shapeid="_x0000_i1231"/>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0F0E244B">
                <v:shape id="_x0000_i1233" type="#_x0000_t75" style="width:45pt;height:20.45pt" o:ole="">
                  <v:imagedata r:id="rId28" o:title=""/>
                </v:shape>
                <w:control r:id="rId84" w:name="CheckBox2512" w:shapeid="_x0000_i1233"/>
              </w:object>
            </w:r>
            <w:r w:rsidR="001435F6" w:rsidRPr="0095273D">
              <w:rPr>
                <w:rFonts w:ascii="Arial" w:hAnsi="Arial" w:cs="Arial"/>
                <w:sz w:val="20"/>
                <w:szCs w:val="20"/>
              </w:rPr>
              <w:t xml:space="preserve">  </w:t>
            </w:r>
          </w:p>
          <w:p w14:paraId="0457F354" w14:textId="77777777" w:rsidR="001435F6" w:rsidRPr="0095273D" w:rsidRDefault="001435F6" w:rsidP="0095273D">
            <w:pPr>
              <w:spacing w:after="0" w:line="240" w:lineRule="auto"/>
              <w:contextualSpacing/>
              <w:jc w:val="both"/>
              <w:rPr>
                <w:rFonts w:ascii="Arial" w:hAnsi="Arial" w:cs="Arial"/>
                <w:sz w:val="20"/>
                <w:szCs w:val="20"/>
              </w:rPr>
            </w:pPr>
          </w:p>
          <w:p w14:paraId="3D1E80F5" w14:textId="77777777" w:rsidR="001435F6" w:rsidRPr="0095273D" w:rsidRDefault="001435F6" w:rsidP="0095273D">
            <w:pPr>
              <w:spacing w:after="0" w:line="240" w:lineRule="auto"/>
              <w:contextualSpacing/>
              <w:jc w:val="both"/>
              <w:rPr>
                <w:rFonts w:ascii="Arial" w:hAnsi="Arial" w:cs="Arial"/>
                <w:sz w:val="20"/>
                <w:szCs w:val="20"/>
              </w:rPr>
            </w:pPr>
          </w:p>
          <w:p w14:paraId="56460D9F" w14:textId="77777777" w:rsidR="001435F6" w:rsidRPr="0095273D" w:rsidRDefault="001435F6" w:rsidP="0095273D">
            <w:pPr>
              <w:spacing w:after="0" w:line="240" w:lineRule="auto"/>
              <w:contextualSpacing/>
              <w:jc w:val="both"/>
              <w:rPr>
                <w:rFonts w:ascii="Arial" w:hAnsi="Arial" w:cs="Arial"/>
                <w:sz w:val="20"/>
                <w:szCs w:val="20"/>
              </w:rPr>
            </w:pPr>
          </w:p>
          <w:p w14:paraId="588565B3" w14:textId="77777777" w:rsidR="001435F6" w:rsidRPr="0095273D" w:rsidRDefault="001435F6" w:rsidP="0095273D">
            <w:pPr>
              <w:spacing w:after="0" w:line="240" w:lineRule="auto"/>
              <w:contextualSpacing/>
              <w:jc w:val="both"/>
              <w:rPr>
                <w:rFonts w:ascii="Arial" w:hAnsi="Arial" w:cs="Arial"/>
                <w:sz w:val="20"/>
                <w:szCs w:val="20"/>
              </w:rPr>
            </w:pPr>
          </w:p>
          <w:p w14:paraId="109B752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 [...........]</w:t>
            </w:r>
          </w:p>
        </w:tc>
      </w:tr>
      <w:tr w:rsidR="001435F6" w:rsidRPr="0095273D" w14:paraId="76C661ED" w14:textId="77777777" w:rsidTr="00A95E29">
        <w:trPr>
          <w:trHeight w:val="127"/>
        </w:trPr>
        <w:tc>
          <w:tcPr>
            <w:tcW w:w="4870" w:type="dxa"/>
            <w:vMerge/>
          </w:tcPr>
          <w:p w14:paraId="6A4ACA2C" w14:textId="77777777" w:rsidR="001435F6" w:rsidRPr="0095273D" w:rsidRDefault="001435F6" w:rsidP="0095273D">
            <w:pPr>
              <w:spacing w:after="0" w:line="240" w:lineRule="auto"/>
              <w:contextualSpacing/>
              <w:jc w:val="both"/>
              <w:rPr>
                <w:rFonts w:ascii="Arial" w:hAnsi="Arial" w:cs="Arial"/>
                <w:sz w:val="20"/>
                <w:szCs w:val="20"/>
              </w:rPr>
            </w:pPr>
          </w:p>
        </w:tc>
        <w:tc>
          <w:tcPr>
            <w:tcW w:w="4870" w:type="dxa"/>
          </w:tcPr>
          <w:p w14:paraId="523AEFFF"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prijal hospodársky subjekt samočistiace opatrenia?</w:t>
            </w:r>
          </w:p>
          <w:p w14:paraId="3A15E6B3" w14:textId="77777777" w:rsidR="001435F6" w:rsidRPr="0095273D" w:rsidRDefault="001435F6" w:rsidP="0095273D">
            <w:pPr>
              <w:spacing w:after="0" w:line="240" w:lineRule="auto"/>
              <w:contextualSpacing/>
              <w:jc w:val="both"/>
              <w:rPr>
                <w:rFonts w:ascii="Arial" w:hAnsi="Arial" w:cs="Arial"/>
                <w:b/>
                <w:sz w:val="20"/>
                <w:szCs w:val="20"/>
              </w:rPr>
            </w:pPr>
          </w:p>
          <w:p w14:paraId="75402B6E" w14:textId="34693C24"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2C930459">
                <v:shape id="_x0000_i1235" type="#_x0000_t75" style="width:41.75pt;height:20.45pt" o:ole="">
                  <v:imagedata r:id="rId39" o:title=""/>
                </v:shape>
                <w:control r:id="rId85" w:name="CheckBox1513" w:shapeid="_x0000_i123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1F1A9F87">
                <v:shape id="_x0000_i1237" type="#_x0000_t75" style="width:45pt;height:20.45pt" o:ole="">
                  <v:imagedata r:id="rId86" o:title=""/>
                </v:shape>
                <w:control r:id="rId87" w:name="CheckBox2513" w:shapeid="_x0000_i1237"/>
              </w:object>
            </w:r>
            <w:r w:rsidR="001435F6" w:rsidRPr="0095273D">
              <w:rPr>
                <w:rFonts w:ascii="Arial" w:hAnsi="Arial" w:cs="Arial"/>
                <w:sz w:val="20"/>
                <w:szCs w:val="20"/>
              </w:rPr>
              <w:t xml:space="preserve">  </w:t>
            </w:r>
          </w:p>
          <w:p w14:paraId="39CF02F6" w14:textId="77777777" w:rsidR="001435F6" w:rsidRPr="0095273D" w:rsidRDefault="001435F6" w:rsidP="0095273D">
            <w:pPr>
              <w:spacing w:after="0" w:line="240" w:lineRule="auto"/>
              <w:contextualSpacing/>
              <w:jc w:val="both"/>
              <w:rPr>
                <w:rFonts w:ascii="Arial" w:hAnsi="Arial" w:cs="Arial"/>
                <w:b/>
                <w:sz w:val="20"/>
                <w:szCs w:val="20"/>
              </w:rPr>
            </w:pPr>
          </w:p>
          <w:p w14:paraId="55B175B3"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prijal opatrenia, </w:t>
            </w:r>
            <w:r w:rsidRPr="0095273D">
              <w:rPr>
                <w:rFonts w:ascii="Arial" w:hAnsi="Arial" w:cs="Arial"/>
                <w:sz w:val="20"/>
                <w:szCs w:val="20"/>
              </w:rPr>
              <w:t>opíšte prijaté opatrenia:</w:t>
            </w:r>
          </w:p>
          <w:p w14:paraId="13FD482B"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r w:rsidR="001435F6" w:rsidRPr="0095273D" w14:paraId="0F3BDE0D" w14:textId="77777777" w:rsidTr="00A95E29">
        <w:tc>
          <w:tcPr>
            <w:tcW w:w="4870" w:type="dxa"/>
          </w:tcPr>
          <w:p w14:paraId="33A7A5CD"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Môže hospodársky subjekt potvrdiť, že:</w:t>
            </w:r>
          </w:p>
          <w:p w14:paraId="4190881B" w14:textId="77777777" w:rsidR="001435F6" w:rsidRPr="0095273D" w:rsidRDefault="001435F6" w:rsidP="0095273D">
            <w:pPr>
              <w:pStyle w:val="Odsekzoznamu"/>
              <w:numPr>
                <w:ilvl w:val="0"/>
                <w:numId w:val="21"/>
              </w:numPr>
              <w:spacing w:after="0" w:line="240" w:lineRule="auto"/>
              <w:jc w:val="both"/>
              <w:rPr>
                <w:rFonts w:ascii="Arial" w:hAnsi="Arial" w:cs="Arial"/>
                <w:sz w:val="20"/>
                <w:szCs w:val="20"/>
              </w:rPr>
            </w:pPr>
            <w:r w:rsidRPr="0095273D">
              <w:rPr>
                <w:rFonts w:ascii="Arial" w:hAnsi="Arial" w:cs="Arial"/>
                <w:sz w:val="20"/>
                <w:szCs w:val="20"/>
              </w:rPr>
              <w:t xml:space="preserve">nie je vinný zo závažného </w:t>
            </w:r>
            <w:r w:rsidRPr="0095273D">
              <w:rPr>
                <w:rFonts w:ascii="Arial" w:hAnsi="Arial" w:cs="Arial"/>
                <w:b/>
                <w:sz w:val="20"/>
                <w:szCs w:val="20"/>
              </w:rPr>
              <w:t xml:space="preserve">skreslenia </w:t>
            </w:r>
            <w:r w:rsidRPr="0095273D">
              <w:rPr>
                <w:rFonts w:ascii="Arial" w:hAnsi="Arial" w:cs="Arial"/>
                <w:sz w:val="20"/>
                <w:szCs w:val="20"/>
              </w:rPr>
              <w:t>pri predkladaní informácií vyžadovaných na overenie neexistencie dôvodov na vylúčenie alebo splnenia podmienok účasti;</w:t>
            </w:r>
          </w:p>
          <w:p w14:paraId="60C25D75" w14:textId="77777777" w:rsidR="001435F6" w:rsidRPr="0095273D" w:rsidRDefault="001435F6" w:rsidP="0095273D">
            <w:pPr>
              <w:pStyle w:val="Odsekzoznamu"/>
              <w:numPr>
                <w:ilvl w:val="0"/>
                <w:numId w:val="21"/>
              </w:numPr>
              <w:spacing w:after="0" w:line="240" w:lineRule="auto"/>
              <w:jc w:val="both"/>
              <w:rPr>
                <w:rFonts w:ascii="Arial" w:hAnsi="Arial" w:cs="Arial"/>
                <w:sz w:val="20"/>
                <w:szCs w:val="20"/>
              </w:rPr>
            </w:pPr>
            <w:r w:rsidRPr="0095273D">
              <w:rPr>
                <w:rFonts w:ascii="Arial" w:hAnsi="Arial" w:cs="Arial"/>
                <w:b/>
                <w:sz w:val="20"/>
                <w:szCs w:val="20"/>
              </w:rPr>
              <w:t xml:space="preserve">nezadržal </w:t>
            </w:r>
            <w:r w:rsidRPr="0095273D">
              <w:rPr>
                <w:rFonts w:ascii="Arial" w:hAnsi="Arial" w:cs="Arial"/>
                <w:sz w:val="20"/>
                <w:szCs w:val="20"/>
              </w:rPr>
              <w:t>takéto informácie;</w:t>
            </w:r>
          </w:p>
          <w:p w14:paraId="1B882FB1" w14:textId="77777777" w:rsidR="001435F6" w:rsidRPr="0095273D" w:rsidRDefault="001435F6" w:rsidP="0095273D">
            <w:pPr>
              <w:pStyle w:val="Odsekzoznamu"/>
              <w:numPr>
                <w:ilvl w:val="0"/>
                <w:numId w:val="21"/>
              </w:numPr>
              <w:spacing w:after="0" w:line="240" w:lineRule="auto"/>
              <w:jc w:val="both"/>
              <w:rPr>
                <w:rFonts w:ascii="Arial" w:hAnsi="Arial" w:cs="Arial"/>
                <w:sz w:val="20"/>
                <w:szCs w:val="20"/>
              </w:rPr>
            </w:pPr>
            <w:r w:rsidRPr="0095273D">
              <w:rPr>
                <w:rFonts w:ascii="Arial" w:hAnsi="Arial" w:cs="Arial"/>
                <w:sz w:val="20"/>
                <w:szCs w:val="20"/>
              </w:rPr>
              <w:t>môže bezodkladne predložiť podporné dokumenty požadované verejným obstarávateľom alebo obstarávateľom a</w:t>
            </w:r>
          </w:p>
          <w:p w14:paraId="529A5924" w14:textId="77777777" w:rsidR="001435F6" w:rsidRPr="0095273D" w:rsidRDefault="001435F6" w:rsidP="0095273D">
            <w:pPr>
              <w:pStyle w:val="Odsekzoznamu"/>
              <w:numPr>
                <w:ilvl w:val="0"/>
                <w:numId w:val="21"/>
              </w:numPr>
              <w:spacing w:after="0" w:line="240" w:lineRule="auto"/>
              <w:jc w:val="both"/>
              <w:rPr>
                <w:rFonts w:ascii="Arial" w:hAnsi="Arial" w:cs="Arial"/>
                <w:sz w:val="20"/>
                <w:szCs w:val="20"/>
              </w:rPr>
            </w:pPr>
            <w:r w:rsidRPr="0095273D">
              <w:rPr>
                <w:rFonts w:ascii="Arial" w:hAnsi="Arial" w:cs="Arial"/>
                <w:sz w:val="20"/>
                <w:szCs w:val="20"/>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14:paraId="065A8AA1" w14:textId="77777777" w:rsidR="001435F6" w:rsidRPr="0095273D" w:rsidRDefault="001435F6" w:rsidP="0095273D">
            <w:pPr>
              <w:spacing w:after="0" w:line="240" w:lineRule="auto"/>
              <w:contextualSpacing/>
              <w:jc w:val="both"/>
              <w:rPr>
                <w:rFonts w:ascii="Arial" w:hAnsi="Arial" w:cs="Arial"/>
                <w:sz w:val="20"/>
                <w:szCs w:val="20"/>
              </w:rPr>
            </w:pPr>
          </w:p>
          <w:p w14:paraId="5A850014" w14:textId="077BFCB0"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5B66C5AC">
                <v:shape id="_x0000_i1239" type="#_x0000_t75" style="width:41.75pt;height:20.45pt" o:ole="">
                  <v:imagedata r:id="rId88" o:title=""/>
                </v:shape>
                <w:control r:id="rId89" w:name="CheckBox15131" w:shapeid="_x0000_i1239"/>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10BA4A34">
                <v:shape id="_x0000_i1241" type="#_x0000_t75" style="width:45pt;height:20.45pt" o:ole="">
                  <v:imagedata r:id="rId86" o:title=""/>
                </v:shape>
                <w:control r:id="rId90" w:name="CheckBox25131" w:shapeid="_x0000_i1241"/>
              </w:object>
            </w:r>
            <w:r w:rsidR="001435F6" w:rsidRPr="0095273D">
              <w:rPr>
                <w:rFonts w:ascii="Arial" w:hAnsi="Arial" w:cs="Arial"/>
                <w:sz w:val="20"/>
                <w:szCs w:val="20"/>
              </w:rPr>
              <w:t xml:space="preserve">  </w:t>
            </w:r>
          </w:p>
          <w:p w14:paraId="3B60E4F2" w14:textId="77777777" w:rsidR="001435F6" w:rsidRPr="0095273D" w:rsidRDefault="001435F6" w:rsidP="0095273D">
            <w:pPr>
              <w:spacing w:after="0" w:line="240" w:lineRule="auto"/>
              <w:contextualSpacing/>
              <w:jc w:val="both"/>
              <w:rPr>
                <w:rFonts w:ascii="Arial" w:hAnsi="Arial" w:cs="Arial"/>
                <w:sz w:val="20"/>
                <w:szCs w:val="20"/>
              </w:rPr>
            </w:pPr>
          </w:p>
        </w:tc>
      </w:tr>
    </w:tbl>
    <w:p w14:paraId="06C24CCD" w14:textId="77777777" w:rsidR="00813060" w:rsidRPr="0095273D" w:rsidRDefault="00813060" w:rsidP="0095273D">
      <w:pPr>
        <w:spacing w:after="0" w:line="240" w:lineRule="auto"/>
        <w:contextualSpacing/>
        <w:jc w:val="center"/>
        <w:rPr>
          <w:rFonts w:ascii="Arial" w:hAnsi="Arial" w:cs="Arial"/>
          <w:sz w:val="20"/>
          <w:szCs w:val="20"/>
        </w:rPr>
      </w:pPr>
    </w:p>
    <w:p w14:paraId="6709112A"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D: INÉ DÔVODY NA VYLÚČENIE, KTORÉ MÔŽU BYŤ STANOVENÉ VO VNÚTROŠTÁTNYCH PRÁVNYCH PREDPISOCH ČLENSKÉHO ŠTÁTU VEREJNÉHO OBSTARÁVATEĽA ALEBO OBSTARÁVATEĽA</w:t>
      </w:r>
    </w:p>
    <w:tbl>
      <w:tblPr>
        <w:tblStyle w:val="Mriekatabuky"/>
        <w:tblW w:w="9740" w:type="dxa"/>
        <w:tblLook w:val="04A0" w:firstRow="1" w:lastRow="0" w:firstColumn="1" w:lastColumn="0" w:noHBand="0" w:noVBand="1"/>
      </w:tblPr>
      <w:tblGrid>
        <w:gridCol w:w="4870"/>
        <w:gridCol w:w="4870"/>
      </w:tblGrid>
      <w:tr w:rsidR="001435F6" w:rsidRPr="0095273D" w14:paraId="6E83C449" w14:textId="77777777" w:rsidTr="00A95E29">
        <w:tc>
          <w:tcPr>
            <w:tcW w:w="4870" w:type="dxa"/>
          </w:tcPr>
          <w:p w14:paraId="61E4570A"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Čisto vnútroštátne dôvody vylúčenia</w:t>
            </w:r>
          </w:p>
        </w:tc>
        <w:tc>
          <w:tcPr>
            <w:tcW w:w="4870" w:type="dxa"/>
          </w:tcPr>
          <w:p w14:paraId="0FEC1239"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Odpoveď:</w:t>
            </w:r>
          </w:p>
        </w:tc>
      </w:tr>
      <w:tr w:rsidR="001435F6" w:rsidRPr="0095273D" w14:paraId="6BB2A444" w14:textId="77777777" w:rsidTr="00A95E29">
        <w:tc>
          <w:tcPr>
            <w:tcW w:w="4870" w:type="dxa"/>
          </w:tcPr>
          <w:p w14:paraId="500E0B78"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Uplatňujú sa </w:t>
            </w:r>
            <w:r w:rsidRPr="0095273D">
              <w:rPr>
                <w:rFonts w:ascii="Arial" w:hAnsi="Arial" w:cs="Arial"/>
                <w:b/>
                <w:sz w:val="20"/>
                <w:szCs w:val="20"/>
              </w:rPr>
              <w:t xml:space="preserve">čisto vnútroštátne dôvody vylúčenia, </w:t>
            </w:r>
            <w:r w:rsidRPr="0095273D">
              <w:rPr>
                <w:rFonts w:ascii="Arial" w:hAnsi="Arial" w:cs="Arial"/>
                <w:sz w:val="20"/>
                <w:szCs w:val="20"/>
              </w:rPr>
              <w:t>ktoré sú špecifikované v príslušnom oznámení alebo súťažných podkladoch?</w:t>
            </w:r>
          </w:p>
          <w:p w14:paraId="45DAEA9D" w14:textId="77777777" w:rsidR="001435F6" w:rsidRPr="0095273D" w:rsidRDefault="001435F6" w:rsidP="0095273D">
            <w:pPr>
              <w:spacing w:after="0" w:line="240" w:lineRule="auto"/>
              <w:contextualSpacing/>
              <w:jc w:val="both"/>
              <w:rPr>
                <w:rFonts w:ascii="Arial" w:hAnsi="Arial" w:cs="Arial"/>
                <w:sz w:val="20"/>
                <w:szCs w:val="20"/>
              </w:rPr>
            </w:pPr>
          </w:p>
          <w:p w14:paraId="7A6751B6"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je dokumentácia požadovaná v príslušnom oznámení alebo v súťažných podkladoch dostupná v elektronickom formáte, uveďte:</w:t>
            </w:r>
          </w:p>
        </w:tc>
        <w:tc>
          <w:tcPr>
            <w:tcW w:w="4870" w:type="dxa"/>
          </w:tcPr>
          <w:p w14:paraId="68B6BAA9" w14:textId="77777777" w:rsidR="001435F6" w:rsidRPr="0095273D" w:rsidRDefault="001435F6" w:rsidP="0095273D">
            <w:pPr>
              <w:spacing w:after="0" w:line="240" w:lineRule="auto"/>
              <w:contextualSpacing/>
              <w:jc w:val="both"/>
              <w:rPr>
                <w:rFonts w:ascii="Arial" w:hAnsi="Arial" w:cs="Arial"/>
                <w:sz w:val="20"/>
                <w:szCs w:val="20"/>
              </w:rPr>
            </w:pPr>
          </w:p>
          <w:p w14:paraId="4523D5DD" w14:textId="1FA50656"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55BD63E3">
                <v:shape id="_x0000_i1243" type="#_x0000_t75" style="width:41.75pt;height:20.45pt" o:ole="">
                  <v:imagedata r:id="rId30" o:title=""/>
                </v:shape>
                <w:control r:id="rId91" w:name="CheckBox151311" w:shapeid="_x0000_i124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5DADE1BE">
                <v:shape id="_x0000_i1245" type="#_x0000_t75" style="width:45pt;height:20.45pt" o:ole="">
                  <v:imagedata r:id="rId28" o:title=""/>
                </v:shape>
                <w:control r:id="rId92" w:name="CheckBox251311" w:shapeid="_x0000_i1245"/>
              </w:object>
            </w:r>
            <w:r w:rsidR="001435F6" w:rsidRPr="0095273D">
              <w:rPr>
                <w:rFonts w:ascii="Arial" w:hAnsi="Arial" w:cs="Arial"/>
                <w:sz w:val="20"/>
                <w:szCs w:val="20"/>
              </w:rPr>
              <w:t xml:space="preserve">  </w:t>
            </w:r>
          </w:p>
          <w:p w14:paraId="0AD04B6A" w14:textId="77777777" w:rsidR="001435F6" w:rsidRPr="0095273D" w:rsidRDefault="001435F6" w:rsidP="0095273D">
            <w:pPr>
              <w:spacing w:after="0" w:line="240" w:lineRule="auto"/>
              <w:contextualSpacing/>
              <w:jc w:val="both"/>
              <w:rPr>
                <w:rFonts w:ascii="Arial" w:hAnsi="Arial" w:cs="Arial"/>
                <w:sz w:val="20"/>
                <w:szCs w:val="20"/>
              </w:rPr>
            </w:pPr>
          </w:p>
          <w:p w14:paraId="73E9E9F6"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(webová adresa, vydávajúci orgán alebo subjekt, presný odkaz na dokumentáciu):</w:t>
            </w:r>
          </w:p>
          <w:p w14:paraId="6FC1750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r w:rsidRPr="0095273D">
              <w:rPr>
                <w:rStyle w:val="Odkaznapoznmkupodiarou"/>
                <w:rFonts w:ascii="Arial" w:hAnsi="Arial" w:cs="Arial"/>
                <w:sz w:val="20"/>
                <w:szCs w:val="20"/>
              </w:rPr>
              <w:footnoteReference w:id="38"/>
            </w:r>
          </w:p>
        </w:tc>
      </w:tr>
      <w:tr w:rsidR="001435F6" w:rsidRPr="0095273D" w14:paraId="4D5E6C97" w14:textId="77777777" w:rsidTr="00A95E29">
        <w:tc>
          <w:tcPr>
            <w:tcW w:w="4870" w:type="dxa"/>
          </w:tcPr>
          <w:p w14:paraId="3F54BD1D"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lastRenderedPageBreak/>
              <w:t xml:space="preserve">V prípade, že sa uplatňujú len čisto vnútroštátne dôvody vylúčenia, </w:t>
            </w:r>
            <w:r w:rsidRPr="0095273D">
              <w:rPr>
                <w:rFonts w:ascii="Arial" w:hAnsi="Arial" w:cs="Arial"/>
                <w:sz w:val="20"/>
                <w:szCs w:val="20"/>
              </w:rPr>
              <w:t>prijal hospodársky subjekt samočistiace opatrenia?</w:t>
            </w:r>
          </w:p>
          <w:p w14:paraId="30E7D77B" w14:textId="77777777" w:rsidR="001435F6" w:rsidRPr="0095273D" w:rsidRDefault="001435F6" w:rsidP="0095273D">
            <w:pPr>
              <w:spacing w:after="0" w:line="240" w:lineRule="auto"/>
              <w:contextualSpacing/>
              <w:jc w:val="both"/>
              <w:rPr>
                <w:rFonts w:ascii="Arial" w:hAnsi="Arial" w:cs="Arial"/>
                <w:sz w:val="20"/>
                <w:szCs w:val="20"/>
              </w:rPr>
            </w:pPr>
          </w:p>
          <w:p w14:paraId="49424A46"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ich prijal, </w:t>
            </w:r>
            <w:r w:rsidRPr="0095273D">
              <w:rPr>
                <w:rFonts w:ascii="Arial" w:hAnsi="Arial" w:cs="Arial"/>
                <w:sz w:val="20"/>
                <w:szCs w:val="20"/>
              </w:rPr>
              <w:t>opíšte prijaté opatrenia:</w:t>
            </w:r>
          </w:p>
        </w:tc>
        <w:tc>
          <w:tcPr>
            <w:tcW w:w="4870" w:type="dxa"/>
          </w:tcPr>
          <w:p w14:paraId="0F2828F0" w14:textId="77777777" w:rsidR="001435F6" w:rsidRPr="0095273D" w:rsidRDefault="001435F6" w:rsidP="0095273D">
            <w:pPr>
              <w:spacing w:after="0" w:line="240" w:lineRule="auto"/>
              <w:contextualSpacing/>
              <w:jc w:val="both"/>
              <w:rPr>
                <w:rFonts w:ascii="Arial" w:hAnsi="Arial" w:cs="Arial"/>
                <w:sz w:val="20"/>
                <w:szCs w:val="20"/>
              </w:rPr>
            </w:pPr>
          </w:p>
          <w:p w14:paraId="12B739EF" w14:textId="4CAE5E51"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72BA0D89">
                <v:shape id="_x0000_i1247" type="#_x0000_t75" style="width:41.75pt;height:20.45pt" o:ole="">
                  <v:imagedata r:id="rId39" o:title=""/>
                </v:shape>
                <w:control r:id="rId93" w:name="CheckBox151312" w:shapeid="_x0000_i124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66A646F7">
                <v:shape id="_x0000_i1249" type="#_x0000_t75" style="width:45pt;height:20.45pt" o:ole="">
                  <v:imagedata r:id="rId28" o:title=""/>
                </v:shape>
                <w:control r:id="rId94" w:name="CheckBox251312" w:shapeid="_x0000_i1249"/>
              </w:object>
            </w:r>
            <w:r w:rsidR="001435F6" w:rsidRPr="0095273D">
              <w:rPr>
                <w:rFonts w:ascii="Arial" w:hAnsi="Arial" w:cs="Arial"/>
                <w:sz w:val="20"/>
                <w:szCs w:val="20"/>
              </w:rPr>
              <w:t xml:space="preserve">  </w:t>
            </w:r>
          </w:p>
          <w:p w14:paraId="1A3648E3" w14:textId="77777777" w:rsidR="001435F6" w:rsidRPr="0095273D" w:rsidRDefault="001435F6" w:rsidP="0095273D">
            <w:pPr>
              <w:spacing w:after="0" w:line="240" w:lineRule="auto"/>
              <w:contextualSpacing/>
              <w:jc w:val="both"/>
              <w:rPr>
                <w:rFonts w:ascii="Arial" w:hAnsi="Arial" w:cs="Arial"/>
                <w:sz w:val="20"/>
                <w:szCs w:val="20"/>
              </w:rPr>
            </w:pPr>
          </w:p>
          <w:p w14:paraId="2F96F5B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bl>
    <w:p w14:paraId="3A78AC48" w14:textId="77777777" w:rsidR="00813060"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br w:type="page"/>
      </w:r>
    </w:p>
    <w:p w14:paraId="42760E50" w14:textId="77777777" w:rsidR="00813060" w:rsidRPr="0095273D" w:rsidRDefault="00813060" w:rsidP="0095273D">
      <w:pPr>
        <w:spacing w:after="0" w:line="240" w:lineRule="auto"/>
        <w:contextualSpacing/>
        <w:jc w:val="center"/>
        <w:rPr>
          <w:rFonts w:ascii="Arial" w:hAnsi="Arial" w:cs="Arial"/>
          <w:b/>
          <w:sz w:val="20"/>
          <w:szCs w:val="20"/>
        </w:rPr>
      </w:pPr>
    </w:p>
    <w:p w14:paraId="460FE9D4" w14:textId="77777777" w:rsidR="001435F6" w:rsidRPr="0095273D" w:rsidRDefault="00ED426C"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IV</w:t>
      </w:r>
      <w:r w:rsidR="001435F6" w:rsidRPr="0095273D">
        <w:rPr>
          <w:rFonts w:ascii="Arial" w:hAnsi="Arial" w:cs="Arial"/>
          <w:b/>
          <w:sz w:val="20"/>
          <w:szCs w:val="20"/>
        </w:rPr>
        <w:t>: Podmienky účasti</w:t>
      </w:r>
    </w:p>
    <w:p w14:paraId="6B8A50E4" w14:textId="77777777" w:rsidR="00813060" w:rsidRPr="0095273D" w:rsidRDefault="00813060" w:rsidP="0095273D">
      <w:pPr>
        <w:spacing w:after="0" w:line="240" w:lineRule="auto"/>
        <w:contextualSpacing/>
        <w:jc w:val="center"/>
        <w:rPr>
          <w:rFonts w:ascii="Arial" w:hAnsi="Arial" w:cs="Arial"/>
          <w:sz w:val="20"/>
          <w:szCs w:val="20"/>
        </w:rPr>
      </w:pPr>
    </w:p>
    <w:p w14:paraId="344E23BB"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 súvislosti s podmienkami účasti (oddiel α alebo oddiely A až D tejto časti) hospodársky subjekt vyhlasuje, že :</w:t>
      </w:r>
    </w:p>
    <w:p w14:paraId="34BD7BCD"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α: GLOBÁLNY ÚDAJ PRE VŠETKY PODMIENKY ÚČASTI</w:t>
      </w:r>
    </w:p>
    <w:p w14:paraId="64432A28"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658D1478" w14:textId="77777777" w:rsidTr="00A95E29">
        <w:tc>
          <w:tcPr>
            <w:tcW w:w="9751" w:type="dxa"/>
            <w:shd w:val="clear" w:color="auto" w:fill="EEECE1" w:themeFill="background2"/>
          </w:tcPr>
          <w:p w14:paraId="7FB533B1"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 xml:space="preserve">Hospodársky subjekt by mal toto políčko vyplniť iba v prípade, ak verejný obstarávateľ alebo obstarávateľ uviedol v príslušnom oznámení alebo súťažných podkladoch uvedených v oznámení, </w:t>
            </w:r>
            <w:r w:rsidRPr="0095273D">
              <w:rPr>
                <w:rFonts w:ascii="Arial" w:hAnsi="Arial" w:cs="Arial"/>
                <w:b/>
                <w:sz w:val="20"/>
                <w:szCs w:val="20"/>
              </w:rPr>
              <w:br/>
              <w:t>že hospodársky subjekt môže vyplniť len oddiel α časti IV bez toho, aby musel vyplniť iné oddiely časti IV:</w:t>
            </w:r>
          </w:p>
        </w:tc>
      </w:tr>
    </w:tbl>
    <w:p w14:paraId="70573381"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39FF3913" w14:textId="77777777" w:rsidTr="00A95E29">
        <w:tc>
          <w:tcPr>
            <w:tcW w:w="4870" w:type="dxa"/>
          </w:tcPr>
          <w:p w14:paraId="5C5FDBFD"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Splnenie všetkých podmienok účasti</w:t>
            </w:r>
          </w:p>
        </w:tc>
        <w:tc>
          <w:tcPr>
            <w:tcW w:w="4870" w:type="dxa"/>
          </w:tcPr>
          <w:p w14:paraId="64876A20"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6F504D55" w14:textId="77777777" w:rsidTr="00A95E29">
        <w:tc>
          <w:tcPr>
            <w:tcW w:w="4870" w:type="dxa"/>
          </w:tcPr>
          <w:p w14:paraId="0F3D5384" w14:textId="77777777" w:rsidR="001435F6" w:rsidRPr="0095273D" w:rsidRDefault="001435F6" w:rsidP="0095273D">
            <w:pPr>
              <w:spacing w:after="0" w:line="240" w:lineRule="auto"/>
              <w:contextualSpacing/>
              <w:rPr>
                <w:rFonts w:ascii="Arial" w:hAnsi="Arial" w:cs="Arial"/>
                <w:sz w:val="20"/>
                <w:szCs w:val="20"/>
              </w:rPr>
            </w:pPr>
          </w:p>
          <w:p w14:paraId="3EB9989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Spĺňa požadované podmienky účasti:</w:t>
            </w:r>
          </w:p>
        </w:tc>
        <w:tc>
          <w:tcPr>
            <w:tcW w:w="4870" w:type="dxa"/>
          </w:tcPr>
          <w:p w14:paraId="71209892" w14:textId="77777777" w:rsidR="001435F6" w:rsidRPr="0095273D" w:rsidRDefault="001435F6" w:rsidP="0095273D">
            <w:pPr>
              <w:spacing w:after="0" w:line="240" w:lineRule="auto"/>
              <w:contextualSpacing/>
              <w:jc w:val="both"/>
              <w:rPr>
                <w:rFonts w:ascii="Arial" w:hAnsi="Arial" w:cs="Arial"/>
                <w:sz w:val="20"/>
                <w:szCs w:val="20"/>
              </w:rPr>
            </w:pPr>
          </w:p>
          <w:p w14:paraId="0A8A1B91" w14:textId="61E370E1"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13FD57DC">
                <v:shape id="_x0000_i1251" type="#_x0000_t75" style="width:41.75pt;height:20.45pt" o:ole="">
                  <v:imagedata r:id="rId39" o:title=""/>
                </v:shape>
                <w:control r:id="rId95" w:name="CheckBox1513121" w:shapeid="_x0000_i1251"/>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79205C80">
                <v:shape id="_x0000_i1253" type="#_x0000_t75" style="width:45pt;height:20.45pt" o:ole="">
                  <v:imagedata r:id="rId28" o:title=""/>
                </v:shape>
                <w:control r:id="rId96" w:name="CheckBox2513121" w:shapeid="_x0000_i1253"/>
              </w:object>
            </w:r>
            <w:r w:rsidR="001435F6" w:rsidRPr="0095273D">
              <w:rPr>
                <w:rFonts w:ascii="Arial" w:hAnsi="Arial" w:cs="Arial"/>
                <w:sz w:val="20"/>
                <w:szCs w:val="20"/>
              </w:rPr>
              <w:t xml:space="preserve">  </w:t>
            </w:r>
          </w:p>
        </w:tc>
      </w:tr>
    </w:tbl>
    <w:p w14:paraId="76B3B6E7"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A: VHODNOSŤ</w:t>
      </w:r>
    </w:p>
    <w:tbl>
      <w:tblPr>
        <w:tblStyle w:val="Mriekatabuky"/>
        <w:tblW w:w="9751" w:type="dxa"/>
        <w:tblLook w:val="04A0" w:firstRow="1" w:lastRow="0" w:firstColumn="1" w:lastColumn="0" w:noHBand="0" w:noVBand="1"/>
      </w:tblPr>
      <w:tblGrid>
        <w:gridCol w:w="9751"/>
      </w:tblGrid>
      <w:tr w:rsidR="001435F6" w:rsidRPr="0095273D" w14:paraId="361350FA" w14:textId="77777777" w:rsidTr="00A95E29">
        <w:tc>
          <w:tcPr>
            <w:tcW w:w="9751" w:type="dxa"/>
            <w:shd w:val="clear" w:color="auto" w:fill="EEECE1" w:themeFill="background2"/>
          </w:tcPr>
          <w:p w14:paraId="677CB407"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Hospodársky subjekt by mal poskytnúť informácie len vtedy, keď verejný obstarávateľ alebo obstarávateľ v príslušnom oznámení alebo v súťažných podkladoch uvedených v oznámení vyžadoval tieto podmienky účasti.</w:t>
            </w:r>
          </w:p>
        </w:tc>
      </w:tr>
    </w:tbl>
    <w:p w14:paraId="1E1657E5"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7D8B7F2C" w14:textId="77777777" w:rsidTr="00A95E29">
        <w:tc>
          <w:tcPr>
            <w:tcW w:w="4870" w:type="dxa"/>
          </w:tcPr>
          <w:p w14:paraId="5A36B43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 xml:space="preserve">Vhodnosť </w:t>
            </w:r>
          </w:p>
        </w:tc>
        <w:tc>
          <w:tcPr>
            <w:tcW w:w="4870" w:type="dxa"/>
          </w:tcPr>
          <w:p w14:paraId="7FABD15B"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7F26291C" w14:textId="77777777" w:rsidTr="00A95E29">
        <w:tc>
          <w:tcPr>
            <w:tcW w:w="4870" w:type="dxa"/>
          </w:tcPr>
          <w:p w14:paraId="6B9AC992"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b/>
                <w:sz w:val="20"/>
                <w:szCs w:val="20"/>
              </w:rPr>
              <w:t xml:space="preserve">Je zapísaný v príslušných profesijných alebo obchodných registroch </w:t>
            </w:r>
            <w:r w:rsidRPr="0095273D">
              <w:rPr>
                <w:rFonts w:ascii="Arial" w:hAnsi="Arial" w:cs="Arial"/>
                <w:sz w:val="20"/>
                <w:szCs w:val="20"/>
              </w:rPr>
              <w:t>vedených v členskom štáte, v ktorom má hospodársky subjekt sídlo</w:t>
            </w:r>
            <w:r w:rsidRPr="0095273D">
              <w:rPr>
                <w:rStyle w:val="Odkaznapoznmkupodiarou"/>
                <w:rFonts w:ascii="Arial" w:hAnsi="Arial" w:cs="Arial"/>
                <w:sz w:val="20"/>
                <w:szCs w:val="20"/>
              </w:rPr>
              <w:footnoteReference w:id="39"/>
            </w:r>
            <w:r w:rsidRPr="0095273D">
              <w:rPr>
                <w:rFonts w:ascii="Arial" w:hAnsi="Arial" w:cs="Arial"/>
                <w:sz w:val="20"/>
                <w:szCs w:val="20"/>
              </w:rPr>
              <w:t>:</w:t>
            </w:r>
          </w:p>
          <w:p w14:paraId="2C33D95B" w14:textId="77777777" w:rsidR="001435F6" w:rsidRPr="0095273D" w:rsidRDefault="001435F6" w:rsidP="0095273D">
            <w:pPr>
              <w:spacing w:after="0" w:line="240" w:lineRule="auto"/>
              <w:ind w:left="360"/>
              <w:contextualSpacing/>
              <w:rPr>
                <w:rFonts w:ascii="Arial" w:hAnsi="Arial" w:cs="Arial"/>
                <w:sz w:val="20"/>
                <w:szCs w:val="20"/>
              </w:rPr>
            </w:pPr>
          </w:p>
          <w:p w14:paraId="5C264083"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4285D43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232BB1D4" w14:textId="77777777" w:rsidR="001435F6" w:rsidRPr="0095273D" w:rsidRDefault="001435F6" w:rsidP="0095273D">
            <w:pPr>
              <w:spacing w:after="0" w:line="240" w:lineRule="auto"/>
              <w:contextualSpacing/>
              <w:rPr>
                <w:rFonts w:ascii="Arial" w:hAnsi="Arial" w:cs="Arial"/>
                <w:sz w:val="20"/>
                <w:szCs w:val="20"/>
              </w:rPr>
            </w:pPr>
          </w:p>
          <w:p w14:paraId="5E51D60D" w14:textId="77777777" w:rsidR="001435F6" w:rsidRPr="0095273D" w:rsidRDefault="001435F6" w:rsidP="0095273D">
            <w:pPr>
              <w:spacing w:after="0" w:line="240" w:lineRule="auto"/>
              <w:contextualSpacing/>
              <w:rPr>
                <w:rFonts w:ascii="Arial" w:hAnsi="Arial" w:cs="Arial"/>
                <w:sz w:val="20"/>
                <w:szCs w:val="20"/>
              </w:rPr>
            </w:pPr>
          </w:p>
          <w:p w14:paraId="048D87DE" w14:textId="77777777" w:rsidR="001435F6" w:rsidRPr="0095273D" w:rsidRDefault="001435F6" w:rsidP="0095273D">
            <w:pPr>
              <w:spacing w:after="0" w:line="240" w:lineRule="auto"/>
              <w:contextualSpacing/>
              <w:rPr>
                <w:rFonts w:ascii="Arial" w:hAnsi="Arial" w:cs="Arial"/>
                <w:sz w:val="20"/>
                <w:szCs w:val="20"/>
              </w:rPr>
            </w:pPr>
          </w:p>
          <w:p w14:paraId="44A20CA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17CBC3E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4A754F8E" w14:textId="77777777" w:rsidTr="00A95E29">
        <w:tc>
          <w:tcPr>
            <w:tcW w:w="4870" w:type="dxa"/>
          </w:tcPr>
          <w:p w14:paraId="760414F9"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b/>
                <w:sz w:val="20"/>
                <w:szCs w:val="20"/>
              </w:rPr>
              <w:t>V prípade zákaziek na poskytnutie služieb:</w:t>
            </w:r>
          </w:p>
          <w:p w14:paraId="15A593C3" w14:textId="77777777" w:rsidR="001435F6" w:rsidRPr="0095273D" w:rsidRDefault="001435F6" w:rsidP="0095273D">
            <w:pPr>
              <w:pStyle w:val="Odsekzoznamu"/>
              <w:spacing w:after="0" w:line="240" w:lineRule="auto"/>
              <w:rPr>
                <w:rFonts w:ascii="Arial" w:hAnsi="Arial" w:cs="Arial"/>
                <w:sz w:val="20"/>
                <w:szCs w:val="20"/>
              </w:rPr>
            </w:pPr>
            <w:r w:rsidRPr="0095273D">
              <w:rPr>
                <w:rFonts w:ascii="Arial" w:hAnsi="Arial" w:cs="Arial"/>
                <w:sz w:val="20"/>
                <w:szCs w:val="20"/>
              </w:rPr>
              <w:t>je osobitné povolenie alebo členstvo v konkrétnej organizácii potrebné na to, aby bolo možné poskytovať príslušné služby v krajine usadenia hospodárskeho subjektu?</w:t>
            </w:r>
          </w:p>
          <w:p w14:paraId="0C226AB2" w14:textId="77777777" w:rsidR="001435F6" w:rsidRPr="0095273D" w:rsidRDefault="001435F6" w:rsidP="0095273D">
            <w:pPr>
              <w:pStyle w:val="Odsekzoznamu"/>
              <w:spacing w:after="0" w:line="240" w:lineRule="auto"/>
              <w:rPr>
                <w:rFonts w:ascii="Arial" w:hAnsi="Arial" w:cs="Arial"/>
                <w:sz w:val="20"/>
                <w:szCs w:val="20"/>
              </w:rPr>
            </w:pPr>
          </w:p>
          <w:p w14:paraId="1F63F3C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588AD25B" w14:textId="77777777" w:rsidR="001435F6" w:rsidRPr="0095273D" w:rsidRDefault="001435F6" w:rsidP="0095273D">
            <w:pPr>
              <w:spacing w:after="0" w:line="240" w:lineRule="auto"/>
              <w:contextualSpacing/>
              <w:rPr>
                <w:rFonts w:ascii="Arial" w:eastAsia="MS Gothic" w:hAnsi="Arial" w:cs="Arial"/>
                <w:sz w:val="20"/>
                <w:szCs w:val="20"/>
              </w:rPr>
            </w:pPr>
          </w:p>
          <w:p w14:paraId="60B4E372" w14:textId="63554EB7"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69898293">
                <v:shape id="_x0000_i1255" type="#_x0000_t75" style="width:41.75pt;height:20.45pt" o:ole="">
                  <v:imagedata r:id="rId97" o:title=""/>
                </v:shape>
                <w:control r:id="rId98" w:name="CheckBox1513122" w:shapeid="_x0000_i125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5B6326C7">
                <v:shape id="_x0000_i1257" type="#_x0000_t75" style="width:45pt;height:20.45pt" o:ole="">
                  <v:imagedata r:id="rId28" o:title=""/>
                </v:shape>
                <w:control r:id="rId99" w:name="CheckBox2513122" w:shapeid="_x0000_i1257"/>
              </w:object>
            </w:r>
            <w:r w:rsidR="001435F6" w:rsidRPr="0095273D">
              <w:rPr>
                <w:rFonts w:ascii="Arial" w:hAnsi="Arial" w:cs="Arial"/>
                <w:sz w:val="20"/>
                <w:szCs w:val="20"/>
              </w:rPr>
              <w:t xml:space="preserve">  </w:t>
            </w:r>
          </w:p>
          <w:p w14:paraId="168665F5" w14:textId="77777777" w:rsidR="001435F6" w:rsidRPr="0095273D" w:rsidRDefault="001435F6" w:rsidP="0095273D">
            <w:pPr>
              <w:spacing w:after="0" w:line="240" w:lineRule="auto"/>
              <w:contextualSpacing/>
              <w:rPr>
                <w:rFonts w:ascii="Arial" w:hAnsi="Arial" w:cs="Arial"/>
                <w:sz w:val="20"/>
                <w:szCs w:val="20"/>
              </w:rPr>
            </w:pPr>
            <w:r w:rsidRPr="0095273D">
              <w:rPr>
                <w:rFonts w:ascii="Arial" w:eastAsia="MS Gothic" w:hAnsi="Arial" w:cs="Arial"/>
                <w:sz w:val="20"/>
                <w:szCs w:val="20"/>
              </w:rPr>
              <w:t xml:space="preserve">Ak áno, spresnite, o ktoré povolenie alebo členstvo ide a uveďte, či ich hospodársky subjekt má: </w:t>
            </w:r>
            <w:r w:rsidRPr="0095273D">
              <w:rPr>
                <w:rFonts w:ascii="Arial" w:hAnsi="Arial" w:cs="Arial"/>
                <w:sz w:val="20"/>
                <w:szCs w:val="20"/>
              </w:rPr>
              <w:t>[...........]</w:t>
            </w:r>
          </w:p>
          <w:p w14:paraId="3D021DCE" w14:textId="77777777" w:rsidR="001435F6" w:rsidRPr="0095273D" w:rsidRDefault="001435F6" w:rsidP="0095273D">
            <w:pPr>
              <w:tabs>
                <w:tab w:val="center" w:pos="2327"/>
              </w:tabs>
              <w:spacing w:after="0" w:line="240" w:lineRule="auto"/>
              <w:contextualSpacing/>
              <w:rPr>
                <w:rFonts w:ascii="Arial" w:eastAsia="MS Gothic" w:hAnsi="Arial" w:cs="Arial"/>
                <w:color w:val="404040" w:themeColor="text1" w:themeTint="BF"/>
                <w:sz w:val="20"/>
                <w:szCs w:val="20"/>
              </w:rPr>
            </w:pPr>
          </w:p>
          <w:p w14:paraId="153E2B59" w14:textId="4350C231"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05D39748">
                <v:shape id="_x0000_i1259" type="#_x0000_t75" style="width:41.75pt;height:20.45pt" o:ole="">
                  <v:imagedata r:id="rId100" o:title=""/>
                </v:shape>
                <w:control r:id="rId101" w:name="CheckBox1513123" w:shapeid="_x0000_i1259"/>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215F69B8">
                <v:shape id="_x0000_i1261" type="#_x0000_t75" style="width:45pt;height:20.45pt" o:ole="">
                  <v:imagedata r:id="rId28" o:title=""/>
                </v:shape>
                <w:control r:id="rId102" w:name="CheckBox2513123" w:shapeid="_x0000_i1261"/>
              </w:object>
            </w:r>
            <w:r w:rsidR="001435F6" w:rsidRPr="0095273D">
              <w:rPr>
                <w:rFonts w:ascii="Arial" w:hAnsi="Arial" w:cs="Arial"/>
                <w:sz w:val="20"/>
                <w:szCs w:val="20"/>
              </w:rPr>
              <w:t xml:space="preserve">  </w:t>
            </w:r>
          </w:p>
          <w:p w14:paraId="0D11C21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7D4E934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bl>
    <w:p w14:paraId="1179D421" w14:textId="77777777" w:rsidR="001435F6" w:rsidRPr="0095273D" w:rsidRDefault="001435F6" w:rsidP="0095273D">
      <w:pPr>
        <w:spacing w:after="0" w:line="240" w:lineRule="auto"/>
        <w:contextualSpacing/>
        <w:rPr>
          <w:rFonts w:ascii="Arial" w:hAnsi="Arial" w:cs="Arial"/>
          <w:sz w:val="20"/>
          <w:szCs w:val="20"/>
        </w:rPr>
      </w:pPr>
    </w:p>
    <w:p w14:paraId="09CBABCA" w14:textId="77777777" w:rsidR="001435F6" w:rsidRPr="0095273D" w:rsidRDefault="001435F6" w:rsidP="0095273D">
      <w:pPr>
        <w:spacing w:after="0" w:line="240" w:lineRule="auto"/>
        <w:contextualSpacing/>
        <w:rPr>
          <w:rFonts w:ascii="Arial" w:hAnsi="Arial" w:cs="Arial"/>
          <w:sz w:val="20"/>
          <w:szCs w:val="20"/>
        </w:rPr>
      </w:pPr>
    </w:p>
    <w:p w14:paraId="658A27E4" w14:textId="77777777" w:rsidR="001435F6" w:rsidRPr="0095273D" w:rsidRDefault="001435F6" w:rsidP="0095273D">
      <w:pPr>
        <w:spacing w:after="0" w:line="240" w:lineRule="auto"/>
        <w:contextualSpacing/>
        <w:rPr>
          <w:rFonts w:ascii="Arial" w:hAnsi="Arial" w:cs="Arial"/>
          <w:sz w:val="20"/>
          <w:szCs w:val="20"/>
        </w:rPr>
      </w:pPr>
    </w:p>
    <w:p w14:paraId="002948EC"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br w:type="page"/>
      </w:r>
    </w:p>
    <w:p w14:paraId="4ADF3936" w14:textId="77777777" w:rsidR="00813060" w:rsidRPr="0095273D" w:rsidRDefault="00813060" w:rsidP="0095273D">
      <w:pPr>
        <w:spacing w:after="0" w:line="240" w:lineRule="auto"/>
        <w:contextualSpacing/>
        <w:jc w:val="center"/>
        <w:rPr>
          <w:rFonts w:ascii="Arial" w:hAnsi="Arial" w:cs="Arial"/>
          <w:sz w:val="20"/>
          <w:szCs w:val="20"/>
        </w:rPr>
      </w:pPr>
    </w:p>
    <w:p w14:paraId="70A29E4A"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B: EKONOMICKÉ A FINANČNÉ POSTAVENIE</w:t>
      </w:r>
    </w:p>
    <w:p w14:paraId="299F64A9"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172908AA" w14:textId="77777777" w:rsidTr="00A95E29">
        <w:tc>
          <w:tcPr>
            <w:tcW w:w="9751" w:type="dxa"/>
            <w:shd w:val="clear" w:color="auto" w:fill="EEECE1" w:themeFill="background2"/>
          </w:tcPr>
          <w:p w14:paraId="62E570E6"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Hospodársky subjekt by mal poskytnúť informácie len vtedy, keď verejný obstarávateľ alebo obstarávateľ v príslušnom oznámení alebo v súťažných podkladoch uvedených v oznámení vyžadoval tieto podmienky účasti.</w:t>
            </w:r>
          </w:p>
        </w:tc>
      </w:tr>
    </w:tbl>
    <w:p w14:paraId="1C3E24D2"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626FAFF2" w14:textId="77777777" w:rsidTr="00A95E29">
        <w:tc>
          <w:tcPr>
            <w:tcW w:w="4870" w:type="dxa"/>
          </w:tcPr>
          <w:p w14:paraId="1717559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Ekonomické a finančné postavenie</w:t>
            </w:r>
          </w:p>
        </w:tc>
        <w:tc>
          <w:tcPr>
            <w:tcW w:w="4870" w:type="dxa"/>
          </w:tcPr>
          <w:p w14:paraId="753A8E3D"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1D15C713" w14:textId="77777777" w:rsidTr="00A95E29">
        <w:tc>
          <w:tcPr>
            <w:tcW w:w="4870" w:type="dxa"/>
          </w:tcPr>
          <w:p w14:paraId="71BDC56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1.a) </w:t>
            </w:r>
            <w:r w:rsidRPr="0095273D">
              <w:rPr>
                <w:rFonts w:ascii="Arial" w:hAnsi="Arial" w:cs="Arial"/>
                <w:b/>
                <w:sz w:val="20"/>
                <w:szCs w:val="20"/>
              </w:rPr>
              <w:t xml:space="preserve">Ročný obrat </w:t>
            </w:r>
            <w:r w:rsidRPr="0095273D">
              <w:rPr>
                <w:rFonts w:ascii="Arial" w:hAnsi="Arial" w:cs="Arial"/>
                <w:sz w:val="20"/>
                <w:szCs w:val="20"/>
              </w:rPr>
              <w:t>(„všeobecný“) hospodárskeho subjektu za niekoľko finančných rokov vyžadovaný v príslušnom oznámení alebo v súťažných podkladoch je takýto:</w:t>
            </w:r>
          </w:p>
          <w:p w14:paraId="184C0A18" w14:textId="77777777" w:rsidR="001435F6" w:rsidRPr="0095273D" w:rsidRDefault="001435F6" w:rsidP="0095273D">
            <w:pPr>
              <w:spacing w:after="0" w:line="240" w:lineRule="auto"/>
              <w:contextualSpacing/>
              <w:rPr>
                <w:rFonts w:ascii="Arial" w:hAnsi="Arial" w:cs="Arial"/>
                <w:sz w:val="20"/>
                <w:szCs w:val="20"/>
              </w:rPr>
            </w:pPr>
          </w:p>
          <w:p w14:paraId="382BFB6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A/alebo</w:t>
            </w:r>
          </w:p>
          <w:p w14:paraId="0A57AF14" w14:textId="77777777" w:rsidR="001435F6" w:rsidRPr="0095273D" w:rsidRDefault="001435F6" w:rsidP="0095273D">
            <w:pPr>
              <w:spacing w:after="0" w:line="240" w:lineRule="auto"/>
              <w:contextualSpacing/>
              <w:rPr>
                <w:rFonts w:ascii="Arial" w:hAnsi="Arial" w:cs="Arial"/>
                <w:b/>
                <w:sz w:val="20"/>
                <w:szCs w:val="20"/>
              </w:rPr>
            </w:pPr>
          </w:p>
          <w:p w14:paraId="60E448E3"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 xml:space="preserve">1.b) </w:t>
            </w:r>
            <w:r w:rsidRPr="0095273D">
              <w:rPr>
                <w:rFonts w:ascii="Arial" w:hAnsi="Arial" w:cs="Arial"/>
                <w:b/>
                <w:sz w:val="20"/>
                <w:szCs w:val="20"/>
              </w:rPr>
              <w:t>Priemerný ročný obrat hospodárskeho subjektu za niekoľko rokov vyžadovaný v príslušnom oznámení alebo súťažných podkladoch je takýto</w:t>
            </w:r>
            <w:r w:rsidRPr="0095273D">
              <w:rPr>
                <w:rStyle w:val="Odkaznapoznmkupodiarou"/>
                <w:rFonts w:ascii="Arial" w:hAnsi="Arial" w:cs="Arial"/>
                <w:b/>
                <w:sz w:val="20"/>
                <w:szCs w:val="20"/>
              </w:rPr>
              <w:footnoteReference w:id="40"/>
            </w:r>
            <w:r w:rsidRPr="0095273D">
              <w:rPr>
                <w:rFonts w:ascii="Arial" w:hAnsi="Arial" w:cs="Arial"/>
                <w:b/>
                <w:sz w:val="20"/>
                <w:szCs w:val="20"/>
              </w:rPr>
              <w:t>:</w:t>
            </w:r>
          </w:p>
          <w:p w14:paraId="30CD1644" w14:textId="77777777" w:rsidR="001435F6" w:rsidRPr="0095273D" w:rsidRDefault="001435F6" w:rsidP="0095273D">
            <w:pPr>
              <w:spacing w:after="0" w:line="240" w:lineRule="auto"/>
              <w:contextualSpacing/>
              <w:rPr>
                <w:rFonts w:ascii="Arial" w:hAnsi="Arial" w:cs="Arial"/>
                <w:b/>
                <w:sz w:val="20"/>
                <w:szCs w:val="20"/>
              </w:rPr>
            </w:pPr>
          </w:p>
          <w:p w14:paraId="46DBF47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7F3E30D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0FE4065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39D3080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6FE89E28" w14:textId="77777777" w:rsidR="001435F6" w:rsidRPr="0095273D" w:rsidRDefault="001435F6" w:rsidP="0095273D">
            <w:pPr>
              <w:spacing w:after="0" w:line="240" w:lineRule="auto"/>
              <w:contextualSpacing/>
              <w:rPr>
                <w:rFonts w:ascii="Arial" w:hAnsi="Arial" w:cs="Arial"/>
                <w:sz w:val="20"/>
                <w:szCs w:val="20"/>
              </w:rPr>
            </w:pPr>
          </w:p>
          <w:p w14:paraId="4A0850A7" w14:textId="77777777" w:rsidR="001435F6" w:rsidRPr="0095273D" w:rsidRDefault="001435F6" w:rsidP="0095273D">
            <w:pPr>
              <w:spacing w:after="0" w:line="240" w:lineRule="auto"/>
              <w:contextualSpacing/>
              <w:rPr>
                <w:rFonts w:ascii="Arial" w:hAnsi="Arial" w:cs="Arial"/>
                <w:sz w:val="20"/>
                <w:szCs w:val="20"/>
              </w:rPr>
            </w:pPr>
          </w:p>
          <w:p w14:paraId="3C0AF4B4" w14:textId="77777777" w:rsidR="001435F6" w:rsidRPr="0095273D" w:rsidRDefault="001435F6" w:rsidP="0095273D">
            <w:pPr>
              <w:spacing w:after="0" w:line="240" w:lineRule="auto"/>
              <w:contextualSpacing/>
              <w:rPr>
                <w:rFonts w:ascii="Arial" w:hAnsi="Arial" w:cs="Arial"/>
                <w:sz w:val="20"/>
                <w:szCs w:val="20"/>
              </w:rPr>
            </w:pPr>
          </w:p>
          <w:p w14:paraId="0B5A75A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(počet rokov, priemerný obrat):</w:t>
            </w:r>
          </w:p>
          <w:p w14:paraId="286086D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obrat: [...........] [...] mena</w:t>
            </w:r>
          </w:p>
          <w:p w14:paraId="1A21097F" w14:textId="77777777" w:rsidR="001435F6" w:rsidRPr="0095273D" w:rsidRDefault="001435F6" w:rsidP="0095273D">
            <w:pPr>
              <w:spacing w:after="0" w:line="240" w:lineRule="auto"/>
              <w:contextualSpacing/>
              <w:rPr>
                <w:rFonts w:ascii="Arial" w:hAnsi="Arial" w:cs="Arial"/>
                <w:sz w:val="20"/>
                <w:szCs w:val="20"/>
              </w:rPr>
            </w:pPr>
          </w:p>
          <w:p w14:paraId="00761380" w14:textId="77777777" w:rsidR="001435F6" w:rsidRPr="0095273D" w:rsidRDefault="001435F6" w:rsidP="0095273D">
            <w:pPr>
              <w:spacing w:after="0" w:line="240" w:lineRule="auto"/>
              <w:contextualSpacing/>
              <w:rPr>
                <w:rFonts w:ascii="Arial" w:hAnsi="Arial" w:cs="Arial"/>
                <w:sz w:val="20"/>
                <w:szCs w:val="20"/>
              </w:rPr>
            </w:pPr>
          </w:p>
          <w:p w14:paraId="4CD6B81E" w14:textId="77777777" w:rsidR="001435F6" w:rsidRPr="0095273D" w:rsidRDefault="001435F6" w:rsidP="0095273D">
            <w:pPr>
              <w:spacing w:after="0" w:line="240" w:lineRule="auto"/>
              <w:contextualSpacing/>
              <w:rPr>
                <w:rFonts w:ascii="Arial" w:hAnsi="Arial" w:cs="Arial"/>
                <w:sz w:val="20"/>
                <w:szCs w:val="20"/>
              </w:rPr>
            </w:pPr>
          </w:p>
          <w:p w14:paraId="64622D9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257BE53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1E887154" w14:textId="77777777" w:rsidTr="00A95E29">
        <w:tc>
          <w:tcPr>
            <w:tcW w:w="4870" w:type="dxa"/>
          </w:tcPr>
          <w:p w14:paraId="6782F80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2.a) Ročný („osobitný“) </w:t>
            </w:r>
            <w:r w:rsidRPr="0095273D">
              <w:rPr>
                <w:rFonts w:ascii="Arial" w:hAnsi="Arial" w:cs="Arial"/>
                <w:b/>
                <w:sz w:val="20"/>
                <w:szCs w:val="20"/>
              </w:rPr>
              <w:t xml:space="preserve">obrat hospodárskeho subjektu v oblasti činnosti, na ktorú sa vzťahuje zmluva </w:t>
            </w:r>
            <w:r w:rsidRPr="0095273D">
              <w:rPr>
                <w:rFonts w:ascii="Arial" w:hAnsi="Arial" w:cs="Arial"/>
                <w:sz w:val="20"/>
                <w:szCs w:val="20"/>
              </w:rPr>
              <w:t>a ktorá je špecifikovaná v príslušnom oznámení alebo súťažných podkladoch pre požadovaný počet finančných rokov je takýto:</w:t>
            </w:r>
          </w:p>
          <w:p w14:paraId="2672BD87" w14:textId="77777777" w:rsidR="001435F6" w:rsidRPr="0095273D" w:rsidRDefault="001435F6" w:rsidP="0095273D">
            <w:pPr>
              <w:spacing w:after="0" w:line="240" w:lineRule="auto"/>
              <w:contextualSpacing/>
              <w:rPr>
                <w:rFonts w:ascii="Arial" w:hAnsi="Arial" w:cs="Arial"/>
                <w:sz w:val="20"/>
                <w:szCs w:val="20"/>
              </w:rPr>
            </w:pPr>
          </w:p>
          <w:p w14:paraId="1ADD9D5E"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A/alebo</w:t>
            </w:r>
          </w:p>
          <w:p w14:paraId="42EAD0E7" w14:textId="77777777" w:rsidR="001435F6" w:rsidRPr="0095273D" w:rsidRDefault="001435F6" w:rsidP="0095273D">
            <w:pPr>
              <w:spacing w:after="0" w:line="240" w:lineRule="auto"/>
              <w:contextualSpacing/>
              <w:rPr>
                <w:rFonts w:ascii="Arial" w:hAnsi="Arial" w:cs="Arial"/>
                <w:b/>
                <w:sz w:val="20"/>
                <w:szCs w:val="20"/>
              </w:rPr>
            </w:pPr>
          </w:p>
          <w:p w14:paraId="455CF8C5"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 xml:space="preserve">2.b) </w:t>
            </w:r>
            <w:r w:rsidRPr="0095273D">
              <w:rPr>
                <w:rFonts w:ascii="Arial" w:hAnsi="Arial" w:cs="Arial"/>
                <w:b/>
                <w:sz w:val="20"/>
                <w:szCs w:val="20"/>
              </w:rPr>
              <w:t>Priemerný ročný obrat hospodárskeho subjektu v danej oblasti za niekoľko rokov vyžadovaný v príslušnom oznámení alebo súťažných podkladoch je takýto</w:t>
            </w:r>
            <w:r w:rsidRPr="0095273D">
              <w:rPr>
                <w:rStyle w:val="Odkaznapoznmkupodiarou"/>
                <w:rFonts w:ascii="Arial" w:hAnsi="Arial" w:cs="Arial"/>
                <w:b/>
                <w:sz w:val="20"/>
                <w:szCs w:val="20"/>
              </w:rPr>
              <w:footnoteReference w:id="41"/>
            </w:r>
            <w:r w:rsidRPr="0095273D">
              <w:rPr>
                <w:rFonts w:ascii="Arial" w:hAnsi="Arial" w:cs="Arial"/>
                <w:b/>
                <w:sz w:val="20"/>
                <w:szCs w:val="20"/>
              </w:rPr>
              <w:t>:</w:t>
            </w:r>
          </w:p>
          <w:p w14:paraId="1AC08904" w14:textId="77777777" w:rsidR="001435F6" w:rsidRPr="0095273D" w:rsidRDefault="001435F6" w:rsidP="0095273D">
            <w:pPr>
              <w:spacing w:after="0" w:line="240" w:lineRule="auto"/>
              <w:contextualSpacing/>
              <w:rPr>
                <w:rFonts w:ascii="Arial" w:hAnsi="Arial" w:cs="Arial"/>
                <w:b/>
                <w:sz w:val="20"/>
                <w:szCs w:val="20"/>
              </w:rPr>
            </w:pPr>
          </w:p>
          <w:p w14:paraId="6755240F"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Ak je príslušná dokumentácia dostupná v elektronickom formáte, uveďte:</w:t>
            </w:r>
          </w:p>
        </w:tc>
        <w:tc>
          <w:tcPr>
            <w:tcW w:w="4870" w:type="dxa"/>
          </w:tcPr>
          <w:p w14:paraId="485549D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0AFE704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5E26565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7FCA4B4C" w14:textId="77777777" w:rsidR="001435F6" w:rsidRPr="0095273D" w:rsidRDefault="001435F6" w:rsidP="0095273D">
            <w:pPr>
              <w:spacing w:after="0" w:line="240" w:lineRule="auto"/>
              <w:contextualSpacing/>
              <w:rPr>
                <w:rFonts w:ascii="Arial" w:hAnsi="Arial" w:cs="Arial"/>
                <w:sz w:val="20"/>
                <w:szCs w:val="20"/>
              </w:rPr>
            </w:pPr>
          </w:p>
          <w:p w14:paraId="0EB795B4" w14:textId="77777777" w:rsidR="001435F6" w:rsidRPr="0095273D" w:rsidRDefault="001435F6" w:rsidP="0095273D">
            <w:pPr>
              <w:spacing w:after="0" w:line="240" w:lineRule="auto"/>
              <w:contextualSpacing/>
              <w:rPr>
                <w:rFonts w:ascii="Arial" w:hAnsi="Arial" w:cs="Arial"/>
                <w:sz w:val="20"/>
                <w:szCs w:val="20"/>
              </w:rPr>
            </w:pPr>
          </w:p>
          <w:p w14:paraId="33F6CDDE" w14:textId="77777777" w:rsidR="001435F6" w:rsidRPr="0095273D" w:rsidRDefault="001435F6" w:rsidP="0095273D">
            <w:pPr>
              <w:spacing w:after="0" w:line="240" w:lineRule="auto"/>
              <w:contextualSpacing/>
              <w:rPr>
                <w:rFonts w:ascii="Arial" w:hAnsi="Arial" w:cs="Arial"/>
                <w:sz w:val="20"/>
                <w:szCs w:val="20"/>
              </w:rPr>
            </w:pPr>
          </w:p>
          <w:p w14:paraId="1E448F53" w14:textId="77777777" w:rsidR="001435F6" w:rsidRPr="0095273D" w:rsidRDefault="001435F6" w:rsidP="0095273D">
            <w:pPr>
              <w:spacing w:after="0" w:line="240" w:lineRule="auto"/>
              <w:contextualSpacing/>
              <w:rPr>
                <w:rFonts w:ascii="Arial" w:hAnsi="Arial" w:cs="Arial"/>
                <w:sz w:val="20"/>
                <w:szCs w:val="20"/>
              </w:rPr>
            </w:pPr>
          </w:p>
          <w:p w14:paraId="473B162E" w14:textId="77777777" w:rsidR="001435F6" w:rsidRPr="0095273D" w:rsidRDefault="001435F6" w:rsidP="0095273D">
            <w:pPr>
              <w:spacing w:after="0" w:line="240" w:lineRule="auto"/>
              <w:contextualSpacing/>
              <w:rPr>
                <w:rFonts w:ascii="Arial" w:hAnsi="Arial" w:cs="Arial"/>
                <w:sz w:val="20"/>
                <w:szCs w:val="20"/>
              </w:rPr>
            </w:pPr>
          </w:p>
          <w:p w14:paraId="40CEB0F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(počet rokov, priemerný obrat):</w:t>
            </w:r>
          </w:p>
          <w:p w14:paraId="5466B2F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obrat: [...........] [...] mena</w:t>
            </w:r>
          </w:p>
          <w:p w14:paraId="02EB9388" w14:textId="77777777" w:rsidR="001435F6" w:rsidRPr="0095273D" w:rsidRDefault="001435F6" w:rsidP="0095273D">
            <w:pPr>
              <w:spacing w:after="0" w:line="240" w:lineRule="auto"/>
              <w:contextualSpacing/>
              <w:rPr>
                <w:rFonts w:ascii="Arial" w:hAnsi="Arial" w:cs="Arial"/>
                <w:sz w:val="20"/>
                <w:szCs w:val="20"/>
              </w:rPr>
            </w:pPr>
          </w:p>
          <w:p w14:paraId="228782ED" w14:textId="77777777" w:rsidR="001435F6" w:rsidRPr="0095273D" w:rsidRDefault="001435F6" w:rsidP="0095273D">
            <w:pPr>
              <w:spacing w:after="0" w:line="240" w:lineRule="auto"/>
              <w:contextualSpacing/>
              <w:rPr>
                <w:rFonts w:ascii="Arial" w:hAnsi="Arial" w:cs="Arial"/>
                <w:sz w:val="20"/>
                <w:szCs w:val="20"/>
              </w:rPr>
            </w:pPr>
          </w:p>
          <w:p w14:paraId="43B6929F" w14:textId="77777777" w:rsidR="001435F6" w:rsidRPr="0095273D" w:rsidRDefault="001435F6" w:rsidP="0095273D">
            <w:pPr>
              <w:spacing w:after="0" w:line="240" w:lineRule="auto"/>
              <w:contextualSpacing/>
              <w:rPr>
                <w:rFonts w:ascii="Arial" w:hAnsi="Arial" w:cs="Arial"/>
                <w:sz w:val="20"/>
                <w:szCs w:val="20"/>
              </w:rPr>
            </w:pPr>
          </w:p>
          <w:p w14:paraId="4E23A40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4859225F"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715CEDB6" w14:textId="77777777" w:rsidTr="00A95E29">
        <w:tc>
          <w:tcPr>
            <w:tcW w:w="4870" w:type="dxa"/>
          </w:tcPr>
          <w:p w14:paraId="73705CAF"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14:paraId="38A0961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03ABD026" w14:textId="77777777" w:rsidR="001435F6" w:rsidRPr="0095273D" w:rsidRDefault="001435F6" w:rsidP="0095273D">
            <w:pPr>
              <w:pStyle w:val="Odsekzoznamu"/>
              <w:spacing w:after="0" w:line="240" w:lineRule="auto"/>
              <w:ind w:left="360"/>
              <w:rPr>
                <w:rFonts w:ascii="Arial" w:hAnsi="Arial" w:cs="Arial"/>
                <w:sz w:val="20"/>
                <w:szCs w:val="20"/>
              </w:rPr>
            </w:pPr>
          </w:p>
        </w:tc>
      </w:tr>
    </w:tbl>
    <w:p w14:paraId="151849E5" w14:textId="77777777" w:rsidR="001435F6" w:rsidRPr="0095273D" w:rsidRDefault="001435F6" w:rsidP="0095273D">
      <w:pPr>
        <w:spacing w:after="0" w:line="240" w:lineRule="auto"/>
        <w:contextualSpacing/>
        <w:rPr>
          <w:rFonts w:ascii="Arial" w:hAnsi="Arial" w:cs="Arial"/>
          <w:sz w:val="20"/>
          <w:szCs w:val="20"/>
        </w:rPr>
      </w:pPr>
    </w:p>
    <w:p w14:paraId="5FD78385" w14:textId="77777777" w:rsidR="001435F6" w:rsidRPr="0095273D" w:rsidRDefault="001435F6" w:rsidP="0095273D">
      <w:pPr>
        <w:spacing w:after="0" w:line="240" w:lineRule="auto"/>
        <w:contextualSpacing/>
        <w:rPr>
          <w:rFonts w:ascii="Arial" w:hAnsi="Arial" w:cs="Arial"/>
          <w:sz w:val="20"/>
          <w:szCs w:val="20"/>
        </w:rPr>
      </w:pPr>
    </w:p>
    <w:p w14:paraId="69DD8165" w14:textId="77777777" w:rsidR="001435F6" w:rsidRPr="0095273D" w:rsidRDefault="001435F6" w:rsidP="0095273D">
      <w:pPr>
        <w:spacing w:after="0" w:line="240" w:lineRule="auto"/>
        <w:contextualSpacing/>
        <w:rPr>
          <w:rFonts w:ascii="Arial" w:hAnsi="Arial" w:cs="Arial"/>
          <w:sz w:val="20"/>
          <w:szCs w:val="20"/>
        </w:rPr>
      </w:pPr>
    </w:p>
    <w:p w14:paraId="71B9F81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br w:type="page"/>
      </w:r>
    </w:p>
    <w:tbl>
      <w:tblPr>
        <w:tblStyle w:val="Mriekatabuky"/>
        <w:tblW w:w="9740" w:type="dxa"/>
        <w:tblLook w:val="04A0" w:firstRow="1" w:lastRow="0" w:firstColumn="1" w:lastColumn="0" w:noHBand="0" w:noVBand="1"/>
      </w:tblPr>
      <w:tblGrid>
        <w:gridCol w:w="4870"/>
        <w:gridCol w:w="4870"/>
      </w:tblGrid>
      <w:tr w:rsidR="001435F6" w:rsidRPr="0095273D" w14:paraId="5CEBE5C6" w14:textId="77777777" w:rsidTr="00A95E29">
        <w:tc>
          <w:tcPr>
            <w:tcW w:w="4870" w:type="dxa"/>
          </w:tcPr>
          <w:p w14:paraId="066FD351"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lastRenderedPageBreak/>
              <w:t>Pokiaľ ide o </w:t>
            </w:r>
            <w:r w:rsidRPr="0095273D">
              <w:rPr>
                <w:rFonts w:ascii="Arial" w:hAnsi="Arial" w:cs="Arial"/>
                <w:b/>
                <w:sz w:val="20"/>
                <w:szCs w:val="20"/>
              </w:rPr>
              <w:t>finančné ukazovatele</w:t>
            </w:r>
            <w:r w:rsidRPr="0095273D">
              <w:rPr>
                <w:rStyle w:val="Odkaznapoznmkupodiarou"/>
                <w:rFonts w:ascii="Arial" w:hAnsi="Arial" w:cs="Arial"/>
                <w:b/>
                <w:sz w:val="20"/>
                <w:szCs w:val="20"/>
              </w:rPr>
              <w:footnoteReference w:id="42"/>
            </w:r>
            <w:r w:rsidRPr="0095273D">
              <w:rPr>
                <w:rFonts w:ascii="Arial" w:hAnsi="Arial" w:cs="Arial"/>
                <w:b/>
                <w:sz w:val="20"/>
                <w:szCs w:val="20"/>
              </w:rPr>
              <w:t xml:space="preserve"> </w:t>
            </w:r>
            <w:r w:rsidRPr="0095273D">
              <w:rPr>
                <w:rFonts w:ascii="Arial" w:hAnsi="Arial" w:cs="Arial"/>
                <w:sz w:val="20"/>
                <w:szCs w:val="20"/>
              </w:rPr>
              <w:t>uvedené v príslušnom oznámení alebo v súťažných podkladoch, hospodársky subjekt vyhlasuje, že skutočná hodnota pre požadovaný ukazovateľ je takáto:</w:t>
            </w:r>
          </w:p>
          <w:p w14:paraId="0B0A8433" w14:textId="77777777" w:rsidR="001435F6" w:rsidRPr="0095273D" w:rsidRDefault="001435F6" w:rsidP="0095273D">
            <w:pPr>
              <w:spacing w:after="0" w:line="240" w:lineRule="auto"/>
              <w:contextualSpacing/>
              <w:rPr>
                <w:rFonts w:ascii="Arial" w:hAnsi="Arial" w:cs="Arial"/>
                <w:sz w:val="20"/>
                <w:szCs w:val="20"/>
              </w:rPr>
            </w:pPr>
          </w:p>
          <w:p w14:paraId="2D7E4DB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6178B10F"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(určenie požadovaného pomeru – pomer medzi x a y</w:t>
            </w:r>
            <w:r w:rsidRPr="0095273D">
              <w:rPr>
                <w:rStyle w:val="Odkaznapoznmkupodiarou"/>
                <w:rFonts w:ascii="Arial" w:hAnsi="Arial" w:cs="Arial"/>
                <w:sz w:val="20"/>
                <w:szCs w:val="20"/>
              </w:rPr>
              <w:footnoteReference w:id="43"/>
            </w:r>
            <w:r w:rsidRPr="0095273D">
              <w:rPr>
                <w:rFonts w:ascii="Arial" w:hAnsi="Arial" w:cs="Arial"/>
                <w:sz w:val="20"/>
                <w:szCs w:val="20"/>
              </w:rPr>
              <w:t xml:space="preserve"> – a hodnota):</w:t>
            </w:r>
          </w:p>
          <w:p w14:paraId="6E2D7A2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r w:rsidRPr="0095273D">
              <w:rPr>
                <w:rStyle w:val="Odkaznapoznmkupodiarou"/>
                <w:rFonts w:ascii="Arial" w:hAnsi="Arial" w:cs="Arial"/>
                <w:sz w:val="20"/>
                <w:szCs w:val="20"/>
              </w:rPr>
              <w:footnoteReference w:id="44"/>
            </w:r>
          </w:p>
          <w:p w14:paraId="61B3B448" w14:textId="77777777" w:rsidR="001435F6" w:rsidRPr="0095273D" w:rsidRDefault="001435F6" w:rsidP="0095273D">
            <w:pPr>
              <w:spacing w:after="0" w:line="240" w:lineRule="auto"/>
              <w:contextualSpacing/>
              <w:rPr>
                <w:rFonts w:ascii="Arial" w:hAnsi="Arial" w:cs="Arial"/>
                <w:sz w:val="20"/>
                <w:szCs w:val="20"/>
              </w:rPr>
            </w:pPr>
          </w:p>
          <w:p w14:paraId="46181C13" w14:textId="77777777" w:rsidR="001435F6" w:rsidRPr="0095273D" w:rsidRDefault="001435F6" w:rsidP="0095273D">
            <w:pPr>
              <w:spacing w:after="0" w:line="240" w:lineRule="auto"/>
              <w:contextualSpacing/>
              <w:rPr>
                <w:rFonts w:ascii="Arial" w:hAnsi="Arial" w:cs="Arial"/>
                <w:sz w:val="20"/>
                <w:szCs w:val="20"/>
              </w:rPr>
            </w:pPr>
          </w:p>
          <w:p w14:paraId="25F9F0A7" w14:textId="77777777" w:rsidR="001435F6" w:rsidRPr="0095273D" w:rsidRDefault="001435F6" w:rsidP="0095273D">
            <w:pPr>
              <w:spacing w:after="0" w:line="240" w:lineRule="auto"/>
              <w:contextualSpacing/>
              <w:rPr>
                <w:rFonts w:ascii="Arial" w:hAnsi="Arial" w:cs="Arial"/>
                <w:sz w:val="20"/>
                <w:szCs w:val="20"/>
              </w:rPr>
            </w:pPr>
          </w:p>
          <w:p w14:paraId="0091F1C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79F591E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5F8EC949" w14:textId="77777777" w:rsidTr="00A95E29">
        <w:tc>
          <w:tcPr>
            <w:tcW w:w="4870" w:type="dxa"/>
          </w:tcPr>
          <w:p w14:paraId="60DAB69E"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 xml:space="preserve">Poistená suma </w:t>
            </w:r>
            <w:r w:rsidRPr="0095273D">
              <w:rPr>
                <w:rFonts w:ascii="Arial" w:hAnsi="Arial" w:cs="Arial"/>
                <w:b/>
                <w:sz w:val="20"/>
                <w:szCs w:val="20"/>
              </w:rPr>
              <w:t xml:space="preserve">poistenia náhrady škôd vyplývajúcich z podnikateľského rizika </w:t>
            </w:r>
            <w:r w:rsidRPr="0095273D">
              <w:rPr>
                <w:rFonts w:ascii="Arial" w:hAnsi="Arial" w:cs="Arial"/>
                <w:sz w:val="20"/>
                <w:szCs w:val="20"/>
              </w:rPr>
              <w:t>hospodárskeho subjektu je takáto:</w:t>
            </w:r>
          </w:p>
          <w:p w14:paraId="419CB57F"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 xml:space="preserve"> </w:t>
            </w:r>
          </w:p>
          <w:p w14:paraId="33EBAAC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7303150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mena</w:t>
            </w:r>
          </w:p>
          <w:p w14:paraId="584B19CA" w14:textId="77777777" w:rsidR="001435F6" w:rsidRPr="0095273D" w:rsidRDefault="001435F6" w:rsidP="0095273D">
            <w:pPr>
              <w:spacing w:after="0" w:line="240" w:lineRule="auto"/>
              <w:contextualSpacing/>
              <w:rPr>
                <w:rFonts w:ascii="Arial" w:hAnsi="Arial" w:cs="Arial"/>
                <w:sz w:val="20"/>
                <w:szCs w:val="20"/>
              </w:rPr>
            </w:pPr>
          </w:p>
          <w:p w14:paraId="54294FA5" w14:textId="77777777" w:rsidR="001435F6" w:rsidRPr="0095273D" w:rsidRDefault="001435F6" w:rsidP="0095273D">
            <w:pPr>
              <w:spacing w:after="0" w:line="240" w:lineRule="auto"/>
              <w:contextualSpacing/>
              <w:rPr>
                <w:rFonts w:ascii="Arial" w:hAnsi="Arial" w:cs="Arial"/>
                <w:sz w:val="20"/>
                <w:szCs w:val="20"/>
              </w:rPr>
            </w:pPr>
          </w:p>
          <w:p w14:paraId="4FE1510C" w14:textId="77777777" w:rsidR="001435F6" w:rsidRPr="0095273D" w:rsidRDefault="001435F6" w:rsidP="0095273D">
            <w:pPr>
              <w:spacing w:after="0" w:line="240" w:lineRule="auto"/>
              <w:contextualSpacing/>
              <w:rPr>
                <w:rFonts w:ascii="Arial" w:hAnsi="Arial" w:cs="Arial"/>
                <w:sz w:val="20"/>
                <w:szCs w:val="20"/>
              </w:rPr>
            </w:pPr>
          </w:p>
          <w:p w14:paraId="11EF069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19DD72E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50E0A60D" w14:textId="77777777" w:rsidTr="00A95E29">
        <w:tc>
          <w:tcPr>
            <w:tcW w:w="4870" w:type="dxa"/>
          </w:tcPr>
          <w:p w14:paraId="03CCD189"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Pokiaľ ide o </w:t>
            </w:r>
            <w:r w:rsidRPr="0095273D">
              <w:rPr>
                <w:rFonts w:ascii="Arial" w:hAnsi="Arial" w:cs="Arial"/>
                <w:b/>
                <w:sz w:val="20"/>
                <w:szCs w:val="20"/>
              </w:rPr>
              <w:t xml:space="preserve">prípadné iné hospodárske alebo finančné požiadavky, </w:t>
            </w:r>
            <w:r w:rsidRPr="0095273D">
              <w:rPr>
                <w:rFonts w:ascii="Arial" w:hAnsi="Arial" w:cs="Arial"/>
                <w:sz w:val="20"/>
                <w:szCs w:val="20"/>
              </w:rPr>
              <w:t>ktoré by mohli byť stanovené v príslušnom oznámení alebo súťažných podkladoch, hospodársky subjekt vyhlasuje, že:</w:t>
            </w:r>
          </w:p>
          <w:p w14:paraId="638F2A57" w14:textId="77777777" w:rsidR="001435F6" w:rsidRPr="0095273D" w:rsidRDefault="001435F6" w:rsidP="0095273D">
            <w:pPr>
              <w:spacing w:after="0" w:line="240" w:lineRule="auto"/>
              <w:contextualSpacing/>
              <w:rPr>
                <w:rFonts w:ascii="Arial" w:hAnsi="Arial" w:cs="Arial"/>
                <w:sz w:val="20"/>
                <w:szCs w:val="20"/>
              </w:rPr>
            </w:pPr>
          </w:p>
          <w:p w14:paraId="065846F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Ak je príslušná dokumentácia, ktorá </w:t>
            </w:r>
            <w:r w:rsidRPr="0095273D">
              <w:rPr>
                <w:rFonts w:ascii="Arial" w:hAnsi="Arial" w:cs="Arial"/>
                <w:b/>
                <w:sz w:val="20"/>
                <w:szCs w:val="20"/>
              </w:rPr>
              <w:t>by</w:t>
            </w:r>
            <w:r w:rsidRPr="0095273D">
              <w:rPr>
                <w:rFonts w:ascii="Arial" w:hAnsi="Arial" w:cs="Arial"/>
                <w:sz w:val="20"/>
                <w:szCs w:val="20"/>
              </w:rPr>
              <w:t xml:space="preserve"> </w:t>
            </w:r>
            <w:r w:rsidRPr="0095273D">
              <w:rPr>
                <w:rFonts w:ascii="Arial" w:hAnsi="Arial" w:cs="Arial"/>
                <w:b/>
                <w:sz w:val="20"/>
                <w:szCs w:val="20"/>
              </w:rPr>
              <w:t>mohla</w:t>
            </w:r>
            <w:r w:rsidRPr="0095273D">
              <w:rPr>
                <w:rFonts w:ascii="Arial" w:hAnsi="Arial" w:cs="Arial"/>
                <w:sz w:val="20"/>
                <w:szCs w:val="20"/>
              </w:rPr>
              <w:t xml:space="preserve"> byť stanovená v príslušnom oznámení alebo súťažných podkladoch, dostupná v elektronickom formáte, uveďte:</w:t>
            </w:r>
          </w:p>
        </w:tc>
        <w:tc>
          <w:tcPr>
            <w:tcW w:w="4870" w:type="dxa"/>
          </w:tcPr>
          <w:p w14:paraId="03A63E4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1BB00283" w14:textId="77777777" w:rsidR="001435F6" w:rsidRPr="0095273D" w:rsidRDefault="001435F6" w:rsidP="0095273D">
            <w:pPr>
              <w:spacing w:after="0" w:line="240" w:lineRule="auto"/>
              <w:contextualSpacing/>
              <w:rPr>
                <w:rFonts w:ascii="Arial" w:hAnsi="Arial" w:cs="Arial"/>
                <w:sz w:val="20"/>
                <w:szCs w:val="20"/>
              </w:rPr>
            </w:pPr>
          </w:p>
          <w:p w14:paraId="4A5D1177" w14:textId="77777777" w:rsidR="001435F6" w:rsidRPr="0095273D" w:rsidRDefault="001435F6" w:rsidP="0095273D">
            <w:pPr>
              <w:spacing w:after="0" w:line="240" w:lineRule="auto"/>
              <w:contextualSpacing/>
              <w:rPr>
                <w:rFonts w:ascii="Arial" w:hAnsi="Arial" w:cs="Arial"/>
                <w:sz w:val="20"/>
                <w:szCs w:val="20"/>
              </w:rPr>
            </w:pPr>
          </w:p>
          <w:p w14:paraId="6F73CCB5" w14:textId="77777777" w:rsidR="001435F6" w:rsidRPr="0095273D" w:rsidRDefault="001435F6" w:rsidP="0095273D">
            <w:pPr>
              <w:spacing w:after="0" w:line="240" w:lineRule="auto"/>
              <w:contextualSpacing/>
              <w:rPr>
                <w:rFonts w:ascii="Arial" w:hAnsi="Arial" w:cs="Arial"/>
                <w:sz w:val="20"/>
                <w:szCs w:val="20"/>
              </w:rPr>
            </w:pPr>
          </w:p>
          <w:p w14:paraId="48812AB9" w14:textId="77777777" w:rsidR="001435F6" w:rsidRPr="0095273D" w:rsidRDefault="001435F6" w:rsidP="0095273D">
            <w:pPr>
              <w:spacing w:after="0" w:line="240" w:lineRule="auto"/>
              <w:contextualSpacing/>
              <w:rPr>
                <w:rFonts w:ascii="Arial" w:hAnsi="Arial" w:cs="Arial"/>
                <w:sz w:val="20"/>
                <w:szCs w:val="20"/>
              </w:rPr>
            </w:pPr>
          </w:p>
          <w:p w14:paraId="1E50D57F" w14:textId="77777777" w:rsidR="001435F6" w:rsidRPr="0095273D" w:rsidRDefault="001435F6" w:rsidP="0095273D">
            <w:pPr>
              <w:spacing w:after="0" w:line="240" w:lineRule="auto"/>
              <w:contextualSpacing/>
              <w:rPr>
                <w:rFonts w:ascii="Arial" w:hAnsi="Arial" w:cs="Arial"/>
                <w:sz w:val="20"/>
                <w:szCs w:val="20"/>
              </w:rPr>
            </w:pPr>
          </w:p>
          <w:p w14:paraId="1E1B3E42"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16302AA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bl>
    <w:p w14:paraId="554F1DB5" w14:textId="77777777" w:rsidR="00813060" w:rsidRPr="0095273D" w:rsidRDefault="00813060" w:rsidP="0095273D">
      <w:pPr>
        <w:spacing w:after="0" w:line="240" w:lineRule="auto"/>
        <w:contextualSpacing/>
        <w:jc w:val="center"/>
        <w:rPr>
          <w:rFonts w:ascii="Arial" w:hAnsi="Arial" w:cs="Arial"/>
          <w:sz w:val="20"/>
          <w:szCs w:val="20"/>
        </w:rPr>
      </w:pPr>
    </w:p>
    <w:p w14:paraId="5733928D"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C: TECHNICKÁ A ODBORNÁ SPÔSOBILOSŤ</w:t>
      </w:r>
    </w:p>
    <w:p w14:paraId="708A1757"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49FC43E8" w14:textId="77777777" w:rsidTr="00A95E29">
        <w:tc>
          <w:tcPr>
            <w:tcW w:w="9751" w:type="dxa"/>
            <w:shd w:val="clear" w:color="auto" w:fill="EEECE1" w:themeFill="background2"/>
          </w:tcPr>
          <w:p w14:paraId="7CAE68ED"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Hospodársky subjekt by mal poskytnúť informácie len vtedy, keď verejný obstarávateľ alebo obstarávateľ v príslušnom oznámení alebo súťažných podkladoch uvedených v oznámení vyžadoval tieto podmienky účasti.</w:t>
            </w:r>
          </w:p>
        </w:tc>
      </w:tr>
    </w:tbl>
    <w:p w14:paraId="6DC60634"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756"/>
        <w:gridCol w:w="75"/>
        <w:gridCol w:w="1120"/>
        <w:gridCol w:w="1206"/>
        <w:gridCol w:w="1214"/>
        <w:gridCol w:w="1313"/>
        <w:gridCol w:w="56"/>
      </w:tblGrid>
      <w:tr w:rsidR="001435F6" w:rsidRPr="0095273D" w14:paraId="0F156B2E" w14:textId="77777777" w:rsidTr="00A95E29">
        <w:trPr>
          <w:gridAfter w:val="1"/>
          <w:wAfter w:w="56" w:type="dxa"/>
        </w:trPr>
        <w:tc>
          <w:tcPr>
            <w:tcW w:w="4870" w:type="dxa"/>
            <w:gridSpan w:val="2"/>
          </w:tcPr>
          <w:p w14:paraId="60E8DA7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Technická a odborná spôsobilosť</w:t>
            </w:r>
          </w:p>
        </w:tc>
        <w:tc>
          <w:tcPr>
            <w:tcW w:w="4870" w:type="dxa"/>
            <w:gridSpan w:val="4"/>
          </w:tcPr>
          <w:p w14:paraId="6011346F"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483F45E3" w14:textId="77777777" w:rsidTr="00A95E29">
        <w:trPr>
          <w:gridAfter w:val="1"/>
          <w:wAfter w:w="56" w:type="dxa"/>
        </w:trPr>
        <w:tc>
          <w:tcPr>
            <w:tcW w:w="4870" w:type="dxa"/>
            <w:gridSpan w:val="2"/>
          </w:tcPr>
          <w:p w14:paraId="43BD89EB" w14:textId="77777777" w:rsidR="001435F6" w:rsidRPr="0095273D" w:rsidRDefault="001435F6" w:rsidP="0095273D">
            <w:pPr>
              <w:spacing w:after="0" w:line="240" w:lineRule="auto"/>
              <w:contextualSpacing/>
              <w:jc w:val="both"/>
              <w:rPr>
                <w:rFonts w:ascii="Arial" w:hAnsi="Arial" w:cs="Arial"/>
                <w:i/>
                <w:sz w:val="20"/>
                <w:szCs w:val="20"/>
              </w:rPr>
            </w:pPr>
            <w:r w:rsidRPr="0095273D">
              <w:rPr>
                <w:rFonts w:ascii="Arial" w:hAnsi="Arial" w:cs="Arial"/>
                <w:sz w:val="20"/>
                <w:szCs w:val="20"/>
              </w:rPr>
              <w:t xml:space="preserve">1.a) </w:t>
            </w:r>
            <w:r w:rsidRPr="0095273D">
              <w:rPr>
                <w:rFonts w:ascii="Arial" w:hAnsi="Arial" w:cs="Arial"/>
                <w:i/>
                <w:sz w:val="20"/>
                <w:szCs w:val="20"/>
              </w:rPr>
              <w:t>Len v prípade verejných zákaziek na   uskutočnenie stavebných prác:</w:t>
            </w:r>
          </w:p>
          <w:p w14:paraId="5960DDC7" w14:textId="77777777" w:rsidR="001435F6" w:rsidRPr="0095273D" w:rsidRDefault="001435F6" w:rsidP="0095273D">
            <w:pPr>
              <w:spacing w:after="0" w:line="240" w:lineRule="auto"/>
              <w:contextualSpacing/>
              <w:rPr>
                <w:rFonts w:ascii="Arial" w:hAnsi="Arial" w:cs="Arial"/>
                <w:sz w:val="20"/>
                <w:szCs w:val="20"/>
              </w:rPr>
            </w:pPr>
          </w:p>
          <w:p w14:paraId="7428FA39"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Počas referenčného obdobia</w:t>
            </w:r>
            <w:r w:rsidRPr="0095273D">
              <w:rPr>
                <w:rStyle w:val="Odkaznapoznmkupodiarou"/>
                <w:rFonts w:ascii="Arial" w:hAnsi="Arial" w:cs="Arial"/>
                <w:sz w:val="20"/>
                <w:szCs w:val="20"/>
              </w:rPr>
              <w:footnoteReference w:id="45"/>
            </w:r>
            <w:r w:rsidRPr="0095273D">
              <w:rPr>
                <w:rFonts w:ascii="Arial" w:hAnsi="Arial" w:cs="Arial"/>
                <w:sz w:val="20"/>
                <w:szCs w:val="20"/>
              </w:rPr>
              <w:t xml:space="preserve"> hospodársky subjekt </w:t>
            </w:r>
            <w:r w:rsidRPr="0095273D">
              <w:rPr>
                <w:rFonts w:ascii="Arial" w:hAnsi="Arial" w:cs="Arial"/>
                <w:b/>
                <w:sz w:val="20"/>
                <w:szCs w:val="20"/>
              </w:rPr>
              <w:t>vykonal tieto stavebné práce konkrétneho typu:</w:t>
            </w:r>
          </w:p>
          <w:p w14:paraId="6314623A" w14:textId="77777777" w:rsidR="001435F6" w:rsidRPr="0095273D" w:rsidRDefault="001435F6" w:rsidP="0095273D">
            <w:pPr>
              <w:spacing w:after="0" w:line="240" w:lineRule="auto"/>
              <w:contextualSpacing/>
              <w:rPr>
                <w:rFonts w:ascii="Arial" w:hAnsi="Arial" w:cs="Arial"/>
                <w:b/>
                <w:sz w:val="20"/>
                <w:szCs w:val="20"/>
              </w:rPr>
            </w:pPr>
          </w:p>
          <w:p w14:paraId="20093F4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týkajúca sa uspokojivého vykonania a výsledkov najdôležitejších stavebných prác dostupná elektronicky, uveďte:</w:t>
            </w:r>
          </w:p>
        </w:tc>
        <w:tc>
          <w:tcPr>
            <w:tcW w:w="4870" w:type="dxa"/>
            <w:gridSpan w:val="4"/>
          </w:tcPr>
          <w:p w14:paraId="1DCDA2CC"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Počet rokov (toto obdobie je stanovené v príslušnom oznámení alebo súťažných podkladoch):</w:t>
            </w:r>
          </w:p>
          <w:p w14:paraId="74EB265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7C2A438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Stavebné práce : [...........]</w:t>
            </w:r>
          </w:p>
          <w:p w14:paraId="7C6D51CE" w14:textId="77777777" w:rsidR="001435F6" w:rsidRPr="0095273D" w:rsidRDefault="001435F6" w:rsidP="0095273D">
            <w:pPr>
              <w:spacing w:after="0" w:line="240" w:lineRule="auto"/>
              <w:contextualSpacing/>
              <w:rPr>
                <w:rFonts w:ascii="Arial" w:hAnsi="Arial" w:cs="Arial"/>
                <w:sz w:val="20"/>
                <w:szCs w:val="20"/>
              </w:rPr>
            </w:pPr>
          </w:p>
          <w:p w14:paraId="08E83BDC" w14:textId="77777777" w:rsidR="001435F6" w:rsidRPr="0095273D" w:rsidRDefault="001435F6" w:rsidP="0095273D">
            <w:pPr>
              <w:spacing w:after="0" w:line="240" w:lineRule="auto"/>
              <w:contextualSpacing/>
              <w:rPr>
                <w:rFonts w:ascii="Arial" w:hAnsi="Arial" w:cs="Arial"/>
                <w:sz w:val="20"/>
                <w:szCs w:val="20"/>
              </w:rPr>
            </w:pPr>
          </w:p>
          <w:p w14:paraId="504D095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366B2A3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5187C4AB" w14:textId="77777777" w:rsidTr="00A95E29">
        <w:trPr>
          <w:trHeight w:val="140"/>
        </w:trPr>
        <w:tc>
          <w:tcPr>
            <w:tcW w:w="4794" w:type="dxa"/>
            <w:vMerge w:val="restart"/>
          </w:tcPr>
          <w:p w14:paraId="3E69015D" w14:textId="77777777" w:rsidR="001435F6" w:rsidRPr="0095273D" w:rsidRDefault="001435F6" w:rsidP="0095273D">
            <w:pPr>
              <w:tabs>
                <w:tab w:val="left" w:pos="1065"/>
              </w:tabs>
              <w:spacing w:after="0" w:line="240" w:lineRule="auto"/>
              <w:contextualSpacing/>
              <w:rPr>
                <w:rFonts w:ascii="Arial" w:hAnsi="Arial" w:cs="Arial"/>
                <w:b/>
                <w:i/>
                <w:sz w:val="20"/>
                <w:szCs w:val="20"/>
              </w:rPr>
            </w:pPr>
            <w:r w:rsidRPr="0095273D">
              <w:rPr>
                <w:rFonts w:ascii="Arial" w:hAnsi="Arial" w:cs="Arial"/>
                <w:sz w:val="20"/>
                <w:szCs w:val="20"/>
              </w:rPr>
              <w:t xml:space="preserve">1.b) </w:t>
            </w:r>
            <w:r w:rsidRPr="0095273D">
              <w:rPr>
                <w:rFonts w:ascii="Arial" w:hAnsi="Arial" w:cs="Arial"/>
                <w:i/>
                <w:sz w:val="20"/>
                <w:szCs w:val="20"/>
              </w:rPr>
              <w:t xml:space="preserve">Len v prípade </w:t>
            </w:r>
            <w:r w:rsidRPr="0095273D">
              <w:rPr>
                <w:rFonts w:ascii="Arial" w:hAnsi="Arial" w:cs="Arial"/>
                <w:b/>
                <w:i/>
                <w:sz w:val="20"/>
                <w:szCs w:val="20"/>
              </w:rPr>
              <w:t>verejných zákaziek na dodanie tovaru a verejných zákaziek na poskytnutie služieb:</w:t>
            </w:r>
          </w:p>
          <w:p w14:paraId="5D6615D7" w14:textId="77777777" w:rsidR="001435F6" w:rsidRPr="0095273D" w:rsidRDefault="001435F6" w:rsidP="0095273D">
            <w:pPr>
              <w:tabs>
                <w:tab w:val="left" w:pos="1065"/>
              </w:tabs>
              <w:spacing w:after="0" w:line="240" w:lineRule="auto"/>
              <w:contextualSpacing/>
              <w:rPr>
                <w:rFonts w:ascii="Arial" w:hAnsi="Arial" w:cs="Arial"/>
                <w:b/>
                <w:i/>
                <w:sz w:val="20"/>
                <w:szCs w:val="20"/>
              </w:rPr>
            </w:pPr>
          </w:p>
          <w:p w14:paraId="3060B6C4"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Počas referenčného obdobia</w:t>
            </w:r>
            <w:r w:rsidRPr="0095273D">
              <w:rPr>
                <w:rStyle w:val="Odkaznapoznmkupodiarou"/>
                <w:rFonts w:ascii="Arial" w:hAnsi="Arial" w:cs="Arial"/>
                <w:sz w:val="20"/>
                <w:szCs w:val="20"/>
              </w:rPr>
              <w:footnoteReference w:id="46"/>
            </w:r>
            <w:r w:rsidRPr="0095273D">
              <w:rPr>
                <w:rFonts w:ascii="Arial" w:hAnsi="Arial" w:cs="Arial"/>
                <w:sz w:val="20"/>
                <w:szCs w:val="20"/>
              </w:rPr>
              <w:t xml:space="preserve">, hospodársky subjekt </w:t>
            </w:r>
            <w:r w:rsidRPr="0095273D">
              <w:rPr>
                <w:rFonts w:ascii="Arial" w:hAnsi="Arial" w:cs="Arial"/>
                <w:b/>
                <w:sz w:val="20"/>
                <w:szCs w:val="20"/>
              </w:rPr>
              <w:t xml:space="preserve">doručil tieto hlavné zásielky stanoveného typu alebo poskytol tieto hlavné služby stanoveného typu: </w:t>
            </w:r>
            <w:r w:rsidRPr="0095273D">
              <w:rPr>
                <w:rFonts w:ascii="Arial" w:hAnsi="Arial" w:cs="Arial"/>
                <w:sz w:val="20"/>
                <w:szCs w:val="20"/>
              </w:rPr>
              <w:t xml:space="preserve">Pri zostavovaní </w:t>
            </w:r>
            <w:r w:rsidRPr="0095273D">
              <w:rPr>
                <w:rFonts w:ascii="Arial" w:hAnsi="Arial" w:cs="Arial"/>
                <w:sz w:val="20"/>
                <w:szCs w:val="20"/>
              </w:rPr>
              <w:lastRenderedPageBreak/>
              <w:t>zoznamu, uveďte výšku súm, dátumy a príjemcov, či už verejných alebo súkromných</w:t>
            </w:r>
            <w:r w:rsidRPr="0095273D">
              <w:rPr>
                <w:rStyle w:val="Odkaznapoznmkupodiarou"/>
                <w:rFonts w:ascii="Arial" w:hAnsi="Arial" w:cs="Arial"/>
                <w:sz w:val="20"/>
                <w:szCs w:val="20"/>
              </w:rPr>
              <w:footnoteReference w:id="47"/>
            </w:r>
            <w:r w:rsidRPr="0095273D">
              <w:rPr>
                <w:rFonts w:ascii="Arial" w:hAnsi="Arial" w:cs="Arial"/>
                <w:sz w:val="20"/>
                <w:szCs w:val="20"/>
              </w:rPr>
              <w:t>:</w:t>
            </w:r>
          </w:p>
        </w:tc>
        <w:tc>
          <w:tcPr>
            <w:tcW w:w="5002" w:type="dxa"/>
            <w:gridSpan w:val="6"/>
          </w:tcPr>
          <w:p w14:paraId="095058FE"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lastRenderedPageBreak/>
              <w:t>Počet rokov (toto obdobie je stanovené v príslušnom oznámení alebo súťažných podkladoch):</w:t>
            </w:r>
          </w:p>
          <w:p w14:paraId="6A72CF4E"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24452116" w14:textId="77777777" w:rsidTr="00A95E29">
        <w:trPr>
          <w:trHeight w:val="140"/>
        </w:trPr>
        <w:tc>
          <w:tcPr>
            <w:tcW w:w="4794" w:type="dxa"/>
            <w:vMerge/>
          </w:tcPr>
          <w:p w14:paraId="6090AC16" w14:textId="77777777" w:rsidR="001435F6" w:rsidRPr="0095273D" w:rsidRDefault="001435F6" w:rsidP="0095273D">
            <w:pPr>
              <w:tabs>
                <w:tab w:val="left" w:pos="1065"/>
              </w:tabs>
              <w:spacing w:after="0" w:line="240" w:lineRule="auto"/>
              <w:contextualSpacing/>
              <w:rPr>
                <w:rFonts w:ascii="Arial" w:hAnsi="Arial" w:cs="Arial"/>
                <w:sz w:val="20"/>
                <w:szCs w:val="20"/>
              </w:rPr>
            </w:pPr>
          </w:p>
        </w:tc>
        <w:tc>
          <w:tcPr>
            <w:tcW w:w="1205" w:type="dxa"/>
            <w:gridSpan w:val="2"/>
          </w:tcPr>
          <w:p w14:paraId="2926AB46"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opis</w:t>
            </w:r>
          </w:p>
        </w:tc>
        <w:tc>
          <w:tcPr>
            <w:tcW w:w="1210" w:type="dxa"/>
          </w:tcPr>
          <w:p w14:paraId="4B8569C1"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sumy</w:t>
            </w:r>
          </w:p>
        </w:tc>
        <w:tc>
          <w:tcPr>
            <w:tcW w:w="1216" w:type="dxa"/>
          </w:tcPr>
          <w:p w14:paraId="5836FC56"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dátumy</w:t>
            </w:r>
          </w:p>
        </w:tc>
        <w:tc>
          <w:tcPr>
            <w:tcW w:w="1371" w:type="dxa"/>
            <w:gridSpan w:val="2"/>
          </w:tcPr>
          <w:p w14:paraId="507B464F"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príjemcovia</w:t>
            </w:r>
          </w:p>
        </w:tc>
      </w:tr>
      <w:tr w:rsidR="001435F6" w:rsidRPr="0095273D" w14:paraId="6A637CE7" w14:textId="77777777" w:rsidTr="00A95E29">
        <w:trPr>
          <w:trHeight w:val="140"/>
        </w:trPr>
        <w:tc>
          <w:tcPr>
            <w:tcW w:w="4794" w:type="dxa"/>
            <w:vMerge/>
          </w:tcPr>
          <w:p w14:paraId="0B132169" w14:textId="77777777" w:rsidR="001435F6" w:rsidRPr="0095273D" w:rsidRDefault="001435F6" w:rsidP="0095273D">
            <w:pPr>
              <w:tabs>
                <w:tab w:val="left" w:pos="1065"/>
              </w:tabs>
              <w:spacing w:after="0" w:line="240" w:lineRule="auto"/>
              <w:contextualSpacing/>
              <w:rPr>
                <w:rFonts w:ascii="Arial" w:hAnsi="Arial" w:cs="Arial"/>
                <w:sz w:val="20"/>
                <w:szCs w:val="20"/>
              </w:rPr>
            </w:pPr>
          </w:p>
        </w:tc>
        <w:tc>
          <w:tcPr>
            <w:tcW w:w="1205" w:type="dxa"/>
            <w:gridSpan w:val="2"/>
          </w:tcPr>
          <w:p w14:paraId="77F57981" w14:textId="77777777" w:rsidR="001435F6" w:rsidRPr="0095273D" w:rsidRDefault="001435F6" w:rsidP="0095273D">
            <w:pPr>
              <w:tabs>
                <w:tab w:val="left" w:pos="1065"/>
              </w:tabs>
              <w:spacing w:after="0" w:line="240" w:lineRule="auto"/>
              <w:contextualSpacing/>
              <w:rPr>
                <w:rFonts w:ascii="Arial" w:hAnsi="Arial" w:cs="Arial"/>
                <w:sz w:val="20"/>
                <w:szCs w:val="20"/>
              </w:rPr>
            </w:pPr>
          </w:p>
        </w:tc>
        <w:tc>
          <w:tcPr>
            <w:tcW w:w="1210" w:type="dxa"/>
          </w:tcPr>
          <w:p w14:paraId="1F434B31" w14:textId="77777777" w:rsidR="001435F6" w:rsidRPr="0095273D" w:rsidRDefault="001435F6" w:rsidP="0095273D">
            <w:pPr>
              <w:tabs>
                <w:tab w:val="left" w:pos="1065"/>
              </w:tabs>
              <w:spacing w:after="0" w:line="240" w:lineRule="auto"/>
              <w:contextualSpacing/>
              <w:rPr>
                <w:rFonts w:ascii="Arial" w:hAnsi="Arial" w:cs="Arial"/>
                <w:sz w:val="20"/>
                <w:szCs w:val="20"/>
              </w:rPr>
            </w:pPr>
          </w:p>
        </w:tc>
        <w:tc>
          <w:tcPr>
            <w:tcW w:w="1216" w:type="dxa"/>
          </w:tcPr>
          <w:p w14:paraId="73A85E0E" w14:textId="77777777" w:rsidR="001435F6" w:rsidRPr="0095273D" w:rsidRDefault="001435F6" w:rsidP="0095273D">
            <w:pPr>
              <w:tabs>
                <w:tab w:val="left" w:pos="1065"/>
              </w:tabs>
              <w:spacing w:after="0" w:line="240" w:lineRule="auto"/>
              <w:contextualSpacing/>
              <w:rPr>
                <w:rFonts w:ascii="Arial" w:hAnsi="Arial" w:cs="Arial"/>
                <w:sz w:val="20"/>
                <w:szCs w:val="20"/>
              </w:rPr>
            </w:pPr>
          </w:p>
        </w:tc>
        <w:tc>
          <w:tcPr>
            <w:tcW w:w="1371" w:type="dxa"/>
            <w:gridSpan w:val="2"/>
          </w:tcPr>
          <w:p w14:paraId="1D2D3553" w14:textId="77777777" w:rsidR="001435F6" w:rsidRPr="0095273D" w:rsidRDefault="001435F6" w:rsidP="0095273D">
            <w:pPr>
              <w:tabs>
                <w:tab w:val="left" w:pos="1065"/>
              </w:tabs>
              <w:spacing w:after="0" w:line="240" w:lineRule="auto"/>
              <w:contextualSpacing/>
              <w:rPr>
                <w:rFonts w:ascii="Arial" w:hAnsi="Arial" w:cs="Arial"/>
                <w:sz w:val="20"/>
                <w:szCs w:val="20"/>
              </w:rPr>
            </w:pPr>
          </w:p>
        </w:tc>
      </w:tr>
      <w:tr w:rsidR="001435F6" w:rsidRPr="0095273D" w14:paraId="4B8109DC" w14:textId="77777777" w:rsidTr="00A95E29">
        <w:trPr>
          <w:trHeight w:val="140"/>
        </w:trPr>
        <w:tc>
          <w:tcPr>
            <w:tcW w:w="4794" w:type="dxa"/>
          </w:tcPr>
          <w:p w14:paraId="05BB9C43" w14:textId="77777777" w:rsidR="001435F6" w:rsidRPr="0095273D" w:rsidRDefault="001435F6" w:rsidP="0095273D">
            <w:pPr>
              <w:pStyle w:val="Odsekzoznamu"/>
              <w:numPr>
                <w:ilvl w:val="0"/>
                <w:numId w:val="23"/>
              </w:numPr>
              <w:spacing w:after="0" w:line="240" w:lineRule="auto"/>
              <w:rPr>
                <w:rFonts w:ascii="Arial" w:hAnsi="Arial" w:cs="Arial"/>
                <w:sz w:val="20"/>
                <w:szCs w:val="20"/>
              </w:rPr>
            </w:pPr>
            <w:r w:rsidRPr="0095273D">
              <w:rPr>
                <w:rFonts w:ascii="Arial" w:hAnsi="Arial" w:cs="Arial"/>
                <w:sz w:val="20"/>
                <w:szCs w:val="20"/>
              </w:rPr>
              <w:t>Hospodársky subjekt môže požiadať týchto technikov alebo technické orgány</w:t>
            </w:r>
            <w:r w:rsidRPr="0095273D">
              <w:rPr>
                <w:rStyle w:val="Odkaznapoznmkupodiarou"/>
                <w:rFonts w:ascii="Arial" w:hAnsi="Arial" w:cs="Arial"/>
                <w:sz w:val="20"/>
                <w:szCs w:val="20"/>
              </w:rPr>
              <w:footnoteReference w:id="48"/>
            </w:r>
            <w:r w:rsidRPr="0095273D">
              <w:rPr>
                <w:rFonts w:ascii="Arial" w:hAnsi="Arial" w:cs="Arial"/>
                <w:sz w:val="20"/>
                <w:szCs w:val="20"/>
              </w:rPr>
              <w:t>, najmä tých, ktorí sú zodpovední za kontrolu kvality:</w:t>
            </w:r>
          </w:p>
          <w:p w14:paraId="096670DD" w14:textId="77777777" w:rsidR="001435F6" w:rsidRPr="0095273D" w:rsidRDefault="001435F6" w:rsidP="0095273D">
            <w:pPr>
              <w:pStyle w:val="Odsekzoznamu"/>
              <w:spacing w:after="0" w:line="240" w:lineRule="auto"/>
              <w:ind w:left="360"/>
              <w:rPr>
                <w:rFonts w:ascii="Arial" w:hAnsi="Arial" w:cs="Arial"/>
                <w:sz w:val="20"/>
                <w:szCs w:val="20"/>
              </w:rPr>
            </w:pPr>
          </w:p>
          <w:p w14:paraId="3A047C71"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sz w:val="20"/>
                <w:szCs w:val="20"/>
              </w:rPr>
              <w:t>V prípade verejných zákaziek na uskutočnenie stavebných prác hospodársky subjekt bude môcť využiť týchto technikov alebo technické orgány na vykonanie práce:</w:t>
            </w:r>
          </w:p>
        </w:tc>
        <w:tc>
          <w:tcPr>
            <w:tcW w:w="5002" w:type="dxa"/>
            <w:gridSpan w:val="6"/>
          </w:tcPr>
          <w:p w14:paraId="5926D0B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412107BE" w14:textId="77777777" w:rsidR="001435F6" w:rsidRPr="0095273D" w:rsidRDefault="001435F6" w:rsidP="0095273D">
            <w:pPr>
              <w:spacing w:after="0" w:line="240" w:lineRule="auto"/>
              <w:contextualSpacing/>
              <w:rPr>
                <w:rFonts w:ascii="Arial" w:hAnsi="Arial" w:cs="Arial"/>
                <w:sz w:val="20"/>
                <w:szCs w:val="20"/>
              </w:rPr>
            </w:pPr>
          </w:p>
          <w:p w14:paraId="2B32DE04" w14:textId="77777777" w:rsidR="001435F6" w:rsidRPr="0095273D" w:rsidRDefault="001435F6" w:rsidP="0095273D">
            <w:pPr>
              <w:spacing w:after="0" w:line="240" w:lineRule="auto"/>
              <w:contextualSpacing/>
              <w:rPr>
                <w:rFonts w:ascii="Arial" w:hAnsi="Arial" w:cs="Arial"/>
                <w:sz w:val="20"/>
                <w:szCs w:val="20"/>
              </w:rPr>
            </w:pPr>
          </w:p>
          <w:p w14:paraId="597BF8B2" w14:textId="77777777" w:rsidR="001435F6" w:rsidRPr="0095273D" w:rsidRDefault="001435F6" w:rsidP="0095273D">
            <w:pPr>
              <w:spacing w:after="0" w:line="240" w:lineRule="auto"/>
              <w:contextualSpacing/>
              <w:rPr>
                <w:rFonts w:ascii="Arial" w:hAnsi="Arial" w:cs="Arial"/>
                <w:sz w:val="20"/>
                <w:szCs w:val="20"/>
              </w:rPr>
            </w:pPr>
          </w:p>
          <w:p w14:paraId="0400BC2E" w14:textId="77777777" w:rsidR="001435F6" w:rsidRPr="0095273D" w:rsidRDefault="001435F6" w:rsidP="0095273D">
            <w:pPr>
              <w:spacing w:after="0" w:line="240" w:lineRule="auto"/>
              <w:contextualSpacing/>
              <w:rPr>
                <w:rFonts w:ascii="Arial" w:hAnsi="Arial" w:cs="Arial"/>
                <w:sz w:val="20"/>
                <w:szCs w:val="20"/>
              </w:rPr>
            </w:pPr>
          </w:p>
          <w:p w14:paraId="2B3FD95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0132ED63" w14:textId="77777777" w:rsidTr="00A95E29">
        <w:trPr>
          <w:trHeight w:val="140"/>
        </w:trPr>
        <w:tc>
          <w:tcPr>
            <w:tcW w:w="4794" w:type="dxa"/>
          </w:tcPr>
          <w:p w14:paraId="30642C6B" w14:textId="77777777" w:rsidR="001435F6" w:rsidRPr="0095273D" w:rsidRDefault="001435F6" w:rsidP="0095273D">
            <w:pPr>
              <w:pStyle w:val="Odsekzoznamu"/>
              <w:numPr>
                <w:ilvl w:val="0"/>
                <w:numId w:val="23"/>
              </w:numPr>
              <w:spacing w:after="0" w:line="240" w:lineRule="auto"/>
              <w:rPr>
                <w:rFonts w:ascii="Arial" w:hAnsi="Arial" w:cs="Arial"/>
                <w:sz w:val="20"/>
                <w:szCs w:val="20"/>
              </w:rPr>
            </w:pPr>
            <w:r w:rsidRPr="0095273D">
              <w:rPr>
                <w:rFonts w:ascii="Arial" w:hAnsi="Arial" w:cs="Arial"/>
                <w:sz w:val="20"/>
                <w:szCs w:val="20"/>
              </w:rPr>
              <w:t xml:space="preserve">Hospodársky subjekt využíva tieto </w:t>
            </w:r>
            <w:r w:rsidRPr="0095273D">
              <w:rPr>
                <w:rFonts w:ascii="Arial" w:hAnsi="Arial" w:cs="Arial"/>
                <w:b/>
                <w:sz w:val="20"/>
                <w:szCs w:val="20"/>
              </w:rPr>
              <w:t>technické zariadenia a opatrenia na zabezpečenie kvality a </w:t>
            </w:r>
            <w:r w:rsidRPr="0095273D">
              <w:rPr>
                <w:rFonts w:ascii="Arial" w:hAnsi="Arial" w:cs="Arial"/>
                <w:sz w:val="20"/>
                <w:szCs w:val="20"/>
              </w:rPr>
              <w:t xml:space="preserve">jeho </w:t>
            </w:r>
            <w:r w:rsidRPr="0095273D">
              <w:rPr>
                <w:rFonts w:ascii="Arial" w:hAnsi="Arial" w:cs="Arial"/>
                <w:b/>
                <w:sz w:val="20"/>
                <w:szCs w:val="20"/>
              </w:rPr>
              <w:t xml:space="preserve">výskumné zariadenia </w:t>
            </w:r>
            <w:r w:rsidRPr="0095273D">
              <w:rPr>
                <w:rFonts w:ascii="Arial" w:hAnsi="Arial" w:cs="Arial"/>
                <w:sz w:val="20"/>
                <w:szCs w:val="20"/>
              </w:rPr>
              <w:t>sú:</w:t>
            </w:r>
          </w:p>
        </w:tc>
        <w:tc>
          <w:tcPr>
            <w:tcW w:w="5002" w:type="dxa"/>
            <w:gridSpan w:val="6"/>
          </w:tcPr>
          <w:p w14:paraId="0E08C32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638CDA1C" w14:textId="77777777" w:rsidTr="00A95E29">
        <w:trPr>
          <w:trHeight w:val="140"/>
        </w:trPr>
        <w:tc>
          <w:tcPr>
            <w:tcW w:w="4794" w:type="dxa"/>
          </w:tcPr>
          <w:p w14:paraId="19C99003" w14:textId="77777777" w:rsidR="001435F6" w:rsidRPr="0095273D" w:rsidRDefault="001435F6" w:rsidP="0095273D">
            <w:pPr>
              <w:pStyle w:val="Odsekzoznamu"/>
              <w:numPr>
                <w:ilvl w:val="0"/>
                <w:numId w:val="23"/>
              </w:numPr>
              <w:spacing w:after="0" w:line="240" w:lineRule="auto"/>
              <w:rPr>
                <w:rFonts w:ascii="Arial" w:hAnsi="Arial" w:cs="Arial"/>
                <w:sz w:val="20"/>
                <w:szCs w:val="20"/>
              </w:rPr>
            </w:pPr>
            <w:r w:rsidRPr="0095273D">
              <w:rPr>
                <w:rFonts w:ascii="Arial" w:hAnsi="Arial" w:cs="Arial"/>
                <w:sz w:val="20"/>
                <w:szCs w:val="20"/>
              </w:rPr>
              <w:t xml:space="preserve">Hospodársky subjekt bude môcť pri plnení zákazky uplatňovať tento systém </w:t>
            </w:r>
            <w:r w:rsidRPr="0095273D">
              <w:rPr>
                <w:rFonts w:ascii="Arial" w:hAnsi="Arial" w:cs="Arial"/>
                <w:b/>
                <w:sz w:val="20"/>
                <w:szCs w:val="20"/>
              </w:rPr>
              <w:t xml:space="preserve">riadenia dodávateľského reťazca  </w:t>
            </w:r>
            <w:r w:rsidRPr="0095273D">
              <w:rPr>
                <w:rFonts w:ascii="Arial" w:hAnsi="Arial" w:cs="Arial"/>
                <w:sz w:val="20"/>
                <w:szCs w:val="20"/>
              </w:rPr>
              <w:t>a sledovací systém:</w:t>
            </w:r>
          </w:p>
        </w:tc>
        <w:tc>
          <w:tcPr>
            <w:tcW w:w="5002" w:type="dxa"/>
            <w:gridSpan w:val="6"/>
          </w:tcPr>
          <w:p w14:paraId="64A67A8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61B7CEFE"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42D68F44" w14:textId="77777777" w:rsidTr="00A95E29">
        <w:trPr>
          <w:trHeight w:val="140"/>
        </w:trPr>
        <w:tc>
          <w:tcPr>
            <w:tcW w:w="4794" w:type="dxa"/>
          </w:tcPr>
          <w:p w14:paraId="2D985D55" w14:textId="77777777" w:rsidR="001435F6" w:rsidRPr="0095273D" w:rsidRDefault="001435F6" w:rsidP="0095273D">
            <w:pPr>
              <w:pStyle w:val="Odsekzoznamu"/>
              <w:numPr>
                <w:ilvl w:val="0"/>
                <w:numId w:val="23"/>
              </w:numPr>
              <w:spacing w:after="0" w:line="240" w:lineRule="auto"/>
              <w:rPr>
                <w:rFonts w:ascii="Arial" w:hAnsi="Arial" w:cs="Arial"/>
                <w:sz w:val="20"/>
                <w:szCs w:val="20"/>
              </w:rPr>
            </w:pPr>
            <w:r w:rsidRPr="0095273D">
              <w:rPr>
                <w:rFonts w:ascii="Arial" w:hAnsi="Arial" w:cs="Arial"/>
                <w:b/>
                <w:sz w:val="20"/>
                <w:szCs w:val="20"/>
              </w:rPr>
              <w:t>V prípade zložitých výrobkov alebo služieb, ktoré majú byť dodané alebo poskytnuté, alebo výnimočne v prípade výrobkov alebo služieb, ktoré sú požadované na osobitný účel:</w:t>
            </w:r>
          </w:p>
          <w:p w14:paraId="494154B4" w14:textId="77777777" w:rsidR="001435F6" w:rsidRPr="0095273D" w:rsidRDefault="001435F6" w:rsidP="0095273D">
            <w:pPr>
              <w:pStyle w:val="Odsekzoznamu"/>
              <w:spacing w:after="0" w:line="240" w:lineRule="auto"/>
              <w:ind w:left="360"/>
              <w:rPr>
                <w:rFonts w:ascii="Arial" w:hAnsi="Arial" w:cs="Arial"/>
                <w:b/>
                <w:sz w:val="20"/>
                <w:szCs w:val="20"/>
              </w:rPr>
            </w:pPr>
          </w:p>
          <w:p w14:paraId="6A5B5A86"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sz w:val="20"/>
                <w:szCs w:val="20"/>
              </w:rPr>
              <w:t xml:space="preserve">Hospodársky subjekt </w:t>
            </w:r>
            <w:r w:rsidRPr="0095273D">
              <w:rPr>
                <w:rFonts w:ascii="Arial" w:hAnsi="Arial" w:cs="Arial"/>
                <w:b/>
                <w:sz w:val="20"/>
                <w:szCs w:val="20"/>
              </w:rPr>
              <w:t xml:space="preserve">umožní </w:t>
            </w:r>
            <w:r w:rsidRPr="0095273D">
              <w:rPr>
                <w:rFonts w:ascii="Arial" w:hAnsi="Arial" w:cs="Arial"/>
                <w:sz w:val="20"/>
                <w:szCs w:val="20"/>
              </w:rPr>
              <w:t xml:space="preserve">vykonanie </w:t>
            </w:r>
            <w:r w:rsidRPr="0095273D">
              <w:rPr>
                <w:rFonts w:ascii="Arial" w:hAnsi="Arial" w:cs="Arial"/>
                <w:b/>
                <w:sz w:val="20"/>
                <w:szCs w:val="20"/>
              </w:rPr>
              <w:t>kontrol</w:t>
            </w:r>
            <w:r w:rsidRPr="0095273D">
              <w:rPr>
                <w:rStyle w:val="Odkaznapoznmkupodiarou"/>
                <w:rFonts w:ascii="Arial" w:hAnsi="Arial" w:cs="Arial"/>
                <w:b/>
                <w:sz w:val="20"/>
                <w:szCs w:val="20"/>
              </w:rPr>
              <w:footnoteReference w:id="49"/>
            </w:r>
            <w:r w:rsidRPr="0095273D">
              <w:rPr>
                <w:rFonts w:ascii="Arial" w:hAnsi="Arial" w:cs="Arial"/>
                <w:b/>
                <w:sz w:val="20"/>
                <w:szCs w:val="20"/>
              </w:rPr>
              <w:t xml:space="preserve"> výrobných kapacít </w:t>
            </w:r>
            <w:r w:rsidRPr="0095273D">
              <w:rPr>
                <w:rFonts w:ascii="Arial" w:hAnsi="Arial" w:cs="Arial"/>
                <w:sz w:val="20"/>
                <w:szCs w:val="20"/>
              </w:rPr>
              <w:t xml:space="preserve">alebo </w:t>
            </w:r>
            <w:r w:rsidRPr="0095273D">
              <w:rPr>
                <w:rFonts w:ascii="Arial" w:hAnsi="Arial" w:cs="Arial"/>
                <w:b/>
                <w:sz w:val="20"/>
                <w:szCs w:val="20"/>
              </w:rPr>
              <w:t xml:space="preserve">technickej spôsobilosti </w:t>
            </w:r>
            <w:r w:rsidRPr="0095273D">
              <w:rPr>
                <w:rFonts w:ascii="Arial" w:hAnsi="Arial" w:cs="Arial"/>
                <w:sz w:val="20"/>
                <w:szCs w:val="20"/>
              </w:rPr>
              <w:t xml:space="preserve">hospodárskeho subjektu a v prípade potreby </w:t>
            </w:r>
            <w:r w:rsidRPr="0095273D">
              <w:rPr>
                <w:rFonts w:ascii="Arial" w:hAnsi="Arial" w:cs="Arial"/>
                <w:b/>
                <w:sz w:val="20"/>
                <w:szCs w:val="20"/>
              </w:rPr>
              <w:t xml:space="preserve">študijných a výskumných prostriedkov, </w:t>
            </w:r>
            <w:r w:rsidRPr="0095273D">
              <w:rPr>
                <w:rFonts w:ascii="Arial" w:hAnsi="Arial" w:cs="Arial"/>
                <w:sz w:val="20"/>
                <w:szCs w:val="20"/>
              </w:rPr>
              <w:t>ktoré má k dispozícii, a </w:t>
            </w:r>
            <w:r w:rsidRPr="0095273D">
              <w:rPr>
                <w:rFonts w:ascii="Arial" w:hAnsi="Arial" w:cs="Arial"/>
                <w:b/>
                <w:sz w:val="20"/>
                <w:szCs w:val="20"/>
              </w:rPr>
              <w:t>kvality kontrolných opatrení</w:t>
            </w:r>
            <w:r w:rsidRPr="0095273D">
              <w:rPr>
                <w:rFonts w:ascii="Arial" w:hAnsi="Arial" w:cs="Arial"/>
                <w:sz w:val="20"/>
                <w:szCs w:val="20"/>
              </w:rPr>
              <w:t xml:space="preserve">.    </w:t>
            </w:r>
          </w:p>
        </w:tc>
        <w:tc>
          <w:tcPr>
            <w:tcW w:w="5002" w:type="dxa"/>
            <w:gridSpan w:val="6"/>
          </w:tcPr>
          <w:p w14:paraId="4DACBE6A" w14:textId="77777777" w:rsidR="001435F6" w:rsidRPr="0095273D" w:rsidRDefault="001435F6" w:rsidP="0095273D">
            <w:pPr>
              <w:spacing w:after="0" w:line="240" w:lineRule="auto"/>
              <w:contextualSpacing/>
              <w:rPr>
                <w:rFonts w:ascii="Arial" w:hAnsi="Arial" w:cs="Arial"/>
                <w:sz w:val="20"/>
                <w:szCs w:val="20"/>
              </w:rPr>
            </w:pPr>
          </w:p>
          <w:p w14:paraId="7711CC62" w14:textId="77777777" w:rsidR="001435F6" w:rsidRPr="0095273D" w:rsidRDefault="001435F6" w:rsidP="0095273D">
            <w:pPr>
              <w:spacing w:after="0" w:line="240" w:lineRule="auto"/>
              <w:contextualSpacing/>
              <w:rPr>
                <w:rFonts w:ascii="Arial" w:hAnsi="Arial" w:cs="Arial"/>
                <w:sz w:val="20"/>
                <w:szCs w:val="20"/>
              </w:rPr>
            </w:pPr>
          </w:p>
          <w:p w14:paraId="00DAD0AE" w14:textId="77777777" w:rsidR="001435F6" w:rsidRPr="0095273D" w:rsidRDefault="001435F6" w:rsidP="0095273D">
            <w:pPr>
              <w:spacing w:after="0" w:line="240" w:lineRule="auto"/>
              <w:contextualSpacing/>
              <w:rPr>
                <w:rFonts w:ascii="Arial" w:hAnsi="Arial" w:cs="Arial"/>
                <w:sz w:val="20"/>
                <w:szCs w:val="20"/>
              </w:rPr>
            </w:pPr>
          </w:p>
          <w:p w14:paraId="6584471A" w14:textId="5B4E78E0"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64677309">
                <v:shape id="_x0000_i1263" type="#_x0000_t75" style="width:41.75pt;height:20.45pt" o:ole="">
                  <v:imagedata r:id="rId103" o:title=""/>
                </v:shape>
                <w:control r:id="rId104" w:name="CheckBox1531" w:shapeid="_x0000_i126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6FB50D23">
                <v:shape id="_x0000_i1265" type="#_x0000_t75" style="width:45pt;height:20.45pt" o:ole="">
                  <v:imagedata r:id="rId28" o:title=""/>
                </v:shape>
                <w:control r:id="rId105" w:name="CheckBox2531" w:shapeid="_x0000_i1265"/>
              </w:object>
            </w:r>
            <w:r w:rsidR="001435F6" w:rsidRPr="0095273D">
              <w:rPr>
                <w:rFonts w:ascii="Arial" w:hAnsi="Arial" w:cs="Arial"/>
                <w:sz w:val="20"/>
                <w:szCs w:val="20"/>
              </w:rPr>
              <w:t xml:space="preserve">  </w:t>
            </w:r>
          </w:p>
          <w:p w14:paraId="1EA88A83"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527DB9EE" w14:textId="77777777" w:rsidTr="00A95E29">
        <w:trPr>
          <w:trHeight w:val="140"/>
        </w:trPr>
        <w:tc>
          <w:tcPr>
            <w:tcW w:w="4794" w:type="dxa"/>
          </w:tcPr>
          <w:p w14:paraId="3C430F13" w14:textId="77777777" w:rsidR="001435F6" w:rsidRPr="0095273D" w:rsidRDefault="001435F6" w:rsidP="0095273D">
            <w:pPr>
              <w:pStyle w:val="Odsekzoznamu"/>
              <w:numPr>
                <w:ilvl w:val="0"/>
                <w:numId w:val="23"/>
              </w:numPr>
              <w:spacing w:after="0" w:line="240" w:lineRule="auto"/>
              <w:rPr>
                <w:rFonts w:ascii="Arial" w:hAnsi="Arial" w:cs="Arial"/>
                <w:sz w:val="20"/>
                <w:szCs w:val="20"/>
              </w:rPr>
            </w:pPr>
            <w:r w:rsidRPr="0095273D">
              <w:rPr>
                <w:rFonts w:ascii="Arial" w:hAnsi="Arial" w:cs="Arial"/>
                <w:sz w:val="20"/>
                <w:szCs w:val="20"/>
              </w:rPr>
              <w:t xml:space="preserve">Tieto subjekty musia mať takéto </w:t>
            </w:r>
            <w:r w:rsidRPr="0095273D">
              <w:rPr>
                <w:rFonts w:ascii="Arial" w:hAnsi="Arial" w:cs="Arial"/>
                <w:b/>
                <w:sz w:val="20"/>
                <w:szCs w:val="20"/>
              </w:rPr>
              <w:t>vzdelanie a odbornú kvalifikáciu:</w:t>
            </w:r>
          </w:p>
          <w:p w14:paraId="73A630E7" w14:textId="77777777" w:rsidR="001435F6" w:rsidRPr="0095273D" w:rsidRDefault="001435F6" w:rsidP="0095273D">
            <w:pPr>
              <w:spacing w:after="0" w:line="240" w:lineRule="auto"/>
              <w:contextualSpacing/>
              <w:rPr>
                <w:rFonts w:ascii="Arial" w:hAnsi="Arial" w:cs="Arial"/>
                <w:sz w:val="20"/>
                <w:szCs w:val="20"/>
              </w:rPr>
            </w:pPr>
          </w:p>
          <w:p w14:paraId="49AF086D" w14:textId="77777777" w:rsidR="001435F6" w:rsidRPr="0095273D" w:rsidRDefault="001435F6" w:rsidP="0095273D">
            <w:pPr>
              <w:pStyle w:val="Odsekzoznamu"/>
              <w:numPr>
                <w:ilvl w:val="0"/>
                <w:numId w:val="24"/>
              </w:numPr>
              <w:spacing w:after="0" w:line="240" w:lineRule="auto"/>
              <w:rPr>
                <w:rFonts w:ascii="Arial" w:hAnsi="Arial" w:cs="Arial"/>
                <w:sz w:val="20"/>
                <w:szCs w:val="20"/>
              </w:rPr>
            </w:pPr>
            <w:r w:rsidRPr="0095273D">
              <w:rPr>
                <w:rFonts w:ascii="Arial" w:hAnsi="Arial" w:cs="Arial"/>
                <w:sz w:val="20"/>
                <w:szCs w:val="20"/>
              </w:rPr>
              <w:t xml:space="preserve">Samotný poskytovateľ služieb alebo zhotoviteľ, </w:t>
            </w:r>
            <w:r w:rsidRPr="0095273D">
              <w:rPr>
                <w:rFonts w:ascii="Arial" w:hAnsi="Arial" w:cs="Arial"/>
                <w:b/>
                <w:sz w:val="20"/>
                <w:szCs w:val="20"/>
              </w:rPr>
              <w:t xml:space="preserve">a/alebo </w:t>
            </w:r>
            <w:r w:rsidRPr="0095273D">
              <w:rPr>
                <w:rFonts w:ascii="Arial" w:hAnsi="Arial" w:cs="Arial"/>
                <w:sz w:val="20"/>
                <w:szCs w:val="20"/>
              </w:rPr>
              <w:t>(v závislosti od požiadaviek uvedených v príslušnom oznámení alebo súťažných podkladoch)</w:t>
            </w:r>
          </w:p>
          <w:p w14:paraId="5AE316D6" w14:textId="77777777" w:rsidR="001435F6" w:rsidRPr="0095273D" w:rsidRDefault="001435F6" w:rsidP="0095273D">
            <w:pPr>
              <w:pStyle w:val="Odsekzoznamu"/>
              <w:numPr>
                <w:ilvl w:val="0"/>
                <w:numId w:val="24"/>
              </w:numPr>
              <w:spacing w:after="0" w:line="240" w:lineRule="auto"/>
              <w:rPr>
                <w:rFonts w:ascii="Arial" w:hAnsi="Arial" w:cs="Arial"/>
                <w:sz w:val="20"/>
                <w:szCs w:val="20"/>
              </w:rPr>
            </w:pPr>
            <w:r w:rsidRPr="0095273D">
              <w:rPr>
                <w:rFonts w:ascii="Arial" w:hAnsi="Arial" w:cs="Arial"/>
                <w:sz w:val="20"/>
                <w:szCs w:val="20"/>
              </w:rPr>
              <w:t>jeho riadiaci pracovníci:</w:t>
            </w:r>
          </w:p>
        </w:tc>
        <w:tc>
          <w:tcPr>
            <w:tcW w:w="5002" w:type="dxa"/>
            <w:gridSpan w:val="6"/>
          </w:tcPr>
          <w:p w14:paraId="54EFF665" w14:textId="77777777" w:rsidR="001435F6" w:rsidRPr="0095273D" w:rsidRDefault="001435F6" w:rsidP="0095273D">
            <w:pPr>
              <w:spacing w:after="0" w:line="240" w:lineRule="auto"/>
              <w:contextualSpacing/>
              <w:rPr>
                <w:rFonts w:ascii="Arial" w:hAnsi="Arial" w:cs="Arial"/>
                <w:sz w:val="20"/>
                <w:szCs w:val="20"/>
              </w:rPr>
            </w:pPr>
          </w:p>
          <w:p w14:paraId="14CC54B0" w14:textId="77777777" w:rsidR="001435F6" w:rsidRPr="0095273D" w:rsidRDefault="001435F6" w:rsidP="0095273D">
            <w:pPr>
              <w:spacing w:after="0" w:line="240" w:lineRule="auto"/>
              <w:contextualSpacing/>
              <w:rPr>
                <w:rFonts w:ascii="Arial" w:hAnsi="Arial" w:cs="Arial"/>
                <w:sz w:val="20"/>
                <w:szCs w:val="20"/>
              </w:rPr>
            </w:pPr>
          </w:p>
          <w:p w14:paraId="7DD9AF29" w14:textId="77777777" w:rsidR="001435F6" w:rsidRPr="0095273D" w:rsidRDefault="001435F6" w:rsidP="0095273D">
            <w:pPr>
              <w:spacing w:after="0" w:line="240" w:lineRule="auto"/>
              <w:contextualSpacing/>
              <w:rPr>
                <w:rFonts w:ascii="Arial" w:hAnsi="Arial" w:cs="Arial"/>
                <w:sz w:val="20"/>
                <w:szCs w:val="20"/>
              </w:rPr>
            </w:pPr>
          </w:p>
          <w:p w14:paraId="2321C62F" w14:textId="77777777" w:rsidR="001435F6" w:rsidRPr="0095273D" w:rsidRDefault="001435F6" w:rsidP="0095273D">
            <w:pPr>
              <w:pStyle w:val="Odsekzoznamu"/>
              <w:numPr>
                <w:ilvl w:val="0"/>
                <w:numId w:val="25"/>
              </w:numPr>
              <w:spacing w:after="0" w:line="240" w:lineRule="auto"/>
              <w:rPr>
                <w:rFonts w:ascii="Arial" w:hAnsi="Arial" w:cs="Arial"/>
                <w:sz w:val="20"/>
                <w:szCs w:val="20"/>
              </w:rPr>
            </w:pPr>
            <w:r w:rsidRPr="0095273D">
              <w:rPr>
                <w:rFonts w:ascii="Arial" w:hAnsi="Arial" w:cs="Arial"/>
                <w:sz w:val="20"/>
                <w:szCs w:val="20"/>
              </w:rPr>
              <w:t>[...........]</w:t>
            </w:r>
          </w:p>
          <w:p w14:paraId="61BCD084" w14:textId="77777777" w:rsidR="001435F6" w:rsidRPr="0095273D" w:rsidRDefault="001435F6" w:rsidP="0095273D">
            <w:pPr>
              <w:pStyle w:val="Odsekzoznamu"/>
              <w:spacing w:after="0" w:line="240" w:lineRule="auto"/>
              <w:ind w:left="360"/>
              <w:rPr>
                <w:rFonts w:ascii="Arial" w:hAnsi="Arial" w:cs="Arial"/>
                <w:sz w:val="20"/>
                <w:szCs w:val="20"/>
              </w:rPr>
            </w:pPr>
          </w:p>
          <w:p w14:paraId="239830D2" w14:textId="77777777" w:rsidR="001435F6" w:rsidRPr="0095273D" w:rsidRDefault="001435F6" w:rsidP="0095273D">
            <w:pPr>
              <w:spacing w:after="0" w:line="240" w:lineRule="auto"/>
              <w:contextualSpacing/>
              <w:rPr>
                <w:rFonts w:ascii="Arial" w:hAnsi="Arial" w:cs="Arial"/>
                <w:sz w:val="20"/>
                <w:szCs w:val="20"/>
              </w:rPr>
            </w:pPr>
          </w:p>
          <w:p w14:paraId="2095AC1A" w14:textId="77777777" w:rsidR="001435F6" w:rsidRPr="0095273D" w:rsidRDefault="001435F6" w:rsidP="0095273D">
            <w:pPr>
              <w:pStyle w:val="Odsekzoznamu"/>
              <w:spacing w:after="0" w:line="240" w:lineRule="auto"/>
              <w:ind w:left="360"/>
              <w:rPr>
                <w:rFonts w:ascii="Arial" w:hAnsi="Arial" w:cs="Arial"/>
                <w:sz w:val="20"/>
                <w:szCs w:val="20"/>
              </w:rPr>
            </w:pPr>
          </w:p>
          <w:p w14:paraId="28F823AF" w14:textId="77777777" w:rsidR="001435F6" w:rsidRPr="0095273D" w:rsidRDefault="001435F6" w:rsidP="0095273D">
            <w:pPr>
              <w:pStyle w:val="Odsekzoznamu"/>
              <w:numPr>
                <w:ilvl w:val="0"/>
                <w:numId w:val="25"/>
              </w:numPr>
              <w:spacing w:after="0" w:line="240" w:lineRule="auto"/>
              <w:rPr>
                <w:rFonts w:ascii="Arial" w:hAnsi="Arial" w:cs="Arial"/>
                <w:sz w:val="20"/>
                <w:szCs w:val="20"/>
              </w:rPr>
            </w:pPr>
            <w:r w:rsidRPr="0095273D">
              <w:rPr>
                <w:rFonts w:ascii="Arial" w:hAnsi="Arial" w:cs="Arial"/>
                <w:sz w:val="20"/>
                <w:szCs w:val="20"/>
              </w:rPr>
              <w:t>[...........]</w:t>
            </w:r>
          </w:p>
        </w:tc>
      </w:tr>
      <w:tr w:rsidR="001435F6" w:rsidRPr="0095273D" w14:paraId="308E1310" w14:textId="77777777" w:rsidTr="00A95E29">
        <w:trPr>
          <w:gridAfter w:val="1"/>
          <w:wAfter w:w="56" w:type="dxa"/>
        </w:trPr>
        <w:tc>
          <w:tcPr>
            <w:tcW w:w="4870" w:type="dxa"/>
            <w:gridSpan w:val="2"/>
          </w:tcPr>
          <w:p w14:paraId="3C52B2A2"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 xml:space="preserve">Hospodársky subjekt bude pri plnení zákazky schopný uplatňovať tieto </w:t>
            </w:r>
            <w:r w:rsidRPr="0095273D">
              <w:rPr>
                <w:rFonts w:ascii="Arial" w:hAnsi="Arial" w:cs="Arial"/>
                <w:b/>
                <w:sz w:val="20"/>
                <w:szCs w:val="20"/>
              </w:rPr>
              <w:t>opatrenia environmentálneho riadenia:</w:t>
            </w:r>
          </w:p>
        </w:tc>
        <w:tc>
          <w:tcPr>
            <w:tcW w:w="4870" w:type="dxa"/>
            <w:gridSpan w:val="4"/>
          </w:tcPr>
          <w:p w14:paraId="4B9BBC2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09DF6213" w14:textId="77777777" w:rsidTr="00A95E29">
        <w:trPr>
          <w:gridAfter w:val="1"/>
          <w:wAfter w:w="56" w:type="dxa"/>
        </w:trPr>
        <w:tc>
          <w:tcPr>
            <w:tcW w:w="4870" w:type="dxa"/>
            <w:gridSpan w:val="2"/>
          </w:tcPr>
          <w:p w14:paraId="557E200F"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b/>
                <w:sz w:val="20"/>
                <w:szCs w:val="20"/>
              </w:rPr>
              <w:t xml:space="preserve">Ročný priemerný počet zamestnancov </w:t>
            </w:r>
            <w:r w:rsidRPr="0095273D">
              <w:rPr>
                <w:rFonts w:ascii="Arial" w:hAnsi="Arial" w:cs="Arial"/>
                <w:sz w:val="20"/>
                <w:szCs w:val="20"/>
              </w:rPr>
              <w:t>hospodárskeho subjektu a počet riadiacich pracovníkov za posledné tri roky sú takéto:</w:t>
            </w:r>
          </w:p>
        </w:tc>
        <w:tc>
          <w:tcPr>
            <w:tcW w:w="4870" w:type="dxa"/>
            <w:gridSpan w:val="4"/>
          </w:tcPr>
          <w:p w14:paraId="62A0B1B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ročný priemerný počet zamestnancov:</w:t>
            </w:r>
          </w:p>
          <w:p w14:paraId="49CECA9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1D3FE30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36F5059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70E361D7" w14:textId="77777777" w:rsidR="001435F6" w:rsidRPr="0095273D" w:rsidRDefault="001435F6" w:rsidP="0095273D">
            <w:pPr>
              <w:spacing w:after="0" w:line="240" w:lineRule="auto"/>
              <w:contextualSpacing/>
              <w:rPr>
                <w:rFonts w:ascii="Arial" w:hAnsi="Arial" w:cs="Arial"/>
                <w:sz w:val="20"/>
                <w:szCs w:val="20"/>
              </w:rPr>
            </w:pPr>
          </w:p>
          <w:p w14:paraId="5E2D70F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počet riadiacich pracovníkov:</w:t>
            </w:r>
          </w:p>
          <w:p w14:paraId="105370F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6C20DD1C"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43CF7C4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663210B4" w14:textId="77777777" w:rsidTr="00A95E29">
        <w:trPr>
          <w:gridAfter w:val="1"/>
          <w:wAfter w:w="56" w:type="dxa"/>
        </w:trPr>
        <w:tc>
          <w:tcPr>
            <w:tcW w:w="4870" w:type="dxa"/>
            <w:gridSpan w:val="2"/>
          </w:tcPr>
          <w:p w14:paraId="59C221CE"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 xml:space="preserve">Tieto </w:t>
            </w:r>
            <w:r w:rsidRPr="0095273D">
              <w:rPr>
                <w:rFonts w:ascii="Arial" w:hAnsi="Arial" w:cs="Arial"/>
                <w:b/>
                <w:sz w:val="20"/>
                <w:szCs w:val="20"/>
              </w:rPr>
              <w:t xml:space="preserve">nástroje, strojové alebo technické vybavenie </w:t>
            </w:r>
            <w:r w:rsidRPr="0095273D">
              <w:rPr>
                <w:rFonts w:ascii="Arial" w:hAnsi="Arial" w:cs="Arial"/>
                <w:sz w:val="20"/>
                <w:szCs w:val="20"/>
              </w:rPr>
              <w:t xml:space="preserve"> bude mať hospodársky subjekt k dispozícii na realizáciu zákazky:</w:t>
            </w:r>
          </w:p>
        </w:tc>
        <w:tc>
          <w:tcPr>
            <w:tcW w:w="4870" w:type="dxa"/>
            <w:gridSpan w:val="4"/>
          </w:tcPr>
          <w:p w14:paraId="0797D0C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00D8C784" w14:textId="77777777" w:rsidTr="00A95E29">
        <w:trPr>
          <w:gridAfter w:val="1"/>
          <w:wAfter w:w="56" w:type="dxa"/>
        </w:trPr>
        <w:tc>
          <w:tcPr>
            <w:tcW w:w="4870" w:type="dxa"/>
            <w:gridSpan w:val="2"/>
          </w:tcPr>
          <w:p w14:paraId="29B7A721"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lastRenderedPageBreak/>
              <w:t xml:space="preserve">Hospodársky subjekt </w:t>
            </w:r>
            <w:r w:rsidRPr="0095273D">
              <w:rPr>
                <w:rFonts w:ascii="Arial" w:hAnsi="Arial" w:cs="Arial"/>
                <w:b/>
                <w:sz w:val="20"/>
                <w:szCs w:val="20"/>
              </w:rPr>
              <w:t>má v úmysle prípadne zadať subdodávateľom</w:t>
            </w:r>
            <w:r w:rsidRPr="0095273D">
              <w:rPr>
                <w:rStyle w:val="Odkaznapoznmkupodiarou"/>
                <w:rFonts w:ascii="Arial" w:hAnsi="Arial" w:cs="Arial"/>
                <w:b/>
                <w:sz w:val="20"/>
                <w:szCs w:val="20"/>
              </w:rPr>
              <w:footnoteReference w:id="50"/>
            </w:r>
            <w:r w:rsidRPr="0095273D">
              <w:rPr>
                <w:rFonts w:ascii="Arial" w:hAnsi="Arial" w:cs="Arial"/>
                <w:b/>
                <w:sz w:val="20"/>
                <w:szCs w:val="20"/>
              </w:rPr>
              <w:t xml:space="preserve"> </w:t>
            </w:r>
            <w:r w:rsidRPr="0095273D">
              <w:rPr>
                <w:rFonts w:ascii="Arial" w:hAnsi="Arial" w:cs="Arial"/>
                <w:sz w:val="20"/>
                <w:szCs w:val="20"/>
              </w:rPr>
              <w:t xml:space="preserve">túto </w:t>
            </w:r>
            <w:r w:rsidRPr="0095273D">
              <w:rPr>
                <w:rFonts w:ascii="Arial" w:hAnsi="Arial" w:cs="Arial"/>
                <w:b/>
                <w:sz w:val="20"/>
                <w:szCs w:val="20"/>
              </w:rPr>
              <w:t>časť (t. j. percento) zákazky:</w:t>
            </w:r>
          </w:p>
        </w:tc>
        <w:tc>
          <w:tcPr>
            <w:tcW w:w="4870" w:type="dxa"/>
            <w:gridSpan w:val="4"/>
          </w:tcPr>
          <w:p w14:paraId="05935962"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0ECA0427" w14:textId="77777777" w:rsidTr="00A95E29">
        <w:trPr>
          <w:gridAfter w:val="1"/>
          <w:wAfter w:w="56" w:type="dxa"/>
        </w:trPr>
        <w:tc>
          <w:tcPr>
            <w:tcW w:w="4870" w:type="dxa"/>
            <w:gridSpan w:val="2"/>
          </w:tcPr>
          <w:p w14:paraId="176ACE4D"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 xml:space="preserve">V prípade </w:t>
            </w:r>
            <w:r w:rsidRPr="0095273D">
              <w:rPr>
                <w:rFonts w:ascii="Arial" w:hAnsi="Arial" w:cs="Arial"/>
                <w:b/>
                <w:sz w:val="20"/>
                <w:szCs w:val="20"/>
              </w:rPr>
              <w:t>verejných zákaziek na dodanie tovaru:</w:t>
            </w:r>
          </w:p>
          <w:p w14:paraId="77790E0D" w14:textId="77777777" w:rsidR="001435F6" w:rsidRPr="0095273D" w:rsidRDefault="001435F6" w:rsidP="0095273D">
            <w:pPr>
              <w:pStyle w:val="Odsekzoznamu"/>
              <w:spacing w:after="0" w:line="240" w:lineRule="auto"/>
              <w:ind w:left="360"/>
              <w:rPr>
                <w:rFonts w:ascii="Arial" w:hAnsi="Arial" w:cs="Arial"/>
                <w:sz w:val="20"/>
                <w:szCs w:val="20"/>
              </w:rPr>
            </w:pPr>
          </w:p>
          <w:p w14:paraId="7A1D0942"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sz w:val="20"/>
                <w:szCs w:val="20"/>
              </w:rPr>
              <w:t>Hospodársky subjekt poskytne požadované vzorky, opisy alebo fotografie tovaru, ktorý sa má dodať, ku ktorým nemusia byť priložené osvedčenia o pravosti.</w:t>
            </w:r>
          </w:p>
          <w:p w14:paraId="46F92D3A" w14:textId="77777777" w:rsidR="001435F6" w:rsidRPr="0095273D" w:rsidRDefault="001435F6" w:rsidP="0095273D">
            <w:pPr>
              <w:pStyle w:val="Odsekzoznamu"/>
              <w:spacing w:after="0" w:line="240" w:lineRule="auto"/>
              <w:ind w:left="360"/>
              <w:rPr>
                <w:rFonts w:ascii="Arial" w:hAnsi="Arial" w:cs="Arial"/>
                <w:sz w:val="20"/>
                <w:szCs w:val="20"/>
              </w:rPr>
            </w:pPr>
          </w:p>
          <w:p w14:paraId="6048D479"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sz w:val="20"/>
                <w:szCs w:val="20"/>
              </w:rPr>
              <w:t>V náležitosti prípadných hospodárskych subjektov okrem toho vyhlasuje, že bude poskytovať požadované osvedčenie o pravosti.</w:t>
            </w:r>
          </w:p>
          <w:p w14:paraId="650C0DF5" w14:textId="77777777" w:rsidR="001435F6" w:rsidRPr="0095273D" w:rsidRDefault="001435F6" w:rsidP="0095273D">
            <w:pPr>
              <w:pStyle w:val="Odsekzoznamu"/>
              <w:spacing w:after="0" w:line="240" w:lineRule="auto"/>
              <w:ind w:left="360"/>
              <w:rPr>
                <w:rFonts w:ascii="Arial" w:hAnsi="Arial" w:cs="Arial"/>
                <w:sz w:val="20"/>
                <w:szCs w:val="20"/>
              </w:rPr>
            </w:pPr>
          </w:p>
          <w:p w14:paraId="1A804E5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p w14:paraId="474A2D62" w14:textId="77777777" w:rsidR="001435F6" w:rsidRPr="0095273D" w:rsidRDefault="001435F6" w:rsidP="0095273D">
            <w:pPr>
              <w:spacing w:after="0" w:line="240" w:lineRule="auto"/>
              <w:contextualSpacing/>
              <w:rPr>
                <w:rFonts w:ascii="Arial" w:hAnsi="Arial" w:cs="Arial"/>
                <w:sz w:val="20"/>
                <w:szCs w:val="20"/>
              </w:rPr>
            </w:pPr>
          </w:p>
        </w:tc>
        <w:tc>
          <w:tcPr>
            <w:tcW w:w="4870" w:type="dxa"/>
            <w:gridSpan w:val="4"/>
          </w:tcPr>
          <w:p w14:paraId="03BBD0E9" w14:textId="77777777" w:rsidR="001435F6" w:rsidRPr="0095273D" w:rsidRDefault="001435F6" w:rsidP="0095273D">
            <w:pPr>
              <w:spacing w:after="0" w:line="240" w:lineRule="auto"/>
              <w:contextualSpacing/>
              <w:rPr>
                <w:rFonts w:ascii="Arial" w:hAnsi="Arial" w:cs="Arial"/>
                <w:sz w:val="20"/>
                <w:szCs w:val="20"/>
              </w:rPr>
            </w:pPr>
          </w:p>
          <w:p w14:paraId="574A38FC" w14:textId="77777777" w:rsidR="001435F6" w:rsidRPr="0095273D" w:rsidRDefault="001435F6" w:rsidP="0095273D">
            <w:pPr>
              <w:spacing w:after="0" w:line="240" w:lineRule="auto"/>
              <w:contextualSpacing/>
              <w:rPr>
                <w:rFonts w:ascii="Arial" w:hAnsi="Arial" w:cs="Arial"/>
                <w:sz w:val="20"/>
                <w:szCs w:val="20"/>
              </w:rPr>
            </w:pPr>
          </w:p>
          <w:p w14:paraId="5578FA2E" w14:textId="77777777" w:rsidR="001435F6" w:rsidRPr="0095273D" w:rsidRDefault="001435F6" w:rsidP="0095273D">
            <w:pPr>
              <w:spacing w:after="0" w:line="240" w:lineRule="auto"/>
              <w:contextualSpacing/>
              <w:rPr>
                <w:rFonts w:ascii="Arial" w:hAnsi="Arial" w:cs="Arial"/>
                <w:sz w:val="20"/>
                <w:szCs w:val="20"/>
              </w:rPr>
            </w:pPr>
          </w:p>
          <w:p w14:paraId="1D22A05D" w14:textId="6566D0D6"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0FC5F500">
                <v:shape id="_x0000_i1267" type="#_x0000_t75" style="width:41.75pt;height:20.45pt" o:ole="">
                  <v:imagedata r:id="rId39" o:title=""/>
                </v:shape>
                <w:control r:id="rId106" w:name="CheckBox1532" w:shapeid="_x0000_i126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3854A916">
                <v:shape id="_x0000_i1269" type="#_x0000_t75" style="width:45pt;height:20.45pt" o:ole="">
                  <v:imagedata r:id="rId28" o:title=""/>
                </v:shape>
                <w:control r:id="rId107" w:name="CheckBox2532" w:shapeid="_x0000_i1269"/>
              </w:object>
            </w:r>
            <w:r w:rsidR="001435F6" w:rsidRPr="0095273D">
              <w:rPr>
                <w:rFonts w:ascii="Arial" w:hAnsi="Arial" w:cs="Arial"/>
                <w:sz w:val="20"/>
                <w:szCs w:val="20"/>
              </w:rPr>
              <w:t xml:space="preserve">  </w:t>
            </w:r>
          </w:p>
          <w:p w14:paraId="546EC79B" w14:textId="77777777" w:rsidR="001435F6" w:rsidRPr="0095273D" w:rsidRDefault="001435F6" w:rsidP="0095273D">
            <w:pPr>
              <w:spacing w:after="0" w:line="240" w:lineRule="auto"/>
              <w:contextualSpacing/>
              <w:rPr>
                <w:rFonts w:ascii="Arial" w:hAnsi="Arial" w:cs="Arial"/>
                <w:sz w:val="20"/>
                <w:szCs w:val="20"/>
              </w:rPr>
            </w:pPr>
          </w:p>
          <w:p w14:paraId="38EC6B83" w14:textId="77777777" w:rsidR="001435F6" w:rsidRPr="0095273D" w:rsidRDefault="001435F6" w:rsidP="0095273D">
            <w:pPr>
              <w:spacing w:after="0" w:line="240" w:lineRule="auto"/>
              <w:contextualSpacing/>
              <w:rPr>
                <w:rFonts w:ascii="Arial" w:hAnsi="Arial" w:cs="Arial"/>
                <w:sz w:val="20"/>
                <w:szCs w:val="20"/>
              </w:rPr>
            </w:pPr>
          </w:p>
          <w:p w14:paraId="60E55123" w14:textId="77777777" w:rsidR="001435F6" w:rsidRPr="0095273D" w:rsidRDefault="001435F6" w:rsidP="0095273D">
            <w:pPr>
              <w:spacing w:after="0" w:line="240" w:lineRule="auto"/>
              <w:contextualSpacing/>
              <w:rPr>
                <w:rFonts w:ascii="Arial" w:hAnsi="Arial" w:cs="Arial"/>
                <w:sz w:val="20"/>
                <w:szCs w:val="20"/>
              </w:rPr>
            </w:pPr>
          </w:p>
          <w:p w14:paraId="58668FAB" w14:textId="4693D844"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22E791A7">
                <v:shape id="_x0000_i1271" type="#_x0000_t75" style="width:41.75pt;height:20.45pt" o:ole="">
                  <v:imagedata r:id="rId108" o:title=""/>
                </v:shape>
                <w:control r:id="rId109" w:name="CheckBox1533" w:shapeid="_x0000_i1271"/>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28CB7349">
                <v:shape id="_x0000_i1273" type="#_x0000_t75" style="width:45pt;height:20.45pt" o:ole="">
                  <v:imagedata r:id="rId28" o:title=""/>
                </v:shape>
                <w:control r:id="rId110" w:name="CheckBox2533" w:shapeid="_x0000_i1273"/>
              </w:object>
            </w:r>
            <w:r w:rsidR="001435F6" w:rsidRPr="0095273D">
              <w:rPr>
                <w:rFonts w:ascii="Arial" w:hAnsi="Arial" w:cs="Arial"/>
                <w:sz w:val="20"/>
                <w:szCs w:val="20"/>
              </w:rPr>
              <w:t xml:space="preserve">  </w:t>
            </w:r>
          </w:p>
          <w:p w14:paraId="71A278CC" w14:textId="77777777" w:rsidR="001435F6" w:rsidRPr="0095273D" w:rsidRDefault="001435F6" w:rsidP="0095273D">
            <w:pPr>
              <w:spacing w:after="0" w:line="240" w:lineRule="auto"/>
              <w:contextualSpacing/>
              <w:rPr>
                <w:rFonts w:ascii="Arial" w:hAnsi="Arial" w:cs="Arial"/>
                <w:sz w:val="20"/>
                <w:szCs w:val="20"/>
              </w:rPr>
            </w:pPr>
          </w:p>
          <w:p w14:paraId="0101169C" w14:textId="77777777" w:rsidR="001435F6" w:rsidRPr="0095273D" w:rsidRDefault="001435F6" w:rsidP="0095273D">
            <w:pPr>
              <w:spacing w:after="0" w:line="240" w:lineRule="auto"/>
              <w:contextualSpacing/>
              <w:rPr>
                <w:rFonts w:ascii="Arial" w:hAnsi="Arial" w:cs="Arial"/>
                <w:sz w:val="20"/>
                <w:szCs w:val="20"/>
              </w:rPr>
            </w:pPr>
          </w:p>
          <w:p w14:paraId="21CD12C0" w14:textId="77777777" w:rsidR="001435F6" w:rsidRPr="0095273D" w:rsidRDefault="001435F6" w:rsidP="0095273D">
            <w:pPr>
              <w:spacing w:after="0" w:line="240" w:lineRule="auto"/>
              <w:contextualSpacing/>
              <w:rPr>
                <w:rFonts w:ascii="Arial" w:hAnsi="Arial" w:cs="Arial"/>
                <w:sz w:val="20"/>
                <w:szCs w:val="20"/>
              </w:rPr>
            </w:pPr>
          </w:p>
          <w:p w14:paraId="53550C7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00CB355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1E18BDB5" w14:textId="77777777" w:rsidTr="00A95E29">
        <w:trPr>
          <w:gridAfter w:val="1"/>
          <w:wAfter w:w="56" w:type="dxa"/>
        </w:trPr>
        <w:tc>
          <w:tcPr>
            <w:tcW w:w="4870" w:type="dxa"/>
            <w:gridSpan w:val="2"/>
          </w:tcPr>
          <w:p w14:paraId="770E12D3"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 xml:space="preserve">V prípade </w:t>
            </w:r>
            <w:r w:rsidRPr="0095273D">
              <w:rPr>
                <w:rFonts w:ascii="Arial" w:hAnsi="Arial" w:cs="Arial"/>
                <w:b/>
                <w:sz w:val="20"/>
                <w:szCs w:val="20"/>
              </w:rPr>
              <w:t>verejných zákaziek na dodanie tovaru:</w:t>
            </w:r>
          </w:p>
          <w:p w14:paraId="71F51901" w14:textId="77777777" w:rsidR="001435F6" w:rsidRPr="0095273D" w:rsidRDefault="001435F6" w:rsidP="0095273D">
            <w:pPr>
              <w:pStyle w:val="Odsekzoznamu"/>
              <w:spacing w:after="0" w:line="240" w:lineRule="auto"/>
              <w:ind w:left="360"/>
              <w:rPr>
                <w:rFonts w:ascii="Arial" w:hAnsi="Arial" w:cs="Arial"/>
                <w:sz w:val="20"/>
                <w:szCs w:val="20"/>
              </w:rPr>
            </w:pPr>
          </w:p>
          <w:p w14:paraId="62CD369E"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sz w:val="20"/>
                <w:szCs w:val="20"/>
              </w:rPr>
              <w:t xml:space="preserve">Môže hospodársky subjekt predložiť požadované </w:t>
            </w:r>
            <w:r w:rsidRPr="0095273D">
              <w:rPr>
                <w:rFonts w:ascii="Arial" w:hAnsi="Arial" w:cs="Arial"/>
                <w:b/>
                <w:sz w:val="20"/>
                <w:szCs w:val="20"/>
              </w:rPr>
              <w:t xml:space="preserve">osvedčenia </w:t>
            </w:r>
            <w:r w:rsidRPr="0095273D">
              <w:rPr>
                <w:rFonts w:ascii="Arial" w:hAnsi="Arial" w:cs="Arial"/>
                <w:sz w:val="20"/>
                <w:szCs w:val="20"/>
              </w:rPr>
              <w:t xml:space="preserve">vydané oficiálnymi </w:t>
            </w:r>
            <w:r w:rsidRPr="0095273D">
              <w:rPr>
                <w:rFonts w:ascii="Arial" w:hAnsi="Arial" w:cs="Arial"/>
                <w:b/>
                <w:sz w:val="20"/>
                <w:szCs w:val="20"/>
              </w:rPr>
              <w:t xml:space="preserve">ústavmi alebo agentúrami na kontrolu kvality, </w:t>
            </w:r>
            <w:r w:rsidRPr="0095273D">
              <w:rPr>
                <w:rFonts w:ascii="Arial" w:hAnsi="Arial" w:cs="Arial"/>
                <w:sz w:val="20"/>
                <w:szCs w:val="20"/>
              </w:rPr>
              <w:t>ktoré majú priznanú právomoc vydávať potvrdenia o zhode výrobkov, ktorá je jasne určená odkazmi na technické špecifikácie alebo normy, ktoré sú stanovené v príslušnom oznámení alebo v súťažných podkladoch?</w:t>
            </w:r>
          </w:p>
          <w:p w14:paraId="75B543F5" w14:textId="77777777" w:rsidR="001435F6" w:rsidRPr="0095273D" w:rsidRDefault="001435F6" w:rsidP="0095273D">
            <w:pPr>
              <w:pStyle w:val="Odsekzoznamu"/>
              <w:spacing w:after="0" w:line="240" w:lineRule="auto"/>
              <w:ind w:left="360"/>
              <w:rPr>
                <w:rFonts w:ascii="Arial" w:hAnsi="Arial" w:cs="Arial"/>
                <w:sz w:val="20"/>
                <w:szCs w:val="20"/>
              </w:rPr>
            </w:pPr>
          </w:p>
          <w:p w14:paraId="45FCF1CF"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b/>
                <w:sz w:val="20"/>
                <w:szCs w:val="20"/>
              </w:rPr>
              <w:t xml:space="preserve">Ak nie, </w:t>
            </w:r>
            <w:r w:rsidRPr="0095273D">
              <w:rPr>
                <w:rFonts w:ascii="Arial" w:hAnsi="Arial" w:cs="Arial"/>
                <w:sz w:val="20"/>
                <w:szCs w:val="20"/>
              </w:rPr>
              <w:t>vysvetlite prečo a uveďte, ktoré iné dôkazné prostriedky možno poskytnúť.</w:t>
            </w:r>
          </w:p>
          <w:p w14:paraId="13D569F1" w14:textId="77777777" w:rsidR="001435F6" w:rsidRPr="0095273D" w:rsidRDefault="001435F6" w:rsidP="0095273D">
            <w:pPr>
              <w:pStyle w:val="Odsekzoznamu"/>
              <w:spacing w:after="0" w:line="240" w:lineRule="auto"/>
              <w:ind w:left="360"/>
              <w:rPr>
                <w:rFonts w:ascii="Arial" w:hAnsi="Arial" w:cs="Arial"/>
                <w:sz w:val="20"/>
                <w:szCs w:val="20"/>
              </w:rPr>
            </w:pPr>
          </w:p>
          <w:p w14:paraId="7D4E10EC"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gridSpan w:val="4"/>
          </w:tcPr>
          <w:p w14:paraId="36EC2DCA" w14:textId="77777777" w:rsidR="001435F6" w:rsidRPr="0095273D" w:rsidRDefault="001435F6" w:rsidP="0095273D">
            <w:pPr>
              <w:spacing w:after="0" w:line="240" w:lineRule="auto"/>
              <w:contextualSpacing/>
              <w:rPr>
                <w:rFonts w:ascii="Arial" w:hAnsi="Arial" w:cs="Arial"/>
                <w:sz w:val="20"/>
                <w:szCs w:val="20"/>
              </w:rPr>
            </w:pPr>
          </w:p>
          <w:p w14:paraId="1DA56232" w14:textId="77777777" w:rsidR="001435F6" w:rsidRPr="0095273D" w:rsidRDefault="001435F6" w:rsidP="0095273D">
            <w:pPr>
              <w:spacing w:after="0" w:line="240" w:lineRule="auto"/>
              <w:contextualSpacing/>
              <w:rPr>
                <w:rFonts w:ascii="Arial" w:hAnsi="Arial" w:cs="Arial"/>
                <w:sz w:val="20"/>
                <w:szCs w:val="20"/>
              </w:rPr>
            </w:pPr>
          </w:p>
          <w:p w14:paraId="6CB4DA66" w14:textId="77777777" w:rsidR="001435F6" w:rsidRPr="0095273D" w:rsidRDefault="001435F6" w:rsidP="0095273D">
            <w:pPr>
              <w:spacing w:after="0" w:line="240" w:lineRule="auto"/>
              <w:contextualSpacing/>
              <w:rPr>
                <w:rFonts w:ascii="Arial" w:hAnsi="Arial" w:cs="Arial"/>
                <w:sz w:val="20"/>
                <w:szCs w:val="20"/>
              </w:rPr>
            </w:pPr>
          </w:p>
          <w:p w14:paraId="712B6AC5" w14:textId="0C761CF8"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2012732A">
                <v:shape id="_x0000_i1275" type="#_x0000_t75" style="width:41.75pt;height:20.45pt" o:ole="">
                  <v:imagedata r:id="rId111" o:title=""/>
                </v:shape>
                <w:control r:id="rId112" w:name="CheckBox1534" w:shapeid="_x0000_i127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7ED8DC35">
                <v:shape id="_x0000_i1277" type="#_x0000_t75" style="width:45pt;height:20.45pt" o:ole="">
                  <v:imagedata r:id="rId113" o:title=""/>
                </v:shape>
                <w:control r:id="rId114" w:name="CheckBox2534" w:shapeid="_x0000_i1277"/>
              </w:object>
            </w:r>
            <w:r w:rsidR="001435F6" w:rsidRPr="0095273D">
              <w:rPr>
                <w:rFonts w:ascii="Arial" w:hAnsi="Arial" w:cs="Arial"/>
                <w:sz w:val="20"/>
                <w:szCs w:val="20"/>
              </w:rPr>
              <w:t xml:space="preserve">  </w:t>
            </w:r>
          </w:p>
          <w:p w14:paraId="29AC012D" w14:textId="77777777" w:rsidR="001435F6" w:rsidRPr="0095273D" w:rsidRDefault="001435F6" w:rsidP="0095273D">
            <w:pPr>
              <w:spacing w:after="0" w:line="240" w:lineRule="auto"/>
              <w:contextualSpacing/>
              <w:rPr>
                <w:rFonts w:ascii="Arial" w:hAnsi="Arial" w:cs="Arial"/>
                <w:sz w:val="20"/>
                <w:szCs w:val="20"/>
              </w:rPr>
            </w:pPr>
          </w:p>
          <w:p w14:paraId="46B5EDB2" w14:textId="77777777" w:rsidR="001435F6" w:rsidRPr="0095273D" w:rsidRDefault="001435F6" w:rsidP="0095273D">
            <w:pPr>
              <w:spacing w:after="0" w:line="240" w:lineRule="auto"/>
              <w:contextualSpacing/>
              <w:rPr>
                <w:rFonts w:ascii="Arial" w:hAnsi="Arial" w:cs="Arial"/>
                <w:sz w:val="20"/>
                <w:szCs w:val="20"/>
              </w:rPr>
            </w:pPr>
          </w:p>
          <w:p w14:paraId="4C6C910B" w14:textId="77777777" w:rsidR="001435F6" w:rsidRPr="0095273D" w:rsidRDefault="001435F6" w:rsidP="0095273D">
            <w:pPr>
              <w:spacing w:after="0" w:line="240" w:lineRule="auto"/>
              <w:contextualSpacing/>
              <w:rPr>
                <w:rFonts w:ascii="Arial" w:hAnsi="Arial" w:cs="Arial"/>
                <w:sz w:val="20"/>
                <w:szCs w:val="20"/>
              </w:rPr>
            </w:pPr>
          </w:p>
          <w:p w14:paraId="7C05227E" w14:textId="77777777" w:rsidR="001435F6" w:rsidRPr="0095273D" w:rsidRDefault="001435F6" w:rsidP="0095273D">
            <w:pPr>
              <w:spacing w:after="0" w:line="240" w:lineRule="auto"/>
              <w:contextualSpacing/>
              <w:rPr>
                <w:rFonts w:ascii="Arial" w:hAnsi="Arial" w:cs="Arial"/>
                <w:sz w:val="20"/>
                <w:szCs w:val="20"/>
              </w:rPr>
            </w:pPr>
          </w:p>
          <w:p w14:paraId="6C093142" w14:textId="77777777" w:rsidR="001435F6" w:rsidRPr="0095273D" w:rsidRDefault="001435F6" w:rsidP="0095273D">
            <w:pPr>
              <w:spacing w:after="0" w:line="240" w:lineRule="auto"/>
              <w:contextualSpacing/>
              <w:rPr>
                <w:rFonts w:ascii="Arial" w:hAnsi="Arial" w:cs="Arial"/>
                <w:sz w:val="20"/>
                <w:szCs w:val="20"/>
              </w:rPr>
            </w:pPr>
          </w:p>
          <w:p w14:paraId="37B3A9FD" w14:textId="77777777" w:rsidR="001435F6" w:rsidRPr="0095273D" w:rsidRDefault="001435F6" w:rsidP="0095273D">
            <w:pPr>
              <w:spacing w:after="0" w:line="240" w:lineRule="auto"/>
              <w:contextualSpacing/>
              <w:rPr>
                <w:rFonts w:ascii="Arial" w:hAnsi="Arial" w:cs="Arial"/>
                <w:sz w:val="20"/>
                <w:szCs w:val="20"/>
              </w:rPr>
            </w:pPr>
          </w:p>
          <w:p w14:paraId="028D0FE1" w14:textId="77777777" w:rsidR="001435F6" w:rsidRPr="0095273D" w:rsidRDefault="001435F6" w:rsidP="0095273D">
            <w:pPr>
              <w:spacing w:after="0" w:line="240" w:lineRule="auto"/>
              <w:contextualSpacing/>
              <w:rPr>
                <w:rFonts w:ascii="Arial" w:hAnsi="Arial" w:cs="Arial"/>
                <w:sz w:val="20"/>
                <w:szCs w:val="20"/>
              </w:rPr>
            </w:pPr>
          </w:p>
          <w:p w14:paraId="78A6CA5B" w14:textId="77777777" w:rsidR="001435F6" w:rsidRPr="0095273D" w:rsidRDefault="001435F6" w:rsidP="0095273D">
            <w:pPr>
              <w:spacing w:after="0" w:line="240" w:lineRule="auto"/>
              <w:contextualSpacing/>
              <w:rPr>
                <w:rFonts w:ascii="Arial" w:hAnsi="Arial" w:cs="Arial"/>
                <w:sz w:val="20"/>
                <w:szCs w:val="20"/>
              </w:rPr>
            </w:pPr>
          </w:p>
          <w:p w14:paraId="31ADF7E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7A0D1B08" w14:textId="77777777" w:rsidR="001435F6" w:rsidRPr="0095273D" w:rsidRDefault="001435F6" w:rsidP="0095273D">
            <w:pPr>
              <w:spacing w:after="0" w:line="240" w:lineRule="auto"/>
              <w:contextualSpacing/>
              <w:rPr>
                <w:rFonts w:ascii="Arial" w:hAnsi="Arial" w:cs="Arial"/>
                <w:sz w:val="20"/>
                <w:szCs w:val="20"/>
              </w:rPr>
            </w:pPr>
          </w:p>
          <w:p w14:paraId="63D2FD3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3049E66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bl>
    <w:p w14:paraId="36329CC0" w14:textId="77777777" w:rsidR="00813060" w:rsidRPr="0095273D" w:rsidRDefault="00813060" w:rsidP="0095273D">
      <w:pPr>
        <w:spacing w:after="0" w:line="240" w:lineRule="auto"/>
        <w:contextualSpacing/>
        <w:jc w:val="center"/>
        <w:rPr>
          <w:rFonts w:ascii="Arial" w:hAnsi="Arial" w:cs="Arial"/>
          <w:sz w:val="20"/>
          <w:szCs w:val="20"/>
        </w:rPr>
      </w:pPr>
    </w:p>
    <w:p w14:paraId="4EB43CFA"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D: SYSTÉMY ZABEZPEČENIA KVALITY A NORMY ENVIRONMENTÁLNEHO MANAŽÉRSTVA</w:t>
      </w:r>
    </w:p>
    <w:p w14:paraId="73942ABE"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1914962A" w14:textId="77777777" w:rsidTr="00A95E29">
        <w:tc>
          <w:tcPr>
            <w:tcW w:w="9751" w:type="dxa"/>
            <w:shd w:val="clear" w:color="auto" w:fill="EEECE1" w:themeFill="background2"/>
          </w:tcPr>
          <w:p w14:paraId="1638B8C2"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14:paraId="45D178C3"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4CDEF086" w14:textId="77777777" w:rsidTr="00A95E29">
        <w:tc>
          <w:tcPr>
            <w:tcW w:w="4870" w:type="dxa"/>
          </w:tcPr>
          <w:p w14:paraId="1012B0D4"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Systém zabezpečenia kvality a normy environmentálneho manažérstva</w:t>
            </w:r>
          </w:p>
        </w:tc>
        <w:tc>
          <w:tcPr>
            <w:tcW w:w="4870" w:type="dxa"/>
          </w:tcPr>
          <w:p w14:paraId="38165C47"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07F860B2" w14:textId="77777777" w:rsidTr="00A95E29">
        <w:tc>
          <w:tcPr>
            <w:tcW w:w="4870" w:type="dxa"/>
          </w:tcPr>
          <w:p w14:paraId="1FBE31A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Bude môcť hospodársky subjekt predložiť </w:t>
            </w:r>
            <w:r w:rsidRPr="0095273D">
              <w:rPr>
                <w:rFonts w:ascii="Arial" w:hAnsi="Arial" w:cs="Arial"/>
                <w:b/>
                <w:sz w:val="20"/>
                <w:szCs w:val="20"/>
              </w:rPr>
              <w:t xml:space="preserve">osvedčenia </w:t>
            </w:r>
            <w:r w:rsidRPr="0095273D">
              <w:rPr>
                <w:rFonts w:ascii="Arial" w:hAnsi="Arial" w:cs="Arial"/>
                <w:sz w:val="20"/>
                <w:szCs w:val="20"/>
              </w:rPr>
              <w:t xml:space="preserve">vydané nezávislými orgánmi, v ktorých sa potvrdzuje, že hospodársky subjekt spĺňa požadované </w:t>
            </w:r>
            <w:r w:rsidRPr="0095273D">
              <w:rPr>
                <w:rFonts w:ascii="Arial" w:hAnsi="Arial" w:cs="Arial"/>
                <w:b/>
                <w:sz w:val="20"/>
                <w:szCs w:val="20"/>
              </w:rPr>
              <w:t xml:space="preserve">normy zabezpečenia kvality </w:t>
            </w:r>
            <w:r w:rsidRPr="0095273D">
              <w:rPr>
                <w:rFonts w:ascii="Arial" w:hAnsi="Arial" w:cs="Arial"/>
                <w:sz w:val="20"/>
                <w:szCs w:val="20"/>
              </w:rPr>
              <w:t>vrátane prístupu pre osoby so zdravotným postihnutím?</w:t>
            </w:r>
          </w:p>
          <w:p w14:paraId="5E82A502" w14:textId="77777777" w:rsidR="001435F6" w:rsidRPr="0095273D" w:rsidRDefault="001435F6" w:rsidP="0095273D">
            <w:pPr>
              <w:spacing w:after="0" w:line="240" w:lineRule="auto"/>
              <w:contextualSpacing/>
              <w:rPr>
                <w:rFonts w:ascii="Arial" w:hAnsi="Arial" w:cs="Arial"/>
                <w:sz w:val="20"/>
                <w:szCs w:val="20"/>
              </w:rPr>
            </w:pPr>
          </w:p>
          <w:p w14:paraId="55012E6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nie, </w:t>
            </w:r>
            <w:r w:rsidRPr="0095273D">
              <w:rPr>
                <w:rFonts w:ascii="Arial" w:hAnsi="Arial" w:cs="Arial"/>
                <w:sz w:val="20"/>
                <w:szCs w:val="20"/>
              </w:rPr>
              <w:t>vysvetlite prečo a uveďte, ktoré iné dôkazné prostriedky týkajúce sa systému zabezpečenia kvality možno poskytnúť:</w:t>
            </w:r>
          </w:p>
          <w:p w14:paraId="295E9FE8" w14:textId="77777777" w:rsidR="001435F6" w:rsidRPr="0095273D" w:rsidRDefault="001435F6" w:rsidP="0095273D">
            <w:pPr>
              <w:spacing w:after="0" w:line="240" w:lineRule="auto"/>
              <w:contextualSpacing/>
              <w:rPr>
                <w:rFonts w:ascii="Arial" w:hAnsi="Arial" w:cs="Arial"/>
                <w:sz w:val="20"/>
                <w:szCs w:val="20"/>
              </w:rPr>
            </w:pPr>
          </w:p>
          <w:p w14:paraId="2E294360"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Ak je príslušná dokumentácia dostupná v elektronickom formáte, uveďte:</w:t>
            </w:r>
            <w:r w:rsidRPr="0095273D">
              <w:rPr>
                <w:rFonts w:ascii="Arial" w:hAnsi="Arial" w:cs="Arial"/>
                <w:b/>
                <w:sz w:val="20"/>
                <w:szCs w:val="20"/>
              </w:rPr>
              <w:t xml:space="preserve"> </w:t>
            </w:r>
          </w:p>
        </w:tc>
        <w:tc>
          <w:tcPr>
            <w:tcW w:w="4870" w:type="dxa"/>
          </w:tcPr>
          <w:p w14:paraId="000A8748" w14:textId="77777777" w:rsidR="001435F6" w:rsidRPr="0095273D" w:rsidRDefault="001435F6" w:rsidP="0095273D">
            <w:pPr>
              <w:spacing w:after="0" w:line="240" w:lineRule="auto"/>
              <w:contextualSpacing/>
              <w:rPr>
                <w:rFonts w:ascii="Arial" w:hAnsi="Arial" w:cs="Arial"/>
                <w:sz w:val="20"/>
                <w:szCs w:val="20"/>
              </w:rPr>
            </w:pPr>
          </w:p>
          <w:p w14:paraId="2EF47A9F" w14:textId="2B96519F"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6084E82B">
                <v:shape id="_x0000_i1279" type="#_x0000_t75" style="width:41.75pt;height:20.45pt" o:ole="">
                  <v:imagedata r:id="rId39" o:title=""/>
                </v:shape>
                <w:control r:id="rId115" w:name="CheckBox1535" w:shapeid="_x0000_i1279"/>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65CBB0D4">
                <v:shape id="_x0000_i1281" type="#_x0000_t75" style="width:45pt;height:20.45pt" o:ole="">
                  <v:imagedata r:id="rId28" o:title=""/>
                </v:shape>
                <w:control r:id="rId116" w:name="CheckBox2535" w:shapeid="_x0000_i1281"/>
              </w:object>
            </w:r>
            <w:r w:rsidR="001435F6" w:rsidRPr="0095273D">
              <w:rPr>
                <w:rFonts w:ascii="Arial" w:hAnsi="Arial" w:cs="Arial"/>
                <w:sz w:val="20"/>
                <w:szCs w:val="20"/>
              </w:rPr>
              <w:t xml:space="preserve">  </w:t>
            </w:r>
          </w:p>
          <w:p w14:paraId="7410F8B5" w14:textId="77777777" w:rsidR="001435F6" w:rsidRPr="0095273D" w:rsidRDefault="001435F6" w:rsidP="0095273D">
            <w:pPr>
              <w:spacing w:after="0" w:line="240" w:lineRule="auto"/>
              <w:contextualSpacing/>
              <w:rPr>
                <w:rFonts w:ascii="Arial" w:hAnsi="Arial" w:cs="Arial"/>
                <w:sz w:val="20"/>
                <w:szCs w:val="20"/>
              </w:rPr>
            </w:pPr>
          </w:p>
          <w:p w14:paraId="4A222227" w14:textId="77777777" w:rsidR="001435F6" w:rsidRPr="0095273D" w:rsidRDefault="001435F6" w:rsidP="0095273D">
            <w:pPr>
              <w:spacing w:after="0" w:line="240" w:lineRule="auto"/>
              <w:contextualSpacing/>
              <w:rPr>
                <w:rFonts w:ascii="Arial" w:hAnsi="Arial" w:cs="Arial"/>
                <w:sz w:val="20"/>
                <w:szCs w:val="20"/>
              </w:rPr>
            </w:pPr>
          </w:p>
          <w:p w14:paraId="1A850950" w14:textId="77777777" w:rsidR="001435F6" w:rsidRPr="0095273D" w:rsidRDefault="001435F6" w:rsidP="0095273D">
            <w:pPr>
              <w:spacing w:after="0" w:line="240" w:lineRule="auto"/>
              <w:contextualSpacing/>
              <w:rPr>
                <w:rFonts w:ascii="Arial" w:hAnsi="Arial" w:cs="Arial"/>
                <w:sz w:val="20"/>
                <w:szCs w:val="20"/>
              </w:rPr>
            </w:pPr>
          </w:p>
          <w:p w14:paraId="7CC2FF0D" w14:textId="77777777" w:rsidR="001435F6" w:rsidRPr="0095273D" w:rsidRDefault="001435F6" w:rsidP="0095273D">
            <w:pPr>
              <w:spacing w:after="0" w:line="240" w:lineRule="auto"/>
              <w:contextualSpacing/>
              <w:rPr>
                <w:rFonts w:ascii="Arial" w:hAnsi="Arial" w:cs="Arial"/>
                <w:sz w:val="20"/>
                <w:szCs w:val="20"/>
              </w:rPr>
            </w:pPr>
          </w:p>
          <w:p w14:paraId="5FBF9061" w14:textId="77777777" w:rsidR="001435F6" w:rsidRPr="0095273D" w:rsidRDefault="001435F6" w:rsidP="0095273D">
            <w:pPr>
              <w:spacing w:after="0" w:line="240" w:lineRule="auto"/>
              <w:contextualSpacing/>
              <w:rPr>
                <w:rFonts w:ascii="Arial" w:hAnsi="Arial" w:cs="Arial"/>
                <w:sz w:val="20"/>
                <w:szCs w:val="20"/>
              </w:rPr>
            </w:pPr>
          </w:p>
          <w:p w14:paraId="5312C06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116C80EC" w14:textId="77777777" w:rsidR="001435F6" w:rsidRPr="0095273D" w:rsidRDefault="001435F6" w:rsidP="0095273D">
            <w:pPr>
              <w:spacing w:after="0" w:line="240" w:lineRule="auto"/>
              <w:contextualSpacing/>
              <w:rPr>
                <w:rFonts w:ascii="Arial" w:hAnsi="Arial" w:cs="Arial"/>
                <w:sz w:val="20"/>
                <w:szCs w:val="20"/>
              </w:rPr>
            </w:pPr>
          </w:p>
          <w:p w14:paraId="0A9A8C1E" w14:textId="77777777" w:rsidR="001435F6" w:rsidRPr="0095273D" w:rsidRDefault="001435F6" w:rsidP="0095273D">
            <w:pPr>
              <w:spacing w:after="0" w:line="240" w:lineRule="auto"/>
              <w:contextualSpacing/>
              <w:rPr>
                <w:rFonts w:ascii="Arial" w:hAnsi="Arial" w:cs="Arial"/>
                <w:sz w:val="20"/>
                <w:szCs w:val="20"/>
              </w:rPr>
            </w:pPr>
          </w:p>
          <w:p w14:paraId="65FE1F15" w14:textId="77777777" w:rsidR="001435F6" w:rsidRPr="0095273D" w:rsidRDefault="001435F6" w:rsidP="0095273D">
            <w:pPr>
              <w:spacing w:after="0" w:line="240" w:lineRule="auto"/>
              <w:contextualSpacing/>
              <w:rPr>
                <w:rFonts w:ascii="Arial" w:hAnsi="Arial" w:cs="Arial"/>
                <w:sz w:val="20"/>
                <w:szCs w:val="20"/>
              </w:rPr>
            </w:pPr>
          </w:p>
          <w:p w14:paraId="60FB4DB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lastRenderedPageBreak/>
              <w:t>webová adresa, vydávajúci orgán alebo subjekt, presný odkaz na dokumentáciu):</w:t>
            </w:r>
          </w:p>
          <w:p w14:paraId="23E0F3D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38939A33" w14:textId="77777777" w:rsidTr="00A95E29">
        <w:tc>
          <w:tcPr>
            <w:tcW w:w="4870" w:type="dxa"/>
          </w:tcPr>
          <w:p w14:paraId="5EA2465B"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lastRenderedPageBreak/>
              <w:t xml:space="preserve">Bude môcť hospodársky subjekt predložiť </w:t>
            </w:r>
            <w:r w:rsidRPr="0095273D">
              <w:rPr>
                <w:rFonts w:ascii="Arial" w:hAnsi="Arial" w:cs="Arial"/>
                <w:b/>
                <w:sz w:val="20"/>
                <w:szCs w:val="20"/>
              </w:rPr>
              <w:t xml:space="preserve">osvedčenia </w:t>
            </w:r>
            <w:r w:rsidRPr="0095273D">
              <w:rPr>
                <w:rFonts w:ascii="Arial" w:hAnsi="Arial" w:cs="Arial"/>
                <w:sz w:val="20"/>
                <w:szCs w:val="20"/>
              </w:rPr>
              <w:t xml:space="preserve">vydané nezávislými orgánmi, v ktorých sa potvrdzuje, že hospodársky subjekt spĺňa požadované </w:t>
            </w:r>
            <w:r w:rsidRPr="0095273D">
              <w:rPr>
                <w:rFonts w:ascii="Arial" w:hAnsi="Arial" w:cs="Arial"/>
                <w:b/>
                <w:sz w:val="20"/>
                <w:szCs w:val="20"/>
              </w:rPr>
              <w:t>systémy alebo normy environmentálneho manažérstva?</w:t>
            </w:r>
          </w:p>
          <w:p w14:paraId="12720C05" w14:textId="77777777" w:rsidR="001435F6" w:rsidRPr="0095273D" w:rsidRDefault="001435F6" w:rsidP="0095273D">
            <w:pPr>
              <w:spacing w:after="0" w:line="240" w:lineRule="auto"/>
              <w:contextualSpacing/>
              <w:rPr>
                <w:rFonts w:ascii="Arial" w:hAnsi="Arial" w:cs="Arial"/>
                <w:b/>
                <w:sz w:val="20"/>
                <w:szCs w:val="20"/>
              </w:rPr>
            </w:pPr>
          </w:p>
          <w:p w14:paraId="3C43D21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nie, </w:t>
            </w:r>
            <w:r w:rsidRPr="0095273D">
              <w:rPr>
                <w:rFonts w:ascii="Arial" w:hAnsi="Arial" w:cs="Arial"/>
                <w:sz w:val="20"/>
                <w:szCs w:val="20"/>
              </w:rPr>
              <w:t xml:space="preserve">vysvetlite prečo a uveďte, ktoré iné dôkazné prostriedky týkajúce sa </w:t>
            </w:r>
            <w:r w:rsidRPr="0095273D">
              <w:rPr>
                <w:rFonts w:ascii="Arial" w:hAnsi="Arial" w:cs="Arial"/>
                <w:b/>
                <w:sz w:val="20"/>
                <w:szCs w:val="20"/>
              </w:rPr>
              <w:t xml:space="preserve">systémov alebo noriem environmentálneho manažérstva </w:t>
            </w:r>
            <w:r w:rsidRPr="0095273D">
              <w:rPr>
                <w:rFonts w:ascii="Arial" w:hAnsi="Arial" w:cs="Arial"/>
                <w:sz w:val="20"/>
                <w:szCs w:val="20"/>
              </w:rPr>
              <w:t>možno poskytnúť:</w:t>
            </w:r>
          </w:p>
          <w:p w14:paraId="10DE9D23" w14:textId="77777777" w:rsidR="001435F6" w:rsidRPr="0095273D" w:rsidRDefault="001435F6" w:rsidP="0095273D">
            <w:pPr>
              <w:spacing w:after="0" w:line="240" w:lineRule="auto"/>
              <w:contextualSpacing/>
              <w:rPr>
                <w:rFonts w:ascii="Arial" w:hAnsi="Arial" w:cs="Arial"/>
                <w:sz w:val="20"/>
                <w:szCs w:val="20"/>
              </w:rPr>
            </w:pPr>
          </w:p>
          <w:p w14:paraId="473EFBB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564B7791" w14:textId="77777777" w:rsidR="001435F6" w:rsidRPr="0095273D" w:rsidRDefault="001435F6" w:rsidP="0095273D">
            <w:pPr>
              <w:spacing w:after="0" w:line="240" w:lineRule="auto"/>
              <w:contextualSpacing/>
              <w:rPr>
                <w:rFonts w:ascii="Arial" w:hAnsi="Arial" w:cs="Arial"/>
                <w:sz w:val="20"/>
                <w:szCs w:val="20"/>
              </w:rPr>
            </w:pPr>
          </w:p>
          <w:p w14:paraId="2836D895" w14:textId="4065A046"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524BB4D8">
                <v:shape id="_x0000_i1283" type="#_x0000_t75" style="width:41.75pt;height:20.45pt" o:ole="">
                  <v:imagedata r:id="rId30" o:title=""/>
                </v:shape>
                <w:control r:id="rId117" w:name="CheckBox1536" w:shapeid="_x0000_i128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3D6597AA">
                <v:shape id="_x0000_i1285" type="#_x0000_t75" style="width:45pt;height:20.45pt" o:ole="">
                  <v:imagedata r:id="rId28" o:title=""/>
                </v:shape>
                <w:control r:id="rId118" w:name="CheckBox2536" w:shapeid="_x0000_i1285"/>
              </w:object>
            </w:r>
            <w:r w:rsidR="001435F6" w:rsidRPr="0095273D">
              <w:rPr>
                <w:rFonts w:ascii="Arial" w:hAnsi="Arial" w:cs="Arial"/>
                <w:sz w:val="20"/>
                <w:szCs w:val="20"/>
              </w:rPr>
              <w:t xml:space="preserve">  </w:t>
            </w:r>
          </w:p>
          <w:p w14:paraId="5B1F9CFA" w14:textId="77777777" w:rsidR="001435F6" w:rsidRPr="0095273D" w:rsidRDefault="001435F6" w:rsidP="0095273D">
            <w:pPr>
              <w:spacing w:after="0" w:line="240" w:lineRule="auto"/>
              <w:contextualSpacing/>
              <w:rPr>
                <w:rFonts w:ascii="Arial" w:hAnsi="Arial" w:cs="Arial"/>
                <w:sz w:val="20"/>
                <w:szCs w:val="20"/>
              </w:rPr>
            </w:pPr>
          </w:p>
          <w:p w14:paraId="66D5FC48" w14:textId="77777777" w:rsidR="001435F6" w:rsidRPr="0095273D" w:rsidRDefault="001435F6" w:rsidP="0095273D">
            <w:pPr>
              <w:spacing w:after="0" w:line="240" w:lineRule="auto"/>
              <w:contextualSpacing/>
              <w:rPr>
                <w:rFonts w:ascii="Arial" w:hAnsi="Arial" w:cs="Arial"/>
                <w:sz w:val="20"/>
                <w:szCs w:val="20"/>
              </w:rPr>
            </w:pPr>
          </w:p>
          <w:p w14:paraId="3A3C51B7" w14:textId="77777777" w:rsidR="001435F6" w:rsidRPr="0095273D" w:rsidRDefault="001435F6" w:rsidP="0095273D">
            <w:pPr>
              <w:spacing w:after="0" w:line="240" w:lineRule="auto"/>
              <w:contextualSpacing/>
              <w:rPr>
                <w:rFonts w:ascii="Arial" w:hAnsi="Arial" w:cs="Arial"/>
                <w:sz w:val="20"/>
                <w:szCs w:val="20"/>
              </w:rPr>
            </w:pPr>
          </w:p>
          <w:p w14:paraId="3717A11D" w14:textId="77777777" w:rsidR="001435F6" w:rsidRPr="0095273D" w:rsidRDefault="001435F6" w:rsidP="0095273D">
            <w:pPr>
              <w:spacing w:after="0" w:line="240" w:lineRule="auto"/>
              <w:contextualSpacing/>
              <w:rPr>
                <w:rFonts w:ascii="Arial" w:hAnsi="Arial" w:cs="Arial"/>
                <w:sz w:val="20"/>
                <w:szCs w:val="20"/>
              </w:rPr>
            </w:pPr>
          </w:p>
          <w:p w14:paraId="208CA1E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4E2B5ED3" w14:textId="77777777" w:rsidR="001435F6" w:rsidRPr="0095273D" w:rsidRDefault="001435F6" w:rsidP="0095273D">
            <w:pPr>
              <w:spacing w:after="0" w:line="240" w:lineRule="auto"/>
              <w:contextualSpacing/>
              <w:rPr>
                <w:rFonts w:ascii="Arial" w:hAnsi="Arial" w:cs="Arial"/>
                <w:sz w:val="20"/>
                <w:szCs w:val="20"/>
              </w:rPr>
            </w:pPr>
          </w:p>
          <w:p w14:paraId="70E1AAED" w14:textId="77777777" w:rsidR="001435F6" w:rsidRPr="0095273D" w:rsidRDefault="001435F6" w:rsidP="0095273D">
            <w:pPr>
              <w:spacing w:after="0" w:line="240" w:lineRule="auto"/>
              <w:contextualSpacing/>
              <w:rPr>
                <w:rFonts w:ascii="Arial" w:hAnsi="Arial" w:cs="Arial"/>
                <w:sz w:val="20"/>
                <w:szCs w:val="20"/>
              </w:rPr>
            </w:pPr>
          </w:p>
          <w:p w14:paraId="1C6743FB" w14:textId="77777777" w:rsidR="001435F6" w:rsidRPr="0095273D" w:rsidRDefault="001435F6" w:rsidP="0095273D">
            <w:pPr>
              <w:spacing w:after="0" w:line="240" w:lineRule="auto"/>
              <w:contextualSpacing/>
              <w:rPr>
                <w:rFonts w:ascii="Arial" w:hAnsi="Arial" w:cs="Arial"/>
                <w:sz w:val="20"/>
                <w:szCs w:val="20"/>
              </w:rPr>
            </w:pPr>
          </w:p>
          <w:p w14:paraId="40A7ADA7" w14:textId="77777777" w:rsidR="001435F6" w:rsidRPr="0095273D" w:rsidRDefault="001435F6" w:rsidP="0095273D">
            <w:pPr>
              <w:spacing w:after="0" w:line="240" w:lineRule="auto"/>
              <w:contextualSpacing/>
              <w:rPr>
                <w:rFonts w:ascii="Arial" w:hAnsi="Arial" w:cs="Arial"/>
                <w:sz w:val="20"/>
                <w:szCs w:val="20"/>
              </w:rPr>
            </w:pPr>
          </w:p>
          <w:p w14:paraId="7BBDC5B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3A570CD2"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bl>
    <w:p w14:paraId="118F5C10" w14:textId="77777777" w:rsidR="00ED426C" w:rsidRPr="0095273D" w:rsidRDefault="00ED426C" w:rsidP="0095273D">
      <w:pPr>
        <w:spacing w:after="0" w:line="240" w:lineRule="auto"/>
        <w:contextualSpacing/>
        <w:rPr>
          <w:rFonts w:ascii="Arial" w:hAnsi="Arial" w:cs="Arial"/>
          <w:sz w:val="20"/>
          <w:szCs w:val="20"/>
        </w:rPr>
      </w:pPr>
    </w:p>
    <w:p w14:paraId="43CB9ADE" w14:textId="77777777" w:rsidR="00ED426C" w:rsidRPr="0095273D" w:rsidRDefault="00ED426C" w:rsidP="0095273D">
      <w:pPr>
        <w:spacing w:after="0" w:line="240" w:lineRule="auto"/>
        <w:contextualSpacing/>
        <w:rPr>
          <w:rFonts w:ascii="Arial" w:hAnsi="Arial" w:cs="Arial"/>
          <w:sz w:val="20"/>
          <w:szCs w:val="20"/>
        </w:rPr>
      </w:pPr>
      <w:r w:rsidRPr="0095273D">
        <w:rPr>
          <w:rFonts w:ascii="Arial" w:hAnsi="Arial" w:cs="Arial"/>
          <w:sz w:val="20"/>
          <w:szCs w:val="20"/>
        </w:rPr>
        <w:br w:type="page"/>
      </w:r>
    </w:p>
    <w:p w14:paraId="7501144E" w14:textId="77777777" w:rsidR="00813060" w:rsidRPr="0095273D" w:rsidRDefault="00813060" w:rsidP="0095273D">
      <w:pPr>
        <w:spacing w:after="0" w:line="240" w:lineRule="auto"/>
        <w:contextualSpacing/>
        <w:jc w:val="center"/>
        <w:rPr>
          <w:rFonts w:ascii="Arial" w:hAnsi="Arial" w:cs="Arial"/>
          <w:b/>
          <w:sz w:val="20"/>
          <w:szCs w:val="20"/>
        </w:rPr>
      </w:pPr>
    </w:p>
    <w:p w14:paraId="4574F67D" w14:textId="77777777" w:rsidR="001435F6" w:rsidRPr="0095273D" w:rsidRDefault="001435F6"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 Zníženie počtu kvalifikovaných záujemcov</w:t>
      </w:r>
    </w:p>
    <w:p w14:paraId="3320E085" w14:textId="77777777" w:rsidR="00813060" w:rsidRPr="0095273D" w:rsidRDefault="00813060" w:rsidP="0095273D">
      <w:pPr>
        <w:spacing w:after="0" w:line="240" w:lineRule="auto"/>
        <w:contextualSpacing/>
        <w:jc w:val="center"/>
        <w:rPr>
          <w:rFonts w:ascii="Arial" w:hAnsi="Arial" w:cs="Arial"/>
          <w:b/>
          <w:sz w:val="20"/>
          <w:szCs w:val="20"/>
        </w:rPr>
      </w:pPr>
    </w:p>
    <w:tbl>
      <w:tblPr>
        <w:tblStyle w:val="Mriekatabuky"/>
        <w:tblW w:w="9751" w:type="dxa"/>
        <w:tblLook w:val="04A0" w:firstRow="1" w:lastRow="0" w:firstColumn="1" w:lastColumn="0" w:noHBand="0" w:noVBand="1"/>
      </w:tblPr>
      <w:tblGrid>
        <w:gridCol w:w="9751"/>
      </w:tblGrid>
      <w:tr w:rsidR="001435F6" w:rsidRPr="0095273D" w14:paraId="5915A928" w14:textId="77777777" w:rsidTr="00A95E29">
        <w:tc>
          <w:tcPr>
            <w:tcW w:w="9751" w:type="dxa"/>
            <w:shd w:val="clear" w:color="auto" w:fill="EEECE1" w:themeFill="background2"/>
          </w:tcPr>
          <w:p w14:paraId="0F521042"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14:paraId="5A466175"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Len v prípade užších súťaží, súťažných konaní s rokovaním, súťažných dialógov a inovatívnych partnerstiev:</w:t>
            </w:r>
          </w:p>
        </w:tc>
      </w:tr>
    </w:tbl>
    <w:p w14:paraId="2F0753B3"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Hospodársky subjekt vyhlasuje, že:</w:t>
      </w:r>
    </w:p>
    <w:tbl>
      <w:tblPr>
        <w:tblStyle w:val="Mriekatabuky"/>
        <w:tblW w:w="9740" w:type="dxa"/>
        <w:tblLook w:val="04A0" w:firstRow="1" w:lastRow="0" w:firstColumn="1" w:lastColumn="0" w:noHBand="0" w:noVBand="1"/>
      </w:tblPr>
      <w:tblGrid>
        <w:gridCol w:w="4870"/>
        <w:gridCol w:w="4870"/>
      </w:tblGrid>
      <w:tr w:rsidR="001435F6" w:rsidRPr="0095273D" w14:paraId="496602E1" w14:textId="77777777" w:rsidTr="00A95E29">
        <w:tc>
          <w:tcPr>
            <w:tcW w:w="4870" w:type="dxa"/>
          </w:tcPr>
          <w:p w14:paraId="4722D0A5"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Zníženie počtov</w:t>
            </w:r>
          </w:p>
        </w:tc>
        <w:tc>
          <w:tcPr>
            <w:tcW w:w="4870" w:type="dxa"/>
          </w:tcPr>
          <w:p w14:paraId="1DAB22E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37C97B21" w14:textId="77777777" w:rsidTr="00A95E29">
        <w:tc>
          <w:tcPr>
            <w:tcW w:w="4870" w:type="dxa"/>
          </w:tcPr>
          <w:p w14:paraId="6989563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Spĺňa </w:t>
            </w:r>
            <w:r w:rsidRPr="0095273D">
              <w:rPr>
                <w:rFonts w:ascii="Arial" w:hAnsi="Arial" w:cs="Arial"/>
                <w:sz w:val="20"/>
                <w:szCs w:val="20"/>
              </w:rPr>
              <w:t>objektívne a nediskriminačné kritéria alebo pravidlá, ktoré sa budú uplatňovať s cieľom obmedziť počet záujemcov, a to týmto spôsobom:</w:t>
            </w:r>
          </w:p>
          <w:p w14:paraId="54BD6C12" w14:textId="77777777" w:rsidR="001435F6" w:rsidRPr="0095273D" w:rsidRDefault="001435F6" w:rsidP="0095273D">
            <w:pPr>
              <w:spacing w:after="0" w:line="240" w:lineRule="auto"/>
              <w:contextualSpacing/>
              <w:rPr>
                <w:rFonts w:ascii="Arial" w:hAnsi="Arial" w:cs="Arial"/>
                <w:sz w:val="20"/>
                <w:szCs w:val="20"/>
              </w:rPr>
            </w:pPr>
          </w:p>
          <w:p w14:paraId="01E7E48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V prípade, ak sa vyžadujú určité osvedčenia alebo ostatné formy listinných dôkazov, pri </w:t>
            </w:r>
            <w:r w:rsidRPr="0095273D">
              <w:rPr>
                <w:rFonts w:ascii="Arial" w:hAnsi="Arial" w:cs="Arial"/>
                <w:b/>
                <w:sz w:val="20"/>
                <w:szCs w:val="20"/>
              </w:rPr>
              <w:t xml:space="preserve">každom </w:t>
            </w:r>
            <w:r w:rsidRPr="0095273D">
              <w:rPr>
                <w:rFonts w:ascii="Arial" w:hAnsi="Arial" w:cs="Arial"/>
                <w:sz w:val="20"/>
                <w:szCs w:val="20"/>
              </w:rPr>
              <w:t>uveďte, či má hospodársky subjekt požadované dokumenty:</w:t>
            </w:r>
          </w:p>
          <w:p w14:paraId="3837D249" w14:textId="77777777" w:rsidR="001435F6" w:rsidRPr="0095273D" w:rsidRDefault="001435F6" w:rsidP="0095273D">
            <w:pPr>
              <w:spacing w:after="0" w:line="240" w:lineRule="auto"/>
              <w:contextualSpacing/>
              <w:rPr>
                <w:rFonts w:ascii="Arial" w:hAnsi="Arial" w:cs="Arial"/>
                <w:sz w:val="20"/>
                <w:szCs w:val="20"/>
              </w:rPr>
            </w:pPr>
          </w:p>
          <w:p w14:paraId="508B04E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sú niektoré z týchto osvedčení alebo foriem listinných dôkazov k dispozícii v elektronickom formáte</w:t>
            </w:r>
            <w:r w:rsidRPr="0095273D">
              <w:rPr>
                <w:rStyle w:val="Odkaznapoznmkupodiarou"/>
                <w:rFonts w:ascii="Arial" w:hAnsi="Arial" w:cs="Arial"/>
                <w:sz w:val="20"/>
                <w:szCs w:val="20"/>
              </w:rPr>
              <w:footnoteReference w:id="51"/>
            </w:r>
            <w:r w:rsidRPr="0095273D">
              <w:rPr>
                <w:rFonts w:ascii="Arial" w:hAnsi="Arial" w:cs="Arial"/>
                <w:sz w:val="20"/>
                <w:szCs w:val="20"/>
              </w:rPr>
              <w:t>, uveďte pre každý z nich:</w:t>
            </w:r>
          </w:p>
        </w:tc>
        <w:tc>
          <w:tcPr>
            <w:tcW w:w="4870" w:type="dxa"/>
          </w:tcPr>
          <w:p w14:paraId="0048D0B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047CB7EF" w14:textId="77777777" w:rsidR="001435F6" w:rsidRPr="0095273D" w:rsidRDefault="001435F6" w:rsidP="0095273D">
            <w:pPr>
              <w:spacing w:after="0" w:line="240" w:lineRule="auto"/>
              <w:contextualSpacing/>
              <w:rPr>
                <w:rFonts w:ascii="Arial" w:hAnsi="Arial" w:cs="Arial"/>
                <w:sz w:val="20"/>
                <w:szCs w:val="20"/>
              </w:rPr>
            </w:pPr>
          </w:p>
          <w:p w14:paraId="3FA8F410" w14:textId="77777777" w:rsidR="001435F6" w:rsidRPr="0095273D" w:rsidRDefault="001435F6" w:rsidP="0095273D">
            <w:pPr>
              <w:spacing w:after="0" w:line="240" w:lineRule="auto"/>
              <w:contextualSpacing/>
              <w:rPr>
                <w:rFonts w:ascii="Arial" w:hAnsi="Arial" w:cs="Arial"/>
                <w:sz w:val="20"/>
                <w:szCs w:val="20"/>
              </w:rPr>
            </w:pPr>
          </w:p>
          <w:p w14:paraId="4FA7E06A" w14:textId="77777777" w:rsidR="001435F6" w:rsidRPr="0095273D" w:rsidRDefault="001435F6" w:rsidP="0095273D">
            <w:pPr>
              <w:spacing w:after="0" w:line="240" w:lineRule="auto"/>
              <w:contextualSpacing/>
              <w:rPr>
                <w:rFonts w:ascii="Arial" w:hAnsi="Arial" w:cs="Arial"/>
                <w:sz w:val="20"/>
                <w:szCs w:val="20"/>
              </w:rPr>
            </w:pPr>
          </w:p>
          <w:p w14:paraId="76592AF4" w14:textId="77777777" w:rsidR="001435F6" w:rsidRPr="0095273D" w:rsidRDefault="001435F6" w:rsidP="0095273D">
            <w:pPr>
              <w:spacing w:after="0" w:line="240" w:lineRule="auto"/>
              <w:contextualSpacing/>
              <w:rPr>
                <w:rFonts w:ascii="Arial" w:hAnsi="Arial" w:cs="Arial"/>
                <w:sz w:val="20"/>
                <w:szCs w:val="20"/>
              </w:rPr>
            </w:pPr>
          </w:p>
          <w:p w14:paraId="55D1DAC9" w14:textId="318B1078" w:rsidR="001435F6" w:rsidRPr="0095273D" w:rsidRDefault="00B312C4" w:rsidP="0095273D">
            <w:pPr>
              <w:spacing w:after="0" w:line="240" w:lineRule="auto"/>
              <w:contextualSpacing/>
              <w:jc w:val="both"/>
              <w:rPr>
                <w:rFonts w:ascii="Arial" w:eastAsia="MS Gothic" w:hAnsi="Arial" w:cs="Arial"/>
                <w:color w:val="404040" w:themeColor="text1" w:themeTint="BF"/>
                <w:sz w:val="20"/>
                <w:szCs w:val="20"/>
              </w:rPr>
            </w:pPr>
            <w:r w:rsidRPr="0095273D">
              <w:rPr>
                <w:rFonts w:ascii="Arial" w:hAnsi="Arial" w:cs="Arial"/>
                <w:sz w:val="20"/>
                <w:szCs w:val="20"/>
              </w:rPr>
              <w:object w:dxaOrig="225" w:dyaOrig="225" w14:anchorId="7D781C63">
                <v:shape id="_x0000_i1287" type="#_x0000_t75" style="width:41.75pt;height:20.45pt" o:ole="">
                  <v:imagedata r:id="rId119" o:title=""/>
                </v:shape>
                <w:control r:id="rId120" w:name="CheckBox1537" w:shapeid="_x0000_i128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03E5F4AF">
                <v:shape id="_x0000_i1289" type="#_x0000_t75" style="width:45pt;height:20.45pt" o:ole="">
                  <v:imagedata r:id="rId28" o:title=""/>
                </v:shape>
                <w:control r:id="rId121" w:name="CheckBox2537" w:shapeid="_x0000_i1289"/>
              </w:object>
            </w:r>
            <w:r w:rsidR="001435F6" w:rsidRPr="0095273D">
              <w:rPr>
                <w:rFonts w:ascii="Arial" w:hAnsi="Arial" w:cs="Arial"/>
                <w:sz w:val="20"/>
                <w:szCs w:val="20"/>
              </w:rPr>
              <w:t xml:space="preserve">  </w:t>
            </w:r>
            <w:r w:rsidR="001435F6" w:rsidRPr="0095273D">
              <w:rPr>
                <w:rStyle w:val="Odkaznapoznmkupodiarou"/>
                <w:rFonts w:ascii="Arial" w:eastAsia="MS Gothic" w:hAnsi="Arial" w:cs="Arial"/>
                <w:color w:val="404040" w:themeColor="text1" w:themeTint="BF"/>
                <w:sz w:val="20"/>
                <w:szCs w:val="20"/>
              </w:rPr>
              <w:footnoteReference w:id="52"/>
            </w:r>
          </w:p>
          <w:p w14:paraId="6EC32C81" w14:textId="77777777" w:rsidR="001435F6" w:rsidRPr="0095273D" w:rsidRDefault="001435F6" w:rsidP="0095273D">
            <w:pPr>
              <w:spacing w:after="0" w:line="240" w:lineRule="auto"/>
              <w:contextualSpacing/>
              <w:rPr>
                <w:rFonts w:ascii="Arial" w:hAnsi="Arial" w:cs="Arial"/>
                <w:sz w:val="20"/>
                <w:szCs w:val="20"/>
              </w:rPr>
            </w:pPr>
          </w:p>
          <w:p w14:paraId="508F48BF" w14:textId="77777777" w:rsidR="001435F6" w:rsidRPr="0095273D" w:rsidRDefault="001435F6" w:rsidP="0095273D">
            <w:pPr>
              <w:spacing w:after="0" w:line="240" w:lineRule="auto"/>
              <w:contextualSpacing/>
              <w:rPr>
                <w:rFonts w:ascii="Arial" w:hAnsi="Arial" w:cs="Arial"/>
                <w:sz w:val="20"/>
                <w:szCs w:val="20"/>
              </w:rPr>
            </w:pPr>
          </w:p>
          <w:p w14:paraId="23E6B934" w14:textId="77777777" w:rsidR="001435F6" w:rsidRPr="0095273D" w:rsidRDefault="001435F6" w:rsidP="0095273D">
            <w:pPr>
              <w:spacing w:after="0" w:line="240" w:lineRule="auto"/>
              <w:contextualSpacing/>
              <w:rPr>
                <w:rFonts w:ascii="Arial" w:hAnsi="Arial" w:cs="Arial"/>
                <w:sz w:val="20"/>
                <w:szCs w:val="20"/>
              </w:rPr>
            </w:pPr>
          </w:p>
          <w:p w14:paraId="655BD65B" w14:textId="77777777" w:rsidR="001435F6" w:rsidRPr="0095273D" w:rsidRDefault="001435F6" w:rsidP="0095273D">
            <w:pPr>
              <w:spacing w:after="0" w:line="240" w:lineRule="auto"/>
              <w:contextualSpacing/>
              <w:rPr>
                <w:rFonts w:ascii="Arial" w:hAnsi="Arial" w:cs="Arial"/>
                <w:sz w:val="20"/>
                <w:szCs w:val="20"/>
              </w:rPr>
            </w:pPr>
          </w:p>
          <w:p w14:paraId="0F3B526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71D5F29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r w:rsidRPr="0095273D">
              <w:rPr>
                <w:rStyle w:val="Odkaznapoznmkupodiarou"/>
                <w:rFonts w:ascii="Arial" w:hAnsi="Arial" w:cs="Arial"/>
                <w:sz w:val="20"/>
                <w:szCs w:val="20"/>
              </w:rPr>
              <w:footnoteReference w:id="53"/>
            </w:r>
          </w:p>
        </w:tc>
      </w:tr>
    </w:tbl>
    <w:p w14:paraId="478571D6" w14:textId="77777777" w:rsidR="001435F6" w:rsidRPr="0095273D" w:rsidRDefault="001435F6"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VI: Záverečné vyhlásenia</w:t>
      </w:r>
    </w:p>
    <w:p w14:paraId="656CF834" w14:textId="77777777" w:rsidR="001435F6" w:rsidRPr="0095273D" w:rsidRDefault="001435F6" w:rsidP="0095273D">
      <w:pPr>
        <w:spacing w:after="0" w:line="240" w:lineRule="auto"/>
        <w:contextualSpacing/>
        <w:jc w:val="both"/>
        <w:rPr>
          <w:rFonts w:ascii="Arial" w:hAnsi="Arial" w:cs="Arial"/>
          <w:i/>
          <w:sz w:val="20"/>
          <w:szCs w:val="20"/>
        </w:rPr>
      </w:pPr>
      <w:r w:rsidRPr="0095273D">
        <w:rPr>
          <w:rFonts w:ascii="Arial" w:hAnsi="Arial" w:cs="Arial"/>
          <w:i/>
          <w:sz w:val="20"/>
          <w:szCs w:val="20"/>
        </w:rPr>
        <w:t>Podpísaný/podpísaní vyhlasuje/ú, že informácie uvedené v častiach II – V sú pravdivé a správne a, že boli uvedené pri plnom vedomí následkov závažného skresľovania skutočností.</w:t>
      </w:r>
    </w:p>
    <w:p w14:paraId="207ADE73" w14:textId="77777777" w:rsidR="001435F6" w:rsidRPr="0095273D" w:rsidRDefault="001435F6" w:rsidP="0095273D">
      <w:pPr>
        <w:spacing w:after="0" w:line="240" w:lineRule="auto"/>
        <w:contextualSpacing/>
        <w:jc w:val="both"/>
        <w:rPr>
          <w:rFonts w:ascii="Arial" w:hAnsi="Arial" w:cs="Arial"/>
          <w:i/>
          <w:sz w:val="20"/>
          <w:szCs w:val="20"/>
        </w:rPr>
      </w:pPr>
    </w:p>
    <w:p w14:paraId="24B4A969" w14:textId="77777777" w:rsidR="001435F6" w:rsidRPr="0095273D" w:rsidRDefault="001435F6" w:rsidP="0095273D">
      <w:pPr>
        <w:spacing w:after="0" w:line="240" w:lineRule="auto"/>
        <w:contextualSpacing/>
        <w:jc w:val="both"/>
        <w:rPr>
          <w:rFonts w:ascii="Arial" w:hAnsi="Arial" w:cs="Arial"/>
          <w:i/>
          <w:sz w:val="20"/>
          <w:szCs w:val="20"/>
        </w:rPr>
      </w:pPr>
      <w:r w:rsidRPr="0095273D">
        <w:rPr>
          <w:rFonts w:ascii="Arial" w:hAnsi="Arial" w:cs="Arial"/>
          <w:i/>
          <w:sz w:val="20"/>
          <w:szCs w:val="20"/>
        </w:rPr>
        <w:t>Podpísaný/podpísaní vyhlasuje/ú, že na požiadanie okamžite predloží/</w:t>
      </w:r>
      <w:proofErr w:type="spellStart"/>
      <w:r w:rsidRPr="0095273D">
        <w:rPr>
          <w:rFonts w:ascii="Arial" w:hAnsi="Arial" w:cs="Arial"/>
          <w:i/>
          <w:sz w:val="20"/>
          <w:szCs w:val="20"/>
        </w:rPr>
        <w:t>ia</w:t>
      </w:r>
      <w:proofErr w:type="spellEnd"/>
      <w:r w:rsidRPr="0095273D">
        <w:rPr>
          <w:rFonts w:ascii="Arial" w:hAnsi="Arial" w:cs="Arial"/>
          <w:i/>
          <w:sz w:val="20"/>
          <w:szCs w:val="20"/>
        </w:rPr>
        <w:t xml:space="preserve"> uvedené osvedčenia a ostatné formy listinných dôkazov, okrem prípadov, keď:</w:t>
      </w:r>
    </w:p>
    <w:p w14:paraId="41D3ED7F" w14:textId="77777777" w:rsidR="001435F6" w:rsidRPr="0095273D" w:rsidRDefault="001435F6" w:rsidP="0095273D">
      <w:pPr>
        <w:spacing w:after="0" w:line="240" w:lineRule="auto"/>
        <w:contextualSpacing/>
        <w:jc w:val="both"/>
        <w:rPr>
          <w:rFonts w:ascii="Arial" w:hAnsi="Arial" w:cs="Arial"/>
          <w:i/>
          <w:sz w:val="20"/>
          <w:szCs w:val="20"/>
        </w:rPr>
      </w:pPr>
    </w:p>
    <w:p w14:paraId="7A4AFE7E" w14:textId="77777777" w:rsidR="001435F6" w:rsidRPr="0095273D" w:rsidRDefault="001435F6" w:rsidP="0095273D">
      <w:pPr>
        <w:pStyle w:val="Odsekzoznamu"/>
        <w:numPr>
          <w:ilvl w:val="0"/>
          <w:numId w:val="26"/>
        </w:numPr>
        <w:spacing w:after="0" w:line="240" w:lineRule="auto"/>
        <w:jc w:val="both"/>
        <w:rPr>
          <w:rFonts w:ascii="Arial" w:hAnsi="Arial" w:cs="Arial"/>
          <w:i/>
          <w:sz w:val="20"/>
          <w:szCs w:val="20"/>
        </w:rPr>
      </w:pPr>
      <w:r w:rsidRPr="0095273D">
        <w:rPr>
          <w:rFonts w:ascii="Arial" w:hAnsi="Arial" w:cs="Arial"/>
          <w:i/>
          <w:sz w:val="20"/>
          <w:szCs w:val="20"/>
        </w:rPr>
        <w:t>verejný obstarávateľ alebo obstarávateľ má možnosť získať sprievodnú dokumentáciu priamo na základe prístupu do vnútroštátnej databázy v ktoromkoľvek členskom štáte, ktorá je dostupná bezplatne</w:t>
      </w:r>
      <w:r w:rsidRPr="0095273D">
        <w:rPr>
          <w:rStyle w:val="Odkaznapoznmkupodiarou"/>
          <w:rFonts w:ascii="Arial" w:hAnsi="Arial" w:cs="Arial"/>
          <w:i/>
          <w:sz w:val="20"/>
          <w:szCs w:val="20"/>
        </w:rPr>
        <w:footnoteReference w:id="54"/>
      </w:r>
      <w:r w:rsidRPr="0095273D">
        <w:rPr>
          <w:rFonts w:ascii="Arial" w:hAnsi="Arial" w:cs="Arial"/>
          <w:i/>
          <w:sz w:val="20"/>
          <w:szCs w:val="20"/>
        </w:rPr>
        <w:t>, alebo</w:t>
      </w:r>
    </w:p>
    <w:p w14:paraId="2A12346A" w14:textId="77777777" w:rsidR="001435F6" w:rsidRPr="0095273D" w:rsidRDefault="001435F6" w:rsidP="0095273D">
      <w:pPr>
        <w:pStyle w:val="Odsekzoznamu"/>
        <w:numPr>
          <w:ilvl w:val="0"/>
          <w:numId w:val="26"/>
        </w:numPr>
        <w:spacing w:after="0" w:line="240" w:lineRule="auto"/>
        <w:jc w:val="both"/>
        <w:rPr>
          <w:rFonts w:ascii="Arial" w:hAnsi="Arial" w:cs="Arial"/>
          <w:i/>
          <w:sz w:val="20"/>
          <w:szCs w:val="20"/>
        </w:rPr>
      </w:pPr>
      <w:r w:rsidRPr="0095273D">
        <w:rPr>
          <w:rFonts w:ascii="Arial" w:hAnsi="Arial" w:cs="Arial"/>
          <w:i/>
          <w:sz w:val="20"/>
          <w:szCs w:val="20"/>
        </w:rPr>
        <w:t>najneskôr do 18. októbra 2018</w:t>
      </w:r>
      <w:r w:rsidRPr="0095273D">
        <w:rPr>
          <w:rStyle w:val="Odkaznapoznmkupodiarou"/>
          <w:rFonts w:ascii="Arial" w:hAnsi="Arial" w:cs="Arial"/>
          <w:i/>
          <w:sz w:val="20"/>
          <w:szCs w:val="20"/>
        </w:rPr>
        <w:footnoteReference w:id="55"/>
      </w:r>
      <w:r w:rsidRPr="0095273D">
        <w:rPr>
          <w:rFonts w:ascii="Arial" w:hAnsi="Arial" w:cs="Arial"/>
          <w:i/>
          <w:sz w:val="20"/>
          <w:szCs w:val="20"/>
        </w:rPr>
        <w:t xml:space="preserve"> bude mať verejný obstarávateľ alebo obstarávateľ príslušnú dokumentáciu k dispozícii.</w:t>
      </w:r>
    </w:p>
    <w:p w14:paraId="17719E1A" w14:textId="77777777" w:rsidR="001435F6" w:rsidRPr="0095273D" w:rsidRDefault="001435F6" w:rsidP="0095273D">
      <w:pPr>
        <w:pStyle w:val="Odsekzoznamu"/>
        <w:spacing w:after="0" w:line="240" w:lineRule="auto"/>
        <w:jc w:val="both"/>
        <w:rPr>
          <w:rFonts w:ascii="Arial" w:hAnsi="Arial" w:cs="Arial"/>
          <w:i/>
          <w:sz w:val="20"/>
          <w:szCs w:val="20"/>
        </w:rPr>
      </w:pPr>
      <w:r w:rsidRPr="0095273D">
        <w:rPr>
          <w:rFonts w:ascii="Arial" w:hAnsi="Arial" w:cs="Arial"/>
          <w:i/>
          <w:sz w:val="20"/>
          <w:szCs w:val="20"/>
        </w:rPr>
        <w:t xml:space="preserve">Ja/my, </w:t>
      </w:r>
      <w:proofErr w:type="spellStart"/>
      <w:r w:rsidRPr="0095273D">
        <w:rPr>
          <w:rFonts w:ascii="Arial" w:hAnsi="Arial" w:cs="Arial"/>
          <w:i/>
          <w:sz w:val="20"/>
          <w:szCs w:val="20"/>
        </w:rPr>
        <w:t>dolupodpísaný</w:t>
      </w:r>
      <w:proofErr w:type="spellEnd"/>
      <w:r w:rsidRPr="0095273D">
        <w:rPr>
          <w:rFonts w:ascii="Arial" w:hAnsi="Arial" w:cs="Arial"/>
          <w:i/>
          <w:sz w:val="20"/>
          <w:szCs w:val="20"/>
        </w:rPr>
        <w:t>/</w:t>
      </w:r>
      <w:proofErr w:type="spellStart"/>
      <w:r w:rsidRPr="0095273D">
        <w:rPr>
          <w:rFonts w:ascii="Arial" w:hAnsi="Arial" w:cs="Arial"/>
          <w:i/>
          <w:sz w:val="20"/>
          <w:szCs w:val="20"/>
        </w:rPr>
        <w:t>dolupodpísaní</w:t>
      </w:r>
      <w:proofErr w:type="spellEnd"/>
      <w:r w:rsidRPr="0095273D">
        <w:rPr>
          <w:rFonts w:ascii="Arial" w:hAnsi="Arial" w:cs="Arial"/>
          <w:i/>
          <w:sz w:val="20"/>
          <w:szCs w:val="20"/>
        </w:rPr>
        <w:t>, formálne súhlasím/súhlasíme, aby</w:t>
      </w:r>
      <w:r w:rsidR="0089148E" w:rsidRPr="0095273D">
        <w:rPr>
          <w:rFonts w:ascii="Arial" w:hAnsi="Arial" w:cs="Arial"/>
          <w:i/>
          <w:sz w:val="20"/>
          <w:szCs w:val="20"/>
        </w:rPr>
        <w:t xml:space="preserve"> Národná diaľničná spoločnosť, a.s. získala </w:t>
      </w:r>
      <w:r w:rsidRPr="0095273D">
        <w:rPr>
          <w:rFonts w:ascii="Arial" w:hAnsi="Arial" w:cs="Arial"/>
          <w:i/>
          <w:sz w:val="20"/>
          <w:szCs w:val="20"/>
        </w:rPr>
        <w:t xml:space="preserve">prístup k podporným dokumentom obsahujúcim informácie, ktoré som/sme poskytol/poskytli v </w:t>
      </w:r>
      <w:r w:rsidRPr="0095273D">
        <w:rPr>
          <w:rFonts w:ascii="Arial" w:hAnsi="Arial" w:cs="Arial"/>
          <w:b/>
          <w:i/>
          <w:sz w:val="20"/>
          <w:szCs w:val="20"/>
        </w:rPr>
        <w:t>[identifikujte príslušnú časť/oddiel/body</w:t>
      </w:r>
      <w:r w:rsidRPr="0095273D">
        <w:rPr>
          <w:rFonts w:ascii="Arial" w:hAnsi="Arial" w:cs="Arial"/>
          <w:i/>
          <w:sz w:val="20"/>
          <w:szCs w:val="20"/>
        </w:rPr>
        <w:t xml:space="preserve">] tohto jednotného európskeho dokumentu pre obstarávanie na účely </w:t>
      </w:r>
      <w:r w:rsidRPr="0095273D">
        <w:rPr>
          <w:rFonts w:ascii="Arial" w:hAnsi="Arial" w:cs="Arial"/>
          <w:sz w:val="20"/>
          <w:szCs w:val="20"/>
        </w:rPr>
        <w:t>[</w:t>
      </w:r>
      <w:r w:rsidRPr="0095273D">
        <w:rPr>
          <w:rFonts w:ascii="Arial" w:hAnsi="Arial" w:cs="Arial"/>
          <w:b/>
          <w:sz w:val="20"/>
          <w:szCs w:val="20"/>
        </w:rPr>
        <w:t>identifikujte postup obstarávania:</w:t>
      </w:r>
      <w:r w:rsidRPr="0095273D">
        <w:rPr>
          <w:rFonts w:ascii="Arial" w:hAnsi="Arial" w:cs="Arial"/>
          <w:sz w:val="20"/>
          <w:szCs w:val="20"/>
        </w:rPr>
        <w:t xml:space="preserve"> (opis zhrnutia, odkaz na uverejnenie</w:t>
      </w:r>
      <w:r w:rsidRPr="0095273D">
        <w:rPr>
          <w:rFonts w:ascii="Arial" w:hAnsi="Arial" w:cs="Arial"/>
          <w:i/>
          <w:sz w:val="20"/>
          <w:szCs w:val="20"/>
        </w:rPr>
        <w:t xml:space="preserve"> v Úradnom vestníku Európskej únie, </w:t>
      </w:r>
      <w:r w:rsidRPr="0095273D">
        <w:rPr>
          <w:rFonts w:ascii="Arial" w:hAnsi="Arial" w:cs="Arial"/>
          <w:sz w:val="20"/>
          <w:szCs w:val="20"/>
        </w:rPr>
        <w:t>referenčné číslo</w:t>
      </w:r>
      <w:r w:rsidRPr="0095273D">
        <w:rPr>
          <w:rFonts w:ascii="Arial" w:hAnsi="Arial" w:cs="Arial"/>
          <w:i/>
          <w:sz w:val="20"/>
          <w:szCs w:val="20"/>
        </w:rPr>
        <w:t>)].</w:t>
      </w:r>
    </w:p>
    <w:p w14:paraId="7CCB0BE1" w14:textId="77777777" w:rsidR="001435F6" w:rsidRPr="0095273D" w:rsidRDefault="001435F6" w:rsidP="0095273D">
      <w:pPr>
        <w:pStyle w:val="Odsekzoznamu"/>
        <w:spacing w:after="0" w:line="240" w:lineRule="auto"/>
        <w:jc w:val="both"/>
        <w:rPr>
          <w:rFonts w:ascii="Arial" w:hAnsi="Arial" w:cs="Arial"/>
          <w:i/>
          <w:sz w:val="20"/>
          <w:szCs w:val="20"/>
        </w:rPr>
      </w:pPr>
    </w:p>
    <w:p w14:paraId="1493BF09" w14:textId="77777777" w:rsidR="001435F6" w:rsidRPr="0095273D" w:rsidRDefault="001435F6" w:rsidP="0095273D">
      <w:pPr>
        <w:pStyle w:val="Odsekzoznamu"/>
        <w:spacing w:after="0" w:line="240" w:lineRule="auto"/>
        <w:jc w:val="both"/>
        <w:rPr>
          <w:rFonts w:ascii="Arial" w:hAnsi="Arial" w:cs="Arial"/>
          <w:i/>
          <w:sz w:val="20"/>
          <w:szCs w:val="20"/>
        </w:rPr>
      </w:pPr>
      <w:r w:rsidRPr="0095273D">
        <w:rPr>
          <w:rFonts w:ascii="Arial" w:hAnsi="Arial" w:cs="Arial"/>
          <w:sz w:val="20"/>
          <w:szCs w:val="20"/>
        </w:rPr>
        <w:t>Dátum, miesto a podpis/podpisy: [...........]</w:t>
      </w:r>
    </w:p>
    <w:p w14:paraId="03147F56" w14:textId="77777777" w:rsidR="00813060" w:rsidRPr="0095273D" w:rsidRDefault="003C1989" w:rsidP="0095273D">
      <w:pPr>
        <w:spacing w:after="0" w:line="240" w:lineRule="auto"/>
        <w:contextualSpacing/>
        <w:rPr>
          <w:rFonts w:ascii="Arial" w:hAnsi="Arial" w:cs="Arial"/>
          <w:sz w:val="20"/>
          <w:szCs w:val="20"/>
        </w:rPr>
      </w:pPr>
      <w:r w:rsidRPr="0095273D">
        <w:rPr>
          <w:rFonts w:ascii="Arial" w:hAnsi="Arial" w:cs="Arial"/>
          <w:sz w:val="20"/>
          <w:szCs w:val="20"/>
        </w:rPr>
        <w:br w:type="page"/>
      </w:r>
    </w:p>
    <w:p w14:paraId="4465A929" w14:textId="77777777" w:rsidR="00C7065A" w:rsidRPr="0095273D" w:rsidRDefault="00C7065A" w:rsidP="0095273D">
      <w:pPr>
        <w:spacing w:after="0" w:line="240" w:lineRule="auto"/>
        <w:contextualSpacing/>
        <w:jc w:val="center"/>
        <w:rPr>
          <w:rFonts w:ascii="Arial" w:hAnsi="Arial" w:cs="Arial"/>
          <w:b/>
          <w:caps/>
          <w:sz w:val="20"/>
          <w:szCs w:val="20"/>
        </w:rPr>
      </w:pPr>
    </w:p>
    <w:p w14:paraId="0B17561A" w14:textId="586E6EFF" w:rsidR="00977ED7" w:rsidRPr="0095273D" w:rsidRDefault="00977ED7" w:rsidP="0095273D">
      <w:pPr>
        <w:spacing w:after="0" w:line="240" w:lineRule="auto"/>
        <w:contextualSpacing/>
        <w:jc w:val="center"/>
        <w:rPr>
          <w:rFonts w:ascii="Arial" w:hAnsi="Arial" w:cs="Arial"/>
          <w:b/>
          <w:caps/>
          <w:sz w:val="20"/>
          <w:szCs w:val="20"/>
        </w:rPr>
      </w:pPr>
      <w:r w:rsidRPr="0095273D">
        <w:rPr>
          <w:rFonts w:ascii="Arial" w:hAnsi="Arial" w:cs="Arial"/>
          <w:b/>
          <w:caps/>
          <w:sz w:val="20"/>
          <w:szCs w:val="20"/>
        </w:rPr>
        <w:t xml:space="preserve">Príloha B7 Podmienky účasti </w:t>
      </w:r>
      <w:r w:rsidR="00813060" w:rsidRPr="0095273D">
        <w:rPr>
          <w:rFonts w:ascii="Arial" w:hAnsi="Arial" w:cs="Arial"/>
          <w:b/>
          <w:caps/>
          <w:sz w:val="20"/>
          <w:szCs w:val="20"/>
        </w:rPr>
        <w:t>VO VEREJNOM OBSTAR</w:t>
      </w:r>
      <w:r w:rsidR="009825DE" w:rsidRPr="0095273D">
        <w:rPr>
          <w:rFonts w:ascii="Arial" w:hAnsi="Arial" w:cs="Arial"/>
          <w:b/>
          <w:caps/>
          <w:sz w:val="20"/>
          <w:szCs w:val="20"/>
        </w:rPr>
        <w:t>Á</w:t>
      </w:r>
      <w:r w:rsidR="00813060" w:rsidRPr="0095273D">
        <w:rPr>
          <w:rFonts w:ascii="Arial" w:hAnsi="Arial" w:cs="Arial"/>
          <w:b/>
          <w:caps/>
          <w:sz w:val="20"/>
          <w:szCs w:val="20"/>
        </w:rPr>
        <w:t xml:space="preserve">VANÍ </w:t>
      </w:r>
      <w:r w:rsidRPr="0095273D">
        <w:rPr>
          <w:rFonts w:ascii="Arial" w:hAnsi="Arial" w:cs="Arial"/>
          <w:b/>
          <w:caps/>
          <w:sz w:val="20"/>
          <w:szCs w:val="20"/>
        </w:rPr>
        <w:t xml:space="preserve">týkajúce sa osobného postavenia, finančného a ekonomického postavenia, technickej spôsobilosti </w:t>
      </w:r>
    </w:p>
    <w:p w14:paraId="194EE383" w14:textId="77777777" w:rsidR="00977ED7" w:rsidRPr="0095273D" w:rsidRDefault="00977ED7" w:rsidP="0095273D">
      <w:pPr>
        <w:spacing w:after="0" w:line="240" w:lineRule="auto"/>
        <w:contextualSpacing/>
        <w:jc w:val="center"/>
        <w:rPr>
          <w:rFonts w:ascii="Arial" w:hAnsi="Arial" w:cs="Arial"/>
          <w:b/>
          <w:caps/>
          <w:sz w:val="20"/>
          <w:szCs w:val="20"/>
        </w:rPr>
      </w:pPr>
      <w:r w:rsidRPr="0095273D">
        <w:rPr>
          <w:rFonts w:ascii="Arial" w:hAnsi="Arial" w:cs="Arial"/>
          <w:b/>
          <w:caps/>
          <w:sz w:val="20"/>
          <w:szCs w:val="20"/>
        </w:rPr>
        <w:t>alebo odbornej spôsobilosti</w:t>
      </w:r>
    </w:p>
    <w:p w14:paraId="027AD7AF" w14:textId="77777777" w:rsidR="00977ED7" w:rsidRPr="0095273D" w:rsidRDefault="00977ED7" w:rsidP="0095273D">
      <w:pPr>
        <w:spacing w:after="0" w:line="240" w:lineRule="auto"/>
        <w:contextualSpacing/>
        <w:jc w:val="center"/>
        <w:rPr>
          <w:rFonts w:ascii="Arial" w:hAnsi="Arial" w:cs="Arial"/>
          <w:b/>
          <w:caps/>
          <w:sz w:val="20"/>
          <w:szCs w:val="20"/>
        </w:rPr>
      </w:pPr>
    </w:p>
    <w:p w14:paraId="3DB105CD" w14:textId="77777777" w:rsidR="00C7065A" w:rsidRPr="0095273D" w:rsidRDefault="00C7065A" w:rsidP="0095273D">
      <w:pPr>
        <w:keepNext/>
        <w:spacing w:after="0" w:line="240" w:lineRule="auto"/>
        <w:contextualSpacing/>
        <w:jc w:val="both"/>
        <w:outlineLvl w:val="0"/>
        <w:rPr>
          <w:rFonts w:ascii="Arial" w:eastAsia="Times New Roman" w:hAnsi="Arial" w:cs="Arial"/>
          <w:sz w:val="20"/>
          <w:szCs w:val="20"/>
        </w:rPr>
      </w:pPr>
      <w:r w:rsidRPr="0095273D">
        <w:rPr>
          <w:rFonts w:ascii="Arial" w:eastAsia="Times New Roman" w:hAnsi="Arial" w:cs="Arial"/>
          <w:b/>
          <w:sz w:val="20"/>
          <w:szCs w:val="20"/>
        </w:rPr>
        <w:t>Podmienky účasti vo verejnom obstarávaní týkajúce sa osobného postavenia podľa § 32 zákona, ktoré uchádzač preukazuje nasledovne:</w:t>
      </w:r>
    </w:p>
    <w:p w14:paraId="4B387047" w14:textId="77777777" w:rsidR="00C7065A" w:rsidRPr="0095273D" w:rsidRDefault="00C7065A" w:rsidP="0095273D">
      <w:pPr>
        <w:spacing w:after="0" w:line="240" w:lineRule="auto"/>
        <w:contextualSpacing/>
        <w:jc w:val="both"/>
        <w:rPr>
          <w:rFonts w:ascii="Arial" w:eastAsia="Times New Roman" w:hAnsi="Arial" w:cs="Arial"/>
          <w:sz w:val="20"/>
          <w:szCs w:val="20"/>
        </w:rPr>
      </w:pPr>
    </w:p>
    <w:p w14:paraId="4F38265D" w14:textId="77777777" w:rsidR="00C7065A" w:rsidRPr="0095273D" w:rsidRDefault="00C7065A" w:rsidP="0095273D">
      <w:pPr>
        <w:numPr>
          <w:ilvl w:val="0"/>
          <w:numId w:val="85"/>
        </w:numPr>
        <w:autoSpaceDE w:val="0"/>
        <w:autoSpaceDN w:val="0"/>
        <w:spacing w:after="0" w:line="240" w:lineRule="auto"/>
        <w:ind w:left="284" w:hanging="284"/>
        <w:contextualSpacing/>
        <w:jc w:val="both"/>
        <w:rPr>
          <w:rFonts w:ascii="Arial" w:eastAsia="Calibri" w:hAnsi="Arial" w:cs="Arial"/>
          <w:noProof/>
          <w:sz w:val="20"/>
          <w:szCs w:val="20"/>
          <w:lang w:val="x-none"/>
        </w:rPr>
      </w:pPr>
      <w:r w:rsidRPr="0095273D">
        <w:rPr>
          <w:rFonts w:ascii="Arial" w:eastAsia="Calibri" w:hAnsi="Arial" w:cs="Arial"/>
          <w:noProof/>
          <w:sz w:val="20"/>
          <w:szCs w:val="20"/>
          <w:lang w:val="x-none"/>
        </w:rPr>
        <w:t xml:space="preserve">Verejného obstarávania sa môže zúčastniť len ten, kto spĺňa podmienky účasti týkajúce sa osobného postavenia podľa § 32 ods. 1 </w:t>
      </w:r>
      <w:r w:rsidRPr="0095273D">
        <w:rPr>
          <w:rFonts w:ascii="Arial" w:eastAsia="Times New Roman" w:hAnsi="Arial" w:cs="Arial"/>
          <w:bCs/>
          <w:iCs/>
          <w:sz w:val="20"/>
          <w:szCs w:val="20"/>
          <w:lang w:eastAsia="en-US"/>
        </w:rPr>
        <w:t>zákona</w:t>
      </w:r>
      <w:r w:rsidRPr="0095273D">
        <w:rPr>
          <w:rFonts w:ascii="Arial" w:eastAsia="Calibri" w:hAnsi="Arial" w:cs="Arial"/>
          <w:noProof/>
          <w:sz w:val="20"/>
          <w:szCs w:val="20"/>
          <w:lang w:val="x-none"/>
        </w:rPr>
        <w:t xml:space="preserve">, ktorých splnenie preukazuje podľa § 32 ods. 2 </w:t>
      </w:r>
      <w:r w:rsidRPr="0095273D">
        <w:rPr>
          <w:rFonts w:ascii="Arial" w:eastAsia="Calibri" w:hAnsi="Arial" w:cs="Arial"/>
          <w:noProof/>
          <w:sz w:val="20"/>
          <w:szCs w:val="20"/>
        </w:rPr>
        <w:t>zákona</w:t>
      </w:r>
      <w:r w:rsidRPr="0095273D">
        <w:rPr>
          <w:rFonts w:ascii="Arial" w:eastAsia="Calibri" w:hAnsi="Arial" w:cs="Arial"/>
          <w:noProof/>
          <w:sz w:val="20"/>
          <w:szCs w:val="20"/>
          <w:lang w:val="x-none"/>
        </w:rPr>
        <w:t xml:space="preserve"> v spojení s § 152 </w:t>
      </w:r>
      <w:r w:rsidRPr="0095273D">
        <w:rPr>
          <w:rFonts w:ascii="Arial" w:eastAsia="Calibri" w:hAnsi="Arial" w:cs="Arial"/>
          <w:noProof/>
          <w:sz w:val="20"/>
          <w:szCs w:val="20"/>
        </w:rPr>
        <w:t>zákona</w:t>
      </w:r>
      <w:r w:rsidRPr="0095273D">
        <w:rPr>
          <w:rFonts w:ascii="Arial" w:eastAsia="Calibri" w:hAnsi="Arial" w:cs="Arial"/>
          <w:noProof/>
          <w:sz w:val="20"/>
          <w:szCs w:val="20"/>
          <w:lang w:val="x-none"/>
        </w:rPr>
        <w:t>.</w:t>
      </w:r>
    </w:p>
    <w:p w14:paraId="38249E12" w14:textId="77777777" w:rsidR="00C7065A" w:rsidRPr="0095273D" w:rsidRDefault="00C7065A" w:rsidP="0095273D">
      <w:pPr>
        <w:numPr>
          <w:ilvl w:val="0"/>
          <w:numId w:val="85"/>
        </w:numPr>
        <w:spacing w:after="0" w:line="240" w:lineRule="auto"/>
        <w:ind w:left="284" w:hanging="284"/>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Ak uchádzač alebo záujemca má sídlo, miesto podnikania alebo obvyklý pobyt mimo územia Slovenskej republiky a štát jeho sídla, miesta podnikania alebo obvyklého pobytu nevydáva niektoré z dokladov uvedených v § 32 ods. 2 zákona alebo nevydáva ani rovnocenné doklady, možno ich nahradiť čestným vyhlásením podľa predpisov platných v štáte jeho sídla, miesta podnikania alebo obvyklého pobytu.</w:t>
      </w:r>
    </w:p>
    <w:p w14:paraId="6FD0DBAC" w14:textId="77777777" w:rsidR="00C7065A" w:rsidRPr="0095273D" w:rsidRDefault="00C7065A" w:rsidP="0095273D">
      <w:pPr>
        <w:numPr>
          <w:ilvl w:val="0"/>
          <w:numId w:val="85"/>
        </w:numPr>
        <w:spacing w:after="0" w:line="240" w:lineRule="auto"/>
        <w:ind w:left="284" w:hanging="284"/>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A884C19" w14:textId="77777777" w:rsidR="00C7065A" w:rsidRPr="0095273D" w:rsidRDefault="00C7065A" w:rsidP="0095273D">
      <w:pPr>
        <w:numPr>
          <w:ilvl w:val="0"/>
          <w:numId w:val="85"/>
        </w:numPr>
        <w:autoSpaceDE w:val="0"/>
        <w:autoSpaceDN w:val="0"/>
        <w:spacing w:after="0" w:line="240" w:lineRule="auto"/>
        <w:ind w:left="284" w:hanging="284"/>
        <w:contextualSpacing/>
        <w:jc w:val="both"/>
        <w:rPr>
          <w:rFonts w:ascii="Arial" w:eastAsia="Calibri" w:hAnsi="Arial" w:cs="Arial"/>
          <w:sz w:val="20"/>
          <w:szCs w:val="20"/>
        </w:rPr>
      </w:pPr>
      <w:r w:rsidRPr="0095273D">
        <w:rPr>
          <w:rFonts w:ascii="Arial" w:eastAsia="Times New Roman" w:hAnsi="Arial" w:cs="Arial"/>
          <w:sz w:val="20"/>
          <w:szCs w:val="20"/>
          <w:lang w:eastAsia="en-US"/>
        </w:rPr>
        <w:t>Skupina dodávateľov preukazuje splnenie podmienok účasti týkajúcich sa osobného postavenia za každého člena skupiny osobitne. Oprávnenie dodávať tovar, uskutočňovať stavebné práce alebo poskytovať službu preukazuje člen skupiny len vo vzťahu k tej časti predmetu zákazky, ktorú má zabezpečiť.</w:t>
      </w:r>
    </w:p>
    <w:p w14:paraId="19DC233E" w14:textId="77777777" w:rsidR="00C7065A" w:rsidRPr="0095273D" w:rsidRDefault="00C7065A" w:rsidP="0095273D">
      <w:pPr>
        <w:numPr>
          <w:ilvl w:val="0"/>
          <w:numId w:val="85"/>
        </w:numPr>
        <w:tabs>
          <w:tab w:val="left" w:pos="142"/>
        </w:tabs>
        <w:autoSpaceDE w:val="0"/>
        <w:autoSpaceDN w:val="0"/>
        <w:spacing w:after="0" w:line="240" w:lineRule="auto"/>
        <w:ind w:left="284" w:hanging="284"/>
        <w:contextualSpacing/>
        <w:jc w:val="both"/>
        <w:rPr>
          <w:rFonts w:ascii="Arial" w:eastAsia="Times New Roman" w:hAnsi="Arial" w:cs="Arial"/>
          <w:sz w:val="20"/>
          <w:szCs w:val="20"/>
          <w:lang w:eastAsia="en-US"/>
        </w:rPr>
      </w:pPr>
      <w:r w:rsidRPr="0095273D">
        <w:rPr>
          <w:rFonts w:ascii="Arial" w:eastAsia="Calibri" w:hAnsi="Arial" w:cs="Arial"/>
          <w:sz w:val="20"/>
          <w:szCs w:val="20"/>
        </w:rPr>
        <w:t>Verejný obstarávateľ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w:t>
      </w:r>
      <w:r w:rsidRPr="0095273D">
        <w:rPr>
          <w:rFonts w:ascii="Arial" w:eastAsia="Times New Roman" w:hAnsi="Arial" w:cs="Arial"/>
          <w:sz w:val="20"/>
          <w:szCs w:val="20"/>
          <w:lang w:eastAsia="en-US"/>
        </w:rPr>
        <w:t xml:space="preserve"> </w:t>
      </w:r>
    </w:p>
    <w:p w14:paraId="2D40B1EE" w14:textId="77777777" w:rsidR="00C7065A" w:rsidRPr="0095273D" w:rsidRDefault="00C7065A" w:rsidP="0095273D">
      <w:pPr>
        <w:spacing w:after="0" w:line="240" w:lineRule="auto"/>
        <w:ind w:left="284" w:hanging="284"/>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6.</w:t>
      </w:r>
      <w:r w:rsidRPr="0095273D">
        <w:rPr>
          <w:rFonts w:ascii="Arial" w:eastAsia="Times New Roman" w:hAnsi="Arial" w:cs="Arial"/>
          <w:sz w:val="20"/>
          <w:szCs w:val="20"/>
          <w:lang w:eastAsia="en-US"/>
        </w:rPr>
        <w:tab/>
        <w:t>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w:t>
      </w:r>
    </w:p>
    <w:p w14:paraId="25F6B7FA" w14:textId="77777777" w:rsidR="00C7065A" w:rsidRPr="0095273D" w:rsidRDefault="00C7065A" w:rsidP="0095273D">
      <w:pPr>
        <w:spacing w:after="0" w:line="240" w:lineRule="auto"/>
        <w:contextualSpacing/>
        <w:rPr>
          <w:rFonts w:ascii="Arial" w:eastAsia="Times New Roman" w:hAnsi="Arial" w:cs="Arial"/>
          <w:b/>
          <w:caps/>
          <w:sz w:val="20"/>
          <w:szCs w:val="20"/>
          <w:lang w:val="cs-CZ"/>
        </w:rPr>
      </w:pPr>
    </w:p>
    <w:p w14:paraId="04FCB45C" w14:textId="77777777" w:rsidR="00C7065A" w:rsidRPr="0095273D" w:rsidRDefault="00C7065A" w:rsidP="0095273D">
      <w:pPr>
        <w:spacing w:after="0" w:line="240" w:lineRule="auto"/>
        <w:contextualSpacing/>
        <w:rPr>
          <w:rFonts w:ascii="Arial" w:eastAsia="Times New Roman" w:hAnsi="Arial" w:cs="Arial"/>
          <w:b/>
          <w:caps/>
          <w:sz w:val="20"/>
          <w:szCs w:val="20"/>
          <w:lang w:val="cs-CZ"/>
        </w:rPr>
      </w:pPr>
    </w:p>
    <w:p w14:paraId="6D9FEC49" w14:textId="77777777" w:rsidR="00C7065A" w:rsidRPr="0095273D" w:rsidRDefault="00C7065A" w:rsidP="0095273D">
      <w:pPr>
        <w:spacing w:after="0" w:line="240" w:lineRule="auto"/>
        <w:contextualSpacing/>
        <w:rPr>
          <w:rFonts w:ascii="Arial" w:eastAsia="Times New Roman" w:hAnsi="Arial" w:cs="Arial"/>
          <w:b/>
          <w:caps/>
          <w:sz w:val="20"/>
          <w:szCs w:val="20"/>
          <w:lang w:val="cs-CZ"/>
        </w:rPr>
      </w:pPr>
    </w:p>
    <w:p w14:paraId="2B389592" w14:textId="77777777" w:rsidR="00977ED7" w:rsidRPr="0095273D" w:rsidRDefault="00977ED7" w:rsidP="0095273D">
      <w:pPr>
        <w:pStyle w:val="Nadpis21"/>
        <w:tabs>
          <w:tab w:val="left" w:pos="0"/>
        </w:tabs>
        <w:spacing w:before="0" w:after="0" w:line="240" w:lineRule="auto"/>
        <w:ind w:left="0"/>
        <w:contextualSpacing/>
        <w:jc w:val="both"/>
        <w:rPr>
          <w:rFonts w:ascii="Arial" w:hAnsi="Arial" w:cs="Arial"/>
          <w:bCs w:val="0"/>
          <w:sz w:val="20"/>
          <w:szCs w:val="20"/>
        </w:rPr>
      </w:pPr>
    </w:p>
    <w:p w14:paraId="34CECEFE"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7CE7AEA7"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5F242857"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92C6C33"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83F84CC"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7D6364B"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3FED86DB"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65B4E76"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47DDC29C"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217FA7ED"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3959ECFD"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49E58119"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4967819"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B8A0CA9"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A145E01"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A66FF18"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7C54EE11"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613E04C6"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234A10D9"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6B752467"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8027FE1"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62F082F9"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3FDD790D"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2E79C576"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098FC43"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58125940"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52F6CDF5"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61480472" w14:textId="77777777" w:rsidR="00977ED7" w:rsidRPr="0095273D" w:rsidRDefault="00977ED7" w:rsidP="0095273D">
      <w:pPr>
        <w:pStyle w:val="Nadpis21"/>
        <w:tabs>
          <w:tab w:val="left" w:pos="0"/>
        </w:tabs>
        <w:spacing w:before="0" w:after="0" w:line="240" w:lineRule="auto"/>
        <w:ind w:left="0"/>
        <w:contextualSpacing/>
        <w:jc w:val="both"/>
        <w:rPr>
          <w:rFonts w:ascii="Arial" w:hAnsi="Arial" w:cs="Arial"/>
          <w:b w:val="0"/>
          <w:bCs w:val="0"/>
          <w:sz w:val="20"/>
          <w:szCs w:val="20"/>
        </w:rPr>
      </w:pPr>
    </w:p>
    <w:p w14:paraId="22DF7E74" w14:textId="58A32258" w:rsidR="00977ED7" w:rsidRPr="0095273D" w:rsidRDefault="00977ED7" w:rsidP="0095273D">
      <w:pPr>
        <w:pStyle w:val="Nadpis21"/>
        <w:tabs>
          <w:tab w:val="left" w:pos="0"/>
        </w:tabs>
        <w:spacing w:before="0" w:after="0" w:line="240" w:lineRule="auto"/>
        <w:ind w:left="0"/>
        <w:contextualSpacing/>
        <w:jc w:val="both"/>
        <w:rPr>
          <w:rStyle w:val="Vrazn"/>
          <w:rFonts w:ascii="Arial" w:hAnsi="Arial" w:cs="Arial"/>
          <w:b/>
          <w:bCs/>
          <w:sz w:val="20"/>
          <w:szCs w:val="20"/>
          <w:lang w:eastAsia="sk-SK"/>
        </w:rPr>
      </w:pPr>
      <w:r w:rsidRPr="005D37BB">
        <w:rPr>
          <w:rFonts w:ascii="Arial" w:hAnsi="Arial" w:cs="Arial"/>
          <w:bCs w:val="0"/>
          <w:sz w:val="20"/>
          <w:szCs w:val="20"/>
        </w:rPr>
        <w:t xml:space="preserve">Podmienky </w:t>
      </w:r>
      <w:r w:rsidRPr="00B151D8">
        <w:rPr>
          <w:rStyle w:val="Vrazn"/>
          <w:rFonts w:ascii="Arial" w:hAnsi="Arial" w:cs="Arial"/>
          <w:b/>
          <w:sz w:val="20"/>
          <w:szCs w:val="20"/>
        </w:rPr>
        <w:t xml:space="preserve">účasti </w:t>
      </w:r>
      <w:r w:rsidRPr="00475F9F">
        <w:rPr>
          <w:rStyle w:val="Vrazn"/>
          <w:rFonts w:ascii="Arial" w:hAnsi="Arial" w:cs="Arial"/>
          <w:b/>
          <w:sz w:val="20"/>
          <w:szCs w:val="20"/>
        </w:rPr>
        <w:t>vo verejnom</w:t>
      </w:r>
      <w:r w:rsidRPr="0095273D">
        <w:rPr>
          <w:rStyle w:val="Vrazn"/>
          <w:rFonts w:ascii="Arial" w:hAnsi="Arial" w:cs="Arial"/>
          <w:b/>
          <w:sz w:val="20"/>
          <w:szCs w:val="20"/>
        </w:rPr>
        <w:t xml:space="preserve"> obstarávaní týkajúce sa finančného a ekonomického postavenia podľa § 33 </w:t>
      </w:r>
      <w:r w:rsidR="00C7065A" w:rsidRPr="0095273D">
        <w:rPr>
          <w:rStyle w:val="Vrazn"/>
          <w:rFonts w:ascii="Arial" w:hAnsi="Arial" w:cs="Arial"/>
          <w:b/>
          <w:sz w:val="20"/>
          <w:szCs w:val="20"/>
        </w:rPr>
        <w:t>zákona:</w:t>
      </w:r>
    </w:p>
    <w:p w14:paraId="7302F756" w14:textId="77777777" w:rsidR="00977ED7" w:rsidRPr="0095273D" w:rsidRDefault="00977ED7" w:rsidP="0095273D">
      <w:pPr>
        <w:spacing w:after="0" w:line="240" w:lineRule="auto"/>
        <w:contextualSpacing/>
        <w:jc w:val="both"/>
        <w:rPr>
          <w:rFonts w:ascii="Arial" w:hAnsi="Arial" w:cs="Arial"/>
          <w:b/>
          <w:sz w:val="20"/>
          <w:szCs w:val="20"/>
        </w:rPr>
      </w:pPr>
    </w:p>
    <w:p w14:paraId="53D79E38" w14:textId="77777777" w:rsidR="00977ED7" w:rsidRPr="0095273D" w:rsidRDefault="00977ED7" w:rsidP="0095273D">
      <w:pPr>
        <w:spacing w:after="0" w:line="240" w:lineRule="auto"/>
        <w:contextualSpacing/>
        <w:jc w:val="both"/>
        <w:rPr>
          <w:rFonts w:ascii="Arial" w:hAnsi="Arial" w:cs="Arial"/>
          <w:sz w:val="20"/>
          <w:szCs w:val="20"/>
        </w:rPr>
      </w:pPr>
      <w:r w:rsidRPr="0095273D">
        <w:rPr>
          <w:rFonts w:ascii="Arial" w:hAnsi="Arial" w:cs="Arial"/>
          <w:sz w:val="20"/>
          <w:szCs w:val="20"/>
        </w:rPr>
        <w:t>Uchádzač vo svojej ponuke predloží dokumenty, ktorými preukazuje svoje finančné a ekonomické postavenie</w:t>
      </w:r>
      <w:r w:rsidR="00C7065A" w:rsidRPr="0095273D">
        <w:rPr>
          <w:rFonts w:ascii="Arial" w:hAnsi="Arial" w:cs="Arial"/>
          <w:sz w:val="20"/>
          <w:szCs w:val="20"/>
        </w:rPr>
        <w:t xml:space="preserve"> nasledovne</w:t>
      </w:r>
      <w:r w:rsidRPr="0095273D">
        <w:rPr>
          <w:rFonts w:ascii="Arial" w:hAnsi="Arial" w:cs="Arial"/>
          <w:sz w:val="20"/>
          <w:szCs w:val="20"/>
        </w:rPr>
        <w:t xml:space="preserve">:  </w:t>
      </w:r>
    </w:p>
    <w:p w14:paraId="11DDAD7A" w14:textId="77777777" w:rsidR="00977ED7" w:rsidRPr="0095273D" w:rsidRDefault="00977ED7" w:rsidP="0095273D">
      <w:pPr>
        <w:spacing w:after="0" w:line="240" w:lineRule="auto"/>
        <w:contextualSpacing/>
        <w:jc w:val="both"/>
        <w:rPr>
          <w:rFonts w:ascii="Arial" w:hAnsi="Arial" w:cs="Arial"/>
          <w:sz w:val="20"/>
          <w:szCs w:val="20"/>
        </w:rPr>
      </w:pPr>
    </w:p>
    <w:p w14:paraId="0054E0B7" w14:textId="77777777" w:rsidR="00977ED7" w:rsidRPr="0095273D" w:rsidRDefault="00977ED7" w:rsidP="0095273D">
      <w:pPr>
        <w:pStyle w:val="Odsekzoznamu"/>
        <w:numPr>
          <w:ilvl w:val="0"/>
          <w:numId w:val="44"/>
        </w:numPr>
        <w:spacing w:after="0" w:line="240" w:lineRule="auto"/>
        <w:ind w:left="284" w:hanging="284"/>
        <w:jc w:val="both"/>
        <w:rPr>
          <w:rFonts w:ascii="Arial" w:hAnsi="Arial" w:cs="Arial"/>
          <w:b/>
          <w:sz w:val="20"/>
          <w:szCs w:val="20"/>
        </w:rPr>
      </w:pPr>
      <w:r w:rsidRPr="0095273D">
        <w:rPr>
          <w:rFonts w:ascii="Arial" w:hAnsi="Arial" w:cs="Arial"/>
          <w:b/>
          <w:sz w:val="20"/>
          <w:szCs w:val="20"/>
        </w:rPr>
        <w:t xml:space="preserve">Podľa § 33 ods. 1 písm. a) </w:t>
      </w:r>
      <w:r w:rsidR="00D5655F" w:rsidRPr="0095273D">
        <w:rPr>
          <w:rFonts w:ascii="Arial" w:hAnsi="Arial" w:cs="Arial"/>
          <w:b/>
          <w:sz w:val="20"/>
          <w:szCs w:val="20"/>
        </w:rPr>
        <w:t>zákona</w:t>
      </w:r>
      <w:r w:rsidRPr="0095273D">
        <w:rPr>
          <w:rFonts w:ascii="Arial" w:hAnsi="Arial" w:cs="Arial"/>
          <w:b/>
          <w:sz w:val="20"/>
          <w:szCs w:val="20"/>
        </w:rPr>
        <w:t>:</w:t>
      </w:r>
    </w:p>
    <w:p w14:paraId="533D7338" w14:textId="77777777" w:rsidR="00C7065A" w:rsidRPr="0095273D" w:rsidRDefault="00C7065A"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Vyjadrenie banky alebo pobočky zahraničnej banky.</w:t>
      </w:r>
    </w:p>
    <w:p w14:paraId="777A01A9" w14:textId="77777777" w:rsidR="00C7065A" w:rsidRPr="0095273D" w:rsidRDefault="00C7065A" w:rsidP="0095273D">
      <w:pPr>
        <w:pStyle w:val="Odsekzoznamu"/>
        <w:spacing w:after="0" w:line="240" w:lineRule="auto"/>
        <w:ind w:left="284"/>
        <w:jc w:val="both"/>
        <w:rPr>
          <w:rFonts w:ascii="Arial" w:hAnsi="Arial" w:cs="Arial"/>
          <w:sz w:val="20"/>
          <w:szCs w:val="20"/>
        </w:rPr>
      </w:pPr>
    </w:p>
    <w:p w14:paraId="1E9EA237" w14:textId="77777777" w:rsidR="00C7065A" w:rsidRPr="0095273D" w:rsidRDefault="00C7065A" w:rsidP="0095273D">
      <w:pPr>
        <w:pStyle w:val="Odsekzoznamu"/>
        <w:spacing w:after="0" w:line="240" w:lineRule="auto"/>
        <w:ind w:left="284"/>
        <w:jc w:val="both"/>
        <w:rPr>
          <w:rFonts w:ascii="Arial" w:hAnsi="Arial" w:cs="Arial"/>
          <w:b/>
          <w:sz w:val="20"/>
          <w:szCs w:val="20"/>
        </w:rPr>
      </w:pPr>
      <w:r w:rsidRPr="0095273D">
        <w:rPr>
          <w:rFonts w:ascii="Arial" w:hAnsi="Arial" w:cs="Arial"/>
          <w:b/>
          <w:sz w:val="20"/>
          <w:szCs w:val="20"/>
        </w:rPr>
        <w:t>Minimálna požadovaná úroveň štandardov:</w:t>
      </w:r>
    </w:p>
    <w:p w14:paraId="46C1C829" w14:textId="4B3C0717" w:rsidR="0089148E" w:rsidRPr="0095273D" w:rsidRDefault="00C7065A" w:rsidP="0095273D">
      <w:pPr>
        <w:pStyle w:val="Odsekzoznamu"/>
        <w:spacing w:after="0" w:line="240" w:lineRule="auto"/>
        <w:ind w:left="709" w:hanging="425"/>
        <w:jc w:val="both"/>
        <w:rPr>
          <w:rFonts w:ascii="Arial" w:hAnsi="Arial" w:cs="Arial"/>
          <w:sz w:val="20"/>
          <w:szCs w:val="20"/>
          <w:lang w:val="x-none"/>
        </w:rPr>
      </w:pPr>
      <w:r w:rsidRPr="0095273D">
        <w:rPr>
          <w:rFonts w:ascii="Arial" w:hAnsi="Arial" w:cs="Arial"/>
          <w:sz w:val="20"/>
          <w:szCs w:val="20"/>
        </w:rPr>
        <w:t>1.1</w:t>
      </w:r>
      <w:r w:rsidRPr="0095273D">
        <w:rPr>
          <w:rFonts w:ascii="Arial" w:hAnsi="Arial" w:cs="Arial"/>
          <w:sz w:val="20"/>
          <w:szCs w:val="20"/>
        </w:rPr>
        <w:tab/>
      </w:r>
      <w:r w:rsidR="0089148E" w:rsidRPr="0095273D">
        <w:rPr>
          <w:rFonts w:ascii="Arial" w:hAnsi="Arial" w:cs="Arial"/>
          <w:sz w:val="20"/>
          <w:szCs w:val="20"/>
          <w:lang w:val="x-none"/>
        </w:rPr>
        <w:t>Vyjadren</w:t>
      </w:r>
      <w:r w:rsidR="0089148E" w:rsidRPr="0095273D">
        <w:rPr>
          <w:rFonts w:ascii="Arial" w:hAnsi="Arial" w:cs="Arial"/>
          <w:sz w:val="20"/>
          <w:szCs w:val="20"/>
        </w:rPr>
        <w:t>ie</w:t>
      </w:r>
      <w:r w:rsidR="0089148E" w:rsidRPr="0095273D">
        <w:rPr>
          <w:rFonts w:ascii="Arial" w:hAnsi="Arial" w:cs="Arial"/>
          <w:sz w:val="20"/>
          <w:szCs w:val="20"/>
          <w:lang w:val="x-none"/>
        </w:rPr>
        <w:t xml:space="preserve"> banky/bánk</w:t>
      </w:r>
      <w:r w:rsidR="0089148E" w:rsidRPr="0095273D">
        <w:rPr>
          <w:rFonts w:ascii="Arial" w:hAnsi="Arial" w:cs="Arial"/>
          <w:sz w:val="20"/>
          <w:szCs w:val="20"/>
        </w:rPr>
        <w:t xml:space="preserve"> alebo </w:t>
      </w:r>
      <w:r w:rsidR="0089148E" w:rsidRPr="0095273D">
        <w:rPr>
          <w:rFonts w:ascii="Arial" w:hAnsi="Arial" w:cs="Arial"/>
          <w:sz w:val="20"/>
          <w:szCs w:val="20"/>
          <w:lang w:val="x-none"/>
        </w:rPr>
        <w:t>pobočky zahraničnej banky/bánk</w:t>
      </w:r>
      <w:r w:rsidR="0089148E" w:rsidRPr="0095273D">
        <w:rPr>
          <w:rFonts w:ascii="Arial" w:hAnsi="Arial" w:cs="Arial"/>
          <w:sz w:val="20"/>
          <w:szCs w:val="20"/>
        </w:rPr>
        <w:t xml:space="preserve">, </w:t>
      </w:r>
      <w:r w:rsidR="002C34DB">
        <w:rPr>
          <w:rFonts w:ascii="Arial" w:hAnsi="Arial" w:cs="Arial"/>
          <w:sz w:val="20"/>
          <w:szCs w:val="20"/>
        </w:rPr>
        <w:t xml:space="preserve">alebo </w:t>
      </w:r>
      <w:r w:rsidR="002C34DB" w:rsidRPr="00FC451A">
        <w:rPr>
          <w:rFonts w:ascii="Arial" w:hAnsi="Arial" w:cs="Arial"/>
          <w:sz w:val="20"/>
          <w:szCs w:val="20"/>
        </w:rPr>
        <w:t xml:space="preserve">zahraničnej banky/bánk, </w:t>
      </w:r>
      <w:r w:rsidR="0089148E" w:rsidRPr="00FC451A">
        <w:rPr>
          <w:rFonts w:ascii="Arial" w:hAnsi="Arial" w:cs="Arial"/>
          <w:sz w:val="20"/>
          <w:szCs w:val="20"/>
          <w:lang w:val="x-none"/>
        </w:rPr>
        <w:t>v</w:t>
      </w:r>
      <w:r w:rsidR="0089148E" w:rsidRPr="0095273D">
        <w:rPr>
          <w:rFonts w:ascii="Arial" w:hAnsi="Arial" w:cs="Arial"/>
          <w:sz w:val="20"/>
          <w:szCs w:val="20"/>
          <w:lang w:val="x-none"/>
        </w:rPr>
        <w:t xml:space="preserve"> ktorej/ých má uchádzač vedený/é účet/y, že jeho účet</w:t>
      </w:r>
      <w:r w:rsidR="0089148E" w:rsidRPr="0095273D">
        <w:rPr>
          <w:rFonts w:ascii="Arial" w:hAnsi="Arial" w:cs="Arial"/>
          <w:sz w:val="20"/>
          <w:szCs w:val="20"/>
        </w:rPr>
        <w:t>/y</w:t>
      </w:r>
      <w:r w:rsidR="0089148E" w:rsidRPr="0095273D">
        <w:rPr>
          <w:rFonts w:ascii="Arial" w:hAnsi="Arial" w:cs="Arial"/>
          <w:sz w:val="20"/>
          <w:szCs w:val="20"/>
          <w:lang w:val="x-none"/>
        </w:rPr>
        <w:t xml:space="preserve"> nie je/sú v nepovolenom debete, nie je</w:t>
      </w:r>
      <w:r w:rsidR="0089148E" w:rsidRPr="0095273D">
        <w:rPr>
          <w:rFonts w:ascii="Arial" w:hAnsi="Arial" w:cs="Arial"/>
          <w:sz w:val="20"/>
          <w:szCs w:val="20"/>
        </w:rPr>
        <w:t>/sú</w:t>
      </w:r>
      <w:r w:rsidR="0089148E" w:rsidRPr="0095273D">
        <w:rPr>
          <w:rFonts w:ascii="Arial" w:hAnsi="Arial" w:cs="Arial"/>
          <w:sz w:val="20"/>
          <w:szCs w:val="20"/>
          <w:lang w:val="x-none"/>
        </w:rPr>
        <w:t xml:space="preserve"> predmetom exekúcie, v prípade splácania úveru </w:t>
      </w:r>
      <w:r w:rsidR="0089148E" w:rsidRPr="0095273D">
        <w:rPr>
          <w:rFonts w:ascii="Arial" w:hAnsi="Arial" w:cs="Arial"/>
          <w:sz w:val="20"/>
          <w:szCs w:val="20"/>
        </w:rPr>
        <w:t xml:space="preserve">uchádzač </w:t>
      </w:r>
      <w:r w:rsidR="0089148E" w:rsidRPr="0095273D">
        <w:rPr>
          <w:rFonts w:ascii="Arial" w:hAnsi="Arial" w:cs="Arial"/>
          <w:sz w:val="20"/>
          <w:szCs w:val="20"/>
          <w:lang w:val="x-none"/>
        </w:rPr>
        <w:t xml:space="preserve">dodržuje splátkový kalendár a </w:t>
      </w:r>
      <w:r w:rsidR="0089148E" w:rsidRPr="0095273D">
        <w:rPr>
          <w:rFonts w:ascii="Arial" w:hAnsi="Arial" w:cs="Arial"/>
          <w:sz w:val="20"/>
          <w:szCs w:val="20"/>
        </w:rPr>
        <w:t>je</w:t>
      </w:r>
      <w:r w:rsidR="0089148E" w:rsidRPr="0095273D">
        <w:rPr>
          <w:rFonts w:ascii="Arial" w:hAnsi="Arial" w:cs="Arial"/>
          <w:sz w:val="20"/>
          <w:szCs w:val="20"/>
          <w:lang w:val="x-none"/>
        </w:rPr>
        <w:t xml:space="preserve"> schopn</w:t>
      </w:r>
      <w:r w:rsidR="0089148E" w:rsidRPr="0095273D">
        <w:rPr>
          <w:rFonts w:ascii="Arial" w:hAnsi="Arial" w:cs="Arial"/>
          <w:sz w:val="20"/>
          <w:szCs w:val="20"/>
        </w:rPr>
        <w:t xml:space="preserve">ý </w:t>
      </w:r>
      <w:r w:rsidR="0089148E" w:rsidRPr="0095273D">
        <w:rPr>
          <w:rFonts w:ascii="Arial" w:hAnsi="Arial" w:cs="Arial"/>
          <w:sz w:val="20"/>
          <w:szCs w:val="20"/>
          <w:lang w:val="x-none"/>
        </w:rPr>
        <w:t xml:space="preserve">plniť </w:t>
      </w:r>
      <w:r w:rsidR="0089148E" w:rsidRPr="0095273D">
        <w:rPr>
          <w:rFonts w:ascii="Arial" w:hAnsi="Arial" w:cs="Arial"/>
          <w:sz w:val="20"/>
          <w:szCs w:val="20"/>
        </w:rPr>
        <w:t xml:space="preserve">si </w:t>
      </w:r>
      <w:r w:rsidR="0089148E" w:rsidRPr="0095273D">
        <w:rPr>
          <w:rFonts w:ascii="Arial" w:hAnsi="Arial" w:cs="Arial"/>
          <w:sz w:val="20"/>
          <w:szCs w:val="20"/>
          <w:lang w:val="x-none"/>
        </w:rPr>
        <w:t>svoje finančné záväzky</w:t>
      </w:r>
      <w:r w:rsidR="0089148E" w:rsidRPr="0095273D">
        <w:rPr>
          <w:rFonts w:ascii="Arial" w:hAnsi="Arial" w:cs="Arial"/>
          <w:sz w:val="20"/>
          <w:szCs w:val="20"/>
        </w:rPr>
        <w:t>.</w:t>
      </w:r>
      <w:r w:rsidR="0089148E" w:rsidRPr="0095273D">
        <w:rPr>
          <w:rFonts w:ascii="Arial" w:hAnsi="Arial" w:cs="Arial"/>
          <w:sz w:val="20"/>
          <w:szCs w:val="20"/>
          <w:lang w:val="x-none"/>
        </w:rPr>
        <w:t xml:space="preserve"> </w:t>
      </w:r>
      <w:r w:rsidR="0089148E" w:rsidRPr="0095273D">
        <w:rPr>
          <w:rFonts w:ascii="Arial" w:hAnsi="Arial" w:cs="Arial"/>
          <w:sz w:val="20"/>
          <w:szCs w:val="20"/>
        </w:rPr>
        <w:t xml:space="preserve">Vyjadrenie </w:t>
      </w:r>
      <w:r w:rsidR="0089148E" w:rsidRPr="0095273D">
        <w:rPr>
          <w:rFonts w:ascii="Arial" w:hAnsi="Arial" w:cs="Arial"/>
          <w:sz w:val="20"/>
          <w:szCs w:val="20"/>
          <w:lang w:val="x-none"/>
        </w:rPr>
        <w:t xml:space="preserve">nebude </w:t>
      </w:r>
      <w:r w:rsidR="0089148E" w:rsidRPr="0095273D">
        <w:rPr>
          <w:rFonts w:ascii="Arial" w:hAnsi="Arial" w:cs="Arial"/>
          <w:sz w:val="20"/>
          <w:szCs w:val="20"/>
        </w:rPr>
        <w:t>k</w:t>
      </w:r>
      <w:r w:rsidR="0089148E" w:rsidRPr="0095273D">
        <w:rPr>
          <w:rFonts w:ascii="Arial" w:hAnsi="Arial" w:cs="Arial"/>
          <w:sz w:val="20"/>
          <w:szCs w:val="20"/>
          <w:lang w:val="x-none"/>
        </w:rPr>
        <w:t xml:space="preserve"> posledn</w:t>
      </w:r>
      <w:r w:rsidR="0089148E" w:rsidRPr="0095273D">
        <w:rPr>
          <w:rFonts w:ascii="Arial" w:hAnsi="Arial" w:cs="Arial"/>
          <w:sz w:val="20"/>
          <w:szCs w:val="20"/>
        </w:rPr>
        <w:t>ému</w:t>
      </w:r>
      <w:r w:rsidR="0089148E" w:rsidRPr="0095273D">
        <w:rPr>
          <w:rFonts w:ascii="Arial" w:hAnsi="Arial" w:cs="Arial"/>
          <w:sz w:val="20"/>
          <w:szCs w:val="20"/>
          <w:lang w:val="x-none"/>
        </w:rPr>
        <w:t xml:space="preserve"> d</w:t>
      </w:r>
      <w:r w:rsidR="0089148E" w:rsidRPr="0095273D">
        <w:rPr>
          <w:rFonts w:ascii="Arial" w:hAnsi="Arial" w:cs="Arial"/>
          <w:sz w:val="20"/>
          <w:szCs w:val="20"/>
        </w:rPr>
        <w:t>ňu</w:t>
      </w:r>
      <w:r w:rsidR="0089148E" w:rsidRPr="0095273D">
        <w:rPr>
          <w:rFonts w:ascii="Arial" w:hAnsi="Arial" w:cs="Arial"/>
          <w:sz w:val="20"/>
          <w:szCs w:val="20"/>
          <w:lang w:val="x-none"/>
        </w:rPr>
        <w:t xml:space="preserve"> lehoty určenej na predkladanie ponúk staršie ako tri mesiace</w:t>
      </w:r>
      <w:r w:rsidR="0089148E" w:rsidRPr="0095273D">
        <w:rPr>
          <w:rFonts w:ascii="Arial" w:hAnsi="Arial" w:cs="Arial"/>
          <w:sz w:val="20"/>
          <w:szCs w:val="20"/>
        </w:rPr>
        <w:t xml:space="preserve">. K vyjadreniu/iam banky/bánk alebo ekvivalentnému dokladu uchádzač zároveň predloží čestné vyhlásenie potvrdené štatutárnym orgánom uchádzača, alebo osobou splnomocnenou uchádzačom, že nemá vedené účty ani záväzky v inej banke/bankách ako tej/tých, od ktorej/ých predložil vyššie uvedené potvrdenie/ia resp. ekvivalentný doklad. </w:t>
      </w:r>
      <w:r w:rsidR="0089148E" w:rsidRPr="0095273D">
        <w:rPr>
          <w:rFonts w:ascii="Arial" w:hAnsi="Arial" w:cs="Arial"/>
          <w:sz w:val="20"/>
          <w:szCs w:val="20"/>
          <w:lang w:val="x-none"/>
        </w:rPr>
        <w:t>Pre upresnenie sa uvádza, že výpis z účtu sa nepovažuje za potvrdenie banky.</w:t>
      </w:r>
    </w:p>
    <w:p w14:paraId="3B3AD3F7" w14:textId="77777777" w:rsidR="004632F1" w:rsidRPr="0095273D" w:rsidRDefault="004632F1" w:rsidP="0095273D">
      <w:pPr>
        <w:spacing w:after="0" w:line="240" w:lineRule="auto"/>
        <w:ind w:left="709" w:hanging="425"/>
        <w:contextualSpacing/>
        <w:jc w:val="both"/>
        <w:rPr>
          <w:rFonts w:ascii="Arial" w:eastAsia="Times New Roman" w:hAnsi="Arial" w:cs="Arial"/>
          <w:sz w:val="20"/>
          <w:szCs w:val="20"/>
        </w:rPr>
      </w:pPr>
      <w:bookmarkStart w:id="42" w:name="_Hlk135751552"/>
    </w:p>
    <w:bookmarkEnd w:id="42"/>
    <w:p w14:paraId="5AE277FB" w14:textId="77777777" w:rsidR="00977ED7" w:rsidRPr="0095273D" w:rsidRDefault="00977ED7" w:rsidP="0095273D">
      <w:pPr>
        <w:pStyle w:val="Odsekzoznamu"/>
        <w:numPr>
          <w:ilvl w:val="0"/>
          <w:numId w:val="44"/>
        </w:numPr>
        <w:spacing w:after="0" w:line="240" w:lineRule="auto"/>
        <w:ind w:left="284" w:hanging="284"/>
        <w:jc w:val="both"/>
        <w:rPr>
          <w:rFonts w:ascii="Arial" w:eastAsia="Calibri" w:hAnsi="Arial" w:cs="Arial"/>
          <w:sz w:val="20"/>
          <w:szCs w:val="20"/>
        </w:rPr>
      </w:pPr>
      <w:r w:rsidRPr="0095273D">
        <w:rPr>
          <w:rFonts w:ascii="Arial" w:hAnsi="Arial" w:cs="Arial"/>
          <w:b/>
          <w:sz w:val="20"/>
          <w:szCs w:val="20"/>
        </w:rPr>
        <w:t xml:space="preserve">Podľa § 33 ods. 1 písm. d) </w:t>
      </w:r>
      <w:r w:rsidR="00D5655F" w:rsidRPr="0095273D">
        <w:rPr>
          <w:rFonts w:ascii="Arial" w:hAnsi="Arial" w:cs="Arial"/>
          <w:b/>
          <w:sz w:val="20"/>
          <w:szCs w:val="20"/>
        </w:rPr>
        <w:t>zákona</w:t>
      </w:r>
      <w:r w:rsidRPr="0095273D">
        <w:rPr>
          <w:rFonts w:ascii="Arial" w:hAnsi="Arial" w:cs="Arial"/>
          <w:b/>
          <w:sz w:val="20"/>
          <w:szCs w:val="20"/>
        </w:rPr>
        <w:t>:</w:t>
      </w:r>
    </w:p>
    <w:p w14:paraId="3D21BC70" w14:textId="77777777" w:rsidR="00C7065A" w:rsidRPr="0095273D" w:rsidRDefault="00C7065A" w:rsidP="0095273D">
      <w:pPr>
        <w:spacing w:after="0" w:line="240" w:lineRule="auto"/>
        <w:ind w:left="284" w:hanging="284"/>
        <w:contextualSpacing/>
        <w:jc w:val="both"/>
        <w:rPr>
          <w:rFonts w:ascii="Arial" w:hAnsi="Arial" w:cs="Arial"/>
          <w:sz w:val="20"/>
          <w:szCs w:val="20"/>
        </w:rPr>
      </w:pPr>
      <w:r w:rsidRPr="0095273D">
        <w:rPr>
          <w:rFonts w:ascii="Arial" w:hAnsi="Arial" w:cs="Arial"/>
          <w:sz w:val="20"/>
          <w:szCs w:val="20"/>
        </w:rPr>
        <w:tab/>
        <w:t>Prehľad o celkovom dosiahnutom obrate.</w:t>
      </w:r>
    </w:p>
    <w:p w14:paraId="5246EFE0" w14:textId="77777777" w:rsidR="005D0346" w:rsidRPr="0095273D" w:rsidRDefault="005D0346" w:rsidP="0095273D">
      <w:pPr>
        <w:spacing w:after="0" w:line="240" w:lineRule="auto"/>
        <w:ind w:left="284" w:hanging="284"/>
        <w:contextualSpacing/>
        <w:jc w:val="both"/>
        <w:rPr>
          <w:rFonts w:ascii="Arial" w:hAnsi="Arial" w:cs="Arial"/>
          <w:sz w:val="20"/>
          <w:szCs w:val="20"/>
        </w:rPr>
      </w:pPr>
    </w:p>
    <w:p w14:paraId="066D4064" w14:textId="77777777" w:rsidR="00C7065A" w:rsidRPr="0095273D" w:rsidRDefault="00C7065A" w:rsidP="0095273D">
      <w:pPr>
        <w:spacing w:after="0" w:line="240" w:lineRule="auto"/>
        <w:ind w:left="284" w:hanging="284"/>
        <w:contextualSpacing/>
        <w:jc w:val="both"/>
        <w:rPr>
          <w:rFonts w:ascii="Arial" w:hAnsi="Arial" w:cs="Arial"/>
          <w:b/>
          <w:sz w:val="20"/>
          <w:szCs w:val="20"/>
        </w:rPr>
      </w:pPr>
      <w:r w:rsidRPr="0095273D">
        <w:rPr>
          <w:rFonts w:ascii="Arial" w:hAnsi="Arial" w:cs="Arial"/>
          <w:sz w:val="20"/>
          <w:szCs w:val="20"/>
        </w:rPr>
        <w:tab/>
      </w:r>
      <w:r w:rsidRPr="0095273D">
        <w:rPr>
          <w:rFonts w:ascii="Arial" w:hAnsi="Arial" w:cs="Arial"/>
          <w:b/>
          <w:sz w:val="20"/>
          <w:szCs w:val="20"/>
        </w:rPr>
        <w:t>Minimálna požadovaná úroveň štandardov:</w:t>
      </w:r>
    </w:p>
    <w:p w14:paraId="284BF1E7" w14:textId="7A54D97F" w:rsidR="00C7065A" w:rsidRPr="0095273D" w:rsidRDefault="00C7065A" w:rsidP="0095273D">
      <w:pPr>
        <w:spacing w:after="0" w:line="240" w:lineRule="auto"/>
        <w:ind w:left="709" w:hanging="425"/>
        <w:contextualSpacing/>
        <w:jc w:val="both"/>
        <w:rPr>
          <w:rFonts w:ascii="Arial" w:eastAsia="Calibri" w:hAnsi="Arial" w:cs="Arial"/>
          <w:sz w:val="20"/>
          <w:szCs w:val="20"/>
        </w:rPr>
      </w:pPr>
      <w:r w:rsidRPr="0095273D">
        <w:rPr>
          <w:rFonts w:ascii="Arial" w:eastAsia="Calibri" w:hAnsi="Arial" w:cs="Arial"/>
          <w:sz w:val="20"/>
          <w:szCs w:val="20"/>
        </w:rPr>
        <w:t>2.1</w:t>
      </w:r>
      <w:r w:rsidRPr="0095273D">
        <w:rPr>
          <w:rFonts w:ascii="Arial" w:eastAsia="Calibri" w:hAnsi="Arial" w:cs="Arial"/>
          <w:sz w:val="20"/>
          <w:szCs w:val="20"/>
        </w:rPr>
        <w:tab/>
        <w:t xml:space="preserve">Uchádzač predloží </w:t>
      </w:r>
      <w:r w:rsidRPr="0095273D">
        <w:rPr>
          <w:rFonts w:ascii="Arial" w:eastAsia="Calibri" w:hAnsi="Arial" w:cs="Arial"/>
          <w:sz w:val="20"/>
          <w:szCs w:val="20"/>
          <w:u w:val="single"/>
        </w:rPr>
        <w:t>čestné vyhlásenie</w:t>
      </w:r>
      <w:r w:rsidRPr="0095273D">
        <w:rPr>
          <w:rFonts w:ascii="Arial" w:eastAsia="Calibri" w:hAnsi="Arial" w:cs="Arial"/>
          <w:sz w:val="20"/>
          <w:szCs w:val="20"/>
        </w:rPr>
        <w:t xml:space="preserve"> podpísané osobou oprávnenou konať v mene uchádzača, </w:t>
      </w:r>
      <w:r w:rsidRPr="0095273D">
        <w:rPr>
          <w:rFonts w:ascii="Arial" w:eastAsia="Calibri" w:hAnsi="Arial" w:cs="Arial"/>
          <w:sz w:val="20"/>
          <w:szCs w:val="20"/>
          <w:u w:val="single"/>
        </w:rPr>
        <w:t>v ktorom uvedie prehľad o dosiahnutom obrate za posledné tri hospodárske roky</w:t>
      </w:r>
      <w:r w:rsidRPr="0095273D">
        <w:rPr>
          <w:rFonts w:ascii="Arial" w:eastAsia="Calibri" w:hAnsi="Arial" w:cs="Arial"/>
          <w:sz w:val="20"/>
          <w:szCs w:val="20"/>
        </w:rPr>
        <w:t>, za ktoré sú dostupné v závislosti od vzniku alebo začatia prevádzkovania činnosti.</w:t>
      </w:r>
      <w:r w:rsidR="00834CF2">
        <w:rPr>
          <w:rFonts w:ascii="Arial" w:eastAsia="Calibri" w:hAnsi="Arial" w:cs="Arial"/>
          <w:sz w:val="20"/>
          <w:szCs w:val="20"/>
        </w:rPr>
        <w:t>*</w:t>
      </w:r>
    </w:p>
    <w:p w14:paraId="048BFFE4" w14:textId="77777777" w:rsidR="00C7065A" w:rsidRPr="0095273D" w:rsidRDefault="00C7065A" w:rsidP="0095273D">
      <w:pPr>
        <w:spacing w:after="0" w:line="240" w:lineRule="auto"/>
        <w:ind w:left="709"/>
        <w:contextualSpacing/>
        <w:jc w:val="both"/>
        <w:rPr>
          <w:rFonts w:ascii="Arial" w:eastAsia="Calibri" w:hAnsi="Arial" w:cs="Arial"/>
          <w:sz w:val="20"/>
          <w:szCs w:val="20"/>
        </w:rPr>
      </w:pPr>
      <w:r w:rsidRPr="0095273D">
        <w:rPr>
          <w:rFonts w:ascii="Arial" w:hAnsi="Arial" w:cs="Arial"/>
          <w:i/>
          <w:sz w:val="20"/>
          <w:szCs w:val="20"/>
        </w:rPr>
        <w:t xml:space="preserve">* </w:t>
      </w:r>
      <w:r w:rsidRPr="0095273D">
        <w:rPr>
          <w:rFonts w:ascii="Arial" w:hAnsi="Arial" w:cs="Arial"/>
          <w:i/>
          <w:sz w:val="20"/>
          <w:szCs w:val="20"/>
        </w:rPr>
        <w:tab/>
        <w:t>Poznámka: Hospodársky rok je podľa § 3 ods. 4 zákona č. 431/2002 Z. z. o účtovníctve  obdobie nepretržite po sebe idúcich 12 kalendárnych mesiacov, ktoré nie je zhodné s kalendárnym rokom</w:t>
      </w:r>
    </w:p>
    <w:p w14:paraId="09E4808F" w14:textId="77777777" w:rsidR="00C7065A" w:rsidRPr="0095273D" w:rsidRDefault="00C7065A" w:rsidP="0095273D">
      <w:pPr>
        <w:spacing w:after="0" w:line="240" w:lineRule="auto"/>
        <w:ind w:left="709" w:hanging="425"/>
        <w:contextualSpacing/>
        <w:jc w:val="both"/>
        <w:rPr>
          <w:rFonts w:ascii="Arial" w:hAnsi="Arial" w:cs="Arial"/>
          <w:sz w:val="20"/>
          <w:szCs w:val="20"/>
        </w:rPr>
      </w:pPr>
      <w:r w:rsidRPr="0095273D">
        <w:rPr>
          <w:rFonts w:ascii="Arial" w:eastAsia="Calibri" w:hAnsi="Arial" w:cs="Arial"/>
          <w:sz w:val="20"/>
          <w:szCs w:val="20"/>
        </w:rPr>
        <w:t>2.2</w:t>
      </w:r>
      <w:r w:rsidRPr="0095273D">
        <w:rPr>
          <w:rFonts w:ascii="Arial" w:eastAsia="Calibri" w:hAnsi="Arial" w:cs="Arial"/>
          <w:sz w:val="20"/>
          <w:szCs w:val="20"/>
        </w:rPr>
        <w:tab/>
        <w:t xml:space="preserve">V prípade, ak uchádzač je osoba, ktorá vedie podvojné účtovníctvo, predloží z účtovnej závierky výkaz ziskov a strát a ak uchádzač je osoba, ktorá vedie jednoduché účtovníctvo, predloží z účtovnej závierky výkaz príjmov a výdavkov. </w:t>
      </w:r>
    </w:p>
    <w:p w14:paraId="7F90308C" w14:textId="12E3F0C3" w:rsidR="00CA3AF8" w:rsidRPr="00CA3AF8" w:rsidRDefault="00C7065A" w:rsidP="00CA3AF8">
      <w:pPr>
        <w:spacing w:after="0" w:line="240" w:lineRule="auto"/>
        <w:ind w:left="709" w:hanging="425"/>
        <w:contextualSpacing/>
        <w:jc w:val="both"/>
        <w:rPr>
          <w:rFonts w:ascii="Arial" w:eastAsia="Calibri" w:hAnsi="Arial" w:cs="Arial"/>
          <w:sz w:val="20"/>
          <w:szCs w:val="20"/>
        </w:rPr>
      </w:pPr>
      <w:r w:rsidRPr="0095273D">
        <w:rPr>
          <w:rFonts w:ascii="Arial" w:eastAsia="Calibri" w:hAnsi="Arial" w:cs="Arial"/>
          <w:sz w:val="20"/>
          <w:szCs w:val="20"/>
        </w:rPr>
        <w:t>2.3</w:t>
      </w:r>
      <w:r w:rsidRPr="0095273D">
        <w:rPr>
          <w:rFonts w:ascii="Arial" w:eastAsia="Calibri" w:hAnsi="Arial" w:cs="Arial"/>
          <w:sz w:val="20"/>
          <w:szCs w:val="20"/>
        </w:rPr>
        <w:tab/>
      </w:r>
      <w:r w:rsidRPr="0095273D">
        <w:rPr>
          <w:rFonts w:ascii="Arial" w:eastAsia="Calibri" w:hAnsi="Arial" w:cs="Arial"/>
          <w:sz w:val="20"/>
          <w:szCs w:val="20"/>
          <w:u w:val="single"/>
        </w:rPr>
        <w:t xml:space="preserve">Minimálny celkový obrat uchádzača musí byť </w:t>
      </w:r>
      <w:r w:rsidR="005D0346" w:rsidRPr="0095273D">
        <w:rPr>
          <w:rFonts w:ascii="Arial" w:eastAsia="Calibri" w:hAnsi="Arial" w:cs="Arial"/>
          <w:sz w:val="20"/>
          <w:szCs w:val="20"/>
          <w:u w:val="single"/>
        </w:rPr>
        <w:t>3</w:t>
      </w:r>
      <w:r w:rsidRPr="0095273D">
        <w:rPr>
          <w:rFonts w:ascii="Arial" w:eastAsia="Calibri" w:hAnsi="Arial" w:cs="Arial"/>
          <w:sz w:val="20"/>
          <w:szCs w:val="20"/>
          <w:u w:val="single"/>
        </w:rPr>
        <w:t>0 000 000,00 EUR bez DPH</w:t>
      </w:r>
      <w:r w:rsidRPr="0095273D">
        <w:rPr>
          <w:rFonts w:ascii="Arial" w:eastAsia="Calibri" w:hAnsi="Arial" w:cs="Arial"/>
          <w:sz w:val="20"/>
          <w:szCs w:val="20"/>
        </w:rPr>
        <w:t xml:space="preserve"> (slovom: </w:t>
      </w:r>
      <w:r w:rsidR="005D0346" w:rsidRPr="0095273D">
        <w:rPr>
          <w:rFonts w:ascii="Arial" w:eastAsia="Calibri" w:hAnsi="Arial" w:cs="Arial"/>
          <w:sz w:val="20"/>
          <w:szCs w:val="20"/>
        </w:rPr>
        <w:t>tridsať</w:t>
      </w:r>
      <w:r w:rsidRPr="0095273D">
        <w:rPr>
          <w:rFonts w:ascii="Arial" w:eastAsia="Calibri" w:hAnsi="Arial" w:cs="Arial"/>
          <w:sz w:val="20"/>
          <w:szCs w:val="20"/>
        </w:rPr>
        <w:t xml:space="preserve"> miliónov eur bez DPH) </w:t>
      </w:r>
      <w:r w:rsidRPr="0095273D">
        <w:rPr>
          <w:rFonts w:ascii="Arial" w:eastAsia="Calibri" w:hAnsi="Arial" w:cs="Arial"/>
          <w:sz w:val="20"/>
          <w:szCs w:val="20"/>
          <w:u w:val="single"/>
        </w:rPr>
        <w:t>celkom za posledné tri hospodárske roky</w:t>
      </w:r>
      <w:r w:rsidRPr="0095273D">
        <w:rPr>
          <w:rFonts w:ascii="Arial" w:eastAsia="Calibri" w:hAnsi="Arial" w:cs="Arial"/>
          <w:sz w:val="20"/>
          <w:szCs w:val="20"/>
        </w:rPr>
        <w:t xml:space="preserve"> </w:t>
      </w:r>
      <w:r w:rsidR="00CA3AF8" w:rsidRPr="00CA3AF8">
        <w:rPr>
          <w:rFonts w:ascii="Arial" w:eastAsia="Calibri" w:hAnsi="Arial" w:cs="Arial"/>
          <w:sz w:val="20"/>
          <w:szCs w:val="20"/>
        </w:rPr>
        <w:t>za ktoré sú dostupné v závislosti od vzniku alebo začatia prevádzkovania činnosti.</w:t>
      </w:r>
      <w:r w:rsidR="00CA3AF8">
        <w:rPr>
          <w:rFonts w:ascii="Arial" w:eastAsia="Calibri" w:hAnsi="Arial" w:cs="Arial"/>
          <w:sz w:val="20"/>
          <w:szCs w:val="20"/>
        </w:rPr>
        <w:t>*</w:t>
      </w:r>
    </w:p>
    <w:p w14:paraId="369311E7" w14:textId="7A290EBF" w:rsidR="004058F3" w:rsidRPr="0095273D" w:rsidRDefault="004058F3" w:rsidP="0095273D">
      <w:pPr>
        <w:spacing w:after="0" w:line="240" w:lineRule="auto"/>
        <w:ind w:left="709" w:hanging="425"/>
        <w:contextualSpacing/>
        <w:jc w:val="both"/>
        <w:rPr>
          <w:rFonts w:ascii="Arial" w:eastAsia="Calibri" w:hAnsi="Arial" w:cs="Arial"/>
          <w:sz w:val="20"/>
          <w:szCs w:val="20"/>
        </w:rPr>
      </w:pPr>
      <w:r w:rsidRPr="0095273D">
        <w:rPr>
          <w:rFonts w:ascii="Arial" w:eastAsia="Calibri" w:hAnsi="Arial" w:cs="Arial"/>
          <w:sz w:val="20"/>
          <w:szCs w:val="20"/>
        </w:rPr>
        <w:t>2</w:t>
      </w:r>
      <w:r w:rsidRPr="00C950DF">
        <w:rPr>
          <w:rFonts w:ascii="Arial" w:eastAsia="Calibri" w:hAnsi="Arial" w:cs="Arial"/>
          <w:sz w:val="20"/>
          <w:szCs w:val="20"/>
        </w:rPr>
        <w:t xml:space="preserve">.4 </w:t>
      </w:r>
      <w:r w:rsidR="00C950DF" w:rsidRPr="00C950DF">
        <w:rPr>
          <w:rFonts w:ascii="Arial" w:eastAsia="Calibri" w:hAnsi="Arial" w:cs="Arial"/>
          <w:sz w:val="20"/>
          <w:szCs w:val="20"/>
        </w:rPr>
        <w:tab/>
      </w:r>
      <w:r w:rsidRPr="0095273D">
        <w:rPr>
          <w:rFonts w:ascii="Arial" w:eastAsia="Calibri" w:hAnsi="Arial" w:cs="Arial"/>
          <w:sz w:val="20"/>
          <w:szCs w:val="20"/>
          <w:u w:val="single"/>
        </w:rPr>
        <w:t xml:space="preserve">Minimálny celkový obrat v oblasti, ktorej sa týka predmet zákazky – t.j. obrat v oblasti výstavby </w:t>
      </w:r>
      <w:r w:rsidRPr="0095273D">
        <w:rPr>
          <w:rFonts w:ascii="Arial" w:eastAsia="Calibri" w:hAnsi="Arial" w:cs="Arial"/>
          <w:bCs/>
          <w:sz w:val="20"/>
          <w:szCs w:val="20"/>
          <w:u w:val="single"/>
        </w:rPr>
        <w:t>komunikácií</w:t>
      </w:r>
      <w:r w:rsidRPr="0095273D">
        <w:rPr>
          <w:rFonts w:ascii="Arial" w:eastAsia="Calibri" w:hAnsi="Arial" w:cs="Arial"/>
          <w:sz w:val="20"/>
          <w:szCs w:val="20"/>
          <w:u w:val="single"/>
        </w:rPr>
        <w:t xml:space="preserve"> musí byť minimálne 15 000 000,00 EUR bez DPH </w:t>
      </w:r>
      <w:r w:rsidR="008758FA">
        <w:rPr>
          <w:rFonts w:ascii="Arial" w:eastAsia="Calibri" w:hAnsi="Arial" w:cs="Arial"/>
          <w:sz w:val="20"/>
          <w:szCs w:val="20"/>
        </w:rPr>
        <w:t>(</w:t>
      </w:r>
      <w:r w:rsidRPr="0095273D">
        <w:rPr>
          <w:rFonts w:ascii="Arial" w:eastAsia="Calibri" w:hAnsi="Arial" w:cs="Arial"/>
          <w:sz w:val="20"/>
          <w:szCs w:val="20"/>
        </w:rPr>
        <w:t xml:space="preserve">slovom: pätnásť miliónov eur bez DPH). Obrat v oblasti, ktorej sa predmet zákazky týka uchádzač preukazuje vyššie uvedeným čestným vyhlásením podpísaným osobou oprávnenou konať v mene uchádzača, v ktorom uvedie prehľad o dosiahnutom obrate za </w:t>
      </w:r>
      <w:bookmarkStart w:id="43" w:name="_Hlk170460424"/>
      <w:r w:rsidRPr="0095273D">
        <w:rPr>
          <w:rFonts w:ascii="Arial" w:eastAsia="Calibri" w:hAnsi="Arial" w:cs="Arial"/>
          <w:sz w:val="20"/>
          <w:szCs w:val="20"/>
        </w:rPr>
        <w:t>posledné tri hospodárske roky, za ktoré sú dostupné v závislosti od vzniku alebo začatia prevádzkovania činnosti.</w:t>
      </w:r>
      <w:r w:rsidR="00CA3AF8">
        <w:rPr>
          <w:rFonts w:ascii="Arial" w:eastAsia="Calibri" w:hAnsi="Arial" w:cs="Arial"/>
          <w:sz w:val="20"/>
          <w:szCs w:val="20"/>
        </w:rPr>
        <w:t>*</w:t>
      </w:r>
    </w:p>
    <w:bookmarkEnd w:id="43"/>
    <w:p w14:paraId="532BF841" w14:textId="5C219138" w:rsidR="00CA3AF8" w:rsidRPr="00CA3AF8" w:rsidRDefault="004058F3" w:rsidP="00CA3AF8">
      <w:pPr>
        <w:spacing w:after="0" w:line="240" w:lineRule="auto"/>
        <w:ind w:left="709" w:hanging="425"/>
        <w:contextualSpacing/>
        <w:jc w:val="both"/>
        <w:rPr>
          <w:rFonts w:ascii="Arial" w:eastAsia="Calibri" w:hAnsi="Arial" w:cs="Arial"/>
          <w:sz w:val="20"/>
          <w:szCs w:val="20"/>
        </w:rPr>
      </w:pPr>
      <w:r w:rsidRPr="0095273D">
        <w:rPr>
          <w:rFonts w:ascii="Arial" w:eastAsia="Calibri" w:hAnsi="Arial" w:cs="Arial"/>
          <w:sz w:val="20"/>
          <w:szCs w:val="20"/>
        </w:rPr>
        <w:t>2.5</w:t>
      </w:r>
      <w:r w:rsidRPr="0095273D">
        <w:rPr>
          <w:rFonts w:ascii="Arial" w:eastAsia="Calibri" w:hAnsi="Arial" w:cs="Arial"/>
          <w:sz w:val="20"/>
          <w:szCs w:val="20"/>
        </w:rPr>
        <w:tab/>
        <w:t xml:space="preserve">V prehľade budú v tabuľkovej forme jednotlivo uvedené zákazky realizované uchádzačom, tie ktoré uchádzač použil pri výpočte obratu v oblasti výstavby komunikácií. </w:t>
      </w:r>
      <w:r w:rsidRPr="0095273D">
        <w:rPr>
          <w:rFonts w:ascii="Arial" w:eastAsia="Calibri" w:hAnsi="Arial" w:cs="Arial"/>
          <w:sz w:val="20"/>
          <w:szCs w:val="20"/>
          <w:u w:val="single"/>
        </w:rPr>
        <w:t>Ku každej zákazke sa uvedie</w:t>
      </w:r>
      <w:r w:rsidRPr="0095273D">
        <w:rPr>
          <w:rFonts w:ascii="Arial" w:eastAsia="Calibri" w:hAnsi="Arial" w:cs="Arial"/>
          <w:sz w:val="20"/>
          <w:szCs w:val="20"/>
        </w:rPr>
        <w:t xml:space="preserve"> názov zákazky, opis predmetu zákazky a obrat na zákazke za </w:t>
      </w:r>
      <w:r w:rsidR="00CA3AF8" w:rsidRPr="00CA3AF8">
        <w:rPr>
          <w:rFonts w:ascii="Arial" w:eastAsia="Calibri" w:hAnsi="Arial" w:cs="Arial"/>
          <w:sz w:val="20"/>
          <w:szCs w:val="20"/>
        </w:rPr>
        <w:t xml:space="preserve">posledné tri hospodárske roky, </w:t>
      </w:r>
      <w:bookmarkStart w:id="44" w:name="_Hlk170460482"/>
      <w:r w:rsidR="00CA3AF8" w:rsidRPr="00CA3AF8">
        <w:rPr>
          <w:rFonts w:ascii="Arial" w:eastAsia="Calibri" w:hAnsi="Arial" w:cs="Arial"/>
          <w:sz w:val="20"/>
          <w:szCs w:val="20"/>
        </w:rPr>
        <w:t>za ktoré sú dostupné v závislosti od vzniku alebo začatia prevádzkovania činnosti.</w:t>
      </w:r>
      <w:r w:rsidR="00CA3AF8">
        <w:rPr>
          <w:rFonts w:ascii="Arial" w:eastAsia="Calibri" w:hAnsi="Arial" w:cs="Arial"/>
          <w:sz w:val="20"/>
          <w:szCs w:val="20"/>
        </w:rPr>
        <w:t>*</w:t>
      </w:r>
    </w:p>
    <w:bookmarkEnd w:id="44"/>
    <w:p w14:paraId="7EDF7AB7" w14:textId="5E73C8B9" w:rsidR="00C83DCC" w:rsidRPr="0095273D" w:rsidRDefault="00C7065A" w:rsidP="0095273D">
      <w:pPr>
        <w:spacing w:after="0" w:line="240" w:lineRule="auto"/>
        <w:ind w:left="709" w:hanging="425"/>
        <w:contextualSpacing/>
        <w:jc w:val="both"/>
        <w:rPr>
          <w:rFonts w:ascii="Arial" w:eastAsia="Calibri" w:hAnsi="Arial" w:cs="Arial"/>
          <w:i/>
          <w:iCs/>
          <w:sz w:val="20"/>
          <w:szCs w:val="20"/>
        </w:rPr>
      </w:pPr>
      <w:r w:rsidRPr="0095273D">
        <w:rPr>
          <w:rFonts w:ascii="Arial" w:eastAsia="Calibri" w:hAnsi="Arial" w:cs="Arial"/>
          <w:sz w:val="20"/>
          <w:szCs w:val="20"/>
        </w:rPr>
        <w:t>2.</w:t>
      </w:r>
      <w:r w:rsidR="004058F3" w:rsidRPr="0095273D">
        <w:rPr>
          <w:rFonts w:ascii="Arial" w:eastAsia="Calibri" w:hAnsi="Arial" w:cs="Arial"/>
          <w:sz w:val="20"/>
          <w:szCs w:val="20"/>
        </w:rPr>
        <w:t>6</w:t>
      </w:r>
      <w:r w:rsidRPr="0095273D">
        <w:rPr>
          <w:rFonts w:ascii="Arial" w:eastAsia="Calibri" w:hAnsi="Arial" w:cs="Arial"/>
          <w:sz w:val="20"/>
          <w:szCs w:val="20"/>
        </w:rPr>
        <w:tab/>
        <w:t>Ak uchádzač má účtovné závierky zverejnené v Registri účtovných závierok (www.registeruz.sk), uvedie v ponuke len internetovú adresu, na ktorej sú výkazy ziskov a strát alebo výkazy o príjmoch a výdavkoch verejne prístupné.</w:t>
      </w:r>
      <w:r w:rsidR="00C83DCC" w:rsidRPr="0095273D">
        <w:rPr>
          <w:rFonts w:ascii="Arial" w:eastAsia="Times New Roman" w:hAnsi="Arial" w:cs="Arial"/>
          <w:iCs/>
          <w:sz w:val="20"/>
          <w:szCs w:val="20"/>
        </w:rPr>
        <w:t xml:space="preserve"> </w:t>
      </w:r>
      <w:r w:rsidR="00C83DCC" w:rsidRPr="0095273D">
        <w:rPr>
          <w:rFonts w:ascii="Arial" w:eastAsia="Calibri" w:hAnsi="Arial" w:cs="Arial"/>
          <w:iCs/>
          <w:sz w:val="20"/>
          <w:szCs w:val="20"/>
        </w:rPr>
        <w:t>V prípade, že výkazy ziskov a strát alebo výkazy o príjmoch a výdavkoch uchádzača sú uložené v neverejnej časti Registra účtovných závierok, je potrebné ich v ponuke predložiť s osvedčovacou doložkou DataCentra prevádzkovateľa Registra účtovných závierok.</w:t>
      </w:r>
    </w:p>
    <w:p w14:paraId="025FD7D7" w14:textId="36781B3F" w:rsidR="00D82D86" w:rsidRDefault="00C7065A" w:rsidP="00FC451A">
      <w:pPr>
        <w:pStyle w:val="Odsekzoznamu"/>
        <w:spacing w:after="0" w:line="240" w:lineRule="auto"/>
        <w:ind w:left="709" w:hanging="425"/>
        <w:jc w:val="both"/>
        <w:rPr>
          <w:rFonts w:ascii="Arial" w:eastAsia="Calibri" w:hAnsi="Arial" w:cs="Arial"/>
          <w:sz w:val="20"/>
          <w:szCs w:val="20"/>
        </w:rPr>
      </w:pPr>
      <w:r w:rsidRPr="0095273D">
        <w:rPr>
          <w:rFonts w:ascii="Arial" w:eastAsia="Calibri" w:hAnsi="Arial" w:cs="Arial"/>
          <w:sz w:val="20"/>
          <w:szCs w:val="20"/>
        </w:rPr>
        <w:t>2.</w:t>
      </w:r>
      <w:r w:rsidR="004058F3" w:rsidRPr="0095273D">
        <w:rPr>
          <w:rFonts w:ascii="Arial" w:eastAsia="Calibri" w:hAnsi="Arial" w:cs="Arial"/>
          <w:sz w:val="20"/>
          <w:szCs w:val="20"/>
        </w:rPr>
        <w:t>7</w:t>
      </w:r>
      <w:r w:rsidRPr="0095273D">
        <w:rPr>
          <w:rFonts w:ascii="Arial" w:eastAsia="Calibri" w:hAnsi="Arial" w:cs="Arial"/>
          <w:sz w:val="20"/>
          <w:szCs w:val="20"/>
        </w:rPr>
        <w:tab/>
      </w:r>
      <w:r w:rsidR="00FC451A" w:rsidRPr="00FC451A">
        <w:rPr>
          <w:rFonts w:ascii="Arial" w:eastAsia="Calibri" w:hAnsi="Arial" w:cs="Arial"/>
          <w:sz w:val="20"/>
          <w:szCs w:val="20"/>
        </w:rPr>
        <w:t>Ak uchádzač nedokáže z objektívnych dôvodov poskytnúť na preukázanie finančného a ekonomického postavenia dokument určený verejným obstarávateľom, môže finančné a ekonomické postavenie preukázať predložením iného dokumentu, ktorý verejný obstarávateľ považuje za vhodný</w:t>
      </w:r>
      <w:r w:rsidR="00191199">
        <w:rPr>
          <w:rFonts w:ascii="Arial" w:eastAsia="Calibri" w:hAnsi="Arial" w:cs="Arial"/>
          <w:sz w:val="20"/>
          <w:szCs w:val="20"/>
        </w:rPr>
        <w:t>.</w:t>
      </w:r>
    </w:p>
    <w:p w14:paraId="38BA11EF" w14:textId="554ED3B1" w:rsidR="00191199" w:rsidRDefault="00191199" w:rsidP="00FC451A">
      <w:pPr>
        <w:pStyle w:val="Odsekzoznamu"/>
        <w:spacing w:after="0" w:line="240" w:lineRule="auto"/>
        <w:ind w:left="709" w:hanging="425"/>
        <w:jc w:val="both"/>
        <w:rPr>
          <w:rFonts w:ascii="Arial" w:eastAsia="Calibri" w:hAnsi="Arial" w:cs="Arial"/>
          <w:sz w:val="20"/>
          <w:szCs w:val="20"/>
        </w:rPr>
      </w:pPr>
    </w:p>
    <w:p w14:paraId="4C1C0D49" w14:textId="6B367725" w:rsidR="00191199" w:rsidRDefault="00191199" w:rsidP="00FC451A">
      <w:pPr>
        <w:pStyle w:val="Odsekzoznamu"/>
        <w:spacing w:after="0" w:line="240" w:lineRule="auto"/>
        <w:ind w:left="709" w:hanging="425"/>
        <w:jc w:val="both"/>
        <w:rPr>
          <w:rFonts w:ascii="Arial" w:eastAsia="Calibri" w:hAnsi="Arial" w:cs="Arial"/>
          <w:sz w:val="20"/>
          <w:szCs w:val="20"/>
        </w:rPr>
      </w:pPr>
    </w:p>
    <w:p w14:paraId="2385A72D" w14:textId="596B3001" w:rsidR="00191199" w:rsidRDefault="00191199" w:rsidP="00FC451A">
      <w:pPr>
        <w:pStyle w:val="Odsekzoznamu"/>
        <w:spacing w:after="0" w:line="240" w:lineRule="auto"/>
        <w:ind w:left="709" w:hanging="425"/>
        <w:jc w:val="both"/>
        <w:rPr>
          <w:rFonts w:ascii="Arial" w:eastAsia="Calibri" w:hAnsi="Arial" w:cs="Arial"/>
          <w:sz w:val="20"/>
          <w:szCs w:val="20"/>
        </w:rPr>
      </w:pPr>
    </w:p>
    <w:p w14:paraId="001D7B39" w14:textId="060CD98E" w:rsidR="00191199" w:rsidRDefault="00191199" w:rsidP="00FC451A">
      <w:pPr>
        <w:pStyle w:val="Odsekzoznamu"/>
        <w:spacing w:after="0" w:line="240" w:lineRule="auto"/>
        <w:ind w:left="709" w:hanging="425"/>
        <w:jc w:val="both"/>
        <w:rPr>
          <w:rFonts w:ascii="Arial" w:eastAsia="Calibri" w:hAnsi="Arial" w:cs="Arial"/>
          <w:sz w:val="20"/>
          <w:szCs w:val="20"/>
        </w:rPr>
      </w:pPr>
    </w:p>
    <w:p w14:paraId="3602D7A2" w14:textId="261728CC" w:rsidR="00191199" w:rsidRDefault="00191199" w:rsidP="00FC451A">
      <w:pPr>
        <w:pStyle w:val="Odsekzoznamu"/>
        <w:spacing w:after="0" w:line="240" w:lineRule="auto"/>
        <w:ind w:left="709" w:hanging="425"/>
        <w:jc w:val="both"/>
        <w:rPr>
          <w:rFonts w:ascii="Arial" w:eastAsia="Calibri" w:hAnsi="Arial" w:cs="Arial"/>
          <w:sz w:val="20"/>
          <w:szCs w:val="20"/>
        </w:rPr>
      </w:pPr>
    </w:p>
    <w:p w14:paraId="6184DD9E" w14:textId="4136E97D" w:rsidR="00191199" w:rsidRDefault="00191199" w:rsidP="00FC451A">
      <w:pPr>
        <w:pStyle w:val="Odsekzoznamu"/>
        <w:spacing w:after="0" w:line="240" w:lineRule="auto"/>
        <w:ind w:left="709" w:hanging="425"/>
        <w:jc w:val="both"/>
        <w:rPr>
          <w:rFonts w:ascii="Arial" w:eastAsia="Calibri" w:hAnsi="Arial" w:cs="Arial"/>
          <w:sz w:val="20"/>
          <w:szCs w:val="20"/>
        </w:rPr>
      </w:pPr>
    </w:p>
    <w:p w14:paraId="72A83A3F" w14:textId="3ACF7AEC" w:rsidR="00191199" w:rsidRDefault="00191199" w:rsidP="00FC451A">
      <w:pPr>
        <w:pStyle w:val="Odsekzoznamu"/>
        <w:spacing w:after="0" w:line="240" w:lineRule="auto"/>
        <w:ind w:left="709" w:hanging="425"/>
        <w:jc w:val="both"/>
        <w:rPr>
          <w:rFonts w:ascii="Arial" w:eastAsia="Calibri" w:hAnsi="Arial" w:cs="Arial"/>
          <w:sz w:val="20"/>
          <w:szCs w:val="20"/>
        </w:rPr>
      </w:pPr>
    </w:p>
    <w:p w14:paraId="44AB8946" w14:textId="77777777" w:rsidR="00191199" w:rsidRPr="0095273D" w:rsidRDefault="00191199" w:rsidP="00FC451A">
      <w:pPr>
        <w:pStyle w:val="Odsekzoznamu"/>
        <w:spacing w:after="0" w:line="240" w:lineRule="auto"/>
        <w:ind w:left="709" w:hanging="425"/>
        <w:jc w:val="both"/>
        <w:rPr>
          <w:rFonts w:ascii="Arial" w:eastAsia="Calibri" w:hAnsi="Arial" w:cs="Arial"/>
          <w:sz w:val="20"/>
          <w:szCs w:val="20"/>
        </w:rPr>
      </w:pPr>
    </w:p>
    <w:p w14:paraId="770B1388" w14:textId="67FC473C" w:rsidR="00C7065A" w:rsidRPr="0095273D" w:rsidRDefault="00C7065A" w:rsidP="0095273D">
      <w:pPr>
        <w:spacing w:after="0" w:line="240" w:lineRule="auto"/>
        <w:ind w:left="709" w:hanging="425"/>
        <w:contextualSpacing/>
        <w:jc w:val="both"/>
        <w:rPr>
          <w:rFonts w:ascii="Arial" w:hAnsi="Arial" w:cs="Arial"/>
          <w:sz w:val="20"/>
          <w:szCs w:val="20"/>
        </w:rPr>
      </w:pPr>
      <w:r w:rsidRPr="0095273D">
        <w:rPr>
          <w:rFonts w:ascii="Arial" w:hAnsi="Arial" w:cs="Arial"/>
          <w:sz w:val="20"/>
          <w:szCs w:val="20"/>
        </w:rPr>
        <w:t>2.</w:t>
      </w:r>
      <w:r w:rsidR="00FC451A">
        <w:rPr>
          <w:rFonts w:ascii="Arial" w:hAnsi="Arial" w:cs="Arial"/>
          <w:sz w:val="20"/>
          <w:szCs w:val="20"/>
        </w:rPr>
        <w:t>8</w:t>
      </w:r>
      <w:r w:rsidRPr="0095273D">
        <w:rPr>
          <w:rFonts w:ascii="Arial" w:hAnsi="Arial" w:cs="Arial"/>
          <w:sz w:val="20"/>
          <w:szCs w:val="20"/>
        </w:rPr>
        <w:t xml:space="preserve"> </w:t>
      </w:r>
      <w:r w:rsidRPr="0095273D">
        <w:rPr>
          <w:rFonts w:ascii="Arial" w:hAnsi="Arial" w:cs="Arial"/>
          <w:sz w:val="20"/>
          <w:szCs w:val="20"/>
        </w:rPr>
        <w:tab/>
        <w:t>V prípade dokladov, ktoré sú vyjadrené v inej mene ako Euro (€), je potrebné na prepočítanie tejto meny na €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referencia realizovala. Doklady, ktorými uchádzač preukazuje splnenie podmienok účasti, ktoré sú vyjadrené v inej mene ako €, uchádzač predloží v pôvodnej mene a priloží prepočet na  menu €, s uvedením hodnoty kurzu, na základe ktorého došlo k ním vykonanému prepočtu.</w:t>
      </w:r>
    </w:p>
    <w:p w14:paraId="7EF94D40" w14:textId="77777777" w:rsidR="00C7065A" w:rsidRPr="0095273D" w:rsidRDefault="00C7065A" w:rsidP="0095273D">
      <w:pPr>
        <w:spacing w:after="0" w:line="240" w:lineRule="auto"/>
        <w:ind w:left="284" w:hanging="284"/>
        <w:contextualSpacing/>
        <w:jc w:val="both"/>
        <w:rPr>
          <w:rFonts w:ascii="Arial" w:hAnsi="Arial" w:cs="Arial"/>
          <w:sz w:val="20"/>
          <w:szCs w:val="20"/>
        </w:rPr>
      </w:pPr>
      <w:r w:rsidRPr="0095273D">
        <w:rPr>
          <w:rFonts w:ascii="Arial" w:hAnsi="Arial" w:cs="Arial"/>
          <w:sz w:val="20"/>
          <w:szCs w:val="20"/>
        </w:rPr>
        <w:t>3.</w:t>
      </w:r>
      <w:r w:rsidRPr="0095273D">
        <w:rPr>
          <w:rFonts w:ascii="Arial" w:hAnsi="Arial" w:cs="Arial"/>
          <w:sz w:val="20"/>
          <w:szCs w:val="20"/>
        </w:rPr>
        <w:tab/>
        <w:t xml:space="preserve">Uchádzač môže na preukázanie finančného a ekonomického postavenia využiť finančné zdroje inej osoby, bez ohľadu na ich právny vzťah. V takomto prípade musí uchádzač verejnému obstarávateľovi preukázať, že pri plnení zmluvy bude skutočne používať zdroje osoby, ktorej postavenie využíva na preukázanie finančného a ekonomického postavenia. Skutočnosť podľa druhej vety preukazuje uchádzač  písomnou  zmluvou  uzavretou  s  osobou,  ktorej  zdrojmi  mieni  preukázať  svoje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okrem § 32 ods. 1 písm. e) zákona a nesmú u nej existovať dôvody na vylúčenie podľa § 40 ods. 6 písm. a) až g) a ods. 7 zákona. Verejný obstarávateľ môže u osoby, ktorej zdroje majú byť použité na preukázanie finančného a ekonomického postavenia, hodnotiť existenciu dôvodov na vylúčenie podľa § 40 ods. 8 zákona. </w:t>
      </w:r>
    </w:p>
    <w:p w14:paraId="3D159267" w14:textId="77777777" w:rsidR="00C7065A" w:rsidRPr="0095273D" w:rsidRDefault="00C7065A" w:rsidP="0095273D">
      <w:pPr>
        <w:spacing w:after="0" w:line="240" w:lineRule="auto"/>
        <w:ind w:left="284" w:hanging="284"/>
        <w:contextualSpacing/>
        <w:jc w:val="both"/>
        <w:rPr>
          <w:rFonts w:ascii="Arial" w:hAnsi="Arial" w:cs="Arial"/>
          <w:sz w:val="20"/>
          <w:szCs w:val="20"/>
        </w:rPr>
      </w:pPr>
      <w:r w:rsidRPr="0095273D">
        <w:rPr>
          <w:rFonts w:ascii="Arial" w:hAnsi="Arial" w:cs="Arial"/>
          <w:sz w:val="20"/>
          <w:szCs w:val="20"/>
        </w:rPr>
        <w:t>4.</w:t>
      </w:r>
      <w:r w:rsidRPr="0095273D">
        <w:rPr>
          <w:rFonts w:ascii="Arial" w:hAnsi="Arial" w:cs="Arial"/>
          <w:sz w:val="20"/>
          <w:szCs w:val="20"/>
        </w:rPr>
        <w:tab/>
        <w:t>Verejný obstarávateľ požaduje, aby uchádzač a iná osoba, ktorej kapacity majú byť použité na preukázanie finančného a ekonomického postavenia, zodpovedali za plnenie zmluvy spoločne.</w:t>
      </w:r>
    </w:p>
    <w:p w14:paraId="7F9E4085" w14:textId="77777777" w:rsidR="00C7065A" w:rsidRPr="0095273D" w:rsidRDefault="00C7065A" w:rsidP="0095273D">
      <w:pPr>
        <w:spacing w:after="0" w:line="240" w:lineRule="auto"/>
        <w:ind w:left="284" w:hanging="284"/>
        <w:contextualSpacing/>
        <w:jc w:val="both"/>
        <w:rPr>
          <w:rFonts w:ascii="Arial" w:hAnsi="Arial" w:cs="Arial"/>
          <w:sz w:val="20"/>
          <w:szCs w:val="20"/>
        </w:rPr>
      </w:pPr>
      <w:r w:rsidRPr="0095273D">
        <w:rPr>
          <w:rFonts w:ascii="Arial" w:hAnsi="Arial" w:cs="Arial"/>
          <w:sz w:val="20"/>
          <w:szCs w:val="20"/>
        </w:rPr>
        <w:t>5.</w:t>
      </w:r>
      <w:r w:rsidRPr="0095273D">
        <w:rPr>
          <w:rFonts w:ascii="Arial" w:hAnsi="Arial" w:cs="Arial"/>
          <w:sz w:val="20"/>
          <w:szCs w:val="20"/>
        </w:rPr>
        <w:tab/>
        <w:t>Skupina dodávateľov preukazuje splnenie podmienok účasti týkajúcich sa ekonomického a finančného postavenia spoločne.</w:t>
      </w:r>
    </w:p>
    <w:p w14:paraId="751E3CFA" w14:textId="77777777" w:rsidR="00C7065A" w:rsidRPr="0095273D" w:rsidRDefault="00C7065A" w:rsidP="0095273D">
      <w:pPr>
        <w:spacing w:after="0" w:line="240" w:lineRule="auto"/>
        <w:ind w:left="284" w:hanging="284"/>
        <w:contextualSpacing/>
        <w:jc w:val="both"/>
        <w:rPr>
          <w:rFonts w:ascii="Arial" w:hAnsi="Arial" w:cs="Arial"/>
          <w:sz w:val="20"/>
          <w:szCs w:val="20"/>
        </w:rPr>
      </w:pPr>
      <w:r w:rsidRPr="0095273D">
        <w:rPr>
          <w:rFonts w:ascii="Arial" w:hAnsi="Arial" w:cs="Arial"/>
          <w:sz w:val="20"/>
          <w:szCs w:val="20"/>
        </w:rPr>
        <w:t xml:space="preserve">6.  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 </w:t>
      </w:r>
    </w:p>
    <w:p w14:paraId="202D8119" w14:textId="1D9551BF" w:rsidR="00C7065A" w:rsidRDefault="00C7065A" w:rsidP="0095273D">
      <w:pPr>
        <w:spacing w:after="0" w:line="240" w:lineRule="auto"/>
        <w:contextualSpacing/>
        <w:jc w:val="both"/>
        <w:rPr>
          <w:rFonts w:ascii="Arial" w:hAnsi="Arial" w:cs="Arial"/>
          <w:sz w:val="20"/>
          <w:szCs w:val="20"/>
        </w:rPr>
      </w:pPr>
    </w:p>
    <w:p w14:paraId="046DC51D" w14:textId="022F89E9" w:rsidR="00536359" w:rsidRDefault="00536359" w:rsidP="0095273D">
      <w:pPr>
        <w:spacing w:after="0" w:line="240" w:lineRule="auto"/>
        <w:contextualSpacing/>
        <w:jc w:val="both"/>
        <w:rPr>
          <w:rFonts w:ascii="Arial" w:hAnsi="Arial" w:cs="Arial"/>
          <w:sz w:val="20"/>
          <w:szCs w:val="20"/>
        </w:rPr>
      </w:pPr>
    </w:p>
    <w:p w14:paraId="74CA4EBD" w14:textId="103B911E" w:rsidR="00536359" w:rsidRDefault="00536359" w:rsidP="0095273D">
      <w:pPr>
        <w:spacing w:after="0" w:line="240" w:lineRule="auto"/>
        <w:contextualSpacing/>
        <w:jc w:val="both"/>
        <w:rPr>
          <w:rFonts w:ascii="Arial" w:hAnsi="Arial" w:cs="Arial"/>
          <w:sz w:val="20"/>
          <w:szCs w:val="20"/>
        </w:rPr>
      </w:pPr>
    </w:p>
    <w:p w14:paraId="583AD808" w14:textId="647E8438" w:rsidR="00536359" w:rsidRDefault="00536359" w:rsidP="0095273D">
      <w:pPr>
        <w:spacing w:after="0" w:line="240" w:lineRule="auto"/>
        <w:contextualSpacing/>
        <w:jc w:val="both"/>
        <w:rPr>
          <w:rFonts w:ascii="Arial" w:hAnsi="Arial" w:cs="Arial"/>
          <w:sz w:val="20"/>
          <w:szCs w:val="20"/>
        </w:rPr>
      </w:pPr>
    </w:p>
    <w:p w14:paraId="64A345F6" w14:textId="66BFE49A" w:rsidR="00536359" w:rsidRDefault="00536359" w:rsidP="0095273D">
      <w:pPr>
        <w:spacing w:after="0" w:line="240" w:lineRule="auto"/>
        <w:contextualSpacing/>
        <w:jc w:val="both"/>
        <w:rPr>
          <w:rFonts w:ascii="Arial" w:hAnsi="Arial" w:cs="Arial"/>
          <w:sz w:val="20"/>
          <w:szCs w:val="20"/>
        </w:rPr>
      </w:pPr>
    </w:p>
    <w:p w14:paraId="6AB1D9E9" w14:textId="4401A40C" w:rsidR="00536359" w:rsidRDefault="00536359" w:rsidP="0095273D">
      <w:pPr>
        <w:spacing w:after="0" w:line="240" w:lineRule="auto"/>
        <w:contextualSpacing/>
        <w:jc w:val="both"/>
        <w:rPr>
          <w:rFonts w:ascii="Arial" w:hAnsi="Arial" w:cs="Arial"/>
          <w:sz w:val="20"/>
          <w:szCs w:val="20"/>
        </w:rPr>
      </w:pPr>
    </w:p>
    <w:p w14:paraId="0DFF497D" w14:textId="15B2EDD2" w:rsidR="00536359" w:rsidRDefault="00536359" w:rsidP="0095273D">
      <w:pPr>
        <w:spacing w:after="0" w:line="240" w:lineRule="auto"/>
        <w:contextualSpacing/>
        <w:jc w:val="both"/>
        <w:rPr>
          <w:rFonts w:ascii="Arial" w:hAnsi="Arial" w:cs="Arial"/>
          <w:sz w:val="20"/>
          <w:szCs w:val="20"/>
        </w:rPr>
      </w:pPr>
    </w:p>
    <w:p w14:paraId="0C5A479E" w14:textId="7E7A1FF5" w:rsidR="00536359" w:rsidRDefault="00536359" w:rsidP="0095273D">
      <w:pPr>
        <w:spacing w:after="0" w:line="240" w:lineRule="auto"/>
        <w:contextualSpacing/>
        <w:jc w:val="both"/>
        <w:rPr>
          <w:rFonts w:ascii="Arial" w:hAnsi="Arial" w:cs="Arial"/>
          <w:sz w:val="20"/>
          <w:szCs w:val="20"/>
        </w:rPr>
      </w:pPr>
    </w:p>
    <w:p w14:paraId="2E28F69C" w14:textId="74899B35" w:rsidR="00536359" w:rsidRDefault="00536359" w:rsidP="0095273D">
      <w:pPr>
        <w:spacing w:after="0" w:line="240" w:lineRule="auto"/>
        <w:contextualSpacing/>
        <w:jc w:val="both"/>
        <w:rPr>
          <w:rFonts w:ascii="Arial" w:hAnsi="Arial" w:cs="Arial"/>
          <w:sz w:val="20"/>
          <w:szCs w:val="20"/>
        </w:rPr>
      </w:pPr>
    </w:p>
    <w:p w14:paraId="5E14269B" w14:textId="4619E6F1" w:rsidR="00536359" w:rsidRDefault="00536359" w:rsidP="0095273D">
      <w:pPr>
        <w:spacing w:after="0" w:line="240" w:lineRule="auto"/>
        <w:contextualSpacing/>
        <w:jc w:val="both"/>
        <w:rPr>
          <w:rFonts w:ascii="Arial" w:hAnsi="Arial" w:cs="Arial"/>
          <w:sz w:val="20"/>
          <w:szCs w:val="20"/>
        </w:rPr>
      </w:pPr>
    </w:p>
    <w:p w14:paraId="6ABD9533" w14:textId="0611A3B7" w:rsidR="00536359" w:rsidRDefault="00536359" w:rsidP="0095273D">
      <w:pPr>
        <w:spacing w:after="0" w:line="240" w:lineRule="auto"/>
        <w:contextualSpacing/>
        <w:jc w:val="both"/>
        <w:rPr>
          <w:rFonts w:ascii="Arial" w:hAnsi="Arial" w:cs="Arial"/>
          <w:sz w:val="20"/>
          <w:szCs w:val="20"/>
        </w:rPr>
      </w:pPr>
    </w:p>
    <w:p w14:paraId="6DC26351" w14:textId="55691156" w:rsidR="00536359" w:rsidRDefault="00536359" w:rsidP="0095273D">
      <w:pPr>
        <w:spacing w:after="0" w:line="240" w:lineRule="auto"/>
        <w:contextualSpacing/>
        <w:jc w:val="both"/>
        <w:rPr>
          <w:rFonts w:ascii="Arial" w:hAnsi="Arial" w:cs="Arial"/>
          <w:sz w:val="20"/>
          <w:szCs w:val="20"/>
        </w:rPr>
      </w:pPr>
    </w:p>
    <w:p w14:paraId="3ACAF446" w14:textId="1709E7B7" w:rsidR="00536359" w:rsidRDefault="00536359" w:rsidP="0095273D">
      <w:pPr>
        <w:spacing w:after="0" w:line="240" w:lineRule="auto"/>
        <w:contextualSpacing/>
        <w:jc w:val="both"/>
        <w:rPr>
          <w:rFonts w:ascii="Arial" w:hAnsi="Arial" w:cs="Arial"/>
          <w:sz w:val="20"/>
          <w:szCs w:val="20"/>
        </w:rPr>
      </w:pPr>
    </w:p>
    <w:p w14:paraId="720B197D" w14:textId="2EDDD197" w:rsidR="00536359" w:rsidRDefault="00536359" w:rsidP="0095273D">
      <w:pPr>
        <w:spacing w:after="0" w:line="240" w:lineRule="auto"/>
        <w:contextualSpacing/>
        <w:jc w:val="both"/>
        <w:rPr>
          <w:rFonts w:ascii="Arial" w:hAnsi="Arial" w:cs="Arial"/>
          <w:sz w:val="20"/>
          <w:szCs w:val="20"/>
        </w:rPr>
      </w:pPr>
    </w:p>
    <w:p w14:paraId="0EBE4707" w14:textId="34B7A1B9" w:rsidR="00536359" w:rsidRDefault="00536359" w:rsidP="0095273D">
      <w:pPr>
        <w:spacing w:after="0" w:line="240" w:lineRule="auto"/>
        <w:contextualSpacing/>
        <w:jc w:val="both"/>
        <w:rPr>
          <w:rFonts w:ascii="Arial" w:hAnsi="Arial" w:cs="Arial"/>
          <w:sz w:val="20"/>
          <w:szCs w:val="20"/>
        </w:rPr>
      </w:pPr>
    </w:p>
    <w:p w14:paraId="03C4094E" w14:textId="12A5B9AC" w:rsidR="00536359" w:rsidRDefault="00536359" w:rsidP="0095273D">
      <w:pPr>
        <w:spacing w:after="0" w:line="240" w:lineRule="auto"/>
        <w:contextualSpacing/>
        <w:jc w:val="both"/>
        <w:rPr>
          <w:rFonts w:ascii="Arial" w:hAnsi="Arial" w:cs="Arial"/>
          <w:sz w:val="20"/>
          <w:szCs w:val="20"/>
        </w:rPr>
      </w:pPr>
    </w:p>
    <w:p w14:paraId="7AD0C822" w14:textId="369AB996" w:rsidR="00536359" w:rsidRDefault="00536359" w:rsidP="0095273D">
      <w:pPr>
        <w:spacing w:after="0" w:line="240" w:lineRule="auto"/>
        <w:contextualSpacing/>
        <w:jc w:val="both"/>
        <w:rPr>
          <w:rFonts w:ascii="Arial" w:hAnsi="Arial" w:cs="Arial"/>
          <w:sz w:val="20"/>
          <w:szCs w:val="20"/>
        </w:rPr>
      </w:pPr>
    </w:p>
    <w:p w14:paraId="68CE856F" w14:textId="55E1DA46" w:rsidR="00536359" w:rsidRDefault="00536359" w:rsidP="0095273D">
      <w:pPr>
        <w:spacing w:after="0" w:line="240" w:lineRule="auto"/>
        <w:contextualSpacing/>
        <w:jc w:val="both"/>
        <w:rPr>
          <w:rFonts w:ascii="Arial" w:hAnsi="Arial" w:cs="Arial"/>
          <w:sz w:val="20"/>
          <w:szCs w:val="20"/>
        </w:rPr>
      </w:pPr>
    </w:p>
    <w:p w14:paraId="547F9F4C" w14:textId="3F0F07B8" w:rsidR="00536359" w:rsidRDefault="00536359" w:rsidP="0095273D">
      <w:pPr>
        <w:spacing w:after="0" w:line="240" w:lineRule="auto"/>
        <w:contextualSpacing/>
        <w:jc w:val="both"/>
        <w:rPr>
          <w:rFonts w:ascii="Arial" w:hAnsi="Arial" w:cs="Arial"/>
          <w:sz w:val="20"/>
          <w:szCs w:val="20"/>
        </w:rPr>
      </w:pPr>
    </w:p>
    <w:p w14:paraId="3EA7E0E8" w14:textId="496BED90" w:rsidR="00536359" w:rsidRDefault="00536359" w:rsidP="0095273D">
      <w:pPr>
        <w:spacing w:after="0" w:line="240" w:lineRule="auto"/>
        <w:contextualSpacing/>
        <w:jc w:val="both"/>
        <w:rPr>
          <w:rFonts w:ascii="Arial" w:hAnsi="Arial" w:cs="Arial"/>
          <w:sz w:val="20"/>
          <w:szCs w:val="20"/>
        </w:rPr>
      </w:pPr>
    </w:p>
    <w:p w14:paraId="4C857984" w14:textId="37938C61" w:rsidR="00536359" w:rsidRDefault="00536359" w:rsidP="0095273D">
      <w:pPr>
        <w:spacing w:after="0" w:line="240" w:lineRule="auto"/>
        <w:contextualSpacing/>
        <w:jc w:val="both"/>
        <w:rPr>
          <w:rFonts w:ascii="Arial" w:hAnsi="Arial" w:cs="Arial"/>
          <w:sz w:val="20"/>
          <w:szCs w:val="20"/>
        </w:rPr>
      </w:pPr>
    </w:p>
    <w:p w14:paraId="327D2D65" w14:textId="07435276" w:rsidR="00536359" w:rsidRDefault="00536359" w:rsidP="0095273D">
      <w:pPr>
        <w:spacing w:after="0" w:line="240" w:lineRule="auto"/>
        <w:contextualSpacing/>
        <w:jc w:val="both"/>
        <w:rPr>
          <w:rFonts w:ascii="Arial" w:hAnsi="Arial" w:cs="Arial"/>
          <w:sz w:val="20"/>
          <w:szCs w:val="20"/>
        </w:rPr>
      </w:pPr>
    </w:p>
    <w:p w14:paraId="3CBF3962" w14:textId="0F092724" w:rsidR="00536359" w:rsidRDefault="00536359" w:rsidP="0095273D">
      <w:pPr>
        <w:spacing w:after="0" w:line="240" w:lineRule="auto"/>
        <w:contextualSpacing/>
        <w:jc w:val="both"/>
        <w:rPr>
          <w:rFonts w:ascii="Arial" w:hAnsi="Arial" w:cs="Arial"/>
          <w:sz w:val="20"/>
          <w:szCs w:val="20"/>
        </w:rPr>
      </w:pPr>
    </w:p>
    <w:p w14:paraId="6D2F4EF1" w14:textId="4AF45C9A" w:rsidR="00536359" w:rsidRDefault="00536359" w:rsidP="0095273D">
      <w:pPr>
        <w:spacing w:after="0" w:line="240" w:lineRule="auto"/>
        <w:contextualSpacing/>
        <w:jc w:val="both"/>
        <w:rPr>
          <w:rFonts w:ascii="Arial" w:hAnsi="Arial" w:cs="Arial"/>
          <w:sz w:val="20"/>
          <w:szCs w:val="20"/>
        </w:rPr>
      </w:pPr>
    </w:p>
    <w:p w14:paraId="1B914CE6" w14:textId="303FDBF0" w:rsidR="00536359" w:rsidRDefault="00536359" w:rsidP="0095273D">
      <w:pPr>
        <w:spacing w:after="0" w:line="240" w:lineRule="auto"/>
        <w:contextualSpacing/>
        <w:jc w:val="both"/>
        <w:rPr>
          <w:rFonts w:ascii="Arial" w:hAnsi="Arial" w:cs="Arial"/>
          <w:sz w:val="20"/>
          <w:szCs w:val="20"/>
        </w:rPr>
      </w:pPr>
    </w:p>
    <w:p w14:paraId="1CE54B80" w14:textId="238E21A7" w:rsidR="00536359" w:rsidRDefault="00536359" w:rsidP="0095273D">
      <w:pPr>
        <w:spacing w:after="0" w:line="240" w:lineRule="auto"/>
        <w:contextualSpacing/>
        <w:jc w:val="both"/>
        <w:rPr>
          <w:rFonts w:ascii="Arial" w:hAnsi="Arial" w:cs="Arial"/>
          <w:sz w:val="20"/>
          <w:szCs w:val="20"/>
        </w:rPr>
      </w:pPr>
    </w:p>
    <w:p w14:paraId="1EADC755" w14:textId="0BC4BC2F" w:rsidR="00536359" w:rsidRDefault="00536359" w:rsidP="0095273D">
      <w:pPr>
        <w:spacing w:after="0" w:line="240" w:lineRule="auto"/>
        <w:contextualSpacing/>
        <w:jc w:val="both"/>
        <w:rPr>
          <w:rFonts w:ascii="Arial" w:hAnsi="Arial" w:cs="Arial"/>
          <w:sz w:val="20"/>
          <w:szCs w:val="20"/>
        </w:rPr>
      </w:pPr>
    </w:p>
    <w:p w14:paraId="15740250" w14:textId="1E89631F" w:rsidR="00536359" w:rsidRDefault="00536359" w:rsidP="0095273D">
      <w:pPr>
        <w:spacing w:after="0" w:line="240" w:lineRule="auto"/>
        <w:contextualSpacing/>
        <w:jc w:val="both"/>
        <w:rPr>
          <w:rFonts w:ascii="Arial" w:hAnsi="Arial" w:cs="Arial"/>
          <w:sz w:val="20"/>
          <w:szCs w:val="20"/>
        </w:rPr>
      </w:pPr>
    </w:p>
    <w:p w14:paraId="17AC6E9C" w14:textId="4D1C220D" w:rsidR="00536359" w:rsidRDefault="00536359" w:rsidP="0095273D">
      <w:pPr>
        <w:spacing w:after="0" w:line="240" w:lineRule="auto"/>
        <w:contextualSpacing/>
        <w:jc w:val="both"/>
        <w:rPr>
          <w:rFonts w:ascii="Arial" w:hAnsi="Arial" w:cs="Arial"/>
          <w:sz w:val="20"/>
          <w:szCs w:val="20"/>
        </w:rPr>
      </w:pPr>
    </w:p>
    <w:p w14:paraId="4B531C39" w14:textId="4E6E85D5" w:rsidR="00536359" w:rsidRDefault="00536359" w:rsidP="0095273D">
      <w:pPr>
        <w:spacing w:after="0" w:line="240" w:lineRule="auto"/>
        <w:contextualSpacing/>
        <w:jc w:val="both"/>
        <w:rPr>
          <w:rFonts w:ascii="Arial" w:hAnsi="Arial" w:cs="Arial"/>
          <w:sz w:val="20"/>
          <w:szCs w:val="20"/>
        </w:rPr>
      </w:pPr>
    </w:p>
    <w:p w14:paraId="01110F07" w14:textId="067A406F" w:rsidR="00536359" w:rsidRDefault="00536359" w:rsidP="0095273D">
      <w:pPr>
        <w:spacing w:after="0" w:line="240" w:lineRule="auto"/>
        <w:contextualSpacing/>
        <w:jc w:val="both"/>
        <w:rPr>
          <w:rFonts w:ascii="Arial" w:hAnsi="Arial" w:cs="Arial"/>
          <w:sz w:val="20"/>
          <w:szCs w:val="20"/>
        </w:rPr>
      </w:pPr>
    </w:p>
    <w:p w14:paraId="1B06A158" w14:textId="686862B9" w:rsidR="00536359" w:rsidRDefault="00536359" w:rsidP="0095273D">
      <w:pPr>
        <w:spacing w:after="0" w:line="240" w:lineRule="auto"/>
        <w:contextualSpacing/>
        <w:jc w:val="both"/>
        <w:rPr>
          <w:rFonts w:ascii="Arial" w:hAnsi="Arial" w:cs="Arial"/>
          <w:sz w:val="20"/>
          <w:szCs w:val="20"/>
        </w:rPr>
      </w:pPr>
    </w:p>
    <w:p w14:paraId="07A04524" w14:textId="2A891D7E" w:rsidR="00536359" w:rsidRDefault="00536359" w:rsidP="0095273D">
      <w:pPr>
        <w:spacing w:after="0" w:line="240" w:lineRule="auto"/>
        <w:contextualSpacing/>
        <w:jc w:val="both"/>
        <w:rPr>
          <w:rFonts w:ascii="Arial" w:hAnsi="Arial" w:cs="Arial"/>
          <w:sz w:val="20"/>
          <w:szCs w:val="20"/>
        </w:rPr>
      </w:pPr>
    </w:p>
    <w:p w14:paraId="693D3314" w14:textId="6BDD6AF8" w:rsidR="00536359" w:rsidRDefault="00536359" w:rsidP="0095273D">
      <w:pPr>
        <w:spacing w:after="0" w:line="240" w:lineRule="auto"/>
        <w:contextualSpacing/>
        <w:jc w:val="both"/>
        <w:rPr>
          <w:rFonts w:ascii="Arial" w:hAnsi="Arial" w:cs="Arial"/>
          <w:sz w:val="20"/>
          <w:szCs w:val="20"/>
        </w:rPr>
      </w:pPr>
    </w:p>
    <w:p w14:paraId="285D8ABB" w14:textId="279FEB4C" w:rsidR="00536359" w:rsidRDefault="00536359" w:rsidP="0095273D">
      <w:pPr>
        <w:spacing w:after="0" w:line="240" w:lineRule="auto"/>
        <w:contextualSpacing/>
        <w:jc w:val="both"/>
        <w:rPr>
          <w:rFonts w:ascii="Arial" w:hAnsi="Arial" w:cs="Arial"/>
          <w:sz w:val="20"/>
          <w:szCs w:val="20"/>
        </w:rPr>
      </w:pPr>
    </w:p>
    <w:p w14:paraId="3D128166" w14:textId="77777777" w:rsidR="00536359" w:rsidRPr="0095273D" w:rsidRDefault="00536359" w:rsidP="0095273D">
      <w:pPr>
        <w:spacing w:after="0" w:line="240" w:lineRule="auto"/>
        <w:contextualSpacing/>
        <w:jc w:val="both"/>
        <w:rPr>
          <w:rFonts w:ascii="Arial" w:hAnsi="Arial" w:cs="Arial"/>
          <w:sz w:val="20"/>
          <w:szCs w:val="20"/>
        </w:rPr>
      </w:pPr>
    </w:p>
    <w:p w14:paraId="4089C419" w14:textId="064B2988" w:rsidR="00977ED7" w:rsidRPr="0095273D" w:rsidRDefault="00977ED7" w:rsidP="0095273D">
      <w:pPr>
        <w:pStyle w:val="Nadpis21"/>
        <w:tabs>
          <w:tab w:val="left" w:pos="0"/>
        </w:tabs>
        <w:spacing w:before="0" w:after="0" w:line="240" w:lineRule="auto"/>
        <w:ind w:left="0"/>
        <w:contextualSpacing/>
        <w:jc w:val="both"/>
        <w:rPr>
          <w:rStyle w:val="Vrazn"/>
          <w:rFonts w:ascii="Arial" w:hAnsi="Arial" w:cs="Arial"/>
          <w:b/>
          <w:bCs/>
          <w:sz w:val="20"/>
          <w:szCs w:val="20"/>
        </w:rPr>
      </w:pPr>
      <w:r w:rsidRPr="0095273D">
        <w:rPr>
          <w:rFonts w:ascii="Arial" w:hAnsi="Arial" w:cs="Arial"/>
          <w:bCs w:val="0"/>
          <w:sz w:val="20"/>
          <w:szCs w:val="20"/>
        </w:rPr>
        <w:t xml:space="preserve">Podmienky </w:t>
      </w:r>
      <w:r w:rsidRPr="0095273D">
        <w:rPr>
          <w:rStyle w:val="Vrazn"/>
          <w:rFonts w:ascii="Arial" w:hAnsi="Arial" w:cs="Arial"/>
          <w:b/>
          <w:sz w:val="20"/>
          <w:szCs w:val="20"/>
        </w:rPr>
        <w:t xml:space="preserve">účasti vo verejnom obstarávaní týkajúce sa technickej spôsobilosti alebo odbornej spôsobilosti podľa § 34 a § 36 </w:t>
      </w:r>
      <w:r w:rsidR="005D0346" w:rsidRPr="0095273D">
        <w:rPr>
          <w:rStyle w:val="Vrazn"/>
          <w:rFonts w:ascii="Arial" w:hAnsi="Arial" w:cs="Arial"/>
          <w:b/>
          <w:sz w:val="20"/>
          <w:szCs w:val="20"/>
        </w:rPr>
        <w:t>zákona:</w:t>
      </w:r>
    </w:p>
    <w:p w14:paraId="0034BA58" w14:textId="77777777" w:rsidR="00977ED7" w:rsidRPr="0095273D" w:rsidRDefault="00977ED7" w:rsidP="0095273D">
      <w:pPr>
        <w:pStyle w:val="Nadpis21"/>
        <w:tabs>
          <w:tab w:val="left" w:pos="0"/>
        </w:tabs>
        <w:spacing w:before="0" w:after="0" w:line="240" w:lineRule="auto"/>
        <w:ind w:left="0"/>
        <w:contextualSpacing/>
        <w:jc w:val="both"/>
        <w:rPr>
          <w:rFonts w:ascii="Arial" w:hAnsi="Arial" w:cs="Arial"/>
          <w:b w:val="0"/>
          <w:sz w:val="20"/>
          <w:szCs w:val="20"/>
        </w:rPr>
      </w:pPr>
    </w:p>
    <w:p w14:paraId="01DD6B7C" w14:textId="77777777" w:rsidR="00977ED7" w:rsidRPr="0095273D" w:rsidRDefault="00977ED7" w:rsidP="0095273D">
      <w:pPr>
        <w:spacing w:after="0" w:line="240" w:lineRule="auto"/>
        <w:contextualSpacing/>
        <w:jc w:val="both"/>
        <w:rPr>
          <w:rFonts w:ascii="Arial" w:hAnsi="Arial" w:cs="Arial"/>
          <w:sz w:val="20"/>
          <w:szCs w:val="20"/>
        </w:rPr>
      </w:pPr>
      <w:r w:rsidRPr="0095273D">
        <w:rPr>
          <w:rFonts w:ascii="Arial" w:hAnsi="Arial" w:cs="Arial"/>
          <w:sz w:val="20"/>
          <w:szCs w:val="20"/>
        </w:rPr>
        <w:t>Uchádzač vo svojej ponuke predloží dokumenty, ktorými preukazuje svoju technickú spôsobilosť alebo odbornú spôsobilosť</w:t>
      </w:r>
      <w:r w:rsidR="005D0346" w:rsidRPr="0095273D">
        <w:rPr>
          <w:rFonts w:ascii="Arial" w:hAnsi="Arial" w:cs="Arial"/>
          <w:sz w:val="20"/>
          <w:szCs w:val="20"/>
        </w:rPr>
        <w:t xml:space="preserve"> nasledovne</w:t>
      </w:r>
      <w:r w:rsidRPr="0095273D">
        <w:rPr>
          <w:rFonts w:ascii="Arial" w:hAnsi="Arial" w:cs="Arial"/>
          <w:sz w:val="20"/>
          <w:szCs w:val="20"/>
        </w:rPr>
        <w:t xml:space="preserve">:  </w:t>
      </w:r>
    </w:p>
    <w:p w14:paraId="2671194A" w14:textId="77777777" w:rsidR="00977ED7" w:rsidRPr="0095273D" w:rsidRDefault="00977ED7" w:rsidP="0095273D">
      <w:pPr>
        <w:spacing w:after="0" w:line="240" w:lineRule="auto"/>
        <w:contextualSpacing/>
        <w:jc w:val="both"/>
        <w:rPr>
          <w:rFonts w:ascii="Arial" w:hAnsi="Arial" w:cs="Arial"/>
          <w:b/>
          <w:sz w:val="20"/>
          <w:szCs w:val="20"/>
        </w:rPr>
      </w:pPr>
    </w:p>
    <w:p w14:paraId="5BE3F84C" w14:textId="77777777" w:rsidR="00977ED7" w:rsidRPr="0095273D" w:rsidRDefault="00977ED7" w:rsidP="0095273D">
      <w:pPr>
        <w:pStyle w:val="Odsekzoznamu"/>
        <w:numPr>
          <w:ilvl w:val="0"/>
          <w:numId w:val="45"/>
        </w:numPr>
        <w:spacing w:after="0" w:line="240" w:lineRule="auto"/>
        <w:ind w:left="284" w:hanging="284"/>
        <w:jc w:val="both"/>
        <w:rPr>
          <w:rFonts w:ascii="Arial" w:hAnsi="Arial" w:cs="Arial"/>
          <w:b/>
          <w:sz w:val="20"/>
          <w:szCs w:val="20"/>
        </w:rPr>
      </w:pPr>
      <w:r w:rsidRPr="0095273D">
        <w:rPr>
          <w:rFonts w:ascii="Arial" w:hAnsi="Arial" w:cs="Arial"/>
          <w:b/>
          <w:sz w:val="20"/>
          <w:szCs w:val="20"/>
        </w:rPr>
        <w:t xml:space="preserve">Podľa § 34 ods. 1 písm. b) v nadväznosti na ods. 2 </w:t>
      </w:r>
      <w:r w:rsidR="00D5655F" w:rsidRPr="0095273D">
        <w:rPr>
          <w:rFonts w:ascii="Arial" w:hAnsi="Arial" w:cs="Arial"/>
          <w:b/>
          <w:sz w:val="20"/>
          <w:szCs w:val="20"/>
        </w:rPr>
        <w:t>zákona</w:t>
      </w:r>
      <w:r w:rsidRPr="0095273D">
        <w:rPr>
          <w:rFonts w:ascii="Arial" w:hAnsi="Arial" w:cs="Arial"/>
          <w:b/>
          <w:sz w:val="20"/>
          <w:szCs w:val="20"/>
        </w:rPr>
        <w:t>:</w:t>
      </w:r>
    </w:p>
    <w:p w14:paraId="53B9600D" w14:textId="204F78F8" w:rsidR="005D0346" w:rsidRPr="0095273D" w:rsidRDefault="005D0346" w:rsidP="0095273D">
      <w:pPr>
        <w:spacing w:after="0" w:line="240" w:lineRule="auto"/>
        <w:ind w:left="284"/>
        <w:contextualSpacing/>
        <w:jc w:val="both"/>
        <w:rPr>
          <w:rFonts w:ascii="Arial" w:hAnsi="Arial" w:cs="Arial"/>
          <w:b/>
          <w:sz w:val="20"/>
          <w:szCs w:val="20"/>
        </w:rPr>
      </w:pPr>
      <w:bookmarkStart w:id="45" w:name="_Hlk157512054"/>
      <w:r w:rsidRPr="0095273D">
        <w:rPr>
          <w:rFonts w:ascii="Arial" w:hAnsi="Arial" w:cs="Arial"/>
          <w:sz w:val="20"/>
          <w:szCs w:val="20"/>
        </w:rPr>
        <w:t xml:space="preserve">Zoznam stavebných </w:t>
      </w:r>
      <w:r w:rsidRPr="00FC451A">
        <w:rPr>
          <w:rFonts w:ascii="Arial" w:hAnsi="Arial" w:cs="Arial"/>
          <w:sz w:val="20"/>
          <w:szCs w:val="20"/>
        </w:rPr>
        <w:t xml:space="preserve">prác </w:t>
      </w:r>
      <w:r w:rsidR="00726AB5" w:rsidRPr="00FC451A">
        <w:rPr>
          <w:rFonts w:ascii="Arial" w:hAnsi="Arial" w:cs="Arial"/>
          <w:sz w:val="20"/>
          <w:szCs w:val="20"/>
        </w:rPr>
        <w:t xml:space="preserve">(Príloha B5 Časť B Zväzok 1 týchto SP) </w:t>
      </w:r>
      <w:r w:rsidRPr="00FC451A">
        <w:rPr>
          <w:rFonts w:ascii="Arial" w:hAnsi="Arial" w:cs="Arial"/>
          <w:sz w:val="20"/>
          <w:szCs w:val="20"/>
        </w:rPr>
        <w:t>uskutočnených</w:t>
      </w:r>
      <w:r w:rsidRPr="0095273D">
        <w:rPr>
          <w:rFonts w:ascii="Arial" w:hAnsi="Arial" w:cs="Arial"/>
          <w:sz w:val="20"/>
          <w:szCs w:val="20"/>
        </w:rPr>
        <w:t xml:space="preserve"> za predchádzajúcich 10 (desať) rokov od vyhlásenia verejného obstarávania (ďalej len „rozhodné obdobie“)</w:t>
      </w:r>
      <w:r w:rsidRPr="0095273D">
        <w:rPr>
          <w:rFonts w:ascii="Arial" w:hAnsi="Arial" w:cs="Arial"/>
          <w:bCs/>
          <w:sz w:val="20"/>
          <w:szCs w:val="20"/>
        </w:rPr>
        <w:t xml:space="preserve"> </w:t>
      </w:r>
      <w:r w:rsidRPr="0095273D">
        <w:rPr>
          <w:rFonts w:ascii="Arial" w:hAnsi="Arial" w:cs="Arial"/>
          <w:sz w:val="20"/>
          <w:szCs w:val="20"/>
        </w:rPr>
        <w:t xml:space="preserve">s uvedením cien, miest a lehôt uskutočnenia stavebných prác; zoznam </w:t>
      </w:r>
      <w:r w:rsidRPr="0095273D">
        <w:rPr>
          <w:rFonts w:ascii="Arial" w:hAnsi="Arial" w:cs="Arial"/>
          <w:sz w:val="20"/>
          <w:szCs w:val="20"/>
          <w:shd w:val="clear" w:color="auto" w:fill="FFFFFF"/>
        </w:rPr>
        <w:t>musí byť doplnený potvrdením o uspokojivom vykonaní stavebných prác a zhodnotení uskutočnených stavebných prác podľa obchodných podmienok, ak odberateľom</w:t>
      </w:r>
      <w:r w:rsidRPr="0095273D">
        <w:rPr>
          <w:rFonts w:ascii="Arial" w:hAnsi="Arial" w:cs="Arial"/>
          <w:sz w:val="20"/>
          <w:szCs w:val="20"/>
        </w:rPr>
        <w:t>:</w:t>
      </w:r>
    </w:p>
    <w:p w14:paraId="09A6AC31" w14:textId="77777777" w:rsidR="005D0346" w:rsidRPr="0095273D" w:rsidRDefault="005D0346" w:rsidP="0095273D">
      <w:pPr>
        <w:pStyle w:val="Zkladntext"/>
        <w:numPr>
          <w:ilvl w:val="0"/>
          <w:numId w:val="17"/>
        </w:numPr>
        <w:spacing w:after="0" w:line="240" w:lineRule="auto"/>
        <w:ind w:left="720"/>
        <w:contextualSpacing/>
        <w:rPr>
          <w:rFonts w:ascii="Arial" w:hAnsi="Arial" w:cs="Arial"/>
          <w:b w:val="0"/>
          <w:sz w:val="20"/>
          <w:szCs w:val="20"/>
        </w:rPr>
      </w:pPr>
      <w:r w:rsidRPr="0095273D">
        <w:rPr>
          <w:rFonts w:ascii="Arial" w:hAnsi="Arial" w:cs="Arial"/>
          <w:b w:val="0"/>
          <w:sz w:val="20"/>
          <w:szCs w:val="20"/>
        </w:rPr>
        <w:t>bol verejný obstarávateľ alebo obstarávateľ podľa zákona, dokladom je referencia,</w:t>
      </w:r>
      <w:r w:rsidRPr="0095273D">
        <w:rPr>
          <w:rFonts w:ascii="Arial" w:eastAsia="Calibri" w:hAnsi="Arial" w:cs="Arial"/>
          <w:sz w:val="20"/>
          <w:szCs w:val="20"/>
          <w:lang w:eastAsia="en-US"/>
        </w:rPr>
        <w:t xml:space="preserve"> </w:t>
      </w:r>
      <w:r w:rsidRPr="0095273D">
        <w:rPr>
          <w:rFonts w:ascii="Arial" w:hAnsi="Arial" w:cs="Arial"/>
          <w:b w:val="0"/>
          <w:sz w:val="20"/>
          <w:szCs w:val="20"/>
        </w:rPr>
        <w:t>ak referencia nebola vyhotovená podľa § 12 zákona dokladom môže byť aj vyhlásenie uchádzača alebo záujemcu o ich uskutočnení, doplnené dokladom, preukazujúcim ich uskutočnenie,</w:t>
      </w:r>
    </w:p>
    <w:p w14:paraId="5A2882A1" w14:textId="77777777" w:rsidR="005D0346" w:rsidRPr="0095273D" w:rsidRDefault="005D0346" w:rsidP="0095273D">
      <w:pPr>
        <w:pStyle w:val="Odsekzoznamu"/>
        <w:numPr>
          <w:ilvl w:val="0"/>
          <w:numId w:val="17"/>
        </w:numPr>
        <w:spacing w:after="0" w:line="240" w:lineRule="auto"/>
        <w:ind w:left="720"/>
        <w:jc w:val="both"/>
        <w:rPr>
          <w:rFonts w:ascii="Arial" w:hAnsi="Arial" w:cs="Arial"/>
          <w:sz w:val="20"/>
          <w:szCs w:val="20"/>
        </w:rPr>
      </w:pPr>
      <w:r w:rsidRPr="0095273D">
        <w:rPr>
          <w:rFonts w:ascii="Arial" w:hAnsi="Arial" w:cs="Arial"/>
          <w:sz w:val="20"/>
          <w:szCs w:val="20"/>
        </w:rPr>
        <w:t xml:space="preserve">bola iná osoba ako verejný obstarávateľ alebo obstarávateľ podľa zákona, dôkaz o plnení potvrdí odberateľ, ak také potvrdenie uchádzač nemá k dispozícii, vyhlásením uchádzača o ich uskutočnení, doplneným dokladom, preukazujúcim ich uskutočnenie alebo zmluvný vzťah, na základe ktorého boli uskutočnené. </w:t>
      </w:r>
    </w:p>
    <w:bookmarkEnd w:id="45"/>
    <w:p w14:paraId="43FBE5AF" w14:textId="77777777" w:rsidR="005D37BB" w:rsidRPr="0095273D" w:rsidRDefault="005D37BB" w:rsidP="0095273D">
      <w:pPr>
        <w:spacing w:after="0" w:line="240" w:lineRule="auto"/>
        <w:contextualSpacing/>
        <w:jc w:val="both"/>
        <w:rPr>
          <w:rFonts w:ascii="Arial" w:hAnsi="Arial" w:cs="Arial"/>
          <w:sz w:val="20"/>
          <w:szCs w:val="20"/>
        </w:rPr>
      </w:pPr>
    </w:p>
    <w:p w14:paraId="27718967" w14:textId="77777777" w:rsidR="005D0346" w:rsidRPr="0095273D" w:rsidRDefault="005D0346" w:rsidP="0095273D">
      <w:pPr>
        <w:spacing w:after="0" w:line="240" w:lineRule="auto"/>
        <w:contextualSpacing/>
        <w:jc w:val="both"/>
        <w:rPr>
          <w:rFonts w:ascii="Arial" w:hAnsi="Arial" w:cs="Arial"/>
          <w:b/>
          <w:sz w:val="20"/>
          <w:szCs w:val="20"/>
        </w:rPr>
      </w:pPr>
      <w:r w:rsidRPr="0095273D">
        <w:rPr>
          <w:rFonts w:ascii="Arial" w:hAnsi="Arial" w:cs="Arial"/>
          <w:sz w:val="20"/>
          <w:szCs w:val="20"/>
        </w:rPr>
        <w:tab/>
      </w:r>
      <w:bookmarkStart w:id="46" w:name="_Hlk157512764"/>
      <w:r w:rsidRPr="0095273D">
        <w:rPr>
          <w:rFonts w:ascii="Arial" w:hAnsi="Arial" w:cs="Arial"/>
          <w:b/>
          <w:sz w:val="20"/>
          <w:szCs w:val="20"/>
        </w:rPr>
        <w:t>Minimálna požadovaná úroveň štandardov:</w:t>
      </w:r>
    </w:p>
    <w:bookmarkEnd w:id="46"/>
    <w:p w14:paraId="49B0EB6A" w14:textId="77777777" w:rsidR="00977ED7" w:rsidRPr="0095273D" w:rsidRDefault="00977ED7" w:rsidP="0095273D">
      <w:pPr>
        <w:spacing w:after="0" w:line="240" w:lineRule="auto"/>
        <w:ind w:firstLine="284"/>
        <w:contextualSpacing/>
        <w:jc w:val="both"/>
        <w:rPr>
          <w:rFonts w:ascii="Arial" w:hAnsi="Arial" w:cs="Arial"/>
          <w:sz w:val="20"/>
          <w:szCs w:val="20"/>
        </w:rPr>
      </w:pPr>
      <w:r w:rsidRPr="0095273D">
        <w:rPr>
          <w:rFonts w:ascii="Arial" w:hAnsi="Arial" w:cs="Arial"/>
          <w:sz w:val="20"/>
          <w:szCs w:val="20"/>
        </w:rPr>
        <w:t xml:space="preserve">Uchádzač </w:t>
      </w:r>
      <w:r w:rsidR="005D0346" w:rsidRPr="0095273D">
        <w:rPr>
          <w:rFonts w:ascii="Arial" w:hAnsi="Arial" w:cs="Arial"/>
          <w:sz w:val="20"/>
          <w:szCs w:val="20"/>
        </w:rPr>
        <w:t>musí preukázať</w:t>
      </w:r>
      <w:r w:rsidR="00A06CB8" w:rsidRPr="0095273D">
        <w:rPr>
          <w:rFonts w:ascii="Arial" w:hAnsi="Arial" w:cs="Arial"/>
          <w:sz w:val="20"/>
          <w:szCs w:val="20"/>
        </w:rPr>
        <w:t>, že v rozhodnom období uskutočnil stavebné práce nasledovne</w:t>
      </w:r>
      <w:r w:rsidRPr="0095273D">
        <w:rPr>
          <w:rFonts w:ascii="Arial" w:hAnsi="Arial" w:cs="Arial"/>
          <w:sz w:val="20"/>
          <w:szCs w:val="20"/>
        </w:rPr>
        <w:t>:</w:t>
      </w:r>
    </w:p>
    <w:p w14:paraId="6F960C7F" w14:textId="25358658" w:rsidR="00C83DCC" w:rsidRPr="0095273D" w:rsidRDefault="00977ED7" w:rsidP="00C64129">
      <w:pPr>
        <w:pStyle w:val="Odsekzoznamu"/>
        <w:numPr>
          <w:ilvl w:val="1"/>
          <w:numId w:val="45"/>
        </w:numPr>
        <w:spacing w:after="0" w:line="240" w:lineRule="auto"/>
        <w:ind w:hanging="436"/>
        <w:jc w:val="both"/>
        <w:rPr>
          <w:rFonts w:ascii="Arial" w:hAnsi="Arial" w:cs="Arial"/>
          <w:sz w:val="20"/>
          <w:szCs w:val="20"/>
        </w:rPr>
      </w:pPr>
      <w:r w:rsidRPr="0095273D">
        <w:rPr>
          <w:rFonts w:ascii="Arial" w:hAnsi="Arial" w:cs="Arial"/>
          <w:sz w:val="20"/>
          <w:szCs w:val="20"/>
        </w:rPr>
        <w:t xml:space="preserve">minimálne 1 referenciu na stavebné práce realizované </w:t>
      </w:r>
      <w:bookmarkStart w:id="47" w:name="_Hlk164677246"/>
      <w:r w:rsidRPr="0095273D">
        <w:rPr>
          <w:rFonts w:ascii="Arial" w:hAnsi="Arial" w:cs="Arial"/>
          <w:sz w:val="20"/>
          <w:szCs w:val="20"/>
        </w:rPr>
        <w:t xml:space="preserve">na stavbe </w:t>
      </w:r>
      <w:r w:rsidR="000F5B79" w:rsidRPr="0095273D">
        <w:rPr>
          <w:rFonts w:ascii="Arial" w:hAnsi="Arial" w:cs="Arial"/>
          <w:sz w:val="20"/>
          <w:szCs w:val="20"/>
        </w:rPr>
        <w:t>alebo rekonštrukcii</w:t>
      </w:r>
      <w:r w:rsidR="0066171F" w:rsidRPr="0095273D">
        <w:rPr>
          <w:rFonts w:ascii="Arial" w:hAnsi="Arial" w:cs="Arial"/>
          <w:sz w:val="20"/>
          <w:szCs w:val="20"/>
        </w:rPr>
        <w:t>***</w:t>
      </w:r>
      <w:r w:rsidR="000F5B79" w:rsidRPr="0095273D">
        <w:rPr>
          <w:rFonts w:ascii="Arial" w:hAnsi="Arial" w:cs="Arial"/>
          <w:sz w:val="20"/>
          <w:szCs w:val="20"/>
        </w:rPr>
        <w:t xml:space="preserve"> </w:t>
      </w:r>
      <w:r w:rsidRPr="0095273D">
        <w:rPr>
          <w:rFonts w:ascii="Arial" w:hAnsi="Arial" w:cs="Arial"/>
          <w:sz w:val="20"/>
          <w:szCs w:val="20"/>
        </w:rPr>
        <w:t>diaľnice alebo na stavbe rýchlostnej cesty</w:t>
      </w:r>
      <w:r w:rsidR="00787E6A" w:rsidRPr="0095273D">
        <w:rPr>
          <w:rFonts w:ascii="Arial" w:hAnsi="Arial" w:cs="Arial"/>
          <w:sz w:val="20"/>
          <w:szCs w:val="20"/>
        </w:rPr>
        <w:t xml:space="preserve"> alebo na stavbe cesty </w:t>
      </w:r>
      <w:r w:rsidR="00FD328D" w:rsidRPr="0095273D">
        <w:rPr>
          <w:rFonts w:ascii="Arial" w:hAnsi="Arial" w:cs="Arial"/>
          <w:sz w:val="20"/>
          <w:szCs w:val="20"/>
        </w:rPr>
        <w:t>I</w:t>
      </w:r>
      <w:r w:rsidR="00787E6A" w:rsidRPr="0095273D">
        <w:rPr>
          <w:rFonts w:ascii="Arial" w:hAnsi="Arial" w:cs="Arial"/>
          <w:sz w:val="20"/>
          <w:szCs w:val="20"/>
        </w:rPr>
        <w:t>. triedy</w:t>
      </w:r>
      <w:r w:rsidRPr="0095273D">
        <w:rPr>
          <w:rFonts w:ascii="Arial" w:hAnsi="Arial" w:cs="Arial"/>
          <w:sz w:val="20"/>
          <w:szCs w:val="20"/>
        </w:rPr>
        <w:t xml:space="preserve"> alebo na stavbe cesty</w:t>
      </w:r>
      <w:bookmarkEnd w:id="47"/>
      <w:r w:rsidRPr="0095273D">
        <w:rPr>
          <w:rFonts w:ascii="Arial" w:hAnsi="Arial" w:cs="Arial"/>
          <w:sz w:val="20"/>
          <w:szCs w:val="20"/>
        </w:rPr>
        <w:t xml:space="preserve"> obdobného charakteru*, v minimálnej hodnote 20 000</w:t>
      </w:r>
      <w:r w:rsidR="00C64129">
        <w:rPr>
          <w:rFonts w:ascii="Arial" w:hAnsi="Arial" w:cs="Arial"/>
          <w:sz w:val="20"/>
          <w:szCs w:val="20"/>
        </w:rPr>
        <w:t> </w:t>
      </w:r>
      <w:r w:rsidRPr="0095273D">
        <w:rPr>
          <w:rFonts w:ascii="Arial" w:hAnsi="Arial" w:cs="Arial"/>
          <w:sz w:val="20"/>
          <w:szCs w:val="20"/>
        </w:rPr>
        <w:t>000</w:t>
      </w:r>
      <w:r w:rsidR="00C64129">
        <w:rPr>
          <w:rFonts w:ascii="Arial" w:hAnsi="Arial" w:cs="Arial"/>
          <w:sz w:val="20"/>
          <w:szCs w:val="20"/>
        </w:rPr>
        <w:t>,-</w:t>
      </w:r>
      <w:r w:rsidRPr="0095273D">
        <w:rPr>
          <w:rFonts w:ascii="Arial" w:hAnsi="Arial" w:cs="Arial"/>
          <w:sz w:val="20"/>
          <w:szCs w:val="20"/>
        </w:rPr>
        <w:t xml:space="preserve"> EUR bez DPH,</w:t>
      </w:r>
      <w:r w:rsidR="00C83DCC" w:rsidRPr="0095273D">
        <w:rPr>
          <w:rFonts w:ascii="Arial" w:hAnsi="Arial" w:cs="Arial"/>
          <w:sz w:val="20"/>
          <w:szCs w:val="20"/>
        </w:rPr>
        <w:t xml:space="preserve"> kde stavebné práce boli vykonávané počas prevádzky na diaľnici alebo rýchlostnej ceste alebo cesty I. triedy alebo na stavbe cesty obdobného charakteru*;</w:t>
      </w:r>
    </w:p>
    <w:p w14:paraId="08B7218A" w14:textId="03BE1E98" w:rsidR="00977ED7" w:rsidRDefault="00977ED7" w:rsidP="00773779">
      <w:pPr>
        <w:spacing w:after="0" w:line="240" w:lineRule="auto"/>
        <w:ind w:left="709" w:hanging="425"/>
        <w:contextualSpacing/>
        <w:jc w:val="both"/>
        <w:rPr>
          <w:rFonts w:ascii="Arial" w:hAnsi="Arial" w:cs="Arial"/>
          <w:sz w:val="20"/>
          <w:szCs w:val="20"/>
        </w:rPr>
      </w:pPr>
      <w:r w:rsidRPr="0095273D">
        <w:rPr>
          <w:rFonts w:ascii="Arial" w:hAnsi="Arial" w:cs="Arial"/>
          <w:sz w:val="20"/>
          <w:szCs w:val="20"/>
        </w:rPr>
        <w:t xml:space="preserve">1.2 </w:t>
      </w:r>
      <w:r w:rsidRPr="0095273D">
        <w:rPr>
          <w:rFonts w:ascii="Arial" w:hAnsi="Arial" w:cs="Arial"/>
          <w:sz w:val="20"/>
          <w:szCs w:val="20"/>
        </w:rPr>
        <w:tab/>
        <w:t>minimálne 1 referenciu na stavebné práce minimálne 1 mostného objektu** realizované na stavbe</w:t>
      </w:r>
      <w:r w:rsidR="00411DA2" w:rsidRPr="0095273D">
        <w:rPr>
          <w:rFonts w:ascii="Arial" w:hAnsi="Arial" w:cs="Arial"/>
          <w:sz w:val="20"/>
          <w:szCs w:val="20"/>
        </w:rPr>
        <w:t xml:space="preserve"> alebo rekonštrukcii*** </w:t>
      </w:r>
      <w:r w:rsidRPr="0095273D">
        <w:rPr>
          <w:rFonts w:ascii="Arial" w:hAnsi="Arial" w:cs="Arial"/>
          <w:sz w:val="20"/>
          <w:szCs w:val="20"/>
        </w:rPr>
        <w:t xml:space="preserve"> diaľnice</w:t>
      </w:r>
      <w:r w:rsidR="00411DA2" w:rsidRPr="0095273D">
        <w:rPr>
          <w:rFonts w:ascii="Arial" w:hAnsi="Arial" w:cs="Arial"/>
          <w:sz w:val="20"/>
          <w:szCs w:val="20"/>
        </w:rPr>
        <w:t xml:space="preserve"> </w:t>
      </w:r>
      <w:r w:rsidRPr="0095273D">
        <w:rPr>
          <w:rFonts w:ascii="Arial" w:hAnsi="Arial" w:cs="Arial"/>
          <w:sz w:val="20"/>
          <w:szCs w:val="20"/>
        </w:rPr>
        <w:t xml:space="preserve"> alebo rýchlostnej cesty</w:t>
      </w:r>
      <w:r w:rsidR="00787E6A" w:rsidRPr="0095273D">
        <w:rPr>
          <w:rFonts w:ascii="Arial" w:hAnsi="Arial" w:cs="Arial"/>
          <w:sz w:val="20"/>
          <w:szCs w:val="20"/>
        </w:rPr>
        <w:t xml:space="preserve"> alebo cesty </w:t>
      </w:r>
      <w:r w:rsidR="00FD328D" w:rsidRPr="0095273D">
        <w:rPr>
          <w:rFonts w:ascii="Arial" w:hAnsi="Arial" w:cs="Arial"/>
          <w:sz w:val="20"/>
          <w:szCs w:val="20"/>
        </w:rPr>
        <w:t>I</w:t>
      </w:r>
      <w:r w:rsidR="00787E6A" w:rsidRPr="0095273D">
        <w:rPr>
          <w:rFonts w:ascii="Arial" w:hAnsi="Arial" w:cs="Arial"/>
          <w:sz w:val="20"/>
          <w:szCs w:val="20"/>
        </w:rPr>
        <w:t>. triedy</w:t>
      </w:r>
      <w:r w:rsidRPr="0095273D">
        <w:rPr>
          <w:rFonts w:ascii="Arial" w:hAnsi="Arial" w:cs="Arial"/>
          <w:sz w:val="20"/>
          <w:szCs w:val="20"/>
        </w:rPr>
        <w:t xml:space="preserve"> alebo cesty obdobného charakteru*</w:t>
      </w:r>
      <w:r w:rsidR="00C83DCC" w:rsidRPr="0095273D">
        <w:rPr>
          <w:rFonts w:ascii="Arial" w:hAnsi="Arial" w:cs="Arial"/>
          <w:sz w:val="20"/>
          <w:szCs w:val="20"/>
        </w:rPr>
        <w:t>;</w:t>
      </w:r>
    </w:p>
    <w:p w14:paraId="5C1D87F4" w14:textId="71064820" w:rsidR="00A86DA3" w:rsidRPr="00CD06A8" w:rsidRDefault="00C83DCC" w:rsidP="00C64129">
      <w:pPr>
        <w:spacing w:line="240" w:lineRule="auto"/>
        <w:ind w:left="709" w:hanging="425"/>
        <w:jc w:val="both"/>
        <w:rPr>
          <w:rFonts w:ascii="Arial" w:hAnsi="Arial" w:cs="Arial"/>
          <w:sz w:val="20"/>
          <w:szCs w:val="20"/>
        </w:rPr>
      </w:pPr>
      <w:r w:rsidRPr="0095273D">
        <w:rPr>
          <w:rFonts w:ascii="Arial" w:hAnsi="Arial" w:cs="Arial"/>
          <w:sz w:val="20"/>
          <w:szCs w:val="20"/>
        </w:rPr>
        <w:t>1.3</w:t>
      </w:r>
      <w:r w:rsidRPr="0095273D">
        <w:rPr>
          <w:rFonts w:ascii="Arial" w:hAnsi="Arial" w:cs="Arial"/>
          <w:sz w:val="20"/>
          <w:szCs w:val="20"/>
        </w:rPr>
        <w:tab/>
      </w:r>
      <w:r w:rsidR="00A86DA3" w:rsidRPr="00DD6514">
        <w:rPr>
          <w:rFonts w:ascii="Arial" w:hAnsi="Arial" w:cs="Arial"/>
          <w:sz w:val="20"/>
          <w:szCs w:val="20"/>
        </w:rPr>
        <w:t>minimálne jedn</w:t>
      </w:r>
      <w:r w:rsidR="00A86DA3">
        <w:rPr>
          <w:rFonts w:ascii="Arial" w:hAnsi="Arial" w:cs="Arial"/>
          <w:sz w:val="20"/>
          <w:szCs w:val="20"/>
        </w:rPr>
        <w:t xml:space="preserve">u zákazku na stavebné práce, predmetom ktorej bola realizácia výstavby minimálne jedného (1) </w:t>
      </w:r>
      <w:r w:rsidR="00A86DA3" w:rsidRPr="00E40AFE">
        <w:rPr>
          <w:rFonts w:ascii="Arial" w:hAnsi="Arial" w:cs="Arial"/>
          <w:sz w:val="20"/>
          <w:szCs w:val="20"/>
        </w:rPr>
        <w:t>tunela</w:t>
      </w:r>
      <w:r w:rsidR="00A86DA3">
        <w:rPr>
          <w:rFonts w:ascii="Arial" w:hAnsi="Arial" w:cs="Arial"/>
          <w:sz w:val="20"/>
          <w:szCs w:val="20"/>
        </w:rPr>
        <w:t xml:space="preserve"> v plnom profile</w:t>
      </w:r>
      <w:r w:rsidR="00A86DA3" w:rsidRPr="00E40AFE">
        <w:rPr>
          <w:rFonts w:ascii="Arial" w:hAnsi="Arial" w:cs="Arial"/>
          <w:sz w:val="20"/>
          <w:szCs w:val="20"/>
        </w:rPr>
        <w:t xml:space="preserve"> </w:t>
      </w:r>
      <w:r w:rsidR="00A86DA3" w:rsidRPr="00E40AFE">
        <w:rPr>
          <w:rFonts w:ascii="Arial" w:hAnsi="Arial" w:cs="Arial"/>
          <w:sz w:val="20"/>
          <w:szCs w:val="20"/>
          <w:shd w:val="clear" w:color="auto" w:fill="FFFFFF"/>
        </w:rPr>
        <w:t>(stavebnej a technologickej časti)</w:t>
      </w:r>
      <w:r w:rsidR="00A86DA3">
        <w:rPr>
          <w:rFonts w:ascii="Arial" w:hAnsi="Arial" w:cs="Arial"/>
          <w:sz w:val="20"/>
          <w:szCs w:val="20"/>
          <w:shd w:val="clear" w:color="auto" w:fill="FFFFFF"/>
        </w:rPr>
        <w:t>,</w:t>
      </w:r>
      <w:r w:rsidR="00A86DA3" w:rsidRPr="00DD6514">
        <w:rPr>
          <w:rFonts w:ascii="Arial" w:hAnsi="Arial" w:cs="Arial"/>
          <w:sz w:val="20"/>
          <w:szCs w:val="20"/>
        </w:rPr>
        <w:t xml:space="preserve"> dĺžky minimálne </w:t>
      </w:r>
      <w:r w:rsidR="00A86DA3">
        <w:rPr>
          <w:rFonts w:ascii="Arial" w:hAnsi="Arial" w:cs="Arial"/>
          <w:sz w:val="20"/>
          <w:szCs w:val="20"/>
        </w:rPr>
        <w:t>5</w:t>
      </w:r>
      <w:r w:rsidR="00A86DA3" w:rsidRPr="00DD6514">
        <w:rPr>
          <w:rFonts w:ascii="Arial" w:hAnsi="Arial" w:cs="Arial"/>
          <w:sz w:val="20"/>
          <w:szCs w:val="20"/>
        </w:rPr>
        <w:t>00 m na diaľnici</w:t>
      </w:r>
      <w:r w:rsidR="00A86DA3">
        <w:rPr>
          <w:rFonts w:ascii="Arial" w:hAnsi="Arial" w:cs="Arial"/>
          <w:sz w:val="20"/>
          <w:szCs w:val="20"/>
        </w:rPr>
        <w:t xml:space="preserve"> alebo</w:t>
      </w:r>
      <w:r w:rsidR="00A86DA3" w:rsidRPr="00DD6514">
        <w:rPr>
          <w:rFonts w:ascii="Arial" w:hAnsi="Arial" w:cs="Arial"/>
          <w:sz w:val="20"/>
          <w:szCs w:val="20"/>
        </w:rPr>
        <w:t xml:space="preserve"> rýchlostnej ceste alebo ceste obdobného charakteru;</w:t>
      </w:r>
      <w:r w:rsidR="00D126CA">
        <w:rPr>
          <w:rFonts w:ascii="Arial" w:hAnsi="Arial" w:cs="Arial"/>
          <w:sz w:val="20"/>
          <w:szCs w:val="20"/>
        </w:rPr>
        <w:t xml:space="preserve"> </w:t>
      </w:r>
      <w:r w:rsidR="00D126CA" w:rsidRPr="00D126CA">
        <w:rPr>
          <w:rFonts w:ascii="Arial" w:hAnsi="Arial" w:cs="Arial"/>
          <w:sz w:val="20"/>
          <w:szCs w:val="20"/>
        </w:rPr>
        <w:t>(tunel musel byť technologicky vybavený E&amp;M zariadeniami v súlade s Nariadením vlády SR č. 344/2006 Z.z. o minimálnych bezpečnostných požiadavkách na tunely v cestnej sieti alebo Smernice Európskeho parlamentu a Rady 2004/54/ES z 29. apríla 2004 o minimálnych bezpečnostných požiadavkách na tunely v transeurópskej cestnej sieti alebo ekvivalentného predpisu);</w:t>
      </w:r>
    </w:p>
    <w:p w14:paraId="15B64E00" w14:textId="1EA7F659" w:rsidR="003D125A" w:rsidRPr="0095273D" w:rsidRDefault="00977ED7" w:rsidP="005E670E">
      <w:pPr>
        <w:spacing w:after="0" w:line="240" w:lineRule="auto"/>
        <w:ind w:left="709" w:hanging="425"/>
        <w:contextualSpacing/>
        <w:jc w:val="both"/>
        <w:rPr>
          <w:rFonts w:ascii="Arial" w:hAnsi="Arial" w:cs="Arial"/>
          <w:i/>
          <w:sz w:val="20"/>
          <w:szCs w:val="20"/>
        </w:rPr>
      </w:pPr>
      <w:r w:rsidRPr="0095273D">
        <w:rPr>
          <w:rFonts w:ascii="Arial" w:hAnsi="Arial" w:cs="Arial"/>
          <w:i/>
          <w:sz w:val="20"/>
          <w:szCs w:val="20"/>
        </w:rPr>
        <w:t xml:space="preserve">*Poznámka: </w:t>
      </w:r>
    </w:p>
    <w:p w14:paraId="169F4E32" w14:textId="77777777" w:rsidR="0095273D" w:rsidRPr="0095273D" w:rsidRDefault="0095273D" w:rsidP="0095273D">
      <w:pPr>
        <w:spacing w:after="0" w:line="240" w:lineRule="auto"/>
        <w:ind w:left="284"/>
        <w:contextualSpacing/>
        <w:jc w:val="both"/>
        <w:rPr>
          <w:rFonts w:ascii="Arial" w:hAnsi="Arial" w:cs="Arial"/>
          <w:sz w:val="20"/>
          <w:szCs w:val="20"/>
        </w:rPr>
      </w:pPr>
      <w:r w:rsidRPr="0095273D">
        <w:rPr>
          <w:rFonts w:ascii="Arial" w:hAnsi="Arial" w:cs="Arial"/>
          <w:sz w:val="20"/>
          <w:szCs w:val="20"/>
        </w:rPr>
        <w:t>Diaľnicou, rýchlostnou cestou, cestou I. triedy alebo cestou obdobného charakteru sa rozumie smerovo rozdelená minimálne 4-pruhová komunikácia s celkovou šírkou minimálne 22,5 m. V prípade stavby, ktorej začiatok alebo koniec nespadá do rozhodného obdobia, je záujemca povinný preukázať potvrdením objednávateľa/odberateľa alebo iným dokladom, že požadovaná minimálna hodnota stavebných prác bola uskutočnená / realizovaná v rozhodnom období.</w:t>
      </w:r>
    </w:p>
    <w:p w14:paraId="2951C49D" w14:textId="77777777" w:rsidR="00977ED7" w:rsidRPr="0095273D" w:rsidRDefault="00977ED7" w:rsidP="0095273D">
      <w:pPr>
        <w:pStyle w:val="Zkladntext"/>
        <w:spacing w:after="0" w:line="240" w:lineRule="auto"/>
        <w:contextualSpacing/>
        <w:rPr>
          <w:rFonts w:ascii="Arial" w:hAnsi="Arial" w:cs="Arial"/>
          <w:b w:val="0"/>
          <w:sz w:val="20"/>
          <w:szCs w:val="20"/>
        </w:rPr>
      </w:pPr>
    </w:p>
    <w:p w14:paraId="40F0715C" w14:textId="4C1BDA16" w:rsidR="003D125A" w:rsidRPr="0095273D" w:rsidRDefault="00977ED7" w:rsidP="0095273D">
      <w:pPr>
        <w:spacing w:after="0" w:line="240" w:lineRule="auto"/>
        <w:ind w:left="284"/>
        <w:contextualSpacing/>
        <w:jc w:val="both"/>
        <w:rPr>
          <w:rFonts w:ascii="Arial" w:hAnsi="Arial" w:cs="Arial"/>
          <w:i/>
          <w:sz w:val="20"/>
          <w:szCs w:val="20"/>
        </w:rPr>
      </w:pPr>
      <w:r w:rsidRPr="0095273D">
        <w:rPr>
          <w:rFonts w:ascii="Arial" w:hAnsi="Arial" w:cs="Arial"/>
          <w:i/>
          <w:sz w:val="20"/>
          <w:szCs w:val="20"/>
        </w:rPr>
        <w:t xml:space="preserve">**Poznámka: </w:t>
      </w:r>
    </w:p>
    <w:p w14:paraId="3996D1E5" w14:textId="3231A595" w:rsidR="0095273D" w:rsidRPr="0095273D" w:rsidRDefault="0095273D" w:rsidP="0095273D">
      <w:pPr>
        <w:spacing w:after="0" w:line="240" w:lineRule="auto"/>
        <w:ind w:left="284"/>
        <w:contextualSpacing/>
        <w:jc w:val="both"/>
        <w:rPr>
          <w:rFonts w:ascii="Arial" w:hAnsi="Arial" w:cs="Arial"/>
          <w:sz w:val="20"/>
          <w:szCs w:val="20"/>
        </w:rPr>
      </w:pPr>
      <w:r w:rsidRPr="0095273D">
        <w:rPr>
          <w:rFonts w:ascii="Arial" w:hAnsi="Arial" w:cs="Arial"/>
          <w:sz w:val="20"/>
          <w:szCs w:val="20"/>
        </w:rPr>
        <w:t>Mostným objektom sa rozumie most v dĺžke min. 50 m, a minimálneho rozpätia mostného poľa 15 m ktorý bol realizovaný technológiou ktorú predpokladá vo svojom predbežnom technickom riešení zhotoviteľ (Príloha B</w:t>
      </w:r>
      <w:r w:rsidR="00D566A5">
        <w:rPr>
          <w:rFonts w:ascii="Arial" w:hAnsi="Arial" w:cs="Arial"/>
          <w:sz w:val="20"/>
          <w:szCs w:val="20"/>
        </w:rPr>
        <w:t>2C</w:t>
      </w:r>
      <w:r w:rsidRPr="0095273D">
        <w:rPr>
          <w:rFonts w:ascii="Arial" w:hAnsi="Arial" w:cs="Arial"/>
          <w:sz w:val="20"/>
          <w:szCs w:val="20"/>
        </w:rPr>
        <w:t xml:space="preserve"> Predbežné technické riešenie, Časť A.1 Pokyny pre uchádzačov Zväzok 1 týchto SP). </w:t>
      </w:r>
    </w:p>
    <w:p w14:paraId="6246F3BF" w14:textId="77777777" w:rsidR="0095273D" w:rsidRPr="0095273D" w:rsidRDefault="0095273D" w:rsidP="0095273D">
      <w:pPr>
        <w:spacing w:after="0" w:line="240" w:lineRule="auto"/>
        <w:ind w:left="284"/>
        <w:contextualSpacing/>
        <w:jc w:val="both"/>
        <w:rPr>
          <w:rFonts w:ascii="Arial" w:hAnsi="Arial" w:cs="Arial"/>
          <w:sz w:val="20"/>
          <w:szCs w:val="20"/>
        </w:rPr>
      </w:pPr>
    </w:p>
    <w:p w14:paraId="5C39790A" w14:textId="52E4346D" w:rsidR="000F5B79" w:rsidRPr="008758FA" w:rsidRDefault="000F5B79" w:rsidP="0095273D">
      <w:pPr>
        <w:spacing w:after="0" w:line="240" w:lineRule="auto"/>
        <w:ind w:left="284" w:firstLine="1"/>
        <w:contextualSpacing/>
        <w:jc w:val="both"/>
        <w:rPr>
          <w:rFonts w:ascii="Arial" w:hAnsi="Arial" w:cs="Arial"/>
          <w:iCs/>
          <w:sz w:val="20"/>
          <w:szCs w:val="20"/>
        </w:rPr>
      </w:pPr>
      <w:r w:rsidRPr="008758FA">
        <w:rPr>
          <w:rFonts w:ascii="Arial" w:hAnsi="Arial" w:cs="Arial"/>
          <w:sz w:val="20"/>
          <w:szCs w:val="20"/>
        </w:rPr>
        <w:t xml:space="preserve">***Poznámka: </w:t>
      </w:r>
      <w:r w:rsidRPr="008758FA">
        <w:rPr>
          <w:rFonts w:ascii="Arial" w:hAnsi="Arial" w:cs="Arial"/>
          <w:iCs/>
          <w:sz w:val="20"/>
          <w:szCs w:val="20"/>
        </w:rPr>
        <w:t xml:space="preserve">Za rekonštrukciu sa nepovažuje výmena vrchnej časti vozovky. </w:t>
      </w:r>
    </w:p>
    <w:p w14:paraId="23E55AB0" w14:textId="77777777" w:rsidR="000F5B79" w:rsidRPr="008758FA" w:rsidRDefault="000F5B79" w:rsidP="0095273D">
      <w:pPr>
        <w:spacing w:after="0" w:line="240" w:lineRule="auto"/>
        <w:ind w:left="284" w:firstLine="1"/>
        <w:contextualSpacing/>
        <w:jc w:val="both"/>
        <w:rPr>
          <w:rFonts w:ascii="Arial" w:hAnsi="Arial" w:cs="Arial"/>
          <w:iCs/>
          <w:sz w:val="20"/>
          <w:szCs w:val="20"/>
        </w:rPr>
      </w:pPr>
      <w:r w:rsidRPr="008758FA">
        <w:rPr>
          <w:rFonts w:ascii="Arial" w:hAnsi="Arial" w:cs="Arial"/>
          <w:iCs/>
          <w:sz w:val="20"/>
          <w:szCs w:val="20"/>
        </w:rPr>
        <w:t>Za rekonštrukciu sa považuje výmena celého telesa diaľnice resp. rýchlostnej cesty, cesty I. triedy alebo cesty obdobného charakteru (viď pozn. vyššie) a jej ostatných objektov a hlavných prvkov ako sú zakladanie, piliere, nosné konštrukcie a podobne.</w:t>
      </w:r>
    </w:p>
    <w:p w14:paraId="30E3E39A" w14:textId="24C5327D" w:rsidR="000F5B79" w:rsidRPr="0095273D" w:rsidRDefault="000F5B79" w:rsidP="0095273D">
      <w:pPr>
        <w:spacing w:after="0" w:line="240" w:lineRule="auto"/>
        <w:ind w:left="284"/>
        <w:contextualSpacing/>
        <w:jc w:val="both"/>
        <w:rPr>
          <w:rFonts w:ascii="Arial" w:hAnsi="Arial" w:cs="Arial"/>
          <w:iCs/>
          <w:sz w:val="20"/>
          <w:szCs w:val="20"/>
        </w:rPr>
      </w:pPr>
      <w:r w:rsidRPr="008758FA">
        <w:rPr>
          <w:rFonts w:ascii="Arial" w:hAnsi="Arial" w:cs="Arial"/>
          <w:iCs/>
          <w:sz w:val="20"/>
          <w:szCs w:val="20"/>
        </w:rPr>
        <w:t>Za rekonštrukciu mosta sa považuje výmena pilierov, nosníkov, zakladania a hlavných konštrukčných prvkov objektu.</w:t>
      </w:r>
      <w:r w:rsidRPr="0095273D">
        <w:rPr>
          <w:rFonts w:ascii="Arial" w:hAnsi="Arial" w:cs="Arial"/>
          <w:iCs/>
          <w:sz w:val="20"/>
          <w:szCs w:val="20"/>
        </w:rPr>
        <w:t xml:space="preserve"> </w:t>
      </w:r>
    </w:p>
    <w:p w14:paraId="3562C093" w14:textId="77777777" w:rsidR="00977ED7" w:rsidRPr="0095273D" w:rsidRDefault="00977ED7" w:rsidP="0095273D">
      <w:pPr>
        <w:spacing w:after="0" w:line="240" w:lineRule="auto"/>
        <w:contextualSpacing/>
        <w:jc w:val="both"/>
        <w:rPr>
          <w:rFonts w:ascii="Arial" w:hAnsi="Arial" w:cs="Arial"/>
          <w:sz w:val="20"/>
          <w:szCs w:val="20"/>
          <w:u w:val="single"/>
        </w:rPr>
      </w:pPr>
    </w:p>
    <w:p w14:paraId="36D534AB" w14:textId="6D14132E" w:rsidR="003D125A" w:rsidRPr="0095273D" w:rsidRDefault="00977ED7" w:rsidP="005D37BB">
      <w:pPr>
        <w:spacing w:after="0" w:line="240" w:lineRule="auto"/>
        <w:ind w:left="284"/>
        <w:contextualSpacing/>
        <w:jc w:val="both"/>
        <w:rPr>
          <w:rFonts w:ascii="Arial" w:hAnsi="Arial" w:cs="Arial"/>
          <w:sz w:val="20"/>
          <w:szCs w:val="20"/>
        </w:rPr>
      </w:pPr>
      <w:r w:rsidRPr="0095273D">
        <w:rPr>
          <w:rFonts w:ascii="Arial" w:hAnsi="Arial" w:cs="Arial"/>
          <w:sz w:val="20"/>
          <w:szCs w:val="20"/>
        </w:rPr>
        <w:t>Uchádzač môže splnenie podmienok účasti hore uvedených bodov 1.1</w:t>
      </w:r>
      <w:r w:rsidR="005658F2">
        <w:rPr>
          <w:rFonts w:ascii="Arial" w:hAnsi="Arial" w:cs="Arial"/>
          <w:sz w:val="20"/>
          <w:szCs w:val="20"/>
        </w:rPr>
        <w:t xml:space="preserve">, </w:t>
      </w:r>
      <w:r w:rsidRPr="0095273D">
        <w:rPr>
          <w:rFonts w:ascii="Arial" w:hAnsi="Arial" w:cs="Arial"/>
          <w:sz w:val="20"/>
          <w:szCs w:val="20"/>
        </w:rPr>
        <w:t>1.</w:t>
      </w:r>
      <w:r w:rsidR="0066171F" w:rsidRPr="0095273D">
        <w:rPr>
          <w:rFonts w:ascii="Arial" w:hAnsi="Arial" w:cs="Arial"/>
          <w:sz w:val="20"/>
          <w:szCs w:val="20"/>
        </w:rPr>
        <w:t>2</w:t>
      </w:r>
      <w:r w:rsidR="005658F2">
        <w:rPr>
          <w:rFonts w:ascii="Arial" w:hAnsi="Arial" w:cs="Arial"/>
          <w:sz w:val="20"/>
          <w:szCs w:val="20"/>
        </w:rPr>
        <w:t xml:space="preserve"> a 1.3</w:t>
      </w:r>
      <w:r w:rsidRPr="0095273D">
        <w:rPr>
          <w:rFonts w:ascii="Arial" w:hAnsi="Arial" w:cs="Arial"/>
          <w:sz w:val="20"/>
          <w:szCs w:val="20"/>
        </w:rPr>
        <w:t xml:space="preserve"> preukázať </w:t>
      </w:r>
      <w:r w:rsidR="005658F2">
        <w:rPr>
          <w:rFonts w:ascii="Arial" w:hAnsi="Arial" w:cs="Arial"/>
          <w:sz w:val="20"/>
          <w:szCs w:val="20"/>
        </w:rPr>
        <w:t>referenciou/referenciami v</w:t>
      </w:r>
      <w:r w:rsidR="00A80F1D">
        <w:rPr>
          <w:rFonts w:ascii="Arial" w:hAnsi="Arial" w:cs="Arial"/>
          <w:sz w:val="20"/>
          <w:szCs w:val="20"/>
        </w:rPr>
        <w:t> ich kombinácii</w:t>
      </w:r>
      <w:r w:rsidR="005658F2">
        <w:rPr>
          <w:rFonts w:ascii="Arial" w:hAnsi="Arial" w:cs="Arial"/>
          <w:sz w:val="20"/>
          <w:szCs w:val="20"/>
        </w:rPr>
        <w:t xml:space="preserve">, </w:t>
      </w:r>
      <w:r w:rsidRPr="0095273D">
        <w:rPr>
          <w:rFonts w:ascii="Arial" w:hAnsi="Arial" w:cs="Arial"/>
          <w:sz w:val="20"/>
          <w:szCs w:val="20"/>
        </w:rPr>
        <w:t>samostatnou referenciou/referenciami</w:t>
      </w:r>
      <w:r w:rsidR="005658F2">
        <w:rPr>
          <w:rFonts w:ascii="Arial" w:hAnsi="Arial" w:cs="Arial"/>
          <w:sz w:val="20"/>
          <w:szCs w:val="20"/>
        </w:rPr>
        <w:t xml:space="preserve"> alebo </w:t>
      </w:r>
      <w:r w:rsidR="009A47F7" w:rsidRPr="0095273D">
        <w:rPr>
          <w:rFonts w:ascii="Arial" w:hAnsi="Arial" w:cs="Arial"/>
          <w:sz w:val="20"/>
          <w:szCs w:val="20"/>
        </w:rPr>
        <w:t>jednou referenciou</w:t>
      </w:r>
      <w:r w:rsidR="005658F2">
        <w:rPr>
          <w:rFonts w:ascii="Arial" w:hAnsi="Arial" w:cs="Arial"/>
          <w:sz w:val="20"/>
          <w:szCs w:val="20"/>
        </w:rPr>
        <w:t xml:space="preserve"> </w:t>
      </w:r>
      <w:r w:rsidRPr="0095273D">
        <w:rPr>
          <w:rFonts w:ascii="Arial" w:hAnsi="Arial" w:cs="Arial"/>
          <w:sz w:val="20"/>
          <w:szCs w:val="20"/>
        </w:rPr>
        <w:t>na stavebné práce za dodržania technických parametrov stanovených pri jednotlivých bodoch</w:t>
      </w:r>
      <w:r w:rsidR="005D37BB">
        <w:rPr>
          <w:rFonts w:ascii="Arial" w:hAnsi="Arial" w:cs="Arial"/>
          <w:sz w:val="20"/>
          <w:szCs w:val="20"/>
        </w:rPr>
        <w:t>.</w:t>
      </w:r>
    </w:p>
    <w:p w14:paraId="423B5B78" w14:textId="77777777" w:rsidR="002C34DB" w:rsidRDefault="002C34DB" w:rsidP="0095273D">
      <w:pPr>
        <w:autoSpaceDE w:val="0"/>
        <w:autoSpaceDN w:val="0"/>
        <w:adjustRightInd w:val="0"/>
        <w:spacing w:after="0" w:line="240" w:lineRule="auto"/>
        <w:ind w:left="284"/>
        <w:contextualSpacing/>
        <w:jc w:val="both"/>
        <w:rPr>
          <w:rFonts w:ascii="Arial" w:eastAsia="Times New Roman" w:hAnsi="Arial" w:cs="Arial"/>
          <w:sz w:val="20"/>
          <w:szCs w:val="20"/>
        </w:rPr>
      </w:pPr>
    </w:p>
    <w:p w14:paraId="30889974" w14:textId="77777777" w:rsidR="00536359" w:rsidRDefault="00536359" w:rsidP="0095273D">
      <w:pPr>
        <w:autoSpaceDE w:val="0"/>
        <w:autoSpaceDN w:val="0"/>
        <w:adjustRightInd w:val="0"/>
        <w:spacing w:after="0" w:line="240" w:lineRule="auto"/>
        <w:ind w:left="284"/>
        <w:contextualSpacing/>
        <w:jc w:val="both"/>
        <w:rPr>
          <w:rFonts w:ascii="Arial" w:eastAsia="Times New Roman" w:hAnsi="Arial" w:cs="Arial"/>
          <w:sz w:val="20"/>
          <w:szCs w:val="20"/>
        </w:rPr>
      </w:pPr>
    </w:p>
    <w:p w14:paraId="0B84319C" w14:textId="77777777" w:rsidR="00536359" w:rsidRDefault="00536359" w:rsidP="0095273D">
      <w:pPr>
        <w:autoSpaceDE w:val="0"/>
        <w:autoSpaceDN w:val="0"/>
        <w:adjustRightInd w:val="0"/>
        <w:spacing w:after="0" w:line="240" w:lineRule="auto"/>
        <w:ind w:left="284"/>
        <w:contextualSpacing/>
        <w:jc w:val="both"/>
        <w:rPr>
          <w:rFonts w:ascii="Arial" w:eastAsia="Times New Roman" w:hAnsi="Arial" w:cs="Arial"/>
          <w:sz w:val="20"/>
          <w:szCs w:val="20"/>
        </w:rPr>
      </w:pPr>
    </w:p>
    <w:p w14:paraId="2C5266BA" w14:textId="0373C61E" w:rsidR="003D125A" w:rsidRPr="0095273D" w:rsidRDefault="003D125A" w:rsidP="0095273D">
      <w:pPr>
        <w:autoSpaceDE w:val="0"/>
        <w:autoSpaceDN w:val="0"/>
        <w:adjustRightInd w:val="0"/>
        <w:spacing w:after="0" w:line="240" w:lineRule="auto"/>
        <w:ind w:left="284"/>
        <w:contextualSpacing/>
        <w:jc w:val="both"/>
        <w:rPr>
          <w:rFonts w:ascii="Arial" w:eastAsia="Times New Roman" w:hAnsi="Arial" w:cs="Arial"/>
          <w:sz w:val="20"/>
          <w:szCs w:val="20"/>
        </w:rPr>
      </w:pPr>
      <w:r w:rsidRPr="0095273D">
        <w:rPr>
          <w:rFonts w:ascii="Arial" w:eastAsia="Times New Roman" w:hAnsi="Arial" w:cs="Arial"/>
          <w:sz w:val="20"/>
          <w:szCs w:val="20"/>
        </w:rPr>
        <w:t xml:space="preserve">V prípade, ak uchádzač predkladá referencie za stavby, ktoré realizuje/realizoval ako </w:t>
      </w:r>
      <w:r w:rsidRPr="0095273D">
        <w:rPr>
          <w:rFonts w:ascii="Arial" w:eastAsia="Times New Roman" w:hAnsi="Arial" w:cs="Arial"/>
          <w:sz w:val="20"/>
          <w:szCs w:val="20"/>
          <w:u w:val="single"/>
        </w:rPr>
        <w:t>člen združenia</w:t>
      </w:r>
      <w:r w:rsidRPr="0095273D">
        <w:rPr>
          <w:rFonts w:ascii="Arial" w:eastAsia="Times New Roman" w:hAnsi="Arial" w:cs="Arial"/>
          <w:sz w:val="20"/>
          <w:szCs w:val="20"/>
        </w:rPr>
        <w:t xml:space="preserve"> alebo skupiny dodávateľov, </w:t>
      </w:r>
      <w:r w:rsidRPr="0095273D">
        <w:rPr>
          <w:rFonts w:ascii="Arial" w:eastAsia="Times New Roman" w:hAnsi="Arial" w:cs="Arial"/>
          <w:sz w:val="20"/>
          <w:szCs w:val="20"/>
          <w:u w:val="single"/>
        </w:rPr>
        <w:t>je povinný uviesť a bude mu uznaný iba jeho podiel/hodnota prác</w:t>
      </w:r>
      <w:r w:rsidRPr="0095273D">
        <w:rPr>
          <w:rFonts w:ascii="Arial" w:eastAsia="Times New Roman" w:hAnsi="Arial" w:cs="Arial"/>
          <w:sz w:val="20"/>
          <w:szCs w:val="20"/>
        </w:rPr>
        <w:t>, ktoré realizuje/realizoval vlastnými kapacitami.</w:t>
      </w:r>
    </w:p>
    <w:p w14:paraId="703BC8E8" w14:textId="05D15C53" w:rsidR="003D125A" w:rsidRPr="0095273D" w:rsidRDefault="003D125A" w:rsidP="0095273D">
      <w:pPr>
        <w:spacing w:after="0" w:line="240" w:lineRule="auto"/>
        <w:ind w:left="284"/>
        <w:contextualSpacing/>
        <w:jc w:val="both"/>
        <w:rPr>
          <w:rFonts w:ascii="Arial" w:eastAsia="Times New Roman" w:hAnsi="Arial" w:cs="Arial"/>
          <w:bCs/>
          <w:sz w:val="20"/>
          <w:szCs w:val="20"/>
        </w:rPr>
      </w:pPr>
    </w:p>
    <w:p w14:paraId="4097563B" w14:textId="77777777" w:rsidR="003D125A" w:rsidRPr="0095273D" w:rsidRDefault="003D125A" w:rsidP="0095273D">
      <w:pPr>
        <w:spacing w:after="0" w:line="240" w:lineRule="auto"/>
        <w:ind w:left="284"/>
        <w:contextualSpacing/>
        <w:jc w:val="both"/>
        <w:rPr>
          <w:rFonts w:ascii="Arial" w:eastAsia="Times New Roman" w:hAnsi="Arial" w:cs="Arial"/>
          <w:sz w:val="20"/>
          <w:szCs w:val="20"/>
        </w:rPr>
      </w:pPr>
      <w:r w:rsidRPr="0095273D">
        <w:rPr>
          <w:rFonts w:ascii="Arial" w:eastAsia="Times New Roman" w:hAnsi="Arial" w:cs="Arial"/>
          <w:sz w:val="20"/>
          <w:szCs w:val="20"/>
        </w:rPr>
        <w:t xml:space="preserve">Verejný obstarávateľ uvádza, že v prípade stavby, ktorej začiatok alebo koniec nespadá do rozhodného obdobia, bude uchádzačovi započítaná pre splnenie podmienky len výška nákladov stavieb spadajúcich do rozhodného obdobia. Uchádzač je povinný výšku nákladov stavieb spadajúcich do rozhodného obdobia preukázať potvrdením odberateľa alebo iným dokladom preukazujúcim požadovanú skutočnosť. </w:t>
      </w:r>
    </w:p>
    <w:p w14:paraId="08D3E948" w14:textId="77777777" w:rsidR="003D125A" w:rsidRPr="0095273D" w:rsidRDefault="003D125A" w:rsidP="0095273D">
      <w:pPr>
        <w:spacing w:after="0" w:line="240" w:lineRule="auto"/>
        <w:ind w:left="284"/>
        <w:contextualSpacing/>
        <w:jc w:val="both"/>
        <w:rPr>
          <w:rFonts w:ascii="Arial" w:eastAsia="Times New Roman" w:hAnsi="Arial" w:cs="Arial"/>
          <w:sz w:val="20"/>
          <w:szCs w:val="20"/>
        </w:rPr>
      </w:pPr>
    </w:p>
    <w:p w14:paraId="44A92C73" w14:textId="3630B057" w:rsidR="003D125A" w:rsidRDefault="003D125A" w:rsidP="0095273D">
      <w:pPr>
        <w:tabs>
          <w:tab w:val="left" w:pos="-426"/>
        </w:tabs>
        <w:spacing w:after="0" w:line="240" w:lineRule="auto"/>
        <w:ind w:left="284"/>
        <w:contextualSpacing/>
        <w:jc w:val="both"/>
        <w:rPr>
          <w:rFonts w:ascii="Arial" w:eastAsia="Times New Roman" w:hAnsi="Arial" w:cs="Arial"/>
          <w:sz w:val="20"/>
          <w:szCs w:val="20"/>
        </w:rPr>
      </w:pPr>
      <w:bookmarkStart w:id="48" w:name="_Hlk162169449"/>
      <w:r w:rsidRPr="0095273D">
        <w:rPr>
          <w:rFonts w:ascii="Arial" w:eastAsia="Times New Roman" w:hAnsi="Arial" w:cs="Arial"/>
          <w:sz w:val="20"/>
          <w:szCs w:val="20"/>
        </w:rPr>
        <w:t>V prípade dokladov, ktoré sú vyjadrené v inej mene ako Euro (€), je potrebné na prepočítanie tejto meny na €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referencia realizovala. Doklady, ktorými uchádzač preukazuje splnenie podmienok účasti, ktoré sú vyjadrené v inej mene ako €, uchádzač predloží v pôvodnej mene a priloží prepočet na menu €, s uvedením hodnoty kurzu, na základe ktorého došlo k ním vykonanému prepočtu.</w:t>
      </w:r>
    </w:p>
    <w:bookmarkEnd w:id="48"/>
    <w:p w14:paraId="5FC43DB6" w14:textId="77777777" w:rsidR="00D82D86" w:rsidRPr="0095273D" w:rsidRDefault="00D82D86" w:rsidP="0095273D">
      <w:pPr>
        <w:pStyle w:val="Odsekzoznamu1"/>
        <w:spacing w:after="0" w:line="240" w:lineRule="auto"/>
        <w:ind w:left="284"/>
        <w:contextualSpacing/>
        <w:jc w:val="both"/>
        <w:rPr>
          <w:sz w:val="20"/>
          <w:szCs w:val="20"/>
        </w:rPr>
      </w:pPr>
    </w:p>
    <w:p w14:paraId="06806043" w14:textId="77777777" w:rsidR="00977ED7" w:rsidRPr="0095273D" w:rsidRDefault="00977ED7" w:rsidP="0095273D">
      <w:pPr>
        <w:pStyle w:val="Odsekzoznamu"/>
        <w:numPr>
          <w:ilvl w:val="0"/>
          <w:numId w:val="45"/>
        </w:numPr>
        <w:spacing w:after="0" w:line="240" w:lineRule="auto"/>
        <w:ind w:left="284" w:hanging="284"/>
        <w:jc w:val="both"/>
        <w:rPr>
          <w:rFonts w:ascii="Arial" w:hAnsi="Arial" w:cs="Arial"/>
          <w:b/>
          <w:sz w:val="20"/>
          <w:szCs w:val="20"/>
        </w:rPr>
      </w:pPr>
      <w:r w:rsidRPr="0095273D">
        <w:rPr>
          <w:rFonts w:ascii="Arial" w:hAnsi="Arial" w:cs="Arial"/>
          <w:b/>
          <w:sz w:val="20"/>
          <w:szCs w:val="20"/>
        </w:rPr>
        <w:t xml:space="preserve">Podľa § 34 ods. 1 písm. g) </w:t>
      </w:r>
      <w:r w:rsidR="00D5655F" w:rsidRPr="0095273D">
        <w:rPr>
          <w:rFonts w:ascii="Arial" w:hAnsi="Arial" w:cs="Arial"/>
          <w:b/>
          <w:sz w:val="20"/>
          <w:szCs w:val="20"/>
        </w:rPr>
        <w:t>zákona</w:t>
      </w:r>
      <w:r w:rsidRPr="0095273D">
        <w:rPr>
          <w:rFonts w:ascii="Arial" w:hAnsi="Arial" w:cs="Arial"/>
          <w:b/>
          <w:sz w:val="20"/>
          <w:szCs w:val="20"/>
        </w:rPr>
        <w:t xml:space="preserve">: </w:t>
      </w:r>
    </w:p>
    <w:p w14:paraId="05F9A876" w14:textId="77777777" w:rsidR="004B1800" w:rsidRPr="0095273D" w:rsidRDefault="004B1800" w:rsidP="0095273D">
      <w:pPr>
        <w:pStyle w:val="Odsekzoznamu"/>
        <w:spacing w:after="0" w:line="240" w:lineRule="auto"/>
        <w:ind w:left="284"/>
        <w:jc w:val="both"/>
        <w:rPr>
          <w:rFonts w:ascii="Arial" w:hAnsi="Arial" w:cs="Arial"/>
          <w:sz w:val="20"/>
          <w:szCs w:val="20"/>
          <w:shd w:val="clear" w:color="auto" w:fill="FFFFFF"/>
        </w:rPr>
      </w:pPr>
      <w:r w:rsidRPr="0095273D">
        <w:rPr>
          <w:rFonts w:ascii="Arial" w:hAnsi="Arial" w:cs="Arial"/>
          <w:sz w:val="20"/>
          <w:szCs w:val="20"/>
        </w:rPr>
        <w:t>Ak ide o stavebné práce, údaje o vzdelaní a odbornej praxi alebo o odbornej kvalifikácii</w:t>
      </w:r>
      <w:r w:rsidRPr="0095273D">
        <w:rPr>
          <w:rFonts w:ascii="Arial" w:hAnsi="Arial" w:cs="Arial"/>
          <w:spacing w:val="-30"/>
          <w:sz w:val="20"/>
          <w:szCs w:val="20"/>
        </w:rPr>
        <w:t xml:space="preserve">  </w:t>
      </w:r>
      <w:r w:rsidRPr="0095273D">
        <w:rPr>
          <w:rFonts w:ascii="Arial" w:hAnsi="Arial" w:cs="Arial"/>
          <w:sz w:val="20"/>
          <w:szCs w:val="20"/>
          <w:shd w:val="clear" w:color="auto" w:fill="FFFFFF"/>
        </w:rPr>
        <w:t>osôb určených na plnenie zmluvy alebo riadiacich zamestnancov.</w:t>
      </w:r>
    </w:p>
    <w:p w14:paraId="55C05A3B" w14:textId="77777777" w:rsidR="004B1800" w:rsidRPr="0095273D" w:rsidRDefault="004B1800" w:rsidP="0095273D">
      <w:pPr>
        <w:pStyle w:val="Odsekzoznamu"/>
        <w:spacing w:after="0" w:line="240" w:lineRule="auto"/>
        <w:ind w:left="284"/>
        <w:jc w:val="both"/>
        <w:rPr>
          <w:rFonts w:ascii="Arial" w:hAnsi="Arial" w:cs="Arial"/>
          <w:b/>
          <w:sz w:val="20"/>
          <w:szCs w:val="20"/>
        </w:rPr>
      </w:pPr>
    </w:p>
    <w:p w14:paraId="4F527F72" w14:textId="77777777" w:rsidR="00977ED7" w:rsidRPr="0095273D" w:rsidRDefault="00977ED7" w:rsidP="0095273D">
      <w:pPr>
        <w:pStyle w:val="Zkladntext"/>
        <w:spacing w:after="0" w:line="240" w:lineRule="auto"/>
        <w:ind w:left="284"/>
        <w:contextualSpacing/>
        <w:rPr>
          <w:rFonts w:ascii="Arial" w:hAnsi="Arial" w:cs="Arial"/>
          <w:sz w:val="20"/>
          <w:szCs w:val="20"/>
        </w:rPr>
      </w:pPr>
      <w:r w:rsidRPr="0095273D">
        <w:rPr>
          <w:rFonts w:ascii="Arial" w:hAnsi="Arial" w:cs="Arial"/>
          <w:sz w:val="20"/>
          <w:szCs w:val="20"/>
        </w:rPr>
        <w:t>Minimálna požadovaná úroveň štandardov:</w:t>
      </w:r>
    </w:p>
    <w:p w14:paraId="2AF0157A" w14:textId="77777777" w:rsidR="00977ED7" w:rsidRPr="0095273D" w:rsidRDefault="00977ED7" w:rsidP="0095273D">
      <w:pPr>
        <w:pStyle w:val="Zkladntext"/>
        <w:spacing w:after="0" w:line="240" w:lineRule="auto"/>
        <w:ind w:left="284"/>
        <w:contextualSpacing/>
        <w:rPr>
          <w:rFonts w:ascii="Arial" w:hAnsi="Arial" w:cs="Arial"/>
          <w:b w:val="0"/>
          <w:sz w:val="20"/>
          <w:szCs w:val="20"/>
        </w:rPr>
      </w:pPr>
      <w:r w:rsidRPr="0095273D">
        <w:rPr>
          <w:rFonts w:ascii="Arial" w:hAnsi="Arial" w:cs="Arial"/>
          <w:b w:val="0"/>
          <w:sz w:val="20"/>
          <w:szCs w:val="20"/>
        </w:rPr>
        <w:t xml:space="preserve">Uchádzač je povinný preukázať, že osoby zodpovedné za riadenie stavebných prác (tzv. kľúčoví odborníci) majú za </w:t>
      </w:r>
      <w:r w:rsidR="00E255DB" w:rsidRPr="0095273D">
        <w:rPr>
          <w:rFonts w:ascii="Arial" w:hAnsi="Arial" w:cs="Arial"/>
          <w:b w:val="0"/>
          <w:sz w:val="20"/>
          <w:szCs w:val="20"/>
        </w:rPr>
        <w:t>posledných</w:t>
      </w:r>
      <w:r w:rsidRPr="0095273D">
        <w:rPr>
          <w:rFonts w:ascii="Arial" w:hAnsi="Arial" w:cs="Arial"/>
          <w:b w:val="0"/>
          <w:sz w:val="20"/>
          <w:szCs w:val="20"/>
        </w:rPr>
        <w:t xml:space="preserve"> 15 rokov, ktoré sa rátajú spätne odo dňa vyhlásenia verejného obstarávania</w:t>
      </w:r>
      <w:r w:rsidR="00E255DB" w:rsidRPr="0095273D">
        <w:rPr>
          <w:rFonts w:ascii="Arial" w:hAnsi="Arial" w:cs="Arial"/>
          <w:b w:val="0"/>
          <w:sz w:val="20"/>
          <w:szCs w:val="20"/>
        </w:rPr>
        <w:t xml:space="preserve"> (ďalej len „rozhodné obdobie“) </w:t>
      </w:r>
      <w:r w:rsidRPr="0095273D">
        <w:rPr>
          <w:rFonts w:ascii="Arial" w:hAnsi="Arial" w:cs="Arial"/>
          <w:b w:val="0"/>
          <w:sz w:val="20"/>
          <w:szCs w:val="20"/>
        </w:rPr>
        <w:t xml:space="preserve">potrebné vzdelanie a odbornú prax na vykonanie stavebných prác, ktoré sú predmetom tejto verejnej súťaže. </w:t>
      </w:r>
    </w:p>
    <w:p w14:paraId="631403B1" w14:textId="77777777" w:rsidR="00191199" w:rsidRPr="0095273D" w:rsidRDefault="00191199" w:rsidP="0095273D">
      <w:pPr>
        <w:pStyle w:val="Zkladntext"/>
        <w:spacing w:after="0" w:line="240" w:lineRule="auto"/>
        <w:ind w:left="284"/>
        <w:contextualSpacing/>
        <w:rPr>
          <w:rFonts w:ascii="Arial" w:hAnsi="Arial" w:cs="Arial"/>
          <w:b w:val="0"/>
          <w:sz w:val="20"/>
          <w:szCs w:val="20"/>
        </w:rPr>
      </w:pPr>
    </w:p>
    <w:p w14:paraId="331FA835" w14:textId="77777777" w:rsidR="00977ED7" w:rsidRPr="0095273D" w:rsidRDefault="00977ED7" w:rsidP="0095273D">
      <w:pPr>
        <w:spacing w:after="0" w:line="240" w:lineRule="auto"/>
        <w:ind w:left="284"/>
        <w:contextualSpacing/>
        <w:jc w:val="both"/>
        <w:rPr>
          <w:rFonts w:ascii="Arial" w:hAnsi="Arial" w:cs="Arial"/>
          <w:sz w:val="20"/>
          <w:szCs w:val="20"/>
        </w:rPr>
      </w:pPr>
      <w:bookmarkStart w:id="49" w:name="_Hlk167182489"/>
      <w:r w:rsidRPr="0095273D">
        <w:rPr>
          <w:rFonts w:ascii="Arial" w:hAnsi="Arial" w:cs="Arial"/>
          <w:sz w:val="20"/>
          <w:szCs w:val="20"/>
        </w:rPr>
        <w:t xml:space="preserve">Za kľúčových odborníkov sa na účely tejto verejnej súťaže považujú </w:t>
      </w:r>
    </w:p>
    <w:p w14:paraId="6084D796" w14:textId="77777777" w:rsidR="00977ED7" w:rsidRPr="0095273D" w:rsidRDefault="00977ED7" w:rsidP="0095273D">
      <w:pPr>
        <w:spacing w:after="0" w:line="240" w:lineRule="auto"/>
        <w:ind w:left="284"/>
        <w:contextualSpacing/>
        <w:jc w:val="both"/>
        <w:rPr>
          <w:rFonts w:ascii="Arial" w:hAnsi="Arial" w:cs="Arial"/>
          <w:sz w:val="20"/>
          <w:szCs w:val="20"/>
        </w:rPr>
      </w:pPr>
      <w:r w:rsidRPr="0095273D">
        <w:rPr>
          <w:rFonts w:ascii="Arial" w:hAnsi="Arial" w:cs="Arial"/>
          <w:sz w:val="20"/>
          <w:szCs w:val="20"/>
        </w:rPr>
        <w:t xml:space="preserve">1. </w:t>
      </w:r>
      <w:r w:rsidR="00CE75A3" w:rsidRPr="0095273D">
        <w:rPr>
          <w:rFonts w:ascii="Arial" w:hAnsi="Arial" w:cs="Arial"/>
          <w:sz w:val="20"/>
          <w:szCs w:val="20"/>
        </w:rPr>
        <w:tab/>
      </w:r>
      <w:r w:rsidRPr="0095273D">
        <w:rPr>
          <w:rFonts w:ascii="Arial" w:hAnsi="Arial" w:cs="Arial"/>
          <w:sz w:val="20"/>
          <w:szCs w:val="20"/>
        </w:rPr>
        <w:t>Riaditeľ stavby – Predstaviteľ Zhotoviteľa</w:t>
      </w:r>
      <w:r w:rsidR="00045B55" w:rsidRPr="0095273D">
        <w:rPr>
          <w:rFonts w:ascii="Arial" w:hAnsi="Arial" w:cs="Arial"/>
          <w:sz w:val="20"/>
          <w:szCs w:val="20"/>
        </w:rPr>
        <w:t>;</w:t>
      </w:r>
    </w:p>
    <w:p w14:paraId="634F89A1" w14:textId="471A08A2" w:rsidR="00977ED7" w:rsidRPr="0095273D" w:rsidRDefault="00977ED7" w:rsidP="0095273D">
      <w:pPr>
        <w:spacing w:after="0" w:line="240" w:lineRule="auto"/>
        <w:ind w:left="284"/>
        <w:contextualSpacing/>
        <w:jc w:val="both"/>
        <w:rPr>
          <w:rFonts w:ascii="Arial" w:hAnsi="Arial" w:cs="Arial"/>
          <w:sz w:val="20"/>
          <w:szCs w:val="20"/>
        </w:rPr>
      </w:pPr>
      <w:r w:rsidRPr="0095273D">
        <w:rPr>
          <w:rFonts w:ascii="Arial" w:hAnsi="Arial" w:cs="Arial"/>
          <w:sz w:val="20"/>
          <w:szCs w:val="20"/>
        </w:rPr>
        <w:t xml:space="preserve">2. </w:t>
      </w:r>
      <w:r w:rsidR="00CE75A3" w:rsidRPr="0095273D">
        <w:rPr>
          <w:rFonts w:ascii="Arial" w:hAnsi="Arial" w:cs="Arial"/>
          <w:sz w:val="20"/>
          <w:szCs w:val="20"/>
        </w:rPr>
        <w:tab/>
      </w:r>
      <w:r w:rsidRPr="0095273D">
        <w:rPr>
          <w:rFonts w:ascii="Arial" w:hAnsi="Arial" w:cs="Arial"/>
          <w:sz w:val="20"/>
          <w:szCs w:val="20"/>
        </w:rPr>
        <w:t>Hlavný stavbyvedúci/Stavbyvedúci na mosty</w:t>
      </w:r>
      <w:r w:rsidR="00BF47E6">
        <w:rPr>
          <w:rFonts w:ascii="Arial" w:hAnsi="Arial" w:cs="Arial"/>
          <w:sz w:val="20"/>
          <w:szCs w:val="20"/>
        </w:rPr>
        <w:t>/</w:t>
      </w:r>
      <w:r w:rsidR="00B151D8" w:rsidRPr="00B151D8">
        <w:rPr>
          <w:rFonts w:ascii="Arial" w:hAnsi="Arial" w:cs="Arial"/>
          <w:sz w:val="20"/>
          <w:szCs w:val="20"/>
        </w:rPr>
        <w:t>zástupca Riaditeľa stavby</w:t>
      </w:r>
      <w:r w:rsidR="00045B55" w:rsidRPr="0095273D">
        <w:rPr>
          <w:rFonts w:ascii="Arial" w:hAnsi="Arial" w:cs="Arial"/>
          <w:sz w:val="20"/>
          <w:szCs w:val="20"/>
        </w:rPr>
        <w:t>;</w:t>
      </w:r>
    </w:p>
    <w:p w14:paraId="7D5FD427" w14:textId="77777777" w:rsidR="00CE75A3" w:rsidRPr="0095273D" w:rsidRDefault="00CE75A3" w:rsidP="0095273D">
      <w:pPr>
        <w:tabs>
          <w:tab w:val="left" w:pos="567"/>
        </w:tabs>
        <w:spacing w:after="0" w:line="240" w:lineRule="auto"/>
        <w:ind w:left="284"/>
        <w:contextualSpacing/>
        <w:jc w:val="both"/>
        <w:rPr>
          <w:rFonts w:ascii="Arial" w:hAnsi="Arial" w:cs="Arial"/>
          <w:sz w:val="20"/>
          <w:szCs w:val="20"/>
        </w:rPr>
      </w:pPr>
      <w:r w:rsidRPr="0095273D">
        <w:rPr>
          <w:rFonts w:ascii="Arial" w:eastAsia="Times New Roman" w:hAnsi="Arial" w:cs="Arial"/>
          <w:sz w:val="20"/>
          <w:szCs w:val="20"/>
        </w:rPr>
        <w:t>3.</w:t>
      </w:r>
      <w:r w:rsidRPr="0095273D">
        <w:rPr>
          <w:rFonts w:ascii="Arial" w:eastAsia="Times New Roman" w:hAnsi="Arial" w:cs="Arial"/>
          <w:sz w:val="20"/>
          <w:szCs w:val="20"/>
        </w:rPr>
        <w:tab/>
        <w:t>Stavbyvedúci pre tunely;</w:t>
      </w:r>
    </w:p>
    <w:p w14:paraId="605AE73C" w14:textId="77777777" w:rsidR="00977ED7" w:rsidRPr="0095273D" w:rsidRDefault="00CE75A3"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4</w:t>
      </w:r>
      <w:r w:rsidR="00977ED7" w:rsidRPr="0095273D">
        <w:rPr>
          <w:rFonts w:ascii="Arial" w:hAnsi="Arial" w:cs="Arial"/>
          <w:sz w:val="20"/>
          <w:szCs w:val="20"/>
        </w:rPr>
        <w:t xml:space="preserve">. </w:t>
      </w:r>
      <w:r w:rsidRPr="0095273D">
        <w:rPr>
          <w:rFonts w:ascii="Arial" w:hAnsi="Arial" w:cs="Arial"/>
          <w:sz w:val="20"/>
          <w:szCs w:val="20"/>
        </w:rPr>
        <w:tab/>
      </w:r>
      <w:r w:rsidR="00977ED7" w:rsidRPr="0095273D">
        <w:rPr>
          <w:rFonts w:ascii="Arial" w:hAnsi="Arial" w:cs="Arial"/>
          <w:sz w:val="20"/>
          <w:szCs w:val="20"/>
        </w:rPr>
        <w:t>Hlavný inžinier projektu</w:t>
      </w:r>
      <w:r w:rsidR="00045B55" w:rsidRPr="0095273D">
        <w:rPr>
          <w:rFonts w:ascii="Arial" w:hAnsi="Arial" w:cs="Arial"/>
          <w:sz w:val="20"/>
          <w:szCs w:val="20"/>
        </w:rPr>
        <w:t>;</w:t>
      </w:r>
    </w:p>
    <w:p w14:paraId="1A65C76F" w14:textId="77777777" w:rsidR="00977ED7" w:rsidRPr="0095273D" w:rsidRDefault="00CE75A3"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5</w:t>
      </w:r>
      <w:r w:rsidR="00977ED7" w:rsidRPr="0095273D">
        <w:rPr>
          <w:rFonts w:ascii="Arial" w:hAnsi="Arial" w:cs="Arial"/>
          <w:sz w:val="20"/>
          <w:szCs w:val="20"/>
        </w:rPr>
        <w:t xml:space="preserve">. </w:t>
      </w:r>
      <w:r w:rsidRPr="0095273D">
        <w:rPr>
          <w:rFonts w:ascii="Arial" w:hAnsi="Arial" w:cs="Arial"/>
          <w:sz w:val="20"/>
          <w:szCs w:val="20"/>
        </w:rPr>
        <w:tab/>
      </w:r>
      <w:r w:rsidR="00977ED7" w:rsidRPr="0095273D">
        <w:rPr>
          <w:rFonts w:ascii="Arial" w:hAnsi="Arial" w:cs="Arial"/>
          <w:sz w:val="20"/>
          <w:szCs w:val="20"/>
        </w:rPr>
        <w:t>Zodpovedný projektant pre mostnú časť</w:t>
      </w:r>
      <w:r w:rsidR="00045B55" w:rsidRPr="0095273D">
        <w:rPr>
          <w:rFonts w:ascii="Arial" w:hAnsi="Arial" w:cs="Arial"/>
          <w:sz w:val="20"/>
          <w:szCs w:val="20"/>
        </w:rPr>
        <w:t>;</w:t>
      </w:r>
    </w:p>
    <w:p w14:paraId="4F8E5BD6" w14:textId="2AF2E745" w:rsidR="00B62D5B" w:rsidRPr="0095273D" w:rsidRDefault="00CE75A3"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6</w:t>
      </w:r>
      <w:r w:rsidR="001E4D97" w:rsidRPr="0095273D">
        <w:rPr>
          <w:rFonts w:ascii="Arial" w:hAnsi="Arial" w:cs="Arial"/>
          <w:sz w:val="20"/>
          <w:szCs w:val="20"/>
        </w:rPr>
        <w:t xml:space="preserve">. </w:t>
      </w:r>
      <w:r w:rsidRPr="0095273D">
        <w:rPr>
          <w:rFonts w:ascii="Arial" w:hAnsi="Arial" w:cs="Arial"/>
          <w:sz w:val="20"/>
          <w:szCs w:val="20"/>
        </w:rPr>
        <w:tab/>
      </w:r>
      <w:r w:rsidR="001E4D97" w:rsidRPr="0095273D">
        <w:rPr>
          <w:rFonts w:ascii="Arial" w:hAnsi="Arial" w:cs="Arial"/>
          <w:sz w:val="20"/>
          <w:szCs w:val="20"/>
        </w:rPr>
        <w:t>Zodpovedný projektant pre tunel</w:t>
      </w:r>
      <w:r w:rsidR="00773779">
        <w:rPr>
          <w:rFonts w:ascii="Arial" w:hAnsi="Arial" w:cs="Arial"/>
          <w:sz w:val="20"/>
          <w:szCs w:val="20"/>
        </w:rPr>
        <w:t>;</w:t>
      </w:r>
    </w:p>
    <w:p w14:paraId="35F2D912" w14:textId="79364B3C" w:rsidR="005C0AD9" w:rsidRPr="00FC451A" w:rsidRDefault="005C73EA" w:rsidP="00FC451A">
      <w:pPr>
        <w:spacing w:after="0" w:line="240" w:lineRule="auto"/>
        <w:ind w:left="284"/>
        <w:contextualSpacing/>
        <w:jc w:val="both"/>
        <w:rPr>
          <w:rFonts w:ascii="Arial" w:hAnsi="Arial" w:cs="Arial"/>
          <w:sz w:val="20"/>
          <w:szCs w:val="20"/>
        </w:rPr>
      </w:pPr>
      <w:r>
        <w:rPr>
          <w:rFonts w:ascii="Arial" w:hAnsi="Arial" w:cs="Arial"/>
          <w:sz w:val="20"/>
          <w:szCs w:val="20"/>
        </w:rPr>
        <w:t>7</w:t>
      </w:r>
      <w:r w:rsidR="005C0AD9">
        <w:rPr>
          <w:rFonts w:ascii="Arial" w:hAnsi="Arial" w:cs="Arial"/>
          <w:sz w:val="20"/>
          <w:szCs w:val="20"/>
        </w:rPr>
        <w:t xml:space="preserve">. </w:t>
      </w:r>
      <w:r>
        <w:rPr>
          <w:rFonts w:ascii="Arial" w:hAnsi="Arial" w:cs="Arial"/>
          <w:sz w:val="20"/>
          <w:szCs w:val="20"/>
        </w:rPr>
        <w:t xml:space="preserve"> </w:t>
      </w:r>
      <w:bookmarkStart w:id="50" w:name="_Hlk165977051"/>
      <w:r w:rsidR="005C0AD9" w:rsidRPr="00FC451A">
        <w:rPr>
          <w:rFonts w:ascii="Arial" w:hAnsi="Arial" w:cs="Arial"/>
          <w:sz w:val="20"/>
          <w:szCs w:val="20"/>
        </w:rPr>
        <w:t>Zodpovedný odborník pre banské a prevádzkové vetranie tunela</w:t>
      </w:r>
      <w:bookmarkEnd w:id="50"/>
    </w:p>
    <w:p w14:paraId="446E9054" w14:textId="7BFFDEB9" w:rsidR="005C0AD9" w:rsidRPr="0095273D" w:rsidRDefault="005C0AD9" w:rsidP="0095273D">
      <w:pPr>
        <w:pStyle w:val="Odsekzoznamu"/>
        <w:spacing w:after="0" w:line="240" w:lineRule="auto"/>
        <w:ind w:left="284"/>
        <w:jc w:val="both"/>
        <w:rPr>
          <w:rFonts w:ascii="Arial" w:hAnsi="Arial" w:cs="Arial"/>
          <w:sz w:val="20"/>
          <w:szCs w:val="20"/>
        </w:rPr>
      </w:pPr>
    </w:p>
    <w:bookmarkEnd w:id="49"/>
    <w:p w14:paraId="28A42EDC" w14:textId="7268C60B" w:rsidR="00977ED7" w:rsidRPr="0095273D" w:rsidRDefault="00977ED7" w:rsidP="0095273D">
      <w:pPr>
        <w:spacing w:after="0" w:line="240" w:lineRule="auto"/>
        <w:ind w:left="284"/>
        <w:contextualSpacing/>
        <w:jc w:val="both"/>
        <w:rPr>
          <w:rFonts w:ascii="Arial" w:hAnsi="Arial" w:cs="Arial"/>
          <w:sz w:val="20"/>
          <w:szCs w:val="20"/>
        </w:rPr>
      </w:pPr>
      <w:r w:rsidRPr="0095273D">
        <w:rPr>
          <w:rFonts w:ascii="Arial" w:hAnsi="Arial" w:cs="Arial"/>
          <w:b/>
          <w:sz w:val="20"/>
          <w:szCs w:val="20"/>
        </w:rPr>
        <w:t>Pre každú pozíciu musí byť navrhnutý samostatný kľúčový odborník</w:t>
      </w:r>
      <w:r w:rsidRPr="0095273D">
        <w:rPr>
          <w:rFonts w:ascii="Arial" w:hAnsi="Arial" w:cs="Arial"/>
          <w:sz w:val="20"/>
          <w:szCs w:val="20"/>
        </w:rPr>
        <w:t>.</w:t>
      </w:r>
      <w:r w:rsidR="00A72AE5">
        <w:rPr>
          <w:rFonts w:ascii="Arial" w:hAnsi="Arial" w:cs="Arial"/>
          <w:sz w:val="20"/>
          <w:szCs w:val="20"/>
        </w:rPr>
        <w:t xml:space="preserve"> </w:t>
      </w:r>
      <w:r w:rsidR="006C600A">
        <w:rPr>
          <w:rFonts w:ascii="Arial" w:hAnsi="Arial" w:cs="Arial"/>
          <w:sz w:val="20"/>
          <w:szCs w:val="20"/>
        </w:rPr>
        <w:t>Výnimka je povolená pri  Zodpovednom</w:t>
      </w:r>
      <w:r w:rsidR="006C600A" w:rsidRPr="006C600A">
        <w:rPr>
          <w:rFonts w:ascii="Arial" w:hAnsi="Arial" w:cs="Arial"/>
          <w:sz w:val="20"/>
          <w:szCs w:val="20"/>
        </w:rPr>
        <w:t xml:space="preserve"> odborník</w:t>
      </w:r>
      <w:r w:rsidR="006C600A">
        <w:rPr>
          <w:rFonts w:ascii="Arial" w:hAnsi="Arial" w:cs="Arial"/>
          <w:sz w:val="20"/>
          <w:szCs w:val="20"/>
        </w:rPr>
        <w:t>ovi</w:t>
      </w:r>
      <w:r w:rsidR="006C600A" w:rsidRPr="006C600A">
        <w:rPr>
          <w:rFonts w:ascii="Arial" w:hAnsi="Arial" w:cs="Arial"/>
          <w:sz w:val="20"/>
          <w:szCs w:val="20"/>
        </w:rPr>
        <w:t xml:space="preserve"> pre banské a prevádzkové vetranie tunela</w:t>
      </w:r>
      <w:r w:rsidR="006C600A">
        <w:rPr>
          <w:rFonts w:ascii="Arial" w:hAnsi="Arial" w:cs="Arial"/>
          <w:sz w:val="20"/>
          <w:szCs w:val="20"/>
        </w:rPr>
        <w:t xml:space="preserve">, kedy uchádzač môže navrhnúť samostatného odborníka pre banské a samostatného odborníka pre prevádzkové </w:t>
      </w:r>
      <w:r w:rsidR="00D82A18">
        <w:rPr>
          <w:rFonts w:ascii="Arial" w:hAnsi="Arial" w:cs="Arial"/>
          <w:sz w:val="20"/>
          <w:szCs w:val="20"/>
        </w:rPr>
        <w:t>vetranie (rozdiel v bode 2.7. b) a </w:t>
      </w:r>
      <w:r w:rsidR="005C73EA">
        <w:rPr>
          <w:rFonts w:ascii="Arial" w:hAnsi="Arial" w:cs="Arial"/>
          <w:sz w:val="20"/>
          <w:szCs w:val="20"/>
        </w:rPr>
        <w:t>d</w:t>
      </w:r>
      <w:r w:rsidR="00D82A18">
        <w:rPr>
          <w:rFonts w:ascii="Arial" w:hAnsi="Arial" w:cs="Arial"/>
          <w:sz w:val="20"/>
          <w:szCs w:val="20"/>
        </w:rPr>
        <w:t>)</w:t>
      </w:r>
      <w:r w:rsidR="00773779">
        <w:rPr>
          <w:rFonts w:ascii="Arial" w:hAnsi="Arial" w:cs="Arial"/>
          <w:sz w:val="20"/>
          <w:szCs w:val="20"/>
        </w:rPr>
        <w:t>.</w:t>
      </w:r>
    </w:p>
    <w:p w14:paraId="3DA66DC3" w14:textId="77777777" w:rsidR="00627820" w:rsidRPr="0095273D" w:rsidRDefault="00627820" w:rsidP="0095273D">
      <w:pPr>
        <w:pBdr>
          <w:top w:val="nil"/>
          <w:left w:val="nil"/>
          <w:bottom w:val="nil"/>
          <w:right w:val="nil"/>
          <w:between w:val="nil"/>
          <w:bar w:val="nil"/>
        </w:pBdr>
        <w:tabs>
          <w:tab w:val="left" w:pos="567"/>
          <w:tab w:val="left" w:pos="851"/>
          <w:tab w:val="left" w:pos="1134"/>
          <w:tab w:val="left" w:pos="1276"/>
        </w:tabs>
        <w:spacing w:after="0" w:line="240" w:lineRule="auto"/>
        <w:ind w:left="284"/>
        <w:contextualSpacing/>
        <w:jc w:val="both"/>
        <w:rPr>
          <w:rFonts w:ascii="Arial" w:eastAsia="Arial" w:hAnsi="Arial" w:cs="Arial"/>
          <w:sz w:val="20"/>
          <w:szCs w:val="20"/>
          <w:u w:color="000000"/>
          <w:bdr w:val="nil"/>
        </w:rPr>
      </w:pPr>
      <w:r w:rsidRPr="0095273D">
        <w:rPr>
          <w:rFonts w:ascii="Arial" w:eastAsia="Arial Unicode MS" w:hAnsi="Arial" w:cs="Arial"/>
          <w:sz w:val="20"/>
          <w:szCs w:val="20"/>
          <w:u w:color="000000"/>
          <w:bdr w:val="nil"/>
        </w:rPr>
        <w:t xml:space="preserve">Časový priebeh postupu prác, vzájomná kooperácia si vyžadujú plnú angažovanosť príslušného </w:t>
      </w:r>
      <w:r w:rsidR="00365695" w:rsidRPr="0095273D">
        <w:rPr>
          <w:rFonts w:ascii="Arial" w:eastAsia="Arial Unicode MS" w:hAnsi="Arial" w:cs="Arial"/>
          <w:sz w:val="20"/>
          <w:szCs w:val="20"/>
          <w:u w:color="000000"/>
          <w:bdr w:val="nil"/>
        </w:rPr>
        <w:t>kľúčového o</w:t>
      </w:r>
      <w:r w:rsidRPr="0095273D">
        <w:rPr>
          <w:rFonts w:ascii="Arial" w:eastAsia="Arial Unicode MS" w:hAnsi="Arial" w:cs="Arial"/>
          <w:sz w:val="20"/>
          <w:szCs w:val="20"/>
          <w:u w:color="000000"/>
          <w:bdr w:val="nil"/>
        </w:rPr>
        <w:t xml:space="preserve">dborníka pri riadení svojho pracovného tímu – a to počas celej doby trvania zákazky. Akákoľvek kumulácia funkcií na úrovni </w:t>
      </w:r>
      <w:r w:rsidR="00365695" w:rsidRPr="0095273D">
        <w:rPr>
          <w:rFonts w:ascii="Arial" w:eastAsia="Arial Unicode MS" w:hAnsi="Arial" w:cs="Arial"/>
          <w:sz w:val="20"/>
          <w:szCs w:val="20"/>
          <w:u w:color="000000"/>
          <w:bdr w:val="nil"/>
        </w:rPr>
        <w:t>kľúčových o</w:t>
      </w:r>
      <w:r w:rsidRPr="0095273D">
        <w:rPr>
          <w:rFonts w:ascii="Arial" w:eastAsia="Arial Unicode MS" w:hAnsi="Arial" w:cs="Arial"/>
          <w:sz w:val="20"/>
          <w:szCs w:val="20"/>
          <w:u w:color="000000"/>
          <w:bdr w:val="nil"/>
        </w:rPr>
        <w:t xml:space="preserve">dborníkov pre vybrané odborné okruhy jednou osobou, znamená ohrozenie zhotovenia predmetu zákazky v požadovanom termíne a kvalite. Uchádzači preto nemôžu využiť odborné skúsenosti jednej osoby na preukázanie plnenia viacerých </w:t>
      </w:r>
      <w:r w:rsidR="00365695" w:rsidRPr="0095273D">
        <w:rPr>
          <w:rFonts w:ascii="Arial" w:eastAsia="Arial Unicode MS" w:hAnsi="Arial" w:cs="Arial"/>
          <w:sz w:val="20"/>
          <w:szCs w:val="20"/>
          <w:u w:color="000000"/>
          <w:bdr w:val="nil"/>
        </w:rPr>
        <w:t xml:space="preserve">kľúčových </w:t>
      </w:r>
      <w:r w:rsidRPr="0095273D">
        <w:rPr>
          <w:rFonts w:ascii="Arial" w:eastAsia="Arial Unicode MS" w:hAnsi="Arial" w:cs="Arial"/>
          <w:sz w:val="20"/>
          <w:szCs w:val="20"/>
          <w:u w:color="000000"/>
          <w:bdr w:val="nil"/>
        </w:rPr>
        <w:t>odborníkov.</w:t>
      </w:r>
    </w:p>
    <w:p w14:paraId="34CDA264" w14:textId="77777777" w:rsidR="00977ED7" w:rsidRPr="0095273D" w:rsidRDefault="00977ED7" w:rsidP="0095273D">
      <w:pPr>
        <w:spacing w:after="0" w:line="240" w:lineRule="auto"/>
        <w:ind w:left="284"/>
        <w:contextualSpacing/>
        <w:jc w:val="both"/>
        <w:rPr>
          <w:rFonts w:ascii="Arial" w:hAnsi="Arial" w:cs="Arial"/>
          <w:sz w:val="20"/>
          <w:szCs w:val="20"/>
        </w:rPr>
      </w:pPr>
    </w:p>
    <w:p w14:paraId="4FDB93EB" w14:textId="77777777" w:rsidR="00977ED7" w:rsidRPr="0095273D" w:rsidRDefault="00977ED7" w:rsidP="0095273D">
      <w:pPr>
        <w:spacing w:after="0" w:line="240" w:lineRule="auto"/>
        <w:ind w:left="709" w:hanging="425"/>
        <w:contextualSpacing/>
        <w:jc w:val="both"/>
        <w:rPr>
          <w:rFonts w:ascii="Arial" w:hAnsi="Arial" w:cs="Arial"/>
          <w:sz w:val="20"/>
          <w:szCs w:val="20"/>
        </w:rPr>
      </w:pPr>
      <w:bookmarkStart w:id="51" w:name="_Hlk167182596"/>
      <w:r w:rsidRPr="0095273D">
        <w:rPr>
          <w:rFonts w:ascii="Arial" w:hAnsi="Arial" w:cs="Arial"/>
          <w:sz w:val="20"/>
          <w:szCs w:val="20"/>
        </w:rPr>
        <w:t xml:space="preserve">2.1. </w:t>
      </w:r>
      <w:r w:rsidRPr="0095273D">
        <w:rPr>
          <w:rFonts w:ascii="Arial" w:hAnsi="Arial" w:cs="Arial"/>
          <w:b/>
          <w:sz w:val="20"/>
          <w:szCs w:val="20"/>
        </w:rPr>
        <w:t xml:space="preserve">Riaditeľ stavby - Predstaviteľ Zhotoviteľa: </w:t>
      </w:r>
      <w:r w:rsidRPr="0095273D">
        <w:rPr>
          <w:rFonts w:ascii="Arial" w:hAnsi="Arial" w:cs="Arial"/>
          <w:sz w:val="20"/>
          <w:szCs w:val="20"/>
        </w:rPr>
        <w:t>preukáže</w:t>
      </w:r>
      <w:r w:rsidR="00E255DB" w:rsidRPr="0095273D">
        <w:rPr>
          <w:rFonts w:ascii="Arial" w:hAnsi="Arial" w:cs="Arial"/>
          <w:sz w:val="20"/>
          <w:szCs w:val="20"/>
        </w:rPr>
        <w:t xml:space="preserve"> </w:t>
      </w:r>
      <w:r w:rsidRPr="0095273D">
        <w:rPr>
          <w:rFonts w:ascii="Arial" w:hAnsi="Arial" w:cs="Arial"/>
          <w:sz w:val="20"/>
          <w:szCs w:val="20"/>
        </w:rPr>
        <w:t>odbornú prax za rozhodné obdobie za</w:t>
      </w:r>
      <w:r w:rsidRPr="0095273D">
        <w:rPr>
          <w:rFonts w:ascii="Arial" w:hAnsi="Arial" w:cs="Arial"/>
          <w:spacing w:val="-23"/>
          <w:sz w:val="20"/>
          <w:szCs w:val="20"/>
        </w:rPr>
        <w:t xml:space="preserve"> </w:t>
      </w:r>
      <w:r w:rsidRPr="0095273D">
        <w:rPr>
          <w:rFonts w:ascii="Arial" w:hAnsi="Arial" w:cs="Arial"/>
          <w:sz w:val="20"/>
          <w:szCs w:val="20"/>
        </w:rPr>
        <w:t>nasledovných podmienok:</w:t>
      </w:r>
    </w:p>
    <w:p w14:paraId="5A46D782" w14:textId="346312BE" w:rsidR="00D0747F" w:rsidRPr="00D0747F" w:rsidRDefault="00977ED7" w:rsidP="00D0747F">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a) </w:t>
      </w:r>
      <w:r w:rsidRPr="0095273D">
        <w:rPr>
          <w:rFonts w:ascii="Arial" w:hAnsi="Arial" w:cs="Arial"/>
          <w:sz w:val="20"/>
          <w:szCs w:val="20"/>
        </w:rPr>
        <w:tab/>
        <w:t>účasť na realizácii** minimálne 1 projektu</w:t>
      </w:r>
      <w:r w:rsidR="002069F5" w:rsidRPr="0095273D">
        <w:rPr>
          <w:rFonts w:ascii="Arial" w:hAnsi="Arial" w:cs="Arial"/>
          <w:sz w:val="20"/>
          <w:szCs w:val="20"/>
        </w:rPr>
        <w:t>***</w:t>
      </w:r>
      <w:r w:rsidRPr="0095273D">
        <w:rPr>
          <w:rFonts w:ascii="Arial" w:hAnsi="Arial" w:cs="Arial"/>
          <w:sz w:val="20"/>
          <w:szCs w:val="20"/>
        </w:rPr>
        <w:t xml:space="preserve"> pri stavbách diaľnic alebo rýchlostných ciest, cesty I. triedy, alebo ciest obdobného charakteru</w:t>
      </w:r>
      <w:r w:rsidR="008F4A62" w:rsidRPr="0095273D">
        <w:rPr>
          <w:rFonts w:ascii="Arial" w:hAnsi="Arial" w:cs="Arial"/>
          <w:sz w:val="20"/>
          <w:szCs w:val="20"/>
        </w:rPr>
        <w:t>*</w:t>
      </w:r>
      <w:r w:rsidR="00D82D86" w:rsidRPr="0095273D">
        <w:rPr>
          <w:rFonts w:ascii="Arial" w:hAnsi="Arial" w:cs="Arial"/>
          <w:sz w:val="20"/>
          <w:szCs w:val="20"/>
        </w:rPr>
        <w:t xml:space="preserve"> </w:t>
      </w:r>
      <w:r w:rsidRPr="0095273D">
        <w:rPr>
          <w:rFonts w:ascii="Arial" w:hAnsi="Arial" w:cs="Arial"/>
          <w:sz w:val="20"/>
          <w:szCs w:val="20"/>
        </w:rPr>
        <w:t>kde zmluvné podmienky vychádzali zo zmluvn</w:t>
      </w:r>
      <w:r w:rsidR="00D0747F">
        <w:rPr>
          <w:rFonts w:ascii="Arial" w:hAnsi="Arial" w:cs="Arial"/>
          <w:sz w:val="20"/>
          <w:szCs w:val="20"/>
        </w:rPr>
        <w:t xml:space="preserve">ého manažmentu zmlúv; </w:t>
      </w:r>
      <w:r w:rsidR="00D0747F" w:rsidRPr="00D0747F">
        <w:rPr>
          <w:rFonts w:ascii="Arial" w:hAnsi="Arial" w:cs="Arial"/>
          <w:sz w:val="20"/>
          <w:szCs w:val="20"/>
        </w:rPr>
        <w:t>Podmienka nadobudnutia skúsenosti v oblasti zmluvného manažmentu zmlúv na strane zhotoviteľa v zmysle predchádzajúcej vety sa preukazuje relevantnou zmluvou alebo</w:t>
      </w:r>
      <w:r w:rsidR="00293112">
        <w:rPr>
          <w:rFonts w:ascii="Arial" w:hAnsi="Arial" w:cs="Arial"/>
          <w:sz w:val="20"/>
          <w:szCs w:val="20"/>
        </w:rPr>
        <w:t xml:space="preserve"> </w:t>
      </w:r>
      <w:r w:rsidR="00D0747F" w:rsidRPr="00D0747F">
        <w:rPr>
          <w:rFonts w:ascii="Arial" w:hAnsi="Arial" w:cs="Arial"/>
          <w:sz w:val="20"/>
          <w:szCs w:val="20"/>
        </w:rPr>
        <w:t>Referenčným listom odborníka</w:t>
      </w:r>
      <w:r w:rsidR="00293112" w:rsidRPr="00293112">
        <w:rPr>
          <w:rFonts w:ascii="Arial" w:hAnsi="Arial" w:cs="Arial"/>
          <w:sz w:val="20"/>
          <w:szCs w:val="20"/>
        </w:rPr>
        <w:t xml:space="preserve"> </w:t>
      </w:r>
      <w:r w:rsidR="00293112">
        <w:rPr>
          <w:rFonts w:ascii="Arial" w:hAnsi="Arial" w:cs="Arial"/>
          <w:sz w:val="20"/>
          <w:szCs w:val="20"/>
        </w:rPr>
        <w:t>(</w:t>
      </w:r>
      <w:r w:rsidR="00293112" w:rsidRPr="00293112">
        <w:rPr>
          <w:rFonts w:ascii="Arial" w:hAnsi="Arial" w:cs="Arial"/>
          <w:sz w:val="20"/>
          <w:szCs w:val="20"/>
        </w:rPr>
        <w:t>Príloh</w:t>
      </w:r>
      <w:r w:rsidR="00293112">
        <w:rPr>
          <w:rFonts w:ascii="Arial" w:hAnsi="Arial" w:cs="Arial"/>
          <w:sz w:val="20"/>
          <w:szCs w:val="20"/>
        </w:rPr>
        <w:t>a</w:t>
      </w:r>
      <w:r w:rsidR="00293112" w:rsidRPr="00293112">
        <w:rPr>
          <w:rFonts w:ascii="Arial" w:hAnsi="Arial" w:cs="Arial"/>
          <w:sz w:val="20"/>
          <w:szCs w:val="20"/>
        </w:rPr>
        <w:t xml:space="preserve"> B3 Časť B Zväzok 1 týchto SP</w:t>
      </w:r>
      <w:r w:rsidR="00293112">
        <w:rPr>
          <w:rFonts w:ascii="Arial" w:hAnsi="Arial" w:cs="Arial"/>
          <w:sz w:val="20"/>
          <w:szCs w:val="20"/>
        </w:rPr>
        <w:t>);</w:t>
      </w:r>
    </w:p>
    <w:p w14:paraId="1BC4ACDC" w14:textId="696FF6CD" w:rsidR="00977ED7" w:rsidRDefault="00977ED7"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b) </w:t>
      </w:r>
      <w:r w:rsidRPr="0095273D">
        <w:rPr>
          <w:rFonts w:ascii="Arial" w:hAnsi="Arial" w:cs="Arial"/>
          <w:sz w:val="20"/>
          <w:szCs w:val="20"/>
        </w:rPr>
        <w:tab/>
      </w:r>
      <w:r w:rsidR="00475F9F">
        <w:rPr>
          <w:rFonts w:ascii="Arial" w:hAnsi="Arial" w:cs="Arial"/>
          <w:sz w:val="20"/>
          <w:szCs w:val="20"/>
        </w:rPr>
        <w:t xml:space="preserve">tento </w:t>
      </w:r>
      <w:r w:rsidRPr="0095273D">
        <w:rPr>
          <w:rFonts w:ascii="Arial" w:hAnsi="Arial" w:cs="Arial"/>
          <w:sz w:val="20"/>
          <w:szCs w:val="20"/>
        </w:rPr>
        <w:t>projekt musí byť v</w:t>
      </w:r>
      <w:r w:rsidR="00475F9F">
        <w:rPr>
          <w:rFonts w:ascii="Arial" w:hAnsi="Arial" w:cs="Arial"/>
          <w:sz w:val="20"/>
          <w:szCs w:val="20"/>
        </w:rPr>
        <w:t> celkovej zmluvnej cene stavebných prác projektu</w:t>
      </w:r>
      <w:r w:rsidRPr="0095273D">
        <w:rPr>
          <w:rFonts w:ascii="Arial" w:hAnsi="Arial" w:cs="Arial"/>
          <w:sz w:val="20"/>
          <w:szCs w:val="20"/>
        </w:rPr>
        <w:t xml:space="preserve"> minimálne 15 000</w:t>
      </w:r>
      <w:r w:rsidR="00FC451A">
        <w:rPr>
          <w:rFonts w:ascii="Arial" w:hAnsi="Arial" w:cs="Arial"/>
          <w:sz w:val="20"/>
          <w:szCs w:val="20"/>
        </w:rPr>
        <w:t> </w:t>
      </w:r>
      <w:r w:rsidRPr="0095273D">
        <w:rPr>
          <w:rFonts w:ascii="Arial" w:hAnsi="Arial" w:cs="Arial"/>
          <w:sz w:val="20"/>
          <w:szCs w:val="20"/>
        </w:rPr>
        <w:t>000</w:t>
      </w:r>
      <w:r w:rsidR="00FC451A">
        <w:rPr>
          <w:rFonts w:ascii="Arial" w:hAnsi="Arial" w:cs="Arial"/>
          <w:sz w:val="20"/>
          <w:szCs w:val="20"/>
        </w:rPr>
        <w:t>,-</w:t>
      </w:r>
      <w:r w:rsidRPr="0095273D">
        <w:rPr>
          <w:rFonts w:ascii="Arial" w:hAnsi="Arial" w:cs="Arial"/>
          <w:sz w:val="20"/>
          <w:szCs w:val="20"/>
        </w:rPr>
        <w:t xml:space="preserve"> </w:t>
      </w:r>
      <w:r w:rsidR="00475F9F">
        <w:rPr>
          <w:rFonts w:ascii="Arial" w:hAnsi="Arial" w:cs="Arial"/>
          <w:sz w:val="20"/>
          <w:szCs w:val="20"/>
        </w:rPr>
        <w:t>EUR</w:t>
      </w:r>
      <w:r w:rsidRPr="0095273D">
        <w:rPr>
          <w:rFonts w:ascii="Arial" w:hAnsi="Arial" w:cs="Arial"/>
          <w:sz w:val="20"/>
          <w:szCs w:val="20"/>
        </w:rPr>
        <w:t xml:space="preserve"> (slovom</w:t>
      </w:r>
      <w:r w:rsidR="00475F9F">
        <w:rPr>
          <w:rFonts w:ascii="Arial" w:hAnsi="Arial" w:cs="Arial"/>
          <w:sz w:val="20"/>
          <w:szCs w:val="20"/>
        </w:rPr>
        <w:t>:</w:t>
      </w:r>
      <w:r w:rsidRPr="0095273D">
        <w:rPr>
          <w:rFonts w:ascii="Arial" w:hAnsi="Arial" w:cs="Arial"/>
          <w:sz w:val="20"/>
          <w:szCs w:val="20"/>
        </w:rPr>
        <w:t xml:space="preserve"> pä</w:t>
      </w:r>
      <w:r w:rsidR="00E255DB" w:rsidRPr="0095273D">
        <w:rPr>
          <w:rFonts w:ascii="Arial" w:hAnsi="Arial" w:cs="Arial"/>
          <w:sz w:val="20"/>
          <w:szCs w:val="20"/>
        </w:rPr>
        <w:t>t</w:t>
      </w:r>
      <w:r w:rsidRPr="0095273D">
        <w:rPr>
          <w:rFonts w:ascii="Arial" w:hAnsi="Arial" w:cs="Arial"/>
          <w:sz w:val="20"/>
          <w:szCs w:val="20"/>
        </w:rPr>
        <w:t xml:space="preserve">násť miliónov eur) bez DPH; </w:t>
      </w:r>
    </w:p>
    <w:p w14:paraId="632827FF" w14:textId="7B948A6F" w:rsidR="00977ED7" w:rsidRDefault="00977ED7"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c) </w:t>
      </w:r>
      <w:r w:rsidRPr="0095273D">
        <w:rPr>
          <w:rFonts w:ascii="Arial" w:hAnsi="Arial" w:cs="Arial"/>
          <w:sz w:val="20"/>
          <w:szCs w:val="20"/>
        </w:rPr>
        <w:tab/>
        <w:t>účasť na tomto projekte musí byť na pozícii projektového manažéra stavby/riaditeľa stavby/zástupcu zhotoviteľa stavby/zástupcu riaditeľa stavby;</w:t>
      </w:r>
    </w:p>
    <w:p w14:paraId="0C8FB505" w14:textId="5A17FAFE" w:rsidR="00536359" w:rsidRDefault="00536359" w:rsidP="0095273D">
      <w:pPr>
        <w:spacing w:after="0" w:line="240" w:lineRule="auto"/>
        <w:ind w:left="993" w:hanging="284"/>
        <w:contextualSpacing/>
        <w:jc w:val="both"/>
        <w:rPr>
          <w:rFonts w:ascii="Arial" w:hAnsi="Arial" w:cs="Arial"/>
          <w:sz w:val="20"/>
          <w:szCs w:val="20"/>
        </w:rPr>
      </w:pPr>
    </w:p>
    <w:p w14:paraId="6504B764" w14:textId="1A5AD365" w:rsidR="00536359" w:rsidRDefault="00536359" w:rsidP="0095273D">
      <w:pPr>
        <w:spacing w:after="0" w:line="240" w:lineRule="auto"/>
        <w:ind w:left="993" w:hanging="284"/>
        <w:contextualSpacing/>
        <w:jc w:val="both"/>
        <w:rPr>
          <w:rFonts w:ascii="Arial" w:hAnsi="Arial" w:cs="Arial"/>
          <w:sz w:val="20"/>
          <w:szCs w:val="20"/>
        </w:rPr>
      </w:pPr>
    </w:p>
    <w:p w14:paraId="296C98BE" w14:textId="5339900F" w:rsidR="00536359" w:rsidRDefault="00536359" w:rsidP="0095273D">
      <w:pPr>
        <w:spacing w:after="0" w:line="240" w:lineRule="auto"/>
        <w:ind w:left="993" w:hanging="284"/>
        <w:contextualSpacing/>
        <w:jc w:val="both"/>
        <w:rPr>
          <w:rFonts w:ascii="Arial" w:hAnsi="Arial" w:cs="Arial"/>
          <w:sz w:val="20"/>
          <w:szCs w:val="20"/>
        </w:rPr>
      </w:pPr>
    </w:p>
    <w:p w14:paraId="62586398" w14:textId="77777777" w:rsidR="00536359" w:rsidRPr="0095273D" w:rsidRDefault="00536359" w:rsidP="0095273D">
      <w:pPr>
        <w:spacing w:after="0" w:line="240" w:lineRule="auto"/>
        <w:ind w:left="993" w:hanging="284"/>
        <w:contextualSpacing/>
        <w:jc w:val="both"/>
        <w:rPr>
          <w:rFonts w:ascii="Arial" w:hAnsi="Arial" w:cs="Arial"/>
          <w:sz w:val="20"/>
          <w:szCs w:val="20"/>
        </w:rPr>
      </w:pPr>
    </w:p>
    <w:bookmarkEnd w:id="51"/>
    <w:p w14:paraId="169344B2" w14:textId="206D3B50" w:rsidR="007A7577" w:rsidRDefault="00977ED7"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d) </w:t>
      </w:r>
      <w:r w:rsidRPr="0095273D">
        <w:rPr>
          <w:rFonts w:ascii="Arial" w:hAnsi="Arial" w:cs="Arial"/>
          <w:sz w:val="20"/>
          <w:szCs w:val="20"/>
        </w:rPr>
        <w:tab/>
        <w:t>účasť na tomto projekte na danej pozícií musí byť v minimálnej dobe trvania zodpovedajúcej 50 % lehoty výstavby Projektu (za lehotu výstavby sa považuje lehota odo dňa vydania Oznámenia o začatí prác po vydanie Preberacieho protokolu)</w:t>
      </w:r>
      <w:r w:rsidR="00E43E9D" w:rsidRPr="0095273D">
        <w:rPr>
          <w:rFonts w:ascii="Arial" w:hAnsi="Arial" w:cs="Arial"/>
          <w:sz w:val="20"/>
          <w:szCs w:val="20"/>
        </w:rPr>
        <w:t>;</w:t>
      </w:r>
    </w:p>
    <w:p w14:paraId="2ABF1916" w14:textId="78C7F4B2" w:rsidR="00E43E9D" w:rsidRPr="002F6905" w:rsidRDefault="00E43E9D" w:rsidP="0095273D">
      <w:pPr>
        <w:spacing w:after="0" w:line="240" w:lineRule="auto"/>
        <w:ind w:left="993" w:hanging="284"/>
        <w:contextualSpacing/>
        <w:jc w:val="both"/>
        <w:rPr>
          <w:rFonts w:ascii="Arial" w:hAnsi="Arial" w:cs="Arial"/>
          <w:sz w:val="20"/>
          <w:szCs w:val="20"/>
        </w:rPr>
      </w:pPr>
      <w:r w:rsidRPr="002F6905">
        <w:rPr>
          <w:rFonts w:ascii="Arial" w:hAnsi="Arial" w:cs="Arial"/>
          <w:sz w:val="20"/>
          <w:szCs w:val="20"/>
        </w:rPr>
        <w:t>e)</w:t>
      </w:r>
      <w:r w:rsidRPr="002F6905">
        <w:rPr>
          <w:rFonts w:ascii="Arial" w:hAnsi="Arial" w:cs="Arial"/>
          <w:sz w:val="20"/>
          <w:szCs w:val="20"/>
        </w:rPr>
        <w:tab/>
        <w:t xml:space="preserve">Osvedčenie o vykonaní odbornej skúšky podľa zákona č. 138/1992 Zb. </w:t>
      </w:r>
      <w:r w:rsidRPr="002F6905">
        <w:rPr>
          <w:rFonts w:ascii="Arial" w:hAnsi="Arial" w:cs="Arial"/>
          <w:bCs/>
          <w:sz w:val="20"/>
          <w:szCs w:val="20"/>
        </w:rPr>
        <w:t xml:space="preserve">o autorizovaných architektoch a autorizovaných stavebných inžinieroch v znení neskorších prepisov (ďalej len „zákon č. 138/1992 Zb.“) </w:t>
      </w:r>
      <w:r w:rsidRPr="002F6905">
        <w:rPr>
          <w:rFonts w:ascii="Arial" w:hAnsi="Arial" w:cs="Arial"/>
          <w:sz w:val="20"/>
          <w:szCs w:val="20"/>
        </w:rPr>
        <w:t xml:space="preserve">pre </w:t>
      </w:r>
      <w:r w:rsidR="00C64129">
        <w:rPr>
          <w:rFonts w:ascii="Arial" w:hAnsi="Arial" w:cs="Arial"/>
          <w:sz w:val="20"/>
          <w:szCs w:val="20"/>
        </w:rPr>
        <w:t xml:space="preserve">výkon </w:t>
      </w:r>
      <w:r w:rsidRPr="002F6905">
        <w:rPr>
          <w:rFonts w:ascii="Arial" w:hAnsi="Arial" w:cs="Arial"/>
          <w:sz w:val="20"/>
          <w:szCs w:val="20"/>
        </w:rPr>
        <w:t>činnos</w:t>
      </w:r>
      <w:r w:rsidR="00C64129">
        <w:rPr>
          <w:rFonts w:ascii="Arial" w:hAnsi="Arial" w:cs="Arial"/>
          <w:sz w:val="20"/>
          <w:szCs w:val="20"/>
        </w:rPr>
        <w:t>ti</w:t>
      </w:r>
      <w:r w:rsidRPr="002F6905">
        <w:rPr>
          <w:rFonts w:ascii="Arial" w:hAnsi="Arial" w:cs="Arial"/>
          <w:sz w:val="20"/>
          <w:szCs w:val="20"/>
        </w:rPr>
        <w:t xml:space="preserve"> stavbyvedúci s odborným zameraním Inžinierske stavby – dopravné stavby alebo Inžinierske stavby – mosty; resp. ekvivalentný doklad</w:t>
      </w:r>
      <w:r w:rsidRPr="002F6905">
        <w:rPr>
          <w:rFonts w:ascii="Arial" w:eastAsia="Times New Roman" w:hAnsi="Arial" w:cs="Arial"/>
          <w:sz w:val="20"/>
          <w:szCs w:val="20"/>
        </w:rPr>
        <w:t xml:space="preserve"> </w:t>
      </w:r>
      <w:r w:rsidRPr="002F6905">
        <w:rPr>
          <w:rFonts w:ascii="Arial" w:hAnsi="Arial" w:cs="Arial"/>
          <w:sz w:val="20"/>
          <w:szCs w:val="20"/>
        </w:rPr>
        <w:t>platný v čase predloženia ponuky ako sken originálu alebo úradne osvedčenej fotokópie.</w:t>
      </w:r>
    </w:p>
    <w:p w14:paraId="31A184AA" w14:textId="77777777" w:rsidR="0095273D" w:rsidRPr="0095273D" w:rsidRDefault="0095273D" w:rsidP="0095273D">
      <w:pPr>
        <w:spacing w:after="0" w:line="240" w:lineRule="auto"/>
        <w:ind w:left="284"/>
        <w:contextualSpacing/>
        <w:jc w:val="both"/>
        <w:rPr>
          <w:rFonts w:ascii="Arial" w:hAnsi="Arial" w:cs="Arial"/>
          <w:sz w:val="20"/>
          <w:szCs w:val="20"/>
        </w:rPr>
      </w:pPr>
    </w:p>
    <w:p w14:paraId="20BD3DED" w14:textId="775623CD" w:rsidR="00977ED7" w:rsidRPr="0095273D" w:rsidRDefault="00977ED7" w:rsidP="0095273D">
      <w:pPr>
        <w:spacing w:after="0" w:line="240" w:lineRule="auto"/>
        <w:ind w:left="709" w:hanging="425"/>
        <w:contextualSpacing/>
        <w:jc w:val="both"/>
        <w:rPr>
          <w:rFonts w:ascii="Arial" w:hAnsi="Arial" w:cs="Arial"/>
          <w:sz w:val="20"/>
          <w:szCs w:val="20"/>
        </w:rPr>
      </w:pPr>
      <w:r w:rsidRPr="0095273D">
        <w:rPr>
          <w:rFonts w:ascii="Arial" w:hAnsi="Arial" w:cs="Arial"/>
          <w:sz w:val="20"/>
          <w:szCs w:val="20"/>
        </w:rPr>
        <w:t xml:space="preserve">2.2. </w:t>
      </w:r>
      <w:r w:rsidRPr="0095273D">
        <w:rPr>
          <w:rFonts w:ascii="Arial" w:hAnsi="Arial" w:cs="Arial"/>
          <w:b/>
          <w:sz w:val="20"/>
          <w:szCs w:val="20"/>
        </w:rPr>
        <w:t>Hlavný stavbyvedúci/</w:t>
      </w:r>
      <w:r w:rsidR="007A7577" w:rsidRPr="0095273D">
        <w:rPr>
          <w:rFonts w:ascii="Arial" w:hAnsi="Arial" w:cs="Arial"/>
          <w:b/>
          <w:sz w:val="20"/>
          <w:szCs w:val="20"/>
        </w:rPr>
        <w:t>S</w:t>
      </w:r>
      <w:r w:rsidRPr="0095273D">
        <w:rPr>
          <w:rFonts w:ascii="Arial" w:hAnsi="Arial" w:cs="Arial"/>
          <w:b/>
          <w:sz w:val="20"/>
          <w:szCs w:val="20"/>
        </w:rPr>
        <w:t>tavbyvedúci na mosty</w:t>
      </w:r>
      <w:r w:rsidR="0035385A">
        <w:rPr>
          <w:rFonts w:ascii="Arial" w:hAnsi="Arial" w:cs="Arial"/>
        </w:rPr>
        <w:t>/</w:t>
      </w:r>
      <w:bookmarkStart w:id="52" w:name="_Hlk167184085"/>
      <w:r w:rsidR="00F50B99" w:rsidRPr="00106A74">
        <w:rPr>
          <w:rFonts w:ascii="Arial" w:hAnsi="Arial" w:cs="Arial"/>
          <w:sz w:val="20"/>
          <w:szCs w:val="20"/>
        </w:rPr>
        <w:t>zástupca Riaditeľa stavby</w:t>
      </w:r>
      <w:bookmarkEnd w:id="52"/>
      <w:r w:rsidRPr="00985B4F">
        <w:rPr>
          <w:rFonts w:ascii="Arial" w:hAnsi="Arial" w:cs="Arial"/>
          <w:b/>
          <w:sz w:val="20"/>
          <w:szCs w:val="20"/>
        </w:rPr>
        <w:t xml:space="preserve">: </w:t>
      </w:r>
      <w:r w:rsidRPr="00985B4F">
        <w:rPr>
          <w:rFonts w:ascii="Arial" w:hAnsi="Arial" w:cs="Arial"/>
          <w:sz w:val="20"/>
          <w:szCs w:val="20"/>
        </w:rPr>
        <w:t>preukáže</w:t>
      </w:r>
      <w:r w:rsidRPr="0095273D">
        <w:rPr>
          <w:rFonts w:ascii="Arial" w:hAnsi="Arial" w:cs="Arial"/>
          <w:sz w:val="20"/>
          <w:szCs w:val="20"/>
        </w:rPr>
        <w:t xml:space="preserve"> odbornú prax za rozhodné obdobie za nasledovných</w:t>
      </w:r>
      <w:r w:rsidRPr="0095273D">
        <w:rPr>
          <w:rFonts w:ascii="Arial" w:hAnsi="Arial" w:cs="Arial"/>
          <w:spacing w:val="-8"/>
          <w:sz w:val="20"/>
          <w:szCs w:val="20"/>
        </w:rPr>
        <w:t xml:space="preserve"> </w:t>
      </w:r>
      <w:r w:rsidRPr="0095273D">
        <w:rPr>
          <w:rFonts w:ascii="Arial" w:hAnsi="Arial" w:cs="Arial"/>
          <w:sz w:val="20"/>
          <w:szCs w:val="20"/>
        </w:rPr>
        <w:t>podmienok:</w:t>
      </w:r>
    </w:p>
    <w:p w14:paraId="16FD6DB1" w14:textId="77777777" w:rsidR="00977ED7" w:rsidRPr="0095273D" w:rsidRDefault="00977ED7"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a) </w:t>
      </w:r>
      <w:r w:rsidR="007A7577" w:rsidRPr="0095273D">
        <w:rPr>
          <w:rFonts w:ascii="Arial" w:hAnsi="Arial" w:cs="Arial"/>
          <w:sz w:val="20"/>
          <w:szCs w:val="20"/>
        </w:rPr>
        <w:tab/>
      </w:r>
      <w:r w:rsidRPr="0095273D">
        <w:rPr>
          <w:rFonts w:ascii="Arial" w:hAnsi="Arial" w:cs="Arial"/>
          <w:sz w:val="20"/>
          <w:szCs w:val="20"/>
        </w:rPr>
        <w:t>účasť na realizácii** minimálne 1 projektu</w:t>
      </w:r>
      <w:r w:rsidR="002069F5" w:rsidRPr="0095273D">
        <w:rPr>
          <w:rFonts w:ascii="Arial" w:hAnsi="Arial" w:cs="Arial"/>
          <w:sz w:val="20"/>
          <w:szCs w:val="20"/>
        </w:rPr>
        <w:t>***</w:t>
      </w:r>
      <w:r w:rsidRPr="0095273D">
        <w:rPr>
          <w:rFonts w:ascii="Arial" w:hAnsi="Arial" w:cs="Arial"/>
          <w:sz w:val="20"/>
          <w:szCs w:val="20"/>
        </w:rPr>
        <w:t xml:space="preserve"> pri stavbách diaľnic alebo rýchlostných ciest</w:t>
      </w:r>
      <w:r w:rsidR="006E02D9" w:rsidRPr="0095273D">
        <w:rPr>
          <w:rFonts w:ascii="Arial" w:hAnsi="Arial" w:cs="Arial"/>
          <w:sz w:val="20"/>
          <w:szCs w:val="20"/>
        </w:rPr>
        <w:t xml:space="preserve"> </w:t>
      </w:r>
      <w:r w:rsidRPr="0095273D">
        <w:rPr>
          <w:rFonts w:ascii="Arial" w:hAnsi="Arial" w:cs="Arial"/>
          <w:sz w:val="20"/>
          <w:szCs w:val="20"/>
        </w:rPr>
        <w:t>cesty I. triedy</w:t>
      </w:r>
      <w:r w:rsidR="006E02D9" w:rsidRPr="0095273D">
        <w:rPr>
          <w:rFonts w:ascii="Arial" w:hAnsi="Arial" w:cs="Arial"/>
          <w:sz w:val="20"/>
          <w:szCs w:val="20"/>
        </w:rPr>
        <w:t>,</w:t>
      </w:r>
      <w:r w:rsidR="00A565BB" w:rsidRPr="0095273D">
        <w:rPr>
          <w:rFonts w:ascii="Arial" w:hAnsi="Arial" w:cs="Arial"/>
          <w:sz w:val="20"/>
          <w:szCs w:val="20"/>
        </w:rPr>
        <w:t xml:space="preserve"> alebo cesty obdobného charakteru*,</w:t>
      </w:r>
      <w:r w:rsidR="006E02D9" w:rsidRPr="0095273D">
        <w:rPr>
          <w:rFonts w:ascii="Arial" w:hAnsi="Arial" w:cs="Arial"/>
          <w:sz w:val="20"/>
          <w:szCs w:val="20"/>
        </w:rPr>
        <w:t xml:space="preserve"> </w:t>
      </w:r>
      <w:r w:rsidRPr="0095273D">
        <w:rPr>
          <w:rFonts w:ascii="Arial" w:hAnsi="Arial" w:cs="Arial"/>
          <w:sz w:val="20"/>
          <w:szCs w:val="20"/>
        </w:rPr>
        <w:t>ktorých súčasťou bol most/mosty s dĺžkou mosta minimálne 50 metrov</w:t>
      </w:r>
      <w:r w:rsidR="00D82D86" w:rsidRPr="0095273D">
        <w:rPr>
          <w:rFonts w:ascii="Arial" w:hAnsi="Arial" w:cs="Arial"/>
          <w:sz w:val="20"/>
          <w:szCs w:val="20"/>
        </w:rPr>
        <w:t>;</w:t>
      </w:r>
    </w:p>
    <w:p w14:paraId="1365D0D5" w14:textId="37E7D692" w:rsidR="00977ED7" w:rsidRDefault="00977ED7"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b) </w:t>
      </w:r>
      <w:r w:rsidRPr="0095273D">
        <w:rPr>
          <w:rFonts w:ascii="Arial" w:hAnsi="Arial" w:cs="Arial"/>
          <w:sz w:val="20"/>
          <w:szCs w:val="20"/>
        </w:rPr>
        <w:tab/>
        <w:t>účasť na t</w:t>
      </w:r>
      <w:r w:rsidR="004B51C4" w:rsidRPr="0095273D">
        <w:rPr>
          <w:rFonts w:ascii="Arial" w:hAnsi="Arial" w:cs="Arial"/>
          <w:sz w:val="20"/>
          <w:szCs w:val="20"/>
        </w:rPr>
        <w:t xml:space="preserve">omto </w:t>
      </w:r>
      <w:r w:rsidRPr="0095273D">
        <w:rPr>
          <w:rFonts w:ascii="Arial" w:hAnsi="Arial" w:cs="Arial"/>
          <w:sz w:val="20"/>
          <w:szCs w:val="20"/>
        </w:rPr>
        <w:t>projekt</w:t>
      </w:r>
      <w:r w:rsidR="004B51C4" w:rsidRPr="0095273D">
        <w:rPr>
          <w:rFonts w:ascii="Arial" w:hAnsi="Arial" w:cs="Arial"/>
          <w:sz w:val="20"/>
          <w:szCs w:val="20"/>
        </w:rPr>
        <w:t>e</w:t>
      </w:r>
      <w:r w:rsidRPr="0095273D">
        <w:rPr>
          <w:rFonts w:ascii="Arial" w:hAnsi="Arial" w:cs="Arial"/>
          <w:sz w:val="20"/>
          <w:szCs w:val="20"/>
        </w:rPr>
        <w:t xml:space="preserve"> musí byť na pozícii </w:t>
      </w:r>
      <w:r w:rsidR="00985B4F">
        <w:rPr>
          <w:rFonts w:ascii="Arial" w:hAnsi="Arial" w:cs="Arial"/>
          <w:sz w:val="20"/>
          <w:szCs w:val="20"/>
        </w:rPr>
        <w:t>H</w:t>
      </w:r>
      <w:r w:rsidRPr="0095273D">
        <w:rPr>
          <w:rFonts w:ascii="Arial" w:hAnsi="Arial" w:cs="Arial"/>
          <w:sz w:val="20"/>
          <w:szCs w:val="20"/>
        </w:rPr>
        <w:t>lavný stavbyvedúci</w:t>
      </w:r>
      <w:r w:rsidR="00985B4F">
        <w:rPr>
          <w:rFonts w:ascii="Arial" w:hAnsi="Arial" w:cs="Arial"/>
          <w:sz w:val="20"/>
          <w:szCs w:val="20"/>
        </w:rPr>
        <w:t xml:space="preserve"> alebo</w:t>
      </w:r>
      <w:r w:rsidR="008B5287">
        <w:rPr>
          <w:rFonts w:ascii="Arial" w:hAnsi="Arial" w:cs="Arial"/>
          <w:sz w:val="20"/>
          <w:szCs w:val="20"/>
        </w:rPr>
        <w:t xml:space="preserve"> </w:t>
      </w:r>
      <w:r w:rsidR="00985B4F">
        <w:rPr>
          <w:rFonts w:ascii="Arial" w:hAnsi="Arial" w:cs="Arial"/>
          <w:sz w:val="20"/>
          <w:szCs w:val="20"/>
        </w:rPr>
        <w:t>S</w:t>
      </w:r>
      <w:r w:rsidRPr="0095273D">
        <w:rPr>
          <w:rFonts w:ascii="Arial" w:hAnsi="Arial" w:cs="Arial"/>
          <w:sz w:val="20"/>
          <w:szCs w:val="20"/>
        </w:rPr>
        <w:t>tavbyvedúc</w:t>
      </w:r>
      <w:r w:rsidR="00985B4F">
        <w:rPr>
          <w:rFonts w:ascii="Arial" w:hAnsi="Arial" w:cs="Arial"/>
          <w:sz w:val="20"/>
          <w:szCs w:val="20"/>
        </w:rPr>
        <w:t>i</w:t>
      </w:r>
      <w:r w:rsidRPr="0095273D">
        <w:rPr>
          <w:rFonts w:ascii="Arial" w:hAnsi="Arial" w:cs="Arial"/>
          <w:sz w:val="20"/>
          <w:szCs w:val="20"/>
        </w:rPr>
        <w:t xml:space="preserve"> na mosty; </w:t>
      </w:r>
    </w:p>
    <w:p w14:paraId="44093154" w14:textId="77777777" w:rsidR="00977ED7" w:rsidRPr="0095273D" w:rsidRDefault="00977ED7" w:rsidP="0095273D">
      <w:pPr>
        <w:tabs>
          <w:tab w:val="left" w:pos="709"/>
        </w:tabs>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c) </w:t>
      </w:r>
      <w:r w:rsidRPr="0095273D">
        <w:rPr>
          <w:rFonts w:ascii="Arial" w:hAnsi="Arial" w:cs="Arial"/>
          <w:sz w:val="20"/>
          <w:szCs w:val="20"/>
        </w:rPr>
        <w:tab/>
        <w:t>účasť na t</w:t>
      </w:r>
      <w:r w:rsidR="004B51C4" w:rsidRPr="0095273D">
        <w:rPr>
          <w:rFonts w:ascii="Arial" w:hAnsi="Arial" w:cs="Arial"/>
          <w:sz w:val="20"/>
          <w:szCs w:val="20"/>
        </w:rPr>
        <w:t>omto</w:t>
      </w:r>
      <w:r w:rsidRPr="0095273D">
        <w:rPr>
          <w:rFonts w:ascii="Arial" w:hAnsi="Arial" w:cs="Arial"/>
          <w:sz w:val="20"/>
          <w:szCs w:val="20"/>
        </w:rPr>
        <w:t xml:space="preserve"> projekt</w:t>
      </w:r>
      <w:r w:rsidR="004B51C4" w:rsidRPr="0095273D">
        <w:rPr>
          <w:rFonts w:ascii="Arial" w:hAnsi="Arial" w:cs="Arial"/>
          <w:sz w:val="20"/>
          <w:szCs w:val="20"/>
        </w:rPr>
        <w:t>e</w:t>
      </w:r>
      <w:r w:rsidRPr="0095273D">
        <w:rPr>
          <w:rFonts w:ascii="Arial" w:hAnsi="Arial" w:cs="Arial"/>
          <w:sz w:val="20"/>
          <w:szCs w:val="20"/>
        </w:rPr>
        <w:t xml:space="preserve"> na danej pozícii musí byť v minimálnej dobe trvania zodpovedajúcej 50 % lehoty výstavby Projektu (za lehotu výstavby sa považuje lehota odo dňa vydania Oznámenia o začatí prác po vydanie Preberacieho protokolu); </w:t>
      </w:r>
    </w:p>
    <w:p w14:paraId="2FB634F7" w14:textId="3ACB98C6" w:rsidR="00977ED7" w:rsidRDefault="00977ED7" w:rsidP="0095273D">
      <w:pPr>
        <w:spacing w:after="0" w:line="240" w:lineRule="auto"/>
        <w:ind w:left="993" w:hanging="284"/>
        <w:contextualSpacing/>
        <w:jc w:val="both"/>
        <w:rPr>
          <w:rFonts w:ascii="Arial" w:hAnsi="Arial" w:cs="Arial"/>
          <w:sz w:val="20"/>
          <w:szCs w:val="20"/>
        </w:rPr>
      </w:pPr>
      <w:r w:rsidRPr="002F6905">
        <w:rPr>
          <w:rFonts w:ascii="Arial" w:hAnsi="Arial" w:cs="Arial"/>
          <w:sz w:val="20"/>
          <w:szCs w:val="20"/>
        </w:rPr>
        <w:t xml:space="preserve">d) </w:t>
      </w:r>
      <w:r w:rsidRPr="002F6905">
        <w:rPr>
          <w:rFonts w:ascii="Arial" w:hAnsi="Arial" w:cs="Arial"/>
          <w:sz w:val="20"/>
          <w:szCs w:val="20"/>
        </w:rPr>
        <w:tab/>
      </w:r>
      <w:r w:rsidR="00C64129">
        <w:rPr>
          <w:rFonts w:ascii="Arial" w:hAnsi="Arial" w:cs="Arial"/>
          <w:sz w:val="20"/>
          <w:szCs w:val="20"/>
        </w:rPr>
        <w:t xml:space="preserve">tento </w:t>
      </w:r>
      <w:r w:rsidRPr="002F6905">
        <w:rPr>
          <w:rFonts w:ascii="Arial" w:hAnsi="Arial" w:cs="Arial"/>
          <w:sz w:val="20"/>
          <w:szCs w:val="20"/>
        </w:rPr>
        <w:t xml:space="preserve">projekt musí byť v celkovej zmluvnej cene stavebných prác projektu minimálne </w:t>
      </w:r>
      <w:r w:rsidR="005B1EF9" w:rsidRPr="002F6905">
        <w:rPr>
          <w:rFonts w:ascii="Arial" w:hAnsi="Arial" w:cs="Arial"/>
          <w:sz w:val="20"/>
          <w:szCs w:val="20"/>
        </w:rPr>
        <w:t>2</w:t>
      </w:r>
      <w:r w:rsidRPr="002F6905">
        <w:rPr>
          <w:rFonts w:ascii="Arial" w:hAnsi="Arial" w:cs="Arial"/>
          <w:sz w:val="20"/>
          <w:szCs w:val="20"/>
        </w:rPr>
        <w:t xml:space="preserve"> 000</w:t>
      </w:r>
      <w:r w:rsidR="00FC451A">
        <w:rPr>
          <w:rFonts w:ascii="Arial" w:hAnsi="Arial" w:cs="Arial"/>
          <w:sz w:val="20"/>
          <w:szCs w:val="20"/>
        </w:rPr>
        <w:t> </w:t>
      </w:r>
      <w:r w:rsidRPr="002F6905">
        <w:rPr>
          <w:rFonts w:ascii="Arial" w:hAnsi="Arial" w:cs="Arial"/>
          <w:sz w:val="20"/>
          <w:szCs w:val="20"/>
        </w:rPr>
        <w:t>000</w:t>
      </w:r>
      <w:r w:rsidR="00FC451A">
        <w:rPr>
          <w:rFonts w:ascii="Arial" w:hAnsi="Arial" w:cs="Arial"/>
          <w:sz w:val="20"/>
          <w:szCs w:val="20"/>
        </w:rPr>
        <w:t>,-</w:t>
      </w:r>
      <w:r w:rsidRPr="002F6905">
        <w:rPr>
          <w:rFonts w:ascii="Arial" w:hAnsi="Arial" w:cs="Arial"/>
          <w:sz w:val="20"/>
          <w:szCs w:val="20"/>
        </w:rPr>
        <w:t xml:space="preserve"> EUR (slovom</w:t>
      </w:r>
      <w:r w:rsidR="00475F9F">
        <w:rPr>
          <w:rFonts w:ascii="Arial" w:hAnsi="Arial" w:cs="Arial"/>
          <w:sz w:val="20"/>
          <w:szCs w:val="20"/>
        </w:rPr>
        <w:t>:</w:t>
      </w:r>
      <w:r w:rsidRPr="002F6905">
        <w:rPr>
          <w:rFonts w:ascii="Arial" w:hAnsi="Arial" w:cs="Arial"/>
          <w:sz w:val="20"/>
          <w:szCs w:val="20"/>
        </w:rPr>
        <w:t xml:space="preserve"> </w:t>
      </w:r>
      <w:r w:rsidR="005B1EF9" w:rsidRPr="002F6905">
        <w:rPr>
          <w:rFonts w:ascii="Arial" w:hAnsi="Arial" w:cs="Arial"/>
          <w:sz w:val="20"/>
          <w:szCs w:val="20"/>
        </w:rPr>
        <w:t>dv</w:t>
      </w:r>
      <w:r w:rsidR="00475F9F">
        <w:rPr>
          <w:rFonts w:ascii="Arial" w:hAnsi="Arial" w:cs="Arial"/>
          <w:sz w:val="20"/>
          <w:szCs w:val="20"/>
        </w:rPr>
        <w:t>och</w:t>
      </w:r>
      <w:r w:rsidRPr="002F6905">
        <w:rPr>
          <w:rFonts w:ascii="Arial" w:hAnsi="Arial" w:cs="Arial"/>
          <w:sz w:val="20"/>
          <w:szCs w:val="20"/>
        </w:rPr>
        <w:t xml:space="preserve"> miliónov) bez DPH</w:t>
      </w:r>
      <w:r w:rsidR="00E43E9D" w:rsidRPr="002F6905">
        <w:rPr>
          <w:rFonts w:ascii="Arial" w:hAnsi="Arial" w:cs="Arial"/>
          <w:sz w:val="20"/>
          <w:szCs w:val="20"/>
        </w:rPr>
        <w:t>;</w:t>
      </w:r>
    </w:p>
    <w:p w14:paraId="7F227C8F" w14:textId="0E717BC9" w:rsidR="00E43E9D" w:rsidRPr="002F6905" w:rsidRDefault="00E43E9D" w:rsidP="00106A74">
      <w:pPr>
        <w:spacing w:after="0" w:line="240" w:lineRule="auto"/>
        <w:ind w:left="993" w:hanging="284"/>
        <w:contextualSpacing/>
        <w:jc w:val="both"/>
        <w:rPr>
          <w:rFonts w:ascii="Arial" w:hAnsi="Arial" w:cs="Arial"/>
          <w:sz w:val="20"/>
          <w:szCs w:val="20"/>
        </w:rPr>
      </w:pPr>
      <w:r w:rsidRPr="002F6905">
        <w:rPr>
          <w:rFonts w:ascii="Arial" w:hAnsi="Arial" w:cs="Arial"/>
          <w:sz w:val="20"/>
          <w:szCs w:val="20"/>
        </w:rPr>
        <w:t>e)</w:t>
      </w:r>
      <w:r w:rsidRPr="002F6905">
        <w:rPr>
          <w:rFonts w:ascii="Arial" w:hAnsi="Arial" w:cs="Arial"/>
          <w:sz w:val="20"/>
          <w:szCs w:val="20"/>
        </w:rPr>
        <w:tab/>
      </w:r>
      <w:bookmarkStart w:id="53" w:name="_Hlk171590343"/>
      <w:r w:rsidRPr="002F6905">
        <w:rPr>
          <w:rFonts w:ascii="Arial" w:hAnsi="Arial" w:cs="Arial"/>
          <w:sz w:val="20"/>
          <w:szCs w:val="20"/>
        </w:rPr>
        <w:t xml:space="preserve">Osvedčenie o vykonaní odbornej skúšky podľa zákona č. 138/1992 Zb. pre </w:t>
      </w:r>
      <w:r w:rsidR="00C64129">
        <w:rPr>
          <w:rFonts w:ascii="Arial" w:hAnsi="Arial" w:cs="Arial"/>
          <w:sz w:val="20"/>
          <w:szCs w:val="20"/>
        </w:rPr>
        <w:t xml:space="preserve">výkon </w:t>
      </w:r>
      <w:r w:rsidRPr="002F6905">
        <w:rPr>
          <w:rFonts w:ascii="Arial" w:hAnsi="Arial" w:cs="Arial"/>
          <w:sz w:val="20"/>
          <w:szCs w:val="20"/>
        </w:rPr>
        <w:t>činnos</w:t>
      </w:r>
      <w:r w:rsidR="00C64129">
        <w:rPr>
          <w:rFonts w:ascii="Arial" w:hAnsi="Arial" w:cs="Arial"/>
          <w:sz w:val="20"/>
          <w:szCs w:val="20"/>
        </w:rPr>
        <w:t>ti</w:t>
      </w:r>
      <w:r w:rsidRPr="002F6905">
        <w:rPr>
          <w:rFonts w:ascii="Arial" w:hAnsi="Arial" w:cs="Arial"/>
          <w:sz w:val="20"/>
          <w:szCs w:val="20"/>
        </w:rPr>
        <w:t xml:space="preserve"> stavbyvedúci s odborným zameraním Inžinierske stavby –</w:t>
      </w:r>
      <w:r w:rsidR="003615C2">
        <w:rPr>
          <w:rFonts w:ascii="Arial" w:hAnsi="Arial" w:cs="Arial"/>
          <w:sz w:val="20"/>
          <w:szCs w:val="20"/>
        </w:rPr>
        <w:t xml:space="preserve"> </w:t>
      </w:r>
      <w:r w:rsidRPr="002F6905">
        <w:rPr>
          <w:rFonts w:ascii="Arial" w:hAnsi="Arial" w:cs="Arial"/>
          <w:sz w:val="20"/>
          <w:szCs w:val="20"/>
        </w:rPr>
        <w:t>mosty</w:t>
      </w:r>
      <w:r w:rsidR="003615C2">
        <w:rPr>
          <w:rFonts w:ascii="Arial" w:hAnsi="Arial" w:cs="Arial"/>
          <w:sz w:val="20"/>
          <w:szCs w:val="20"/>
        </w:rPr>
        <w:t xml:space="preserve">, </w:t>
      </w:r>
      <w:r w:rsidR="0081736C">
        <w:rPr>
          <w:rFonts w:ascii="Arial" w:hAnsi="Arial" w:cs="Arial"/>
          <w:sz w:val="20"/>
          <w:szCs w:val="20"/>
        </w:rPr>
        <w:t>tunely</w:t>
      </w:r>
      <w:r w:rsidRPr="002F6905">
        <w:rPr>
          <w:rFonts w:ascii="Arial" w:hAnsi="Arial" w:cs="Arial"/>
          <w:sz w:val="20"/>
          <w:szCs w:val="20"/>
        </w:rPr>
        <w:t>; resp. ekvivalentný doklad</w:t>
      </w:r>
      <w:r w:rsidRPr="002F6905">
        <w:rPr>
          <w:rFonts w:ascii="Arial" w:eastAsia="Times New Roman" w:hAnsi="Arial" w:cs="Arial"/>
          <w:sz w:val="20"/>
          <w:szCs w:val="20"/>
        </w:rPr>
        <w:t xml:space="preserve"> </w:t>
      </w:r>
      <w:r w:rsidRPr="002F6905">
        <w:rPr>
          <w:rFonts w:ascii="Arial" w:hAnsi="Arial" w:cs="Arial"/>
          <w:sz w:val="20"/>
          <w:szCs w:val="20"/>
        </w:rPr>
        <w:t>platný v čase predloženia ponuky ako sken originálu alebo úradne osvedčenej fotokópie;</w:t>
      </w:r>
    </w:p>
    <w:bookmarkEnd w:id="53"/>
    <w:p w14:paraId="7DEFE250" w14:textId="76CA1191" w:rsidR="00D0747F" w:rsidRDefault="00D0747F" w:rsidP="0095273D">
      <w:pPr>
        <w:spacing w:after="0" w:line="240" w:lineRule="auto"/>
        <w:ind w:left="993"/>
        <w:contextualSpacing/>
        <w:jc w:val="both"/>
        <w:rPr>
          <w:rFonts w:ascii="Arial" w:hAnsi="Arial" w:cs="Arial"/>
          <w:sz w:val="20"/>
          <w:szCs w:val="20"/>
        </w:rPr>
      </w:pPr>
    </w:p>
    <w:p w14:paraId="1314E995" w14:textId="3BE3E728" w:rsidR="00D82D86" w:rsidRPr="002F6905" w:rsidRDefault="00D82D86" w:rsidP="0095273D">
      <w:pPr>
        <w:spacing w:after="0" w:line="240" w:lineRule="auto"/>
        <w:ind w:left="709" w:hanging="425"/>
        <w:contextualSpacing/>
        <w:jc w:val="both"/>
        <w:rPr>
          <w:rFonts w:ascii="Arial" w:eastAsia="Times New Roman" w:hAnsi="Arial" w:cs="Arial"/>
          <w:sz w:val="20"/>
          <w:szCs w:val="20"/>
        </w:rPr>
      </w:pPr>
      <w:r w:rsidRPr="002F6905">
        <w:rPr>
          <w:rFonts w:ascii="Arial" w:eastAsia="Times New Roman" w:hAnsi="Arial" w:cs="Arial"/>
          <w:sz w:val="20"/>
          <w:szCs w:val="20"/>
        </w:rPr>
        <w:t>2.3.</w:t>
      </w:r>
      <w:r w:rsidRPr="002F6905">
        <w:rPr>
          <w:rFonts w:ascii="Arial" w:eastAsia="Times New Roman" w:hAnsi="Arial" w:cs="Arial"/>
          <w:sz w:val="20"/>
          <w:szCs w:val="20"/>
        </w:rPr>
        <w:tab/>
      </w:r>
      <w:r w:rsidRPr="002F6905">
        <w:rPr>
          <w:rFonts w:ascii="Arial" w:eastAsia="Times New Roman" w:hAnsi="Arial" w:cs="Arial"/>
          <w:b/>
          <w:sz w:val="20"/>
          <w:szCs w:val="20"/>
        </w:rPr>
        <w:t>Stavbyvedúci pre tunely:</w:t>
      </w:r>
      <w:r w:rsidRPr="002F6905">
        <w:rPr>
          <w:rFonts w:ascii="Arial" w:eastAsia="Times New Roman" w:hAnsi="Arial" w:cs="Arial"/>
          <w:sz w:val="20"/>
          <w:szCs w:val="20"/>
        </w:rPr>
        <w:t xml:space="preserve"> preuká</w:t>
      </w:r>
      <w:r w:rsidR="00FC451A">
        <w:rPr>
          <w:rFonts w:ascii="Arial" w:eastAsia="Times New Roman" w:hAnsi="Arial" w:cs="Arial"/>
          <w:sz w:val="20"/>
          <w:szCs w:val="20"/>
        </w:rPr>
        <w:t>že</w:t>
      </w:r>
      <w:r w:rsidRPr="002F6905">
        <w:rPr>
          <w:rFonts w:ascii="Arial" w:eastAsia="Times New Roman" w:hAnsi="Arial" w:cs="Arial"/>
          <w:sz w:val="20"/>
          <w:szCs w:val="20"/>
        </w:rPr>
        <w:t xml:space="preserve"> odbornú prax </w:t>
      </w:r>
      <w:r w:rsidR="00FC451A">
        <w:rPr>
          <w:rFonts w:ascii="Arial" w:eastAsia="Times New Roman" w:hAnsi="Arial" w:cs="Arial"/>
          <w:sz w:val="20"/>
          <w:szCs w:val="20"/>
        </w:rPr>
        <w:t xml:space="preserve">za rozhodné obdobie </w:t>
      </w:r>
      <w:r w:rsidRPr="002F6905">
        <w:rPr>
          <w:rFonts w:ascii="Arial" w:eastAsia="Times New Roman" w:hAnsi="Arial" w:cs="Arial"/>
          <w:sz w:val="20"/>
          <w:szCs w:val="20"/>
        </w:rPr>
        <w:t xml:space="preserve">za nasledovných podmienok: </w:t>
      </w:r>
    </w:p>
    <w:p w14:paraId="2451BCCB" w14:textId="023DB35E" w:rsidR="00D82D86" w:rsidRPr="0095273D" w:rsidRDefault="00D04065" w:rsidP="0095273D">
      <w:pPr>
        <w:tabs>
          <w:tab w:val="left" w:pos="709"/>
        </w:tabs>
        <w:spacing w:after="0" w:line="240" w:lineRule="auto"/>
        <w:ind w:left="993" w:hanging="426"/>
        <w:contextualSpacing/>
        <w:jc w:val="both"/>
        <w:rPr>
          <w:rFonts w:ascii="Arial" w:eastAsia="Times New Roman" w:hAnsi="Arial" w:cs="Arial"/>
          <w:sz w:val="20"/>
          <w:szCs w:val="20"/>
        </w:rPr>
      </w:pPr>
      <w:r w:rsidRPr="0095273D">
        <w:rPr>
          <w:rFonts w:ascii="Arial" w:eastAsia="Times New Roman" w:hAnsi="Arial" w:cs="Arial"/>
          <w:sz w:val="20"/>
          <w:szCs w:val="20"/>
        </w:rPr>
        <w:tab/>
        <w:t>a)</w:t>
      </w:r>
      <w:r w:rsidRPr="0095273D">
        <w:rPr>
          <w:rFonts w:ascii="Arial" w:eastAsia="Times New Roman" w:hAnsi="Arial" w:cs="Arial"/>
          <w:sz w:val="20"/>
          <w:szCs w:val="20"/>
        </w:rPr>
        <w:tab/>
      </w:r>
      <w:r w:rsidR="00D82D86" w:rsidRPr="0095273D">
        <w:rPr>
          <w:rFonts w:ascii="Arial" w:eastAsia="Times New Roman" w:hAnsi="Arial" w:cs="Arial"/>
          <w:sz w:val="20"/>
          <w:szCs w:val="20"/>
        </w:rPr>
        <w:t xml:space="preserve">účasť na realizácii* min. 1 projektu pri stavbách </w:t>
      </w:r>
      <w:r w:rsidR="002C7143" w:rsidRPr="0095273D">
        <w:rPr>
          <w:rFonts w:ascii="Arial" w:eastAsia="Times New Roman" w:hAnsi="Arial" w:cs="Arial"/>
          <w:sz w:val="20"/>
          <w:szCs w:val="20"/>
        </w:rPr>
        <w:t>diaľn</w:t>
      </w:r>
      <w:r w:rsidR="002C7143">
        <w:rPr>
          <w:rFonts w:ascii="Arial" w:eastAsia="Times New Roman" w:hAnsi="Arial" w:cs="Arial"/>
          <w:sz w:val="20"/>
          <w:szCs w:val="20"/>
        </w:rPr>
        <w:t>ic</w:t>
      </w:r>
      <w:r w:rsidR="00C64129">
        <w:rPr>
          <w:rFonts w:ascii="Arial" w:eastAsia="Times New Roman" w:hAnsi="Arial" w:cs="Arial"/>
          <w:sz w:val="20"/>
          <w:szCs w:val="20"/>
        </w:rPr>
        <w:t>,</w:t>
      </w:r>
      <w:r w:rsidR="00D82D86" w:rsidRPr="0095273D">
        <w:rPr>
          <w:rFonts w:ascii="Arial" w:eastAsia="Times New Roman" w:hAnsi="Arial" w:cs="Arial"/>
          <w:sz w:val="20"/>
          <w:szCs w:val="20"/>
        </w:rPr>
        <w:t xml:space="preserve"> ktorých súčasťou bol minimálne 1 razený tunel s dĺžkou minimálne 500 m alebo rýchlostných ciest, ktorých súčasťou bol minimálne 1</w:t>
      </w:r>
      <w:r w:rsidR="00C64129">
        <w:rPr>
          <w:rFonts w:ascii="Arial" w:eastAsia="Times New Roman" w:hAnsi="Arial" w:cs="Arial"/>
          <w:sz w:val="20"/>
          <w:szCs w:val="20"/>
        </w:rPr>
        <w:t xml:space="preserve"> </w:t>
      </w:r>
      <w:r w:rsidR="00D82D86" w:rsidRPr="0095273D">
        <w:rPr>
          <w:rFonts w:ascii="Arial" w:eastAsia="Times New Roman" w:hAnsi="Arial" w:cs="Arial"/>
          <w:sz w:val="20"/>
          <w:szCs w:val="20"/>
        </w:rPr>
        <w:t xml:space="preserve">razený tunel s dĺžkou minimálne 500 m; </w:t>
      </w:r>
    </w:p>
    <w:p w14:paraId="6EC46C0B" w14:textId="2FBB391F" w:rsidR="00D82D86" w:rsidRPr="0095273D" w:rsidRDefault="00D04065" w:rsidP="0095273D">
      <w:pPr>
        <w:tabs>
          <w:tab w:val="left" w:pos="709"/>
        </w:tabs>
        <w:spacing w:after="0" w:line="240" w:lineRule="auto"/>
        <w:ind w:left="993" w:hanging="426"/>
        <w:contextualSpacing/>
        <w:jc w:val="both"/>
        <w:rPr>
          <w:rFonts w:ascii="Arial" w:eastAsia="Times New Roman" w:hAnsi="Arial" w:cs="Arial"/>
          <w:sz w:val="20"/>
          <w:szCs w:val="20"/>
        </w:rPr>
      </w:pPr>
      <w:r w:rsidRPr="0095273D">
        <w:rPr>
          <w:rFonts w:ascii="Arial" w:eastAsia="Times New Roman" w:hAnsi="Arial" w:cs="Arial"/>
          <w:sz w:val="20"/>
          <w:szCs w:val="20"/>
        </w:rPr>
        <w:tab/>
        <w:t>b)</w:t>
      </w:r>
      <w:r w:rsidRPr="0095273D">
        <w:rPr>
          <w:rFonts w:ascii="Arial" w:eastAsia="Times New Roman" w:hAnsi="Arial" w:cs="Arial"/>
          <w:sz w:val="20"/>
          <w:szCs w:val="20"/>
        </w:rPr>
        <w:tab/>
      </w:r>
      <w:r w:rsidR="00D82D86" w:rsidRPr="0095273D">
        <w:rPr>
          <w:rFonts w:ascii="Arial" w:eastAsia="Times New Roman" w:hAnsi="Arial" w:cs="Arial"/>
          <w:sz w:val="20"/>
          <w:szCs w:val="20"/>
        </w:rPr>
        <w:t xml:space="preserve">účasť na tomto projekte musí byť na pozícii stavbyvedúceho pre tunely - pre činnosti vykonávané banským spôsobom; </w:t>
      </w:r>
    </w:p>
    <w:p w14:paraId="0071D9F6" w14:textId="4FEF4DB4" w:rsidR="00D82D86" w:rsidRPr="0095273D" w:rsidRDefault="00D04065" w:rsidP="0095273D">
      <w:pPr>
        <w:tabs>
          <w:tab w:val="left" w:pos="709"/>
        </w:tabs>
        <w:spacing w:after="0" w:line="240" w:lineRule="auto"/>
        <w:ind w:left="993" w:hanging="426"/>
        <w:contextualSpacing/>
        <w:jc w:val="both"/>
        <w:rPr>
          <w:rFonts w:ascii="Arial" w:eastAsia="Times New Roman" w:hAnsi="Arial" w:cs="Arial"/>
          <w:sz w:val="20"/>
          <w:szCs w:val="20"/>
        </w:rPr>
      </w:pPr>
      <w:r w:rsidRPr="0095273D">
        <w:rPr>
          <w:rFonts w:ascii="Arial" w:eastAsia="Times New Roman" w:hAnsi="Arial" w:cs="Arial"/>
          <w:sz w:val="20"/>
          <w:szCs w:val="20"/>
        </w:rPr>
        <w:tab/>
        <w:t>c)</w:t>
      </w:r>
      <w:r w:rsidRPr="0095273D">
        <w:rPr>
          <w:rFonts w:ascii="Arial" w:eastAsia="Times New Roman" w:hAnsi="Arial" w:cs="Arial"/>
          <w:sz w:val="20"/>
          <w:szCs w:val="20"/>
        </w:rPr>
        <w:tab/>
      </w:r>
      <w:bookmarkStart w:id="54" w:name="_Hlk171934762"/>
      <w:r w:rsidR="00D82D86" w:rsidRPr="0095273D">
        <w:rPr>
          <w:rFonts w:ascii="Arial" w:eastAsia="Times New Roman" w:hAnsi="Arial" w:cs="Arial"/>
          <w:sz w:val="20"/>
          <w:szCs w:val="20"/>
        </w:rPr>
        <w:t xml:space="preserve">účasť na tomto projekte musí byť v minimálnej dobe trvania zodpovedajúcej </w:t>
      </w:r>
      <w:ins w:id="55" w:author="Autor">
        <w:r w:rsidR="00AD4426">
          <w:rPr>
            <w:rFonts w:ascii="Arial" w:eastAsia="Times New Roman" w:hAnsi="Arial" w:cs="Arial"/>
            <w:sz w:val="20"/>
            <w:szCs w:val="20"/>
          </w:rPr>
          <w:t>7</w:t>
        </w:r>
      </w:ins>
      <w:r w:rsidR="00D82D86" w:rsidRPr="0095273D">
        <w:rPr>
          <w:rFonts w:ascii="Arial" w:eastAsia="Times New Roman" w:hAnsi="Arial" w:cs="Arial"/>
          <w:sz w:val="20"/>
          <w:szCs w:val="20"/>
        </w:rPr>
        <w:t>5</w:t>
      </w:r>
      <w:del w:id="56" w:author="Autor">
        <w:r w:rsidR="00D82D86" w:rsidRPr="0095273D" w:rsidDel="00AD4426">
          <w:rPr>
            <w:rFonts w:ascii="Arial" w:eastAsia="Times New Roman" w:hAnsi="Arial" w:cs="Arial"/>
            <w:sz w:val="20"/>
            <w:szCs w:val="20"/>
          </w:rPr>
          <w:delText>0</w:delText>
        </w:r>
      </w:del>
      <w:r w:rsidR="00D82D86" w:rsidRPr="0095273D">
        <w:rPr>
          <w:rFonts w:ascii="Arial" w:eastAsia="Times New Roman" w:hAnsi="Arial" w:cs="Arial"/>
          <w:sz w:val="20"/>
          <w:szCs w:val="20"/>
        </w:rPr>
        <w:t xml:space="preserve"> % lehoty výstavby </w:t>
      </w:r>
      <w:del w:id="57" w:author="Autor">
        <w:r w:rsidR="00D82D86" w:rsidRPr="0095273D" w:rsidDel="00AD4426">
          <w:rPr>
            <w:rFonts w:ascii="Arial" w:eastAsia="Times New Roman" w:hAnsi="Arial" w:cs="Arial"/>
            <w:sz w:val="20"/>
            <w:szCs w:val="20"/>
          </w:rPr>
          <w:delText xml:space="preserve">Projektu </w:delText>
        </w:r>
      </w:del>
      <w:ins w:id="58" w:author="Autor">
        <w:r w:rsidR="00AD4426">
          <w:rPr>
            <w:rFonts w:ascii="Arial" w:eastAsia="Times New Roman" w:hAnsi="Arial" w:cs="Arial"/>
            <w:sz w:val="20"/>
            <w:szCs w:val="20"/>
          </w:rPr>
          <w:t>tunela</w:t>
        </w:r>
        <w:r w:rsidR="00AD4426" w:rsidRPr="0095273D">
          <w:rPr>
            <w:rFonts w:ascii="Arial" w:eastAsia="Times New Roman" w:hAnsi="Arial" w:cs="Arial"/>
            <w:sz w:val="20"/>
            <w:szCs w:val="20"/>
          </w:rPr>
          <w:t xml:space="preserve"> </w:t>
        </w:r>
      </w:ins>
      <w:r w:rsidR="00D82D86" w:rsidRPr="0095273D">
        <w:rPr>
          <w:rFonts w:ascii="Arial" w:eastAsia="Times New Roman" w:hAnsi="Arial" w:cs="Arial"/>
          <w:sz w:val="20"/>
          <w:szCs w:val="20"/>
        </w:rPr>
        <w:t>(za lehotu výstavby</w:t>
      </w:r>
      <w:ins w:id="59" w:author="Autor">
        <w:r w:rsidR="00AD4426">
          <w:rPr>
            <w:rFonts w:ascii="Arial" w:eastAsia="Times New Roman" w:hAnsi="Arial" w:cs="Arial"/>
            <w:sz w:val="20"/>
            <w:szCs w:val="20"/>
          </w:rPr>
          <w:t xml:space="preserve"> tunela</w:t>
        </w:r>
      </w:ins>
      <w:r w:rsidR="00D82D86" w:rsidRPr="0095273D">
        <w:rPr>
          <w:rFonts w:ascii="Arial" w:eastAsia="Times New Roman" w:hAnsi="Arial" w:cs="Arial"/>
          <w:sz w:val="20"/>
          <w:szCs w:val="20"/>
        </w:rPr>
        <w:t xml:space="preserve"> sa považuje lehota odo dňa</w:t>
      </w:r>
      <w:ins w:id="60" w:author="Autor">
        <w:r w:rsidR="00AD4426">
          <w:rPr>
            <w:rFonts w:ascii="Arial" w:eastAsia="Times New Roman" w:hAnsi="Arial" w:cs="Arial"/>
            <w:sz w:val="20"/>
            <w:szCs w:val="20"/>
          </w:rPr>
          <w:t xml:space="preserve"> </w:t>
        </w:r>
        <w:r w:rsidR="00AD4426" w:rsidRPr="00AD4426">
          <w:rPr>
            <w:rFonts w:ascii="Arial" w:eastAsia="Times New Roman" w:hAnsi="Arial" w:cs="Arial"/>
            <w:sz w:val="20"/>
            <w:szCs w:val="20"/>
          </w:rPr>
          <w:t>začatia prác na stavebných a technologických objektoch tunela po vydanie všetkých preberacích protokolov tých stavebných objektov tunela, ktoré umožňujú uviesť tunel do skúšobnej prevádzky s verejnosťou</w:t>
        </w:r>
      </w:ins>
      <w:del w:id="61" w:author="Autor">
        <w:r w:rsidR="00D82D86" w:rsidRPr="0095273D" w:rsidDel="00AD4426">
          <w:rPr>
            <w:rFonts w:ascii="Arial" w:eastAsia="Times New Roman" w:hAnsi="Arial" w:cs="Arial"/>
            <w:sz w:val="20"/>
            <w:szCs w:val="20"/>
          </w:rPr>
          <w:delText xml:space="preserve"> vydania Oznámenia o začatí prác po vydanie Preberacieho protokolu</w:delText>
        </w:r>
      </w:del>
      <w:r w:rsidR="00D82D86" w:rsidRPr="0095273D">
        <w:rPr>
          <w:rFonts w:ascii="Arial" w:eastAsia="Times New Roman" w:hAnsi="Arial" w:cs="Arial"/>
          <w:sz w:val="20"/>
          <w:szCs w:val="20"/>
        </w:rPr>
        <w:t>)</w:t>
      </w:r>
      <w:r w:rsidR="00D82D86" w:rsidRPr="0095273D">
        <w:rPr>
          <w:rFonts w:ascii="Arial" w:eastAsia="Times New Roman" w:hAnsi="Arial" w:cs="Arial"/>
          <w:sz w:val="20"/>
          <w:szCs w:val="20"/>
        </w:rPr>
        <w:t xml:space="preserve"> p</w:t>
      </w:r>
      <w:bookmarkStart w:id="62" w:name="_GoBack"/>
      <w:bookmarkEnd w:id="62"/>
      <w:r w:rsidR="00D82D86" w:rsidRPr="0095273D">
        <w:rPr>
          <w:rFonts w:ascii="Arial" w:eastAsia="Times New Roman" w:hAnsi="Arial" w:cs="Arial"/>
          <w:sz w:val="20"/>
          <w:szCs w:val="20"/>
        </w:rPr>
        <w:t>ri stavbách diaľnic alebo rýchlostných ciest, ktorých súčasťou bol razený tunel/tunely</w:t>
      </w:r>
      <w:r w:rsidR="00D82D86" w:rsidRPr="0095273D">
        <w:rPr>
          <w:rFonts w:ascii="Arial" w:eastAsia="Times New Roman" w:hAnsi="Arial" w:cs="Arial"/>
          <w:sz w:val="20"/>
          <w:szCs w:val="20"/>
        </w:rPr>
        <w:t>;</w:t>
      </w:r>
    </w:p>
    <w:p w14:paraId="2AC35E80" w14:textId="08AA1F90" w:rsidR="00D82D86" w:rsidRPr="0095273D" w:rsidRDefault="00D04065" w:rsidP="0095273D">
      <w:pPr>
        <w:tabs>
          <w:tab w:val="left" w:pos="709"/>
        </w:tabs>
        <w:spacing w:after="0" w:line="240" w:lineRule="auto"/>
        <w:ind w:left="993" w:hanging="426"/>
        <w:contextualSpacing/>
        <w:jc w:val="both"/>
        <w:rPr>
          <w:rFonts w:ascii="Arial" w:eastAsia="Times New Roman" w:hAnsi="Arial" w:cs="Arial"/>
          <w:sz w:val="20"/>
          <w:szCs w:val="20"/>
        </w:rPr>
      </w:pPr>
      <w:r w:rsidRPr="0095273D">
        <w:rPr>
          <w:rFonts w:ascii="Arial" w:eastAsia="Times New Roman" w:hAnsi="Arial" w:cs="Arial"/>
          <w:sz w:val="20"/>
          <w:szCs w:val="20"/>
        </w:rPr>
        <w:tab/>
        <w:t>d)</w:t>
      </w:r>
      <w:r w:rsidRPr="0095273D">
        <w:rPr>
          <w:rFonts w:ascii="Arial" w:eastAsia="Times New Roman" w:hAnsi="Arial" w:cs="Arial"/>
          <w:sz w:val="20"/>
          <w:szCs w:val="20"/>
        </w:rPr>
        <w:tab/>
      </w:r>
      <w:r w:rsidR="00D82D86" w:rsidRPr="0095273D">
        <w:rPr>
          <w:rFonts w:ascii="Arial" w:eastAsia="Times New Roman" w:hAnsi="Arial" w:cs="Arial"/>
          <w:sz w:val="20"/>
          <w:szCs w:val="20"/>
        </w:rPr>
        <w:t xml:space="preserve">tento </w:t>
      </w:r>
      <w:del w:id="63" w:author="Autor">
        <w:r w:rsidR="00D82D86" w:rsidRPr="0095273D" w:rsidDel="005F7EBE">
          <w:rPr>
            <w:rFonts w:ascii="Arial" w:eastAsia="Times New Roman" w:hAnsi="Arial" w:cs="Arial"/>
            <w:sz w:val="20"/>
            <w:szCs w:val="20"/>
          </w:rPr>
          <w:delText xml:space="preserve">projekt </w:delText>
        </w:r>
      </w:del>
      <w:ins w:id="64" w:author="Autor">
        <w:r w:rsidR="005F7EBE">
          <w:rPr>
            <w:rFonts w:ascii="Arial" w:eastAsia="Times New Roman" w:hAnsi="Arial" w:cs="Arial"/>
            <w:sz w:val="20"/>
            <w:szCs w:val="20"/>
          </w:rPr>
          <w:t>tunel</w:t>
        </w:r>
        <w:r w:rsidR="005F7EBE" w:rsidRPr="0095273D">
          <w:rPr>
            <w:rFonts w:ascii="Arial" w:eastAsia="Times New Roman" w:hAnsi="Arial" w:cs="Arial"/>
            <w:sz w:val="20"/>
            <w:szCs w:val="20"/>
          </w:rPr>
          <w:t xml:space="preserve"> </w:t>
        </w:r>
      </w:ins>
      <w:r w:rsidR="00D82D86" w:rsidRPr="0095273D">
        <w:rPr>
          <w:rFonts w:ascii="Arial" w:eastAsia="Times New Roman" w:hAnsi="Arial" w:cs="Arial"/>
          <w:sz w:val="20"/>
          <w:szCs w:val="20"/>
        </w:rPr>
        <w:t xml:space="preserve">musí byť v celkovej zmluvnej cene stavebných </w:t>
      </w:r>
      <w:ins w:id="65" w:author="Autor">
        <w:r w:rsidR="005F7EBE">
          <w:rPr>
            <w:rFonts w:ascii="Arial" w:eastAsia="Times New Roman" w:hAnsi="Arial" w:cs="Arial"/>
            <w:sz w:val="20"/>
            <w:szCs w:val="20"/>
          </w:rPr>
          <w:t xml:space="preserve">a technologických </w:t>
        </w:r>
      </w:ins>
      <w:r w:rsidR="00D82D86" w:rsidRPr="0095273D">
        <w:rPr>
          <w:rFonts w:ascii="Arial" w:eastAsia="Times New Roman" w:hAnsi="Arial" w:cs="Arial"/>
          <w:sz w:val="20"/>
          <w:szCs w:val="20"/>
        </w:rPr>
        <w:t xml:space="preserve">prác </w:t>
      </w:r>
      <w:del w:id="66" w:author="Autor">
        <w:r w:rsidR="00D82D86" w:rsidRPr="0095273D" w:rsidDel="005F7EBE">
          <w:rPr>
            <w:rFonts w:ascii="Arial" w:eastAsia="Times New Roman" w:hAnsi="Arial" w:cs="Arial"/>
            <w:sz w:val="20"/>
            <w:szCs w:val="20"/>
          </w:rPr>
          <w:delText xml:space="preserve">projektu </w:delText>
        </w:r>
      </w:del>
      <w:r w:rsidR="00D82D86" w:rsidRPr="0095273D">
        <w:rPr>
          <w:rFonts w:ascii="Arial" w:eastAsia="Times New Roman" w:hAnsi="Arial" w:cs="Arial"/>
          <w:sz w:val="20"/>
          <w:szCs w:val="20"/>
        </w:rPr>
        <w:t xml:space="preserve">minimálne </w:t>
      </w:r>
      <w:ins w:id="67" w:author="Autor">
        <w:r w:rsidR="005F7EBE">
          <w:rPr>
            <w:rFonts w:ascii="Arial" w:eastAsia="Times New Roman" w:hAnsi="Arial" w:cs="Arial"/>
            <w:sz w:val="20"/>
            <w:szCs w:val="20"/>
          </w:rPr>
          <w:t>3</w:t>
        </w:r>
      </w:ins>
      <w:del w:id="68" w:author="Autor">
        <w:r w:rsidR="00D82D86" w:rsidRPr="0095273D" w:rsidDel="005F7EBE">
          <w:rPr>
            <w:rFonts w:ascii="Arial" w:eastAsia="Times New Roman" w:hAnsi="Arial" w:cs="Arial"/>
            <w:sz w:val="20"/>
            <w:szCs w:val="20"/>
          </w:rPr>
          <w:delText>5</w:delText>
        </w:r>
      </w:del>
      <w:r w:rsidR="00D82D86" w:rsidRPr="0095273D">
        <w:rPr>
          <w:rFonts w:ascii="Arial" w:eastAsia="Times New Roman" w:hAnsi="Arial" w:cs="Arial"/>
          <w:sz w:val="20"/>
          <w:szCs w:val="20"/>
        </w:rPr>
        <w:t xml:space="preserve">0 000 000,- </w:t>
      </w:r>
      <w:r w:rsidR="00475F9F">
        <w:rPr>
          <w:rFonts w:ascii="Arial" w:eastAsia="Times New Roman" w:hAnsi="Arial" w:cs="Arial"/>
          <w:sz w:val="20"/>
          <w:szCs w:val="20"/>
        </w:rPr>
        <w:t>EUR</w:t>
      </w:r>
      <w:r w:rsidR="00D82D86" w:rsidRPr="0095273D">
        <w:rPr>
          <w:rFonts w:ascii="Arial" w:eastAsia="Times New Roman" w:hAnsi="Arial" w:cs="Arial"/>
          <w:sz w:val="20"/>
          <w:szCs w:val="20"/>
        </w:rPr>
        <w:t xml:space="preserve"> (slovom</w:t>
      </w:r>
      <w:r w:rsidR="00475F9F">
        <w:rPr>
          <w:rFonts w:ascii="Arial" w:eastAsia="Times New Roman" w:hAnsi="Arial" w:cs="Arial"/>
          <w:sz w:val="20"/>
          <w:szCs w:val="20"/>
        </w:rPr>
        <w:t>:</w:t>
      </w:r>
      <w:r w:rsidR="00D82D86" w:rsidRPr="0095273D">
        <w:rPr>
          <w:rFonts w:ascii="Arial" w:eastAsia="Times New Roman" w:hAnsi="Arial" w:cs="Arial"/>
          <w:sz w:val="20"/>
          <w:szCs w:val="20"/>
        </w:rPr>
        <w:t xml:space="preserve"> </w:t>
      </w:r>
      <w:del w:id="69" w:author="Autor">
        <w:r w:rsidR="00D82D86" w:rsidRPr="0095273D" w:rsidDel="005F7EBE">
          <w:rPr>
            <w:rFonts w:ascii="Arial" w:eastAsia="Times New Roman" w:hAnsi="Arial" w:cs="Arial"/>
            <w:sz w:val="20"/>
            <w:szCs w:val="20"/>
          </w:rPr>
          <w:delText xml:space="preserve">päťdesiat </w:delText>
        </w:r>
      </w:del>
      <w:ins w:id="70" w:author="Autor">
        <w:r w:rsidR="005F7EBE">
          <w:rPr>
            <w:rFonts w:ascii="Arial" w:eastAsia="Times New Roman" w:hAnsi="Arial" w:cs="Arial"/>
            <w:sz w:val="20"/>
            <w:szCs w:val="20"/>
          </w:rPr>
          <w:t>tridsať</w:t>
        </w:r>
        <w:r w:rsidR="005F7EBE" w:rsidRPr="0095273D">
          <w:rPr>
            <w:rFonts w:ascii="Arial" w:eastAsia="Times New Roman" w:hAnsi="Arial" w:cs="Arial"/>
            <w:sz w:val="20"/>
            <w:szCs w:val="20"/>
          </w:rPr>
          <w:t xml:space="preserve"> </w:t>
        </w:r>
      </w:ins>
      <w:r w:rsidR="00D82D86" w:rsidRPr="0095273D">
        <w:rPr>
          <w:rFonts w:ascii="Arial" w:eastAsia="Times New Roman" w:hAnsi="Arial" w:cs="Arial"/>
          <w:sz w:val="20"/>
          <w:szCs w:val="20"/>
        </w:rPr>
        <w:t>miliónov eur) bez DPH.</w:t>
      </w:r>
    </w:p>
    <w:bookmarkEnd w:id="54"/>
    <w:p w14:paraId="240D2DD1" w14:textId="77777777" w:rsidR="00977ED7" w:rsidRPr="0095273D" w:rsidRDefault="00977ED7" w:rsidP="0095273D">
      <w:pPr>
        <w:spacing w:after="0" w:line="240" w:lineRule="auto"/>
        <w:contextualSpacing/>
        <w:jc w:val="both"/>
        <w:rPr>
          <w:rFonts w:ascii="Arial" w:hAnsi="Arial" w:cs="Arial"/>
          <w:spacing w:val="-8"/>
          <w:sz w:val="20"/>
          <w:szCs w:val="20"/>
          <w:highlight w:val="yellow"/>
        </w:rPr>
      </w:pPr>
    </w:p>
    <w:p w14:paraId="28A37DB0" w14:textId="77777777" w:rsidR="00977ED7" w:rsidRPr="0095273D" w:rsidRDefault="009834CB" w:rsidP="0095273D">
      <w:pPr>
        <w:spacing w:after="0" w:line="240" w:lineRule="auto"/>
        <w:ind w:left="709" w:hanging="425"/>
        <w:contextualSpacing/>
        <w:jc w:val="both"/>
        <w:rPr>
          <w:rFonts w:ascii="Arial" w:hAnsi="Arial" w:cs="Arial"/>
          <w:sz w:val="20"/>
          <w:szCs w:val="20"/>
        </w:rPr>
      </w:pPr>
      <w:r w:rsidRPr="0095273D">
        <w:rPr>
          <w:rFonts w:ascii="Arial" w:hAnsi="Arial" w:cs="Arial"/>
          <w:sz w:val="20"/>
          <w:szCs w:val="20"/>
        </w:rPr>
        <w:t>2.</w:t>
      </w:r>
      <w:r w:rsidR="00D82D86" w:rsidRPr="0095273D">
        <w:rPr>
          <w:rFonts w:ascii="Arial" w:hAnsi="Arial" w:cs="Arial"/>
          <w:sz w:val="20"/>
          <w:szCs w:val="20"/>
        </w:rPr>
        <w:t>4</w:t>
      </w:r>
      <w:r w:rsidR="00977ED7" w:rsidRPr="0095273D">
        <w:rPr>
          <w:rFonts w:ascii="Arial" w:hAnsi="Arial" w:cs="Arial"/>
          <w:sz w:val="20"/>
          <w:szCs w:val="20"/>
        </w:rPr>
        <w:t>.</w:t>
      </w:r>
      <w:r w:rsidR="00977ED7" w:rsidRPr="0095273D">
        <w:rPr>
          <w:rFonts w:ascii="Arial" w:hAnsi="Arial" w:cs="Arial"/>
          <w:b/>
          <w:sz w:val="20"/>
          <w:szCs w:val="20"/>
        </w:rPr>
        <w:t xml:space="preserve"> Hlavný inžinier projektu</w:t>
      </w:r>
      <w:r w:rsidR="00D04065" w:rsidRPr="0095273D">
        <w:rPr>
          <w:rFonts w:ascii="Arial" w:hAnsi="Arial" w:cs="Arial"/>
          <w:b/>
          <w:sz w:val="20"/>
          <w:szCs w:val="20"/>
        </w:rPr>
        <w:t>:</w:t>
      </w:r>
      <w:r w:rsidR="00977ED7" w:rsidRPr="0095273D">
        <w:rPr>
          <w:rFonts w:ascii="Arial" w:hAnsi="Arial" w:cs="Arial"/>
          <w:sz w:val="20"/>
          <w:szCs w:val="20"/>
        </w:rPr>
        <w:t xml:space="preserve"> preuká</w:t>
      </w:r>
      <w:r w:rsidR="00E255DB" w:rsidRPr="0095273D">
        <w:rPr>
          <w:rFonts w:ascii="Arial" w:hAnsi="Arial" w:cs="Arial"/>
          <w:sz w:val="20"/>
          <w:szCs w:val="20"/>
        </w:rPr>
        <w:t>že</w:t>
      </w:r>
      <w:r w:rsidR="00977ED7" w:rsidRPr="0095273D">
        <w:rPr>
          <w:rFonts w:ascii="Arial" w:hAnsi="Arial" w:cs="Arial"/>
          <w:sz w:val="20"/>
          <w:szCs w:val="20"/>
        </w:rPr>
        <w:t xml:space="preserve"> </w:t>
      </w:r>
      <w:r w:rsidR="00E255DB" w:rsidRPr="0095273D">
        <w:rPr>
          <w:rFonts w:ascii="Arial" w:hAnsi="Arial" w:cs="Arial"/>
          <w:sz w:val="20"/>
          <w:szCs w:val="20"/>
        </w:rPr>
        <w:t>odbornú prax za rozhodné obdobie za nasledovných podmienok:</w:t>
      </w:r>
    </w:p>
    <w:p w14:paraId="23198119" w14:textId="6A39FD1A" w:rsidR="00E43E9D" w:rsidRPr="0095273D" w:rsidRDefault="00E255DB"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a) </w:t>
      </w:r>
      <w:r w:rsidRPr="0095273D">
        <w:rPr>
          <w:rFonts w:ascii="Arial" w:hAnsi="Arial" w:cs="Arial"/>
          <w:sz w:val="20"/>
          <w:szCs w:val="20"/>
        </w:rPr>
        <w:tab/>
      </w:r>
      <w:r w:rsidR="00977ED7" w:rsidRPr="0095273D">
        <w:rPr>
          <w:rFonts w:ascii="Arial" w:hAnsi="Arial" w:cs="Arial"/>
          <w:sz w:val="20"/>
          <w:szCs w:val="20"/>
        </w:rPr>
        <w:t>zoznam projektov</w:t>
      </w:r>
      <w:r w:rsidR="002069F5" w:rsidRPr="0095273D">
        <w:rPr>
          <w:rFonts w:ascii="Arial" w:hAnsi="Arial" w:cs="Arial"/>
          <w:sz w:val="20"/>
          <w:szCs w:val="20"/>
        </w:rPr>
        <w:t>***</w:t>
      </w:r>
      <w:r w:rsidR="00977ED7" w:rsidRPr="0095273D">
        <w:rPr>
          <w:rFonts w:ascii="Arial" w:hAnsi="Arial" w:cs="Arial"/>
          <w:sz w:val="20"/>
          <w:szCs w:val="20"/>
        </w:rPr>
        <w:t xml:space="preserve"> u ktorých vykonával hlavného inžiniera projektu</w:t>
      </w:r>
      <w:r w:rsidR="00AC5760" w:rsidRPr="0095273D">
        <w:rPr>
          <w:rFonts w:ascii="Arial" w:eastAsia="Arial Unicode MS" w:hAnsi="Arial" w:cs="Arial"/>
          <w:sz w:val="20"/>
          <w:szCs w:val="20"/>
          <w:u w:color="000000"/>
        </w:rPr>
        <w:t>/zástupc</w:t>
      </w:r>
      <w:r w:rsidR="00A565BB" w:rsidRPr="0095273D">
        <w:rPr>
          <w:rFonts w:ascii="Arial" w:eastAsia="Arial Unicode MS" w:hAnsi="Arial" w:cs="Arial"/>
          <w:sz w:val="20"/>
          <w:szCs w:val="20"/>
          <w:u w:color="000000"/>
        </w:rPr>
        <w:t>u</w:t>
      </w:r>
      <w:r w:rsidR="00AC5760" w:rsidRPr="0095273D">
        <w:rPr>
          <w:rFonts w:ascii="Arial" w:eastAsia="Arial Unicode MS" w:hAnsi="Arial" w:cs="Arial"/>
          <w:sz w:val="20"/>
          <w:szCs w:val="20"/>
          <w:u w:color="000000"/>
        </w:rPr>
        <w:t xml:space="preserve"> hlavného inžiniera </w:t>
      </w:r>
      <w:r w:rsidR="00A565BB" w:rsidRPr="0095273D">
        <w:rPr>
          <w:rFonts w:ascii="Arial" w:eastAsia="Arial Unicode MS" w:hAnsi="Arial" w:cs="Arial"/>
          <w:sz w:val="20"/>
          <w:szCs w:val="20"/>
          <w:u w:color="000000"/>
        </w:rPr>
        <w:t>projektu</w:t>
      </w:r>
      <w:r w:rsidR="00AC5760" w:rsidRPr="0095273D">
        <w:rPr>
          <w:rFonts w:ascii="Arial" w:eastAsia="Arial Unicode MS" w:hAnsi="Arial" w:cs="Arial"/>
          <w:sz w:val="20"/>
          <w:szCs w:val="20"/>
          <w:u w:color="000000"/>
        </w:rPr>
        <w:t>/zodpovedného projektanta</w:t>
      </w:r>
      <w:r w:rsidR="00977ED7" w:rsidRPr="0095273D">
        <w:rPr>
          <w:rFonts w:ascii="Arial" w:hAnsi="Arial" w:cs="Arial"/>
          <w:sz w:val="20"/>
          <w:szCs w:val="20"/>
        </w:rPr>
        <w:t>, minimálne 1v stupni DSP alebo DRS pre stavby diaľnic alebo rýchlostných ciest</w:t>
      </w:r>
      <w:r w:rsidR="00AC5760" w:rsidRPr="0095273D">
        <w:rPr>
          <w:rFonts w:ascii="Arial" w:hAnsi="Arial" w:cs="Arial"/>
          <w:sz w:val="20"/>
          <w:szCs w:val="20"/>
        </w:rPr>
        <w:t xml:space="preserve"> </w:t>
      </w:r>
      <w:r w:rsidR="00977ED7" w:rsidRPr="0095273D">
        <w:rPr>
          <w:rFonts w:ascii="Arial" w:hAnsi="Arial" w:cs="Arial"/>
          <w:sz w:val="20"/>
          <w:szCs w:val="20"/>
        </w:rPr>
        <w:t xml:space="preserve"> alebo cesty I. triedy</w:t>
      </w:r>
      <w:r w:rsidR="00D27F44" w:rsidRPr="0095273D">
        <w:rPr>
          <w:rFonts w:ascii="Arial" w:hAnsi="Arial" w:cs="Arial"/>
          <w:sz w:val="20"/>
          <w:szCs w:val="20"/>
        </w:rPr>
        <w:t xml:space="preserve"> </w:t>
      </w:r>
      <w:r w:rsidR="006E02D9" w:rsidRPr="0095273D">
        <w:rPr>
          <w:rFonts w:ascii="Arial" w:hAnsi="Arial" w:cs="Arial"/>
          <w:sz w:val="20"/>
          <w:szCs w:val="20"/>
        </w:rPr>
        <w:t>alebo ciest obdobného charakteru</w:t>
      </w:r>
      <w:r w:rsidR="00A565BB" w:rsidRPr="0095273D">
        <w:rPr>
          <w:rFonts w:ascii="Arial" w:hAnsi="Arial" w:cs="Arial"/>
          <w:sz w:val="20"/>
          <w:szCs w:val="20"/>
        </w:rPr>
        <w:t>*</w:t>
      </w:r>
      <w:r w:rsidR="006E02D9" w:rsidRPr="0095273D">
        <w:rPr>
          <w:rFonts w:ascii="Arial" w:hAnsi="Arial" w:cs="Arial"/>
          <w:sz w:val="20"/>
          <w:szCs w:val="20"/>
        </w:rPr>
        <w:t xml:space="preserve">, </w:t>
      </w:r>
      <w:r w:rsidR="00D27F44" w:rsidRPr="0095273D">
        <w:rPr>
          <w:rFonts w:ascii="Arial" w:hAnsi="Arial" w:cs="Arial"/>
          <w:sz w:val="20"/>
          <w:szCs w:val="20"/>
        </w:rPr>
        <w:t>v dĺžke minimálne 1000 metrov</w:t>
      </w:r>
      <w:r w:rsidR="00E43E9D" w:rsidRPr="0095273D">
        <w:rPr>
          <w:rFonts w:ascii="Arial" w:hAnsi="Arial" w:cs="Arial"/>
          <w:sz w:val="20"/>
          <w:szCs w:val="20"/>
        </w:rPr>
        <w:t>;</w:t>
      </w:r>
    </w:p>
    <w:p w14:paraId="247A6819" w14:textId="77777777" w:rsidR="00945C80" w:rsidRPr="0095273D" w:rsidRDefault="00E43E9D"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b)</w:t>
      </w:r>
      <w:r w:rsidRPr="0095273D">
        <w:rPr>
          <w:rFonts w:ascii="Arial" w:hAnsi="Arial" w:cs="Arial"/>
          <w:sz w:val="20"/>
          <w:szCs w:val="20"/>
        </w:rPr>
        <w:tab/>
        <w:t>v</w:t>
      </w:r>
      <w:r w:rsidR="00977ED7" w:rsidRPr="0095273D">
        <w:rPr>
          <w:rFonts w:ascii="Arial" w:hAnsi="Arial" w:cs="Arial"/>
          <w:sz w:val="20"/>
          <w:szCs w:val="20"/>
        </w:rPr>
        <w:t>erejný obstarávateľ uzná hlavnému inžinierovi projektu len tie poskytnuté zmluvy v rámci predloženého zoznamu (DSP a DRS), u ktorých bola predložená dokumentácia potvrdená podpisom a odtlačkom pečiatky odbornej spôsobilosti hlavného inžiniera projektu. Uchádzač predloží kópiu príslušnej strany, z ktorej sa dajú overiť potrebné informácie</w:t>
      </w:r>
      <w:r w:rsidR="00CE75A3" w:rsidRPr="0095273D">
        <w:rPr>
          <w:rFonts w:ascii="Arial" w:hAnsi="Arial" w:cs="Arial"/>
          <w:sz w:val="20"/>
          <w:szCs w:val="20"/>
        </w:rPr>
        <w:t>;</w:t>
      </w:r>
    </w:p>
    <w:p w14:paraId="06F85845" w14:textId="4DAFB7CB" w:rsidR="007A7577" w:rsidRPr="002F6905" w:rsidRDefault="00945C80" w:rsidP="0095273D">
      <w:pPr>
        <w:spacing w:after="0" w:line="240" w:lineRule="auto"/>
        <w:ind w:left="993" w:hanging="284"/>
        <w:contextualSpacing/>
        <w:jc w:val="both"/>
        <w:rPr>
          <w:rFonts w:ascii="Arial" w:eastAsia="Arial" w:hAnsi="Arial" w:cs="Arial"/>
          <w:sz w:val="20"/>
          <w:szCs w:val="20"/>
          <w:u w:color="000000"/>
          <w:bdr w:val="nil"/>
        </w:rPr>
      </w:pPr>
      <w:r w:rsidRPr="0095273D">
        <w:rPr>
          <w:rFonts w:ascii="Arial" w:eastAsia="Arial" w:hAnsi="Arial" w:cs="Arial"/>
          <w:sz w:val="20"/>
          <w:szCs w:val="20"/>
          <w:u w:color="000000"/>
          <w:bdr w:val="nil"/>
        </w:rPr>
        <w:t>c)</w:t>
      </w:r>
      <w:r w:rsidRPr="0095273D">
        <w:rPr>
          <w:rFonts w:ascii="Arial" w:eastAsia="Arial" w:hAnsi="Arial" w:cs="Arial"/>
          <w:sz w:val="20"/>
          <w:szCs w:val="20"/>
          <w:u w:color="000000"/>
          <w:bdr w:val="nil"/>
        </w:rPr>
        <w:tab/>
      </w:r>
      <w:r w:rsidR="00C64129">
        <w:rPr>
          <w:rFonts w:ascii="Arial" w:eastAsia="Arial" w:hAnsi="Arial" w:cs="Arial"/>
          <w:sz w:val="20"/>
          <w:szCs w:val="20"/>
          <w:u w:color="000000"/>
          <w:bdr w:val="nil"/>
        </w:rPr>
        <w:t>ú</w:t>
      </w:r>
      <w:r w:rsidR="00627820" w:rsidRPr="0095273D">
        <w:rPr>
          <w:rFonts w:ascii="Arial" w:eastAsia="Arial" w:hAnsi="Arial" w:cs="Arial"/>
          <w:sz w:val="20"/>
          <w:szCs w:val="20"/>
          <w:u w:color="000000"/>
          <w:bdr w:val="nil"/>
        </w:rPr>
        <w:t>časť na t</w:t>
      </w:r>
      <w:r w:rsidR="00365695" w:rsidRPr="0095273D">
        <w:rPr>
          <w:rFonts w:ascii="Arial" w:eastAsia="Arial" w:hAnsi="Arial" w:cs="Arial"/>
          <w:sz w:val="20"/>
          <w:szCs w:val="20"/>
          <w:u w:color="000000"/>
          <w:bdr w:val="nil"/>
        </w:rPr>
        <w:t>omto</w:t>
      </w:r>
      <w:r w:rsidR="00627820" w:rsidRPr="0095273D">
        <w:rPr>
          <w:rFonts w:ascii="Arial" w:eastAsia="Arial" w:hAnsi="Arial" w:cs="Arial"/>
          <w:sz w:val="20"/>
          <w:szCs w:val="20"/>
          <w:u w:color="000000"/>
          <w:bdr w:val="nil"/>
        </w:rPr>
        <w:t xml:space="preserve"> projekt</w:t>
      </w:r>
      <w:r w:rsidR="00365695" w:rsidRPr="0095273D">
        <w:rPr>
          <w:rFonts w:ascii="Arial" w:eastAsia="Arial" w:hAnsi="Arial" w:cs="Arial"/>
          <w:sz w:val="20"/>
          <w:szCs w:val="20"/>
          <w:u w:color="000000"/>
          <w:bdr w:val="nil"/>
        </w:rPr>
        <w:t>e</w:t>
      </w:r>
      <w:r w:rsidR="00627820" w:rsidRPr="0095273D">
        <w:rPr>
          <w:rFonts w:ascii="Arial" w:eastAsia="Arial" w:hAnsi="Arial" w:cs="Arial"/>
          <w:sz w:val="20"/>
          <w:szCs w:val="20"/>
          <w:u w:color="000000"/>
          <w:bdr w:val="nil"/>
        </w:rPr>
        <w:t xml:space="preserve"> na danej pozícií musí byť v minimálnej dobe trvania zodpovedajúcej 50</w:t>
      </w:r>
      <w:r w:rsidR="00E43E9D" w:rsidRPr="0095273D">
        <w:rPr>
          <w:rFonts w:ascii="Arial" w:eastAsia="Arial" w:hAnsi="Arial" w:cs="Arial"/>
          <w:sz w:val="20"/>
          <w:szCs w:val="20"/>
          <w:u w:color="000000"/>
          <w:bdr w:val="nil"/>
        </w:rPr>
        <w:t xml:space="preserve"> </w:t>
      </w:r>
      <w:r w:rsidR="00627820" w:rsidRPr="0095273D">
        <w:rPr>
          <w:rFonts w:ascii="Arial" w:eastAsia="Arial" w:hAnsi="Arial" w:cs="Arial"/>
          <w:sz w:val="20"/>
          <w:szCs w:val="20"/>
          <w:u w:color="000000"/>
          <w:bdr w:val="nil"/>
        </w:rPr>
        <w:t xml:space="preserve">% lehoty trvania </w:t>
      </w:r>
      <w:r w:rsidR="00365695" w:rsidRPr="0095273D">
        <w:rPr>
          <w:rFonts w:ascii="Arial" w:eastAsia="Arial" w:hAnsi="Arial" w:cs="Arial"/>
          <w:sz w:val="20"/>
          <w:szCs w:val="20"/>
          <w:u w:color="000000"/>
          <w:bdr w:val="nil"/>
        </w:rPr>
        <w:t>p</w:t>
      </w:r>
      <w:r w:rsidR="00627820" w:rsidRPr="0095273D">
        <w:rPr>
          <w:rFonts w:ascii="Arial" w:eastAsia="Arial" w:hAnsi="Arial" w:cs="Arial"/>
          <w:sz w:val="20"/>
          <w:szCs w:val="20"/>
          <w:u w:color="000000"/>
          <w:bdr w:val="nil"/>
        </w:rPr>
        <w:t xml:space="preserve">rojektu (za lehotu trvania </w:t>
      </w:r>
      <w:r w:rsidR="00365695" w:rsidRPr="0095273D">
        <w:rPr>
          <w:rFonts w:ascii="Arial" w:eastAsia="Arial" w:hAnsi="Arial" w:cs="Arial"/>
          <w:sz w:val="20"/>
          <w:szCs w:val="20"/>
          <w:u w:color="000000"/>
          <w:bdr w:val="nil"/>
        </w:rPr>
        <w:t>p</w:t>
      </w:r>
      <w:r w:rsidR="00627820" w:rsidRPr="0095273D">
        <w:rPr>
          <w:rFonts w:ascii="Arial" w:eastAsia="Arial" w:hAnsi="Arial" w:cs="Arial"/>
          <w:sz w:val="20"/>
          <w:szCs w:val="20"/>
          <w:u w:color="000000"/>
          <w:bdr w:val="nil"/>
        </w:rPr>
        <w:t xml:space="preserve">rojektu sa považuje lehota odo dňa podpisu </w:t>
      </w:r>
      <w:r w:rsidR="00627820" w:rsidRPr="002F6905">
        <w:rPr>
          <w:rFonts w:ascii="Arial" w:eastAsia="Arial" w:hAnsi="Arial" w:cs="Arial"/>
          <w:sz w:val="20"/>
          <w:szCs w:val="20"/>
          <w:u w:color="000000"/>
          <w:bdr w:val="nil"/>
        </w:rPr>
        <w:t>zmluvy  po vydanie Preberacieho protokolu</w:t>
      </w:r>
      <w:r w:rsidR="00E43E9D" w:rsidRPr="002F6905">
        <w:rPr>
          <w:rFonts w:ascii="Arial" w:eastAsia="Arial" w:hAnsi="Arial" w:cs="Arial"/>
          <w:sz w:val="20"/>
          <w:szCs w:val="20"/>
          <w:u w:color="000000"/>
          <w:bdr w:val="nil"/>
        </w:rPr>
        <w:t>;</w:t>
      </w:r>
    </w:p>
    <w:p w14:paraId="005F0E59" w14:textId="60F466FF" w:rsidR="00E43E9D" w:rsidRPr="002F6905" w:rsidRDefault="00945C80" w:rsidP="0095273D">
      <w:pPr>
        <w:spacing w:after="0" w:line="240" w:lineRule="auto"/>
        <w:ind w:left="993" w:hanging="284"/>
        <w:contextualSpacing/>
        <w:jc w:val="both"/>
        <w:rPr>
          <w:rFonts w:ascii="Arial" w:eastAsia="Arial" w:hAnsi="Arial" w:cs="Arial"/>
          <w:sz w:val="20"/>
          <w:szCs w:val="20"/>
          <w:u w:color="000000"/>
          <w:bdr w:val="nil"/>
        </w:rPr>
      </w:pPr>
      <w:r w:rsidRPr="002F6905">
        <w:rPr>
          <w:rFonts w:ascii="Arial" w:eastAsia="Arial" w:hAnsi="Arial" w:cs="Arial"/>
          <w:sz w:val="20"/>
          <w:szCs w:val="20"/>
          <w:u w:color="000000"/>
          <w:bdr w:val="nil"/>
        </w:rPr>
        <w:t>d</w:t>
      </w:r>
      <w:r w:rsidR="00E43E9D" w:rsidRPr="002F6905">
        <w:rPr>
          <w:rFonts w:ascii="Arial" w:eastAsia="Arial" w:hAnsi="Arial" w:cs="Arial"/>
          <w:sz w:val="20"/>
          <w:szCs w:val="20"/>
          <w:u w:color="000000"/>
          <w:bdr w:val="nil"/>
        </w:rPr>
        <w:t>)</w:t>
      </w:r>
      <w:r w:rsidR="00E43E9D" w:rsidRPr="002F6905">
        <w:rPr>
          <w:rFonts w:ascii="Arial" w:eastAsia="Arial" w:hAnsi="Arial" w:cs="Arial"/>
          <w:sz w:val="20"/>
          <w:szCs w:val="20"/>
          <w:u w:color="000000"/>
          <w:bdr w:val="nil"/>
        </w:rPr>
        <w:tab/>
        <w:t xml:space="preserve">Osvedčenie o vykonaní odbornej skúšky podľa zákona č. 138/1992 Zb. o odbornej spôsobilosti </w:t>
      </w:r>
      <w:r w:rsidR="00C64129">
        <w:rPr>
          <w:rFonts w:ascii="Arial" w:eastAsia="Arial" w:hAnsi="Arial" w:cs="Arial"/>
          <w:sz w:val="20"/>
          <w:szCs w:val="20"/>
          <w:u w:color="000000"/>
          <w:bdr w:val="nil"/>
        </w:rPr>
        <w:t xml:space="preserve">pre </w:t>
      </w:r>
      <w:r w:rsidR="00E43E9D" w:rsidRPr="002F6905">
        <w:rPr>
          <w:rFonts w:ascii="Arial" w:eastAsia="Arial" w:hAnsi="Arial" w:cs="Arial"/>
          <w:sz w:val="20"/>
          <w:szCs w:val="20"/>
          <w:u w:color="000000"/>
          <w:bdr w:val="nil"/>
        </w:rPr>
        <w:t>autorizáciu kategórie A2 –  Komplexné  architektonické  a inžinierske  služby  alebo stupňa  I2</w:t>
      </w:r>
      <w:r w:rsidR="002C7143">
        <w:rPr>
          <w:rFonts w:ascii="Arial" w:eastAsia="Arial" w:hAnsi="Arial" w:cs="Arial"/>
          <w:sz w:val="20"/>
          <w:szCs w:val="20"/>
          <w:u w:color="000000"/>
          <w:bdr w:val="nil"/>
        </w:rPr>
        <w:t xml:space="preserve"> </w:t>
      </w:r>
      <w:r w:rsidR="00E43E9D" w:rsidRPr="002F6905">
        <w:rPr>
          <w:rFonts w:ascii="Arial" w:eastAsia="Arial" w:hAnsi="Arial" w:cs="Arial"/>
          <w:sz w:val="20"/>
          <w:szCs w:val="20"/>
          <w:u w:color="000000"/>
          <w:bdr w:val="nil"/>
        </w:rPr>
        <w:t>- Inžinier  pre  konštrukcie  inžinierskych  stavieb  (§  5  ods.  1b  (2))  s odborným zameraním Inžinierske stavby – dopravné stavby; resp. ekvivalentný doklad</w:t>
      </w:r>
      <w:r w:rsidR="00E43E9D" w:rsidRPr="002F6905">
        <w:rPr>
          <w:rFonts w:ascii="Arial" w:eastAsia="Times New Roman" w:hAnsi="Arial" w:cs="Arial"/>
          <w:sz w:val="20"/>
          <w:szCs w:val="20"/>
        </w:rPr>
        <w:t xml:space="preserve"> </w:t>
      </w:r>
      <w:r w:rsidR="00E43E9D" w:rsidRPr="002F6905">
        <w:rPr>
          <w:rFonts w:ascii="Arial" w:eastAsia="Arial" w:hAnsi="Arial" w:cs="Arial"/>
          <w:sz w:val="20"/>
          <w:szCs w:val="20"/>
          <w:u w:color="000000"/>
          <w:bdr w:val="nil"/>
        </w:rPr>
        <w:t>platný v čase predloženia ponuky ako sken originálu alebo úradne osvedčenej fotokópie.</w:t>
      </w:r>
    </w:p>
    <w:p w14:paraId="55000D69" w14:textId="1D3D63EF" w:rsidR="002C7143" w:rsidRDefault="002C7143" w:rsidP="0095273D">
      <w:pPr>
        <w:spacing w:after="0" w:line="240" w:lineRule="auto"/>
        <w:ind w:left="284"/>
        <w:contextualSpacing/>
        <w:jc w:val="both"/>
        <w:rPr>
          <w:rFonts w:ascii="Arial" w:hAnsi="Arial" w:cs="Arial"/>
          <w:sz w:val="20"/>
          <w:szCs w:val="20"/>
          <w:highlight w:val="yellow"/>
        </w:rPr>
      </w:pPr>
    </w:p>
    <w:p w14:paraId="572F7E39" w14:textId="5F860403" w:rsidR="00106A74" w:rsidRDefault="00106A74" w:rsidP="0095273D">
      <w:pPr>
        <w:spacing w:after="0" w:line="240" w:lineRule="auto"/>
        <w:ind w:left="284"/>
        <w:contextualSpacing/>
        <w:jc w:val="both"/>
        <w:rPr>
          <w:rFonts w:ascii="Arial" w:hAnsi="Arial" w:cs="Arial"/>
          <w:sz w:val="20"/>
          <w:szCs w:val="20"/>
          <w:highlight w:val="yellow"/>
        </w:rPr>
      </w:pPr>
    </w:p>
    <w:p w14:paraId="3354C2F4" w14:textId="55C7D8A4" w:rsidR="00106A74" w:rsidRDefault="00106A74" w:rsidP="0095273D">
      <w:pPr>
        <w:spacing w:after="0" w:line="240" w:lineRule="auto"/>
        <w:ind w:left="284"/>
        <w:contextualSpacing/>
        <w:jc w:val="both"/>
        <w:rPr>
          <w:rFonts w:ascii="Arial" w:hAnsi="Arial" w:cs="Arial"/>
          <w:sz w:val="20"/>
          <w:szCs w:val="20"/>
          <w:highlight w:val="yellow"/>
        </w:rPr>
      </w:pPr>
    </w:p>
    <w:p w14:paraId="3A5550CB" w14:textId="197F4AB6" w:rsidR="00977ED7" w:rsidRPr="002F6905" w:rsidRDefault="009834CB" w:rsidP="0095273D">
      <w:pPr>
        <w:spacing w:after="0" w:line="240" w:lineRule="auto"/>
        <w:ind w:left="709" w:hanging="425"/>
        <w:contextualSpacing/>
        <w:jc w:val="both"/>
        <w:rPr>
          <w:rFonts w:ascii="Arial" w:hAnsi="Arial" w:cs="Arial"/>
          <w:sz w:val="20"/>
          <w:szCs w:val="20"/>
        </w:rPr>
      </w:pPr>
      <w:r w:rsidRPr="002F6905">
        <w:rPr>
          <w:rFonts w:ascii="Arial" w:hAnsi="Arial" w:cs="Arial"/>
          <w:sz w:val="20"/>
          <w:szCs w:val="20"/>
        </w:rPr>
        <w:t>2.</w:t>
      </w:r>
      <w:r w:rsidR="00D04065" w:rsidRPr="002F6905">
        <w:rPr>
          <w:rFonts w:ascii="Arial" w:hAnsi="Arial" w:cs="Arial"/>
          <w:sz w:val="20"/>
          <w:szCs w:val="20"/>
        </w:rPr>
        <w:t>5</w:t>
      </w:r>
      <w:r w:rsidR="00977ED7" w:rsidRPr="002F6905">
        <w:rPr>
          <w:rFonts w:ascii="Arial" w:hAnsi="Arial" w:cs="Arial"/>
          <w:sz w:val="20"/>
          <w:szCs w:val="20"/>
        </w:rPr>
        <w:t>.</w:t>
      </w:r>
      <w:r w:rsidR="00977ED7" w:rsidRPr="002F6905">
        <w:rPr>
          <w:rFonts w:ascii="Arial" w:hAnsi="Arial" w:cs="Arial"/>
          <w:b/>
          <w:sz w:val="20"/>
          <w:szCs w:val="20"/>
        </w:rPr>
        <w:t xml:space="preserve"> Zodpovedný projektant pre mostnú časť</w:t>
      </w:r>
      <w:r w:rsidR="00D04065" w:rsidRPr="002F6905">
        <w:rPr>
          <w:rFonts w:ascii="Arial" w:hAnsi="Arial" w:cs="Arial"/>
          <w:b/>
          <w:sz w:val="20"/>
          <w:szCs w:val="20"/>
        </w:rPr>
        <w:t>:</w:t>
      </w:r>
      <w:r w:rsidR="00977ED7" w:rsidRPr="002F6905">
        <w:rPr>
          <w:rFonts w:ascii="Arial" w:hAnsi="Arial" w:cs="Arial"/>
          <w:sz w:val="20"/>
          <w:szCs w:val="20"/>
        </w:rPr>
        <w:t xml:space="preserve"> </w:t>
      </w:r>
      <w:r w:rsidR="00E255DB" w:rsidRPr="002F6905">
        <w:rPr>
          <w:rFonts w:ascii="Arial" w:hAnsi="Arial" w:cs="Arial"/>
          <w:sz w:val="20"/>
          <w:szCs w:val="20"/>
        </w:rPr>
        <w:t>preukáže odbornú prax za rozhodné obdobie za nasledovných podmienok:</w:t>
      </w:r>
    </w:p>
    <w:p w14:paraId="76094699" w14:textId="1A6A275A" w:rsidR="007A7577" w:rsidRPr="002F6905" w:rsidRDefault="00E255DB" w:rsidP="0095273D">
      <w:pPr>
        <w:spacing w:after="0" w:line="240" w:lineRule="auto"/>
        <w:ind w:left="993" w:hanging="284"/>
        <w:contextualSpacing/>
        <w:jc w:val="both"/>
        <w:rPr>
          <w:rFonts w:ascii="Arial" w:hAnsi="Arial" w:cs="Arial"/>
          <w:sz w:val="20"/>
          <w:szCs w:val="20"/>
        </w:rPr>
      </w:pPr>
      <w:r w:rsidRPr="002F6905">
        <w:rPr>
          <w:rFonts w:ascii="Arial" w:hAnsi="Arial" w:cs="Arial"/>
          <w:sz w:val="20"/>
          <w:szCs w:val="20"/>
        </w:rPr>
        <w:t>a)</w:t>
      </w:r>
      <w:r w:rsidRPr="002F6905">
        <w:rPr>
          <w:rFonts w:ascii="Arial" w:hAnsi="Arial" w:cs="Arial"/>
          <w:sz w:val="20"/>
          <w:szCs w:val="20"/>
        </w:rPr>
        <w:tab/>
      </w:r>
      <w:r w:rsidR="00977ED7" w:rsidRPr="002F6905">
        <w:rPr>
          <w:rFonts w:ascii="Arial" w:hAnsi="Arial" w:cs="Arial"/>
          <w:sz w:val="20"/>
          <w:szCs w:val="20"/>
        </w:rPr>
        <w:t>zoznam projektov</w:t>
      </w:r>
      <w:r w:rsidR="002069F5" w:rsidRPr="002F6905">
        <w:rPr>
          <w:rFonts w:ascii="Arial" w:hAnsi="Arial" w:cs="Arial"/>
          <w:sz w:val="20"/>
          <w:szCs w:val="20"/>
        </w:rPr>
        <w:t>***</w:t>
      </w:r>
      <w:r w:rsidR="002C7143">
        <w:rPr>
          <w:rFonts w:ascii="Arial" w:hAnsi="Arial" w:cs="Arial"/>
          <w:sz w:val="20"/>
          <w:szCs w:val="20"/>
        </w:rPr>
        <w:t xml:space="preserve"> </w:t>
      </w:r>
      <w:r w:rsidR="00977ED7" w:rsidRPr="002F6905">
        <w:rPr>
          <w:rFonts w:ascii="Arial" w:hAnsi="Arial" w:cs="Arial"/>
          <w:sz w:val="20"/>
          <w:szCs w:val="20"/>
        </w:rPr>
        <w:t xml:space="preserve">u ktorých vykonával zodpovedného projektanta/hlavného projektanta/zástupcu hlavného projektanta/kontroloval, minimálne 1 projekt v stupni DSP alebo DRS pre stavby mostov minimálnej dĺžky 50 metrov </w:t>
      </w:r>
      <w:r w:rsidR="00D04065" w:rsidRPr="002F6905">
        <w:rPr>
          <w:rFonts w:ascii="Arial" w:hAnsi="Arial" w:cs="Arial"/>
          <w:sz w:val="20"/>
          <w:szCs w:val="20"/>
        </w:rPr>
        <w:t xml:space="preserve">v rámci stavby </w:t>
      </w:r>
      <w:r w:rsidR="00977ED7" w:rsidRPr="002F6905">
        <w:rPr>
          <w:rFonts w:ascii="Arial" w:hAnsi="Arial" w:cs="Arial"/>
          <w:sz w:val="20"/>
          <w:szCs w:val="20"/>
        </w:rPr>
        <w:t xml:space="preserve">diaľnice alebo rýchlostnej cesty alebo cesty I. triedy </w:t>
      </w:r>
      <w:r w:rsidR="006E02D9" w:rsidRPr="002F6905">
        <w:rPr>
          <w:rFonts w:ascii="Arial" w:hAnsi="Arial" w:cs="Arial"/>
          <w:sz w:val="20"/>
          <w:szCs w:val="20"/>
        </w:rPr>
        <w:t>alebo cest</w:t>
      </w:r>
      <w:r w:rsidR="00D04065" w:rsidRPr="002F6905">
        <w:rPr>
          <w:rFonts w:ascii="Arial" w:hAnsi="Arial" w:cs="Arial"/>
          <w:sz w:val="20"/>
          <w:szCs w:val="20"/>
        </w:rPr>
        <w:t>y</w:t>
      </w:r>
      <w:r w:rsidR="006E02D9" w:rsidRPr="002F6905">
        <w:rPr>
          <w:rFonts w:ascii="Arial" w:hAnsi="Arial" w:cs="Arial"/>
          <w:sz w:val="20"/>
          <w:szCs w:val="20"/>
        </w:rPr>
        <w:t xml:space="preserve"> obdobného charakteru</w:t>
      </w:r>
      <w:r w:rsidR="00A565BB" w:rsidRPr="002F6905">
        <w:rPr>
          <w:rFonts w:ascii="Arial" w:hAnsi="Arial" w:cs="Arial"/>
          <w:sz w:val="20"/>
          <w:szCs w:val="20"/>
        </w:rPr>
        <w:t>*</w:t>
      </w:r>
      <w:r w:rsidR="00D04065" w:rsidRPr="002F6905">
        <w:rPr>
          <w:rFonts w:ascii="Arial" w:hAnsi="Arial" w:cs="Arial"/>
          <w:sz w:val="20"/>
          <w:szCs w:val="20"/>
        </w:rPr>
        <w:t>;</w:t>
      </w:r>
    </w:p>
    <w:p w14:paraId="5CE64707" w14:textId="77777777" w:rsidR="00945C80" w:rsidRPr="002F6905" w:rsidRDefault="007A7577" w:rsidP="0095273D">
      <w:pPr>
        <w:spacing w:after="0" w:line="240" w:lineRule="auto"/>
        <w:ind w:left="993" w:hanging="284"/>
        <w:contextualSpacing/>
        <w:jc w:val="both"/>
        <w:rPr>
          <w:rFonts w:ascii="Arial" w:hAnsi="Arial" w:cs="Arial"/>
          <w:sz w:val="20"/>
          <w:szCs w:val="20"/>
        </w:rPr>
      </w:pPr>
      <w:r w:rsidRPr="002F6905">
        <w:rPr>
          <w:rFonts w:ascii="Arial" w:hAnsi="Arial" w:cs="Arial"/>
          <w:sz w:val="20"/>
          <w:szCs w:val="20"/>
        </w:rPr>
        <w:t>b)</w:t>
      </w:r>
      <w:r w:rsidRPr="002F6905">
        <w:rPr>
          <w:rFonts w:ascii="Arial" w:hAnsi="Arial" w:cs="Arial"/>
          <w:sz w:val="20"/>
          <w:szCs w:val="20"/>
        </w:rPr>
        <w:tab/>
        <w:t>v</w:t>
      </w:r>
      <w:r w:rsidR="00977ED7" w:rsidRPr="002F6905">
        <w:rPr>
          <w:rFonts w:ascii="Arial" w:hAnsi="Arial" w:cs="Arial"/>
          <w:sz w:val="20"/>
          <w:szCs w:val="20"/>
        </w:rPr>
        <w:t>erejný obstarávateľ uzná zodpovednému projektantovi pre mostnú časť len tie poskytnuté zmluvy v rámci predloženého zoznamu (DSP a DRS), u ktorých bola predložená dokumentácia potvrdená podpisom a odtlačkom pečiatky odbornej spôsobilosti projektanta. Uchádzač predloží kópiu príslušnej strany, z ktorej sa dajú overiť potrebné informácie</w:t>
      </w:r>
      <w:r w:rsidR="00CE75A3" w:rsidRPr="002F6905">
        <w:rPr>
          <w:rFonts w:ascii="Arial" w:hAnsi="Arial" w:cs="Arial"/>
          <w:sz w:val="20"/>
          <w:szCs w:val="20"/>
        </w:rPr>
        <w:t>;</w:t>
      </w:r>
    </w:p>
    <w:p w14:paraId="093FC3AB" w14:textId="75745579" w:rsidR="007A7577" w:rsidRPr="002F6905" w:rsidRDefault="00945C80" w:rsidP="0095273D">
      <w:pPr>
        <w:spacing w:after="0" w:line="240" w:lineRule="auto"/>
        <w:ind w:left="993" w:hanging="284"/>
        <w:contextualSpacing/>
        <w:jc w:val="both"/>
        <w:rPr>
          <w:rFonts w:ascii="Arial" w:eastAsia="Arial" w:hAnsi="Arial" w:cs="Arial"/>
          <w:sz w:val="20"/>
          <w:szCs w:val="20"/>
          <w:u w:color="000000"/>
          <w:bdr w:val="nil"/>
        </w:rPr>
      </w:pPr>
      <w:r w:rsidRPr="002F6905">
        <w:rPr>
          <w:rFonts w:ascii="Arial" w:eastAsia="Arial" w:hAnsi="Arial" w:cs="Arial"/>
          <w:sz w:val="20"/>
          <w:szCs w:val="20"/>
          <w:u w:color="000000"/>
          <w:bdr w:val="nil"/>
        </w:rPr>
        <w:t>c)</w:t>
      </w:r>
      <w:r w:rsidRPr="002F6905">
        <w:rPr>
          <w:rFonts w:ascii="Arial" w:eastAsia="Arial" w:hAnsi="Arial" w:cs="Arial"/>
          <w:sz w:val="20"/>
          <w:szCs w:val="20"/>
          <w:u w:color="000000"/>
          <w:bdr w:val="nil"/>
        </w:rPr>
        <w:tab/>
      </w:r>
      <w:r w:rsidR="00C64129">
        <w:rPr>
          <w:rFonts w:ascii="Arial" w:eastAsia="Arial" w:hAnsi="Arial" w:cs="Arial"/>
          <w:sz w:val="20"/>
          <w:szCs w:val="20"/>
          <w:u w:color="000000"/>
          <w:bdr w:val="nil"/>
        </w:rPr>
        <w:t>ú</w:t>
      </w:r>
      <w:r w:rsidR="00627820" w:rsidRPr="002F6905">
        <w:rPr>
          <w:rFonts w:ascii="Arial" w:eastAsia="Arial" w:hAnsi="Arial" w:cs="Arial"/>
          <w:sz w:val="20"/>
          <w:szCs w:val="20"/>
          <w:u w:color="000000"/>
          <w:bdr w:val="nil"/>
        </w:rPr>
        <w:t xml:space="preserve">časť na </w:t>
      </w:r>
      <w:r w:rsidR="00365695" w:rsidRPr="002F6905">
        <w:rPr>
          <w:rFonts w:ascii="Arial" w:eastAsia="Arial" w:hAnsi="Arial" w:cs="Arial"/>
          <w:sz w:val="20"/>
          <w:szCs w:val="20"/>
          <w:u w:color="000000"/>
          <w:bdr w:val="nil"/>
        </w:rPr>
        <w:t xml:space="preserve">tomto </w:t>
      </w:r>
      <w:r w:rsidR="00627820" w:rsidRPr="002F6905">
        <w:rPr>
          <w:rFonts w:ascii="Arial" w:eastAsia="Arial" w:hAnsi="Arial" w:cs="Arial"/>
          <w:sz w:val="20"/>
          <w:szCs w:val="20"/>
          <w:u w:color="000000"/>
          <w:bdr w:val="nil"/>
        </w:rPr>
        <w:t>projekt</w:t>
      </w:r>
      <w:r w:rsidR="00365695" w:rsidRPr="002F6905">
        <w:rPr>
          <w:rFonts w:ascii="Arial" w:eastAsia="Arial" w:hAnsi="Arial" w:cs="Arial"/>
          <w:sz w:val="20"/>
          <w:szCs w:val="20"/>
          <w:u w:color="000000"/>
          <w:bdr w:val="nil"/>
        </w:rPr>
        <w:t>e</w:t>
      </w:r>
      <w:r w:rsidR="00627820" w:rsidRPr="002F6905">
        <w:rPr>
          <w:rFonts w:ascii="Arial" w:eastAsia="Arial" w:hAnsi="Arial" w:cs="Arial"/>
          <w:sz w:val="20"/>
          <w:szCs w:val="20"/>
          <w:u w:color="000000"/>
          <w:bdr w:val="nil"/>
        </w:rPr>
        <w:t xml:space="preserve"> na danej pozícií musí byť v minimálnej dobe trvania zodpovedajúcej 50 </w:t>
      </w:r>
      <w:r w:rsidR="00365695" w:rsidRPr="002F6905">
        <w:rPr>
          <w:rFonts w:ascii="Arial" w:eastAsia="Arial" w:hAnsi="Arial" w:cs="Arial"/>
          <w:sz w:val="20"/>
          <w:szCs w:val="20"/>
          <w:u w:color="000000"/>
          <w:bdr w:val="nil"/>
        </w:rPr>
        <w:t xml:space="preserve"> </w:t>
      </w:r>
      <w:r w:rsidR="00627820" w:rsidRPr="002F6905">
        <w:rPr>
          <w:rFonts w:ascii="Arial" w:eastAsia="Arial" w:hAnsi="Arial" w:cs="Arial"/>
          <w:sz w:val="20"/>
          <w:szCs w:val="20"/>
          <w:u w:color="000000"/>
          <w:bdr w:val="nil"/>
        </w:rPr>
        <w:t>% lehoty trvania projektu (za lehotu trvania projektu sa považuje</w:t>
      </w:r>
      <w:r w:rsidR="009A47F7" w:rsidRPr="002F6905">
        <w:rPr>
          <w:rFonts w:ascii="Arial" w:eastAsia="Arial" w:hAnsi="Arial" w:cs="Arial"/>
          <w:sz w:val="20"/>
          <w:szCs w:val="20"/>
          <w:u w:color="000000"/>
          <w:bdr w:val="nil"/>
        </w:rPr>
        <w:t xml:space="preserve"> lehota odo dňa podpisu zmluvy </w:t>
      </w:r>
      <w:r w:rsidR="00627820" w:rsidRPr="002F6905">
        <w:rPr>
          <w:rFonts w:ascii="Arial" w:eastAsia="Arial" w:hAnsi="Arial" w:cs="Arial"/>
          <w:sz w:val="20"/>
          <w:szCs w:val="20"/>
          <w:u w:color="000000"/>
          <w:bdr w:val="nil"/>
        </w:rPr>
        <w:t xml:space="preserve"> po vydanie Preberacieho protokolu</w:t>
      </w:r>
      <w:r w:rsidR="00CE75A3" w:rsidRPr="002F6905">
        <w:rPr>
          <w:rFonts w:ascii="Arial" w:eastAsia="Arial" w:hAnsi="Arial" w:cs="Arial"/>
          <w:sz w:val="20"/>
          <w:szCs w:val="20"/>
          <w:u w:color="000000"/>
          <w:bdr w:val="nil"/>
        </w:rPr>
        <w:t>;</w:t>
      </w:r>
    </w:p>
    <w:p w14:paraId="546EDA99" w14:textId="4A8AEE1A" w:rsidR="007A7577" w:rsidRPr="002F6905" w:rsidRDefault="00945C80" w:rsidP="00201596">
      <w:pPr>
        <w:pBdr>
          <w:top w:val="nil"/>
          <w:left w:val="nil"/>
          <w:bottom w:val="nil"/>
          <w:right w:val="nil"/>
          <w:between w:val="nil"/>
          <w:bar w:val="nil"/>
        </w:pBdr>
        <w:tabs>
          <w:tab w:val="left" w:pos="567"/>
          <w:tab w:val="left" w:pos="851"/>
          <w:tab w:val="left" w:pos="1134"/>
          <w:tab w:val="left" w:pos="1276"/>
        </w:tabs>
        <w:spacing w:after="0" w:line="240" w:lineRule="auto"/>
        <w:ind w:left="993" w:hanging="284"/>
        <w:contextualSpacing/>
        <w:jc w:val="both"/>
        <w:rPr>
          <w:rFonts w:ascii="Arial" w:eastAsia="Arial" w:hAnsi="Arial" w:cs="Arial"/>
          <w:sz w:val="20"/>
          <w:szCs w:val="20"/>
          <w:u w:color="000000"/>
          <w:bdr w:val="nil"/>
        </w:rPr>
      </w:pPr>
      <w:r w:rsidRPr="002F6905">
        <w:rPr>
          <w:rFonts w:ascii="Arial" w:eastAsia="Arial" w:hAnsi="Arial" w:cs="Arial"/>
          <w:sz w:val="20"/>
          <w:szCs w:val="20"/>
          <w:u w:color="000000"/>
          <w:bdr w:val="nil"/>
        </w:rPr>
        <w:t>d</w:t>
      </w:r>
      <w:r w:rsidR="007A7577" w:rsidRPr="002F6905">
        <w:rPr>
          <w:rFonts w:ascii="Arial" w:eastAsia="Arial" w:hAnsi="Arial" w:cs="Arial"/>
          <w:sz w:val="20"/>
          <w:szCs w:val="20"/>
          <w:u w:color="000000"/>
          <w:bdr w:val="nil"/>
        </w:rPr>
        <w:t>)</w:t>
      </w:r>
      <w:r w:rsidR="007A7577" w:rsidRPr="002F6905">
        <w:rPr>
          <w:rFonts w:ascii="Arial" w:eastAsia="Arial" w:hAnsi="Arial" w:cs="Arial"/>
          <w:sz w:val="20"/>
          <w:szCs w:val="20"/>
          <w:u w:color="000000"/>
          <w:bdr w:val="nil"/>
        </w:rPr>
        <w:tab/>
      </w:r>
      <w:bookmarkStart w:id="71" w:name="_Hlk166833776"/>
      <w:r w:rsidR="007A7577" w:rsidRPr="002F6905">
        <w:rPr>
          <w:rFonts w:ascii="Arial" w:eastAsia="Arial" w:hAnsi="Arial" w:cs="Arial"/>
          <w:sz w:val="20"/>
          <w:szCs w:val="20"/>
          <w:u w:color="000000"/>
          <w:bdr w:val="nil"/>
        </w:rPr>
        <w:t xml:space="preserve">Osvedčenie o vykonaní odbornej skúšky podľa zákona č. 138/1992 Zb. o odbornej spôsobilosti </w:t>
      </w:r>
      <w:bookmarkEnd w:id="71"/>
      <w:r w:rsidR="00C64129">
        <w:rPr>
          <w:rFonts w:ascii="Arial" w:eastAsia="Arial" w:hAnsi="Arial" w:cs="Arial"/>
          <w:sz w:val="20"/>
          <w:szCs w:val="20"/>
          <w:u w:color="000000"/>
          <w:bdr w:val="nil"/>
        </w:rPr>
        <w:t xml:space="preserve">pre </w:t>
      </w:r>
      <w:r w:rsidR="007A7577" w:rsidRPr="002F6905">
        <w:rPr>
          <w:rFonts w:ascii="Arial" w:eastAsia="Arial" w:hAnsi="Arial" w:cs="Arial"/>
          <w:sz w:val="20"/>
          <w:szCs w:val="20"/>
          <w:u w:color="000000"/>
          <w:bdr w:val="nil"/>
        </w:rPr>
        <w:t>autorizáciu</w:t>
      </w:r>
      <w:r w:rsidR="00773779">
        <w:rPr>
          <w:rFonts w:ascii="Arial" w:eastAsia="Arial" w:hAnsi="Arial" w:cs="Arial"/>
          <w:sz w:val="20"/>
          <w:szCs w:val="20"/>
          <w:u w:color="000000"/>
          <w:bdr w:val="nil"/>
        </w:rPr>
        <w:tab/>
        <w:t xml:space="preserve"> </w:t>
      </w:r>
      <w:r w:rsidR="007A7577" w:rsidRPr="002F6905">
        <w:rPr>
          <w:rFonts w:ascii="Arial" w:eastAsia="Arial" w:hAnsi="Arial" w:cs="Arial"/>
          <w:sz w:val="20"/>
          <w:szCs w:val="20"/>
          <w:u w:color="000000"/>
          <w:bdr w:val="nil"/>
        </w:rPr>
        <w:t xml:space="preserve">stupňa I3 – Inžinier  pre  statiku  stavieb,  (§  5  ods.  1b  (3))  so  zameraním  na  statiku  a dynamiku  stavieb  </w:t>
      </w:r>
      <w:r w:rsidR="007A7577" w:rsidRPr="00773779">
        <w:rPr>
          <w:rFonts w:ascii="Arial" w:eastAsia="Arial" w:hAnsi="Arial" w:cs="Arial"/>
          <w:b/>
          <w:sz w:val="20"/>
          <w:szCs w:val="20"/>
          <w:u w:val="single"/>
          <w:bdr w:val="nil"/>
        </w:rPr>
        <w:t>a</w:t>
      </w:r>
      <w:r w:rsidR="00773779">
        <w:rPr>
          <w:rFonts w:ascii="Arial" w:eastAsia="Arial" w:hAnsi="Arial" w:cs="Arial"/>
          <w:sz w:val="20"/>
          <w:szCs w:val="20"/>
          <w:u w:color="000000"/>
          <w:bdr w:val="nil"/>
        </w:rPr>
        <w:t xml:space="preserve"> </w:t>
      </w:r>
      <w:r w:rsidR="007A7577" w:rsidRPr="002F6905">
        <w:rPr>
          <w:rFonts w:ascii="Arial" w:eastAsia="Arial" w:hAnsi="Arial" w:cs="Arial"/>
          <w:sz w:val="20"/>
          <w:szCs w:val="20"/>
          <w:u w:color="000000"/>
          <w:bdr w:val="nil"/>
        </w:rPr>
        <w:t>stupňa  I2</w:t>
      </w:r>
      <w:r w:rsidR="00773779">
        <w:rPr>
          <w:rFonts w:ascii="Arial" w:eastAsia="Arial" w:hAnsi="Arial" w:cs="Arial"/>
          <w:sz w:val="20"/>
          <w:szCs w:val="20"/>
          <w:u w:color="000000"/>
          <w:bdr w:val="nil"/>
        </w:rPr>
        <w:t xml:space="preserve"> - I</w:t>
      </w:r>
      <w:r w:rsidR="007A7577" w:rsidRPr="002F6905">
        <w:rPr>
          <w:rFonts w:ascii="Arial" w:eastAsia="Arial" w:hAnsi="Arial" w:cs="Arial"/>
          <w:sz w:val="20"/>
          <w:szCs w:val="20"/>
          <w:u w:color="000000"/>
          <w:bdr w:val="nil"/>
        </w:rPr>
        <w:t xml:space="preserve">nžinier  pre  konštrukcie  inžinierskych  stavieb  (§  5  ods.  1b  (2))  so  zameraním  na mosty </w:t>
      </w:r>
      <w:r w:rsidR="007A7577" w:rsidRPr="00773779">
        <w:rPr>
          <w:rFonts w:ascii="Arial" w:eastAsia="Arial" w:hAnsi="Arial" w:cs="Arial"/>
          <w:b/>
          <w:sz w:val="20"/>
          <w:szCs w:val="20"/>
          <w:u w:val="single"/>
          <w:bdr w:val="nil"/>
        </w:rPr>
        <w:t>alebo</w:t>
      </w:r>
      <w:r w:rsidR="007A7577" w:rsidRPr="002F6905">
        <w:rPr>
          <w:rFonts w:ascii="Arial" w:eastAsia="Arial" w:hAnsi="Arial" w:cs="Arial"/>
          <w:sz w:val="20"/>
          <w:szCs w:val="20"/>
          <w:u w:color="000000"/>
          <w:bdr w:val="nil"/>
        </w:rPr>
        <w:t xml:space="preserve"> stupňa I3 - Inžinier pre statiku stavieb (§ 5 ods. 1b (3)) so zameraním na statiku a dynamiku stavieb </w:t>
      </w:r>
      <w:r w:rsidR="007A7577" w:rsidRPr="00773779">
        <w:rPr>
          <w:rFonts w:ascii="Arial" w:eastAsia="Arial" w:hAnsi="Arial" w:cs="Arial"/>
          <w:b/>
          <w:sz w:val="20"/>
          <w:szCs w:val="20"/>
          <w:u w:val="single"/>
          <w:bdr w:val="nil"/>
        </w:rPr>
        <w:t>a</w:t>
      </w:r>
      <w:r w:rsidR="007A7577" w:rsidRPr="002F6905">
        <w:rPr>
          <w:rFonts w:ascii="Arial" w:eastAsia="Arial" w:hAnsi="Arial" w:cs="Arial"/>
          <w:sz w:val="20"/>
          <w:szCs w:val="20"/>
          <w:u w:color="000000"/>
          <w:bdr w:val="nil"/>
        </w:rPr>
        <w:t xml:space="preserve"> stupňa A2 - Komplexné architektonické a inžinierske služby; resp. ekvivalentný doklad platný v čase predloženia ponuky ako sken originálu alebo úradne osvedčenej fotokópie.</w:t>
      </w:r>
    </w:p>
    <w:p w14:paraId="3BC4F141" w14:textId="77777777" w:rsidR="007A7577" w:rsidRPr="002F6905" w:rsidRDefault="007A7577" w:rsidP="00201596">
      <w:pPr>
        <w:pBdr>
          <w:top w:val="nil"/>
          <w:left w:val="nil"/>
          <w:bottom w:val="nil"/>
          <w:right w:val="nil"/>
          <w:between w:val="nil"/>
          <w:bar w:val="nil"/>
        </w:pBdr>
        <w:tabs>
          <w:tab w:val="left" w:pos="567"/>
          <w:tab w:val="left" w:pos="851"/>
          <w:tab w:val="left" w:pos="1134"/>
          <w:tab w:val="left" w:pos="1276"/>
        </w:tabs>
        <w:spacing w:after="0" w:line="240" w:lineRule="auto"/>
        <w:ind w:left="709"/>
        <w:contextualSpacing/>
        <w:jc w:val="both"/>
        <w:rPr>
          <w:rFonts w:ascii="Arial" w:eastAsia="Arial" w:hAnsi="Arial" w:cs="Arial"/>
          <w:sz w:val="20"/>
          <w:szCs w:val="20"/>
          <w:u w:color="000000"/>
          <w:bdr w:val="nil"/>
        </w:rPr>
      </w:pPr>
    </w:p>
    <w:p w14:paraId="0D682402" w14:textId="1FE1F353" w:rsidR="009834CB" w:rsidRPr="0095273D" w:rsidRDefault="009834CB" w:rsidP="00201596">
      <w:pPr>
        <w:spacing w:after="0" w:line="240" w:lineRule="auto"/>
        <w:ind w:left="709" w:hanging="425"/>
        <w:contextualSpacing/>
        <w:jc w:val="both"/>
        <w:rPr>
          <w:rFonts w:ascii="Arial" w:hAnsi="Arial" w:cs="Arial"/>
          <w:sz w:val="20"/>
          <w:szCs w:val="20"/>
        </w:rPr>
      </w:pPr>
      <w:r w:rsidRPr="0095273D">
        <w:rPr>
          <w:rFonts w:ascii="Arial" w:hAnsi="Arial" w:cs="Arial"/>
          <w:sz w:val="20"/>
          <w:szCs w:val="20"/>
        </w:rPr>
        <w:t>2.</w:t>
      </w:r>
      <w:r w:rsidR="00D04065" w:rsidRPr="0095273D">
        <w:rPr>
          <w:rFonts w:ascii="Arial" w:hAnsi="Arial" w:cs="Arial"/>
          <w:sz w:val="20"/>
          <w:szCs w:val="20"/>
        </w:rPr>
        <w:t>6</w:t>
      </w:r>
      <w:r w:rsidRPr="0095273D">
        <w:rPr>
          <w:rFonts w:ascii="Arial" w:hAnsi="Arial" w:cs="Arial"/>
          <w:sz w:val="20"/>
          <w:szCs w:val="20"/>
        </w:rPr>
        <w:t>.</w:t>
      </w:r>
      <w:r w:rsidR="00D04065" w:rsidRPr="0095273D">
        <w:rPr>
          <w:rFonts w:ascii="Arial" w:hAnsi="Arial" w:cs="Arial"/>
          <w:sz w:val="20"/>
          <w:szCs w:val="20"/>
        </w:rPr>
        <w:tab/>
      </w:r>
      <w:r w:rsidRPr="0095273D">
        <w:rPr>
          <w:rFonts w:ascii="Arial" w:hAnsi="Arial" w:cs="Arial"/>
          <w:b/>
          <w:sz w:val="20"/>
          <w:szCs w:val="20"/>
        </w:rPr>
        <w:t>Zodpovedný projektant pre tunel</w:t>
      </w:r>
      <w:r w:rsidR="00D04065" w:rsidRPr="0095273D">
        <w:rPr>
          <w:rFonts w:ascii="Arial" w:hAnsi="Arial" w:cs="Arial"/>
          <w:b/>
          <w:sz w:val="20"/>
          <w:szCs w:val="20"/>
        </w:rPr>
        <w:t>:</w:t>
      </w:r>
      <w:bookmarkStart w:id="72" w:name="_Hlk166833834"/>
      <w:r w:rsidR="00201596">
        <w:rPr>
          <w:rFonts w:ascii="Arial" w:hAnsi="Arial" w:cs="Arial"/>
          <w:b/>
          <w:sz w:val="20"/>
          <w:szCs w:val="20"/>
        </w:rPr>
        <w:t xml:space="preserve"> </w:t>
      </w:r>
      <w:bookmarkStart w:id="73" w:name="_Hlk167183422"/>
      <w:r w:rsidR="00E255DB" w:rsidRPr="0095273D">
        <w:rPr>
          <w:rFonts w:ascii="Arial" w:hAnsi="Arial" w:cs="Arial"/>
          <w:sz w:val="20"/>
          <w:szCs w:val="20"/>
        </w:rPr>
        <w:t>preukáž</w:t>
      </w:r>
      <w:r w:rsidR="00E43E9D" w:rsidRPr="0095273D">
        <w:rPr>
          <w:rFonts w:ascii="Arial" w:hAnsi="Arial" w:cs="Arial"/>
          <w:sz w:val="20"/>
          <w:szCs w:val="20"/>
        </w:rPr>
        <w:t xml:space="preserve">e odbornú prax za </w:t>
      </w:r>
      <w:r w:rsidR="00D04065" w:rsidRPr="0095273D">
        <w:rPr>
          <w:rFonts w:ascii="Arial" w:hAnsi="Arial" w:cs="Arial"/>
          <w:sz w:val="20"/>
          <w:szCs w:val="20"/>
        </w:rPr>
        <w:t xml:space="preserve">rozhodné obdobie za nasledovných </w:t>
      </w:r>
      <w:r w:rsidR="00E43E9D" w:rsidRPr="0095273D">
        <w:rPr>
          <w:rFonts w:ascii="Arial" w:hAnsi="Arial" w:cs="Arial"/>
          <w:sz w:val="20"/>
          <w:szCs w:val="20"/>
        </w:rPr>
        <w:t>podmienok:</w:t>
      </w:r>
    </w:p>
    <w:bookmarkEnd w:id="72"/>
    <w:bookmarkEnd w:id="73"/>
    <w:p w14:paraId="77D2179B" w14:textId="548CF50E" w:rsidR="003217B9" w:rsidRPr="003217B9" w:rsidRDefault="003217B9" w:rsidP="00201596">
      <w:pPr>
        <w:spacing w:after="0" w:line="240" w:lineRule="auto"/>
        <w:ind w:left="993" w:hanging="284"/>
        <w:contextualSpacing/>
        <w:jc w:val="both"/>
        <w:rPr>
          <w:rFonts w:ascii="Arial" w:hAnsi="Arial" w:cs="Arial"/>
          <w:sz w:val="20"/>
          <w:szCs w:val="20"/>
        </w:rPr>
      </w:pPr>
      <w:r w:rsidRPr="003217B9">
        <w:rPr>
          <w:rFonts w:ascii="Arial" w:hAnsi="Arial" w:cs="Arial"/>
          <w:sz w:val="20"/>
          <w:szCs w:val="20"/>
        </w:rPr>
        <w:t>a)</w:t>
      </w:r>
      <w:r w:rsidRPr="003217B9">
        <w:rPr>
          <w:rFonts w:ascii="Arial" w:hAnsi="Arial" w:cs="Arial"/>
          <w:sz w:val="20"/>
          <w:szCs w:val="20"/>
        </w:rPr>
        <w:tab/>
      </w:r>
      <w:r w:rsidR="002C7143" w:rsidRPr="002F6905">
        <w:rPr>
          <w:rFonts w:ascii="Arial" w:eastAsia="Arial" w:hAnsi="Arial" w:cs="Arial"/>
          <w:sz w:val="20"/>
          <w:szCs w:val="20"/>
          <w:u w:color="000000"/>
          <w:bdr w:val="nil"/>
        </w:rPr>
        <w:t xml:space="preserve">Osvedčenie o vykonaní odbornej skúšky podľa zákona č. 138/1992 Zb. o odbornej spôsobilosti </w:t>
      </w:r>
      <w:r w:rsidR="002C7143">
        <w:rPr>
          <w:rFonts w:ascii="Arial" w:hAnsi="Arial" w:cs="Arial"/>
          <w:sz w:val="20"/>
          <w:szCs w:val="20"/>
        </w:rPr>
        <w:t>pre</w:t>
      </w:r>
      <w:r w:rsidRPr="003217B9">
        <w:rPr>
          <w:rFonts w:ascii="Arial" w:hAnsi="Arial" w:cs="Arial"/>
          <w:sz w:val="20"/>
          <w:szCs w:val="20"/>
        </w:rPr>
        <w:t xml:space="preserve"> autorizáciu stupňa I3 – Inžinier pre statiku stavieb (§5 ods. 1b (3)) so zameraním na statiku a dynamiku </w:t>
      </w:r>
      <w:r w:rsidRPr="00C950DF">
        <w:rPr>
          <w:rFonts w:ascii="Arial" w:hAnsi="Arial" w:cs="Arial"/>
          <w:b/>
          <w:sz w:val="20"/>
          <w:szCs w:val="20"/>
        </w:rPr>
        <w:t>a</w:t>
      </w:r>
      <w:r w:rsidRPr="003217B9">
        <w:rPr>
          <w:rFonts w:ascii="Arial" w:hAnsi="Arial" w:cs="Arial"/>
          <w:sz w:val="20"/>
          <w:szCs w:val="20"/>
        </w:rPr>
        <w:t xml:space="preserve"> stupňa I2 - Inžinier pre konštrukcie inžinierskych stavieb  (§5 ods. 1b (2)) so zameraním na tunely </w:t>
      </w:r>
      <w:r w:rsidR="002C7143" w:rsidRPr="002C7143">
        <w:rPr>
          <w:rFonts w:ascii="Arial" w:hAnsi="Arial" w:cs="Arial"/>
          <w:sz w:val="20"/>
          <w:szCs w:val="20"/>
        </w:rPr>
        <w:t>resp. ekvivalentný doklad platný v čase predloženia ponuky ako sken originálu alebo úradne osvedčenej fotokópie</w:t>
      </w:r>
      <w:r w:rsidR="00201596">
        <w:rPr>
          <w:rFonts w:ascii="Arial" w:hAnsi="Arial" w:cs="Arial"/>
          <w:sz w:val="20"/>
          <w:szCs w:val="20"/>
        </w:rPr>
        <w:t>;</w:t>
      </w:r>
    </w:p>
    <w:p w14:paraId="51E08FBE" w14:textId="515F90E4" w:rsidR="003217B9" w:rsidRDefault="003217B9" w:rsidP="00201596">
      <w:pPr>
        <w:spacing w:after="0" w:line="240" w:lineRule="auto"/>
        <w:ind w:left="993" w:hanging="284"/>
        <w:contextualSpacing/>
        <w:jc w:val="both"/>
        <w:rPr>
          <w:rFonts w:ascii="Arial" w:hAnsi="Arial" w:cs="Arial"/>
          <w:b/>
          <w:sz w:val="20"/>
          <w:szCs w:val="20"/>
        </w:rPr>
      </w:pPr>
      <w:r w:rsidRPr="003217B9">
        <w:rPr>
          <w:rFonts w:ascii="Arial" w:hAnsi="Arial" w:cs="Arial"/>
          <w:sz w:val="20"/>
          <w:szCs w:val="20"/>
        </w:rPr>
        <w:tab/>
      </w:r>
      <w:r w:rsidRPr="00C950DF">
        <w:rPr>
          <w:rFonts w:ascii="Arial" w:hAnsi="Arial" w:cs="Arial"/>
          <w:b/>
          <w:sz w:val="20"/>
          <w:szCs w:val="20"/>
        </w:rPr>
        <w:t xml:space="preserve">alebo </w:t>
      </w:r>
    </w:p>
    <w:p w14:paraId="2EF73E5F" w14:textId="698A1510" w:rsidR="003217B9" w:rsidRPr="003217B9" w:rsidRDefault="003217B9" w:rsidP="00201596">
      <w:pPr>
        <w:spacing w:after="0" w:line="240" w:lineRule="auto"/>
        <w:ind w:left="993" w:hanging="284"/>
        <w:contextualSpacing/>
        <w:jc w:val="both"/>
        <w:rPr>
          <w:rFonts w:ascii="Arial" w:hAnsi="Arial" w:cs="Arial"/>
          <w:sz w:val="20"/>
          <w:szCs w:val="20"/>
        </w:rPr>
      </w:pPr>
      <w:r w:rsidRPr="003217B9">
        <w:rPr>
          <w:rFonts w:ascii="Arial" w:hAnsi="Arial" w:cs="Arial"/>
          <w:sz w:val="20"/>
          <w:szCs w:val="20"/>
        </w:rPr>
        <w:tab/>
        <w:t xml:space="preserve">osvedčenie o odbornej spôsobilosti </w:t>
      </w:r>
      <w:r w:rsidR="002C7143">
        <w:rPr>
          <w:rFonts w:ascii="Arial" w:hAnsi="Arial" w:cs="Arial"/>
          <w:sz w:val="20"/>
          <w:szCs w:val="20"/>
        </w:rPr>
        <w:t xml:space="preserve">pre </w:t>
      </w:r>
      <w:r w:rsidRPr="003217B9">
        <w:rPr>
          <w:rFonts w:ascii="Arial" w:hAnsi="Arial" w:cs="Arial"/>
          <w:sz w:val="20"/>
          <w:szCs w:val="20"/>
        </w:rPr>
        <w:t xml:space="preserve">autorizáciu stupňa I3 – Inžinier pre statiku stavieb (§5 ods. 1b (3)) so zameraním na statiku </w:t>
      </w:r>
      <w:r w:rsidRPr="00C950DF">
        <w:rPr>
          <w:rFonts w:ascii="Arial" w:hAnsi="Arial" w:cs="Arial"/>
          <w:b/>
          <w:sz w:val="20"/>
          <w:szCs w:val="20"/>
        </w:rPr>
        <w:t>a</w:t>
      </w:r>
      <w:r w:rsidRPr="003217B9">
        <w:rPr>
          <w:rFonts w:ascii="Arial" w:hAnsi="Arial" w:cs="Arial"/>
          <w:sz w:val="20"/>
          <w:szCs w:val="20"/>
        </w:rPr>
        <w:t xml:space="preserve"> dynamiku a stupňa A2 - Komplexné architektonické a inžinierske služby a súvisiace technické poradenstvo – vykonávanie komplexných služieb a súvisiaceho technického poradenstva (§5 ods. 1a) so zameraním na dopravné stavby v zmysle zákona č. 138/1992 Zb. o autorizovaných architektoch a autorizovaných stavebných inžinieroch v znení neskorších prepisov</w:t>
      </w:r>
      <w:r w:rsidR="00475F9F">
        <w:rPr>
          <w:rFonts w:ascii="Arial" w:hAnsi="Arial" w:cs="Arial"/>
          <w:sz w:val="20"/>
          <w:szCs w:val="20"/>
        </w:rPr>
        <w:t xml:space="preserve">, </w:t>
      </w:r>
      <w:r w:rsidR="00475F9F" w:rsidRPr="00475F9F">
        <w:rPr>
          <w:rFonts w:ascii="Arial" w:hAnsi="Arial" w:cs="Arial"/>
          <w:sz w:val="20"/>
          <w:szCs w:val="20"/>
        </w:rPr>
        <w:t>resp. ekvivalentný doklad platný v čase predloženia ponuky ako sken originálu alebo úradne osvedčenej fotokópie</w:t>
      </w:r>
      <w:r w:rsidR="00201596">
        <w:rPr>
          <w:rFonts w:ascii="Arial" w:hAnsi="Arial" w:cs="Arial"/>
          <w:sz w:val="20"/>
          <w:szCs w:val="20"/>
        </w:rPr>
        <w:t>;</w:t>
      </w:r>
    </w:p>
    <w:p w14:paraId="6AF5FDEE" w14:textId="0B8D2B47" w:rsidR="002C7143" w:rsidRPr="002C7143" w:rsidRDefault="00201596" w:rsidP="00201596">
      <w:pPr>
        <w:spacing w:after="0" w:line="240" w:lineRule="auto"/>
        <w:ind w:left="993" w:hanging="284"/>
        <w:jc w:val="both"/>
      </w:pPr>
      <w:r>
        <w:rPr>
          <w:rFonts w:ascii="Arial" w:hAnsi="Arial" w:cs="Arial"/>
          <w:sz w:val="20"/>
          <w:szCs w:val="20"/>
        </w:rPr>
        <w:t>b)</w:t>
      </w:r>
      <w:r>
        <w:rPr>
          <w:rFonts w:ascii="Arial" w:hAnsi="Arial" w:cs="Arial"/>
          <w:sz w:val="20"/>
          <w:szCs w:val="20"/>
        </w:rPr>
        <w:tab/>
        <w:t>O</w:t>
      </w:r>
      <w:r w:rsidR="003217B9" w:rsidRPr="00C950DF">
        <w:rPr>
          <w:rFonts w:ascii="Arial" w:hAnsi="Arial" w:cs="Arial"/>
          <w:sz w:val="20"/>
          <w:szCs w:val="20"/>
        </w:rPr>
        <w:t xml:space="preserve">svedčenie o odbornej spôsobilosti podľa § 5 ods. 3 písm. d) zákona č. 51/1988 Zb., (banský projektant) </w:t>
      </w:r>
      <w:bookmarkStart w:id="74" w:name="_Hlk166833298"/>
      <w:r w:rsidR="00475F9F" w:rsidRPr="00C950DF">
        <w:rPr>
          <w:rFonts w:ascii="Arial" w:eastAsia="Arial" w:hAnsi="Arial" w:cs="Arial"/>
          <w:sz w:val="20"/>
          <w:szCs w:val="20"/>
          <w:u w:color="000000"/>
          <w:bdr w:val="nil"/>
        </w:rPr>
        <w:t>resp. ekvivalentný doklad platný v čase predloženia ponuky ako sken originálu alebo úradne osvedčenej fotokópie</w:t>
      </w:r>
      <w:r>
        <w:rPr>
          <w:rFonts w:ascii="Arial" w:eastAsia="Arial" w:hAnsi="Arial" w:cs="Arial"/>
          <w:sz w:val="20"/>
          <w:szCs w:val="20"/>
          <w:u w:color="000000"/>
          <w:bdr w:val="nil"/>
        </w:rPr>
        <w:t>;</w:t>
      </w:r>
    </w:p>
    <w:bookmarkEnd w:id="74"/>
    <w:p w14:paraId="6A8693F3" w14:textId="4B44ED64" w:rsidR="003217B9" w:rsidRPr="00201596" w:rsidRDefault="00201596" w:rsidP="00201596">
      <w:pPr>
        <w:tabs>
          <w:tab w:val="left" w:pos="993"/>
        </w:tabs>
        <w:spacing w:after="0" w:line="240" w:lineRule="auto"/>
        <w:ind w:left="709"/>
        <w:jc w:val="both"/>
        <w:rPr>
          <w:rFonts w:ascii="Arial" w:hAnsi="Arial" w:cs="Arial"/>
          <w:sz w:val="20"/>
          <w:szCs w:val="20"/>
        </w:rPr>
      </w:pPr>
      <w:r>
        <w:rPr>
          <w:rFonts w:ascii="Arial" w:hAnsi="Arial" w:cs="Arial"/>
          <w:sz w:val="20"/>
          <w:szCs w:val="20"/>
        </w:rPr>
        <w:t>c)</w:t>
      </w:r>
      <w:r>
        <w:rPr>
          <w:rFonts w:ascii="Arial" w:hAnsi="Arial" w:cs="Arial"/>
          <w:sz w:val="20"/>
          <w:szCs w:val="20"/>
        </w:rPr>
        <w:tab/>
      </w:r>
      <w:r w:rsidR="003217B9" w:rsidRPr="00201596">
        <w:rPr>
          <w:rFonts w:ascii="Arial" w:hAnsi="Arial" w:cs="Arial"/>
          <w:sz w:val="20"/>
          <w:szCs w:val="20"/>
        </w:rPr>
        <w:t xml:space="preserve">skúsenosti s projektovaním (DSP, DRS, DVP) s uvedením cien, lehôt dodania a odberateľov </w:t>
      </w:r>
      <w:r>
        <w:rPr>
          <w:rFonts w:ascii="Arial" w:hAnsi="Arial" w:cs="Arial"/>
          <w:sz w:val="20"/>
          <w:szCs w:val="20"/>
        </w:rPr>
        <w:tab/>
      </w:r>
      <w:r w:rsidR="003217B9" w:rsidRPr="00201596">
        <w:rPr>
          <w:rFonts w:ascii="Arial" w:hAnsi="Arial" w:cs="Arial"/>
          <w:sz w:val="20"/>
          <w:szCs w:val="20"/>
        </w:rPr>
        <w:t>pre stavby diaľnic s tunelmi alebo rýchlostných ciest s tunelmi za podmienok:</w:t>
      </w:r>
    </w:p>
    <w:p w14:paraId="31789C03" w14:textId="29A3596F" w:rsidR="003217B9" w:rsidRDefault="003217B9" w:rsidP="00201596">
      <w:pPr>
        <w:pStyle w:val="Odsekzoznamu"/>
        <w:tabs>
          <w:tab w:val="left" w:pos="993"/>
        </w:tabs>
        <w:spacing w:after="0" w:line="240" w:lineRule="auto"/>
        <w:ind w:left="1276" w:hanging="284"/>
        <w:jc w:val="both"/>
        <w:rPr>
          <w:rFonts w:ascii="Arial" w:hAnsi="Arial" w:cs="Arial"/>
          <w:sz w:val="20"/>
          <w:szCs w:val="20"/>
        </w:rPr>
      </w:pPr>
      <w:r w:rsidRPr="003217B9">
        <w:rPr>
          <w:rFonts w:ascii="Arial" w:hAnsi="Arial" w:cs="Arial"/>
          <w:sz w:val="20"/>
          <w:szCs w:val="20"/>
        </w:rPr>
        <w:t>•</w:t>
      </w:r>
      <w:r w:rsidRPr="003217B9">
        <w:rPr>
          <w:rFonts w:ascii="Arial" w:hAnsi="Arial" w:cs="Arial"/>
          <w:sz w:val="20"/>
          <w:szCs w:val="20"/>
        </w:rPr>
        <w:tab/>
      </w:r>
      <w:r w:rsidR="00475F9F">
        <w:rPr>
          <w:rFonts w:ascii="Arial" w:hAnsi="Arial" w:cs="Arial"/>
          <w:sz w:val="20"/>
          <w:szCs w:val="20"/>
        </w:rPr>
        <w:t>ú</w:t>
      </w:r>
      <w:r w:rsidRPr="003217B9">
        <w:rPr>
          <w:rFonts w:ascii="Arial" w:hAnsi="Arial" w:cs="Arial"/>
          <w:sz w:val="20"/>
          <w:szCs w:val="20"/>
        </w:rPr>
        <w:t>časť na projektovaní minimálne jedného projektu dvojrúrového alebo jednorúrového cestného tunela s dĺžk</w:t>
      </w:r>
      <w:r>
        <w:rPr>
          <w:rFonts w:ascii="Arial" w:hAnsi="Arial" w:cs="Arial"/>
          <w:sz w:val="20"/>
          <w:szCs w:val="20"/>
        </w:rPr>
        <w:t>ou minimálne 500 m (</w:t>
      </w:r>
      <w:r w:rsidRPr="003217B9">
        <w:rPr>
          <w:rFonts w:ascii="Arial" w:hAnsi="Arial" w:cs="Arial"/>
          <w:sz w:val="20"/>
          <w:szCs w:val="20"/>
        </w:rPr>
        <w:t>tunel musel byť technologicky vybavený E&amp;M zariadeniami v súlade s Nariadením vlády SR č. 344/2006 Z.z. o minimálnych bezpečnostných požiadavkách na tunely v cestnej sieti alebo Smernice Európskeho parlamentu a Rady 2004/54/ES z 29. apríla 2004 o minimálnych bezpečnostných požiadavkách na tunely v transeurópskej cestnej sieti alebo ekvivalentného predpisu). Účasť na projekte musí byť na pozícii zodpovedného projektanta za tunelové objekty.</w:t>
      </w:r>
    </w:p>
    <w:p w14:paraId="5D82B0B9" w14:textId="64A95AB0" w:rsidR="00945C80" w:rsidRDefault="00201596" w:rsidP="00201596">
      <w:pPr>
        <w:spacing w:after="0" w:line="240" w:lineRule="auto"/>
        <w:ind w:left="993" w:hanging="284"/>
        <w:contextualSpacing/>
        <w:jc w:val="both"/>
        <w:rPr>
          <w:rFonts w:ascii="Arial" w:hAnsi="Arial" w:cs="Arial"/>
          <w:sz w:val="20"/>
          <w:szCs w:val="20"/>
        </w:rPr>
      </w:pPr>
      <w:r>
        <w:rPr>
          <w:rFonts w:ascii="Arial" w:hAnsi="Arial" w:cs="Arial"/>
          <w:sz w:val="20"/>
          <w:szCs w:val="20"/>
        </w:rPr>
        <w:t>d</w:t>
      </w:r>
      <w:r w:rsidR="00945C80" w:rsidRPr="0095273D">
        <w:rPr>
          <w:rFonts w:ascii="Arial" w:hAnsi="Arial" w:cs="Arial"/>
          <w:sz w:val="20"/>
          <w:szCs w:val="20"/>
        </w:rPr>
        <w:t>)</w:t>
      </w:r>
      <w:r w:rsidR="00945C80" w:rsidRPr="0095273D">
        <w:rPr>
          <w:rFonts w:ascii="Arial" w:hAnsi="Arial" w:cs="Arial"/>
          <w:sz w:val="20"/>
          <w:szCs w:val="20"/>
        </w:rPr>
        <w:tab/>
      </w:r>
      <w:r w:rsidR="00475F9F">
        <w:rPr>
          <w:rFonts w:ascii="Arial" w:hAnsi="Arial" w:cs="Arial"/>
          <w:sz w:val="20"/>
          <w:szCs w:val="20"/>
        </w:rPr>
        <w:t>ú</w:t>
      </w:r>
      <w:r w:rsidR="00945C80" w:rsidRPr="0095273D">
        <w:rPr>
          <w:rFonts w:ascii="Arial" w:hAnsi="Arial" w:cs="Arial"/>
          <w:sz w:val="20"/>
          <w:szCs w:val="20"/>
        </w:rPr>
        <w:t>časť na tomto projekte na danej pozícií musí byť v minimálnej dobe trvania zodpovedajúcej 50  % lehoty trvania projektu (za lehotu trvania projektu sa považuje lehota odo dňa podpisu zmluvy  po vydanie Preberacieho protokolu.</w:t>
      </w:r>
    </w:p>
    <w:p w14:paraId="6D9F2BD9" w14:textId="77777777" w:rsidR="001D19D4" w:rsidRDefault="001D19D4" w:rsidP="00201596">
      <w:pPr>
        <w:spacing w:after="0" w:line="240" w:lineRule="auto"/>
        <w:ind w:left="993" w:hanging="284"/>
        <w:contextualSpacing/>
        <w:jc w:val="both"/>
        <w:rPr>
          <w:rFonts w:ascii="Arial" w:hAnsi="Arial" w:cs="Arial"/>
          <w:sz w:val="20"/>
          <w:szCs w:val="20"/>
        </w:rPr>
      </w:pPr>
    </w:p>
    <w:p w14:paraId="201333DE" w14:textId="1BB9A052" w:rsidR="00F50B99" w:rsidRPr="0095273D" w:rsidRDefault="0078708E" w:rsidP="00F50B99">
      <w:pPr>
        <w:spacing w:after="0" w:line="240" w:lineRule="auto"/>
        <w:ind w:left="709" w:hanging="425"/>
        <w:contextualSpacing/>
        <w:jc w:val="both"/>
        <w:rPr>
          <w:rFonts w:ascii="Arial" w:hAnsi="Arial" w:cs="Arial"/>
          <w:sz w:val="20"/>
          <w:szCs w:val="20"/>
        </w:rPr>
      </w:pPr>
      <w:r>
        <w:rPr>
          <w:rFonts w:ascii="Arial" w:hAnsi="Arial" w:cs="Arial"/>
          <w:sz w:val="20"/>
          <w:szCs w:val="20"/>
        </w:rPr>
        <w:t xml:space="preserve">2.7.  </w:t>
      </w:r>
      <w:r w:rsidR="001D19D4" w:rsidRPr="00C950DF">
        <w:rPr>
          <w:rFonts w:ascii="Arial" w:hAnsi="Arial" w:cs="Arial"/>
          <w:b/>
          <w:sz w:val="20"/>
          <w:szCs w:val="20"/>
        </w:rPr>
        <w:t>Zodpovedný odborník pre banské a prevádzkové vetranie tunela</w:t>
      </w:r>
      <w:r w:rsidR="00B13E2D">
        <w:rPr>
          <w:rFonts w:ascii="Arial" w:hAnsi="Arial" w:cs="Arial"/>
          <w:b/>
          <w:sz w:val="20"/>
          <w:szCs w:val="20"/>
        </w:rPr>
        <w:t>:</w:t>
      </w:r>
      <w:r w:rsidR="00F50B99" w:rsidRPr="00F50B99">
        <w:rPr>
          <w:rFonts w:ascii="Arial" w:hAnsi="Arial" w:cs="Arial"/>
          <w:sz w:val="20"/>
          <w:szCs w:val="20"/>
        </w:rPr>
        <w:t xml:space="preserve"> </w:t>
      </w:r>
      <w:r w:rsidR="00F50B99" w:rsidRPr="0095273D">
        <w:rPr>
          <w:rFonts w:ascii="Arial" w:hAnsi="Arial" w:cs="Arial"/>
          <w:sz w:val="20"/>
          <w:szCs w:val="20"/>
        </w:rPr>
        <w:t>preukáže odbornú prax za rozhodné obdobie za nasledovných podmienok:</w:t>
      </w:r>
    </w:p>
    <w:p w14:paraId="59793829" w14:textId="20BE5384" w:rsidR="0078708E" w:rsidRDefault="0078708E" w:rsidP="00201596">
      <w:pPr>
        <w:spacing w:after="0" w:line="240" w:lineRule="auto"/>
        <w:ind w:left="993" w:hanging="284"/>
        <w:contextualSpacing/>
        <w:jc w:val="both"/>
        <w:rPr>
          <w:rFonts w:ascii="Arial" w:hAnsi="Arial" w:cs="Arial"/>
          <w:sz w:val="20"/>
          <w:szCs w:val="20"/>
        </w:rPr>
      </w:pPr>
      <w:r w:rsidRPr="0078708E">
        <w:rPr>
          <w:rFonts w:ascii="Arial" w:hAnsi="Arial" w:cs="Arial"/>
          <w:sz w:val="20"/>
          <w:szCs w:val="20"/>
        </w:rPr>
        <w:t>a)</w:t>
      </w:r>
      <w:r w:rsidRPr="0078708E">
        <w:rPr>
          <w:rFonts w:ascii="Arial" w:hAnsi="Arial" w:cs="Arial"/>
          <w:sz w:val="20"/>
          <w:szCs w:val="20"/>
        </w:rPr>
        <w:tab/>
        <w:t xml:space="preserve">10 ročnú odbornú prax </w:t>
      </w:r>
      <w:r w:rsidR="00C950DF" w:rsidRPr="00B151D8">
        <w:rPr>
          <w:rFonts w:ascii="Arial" w:hAnsi="Arial" w:cs="Arial"/>
          <w:b/>
          <w:sz w:val="20"/>
          <w:szCs w:val="20"/>
        </w:rPr>
        <w:t xml:space="preserve">(nevzťahuje sa rozhodné obdobie) </w:t>
      </w:r>
      <w:r w:rsidRPr="0078708E">
        <w:rPr>
          <w:rFonts w:ascii="Arial" w:hAnsi="Arial" w:cs="Arial"/>
          <w:sz w:val="20"/>
          <w:szCs w:val="20"/>
        </w:rPr>
        <w:t>s výkonom činnosti na pozícii odborník za vetranie tunelov na diaľnici alebo rýchlostnej ceste, alebo ceste obdobného charakteru, ktorá spĺňa parametre diaľnice, alebo rýchlostnej cesty, preukázanú pracovným životopisom</w:t>
      </w:r>
      <w:r w:rsidR="002C7143">
        <w:rPr>
          <w:rFonts w:ascii="Arial" w:hAnsi="Arial" w:cs="Arial"/>
          <w:sz w:val="20"/>
          <w:szCs w:val="20"/>
        </w:rPr>
        <w:t>;</w:t>
      </w:r>
    </w:p>
    <w:p w14:paraId="4096B4F0" w14:textId="70A827B0" w:rsidR="00536359" w:rsidRDefault="00536359" w:rsidP="00201596">
      <w:pPr>
        <w:spacing w:after="0" w:line="240" w:lineRule="auto"/>
        <w:ind w:left="993" w:hanging="284"/>
        <w:contextualSpacing/>
        <w:jc w:val="both"/>
        <w:rPr>
          <w:rFonts w:ascii="Arial" w:hAnsi="Arial" w:cs="Arial"/>
          <w:sz w:val="20"/>
          <w:szCs w:val="20"/>
        </w:rPr>
      </w:pPr>
    </w:p>
    <w:p w14:paraId="7E07763B" w14:textId="7F4FB9D4" w:rsidR="00536359" w:rsidRDefault="00536359" w:rsidP="00201596">
      <w:pPr>
        <w:spacing w:after="0" w:line="240" w:lineRule="auto"/>
        <w:ind w:left="993" w:hanging="284"/>
        <w:contextualSpacing/>
        <w:jc w:val="both"/>
        <w:rPr>
          <w:rFonts w:ascii="Arial" w:hAnsi="Arial" w:cs="Arial"/>
          <w:sz w:val="20"/>
          <w:szCs w:val="20"/>
        </w:rPr>
      </w:pPr>
    </w:p>
    <w:p w14:paraId="3098F8B8" w14:textId="778A8AAD" w:rsidR="00536359" w:rsidRDefault="00536359" w:rsidP="00201596">
      <w:pPr>
        <w:spacing w:after="0" w:line="240" w:lineRule="auto"/>
        <w:ind w:left="993" w:hanging="284"/>
        <w:contextualSpacing/>
        <w:jc w:val="both"/>
        <w:rPr>
          <w:rFonts w:ascii="Arial" w:hAnsi="Arial" w:cs="Arial"/>
          <w:sz w:val="20"/>
          <w:szCs w:val="20"/>
        </w:rPr>
      </w:pPr>
    </w:p>
    <w:p w14:paraId="18F6F4E7" w14:textId="551E04AE" w:rsidR="00536359" w:rsidRDefault="00536359" w:rsidP="00201596">
      <w:pPr>
        <w:spacing w:after="0" w:line="240" w:lineRule="auto"/>
        <w:ind w:left="993" w:hanging="284"/>
        <w:contextualSpacing/>
        <w:jc w:val="both"/>
        <w:rPr>
          <w:rFonts w:ascii="Arial" w:hAnsi="Arial" w:cs="Arial"/>
          <w:sz w:val="20"/>
          <w:szCs w:val="20"/>
        </w:rPr>
      </w:pPr>
    </w:p>
    <w:p w14:paraId="7BA65AFA" w14:textId="37FD2BDF" w:rsidR="00536359" w:rsidRDefault="00536359" w:rsidP="00201596">
      <w:pPr>
        <w:spacing w:after="0" w:line="240" w:lineRule="auto"/>
        <w:ind w:left="993" w:hanging="284"/>
        <w:contextualSpacing/>
        <w:jc w:val="both"/>
        <w:rPr>
          <w:rFonts w:ascii="Arial" w:hAnsi="Arial" w:cs="Arial"/>
          <w:sz w:val="20"/>
          <w:szCs w:val="20"/>
        </w:rPr>
      </w:pPr>
    </w:p>
    <w:p w14:paraId="0688D804" w14:textId="77777777" w:rsidR="00536359" w:rsidRDefault="00536359" w:rsidP="00201596">
      <w:pPr>
        <w:spacing w:after="0" w:line="240" w:lineRule="auto"/>
        <w:ind w:left="993" w:hanging="284"/>
        <w:contextualSpacing/>
        <w:jc w:val="both"/>
        <w:rPr>
          <w:rFonts w:ascii="Arial" w:hAnsi="Arial" w:cs="Arial"/>
          <w:sz w:val="20"/>
          <w:szCs w:val="20"/>
        </w:rPr>
      </w:pPr>
    </w:p>
    <w:p w14:paraId="06C88F4E" w14:textId="1D8552E8" w:rsidR="005C6D80" w:rsidRDefault="0078708E" w:rsidP="00C950DF">
      <w:pPr>
        <w:tabs>
          <w:tab w:val="left" w:pos="709"/>
        </w:tabs>
        <w:spacing w:after="0" w:line="240" w:lineRule="auto"/>
        <w:ind w:left="993" w:hanging="284"/>
        <w:contextualSpacing/>
        <w:jc w:val="both"/>
        <w:rPr>
          <w:rFonts w:ascii="Arial" w:hAnsi="Arial" w:cs="Arial"/>
          <w:sz w:val="20"/>
          <w:szCs w:val="20"/>
        </w:rPr>
      </w:pPr>
      <w:r w:rsidRPr="0078708E">
        <w:rPr>
          <w:rFonts w:ascii="Arial" w:hAnsi="Arial" w:cs="Arial"/>
          <w:sz w:val="20"/>
          <w:szCs w:val="20"/>
        </w:rPr>
        <w:t>b)</w:t>
      </w:r>
      <w:r w:rsidRPr="0078708E">
        <w:rPr>
          <w:rFonts w:ascii="Arial" w:hAnsi="Arial" w:cs="Arial"/>
          <w:sz w:val="20"/>
          <w:szCs w:val="20"/>
        </w:rPr>
        <w:tab/>
      </w:r>
      <w:r w:rsidR="00201596">
        <w:rPr>
          <w:rFonts w:ascii="Arial" w:hAnsi="Arial" w:cs="Arial"/>
          <w:sz w:val="20"/>
          <w:szCs w:val="20"/>
        </w:rPr>
        <w:t>O</w:t>
      </w:r>
      <w:r w:rsidRPr="0078708E">
        <w:rPr>
          <w:rFonts w:ascii="Arial" w:hAnsi="Arial" w:cs="Arial"/>
          <w:sz w:val="20"/>
          <w:szCs w:val="20"/>
        </w:rPr>
        <w:t xml:space="preserve">svedčenie o odbornej spôsobilosti na činnosť autorizovaný stavebný inžinier vydané Slovenskou komorou stavebných inžinierov podľa zákona č. 138/1992 Zb. pre výkon činnosti v kategórii I4 Inžinier pre technické, technologické a energetické vybavenie stavieb </w:t>
      </w:r>
      <w:r w:rsidR="005C6D80" w:rsidRPr="005C6D80">
        <w:rPr>
          <w:rFonts w:ascii="Arial" w:hAnsi="Arial" w:cs="Arial"/>
          <w:sz w:val="20"/>
          <w:szCs w:val="20"/>
        </w:rPr>
        <w:t xml:space="preserve">so zameraním na tunely, podkategória 520 vykurovacie a klimatizačné zariadenia </w:t>
      </w:r>
      <w:r w:rsidR="005C6D80" w:rsidRPr="00C950DF">
        <w:rPr>
          <w:rFonts w:ascii="Arial" w:hAnsi="Arial" w:cs="Arial"/>
          <w:b/>
          <w:sz w:val="20"/>
          <w:szCs w:val="20"/>
        </w:rPr>
        <w:t>alebo</w:t>
      </w:r>
      <w:r w:rsidR="005C6D80" w:rsidRPr="005C6D80">
        <w:rPr>
          <w:rFonts w:ascii="Arial" w:hAnsi="Arial" w:cs="Arial"/>
          <w:sz w:val="20"/>
          <w:szCs w:val="20"/>
        </w:rPr>
        <w:t xml:space="preserve"> 560 výrobné technologické zariadenia, špecifikácia vetranie tunelov podľa zákona č. 138/1992</w:t>
      </w:r>
      <w:r w:rsidR="00B151D8">
        <w:rPr>
          <w:rFonts w:ascii="Arial" w:hAnsi="Arial" w:cs="Arial"/>
          <w:sz w:val="20"/>
          <w:szCs w:val="20"/>
        </w:rPr>
        <w:t xml:space="preserve"> </w:t>
      </w:r>
      <w:r w:rsidR="005C6D80" w:rsidRPr="005C6D80">
        <w:rPr>
          <w:rFonts w:ascii="Arial" w:hAnsi="Arial" w:cs="Arial"/>
          <w:sz w:val="20"/>
          <w:szCs w:val="20"/>
        </w:rPr>
        <w:t>Z.z.</w:t>
      </w:r>
      <w:r w:rsidR="00475F9F">
        <w:rPr>
          <w:rFonts w:ascii="Arial" w:hAnsi="Arial" w:cs="Arial"/>
          <w:sz w:val="20"/>
          <w:szCs w:val="20"/>
        </w:rPr>
        <w:t>,</w:t>
      </w:r>
      <w:r w:rsidR="002C7143">
        <w:rPr>
          <w:rFonts w:ascii="Arial" w:hAnsi="Arial" w:cs="Arial"/>
          <w:sz w:val="20"/>
          <w:szCs w:val="20"/>
        </w:rPr>
        <w:t xml:space="preserve"> r</w:t>
      </w:r>
      <w:r w:rsidR="00475F9F" w:rsidRPr="00475F9F">
        <w:rPr>
          <w:rFonts w:ascii="Arial" w:hAnsi="Arial" w:cs="Arial"/>
          <w:sz w:val="20"/>
          <w:szCs w:val="20"/>
        </w:rPr>
        <w:t>esp</w:t>
      </w:r>
      <w:r w:rsidR="002C7143">
        <w:rPr>
          <w:rFonts w:ascii="Arial" w:hAnsi="Arial" w:cs="Arial"/>
          <w:sz w:val="20"/>
          <w:szCs w:val="20"/>
        </w:rPr>
        <w:t xml:space="preserve">. </w:t>
      </w:r>
      <w:r w:rsidR="00475F9F" w:rsidRPr="00475F9F">
        <w:rPr>
          <w:rFonts w:ascii="Arial" w:hAnsi="Arial" w:cs="Arial"/>
          <w:sz w:val="20"/>
          <w:szCs w:val="20"/>
        </w:rPr>
        <w:t>ekvivalentný doklad platný v čase predloženia ponuky ako sken originálu alebo úradne osvedčenej fotokópie</w:t>
      </w:r>
      <w:r w:rsidR="002C7143">
        <w:rPr>
          <w:rFonts w:ascii="Arial" w:hAnsi="Arial" w:cs="Arial"/>
          <w:sz w:val="20"/>
          <w:szCs w:val="20"/>
        </w:rPr>
        <w:t>;</w:t>
      </w:r>
    </w:p>
    <w:p w14:paraId="4DD74776" w14:textId="6835C878" w:rsidR="0078708E" w:rsidRPr="0078708E" w:rsidRDefault="0078708E" w:rsidP="0078708E">
      <w:pPr>
        <w:spacing w:after="0" w:line="240" w:lineRule="auto"/>
        <w:ind w:left="993" w:hanging="284"/>
        <w:contextualSpacing/>
        <w:jc w:val="both"/>
        <w:rPr>
          <w:rFonts w:ascii="Arial" w:hAnsi="Arial" w:cs="Arial"/>
          <w:sz w:val="20"/>
          <w:szCs w:val="20"/>
        </w:rPr>
      </w:pPr>
      <w:r w:rsidRPr="0078708E">
        <w:rPr>
          <w:rFonts w:ascii="Arial" w:hAnsi="Arial" w:cs="Arial"/>
          <w:sz w:val="20"/>
          <w:szCs w:val="20"/>
        </w:rPr>
        <w:t xml:space="preserve">c) </w:t>
      </w:r>
      <w:r w:rsidRPr="0078708E">
        <w:rPr>
          <w:rFonts w:ascii="Arial" w:hAnsi="Arial" w:cs="Arial"/>
          <w:sz w:val="20"/>
          <w:szCs w:val="20"/>
        </w:rPr>
        <w:tab/>
      </w:r>
      <w:r w:rsidR="00201596">
        <w:rPr>
          <w:rFonts w:ascii="Arial" w:hAnsi="Arial" w:cs="Arial"/>
          <w:sz w:val="20"/>
          <w:szCs w:val="20"/>
        </w:rPr>
        <w:t>O</w:t>
      </w:r>
      <w:r w:rsidRPr="0078708E">
        <w:rPr>
          <w:rFonts w:ascii="Arial" w:hAnsi="Arial" w:cs="Arial"/>
          <w:sz w:val="20"/>
          <w:szCs w:val="20"/>
        </w:rPr>
        <w:t>svedčenie o odbornej spôsobilosti na činnosť projektanta podľa § 2 ods. 6 vyhlášky MH SR č. 208/1993 Z.z. o požiadavkách na kvalifikáciu a overovaní odbornej spôsobilosti pracovníkov pri banskej činnosti a činnosti vykonávanej banským spôsobom</w:t>
      </w:r>
      <w:r w:rsidR="002C7143">
        <w:rPr>
          <w:rFonts w:ascii="Arial" w:hAnsi="Arial" w:cs="Arial"/>
          <w:sz w:val="20"/>
          <w:szCs w:val="20"/>
        </w:rPr>
        <w:t>,</w:t>
      </w:r>
      <w:r w:rsidR="00201596">
        <w:rPr>
          <w:rFonts w:ascii="Arial" w:hAnsi="Arial" w:cs="Arial"/>
          <w:sz w:val="20"/>
          <w:szCs w:val="20"/>
        </w:rPr>
        <w:t xml:space="preserve"> </w:t>
      </w:r>
      <w:r w:rsidR="00475F9F" w:rsidRPr="00475F9F">
        <w:rPr>
          <w:rFonts w:ascii="Arial" w:hAnsi="Arial" w:cs="Arial"/>
          <w:sz w:val="20"/>
          <w:szCs w:val="20"/>
        </w:rPr>
        <w:t>resp. ekvivalentný doklad platný v čase predloženia ponuky ako sken originálu alebo úradne osvedčenej fotokópie</w:t>
      </w:r>
      <w:r w:rsidR="002C7143">
        <w:rPr>
          <w:rFonts w:ascii="Arial" w:hAnsi="Arial" w:cs="Arial"/>
          <w:sz w:val="20"/>
          <w:szCs w:val="20"/>
        </w:rPr>
        <w:t>;</w:t>
      </w:r>
    </w:p>
    <w:p w14:paraId="56DD6217" w14:textId="0986BFF6" w:rsidR="0078708E" w:rsidRPr="0078708E" w:rsidRDefault="0078708E" w:rsidP="0078708E">
      <w:pPr>
        <w:spacing w:after="0" w:line="240" w:lineRule="auto"/>
        <w:ind w:left="993" w:hanging="284"/>
        <w:contextualSpacing/>
        <w:jc w:val="both"/>
        <w:rPr>
          <w:rFonts w:ascii="Arial" w:hAnsi="Arial" w:cs="Arial"/>
          <w:sz w:val="20"/>
          <w:szCs w:val="20"/>
        </w:rPr>
      </w:pPr>
      <w:r w:rsidRPr="0078708E">
        <w:rPr>
          <w:rFonts w:ascii="Arial" w:hAnsi="Arial" w:cs="Arial"/>
          <w:sz w:val="20"/>
          <w:szCs w:val="20"/>
        </w:rPr>
        <w:t>d)</w:t>
      </w:r>
      <w:r w:rsidRPr="0078708E">
        <w:rPr>
          <w:rFonts w:ascii="Arial" w:hAnsi="Arial" w:cs="Arial"/>
          <w:sz w:val="20"/>
          <w:szCs w:val="20"/>
        </w:rPr>
        <w:tab/>
      </w:r>
      <w:r w:rsidR="00C950DF">
        <w:rPr>
          <w:rFonts w:ascii="Arial" w:hAnsi="Arial" w:cs="Arial"/>
          <w:sz w:val="20"/>
          <w:szCs w:val="20"/>
        </w:rPr>
        <w:t>O</w:t>
      </w:r>
      <w:r w:rsidRPr="0078708E">
        <w:rPr>
          <w:rFonts w:ascii="Arial" w:hAnsi="Arial" w:cs="Arial"/>
          <w:sz w:val="20"/>
          <w:szCs w:val="20"/>
        </w:rPr>
        <w:t xml:space="preserve">svedčenie o odbornej spôsobilosti na činnosť vedúci vetrania podľa § 114 ods. 4 vyhlášky SBÚ č. 21/1989 Zb. o bezpečnosti a ochrane zdravia pri práci a bezpečnosti prevádzky pri banskej činnosti a činnosti vykonávanej banským spôsobom </w:t>
      </w:r>
      <w:r w:rsidRPr="00C950DF">
        <w:rPr>
          <w:rFonts w:ascii="Arial" w:hAnsi="Arial" w:cs="Arial"/>
          <w:b/>
          <w:sz w:val="20"/>
          <w:szCs w:val="20"/>
        </w:rPr>
        <w:t xml:space="preserve">alebo </w:t>
      </w:r>
      <w:r w:rsidR="00C950DF">
        <w:rPr>
          <w:rFonts w:ascii="Arial" w:hAnsi="Arial" w:cs="Arial"/>
          <w:sz w:val="20"/>
          <w:szCs w:val="20"/>
        </w:rPr>
        <w:t>O</w:t>
      </w:r>
      <w:r w:rsidRPr="0078708E">
        <w:rPr>
          <w:rFonts w:ascii="Arial" w:hAnsi="Arial" w:cs="Arial"/>
          <w:sz w:val="20"/>
          <w:szCs w:val="20"/>
        </w:rPr>
        <w:t>svedčenie o odbornej spôsobilosti na činnosť vedúci vetrania podľa § 150 ods. 3 vyhlášky SBU č. 21/1989 Zb. o bezpečnosti a ochrane zdravia pri práci a bezpečnosti prevádzky pri banskej činnosti a činnosti vykonávanej banským spôsobom</w:t>
      </w:r>
      <w:r w:rsidR="00475F9F">
        <w:rPr>
          <w:rFonts w:ascii="Arial" w:hAnsi="Arial" w:cs="Arial"/>
          <w:sz w:val="20"/>
          <w:szCs w:val="20"/>
        </w:rPr>
        <w:t>,</w:t>
      </w:r>
      <w:r w:rsidR="002C7143">
        <w:rPr>
          <w:rFonts w:ascii="Arial" w:hAnsi="Arial" w:cs="Arial"/>
          <w:sz w:val="20"/>
          <w:szCs w:val="20"/>
        </w:rPr>
        <w:t xml:space="preserve"> </w:t>
      </w:r>
      <w:r w:rsidR="00475F9F" w:rsidRPr="00475F9F">
        <w:rPr>
          <w:rFonts w:ascii="Arial" w:hAnsi="Arial" w:cs="Arial"/>
          <w:sz w:val="20"/>
          <w:szCs w:val="20"/>
        </w:rPr>
        <w:t>resp. ekvivalentný doklad platný v čase predloženia ponuky ako sken originálu alebo úradne osvedčenej fotokópie.</w:t>
      </w:r>
      <w:r w:rsidR="008D4907">
        <w:rPr>
          <w:rFonts w:ascii="Arial" w:hAnsi="Arial" w:cs="Arial"/>
          <w:sz w:val="20"/>
          <w:szCs w:val="20"/>
        </w:rPr>
        <w:t>(platí pre banské vetranie)</w:t>
      </w:r>
      <w:r w:rsidR="002C7143">
        <w:rPr>
          <w:rFonts w:ascii="Arial" w:hAnsi="Arial" w:cs="Arial"/>
          <w:sz w:val="20"/>
          <w:szCs w:val="20"/>
        </w:rPr>
        <w:t>;</w:t>
      </w:r>
    </w:p>
    <w:p w14:paraId="355580D4" w14:textId="585AFE7D" w:rsidR="0078708E" w:rsidRDefault="0078708E" w:rsidP="0078708E">
      <w:pPr>
        <w:spacing w:after="0" w:line="240" w:lineRule="auto"/>
        <w:ind w:left="993" w:hanging="284"/>
        <w:contextualSpacing/>
        <w:jc w:val="both"/>
        <w:rPr>
          <w:rFonts w:ascii="Arial" w:hAnsi="Arial" w:cs="Arial"/>
          <w:sz w:val="20"/>
          <w:szCs w:val="20"/>
        </w:rPr>
      </w:pPr>
      <w:r w:rsidRPr="0078708E">
        <w:rPr>
          <w:rFonts w:ascii="Arial" w:hAnsi="Arial" w:cs="Arial"/>
          <w:sz w:val="20"/>
          <w:szCs w:val="20"/>
        </w:rPr>
        <w:t>e)</w:t>
      </w:r>
      <w:r w:rsidRPr="0078708E">
        <w:rPr>
          <w:rFonts w:ascii="Arial" w:hAnsi="Arial" w:cs="Arial"/>
          <w:sz w:val="20"/>
          <w:szCs w:val="20"/>
        </w:rPr>
        <w:tab/>
        <w:t xml:space="preserve">účasť na projekte v pozícii odborníka na vetranie tunelov, pričom predmetom takéhoto projektu bolo riešenej technologického vybavenia minimálne jedného (1) tunela dĺžky minimálne </w:t>
      </w:r>
      <w:r>
        <w:rPr>
          <w:rFonts w:ascii="Arial" w:hAnsi="Arial" w:cs="Arial"/>
          <w:sz w:val="20"/>
          <w:szCs w:val="20"/>
        </w:rPr>
        <w:t>500</w:t>
      </w:r>
      <w:r w:rsidRPr="0078708E">
        <w:rPr>
          <w:rFonts w:ascii="Arial" w:hAnsi="Arial" w:cs="Arial"/>
          <w:sz w:val="20"/>
          <w:szCs w:val="20"/>
        </w:rPr>
        <w:t xml:space="preserve"> m na diaľnici alebo rýchlostnej ceste, alebo ceste obdobného charakteru, ktorá spĺňa parametre diaľnice alebo rýchlostnej cesty (preukazuje sa predložením Prílohy B3 Referenčný list odborníka Zväzku 1 týchto SP).</w:t>
      </w:r>
    </w:p>
    <w:p w14:paraId="79C2910E" w14:textId="77777777" w:rsidR="00E43E9D" w:rsidRPr="0095273D" w:rsidRDefault="00E43E9D" w:rsidP="0095273D">
      <w:pPr>
        <w:pBdr>
          <w:top w:val="nil"/>
          <w:left w:val="nil"/>
          <w:bottom w:val="nil"/>
          <w:right w:val="nil"/>
          <w:between w:val="nil"/>
          <w:bar w:val="nil"/>
        </w:pBdr>
        <w:tabs>
          <w:tab w:val="left" w:pos="567"/>
          <w:tab w:val="left" w:pos="851"/>
          <w:tab w:val="left" w:pos="1134"/>
          <w:tab w:val="left" w:pos="1276"/>
        </w:tabs>
        <w:spacing w:after="0" w:line="240" w:lineRule="auto"/>
        <w:ind w:left="709" w:hanging="283"/>
        <w:contextualSpacing/>
        <w:jc w:val="both"/>
        <w:rPr>
          <w:rFonts w:ascii="Arial" w:eastAsia="Arial" w:hAnsi="Arial" w:cs="Arial"/>
          <w:sz w:val="20"/>
          <w:szCs w:val="20"/>
          <w:u w:color="000000"/>
          <w:bdr w:val="nil"/>
        </w:rPr>
      </w:pPr>
    </w:p>
    <w:p w14:paraId="3843BCD9" w14:textId="4F7A190E" w:rsidR="00E255DB" w:rsidRPr="0095273D" w:rsidRDefault="00A565BB" w:rsidP="0095273D">
      <w:pPr>
        <w:spacing w:after="0" w:line="240" w:lineRule="auto"/>
        <w:ind w:left="284"/>
        <w:contextualSpacing/>
        <w:jc w:val="both"/>
        <w:rPr>
          <w:rFonts w:ascii="Arial" w:hAnsi="Arial" w:cs="Arial"/>
          <w:i/>
          <w:sz w:val="20"/>
          <w:szCs w:val="20"/>
        </w:rPr>
      </w:pPr>
      <w:r w:rsidRPr="0095273D">
        <w:rPr>
          <w:rFonts w:ascii="Arial" w:hAnsi="Arial" w:cs="Arial"/>
          <w:i/>
          <w:sz w:val="20"/>
          <w:szCs w:val="20"/>
        </w:rPr>
        <w:t xml:space="preserve">*Poznámka: </w:t>
      </w:r>
    </w:p>
    <w:p w14:paraId="19B0A6ED" w14:textId="407C1937" w:rsidR="00A565BB" w:rsidRPr="0095273D" w:rsidRDefault="00A565BB" w:rsidP="0095273D">
      <w:pPr>
        <w:spacing w:after="0" w:line="240" w:lineRule="auto"/>
        <w:ind w:left="284"/>
        <w:contextualSpacing/>
        <w:jc w:val="both"/>
        <w:rPr>
          <w:rFonts w:ascii="Arial" w:hAnsi="Arial" w:cs="Arial"/>
          <w:sz w:val="20"/>
          <w:szCs w:val="20"/>
        </w:rPr>
      </w:pPr>
      <w:r w:rsidRPr="0095273D">
        <w:rPr>
          <w:rFonts w:ascii="Arial" w:hAnsi="Arial" w:cs="Arial"/>
          <w:sz w:val="20"/>
          <w:szCs w:val="20"/>
        </w:rPr>
        <w:t>Diaľnicou, rýchlostnou cestou, cestou I. triedy, alebo cestou obdobného charakteru sa rozumie smerovo rozdelená minimálne 4-pruhová komunikácia s celkovou šírkou minimálne 22,5 m.</w:t>
      </w:r>
    </w:p>
    <w:p w14:paraId="73E01DE8" w14:textId="77777777" w:rsidR="005C4083" w:rsidRPr="00201596" w:rsidRDefault="005C4083" w:rsidP="0095273D">
      <w:pPr>
        <w:spacing w:after="0" w:line="240" w:lineRule="auto"/>
        <w:ind w:left="284"/>
        <w:contextualSpacing/>
        <w:jc w:val="both"/>
        <w:rPr>
          <w:rFonts w:ascii="Arial" w:hAnsi="Arial" w:cs="Arial"/>
          <w:sz w:val="20"/>
          <w:szCs w:val="20"/>
        </w:rPr>
      </w:pPr>
    </w:p>
    <w:p w14:paraId="3492890A" w14:textId="079B4E5B" w:rsidR="005C4083" w:rsidRDefault="005C4083" w:rsidP="0095273D">
      <w:pPr>
        <w:spacing w:after="0" w:line="240" w:lineRule="auto"/>
        <w:ind w:left="284"/>
        <w:contextualSpacing/>
        <w:jc w:val="both"/>
        <w:rPr>
          <w:rFonts w:ascii="Arial" w:hAnsi="Arial" w:cs="Arial"/>
          <w:sz w:val="20"/>
          <w:szCs w:val="20"/>
        </w:rPr>
      </w:pPr>
      <w:r w:rsidRPr="00201596">
        <w:rPr>
          <w:rFonts w:ascii="Arial" w:hAnsi="Arial" w:cs="Arial"/>
          <w:sz w:val="20"/>
          <w:szCs w:val="20"/>
        </w:rPr>
        <w:t>**Poznámka: Realizáciou sa rozumie výstavba novej diaľnice alebo rýchlostnej cesty alebo cesty I. triedy, ktorých súčasťou boli mostné objekty.</w:t>
      </w:r>
    </w:p>
    <w:p w14:paraId="74A003DF" w14:textId="77777777" w:rsidR="005C4083" w:rsidRPr="00201596" w:rsidRDefault="005C4083" w:rsidP="0095273D">
      <w:pPr>
        <w:tabs>
          <w:tab w:val="left" w:pos="571"/>
        </w:tabs>
        <w:spacing w:after="0" w:line="240" w:lineRule="auto"/>
        <w:ind w:left="284"/>
        <w:contextualSpacing/>
        <w:jc w:val="both"/>
        <w:rPr>
          <w:rFonts w:ascii="Arial" w:hAnsi="Arial" w:cs="Arial"/>
          <w:sz w:val="20"/>
          <w:szCs w:val="20"/>
        </w:rPr>
      </w:pPr>
    </w:p>
    <w:p w14:paraId="39C1678A" w14:textId="77777777" w:rsidR="005C4083" w:rsidRPr="00201596" w:rsidRDefault="005C4083" w:rsidP="0095273D">
      <w:pPr>
        <w:spacing w:after="0" w:line="240" w:lineRule="auto"/>
        <w:ind w:left="284"/>
        <w:contextualSpacing/>
        <w:jc w:val="both"/>
        <w:rPr>
          <w:rFonts w:ascii="Arial" w:hAnsi="Arial" w:cs="Arial"/>
          <w:sz w:val="20"/>
          <w:szCs w:val="20"/>
        </w:rPr>
      </w:pPr>
      <w:r w:rsidRPr="00201596">
        <w:rPr>
          <w:rFonts w:ascii="Arial" w:hAnsi="Arial" w:cs="Arial"/>
          <w:sz w:val="20"/>
          <w:szCs w:val="20"/>
        </w:rPr>
        <w:t xml:space="preserve">***Poznámka: Projektom sa rozumie referencia na stavebné práce realizované na stavbe diaľnice  alebo stavbe rýchlostnej cesty alebo cesty I. triedy alebo cesty obdobného charakteru. </w:t>
      </w:r>
    </w:p>
    <w:p w14:paraId="2900A0A0" w14:textId="77777777" w:rsidR="002069F5" w:rsidRPr="00201596" w:rsidRDefault="002069F5" w:rsidP="0095273D">
      <w:pPr>
        <w:spacing w:after="0" w:line="240" w:lineRule="auto"/>
        <w:ind w:left="284"/>
        <w:contextualSpacing/>
        <w:jc w:val="both"/>
        <w:rPr>
          <w:rFonts w:ascii="Arial" w:hAnsi="Arial" w:cs="Arial"/>
          <w:i/>
          <w:spacing w:val="-8"/>
          <w:sz w:val="20"/>
          <w:szCs w:val="20"/>
        </w:rPr>
      </w:pPr>
    </w:p>
    <w:p w14:paraId="181EDB64" w14:textId="77777777" w:rsidR="00E43E9D" w:rsidRPr="0095273D" w:rsidRDefault="00E43E9D" w:rsidP="0095273D">
      <w:pPr>
        <w:spacing w:after="0" w:line="240" w:lineRule="auto"/>
        <w:ind w:left="284"/>
        <w:contextualSpacing/>
        <w:jc w:val="both"/>
        <w:rPr>
          <w:rFonts w:ascii="Arial" w:eastAsia="Calibri" w:hAnsi="Arial" w:cs="Arial"/>
          <w:sz w:val="20"/>
          <w:szCs w:val="20"/>
          <w:lang w:eastAsia="en-US"/>
        </w:rPr>
      </w:pPr>
      <w:r w:rsidRPr="0095273D">
        <w:rPr>
          <w:rFonts w:ascii="Arial" w:eastAsia="Calibri" w:hAnsi="Arial" w:cs="Arial"/>
          <w:sz w:val="20"/>
          <w:szCs w:val="20"/>
          <w:lang w:eastAsia="en-US"/>
        </w:rPr>
        <w:t>Uchádzač predloží Zoznam Kľúčových odborníkov navrhovaných na vykonanie diela (Príloha B8 Časť B Zväzok 1 týchto SP).</w:t>
      </w:r>
    </w:p>
    <w:p w14:paraId="72D346D2" w14:textId="77777777" w:rsidR="00E43E9D" w:rsidRPr="0095273D" w:rsidRDefault="00E43E9D" w:rsidP="0095273D">
      <w:pPr>
        <w:pStyle w:val="Odsekzoznamu"/>
        <w:spacing w:after="0" w:line="240" w:lineRule="auto"/>
        <w:ind w:left="709"/>
        <w:jc w:val="both"/>
        <w:rPr>
          <w:rFonts w:ascii="Arial" w:hAnsi="Arial" w:cs="Arial"/>
          <w:sz w:val="20"/>
          <w:szCs w:val="20"/>
        </w:rPr>
      </w:pPr>
    </w:p>
    <w:p w14:paraId="2E50C8AC" w14:textId="19140988" w:rsidR="00E43E9D" w:rsidRPr="0095273D" w:rsidRDefault="00977ED7"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Uchádzač preukazuje splnenie podmienok účasti uvedených v bode 2.1 až 2.</w:t>
      </w:r>
      <w:r w:rsidR="002C7143">
        <w:rPr>
          <w:rFonts w:ascii="Arial" w:hAnsi="Arial" w:cs="Arial"/>
          <w:sz w:val="20"/>
          <w:szCs w:val="20"/>
        </w:rPr>
        <w:t>7</w:t>
      </w:r>
      <w:r w:rsidRPr="0095273D">
        <w:rPr>
          <w:rFonts w:ascii="Arial" w:hAnsi="Arial" w:cs="Arial"/>
          <w:sz w:val="20"/>
          <w:szCs w:val="20"/>
        </w:rPr>
        <w:t xml:space="preserve"> pre každého kľúčového odborníka predložením</w:t>
      </w:r>
      <w:r w:rsidR="00E43E9D" w:rsidRPr="0095273D">
        <w:rPr>
          <w:rFonts w:ascii="Arial" w:hAnsi="Arial" w:cs="Arial"/>
          <w:sz w:val="20"/>
          <w:szCs w:val="20"/>
        </w:rPr>
        <w:t>:</w:t>
      </w:r>
    </w:p>
    <w:p w14:paraId="6C2F34FD" w14:textId="1259FB77" w:rsidR="00E43E9D" w:rsidRPr="0095273D" w:rsidRDefault="00E43E9D"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w:t>
      </w:r>
      <w:r w:rsidRPr="0095273D">
        <w:rPr>
          <w:rFonts w:ascii="Arial" w:hAnsi="Arial" w:cs="Arial"/>
          <w:sz w:val="20"/>
          <w:szCs w:val="20"/>
        </w:rPr>
        <w:tab/>
      </w:r>
      <w:r w:rsidR="00977ED7" w:rsidRPr="0095273D">
        <w:rPr>
          <w:rFonts w:ascii="Arial" w:hAnsi="Arial" w:cs="Arial"/>
          <w:sz w:val="20"/>
          <w:szCs w:val="20"/>
        </w:rPr>
        <w:t>Referenčného listu kľúčového odborníka (</w:t>
      </w:r>
      <w:r w:rsidR="0095273D" w:rsidRPr="0095273D">
        <w:rPr>
          <w:rFonts w:ascii="Arial" w:hAnsi="Arial" w:cs="Arial"/>
          <w:sz w:val="20"/>
          <w:szCs w:val="20"/>
        </w:rPr>
        <w:t>P</w:t>
      </w:r>
      <w:r w:rsidR="00977ED7" w:rsidRPr="0095273D">
        <w:rPr>
          <w:rFonts w:ascii="Arial" w:hAnsi="Arial" w:cs="Arial"/>
          <w:sz w:val="20"/>
          <w:szCs w:val="20"/>
        </w:rPr>
        <w:t xml:space="preserve">ríloha B3 </w:t>
      </w:r>
      <w:r w:rsidR="002C7143">
        <w:rPr>
          <w:rFonts w:ascii="Arial" w:hAnsi="Arial" w:cs="Arial"/>
          <w:sz w:val="20"/>
          <w:szCs w:val="20"/>
        </w:rPr>
        <w:t xml:space="preserve">Časť B </w:t>
      </w:r>
      <w:r w:rsidR="00977ED7" w:rsidRPr="0095273D">
        <w:rPr>
          <w:rFonts w:ascii="Arial" w:hAnsi="Arial" w:cs="Arial"/>
          <w:sz w:val="20"/>
          <w:szCs w:val="20"/>
        </w:rPr>
        <w:t xml:space="preserve">Zväzok 1 </w:t>
      </w:r>
      <w:r w:rsidR="002C7143">
        <w:rPr>
          <w:rFonts w:ascii="Arial" w:hAnsi="Arial" w:cs="Arial"/>
          <w:sz w:val="20"/>
          <w:szCs w:val="20"/>
        </w:rPr>
        <w:t>týchto SP</w:t>
      </w:r>
      <w:r w:rsidR="00977ED7" w:rsidRPr="0095273D">
        <w:rPr>
          <w:rFonts w:ascii="Arial" w:hAnsi="Arial" w:cs="Arial"/>
          <w:sz w:val="20"/>
          <w:szCs w:val="20"/>
        </w:rPr>
        <w:t xml:space="preserve">), z ktorého </w:t>
      </w:r>
      <w:r w:rsidRPr="0095273D">
        <w:rPr>
          <w:rFonts w:ascii="Arial" w:hAnsi="Arial" w:cs="Arial"/>
          <w:sz w:val="20"/>
          <w:szCs w:val="20"/>
        </w:rPr>
        <w:tab/>
      </w:r>
      <w:r w:rsidR="00977ED7" w:rsidRPr="0095273D">
        <w:rPr>
          <w:rFonts w:ascii="Arial" w:hAnsi="Arial" w:cs="Arial"/>
          <w:sz w:val="20"/>
          <w:szCs w:val="20"/>
        </w:rPr>
        <w:t>obsahu bude vyplývať ich splnenie</w:t>
      </w:r>
      <w:r w:rsidR="002C7143">
        <w:rPr>
          <w:rFonts w:ascii="Arial" w:hAnsi="Arial" w:cs="Arial"/>
          <w:sz w:val="20"/>
          <w:szCs w:val="20"/>
        </w:rPr>
        <w:t>;</w:t>
      </w:r>
    </w:p>
    <w:p w14:paraId="6A10CB30" w14:textId="2110C173" w:rsidR="00E43E9D" w:rsidRPr="0095273D" w:rsidRDefault="00E43E9D"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w:t>
      </w:r>
      <w:r w:rsidRPr="0095273D">
        <w:rPr>
          <w:rFonts w:ascii="Arial" w:hAnsi="Arial" w:cs="Arial"/>
          <w:sz w:val="20"/>
          <w:szCs w:val="20"/>
        </w:rPr>
        <w:tab/>
        <w:t>Z</w:t>
      </w:r>
      <w:r w:rsidR="00977ED7" w:rsidRPr="0095273D">
        <w:rPr>
          <w:rFonts w:ascii="Arial" w:hAnsi="Arial" w:cs="Arial"/>
          <w:sz w:val="20"/>
          <w:szCs w:val="20"/>
        </w:rPr>
        <w:t>oznamu projektov odborníka</w:t>
      </w:r>
      <w:r w:rsidR="002C7143">
        <w:rPr>
          <w:rFonts w:ascii="Arial" w:hAnsi="Arial" w:cs="Arial"/>
          <w:sz w:val="20"/>
          <w:szCs w:val="20"/>
        </w:rPr>
        <w:t>;</w:t>
      </w:r>
    </w:p>
    <w:p w14:paraId="214FE541" w14:textId="1ADA1B9E" w:rsidR="00977ED7" w:rsidRPr="0095273D" w:rsidRDefault="00E43E9D"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w:t>
      </w:r>
      <w:r w:rsidRPr="0095273D">
        <w:rPr>
          <w:rFonts w:ascii="Arial" w:hAnsi="Arial" w:cs="Arial"/>
          <w:sz w:val="20"/>
          <w:szCs w:val="20"/>
        </w:rPr>
        <w:tab/>
      </w:r>
      <w:r w:rsidR="00977ED7" w:rsidRPr="0095273D">
        <w:rPr>
          <w:rFonts w:ascii="Arial" w:hAnsi="Arial" w:cs="Arial"/>
          <w:sz w:val="20"/>
          <w:szCs w:val="20"/>
        </w:rPr>
        <w:t>Životopisu kľúčového odborníka (</w:t>
      </w:r>
      <w:r w:rsidR="0095273D" w:rsidRPr="0095273D">
        <w:rPr>
          <w:rFonts w:ascii="Arial" w:hAnsi="Arial" w:cs="Arial"/>
          <w:sz w:val="20"/>
          <w:szCs w:val="20"/>
        </w:rPr>
        <w:t>P</w:t>
      </w:r>
      <w:r w:rsidR="00977ED7" w:rsidRPr="0095273D">
        <w:rPr>
          <w:rFonts w:ascii="Arial" w:hAnsi="Arial" w:cs="Arial"/>
          <w:sz w:val="20"/>
          <w:szCs w:val="20"/>
        </w:rPr>
        <w:t xml:space="preserve">ríloha B4 </w:t>
      </w:r>
      <w:r w:rsidR="002C7143">
        <w:rPr>
          <w:rFonts w:ascii="Arial" w:hAnsi="Arial" w:cs="Arial"/>
          <w:sz w:val="20"/>
          <w:szCs w:val="20"/>
        </w:rPr>
        <w:t xml:space="preserve">Časť B </w:t>
      </w:r>
      <w:r w:rsidR="00977ED7" w:rsidRPr="0095273D">
        <w:rPr>
          <w:rFonts w:ascii="Arial" w:hAnsi="Arial" w:cs="Arial"/>
          <w:sz w:val="20"/>
          <w:szCs w:val="20"/>
        </w:rPr>
        <w:t xml:space="preserve">Zväzok 1 </w:t>
      </w:r>
      <w:r w:rsidR="002C7143">
        <w:rPr>
          <w:rFonts w:ascii="Arial" w:hAnsi="Arial" w:cs="Arial"/>
          <w:sz w:val="20"/>
          <w:szCs w:val="20"/>
        </w:rPr>
        <w:t>týchto SP</w:t>
      </w:r>
      <w:r w:rsidR="00977ED7" w:rsidRPr="0095273D">
        <w:rPr>
          <w:rFonts w:ascii="Arial" w:hAnsi="Arial" w:cs="Arial"/>
          <w:sz w:val="20"/>
          <w:szCs w:val="20"/>
        </w:rPr>
        <w:t>)</w:t>
      </w:r>
      <w:r w:rsidR="007A7577" w:rsidRPr="0095273D">
        <w:rPr>
          <w:rFonts w:ascii="Arial" w:hAnsi="Arial" w:cs="Arial"/>
          <w:sz w:val="20"/>
          <w:szCs w:val="20"/>
        </w:rPr>
        <w:t>;</w:t>
      </w:r>
    </w:p>
    <w:p w14:paraId="111AA8E9" w14:textId="3C6230C6" w:rsidR="007A7577" w:rsidRPr="0095273D" w:rsidRDefault="007A7577"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w:t>
      </w:r>
      <w:r w:rsidRPr="0095273D">
        <w:rPr>
          <w:rFonts w:ascii="Arial" w:hAnsi="Arial" w:cs="Arial"/>
          <w:sz w:val="20"/>
          <w:szCs w:val="20"/>
        </w:rPr>
        <w:tab/>
        <w:t>Osvedčen</w:t>
      </w:r>
      <w:r w:rsidR="002C7143">
        <w:rPr>
          <w:rFonts w:ascii="Arial" w:hAnsi="Arial" w:cs="Arial"/>
          <w:sz w:val="20"/>
          <w:szCs w:val="20"/>
        </w:rPr>
        <w:t>ia</w:t>
      </w:r>
      <w:r w:rsidRPr="0095273D">
        <w:rPr>
          <w:rFonts w:ascii="Arial" w:hAnsi="Arial" w:cs="Arial"/>
          <w:sz w:val="20"/>
          <w:szCs w:val="20"/>
        </w:rPr>
        <w:t xml:space="preserve"> o vykonaní odbornej skúšky tam kde sa uplatňuje.</w:t>
      </w:r>
    </w:p>
    <w:p w14:paraId="635BDAE5" w14:textId="20CAA4DE" w:rsidR="0095273D" w:rsidRDefault="0095273D" w:rsidP="0095273D">
      <w:pPr>
        <w:spacing w:after="0" w:line="240" w:lineRule="auto"/>
        <w:contextualSpacing/>
        <w:jc w:val="both"/>
        <w:rPr>
          <w:rFonts w:ascii="Arial" w:hAnsi="Arial" w:cs="Arial"/>
          <w:b/>
          <w:sz w:val="20"/>
          <w:szCs w:val="20"/>
        </w:rPr>
      </w:pPr>
    </w:p>
    <w:p w14:paraId="1FD6730F" w14:textId="5F8716F2" w:rsidR="00977ED7" w:rsidRPr="0095273D" w:rsidRDefault="00977ED7" w:rsidP="00773779">
      <w:pPr>
        <w:pStyle w:val="Odsekzoznamu"/>
        <w:numPr>
          <w:ilvl w:val="0"/>
          <w:numId w:val="88"/>
        </w:numPr>
        <w:spacing w:after="0" w:line="240" w:lineRule="auto"/>
        <w:ind w:left="284" w:hanging="284"/>
        <w:jc w:val="both"/>
        <w:rPr>
          <w:rFonts w:ascii="Arial" w:hAnsi="Arial" w:cs="Arial"/>
          <w:b/>
          <w:sz w:val="20"/>
          <w:szCs w:val="20"/>
        </w:rPr>
      </w:pPr>
      <w:r w:rsidRPr="0095273D">
        <w:rPr>
          <w:rFonts w:ascii="Arial" w:hAnsi="Arial" w:cs="Arial"/>
          <w:b/>
          <w:sz w:val="20"/>
          <w:szCs w:val="20"/>
        </w:rPr>
        <w:t xml:space="preserve">Podľa § 34 ods. 1 písm. h) v nadväznosti na § 36 </w:t>
      </w:r>
      <w:r w:rsidR="00D566A5">
        <w:rPr>
          <w:rFonts w:ascii="Arial" w:hAnsi="Arial" w:cs="Arial"/>
          <w:b/>
          <w:sz w:val="20"/>
          <w:szCs w:val="20"/>
        </w:rPr>
        <w:t>zákona</w:t>
      </w:r>
      <w:r w:rsidRPr="0095273D">
        <w:rPr>
          <w:rFonts w:ascii="Arial" w:hAnsi="Arial" w:cs="Arial"/>
          <w:b/>
          <w:sz w:val="20"/>
          <w:szCs w:val="20"/>
        </w:rPr>
        <w:t>:</w:t>
      </w:r>
    </w:p>
    <w:p w14:paraId="0108C7CA" w14:textId="77777777" w:rsidR="00045B55" w:rsidRPr="0095273D" w:rsidRDefault="00045B55"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Uvedenie opatrení environmentálneho manažérstva, ktoré uchádzač použije pri plnení zmluvy.</w:t>
      </w:r>
    </w:p>
    <w:p w14:paraId="48E552D8"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20A806BB" w14:textId="77777777" w:rsidR="00045B55" w:rsidRPr="0095273D" w:rsidRDefault="00045B55" w:rsidP="0095273D">
      <w:pPr>
        <w:pStyle w:val="Odsekzoznamu"/>
        <w:spacing w:after="0" w:line="240" w:lineRule="auto"/>
        <w:ind w:left="284"/>
        <w:jc w:val="both"/>
        <w:rPr>
          <w:rFonts w:ascii="Arial" w:hAnsi="Arial" w:cs="Arial"/>
          <w:b/>
          <w:sz w:val="20"/>
          <w:szCs w:val="20"/>
        </w:rPr>
      </w:pPr>
      <w:r w:rsidRPr="0095273D">
        <w:rPr>
          <w:rFonts w:ascii="Arial" w:hAnsi="Arial" w:cs="Arial"/>
          <w:b/>
          <w:sz w:val="20"/>
          <w:szCs w:val="20"/>
        </w:rPr>
        <w:t>Minimálna požadovaná úroveň štandardov:</w:t>
      </w:r>
    </w:p>
    <w:p w14:paraId="69170634" w14:textId="3A61000E" w:rsidR="00045B55" w:rsidRDefault="00045B55"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Uchádzač predloží certifikát o zavedení systému environmentálneho riadenia v zmysle požiadaviek normy ISO14001 vydaný nezávislou inštitúciou, pričom verejný obstarávateľ uzná ako rovnocenné osvedčenia vydané príslušnými orgánmi členských štátov Európskej únie pre environmentálne manažérstvo a audit alebo osvedčenia vydané podľa noriem environmentálneho manažérstva vyplývajúcich z príslušných európskych noriem alebo medzinárodných noriem certifikovaných orgánov. Verejný obstarávateľ prijme aj iné dôkazy predložené uchádzačom, ktoré sú rovnocenné opatreniam environmentálneho riadenia podľa požiadaviek na vystavenie tohto certifikátu.</w:t>
      </w:r>
    </w:p>
    <w:p w14:paraId="364BFE04" w14:textId="1C5CACA2" w:rsidR="00106A74" w:rsidRDefault="00106A74" w:rsidP="0095273D">
      <w:pPr>
        <w:pStyle w:val="Odsekzoznamu"/>
        <w:spacing w:after="0" w:line="240" w:lineRule="auto"/>
        <w:ind w:left="284"/>
        <w:jc w:val="both"/>
        <w:rPr>
          <w:rFonts w:ascii="Arial" w:hAnsi="Arial" w:cs="Arial"/>
          <w:sz w:val="20"/>
          <w:szCs w:val="20"/>
        </w:rPr>
      </w:pPr>
    </w:p>
    <w:p w14:paraId="2A5779C7" w14:textId="78E7803C" w:rsidR="00106A74" w:rsidRDefault="00106A74" w:rsidP="0095273D">
      <w:pPr>
        <w:pStyle w:val="Odsekzoznamu"/>
        <w:spacing w:after="0" w:line="240" w:lineRule="auto"/>
        <w:ind w:left="284"/>
        <w:jc w:val="both"/>
        <w:rPr>
          <w:rFonts w:ascii="Arial" w:hAnsi="Arial" w:cs="Arial"/>
          <w:sz w:val="20"/>
          <w:szCs w:val="20"/>
        </w:rPr>
      </w:pPr>
    </w:p>
    <w:p w14:paraId="642F7FCC" w14:textId="0D4694A5" w:rsidR="00106A74" w:rsidRDefault="00106A74" w:rsidP="0095273D">
      <w:pPr>
        <w:pStyle w:val="Odsekzoznamu"/>
        <w:spacing w:after="0" w:line="240" w:lineRule="auto"/>
        <w:ind w:left="284"/>
        <w:jc w:val="both"/>
        <w:rPr>
          <w:rFonts w:ascii="Arial" w:hAnsi="Arial" w:cs="Arial"/>
          <w:sz w:val="20"/>
          <w:szCs w:val="20"/>
        </w:rPr>
      </w:pPr>
    </w:p>
    <w:p w14:paraId="67C1481E" w14:textId="7CF8A05B" w:rsidR="00106A74" w:rsidRDefault="00106A74" w:rsidP="0095273D">
      <w:pPr>
        <w:pStyle w:val="Odsekzoznamu"/>
        <w:spacing w:after="0" w:line="240" w:lineRule="auto"/>
        <w:ind w:left="284"/>
        <w:jc w:val="both"/>
        <w:rPr>
          <w:rFonts w:ascii="Arial" w:hAnsi="Arial" w:cs="Arial"/>
          <w:sz w:val="20"/>
          <w:szCs w:val="20"/>
        </w:rPr>
      </w:pPr>
    </w:p>
    <w:p w14:paraId="692CADC1" w14:textId="7212B820" w:rsidR="00106A74" w:rsidRDefault="00106A74" w:rsidP="0095273D">
      <w:pPr>
        <w:pStyle w:val="Odsekzoznamu"/>
        <w:spacing w:after="0" w:line="240" w:lineRule="auto"/>
        <w:ind w:left="284"/>
        <w:jc w:val="both"/>
        <w:rPr>
          <w:rFonts w:ascii="Arial" w:hAnsi="Arial" w:cs="Arial"/>
          <w:sz w:val="20"/>
          <w:szCs w:val="20"/>
        </w:rPr>
      </w:pPr>
    </w:p>
    <w:p w14:paraId="532E9CDC" w14:textId="77777777" w:rsidR="00106A74" w:rsidRPr="0095273D" w:rsidRDefault="00106A74" w:rsidP="0095273D">
      <w:pPr>
        <w:pStyle w:val="Odsekzoznamu"/>
        <w:spacing w:after="0" w:line="240" w:lineRule="auto"/>
        <w:ind w:left="284"/>
        <w:jc w:val="both"/>
        <w:rPr>
          <w:rFonts w:ascii="Arial" w:hAnsi="Arial" w:cs="Arial"/>
          <w:sz w:val="20"/>
          <w:szCs w:val="20"/>
        </w:rPr>
      </w:pPr>
    </w:p>
    <w:p w14:paraId="010BC462" w14:textId="476DEE65" w:rsidR="00045B55" w:rsidRPr="0095273D" w:rsidRDefault="00045B55" w:rsidP="0095273D">
      <w:pPr>
        <w:numPr>
          <w:ilvl w:val="0"/>
          <w:numId w:val="88"/>
        </w:numPr>
        <w:spacing w:after="0" w:line="240" w:lineRule="auto"/>
        <w:ind w:left="284" w:hanging="284"/>
        <w:contextualSpacing/>
        <w:jc w:val="both"/>
        <w:rPr>
          <w:rFonts w:ascii="Arial" w:eastAsia="Times New Roman" w:hAnsi="Arial" w:cs="Arial"/>
          <w:sz w:val="20"/>
          <w:szCs w:val="20"/>
        </w:rPr>
      </w:pPr>
      <w:r w:rsidRPr="0095273D">
        <w:rPr>
          <w:rFonts w:ascii="Arial" w:eastAsia="Times New Roman" w:hAnsi="Arial" w:cs="Arial"/>
          <w:sz w:val="20"/>
          <w:szCs w:val="20"/>
          <w:shd w:val="clear" w:color="auto" w:fill="FFFFFF"/>
        </w:rPr>
        <w:t xml:space="preserve">Uchádzač alebo záujemca môže na preukázanie technickej spôsobilosti alebo odbornej spôsobilosti využiť technické a odborné kapacity inej osoby, bez ohľadu na ich právny vzťah. V takomto prípade musí uchádzač alebo 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w:t>
      </w:r>
      <w:r w:rsidR="00D566A5">
        <w:rPr>
          <w:rFonts w:ascii="Arial" w:eastAsia="Times New Roman" w:hAnsi="Arial" w:cs="Arial"/>
          <w:sz w:val="20"/>
          <w:szCs w:val="20"/>
          <w:shd w:val="clear" w:color="auto" w:fill="FFFFFF"/>
        </w:rPr>
        <w:t>zákona</w:t>
      </w:r>
      <w:r w:rsidRPr="0095273D">
        <w:rPr>
          <w:rFonts w:ascii="Arial" w:eastAsia="Times New Roman" w:hAnsi="Arial" w:cs="Arial"/>
          <w:sz w:val="20"/>
          <w:szCs w:val="20"/>
          <w:shd w:val="clear" w:color="auto" w:fill="FFFFFF"/>
        </w:rPr>
        <w:t xml:space="preserve">; oprávnenie dodávať tovar, uskutočňovať stavebné práce, alebo poskytovať službu preukazuje vo vzťahu k tej časti predmetu zákazky alebo koncesie, na ktorú boli kapacity záujemcovi alebo uchádzačovi poskytnuté. Ak ide o požiadavku súvisiacu so vzdelaním, odbornou kvalifikáciou alebo relevantnými odbornými skúsenosťami najmä podľa § 34 odseku 1 písm. g) </w:t>
      </w:r>
      <w:r w:rsidR="00D566A5">
        <w:rPr>
          <w:rFonts w:ascii="Arial" w:eastAsia="Times New Roman" w:hAnsi="Arial" w:cs="Arial"/>
          <w:sz w:val="20"/>
          <w:szCs w:val="20"/>
          <w:shd w:val="clear" w:color="auto" w:fill="FFFFFF"/>
        </w:rPr>
        <w:t>zákona</w:t>
      </w:r>
      <w:r w:rsidRPr="0095273D">
        <w:rPr>
          <w:rFonts w:ascii="Arial" w:eastAsia="Times New Roman" w:hAnsi="Arial" w:cs="Arial"/>
          <w:sz w:val="20"/>
          <w:szCs w:val="20"/>
          <w:shd w:val="clear" w:color="auto" w:fill="FFFFFF"/>
        </w:rPr>
        <w:t xml:space="preserve">, uchádzač alebo záujemca môže využiť kapacity inej osoby len, ak táto bude reálne vykonávať stavebné práce alebo služby, na ktoré sa kapacity vyžadujú. Verejný obstarávateľ môže u osoby, ktorej kapacity majú byť použité na preukázanie technickej spôsobilosti alebo odbornej spôsobilosti, hodnotiť existenciu dôvodov na vylúčenie podľa § 40 ods. 8. </w:t>
      </w:r>
    </w:p>
    <w:p w14:paraId="3B798BFD" w14:textId="77777777" w:rsidR="00045B55" w:rsidRPr="0095273D" w:rsidRDefault="00045B55" w:rsidP="0095273D">
      <w:pPr>
        <w:numPr>
          <w:ilvl w:val="0"/>
          <w:numId w:val="88"/>
        </w:numPr>
        <w:spacing w:after="0" w:line="240" w:lineRule="auto"/>
        <w:ind w:left="284" w:hanging="284"/>
        <w:contextualSpacing/>
        <w:jc w:val="both"/>
        <w:rPr>
          <w:rFonts w:ascii="Arial" w:eastAsia="Times New Roman" w:hAnsi="Arial" w:cs="Arial"/>
          <w:sz w:val="20"/>
          <w:szCs w:val="20"/>
        </w:rPr>
      </w:pPr>
      <w:r w:rsidRPr="0095273D">
        <w:rPr>
          <w:rFonts w:ascii="Arial" w:eastAsia="Times New Roman" w:hAnsi="Arial" w:cs="Arial"/>
          <w:sz w:val="20"/>
          <w:szCs w:val="20"/>
        </w:rPr>
        <w:t>Skupina dodávateľov preukazuje splnenie podmienok účasti týkajúcich sa technickej a/alebo odbornej spôsobilosti spoločne.</w:t>
      </w:r>
    </w:p>
    <w:p w14:paraId="40FC3F14" w14:textId="77777777" w:rsidR="00045B55" w:rsidRPr="0095273D" w:rsidRDefault="00045B55" w:rsidP="0095273D">
      <w:pPr>
        <w:numPr>
          <w:ilvl w:val="0"/>
          <w:numId w:val="88"/>
        </w:numPr>
        <w:spacing w:after="0" w:line="240" w:lineRule="auto"/>
        <w:ind w:left="284" w:hanging="284"/>
        <w:contextualSpacing/>
        <w:jc w:val="both"/>
        <w:rPr>
          <w:rFonts w:ascii="Arial" w:eastAsia="Times New Roman" w:hAnsi="Arial" w:cs="Arial"/>
          <w:b/>
          <w:sz w:val="20"/>
          <w:szCs w:val="20"/>
          <w:u w:val="single"/>
        </w:rPr>
      </w:pPr>
      <w:r w:rsidRPr="0095273D">
        <w:rPr>
          <w:rFonts w:ascii="Arial" w:eastAsia="Times New Roman" w:hAnsi="Arial" w:cs="Arial"/>
          <w:sz w:val="20"/>
          <w:szCs w:val="20"/>
        </w:rPr>
        <w:t xml:space="preserve">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 </w:t>
      </w:r>
      <w:r w:rsidRPr="0095273D">
        <w:rPr>
          <w:rFonts w:ascii="Arial" w:eastAsia="Times New Roman" w:hAnsi="Arial" w:cs="Arial"/>
          <w:sz w:val="20"/>
          <w:szCs w:val="20"/>
          <w:u w:val="single"/>
        </w:rPr>
        <w:t xml:space="preserve"> </w:t>
      </w:r>
    </w:p>
    <w:p w14:paraId="280CC33A"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0CAA3D33"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79FA78AF"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18F4C365"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00F8A9E0"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5E99A1FB"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46E80F73"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4FA577FB"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19F8C3C9"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777BA333"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5D30C9AC" w14:textId="6F65FE3A" w:rsidR="00045B55" w:rsidRDefault="00045B55" w:rsidP="0095273D">
      <w:pPr>
        <w:pStyle w:val="Odsekzoznamu"/>
        <w:spacing w:after="0" w:line="240" w:lineRule="auto"/>
        <w:ind w:left="284"/>
        <w:jc w:val="both"/>
        <w:rPr>
          <w:rFonts w:ascii="Arial" w:hAnsi="Arial" w:cs="Arial"/>
          <w:b/>
          <w:sz w:val="20"/>
          <w:szCs w:val="20"/>
        </w:rPr>
      </w:pPr>
    </w:p>
    <w:p w14:paraId="36D6F447" w14:textId="6F660F59" w:rsidR="00536359" w:rsidRDefault="00536359" w:rsidP="0095273D">
      <w:pPr>
        <w:pStyle w:val="Odsekzoznamu"/>
        <w:spacing w:after="0" w:line="240" w:lineRule="auto"/>
        <w:ind w:left="284"/>
        <w:jc w:val="both"/>
        <w:rPr>
          <w:rFonts w:ascii="Arial" w:hAnsi="Arial" w:cs="Arial"/>
          <w:b/>
          <w:sz w:val="20"/>
          <w:szCs w:val="20"/>
        </w:rPr>
      </w:pPr>
    </w:p>
    <w:p w14:paraId="3967B514" w14:textId="5A9AA1E5" w:rsidR="00536359" w:rsidRDefault="00536359" w:rsidP="0095273D">
      <w:pPr>
        <w:pStyle w:val="Odsekzoznamu"/>
        <w:spacing w:after="0" w:line="240" w:lineRule="auto"/>
        <w:ind w:left="284"/>
        <w:jc w:val="both"/>
        <w:rPr>
          <w:rFonts w:ascii="Arial" w:hAnsi="Arial" w:cs="Arial"/>
          <w:b/>
          <w:sz w:val="20"/>
          <w:szCs w:val="20"/>
        </w:rPr>
      </w:pPr>
    </w:p>
    <w:p w14:paraId="7941C207" w14:textId="6ABD7FB3" w:rsidR="00536359" w:rsidRDefault="00536359" w:rsidP="0095273D">
      <w:pPr>
        <w:pStyle w:val="Odsekzoznamu"/>
        <w:spacing w:after="0" w:line="240" w:lineRule="auto"/>
        <w:ind w:left="284"/>
        <w:jc w:val="both"/>
        <w:rPr>
          <w:rFonts w:ascii="Arial" w:hAnsi="Arial" w:cs="Arial"/>
          <w:b/>
          <w:sz w:val="20"/>
          <w:szCs w:val="20"/>
        </w:rPr>
      </w:pPr>
    </w:p>
    <w:p w14:paraId="02D8EB4B" w14:textId="56C759FC" w:rsidR="00536359" w:rsidRDefault="00536359" w:rsidP="0095273D">
      <w:pPr>
        <w:pStyle w:val="Odsekzoznamu"/>
        <w:spacing w:after="0" w:line="240" w:lineRule="auto"/>
        <w:ind w:left="284"/>
        <w:jc w:val="both"/>
        <w:rPr>
          <w:rFonts w:ascii="Arial" w:hAnsi="Arial" w:cs="Arial"/>
          <w:b/>
          <w:sz w:val="20"/>
          <w:szCs w:val="20"/>
        </w:rPr>
      </w:pPr>
    </w:p>
    <w:p w14:paraId="38D40C2A" w14:textId="39E37C27" w:rsidR="00536359" w:rsidRDefault="00536359" w:rsidP="0095273D">
      <w:pPr>
        <w:pStyle w:val="Odsekzoznamu"/>
        <w:spacing w:after="0" w:line="240" w:lineRule="auto"/>
        <w:ind w:left="284"/>
        <w:jc w:val="both"/>
        <w:rPr>
          <w:rFonts w:ascii="Arial" w:hAnsi="Arial" w:cs="Arial"/>
          <w:b/>
          <w:sz w:val="20"/>
          <w:szCs w:val="20"/>
        </w:rPr>
      </w:pPr>
    </w:p>
    <w:p w14:paraId="671EB64A" w14:textId="204411B9" w:rsidR="00536359" w:rsidRDefault="00536359" w:rsidP="0095273D">
      <w:pPr>
        <w:pStyle w:val="Odsekzoznamu"/>
        <w:spacing w:after="0" w:line="240" w:lineRule="auto"/>
        <w:ind w:left="284"/>
        <w:jc w:val="both"/>
        <w:rPr>
          <w:rFonts w:ascii="Arial" w:hAnsi="Arial" w:cs="Arial"/>
          <w:b/>
          <w:sz w:val="20"/>
          <w:szCs w:val="20"/>
        </w:rPr>
      </w:pPr>
    </w:p>
    <w:p w14:paraId="6E689BB4" w14:textId="3E2A3CC1" w:rsidR="00536359" w:rsidRDefault="00536359" w:rsidP="0095273D">
      <w:pPr>
        <w:pStyle w:val="Odsekzoznamu"/>
        <w:spacing w:after="0" w:line="240" w:lineRule="auto"/>
        <w:ind w:left="284"/>
        <w:jc w:val="both"/>
        <w:rPr>
          <w:rFonts w:ascii="Arial" w:hAnsi="Arial" w:cs="Arial"/>
          <w:b/>
          <w:sz w:val="20"/>
          <w:szCs w:val="20"/>
        </w:rPr>
      </w:pPr>
    </w:p>
    <w:p w14:paraId="75699565" w14:textId="6E95495C" w:rsidR="00536359" w:rsidRDefault="00536359" w:rsidP="0095273D">
      <w:pPr>
        <w:pStyle w:val="Odsekzoznamu"/>
        <w:spacing w:after="0" w:line="240" w:lineRule="auto"/>
        <w:ind w:left="284"/>
        <w:jc w:val="both"/>
        <w:rPr>
          <w:rFonts w:ascii="Arial" w:hAnsi="Arial" w:cs="Arial"/>
          <w:b/>
          <w:sz w:val="20"/>
          <w:szCs w:val="20"/>
        </w:rPr>
      </w:pPr>
    </w:p>
    <w:p w14:paraId="702C506B" w14:textId="6F161EC4" w:rsidR="00536359" w:rsidRDefault="00536359" w:rsidP="0095273D">
      <w:pPr>
        <w:pStyle w:val="Odsekzoznamu"/>
        <w:spacing w:after="0" w:line="240" w:lineRule="auto"/>
        <w:ind w:left="284"/>
        <w:jc w:val="both"/>
        <w:rPr>
          <w:rFonts w:ascii="Arial" w:hAnsi="Arial" w:cs="Arial"/>
          <w:b/>
          <w:sz w:val="20"/>
          <w:szCs w:val="20"/>
        </w:rPr>
      </w:pPr>
    </w:p>
    <w:p w14:paraId="3EA735D2" w14:textId="2FC8936E" w:rsidR="00536359" w:rsidRDefault="00536359" w:rsidP="0095273D">
      <w:pPr>
        <w:pStyle w:val="Odsekzoznamu"/>
        <w:spacing w:after="0" w:line="240" w:lineRule="auto"/>
        <w:ind w:left="284"/>
        <w:jc w:val="both"/>
        <w:rPr>
          <w:rFonts w:ascii="Arial" w:hAnsi="Arial" w:cs="Arial"/>
          <w:b/>
          <w:sz w:val="20"/>
          <w:szCs w:val="20"/>
        </w:rPr>
      </w:pPr>
    </w:p>
    <w:p w14:paraId="3CCCAA25" w14:textId="12A8165A" w:rsidR="00536359" w:rsidRDefault="00536359" w:rsidP="0095273D">
      <w:pPr>
        <w:pStyle w:val="Odsekzoznamu"/>
        <w:spacing w:after="0" w:line="240" w:lineRule="auto"/>
        <w:ind w:left="284"/>
        <w:jc w:val="both"/>
        <w:rPr>
          <w:rFonts w:ascii="Arial" w:hAnsi="Arial" w:cs="Arial"/>
          <w:b/>
          <w:sz w:val="20"/>
          <w:szCs w:val="20"/>
        </w:rPr>
      </w:pPr>
    </w:p>
    <w:p w14:paraId="556E240E" w14:textId="7D6A111D" w:rsidR="00536359" w:rsidRDefault="00536359" w:rsidP="0095273D">
      <w:pPr>
        <w:pStyle w:val="Odsekzoznamu"/>
        <w:spacing w:after="0" w:line="240" w:lineRule="auto"/>
        <w:ind w:left="284"/>
        <w:jc w:val="both"/>
        <w:rPr>
          <w:rFonts w:ascii="Arial" w:hAnsi="Arial" w:cs="Arial"/>
          <w:b/>
          <w:sz w:val="20"/>
          <w:szCs w:val="20"/>
        </w:rPr>
      </w:pPr>
    </w:p>
    <w:p w14:paraId="691F722E" w14:textId="766C373C" w:rsidR="00536359" w:rsidRDefault="00536359" w:rsidP="0095273D">
      <w:pPr>
        <w:pStyle w:val="Odsekzoznamu"/>
        <w:spacing w:after="0" w:line="240" w:lineRule="auto"/>
        <w:ind w:left="284"/>
        <w:jc w:val="both"/>
        <w:rPr>
          <w:rFonts w:ascii="Arial" w:hAnsi="Arial" w:cs="Arial"/>
          <w:b/>
          <w:sz w:val="20"/>
          <w:szCs w:val="20"/>
        </w:rPr>
      </w:pPr>
    </w:p>
    <w:p w14:paraId="308FE18C" w14:textId="1ACC8F4E" w:rsidR="00536359" w:rsidRDefault="00536359" w:rsidP="0095273D">
      <w:pPr>
        <w:pStyle w:val="Odsekzoznamu"/>
        <w:spacing w:after="0" w:line="240" w:lineRule="auto"/>
        <w:ind w:left="284"/>
        <w:jc w:val="both"/>
        <w:rPr>
          <w:rFonts w:ascii="Arial" w:hAnsi="Arial" w:cs="Arial"/>
          <w:b/>
          <w:sz w:val="20"/>
          <w:szCs w:val="20"/>
        </w:rPr>
      </w:pPr>
    </w:p>
    <w:p w14:paraId="34A255D7" w14:textId="52C3DCEA" w:rsidR="00536359" w:rsidRDefault="00536359" w:rsidP="0095273D">
      <w:pPr>
        <w:pStyle w:val="Odsekzoznamu"/>
        <w:spacing w:after="0" w:line="240" w:lineRule="auto"/>
        <w:ind w:left="284"/>
        <w:jc w:val="both"/>
        <w:rPr>
          <w:rFonts w:ascii="Arial" w:hAnsi="Arial" w:cs="Arial"/>
          <w:b/>
          <w:sz w:val="20"/>
          <w:szCs w:val="20"/>
        </w:rPr>
      </w:pPr>
    </w:p>
    <w:p w14:paraId="3EFEE59C" w14:textId="53BB5B07" w:rsidR="00536359" w:rsidRDefault="00536359" w:rsidP="0095273D">
      <w:pPr>
        <w:pStyle w:val="Odsekzoznamu"/>
        <w:spacing w:after="0" w:line="240" w:lineRule="auto"/>
        <w:ind w:left="284"/>
        <w:jc w:val="both"/>
        <w:rPr>
          <w:rFonts w:ascii="Arial" w:hAnsi="Arial" w:cs="Arial"/>
          <w:b/>
          <w:sz w:val="20"/>
          <w:szCs w:val="20"/>
        </w:rPr>
      </w:pPr>
    </w:p>
    <w:p w14:paraId="559FEEB6" w14:textId="7395ADC8" w:rsidR="00536359" w:rsidRDefault="00536359" w:rsidP="0095273D">
      <w:pPr>
        <w:pStyle w:val="Odsekzoznamu"/>
        <w:spacing w:after="0" w:line="240" w:lineRule="auto"/>
        <w:ind w:left="284"/>
        <w:jc w:val="both"/>
        <w:rPr>
          <w:rFonts w:ascii="Arial" w:hAnsi="Arial" w:cs="Arial"/>
          <w:b/>
          <w:sz w:val="20"/>
          <w:szCs w:val="20"/>
        </w:rPr>
      </w:pPr>
    </w:p>
    <w:p w14:paraId="5038C08D" w14:textId="2C3FB478" w:rsidR="00536359" w:rsidRDefault="00536359" w:rsidP="0095273D">
      <w:pPr>
        <w:pStyle w:val="Odsekzoznamu"/>
        <w:spacing w:after="0" w:line="240" w:lineRule="auto"/>
        <w:ind w:left="284"/>
        <w:jc w:val="both"/>
        <w:rPr>
          <w:rFonts w:ascii="Arial" w:hAnsi="Arial" w:cs="Arial"/>
          <w:b/>
          <w:sz w:val="20"/>
          <w:szCs w:val="20"/>
        </w:rPr>
      </w:pPr>
    </w:p>
    <w:p w14:paraId="22FB31DE" w14:textId="19B4D610" w:rsidR="00536359" w:rsidRDefault="00536359" w:rsidP="0095273D">
      <w:pPr>
        <w:pStyle w:val="Odsekzoznamu"/>
        <w:spacing w:after="0" w:line="240" w:lineRule="auto"/>
        <w:ind w:left="284"/>
        <w:jc w:val="both"/>
        <w:rPr>
          <w:rFonts w:ascii="Arial" w:hAnsi="Arial" w:cs="Arial"/>
          <w:b/>
          <w:sz w:val="20"/>
          <w:szCs w:val="20"/>
        </w:rPr>
      </w:pPr>
    </w:p>
    <w:p w14:paraId="4984D112" w14:textId="07556E4B" w:rsidR="00536359" w:rsidRDefault="00536359" w:rsidP="0095273D">
      <w:pPr>
        <w:pStyle w:val="Odsekzoznamu"/>
        <w:spacing w:after="0" w:line="240" w:lineRule="auto"/>
        <w:ind w:left="284"/>
        <w:jc w:val="both"/>
        <w:rPr>
          <w:rFonts w:ascii="Arial" w:hAnsi="Arial" w:cs="Arial"/>
          <w:b/>
          <w:sz w:val="20"/>
          <w:szCs w:val="20"/>
        </w:rPr>
      </w:pPr>
    </w:p>
    <w:p w14:paraId="7374E30C" w14:textId="66373F37" w:rsidR="00536359" w:rsidRDefault="00536359" w:rsidP="0095273D">
      <w:pPr>
        <w:pStyle w:val="Odsekzoznamu"/>
        <w:spacing w:after="0" w:line="240" w:lineRule="auto"/>
        <w:ind w:left="284"/>
        <w:jc w:val="both"/>
        <w:rPr>
          <w:rFonts w:ascii="Arial" w:hAnsi="Arial" w:cs="Arial"/>
          <w:b/>
          <w:sz w:val="20"/>
          <w:szCs w:val="20"/>
        </w:rPr>
      </w:pPr>
    </w:p>
    <w:p w14:paraId="7081048F" w14:textId="2098CB27" w:rsidR="00536359" w:rsidRDefault="00536359" w:rsidP="0095273D">
      <w:pPr>
        <w:pStyle w:val="Odsekzoznamu"/>
        <w:spacing w:after="0" w:line="240" w:lineRule="auto"/>
        <w:ind w:left="284"/>
        <w:jc w:val="both"/>
        <w:rPr>
          <w:rFonts w:ascii="Arial" w:hAnsi="Arial" w:cs="Arial"/>
          <w:b/>
          <w:sz w:val="20"/>
          <w:szCs w:val="20"/>
        </w:rPr>
      </w:pPr>
    </w:p>
    <w:p w14:paraId="20B64B8C" w14:textId="0C7CEC11" w:rsidR="00536359" w:rsidRDefault="00536359" w:rsidP="0095273D">
      <w:pPr>
        <w:pStyle w:val="Odsekzoznamu"/>
        <w:spacing w:after="0" w:line="240" w:lineRule="auto"/>
        <w:ind w:left="284"/>
        <w:jc w:val="both"/>
        <w:rPr>
          <w:rFonts w:ascii="Arial" w:hAnsi="Arial" w:cs="Arial"/>
          <w:b/>
          <w:sz w:val="20"/>
          <w:szCs w:val="20"/>
        </w:rPr>
      </w:pPr>
    </w:p>
    <w:p w14:paraId="2F78F01D" w14:textId="4DA05B41" w:rsidR="00536359" w:rsidRDefault="00536359" w:rsidP="0095273D">
      <w:pPr>
        <w:pStyle w:val="Odsekzoznamu"/>
        <w:spacing w:after="0" w:line="240" w:lineRule="auto"/>
        <w:ind w:left="284"/>
        <w:jc w:val="both"/>
        <w:rPr>
          <w:rFonts w:ascii="Arial" w:hAnsi="Arial" w:cs="Arial"/>
          <w:b/>
          <w:sz w:val="20"/>
          <w:szCs w:val="20"/>
        </w:rPr>
      </w:pPr>
    </w:p>
    <w:p w14:paraId="1BD9BAD6" w14:textId="0AE15EA4" w:rsidR="00536359" w:rsidRDefault="00536359" w:rsidP="0095273D">
      <w:pPr>
        <w:pStyle w:val="Odsekzoznamu"/>
        <w:spacing w:after="0" w:line="240" w:lineRule="auto"/>
        <w:ind w:left="284"/>
        <w:jc w:val="both"/>
        <w:rPr>
          <w:rFonts w:ascii="Arial" w:hAnsi="Arial" w:cs="Arial"/>
          <w:b/>
          <w:sz w:val="20"/>
          <w:szCs w:val="20"/>
        </w:rPr>
      </w:pPr>
    </w:p>
    <w:p w14:paraId="02F86437" w14:textId="0E295306" w:rsidR="00536359" w:rsidRDefault="00536359" w:rsidP="0095273D">
      <w:pPr>
        <w:pStyle w:val="Odsekzoznamu"/>
        <w:spacing w:after="0" w:line="240" w:lineRule="auto"/>
        <w:ind w:left="284"/>
        <w:jc w:val="both"/>
        <w:rPr>
          <w:rFonts w:ascii="Arial" w:hAnsi="Arial" w:cs="Arial"/>
          <w:b/>
          <w:sz w:val="20"/>
          <w:szCs w:val="20"/>
        </w:rPr>
      </w:pPr>
    </w:p>
    <w:p w14:paraId="6262B3C5" w14:textId="77777777" w:rsidR="00536359" w:rsidRPr="0095273D" w:rsidRDefault="00536359" w:rsidP="0095273D">
      <w:pPr>
        <w:pStyle w:val="Odsekzoznamu"/>
        <w:spacing w:after="0" w:line="240" w:lineRule="auto"/>
        <w:ind w:left="284"/>
        <w:jc w:val="both"/>
        <w:rPr>
          <w:rFonts w:ascii="Arial" w:hAnsi="Arial" w:cs="Arial"/>
          <w:b/>
          <w:sz w:val="20"/>
          <w:szCs w:val="20"/>
        </w:rPr>
      </w:pPr>
    </w:p>
    <w:p w14:paraId="33B5A5ED"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5AAB31CA"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74A1F12A"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03ADCFD9"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3E0B6769"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568B0E18"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2FA89E97"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72D8C199"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0255C5F9" w14:textId="2F989C0D" w:rsidR="00CB7749" w:rsidRDefault="00CB7749" w:rsidP="0095273D">
      <w:pPr>
        <w:pStyle w:val="Odsekzoznamu"/>
        <w:spacing w:after="0" w:line="240" w:lineRule="auto"/>
        <w:ind w:left="284"/>
        <w:jc w:val="both"/>
        <w:rPr>
          <w:rFonts w:ascii="Arial" w:hAnsi="Arial" w:cs="Arial"/>
          <w:b/>
          <w:sz w:val="20"/>
          <w:szCs w:val="20"/>
        </w:rPr>
      </w:pPr>
    </w:p>
    <w:p w14:paraId="0CA77A37" w14:textId="77777777" w:rsidR="00CB7749" w:rsidRDefault="00CB7749" w:rsidP="0095273D">
      <w:pPr>
        <w:pStyle w:val="Odsekzoznamu"/>
        <w:spacing w:after="0" w:line="240" w:lineRule="auto"/>
        <w:ind w:left="284"/>
        <w:jc w:val="both"/>
        <w:rPr>
          <w:rFonts w:ascii="Arial" w:hAnsi="Arial" w:cs="Arial"/>
          <w:b/>
          <w:sz w:val="20"/>
          <w:szCs w:val="20"/>
        </w:rPr>
      </w:pPr>
    </w:p>
    <w:p w14:paraId="7C8F1F0A" w14:textId="19A6C10A" w:rsidR="00773779" w:rsidRDefault="00773779" w:rsidP="0095273D">
      <w:pPr>
        <w:pStyle w:val="Odsekzoznamu"/>
        <w:spacing w:after="0" w:line="240" w:lineRule="auto"/>
        <w:ind w:left="284"/>
        <w:jc w:val="both"/>
        <w:rPr>
          <w:rFonts w:ascii="Arial" w:hAnsi="Arial" w:cs="Arial"/>
          <w:b/>
          <w:sz w:val="20"/>
          <w:szCs w:val="20"/>
        </w:rPr>
      </w:pPr>
    </w:p>
    <w:p w14:paraId="2D486098" w14:textId="4CAE7764" w:rsidR="00773779" w:rsidRDefault="00773779" w:rsidP="0095273D">
      <w:pPr>
        <w:pStyle w:val="Odsekzoznamu"/>
        <w:spacing w:after="0" w:line="240" w:lineRule="auto"/>
        <w:ind w:left="284"/>
        <w:jc w:val="both"/>
        <w:rPr>
          <w:rFonts w:ascii="Arial" w:hAnsi="Arial" w:cs="Arial"/>
          <w:b/>
          <w:sz w:val="20"/>
          <w:szCs w:val="20"/>
        </w:rPr>
      </w:pPr>
    </w:p>
    <w:p w14:paraId="5C271ECD" w14:textId="63D598C1" w:rsidR="00773779" w:rsidRDefault="00773779" w:rsidP="0095273D">
      <w:pPr>
        <w:pStyle w:val="Odsekzoznamu"/>
        <w:spacing w:after="0" w:line="240" w:lineRule="auto"/>
        <w:ind w:left="284"/>
        <w:jc w:val="both"/>
        <w:rPr>
          <w:rFonts w:ascii="Arial" w:hAnsi="Arial" w:cs="Arial"/>
          <w:b/>
          <w:sz w:val="20"/>
          <w:szCs w:val="20"/>
        </w:rPr>
      </w:pPr>
    </w:p>
    <w:p w14:paraId="14520EBD" w14:textId="2B0C2E58" w:rsidR="00773779" w:rsidRDefault="00773779" w:rsidP="0095273D">
      <w:pPr>
        <w:pStyle w:val="Odsekzoznamu"/>
        <w:spacing w:after="0" w:line="240" w:lineRule="auto"/>
        <w:ind w:left="284"/>
        <w:jc w:val="both"/>
        <w:rPr>
          <w:rFonts w:ascii="Arial" w:hAnsi="Arial" w:cs="Arial"/>
          <w:b/>
          <w:sz w:val="20"/>
          <w:szCs w:val="20"/>
        </w:rPr>
      </w:pPr>
    </w:p>
    <w:p w14:paraId="0D5ABCF7" w14:textId="6D0FFEC8" w:rsidR="00773779" w:rsidRDefault="00773779" w:rsidP="0095273D">
      <w:pPr>
        <w:pStyle w:val="Odsekzoznamu"/>
        <w:spacing w:after="0" w:line="240" w:lineRule="auto"/>
        <w:ind w:left="284"/>
        <w:jc w:val="both"/>
        <w:rPr>
          <w:rFonts w:ascii="Arial" w:hAnsi="Arial" w:cs="Arial"/>
          <w:b/>
          <w:sz w:val="20"/>
          <w:szCs w:val="20"/>
        </w:rPr>
      </w:pPr>
    </w:p>
    <w:p w14:paraId="19AE418F" w14:textId="4D15CB03" w:rsidR="00773779" w:rsidRDefault="00773779" w:rsidP="0095273D">
      <w:pPr>
        <w:pStyle w:val="Odsekzoznamu"/>
        <w:spacing w:after="0" w:line="240" w:lineRule="auto"/>
        <w:ind w:left="284"/>
        <w:jc w:val="both"/>
        <w:rPr>
          <w:rFonts w:ascii="Arial" w:hAnsi="Arial" w:cs="Arial"/>
          <w:b/>
          <w:sz w:val="20"/>
          <w:szCs w:val="20"/>
        </w:rPr>
      </w:pPr>
    </w:p>
    <w:p w14:paraId="581A178B" w14:textId="7C060715" w:rsidR="00773779" w:rsidRDefault="00773779" w:rsidP="0095273D">
      <w:pPr>
        <w:pStyle w:val="Odsekzoznamu"/>
        <w:spacing w:after="0" w:line="240" w:lineRule="auto"/>
        <w:ind w:left="284"/>
        <w:jc w:val="both"/>
        <w:rPr>
          <w:rFonts w:ascii="Arial" w:hAnsi="Arial" w:cs="Arial"/>
          <w:b/>
          <w:sz w:val="20"/>
          <w:szCs w:val="20"/>
        </w:rPr>
      </w:pPr>
    </w:p>
    <w:p w14:paraId="0E4ABDCC" w14:textId="645FF6AD" w:rsidR="00773779" w:rsidRDefault="00773779" w:rsidP="0095273D">
      <w:pPr>
        <w:pStyle w:val="Odsekzoznamu"/>
        <w:spacing w:after="0" w:line="240" w:lineRule="auto"/>
        <w:ind w:left="284"/>
        <w:jc w:val="both"/>
        <w:rPr>
          <w:rFonts w:ascii="Arial" w:hAnsi="Arial" w:cs="Arial"/>
          <w:b/>
          <w:sz w:val="20"/>
          <w:szCs w:val="20"/>
        </w:rPr>
      </w:pPr>
    </w:p>
    <w:p w14:paraId="50873432" w14:textId="56B68625" w:rsidR="00773779" w:rsidRDefault="00773779" w:rsidP="0095273D">
      <w:pPr>
        <w:pStyle w:val="Odsekzoznamu"/>
        <w:spacing w:after="0" w:line="240" w:lineRule="auto"/>
        <w:ind w:left="284"/>
        <w:jc w:val="both"/>
        <w:rPr>
          <w:rFonts w:ascii="Arial" w:hAnsi="Arial" w:cs="Arial"/>
          <w:b/>
          <w:sz w:val="20"/>
          <w:szCs w:val="20"/>
        </w:rPr>
      </w:pPr>
    </w:p>
    <w:p w14:paraId="3345245D" w14:textId="7E90E557" w:rsidR="00D0747F" w:rsidRDefault="00D0747F" w:rsidP="0095273D">
      <w:pPr>
        <w:pStyle w:val="Odsekzoznamu"/>
        <w:spacing w:after="0" w:line="240" w:lineRule="auto"/>
        <w:ind w:left="284"/>
        <w:jc w:val="both"/>
        <w:rPr>
          <w:rFonts w:ascii="Arial" w:hAnsi="Arial" w:cs="Arial"/>
          <w:b/>
          <w:sz w:val="20"/>
          <w:szCs w:val="20"/>
        </w:rPr>
      </w:pPr>
    </w:p>
    <w:p w14:paraId="17BB277B" w14:textId="01E64A51" w:rsidR="00D0747F" w:rsidRDefault="00D0747F" w:rsidP="0095273D">
      <w:pPr>
        <w:pStyle w:val="Odsekzoznamu"/>
        <w:spacing w:after="0" w:line="240" w:lineRule="auto"/>
        <w:ind w:left="284"/>
        <w:jc w:val="both"/>
        <w:rPr>
          <w:rFonts w:ascii="Arial" w:hAnsi="Arial" w:cs="Arial"/>
          <w:b/>
          <w:sz w:val="20"/>
          <w:szCs w:val="20"/>
        </w:rPr>
      </w:pPr>
    </w:p>
    <w:p w14:paraId="7ABDB47A" w14:textId="77777777" w:rsidR="00D0747F" w:rsidRDefault="00D0747F" w:rsidP="0095273D">
      <w:pPr>
        <w:pStyle w:val="Odsekzoznamu"/>
        <w:spacing w:after="0" w:line="240" w:lineRule="auto"/>
        <w:ind w:left="284"/>
        <w:jc w:val="both"/>
        <w:rPr>
          <w:rFonts w:ascii="Arial" w:hAnsi="Arial" w:cs="Arial"/>
          <w:b/>
          <w:sz w:val="20"/>
          <w:szCs w:val="20"/>
        </w:rPr>
      </w:pPr>
    </w:p>
    <w:p w14:paraId="5045EA6E" w14:textId="253F4D03" w:rsidR="00773779" w:rsidRDefault="00773779" w:rsidP="0095273D">
      <w:pPr>
        <w:pStyle w:val="Odsekzoznamu"/>
        <w:spacing w:after="0" w:line="240" w:lineRule="auto"/>
        <w:ind w:left="284"/>
        <w:jc w:val="both"/>
        <w:rPr>
          <w:rFonts w:ascii="Arial" w:hAnsi="Arial" w:cs="Arial"/>
          <w:b/>
          <w:sz w:val="20"/>
          <w:szCs w:val="20"/>
        </w:rPr>
      </w:pPr>
    </w:p>
    <w:p w14:paraId="087A37C5" w14:textId="1A415871" w:rsidR="00773779" w:rsidRDefault="00773779" w:rsidP="0095273D">
      <w:pPr>
        <w:pStyle w:val="Odsekzoznamu"/>
        <w:spacing w:after="0" w:line="240" w:lineRule="auto"/>
        <w:ind w:left="284"/>
        <w:jc w:val="both"/>
        <w:rPr>
          <w:rFonts w:ascii="Arial" w:hAnsi="Arial" w:cs="Arial"/>
          <w:b/>
          <w:sz w:val="20"/>
          <w:szCs w:val="20"/>
        </w:rPr>
      </w:pPr>
    </w:p>
    <w:p w14:paraId="57EAAAB6" w14:textId="60A3E2C7" w:rsidR="00536359" w:rsidRDefault="00536359" w:rsidP="0095273D">
      <w:pPr>
        <w:pStyle w:val="Odsekzoznamu"/>
        <w:spacing w:after="0" w:line="240" w:lineRule="auto"/>
        <w:ind w:left="284"/>
        <w:jc w:val="both"/>
        <w:rPr>
          <w:rFonts w:ascii="Arial" w:hAnsi="Arial" w:cs="Arial"/>
          <w:b/>
          <w:sz w:val="20"/>
          <w:szCs w:val="20"/>
        </w:rPr>
      </w:pPr>
    </w:p>
    <w:p w14:paraId="0A3FE442" w14:textId="50246409" w:rsidR="00536359" w:rsidRDefault="00536359" w:rsidP="0095273D">
      <w:pPr>
        <w:pStyle w:val="Odsekzoznamu"/>
        <w:spacing w:after="0" w:line="240" w:lineRule="auto"/>
        <w:ind w:left="284"/>
        <w:jc w:val="both"/>
        <w:rPr>
          <w:rFonts w:ascii="Arial" w:hAnsi="Arial" w:cs="Arial"/>
          <w:b/>
          <w:sz w:val="20"/>
          <w:szCs w:val="20"/>
        </w:rPr>
      </w:pPr>
    </w:p>
    <w:p w14:paraId="1F1E7F9E" w14:textId="70129BC6" w:rsidR="00536359" w:rsidRDefault="00536359" w:rsidP="0095273D">
      <w:pPr>
        <w:pStyle w:val="Odsekzoznamu"/>
        <w:spacing w:after="0" w:line="240" w:lineRule="auto"/>
        <w:ind w:left="284"/>
        <w:jc w:val="both"/>
        <w:rPr>
          <w:rFonts w:ascii="Arial" w:hAnsi="Arial" w:cs="Arial"/>
          <w:b/>
          <w:sz w:val="20"/>
          <w:szCs w:val="20"/>
        </w:rPr>
      </w:pPr>
    </w:p>
    <w:p w14:paraId="14EEF0CB" w14:textId="2D986AF2" w:rsidR="00536359" w:rsidRDefault="00536359" w:rsidP="0095273D">
      <w:pPr>
        <w:pStyle w:val="Odsekzoznamu"/>
        <w:spacing w:after="0" w:line="240" w:lineRule="auto"/>
        <w:ind w:left="284"/>
        <w:jc w:val="both"/>
        <w:rPr>
          <w:rFonts w:ascii="Arial" w:hAnsi="Arial" w:cs="Arial"/>
          <w:b/>
          <w:sz w:val="20"/>
          <w:szCs w:val="20"/>
        </w:rPr>
      </w:pPr>
    </w:p>
    <w:p w14:paraId="4B4B9F87" w14:textId="77777777" w:rsidR="00536359" w:rsidRDefault="00536359" w:rsidP="0095273D">
      <w:pPr>
        <w:pStyle w:val="Odsekzoznamu"/>
        <w:spacing w:after="0" w:line="240" w:lineRule="auto"/>
        <w:ind w:left="284"/>
        <w:jc w:val="both"/>
        <w:rPr>
          <w:rFonts w:ascii="Arial" w:hAnsi="Arial" w:cs="Arial"/>
          <w:b/>
          <w:sz w:val="20"/>
          <w:szCs w:val="20"/>
        </w:rPr>
      </w:pPr>
    </w:p>
    <w:p w14:paraId="2C0BFD68" w14:textId="630552ED" w:rsidR="00773779" w:rsidRDefault="00773779" w:rsidP="0095273D">
      <w:pPr>
        <w:pStyle w:val="Odsekzoznamu"/>
        <w:spacing w:after="0" w:line="240" w:lineRule="auto"/>
        <w:ind w:left="284"/>
        <w:jc w:val="both"/>
        <w:rPr>
          <w:rFonts w:ascii="Arial" w:hAnsi="Arial" w:cs="Arial"/>
          <w:b/>
          <w:sz w:val="20"/>
          <w:szCs w:val="20"/>
        </w:rPr>
      </w:pPr>
    </w:p>
    <w:p w14:paraId="5259DFE0" w14:textId="77777777" w:rsidR="00045B55" w:rsidRPr="0095273D" w:rsidRDefault="00045B55" w:rsidP="0095273D">
      <w:pPr>
        <w:spacing w:after="0" w:line="240" w:lineRule="auto"/>
        <w:contextualSpacing/>
        <w:jc w:val="center"/>
        <w:rPr>
          <w:rFonts w:ascii="Arial" w:eastAsia="Times New Roman" w:hAnsi="Arial" w:cs="Arial"/>
          <w:b/>
          <w:caps/>
          <w:sz w:val="20"/>
          <w:szCs w:val="20"/>
        </w:rPr>
      </w:pPr>
      <w:bookmarkStart w:id="75" w:name="_Hlk129093998"/>
      <w:r w:rsidRPr="0095273D">
        <w:rPr>
          <w:rFonts w:ascii="Arial" w:eastAsia="Times New Roman" w:hAnsi="Arial" w:cs="Arial"/>
          <w:b/>
          <w:caps/>
          <w:sz w:val="20"/>
          <w:szCs w:val="20"/>
        </w:rPr>
        <w:t xml:space="preserve">Príloha B8  </w:t>
      </w:r>
      <w:bookmarkEnd w:id="75"/>
      <w:r w:rsidRPr="0095273D">
        <w:rPr>
          <w:rFonts w:ascii="Arial" w:eastAsia="Times New Roman" w:hAnsi="Arial" w:cs="Arial"/>
          <w:b/>
          <w:caps/>
          <w:sz w:val="20"/>
          <w:szCs w:val="20"/>
        </w:rPr>
        <w:t>Zoznam kĽúčových odborníkov</w:t>
      </w:r>
    </w:p>
    <w:p w14:paraId="5CEE72A2" w14:textId="77777777" w:rsidR="00045B55" w:rsidRPr="0095273D" w:rsidRDefault="00045B55" w:rsidP="0095273D">
      <w:pPr>
        <w:spacing w:after="0" w:line="240" w:lineRule="auto"/>
        <w:contextualSpacing/>
        <w:jc w:val="center"/>
        <w:rPr>
          <w:rFonts w:ascii="Arial" w:eastAsia="Times New Roman" w:hAnsi="Arial" w:cs="Arial"/>
          <w:b/>
          <w:caps/>
          <w:sz w:val="20"/>
          <w:szCs w:val="20"/>
        </w:rPr>
      </w:pPr>
    </w:p>
    <w:p w14:paraId="42B09E06" w14:textId="3192ED4B" w:rsidR="00045B55" w:rsidRPr="0095273D" w:rsidRDefault="00045B55" w:rsidP="0095273D">
      <w:pPr>
        <w:keepNext/>
        <w:spacing w:after="0" w:line="240" w:lineRule="auto"/>
        <w:contextualSpacing/>
        <w:jc w:val="center"/>
        <w:outlineLvl w:val="2"/>
        <w:rPr>
          <w:rFonts w:ascii="Arial" w:eastAsia="Times New Roman" w:hAnsi="Arial" w:cs="Arial"/>
          <w:bCs/>
          <w:sz w:val="20"/>
          <w:szCs w:val="20"/>
        </w:rPr>
      </w:pPr>
      <w:r w:rsidRPr="0095273D">
        <w:rPr>
          <w:rFonts w:ascii="Arial" w:eastAsia="Times New Roman" w:hAnsi="Arial" w:cs="Arial"/>
          <w:bCs/>
          <w:sz w:val="20"/>
          <w:szCs w:val="20"/>
        </w:rPr>
        <w:t xml:space="preserve">(samostatná príloha ZV 1 týchto SP a </w:t>
      </w:r>
      <w:r w:rsidRPr="0095273D">
        <w:rPr>
          <w:rFonts w:ascii="Arial" w:eastAsia="Times New Roman" w:hAnsi="Arial" w:cs="Arial"/>
          <w:sz w:val="20"/>
          <w:szCs w:val="20"/>
        </w:rPr>
        <w:t xml:space="preserve">zároveň Príloha č. </w:t>
      </w:r>
      <w:r w:rsidR="00D0747F">
        <w:rPr>
          <w:rFonts w:ascii="Arial" w:eastAsia="Times New Roman" w:hAnsi="Arial" w:cs="Arial"/>
          <w:sz w:val="20"/>
          <w:szCs w:val="20"/>
        </w:rPr>
        <w:t>2</w:t>
      </w:r>
      <w:r w:rsidRPr="0095273D">
        <w:rPr>
          <w:rFonts w:ascii="Arial" w:eastAsia="Times New Roman" w:hAnsi="Arial" w:cs="Arial"/>
          <w:sz w:val="20"/>
          <w:szCs w:val="20"/>
        </w:rPr>
        <w:t xml:space="preserve"> Zmluvy o Dielo</w:t>
      </w:r>
    </w:p>
    <w:p w14:paraId="0CAB189C" w14:textId="77777777" w:rsidR="00045B55" w:rsidRPr="0095273D" w:rsidRDefault="00045B55" w:rsidP="0095273D">
      <w:pPr>
        <w:spacing w:after="0" w:line="240" w:lineRule="auto"/>
        <w:contextualSpacing/>
        <w:jc w:val="center"/>
        <w:rPr>
          <w:rFonts w:ascii="Arial" w:eastAsia="Times New Roman" w:hAnsi="Arial" w:cs="Arial"/>
          <w:b/>
          <w:bCs/>
          <w:sz w:val="20"/>
          <w:szCs w:val="20"/>
        </w:rPr>
      </w:pPr>
    </w:p>
    <w:p w14:paraId="1ADBD6A4" w14:textId="7A2E6794" w:rsidR="00045B55" w:rsidRDefault="00045B55" w:rsidP="0095273D">
      <w:pPr>
        <w:pStyle w:val="Odsekzoznamu"/>
        <w:spacing w:after="0" w:line="240" w:lineRule="auto"/>
        <w:ind w:left="284"/>
        <w:jc w:val="both"/>
        <w:rPr>
          <w:rFonts w:ascii="Arial" w:hAnsi="Arial" w:cs="Arial"/>
          <w:b/>
          <w:sz w:val="20"/>
          <w:szCs w:val="20"/>
        </w:rPr>
      </w:pPr>
    </w:p>
    <w:p w14:paraId="61488629" w14:textId="364FB43A" w:rsidR="00DD160F" w:rsidRDefault="00DD160F" w:rsidP="0095273D">
      <w:pPr>
        <w:pStyle w:val="Odsekzoznamu"/>
        <w:spacing w:after="0" w:line="240" w:lineRule="auto"/>
        <w:ind w:left="284"/>
        <w:jc w:val="both"/>
        <w:rPr>
          <w:rFonts w:ascii="Arial" w:hAnsi="Arial" w:cs="Arial"/>
          <w:b/>
          <w:sz w:val="20"/>
          <w:szCs w:val="20"/>
        </w:rPr>
      </w:pPr>
    </w:p>
    <w:p w14:paraId="2AC1ED0A" w14:textId="6CAF558C" w:rsidR="00DD160F" w:rsidRDefault="00DD160F" w:rsidP="0095273D">
      <w:pPr>
        <w:pStyle w:val="Odsekzoznamu"/>
        <w:spacing w:after="0" w:line="240" w:lineRule="auto"/>
        <w:ind w:left="284"/>
        <w:jc w:val="both"/>
        <w:rPr>
          <w:rFonts w:ascii="Arial" w:hAnsi="Arial" w:cs="Arial"/>
          <w:b/>
          <w:sz w:val="20"/>
          <w:szCs w:val="20"/>
        </w:rPr>
      </w:pPr>
    </w:p>
    <w:p w14:paraId="1D71CF8D" w14:textId="32341915" w:rsidR="00DD160F" w:rsidRDefault="00DD160F" w:rsidP="0095273D">
      <w:pPr>
        <w:pStyle w:val="Odsekzoznamu"/>
        <w:spacing w:after="0" w:line="240" w:lineRule="auto"/>
        <w:ind w:left="284"/>
        <w:jc w:val="both"/>
        <w:rPr>
          <w:rFonts w:ascii="Arial" w:hAnsi="Arial" w:cs="Arial"/>
          <w:b/>
          <w:sz w:val="20"/>
          <w:szCs w:val="20"/>
        </w:rPr>
      </w:pPr>
    </w:p>
    <w:p w14:paraId="13B311B3" w14:textId="57BAB60D" w:rsidR="00DD160F" w:rsidRDefault="00DD160F" w:rsidP="0095273D">
      <w:pPr>
        <w:pStyle w:val="Odsekzoznamu"/>
        <w:spacing w:after="0" w:line="240" w:lineRule="auto"/>
        <w:ind w:left="284"/>
        <w:jc w:val="both"/>
        <w:rPr>
          <w:rFonts w:ascii="Arial" w:hAnsi="Arial" w:cs="Arial"/>
          <w:b/>
          <w:sz w:val="20"/>
          <w:szCs w:val="20"/>
        </w:rPr>
      </w:pPr>
    </w:p>
    <w:p w14:paraId="30E6E924" w14:textId="258ACA72" w:rsidR="00DD160F" w:rsidRDefault="00DD160F" w:rsidP="0095273D">
      <w:pPr>
        <w:pStyle w:val="Odsekzoznamu"/>
        <w:spacing w:after="0" w:line="240" w:lineRule="auto"/>
        <w:ind w:left="284"/>
        <w:jc w:val="both"/>
        <w:rPr>
          <w:rFonts w:ascii="Arial" w:hAnsi="Arial" w:cs="Arial"/>
          <w:b/>
          <w:sz w:val="20"/>
          <w:szCs w:val="20"/>
        </w:rPr>
      </w:pPr>
    </w:p>
    <w:p w14:paraId="58852C03" w14:textId="07F65C90" w:rsidR="00DD160F" w:rsidRDefault="00DD160F" w:rsidP="0095273D">
      <w:pPr>
        <w:pStyle w:val="Odsekzoznamu"/>
        <w:spacing w:after="0" w:line="240" w:lineRule="auto"/>
        <w:ind w:left="284"/>
        <w:jc w:val="both"/>
        <w:rPr>
          <w:rFonts w:ascii="Arial" w:hAnsi="Arial" w:cs="Arial"/>
          <w:b/>
          <w:sz w:val="20"/>
          <w:szCs w:val="20"/>
        </w:rPr>
      </w:pPr>
    </w:p>
    <w:p w14:paraId="1149C241" w14:textId="55ADE518" w:rsidR="00DD160F" w:rsidRDefault="00DD160F" w:rsidP="0095273D">
      <w:pPr>
        <w:pStyle w:val="Odsekzoznamu"/>
        <w:spacing w:after="0" w:line="240" w:lineRule="auto"/>
        <w:ind w:left="284"/>
        <w:jc w:val="both"/>
        <w:rPr>
          <w:rFonts w:ascii="Arial" w:hAnsi="Arial" w:cs="Arial"/>
          <w:b/>
          <w:sz w:val="20"/>
          <w:szCs w:val="20"/>
        </w:rPr>
      </w:pPr>
    </w:p>
    <w:p w14:paraId="0B3AAD60" w14:textId="651A05AD" w:rsidR="00DD160F" w:rsidRDefault="00DD160F" w:rsidP="0095273D">
      <w:pPr>
        <w:pStyle w:val="Odsekzoznamu"/>
        <w:spacing w:after="0" w:line="240" w:lineRule="auto"/>
        <w:ind w:left="284"/>
        <w:jc w:val="both"/>
        <w:rPr>
          <w:rFonts w:ascii="Arial" w:hAnsi="Arial" w:cs="Arial"/>
          <w:b/>
          <w:sz w:val="20"/>
          <w:szCs w:val="20"/>
        </w:rPr>
      </w:pPr>
    </w:p>
    <w:p w14:paraId="3258BAD4" w14:textId="11042FF5" w:rsidR="00DD160F" w:rsidRDefault="00DD160F" w:rsidP="0095273D">
      <w:pPr>
        <w:pStyle w:val="Odsekzoznamu"/>
        <w:spacing w:after="0" w:line="240" w:lineRule="auto"/>
        <w:ind w:left="284"/>
        <w:jc w:val="both"/>
        <w:rPr>
          <w:rFonts w:ascii="Arial" w:hAnsi="Arial" w:cs="Arial"/>
          <w:b/>
          <w:sz w:val="20"/>
          <w:szCs w:val="20"/>
        </w:rPr>
      </w:pPr>
    </w:p>
    <w:p w14:paraId="68B094C8" w14:textId="5948A122" w:rsidR="00DD160F" w:rsidRDefault="00DD160F" w:rsidP="0095273D">
      <w:pPr>
        <w:pStyle w:val="Odsekzoznamu"/>
        <w:spacing w:after="0" w:line="240" w:lineRule="auto"/>
        <w:ind w:left="284"/>
        <w:jc w:val="both"/>
        <w:rPr>
          <w:rFonts w:ascii="Arial" w:hAnsi="Arial" w:cs="Arial"/>
          <w:b/>
          <w:sz w:val="20"/>
          <w:szCs w:val="20"/>
        </w:rPr>
      </w:pPr>
    </w:p>
    <w:p w14:paraId="525A8572" w14:textId="75BE360F" w:rsidR="00DD160F" w:rsidRDefault="00DD160F" w:rsidP="0095273D">
      <w:pPr>
        <w:pStyle w:val="Odsekzoznamu"/>
        <w:spacing w:after="0" w:line="240" w:lineRule="auto"/>
        <w:ind w:left="284"/>
        <w:jc w:val="both"/>
        <w:rPr>
          <w:rFonts w:ascii="Arial" w:hAnsi="Arial" w:cs="Arial"/>
          <w:b/>
          <w:sz w:val="20"/>
          <w:szCs w:val="20"/>
        </w:rPr>
      </w:pPr>
    </w:p>
    <w:p w14:paraId="1D2CE0E0" w14:textId="5DBBBBED" w:rsidR="00DD160F" w:rsidRDefault="00DD160F" w:rsidP="0095273D">
      <w:pPr>
        <w:pStyle w:val="Odsekzoznamu"/>
        <w:spacing w:after="0" w:line="240" w:lineRule="auto"/>
        <w:ind w:left="284"/>
        <w:jc w:val="both"/>
        <w:rPr>
          <w:rFonts w:ascii="Arial" w:hAnsi="Arial" w:cs="Arial"/>
          <w:b/>
          <w:sz w:val="20"/>
          <w:szCs w:val="20"/>
        </w:rPr>
      </w:pPr>
    </w:p>
    <w:p w14:paraId="0625690A" w14:textId="643B545C" w:rsidR="00DD160F" w:rsidRDefault="00DD160F" w:rsidP="0095273D">
      <w:pPr>
        <w:pStyle w:val="Odsekzoznamu"/>
        <w:spacing w:after="0" w:line="240" w:lineRule="auto"/>
        <w:ind w:left="284"/>
        <w:jc w:val="both"/>
        <w:rPr>
          <w:rFonts w:ascii="Arial" w:hAnsi="Arial" w:cs="Arial"/>
          <w:b/>
          <w:sz w:val="20"/>
          <w:szCs w:val="20"/>
        </w:rPr>
      </w:pPr>
    </w:p>
    <w:p w14:paraId="5320424F" w14:textId="179CB854" w:rsidR="00DD160F" w:rsidRDefault="00DD160F" w:rsidP="0095273D">
      <w:pPr>
        <w:pStyle w:val="Odsekzoznamu"/>
        <w:spacing w:after="0" w:line="240" w:lineRule="auto"/>
        <w:ind w:left="284"/>
        <w:jc w:val="both"/>
        <w:rPr>
          <w:rFonts w:ascii="Arial" w:hAnsi="Arial" w:cs="Arial"/>
          <w:b/>
          <w:sz w:val="20"/>
          <w:szCs w:val="20"/>
        </w:rPr>
      </w:pPr>
    </w:p>
    <w:p w14:paraId="72582A02" w14:textId="3B50711C" w:rsidR="00DD160F" w:rsidRDefault="00DD160F" w:rsidP="0095273D">
      <w:pPr>
        <w:pStyle w:val="Odsekzoznamu"/>
        <w:spacing w:after="0" w:line="240" w:lineRule="auto"/>
        <w:ind w:left="284"/>
        <w:jc w:val="both"/>
        <w:rPr>
          <w:rFonts w:ascii="Arial" w:hAnsi="Arial" w:cs="Arial"/>
          <w:b/>
          <w:sz w:val="20"/>
          <w:szCs w:val="20"/>
        </w:rPr>
      </w:pPr>
    </w:p>
    <w:p w14:paraId="181005AF" w14:textId="39B6BB21" w:rsidR="00DD160F" w:rsidRDefault="00DD160F" w:rsidP="0095273D">
      <w:pPr>
        <w:pStyle w:val="Odsekzoznamu"/>
        <w:spacing w:after="0" w:line="240" w:lineRule="auto"/>
        <w:ind w:left="284"/>
        <w:jc w:val="both"/>
        <w:rPr>
          <w:rFonts w:ascii="Arial" w:hAnsi="Arial" w:cs="Arial"/>
          <w:b/>
          <w:sz w:val="20"/>
          <w:szCs w:val="20"/>
        </w:rPr>
      </w:pPr>
    </w:p>
    <w:p w14:paraId="3235AF70" w14:textId="50983C58" w:rsidR="00DD160F" w:rsidRDefault="00DD160F" w:rsidP="0095273D">
      <w:pPr>
        <w:pStyle w:val="Odsekzoznamu"/>
        <w:spacing w:after="0" w:line="240" w:lineRule="auto"/>
        <w:ind w:left="284"/>
        <w:jc w:val="both"/>
        <w:rPr>
          <w:rFonts w:ascii="Arial" w:hAnsi="Arial" w:cs="Arial"/>
          <w:b/>
          <w:sz w:val="20"/>
          <w:szCs w:val="20"/>
        </w:rPr>
      </w:pPr>
    </w:p>
    <w:p w14:paraId="7B4FE1F1" w14:textId="429BE2EC" w:rsidR="00DD160F" w:rsidRDefault="00DD160F" w:rsidP="0095273D">
      <w:pPr>
        <w:pStyle w:val="Odsekzoznamu"/>
        <w:spacing w:after="0" w:line="240" w:lineRule="auto"/>
        <w:ind w:left="284"/>
        <w:jc w:val="both"/>
        <w:rPr>
          <w:rFonts w:ascii="Arial" w:hAnsi="Arial" w:cs="Arial"/>
          <w:b/>
          <w:sz w:val="20"/>
          <w:szCs w:val="20"/>
        </w:rPr>
      </w:pPr>
    </w:p>
    <w:p w14:paraId="715D41B0" w14:textId="21ADE17E" w:rsidR="00DD160F" w:rsidRDefault="00DD160F" w:rsidP="0095273D">
      <w:pPr>
        <w:pStyle w:val="Odsekzoznamu"/>
        <w:spacing w:after="0" w:line="240" w:lineRule="auto"/>
        <w:ind w:left="284"/>
        <w:jc w:val="both"/>
        <w:rPr>
          <w:rFonts w:ascii="Arial" w:hAnsi="Arial" w:cs="Arial"/>
          <w:b/>
          <w:sz w:val="20"/>
          <w:szCs w:val="20"/>
        </w:rPr>
      </w:pPr>
    </w:p>
    <w:p w14:paraId="26B06F9F" w14:textId="10085225" w:rsidR="00DD160F" w:rsidRDefault="00DD160F" w:rsidP="0095273D">
      <w:pPr>
        <w:pStyle w:val="Odsekzoznamu"/>
        <w:spacing w:after="0" w:line="240" w:lineRule="auto"/>
        <w:ind w:left="284"/>
        <w:jc w:val="both"/>
        <w:rPr>
          <w:rFonts w:ascii="Arial" w:hAnsi="Arial" w:cs="Arial"/>
          <w:b/>
          <w:sz w:val="20"/>
          <w:szCs w:val="20"/>
        </w:rPr>
      </w:pPr>
    </w:p>
    <w:p w14:paraId="2A4417D4" w14:textId="1152F74F" w:rsidR="00CB7749" w:rsidRDefault="00CB7749" w:rsidP="0095273D">
      <w:pPr>
        <w:pStyle w:val="Odsekzoznamu"/>
        <w:spacing w:after="0" w:line="240" w:lineRule="auto"/>
        <w:ind w:left="284"/>
        <w:jc w:val="both"/>
        <w:rPr>
          <w:rFonts w:ascii="Arial" w:hAnsi="Arial" w:cs="Arial"/>
          <w:b/>
          <w:sz w:val="20"/>
          <w:szCs w:val="20"/>
        </w:rPr>
      </w:pPr>
    </w:p>
    <w:p w14:paraId="36E65CA1" w14:textId="3E7C588A" w:rsidR="00CB7749" w:rsidRDefault="00CB7749" w:rsidP="0095273D">
      <w:pPr>
        <w:pStyle w:val="Odsekzoznamu"/>
        <w:spacing w:after="0" w:line="240" w:lineRule="auto"/>
        <w:ind w:left="284"/>
        <w:jc w:val="both"/>
        <w:rPr>
          <w:rFonts w:ascii="Arial" w:hAnsi="Arial" w:cs="Arial"/>
          <w:b/>
          <w:sz w:val="20"/>
          <w:szCs w:val="20"/>
        </w:rPr>
      </w:pPr>
    </w:p>
    <w:p w14:paraId="435D8DFC" w14:textId="771CCCF1" w:rsidR="00CB7749" w:rsidRDefault="00CB7749" w:rsidP="0095273D">
      <w:pPr>
        <w:pStyle w:val="Odsekzoznamu"/>
        <w:spacing w:after="0" w:line="240" w:lineRule="auto"/>
        <w:ind w:left="284"/>
        <w:jc w:val="both"/>
        <w:rPr>
          <w:rFonts w:ascii="Arial" w:hAnsi="Arial" w:cs="Arial"/>
          <w:b/>
          <w:sz w:val="20"/>
          <w:szCs w:val="20"/>
        </w:rPr>
      </w:pPr>
    </w:p>
    <w:p w14:paraId="26EF35EF" w14:textId="41F4D962" w:rsidR="00CB7749" w:rsidRDefault="00CB7749" w:rsidP="0095273D">
      <w:pPr>
        <w:pStyle w:val="Odsekzoznamu"/>
        <w:spacing w:after="0" w:line="240" w:lineRule="auto"/>
        <w:ind w:left="284"/>
        <w:jc w:val="both"/>
        <w:rPr>
          <w:rFonts w:ascii="Arial" w:hAnsi="Arial" w:cs="Arial"/>
          <w:b/>
          <w:sz w:val="20"/>
          <w:szCs w:val="20"/>
        </w:rPr>
      </w:pPr>
    </w:p>
    <w:p w14:paraId="694449FC" w14:textId="7BD72A06" w:rsidR="00CB7749" w:rsidRDefault="00CB7749" w:rsidP="0095273D">
      <w:pPr>
        <w:pStyle w:val="Odsekzoznamu"/>
        <w:spacing w:after="0" w:line="240" w:lineRule="auto"/>
        <w:ind w:left="284"/>
        <w:jc w:val="both"/>
        <w:rPr>
          <w:rFonts w:ascii="Arial" w:hAnsi="Arial" w:cs="Arial"/>
          <w:b/>
          <w:sz w:val="20"/>
          <w:szCs w:val="20"/>
        </w:rPr>
      </w:pPr>
    </w:p>
    <w:p w14:paraId="08743473" w14:textId="6D0CD473" w:rsidR="00CB7749" w:rsidRDefault="00CB7749" w:rsidP="0095273D">
      <w:pPr>
        <w:pStyle w:val="Odsekzoznamu"/>
        <w:spacing w:after="0" w:line="240" w:lineRule="auto"/>
        <w:ind w:left="284"/>
        <w:jc w:val="both"/>
        <w:rPr>
          <w:rFonts w:ascii="Arial" w:hAnsi="Arial" w:cs="Arial"/>
          <w:b/>
          <w:sz w:val="20"/>
          <w:szCs w:val="20"/>
        </w:rPr>
      </w:pPr>
    </w:p>
    <w:p w14:paraId="203F3438" w14:textId="33C3064F" w:rsidR="00CB7749" w:rsidRDefault="00CB7749" w:rsidP="0095273D">
      <w:pPr>
        <w:pStyle w:val="Odsekzoznamu"/>
        <w:spacing w:after="0" w:line="240" w:lineRule="auto"/>
        <w:ind w:left="284"/>
        <w:jc w:val="both"/>
        <w:rPr>
          <w:rFonts w:ascii="Arial" w:hAnsi="Arial" w:cs="Arial"/>
          <w:b/>
          <w:sz w:val="20"/>
          <w:szCs w:val="20"/>
        </w:rPr>
      </w:pPr>
    </w:p>
    <w:p w14:paraId="5BD5E6DB" w14:textId="77777777" w:rsidR="00CB7749" w:rsidRDefault="00CB7749" w:rsidP="0095273D">
      <w:pPr>
        <w:pStyle w:val="Odsekzoznamu"/>
        <w:spacing w:after="0" w:line="240" w:lineRule="auto"/>
        <w:ind w:left="284"/>
        <w:jc w:val="both"/>
        <w:rPr>
          <w:rFonts w:ascii="Arial" w:hAnsi="Arial" w:cs="Arial"/>
          <w:b/>
          <w:sz w:val="20"/>
          <w:szCs w:val="20"/>
        </w:rPr>
      </w:pPr>
    </w:p>
    <w:p w14:paraId="5C908643" w14:textId="5AC1AF39" w:rsidR="00DD160F" w:rsidRDefault="00DD160F" w:rsidP="0095273D">
      <w:pPr>
        <w:pStyle w:val="Odsekzoznamu"/>
        <w:spacing w:after="0" w:line="240" w:lineRule="auto"/>
        <w:ind w:left="284"/>
        <w:jc w:val="both"/>
        <w:rPr>
          <w:rFonts w:ascii="Arial" w:hAnsi="Arial" w:cs="Arial"/>
          <w:b/>
          <w:sz w:val="20"/>
          <w:szCs w:val="20"/>
        </w:rPr>
      </w:pPr>
    </w:p>
    <w:p w14:paraId="536BF4B3" w14:textId="6F974C71" w:rsidR="00D0747F" w:rsidRDefault="00D0747F" w:rsidP="0095273D">
      <w:pPr>
        <w:pStyle w:val="Odsekzoznamu"/>
        <w:spacing w:after="0" w:line="240" w:lineRule="auto"/>
        <w:ind w:left="284"/>
        <w:jc w:val="both"/>
        <w:rPr>
          <w:rFonts w:ascii="Arial" w:hAnsi="Arial" w:cs="Arial"/>
          <w:b/>
          <w:sz w:val="20"/>
          <w:szCs w:val="20"/>
        </w:rPr>
      </w:pPr>
    </w:p>
    <w:p w14:paraId="55539D74" w14:textId="77777777" w:rsidR="00DD160F" w:rsidRPr="00DD160F" w:rsidRDefault="00DD160F" w:rsidP="00DD160F">
      <w:pPr>
        <w:spacing w:after="0" w:line="240" w:lineRule="auto"/>
        <w:jc w:val="center"/>
        <w:rPr>
          <w:rFonts w:ascii="Arial" w:eastAsia="Times New Roman" w:hAnsi="Arial" w:cs="Arial"/>
          <w:b/>
          <w:caps/>
          <w:sz w:val="24"/>
          <w:szCs w:val="24"/>
        </w:rPr>
      </w:pPr>
      <w:r w:rsidRPr="00DD160F">
        <w:rPr>
          <w:rFonts w:ascii="Arial" w:eastAsia="Times New Roman" w:hAnsi="Arial" w:cs="Arial"/>
          <w:b/>
          <w:caps/>
          <w:sz w:val="24"/>
          <w:szCs w:val="24"/>
        </w:rPr>
        <w:t xml:space="preserve">Príloha B9  </w:t>
      </w:r>
    </w:p>
    <w:p w14:paraId="03CC5C49" w14:textId="77777777" w:rsidR="00DD160F" w:rsidRPr="00DD160F" w:rsidRDefault="00DD160F" w:rsidP="00DD160F">
      <w:pPr>
        <w:spacing w:after="0" w:line="240" w:lineRule="auto"/>
        <w:jc w:val="center"/>
        <w:rPr>
          <w:rFonts w:ascii="Arial" w:eastAsia="Times New Roman" w:hAnsi="Arial" w:cs="Arial"/>
          <w:b/>
          <w:caps/>
          <w:sz w:val="24"/>
          <w:szCs w:val="24"/>
        </w:rPr>
      </w:pPr>
    </w:p>
    <w:p w14:paraId="51FD1AA2" w14:textId="77777777" w:rsidR="00DD160F" w:rsidRPr="00DD160F" w:rsidRDefault="00DD160F" w:rsidP="00DD160F">
      <w:pPr>
        <w:spacing w:after="0" w:line="240" w:lineRule="auto"/>
        <w:jc w:val="center"/>
        <w:rPr>
          <w:rFonts w:ascii="Arial" w:eastAsia="Times New Roman" w:hAnsi="Arial" w:cs="Arial"/>
          <w:sz w:val="22"/>
          <w:szCs w:val="22"/>
        </w:rPr>
      </w:pPr>
      <w:r w:rsidRPr="00DD160F">
        <w:rPr>
          <w:rFonts w:ascii="Arial" w:eastAsia="Times New Roman" w:hAnsi="Arial" w:cs="Arial"/>
          <w:b/>
          <w:caps/>
          <w:sz w:val="22"/>
          <w:szCs w:val="22"/>
        </w:rPr>
        <w:t>Splnomocnenie</w:t>
      </w:r>
      <w:r w:rsidRPr="00DD160F">
        <w:rPr>
          <w:rFonts w:ascii="Arial" w:eastAsia="Times New Roman" w:hAnsi="Arial" w:cs="Arial"/>
          <w:sz w:val="22"/>
          <w:szCs w:val="22"/>
        </w:rPr>
        <w:t xml:space="preserve"> č.</w:t>
      </w:r>
    </w:p>
    <w:p w14:paraId="75F3A8F1" w14:textId="77777777" w:rsidR="00DD160F" w:rsidRPr="00DD160F" w:rsidRDefault="00DD160F" w:rsidP="00DD160F">
      <w:pPr>
        <w:spacing w:after="0" w:line="240" w:lineRule="auto"/>
        <w:jc w:val="center"/>
        <w:rPr>
          <w:rFonts w:ascii="Arial" w:eastAsia="Times New Roman" w:hAnsi="Arial" w:cs="Arial"/>
          <w:sz w:val="22"/>
          <w:szCs w:val="22"/>
        </w:rPr>
      </w:pPr>
    </w:p>
    <w:p w14:paraId="1FA51B91"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b/>
          <w:sz w:val="20"/>
          <w:szCs w:val="20"/>
        </w:rPr>
        <w:t>Národná diaľničná spoločnosť, a.s.</w:t>
      </w:r>
      <w:r w:rsidRPr="00DD160F">
        <w:rPr>
          <w:rFonts w:ascii="Arial" w:eastAsia="Times New Roman" w:hAnsi="Arial" w:cs="Arial"/>
          <w:sz w:val="20"/>
          <w:szCs w:val="20"/>
        </w:rPr>
        <w:t>,</w:t>
      </w:r>
    </w:p>
    <w:p w14:paraId="1C1F4073"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so sídlom Dúbravská cesta 14, 84104 Bratislava, IČO: 35 919 001</w:t>
      </w:r>
    </w:p>
    <w:p w14:paraId="75F84D26" w14:textId="014E036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 xml:space="preserve">zapísaná v Obchodnom registri </w:t>
      </w:r>
      <w:r>
        <w:rPr>
          <w:rFonts w:ascii="Arial" w:eastAsia="Times New Roman" w:hAnsi="Arial" w:cs="Arial"/>
          <w:sz w:val="20"/>
          <w:szCs w:val="20"/>
        </w:rPr>
        <w:t>Mestského</w:t>
      </w:r>
      <w:r w:rsidRPr="00DD160F">
        <w:rPr>
          <w:rFonts w:ascii="Arial" w:eastAsia="Times New Roman" w:hAnsi="Arial" w:cs="Arial"/>
          <w:sz w:val="20"/>
          <w:szCs w:val="20"/>
        </w:rPr>
        <w:t xml:space="preserve"> súdu Bratislava </w:t>
      </w:r>
      <w:r>
        <w:rPr>
          <w:rFonts w:ascii="Arial" w:eastAsia="Times New Roman" w:hAnsi="Arial" w:cs="Arial"/>
          <w:sz w:val="20"/>
          <w:szCs w:val="20"/>
        </w:rPr>
        <w:t>II</w:t>
      </w:r>
      <w:r w:rsidRPr="00DD160F">
        <w:rPr>
          <w:rFonts w:ascii="Arial" w:eastAsia="Times New Roman" w:hAnsi="Arial" w:cs="Arial"/>
          <w:sz w:val="20"/>
          <w:szCs w:val="20"/>
        </w:rPr>
        <w:t>I, oddiel: Sa vložka č.: 3518/B</w:t>
      </w:r>
      <w:r w:rsidRPr="00DD160F">
        <w:rPr>
          <w:rFonts w:ascii="Arial" w:eastAsia="Times New Roman" w:hAnsi="Arial" w:cs="Arial"/>
          <w:sz w:val="20"/>
          <w:szCs w:val="20"/>
        </w:rPr>
        <w:br/>
        <w:t>zastúpená:</w:t>
      </w:r>
    </w:p>
    <w:p w14:paraId="51B48EAF" w14:textId="7D5AEECF"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 xml:space="preserve">Ing. </w:t>
      </w:r>
      <w:r>
        <w:rPr>
          <w:rFonts w:ascii="Arial" w:eastAsia="Times New Roman" w:hAnsi="Arial" w:cs="Arial"/>
          <w:sz w:val="20"/>
          <w:szCs w:val="20"/>
        </w:rPr>
        <w:t>Filipom Macháčkom</w:t>
      </w:r>
    </w:p>
    <w:p w14:paraId="16D2AE5D"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predsedom predstavenstva a generálnym riaditeľom</w:t>
      </w:r>
    </w:p>
    <w:p w14:paraId="2B77D0A5"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a</w:t>
      </w:r>
    </w:p>
    <w:p w14:paraId="2E8C1FE3" w14:textId="3D66EA1F" w:rsidR="00DD160F" w:rsidRPr="00DD160F" w:rsidRDefault="00DD160F" w:rsidP="00DD160F">
      <w:pPr>
        <w:spacing w:after="0" w:line="240" w:lineRule="auto"/>
        <w:jc w:val="center"/>
        <w:rPr>
          <w:rFonts w:ascii="Arial" w:eastAsia="Times New Roman" w:hAnsi="Arial" w:cs="Arial"/>
          <w:sz w:val="20"/>
          <w:szCs w:val="20"/>
        </w:rPr>
      </w:pPr>
      <w:r>
        <w:rPr>
          <w:rFonts w:ascii="Arial" w:eastAsia="Times New Roman" w:hAnsi="Arial" w:cs="Arial"/>
          <w:sz w:val="20"/>
          <w:szCs w:val="20"/>
        </w:rPr>
        <w:t>Mgr</w:t>
      </w:r>
      <w:r w:rsidR="00C950DF">
        <w:rPr>
          <w:rFonts w:ascii="Arial" w:eastAsia="Times New Roman" w:hAnsi="Arial" w:cs="Arial"/>
          <w:sz w:val="20"/>
          <w:szCs w:val="20"/>
        </w:rPr>
        <w:t xml:space="preserve">. </w:t>
      </w:r>
      <w:r>
        <w:rPr>
          <w:rFonts w:ascii="Arial" w:eastAsia="Times New Roman" w:hAnsi="Arial" w:cs="Arial"/>
          <w:sz w:val="20"/>
          <w:szCs w:val="20"/>
        </w:rPr>
        <w:t>Tomášom Mateičkom</w:t>
      </w:r>
      <w:r w:rsidRPr="00DD160F">
        <w:rPr>
          <w:rFonts w:ascii="Arial" w:eastAsia="Times New Roman" w:hAnsi="Arial" w:cs="Arial"/>
          <w:sz w:val="20"/>
          <w:szCs w:val="20"/>
        </w:rPr>
        <w:t>,</w:t>
      </w:r>
    </w:p>
    <w:p w14:paraId="50B0080D"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 xml:space="preserve">členom predstavenstva </w:t>
      </w:r>
    </w:p>
    <w:p w14:paraId="0C31CA98" w14:textId="77777777" w:rsidR="00DD160F" w:rsidRPr="00DD160F" w:rsidRDefault="00DD160F" w:rsidP="00DD160F">
      <w:pPr>
        <w:spacing w:after="0" w:line="240" w:lineRule="auto"/>
        <w:jc w:val="center"/>
        <w:rPr>
          <w:rFonts w:ascii="Arial" w:eastAsia="Times New Roman" w:hAnsi="Arial" w:cs="Arial"/>
          <w:sz w:val="20"/>
          <w:szCs w:val="20"/>
        </w:rPr>
      </w:pPr>
    </w:p>
    <w:p w14:paraId="6D35E3F6"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 xml:space="preserve">týmto </w:t>
      </w:r>
    </w:p>
    <w:p w14:paraId="47773DCB"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splnomocňujú</w:t>
      </w:r>
    </w:p>
    <w:p w14:paraId="448A5E1A" w14:textId="77777777" w:rsidR="00DD160F" w:rsidRPr="00DD160F" w:rsidRDefault="00DD160F" w:rsidP="00DD160F">
      <w:pPr>
        <w:spacing w:after="0" w:line="240" w:lineRule="auto"/>
        <w:jc w:val="center"/>
        <w:rPr>
          <w:rFonts w:ascii="Arial" w:eastAsia="Times New Roman" w:hAnsi="Arial" w:cs="Arial"/>
          <w:sz w:val="20"/>
          <w:szCs w:val="20"/>
        </w:rPr>
      </w:pPr>
    </w:p>
    <w:p w14:paraId="0B48DE9F" w14:textId="77777777" w:rsidR="00DD160F" w:rsidRPr="00DD160F" w:rsidRDefault="00DD160F" w:rsidP="00DD160F">
      <w:pPr>
        <w:spacing w:after="0" w:line="240" w:lineRule="auto"/>
        <w:rPr>
          <w:rFonts w:ascii="Arial" w:eastAsia="Times New Roman" w:hAnsi="Arial" w:cs="Arial"/>
          <w:b/>
          <w:sz w:val="20"/>
          <w:szCs w:val="20"/>
        </w:rPr>
      </w:pPr>
      <w:r w:rsidRPr="00DD160F">
        <w:rPr>
          <w:rFonts w:ascii="Arial" w:eastAsia="Times New Roman" w:hAnsi="Arial" w:cs="Arial"/>
          <w:sz w:val="20"/>
          <w:szCs w:val="20"/>
        </w:rPr>
        <w:t xml:space="preserve">Splnomocnenec: </w:t>
      </w:r>
      <w:r w:rsidRPr="00DD160F">
        <w:rPr>
          <w:rFonts w:ascii="Arial" w:eastAsia="Times New Roman" w:hAnsi="Arial" w:cs="Arial"/>
          <w:b/>
          <w:sz w:val="20"/>
          <w:szCs w:val="20"/>
        </w:rPr>
        <w:t>Združenie</w:t>
      </w:r>
      <w:r w:rsidRPr="00DD160F">
        <w:rPr>
          <w:rFonts w:ascii="Arial" w:eastAsia="Times New Roman" w:hAnsi="Arial" w:cs="Arial"/>
          <w:sz w:val="20"/>
          <w:szCs w:val="20"/>
          <w:vertAlign w:val="superscript"/>
        </w:rPr>
        <w:footnoteReference w:id="56"/>
      </w:r>
      <w:r w:rsidRPr="00DD160F">
        <w:rPr>
          <w:rFonts w:ascii="Arial" w:eastAsia="Times New Roman" w:hAnsi="Arial" w:cs="Arial"/>
          <w:b/>
          <w:sz w:val="20"/>
          <w:szCs w:val="20"/>
        </w:rPr>
        <w:t xml:space="preserve"> „Názov“</w:t>
      </w:r>
    </w:p>
    <w:p w14:paraId="05911EB5"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Založené Zmluvou o združení zo dňa XX. XX. XXXX podľa § 829 a nasl. Zákona č. 40/1964 Zb. Občianskeho zákonníka v znení neskorších predpisov</w:t>
      </w:r>
    </w:p>
    <w:p w14:paraId="2B53A7EC" w14:textId="77777777" w:rsidR="00DD160F" w:rsidRPr="00DD160F" w:rsidRDefault="00DD160F" w:rsidP="00DD160F">
      <w:pPr>
        <w:spacing w:after="0" w:line="240" w:lineRule="auto"/>
        <w:rPr>
          <w:rFonts w:ascii="Arial" w:eastAsia="Times New Roman" w:hAnsi="Arial" w:cs="Arial"/>
          <w:sz w:val="20"/>
          <w:szCs w:val="20"/>
        </w:rPr>
      </w:pPr>
    </w:p>
    <w:p w14:paraId="435DDBFB" w14:textId="77777777" w:rsidR="00DD160F" w:rsidRPr="00DD160F" w:rsidRDefault="00DD160F" w:rsidP="00DD160F">
      <w:pPr>
        <w:spacing w:after="0" w:line="240" w:lineRule="auto"/>
        <w:rPr>
          <w:rFonts w:ascii="Arial" w:eastAsia="Times New Roman" w:hAnsi="Arial" w:cs="Arial"/>
          <w:b/>
          <w:sz w:val="20"/>
          <w:szCs w:val="20"/>
        </w:rPr>
      </w:pPr>
      <w:r w:rsidRPr="00DD160F">
        <w:rPr>
          <w:rFonts w:ascii="Arial" w:eastAsia="Times New Roman" w:hAnsi="Arial" w:cs="Arial"/>
          <w:b/>
          <w:sz w:val="20"/>
          <w:szCs w:val="20"/>
        </w:rPr>
        <w:t>Zhotoviteľ/Vedúci člen združenia: Názov podľa OR</w:t>
      </w:r>
    </w:p>
    <w:p w14:paraId="02CCFE75"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So sídlom:</w:t>
      </w:r>
    </w:p>
    <w:p w14:paraId="0D4A92EB"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IČO:</w:t>
      </w:r>
    </w:p>
    <w:p w14:paraId="00F2EEA2" w14:textId="60EA8983"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Zapísaný v Obchodnom registri Okresného</w:t>
      </w:r>
      <w:r>
        <w:rPr>
          <w:rFonts w:ascii="Arial" w:eastAsia="Times New Roman" w:hAnsi="Arial" w:cs="Arial"/>
          <w:sz w:val="20"/>
          <w:szCs w:val="20"/>
        </w:rPr>
        <w:t>/Mestského</w:t>
      </w:r>
      <w:r w:rsidRPr="00DD160F">
        <w:rPr>
          <w:rFonts w:ascii="Arial" w:eastAsia="Times New Roman" w:hAnsi="Arial" w:cs="Arial"/>
          <w:sz w:val="20"/>
          <w:szCs w:val="20"/>
        </w:rPr>
        <w:t xml:space="preserve"> súdu Mesto, Oddiel:    , vložka č.: XXX/X, aby zastupoval NDS, a.s. v rozsahu investora vo všetkých konaniach a úkonoch potrebných pre realizáciu stavby:</w:t>
      </w:r>
    </w:p>
    <w:p w14:paraId="58ED24CF" w14:textId="77777777" w:rsidR="00C91A3C" w:rsidRDefault="00C91A3C" w:rsidP="00DD160F">
      <w:pPr>
        <w:spacing w:after="0" w:line="240" w:lineRule="auto"/>
        <w:jc w:val="center"/>
        <w:rPr>
          <w:rFonts w:ascii="Arial" w:eastAsia="Times New Roman" w:hAnsi="Arial" w:cs="Arial"/>
          <w:b/>
          <w:sz w:val="20"/>
          <w:szCs w:val="20"/>
        </w:rPr>
      </w:pPr>
    </w:p>
    <w:p w14:paraId="20DFC7A5" w14:textId="404602FB" w:rsidR="00DD160F" w:rsidRPr="00DD160F" w:rsidRDefault="00DD160F" w:rsidP="00DD160F">
      <w:pPr>
        <w:spacing w:after="0" w:line="240" w:lineRule="auto"/>
        <w:jc w:val="center"/>
        <w:rPr>
          <w:rFonts w:ascii="Arial" w:eastAsia="Times New Roman" w:hAnsi="Arial" w:cs="Arial"/>
          <w:b/>
          <w:sz w:val="20"/>
          <w:szCs w:val="20"/>
        </w:rPr>
      </w:pPr>
      <w:r w:rsidRPr="00DD160F">
        <w:rPr>
          <w:rFonts w:ascii="Arial" w:eastAsia="Times New Roman" w:hAnsi="Arial" w:cs="Arial"/>
          <w:b/>
          <w:sz w:val="20"/>
          <w:szCs w:val="20"/>
        </w:rPr>
        <w:t>„</w:t>
      </w:r>
      <w:r>
        <w:rPr>
          <w:rFonts w:ascii="Arial" w:eastAsia="Times New Roman" w:hAnsi="Arial" w:cs="Arial"/>
          <w:b/>
          <w:sz w:val="20"/>
          <w:szCs w:val="20"/>
        </w:rPr>
        <w:t>D3 Oščadnica-Čadca, Bukov, II. polprofil</w:t>
      </w:r>
      <w:r w:rsidRPr="00DD160F">
        <w:rPr>
          <w:rFonts w:ascii="Arial" w:eastAsia="Times New Roman" w:hAnsi="Arial" w:cs="Arial"/>
          <w:b/>
          <w:sz w:val="20"/>
          <w:szCs w:val="20"/>
        </w:rPr>
        <w:t>“</w:t>
      </w:r>
    </w:p>
    <w:p w14:paraId="43FAC5B5" w14:textId="77777777" w:rsidR="00DD160F" w:rsidRPr="00DD160F" w:rsidRDefault="00DD160F" w:rsidP="00DD160F">
      <w:pPr>
        <w:spacing w:after="0" w:line="240" w:lineRule="auto"/>
        <w:rPr>
          <w:rFonts w:ascii="Arial" w:eastAsia="Times New Roman" w:hAnsi="Arial" w:cs="Arial"/>
          <w:sz w:val="20"/>
          <w:szCs w:val="20"/>
        </w:rPr>
      </w:pPr>
    </w:p>
    <w:p w14:paraId="067F789D"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Splnomocnenec je oprávnený:</w:t>
      </w:r>
    </w:p>
    <w:p w14:paraId="6342D9ED"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Na zastupovanie NDS, a.s. vo všetkých úkonoch a konaniach súvisiacich s inžinierskou činnosťou zabezpečujúcou realizáciu stavby v rozsahu:</w:t>
      </w:r>
    </w:p>
    <w:p w14:paraId="16AF5076" w14:textId="77777777" w:rsidR="00DD160F" w:rsidRPr="00DD160F" w:rsidRDefault="00DD160F" w:rsidP="00DD160F">
      <w:pPr>
        <w:spacing w:after="0" w:line="240" w:lineRule="auto"/>
        <w:rPr>
          <w:rFonts w:ascii="Arial" w:eastAsia="Times New Roman" w:hAnsi="Arial" w:cs="Arial"/>
          <w:sz w:val="20"/>
          <w:szCs w:val="20"/>
        </w:rPr>
      </w:pPr>
    </w:p>
    <w:p w14:paraId="5EAE7FE7" w14:textId="77777777" w:rsidR="00DD160F" w:rsidRPr="00DD160F" w:rsidRDefault="00DD160F" w:rsidP="00DD160F">
      <w:pPr>
        <w:numPr>
          <w:ilvl w:val="0"/>
          <w:numId w:val="89"/>
        </w:numPr>
        <w:spacing w:after="0" w:line="259" w:lineRule="auto"/>
        <w:contextualSpacing/>
        <w:rPr>
          <w:rFonts w:ascii="Arial" w:eastAsia="Times New Roman" w:hAnsi="Arial" w:cs="Arial"/>
          <w:sz w:val="20"/>
          <w:szCs w:val="20"/>
        </w:rPr>
      </w:pPr>
      <w:r w:rsidRPr="00DD160F">
        <w:rPr>
          <w:rFonts w:ascii="Arial" w:eastAsia="Times New Roman" w:hAnsi="Arial" w:cs="Arial"/>
          <w:sz w:val="20"/>
          <w:szCs w:val="20"/>
        </w:rPr>
        <w:t>vo všetkých úkonoch súvisiacich s inžinierskou činnosťou zabezpečujúcou realizáciu stavby,</w:t>
      </w:r>
    </w:p>
    <w:p w14:paraId="676DB43B" w14:textId="77777777" w:rsidR="00DD160F" w:rsidRPr="00DD160F" w:rsidRDefault="00DD160F" w:rsidP="00DD160F">
      <w:pPr>
        <w:numPr>
          <w:ilvl w:val="0"/>
          <w:numId w:val="89"/>
        </w:numPr>
        <w:spacing w:after="0" w:line="259" w:lineRule="auto"/>
        <w:contextualSpacing/>
        <w:jc w:val="both"/>
        <w:rPr>
          <w:rFonts w:ascii="Arial" w:eastAsia="Times New Roman" w:hAnsi="Arial" w:cs="Arial"/>
          <w:sz w:val="20"/>
          <w:szCs w:val="20"/>
        </w:rPr>
      </w:pPr>
      <w:r w:rsidRPr="00DD160F">
        <w:rPr>
          <w:rFonts w:ascii="Arial" w:eastAsia="Times New Roman" w:hAnsi="Arial" w:cs="Arial"/>
          <w:sz w:val="20"/>
          <w:szCs w:val="20"/>
        </w:rPr>
        <w:t>v komunikácii so stavebným úradom, orgánmi štátneho stavebného dohľadu a ostatnými orgánmi štátnej a verejnej správy v priebehu výstavby,</w:t>
      </w:r>
    </w:p>
    <w:p w14:paraId="2C66EC05" w14:textId="77777777" w:rsidR="00DD160F" w:rsidRPr="00DD160F" w:rsidRDefault="00DD160F" w:rsidP="00DD160F">
      <w:pPr>
        <w:spacing w:after="0" w:line="240" w:lineRule="auto"/>
        <w:ind w:left="708"/>
        <w:jc w:val="both"/>
        <w:rPr>
          <w:rFonts w:ascii="Arial" w:eastAsia="Times New Roman" w:hAnsi="Arial" w:cs="Arial"/>
          <w:sz w:val="20"/>
          <w:szCs w:val="20"/>
        </w:rPr>
      </w:pPr>
    </w:p>
    <w:p w14:paraId="03795669"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Pri všetkých úkonoch, na ktoré je splnomocnenec oprávnený podľa tohto splnomocnenia, bude vždy uvádzať, že koná v mene splnomocniteľa, t. j. NDS, a. s.</w:t>
      </w:r>
    </w:p>
    <w:p w14:paraId="60F49E68" w14:textId="77777777" w:rsidR="00DD160F" w:rsidRPr="00DD160F" w:rsidRDefault="00DD160F" w:rsidP="00DD160F">
      <w:pPr>
        <w:spacing w:after="0" w:line="240" w:lineRule="auto"/>
        <w:jc w:val="both"/>
        <w:rPr>
          <w:rFonts w:ascii="Arial" w:eastAsia="Times New Roman" w:hAnsi="Arial" w:cs="Arial"/>
          <w:sz w:val="20"/>
          <w:szCs w:val="20"/>
        </w:rPr>
      </w:pPr>
    </w:p>
    <w:p w14:paraId="236DF8B0"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Splnomocnenec vykonáva inžiniersku činnosť na predmetnú stavbu na základe Zmluvy o dielo č.     zo dňa XX.XX.XXXX s dátumom účinnosti XX.XX.XXXX.</w:t>
      </w:r>
    </w:p>
    <w:p w14:paraId="4CEA49E9" w14:textId="77777777" w:rsidR="00DD160F" w:rsidRPr="00DD160F" w:rsidRDefault="00DD160F" w:rsidP="00DD160F">
      <w:pPr>
        <w:spacing w:after="0" w:line="240" w:lineRule="auto"/>
        <w:jc w:val="both"/>
        <w:rPr>
          <w:rFonts w:ascii="Arial" w:eastAsia="Times New Roman" w:hAnsi="Arial" w:cs="Arial"/>
          <w:sz w:val="20"/>
          <w:szCs w:val="20"/>
        </w:rPr>
      </w:pPr>
    </w:p>
    <w:p w14:paraId="53223E8B"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Toto splnomocnenie oprávňuje splnomocnenca na zastupovanie len v rozsahu v ňom určenom a platí do ukončenia realizácie stavby, t. j. do právoplatnosti kolaudačného rozhodnutia, ak ich má byť viac, do právoplatnosti posledného z nich. Týmto nie je dotknutá platnosť ustanovení § 33b ods. 1 a 2 Občianskeho zákonníka, podľa ktorých môže toto splnomocnenie zaniknúť aj pred ukončením realizácie stavby.</w:t>
      </w:r>
    </w:p>
    <w:p w14:paraId="63C63E99" w14:textId="77777777" w:rsidR="00DD160F" w:rsidRPr="00DD160F" w:rsidRDefault="00DD160F" w:rsidP="00DD160F">
      <w:pPr>
        <w:spacing w:after="0" w:line="240" w:lineRule="auto"/>
        <w:jc w:val="both"/>
        <w:rPr>
          <w:rFonts w:ascii="Arial" w:eastAsia="Times New Roman" w:hAnsi="Arial" w:cs="Arial"/>
          <w:sz w:val="20"/>
          <w:szCs w:val="20"/>
        </w:rPr>
      </w:pPr>
    </w:p>
    <w:p w14:paraId="475C6732"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Splnomocnenec je oprávnený udeliť plnomocenstvo v  celom rozsahu ďalšej osobe. Táto splnomocnencom splnomocnená osoba už nie je oprávnená plnú moc udeliť inej osobe.</w:t>
      </w:r>
    </w:p>
    <w:p w14:paraId="0B7CD9CF" w14:textId="1CA9F9EF" w:rsidR="00DD160F" w:rsidRDefault="00DD160F" w:rsidP="00DD160F">
      <w:pPr>
        <w:spacing w:after="0" w:line="240" w:lineRule="auto"/>
        <w:jc w:val="both"/>
        <w:rPr>
          <w:rFonts w:ascii="Arial" w:eastAsia="Times New Roman" w:hAnsi="Arial" w:cs="Arial"/>
          <w:sz w:val="20"/>
          <w:szCs w:val="20"/>
        </w:rPr>
      </w:pPr>
    </w:p>
    <w:p w14:paraId="3FE60C68" w14:textId="7776CFAA" w:rsidR="00C91A3C" w:rsidRDefault="00C91A3C" w:rsidP="00DD160F">
      <w:pPr>
        <w:spacing w:after="0" w:line="240" w:lineRule="auto"/>
        <w:jc w:val="both"/>
        <w:rPr>
          <w:rFonts w:ascii="Arial" w:eastAsia="Times New Roman" w:hAnsi="Arial" w:cs="Arial"/>
          <w:sz w:val="20"/>
          <w:szCs w:val="20"/>
        </w:rPr>
      </w:pPr>
    </w:p>
    <w:p w14:paraId="24099D74" w14:textId="1FEA25D0" w:rsidR="00C91A3C" w:rsidRDefault="00C91A3C" w:rsidP="00DD160F">
      <w:pPr>
        <w:spacing w:after="0" w:line="240" w:lineRule="auto"/>
        <w:jc w:val="both"/>
        <w:rPr>
          <w:rFonts w:ascii="Arial" w:eastAsia="Times New Roman" w:hAnsi="Arial" w:cs="Arial"/>
          <w:sz w:val="20"/>
          <w:szCs w:val="20"/>
        </w:rPr>
      </w:pPr>
    </w:p>
    <w:p w14:paraId="74B958A7" w14:textId="058AF270" w:rsidR="00C91A3C" w:rsidRDefault="00C91A3C" w:rsidP="00DD160F">
      <w:pPr>
        <w:spacing w:after="0" w:line="240" w:lineRule="auto"/>
        <w:jc w:val="both"/>
        <w:rPr>
          <w:rFonts w:ascii="Arial" w:eastAsia="Times New Roman" w:hAnsi="Arial" w:cs="Arial"/>
          <w:sz w:val="20"/>
          <w:szCs w:val="20"/>
        </w:rPr>
      </w:pPr>
    </w:p>
    <w:p w14:paraId="3E83583A" w14:textId="4FDC82FC" w:rsidR="00C91A3C" w:rsidRDefault="00C91A3C" w:rsidP="00DD160F">
      <w:pPr>
        <w:spacing w:after="0" w:line="240" w:lineRule="auto"/>
        <w:jc w:val="both"/>
        <w:rPr>
          <w:rFonts w:ascii="Arial" w:eastAsia="Times New Roman" w:hAnsi="Arial" w:cs="Arial"/>
          <w:sz w:val="20"/>
          <w:szCs w:val="20"/>
        </w:rPr>
      </w:pPr>
    </w:p>
    <w:p w14:paraId="5999D630" w14:textId="7DBAC4B4" w:rsidR="00C91A3C" w:rsidRDefault="00C91A3C" w:rsidP="00DD160F">
      <w:pPr>
        <w:spacing w:after="0" w:line="240" w:lineRule="auto"/>
        <w:jc w:val="both"/>
        <w:rPr>
          <w:rFonts w:ascii="Arial" w:eastAsia="Times New Roman" w:hAnsi="Arial" w:cs="Arial"/>
          <w:sz w:val="20"/>
          <w:szCs w:val="20"/>
        </w:rPr>
      </w:pPr>
    </w:p>
    <w:p w14:paraId="0119225C" w14:textId="77777777" w:rsidR="00C91A3C" w:rsidRPr="00DD160F" w:rsidRDefault="00C91A3C" w:rsidP="00DD160F">
      <w:pPr>
        <w:spacing w:after="0" w:line="240" w:lineRule="auto"/>
        <w:jc w:val="both"/>
        <w:rPr>
          <w:rFonts w:ascii="Arial" w:eastAsia="Times New Roman" w:hAnsi="Arial" w:cs="Arial"/>
          <w:sz w:val="20"/>
          <w:szCs w:val="20"/>
        </w:rPr>
      </w:pPr>
    </w:p>
    <w:p w14:paraId="7ABFA65B"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Pre prípad, že s poukazom na toto splnomocnenie bude potrebné spracúvať osobné údaje fyzických osôb, sú splnomocnenec a ním poverené osoby povinné nakladať s osobnými údajmi v súlade so zákonom č. 18/2018 Z. z. o ochrane osobných údajov a o zmene a doplnení niektorých zákonov.</w:t>
      </w:r>
    </w:p>
    <w:p w14:paraId="255DD8FC" w14:textId="77777777" w:rsidR="00DD160F" w:rsidRPr="00DD160F" w:rsidRDefault="00DD160F" w:rsidP="00DD160F">
      <w:pPr>
        <w:spacing w:after="0" w:line="240" w:lineRule="auto"/>
        <w:jc w:val="both"/>
        <w:rPr>
          <w:rFonts w:ascii="Arial" w:eastAsia="Times New Roman" w:hAnsi="Arial" w:cs="Arial"/>
          <w:sz w:val="20"/>
          <w:szCs w:val="20"/>
        </w:rPr>
      </w:pPr>
    </w:p>
    <w:p w14:paraId="1C5A12FE"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V Bratislave, dňa XX.XX.XXXX</w:t>
      </w:r>
    </w:p>
    <w:p w14:paraId="46974CC6" w14:textId="77777777" w:rsidR="00DD160F" w:rsidRPr="00DD160F" w:rsidRDefault="00DD160F" w:rsidP="00DD160F">
      <w:pPr>
        <w:spacing w:after="0" w:line="240" w:lineRule="auto"/>
        <w:jc w:val="both"/>
        <w:rPr>
          <w:rFonts w:ascii="Arial" w:eastAsia="Times New Roman" w:hAnsi="Arial" w:cs="Arial"/>
          <w:sz w:val="20"/>
          <w:szCs w:val="20"/>
        </w:rPr>
      </w:pPr>
    </w:p>
    <w:p w14:paraId="3569321B" w14:textId="77777777" w:rsidR="00DD160F" w:rsidRPr="00DD160F" w:rsidRDefault="00DD160F" w:rsidP="00DD160F">
      <w:pPr>
        <w:spacing w:after="0" w:line="240" w:lineRule="auto"/>
        <w:ind w:left="4956"/>
        <w:jc w:val="both"/>
        <w:rPr>
          <w:rFonts w:ascii="Arial" w:eastAsia="Times New Roman" w:hAnsi="Arial" w:cs="Arial"/>
          <w:sz w:val="20"/>
          <w:szCs w:val="20"/>
        </w:rPr>
      </w:pPr>
    </w:p>
    <w:p w14:paraId="1FB3F80C" w14:textId="77777777" w:rsidR="00DD160F" w:rsidRPr="00DD160F" w:rsidRDefault="00DD160F" w:rsidP="00DD160F">
      <w:pPr>
        <w:spacing w:after="0" w:line="240" w:lineRule="auto"/>
        <w:ind w:left="4956"/>
        <w:jc w:val="both"/>
        <w:rPr>
          <w:rFonts w:ascii="Arial" w:eastAsia="Times New Roman" w:hAnsi="Arial" w:cs="Arial"/>
          <w:sz w:val="20"/>
          <w:szCs w:val="20"/>
        </w:rPr>
      </w:pPr>
      <w:r w:rsidRPr="00DD160F">
        <w:rPr>
          <w:rFonts w:ascii="Arial" w:eastAsia="Times New Roman" w:hAnsi="Arial" w:cs="Arial"/>
          <w:sz w:val="20"/>
          <w:szCs w:val="20"/>
        </w:rPr>
        <w:t xml:space="preserve">          </w:t>
      </w:r>
    </w:p>
    <w:p w14:paraId="563FADB7" w14:textId="77777777" w:rsidR="00DD160F" w:rsidRPr="00DD160F" w:rsidRDefault="00DD160F" w:rsidP="00DD160F">
      <w:pPr>
        <w:spacing w:after="0" w:line="240" w:lineRule="auto"/>
        <w:ind w:left="4956"/>
        <w:jc w:val="both"/>
        <w:rPr>
          <w:rFonts w:ascii="Arial" w:eastAsia="Times New Roman" w:hAnsi="Arial" w:cs="Arial"/>
          <w:sz w:val="20"/>
          <w:szCs w:val="20"/>
        </w:rPr>
      </w:pPr>
      <w:r w:rsidRPr="00DD160F">
        <w:rPr>
          <w:rFonts w:ascii="Arial" w:eastAsia="Times New Roman" w:hAnsi="Arial" w:cs="Arial"/>
          <w:sz w:val="20"/>
          <w:szCs w:val="20"/>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DD160F" w14:paraId="2477DDFD" w14:textId="77777777" w:rsidTr="003F7A5E">
        <w:tc>
          <w:tcPr>
            <w:tcW w:w="4531" w:type="dxa"/>
          </w:tcPr>
          <w:p w14:paraId="63F818A6" w14:textId="77777777" w:rsidR="00DD160F" w:rsidRPr="00DD160F" w:rsidRDefault="00DD160F" w:rsidP="00DD160F">
            <w:pPr>
              <w:jc w:val="both"/>
              <w:rPr>
                <w:rFonts w:ascii="Arial" w:hAnsi="Arial" w:cs="Arial"/>
              </w:rPr>
            </w:pPr>
          </w:p>
        </w:tc>
        <w:tc>
          <w:tcPr>
            <w:tcW w:w="4531" w:type="dxa"/>
          </w:tcPr>
          <w:p w14:paraId="3FD689F9" w14:textId="2BC786CE" w:rsidR="00DD160F" w:rsidRPr="00DD160F" w:rsidRDefault="00DD160F" w:rsidP="00DD160F">
            <w:pPr>
              <w:jc w:val="center"/>
              <w:rPr>
                <w:rFonts w:ascii="Arial" w:hAnsi="Arial" w:cs="Arial"/>
              </w:rPr>
            </w:pPr>
            <w:r w:rsidRPr="00DD160F">
              <w:rPr>
                <w:rFonts w:ascii="Arial" w:hAnsi="Arial" w:cs="Arial"/>
              </w:rPr>
              <w:t xml:space="preserve">Ing. </w:t>
            </w:r>
            <w:r w:rsidR="00C91A3C">
              <w:rPr>
                <w:rFonts w:ascii="Arial" w:hAnsi="Arial" w:cs="Arial"/>
              </w:rPr>
              <w:t>Filip Macháček</w:t>
            </w:r>
          </w:p>
        </w:tc>
      </w:tr>
      <w:tr w:rsidR="00DD160F" w:rsidRPr="00DD160F" w14:paraId="5181EEFA" w14:textId="77777777" w:rsidTr="003F7A5E">
        <w:trPr>
          <w:trHeight w:val="543"/>
        </w:trPr>
        <w:tc>
          <w:tcPr>
            <w:tcW w:w="4531" w:type="dxa"/>
          </w:tcPr>
          <w:p w14:paraId="258C0628" w14:textId="77777777" w:rsidR="00DD160F" w:rsidRPr="00DD160F" w:rsidRDefault="00DD160F" w:rsidP="00DD160F">
            <w:pPr>
              <w:jc w:val="both"/>
              <w:rPr>
                <w:rFonts w:ascii="Arial" w:hAnsi="Arial" w:cs="Arial"/>
              </w:rPr>
            </w:pPr>
          </w:p>
        </w:tc>
        <w:tc>
          <w:tcPr>
            <w:tcW w:w="4531" w:type="dxa"/>
          </w:tcPr>
          <w:p w14:paraId="07D4FECE" w14:textId="77777777" w:rsidR="00DD160F" w:rsidRPr="00DD160F" w:rsidRDefault="00DD160F" w:rsidP="00DD160F">
            <w:pPr>
              <w:jc w:val="center"/>
              <w:rPr>
                <w:rFonts w:ascii="Arial" w:hAnsi="Arial" w:cs="Arial"/>
              </w:rPr>
            </w:pPr>
            <w:r w:rsidRPr="00DD160F">
              <w:rPr>
                <w:rFonts w:ascii="Arial" w:hAnsi="Arial" w:cs="Arial"/>
              </w:rPr>
              <w:t>predseda predstavenstva a </w:t>
            </w:r>
          </w:p>
          <w:p w14:paraId="113FE940" w14:textId="77777777" w:rsidR="00DD160F" w:rsidRPr="00DD160F" w:rsidRDefault="00DD160F" w:rsidP="00DD160F">
            <w:pPr>
              <w:jc w:val="center"/>
              <w:rPr>
                <w:rFonts w:ascii="Arial" w:hAnsi="Arial" w:cs="Arial"/>
              </w:rPr>
            </w:pPr>
            <w:r w:rsidRPr="00DD160F">
              <w:rPr>
                <w:rFonts w:ascii="Arial" w:hAnsi="Arial" w:cs="Arial"/>
              </w:rPr>
              <w:t>generálny riaditeľ</w:t>
            </w:r>
          </w:p>
          <w:p w14:paraId="5BE3E981" w14:textId="77777777" w:rsidR="00DD160F" w:rsidRPr="00DD160F" w:rsidRDefault="00DD160F" w:rsidP="00DD160F">
            <w:pPr>
              <w:jc w:val="both"/>
              <w:rPr>
                <w:rFonts w:ascii="Arial" w:hAnsi="Arial" w:cs="Arial"/>
              </w:rPr>
            </w:pPr>
          </w:p>
        </w:tc>
      </w:tr>
    </w:tbl>
    <w:p w14:paraId="00B9C2FE" w14:textId="77777777" w:rsidR="00DD160F" w:rsidRPr="00DD160F" w:rsidRDefault="00DD160F" w:rsidP="00DD160F">
      <w:pPr>
        <w:spacing w:after="0" w:line="240" w:lineRule="auto"/>
        <w:jc w:val="both"/>
        <w:rPr>
          <w:rFonts w:ascii="Arial" w:eastAsia="Times New Roman" w:hAnsi="Arial" w:cs="Arial"/>
          <w:sz w:val="20"/>
          <w:szCs w:val="20"/>
        </w:rPr>
      </w:pPr>
    </w:p>
    <w:p w14:paraId="717A3967" w14:textId="77777777" w:rsidR="00DD160F" w:rsidRPr="00DD160F" w:rsidRDefault="00DD160F" w:rsidP="00DD160F">
      <w:pPr>
        <w:spacing w:after="0" w:line="240" w:lineRule="auto"/>
        <w:ind w:left="4956"/>
        <w:jc w:val="both"/>
        <w:rPr>
          <w:rFonts w:ascii="Arial" w:eastAsia="Times New Roman" w:hAnsi="Arial" w:cs="Arial"/>
          <w:sz w:val="20"/>
          <w:szCs w:val="20"/>
        </w:rPr>
      </w:pPr>
      <w:r w:rsidRPr="00DD160F">
        <w:rPr>
          <w:rFonts w:ascii="Arial" w:eastAsia="Times New Roman" w:hAnsi="Arial" w:cs="Arial"/>
          <w:sz w:val="20"/>
          <w:szCs w:val="20"/>
        </w:rPr>
        <w:t xml:space="preserve">                       </w:t>
      </w:r>
    </w:p>
    <w:p w14:paraId="78F907EC" w14:textId="77777777" w:rsidR="00DD160F" w:rsidRPr="00DD160F" w:rsidRDefault="00DD160F" w:rsidP="00DD160F">
      <w:pPr>
        <w:spacing w:after="0" w:line="240" w:lineRule="auto"/>
        <w:ind w:left="4956"/>
        <w:jc w:val="both"/>
        <w:rPr>
          <w:rFonts w:ascii="Arial" w:eastAsia="Times New Roman" w:hAnsi="Arial" w:cs="Arial"/>
          <w:sz w:val="20"/>
          <w:szCs w:val="20"/>
        </w:rPr>
      </w:pPr>
      <w:r w:rsidRPr="00DD160F">
        <w:rPr>
          <w:rFonts w:ascii="Arial" w:eastAsia="Times New Roman" w:hAnsi="Arial" w:cs="Arial"/>
          <w:sz w:val="20"/>
          <w:szCs w:val="20"/>
        </w:rPr>
        <w:t xml:space="preserve">                     </w:t>
      </w:r>
    </w:p>
    <w:p w14:paraId="04B1D682" w14:textId="77777777" w:rsidR="00DD160F" w:rsidRPr="00DD160F" w:rsidRDefault="00DD160F" w:rsidP="00DD160F">
      <w:pPr>
        <w:spacing w:after="0" w:line="240" w:lineRule="auto"/>
        <w:ind w:left="4956"/>
        <w:jc w:val="both"/>
        <w:rPr>
          <w:rFonts w:ascii="Arial" w:eastAsia="Times New Roman" w:hAnsi="Arial" w:cs="Arial"/>
          <w:sz w:val="20"/>
          <w:szCs w:val="20"/>
        </w:rPr>
      </w:pPr>
      <w:r w:rsidRPr="00DD160F">
        <w:rPr>
          <w:rFonts w:ascii="Arial" w:eastAsia="Times New Roman" w:hAnsi="Arial" w:cs="Arial"/>
          <w:sz w:val="20"/>
          <w:szCs w:val="20"/>
        </w:rPr>
        <w:t xml:space="preserve">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DD160F" w14:paraId="6C63A04C" w14:textId="77777777" w:rsidTr="003F7A5E">
        <w:tc>
          <w:tcPr>
            <w:tcW w:w="4531" w:type="dxa"/>
          </w:tcPr>
          <w:p w14:paraId="357EF0C0" w14:textId="77777777" w:rsidR="00DD160F" w:rsidRPr="00DD160F" w:rsidRDefault="00DD160F" w:rsidP="00DD160F">
            <w:pPr>
              <w:jc w:val="both"/>
              <w:rPr>
                <w:rFonts w:ascii="Arial" w:hAnsi="Arial" w:cs="Arial"/>
              </w:rPr>
            </w:pPr>
          </w:p>
        </w:tc>
        <w:tc>
          <w:tcPr>
            <w:tcW w:w="4531" w:type="dxa"/>
          </w:tcPr>
          <w:p w14:paraId="61E6C014" w14:textId="6CBB4B0A" w:rsidR="00DD160F" w:rsidRPr="00DD160F" w:rsidRDefault="00C91A3C" w:rsidP="00DD160F">
            <w:pPr>
              <w:jc w:val="center"/>
              <w:rPr>
                <w:rFonts w:ascii="Arial" w:hAnsi="Arial" w:cs="Arial"/>
              </w:rPr>
            </w:pPr>
            <w:r>
              <w:rPr>
                <w:rFonts w:ascii="Arial" w:hAnsi="Arial" w:cs="Arial"/>
              </w:rPr>
              <w:t>Mgr. Tomáš Mateička</w:t>
            </w:r>
          </w:p>
        </w:tc>
      </w:tr>
      <w:tr w:rsidR="00DD160F" w:rsidRPr="00DD160F" w14:paraId="75A12455" w14:textId="77777777" w:rsidTr="003F7A5E">
        <w:trPr>
          <w:trHeight w:val="543"/>
        </w:trPr>
        <w:tc>
          <w:tcPr>
            <w:tcW w:w="4531" w:type="dxa"/>
          </w:tcPr>
          <w:p w14:paraId="45096611" w14:textId="77777777" w:rsidR="00DD160F" w:rsidRPr="00DD160F" w:rsidRDefault="00DD160F" w:rsidP="00DD160F">
            <w:pPr>
              <w:jc w:val="both"/>
              <w:rPr>
                <w:rFonts w:ascii="Arial" w:hAnsi="Arial" w:cs="Arial"/>
              </w:rPr>
            </w:pPr>
          </w:p>
        </w:tc>
        <w:tc>
          <w:tcPr>
            <w:tcW w:w="4531" w:type="dxa"/>
          </w:tcPr>
          <w:p w14:paraId="149D67BB" w14:textId="77777777" w:rsidR="00DD160F" w:rsidRPr="00DD160F" w:rsidRDefault="00DD160F" w:rsidP="00DD160F">
            <w:pPr>
              <w:jc w:val="center"/>
              <w:rPr>
                <w:rFonts w:ascii="Arial" w:hAnsi="Arial" w:cs="Arial"/>
              </w:rPr>
            </w:pPr>
            <w:r w:rsidRPr="00DD160F">
              <w:rPr>
                <w:rFonts w:ascii="Arial" w:hAnsi="Arial" w:cs="Arial"/>
              </w:rPr>
              <w:t>člen predstavenstva</w:t>
            </w:r>
          </w:p>
        </w:tc>
      </w:tr>
    </w:tbl>
    <w:p w14:paraId="41FBC1F2" w14:textId="77777777" w:rsidR="00DD160F" w:rsidRPr="00DD160F" w:rsidRDefault="00DD160F" w:rsidP="00DD160F">
      <w:pPr>
        <w:spacing w:after="0" w:line="240" w:lineRule="auto"/>
        <w:jc w:val="both"/>
        <w:rPr>
          <w:rFonts w:ascii="Arial" w:eastAsia="Times New Roman" w:hAnsi="Arial" w:cs="Arial"/>
          <w:sz w:val="20"/>
          <w:szCs w:val="20"/>
        </w:rPr>
      </w:pPr>
    </w:p>
    <w:p w14:paraId="724C3E7F" w14:textId="77777777" w:rsidR="00DD160F" w:rsidRPr="00DD160F" w:rsidRDefault="00DD160F" w:rsidP="00DD160F">
      <w:pPr>
        <w:spacing w:after="0" w:line="240" w:lineRule="auto"/>
        <w:jc w:val="both"/>
        <w:rPr>
          <w:rFonts w:ascii="Arial" w:eastAsia="Times New Roman" w:hAnsi="Arial" w:cs="Arial"/>
          <w:sz w:val="20"/>
          <w:szCs w:val="20"/>
        </w:rPr>
      </w:pPr>
    </w:p>
    <w:p w14:paraId="72068951" w14:textId="77777777" w:rsidR="00DD160F" w:rsidRPr="00DD160F" w:rsidRDefault="00DD160F" w:rsidP="00DD160F">
      <w:pPr>
        <w:spacing w:after="0" w:line="240" w:lineRule="auto"/>
        <w:jc w:val="both"/>
        <w:rPr>
          <w:rFonts w:ascii="Arial" w:eastAsia="Times New Roman" w:hAnsi="Arial" w:cs="Arial"/>
          <w:sz w:val="20"/>
          <w:szCs w:val="20"/>
        </w:rPr>
      </w:pPr>
    </w:p>
    <w:p w14:paraId="7FCED9F0"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Splnomocnenec splnomocnenie v hore uvedenom rozsahu prijíma:</w:t>
      </w:r>
    </w:p>
    <w:p w14:paraId="3D8BD395" w14:textId="77777777" w:rsidR="00DD160F" w:rsidRPr="00DD160F" w:rsidRDefault="00DD160F" w:rsidP="00DD160F">
      <w:pPr>
        <w:spacing w:after="0" w:line="240" w:lineRule="auto"/>
        <w:jc w:val="both"/>
        <w:rPr>
          <w:rFonts w:ascii="Arial" w:eastAsia="Times New Roman" w:hAnsi="Arial" w:cs="Arial"/>
          <w:sz w:val="20"/>
          <w:szCs w:val="20"/>
        </w:rPr>
      </w:pPr>
    </w:p>
    <w:p w14:paraId="3840DDA9"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V Bratislave, dňa XX.XX.XXXX</w:t>
      </w:r>
    </w:p>
    <w:p w14:paraId="2B8470C4" w14:textId="77777777" w:rsidR="00DD160F" w:rsidRPr="00DD160F" w:rsidRDefault="00DD160F" w:rsidP="00DD160F">
      <w:pPr>
        <w:spacing w:after="0" w:line="240" w:lineRule="auto"/>
        <w:jc w:val="both"/>
        <w:rPr>
          <w:rFonts w:ascii="Arial" w:eastAsia="Times New Roman" w:hAnsi="Arial" w:cs="Arial"/>
          <w:sz w:val="20"/>
          <w:szCs w:val="20"/>
        </w:rPr>
      </w:pPr>
    </w:p>
    <w:p w14:paraId="12E6D6EA" w14:textId="77777777" w:rsidR="00DD160F" w:rsidRPr="00DD160F" w:rsidRDefault="00DD160F" w:rsidP="00DD160F">
      <w:pPr>
        <w:spacing w:after="0" w:line="240" w:lineRule="auto"/>
        <w:jc w:val="both"/>
        <w:rPr>
          <w:rFonts w:ascii="Arial" w:eastAsia="Times New Roman" w:hAnsi="Arial" w:cs="Arial"/>
          <w:sz w:val="20"/>
          <w:szCs w:val="20"/>
        </w:rPr>
      </w:pPr>
    </w:p>
    <w:p w14:paraId="3CCF7BF7" w14:textId="77777777" w:rsidR="00DD160F" w:rsidRPr="00DD160F" w:rsidRDefault="00DD160F" w:rsidP="00DD160F">
      <w:pPr>
        <w:spacing w:after="0" w:line="240" w:lineRule="auto"/>
        <w:jc w:val="both"/>
        <w:rPr>
          <w:rFonts w:ascii="Arial" w:eastAsia="Times New Roman" w:hAnsi="Arial" w:cs="Arial"/>
          <w:sz w:val="20"/>
          <w:szCs w:val="20"/>
        </w:rPr>
      </w:pPr>
    </w:p>
    <w:p w14:paraId="7ED38BF7" w14:textId="77777777" w:rsidR="00DD160F" w:rsidRPr="00DD160F" w:rsidRDefault="00DD160F" w:rsidP="00DD160F">
      <w:pPr>
        <w:spacing w:after="0" w:line="240" w:lineRule="auto"/>
        <w:jc w:val="both"/>
        <w:rPr>
          <w:rFonts w:ascii="Arial" w:eastAsia="Times New Roman" w:hAnsi="Arial" w:cs="Arial"/>
          <w:sz w:val="20"/>
          <w:szCs w:val="20"/>
        </w:rPr>
      </w:pPr>
    </w:p>
    <w:p w14:paraId="14AD8FC0"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DD160F" w14:paraId="7B5EE8B8" w14:textId="77777777" w:rsidTr="003F7A5E">
        <w:tc>
          <w:tcPr>
            <w:tcW w:w="4531" w:type="dxa"/>
          </w:tcPr>
          <w:p w14:paraId="61706688" w14:textId="77777777" w:rsidR="00DD160F" w:rsidRPr="00DD160F" w:rsidRDefault="00DD160F" w:rsidP="00DD160F">
            <w:pPr>
              <w:jc w:val="both"/>
              <w:rPr>
                <w:rFonts w:ascii="Arial" w:hAnsi="Arial" w:cs="Arial"/>
              </w:rPr>
            </w:pPr>
            <w:r w:rsidRPr="00DD160F">
              <w:rPr>
                <w:rFonts w:ascii="Arial" w:hAnsi="Arial" w:cs="Arial"/>
              </w:rPr>
              <w:t>Titul, Meno Priezvisko</w:t>
            </w:r>
          </w:p>
        </w:tc>
        <w:tc>
          <w:tcPr>
            <w:tcW w:w="4531" w:type="dxa"/>
          </w:tcPr>
          <w:p w14:paraId="301A4892" w14:textId="77777777" w:rsidR="00DD160F" w:rsidRPr="00DD160F" w:rsidRDefault="00DD160F" w:rsidP="00DD160F">
            <w:pPr>
              <w:jc w:val="center"/>
              <w:rPr>
                <w:rFonts w:ascii="Arial" w:hAnsi="Arial" w:cs="Arial"/>
              </w:rPr>
            </w:pPr>
          </w:p>
        </w:tc>
      </w:tr>
      <w:tr w:rsidR="00DD160F" w:rsidRPr="00DD160F" w14:paraId="2B59BA72" w14:textId="77777777" w:rsidTr="003F7A5E">
        <w:trPr>
          <w:trHeight w:val="543"/>
        </w:trPr>
        <w:tc>
          <w:tcPr>
            <w:tcW w:w="4531" w:type="dxa"/>
          </w:tcPr>
          <w:p w14:paraId="0312D954" w14:textId="77777777" w:rsidR="00DD160F" w:rsidRPr="00DD160F" w:rsidRDefault="00DD160F" w:rsidP="00DD160F">
            <w:pPr>
              <w:jc w:val="both"/>
              <w:rPr>
                <w:rFonts w:ascii="Arial" w:hAnsi="Arial" w:cs="Arial"/>
              </w:rPr>
            </w:pPr>
            <w:r w:rsidRPr="00DD160F">
              <w:rPr>
                <w:rFonts w:ascii="Arial" w:hAnsi="Arial" w:cs="Arial"/>
              </w:rPr>
              <w:t>štatutár</w:t>
            </w:r>
          </w:p>
          <w:p w14:paraId="05281002" w14:textId="77777777" w:rsidR="00DD160F" w:rsidRPr="00DD160F" w:rsidRDefault="00DD160F" w:rsidP="00DD160F">
            <w:pPr>
              <w:jc w:val="both"/>
              <w:rPr>
                <w:rFonts w:ascii="Arial" w:hAnsi="Arial" w:cs="Arial"/>
              </w:rPr>
            </w:pPr>
            <w:r w:rsidRPr="00DD160F">
              <w:rPr>
                <w:rFonts w:ascii="Arial" w:hAnsi="Arial" w:cs="Arial"/>
              </w:rPr>
              <w:t>názov Zhotoviteľa podľa OR</w:t>
            </w:r>
          </w:p>
          <w:p w14:paraId="6CFAE1CF" w14:textId="77777777" w:rsidR="00DD160F" w:rsidRPr="00DD160F" w:rsidRDefault="00DD160F" w:rsidP="00DD160F">
            <w:pPr>
              <w:jc w:val="both"/>
              <w:rPr>
                <w:rFonts w:ascii="Arial" w:hAnsi="Arial" w:cs="Arial"/>
              </w:rPr>
            </w:pPr>
          </w:p>
        </w:tc>
        <w:tc>
          <w:tcPr>
            <w:tcW w:w="4531" w:type="dxa"/>
          </w:tcPr>
          <w:p w14:paraId="6FB5C529" w14:textId="77777777" w:rsidR="00DD160F" w:rsidRPr="00DD160F" w:rsidRDefault="00DD160F" w:rsidP="00DD160F">
            <w:pPr>
              <w:jc w:val="center"/>
              <w:rPr>
                <w:rFonts w:ascii="Arial" w:hAnsi="Arial" w:cs="Arial"/>
              </w:rPr>
            </w:pPr>
          </w:p>
        </w:tc>
      </w:tr>
    </w:tbl>
    <w:p w14:paraId="2C526754" w14:textId="77777777" w:rsidR="00DD160F" w:rsidRPr="00DD160F" w:rsidRDefault="00DD160F" w:rsidP="00DD160F">
      <w:pPr>
        <w:spacing w:after="0" w:line="240" w:lineRule="auto"/>
        <w:rPr>
          <w:rFonts w:ascii="Arial" w:eastAsia="Times New Roman" w:hAnsi="Arial" w:cs="Arial"/>
          <w:b/>
          <w:caps/>
          <w:sz w:val="24"/>
          <w:szCs w:val="24"/>
        </w:rPr>
      </w:pPr>
    </w:p>
    <w:p w14:paraId="7052D907" w14:textId="77777777" w:rsidR="00DD160F" w:rsidRPr="00DD160F" w:rsidRDefault="00DD160F" w:rsidP="00DD160F">
      <w:pPr>
        <w:spacing w:after="0" w:line="240" w:lineRule="auto"/>
        <w:rPr>
          <w:rFonts w:ascii="Arial" w:eastAsia="Times New Roman" w:hAnsi="Arial" w:cs="Arial"/>
          <w:b/>
          <w:caps/>
          <w:sz w:val="24"/>
          <w:szCs w:val="24"/>
        </w:rPr>
      </w:pPr>
    </w:p>
    <w:p w14:paraId="355CE7BE" w14:textId="77777777" w:rsidR="00DD160F" w:rsidRPr="00DD160F" w:rsidRDefault="00DD160F" w:rsidP="00DD160F">
      <w:pPr>
        <w:spacing w:after="0" w:line="240" w:lineRule="auto"/>
        <w:rPr>
          <w:rFonts w:ascii="Arial" w:eastAsia="Times New Roman" w:hAnsi="Arial" w:cs="Arial"/>
          <w:b/>
          <w:caps/>
          <w:sz w:val="24"/>
          <w:szCs w:val="24"/>
        </w:rPr>
      </w:pPr>
    </w:p>
    <w:p w14:paraId="483323CA" w14:textId="77777777" w:rsidR="00DD160F" w:rsidRPr="00DD160F" w:rsidRDefault="00DD160F" w:rsidP="00DD160F">
      <w:pPr>
        <w:spacing w:after="0" w:line="240" w:lineRule="auto"/>
        <w:rPr>
          <w:rFonts w:ascii="Arial" w:eastAsia="Times New Roman" w:hAnsi="Arial" w:cs="Arial"/>
          <w:b/>
          <w:caps/>
          <w:sz w:val="24"/>
          <w:szCs w:val="24"/>
        </w:rPr>
      </w:pPr>
    </w:p>
    <w:p w14:paraId="6CF0C5F6" w14:textId="77777777" w:rsidR="00DD160F" w:rsidRPr="00DD160F" w:rsidRDefault="00DD160F" w:rsidP="00DD160F">
      <w:pPr>
        <w:spacing w:after="0" w:line="240" w:lineRule="auto"/>
        <w:rPr>
          <w:rFonts w:ascii="Arial" w:eastAsia="Times New Roman" w:hAnsi="Arial" w:cs="Arial"/>
          <w:b/>
          <w:caps/>
          <w:sz w:val="24"/>
          <w:szCs w:val="24"/>
        </w:rPr>
      </w:pPr>
    </w:p>
    <w:p w14:paraId="6BE75671" w14:textId="77777777" w:rsidR="00DD160F" w:rsidRPr="00DD160F" w:rsidRDefault="00DD160F" w:rsidP="00DD160F">
      <w:pPr>
        <w:spacing w:after="0" w:line="240" w:lineRule="auto"/>
        <w:rPr>
          <w:rFonts w:ascii="Arial" w:eastAsia="Times New Roman" w:hAnsi="Arial" w:cs="Arial"/>
          <w:b/>
          <w:caps/>
          <w:sz w:val="24"/>
          <w:szCs w:val="24"/>
        </w:rPr>
      </w:pPr>
    </w:p>
    <w:p w14:paraId="24EC126E" w14:textId="77777777" w:rsidR="00DD160F" w:rsidRPr="00DD160F" w:rsidRDefault="00DD160F" w:rsidP="00DD160F">
      <w:pPr>
        <w:spacing w:after="0" w:line="240" w:lineRule="auto"/>
        <w:rPr>
          <w:rFonts w:ascii="Arial" w:eastAsia="Times New Roman" w:hAnsi="Arial" w:cs="Arial"/>
          <w:b/>
          <w:caps/>
          <w:sz w:val="24"/>
          <w:szCs w:val="24"/>
        </w:rPr>
      </w:pPr>
    </w:p>
    <w:p w14:paraId="0F8BD6A9" w14:textId="77777777" w:rsidR="00DD160F" w:rsidRPr="00DD160F" w:rsidRDefault="00DD160F" w:rsidP="00DD160F">
      <w:pPr>
        <w:spacing w:after="0" w:line="240" w:lineRule="auto"/>
        <w:rPr>
          <w:rFonts w:ascii="Arial" w:eastAsia="Times New Roman" w:hAnsi="Arial" w:cs="Arial"/>
          <w:b/>
          <w:caps/>
          <w:sz w:val="24"/>
          <w:szCs w:val="24"/>
        </w:rPr>
      </w:pPr>
    </w:p>
    <w:p w14:paraId="02B6DCED" w14:textId="77777777" w:rsidR="00DD160F" w:rsidRPr="00DD160F" w:rsidRDefault="00DD160F" w:rsidP="00DD160F">
      <w:pPr>
        <w:spacing w:after="0" w:line="240" w:lineRule="auto"/>
        <w:rPr>
          <w:rFonts w:ascii="Arial" w:eastAsia="Times New Roman" w:hAnsi="Arial" w:cs="Arial"/>
          <w:b/>
          <w:caps/>
          <w:sz w:val="24"/>
          <w:szCs w:val="24"/>
        </w:rPr>
      </w:pPr>
    </w:p>
    <w:p w14:paraId="3C46272C" w14:textId="77777777" w:rsidR="00DD160F" w:rsidRPr="00DD160F" w:rsidRDefault="00DD160F" w:rsidP="00DD160F">
      <w:pPr>
        <w:spacing w:after="0" w:line="240" w:lineRule="auto"/>
        <w:rPr>
          <w:rFonts w:ascii="Arial" w:eastAsia="Times New Roman" w:hAnsi="Arial" w:cs="Arial"/>
          <w:b/>
          <w:caps/>
          <w:sz w:val="24"/>
          <w:szCs w:val="24"/>
        </w:rPr>
      </w:pPr>
    </w:p>
    <w:p w14:paraId="6A5989DE" w14:textId="77777777" w:rsidR="00DD160F" w:rsidRPr="00DD160F" w:rsidRDefault="00DD160F" w:rsidP="00DD160F">
      <w:pPr>
        <w:spacing w:after="0" w:line="240" w:lineRule="auto"/>
        <w:rPr>
          <w:rFonts w:ascii="Arial" w:eastAsia="Times New Roman" w:hAnsi="Arial" w:cs="Arial"/>
          <w:b/>
          <w:caps/>
          <w:sz w:val="24"/>
          <w:szCs w:val="24"/>
        </w:rPr>
      </w:pPr>
    </w:p>
    <w:p w14:paraId="080AF40D" w14:textId="77777777" w:rsidR="00DD160F" w:rsidRPr="00DD160F" w:rsidRDefault="00DD160F" w:rsidP="00DD160F">
      <w:pPr>
        <w:spacing w:after="0" w:line="240" w:lineRule="auto"/>
        <w:rPr>
          <w:rFonts w:ascii="Arial" w:eastAsia="Times New Roman" w:hAnsi="Arial" w:cs="Arial"/>
          <w:b/>
          <w:caps/>
          <w:sz w:val="24"/>
          <w:szCs w:val="24"/>
        </w:rPr>
      </w:pPr>
    </w:p>
    <w:p w14:paraId="27414781" w14:textId="77777777" w:rsidR="00DD160F" w:rsidRPr="00DD160F" w:rsidRDefault="00DD160F" w:rsidP="00DD160F">
      <w:pPr>
        <w:spacing w:after="0" w:line="240" w:lineRule="auto"/>
        <w:rPr>
          <w:rFonts w:ascii="Arial" w:eastAsia="Times New Roman" w:hAnsi="Arial" w:cs="Arial"/>
          <w:b/>
          <w:caps/>
          <w:sz w:val="24"/>
          <w:szCs w:val="24"/>
        </w:rPr>
      </w:pPr>
    </w:p>
    <w:p w14:paraId="0E60DCDC" w14:textId="77777777" w:rsidR="00DD160F" w:rsidRPr="00DD160F" w:rsidRDefault="00DD160F" w:rsidP="00DD160F">
      <w:pPr>
        <w:spacing w:after="0" w:line="240" w:lineRule="auto"/>
        <w:rPr>
          <w:rFonts w:ascii="Arial" w:eastAsia="Times New Roman" w:hAnsi="Arial" w:cs="Arial"/>
          <w:b/>
          <w:caps/>
          <w:sz w:val="24"/>
          <w:szCs w:val="24"/>
        </w:rPr>
      </w:pPr>
    </w:p>
    <w:p w14:paraId="350591DB" w14:textId="77777777" w:rsidR="00DD160F" w:rsidRPr="00DD160F" w:rsidRDefault="00DD160F" w:rsidP="00DD160F">
      <w:pPr>
        <w:spacing w:after="0" w:line="240" w:lineRule="auto"/>
        <w:rPr>
          <w:rFonts w:ascii="Arial" w:eastAsia="Times New Roman" w:hAnsi="Arial" w:cs="Arial"/>
          <w:b/>
          <w:caps/>
          <w:sz w:val="24"/>
          <w:szCs w:val="24"/>
        </w:rPr>
      </w:pPr>
    </w:p>
    <w:p w14:paraId="31B93F4C" w14:textId="77777777" w:rsidR="00DD160F" w:rsidRPr="00DD160F" w:rsidRDefault="00DD160F" w:rsidP="00DD160F">
      <w:pPr>
        <w:spacing w:after="0" w:line="240" w:lineRule="auto"/>
        <w:rPr>
          <w:rFonts w:ascii="Arial" w:eastAsia="Times New Roman" w:hAnsi="Arial" w:cs="Arial"/>
          <w:b/>
          <w:caps/>
          <w:sz w:val="24"/>
          <w:szCs w:val="24"/>
        </w:rPr>
      </w:pPr>
    </w:p>
    <w:p w14:paraId="2ABE1E0D" w14:textId="77777777" w:rsidR="00DD160F" w:rsidRPr="00DD160F" w:rsidRDefault="00DD160F" w:rsidP="00DD160F">
      <w:pPr>
        <w:spacing w:after="0" w:line="240" w:lineRule="auto"/>
        <w:rPr>
          <w:rFonts w:ascii="Arial" w:eastAsia="Times New Roman" w:hAnsi="Arial" w:cs="Arial"/>
          <w:b/>
          <w:caps/>
          <w:sz w:val="24"/>
          <w:szCs w:val="24"/>
        </w:rPr>
      </w:pPr>
    </w:p>
    <w:p w14:paraId="5A93B196" w14:textId="77777777" w:rsidR="00DD160F" w:rsidRPr="00DD160F" w:rsidRDefault="00DD160F" w:rsidP="00DD160F">
      <w:pPr>
        <w:spacing w:after="0" w:line="240" w:lineRule="auto"/>
        <w:rPr>
          <w:rFonts w:ascii="Arial" w:eastAsia="Times New Roman" w:hAnsi="Arial" w:cs="Arial"/>
          <w:b/>
          <w:caps/>
          <w:sz w:val="24"/>
          <w:szCs w:val="24"/>
        </w:rPr>
      </w:pPr>
    </w:p>
    <w:p w14:paraId="6F10B1AA" w14:textId="38DFBFEC" w:rsidR="00DD160F" w:rsidRDefault="00DD160F" w:rsidP="00DD160F">
      <w:pPr>
        <w:spacing w:after="0" w:line="240" w:lineRule="auto"/>
        <w:rPr>
          <w:rFonts w:ascii="Arial" w:eastAsia="Times New Roman" w:hAnsi="Arial" w:cs="Arial"/>
          <w:b/>
          <w:caps/>
          <w:sz w:val="24"/>
          <w:szCs w:val="24"/>
        </w:rPr>
      </w:pPr>
    </w:p>
    <w:p w14:paraId="7AD2A463" w14:textId="7DF95A21" w:rsidR="00C91A3C" w:rsidRDefault="00C91A3C" w:rsidP="00DD160F">
      <w:pPr>
        <w:spacing w:after="0" w:line="240" w:lineRule="auto"/>
        <w:rPr>
          <w:rFonts w:ascii="Arial" w:eastAsia="Times New Roman" w:hAnsi="Arial" w:cs="Arial"/>
          <w:b/>
          <w:caps/>
          <w:sz w:val="24"/>
          <w:szCs w:val="24"/>
        </w:rPr>
      </w:pPr>
    </w:p>
    <w:p w14:paraId="6203A10B" w14:textId="77777777" w:rsidR="00C91A3C" w:rsidRPr="00DD160F" w:rsidRDefault="00C91A3C" w:rsidP="00DD160F">
      <w:pPr>
        <w:spacing w:after="0" w:line="240" w:lineRule="auto"/>
        <w:rPr>
          <w:rFonts w:ascii="Arial" w:eastAsia="Times New Roman" w:hAnsi="Arial" w:cs="Arial"/>
          <w:b/>
          <w:caps/>
          <w:sz w:val="24"/>
          <w:szCs w:val="24"/>
        </w:rPr>
      </w:pPr>
    </w:p>
    <w:p w14:paraId="6E7CAF5B" w14:textId="77777777" w:rsidR="00DD160F" w:rsidRPr="00DD160F" w:rsidRDefault="00DD160F" w:rsidP="00DD160F">
      <w:pPr>
        <w:spacing w:after="0" w:line="240" w:lineRule="auto"/>
        <w:rPr>
          <w:rFonts w:ascii="Arial" w:eastAsia="Times New Roman" w:hAnsi="Arial" w:cs="Arial"/>
          <w:b/>
          <w:caps/>
          <w:sz w:val="24"/>
          <w:szCs w:val="24"/>
        </w:rPr>
      </w:pPr>
    </w:p>
    <w:p w14:paraId="406025C7" w14:textId="77777777" w:rsidR="00DD160F" w:rsidRPr="00DD160F" w:rsidRDefault="00DD160F" w:rsidP="00DD160F">
      <w:pPr>
        <w:spacing w:after="0" w:line="240" w:lineRule="auto"/>
        <w:jc w:val="center"/>
        <w:rPr>
          <w:rFonts w:ascii="Arial" w:eastAsia="Times New Roman" w:hAnsi="Arial" w:cs="Arial"/>
          <w:b/>
          <w:caps/>
          <w:sz w:val="24"/>
          <w:szCs w:val="24"/>
        </w:rPr>
      </w:pPr>
      <w:r w:rsidRPr="00DD160F">
        <w:rPr>
          <w:rFonts w:ascii="Arial" w:eastAsia="Times New Roman" w:hAnsi="Arial" w:cs="Arial"/>
          <w:b/>
          <w:caps/>
          <w:sz w:val="24"/>
          <w:szCs w:val="24"/>
        </w:rPr>
        <w:t xml:space="preserve">Príloha B10  </w:t>
      </w:r>
    </w:p>
    <w:p w14:paraId="4396168A" w14:textId="77777777" w:rsidR="00DD160F" w:rsidRPr="00DD160F" w:rsidRDefault="00DD160F" w:rsidP="00DD160F">
      <w:pPr>
        <w:spacing w:after="0" w:line="240" w:lineRule="auto"/>
        <w:rPr>
          <w:rFonts w:ascii="Arial" w:eastAsia="Times New Roman" w:hAnsi="Arial" w:cs="Arial"/>
          <w:b/>
          <w:caps/>
          <w:sz w:val="24"/>
          <w:szCs w:val="24"/>
        </w:rPr>
      </w:pPr>
    </w:p>
    <w:p w14:paraId="6FEB7E67" w14:textId="77777777" w:rsidR="00DD160F" w:rsidRPr="00DD160F" w:rsidRDefault="00DD160F" w:rsidP="00DD160F">
      <w:pPr>
        <w:spacing w:after="0" w:line="240" w:lineRule="auto"/>
        <w:jc w:val="center"/>
        <w:rPr>
          <w:rFonts w:ascii="Arial" w:eastAsia="Times New Roman" w:hAnsi="Arial" w:cs="Arial"/>
          <w:b/>
          <w:sz w:val="20"/>
          <w:szCs w:val="20"/>
          <w:u w:val="single"/>
        </w:rPr>
      </w:pPr>
      <w:r w:rsidRPr="00DD160F">
        <w:rPr>
          <w:rFonts w:ascii="Arial" w:eastAsia="Times New Roman" w:hAnsi="Arial" w:cs="Arial"/>
          <w:b/>
          <w:sz w:val="20"/>
          <w:szCs w:val="20"/>
          <w:u w:val="single"/>
        </w:rPr>
        <w:t>P O V E R E N I E</w:t>
      </w:r>
    </w:p>
    <w:p w14:paraId="385D2031" w14:textId="77777777" w:rsidR="00DD160F" w:rsidRPr="00DD160F" w:rsidRDefault="00DD160F" w:rsidP="00DD160F">
      <w:pPr>
        <w:spacing w:after="0" w:line="240" w:lineRule="auto"/>
        <w:rPr>
          <w:rFonts w:ascii="Arial" w:eastAsia="Times New Roman" w:hAnsi="Arial" w:cs="Arial"/>
          <w:b/>
          <w:sz w:val="20"/>
          <w:szCs w:val="20"/>
        </w:rPr>
      </w:pPr>
    </w:p>
    <w:p w14:paraId="67A8CB7E" w14:textId="77777777" w:rsidR="00DD160F" w:rsidRPr="00DD160F" w:rsidRDefault="00DD160F" w:rsidP="00DD160F">
      <w:pPr>
        <w:spacing w:after="0" w:line="240" w:lineRule="auto"/>
        <w:rPr>
          <w:rFonts w:ascii="Arial" w:eastAsia="Times New Roman" w:hAnsi="Arial" w:cs="Arial"/>
          <w:b/>
          <w:sz w:val="20"/>
          <w:szCs w:val="20"/>
        </w:rPr>
      </w:pPr>
      <w:r w:rsidRPr="00DD160F">
        <w:rPr>
          <w:rFonts w:ascii="Arial" w:eastAsia="Times New Roman" w:hAnsi="Arial" w:cs="Arial"/>
          <w:b/>
          <w:sz w:val="20"/>
          <w:szCs w:val="20"/>
        </w:rPr>
        <w:t xml:space="preserve">Názov firmy podľa OR: </w:t>
      </w:r>
    </w:p>
    <w:p w14:paraId="51939CDB"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so sídlom:  </w:t>
      </w:r>
    </w:p>
    <w:p w14:paraId="26F54F9B"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IČO:      </w:t>
      </w:r>
    </w:p>
    <w:p w14:paraId="2BFBC32E"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DIČ: </w:t>
      </w:r>
    </w:p>
    <w:p w14:paraId="747B7554"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IČ DPH: </w:t>
      </w:r>
    </w:p>
    <w:p w14:paraId="3F510B81"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Zapísaná:  </w:t>
      </w:r>
    </w:p>
    <w:p w14:paraId="23333499"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oddiel:  </w:t>
      </w:r>
    </w:p>
    <w:p w14:paraId="7E759829"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vložka č.: </w:t>
      </w:r>
    </w:p>
    <w:p w14:paraId="005B6126"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Zastúpená:</w:t>
      </w:r>
    </w:p>
    <w:p w14:paraId="4CAA92D8"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Titul, Meno, Priezvisko, štatutár</w:t>
      </w:r>
    </w:p>
    <w:p w14:paraId="46D05078" w14:textId="77777777" w:rsidR="00DD160F" w:rsidRPr="00DD160F" w:rsidRDefault="00DD160F" w:rsidP="00DD160F">
      <w:pPr>
        <w:spacing w:after="0" w:line="240" w:lineRule="auto"/>
        <w:jc w:val="center"/>
        <w:rPr>
          <w:rFonts w:ascii="Arial" w:eastAsia="Times New Roman" w:hAnsi="Arial" w:cs="Arial"/>
          <w:b/>
          <w:sz w:val="20"/>
          <w:szCs w:val="20"/>
        </w:rPr>
      </w:pPr>
      <w:r w:rsidRPr="00DD160F">
        <w:rPr>
          <w:rFonts w:ascii="Arial" w:eastAsia="Times New Roman" w:hAnsi="Arial" w:cs="Arial"/>
          <w:b/>
          <w:sz w:val="20"/>
          <w:szCs w:val="20"/>
        </w:rPr>
        <w:t>p o v e r u j e</w:t>
      </w:r>
    </w:p>
    <w:p w14:paraId="40ABF851"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týmto</w:t>
      </w:r>
    </w:p>
    <w:p w14:paraId="20620468"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b/>
          <w:sz w:val="20"/>
          <w:szCs w:val="20"/>
        </w:rPr>
        <w:t>Titul, Meno, Priezvisko</w:t>
      </w:r>
      <w:r w:rsidRPr="00DD160F">
        <w:rPr>
          <w:rFonts w:ascii="Arial" w:eastAsia="Times New Roman" w:hAnsi="Arial" w:cs="Arial"/>
          <w:sz w:val="20"/>
          <w:szCs w:val="20"/>
        </w:rPr>
        <w:t>, nar.: 00.00.0000, rodné číslo:00 00 00/0000</w:t>
      </w:r>
    </w:p>
    <w:p w14:paraId="6B4FE079"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 xml:space="preserve">trvale bytom: </w:t>
      </w:r>
    </w:p>
    <w:p w14:paraId="726361DD"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(ďalej ako „poverený zamestnanec“)</w:t>
      </w:r>
    </w:p>
    <w:p w14:paraId="69AE484E" w14:textId="77777777" w:rsidR="00DD160F" w:rsidRPr="00DD160F" w:rsidRDefault="00DD160F" w:rsidP="00DD160F">
      <w:pPr>
        <w:spacing w:after="0" w:line="240" w:lineRule="auto"/>
        <w:jc w:val="center"/>
        <w:rPr>
          <w:rFonts w:ascii="Arial" w:eastAsia="Times New Roman" w:hAnsi="Arial" w:cs="Arial"/>
          <w:sz w:val="20"/>
          <w:szCs w:val="20"/>
        </w:rPr>
      </w:pPr>
    </w:p>
    <w:p w14:paraId="5E18BD43"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k zastupovaniu spoločnosti </w:t>
      </w:r>
      <w:r w:rsidRPr="00DD160F">
        <w:rPr>
          <w:rFonts w:ascii="Arial" w:eastAsia="Times New Roman" w:hAnsi="Arial" w:cs="Arial"/>
          <w:b/>
          <w:sz w:val="20"/>
          <w:szCs w:val="20"/>
        </w:rPr>
        <w:t>Názov Zhotoviteľa podľa OR</w:t>
      </w:r>
      <w:r w:rsidRPr="00DD160F">
        <w:rPr>
          <w:rFonts w:ascii="Arial" w:eastAsia="Times New Roman" w:hAnsi="Arial" w:cs="Arial"/>
          <w:sz w:val="20"/>
          <w:szCs w:val="20"/>
        </w:rPr>
        <w:t>, ktorá vystupuje ako Zhotoviteľ alebo  ako vedúci člen Združenia</w:t>
      </w:r>
      <w:r w:rsidRPr="00DD160F">
        <w:rPr>
          <w:rFonts w:ascii="Arial" w:eastAsia="Times New Roman" w:hAnsi="Arial" w:cs="Arial"/>
          <w:sz w:val="20"/>
          <w:szCs w:val="20"/>
          <w:vertAlign w:val="superscript"/>
        </w:rPr>
        <w:footnoteReference w:id="57"/>
      </w:r>
      <w:r w:rsidRPr="00DD160F">
        <w:rPr>
          <w:rFonts w:ascii="Arial" w:eastAsia="Times New Roman" w:hAnsi="Arial" w:cs="Arial"/>
          <w:sz w:val="20"/>
          <w:szCs w:val="20"/>
        </w:rPr>
        <w:t>„</w:t>
      </w:r>
      <w:r w:rsidRPr="00DD160F">
        <w:rPr>
          <w:rFonts w:ascii="Arial" w:eastAsia="Times New Roman" w:hAnsi="Arial" w:cs="Arial"/>
          <w:b/>
          <w:sz w:val="20"/>
          <w:szCs w:val="20"/>
        </w:rPr>
        <w:t>Názov Združenia</w:t>
      </w:r>
      <w:r w:rsidRPr="00DD160F">
        <w:rPr>
          <w:rFonts w:ascii="Arial" w:eastAsia="Times New Roman" w:hAnsi="Arial" w:cs="Arial"/>
          <w:sz w:val="20"/>
          <w:szCs w:val="20"/>
        </w:rPr>
        <w:t>“, vo všetkých úkonoch a konaniach týkajúcich sa inžinierskej činnosti v rámci zmluvných vzťahov uzatvorených s Národnou diaľničnou spoločnosťou, a.s., so sídlom Dúbravská cesta 14, 841 04 Bratislava pre zákazku:</w:t>
      </w:r>
    </w:p>
    <w:p w14:paraId="7621A6E0" w14:textId="77777777" w:rsidR="00DD160F" w:rsidRPr="00DD160F" w:rsidRDefault="00DD160F" w:rsidP="00DD160F">
      <w:pPr>
        <w:spacing w:after="0" w:line="240" w:lineRule="auto"/>
        <w:jc w:val="both"/>
        <w:rPr>
          <w:rFonts w:ascii="Arial" w:eastAsia="Times New Roman" w:hAnsi="Arial" w:cs="Arial"/>
          <w:sz w:val="20"/>
          <w:szCs w:val="20"/>
        </w:rPr>
      </w:pPr>
    </w:p>
    <w:p w14:paraId="040BE307" w14:textId="4F9E1361" w:rsidR="00DD160F" w:rsidRPr="00DD160F" w:rsidRDefault="00DD160F" w:rsidP="00DD160F">
      <w:pPr>
        <w:spacing w:after="0" w:line="240" w:lineRule="auto"/>
        <w:jc w:val="center"/>
        <w:rPr>
          <w:rFonts w:ascii="Arial" w:eastAsia="Times New Roman" w:hAnsi="Arial" w:cs="Arial"/>
          <w:b/>
          <w:sz w:val="20"/>
          <w:szCs w:val="20"/>
        </w:rPr>
      </w:pPr>
      <w:r w:rsidRPr="00DD160F">
        <w:rPr>
          <w:rFonts w:ascii="Arial" w:eastAsia="Times New Roman" w:hAnsi="Arial" w:cs="Arial"/>
          <w:b/>
          <w:sz w:val="20"/>
          <w:szCs w:val="20"/>
        </w:rPr>
        <w:t>„</w:t>
      </w:r>
      <w:r w:rsidR="00C91A3C">
        <w:rPr>
          <w:rFonts w:ascii="Arial" w:eastAsia="Times New Roman" w:hAnsi="Arial" w:cs="Arial"/>
          <w:b/>
          <w:sz w:val="20"/>
          <w:szCs w:val="20"/>
        </w:rPr>
        <w:t>D3 Oščadnica-Čadca, Bukov, II. polprofil</w:t>
      </w:r>
      <w:r w:rsidRPr="00DD160F">
        <w:rPr>
          <w:rFonts w:ascii="Arial" w:eastAsia="Times New Roman" w:hAnsi="Arial" w:cs="Arial"/>
          <w:b/>
          <w:sz w:val="20"/>
          <w:szCs w:val="20"/>
        </w:rPr>
        <w:t>“</w:t>
      </w:r>
    </w:p>
    <w:p w14:paraId="57113C90" w14:textId="77777777" w:rsidR="00DD160F" w:rsidRPr="00DD160F" w:rsidRDefault="00DD160F" w:rsidP="00DD160F">
      <w:pPr>
        <w:spacing w:after="0" w:line="240" w:lineRule="auto"/>
        <w:jc w:val="center"/>
        <w:rPr>
          <w:rFonts w:ascii="Arial" w:eastAsia="Times New Roman" w:hAnsi="Arial" w:cs="Arial"/>
          <w:b/>
          <w:sz w:val="20"/>
          <w:szCs w:val="20"/>
        </w:rPr>
      </w:pPr>
    </w:p>
    <w:p w14:paraId="4B4D42EB"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aby v súvislosti s uvedeným a v súlade s obsahom udeleného poverenia v mene spoločnosti </w:t>
      </w:r>
      <w:r w:rsidRPr="00DD160F">
        <w:rPr>
          <w:rFonts w:ascii="Arial" w:eastAsia="Times New Roman" w:hAnsi="Arial" w:cs="Arial"/>
          <w:b/>
          <w:sz w:val="20"/>
          <w:szCs w:val="20"/>
        </w:rPr>
        <w:t>Názov Zhotoviteľa podľa OR</w:t>
      </w:r>
      <w:r w:rsidRPr="00DD160F">
        <w:rPr>
          <w:rFonts w:ascii="Arial" w:eastAsia="Times New Roman" w:hAnsi="Arial" w:cs="Arial"/>
          <w:sz w:val="20"/>
          <w:szCs w:val="20"/>
        </w:rPr>
        <w:t xml:space="preserve"> vykonal všetky úkony smerujúce k obstaraniu súvisiacich vyjadrení, rozhodnutí pre predmetnú zákazku, a to najmä vyhotovoval, podpisoval, podával a preberal osobne alebo formou poštovej zásielky všetky dokumenty, žiadosti, návrhy a iné podania na to potrebné. Poverený zamestnanec je zároveň oprávnený vzdať sa opravného prostriedku (odvolania) proti vydanému rozhodnutiu v mene spoločnosti </w:t>
      </w:r>
      <w:r w:rsidRPr="00DD160F">
        <w:rPr>
          <w:rFonts w:ascii="Arial" w:eastAsia="Times New Roman" w:hAnsi="Arial" w:cs="Arial"/>
          <w:b/>
          <w:sz w:val="20"/>
          <w:szCs w:val="20"/>
        </w:rPr>
        <w:t>Názov Zhotoviteľa podľa OR.</w:t>
      </w:r>
    </w:p>
    <w:p w14:paraId="6E0D0CB5" w14:textId="77777777" w:rsidR="00DD160F" w:rsidRPr="00DD160F" w:rsidRDefault="00DD160F" w:rsidP="00DD160F">
      <w:pPr>
        <w:spacing w:after="0" w:line="240" w:lineRule="auto"/>
        <w:jc w:val="both"/>
        <w:rPr>
          <w:rFonts w:ascii="Arial" w:eastAsia="Times New Roman" w:hAnsi="Arial" w:cs="Arial"/>
          <w:sz w:val="20"/>
          <w:szCs w:val="20"/>
        </w:rPr>
      </w:pPr>
    </w:p>
    <w:p w14:paraId="05AD65B5"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Pri všetkých úkonoch, na ktoré je poverený zamestnanec oprávnený podľa tohto poverenia, bude vždy uvádzať, že koná v mene </w:t>
      </w:r>
      <w:r w:rsidRPr="00DD160F">
        <w:rPr>
          <w:rFonts w:ascii="Arial" w:eastAsia="Times New Roman" w:hAnsi="Arial" w:cs="Arial"/>
          <w:b/>
          <w:sz w:val="20"/>
          <w:szCs w:val="20"/>
        </w:rPr>
        <w:t>Názov Zhotoviteľa podľa OR.</w:t>
      </w:r>
      <w:r w:rsidRPr="00DD160F">
        <w:rPr>
          <w:rFonts w:ascii="Arial" w:eastAsia="Times New Roman" w:hAnsi="Arial" w:cs="Arial"/>
          <w:sz w:val="20"/>
          <w:szCs w:val="20"/>
        </w:rPr>
        <w:t>.</w:t>
      </w:r>
    </w:p>
    <w:p w14:paraId="68237E3C" w14:textId="77777777" w:rsidR="00DD160F" w:rsidRPr="00DD160F" w:rsidRDefault="00DD160F" w:rsidP="00DD160F">
      <w:pPr>
        <w:spacing w:after="0" w:line="240" w:lineRule="auto"/>
        <w:jc w:val="both"/>
        <w:rPr>
          <w:rFonts w:ascii="Arial" w:eastAsia="Times New Roman" w:hAnsi="Arial" w:cs="Arial"/>
          <w:sz w:val="20"/>
          <w:szCs w:val="20"/>
        </w:rPr>
      </w:pPr>
    </w:p>
    <w:p w14:paraId="34AEA774" w14:textId="77777777" w:rsidR="00DD160F" w:rsidRPr="00DD160F" w:rsidRDefault="00DD160F" w:rsidP="00DD160F">
      <w:pPr>
        <w:spacing w:line="240" w:lineRule="auto"/>
        <w:jc w:val="both"/>
        <w:rPr>
          <w:rFonts w:ascii="Arial" w:eastAsia="Times New Roman" w:hAnsi="Arial" w:cs="Arial"/>
          <w:sz w:val="20"/>
          <w:szCs w:val="20"/>
        </w:rPr>
      </w:pPr>
      <w:r w:rsidRPr="00DD160F">
        <w:rPr>
          <w:rFonts w:ascii="Arial" w:eastAsia="Times New Roman" w:hAnsi="Arial" w:cs="Arial"/>
          <w:sz w:val="20"/>
          <w:szCs w:val="20"/>
        </w:rPr>
        <w:t>Akékoľvek úkony, ktoré by boli v rozpore s týmto poverením alebo ktoré by mohli spôsobiť škodu, nie je poverený zamestnanec oprávnený vykonávať.</w:t>
      </w:r>
    </w:p>
    <w:p w14:paraId="2B5AD6F2" w14:textId="77777777" w:rsidR="00DD160F" w:rsidRPr="00DD160F" w:rsidRDefault="00DD160F" w:rsidP="00DD160F">
      <w:pPr>
        <w:spacing w:after="0" w:line="240" w:lineRule="auto"/>
        <w:jc w:val="both"/>
        <w:rPr>
          <w:rFonts w:ascii="Arial" w:eastAsia="Times New Roman" w:hAnsi="Arial" w:cs="Arial"/>
          <w:sz w:val="20"/>
          <w:szCs w:val="20"/>
        </w:rPr>
      </w:pPr>
    </w:p>
    <w:p w14:paraId="56F4D888"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V ................. dňa:.............................</w:t>
      </w:r>
    </w:p>
    <w:p w14:paraId="0A23B25A" w14:textId="77777777" w:rsidR="00DD160F" w:rsidRPr="00DD160F" w:rsidRDefault="00DD160F" w:rsidP="00DD160F">
      <w:pPr>
        <w:spacing w:after="0" w:line="240" w:lineRule="auto"/>
        <w:jc w:val="both"/>
        <w:rPr>
          <w:rFonts w:ascii="Arial" w:eastAsia="Times New Roman" w:hAnsi="Arial" w:cs="Arial"/>
          <w:sz w:val="20"/>
          <w:szCs w:val="20"/>
        </w:rPr>
      </w:pPr>
    </w:p>
    <w:p w14:paraId="167DCB1D"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3538"/>
      </w:tblGrid>
      <w:tr w:rsidR="00DD160F" w:rsidRPr="00DD160F" w14:paraId="646DE5B4" w14:textId="77777777" w:rsidTr="003F7A5E">
        <w:tc>
          <w:tcPr>
            <w:tcW w:w="5524" w:type="dxa"/>
          </w:tcPr>
          <w:p w14:paraId="72E5D5A6" w14:textId="77777777" w:rsidR="00DD160F" w:rsidRPr="00DD160F" w:rsidRDefault="00DD160F" w:rsidP="00DD160F">
            <w:pPr>
              <w:jc w:val="both"/>
              <w:rPr>
                <w:rFonts w:ascii="Arial" w:hAnsi="Arial" w:cs="Arial"/>
              </w:rPr>
            </w:pPr>
            <w:r w:rsidRPr="00DD160F">
              <w:rPr>
                <w:rFonts w:ascii="Arial" w:hAnsi="Arial" w:cs="Arial"/>
              </w:rPr>
              <w:t>Titul, Meno Priezvisko</w:t>
            </w:r>
          </w:p>
        </w:tc>
        <w:tc>
          <w:tcPr>
            <w:tcW w:w="3538" w:type="dxa"/>
          </w:tcPr>
          <w:p w14:paraId="76423165" w14:textId="77777777" w:rsidR="00DD160F" w:rsidRPr="00DD160F" w:rsidRDefault="00DD160F" w:rsidP="00DD160F">
            <w:pPr>
              <w:jc w:val="both"/>
              <w:rPr>
                <w:rFonts w:ascii="Arial" w:hAnsi="Arial" w:cs="Arial"/>
              </w:rPr>
            </w:pPr>
          </w:p>
        </w:tc>
      </w:tr>
      <w:tr w:rsidR="00DD160F" w:rsidRPr="00DD160F" w14:paraId="5338A163" w14:textId="77777777" w:rsidTr="003F7A5E">
        <w:tc>
          <w:tcPr>
            <w:tcW w:w="5524" w:type="dxa"/>
          </w:tcPr>
          <w:p w14:paraId="67120786" w14:textId="77777777" w:rsidR="00DD160F" w:rsidRPr="00DD160F" w:rsidRDefault="00DD160F" w:rsidP="00DD160F">
            <w:pPr>
              <w:jc w:val="both"/>
              <w:rPr>
                <w:rFonts w:ascii="Arial" w:hAnsi="Arial" w:cs="Arial"/>
              </w:rPr>
            </w:pPr>
            <w:r w:rsidRPr="00DD160F">
              <w:rPr>
                <w:rFonts w:ascii="Arial" w:hAnsi="Arial" w:cs="Arial"/>
              </w:rPr>
              <w:t>Štatutár</w:t>
            </w:r>
          </w:p>
        </w:tc>
        <w:tc>
          <w:tcPr>
            <w:tcW w:w="3538" w:type="dxa"/>
          </w:tcPr>
          <w:p w14:paraId="39B7976A" w14:textId="77777777" w:rsidR="00DD160F" w:rsidRPr="00DD160F" w:rsidRDefault="00DD160F" w:rsidP="00DD160F">
            <w:pPr>
              <w:jc w:val="both"/>
              <w:rPr>
                <w:rFonts w:ascii="Arial" w:hAnsi="Arial" w:cs="Arial"/>
              </w:rPr>
            </w:pPr>
          </w:p>
        </w:tc>
      </w:tr>
      <w:tr w:rsidR="00DD160F" w:rsidRPr="00DD160F" w14:paraId="50D2B382" w14:textId="77777777" w:rsidTr="003F7A5E">
        <w:tc>
          <w:tcPr>
            <w:tcW w:w="5524" w:type="dxa"/>
          </w:tcPr>
          <w:p w14:paraId="3E9431AD" w14:textId="77777777" w:rsidR="00DD160F" w:rsidRPr="00DD160F" w:rsidRDefault="00DD160F" w:rsidP="00DD160F">
            <w:pPr>
              <w:jc w:val="both"/>
              <w:rPr>
                <w:rFonts w:ascii="Arial" w:hAnsi="Arial" w:cs="Arial"/>
              </w:rPr>
            </w:pPr>
            <w:r w:rsidRPr="00DD160F">
              <w:rPr>
                <w:rFonts w:ascii="Arial" w:hAnsi="Arial" w:cs="Arial"/>
                <w:b/>
              </w:rPr>
              <w:t>Názov Zhotoviteľa podľa OR</w:t>
            </w:r>
          </w:p>
        </w:tc>
        <w:tc>
          <w:tcPr>
            <w:tcW w:w="3538" w:type="dxa"/>
          </w:tcPr>
          <w:p w14:paraId="5642841A" w14:textId="77777777" w:rsidR="00DD160F" w:rsidRPr="00DD160F" w:rsidRDefault="00DD160F" w:rsidP="00DD160F">
            <w:pPr>
              <w:jc w:val="both"/>
              <w:rPr>
                <w:rFonts w:ascii="Arial" w:hAnsi="Arial" w:cs="Arial"/>
              </w:rPr>
            </w:pPr>
          </w:p>
        </w:tc>
      </w:tr>
    </w:tbl>
    <w:p w14:paraId="3E3D68CE" w14:textId="77777777" w:rsidR="00DD160F" w:rsidRPr="00DD160F" w:rsidRDefault="00DD160F" w:rsidP="00DD160F">
      <w:pPr>
        <w:spacing w:after="0" w:line="240" w:lineRule="auto"/>
        <w:jc w:val="both"/>
        <w:rPr>
          <w:rFonts w:ascii="Arial" w:eastAsia="Times New Roman" w:hAnsi="Arial" w:cs="Arial"/>
          <w:sz w:val="20"/>
          <w:szCs w:val="20"/>
        </w:rPr>
      </w:pPr>
    </w:p>
    <w:p w14:paraId="54EA73DC"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  Poverenie prijímam:                                    </w:t>
      </w:r>
    </w:p>
    <w:p w14:paraId="416BB4A2"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                                                                                              .................................</w:t>
      </w:r>
    </w:p>
    <w:p w14:paraId="5BFD9267"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                                                                                              Titul Meno Priezvisko</w:t>
      </w:r>
    </w:p>
    <w:p w14:paraId="29E6544F" w14:textId="77777777" w:rsidR="00DD160F" w:rsidRPr="00DD160F" w:rsidRDefault="00DD160F" w:rsidP="00DD160F">
      <w:pPr>
        <w:spacing w:after="0" w:line="240" w:lineRule="auto"/>
        <w:rPr>
          <w:rFonts w:ascii="Arial" w:eastAsia="Times New Roman" w:hAnsi="Arial" w:cs="Arial"/>
          <w:b/>
          <w:caps/>
          <w:sz w:val="20"/>
          <w:szCs w:val="20"/>
        </w:rPr>
      </w:pPr>
    </w:p>
    <w:p w14:paraId="043D1AD8" w14:textId="77777777" w:rsidR="00DD160F" w:rsidRPr="00DD160F" w:rsidRDefault="00DD160F" w:rsidP="00DD160F">
      <w:pPr>
        <w:spacing w:after="0" w:line="240" w:lineRule="auto"/>
        <w:rPr>
          <w:rFonts w:ascii="Arial" w:eastAsia="Times New Roman" w:hAnsi="Arial" w:cs="Arial"/>
          <w:b/>
          <w:caps/>
          <w:sz w:val="20"/>
          <w:szCs w:val="20"/>
        </w:rPr>
      </w:pPr>
    </w:p>
    <w:p w14:paraId="373B702A" w14:textId="77777777" w:rsidR="00DD160F" w:rsidRPr="00DD160F" w:rsidRDefault="00DD160F" w:rsidP="00DD160F">
      <w:pPr>
        <w:spacing w:after="0" w:line="240" w:lineRule="auto"/>
        <w:rPr>
          <w:rFonts w:ascii="Arial" w:eastAsia="Times New Roman" w:hAnsi="Arial" w:cs="Arial"/>
          <w:b/>
          <w:caps/>
          <w:sz w:val="20"/>
          <w:szCs w:val="20"/>
        </w:rPr>
      </w:pPr>
    </w:p>
    <w:p w14:paraId="0A96ABEB" w14:textId="77777777" w:rsidR="00DD160F" w:rsidRPr="0095273D" w:rsidRDefault="00DD160F" w:rsidP="0095273D">
      <w:pPr>
        <w:pStyle w:val="Odsekzoznamu"/>
        <w:spacing w:after="0" w:line="240" w:lineRule="auto"/>
        <w:ind w:left="284"/>
        <w:jc w:val="both"/>
        <w:rPr>
          <w:rFonts w:ascii="Arial" w:hAnsi="Arial" w:cs="Arial"/>
          <w:b/>
          <w:sz w:val="20"/>
          <w:szCs w:val="20"/>
        </w:rPr>
      </w:pPr>
    </w:p>
    <w:sectPr w:rsidR="00DD160F" w:rsidRPr="0095273D" w:rsidSect="00677DE3">
      <w:headerReference w:type="default" r:id="rId122"/>
      <w:footerReference w:type="default" r:id="rId123"/>
      <w:headerReference w:type="first" r:id="rId124"/>
      <w:pgSz w:w="11906" w:h="16838" w:code="9"/>
      <w:pgMar w:top="284" w:right="1134" w:bottom="709" w:left="1418" w:header="709" w:footer="374"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7B40B8" w14:textId="77777777" w:rsidR="00AD4426" w:rsidRDefault="00AD4426" w:rsidP="00B538C0">
      <w:r>
        <w:separator/>
      </w:r>
    </w:p>
  </w:endnote>
  <w:endnote w:type="continuationSeparator" w:id="0">
    <w:p w14:paraId="30792C08" w14:textId="77777777" w:rsidR="00AD4426" w:rsidRDefault="00AD4426" w:rsidP="00B5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mbria">
    <w:altName w:val="Palatino Linotype"/>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umnst777 BT">
    <w:panose1 w:val="00000000000000000000"/>
    <w:charset w:val="00"/>
    <w:family w:val="swiss"/>
    <w:notTrueType/>
    <w:pitch w:val="variable"/>
    <w:sig w:usb0="00000003" w:usb1="00000000" w:usb2="00000000" w:usb3="00000000" w:csb0="00000001" w:csb1="00000000"/>
  </w:font>
  <w:font w:name="Liberation Sans">
    <w:altName w:val="Arial"/>
    <w:panose1 w:val="00000000000000000000"/>
    <w:charset w:val="EE"/>
    <w:family w:val="modern"/>
    <w:notTrueType/>
    <w:pitch w:val="default"/>
    <w:sig w:usb0="00000001" w:usb1="00000000" w:usb2="00000000" w:usb3="00000000" w:csb0="00000003" w:csb1="00000000"/>
  </w:font>
  <w:font w:name="Times New (W1)">
    <w:altName w:val="Times New Roman"/>
    <w:charset w:val="EE"/>
    <w:family w:val="roman"/>
    <w:pitch w:val="variable"/>
    <w:sig w:usb0="20007A87" w:usb1="80000000" w:usb2="00000008" w:usb3="00000000" w:csb0="000001FF" w:csb1="00000000"/>
  </w:font>
  <w:font w:name="Helvetica Neue">
    <w:altName w:val="Times New Roman"/>
    <w:charset w:val="00"/>
    <w:family w:val="roman"/>
    <w:pitch w:val="default"/>
  </w:font>
  <w:font w:name="Arial,Bold">
    <w:altName w:val="Yu Gothic UI"/>
    <w:panose1 w:val="00000000000000000000"/>
    <w:charset w:val="80"/>
    <w:family w:val="auto"/>
    <w:notTrueType/>
    <w:pitch w:val="default"/>
    <w:sig w:usb0="00000005" w:usb1="08070000" w:usb2="00000010" w:usb3="00000000" w:csb0="0002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1BF6CF" w14:textId="2C9023D6" w:rsidR="00AD4426" w:rsidRPr="00D05744" w:rsidRDefault="00AD4426" w:rsidP="007E6C54">
    <w:pPr>
      <w:pStyle w:val="Pta"/>
      <w:pBdr>
        <w:top w:val="single" w:sz="4" w:space="1" w:color="auto"/>
      </w:pBdr>
      <w:tabs>
        <w:tab w:val="right" w:pos="9356"/>
      </w:tabs>
      <w:spacing w:after="0" w:line="240" w:lineRule="auto"/>
      <w:ind w:right="-58"/>
      <w:rPr>
        <w:rStyle w:val="slostrany"/>
        <w:sz w:val="18"/>
        <w:szCs w:val="18"/>
      </w:rPr>
    </w:pPr>
    <w:r>
      <w:rPr>
        <w:rStyle w:val="slostrany"/>
        <w:rFonts w:ascii="Arial" w:hAnsi="Arial" w:cs="Arial"/>
        <w:sz w:val="18"/>
        <w:szCs w:val="18"/>
      </w:rPr>
      <w:t>Zväzok 1</w:t>
    </w:r>
    <w:r w:rsidRPr="00D05744">
      <w:rPr>
        <w:rStyle w:val="slostrany"/>
        <w:b/>
        <w:sz w:val="18"/>
        <w:szCs w:val="18"/>
      </w:rPr>
      <w:tab/>
    </w:r>
    <w:r>
      <w:rPr>
        <w:rStyle w:val="slostrany"/>
        <w:b/>
        <w:sz w:val="18"/>
        <w:szCs w:val="18"/>
      </w:rPr>
      <w:t xml:space="preserve">   </w:t>
    </w:r>
    <w:r>
      <w:rPr>
        <w:rStyle w:val="slostrany"/>
        <w:b/>
        <w:sz w:val="18"/>
        <w:szCs w:val="18"/>
      </w:rPr>
      <w:tab/>
      <w:t xml:space="preserve"> </w:t>
    </w:r>
    <w:r w:rsidRPr="00D05744">
      <w:rPr>
        <w:rStyle w:val="slostrany"/>
        <w:rFonts w:ascii="Arial" w:hAnsi="Arial" w:cs="Arial"/>
        <w:sz w:val="18"/>
        <w:szCs w:val="18"/>
      </w:rPr>
      <w:fldChar w:fldCharType="begin"/>
    </w:r>
    <w:r w:rsidRPr="00D05744">
      <w:rPr>
        <w:rStyle w:val="slostrany"/>
        <w:rFonts w:ascii="Arial" w:hAnsi="Arial" w:cs="Arial"/>
        <w:sz w:val="18"/>
        <w:szCs w:val="18"/>
      </w:rPr>
      <w:instrText xml:space="preserve"> PAGE </w:instrText>
    </w:r>
    <w:r w:rsidRPr="00D05744">
      <w:rPr>
        <w:rStyle w:val="slostrany"/>
        <w:rFonts w:ascii="Arial" w:hAnsi="Arial" w:cs="Arial"/>
        <w:sz w:val="18"/>
        <w:szCs w:val="18"/>
      </w:rPr>
      <w:fldChar w:fldCharType="separate"/>
    </w:r>
    <w:r>
      <w:rPr>
        <w:rStyle w:val="slostrany"/>
        <w:rFonts w:ascii="Arial" w:hAnsi="Arial" w:cs="Arial"/>
        <w:noProof/>
        <w:sz w:val="18"/>
        <w:szCs w:val="18"/>
      </w:rPr>
      <w:t>60</w:t>
    </w:r>
    <w:r w:rsidRPr="00D05744">
      <w:rPr>
        <w:rStyle w:val="slostrany"/>
        <w:rFonts w:ascii="Arial" w:hAnsi="Arial" w:cs="Arial"/>
        <w:sz w:val="18"/>
        <w:szCs w:val="18"/>
      </w:rPr>
      <w:fldChar w:fldCharType="end"/>
    </w:r>
  </w:p>
  <w:p w14:paraId="51D848CD" w14:textId="3F4D83CF" w:rsidR="00AD4426" w:rsidRPr="00D05744" w:rsidRDefault="00AD4426" w:rsidP="007E6C54">
    <w:pPr>
      <w:pStyle w:val="Pta"/>
      <w:spacing w:after="0" w:line="240" w:lineRule="auto"/>
      <w:rPr>
        <w:rFonts w:ascii="Arial" w:hAnsi="Arial" w:cs="Arial"/>
        <w:sz w:val="18"/>
        <w:szCs w:val="18"/>
      </w:rPr>
    </w:pPr>
    <w:r>
      <w:rPr>
        <w:rFonts w:ascii="Arial" w:hAnsi="Arial" w:cs="Arial"/>
        <w:sz w:val="18"/>
        <w:szCs w:val="18"/>
      </w:rPr>
      <w:t>Pokyny pre záujemcov/uchádzačov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15EED7" w14:textId="77777777" w:rsidR="00AD4426" w:rsidRDefault="00AD4426" w:rsidP="00B538C0">
      <w:r>
        <w:separator/>
      </w:r>
    </w:p>
  </w:footnote>
  <w:footnote w:type="continuationSeparator" w:id="0">
    <w:p w14:paraId="09695599" w14:textId="77777777" w:rsidR="00AD4426" w:rsidRDefault="00AD4426" w:rsidP="00B538C0">
      <w:r>
        <w:continuationSeparator/>
      </w:r>
    </w:p>
  </w:footnote>
  <w:footnote w:id="1">
    <w:p w14:paraId="4149F8EC" w14:textId="77777777" w:rsidR="00AD4426" w:rsidRPr="00930BD8" w:rsidRDefault="00AD4426" w:rsidP="00794DE5">
      <w:pPr>
        <w:pStyle w:val="Textpoznmkypodiarou"/>
        <w:rPr>
          <w:rFonts w:ascii="Arial" w:hAnsi="Arial" w:cs="Arial"/>
          <w:sz w:val="18"/>
          <w:szCs w:val="18"/>
        </w:rPr>
      </w:pPr>
      <w:r w:rsidRPr="00930BD8">
        <w:rPr>
          <w:rStyle w:val="Odkaznapoznmkupodiarou"/>
          <w:rFonts w:ascii="Arial" w:hAnsi="Arial" w:cs="Arial"/>
          <w:sz w:val="18"/>
          <w:szCs w:val="18"/>
        </w:rPr>
        <w:footnoteRef/>
      </w:r>
      <w:r w:rsidRPr="00930BD8">
        <w:rPr>
          <w:rFonts w:ascii="Arial" w:hAnsi="Arial" w:cs="Arial"/>
          <w:sz w:val="18"/>
          <w:szCs w:val="18"/>
        </w:rPr>
        <w:t xml:space="preserve"> </w:t>
      </w:r>
      <w:r w:rsidRPr="00930BD8">
        <w:rPr>
          <w:rFonts w:ascii="Arial" w:hAnsi="Arial" w:cs="Arial"/>
          <w:color w:val="000000"/>
          <w:sz w:val="18"/>
          <w:szCs w:val="18"/>
          <w:shd w:val="clear" w:color="auto" w:fill="FFFFFF"/>
        </w:rPr>
        <w:t>Zákon č. 315/2016 Z. z. o registri partnerov verejného sektora a o zmene a doplnení niektorých zákonov v znení neskorších predpisov.</w:t>
      </w:r>
    </w:p>
  </w:footnote>
  <w:footnote w:id="2">
    <w:p w14:paraId="4DDF435C" w14:textId="77777777" w:rsidR="00AD4426" w:rsidRPr="00930BD8" w:rsidRDefault="00AD4426" w:rsidP="00794DE5">
      <w:pPr>
        <w:pStyle w:val="Textpoznmkypodiarou"/>
        <w:rPr>
          <w:rFonts w:ascii="Arial" w:hAnsi="Arial" w:cs="Arial"/>
          <w:sz w:val="18"/>
          <w:szCs w:val="18"/>
        </w:rPr>
      </w:pPr>
      <w:r w:rsidRPr="00930BD8">
        <w:rPr>
          <w:rStyle w:val="Odkaznapoznmkupodiarou"/>
          <w:rFonts w:ascii="Arial" w:hAnsi="Arial" w:cs="Arial"/>
          <w:sz w:val="18"/>
          <w:szCs w:val="18"/>
        </w:rPr>
        <w:footnoteRef/>
      </w:r>
      <w:r w:rsidRPr="00930BD8">
        <w:rPr>
          <w:rFonts w:ascii="Arial" w:hAnsi="Arial" w:cs="Arial"/>
          <w:sz w:val="18"/>
          <w:szCs w:val="18"/>
        </w:rPr>
        <w:t xml:space="preserve"> </w:t>
      </w:r>
      <w:r w:rsidRPr="00930BD8">
        <w:rPr>
          <w:rFonts w:ascii="Arial" w:hAnsi="Arial" w:cs="Arial"/>
          <w:color w:val="000000"/>
          <w:sz w:val="18"/>
          <w:szCs w:val="18"/>
          <w:shd w:val="clear" w:color="auto" w:fill="FFFFFF"/>
        </w:rPr>
        <w:t>§ 18 zákona č. 315/2016 Z. z. o registri partnerov verejného sektora a o zmene a doplnení niektorých   zákonov v znení neskorších predpisov</w:t>
      </w:r>
    </w:p>
  </w:footnote>
  <w:footnote w:id="3">
    <w:p w14:paraId="09280128" w14:textId="77777777" w:rsidR="00AD4426" w:rsidRPr="002E07C8" w:rsidRDefault="00AD4426" w:rsidP="00B538C0">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Uchádzač uvedie kontaktnú osobu, jej e-mail (prípadne e-maily) pre túto ponuku, s ktorou bude verejný obstarávateľ/komisia komunikovať v procese vyhodnocovania ponúk. </w:t>
      </w:r>
    </w:p>
  </w:footnote>
  <w:footnote w:id="4">
    <w:p w14:paraId="5EC1221D" w14:textId="77777777" w:rsidR="00AD4426" w:rsidRPr="002E07C8" w:rsidRDefault="00AD4426" w:rsidP="00B26946">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Nehodiace sa odstráňte</w:t>
      </w:r>
    </w:p>
  </w:footnote>
  <w:footnote w:id="5">
    <w:p w14:paraId="3246906C" w14:textId="77777777" w:rsidR="00AD4426" w:rsidRPr="009657AF" w:rsidRDefault="00AD4426" w:rsidP="00C93804">
      <w:pPr>
        <w:pStyle w:val="Textpoznmkypodiarou"/>
        <w:rPr>
          <w:rFonts w:ascii="Arial" w:hAnsi="Arial" w:cs="Arial"/>
          <w:sz w:val="18"/>
          <w:szCs w:val="18"/>
        </w:rPr>
      </w:pPr>
      <w:r w:rsidRPr="009657AF">
        <w:rPr>
          <w:rStyle w:val="Odkaznapoznmkupodiarou"/>
          <w:rFonts w:ascii="Arial" w:hAnsi="Arial" w:cs="Arial"/>
          <w:sz w:val="18"/>
          <w:szCs w:val="18"/>
        </w:rPr>
        <w:footnoteRef/>
      </w:r>
      <w:r w:rsidRPr="009657AF">
        <w:rPr>
          <w:rFonts w:ascii="Arial" w:hAnsi="Arial" w:cs="Arial"/>
          <w:sz w:val="18"/>
          <w:szCs w:val="18"/>
        </w:rPr>
        <w:t xml:space="preserve"> </w:t>
      </w:r>
      <w:r w:rsidRPr="009657AF">
        <w:rPr>
          <w:rFonts w:ascii="Arial" w:hAnsi="Arial" w:cs="Arial"/>
          <w:sz w:val="16"/>
          <w:szCs w:val="16"/>
        </w:rPr>
        <w:t>percentuálny podiel ich prác z Akceptovanej zmluvnej hodnoty v EUR bez DPH</w:t>
      </w:r>
    </w:p>
  </w:footnote>
  <w:footnote w:id="6">
    <w:p w14:paraId="581F4990" w14:textId="77777777" w:rsidR="00AD4426" w:rsidRPr="002E07C8" w:rsidRDefault="00AD4426" w:rsidP="00BD3D04">
      <w:pPr>
        <w:pStyle w:val="Textpoznmkypodiarou"/>
        <w:rPr>
          <w:sz w:val="18"/>
          <w:szCs w:val="18"/>
        </w:rPr>
      </w:pPr>
      <w:r w:rsidRPr="002E07C8">
        <w:rPr>
          <w:rStyle w:val="Odkaznapoznmkupodiarou"/>
          <w:sz w:val="18"/>
          <w:szCs w:val="18"/>
        </w:rPr>
        <w:footnoteRef/>
      </w:r>
      <w:r w:rsidRPr="002E07C8">
        <w:rPr>
          <w:sz w:val="18"/>
          <w:szCs w:val="18"/>
        </w:rPr>
        <w:t xml:space="preserve"> </w:t>
      </w:r>
      <w:r w:rsidRPr="002E07C8">
        <w:rPr>
          <w:rFonts w:ascii="Arial" w:hAnsi="Arial" w:cs="Arial"/>
          <w:sz w:val="18"/>
          <w:szCs w:val="18"/>
        </w:rPr>
        <w:t>Uchádzač uvedie v kolónke áno alebo nie</w:t>
      </w:r>
    </w:p>
    <w:p w14:paraId="4355FA58" w14:textId="77777777" w:rsidR="00AD4426" w:rsidRDefault="00AD4426" w:rsidP="00BD3D04">
      <w:pPr>
        <w:pStyle w:val="Textpoznmkypodiarou"/>
      </w:pPr>
    </w:p>
  </w:footnote>
  <w:footnote w:id="7">
    <w:p w14:paraId="5471E46C" w14:textId="77777777" w:rsidR="00AD4426" w:rsidRPr="002E07C8" w:rsidRDefault="00AD4426" w:rsidP="005934E9">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Priložte len doklady preukazujúce odbornú spôsobilosť alebo oprávnenie na výkon činnosti, ktoré sú potrebné pre vykonanie tohto diela</w:t>
      </w:r>
    </w:p>
  </w:footnote>
  <w:footnote w:id="8">
    <w:p w14:paraId="3054F700"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9">
    <w:p w14:paraId="469486D4"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w:t>
      </w:r>
      <w:r w:rsidRPr="006C6EB1">
        <w:rPr>
          <w:rFonts w:ascii="Arial" w:hAnsi="Arial" w:cs="Arial"/>
          <w:b/>
        </w:rPr>
        <w:t>verejných obstarávateľov</w:t>
      </w:r>
      <w:r w:rsidRPr="006C6EB1">
        <w:rPr>
          <w:rFonts w:ascii="Arial" w:hAnsi="Arial" w:cs="Arial"/>
        </w:rPr>
        <w:t xml:space="preserve">: buď </w:t>
      </w:r>
      <w:r w:rsidRPr="006C6EB1">
        <w:rPr>
          <w:rFonts w:ascii="Arial" w:hAnsi="Arial" w:cs="Arial"/>
          <w:b/>
        </w:rPr>
        <w:t>predbežné oznámenie</w:t>
      </w:r>
      <w:r w:rsidRPr="006C6EB1">
        <w:rPr>
          <w:rFonts w:ascii="Arial" w:hAnsi="Arial" w:cs="Arial"/>
        </w:rPr>
        <w:t xml:space="preserve"> používané ako prostriedok vyzvania na súťaž, </w:t>
      </w:r>
      <w:r w:rsidRPr="006C6EB1">
        <w:rPr>
          <w:rFonts w:ascii="Arial" w:hAnsi="Arial" w:cs="Arial"/>
          <w:b/>
        </w:rPr>
        <w:t>alebo oznámenie o vyhlásení verejného obstarávania</w:t>
      </w:r>
      <w:r w:rsidRPr="006C6EB1">
        <w:rPr>
          <w:rFonts w:ascii="Arial" w:hAnsi="Arial" w:cs="Arial"/>
        </w:rPr>
        <w:t xml:space="preserve">. V prípade </w:t>
      </w:r>
      <w:r w:rsidRPr="006C6EB1">
        <w:rPr>
          <w:rFonts w:ascii="Arial" w:hAnsi="Arial" w:cs="Arial"/>
          <w:b/>
        </w:rPr>
        <w:t>obstarávateľov</w:t>
      </w:r>
      <w:r w:rsidRPr="006C6EB1">
        <w:rPr>
          <w:rFonts w:ascii="Arial" w:hAnsi="Arial" w:cs="Arial"/>
        </w:rPr>
        <w:t xml:space="preserve"> : </w:t>
      </w:r>
      <w:r w:rsidRPr="006C6EB1">
        <w:rPr>
          <w:rFonts w:ascii="Arial" w:hAnsi="Arial" w:cs="Arial"/>
          <w:b/>
        </w:rPr>
        <w:t>pravidelné informatívne oznámenie</w:t>
      </w:r>
      <w:r w:rsidRPr="006C6EB1">
        <w:rPr>
          <w:rFonts w:ascii="Arial" w:hAnsi="Arial" w:cs="Arial"/>
        </w:rPr>
        <w:t xml:space="preserve"> používané ako prostriedok výzvy na súťaž, </w:t>
      </w:r>
      <w:r w:rsidRPr="006C6EB1">
        <w:rPr>
          <w:rFonts w:ascii="Arial" w:hAnsi="Arial" w:cs="Arial"/>
          <w:b/>
        </w:rPr>
        <w:t>oznámenie o vyhlásení verejného obstarávania alebo oznámenia o existencii kvalifikačného systému.</w:t>
      </w:r>
    </w:p>
  </w:footnote>
  <w:footnote w:id="10">
    <w:p w14:paraId="4B0545F6"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w:t>
      </w:r>
      <w:r w:rsidRPr="006C6EB1">
        <w:rPr>
          <w:rFonts w:ascii="Arial" w:hAnsi="Arial" w:cs="Arial"/>
          <w:i/>
        </w:rPr>
        <w:t>Informácie, ktoré majú byť prevzaté z oddielu I bod I.1 príslušného oznámenia</w:t>
      </w:r>
      <w:r w:rsidRPr="006C6EB1">
        <w:rPr>
          <w:rFonts w:ascii="Arial" w:hAnsi="Arial" w:cs="Arial"/>
        </w:rPr>
        <w:t>, v prípade spoločného obstarávania uveďte mená všetkých zúčastnených obstarávateľov.</w:t>
      </w:r>
    </w:p>
  </w:footnote>
  <w:footnote w:id="11">
    <w:p w14:paraId="2459CB21"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body II.1.1 a II.1.3 príslušného oznámenia.</w:t>
      </w:r>
    </w:p>
  </w:footnote>
  <w:footnote w:id="12">
    <w:p w14:paraId="23D285E2"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bod II.1.1 príslušného oznámenia.</w:t>
      </w:r>
    </w:p>
  </w:footnote>
  <w:footnote w:id="13">
    <w:p w14:paraId="5E670139" w14:textId="77777777" w:rsidR="00AD4426" w:rsidRPr="006C6EB1" w:rsidRDefault="00AD4426" w:rsidP="00AB273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Poskytnutie informácie o kontaktných osobách toľkokrát, koľkokrát je to potrebné.</w:t>
      </w:r>
    </w:p>
  </w:footnote>
  <w:footnote w:id="14">
    <w:p w14:paraId="30A6C48B" w14:textId="77777777" w:rsidR="00AD4426" w:rsidRPr="006C6EB1" w:rsidRDefault="00AD4426" w:rsidP="00AB273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Porovnaj odporúčanie Komisie zo 6. mája 2003 týkajúce sa definície mikropodnikov, malých a stredných podnikov (Ú. v. EÚ L 124, 20.5.2003, s. 36). Táto informácia sa vyžaduje len na štatistické účely.</w:t>
      </w:r>
      <w:r w:rsidRPr="006C6EB1">
        <w:rPr>
          <w:rFonts w:ascii="Arial" w:hAnsi="Arial" w:cs="Arial"/>
          <w:b/>
          <w:sz w:val="20"/>
          <w:szCs w:val="20"/>
        </w:rPr>
        <w:t xml:space="preserve"> Mikropodniky: </w:t>
      </w:r>
      <w:r w:rsidRPr="006C6EB1">
        <w:rPr>
          <w:rFonts w:ascii="Arial" w:hAnsi="Arial" w:cs="Arial"/>
          <w:sz w:val="20"/>
          <w:szCs w:val="20"/>
        </w:rPr>
        <w:t xml:space="preserve">podniky, ktoré </w:t>
      </w:r>
      <w:r w:rsidRPr="006C6EB1">
        <w:rPr>
          <w:rFonts w:ascii="Arial" w:hAnsi="Arial" w:cs="Arial"/>
          <w:b/>
          <w:sz w:val="20"/>
          <w:szCs w:val="20"/>
        </w:rPr>
        <w:t xml:space="preserve">zamestnávajú menej než 10 osôb </w:t>
      </w:r>
      <w:r w:rsidRPr="006C6EB1">
        <w:rPr>
          <w:rFonts w:ascii="Arial" w:hAnsi="Arial" w:cs="Arial"/>
          <w:sz w:val="20"/>
          <w:szCs w:val="20"/>
        </w:rPr>
        <w:t xml:space="preserve">a ktorých ročný obrat a/alebo celková ročná súvaha </w:t>
      </w:r>
      <w:r w:rsidRPr="006C6EB1">
        <w:rPr>
          <w:rFonts w:ascii="Arial" w:hAnsi="Arial" w:cs="Arial"/>
          <w:b/>
          <w:sz w:val="20"/>
          <w:szCs w:val="20"/>
        </w:rPr>
        <w:t>neprekračuje 2 milióny EUR.</w:t>
      </w:r>
    </w:p>
    <w:p w14:paraId="08CEE45D" w14:textId="77777777" w:rsidR="00AD4426" w:rsidRPr="006C6EB1" w:rsidRDefault="00AD4426" w:rsidP="00AB2736">
      <w:pPr>
        <w:jc w:val="both"/>
        <w:rPr>
          <w:rFonts w:ascii="Arial" w:hAnsi="Arial" w:cs="Arial"/>
          <w:b/>
          <w:sz w:val="20"/>
          <w:szCs w:val="20"/>
        </w:rPr>
      </w:pPr>
      <w:r w:rsidRPr="006C6EB1">
        <w:rPr>
          <w:rFonts w:ascii="Arial" w:hAnsi="Arial" w:cs="Arial"/>
          <w:b/>
          <w:sz w:val="20"/>
          <w:szCs w:val="20"/>
        </w:rPr>
        <w:t>Malé podniky:</w:t>
      </w:r>
      <w:r w:rsidRPr="006C6EB1">
        <w:rPr>
          <w:rFonts w:ascii="Arial" w:hAnsi="Arial" w:cs="Arial"/>
          <w:sz w:val="20"/>
          <w:szCs w:val="20"/>
        </w:rPr>
        <w:t xml:space="preserve"> podniky, ktoré </w:t>
      </w:r>
      <w:r w:rsidRPr="006C6EB1">
        <w:rPr>
          <w:rFonts w:ascii="Arial" w:hAnsi="Arial" w:cs="Arial"/>
          <w:b/>
          <w:sz w:val="20"/>
          <w:szCs w:val="20"/>
        </w:rPr>
        <w:t xml:space="preserve">zamestnávajú menej ako 50 osôb </w:t>
      </w:r>
      <w:r w:rsidRPr="006C6EB1">
        <w:rPr>
          <w:rFonts w:ascii="Arial" w:hAnsi="Arial" w:cs="Arial"/>
          <w:sz w:val="20"/>
          <w:szCs w:val="20"/>
        </w:rPr>
        <w:t xml:space="preserve">a ktorých ročný obrat a/alebo celková ročná súvaha </w:t>
      </w:r>
      <w:r w:rsidRPr="006C6EB1">
        <w:rPr>
          <w:rFonts w:ascii="Arial" w:hAnsi="Arial" w:cs="Arial"/>
          <w:b/>
          <w:sz w:val="20"/>
          <w:szCs w:val="20"/>
        </w:rPr>
        <w:t>neprekračuje 10 miliónov EUR.</w:t>
      </w:r>
    </w:p>
    <w:p w14:paraId="041B6B6D" w14:textId="77777777" w:rsidR="00AD4426" w:rsidRPr="006C6EB1" w:rsidRDefault="00AD4426" w:rsidP="00AB2736">
      <w:pPr>
        <w:jc w:val="both"/>
        <w:rPr>
          <w:rFonts w:ascii="Arial" w:hAnsi="Arial" w:cs="Arial"/>
        </w:rPr>
      </w:pPr>
      <w:r w:rsidRPr="006C6EB1">
        <w:rPr>
          <w:rFonts w:ascii="Arial" w:hAnsi="Arial" w:cs="Arial"/>
          <w:b/>
          <w:sz w:val="20"/>
          <w:szCs w:val="20"/>
        </w:rPr>
        <w:t xml:space="preserve">Stredné podniky: podniky, ktoré nie sú mikropodnikmi ani malými podnikmi </w:t>
      </w:r>
      <w:r w:rsidRPr="006C6EB1">
        <w:rPr>
          <w:rFonts w:ascii="Arial" w:hAnsi="Arial" w:cs="Arial"/>
          <w:sz w:val="20"/>
          <w:szCs w:val="20"/>
        </w:rPr>
        <w:t>a ktoré</w:t>
      </w:r>
      <w:r w:rsidRPr="006C6EB1">
        <w:rPr>
          <w:rFonts w:ascii="Arial" w:hAnsi="Arial" w:cs="Arial"/>
          <w:b/>
          <w:sz w:val="20"/>
          <w:szCs w:val="20"/>
        </w:rPr>
        <w:t xml:space="preserve"> zamestnávajú menej ako 250 osôb</w:t>
      </w:r>
      <w:r w:rsidRPr="006C6EB1">
        <w:rPr>
          <w:rFonts w:ascii="Arial" w:hAnsi="Arial" w:cs="Arial"/>
          <w:sz w:val="20"/>
          <w:szCs w:val="20"/>
        </w:rPr>
        <w:t xml:space="preserve"> a ktorých </w:t>
      </w:r>
      <w:r w:rsidRPr="006C6EB1">
        <w:rPr>
          <w:rFonts w:ascii="Arial" w:hAnsi="Arial" w:cs="Arial"/>
          <w:b/>
          <w:sz w:val="20"/>
          <w:szCs w:val="20"/>
        </w:rPr>
        <w:t>ročný obrat nepresahuje 50 miliónov EUR a/alebo celková ročná súvaha nepresahuje 43 miliónov EUR.</w:t>
      </w:r>
    </w:p>
  </w:footnote>
  <w:footnote w:id="15">
    <w:p w14:paraId="2AF4EB72" w14:textId="77777777" w:rsidR="00AD4426" w:rsidRPr="006C6EB1" w:rsidRDefault="00AD4426" w:rsidP="00AB273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oznámenie o ponuke, bod III. 1.5.</w:t>
      </w:r>
    </w:p>
  </w:footnote>
  <w:footnote w:id="16">
    <w:p w14:paraId="10F94CC2" w14:textId="77777777" w:rsidR="00AD4426" w:rsidRPr="006C6EB1" w:rsidRDefault="00AD4426" w:rsidP="00AB2736">
      <w:pPr>
        <w:jc w:val="both"/>
        <w:rPr>
          <w:rFonts w:ascii="Arial" w:hAnsi="Arial" w:cs="Arial"/>
        </w:rPr>
      </w:pPr>
      <w:r w:rsidRPr="006C6EB1">
        <w:rPr>
          <w:rStyle w:val="Odkaznapoznmkupodiarou"/>
          <w:rFonts w:ascii="Arial" w:hAnsi="Arial" w:cs="Arial"/>
          <w:sz w:val="20"/>
          <w:szCs w:val="20"/>
        </w:rPr>
        <w:footnoteRef/>
      </w:r>
      <w:r w:rsidRPr="006C6EB1">
        <w:rPr>
          <w:rFonts w:ascii="Arial" w:hAnsi="Arial" w:cs="Arial"/>
          <w:sz w:val="20"/>
          <w:szCs w:val="20"/>
        </w:rPr>
        <w:t xml:space="preserve"> To znamená, že jeho hlavným cieľom je sociálna a profesionálna integrácia zdravotne postihnutých alebo znevýhodnených osôb.</w:t>
      </w:r>
    </w:p>
  </w:footnote>
  <w:footnote w:id="17">
    <w:p w14:paraId="470267DF"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 existujú odkazy a klasifikácie, tak sú uvedené v osvedčení.</w:t>
      </w:r>
    </w:p>
  </w:footnote>
  <w:footnote w:id="18">
    <w:p w14:paraId="4257B519"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Najmä ako súčasť skupiny, konzorcia, spoločného podniku alebo podobne.</w:t>
      </w:r>
    </w:p>
  </w:footnote>
  <w:footnote w:id="19">
    <w:p w14:paraId="39CB46D1" w14:textId="77777777" w:rsidR="00AD4426" w:rsidRPr="006C6EB1" w:rsidRDefault="00AD4426" w:rsidP="001435F6">
      <w:pPr>
        <w:pStyle w:val="Textpoznmkypodiarou"/>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Napríklad technické orgány zapojené do kontroly kvality: Časť IV oddiel C bod 3.</w:t>
      </w:r>
    </w:p>
  </w:footnote>
  <w:footnote w:id="20">
    <w:p w14:paraId="46688562" w14:textId="77777777" w:rsidR="00AD4426" w:rsidRPr="006C6EB1" w:rsidRDefault="00AD4426"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2 rámcového rozhodnutia Rady 2008/841/SVV z 24. októbra 2008 o boji proti organizovanému zločinu (Ú. v. EÚ L 300, 11.11.2008, s. 42).</w:t>
      </w:r>
    </w:p>
  </w:footnote>
  <w:footnote w:id="21">
    <w:p w14:paraId="32D1E90D" w14:textId="77777777" w:rsidR="00AD4426" w:rsidRPr="006C6EB1" w:rsidRDefault="00AD4426"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22">
    <w:p w14:paraId="39E67981" w14:textId="77777777" w:rsidR="00AD4426" w:rsidRPr="006C6EB1" w:rsidRDefault="00AD4426"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V zmysle článku 1 Dohovoru o ochrane finančných záujmov Európskych spoločenstiev (Ú. v. ES C 316, 27.11.1995, s. 48).</w:t>
      </w:r>
    </w:p>
  </w:footnote>
  <w:footnote w:id="23">
    <w:p w14:paraId="59D02546" w14:textId="77777777" w:rsidR="00AD4426" w:rsidRPr="006C6EB1" w:rsidRDefault="00AD4426"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24">
    <w:p w14:paraId="2132DF59" w14:textId="77777777" w:rsidR="00AD4426" w:rsidRPr="006C6EB1" w:rsidRDefault="00AD4426"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1 smernice Európskeho parlamentu a Rady 2005/60/ES z 26. októbra 2005 o predchádzaní využívania finančného systému na účely prania špinavých peňazí a financovania terorizmu (Ú. v. EÚ L 309, 25.11.2005, s. 15).</w:t>
      </w:r>
    </w:p>
  </w:footnote>
  <w:footnote w:id="25">
    <w:p w14:paraId="37AF28E8" w14:textId="77777777" w:rsidR="00AD4426" w:rsidRPr="006C6EB1" w:rsidRDefault="00AD4426"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26">
    <w:p w14:paraId="55C1225F"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7">
    <w:p w14:paraId="6D508B66"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8">
    <w:p w14:paraId="4600AFAE"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9">
    <w:p w14:paraId="23608825"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súlade s vnútroštátnymi ustanoveniami, ktorými sa vykonáva článok 57 ods. 6 smernice 2014/24/EÚ.</w:t>
      </w:r>
    </w:p>
  </w:footnote>
  <w:footnote w:id="30">
    <w:p w14:paraId="4953B66D" w14:textId="77777777" w:rsidR="00AD4426" w:rsidRPr="006C6EB1" w:rsidRDefault="00AD4426"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Vysvetlenie by so zreteľom na povahu spáchaných trestných činov (presné, opakované a systematické...) malo ukazovať primeranosť prijatých opatrení. </w:t>
      </w:r>
    </w:p>
    <w:p w14:paraId="2B8A5C46" w14:textId="77777777" w:rsidR="00AD4426" w:rsidRPr="006C6EB1" w:rsidRDefault="00AD4426" w:rsidP="001435F6">
      <w:pPr>
        <w:jc w:val="both"/>
        <w:rPr>
          <w:rFonts w:ascii="Arial" w:hAnsi="Arial" w:cs="Arial"/>
        </w:rPr>
      </w:pPr>
    </w:p>
  </w:footnote>
  <w:footnote w:id="31">
    <w:p w14:paraId="7602B9C0" w14:textId="77777777" w:rsidR="00AD4426" w:rsidRDefault="00AD4426" w:rsidP="001435F6">
      <w:pPr>
        <w:pStyle w:val="Textpoznmkypodiarou"/>
      </w:pPr>
      <w:r>
        <w:rPr>
          <w:rStyle w:val="Odkaznapoznmkupodiarou"/>
        </w:rPr>
        <w:footnoteRef/>
      </w:r>
      <w:r>
        <w:t xml:space="preserve"> </w:t>
      </w:r>
      <w:r w:rsidRPr="00471F7E">
        <w:t>Zopakujte toľkokrát, koľkokrát je potrebné.</w:t>
      </w:r>
    </w:p>
  </w:footnote>
  <w:footnote w:id="32">
    <w:p w14:paraId="619CF029" w14:textId="77777777" w:rsidR="00AD4426" w:rsidRDefault="00AD4426" w:rsidP="001435F6">
      <w:pPr>
        <w:pStyle w:val="Textpoznmkypodiarou"/>
      </w:pPr>
      <w:r>
        <w:rPr>
          <w:rStyle w:val="Odkaznapoznmkupodiarou"/>
        </w:rPr>
        <w:footnoteRef/>
      </w:r>
      <w:r>
        <w:t xml:space="preserve"> </w:t>
      </w:r>
      <w:r w:rsidRPr="00471F7E">
        <w:t>Pozri článok 57 ods. 4 smernice 2014/24/EÚ.</w:t>
      </w:r>
    </w:p>
  </w:footnote>
  <w:footnote w:id="33">
    <w:p w14:paraId="5CB64702"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Ako je uvedené na účely tohto obstarávania vo vnútroštátnom práve, v príslušnom oznámení alebo v súťažných podkladoch alebo v článku 18 ods. 2 smernice 2014/24/EÚ.</w:t>
      </w:r>
    </w:p>
  </w:footnote>
  <w:footnote w:id="34">
    <w:p w14:paraId="57CF0A11"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vnútroštátne právo, príslušné oznámenie alebo súťažné podklady.</w:t>
      </w:r>
    </w:p>
  </w:footnote>
  <w:footnote w:id="35">
    <w:p w14:paraId="3CC20F0F" w14:textId="77777777" w:rsidR="00AD4426" w:rsidRPr="006C6EB1" w:rsidRDefault="00AD4426" w:rsidP="001435F6">
      <w:pPr>
        <w:jc w:val="both"/>
        <w:rPr>
          <w:rFonts w:ascii="Arial" w:hAnsi="Arial" w:cs="Arial"/>
        </w:rPr>
      </w:pPr>
      <w:r w:rsidRPr="006C6EB1">
        <w:rPr>
          <w:rStyle w:val="Odkaznapoznmkupodiarou"/>
          <w:rFonts w:ascii="Arial" w:hAnsi="Arial" w:cs="Arial"/>
          <w:sz w:val="20"/>
          <w:szCs w:val="20"/>
        </w:rPr>
        <w:footnoteRef/>
      </w:r>
      <w:r w:rsidRPr="006C6EB1">
        <w:rPr>
          <w:rFonts w:ascii="Arial" w:hAnsi="Arial" w:cs="Arial"/>
          <w:sz w:val="20"/>
          <w:szCs w:val="20"/>
        </w:rPr>
        <w:t xml:space="preserve"> Tieto informácie sa nemusia uviesť, ak vylúčenie hospodárskych subjektov v jednom z prípadov uvedených pod písmenami a) až f) je </w:t>
      </w:r>
      <w:r w:rsidRPr="006C6EB1">
        <w:rPr>
          <w:rFonts w:ascii="Arial" w:hAnsi="Arial" w:cs="Arial"/>
          <w:b/>
          <w:sz w:val="20"/>
          <w:szCs w:val="20"/>
        </w:rPr>
        <w:t>povinné</w:t>
      </w:r>
      <w:r w:rsidRPr="006C6EB1">
        <w:rPr>
          <w:rFonts w:ascii="Arial" w:hAnsi="Arial" w:cs="Arial"/>
          <w:sz w:val="20"/>
          <w:szCs w:val="20"/>
        </w:rPr>
        <w:t xml:space="preserve"> podľa platného vnútroštátneho práva </w:t>
      </w:r>
      <w:r w:rsidRPr="006C6EB1">
        <w:rPr>
          <w:rFonts w:ascii="Arial" w:hAnsi="Arial" w:cs="Arial"/>
          <w:b/>
          <w:sz w:val="20"/>
          <w:szCs w:val="20"/>
        </w:rPr>
        <w:t>bez možnosti výnimky</w:t>
      </w:r>
      <w:r w:rsidRPr="006C6EB1">
        <w:rPr>
          <w:rFonts w:ascii="Arial" w:hAnsi="Arial" w:cs="Arial"/>
          <w:sz w:val="20"/>
          <w:szCs w:val="20"/>
        </w:rPr>
        <w:t xml:space="preserve">, keď  je však hospodársky subjekt schopný realizovať zákazku. </w:t>
      </w:r>
    </w:p>
  </w:footnote>
  <w:footnote w:id="36">
    <w:p w14:paraId="7BC886F7"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potreby pozri definície vo vnútroštátnom práve, príslušnom oznámení alebo v súťažných podkladoch.</w:t>
      </w:r>
    </w:p>
  </w:footnote>
  <w:footnote w:id="37">
    <w:p w14:paraId="56EEADBC" w14:textId="77777777" w:rsidR="00AD4426" w:rsidRDefault="00AD4426" w:rsidP="001435F6">
      <w:pPr>
        <w:pStyle w:val="Textpoznmkypodiarou"/>
      </w:pPr>
      <w:r>
        <w:rPr>
          <w:rStyle w:val="Odkaznapoznmkupodiarou"/>
        </w:rPr>
        <w:footnoteRef/>
      </w:r>
      <w:r>
        <w:t xml:space="preserve"> Ako sa uvádza vo vnútroštátnom práve, príslušnom oznámení alebo v súťažných podkladoch.</w:t>
      </w:r>
    </w:p>
  </w:footnote>
  <w:footnote w:id="38">
    <w:p w14:paraId="1D8BF6D1" w14:textId="77777777" w:rsidR="00AD4426" w:rsidRPr="006C6EB1" w:rsidRDefault="00AD4426"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p w14:paraId="1D886A86" w14:textId="77777777" w:rsidR="00AD4426" w:rsidRDefault="00AD4426" w:rsidP="001435F6">
      <w:pPr>
        <w:pStyle w:val="Textpoznmkypodiarou"/>
      </w:pPr>
    </w:p>
  </w:footnote>
  <w:footnote w:id="39">
    <w:p w14:paraId="156B4BCF"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Ako sa uvádza v prílohe XI k smernici 2014/24/EÚ</w:t>
      </w:r>
      <w:r w:rsidRPr="006C6EB1">
        <w:rPr>
          <w:rFonts w:ascii="Arial" w:hAnsi="Arial" w:cs="Arial"/>
          <w:lang w:val="en-US"/>
        </w:rPr>
        <w:t>;</w:t>
      </w:r>
      <w:r w:rsidRPr="006C6EB1">
        <w:rPr>
          <w:rFonts w:ascii="Arial" w:hAnsi="Arial" w:cs="Arial"/>
        </w:rPr>
        <w:t xml:space="preserve"> </w:t>
      </w:r>
      <w:r w:rsidRPr="006C6EB1">
        <w:rPr>
          <w:rFonts w:ascii="Arial" w:hAnsi="Arial" w:cs="Arial"/>
          <w:b/>
          <w:i/>
        </w:rPr>
        <w:t>na hospodárske subjekty z určitých členských štátov sa môže vzťahovať povinnosť dodržiavať iné požiadavky stanovené v uvedenej prílohe</w:t>
      </w:r>
      <w:r w:rsidRPr="006C6EB1">
        <w:rPr>
          <w:rFonts w:ascii="Arial" w:hAnsi="Arial" w:cs="Arial"/>
        </w:rPr>
        <w:t>.</w:t>
      </w:r>
    </w:p>
    <w:p w14:paraId="5047EF5B" w14:textId="77777777" w:rsidR="00AD4426" w:rsidRDefault="00AD4426" w:rsidP="001435F6">
      <w:pPr>
        <w:pStyle w:val="Textpoznmkypodiarou"/>
        <w:jc w:val="both"/>
      </w:pPr>
    </w:p>
  </w:footnote>
  <w:footnote w:id="40">
    <w:p w14:paraId="72B667DF" w14:textId="77777777" w:rsidR="00AD4426" w:rsidRDefault="00AD4426" w:rsidP="001435F6">
      <w:pPr>
        <w:pStyle w:val="Textpoznmkypodiarou"/>
      </w:pPr>
      <w:r>
        <w:rPr>
          <w:rStyle w:val="Odkaznapoznmkupodiarou"/>
        </w:rPr>
        <w:footnoteRef/>
      </w:r>
      <w:r>
        <w:t xml:space="preserve"> Len v prípade, ak je to povolené v príslušnom oznámení alebo v súťažných podkladoch.</w:t>
      </w:r>
    </w:p>
  </w:footnote>
  <w:footnote w:id="41">
    <w:p w14:paraId="5ABBD2D7" w14:textId="77777777" w:rsidR="00AD4426" w:rsidRDefault="00AD4426" w:rsidP="001435F6">
      <w:pPr>
        <w:pStyle w:val="Textpoznmkypodiarou"/>
      </w:pPr>
      <w:r>
        <w:rPr>
          <w:rStyle w:val="Odkaznapoznmkupodiarou"/>
        </w:rPr>
        <w:footnoteRef/>
      </w:r>
      <w:r>
        <w:t xml:space="preserve"> Len v prípade, ak je to povolené v príslušnom oznámení alebo v súťažných podkladoch.</w:t>
      </w:r>
    </w:p>
  </w:footnote>
  <w:footnote w:id="42">
    <w:p w14:paraId="7294739E" w14:textId="77777777" w:rsidR="00AD4426" w:rsidRPr="006C6EB1" w:rsidRDefault="00AD4426"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Napr. pomer medzi aktívami a pasívami.</w:t>
      </w:r>
    </w:p>
  </w:footnote>
  <w:footnote w:id="43">
    <w:p w14:paraId="44247BB8" w14:textId="77777777" w:rsidR="00AD4426" w:rsidRPr="006C6EB1" w:rsidRDefault="00AD4426"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Napr. pomer medzi aktívami a pasívami.</w:t>
      </w:r>
    </w:p>
  </w:footnote>
  <w:footnote w:id="44">
    <w:p w14:paraId="46AB1D7B" w14:textId="77777777" w:rsidR="00AD4426" w:rsidRPr="006C6EB1" w:rsidRDefault="00AD4426"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45">
    <w:p w14:paraId="2D96D725" w14:textId="77777777" w:rsidR="00AD4426" w:rsidRPr="006C6EB1" w:rsidRDefault="00AD4426"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Verejní obstarávatelia môžu </w:t>
      </w:r>
      <w:r w:rsidRPr="006C6EB1">
        <w:rPr>
          <w:rFonts w:ascii="Arial" w:hAnsi="Arial" w:cs="Arial"/>
          <w:b/>
        </w:rPr>
        <w:t>vyžadovať</w:t>
      </w:r>
      <w:r w:rsidRPr="006C6EB1">
        <w:rPr>
          <w:rFonts w:ascii="Arial" w:hAnsi="Arial" w:cs="Arial"/>
        </w:rPr>
        <w:t xml:space="preserve"> až päť rokov a </w:t>
      </w:r>
      <w:r w:rsidRPr="006C6EB1">
        <w:rPr>
          <w:rFonts w:ascii="Arial" w:hAnsi="Arial" w:cs="Arial"/>
          <w:b/>
        </w:rPr>
        <w:t>umožniť</w:t>
      </w:r>
      <w:r w:rsidRPr="006C6EB1">
        <w:rPr>
          <w:rFonts w:ascii="Arial" w:hAnsi="Arial" w:cs="Arial"/>
        </w:rPr>
        <w:t xml:space="preserve"> skúsenosti z obdobia </w:t>
      </w:r>
      <w:r w:rsidRPr="006C6EB1">
        <w:rPr>
          <w:rFonts w:ascii="Arial" w:hAnsi="Arial" w:cs="Arial"/>
          <w:b/>
        </w:rPr>
        <w:t>viac</w:t>
      </w:r>
      <w:r w:rsidRPr="006C6EB1">
        <w:rPr>
          <w:rFonts w:ascii="Arial" w:hAnsi="Arial" w:cs="Arial"/>
        </w:rPr>
        <w:t xml:space="preserve"> ako päť rokov.</w:t>
      </w:r>
    </w:p>
  </w:footnote>
  <w:footnote w:id="46">
    <w:p w14:paraId="0EC869A8"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Verejní obstarávatelia môžu </w:t>
      </w:r>
      <w:r w:rsidRPr="006C6EB1">
        <w:rPr>
          <w:rFonts w:ascii="Arial" w:hAnsi="Arial" w:cs="Arial"/>
          <w:b/>
        </w:rPr>
        <w:t>požadovať</w:t>
      </w:r>
      <w:r w:rsidRPr="006C6EB1">
        <w:rPr>
          <w:rFonts w:ascii="Arial" w:hAnsi="Arial" w:cs="Arial"/>
        </w:rPr>
        <w:t xml:space="preserve"> až tri rokov a </w:t>
      </w:r>
      <w:r w:rsidRPr="006C6EB1">
        <w:rPr>
          <w:rFonts w:ascii="Arial" w:hAnsi="Arial" w:cs="Arial"/>
          <w:b/>
        </w:rPr>
        <w:t>umožniť</w:t>
      </w:r>
      <w:r w:rsidRPr="006C6EB1">
        <w:rPr>
          <w:rFonts w:ascii="Arial" w:hAnsi="Arial" w:cs="Arial"/>
        </w:rPr>
        <w:t xml:space="preserve"> skúsenosti z obdobia </w:t>
      </w:r>
      <w:r w:rsidRPr="006C6EB1">
        <w:rPr>
          <w:rFonts w:ascii="Arial" w:hAnsi="Arial" w:cs="Arial"/>
          <w:b/>
        </w:rPr>
        <w:t>viac</w:t>
      </w:r>
      <w:r w:rsidRPr="006C6EB1">
        <w:rPr>
          <w:rFonts w:ascii="Arial" w:hAnsi="Arial" w:cs="Arial"/>
        </w:rPr>
        <w:t xml:space="preserve"> ako tri rokov.</w:t>
      </w:r>
    </w:p>
  </w:footnote>
  <w:footnote w:id="47">
    <w:p w14:paraId="398A02E3" w14:textId="77777777" w:rsidR="00AD4426" w:rsidRPr="006C6EB1" w:rsidRDefault="00AD4426" w:rsidP="001435F6">
      <w:pPr>
        <w:pStyle w:val="Textpoznmkypodiarou"/>
        <w:ind w:left="142" w:hanging="142"/>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Inými slovami, </w:t>
      </w:r>
      <w:r w:rsidRPr="006C6EB1">
        <w:rPr>
          <w:rFonts w:ascii="Arial" w:hAnsi="Arial" w:cs="Arial"/>
          <w:b/>
        </w:rPr>
        <w:t>všetci</w:t>
      </w:r>
      <w:r w:rsidRPr="006C6EB1">
        <w:rPr>
          <w:rFonts w:ascii="Arial" w:hAnsi="Arial" w:cs="Arial"/>
        </w:rPr>
        <w:t xml:space="preserve"> príjemcovia by mali byť uvedení v zozname a tento zoznam by mal obsahovať verejných aj súkromných klientov pre príslušné dodávky tovaru alebo príslušné služby.</w:t>
      </w:r>
    </w:p>
  </w:footnote>
  <w:footnote w:id="48">
    <w:p w14:paraId="7E9D826C"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9">
    <w:p w14:paraId="7BA15FC5"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Kontrolu má vykonávať verejný obstarávateľ alebo v prípade, že verejný obstarávateľ vyjadrí súhlas, v jeho mene príslušný úradný orgán štátu, v ktorom je poskytovateľ služieb alebo dodávateľ usadený.</w:t>
      </w:r>
    </w:p>
    <w:p w14:paraId="78E3F030" w14:textId="77777777" w:rsidR="00AD4426" w:rsidRDefault="00AD4426" w:rsidP="001435F6">
      <w:pPr>
        <w:pStyle w:val="Textpoznmkypodiarou"/>
        <w:jc w:val="both"/>
      </w:pPr>
    </w:p>
  </w:footnote>
  <w:footnote w:id="50">
    <w:p w14:paraId="5B8269BB" w14:textId="77777777" w:rsidR="00AD4426" w:rsidRDefault="00AD4426" w:rsidP="001435F6">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51">
    <w:p w14:paraId="351F145C"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Jasne uveďte, ktorej položky sa odpoveď týka.</w:t>
      </w:r>
    </w:p>
  </w:footnote>
  <w:footnote w:id="52">
    <w:p w14:paraId="045CD6B5"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53">
    <w:p w14:paraId="78A58397"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54">
    <w:p w14:paraId="00B62DA6" w14:textId="77777777" w:rsidR="00AD4426" w:rsidRPr="006C6EB1" w:rsidRDefault="00AD4426"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Pod podmienkou, že hospodársky subjekt poskytol potrebné informácie </w:t>
      </w:r>
      <w:r w:rsidRPr="006C6EB1">
        <w:rPr>
          <w:rFonts w:ascii="Arial" w:hAnsi="Arial" w:cs="Arial"/>
          <w:i/>
        </w:rPr>
        <w:t>(webová adresa, vydávajúci orgán alebo subjekt, presný odkaz na dokumentáciu), ktoré umožňujú verejnému obstarávateľovi alebo obstarávateľovi, aby tak urobili</w:t>
      </w:r>
      <w:r w:rsidRPr="006C6EB1">
        <w:rPr>
          <w:rFonts w:ascii="Arial" w:hAnsi="Arial" w:cs="Arial"/>
        </w:rPr>
        <w:t xml:space="preserve">. </w:t>
      </w:r>
      <w:r w:rsidRPr="006C6EB1">
        <w:rPr>
          <w:rFonts w:ascii="Arial" w:hAnsi="Arial" w:cs="Arial"/>
          <w:i/>
        </w:rPr>
        <w:t>V prípade potreby to musí byť sprevádzané príslušným súhlasom s takýmto prístupom.</w:t>
      </w:r>
    </w:p>
  </w:footnote>
  <w:footnote w:id="55">
    <w:p w14:paraId="6801DB18" w14:textId="77777777" w:rsidR="00AD4426" w:rsidRDefault="00AD4426">
      <w:pPr>
        <w:pStyle w:val="Textpoznmkypodiarou"/>
      </w:pPr>
      <w:r w:rsidRPr="006C6EB1">
        <w:rPr>
          <w:rStyle w:val="Odkaznapoznmkupodiarou"/>
          <w:rFonts w:ascii="Arial" w:hAnsi="Arial" w:cs="Arial"/>
        </w:rPr>
        <w:footnoteRef/>
      </w:r>
      <w:r w:rsidRPr="006C6EB1">
        <w:rPr>
          <w:rFonts w:ascii="Arial" w:hAnsi="Arial" w:cs="Arial"/>
        </w:rPr>
        <w:t xml:space="preserve"> V závislosti od vnútroštátneho vykonávania článku 59 ods. 5 druhého pododseku smernice 2014/24/EÚ.</w:t>
      </w:r>
    </w:p>
  </w:footnote>
  <w:footnote w:id="56">
    <w:p w14:paraId="7E4ACEB9" w14:textId="77777777" w:rsidR="00AD4426" w:rsidRDefault="00AD4426" w:rsidP="00DD160F">
      <w:pPr>
        <w:pStyle w:val="Textpoznmkypodiarou"/>
      </w:pPr>
      <w:r>
        <w:rPr>
          <w:rStyle w:val="Odkaznapoznmkupodiarou"/>
        </w:rPr>
        <w:footnoteRef/>
      </w:r>
      <w:r>
        <w:t xml:space="preserve"> </w:t>
      </w:r>
      <w:r w:rsidRPr="0053388E">
        <w:rPr>
          <w:rFonts w:ascii="Arial" w:hAnsi="Arial" w:cs="Arial"/>
          <w:sz w:val="16"/>
          <w:szCs w:val="16"/>
        </w:rPr>
        <w:t>V prípade, ak</w:t>
      </w:r>
      <w:r>
        <w:rPr>
          <w:rFonts w:ascii="Arial" w:hAnsi="Arial" w:cs="Arial"/>
          <w:sz w:val="16"/>
          <w:szCs w:val="16"/>
        </w:rPr>
        <w:t xml:space="preserve"> Zhotoviteľom je viac právnych subjektov, ktorí za účelom plnenia predmetu Zmluvy o Dielo vytvorili zoskupenie        bez právnej subjektivity, napr. </w:t>
      </w:r>
      <w:r w:rsidRPr="0053388E">
        <w:rPr>
          <w:rFonts w:ascii="Arial" w:hAnsi="Arial" w:cs="Arial"/>
          <w:sz w:val="16"/>
          <w:szCs w:val="16"/>
        </w:rPr>
        <w:t>združenie</w:t>
      </w:r>
      <w:r>
        <w:rPr>
          <w:rFonts w:ascii="Arial" w:hAnsi="Arial" w:cs="Arial"/>
          <w:sz w:val="16"/>
          <w:szCs w:val="16"/>
        </w:rPr>
        <w:t xml:space="preserve"> podľa § 829 Občianskeho zákonníka</w:t>
      </w:r>
    </w:p>
  </w:footnote>
  <w:footnote w:id="57">
    <w:p w14:paraId="16E99CC0" w14:textId="77777777" w:rsidR="00AD4426" w:rsidRDefault="00AD4426" w:rsidP="00DD160F">
      <w:pPr>
        <w:pStyle w:val="Textpoznmkypodiarou"/>
      </w:pPr>
      <w:r>
        <w:rPr>
          <w:rStyle w:val="Odkaznapoznmkupodiarou"/>
        </w:rPr>
        <w:footnoteRef/>
      </w:r>
      <w:r>
        <w:t xml:space="preserve">  </w:t>
      </w:r>
      <w:r w:rsidRPr="0053388E">
        <w:rPr>
          <w:rFonts w:ascii="Arial" w:hAnsi="Arial" w:cs="Arial"/>
          <w:sz w:val="16"/>
          <w:szCs w:val="16"/>
        </w:rPr>
        <w:t>V prípade, ak</w:t>
      </w:r>
      <w:r>
        <w:rPr>
          <w:rFonts w:ascii="Arial" w:hAnsi="Arial" w:cs="Arial"/>
          <w:sz w:val="16"/>
          <w:szCs w:val="16"/>
        </w:rPr>
        <w:t xml:space="preserve"> Zhotoviteľom je viac právnych subjektov, ktorí za účelom plnenia predmetu Zmluvy o Dielo vytvorili zoskupenie        bez právnej subjektivity, napr. </w:t>
      </w:r>
      <w:r w:rsidRPr="0053388E">
        <w:rPr>
          <w:rFonts w:ascii="Arial" w:hAnsi="Arial" w:cs="Arial"/>
          <w:sz w:val="16"/>
          <w:szCs w:val="16"/>
        </w:rPr>
        <w:t>združenie</w:t>
      </w:r>
      <w:r>
        <w:rPr>
          <w:rFonts w:ascii="Arial" w:hAnsi="Arial" w:cs="Arial"/>
          <w:sz w:val="16"/>
          <w:szCs w:val="16"/>
        </w:rPr>
        <w:t xml:space="preserve"> podľa § 829 Občianskeho zákonníka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4C704" w14:textId="77094975" w:rsidR="00AD4426" w:rsidRPr="00911733" w:rsidRDefault="00AD4426" w:rsidP="006C6EB1">
    <w:pPr>
      <w:pStyle w:val="H6"/>
      <w:tabs>
        <w:tab w:val="left" w:pos="6096"/>
      </w:tabs>
      <w:spacing w:before="0" w:after="0"/>
      <w:rPr>
        <w:rFonts w:cs="Arial"/>
        <w:b w:val="0"/>
        <w:snapToGrid/>
        <w:sz w:val="18"/>
      </w:rPr>
    </w:pPr>
    <w:r>
      <w:rPr>
        <w:rFonts w:cs="Arial"/>
        <w:b w:val="0"/>
        <w:snapToGrid/>
        <w:sz w:val="18"/>
      </w:rPr>
      <w:t>Súťažné podklady: D3</w:t>
    </w:r>
    <w:r w:rsidRPr="00BD3F29">
      <w:rPr>
        <w:rFonts w:cs="Arial"/>
        <w:b w:val="0"/>
        <w:snapToGrid/>
        <w:sz w:val="18"/>
      </w:rPr>
      <w:t xml:space="preserve"> </w:t>
    </w:r>
    <w:r>
      <w:rPr>
        <w:rFonts w:cs="Arial"/>
        <w:b w:val="0"/>
        <w:snapToGrid/>
        <w:sz w:val="18"/>
      </w:rPr>
      <w:t>Oščadnica-Čadca, Bukov</w:t>
    </w:r>
    <w:r w:rsidRPr="003F3559">
      <w:rPr>
        <w:rFonts w:cs="Arial"/>
        <w:b w:val="0"/>
        <w:snapToGrid/>
        <w:sz w:val="18"/>
      </w:rPr>
      <w:t xml:space="preserve">, II. polprofil    </w:t>
    </w:r>
    <w:r>
      <w:rPr>
        <w:rFonts w:cs="Arial"/>
        <w:b w:val="0"/>
        <w:snapToGrid/>
        <w:sz w:val="18"/>
      </w:rPr>
      <w:t xml:space="preserve">                     </w:t>
    </w:r>
    <w:r w:rsidRPr="00911733">
      <w:rPr>
        <w:rFonts w:cs="Arial"/>
        <w:b w:val="0"/>
        <w:snapToGrid/>
        <w:sz w:val="18"/>
      </w:rPr>
      <w:t>Národná diaľničná spoločnosť, a.s.</w:t>
    </w:r>
  </w:p>
  <w:p w14:paraId="6403CE10" w14:textId="77777777" w:rsidR="00AD4426" w:rsidRPr="00D05744" w:rsidRDefault="00AD4426" w:rsidP="006C6EB1">
    <w:pPr>
      <w:pStyle w:val="H6"/>
      <w:tabs>
        <w:tab w:val="left" w:pos="5907"/>
        <w:tab w:val="left" w:pos="6402"/>
        <w:tab w:val="left" w:pos="6567"/>
        <w:tab w:val="right" w:pos="9356"/>
      </w:tabs>
      <w:spacing w:before="0" w:after="0"/>
      <w:rPr>
        <w:szCs w:val="16"/>
      </w:rPr>
    </w:pPr>
    <w:r>
      <w:rPr>
        <w:rFonts w:cs="Arial"/>
        <w:b w:val="0"/>
        <w:sz w:val="18"/>
      </w:rPr>
      <w:t>Zadávanie nadlimitnej zákazky – p</w:t>
    </w:r>
    <w:r w:rsidRPr="00687B84">
      <w:rPr>
        <w:rFonts w:cs="Arial"/>
        <w:b w:val="0"/>
        <w:sz w:val="18"/>
      </w:rPr>
      <w:t>ráce „</w:t>
    </w:r>
    <w:r>
      <w:rPr>
        <w:rFonts w:cs="Arial"/>
        <w:b w:val="0"/>
        <w:sz w:val="18"/>
      </w:rPr>
      <w:t>FIDIC – žltá kniha</w:t>
    </w:r>
    <w:r w:rsidRPr="00687B84">
      <w:rPr>
        <w:rFonts w:cs="Arial"/>
        <w:b w:val="0"/>
        <w:sz w:val="18"/>
      </w:rPr>
      <w:t>“</w:t>
    </w:r>
    <w:r>
      <w:rPr>
        <w:rFonts w:cs="Arial"/>
        <w:b w:val="0"/>
        <w:sz w:val="18"/>
      </w:rPr>
      <w:t xml:space="preserve"> </w:t>
    </w:r>
    <w:r>
      <w:rPr>
        <w:rFonts w:cs="Arial"/>
        <w:b w:val="0"/>
        <w:sz w:val="18"/>
      </w:rPr>
      <w:tab/>
      <w:t xml:space="preserve">   </w:t>
    </w:r>
    <w:r w:rsidRPr="00911733">
      <w:rPr>
        <w:rFonts w:cs="Arial"/>
        <w:b w:val="0"/>
        <w:sz w:val="18"/>
      </w:rPr>
      <w:t>Dúbravská cesta 14, 841</w:t>
    </w:r>
    <w:r>
      <w:rPr>
        <w:rFonts w:cs="Arial"/>
        <w:b w:val="0"/>
        <w:sz w:val="18"/>
      </w:rPr>
      <w:t xml:space="preserve"> </w:t>
    </w:r>
    <w:r w:rsidRPr="00911733">
      <w:rPr>
        <w:rFonts w:cs="Arial"/>
        <w:b w:val="0"/>
        <w:sz w:val="18"/>
      </w:rPr>
      <w:t>04 Bratislava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998C6" w14:textId="77777777" w:rsidR="00AD4426" w:rsidRPr="006959C1" w:rsidRDefault="00AD4426" w:rsidP="00332B34">
    <w:pPr>
      <w:pStyle w:val="Hlavika"/>
      <w:tabs>
        <w:tab w:val="clear" w:pos="4536"/>
        <w:tab w:val="clear" w:pos="9072"/>
        <w:tab w:val="right" w:pos="921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A4C6A"/>
    <w:multiLevelType w:val="multilevel"/>
    <w:tmpl w:val="701407D4"/>
    <w:lvl w:ilvl="0">
      <w:start w:val="29"/>
      <w:numFmt w:val="decimal"/>
      <w:lvlText w:val="%1"/>
      <w:lvlJc w:val="left"/>
      <w:pPr>
        <w:ind w:left="375" w:hanging="375"/>
      </w:pPr>
      <w:rPr>
        <w:rFonts w:hint="default"/>
      </w:rPr>
    </w:lvl>
    <w:lvl w:ilvl="1">
      <w:start w:val="1"/>
      <w:numFmt w:val="decimal"/>
      <w:lvlText w:val="32.%2"/>
      <w:lvlJc w:val="left"/>
      <w:pPr>
        <w:ind w:left="659" w:hanging="37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49E5532"/>
    <w:multiLevelType w:val="multilevel"/>
    <w:tmpl w:val="42CA9EDC"/>
    <w:lvl w:ilvl="0">
      <w:start w:val="12"/>
      <w:numFmt w:val="decimal"/>
      <w:lvlText w:val="%1"/>
      <w:lvlJc w:val="left"/>
      <w:pPr>
        <w:ind w:left="720" w:hanging="360"/>
      </w:pPr>
      <w:rPr>
        <w:rFonts w:hint="default"/>
      </w:rPr>
    </w:lvl>
    <w:lvl w:ilvl="1">
      <w:start w:val="1"/>
      <w:numFmt w:val="decimal"/>
      <w:isLgl/>
      <w:lvlText w:val="%1.%2"/>
      <w:lvlJc w:val="left"/>
      <w:pPr>
        <w:ind w:left="1070"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 w15:restartNumberingAfterBreak="0">
    <w:nsid w:val="0AFA5721"/>
    <w:multiLevelType w:val="hybridMultilevel"/>
    <w:tmpl w:val="83E42CAC"/>
    <w:lvl w:ilvl="0" w:tplc="94FAACB0">
      <w:start w:val="1"/>
      <w:numFmt w:val="lowerLetter"/>
      <w:lvlText w:val="%1)"/>
      <w:lvlJc w:val="left"/>
      <w:pPr>
        <w:ind w:left="2348" w:hanging="360"/>
      </w:pPr>
      <w:rPr>
        <w:rFonts w:hint="default"/>
      </w:rPr>
    </w:lvl>
    <w:lvl w:ilvl="1" w:tplc="041B0019" w:tentative="1">
      <w:start w:val="1"/>
      <w:numFmt w:val="lowerLetter"/>
      <w:lvlText w:val="%2."/>
      <w:lvlJc w:val="left"/>
      <w:pPr>
        <w:ind w:left="3068" w:hanging="360"/>
      </w:pPr>
    </w:lvl>
    <w:lvl w:ilvl="2" w:tplc="041B001B" w:tentative="1">
      <w:start w:val="1"/>
      <w:numFmt w:val="lowerRoman"/>
      <w:lvlText w:val="%3."/>
      <w:lvlJc w:val="right"/>
      <w:pPr>
        <w:ind w:left="3788" w:hanging="180"/>
      </w:pPr>
    </w:lvl>
    <w:lvl w:ilvl="3" w:tplc="041B000F" w:tentative="1">
      <w:start w:val="1"/>
      <w:numFmt w:val="decimal"/>
      <w:lvlText w:val="%4."/>
      <w:lvlJc w:val="left"/>
      <w:pPr>
        <w:ind w:left="4508" w:hanging="360"/>
      </w:pPr>
    </w:lvl>
    <w:lvl w:ilvl="4" w:tplc="041B0019" w:tentative="1">
      <w:start w:val="1"/>
      <w:numFmt w:val="lowerLetter"/>
      <w:lvlText w:val="%5."/>
      <w:lvlJc w:val="left"/>
      <w:pPr>
        <w:ind w:left="5228" w:hanging="360"/>
      </w:pPr>
    </w:lvl>
    <w:lvl w:ilvl="5" w:tplc="041B001B" w:tentative="1">
      <w:start w:val="1"/>
      <w:numFmt w:val="lowerRoman"/>
      <w:lvlText w:val="%6."/>
      <w:lvlJc w:val="right"/>
      <w:pPr>
        <w:ind w:left="5948" w:hanging="180"/>
      </w:pPr>
    </w:lvl>
    <w:lvl w:ilvl="6" w:tplc="041B000F" w:tentative="1">
      <w:start w:val="1"/>
      <w:numFmt w:val="decimal"/>
      <w:lvlText w:val="%7."/>
      <w:lvlJc w:val="left"/>
      <w:pPr>
        <w:ind w:left="6668" w:hanging="360"/>
      </w:pPr>
    </w:lvl>
    <w:lvl w:ilvl="7" w:tplc="041B0019" w:tentative="1">
      <w:start w:val="1"/>
      <w:numFmt w:val="lowerLetter"/>
      <w:lvlText w:val="%8."/>
      <w:lvlJc w:val="left"/>
      <w:pPr>
        <w:ind w:left="7388" w:hanging="360"/>
      </w:pPr>
    </w:lvl>
    <w:lvl w:ilvl="8" w:tplc="041B001B" w:tentative="1">
      <w:start w:val="1"/>
      <w:numFmt w:val="lowerRoman"/>
      <w:lvlText w:val="%9."/>
      <w:lvlJc w:val="right"/>
      <w:pPr>
        <w:ind w:left="8108" w:hanging="180"/>
      </w:pPr>
    </w:lvl>
  </w:abstractNum>
  <w:abstractNum w:abstractNumId="5" w15:restartNumberingAfterBreak="0">
    <w:nsid w:val="0B555BFC"/>
    <w:multiLevelType w:val="multilevel"/>
    <w:tmpl w:val="4392CDC4"/>
    <w:lvl w:ilvl="0">
      <w:start w:val="1"/>
      <w:numFmt w:val="decimal"/>
      <w:lvlText w:val="%1."/>
      <w:lvlJc w:val="left"/>
      <w:pPr>
        <w:ind w:left="360" w:hanging="360"/>
      </w:pPr>
      <w:rPr>
        <w:rFonts w:cs="Times New Roman"/>
        <w:b w:val="0"/>
      </w:rPr>
    </w:lvl>
    <w:lvl w:ilvl="1">
      <w:start w:val="4"/>
      <w:numFmt w:val="decimal"/>
      <w:isLgl/>
      <w:lvlText w:val="%1.%2"/>
      <w:lvlJc w:val="left"/>
      <w:pPr>
        <w:ind w:left="1428" w:hanging="435"/>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6" w15:restartNumberingAfterBreak="0">
    <w:nsid w:val="0CED1DEF"/>
    <w:multiLevelType w:val="multilevel"/>
    <w:tmpl w:val="48D47DCA"/>
    <w:lvl w:ilvl="0">
      <w:start w:val="3"/>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0C47335"/>
    <w:multiLevelType w:val="hybridMultilevel"/>
    <w:tmpl w:val="1EBEB7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1756B04"/>
    <w:multiLevelType w:val="singleLevel"/>
    <w:tmpl w:val="7FB6F1F4"/>
    <w:lvl w:ilvl="0">
      <w:start w:val="1"/>
      <w:numFmt w:val="bullet"/>
      <w:pStyle w:val="tl1"/>
      <w:lvlText w:val=""/>
      <w:lvlJc w:val="left"/>
      <w:pPr>
        <w:tabs>
          <w:tab w:val="num" w:pos="360"/>
        </w:tabs>
        <w:ind w:left="360" w:hanging="360"/>
      </w:pPr>
      <w:rPr>
        <w:rFonts w:ascii="Symbol" w:hAnsi="Symbol" w:hint="default"/>
      </w:rPr>
    </w:lvl>
  </w:abstractNum>
  <w:abstractNum w:abstractNumId="9" w15:restartNumberingAfterBreak="0">
    <w:nsid w:val="14407D1A"/>
    <w:multiLevelType w:val="multilevel"/>
    <w:tmpl w:val="4FD29052"/>
    <w:lvl w:ilvl="0">
      <w:start w:val="2"/>
      <w:numFmt w:val="decimal"/>
      <w:lvlText w:val="%1"/>
      <w:lvlJc w:val="left"/>
      <w:pPr>
        <w:ind w:left="360" w:hanging="360"/>
      </w:pPr>
      <w:rPr>
        <w:rFonts w:hint="default"/>
        <w:b/>
      </w:rPr>
    </w:lvl>
    <w:lvl w:ilvl="1">
      <w:start w:val="3"/>
      <w:numFmt w:val="decimal"/>
      <w:lvlText w:val="%1.%2"/>
      <w:lvlJc w:val="left"/>
      <w:pPr>
        <w:ind w:left="1211" w:hanging="360"/>
      </w:pPr>
      <w:rPr>
        <w:rFonts w:hint="default"/>
        <w:b w:val="0"/>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0" w15:restartNumberingAfterBreak="0">
    <w:nsid w:val="15EB1E35"/>
    <w:multiLevelType w:val="multilevel"/>
    <w:tmpl w:val="FAF2AE7C"/>
    <w:lvl w:ilvl="0">
      <w:start w:val="1"/>
      <w:numFmt w:val="bullet"/>
      <w:pStyle w:val="Style1"/>
      <w:lvlText w:val=""/>
      <w:lvlJc w:val="left"/>
      <w:pPr>
        <w:tabs>
          <w:tab w:val="num" w:pos="1102"/>
        </w:tabs>
        <w:ind w:left="1102" w:hanging="397"/>
      </w:pPr>
      <w:rPr>
        <w:rFonts w:ascii="Symbol" w:hAnsi="Symbol" w:hint="default"/>
        <w:color w:val="auto"/>
      </w:rPr>
    </w:lvl>
    <w:lvl w:ilvl="1" w:tentative="1">
      <w:start w:val="1"/>
      <w:numFmt w:val="bullet"/>
      <w:lvlText w:val="o"/>
      <w:lvlJc w:val="left"/>
      <w:pPr>
        <w:tabs>
          <w:tab w:val="num" w:pos="2145"/>
        </w:tabs>
        <w:ind w:left="2145" w:hanging="360"/>
      </w:pPr>
      <w:rPr>
        <w:rFonts w:ascii="Courier New" w:hAnsi="Courier New" w:hint="default"/>
      </w:rPr>
    </w:lvl>
    <w:lvl w:ilvl="2" w:tentative="1">
      <w:start w:val="1"/>
      <w:numFmt w:val="bullet"/>
      <w:lvlText w:val=""/>
      <w:lvlJc w:val="left"/>
      <w:pPr>
        <w:tabs>
          <w:tab w:val="num" w:pos="2865"/>
        </w:tabs>
        <w:ind w:left="2865" w:hanging="360"/>
      </w:pPr>
      <w:rPr>
        <w:rFonts w:ascii="Wingdings" w:hAnsi="Wingdings" w:hint="default"/>
      </w:rPr>
    </w:lvl>
    <w:lvl w:ilvl="3" w:tentative="1">
      <w:start w:val="1"/>
      <w:numFmt w:val="bullet"/>
      <w:lvlText w:val=""/>
      <w:lvlJc w:val="left"/>
      <w:pPr>
        <w:tabs>
          <w:tab w:val="num" w:pos="3585"/>
        </w:tabs>
        <w:ind w:left="3585" w:hanging="360"/>
      </w:pPr>
      <w:rPr>
        <w:rFonts w:ascii="Symbol" w:hAnsi="Symbol" w:hint="default"/>
      </w:rPr>
    </w:lvl>
    <w:lvl w:ilvl="4" w:tentative="1">
      <w:start w:val="1"/>
      <w:numFmt w:val="bullet"/>
      <w:lvlText w:val="o"/>
      <w:lvlJc w:val="left"/>
      <w:pPr>
        <w:tabs>
          <w:tab w:val="num" w:pos="4305"/>
        </w:tabs>
        <w:ind w:left="4305" w:hanging="360"/>
      </w:pPr>
      <w:rPr>
        <w:rFonts w:ascii="Courier New" w:hAnsi="Courier New" w:hint="default"/>
      </w:rPr>
    </w:lvl>
    <w:lvl w:ilvl="5" w:tentative="1">
      <w:start w:val="1"/>
      <w:numFmt w:val="bullet"/>
      <w:lvlText w:val=""/>
      <w:lvlJc w:val="left"/>
      <w:pPr>
        <w:tabs>
          <w:tab w:val="num" w:pos="5025"/>
        </w:tabs>
        <w:ind w:left="5025" w:hanging="360"/>
      </w:pPr>
      <w:rPr>
        <w:rFonts w:ascii="Wingdings" w:hAnsi="Wingdings" w:hint="default"/>
      </w:rPr>
    </w:lvl>
    <w:lvl w:ilvl="6" w:tentative="1">
      <w:start w:val="1"/>
      <w:numFmt w:val="bullet"/>
      <w:lvlText w:val=""/>
      <w:lvlJc w:val="left"/>
      <w:pPr>
        <w:tabs>
          <w:tab w:val="num" w:pos="5745"/>
        </w:tabs>
        <w:ind w:left="5745" w:hanging="360"/>
      </w:pPr>
      <w:rPr>
        <w:rFonts w:ascii="Symbol" w:hAnsi="Symbol" w:hint="default"/>
      </w:rPr>
    </w:lvl>
    <w:lvl w:ilvl="7" w:tentative="1">
      <w:start w:val="1"/>
      <w:numFmt w:val="bullet"/>
      <w:lvlText w:val="o"/>
      <w:lvlJc w:val="left"/>
      <w:pPr>
        <w:tabs>
          <w:tab w:val="num" w:pos="6465"/>
        </w:tabs>
        <w:ind w:left="6465" w:hanging="360"/>
      </w:pPr>
      <w:rPr>
        <w:rFonts w:ascii="Courier New" w:hAnsi="Courier New" w:hint="default"/>
      </w:rPr>
    </w:lvl>
    <w:lvl w:ilvl="8" w:tentative="1">
      <w:start w:val="1"/>
      <w:numFmt w:val="bullet"/>
      <w:lvlText w:val=""/>
      <w:lvlJc w:val="left"/>
      <w:pPr>
        <w:tabs>
          <w:tab w:val="num" w:pos="7185"/>
        </w:tabs>
        <w:ind w:left="7185" w:hanging="360"/>
      </w:pPr>
      <w:rPr>
        <w:rFonts w:ascii="Wingdings" w:hAnsi="Wingdings" w:hint="default"/>
      </w:rPr>
    </w:lvl>
  </w:abstractNum>
  <w:abstractNum w:abstractNumId="11" w15:restartNumberingAfterBreak="0">
    <w:nsid w:val="16684A78"/>
    <w:multiLevelType w:val="multilevel"/>
    <w:tmpl w:val="D97AAA54"/>
    <w:lvl w:ilvl="0">
      <w:start w:val="1"/>
      <w:numFmt w:val="decimal"/>
      <w:lvlText w:val="%1."/>
      <w:lvlJc w:val="left"/>
      <w:pPr>
        <w:ind w:left="644"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232" w:hanging="720"/>
      </w:pPr>
      <w:rPr>
        <w:rFonts w:hint="default"/>
      </w:rPr>
    </w:lvl>
    <w:lvl w:ilvl="4">
      <w:start w:val="1"/>
      <w:numFmt w:val="decimal"/>
      <w:isLgl/>
      <w:lvlText w:val="%1.%2.%3.%4.%5"/>
      <w:lvlJc w:val="left"/>
      <w:pPr>
        <w:ind w:left="1308" w:hanging="720"/>
      </w:pPr>
      <w:rPr>
        <w:rFonts w:hint="default"/>
      </w:rPr>
    </w:lvl>
    <w:lvl w:ilvl="5">
      <w:start w:val="1"/>
      <w:numFmt w:val="decimal"/>
      <w:isLgl/>
      <w:lvlText w:val="%1.%2.%3.%4.%5.%6"/>
      <w:lvlJc w:val="left"/>
      <w:pPr>
        <w:ind w:left="1744" w:hanging="1080"/>
      </w:pPr>
      <w:rPr>
        <w:rFonts w:hint="default"/>
      </w:rPr>
    </w:lvl>
    <w:lvl w:ilvl="6">
      <w:start w:val="1"/>
      <w:numFmt w:val="decimal"/>
      <w:isLgl/>
      <w:lvlText w:val="%1.%2.%3.%4.%5.%6.%7"/>
      <w:lvlJc w:val="left"/>
      <w:pPr>
        <w:ind w:left="1820" w:hanging="1080"/>
      </w:pPr>
      <w:rPr>
        <w:rFonts w:hint="default"/>
      </w:rPr>
    </w:lvl>
    <w:lvl w:ilvl="7">
      <w:start w:val="1"/>
      <w:numFmt w:val="decimal"/>
      <w:isLgl/>
      <w:lvlText w:val="%1.%2.%3.%4.%5.%6.%7.%8"/>
      <w:lvlJc w:val="left"/>
      <w:pPr>
        <w:ind w:left="2256" w:hanging="1440"/>
      </w:pPr>
      <w:rPr>
        <w:rFonts w:hint="default"/>
      </w:rPr>
    </w:lvl>
    <w:lvl w:ilvl="8">
      <w:start w:val="1"/>
      <w:numFmt w:val="decimal"/>
      <w:isLgl/>
      <w:lvlText w:val="%1.%2.%3.%4.%5.%6.%7.%8.%9"/>
      <w:lvlJc w:val="left"/>
      <w:pPr>
        <w:ind w:left="2332" w:hanging="1440"/>
      </w:pPr>
      <w:rPr>
        <w:rFonts w:hint="default"/>
      </w:rPr>
    </w:lvl>
  </w:abstractNum>
  <w:abstractNum w:abstractNumId="12" w15:restartNumberingAfterBreak="0">
    <w:nsid w:val="16735FA7"/>
    <w:multiLevelType w:val="multilevel"/>
    <w:tmpl w:val="56F8BF86"/>
    <w:lvl w:ilvl="0">
      <w:start w:val="11"/>
      <w:numFmt w:val="decimal"/>
      <w:lvlText w:val="%1"/>
      <w:lvlJc w:val="left"/>
      <w:pPr>
        <w:ind w:left="720" w:hanging="360"/>
      </w:pPr>
      <w:rPr>
        <w:rFonts w:hint="default"/>
      </w:rPr>
    </w:lvl>
    <w:lvl w:ilvl="1">
      <w:start w:val="4"/>
      <w:numFmt w:val="decimal"/>
      <w:isLgl/>
      <w:lvlText w:val="%1.%2"/>
      <w:lvlJc w:val="left"/>
      <w:pPr>
        <w:ind w:left="928"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3" w15:restartNumberingAfterBreak="0">
    <w:nsid w:val="16980BBE"/>
    <w:multiLevelType w:val="multilevel"/>
    <w:tmpl w:val="43B4D0FC"/>
    <w:lvl w:ilvl="0">
      <w:start w:val="26"/>
      <w:numFmt w:val="decimal"/>
      <w:lvlText w:val="%1"/>
      <w:lvlJc w:val="left"/>
      <w:pPr>
        <w:ind w:left="375" w:hanging="375"/>
      </w:pPr>
      <w:rPr>
        <w:rFonts w:hint="default"/>
      </w:rPr>
    </w:lvl>
    <w:lvl w:ilvl="1">
      <w:start w:val="9"/>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8023EB6"/>
    <w:multiLevelType w:val="hybridMultilevel"/>
    <w:tmpl w:val="62AE4634"/>
    <w:lvl w:ilvl="0" w:tplc="C5388178">
      <w:start w:val="1"/>
      <w:numFmt w:val="lowerLetter"/>
      <w:lvlText w:val="%1)"/>
      <w:lvlJc w:val="left"/>
      <w:pPr>
        <w:ind w:left="1211" w:hanging="360"/>
      </w:pPr>
      <w:rPr>
        <w:rFonts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041B000F" w:tentative="1">
      <w:start w:val="1"/>
      <w:numFmt w:val="decimal"/>
      <w:lvlText w:val="%4."/>
      <w:lvlJc w:val="left"/>
      <w:pPr>
        <w:ind w:left="3371" w:hanging="360"/>
      </w:pPr>
      <w:rPr>
        <w:rFonts w:cs="Times New Roman"/>
      </w:rPr>
    </w:lvl>
    <w:lvl w:ilvl="4" w:tplc="041B0019" w:tentative="1">
      <w:start w:val="1"/>
      <w:numFmt w:val="lowerLetter"/>
      <w:lvlText w:val="%5."/>
      <w:lvlJc w:val="left"/>
      <w:pPr>
        <w:ind w:left="4091" w:hanging="360"/>
      </w:pPr>
      <w:rPr>
        <w:rFonts w:cs="Times New Roman"/>
      </w:rPr>
    </w:lvl>
    <w:lvl w:ilvl="5" w:tplc="041B001B" w:tentative="1">
      <w:start w:val="1"/>
      <w:numFmt w:val="lowerRoman"/>
      <w:lvlText w:val="%6."/>
      <w:lvlJc w:val="right"/>
      <w:pPr>
        <w:ind w:left="4811" w:hanging="180"/>
      </w:pPr>
      <w:rPr>
        <w:rFonts w:cs="Times New Roman"/>
      </w:rPr>
    </w:lvl>
    <w:lvl w:ilvl="6" w:tplc="041B000F" w:tentative="1">
      <w:start w:val="1"/>
      <w:numFmt w:val="decimal"/>
      <w:lvlText w:val="%7."/>
      <w:lvlJc w:val="left"/>
      <w:pPr>
        <w:ind w:left="5531" w:hanging="360"/>
      </w:pPr>
      <w:rPr>
        <w:rFonts w:cs="Times New Roman"/>
      </w:rPr>
    </w:lvl>
    <w:lvl w:ilvl="7" w:tplc="041B0019" w:tentative="1">
      <w:start w:val="1"/>
      <w:numFmt w:val="lowerLetter"/>
      <w:lvlText w:val="%8."/>
      <w:lvlJc w:val="left"/>
      <w:pPr>
        <w:ind w:left="6251" w:hanging="360"/>
      </w:pPr>
      <w:rPr>
        <w:rFonts w:cs="Times New Roman"/>
      </w:rPr>
    </w:lvl>
    <w:lvl w:ilvl="8" w:tplc="041B001B" w:tentative="1">
      <w:start w:val="1"/>
      <w:numFmt w:val="lowerRoman"/>
      <w:lvlText w:val="%9."/>
      <w:lvlJc w:val="right"/>
      <w:pPr>
        <w:ind w:left="6971" w:hanging="180"/>
      </w:pPr>
      <w:rPr>
        <w:rFonts w:cs="Times New Roman"/>
      </w:rPr>
    </w:lvl>
  </w:abstractNum>
  <w:abstractNum w:abstractNumId="15" w15:restartNumberingAfterBreak="0">
    <w:nsid w:val="18EF470E"/>
    <w:multiLevelType w:val="multilevel"/>
    <w:tmpl w:val="4EC2E8C4"/>
    <w:lvl w:ilvl="0">
      <w:start w:val="2"/>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6"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1BA40690"/>
    <w:multiLevelType w:val="multilevel"/>
    <w:tmpl w:val="C1B8277A"/>
    <w:lvl w:ilvl="0">
      <w:start w:val="19"/>
      <w:numFmt w:val="decimal"/>
      <w:lvlText w:val="%1"/>
      <w:lvlJc w:val="left"/>
      <w:pPr>
        <w:ind w:left="975" w:hanging="975"/>
      </w:pPr>
      <w:rPr>
        <w:rFonts w:hint="default"/>
      </w:rPr>
    </w:lvl>
    <w:lvl w:ilvl="1">
      <w:start w:val="1"/>
      <w:numFmt w:val="decimal"/>
      <w:lvlText w:val="%1.%2"/>
      <w:lvlJc w:val="left"/>
      <w:pPr>
        <w:ind w:left="1065" w:hanging="975"/>
      </w:pPr>
      <w:rPr>
        <w:rFonts w:hint="default"/>
      </w:rPr>
    </w:lvl>
    <w:lvl w:ilvl="2">
      <w:start w:val="14"/>
      <w:numFmt w:val="decimal"/>
      <w:lvlText w:val="%1.%2.%3"/>
      <w:lvlJc w:val="left"/>
      <w:pPr>
        <w:ind w:left="1155" w:hanging="975"/>
      </w:pPr>
      <w:rPr>
        <w:rFonts w:hint="default"/>
      </w:rPr>
    </w:lvl>
    <w:lvl w:ilvl="3">
      <w:start w:val="1"/>
      <w:numFmt w:val="decimal"/>
      <w:lvlText w:val="%1.%2.%3.%4"/>
      <w:lvlJc w:val="left"/>
      <w:pPr>
        <w:ind w:left="1245" w:hanging="975"/>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18" w15:restartNumberingAfterBreak="0">
    <w:nsid w:val="1BD628C8"/>
    <w:multiLevelType w:val="hybridMultilevel"/>
    <w:tmpl w:val="3F5ABE10"/>
    <w:lvl w:ilvl="0" w:tplc="532AF3EC">
      <w:start w:val="1"/>
      <w:numFmt w:val="lowerLetter"/>
      <w:lvlText w:val="%1)"/>
      <w:lvlJc w:val="left"/>
      <w:pPr>
        <w:ind w:left="927" w:hanging="360"/>
      </w:pPr>
      <w:rPr>
        <w:rFonts w:hint="default"/>
        <w:color w:val="000000" w:themeColor="text1"/>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9"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0"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1" w15:restartNumberingAfterBreak="0">
    <w:nsid w:val="1CED656C"/>
    <w:multiLevelType w:val="multilevel"/>
    <w:tmpl w:val="A5EAB3A0"/>
    <w:lvl w:ilvl="0">
      <w:start w:val="16"/>
      <w:numFmt w:val="decimal"/>
      <w:lvlText w:val="%1"/>
      <w:lvlJc w:val="left"/>
      <w:pPr>
        <w:ind w:left="375" w:hanging="375"/>
      </w:pPr>
      <w:rPr>
        <w:rFonts w:hint="default"/>
        <w:b/>
      </w:rPr>
    </w:lvl>
    <w:lvl w:ilvl="1">
      <w:start w:val="1"/>
      <w:numFmt w:val="decimal"/>
      <w:lvlText w:val="%1.%2"/>
      <w:lvlJc w:val="left"/>
      <w:pPr>
        <w:ind w:left="375" w:hanging="375"/>
      </w:pPr>
      <w:rPr>
        <w:rFonts w:ascii="Arial" w:hAnsi="Arial" w:cs="Arial" w:hint="default"/>
        <w:b w:val="0"/>
        <w:color w:val="auto"/>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1D393821"/>
    <w:multiLevelType w:val="multilevel"/>
    <w:tmpl w:val="720E01B8"/>
    <w:lvl w:ilvl="0">
      <w:start w:val="1"/>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1D6B522F"/>
    <w:multiLevelType w:val="multilevel"/>
    <w:tmpl w:val="3E9C4BEA"/>
    <w:lvl w:ilvl="0">
      <w:start w:val="32"/>
      <w:numFmt w:val="decimal"/>
      <w:lvlText w:val="%1"/>
      <w:lvlJc w:val="left"/>
      <w:pPr>
        <w:ind w:left="375" w:hanging="375"/>
      </w:pPr>
      <w:rPr>
        <w:rFonts w:hint="default"/>
      </w:rPr>
    </w:lvl>
    <w:lvl w:ilvl="1">
      <w:start w:val="9"/>
      <w:numFmt w:val="decimal"/>
      <w:lvlText w:val="%1.%2"/>
      <w:lvlJc w:val="left"/>
      <w:pPr>
        <w:ind w:left="942" w:hanging="37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1F3733AD"/>
    <w:multiLevelType w:val="multilevel"/>
    <w:tmpl w:val="2DFC711A"/>
    <w:lvl w:ilvl="0">
      <w:start w:val="16"/>
      <w:numFmt w:val="decimal"/>
      <w:lvlText w:val="%1"/>
      <w:lvlJc w:val="left"/>
      <w:pPr>
        <w:ind w:left="645" w:hanging="645"/>
      </w:pPr>
      <w:rPr>
        <w:rFonts w:hint="default"/>
        <w:color w:val="auto"/>
      </w:rPr>
    </w:lvl>
    <w:lvl w:ilvl="1">
      <w:start w:val="1"/>
      <w:numFmt w:val="decimal"/>
      <w:lvlText w:val="%1.%2"/>
      <w:lvlJc w:val="left"/>
      <w:pPr>
        <w:ind w:left="645" w:hanging="645"/>
      </w:pPr>
      <w:rPr>
        <w:rFonts w:hint="default"/>
      </w:rPr>
    </w:lvl>
    <w:lvl w:ilvl="2">
      <w:start w:val="1"/>
      <w:numFmt w:val="decimal"/>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200225C0"/>
    <w:multiLevelType w:val="multilevel"/>
    <w:tmpl w:val="8C122EE6"/>
    <w:lvl w:ilvl="0">
      <w:start w:val="17"/>
      <w:numFmt w:val="decimal"/>
      <w:lvlText w:val="%1"/>
      <w:lvlJc w:val="left"/>
      <w:pPr>
        <w:ind w:left="720" w:hanging="360"/>
      </w:pPr>
      <w:rPr>
        <w:rFonts w:hint="default"/>
      </w:rPr>
    </w:lvl>
    <w:lvl w:ilvl="1">
      <w:start w:val="1"/>
      <w:numFmt w:val="decimal"/>
      <w:isLgl/>
      <w:lvlText w:val="%1.%2"/>
      <w:lvlJc w:val="left"/>
      <w:pPr>
        <w:ind w:left="502" w:hanging="360"/>
      </w:pPr>
      <w:rPr>
        <w:rFonts w:ascii="Arial" w:hAnsi="Arial" w:cs="Arial" w:hint="default"/>
        <w:b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7" w15:restartNumberingAfterBreak="0">
    <w:nsid w:val="209070FC"/>
    <w:multiLevelType w:val="hybridMultilevel"/>
    <w:tmpl w:val="7460140C"/>
    <w:styleLink w:val="Importovantl1"/>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8"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22CE6E7B"/>
    <w:multiLevelType w:val="multilevel"/>
    <w:tmpl w:val="8A2429E6"/>
    <w:lvl w:ilvl="0">
      <w:start w:val="19"/>
      <w:numFmt w:val="decimal"/>
      <w:lvlText w:val="%1"/>
      <w:lvlJc w:val="left"/>
      <w:pPr>
        <w:ind w:left="810" w:hanging="810"/>
      </w:pPr>
      <w:rPr>
        <w:rFonts w:hint="default"/>
      </w:rPr>
    </w:lvl>
    <w:lvl w:ilvl="1">
      <w:start w:val="1"/>
      <w:numFmt w:val="decimal"/>
      <w:lvlText w:val="%1.%2"/>
      <w:lvlJc w:val="left"/>
      <w:pPr>
        <w:ind w:left="1660" w:hanging="810"/>
      </w:pPr>
      <w:rPr>
        <w:rFonts w:hint="default"/>
      </w:rPr>
    </w:lvl>
    <w:lvl w:ilvl="2">
      <w:start w:val="19"/>
      <w:numFmt w:val="decimal"/>
      <w:lvlText w:val="%1.%2.%3"/>
      <w:lvlJc w:val="left"/>
      <w:pPr>
        <w:ind w:left="2510" w:hanging="810"/>
      </w:pPr>
      <w:rPr>
        <w:rFonts w:hint="default"/>
      </w:rPr>
    </w:lvl>
    <w:lvl w:ilvl="3">
      <w:start w:val="2"/>
      <w:numFmt w:val="decimal"/>
      <w:lvlText w:val="%1.%2.%3.%4"/>
      <w:lvlJc w:val="left"/>
      <w:pPr>
        <w:ind w:left="3362" w:hanging="81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0" w15:restartNumberingAfterBreak="0">
    <w:nsid w:val="23D66EB3"/>
    <w:multiLevelType w:val="hybridMultilevel"/>
    <w:tmpl w:val="DAE07D78"/>
    <w:lvl w:ilvl="0" w:tplc="041B0017">
      <w:start w:val="1"/>
      <w:numFmt w:val="lowerLetter"/>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1" w15:restartNumberingAfterBreak="0">
    <w:nsid w:val="243D78B4"/>
    <w:multiLevelType w:val="hybridMultilevel"/>
    <w:tmpl w:val="4BB48838"/>
    <w:lvl w:ilvl="0" w:tplc="072EAB26">
      <w:start w:val="14"/>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288E0BE7"/>
    <w:multiLevelType w:val="hybridMultilevel"/>
    <w:tmpl w:val="F696620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2A2879BC"/>
    <w:multiLevelType w:val="hybridMultilevel"/>
    <w:tmpl w:val="FD2061B4"/>
    <w:lvl w:ilvl="0" w:tplc="82DCA3A4">
      <w:start w:val="7"/>
      <w:numFmt w:val="decimal"/>
      <w:lvlText w:val="%1."/>
      <w:lvlJc w:val="left"/>
      <w:pPr>
        <w:ind w:left="360" w:hanging="360"/>
      </w:pPr>
      <w:rPr>
        <w:rFonts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2A443D8B"/>
    <w:multiLevelType w:val="multilevel"/>
    <w:tmpl w:val="9A46FF48"/>
    <w:lvl w:ilvl="0">
      <w:start w:val="29"/>
      <w:numFmt w:val="decimal"/>
      <w:lvlText w:val="%1"/>
      <w:lvlJc w:val="left"/>
      <w:pPr>
        <w:ind w:left="375" w:hanging="375"/>
      </w:pPr>
      <w:rPr>
        <w:rFonts w:hint="default"/>
      </w:rPr>
    </w:lvl>
    <w:lvl w:ilvl="1">
      <w:start w:val="1"/>
      <w:numFmt w:val="decimal"/>
      <w:lvlText w:val="%1.%2"/>
      <w:lvlJc w:val="left"/>
      <w:pPr>
        <w:ind w:left="517" w:hanging="375"/>
      </w:pPr>
      <w:rPr>
        <w:rFonts w:hint="default"/>
      </w:rPr>
    </w:lvl>
    <w:lvl w:ilvl="2">
      <w:start w:val="1"/>
      <w:numFmt w:val="decimal"/>
      <w:lvlText w:val="%1.%2.%3"/>
      <w:lvlJc w:val="left"/>
      <w:pPr>
        <w:ind w:left="4265"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6" w15:restartNumberingAfterBreak="0">
    <w:nsid w:val="2EF23225"/>
    <w:multiLevelType w:val="multilevel"/>
    <w:tmpl w:val="CF9E89DC"/>
    <w:lvl w:ilvl="0">
      <w:start w:val="20"/>
      <w:numFmt w:val="decimal"/>
      <w:lvlText w:val="%1"/>
      <w:lvlJc w:val="left"/>
      <w:pPr>
        <w:ind w:left="540" w:hanging="540"/>
      </w:pPr>
      <w:rPr>
        <w:rFonts w:hint="default"/>
      </w:rPr>
    </w:lvl>
    <w:lvl w:ilvl="1">
      <w:start w:val="8"/>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37" w15:restartNumberingAfterBreak="0">
    <w:nsid w:val="2FFB79B9"/>
    <w:multiLevelType w:val="multilevel"/>
    <w:tmpl w:val="0C24FB84"/>
    <w:lvl w:ilvl="0">
      <w:start w:val="19"/>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0602055"/>
    <w:multiLevelType w:val="multilevel"/>
    <w:tmpl w:val="00866382"/>
    <w:lvl w:ilvl="0">
      <w:start w:val="16"/>
      <w:numFmt w:val="decimal"/>
      <w:lvlText w:val="%1"/>
      <w:lvlJc w:val="left"/>
      <w:pPr>
        <w:ind w:left="540" w:hanging="540"/>
      </w:pPr>
      <w:rPr>
        <w:rFonts w:hint="default"/>
      </w:rPr>
    </w:lvl>
    <w:lvl w:ilvl="1">
      <w:start w:val="1"/>
      <w:numFmt w:val="decimal"/>
      <w:lvlText w:val="%1.%2"/>
      <w:lvlJc w:val="left"/>
      <w:pPr>
        <w:ind w:left="540" w:hanging="540"/>
      </w:pPr>
      <w:rPr>
        <w:rFonts w:ascii="Arial" w:hAnsi="Arial" w:cs="Arial" w:hint="default"/>
        <w:b w:val="0"/>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9"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15:restartNumberingAfterBreak="0">
    <w:nsid w:val="33283427"/>
    <w:multiLevelType w:val="multilevel"/>
    <w:tmpl w:val="60A89D44"/>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15:restartNumberingAfterBreak="0">
    <w:nsid w:val="34391981"/>
    <w:multiLevelType w:val="hybridMultilevel"/>
    <w:tmpl w:val="26561618"/>
    <w:lvl w:ilvl="0" w:tplc="041B0001">
      <w:start w:val="1"/>
      <w:numFmt w:val="bullet"/>
      <w:lvlText w:val=""/>
      <w:lvlJc w:val="left"/>
      <w:pPr>
        <w:ind w:left="2733" w:hanging="360"/>
      </w:pPr>
      <w:rPr>
        <w:rFonts w:ascii="Symbol" w:hAnsi="Symbol" w:hint="default"/>
      </w:rPr>
    </w:lvl>
    <w:lvl w:ilvl="1" w:tplc="041B0003" w:tentative="1">
      <w:start w:val="1"/>
      <w:numFmt w:val="bullet"/>
      <w:lvlText w:val="o"/>
      <w:lvlJc w:val="left"/>
      <w:pPr>
        <w:ind w:left="3453" w:hanging="360"/>
      </w:pPr>
      <w:rPr>
        <w:rFonts w:ascii="Courier New" w:hAnsi="Courier New" w:cs="Courier New" w:hint="default"/>
      </w:rPr>
    </w:lvl>
    <w:lvl w:ilvl="2" w:tplc="041B0005" w:tentative="1">
      <w:start w:val="1"/>
      <w:numFmt w:val="bullet"/>
      <w:lvlText w:val=""/>
      <w:lvlJc w:val="left"/>
      <w:pPr>
        <w:ind w:left="4173" w:hanging="360"/>
      </w:pPr>
      <w:rPr>
        <w:rFonts w:ascii="Wingdings" w:hAnsi="Wingdings" w:hint="default"/>
      </w:rPr>
    </w:lvl>
    <w:lvl w:ilvl="3" w:tplc="041B0001" w:tentative="1">
      <w:start w:val="1"/>
      <w:numFmt w:val="bullet"/>
      <w:lvlText w:val=""/>
      <w:lvlJc w:val="left"/>
      <w:pPr>
        <w:ind w:left="4893" w:hanging="360"/>
      </w:pPr>
      <w:rPr>
        <w:rFonts w:ascii="Symbol" w:hAnsi="Symbol" w:hint="default"/>
      </w:rPr>
    </w:lvl>
    <w:lvl w:ilvl="4" w:tplc="041B0003" w:tentative="1">
      <w:start w:val="1"/>
      <w:numFmt w:val="bullet"/>
      <w:lvlText w:val="o"/>
      <w:lvlJc w:val="left"/>
      <w:pPr>
        <w:ind w:left="5613" w:hanging="360"/>
      </w:pPr>
      <w:rPr>
        <w:rFonts w:ascii="Courier New" w:hAnsi="Courier New" w:cs="Courier New" w:hint="default"/>
      </w:rPr>
    </w:lvl>
    <w:lvl w:ilvl="5" w:tplc="041B0005" w:tentative="1">
      <w:start w:val="1"/>
      <w:numFmt w:val="bullet"/>
      <w:lvlText w:val=""/>
      <w:lvlJc w:val="left"/>
      <w:pPr>
        <w:ind w:left="6333" w:hanging="360"/>
      </w:pPr>
      <w:rPr>
        <w:rFonts w:ascii="Wingdings" w:hAnsi="Wingdings" w:hint="default"/>
      </w:rPr>
    </w:lvl>
    <w:lvl w:ilvl="6" w:tplc="041B0001" w:tentative="1">
      <w:start w:val="1"/>
      <w:numFmt w:val="bullet"/>
      <w:lvlText w:val=""/>
      <w:lvlJc w:val="left"/>
      <w:pPr>
        <w:ind w:left="7053" w:hanging="360"/>
      </w:pPr>
      <w:rPr>
        <w:rFonts w:ascii="Symbol" w:hAnsi="Symbol" w:hint="default"/>
      </w:rPr>
    </w:lvl>
    <w:lvl w:ilvl="7" w:tplc="041B0003" w:tentative="1">
      <w:start w:val="1"/>
      <w:numFmt w:val="bullet"/>
      <w:lvlText w:val="o"/>
      <w:lvlJc w:val="left"/>
      <w:pPr>
        <w:ind w:left="7773" w:hanging="360"/>
      </w:pPr>
      <w:rPr>
        <w:rFonts w:ascii="Courier New" w:hAnsi="Courier New" w:cs="Courier New" w:hint="default"/>
      </w:rPr>
    </w:lvl>
    <w:lvl w:ilvl="8" w:tplc="041B0005" w:tentative="1">
      <w:start w:val="1"/>
      <w:numFmt w:val="bullet"/>
      <w:lvlText w:val=""/>
      <w:lvlJc w:val="left"/>
      <w:pPr>
        <w:ind w:left="8493" w:hanging="360"/>
      </w:pPr>
      <w:rPr>
        <w:rFonts w:ascii="Wingdings" w:hAnsi="Wingdings" w:hint="default"/>
      </w:rPr>
    </w:lvl>
  </w:abstractNum>
  <w:abstractNum w:abstractNumId="43" w15:restartNumberingAfterBreak="0">
    <w:nsid w:val="351E0F49"/>
    <w:multiLevelType w:val="multilevel"/>
    <w:tmpl w:val="1582734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4" w15:restartNumberingAfterBreak="0">
    <w:nsid w:val="36AE608B"/>
    <w:multiLevelType w:val="multilevel"/>
    <w:tmpl w:val="1ECCC130"/>
    <w:lvl w:ilvl="0">
      <w:start w:val="31"/>
      <w:numFmt w:val="decimal"/>
      <w:lvlText w:val="%1"/>
      <w:lvlJc w:val="left"/>
      <w:pPr>
        <w:ind w:left="375" w:hanging="375"/>
      </w:pPr>
      <w:rPr>
        <w:rFonts w:hint="default"/>
      </w:rPr>
    </w:lvl>
    <w:lvl w:ilvl="1">
      <w:start w:val="1"/>
      <w:numFmt w:val="decimal"/>
      <w:lvlText w:val="%1.%2"/>
      <w:lvlJc w:val="left"/>
      <w:pPr>
        <w:ind w:left="8172"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37A56545"/>
    <w:multiLevelType w:val="hybridMultilevel"/>
    <w:tmpl w:val="AF1C5BEE"/>
    <w:numStyleLink w:val="Importovantl2"/>
  </w:abstractNum>
  <w:abstractNum w:abstractNumId="46" w15:restartNumberingAfterBreak="0">
    <w:nsid w:val="37AB5A2D"/>
    <w:multiLevelType w:val="hybridMultilevel"/>
    <w:tmpl w:val="E7C6136C"/>
    <w:lvl w:ilvl="0" w:tplc="11BA7E90">
      <w:numFmt w:val="bullet"/>
      <w:lvlText w:val="-"/>
      <w:lvlJc w:val="left"/>
      <w:pPr>
        <w:ind w:left="1080" w:hanging="360"/>
      </w:pPr>
      <w:rPr>
        <w:rFonts w:ascii="Calibri" w:eastAsia="Calibr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7" w15:restartNumberingAfterBreak="0">
    <w:nsid w:val="37C6713B"/>
    <w:multiLevelType w:val="hybridMultilevel"/>
    <w:tmpl w:val="753273B4"/>
    <w:lvl w:ilvl="0" w:tplc="041B000F">
      <w:start w:val="1"/>
      <w:numFmt w:val="decimal"/>
      <w:lvlText w:val="%1."/>
      <w:lvlJc w:val="left"/>
      <w:pPr>
        <w:ind w:left="3555" w:hanging="360"/>
      </w:pPr>
    </w:lvl>
    <w:lvl w:ilvl="1" w:tplc="041B0019" w:tentative="1">
      <w:start w:val="1"/>
      <w:numFmt w:val="lowerLetter"/>
      <w:lvlText w:val="%2."/>
      <w:lvlJc w:val="left"/>
      <w:pPr>
        <w:ind w:left="4275" w:hanging="360"/>
      </w:pPr>
    </w:lvl>
    <w:lvl w:ilvl="2" w:tplc="041B001B" w:tentative="1">
      <w:start w:val="1"/>
      <w:numFmt w:val="lowerRoman"/>
      <w:lvlText w:val="%3."/>
      <w:lvlJc w:val="right"/>
      <w:pPr>
        <w:ind w:left="4995" w:hanging="180"/>
      </w:pPr>
    </w:lvl>
    <w:lvl w:ilvl="3" w:tplc="041B000F" w:tentative="1">
      <w:start w:val="1"/>
      <w:numFmt w:val="decimal"/>
      <w:lvlText w:val="%4."/>
      <w:lvlJc w:val="left"/>
      <w:pPr>
        <w:ind w:left="5715" w:hanging="360"/>
      </w:pPr>
    </w:lvl>
    <w:lvl w:ilvl="4" w:tplc="041B0019" w:tentative="1">
      <w:start w:val="1"/>
      <w:numFmt w:val="lowerLetter"/>
      <w:lvlText w:val="%5."/>
      <w:lvlJc w:val="left"/>
      <w:pPr>
        <w:ind w:left="6435" w:hanging="360"/>
      </w:pPr>
    </w:lvl>
    <w:lvl w:ilvl="5" w:tplc="041B001B" w:tentative="1">
      <w:start w:val="1"/>
      <w:numFmt w:val="lowerRoman"/>
      <w:lvlText w:val="%6."/>
      <w:lvlJc w:val="right"/>
      <w:pPr>
        <w:ind w:left="7155" w:hanging="180"/>
      </w:pPr>
    </w:lvl>
    <w:lvl w:ilvl="6" w:tplc="041B000F" w:tentative="1">
      <w:start w:val="1"/>
      <w:numFmt w:val="decimal"/>
      <w:lvlText w:val="%7."/>
      <w:lvlJc w:val="left"/>
      <w:pPr>
        <w:ind w:left="7875" w:hanging="360"/>
      </w:pPr>
    </w:lvl>
    <w:lvl w:ilvl="7" w:tplc="041B0019" w:tentative="1">
      <w:start w:val="1"/>
      <w:numFmt w:val="lowerLetter"/>
      <w:lvlText w:val="%8."/>
      <w:lvlJc w:val="left"/>
      <w:pPr>
        <w:ind w:left="8595" w:hanging="360"/>
      </w:pPr>
    </w:lvl>
    <w:lvl w:ilvl="8" w:tplc="041B001B" w:tentative="1">
      <w:start w:val="1"/>
      <w:numFmt w:val="lowerRoman"/>
      <w:lvlText w:val="%9."/>
      <w:lvlJc w:val="right"/>
      <w:pPr>
        <w:ind w:left="9315" w:hanging="180"/>
      </w:pPr>
    </w:lvl>
  </w:abstractNum>
  <w:abstractNum w:abstractNumId="48"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0" w15:restartNumberingAfterBreak="0">
    <w:nsid w:val="3F5E2E10"/>
    <w:multiLevelType w:val="hybridMultilevel"/>
    <w:tmpl w:val="9B4C5D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52" w15:restartNumberingAfterBreak="0">
    <w:nsid w:val="428B0455"/>
    <w:multiLevelType w:val="singleLevel"/>
    <w:tmpl w:val="DB24B060"/>
    <w:lvl w:ilvl="0">
      <w:start w:val="1"/>
      <w:numFmt w:val="decimal"/>
      <w:pStyle w:val="normalitalic"/>
      <w:lvlText w:val="%1)"/>
      <w:legacy w:legacy="1" w:legacySpace="0" w:legacyIndent="567"/>
      <w:lvlJc w:val="left"/>
      <w:pPr>
        <w:ind w:left="567" w:hanging="567"/>
      </w:pPr>
      <w:rPr>
        <w:rFonts w:cs="Times New Roman"/>
      </w:rPr>
    </w:lvl>
  </w:abstractNum>
  <w:abstractNum w:abstractNumId="53" w15:restartNumberingAfterBreak="0">
    <w:nsid w:val="464B7E7A"/>
    <w:multiLevelType w:val="hybridMultilevel"/>
    <w:tmpl w:val="F98AA9A0"/>
    <w:lvl w:ilvl="0" w:tplc="E61C5088">
      <w:start w:val="2"/>
      <w:numFmt w:val="decimal"/>
      <w:lvlText w:val="%1."/>
      <w:lvlJc w:val="left"/>
      <w:pPr>
        <w:ind w:left="502" w:hanging="360"/>
      </w:pPr>
      <w:rPr>
        <w:rFonts w:hint="default"/>
        <w:b w:val="0"/>
      </w:rPr>
    </w:lvl>
    <w:lvl w:ilvl="1" w:tplc="DC74D922" w:tentative="1">
      <w:start w:val="1"/>
      <w:numFmt w:val="lowerLetter"/>
      <w:lvlText w:val="%2."/>
      <w:lvlJc w:val="left"/>
      <w:pPr>
        <w:ind w:left="1080" w:hanging="360"/>
      </w:pPr>
    </w:lvl>
    <w:lvl w:ilvl="2" w:tplc="6EC03EE2" w:tentative="1">
      <w:start w:val="1"/>
      <w:numFmt w:val="lowerRoman"/>
      <w:lvlText w:val="%3."/>
      <w:lvlJc w:val="right"/>
      <w:pPr>
        <w:ind w:left="1800" w:hanging="180"/>
      </w:pPr>
    </w:lvl>
    <w:lvl w:ilvl="3" w:tplc="E5F21236" w:tentative="1">
      <w:start w:val="1"/>
      <w:numFmt w:val="decimal"/>
      <w:lvlText w:val="%4."/>
      <w:lvlJc w:val="left"/>
      <w:pPr>
        <w:ind w:left="2520" w:hanging="360"/>
      </w:pPr>
    </w:lvl>
    <w:lvl w:ilvl="4" w:tplc="E2987318" w:tentative="1">
      <w:start w:val="1"/>
      <w:numFmt w:val="lowerLetter"/>
      <w:lvlText w:val="%5."/>
      <w:lvlJc w:val="left"/>
      <w:pPr>
        <w:ind w:left="3240" w:hanging="360"/>
      </w:pPr>
    </w:lvl>
    <w:lvl w:ilvl="5" w:tplc="DFAEB0CC" w:tentative="1">
      <w:start w:val="1"/>
      <w:numFmt w:val="lowerRoman"/>
      <w:lvlText w:val="%6."/>
      <w:lvlJc w:val="right"/>
      <w:pPr>
        <w:ind w:left="3960" w:hanging="180"/>
      </w:pPr>
    </w:lvl>
    <w:lvl w:ilvl="6" w:tplc="1B60A1F6" w:tentative="1">
      <w:start w:val="1"/>
      <w:numFmt w:val="decimal"/>
      <w:lvlText w:val="%7."/>
      <w:lvlJc w:val="left"/>
      <w:pPr>
        <w:ind w:left="4680" w:hanging="360"/>
      </w:pPr>
    </w:lvl>
    <w:lvl w:ilvl="7" w:tplc="F0581BD8" w:tentative="1">
      <w:start w:val="1"/>
      <w:numFmt w:val="lowerLetter"/>
      <w:lvlText w:val="%8."/>
      <w:lvlJc w:val="left"/>
      <w:pPr>
        <w:ind w:left="5400" w:hanging="360"/>
      </w:pPr>
    </w:lvl>
    <w:lvl w:ilvl="8" w:tplc="AB9AC13C" w:tentative="1">
      <w:start w:val="1"/>
      <w:numFmt w:val="lowerRoman"/>
      <w:lvlText w:val="%9."/>
      <w:lvlJc w:val="right"/>
      <w:pPr>
        <w:ind w:left="6120" w:hanging="180"/>
      </w:pPr>
    </w:lvl>
  </w:abstractNum>
  <w:abstractNum w:abstractNumId="54" w15:restartNumberingAfterBreak="0">
    <w:nsid w:val="4749739B"/>
    <w:multiLevelType w:val="multilevel"/>
    <w:tmpl w:val="2E4C5E00"/>
    <w:lvl w:ilvl="0">
      <w:start w:val="14"/>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5"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color w:val="00000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6" w15:restartNumberingAfterBreak="0">
    <w:nsid w:val="4A304F6F"/>
    <w:multiLevelType w:val="multilevel"/>
    <w:tmpl w:val="B602E98C"/>
    <w:lvl w:ilvl="0">
      <w:start w:val="1"/>
      <w:numFmt w:val="decimal"/>
      <w:lvlText w:val="%1."/>
      <w:lvlJc w:val="left"/>
      <w:pPr>
        <w:tabs>
          <w:tab w:val="num" w:pos="738"/>
        </w:tabs>
        <w:ind w:left="738" w:hanging="454"/>
      </w:pPr>
      <w:rPr>
        <w:rFonts w:cs="Times New Roman" w:hint="default"/>
        <w:b/>
        <w:bCs/>
        <w:i w:val="0"/>
        <w:iCs w:val="0"/>
        <w:color w:val="auto"/>
      </w:rPr>
    </w:lvl>
    <w:lvl w:ilvl="1">
      <w:start w:val="4"/>
      <w:numFmt w:val="decimal"/>
      <w:isLgl/>
      <w:lvlText w:val="%1.%2"/>
      <w:lvlJc w:val="left"/>
      <w:pPr>
        <w:tabs>
          <w:tab w:val="num" w:pos="284"/>
        </w:tabs>
        <w:ind w:left="824" w:hanging="360"/>
      </w:pPr>
      <w:rPr>
        <w:rFonts w:cs="Times New Roman" w:hint="default"/>
        <w:b w:val="0"/>
        <w:color w:val="000000"/>
      </w:rPr>
    </w:lvl>
    <w:lvl w:ilvl="2">
      <w:start w:val="1"/>
      <w:numFmt w:val="decimal"/>
      <w:isLgl/>
      <w:lvlText w:val="%1.%2.%3"/>
      <w:lvlJc w:val="left"/>
      <w:pPr>
        <w:tabs>
          <w:tab w:val="num" w:pos="284"/>
        </w:tabs>
        <w:ind w:left="1184" w:hanging="720"/>
      </w:pPr>
      <w:rPr>
        <w:rFonts w:cs="Times New Roman" w:hint="default"/>
        <w:color w:val="000000"/>
      </w:rPr>
    </w:lvl>
    <w:lvl w:ilvl="3">
      <w:start w:val="1"/>
      <w:numFmt w:val="decimalZero"/>
      <w:isLgl/>
      <w:lvlText w:val="%1.%2.%3.%4"/>
      <w:lvlJc w:val="left"/>
      <w:pPr>
        <w:tabs>
          <w:tab w:val="num" w:pos="284"/>
        </w:tabs>
        <w:ind w:left="1184" w:hanging="720"/>
      </w:pPr>
      <w:rPr>
        <w:rFonts w:cs="Times New Roman" w:hint="default"/>
        <w:color w:val="000000"/>
      </w:rPr>
    </w:lvl>
    <w:lvl w:ilvl="4">
      <w:start w:val="1"/>
      <w:numFmt w:val="decimal"/>
      <w:isLgl/>
      <w:lvlText w:val="%1.%2.%3.%4.%5"/>
      <w:lvlJc w:val="left"/>
      <w:pPr>
        <w:tabs>
          <w:tab w:val="num" w:pos="284"/>
        </w:tabs>
        <w:ind w:left="1544" w:hanging="1080"/>
      </w:pPr>
      <w:rPr>
        <w:rFonts w:cs="Times New Roman" w:hint="default"/>
        <w:color w:val="000000"/>
      </w:rPr>
    </w:lvl>
    <w:lvl w:ilvl="5">
      <w:start w:val="1"/>
      <w:numFmt w:val="decimal"/>
      <w:isLgl/>
      <w:lvlText w:val="%1.%2.%3.%4.%5.%6"/>
      <w:lvlJc w:val="left"/>
      <w:pPr>
        <w:tabs>
          <w:tab w:val="num" w:pos="284"/>
        </w:tabs>
        <w:ind w:left="1544" w:hanging="1080"/>
      </w:pPr>
      <w:rPr>
        <w:rFonts w:cs="Times New Roman" w:hint="default"/>
        <w:color w:val="000000"/>
      </w:rPr>
    </w:lvl>
    <w:lvl w:ilvl="6">
      <w:start w:val="1"/>
      <w:numFmt w:val="decimal"/>
      <w:isLgl/>
      <w:lvlText w:val="%1.%2.%3.%4.%5.%6.%7"/>
      <w:lvlJc w:val="left"/>
      <w:pPr>
        <w:tabs>
          <w:tab w:val="num" w:pos="284"/>
        </w:tabs>
        <w:ind w:left="1904" w:hanging="1440"/>
      </w:pPr>
      <w:rPr>
        <w:rFonts w:cs="Times New Roman" w:hint="default"/>
        <w:color w:val="000000"/>
      </w:rPr>
    </w:lvl>
    <w:lvl w:ilvl="7">
      <w:start w:val="1"/>
      <w:numFmt w:val="decimal"/>
      <w:isLgl/>
      <w:lvlText w:val="%1.%2.%3.%4.%5.%6.%7.%8"/>
      <w:lvlJc w:val="left"/>
      <w:pPr>
        <w:tabs>
          <w:tab w:val="num" w:pos="284"/>
        </w:tabs>
        <w:ind w:left="1904" w:hanging="1440"/>
      </w:pPr>
      <w:rPr>
        <w:rFonts w:cs="Times New Roman" w:hint="default"/>
        <w:color w:val="000000"/>
      </w:rPr>
    </w:lvl>
    <w:lvl w:ilvl="8">
      <w:start w:val="1"/>
      <w:numFmt w:val="decimal"/>
      <w:isLgl/>
      <w:lvlText w:val="%1.%2.%3.%4.%5.%6.%7.%8.%9"/>
      <w:lvlJc w:val="left"/>
      <w:pPr>
        <w:tabs>
          <w:tab w:val="num" w:pos="284"/>
        </w:tabs>
        <w:ind w:left="2264" w:hanging="1800"/>
      </w:pPr>
      <w:rPr>
        <w:rFonts w:cs="Times New Roman" w:hint="default"/>
        <w:color w:val="000000"/>
      </w:rPr>
    </w:lvl>
  </w:abstractNum>
  <w:abstractNum w:abstractNumId="57" w15:restartNumberingAfterBreak="0">
    <w:nsid w:val="4A782902"/>
    <w:multiLevelType w:val="multilevel"/>
    <w:tmpl w:val="C5E4609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8" w15:restartNumberingAfterBreak="0">
    <w:nsid w:val="4AF13A1F"/>
    <w:multiLevelType w:val="hybridMultilevel"/>
    <w:tmpl w:val="A9F24C0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0" w15:restartNumberingAfterBreak="0">
    <w:nsid w:val="57314A17"/>
    <w:multiLevelType w:val="multilevel"/>
    <w:tmpl w:val="1F402AFC"/>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cs="Arial" w:hint="default"/>
        <w:b w:val="0"/>
        <w:sz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1" w15:restartNumberingAfterBreak="0">
    <w:nsid w:val="581308E8"/>
    <w:multiLevelType w:val="multilevel"/>
    <w:tmpl w:val="9D0437F2"/>
    <w:lvl w:ilvl="0">
      <w:start w:val="19"/>
      <w:numFmt w:val="decimal"/>
      <w:lvlText w:val="%1"/>
      <w:lvlJc w:val="left"/>
      <w:pPr>
        <w:ind w:left="720" w:hanging="360"/>
      </w:pPr>
      <w:rPr>
        <w:rFonts w:hint="default"/>
      </w:rPr>
    </w:lvl>
    <w:lvl w:ilvl="1">
      <w:start w:val="2"/>
      <w:numFmt w:val="decimal"/>
      <w:isLgl/>
      <w:lvlText w:val="%1.%2"/>
      <w:lvlJc w:val="left"/>
      <w:pPr>
        <w:ind w:left="1070" w:hanging="360"/>
      </w:pPr>
      <w:rPr>
        <w:rFonts w:hint="default"/>
        <w:b w:val="0"/>
        <w:color w:val="auto"/>
      </w:rPr>
    </w:lvl>
    <w:lvl w:ilvl="2">
      <w:start w:val="3"/>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2" w15:restartNumberingAfterBreak="0">
    <w:nsid w:val="592951AD"/>
    <w:multiLevelType w:val="multilevel"/>
    <w:tmpl w:val="5F26CE88"/>
    <w:lvl w:ilvl="0">
      <w:start w:val="33"/>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63"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64" w15:restartNumberingAfterBreak="0">
    <w:nsid w:val="5ACB6F5B"/>
    <w:multiLevelType w:val="multilevel"/>
    <w:tmpl w:val="5F5000F6"/>
    <w:lvl w:ilvl="0">
      <w:start w:val="27"/>
      <w:numFmt w:val="decimal"/>
      <w:lvlText w:val="%1"/>
      <w:lvlJc w:val="left"/>
      <w:pPr>
        <w:ind w:left="420" w:hanging="420"/>
      </w:pPr>
      <w:rPr>
        <w:rFonts w:asciiTheme="minorHAnsi" w:hAnsiTheme="minorHAnsi" w:hint="default"/>
        <w:sz w:val="24"/>
      </w:rPr>
    </w:lvl>
    <w:lvl w:ilvl="1">
      <w:start w:val="1"/>
      <w:numFmt w:val="decimal"/>
      <w:lvlText w:val="%1.%2"/>
      <w:lvlJc w:val="left"/>
      <w:pPr>
        <w:ind w:left="562" w:hanging="420"/>
      </w:pPr>
      <w:rPr>
        <w:rFonts w:ascii="Arial" w:hAnsi="Arial" w:cs="Arial" w:hint="default"/>
        <w:b w:val="0"/>
        <w:sz w:val="20"/>
        <w:szCs w:val="20"/>
      </w:rPr>
    </w:lvl>
    <w:lvl w:ilvl="2">
      <w:start w:val="1"/>
      <w:numFmt w:val="decimal"/>
      <w:lvlText w:val="%1.%2.%3"/>
      <w:lvlJc w:val="left"/>
      <w:pPr>
        <w:ind w:left="1004" w:hanging="720"/>
      </w:pPr>
      <w:rPr>
        <w:rFonts w:asciiTheme="minorHAnsi" w:hAnsiTheme="minorHAnsi" w:hint="default"/>
        <w:sz w:val="24"/>
      </w:rPr>
    </w:lvl>
    <w:lvl w:ilvl="3">
      <w:start w:val="1"/>
      <w:numFmt w:val="decimal"/>
      <w:lvlText w:val="%1.%2.%3.%4"/>
      <w:lvlJc w:val="left"/>
      <w:pPr>
        <w:ind w:left="1146" w:hanging="720"/>
      </w:pPr>
      <w:rPr>
        <w:rFonts w:asciiTheme="minorHAnsi" w:hAnsiTheme="minorHAnsi" w:hint="default"/>
        <w:sz w:val="24"/>
      </w:rPr>
    </w:lvl>
    <w:lvl w:ilvl="4">
      <w:start w:val="1"/>
      <w:numFmt w:val="decimal"/>
      <w:lvlText w:val="%1.%2.%3.%4.%5"/>
      <w:lvlJc w:val="left"/>
      <w:pPr>
        <w:ind w:left="1648" w:hanging="1080"/>
      </w:pPr>
      <w:rPr>
        <w:rFonts w:asciiTheme="minorHAnsi" w:hAnsiTheme="minorHAnsi" w:hint="default"/>
        <w:sz w:val="24"/>
      </w:rPr>
    </w:lvl>
    <w:lvl w:ilvl="5">
      <w:start w:val="1"/>
      <w:numFmt w:val="decimal"/>
      <w:lvlText w:val="%1.%2.%3.%4.%5.%6"/>
      <w:lvlJc w:val="left"/>
      <w:pPr>
        <w:ind w:left="1790" w:hanging="1080"/>
      </w:pPr>
      <w:rPr>
        <w:rFonts w:asciiTheme="minorHAnsi" w:hAnsiTheme="minorHAnsi" w:hint="default"/>
        <w:sz w:val="24"/>
      </w:rPr>
    </w:lvl>
    <w:lvl w:ilvl="6">
      <w:start w:val="1"/>
      <w:numFmt w:val="decimal"/>
      <w:lvlText w:val="%1.%2.%3.%4.%5.%6.%7"/>
      <w:lvlJc w:val="left"/>
      <w:pPr>
        <w:ind w:left="2292" w:hanging="1440"/>
      </w:pPr>
      <w:rPr>
        <w:rFonts w:asciiTheme="minorHAnsi" w:hAnsiTheme="minorHAnsi" w:hint="default"/>
        <w:sz w:val="24"/>
      </w:rPr>
    </w:lvl>
    <w:lvl w:ilvl="7">
      <w:start w:val="1"/>
      <w:numFmt w:val="decimal"/>
      <w:lvlText w:val="%1.%2.%3.%4.%5.%6.%7.%8"/>
      <w:lvlJc w:val="left"/>
      <w:pPr>
        <w:ind w:left="2434" w:hanging="1440"/>
      </w:pPr>
      <w:rPr>
        <w:rFonts w:asciiTheme="minorHAnsi" w:hAnsiTheme="minorHAnsi" w:hint="default"/>
        <w:sz w:val="24"/>
      </w:rPr>
    </w:lvl>
    <w:lvl w:ilvl="8">
      <w:start w:val="1"/>
      <w:numFmt w:val="decimal"/>
      <w:lvlText w:val="%1.%2.%3.%4.%5.%6.%7.%8.%9"/>
      <w:lvlJc w:val="left"/>
      <w:pPr>
        <w:ind w:left="2936" w:hanging="1800"/>
      </w:pPr>
      <w:rPr>
        <w:rFonts w:asciiTheme="minorHAnsi" w:hAnsiTheme="minorHAnsi" w:hint="default"/>
        <w:sz w:val="24"/>
      </w:rPr>
    </w:lvl>
  </w:abstractNum>
  <w:abstractNum w:abstractNumId="65"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6" w15:restartNumberingAfterBreak="0">
    <w:nsid w:val="5FBF5F77"/>
    <w:multiLevelType w:val="multilevel"/>
    <w:tmpl w:val="3ECEEC00"/>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ascii="Arial" w:hAnsi="Arial" w:cs="Arial" w:hint="default"/>
        <w:b w:val="0"/>
        <w:bCs w:val="0"/>
        <w:color w:val="000000"/>
        <w:sz w:val="20"/>
        <w:szCs w:val="20"/>
      </w:rPr>
    </w:lvl>
    <w:lvl w:ilvl="2">
      <w:start w:val="1"/>
      <w:numFmt w:val="decimal"/>
      <w:lvlText w:val="%1.%2.%3"/>
      <w:lvlJc w:val="left"/>
      <w:pPr>
        <w:tabs>
          <w:tab w:val="num" w:pos="720"/>
        </w:tabs>
        <w:ind w:left="720" w:hanging="720"/>
      </w:pPr>
      <w:rPr>
        <w:rFonts w:ascii="Times New Roman" w:hAnsi="Times New Roman" w:cs="Times New Roman" w:hint="default"/>
        <w:b w:val="0"/>
        <w:bCs w:val="0"/>
        <w:color w:val="auto"/>
        <w:sz w:val="24"/>
        <w:szCs w:val="24"/>
      </w:rPr>
    </w:lvl>
    <w:lvl w:ilvl="3">
      <w:start w:val="1"/>
      <w:numFmt w:val="decimal"/>
      <w:lvlText w:val="%1.%2.%3.%4"/>
      <w:lvlJc w:val="left"/>
      <w:pPr>
        <w:tabs>
          <w:tab w:val="num" w:pos="720"/>
        </w:tabs>
        <w:ind w:left="720" w:hanging="720"/>
      </w:pPr>
      <w:rPr>
        <w:rFonts w:ascii="Times New Roman" w:hAnsi="Times New Roman" w:cs="Times New Roman" w:hint="default"/>
        <w:b w:val="0"/>
        <w:bCs w:val="0"/>
        <w:color w:val="auto"/>
        <w:sz w:val="24"/>
        <w:szCs w:val="24"/>
      </w:rPr>
    </w:lvl>
    <w:lvl w:ilvl="4">
      <w:start w:val="1"/>
      <w:numFmt w:val="decimal"/>
      <w:lvlText w:val="%1.%2.%3.%4.%5"/>
      <w:lvlJc w:val="left"/>
      <w:pPr>
        <w:tabs>
          <w:tab w:val="num" w:pos="1080"/>
        </w:tabs>
        <w:ind w:left="1080" w:hanging="1080"/>
      </w:pPr>
      <w:rPr>
        <w:rFonts w:ascii="Times New Roman" w:hAnsi="Times New Roman" w:cs="Times New Roman" w:hint="default"/>
        <w:b w:val="0"/>
        <w:bCs w:val="0"/>
        <w:color w:val="auto"/>
        <w:sz w:val="24"/>
        <w:szCs w:val="24"/>
      </w:rPr>
    </w:lvl>
    <w:lvl w:ilvl="5">
      <w:start w:val="1"/>
      <w:numFmt w:val="decimal"/>
      <w:lvlText w:val="%1.%2.%3.%4.%5.%6"/>
      <w:lvlJc w:val="left"/>
      <w:pPr>
        <w:tabs>
          <w:tab w:val="num" w:pos="1080"/>
        </w:tabs>
        <w:ind w:left="1080" w:hanging="1080"/>
      </w:pPr>
      <w:rPr>
        <w:rFonts w:ascii="Times New Roman" w:hAnsi="Times New Roman" w:cs="Times New Roman" w:hint="default"/>
        <w:b w:val="0"/>
        <w:bCs w:val="0"/>
        <w:color w:val="auto"/>
        <w:sz w:val="24"/>
        <w:szCs w:val="24"/>
      </w:rPr>
    </w:lvl>
    <w:lvl w:ilvl="6">
      <w:start w:val="1"/>
      <w:numFmt w:val="decimal"/>
      <w:lvlText w:val="%1.%2.%3.%4.%5.%6.%7"/>
      <w:lvlJc w:val="left"/>
      <w:pPr>
        <w:tabs>
          <w:tab w:val="num" w:pos="1440"/>
        </w:tabs>
        <w:ind w:left="1440" w:hanging="1440"/>
      </w:pPr>
      <w:rPr>
        <w:rFonts w:ascii="Times New Roman" w:hAnsi="Times New Roman" w:cs="Times New Roman" w:hint="default"/>
        <w:b w:val="0"/>
        <w:bCs w:val="0"/>
        <w:color w:val="auto"/>
        <w:sz w:val="24"/>
        <w:szCs w:val="24"/>
      </w:rPr>
    </w:lvl>
    <w:lvl w:ilvl="7">
      <w:start w:val="1"/>
      <w:numFmt w:val="decimal"/>
      <w:lvlText w:val="%1.%2.%3.%4.%5.%6.%7.%8"/>
      <w:lvlJc w:val="left"/>
      <w:pPr>
        <w:tabs>
          <w:tab w:val="num" w:pos="1440"/>
        </w:tabs>
        <w:ind w:left="1440" w:hanging="1440"/>
      </w:pPr>
      <w:rPr>
        <w:rFonts w:ascii="Times New Roman" w:hAnsi="Times New Roman" w:cs="Times New Roman" w:hint="default"/>
        <w:b w:val="0"/>
        <w:bCs w:val="0"/>
        <w:color w:val="auto"/>
        <w:sz w:val="24"/>
        <w:szCs w:val="24"/>
      </w:rPr>
    </w:lvl>
    <w:lvl w:ilvl="8">
      <w:start w:val="1"/>
      <w:numFmt w:val="decimal"/>
      <w:lvlText w:val="%1.%2.%3.%4.%5.%6.%7.%8.%9"/>
      <w:lvlJc w:val="left"/>
      <w:pPr>
        <w:tabs>
          <w:tab w:val="num" w:pos="1800"/>
        </w:tabs>
        <w:ind w:left="1800" w:hanging="1800"/>
      </w:pPr>
      <w:rPr>
        <w:rFonts w:ascii="Times New Roman" w:hAnsi="Times New Roman" w:cs="Times New Roman" w:hint="default"/>
        <w:b w:val="0"/>
        <w:bCs w:val="0"/>
        <w:color w:val="auto"/>
        <w:sz w:val="24"/>
        <w:szCs w:val="24"/>
      </w:rPr>
    </w:lvl>
  </w:abstractNum>
  <w:abstractNum w:abstractNumId="67" w15:restartNumberingAfterBreak="0">
    <w:nsid w:val="610E146C"/>
    <w:multiLevelType w:val="multilevel"/>
    <w:tmpl w:val="063691B4"/>
    <w:lvl w:ilvl="0">
      <w:start w:val="1"/>
      <w:numFmt w:val="decimal"/>
      <w:lvlText w:val="%1"/>
      <w:lvlJc w:val="left"/>
      <w:pPr>
        <w:tabs>
          <w:tab w:val="num" w:pos="719"/>
        </w:tabs>
        <w:ind w:left="719" w:hanging="435"/>
      </w:pPr>
      <w:rPr>
        <w:rFonts w:hint="default"/>
      </w:rPr>
    </w:lvl>
    <w:lvl w:ilvl="1">
      <w:start w:val="1"/>
      <w:numFmt w:val="decimal"/>
      <w:lvlText w:val="%1.%2"/>
      <w:lvlJc w:val="left"/>
      <w:pPr>
        <w:tabs>
          <w:tab w:val="num" w:pos="1695"/>
        </w:tabs>
        <w:ind w:left="1695" w:hanging="435"/>
      </w:pPr>
      <w:rPr>
        <w:rFonts w:ascii="Arial" w:hAnsi="Arial" w:cs="Arial" w:hint="default"/>
        <w:b w:val="0"/>
        <w:color w:val="auto"/>
        <w:sz w:val="20"/>
        <w:szCs w:val="20"/>
      </w:rPr>
    </w:lvl>
    <w:lvl w:ilvl="2">
      <w:start w:val="1"/>
      <w:numFmt w:val="decimal"/>
      <w:lvlText w:val="%1.%2.%3"/>
      <w:lvlJc w:val="left"/>
      <w:pPr>
        <w:tabs>
          <w:tab w:val="num" w:pos="2488"/>
        </w:tabs>
        <w:ind w:left="2488" w:hanging="720"/>
      </w:pPr>
      <w:rPr>
        <w:rFonts w:hint="default"/>
        <w:b w:val="0"/>
        <w:sz w:val="20"/>
        <w:szCs w:val="20"/>
      </w:rPr>
    </w:lvl>
    <w:lvl w:ilvl="3">
      <w:start w:val="1"/>
      <w:numFmt w:val="decimal"/>
      <w:lvlText w:val="%1.%2.%3.%4"/>
      <w:lvlJc w:val="left"/>
      <w:pPr>
        <w:tabs>
          <w:tab w:val="num" w:pos="3372"/>
        </w:tabs>
        <w:ind w:left="3372" w:hanging="720"/>
      </w:pPr>
      <w:rPr>
        <w:rFonts w:ascii="Arial" w:hAnsi="Arial" w:cs="Arial" w:hint="default"/>
        <w:b w:val="0"/>
        <w:sz w:val="20"/>
        <w:szCs w:val="20"/>
      </w:rPr>
    </w:lvl>
    <w:lvl w:ilvl="4">
      <w:start w:val="1"/>
      <w:numFmt w:val="decimal"/>
      <w:lvlText w:val="%1.%2.%3.%4.%5"/>
      <w:lvlJc w:val="left"/>
      <w:pPr>
        <w:tabs>
          <w:tab w:val="num" w:pos="4616"/>
        </w:tabs>
        <w:ind w:left="4616" w:hanging="1080"/>
      </w:pPr>
      <w:rPr>
        <w:rFonts w:hint="default"/>
      </w:rPr>
    </w:lvl>
    <w:lvl w:ilvl="5">
      <w:start w:val="1"/>
      <w:numFmt w:val="decimal"/>
      <w:lvlText w:val="%1.%2.%3.%4.%5.%6"/>
      <w:lvlJc w:val="left"/>
      <w:pPr>
        <w:tabs>
          <w:tab w:val="num" w:pos="5500"/>
        </w:tabs>
        <w:ind w:left="5500" w:hanging="1080"/>
      </w:pPr>
      <w:rPr>
        <w:rFonts w:hint="default"/>
      </w:rPr>
    </w:lvl>
    <w:lvl w:ilvl="6">
      <w:start w:val="1"/>
      <w:numFmt w:val="decimal"/>
      <w:lvlText w:val="%1.%2.%3.%4.%5.%6.%7"/>
      <w:lvlJc w:val="left"/>
      <w:pPr>
        <w:tabs>
          <w:tab w:val="num" w:pos="6744"/>
        </w:tabs>
        <w:ind w:left="6744" w:hanging="1440"/>
      </w:pPr>
      <w:rPr>
        <w:rFonts w:hint="default"/>
      </w:rPr>
    </w:lvl>
    <w:lvl w:ilvl="7">
      <w:start w:val="1"/>
      <w:numFmt w:val="decimal"/>
      <w:lvlText w:val="%1.%2.%3.%4.%5.%6.%7.%8"/>
      <w:lvlJc w:val="left"/>
      <w:pPr>
        <w:tabs>
          <w:tab w:val="num" w:pos="762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68" w15:restartNumberingAfterBreak="0">
    <w:nsid w:val="615C473D"/>
    <w:multiLevelType w:val="hybridMultilevel"/>
    <w:tmpl w:val="5B58C90A"/>
    <w:lvl w:ilvl="0" w:tplc="041B0001">
      <w:start w:val="1"/>
      <w:numFmt w:val="bullet"/>
      <w:lvlText w:val=""/>
      <w:lvlJc w:val="left"/>
      <w:pPr>
        <w:ind w:left="3555" w:hanging="360"/>
      </w:pPr>
      <w:rPr>
        <w:rFonts w:ascii="Symbol" w:hAnsi="Symbol" w:hint="default"/>
      </w:rPr>
    </w:lvl>
    <w:lvl w:ilvl="1" w:tplc="041B0003" w:tentative="1">
      <w:start w:val="1"/>
      <w:numFmt w:val="bullet"/>
      <w:lvlText w:val="o"/>
      <w:lvlJc w:val="left"/>
      <w:pPr>
        <w:ind w:left="4275" w:hanging="360"/>
      </w:pPr>
      <w:rPr>
        <w:rFonts w:ascii="Courier New" w:hAnsi="Courier New" w:cs="Courier New" w:hint="default"/>
      </w:rPr>
    </w:lvl>
    <w:lvl w:ilvl="2" w:tplc="041B0005" w:tentative="1">
      <w:start w:val="1"/>
      <w:numFmt w:val="bullet"/>
      <w:lvlText w:val=""/>
      <w:lvlJc w:val="left"/>
      <w:pPr>
        <w:ind w:left="4995" w:hanging="360"/>
      </w:pPr>
      <w:rPr>
        <w:rFonts w:ascii="Wingdings" w:hAnsi="Wingdings" w:hint="default"/>
      </w:rPr>
    </w:lvl>
    <w:lvl w:ilvl="3" w:tplc="041B0001" w:tentative="1">
      <w:start w:val="1"/>
      <w:numFmt w:val="bullet"/>
      <w:lvlText w:val=""/>
      <w:lvlJc w:val="left"/>
      <w:pPr>
        <w:ind w:left="5715" w:hanging="360"/>
      </w:pPr>
      <w:rPr>
        <w:rFonts w:ascii="Symbol" w:hAnsi="Symbol" w:hint="default"/>
      </w:rPr>
    </w:lvl>
    <w:lvl w:ilvl="4" w:tplc="041B0003" w:tentative="1">
      <w:start w:val="1"/>
      <w:numFmt w:val="bullet"/>
      <w:lvlText w:val="o"/>
      <w:lvlJc w:val="left"/>
      <w:pPr>
        <w:ind w:left="6435" w:hanging="360"/>
      </w:pPr>
      <w:rPr>
        <w:rFonts w:ascii="Courier New" w:hAnsi="Courier New" w:cs="Courier New" w:hint="default"/>
      </w:rPr>
    </w:lvl>
    <w:lvl w:ilvl="5" w:tplc="041B0005" w:tentative="1">
      <w:start w:val="1"/>
      <w:numFmt w:val="bullet"/>
      <w:lvlText w:val=""/>
      <w:lvlJc w:val="left"/>
      <w:pPr>
        <w:ind w:left="7155" w:hanging="360"/>
      </w:pPr>
      <w:rPr>
        <w:rFonts w:ascii="Wingdings" w:hAnsi="Wingdings" w:hint="default"/>
      </w:rPr>
    </w:lvl>
    <w:lvl w:ilvl="6" w:tplc="041B0001" w:tentative="1">
      <w:start w:val="1"/>
      <w:numFmt w:val="bullet"/>
      <w:lvlText w:val=""/>
      <w:lvlJc w:val="left"/>
      <w:pPr>
        <w:ind w:left="7875" w:hanging="360"/>
      </w:pPr>
      <w:rPr>
        <w:rFonts w:ascii="Symbol" w:hAnsi="Symbol" w:hint="default"/>
      </w:rPr>
    </w:lvl>
    <w:lvl w:ilvl="7" w:tplc="041B0003" w:tentative="1">
      <w:start w:val="1"/>
      <w:numFmt w:val="bullet"/>
      <w:lvlText w:val="o"/>
      <w:lvlJc w:val="left"/>
      <w:pPr>
        <w:ind w:left="8595" w:hanging="360"/>
      </w:pPr>
      <w:rPr>
        <w:rFonts w:ascii="Courier New" w:hAnsi="Courier New" w:cs="Courier New" w:hint="default"/>
      </w:rPr>
    </w:lvl>
    <w:lvl w:ilvl="8" w:tplc="041B0005" w:tentative="1">
      <w:start w:val="1"/>
      <w:numFmt w:val="bullet"/>
      <w:lvlText w:val=""/>
      <w:lvlJc w:val="left"/>
      <w:pPr>
        <w:ind w:left="9315" w:hanging="360"/>
      </w:pPr>
      <w:rPr>
        <w:rFonts w:ascii="Wingdings" w:hAnsi="Wingdings" w:hint="default"/>
      </w:rPr>
    </w:lvl>
  </w:abstractNum>
  <w:abstractNum w:abstractNumId="69" w15:restartNumberingAfterBreak="0">
    <w:nsid w:val="619258FF"/>
    <w:multiLevelType w:val="hybridMultilevel"/>
    <w:tmpl w:val="960E4052"/>
    <w:lvl w:ilvl="0" w:tplc="C7F213C4">
      <w:start w:val="1"/>
      <w:numFmt w:val="lowerLetter"/>
      <w:lvlText w:val="%1)"/>
      <w:lvlJc w:val="left"/>
      <w:pPr>
        <w:ind w:left="927" w:hanging="360"/>
      </w:pPr>
      <w:rPr>
        <w:rFonts w:hint="default"/>
        <w:b w:val="0"/>
        <w:color w:val="auto"/>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70" w15:restartNumberingAfterBreak="0">
    <w:nsid w:val="6251125E"/>
    <w:multiLevelType w:val="multilevel"/>
    <w:tmpl w:val="C07CFA0A"/>
    <w:lvl w:ilvl="0">
      <w:start w:val="32"/>
      <w:numFmt w:val="decimal"/>
      <w:lvlText w:val="%1"/>
      <w:lvlJc w:val="left"/>
      <w:pPr>
        <w:ind w:left="540" w:hanging="540"/>
      </w:pPr>
      <w:rPr>
        <w:rFonts w:hint="default"/>
      </w:rPr>
    </w:lvl>
    <w:lvl w:ilvl="1">
      <w:start w:val="9"/>
      <w:numFmt w:val="decimal"/>
      <w:lvlText w:val="%1.%2"/>
      <w:lvlJc w:val="left"/>
      <w:pPr>
        <w:ind w:left="1467" w:hanging="540"/>
      </w:pPr>
      <w:rPr>
        <w:rFonts w:hint="default"/>
      </w:rPr>
    </w:lvl>
    <w:lvl w:ilvl="2">
      <w:start w:val="5"/>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71" w15:restartNumberingAfterBreak="0">
    <w:nsid w:val="64EA26BB"/>
    <w:multiLevelType w:val="multilevel"/>
    <w:tmpl w:val="0AB401A8"/>
    <w:lvl w:ilvl="0">
      <w:start w:val="2"/>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72" w15:restartNumberingAfterBreak="0">
    <w:nsid w:val="667859D4"/>
    <w:multiLevelType w:val="hybridMultilevel"/>
    <w:tmpl w:val="AF1C5BEE"/>
    <w:styleLink w:val="Importovantl2"/>
    <w:lvl w:ilvl="0" w:tplc="0C66F416">
      <w:start w:val="1"/>
      <w:numFmt w:val="bullet"/>
      <w:lvlText w:val="·"/>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1A3118">
      <w:start w:val="1"/>
      <w:numFmt w:val="bullet"/>
      <w:suff w:val="nothing"/>
      <w:lvlText w:val="o"/>
      <w:lvlJc w:val="left"/>
      <w:pPr>
        <w:ind w:left="1134" w:hanging="1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6D481C4">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4E2BDD8">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CA0387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E74441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5422AC6">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718959A">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B8D63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3" w15:restartNumberingAfterBreak="0">
    <w:nsid w:val="67E57A5E"/>
    <w:multiLevelType w:val="multilevel"/>
    <w:tmpl w:val="9BBC193C"/>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69C57FB0"/>
    <w:multiLevelType w:val="hybridMultilevel"/>
    <w:tmpl w:val="5EDA2954"/>
    <w:lvl w:ilvl="0" w:tplc="9790D628">
      <w:start w:val="3"/>
      <w:numFmt w:val="bullet"/>
      <w:lvlText w:val="-"/>
      <w:lvlJc w:val="left"/>
      <w:pPr>
        <w:ind w:left="1572" w:hanging="360"/>
      </w:pPr>
      <w:rPr>
        <w:rFonts w:ascii="Arial" w:eastAsia="Times New Roman" w:hAnsi="Arial" w:cs="Arial" w:hint="default"/>
      </w:rPr>
    </w:lvl>
    <w:lvl w:ilvl="1" w:tplc="04050003" w:tentative="1">
      <w:start w:val="1"/>
      <w:numFmt w:val="bullet"/>
      <w:lvlText w:val="o"/>
      <w:lvlJc w:val="left"/>
      <w:pPr>
        <w:ind w:left="2292" w:hanging="360"/>
      </w:pPr>
      <w:rPr>
        <w:rFonts w:ascii="Courier New" w:hAnsi="Courier New" w:cs="Courier New" w:hint="default"/>
      </w:rPr>
    </w:lvl>
    <w:lvl w:ilvl="2" w:tplc="04050005" w:tentative="1">
      <w:start w:val="1"/>
      <w:numFmt w:val="bullet"/>
      <w:lvlText w:val=""/>
      <w:lvlJc w:val="left"/>
      <w:pPr>
        <w:ind w:left="3012" w:hanging="360"/>
      </w:pPr>
      <w:rPr>
        <w:rFonts w:ascii="Wingdings" w:hAnsi="Wingdings" w:hint="default"/>
      </w:rPr>
    </w:lvl>
    <w:lvl w:ilvl="3" w:tplc="04050001" w:tentative="1">
      <w:start w:val="1"/>
      <w:numFmt w:val="bullet"/>
      <w:lvlText w:val=""/>
      <w:lvlJc w:val="left"/>
      <w:pPr>
        <w:ind w:left="3732" w:hanging="360"/>
      </w:pPr>
      <w:rPr>
        <w:rFonts w:ascii="Symbol" w:hAnsi="Symbol" w:hint="default"/>
      </w:rPr>
    </w:lvl>
    <w:lvl w:ilvl="4" w:tplc="04050003" w:tentative="1">
      <w:start w:val="1"/>
      <w:numFmt w:val="bullet"/>
      <w:lvlText w:val="o"/>
      <w:lvlJc w:val="left"/>
      <w:pPr>
        <w:ind w:left="4452" w:hanging="360"/>
      </w:pPr>
      <w:rPr>
        <w:rFonts w:ascii="Courier New" w:hAnsi="Courier New" w:cs="Courier New" w:hint="default"/>
      </w:rPr>
    </w:lvl>
    <w:lvl w:ilvl="5" w:tplc="04050005" w:tentative="1">
      <w:start w:val="1"/>
      <w:numFmt w:val="bullet"/>
      <w:lvlText w:val=""/>
      <w:lvlJc w:val="left"/>
      <w:pPr>
        <w:ind w:left="5172" w:hanging="360"/>
      </w:pPr>
      <w:rPr>
        <w:rFonts w:ascii="Wingdings" w:hAnsi="Wingdings" w:hint="default"/>
      </w:rPr>
    </w:lvl>
    <w:lvl w:ilvl="6" w:tplc="04050001" w:tentative="1">
      <w:start w:val="1"/>
      <w:numFmt w:val="bullet"/>
      <w:lvlText w:val=""/>
      <w:lvlJc w:val="left"/>
      <w:pPr>
        <w:ind w:left="5892" w:hanging="360"/>
      </w:pPr>
      <w:rPr>
        <w:rFonts w:ascii="Symbol" w:hAnsi="Symbol" w:hint="default"/>
      </w:rPr>
    </w:lvl>
    <w:lvl w:ilvl="7" w:tplc="04050003" w:tentative="1">
      <w:start w:val="1"/>
      <w:numFmt w:val="bullet"/>
      <w:lvlText w:val="o"/>
      <w:lvlJc w:val="left"/>
      <w:pPr>
        <w:ind w:left="6612" w:hanging="360"/>
      </w:pPr>
      <w:rPr>
        <w:rFonts w:ascii="Courier New" w:hAnsi="Courier New" w:cs="Courier New" w:hint="default"/>
      </w:rPr>
    </w:lvl>
    <w:lvl w:ilvl="8" w:tplc="04050005" w:tentative="1">
      <w:start w:val="1"/>
      <w:numFmt w:val="bullet"/>
      <w:lvlText w:val=""/>
      <w:lvlJc w:val="left"/>
      <w:pPr>
        <w:ind w:left="7332" w:hanging="360"/>
      </w:pPr>
      <w:rPr>
        <w:rFonts w:ascii="Wingdings" w:hAnsi="Wingdings" w:hint="default"/>
      </w:rPr>
    </w:lvl>
  </w:abstractNum>
  <w:abstractNum w:abstractNumId="75" w15:restartNumberingAfterBreak="0">
    <w:nsid w:val="6A2D079A"/>
    <w:multiLevelType w:val="hybridMultilevel"/>
    <w:tmpl w:val="7460140C"/>
    <w:numStyleLink w:val="Importovantl1"/>
  </w:abstractNum>
  <w:abstractNum w:abstractNumId="76" w15:restartNumberingAfterBreak="0">
    <w:nsid w:val="6B4D35E3"/>
    <w:multiLevelType w:val="multilevel"/>
    <w:tmpl w:val="2A8E05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6BB71754"/>
    <w:multiLevelType w:val="hybridMultilevel"/>
    <w:tmpl w:val="F08CD59C"/>
    <w:lvl w:ilvl="0" w:tplc="47AACFA2">
      <w:start w:val="2"/>
      <w:numFmt w:val="decimal"/>
      <w:lvlText w:val="%1."/>
      <w:lvlJc w:val="left"/>
      <w:pPr>
        <w:ind w:left="360" w:hanging="360"/>
      </w:pPr>
      <w:rPr>
        <w:rFonts w:cs="Times New Roman" w:hint="default"/>
        <w:b/>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8" w15:restartNumberingAfterBreak="0">
    <w:nsid w:val="6C49744C"/>
    <w:multiLevelType w:val="hybridMultilevel"/>
    <w:tmpl w:val="C27A6D7C"/>
    <w:lvl w:ilvl="0" w:tplc="E656FF62">
      <w:start w:val="1"/>
      <w:numFmt w:val="lowerLetter"/>
      <w:lvlText w:val="%1)"/>
      <w:lvlJc w:val="left"/>
      <w:pPr>
        <w:ind w:left="1494" w:hanging="360"/>
      </w:pPr>
      <w:rPr>
        <w:rFonts w:hint="default"/>
        <w:color w:val="auto"/>
      </w:rPr>
    </w:lvl>
    <w:lvl w:ilvl="1" w:tplc="041B0019">
      <w:start w:val="1"/>
      <w:numFmt w:val="lowerLetter"/>
      <w:lvlText w:val="%2."/>
      <w:lvlJc w:val="left"/>
      <w:pPr>
        <w:ind w:left="2006" w:hanging="360"/>
      </w:pPr>
    </w:lvl>
    <w:lvl w:ilvl="2" w:tplc="041B001B">
      <w:start w:val="1"/>
      <w:numFmt w:val="lowerRoman"/>
      <w:lvlText w:val="%3."/>
      <w:lvlJc w:val="right"/>
      <w:pPr>
        <w:ind w:left="2726" w:hanging="180"/>
      </w:pPr>
    </w:lvl>
    <w:lvl w:ilvl="3" w:tplc="041B000F" w:tentative="1">
      <w:start w:val="1"/>
      <w:numFmt w:val="decimal"/>
      <w:lvlText w:val="%4."/>
      <w:lvlJc w:val="left"/>
      <w:pPr>
        <w:ind w:left="3446" w:hanging="360"/>
      </w:pPr>
    </w:lvl>
    <w:lvl w:ilvl="4" w:tplc="041B0019" w:tentative="1">
      <w:start w:val="1"/>
      <w:numFmt w:val="lowerLetter"/>
      <w:lvlText w:val="%5."/>
      <w:lvlJc w:val="left"/>
      <w:pPr>
        <w:ind w:left="4166" w:hanging="360"/>
      </w:pPr>
    </w:lvl>
    <w:lvl w:ilvl="5" w:tplc="041B001B" w:tentative="1">
      <w:start w:val="1"/>
      <w:numFmt w:val="lowerRoman"/>
      <w:lvlText w:val="%6."/>
      <w:lvlJc w:val="right"/>
      <w:pPr>
        <w:ind w:left="4886" w:hanging="180"/>
      </w:pPr>
    </w:lvl>
    <w:lvl w:ilvl="6" w:tplc="041B000F" w:tentative="1">
      <w:start w:val="1"/>
      <w:numFmt w:val="decimal"/>
      <w:lvlText w:val="%7."/>
      <w:lvlJc w:val="left"/>
      <w:pPr>
        <w:ind w:left="5606" w:hanging="360"/>
      </w:pPr>
    </w:lvl>
    <w:lvl w:ilvl="7" w:tplc="041B0019" w:tentative="1">
      <w:start w:val="1"/>
      <w:numFmt w:val="lowerLetter"/>
      <w:lvlText w:val="%8."/>
      <w:lvlJc w:val="left"/>
      <w:pPr>
        <w:ind w:left="6326" w:hanging="360"/>
      </w:pPr>
    </w:lvl>
    <w:lvl w:ilvl="8" w:tplc="041B001B" w:tentative="1">
      <w:start w:val="1"/>
      <w:numFmt w:val="lowerRoman"/>
      <w:lvlText w:val="%9."/>
      <w:lvlJc w:val="right"/>
      <w:pPr>
        <w:ind w:left="7046" w:hanging="180"/>
      </w:pPr>
    </w:lvl>
  </w:abstractNum>
  <w:abstractNum w:abstractNumId="79" w15:restartNumberingAfterBreak="0">
    <w:nsid w:val="6CC05E76"/>
    <w:multiLevelType w:val="multilevel"/>
    <w:tmpl w:val="5ABA119E"/>
    <w:lvl w:ilvl="0">
      <w:start w:val="1"/>
      <w:numFmt w:val="lowerLetter"/>
      <w:lvlText w:val="(%1)"/>
      <w:legacy w:legacy="1" w:legacySpace="0" w:legacyIndent="567"/>
      <w:lvlJc w:val="left"/>
      <w:pPr>
        <w:ind w:left="1135" w:hanging="567"/>
      </w:pPr>
      <w:rPr>
        <w:i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0" w15:restartNumberingAfterBreak="0">
    <w:nsid w:val="6DA23044"/>
    <w:multiLevelType w:val="multilevel"/>
    <w:tmpl w:val="B4745F92"/>
    <w:lvl w:ilvl="0">
      <w:start w:val="19"/>
      <w:numFmt w:val="decimal"/>
      <w:lvlText w:val="%1"/>
      <w:lvlJc w:val="left"/>
      <w:pPr>
        <w:ind w:left="810" w:hanging="810"/>
      </w:pPr>
      <w:rPr>
        <w:rFonts w:hint="default"/>
      </w:rPr>
    </w:lvl>
    <w:lvl w:ilvl="1">
      <w:start w:val="1"/>
      <w:numFmt w:val="decimal"/>
      <w:lvlText w:val="%1.%2"/>
      <w:lvlJc w:val="left"/>
      <w:pPr>
        <w:ind w:left="1660" w:hanging="810"/>
      </w:pPr>
      <w:rPr>
        <w:rFonts w:hint="default"/>
      </w:rPr>
    </w:lvl>
    <w:lvl w:ilvl="2">
      <w:start w:val="14"/>
      <w:numFmt w:val="decimal"/>
      <w:lvlText w:val="%1.%2.%3"/>
      <w:lvlJc w:val="left"/>
      <w:pPr>
        <w:ind w:left="2510" w:hanging="810"/>
      </w:pPr>
      <w:rPr>
        <w:rFonts w:hint="default"/>
      </w:rPr>
    </w:lvl>
    <w:lvl w:ilvl="3">
      <w:start w:val="2"/>
      <w:numFmt w:val="decimal"/>
      <w:lvlText w:val="%1.%2.%3.%4"/>
      <w:lvlJc w:val="left"/>
      <w:pPr>
        <w:ind w:left="3360" w:hanging="81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81" w15:restartNumberingAfterBreak="0">
    <w:nsid w:val="6E6D2890"/>
    <w:multiLevelType w:val="multilevel"/>
    <w:tmpl w:val="3230BBB8"/>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2" w15:restartNumberingAfterBreak="0">
    <w:nsid w:val="70E37888"/>
    <w:multiLevelType w:val="hybridMultilevel"/>
    <w:tmpl w:val="8B14F0BC"/>
    <w:lvl w:ilvl="0" w:tplc="2EEEC77C">
      <w:start w:val="1"/>
      <w:numFmt w:val="upperLetter"/>
      <w:lvlText w:val="%1."/>
      <w:lvlJc w:val="left"/>
      <w:pPr>
        <w:tabs>
          <w:tab w:val="num" w:pos="720"/>
        </w:tabs>
        <w:ind w:left="720" w:hanging="360"/>
      </w:pPr>
      <w:rPr>
        <w:rFonts w:cs="Times New Roman"/>
      </w:rPr>
    </w:lvl>
    <w:lvl w:ilvl="1" w:tplc="041B0003">
      <w:start w:val="1"/>
      <w:numFmt w:val="lowerLetter"/>
      <w:lvlText w:val="%2."/>
      <w:lvlJc w:val="left"/>
      <w:pPr>
        <w:tabs>
          <w:tab w:val="num" w:pos="1440"/>
        </w:tabs>
        <w:ind w:left="1440" w:hanging="360"/>
      </w:pPr>
      <w:rPr>
        <w:rFonts w:cs="Times New Roman"/>
      </w:rPr>
    </w:lvl>
    <w:lvl w:ilvl="2" w:tplc="041B0005">
      <w:start w:val="1"/>
      <w:numFmt w:val="lowerRoman"/>
      <w:lvlText w:val="%3."/>
      <w:lvlJc w:val="right"/>
      <w:pPr>
        <w:tabs>
          <w:tab w:val="num" w:pos="2160"/>
        </w:tabs>
        <w:ind w:left="2160" w:hanging="180"/>
      </w:pPr>
      <w:rPr>
        <w:rFonts w:cs="Times New Roman"/>
      </w:rPr>
    </w:lvl>
    <w:lvl w:ilvl="3" w:tplc="041B0001">
      <w:start w:val="1"/>
      <w:numFmt w:val="decimal"/>
      <w:lvlText w:val="%4."/>
      <w:lvlJc w:val="left"/>
      <w:pPr>
        <w:tabs>
          <w:tab w:val="num" w:pos="2880"/>
        </w:tabs>
        <w:ind w:left="2880" w:hanging="360"/>
      </w:pPr>
      <w:rPr>
        <w:rFonts w:cs="Times New Roman"/>
      </w:rPr>
    </w:lvl>
    <w:lvl w:ilvl="4" w:tplc="041B0003">
      <w:start w:val="1"/>
      <w:numFmt w:val="lowerLetter"/>
      <w:lvlText w:val="%5."/>
      <w:lvlJc w:val="left"/>
      <w:pPr>
        <w:tabs>
          <w:tab w:val="num" w:pos="3600"/>
        </w:tabs>
        <w:ind w:left="3600" w:hanging="360"/>
      </w:pPr>
      <w:rPr>
        <w:rFonts w:cs="Times New Roman"/>
      </w:rPr>
    </w:lvl>
    <w:lvl w:ilvl="5" w:tplc="041B0005">
      <w:start w:val="1"/>
      <w:numFmt w:val="lowerRoman"/>
      <w:lvlText w:val="%6."/>
      <w:lvlJc w:val="right"/>
      <w:pPr>
        <w:tabs>
          <w:tab w:val="num" w:pos="4320"/>
        </w:tabs>
        <w:ind w:left="4320" w:hanging="18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lowerLetter"/>
      <w:lvlText w:val="%8."/>
      <w:lvlJc w:val="left"/>
      <w:pPr>
        <w:tabs>
          <w:tab w:val="num" w:pos="5760"/>
        </w:tabs>
        <w:ind w:left="5760" w:hanging="360"/>
      </w:pPr>
      <w:rPr>
        <w:rFonts w:cs="Times New Roman"/>
      </w:rPr>
    </w:lvl>
    <w:lvl w:ilvl="8" w:tplc="041B0005">
      <w:start w:val="1"/>
      <w:numFmt w:val="lowerRoman"/>
      <w:lvlText w:val="%9."/>
      <w:lvlJc w:val="right"/>
      <w:pPr>
        <w:tabs>
          <w:tab w:val="num" w:pos="6480"/>
        </w:tabs>
        <w:ind w:left="6480" w:hanging="180"/>
      </w:pPr>
      <w:rPr>
        <w:rFonts w:cs="Times New Roman"/>
      </w:rPr>
    </w:lvl>
  </w:abstractNum>
  <w:abstractNum w:abstractNumId="83" w15:restartNumberingAfterBreak="0">
    <w:nsid w:val="725206C1"/>
    <w:multiLevelType w:val="hybridMultilevel"/>
    <w:tmpl w:val="9D1A76F0"/>
    <w:lvl w:ilvl="0" w:tplc="041B0001">
      <w:start w:val="1"/>
      <w:numFmt w:val="bullet"/>
      <w:lvlText w:val=""/>
      <w:lvlJc w:val="left"/>
      <w:pPr>
        <w:ind w:left="360" w:hanging="360"/>
      </w:pPr>
      <w:rPr>
        <w:rFonts w:ascii="Symbol" w:hAnsi="Symbol"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4" w15:restartNumberingAfterBreak="0">
    <w:nsid w:val="72C00188"/>
    <w:multiLevelType w:val="hybridMultilevel"/>
    <w:tmpl w:val="45D46B9E"/>
    <w:lvl w:ilvl="0" w:tplc="197890B2">
      <w:start w:val="1"/>
      <w:numFmt w:val="decimal"/>
      <w:lvlText w:val="%1."/>
      <w:lvlJc w:val="left"/>
      <w:pPr>
        <w:ind w:left="928"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730F5B05"/>
    <w:multiLevelType w:val="hybridMultilevel"/>
    <w:tmpl w:val="EF701C02"/>
    <w:lvl w:ilvl="0" w:tplc="8D00D034">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76B84051"/>
    <w:multiLevelType w:val="multilevel"/>
    <w:tmpl w:val="37E49446"/>
    <w:lvl w:ilvl="0">
      <w:start w:val="3"/>
      <w:numFmt w:val="decimal"/>
      <w:lvlText w:val="%1."/>
      <w:lvlJc w:val="left"/>
      <w:pPr>
        <w:tabs>
          <w:tab w:val="num" w:pos="1590"/>
        </w:tabs>
        <w:ind w:left="1590" w:hanging="454"/>
      </w:pPr>
      <w:rPr>
        <w:rFonts w:cs="Times New Roman" w:hint="default"/>
        <w:b/>
        <w:bCs w:val="0"/>
        <w:color w:val="auto"/>
      </w:rPr>
    </w:lvl>
    <w:lvl w:ilvl="1">
      <w:start w:val="1"/>
      <w:numFmt w:val="decimal"/>
      <w:isLgl/>
      <w:lvlText w:val="%1.%2"/>
      <w:lvlJc w:val="left"/>
      <w:pPr>
        <w:tabs>
          <w:tab w:val="num" w:pos="1136"/>
        </w:tabs>
        <w:ind w:left="1676" w:hanging="540"/>
      </w:pPr>
      <w:rPr>
        <w:rFonts w:cs="Times New Roman" w:hint="default"/>
        <w:b w:val="0"/>
        <w:color w:val="000000"/>
      </w:rPr>
    </w:lvl>
    <w:lvl w:ilvl="2">
      <w:start w:val="1"/>
      <w:numFmt w:val="decimal"/>
      <w:isLgl/>
      <w:lvlText w:val="%1.%2.%3"/>
      <w:lvlJc w:val="left"/>
      <w:pPr>
        <w:tabs>
          <w:tab w:val="num" w:pos="1136"/>
        </w:tabs>
        <w:ind w:left="2036" w:hanging="720"/>
      </w:pPr>
      <w:rPr>
        <w:rFonts w:cs="Times New Roman" w:hint="default"/>
        <w:color w:val="000000"/>
      </w:rPr>
    </w:lvl>
    <w:lvl w:ilvl="3">
      <w:start w:val="1"/>
      <w:numFmt w:val="decimalZero"/>
      <w:isLgl/>
      <w:lvlText w:val="%1.%2.%3.%4"/>
      <w:lvlJc w:val="left"/>
      <w:pPr>
        <w:tabs>
          <w:tab w:val="num" w:pos="1136"/>
        </w:tabs>
        <w:ind w:left="2036" w:hanging="720"/>
      </w:pPr>
      <w:rPr>
        <w:rFonts w:cs="Times New Roman" w:hint="default"/>
        <w:color w:val="000000"/>
      </w:rPr>
    </w:lvl>
    <w:lvl w:ilvl="4">
      <w:start w:val="1"/>
      <w:numFmt w:val="decimal"/>
      <w:isLgl/>
      <w:lvlText w:val="%1.%2.%3.%4.%5"/>
      <w:lvlJc w:val="left"/>
      <w:pPr>
        <w:tabs>
          <w:tab w:val="num" w:pos="1136"/>
        </w:tabs>
        <w:ind w:left="2396" w:hanging="1080"/>
      </w:pPr>
      <w:rPr>
        <w:rFonts w:cs="Times New Roman" w:hint="default"/>
        <w:color w:val="000000"/>
      </w:rPr>
    </w:lvl>
    <w:lvl w:ilvl="5">
      <w:start w:val="1"/>
      <w:numFmt w:val="decimal"/>
      <w:isLgl/>
      <w:lvlText w:val="%1.%2.%3.%4.%5.%6"/>
      <w:lvlJc w:val="left"/>
      <w:pPr>
        <w:tabs>
          <w:tab w:val="num" w:pos="1136"/>
        </w:tabs>
        <w:ind w:left="2396" w:hanging="1080"/>
      </w:pPr>
      <w:rPr>
        <w:rFonts w:cs="Times New Roman" w:hint="default"/>
        <w:color w:val="000000"/>
      </w:rPr>
    </w:lvl>
    <w:lvl w:ilvl="6">
      <w:start w:val="1"/>
      <w:numFmt w:val="decimal"/>
      <w:isLgl/>
      <w:lvlText w:val="%1.%2.%3.%4.%5.%6.%7"/>
      <w:lvlJc w:val="left"/>
      <w:pPr>
        <w:tabs>
          <w:tab w:val="num" w:pos="1136"/>
        </w:tabs>
        <w:ind w:left="2756" w:hanging="1440"/>
      </w:pPr>
      <w:rPr>
        <w:rFonts w:cs="Times New Roman" w:hint="default"/>
        <w:color w:val="000000"/>
      </w:rPr>
    </w:lvl>
    <w:lvl w:ilvl="7">
      <w:start w:val="1"/>
      <w:numFmt w:val="decimal"/>
      <w:isLgl/>
      <w:lvlText w:val="%1.%2.%3.%4.%5.%6.%7.%8"/>
      <w:lvlJc w:val="left"/>
      <w:pPr>
        <w:tabs>
          <w:tab w:val="num" w:pos="1136"/>
        </w:tabs>
        <w:ind w:left="2756" w:hanging="1440"/>
      </w:pPr>
      <w:rPr>
        <w:rFonts w:cs="Times New Roman" w:hint="default"/>
        <w:color w:val="000000"/>
      </w:rPr>
    </w:lvl>
    <w:lvl w:ilvl="8">
      <w:start w:val="1"/>
      <w:numFmt w:val="decimal"/>
      <w:isLgl/>
      <w:lvlText w:val="%1.%2.%3.%4.%5.%6.%7.%8.%9"/>
      <w:lvlJc w:val="left"/>
      <w:pPr>
        <w:tabs>
          <w:tab w:val="num" w:pos="1136"/>
        </w:tabs>
        <w:ind w:left="3116" w:hanging="1800"/>
      </w:pPr>
      <w:rPr>
        <w:rFonts w:cs="Times New Roman" w:hint="default"/>
        <w:color w:val="000000"/>
      </w:rPr>
    </w:lvl>
  </w:abstractNum>
  <w:abstractNum w:abstractNumId="87" w15:restartNumberingAfterBreak="0">
    <w:nsid w:val="792C54B4"/>
    <w:multiLevelType w:val="multilevel"/>
    <w:tmpl w:val="4EC2E8C4"/>
    <w:lvl w:ilvl="0">
      <w:start w:val="2"/>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88" w15:restartNumberingAfterBreak="0">
    <w:nsid w:val="7AB95C4F"/>
    <w:multiLevelType w:val="hybridMultilevel"/>
    <w:tmpl w:val="7AE41E70"/>
    <w:lvl w:ilvl="0" w:tplc="0F360C7E">
      <w:numFmt w:val="bullet"/>
      <w:lvlText w:val="-"/>
      <w:lvlJc w:val="left"/>
      <w:pPr>
        <w:ind w:left="644"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15:restartNumberingAfterBreak="0">
    <w:nsid w:val="7D9646F5"/>
    <w:multiLevelType w:val="multilevel"/>
    <w:tmpl w:val="AE3CD90E"/>
    <w:lvl w:ilvl="0">
      <w:start w:val="19"/>
      <w:numFmt w:val="decimal"/>
      <w:lvlText w:val="%1"/>
      <w:lvlJc w:val="left"/>
      <w:pPr>
        <w:ind w:left="810" w:hanging="810"/>
      </w:pPr>
      <w:rPr>
        <w:rFonts w:hint="default"/>
      </w:rPr>
    </w:lvl>
    <w:lvl w:ilvl="1">
      <w:start w:val="1"/>
      <w:numFmt w:val="decimal"/>
      <w:lvlText w:val="%1.%2"/>
      <w:lvlJc w:val="left"/>
      <w:pPr>
        <w:ind w:left="1050" w:hanging="810"/>
      </w:pPr>
      <w:rPr>
        <w:rFonts w:hint="default"/>
      </w:rPr>
    </w:lvl>
    <w:lvl w:ilvl="2">
      <w:start w:val="18"/>
      <w:numFmt w:val="decimal"/>
      <w:lvlText w:val="%1.%2.%3"/>
      <w:lvlJc w:val="left"/>
      <w:pPr>
        <w:ind w:left="1290" w:hanging="810"/>
      </w:pPr>
      <w:rPr>
        <w:rFonts w:hint="default"/>
      </w:rPr>
    </w:lvl>
    <w:lvl w:ilvl="3">
      <w:start w:val="2"/>
      <w:numFmt w:val="decimal"/>
      <w:lvlText w:val="%1.%2.%3.%4"/>
      <w:lvlJc w:val="left"/>
      <w:pPr>
        <w:ind w:left="3362" w:hanging="81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abstractNumId w:val="82"/>
  </w:num>
  <w:num w:numId="2">
    <w:abstractNumId w:val="10"/>
  </w:num>
  <w:num w:numId="3">
    <w:abstractNumId w:val="8"/>
  </w:num>
  <w:num w:numId="4">
    <w:abstractNumId w:val="55"/>
  </w:num>
  <w:num w:numId="5">
    <w:abstractNumId w:val="84"/>
  </w:num>
  <w:num w:numId="6">
    <w:abstractNumId w:val="52"/>
    <w:lvlOverride w:ilvl="0">
      <w:startOverride w:val="1"/>
    </w:lvlOverride>
  </w:num>
  <w:num w:numId="7">
    <w:abstractNumId w:val="78"/>
  </w:num>
  <w:num w:numId="8">
    <w:abstractNumId w:val="2"/>
  </w:num>
  <w:num w:numId="9">
    <w:abstractNumId w:val="41"/>
  </w:num>
  <w:num w:numId="10">
    <w:abstractNumId w:val="32"/>
  </w:num>
  <w:num w:numId="11">
    <w:abstractNumId w:val="59"/>
  </w:num>
  <w:num w:numId="12">
    <w:abstractNumId w:val="39"/>
  </w:num>
  <w:num w:numId="13">
    <w:abstractNumId w:val="24"/>
  </w:num>
  <w:num w:numId="14">
    <w:abstractNumId w:val="19"/>
  </w:num>
  <w:num w:numId="15">
    <w:abstractNumId w:val="48"/>
  </w:num>
  <w:num w:numId="16">
    <w:abstractNumId w:val="5"/>
  </w:num>
  <w:num w:numId="17">
    <w:abstractNumId w:val="88"/>
  </w:num>
  <w:num w:numId="18">
    <w:abstractNumId w:val="65"/>
  </w:num>
  <w:num w:numId="19">
    <w:abstractNumId w:val="20"/>
  </w:num>
  <w:num w:numId="20">
    <w:abstractNumId w:val="49"/>
  </w:num>
  <w:num w:numId="21">
    <w:abstractNumId w:val="28"/>
  </w:num>
  <w:num w:numId="22">
    <w:abstractNumId w:val="3"/>
  </w:num>
  <w:num w:numId="23">
    <w:abstractNumId w:val="77"/>
  </w:num>
  <w:num w:numId="24">
    <w:abstractNumId w:val="63"/>
  </w:num>
  <w:num w:numId="25">
    <w:abstractNumId w:val="51"/>
  </w:num>
  <w:num w:numId="26">
    <w:abstractNumId w:val="16"/>
  </w:num>
  <w:num w:numId="27">
    <w:abstractNumId w:val="60"/>
  </w:num>
  <w:num w:numId="28">
    <w:abstractNumId w:val="53"/>
  </w:num>
  <w:num w:numId="29">
    <w:abstractNumId w:val="27"/>
  </w:num>
  <w:num w:numId="30">
    <w:abstractNumId w:val="75"/>
  </w:num>
  <w:num w:numId="31">
    <w:abstractNumId w:val="72"/>
  </w:num>
  <w:num w:numId="32">
    <w:abstractNumId w:val="45"/>
  </w:num>
  <w:num w:numId="33">
    <w:abstractNumId w:val="74"/>
  </w:num>
  <w:num w:numId="34">
    <w:abstractNumId w:val="30"/>
  </w:num>
  <w:num w:numId="35">
    <w:abstractNumId w:val="31"/>
  </w:num>
  <w:num w:numId="36">
    <w:abstractNumId w:val="14"/>
  </w:num>
  <w:num w:numId="37">
    <w:abstractNumId w:val="13"/>
  </w:num>
  <w:num w:numId="38">
    <w:abstractNumId w:val="64"/>
  </w:num>
  <w:num w:numId="39">
    <w:abstractNumId w:val="26"/>
  </w:num>
  <w:num w:numId="40">
    <w:abstractNumId w:val="35"/>
  </w:num>
  <w:num w:numId="41">
    <w:abstractNumId w:val="44"/>
  </w:num>
  <w:num w:numId="42">
    <w:abstractNumId w:val="50"/>
  </w:num>
  <w:num w:numId="43">
    <w:abstractNumId w:val="62"/>
  </w:num>
  <w:num w:numId="44">
    <w:abstractNumId w:val="40"/>
  </w:num>
  <w:num w:numId="45">
    <w:abstractNumId w:val="22"/>
  </w:num>
  <w:num w:numId="46">
    <w:abstractNumId w:val="17"/>
  </w:num>
  <w:num w:numId="47">
    <w:abstractNumId w:val="23"/>
  </w:num>
  <w:num w:numId="48">
    <w:abstractNumId w:val="70"/>
  </w:num>
  <w:num w:numId="49">
    <w:abstractNumId w:val="42"/>
  </w:num>
  <w:num w:numId="50">
    <w:abstractNumId w:val="4"/>
  </w:num>
  <w:num w:numId="51">
    <w:abstractNumId w:val="43"/>
  </w:num>
  <w:num w:numId="52">
    <w:abstractNumId w:val="89"/>
  </w:num>
  <w:num w:numId="53">
    <w:abstractNumId w:val="33"/>
  </w:num>
  <w:num w:numId="54">
    <w:abstractNumId w:val="46"/>
  </w:num>
  <w:num w:numId="55">
    <w:abstractNumId w:val="83"/>
  </w:num>
  <w:num w:numId="56">
    <w:abstractNumId w:val="81"/>
  </w:num>
  <w:num w:numId="57">
    <w:abstractNumId w:val="9"/>
  </w:num>
  <w:num w:numId="58">
    <w:abstractNumId w:val="7"/>
  </w:num>
  <w:num w:numId="59">
    <w:abstractNumId w:val="29"/>
  </w:num>
  <w:num w:numId="60">
    <w:abstractNumId w:val="66"/>
  </w:num>
  <w:num w:numId="61">
    <w:abstractNumId w:val="11"/>
  </w:num>
  <w:num w:numId="62">
    <w:abstractNumId w:val="71"/>
  </w:num>
  <w:num w:numId="63">
    <w:abstractNumId w:val="80"/>
  </w:num>
  <w:num w:numId="6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5"/>
  </w:num>
  <w:num w:numId="66">
    <w:abstractNumId w:val="87"/>
  </w:num>
  <w:num w:numId="67">
    <w:abstractNumId w:val="21"/>
  </w:num>
  <w:num w:numId="68">
    <w:abstractNumId w:val="79"/>
  </w:num>
  <w:num w:numId="69">
    <w:abstractNumId w:val="25"/>
  </w:num>
  <w:num w:numId="70">
    <w:abstractNumId w:val="47"/>
  </w:num>
  <w:num w:numId="71">
    <w:abstractNumId w:val="37"/>
  </w:num>
  <w:num w:numId="72">
    <w:abstractNumId w:val="1"/>
  </w:num>
  <w:num w:numId="73">
    <w:abstractNumId w:val="61"/>
  </w:num>
  <w:num w:numId="74">
    <w:abstractNumId w:val="73"/>
  </w:num>
  <w:num w:numId="75">
    <w:abstractNumId w:val="18"/>
  </w:num>
  <w:num w:numId="76">
    <w:abstractNumId w:val="38"/>
  </w:num>
  <w:num w:numId="77">
    <w:abstractNumId w:val="54"/>
  </w:num>
  <w:num w:numId="78">
    <w:abstractNumId w:val="12"/>
  </w:num>
  <w:num w:numId="79">
    <w:abstractNumId w:val="0"/>
  </w:num>
  <w:num w:numId="80">
    <w:abstractNumId w:val="56"/>
  </w:num>
  <w:num w:numId="81">
    <w:abstractNumId w:val="86"/>
  </w:num>
  <w:num w:numId="82">
    <w:abstractNumId w:val="76"/>
  </w:num>
  <w:num w:numId="83">
    <w:abstractNumId w:val="57"/>
  </w:num>
  <w:num w:numId="84">
    <w:abstractNumId w:val="36"/>
  </w:num>
  <w:num w:numId="85">
    <w:abstractNumId w:val="58"/>
  </w:num>
  <w:num w:numId="86">
    <w:abstractNumId w:val="69"/>
  </w:num>
  <w:num w:numId="87">
    <w:abstractNumId w:val="34"/>
  </w:num>
  <w:num w:numId="88">
    <w:abstractNumId w:val="6"/>
  </w:num>
  <w:num w:numId="89">
    <w:abstractNumId w:val="85"/>
  </w:num>
  <w:num w:numId="90">
    <w:abstractNumId w:val="68"/>
  </w:num>
  <w:num w:numId="91">
    <w:abstractNumId w:val="67"/>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removePersonalInformation/>
  <w:removeDateAndTime/>
  <w:proofState w:spelling="clean"/>
  <w:defaultTabStop w:val="284"/>
  <w:hyphenationZone w:val="425"/>
  <w:characterSpacingControl w:val="doNotCompress"/>
  <w:hdrShapeDefaults>
    <o:shapedefaults v:ext="edit" spidmax="1044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8C0"/>
    <w:rsid w:val="00001B5D"/>
    <w:rsid w:val="00001BC9"/>
    <w:rsid w:val="00001C7B"/>
    <w:rsid w:val="00001C82"/>
    <w:rsid w:val="000036C0"/>
    <w:rsid w:val="00003A88"/>
    <w:rsid w:val="00006922"/>
    <w:rsid w:val="00007809"/>
    <w:rsid w:val="00007D9E"/>
    <w:rsid w:val="00010320"/>
    <w:rsid w:val="00010ED7"/>
    <w:rsid w:val="00010F68"/>
    <w:rsid w:val="000117FD"/>
    <w:rsid w:val="00011951"/>
    <w:rsid w:val="0001357D"/>
    <w:rsid w:val="00013A50"/>
    <w:rsid w:val="00013EBA"/>
    <w:rsid w:val="00013FD7"/>
    <w:rsid w:val="00014174"/>
    <w:rsid w:val="000146F8"/>
    <w:rsid w:val="00014EE3"/>
    <w:rsid w:val="000158F6"/>
    <w:rsid w:val="0001598C"/>
    <w:rsid w:val="00015E06"/>
    <w:rsid w:val="0001650D"/>
    <w:rsid w:val="00016967"/>
    <w:rsid w:val="00016EC2"/>
    <w:rsid w:val="00017A51"/>
    <w:rsid w:val="0002004A"/>
    <w:rsid w:val="00020F48"/>
    <w:rsid w:val="00021779"/>
    <w:rsid w:val="000227C5"/>
    <w:rsid w:val="0002303A"/>
    <w:rsid w:val="0002309A"/>
    <w:rsid w:val="000230E4"/>
    <w:rsid w:val="00023E54"/>
    <w:rsid w:val="0002466A"/>
    <w:rsid w:val="00024953"/>
    <w:rsid w:val="0002497C"/>
    <w:rsid w:val="00025BED"/>
    <w:rsid w:val="000260DB"/>
    <w:rsid w:val="000262D9"/>
    <w:rsid w:val="00026435"/>
    <w:rsid w:val="000308FB"/>
    <w:rsid w:val="0003161F"/>
    <w:rsid w:val="00031AFE"/>
    <w:rsid w:val="00031BF9"/>
    <w:rsid w:val="0003581B"/>
    <w:rsid w:val="00035EF4"/>
    <w:rsid w:val="00036B7E"/>
    <w:rsid w:val="000376EF"/>
    <w:rsid w:val="000378B4"/>
    <w:rsid w:val="000407DD"/>
    <w:rsid w:val="00040E0F"/>
    <w:rsid w:val="00041AD7"/>
    <w:rsid w:val="00041D5D"/>
    <w:rsid w:val="00042596"/>
    <w:rsid w:val="00042B02"/>
    <w:rsid w:val="00043979"/>
    <w:rsid w:val="00044252"/>
    <w:rsid w:val="00044EBF"/>
    <w:rsid w:val="00044F94"/>
    <w:rsid w:val="00045A7F"/>
    <w:rsid w:val="00045B55"/>
    <w:rsid w:val="000467D6"/>
    <w:rsid w:val="000468D0"/>
    <w:rsid w:val="000474C4"/>
    <w:rsid w:val="00050F2D"/>
    <w:rsid w:val="00050FA1"/>
    <w:rsid w:val="0005109C"/>
    <w:rsid w:val="00051D49"/>
    <w:rsid w:val="00052148"/>
    <w:rsid w:val="00052540"/>
    <w:rsid w:val="00053C55"/>
    <w:rsid w:val="00053DFB"/>
    <w:rsid w:val="00056089"/>
    <w:rsid w:val="000565F4"/>
    <w:rsid w:val="0005696F"/>
    <w:rsid w:val="00056B90"/>
    <w:rsid w:val="000575B9"/>
    <w:rsid w:val="000578B3"/>
    <w:rsid w:val="00057ACF"/>
    <w:rsid w:val="00060379"/>
    <w:rsid w:val="00060530"/>
    <w:rsid w:val="00060CF7"/>
    <w:rsid w:val="0006239A"/>
    <w:rsid w:val="0006596D"/>
    <w:rsid w:val="00065C17"/>
    <w:rsid w:val="00065CA3"/>
    <w:rsid w:val="00066586"/>
    <w:rsid w:val="00066C5D"/>
    <w:rsid w:val="00067126"/>
    <w:rsid w:val="000671A3"/>
    <w:rsid w:val="00067AEB"/>
    <w:rsid w:val="00067B18"/>
    <w:rsid w:val="000703C7"/>
    <w:rsid w:val="000709D5"/>
    <w:rsid w:val="00070CFC"/>
    <w:rsid w:val="00070E55"/>
    <w:rsid w:val="0007131A"/>
    <w:rsid w:val="000718C8"/>
    <w:rsid w:val="000726F7"/>
    <w:rsid w:val="0007430A"/>
    <w:rsid w:val="00074DAB"/>
    <w:rsid w:val="00075B31"/>
    <w:rsid w:val="00076B1A"/>
    <w:rsid w:val="00076FBA"/>
    <w:rsid w:val="00077A74"/>
    <w:rsid w:val="000824ED"/>
    <w:rsid w:val="000828E4"/>
    <w:rsid w:val="000828F3"/>
    <w:rsid w:val="000848A8"/>
    <w:rsid w:val="00084919"/>
    <w:rsid w:val="0008491D"/>
    <w:rsid w:val="000851E1"/>
    <w:rsid w:val="0008548B"/>
    <w:rsid w:val="00085573"/>
    <w:rsid w:val="000871A4"/>
    <w:rsid w:val="000875C1"/>
    <w:rsid w:val="000876B1"/>
    <w:rsid w:val="0009062C"/>
    <w:rsid w:val="00090CFA"/>
    <w:rsid w:val="00090F98"/>
    <w:rsid w:val="00091761"/>
    <w:rsid w:val="00092121"/>
    <w:rsid w:val="00092593"/>
    <w:rsid w:val="00092659"/>
    <w:rsid w:val="00096075"/>
    <w:rsid w:val="0009631B"/>
    <w:rsid w:val="0009684E"/>
    <w:rsid w:val="000A012E"/>
    <w:rsid w:val="000A1B74"/>
    <w:rsid w:val="000A2EED"/>
    <w:rsid w:val="000A32EF"/>
    <w:rsid w:val="000A56A6"/>
    <w:rsid w:val="000A66DF"/>
    <w:rsid w:val="000A6BB6"/>
    <w:rsid w:val="000A6BD5"/>
    <w:rsid w:val="000A73D9"/>
    <w:rsid w:val="000A7446"/>
    <w:rsid w:val="000B0A40"/>
    <w:rsid w:val="000B110E"/>
    <w:rsid w:val="000B2B9C"/>
    <w:rsid w:val="000B2E83"/>
    <w:rsid w:val="000B36ED"/>
    <w:rsid w:val="000B4529"/>
    <w:rsid w:val="000B4F42"/>
    <w:rsid w:val="000B5147"/>
    <w:rsid w:val="000B57DA"/>
    <w:rsid w:val="000B6237"/>
    <w:rsid w:val="000B6AB7"/>
    <w:rsid w:val="000B7684"/>
    <w:rsid w:val="000B7FA5"/>
    <w:rsid w:val="000C00DF"/>
    <w:rsid w:val="000C060D"/>
    <w:rsid w:val="000C08AC"/>
    <w:rsid w:val="000C138A"/>
    <w:rsid w:val="000C138C"/>
    <w:rsid w:val="000C2310"/>
    <w:rsid w:val="000C4615"/>
    <w:rsid w:val="000C4925"/>
    <w:rsid w:val="000C5607"/>
    <w:rsid w:val="000C589E"/>
    <w:rsid w:val="000C59A9"/>
    <w:rsid w:val="000C5C89"/>
    <w:rsid w:val="000C5D96"/>
    <w:rsid w:val="000C605C"/>
    <w:rsid w:val="000C6301"/>
    <w:rsid w:val="000C6F40"/>
    <w:rsid w:val="000C795B"/>
    <w:rsid w:val="000C7EB7"/>
    <w:rsid w:val="000D0DA5"/>
    <w:rsid w:val="000D1358"/>
    <w:rsid w:val="000D1833"/>
    <w:rsid w:val="000D1855"/>
    <w:rsid w:val="000D1B71"/>
    <w:rsid w:val="000D1E2B"/>
    <w:rsid w:val="000D6A23"/>
    <w:rsid w:val="000D74BC"/>
    <w:rsid w:val="000E1577"/>
    <w:rsid w:val="000E2862"/>
    <w:rsid w:val="000E2F73"/>
    <w:rsid w:val="000E3364"/>
    <w:rsid w:val="000E43F6"/>
    <w:rsid w:val="000E44FC"/>
    <w:rsid w:val="000E7FD8"/>
    <w:rsid w:val="000F00CD"/>
    <w:rsid w:val="000F21CC"/>
    <w:rsid w:val="000F2D5F"/>
    <w:rsid w:val="000F3CC8"/>
    <w:rsid w:val="000F4B3D"/>
    <w:rsid w:val="000F4FD9"/>
    <w:rsid w:val="000F5440"/>
    <w:rsid w:val="000F5B79"/>
    <w:rsid w:val="000F5E7E"/>
    <w:rsid w:val="000F6220"/>
    <w:rsid w:val="000F6E05"/>
    <w:rsid w:val="00100EDC"/>
    <w:rsid w:val="00100F68"/>
    <w:rsid w:val="001012E1"/>
    <w:rsid w:val="00101DD0"/>
    <w:rsid w:val="00101E7C"/>
    <w:rsid w:val="0010261E"/>
    <w:rsid w:val="00102732"/>
    <w:rsid w:val="00103DF7"/>
    <w:rsid w:val="001040D2"/>
    <w:rsid w:val="00104F81"/>
    <w:rsid w:val="00105A11"/>
    <w:rsid w:val="00105ED0"/>
    <w:rsid w:val="00106A74"/>
    <w:rsid w:val="00110D7C"/>
    <w:rsid w:val="00111274"/>
    <w:rsid w:val="00112E5C"/>
    <w:rsid w:val="00112F74"/>
    <w:rsid w:val="0011325F"/>
    <w:rsid w:val="00113E89"/>
    <w:rsid w:val="00114AAB"/>
    <w:rsid w:val="0011510F"/>
    <w:rsid w:val="001152C1"/>
    <w:rsid w:val="001163B3"/>
    <w:rsid w:val="0011794A"/>
    <w:rsid w:val="00117AEF"/>
    <w:rsid w:val="0012063C"/>
    <w:rsid w:val="00120DA8"/>
    <w:rsid w:val="00121502"/>
    <w:rsid w:val="001215EE"/>
    <w:rsid w:val="00122167"/>
    <w:rsid w:val="00122BFD"/>
    <w:rsid w:val="00123172"/>
    <w:rsid w:val="00123932"/>
    <w:rsid w:val="00123CAA"/>
    <w:rsid w:val="00124302"/>
    <w:rsid w:val="00124819"/>
    <w:rsid w:val="00124BFD"/>
    <w:rsid w:val="00125260"/>
    <w:rsid w:val="00126980"/>
    <w:rsid w:val="00130094"/>
    <w:rsid w:val="00130D2E"/>
    <w:rsid w:val="00131049"/>
    <w:rsid w:val="00131063"/>
    <w:rsid w:val="00132416"/>
    <w:rsid w:val="00133AC9"/>
    <w:rsid w:val="00133E14"/>
    <w:rsid w:val="001342C2"/>
    <w:rsid w:val="00135128"/>
    <w:rsid w:val="00135A31"/>
    <w:rsid w:val="0013625A"/>
    <w:rsid w:val="00137687"/>
    <w:rsid w:val="00137844"/>
    <w:rsid w:val="0013788E"/>
    <w:rsid w:val="00137BA3"/>
    <w:rsid w:val="00140697"/>
    <w:rsid w:val="001412B6"/>
    <w:rsid w:val="00141B26"/>
    <w:rsid w:val="00141D7C"/>
    <w:rsid w:val="0014287D"/>
    <w:rsid w:val="00142AFF"/>
    <w:rsid w:val="001435A9"/>
    <w:rsid w:val="001435F6"/>
    <w:rsid w:val="001437A9"/>
    <w:rsid w:val="00143D0C"/>
    <w:rsid w:val="0014410E"/>
    <w:rsid w:val="00144191"/>
    <w:rsid w:val="0014475F"/>
    <w:rsid w:val="00144EBF"/>
    <w:rsid w:val="00145D0B"/>
    <w:rsid w:val="0014631A"/>
    <w:rsid w:val="00146AA9"/>
    <w:rsid w:val="0014797A"/>
    <w:rsid w:val="00147FE6"/>
    <w:rsid w:val="00153AF0"/>
    <w:rsid w:val="001548FE"/>
    <w:rsid w:val="0015631A"/>
    <w:rsid w:val="001572E5"/>
    <w:rsid w:val="001574AA"/>
    <w:rsid w:val="001577FF"/>
    <w:rsid w:val="00157CC2"/>
    <w:rsid w:val="00157DA7"/>
    <w:rsid w:val="00160A37"/>
    <w:rsid w:val="00161044"/>
    <w:rsid w:val="001611CA"/>
    <w:rsid w:val="0016132F"/>
    <w:rsid w:val="00161443"/>
    <w:rsid w:val="001614E0"/>
    <w:rsid w:val="00161AF4"/>
    <w:rsid w:val="001627CF"/>
    <w:rsid w:val="001629F6"/>
    <w:rsid w:val="00163426"/>
    <w:rsid w:val="001646B7"/>
    <w:rsid w:val="00165123"/>
    <w:rsid w:val="00166070"/>
    <w:rsid w:val="00167AE6"/>
    <w:rsid w:val="00167F8A"/>
    <w:rsid w:val="0017045B"/>
    <w:rsid w:val="00171019"/>
    <w:rsid w:val="00171C81"/>
    <w:rsid w:val="00171FBA"/>
    <w:rsid w:val="0017248E"/>
    <w:rsid w:val="00172F5D"/>
    <w:rsid w:val="001732D6"/>
    <w:rsid w:val="0017397B"/>
    <w:rsid w:val="00174D17"/>
    <w:rsid w:val="001766AC"/>
    <w:rsid w:val="00176A20"/>
    <w:rsid w:val="00176A43"/>
    <w:rsid w:val="00176DB5"/>
    <w:rsid w:val="00177B2E"/>
    <w:rsid w:val="00180246"/>
    <w:rsid w:val="0018101C"/>
    <w:rsid w:val="001817F5"/>
    <w:rsid w:val="0018181B"/>
    <w:rsid w:val="001818E9"/>
    <w:rsid w:val="0018326A"/>
    <w:rsid w:val="001842B1"/>
    <w:rsid w:val="001849CD"/>
    <w:rsid w:val="00185B7A"/>
    <w:rsid w:val="00186EA6"/>
    <w:rsid w:val="00187551"/>
    <w:rsid w:val="00191199"/>
    <w:rsid w:val="00192868"/>
    <w:rsid w:val="0019403D"/>
    <w:rsid w:val="0019407E"/>
    <w:rsid w:val="00194A62"/>
    <w:rsid w:val="00195BBB"/>
    <w:rsid w:val="00195C0D"/>
    <w:rsid w:val="001A1268"/>
    <w:rsid w:val="001A14CF"/>
    <w:rsid w:val="001A2607"/>
    <w:rsid w:val="001A278B"/>
    <w:rsid w:val="001A3D7B"/>
    <w:rsid w:val="001A466F"/>
    <w:rsid w:val="001A4877"/>
    <w:rsid w:val="001A5C78"/>
    <w:rsid w:val="001A69BB"/>
    <w:rsid w:val="001A74C0"/>
    <w:rsid w:val="001A7A96"/>
    <w:rsid w:val="001A7F29"/>
    <w:rsid w:val="001B0370"/>
    <w:rsid w:val="001B0466"/>
    <w:rsid w:val="001B1954"/>
    <w:rsid w:val="001B1DF2"/>
    <w:rsid w:val="001B2601"/>
    <w:rsid w:val="001B42F7"/>
    <w:rsid w:val="001B4993"/>
    <w:rsid w:val="001B5BC1"/>
    <w:rsid w:val="001B6BA3"/>
    <w:rsid w:val="001B709D"/>
    <w:rsid w:val="001B775A"/>
    <w:rsid w:val="001C06D4"/>
    <w:rsid w:val="001C10D2"/>
    <w:rsid w:val="001C1E96"/>
    <w:rsid w:val="001C1F1A"/>
    <w:rsid w:val="001C21F0"/>
    <w:rsid w:val="001C28B5"/>
    <w:rsid w:val="001C385F"/>
    <w:rsid w:val="001C39B2"/>
    <w:rsid w:val="001C4A3E"/>
    <w:rsid w:val="001C5DC7"/>
    <w:rsid w:val="001C625A"/>
    <w:rsid w:val="001C63AE"/>
    <w:rsid w:val="001C64C1"/>
    <w:rsid w:val="001C69A6"/>
    <w:rsid w:val="001D0084"/>
    <w:rsid w:val="001D09F3"/>
    <w:rsid w:val="001D19D4"/>
    <w:rsid w:val="001D1D95"/>
    <w:rsid w:val="001D1F52"/>
    <w:rsid w:val="001D2040"/>
    <w:rsid w:val="001D20C9"/>
    <w:rsid w:val="001D38A3"/>
    <w:rsid w:val="001D3CF6"/>
    <w:rsid w:val="001D3DE0"/>
    <w:rsid w:val="001D41F9"/>
    <w:rsid w:val="001D4925"/>
    <w:rsid w:val="001D51D1"/>
    <w:rsid w:val="001D595C"/>
    <w:rsid w:val="001D7B98"/>
    <w:rsid w:val="001D7E35"/>
    <w:rsid w:val="001E0BC4"/>
    <w:rsid w:val="001E1B84"/>
    <w:rsid w:val="001E2F91"/>
    <w:rsid w:val="001E4844"/>
    <w:rsid w:val="001E4BB5"/>
    <w:rsid w:val="001E4D97"/>
    <w:rsid w:val="001E4FC0"/>
    <w:rsid w:val="001E6AF9"/>
    <w:rsid w:val="001E6FBC"/>
    <w:rsid w:val="001E7366"/>
    <w:rsid w:val="001E7B2A"/>
    <w:rsid w:val="001F0950"/>
    <w:rsid w:val="001F11CE"/>
    <w:rsid w:val="001F1A99"/>
    <w:rsid w:val="001F1BCF"/>
    <w:rsid w:val="001F22F2"/>
    <w:rsid w:val="001F26D2"/>
    <w:rsid w:val="001F26EB"/>
    <w:rsid w:val="001F3E89"/>
    <w:rsid w:val="001F4C7A"/>
    <w:rsid w:val="001F58E1"/>
    <w:rsid w:val="001F6F03"/>
    <w:rsid w:val="00200784"/>
    <w:rsid w:val="00200D51"/>
    <w:rsid w:val="00201596"/>
    <w:rsid w:val="002018DC"/>
    <w:rsid w:val="0020192C"/>
    <w:rsid w:val="00201EC3"/>
    <w:rsid w:val="00202354"/>
    <w:rsid w:val="0020351F"/>
    <w:rsid w:val="002044AC"/>
    <w:rsid w:val="002044E3"/>
    <w:rsid w:val="00204FE8"/>
    <w:rsid w:val="0020569A"/>
    <w:rsid w:val="002069F5"/>
    <w:rsid w:val="00207B6E"/>
    <w:rsid w:val="00210633"/>
    <w:rsid w:val="00210F89"/>
    <w:rsid w:val="0021190F"/>
    <w:rsid w:val="002142AF"/>
    <w:rsid w:val="00215078"/>
    <w:rsid w:val="00215822"/>
    <w:rsid w:val="00215F0F"/>
    <w:rsid w:val="00216056"/>
    <w:rsid w:val="00217565"/>
    <w:rsid w:val="00217730"/>
    <w:rsid w:val="002177BF"/>
    <w:rsid w:val="002206A0"/>
    <w:rsid w:val="00220920"/>
    <w:rsid w:val="002212FA"/>
    <w:rsid w:val="002215F2"/>
    <w:rsid w:val="00223A2F"/>
    <w:rsid w:val="00223E6B"/>
    <w:rsid w:val="002243FC"/>
    <w:rsid w:val="00224D5B"/>
    <w:rsid w:val="00224E40"/>
    <w:rsid w:val="002300F1"/>
    <w:rsid w:val="00230915"/>
    <w:rsid w:val="0023150E"/>
    <w:rsid w:val="002325AE"/>
    <w:rsid w:val="00232F2B"/>
    <w:rsid w:val="00233347"/>
    <w:rsid w:val="00233CC3"/>
    <w:rsid w:val="00235153"/>
    <w:rsid w:val="0023519B"/>
    <w:rsid w:val="00235613"/>
    <w:rsid w:val="002359B7"/>
    <w:rsid w:val="0023671F"/>
    <w:rsid w:val="00236ADE"/>
    <w:rsid w:val="00237A6A"/>
    <w:rsid w:val="00237F1C"/>
    <w:rsid w:val="00240586"/>
    <w:rsid w:val="00240FED"/>
    <w:rsid w:val="002419BF"/>
    <w:rsid w:val="00241A24"/>
    <w:rsid w:val="002421DD"/>
    <w:rsid w:val="0024264A"/>
    <w:rsid w:val="00242F34"/>
    <w:rsid w:val="00244E52"/>
    <w:rsid w:val="00245311"/>
    <w:rsid w:val="00245354"/>
    <w:rsid w:val="00245C9F"/>
    <w:rsid w:val="00246021"/>
    <w:rsid w:val="002473A1"/>
    <w:rsid w:val="0025017F"/>
    <w:rsid w:val="00251993"/>
    <w:rsid w:val="00251B73"/>
    <w:rsid w:val="00251C53"/>
    <w:rsid w:val="00251E29"/>
    <w:rsid w:val="00252C50"/>
    <w:rsid w:val="00252C7F"/>
    <w:rsid w:val="0025395B"/>
    <w:rsid w:val="00253F44"/>
    <w:rsid w:val="002559CE"/>
    <w:rsid w:val="002567EF"/>
    <w:rsid w:val="00256B8E"/>
    <w:rsid w:val="00257BEB"/>
    <w:rsid w:val="00260147"/>
    <w:rsid w:val="00261000"/>
    <w:rsid w:val="00261A1D"/>
    <w:rsid w:val="00261F69"/>
    <w:rsid w:val="00262222"/>
    <w:rsid w:val="00263D7E"/>
    <w:rsid w:val="00264394"/>
    <w:rsid w:val="0026491F"/>
    <w:rsid w:val="00264DAF"/>
    <w:rsid w:val="00265060"/>
    <w:rsid w:val="00265F95"/>
    <w:rsid w:val="00266AF0"/>
    <w:rsid w:val="002673F9"/>
    <w:rsid w:val="00267A10"/>
    <w:rsid w:val="00270EC4"/>
    <w:rsid w:val="00271E42"/>
    <w:rsid w:val="00272A18"/>
    <w:rsid w:val="00272E83"/>
    <w:rsid w:val="00272F06"/>
    <w:rsid w:val="00273217"/>
    <w:rsid w:val="0027376D"/>
    <w:rsid w:val="00277637"/>
    <w:rsid w:val="00277BDC"/>
    <w:rsid w:val="0028001D"/>
    <w:rsid w:val="002812ED"/>
    <w:rsid w:val="0028210D"/>
    <w:rsid w:val="00282235"/>
    <w:rsid w:val="002825EC"/>
    <w:rsid w:val="0028367F"/>
    <w:rsid w:val="00283A1A"/>
    <w:rsid w:val="002841BE"/>
    <w:rsid w:val="00285B08"/>
    <w:rsid w:val="00285E02"/>
    <w:rsid w:val="00286383"/>
    <w:rsid w:val="00286A10"/>
    <w:rsid w:val="00286FB8"/>
    <w:rsid w:val="0028707F"/>
    <w:rsid w:val="00287E6D"/>
    <w:rsid w:val="0029000A"/>
    <w:rsid w:val="00290AD8"/>
    <w:rsid w:val="00291766"/>
    <w:rsid w:val="002917B3"/>
    <w:rsid w:val="00292EE7"/>
    <w:rsid w:val="00293112"/>
    <w:rsid w:val="00293D9C"/>
    <w:rsid w:val="00294491"/>
    <w:rsid w:val="00294F53"/>
    <w:rsid w:val="0029515A"/>
    <w:rsid w:val="00295664"/>
    <w:rsid w:val="0029588E"/>
    <w:rsid w:val="002967F2"/>
    <w:rsid w:val="0029740E"/>
    <w:rsid w:val="002974BF"/>
    <w:rsid w:val="00297664"/>
    <w:rsid w:val="002977D8"/>
    <w:rsid w:val="002A002A"/>
    <w:rsid w:val="002A06FD"/>
    <w:rsid w:val="002A0832"/>
    <w:rsid w:val="002A0C26"/>
    <w:rsid w:val="002A1167"/>
    <w:rsid w:val="002A13C6"/>
    <w:rsid w:val="002A1F29"/>
    <w:rsid w:val="002A494C"/>
    <w:rsid w:val="002A4DDB"/>
    <w:rsid w:val="002A52B3"/>
    <w:rsid w:val="002A538A"/>
    <w:rsid w:val="002A5632"/>
    <w:rsid w:val="002A5C92"/>
    <w:rsid w:val="002A611E"/>
    <w:rsid w:val="002A628B"/>
    <w:rsid w:val="002A66C6"/>
    <w:rsid w:val="002A6A62"/>
    <w:rsid w:val="002A6DEE"/>
    <w:rsid w:val="002B0949"/>
    <w:rsid w:val="002B173D"/>
    <w:rsid w:val="002B22D3"/>
    <w:rsid w:val="002B2729"/>
    <w:rsid w:val="002B2D4F"/>
    <w:rsid w:val="002B300F"/>
    <w:rsid w:val="002B4EE7"/>
    <w:rsid w:val="002B56FA"/>
    <w:rsid w:val="002B6A4D"/>
    <w:rsid w:val="002B70A2"/>
    <w:rsid w:val="002B7635"/>
    <w:rsid w:val="002B77CD"/>
    <w:rsid w:val="002C0204"/>
    <w:rsid w:val="002C1D07"/>
    <w:rsid w:val="002C34DB"/>
    <w:rsid w:val="002C4CE1"/>
    <w:rsid w:val="002C4DAA"/>
    <w:rsid w:val="002C560F"/>
    <w:rsid w:val="002C5ACA"/>
    <w:rsid w:val="002C5E51"/>
    <w:rsid w:val="002C6187"/>
    <w:rsid w:val="002C7143"/>
    <w:rsid w:val="002C7729"/>
    <w:rsid w:val="002D213A"/>
    <w:rsid w:val="002D2F05"/>
    <w:rsid w:val="002D356B"/>
    <w:rsid w:val="002D3A92"/>
    <w:rsid w:val="002D46F5"/>
    <w:rsid w:val="002D62CF"/>
    <w:rsid w:val="002D6BF3"/>
    <w:rsid w:val="002D7208"/>
    <w:rsid w:val="002D7AD9"/>
    <w:rsid w:val="002E07C8"/>
    <w:rsid w:val="002E0EBF"/>
    <w:rsid w:val="002E38B9"/>
    <w:rsid w:val="002E393E"/>
    <w:rsid w:val="002E4E00"/>
    <w:rsid w:val="002E5A8A"/>
    <w:rsid w:val="002E61DD"/>
    <w:rsid w:val="002E67DD"/>
    <w:rsid w:val="002F0175"/>
    <w:rsid w:val="002F0444"/>
    <w:rsid w:val="002F16E1"/>
    <w:rsid w:val="002F1746"/>
    <w:rsid w:val="002F18CE"/>
    <w:rsid w:val="002F1931"/>
    <w:rsid w:val="002F29D2"/>
    <w:rsid w:val="002F300F"/>
    <w:rsid w:val="002F316F"/>
    <w:rsid w:val="002F345E"/>
    <w:rsid w:val="002F4796"/>
    <w:rsid w:val="002F4C5B"/>
    <w:rsid w:val="002F5554"/>
    <w:rsid w:val="002F6905"/>
    <w:rsid w:val="002F750C"/>
    <w:rsid w:val="00300166"/>
    <w:rsid w:val="00300B23"/>
    <w:rsid w:val="00301D20"/>
    <w:rsid w:val="003024E2"/>
    <w:rsid w:val="003024EE"/>
    <w:rsid w:val="00302ACF"/>
    <w:rsid w:val="0030326A"/>
    <w:rsid w:val="003042AF"/>
    <w:rsid w:val="00304B5E"/>
    <w:rsid w:val="00306372"/>
    <w:rsid w:val="003070A8"/>
    <w:rsid w:val="00307103"/>
    <w:rsid w:val="003074DF"/>
    <w:rsid w:val="0031006B"/>
    <w:rsid w:val="00310117"/>
    <w:rsid w:val="00310A1E"/>
    <w:rsid w:val="0031185C"/>
    <w:rsid w:val="0031254B"/>
    <w:rsid w:val="00312C1C"/>
    <w:rsid w:val="00312C3B"/>
    <w:rsid w:val="00313546"/>
    <w:rsid w:val="00313FF1"/>
    <w:rsid w:val="00314329"/>
    <w:rsid w:val="0031519F"/>
    <w:rsid w:val="00315767"/>
    <w:rsid w:val="00315C17"/>
    <w:rsid w:val="00316386"/>
    <w:rsid w:val="00316497"/>
    <w:rsid w:val="00317112"/>
    <w:rsid w:val="00317446"/>
    <w:rsid w:val="00317D4B"/>
    <w:rsid w:val="003217B9"/>
    <w:rsid w:val="0032225F"/>
    <w:rsid w:val="003230FC"/>
    <w:rsid w:val="00323652"/>
    <w:rsid w:val="00323D58"/>
    <w:rsid w:val="003240E3"/>
    <w:rsid w:val="003245DA"/>
    <w:rsid w:val="00324919"/>
    <w:rsid w:val="003258B8"/>
    <w:rsid w:val="00325C1B"/>
    <w:rsid w:val="00327200"/>
    <w:rsid w:val="00327A9B"/>
    <w:rsid w:val="00330015"/>
    <w:rsid w:val="0033055E"/>
    <w:rsid w:val="00331748"/>
    <w:rsid w:val="003317CB"/>
    <w:rsid w:val="003317F8"/>
    <w:rsid w:val="00332A58"/>
    <w:rsid w:val="00332B34"/>
    <w:rsid w:val="00335313"/>
    <w:rsid w:val="00335941"/>
    <w:rsid w:val="00336CD1"/>
    <w:rsid w:val="00336DE8"/>
    <w:rsid w:val="00337609"/>
    <w:rsid w:val="00337613"/>
    <w:rsid w:val="0033770F"/>
    <w:rsid w:val="00337C7E"/>
    <w:rsid w:val="0034024E"/>
    <w:rsid w:val="003402D4"/>
    <w:rsid w:val="003407C3"/>
    <w:rsid w:val="00340AB2"/>
    <w:rsid w:val="0034165C"/>
    <w:rsid w:val="003417EE"/>
    <w:rsid w:val="003423E0"/>
    <w:rsid w:val="0034252E"/>
    <w:rsid w:val="0034273C"/>
    <w:rsid w:val="0034356E"/>
    <w:rsid w:val="0034397E"/>
    <w:rsid w:val="00344D77"/>
    <w:rsid w:val="003452EE"/>
    <w:rsid w:val="0034566F"/>
    <w:rsid w:val="00345894"/>
    <w:rsid w:val="00346CC6"/>
    <w:rsid w:val="00347DC5"/>
    <w:rsid w:val="003500C2"/>
    <w:rsid w:val="00350F26"/>
    <w:rsid w:val="00351983"/>
    <w:rsid w:val="00352042"/>
    <w:rsid w:val="00352083"/>
    <w:rsid w:val="0035300C"/>
    <w:rsid w:val="00353176"/>
    <w:rsid w:val="0035385A"/>
    <w:rsid w:val="00353FF7"/>
    <w:rsid w:val="0035590D"/>
    <w:rsid w:val="003574C4"/>
    <w:rsid w:val="00357D9E"/>
    <w:rsid w:val="003615C2"/>
    <w:rsid w:val="00361A2C"/>
    <w:rsid w:val="0036206E"/>
    <w:rsid w:val="003621D7"/>
    <w:rsid w:val="00362EEA"/>
    <w:rsid w:val="003632F6"/>
    <w:rsid w:val="003649E1"/>
    <w:rsid w:val="00364B2D"/>
    <w:rsid w:val="00364E1B"/>
    <w:rsid w:val="00365606"/>
    <w:rsid w:val="00365695"/>
    <w:rsid w:val="00365BC0"/>
    <w:rsid w:val="00365D5E"/>
    <w:rsid w:val="00365DC2"/>
    <w:rsid w:val="00366A0E"/>
    <w:rsid w:val="00366F44"/>
    <w:rsid w:val="00367C78"/>
    <w:rsid w:val="00367C80"/>
    <w:rsid w:val="00370046"/>
    <w:rsid w:val="003712B0"/>
    <w:rsid w:val="00371EFD"/>
    <w:rsid w:val="003727F6"/>
    <w:rsid w:val="00372F6C"/>
    <w:rsid w:val="0037338B"/>
    <w:rsid w:val="003747FE"/>
    <w:rsid w:val="0037518C"/>
    <w:rsid w:val="00380E00"/>
    <w:rsid w:val="003812E5"/>
    <w:rsid w:val="0038132B"/>
    <w:rsid w:val="00381D31"/>
    <w:rsid w:val="00381D3D"/>
    <w:rsid w:val="003821D5"/>
    <w:rsid w:val="00382600"/>
    <w:rsid w:val="00383333"/>
    <w:rsid w:val="00386FF5"/>
    <w:rsid w:val="00387390"/>
    <w:rsid w:val="00387510"/>
    <w:rsid w:val="0039037C"/>
    <w:rsid w:val="00390797"/>
    <w:rsid w:val="00391403"/>
    <w:rsid w:val="00393193"/>
    <w:rsid w:val="003939E9"/>
    <w:rsid w:val="003941D2"/>
    <w:rsid w:val="00395E91"/>
    <w:rsid w:val="00395F9B"/>
    <w:rsid w:val="00396322"/>
    <w:rsid w:val="0039668C"/>
    <w:rsid w:val="0039706D"/>
    <w:rsid w:val="003973F9"/>
    <w:rsid w:val="0039759F"/>
    <w:rsid w:val="00397A73"/>
    <w:rsid w:val="003A1E5A"/>
    <w:rsid w:val="003A26DA"/>
    <w:rsid w:val="003A3626"/>
    <w:rsid w:val="003A4554"/>
    <w:rsid w:val="003A4874"/>
    <w:rsid w:val="003A68E6"/>
    <w:rsid w:val="003A6948"/>
    <w:rsid w:val="003A7718"/>
    <w:rsid w:val="003B023F"/>
    <w:rsid w:val="003B1F90"/>
    <w:rsid w:val="003B2C26"/>
    <w:rsid w:val="003B419D"/>
    <w:rsid w:val="003B6362"/>
    <w:rsid w:val="003B6D63"/>
    <w:rsid w:val="003B79A2"/>
    <w:rsid w:val="003B79C5"/>
    <w:rsid w:val="003B7D3D"/>
    <w:rsid w:val="003C0F0D"/>
    <w:rsid w:val="003C11B1"/>
    <w:rsid w:val="003C1989"/>
    <w:rsid w:val="003C2473"/>
    <w:rsid w:val="003C2599"/>
    <w:rsid w:val="003C2AB1"/>
    <w:rsid w:val="003C310E"/>
    <w:rsid w:val="003C3996"/>
    <w:rsid w:val="003C47FB"/>
    <w:rsid w:val="003C4EA4"/>
    <w:rsid w:val="003C58C1"/>
    <w:rsid w:val="003C593E"/>
    <w:rsid w:val="003C5BB0"/>
    <w:rsid w:val="003C68D7"/>
    <w:rsid w:val="003C6999"/>
    <w:rsid w:val="003C6ACD"/>
    <w:rsid w:val="003D0237"/>
    <w:rsid w:val="003D125A"/>
    <w:rsid w:val="003D2314"/>
    <w:rsid w:val="003D231B"/>
    <w:rsid w:val="003D261D"/>
    <w:rsid w:val="003D26DF"/>
    <w:rsid w:val="003D39CD"/>
    <w:rsid w:val="003D3C29"/>
    <w:rsid w:val="003D491A"/>
    <w:rsid w:val="003D4E84"/>
    <w:rsid w:val="003D5D5B"/>
    <w:rsid w:val="003D74A3"/>
    <w:rsid w:val="003D7D75"/>
    <w:rsid w:val="003E2812"/>
    <w:rsid w:val="003E2D30"/>
    <w:rsid w:val="003E3910"/>
    <w:rsid w:val="003E3A5C"/>
    <w:rsid w:val="003E4065"/>
    <w:rsid w:val="003E4B32"/>
    <w:rsid w:val="003E512E"/>
    <w:rsid w:val="003E5B8A"/>
    <w:rsid w:val="003E61FF"/>
    <w:rsid w:val="003E6D9D"/>
    <w:rsid w:val="003E6F24"/>
    <w:rsid w:val="003F0398"/>
    <w:rsid w:val="003F0C27"/>
    <w:rsid w:val="003F0DAE"/>
    <w:rsid w:val="003F0E43"/>
    <w:rsid w:val="003F1352"/>
    <w:rsid w:val="003F1BD9"/>
    <w:rsid w:val="003F22DD"/>
    <w:rsid w:val="003F3559"/>
    <w:rsid w:val="003F45DC"/>
    <w:rsid w:val="003F4C79"/>
    <w:rsid w:val="003F544C"/>
    <w:rsid w:val="003F636A"/>
    <w:rsid w:val="003F7A5E"/>
    <w:rsid w:val="00402A47"/>
    <w:rsid w:val="00402ADC"/>
    <w:rsid w:val="00402B81"/>
    <w:rsid w:val="0040521A"/>
    <w:rsid w:val="004058F3"/>
    <w:rsid w:val="00405A39"/>
    <w:rsid w:val="004062B2"/>
    <w:rsid w:val="004067E6"/>
    <w:rsid w:val="00407006"/>
    <w:rsid w:val="00410121"/>
    <w:rsid w:val="004101FE"/>
    <w:rsid w:val="00410482"/>
    <w:rsid w:val="004115D5"/>
    <w:rsid w:val="00411DA2"/>
    <w:rsid w:val="004124A4"/>
    <w:rsid w:val="00412637"/>
    <w:rsid w:val="00412B02"/>
    <w:rsid w:val="00412FE9"/>
    <w:rsid w:val="00413348"/>
    <w:rsid w:val="00413584"/>
    <w:rsid w:val="00414067"/>
    <w:rsid w:val="00414258"/>
    <w:rsid w:val="00415E1C"/>
    <w:rsid w:val="00415EAB"/>
    <w:rsid w:val="00416969"/>
    <w:rsid w:val="00417CAD"/>
    <w:rsid w:val="004227C8"/>
    <w:rsid w:val="004229B1"/>
    <w:rsid w:val="00425B0A"/>
    <w:rsid w:val="00425C39"/>
    <w:rsid w:val="0042696B"/>
    <w:rsid w:val="00426CCC"/>
    <w:rsid w:val="00427090"/>
    <w:rsid w:val="00427B82"/>
    <w:rsid w:val="004302DB"/>
    <w:rsid w:val="00431DFE"/>
    <w:rsid w:val="004320F4"/>
    <w:rsid w:val="004328BF"/>
    <w:rsid w:val="004328CD"/>
    <w:rsid w:val="0043371C"/>
    <w:rsid w:val="004339D6"/>
    <w:rsid w:val="00433B6F"/>
    <w:rsid w:val="00434B97"/>
    <w:rsid w:val="00434E02"/>
    <w:rsid w:val="00437098"/>
    <w:rsid w:val="00437991"/>
    <w:rsid w:val="00437B67"/>
    <w:rsid w:val="00444DBC"/>
    <w:rsid w:val="0044552C"/>
    <w:rsid w:val="00445E21"/>
    <w:rsid w:val="0045092E"/>
    <w:rsid w:val="00450A16"/>
    <w:rsid w:val="00450E03"/>
    <w:rsid w:val="00451044"/>
    <w:rsid w:val="004520D5"/>
    <w:rsid w:val="004526FB"/>
    <w:rsid w:val="004529D4"/>
    <w:rsid w:val="00452F3B"/>
    <w:rsid w:val="00454333"/>
    <w:rsid w:val="0045470F"/>
    <w:rsid w:val="0045486A"/>
    <w:rsid w:val="0045514B"/>
    <w:rsid w:val="004568D8"/>
    <w:rsid w:val="004572D7"/>
    <w:rsid w:val="00457E25"/>
    <w:rsid w:val="00460821"/>
    <w:rsid w:val="004612CB"/>
    <w:rsid w:val="0046153D"/>
    <w:rsid w:val="004624F5"/>
    <w:rsid w:val="004628A1"/>
    <w:rsid w:val="004630E6"/>
    <w:rsid w:val="004632F1"/>
    <w:rsid w:val="00463BDA"/>
    <w:rsid w:val="00463F20"/>
    <w:rsid w:val="00465834"/>
    <w:rsid w:val="00465B6A"/>
    <w:rsid w:val="0046745F"/>
    <w:rsid w:val="00467753"/>
    <w:rsid w:val="0047020A"/>
    <w:rsid w:val="0047037A"/>
    <w:rsid w:val="004709AA"/>
    <w:rsid w:val="00470EFE"/>
    <w:rsid w:val="00471A4F"/>
    <w:rsid w:val="00471ACE"/>
    <w:rsid w:val="00471ED1"/>
    <w:rsid w:val="004720A0"/>
    <w:rsid w:val="00472819"/>
    <w:rsid w:val="00472AE3"/>
    <w:rsid w:val="00475421"/>
    <w:rsid w:val="004757DE"/>
    <w:rsid w:val="00475F99"/>
    <w:rsid w:val="00475F9F"/>
    <w:rsid w:val="004777BF"/>
    <w:rsid w:val="00477E3B"/>
    <w:rsid w:val="0048027D"/>
    <w:rsid w:val="00480BFF"/>
    <w:rsid w:val="00480F3F"/>
    <w:rsid w:val="00481F1D"/>
    <w:rsid w:val="004822E7"/>
    <w:rsid w:val="00483DEC"/>
    <w:rsid w:val="00486F42"/>
    <w:rsid w:val="0048770C"/>
    <w:rsid w:val="00492036"/>
    <w:rsid w:val="00492219"/>
    <w:rsid w:val="004930D5"/>
    <w:rsid w:val="004944A3"/>
    <w:rsid w:val="00494D23"/>
    <w:rsid w:val="00495C2E"/>
    <w:rsid w:val="004A0562"/>
    <w:rsid w:val="004A07A1"/>
    <w:rsid w:val="004A24A0"/>
    <w:rsid w:val="004A2B17"/>
    <w:rsid w:val="004A3559"/>
    <w:rsid w:val="004A3F9B"/>
    <w:rsid w:val="004A43F6"/>
    <w:rsid w:val="004A4EC3"/>
    <w:rsid w:val="004A5346"/>
    <w:rsid w:val="004A6B97"/>
    <w:rsid w:val="004A787A"/>
    <w:rsid w:val="004B0568"/>
    <w:rsid w:val="004B0F4A"/>
    <w:rsid w:val="004B1800"/>
    <w:rsid w:val="004B1E75"/>
    <w:rsid w:val="004B231C"/>
    <w:rsid w:val="004B3AC5"/>
    <w:rsid w:val="004B51C4"/>
    <w:rsid w:val="004B58D5"/>
    <w:rsid w:val="004B5A26"/>
    <w:rsid w:val="004B5F9A"/>
    <w:rsid w:val="004B69FB"/>
    <w:rsid w:val="004B7250"/>
    <w:rsid w:val="004C0A3E"/>
    <w:rsid w:val="004C0B4E"/>
    <w:rsid w:val="004C0BC3"/>
    <w:rsid w:val="004C115C"/>
    <w:rsid w:val="004C227C"/>
    <w:rsid w:val="004C2E2F"/>
    <w:rsid w:val="004C31B1"/>
    <w:rsid w:val="004C3B75"/>
    <w:rsid w:val="004C4CE6"/>
    <w:rsid w:val="004C58DC"/>
    <w:rsid w:val="004C6867"/>
    <w:rsid w:val="004C6E24"/>
    <w:rsid w:val="004C73D5"/>
    <w:rsid w:val="004D0597"/>
    <w:rsid w:val="004D05B7"/>
    <w:rsid w:val="004D16E6"/>
    <w:rsid w:val="004D1D20"/>
    <w:rsid w:val="004D1E9A"/>
    <w:rsid w:val="004D262F"/>
    <w:rsid w:val="004D276F"/>
    <w:rsid w:val="004D2822"/>
    <w:rsid w:val="004D2E07"/>
    <w:rsid w:val="004D2F67"/>
    <w:rsid w:val="004D357C"/>
    <w:rsid w:val="004D39A6"/>
    <w:rsid w:val="004D3A12"/>
    <w:rsid w:val="004D4F84"/>
    <w:rsid w:val="004D582F"/>
    <w:rsid w:val="004D5E69"/>
    <w:rsid w:val="004D7190"/>
    <w:rsid w:val="004D7F15"/>
    <w:rsid w:val="004E097D"/>
    <w:rsid w:val="004E2A64"/>
    <w:rsid w:val="004E3050"/>
    <w:rsid w:val="004E3422"/>
    <w:rsid w:val="004E34C6"/>
    <w:rsid w:val="004E3B4F"/>
    <w:rsid w:val="004E3FD4"/>
    <w:rsid w:val="004E6314"/>
    <w:rsid w:val="004E6AAC"/>
    <w:rsid w:val="004E6CEB"/>
    <w:rsid w:val="004F0D3A"/>
    <w:rsid w:val="004F2056"/>
    <w:rsid w:val="004F211B"/>
    <w:rsid w:val="004F2395"/>
    <w:rsid w:val="004F2A8F"/>
    <w:rsid w:val="004F33B8"/>
    <w:rsid w:val="004F3E3D"/>
    <w:rsid w:val="004F4913"/>
    <w:rsid w:val="004F52BF"/>
    <w:rsid w:val="004F548E"/>
    <w:rsid w:val="004F5557"/>
    <w:rsid w:val="004F5C58"/>
    <w:rsid w:val="004F5F18"/>
    <w:rsid w:val="004F62F4"/>
    <w:rsid w:val="004F6548"/>
    <w:rsid w:val="004F6BF1"/>
    <w:rsid w:val="004F6C17"/>
    <w:rsid w:val="004F6C71"/>
    <w:rsid w:val="004F6D53"/>
    <w:rsid w:val="004F7391"/>
    <w:rsid w:val="004F74F4"/>
    <w:rsid w:val="004F7E84"/>
    <w:rsid w:val="0050329D"/>
    <w:rsid w:val="00503DF5"/>
    <w:rsid w:val="00504545"/>
    <w:rsid w:val="005051B5"/>
    <w:rsid w:val="00505F8E"/>
    <w:rsid w:val="005061AF"/>
    <w:rsid w:val="00506F09"/>
    <w:rsid w:val="00507539"/>
    <w:rsid w:val="00507FA0"/>
    <w:rsid w:val="00512E16"/>
    <w:rsid w:val="00513599"/>
    <w:rsid w:val="00514DD6"/>
    <w:rsid w:val="005172BF"/>
    <w:rsid w:val="005175A9"/>
    <w:rsid w:val="00517F18"/>
    <w:rsid w:val="00521F02"/>
    <w:rsid w:val="005220FE"/>
    <w:rsid w:val="00523F4E"/>
    <w:rsid w:val="005242F5"/>
    <w:rsid w:val="00524517"/>
    <w:rsid w:val="0052470F"/>
    <w:rsid w:val="00524D0B"/>
    <w:rsid w:val="00525B0A"/>
    <w:rsid w:val="00526606"/>
    <w:rsid w:val="005267C2"/>
    <w:rsid w:val="0052694C"/>
    <w:rsid w:val="00526A54"/>
    <w:rsid w:val="00526A86"/>
    <w:rsid w:val="00534088"/>
    <w:rsid w:val="00534D5C"/>
    <w:rsid w:val="005354AE"/>
    <w:rsid w:val="00536359"/>
    <w:rsid w:val="005409F0"/>
    <w:rsid w:val="005414DB"/>
    <w:rsid w:val="005426A2"/>
    <w:rsid w:val="00542DF2"/>
    <w:rsid w:val="00544006"/>
    <w:rsid w:val="005443B8"/>
    <w:rsid w:val="00544559"/>
    <w:rsid w:val="005445CC"/>
    <w:rsid w:val="0054612F"/>
    <w:rsid w:val="005462A4"/>
    <w:rsid w:val="0054660E"/>
    <w:rsid w:val="00546931"/>
    <w:rsid w:val="005469A2"/>
    <w:rsid w:val="005477C1"/>
    <w:rsid w:val="00550388"/>
    <w:rsid w:val="00550957"/>
    <w:rsid w:val="00550CC7"/>
    <w:rsid w:val="005515F4"/>
    <w:rsid w:val="00552257"/>
    <w:rsid w:val="0055280C"/>
    <w:rsid w:val="00552B70"/>
    <w:rsid w:val="0055399B"/>
    <w:rsid w:val="00554816"/>
    <w:rsid w:val="00556102"/>
    <w:rsid w:val="0055629F"/>
    <w:rsid w:val="00560294"/>
    <w:rsid w:val="00561146"/>
    <w:rsid w:val="00562CF5"/>
    <w:rsid w:val="00563B50"/>
    <w:rsid w:val="00563F21"/>
    <w:rsid w:val="005653BE"/>
    <w:rsid w:val="00565765"/>
    <w:rsid w:val="005658F2"/>
    <w:rsid w:val="00565FDC"/>
    <w:rsid w:val="0056626A"/>
    <w:rsid w:val="005662DA"/>
    <w:rsid w:val="00566877"/>
    <w:rsid w:val="00566F6B"/>
    <w:rsid w:val="00567470"/>
    <w:rsid w:val="00567E9B"/>
    <w:rsid w:val="00570292"/>
    <w:rsid w:val="005718F8"/>
    <w:rsid w:val="00572115"/>
    <w:rsid w:val="00572B35"/>
    <w:rsid w:val="00573CB5"/>
    <w:rsid w:val="005763F4"/>
    <w:rsid w:val="005772D5"/>
    <w:rsid w:val="00577341"/>
    <w:rsid w:val="005773A8"/>
    <w:rsid w:val="00577727"/>
    <w:rsid w:val="00577FD4"/>
    <w:rsid w:val="0058145D"/>
    <w:rsid w:val="00581D28"/>
    <w:rsid w:val="00582B61"/>
    <w:rsid w:val="00582DC8"/>
    <w:rsid w:val="00583AD8"/>
    <w:rsid w:val="00583EAF"/>
    <w:rsid w:val="00586425"/>
    <w:rsid w:val="005864A5"/>
    <w:rsid w:val="005867BB"/>
    <w:rsid w:val="0058683D"/>
    <w:rsid w:val="0058728B"/>
    <w:rsid w:val="00587D9B"/>
    <w:rsid w:val="00591843"/>
    <w:rsid w:val="005934E9"/>
    <w:rsid w:val="00593E22"/>
    <w:rsid w:val="0059414C"/>
    <w:rsid w:val="00594165"/>
    <w:rsid w:val="0059563E"/>
    <w:rsid w:val="00596221"/>
    <w:rsid w:val="005A016F"/>
    <w:rsid w:val="005A01B3"/>
    <w:rsid w:val="005A0D6D"/>
    <w:rsid w:val="005A109A"/>
    <w:rsid w:val="005A1BBD"/>
    <w:rsid w:val="005A2CAA"/>
    <w:rsid w:val="005A3670"/>
    <w:rsid w:val="005A3840"/>
    <w:rsid w:val="005A3B7A"/>
    <w:rsid w:val="005A3C6F"/>
    <w:rsid w:val="005A3FBD"/>
    <w:rsid w:val="005A4CA6"/>
    <w:rsid w:val="005B03E5"/>
    <w:rsid w:val="005B1EF9"/>
    <w:rsid w:val="005B38B2"/>
    <w:rsid w:val="005B3AE3"/>
    <w:rsid w:val="005B4D87"/>
    <w:rsid w:val="005B5E23"/>
    <w:rsid w:val="005B6617"/>
    <w:rsid w:val="005B6DDB"/>
    <w:rsid w:val="005B7496"/>
    <w:rsid w:val="005C0AD9"/>
    <w:rsid w:val="005C1509"/>
    <w:rsid w:val="005C19D2"/>
    <w:rsid w:val="005C3494"/>
    <w:rsid w:val="005C393B"/>
    <w:rsid w:val="005C39A4"/>
    <w:rsid w:val="005C3AFB"/>
    <w:rsid w:val="005C3C1B"/>
    <w:rsid w:val="005C4083"/>
    <w:rsid w:val="005C42D9"/>
    <w:rsid w:val="005C47DC"/>
    <w:rsid w:val="005C4A6C"/>
    <w:rsid w:val="005C5ECD"/>
    <w:rsid w:val="005C6D80"/>
    <w:rsid w:val="005C6E7E"/>
    <w:rsid w:val="005C73EA"/>
    <w:rsid w:val="005C7662"/>
    <w:rsid w:val="005D0346"/>
    <w:rsid w:val="005D1B84"/>
    <w:rsid w:val="005D1C67"/>
    <w:rsid w:val="005D3320"/>
    <w:rsid w:val="005D37BB"/>
    <w:rsid w:val="005D4F63"/>
    <w:rsid w:val="005D537A"/>
    <w:rsid w:val="005D57A2"/>
    <w:rsid w:val="005D7380"/>
    <w:rsid w:val="005D73B0"/>
    <w:rsid w:val="005E0333"/>
    <w:rsid w:val="005E1A53"/>
    <w:rsid w:val="005E1DAC"/>
    <w:rsid w:val="005E208C"/>
    <w:rsid w:val="005E2D31"/>
    <w:rsid w:val="005E46E5"/>
    <w:rsid w:val="005E4D19"/>
    <w:rsid w:val="005E5095"/>
    <w:rsid w:val="005E52BA"/>
    <w:rsid w:val="005E618A"/>
    <w:rsid w:val="005E670E"/>
    <w:rsid w:val="005E73D5"/>
    <w:rsid w:val="005F0758"/>
    <w:rsid w:val="005F0784"/>
    <w:rsid w:val="005F12E2"/>
    <w:rsid w:val="005F1E30"/>
    <w:rsid w:val="005F359D"/>
    <w:rsid w:val="005F3AAF"/>
    <w:rsid w:val="005F4027"/>
    <w:rsid w:val="005F4C7D"/>
    <w:rsid w:val="005F5CAD"/>
    <w:rsid w:val="005F62EC"/>
    <w:rsid w:val="005F641F"/>
    <w:rsid w:val="005F7105"/>
    <w:rsid w:val="005F712D"/>
    <w:rsid w:val="005F7EBE"/>
    <w:rsid w:val="006009F9"/>
    <w:rsid w:val="00601246"/>
    <w:rsid w:val="00601EA8"/>
    <w:rsid w:val="006026E3"/>
    <w:rsid w:val="00602D41"/>
    <w:rsid w:val="00603D72"/>
    <w:rsid w:val="00603E93"/>
    <w:rsid w:val="006044CA"/>
    <w:rsid w:val="0060726D"/>
    <w:rsid w:val="0061166C"/>
    <w:rsid w:val="00611CA2"/>
    <w:rsid w:val="00611D18"/>
    <w:rsid w:val="00611F5A"/>
    <w:rsid w:val="00612121"/>
    <w:rsid w:val="0061270D"/>
    <w:rsid w:val="00612AC1"/>
    <w:rsid w:val="00612F69"/>
    <w:rsid w:val="00613025"/>
    <w:rsid w:val="00613F68"/>
    <w:rsid w:val="0061422B"/>
    <w:rsid w:val="00614A5E"/>
    <w:rsid w:val="00614FB2"/>
    <w:rsid w:val="00614FCE"/>
    <w:rsid w:val="006160C1"/>
    <w:rsid w:val="006165F1"/>
    <w:rsid w:val="00616BA6"/>
    <w:rsid w:val="00616BDB"/>
    <w:rsid w:val="00617558"/>
    <w:rsid w:val="006177AF"/>
    <w:rsid w:val="00620632"/>
    <w:rsid w:val="00620D70"/>
    <w:rsid w:val="00622946"/>
    <w:rsid w:val="0062304A"/>
    <w:rsid w:val="0062415E"/>
    <w:rsid w:val="00625CC0"/>
    <w:rsid w:val="006263C6"/>
    <w:rsid w:val="00626AFB"/>
    <w:rsid w:val="00626C11"/>
    <w:rsid w:val="00627820"/>
    <w:rsid w:val="00630430"/>
    <w:rsid w:val="006309A6"/>
    <w:rsid w:val="00630AE7"/>
    <w:rsid w:val="0063148A"/>
    <w:rsid w:val="006317DE"/>
    <w:rsid w:val="00632BFE"/>
    <w:rsid w:val="0063316C"/>
    <w:rsid w:val="006354A6"/>
    <w:rsid w:val="00635E95"/>
    <w:rsid w:val="0063612C"/>
    <w:rsid w:val="0063629D"/>
    <w:rsid w:val="0063661A"/>
    <w:rsid w:val="006379BC"/>
    <w:rsid w:val="00637E9D"/>
    <w:rsid w:val="006408EA"/>
    <w:rsid w:val="0064103E"/>
    <w:rsid w:val="00641072"/>
    <w:rsid w:val="006410D8"/>
    <w:rsid w:val="00642D13"/>
    <w:rsid w:val="00642DBC"/>
    <w:rsid w:val="00642E4F"/>
    <w:rsid w:val="00643006"/>
    <w:rsid w:val="00643AC7"/>
    <w:rsid w:val="00643AE3"/>
    <w:rsid w:val="00643F59"/>
    <w:rsid w:val="00645081"/>
    <w:rsid w:val="006452D6"/>
    <w:rsid w:val="00645B6E"/>
    <w:rsid w:val="006464DB"/>
    <w:rsid w:val="006475EB"/>
    <w:rsid w:val="00650560"/>
    <w:rsid w:val="00651C70"/>
    <w:rsid w:val="0065235A"/>
    <w:rsid w:val="00653395"/>
    <w:rsid w:val="00653ACA"/>
    <w:rsid w:val="0065494C"/>
    <w:rsid w:val="00654CB4"/>
    <w:rsid w:val="00655078"/>
    <w:rsid w:val="00655FF2"/>
    <w:rsid w:val="00656A45"/>
    <w:rsid w:val="0066171F"/>
    <w:rsid w:val="006619A6"/>
    <w:rsid w:val="00662B25"/>
    <w:rsid w:val="00662B51"/>
    <w:rsid w:val="00662BAD"/>
    <w:rsid w:val="006643FC"/>
    <w:rsid w:val="00664630"/>
    <w:rsid w:val="00664639"/>
    <w:rsid w:val="00664662"/>
    <w:rsid w:val="006668DD"/>
    <w:rsid w:val="00667255"/>
    <w:rsid w:val="006672EC"/>
    <w:rsid w:val="00667E4C"/>
    <w:rsid w:val="00667F7C"/>
    <w:rsid w:val="00670074"/>
    <w:rsid w:val="006711E4"/>
    <w:rsid w:val="00671609"/>
    <w:rsid w:val="00672FE9"/>
    <w:rsid w:val="006738DD"/>
    <w:rsid w:val="00673999"/>
    <w:rsid w:val="00673DF1"/>
    <w:rsid w:val="00674CD7"/>
    <w:rsid w:val="00675CD0"/>
    <w:rsid w:val="00676B70"/>
    <w:rsid w:val="00677DE3"/>
    <w:rsid w:val="006809A8"/>
    <w:rsid w:val="00682DAA"/>
    <w:rsid w:val="006839FA"/>
    <w:rsid w:val="00683D48"/>
    <w:rsid w:val="0068474E"/>
    <w:rsid w:val="00684F19"/>
    <w:rsid w:val="006858DB"/>
    <w:rsid w:val="00686F1A"/>
    <w:rsid w:val="00687B84"/>
    <w:rsid w:val="0069023A"/>
    <w:rsid w:val="006907DD"/>
    <w:rsid w:val="006933E6"/>
    <w:rsid w:val="0069386F"/>
    <w:rsid w:val="006945EF"/>
    <w:rsid w:val="00694C6A"/>
    <w:rsid w:val="00696123"/>
    <w:rsid w:val="006965C2"/>
    <w:rsid w:val="00696B4E"/>
    <w:rsid w:val="00696CEF"/>
    <w:rsid w:val="006A18EE"/>
    <w:rsid w:val="006A265A"/>
    <w:rsid w:val="006A28B3"/>
    <w:rsid w:val="006A3FA3"/>
    <w:rsid w:val="006A47D0"/>
    <w:rsid w:val="006A4937"/>
    <w:rsid w:val="006A52A2"/>
    <w:rsid w:val="006A52D0"/>
    <w:rsid w:val="006A558B"/>
    <w:rsid w:val="006A5B7F"/>
    <w:rsid w:val="006A5C90"/>
    <w:rsid w:val="006A6234"/>
    <w:rsid w:val="006A62BB"/>
    <w:rsid w:val="006A67F0"/>
    <w:rsid w:val="006A6A21"/>
    <w:rsid w:val="006B05BC"/>
    <w:rsid w:val="006B0AAA"/>
    <w:rsid w:val="006B109C"/>
    <w:rsid w:val="006B2337"/>
    <w:rsid w:val="006B303A"/>
    <w:rsid w:val="006B46BA"/>
    <w:rsid w:val="006B482A"/>
    <w:rsid w:val="006B496C"/>
    <w:rsid w:val="006B4C51"/>
    <w:rsid w:val="006B5B95"/>
    <w:rsid w:val="006B75FE"/>
    <w:rsid w:val="006B78AB"/>
    <w:rsid w:val="006B78F0"/>
    <w:rsid w:val="006C1521"/>
    <w:rsid w:val="006C2CBC"/>
    <w:rsid w:val="006C2E52"/>
    <w:rsid w:val="006C2E9C"/>
    <w:rsid w:val="006C539E"/>
    <w:rsid w:val="006C600A"/>
    <w:rsid w:val="006C6B56"/>
    <w:rsid w:val="006C6EB1"/>
    <w:rsid w:val="006C6FFF"/>
    <w:rsid w:val="006D0602"/>
    <w:rsid w:val="006D06DE"/>
    <w:rsid w:val="006D1ED8"/>
    <w:rsid w:val="006D48F1"/>
    <w:rsid w:val="006D4D7E"/>
    <w:rsid w:val="006D5820"/>
    <w:rsid w:val="006D596C"/>
    <w:rsid w:val="006D794A"/>
    <w:rsid w:val="006E02D9"/>
    <w:rsid w:val="006E03C9"/>
    <w:rsid w:val="006E1320"/>
    <w:rsid w:val="006E2702"/>
    <w:rsid w:val="006E29AA"/>
    <w:rsid w:val="006E2A72"/>
    <w:rsid w:val="006E2D74"/>
    <w:rsid w:val="006E3DBC"/>
    <w:rsid w:val="006E4B7F"/>
    <w:rsid w:val="006E4CB8"/>
    <w:rsid w:val="006E51D5"/>
    <w:rsid w:val="006E53D6"/>
    <w:rsid w:val="006E6756"/>
    <w:rsid w:val="006E6CE1"/>
    <w:rsid w:val="006E7A1C"/>
    <w:rsid w:val="006E7A5D"/>
    <w:rsid w:val="006E7CC7"/>
    <w:rsid w:val="006F00DD"/>
    <w:rsid w:val="006F0715"/>
    <w:rsid w:val="006F0FE1"/>
    <w:rsid w:val="006F13CC"/>
    <w:rsid w:val="006F1749"/>
    <w:rsid w:val="006F2100"/>
    <w:rsid w:val="006F2108"/>
    <w:rsid w:val="006F3366"/>
    <w:rsid w:val="006F3EB2"/>
    <w:rsid w:val="006F3F24"/>
    <w:rsid w:val="006F4945"/>
    <w:rsid w:val="006F4BE4"/>
    <w:rsid w:val="006F5AAA"/>
    <w:rsid w:val="006F5CD2"/>
    <w:rsid w:val="006F6132"/>
    <w:rsid w:val="006F63BE"/>
    <w:rsid w:val="006F76DA"/>
    <w:rsid w:val="006F7928"/>
    <w:rsid w:val="00700ACD"/>
    <w:rsid w:val="00700B72"/>
    <w:rsid w:val="00701062"/>
    <w:rsid w:val="00701410"/>
    <w:rsid w:val="00702EE0"/>
    <w:rsid w:val="00703856"/>
    <w:rsid w:val="00703D11"/>
    <w:rsid w:val="00704056"/>
    <w:rsid w:val="00705D17"/>
    <w:rsid w:val="00706125"/>
    <w:rsid w:val="00706D7C"/>
    <w:rsid w:val="00706D98"/>
    <w:rsid w:val="007078AA"/>
    <w:rsid w:val="007079C3"/>
    <w:rsid w:val="00710229"/>
    <w:rsid w:val="0071052E"/>
    <w:rsid w:val="007111D1"/>
    <w:rsid w:val="00711CD1"/>
    <w:rsid w:val="007133D8"/>
    <w:rsid w:val="0071349C"/>
    <w:rsid w:val="00715006"/>
    <w:rsid w:val="0071557E"/>
    <w:rsid w:val="00716E0C"/>
    <w:rsid w:val="00717743"/>
    <w:rsid w:val="00720719"/>
    <w:rsid w:val="00721F02"/>
    <w:rsid w:val="00722129"/>
    <w:rsid w:val="007236EA"/>
    <w:rsid w:val="00724673"/>
    <w:rsid w:val="00726AB5"/>
    <w:rsid w:val="007279B1"/>
    <w:rsid w:val="00727A8F"/>
    <w:rsid w:val="00727B47"/>
    <w:rsid w:val="00730EF0"/>
    <w:rsid w:val="00732617"/>
    <w:rsid w:val="0073292A"/>
    <w:rsid w:val="007331F7"/>
    <w:rsid w:val="007333F9"/>
    <w:rsid w:val="007340E6"/>
    <w:rsid w:val="00735075"/>
    <w:rsid w:val="0073634F"/>
    <w:rsid w:val="007373D9"/>
    <w:rsid w:val="007376A6"/>
    <w:rsid w:val="007377C4"/>
    <w:rsid w:val="0073784A"/>
    <w:rsid w:val="00737BA9"/>
    <w:rsid w:val="007403DB"/>
    <w:rsid w:val="0074093A"/>
    <w:rsid w:val="00742C63"/>
    <w:rsid w:val="00744C1B"/>
    <w:rsid w:val="00744C9C"/>
    <w:rsid w:val="00745C36"/>
    <w:rsid w:val="00745E18"/>
    <w:rsid w:val="0074645D"/>
    <w:rsid w:val="007471D8"/>
    <w:rsid w:val="00751153"/>
    <w:rsid w:val="0075152D"/>
    <w:rsid w:val="00751A68"/>
    <w:rsid w:val="00751E75"/>
    <w:rsid w:val="007538EA"/>
    <w:rsid w:val="00753CD3"/>
    <w:rsid w:val="00753E0E"/>
    <w:rsid w:val="007541E2"/>
    <w:rsid w:val="00754C95"/>
    <w:rsid w:val="00755333"/>
    <w:rsid w:val="00755334"/>
    <w:rsid w:val="00755808"/>
    <w:rsid w:val="007576F0"/>
    <w:rsid w:val="007627CF"/>
    <w:rsid w:val="00764097"/>
    <w:rsid w:val="00764B2E"/>
    <w:rsid w:val="00764D3C"/>
    <w:rsid w:val="00766125"/>
    <w:rsid w:val="00766F55"/>
    <w:rsid w:val="00766FA7"/>
    <w:rsid w:val="00767E0F"/>
    <w:rsid w:val="00767EAD"/>
    <w:rsid w:val="0077107A"/>
    <w:rsid w:val="0077215F"/>
    <w:rsid w:val="00772FCB"/>
    <w:rsid w:val="00773346"/>
    <w:rsid w:val="00773779"/>
    <w:rsid w:val="00773DF7"/>
    <w:rsid w:val="00774482"/>
    <w:rsid w:val="00774F6E"/>
    <w:rsid w:val="007752B6"/>
    <w:rsid w:val="00776084"/>
    <w:rsid w:val="0077781A"/>
    <w:rsid w:val="00780130"/>
    <w:rsid w:val="00780D7B"/>
    <w:rsid w:val="00780EFB"/>
    <w:rsid w:val="00780F8A"/>
    <w:rsid w:val="007814B9"/>
    <w:rsid w:val="00781E20"/>
    <w:rsid w:val="00782B8B"/>
    <w:rsid w:val="007832E5"/>
    <w:rsid w:val="00783E9A"/>
    <w:rsid w:val="0078403A"/>
    <w:rsid w:val="00784564"/>
    <w:rsid w:val="00784CB6"/>
    <w:rsid w:val="00784D33"/>
    <w:rsid w:val="00785A38"/>
    <w:rsid w:val="00786423"/>
    <w:rsid w:val="00786732"/>
    <w:rsid w:val="00786B0C"/>
    <w:rsid w:val="0078708E"/>
    <w:rsid w:val="007878B5"/>
    <w:rsid w:val="00787E6A"/>
    <w:rsid w:val="00790546"/>
    <w:rsid w:val="0079081D"/>
    <w:rsid w:val="00791029"/>
    <w:rsid w:val="007921A0"/>
    <w:rsid w:val="00792DCF"/>
    <w:rsid w:val="0079349E"/>
    <w:rsid w:val="00794C24"/>
    <w:rsid w:val="00794DE5"/>
    <w:rsid w:val="007950C9"/>
    <w:rsid w:val="0079517D"/>
    <w:rsid w:val="007967A2"/>
    <w:rsid w:val="007A0A40"/>
    <w:rsid w:val="007A0BE2"/>
    <w:rsid w:val="007A159F"/>
    <w:rsid w:val="007A22B3"/>
    <w:rsid w:val="007A4025"/>
    <w:rsid w:val="007A4FBF"/>
    <w:rsid w:val="007A5125"/>
    <w:rsid w:val="007A5449"/>
    <w:rsid w:val="007A62C3"/>
    <w:rsid w:val="007A69C3"/>
    <w:rsid w:val="007A73AC"/>
    <w:rsid w:val="007A7577"/>
    <w:rsid w:val="007B1139"/>
    <w:rsid w:val="007B1ECB"/>
    <w:rsid w:val="007B20E0"/>
    <w:rsid w:val="007B3111"/>
    <w:rsid w:val="007B31DE"/>
    <w:rsid w:val="007B3DE2"/>
    <w:rsid w:val="007B3F74"/>
    <w:rsid w:val="007B495F"/>
    <w:rsid w:val="007B72BC"/>
    <w:rsid w:val="007B78C0"/>
    <w:rsid w:val="007C0B40"/>
    <w:rsid w:val="007C3D40"/>
    <w:rsid w:val="007C3D55"/>
    <w:rsid w:val="007C438C"/>
    <w:rsid w:val="007C43FB"/>
    <w:rsid w:val="007C4F37"/>
    <w:rsid w:val="007C500F"/>
    <w:rsid w:val="007C56DB"/>
    <w:rsid w:val="007C640E"/>
    <w:rsid w:val="007C6ADC"/>
    <w:rsid w:val="007C764A"/>
    <w:rsid w:val="007C7C4C"/>
    <w:rsid w:val="007C7E9C"/>
    <w:rsid w:val="007D0B62"/>
    <w:rsid w:val="007D1162"/>
    <w:rsid w:val="007D11DC"/>
    <w:rsid w:val="007D145F"/>
    <w:rsid w:val="007D1C0E"/>
    <w:rsid w:val="007D1D5A"/>
    <w:rsid w:val="007D211B"/>
    <w:rsid w:val="007D31CD"/>
    <w:rsid w:val="007D3798"/>
    <w:rsid w:val="007D3ACE"/>
    <w:rsid w:val="007E0A6F"/>
    <w:rsid w:val="007E10C0"/>
    <w:rsid w:val="007E1200"/>
    <w:rsid w:val="007E1ABC"/>
    <w:rsid w:val="007E21E8"/>
    <w:rsid w:val="007E2C0F"/>
    <w:rsid w:val="007E2F44"/>
    <w:rsid w:val="007E34BD"/>
    <w:rsid w:val="007E381F"/>
    <w:rsid w:val="007E3835"/>
    <w:rsid w:val="007E38FE"/>
    <w:rsid w:val="007E3CB6"/>
    <w:rsid w:val="007E56E6"/>
    <w:rsid w:val="007E6601"/>
    <w:rsid w:val="007E6C54"/>
    <w:rsid w:val="007E7542"/>
    <w:rsid w:val="007E7951"/>
    <w:rsid w:val="007E7DDD"/>
    <w:rsid w:val="007E7DED"/>
    <w:rsid w:val="007F06A6"/>
    <w:rsid w:val="007F0A1D"/>
    <w:rsid w:val="007F1D06"/>
    <w:rsid w:val="007F2124"/>
    <w:rsid w:val="007F23CA"/>
    <w:rsid w:val="007F2469"/>
    <w:rsid w:val="007F4A03"/>
    <w:rsid w:val="007F5029"/>
    <w:rsid w:val="007F5814"/>
    <w:rsid w:val="007F63DC"/>
    <w:rsid w:val="007F65F2"/>
    <w:rsid w:val="008003AF"/>
    <w:rsid w:val="00800DA9"/>
    <w:rsid w:val="0080349A"/>
    <w:rsid w:val="00806235"/>
    <w:rsid w:val="0080707D"/>
    <w:rsid w:val="0080736C"/>
    <w:rsid w:val="00813060"/>
    <w:rsid w:val="00813DAA"/>
    <w:rsid w:val="00813E22"/>
    <w:rsid w:val="00814E3F"/>
    <w:rsid w:val="008157A1"/>
    <w:rsid w:val="00816D6B"/>
    <w:rsid w:val="00816DB9"/>
    <w:rsid w:val="00817303"/>
    <w:rsid w:val="0081736C"/>
    <w:rsid w:val="00817D56"/>
    <w:rsid w:val="0082003C"/>
    <w:rsid w:val="00821FB0"/>
    <w:rsid w:val="0082206F"/>
    <w:rsid w:val="008226C6"/>
    <w:rsid w:val="00823840"/>
    <w:rsid w:val="00824C74"/>
    <w:rsid w:val="008265B6"/>
    <w:rsid w:val="00826646"/>
    <w:rsid w:val="0082690E"/>
    <w:rsid w:val="008275D6"/>
    <w:rsid w:val="00827EF4"/>
    <w:rsid w:val="008306D7"/>
    <w:rsid w:val="008310E9"/>
    <w:rsid w:val="008312F1"/>
    <w:rsid w:val="0083184F"/>
    <w:rsid w:val="00831AB5"/>
    <w:rsid w:val="0083252F"/>
    <w:rsid w:val="00832CCF"/>
    <w:rsid w:val="00833A6B"/>
    <w:rsid w:val="008343FF"/>
    <w:rsid w:val="0083480F"/>
    <w:rsid w:val="00834CF2"/>
    <w:rsid w:val="00836082"/>
    <w:rsid w:val="00836818"/>
    <w:rsid w:val="00836C22"/>
    <w:rsid w:val="00837A1A"/>
    <w:rsid w:val="00840382"/>
    <w:rsid w:val="0084079A"/>
    <w:rsid w:val="0084095F"/>
    <w:rsid w:val="00841F6E"/>
    <w:rsid w:val="00842532"/>
    <w:rsid w:val="0084361D"/>
    <w:rsid w:val="00843983"/>
    <w:rsid w:val="00843A45"/>
    <w:rsid w:val="00846A1A"/>
    <w:rsid w:val="00846CFF"/>
    <w:rsid w:val="00850359"/>
    <w:rsid w:val="008510C4"/>
    <w:rsid w:val="008520B2"/>
    <w:rsid w:val="008520B5"/>
    <w:rsid w:val="008527E4"/>
    <w:rsid w:val="00853E51"/>
    <w:rsid w:val="008550D0"/>
    <w:rsid w:val="00855496"/>
    <w:rsid w:val="00855A78"/>
    <w:rsid w:val="0086261E"/>
    <w:rsid w:val="0086273C"/>
    <w:rsid w:val="00863F9B"/>
    <w:rsid w:val="008646B3"/>
    <w:rsid w:val="0086539A"/>
    <w:rsid w:val="00866091"/>
    <w:rsid w:val="0086613D"/>
    <w:rsid w:val="008674F4"/>
    <w:rsid w:val="00870719"/>
    <w:rsid w:val="00870DA7"/>
    <w:rsid w:val="00871357"/>
    <w:rsid w:val="0087192F"/>
    <w:rsid w:val="00873350"/>
    <w:rsid w:val="00873837"/>
    <w:rsid w:val="00874EF7"/>
    <w:rsid w:val="008758FA"/>
    <w:rsid w:val="00876896"/>
    <w:rsid w:val="0088044E"/>
    <w:rsid w:val="00881807"/>
    <w:rsid w:val="00881CC9"/>
    <w:rsid w:val="00881E7E"/>
    <w:rsid w:val="00881FA3"/>
    <w:rsid w:val="0088228D"/>
    <w:rsid w:val="00882431"/>
    <w:rsid w:val="00882673"/>
    <w:rsid w:val="00883385"/>
    <w:rsid w:val="00884299"/>
    <w:rsid w:val="0088573D"/>
    <w:rsid w:val="00885A72"/>
    <w:rsid w:val="00887B70"/>
    <w:rsid w:val="008906DA"/>
    <w:rsid w:val="0089148E"/>
    <w:rsid w:val="00891A20"/>
    <w:rsid w:val="00891A80"/>
    <w:rsid w:val="00892306"/>
    <w:rsid w:val="00892BBB"/>
    <w:rsid w:val="00893317"/>
    <w:rsid w:val="00893B91"/>
    <w:rsid w:val="00894DAC"/>
    <w:rsid w:val="008950E9"/>
    <w:rsid w:val="00895B16"/>
    <w:rsid w:val="00896D91"/>
    <w:rsid w:val="008A09BA"/>
    <w:rsid w:val="008A0BD4"/>
    <w:rsid w:val="008A0E41"/>
    <w:rsid w:val="008A1776"/>
    <w:rsid w:val="008A1CA2"/>
    <w:rsid w:val="008A1FD6"/>
    <w:rsid w:val="008A42F4"/>
    <w:rsid w:val="008A45A3"/>
    <w:rsid w:val="008A4A2F"/>
    <w:rsid w:val="008A4AED"/>
    <w:rsid w:val="008A76E3"/>
    <w:rsid w:val="008B03C3"/>
    <w:rsid w:val="008B042C"/>
    <w:rsid w:val="008B0992"/>
    <w:rsid w:val="008B1492"/>
    <w:rsid w:val="008B1FF8"/>
    <w:rsid w:val="008B24D2"/>
    <w:rsid w:val="008B2512"/>
    <w:rsid w:val="008B297C"/>
    <w:rsid w:val="008B3A7E"/>
    <w:rsid w:val="008B3B6E"/>
    <w:rsid w:val="008B4A99"/>
    <w:rsid w:val="008B5287"/>
    <w:rsid w:val="008B5416"/>
    <w:rsid w:val="008B748E"/>
    <w:rsid w:val="008B7C20"/>
    <w:rsid w:val="008C08CE"/>
    <w:rsid w:val="008C093C"/>
    <w:rsid w:val="008C0AC5"/>
    <w:rsid w:val="008C1621"/>
    <w:rsid w:val="008C1E96"/>
    <w:rsid w:val="008C260D"/>
    <w:rsid w:val="008C261E"/>
    <w:rsid w:val="008C262E"/>
    <w:rsid w:val="008C3150"/>
    <w:rsid w:val="008C318A"/>
    <w:rsid w:val="008C3391"/>
    <w:rsid w:val="008C3A34"/>
    <w:rsid w:val="008C3CFC"/>
    <w:rsid w:val="008C452C"/>
    <w:rsid w:val="008C6010"/>
    <w:rsid w:val="008C645B"/>
    <w:rsid w:val="008C791B"/>
    <w:rsid w:val="008D12CA"/>
    <w:rsid w:val="008D1D03"/>
    <w:rsid w:val="008D4907"/>
    <w:rsid w:val="008D598E"/>
    <w:rsid w:val="008D5A1E"/>
    <w:rsid w:val="008D7181"/>
    <w:rsid w:val="008E0B94"/>
    <w:rsid w:val="008E0D9B"/>
    <w:rsid w:val="008E1E10"/>
    <w:rsid w:val="008E354F"/>
    <w:rsid w:val="008E35EB"/>
    <w:rsid w:val="008E3C28"/>
    <w:rsid w:val="008E4764"/>
    <w:rsid w:val="008E5485"/>
    <w:rsid w:val="008E69D4"/>
    <w:rsid w:val="008E6C5D"/>
    <w:rsid w:val="008E7BDE"/>
    <w:rsid w:val="008F01C2"/>
    <w:rsid w:val="008F0875"/>
    <w:rsid w:val="008F0BB5"/>
    <w:rsid w:val="008F2258"/>
    <w:rsid w:val="008F311B"/>
    <w:rsid w:val="008F3605"/>
    <w:rsid w:val="008F3F09"/>
    <w:rsid w:val="008F44CC"/>
    <w:rsid w:val="008F454C"/>
    <w:rsid w:val="008F46D6"/>
    <w:rsid w:val="008F4A62"/>
    <w:rsid w:val="008F4F14"/>
    <w:rsid w:val="008F4F91"/>
    <w:rsid w:val="008F53A1"/>
    <w:rsid w:val="008F56E0"/>
    <w:rsid w:val="008F5E56"/>
    <w:rsid w:val="008F7078"/>
    <w:rsid w:val="008F737C"/>
    <w:rsid w:val="008F7401"/>
    <w:rsid w:val="00900077"/>
    <w:rsid w:val="00900719"/>
    <w:rsid w:val="00900F3A"/>
    <w:rsid w:val="00901042"/>
    <w:rsid w:val="009012ED"/>
    <w:rsid w:val="0090156F"/>
    <w:rsid w:val="0090433F"/>
    <w:rsid w:val="00905349"/>
    <w:rsid w:val="0090560F"/>
    <w:rsid w:val="00906817"/>
    <w:rsid w:val="00906A68"/>
    <w:rsid w:val="00906F85"/>
    <w:rsid w:val="009070DE"/>
    <w:rsid w:val="00907144"/>
    <w:rsid w:val="009106DC"/>
    <w:rsid w:val="00910FDE"/>
    <w:rsid w:val="00911733"/>
    <w:rsid w:val="00911D18"/>
    <w:rsid w:val="009123C0"/>
    <w:rsid w:val="00913C3D"/>
    <w:rsid w:val="00914681"/>
    <w:rsid w:val="0091506E"/>
    <w:rsid w:val="0091508C"/>
    <w:rsid w:val="0091538A"/>
    <w:rsid w:val="00915FA7"/>
    <w:rsid w:val="0091676E"/>
    <w:rsid w:val="00917A15"/>
    <w:rsid w:val="00921581"/>
    <w:rsid w:val="009215F6"/>
    <w:rsid w:val="00921D07"/>
    <w:rsid w:val="00922010"/>
    <w:rsid w:val="00922161"/>
    <w:rsid w:val="00922DC8"/>
    <w:rsid w:val="0092315A"/>
    <w:rsid w:val="009233F1"/>
    <w:rsid w:val="009235AC"/>
    <w:rsid w:val="0092388A"/>
    <w:rsid w:val="00924236"/>
    <w:rsid w:val="009242B4"/>
    <w:rsid w:val="009249A5"/>
    <w:rsid w:val="00924AF5"/>
    <w:rsid w:val="00924C7E"/>
    <w:rsid w:val="00925153"/>
    <w:rsid w:val="00926053"/>
    <w:rsid w:val="00926532"/>
    <w:rsid w:val="0092694D"/>
    <w:rsid w:val="00930461"/>
    <w:rsid w:val="00930BD8"/>
    <w:rsid w:val="00931A9C"/>
    <w:rsid w:val="0093398D"/>
    <w:rsid w:val="009348E3"/>
    <w:rsid w:val="00934B61"/>
    <w:rsid w:val="00934EA9"/>
    <w:rsid w:val="00936AA1"/>
    <w:rsid w:val="00936B6B"/>
    <w:rsid w:val="00936D42"/>
    <w:rsid w:val="00937133"/>
    <w:rsid w:val="00940244"/>
    <w:rsid w:val="00940821"/>
    <w:rsid w:val="00940ABB"/>
    <w:rsid w:val="00941563"/>
    <w:rsid w:val="00942D85"/>
    <w:rsid w:val="00943B27"/>
    <w:rsid w:val="00943F30"/>
    <w:rsid w:val="00944BA1"/>
    <w:rsid w:val="00944E87"/>
    <w:rsid w:val="009459EF"/>
    <w:rsid w:val="00945C80"/>
    <w:rsid w:val="00946C5C"/>
    <w:rsid w:val="00946D90"/>
    <w:rsid w:val="009505A3"/>
    <w:rsid w:val="00950F22"/>
    <w:rsid w:val="00951483"/>
    <w:rsid w:val="00951D12"/>
    <w:rsid w:val="00951DB2"/>
    <w:rsid w:val="0095273D"/>
    <w:rsid w:val="009531A2"/>
    <w:rsid w:val="0095553B"/>
    <w:rsid w:val="00956AFB"/>
    <w:rsid w:val="00957097"/>
    <w:rsid w:val="0095755F"/>
    <w:rsid w:val="009575EE"/>
    <w:rsid w:val="00957806"/>
    <w:rsid w:val="00957C49"/>
    <w:rsid w:val="00957E76"/>
    <w:rsid w:val="00957EB2"/>
    <w:rsid w:val="00957F97"/>
    <w:rsid w:val="00960629"/>
    <w:rsid w:val="009606C2"/>
    <w:rsid w:val="00961B0F"/>
    <w:rsid w:val="009656E1"/>
    <w:rsid w:val="00965D3D"/>
    <w:rsid w:val="00965F73"/>
    <w:rsid w:val="00967B6D"/>
    <w:rsid w:val="00971005"/>
    <w:rsid w:val="00971769"/>
    <w:rsid w:val="00971BA7"/>
    <w:rsid w:val="0097342F"/>
    <w:rsid w:val="00973790"/>
    <w:rsid w:val="00974CB7"/>
    <w:rsid w:val="00974E2B"/>
    <w:rsid w:val="00975349"/>
    <w:rsid w:val="00975564"/>
    <w:rsid w:val="00976166"/>
    <w:rsid w:val="0097658F"/>
    <w:rsid w:val="00977ED7"/>
    <w:rsid w:val="0098095E"/>
    <w:rsid w:val="00980C65"/>
    <w:rsid w:val="00980FF5"/>
    <w:rsid w:val="009816F8"/>
    <w:rsid w:val="00981E86"/>
    <w:rsid w:val="00981EC2"/>
    <w:rsid w:val="009825DE"/>
    <w:rsid w:val="00982A12"/>
    <w:rsid w:val="00982C66"/>
    <w:rsid w:val="0098319E"/>
    <w:rsid w:val="009834CB"/>
    <w:rsid w:val="00983557"/>
    <w:rsid w:val="00983957"/>
    <w:rsid w:val="00984D70"/>
    <w:rsid w:val="00985B4F"/>
    <w:rsid w:val="009864E8"/>
    <w:rsid w:val="0098653F"/>
    <w:rsid w:val="00987983"/>
    <w:rsid w:val="009902A6"/>
    <w:rsid w:val="009908DE"/>
    <w:rsid w:val="00990D6A"/>
    <w:rsid w:val="00990E6D"/>
    <w:rsid w:val="009914F0"/>
    <w:rsid w:val="00991602"/>
    <w:rsid w:val="00992308"/>
    <w:rsid w:val="00992D39"/>
    <w:rsid w:val="00992DE7"/>
    <w:rsid w:val="0099317E"/>
    <w:rsid w:val="009936B6"/>
    <w:rsid w:val="009939FC"/>
    <w:rsid w:val="00994117"/>
    <w:rsid w:val="009941D6"/>
    <w:rsid w:val="00995844"/>
    <w:rsid w:val="00995927"/>
    <w:rsid w:val="0099733A"/>
    <w:rsid w:val="0099756E"/>
    <w:rsid w:val="009A0259"/>
    <w:rsid w:val="009A09BF"/>
    <w:rsid w:val="009A1A78"/>
    <w:rsid w:val="009A1B0A"/>
    <w:rsid w:val="009A1C72"/>
    <w:rsid w:val="009A2EAA"/>
    <w:rsid w:val="009A38E4"/>
    <w:rsid w:val="009A47F7"/>
    <w:rsid w:val="009A5420"/>
    <w:rsid w:val="009A5675"/>
    <w:rsid w:val="009A580C"/>
    <w:rsid w:val="009A7D5A"/>
    <w:rsid w:val="009B0ADE"/>
    <w:rsid w:val="009B0F19"/>
    <w:rsid w:val="009B1445"/>
    <w:rsid w:val="009B1851"/>
    <w:rsid w:val="009B1C05"/>
    <w:rsid w:val="009B20CC"/>
    <w:rsid w:val="009B4D41"/>
    <w:rsid w:val="009B51C6"/>
    <w:rsid w:val="009B5968"/>
    <w:rsid w:val="009B6C98"/>
    <w:rsid w:val="009B76D9"/>
    <w:rsid w:val="009B785D"/>
    <w:rsid w:val="009C03B3"/>
    <w:rsid w:val="009C0D13"/>
    <w:rsid w:val="009C0DAA"/>
    <w:rsid w:val="009C19E2"/>
    <w:rsid w:val="009C4524"/>
    <w:rsid w:val="009C4C89"/>
    <w:rsid w:val="009C50CA"/>
    <w:rsid w:val="009C595F"/>
    <w:rsid w:val="009C607E"/>
    <w:rsid w:val="009C665A"/>
    <w:rsid w:val="009C66A7"/>
    <w:rsid w:val="009C6A04"/>
    <w:rsid w:val="009C6C6D"/>
    <w:rsid w:val="009C7FD4"/>
    <w:rsid w:val="009D01AE"/>
    <w:rsid w:val="009D0C03"/>
    <w:rsid w:val="009D1FAA"/>
    <w:rsid w:val="009D2265"/>
    <w:rsid w:val="009D2278"/>
    <w:rsid w:val="009D2BC0"/>
    <w:rsid w:val="009D35C8"/>
    <w:rsid w:val="009D35D7"/>
    <w:rsid w:val="009D4504"/>
    <w:rsid w:val="009D6382"/>
    <w:rsid w:val="009D6D7D"/>
    <w:rsid w:val="009E038F"/>
    <w:rsid w:val="009E05EF"/>
    <w:rsid w:val="009E1577"/>
    <w:rsid w:val="009E39ED"/>
    <w:rsid w:val="009E546A"/>
    <w:rsid w:val="009E61AB"/>
    <w:rsid w:val="009F0251"/>
    <w:rsid w:val="009F061B"/>
    <w:rsid w:val="009F1FA3"/>
    <w:rsid w:val="009F3839"/>
    <w:rsid w:val="009F3AF0"/>
    <w:rsid w:val="009F3E14"/>
    <w:rsid w:val="009F4362"/>
    <w:rsid w:val="009F4910"/>
    <w:rsid w:val="009F5125"/>
    <w:rsid w:val="009F567E"/>
    <w:rsid w:val="009F6AB8"/>
    <w:rsid w:val="009F6F2C"/>
    <w:rsid w:val="009F6F34"/>
    <w:rsid w:val="009F7948"/>
    <w:rsid w:val="00A00365"/>
    <w:rsid w:val="00A00EDB"/>
    <w:rsid w:val="00A01104"/>
    <w:rsid w:val="00A01E10"/>
    <w:rsid w:val="00A051C7"/>
    <w:rsid w:val="00A0533D"/>
    <w:rsid w:val="00A0542E"/>
    <w:rsid w:val="00A05CFE"/>
    <w:rsid w:val="00A06CB8"/>
    <w:rsid w:val="00A07360"/>
    <w:rsid w:val="00A07A41"/>
    <w:rsid w:val="00A07E5C"/>
    <w:rsid w:val="00A10442"/>
    <w:rsid w:val="00A10674"/>
    <w:rsid w:val="00A106DC"/>
    <w:rsid w:val="00A10E9D"/>
    <w:rsid w:val="00A13853"/>
    <w:rsid w:val="00A14009"/>
    <w:rsid w:val="00A152BF"/>
    <w:rsid w:val="00A1556E"/>
    <w:rsid w:val="00A15598"/>
    <w:rsid w:val="00A15DE8"/>
    <w:rsid w:val="00A17192"/>
    <w:rsid w:val="00A202B2"/>
    <w:rsid w:val="00A208CE"/>
    <w:rsid w:val="00A20FD0"/>
    <w:rsid w:val="00A21CE8"/>
    <w:rsid w:val="00A21E8B"/>
    <w:rsid w:val="00A23246"/>
    <w:rsid w:val="00A23365"/>
    <w:rsid w:val="00A2479A"/>
    <w:rsid w:val="00A2547B"/>
    <w:rsid w:val="00A25925"/>
    <w:rsid w:val="00A25D85"/>
    <w:rsid w:val="00A26BED"/>
    <w:rsid w:val="00A30958"/>
    <w:rsid w:val="00A30D85"/>
    <w:rsid w:val="00A30F23"/>
    <w:rsid w:val="00A312F8"/>
    <w:rsid w:val="00A31EEE"/>
    <w:rsid w:val="00A32075"/>
    <w:rsid w:val="00A32AF9"/>
    <w:rsid w:val="00A32E88"/>
    <w:rsid w:val="00A33ECE"/>
    <w:rsid w:val="00A3758E"/>
    <w:rsid w:val="00A377E0"/>
    <w:rsid w:val="00A40B25"/>
    <w:rsid w:val="00A4276D"/>
    <w:rsid w:val="00A42DE3"/>
    <w:rsid w:val="00A4356C"/>
    <w:rsid w:val="00A439AC"/>
    <w:rsid w:val="00A43B11"/>
    <w:rsid w:val="00A43B7C"/>
    <w:rsid w:val="00A44454"/>
    <w:rsid w:val="00A44B8A"/>
    <w:rsid w:val="00A44E91"/>
    <w:rsid w:val="00A45FB8"/>
    <w:rsid w:val="00A46508"/>
    <w:rsid w:val="00A4694D"/>
    <w:rsid w:val="00A46996"/>
    <w:rsid w:val="00A46D59"/>
    <w:rsid w:val="00A47AA7"/>
    <w:rsid w:val="00A50ABD"/>
    <w:rsid w:val="00A50FD0"/>
    <w:rsid w:val="00A5197B"/>
    <w:rsid w:val="00A51FB7"/>
    <w:rsid w:val="00A521E2"/>
    <w:rsid w:val="00A5263C"/>
    <w:rsid w:val="00A5296D"/>
    <w:rsid w:val="00A52B06"/>
    <w:rsid w:val="00A52D62"/>
    <w:rsid w:val="00A545DC"/>
    <w:rsid w:val="00A54FF3"/>
    <w:rsid w:val="00A56385"/>
    <w:rsid w:val="00A56561"/>
    <w:rsid w:val="00A565BB"/>
    <w:rsid w:val="00A56870"/>
    <w:rsid w:val="00A57A6A"/>
    <w:rsid w:val="00A60BB6"/>
    <w:rsid w:val="00A615B2"/>
    <w:rsid w:val="00A61697"/>
    <w:rsid w:val="00A61AC2"/>
    <w:rsid w:val="00A62524"/>
    <w:rsid w:val="00A63612"/>
    <w:rsid w:val="00A638C2"/>
    <w:rsid w:val="00A64422"/>
    <w:rsid w:val="00A672B6"/>
    <w:rsid w:val="00A707CE"/>
    <w:rsid w:val="00A7098D"/>
    <w:rsid w:val="00A71323"/>
    <w:rsid w:val="00A71BB2"/>
    <w:rsid w:val="00A72AE5"/>
    <w:rsid w:val="00A73649"/>
    <w:rsid w:val="00A73FDB"/>
    <w:rsid w:val="00A74200"/>
    <w:rsid w:val="00A74249"/>
    <w:rsid w:val="00A75015"/>
    <w:rsid w:val="00A762C7"/>
    <w:rsid w:val="00A76AD4"/>
    <w:rsid w:val="00A76E6D"/>
    <w:rsid w:val="00A777BE"/>
    <w:rsid w:val="00A77D09"/>
    <w:rsid w:val="00A80704"/>
    <w:rsid w:val="00A80AE4"/>
    <w:rsid w:val="00A80F1D"/>
    <w:rsid w:val="00A81211"/>
    <w:rsid w:val="00A81F35"/>
    <w:rsid w:val="00A830AB"/>
    <w:rsid w:val="00A836E4"/>
    <w:rsid w:val="00A83FC8"/>
    <w:rsid w:val="00A85073"/>
    <w:rsid w:val="00A85D64"/>
    <w:rsid w:val="00A86DA3"/>
    <w:rsid w:val="00A90B48"/>
    <w:rsid w:val="00A90DBB"/>
    <w:rsid w:val="00A91812"/>
    <w:rsid w:val="00A9215D"/>
    <w:rsid w:val="00A924B8"/>
    <w:rsid w:val="00A92875"/>
    <w:rsid w:val="00A939EE"/>
    <w:rsid w:val="00A93B22"/>
    <w:rsid w:val="00A93E00"/>
    <w:rsid w:val="00A93E48"/>
    <w:rsid w:val="00A9513D"/>
    <w:rsid w:val="00A95E29"/>
    <w:rsid w:val="00A96E36"/>
    <w:rsid w:val="00A970C7"/>
    <w:rsid w:val="00A97B67"/>
    <w:rsid w:val="00A97BD8"/>
    <w:rsid w:val="00A97C4E"/>
    <w:rsid w:val="00A97F68"/>
    <w:rsid w:val="00AA04E3"/>
    <w:rsid w:val="00AA0C18"/>
    <w:rsid w:val="00AA16AD"/>
    <w:rsid w:val="00AA19F3"/>
    <w:rsid w:val="00AA5F7D"/>
    <w:rsid w:val="00AA784D"/>
    <w:rsid w:val="00AB09E1"/>
    <w:rsid w:val="00AB1247"/>
    <w:rsid w:val="00AB1301"/>
    <w:rsid w:val="00AB2736"/>
    <w:rsid w:val="00AB55AB"/>
    <w:rsid w:val="00AB6716"/>
    <w:rsid w:val="00AC0734"/>
    <w:rsid w:val="00AC3C64"/>
    <w:rsid w:val="00AC4B14"/>
    <w:rsid w:val="00AC5760"/>
    <w:rsid w:val="00AC6DB4"/>
    <w:rsid w:val="00AC72D5"/>
    <w:rsid w:val="00AC78A1"/>
    <w:rsid w:val="00AD0082"/>
    <w:rsid w:val="00AD3B00"/>
    <w:rsid w:val="00AD4426"/>
    <w:rsid w:val="00AD47FA"/>
    <w:rsid w:val="00AD621C"/>
    <w:rsid w:val="00AD654E"/>
    <w:rsid w:val="00AD6F8E"/>
    <w:rsid w:val="00AD7310"/>
    <w:rsid w:val="00AD7B49"/>
    <w:rsid w:val="00AE0DAA"/>
    <w:rsid w:val="00AE0EF5"/>
    <w:rsid w:val="00AE1A69"/>
    <w:rsid w:val="00AE2329"/>
    <w:rsid w:val="00AE2CEF"/>
    <w:rsid w:val="00AE2EF3"/>
    <w:rsid w:val="00AE3315"/>
    <w:rsid w:val="00AE33C2"/>
    <w:rsid w:val="00AE5E60"/>
    <w:rsid w:val="00AE6223"/>
    <w:rsid w:val="00AE6C87"/>
    <w:rsid w:val="00AE788C"/>
    <w:rsid w:val="00AE7D72"/>
    <w:rsid w:val="00AE7FFE"/>
    <w:rsid w:val="00AF06F1"/>
    <w:rsid w:val="00AF101E"/>
    <w:rsid w:val="00AF2E84"/>
    <w:rsid w:val="00AF3565"/>
    <w:rsid w:val="00AF3A18"/>
    <w:rsid w:val="00AF4D25"/>
    <w:rsid w:val="00AF4D7D"/>
    <w:rsid w:val="00AF576B"/>
    <w:rsid w:val="00AF721C"/>
    <w:rsid w:val="00B000CB"/>
    <w:rsid w:val="00B001BD"/>
    <w:rsid w:val="00B0163E"/>
    <w:rsid w:val="00B02755"/>
    <w:rsid w:val="00B02C70"/>
    <w:rsid w:val="00B03C39"/>
    <w:rsid w:val="00B0550E"/>
    <w:rsid w:val="00B05CF9"/>
    <w:rsid w:val="00B06089"/>
    <w:rsid w:val="00B06C9E"/>
    <w:rsid w:val="00B07AC6"/>
    <w:rsid w:val="00B07BC8"/>
    <w:rsid w:val="00B07E78"/>
    <w:rsid w:val="00B102BD"/>
    <w:rsid w:val="00B11361"/>
    <w:rsid w:val="00B1150E"/>
    <w:rsid w:val="00B11D0E"/>
    <w:rsid w:val="00B1238B"/>
    <w:rsid w:val="00B137DE"/>
    <w:rsid w:val="00B1384C"/>
    <w:rsid w:val="00B13E2D"/>
    <w:rsid w:val="00B151D8"/>
    <w:rsid w:val="00B15879"/>
    <w:rsid w:val="00B16233"/>
    <w:rsid w:val="00B16379"/>
    <w:rsid w:val="00B168AC"/>
    <w:rsid w:val="00B16C25"/>
    <w:rsid w:val="00B178E3"/>
    <w:rsid w:val="00B2090C"/>
    <w:rsid w:val="00B20AE6"/>
    <w:rsid w:val="00B21920"/>
    <w:rsid w:val="00B21FC5"/>
    <w:rsid w:val="00B220C1"/>
    <w:rsid w:val="00B22659"/>
    <w:rsid w:val="00B229A5"/>
    <w:rsid w:val="00B22F13"/>
    <w:rsid w:val="00B23C24"/>
    <w:rsid w:val="00B23FD1"/>
    <w:rsid w:val="00B25413"/>
    <w:rsid w:val="00B25530"/>
    <w:rsid w:val="00B255A8"/>
    <w:rsid w:val="00B26335"/>
    <w:rsid w:val="00B26946"/>
    <w:rsid w:val="00B27C23"/>
    <w:rsid w:val="00B3010C"/>
    <w:rsid w:val="00B30C67"/>
    <w:rsid w:val="00B30E4C"/>
    <w:rsid w:val="00B312C4"/>
    <w:rsid w:val="00B313B1"/>
    <w:rsid w:val="00B3170B"/>
    <w:rsid w:val="00B32E99"/>
    <w:rsid w:val="00B334D8"/>
    <w:rsid w:val="00B35954"/>
    <w:rsid w:val="00B36763"/>
    <w:rsid w:val="00B36906"/>
    <w:rsid w:val="00B401A3"/>
    <w:rsid w:val="00B446E1"/>
    <w:rsid w:val="00B4604F"/>
    <w:rsid w:val="00B465D2"/>
    <w:rsid w:val="00B47A38"/>
    <w:rsid w:val="00B501AF"/>
    <w:rsid w:val="00B50F98"/>
    <w:rsid w:val="00B519E7"/>
    <w:rsid w:val="00B51B9C"/>
    <w:rsid w:val="00B52787"/>
    <w:rsid w:val="00B53095"/>
    <w:rsid w:val="00B538C0"/>
    <w:rsid w:val="00B5541E"/>
    <w:rsid w:val="00B5610B"/>
    <w:rsid w:val="00B56B6D"/>
    <w:rsid w:val="00B57172"/>
    <w:rsid w:val="00B576E9"/>
    <w:rsid w:val="00B61207"/>
    <w:rsid w:val="00B618B1"/>
    <w:rsid w:val="00B61ACC"/>
    <w:rsid w:val="00B61BDA"/>
    <w:rsid w:val="00B61C53"/>
    <w:rsid w:val="00B62A8D"/>
    <w:rsid w:val="00B62D5B"/>
    <w:rsid w:val="00B63890"/>
    <w:rsid w:val="00B65338"/>
    <w:rsid w:val="00B65F1C"/>
    <w:rsid w:val="00B662B5"/>
    <w:rsid w:val="00B666D0"/>
    <w:rsid w:val="00B671F3"/>
    <w:rsid w:val="00B7224A"/>
    <w:rsid w:val="00B72670"/>
    <w:rsid w:val="00B73E9C"/>
    <w:rsid w:val="00B74A23"/>
    <w:rsid w:val="00B757A0"/>
    <w:rsid w:val="00B75A4A"/>
    <w:rsid w:val="00B75D7F"/>
    <w:rsid w:val="00B76D77"/>
    <w:rsid w:val="00B77233"/>
    <w:rsid w:val="00B77957"/>
    <w:rsid w:val="00B77F8E"/>
    <w:rsid w:val="00B80B44"/>
    <w:rsid w:val="00B818BB"/>
    <w:rsid w:val="00B82175"/>
    <w:rsid w:val="00B82701"/>
    <w:rsid w:val="00B82E7A"/>
    <w:rsid w:val="00B830A7"/>
    <w:rsid w:val="00B83A34"/>
    <w:rsid w:val="00B84262"/>
    <w:rsid w:val="00B8448E"/>
    <w:rsid w:val="00B855FA"/>
    <w:rsid w:val="00B856C5"/>
    <w:rsid w:val="00B86938"/>
    <w:rsid w:val="00B87490"/>
    <w:rsid w:val="00B8799A"/>
    <w:rsid w:val="00B87B1D"/>
    <w:rsid w:val="00B87E4B"/>
    <w:rsid w:val="00B91295"/>
    <w:rsid w:val="00B926FF"/>
    <w:rsid w:val="00B92AD5"/>
    <w:rsid w:val="00B93103"/>
    <w:rsid w:val="00B93124"/>
    <w:rsid w:val="00B9349B"/>
    <w:rsid w:val="00B938D1"/>
    <w:rsid w:val="00B93EC7"/>
    <w:rsid w:val="00B94127"/>
    <w:rsid w:val="00B946BA"/>
    <w:rsid w:val="00B9474E"/>
    <w:rsid w:val="00B94CE0"/>
    <w:rsid w:val="00B94DAD"/>
    <w:rsid w:val="00B954E3"/>
    <w:rsid w:val="00B95C10"/>
    <w:rsid w:val="00B961E3"/>
    <w:rsid w:val="00B9692D"/>
    <w:rsid w:val="00B96D6E"/>
    <w:rsid w:val="00B97148"/>
    <w:rsid w:val="00B9734A"/>
    <w:rsid w:val="00BA02F9"/>
    <w:rsid w:val="00BA1389"/>
    <w:rsid w:val="00BA2003"/>
    <w:rsid w:val="00BA2A21"/>
    <w:rsid w:val="00BA3F3D"/>
    <w:rsid w:val="00BA3F99"/>
    <w:rsid w:val="00BA56A8"/>
    <w:rsid w:val="00BA5A5C"/>
    <w:rsid w:val="00BA701C"/>
    <w:rsid w:val="00BA7103"/>
    <w:rsid w:val="00BB08FA"/>
    <w:rsid w:val="00BB21C9"/>
    <w:rsid w:val="00BB3488"/>
    <w:rsid w:val="00BB3B3F"/>
    <w:rsid w:val="00BB48EB"/>
    <w:rsid w:val="00BB4ACD"/>
    <w:rsid w:val="00BB4ED2"/>
    <w:rsid w:val="00BB5C29"/>
    <w:rsid w:val="00BB65C6"/>
    <w:rsid w:val="00BB6C21"/>
    <w:rsid w:val="00BC038D"/>
    <w:rsid w:val="00BC0659"/>
    <w:rsid w:val="00BC21DB"/>
    <w:rsid w:val="00BC255B"/>
    <w:rsid w:val="00BC2633"/>
    <w:rsid w:val="00BC2BA4"/>
    <w:rsid w:val="00BC2F0C"/>
    <w:rsid w:val="00BC3100"/>
    <w:rsid w:val="00BC3F3F"/>
    <w:rsid w:val="00BC4338"/>
    <w:rsid w:val="00BC4B05"/>
    <w:rsid w:val="00BC5916"/>
    <w:rsid w:val="00BC6302"/>
    <w:rsid w:val="00BC673A"/>
    <w:rsid w:val="00BC6DEB"/>
    <w:rsid w:val="00BC6EEC"/>
    <w:rsid w:val="00BD0E0E"/>
    <w:rsid w:val="00BD2288"/>
    <w:rsid w:val="00BD3710"/>
    <w:rsid w:val="00BD3D04"/>
    <w:rsid w:val="00BD3F29"/>
    <w:rsid w:val="00BD48A1"/>
    <w:rsid w:val="00BD4A61"/>
    <w:rsid w:val="00BD55F8"/>
    <w:rsid w:val="00BD5CA9"/>
    <w:rsid w:val="00BD6D05"/>
    <w:rsid w:val="00BD7D16"/>
    <w:rsid w:val="00BE0A86"/>
    <w:rsid w:val="00BE0BB3"/>
    <w:rsid w:val="00BE0EBC"/>
    <w:rsid w:val="00BE20FB"/>
    <w:rsid w:val="00BE25BB"/>
    <w:rsid w:val="00BE3933"/>
    <w:rsid w:val="00BE4201"/>
    <w:rsid w:val="00BE4E66"/>
    <w:rsid w:val="00BE577D"/>
    <w:rsid w:val="00BE5FD1"/>
    <w:rsid w:val="00BE61AD"/>
    <w:rsid w:val="00BE63F1"/>
    <w:rsid w:val="00BE7A69"/>
    <w:rsid w:val="00BF0210"/>
    <w:rsid w:val="00BF0B11"/>
    <w:rsid w:val="00BF12B3"/>
    <w:rsid w:val="00BF1DB4"/>
    <w:rsid w:val="00BF1F03"/>
    <w:rsid w:val="00BF2190"/>
    <w:rsid w:val="00BF28D4"/>
    <w:rsid w:val="00BF40F8"/>
    <w:rsid w:val="00BF47E6"/>
    <w:rsid w:val="00BF499B"/>
    <w:rsid w:val="00BF54CE"/>
    <w:rsid w:val="00BF5F5D"/>
    <w:rsid w:val="00BF712D"/>
    <w:rsid w:val="00C014D8"/>
    <w:rsid w:val="00C01942"/>
    <w:rsid w:val="00C01F47"/>
    <w:rsid w:val="00C020C3"/>
    <w:rsid w:val="00C027E6"/>
    <w:rsid w:val="00C02998"/>
    <w:rsid w:val="00C02E50"/>
    <w:rsid w:val="00C03910"/>
    <w:rsid w:val="00C03B78"/>
    <w:rsid w:val="00C03F84"/>
    <w:rsid w:val="00C05F2A"/>
    <w:rsid w:val="00C10B49"/>
    <w:rsid w:val="00C12ABC"/>
    <w:rsid w:val="00C13374"/>
    <w:rsid w:val="00C13967"/>
    <w:rsid w:val="00C140E3"/>
    <w:rsid w:val="00C1498C"/>
    <w:rsid w:val="00C14C64"/>
    <w:rsid w:val="00C16035"/>
    <w:rsid w:val="00C16392"/>
    <w:rsid w:val="00C16707"/>
    <w:rsid w:val="00C16A6D"/>
    <w:rsid w:val="00C16FE4"/>
    <w:rsid w:val="00C1706A"/>
    <w:rsid w:val="00C17A5F"/>
    <w:rsid w:val="00C2003B"/>
    <w:rsid w:val="00C201F0"/>
    <w:rsid w:val="00C21611"/>
    <w:rsid w:val="00C21A95"/>
    <w:rsid w:val="00C2227E"/>
    <w:rsid w:val="00C222E8"/>
    <w:rsid w:val="00C22CE5"/>
    <w:rsid w:val="00C2303E"/>
    <w:rsid w:val="00C23BCB"/>
    <w:rsid w:val="00C23D8C"/>
    <w:rsid w:val="00C24368"/>
    <w:rsid w:val="00C24702"/>
    <w:rsid w:val="00C24B79"/>
    <w:rsid w:val="00C25316"/>
    <w:rsid w:val="00C25F05"/>
    <w:rsid w:val="00C261C2"/>
    <w:rsid w:val="00C278CC"/>
    <w:rsid w:val="00C27F7D"/>
    <w:rsid w:val="00C30F2F"/>
    <w:rsid w:val="00C3128A"/>
    <w:rsid w:val="00C31646"/>
    <w:rsid w:val="00C316C9"/>
    <w:rsid w:val="00C31E91"/>
    <w:rsid w:val="00C321E2"/>
    <w:rsid w:val="00C3471C"/>
    <w:rsid w:val="00C34E7F"/>
    <w:rsid w:val="00C35DF6"/>
    <w:rsid w:val="00C36184"/>
    <w:rsid w:val="00C40461"/>
    <w:rsid w:val="00C407C6"/>
    <w:rsid w:val="00C40DAC"/>
    <w:rsid w:val="00C41FD8"/>
    <w:rsid w:val="00C42327"/>
    <w:rsid w:val="00C42991"/>
    <w:rsid w:val="00C436AB"/>
    <w:rsid w:val="00C4401F"/>
    <w:rsid w:val="00C44025"/>
    <w:rsid w:val="00C459AA"/>
    <w:rsid w:val="00C462AD"/>
    <w:rsid w:val="00C476E6"/>
    <w:rsid w:val="00C505F6"/>
    <w:rsid w:val="00C50A83"/>
    <w:rsid w:val="00C50DB5"/>
    <w:rsid w:val="00C51876"/>
    <w:rsid w:val="00C536BA"/>
    <w:rsid w:val="00C538D4"/>
    <w:rsid w:val="00C539A0"/>
    <w:rsid w:val="00C53FB7"/>
    <w:rsid w:val="00C54CCC"/>
    <w:rsid w:val="00C55484"/>
    <w:rsid w:val="00C556C0"/>
    <w:rsid w:val="00C55D91"/>
    <w:rsid w:val="00C56FAA"/>
    <w:rsid w:val="00C57185"/>
    <w:rsid w:val="00C57C40"/>
    <w:rsid w:val="00C57F33"/>
    <w:rsid w:val="00C60159"/>
    <w:rsid w:val="00C627F5"/>
    <w:rsid w:val="00C62A7B"/>
    <w:rsid w:val="00C62E83"/>
    <w:rsid w:val="00C633AD"/>
    <w:rsid w:val="00C63E8E"/>
    <w:rsid w:val="00C64129"/>
    <w:rsid w:val="00C647A1"/>
    <w:rsid w:val="00C64B13"/>
    <w:rsid w:val="00C64FBE"/>
    <w:rsid w:val="00C654CA"/>
    <w:rsid w:val="00C6674C"/>
    <w:rsid w:val="00C6688B"/>
    <w:rsid w:val="00C7065A"/>
    <w:rsid w:val="00C707B3"/>
    <w:rsid w:val="00C70B61"/>
    <w:rsid w:val="00C70C85"/>
    <w:rsid w:val="00C71C7A"/>
    <w:rsid w:val="00C71F32"/>
    <w:rsid w:val="00C72232"/>
    <w:rsid w:val="00C73117"/>
    <w:rsid w:val="00C73DBD"/>
    <w:rsid w:val="00C7526C"/>
    <w:rsid w:val="00C76314"/>
    <w:rsid w:val="00C76E31"/>
    <w:rsid w:val="00C77C06"/>
    <w:rsid w:val="00C77DF6"/>
    <w:rsid w:val="00C80164"/>
    <w:rsid w:val="00C80203"/>
    <w:rsid w:val="00C80BAE"/>
    <w:rsid w:val="00C80CFF"/>
    <w:rsid w:val="00C80D22"/>
    <w:rsid w:val="00C82F7A"/>
    <w:rsid w:val="00C837BD"/>
    <w:rsid w:val="00C83801"/>
    <w:rsid w:val="00C83DCC"/>
    <w:rsid w:val="00C8464C"/>
    <w:rsid w:val="00C85337"/>
    <w:rsid w:val="00C86107"/>
    <w:rsid w:val="00C86B23"/>
    <w:rsid w:val="00C874DB"/>
    <w:rsid w:val="00C875B9"/>
    <w:rsid w:val="00C91197"/>
    <w:rsid w:val="00C91A3C"/>
    <w:rsid w:val="00C92E1B"/>
    <w:rsid w:val="00C933E8"/>
    <w:rsid w:val="00C93804"/>
    <w:rsid w:val="00C93AD1"/>
    <w:rsid w:val="00C94632"/>
    <w:rsid w:val="00C94E86"/>
    <w:rsid w:val="00C950DF"/>
    <w:rsid w:val="00C954A2"/>
    <w:rsid w:val="00C96BA1"/>
    <w:rsid w:val="00CA0935"/>
    <w:rsid w:val="00CA15A6"/>
    <w:rsid w:val="00CA2EA9"/>
    <w:rsid w:val="00CA3110"/>
    <w:rsid w:val="00CA3565"/>
    <w:rsid w:val="00CA3AF8"/>
    <w:rsid w:val="00CA4C83"/>
    <w:rsid w:val="00CA609A"/>
    <w:rsid w:val="00CA692E"/>
    <w:rsid w:val="00CA7135"/>
    <w:rsid w:val="00CA71B1"/>
    <w:rsid w:val="00CA7446"/>
    <w:rsid w:val="00CB03F4"/>
    <w:rsid w:val="00CB08BC"/>
    <w:rsid w:val="00CB08EA"/>
    <w:rsid w:val="00CB0F5F"/>
    <w:rsid w:val="00CB209E"/>
    <w:rsid w:val="00CB23EC"/>
    <w:rsid w:val="00CB4003"/>
    <w:rsid w:val="00CB48CB"/>
    <w:rsid w:val="00CB5EAF"/>
    <w:rsid w:val="00CB7129"/>
    <w:rsid w:val="00CB7749"/>
    <w:rsid w:val="00CB7BE2"/>
    <w:rsid w:val="00CC0ACD"/>
    <w:rsid w:val="00CC3386"/>
    <w:rsid w:val="00CC57D3"/>
    <w:rsid w:val="00CC62FF"/>
    <w:rsid w:val="00CC6B1D"/>
    <w:rsid w:val="00CC70BC"/>
    <w:rsid w:val="00CD10AD"/>
    <w:rsid w:val="00CD1204"/>
    <w:rsid w:val="00CD1280"/>
    <w:rsid w:val="00CD1486"/>
    <w:rsid w:val="00CD15A1"/>
    <w:rsid w:val="00CD17F7"/>
    <w:rsid w:val="00CD1A9B"/>
    <w:rsid w:val="00CD2A11"/>
    <w:rsid w:val="00CD3276"/>
    <w:rsid w:val="00CD3DC4"/>
    <w:rsid w:val="00CD56AC"/>
    <w:rsid w:val="00CD5D9A"/>
    <w:rsid w:val="00CD6050"/>
    <w:rsid w:val="00CD6CAB"/>
    <w:rsid w:val="00CD787F"/>
    <w:rsid w:val="00CD796B"/>
    <w:rsid w:val="00CD7FB1"/>
    <w:rsid w:val="00CE1528"/>
    <w:rsid w:val="00CE1750"/>
    <w:rsid w:val="00CE2107"/>
    <w:rsid w:val="00CE2A37"/>
    <w:rsid w:val="00CE2F8F"/>
    <w:rsid w:val="00CE38C4"/>
    <w:rsid w:val="00CE464C"/>
    <w:rsid w:val="00CE49AD"/>
    <w:rsid w:val="00CE5123"/>
    <w:rsid w:val="00CE5CA6"/>
    <w:rsid w:val="00CE75A3"/>
    <w:rsid w:val="00CF04E7"/>
    <w:rsid w:val="00CF1101"/>
    <w:rsid w:val="00CF11B3"/>
    <w:rsid w:val="00CF23D8"/>
    <w:rsid w:val="00CF2581"/>
    <w:rsid w:val="00CF2613"/>
    <w:rsid w:val="00CF2A19"/>
    <w:rsid w:val="00CF2D6D"/>
    <w:rsid w:val="00CF44B2"/>
    <w:rsid w:val="00CF44B5"/>
    <w:rsid w:val="00CF4821"/>
    <w:rsid w:val="00CF4882"/>
    <w:rsid w:val="00CF4DC8"/>
    <w:rsid w:val="00CF580C"/>
    <w:rsid w:val="00CF6172"/>
    <w:rsid w:val="00CF6A53"/>
    <w:rsid w:val="00CF6BF0"/>
    <w:rsid w:val="00CF74C5"/>
    <w:rsid w:val="00CF7685"/>
    <w:rsid w:val="00D015A8"/>
    <w:rsid w:val="00D01808"/>
    <w:rsid w:val="00D02389"/>
    <w:rsid w:val="00D035D2"/>
    <w:rsid w:val="00D03CBA"/>
    <w:rsid w:val="00D03FDC"/>
    <w:rsid w:val="00D04065"/>
    <w:rsid w:val="00D047E8"/>
    <w:rsid w:val="00D04C9D"/>
    <w:rsid w:val="00D05744"/>
    <w:rsid w:val="00D06389"/>
    <w:rsid w:val="00D0747F"/>
    <w:rsid w:val="00D075A8"/>
    <w:rsid w:val="00D106EB"/>
    <w:rsid w:val="00D108A1"/>
    <w:rsid w:val="00D10AAF"/>
    <w:rsid w:val="00D11316"/>
    <w:rsid w:val="00D119B7"/>
    <w:rsid w:val="00D11C95"/>
    <w:rsid w:val="00D126CA"/>
    <w:rsid w:val="00D13604"/>
    <w:rsid w:val="00D1408A"/>
    <w:rsid w:val="00D14846"/>
    <w:rsid w:val="00D14973"/>
    <w:rsid w:val="00D15DE9"/>
    <w:rsid w:val="00D15EFE"/>
    <w:rsid w:val="00D16186"/>
    <w:rsid w:val="00D16DD2"/>
    <w:rsid w:val="00D17885"/>
    <w:rsid w:val="00D17B46"/>
    <w:rsid w:val="00D205A0"/>
    <w:rsid w:val="00D20696"/>
    <w:rsid w:val="00D20769"/>
    <w:rsid w:val="00D20AFB"/>
    <w:rsid w:val="00D211A6"/>
    <w:rsid w:val="00D22736"/>
    <w:rsid w:val="00D2347D"/>
    <w:rsid w:val="00D243BD"/>
    <w:rsid w:val="00D25EF7"/>
    <w:rsid w:val="00D264F3"/>
    <w:rsid w:val="00D2657A"/>
    <w:rsid w:val="00D26D3C"/>
    <w:rsid w:val="00D26F46"/>
    <w:rsid w:val="00D27946"/>
    <w:rsid w:val="00D27F44"/>
    <w:rsid w:val="00D33FF7"/>
    <w:rsid w:val="00D34019"/>
    <w:rsid w:val="00D3540A"/>
    <w:rsid w:val="00D35741"/>
    <w:rsid w:val="00D35E35"/>
    <w:rsid w:val="00D36576"/>
    <w:rsid w:val="00D36961"/>
    <w:rsid w:val="00D419FE"/>
    <w:rsid w:val="00D41C71"/>
    <w:rsid w:val="00D41FB3"/>
    <w:rsid w:val="00D44AC7"/>
    <w:rsid w:val="00D46712"/>
    <w:rsid w:val="00D476F2"/>
    <w:rsid w:val="00D5233B"/>
    <w:rsid w:val="00D5263B"/>
    <w:rsid w:val="00D52A70"/>
    <w:rsid w:val="00D5364A"/>
    <w:rsid w:val="00D54D18"/>
    <w:rsid w:val="00D55A82"/>
    <w:rsid w:val="00D5655F"/>
    <w:rsid w:val="00D566A5"/>
    <w:rsid w:val="00D56A97"/>
    <w:rsid w:val="00D5729A"/>
    <w:rsid w:val="00D576B4"/>
    <w:rsid w:val="00D5771C"/>
    <w:rsid w:val="00D608B0"/>
    <w:rsid w:val="00D608C3"/>
    <w:rsid w:val="00D61572"/>
    <w:rsid w:val="00D6176E"/>
    <w:rsid w:val="00D61800"/>
    <w:rsid w:val="00D623D7"/>
    <w:rsid w:val="00D62427"/>
    <w:rsid w:val="00D65ECD"/>
    <w:rsid w:val="00D66138"/>
    <w:rsid w:val="00D66296"/>
    <w:rsid w:val="00D675F6"/>
    <w:rsid w:val="00D70348"/>
    <w:rsid w:val="00D70641"/>
    <w:rsid w:val="00D70E3D"/>
    <w:rsid w:val="00D71439"/>
    <w:rsid w:val="00D71459"/>
    <w:rsid w:val="00D725D6"/>
    <w:rsid w:val="00D72759"/>
    <w:rsid w:val="00D72F75"/>
    <w:rsid w:val="00D73123"/>
    <w:rsid w:val="00D73A38"/>
    <w:rsid w:val="00D73E7D"/>
    <w:rsid w:val="00D74351"/>
    <w:rsid w:val="00D7491C"/>
    <w:rsid w:val="00D74C37"/>
    <w:rsid w:val="00D75117"/>
    <w:rsid w:val="00D759D8"/>
    <w:rsid w:val="00D7641B"/>
    <w:rsid w:val="00D76D54"/>
    <w:rsid w:val="00D807D5"/>
    <w:rsid w:val="00D81BF2"/>
    <w:rsid w:val="00D8237E"/>
    <w:rsid w:val="00D82A18"/>
    <w:rsid w:val="00D82D86"/>
    <w:rsid w:val="00D8344D"/>
    <w:rsid w:val="00D8411C"/>
    <w:rsid w:val="00D85252"/>
    <w:rsid w:val="00D85A6C"/>
    <w:rsid w:val="00D875E3"/>
    <w:rsid w:val="00D876F3"/>
    <w:rsid w:val="00D87876"/>
    <w:rsid w:val="00D9053D"/>
    <w:rsid w:val="00D90EC4"/>
    <w:rsid w:val="00D92512"/>
    <w:rsid w:val="00D9261A"/>
    <w:rsid w:val="00D92D17"/>
    <w:rsid w:val="00D930B6"/>
    <w:rsid w:val="00D93520"/>
    <w:rsid w:val="00D94FDC"/>
    <w:rsid w:val="00D952EF"/>
    <w:rsid w:val="00D956C7"/>
    <w:rsid w:val="00D95F33"/>
    <w:rsid w:val="00D96305"/>
    <w:rsid w:val="00D96589"/>
    <w:rsid w:val="00D96F11"/>
    <w:rsid w:val="00D97277"/>
    <w:rsid w:val="00DA0892"/>
    <w:rsid w:val="00DA0B54"/>
    <w:rsid w:val="00DA1792"/>
    <w:rsid w:val="00DA1CC5"/>
    <w:rsid w:val="00DA2A4D"/>
    <w:rsid w:val="00DA2E90"/>
    <w:rsid w:val="00DA31C8"/>
    <w:rsid w:val="00DA4920"/>
    <w:rsid w:val="00DA51A6"/>
    <w:rsid w:val="00DA63D7"/>
    <w:rsid w:val="00DA63F4"/>
    <w:rsid w:val="00DA66BE"/>
    <w:rsid w:val="00DA7DF5"/>
    <w:rsid w:val="00DB090B"/>
    <w:rsid w:val="00DB1183"/>
    <w:rsid w:val="00DB1D7E"/>
    <w:rsid w:val="00DB2506"/>
    <w:rsid w:val="00DB3A43"/>
    <w:rsid w:val="00DB5093"/>
    <w:rsid w:val="00DB54AB"/>
    <w:rsid w:val="00DB58FC"/>
    <w:rsid w:val="00DB67AF"/>
    <w:rsid w:val="00DB7B58"/>
    <w:rsid w:val="00DC02A2"/>
    <w:rsid w:val="00DC2233"/>
    <w:rsid w:val="00DC2D05"/>
    <w:rsid w:val="00DC34DC"/>
    <w:rsid w:val="00DC3633"/>
    <w:rsid w:val="00DC3634"/>
    <w:rsid w:val="00DC735D"/>
    <w:rsid w:val="00DC7A8E"/>
    <w:rsid w:val="00DC7F9A"/>
    <w:rsid w:val="00DD1099"/>
    <w:rsid w:val="00DD1186"/>
    <w:rsid w:val="00DD160F"/>
    <w:rsid w:val="00DD16BD"/>
    <w:rsid w:val="00DD2EE8"/>
    <w:rsid w:val="00DD3F42"/>
    <w:rsid w:val="00DD4A99"/>
    <w:rsid w:val="00DD5A28"/>
    <w:rsid w:val="00DD60A8"/>
    <w:rsid w:val="00DD60EC"/>
    <w:rsid w:val="00DD6553"/>
    <w:rsid w:val="00DD6678"/>
    <w:rsid w:val="00DE056E"/>
    <w:rsid w:val="00DE0D31"/>
    <w:rsid w:val="00DE142D"/>
    <w:rsid w:val="00DE170E"/>
    <w:rsid w:val="00DE3672"/>
    <w:rsid w:val="00DE47A8"/>
    <w:rsid w:val="00DE495C"/>
    <w:rsid w:val="00DE5033"/>
    <w:rsid w:val="00DE71E6"/>
    <w:rsid w:val="00DE7331"/>
    <w:rsid w:val="00DE74BD"/>
    <w:rsid w:val="00DE7B4C"/>
    <w:rsid w:val="00DE7E9B"/>
    <w:rsid w:val="00DF06C9"/>
    <w:rsid w:val="00DF26C2"/>
    <w:rsid w:val="00DF2CB3"/>
    <w:rsid w:val="00DF4380"/>
    <w:rsid w:val="00DF440E"/>
    <w:rsid w:val="00DF4AA1"/>
    <w:rsid w:val="00DF7056"/>
    <w:rsid w:val="00DF78FC"/>
    <w:rsid w:val="00DF7B04"/>
    <w:rsid w:val="00E001EB"/>
    <w:rsid w:val="00E00A08"/>
    <w:rsid w:val="00E00E31"/>
    <w:rsid w:val="00E01742"/>
    <w:rsid w:val="00E0585B"/>
    <w:rsid w:val="00E0602F"/>
    <w:rsid w:val="00E061D1"/>
    <w:rsid w:val="00E0663B"/>
    <w:rsid w:val="00E07C73"/>
    <w:rsid w:val="00E1079D"/>
    <w:rsid w:val="00E10FDC"/>
    <w:rsid w:val="00E12CA3"/>
    <w:rsid w:val="00E13864"/>
    <w:rsid w:val="00E1568A"/>
    <w:rsid w:val="00E1586C"/>
    <w:rsid w:val="00E1650F"/>
    <w:rsid w:val="00E16695"/>
    <w:rsid w:val="00E16E4F"/>
    <w:rsid w:val="00E17ABB"/>
    <w:rsid w:val="00E17B8B"/>
    <w:rsid w:val="00E200E2"/>
    <w:rsid w:val="00E2275B"/>
    <w:rsid w:val="00E22FD3"/>
    <w:rsid w:val="00E23812"/>
    <w:rsid w:val="00E255DB"/>
    <w:rsid w:val="00E25AC2"/>
    <w:rsid w:val="00E2620B"/>
    <w:rsid w:val="00E26E65"/>
    <w:rsid w:val="00E276CA"/>
    <w:rsid w:val="00E27F6E"/>
    <w:rsid w:val="00E30C70"/>
    <w:rsid w:val="00E31152"/>
    <w:rsid w:val="00E316A1"/>
    <w:rsid w:val="00E327A5"/>
    <w:rsid w:val="00E328DE"/>
    <w:rsid w:val="00E32C77"/>
    <w:rsid w:val="00E3308C"/>
    <w:rsid w:val="00E34476"/>
    <w:rsid w:val="00E3450E"/>
    <w:rsid w:val="00E3491C"/>
    <w:rsid w:val="00E35D3C"/>
    <w:rsid w:val="00E37535"/>
    <w:rsid w:val="00E37A0D"/>
    <w:rsid w:val="00E40A46"/>
    <w:rsid w:val="00E41114"/>
    <w:rsid w:val="00E421DD"/>
    <w:rsid w:val="00E4272D"/>
    <w:rsid w:val="00E42CD9"/>
    <w:rsid w:val="00E43A85"/>
    <w:rsid w:val="00E43E9D"/>
    <w:rsid w:val="00E43F18"/>
    <w:rsid w:val="00E44777"/>
    <w:rsid w:val="00E4486B"/>
    <w:rsid w:val="00E44F9E"/>
    <w:rsid w:val="00E46013"/>
    <w:rsid w:val="00E464BC"/>
    <w:rsid w:val="00E4737A"/>
    <w:rsid w:val="00E4777A"/>
    <w:rsid w:val="00E477D6"/>
    <w:rsid w:val="00E51520"/>
    <w:rsid w:val="00E51C99"/>
    <w:rsid w:val="00E534AF"/>
    <w:rsid w:val="00E540A8"/>
    <w:rsid w:val="00E54C71"/>
    <w:rsid w:val="00E54DA4"/>
    <w:rsid w:val="00E56FB5"/>
    <w:rsid w:val="00E60E63"/>
    <w:rsid w:val="00E60F56"/>
    <w:rsid w:val="00E61AF0"/>
    <w:rsid w:val="00E63462"/>
    <w:rsid w:val="00E63967"/>
    <w:rsid w:val="00E65CFC"/>
    <w:rsid w:val="00E70495"/>
    <w:rsid w:val="00E7097D"/>
    <w:rsid w:val="00E71037"/>
    <w:rsid w:val="00E710C9"/>
    <w:rsid w:val="00E718E8"/>
    <w:rsid w:val="00E73069"/>
    <w:rsid w:val="00E73A9C"/>
    <w:rsid w:val="00E73D72"/>
    <w:rsid w:val="00E749A3"/>
    <w:rsid w:val="00E74B7A"/>
    <w:rsid w:val="00E754BC"/>
    <w:rsid w:val="00E75BF0"/>
    <w:rsid w:val="00E75C17"/>
    <w:rsid w:val="00E768C2"/>
    <w:rsid w:val="00E77536"/>
    <w:rsid w:val="00E77673"/>
    <w:rsid w:val="00E80A3D"/>
    <w:rsid w:val="00E80F94"/>
    <w:rsid w:val="00E811A5"/>
    <w:rsid w:val="00E82FFF"/>
    <w:rsid w:val="00E8413B"/>
    <w:rsid w:val="00E84876"/>
    <w:rsid w:val="00E84E59"/>
    <w:rsid w:val="00E85769"/>
    <w:rsid w:val="00E85D05"/>
    <w:rsid w:val="00E863E8"/>
    <w:rsid w:val="00E87179"/>
    <w:rsid w:val="00E87831"/>
    <w:rsid w:val="00E879FC"/>
    <w:rsid w:val="00E87B03"/>
    <w:rsid w:val="00E90C23"/>
    <w:rsid w:val="00E912E3"/>
    <w:rsid w:val="00E9220A"/>
    <w:rsid w:val="00E92F7A"/>
    <w:rsid w:val="00E93B53"/>
    <w:rsid w:val="00E93BB7"/>
    <w:rsid w:val="00E9402A"/>
    <w:rsid w:val="00E95DF0"/>
    <w:rsid w:val="00E96351"/>
    <w:rsid w:val="00E966F0"/>
    <w:rsid w:val="00E973C4"/>
    <w:rsid w:val="00E978C8"/>
    <w:rsid w:val="00EA029F"/>
    <w:rsid w:val="00EA06EE"/>
    <w:rsid w:val="00EA258D"/>
    <w:rsid w:val="00EA2A52"/>
    <w:rsid w:val="00EA3517"/>
    <w:rsid w:val="00EA3D55"/>
    <w:rsid w:val="00EA4035"/>
    <w:rsid w:val="00EA5A53"/>
    <w:rsid w:val="00EA651D"/>
    <w:rsid w:val="00EA65D7"/>
    <w:rsid w:val="00EB0179"/>
    <w:rsid w:val="00EB1073"/>
    <w:rsid w:val="00EB1116"/>
    <w:rsid w:val="00EB150A"/>
    <w:rsid w:val="00EB21B8"/>
    <w:rsid w:val="00EB5897"/>
    <w:rsid w:val="00EB69DD"/>
    <w:rsid w:val="00EB77C0"/>
    <w:rsid w:val="00EB7C69"/>
    <w:rsid w:val="00EC0F78"/>
    <w:rsid w:val="00EC144E"/>
    <w:rsid w:val="00EC16F4"/>
    <w:rsid w:val="00EC1CE8"/>
    <w:rsid w:val="00EC4468"/>
    <w:rsid w:val="00EC5799"/>
    <w:rsid w:val="00EC6A9D"/>
    <w:rsid w:val="00EC7047"/>
    <w:rsid w:val="00EC7CE5"/>
    <w:rsid w:val="00ED0771"/>
    <w:rsid w:val="00ED0DAC"/>
    <w:rsid w:val="00ED180F"/>
    <w:rsid w:val="00ED1821"/>
    <w:rsid w:val="00ED19AB"/>
    <w:rsid w:val="00ED213B"/>
    <w:rsid w:val="00ED2448"/>
    <w:rsid w:val="00ED275A"/>
    <w:rsid w:val="00ED28EC"/>
    <w:rsid w:val="00ED292C"/>
    <w:rsid w:val="00ED33B3"/>
    <w:rsid w:val="00ED366B"/>
    <w:rsid w:val="00ED426C"/>
    <w:rsid w:val="00ED4621"/>
    <w:rsid w:val="00ED577A"/>
    <w:rsid w:val="00ED648A"/>
    <w:rsid w:val="00ED697E"/>
    <w:rsid w:val="00ED7FD5"/>
    <w:rsid w:val="00EE0F20"/>
    <w:rsid w:val="00EE28CB"/>
    <w:rsid w:val="00EE35A6"/>
    <w:rsid w:val="00EE42AF"/>
    <w:rsid w:val="00EE56C8"/>
    <w:rsid w:val="00EE64C7"/>
    <w:rsid w:val="00EE6B6E"/>
    <w:rsid w:val="00EE73ED"/>
    <w:rsid w:val="00EF01D5"/>
    <w:rsid w:val="00EF0C18"/>
    <w:rsid w:val="00EF0F6D"/>
    <w:rsid w:val="00EF177B"/>
    <w:rsid w:val="00EF186D"/>
    <w:rsid w:val="00EF360A"/>
    <w:rsid w:val="00EF3B00"/>
    <w:rsid w:val="00EF49BB"/>
    <w:rsid w:val="00EF4C8B"/>
    <w:rsid w:val="00EF5440"/>
    <w:rsid w:val="00EF76A3"/>
    <w:rsid w:val="00F01E89"/>
    <w:rsid w:val="00F01F87"/>
    <w:rsid w:val="00F02466"/>
    <w:rsid w:val="00F024D3"/>
    <w:rsid w:val="00F024DF"/>
    <w:rsid w:val="00F0342A"/>
    <w:rsid w:val="00F03BAB"/>
    <w:rsid w:val="00F04035"/>
    <w:rsid w:val="00F06718"/>
    <w:rsid w:val="00F07DFD"/>
    <w:rsid w:val="00F113D2"/>
    <w:rsid w:val="00F11CA0"/>
    <w:rsid w:val="00F125C5"/>
    <w:rsid w:val="00F12ACB"/>
    <w:rsid w:val="00F12CF8"/>
    <w:rsid w:val="00F140EF"/>
    <w:rsid w:val="00F155ED"/>
    <w:rsid w:val="00F15784"/>
    <w:rsid w:val="00F15BC7"/>
    <w:rsid w:val="00F17381"/>
    <w:rsid w:val="00F173F1"/>
    <w:rsid w:val="00F17714"/>
    <w:rsid w:val="00F17C56"/>
    <w:rsid w:val="00F17D52"/>
    <w:rsid w:val="00F17FE0"/>
    <w:rsid w:val="00F20923"/>
    <w:rsid w:val="00F20E11"/>
    <w:rsid w:val="00F212C5"/>
    <w:rsid w:val="00F21A70"/>
    <w:rsid w:val="00F21C77"/>
    <w:rsid w:val="00F23117"/>
    <w:rsid w:val="00F2729C"/>
    <w:rsid w:val="00F3036C"/>
    <w:rsid w:val="00F30C00"/>
    <w:rsid w:val="00F31F2B"/>
    <w:rsid w:val="00F32384"/>
    <w:rsid w:val="00F328AE"/>
    <w:rsid w:val="00F33A10"/>
    <w:rsid w:val="00F33E45"/>
    <w:rsid w:val="00F34CEE"/>
    <w:rsid w:val="00F3531A"/>
    <w:rsid w:val="00F37C52"/>
    <w:rsid w:val="00F37EAD"/>
    <w:rsid w:val="00F42F3D"/>
    <w:rsid w:val="00F4339F"/>
    <w:rsid w:val="00F442A0"/>
    <w:rsid w:val="00F44432"/>
    <w:rsid w:val="00F44686"/>
    <w:rsid w:val="00F446ED"/>
    <w:rsid w:val="00F44DDE"/>
    <w:rsid w:val="00F4679A"/>
    <w:rsid w:val="00F46AB2"/>
    <w:rsid w:val="00F47D1F"/>
    <w:rsid w:val="00F47FA7"/>
    <w:rsid w:val="00F50B99"/>
    <w:rsid w:val="00F53088"/>
    <w:rsid w:val="00F53775"/>
    <w:rsid w:val="00F538FF"/>
    <w:rsid w:val="00F545A6"/>
    <w:rsid w:val="00F54B14"/>
    <w:rsid w:val="00F55E1F"/>
    <w:rsid w:val="00F56041"/>
    <w:rsid w:val="00F56577"/>
    <w:rsid w:val="00F5689F"/>
    <w:rsid w:val="00F60D69"/>
    <w:rsid w:val="00F60DFF"/>
    <w:rsid w:val="00F61C5B"/>
    <w:rsid w:val="00F61EB9"/>
    <w:rsid w:val="00F62127"/>
    <w:rsid w:val="00F630F9"/>
    <w:rsid w:val="00F63E21"/>
    <w:rsid w:val="00F66B2D"/>
    <w:rsid w:val="00F66FBB"/>
    <w:rsid w:val="00F717DF"/>
    <w:rsid w:val="00F71E21"/>
    <w:rsid w:val="00F729D7"/>
    <w:rsid w:val="00F72B29"/>
    <w:rsid w:val="00F72C8F"/>
    <w:rsid w:val="00F72EDE"/>
    <w:rsid w:val="00F72F8B"/>
    <w:rsid w:val="00F74188"/>
    <w:rsid w:val="00F744FC"/>
    <w:rsid w:val="00F7484A"/>
    <w:rsid w:val="00F75811"/>
    <w:rsid w:val="00F75985"/>
    <w:rsid w:val="00F766BA"/>
    <w:rsid w:val="00F76EA4"/>
    <w:rsid w:val="00F774F5"/>
    <w:rsid w:val="00F774FE"/>
    <w:rsid w:val="00F77E0C"/>
    <w:rsid w:val="00F80535"/>
    <w:rsid w:val="00F812D9"/>
    <w:rsid w:val="00F82553"/>
    <w:rsid w:val="00F828CE"/>
    <w:rsid w:val="00F82D24"/>
    <w:rsid w:val="00F83033"/>
    <w:rsid w:val="00F83478"/>
    <w:rsid w:val="00F837A1"/>
    <w:rsid w:val="00F839E5"/>
    <w:rsid w:val="00F844BD"/>
    <w:rsid w:val="00F85053"/>
    <w:rsid w:val="00F85A9D"/>
    <w:rsid w:val="00F86812"/>
    <w:rsid w:val="00F86AF6"/>
    <w:rsid w:val="00F9023D"/>
    <w:rsid w:val="00F90464"/>
    <w:rsid w:val="00F908B7"/>
    <w:rsid w:val="00F9230C"/>
    <w:rsid w:val="00F92C18"/>
    <w:rsid w:val="00F930A8"/>
    <w:rsid w:val="00F944BF"/>
    <w:rsid w:val="00F954EA"/>
    <w:rsid w:val="00F96E14"/>
    <w:rsid w:val="00F97BB1"/>
    <w:rsid w:val="00FA0A3B"/>
    <w:rsid w:val="00FA1028"/>
    <w:rsid w:val="00FA170D"/>
    <w:rsid w:val="00FA2444"/>
    <w:rsid w:val="00FA317F"/>
    <w:rsid w:val="00FA3BE7"/>
    <w:rsid w:val="00FA3DDD"/>
    <w:rsid w:val="00FA3F6B"/>
    <w:rsid w:val="00FA423E"/>
    <w:rsid w:val="00FA6216"/>
    <w:rsid w:val="00FA6C78"/>
    <w:rsid w:val="00FA7629"/>
    <w:rsid w:val="00FA79CB"/>
    <w:rsid w:val="00FA7AEF"/>
    <w:rsid w:val="00FB1260"/>
    <w:rsid w:val="00FB1937"/>
    <w:rsid w:val="00FB20E7"/>
    <w:rsid w:val="00FB2881"/>
    <w:rsid w:val="00FB35BC"/>
    <w:rsid w:val="00FB3C14"/>
    <w:rsid w:val="00FB57C7"/>
    <w:rsid w:val="00FB5FB9"/>
    <w:rsid w:val="00FB60CC"/>
    <w:rsid w:val="00FB62EB"/>
    <w:rsid w:val="00FB63E5"/>
    <w:rsid w:val="00FB6AB9"/>
    <w:rsid w:val="00FB6C50"/>
    <w:rsid w:val="00FB711F"/>
    <w:rsid w:val="00FC0566"/>
    <w:rsid w:val="00FC0589"/>
    <w:rsid w:val="00FC0AD7"/>
    <w:rsid w:val="00FC23F0"/>
    <w:rsid w:val="00FC39DB"/>
    <w:rsid w:val="00FC3B8F"/>
    <w:rsid w:val="00FC4130"/>
    <w:rsid w:val="00FC451A"/>
    <w:rsid w:val="00FC45A1"/>
    <w:rsid w:val="00FC49FA"/>
    <w:rsid w:val="00FC5175"/>
    <w:rsid w:val="00FC61E7"/>
    <w:rsid w:val="00FC62B2"/>
    <w:rsid w:val="00FC6722"/>
    <w:rsid w:val="00FC6787"/>
    <w:rsid w:val="00FC6BB2"/>
    <w:rsid w:val="00FC7935"/>
    <w:rsid w:val="00FD27A5"/>
    <w:rsid w:val="00FD328D"/>
    <w:rsid w:val="00FD40F4"/>
    <w:rsid w:val="00FD48AD"/>
    <w:rsid w:val="00FD48CA"/>
    <w:rsid w:val="00FD5042"/>
    <w:rsid w:val="00FD5EB3"/>
    <w:rsid w:val="00FD6965"/>
    <w:rsid w:val="00FD7D35"/>
    <w:rsid w:val="00FD7F51"/>
    <w:rsid w:val="00FE012C"/>
    <w:rsid w:val="00FE0163"/>
    <w:rsid w:val="00FE07FE"/>
    <w:rsid w:val="00FE0C4E"/>
    <w:rsid w:val="00FE0EF9"/>
    <w:rsid w:val="00FE116F"/>
    <w:rsid w:val="00FE13E3"/>
    <w:rsid w:val="00FE1521"/>
    <w:rsid w:val="00FE2067"/>
    <w:rsid w:val="00FE2611"/>
    <w:rsid w:val="00FE294E"/>
    <w:rsid w:val="00FE2A47"/>
    <w:rsid w:val="00FE3077"/>
    <w:rsid w:val="00FE435B"/>
    <w:rsid w:val="00FE4889"/>
    <w:rsid w:val="00FE5B2D"/>
    <w:rsid w:val="00FE5E5D"/>
    <w:rsid w:val="00FE5ED0"/>
    <w:rsid w:val="00FE5ED9"/>
    <w:rsid w:val="00FE66B5"/>
    <w:rsid w:val="00FE6A65"/>
    <w:rsid w:val="00FF0803"/>
    <w:rsid w:val="00FF0855"/>
    <w:rsid w:val="00FF15F0"/>
    <w:rsid w:val="00FF1834"/>
    <w:rsid w:val="00FF22F3"/>
    <w:rsid w:val="00FF3815"/>
    <w:rsid w:val="00FF4CA4"/>
    <w:rsid w:val="00FF5525"/>
    <w:rsid w:val="00FF5F85"/>
    <w:rsid w:val="00FF6636"/>
    <w:rsid w:val="00FF6726"/>
    <w:rsid w:val="00FF7128"/>
    <w:rsid w:val="00FF7208"/>
    <w:rsid w:val="00FF72FD"/>
    <w:rsid w:val="00FF7916"/>
    <w:rsid w:val="00FF7AC1"/>
  </w:rsids>
  <m:mathPr>
    <m:mathFont m:val="Cambria Math"/>
    <m:brkBin m:val="before"/>
    <m:brkBinSub m:val="--"/>
    <m:smallFrac m:val="0"/>
    <m:dispDef/>
    <m:lMargin m:val="0"/>
    <m:rMargin m:val="0"/>
    <m:defJc m:val="centerGroup"/>
    <m:wrapIndent m:val="1440"/>
    <m:intLim m:val="subSup"/>
    <m:naryLim m:val="undOvr"/>
  </m:mathPr>
  <w:themeFontLang w:val="sk-SK" w:bidi="lo-LA"/>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4F660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sk-SK" w:eastAsia="sk-SK"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C21A95"/>
  </w:style>
  <w:style w:type="paragraph" w:styleId="Nadpis1">
    <w:name w:val="heading 1"/>
    <w:aliases w:val="Hoofdstuk"/>
    <w:basedOn w:val="Normlny"/>
    <w:next w:val="Normlny"/>
    <w:link w:val="Nadpis1Char"/>
    <w:uiPriority w:val="9"/>
    <w:qFormat/>
    <w:rsid w:val="009F6AB8"/>
    <w:pPr>
      <w:keepNext/>
      <w:keepLines/>
      <w:pBdr>
        <w:bottom w:val="single" w:sz="4" w:space="1" w:color="4F81BD" w:themeColor="accent1"/>
      </w:pBdr>
      <w:spacing w:before="400" w:after="40" w:line="240" w:lineRule="auto"/>
      <w:outlineLvl w:val="0"/>
    </w:pPr>
    <w:rPr>
      <w:rFonts w:asciiTheme="majorHAnsi" w:eastAsiaTheme="majorEastAsia" w:hAnsiTheme="majorHAnsi" w:cstheme="majorBidi"/>
      <w:color w:val="365F91" w:themeColor="accent1" w:themeShade="BF"/>
      <w:sz w:val="36"/>
      <w:szCs w:val="36"/>
    </w:rPr>
  </w:style>
  <w:style w:type="paragraph" w:styleId="Nadpis2">
    <w:name w:val="heading 2"/>
    <w:basedOn w:val="Normlny"/>
    <w:next w:val="Normlny"/>
    <w:link w:val="Nadpis2Char"/>
    <w:uiPriority w:val="9"/>
    <w:unhideWhenUsed/>
    <w:qFormat/>
    <w:rsid w:val="009F6AB8"/>
    <w:pPr>
      <w:keepNext/>
      <w:keepLines/>
      <w:spacing w:before="160" w:after="0" w:line="240" w:lineRule="auto"/>
      <w:outlineLvl w:val="1"/>
    </w:pPr>
    <w:rPr>
      <w:rFonts w:asciiTheme="majorHAnsi" w:eastAsiaTheme="majorEastAsia" w:hAnsiTheme="majorHAnsi" w:cstheme="majorBidi"/>
      <w:color w:val="365F91" w:themeColor="accent1" w:themeShade="BF"/>
      <w:sz w:val="28"/>
      <w:szCs w:val="28"/>
    </w:rPr>
  </w:style>
  <w:style w:type="paragraph" w:styleId="Nadpis3">
    <w:name w:val="heading 3"/>
    <w:basedOn w:val="Normlny"/>
    <w:next w:val="Normlny"/>
    <w:link w:val="Nadpis3Char"/>
    <w:uiPriority w:val="9"/>
    <w:unhideWhenUsed/>
    <w:qFormat/>
    <w:rsid w:val="009F6AB8"/>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Nadpis4">
    <w:name w:val="heading 4"/>
    <w:basedOn w:val="Normlny"/>
    <w:next w:val="Normlny"/>
    <w:link w:val="Nadpis4Char"/>
    <w:uiPriority w:val="9"/>
    <w:unhideWhenUsed/>
    <w:qFormat/>
    <w:rsid w:val="009F6AB8"/>
    <w:pPr>
      <w:keepNext/>
      <w:keepLines/>
      <w:spacing w:before="80" w:after="0"/>
      <w:outlineLvl w:val="3"/>
    </w:pPr>
    <w:rPr>
      <w:rFonts w:asciiTheme="majorHAnsi" w:eastAsiaTheme="majorEastAsia" w:hAnsiTheme="majorHAnsi" w:cstheme="majorBidi"/>
      <w:sz w:val="24"/>
      <w:szCs w:val="24"/>
    </w:rPr>
  </w:style>
  <w:style w:type="paragraph" w:styleId="Nadpis5">
    <w:name w:val="heading 5"/>
    <w:basedOn w:val="Normlny"/>
    <w:next w:val="Normlny"/>
    <w:link w:val="Nadpis5Char"/>
    <w:uiPriority w:val="9"/>
    <w:unhideWhenUsed/>
    <w:qFormat/>
    <w:rsid w:val="009F6AB8"/>
    <w:pPr>
      <w:keepNext/>
      <w:keepLines/>
      <w:spacing w:before="80" w:after="0"/>
      <w:outlineLvl w:val="4"/>
    </w:pPr>
    <w:rPr>
      <w:rFonts w:asciiTheme="majorHAnsi" w:eastAsiaTheme="majorEastAsia" w:hAnsiTheme="majorHAnsi" w:cstheme="majorBidi"/>
      <w:i/>
      <w:iCs/>
      <w:sz w:val="22"/>
      <w:szCs w:val="22"/>
    </w:rPr>
  </w:style>
  <w:style w:type="paragraph" w:styleId="Nadpis6">
    <w:name w:val="heading 6"/>
    <w:basedOn w:val="Normlny"/>
    <w:next w:val="Normlny"/>
    <w:link w:val="Nadpis6Char"/>
    <w:uiPriority w:val="9"/>
    <w:unhideWhenUsed/>
    <w:qFormat/>
    <w:rsid w:val="009F6AB8"/>
    <w:pPr>
      <w:keepNext/>
      <w:keepLines/>
      <w:spacing w:before="80" w:after="0"/>
      <w:outlineLvl w:val="5"/>
    </w:pPr>
    <w:rPr>
      <w:rFonts w:asciiTheme="majorHAnsi" w:eastAsiaTheme="majorEastAsia" w:hAnsiTheme="majorHAnsi" w:cstheme="majorBidi"/>
      <w:color w:val="595959" w:themeColor="text1" w:themeTint="A6"/>
    </w:rPr>
  </w:style>
  <w:style w:type="paragraph" w:styleId="Nadpis7">
    <w:name w:val="heading 7"/>
    <w:basedOn w:val="Normlny"/>
    <w:next w:val="Normlny"/>
    <w:link w:val="Nadpis7Char"/>
    <w:uiPriority w:val="9"/>
    <w:unhideWhenUsed/>
    <w:qFormat/>
    <w:rsid w:val="009F6AB8"/>
    <w:pPr>
      <w:keepNext/>
      <w:keepLines/>
      <w:spacing w:before="80" w:after="0"/>
      <w:outlineLvl w:val="6"/>
    </w:pPr>
    <w:rPr>
      <w:rFonts w:asciiTheme="majorHAnsi" w:eastAsiaTheme="majorEastAsia" w:hAnsiTheme="majorHAnsi" w:cstheme="majorBidi"/>
      <w:i/>
      <w:iCs/>
      <w:color w:val="595959" w:themeColor="text1" w:themeTint="A6"/>
    </w:rPr>
  </w:style>
  <w:style w:type="paragraph" w:styleId="Nadpis8">
    <w:name w:val="heading 8"/>
    <w:basedOn w:val="Normlny"/>
    <w:next w:val="Normlny"/>
    <w:link w:val="Nadpis8Char"/>
    <w:uiPriority w:val="9"/>
    <w:unhideWhenUsed/>
    <w:qFormat/>
    <w:rsid w:val="009F6AB8"/>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Nadpis9">
    <w:name w:val="heading 9"/>
    <w:basedOn w:val="Normlny"/>
    <w:next w:val="Normlny"/>
    <w:link w:val="Nadpis9Char"/>
    <w:uiPriority w:val="9"/>
    <w:unhideWhenUsed/>
    <w:qFormat/>
    <w:rsid w:val="009F6AB8"/>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basedOn w:val="Predvolenpsmoodseku"/>
    <w:link w:val="Nadpis1"/>
    <w:uiPriority w:val="9"/>
    <w:rsid w:val="009F6AB8"/>
    <w:rPr>
      <w:rFonts w:asciiTheme="majorHAnsi" w:eastAsiaTheme="majorEastAsia" w:hAnsiTheme="majorHAnsi" w:cstheme="majorBidi"/>
      <w:color w:val="365F91" w:themeColor="accent1" w:themeShade="BF"/>
      <w:sz w:val="36"/>
      <w:szCs w:val="36"/>
    </w:rPr>
  </w:style>
  <w:style w:type="character" w:customStyle="1" w:styleId="Nadpis2Char">
    <w:name w:val="Nadpis 2 Char"/>
    <w:basedOn w:val="Predvolenpsmoodseku"/>
    <w:link w:val="Nadpis2"/>
    <w:uiPriority w:val="9"/>
    <w:rsid w:val="009F6AB8"/>
    <w:rPr>
      <w:rFonts w:asciiTheme="majorHAnsi" w:eastAsiaTheme="majorEastAsia" w:hAnsiTheme="majorHAnsi" w:cstheme="majorBidi"/>
      <w:color w:val="365F91" w:themeColor="accent1" w:themeShade="BF"/>
      <w:sz w:val="28"/>
      <w:szCs w:val="28"/>
    </w:rPr>
  </w:style>
  <w:style w:type="character" w:customStyle="1" w:styleId="Nadpis3Char">
    <w:name w:val="Nadpis 3 Char"/>
    <w:basedOn w:val="Predvolenpsmoodseku"/>
    <w:link w:val="Nadpis3"/>
    <w:uiPriority w:val="9"/>
    <w:rsid w:val="009F6AB8"/>
    <w:rPr>
      <w:rFonts w:asciiTheme="majorHAnsi" w:eastAsiaTheme="majorEastAsia" w:hAnsiTheme="majorHAnsi" w:cstheme="majorBidi"/>
      <w:color w:val="404040" w:themeColor="text1" w:themeTint="BF"/>
      <w:sz w:val="26"/>
      <w:szCs w:val="26"/>
    </w:rPr>
  </w:style>
  <w:style w:type="character" w:customStyle="1" w:styleId="Nadpis4Char">
    <w:name w:val="Nadpis 4 Char"/>
    <w:basedOn w:val="Predvolenpsmoodseku"/>
    <w:link w:val="Nadpis4"/>
    <w:uiPriority w:val="9"/>
    <w:rsid w:val="009F6AB8"/>
    <w:rPr>
      <w:rFonts w:asciiTheme="majorHAnsi" w:eastAsiaTheme="majorEastAsia" w:hAnsiTheme="majorHAnsi" w:cstheme="majorBidi"/>
      <w:sz w:val="24"/>
      <w:szCs w:val="24"/>
    </w:rPr>
  </w:style>
  <w:style w:type="character" w:customStyle="1" w:styleId="Nadpis5Char">
    <w:name w:val="Nadpis 5 Char"/>
    <w:basedOn w:val="Predvolenpsmoodseku"/>
    <w:link w:val="Nadpis5"/>
    <w:uiPriority w:val="9"/>
    <w:rsid w:val="009F6AB8"/>
    <w:rPr>
      <w:rFonts w:asciiTheme="majorHAnsi" w:eastAsiaTheme="majorEastAsia" w:hAnsiTheme="majorHAnsi" w:cstheme="majorBidi"/>
      <w:i/>
      <w:iCs/>
      <w:sz w:val="22"/>
      <w:szCs w:val="22"/>
    </w:rPr>
  </w:style>
  <w:style w:type="character" w:customStyle="1" w:styleId="Nadpis6Char">
    <w:name w:val="Nadpis 6 Char"/>
    <w:basedOn w:val="Predvolenpsmoodseku"/>
    <w:link w:val="Nadpis6"/>
    <w:uiPriority w:val="9"/>
    <w:rsid w:val="009F6AB8"/>
    <w:rPr>
      <w:rFonts w:asciiTheme="majorHAnsi" w:eastAsiaTheme="majorEastAsia" w:hAnsiTheme="majorHAnsi" w:cstheme="majorBidi"/>
      <w:color w:val="595959" w:themeColor="text1" w:themeTint="A6"/>
    </w:rPr>
  </w:style>
  <w:style w:type="character" w:customStyle="1" w:styleId="Nadpis7Char">
    <w:name w:val="Nadpis 7 Char"/>
    <w:basedOn w:val="Predvolenpsmoodseku"/>
    <w:link w:val="Nadpis7"/>
    <w:uiPriority w:val="9"/>
    <w:rsid w:val="009F6AB8"/>
    <w:rPr>
      <w:rFonts w:asciiTheme="majorHAnsi" w:eastAsiaTheme="majorEastAsia" w:hAnsiTheme="majorHAnsi" w:cstheme="majorBidi"/>
      <w:i/>
      <w:iCs/>
      <w:color w:val="595959" w:themeColor="text1" w:themeTint="A6"/>
    </w:rPr>
  </w:style>
  <w:style w:type="character" w:customStyle="1" w:styleId="Nadpis8Char">
    <w:name w:val="Nadpis 8 Char"/>
    <w:basedOn w:val="Predvolenpsmoodseku"/>
    <w:link w:val="Nadpis8"/>
    <w:uiPriority w:val="9"/>
    <w:rsid w:val="009F6AB8"/>
    <w:rPr>
      <w:rFonts w:asciiTheme="majorHAnsi" w:eastAsiaTheme="majorEastAsia" w:hAnsiTheme="majorHAnsi" w:cstheme="majorBidi"/>
      <w:smallCaps/>
      <w:color w:val="595959" w:themeColor="text1" w:themeTint="A6"/>
    </w:rPr>
  </w:style>
  <w:style w:type="character" w:customStyle="1" w:styleId="Nadpis9Char">
    <w:name w:val="Nadpis 9 Char"/>
    <w:basedOn w:val="Predvolenpsmoodseku"/>
    <w:link w:val="Nadpis9"/>
    <w:uiPriority w:val="9"/>
    <w:rsid w:val="009F6AB8"/>
    <w:rPr>
      <w:rFonts w:asciiTheme="majorHAnsi" w:eastAsiaTheme="majorEastAsia" w:hAnsiTheme="majorHAnsi" w:cstheme="majorBidi"/>
      <w:i/>
      <w:iCs/>
      <w:smallCaps/>
      <w:color w:val="595959" w:themeColor="text1" w:themeTint="A6"/>
    </w:rPr>
  </w:style>
  <w:style w:type="paragraph" w:styleId="Zarkazkladnhotextu">
    <w:name w:val="Body Text Indent"/>
    <w:basedOn w:val="Normlny"/>
    <w:link w:val="ZarkazkladnhotextuChar"/>
    <w:rsid w:val="00B538C0"/>
    <w:pPr>
      <w:jc w:val="both"/>
    </w:pPr>
  </w:style>
  <w:style w:type="character" w:customStyle="1" w:styleId="ZarkazkladnhotextuChar">
    <w:name w:val="Zarážka základného textu Char"/>
    <w:link w:val="Zarkazkladnhotextu"/>
    <w:rsid w:val="00B538C0"/>
    <w:rPr>
      <w:rFonts w:ascii="Times New Roman" w:eastAsia="Times New Roman" w:hAnsi="Times New Roman" w:cs="Times New Roman"/>
      <w:sz w:val="24"/>
      <w:szCs w:val="24"/>
      <w:lang w:eastAsia="sk-SK"/>
    </w:rPr>
  </w:style>
  <w:style w:type="paragraph" w:styleId="Zarkazkladnhotextu2">
    <w:name w:val="Body Text Indent 2"/>
    <w:aliases w:val="Char"/>
    <w:basedOn w:val="Normlny"/>
    <w:link w:val="Zarkazkladnhotextu2Char"/>
    <w:rsid w:val="00B538C0"/>
    <w:pPr>
      <w:ind w:left="360"/>
      <w:jc w:val="both"/>
    </w:pPr>
  </w:style>
  <w:style w:type="character" w:customStyle="1" w:styleId="Zarkazkladnhotextu2Char">
    <w:name w:val="Zarážka základného textu 2 Char"/>
    <w:aliases w:val="Char Char1"/>
    <w:link w:val="Zarkazkladnhotextu2"/>
    <w:rsid w:val="00B538C0"/>
    <w:rPr>
      <w:rFonts w:ascii="Times New Roman" w:eastAsia="Times New Roman" w:hAnsi="Times New Roman" w:cs="Times New Roman"/>
      <w:sz w:val="24"/>
      <w:szCs w:val="24"/>
      <w:lang w:eastAsia="sk-SK"/>
    </w:rPr>
  </w:style>
  <w:style w:type="character" w:customStyle="1" w:styleId="BodyTextIndent2Char">
    <w:name w:val="Body Text Indent 2 Char"/>
    <w:aliases w:val="Char Char"/>
    <w:uiPriority w:val="99"/>
    <w:locked/>
    <w:rsid w:val="00B538C0"/>
    <w:rPr>
      <w:rFonts w:cs="Times New Roman"/>
      <w:sz w:val="24"/>
      <w:szCs w:val="24"/>
    </w:rPr>
  </w:style>
  <w:style w:type="paragraph" w:styleId="Zarkazkladnhotextu3">
    <w:name w:val="Body Text Indent 3"/>
    <w:basedOn w:val="Normlny"/>
    <w:link w:val="Zarkazkladnhotextu3Char"/>
    <w:uiPriority w:val="99"/>
    <w:rsid w:val="00B538C0"/>
    <w:pPr>
      <w:ind w:left="708"/>
      <w:jc w:val="both"/>
    </w:pPr>
  </w:style>
  <w:style w:type="character" w:customStyle="1" w:styleId="Zarkazkladnhotextu3Char">
    <w:name w:val="Zarážka základného textu 3 Char"/>
    <w:link w:val="Zarkazkladnhotextu3"/>
    <w:uiPriority w:val="99"/>
    <w:rsid w:val="00B538C0"/>
    <w:rPr>
      <w:rFonts w:ascii="Times New Roman" w:eastAsia="Times New Roman" w:hAnsi="Times New Roman" w:cs="Times New Roman"/>
      <w:sz w:val="24"/>
      <w:szCs w:val="24"/>
      <w:lang w:eastAsia="sk-SK"/>
    </w:rPr>
  </w:style>
  <w:style w:type="paragraph" w:styleId="Zkladntext">
    <w:name w:val="Body Text"/>
    <w:basedOn w:val="Normlny"/>
    <w:link w:val="ZkladntextChar"/>
    <w:rsid w:val="00B538C0"/>
    <w:pPr>
      <w:jc w:val="both"/>
    </w:pPr>
    <w:rPr>
      <w:b/>
      <w:bCs/>
    </w:rPr>
  </w:style>
  <w:style w:type="character" w:customStyle="1" w:styleId="ZkladntextChar">
    <w:name w:val="Základný text Char"/>
    <w:link w:val="Zkladntext"/>
    <w:rsid w:val="00B538C0"/>
    <w:rPr>
      <w:rFonts w:ascii="Times New Roman" w:eastAsia="Times New Roman" w:hAnsi="Times New Roman" w:cs="Times New Roman"/>
      <w:b/>
      <w:bCs/>
      <w:sz w:val="24"/>
      <w:szCs w:val="24"/>
      <w:lang w:eastAsia="sk-SK"/>
    </w:rPr>
  </w:style>
  <w:style w:type="paragraph" w:styleId="Hlavika">
    <w:name w:val="header"/>
    <w:basedOn w:val="Normlny"/>
    <w:link w:val="HlavikaChar"/>
    <w:uiPriority w:val="99"/>
    <w:rsid w:val="00B538C0"/>
    <w:pPr>
      <w:tabs>
        <w:tab w:val="center" w:pos="4536"/>
        <w:tab w:val="right" w:pos="9072"/>
      </w:tabs>
    </w:pPr>
  </w:style>
  <w:style w:type="character" w:customStyle="1" w:styleId="HlavikaChar">
    <w:name w:val="Hlavička Char"/>
    <w:link w:val="Hlavika"/>
    <w:uiPriority w:val="99"/>
    <w:rsid w:val="00B538C0"/>
    <w:rPr>
      <w:rFonts w:ascii="Times New Roman" w:eastAsia="Times New Roman" w:hAnsi="Times New Roman" w:cs="Times New Roman"/>
      <w:sz w:val="24"/>
      <w:szCs w:val="24"/>
      <w:lang w:eastAsia="sk-SK"/>
    </w:rPr>
  </w:style>
  <w:style w:type="paragraph" w:styleId="Pta">
    <w:name w:val="footer"/>
    <w:aliases w:val="Char2"/>
    <w:basedOn w:val="Normlny"/>
    <w:link w:val="PtaChar"/>
    <w:uiPriority w:val="99"/>
    <w:rsid w:val="00B538C0"/>
    <w:pPr>
      <w:tabs>
        <w:tab w:val="center" w:pos="4536"/>
        <w:tab w:val="right" w:pos="9072"/>
      </w:tabs>
    </w:pPr>
  </w:style>
  <w:style w:type="character" w:customStyle="1" w:styleId="PtaChar">
    <w:name w:val="Päta Char"/>
    <w:aliases w:val="Char2 Char1"/>
    <w:link w:val="Pta"/>
    <w:uiPriority w:val="99"/>
    <w:rsid w:val="00B538C0"/>
    <w:rPr>
      <w:rFonts w:ascii="Times New Roman" w:eastAsia="Times New Roman" w:hAnsi="Times New Roman" w:cs="Times New Roman"/>
      <w:sz w:val="24"/>
      <w:szCs w:val="24"/>
      <w:lang w:eastAsia="sk-SK"/>
    </w:rPr>
  </w:style>
  <w:style w:type="character" w:customStyle="1" w:styleId="FooterChar">
    <w:name w:val="Footer Char"/>
    <w:aliases w:val="Char2 Char"/>
    <w:uiPriority w:val="99"/>
    <w:semiHidden/>
    <w:locked/>
    <w:rsid w:val="00B538C0"/>
    <w:rPr>
      <w:rFonts w:cs="Times New Roman"/>
      <w:sz w:val="24"/>
      <w:szCs w:val="24"/>
    </w:rPr>
  </w:style>
  <w:style w:type="character" w:styleId="slostrany">
    <w:name w:val="page number"/>
    <w:rsid w:val="00B538C0"/>
    <w:rPr>
      <w:rFonts w:cs="Times New Roman"/>
    </w:rPr>
  </w:style>
  <w:style w:type="paragraph" w:styleId="Zkladntext3">
    <w:name w:val="Body Text 3"/>
    <w:basedOn w:val="Normlny"/>
    <w:link w:val="Zkladntext3Char"/>
    <w:uiPriority w:val="99"/>
    <w:rsid w:val="00B538C0"/>
    <w:pPr>
      <w:jc w:val="center"/>
    </w:pPr>
    <w:rPr>
      <w:color w:val="FF0000"/>
      <w:sz w:val="20"/>
      <w:szCs w:val="20"/>
    </w:rPr>
  </w:style>
  <w:style w:type="character" w:customStyle="1" w:styleId="Zkladntext3Char">
    <w:name w:val="Základný text 3 Char"/>
    <w:link w:val="Zkladntext3"/>
    <w:uiPriority w:val="99"/>
    <w:rsid w:val="00B538C0"/>
    <w:rPr>
      <w:rFonts w:ascii="Times New Roman" w:eastAsia="Times New Roman" w:hAnsi="Times New Roman" w:cs="Times New Roman"/>
      <w:color w:val="FF0000"/>
      <w:sz w:val="20"/>
      <w:szCs w:val="20"/>
      <w:lang w:eastAsia="sk-SK"/>
    </w:rPr>
  </w:style>
  <w:style w:type="character" w:styleId="PsacstrojHTML">
    <w:name w:val="HTML Typewriter"/>
    <w:uiPriority w:val="99"/>
    <w:rsid w:val="00B538C0"/>
    <w:rPr>
      <w:rFonts w:ascii="Courier New" w:hAnsi="Courier New" w:cs="Times New Roman"/>
      <w:sz w:val="20"/>
      <w:szCs w:val="20"/>
    </w:rPr>
  </w:style>
  <w:style w:type="paragraph" w:styleId="Podtitul">
    <w:name w:val="Subtitle"/>
    <w:basedOn w:val="Normlny"/>
    <w:next w:val="Normlny"/>
    <w:link w:val="PodtitulChar"/>
    <w:uiPriority w:val="11"/>
    <w:qFormat/>
    <w:rsid w:val="009F6AB8"/>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PodtitulChar">
    <w:name w:val="Podtitul Char"/>
    <w:basedOn w:val="Predvolenpsmoodseku"/>
    <w:link w:val="Podtitul"/>
    <w:uiPriority w:val="11"/>
    <w:rsid w:val="009F6AB8"/>
    <w:rPr>
      <w:rFonts w:asciiTheme="majorHAnsi" w:eastAsiaTheme="majorEastAsia" w:hAnsiTheme="majorHAnsi" w:cstheme="majorBidi"/>
      <w:color w:val="404040" w:themeColor="text1" w:themeTint="BF"/>
      <w:sz w:val="30"/>
      <w:szCs w:val="30"/>
    </w:rPr>
  </w:style>
  <w:style w:type="paragraph" w:styleId="Nzov">
    <w:name w:val="Title"/>
    <w:basedOn w:val="Normlny"/>
    <w:next w:val="Normlny"/>
    <w:link w:val="NzovChar"/>
    <w:uiPriority w:val="10"/>
    <w:qFormat/>
    <w:rsid w:val="009F6AB8"/>
    <w:pPr>
      <w:spacing w:after="0" w:line="240" w:lineRule="auto"/>
      <w:contextualSpacing/>
    </w:pPr>
    <w:rPr>
      <w:rFonts w:asciiTheme="majorHAnsi" w:eastAsiaTheme="majorEastAsia" w:hAnsiTheme="majorHAnsi" w:cstheme="majorBidi"/>
      <w:color w:val="365F91" w:themeColor="accent1" w:themeShade="BF"/>
      <w:spacing w:val="-7"/>
      <w:sz w:val="80"/>
      <w:szCs w:val="80"/>
    </w:rPr>
  </w:style>
  <w:style w:type="character" w:customStyle="1" w:styleId="NzovChar">
    <w:name w:val="Názov Char"/>
    <w:basedOn w:val="Predvolenpsmoodseku"/>
    <w:link w:val="Nzov"/>
    <w:uiPriority w:val="10"/>
    <w:rsid w:val="009F6AB8"/>
    <w:rPr>
      <w:rFonts w:asciiTheme="majorHAnsi" w:eastAsiaTheme="majorEastAsia" w:hAnsiTheme="majorHAnsi" w:cstheme="majorBidi"/>
      <w:color w:val="365F91" w:themeColor="accent1" w:themeShade="BF"/>
      <w:spacing w:val="-7"/>
      <w:sz w:val="80"/>
      <w:szCs w:val="80"/>
    </w:rPr>
  </w:style>
  <w:style w:type="paragraph" w:styleId="Zkladntext2">
    <w:name w:val="Body Text 2"/>
    <w:basedOn w:val="Normlny"/>
    <w:link w:val="Zkladntext2Char"/>
    <w:rsid w:val="00B538C0"/>
    <w:pPr>
      <w:tabs>
        <w:tab w:val="num" w:pos="1080"/>
      </w:tabs>
    </w:pPr>
    <w:rPr>
      <w:rFonts w:ascii="Arial" w:hAnsi="Arial"/>
      <w:sz w:val="20"/>
    </w:rPr>
  </w:style>
  <w:style w:type="character" w:customStyle="1" w:styleId="Zkladntext2Char">
    <w:name w:val="Základný text 2 Char"/>
    <w:link w:val="Zkladntext2"/>
    <w:rsid w:val="00B538C0"/>
    <w:rPr>
      <w:rFonts w:ascii="Arial" w:eastAsia="Times New Roman" w:hAnsi="Arial" w:cs="Arial"/>
      <w:szCs w:val="24"/>
      <w:lang w:eastAsia="sk-SK"/>
    </w:rPr>
  </w:style>
  <w:style w:type="paragraph" w:styleId="Textpoznmkypodiarou">
    <w:name w:val="footnote text"/>
    <w:basedOn w:val="Normlny"/>
    <w:link w:val="TextpoznmkypodiarouChar"/>
    <w:uiPriority w:val="99"/>
    <w:semiHidden/>
    <w:rsid w:val="00B538C0"/>
    <w:rPr>
      <w:sz w:val="20"/>
      <w:lang w:eastAsia="cs-CZ"/>
    </w:rPr>
  </w:style>
  <w:style w:type="character" w:customStyle="1" w:styleId="TextpoznmkypodiarouChar">
    <w:name w:val="Text poznámky pod čiarou Char"/>
    <w:link w:val="Textpoznmkypodiarou"/>
    <w:uiPriority w:val="99"/>
    <w:rsid w:val="00B538C0"/>
    <w:rPr>
      <w:rFonts w:ascii="Times New Roman" w:eastAsia="Times New Roman" w:hAnsi="Times New Roman" w:cs="Times New Roman"/>
      <w:sz w:val="20"/>
      <w:szCs w:val="24"/>
      <w:lang w:eastAsia="cs-CZ"/>
    </w:rPr>
  </w:style>
  <w:style w:type="character" w:styleId="Odkaznapoznmkupodiarou">
    <w:name w:val="footnote reference"/>
    <w:uiPriority w:val="99"/>
    <w:rsid w:val="00B538C0"/>
    <w:rPr>
      <w:rFonts w:cs="Times New Roman"/>
      <w:vertAlign w:val="superscript"/>
    </w:rPr>
  </w:style>
  <w:style w:type="paragraph" w:customStyle="1" w:styleId="Style1">
    <w:name w:val="Style1"/>
    <w:basedOn w:val="Normlny"/>
    <w:uiPriority w:val="99"/>
    <w:rsid w:val="00B538C0"/>
    <w:pPr>
      <w:numPr>
        <w:numId w:val="2"/>
      </w:numPr>
      <w:jc w:val="both"/>
    </w:pPr>
    <w:rPr>
      <w:rFonts w:ascii="Arial" w:hAnsi="Arial"/>
      <w:sz w:val="22"/>
    </w:rPr>
  </w:style>
  <w:style w:type="paragraph" w:customStyle="1" w:styleId="Zkladntext21">
    <w:name w:val="Základný text 21"/>
    <w:basedOn w:val="Normlny"/>
    <w:uiPriority w:val="99"/>
    <w:rsid w:val="00B538C0"/>
    <w:pPr>
      <w:widowControl w:val="0"/>
      <w:ind w:left="709" w:hanging="709"/>
      <w:jc w:val="both"/>
    </w:pPr>
    <w:rPr>
      <w:rFonts w:ascii="Arial" w:hAnsi="Arial"/>
      <w:sz w:val="22"/>
    </w:rPr>
  </w:style>
  <w:style w:type="table" w:styleId="Mriekatabuky">
    <w:name w:val="Table Grid"/>
    <w:basedOn w:val="Normlnatabuka"/>
    <w:uiPriority w:val="39"/>
    <w:rsid w:val="00B538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3">
    <w:name w:val="bullet-3"/>
    <w:basedOn w:val="Normlny"/>
    <w:uiPriority w:val="99"/>
    <w:rsid w:val="00B538C0"/>
    <w:pPr>
      <w:widowControl w:val="0"/>
      <w:spacing w:before="240" w:line="240" w:lineRule="exact"/>
      <w:ind w:left="2212" w:hanging="284"/>
      <w:jc w:val="both"/>
    </w:pPr>
    <w:rPr>
      <w:rFonts w:ascii="Arial" w:hAnsi="Arial"/>
      <w:noProof/>
      <w:szCs w:val="20"/>
      <w:lang w:val="cs-CZ"/>
    </w:rPr>
  </w:style>
  <w:style w:type="paragraph" w:customStyle="1" w:styleId="00-10">
    <w:name w:val="0.0-1.0"/>
    <w:basedOn w:val="Normlny"/>
    <w:uiPriority w:val="99"/>
    <w:rsid w:val="00B538C0"/>
    <w:pPr>
      <w:ind w:left="567" w:hanging="567"/>
      <w:jc w:val="both"/>
    </w:pPr>
    <w:rPr>
      <w:rFonts w:ascii="Arial" w:hAnsi="Arial"/>
      <w:sz w:val="20"/>
      <w:szCs w:val="20"/>
    </w:rPr>
  </w:style>
  <w:style w:type="paragraph" w:customStyle="1" w:styleId="bodytext2">
    <w:name w:val="bodytext2"/>
    <w:basedOn w:val="Normlny"/>
    <w:uiPriority w:val="99"/>
    <w:rsid w:val="00B538C0"/>
    <w:pPr>
      <w:ind w:left="709" w:hanging="709"/>
      <w:jc w:val="both"/>
    </w:pPr>
    <w:rPr>
      <w:rFonts w:ascii="Arial" w:hAnsi="Arial" w:cs="Arial"/>
      <w:sz w:val="22"/>
      <w:szCs w:val="22"/>
    </w:rPr>
  </w:style>
  <w:style w:type="paragraph" w:styleId="Textbubliny">
    <w:name w:val="Balloon Text"/>
    <w:aliases w:val="Char1"/>
    <w:basedOn w:val="Normlny"/>
    <w:link w:val="TextbublinyChar"/>
    <w:uiPriority w:val="99"/>
    <w:semiHidden/>
    <w:rsid w:val="00B538C0"/>
    <w:rPr>
      <w:rFonts w:ascii="Tahoma" w:hAnsi="Tahoma"/>
      <w:sz w:val="16"/>
      <w:szCs w:val="16"/>
    </w:rPr>
  </w:style>
  <w:style w:type="character" w:customStyle="1" w:styleId="TextbublinyChar">
    <w:name w:val="Text bubliny Char"/>
    <w:aliases w:val="Char1 Char1"/>
    <w:link w:val="Textbubliny"/>
    <w:uiPriority w:val="99"/>
    <w:semiHidden/>
    <w:rsid w:val="00B538C0"/>
    <w:rPr>
      <w:rFonts w:ascii="Tahoma" w:eastAsia="Times New Roman" w:hAnsi="Tahoma" w:cs="Tahoma"/>
      <w:sz w:val="16"/>
      <w:szCs w:val="16"/>
      <w:lang w:eastAsia="sk-SK"/>
    </w:rPr>
  </w:style>
  <w:style w:type="character" w:customStyle="1" w:styleId="BalloonTextChar">
    <w:name w:val="Balloon Text Char"/>
    <w:aliases w:val="Char1 Char"/>
    <w:uiPriority w:val="99"/>
    <w:semiHidden/>
    <w:locked/>
    <w:rsid w:val="00B538C0"/>
    <w:rPr>
      <w:rFonts w:cs="Times New Roman"/>
      <w:sz w:val="2"/>
    </w:rPr>
  </w:style>
  <w:style w:type="paragraph" w:customStyle="1" w:styleId="tl1">
    <w:name w:val="Štýl1"/>
    <w:basedOn w:val="Normlny"/>
    <w:link w:val="tl1Char"/>
    <w:rsid w:val="00B538C0"/>
    <w:pPr>
      <w:numPr>
        <w:numId w:val="3"/>
      </w:numPr>
      <w:spacing w:line="360" w:lineRule="auto"/>
      <w:jc w:val="both"/>
    </w:pPr>
    <w:rPr>
      <w:szCs w:val="20"/>
    </w:rPr>
  </w:style>
  <w:style w:type="character" w:customStyle="1" w:styleId="Char3">
    <w:name w:val="Char3"/>
    <w:uiPriority w:val="99"/>
    <w:rsid w:val="00B538C0"/>
    <w:rPr>
      <w:rFonts w:cs="Times New Roman"/>
      <w:b/>
      <w:bCs/>
      <w:sz w:val="24"/>
      <w:szCs w:val="24"/>
      <w:lang w:val="sk-SK" w:eastAsia="sk-SK" w:bidi="ar-SA"/>
    </w:rPr>
  </w:style>
  <w:style w:type="character" w:customStyle="1" w:styleId="Char5">
    <w:name w:val="Char5"/>
    <w:uiPriority w:val="99"/>
    <w:rsid w:val="00B538C0"/>
    <w:rPr>
      <w:rFonts w:cs="Times New Roman"/>
      <w:sz w:val="24"/>
      <w:szCs w:val="24"/>
      <w:lang w:val="sk-SK" w:eastAsia="sk-SK" w:bidi="ar-SA"/>
    </w:rPr>
  </w:style>
  <w:style w:type="character" w:styleId="Odkaznakomentr">
    <w:name w:val="annotation reference"/>
    <w:uiPriority w:val="99"/>
    <w:rsid w:val="00B538C0"/>
    <w:rPr>
      <w:rFonts w:cs="Times New Roman"/>
      <w:sz w:val="16"/>
      <w:szCs w:val="16"/>
    </w:rPr>
  </w:style>
  <w:style w:type="paragraph" w:styleId="Textkomentra">
    <w:name w:val="annotation text"/>
    <w:basedOn w:val="Normlny"/>
    <w:link w:val="TextkomentraChar"/>
    <w:uiPriority w:val="99"/>
    <w:rsid w:val="00B538C0"/>
    <w:rPr>
      <w:sz w:val="20"/>
      <w:szCs w:val="20"/>
    </w:rPr>
  </w:style>
  <w:style w:type="character" w:customStyle="1" w:styleId="TextkomentraChar">
    <w:name w:val="Text komentára Char"/>
    <w:link w:val="Textkomentra"/>
    <w:uiPriority w:val="99"/>
    <w:rsid w:val="00B538C0"/>
    <w:rPr>
      <w:rFonts w:ascii="Times New Roman" w:eastAsia="Times New Roman" w:hAnsi="Times New Roman" w:cs="Times New Roman"/>
      <w:sz w:val="20"/>
      <w:szCs w:val="20"/>
      <w:lang w:eastAsia="sk-SK"/>
    </w:rPr>
  </w:style>
  <w:style w:type="paragraph" w:styleId="Odsekzoznamu">
    <w:name w:val="List Paragraph"/>
    <w:aliases w:val="lp1,Table,Bullet List,FooterText,numbered,Paragraphe de liste1,Bullet Number,lp11,List Paragraph11,Bullet 1,Use Case List Paragraph,body,Odsek zoznamu2,ODRAZKY PRVA UROVEN,Odsek,ZOZNAM,Tabuľka,List Paragraph"/>
    <w:basedOn w:val="Normlny"/>
    <w:link w:val="OdsekzoznamuChar"/>
    <w:uiPriority w:val="34"/>
    <w:qFormat/>
    <w:rsid w:val="00B538C0"/>
    <w:pPr>
      <w:ind w:left="720"/>
      <w:contextualSpacing/>
    </w:pPr>
  </w:style>
  <w:style w:type="paragraph" w:customStyle="1" w:styleId="Zkladntext211">
    <w:name w:val="Základný text 211"/>
    <w:basedOn w:val="Normlny"/>
    <w:uiPriority w:val="99"/>
    <w:rsid w:val="00B538C0"/>
    <w:pPr>
      <w:widowControl w:val="0"/>
      <w:ind w:left="709" w:hanging="709"/>
      <w:jc w:val="both"/>
    </w:pPr>
    <w:rPr>
      <w:rFonts w:ascii="Arial" w:hAnsi="Arial"/>
      <w:sz w:val="22"/>
    </w:rPr>
  </w:style>
  <w:style w:type="character" w:customStyle="1" w:styleId="Char6">
    <w:name w:val="Char6"/>
    <w:uiPriority w:val="99"/>
    <w:rsid w:val="00B538C0"/>
    <w:rPr>
      <w:rFonts w:cs="Times New Roman"/>
      <w:sz w:val="24"/>
      <w:szCs w:val="24"/>
      <w:lang w:val="sk-SK" w:eastAsia="sk-SK" w:bidi="ar-SA"/>
    </w:rPr>
  </w:style>
  <w:style w:type="paragraph" w:customStyle="1" w:styleId="Revzia1">
    <w:name w:val="Revízia1"/>
    <w:basedOn w:val="Normlny"/>
    <w:uiPriority w:val="99"/>
    <w:rsid w:val="00B538C0"/>
    <w:pPr>
      <w:tabs>
        <w:tab w:val="left" w:pos="1134"/>
      </w:tabs>
      <w:overflowPunct w:val="0"/>
      <w:autoSpaceDE w:val="0"/>
      <w:autoSpaceDN w:val="0"/>
      <w:adjustRightInd w:val="0"/>
      <w:spacing w:before="320"/>
      <w:jc w:val="center"/>
      <w:textAlignment w:val="baseline"/>
    </w:pPr>
    <w:rPr>
      <w:rFonts w:ascii="Humnst777 BT" w:hAnsi="Humnst777 BT"/>
      <w:b/>
      <w:sz w:val="22"/>
      <w:szCs w:val="20"/>
      <w:lang w:val="de-DE" w:eastAsia="de-DE"/>
    </w:rPr>
  </w:style>
  <w:style w:type="paragraph" w:customStyle="1" w:styleId="Zarkazkladnhotextu1">
    <w:name w:val="Zarážka základného textu1"/>
    <w:basedOn w:val="Normlny"/>
    <w:uiPriority w:val="99"/>
    <w:rsid w:val="00B538C0"/>
    <w:pPr>
      <w:jc w:val="both"/>
    </w:pPr>
  </w:style>
  <w:style w:type="paragraph" w:styleId="Predmetkomentra">
    <w:name w:val="annotation subject"/>
    <w:basedOn w:val="Textkomentra"/>
    <w:next w:val="Textkomentra"/>
    <w:link w:val="PredmetkomentraChar"/>
    <w:uiPriority w:val="99"/>
    <w:rsid w:val="00B538C0"/>
    <w:rPr>
      <w:b/>
      <w:bCs/>
    </w:rPr>
  </w:style>
  <w:style w:type="character" w:customStyle="1" w:styleId="PredmetkomentraChar">
    <w:name w:val="Predmet komentára Char"/>
    <w:link w:val="Predmetkomentra"/>
    <w:uiPriority w:val="99"/>
    <w:rsid w:val="00B538C0"/>
    <w:rPr>
      <w:rFonts w:ascii="Times New Roman" w:eastAsia="Times New Roman" w:hAnsi="Times New Roman" w:cs="Times New Roman"/>
      <w:b/>
      <w:bCs/>
      <w:sz w:val="20"/>
      <w:szCs w:val="20"/>
      <w:lang w:eastAsia="sk-SK"/>
    </w:rPr>
  </w:style>
  <w:style w:type="character" w:styleId="Hypertextovprepojenie">
    <w:name w:val="Hyperlink"/>
    <w:uiPriority w:val="99"/>
    <w:rsid w:val="00B538C0"/>
    <w:rPr>
      <w:rFonts w:cs="Times New Roman"/>
      <w:color w:val="0000FF"/>
      <w:u w:val="single"/>
    </w:rPr>
  </w:style>
  <w:style w:type="paragraph" w:styleId="Obyajntext">
    <w:name w:val="Plain Text"/>
    <w:basedOn w:val="Normlny"/>
    <w:link w:val="ObyajntextChar"/>
    <w:uiPriority w:val="99"/>
    <w:rsid w:val="00B538C0"/>
    <w:pPr>
      <w:spacing w:after="240"/>
      <w:jc w:val="both"/>
    </w:pPr>
    <w:rPr>
      <w:rFonts w:ascii="Courier New" w:hAnsi="Courier New"/>
      <w:sz w:val="20"/>
      <w:szCs w:val="20"/>
      <w:lang w:val="en-GB"/>
    </w:rPr>
  </w:style>
  <w:style w:type="character" w:customStyle="1" w:styleId="ObyajntextChar">
    <w:name w:val="Obyčajný text Char"/>
    <w:link w:val="Obyajntext"/>
    <w:uiPriority w:val="99"/>
    <w:rsid w:val="00B538C0"/>
    <w:rPr>
      <w:rFonts w:ascii="Courier New" w:eastAsia="Times New Roman" w:hAnsi="Courier New" w:cs="Times New Roman"/>
      <w:sz w:val="20"/>
      <w:szCs w:val="20"/>
      <w:lang w:val="en-GB"/>
    </w:rPr>
  </w:style>
  <w:style w:type="paragraph" w:customStyle="1" w:styleId="oddl-nadpis">
    <w:name w:val="oddíl-nadpis"/>
    <w:basedOn w:val="Normlny"/>
    <w:uiPriority w:val="99"/>
    <w:rsid w:val="00B538C0"/>
    <w:pPr>
      <w:keepNext/>
      <w:widowControl w:val="0"/>
      <w:tabs>
        <w:tab w:val="left" w:pos="567"/>
      </w:tabs>
      <w:spacing w:before="240" w:line="240" w:lineRule="exact"/>
    </w:pPr>
    <w:rPr>
      <w:rFonts w:ascii="Arial" w:hAnsi="Arial"/>
      <w:b/>
      <w:szCs w:val="20"/>
      <w:lang w:val="cs-CZ"/>
    </w:rPr>
  </w:style>
  <w:style w:type="paragraph" w:customStyle="1" w:styleId="text">
    <w:name w:val="text"/>
    <w:uiPriority w:val="99"/>
    <w:rsid w:val="00B538C0"/>
    <w:pPr>
      <w:widowControl w:val="0"/>
      <w:spacing w:before="240" w:line="240" w:lineRule="exact"/>
      <w:jc w:val="both"/>
    </w:pPr>
    <w:rPr>
      <w:rFonts w:ascii="Arial" w:eastAsia="Times New Roman" w:hAnsi="Arial"/>
      <w:sz w:val="24"/>
      <w:lang w:val="cs-CZ"/>
    </w:rPr>
  </w:style>
  <w:style w:type="paragraph" w:customStyle="1" w:styleId="tabulka">
    <w:name w:val="tabulka"/>
    <w:basedOn w:val="Normlny"/>
    <w:rsid w:val="00B538C0"/>
    <w:pPr>
      <w:widowControl w:val="0"/>
      <w:spacing w:before="120" w:line="240" w:lineRule="exact"/>
      <w:jc w:val="center"/>
    </w:pPr>
    <w:rPr>
      <w:rFonts w:ascii="Arial" w:hAnsi="Arial"/>
      <w:sz w:val="20"/>
      <w:szCs w:val="20"/>
      <w:lang w:val="cs-CZ"/>
    </w:rPr>
  </w:style>
  <w:style w:type="paragraph" w:customStyle="1" w:styleId="Section">
    <w:name w:val="Section"/>
    <w:basedOn w:val="Normlny"/>
    <w:rsid w:val="00B538C0"/>
    <w:pPr>
      <w:widowControl w:val="0"/>
      <w:spacing w:line="360" w:lineRule="exact"/>
      <w:jc w:val="center"/>
    </w:pPr>
    <w:rPr>
      <w:rFonts w:ascii="Arial" w:hAnsi="Arial"/>
      <w:b/>
      <w:sz w:val="32"/>
      <w:szCs w:val="20"/>
      <w:lang w:val="cs-CZ" w:eastAsia="cs-CZ"/>
    </w:rPr>
  </w:style>
  <w:style w:type="paragraph" w:customStyle="1" w:styleId="CharCharCharCharCharCharCharCharChar">
    <w:name w:val="Char Char Char Char Char Char Char Char Char"/>
    <w:basedOn w:val="Normlny"/>
    <w:rsid w:val="00B538C0"/>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1">
    <w:name w:val="Char Char Char Char Char Char Char Char Char1"/>
    <w:basedOn w:val="Normlny"/>
    <w:uiPriority w:val="99"/>
    <w:rsid w:val="00B538C0"/>
    <w:pPr>
      <w:widowControl w:val="0"/>
      <w:adjustRightInd w:val="0"/>
      <w:spacing w:after="160" w:line="240" w:lineRule="exact"/>
      <w:ind w:firstLine="720"/>
    </w:pPr>
    <w:rPr>
      <w:rFonts w:ascii="Tahoma" w:hAnsi="Tahoma" w:cs="Tahoma"/>
      <w:sz w:val="20"/>
      <w:szCs w:val="20"/>
      <w:lang w:val="en-US" w:eastAsia="en-US"/>
    </w:rPr>
  </w:style>
  <w:style w:type="paragraph" w:customStyle="1" w:styleId="SPnadpis1">
    <w:name w:val="SP_nadpis1"/>
    <w:basedOn w:val="Normlny"/>
    <w:uiPriority w:val="99"/>
    <w:rsid w:val="00B538C0"/>
    <w:pPr>
      <w:autoSpaceDE w:val="0"/>
      <w:autoSpaceDN w:val="0"/>
      <w:spacing w:before="240"/>
      <w:jc w:val="center"/>
    </w:pPr>
    <w:rPr>
      <w:rFonts w:ascii="Arial" w:hAnsi="Arial" w:cs="Arial"/>
      <w:lang w:eastAsia="cs-CZ"/>
    </w:rPr>
  </w:style>
  <w:style w:type="paragraph" w:customStyle="1" w:styleId="SPnadpis2">
    <w:name w:val="SP_nadpis2"/>
    <w:basedOn w:val="SPnadpis1"/>
    <w:uiPriority w:val="99"/>
    <w:rsid w:val="00B538C0"/>
    <w:pPr>
      <w:spacing w:before="60"/>
    </w:pPr>
    <w:rPr>
      <w:b/>
    </w:rPr>
  </w:style>
  <w:style w:type="paragraph" w:customStyle="1" w:styleId="SPnadpis3">
    <w:name w:val="SP_nadpis3"/>
    <w:basedOn w:val="SPnadpis2"/>
    <w:uiPriority w:val="99"/>
    <w:rsid w:val="00B538C0"/>
    <w:pPr>
      <w:numPr>
        <w:numId w:val="4"/>
      </w:numPr>
      <w:spacing w:before="240"/>
      <w:jc w:val="both"/>
    </w:pPr>
    <w:rPr>
      <w:bCs/>
      <w:smallCaps/>
      <w:sz w:val="20"/>
    </w:rPr>
  </w:style>
  <w:style w:type="paragraph" w:styleId="Revzia">
    <w:name w:val="Revision"/>
    <w:hidden/>
    <w:uiPriority w:val="99"/>
    <w:semiHidden/>
    <w:rsid w:val="00B538C0"/>
    <w:rPr>
      <w:rFonts w:ascii="Times New Roman" w:eastAsia="Times New Roman" w:hAnsi="Times New Roman"/>
      <w:sz w:val="24"/>
      <w:szCs w:val="24"/>
    </w:rPr>
  </w:style>
  <w:style w:type="character" w:customStyle="1" w:styleId="CharChar3">
    <w:name w:val="Char Char3"/>
    <w:uiPriority w:val="99"/>
    <w:rsid w:val="00B538C0"/>
    <w:rPr>
      <w:rFonts w:cs="Times New Roman"/>
      <w:b/>
      <w:bCs/>
      <w:sz w:val="24"/>
      <w:szCs w:val="24"/>
      <w:lang w:val="sk-SK" w:eastAsia="sk-SK" w:bidi="ar-SA"/>
    </w:rPr>
  </w:style>
  <w:style w:type="paragraph" w:styleId="truktradokumentu">
    <w:name w:val="Document Map"/>
    <w:basedOn w:val="Normlny"/>
    <w:link w:val="truktradokumentuChar"/>
    <w:uiPriority w:val="99"/>
    <w:semiHidden/>
    <w:unhideWhenUsed/>
    <w:rsid w:val="00B538C0"/>
    <w:rPr>
      <w:rFonts w:ascii="Tahoma" w:hAnsi="Tahoma"/>
      <w:sz w:val="16"/>
      <w:szCs w:val="16"/>
    </w:rPr>
  </w:style>
  <w:style w:type="character" w:customStyle="1" w:styleId="truktradokumentuChar">
    <w:name w:val="Štruktúra dokumentu Char"/>
    <w:link w:val="truktradokumentu"/>
    <w:uiPriority w:val="99"/>
    <w:semiHidden/>
    <w:rsid w:val="00B538C0"/>
    <w:rPr>
      <w:rFonts w:ascii="Tahoma" w:eastAsia="Times New Roman" w:hAnsi="Tahoma" w:cs="Tahoma"/>
      <w:sz w:val="16"/>
      <w:szCs w:val="16"/>
      <w:lang w:eastAsia="sk-SK"/>
    </w:rPr>
  </w:style>
  <w:style w:type="paragraph" w:customStyle="1" w:styleId="Logo">
    <w:name w:val="Logo"/>
    <w:basedOn w:val="Normlny"/>
    <w:rsid w:val="00B538C0"/>
    <w:pPr>
      <w:tabs>
        <w:tab w:val="left" w:pos="993"/>
        <w:tab w:val="left" w:pos="1134"/>
        <w:tab w:val="left" w:pos="1701"/>
        <w:tab w:val="left" w:pos="2268"/>
        <w:tab w:val="left" w:pos="2835"/>
        <w:tab w:val="left" w:pos="3402"/>
        <w:tab w:val="left" w:pos="3969"/>
        <w:tab w:val="left" w:pos="4536"/>
        <w:tab w:val="left" w:pos="5103"/>
        <w:tab w:val="left" w:pos="5670"/>
        <w:tab w:val="left" w:pos="6237"/>
      </w:tabs>
      <w:autoSpaceDE w:val="0"/>
      <w:autoSpaceDN w:val="0"/>
      <w:adjustRightInd w:val="0"/>
      <w:jc w:val="both"/>
    </w:pPr>
    <w:rPr>
      <w:rFonts w:ascii="Arial" w:hAnsi="Arial" w:cs="Arial"/>
      <w:snapToGrid w:val="0"/>
      <w:spacing w:val="6"/>
      <w:sz w:val="22"/>
      <w:szCs w:val="20"/>
      <w:lang w:val="fr-FR" w:eastAsia="cs-CZ"/>
    </w:rPr>
  </w:style>
  <w:style w:type="character" w:styleId="Vrazn">
    <w:name w:val="Strong"/>
    <w:basedOn w:val="Predvolenpsmoodseku"/>
    <w:uiPriority w:val="22"/>
    <w:qFormat/>
    <w:rsid w:val="009F6AB8"/>
    <w:rPr>
      <w:b/>
      <w:bCs/>
    </w:rPr>
  </w:style>
  <w:style w:type="paragraph" w:customStyle="1" w:styleId="Annexetitle">
    <w:name w:val="Annexe_title"/>
    <w:basedOn w:val="Nadpis1"/>
    <w:next w:val="Normlny"/>
    <w:autoRedefine/>
    <w:rsid w:val="00B538C0"/>
    <w:pPr>
      <w:keepNext w:val="0"/>
      <w:jc w:val="both"/>
      <w:outlineLvl w:val="9"/>
    </w:pPr>
    <w:rPr>
      <w:b/>
      <w:kern w:val="28"/>
      <w:sz w:val="32"/>
      <w:szCs w:val="32"/>
      <w:lang w:eastAsia="cs-CZ"/>
    </w:rPr>
  </w:style>
  <w:style w:type="character" w:customStyle="1" w:styleId="link">
    <w:name w:val="link"/>
    <w:basedOn w:val="Predvolenpsmoodseku"/>
    <w:rsid w:val="00B538C0"/>
  </w:style>
  <w:style w:type="character" w:customStyle="1" w:styleId="tl1Char">
    <w:name w:val="Štýl1 Char"/>
    <w:basedOn w:val="Nadpis2Char"/>
    <w:link w:val="tl1"/>
    <w:rsid w:val="0073292A"/>
    <w:rPr>
      <w:rFonts w:ascii="Times New Roman" w:eastAsia="Times New Roman" w:hAnsi="Times New Roman" w:cs="Times New Roman"/>
      <w:color w:val="365F91" w:themeColor="accent1" w:themeShade="BF"/>
      <w:sz w:val="24"/>
      <w:szCs w:val="24"/>
      <w:lang w:eastAsia="sk-SK"/>
    </w:rPr>
  </w:style>
  <w:style w:type="paragraph" w:customStyle="1" w:styleId="Default">
    <w:name w:val="Default"/>
    <w:rsid w:val="008906DA"/>
    <w:pPr>
      <w:autoSpaceDE w:val="0"/>
      <w:autoSpaceDN w:val="0"/>
      <w:adjustRightInd w:val="0"/>
    </w:pPr>
    <w:rPr>
      <w:rFonts w:ascii="Liberation Sans" w:hAnsi="Liberation Sans" w:cs="Liberation Sans"/>
      <w:color w:val="000000"/>
      <w:sz w:val="24"/>
      <w:szCs w:val="24"/>
      <w:lang w:eastAsia="en-US"/>
    </w:rPr>
  </w:style>
  <w:style w:type="character" w:customStyle="1" w:styleId="TextkomentraChar1">
    <w:name w:val="Text komentára Char1"/>
    <w:semiHidden/>
    <w:locked/>
    <w:rsid w:val="0059563E"/>
    <w:rPr>
      <w:rFonts w:ascii="Arial" w:hAnsi="Arial"/>
      <w:lang w:val="en-GB" w:eastAsia="en-US" w:bidi="ar-SA"/>
    </w:rPr>
  </w:style>
  <w:style w:type="paragraph" w:customStyle="1" w:styleId="normalitalic">
    <w:name w:val="normal_italic"/>
    <w:basedOn w:val="Normlny"/>
    <w:rsid w:val="00A25D85"/>
    <w:pPr>
      <w:numPr>
        <w:numId w:val="6"/>
      </w:num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0" w:firstLine="0"/>
      <w:jc w:val="both"/>
    </w:pPr>
    <w:rPr>
      <w:rFonts w:ascii="Arial" w:hAnsi="Arial"/>
      <w:bCs/>
      <w:i/>
      <w:sz w:val="22"/>
      <w:szCs w:val="20"/>
      <w:lang w:eastAsia="en-US"/>
    </w:rPr>
  </w:style>
  <w:style w:type="paragraph" w:customStyle="1" w:styleId="ciernatext">
    <w:name w:val="cierna text"/>
    <w:basedOn w:val="Normlny"/>
    <w:rsid w:val="008E0B94"/>
    <w:pPr>
      <w:tabs>
        <w:tab w:val="num" w:pos="780"/>
      </w:tabs>
      <w:autoSpaceDE w:val="0"/>
      <w:autoSpaceDN w:val="0"/>
      <w:adjustRightInd w:val="0"/>
      <w:ind w:left="780" w:hanging="540"/>
      <w:jc w:val="both"/>
    </w:pPr>
    <w:rPr>
      <w:rFonts w:cs="Arial"/>
    </w:rPr>
  </w:style>
  <w:style w:type="character" w:customStyle="1" w:styleId="OdsekzoznamuChar">
    <w:name w:val="Odsek zoznamu Char"/>
    <w:aliases w:val="lp1 Char,Table Char,Bullet List Char,FooterText Char,numbered Char,Paragraphe de liste1 Char,Bullet Number Char,lp11 Char,List Paragraph11 Char,Bullet 1 Char,Use Case List Paragraph Char,body Char,Odsek zoznamu2 Char,Odsek Char"/>
    <w:link w:val="Odsekzoznamu"/>
    <w:uiPriority w:val="34"/>
    <w:qFormat/>
    <w:rsid w:val="006F7928"/>
  </w:style>
  <w:style w:type="paragraph" w:customStyle="1" w:styleId="Odsekzoznamu1">
    <w:name w:val="Odsek zoznamu1"/>
    <w:basedOn w:val="Normlny"/>
    <w:rsid w:val="000E3364"/>
    <w:pPr>
      <w:ind w:left="708"/>
    </w:pPr>
    <w:rPr>
      <w:rFonts w:ascii="Arial" w:hAnsi="Arial" w:cs="Arial"/>
      <w:noProof/>
      <w:sz w:val="22"/>
      <w:szCs w:val="22"/>
    </w:rPr>
  </w:style>
  <w:style w:type="paragraph" w:customStyle="1" w:styleId="BodyText21">
    <w:name w:val="Body Text 21"/>
    <w:basedOn w:val="Normlny"/>
    <w:rsid w:val="00FA423E"/>
    <w:pPr>
      <w:tabs>
        <w:tab w:val="left" w:pos="426"/>
      </w:tabs>
      <w:spacing w:before="120"/>
      <w:jc w:val="both"/>
    </w:pPr>
    <w:rPr>
      <w:rFonts w:ascii="Arial" w:hAnsi="Arial"/>
      <w:sz w:val="22"/>
    </w:rPr>
  </w:style>
  <w:style w:type="paragraph" w:styleId="Obsah3">
    <w:name w:val="toc 3"/>
    <w:basedOn w:val="Obsah2"/>
    <w:next w:val="Normlny"/>
    <w:autoRedefine/>
    <w:semiHidden/>
    <w:rsid w:val="00D725D6"/>
    <w:pPr>
      <w:tabs>
        <w:tab w:val="left" w:pos="1134"/>
        <w:tab w:val="left" w:pos="2340"/>
        <w:tab w:val="right" w:pos="8296"/>
        <w:tab w:val="right" w:pos="9072"/>
      </w:tabs>
      <w:spacing w:before="120"/>
      <w:ind w:left="1620" w:hanging="567"/>
    </w:pPr>
    <w:rPr>
      <w:rFonts w:ascii="Times New (W1)" w:hAnsi="Times New (W1)" w:cs="Arial"/>
      <w:b/>
      <w:caps/>
      <w:noProof/>
      <w:sz w:val="22"/>
      <w:szCs w:val="22"/>
      <w:lang w:val="en-US" w:eastAsia="en-US"/>
    </w:rPr>
  </w:style>
  <w:style w:type="paragraph" w:customStyle="1" w:styleId="H6">
    <w:name w:val="H6"/>
    <w:basedOn w:val="Normlny"/>
    <w:next w:val="Normlny"/>
    <w:uiPriority w:val="99"/>
    <w:rsid w:val="00D725D6"/>
    <w:pPr>
      <w:keepNext/>
      <w:spacing w:before="100" w:after="100"/>
      <w:outlineLvl w:val="6"/>
    </w:pPr>
    <w:rPr>
      <w:rFonts w:ascii="Arial" w:hAnsi="Arial"/>
      <w:b/>
      <w:snapToGrid w:val="0"/>
      <w:sz w:val="16"/>
      <w:szCs w:val="20"/>
      <w:lang w:eastAsia="cs-CZ"/>
    </w:rPr>
  </w:style>
  <w:style w:type="paragraph" w:styleId="Obsah2">
    <w:name w:val="toc 2"/>
    <w:basedOn w:val="Normlny"/>
    <w:next w:val="Normlny"/>
    <w:autoRedefine/>
    <w:uiPriority w:val="39"/>
    <w:semiHidden/>
    <w:unhideWhenUsed/>
    <w:rsid w:val="00D725D6"/>
    <w:pPr>
      <w:ind w:left="240"/>
    </w:pPr>
  </w:style>
  <w:style w:type="paragraph" w:customStyle="1" w:styleId="tlSSCnadpis2Pred6pt">
    <w:name w:val="Štýl SSC_nadpis2 + Pred:  6 pt"/>
    <w:basedOn w:val="Normlny"/>
    <w:rsid w:val="00F17714"/>
    <w:pPr>
      <w:autoSpaceDE w:val="0"/>
      <w:autoSpaceDN w:val="0"/>
      <w:spacing w:before="120"/>
      <w:jc w:val="both"/>
    </w:pPr>
    <w:rPr>
      <w:rFonts w:ascii="Arial" w:hAnsi="Arial"/>
      <w:b/>
      <w:bCs/>
      <w:caps/>
      <w:sz w:val="20"/>
      <w:szCs w:val="20"/>
      <w:lang w:eastAsia="cs-CZ"/>
    </w:rPr>
  </w:style>
  <w:style w:type="character" w:customStyle="1" w:styleId="apple-converted-space">
    <w:name w:val="apple-converted-space"/>
    <w:rsid w:val="009936B6"/>
  </w:style>
  <w:style w:type="paragraph" w:customStyle="1" w:styleId="Nadpis21">
    <w:name w:val="Nadpis 21"/>
    <w:basedOn w:val="Normlny"/>
    <w:uiPriority w:val="1"/>
    <w:qFormat/>
    <w:rsid w:val="00B22659"/>
    <w:pPr>
      <w:widowControl w:val="0"/>
      <w:spacing w:before="22"/>
      <w:ind w:left="971"/>
      <w:outlineLvl w:val="2"/>
    </w:pPr>
    <w:rPr>
      <w:rFonts w:ascii="Tahoma" w:eastAsia="Tahoma" w:hAnsi="Tahoma" w:cs="Tahoma"/>
      <w:b/>
      <w:bCs/>
      <w:sz w:val="18"/>
      <w:szCs w:val="18"/>
      <w:lang w:eastAsia="en-US"/>
    </w:rPr>
  </w:style>
  <w:style w:type="character" w:styleId="PouitHypertextovPrepojenie">
    <w:name w:val="FollowedHyperlink"/>
    <w:basedOn w:val="Predvolenpsmoodseku"/>
    <w:uiPriority w:val="99"/>
    <w:semiHidden/>
    <w:unhideWhenUsed/>
    <w:rsid w:val="00D807D5"/>
    <w:rPr>
      <w:color w:val="800080" w:themeColor="followedHyperlink"/>
      <w:u w:val="single"/>
    </w:rPr>
  </w:style>
  <w:style w:type="table" w:customStyle="1" w:styleId="TableNormal">
    <w:name w:val="Table Normal"/>
    <w:rsid w:val="00041AD7"/>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Hlavikaapta">
    <w:name w:val="Hlavička a päta"/>
    <w:rsid w:val="00041AD7"/>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Predvolen">
    <w:name w:val="Predvolené"/>
    <w:rsid w:val="00041AD7"/>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paragraph" w:customStyle="1" w:styleId="Telo">
    <w:name w:val="Telo"/>
    <w:rsid w:val="00041AD7"/>
    <w:pPr>
      <w:pBdr>
        <w:top w:val="nil"/>
        <w:left w:val="nil"/>
        <w:bottom w:val="nil"/>
        <w:right w:val="nil"/>
        <w:between w:val="nil"/>
        <w:bar w:val="nil"/>
      </w:pBdr>
    </w:pPr>
    <w:rPr>
      <w:rFonts w:ascii="Times New Roman" w:eastAsia="Times New Roman" w:hAnsi="Times New Roman"/>
      <w:color w:val="000000"/>
      <w:sz w:val="24"/>
      <w:szCs w:val="24"/>
      <w:u w:color="000000"/>
      <w:bdr w:val="nil"/>
    </w:rPr>
  </w:style>
  <w:style w:type="numbering" w:customStyle="1" w:styleId="Importovantl1">
    <w:name w:val="Importovaný štýl 1"/>
    <w:rsid w:val="00041AD7"/>
    <w:pPr>
      <w:numPr>
        <w:numId w:val="29"/>
      </w:numPr>
    </w:pPr>
  </w:style>
  <w:style w:type="numbering" w:customStyle="1" w:styleId="Importovantl2">
    <w:name w:val="Importovaný štýl 2"/>
    <w:rsid w:val="00041AD7"/>
    <w:pPr>
      <w:numPr>
        <w:numId w:val="31"/>
      </w:numPr>
    </w:pPr>
  </w:style>
  <w:style w:type="paragraph" w:styleId="Bezriadkovania">
    <w:name w:val="No Spacing"/>
    <w:uiPriority w:val="1"/>
    <w:qFormat/>
    <w:rsid w:val="009F6AB8"/>
    <w:pPr>
      <w:spacing w:after="0" w:line="240" w:lineRule="auto"/>
    </w:pPr>
  </w:style>
  <w:style w:type="numbering" w:customStyle="1" w:styleId="Bezzoznamu1">
    <w:name w:val="Bez zoznamu1"/>
    <w:next w:val="Bezzoznamu"/>
    <w:uiPriority w:val="99"/>
    <w:semiHidden/>
    <w:unhideWhenUsed/>
    <w:rsid w:val="00041AD7"/>
  </w:style>
  <w:style w:type="numbering" w:customStyle="1" w:styleId="Importovantl11">
    <w:name w:val="Importovaný štýl 11"/>
    <w:rsid w:val="00041AD7"/>
  </w:style>
  <w:style w:type="numbering" w:customStyle="1" w:styleId="Importovantl21">
    <w:name w:val="Importovaný štýl 21"/>
    <w:rsid w:val="00041AD7"/>
  </w:style>
  <w:style w:type="table" w:customStyle="1" w:styleId="Mriekatabuky1">
    <w:name w:val="Mriežka tabuľky1"/>
    <w:basedOn w:val="Normlnatabuka"/>
    <w:next w:val="Mriekatabuky"/>
    <w:uiPriority w:val="39"/>
    <w:rsid w:val="00041AD7"/>
    <w:pPr>
      <w:pBdr>
        <w:top w:val="nil"/>
        <w:left w:val="nil"/>
        <w:bottom w:val="nil"/>
        <w:right w:val="nil"/>
        <w:between w:val="nil"/>
        <w:bar w:val="nil"/>
      </w:pBdr>
    </w:pPr>
    <w:rPr>
      <w:rFonts w:ascii="Times New Roman" w:eastAsia="Arial Unicode MS" w:hAnsi="Times New Roman"/>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lny"/>
    <w:uiPriority w:val="99"/>
    <w:rsid w:val="00B77F8E"/>
    <w:pPr>
      <w:spacing w:before="100" w:beforeAutospacing="1" w:after="100" w:afterAutospacing="1"/>
    </w:pPr>
    <w:rPr>
      <w:rFonts w:eastAsiaTheme="minorHAnsi"/>
    </w:rPr>
  </w:style>
  <w:style w:type="table" w:customStyle="1" w:styleId="TableNormal1">
    <w:name w:val="Table Normal1"/>
    <w:rsid w:val="00B77F8E"/>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ppc1">
    <w:name w:val="ppc1"/>
    <w:basedOn w:val="Normlny"/>
    <w:rsid w:val="00044F94"/>
    <w:pPr>
      <w:spacing w:before="100" w:beforeAutospacing="1" w:after="100" w:afterAutospacing="1"/>
    </w:pPr>
  </w:style>
  <w:style w:type="character" w:styleId="PremennHTML">
    <w:name w:val="HTML Variable"/>
    <w:basedOn w:val="Predvolenpsmoodseku"/>
    <w:uiPriority w:val="99"/>
    <w:semiHidden/>
    <w:unhideWhenUsed/>
    <w:rsid w:val="00044F94"/>
    <w:rPr>
      <w:i/>
      <w:iCs/>
    </w:rPr>
  </w:style>
  <w:style w:type="paragraph" w:styleId="Normlnywebov">
    <w:name w:val="Normal (Web)"/>
    <w:basedOn w:val="Normlny"/>
    <w:uiPriority w:val="99"/>
    <w:unhideWhenUsed/>
    <w:rsid w:val="00873837"/>
    <w:rPr>
      <w:rFonts w:eastAsiaTheme="minorHAnsi"/>
    </w:rPr>
  </w:style>
  <w:style w:type="paragraph" w:customStyle="1" w:styleId="10-10">
    <w:name w:val="1.0 - 1.0"/>
    <w:basedOn w:val="Normlny"/>
    <w:rsid w:val="00263D7E"/>
    <w:pPr>
      <w:spacing w:after="60"/>
      <w:ind w:left="567"/>
      <w:jc w:val="both"/>
    </w:pPr>
    <w:rPr>
      <w:rFonts w:ascii="Arial" w:hAnsi="Arial"/>
      <w:sz w:val="20"/>
      <w:szCs w:val="20"/>
    </w:rPr>
  </w:style>
  <w:style w:type="paragraph" w:styleId="Popis">
    <w:name w:val="caption"/>
    <w:basedOn w:val="Normlny"/>
    <w:next w:val="Normlny"/>
    <w:uiPriority w:val="35"/>
    <w:semiHidden/>
    <w:unhideWhenUsed/>
    <w:qFormat/>
    <w:rsid w:val="009F6AB8"/>
    <w:pPr>
      <w:spacing w:line="240" w:lineRule="auto"/>
    </w:pPr>
    <w:rPr>
      <w:b/>
      <w:bCs/>
      <w:color w:val="404040" w:themeColor="text1" w:themeTint="BF"/>
      <w:sz w:val="20"/>
      <w:szCs w:val="20"/>
    </w:rPr>
  </w:style>
  <w:style w:type="character" w:styleId="Zvraznenie">
    <w:name w:val="Emphasis"/>
    <w:basedOn w:val="Predvolenpsmoodseku"/>
    <w:uiPriority w:val="20"/>
    <w:qFormat/>
    <w:rsid w:val="009F6AB8"/>
    <w:rPr>
      <w:i/>
      <w:iCs/>
    </w:rPr>
  </w:style>
  <w:style w:type="paragraph" w:styleId="Citcia">
    <w:name w:val="Quote"/>
    <w:basedOn w:val="Normlny"/>
    <w:next w:val="Normlny"/>
    <w:link w:val="CitciaChar"/>
    <w:uiPriority w:val="29"/>
    <w:qFormat/>
    <w:rsid w:val="009F6AB8"/>
    <w:pPr>
      <w:spacing w:before="240" w:after="240" w:line="252" w:lineRule="auto"/>
      <w:ind w:left="864" w:right="864"/>
      <w:jc w:val="center"/>
    </w:pPr>
    <w:rPr>
      <w:i/>
      <w:iCs/>
    </w:rPr>
  </w:style>
  <w:style w:type="character" w:customStyle="1" w:styleId="CitciaChar">
    <w:name w:val="Citácia Char"/>
    <w:basedOn w:val="Predvolenpsmoodseku"/>
    <w:link w:val="Citcia"/>
    <w:uiPriority w:val="29"/>
    <w:rsid w:val="009F6AB8"/>
    <w:rPr>
      <w:i/>
      <w:iCs/>
    </w:rPr>
  </w:style>
  <w:style w:type="paragraph" w:styleId="Zvraznencitcia">
    <w:name w:val="Intense Quote"/>
    <w:basedOn w:val="Normlny"/>
    <w:next w:val="Normlny"/>
    <w:link w:val="ZvraznencitciaChar"/>
    <w:uiPriority w:val="30"/>
    <w:qFormat/>
    <w:rsid w:val="009F6AB8"/>
    <w:pPr>
      <w:spacing w:before="100" w:beforeAutospacing="1" w:after="240"/>
      <w:ind w:left="864" w:right="864"/>
      <w:jc w:val="center"/>
    </w:pPr>
    <w:rPr>
      <w:rFonts w:asciiTheme="majorHAnsi" w:eastAsiaTheme="majorEastAsia" w:hAnsiTheme="majorHAnsi" w:cstheme="majorBidi"/>
      <w:color w:val="4F81BD" w:themeColor="accent1"/>
      <w:sz w:val="28"/>
      <w:szCs w:val="28"/>
    </w:rPr>
  </w:style>
  <w:style w:type="character" w:customStyle="1" w:styleId="ZvraznencitciaChar">
    <w:name w:val="Zvýraznená citácia Char"/>
    <w:basedOn w:val="Predvolenpsmoodseku"/>
    <w:link w:val="Zvraznencitcia"/>
    <w:uiPriority w:val="30"/>
    <w:rsid w:val="009F6AB8"/>
    <w:rPr>
      <w:rFonts w:asciiTheme="majorHAnsi" w:eastAsiaTheme="majorEastAsia" w:hAnsiTheme="majorHAnsi" w:cstheme="majorBidi"/>
      <w:color w:val="4F81BD" w:themeColor="accent1"/>
      <w:sz w:val="28"/>
      <w:szCs w:val="28"/>
    </w:rPr>
  </w:style>
  <w:style w:type="character" w:styleId="Jemnzvraznenie">
    <w:name w:val="Subtle Emphasis"/>
    <w:basedOn w:val="Predvolenpsmoodseku"/>
    <w:uiPriority w:val="19"/>
    <w:qFormat/>
    <w:rsid w:val="009F6AB8"/>
    <w:rPr>
      <w:i/>
      <w:iCs/>
      <w:color w:val="595959" w:themeColor="text1" w:themeTint="A6"/>
    </w:rPr>
  </w:style>
  <w:style w:type="character" w:styleId="Intenzvnezvraznenie">
    <w:name w:val="Intense Emphasis"/>
    <w:basedOn w:val="Predvolenpsmoodseku"/>
    <w:uiPriority w:val="21"/>
    <w:qFormat/>
    <w:rsid w:val="009F6AB8"/>
    <w:rPr>
      <w:b/>
      <w:bCs/>
      <w:i/>
      <w:iCs/>
    </w:rPr>
  </w:style>
  <w:style w:type="character" w:styleId="Jemnodkaz">
    <w:name w:val="Subtle Reference"/>
    <w:basedOn w:val="Predvolenpsmoodseku"/>
    <w:uiPriority w:val="31"/>
    <w:qFormat/>
    <w:rsid w:val="009F6AB8"/>
    <w:rPr>
      <w:smallCaps/>
      <w:color w:val="404040" w:themeColor="text1" w:themeTint="BF"/>
    </w:rPr>
  </w:style>
  <w:style w:type="character" w:styleId="Zvraznenodkaz">
    <w:name w:val="Intense Reference"/>
    <w:basedOn w:val="Predvolenpsmoodseku"/>
    <w:uiPriority w:val="32"/>
    <w:qFormat/>
    <w:rsid w:val="009F6AB8"/>
    <w:rPr>
      <w:b/>
      <w:bCs/>
      <w:smallCaps/>
      <w:u w:val="single"/>
    </w:rPr>
  </w:style>
  <w:style w:type="character" w:styleId="Nzovknihy">
    <w:name w:val="Book Title"/>
    <w:basedOn w:val="Predvolenpsmoodseku"/>
    <w:uiPriority w:val="33"/>
    <w:qFormat/>
    <w:rsid w:val="009F6AB8"/>
    <w:rPr>
      <w:b/>
      <w:bCs/>
      <w:smallCaps/>
    </w:rPr>
  </w:style>
  <w:style w:type="paragraph" w:styleId="Hlavikaobsahu">
    <w:name w:val="TOC Heading"/>
    <w:basedOn w:val="Nadpis1"/>
    <w:next w:val="Normlny"/>
    <w:uiPriority w:val="39"/>
    <w:semiHidden/>
    <w:unhideWhenUsed/>
    <w:qFormat/>
    <w:rsid w:val="009F6AB8"/>
    <w:pPr>
      <w:outlineLvl w:val="9"/>
    </w:pPr>
  </w:style>
  <w:style w:type="character" w:customStyle="1" w:styleId="Nevyrieenzmienka1">
    <w:name w:val="Nevyriešená zmienka1"/>
    <w:basedOn w:val="Predvolenpsmoodseku"/>
    <w:uiPriority w:val="99"/>
    <w:semiHidden/>
    <w:unhideWhenUsed/>
    <w:rsid w:val="00BC6EEC"/>
    <w:rPr>
      <w:color w:val="605E5C"/>
      <w:shd w:val="clear" w:color="auto" w:fill="E1DFDD"/>
    </w:rPr>
  </w:style>
  <w:style w:type="paragraph" w:customStyle="1" w:styleId="Marginalie-MA">
    <w:name w:val="Marginalie - MA"/>
    <w:basedOn w:val="Normlny"/>
    <w:rsid w:val="0088044E"/>
    <w:pPr>
      <w:keepNext/>
      <w:framePr w:w="2268" w:hSpace="284" w:wrap="around" w:vAnchor="text" w:hAnchor="page" w:y="1"/>
      <w:spacing w:before="54" w:after="0" w:line="213" w:lineRule="exact"/>
    </w:pPr>
    <w:rPr>
      <w:rFonts w:ascii="Arial" w:eastAsia="Times New Roman" w:hAnsi="Arial" w:cs="Times New Roman"/>
      <w:sz w:val="15"/>
      <w:szCs w:val="24"/>
      <w:lang w:eastAsia="de-DE"/>
    </w:rPr>
  </w:style>
  <w:style w:type="table" w:customStyle="1" w:styleId="Mriekatabuky2">
    <w:name w:val="Mriežka tabuľky2"/>
    <w:basedOn w:val="Normlnatabuka"/>
    <w:next w:val="Mriekatabuky"/>
    <w:uiPriority w:val="39"/>
    <w:rsid w:val="00DD16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rieenzmienka">
    <w:name w:val="Unresolved Mention"/>
    <w:basedOn w:val="Predvolenpsmoodseku"/>
    <w:uiPriority w:val="99"/>
    <w:semiHidden/>
    <w:unhideWhenUsed/>
    <w:rsid w:val="002A13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304078">
      <w:bodyDiv w:val="1"/>
      <w:marLeft w:val="0"/>
      <w:marRight w:val="0"/>
      <w:marTop w:val="0"/>
      <w:marBottom w:val="0"/>
      <w:divBdr>
        <w:top w:val="none" w:sz="0" w:space="0" w:color="auto"/>
        <w:left w:val="none" w:sz="0" w:space="0" w:color="auto"/>
        <w:bottom w:val="none" w:sz="0" w:space="0" w:color="auto"/>
        <w:right w:val="none" w:sz="0" w:space="0" w:color="auto"/>
      </w:divBdr>
    </w:div>
    <w:div w:id="126776462">
      <w:bodyDiv w:val="1"/>
      <w:marLeft w:val="0"/>
      <w:marRight w:val="0"/>
      <w:marTop w:val="0"/>
      <w:marBottom w:val="0"/>
      <w:divBdr>
        <w:top w:val="none" w:sz="0" w:space="0" w:color="auto"/>
        <w:left w:val="none" w:sz="0" w:space="0" w:color="auto"/>
        <w:bottom w:val="none" w:sz="0" w:space="0" w:color="auto"/>
        <w:right w:val="none" w:sz="0" w:space="0" w:color="auto"/>
      </w:divBdr>
    </w:div>
    <w:div w:id="137380639">
      <w:bodyDiv w:val="1"/>
      <w:marLeft w:val="0"/>
      <w:marRight w:val="0"/>
      <w:marTop w:val="0"/>
      <w:marBottom w:val="0"/>
      <w:divBdr>
        <w:top w:val="none" w:sz="0" w:space="0" w:color="auto"/>
        <w:left w:val="none" w:sz="0" w:space="0" w:color="auto"/>
        <w:bottom w:val="none" w:sz="0" w:space="0" w:color="auto"/>
        <w:right w:val="none" w:sz="0" w:space="0" w:color="auto"/>
      </w:divBdr>
    </w:div>
    <w:div w:id="177431331">
      <w:bodyDiv w:val="1"/>
      <w:marLeft w:val="0"/>
      <w:marRight w:val="0"/>
      <w:marTop w:val="0"/>
      <w:marBottom w:val="0"/>
      <w:divBdr>
        <w:top w:val="none" w:sz="0" w:space="0" w:color="auto"/>
        <w:left w:val="none" w:sz="0" w:space="0" w:color="auto"/>
        <w:bottom w:val="none" w:sz="0" w:space="0" w:color="auto"/>
        <w:right w:val="none" w:sz="0" w:space="0" w:color="auto"/>
      </w:divBdr>
    </w:div>
    <w:div w:id="193082472">
      <w:bodyDiv w:val="1"/>
      <w:marLeft w:val="0"/>
      <w:marRight w:val="0"/>
      <w:marTop w:val="0"/>
      <w:marBottom w:val="0"/>
      <w:divBdr>
        <w:top w:val="none" w:sz="0" w:space="0" w:color="auto"/>
        <w:left w:val="none" w:sz="0" w:space="0" w:color="auto"/>
        <w:bottom w:val="none" w:sz="0" w:space="0" w:color="auto"/>
        <w:right w:val="none" w:sz="0" w:space="0" w:color="auto"/>
      </w:divBdr>
    </w:div>
    <w:div w:id="311639858">
      <w:bodyDiv w:val="1"/>
      <w:marLeft w:val="0"/>
      <w:marRight w:val="0"/>
      <w:marTop w:val="0"/>
      <w:marBottom w:val="0"/>
      <w:divBdr>
        <w:top w:val="none" w:sz="0" w:space="0" w:color="auto"/>
        <w:left w:val="none" w:sz="0" w:space="0" w:color="auto"/>
        <w:bottom w:val="none" w:sz="0" w:space="0" w:color="auto"/>
        <w:right w:val="none" w:sz="0" w:space="0" w:color="auto"/>
      </w:divBdr>
    </w:div>
    <w:div w:id="332686202">
      <w:bodyDiv w:val="1"/>
      <w:marLeft w:val="0"/>
      <w:marRight w:val="0"/>
      <w:marTop w:val="0"/>
      <w:marBottom w:val="0"/>
      <w:divBdr>
        <w:top w:val="none" w:sz="0" w:space="0" w:color="auto"/>
        <w:left w:val="none" w:sz="0" w:space="0" w:color="auto"/>
        <w:bottom w:val="none" w:sz="0" w:space="0" w:color="auto"/>
        <w:right w:val="none" w:sz="0" w:space="0" w:color="auto"/>
      </w:divBdr>
    </w:div>
    <w:div w:id="348992900">
      <w:bodyDiv w:val="1"/>
      <w:marLeft w:val="0"/>
      <w:marRight w:val="0"/>
      <w:marTop w:val="0"/>
      <w:marBottom w:val="0"/>
      <w:divBdr>
        <w:top w:val="none" w:sz="0" w:space="0" w:color="auto"/>
        <w:left w:val="none" w:sz="0" w:space="0" w:color="auto"/>
        <w:bottom w:val="none" w:sz="0" w:space="0" w:color="auto"/>
        <w:right w:val="none" w:sz="0" w:space="0" w:color="auto"/>
      </w:divBdr>
    </w:div>
    <w:div w:id="373887365">
      <w:bodyDiv w:val="1"/>
      <w:marLeft w:val="0"/>
      <w:marRight w:val="0"/>
      <w:marTop w:val="0"/>
      <w:marBottom w:val="0"/>
      <w:divBdr>
        <w:top w:val="none" w:sz="0" w:space="0" w:color="auto"/>
        <w:left w:val="none" w:sz="0" w:space="0" w:color="auto"/>
        <w:bottom w:val="none" w:sz="0" w:space="0" w:color="auto"/>
        <w:right w:val="none" w:sz="0" w:space="0" w:color="auto"/>
      </w:divBdr>
    </w:div>
    <w:div w:id="377172613">
      <w:bodyDiv w:val="1"/>
      <w:marLeft w:val="0"/>
      <w:marRight w:val="0"/>
      <w:marTop w:val="0"/>
      <w:marBottom w:val="0"/>
      <w:divBdr>
        <w:top w:val="none" w:sz="0" w:space="0" w:color="auto"/>
        <w:left w:val="none" w:sz="0" w:space="0" w:color="auto"/>
        <w:bottom w:val="none" w:sz="0" w:space="0" w:color="auto"/>
        <w:right w:val="none" w:sz="0" w:space="0" w:color="auto"/>
      </w:divBdr>
    </w:div>
    <w:div w:id="381949671">
      <w:bodyDiv w:val="1"/>
      <w:marLeft w:val="0"/>
      <w:marRight w:val="0"/>
      <w:marTop w:val="0"/>
      <w:marBottom w:val="0"/>
      <w:divBdr>
        <w:top w:val="none" w:sz="0" w:space="0" w:color="auto"/>
        <w:left w:val="none" w:sz="0" w:space="0" w:color="auto"/>
        <w:bottom w:val="none" w:sz="0" w:space="0" w:color="auto"/>
        <w:right w:val="none" w:sz="0" w:space="0" w:color="auto"/>
      </w:divBdr>
    </w:div>
    <w:div w:id="420444405">
      <w:bodyDiv w:val="1"/>
      <w:marLeft w:val="0"/>
      <w:marRight w:val="0"/>
      <w:marTop w:val="0"/>
      <w:marBottom w:val="0"/>
      <w:divBdr>
        <w:top w:val="none" w:sz="0" w:space="0" w:color="auto"/>
        <w:left w:val="none" w:sz="0" w:space="0" w:color="auto"/>
        <w:bottom w:val="none" w:sz="0" w:space="0" w:color="auto"/>
        <w:right w:val="none" w:sz="0" w:space="0" w:color="auto"/>
      </w:divBdr>
    </w:div>
    <w:div w:id="520700613">
      <w:bodyDiv w:val="1"/>
      <w:marLeft w:val="0"/>
      <w:marRight w:val="0"/>
      <w:marTop w:val="0"/>
      <w:marBottom w:val="0"/>
      <w:divBdr>
        <w:top w:val="none" w:sz="0" w:space="0" w:color="auto"/>
        <w:left w:val="none" w:sz="0" w:space="0" w:color="auto"/>
        <w:bottom w:val="none" w:sz="0" w:space="0" w:color="auto"/>
        <w:right w:val="none" w:sz="0" w:space="0" w:color="auto"/>
      </w:divBdr>
    </w:div>
    <w:div w:id="587271834">
      <w:bodyDiv w:val="1"/>
      <w:marLeft w:val="0"/>
      <w:marRight w:val="0"/>
      <w:marTop w:val="0"/>
      <w:marBottom w:val="0"/>
      <w:divBdr>
        <w:top w:val="none" w:sz="0" w:space="0" w:color="auto"/>
        <w:left w:val="none" w:sz="0" w:space="0" w:color="auto"/>
        <w:bottom w:val="none" w:sz="0" w:space="0" w:color="auto"/>
        <w:right w:val="none" w:sz="0" w:space="0" w:color="auto"/>
      </w:divBdr>
    </w:div>
    <w:div w:id="594364233">
      <w:bodyDiv w:val="1"/>
      <w:marLeft w:val="0"/>
      <w:marRight w:val="0"/>
      <w:marTop w:val="0"/>
      <w:marBottom w:val="0"/>
      <w:divBdr>
        <w:top w:val="none" w:sz="0" w:space="0" w:color="auto"/>
        <w:left w:val="none" w:sz="0" w:space="0" w:color="auto"/>
        <w:bottom w:val="none" w:sz="0" w:space="0" w:color="auto"/>
        <w:right w:val="none" w:sz="0" w:space="0" w:color="auto"/>
      </w:divBdr>
    </w:div>
    <w:div w:id="600994762">
      <w:bodyDiv w:val="1"/>
      <w:marLeft w:val="0"/>
      <w:marRight w:val="0"/>
      <w:marTop w:val="0"/>
      <w:marBottom w:val="0"/>
      <w:divBdr>
        <w:top w:val="none" w:sz="0" w:space="0" w:color="auto"/>
        <w:left w:val="none" w:sz="0" w:space="0" w:color="auto"/>
        <w:bottom w:val="none" w:sz="0" w:space="0" w:color="auto"/>
        <w:right w:val="none" w:sz="0" w:space="0" w:color="auto"/>
      </w:divBdr>
    </w:div>
    <w:div w:id="620381116">
      <w:bodyDiv w:val="1"/>
      <w:marLeft w:val="0"/>
      <w:marRight w:val="0"/>
      <w:marTop w:val="0"/>
      <w:marBottom w:val="0"/>
      <w:divBdr>
        <w:top w:val="none" w:sz="0" w:space="0" w:color="auto"/>
        <w:left w:val="none" w:sz="0" w:space="0" w:color="auto"/>
        <w:bottom w:val="none" w:sz="0" w:space="0" w:color="auto"/>
        <w:right w:val="none" w:sz="0" w:space="0" w:color="auto"/>
      </w:divBdr>
    </w:div>
    <w:div w:id="735083000">
      <w:bodyDiv w:val="1"/>
      <w:marLeft w:val="0"/>
      <w:marRight w:val="0"/>
      <w:marTop w:val="0"/>
      <w:marBottom w:val="0"/>
      <w:divBdr>
        <w:top w:val="none" w:sz="0" w:space="0" w:color="auto"/>
        <w:left w:val="none" w:sz="0" w:space="0" w:color="auto"/>
        <w:bottom w:val="none" w:sz="0" w:space="0" w:color="auto"/>
        <w:right w:val="none" w:sz="0" w:space="0" w:color="auto"/>
      </w:divBdr>
    </w:div>
    <w:div w:id="784228185">
      <w:bodyDiv w:val="1"/>
      <w:marLeft w:val="0"/>
      <w:marRight w:val="0"/>
      <w:marTop w:val="0"/>
      <w:marBottom w:val="0"/>
      <w:divBdr>
        <w:top w:val="none" w:sz="0" w:space="0" w:color="auto"/>
        <w:left w:val="none" w:sz="0" w:space="0" w:color="auto"/>
        <w:bottom w:val="none" w:sz="0" w:space="0" w:color="auto"/>
        <w:right w:val="none" w:sz="0" w:space="0" w:color="auto"/>
      </w:divBdr>
    </w:div>
    <w:div w:id="829517296">
      <w:bodyDiv w:val="1"/>
      <w:marLeft w:val="0"/>
      <w:marRight w:val="0"/>
      <w:marTop w:val="0"/>
      <w:marBottom w:val="0"/>
      <w:divBdr>
        <w:top w:val="none" w:sz="0" w:space="0" w:color="auto"/>
        <w:left w:val="none" w:sz="0" w:space="0" w:color="auto"/>
        <w:bottom w:val="none" w:sz="0" w:space="0" w:color="auto"/>
        <w:right w:val="none" w:sz="0" w:space="0" w:color="auto"/>
      </w:divBdr>
    </w:div>
    <w:div w:id="834303468">
      <w:bodyDiv w:val="1"/>
      <w:marLeft w:val="0"/>
      <w:marRight w:val="0"/>
      <w:marTop w:val="0"/>
      <w:marBottom w:val="0"/>
      <w:divBdr>
        <w:top w:val="none" w:sz="0" w:space="0" w:color="auto"/>
        <w:left w:val="none" w:sz="0" w:space="0" w:color="auto"/>
        <w:bottom w:val="none" w:sz="0" w:space="0" w:color="auto"/>
        <w:right w:val="none" w:sz="0" w:space="0" w:color="auto"/>
      </w:divBdr>
    </w:div>
    <w:div w:id="999309841">
      <w:bodyDiv w:val="1"/>
      <w:marLeft w:val="0"/>
      <w:marRight w:val="0"/>
      <w:marTop w:val="0"/>
      <w:marBottom w:val="0"/>
      <w:divBdr>
        <w:top w:val="none" w:sz="0" w:space="0" w:color="auto"/>
        <w:left w:val="none" w:sz="0" w:space="0" w:color="auto"/>
        <w:bottom w:val="none" w:sz="0" w:space="0" w:color="auto"/>
        <w:right w:val="none" w:sz="0" w:space="0" w:color="auto"/>
      </w:divBdr>
    </w:div>
    <w:div w:id="1046683619">
      <w:bodyDiv w:val="1"/>
      <w:marLeft w:val="0"/>
      <w:marRight w:val="0"/>
      <w:marTop w:val="0"/>
      <w:marBottom w:val="0"/>
      <w:divBdr>
        <w:top w:val="none" w:sz="0" w:space="0" w:color="auto"/>
        <w:left w:val="none" w:sz="0" w:space="0" w:color="auto"/>
        <w:bottom w:val="none" w:sz="0" w:space="0" w:color="auto"/>
        <w:right w:val="none" w:sz="0" w:space="0" w:color="auto"/>
      </w:divBdr>
    </w:div>
    <w:div w:id="1097794406">
      <w:bodyDiv w:val="1"/>
      <w:marLeft w:val="0"/>
      <w:marRight w:val="0"/>
      <w:marTop w:val="0"/>
      <w:marBottom w:val="0"/>
      <w:divBdr>
        <w:top w:val="none" w:sz="0" w:space="0" w:color="auto"/>
        <w:left w:val="none" w:sz="0" w:space="0" w:color="auto"/>
        <w:bottom w:val="none" w:sz="0" w:space="0" w:color="auto"/>
        <w:right w:val="none" w:sz="0" w:space="0" w:color="auto"/>
      </w:divBdr>
    </w:div>
    <w:div w:id="1136217670">
      <w:bodyDiv w:val="1"/>
      <w:marLeft w:val="0"/>
      <w:marRight w:val="0"/>
      <w:marTop w:val="0"/>
      <w:marBottom w:val="0"/>
      <w:divBdr>
        <w:top w:val="none" w:sz="0" w:space="0" w:color="auto"/>
        <w:left w:val="none" w:sz="0" w:space="0" w:color="auto"/>
        <w:bottom w:val="none" w:sz="0" w:space="0" w:color="auto"/>
        <w:right w:val="none" w:sz="0" w:space="0" w:color="auto"/>
      </w:divBdr>
    </w:div>
    <w:div w:id="1178158749">
      <w:bodyDiv w:val="1"/>
      <w:marLeft w:val="0"/>
      <w:marRight w:val="0"/>
      <w:marTop w:val="0"/>
      <w:marBottom w:val="0"/>
      <w:divBdr>
        <w:top w:val="none" w:sz="0" w:space="0" w:color="auto"/>
        <w:left w:val="none" w:sz="0" w:space="0" w:color="auto"/>
        <w:bottom w:val="none" w:sz="0" w:space="0" w:color="auto"/>
        <w:right w:val="none" w:sz="0" w:space="0" w:color="auto"/>
      </w:divBdr>
    </w:div>
    <w:div w:id="1179080045">
      <w:bodyDiv w:val="1"/>
      <w:marLeft w:val="0"/>
      <w:marRight w:val="0"/>
      <w:marTop w:val="0"/>
      <w:marBottom w:val="0"/>
      <w:divBdr>
        <w:top w:val="none" w:sz="0" w:space="0" w:color="auto"/>
        <w:left w:val="none" w:sz="0" w:space="0" w:color="auto"/>
        <w:bottom w:val="none" w:sz="0" w:space="0" w:color="auto"/>
        <w:right w:val="none" w:sz="0" w:space="0" w:color="auto"/>
      </w:divBdr>
    </w:div>
    <w:div w:id="1191531460">
      <w:bodyDiv w:val="1"/>
      <w:marLeft w:val="0"/>
      <w:marRight w:val="0"/>
      <w:marTop w:val="0"/>
      <w:marBottom w:val="0"/>
      <w:divBdr>
        <w:top w:val="none" w:sz="0" w:space="0" w:color="auto"/>
        <w:left w:val="none" w:sz="0" w:space="0" w:color="auto"/>
        <w:bottom w:val="none" w:sz="0" w:space="0" w:color="auto"/>
        <w:right w:val="none" w:sz="0" w:space="0" w:color="auto"/>
      </w:divBdr>
    </w:div>
    <w:div w:id="1211261939">
      <w:bodyDiv w:val="1"/>
      <w:marLeft w:val="0"/>
      <w:marRight w:val="0"/>
      <w:marTop w:val="0"/>
      <w:marBottom w:val="0"/>
      <w:divBdr>
        <w:top w:val="none" w:sz="0" w:space="0" w:color="auto"/>
        <w:left w:val="none" w:sz="0" w:space="0" w:color="auto"/>
        <w:bottom w:val="none" w:sz="0" w:space="0" w:color="auto"/>
        <w:right w:val="none" w:sz="0" w:space="0" w:color="auto"/>
      </w:divBdr>
    </w:div>
    <w:div w:id="1261065076">
      <w:bodyDiv w:val="1"/>
      <w:marLeft w:val="0"/>
      <w:marRight w:val="0"/>
      <w:marTop w:val="0"/>
      <w:marBottom w:val="0"/>
      <w:divBdr>
        <w:top w:val="none" w:sz="0" w:space="0" w:color="auto"/>
        <w:left w:val="none" w:sz="0" w:space="0" w:color="auto"/>
        <w:bottom w:val="none" w:sz="0" w:space="0" w:color="auto"/>
        <w:right w:val="none" w:sz="0" w:space="0" w:color="auto"/>
      </w:divBdr>
    </w:div>
    <w:div w:id="1285962366">
      <w:bodyDiv w:val="1"/>
      <w:marLeft w:val="0"/>
      <w:marRight w:val="0"/>
      <w:marTop w:val="0"/>
      <w:marBottom w:val="0"/>
      <w:divBdr>
        <w:top w:val="none" w:sz="0" w:space="0" w:color="auto"/>
        <w:left w:val="none" w:sz="0" w:space="0" w:color="auto"/>
        <w:bottom w:val="none" w:sz="0" w:space="0" w:color="auto"/>
        <w:right w:val="none" w:sz="0" w:space="0" w:color="auto"/>
      </w:divBdr>
    </w:div>
    <w:div w:id="1363168184">
      <w:bodyDiv w:val="1"/>
      <w:marLeft w:val="0"/>
      <w:marRight w:val="0"/>
      <w:marTop w:val="0"/>
      <w:marBottom w:val="0"/>
      <w:divBdr>
        <w:top w:val="none" w:sz="0" w:space="0" w:color="auto"/>
        <w:left w:val="none" w:sz="0" w:space="0" w:color="auto"/>
        <w:bottom w:val="none" w:sz="0" w:space="0" w:color="auto"/>
        <w:right w:val="none" w:sz="0" w:space="0" w:color="auto"/>
      </w:divBdr>
    </w:div>
    <w:div w:id="1365254698">
      <w:bodyDiv w:val="1"/>
      <w:marLeft w:val="0"/>
      <w:marRight w:val="0"/>
      <w:marTop w:val="0"/>
      <w:marBottom w:val="0"/>
      <w:divBdr>
        <w:top w:val="none" w:sz="0" w:space="0" w:color="auto"/>
        <w:left w:val="none" w:sz="0" w:space="0" w:color="auto"/>
        <w:bottom w:val="none" w:sz="0" w:space="0" w:color="auto"/>
        <w:right w:val="none" w:sz="0" w:space="0" w:color="auto"/>
      </w:divBdr>
    </w:div>
    <w:div w:id="1466854716">
      <w:bodyDiv w:val="1"/>
      <w:marLeft w:val="0"/>
      <w:marRight w:val="0"/>
      <w:marTop w:val="0"/>
      <w:marBottom w:val="0"/>
      <w:divBdr>
        <w:top w:val="none" w:sz="0" w:space="0" w:color="auto"/>
        <w:left w:val="none" w:sz="0" w:space="0" w:color="auto"/>
        <w:bottom w:val="none" w:sz="0" w:space="0" w:color="auto"/>
        <w:right w:val="none" w:sz="0" w:space="0" w:color="auto"/>
      </w:divBdr>
    </w:div>
    <w:div w:id="1476945025">
      <w:bodyDiv w:val="1"/>
      <w:marLeft w:val="0"/>
      <w:marRight w:val="0"/>
      <w:marTop w:val="0"/>
      <w:marBottom w:val="0"/>
      <w:divBdr>
        <w:top w:val="none" w:sz="0" w:space="0" w:color="auto"/>
        <w:left w:val="none" w:sz="0" w:space="0" w:color="auto"/>
        <w:bottom w:val="none" w:sz="0" w:space="0" w:color="auto"/>
        <w:right w:val="none" w:sz="0" w:space="0" w:color="auto"/>
      </w:divBdr>
    </w:div>
    <w:div w:id="1478231033">
      <w:bodyDiv w:val="1"/>
      <w:marLeft w:val="0"/>
      <w:marRight w:val="0"/>
      <w:marTop w:val="0"/>
      <w:marBottom w:val="0"/>
      <w:divBdr>
        <w:top w:val="none" w:sz="0" w:space="0" w:color="auto"/>
        <w:left w:val="none" w:sz="0" w:space="0" w:color="auto"/>
        <w:bottom w:val="none" w:sz="0" w:space="0" w:color="auto"/>
        <w:right w:val="none" w:sz="0" w:space="0" w:color="auto"/>
      </w:divBdr>
    </w:div>
    <w:div w:id="1506675536">
      <w:bodyDiv w:val="1"/>
      <w:marLeft w:val="0"/>
      <w:marRight w:val="0"/>
      <w:marTop w:val="0"/>
      <w:marBottom w:val="0"/>
      <w:divBdr>
        <w:top w:val="none" w:sz="0" w:space="0" w:color="auto"/>
        <w:left w:val="none" w:sz="0" w:space="0" w:color="auto"/>
        <w:bottom w:val="none" w:sz="0" w:space="0" w:color="auto"/>
        <w:right w:val="none" w:sz="0" w:space="0" w:color="auto"/>
      </w:divBdr>
    </w:div>
    <w:div w:id="1529875024">
      <w:bodyDiv w:val="1"/>
      <w:marLeft w:val="0"/>
      <w:marRight w:val="0"/>
      <w:marTop w:val="0"/>
      <w:marBottom w:val="0"/>
      <w:divBdr>
        <w:top w:val="none" w:sz="0" w:space="0" w:color="auto"/>
        <w:left w:val="none" w:sz="0" w:space="0" w:color="auto"/>
        <w:bottom w:val="none" w:sz="0" w:space="0" w:color="auto"/>
        <w:right w:val="none" w:sz="0" w:space="0" w:color="auto"/>
      </w:divBdr>
    </w:div>
    <w:div w:id="1533569572">
      <w:bodyDiv w:val="1"/>
      <w:marLeft w:val="0"/>
      <w:marRight w:val="0"/>
      <w:marTop w:val="0"/>
      <w:marBottom w:val="0"/>
      <w:divBdr>
        <w:top w:val="none" w:sz="0" w:space="0" w:color="auto"/>
        <w:left w:val="none" w:sz="0" w:space="0" w:color="auto"/>
        <w:bottom w:val="none" w:sz="0" w:space="0" w:color="auto"/>
        <w:right w:val="none" w:sz="0" w:space="0" w:color="auto"/>
      </w:divBdr>
    </w:div>
    <w:div w:id="1538663597">
      <w:bodyDiv w:val="1"/>
      <w:marLeft w:val="0"/>
      <w:marRight w:val="0"/>
      <w:marTop w:val="0"/>
      <w:marBottom w:val="0"/>
      <w:divBdr>
        <w:top w:val="none" w:sz="0" w:space="0" w:color="auto"/>
        <w:left w:val="none" w:sz="0" w:space="0" w:color="auto"/>
        <w:bottom w:val="none" w:sz="0" w:space="0" w:color="auto"/>
        <w:right w:val="none" w:sz="0" w:space="0" w:color="auto"/>
      </w:divBdr>
    </w:div>
    <w:div w:id="1544638048">
      <w:bodyDiv w:val="1"/>
      <w:marLeft w:val="0"/>
      <w:marRight w:val="0"/>
      <w:marTop w:val="0"/>
      <w:marBottom w:val="0"/>
      <w:divBdr>
        <w:top w:val="none" w:sz="0" w:space="0" w:color="auto"/>
        <w:left w:val="none" w:sz="0" w:space="0" w:color="auto"/>
        <w:bottom w:val="none" w:sz="0" w:space="0" w:color="auto"/>
        <w:right w:val="none" w:sz="0" w:space="0" w:color="auto"/>
      </w:divBdr>
    </w:div>
    <w:div w:id="1577203360">
      <w:bodyDiv w:val="1"/>
      <w:marLeft w:val="0"/>
      <w:marRight w:val="0"/>
      <w:marTop w:val="0"/>
      <w:marBottom w:val="0"/>
      <w:divBdr>
        <w:top w:val="none" w:sz="0" w:space="0" w:color="auto"/>
        <w:left w:val="none" w:sz="0" w:space="0" w:color="auto"/>
        <w:bottom w:val="none" w:sz="0" w:space="0" w:color="auto"/>
        <w:right w:val="none" w:sz="0" w:space="0" w:color="auto"/>
      </w:divBdr>
    </w:div>
    <w:div w:id="1617954393">
      <w:bodyDiv w:val="1"/>
      <w:marLeft w:val="0"/>
      <w:marRight w:val="0"/>
      <w:marTop w:val="0"/>
      <w:marBottom w:val="0"/>
      <w:divBdr>
        <w:top w:val="none" w:sz="0" w:space="0" w:color="auto"/>
        <w:left w:val="none" w:sz="0" w:space="0" w:color="auto"/>
        <w:bottom w:val="none" w:sz="0" w:space="0" w:color="auto"/>
        <w:right w:val="none" w:sz="0" w:space="0" w:color="auto"/>
      </w:divBdr>
    </w:div>
    <w:div w:id="1636830950">
      <w:bodyDiv w:val="1"/>
      <w:marLeft w:val="0"/>
      <w:marRight w:val="0"/>
      <w:marTop w:val="0"/>
      <w:marBottom w:val="0"/>
      <w:divBdr>
        <w:top w:val="none" w:sz="0" w:space="0" w:color="auto"/>
        <w:left w:val="none" w:sz="0" w:space="0" w:color="auto"/>
        <w:bottom w:val="none" w:sz="0" w:space="0" w:color="auto"/>
        <w:right w:val="none" w:sz="0" w:space="0" w:color="auto"/>
      </w:divBdr>
    </w:div>
    <w:div w:id="1720126675">
      <w:bodyDiv w:val="1"/>
      <w:marLeft w:val="0"/>
      <w:marRight w:val="0"/>
      <w:marTop w:val="0"/>
      <w:marBottom w:val="0"/>
      <w:divBdr>
        <w:top w:val="none" w:sz="0" w:space="0" w:color="auto"/>
        <w:left w:val="none" w:sz="0" w:space="0" w:color="auto"/>
        <w:bottom w:val="none" w:sz="0" w:space="0" w:color="auto"/>
        <w:right w:val="none" w:sz="0" w:space="0" w:color="auto"/>
      </w:divBdr>
    </w:div>
    <w:div w:id="1738940409">
      <w:bodyDiv w:val="1"/>
      <w:marLeft w:val="0"/>
      <w:marRight w:val="0"/>
      <w:marTop w:val="0"/>
      <w:marBottom w:val="0"/>
      <w:divBdr>
        <w:top w:val="none" w:sz="0" w:space="0" w:color="auto"/>
        <w:left w:val="none" w:sz="0" w:space="0" w:color="auto"/>
        <w:bottom w:val="none" w:sz="0" w:space="0" w:color="auto"/>
        <w:right w:val="none" w:sz="0" w:space="0" w:color="auto"/>
      </w:divBdr>
    </w:div>
    <w:div w:id="1777367589">
      <w:bodyDiv w:val="1"/>
      <w:marLeft w:val="0"/>
      <w:marRight w:val="0"/>
      <w:marTop w:val="0"/>
      <w:marBottom w:val="0"/>
      <w:divBdr>
        <w:top w:val="none" w:sz="0" w:space="0" w:color="auto"/>
        <w:left w:val="none" w:sz="0" w:space="0" w:color="auto"/>
        <w:bottom w:val="none" w:sz="0" w:space="0" w:color="auto"/>
        <w:right w:val="none" w:sz="0" w:space="0" w:color="auto"/>
      </w:divBdr>
    </w:div>
    <w:div w:id="1807549923">
      <w:bodyDiv w:val="1"/>
      <w:marLeft w:val="0"/>
      <w:marRight w:val="0"/>
      <w:marTop w:val="0"/>
      <w:marBottom w:val="0"/>
      <w:divBdr>
        <w:top w:val="none" w:sz="0" w:space="0" w:color="auto"/>
        <w:left w:val="none" w:sz="0" w:space="0" w:color="auto"/>
        <w:bottom w:val="none" w:sz="0" w:space="0" w:color="auto"/>
        <w:right w:val="none" w:sz="0" w:space="0" w:color="auto"/>
      </w:divBdr>
    </w:div>
    <w:div w:id="1853178773">
      <w:bodyDiv w:val="1"/>
      <w:marLeft w:val="0"/>
      <w:marRight w:val="0"/>
      <w:marTop w:val="0"/>
      <w:marBottom w:val="0"/>
      <w:divBdr>
        <w:top w:val="none" w:sz="0" w:space="0" w:color="auto"/>
        <w:left w:val="none" w:sz="0" w:space="0" w:color="auto"/>
        <w:bottom w:val="none" w:sz="0" w:space="0" w:color="auto"/>
        <w:right w:val="none" w:sz="0" w:space="0" w:color="auto"/>
      </w:divBdr>
    </w:div>
    <w:div w:id="1853646612">
      <w:bodyDiv w:val="1"/>
      <w:marLeft w:val="0"/>
      <w:marRight w:val="0"/>
      <w:marTop w:val="0"/>
      <w:marBottom w:val="0"/>
      <w:divBdr>
        <w:top w:val="none" w:sz="0" w:space="0" w:color="auto"/>
        <w:left w:val="none" w:sz="0" w:space="0" w:color="auto"/>
        <w:bottom w:val="none" w:sz="0" w:space="0" w:color="auto"/>
        <w:right w:val="none" w:sz="0" w:space="0" w:color="auto"/>
      </w:divBdr>
    </w:div>
    <w:div w:id="1962763002">
      <w:bodyDiv w:val="1"/>
      <w:marLeft w:val="0"/>
      <w:marRight w:val="0"/>
      <w:marTop w:val="0"/>
      <w:marBottom w:val="0"/>
      <w:divBdr>
        <w:top w:val="none" w:sz="0" w:space="0" w:color="auto"/>
        <w:left w:val="none" w:sz="0" w:space="0" w:color="auto"/>
        <w:bottom w:val="none" w:sz="0" w:space="0" w:color="auto"/>
        <w:right w:val="none" w:sz="0" w:space="0" w:color="auto"/>
      </w:divBdr>
    </w:div>
    <w:div w:id="1972637486">
      <w:bodyDiv w:val="1"/>
      <w:marLeft w:val="0"/>
      <w:marRight w:val="0"/>
      <w:marTop w:val="0"/>
      <w:marBottom w:val="0"/>
      <w:divBdr>
        <w:top w:val="none" w:sz="0" w:space="0" w:color="auto"/>
        <w:left w:val="none" w:sz="0" w:space="0" w:color="auto"/>
        <w:bottom w:val="none" w:sz="0" w:space="0" w:color="auto"/>
        <w:right w:val="none" w:sz="0" w:space="0" w:color="auto"/>
      </w:divBdr>
    </w:div>
    <w:div w:id="2063556890">
      <w:bodyDiv w:val="1"/>
      <w:marLeft w:val="0"/>
      <w:marRight w:val="0"/>
      <w:marTop w:val="0"/>
      <w:marBottom w:val="0"/>
      <w:divBdr>
        <w:top w:val="none" w:sz="0" w:space="0" w:color="auto"/>
        <w:left w:val="none" w:sz="0" w:space="0" w:color="auto"/>
        <w:bottom w:val="none" w:sz="0" w:space="0" w:color="auto"/>
        <w:right w:val="none" w:sz="0" w:space="0" w:color="auto"/>
      </w:divBdr>
    </w:div>
    <w:div w:id="2063669313">
      <w:bodyDiv w:val="1"/>
      <w:marLeft w:val="0"/>
      <w:marRight w:val="0"/>
      <w:marTop w:val="0"/>
      <w:marBottom w:val="0"/>
      <w:divBdr>
        <w:top w:val="none" w:sz="0" w:space="0" w:color="auto"/>
        <w:left w:val="none" w:sz="0" w:space="0" w:color="auto"/>
        <w:bottom w:val="none" w:sz="0" w:space="0" w:color="auto"/>
        <w:right w:val="none" w:sz="0" w:space="0" w:color="auto"/>
      </w:divBdr>
    </w:div>
    <w:div w:id="207542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wmf"/><Relationship Id="rId117" Type="http://schemas.openxmlformats.org/officeDocument/2006/relationships/control" Target="activeX/activeX76.xml"/><Relationship Id="rId21" Type="http://schemas.openxmlformats.org/officeDocument/2006/relationships/hyperlink" Target="http://www.zakonypreludi.sk/zz/2015-343/znenie-20170201" TargetMode="External"/><Relationship Id="rId42" Type="http://schemas.openxmlformats.org/officeDocument/2006/relationships/control" Target="activeX/activeX12.xml"/><Relationship Id="rId47" Type="http://schemas.openxmlformats.org/officeDocument/2006/relationships/control" Target="activeX/activeX17.xml"/><Relationship Id="rId63" Type="http://schemas.openxmlformats.org/officeDocument/2006/relationships/control" Target="activeX/activeX32.xml"/><Relationship Id="rId68" Type="http://schemas.openxmlformats.org/officeDocument/2006/relationships/control" Target="activeX/activeX36.xml"/><Relationship Id="rId84" Type="http://schemas.openxmlformats.org/officeDocument/2006/relationships/control" Target="activeX/activeX51.xml"/><Relationship Id="rId89" Type="http://schemas.openxmlformats.org/officeDocument/2006/relationships/control" Target="activeX/activeX54.xml"/><Relationship Id="rId112" Type="http://schemas.openxmlformats.org/officeDocument/2006/relationships/control" Target="activeX/activeX72.xml"/><Relationship Id="rId16" Type="http://schemas.openxmlformats.org/officeDocument/2006/relationships/hyperlink" Target="https://josephine.proebiz.com" TargetMode="External"/><Relationship Id="rId107" Type="http://schemas.openxmlformats.org/officeDocument/2006/relationships/control" Target="activeX/activeX69.xml"/><Relationship Id="rId11" Type="http://schemas.openxmlformats.org/officeDocument/2006/relationships/hyperlink" Target="mailto:maria.kokindova@ndsas.sk" TargetMode="External"/><Relationship Id="rId32" Type="http://schemas.openxmlformats.org/officeDocument/2006/relationships/control" Target="activeX/activeX4.xml"/><Relationship Id="rId37" Type="http://schemas.openxmlformats.org/officeDocument/2006/relationships/control" Target="activeX/activeX8.xml"/><Relationship Id="rId53" Type="http://schemas.openxmlformats.org/officeDocument/2006/relationships/control" Target="activeX/activeX23.xml"/><Relationship Id="rId58" Type="http://schemas.openxmlformats.org/officeDocument/2006/relationships/control" Target="activeX/activeX27.xml"/><Relationship Id="rId74" Type="http://schemas.openxmlformats.org/officeDocument/2006/relationships/control" Target="activeX/activeX41.xml"/><Relationship Id="rId79" Type="http://schemas.openxmlformats.org/officeDocument/2006/relationships/control" Target="activeX/activeX46.xml"/><Relationship Id="rId102" Type="http://schemas.openxmlformats.org/officeDocument/2006/relationships/control" Target="activeX/activeX65.xml"/><Relationship Id="rId123" Type="http://schemas.openxmlformats.org/officeDocument/2006/relationships/footer" Target="footer1.xml"/><Relationship Id="rId5" Type="http://schemas.openxmlformats.org/officeDocument/2006/relationships/settings" Target="settings.xml"/><Relationship Id="rId61" Type="http://schemas.openxmlformats.org/officeDocument/2006/relationships/control" Target="activeX/activeX30.xml"/><Relationship Id="rId82" Type="http://schemas.openxmlformats.org/officeDocument/2006/relationships/control" Target="activeX/activeX49.xml"/><Relationship Id="rId90" Type="http://schemas.openxmlformats.org/officeDocument/2006/relationships/control" Target="activeX/activeX55.xml"/><Relationship Id="rId95" Type="http://schemas.openxmlformats.org/officeDocument/2006/relationships/control" Target="activeX/activeX60.xml"/><Relationship Id="rId19" Type="http://schemas.openxmlformats.org/officeDocument/2006/relationships/hyperlink" Target="https://josephine.proebiz.com/" TargetMode="External"/><Relationship Id="rId14" Type="http://schemas.openxmlformats.org/officeDocument/2006/relationships/hyperlink" Target="https://single-market-economy.ec.europa.eu/single-market/public-procurement/foreign-subsidies-regulation_en?prefLang=sk&amp;etrans=sk" TargetMode="External"/><Relationship Id="rId22" Type="http://schemas.openxmlformats.org/officeDocument/2006/relationships/hyperlink" Target="http://www.zakonypreludi.sk/zz/2015-343/znenie-20170201" TargetMode="External"/><Relationship Id="rId27" Type="http://schemas.openxmlformats.org/officeDocument/2006/relationships/control" Target="activeX/activeX1.xml"/><Relationship Id="rId30" Type="http://schemas.openxmlformats.org/officeDocument/2006/relationships/image" Target="media/image4.wmf"/><Relationship Id="rId35" Type="http://schemas.openxmlformats.org/officeDocument/2006/relationships/image" Target="media/image5.wmf"/><Relationship Id="rId43" Type="http://schemas.openxmlformats.org/officeDocument/2006/relationships/control" Target="activeX/activeX13.xml"/><Relationship Id="rId48" Type="http://schemas.openxmlformats.org/officeDocument/2006/relationships/control" Target="activeX/activeX18.xml"/><Relationship Id="rId56" Type="http://schemas.openxmlformats.org/officeDocument/2006/relationships/control" Target="activeX/activeX25.xml"/><Relationship Id="rId64" Type="http://schemas.openxmlformats.org/officeDocument/2006/relationships/control" Target="activeX/activeX33.xml"/><Relationship Id="rId69" Type="http://schemas.openxmlformats.org/officeDocument/2006/relationships/control" Target="activeX/activeX37.xml"/><Relationship Id="rId77" Type="http://schemas.openxmlformats.org/officeDocument/2006/relationships/control" Target="activeX/activeX44.xml"/><Relationship Id="rId100" Type="http://schemas.openxmlformats.org/officeDocument/2006/relationships/image" Target="media/image13.wmf"/><Relationship Id="rId105" Type="http://schemas.openxmlformats.org/officeDocument/2006/relationships/control" Target="activeX/activeX67.xml"/><Relationship Id="rId113" Type="http://schemas.openxmlformats.org/officeDocument/2006/relationships/image" Target="media/image17.wmf"/><Relationship Id="rId118" Type="http://schemas.openxmlformats.org/officeDocument/2006/relationships/control" Target="activeX/activeX77.xml"/><Relationship Id="rId12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control" Target="activeX/activeX21.xml"/><Relationship Id="rId72" Type="http://schemas.openxmlformats.org/officeDocument/2006/relationships/image" Target="media/image9.wmf"/><Relationship Id="rId80" Type="http://schemas.openxmlformats.org/officeDocument/2006/relationships/control" Target="activeX/activeX47.xml"/><Relationship Id="rId85" Type="http://schemas.openxmlformats.org/officeDocument/2006/relationships/control" Target="activeX/activeX52.xml"/><Relationship Id="rId93" Type="http://schemas.openxmlformats.org/officeDocument/2006/relationships/control" Target="activeX/activeX58.xml"/><Relationship Id="rId98" Type="http://schemas.openxmlformats.org/officeDocument/2006/relationships/control" Target="activeX/activeX62.xml"/><Relationship Id="rId121" Type="http://schemas.openxmlformats.org/officeDocument/2006/relationships/control" Target="activeX/activeX79.xml"/><Relationship Id="rId3" Type="http://schemas.openxmlformats.org/officeDocument/2006/relationships/numbering" Target="numbering.xml"/><Relationship Id="rId12" Type="http://schemas.openxmlformats.org/officeDocument/2006/relationships/hyperlink" Target="https://www.uvo.gov.sk/vyhladavanie/vyhladavanie-profilov/detail/9127" TargetMode="External"/><Relationship Id="rId17" Type="http://schemas.openxmlformats.org/officeDocument/2006/relationships/hyperlink" Target="https://www.uvo.gov.sk/vyhladavanie/vyhladavanie-profilov/detail/9127" TargetMode="External"/><Relationship Id="rId25" Type="http://schemas.openxmlformats.org/officeDocument/2006/relationships/hyperlink" Target="http://www.ndsas.sk/pomoc-a-podpora/datovy-predpis" TargetMode="External"/><Relationship Id="rId33" Type="http://schemas.openxmlformats.org/officeDocument/2006/relationships/control" Target="activeX/activeX5.xml"/><Relationship Id="rId38" Type="http://schemas.openxmlformats.org/officeDocument/2006/relationships/control" Target="activeX/activeX9.xml"/><Relationship Id="rId46" Type="http://schemas.openxmlformats.org/officeDocument/2006/relationships/control" Target="activeX/activeX16.xml"/><Relationship Id="rId59" Type="http://schemas.openxmlformats.org/officeDocument/2006/relationships/control" Target="activeX/activeX28.xml"/><Relationship Id="rId67" Type="http://schemas.openxmlformats.org/officeDocument/2006/relationships/image" Target="media/image8.wmf"/><Relationship Id="rId103" Type="http://schemas.openxmlformats.org/officeDocument/2006/relationships/image" Target="media/image14.wmf"/><Relationship Id="rId108" Type="http://schemas.openxmlformats.org/officeDocument/2006/relationships/image" Target="media/image15.wmf"/><Relationship Id="rId116" Type="http://schemas.openxmlformats.org/officeDocument/2006/relationships/control" Target="activeX/activeX75.xml"/><Relationship Id="rId124" Type="http://schemas.openxmlformats.org/officeDocument/2006/relationships/header" Target="header2.xml"/><Relationship Id="rId20" Type="http://schemas.openxmlformats.org/officeDocument/2006/relationships/hyperlink" Target="https://josephine.proebiz.com" TargetMode="External"/><Relationship Id="rId41" Type="http://schemas.openxmlformats.org/officeDocument/2006/relationships/control" Target="activeX/activeX11.xml"/><Relationship Id="rId54" Type="http://schemas.openxmlformats.org/officeDocument/2006/relationships/image" Target="media/image7.wmf"/><Relationship Id="rId62" Type="http://schemas.openxmlformats.org/officeDocument/2006/relationships/control" Target="activeX/activeX31.xml"/><Relationship Id="rId70" Type="http://schemas.openxmlformats.org/officeDocument/2006/relationships/control" Target="activeX/activeX38.xml"/><Relationship Id="rId75" Type="http://schemas.openxmlformats.org/officeDocument/2006/relationships/control" Target="activeX/activeX42.xml"/><Relationship Id="rId83" Type="http://schemas.openxmlformats.org/officeDocument/2006/relationships/control" Target="activeX/activeX50.xml"/><Relationship Id="rId88" Type="http://schemas.openxmlformats.org/officeDocument/2006/relationships/image" Target="media/image11.wmf"/><Relationship Id="rId91" Type="http://schemas.openxmlformats.org/officeDocument/2006/relationships/control" Target="activeX/activeX56.xml"/><Relationship Id="rId96" Type="http://schemas.openxmlformats.org/officeDocument/2006/relationships/control" Target="activeX/activeX61.xml"/><Relationship Id="rId111" Type="http://schemas.openxmlformats.org/officeDocument/2006/relationships/image" Target="media/image16.wmf"/><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hyperlink" Target="http://www.zakonypreludi.sk/zz/2015-343/znenie-20170201" TargetMode="External"/><Relationship Id="rId28" Type="http://schemas.openxmlformats.org/officeDocument/2006/relationships/image" Target="media/image3.wmf"/><Relationship Id="rId36" Type="http://schemas.openxmlformats.org/officeDocument/2006/relationships/control" Target="activeX/activeX7.xml"/><Relationship Id="rId49" Type="http://schemas.openxmlformats.org/officeDocument/2006/relationships/control" Target="activeX/activeX19.xml"/><Relationship Id="rId57" Type="http://schemas.openxmlformats.org/officeDocument/2006/relationships/control" Target="activeX/activeX26.xml"/><Relationship Id="rId106" Type="http://schemas.openxmlformats.org/officeDocument/2006/relationships/control" Target="activeX/activeX68.xml"/><Relationship Id="rId114" Type="http://schemas.openxmlformats.org/officeDocument/2006/relationships/control" Target="activeX/activeX73.xml"/><Relationship Id="rId119" Type="http://schemas.openxmlformats.org/officeDocument/2006/relationships/image" Target="media/image18.wmf"/><Relationship Id="rId10" Type="http://schemas.openxmlformats.org/officeDocument/2006/relationships/image" Target="media/image1.png"/><Relationship Id="rId31" Type="http://schemas.openxmlformats.org/officeDocument/2006/relationships/control" Target="activeX/activeX3.xml"/><Relationship Id="rId44" Type="http://schemas.openxmlformats.org/officeDocument/2006/relationships/control" Target="activeX/activeX14.xml"/><Relationship Id="rId52" Type="http://schemas.openxmlformats.org/officeDocument/2006/relationships/control" Target="activeX/activeX22.xml"/><Relationship Id="rId60" Type="http://schemas.openxmlformats.org/officeDocument/2006/relationships/control" Target="activeX/activeX29.xml"/><Relationship Id="rId65" Type="http://schemas.openxmlformats.org/officeDocument/2006/relationships/control" Target="activeX/activeX34.xml"/><Relationship Id="rId73" Type="http://schemas.openxmlformats.org/officeDocument/2006/relationships/control" Target="activeX/activeX40.xml"/><Relationship Id="rId78" Type="http://schemas.openxmlformats.org/officeDocument/2006/relationships/control" Target="activeX/activeX45.xml"/><Relationship Id="rId81" Type="http://schemas.openxmlformats.org/officeDocument/2006/relationships/control" Target="activeX/activeX48.xml"/><Relationship Id="rId86" Type="http://schemas.openxmlformats.org/officeDocument/2006/relationships/image" Target="media/image10.wmf"/><Relationship Id="rId94" Type="http://schemas.openxmlformats.org/officeDocument/2006/relationships/control" Target="activeX/activeX59.xml"/><Relationship Id="rId99" Type="http://schemas.openxmlformats.org/officeDocument/2006/relationships/control" Target="activeX/activeX63.xml"/><Relationship Id="rId101" Type="http://schemas.openxmlformats.org/officeDocument/2006/relationships/control" Target="activeX/activeX64.xml"/><Relationship Id="rId122"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ndsas.sk/" TargetMode="External"/><Relationship Id="rId13" Type="http://schemas.openxmlformats.org/officeDocument/2006/relationships/hyperlink" Target="https://eur-lex.europa.eu/legal-content/SK/TXT/HTML/?uri=CELEX:32023R1441" TargetMode="External"/><Relationship Id="rId18" Type="http://schemas.openxmlformats.org/officeDocument/2006/relationships/hyperlink" Target="https://josephine.proebiz.com/" TargetMode="External"/><Relationship Id="rId39" Type="http://schemas.openxmlformats.org/officeDocument/2006/relationships/image" Target="media/image6.wmf"/><Relationship Id="rId109" Type="http://schemas.openxmlformats.org/officeDocument/2006/relationships/control" Target="activeX/activeX70.xml"/><Relationship Id="rId34" Type="http://schemas.openxmlformats.org/officeDocument/2006/relationships/control" Target="activeX/activeX6.xml"/><Relationship Id="rId50" Type="http://schemas.openxmlformats.org/officeDocument/2006/relationships/control" Target="activeX/activeX20.xml"/><Relationship Id="rId55" Type="http://schemas.openxmlformats.org/officeDocument/2006/relationships/control" Target="activeX/activeX24.xml"/><Relationship Id="rId76" Type="http://schemas.openxmlformats.org/officeDocument/2006/relationships/control" Target="activeX/activeX43.xml"/><Relationship Id="rId97" Type="http://schemas.openxmlformats.org/officeDocument/2006/relationships/image" Target="media/image12.wmf"/><Relationship Id="rId104" Type="http://schemas.openxmlformats.org/officeDocument/2006/relationships/control" Target="activeX/activeX66.xml"/><Relationship Id="rId120" Type="http://schemas.openxmlformats.org/officeDocument/2006/relationships/control" Target="activeX/activeX78.xml"/><Relationship Id="rId125"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control" Target="activeX/activeX39.xml"/><Relationship Id="rId92" Type="http://schemas.openxmlformats.org/officeDocument/2006/relationships/control" Target="activeX/activeX57.xml"/><Relationship Id="rId2" Type="http://schemas.openxmlformats.org/officeDocument/2006/relationships/customXml" Target="../customXml/item2.xml"/><Relationship Id="rId29" Type="http://schemas.openxmlformats.org/officeDocument/2006/relationships/control" Target="activeX/activeX2.xml"/><Relationship Id="rId24" Type="http://schemas.openxmlformats.org/officeDocument/2006/relationships/hyperlink" Target="https://ndsas.sk/pomoc-a-podpora/datovy-predpis" TargetMode="External"/><Relationship Id="rId40" Type="http://schemas.openxmlformats.org/officeDocument/2006/relationships/control" Target="activeX/activeX10.xml"/><Relationship Id="rId45" Type="http://schemas.openxmlformats.org/officeDocument/2006/relationships/control" Target="activeX/activeX15.xml"/><Relationship Id="rId66" Type="http://schemas.openxmlformats.org/officeDocument/2006/relationships/control" Target="activeX/activeX35.xml"/><Relationship Id="rId87" Type="http://schemas.openxmlformats.org/officeDocument/2006/relationships/control" Target="activeX/activeX53.xml"/><Relationship Id="rId110" Type="http://schemas.openxmlformats.org/officeDocument/2006/relationships/control" Target="activeX/activeX71.xml"/><Relationship Id="rId115" Type="http://schemas.openxmlformats.org/officeDocument/2006/relationships/control" Target="activeX/activeX74.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327006-D1D7-45CA-A86A-5A65863383D7}">
  <ds:schemaRefs>
    <ds:schemaRef ds:uri="http://schemas.openxmlformats.org/officeDocument/2006/bibliography"/>
  </ds:schemaRefs>
</ds:datastoreItem>
</file>

<file path=customXml/itemProps2.xml><?xml version="1.0" encoding="utf-8"?>
<ds:datastoreItem xmlns:ds="http://schemas.openxmlformats.org/officeDocument/2006/customXml" ds:itemID="{4828F18A-5FCF-4CA3-9B9B-146B27BC1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65</Pages>
  <Words>24544</Words>
  <Characters>139907</Characters>
  <Application>Microsoft Office Word</Application>
  <DocSecurity>0</DocSecurity>
  <Lines>1165</Lines>
  <Paragraphs>328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164123</CharactersWithSpaces>
  <SharedDoc>false</SharedDoc>
  <HLinks>
    <vt:vector size="36" baseType="variant">
      <vt:variant>
        <vt:i4>1638416</vt:i4>
      </vt:variant>
      <vt:variant>
        <vt:i4>15</vt:i4>
      </vt:variant>
      <vt:variant>
        <vt:i4>0</vt:i4>
      </vt:variant>
      <vt:variant>
        <vt:i4>5</vt:i4>
      </vt:variant>
      <vt:variant>
        <vt:lpwstr>http://www.ndsas.sk/</vt:lpwstr>
      </vt:variant>
      <vt:variant>
        <vt:lpwstr/>
      </vt:variant>
      <vt:variant>
        <vt:i4>1638416</vt:i4>
      </vt:variant>
      <vt:variant>
        <vt:i4>12</vt:i4>
      </vt:variant>
      <vt:variant>
        <vt:i4>0</vt:i4>
      </vt:variant>
      <vt:variant>
        <vt:i4>5</vt:i4>
      </vt:variant>
      <vt:variant>
        <vt:lpwstr>http://www.ndsas.sk/</vt:lpwstr>
      </vt:variant>
      <vt:variant>
        <vt:lpwstr/>
      </vt:variant>
      <vt:variant>
        <vt:i4>3997735</vt:i4>
      </vt:variant>
      <vt:variant>
        <vt:i4>9</vt:i4>
      </vt:variant>
      <vt:variant>
        <vt:i4>0</vt:i4>
      </vt:variant>
      <vt:variant>
        <vt:i4>5</vt:i4>
      </vt:variant>
      <vt:variant>
        <vt:lpwstr>http://www.ssc.sk/files/documents/technicke-predpisy/tkp/tkp_10_2011.pdf</vt:lpwstr>
      </vt:variant>
      <vt:variant>
        <vt:lpwstr/>
      </vt:variant>
      <vt:variant>
        <vt:i4>3866737</vt:i4>
      </vt:variant>
      <vt:variant>
        <vt:i4>6</vt:i4>
      </vt:variant>
      <vt:variant>
        <vt:i4>0</vt:i4>
      </vt:variant>
      <vt:variant>
        <vt:i4>5</vt:i4>
      </vt:variant>
      <vt:variant>
        <vt:lpwstr>http://www.ssc.sk/files/documents/technicke-predpisy/tkp/tkp_6_2010.pdf</vt:lpwstr>
      </vt:variant>
      <vt:variant>
        <vt:lpwstr/>
      </vt:variant>
      <vt:variant>
        <vt:i4>6488094</vt:i4>
      </vt:variant>
      <vt:variant>
        <vt:i4>3</vt:i4>
      </vt:variant>
      <vt:variant>
        <vt:i4>0</vt:i4>
      </vt:variant>
      <vt:variant>
        <vt:i4>5</vt:i4>
      </vt:variant>
      <vt:variant>
        <vt:lpwstr>mailto:adriana.drevova@ndsas.sk</vt:lpwstr>
      </vt:variant>
      <vt:variant>
        <vt:lpwstr/>
      </vt:variant>
      <vt:variant>
        <vt:i4>3145797</vt:i4>
      </vt:variant>
      <vt:variant>
        <vt:i4>0</vt:i4>
      </vt:variant>
      <vt:variant>
        <vt:i4>0</vt:i4>
      </vt:variant>
      <vt:variant>
        <vt:i4>5</vt:i4>
      </vt:variant>
      <vt:variant>
        <vt:lpwstr>mailto:tamara.becarova@ndsas.sk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2024-06-28T07:49:00Z</dcterms:created>
  <dcterms:modified xsi:type="dcterms:W3CDTF">2024-07-15T09:25:00Z</dcterms:modified>
</cp:coreProperties>
</file>