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21CEE" w14:textId="702C746D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 xml:space="preserve">Príloha </w:t>
      </w:r>
      <w:r w:rsidR="008E7BDD">
        <w:rPr>
          <w:rFonts w:ascii="Garamond" w:eastAsia="Times New Roman" w:hAnsi="Garamond" w:cs="Calibri"/>
          <w:b/>
        </w:rPr>
        <w:t>č.</w:t>
      </w:r>
      <w:r w:rsidR="004F3460">
        <w:rPr>
          <w:rFonts w:ascii="Garamond" w:eastAsia="Times New Roman" w:hAnsi="Garamond" w:cs="Calibri"/>
          <w:b/>
        </w:rPr>
        <w:t>5</w:t>
      </w:r>
    </w:p>
    <w:p w14:paraId="555CD623" w14:textId="77777777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</w:p>
    <w:p w14:paraId="658FEA55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INFORMAČNÝ FORMULÁR</w:t>
      </w:r>
    </w:p>
    <w:p w14:paraId="5D1DB51D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o uchádzačovi a spracovateľovi ponuky a vyhlásenie uchádzača</w:t>
      </w:r>
    </w:p>
    <w:p w14:paraId="57BA0B80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Cs/>
          <w:spacing w:val="-10"/>
        </w:rPr>
      </w:pPr>
      <w:r w:rsidRPr="00A754B0">
        <w:rPr>
          <w:rFonts w:ascii="Garamond" w:eastAsia="Times New Roman" w:hAnsi="Garamond" w:cs="Calibri"/>
          <w:spacing w:val="-10"/>
        </w:rPr>
        <w:t>(štatutárny orgán uchádzača tento formulár podpíše a predloží v ponuke v zmysle bodu 6.5 písm.  a) výzvy)</w:t>
      </w:r>
    </w:p>
    <w:p w14:paraId="175811E8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both"/>
        <w:rPr>
          <w:rFonts w:ascii="Garamond" w:eastAsia="Times New Roman" w:hAnsi="Garamond" w:cs="Calibri"/>
          <w:b/>
          <w:bCs/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104"/>
      </w:tblGrid>
      <w:tr w:rsidR="00A754B0" w:rsidRPr="00A754B0" w14:paraId="7F1CECC0" w14:textId="77777777" w:rsidTr="00B84117">
        <w:tc>
          <w:tcPr>
            <w:tcW w:w="3936" w:type="dxa"/>
          </w:tcPr>
          <w:p w14:paraId="28B3B40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Meno/názov a sídlo uchádzača:</w:t>
            </w:r>
          </w:p>
          <w:p w14:paraId="110EDD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  <w:tc>
          <w:tcPr>
            <w:tcW w:w="5104" w:type="dxa"/>
          </w:tcPr>
          <w:p w14:paraId="025E84E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640156FF" w14:textId="77777777" w:rsidTr="00B84117">
        <w:tc>
          <w:tcPr>
            <w:tcW w:w="3936" w:type="dxa"/>
          </w:tcPr>
          <w:p w14:paraId="13B37E5C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 a priezvisko štatutárneho orgánu uchádzača:</w:t>
            </w:r>
          </w:p>
        </w:tc>
        <w:tc>
          <w:tcPr>
            <w:tcW w:w="5104" w:type="dxa"/>
          </w:tcPr>
          <w:p w14:paraId="68035C8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15882EAC" w14:textId="77777777" w:rsidTr="00B84117">
        <w:tc>
          <w:tcPr>
            <w:tcW w:w="3936" w:type="dxa"/>
          </w:tcPr>
          <w:p w14:paraId="22735812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IČO:</w:t>
            </w:r>
          </w:p>
        </w:tc>
        <w:tc>
          <w:tcPr>
            <w:tcW w:w="5104" w:type="dxa"/>
          </w:tcPr>
          <w:p w14:paraId="3E065F7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3CAA7F9" w14:textId="77777777" w:rsidTr="00B84117">
        <w:tc>
          <w:tcPr>
            <w:tcW w:w="3936" w:type="dxa"/>
          </w:tcPr>
          <w:p w14:paraId="24732DF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webové sídlo:</w:t>
            </w:r>
          </w:p>
        </w:tc>
        <w:tc>
          <w:tcPr>
            <w:tcW w:w="5104" w:type="dxa"/>
          </w:tcPr>
          <w:p w14:paraId="71B6258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C32A8EC" w14:textId="77777777" w:rsidTr="00B84117">
        <w:tc>
          <w:tcPr>
            <w:tcW w:w="3936" w:type="dxa"/>
          </w:tcPr>
          <w:p w14:paraId="409AE61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tel. číslo:</w:t>
            </w:r>
          </w:p>
        </w:tc>
        <w:tc>
          <w:tcPr>
            <w:tcW w:w="5104" w:type="dxa"/>
          </w:tcPr>
          <w:p w14:paraId="1179796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8B7AE0E" w14:textId="77777777" w:rsidTr="00B84117">
        <w:tc>
          <w:tcPr>
            <w:tcW w:w="3936" w:type="dxa"/>
          </w:tcPr>
          <w:p w14:paraId="3E875D6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Počet zamestnancov uchádzača: </w:t>
            </w:r>
          </w:p>
          <w:p w14:paraId="6A16C8A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proofErr w:type="spellStart"/>
            <w:r w:rsidRPr="00A754B0">
              <w:rPr>
                <w:rFonts w:ascii="Garamond" w:eastAsia="Times New Roman" w:hAnsi="Garamond" w:cs="Calibri"/>
                <w:bCs/>
              </w:rPr>
              <w:t>mikropodnik</w:t>
            </w:r>
            <w:proofErr w:type="spellEnd"/>
            <w:r w:rsidRPr="00A754B0">
              <w:rPr>
                <w:rFonts w:ascii="Garamond" w:eastAsia="Times New Roman" w:hAnsi="Garamond" w:cs="Calibri"/>
                <w:bCs/>
              </w:rPr>
              <w:t xml:space="preserve"> do 10 zamestnancov;</w:t>
            </w:r>
          </w:p>
          <w:p w14:paraId="071D7EA6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malý podnik do 50 zamestnancov</w:t>
            </w:r>
          </w:p>
          <w:p w14:paraId="11906C11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stredný podnik do 250 zamestnancov </w:t>
            </w:r>
          </w:p>
        </w:tc>
        <w:tc>
          <w:tcPr>
            <w:tcW w:w="5104" w:type="dxa"/>
          </w:tcPr>
          <w:p w14:paraId="6C8E7F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  <w:sz w:val="16"/>
              </w:rPr>
              <w:t>Údaj musí verejný obstarávateľ zverejniť v informácii o výsledku verejného obstarávania</w:t>
            </w:r>
          </w:p>
          <w:p w14:paraId="31C8A03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03D9C2AC" w14:textId="77777777" w:rsidTr="00B84117">
        <w:tc>
          <w:tcPr>
            <w:tcW w:w="3936" w:type="dxa"/>
          </w:tcPr>
          <w:p w14:paraId="399D38E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F9C2239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9148F7C" w14:textId="77777777" w:rsidTr="00B84117">
        <w:tc>
          <w:tcPr>
            <w:tcW w:w="3936" w:type="dxa"/>
          </w:tcPr>
          <w:p w14:paraId="540DEB6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50D44C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719AC69" w14:textId="77777777" w:rsidTr="00B84117">
        <w:tc>
          <w:tcPr>
            <w:tcW w:w="3936" w:type="dxa"/>
          </w:tcPr>
          <w:p w14:paraId="04D1784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Meno/názov subdodávateľa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(v aktuálnom prípade)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73008C7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1D34D0D" w14:textId="77777777" w:rsidTr="00B84117">
        <w:tc>
          <w:tcPr>
            <w:tcW w:w="3936" w:type="dxa"/>
          </w:tcPr>
          <w:p w14:paraId="2EF829A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0163196E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2214E552" w14:textId="77777777" w:rsidTr="00B84117">
        <w:tc>
          <w:tcPr>
            <w:tcW w:w="3936" w:type="dxa"/>
          </w:tcPr>
          <w:p w14:paraId="323FDF7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76D95B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FB2C066" w14:textId="77777777" w:rsidTr="00B84117">
        <w:tc>
          <w:tcPr>
            <w:tcW w:w="3936" w:type="dxa"/>
          </w:tcPr>
          <w:p w14:paraId="16AE46D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Ponuku, podklady vypracoval (názov/meno, adresa, IČO právnickej alebo fyzickej osoby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(§ 49 ods. 5 ZVO)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6E08DF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309E4440" w14:textId="77777777" w:rsidTr="00B84117">
        <w:tc>
          <w:tcPr>
            <w:tcW w:w="9040" w:type="dxa"/>
            <w:gridSpan w:val="2"/>
          </w:tcPr>
          <w:p w14:paraId="678C056F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u w:val="single"/>
              </w:rPr>
            </w:pPr>
          </w:p>
          <w:p w14:paraId="01B9614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/>
                <w:bCs/>
                <w:u w:val="single"/>
              </w:rPr>
              <w:t>Vyhlásenie uchádzača:</w:t>
            </w:r>
            <w:r w:rsidRPr="00A754B0">
              <w:rPr>
                <w:rFonts w:ascii="Garamond" w:eastAsia="Times New Roman" w:hAnsi="Garamond" w:cs="Calibri"/>
                <w:bCs/>
              </w:rPr>
              <w:t xml:space="preserve"> </w:t>
            </w:r>
          </w:p>
          <w:p w14:paraId="3FD47345" w14:textId="2788420C" w:rsidR="00A754B0" w:rsidRPr="00A754B0" w:rsidRDefault="00A754B0" w:rsidP="00A754B0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Vyhlasujem, že v tomto postupe verejného obstarávania na predmet zákazky „</w:t>
            </w:r>
            <w:r w:rsidR="00572012" w:rsidRPr="009B257A">
              <w:rPr>
                <w:rFonts w:ascii="Garamond" w:hAnsi="Garamond" w:cs="Calibri"/>
              </w:rPr>
              <w:t xml:space="preserve">Bezkontaktné čipové </w:t>
            </w:r>
            <w:proofErr w:type="spellStart"/>
            <w:r w:rsidR="00572012" w:rsidRPr="009B257A">
              <w:rPr>
                <w:rFonts w:ascii="Garamond" w:hAnsi="Garamond" w:cs="Calibri"/>
              </w:rPr>
              <w:t>karty_CP</w:t>
            </w:r>
            <w:proofErr w:type="spellEnd"/>
            <w:r w:rsidR="00572012" w:rsidRPr="009B257A">
              <w:rPr>
                <w:rFonts w:ascii="Garamond" w:hAnsi="Garamond" w:cs="Calibri"/>
              </w:rPr>
              <w:t xml:space="preserve"> 19/2024</w:t>
            </w:r>
            <w:r w:rsidR="00572012" w:rsidRPr="006B6723">
              <w:rPr>
                <w:rFonts w:ascii="Garamond" w:eastAsia="Times New Roman" w:hAnsi="Garamond" w:cs="Times New Roman"/>
              </w:rPr>
              <w:t>“,</w:t>
            </w:r>
            <w:r w:rsidR="00572012">
              <w:rPr>
                <w:rFonts w:ascii="Garamond" w:eastAsia="Times New Roman" w:hAnsi="Garamond" w:cs="Times New Roman"/>
                <w:b/>
                <w:bCs/>
              </w:rPr>
              <w:t xml:space="preserve"> </w:t>
            </w:r>
            <w:r w:rsidRPr="00A754B0">
              <w:rPr>
                <w:rFonts w:ascii="Garamond" w:eastAsia="Times New Roman" w:hAnsi="Garamond" w:cs="Calibri"/>
                <w:bCs/>
              </w:rPr>
              <w:t xml:space="preserve">sme sa ako uchádzač </w:t>
            </w:r>
            <w:r w:rsidRPr="00A754B0">
              <w:rPr>
                <w:rFonts w:ascii="Garamond" w:eastAsia="Times New Roman" w:hAnsi="Garamond" w:cs="Calibri"/>
              </w:rPr>
              <w:t xml:space="preserve">dôkladne </w:t>
            </w:r>
            <w:r w:rsidRPr="00A754B0">
              <w:rPr>
                <w:rFonts w:ascii="Garamond" w:eastAsia="Times New Roman" w:hAnsi="Garamond" w:cs="Calibri"/>
                <w:bCs/>
              </w:rPr>
              <w:t>oboznámili s predmetom zákazky i</w:t>
            </w:r>
            <w:r w:rsidRPr="00A754B0">
              <w:rPr>
                <w:rFonts w:ascii="Garamond" w:eastAsia="Times New Roman" w:hAnsi="Garamond" w:cs="Calibri"/>
              </w:rPr>
              <w:t xml:space="preserve"> so súťažnými požiadavkami a rešpektujeme všetky pokyny, lehoty, obchodné podmienky a iné skutočnosti obsiahnuté v súťažnej dokumentácii a vo Výzve na predloženie ponúk a nemáme voči ním výhrady. </w:t>
            </w:r>
          </w:p>
          <w:p w14:paraId="5456FF8D" w14:textId="77777777" w:rsidR="00A754B0" w:rsidRPr="00A754B0" w:rsidRDefault="00A754B0" w:rsidP="00A754B0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</w:rPr>
              <w:t>Zároveň vyhlasujem, že nemáme uložený zákaz účasti vo verejnom obstarávaní v zmysle § 32 ods. 1 písm. f) ZVO</w:t>
            </w:r>
          </w:p>
          <w:p w14:paraId="28969AC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</w:rPr>
            </w:pPr>
          </w:p>
          <w:p w14:paraId="34BC232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4962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</w:tbl>
    <w:p w14:paraId="42AD08F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1A2C89F0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5A60731A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412CA5A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68DCDA00" w14:textId="01B78B62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A754B0">
        <w:rPr>
          <w:rFonts w:ascii="Garamond" w:eastAsia="Times New Roman" w:hAnsi="Garamond" w:cs="Arial"/>
          <w:color w:val="333333"/>
          <w:lang w:eastAsia="ar-SA"/>
        </w:rPr>
        <w:t xml:space="preserve">V __________________, </w:t>
      </w:r>
      <w:r w:rsidRPr="00A754B0">
        <w:rPr>
          <w:rFonts w:ascii="Garamond" w:eastAsia="Times New Roman" w:hAnsi="Garamond" w:cs="Arial"/>
          <w:lang w:eastAsia="ar-SA"/>
        </w:rPr>
        <w:t>dňa ____________202</w:t>
      </w:r>
      <w:r w:rsidR="00A170AE">
        <w:rPr>
          <w:rFonts w:ascii="Garamond" w:eastAsia="Times New Roman" w:hAnsi="Garamond" w:cs="Arial"/>
          <w:lang w:eastAsia="ar-SA"/>
        </w:rPr>
        <w:t>4</w:t>
      </w:r>
    </w:p>
    <w:p w14:paraId="7BA43160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650727FC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5E95CEFA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34324442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________________________________</w:t>
      </w:r>
    </w:p>
    <w:p w14:paraId="07715FFD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 xml:space="preserve">Obchodné meno uchádzača, </w:t>
      </w:r>
    </w:p>
    <w:p w14:paraId="26A02C6D" w14:textId="5336403B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>Meno, funkcia a podpis osoby oprávnenej konať za uchádzača</w:t>
      </w:r>
      <w:r w:rsidRPr="00A754B0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A754B0" w:rsidRPr="00A754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A80A0" w14:textId="77777777" w:rsidR="00A754B0" w:rsidRDefault="00A754B0" w:rsidP="00A754B0">
      <w:pPr>
        <w:spacing w:after="0" w:line="240" w:lineRule="auto"/>
      </w:pPr>
      <w:r>
        <w:separator/>
      </w:r>
    </w:p>
  </w:endnote>
  <w:endnote w:type="continuationSeparator" w:id="0">
    <w:p w14:paraId="5BB2ED2F" w14:textId="77777777" w:rsidR="00A754B0" w:rsidRDefault="00A754B0" w:rsidP="00A75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F0B87" w14:textId="77777777" w:rsidR="00A754B0" w:rsidRDefault="00A754B0" w:rsidP="00A754B0">
      <w:pPr>
        <w:spacing w:after="0" w:line="240" w:lineRule="auto"/>
      </w:pPr>
      <w:r>
        <w:separator/>
      </w:r>
    </w:p>
  </w:footnote>
  <w:footnote w:type="continuationSeparator" w:id="0">
    <w:p w14:paraId="150DB091" w14:textId="77777777" w:rsidR="00A754B0" w:rsidRDefault="00A754B0" w:rsidP="00A754B0">
      <w:pPr>
        <w:spacing w:after="0" w:line="240" w:lineRule="auto"/>
      </w:pPr>
      <w:r>
        <w:continuationSeparator/>
      </w:r>
    </w:p>
  </w:footnote>
  <w:footnote w:id="1">
    <w:p w14:paraId="69D51781" w14:textId="77777777" w:rsidR="00A754B0" w:rsidRPr="00E260F0" w:rsidRDefault="00A754B0" w:rsidP="00A754B0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83AD7" w14:textId="39478BE3" w:rsidR="00A754B0" w:rsidRDefault="00A754B0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08CE4B1A" wp14:editId="6D23CA6E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993B6E"/>
    <w:multiLevelType w:val="hybridMultilevel"/>
    <w:tmpl w:val="CF9AD4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532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775"/>
    <w:rsid w:val="0000593D"/>
    <w:rsid w:val="000476DF"/>
    <w:rsid w:val="0020333F"/>
    <w:rsid w:val="004F3460"/>
    <w:rsid w:val="00572012"/>
    <w:rsid w:val="0061245E"/>
    <w:rsid w:val="0063499C"/>
    <w:rsid w:val="006B6723"/>
    <w:rsid w:val="008926B4"/>
    <w:rsid w:val="008C68F3"/>
    <w:rsid w:val="008E7BDD"/>
    <w:rsid w:val="009507BA"/>
    <w:rsid w:val="0097104E"/>
    <w:rsid w:val="009B257A"/>
    <w:rsid w:val="00A170AE"/>
    <w:rsid w:val="00A754B0"/>
    <w:rsid w:val="00AB3529"/>
    <w:rsid w:val="00E76775"/>
    <w:rsid w:val="00F76D32"/>
    <w:rsid w:val="00FA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A772E"/>
  <w15:chartTrackingRefBased/>
  <w15:docId w15:val="{06A5A4F9-CDC3-4AFE-9C96-0EF58150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A754B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754B0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754B0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754B0"/>
  </w:style>
  <w:style w:type="paragraph" w:styleId="Pta">
    <w:name w:val="footer"/>
    <w:basedOn w:val="Normlny"/>
    <w:link w:val="Pt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75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2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Mládek Peter</cp:lastModifiedBy>
  <cp:revision>6</cp:revision>
  <dcterms:created xsi:type="dcterms:W3CDTF">2024-05-21T07:04:00Z</dcterms:created>
  <dcterms:modified xsi:type="dcterms:W3CDTF">2024-07-10T07:43:00Z</dcterms:modified>
</cp:coreProperties>
</file>