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D6DFA" w14:textId="198DDD3A" w:rsidR="000C79B8" w:rsidRDefault="009D7A34" w:rsidP="22DBF4EC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22DBF4EC">
        <w:rPr>
          <w:rFonts w:ascii="Arial" w:hAnsi="Arial" w:cs="Arial"/>
          <w:b/>
          <w:bCs/>
          <w:sz w:val="22"/>
          <w:szCs w:val="22"/>
          <w:u w:val="single"/>
        </w:rPr>
        <w:t>NB</w:t>
      </w:r>
      <w:r w:rsidR="1DF49E50" w:rsidRPr="22DBF4EC">
        <w:rPr>
          <w:rFonts w:ascii="Arial" w:hAnsi="Arial" w:cs="Arial"/>
          <w:b/>
          <w:bCs/>
          <w:sz w:val="22"/>
          <w:szCs w:val="22"/>
          <w:u w:val="single"/>
        </w:rPr>
        <w:t xml:space="preserve"> č.1</w:t>
      </w:r>
    </w:p>
    <w:p w14:paraId="72D7679B" w14:textId="483B2390" w:rsidR="000C79B8" w:rsidRDefault="000C79B8">
      <w:pPr>
        <w:numPr>
          <w:ilvl w:val="1"/>
          <w:numId w:val="6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šas</w:t>
      </w:r>
      <w:r w:rsidR="384261F2" w:rsidRPr="29C01F7A">
        <w:rPr>
          <w:rFonts w:ascii="Arial" w:eastAsia="Times New Roman" w:hAnsi="Arial" w:cs="Arial"/>
          <w:sz w:val="22"/>
          <w:szCs w:val="22"/>
        </w:rPr>
        <w:t>i</w:t>
      </w:r>
      <w:r w:rsidRPr="29C01F7A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CAEA37D" w14:textId="316DD7BD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odolné šas</w:t>
      </w:r>
      <w:r w:rsidR="65BF7DD1" w:rsidRPr="29C01F7A">
        <w:rPr>
          <w:rFonts w:ascii="Arial" w:eastAsia="Times New Roman" w:hAnsi="Arial" w:cs="Arial"/>
          <w:sz w:val="22"/>
          <w:szCs w:val="22"/>
        </w:rPr>
        <w:t>i</w:t>
      </w:r>
      <w:r w:rsidRPr="29C01F7A">
        <w:rPr>
          <w:rFonts w:ascii="Arial" w:eastAsia="Times New Roman" w:hAnsi="Arial" w:cs="Arial"/>
          <w:sz w:val="22"/>
          <w:szCs w:val="22"/>
        </w:rPr>
        <w:t>, testováno dle MIL-STD-810H</w:t>
      </w:r>
    </w:p>
    <w:p w14:paraId="62C2C7C0" w14:textId="0C87CF11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Arial" w:eastAsia="Times New Roman" w:hAnsi="Arial" w:cs="Arial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2x USB-A 3.2 z toho 1x s funk</w:t>
      </w:r>
      <w:r w:rsidR="11648DBB" w:rsidRPr="29C01F7A">
        <w:rPr>
          <w:rFonts w:ascii="Arial" w:eastAsia="Times New Roman" w:hAnsi="Arial" w:cs="Arial"/>
          <w:sz w:val="22"/>
          <w:szCs w:val="22"/>
        </w:rPr>
        <w:t>cí</w:t>
      </w:r>
      <w:r w:rsidRPr="29C01F7A">
        <w:rPr>
          <w:rFonts w:ascii="Arial" w:eastAsia="Times New Roman" w:hAnsi="Arial" w:cs="Arial"/>
          <w:sz w:val="22"/>
          <w:szCs w:val="22"/>
        </w:rPr>
        <w:t xml:space="preserve"> Po</w:t>
      </w:r>
      <w:r w:rsidR="5CB118BC" w:rsidRPr="29C01F7A">
        <w:rPr>
          <w:rFonts w:ascii="Arial" w:eastAsia="Times New Roman" w:hAnsi="Arial" w:cs="Arial"/>
          <w:sz w:val="22"/>
          <w:szCs w:val="22"/>
        </w:rPr>
        <w:t>w</w:t>
      </w:r>
      <w:r w:rsidRPr="29C01F7A">
        <w:rPr>
          <w:rFonts w:ascii="Arial" w:eastAsia="Times New Roman" w:hAnsi="Arial" w:cs="Arial"/>
          <w:sz w:val="22"/>
          <w:szCs w:val="22"/>
        </w:rPr>
        <w:t>erShare</w:t>
      </w:r>
    </w:p>
    <w:p w14:paraId="65760CAE" w14:textId="2B996E70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29C01F7A">
        <w:rPr>
          <w:rFonts w:ascii="Arial" w:eastAsia="Times New Roman" w:hAnsi="Arial" w:cs="Arial"/>
          <w:sz w:val="22"/>
          <w:szCs w:val="22"/>
          <w:lang w:val="en-US"/>
        </w:rPr>
        <w:t xml:space="preserve">2x USB-C Thunderbolt 4.0 </w:t>
      </w:r>
      <w:r w:rsidR="315A168B" w:rsidRPr="29C01F7A">
        <w:rPr>
          <w:rFonts w:ascii="Arial" w:eastAsia="Times New Roman" w:hAnsi="Arial" w:cs="Arial"/>
          <w:sz w:val="22"/>
          <w:szCs w:val="22"/>
          <w:lang w:val="en-US"/>
        </w:rPr>
        <w:t xml:space="preserve">s </w:t>
      </w:r>
      <w:r w:rsidRPr="29C01F7A">
        <w:rPr>
          <w:rFonts w:ascii="Arial" w:eastAsia="Times New Roman" w:hAnsi="Arial" w:cs="Arial"/>
          <w:sz w:val="22"/>
          <w:szCs w:val="22"/>
          <w:lang w:val="en-US"/>
        </w:rPr>
        <w:t>funkcí Power</w:t>
      </w:r>
      <w:r w:rsidR="7A867EB0" w:rsidRPr="29C01F7A">
        <w:rPr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  <w:lang w:val="en-US"/>
        </w:rPr>
        <w:t>Delivery a Di</w:t>
      </w:r>
      <w:r w:rsidR="5F789B56" w:rsidRPr="29C01F7A">
        <w:rPr>
          <w:rFonts w:ascii="Arial" w:eastAsia="Times New Roman" w:hAnsi="Arial" w:cs="Arial"/>
          <w:sz w:val="22"/>
          <w:szCs w:val="22"/>
          <w:lang w:val="en-US"/>
        </w:rPr>
        <w:t>s</w:t>
      </w:r>
      <w:r w:rsidRPr="29C01F7A">
        <w:rPr>
          <w:rFonts w:ascii="Arial" w:eastAsia="Times New Roman" w:hAnsi="Arial" w:cs="Arial"/>
          <w:sz w:val="22"/>
          <w:szCs w:val="22"/>
          <w:lang w:val="en-US"/>
        </w:rPr>
        <w:t>playPort Alt mode, podpora dokování</w:t>
      </w:r>
    </w:p>
    <w:p w14:paraId="7CD159AE" w14:textId="77777777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HDMI 2.0, RJ45, audio jack universal, security slot, čtečka uSD 4.0</w:t>
      </w:r>
    </w:p>
    <w:p w14:paraId="066A6CB0" w14:textId="0CD3E54D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č</w:t>
      </w:r>
      <w:r w:rsidR="6DAA1013" w:rsidRPr="29C01F7A">
        <w:rPr>
          <w:rFonts w:ascii="Arial" w:eastAsia="Times New Roman" w:hAnsi="Arial" w:cs="Arial"/>
          <w:sz w:val="22"/>
          <w:szCs w:val="22"/>
        </w:rPr>
        <w:t>t</w:t>
      </w:r>
      <w:r w:rsidRPr="29C01F7A">
        <w:rPr>
          <w:rFonts w:ascii="Arial" w:eastAsia="Times New Roman" w:hAnsi="Arial" w:cs="Arial"/>
          <w:sz w:val="22"/>
          <w:szCs w:val="22"/>
        </w:rPr>
        <w:t>ečka SmartCard, NFC</w:t>
      </w:r>
    </w:p>
    <w:p w14:paraId="3BD854CF" w14:textId="15AA7081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klávesnice česká odolná proti polit</w:t>
      </w:r>
      <w:r w:rsidR="649CF371" w:rsidRPr="29C01F7A">
        <w:rPr>
          <w:rFonts w:ascii="Arial" w:eastAsia="Times New Roman" w:hAnsi="Arial" w:cs="Arial"/>
          <w:sz w:val="22"/>
          <w:szCs w:val="22"/>
        </w:rPr>
        <w:t>í</w:t>
      </w:r>
      <w:del w:id="0" w:author="Mocková Pavla Ing." w:date="2024-08-01T10:02:00Z" w16du:dateUtc="2024-08-01T08:02:00Z">
        <w:r w:rsidRPr="29C01F7A" w:rsidDel="004E261B">
          <w:rPr>
            <w:rFonts w:ascii="Arial" w:eastAsia="Times New Roman" w:hAnsi="Arial" w:cs="Arial"/>
            <w:sz w:val="22"/>
            <w:szCs w:val="22"/>
          </w:rPr>
          <w:delText xml:space="preserve"> s numerickým blokem</w:delText>
        </w:r>
      </w:del>
    </w:p>
    <w:p w14:paraId="753A5DDE" w14:textId="77777777" w:rsidR="000C79B8" w:rsidRDefault="000C79B8" w:rsidP="29C01F7A">
      <w:pPr>
        <w:pStyle w:val="Odstavecseseznamem"/>
        <w:numPr>
          <w:ilvl w:val="2"/>
          <w:numId w:val="4"/>
        </w:numPr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touchpad s rozlišením min. 300dpi</w:t>
      </w:r>
    </w:p>
    <w:p w14:paraId="5B2FF13A" w14:textId="77777777" w:rsidR="000C79B8" w:rsidRDefault="000C79B8" w:rsidP="29C01F7A">
      <w:pPr>
        <w:pStyle w:val="Odstavecseseznamem"/>
        <w:numPr>
          <w:ilvl w:val="1"/>
          <w:numId w:val="3"/>
        </w:numPr>
        <w:tabs>
          <w:tab w:val="num" w:pos="1418"/>
        </w:tabs>
        <w:spacing w:before="100" w:after="100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 xml:space="preserve">display </w:t>
      </w:r>
    </w:p>
    <w:p w14:paraId="2AE25DB9" w14:textId="15FF3188" w:rsidR="000C79B8" w:rsidRDefault="000C79B8" w:rsidP="29C01F7A">
      <w:pPr>
        <w:numPr>
          <w:ilvl w:val="3"/>
          <w:numId w:val="7"/>
        </w:numPr>
        <w:tabs>
          <w:tab w:val="clear" w:pos="2880"/>
          <w:tab w:val="num" w:pos="1418"/>
          <w:tab w:val="num" w:pos="2127"/>
        </w:tabs>
        <w:spacing w:before="100" w:after="100"/>
        <w:ind w:left="2070" w:hanging="216"/>
        <w:textAlignment w:val="center"/>
        <w:rPr>
          <w:rFonts w:ascii="Calibri" w:eastAsia="Times New Roman" w:hAnsi="Calibri" w:cs="Calibri"/>
          <w:sz w:val="22"/>
          <w:szCs w:val="22"/>
          <w:lang w:val="de-DE"/>
        </w:rPr>
      </w:pPr>
      <w:r w:rsidRPr="29C01F7A">
        <w:rPr>
          <w:rFonts w:ascii="Arial" w:eastAsia="Times New Roman" w:hAnsi="Arial" w:cs="Arial"/>
          <w:b/>
          <w:bCs/>
          <w:sz w:val="22"/>
          <w:szCs w:val="22"/>
          <w:lang w:val="de-DE"/>
        </w:rPr>
        <w:t>14", IPS FullHD matný, svítivost min. 250ntis</w:t>
      </w:r>
    </w:p>
    <w:p w14:paraId="4E048D4B" w14:textId="0C3F4949" w:rsidR="000C79B8" w:rsidRDefault="000C79B8" w:rsidP="29C01F7A">
      <w:pPr>
        <w:numPr>
          <w:ilvl w:val="3"/>
          <w:numId w:val="7"/>
        </w:numPr>
        <w:tabs>
          <w:tab w:val="clear" w:pos="2880"/>
          <w:tab w:val="num" w:pos="1418"/>
          <w:tab w:val="num" w:pos="2127"/>
        </w:tabs>
        <w:spacing w:before="100" w:after="100"/>
        <w:ind w:left="2070" w:hanging="21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  <w:lang w:val="de-DE"/>
        </w:rPr>
        <w:t xml:space="preserve">kamera </w:t>
      </w:r>
      <w:r w:rsidRPr="29C01F7A">
        <w:rPr>
          <w:rFonts w:ascii="Arial" w:eastAsia="Times New Roman" w:hAnsi="Arial" w:cs="Arial"/>
          <w:sz w:val="22"/>
          <w:szCs w:val="22"/>
        </w:rPr>
        <w:t>FullHD + IR s integrovanou krytkou a mikrofonem s funkcí pot</w:t>
      </w:r>
      <w:r w:rsidR="6CB2678F" w:rsidRPr="29C01F7A">
        <w:rPr>
          <w:rFonts w:ascii="Arial" w:eastAsia="Times New Roman" w:hAnsi="Arial" w:cs="Arial"/>
          <w:sz w:val="22"/>
          <w:szCs w:val="22"/>
        </w:rPr>
        <w:t>l</w:t>
      </w:r>
      <w:r w:rsidRPr="29C01F7A">
        <w:rPr>
          <w:rFonts w:ascii="Arial" w:eastAsia="Times New Roman" w:hAnsi="Arial" w:cs="Arial"/>
          <w:sz w:val="22"/>
          <w:szCs w:val="22"/>
        </w:rPr>
        <w:t>ačení okolního šumu</w:t>
      </w:r>
    </w:p>
    <w:p w14:paraId="1FAD44FF" w14:textId="77777777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hmotnost max. 1.5 kg</w:t>
      </w:r>
    </w:p>
    <w:p w14:paraId="553CC0CE" w14:textId="77777777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 xml:space="preserve">CPU 10 jader výkon 16.000 bodů v testu </w:t>
      </w:r>
      <w:hyperlink r:id="rId10">
        <w:r w:rsidRPr="29C01F7A">
          <w:rPr>
            <w:rStyle w:val="Hypertextovodkaz"/>
            <w:rFonts w:ascii="Arial" w:eastAsia="Times New Roman" w:hAnsi="Arial" w:cs="Arial"/>
            <w:sz w:val="22"/>
            <w:szCs w:val="22"/>
          </w:rPr>
          <w:t>https://www.cpubenchmark.net/</w:t>
        </w:r>
      </w:hyperlink>
    </w:p>
    <w:p w14:paraId="16BD7455" w14:textId="77777777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 xml:space="preserve">Grafika integrovaná 2.600 bodů v testu </w:t>
      </w:r>
      <w:hyperlink r:id="rId11">
        <w:r w:rsidRPr="29C01F7A">
          <w:rPr>
            <w:rStyle w:val="Hypertextovodkaz"/>
            <w:rFonts w:ascii="Arial" w:eastAsia="Times New Roman" w:hAnsi="Arial" w:cs="Arial"/>
            <w:sz w:val="22"/>
            <w:szCs w:val="22"/>
          </w:rPr>
          <w:t>https://www.videocardbenchmark.net/</w:t>
        </w:r>
      </w:hyperlink>
    </w:p>
    <w:p w14:paraId="7D249E04" w14:textId="14B5FDA4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RAM 1x 16</w:t>
      </w:r>
      <w:r w:rsidR="026FB840" w:rsidRPr="29C01F7A">
        <w:rPr>
          <w:rFonts w:ascii="Arial" w:eastAsia="Times New Roman" w:hAnsi="Arial" w:cs="Arial"/>
          <w:sz w:val="22"/>
          <w:szCs w:val="22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</w:rPr>
        <w:t>GB DDR4 (jeden volný slot na rozšíření RAM)</w:t>
      </w:r>
    </w:p>
    <w:p w14:paraId="00CF080D" w14:textId="707C52FE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HDD 1x 512</w:t>
      </w:r>
      <w:r w:rsidR="026FB840" w:rsidRPr="29C01F7A">
        <w:rPr>
          <w:rFonts w:ascii="Arial" w:eastAsia="Times New Roman" w:hAnsi="Arial" w:cs="Arial"/>
          <w:sz w:val="22"/>
          <w:szCs w:val="22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</w:rPr>
        <w:t>GB NVMe SSD (jeden slot M.2 2280 volný pro rozšíření)</w:t>
      </w:r>
    </w:p>
    <w:p w14:paraId="2174934C" w14:textId="19FA9F89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 xml:space="preserve">LAN integrovaná síťová karta </w:t>
      </w:r>
      <w:r w:rsidR="435B4B72" w:rsidRPr="29C01F7A">
        <w:rPr>
          <w:rFonts w:ascii="Arial" w:eastAsia="Times New Roman" w:hAnsi="Arial" w:cs="Arial"/>
          <w:sz w:val="22"/>
          <w:szCs w:val="22"/>
        </w:rPr>
        <w:t>Gigabit Ethernet RJ45</w:t>
      </w:r>
    </w:p>
    <w:p w14:paraId="10438369" w14:textId="77777777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Wifi/BT min. Wifi 6E, Bluetooth 5.3</w:t>
      </w:r>
    </w:p>
    <w:p w14:paraId="091505FD" w14:textId="49F70A6E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Baterie min 54</w:t>
      </w:r>
      <w:r w:rsidR="5404F945" w:rsidRPr="29C01F7A">
        <w:rPr>
          <w:rFonts w:ascii="Arial" w:eastAsia="Times New Roman" w:hAnsi="Arial" w:cs="Arial"/>
          <w:sz w:val="22"/>
          <w:szCs w:val="22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</w:rPr>
        <w:t>Wh s funkcí rychlého dobíjení</w:t>
      </w:r>
    </w:p>
    <w:p w14:paraId="06936489" w14:textId="2E58AD94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Zdroj USB-C adapter min. 65</w:t>
      </w:r>
      <w:r w:rsidR="1331A47B" w:rsidRPr="29C01F7A">
        <w:rPr>
          <w:rFonts w:ascii="Arial" w:eastAsia="Times New Roman" w:hAnsi="Arial" w:cs="Arial"/>
          <w:sz w:val="22"/>
          <w:szCs w:val="22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</w:rPr>
        <w:t>W součástí dodávky</w:t>
      </w:r>
    </w:p>
    <w:p w14:paraId="5F849EA4" w14:textId="77777777" w:rsidR="000C79B8" w:rsidRDefault="000C79B8" w:rsidP="29C01F7A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40" w:hanging="306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OS Předinstalovaný OS Windows 11 Pro bez nutnosti aktivace</w:t>
      </w:r>
    </w:p>
    <w:p w14:paraId="7DC6EAFB" w14:textId="70B77991" w:rsidR="000C79B8" w:rsidRDefault="000C79B8" w:rsidP="00BA3A2D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18" w:hanging="284"/>
        <w:textAlignment w:val="center"/>
        <w:rPr>
          <w:rFonts w:ascii="Calibri" w:eastAsia="Times New Roman" w:hAnsi="Calibri" w:cs="Calibri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Záruka min. 5 let, oprava následující pracovní den technikem v</w:t>
      </w:r>
      <w:r w:rsidR="00BA3A2D" w:rsidRPr="29C01F7A">
        <w:rPr>
          <w:rFonts w:ascii="Arial" w:eastAsia="Times New Roman" w:hAnsi="Arial" w:cs="Arial"/>
          <w:sz w:val="22"/>
          <w:szCs w:val="22"/>
        </w:rPr>
        <w:t xml:space="preserve"> </w:t>
      </w:r>
      <w:r w:rsidRPr="29C01F7A">
        <w:rPr>
          <w:rFonts w:ascii="Arial" w:eastAsia="Times New Roman" w:hAnsi="Arial" w:cs="Arial"/>
          <w:sz w:val="22"/>
          <w:szCs w:val="22"/>
        </w:rPr>
        <w:t>dohodnutém místě.</w:t>
      </w:r>
    </w:p>
    <w:p w14:paraId="533188D5" w14:textId="351D7D72" w:rsidR="009D7A34" w:rsidRDefault="000C79B8" w:rsidP="00BA3A2D">
      <w:pPr>
        <w:numPr>
          <w:ilvl w:val="2"/>
          <w:numId w:val="7"/>
        </w:numPr>
        <w:tabs>
          <w:tab w:val="clear" w:pos="2160"/>
          <w:tab w:val="num" w:pos="1418"/>
        </w:tabs>
        <w:spacing w:before="100" w:after="100"/>
        <w:ind w:left="1418" w:hanging="284"/>
        <w:textAlignment w:val="center"/>
        <w:rPr>
          <w:rFonts w:ascii="Arial" w:eastAsia="Times New Roman" w:hAnsi="Arial" w:cs="Arial"/>
          <w:sz w:val="22"/>
          <w:szCs w:val="22"/>
        </w:rPr>
      </w:pPr>
      <w:r w:rsidRPr="29C01F7A">
        <w:rPr>
          <w:rFonts w:ascii="Arial" w:eastAsia="Times New Roman" w:hAnsi="Arial" w:cs="Arial"/>
          <w:sz w:val="22"/>
          <w:szCs w:val="22"/>
        </w:rPr>
        <w:t>Technická Podpora poskytovaná prostřednictvím telefonní linky musí být dostupná v pracovní dny minimálně v době od 9:00 do 16:00 hod. Podpora prostřednictvím Internetu musí umožňovat stahování ovladačů a manuálů z internetu adresně pro konkrétní zadané sériové číslo zařízení.</w:t>
      </w:r>
    </w:p>
    <w:p w14:paraId="180C90D8" w14:textId="07455F80" w:rsidR="000C79B8" w:rsidRPr="009D7A34" w:rsidRDefault="000C79B8" w:rsidP="009D7A34">
      <w:pPr>
        <w:rPr>
          <w:rFonts w:ascii="Arial" w:eastAsia="Times New Roman" w:hAnsi="Arial" w:cs="Arial"/>
          <w:sz w:val="22"/>
          <w:szCs w:val="22"/>
        </w:rPr>
      </w:pPr>
    </w:p>
    <w:sectPr w:rsidR="000C79B8" w:rsidRPr="009D7A3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06C12" w14:textId="77777777" w:rsidR="009C0D4F" w:rsidRDefault="009C0D4F" w:rsidP="00545407">
      <w:r>
        <w:separator/>
      </w:r>
    </w:p>
  </w:endnote>
  <w:endnote w:type="continuationSeparator" w:id="0">
    <w:p w14:paraId="6D9C454B" w14:textId="77777777" w:rsidR="009C0D4F" w:rsidRDefault="009C0D4F" w:rsidP="0054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B5CD5" w14:textId="77777777" w:rsidR="009C0D4F" w:rsidRDefault="009C0D4F" w:rsidP="00545407">
      <w:r>
        <w:separator/>
      </w:r>
    </w:p>
  </w:footnote>
  <w:footnote w:type="continuationSeparator" w:id="0">
    <w:p w14:paraId="4C56C7FC" w14:textId="77777777" w:rsidR="009C0D4F" w:rsidRDefault="009C0D4F" w:rsidP="00545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A0797" w14:textId="5BF908C3" w:rsidR="00545407" w:rsidRDefault="00464BE9" w:rsidP="00545407">
    <w:pPr>
      <w:pStyle w:val="Zhlav"/>
    </w:pPr>
    <w:r>
      <w:t>Upravená p</w:t>
    </w:r>
    <w:r w:rsidR="00545407">
      <w:t xml:space="preserve">říloha č. 4 </w:t>
    </w:r>
    <w:r>
      <w:t>z 1. 8. 2024</w:t>
    </w:r>
    <w:r w:rsidR="00066BDB">
      <w:t xml:space="preserve"> </w:t>
    </w:r>
    <w:r w:rsidR="00545407">
      <w:t>- Technická specifikace NB č. 1</w:t>
    </w:r>
    <w:r>
      <w:t xml:space="preserve"> </w:t>
    </w:r>
    <w:r w:rsidRPr="009D1E4C">
      <w:rPr>
        <w:color w:val="FF0000"/>
      </w:rPr>
      <w:t>(v režimu změn</w:t>
    </w:r>
    <w:r w:rsidR="009D1E4C" w:rsidRPr="009D1E4C">
      <w:rPr>
        <w:color w:val="FF0000"/>
      </w:rPr>
      <w:t>)</w:t>
    </w:r>
  </w:p>
  <w:p w14:paraId="7681BAA7" w14:textId="77777777" w:rsidR="00545407" w:rsidRDefault="005454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7C1DE"/>
    <w:multiLevelType w:val="hybridMultilevel"/>
    <w:tmpl w:val="DA50AD0E"/>
    <w:lvl w:ilvl="0" w:tplc="5DF882E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88E7C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22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1C5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C4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EB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64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404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72F2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C52B7"/>
    <w:multiLevelType w:val="hybridMultilevel"/>
    <w:tmpl w:val="A3AA588E"/>
    <w:lvl w:ilvl="0" w:tplc="CF466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01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7240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2C8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69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E2BA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00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27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3C0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92227"/>
    <w:multiLevelType w:val="hybridMultilevel"/>
    <w:tmpl w:val="DFCE9EDA"/>
    <w:lvl w:ilvl="0" w:tplc="57CA39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61F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825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77409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D1EB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D9C20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0C20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03603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E5E18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2F0768"/>
    <w:multiLevelType w:val="hybridMultilevel"/>
    <w:tmpl w:val="8F227C88"/>
    <w:lvl w:ilvl="0" w:tplc="11703F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B88C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29868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54C20D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2AE28C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43AF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5698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B85C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6D43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CBFF68"/>
    <w:multiLevelType w:val="hybridMultilevel"/>
    <w:tmpl w:val="A878A976"/>
    <w:lvl w:ilvl="0" w:tplc="96FE0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7AB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2F12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2F42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6B1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A7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2A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6C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3A4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4B"/>
    <w:multiLevelType w:val="multilevel"/>
    <w:tmpl w:val="9A06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DCA438"/>
    <w:multiLevelType w:val="hybridMultilevel"/>
    <w:tmpl w:val="8E18D96C"/>
    <w:lvl w:ilvl="0" w:tplc="B2C6EF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D8E6E4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78A8C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84302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EE822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1D453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08C51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A0AAF7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698675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0996210">
    <w:abstractNumId w:val="6"/>
  </w:num>
  <w:num w:numId="2" w16cid:durableId="1168327140">
    <w:abstractNumId w:val="0"/>
  </w:num>
  <w:num w:numId="3" w16cid:durableId="1237739918">
    <w:abstractNumId w:val="1"/>
  </w:num>
  <w:num w:numId="4" w16cid:durableId="1147015737">
    <w:abstractNumId w:val="4"/>
  </w:num>
  <w:num w:numId="5" w16cid:durableId="1541092610">
    <w:abstractNumId w:val="2"/>
  </w:num>
  <w:num w:numId="6" w16cid:durableId="121121592">
    <w:abstractNumId w:val="3"/>
  </w:num>
  <w:num w:numId="7" w16cid:durableId="2050180256">
    <w:abstractNumId w:val="3"/>
    <w:lvlOverride w:ilvl="2">
      <w:lvl w:ilvl="2" w:tplc="229868F0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114492622">
    <w:abstractNumId w:val="5"/>
  </w:num>
  <w:num w:numId="9" w16cid:durableId="367723546">
    <w:abstractNumId w:val="5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cková Pavla Ing.">
    <w15:presenceInfo w15:providerId="AD" w15:userId="S::mockp@nemlib.cz::235f50c2-e375-4482-9e0d-c0ff8610aa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9B8"/>
    <w:rsid w:val="00066BDB"/>
    <w:rsid w:val="000A00F4"/>
    <w:rsid w:val="000C79B8"/>
    <w:rsid w:val="0017F5A3"/>
    <w:rsid w:val="00324ED6"/>
    <w:rsid w:val="00464BE9"/>
    <w:rsid w:val="004E261B"/>
    <w:rsid w:val="00545407"/>
    <w:rsid w:val="00596229"/>
    <w:rsid w:val="0078312A"/>
    <w:rsid w:val="00996D2C"/>
    <w:rsid w:val="009C0D4F"/>
    <w:rsid w:val="009D1E4C"/>
    <w:rsid w:val="009D7A34"/>
    <w:rsid w:val="00A16CF4"/>
    <w:rsid w:val="00AF44E9"/>
    <w:rsid w:val="00BA3A2D"/>
    <w:rsid w:val="00C4038D"/>
    <w:rsid w:val="00CA01E3"/>
    <w:rsid w:val="00D84801"/>
    <w:rsid w:val="00F45842"/>
    <w:rsid w:val="026FB840"/>
    <w:rsid w:val="0310E1E7"/>
    <w:rsid w:val="031F6BAC"/>
    <w:rsid w:val="0324B228"/>
    <w:rsid w:val="034C1041"/>
    <w:rsid w:val="07F2587E"/>
    <w:rsid w:val="0A2EA4CA"/>
    <w:rsid w:val="0A8858D6"/>
    <w:rsid w:val="0BF0DE12"/>
    <w:rsid w:val="0E9DA48C"/>
    <w:rsid w:val="0FF6A98D"/>
    <w:rsid w:val="10076EE3"/>
    <w:rsid w:val="11648DBB"/>
    <w:rsid w:val="1331A47B"/>
    <w:rsid w:val="1577E64D"/>
    <w:rsid w:val="195CD52B"/>
    <w:rsid w:val="1A40A24C"/>
    <w:rsid w:val="1C108436"/>
    <w:rsid w:val="1DF49E50"/>
    <w:rsid w:val="1EA44CBB"/>
    <w:rsid w:val="1EC86998"/>
    <w:rsid w:val="21AC558E"/>
    <w:rsid w:val="22DBF4EC"/>
    <w:rsid w:val="243BFC5D"/>
    <w:rsid w:val="24899F4A"/>
    <w:rsid w:val="25D8AEEE"/>
    <w:rsid w:val="25F3702D"/>
    <w:rsid w:val="26BDD44D"/>
    <w:rsid w:val="2771F9E1"/>
    <w:rsid w:val="29C01F7A"/>
    <w:rsid w:val="2AFE2F6D"/>
    <w:rsid w:val="2C6197C0"/>
    <w:rsid w:val="2D2E052F"/>
    <w:rsid w:val="2DD07BCD"/>
    <w:rsid w:val="2DE8E50B"/>
    <w:rsid w:val="2E8C7BFE"/>
    <w:rsid w:val="2FDE3CEE"/>
    <w:rsid w:val="31090007"/>
    <w:rsid w:val="315A168B"/>
    <w:rsid w:val="33269648"/>
    <w:rsid w:val="35D09475"/>
    <w:rsid w:val="35E942A2"/>
    <w:rsid w:val="384261F2"/>
    <w:rsid w:val="399F1461"/>
    <w:rsid w:val="3CA99E97"/>
    <w:rsid w:val="3D39A0ED"/>
    <w:rsid w:val="413DA155"/>
    <w:rsid w:val="42118F3F"/>
    <w:rsid w:val="428AF154"/>
    <w:rsid w:val="435B4B72"/>
    <w:rsid w:val="4966BC11"/>
    <w:rsid w:val="49E9F277"/>
    <w:rsid w:val="4AC04162"/>
    <w:rsid w:val="4DD92426"/>
    <w:rsid w:val="4EE74248"/>
    <w:rsid w:val="505088DB"/>
    <w:rsid w:val="5240B8E5"/>
    <w:rsid w:val="53D1103D"/>
    <w:rsid w:val="53E0B0E9"/>
    <w:rsid w:val="5404F945"/>
    <w:rsid w:val="58F7E5F1"/>
    <w:rsid w:val="5BA5C0DD"/>
    <w:rsid w:val="5BBC7EC5"/>
    <w:rsid w:val="5C18AF40"/>
    <w:rsid w:val="5CB118BC"/>
    <w:rsid w:val="5F789B56"/>
    <w:rsid w:val="5F9F5BBA"/>
    <w:rsid w:val="630A50C5"/>
    <w:rsid w:val="649CF371"/>
    <w:rsid w:val="65BF7DD1"/>
    <w:rsid w:val="66200C57"/>
    <w:rsid w:val="66B10208"/>
    <w:rsid w:val="66ED9598"/>
    <w:rsid w:val="6AA7D271"/>
    <w:rsid w:val="6CB2678F"/>
    <w:rsid w:val="6D80AF1C"/>
    <w:rsid w:val="6DAA1013"/>
    <w:rsid w:val="6EC0E76F"/>
    <w:rsid w:val="6FDE9412"/>
    <w:rsid w:val="6FE06470"/>
    <w:rsid w:val="70D2567F"/>
    <w:rsid w:val="738868A7"/>
    <w:rsid w:val="73E99F82"/>
    <w:rsid w:val="742A44E7"/>
    <w:rsid w:val="75435804"/>
    <w:rsid w:val="75638B3D"/>
    <w:rsid w:val="760D2FDE"/>
    <w:rsid w:val="7A867EB0"/>
    <w:rsid w:val="7B3257F5"/>
    <w:rsid w:val="7B83D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AA184"/>
  <w15:chartTrackingRefBased/>
  <w15:docId w15:val="{92004F9B-DAA8-4981-95BD-577502FF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454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5407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54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5407"/>
    <w:rPr>
      <w:rFonts w:eastAsiaTheme="minorEastAsia"/>
      <w:sz w:val="24"/>
      <w:szCs w:val="24"/>
    </w:rPr>
  </w:style>
  <w:style w:type="paragraph" w:styleId="Revize">
    <w:name w:val="Revision"/>
    <w:hidden/>
    <w:uiPriority w:val="99"/>
    <w:semiHidden/>
    <w:rsid w:val="0059622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ideocardbenchmark.net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ee7494-27f1-4edc-ae60-98fb2c80d377">
      <Terms xmlns="http://schemas.microsoft.com/office/infopath/2007/PartnerControls"/>
    </lcf76f155ced4ddcb4097134ff3c332f>
    <TaxCatchAll xmlns="9623408d-37d6-4782-b13f-866d9a4453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BD893C3C1FAE4787FB80B118414F2F" ma:contentTypeVersion="12" ma:contentTypeDescription="Vytvoří nový dokument" ma:contentTypeScope="" ma:versionID="e46f1b73b2edcc758c89e39283f15e10">
  <xsd:schema xmlns:xsd="http://www.w3.org/2001/XMLSchema" xmlns:xs="http://www.w3.org/2001/XMLSchema" xmlns:p="http://schemas.microsoft.com/office/2006/metadata/properties" xmlns:ns2="41ee7494-27f1-4edc-ae60-98fb2c80d377" xmlns:ns3="9623408d-37d6-4782-b13f-866d9a4453fb" targetNamespace="http://schemas.microsoft.com/office/2006/metadata/properties" ma:root="true" ma:fieldsID="a02a4f88d6a24f73fc302fd85ce05055" ns2:_="" ns3:_="">
    <xsd:import namespace="41ee7494-27f1-4edc-ae60-98fb2c80d377"/>
    <xsd:import namespace="9623408d-37d6-4782-b13f-866d9a4453f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e7494-27f1-4edc-ae60-98fb2c80d37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14203ddd-4de1-4e83-9088-b7effa9637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408d-37d6-4782-b13f-866d9a4453f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5ecb7ae-a7b9-421b-b4fc-94e9cdb51866}" ma:internalName="TaxCatchAll" ma:showField="CatchAllData" ma:web="9623408d-37d6-4782-b13f-866d9a4453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D40B68-1831-4339-B518-F40CB544F01F}">
  <ds:schemaRefs>
    <ds:schemaRef ds:uri="http://schemas.microsoft.com/office/2006/metadata/properties"/>
    <ds:schemaRef ds:uri="http://schemas.microsoft.com/office/infopath/2007/PartnerControls"/>
    <ds:schemaRef ds:uri="41ee7494-27f1-4edc-ae60-98fb2c80d377"/>
    <ds:schemaRef ds:uri="9623408d-37d6-4782-b13f-866d9a4453fb"/>
  </ds:schemaRefs>
</ds:datastoreItem>
</file>

<file path=customXml/itemProps2.xml><?xml version="1.0" encoding="utf-8"?>
<ds:datastoreItem xmlns:ds="http://schemas.openxmlformats.org/officeDocument/2006/customXml" ds:itemID="{F0DED8D9-DFAF-4F85-A7F3-0FDB9533E7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098184-5DD3-481C-9B45-A1D591ACF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ee7494-27f1-4edc-ae60-98fb2c80d377"/>
    <ds:schemaRef ds:uri="9623408d-37d6-4782-b13f-866d9a445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Links>
    <vt:vector size="30" baseType="variant">
      <vt:variant>
        <vt:i4>2162794</vt:i4>
      </vt:variant>
      <vt:variant>
        <vt:i4>12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9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  <vt:variant>
        <vt:i4>3997742</vt:i4>
      </vt:variant>
      <vt:variant>
        <vt:i4>6</vt:i4>
      </vt:variant>
      <vt:variant>
        <vt:i4>0</vt:i4>
      </vt:variant>
      <vt:variant>
        <vt:i4>5</vt:i4>
      </vt:variant>
      <vt:variant>
        <vt:lpwstr>https://www.epeat.net/</vt:lpwstr>
      </vt:variant>
      <vt:variant>
        <vt:lpwstr/>
      </vt:variant>
      <vt:variant>
        <vt:i4>2162794</vt:i4>
      </vt:variant>
      <vt:variant>
        <vt:i4>3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  <vt:variant>
        <vt:i4>4980740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Jirsová Martina Ing.</dc:creator>
  <cp:keywords/>
  <dc:description/>
  <cp:lastModifiedBy>Mocková Pavla Ing.</cp:lastModifiedBy>
  <cp:revision>24</cp:revision>
  <dcterms:created xsi:type="dcterms:W3CDTF">2024-03-03T03:57:00Z</dcterms:created>
  <dcterms:modified xsi:type="dcterms:W3CDTF">2024-08-01T09:11:00Z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0x01010074921E4246DF9D4386D55C47890412EA</vt:lpwstr>
  </property>
  <property fmtid="{D5CDD505-2E9C-101B-9397-08002B2CF9AE}" pid="3" name="MediaServiceImageTags">
    <vt:lpwstr/>
  </property>
</Properties>
</file>