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1BCDB" w14:textId="77777777" w:rsidR="00EE7BE8" w:rsidRPr="004178E7" w:rsidRDefault="00EE7BE8" w:rsidP="00811557">
      <w:pPr>
        <w:pStyle w:val="Nadpis2"/>
        <w:spacing w:before="0" w:after="120"/>
        <w:jc w:val="center"/>
        <w:rPr>
          <w:rFonts w:ascii="Inter" w:hAnsi="Inter" w:cs="Times New Roman"/>
          <w:b/>
          <w:bCs/>
          <w:color w:val="auto"/>
          <w:sz w:val="24"/>
          <w:szCs w:val="24"/>
        </w:rPr>
      </w:pPr>
      <w:r w:rsidRPr="004178E7">
        <w:rPr>
          <w:rFonts w:ascii="Inter" w:hAnsi="Inter" w:cs="Times New Roman"/>
          <w:b/>
          <w:bCs/>
          <w:color w:val="auto"/>
          <w:sz w:val="24"/>
          <w:szCs w:val="24"/>
        </w:rPr>
        <w:t xml:space="preserve">Rámcová dohoda č. </w:t>
      </w:r>
      <w:r w:rsidRPr="004178E7">
        <w:rPr>
          <w:rFonts w:ascii="Inter" w:hAnsi="Inter" w:cs="Times New Roman"/>
          <w:b/>
          <w:bCs/>
          <w:color w:val="auto"/>
          <w:sz w:val="24"/>
          <w:szCs w:val="24"/>
          <w:highlight w:val="yellow"/>
        </w:rPr>
        <w:t>..................</w:t>
      </w:r>
    </w:p>
    <w:p w14:paraId="1682B8AF" w14:textId="3D6251D6" w:rsidR="003A0BBC" w:rsidRPr="004178E7" w:rsidRDefault="00EE7BE8" w:rsidP="003A0BBC">
      <w:pPr>
        <w:spacing w:after="0" w:line="240" w:lineRule="auto"/>
        <w:jc w:val="center"/>
        <w:rPr>
          <w:rFonts w:ascii="Inter" w:hAnsi="Inter"/>
          <w:sz w:val="21"/>
          <w:szCs w:val="21"/>
        </w:rPr>
      </w:pPr>
      <w:r w:rsidRPr="004178E7">
        <w:rPr>
          <w:rFonts w:ascii="Inter" w:hAnsi="Inter"/>
          <w:sz w:val="21"/>
          <w:szCs w:val="21"/>
        </w:rPr>
        <w:t xml:space="preserve">uzavretá v súlade s § </w:t>
      </w:r>
      <w:r w:rsidR="00E43D48" w:rsidRPr="004178E7">
        <w:rPr>
          <w:rFonts w:ascii="Inter" w:hAnsi="Inter"/>
          <w:sz w:val="21"/>
          <w:szCs w:val="21"/>
        </w:rPr>
        <w:t xml:space="preserve">83 </w:t>
      </w:r>
      <w:r w:rsidRPr="004178E7">
        <w:rPr>
          <w:rFonts w:ascii="Inter" w:hAnsi="Inter"/>
          <w:sz w:val="21"/>
          <w:szCs w:val="21"/>
        </w:rPr>
        <w:t>zákona a </w:t>
      </w:r>
      <w:r w:rsidR="00252E74" w:rsidRPr="004178E7" w:rsidDel="00252E74">
        <w:rPr>
          <w:rFonts w:ascii="Inter" w:hAnsi="Inter"/>
          <w:sz w:val="21"/>
          <w:szCs w:val="21"/>
        </w:rPr>
        <w:t xml:space="preserve"> </w:t>
      </w:r>
      <w:r w:rsidRPr="004178E7">
        <w:rPr>
          <w:rFonts w:ascii="Inter" w:hAnsi="Inter"/>
          <w:sz w:val="21"/>
          <w:szCs w:val="21"/>
        </w:rPr>
        <w:t xml:space="preserve">č. 343/2015 Z. z. o verejnom obstarávaní a o zmene a doplnení niektorých zákonov </w:t>
      </w:r>
      <w:r w:rsidR="00252E74" w:rsidRPr="004178E7">
        <w:rPr>
          <w:rFonts w:ascii="Inter" w:hAnsi="Inter"/>
          <w:sz w:val="21"/>
          <w:szCs w:val="21"/>
        </w:rPr>
        <w:t>a</w:t>
      </w:r>
      <w:r w:rsidRPr="004178E7">
        <w:rPr>
          <w:rFonts w:ascii="Inter" w:hAnsi="Inter"/>
          <w:sz w:val="21"/>
          <w:szCs w:val="21"/>
        </w:rPr>
        <w:t xml:space="preserve"> </w:t>
      </w:r>
      <w:r w:rsidR="00317766" w:rsidRPr="004178E7">
        <w:rPr>
          <w:rFonts w:ascii="Inter" w:hAnsi="Inter"/>
          <w:sz w:val="21"/>
          <w:szCs w:val="21"/>
        </w:rPr>
        <w:t>v</w:t>
      </w:r>
      <w:r w:rsidR="009910D1">
        <w:rPr>
          <w:rFonts w:ascii="Inter" w:hAnsi="Inter"/>
          <w:sz w:val="21"/>
          <w:szCs w:val="21"/>
        </w:rPr>
        <w:t> </w:t>
      </w:r>
      <w:r w:rsidR="00317766" w:rsidRPr="004178E7">
        <w:rPr>
          <w:rFonts w:ascii="Inter" w:hAnsi="Inter"/>
          <w:sz w:val="21"/>
          <w:szCs w:val="21"/>
        </w:rPr>
        <w:t>súlade</w:t>
      </w:r>
      <w:r w:rsidR="009910D1">
        <w:rPr>
          <w:rFonts w:ascii="Inter" w:hAnsi="Inter"/>
          <w:sz w:val="21"/>
          <w:szCs w:val="21"/>
        </w:rPr>
        <w:t xml:space="preserve"> s</w:t>
      </w:r>
      <w:r w:rsidR="00317766" w:rsidRPr="004178E7">
        <w:rPr>
          <w:rFonts w:ascii="Inter" w:hAnsi="Inter"/>
          <w:sz w:val="21"/>
          <w:szCs w:val="21"/>
        </w:rPr>
        <w:t xml:space="preserve"> </w:t>
      </w:r>
      <w:r w:rsidRPr="004178E7">
        <w:rPr>
          <w:rFonts w:ascii="Inter" w:hAnsi="Inter"/>
          <w:sz w:val="21"/>
          <w:szCs w:val="21"/>
        </w:rPr>
        <w:t xml:space="preserve">§ 269 </w:t>
      </w:r>
      <w:r w:rsidR="002D4083" w:rsidRPr="004178E7">
        <w:rPr>
          <w:rFonts w:ascii="Inter" w:hAnsi="Inter"/>
          <w:sz w:val="21"/>
          <w:szCs w:val="21"/>
        </w:rPr>
        <w:t xml:space="preserve">ods. 2 </w:t>
      </w:r>
      <w:r w:rsidRPr="004178E7">
        <w:rPr>
          <w:rFonts w:ascii="Inter" w:hAnsi="Inter"/>
          <w:sz w:val="21"/>
          <w:szCs w:val="21"/>
        </w:rPr>
        <w:t>zákona č. 513/1991 Zb. Obchodný zákonník</w:t>
      </w:r>
      <w:r w:rsidR="00E43D48" w:rsidRPr="004178E7">
        <w:rPr>
          <w:rFonts w:ascii="Inter" w:hAnsi="Inter"/>
          <w:sz w:val="21"/>
          <w:szCs w:val="21"/>
        </w:rPr>
        <w:t xml:space="preserve"> v znení neskorších </w:t>
      </w:r>
      <w:r w:rsidR="008A4EF1" w:rsidRPr="00E85F12">
        <w:rPr>
          <w:rFonts w:ascii="Inter" w:hAnsi="Inter"/>
          <w:sz w:val="21"/>
          <w:szCs w:val="21"/>
        </w:rPr>
        <w:t>predpisov (</w:t>
      </w:r>
      <w:r w:rsidR="008A4EF1" w:rsidRPr="002C7755">
        <w:rPr>
          <w:rFonts w:ascii="Inter" w:hAnsi="Inter"/>
          <w:sz w:val="21"/>
          <w:szCs w:val="21"/>
        </w:rPr>
        <w:t>ďalej len ako „</w:t>
      </w:r>
      <w:r w:rsidR="008A4EF1" w:rsidRPr="002C7755">
        <w:rPr>
          <w:rFonts w:ascii="Inter" w:hAnsi="Inter"/>
          <w:b/>
          <w:bCs/>
          <w:sz w:val="21"/>
          <w:szCs w:val="21"/>
        </w:rPr>
        <w:t>OBZ</w:t>
      </w:r>
      <w:r w:rsidR="008A4EF1" w:rsidRPr="002C7755">
        <w:rPr>
          <w:rFonts w:ascii="Inter" w:hAnsi="Inter"/>
          <w:sz w:val="21"/>
          <w:szCs w:val="21"/>
        </w:rPr>
        <w:t xml:space="preserve">“) </w:t>
      </w:r>
      <w:r w:rsidR="003A0BBC" w:rsidRPr="004178E7">
        <w:rPr>
          <w:rFonts w:ascii="Inter" w:hAnsi="Inter"/>
          <w:sz w:val="21"/>
          <w:szCs w:val="21"/>
        </w:rPr>
        <w:t>a v súlade s platným právnym poriadkom Slovenskej republiky (ďalej len ako „</w:t>
      </w:r>
      <w:r w:rsidR="003A0BBC" w:rsidRPr="004178E7">
        <w:rPr>
          <w:rFonts w:ascii="Inter" w:hAnsi="Inter"/>
          <w:b/>
          <w:bCs/>
          <w:sz w:val="21"/>
          <w:szCs w:val="21"/>
        </w:rPr>
        <w:t>Dohoda</w:t>
      </w:r>
      <w:r w:rsidR="003A0BBC" w:rsidRPr="004178E7">
        <w:rPr>
          <w:rFonts w:ascii="Inter" w:hAnsi="Inter"/>
          <w:sz w:val="21"/>
          <w:szCs w:val="21"/>
        </w:rPr>
        <w:t>“ v príslušnom gramatickom tvare)</w:t>
      </w:r>
    </w:p>
    <w:p w14:paraId="48990963" w14:textId="77777777" w:rsidR="003A0BBC" w:rsidRPr="004178E7" w:rsidRDefault="003A0BBC" w:rsidP="003A0BBC">
      <w:pPr>
        <w:spacing w:after="120" w:line="240" w:lineRule="auto"/>
        <w:rPr>
          <w:rFonts w:ascii="Inter" w:hAnsi="Inter"/>
          <w:sz w:val="21"/>
          <w:szCs w:val="21"/>
        </w:rPr>
      </w:pPr>
    </w:p>
    <w:p w14:paraId="7028E7FE"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uzatvorená medzi zmluvnými stranami</w:t>
      </w:r>
    </w:p>
    <w:p w14:paraId="6C58E25F"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 </w:t>
      </w:r>
    </w:p>
    <w:p w14:paraId="28F15451" w14:textId="7FEA5BE0" w:rsidR="00D257C1" w:rsidRPr="004178E7" w:rsidRDefault="00D257C1" w:rsidP="00D257C1">
      <w:pPr>
        <w:tabs>
          <w:tab w:val="left" w:pos="720"/>
        </w:tabs>
        <w:suppressAutoHyphens/>
        <w:spacing w:after="0" w:line="240" w:lineRule="auto"/>
        <w:rPr>
          <w:rFonts w:ascii="Inter" w:hAnsi="Inter" w:cs="Arial"/>
          <w:color w:val="000000" w:themeColor="text1"/>
          <w:sz w:val="21"/>
          <w:szCs w:val="21"/>
        </w:rPr>
      </w:pPr>
      <w:r w:rsidRPr="004178E7">
        <w:rPr>
          <w:rFonts w:ascii="Inter" w:hAnsi="Inter" w:cs="Arial"/>
          <w:b/>
          <w:color w:val="000000" w:themeColor="text1"/>
          <w:sz w:val="21"/>
          <w:szCs w:val="21"/>
        </w:rPr>
        <w:t>Objednávateľ</w:t>
      </w:r>
      <w:r w:rsidRPr="004178E7">
        <w:rPr>
          <w:rFonts w:ascii="Inter" w:hAnsi="Inter" w:cs="Arial"/>
          <w:color w:val="000000" w:themeColor="text1"/>
          <w:sz w:val="21"/>
          <w:szCs w:val="21"/>
        </w:rPr>
        <w:t>:</w:t>
      </w:r>
      <w:r w:rsidRPr="004178E7">
        <w:rPr>
          <w:rFonts w:ascii="Inter" w:hAnsi="Inter" w:cs="Arial"/>
          <w:color w:val="000000" w:themeColor="text1"/>
          <w:sz w:val="21"/>
          <w:szCs w:val="21"/>
        </w:rPr>
        <w:tab/>
      </w:r>
      <w:r w:rsidRPr="004178E7">
        <w:rPr>
          <w:rFonts w:ascii="Inter" w:hAnsi="Inter" w:cs="Arial"/>
          <w:b/>
          <w:color w:val="000000" w:themeColor="text1"/>
          <w:sz w:val="21"/>
          <w:szCs w:val="21"/>
        </w:rPr>
        <w:t>Hlavné mesto Slovenskej republiky Bratislava</w:t>
      </w:r>
    </w:p>
    <w:p w14:paraId="4D3C805D"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sídlo: </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 xml:space="preserve">Primaciálne námestie 1, 814 99 Bratislava </w:t>
      </w:r>
    </w:p>
    <w:p w14:paraId="251560EE"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IČO: </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00 603 481</w:t>
      </w:r>
    </w:p>
    <w:p w14:paraId="40344894"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DIČ:</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2020372596</w:t>
      </w:r>
    </w:p>
    <w:p w14:paraId="30D11F7F" w14:textId="5CD3981C"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IČ DPH:</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t>SK 2020372596</w:t>
      </w:r>
    </w:p>
    <w:p w14:paraId="61B21AC9"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bankové spojenie: </w:t>
      </w:r>
      <w:r w:rsidRPr="004178E7">
        <w:rPr>
          <w:rFonts w:ascii="Inter" w:hAnsi="Inter" w:cs="Arial"/>
          <w:color w:val="000000" w:themeColor="text1"/>
          <w:sz w:val="21"/>
          <w:szCs w:val="21"/>
        </w:rPr>
        <w:tab/>
        <w:t>Československá obchodná banka, a. s.</w:t>
      </w:r>
    </w:p>
    <w:p w14:paraId="08BA6E16" w14:textId="3C7F4E34"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číslo účtu (IBAN): </w:t>
      </w:r>
      <w:r w:rsidRPr="004178E7">
        <w:rPr>
          <w:rFonts w:ascii="Inter" w:hAnsi="Inter" w:cs="Arial"/>
          <w:color w:val="000000" w:themeColor="text1"/>
          <w:sz w:val="21"/>
          <w:szCs w:val="21"/>
        </w:rPr>
        <w:tab/>
        <w:t xml:space="preserve">SK23 7500 0000 0000 2582 7143 </w:t>
      </w:r>
    </w:p>
    <w:p w14:paraId="731DE608"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štatutárny zástupca: </w:t>
      </w:r>
      <w:r w:rsidRPr="004178E7">
        <w:rPr>
          <w:rFonts w:ascii="Inter" w:hAnsi="Inter" w:cs="Arial"/>
          <w:color w:val="000000" w:themeColor="text1"/>
          <w:sz w:val="21"/>
          <w:szCs w:val="21"/>
        </w:rPr>
        <w:tab/>
      </w:r>
      <w:bookmarkStart w:id="0" w:name="_Hlk169773847"/>
      <w:r w:rsidRPr="004178E7">
        <w:rPr>
          <w:rFonts w:ascii="Inter" w:hAnsi="Inter" w:cs="Arial"/>
          <w:color w:val="000000" w:themeColor="text1"/>
          <w:sz w:val="21"/>
          <w:szCs w:val="21"/>
        </w:rPr>
        <w:t>Ing. arch. Matúš Vallo, primátor</w:t>
      </w:r>
      <w:bookmarkEnd w:id="0"/>
    </w:p>
    <w:p w14:paraId="48083D2D" w14:textId="77777777" w:rsidR="00D257C1" w:rsidRPr="004178E7" w:rsidRDefault="00D257C1" w:rsidP="00D257C1">
      <w:pPr>
        <w:spacing w:before="120" w:after="0" w:line="240" w:lineRule="auto"/>
        <w:ind w:right="28"/>
        <w:rPr>
          <w:rFonts w:ascii="Inter" w:hAnsi="Inter" w:cs="Arial"/>
          <w:color w:val="000000" w:themeColor="text1"/>
          <w:sz w:val="21"/>
          <w:szCs w:val="21"/>
        </w:rPr>
      </w:pPr>
      <w:r w:rsidRPr="004178E7">
        <w:rPr>
          <w:rFonts w:ascii="Inter" w:hAnsi="Inter" w:cs="Arial"/>
          <w:color w:val="000000" w:themeColor="text1"/>
          <w:sz w:val="21"/>
          <w:szCs w:val="21"/>
        </w:rPr>
        <w:t>(ďalej len ako „</w:t>
      </w:r>
      <w:r w:rsidRPr="004178E7">
        <w:rPr>
          <w:rFonts w:ascii="Inter" w:hAnsi="Inter" w:cs="Arial"/>
          <w:b/>
          <w:color w:val="000000" w:themeColor="text1"/>
          <w:sz w:val="21"/>
          <w:szCs w:val="21"/>
        </w:rPr>
        <w:t>Objednávateľ</w:t>
      </w:r>
      <w:r w:rsidRPr="004178E7">
        <w:rPr>
          <w:rFonts w:ascii="Inter" w:hAnsi="Inter" w:cs="Arial"/>
          <w:color w:val="000000" w:themeColor="text1"/>
          <w:sz w:val="21"/>
          <w:szCs w:val="21"/>
        </w:rPr>
        <w:t xml:space="preserve">“ v príslušnom gramatickom tvare) </w:t>
      </w:r>
    </w:p>
    <w:p w14:paraId="7F1FAFA6" w14:textId="77777777" w:rsidR="00D257C1" w:rsidRPr="004178E7" w:rsidRDefault="00D257C1" w:rsidP="00D257C1">
      <w:pPr>
        <w:suppressAutoHyphens/>
        <w:overflowPunct w:val="0"/>
        <w:autoSpaceDE w:val="0"/>
        <w:autoSpaceDN w:val="0"/>
        <w:adjustRightInd w:val="0"/>
        <w:spacing w:after="0" w:line="240" w:lineRule="auto"/>
        <w:ind w:hanging="142"/>
        <w:textAlignment w:val="baseline"/>
        <w:rPr>
          <w:rFonts w:ascii="Inter" w:eastAsiaTheme="minorHAnsi" w:hAnsi="Inter" w:cs="Arial"/>
          <w:color w:val="000000" w:themeColor="text1"/>
          <w:sz w:val="21"/>
          <w:szCs w:val="21"/>
        </w:rPr>
      </w:pPr>
    </w:p>
    <w:p w14:paraId="7DA27E5E"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hAnsi="Inter" w:cs="Arial"/>
          <w:color w:val="000000" w:themeColor="text1"/>
          <w:sz w:val="21"/>
          <w:szCs w:val="21"/>
          <w:lang w:eastAsia="ar-SA"/>
        </w:rPr>
        <w:t>a</w:t>
      </w:r>
    </w:p>
    <w:p w14:paraId="5DD6E125" w14:textId="77777777" w:rsidR="00D257C1" w:rsidRPr="004178E7" w:rsidRDefault="00D257C1" w:rsidP="00D257C1">
      <w:pPr>
        <w:suppressAutoHyphens/>
        <w:overflowPunct w:val="0"/>
        <w:autoSpaceDE w:val="0"/>
        <w:autoSpaceDN w:val="0"/>
        <w:adjustRightInd w:val="0"/>
        <w:spacing w:after="0" w:line="240" w:lineRule="auto"/>
        <w:ind w:firstLine="709"/>
        <w:textAlignment w:val="baseline"/>
        <w:rPr>
          <w:rFonts w:ascii="Inter" w:hAnsi="Inter" w:cs="Arial"/>
          <w:color w:val="000000" w:themeColor="text1"/>
          <w:sz w:val="21"/>
          <w:szCs w:val="21"/>
          <w:lang w:eastAsia="ar-SA"/>
        </w:rPr>
      </w:pPr>
    </w:p>
    <w:p w14:paraId="1788322B" w14:textId="37B73413"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b/>
          <w:color w:val="000000" w:themeColor="text1"/>
          <w:sz w:val="21"/>
          <w:szCs w:val="21"/>
        </w:rPr>
      </w:pPr>
      <w:r w:rsidRPr="004178E7">
        <w:rPr>
          <w:rFonts w:ascii="Inter" w:eastAsiaTheme="minorHAnsi" w:hAnsi="Inter" w:cs="Arial"/>
          <w:b/>
          <w:color w:val="000000" w:themeColor="text1"/>
          <w:sz w:val="21"/>
          <w:szCs w:val="21"/>
        </w:rPr>
        <w:t>Dodávateľ:</w:t>
      </w:r>
      <w:r w:rsidRPr="004178E7">
        <w:rPr>
          <w:rFonts w:ascii="Inter" w:eastAsiaTheme="minorHAnsi" w:hAnsi="Inter" w:cs="Arial"/>
          <w:b/>
          <w:color w:val="000000" w:themeColor="text1"/>
          <w:sz w:val="21"/>
          <w:szCs w:val="21"/>
        </w:rPr>
        <w:tab/>
      </w:r>
      <w:r w:rsidRPr="004178E7">
        <w:rPr>
          <w:rFonts w:ascii="Inter" w:eastAsiaTheme="minorHAnsi" w:hAnsi="Inter" w:cs="Arial"/>
          <w:b/>
          <w:color w:val="000000" w:themeColor="text1"/>
          <w:sz w:val="21"/>
          <w:szCs w:val="21"/>
        </w:rPr>
        <w:tab/>
      </w:r>
      <w:r w:rsidRPr="004178E7">
        <w:rPr>
          <w:rFonts w:ascii="Inter" w:eastAsiaTheme="minorHAnsi" w:hAnsi="Inter" w:cs="Arial"/>
          <w:b/>
          <w:color w:val="000000" w:themeColor="text1"/>
          <w:sz w:val="21"/>
          <w:szCs w:val="21"/>
          <w:highlight w:val="yellow"/>
        </w:rPr>
        <w:t>.................................................</w:t>
      </w:r>
      <w:r w:rsidRPr="004178E7">
        <w:rPr>
          <w:rFonts w:ascii="Inter" w:eastAsiaTheme="minorHAnsi" w:hAnsi="Inter" w:cs="Arial"/>
          <w:b/>
          <w:color w:val="000000" w:themeColor="text1"/>
          <w:sz w:val="21"/>
          <w:szCs w:val="21"/>
        </w:rPr>
        <w:t xml:space="preserve"> </w:t>
      </w:r>
    </w:p>
    <w:p w14:paraId="5EF95A69"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sídlo: </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1F0E503A"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zápis: </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032891FF"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bCs/>
          <w:color w:val="000000" w:themeColor="text1"/>
          <w:sz w:val="21"/>
          <w:szCs w:val="21"/>
        </w:rPr>
      </w:pPr>
      <w:r w:rsidRPr="004178E7">
        <w:rPr>
          <w:rFonts w:ascii="Inter" w:eastAsiaTheme="minorHAnsi" w:hAnsi="Inter" w:cs="Arial"/>
          <w:color w:val="000000" w:themeColor="text1"/>
          <w:sz w:val="21"/>
          <w:szCs w:val="21"/>
        </w:rPr>
        <w:t>IČO:</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46759DB5" w14:textId="36C414F3"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IČ DPH:</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92FF9D5"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DIČ:</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30901907" w14:textId="1B6481C0"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bankové spojenie:</w:t>
      </w:r>
      <w:r w:rsidR="00950D87"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31CE14F" w14:textId="79D2638F"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číslo účtu (IBAN):</w:t>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5FC5D48"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zastúpený:</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5D9354DE" w14:textId="5396A3A7" w:rsidR="00D257C1" w:rsidRPr="004178E7" w:rsidRDefault="00D257C1" w:rsidP="00D257C1">
      <w:pPr>
        <w:suppressAutoHyphens/>
        <w:overflowPunct w:val="0"/>
        <w:autoSpaceDE w:val="0"/>
        <w:autoSpaceDN w:val="0"/>
        <w:adjustRightInd w:val="0"/>
        <w:spacing w:before="120" w:after="0" w:line="240" w:lineRule="auto"/>
        <w:ind w:right="28"/>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(ďalej len ako „</w:t>
      </w:r>
      <w:r w:rsidRPr="004178E7">
        <w:rPr>
          <w:rFonts w:ascii="Inter" w:eastAsiaTheme="minorHAnsi" w:hAnsi="Inter" w:cs="Arial"/>
          <w:b/>
          <w:color w:val="000000" w:themeColor="text1"/>
          <w:sz w:val="21"/>
          <w:szCs w:val="21"/>
        </w:rPr>
        <w:t>Dodávateľ</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w:t>
      </w:r>
    </w:p>
    <w:p w14:paraId="782BADF3"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p>
    <w:p w14:paraId="3EBD334C" w14:textId="032FB819"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(Objednávateľ a </w:t>
      </w:r>
      <w:r w:rsidRPr="004178E7">
        <w:rPr>
          <w:rFonts w:ascii="Inter" w:eastAsiaTheme="minorHAnsi" w:hAnsi="Inter" w:cs="Arial"/>
          <w:bCs/>
          <w:color w:val="000000" w:themeColor="text1"/>
          <w:sz w:val="21"/>
          <w:szCs w:val="21"/>
        </w:rPr>
        <w:t>Dodávateľ</w:t>
      </w:r>
      <w:r w:rsidRPr="004178E7">
        <w:rPr>
          <w:rFonts w:ascii="Inter" w:eastAsiaTheme="minorHAnsi" w:hAnsi="Inter" w:cs="Arial"/>
          <w:color w:val="000000" w:themeColor="text1"/>
          <w:sz w:val="21"/>
          <w:szCs w:val="21"/>
        </w:rPr>
        <w:t xml:space="preserve"> jednotlivo len ako „</w:t>
      </w:r>
      <w:r w:rsidRPr="004178E7">
        <w:rPr>
          <w:rFonts w:ascii="Inter" w:eastAsiaTheme="minorHAnsi" w:hAnsi="Inter" w:cs="Arial"/>
          <w:b/>
          <w:bCs/>
          <w:color w:val="000000" w:themeColor="text1"/>
          <w:sz w:val="21"/>
          <w:szCs w:val="21"/>
        </w:rPr>
        <w:t>Zmluvná strana</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 xml:space="preserve"> a spolu ďalej aj ako „</w:t>
      </w:r>
      <w:r w:rsidRPr="004178E7">
        <w:rPr>
          <w:rFonts w:ascii="Inter" w:eastAsiaTheme="minorHAnsi" w:hAnsi="Inter" w:cs="Arial"/>
          <w:b/>
          <w:color w:val="000000" w:themeColor="text1"/>
          <w:sz w:val="21"/>
          <w:szCs w:val="21"/>
        </w:rPr>
        <w:t>Zmluvné strany</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w:t>
      </w:r>
    </w:p>
    <w:p w14:paraId="7B65B35D"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p>
    <w:p w14:paraId="079EDEF0"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za nasledovných Zmluvnými stranami dohodnutých podmienok:</w:t>
      </w:r>
    </w:p>
    <w:p w14:paraId="20884223" w14:textId="77777777" w:rsidR="003445A5" w:rsidRPr="004178E7" w:rsidRDefault="003445A5" w:rsidP="00811557">
      <w:pPr>
        <w:pStyle w:val="Bezriadkovania"/>
        <w:spacing w:after="120"/>
        <w:jc w:val="both"/>
        <w:rPr>
          <w:rFonts w:ascii="Inter" w:hAnsi="Inter" w:cs="Times New Roman"/>
          <w:sz w:val="21"/>
          <w:szCs w:val="21"/>
          <w:lang w:val="sk-SK"/>
        </w:rPr>
      </w:pPr>
    </w:p>
    <w:p w14:paraId="7BCE2A0B" w14:textId="77777777" w:rsidR="00EE7BE8" w:rsidRPr="004178E7" w:rsidRDefault="00EE7BE8" w:rsidP="00811557">
      <w:pPr>
        <w:pStyle w:val="Nadpis2"/>
        <w:spacing w:before="0" w:after="120"/>
        <w:jc w:val="center"/>
        <w:rPr>
          <w:rFonts w:ascii="Inter" w:hAnsi="Inter" w:cs="Times New Roman"/>
          <w:b/>
          <w:bCs/>
          <w:color w:val="auto"/>
          <w:sz w:val="21"/>
          <w:szCs w:val="21"/>
        </w:rPr>
      </w:pPr>
      <w:r w:rsidRPr="004178E7">
        <w:rPr>
          <w:rFonts w:ascii="Inter" w:hAnsi="Inter" w:cs="Times New Roman"/>
          <w:b/>
          <w:bCs/>
          <w:color w:val="auto"/>
          <w:sz w:val="21"/>
          <w:szCs w:val="21"/>
        </w:rPr>
        <w:t>Preambula</w:t>
      </w:r>
    </w:p>
    <w:p w14:paraId="796462EC" w14:textId="25D3C9BC" w:rsidR="007F4A6E" w:rsidRPr="002C7755" w:rsidRDefault="007F4A6E" w:rsidP="00CA0DCE">
      <w:pPr>
        <w:numPr>
          <w:ilvl w:val="0"/>
          <w:numId w:val="25"/>
        </w:numPr>
        <w:suppressAutoHyphens/>
        <w:autoSpaceDE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Táto Dohoda sa uzatvára ako výsledok </w:t>
      </w:r>
      <w:bookmarkStart w:id="1" w:name="_Hlk31364419"/>
      <w:r w:rsidRPr="004178E7">
        <w:rPr>
          <w:rFonts w:ascii="Inter" w:hAnsi="Inter" w:cs="Arial"/>
          <w:color w:val="000000" w:themeColor="text1"/>
          <w:sz w:val="21"/>
          <w:szCs w:val="21"/>
        </w:rPr>
        <w:t xml:space="preserve">použitia postupu </w:t>
      </w:r>
      <w:bookmarkEnd w:id="1"/>
      <w:r w:rsidRPr="004178E7">
        <w:rPr>
          <w:rFonts w:ascii="Inter" w:hAnsi="Inter" w:cs="Arial"/>
          <w:color w:val="000000" w:themeColor="text1"/>
          <w:sz w:val="21"/>
          <w:szCs w:val="21"/>
        </w:rPr>
        <w:t xml:space="preserve">zadávania </w:t>
      </w:r>
      <w:r w:rsidRPr="004178E7">
        <w:rPr>
          <w:rFonts w:ascii="Inter" w:hAnsi="Inter" w:cs="Arial"/>
          <w:color w:val="000000" w:themeColor="text1"/>
          <w:sz w:val="21"/>
          <w:szCs w:val="21"/>
          <w:highlight w:val="yellow"/>
        </w:rPr>
        <w:t>nadlimitnej zákazky podľa § </w:t>
      </w:r>
      <w:hyperlink r:id="rId11" w:tgtFrame="_blank" w:history="1">
        <w:r w:rsidRPr="004178E7">
          <w:rPr>
            <w:rFonts w:ascii="Inter" w:hAnsi="Inter" w:cs="Arial"/>
            <w:color w:val="000000" w:themeColor="text1"/>
            <w:sz w:val="21"/>
            <w:szCs w:val="21"/>
            <w:highlight w:val="yellow"/>
          </w:rPr>
          <w:t>66 zákona</w:t>
        </w:r>
      </w:hyperlink>
      <w:r w:rsidRPr="004178E7">
        <w:rPr>
          <w:rFonts w:ascii="Inter" w:hAnsi="Inter" w:cs="Arial"/>
          <w:color w:val="000000" w:themeColor="text1"/>
          <w:sz w:val="21"/>
          <w:szCs w:val="21"/>
          <w:highlight w:val="yellow"/>
        </w:rPr>
        <w:t xml:space="preserve"> 343/2015</w:t>
      </w:r>
      <w:r w:rsidRPr="004178E7">
        <w:rPr>
          <w:rFonts w:ascii="Inter" w:hAnsi="Inter" w:cs="Arial"/>
          <w:color w:val="000000" w:themeColor="text1"/>
          <w:sz w:val="21"/>
          <w:szCs w:val="21"/>
        </w:rPr>
        <w:t xml:space="preserve"> Z. z. o verejnom obstarávaní a o zmene a doplnení niektorých zákonov v znení neskorších predpisov (ďalej len „</w:t>
      </w:r>
      <w:r w:rsidRPr="004178E7">
        <w:rPr>
          <w:rFonts w:ascii="Inter" w:hAnsi="Inter" w:cs="Arial"/>
          <w:b/>
          <w:color w:val="000000" w:themeColor="text1"/>
          <w:sz w:val="21"/>
          <w:szCs w:val="21"/>
        </w:rPr>
        <w:t>ZVO</w:t>
      </w:r>
      <w:r w:rsidRPr="004178E7">
        <w:rPr>
          <w:rFonts w:ascii="Inter" w:hAnsi="Inter" w:cs="Arial"/>
          <w:color w:val="000000" w:themeColor="text1"/>
          <w:sz w:val="21"/>
          <w:szCs w:val="21"/>
        </w:rPr>
        <w:t xml:space="preserve">“) na predmet zákazky </w:t>
      </w:r>
      <w:r w:rsidRPr="004178E7">
        <w:rPr>
          <w:rFonts w:ascii="Inter" w:hAnsi="Inter" w:cs="Arial"/>
          <w:b/>
          <w:color w:val="000000" w:themeColor="text1"/>
          <w:sz w:val="21"/>
          <w:szCs w:val="21"/>
        </w:rPr>
        <w:t>„</w:t>
      </w:r>
      <w:r w:rsidR="00B218F7" w:rsidRPr="004178E7">
        <w:rPr>
          <w:rFonts w:ascii="Inter" w:hAnsi="Inter" w:cs="Arial"/>
          <w:b/>
          <w:color w:val="000000" w:themeColor="text1"/>
          <w:sz w:val="21"/>
          <w:szCs w:val="21"/>
        </w:rPr>
        <w:t>Pravidelná údržba a opravy mostov a iných inžinierskych objektov</w:t>
      </w:r>
      <w:r w:rsidRPr="004178E7">
        <w:rPr>
          <w:rFonts w:ascii="Inter" w:hAnsi="Inter" w:cs="Arial"/>
          <w:b/>
          <w:color w:val="000000" w:themeColor="text1"/>
          <w:sz w:val="21"/>
          <w:szCs w:val="21"/>
        </w:rPr>
        <w:t>“</w:t>
      </w:r>
      <w:r w:rsidRPr="004178E7">
        <w:rPr>
          <w:rFonts w:ascii="Inter" w:hAnsi="Inter" w:cs="Arial"/>
          <w:color w:val="000000" w:themeColor="text1"/>
          <w:sz w:val="21"/>
          <w:szCs w:val="21"/>
        </w:rPr>
        <w:t>.</w:t>
      </w:r>
    </w:p>
    <w:p w14:paraId="170FAC0F" w14:textId="6B815D7A" w:rsidR="00042B19" w:rsidRPr="002C7755" w:rsidRDefault="00042B19" w:rsidP="00042B19">
      <w:pPr>
        <w:pStyle w:val="Odsekzoznamu"/>
        <w:widowControl w:val="0"/>
        <w:numPr>
          <w:ilvl w:val="0"/>
          <w:numId w:val="25"/>
        </w:numPr>
        <w:autoSpaceDE w:val="0"/>
        <w:autoSpaceDN w:val="0"/>
        <w:spacing w:after="0" w:line="240" w:lineRule="auto"/>
        <w:ind w:left="567" w:hanging="567"/>
        <w:contextualSpacing w:val="0"/>
        <w:jc w:val="both"/>
        <w:rPr>
          <w:rFonts w:ascii="Inter" w:hAnsi="Inter"/>
          <w:sz w:val="21"/>
          <w:szCs w:val="21"/>
        </w:rPr>
      </w:pPr>
      <w:r w:rsidRPr="002C7755">
        <w:rPr>
          <w:rFonts w:ascii="Inter" w:hAnsi="Inter"/>
          <w:sz w:val="21"/>
          <w:szCs w:val="21"/>
        </w:rPr>
        <w:t>Objednávateľ uzatvára túto Dohodu s Dodávateľom v súlade s výsledkom vyhodnotenia ponúk, na základe ktorého ponuka predložená Dodávateľom bola vyhodnotená ako úspešná.</w:t>
      </w:r>
    </w:p>
    <w:p w14:paraId="3AC2800F" w14:textId="0E8E885A" w:rsidR="00042B19" w:rsidRPr="004178E7" w:rsidRDefault="00042B19" w:rsidP="004178E7">
      <w:pPr>
        <w:widowControl w:val="0"/>
        <w:numPr>
          <w:ilvl w:val="0"/>
          <w:numId w:val="25"/>
        </w:numPr>
        <w:suppressAutoHyphens/>
        <w:autoSpaceDE w:val="0"/>
        <w:autoSpaceDN w:val="0"/>
        <w:spacing w:after="0" w:line="240" w:lineRule="auto"/>
        <w:ind w:left="567" w:hanging="567"/>
        <w:jc w:val="both"/>
        <w:rPr>
          <w:rFonts w:ascii="Inter" w:hAnsi="Inter"/>
          <w:sz w:val="21"/>
          <w:szCs w:val="21"/>
        </w:rPr>
      </w:pPr>
      <w:r w:rsidRPr="002C7755">
        <w:rPr>
          <w:rStyle w:val="CharStyle5"/>
          <w:rFonts w:ascii="Inter" w:hAnsi="Inter"/>
          <w:color w:val="000000"/>
          <w:sz w:val="21"/>
          <w:szCs w:val="21"/>
        </w:rPr>
        <w:t>Zmluvné strany berú na vedomie, že Objednávateľ podľa § 11 ods. 1 ZVO nesmie uzavrieť zmluvu, koncesnú zmluvu alebo rámcovú dohodu s uchádzačom alebo uchádzačmi, ktorí majú povinnosť zapisovať sa do registra partnerov verejného sektora a nie sú zapísaní v registri partnerov verejného sektora.</w:t>
      </w:r>
      <w:r w:rsidRPr="002C7755">
        <w:rPr>
          <w:rStyle w:val="Nadpis2Char"/>
          <w:rFonts w:ascii="Inter" w:eastAsia="Calibri" w:hAnsi="Inter"/>
          <w:color w:val="000000"/>
          <w:sz w:val="21"/>
          <w:szCs w:val="21"/>
        </w:rPr>
        <w:t xml:space="preserve"> </w:t>
      </w:r>
      <w:r w:rsidRPr="002C7755">
        <w:rPr>
          <w:rStyle w:val="CharStyle5"/>
          <w:rFonts w:ascii="Inter" w:hAnsi="Inter"/>
          <w:color w:val="000000"/>
          <w:sz w:val="21"/>
          <w:szCs w:val="21"/>
        </w:rPr>
        <w:t xml:space="preserve">Objednávateľ pred podpisom Dohody overil, že </w:t>
      </w:r>
      <w:r w:rsidR="00B7254B" w:rsidRPr="002C7755">
        <w:rPr>
          <w:rFonts w:ascii="Inter" w:hAnsi="Inter"/>
          <w:sz w:val="21"/>
          <w:szCs w:val="21"/>
        </w:rPr>
        <w:t xml:space="preserve">Dodávateľ </w:t>
      </w:r>
      <w:r w:rsidRPr="002C7755">
        <w:rPr>
          <w:rStyle w:val="CharStyle5"/>
          <w:rFonts w:ascii="Inter" w:hAnsi="Inter"/>
          <w:color w:val="000000"/>
          <w:sz w:val="21"/>
          <w:szCs w:val="21"/>
        </w:rPr>
        <w:t>a/alebo subdodávateľ, ktorý sa podieľa na plnení predmetu Dohody, je zapísaný v registri partnerov verejného sektora v zmysle § 11 ZVO.</w:t>
      </w:r>
    </w:p>
    <w:p w14:paraId="606072A5" w14:textId="5A89F40C" w:rsidR="002E210E" w:rsidRPr="004178E7" w:rsidRDefault="002E210E" w:rsidP="00CA0DCE">
      <w:pPr>
        <w:numPr>
          <w:ilvl w:val="0"/>
          <w:numId w:val="25"/>
        </w:numPr>
        <w:suppressAutoHyphens/>
        <w:autoSpaceDE w:val="0"/>
        <w:spacing w:after="0" w:line="240" w:lineRule="auto"/>
        <w:ind w:left="567" w:hanging="567"/>
        <w:jc w:val="both"/>
        <w:rPr>
          <w:rFonts w:ascii="Inter" w:hAnsi="Inter" w:cs="Arial"/>
          <w:color w:val="000000" w:themeColor="text1"/>
          <w:sz w:val="21"/>
          <w:szCs w:val="21"/>
        </w:rPr>
      </w:pPr>
      <w:r w:rsidRPr="004178E7">
        <w:rPr>
          <w:rFonts w:ascii="Inter" w:hAnsi="Inter"/>
          <w:sz w:val="21"/>
          <w:szCs w:val="21"/>
        </w:rPr>
        <w:t>Definícia pojmov:</w:t>
      </w:r>
    </w:p>
    <w:p w14:paraId="7292141D" w14:textId="3CDBBCD8" w:rsidR="002E210E" w:rsidRPr="004178E7" w:rsidRDefault="002E210E" w:rsidP="000656B5">
      <w:pPr>
        <w:spacing w:after="0" w:line="240" w:lineRule="auto"/>
        <w:ind w:left="2410" w:hanging="1843"/>
        <w:jc w:val="both"/>
        <w:rPr>
          <w:rFonts w:ascii="Inter" w:hAnsi="Inter"/>
          <w:sz w:val="21"/>
          <w:szCs w:val="21"/>
        </w:rPr>
      </w:pPr>
      <w:r w:rsidRPr="004178E7">
        <w:rPr>
          <w:rFonts w:ascii="Inter" w:hAnsi="Inter"/>
          <w:sz w:val="21"/>
          <w:szCs w:val="21"/>
        </w:rPr>
        <w:lastRenderedPageBreak/>
        <w:t>„</w:t>
      </w:r>
      <w:r w:rsidRPr="004178E7">
        <w:rPr>
          <w:rFonts w:ascii="Inter" w:hAnsi="Inter"/>
          <w:b/>
          <w:bCs/>
          <w:sz w:val="21"/>
          <w:szCs w:val="21"/>
        </w:rPr>
        <w:t>objednávka</w:t>
      </w:r>
      <w:r w:rsidRPr="004178E7">
        <w:rPr>
          <w:rFonts w:ascii="Inter" w:hAnsi="Inter"/>
          <w:sz w:val="21"/>
          <w:szCs w:val="21"/>
        </w:rPr>
        <w:t>“</w:t>
      </w:r>
      <w:r w:rsidR="00353B9F" w:rsidRPr="004178E7">
        <w:rPr>
          <w:rFonts w:ascii="Inter" w:hAnsi="Inter"/>
          <w:sz w:val="21"/>
          <w:szCs w:val="21"/>
        </w:rPr>
        <w:tab/>
      </w:r>
      <w:r w:rsidRPr="004178E7">
        <w:rPr>
          <w:rFonts w:ascii="Inter" w:hAnsi="Inter"/>
          <w:sz w:val="21"/>
          <w:szCs w:val="21"/>
        </w:rPr>
        <w:t xml:space="preserve">objednávkou sa rozumie čiastková písomná objednávka, ktorou si </w:t>
      </w:r>
      <w:r w:rsidR="002F51C0" w:rsidRPr="004178E7">
        <w:rPr>
          <w:rFonts w:ascii="Inter" w:hAnsi="Inter"/>
          <w:sz w:val="21"/>
          <w:szCs w:val="21"/>
        </w:rPr>
        <w:t>O</w:t>
      </w:r>
      <w:r w:rsidRPr="004178E7">
        <w:rPr>
          <w:rFonts w:ascii="Inter" w:hAnsi="Inter"/>
          <w:sz w:val="21"/>
          <w:szCs w:val="21"/>
        </w:rPr>
        <w:t xml:space="preserve">bjednávateľ objednáva predmet </w:t>
      </w:r>
      <w:r w:rsidR="00C8704C" w:rsidRPr="004178E7">
        <w:rPr>
          <w:rFonts w:ascii="Inter" w:hAnsi="Inter"/>
          <w:sz w:val="21"/>
          <w:szCs w:val="21"/>
        </w:rPr>
        <w:t>D</w:t>
      </w:r>
      <w:r w:rsidRPr="004178E7">
        <w:rPr>
          <w:rFonts w:ascii="Inter" w:hAnsi="Inter"/>
          <w:sz w:val="21"/>
          <w:szCs w:val="21"/>
        </w:rPr>
        <w:t xml:space="preserve">ohody od </w:t>
      </w:r>
      <w:r w:rsidR="00C8704C" w:rsidRPr="004178E7">
        <w:rPr>
          <w:rFonts w:ascii="Inter" w:hAnsi="Inter"/>
          <w:sz w:val="21"/>
          <w:szCs w:val="21"/>
        </w:rPr>
        <w:t>D</w:t>
      </w:r>
      <w:r w:rsidRPr="004178E7">
        <w:rPr>
          <w:rFonts w:ascii="Inter" w:hAnsi="Inter"/>
          <w:sz w:val="21"/>
          <w:szCs w:val="21"/>
        </w:rPr>
        <w:t>odávateľa</w:t>
      </w:r>
      <w:r w:rsidR="0077068B" w:rsidRPr="004178E7">
        <w:rPr>
          <w:rFonts w:ascii="Inter" w:hAnsi="Inter"/>
          <w:sz w:val="21"/>
          <w:szCs w:val="21"/>
        </w:rPr>
        <w:t>,</w:t>
      </w:r>
    </w:p>
    <w:p w14:paraId="0455EA82" w14:textId="13A49D1D" w:rsidR="00371F4E" w:rsidRPr="004178E7" w:rsidRDefault="00371F4E" w:rsidP="000656B5">
      <w:pPr>
        <w:spacing w:after="0" w:line="240" w:lineRule="auto"/>
        <w:ind w:left="2410" w:hanging="1843"/>
        <w:jc w:val="both"/>
        <w:rPr>
          <w:rFonts w:ascii="Inter" w:hAnsi="Inter"/>
          <w:sz w:val="21"/>
          <w:szCs w:val="21"/>
        </w:rPr>
      </w:pPr>
      <w:r w:rsidRPr="004178E7">
        <w:rPr>
          <w:rFonts w:ascii="Inter" w:hAnsi="Inter"/>
          <w:sz w:val="21"/>
          <w:szCs w:val="21"/>
        </w:rPr>
        <w:t>„</w:t>
      </w:r>
      <w:r w:rsidRPr="004178E7">
        <w:rPr>
          <w:rFonts w:ascii="Inter" w:hAnsi="Inter"/>
          <w:b/>
          <w:bCs/>
          <w:sz w:val="21"/>
          <w:szCs w:val="21"/>
        </w:rPr>
        <w:t>cenník CENEKON</w:t>
      </w:r>
      <w:r w:rsidRPr="004178E7">
        <w:rPr>
          <w:rFonts w:ascii="Inter" w:hAnsi="Inter"/>
          <w:sz w:val="21"/>
          <w:szCs w:val="21"/>
        </w:rPr>
        <w:t>“</w:t>
      </w:r>
      <w:r w:rsidR="007069A0" w:rsidRPr="004178E7">
        <w:rPr>
          <w:rFonts w:ascii="Inter" w:hAnsi="Inter"/>
          <w:sz w:val="21"/>
          <w:szCs w:val="21"/>
        </w:rPr>
        <w:tab/>
        <w:t>cenníkom</w:t>
      </w:r>
      <w:r w:rsidR="00505824" w:rsidRPr="004178E7">
        <w:rPr>
          <w:rFonts w:ascii="Inter" w:hAnsi="Inter"/>
          <w:sz w:val="21"/>
          <w:szCs w:val="21"/>
        </w:rPr>
        <w:t xml:space="preserve"> CENEKON </w:t>
      </w:r>
      <w:r w:rsidR="007069A0" w:rsidRPr="004178E7">
        <w:rPr>
          <w:rFonts w:ascii="Inter" w:hAnsi="Inter"/>
          <w:sz w:val="21"/>
          <w:szCs w:val="21"/>
        </w:rPr>
        <w:t xml:space="preserve">sa rozumie </w:t>
      </w:r>
      <w:r w:rsidR="00353B9F" w:rsidRPr="004178E7">
        <w:rPr>
          <w:rFonts w:ascii="Inter" w:hAnsi="Inter"/>
          <w:sz w:val="21"/>
          <w:szCs w:val="21"/>
        </w:rPr>
        <w:t xml:space="preserve">aktuálny, všeobecne dostupný a odbornou verejnosťou akceptovaný cenník, vydávaný spoločnosťou CENEKON, a. s, so sídlom Einsteinova 11, 851 01 Bratislava, IČO: 52015661 (web: </w:t>
      </w:r>
      <w:hyperlink r:id="rId12" w:history="1">
        <w:r w:rsidR="00DE6A8D" w:rsidRPr="004178E7">
          <w:rPr>
            <w:rStyle w:val="Hypertextovprepojenie"/>
            <w:rFonts w:ascii="Inter" w:hAnsi="Inter"/>
            <w:sz w:val="21"/>
            <w:szCs w:val="21"/>
          </w:rPr>
          <w:t>http://www.cenekon.sk</w:t>
        </w:r>
      </w:hyperlink>
      <w:r w:rsidR="00353B9F" w:rsidRPr="004178E7">
        <w:rPr>
          <w:rFonts w:ascii="Inter" w:hAnsi="Inter"/>
          <w:sz w:val="21"/>
          <w:szCs w:val="21"/>
        </w:rPr>
        <w:t>)</w:t>
      </w:r>
      <w:r w:rsidR="0077068B" w:rsidRPr="004178E7">
        <w:rPr>
          <w:rFonts w:ascii="Inter" w:hAnsi="Inter"/>
          <w:sz w:val="21"/>
          <w:szCs w:val="21"/>
        </w:rPr>
        <w:t>,</w:t>
      </w:r>
    </w:p>
    <w:p w14:paraId="44BF3C6B" w14:textId="48EEE60C" w:rsidR="00A625D2" w:rsidRPr="004178E7" w:rsidRDefault="00A625D2" w:rsidP="000656B5">
      <w:pPr>
        <w:spacing w:after="0" w:line="240" w:lineRule="auto"/>
        <w:ind w:left="2410" w:hanging="1843"/>
        <w:jc w:val="both"/>
        <w:rPr>
          <w:rFonts w:ascii="Inter" w:hAnsi="Inter"/>
          <w:sz w:val="21"/>
          <w:szCs w:val="21"/>
        </w:rPr>
      </w:pPr>
      <w:r w:rsidRPr="004178E7">
        <w:rPr>
          <w:rFonts w:ascii="Inter" w:hAnsi="Inter"/>
          <w:sz w:val="21"/>
          <w:szCs w:val="21"/>
        </w:rPr>
        <w:t>„</w:t>
      </w:r>
      <w:r w:rsidRPr="004178E7">
        <w:rPr>
          <w:rFonts w:ascii="Inter" w:hAnsi="Inter"/>
          <w:b/>
          <w:bCs/>
          <w:sz w:val="21"/>
          <w:szCs w:val="21"/>
        </w:rPr>
        <w:t>DPH</w:t>
      </w:r>
      <w:r w:rsidRPr="004178E7">
        <w:rPr>
          <w:rFonts w:ascii="Inter" w:hAnsi="Inter"/>
          <w:sz w:val="21"/>
          <w:szCs w:val="21"/>
        </w:rPr>
        <w:t>“</w:t>
      </w:r>
      <w:r w:rsidRPr="004178E7">
        <w:rPr>
          <w:rFonts w:ascii="Inter" w:hAnsi="Inter"/>
          <w:sz w:val="21"/>
          <w:szCs w:val="21"/>
        </w:rPr>
        <w:tab/>
        <w:t xml:space="preserve">DPH sa rozumie </w:t>
      </w:r>
      <w:r w:rsidRPr="004178E7">
        <w:rPr>
          <w:rFonts w:ascii="Inter" w:hAnsi="Inter"/>
          <w:sz w:val="21"/>
          <w:szCs w:val="21"/>
          <w:highlight w:val="yellow"/>
        </w:rPr>
        <w:t>2</w:t>
      </w:r>
      <w:r w:rsidR="00B7254B" w:rsidRPr="004178E7">
        <w:rPr>
          <w:rFonts w:ascii="Inter" w:hAnsi="Inter"/>
          <w:sz w:val="21"/>
          <w:szCs w:val="21"/>
          <w:highlight w:val="yellow"/>
        </w:rPr>
        <w:t>3</w:t>
      </w:r>
      <w:r w:rsidRPr="004178E7">
        <w:rPr>
          <w:rFonts w:ascii="Inter" w:hAnsi="Inter"/>
          <w:sz w:val="21"/>
          <w:szCs w:val="21"/>
          <w:highlight w:val="yellow"/>
        </w:rPr>
        <w:t>%</w:t>
      </w:r>
      <w:r w:rsidRPr="004178E7">
        <w:rPr>
          <w:rFonts w:ascii="Inter" w:hAnsi="Inter"/>
          <w:sz w:val="21"/>
          <w:szCs w:val="21"/>
        </w:rPr>
        <w:t xml:space="preserve"> daň z pridanej hodnoty</w:t>
      </w:r>
      <w:r w:rsidR="0077068B" w:rsidRPr="004178E7">
        <w:rPr>
          <w:rFonts w:ascii="Inter" w:hAnsi="Inter"/>
          <w:sz w:val="21"/>
          <w:szCs w:val="21"/>
        </w:rPr>
        <w:t>,</w:t>
      </w:r>
    </w:p>
    <w:p w14:paraId="62544B2E" w14:textId="7E74D595" w:rsidR="00DE6A8D" w:rsidRPr="004178E7" w:rsidRDefault="00DE6A8D" w:rsidP="000656B5">
      <w:pPr>
        <w:spacing w:after="0" w:line="240" w:lineRule="auto"/>
        <w:ind w:left="2410" w:hanging="1843"/>
        <w:jc w:val="both"/>
        <w:rPr>
          <w:rFonts w:ascii="Inter" w:hAnsi="Inter"/>
          <w:sz w:val="21"/>
          <w:szCs w:val="21"/>
        </w:rPr>
      </w:pPr>
      <w:r w:rsidRPr="004178E7">
        <w:rPr>
          <w:rFonts w:ascii="Inter" w:hAnsi="Inter"/>
          <w:b/>
          <w:bCs/>
          <w:sz w:val="21"/>
          <w:szCs w:val="21"/>
        </w:rPr>
        <w:t xml:space="preserve">„Príloha č. 1“ </w:t>
      </w:r>
      <w:r w:rsidRPr="004178E7">
        <w:rPr>
          <w:rFonts w:ascii="Inter" w:hAnsi="Inter"/>
          <w:b/>
          <w:bCs/>
          <w:sz w:val="21"/>
          <w:szCs w:val="21"/>
        </w:rPr>
        <w:tab/>
      </w:r>
      <w:r w:rsidR="00F67501" w:rsidRPr="004178E7">
        <w:rPr>
          <w:rFonts w:ascii="Inter" w:hAnsi="Inter"/>
          <w:sz w:val="21"/>
          <w:szCs w:val="21"/>
        </w:rPr>
        <w:t>Prílohou č. 1 sa rozumie n</w:t>
      </w:r>
      <w:r w:rsidRPr="004178E7">
        <w:rPr>
          <w:rFonts w:ascii="Inter" w:hAnsi="Inter"/>
          <w:sz w:val="21"/>
          <w:szCs w:val="21"/>
        </w:rPr>
        <w:t xml:space="preserve">eoddeliteľná príloha č. 1 k tejto </w:t>
      </w:r>
      <w:r w:rsidR="00C8704C" w:rsidRPr="004178E7">
        <w:rPr>
          <w:rFonts w:ascii="Inter" w:hAnsi="Inter"/>
          <w:sz w:val="21"/>
          <w:szCs w:val="21"/>
        </w:rPr>
        <w:t>D</w:t>
      </w:r>
      <w:r w:rsidRPr="004178E7">
        <w:rPr>
          <w:rFonts w:ascii="Inter" w:hAnsi="Inter"/>
          <w:sz w:val="21"/>
          <w:szCs w:val="21"/>
        </w:rPr>
        <w:t>ohode s názvom „</w:t>
      </w:r>
      <w:r w:rsidR="00827DAC" w:rsidRPr="004178E7">
        <w:rPr>
          <w:rFonts w:ascii="Inter" w:hAnsi="Inter"/>
          <w:sz w:val="21"/>
          <w:szCs w:val="21"/>
        </w:rPr>
        <w:t>Š</w:t>
      </w:r>
      <w:r w:rsidRPr="004178E7">
        <w:rPr>
          <w:rFonts w:ascii="Inter" w:hAnsi="Inter"/>
          <w:sz w:val="21"/>
          <w:szCs w:val="21"/>
        </w:rPr>
        <w:t xml:space="preserve">pecifikácia predmetu </w:t>
      </w:r>
      <w:r w:rsidR="004453CA" w:rsidRPr="004178E7">
        <w:rPr>
          <w:rFonts w:ascii="Inter" w:hAnsi="Inter"/>
          <w:sz w:val="21"/>
          <w:szCs w:val="21"/>
        </w:rPr>
        <w:t>zákazky</w:t>
      </w:r>
      <w:r w:rsidRPr="004178E7">
        <w:rPr>
          <w:rFonts w:ascii="Inter" w:hAnsi="Inter"/>
          <w:sz w:val="21"/>
          <w:szCs w:val="21"/>
        </w:rPr>
        <w:t>“</w:t>
      </w:r>
      <w:r w:rsidR="0077068B" w:rsidRPr="004178E7">
        <w:rPr>
          <w:rFonts w:ascii="Inter" w:hAnsi="Inter"/>
          <w:sz w:val="21"/>
          <w:szCs w:val="21"/>
        </w:rPr>
        <w:t>,</w:t>
      </w:r>
    </w:p>
    <w:p w14:paraId="5B0F8DF0" w14:textId="416056D8" w:rsidR="005447F0" w:rsidRPr="002C7755" w:rsidRDefault="00DE6A8D" w:rsidP="005447F0">
      <w:pPr>
        <w:spacing w:after="0" w:line="240" w:lineRule="auto"/>
        <w:ind w:left="2410" w:hanging="1843"/>
        <w:jc w:val="both"/>
        <w:rPr>
          <w:rFonts w:ascii="Inter" w:hAnsi="Inter"/>
          <w:sz w:val="21"/>
          <w:szCs w:val="21"/>
        </w:rPr>
      </w:pPr>
      <w:r w:rsidRPr="004178E7">
        <w:rPr>
          <w:rFonts w:ascii="Inter" w:hAnsi="Inter"/>
          <w:b/>
          <w:bCs/>
          <w:sz w:val="21"/>
          <w:szCs w:val="21"/>
        </w:rPr>
        <w:t>„Príloha č. 2“</w:t>
      </w:r>
      <w:r w:rsidRPr="004178E7">
        <w:rPr>
          <w:rFonts w:ascii="Inter" w:hAnsi="Inter"/>
          <w:b/>
          <w:bCs/>
          <w:sz w:val="21"/>
          <w:szCs w:val="21"/>
        </w:rPr>
        <w:tab/>
      </w:r>
      <w:r w:rsidR="005447F0" w:rsidRPr="002C7755">
        <w:rPr>
          <w:rFonts w:ascii="Inter" w:hAnsi="Inter"/>
          <w:sz w:val="21"/>
          <w:szCs w:val="21"/>
        </w:rPr>
        <w:t xml:space="preserve">Prílohou č. 2 sa rozumie neoddeliteľná príloha č. 2 k tejto Dohode s názvom „Ponuka v zákazke a rozpočet (Cenník prác a služieb podľa výkazu výmer)“, ktorá je totožná s konečnou cenovou ponukou predloženou Dodávateľom vo verejnom obstarávaní </w:t>
      </w:r>
      <w:r w:rsidR="005447F0" w:rsidRPr="002C7755">
        <w:rPr>
          <w:rFonts w:ascii="Inter" w:hAnsi="Inter"/>
          <w:sz w:val="21"/>
          <w:szCs w:val="21"/>
        </w:rPr>
        <w:br/>
        <w:t xml:space="preserve">s názvom </w:t>
      </w:r>
      <w:r w:rsidR="005447F0" w:rsidRPr="002C7755">
        <w:rPr>
          <w:rFonts w:ascii="Inter" w:hAnsi="Inter"/>
          <w:sz w:val="21"/>
          <w:szCs w:val="21"/>
          <w:highlight w:val="yellow"/>
        </w:rPr>
        <w:t xml:space="preserve">Príloha č. 2  súťažných podkladov označenou ako </w:t>
      </w:r>
      <w:r w:rsidR="005447F0" w:rsidRPr="002C7755">
        <w:rPr>
          <w:rFonts w:ascii="Inter" w:hAnsi="Inter"/>
          <w:sz w:val="21"/>
          <w:szCs w:val="21"/>
        </w:rPr>
        <w:t>Ponuka v zákazke a rozpočet</w:t>
      </w:r>
      <w:r w:rsidR="005447F0" w:rsidRPr="002C7755">
        <w:rPr>
          <w:rFonts w:ascii="Inter" w:hAnsi="Inter"/>
          <w:sz w:val="21"/>
          <w:szCs w:val="21"/>
          <w:highlight w:val="yellow"/>
        </w:rPr>
        <w:t xml:space="preserve"> (Cenník prác a služieb podľa výkazu výmer)</w:t>
      </w:r>
      <w:r w:rsidR="005447F0" w:rsidRPr="002C7755">
        <w:rPr>
          <w:rFonts w:ascii="Inter" w:hAnsi="Inter"/>
          <w:sz w:val="21"/>
          <w:szCs w:val="21"/>
        </w:rPr>
        <w:t>.</w:t>
      </w:r>
    </w:p>
    <w:p w14:paraId="386E3F46" w14:textId="16A87F28" w:rsidR="005447F0" w:rsidRPr="002C7755" w:rsidRDefault="00F67501" w:rsidP="005447F0">
      <w:pPr>
        <w:spacing w:after="0" w:line="240" w:lineRule="auto"/>
        <w:ind w:left="2410" w:hanging="1843"/>
        <w:jc w:val="both"/>
        <w:rPr>
          <w:rFonts w:ascii="Inter" w:hAnsi="Inter"/>
          <w:b/>
          <w:bCs/>
          <w:sz w:val="21"/>
          <w:szCs w:val="21"/>
        </w:rPr>
      </w:pPr>
      <w:r w:rsidRPr="004178E7">
        <w:rPr>
          <w:rFonts w:ascii="Inter" w:hAnsi="Inter"/>
          <w:sz w:val="21"/>
          <w:szCs w:val="21"/>
        </w:rPr>
        <w:t>„</w:t>
      </w:r>
      <w:r w:rsidRPr="004178E7">
        <w:rPr>
          <w:rFonts w:ascii="Inter" w:hAnsi="Inter"/>
          <w:b/>
          <w:bCs/>
          <w:sz w:val="21"/>
          <w:szCs w:val="21"/>
        </w:rPr>
        <w:t>Príloha č. 3</w:t>
      </w:r>
      <w:r w:rsidRPr="004178E7">
        <w:rPr>
          <w:rFonts w:ascii="Inter" w:hAnsi="Inter"/>
          <w:sz w:val="21"/>
          <w:szCs w:val="21"/>
        </w:rPr>
        <w:t>“</w:t>
      </w:r>
      <w:r w:rsidRPr="004178E7">
        <w:rPr>
          <w:rFonts w:ascii="Inter" w:hAnsi="Inter"/>
          <w:sz w:val="21"/>
          <w:szCs w:val="21"/>
        </w:rPr>
        <w:tab/>
      </w:r>
      <w:r w:rsidR="005447F0" w:rsidRPr="002C7755">
        <w:rPr>
          <w:rFonts w:ascii="Inter" w:hAnsi="Inter"/>
          <w:sz w:val="21"/>
          <w:szCs w:val="21"/>
        </w:rPr>
        <w:t>Prílohou č. 3 sa rozumie neoddeliteľná príloha č. 3 k tejto Dohode s názvom „Súpis objektov a komunikácií“,</w:t>
      </w:r>
    </w:p>
    <w:p w14:paraId="780EC051" w14:textId="475C3272" w:rsidR="0043709E" w:rsidRPr="002C7755" w:rsidRDefault="00657CEF" w:rsidP="000656B5">
      <w:pPr>
        <w:spacing w:after="0" w:line="240" w:lineRule="auto"/>
        <w:ind w:left="2410" w:hanging="1843"/>
        <w:jc w:val="both"/>
        <w:rPr>
          <w:rFonts w:ascii="Inter" w:hAnsi="Inter"/>
          <w:b/>
          <w:bCs/>
          <w:sz w:val="21"/>
          <w:szCs w:val="21"/>
        </w:rPr>
      </w:pPr>
      <w:r w:rsidRPr="004178E7">
        <w:rPr>
          <w:rFonts w:ascii="Inter" w:hAnsi="Inter"/>
          <w:b/>
          <w:bCs/>
          <w:sz w:val="21"/>
          <w:szCs w:val="21"/>
        </w:rPr>
        <w:t>„Príloha č. 4“</w:t>
      </w:r>
      <w:r w:rsidR="00811557" w:rsidRPr="004178E7">
        <w:rPr>
          <w:rFonts w:ascii="Inter" w:hAnsi="Inter"/>
          <w:b/>
          <w:bCs/>
          <w:sz w:val="21"/>
          <w:szCs w:val="21"/>
        </w:rPr>
        <w:tab/>
      </w:r>
      <w:r w:rsidR="00C23310" w:rsidRPr="002C7755">
        <w:rPr>
          <w:rFonts w:ascii="Inter" w:hAnsi="Inter"/>
          <w:sz w:val="21"/>
          <w:szCs w:val="21"/>
        </w:rPr>
        <w:t>Prílohou č. 4 sa</w:t>
      </w:r>
      <w:r w:rsidR="00C23310" w:rsidRPr="002C7755">
        <w:rPr>
          <w:rFonts w:ascii="Inter" w:hAnsi="Inter"/>
          <w:b/>
          <w:bCs/>
          <w:sz w:val="21"/>
          <w:szCs w:val="21"/>
        </w:rPr>
        <w:t xml:space="preserve"> </w:t>
      </w:r>
      <w:r w:rsidR="00C23310" w:rsidRPr="002C7755">
        <w:rPr>
          <w:rFonts w:ascii="Inter" w:hAnsi="Inter"/>
          <w:sz w:val="21"/>
          <w:szCs w:val="21"/>
        </w:rPr>
        <w:t>rozumie neoddeliteľná Príloha č. 4  k tejto Dohode s názvom „Strojové a technické vybavenie“.</w:t>
      </w:r>
    </w:p>
    <w:p w14:paraId="3F756788" w14:textId="4E615167" w:rsidR="00657CEF" w:rsidRPr="004178E7" w:rsidRDefault="0043709E" w:rsidP="000656B5">
      <w:pPr>
        <w:spacing w:after="0" w:line="240" w:lineRule="auto"/>
        <w:ind w:left="2410" w:hanging="1843"/>
        <w:jc w:val="both"/>
        <w:rPr>
          <w:rFonts w:ascii="Inter" w:hAnsi="Inter"/>
          <w:sz w:val="21"/>
          <w:szCs w:val="21"/>
        </w:rPr>
      </w:pPr>
      <w:r w:rsidRPr="002C7755">
        <w:rPr>
          <w:rFonts w:ascii="Inter" w:hAnsi="Inter"/>
          <w:b/>
          <w:bCs/>
          <w:sz w:val="21"/>
          <w:szCs w:val="21"/>
        </w:rPr>
        <w:t>„Príloha č. 5</w:t>
      </w:r>
      <w:r w:rsidR="00C23310" w:rsidRPr="002C7755">
        <w:rPr>
          <w:rFonts w:ascii="Inter" w:hAnsi="Inter"/>
          <w:b/>
          <w:bCs/>
          <w:sz w:val="21"/>
          <w:szCs w:val="21"/>
        </w:rPr>
        <w:t>“</w:t>
      </w:r>
      <w:r w:rsidR="00C23310" w:rsidRPr="002C7755">
        <w:rPr>
          <w:rFonts w:ascii="Inter" w:hAnsi="Inter"/>
          <w:b/>
          <w:bCs/>
          <w:sz w:val="21"/>
          <w:szCs w:val="21"/>
        </w:rPr>
        <w:tab/>
      </w:r>
      <w:r w:rsidR="00811557" w:rsidRPr="004178E7">
        <w:rPr>
          <w:rFonts w:ascii="Inter" w:hAnsi="Inter"/>
          <w:sz w:val="21"/>
          <w:szCs w:val="21"/>
        </w:rPr>
        <w:t xml:space="preserve">Prílohou č. </w:t>
      </w:r>
      <w:r w:rsidR="00C23310" w:rsidRPr="002C7755">
        <w:rPr>
          <w:rFonts w:ascii="Inter" w:hAnsi="Inter"/>
          <w:sz w:val="21"/>
          <w:szCs w:val="21"/>
        </w:rPr>
        <w:t>5</w:t>
      </w:r>
      <w:r w:rsidR="00811557" w:rsidRPr="004178E7">
        <w:rPr>
          <w:rFonts w:ascii="Inter" w:hAnsi="Inter"/>
          <w:sz w:val="21"/>
          <w:szCs w:val="21"/>
        </w:rPr>
        <w:t xml:space="preserve"> sa</w:t>
      </w:r>
      <w:r w:rsidR="00811557" w:rsidRPr="004178E7">
        <w:rPr>
          <w:rFonts w:ascii="Inter" w:hAnsi="Inter"/>
          <w:b/>
          <w:bCs/>
          <w:sz w:val="21"/>
          <w:szCs w:val="21"/>
        </w:rPr>
        <w:t xml:space="preserve"> </w:t>
      </w:r>
      <w:r w:rsidR="00811557" w:rsidRPr="004178E7">
        <w:rPr>
          <w:rFonts w:ascii="Inter" w:hAnsi="Inter"/>
          <w:sz w:val="21"/>
          <w:szCs w:val="21"/>
        </w:rPr>
        <w:t xml:space="preserve">rozumie neoddeliteľná </w:t>
      </w:r>
      <w:r w:rsidR="00216CD2" w:rsidRPr="004178E7">
        <w:rPr>
          <w:rFonts w:ascii="Inter" w:hAnsi="Inter"/>
          <w:sz w:val="21"/>
          <w:szCs w:val="21"/>
        </w:rPr>
        <w:t xml:space="preserve">Príloha č. </w:t>
      </w:r>
      <w:r w:rsidR="00C23310" w:rsidRPr="002C7755">
        <w:rPr>
          <w:rFonts w:ascii="Inter" w:hAnsi="Inter"/>
          <w:sz w:val="21"/>
          <w:szCs w:val="21"/>
        </w:rPr>
        <w:t>5</w:t>
      </w:r>
      <w:r w:rsidR="00216CD2" w:rsidRPr="004178E7">
        <w:rPr>
          <w:rFonts w:ascii="Inter" w:hAnsi="Inter"/>
          <w:sz w:val="21"/>
          <w:szCs w:val="21"/>
        </w:rPr>
        <w:t xml:space="preserve"> </w:t>
      </w:r>
      <w:r w:rsidR="00811557" w:rsidRPr="004178E7">
        <w:rPr>
          <w:rFonts w:ascii="Inter" w:hAnsi="Inter"/>
          <w:sz w:val="21"/>
          <w:szCs w:val="21"/>
        </w:rPr>
        <w:t xml:space="preserve"> k tejto </w:t>
      </w:r>
      <w:r w:rsidR="00C8704C" w:rsidRPr="004178E7">
        <w:rPr>
          <w:rFonts w:ascii="Inter" w:hAnsi="Inter"/>
          <w:sz w:val="21"/>
          <w:szCs w:val="21"/>
        </w:rPr>
        <w:t>D</w:t>
      </w:r>
      <w:r w:rsidR="00811557" w:rsidRPr="004178E7">
        <w:rPr>
          <w:rFonts w:ascii="Inter" w:hAnsi="Inter"/>
          <w:sz w:val="21"/>
          <w:szCs w:val="21"/>
        </w:rPr>
        <w:t>ohode s názvom „Zoznam subdodávateľov</w:t>
      </w:r>
      <w:r w:rsidR="00C8704C" w:rsidRPr="004178E7">
        <w:rPr>
          <w:rFonts w:ascii="Inter" w:hAnsi="Inter"/>
          <w:sz w:val="21"/>
          <w:szCs w:val="21"/>
        </w:rPr>
        <w:t xml:space="preserve"> a kľúčových odborníkov</w:t>
      </w:r>
      <w:r w:rsidR="00811557" w:rsidRPr="004178E7">
        <w:rPr>
          <w:rFonts w:ascii="Inter" w:hAnsi="Inter"/>
          <w:sz w:val="21"/>
          <w:szCs w:val="21"/>
        </w:rPr>
        <w:t>“</w:t>
      </w:r>
      <w:r w:rsidR="003D42B9" w:rsidRPr="004178E7">
        <w:rPr>
          <w:rFonts w:ascii="Inter" w:hAnsi="Inter"/>
          <w:sz w:val="21"/>
          <w:szCs w:val="21"/>
        </w:rPr>
        <w:t>.</w:t>
      </w:r>
    </w:p>
    <w:p w14:paraId="2E523884" w14:textId="77777777" w:rsidR="00657CEF" w:rsidRPr="004178E7" w:rsidRDefault="00657CEF" w:rsidP="00CA0B74">
      <w:pPr>
        <w:spacing w:after="120" w:line="240" w:lineRule="auto"/>
        <w:jc w:val="both"/>
        <w:rPr>
          <w:rFonts w:ascii="Inter" w:hAnsi="Inter"/>
          <w:sz w:val="21"/>
          <w:szCs w:val="21"/>
        </w:rPr>
      </w:pPr>
    </w:p>
    <w:p w14:paraId="0BC2A4F8" w14:textId="77777777" w:rsidR="00EE7BE8" w:rsidRPr="004178E7" w:rsidRDefault="00EE7BE8" w:rsidP="00811557">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Článok I</w:t>
      </w:r>
    </w:p>
    <w:p w14:paraId="4E0F4C53" w14:textId="459000FD" w:rsidR="00C30945" w:rsidRPr="004178E7" w:rsidRDefault="00EE7BE8" w:rsidP="00C8704C">
      <w:pPr>
        <w:pStyle w:val="Nadpis1"/>
        <w:spacing w:before="0" w:after="120"/>
        <w:rPr>
          <w:rFonts w:ascii="Inter" w:hAnsi="Inter"/>
          <w:szCs w:val="21"/>
        </w:rPr>
      </w:pPr>
      <w:r w:rsidRPr="004178E7">
        <w:rPr>
          <w:rFonts w:ascii="Inter" w:hAnsi="Inter" w:cs="Times New Roman"/>
          <w:szCs w:val="21"/>
        </w:rPr>
        <w:t xml:space="preserve">Predmet </w:t>
      </w:r>
      <w:r w:rsidR="00C30945" w:rsidRPr="004178E7">
        <w:rPr>
          <w:rFonts w:ascii="Inter" w:hAnsi="Inter" w:cs="Times New Roman"/>
          <w:szCs w:val="21"/>
        </w:rPr>
        <w:t>D</w:t>
      </w:r>
      <w:r w:rsidRPr="004178E7">
        <w:rPr>
          <w:rFonts w:ascii="Inter" w:hAnsi="Inter" w:cs="Times New Roman"/>
          <w:szCs w:val="21"/>
        </w:rPr>
        <w:t xml:space="preserve">ohody </w:t>
      </w:r>
    </w:p>
    <w:p w14:paraId="53E9BDBF" w14:textId="77777777" w:rsidR="00C30945" w:rsidRPr="004178E7" w:rsidRDefault="00C30945" w:rsidP="005865A9">
      <w:pPr>
        <w:numPr>
          <w:ilvl w:val="0"/>
          <w:numId w:val="1"/>
        </w:numPr>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Predmetom Dohody je úprava vzájomných práv a povinností Zmluvných strán stanovených v tejto Dohode, ktoré sa budú aplikovať pri plnení predmetu Dohody. </w:t>
      </w:r>
    </w:p>
    <w:p w14:paraId="08BA3C76" w14:textId="7D17FEF6" w:rsidR="0075135C" w:rsidRPr="004178E7" w:rsidRDefault="00EE7BE8" w:rsidP="00C8704C">
      <w:pPr>
        <w:numPr>
          <w:ilvl w:val="0"/>
          <w:numId w:val="1"/>
        </w:numPr>
        <w:spacing w:after="0" w:line="240" w:lineRule="auto"/>
        <w:ind w:left="567" w:hanging="567"/>
        <w:jc w:val="both"/>
        <w:rPr>
          <w:rFonts w:ascii="Inter" w:hAnsi="Inter"/>
          <w:sz w:val="21"/>
          <w:szCs w:val="21"/>
        </w:rPr>
      </w:pPr>
      <w:r w:rsidRPr="004178E7">
        <w:rPr>
          <w:rFonts w:ascii="Inter" w:hAnsi="Inter"/>
          <w:sz w:val="21"/>
          <w:szCs w:val="21"/>
        </w:rPr>
        <w:t xml:space="preserve">Predmetom </w:t>
      </w:r>
      <w:r w:rsidR="00A6109F" w:rsidRPr="004178E7">
        <w:rPr>
          <w:rFonts w:ascii="Inter" w:hAnsi="Inter"/>
          <w:sz w:val="21"/>
          <w:szCs w:val="21"/>
        </w:rPr>
        <w:t>D</w:t>
      </w:r>
      <w:r w:rsidRPr="004178E7">
        <w:rPr>
          <w:rFonts w:ascii="Inter" w:hAnsi="Inter"/>
          <w:sz w:val="21"/>
          <w:szCs w:val="21"/>
        </w:rPr>
        <w:t xml:space="preserve">ohody je záväzok </w:t>
      </w:r>
      <w:r w:rsidR="00A6109F" w:rsidRPr="004178E7">
        <w:rPr>
          <w:rFonts w:ascii="Inter" w:hAnsi="Inter"/>
          <w:sz w:val="21"/>
          <w:szCs w:val="21"/>
        </w:rPr>
        <w:t>D</w:t>
      </w:r>
      <w:r w:rsidRPr="004178E7">
        <w:rPr>
          <w:rFonts w:ascii="Inter" w:hAnsi="Inter"/>
          <w:sz w:val="21"/>
          <w:szCs w:val="21"/>
        </w:rPr>
        <w:t xml:space="preserve">odávateľa uskutočňovať </w:t>
      </w:r>
      <w:r w:rsidR="0075135C" w:rsidRPr="004178E7">
        <w:rPr>
          <w:rFonts w:ascii="Inter" w:hAnsi="Inter"/>
          <w:sz w:val="21"/>
          <w:szCs w:val="21"/>
        </w:rPr>
        <w:t xml:space="preserve">pre </w:t>
      </w:r>
      <w:r w:rsidR="00A6109F" w:rsidRPr="004178E7">
        <w:rPr>
          <w:rFonts w:ascii="Inter" w:hAnsi="Inter"/>
          <w:sz w:val="21"/>
          <w:szCs w:val="21"/>
        </w:rPr>
        <w:t>O</w:t>
      </w:r>
      <w:r w:rsidR="0075135C" w:rsidRPr="004178E7">
        <w:rPr>
          <w:rFonts w:ascii="Inter" w:hAnsi="Inter"/>
          <w:sz w:val="21"/>
          <w:szCs w:val="21"/>
        </w:rPr>
        <w:t>bjednávateľa</w:t>
      </w:r>
      <w:r w:rsidR="005A2299" w:rsidRPr="004178E7">
        <w:rPr>
          <w:rFonts w:ascii="Inter" w:hAnsi="Inter"/>
          <w:sz w:val="21"/>
          <w:szCs w:val="21"/>
        </w:rPr>
        <w:t xml:space="preserve"> nasledovné </w:t>
      </w:r>
      <w:r w:rsidR="00055721" w:rsidRPr="004178E7">
        <w:rPr>
          <w:rFonts w:ascii="Inter" w:hAnsi="Inter"/>
          <w:sz w:val="21"/>
          <w:szCs w:val="21"/>
        </w:rPr>
        <w:t>činnosti</w:t>
      </w:r>
      <w:r w:rsidR="005A2299" w:rsidRPr="004178E7">
        <w:rPr>
          <w:rFonts w:ascii="Inter" w:hAnsi="Inter"/>
          <w:sz w:val="21"/>
          <w:szCs w:val="21"/>
        </w:rPr>
        <w:t>:</w:t>
      </w:r>
    </w:p>
    <w:p w14:paraId="554429CE" w14:textId="57529A17" w:rsidR="002104EC" w:rsidRPr="004178E7" w:rsidRDefault="00EE7BE8"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stavebné práce</w:t>
      </w:r>
      <w:r w:rsidR="00337875" w:rsidRPr="004178E7">
        <w:rPr>
          <w:rFonts w:ascii="Inter" w:hAnsi="Inter"/>
          <w:sz w:val="21"/>
          <w:szCs w:val="21"/>
        </w:rPr>
        <w:t xml:space="preserve"> (opravy, modernizácie, rekonštrukcie)</w:t>
      </w:r>
      <w:r w:rsidRPr="004178E7">
        <w:rPr>
          <w:rFonts w:ascii="Inter" w:hAnsi="Inter"/>
          <w:sz w:val="21"/>
          <w:szCs w:val="21"/>
        </w:rPr>
        <w:t xml:space="preserve"> </w:t>
      </w:r>
      <w:r w:rsidR="00827DAC" w:rsidRPr="004178E7">
        <w:rPr>
          <w:rFonts w:ascii="Inter" w:hAnsi="Inter"/>
          <w:sz w:val="21"/>
          <w:szCs w:val="21"/>
        </w:rPr>
        <w:t xml:space="preserve">a to aj menšieho a </w:t>
      </w:r>
      <w:r w:rsidRPr="004178E7">
        <w:rPr>
          <w:rFonts w:ascii="Inter" w:hAnsi="Inter"/>
          <w:sz w:val="21"/>
          <w:szCs w:val="21"/>
        </w:rPr>
        <w:t xml:space="preserve">malého rozsahu a </w:t>
      </w:r>
      <w:r w:rsidR="002B496A" w:rsidRPr="004178E7">
        <w:rPr>
          <w:rFonts w:ascii="Inter" w:hAnsi="Inter"/>
          <w:sz w:val="21"/>
          <w:szCs w:val="21"/>
        </w:rPr>
        <w:t xml:space="preserve">súvisiace služby potrebné </w:t>
      </w:r>
      <w:r w:rsidRPr="004178E7">
        <w:rPr>
          <w:rFonts w:ascii="Inter" w:hAnsi="Inter"/>
          <w:sz w:val="21"/>
          <w:szCs w:val="21"/>
        </w:rPr>
        <w:t xml:space="preserve">pre udržiavanie bezpečnej prevádzky vybraných </w:t>
      </w:r>
      <w:r w:rsidR="00803D55" w:rsidRPr="004178E7">
        <w:rPr>
          <w:rFonts w:ascii="Inter" w:hAnsi="Inter"/>
          <w:sz w:val="21"/>
          <w:szCs w:val="21"/>
        </w:rPr>
        <w:t xml:space="preserve">inžinierskych </w:t>
      </w:r>
      <w:r w:rsidRPr="004178E7">
        <w:rPr>
          <w:rFonts w:ascii="Inter" w:hAnsi="Inter"/>
          <w:sz w:val="21"/>
          <w:szCs w:val="21"/>
        </w:rPr>
        <w:t xml:space="preserve">objektov v správe </w:t>
      </w:r>
      <w:r w:rsidR="007B3AD0" w:rsidRPr="004178E7">
        <w:rPr>
          <w:rFonts w:ascii="Inter" w:hAnsi="Inter"/>
          <w:sz w:val="21"/>
          <w:szCs w:val="21"/>
        </w:rPr>
        <w:t>O</w:t>
      </w:r>
      <w:r w:rsidR="002B496A" w:rsidRPr="004178E7">
        <w:rPr>
          <w:rFonts w:ascii="Inter" w:hAnsi="Inter"/>
          <w:sz w:val="21"/>
          <w:szCs w:val="21"/>
        </w:rPr>
        <w:t>bjednávateľa</w:t>
      </w:r>
      <w:r w:rsidR="00803D55" w:rsidRPr="004178E7">
        <w:rPr>
          <w:rFonts w:ascii="Inter" w:hAnsi="Inter"/>
          <w:sz w:val="21"/>
          <w:szCs w:val="21"/>
        </w:rPr>
        <w:t xml:space="preserve"> a</w:t>
      </w:r>
      <w:r w:rsidR="00CE4FBA" w:rsidRPr="004178E7">
        <w:rPr>
          <w:rFonts w:ascii="Inter" w:hAnsi="Inter"/>
          <w:sz w:val="21"/>
          <w:szCs w:val="21"/>
        </w:rPr>
        <w:t xml:space="preserve"> na </w:t>
      </w:r>
      <w:r w:rsidR="00BC5766" w:rsidRPr="004178E7">
        <w:rPr>
          <w:rFonts w:ascii="Inter" w:hAnsi="Inter"/>
          <w:sz w:val="21"/>
          <w:szCs w:val="21"/>
        </w:rPr>
        <w:t xml:space="preserve">pozemných </w:t>
      </w:r>
      <w:r w:rsidR="00CE4FBA" w:rsidRPr="004178E7">
        <w:rPr>
          <w:rFonts w:ascii="Inter" w:hAnsi="Inter"/>
          <w:sz w:val="21"/>
          <w:szCs w:val="21"/>
        </w:rPr>
        <w:t>komunikáciách</w:t>
      </w:r>
      <w:r w:rsidR="00BD53B4" w:rsidRPr="00CD6672">
        <w:rPr>
          <w:rFonts w:ascii="Inter" w:hAnsi="Inter"/>
          <w:sz w:val="21"/>
          <w:szCs w:val="21"/>
        </w:rPr>
        <w:t xml:space="preserve"> v</w:t>
      </w:r>
      <w:r w:rsidR="00CD6672" w:rsidRPr="004178E7">
        <w:rPr>
          <w:rFonts w:ascii="Inter" w:hAnsi="Inter"/>
          <w:sz w:val="21"/>
          <w:szCs w:val="21"/>
        </w:rPr>
        <w:t> </w:t>
      </w:r>
      <w:r w:rsidR="00BD53B4" w:rsidRPr="00CD6672">
        <w:rPr>
          <w:rFonts w:ascii="Inter" w:hAnsi="Inter"/>
          <w:sz w:val="21"/>
          <w:szCs w:val="21"/>
        </w:rPr>
        <w:t>správe</w:t>
      </w:r>
      <w:r w:rsidR="00CD6672" w:rsidRPr="004178E7">
        <w:rPr>
          <w:rFonts w:ascii="Inter" w:hAnsi="Inter"/>
          <w:sz w:val="21"/>
          <w:szCs w:val="21"/>
        </w:rPr>
        <w:t xml:space="preserve"> alebo vo vlastníctve</w:t>
      </w:r>
      <w:r w:rsidR="00BD53B4" w:rsidRPr="00CD6672">
        <w:rPr>
          <w:rFonts w:ascii="Inter" w:hAnsi="Inter"/>
          <w:sz w:val="21"/>
          <w:szCs w:val="21"/>
        </w:rPr>
        <w:t xml:space="preserve"> Objednávateľa</w:t>
      </w:r>
      <w:r w:rsidR="00322A04" w:rsidRPr="004178E7">
        <w:rPr>
          <w:rFonts w:ascii="Inter" w:hAnsi="Inter"/>
          <w:sz w:val="21"/>
          <w:szCs w:val="21"/>
        </w:rPr>
        <w:t>,</w:t>
      </w:r>
    </w:p>
    <w:p w14:paraId="4F1B00DF" w14:textId="77777777"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odstraňovanie zničených a poškodených konštrukcií, </w:t>
      </w:r>
    </w:p>
    <w:p w14:paraId="59FD4812" w14:textId="64D72CF6"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realizácia obnovy konštrukcií na pôvodnom mieste tak</w:t>
      </w:r>
      <w:r w:rsidR="007075CC" w:rsidRPr="004178E7">
        <w:rPr>
          <w:rFonts w:ascii="Inter" w:hAnsi="Inter"/>
          <w:sz w:val="21"/>
          <w:szCs w:val="21"/>
        </w:rPr>
        <w:t>,</w:t>
      </w:r>
      <w:r w:rsidRPr="004178E7">
        <w:rPr>
          <w:rFonts w:ascii="Inter" w:hAnsi="Inter"/>
          <w:sz w:val="21"/>
          <w:szCs w:val="21"/>
        </w:rPr>
        <w:t xml:space="preserve"> aby plnili určený účel, </w:t>
      </w:r>
    </w:p>
    <w:p w14:paraId="64C2CB4E" w14:textId="6FF705DF"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čistenie a nátery týchto konštrukcií</w:t>
      </w:r>
      <w:r w:rsidR="00CE4FBA" w:rsidRPr="004178E7">
        <w:rPr>
          <w:rFonts w:ascii="Inter" w:hAnsi="Inter"/>
          <w:sz w:val="21"/>
          <w:szCs w:val="21"/>
        </w:rPr>
        <w:t>,</w:t>
      </w:r>
      <w:r w:rsidRPr="004178E7">
        <w:rPr>
          <w:rFonts w:ascii="Inter" w:hAnsi="Inter"/>
          <w:sz w:val="21"/>
          <w:szCs w:val="21"/>
        </w:rPr>
        <w:t xml:space="preserve"> vrátane realizácie ich protikoróznej ochrany</w:t>
      </w:r>
      <w:r w:rsidR="00053849" w:rsidRPr="002C7755">
        <w:rPr>
          <w:rFonts w:ascii="Inter" w:hAnsi="Inter"/>
          <w:sz w:val="21"/>
          <w:szCs w:val="21"/>
        </w:rPr>
        <w:t>,</w:t>
      </w:r>
    </w:p>
    <w:p w14:paraId="15F967BE" w14:textId="264B1395" w:rsidR="00460226" w:rsidRPr="004178E7" w:rsidRDefault="00460226"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nové konštrukcie</w:t>
      </w:r>
      <w:r w:rsidR="00053849" w:rsidRPr="002C7755">
        <w:rPr>
          <w:rFonts w:ascii="Inter" w:hAnsi="Inter"/>
          <w:sz w:val="21"/>
          <w:szCs w:val="21"/>
        </w:rPr>
        <w:t>,</w:t>
      </w:r>
    </w:p>
    <w:p w14:paraId="6805240C" w14:textId="032E7E2D" w:rsidR="00337875" w:rsidRPr="004178E7" w:rsidRDefault="00827DAC"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čistiace služby na inžinierskych stavbách</w:t>
      </w:r>
    </w:p>
    <w:p w14:paraId="648BDB02" w14:textId="75695BF1" w:rsidR="002F65E9" w:rsidRPr="002C7755" w:rsidRDefault="00BE2B4B" w:rsidP="002F65E9">
      <w:pPr>
        <w:pStyle w:val="Odsekzoznamu"/>
        <w:spacing w:after="0" w:line="240" w:lineRule="auto"/>
        <w:ind w:left="567"/>
        <w:contextualSpacing w:val="0"/>
        <w:jc w:val="both"/>
        <w:rPr>
          <w:rFonts w:ascii="Inter" w:hAnsi="Inter"/>
          <w:sz w:val="21"/>
          <w:szCs w:val="21"/>
        </w:rPr>
      </w:pPr>
      <w:r w:rsidRPr="002C7755">
        <w:rPr>
          <w:rFonts w:ascii="Inter" w:hAnsi="Inter" w:cs="Arial"/>
          <w:color w:val="000000" w:themeColor="text1"/>
          <w:sz w:val="21"/>
          <w:szCs w:val="21"/>
        </w:rPr>
        <w:t>(ďalej len ako „</w:t>
      </w:r>
      <w:r w:rsidRPr="002C7755">
        <w:rPr>
          <w:rFonts w:ascii="Inter" w:hAnsi="Inter" w:cs="Arial"/>
          <w:b/>
          <w:color w:val="000000" w:themeColor="text1"/>
          <w:sz w:val="21"/>
          <w:szCs w:val="21"/>
        </w:rPr>
        <w:t>predmet Dohody</w:t>
      </w:r>
      <w:r w:rsidRPr="002C7755">
        <w:rPr>
          <w:rFonts w:ascii="Inter" w:hAnsi="Inter" w:cs="Arial"/>
          <w:color w:val="000000" w:themeColor="text1"/>
          <w:sz w:val="21"/>
          <w:szCs w:val="21"/>
        </w:rPr>
        <w:t xml:space="preserve">“ v príslušnom gramatickom tvare). </w:t>
      </w:r>
      <w:r w:rsidR="002F65E9" w:rsidRPr="004178E7">
        <w:rPr>
          <w:rFonts w:ascii="Inter" w:hAnsi="Inter"/>
          <w:sz w:val="21"/>
          <w:szCs w:val="21"/>
        </w:rPr>
        <w:t>Podrobná vecná a technická špecifikácia predmetu Dohody je bližšie špecifikovan</w:t>
      </w:r>
      <w:r w:rsidR="00463C7A" w:rsidRPr="002C7755">
        <w:rPr>
          <w:rFonts w:ascii="Inter" w:hAnsi="Inter"/>
          <w:sz w:val="21"/>
          <w:szCs w:val="21"/>
        </w:rPr>
        <w:t>á</w:t>
      </w:r>
      <w:r w:rsidR="002F65E9" w:rsidRPr="004178E7">
        <w:rPr>
          <w:rFonts w:ascii="Inter" w:hAnsi="Inter"/>
          <w:sz w:val="21"/>
          <w:szCs w:val="21"/>
        </w:rPr>
        <w:t xml:space="preserve"> v </w:t>
      </w:r>
      <w:r w:rsidR="008D0D5D">
        <w:rPr>
          <w:rFonts w:ascii="Inter" w:hAnsi="Inter"/>
          <w:sz w:val="21"/>
          <w:szCs w:val="21"/>
        </w:rPr>
        <w:t>P</w:t>
      </w:r>
      <w:r w:rsidR="002F65E9" w:rsidRPr="004178E7">
        <w:rPr>
          <w:rFonts w:ascii="Inter" w:hAnsi="Inter"/>
          <w:sz w:val="21"/>
          <w:szCs w:val="21"/>
        </w:rPr>
        <w:t>rílohe č. 1 tejto Dohody, ktorá je neoddeliteľnou súčasťou tejto Dohody</w:t>
      </w:r>
      <w:r w:rsidR="00BC6D07" w:rsidRPr="002C7755">
        <w:rPr>
          <w:rFonts w:ascii="Inter" w:hAnsi="Inter"/>
          <w:sz w:val="21"/>
          <w:szCs w:val="21"/>
        </w:rPr>
        <w:t>,</w:t>
      </w:r>
      <w:r w:rsidR="002F65E9" w:rsidRPr="004178E7">
        <w:rPr>
          <w:rFonts w:ascii="Inter" w:hAnsi="Inter"/>
          <w:sz w:val="21"/>
          <w:szCs w:val="21"/>
        </w:rPr>
        <w:t xml:space="preserve"> a to za ceny uvedené v </w:t>
      </w:r>
      <w:r w:rsidR="00D9105D" w:rsidRPr="002C7755">
        <w:rPr>
          <w:rFonts w:ascii="Inter" w:hAnsi="Inter"/>
          <w:sz w:val="21"/>
          <w:szCs w:val="21"/>
        </w:rPr>
        <w:t>Príloh</w:t>
      </w:r>
      <w:r w:rsidR="002F65E9" w:rsidRPr="004178E7">
        <w:rPr>
          <w:rFonts w:ascii="Inter" w:hAnsi="Inter"/>
          <w:sz w:val="21"/>
          <w:szCs w:val="21"/>
        </w:rPr>
        <w:t xml:space="preserve">e č. </w:t>
      </w:r>
      <w:r w:rsidR="00424940" w:rsidRPr="002C7755">
        <w:rPr>
          <w:rFonts w:ascii="Inter" w:hAnsi="Inter"/>
          <w:sz w:val="21"/>
          <w:szCs w:val="21"/>
        </w:rPr>
        <w:t>2</w:t>
      </w:r>
      <w:r w:rsidR="002F65E9" w:rsidRPr="004178E7">
        <w:rPr>
          <w:rFonts w:ascii="Inter" w:hAnsi="Inter"/>
          <w:sz w:val="21"/>
          <w:szCs w:val="21"/>
        </w:rPr>
        <w:t xml:space="preserve"> tejto Dohody, ktorá je </w:t>
      </w:r>
      <w:r w:rsidR="0017606C" w:rsidRPr="002C7755">
        <w:rPr>
          <w:rFonts w:ascii="Inter" w:hAnsi="Inter"/>
          <w:sz w:val="21"/>
          <w:szCs w:val="21"/>
        </w:rPr>
        <w:t xml:space="preserve">tiež </w:t>
      </w:r>
      <w:r w:rsidR="002F65E9" w:rsidRPr="004178E7">
        <w:rPr>
          <w:rFonts w:ascii="Inter" w:hAnsi="Inter"/>
          <w:sz w:val="21"/>
          <w:szCs w:val="21"/>
        </w:rPr>
        <w:t xml:space="preserve">neoddeliteľnou súčasťou tejto Dohody. </w:t>
      </w:r>
    </w:p>
    <w:p w14:paraId="2B593F2F" w14:textId="1F2E5BBE" w:rsidR="00E91AAB" w:rsidRPr="004178E7" w:rsidRDefault="00E91AAB" w:rsidP="004178E7">
      <w:pPr>
        <w:pStyle w:val="Odsekzoznamu"/>
        <w:numPr>
          <w:ilvl w:val="0"/>
          <w:numId w:val="1"/>
        </w:numPr>
        <w:spacing w:after="0" w:line="240" w:lineRule="auto"/>
        <w:ind w:left="567" w:hanging="567"/>
        <w:contextualSpacing w:val="0"/>
        <w:jc w:val="both"/>
        <w:rPr>
          <w:rFonts w:ascii="Inter" w:hAnsi="Inter"/>
          <w:sz w:val="21"/>
          <w:szCs w:val="21"/>
        </w:rPr>
      </w:pPr>
      <w:r w:rsidRPr="002C7755">
        <w:rPr>
          <w:rFonts w:ascii="Inter" w:hAnsi="Inter"/>
          <w:sz w:val="21"/>
          <w:szCs w:val="21"/>
        </w:rPr>
        <w:t>Predmet Dohody spočíva najmä v zabezpečení pravidelnej údržby konštrukcií na (i) pozemných komunikáciách a (ii) inžinierskych objektoch patriacich Objednávateľovi, resp. nachádzajúcich sa v jeho správe. Cieľom vykonania predmetu Dohody je vytvorenie, resp. udržiavanie podmienok, ktoré zabezpečia bezpečnú prevádzku, požadovaný estetický vzhľad a adekvátnu životnosť konštrukcií vybraných objektov, jedná sa o bežné aj investičné akcie stavebného charakteru.</w:t>
      </w:r>
    </w:p>
    <w:p w14:paraId="656C357D" w14:textId="27232909" w:rsidR="00E768C7" w:rsidRPr="002C7755" w:rsidRDefault="00A2771E" w:rsidP="004178E7">
      <w:pPr>
        <w:pStyle w:val="Odsekzoznamu"/>
        <w:numPr>
          <w:ilvl w:val="0"/>
          <w:numId w:val="1"/>
        </w:numPr>
        <w:spacing w:line="240" w:lineRule="auto"/>
        <w:ind w:left="567" w:hanging="567"/>
        <w:jc w:val="both"/>
        <w:rPr>
          <w:rFonts w:ascii="Inter" w:hAnsi="Inter"/>
          <w:sz w:val="21"/>
          <w:szCs w:val="21"/>
        </w:rPr>
      </w:pPr>
      <w:r w:rsidRPr="004178E7">
        <w:rPr>
          <w:rFonts w:ascii="Inter" w:hAnsi="Inter"/>
          <w:sz w:val="21"/>
          <w:szCs w:val="21"/>
        </w:rPr>
        <w:t xml:space="preserve">Touto Dohodou sa Dodávateľ zaväzuje vykonať predmet Dohody riadne a včas na základe </w:t>
      </w:r>
      <w:r w:rsidR="00181AB4" w:rsidRPr="002C7755">
        <w:rPr>
          <w:rFonts w:ascii="Inter" w:hAnsi="Inter"/>
          <w:sz w:val="21"/>
          <w:szCs w:val="21"/>
        </w:rPr>
        <w:t xml:space="preserve">čiastkových </w:t>
      </w:r>
      <w:r w:rsidRPr="004178E7">
        <w:rPr>
          <w:rFonts w:ascii="Inter" w:hAnsi="Inter"/>
          <w:sz w:val="21"/>
          <w:szCs w:val="21"/>
        </w:rPr>
        <w:t>objednávok</w:t>
      </w:r>
      <w:r w:rsidR="00016DA7" w:rsidRPr="002C7755">
        <w:rPr>
          <w:rFonts w:ascii="Inter" w:hAnsi="Inter"/>
          <w:sz w:val="21"/>
          <w:szCs w:val="21"/>
        </w:rPr>
        <w:t xml:space="preserve"> realizovaných Objednávateľom podľa tejto </w:t>
      </w:r>
      <w:r w:rsidR="00324245">
        <w:rPr>
          <w:rFonts w:ascii="Inter" w:hAnsi="Inter"/>
          <w:sz w:val="21"/>
          <w:szCs w:val="21"/>
        </w:rPr>
        <w:t>Dohody</w:t>
      </w:r>
      <w:r w:rsidR="00E768C7" w:rsidRPr="002C7755">
        <w:rPr>
          <w:rFonts w:ascii="Inter" w:hAnsi="Inter"/>
          <w:sz w:val="21"/>
          <w:szCs w:val="21"/>
        </w:rPr>
        <w:t xml:space="preserve">. Dodávateľ sa zaväzuje, že predmet Dohody bude vykonávať v mene a na účet Objednávateľa, riadne, s odbornou starostlivosťou a je povinný pri plnení predmetu Dohody dodržiavať všetky platné všeobecne záväzné právne predpisy a technické normy Slovenskej republiky a Európskej únie vzťahujúce sa na vykonanie predmetu </w:t>
      </w:r>
      <w:r w:rsidR="00E768C7" w:rsidRPr="002C7755">
        <w:rPr>
          <w:rFonts w:ascii="Inter" w:hAnsi="Inter"/>
          <w:sz w:val="21"/>
          <w:szCs w:val="21"/>
        </w:rPr>
        <w:lastRenderedPageBreak/>
        <w:t>Dohody v zmysle tejto Dohody, a to najmä/nie však výlučne predpisy a normy v platnom znení vymenované v tejto Dohode.</w:t>
      </w:r>
    </w:p>
    <w:p w14:paraId="5356E266" w14:textId="46021101" w:rsidR="00191DCD" w:rsidRPr="002C7755" w:rsidRDefault="00F36B50" w:rsidP="004178E7">
      <w:pPr>
        <w:pStyle w:val="Odsekzoznamu"/>
        <w:numPr>
          <w:ilvl w:val="0"/>
          <w:numId w:val="1"/>
        </w:numPr>
        <w:spacing w:line="240" w:lineRule="auto"/>
        <w:ind w:left="567" w:hanging="567"/>
        <w:jc w:val="both"/>
        <w:rPr>
          <w:rFonts w:ascii="Inter" w:hAnsi="Inter"/>
          <w:sz w:val="21"/>
          <w:szCs w:val="21"/>
        </w:rPr>
      </w:pPr>
      <w:r w:rsidRPr="002C7755">
        <w:rPr>
          <w:rFonts w:ascii="Inter" w:hAnsi="Inter"/>
          <w:sz w:val="21"/>
          <w:szCs w:val="21"/>
        </w:rPr>
        <w:t xml:space="preserve">Dodávateľ </w:t>
      </w:r>
      <w:r w:rsidR="00191DCD" w:rsidRPr="002C7755">
        <w:rPr>
          <w:rFonts w:ascii="Inter" w:hAnsi="Inter"/>
          <w:sz w:val="21"/>
          <w:szCs w:val="21"/>
        </w:rPr>
        <w:t xml:space="preserve">sa zaväzuje vykonávať predmet Dohody osobne a nie je oprávnený poveriť ich vykonávaním tretiu osobu. Za tretiu osobu sa nepovažuje zamestnanec </w:t>
      </w:r>
      <w:r w:rsidRPr="002C7755">
        <w:rPr>
          <w:rFonts w:ascii="Inter" w:hAnsi="Inter"/>
          <w:sz w:val="21"/>
          <w:szCs w:val="21"/>
        </w:rPr>
        <w:t xml:space="preserve">Dodávateľa </w:t>
      </w:r>
      <w:r w:rsidR="00191DCD" w:rsidRPr="002C7755">
        <w:rPr>
          <w:rFonts w:ascii="Inter" w:hAnsi="Inter"/>
          <w:sz w:val="21"/>
          <w:szCs w:val="21"/>
        </w:rPr>
        <w:t xml:space="preserve">a Objednávateľom odsúhlasený subdodávateľ. </w:t>
      </w:r>
    </w:p>
    <w:p w14:paraId="0E326B42" w14:textId="4DC8C08E" w:rsidR="00CD6FCA" w:rsidRPr="004178E7" w:rsidRDefault="00F36B50" w:rsidP="004178E7">
      <w:pPr>
        <w:pStyle w:val="Odsekzoznamu"/>
        <w:numPr>
          <w:ilvl w:val="0"/>
          <w:numId w:val="1"/>
        </w:numPr>
        <w:spacing w:line="240" w:lineRule="auto"/>
        <w:ind w:left="567" w:hanging="567"/>
        <w:jc w:val="both"/>
        <w:rPr>
          <w:rFonts w:ascii="Inter" w:hAnsi="Inter"/>
          <w:sz w:val="21"/>
          <w:szCs w:val="21"/>
        </w:rPr>
      </w:pPr>
      <w:r w:rsidRPr="002C7755">
        <w:rPr>
          <w:rFonts w:ascii="Inter" w:hAnsi="Inter"/>
          <w:sz w:val="21"/>
          <w:szCs w:val="21"/>
        </w:rPr>
        <w:t xml:space="preserve">Dodávateľ </w:t>
      </w:r>
      <w:r w:rsidR="00191DCD" w:rsidRPr="002C7755">
        <w:rPr>
          <w:rFonts w:ascii="Inter" w:hAnsi="Inter"/>
          <w:sz w:val="21"/>
          <w:szCs w:val="21"/>
        </w:rPr>
        <w:t>vyhlasuje, že je podnikateľom s právnou subjektivitou, ktorého predmetom podnikania je činnosť v rozsahu požadovanom súťažnými podmienkami verejného obstarávania, teda spĺňa podmienku odbornej spôsobilosti po materiálnej, technickej, technologickej i personálnej stránke na vykonanie predmetu Dohody v zmysle tejto Dohody a všeobecne záväzných právnych predpisov a technických noriem Slovenskej republiky a Európskej únie.</w:t>
      </w:r>
    </w:p>
    <w:p w14:paraId="0D63E610" w14:textId="7A4B27A9" w:rsidR="0062355C" w:rsidRPr="004178E7" w:rsidRDefault="001510F9" w:rsidP="009C722A">
      <w:pPr>
        <w:pStyle w:val="Odsekzoznamu"/>
        <w:numPr>
          <w:ilvl w:val="0"/>
          <w:numId w:val="1"/>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Predmetom </w:t>
      </w:r>
      <w:r w:rsidR="00A20E54" w:rsidRPr="004178E7">
        <w:rPr>
          <w:rFonts w:ascii="Inter" w:hAnsi="Inter"/>
          <w:sz w:val="21"/>
          <w:szCs w:val="21"/>
        </w:rPr>
        <w:t>D</w:t>
      </w:r>
      <w:r w:rsidRPr="004178E7">
        <w:rPr>
          <w:rFonts w:ascii="Inter" w:hAnsi="Inter"/>
          <w:sz w:val="21"/>
          <w:szCs w:val="21"/>
        </w:rPr>
        <w:t xml:space="preserve">ohody je </w:t>
      </w:r>
      <w:r w:rsidR="004212CF" w:rsidRPr="004178E7">
        <w:rPr>
          <w:rFonts w:ascii="Inter" w:hAnsi="Inter"/>
          <w:sz w:val="21"/>
          <w:szCs w:val="21"/>
        </w:rPr>
        <w:t xml:space="preserve">tiež </w:t>
      </w:r>
      <w:r w:rsidRPr="004178E7">
        <w:rPr>
          <w:rFonts w:ascii="Inter" w:hAnsi="Inter"/>
          <w:sz w:val="21"/>
          <w:szCs w:val="21"/>
        </w:rPr>
        <w:t xml:space="preserve">záväzok </w:t>
      </w:r>
      <w:r w:rsidR="00A20E54" w:rsidRPr="004178E7">
        <w:rPr>
          <w:rFonts w:ascii="Inter" w:hAnsi="Inter"/>
          <w:sz w:val="21"/>
          <w:szCs w:val="21"/>
        </w:rPr>
        <w:t>O</w:t>
      </w:r>
      <w:r w:rsidRPr="004178E7">
        <w:rPr>
          <w:rFonts w:ascii="Inter" w:hAnsi="Inter"/>
          <w:sz w:val="21"/>
          <w:szCs w:val="21"/>
        </w:rPr>
        <w:t xml:space="preserve">bjednávateľa </w:t>
      </w:r>
      <w:r w:rsidR="00E1789F" w:rsidRPr="004178E7">
        <w:rPr>
          <w:rFonts w:ascii="Inter" w:hAnsi="Inter" w:cs="Arial"/>
          <w:color w:val="000000" w:themeColor="text1"/>
          <w:sz w:val="21"/>
          <w:szCs w:val="21"/>
        </w:rPr>
        <w:t xml:space="preserve">skontrolovať a prevziať </w:t>
      </w:r>
      <w:r w:rsidRPr="004178E7">
        <w:rPr>
          <w:rFonts w:ascii="Inter" w:hAnsi="Inter"/>
          <w:sz w:val="21"/>
          <w:szCs w:val="21"/>
        </w:rPr>
        <w:t>dodan</w:t>
      </w:r>
      <w:r w:rsidR="00811557" w:rsidRPr="004178E7">
        <w:rPr>
          <w:rFonts w:ascii="Inter" w:hAnsi="Inter"/>
          <w:sz w:val="21"/>
          <w:szCs w:val="21"/>
        </w:rPr>
        <w:t>ý</w:t>
      </w:r>
      <w:r w:rsidRPr="004178E7">
        <w:rPr>
          <w:rFonts w:ascii="Inter" w:hAnsi="Inter"/>
          <w:sz w:val="21"/>
          <w:szCs w:val="21"/>
        </w:rPr>
        <w:t xml:space="preserve"> </w:t>
      </w:r>
      <w:r w:rsidR="00811557" w:rsidRPr="004178E7">
        <w:rPr>
          <w:rFonts w:ascii="Inter" w:hAnsi="Inter"/>
          <w:sz w:val="21"/>
          <w:szCs w:val="21"/>
        </w:rPr>
        <w:t xml:space="preserve">predmet </w:t>
      </w:r>
      <w:r w:rsidR="00431C92" w:rsidRPr="004178E7">
        <w:rPr>
          <w:rFonts w:ascii="Inter" w:hAnsi="Inter"/>
          <w:sz w:val="21"/>
          <w:szCs w:val="21"/>
        </w:rPr>
        <w:t>D</w:t>
      </w:r>
      <w:r w:rsidR="00811557" w:rsidRPr="004178E7">
        <w:rPr>
          <w:rFonts w:ascii="Inter" w:hAnsi="Inter"/>
          <w:sz w:val="21"/>
          <w:szCs w:val="21"/>
        </w:rPr>
        <w:t xml:space="preserve">ohody </w:t>
      </w:r>
      <w:r w:rsidRPr="004178E7">
        <w:rPr>
          <w:rFonts w:ascii="Inter" w:hAnsi="Inter"/>
          <w:sz w:val="21"/>
          <w:szCs w:val="21"/>
        </w:rPr>
        <w:t xml:space="preserve">podľa podmienok tejto </w:t>
      </w:r>
      <w:r w:rsidR="00431C92" w:rsidRPr="004178E7">
        <w:rPr>
          <w:rFonts w:ascii="Inter" w:hAnsi="Inter"/>
          <w:sz w:val="21"/>
          <w:szCs w:val="21"/>
        </w:rPr>
        <w:t>D</w:t>
      </w:r>
      <w:r w:rsidRPr="004178E7">
        <w:rPr>
          <w:rFonts w:ascii="Inter" w:hAnsi="Inter"/>
          <w:sz w:val="21"/>
          <w:szCs w:val="21"/>
        </w:rPr>
        <w:t xml:space="preserve">ohody a zaplatiť </w:t>
      </w:r>
      <w:r w:rsidR="00431C92" w:rsidRPr="004178E7">
        <w:rPr>
          <w:rFonts w:ascii="Inter" w:hAnsi="Inter"/>
          <w:sz w:val="21"/>
          <w:szCs w:val="21"/>
        </w:rPr>
        <w:t>D</w:t>
      </w:r>
      <w:r w:rsidRPr="004178E7">
        <w:rPr>
          <w:rFonts w:ascii="Inter" w:hAnsi="Inter"/>
          <w:sz w:val="21"/>
          <w:szCs w:val="21"/>
        </w:rPr>
        <w:t>odávateľovi dohodnutú cenu za</w:t>
      </w:r>
      <w:r w:rsidR="006A5827" w:rsidRPr="004178E7">
        <w:rPr>
          <w:rFonts w:ascii="Inter" w:hAnsi="Inter"/>
          <w:sz w:val="21"/>
          <w:szCs w:val="21"/>
        </w:rPr>
        <w:t xml:space="preserve"> riadne a včasné plnenie predmetu Dohody vo výške a spôsobom tak, ako je to špecifikované ďalej v tejto Dohode. </w:t>
      </w:r>
    </w:p>
    <w:p w14:paraId="42A153FE" w14:textId="5486FF96" w:rsidR="00C70058" w:rsidRPr="004178E7" w:rsidRDefault="00C70058" w:rsidP="004178E7">
      <w:pPr>
        <w:spacing w:after="0" w:line="240" w:lineRule="auto"/>
        <w:jc w:val="both"/>
        <w:rPr>
          <w:rFonts w:ascii="Inter" w:hAnsi="Inter"/>
          <w:sz w:val="21"/>
          <w:szCs w:val="21"/>
        </w:rPr>
      </w:pPr>
    </w:p>
    <w:p w14:paraId="4864AE68" w14:textId="3575E4BE" w:rsidR="000C2A01" w:rsidRPr="004178E7" w:rsidRDefault="000C2A01" w:rsidP="000C2A01">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Článok II</w:t>
      </w:r>
    </w:p>
    <w:p w14:paraId="598394E9" w14:textId="2C941FFE" w:rsidR="000C2A01" w:rsidRPr="004178E7" w:rsidRDefault="00F270B0" w:rsidP="000C2A01">
      <w:pPr>
        <w:pStyle w:val="Nadpis1"/>
        <w:spacing w:before="0" w:after="120"/>
        <w:rPr>
          <w:rFonts w:ascii="Inter" w:hAnsi="Inter" w:cs="Times New Roman"/>
          <w:szCs w:val="21"/>
        </w:rPr>
      </w:pPr>
      <w:r w:rsidRPr="004178E7">
        <w:rPr>
          <w:rFonts w:ascii="Inter" w:hAnsi="Inter" w:cs="Times New Roman"/>
          <w:szCs w:val="21"/>
        </w:rPr>
        <w:t>Trvanie Dohody, lehoty, m</w:t>
      </w:r>
      <w:r w:rsidR="000C2A01" w:rsidRPr="004178E7">
        <w:rPr>
          <w:rFonts w:ascii="Inter" w:hAnsi="Inter" w:cs="Times New Roman"/>
          <w:szCs w:val="21"/>
        </w:rPr>
        <w:t>iesto a rozsah plnenia</w:t>
      </w:r>
    </w:p>
    <w:p w14:paraId="730D390C" w14:textId="79D272D7" w:rsidR="007B47E9" w:rsidRPr="004178E7" w:rsidRDefault="00133155" w:rsidP="00A77489">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 xml:space="preserve">Táto Dohoda sa uzatvára na dobu určitú, a to na štyridsať osem (48) mesiacov odo dňa nadobudnutia jej účinnosti, a/alebo ak súčet všetkých častí plnenia predmetu Dohody v zmysle článku </w:t>
      </w:r>
      <w:r w:rsidR="00226161" w:rsidRPr="004178E7">
        <w:rPr>
          <w:rFonts w:ascii="Inter" w:hAnsi="Inter"/>
          <w:sz w:val="21"/>
          <w:szCs w:val="21"/>
        </w:rPr>
        <w:t>V</w:t>
      </w:r>
      <w:r w:rsidRPr="004178E7">
        <w:rPr>
          <w:rFonts w:ascii="Inter" w:hAnsi="Inter"/>
          <w:sz w:val="21"/>
          <w:szCs w:val="21"/>
        </w:rPr>
        <w:t xml:space="preserve"> tejto Dohody dosiahne výšku </w:t>
      </w:r>
      <w:r w:rsidR="009D4342" w:rsidRPr="002C7755">
        <w:rPr>
          <w:rFonts w:ascii="Inter" w:hAnsi="Inter"/>
          <w:b/>
          <w:bCs/>
          <w:sz w:val="21"/>
          <w:szCs w:val="21"/>
          <w:highlight w:val="yellow"/>
        </w:rPr>
        <w:t>6.139.197,</w:t>
      </w:r>
      <w:r w:rsidR="00EE7AB4">
        <w:rPr>
          <w:rFonts w:ascii="Inter" w:hAnsi="Inter"/>
          <w:b/>
          <w:bCs/>
          <w:sz w:val="21"/>
          <w:szCs w:val="21"/>
          <w:highlight w:val="yellow"/>
        </w:rPr>
        <w:t>-</w:t>
      </w:r>
      <w:r w:rsidRPr="004178E7">
        <w:rPr>
          <w:rFonts w:ascii="Inter" w:hAnsi="Inter"/>
          <w:b/>
          <w:bCs/>
          <w:sz w:val="21"/>
          <w:szCs w:val="21"/>
          <w:highlight w:val="yellow"/>
        </w:rPr>
        <w:t xml:space="preserve"> EUR bez DPH a</w:t>
      </w:r>
      <w:r w:rsidR="007B47E9" w:rsidRPr="004178E7">
        <w:rPr>
          <w:rFonts w:ascii="Inter" w:hAnsi="Inter"/>
          <w:b/>
          <w:bCs/>
          <w:sz w:val="21"/>
          <w:szCs w:val="21"/>
          <w:highlight w:val="yellow"/>
        </w:rPr>
        <w:t> </w:t>
      </w:r>
      <w:r w:rsidR="00D44CBE" w:rsidRPr="002C7755">
        <w:rPr>
          <w:rFonts w:ascii="Inter" w:hAnsi="Inter"/>
          <w:b/>
          <w:bCs/>
          <w:sz w:val="21"/>
          <w:szCs w:val="21"/>
          <w:highlight w:val="yellow"/>
        </w:rPr>
        <w:t>7.</w:t>
      </w:r>
      <w:r w:rsidR="00793A5F" w:rsidRPr="002C7755">
        <w:rPr>
          <w:rFonts w:ascii="Inter" w:hAnsi="Inter"/>
          <w:b/>
          <w:bCs/>
          <w:sz w:val="21"/>
          <w:szCs w:val="21"/>
          <w:highlight w:val="yellow"/>
        </w:rPr>
        <w:t>551.21</w:t>
      </w:r>
      <w:r w:rsidR="00AF1C9F">
        <w:rPr>
          <w:rFonts w:ascii="Inter" w:hAnsi="Inter"/>
          <w:b/>
          <w:bCs/>
          <w:sz w:val="21"/>
          <w:szCs w:val="21"/>
          <w:highlight w:val="yellow"/>
        </w:rPr>
        <w:t>2</w:t>
      </w:r>
      <w:r w:rsidR="00793A5F" w:rsidRPr="002C7755">
        <w:rPr>
          <w:rFonts w:ascii="Inter" w:hAnsi="Inter"/>
          <w:b/>
          <w:bCs/>
          <w:sz w:val="21"/>
          <w:szCs w:val="21"/>
          <w:highlight w:val="yellow"/>
        </w:rPr>
        <w:t>,</w:t>
      </w:r>
      <w:r w:rsidR="00AF1C9F">
        <w:rPr>
          <w:rFonts w:ascii="Inter" w:hAnsi="Inter"/>
          <w:b/>
          <w:bCs/>
          <w:sz w:val="21"/>
          <w:szCs w:val="21"/>
          <w:highlight w:val="yellow"/>
        </w:rPr>
        <w:t>31</w:t>
      </w:r>
      <w:r w:rsidRPr="004178E7">
        <w:rPr>
          <w:rFonts w:ascii="Inter" w:hAnsi="Inter"/>
          <w:b/>
          <w:bCs/>
          <w:sz w:val="21"/>
          <w:szCs w:val="21"/>
          <w:highlight w:val="yellow"/>
        </w:rPr>
        <w:t xml:space="preserve"> EUR s DPH</w:t>
      </w:r>
      <w:r w:rsidRPr="004178E7">
        <w:rPr>
          <w:rFonts w:ascii="Inter" w:hAnsi="Inter"/>
          <w:sz w:val="21"/>
          <w:szCs w:val="21"/>
        </w:rPr>
        <w:t xml:space="preserve"> (ďalej len ako „</w:t>
      </w:r>
      <w:r w:rsidRPr="004178E7">
        <w:rPr>
          <w:rFonts w:ascii="Inter" w:hAnsi="Inter"/>
          <w:b/>
          <w:bCs/>
          <w:sz w:val="21"/>
          <w:szCs w:val="21"/>
        </w:rPr>
        <w:t>Maximálna cena</w:t>
      </w:r>
      <w:r w:rsidRPr="004178E7">
        <w:rPr>
          <w:rFonts w:ascii="Inter" w:hAnsi="Inter"/>
          <w:sz w:val="21"/>
          <w:szCs w:val="21"/>
        </w:rPr>
        <w:t xml:space="preserve">“ v príslušnom gramatickom tvare) podľa toho, ktorá z uvedených </w:t>
      </w:r>
      <w:r w:rsidR="007B47E9" w:rsidRPr="004178E7">
        <w:rPr>
          <w:rFonts w:ascii="Inter" w:hAnsi="Inter"/>
          <w:sz w:val="21"/>
          <w:szCs w:val="21"/>
        </w:rPr>
        <w:t>možností</w:t>
      </w:r>
      <w:r w:rsidRPr="004178E7">
        <w:rPr>
          <w:rFonts w:ascii="Inter" w:hAnsi="Inter"/>
          <w:sz w:val="21"/>
          <w:szCs w:val="21"/>
        </w:rPr>
        <w:t xml:space="preserve"> nastane skôr.</w:t>
      </w:r>
      <w:r w:rsidR="007B47E9" w:rsidRPr="004178E7">
        <w:rPr>
          <w:rFonts w:ascii="Inter" w:hAnsi="Inter"/>
          <w:sz w:val="21"/>
          <w:szCs w:val="21"/>
        </w:rPr>
        <w:t xml:space="preserve"> </w:t>
      </w:r>
      <w:r w:rsidR="00A77489" w:rsidRPr="002C7755">
        <w:rPr>
          <w:rFonts w:ascii="Inter" w:hAnsi="Inter" w:cs="Calibri"/>
          <w:sz w:val="21"/>
          <w:szCs w:val="21"/>
        </w:rPr>
        <w:t xml:space="preserve">Dodávateľ berie na vedomie, že plnenie predmetu Dohody počas jej platnosti bude závislé výlučne od reálnej potreby Objednávateľa. </w:t>
      </w:r>
      <w:r w:rsidR="00793939" w:rsidRPr="002C7755">
        <w:rPr>
          <w:rFonts w:ascii="Inter" w:hAnsi="Inter" w:cs="Calibri"/>
          <w:sz w:val="21"/>
          <w:szCs w:val="21"/>
        </w:rPr>
        <w:t xml:space="preserve">Dodávateľ </w:t>
      </w:r>
      <w:r w:rsidR="00A77489" w:rsidRPr="002C7755">
        <w:rPr>
          <w:rFonts w:ascii="Inter" w:hAnsi="Inter" w:cs="Calibri"/>
          <w:sz w:val="21"/>
          <w:szCs w:val="21"/>
        </w:rPr>
        <w:t>si je vedomý, že mu nevznikajú žiadne finančné nároky, vrátane náhrady škody, z dôvodu, ak celkový finančný limit uvedený v prvej vete nebude vyčerpaný v plnom rozsahu.</w:t>
      </w:r>
    </w:p>
    <w:p w14:paraId="27F49346" w14:textId="5B6A0777" w:rsidR="000C2A01" w:rsidRPr="004178E7" w:rsidRDefault="00E15434" w:rsidP="00C8704C">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Miestom plneni</w:t>
      </w:r>
      <w:r w:rsidR="005567E6" w:rsidRPr="002C7755">
        <w:rPr>
          <w:rFonts w:ascii="Inter" w:hAnsi="Inter"/>
          <w:sz w:val="21"/>
          <w:szCs w:val="21"/>
        </w:rPr>
        <w:t>a</w:t>
      </w:r>
      <w:r w:rsidRPr="004178E7">
        <w:rPr>
          <w:rFonts w:ascii="Inter" w:hAnsi="Inter"/>
          <w:sz w:val="21"/>
          <w:szCs w:val="21"/>
        </w:rPr>
        <w:t xml:space="preserve"> predmetu Dohody podľa tejto Dohody je územie Objednávateľa, t. j. územie </w:t>
      </w:r>
      <w:r w:rsidR="003054FA">
        <w:rPr>
          <w:rFonts w:ascii="Inter" w:hAnsi="Inter"/>
          <w:sz w:val="21"/>
          <w:szCs w:val="21"/>
        </w:rPr>
        <w:t>H</w:t>
      </w:r>
      <w:r w:rsidRPr="004178E7">
        <w:rPr>
          <w:rFonts w:ascii="Inter" w:hAnsi="Inter"/>
          <w:sz w:val="21"/>
          <w:szCs w:val="21"/>
        </w:rPr>
        <w:t xml:space="preserve">lavného mesta Slovenskej republiky Bratislava, bližšie špecifikované v čiastkovej objednávke. </w:t>
      </w:r>
      <w:r w:rsidR="000C2A01" w:rsidRPr="004178E7">
        <w:rPr>
          <w:rFonts w:ascii="Inter" w:hAnsi="Inter"/>
          <w:sz w:val="21"/>
          <w:szCs w:val="21"/>
        </w:rPr>
        <w:t xml:space="preserve">Dodávateľ bude </w:t>
      </w:r>
      <w:r w:rsidR="003D42B9" w:rsidRPr="004178E7">
        <w:rPr>
          <w:rFonts w:ascii="Inter" w:hAnsi="Inter"/>
          <w:sz w:val="21"/>
          <w:szCs w:val="21"/>
        </w:rPr>
        <w:t xml:space="preserve">vykonávať </w:t>
      </w:r>
      <w:r w:rsidR="00811557" w:rsidRPr="004178E7">
        <w:rPr>
          <w:rFonts w:ascii="Inter" w:hAnsi="Inter"/>
          <w:sz w:val="21"/>
          <w:szCs w:val="21"/>
        </w:rPr>
        <w:t xml:space="preserve">predmet </w:t>
      </w:r>
      <w:r w:rsidR="00EF25C1" w:rsidRPr="004178E7">
        <w:rPr>
          <w:rFonts w:ascii="Inter" w:hAnsi="Inter"/>
          <w:sz w:val="21"/>
          <w:szCs w:val="21"/>
        </w:rPr>
        <w:t>D</w:t>
      </w:r>
      <w:r w:rsidR="00811557" w:rsidRPr="004178E7">
        <w:rPr>
          <w:rFonts w:ascii="Inter" w:hAnsi="Inter"/>
          <w:sz w:val="21"/>
          <w:szCs w:val="21"/>
        </w:rPr>
        <w:t xml:space="preserve">ohody </w:t>
      </w:r>
      <w:r w:rsidR="000C2A01" w:rsidRPr="004178E7">
        <w:rPr>
          <w:rFonts w:ascii="Inter" w:hAnsi="Inter"/>
          <w:sz w:val="21"/>
          <w:szCs w:val="21"/>
        </w:rPr>
        <w:t xml:space="preserve">v objektoch vo vlastníctve, resp. v správe </w:t>
      </w:r>
      <w:r w:rsidR="00EF25C1" w:rsidRPr="004178E7">
        <w:rPr>
          <w:rFonts w:ascii="Inter" w:hAnsi="Inter"/>
          <w:sz w:val="21"/>
          <w:szCs w:val="21"/>
        </w:rPr>
        <w:t>O</w:t>
      </w:r>
      <w:r w:rsidR="000C2A01" w:rsidRPr="004178E7">
        <w:rPr>
          <w:rFonts w:ascii="Inter" w:hAnsi="Inter"/>
          <w:sz w:val="21"/>
          <w:szCs w:val="21"/>
        </w:rPr>
        <w:t>bjednávateľa, ktor</w:t>
      </w:r>
      <w:r w:rsidR="00037361" w:rsidRPr="004178E7">
        <w:rPr>
          <w:rFonts w:ascii="Inter" w:hAnsi="Inter"/>
          <w:sz w:val="21"/>
          <w:szCs w:val="21"/>
        </w:rPr>
        <w:t xml:space="preserve">ých zoznam je </w:t>
      </w:r>
      <w:r w:rsidR="000C2A01" w:rsidRPr="004178E7">
        <w:rPr>
          <w:rFonts w:ascii="Inter" w:hAnsi="Inter"/>
          <w:sz w:val="21"/>
          <w:szCs w:val="21"/>
        </w:rPr>
        <w:t>uveden</w:t>
      </w:r>
      <w:r w:rsidR="00037361" w:rsidRPr="004178E7">
        <w:rPr>
          <w:rFonts w:ascii="Inter" w:hAnsi="Inter"/>
          <w:sz w:val="21"/>
          <w:szCs w:val="21"/>
        </w:rPr>
        <w:t>ý</w:t>
      </w:r>
      <w:r w:rsidR="000C2A01" w:rsidRPr="004178E7">
        <w:rPr>
          <w:rFonts w:ascii="Inter" w:hAnsi="Inter"/>
          <w:sz w:val="21"/>
          <w:szCs w:val="21"/>
        </w:rPr>
        <w:t xml:space="preserve"> </w:t>
      </w:r>
      <w:r w:rsidR="00DE6A8D" w:rsidRPr="004178E7">
        <w:rPr>
          <w:rFonts w:ascii="Inter" w:hAnsi="Inter"/>
          <w:sz w:val="21"/>
          <w:szCs w:val="21"/>
        </w:rPr>
        <w:t xml:space="preserve">v </w:t>
      </w:r>
      <w:r w:rsidR="00D9105D" w:rsidRPr="002C7755">
        <w:rPr>
          <w:rFonts w:ascii="Inter" w:hAnsi="Inter"/>
          <w:sz w:val="21"/>
          <w:szCs w:val="21"/>
        </w:rPr>
        <w:t>Príloh</w:t>
      </w:r>
      <w:r w:rsidR="00DE6A8D" w:rsidRPr="004178E7">
        <w:rPr>
          <w:rFonts w:ascii="Inter" w:hAnsi="Inter"/>
          <w:sz w:val="21"/>
          <w:szCs w:val="21"/>
        </w:rPr>
        <w:t>e</w:t>
      </w:r>
      <w:r w:rsidR="000C2A01" w:rsidRPr="004178E7">
        <w:rPr>
          <w:rFonts w:ascii="Inter" w:hAnsi="Inter"/>
          <w:sz w:val="21"/>
          <w:szCs w:val="21"/>
        </w:rPr>
        <w:t xml:space="preserve"> č. </w:t>
      </w:r>
      <w:r w:rsidR="00600D43" w:rsidRPr="002C7755">
        <w:rPr>
          <w:rFonts w:ascii="Inter" w:hAnsi="Inter"/>
          <w:sz w:val="21"/>
          <w:szCs w:val="21"/>
        </w:rPr>
        <w:t>3</w:t>
      </w:r>
      <w:r w:rsidR="002C7755" w:rsidRPr="002C7755">
        <w:rPr>
          <w:rFonts w:ascii="Inter" w:hAnsi="Inter"/>
          <w:sz w:val="21"/>
          <w:szCs w:val="21"/>
        </w:rPr>
        <w:t xml:space="preserve"> </w:t>
      </w:r>
      <w:r w:rsidR="00EF25C1" w:rsidRPr="004178E7">
        <w:rPr>
          <w:rFonts w:ascii="Inter" w:hAnsi="Inter"/>
          <w:sz w:val="21"/>
          <w:szCs w:val="21"/>
        </w:rPr>
        <w:t>tejto D</w:t>
      </w:r>
      <w:r w:rsidR="007A5C3D" w:rsidRPr="004178E7">
        <w:rPr>
          <w:rFonts w:ascii="Inter" w:hAnsi="Inter"/>
          <w:sz w:val="21"/>
          <w:szCs w:val="21"/>
        </w:rPr>
        <w:t>ohody</w:t>
      </w:r>
      <w:r w:rsidR="00037361" w:rsidRPr="004178E7">
        <w:rPr>
          <w:rFonts w:ascii="Inter" w:hAnsi="Inter"/>
          <w:sz w:val="21"/>
          <w:szCs w:val="21"/>
        </w:rPr>
        <w:t>,</w:t>
      </w:r>
      <w:r w:rsidR="00DE6A8D" w:rsidRPr="004178E7">
        <w:rPr>
          <w:rFonts w:ascii="Inter" w:hAnsi="Inter"/>
          <w:sz w:val="21"/>
          <w:szCs w:val="21"/>
        </w:rPr>
        <w:t xml:space="preserve"> </w:t>
      </w:r>
      <w:r w:rsidR="000C2A01" w:rsidRPr="004178E7">
        <w:rPr>
          <w:rFonts w:ascii="Inter" w:hAnsi="Inter"/>
          <w:sz w:val="21"/>
          <w:szCs w:val="21"/>
        </w:rPr>
        <w:t xml:space="preserve">a ktorými sú </w:t>
      </w:r>
      <w:r w:rsidR="00827DAC" w:rsidRPr="004178E7">
        <w:rPr>
          <w:rFonts w:ascii="Inter" w:hAnsi="Inter"/>
          <w:sz w:val="21"/>
          <w:szCs w:val="21"/>
        </w:rPr>
        <w:t xml:space="preserve">mosty a vybrané </w:t>
      </w:r>
      <w:r w:rsidR="000C2A01" w:rsidRPr="004178E7">
        <w:rPr>
          <w:rFonts w:ascii="Inter" w:hAnsi="Inter"/>
          <w:sz w:val="21"/>
          <w:szCs w:val="21"/>
        </w:rPr>
        <w:t>inžinierske objekty, </w:t>
      </w:r>
      <w:r w:rsidR="00226161" w:rsidRPr="004178E7">
        <w:rPr>
          <w:rFonts w:ascii="Inter" w:hAnsi="Inter"/>
          <w:sz w:val="21"/>
          <w:szCs w:val="21"/>
        </w:rPr>
        <w:t xml:space="preserve">cesty </w:t>
      </w:r>
      <w:r w:rsidR="000C2A01" w:rsidRPr="004178E7">
        <w:rPr>
          <w:rFonts w:ascii="Inter" w:hAnsi="Inter"/>
          <w:sz w:val="21"/>
          <w:szCs w:val="21"/>
        </w:rPr>
        <w:t xml:space="preserve">I. a II. triedy a prejazdné úseky ciest na území </w:t>
      </w:r>
      <w:r w:rsidR="00600D43" w:rsidRPr="002C7755">
        <w:rPr>
          <w:rFonts w:ascii="Inter" w:hAnsi="Inter"/>
          <w:sz w:val="21"/>
          <w:szCs w:val="21"/>
        </w:rPr>
        <w:t>H</w:t>
      </w:r>
      <w:r w:rsidR="00F01008" w:rsidRPr="002C7755">
        <w:rPr>
          <w:rFonts w:ascii="Inter" w:hAnsi="Inter"/>
          <w:sz w:val="21"/>
          <w:szCs w:val="21"/>
        </w:rPr>
        <w:t xml:space="preserve">lavného </w:t>
      </w:r>
      <w:r w:rsidR="000C2A01" w:rsidRPr="004178E7">
        <w:rPr>
          <w:rFonts w:ascii="Inter" w:hAnsi="Inter"/>
          <w:sz w:val="21"/>
          <w:szCs w:val="21"/>
        </w:rPr>
        <w:t xml:space="preserve">mesta </w:t>
      </w:r>
      <w:r w:rsidR="00F01008" w:rsidRPr="002C7755">
        <w:rPr>
          <w:rFonts w:ascii="Inter" w:hAnsi="Inter"/>
          <w:sz w:val="21"/>
          <w:szCs w:val="21"/>
        </w:rPr>
        <w:t xml:space="preserve">Slovenskej republiky </w:t>
      </w:r>
      <w:r w:rsidR="000C2A01" w:rsidRPr="004178E7">
        <w:rPr>
          <w:rFonts w:ascii="Inter" w:hAnsi="Inter"/>
          <w:sz w:val="21"/>
          <w:szCs w:val="21"/>
        </w:rPr>
        <w:t>Bratislavy.</w:t>
      </w:r>
    </w:p>
    <w:p w14:paraId="6CC2BC18" w14:textId="623A2375" w:rsidR="000C2A01" w:rsidRPr="004178E7" w:rsidRDefault="000C2A01" w:rsidP="00AA4BCE">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Podrobná špecifikácia obsahu a rozsahu každ</w:t>
      </w:r>
      <w:r w:rsidR="00500C89" w:rsidRPr="004178E7">
        <w:rPr>
          <w:rFonts w:ascii="Inter" w:hAnsi="Inter"/>
          <w:sz w:val="21"/>
          <w:szCs w:val="21"/>
        </w:rPr>
        <w:t xml:space="preserve">ého </w:t>
      </w:r>
      <w:r w:rsidRPr="004178E7">
        <w:rPr>
          <w:rFonts w:ascii="Inter" w:hAnsi="Inter"/>
          <w:sz w:val="21"/>
          <w:szCs w:val="21"/>
        </w:rPr>
        <w:t>čiastkov</w:t>
      </w:r>
      <w:r w:rsidR="00500C89" w:rsidRPr="004178E7">
        <w:rPr>
          <w:rFonts w:ascii="Inter" w:hAnsi="Inter"/>
          <w:sz w:val="21"/>
          <w:szCs w:val="21"/>
        </w:rPr>
        <w:t>ého</w:t>
      </w:r>
      <w:r w:rsidRPr="004178E7">
        <w:rPr>
          <w:rFonts w:ascii="Inter" w:hAnsi="Inter"/>
          <w:sz w:val="21"/>
          <w:szCs w:val="21"/>
        </w:rPr>
        <w:t xml:space="preserve"> </w:t>
      </w:r>
      <w:r w:rsidR="00500C89" w:rsidRPr="004178E7">
        <w:rPr>
          <w:rFonts w:ascii="Inter" w:hAnsi="Inter"/>
          <w:sz w:val="21"/>
          <w:szCs w:val="21"/>
        </w:rPr>
        <w:t>plnenia</w:t>
      </w:r>
      <w:r w:rsidRPr="004178E7">
        <w:rPr>
          <w:rFonts w:ascii="Inter" w:hAnsi="Inter"/>
          <w:sz w:val="21"/>
          <w:szCs w:val="21"/>
        </w:rPr>
        <w:t xml:space="preserve"> </w:t>
      </w:r>
      <w:r w:rsidR="00500C89" w:rsidRPr="004178E7">
        <w:rPr>
          <w:rFonts w:ascii="Inter" w:hAnsi="Inter"/>
          <w:sz w:val="21"/>
          <w:szCs w:val="21"/>
        </w:rPr>
        <w:t>zadaného</w:t>
      </w:r>
      <w:r w:rsidRPr="004178E7">
        <w:rPr>
          <w:rFonts w:ascii="Inter" w:hAnsi="Inter"/>
          <w:sz w:val="21"/>
          <w:szCs w:val="21"/>
        </w:rPr>
        <w:t xml:space="preserve"> na základe </w:t>
      </w:r>
      <w:r w:rsidR="00EF25C1" w:rsidRPr="004178E7">
        <w:rPr>
          <w:rFonts w:ascii="Inter" w:hAnsi="Inter"/>
          <w:sz w:val="21"/>
          <w:szCs w:val="21"/>
        </w:rPr>
        <w:t>tejto D</w:t>
      </w:r>
      <w:r w:rsidRPr="004178E7">
        <w:rPr>
          <w:rFonts w:ascii="Inter" w:hAnsi="Inter"/>
          <w:sz w:val="21"/>
          <w:szCs w:val="21"/>
        </w:rPr>
        <w:t>ohody bude uvedená v príslušnej objednávke vystavenej podľa podmienok uvedených v</w:t>
      </w:r>
      <w:r w:rsidR="00EF25C1" w:rsidRPr="004178E7">
        <w:rPr>
          <w:rFonts w:ascii="Inter" w:hAnsi="Inter"/>
          <w:sz w:val="21"/>
          <w:szCs w:val="21"/>
        </w:rPr>
        <w:t> tejto D</w:t>
      </w:r>
      <w:r w:rsidRPr="004178E7">
        <w:rPr>
          <w:rFonts w:ascii="Inter" w:hAnsi="Inter"/>
          <w:sz w:val="21"/>
          <w:szCs w:val="21"/>
        </w:rPr>
        <w:t xml:space="preserve">ohode. </w:t>
      </w:r>
    </w:p>
    <w:p w14:paraId="18F8A3A7" w14:textId="0DAD49A8" w:rsidR="007E5CA8" w:rsidRPr="002C7755" w:rsidRDefault="003A61D3" w:rsidP="00AA4BCE">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Čiastkové plnenie predmetu Dohody sa poskytuje v lehote plnenia bližšie špecifikované v objednávkach Objednávateľa (ďalej len ako „</w:t>
      </w:r>
      <w:r w:rsidRPr="004178E7">
        <w:rPr>
          <w:rFonts w:ascii="Inter" w:hAnsi="Inter"/>
          <w:b/>
          <w:bCs/>
          <w:sz w:val="21"/>
          <w:szCs w:val="21"/>
        </w:rPr>
        <w:t>Lehota plnenia</w:t>
      </w:r>
      <w:r w:rsidRPr="004178E7">
        <w:rPr>
          <w:rFonts w:ascii="Inter" w:hAnsi="Inter"/>
          <w:sz w:val="21"/>
          <w:szCs w:val="21"/>
        </w:rPr>
        <w:t xml:space="preserve">“ v príslušnom gramatickom tvare). </w:t>
      </w:r>
    </w:p>
    <w:p w14:paraId="7D366C51" w14:textId="4BEF7B50" w:rsidR="007E5CA8" w:rsidRPr="004178E7" w:rsidRDefault="00A677FF" w:rsidP="004178E7">
      <w:pPr>
        <w:numPr>
          <w:ilvl w:val="0"/>
          <w:numId w:val="5"/>
        </w:numPr>
        <w:spacing w:after="0" w:line="240" w:lineRule="auto"/>
        <w:ind w:left="567" w:hanging="567"/>
        <w:jc w:val="both"/>
        <w:rPr>
          <w:rFonts w:ascii="Inter" w:hAnsi="Inter"/>
          <w:sz w:val="21"/>
          <w:szCs w:val="21"/>
        </w:rPr>
      </w:pPr>
      <w:r w:rsidRPr="002C7755">
        <w:rPr>
          <w:rFonts w:ascii="Inter" w:hAnsi="Inter"/>
          <w:sz w:val="21"/>
          <w:szCs w:val="21"/>
        </w:rPr>
        <w:t xml:space="preserve">Zmluvné strany sa dohodli, že </w:t>
      </w:r>
      <w:r w:rsidR="00111709" w:rsidRPr="002C7755">
        <w:rPr>
          <w:rFonts w:ascii="Inter" w:hAnsi="Inter"/>
          <w:sz w:val="21"/>
          <w:szCs w:val="21"/>
        </w:rPr>
        <w:t>Dodávateľ</w:t>
      </w:r>
      <w:r w:rsidRPr="002C7755">
        <w:rPr>
          <w:rFonts w:ascii="Inter" w:hAnsi="Inter"/>
          <w:sz w:val="21"/>
          <w:szCs w:val="21"/>
        </w:rPr>
        <w:t xml:space="preserve"> bude podľa potreby vykonávať predmet Dohody bez ohľadu na pravidelný pracovný čas, počas dní pracovného pokoja a počas sviatkov, v nočných hodinách tak</w:t>
      </w:r>
      <w:r w:rsidR="00FF290C" w:rsidRPr="002C7755">
        <w:rPr>
          <w:rFonts w:ascii="Inter" w:hAnsi="Inter"/>
          <w:sz w:val="21"/>
          <w:szCs w:val="21"/>
        </w:rPr>
        <w:t>,</w:t>
      </w:r>
      <w:r w:rsidRPr="002C7755">
        <w:rPr>
          <w:rFonts w:ascii="Inter" w:hAnsi="Inter"/>
          <w:sz w:val="21"/>
          <w:szCs w:val="21"/>
        </w:rPr>
        <w:t xml:space="preserve"> aby dodržal termín – Lehotu plnenia predmetu Dohody uvedenú v</w:t>
      </w:r>
      <w:r w:rsidR="007E5CA8" w:rsidRPr="002C7755">
        <w:rPr>
          <w:rFonts w:ascii="Inter" w:hAnsi="Inter"/>
          <w:sz w:val="21"/>
          <w:szCs w:val="21"/>
        </w:rPr>
        <w:t> </w:t>
      </w:r>
      <w:r w:rsidRPr="002C7755">
        <w:rPr>
          <w:rFonts w:ascii="Inter" w:hAnsi="Inter"/>
          <w:sz w:val="21"/>
          <w:szCs w:val="21"/>
        </w:rPr>
        <w:t>objednávke</w:t>
      </w:r>
      <w:r w:rsidR="007E5CA8" w:rsidRPr="002C7755">
        <w:rPr>
          <w:rFonts w:ascii="Inter" w:hAnsi="Inter"/>
          <w:sz w:val="21"/>
          <w:szCs w:val="21"/>
        </w:rPr>
        <w:t>, pričom je povinný zabezpečiť bezpečnosť cestnej premávky.</w:t>
      </w:r>
    </w:p>
    <w:p w14:paraId="1C833C61" w14:textId="27C9E283" w:rsidR="00EE7BE8" w:rsidRPr="004178E7" w:rsidRDefault="00EE7BE8" w:rsidP="00811557">
      <w:pPr>
        <w:pStyle w:val="Nadpis1"/>
        <w:rPr>
          <w:rFonts w:ascii="Inter" w:hAnsi="Inter" w:cs="Times New Roman"/>
          <w:szCs w:val="21"/>
        </w:rPr>
      </w:pPr>
      <w:r w:rsidRPr="004178E7">
        <w:rPr>
          <w:rFonts w:ascii="Inter" w:hAnsi="Inter" w:cs="Times New Roman"/>
          <w:szCs w:val="21"/>
        </w:rPr>
        <w:t xml:space="preserve">Článok </w:t>
      </w:r>
      <w:r w:rsidR="00485060" w:rsidRPr="004178E7">
        <w:rPr>
          <w:rFonts w:ascii="Inter" w:hAnsi="Inter" w:cs="Times New Roman"/>
          <w:szCs w:val="21"/>
        </w:rPr>
        <w:t>III</w:t>
      </w:r>
    </w:p>
    <w:p w14:paraId="5B0F776B" w14:textId="03D7A312" w:rsidR="00BF5590" w:rsidRPr="004178E7" w:rsidRDefault="00BF5590" w:rsidP="00811557">
      <w:pPr>
        <w:pStyle w:val="Nadpis1"/>
        <w:spacing w:before="0" w:after="120"/>
        <w:rPr>
          <w:rFonts w:ascii="Inter" w:hAnsi="Inter"/>
          <w:b w:val="0"/>
          <w:szCs w:val="21"/>
        </w:rPr>
      </w:pPr>
      <w:r w:rsidRPr="004178E7">
        <w:rPr>
          <w:rFonts w:ascii="Inter" w:hAnsi="Inter"/>
          <w:szCs w:val="21"/>
        </w:rPr>
        <w:t>Cena</w:t>
      </w:r>
    </w:p>
    <w:p w14:paraId="418A8F5B" w14:textId="1AB24C36" w:rsidR="00DF4941" w:rsidRPr="004178E7" w:rsidRDefault="00C92955" w:rsidP="00CA0DCE">
      <w:pPr>
        <w:pStyle w:val="F2-ZkladnText"/>
        <w:numPr>
          <w:ilvl w:val="0"/>
          <w:numId w:val="20"/>
        </w:numPr>
        <w:ind w:left="567" w:hanging="567"/>
        <w:rPr>
          <w:rFonts w:ascii="Inter" w:hAnsi="Inter"/>
          <w:sz w:val="21"/>
          <w:szCs w:val="21"/>
        </w:rPr>
      </w:pPr>
      <w:r w:rsidRPr="004178E7">
        <w:rPr>
          <w:rFonts w:ascii="Inter" w:hAnsi="Inter"/>
          <w:sz w:val="21"/>
          <w:szCs w:val="21"/>
        </w:rPr>
        <w:t xml:space="preserve">Cena za </w:t>
      </w:r>
      <w:r w:rsidR="00470483" w:rsidRPr="004178E7">
        <w:rPr>
          <w:rFonts w:ascii="Inter" w:hAnsi="Inter"/>
          <w:color w:val="000000" w:themeColor="text1"/>
          <w:sz w:val="21"/>
          <w:szCs w:val="21"/>
        </w:rPr>
        <w:t>plnenie predmetu Dohody</w:t>
      </w:r>
      <w:r w:rsidR="00470483" w:rsidRPr="004178E7" w:rsidDel="00470483">
        <w:rPr>
          <w:rFonts w:ascii="Inter" w:hAnsi="Inter"/>
          <w:sz w:val="21"/>
          <w:szCs w:val="21"/>
        </w:rPr>
        <w:t xml:space="preserve"> </w:t>
      </w:r>
      <w:r w:rsidRPr="004178E7">
        <w:rPr>
          <w:rFonts w:ascii="Inter" w:hAnsi="Inter"/>
          <w:sz w:val="21"/>
          <w:szCs w:val="21"/>
        </w:rPr>
        <w:t xml:space="preserve">je stanovená </w:t>
      </w:r>
      <w:r w:rsidR="00775581" w:rsidRPr="004178E7">
        <w:rPr>
          <w:rFonts w:ascii="Inter" w:hAnsi="Inter"/>
          <w:sz w:val="21"/>
          <w:szCs w:val="21"/>
        </w:rPr>
        <w:t xml:space="preserve">na základe jednotkových cien cenovej ponuky Dodávateľa, ktorá tvorí neoddeliteľnú </w:t>
      </w:r>
      <w:r w:rsidR="00D9105D" w:rsidRPr="002C7755">
        <w:rPr>
          <w:rFonts w:ascii="Inter" w:hAnsi="Inter"/>
          <w:sz w:val="21"/>
          <w:szCs w:val="21"/>
        </w:rPr>
        <w:t>Príloh</w:t>
      </w:r>
      <w:r w:rsidR="00775581" w:rsidRPr="004178E7">
        <w:rPr>
          <w:rFonts w:ascii="Inter" w:hAnsi="Inter"/>
          <w:sz w:val="21"/>
          <w:szCs w:val="21"/>
        </w:rPr>
        <w:t xml:space="preserve">u č. </w:t>
      </w:r>
      <w:r w:rsidR="002B642A" w:rsidRPr="002C7755">
        <w:rPr>
          <w:rFonts w:ascii="Inter" w:hAnsi="Inter"/>
          <w:sz w:val="21"/>
          <w:szCs w:val="21"/>
        </w:rPr>
        <w:t>2</w:t>
      </w:r>
      <w:r w:rsidR="00775581" w:rsidRPr="004178E7">
        <w:rPr>
          <w:rFonts w:ascii="Inter" w:hAnsi="Inter"/>
          <w:sz w:val="21"/>
          <w:szCs w:val="21"/>
        </w:rPr>
        <w:t xml:space="preserve"> tejto Dohody </w:t>
      </w:r>
      <w:r w:rsidRPr="004178E7">
        <w:rPr>
          <w:rFonts w:ascii="Inter" w:hAnsi="Inter"/>
          <w:sz w:val="21"/>
          <w:szCs w:val="21"/>
        </w:rPr>
        <w:t>v súlade so zákonom Národnej rady Slovenskej republiky č. 18/1996 Z. z. o cenách v znení neskorších predpisov a vyhlášky Ministerstva financií Slovenskej republiky č. 87/1996 Z. z., ktorou sa vykonáva zákon Národnej rady Slovenskej republiky č. 18/1996 Z. z. o cenách</w:t>
      </w:r>
      <w:r w:rsidR="0052099F" w:rsidRPr="004178E7">
        <w:rPr>
          <w:rFonts w:ascii="Inter" w:hAnsi="Inter"/>
          <w:sz w:val="21"/>
          <w:szCs w:val="21"/>
        </w:rPr>
        <w:t xml:space="preserve"> v znení neskorších predpisov </w:t>
      </w:r>
      <w:r w:rsidRPr="004178E7">
        <w:rPr>
          <w:rFonts w:ascii="Inter" w:hAnsi="Inter"/>
          <w:sz w:val="21"/>
          <w:szCs w:val="21"/>
        </w:rPr>
        <w:t xml:space="preserve">ako </w:t>
      </w:r>
      <w:r w:rsidR="0052099F" w:rsidRPr="004178E7">
        <w:rPr>
          <w:rFonts w:ascii="Inter" w:hAnsi="Inter"/>
          <w:sz w:val="21"/>
          <w:szCs w:val="21"/>
        </w:rPr>
        <w:t>M</w:t>
      </w:r>
      <w:r w:rsidRPr="004178E7">
        <w:rPr>
          <w:rFonts w:ascii="Inter" w:hAnsi="Inter"/>
          <w:sz w:val="21"/>
          <w:szCs w:val="21"/>
        </w:rPr>
        <w:t>aximálna</w:t>
      </w:r>
      <w:r w:rsidR="00DF4941" w:rsidRPr="004178E7">
        <w:rPr>
          <w:rFonts w:ascii="Inter" w:hAnsi="Inter"/>
          <w:sz w:val="21"/>
          <w:szCs w:val="21"/>
        </w:rPr>
        <w:t xml:space="preserve"> cena uvedená v článku II ods. 1 tejto Dohody</w:t>
      </w:r>
      <w:r w:rsidRPr="004178E7">
        <w:rPr>
          <w:rFonts w:ascii="Inter" w:hAnsi="Inter"/>
          <w:sz w:val="21"/>
          <w:szCs w:val="21"/>
        </w:rPr>
        <w:t xml:space="preserve">. </w:t>
      </w:r>
    </w:p>
    <w:p w14:paraId="27AA6F14" w14:textId="55CDFEE3" w:rsidR="00F75AAE" w:rsidRPr="002C7755" w:rsidRDefault="00F75AAE" w:rsidP="00CA0DCE">
      <w:pPr>
        <w:pStyle w:val="Odsekzoznamu"/>
        <w:numPr>
          <w:ilvl w:val="0"/>
          <w:numId w:val="20"/>
        </w:numPr>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lastRenderedPageBreak/>
        <w:t xml:space="preserve">Jednotkové ceny uvedené v </w:t>
      </w:r>
      <w:r w:rsidR="00D9105D" w:rsidRPr="002C7755">
        <w:rPr>
          <w:rFonts w:ascii="Inter" w:eastAsia="Times New Roman" w:hAnsi="Inter"/>
          <w:sz w:val="21"/>
          <w:szCs w:val="21"/>
          <w:lang w:eastAsia="sk-SK"/>
        </w:rPr>
        <w:t>Príloh</w:t>
      </w:r>
      <w:r w:rsidRPr="004178E7">
        <w:rPr>
          <w:rFonts w:ascii="Inter" w:eastAsia="Times New Roman" w:hAnsi="Inter"/>
          <w:sz w:val="21"/>
          <w:szCs w:val="21"/>
          <w:lang w:eastAsia="sk-SK"/>
        </w:rPr>
        <w:t xml:space="preserve">e č. </w:t>
      </w:r>
      <w:r w:rsidR="00DE6B70" w:rsidRPr="002C7755">
        <w:rPr>
          <w:rFonts w:ascii="Inter" w:eastAsia="Times New Roman" w:hAnsi="Inter"/>
          <w:sz w:val="21"/>
          <w:szCs w:val="21"/>
          <w:lang w:eastAsia="sk-SK"/>
        </w:rPr>
        <w:t>2</w:t>
      </w:r>
      <w:r w:rsidRPr="004178E7">
        <w:rPr>
          <w:rFonts w:ascii="Inter" w:eastAsia="Times New Roman" w:hAnsi="Inter"/>
          <w:sz w:val="21"/>
          <w:szCs w:val="21"/>
          <w:lang w:eastAsia="sk-SK"/>
        </w:rPr>
        <w:t xml:space="preserve"> tejto Dohody sú záväzné a jednostranne nemenné, celková cena je predpokladaná. Skutočná celková cena za vykonanie predmetu Dohody bude určená rozsahom skutočne vykonaného predmetu Dohody počas doby plnenia tejto Dohody a ich jednotkových cien, pričom neprekročí výšku Maximálnej ceny</w:t>
      </w:r>
      <w:r w:rsidR="0077482C" w:rsidRPr="002C7755">
        <w:rPr>
          <w:rFonts w:ascii="Inter" w:eastAsia="Times New Roman" w:hAnsi="Inter"/>
          <w:sz w:val="21"/>
          <w:szCs w:val="21"/>
          <w:lang w:eastAsia="sk-SK"/>
        </w:rPr>
        <w:t xml:space="preserve"> podľa článku II ods. 1 tejto Dohody</w:t>
      </w:r>
      <w:r w:rsidRPr="004178E7">
        <w:rPr>
          <w:rFonts w:ascii="Inter" w:eastAsia="Times New Roman" w:hAnsi="Inter"/>
          <w:sz w:val="21"/>
          <w:szCs w:val="21"/>
          <w:lang w:eastAsia="sk-SK"/>
        </w:rPr>
        <w:t xml:space="preserve">. </w:t>
      </w:r>
    </w:p>
    <w:p w14:paraId="40C85DC7" w14:textId="670A8259" w:rsidR="00725ADC" w:rsidRPr="004178E7" w:rsidRDefault="00725ADC" w:rsidP="00AA4BCE">
      <w:pPr>
        <w:pStyle w:val="Odsekzoznamu"/>
        <w:numPr>
          <w:ilvl w:val="0"/>
          <w:numId w:val="20"/>
        </w:numPr>
        <w:spacing w:after="0" w:line="240" w:lineRule="auto"/>
        <w:ind w:left="567" w:hanging="567"/>
        <w:jc w:val="both"/>
        <w:rPr>
          <w:rFonts w:ascii="Inter" w:eastAsia="Times New Roman" w:hAnsi="Inter"/>
          <w:sz w:val="21"/>
          <w:szCs w:val="21"/>
          <w:lang w:eastAsia="sk-SK"/>
        </w:rPr>
      </w:pPr>
      <w:r w:rsidRPr="002C7755">
        <w:rPr>
          <w:rFonts w:ascii="Inter" w:eastAsia="Times New Roman" w:hAnsi="Inter"/>
          <w:sz w:val="21"/>
          <w:szCs w:val="21"/>
          <w:lang w:eastAsia="sk-SK"/>
        </w:rPr>
        <w:t>Dodávateľ vyhlasuje, že pred uzavretím tejto Dohody dostatočne zvážil a s vynaložením odbornej starostlivosti a všetkého úsilia posúdil všetky do úvahy prichádzajúce riziká spojené s realizáciou predmetu Dohody podľa tejto Dohody, v cenovej ponuke vzal do úvahy rozsah materiálov, prác, služieb potrebných na realizáciu a dokončenie predmetu Dohody a nákladov na takéto materiály, práce a služby (najmä</w:t>
      </w:r>
      <w:r w:rsidR="00AD622D">
        <w:rPr>
          <w:rFonts w:ascii="Inter" w:eastAsia="Times New Roman" w:hAnsi="Inter"/>
          <w:sz w:val="21"/>
          <w:szCs w:val="21"/>
          <w:lang w:eastAsia="sk-SK"/>
        </w:rPr>
        <w:t>, nie však výlučne,</w:t>
      </w:r>
      <w:r w:rsidRPr="002C7755">
        <w:rPr>
          <w:rFonts w:ascii="Inter" w:eastAsia="Times New Roman" w:hAnsi="Inter"/>
          <w:sz w:val="21"/>
          <w:szCs w:val="21"/>
          <w:lang w:eastAsia="sk-SK"/>
        </w:rPr>
        <w:t xml:space="preserve"> materiály, transport, energie, náklady na zariadenia a stroje, cestovné náklady, údržba prístupových ciest, náklady na odstránenie odpadov, náklady na pracovníkov, odborne spôsobilé osoby, </w:t>
      </w:r>
      <w:proofErr w:type="spellStart"/>
      <w:r w:rsidRPr="002C7755">
        <w:rPr>
          <w:rFonts w:ascii="Inter" w:eastAsia="Times New Roman" w:hAnsi="Inter"/>
          <w:sz w:val="21"/>
          <w:szCs w:val="21"/>
          <w:lang w:eastAsia="sk-SK"/>
        </w:rPr>
        <w:t>profesne</w:t>
      </w:r>
      <w:proofErr w:type="spellEnd"/>
      <w:r w:rsidRPr="002C7755">
        <w:rPr>
          <w:rFonts w:ascii="Inter" w:eastAsia="Times New Roman" w:hAnsi="Inter"/>
          <w:sz w:val="21"/>
          <w:szCs w:val="21"/>
          <w:lang w:eastAsia="sk-SK"/>
        </w:rPr>
        <w:t xml:space="preserve"> špecializované osoby,</w:t>
      </w:r>
      <w:r w:rsidR="00416E65">
        <w:rPr>
          <w:rFonts w:ascii="Inter" w:eastAsia="Times New Roman" w:hAnsi="Inter"/>
          <w:sz w:val="21"/>
          <w:szCs w:val="21"/>
          <w:lang w:eastAsia="sk-SK"/>
        </w:rPr>
        <w:t xml:space="preserve"> </w:t>
      </w:r>
      <w:r w:rsidRPr="002C7755">
        <w:rPr>
          <w:rFonts w:ascii="Inter" w:eastAsia="Times New Roman" w:hAnsi="Inter"/>
          <w:sz w:val="21"/>
          <w:szCs w:val="21"/>
          <w:lang w:eastAsia="sk-SK"/>
        </w:rPr>
        <w:t xml:space="preserve">náklady na výkonovú (bankovú) záruku, </w:t>
      </w:r>
      <w:r w:rsidR="00606720">
        <w:rPr>
          <w:rFonts w:ascii="Inter" w:eastAsia="Times New Roman" w:hAnsi="Inter"/>
          <w:sz w:val="21"/>
          <w:szCs w:val="21"/>
          <w:lang w:eastAsia="sk-SK"/>
        </w:rPr>
        <w:t xml:space="preserve">náklady na zabezpečenie všetkých </w:t>
      </w:r>
      <w:r w:rsidR="00920211">
        <w:rPr>
          <w:rFonts w:ascii="Inter" w:eastAsia="Times New Roman" w:hAnsi="Inter"/>
          <w:sz w:val="21"/>
          <w:szCs w:val="21"/>
          <w:lang w:eastAsia="sk-SK"/>
        </w:rPr>
        <w:t xml:space="preserve">nevyhnutných dopravných opatrení, ak budú </w:t>
      </w:r>
      <w:r w:rsidR="00006334">
        <w:rPr>
          <w:rFonts w:ascii="Inter" w:eastAsia="Times New Roman" w:hAnsi="Inter"/>
          <w:sz w:val="21"/>
          <w:szCs w:val="21"/>
          <w:lang w:eastAsia="sk-SK"/>
        </w:rPr>
        <w:t xml:space="preserve">potrebné, </w:t>
      </w:r>
      <w:r w:rsidRPr="002C7755">
        <w:rPr>
          <w:rFonts w:ascii="Inter" w:eastAsia="Times New Roman" w:hAnsi="Inter"/>
          <w:sz w:val="21"/>
          <w:szCs w:val="21"/>
          <w:lang w:eastAsia="sk-SK"/>
        </w:rPr>
        <w:t xml:space="preserve">náklady na všetky bezpečnostné opatrenia do doby prevzatia dokončeného predmetu Dohody Objednávateľom, ako aj všetky ostatné náklady súvisiace s realizáciou predmetu Dohody) a tieto všetky zahrnul do svojich jednotkových cien uvedených v </w:t>
      </w:r>
      <w:r w:rsidR="00D9105D" w:rsidRPr="002C7755">
        <w:rPr>
          <w:rFonts w:ascii="Inter" w:eastAsia="Times New Roman" w:hAnsi="Inter"/>
          <w:sz w:val="21"/>
          <w:szCs w:val="21"/>
          <w:lang w:eastAsia="sk-SK"/>
        </w:rPr>
        <w:t>Príloh</w:t>
      </w:r>
      <w:r w:rsidRPr="002C7755">
        <w:rPr>
          <w:rFonts w:ascii="Inter" w:eastAsia="Times New Roman" w:hAnsi="Inter"/>
          <w:sz w:val="21"/>
          <w:szCs w:val="21"/>
          <w:lang w:eastAsia="sk-SK"/>
        </w:rPr>
        <w:t xml:space="preserve">e č. </w:t>
      </w:r>
      <w:r w:rsidR="00DE6B70" w:rsidRPr="002C7755">
        <w:rPr>
          <w:rFonts w:ascii="Inter" w:eastAsia="Times New Roman" w:hAnsi="Inter"/>
          <w:sz w:val="21"/>
          <w:szCs w:val="21"/>
          <w:lang w:eastAsia="sk-SK"/>
        </w:rPr>
        <w:t>2</w:t>
      </w:r>
      <w:r w:rsidRPr="002C7755">
        <w:rPr>
          <w:rFonts w:ascii="Inter" w:eastAsia="Times New Roman" w:hAnsi="Inter"/>
          <w:sz w:val="21"/>
          <w:szCs w:val="21"/>
          <w:lang w:eastAsia="sk-SK"/>
        </w:rPr>
        <w:t xml:space="preserve"> tejto Dohody.</w:t>
      </w:r>
    </w:p>
    <w:p w14:paraId="52E4A1D9" w14:textId="3675F546" w:rsidR="00C92955" w:rsidRPr="004178E7" w:rsidRDefault="00C92955" w:rsidP="00AA4BCE">
      <w:pPr>
        <w:pStyle w:val="F2-ZkladnText"/>
        <w:numPr>
          <w:ilvl w:val="0"/>
          <w:numId w:val="20"/>
        </w:numPr>
        <w:ind w:left="567" w:hanging="567"/>
        <w:rPr>
          <w:rFonts w:ascii="Inter" w:hAnsi="Inter"/>
          <w:sz w:val="21"/>
          <w:szCs w:val="21"/>
        </w:rPr>
      </w:pPr>
      <w:r w:rsidRPr="004178E7">
        <w:rPr>
          <w:rFonts w:ascii="Inter" w:hAnsi="Inter"/>
          <w:sz w:val="21"/>
          <w:szCs w:val="21"/>
        </w:rPr>
        <w:t>V</w:t>
      </w:r>
      <w:r w:rsidR="00314180" w:rsidRPr="004178E7">
        <w:rPr>
          <w:rFonts w:ascii="Inter" w:hAnsi="Inter"/>
          <w:sz w:val="21"/>
          <w:szCs w:val="21"/>
        </w:rPr>
        <w:t xml:space="preserve"> jednotkových</w:t>
      </w:r>
      <w:r w:rsidRPr="004178E7">
        <w:rPr>
          <w:rFonts w:ascii="Inter" w:hAnsi="Inter"/>
          <w:sz w:val="21"/>
          <w:szCs w:val="21"/>
        </w:rPr>
        <w:t xml:space="preserve"> cen</w:t>
      </w:r>
      <w:r w:rsidR="00314180" w:rsidRPr="004178E7">
        <w:rPr>
          <w:rFonts w:ascii="Inter" w:hAnsi="Inter"/>
          <w:sz w:val="21"/>
          <w:szCs w:val="21"/>
        </w:rPr>
        <w:t>ách</w:t>
      </w:r>
      <w:r w:rsidRPr="004178E7">
        <w:rPr>
          <w:rFonts w:ascii="Inter" w:hAnsi="Inter"/>
          <w:sz w:val="21"/>
          <w:szCs w:val="21"/>
        </w:rPr>
        <w:t xml:space="preserve"> sú zahrnuté všetky náklady </w:t>
      </w:r>
      <w:r w:rsidR="00314180" w:rsidRPr="004178E7">
        <w:rPr>
          <w:rFonts w:ascii="Inter" w:hAnsi="Inter"/>
          <w:sz w:val="21"/>
          <w:szCs w:val="21"/>
        </w:rPr>
        <w:t>D</w:t>
      </w:r>
      <w:r w:rsidR="00B72254" w:rsidRPr="004178E7">
        <w:rPr>
          <w:rFonts w:ascii="Inter" w:hAnsi="Inter"/>
          <w:sz w:val="21"/>
          <w:szCs w:val="21"/>
        </w:rPr>
        <w:t>odávateľa</w:t>
      </w:r>
      <w:r w:rsidR="006B184D" w:rsidRPr="002C7755">
        <w:rPr>
          <w:rFonts w:ascii="Inter" w:hAnsi="Inter"/>
          <w:sz w:val="21"/>
          <w:szCs w:val="21"/>
        </w:rPr>
        <w:t>, ktoré</w:t>
      </w:r>
      <w:r w:rsidRPr="004178E7">
        <w:rPr>
          <w:rFonts w:ascii="Inter" w:hAnsi="Inter"/>
          <w:sz w:val="21"/>
          <w:szCs w:val="21"/>
        </w:rPr>
        <w:t xml:space="preserve"> vznikn</w:t>
      </w:r>
      <w:r w:rsidR="006F76FE" w:rsidRPr="002C7755">
        <w:rPr>
          <w:rFonts w:ascii="Inter" w:hAnsi="Inter"/>
          <w:sz w:val="21"/>
          <w:szCs w:val="21"/>
        </w:rPr>
        <w:t>ú/by mohli vzniknúť</w:t>
      </w:r>
      <w:r w:rsidRPr="004178E7">
        <w:rPr>
          <w:rFonts w:ascii="Inter" w:hAnsi="Inter"/>
          <w:sz w:val="21"/>
          <w:szCs w:val="21"/>
        </w:rPr>
        <w:t xml:space="preserve"> pri plnení predmetu</w:t>
      </w:r>
      <w:r w:rsidR="00744B98" w:rsidRPr="004178E7">
        <w:rPr>
          <w:rFonts w:ascii="Inter" w:hAnsi="Inter"/>
          <w:sz w:val="21"/>
          <w:szCs w:val="21"/>
        </w:rPr>
        <w:t xml:space="preserve"> </w:t>
      </w:r>
      <w:r w:rsidR="00314180" w:rsidRPr="004178E7">
        <w:rPr>
          <w:rFonts w:ascii="Inter" w:hAnsi="Inter"/>
          <w:sz w:val="21"/>
          <w:szCs w:val="21"/>
        </w:rPr>
        <w:t>D</w:t>
      </w:r>
      <w:r w:rsidRPr="004178E7">
        <w:rPr>
          <w:rFonts w:ascii="Inter" w:hAnsi="Inter"/>
          <w:sz w:val="21"/>
          <w:szCs w:val="21"/>
        </w:rPr>
        <w:t>ohody</w:t>
      </w:r>
      <w:r w:rsidR="00844F29" w:rsidRPr="004178E7">
        <w:rPr>
          <w:rFonts w:ascii="Inter" w:hAnsi="Inter"/>
          <w:sz w:val="21"/>
          <w:szCs w:val="21"/>
        </w:rPr>
        <w:t xml:space="preserve"> a to najmä </w:t>
      </w:r>
      <w:r w:rsidR="00844F29" w:rsidRPr="004178E7">
        <w:rPr>
          <w:rFonts w:ascii="Inter" w:hAnsi="Inter"/>
          <w:color w:val="000000" w:themeColor="text1"/>
          <w:sz w:val="21"/>
          <w:szCs w:val="21"/>
        </w:rPr>
        <w:t>náklady spojené s úplným, vecným a odborným plnením záväzkov Dodávateľa vyplývajúcich z tejto Dohody</w:t>
      </w:r>
      <w:r w:rsidR="009E6081" w:rsidRPr="004178E7">
        <w:rPr>
          <w:rFonts w:ascii="Inter" w:hAnsi="Inter"/>
          <w:color w:val="000000" w:themeColor="text1"/>
          <w:sz w:val="21"/>
          <w:szCs w:val="21"/>
        </w:rPr>
        <w:t>.</w:t>
      </w:r>
      <w:r w:rsidR="00844F29" w:rsidRPr="004178E7">
        <w:rPr>
          <w:rFonts w:ascii="Inter" w:hAnsi="Inter"/>
          <w:color w:val="000000" w:themeColor="text1"/>
          <w:sz w:val="21"/>
          <w:szCs w:val="21"/>
        </w:rPr>
        <w:t xml:space="preserve"> </w:t>
      </w:r>
      <w:r w:rsidR="00811557" w:rsidRPr="004178E7">
        <w:rPr>
          <w:rFonts w:ascii="Inter" w:hAnsi="Inter"/>
          <w:sz w:val="21"/>
          <w:szCs w:val="21"/>
        </w:rPr>
        <w:t xml:space="preserve">Činnosti iné ako v predmete </w:t>
      </w:r>
      <w:r w:rsidR="00844F29" w:rsidRPr="004178E7">
        <w:rPr>
          <w:rFonts w:ascii="Inter" w:hAnsi="Inter"/>
          <w:sz w:val="21"/>
          <w:szCs w:val="21"/>
        </w:rPr>
        <w:t>Dohod</w:t>
      </w:r>
      <w:r w:rsidR="008645E3" w:rsidRPr="004178E7">
        <w:rPr>
          <w:rFonts w:ascii="Inter" w:hAnsi="Inter"/>
          <w:sz w:val="21"/>
          <w:szCs w:val="21"/>
        </w:rPr>
        <w:t>y</w:t>
      </w:r>
      <w:r w:rsidR="00317B86" w:rsidRPr="004178E7">
        <w:rPr>
          <w:rFonts w:ascii="Inter" w:hAnsi="Inter"/>
          <w:sz w:val="21"/>
          <w:szCs w:val="21"/>
        </w:rPr>
        <w:t xml:space="preserve">, ktoré </w:t>
      </w:r>
      <w:r w:rsidR="00F7661C" w:rsidRPr="004178E7">
        <w:rPr>
          <w:rFonts w:ascii="Inter" w:hAnsi="Inter"/>
          <w:sz w:val="21"/>
          <w:szCs w:val="21"/>
        </w:rPr>
        <w:t>D</w:t>
      </w:r>
      <w:r w:rsidR="00317B86" w:rsidRPr="004178E7">
        <w:rPr>
          <w:rFonts w:ascii="Inter" w:hAnsi="Inter"/>
          <w:sz w:val="21"/>
          <w:szCs w:val="21"/>
        </w:rPr>
        <w:t xml:space="preserve">odávateľ nevykoná, vykoná bez príkazu </w:t>
      </w:r>
      <w:r w:rsidR="00F7661C" w:rsidRPr="004178E7">
        <w:rPr>
          <w:rFonts w:ascii="Inter" w:hAnsi="Inter"/>
          <w:sz w:val="21"/>
          <w:szCs w:val="21"/>
        </w:rPr>
        <w:t>O</w:t>
      </w:r>
      <w:r w:rsidR="00317B86" w:rsidRPr="004178E7">
        <w:rPr>
          <w:rFonts w:ascii="Inter" w:hAnsi="Inter"/>
          <w:sz w:val="21"/>
          <w:szCs w:val="21"/>
        </w:rPr>
        <w:t xml:space="preserve">bjednávateľa alebo odchylne od dojednaných zmluvných podmienok, </w:t>
      </w:r>
      <w:r w:rsidR="00F7661C" w:rsidRPr="004178E7">
        <w:rPr>
          <w:rFonts w:ascii="Inter" w:hAnsi="Inter"/>
          <w:sz w:val="21"/>
          <w:szCs w:val="21"/>
        </w:rPr>
        <w:t>O</w:t>
      </w:r>
      <w:r w:rsidR="00317B86" w:rsidRPr="004178E7">
        <w:rPr>
          <w:rFonts w:ascii="Inter" w:hAnsi="Inter"/>
          <w:sz w:val="21"/>
          <w:szCs w:val="21"/>
        </w:rPr>
        <w:t>bjednávateľ neuhradí.</w:t>
      </w:r>
    </w:p>
    <w:p w14:paraId="2B8BA278" w14:textId="07E57686" w:rsidR="008207CB" w:rsidRPr="004178E7" w:rsidRDefault="00897A65" w:rsidP="00AA4BCE">
      <w:pPr>
        <w:pStyle w:val="Odsekzoznamu"/>
        <w:numPr>
          <w:ilvl w:val="0"/>
          <w:numId w:val="20"/>
        </w:numPr>
        <w:spacing w:after="0" w:line="240" w:lineRule="auto"/>
        <w:ind w:left="567" w:hanging="567"/>
        <w:contextualSpacing w:val="0"/>
        <w:jc w:val="both"/>
        <w:rPr>
          <w:rFonts w:ascii="Inter" w:hAnsi="Inter"/>
          <w:color w:val="000000" w:themeColor="text1"/>
          <w:sz w:val="21"/>
          <w:szCs w:val="21"/>
        </w:rPr>
      </w:pPr>
      <w:r w:rsidRPr="004178E7">
        <w:rPr>
          <w:rFonts w:ascii="Inter" w:hAnsi="Inter"/>
          <w:sz w:val="21"/>
          <w:szCs w:val="21"/>
        </w:rPr>
        <w:t xml:space="preserve">Maximálna </w:t>
      </w:r>
      <w:r w:rsidR="008E1855" w:rsidRPr="004178E7">
        <w:rPr>
          <w:rFonts w:ascii="Inter" w:hAnsi="Inter"/>
          <w:sz w:val="21"/>
          <w:szCs w:val="21"/>
        </w:rPr>
        <w:t xml:space="preserve">cena za </w:t>
      </w:r>
      <w:r w:rsidR="003901FA" w:rsidRPr="004178E7">
        <w:rPr>
          <w:rFonts w:ascii="Inter" w:hAnsi="Inter"/>
          <w:sz w:val="21"/>
          <w:szCs w:val="21"/>
        </w:rPr>
        <w:t xml:space="preserve">predmet </w:t>
      </w:r>
      <w:r w:rsidRPr="004178E7">
        <w:rPr>
          <w:rFonts w:ascii="Inter" w:hAnsi="Inter"/>
          <w:sz w:val="21"/>
          <w:szCs w:val="21"/>
        </w:rPr>
        <w:t>D</w:t>
      </w:r>
      <w:r w:rsidR="003901FA" w:rsidRPr="004178E7">
        <w:rPr>
          <w:rFonts w:ascii="Inter" w:hAnsi="Inter"/>
          <w:sz w:val="21"/>
          <w:szCs w:val="21"/>
        </w:rPr>
        <w:t>ohody</w:t>
      </w:r>
      <w:r w:rsidR="008E1855" w:rsidRPr="004178E7">
        <w:rPr>
          <w:rFonts w:ascii="Inter" w:hAnsi="Inter"/>
          <w:sz w:val="21"/>
          <w:szCs w:val="21"/>
        </w:rPr>
        <w:t xml:space="preserve"> je uvedená </w:t>
      </w:r>
      <w:r w:rsidR="00B4039D" w:rsidRPr="002C7755">
        <w:rPr>
          <w:rFonts w:ascii="Inter" w:hAnsi="Inter"/>
          <w:sz w:val="21"/>
          <w:szCs w:val="21"/>
        </w:rPr>
        <w:t>bez DPH, aj s</w:t>
      </w:r>
      <w:r w:rsidR="00AA4BCE">
        <w:rPr>
          <w:rFonts w:ascii="Inter" w:hAnsi="Inter"/>
          <w:sz w:val="21"/>
          <w:szCs w:val="21"/>
        </w:rPr>
        <w:t> </w:t>
      </w:r>
      <w:r w:rsidR="00B4039D" w:rsidRPr="002C7755">
        <w:rPr>
          <w:rFonts w:ascii="Inter" w:hAnsi="Inter"/>
          <w:sz w:val="21"/>
          <w:szCs w:val="21"/>
        </w:rPr>
        <w:t>DPH</w:t>
      </w:r>
      <w:r w:rsidR="00AA4BCE">
        <w:rPr>
          <w:rFonts w:ascii="Inter" w:hAnsi="Inter"/>
          <w:sz w:val="21"/>
          <w:szCs w:val="21"/>
        </w:rPr>
        <w:t xml:space="preserve"> vo výške </w:t>
      </w:r>
      <w:r w:rsidR="00AA4BCE" w:rsidRPr="004178E7">
        <w:rPr>
          <w:rFonts w:ascii="Inter" w:hAnsi="Inter"/>
          <w:sz w:val="21"/>
          <w:szCs w:val="21"/>
          <w:highlight w:val="yellow"/>
        </w:rPr>
        <w:t>23 %</w:t>
      </w:r>
      <w:r w:rsidR="00AA4BCE">
        <w:rPr>
          <w:rFonts w:ascii="Inter" w:hAnsi="Inter"/>
          <w:sz w:val="21"/>
          <w:szCs w:val="21"/>
        </w:rPr>
        <w:t>.</w:t>
      </w:r>
      <w:r w:rsidR="008E1855" w:rsidRPr="004178E7">
        <w:rPr>
          <w:rFonts w:ascii="Inter" w:hAnsi="Inter"/>
          <w:sz w:val="21"/>
          <w:szCs w:val="21"/>
        </w:rPr>
        <w:t xml:space="preserve"> </w:t>
      </w:r>
      <w:r w:rsidR="008207CB" w:rsidRPr="004178E7">
        <w:rPr>
          <w:rFonts w:ascii="Inter" w:hAnsi="Inter"/>
          <w:color w:val="000000" w:themeColor="text1"/>
          <w:sz w:val="21"/>
          <w:szCs w:val="21"/>
        </w:rPr>
        <w:t>Do ceny predmetu Dohody podľa ods. 1 tohto článku tejto Dohody je prípustné premietnuť zmenu sadzby DPH a iných administratívnych opatrení štátu</w:t>
      </w:r>
      <w:r w:rsidR="00D32A4E">
        <w:rPr>
          <w:rFonts w:ascii="Inter" w:hAnsi="Inter"/>
          <w:color w:val="000000" w:themeColor="text1"/>
          <w:sz w:val="21"/>
          <w:szCs w:val="21"/>
        </w:rPr>
        <w:t>,</w:t>
      </w:r>
      <w:r w:rsidR="008207CB" w:rsidRPr="004178E7">
        <w:rPr>
          <w:rFonts w:ascii="Inter" w:hAnsi="Inter"/>
          <w:color w:val="000000" w:themeColor="text1"/>
          <w:sz w:val="21"/>
          <w:szCs w:val="21"/>
        </w:rPr>
        <w:t xml:space="preserve"> </w:t>
      </w:r>
      <w:r w:rsidR="00D32A4E">
        <w:rPr>
          <w:rFonts w:ascii="Inter" w:hAnsi="Inter"/>
          <w:color w:val="000000" w:themeColor="text1"/>
          <w:sz w:val="21"/>
          <w:szCs w:val="21"/>
        </w:rPr>
        <w:t>p</w:t>
      </w:r>
      <w:r w:rsidR="008207CB" w:rsidRPr="004178E7">
        <w:rPr>
          <w:rFonts w:ascii="Inter" w:hAnsi="Inter"/>
          <w:color w:val="000000" w:themeColor="text1"/>
          <w:sz w:val="21"/>
          <w:szCs w:val="21"/>
        </w:rPr>
        <w:t>rípadn</w:t>
      </w:r>
      <w:r w:rsidR="00D32A4E">
        <w:rPr>
          <w:rFonts w:ascii="Inter" w:hAnsi="Inter"/>
          <w:color w:val="000000" w:themeColor="text1"/>
          <w:sz w:val="21"/>
          <w:szCs w:val="21"/>
        </w:rPr>
        <w:t>e</w:t>
      </w:r>
      <w:r w:rsidR="008207CB" w:rsidRPr="004178E7">
        <w:rPr>
          <w:rFonts w:ascii="Inter" w:hAnsi="Inter"/>
          <w:color w:val="000000" w:themeColor="text1"/>
          <w:sz w:val="21"/>
          <w:szCs w:val="21"/>
        </w:rPr>
        <w:t xml:space="preserve"> nevyhnutné úpravy jednotkových cien vyplývajúcich z právneho poriadku platného v Slovenskej republike.</w:t>
      </w:r>
    </w:p>
    <w:p w14:paraId="47703CB4" w14:textId="1260468C" w:rsidR="00EE7BE8" w:rsidRPr="004178E7" w:rsidRDefault="00EE7BE8" w:rsidP="006B283B">
      <w:pPr>
        <w:pStyle w:val="Odsekzoznamu"/>
        <w:numPr>
          <w:ilvl w:val="0"/>
          <w:numId w:val="20"/>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Jednotkové ceny za </w:t>
      </w:r>
      <w:r w:rsidR="008645E3" w:rsidRPr="004178E7">
        <w:rPr>
          <w:rFonts w:ascii="Inter" w:hAnsi="Inter"/>
          <w:sz w:val="21"/>
          <w:szCs w:val="21"/>
        </w:rPr>
        <w:t xml:space="preserve">jednotlivé položky </w:t>
      </w:r>
      <w:r w:rsidRPr="004178E7">
        <w:rPr>
          <w:rFonts w:ascii="Inter" w:hAnsi="Inter"/>
          <w:sz w:val="21"/>
          <w:szCs w:val="21"/>
        </w:rPr>
        <w:t xml:space="preserve">v rámci plnenia predmetu </w:t>
      </w:r>
      <w:r w:rsidR="00A427F0" w:rsidRPr="004178E7">
        <w:rPr>
          <w:rFonts w:ascii="Inter" w:hAnsi="Inter"/>
          <w:sz w:val="21"/>
          <w:szCs w:val="21"/>
        </w:rPr>
        <w:t>D</w:t>
      </w:r>
      <w:r w:rsidR="00F67501" w:rsidRPr="004178E7">
        <w:rPr>
          <w:rFonts w:ascii="Inter" w:hAnsi="Inter"/>
          <w:sz w:val="21"/>
          <w:szCs w:val="21"/>
        </w:rPr>
        <w:t xml:space="preserve">ohody </w:t>
      </w:r>
      <w:r w:rsidRPr="004178E7">
        <w:rPr>
          <w:rFonts w:ascii="Inter" w:hAnsi="Inter"/>
          <w:sz w:val="21"/>
          <w:szCs w:val="21"/>
        </w:rPr>
        <w:t xml:space="preserve">sú totožné s konečnou cenovou ponukou predloženou </w:t>
      </w:r>
      <w:r w:rsidR="00745645" w:rsidRPr="004178E7">
        <w:rPr>
          <w:rFonts w:ascii="Inter" w:hAnsi="Inter"/>
          <w:sz w:val="21"/>
          <w:szCs w:val="21"/>
        </w:rPr>
        <w:t>D</w:t>
      </w:r>
      <w:r w:rsidRPr="004178E7">
        <w:rPr>
          <w:rFonts w:ascii="Inter" w:hAnsi="Inter"/>
          <w:sz w:val="21"/>
          <w:szCs w:val="21"/>
        </w:rPr>
        <w:t xml:space="preserve">odávateľom vo verejnom obstarávaní </w:t>
      </w:r>
      <w:r w:rsidR="002A19B1" w:rsidRPr="004178E7">
        <w:rPr>
          <w:rFonts w:ascii="Inter" w:hAnsi="Inter"/>
          <w:sz w:val="21"/>
          <w:szCs w:val="21"/>
        </w:rPr>
        <w:t xml:space="preserve">označenou </w:t>
      </w:r>
      <w:r w:rsidRPr="004178E7">
        <w:rPr>
          <w:rFonts w:ascii="Inter" w:hAnsi="Inter"/>
          <w:sz w:val="21"/>
          <w:szCs w:val="21"/>
        </w:rPr>
        <w:t xml:space="preserve">ako </w:t>
      </w:r>
      <w:r w:rsidR="00D9105D" w:rsidRPr="00E86A42">
        <w:rPr>
          <w:rFonts w:ascii="Inter" w:hAnsi="Inter"/>
          <w:sz w:val="21"/>
          <w:szCs w:val="21"/>
        </w:rPr>
        <w:t>Príloh</w:t>
      </w:r>
      <w:r w:rsidRPr="004178E7">
        <w:rPr>
          <w:rFonts w:ascii="Inter" w:hAnsi="Inter"/>
          <w:sz w:val="21"/>
          <w:szCs w:val="21"/>
        </w:rPr>
        <w:t xml:space="preserve">a č. </w:t>
      </w:r>
      <w:r w:rsidR="002A6D57" w:rsidRPr="004178E7">
        <w:rPr>
          <w:rFonts w:ascii="Inter" w:hAnsi="Inter"/>
          <w:sz w:val="21"/>
          <w:szCs w:val="21"/>
        </w:rPr>
        <w:t xml:space="preserve">2  súťažných podkladov označenou ako </w:t>
      </w:r>
      <w:r w:rsidR="002A6D57" w:rsidRPr="00E86A42">
        <w:rPr>
          <w:rFonts w:ascii="Inter" w:hAnsi="Inter"/>
          <w:sz w:val="21"/>
          <w:szCs w:val="21"/>
        </w:rPr>
        <w:t>Ponuka v zákazke a rozpočet</w:t>
      </w:r>
      <w:r w:rsidR="002A6D57" w:rsidRPr="004178E7">
        <w:rPr>
          <w:rFonts w:ascii="Inter" w:hAnsi="Inter"/>
          <w:sz w:val="21"/>
          <w:szCs w:val="21"/>
        </w:rPr>
        <w:t xml:space="preserve"> (Cenník prác a služieb podľa výkazu výmer)</w:t>
      </w:r>
      <w:r w:rsidR="001862D3" w:rsidRPr="004178E7">
        <w:rPr>
          <w:rFonts w:ascii="Inter" w:hAnsi="Inter"/>
          <w:sz w:val="21"/>
          <w:szCs w:val="21"/>
        </w:rPr>
        <w:t>.</w:t>
      </w:r>
      <w:r w:rsidR="00FE5110">
        <w:rPr>
          <w:rFonts w:ascii="Inter" w:hAnsi="Inter"/>
          <w:sz w:val="21"/>
          <w:szCs w:val="21"/>
        </w:rPr>
        <w:t xml:space="preserve"> K jednotkovým cenám vyjadreným v eurách bez DPH bude Dodávateľ</w:t>
      </w:r>
      <w:r w:rsidR="003F2ED8">
        <w:rPr>
          <w:rFonts w:ascii="Inter" w:hAnsi="Inter"/>
          <w:sz w:val="21"/>
          <w:szCs w:val="21"/>
        </w:rPr>
        <w:t>, v prípad</w:t>
      </w:r>
      <w:r w:rsidR="00805200">
        <w:rPr>
          <w:rFonts w:ascii="Inter" w:hAnsi="Inter"/>
          <w:sz w:val="21"/>
          <w:szCs w:val="21"/>
        </w:rPr>
        <w:t>e</w:t>
      </w:r>
      <w:r w:rsidR="003F2ED8">
        <w:rPr>
          <w:rFonts w:ascii="Inter" w:hAnsi="Inter"/>
          <w:sz w:val="21"/>
          <w:szCs w:val="21"/>
        </w:rPr>
        <w:t xml:space="preserve">, ak je platcom DPH, fakturovať DPH v zmysle zákona </w:t>
      </w:r>
      <w:r w:rsidR="00DE369D">
        <w:rPr>
          <w:rFonts w:ascii="Inter" w:hAnsi="Inter"/>
          <w:sz w:val="21"/>
          <w:szCs w:val="21"/>
        </w:rPr>
        <w:t xml:space="preserve">vo výške platnej v čase fakturácie. </w:t>
      </w:r>
    </w:p>
    <w:p w14:paraId="4539B9D2" w14:textId="31C22250" w:rsidR="00282BE1" w:rsidRPr="004178E7" w:rsidRDefault="00BF7840" w:rsidP="004178E7">
      <w:pPr>
        <w:pStyle w:val="Odsekzoznamu"/>
        <w:numPr>
          <w:ilvl w:val="0"/>
          <w:numId w:val="20"/>
        </w:numPr>
        <w:spacing w:line="240" w:lineRule="auto"/>
        <w:ind w:left="567" w:hanging="567"/>
        <w:jc w:val="both"/>
        <w:rPr>
          <w:rFonts w:ascii="Inter" w:hAnsi="Inter"/>
          <w:sz w:val="21"/>
          <w:szCs w:val="21"/>
        </w:rPr>
      </w:pPr>
      <w:r w:rsidRPr="004178E7">
        <w:rPr>
          <w:rFonts w:ascii="Inter" w:hAnsi="Inter"/>
          <w:sz w:val="21"/>
          <w:szCs w:val="21"/>
        </w:rPr>
        <w:t xml:space="preserve">Úpravu ceny je možné dojednať najskôr po uplynutí </w:t>
      </w:r>
      <w:r w:rsidR="00D5557E" w:rsidRPr="004178E7">
        <w:rPr>
          <w:rFonts w:ascii="Inter" w:hAnsi="Inter"/>
          <w:sz w:val="21"/>
          <w:szCs w:val="21"/>
        </w:rPr>
        <w:t>dvanásť (</w:t>
      </w:r>
      <w:r w:rsidRPr="004178E7">
        <w:rPr>
          <w:rFonts w:ascii="Inter" w:hAnsi="Inter"/>
          <w:sz w:val="21"/>
          <w:szCs w:val="21"/>
        </w:rPr>
        <w:t>12</w:t>
      </w:r>
      <w:r w:rsidR="00D5557E" w:rsidRPr="004178E7">
        <w:rPr>
          <w:rFonts w:ascii="Inter" w:hAnsi="Inter"/>
          <w:sz w:val="21"/>
          <w:szCs w:val="21"/>
        </w:rPr>
        <w:t>)</w:t>
      </w:r>
      <w:r w:rsidRPr="004178E7">
        <w:rPr>
          <w:rFonts w:ascii="Inter" w:hAnsi="Inter"/>
          <w:sz w:val="21"/>
          <w:szCs w:val="21"/>
        </w:rPr>
        <w:t xml:space="preserve"> mesiacov od uzatvorenia Dohody písomným dodatkom k Dohode po preukázaní zvýšenia (zníženia) cien vstupných nákladov a odsúhlasení zo strany Objednávateľa, s výnimkou úpravy ceny podľa ods. </w:t>
      </w:r>
      <w:r w:rsidR="00A61072" w:rsidRPr="002C7755">
        <w:rPr>
          <w:rFonts w:ascii="Inter" w:hAnsi="Inter"/>
          <w:sz w:val="21"/>
          <w:szCs w:val="21"/>
        </w:rPr>
        <w:t>5</w:t>
      </w:r>
      <w:r w:rsidRPr="004178E7">
        <w:rPr>
          <w:rFonts w:ascii="Inter" w:hAnsi="Inter"/>
          <w:sz w:val="21"/>
          <w:szCs w:val="21"/>
        </w:rPr>
        <w:t xml:space="preserve"> tohto článku tejto Dohody.</w:t>
      </w:r>
    </w:p>
    <w:p w14:paraId="08DE7891" w14:textId="63918155" w:rsidR="00BF7840" w:rsidRPr="004178E7" w:rsidRDefault="00BF7840" w:rsidP="004178E7">
      <w:pPr>
        <w:pStyle w:val="Odsekzoznamu"/>
        <w:numPr>
          <w:ilvl w:val="0"/>
          <w:numId w:val="20"/>
        </w:numPr>
        <w:spacing w:line="240" w:lineRule="auto"/>
        <w:ind w:left="567" w:hanging="567"/>
        <w:jc w:val="both"/>
        <w:rPr>
          <w:rFonts w:ascii="Inter" w:hAnsi="Inter"/>
          <w:sz w:val="21"/>
          <w:szCs w:val="21"/>
        </w:rPr>
      </w:pPr>
      <w:r w:rsidRPr="004178E7">
        <w:rPr>
          <w:rFonts w:ascii="Inter" w:hAnsi="Inter"/>
          <w:sz w:val="21"/>
          <w:szCs w:val="21"/>
        </w:rPr>
        <w:t>Zmluvné strany sa dohodli na použití nasledovnej cenovej doložky: Výška jednotkových cien uvedená v </w:t>
      </w:r>
      <w:r w:rsidR="00D9105D" w:rsidRPr="002C7755">
        <w:rPr>
          <w:rFonts w:ascii="Inter" w:hAnsi="Inter"/>
          <w:sz w:val="21"/>
          <w:szCs w:val="21"/>
        </w:rPr>
        <w:t>Príloh</w:t>
      </w:r>
      <w:r w:rsidRPr="004178E7">
        <w:rPr>
          <w:rFonts w:ascii="Inter" w:hAnsi="Inter"/>
          <w:sz w:val="21"/>
          <w:szCs w:val="21"/>
        </w:rPr>
        <w:t xml:space="preserve">e č. </w:t>
      </w:r>
      <w:r w:rsidR="00E97267" w:rsidRPr="002C7755">
        <w:rPr>
          <w:rFonts w:ascii="Inter" w:hAnsi="Inter"/>
          <w:sz w:val="21"/>
          <w:szCs w:val="21"/>
        </w:rPr>
        <w:t>2</w:t>
      </w:r>
      <w:r w:rsidRPr="004178E7">
        <w:rPr>
          <w:rFonts w:ascii="Inter" w:hAnsi="Inter"/>
          <w:sz w:val="21"/>
          <w:szCs w:val="21"/>
        </w:rPr>
        <w:t xml:space="preserve"> tejto Dohody sa upraví písomným dodatkom k tejto Dohode v súlade s nižšie uvedeným vzorcom: </w:t>
      </w:r>
    </w:p>
    <w:p w14:paraId="59C4125D" w14:textId="77777777" w:rsidR="00BF7840" w:rsidRPr="004178E7" w:rsidRDefault="00BF7840" w:rsidP="00C25A31">
      <w:pPr>
        <w:pStyle w:val="Odsekzoznamu"/>
        <w:spacing w:after="0" w:line="240" w:lineRule="auto"/>
        <w:ind w:left="567" w:right="28"/>
        <w:rPr>
          <w:rFonts w:ascii="Inter" w:hAnsi="Inter"/>
          <w:sz w:val="21"/>
          <w:szCs w:val="21"/>
        </w:rPr>
      </w:pPr>
    </w:p>
    <w:p w14:paraId="520162C2" w14:textId="12108C8C" w:rsidR="00BF7840" w:rsidRPr="004178E7" w:rsidRDefault="00BF7840" w:rsidP="00C25A31">
      <w:pPr>
        <w:pStyle w:val="Odsekzoznamu"/>
        <w:spacing w:after="0" w:line="240" w:lineRule="auto"/>
        <w:ind w:left="567" w:right="28"/>
        <w:jc w:val="center"/>
        <w:rPr>
          <w:rFonts w:ascii="Inter" w:eastAsia="Times New Roman" w:hAnsi="Inter"/>
          <w:b/>
          <w:bCs/>
          <w:sz w:val="21"/>
          <w:szCs w:val="21"/>
        </w:rPr>
      </w:pPr>
      <w:r w:rsidRPr="004178E7">
        <w:rPr>
          <w:rFonts w:ascii="Inter" w:eastAsia="Times New Roman" w:hAnsi="Inter"/>
          <w:b/>
          <w:bCs/>
          <w:sz w:val="21"/>
          <w:szCs w:val="21"/>
        </w:rPr>
        <w:t xml:space="preserve">K = ( </w:t>
      </w:r>
      <w:proofErr w:type="spellStart"/>
      <w:r w:rsidRPr="004178E7">
        <w:rPr>
          <w:rFonts w:ascii="Inter" w:eastAsia="Times New Roman" w:hAnsi="Inter"/>
          <w:b/>
          <w:bCs/>
          <w:sz w:val="21"/>
          <w:szCs w:val="21"/>
        </w:rPr>
        <w:t>ICSP</w:t>
      </w:r>
      <w:r w:rsidRPr="004178E7">
        <w:rPr>
          <w:rFonts w:ascii="Inter" w:eastAsia="Times New Roman" w:hAnsi="Inter"/>
          <w:b/>
          <w:bCs/>
          <w:sz w:val="21"/>
          <w:szCs w:val="21"/>
          <w:vertAlign w:val="subscript"/>
        </w:rPr>
        <w:t>t</w:t>
      </w:r>
      <w:proofErr w:type="spellEnd"/>
      <w:r w:rsidRPr="004178E7">
        <w:rPr>
          <w:rFonts w:ascii="Inter" w:eastAsia="Times New Roman" w:hAnsi="Inter"/>
          <w:b/>
          <w:bCs/>
          <w:sz w:val="21"/>
          <w:szCs w:val="21"/>
          <w:vertAlign w:val="subscript"/>
        </w:rPr>
        <w:t xml:space="preserve">  </w:t>
      </w:r>
      <w:r w:rsidRPr="004178E7">
        <w:rPr>
          <w:rFonts w:ascii="Inter" w:eastAsia="Times New Roman" w:hAnsi="Inter"/>
          <w:b/>
          <w:bCs/>
          <w:sz w:val="21"/>
          <w:szCs w:val="21"/>
        </w:rPr>
        <w:t>/ ICSP</w:t>
      </w:r>
      <w:r w:rsidRPr="004178E7">
        <w:rPr>
          <w:rFonts w:ascii="Inter" w:eastAsia="Times New Roman" w:hAnsi="Inter"/>
          <w:b/>
          <w:bCs/>
          <w:sz w:val="21"/>
          <w:szCs w:val="21"/>
          <w:vertAlign w:val="subscript"/>
        </w:rPr>
        <w:t xml:space="preserve">t0 </w:t>
      </w:r>
      <w:r w:rsidRPr="004178E7">
        <w:rPr>
          <w:rFonts w:ascii="Inter" w:eastAsia="Times New Roman" w:hAnsi="Inter"/>
          <w:b/>
          <w:bCs/>
          <w:sz w:val="21"/>
          <w:szCs w:val="21"/>
        </w:rPr>
        <w:t xml:space="preserve">) </w:t>
      </w:r>
      <w:r w:rsidRPr="004178E7">
        <w:rPr>
          <w:rFonts w:ascii="Inter" w:eastAsia="Times New Roman" w:hAnsi="Inter"/>
          <w:b/>
          <w:bCs/>
          <w:sz w:val="21"/>
          <w:szCs w:val="21"/>
        </w:rPr>
        <w:fldChar w:fldCharType="begin"/>
      </w:r>
      <w:r w:rsidRPr="004178E7">
        <w:rPr>
          <w:rFonts w:ascii="Inter" w:eastAsia="Times New Roman" w:hAnsi="Inter"/>
          <w:b/>
          <w:bCs/>
          <w:sz w:val="21"/>
          <w:szCs w:val="21"/>
        </w:rPr>
        <w:instrText xml:space="preserve"> QUOTE </w:instrText>
      </w:r>
      <m:oMath>
        <m:r>
          <m:rPr>
            <m:sty m:val="p"/>
          </m:rPr>
          <w:rPr>
            <w:rFonts w:ascii="Cambria Math" w:hAnsi="Cambria Math"/>
            <w:sz w:val="21"/>
            <w:szCs w:val="21"/>
          </w:rPr>
          <m:t>K=(</m:t>
        </m:r>
        <m:f>
          <m:fPr>
            <m:ctrlPr>
              <w:rPr>
                <w:rFonts w:ascii="Cambria Math" w:hAnsi="Cambria Math"/>
                <w:b/>
                <w:bCs/>
                <w:i/>
                <w:sz w:val="21"/>
                <w:szCs w:val="21"/>
              </w:rPr>
            </m:ctrlPr>
          </m:fPr>
          <m:num>
            <m:sSub>
              <m:sSubPr>
                <m:ctrlPr>
                  <w:rPr>
                    <w:rFonts w:ascii="Cambria Math" w:hAnsi="Cambria Math"/>
                    <w:b/>
                    <w:bCs/>
                    <w:i/>
                    <w:sz w:val="21"/>
                    <w:szCs w:val="21"/>
                  </w:rPr>
                </m:ctrlPr>
              </m:sSubPr>
              <m:e>
                <m:r>
                  <m:rPr>
                    <m:sty m:val="p"/>
                  </m:rPr>
                  <w:rPr>
                    <w:rFonts w:ascii="Cambria Math" w:hAnsi="Cambria Math"/>
                    <w:sz w:val="21"/>
                    <w:szCs w:val="21"/>
                  </w:rPr>
                  <m:t>ICPV</m:t>
                </m:r>
              </m:e>
              <m:sub>
                <m:r>
                  <m:rPr>
                    <m:sty m:val="p"/>
                  </m:rPr>
                  <w:rPr>
                    <w:rFonts w:ascii="Cambria Math" w:hAnsi="Cambria Math"/>
                    <w:sz w:val="21"/>
                    <w:szCs w:val="21"/>
                  </w:rPr>
                  <m:t>t</m:t>
                </m:r>
              </m:sub>
            </m:sSub>
          </m:num>
          <m:den>
            <m:sSub>
              <m:sSubPr>
                <m:ctrlPr>
                  <w:rPr>
                    <w:rFonts w:ascii="Cambria Math" w:hAnsi="Cambria Math"/>
                    <w:b/>
                    <w:bCs/>
                    <w:i/>
                    <w:sz w:val="21"/>
                    <w:szCs w:val="21"/>
                  </w:rPr>
                </m:ctrlPr>
              </m:sSubPr>
              <m:e>
                <m:r>
                  <m:rPr>
                    <m:sty m:val="p"/>
                  </m:rPr>
                  <w:rPr>
                    <w:rFonts w:ascii="Cambria Math" w:hAnsi="Cambria Math"/>
                    <w:sz w:val="21"/>
                    <w:szCs w:val="21"/>
                  </w:rPr>
                  <m:t>ICPV</m:t>
                </m:r>
              </m:e>
              <m:sub>
                <m:r>
                  <m:rPr>
                    <m:sty m:val="p"/>
                  </m:rPr>
                  <w:rPr>
                    <w:rFonts w:ascii="Cambria Math" w:hAnsi="Cambria Math"/>
                    <w:sz w:val="21"/>
                    <w:szCs w:val="21"/>
                  </w:rPr>
                  <m:t>t0</m:t>
                </m:r>
              </m:sub>
            </m:sSub>
          </m:den>
        </m:f>
        <m:r>
          <m:rPr>
            <m:sty m:val="p"/>
          </m:rPr>
          <w:rPr>
            <w:rFonts w:ascii="Cambria Math" w:hAnsi="Cambria Math"/>
            <w:sz w:val="21"/>
            <w:szCs w:val="21"/>
          </w:rPr>
          <m:t>)</m:t>
        </m:r>
      </m:oMath>
      <w:r w:rsidRPr="004178E7">
        <w:rPr>
          <w:rFonts w:ascii="Inter" w:eastAsia="Times New Roman" w:hAnsi="Inter"/>
          <w:b/>
          <w:bCs/>
          <w:sz w:val="21"/>
          <w:szCs w:val="21"/>
        </w:rPr>
        <w:instrText xml:space="preserve"> </w:instrText>
      </w:r>
      <w:r w:rsidRPr="004178E7">
        <w:rPr>
          <w:rFonts w:ascii="Inter" w:eastAsia="Times New Roman" w:hAnsi="Inter"/>
          <w:b/>
          <w:bCs/>
          <w:sz w:val="21"/>
          <w:szCs w:val="21"/>
        </w:rPr>
        <w:fldChar w:fldCharType="separate"/>
      </w:r>
      <w:r w:rsidRPr="004178E7">
        <w:rPr>
          <w:rFonts w:ascii="Inter" w:eastAsia="Times New Roman" w:hAnsi="Inter"/>
          <w:b/>
          <w:bCs/>
          <w:sz w:val="21"/>
          <w:szCs w:val="21"/>
        </w:rPr>
        <w:fldChar w:fldCharType="end"/>
      </w:r>
    </w:p>
    <w:p w14:paraId="1A3698AD" w14:textId="77777777" w:rsidR="00BF7840" w:rsidRPr="004178E7" w:rsidRDefault="00BF7840" w:rsidP="00C25A31">
      <w:pPr>
        <w:pStyle w:val="Odsekzoznamu"/>
        <w:spacing w:after="0" w:line="240" w:lineRule="auto"/>
        <w:ind w:left="567" w:right="28"/>
        <w:rPr>
          <w:rFonts w:ascii="Inter" w:eastAsia="Times New Roman" w:hAnsi="Inter"/>
          <w:sz w:val="21"/>
          <w:szCs w:val="21"/>
        </w:rPr>
      </w:pPr>
    </w:p>
    <w:tbl>
      <w:tblPr>
        <w:tblW w:w="469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7655"/>
      </w:tblGrid>
      <w:tr w:rsidR="00BF7840" w:rsidRPr="002C7755" w14:paraId="1AF8E4DD" w14:textId="77777777" w:rsidTr="00020B61">
        <w:tc>
          <w:tcPr>
            <w:tcW w:w="498" w:type="pct"/>
            <w:shd w:val="clear" w:color="auto" w:fill="auto"/>
          </w:tcPr>
          <w:p w14:paraId="3B8BE36A" w14:textId="77777777" w:rsidR="00BF7840" w:rsidRPr="004178E7" w:rsidRDefault="00BF7840" w:rsidP="003B1507">
            <w:pPr>
              <w:spacing w:after="0" w:line="240" w:lineRule="auto"/>
              <w:ind w:left="-1" w:right="28"/>
              <w:rPr>
                <w:rFonts w:ascii="Inter" w:hAnsi="Inter"/>
                <w:b/>
                <w:bCs/>
                <w:sz w:val="21"/>
                <w:szCs w:val="21"/>
              </w:rPr>
            </w:pPr>
            <w:r w:rsidRPr="004178E7">
              <w:rPr>
                <w:rFonts w:ascii="Inter" w:hAnsi="Inter"/>
                <w:b/>
                <w:bCs/>
                <w:sz w:val="21"/>
                <w:szCs w:val="21"/>
              </w:rPr>
              <w:t>K</w:t>
            </w:r>
          </w:p>
        </w:tc>
        <w:tc>
          <w:tcPr>
            <w:tcW w:w="4502" w:type="pct"/>
            <w:shd w:val="clear" w:color="auto" w:fill="auto"/>
          </w:tcPr>
          <w:p w14:paraId="00A026B0" w14:textId="7178C4E3" w:rsidR="00BF7840" w:rsidRPr="004178E7" w:rsidRDefault="00BF7840" w:rsidP="003B1507">
            <w:pPr>
              <w:spacing w:after="0" w:line="240" w:lineRule="auto"/>
              <w:ind w:left="38" w:right="28" w:hanging="14"/>
              <w:jc w:val="both"/>
              <w:rPr>
                <w:rFonts w:ascii="Inter" w:hAnsi="Inter"/>
                <w:sz w:val="21"/>
                <w:szCs w:val="21"/>
              </w:rPr>
            </w:pPr>
            <w:r w:rsidRPr="004178E7">
              <w:rPr>
                <w:rFonts w:ascii="Inter" w:hAnsi="Inter"/>
                <w:sz w:val="21"/>
                <w:szCs w:val="21"/>
              </w:rPr>
              <w:t xml:space="preserve">Koeficient, ktorý bude slúžiť </w:t>
            </w:r>
            <w:r w:rsidR="001E7C1F" w:rsidRPr="002C7755">
              <w:rPr>
                <w:rFonts w:ascii="Inter" w:hAnsi="Inter"/>
                <w:sz w:val="21"/>
                <w:szCs w:val="21"/>
              </w:rPr>
              <w:t>na</w:t>
            </w:r>
            <w:r w:rsidR="00C374EF" w:rsidRPr="002C7755">
              <w:rPr>
                <w:rFonts w:ascii="Inter" w:hAnsi="Inter"/>
                <w:sz w:val="21"/>
                <w:szCs w:val="21"/>
              </w:rPr>
              <w:t xml:space="preserve"> </w:t>
            </w:r>
            <w:r w:rsidRPr="004178E7">
              <w:rPr>
                <w:rFonts w:ascii="Inter" w:hAnsi="Inter"/>
                <w:sz w:val="21"/>
                <w:szCs w:val="21"/>
              </w:rPr>
              <w:t>stanovenie novej jednotkovej ceny položiek uvedených v </w:t>
            </w:r>
            <w:r w:rsidR="00D9105D" w:rsidRPr="002C7755">
              <w:rPr>
                <w:rFonts w:ascii="Inter" w:hAnsi="Inter"/>
                <w:sz w:val="21"/>
                <w:szCs w:val="21"/>
              </w:rPr>
              <w:t>Príloh</w:t>
            </w:r>
            <w:r w:rsidRPr="004178E7">
              <w:rPr>
                <w:rFonts w:ascii="Inter" w:hAnsi="Inter"/>
                <w:sz w:val="21"/>
                <w:szCs w:val="21"/>
              </w:rPr>
              <w:t xml:space="preserve">e č. </w:t>
            </w:r>
            <w:r w:rsidR="00C374EF" w:rsidRPr="002C7755">
              <w:rPr>
                <w:rFonts w:ascii="Inter" w:hAnsi="Inter"/>
                <w:sz w:val="21"/>
                <w:szCs w:val="21"/>
              </w:rPr>
              <w:t>2</w:t>
            </w:r>
            <w:r w:rsidRPr="004178E7">
              <w:rPr>
                <w:rFonts w:ascii="Inter" w:hAnsi="Inter"/>
                <w:sz w:val="21"/>
                <w:szCs w:val="21"/>
              </w:rPr>
              <w:t xml:space="preserve"> tejto Dohody,</w:t>
            </w:r>
          </w:p>
        </w:tc>
      </w:tr>
      <w:tr w:rsidR="00BF7840" w:rsidRPr="002C7755" w14:paraId="765CFD62" w14:textId="77777777" w:rsidTr="00020B61">
        <w:tc>
          <w:tcPr>
            <w:tcW w:w="498" w:type="pct"/>
            <w:shd w:val="clear" w:color="auto" w:fill="auto"/>
          </w:tcPr>
          <w:p w14:paraId="5970AB3B" w14:textId="77777777" w:rsidR="00BF7840" w:rsidRPr="004178E7" w:rsidRDefault="00BF7840" w:rsidP="003B1507">
            <w:pPr>
              <w:spacing w:after="0" w:line="240" w:lineRule="auto"/>
              <w:ind w:left="-1" w:right="28"/>
              <w:rPr>
                <w:rFonts w:ascii="Inter" w:hAnsi="Inter"/>
                <w:b/>
                <w:bCs/>
                <w:sz w:val="21"/>
                <w:szCs w:val="21"/>
              </w:rPr>
            </w:pPr>
            <w:r w:rsidRPr="004178E7">
              <w:rPr>
                <w:rFonts w:ascii="Inter" w:hAnsi="Inter"/>
                <w:b/>
                <w:bCs/>
                <w:sz w:val="21"/>
                <w:szCs w:val="21"/>
              </w:rPr>
              <w:t>ICSP</w:t>
            </w:r>
          </w:p>
        </w:tc>
        <w:tc>
          <w:tcPr>
            <w:tcW w:w="4502" w:type="pct"/>
            <w:shd w:val="clear" w:color="auto" w:fill="auto"/>
          </w:tcPr>
          <w:p w14:paraId="5265DD92" w14:textId="1AD90013"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 xml:space="preserve">Indexy cien stavebných prác podľa klasifikácie CPA 2015 - štvrťročne, </w:t>
            </w:r>
            <w:r w:rsidRPr="004178E7">
              <w:rPr>
                <w:rFonts w:ascii="Inter" w:hAnsi="Inter"/>
                <w:sz w:val="21"/>
                <w:szCs w:val="21"/>
              </w:rPr>
              <w:br/>
              <w:t>podmnožina 42.1</w:t>
            </w:r>
            <w:r w:rsidR="00A349FE" w:rsidRPr="004178E7">
              <w:rPr>
                <w:rFonts w:ascii="Inter" w:hAnsi="Inter"/>
                <w:sz w:val="21"/>
                <w:szCs w:val="21"/>
              </w:rPr>
              <w:t>3</w:t>
            </w:r>
            <w:r w:rsidRPr="004178E7">
              <w:rPr>
                <w:rFonts w:ascii="Inter" w:hAnsi="Inter"/>
                <w:sz w:val="21"/>
                <w:szCs w:val="21"/>
              </w:rPr>
              <w:t xml:space="preserve">.20 </w:t>
            </w:r>
            <w:r w:rsidR="00D87597" w:rsidRPr="004178E7">
              <w:rPr>
                <w:rFonts w:ascii="Inter" w:hAnsi="Inter"/>
                <w:sz w:val="21"/>
                <w:szCs w:val="21"/>
              </w:rPr>
              <w:t xml:space="preserve">Práce na stavbe mostov a tunelov </w:t>
            </w:r>
            <w:r w:rsidRPr="004178E7">
              <w:rPr>
                <w:rFonts w:ascii="Inter" w:hAnsi="Inter"/>
                <w:sz w:val="21"/>
                <w:szCs w:val="21"/>
              </w:rPr>
              <w:t>(ďalej „</w:t>
            </w:r>
            <w:r w:rsidRPr="004178E7">
              <w:rPr>
                <w:rFonts w:ascii="Inter" w:hAnsi="Inter"/>
                <w:b/>
                <w:bCs/>
                <w:sz w:val="21"/>
                <w:szCs w:val="21"/>
              </w:rPr>
              <w:t>ICSP</w:t>
            </w:r>
            <w:r w:rsidRPr="004178E7">
              <w:rPr>
                <w:rFonts w:ascii="Inter" w:hAnsi="Inter"/>
                <w:sz w:val="21"/>
                <w:szCs w:val="21"/>
              </w:rPr>
              <w:t>“):</w:t>
            </w:r>
          </w:p>
          <w:p w14:paraId="28F2182F" w14:textId="77777777" w:rsidR="00BF7840" w:rsidRPr="004178E7" w:rsidRDefault="00BF7840" w:rsidP="003B1507">
            <w:pPr>
              <w:spacing w:after="0" w:line="240" w:lineRule="auto"/>
              <w:ind w:left="38" w:right="28"/>
              <w:jc w:val="both"/>
              <w:rPr>
                <w:rFonts w:ascii="Inter" w:hAnsi="Inter"/>
                <w:sz w:val="21"/>
                <w:szCs w:val="21"/>
              </w:rPr>
            </w:pPr>
            <w:hyperlink r:id="rId13" w:anchor="!/view/sk/vbd_sk_win2/sp1807qs/v_sp1807qs_00_00_00_sk" w:history="1">
              <w:r w:rsidRPr="004178E7">
                <w:rPr>
                  <w:rStyle w:val="Hypertextovprepojenie"/>
                  <w:rFonts w:ascii="Inter" w:hAnsi="Inter"/>
                  <w:sz w:val="21"/>
                  <w:szCs w:val="21"/>
                </w:rPr>
                <w:t>https://datacube.statistics.sk/#!/view/sk/vbd_sk_win2/sp1807qs/v_sp1807qs_00_00_00_sk</w:t>
              </w:r>
            </w:hyperlink>
            <w:r w:rsidRPr="004178E7">
              <w:rPr>
                <w:rFonts w:ascii="Inter" w:hAnsi="Inter"/>
                <w:sz w:val="21"/>
                <w:szCs w:val="21"/>
              </w:rPr>
              <w:t xml:space="preserve"> </w:t>
            </w:r>
          </w:p>
          <w:p w14:paraId="6A969D5C" w14:textId="3C5B8ACD"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Klasifikácie CPA 2015 definícia sledovanej sekcie „42.1</w:t>
            </w:r>
            <w:r w:rsidR="00A349FE" w:rsidRPr="004178E7">
              <w:rPr>
                <w:rFonts w:ascii="Inter" w:hAnsi="Inter"/>
                <w:sz w:val="21"/>
                <w:szCs w:val="21"/>
              </w:rPr>
              <w:t>3</w:t>
            </w:r>
            <w:r w:rsidRPr="004178E7">
              <w:rPr>
                <w:rFonts w:ascii="Inter" w:hAnsi="Inter"/>
                <w:sz w:val="21"/>
                <w:szCs w:val="21"/>
              </w:rPr>
              <w:t>.20“:</w:t>
            </w:r>
          </w:p>
          <w:p w14:paraId="2F1FCDE8" w14:textId="77777777" w:rsidR="00BF7840" w:rsidRPr="004178E7" w:rsidRDefault="00BF7840" w:rsidP="003B1507">
            <w:pPr>
              <w:spacing w:after="0" w:line="240" w:lineRule="auto"/>
              <w:ind w:left="38" w:right="28"/>
              <w:jc w:val="both"/>
              <w:rPr>
                <w:rFonts w:ascii="Inter" w:hAnsi="Inter"/>
                <w:sz w:val="21"/>
                <w:szCs w:val="21"/>
              </w:rPr>
            </w:pPr>
            <w:hyperlink r:id="rId14" w:history="1">
              <w:r w:rsidRPr="004178E7">
                <w:rPr>
                  <w:rStyle w:val="Hypertextovprepojenie"/>
                  <w:rFonts w:ascii="Inter" w:hAnsi="Inter"/>
                  <w:sz w:val="21"/>
                  <w:szCs w:val="21"/>
                </w:rPr>
                <w:t>https://www.financnasprava.sk/_img/pfsedit/Dokumenty_PFS/Profesionalna_zona/Dane/Metodicke_usmernenia/Nepriame_dane/2015/2015.12.14_stavby.pdf</w:t>
              </w:r>
            </w:hyperlink>
            <w:r w:rsidRPr="004178E7">
              <w:rPr>
                <w:rFonts w:ascii="Inter" w:hAnsi="Inter"/>
                <w:sz w:val="21"/>
                <w:szCs w:val="21"/>
              </w:rPr>
              <w:t xml:space="preserve"> </w:t>
            </w:r>
          </w:p>
          <w:p w14:paraId="722AFDF1"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 xml:space="preserve">ICSP je pravidelne zverejňovaný Štatistickým úradom SR prostredníctvom rozhrania </w:t>
            </w:r>
            <w:proofErr w:type="spellStart"/>
            <w:r w:rsidRPr="004178E7">
              <w:rPr>
                <w:rFonts w:ascii="Inter" w:hAnsi="Inter"/>
                <w:sz w:val="21"/>
                <w:szCs w:val="21"/>
              </w:rPr>
              <w:t>datacube</w:t>
            </w:r>
            <w:proofErr w:type="spellEnd"/>
            <w:r w:rsidRPr="004178E7">
              <w:rPr>
                <w:rFonts w:ascii="Inter" w:hAnsi="Inter"/>
                <w:sz w:val="21"/>
                <w:szCs w:val="21"/>
              </w:rPr>
              <w:t>, použitý bude ICSP, ktorý je pravidelne počítaný k základu 2015 = 100</w:t>
            </w:r>
          </w:p>
        </w:tc>
      </w:tr>
      <w:tr w:rsidR="00BF7840" w:rsidRPr="002C7755" w14:paraId="30A4AFAD" w14:textId="77777777" w:rsidTr="00020B61">
        <w:tc>
          <w:tcPr>
            <w:tcW w:w="498" w:type="pct"/>
            <w:shd w:val="clear" w:color="auto" w:fill="auto"/>
          </w:tcPr>
          <w:p w14:paraId="68719C19" w14:textId="77777777" w:rsidR="00BF7840" w:rsidRPr="004178E7" w:rsidRDefault="00BF7840" w:rsidP="003B1507">
            <w:pPr>
              <w:spacing w:after="0" w:line="240" w:lineRule="auto"/>
              <w:ind w:left="-1" w:right="28"/>
              <w:rPr>
                <w:rFonts w:ascii="Inter" w:hAnsi="Inter"/>
                <w:b/>
                <w:bCs/>
                <w:sz w:val="21"/>
                <w:szCs w:val="21"/>
                <w:vertAlign w:val="subscript"/>
              </w:rPr>
            </w:pPr>
            <w:proofErr w:type="spellStart"/>
            <w:r w:rsidRPr="004178E7">
              <w:rPr>
                <w:rFonts w:ascii="Inter" w:hAnsi="Inter"/>
                <w:b/>
                <w:bCs/>
                <w:sz w:val="21"/>
                <w:szCs w:val="21"/>
              </w:rPr>
              <w:lastRenderedPageBreak/>
              <w:t>ICSP</w:t>
            </w:r>
            <w:r w:rsidRPr="004178E7">
              <w:rPr>
                <w:rFonts w:ascii="Inter" w:hAnsi="Inter"/>
                <w:b/>
                <w:bCs/>
                <w:sz w:val="21"/>
                <w:szCs w:val="21"/>
                <w:vertAlign w:val="subscript"/>
              </w:rPr>
              <w:t>t</w:t>
            </w:r>
            <w:proofErr w:type="spellEnd"/>
          </w:p>
        </w:tc>
        <w:tc>
          <w:tcPr>
            <w:tcW w:w="4502" w:type="pct"/>
            <w:shd w:val="clear" w:color="auto" w:fill="auto"/>
          </w:tcPr>
          <w:p w14:paraId="697E62E4"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Hodnota ICSP, ktorá je určená ako priemer štyroch štvrťrokov nasledujúcich po štvrťroku, v ktorom Dohoda nadobudla účinnosť, resp. po štvrťroku, v ktorom Dodatok nadobudol účinnosť</w:t>
            </w:r>
          </w:p>
        </w:tc>
      </w:tr>
      <w:tr w:rsidR="00BF7840" w:rsidRPr="002C7755" w14:paraId="1CF60AF8" w14:textId="77777777" w:rsidTr="00020B61">
        <w:tc>
          <w:tcPr>
            <w:tcW w:w="498" w:type="pct"/>
            <w:shd w:val="clear" w:color="auto" w:fill="auto"/>
          </w:tcPr>
          <w:p w14:paraId="38F45A70" w14:textId="77777777" w:rsidR="00BF7840" w:rsidRPr="004178E7" w:rsidRDefault="00BF7840" w:rsidP="003B1507">
            <w:pPr>
              <w:spacing w:after="0" w:line="240" w:lineRule="auto"/>
              <w:ind w:left="-1" w:right="28"/>
              <w:rPr>
                <w:rFonts w:ascii="Inter" w:hAnsi="Inter"/>
                <w:b/>
                <w:bCs/>
                <w:sz w:val="21"/>
                <w:szCs w:val="21"/>
                <w:vertAlign w:val="subscript"/>
              </w:rPr>
            </w:pPr>
            <w:r w:rsidRPr="004178E7">
              <w:rPr>
                <w:rFonts w:ascii="Inter" w:hAnsi="Inter"/>
                <w:b/>
                <w:bCs/>
                <w:sz w:val="21"/>
                <w:szCs w:val="21"/>
              </w:rPr>
              <w:t>ICSP</w:t>
            </w:r>
            <w:r w:rsidRPr="004178E7">
              <w:rPr>
                <w:rFonts w:ascii="Inter" w:hAnsi="Inter"/>
                <w:b/>
                <w:bCs/>
                <w:sz w:val="21"/>
                <w:szCs w:val="21"/>
                <w:vertAlign w:val="subscript"/>
              </w:rPr>
              <w:t>t0</w:t>
            </w:r>
          </w:p>
        </w:tc>
        <w:tc>
          <w:tcPr>
            <w:tcW w:w="4502" w:type="pct"/>
            <w:shd w:val="clear" w:color="auto" w:fill="auto"/>
          </w:tcPr>
          <w:p w14:paraId="113E4552"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Hodnota ICSP, ktorá je určená ako priemer štyroch štvrťrokov spätne od nadobudnutia účinnosti Dohody, vrátane štvrťroka, v ktorom Dohoda nadobudla účinnosť, resp. po nadobudnutí účinnosti Dodatku vrátane štvrťroka, v ktorom Dodatok nadobudol účinnosť</w:t>
            </w:r>
          </w:p>
        </w:tc>
      </w:tr>
    </w:tbl>
    <w:p w14:paraId="260F9E11" w14:textId="77777777" w:rsidR="00BF7840" w:rsidRPr="004178E7" w:rsidRDefault="00BF7840" w:rsidP="00A3151D">
      <w:pPr>
        <w:pStyle w:val="Odsekzoznamu"/>
        <w:spacing w:after="0" w:line="240" w:lineRule="auto"/>
        <w:ind w:left="567" w:right="28"/>
        <w:rPr>
          <w:rFonts w:ascii="Inter" w:hAnsi="Inter"/>
          <w:sz w:val="21"/>
          <w:szCs w:val="21"/>
          <w:highlight w:val="green"/>
        </w:rPr>
      </w:pPr>
    </w:p>
    <w:p w14:paraId="0B40B0B5" w14:textId="71F9EE35" w:rsidR="0006564E" w:rsidRPr="002C7755" w:rsidRDefault="0006564E" w:rsidP="0006564E">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 xml:space="preserve">Zmluvné strany sa dohodli, že do hodnoty koeficientu </w:t>
      </w:r>
      <w:r w:rsidRPr="002C7755">
        <w:rPr>
          <w:rFonts w:ascii="Inter" w:hAnsi="Inter"/>
          <w:b/>
          <w:bCs/>
          <w:sz w:val="21"/>
          <w:szCs w:val="21"/>
        </w:rPr>
        <w:t>1,06</w:t>
      </w:r>
      <w:r w:rsidRPr="002C7755">
        <w:rPr>
          <w:rFonts w:ascii="Inter" w:hAnsi="Inter"/>
          <w:sz w:val="21"/>
          <w:szCs w:val="21"/>
        </w:rPr>
        <w:t xml:space="preserve"> určeného podľa vzorca v predchádzajúcom ods. tejto Dohody znáša dané zvýšenie </w:t>
      </w:r>
      <w:r w:rsidR="008731D3" w:rsidRPr="002C7755">
        <w:rPr>
          <w:rFonts w:ascii="Inter" w:hAnsi="Inter"/>
          <w:sz w:val="21"/>
          <w:szCs w:val="21"/>
        </w:rPr>
        <w:t>Dodávateľ</w:t>
      </w:r>
      <w:r w:rsidRPr="002C7755">
        <w:rPr>
          <w:rFonts w:ascii="Inter" w:hAnsi="Inter"/>
          <w:sz w:val="21"/>
          <w:szCs w:val="21"/>
        </w:rPr>
        <w:t xml:space="preserve">. V prípade, ak bude hodnota uvedeného koeficientu vyššia ako výška uvedená v predchádzajúcej vete, </w:t>
      </w:r>
      <w:r w:rsidR="008731D3" w:rsidRPr="002C7755">
        <w:rPr>
          <w:rFonts w:ascii="Inter" w:hAnsi="Inter"/>
          <w:sz w:val="21"/>
          <w:szCs w:val="21"/>
        </w:rPr>
        <w:t xml:space="preserve">Dodávateľ </w:t>
      </w:r>
      <w:r w:rsidRPr="002C7755">
        <w:rPr>
          <w:rFonts w:ascii="Inter" w:hAnsi="Inter"/>
          <w:sz w:val="21"/>
          <w:szCs w:val="21"/>
        </w:rPr>
        <w:t>má oprávnenie požiadať o uzatvorenie dodatku s navýšením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8C216A" w:rsidRPr="002C7755">
        <w:rPr>
          <w:rFonts w:ascii="Inter" w:hAnsi="Inter"/>
          <w:sz w:val="21"/>
          <w:szCs w:val="21"/>
        </w:rPr>
        <w:t>2</w:t>
      </w:r>
      <w:r w:rsidRPr="002C7755">
        <w:rPr>
          <w:rFonts w:ascii="Inter" w:hAnsi="Inter"/>
          <w:sz w:val="21"/>
          <w:szCs w:val="21"/>
        </w:rPr>
        <w:t xml:space="preserve"> tejto Dohody. Navýšenie jednotkových cien bude možné uplatniť v rozsahu rozdielu hodnoty koeficientu podľa tohto článku ods. 8 tejto Dohody a najvyššej prípustnej hodnoty koeficientu podľa prvej vety tohto ods. článku III tejto Dohody (Príklad: hodnota koeficientu určeného podľa vzorca z tohto článku ods. 8 tejto Dohody bude 1,13; najvyššia prípustná hodnota koeficientu je 1,06, t. j. 1,13 – 1,06 = 0,07 – </w:t>
      </w:r>
      <w:r w:rsidR="009C2AF4" w:rsidRPr="002C7755">
        <w:rPr>
          <w:rFonts w:ascii="Inter" w:hAnsi="Inter"/>
          <w:sz w:val="21"/>
          <w:szCs w:val="21"/>
        </w:rPr>
        <w:t xml:space="preserve">Dodávateľ </w:t>
      </w:r>
      <w:r w:rsidRPr="002C7755">
        <w:rPr>
          <w:rFonts w:ascii="Inter" w:hAnsi="Inter"/>
          <w:sz w:val="21"/>
          <w:szCs w:val="21"/>
        </w:rPr>
        <w:t>je oprávnený požiadať o uzatvorenie dodatku s navýšením jednotkových cien uvedených v </w:t>
      </w:r>
      <w:r w:rsidR="00D9105D" w:rsidRPr="002C7755">
        <w:rPr>
          <w:rFonts w:ascii="Inter" w:hAnsi="Inter"/>
          <w:sz w:val="21"/>
          <w:szCs w:val="21"/>
        </w:rPr>
        <w:t>Príloh</w:t>
      </w:r>
      <w:r w:rsidRPr="002C7755">
        <w:rPr>
          <w:rFonts w:ascii="Inter" w:hAnsi="Inter"/>
          <w:sz w:val="21"/>
          <w:szCs w:val="21"/>
        </w:rPr>
        <w:t>e č.</w:t>
      </w:r>
      <w:r w:rsidR="008C216A" w:rsidRPr="002C7755">
        <w:rPr>
          <w:rFonts w:ascii="Inter" w:hAnsi="Inter"/>
          <w:sz w:val="21"/>
          <w:szCs w:val="21"/>
        </w:rPr>
        <w:t xml:space="preserve"> 2</w:t>
      </w:r>
      <w:r w:rsidRPr="002C7755">
        <w:rPr>
          <w:rFonts w:ascii="Inter" w:hAnsi="Inter"/>
          <w:sz w:val="21"/>
          <w:szCs w:val="21"/>
        </w:rPr>
        <w:t xml:space="preserve"> tejto Dohody maximálne o 7%). </w:t>
      </w:r>
    </w:p>
    <w:p w14:paraId="4BC7D31D" w14:textId="5017FC46" w:rsidR="0006564E" w:rsidRPr="002C7755" w:rsidRDefault="0006564E" w:rsidP="0043129B">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 xml:space="preserve">Zmluvné strany sa zároveň dohodli, že najnižšia prípustná hodnota koeficientu určeného podľa vzorca v tomto článku ods. 8 tejto Dohody je </w:t>
      </w:r>
      <w:r w:rsidRPr="002C7755">
        <w:rPr>
          <w:rFonts w:ascii="Inter" w:hAnsi="Inter"/>
          <w:b/>
          <w:bCs/>
          <w:sz w:val="21"/>
          <w:szCs w:val="21"/>
        </w:rPr>
        <w:t>0,94</w:t>
      </w:r>
      <w:r w:rsidRPr="002C7755">
        <w:rPr>
          <w:rFonts w:ascii="Inter" w:hAnsi="Inter"/>
          <w:sz w:val="21"/>
          <w:szCs w:val="21"/>
        </w:rPr>
        <w:t>. V prípade, ak bude hodnota uvedeného koeficientu nižšia ako najnižšia prípustná hodnota koeficientu, a ak v predchádzajúcom období bol uzatvorený dodatok o navýšení jednotkových cien, Objednávateľ má oprávnenie požiadať o uzatvorenie dodatku so znížením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Zníženie jednotkových cien bude možné uplatniť v rozsahu rozdielu hodnoty koeficientu podľa tohto článku ods. 8 tejto Dohody a najnižšej prípustnej hodnoty koeficientu podľa prvej vety tohto ods. článku III tejto Dohody (Príklad: hodnota koeficientu určeného podľa vzorca z tohto článku ods. 8 tejto Dohody bude 0,90; najnižšia prípustná hodnota koeficientu je 0,94, t. j. 0,90 – 0,94 = -0,04 – Objednávateľ je oprávnený požiadať o uzatvorenie dodatku so znížením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maximálne o 4%). Zmluvné strany sa dohodli, že jednotkové ceny uvedené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nie je možné znížiť pod ponukové ceny, ktoré boli </w:t>
      </w:r>
      <w:r w:rsidR="00F10075" w:rsidRPr="002C7755">
        <w:rPr>
          <w:rFonts w:ascii="Inter" w:hAnsi="Inter"/>
          <w:sz w:val="21"/>
          <w:szCs w:val="21"/>
        </w:rPr>
        <w:t xml:space="preserve">Dodávateľom </w:t>
      </w:r>
      <w:r w:rsidRPr="002C7755">
        <w:rPr>
          <w:rFonts w:ascii="Inter" w:hAnsi="Inter"/>
          <w:sz w:val="21"/>
          <w:szCs w:val="21"/>
        </w:rPr>
        <w:t xml:space="preserve">predložené vo verejnom obstarávaní. </w:t>
      </w:r>
    </w:p>
    <w:p w14:paraId="4BFAE4B0" w14:textId="77777777" w:rsidR="0006564E" w:rsidRPr="002C7755" w:rsidRDefault="0006564E" w:rsidP="0043129B">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K uzatvoreniu dodatku na základe koeficientu uvedeného v predchádzajúcich ods. tejto Dohody možno pristúpiť najviac raz ročne, najskôr po dvanástich (12) mesiacoch odo dňa nadobudnutia účinnosti tejto Dohody, resp. po dvanástich (12) mesiacoch odo dňa nadobudnutia účinnosti dodatku uzatvoreného podľa tejto Dohody.</w:t>
      </w:r>
    </w:p>
    <w:p w14:paraId="131A53F6" w14:textId="55ED668B" w:rsidR="00274024" w:rsidRPr="004178E7" w:rsidRDefault="00BF7840" w:rsidP="0043129B">
      <w:pPr>
        <w:pStyle w:val="Odsekzoznamu"/>
        <w:numPr>
          <w:ilvl w:val="0"/>
          <w:numId w:val="20"/>
        </w:numPr>
        <w:spacing w:after="0" w:line="240" w:lineRule="auto"/>
        <w:ind w:left="567" w:right="28" w:hanging="567"/>
        <w:jc w:val="both"/>
        <w:rPr>
          <w:rFonts w:ascii="Inter" w:hAnsi="Inter"/>
          <w:sz w:val="21"/>
          <w:szCs w:val="21"/>
        </w:rPr>
      </w:pPr>
      <w:r w:rsidRPr="004178E7">
        <w:rPr>
          <w:rFonts w:ascii="Inter" w:hAnsi="Inter"/>
          <w:sz w:val="21"/>
          <w:szCs w:val="21"/>
        </w:rPr>
        <w:t xml:space="preserve">Úprava ceny nemá spätnú účinnosť. Zmluvné strany sú oprávnené nové ceny uplatňovať až po účinnosti písomného dodatku, t. j. budú sa aplikovať na predmet Dohody, ktorý </w:t>
      </w:r>
      <w:r w:rsidR="00BD5C61" w:rsidRPr="004178E7">
        <w:rPr>
          <w:rFonts w:ascii="Inter" w:hAnsi="Inter"/>
          <w:sz w:val="21"/>
          <w:szCs w:val="21"/>
        </w:rPr>
        <w:t>Dodávateľ</w:t>
      </w:r>
      <w:r w:rsidRPr="004178E7">
        <w:rPr>
          <w:rFonts w:ascii="Inter" w:hAnsi="Inter"/>
          <w:sz w:val="21"/>
          <w:szCs w:val="21"/>
        </w:rPr>
        <w:t xml:space="preserve"> v rámci plnenia predmetu Dohody uskutočňuje po účinnosti takéhoto písomného dodatku</w:t>
      </w:r>
      <w:r w:rsidR="006D1208" w:rsidRPr="002C7755">
        <w:rPr>
          <w:rFonts w:ascii="Inter" w:hAnsi="Inter"/>
          <w:sz w:val="21"/>
          <w:szCs w:val="21"/>
        </w:rPr>
        <w:t>,</w:t>
      </w:r>
      <w:r w:rsidRPr="004178E7">
        <w:rPr>
          <w:rFonts w:ascii="Inter" w:hAnsi="Inter"/>
          <w:sz w:val="21"/>
          <w:szCs w:val="21"/>
        </w:rPr>
        <w:t xml:space="preserve"> na základe objednávky zadanej až po účinnosti takéhoto písomného dodatku.</w:t>
      </w:r>
      <w:r w:rsidRPr="004178E7">
        <w:rPr>
          <w:rFonts w:ascii="Inter" w:eastAsia="Times New Roman" w:hAnsi="Inter"/>
          <w:sz w:val="21"/>
          <w:szCs w:val="21"/>
          <w:lang w:eastAsia="sk-SK"/>
        </w:rPr>
        <w:t xml:space="preserve"> </w:t>
      </w:r>
    </w:p>
    <w:p w14:paraId="6D173F75" w14:textId="6704A935" w:rsidR="00137AE7" w:rsidRPr="004178E7" w:rsidDel="000B12E4" w:rsidRDefault="00137AE7" w:rsidP="00CA0DCE">
      <w:pPr>
        <w:numPr>
          <w:ilvl w:val="0"/>
          <w:numId w:val="20"/>
        </w:numPr>
        <w:spacing w:after="0" w:line="240" w:lineRule="auto"/>
        <w:ind w:left="567" w:hanging="567"/>
        <w:jc w:val="both"/>
        <w:rPr>
          <w:del w:id="2" w:author="Drevová Adriana, Ing" w:date="2025-03-19T11:19:00Z" w16du:dateUtc="2025-03-19T10:19:00Z"/>
          <w:rFonts w:ascii="Inter" w:hAnsi="Inter"/>
          <w:sz w:val="21"/>
          <w:szCs w:val="21"/>
        </w:rPr>
      </w:pPr>
      <w:del w:id="3" w:author="Drevová Adriana, Ing" w:date="2025-03-19T11:19:00Z" w16du:dateUtc="2025-03-19T10:19:00Z">
        <w:r w:rsidRPr="004178E7" w:rsidDel="000B12E4">
          <w:rPr>
            <w:rFonts w:ascii="Inter" w:hAnsi="Inter"/>
            <w:sz w:val="21"/>
            <w:szCs w:val="21"/>
          </w:rPr>
          <w:delText>Objednávateľ si vyhradzuje právo rozšíriť, resp. zúžiť rozsah predmet</w:delText>
        </w:r>
        <w:r w:rsidR="00C1299A" w:rsidRPr="004178E7" w:rsidDel="000B12E4">
          <w:rPr>
            <w:rFonts w:ascii="Inter" w:hAnsi="Inter"/>
            <w:sz w:val="21"/>
            <w:szCs w:val="21"/>
          </w:rPr>
          <w:delText>u</w:delText>
        </w:r>
        <w:r w:rsidRPr="004178E7" w:rsidDel="000B12E4">
          <w:rPr>
            <w:rFonts w:ascii="Inter" w:hAnsi="Inter"/>
            <w:sz w:val="21"/>
            <w:szCs w:val="21"/>
          </w:rPr>
          <w:delText xml:space="preserve"> </w:delText>
        </w:r>
        <w:r w:rsidR="00983059" w:rsidRPr="004178E7" w:rsidDel="000B12E4">
          <w:rPr>
            <w:rFonts w:ascii="Inter" w:hAnsi="Inter"/>
            <w:sz w:val="21"/>
            <w:szCs w:val="21"/>
          </w:rPr>
          <w:delText>D</w:delText>
        </w:r>
        <w:r w:rsidRPr="004178E7" w:rsidDel="000B12E4">
          <w:rPr>
            <w:rFonts w:ascii="Inter" w:hAnsi="Inter"/>
            <w:sz w:val="21"/>
            <w:szCs w:val="21"/>
          </w:rPr>
          <w:delText>ohody podľa aktuálnych potrieb a požiadaviek v súlade s </w:delText>
        </w:r>
        <w:r w:rsidR="00D63D48" w:rsidRPr="004178E7" w:rsidDel="000B12E4">
          <w:rPr>
            <w:rFonts w:ascii="Inter" w:hAnsi="Inter"/>
            <w:sz w:val="21"/>
            <w:szCs w:val="21"/>
          </w:rPr>
          <w:delText xml:space="preserve">ods. </w:delText>
        </w:r>
        <w:r w:rsidR="00A02ED3" w:rsidRPr="004178E7" w:rsidDel="000B12E4">
          <w:rPr>
            <w:rFonts w:ascii="Inter" w:hAnsi="Inter"/>
            <w:sz w:val="21"/>
            <w:szCs w:val="21"/>
          </w:rPr>
          <w:delText>14</w:delText>
        </w:r>
        <w:r w:rsidR="002C13A5" w:rsidRPr="004178E7" w:rsidDel="000B12E4">
          <w:rPr>
            <w:rFonts w:ascii="Inter" w:hAnsi="Inter"/>
            <w:sz w:val="21"/>
            <w:szCs w:val="21"/>
          </w:rPr>
          <w:delText xml:space="preserve">, </w:delText>
        </w:r>
        <w:r w:rsidR="00A02ED3" w:rsidRPr="004178E7" w:rsidDel="000B12E4">
          <w:rPr>
            <w:rFonts w:ascii="Inter" w:hAnsi="Inter"/>
            <w:sz w:val="21"/>
            <w:szCs w:val="21"/>
          </w:rPr>
          <w:delText>15</w:delText>
        </w:r>
        <w:r w:rsidRPr="004178E7" w:rsidDel="000B12E4">
          <w:rPr>
            <w:rFonts w:ascii="Inter" w:hAnsi="Inter"/>
            <w:sz w:val="21"/>
            <w:szCs w:val="21"/>
          </w:rPr>
          <w:delText xml:space="preserve"> a </w:delText>
        </w:r>
        <w:r w:rsidR="00265E2E" w:rsidRPr="004178E7" w:rsidDel="000B12E4">
          <w:rPr>
            <w:rFonts w:ascii="Inter" w:hAnsi="Inter"/>
            <w:sz w:val="21"/>
            <w:szCs w:val="21"/>
          </w:rPr>
          <w:delText>1</w:delText>
        </w:r>
        <w:r w:rsidR="00A02ED3" w:rsidRPr="004178E7" w:rsidDel="000B12E4">
          <w:rPr>
            <w:rFonts w:ascii="Inter" w:hAnsi="Inter"/>
            <w:sz w:val="21"/>
            <w:szCs w:val="21"/>
          </w:rPr>
          <w:delText>6</w:delText>
        </w:r>
        <w:r w:rsidRPr="004178E7" w:rsidDel="000B12E4">
          <w:rPr>
            <w:rFonts w:ascii="Inter" w:hAnsi="Inter"/>
            <w:sz w:val="21"/>
            <w:szCs w:val="21"/>
          </w:rPr>
          <w:delText xml:space="preserve"> tohto článku </w:delText>
        </w:r>
        <w:r w:rsidR="00DB6914" w:rsidRPr="004178E7" w:rsidDel="000B12E4">
          <w:rPr>
            <w:rFonts w:ascii="Inter" w:hAnsi="Inter"/>
            <w:sz w:val="21"/>
            <w:szCs w:val="21"/>
          </w:rPr>
          <w:delText>tejto D</w:delText>
        </w:r>
        <w:r w:rsidRPr="004178E7" w:rsidDel="000B12E4">
          <w:rPr>
            <w:rFonts w:ascii="Inter" w:hAnsi="Inter"/>
            <w:sz w:val="21"/>
            <w:szCs w:val="21"/>
          </w:rPr>
          <w:delText>ohody.</w:delText>
        </w:r>
      </w:del>
    </w:p>
    <w:p w14:paraId="0CC152FD" w14:textId="791FC8B6" w:rsidR="00D62636" w:rsidRPr="004178E7" w:rsidRDefault="000B12E4" w:rsidP="00CA0DCE">
      <w:pPr>
        <w:numPr>
          <w:ilvl w:val="0"/>
          <w:numId w:val="20"/>
        </w:numPr>
        <w:spacing w:after="0" w:line="240" w:lineRule="auto"/>
        <w:ind w:left="567" w:hanging="567"/>
        <w:jc w:val="both"/>
        <w:rPr>
          <w:rFonts w:ascii="Inter" w:hAnsi="Inter"/>
          <w:sz w:val="21"/>
          <w:szCs w:val="21"/>
        </w:rPr>
      </w:pPr>
      <w:ins w:id="4" w:author="Drevová Adriana, Ing" w:date="2025-03-19T11:19:00Z" w16du:dateUtc="2025-03-19T10:19:00Z">
        <w:r>
          <w:rPr>
            <w:rFonts w:ascii="Inter" w:hAnsi="Inter"/>
            <w:sz w:val="21"/>
            <w:szCs w:val="21"/>
          </w:rPr>
          <w:t xml:space="preserve">Ak </w:t>
        </w:r>
      </w:ins>
      <w:ins w:id="5" w:author="Drevová Adriana, Ing" w:date="2025-03-19T11:20:00Z" w16du:dateUtc="2025-03-19T10:20:00Z">
        <w:r w:rsidR="006A3C66">
          <w:rPr>
            <w:rFonts w:ascii="Inter" w:hAnsi="Inter"/>
            <w:sz w:val="21"/>
            <w:szCs w:val="21"/>
          </w:rPr>
          <w:t xml:space="preserve">sa </w:t>
        </w:r>
      </w:ins>
      <w:ins w:id="6" w:author="Drevová Adriana, Ing" w:date="2025-03-19T11:19:00Z" w16du:dateUtc="2025-03-19T10:19:00Z">
        <w:r>
          <w:rPr>
            <w:rFonts w:ascii="Inter" w:hAnsi="Inter"/>
            <w:sz w:val="21"/>
            <w:szCs w:val="21"/>
          </w:rPr>
          <w:t xml:space="preserve">počas plnenia predmetu dohody </w:t>
        </w:r>
      </w:ins>
      <w:ins w:id="7" w:author="Drevová Adriana, Ing" w:date="2025-03-19T11:20:00Z" w16du:dateUtc="2025-03-19T10:20:00Z">
        <w:r w:rsidR="006A3C66">
          <w:rPr>
            <w:rFonts w:ascii="Inter" w:hAnsi="Inter"/>
            <w:sz w:val="21"/>
            <w:szCs w:val="21"/>
          </w:rPr>
          <w:t xml:space="preserve">vyskytnú </w:t>
        </w:r>
      </w:ins>
      <w:del w:id="8" w:author="Drevová Adriana, Ing" w:date="2025-03-19T11:20:00Z" w16du:dateUtc="2025-03-19T10:20:00Z">
        <w:r w:rsidR="00D62636" w:rsidRPr="004178E7" w:rsidDel="006A3C66">
          <w:rPr>
            <w:rFonts w:ascii="Inter" w:hAnsi="Inter"/>
            <w:sz w:val="21"/>
            <w:szCs w:val="21"/>
          </w:rPr>
          <w:delText xml:space="preserve">Jednotkové ceny za potrebné </w:delText>
        </w:r>
      </w:del>
      <w:r w:rsidR="00D62636" w:rsidRPr="004178E7">
        <w:rPr>
          <w:rFonts w:ascii="Inter" w:hAnsi="Inter"/>
          <w:sz w:val="21"/>
          <w:szCs w:val="21"/>
        </w:rPr>
        <w:t xml:space="preserve">položky </w:t>
      </w:r>
      <w:ins w:id="9" w:author="Drevová Adriana, Ing" w:date="2025-03-19T11:27:00Z" w16du:dateUtc="2025-03-19T10:27:00Z">
        <w:r w:rsidR="005D7526">
          <w:rPr>
            <w:rFonts w:ascii="Inter" w:hAnsi="Inter"/>
            <w:sz w:val="21"/>
            <w:szCs w:val="21"/>
          </w:rPr>
          <w:t xml:space="preserve">jednotkových cien </w:t>
        </w:r>
      </w:ins>
      <w:r w:rsidR="00D62636" w:rsidRPr="004178E7">
        <w:rPr>
          <w:rFonts w:ascii="Inter" w:hAnsi="Inter"/>
          <w:sz w:val="21"/>
          <w:szCs w:val="21"/>
        </w:rPr>
        <w:t xml:space="preserve">súvisiace s plnením predmetu </w:t>
      </w:r>
      <w:r w:rsidR="00DB6914" w:rsidRPr="004178E7">
        <w:rPr>
          <w:rFonts w:ascii="Inter" w:hAnsi="Inter"/>
          <w:sz w:val="21"/>
          <w:szCs w:val="21"/>
        </w:rPr>
        <w:t>D</w:t>
      </w:r>
      <w:r w:rsidR="00D62636" w:rsidRPr="004178E7">
        <w:rPr>
          <w:rFonts w:ascii="Inter" w:hAnsi="Inter"/>
          <w:sz w:val="21"/>
          <w:szCs w:val="21"/>
        </w:rPr>
        <w:t xml:space="preserve">ohody, ktoré nie </w:t>
      </w:r>
      <w:r w:rsidR="004C3EEE" w:rsidRPr="004178E7">
        <w:rPr>
          <w:rFonts w:ascii="Inter" w:hAnsi="Inter"/>
          <w:sz w:val="21"/>
          <w:szCs w:val="21"/>
        </w:rPr>
        <w:t>sú</w:t>
      </w:r>
      <w:r w:rsidR="004C3EEE" w:rsidRPr="002C7755">
        <w:rPr>
          <w:rFonts w:ascii="Inter" w:hAnsi="Inter"/>
          <w:sz w:val="21"/>
          <w:szCs w:val="21"/>
        </w:rPr>
        <w:t xml:space="preserve"> </w:t>
      </w:r>
      <w:r w:rsidR="00D62636" w:rsidRPr="004178E7">
        <w:rPr>
          <w:rFonts w:ascii="Inter" w:hAnsi="Inter"/>
          <w:sz w:val="21"/>
          <w:szCs w:val="21"/>
        </w:rPr>
        <w:lastRenderedPageBreak/>
        <w:t xml:space="preserve">uvedené v </w:t>
      </w:r>
      <w:r w:rsidR="00D9105D" w:rsidRPr="002C7755">
        <w:rPr>
          <w:rFonts w:ascii="Inter" w:hAnsi="Inter"/>
          <w:sz w:val="21"/>
          <w:szCs w:val="21"/>
        </w:rPr>
        <w:t>Príloh</w:t>
      </w:r>
      <w:r w:rsidR="00D62636" w:rsidRPr="004178E7">
        <w:rPr>
          <w:rFonts w:ascii="Inter" w:hAnsi="Inter"/>
          <w:sz w:val="21"/>
          <w:szCs w:val="21"/>
        </w:rPr>
        <w:t xml:space="preserve">e č. </w:t>
      </w:r>
      <w:r w:rsidR="006D1208" w:rsidRPr="002C7755">
        <w:rPr>
          <w:rFonts w:ascii="Inter" w:hAnsi="Inter"/>
          <w:sz w:val="21"/>
          <w:szCs w:val="21"/>
        </w:rPr>
        <w:t>2</w:t>
      </w:r>
      <w:r w:rsidR="00D62636" w:rsidRPr="004178E7">
        <w:rPr>
          <w:rFonts w:ascii="Inter" w:hAnsi="Inter"/>
          <w:sz w:val="21"/>
          <w:szCs w:val="21"/>
        </w:rPr>
        <w:t xml:space="preserve">, </w:t>
      </w:r>
      <w:ins w:id="10" w:author="Drevová Adriana, Ing" w:date="2025-03-19T11:26:00Z" w16du:dateUtc="2025-03-19T10:26:00Z">
        <w:r w:rsidR="005D7526" w:rsidRPr="004178E7">
          <w:rPr>
            <w:rFonts w:ascii="Inter" w:hAnsi="Inter"/>
            <w:sz w:val="21"/>
            <w:szCs w:val="21"/>
          </w:rPr>
          <w:t xml:space="preserve">avšak </w:t>
        </w:r>
        <w:r w:rsidR="005D7526">
          <w:rPr>
            <w:rFonts w:ascii="Inter" w:hAnsi="Inter"/>
            <w:sz w:val="21"/>
            <w:szCs w:val="21"/>
          </w:rPr>
          <w:t>sú</w:t>
        </w:r>
        <w:r w:rsidR="005D7526" w:rsidRPr="004178E7">
          <w:rPr>
            <w:rFonts w:ascii="Inter" w:hAnsi="Inter"/>
            <w:sz w:val="21"/>
            <w:szCs w:val="21"/>
          </w:rPr>
          <w:t xml:space="preserve"> potrebn</w:t>
        </w:r>
        <w:r w:rsidR="005D7526">
          <w:rPr>
            <w:rFonts w:ascii="Inter" w:hAnsi="Inter"/>
            <w:sz w:val="21"/>
            <w:szCs w:val="21"/>
          </w:rPr>
          <w:t>é</w:t>
        </w:r>
        <w:r w:rsidR="005D7526" w:rsidRPr="004178E7">
          <w:rPr>
            <w:rFonts w:ascii="Inter" w:hAnsi="Inter"/>
            <w:sz w:val="21"/>
            <w:szCs w:val="21"/>
          </w:rPr>
          <w:t xml:space="preserve"> pre zabezpečenie plnenia predmetu Dohody</w:t>
        </w:r>
        <w:r w:rsidR="005D7526">
          <w:rPr>
            <w:rFonts w:ascii="Inter" w:hAnsi="Inter"/>
            <w:sz w:val="21"/>
            <w:szCs w:val="21"/>
          </w:rPr>
          <w:t>,</w:t>
        </w:r>
        <w:r w:rsidR="005D7526" w:rsidRPr="004178E7">
          <w:rPr>
            <w:rFonts w:ascii="Inter" w:hAnsi="Inter"/>
            <w:sz w:val="21"/>
            <w:szCs w:val="21"/>
          </w:rPr>
          <w:t xml:space="preserve"> </w:t>
        </w:r>
      </w:ins>
      <w:r w:rsidR="00D62636" w:rsidRPr="004178E7">
        <w:rPr>
          <w:rFonts w:ascii="Inter" w:hAnsi="Inter"/>
          <w:sz w:val="21"/>
          <w:szCs w:val="21"/>
        </w:rPr>
        <w:t>budú stanovené v zmysle aktuálne platného cenníka CENEKON postupom uvedeným v</w:t>
      </w:r>
      <w:r w:rsidR="003E7D50" w:rsidRPr="004178E7">
        <w:rPr>
          <w:rFonts w:ascii="Inter" w:hAnsi="Inter"/>
          <w:sz w:val="21"/>
          <w:szCs w:val="21"/>
        </w:rPr>
        <w:t xml:space="preserve"> odseku </w:t>
      </w:r>
      <w:r w:rsidR="004C3EEE" w:rsidRPr="004178E7">
        <w:rPr>
          <w:rFonts w:ascii="Inter" w:hAnsi="Inter"/>
          <w:sz w:val="21"/>
          <w:szCs w:val="21"/>
        </w:rPr>
        <w:t>1</w:t>
      </w:r>
      <w:ins w:id="11" w:author="Drevová Adriana, Ing" w:date="2025-03-19T11:27:00Z" w16du:dateUtc="2025-03-19T10:27:00Z">
        <w:r w:rsidR="005D7526">
          <w:rPr>
            <w:rFonts w:ascii="Inter" w:hAnsi="Inter"/>
            <w:sz w:val="21"/>
            <w:szCs w:val="21"/>
          </w:rPr>
          <w:t>4</w:t>
        </w:r>
      </w:ins>
      <w:del w:id="12" w:author="Drevová Adriana, Ing" w:date="2025-03-19T11:27:00Z" w16du:dateUtc="2025-03-19T10:27:00Z">
        <w:r w:rsidR="004C3EEE" w:rsidRPr="002C7755" w:rsidDel="005D7526">
          <w:rPr>
            <w:rFonts w:ascii="Inter" w:hAnsi="Inter"/>
            <w:sz w:val="21"/>
            <w:szCs w:val="21"/>
          </w:rPr>
          <w:delText>6</w:delText>
        </w:r>
      </w:del>
      <w:r w:rsidR="004C3EEE" w:rsidRPr="004178E7">
        <w:rPr>
          <w:rFonts w:ascii="Inter" w:hAnsi="Inter"/>
          <w:sz w:val="21"/>
          <w:szCs w:val="21"/>
        </w:rPr>
        <w:t xml:space="preserve"> </w:t>
      </w:r>
      <w:r w:rsidR="00D62636" w:rsidRPr="004178E7">
        <w:rPr>
          <w:rFonts w:ascii="Inter" w:hAnsi="Inter"/>
          <w:sz w:val="21"/>
          <w:szCs w:val="21"/>
        </w:rPr>
        <w:t xml:space="preserve">tohto článku </w:t>
      </w:r>
      <w:r w:rsidR="00067D2C" w:rsidRPr="004178E7">
        <w:rPr>
          <w:rFonts w:ascii="Inter" w:hAnsi="Inter"/>
          <w:sz w:val="21"/>
          <w:szCs w:val="21"/>
        </w:rPr>
        <w:t>tejto D</w:t>
      </w:r>
      <w:r w:rsidR="00D62636" w:rsidRPr="004178E7">
        <w:rPr>
          <w:rFonts w:ascii="Inter" w:hAnsi="Inter"/>
          <w:sz w:val="21"/>
          <w:szCs w:val="21"/>
        </w:rPr>
        <w:t>ohody.</w:t>
      </w:r>
    </w:p>
    <w:p w14:paraId="719F5B96" w14:textId="04CA360A" w:rsidR="00922894" w:rsidRPr="004178E7" w:rsidDel="000B12E4" w:rsidRDefault="00922894" w:rsidP="00CA0DCE">
      <w:pPr>
        <w:pStyle w:val="Odsekzoznamu"/>
        <w:numPr>
          <w:ilvl w:val="0"/>
          <w:numId w:val="20"/>
        </w:numPr>
        <w:spacing w:after="0" w:line="240" w:lineRule="auto"/>
        <w:ind w:left="567" w:hanging="567"/>
        <w:contextualSpacing w:val="0"/>
        <w:jc w:val="both"/>
        <w:rPr>
          <w:del w:id="13" w:author="Drevová Adriana, Ing" w:date="2025-03-19T11:14:00Z" w16du:dateUtc="2025-03-19T10:14:00Z"/>
          <w:rFonts w:ascii="Inter" w:hAnsi="Inter"/>
          <w:sz w:val="21"/>
          <w:szCs w:val="21"/>
        </w:rPr>
      </w:pPr>
      <w:del w:id="14" w:author="Drevová Adriana, Ing" w:date="2025-03-19T11:14:00Z" w16du:dateUtc="2025-03-19T10:14:00Z">
        <w:r w:rsidRPr="004178E7" w:rsidDel="000B12E4">
          <w:rPr>
            <w:rFonts w:ascii="Inter" w:hAnsi="Inter"/>
            <w:sz w:val="21"/>
            <w:szCs w:val="21"/>
          </w:rPr>
          <w:delText xml:space="preserve">Ak </w:delText>
        </w:r>
        <w:r w:rsidR="00067D2C" w:rsidRPr="004178E7" w:rsidDel="000B12E4">
          <w:rPr>
            <w:rFonts w:ascii="Inter" w:hAnsi="Inter"/>
            <w:sz w:val="21"/>
            <w:szCs w:val="21"/>
          </w:rPr>
          <w:delText>O</w:delText>
        </w:r>
        <w:r w:rsidRPr="004178E7" w:rsidDel="000B12E4">
          <w:rPr>
            <w:rFonts w:ascii="Inter" w:hAnsi="Inter"/>
            <w:sz w:val="21"/>
            <w:szCs w:val="21"/>
          </w:rPr>
          <w:delText>bjednávateľovi nastane odôvodnená potreba</w:delText>
        </w:r>
        <w:r w:rsidR="00D269F2" w:rsidDel="000B12E4">
          <w:rPr>
            <w:rFonts w:ascii="Inter" w:hAnsi="Inter"/>
            <w:sz w:val="21"/>
            <w:szCs w:val="21"/>
          </w:rPr>
          <w:delText>,</w:delText>
        </w:r>
        <w:r w:rsidRPr="004178E7" w:rsidDel="000B12E4">
          <w:rPr>
            <w:rFonts w:ascii="Inter" w:hAnsi="Inter"/>
            <w:sz w:val="21"/>
            <w:szCs w:val="21"/>
          </w:rPr>
          <w:delText xml:space="preserve"> </w:delText>
        </w:r>
        <w:r w:rsidR="008645E3" w:rsidRPr="004178E7" w:rsidDel="000B12E4">
          <w:rPr>
            <w:rFonts w:ascii="Inter" w:hAnsi="Inter"/>
            <w:sz w:val="21"/>
            <w:szCs w:val="21"/>
          </w:rPr>
          <w:delText xml:space="preserve">elektronicky </w:delText>
        </w:r>
        <w:r w:rsidR="004E6872" w:rsidRPr="004178E7" w:rsidDel="000B12E4">
          <w:rPr>
            <w:rFonts w:ascii="Inter" w:hAnsi="Inter"/>
            <w:sz w:val="21"/>
            <w:szCs w:val="21"/>
          </w:rPr>
          <w:delText xml:space="preserve">prostredníctvom </w:delText>
        </w:r>
        <w:r w:rsidR="00267274" w:rsidRPr="004178E7" w:rsidDel="000B12E4">
          <w:rPr>
            <w:rFonts w:ascii="Inter" w:hAnsi="Inter"/>
            <w:sz w:val="21"/>
            <w:szCs w:val="21"/>
          </w:rPr>
          <w:delText xml:space="preserve">emailu </w:delText>
        </w:r>
        <w:r w:rsidRPr="004178E7" w:rsidDel="000B12E4">
          <w:rPr>
            <w:rFonts w:ascii="Inter" w:hAnsi="Inter"/>
            <w:sz w:val="21"/>
            <w:szCs w:val="21"/>
          </w:rPr>
          <w:delText xml:space="preserve">požiada </w:delText>
        </w:r>
        <w:r w:rsidR="00067D2C" w:rsidRPr="004178E7" w:rsidDel="000B12E4">
          <w:rPr>
            <w:rFonts w:ascii="Inter" w:hAnsi="Inter"/>
            <w:sz w:val="21"/>
            <w:szCs w:val="21"/>
          </w:rPr>
          <w:delText>D</w:delText>
        </w:r>
        <w:r w:rsidR="00371F4E" w:rsidRPr="004178E7" w:rsidDel="000B12E4">
          <w:rPr>
            <w:rFonts w:ascii="Inter" w:hAnsi="Inter"/>
            <w:sz w:val="21"/>
            <w:szCs w:val="21"/>
          </w:rPr>
          <w:delText>odávateľa</w:delText>
        </w:r>
        <w:r w:rsidRPr="004178E7" w:rsidDel="000B12E4">
          <w:rPr>
            <w:rFonts w:ascii="Inter" w:hAnsi="Inter"/>
            <w:sz w:val="21"/>
            <w:szCs w:val="21"/>
          </w:rPr>
          <w:delText xml:space="preserve"> v rámci písomnej konzultácie</w:delText>
        </w:r>
        <w:r w:rsidR="008E4606" w:rsidRPr="004178E7" w:rsidDel="000B12E4">
          <w:rPr>
            <w:rFonts w:ascii="Inter" w:hAnsi="Inter"/>
            <w:sz w:val="21"/>
            <w:szCs w:val="21"/>
          </w:rPr>
          <w:delText xml:space="preserve"> </w:delText>
        </w:r>
        <w:r w:rsidRPr="004178E7" w:rsidDel="000B12E4">
          <w:rPr>
            <w:rFonts w:ascii="Inter" w:hAnsi="Inter"/>
            <w:sz w:val="21"/>
            <w:szCs w:val="21"/>
          </w:rPr>
          <w:delText xml:space="preserve">o doplnenie ponuky na základe § 83 ods. 4 </w:delText>
        </w:r>
        <w:r w:rsidR="004746D0" w:rsidRPr="004178E7" w:rsidDel="000B12E4">
          <w:rPr>
            <w:rFonts w:ascii="Inter" w:hAnsi="Inter"/>
            <w:sz w:val="21"/>
            <w:szCs w:val="21"/>
          </w:rPr>
          <w:delText>ZVO</w:delText>
        </w:r>
        <w:r w:rsidRPr="004178E7" w:rsidDel="000B12E4">
          <w:rPr>
            <w:rFonts w:ascii="Inter" w:hAnsi="Inter"/>
            <w:sz w:val="21"/>
            <w:szCs w:val="21"/>
          </w:rPr>
          <w:delText xml:space="preserve">, pričom uskutočneným doplnením nemôže dôjsť k podstatnej zmene </w:delText>
        </w:r>
        <w:r w:rsidR="007E75F8" w:rsidRPr="004178E7" w:rsidDel="000B12E4">
          <w:rPr>
            <w:rFonts w:ascii="Inter" w:hAnsi="Inter"/>
            <w:sz w:val="21"/>
            <w:szCs w:val="21"/>
          </w:rPr>
          <w:delText>tejto D</w:delText>
        </w:r>
        <w:r w:rsidRPr="004178E7" w:rsidDel="000B12E4">
          <w:rPr>
            <w:rFonts w:ascii="Inter" w:hAnsi="Inter"/>
            <w:sz w:val="21"/>
            <w:szCs w:val="21"/>
          </w:rPr>
          <w:delText xml:space="preserve">ohody. Za podstatnú zmenu </w:delText>
        </w:r>
        <w:r w:rsidR="007E75F8" w:rsidRPr="004178E7" w:rsidDel="000B12E4">
          <w:rPr>
            <w:rFonts w:ascii="Inter" w:hAnsi="Inter"/>
            <w:sz w:val="21"/>
            <w:szCs w:val="21"/>
          </w:rPr>
          <w:delText>D</w:delText>
        </w:r>
        <w:r w:rsidRPr="004178E7" w:rsidDel="000B12E4">
          <w:rPr>
            <w:rFonts w:ascii="Inter" w:hAnsi="Inter"/>
            <w:sz w:val="21"/>
            <w:szCs w:val="21"/>
          </w:rPr>
          <w:delText xml:space="preserve">ohody sa považuje akákoľvek zmena uvedená v § 18 ods. 2 </w:delText>
        </w:r>
        <w:r w:rsidR="007E75F8" w:rsidRPr="004178E7" w:rsidDel="000B12E4">
          <w:rPr>
            <w:rFonts w:ascii="Inter" w:hAnsi="Inter"/>
            <w:sz w:val="21"/>
            <w:szCs w:val="21"/>
          </w:rPr>
          <w:delText>ZVO</w:delText>
        </w:r>
        <w:r w:rsidRPr="004178E7" w:rsidDel="000B12E4">
          <w:rPr>
            <w:rFonts w:ascii="Inter" w:hAnsi="Inter"/>
            <w:sz w:val="21"/>
            <w:szCs w:val="21"/>
          </w:rPr>
          <w:delText>.</w:delText>
        </w:r>
      </w:del>
    </w:p>
    <w:p w14:paraId="09897C4A" w14:textId="11B9545D" w:rsidR="00922894" w:rsidRPr="004178E7" w:rsidRDefault="00922894" w:rsidP="00CA0DCE">
      <w:pPr>
        <w:numPr>
          <w:ilvl w:val="0"/>
          <w:numId w:val="20"/>
        </w:numPr>
        <w:spacing w:after="0" w:line="240" w:lineRule="auto"/>
        <w:ind w:left="567" w:hanging="567"/>
        <w:jc w:val="both"/>
        <w:rPr>
          <w:rFonts w:ascii="Inter" w:hAnsi="Inter"/>
          <w:sz w:val="21"/>
          <w:szCs w:val="21"/>
        </w:rPr>
      </w:pPr>
      <w:r w:rsidRPr="004178E7">
        <w:rPr>
          <w:rFonts w:ascii="Inter" w:hAnsi="Inter"/>
          <w:sz w:val="21"/>
          <w:szCs w:val="21"/>
        </w:rPr>
        <w:t>Zmluvné strany sa dohodli na nasledovnom postupe pri</w:t>
      </w:r>
      <w:del w:id="15" w:author="Drevová Adriana, Ing" w:date="2025-03-12T15:02:00Z" w16du:dateUtc="2025-03-12T14:02:00Z">
        <w:r w:rsidRPr="004178E7" w:rsidDel="00A32CE8">
          <w:rPr>
            <w:rFonts w:ascii="Inter" w:hAnsi="Inter"/>
            <w:sz w:val="21"/>
            <w:szCs w:val="21"/>
          </w:rPr>
          <w:delText xml:space="preserve"> doplnení predmetu </w:delText>
        </w:r>
        <w:r w:rsidR="007E75F8" w:rsidRPr="004178E7" w:rsidDel="00A32CE8">
          <w:rPr>
            <w:rFonts w:ascii="Inter" w:hAnsi="Inter"/>
            <w:sz w:val="21"/>
            <w:szCs w:val="21"/>
          </w:rPr>
          <w:delText>D</w:delText>
        </w:r>
        <w:r w:rsidRPr="004178E7" w:rsidDel="00A32CE8">
          <w:rPr>
            <w:rFonts w:ascii="Inter" w:hAnsi="Inter"/>
            <w:sz w:val="21"/>
            <w:szCs w:val="21"/>
          </w:rPr>
          <w:delText>ohody</w:delText>
        </w:r>
      </w:del>
      <w:ins w:id="16" w:author="Drevová Adriana, Ing" w:date="2025-03-12T15:03:00Z" w16du:dateUtc="2025-03-12T14:03:00Z">
        <w:r w:rsidR="00A32CE8" w:rsidRPr="00A32CE8">
          <w:rPr>
            <w:rFonts w:cs="Calibri"/>
            <w:color w:val="0D0D0D"/>
            <w:highlight w:val="yellow"/>
            <w:lang w:eastAsia="sk-SK"/>
          </w:rPr>
          <w:t xml:space="preserve"> </w:t>
        </w:r>
      </w:ins>
      <w:ins w:id="17" w:author="Drevová Adriana, Ing" w:date="2025-03-12T15:03:00Z">
        <w:r w:rsidR="00A32CE8" w:rsidRPr="00A32CE8">
          <w:rPr>
            <w:rFonts w:ascii="Inter" w:hAnsi="Inter"/>
            <w:sz w:val="21"/>
            <w:szCs w:val="21"/>
          </w:rPr>
          <w:t xml:space="preserve">oceňovaní tých položiek, ktoré nie sú súčasťou Prílohy č. </w:t>
        </w:r>
        <w:del w:id="18" w:author="Kubalová Martina, Mgr. Ing." w:date="2025-03-20T09:28:00Z" w16du:dateUtc="2025-03-20T08:28:00Z">
          <w:r w:rsidR="00A32CE8" w:rsidRPr="00A32CE8" w:rsidDel="0032641F">
            <w:rPr>
              <w:rFonts w:ascii="Inter" w:hAnsi="Inter"/>
              <w:sz w:val="21"/>
              <w:szCs w:val="21"/>
            </w:rPr>
            <w:delText>1</w:delText>
          </w:r>
        </w:del>
      </w:ins>
      <w:ins w:id="19" w:author="Kubalová Martina, Mgr. Ing." w:date="2025-03-20T09:28:00Z" w16du:dateUtc="2025-03-20T08:28:00Z">
        <w:r w:rsidR="0032641F">
          <w:rPr>
            <w:rFonts w:ascii="Inter" w:hAnsi="Inter"/>
            <w:sz w:val="21"/>
            <w:szCs w:val="21"/>
          </w:rPr>
          <w:t>2</w:t>
        </w:r>
      </w:ins>
      <w:ins w:id="20" w:author="Drevová Adriana, Ing" w:date="2025-03-12T15:03:00Z">
        <w:r w:rsidR="00A32CE8" w:rsidRPr="00A32CE8">
          <w:rPr>
            <w:rFonts w:ascii="Inter" w:hAnsi="Inter"/>
            <w:sz w:val="21"/>
            <w:szCs w:val="21"/>
          </w:rPr>
          <w:t xml:space="preserve"> - Ponuka v zákazke a rozpočet </w:t>
        </w:r>
      </w:ins>
      <w:r w:rsidRPr="004178E7">
        <w:rPr>
          <w:rFonts w:ascii="Inter" w:hAnsi="Inter"/>
          <w:sz w:val="21"/>
          <w:szCs w:val="21"/>
        </w:rPr>
        <w:t xml:space="preserve">: </w:t>
      </w:r>
    </w:p>
    <w:p w14:paraId="7A71C605" w14:textId="4B6D2407" w:rsidR="00922894" w:rsidRPr="004178E7" w:rsidRDefault="00922894" w:rsidP="00A3151D">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 xml:space="preserve">ak </w:t>
      </w:r>
      <w:del w:id="21" w:author="Drevová Adriana, Ing" w:date="2025-03-19T11:38:00Z" w16du:dateUtc="2025-03-19T10:38:00Z">
        <w:r w:rsidRPr="004178E7" w:rsidDel="00E80622">
          <w:rPr>
            <w:rFonts w:ascii="Inter" w:hAnsi="Inter"/>
            <w:sz w:val="21"/>
            <w:szCs w:val="21"/>
          </w:rPr>
          <w:delText xml:space="preserve">vznikne </w:delText>
        </w:r>
      </w:del>
      <w:ins w:id="22" w:author="Drevová Adriana, Ing" w:date="2025-03-19T11:38:00Z" w16du:dateUtc="2025-03-19T10:38:00Z">
        <w:r w:rsidR="00E80622" w:rsidRPr="004178E7">
          <w:rPr>
            <w:rFonts w:ascii="Inter" w:hAnsi="Inter"/>
            <w:sz w:val="21"/>
            <w:szCs w:val="21"/>
          </w:rPr>
          <w:t>vznikn</w:t>
        </w:r>
      </w:ins>
      <w:ins w:id="23" w:author="Drevová Adriana, Ing" w:date="2025-03-19T12:40:00Z" w16du:dateUtc="2025-03-19T11:40:00Z">
        <w:r w:rsidR="002C6078">
          <w:rPr>
            <w:rFonts w:ascii="Inter" w:hAnsi="Inter"/>
            <w:sz w:val="21"/>
            <w:szCs w:val="21"/>
          </w:rPr>
          <w:t>e</w:t>
        </w:r>
      </w:ins>
      <w:ins w:id="24" w:author="Drevová Adriana, Ing" w:date="2025-03-19T11:38:00Z" w16du:dateUtc="2025-03-19T10:38:00Z">
        <w:r w:rsidR="00E80622" w:rsidRPr="004178E7">
          <w:rPr>
            <w:rFonts w:ascii="Inter" w:hAnsi="Inter"/>
            <w:sz w:val="21"/>
            <w:szCs w:val="21"/>
          </w:rPr>
          <w:t xml:space="preserve"> </w:t>
        </w:r>
      </w:ins>
      <w:r w:rsidRPr="004178E7">
        <w:rPr>
          <w:rFonts w:ascii="Inter" w:hAnsi="Inter"/>
          <w:sz w:val="21"/>
          <w:szCs w:val="21"/>
        </w:rPr>
        <w:t xml:space="preserve">v priebehu doby trvania </w:t>
      </w:r>
      <w:r w:rsidR="007E75F8" w:rsidRPr="004178E7">
        <w:rPr>
          <w:rFonts w:ascii="Inter" w:hAnsi="Inter"/>
          <w:sz w:val="21"/>
          <w:szCs w:val="21"/>
        </w:rPr>
        <w:t>tejto D</w:t>
      </w:r>
      <w:r w:rsidRPr="004178E7">
        <w:rPr>
          <w:rFonts w:ascii="Inter" w:hAnsi="Inter"/>
          <w:sz w:val="21"/>
          <w:szCs w:val="21"/>
        </w:rPr>
        <w:t xml:space="preserve">ohody </w:t>
      </w:r>
      <w:r w:rsidR="007E75F8" w:rsidRPr="004178E7">
        <w:rPr>
          <w:rFonts w:ascii="Inter" w:hAnsi="Inter"/>
          <w:sz w:val="21"/>
          <w:szCs w:val="21"/>
        </w:rPr>
        <w:t>O</w:t>
      </w:r>
      <w:r w:rsidRPr="004178E7">
        <w:rPr>
          <w:rFonts w:ascii="Inter" w:hAnsi="Inter"/>
          <w:sz w:val="21"/>
          <w:szCs w:val="21"/>
        </w:rPr>
        <w:t xml:space="preserve">bjednávateľovi odôvodnená potreba zabezpečiť </w:t>
      </w:r>
      <w:r w:rsidR="00D45D2C" w:rsidRPr="004178E7">
        <w:rPr>
          <w:rFonts w:ascii="Inter" w:hAnsi="Inter"/>
          <w:sz w:val="21"/>
          <w:szCs w:val="21"/>
        </w:rPr>
        <w:t xml:space="preserve">stavebné práce alebo </w:t>
      </w:r>
      <w:r w:rsidR="00D348CE" w:rsidRPr="004178E7">
        <w:rPr>
          <w:rFonts w:ascii="Inter" w:hAnsi="Inter"/>
          <w:sz w:val="21"/>
          <w:szCs w:val="21"/>
        </w:rPr>
        <w:t>služby</w:t>
      </w:r>
      <w:r w:rsidRPr="004178E7">
        <w:rPr>
          <w:rFonts w:ascii="Inter" w:hAnsi="Inter"/>
          <w:sz w:val="21"/>
          <w:szCs w:val="21"/>
        </w:rPr>
        <w:t xml:space="preserve">, ktoré nie sú uvedené v </w:t>
      </w:r>
      <w:r w:rsidR="00D9105D" w:rsidRPr="002C7755">
        <w:rPr>
          <w:rFonts w:ascii="Inter" w:hAnsi="Inter"/>
          <w:sz w:val="21"/>
          <w:szCs w:val="21"/>
        </w:rPr>
        <w:t>Príloh</w:t>
      </w:r>
      <w:r w:rsidRPr="004178E7">
        <w:rPr>
          <w:rFonts w:ascii="Inter" w:hAnsi="Inter"/>
          <w:sz w:val="21"/>
          <w:szCs w:val="21"/>
        </w:rPr>
        <w:t xml:space="preserve">e č. 1 </w:t>
      </w:r>
      <w:r w:rsidR="00EE3A83" w:rsidRPr="002C7755">
        <w:rPr>
          <w:rFonts w:ascii="Inter" w:hAnsi="Inter"/>
          <w:sz w:val="21"/>
          <w:szCs w:val="21"/>
        </w:rPr>
        <w:t>a</w:t>
      </w:r>
      <w:r w:rsidR="00AA3E2E" w:rsidRPr="002C7755">
        <w:rPr>
          <w:rFonts w:ascii="Inter" w:hAnsi="Inter"/>
          <w:sz w:val="21"/>
          <w:szCs w:val="21"/>
        </w:rPr>
        <w:t> v </w:t>
      </w:r>
      <w:r w:rsidR="00D9105D" w:rsidRPr="002C7755">
        <w:rPr>
          <w:rFonts w:ascii="Inter" w:hAnsi="Inter"/>
          <w:sz w:val="21"/>
          <w:szCs w:val="21"/>
        </w:rPr>
        <w:t>Príloh</w:t>
      </w:r>
      <w:r w:rsidR="00AA3E2E" w:rsidRPr="002C7755">
        <w:rPr>
          <w:rFonts w:ascii="Inter" w:hAnsi="Inter"/>
          <w:sz w:val="21"/>
          <w:szCs w:val="21"/>
        </w:rPr>
        <w:t xml:space="preserve">e </w:t>
      </w:r>
      <w:r w:rsidR="00EE3A83" w:rsidRPr="002C7755">
        <w:rPr>
          <w:rFonts w:ascii="Inter" w:hAnsi="Inter"/>
          <w:sz w:val="21"/>
          <w:szCs w:val="21"/>
        </w:rPr>
        <w:t xml:space="preserve">č. </w:t>
      </w:r>
      <w:r w:rsidR="004A60EB" w:rsidRPr="002C7755">
        <w:rPr>
          <w:rFonts w:ascii="Inter" w:hAnsi="Inter"/>
          <w:sz w:val="21"/>
          <w:szCs w:val="21"/>
        </w:rPr>
        <w:t>2</w:t>
      </w:r>
      <w:r w:rsidR="00AA3E2E" w:rsidRPr="002C7755">
        <w:rPr>
          <w:rFonts w:ascii="Inter" w:hAnsi="Inter"/>
          <w:sz w:val="21"/>
          <w:szCs w:val="21"/>
        </w:rPr>
        <w:t xml:space="preserve"> tejto Dohody </w:t>
      </w:r>
      <w:r w:rsidRPr="004178E7">
        <w:rPr>
          <w:rFonts w:ascii="Inter" w:hAnsi="Inter"/>
          <w:sz w:val="21"/>
          <w:szCs w:val="21"/>
        </w:rPr>
        <w:t xml:space="preserve">avšak takýto výkon je potrebný pre zabezpečenie plnenia predmetu </w:t>
      </w:r>
      <w:r w:rsidR="007E75F8" w:rsidRPr="004178E7">
        <w:rPr>
          <w:rFonts w:ascii="Inter" w:hAnsi="Inter"/>
          <w:sz w:val="21"/>
          <w:szCs w:val="21"/>
        </w:rPr>
        <w:t>D</w:t>
      </w:r>
      <w:r w:rsidRPr="004178E7">
        <w:rPr>
          <w:rFonts w:ascii="Inter" w:hAnsi="Inter"/>
          <w:sz w:val="21"/>
          <w:szCs w:val="21"/>
        </w:rPr>
        <w:t xml:space="preserve">ohody, </w:t>
      </w:r>
      <w:r w:rsidR="007E75F8" w:rsidRPr="004178E7">
        <w:rPr>
          <w:rFonts w:ascii="Inter" w:hAnsi="Inter"/>
          <w:sz w:val="21"/>
          <w:szCs w:val="21"/>
        </w:rPr>
        <w:t>O</w:t>
      </w:r>
      <w:r w:rsidRPr="004178E7">
        <w:rPr>
          <w:rFonts w:ascii="Inter" w:hAnsi="Inter"/>
          <w:sz w:val="21"/>
          <w:szCs w:val="21"/>
        </w:rPr>
        <w:t xml:space="preserve">bjednávateľ písomne požiada </w:t>
      </w:r>
      <w:r w:rsidR="007E75F8" w:rsidRPr="004178E7">
        <w:rPr>
          <w:rFonts w:ascii="Inter" w:hAnsi="Inter"/>
          <w:sz w:val="21"/>
          <w:szCs w:val="21"/>
        </w:rPr>
        <w:t>D</w:t>
      </w:r>
      <w:r w:rsidRPr="004178E7">
        <w:rPr>
          <w:rFonts w:ascii="Inter" w:hAnsi="Inter"/>
          <w:sz w:val="21"/>
          <w:szCs w:val="21"/>
        </w:rPr>
        <w:t xml:space="preserve">odávateľa o </w:t>
      </w:r>
      <w:del w:id="25" w:author="Drevová Adriana, Ing" w:date="2025-03-19T11:16:00Z" w16du:dateUtc="2025-03-19T10:16:00Z">
        <w:r w:rsidRPr="004178E7" w:rsidDel="000B12E4">
          <w:rPr>
            <w:rFonts w:ascii="Inter" w:hAnsi="Inter"/>
            <w:sz w:val="21"/>
            <w:szCs w:val="21"/>
          </w:rPr>
          <w:delText>predloženie cenovej ponuky za</w:delText>
        </w:r>
      </w:del>
      <w:ins w:id="26" w:author="Drevová Adriana, Ing" w:date="2025-03-19T12:38:00Z" w16du:dateUtc="2025-03-19T11:38:00Z">
        <w:r w:rsidR="00140A5B">
          <w:rPr>
            <w:rFonts w:ascii="Inter" w:hAnsi="Inter"/>
            <w:sz w:val="21"/>
            <w:szCs w:val="21"/>
          </w:rPr>
          <w:t>o</w:t>
        </w:r>
      </w:ins>
      <w:ins w:id="27" w:author="Drevová Adriana, Ing" w:date="2025-03-19T11:16:00Z" w16du:dateUtc="2025-03-19T10:16:00Z">
        <w:r w:rsidR="000B12E4">
          <w:rPr>
            <w:rFonts w:ascii="Inter" w:hAnsi="Inter"/>
            <w:sz w:val="21"/>
            <w:szCs w:val="21"/>
          </w:rPr>
          <w:t>cene</w:t>
        </w:r>
      </w:ins>
      <w:ins w:id="28" w:author="Drevová Adriana, Ing" w:date="2025-03-19T12:42:00Z" w16du:dateUtc="2025-03-19T11:42:00Z">
        <w:r w:rsidR="002C6078">
          <w:rPr>
            <w:rFonts w:ascii="Inter" w:hAnsi="Inter"/>
            <w:sz w:val="21"/>
            <w:szCs w:val="21"/>
          </w:rPr>
          <w:t>n</w:t>
        </w:r>
      </w:ins>
      <w:ins w:id="29" w:author="Drevová Adriana, Ing" w:date="2025-03-19T11:16:00Z" w16du:dateUtc="2025-03-19T10:16:00Z">
        <w:r w:rsidR="000B12E4">
          <w:rPr>
            <w:rFonts w:ascii="Inter" w:hAnsi="Inter"/>
            <w:sz w:val="21"/>
            <w:szCs w:val="21"/>
          </w:rPr>
          <w:t>ie týchto</w:t>
        </w:r>
      </w:ins>
      <w:r w:rsidRPr="004178E7">
        <w:rPr>
          <w:rFonts w:ascii="Inter" w:hAnsi="Inter"/>
          <w:sz w:val="21"/>
          <w:szCs w:val="21"/>
        </w:rPr>
        <w:t xml:space="preserve"> </w:t>
      </w:r>
      <w:del w:id="30" w:author="Drevová Adriana, Ing" w:date="2025-03-19T11:16:00Z" w16du:dateUtc="2025-03-19T10:16:00Z">
        <w:r w:rsidRPr="004178E7" w:rsidDel="000B12E4">
          <w:rPr>
            <w:rFonts w:ascii="Inter" w:hAnsi="Inter"/>
            <w:sz w:val="21"/>
            <w:szCs w:val="21"/>
          </w:rPr>
          <w:delText xml:space="preserve">takéto </w:delText>
        </w:r>
        <w:r w:rsidR="006229FA" w:rsidRPr="002C7755" w:rsidDel="000B12E4">
          <w:rPr>
            <w:rFonts w:ascii="Inter" w:hAnsi="Inter"/>
            <w:sz w:val="21"/>
            <w:szCs w:val="21"/>
          </w:rPr>
          <w:delText xml:space="preserve">stavebné </w:delText>
        </w:r>
      </w:del>
      <w:ins w:id="31" w:author="Drevová Adriana, Ing" w:date="2025-03-19T11:16:00Z" w16du:dateUtc="2025-03-19T10:16:00Z">
        <w:r w:rsidR="000B12E4" w:rsidRPr="002C7755">
          <w:rPr>
            <w:rFonts w:ascii="Inter" w:hAnsi="Inter"/>
            <w:sz w:val="21"/>
            <w:szCs w:val="21"/>
          </w:rPr>
          <w:t>stavebn</w:t>
        </w:r>
        <w:r w:rsidR="000B12E4">
          <w:rPr>
            <w:rFonts w:ascii="Inter" w:hAnsi="Inter"/>
            <w:sz w:val="21"/>
            <w:szCs w:val="21"/>
          </w:rPr>
          <w:t>ých</w:t>
        </w:r>
        <w:r w:rsidR="000B12E4" w:rsidRPr="002C7755">
          <w:rPr>
            <w:rFonts w:ascii="Inter" w:hAnsi="Inter"/>
            <w:sz w:val="21"/>
            <w:szCs w:val="21"/>
          </w:rPr>
          <w:t xml:space="preserve"> </w:t>
        </w:r>
      </w:ins>
      <w:r w:rsidR="006229FA" w:rsidRPr="002C7755">
        <w:rPr>
          <w:rFonts w:ascii="Inter" w:hAnsi="Inter"/>
          <w:sz w:val="21"/>
          <w:szCs w:val="21"/>
        </w:rPr>
        <w:t>prác</w:t>
      </w:r>
      <w:del w:id="32" w:author="Drevová Adriana, Ing" w:date="2025-03-19T11:16:00Z" w16du:dateUtc="2025-03-19T10:16:00Z">
        <w:r w:rsidR="006229FA" w:rsidRPr="002C7755" w:rsidDel="000B12E4">
          <w:rPr>
            <w:rFonts w:ascii="Inter" w:hAnsi="Inter"/>
            <w:sz w:val="21"/>
            <w:szCs w:val="21"/>
          </w:rPr>
          <w:delText>e</w:delText>
        </w:r>
      </w:del>
      <w:r w:rsidR="006229FA" w:rsidRPr="002C7755">
        <w:rPr>
          <w:rFonts w:ascii="Inter" w:hAnsi="Inter"/>
          <w:sz w:val="21"/>
          <w:szCs w:val="21"/>
        </w:rPr>
        <w:t xml:space="preserve"> alebo </w:t>
      </w:r>
      <w:r w:rsidRPr="004178E7">
        <w:rPr>
          <w:rFonts w:ascii="Inter" w:hAnsi="Inter"/>
          <w:sz w:val="21"/>
          <w:szCs w:val="21"/>
        </w:rPr>
        <w:t>služ</w:t>
      </w:r>
      <w:ins w:id="33" w:author="Drevová Adriana, Ing" w:date="2025-03-19T11:16:00Z" w16du:dateUtc="2025-03-19T10:16:00Z">
        <w:r w:rsidR="000B12E4">
          <w:rPr>
            <w:rFonts w:ascii="Inter" w:hAnsi="Inter"/>
            <w:sz w:val="21"/>
            <w:szCs w:val="21"/>
          </w:rPr>
          <w:t>ie</w:t>
        </w:r>
      </w:ins>
      <w:r w:rsidRPr="004178E7">
        <w:rPr>
          <w:rFonts w:ascii="Inter" w:hAnsi="Inter"/>
          <w:sz w:val="21"/>
          <w:szCs w:val="21"/>
        </w:rPr>
        <w:t>b</w:t>
      </w:r>
      <w:del w:id="34" w:author="Drevová Adriana, Ing" w:date="2025-03-19T11:16:00Z" w16du:dateUtc="2025-03-19T10:16:00Z">
        <w:r w:rsidRPr="004178E7" w:rsidDel="000B12E4">
          <w:rPr>
            <w:rFonts w:ascii="Inter" w:hAnsi="Inter"/>
            <w:sz w:val="21"/>
            <w:szCs w:val="21"/>
          </w:rPr>
          <w:delText>y</w:delText>
        </w:r>
      </w:del>
      <w:r w:rsidRPr="004178E7">
        <w:rPr>
          <w:rFonts w:ascii="Inter" w:hAnsi="Inter"/>
          <w:sz w:val="21"/>
          <w:szCs w:val="21"/>
        </w:rPr>
        <w:t xml:space="preserve">; písomná požiadavka bude obsahovať najmä súpis a špecifikáciu </w:t>
      </w:r>
      <w:r w:rsidR="00307EC1">
        <w:rPr>
          <w:rFonts w:ascii="Inter" w:hAnsi="Inter"/>
          <w:sz w:val="21"/>
          <w:szCs w:val="21"/>
        </w:rPr>
        <w:t xml:space="preserve">stavebných prác a </w:t>
      </w:r>
      <w:r w:rsidRPr="004178E7">
        <w:rPr>
          <w:rFonts w:ascii="Inter" w:hAnsi="Inter"/>
          <w:sz w:val="21"/>
          <w:szCs w:val="21"/>
        </w:rPr>
        <w:t xml:space="preserve">služieb, požadovanú lehotu dodania, vyjadrenú požadovaným dátumom dodania, spôsob a adresu doručenia návrhu jednotkových cien za takéto </w:t>
      </w:r>
      <w:r w:rsidR="00F3299B" w:rsidRPr="002C7755">
        <w:rPr>
          <w:rFonts w:ascii="Inter" w:hAnsi="Inter"/>
          <w:sz w:val="21"/>
          <w:szCs w:val="21"/>
        </w:rPr>
        <w:t xml:space="preserve">stavebné práce alebo </w:t>
      </w:r>
      <w:r w:rsidRPr="004178E7">
        <w:rPr>
          <w:rFonts w:ascii="Inter" w:hAnsi="Inter"/>
          <w:sz w:val="21"/>
          <w:szCs w:val="21"/>
        </w:rPr>
        <w:t>služby,</w:t>
      </w:r>
    </w:p>
    <w:p w14:paraId="79C6B549" w14:textId="799CFB55" w:rsidR="00922894" w:rsidRPr="004178E7" w:rsidRDefault="007E5E61" w:rsidP="00A3151D">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D</w:t>
      </w:r>
      <w:r w:rsidR="00922894" w:rsidRPr="004178E7">
        <w:rPr>
          <w:rFonts w:ascii="Inter" w:hAnsi="Inter"/>
          <w:sz w:val="21"/>
          <w:szCs w:val="21"/>
        </w:rPr>
        <w:t xml:space="preserve">odávateľ predloží v lehote určenej </w:t>
      </w:r>
      <w:r w:rsidRPr="004178E7">
        <w:rPr>
          <w:rFonts w:ascii="Inter" w:hAnsi="Inter"/>
          <w:sz w:val="21"/>
          <w:szCs w:val="21"/>
        </w:rPr>
        <w:t>O</w:t>
      </w:r>
      <w:r w:rsidR="00922894" w:rsidRPr="004178E7">
        <w:rPr>
          <w:rFonts w:ascii="Inter" w:hAnsi="Inter"/>
          <w:sz w:val="21"/>
          <w:szCs w:val="21"/>
        </w:rPr>
        <w:t>bjednávateľom v požiadavke podľa predchádzajúceho písm. a) tohto odseku</w:t>
      </w:r>
      <w:r w:rsidR="00DF7B65" w:rsidRPr="002C7755">
        <w:rPr>
          <w:rFonts w:ascii="Inter" w:hAnsi="Inter"/>
          <w:sz w:val="21"/>
          <w:szCs w:val="21"/>
        </w:rPr>
        <w:t xml:space="preserve"> tejto Dohody</w:t>
      </w:r>
      <w:r w:rsidR="00922894" w:rsidRPr="004178E7">
        <w:rPr>
          <w:rFonts w:ascii="Inter" w:hAnsi="Inter"/>
          <w:sz w:val="21"/>
          <w:szCs w:val="21"/>
        </w:rPr>
        <w:t xml:space="preserve"> návrh jednotkových cien za</w:t>
      </w:r>
      <w:r w:rsidR="00D45D2C" w:rsidRPr="004178E7">
        <w:rPr>
          <w:rFonts w:ascii="Inter" w:hAnsi="Inter"/>
          <w:sz w:val="21"/>
          <w:szCs w:val="21"/>
        </w:rPr>
        <w:t xml:space="preserve"> stavebné práce alebo s</w:t>
      </w:r>
      <w:r w:rsidR="00922894" w:rsidRPr="004178E7">
        <w:rPr>
          <w:rFonts w:ascii="Inter" w:hAnsi="Inter"/>
          <w:sz w:val="21"/>
          <w:szCs w:val="21"/>
        </w:rPr>
        <w:t>lužby uvedené v požiadavke podľa predchádzajúceho písmena a) tohto odseku</w:t>
      </w:r>
      <w:r w:rsidR="00DF7B65" w:rsidRPr="002C7755">
        <w:rPr>
          <w:rFonts w:ascii="Inter" w:hAnsi="Inter"/>
          <w:sz w:val="21"/>
          <w:szCs w:val="21"/>
        </w:rPr>
        <w:t xml:space="preserve"> tejto Dohody</w:t>
      </w:r>
      <w:r w:rsidR="00922894" w:rsidRPr="004178E7">
        <w:rPr>
          <w:rFonts w:ascii="Inter" w:hAnsi="Inter"/>
          <w:sz w:val="21"/>
          <w:szCs w:val="21"/>
        </w:rPr>
        <w:t xml:space="preserve">, pričom jednotková cena za tieto jednotlivé </w:t>
      </w:r>
      <w:r w:rsidR="00AA3C41" w:rsidRPr="002C7755">
        <w:rPr>
          <w:rFonts w:ascii="Inter" w:hAnsi="Inter"/>
          <w:sz w:val="21"/>
          <w:szCs w:val="21"/>
        </w:rPr>
        <w:t xml:space="preserve">stavebné práce alebo </w:t>
      </w:r>
      <w:r w:rsidR="00922894" w:rsidRPr="004178E7">
        <w:rPr>
          <w:rFonts w:ascii="Inter" w:hAnsi="Inter"/>
          <w:sz w:val="21"/>
          <w:szCs w:val="21"/>
        </w:rPr>
        <w:t xml:space="preserve">služby nesmie presiahnuť jednotkovú cenu za takéto </w:t>
      </w:r>
      <w:r w:rsidR="00AA3C41" w:rsidRPr="002C7755">
        <w:rPr>
          <w:rFonts w:ascii="Inter" w:hAnsi="Inter"/>
          <w:sz w:val="21"/>
          <w:szCs w:val="21"/>
        </w:rPr>
        <w:t xml:space="preserve">stavebné práce alebo </w:t>
      </w:r>
      <w:r w:rsidR="00922894" w:rsidRPr="004178E7">
        <w:rPr>
          <w:rFonts w:ascii="Inter" w:hAnsi="Inter"/>
          <w:sz w:val="21"/>
          <w:szCs w:val="21"/>
        </w:rPr>
        <w:t>služby uveden</w:t>
      </w:r>
      <w:r w:rsidR="00023F5E" w:rsidRPr="004178E7">
        <w:rPr>
          <w:rFonts w:ascii="Inter" w:hAnsi="Inter"/>
          <w:sz w:val="21"/>
          <w:szCs w:val="21"/>
        </w:rPr>
        <w:t>é</w:t>
      </w:r>
      <w:r w:rsidR="00922894" w:rsidRPr="004178E7">
        <w:rPr>
          <w:rFonts w:ascii="Inter" w:hAnsi="Inter"/>
          <w:sz w:val="21"/>
          <w:szCs w:val="21"/>
        </w:rPr>
        <w:t xml:space="preserve"> </w:t>
      </w:r>
      <w:r w:rsidR="00353B9F" w:rsidRPr="004178E7">
        <w:rPr>
          <w:rFonts w:ascii="Inter" w:hAnsi="Inter"/>
          <w:sz w:val="21"/>
          <w:szCs w:val="21"/>
        </w:rPr>
        <w:t xml:space="preserve">cenníku </w:t>
      </w:r>
      <w:r w:rsidR="00922894" w:rsidRPr="004178E7">
        <w:rPr>
          <w:rFonts w:ascii="Inter" w:hAnsi="Inter"/>
          <w:sz w:val="21"/>
          <w:szCs w:val="21"/>
        </w:rPr>
        <w:t xml:space="preserve">CENEKON, pričom v prípade položiek v CENEKON-e neuvedených cena bude určená dohodou </w:t>
      </w:r>
      <w:r w:rsidR="004C04AC" w:rsidRPr="002C7755">
        <w:rPr>
          <w:rFonts w:ascii="Inter" w:hAnsi="Inter"/>
          <w:sz w:val="21"/>
          <w:szCs w:val="21"/>
        </w:rPr>
        <w:t>Z</w:t>
      </w:r>
      <w:r w:rsidR="00922894" w:rsidRPr="004178E7">
        <w:rPr>
          <w:rFonts w:ascii="Inter" w:hAnsi="Inter"/>
          <w:sz w:val="21"/>
          <w:szCs w:val="21"/>
        </w:rPr>
        <w:t xml:space="preserve">mluvných strán na základe overenia aktuálnych primeraných cien za príslušnú položku </w:t>
      </w:r>
      <w:r w:rsidR="00D502B8" w:rsidRPr="004178E7">
        <w:rPr>
          <w:rFonts w:ascii="Inter" w:hAnsi="Inter"/>
          <w:sz w:val="21"/>
          <w:szCs w:val="21"/>
        </w:rPr>
        <w:t>O</w:t>
      </w:r>
      <w:r w:rsidR="00922894" w:rsidRPr="004178E7">
        <w:rPr>
          <w:rFonts w:ascii="Inter" w:hAnsi="Inter"/>
          <w:sz w:val="21"/>
          <w:szCs w:val="21"/>
        </w:rPr>
        <w:t xml:space="preserve">bjednávateľom </w:t>
      </w:r>
      <w:r w:rsidR="004C7C53" w:rsidRPr="002C7755">
        <w:rPr>
          <w:rFonts w:ascii="Inter" w:hAnsi="Inter"/>
          <w:sz w:val="21"/>
          <w:szCs w:val="21"/>
        </w:rPr>
        <w:t>a</w:t>
      </w:r>
      <w:r w:rsidR="004C04AC" w:rsidRPr="002C7755">
        <w:rPr>
          <w:rFonts w:ascii="Inter" w:hAnsi="Inter"/>
          <w:sz w:val="21"/>
          <w:szCs w:val="21"/>
        </w:rPr>
        <w:t> </w:t>
      </w:r>
      <w:r w:rsidR="004C7C53" w:rsidRPr="002C7755">
        <w:rPr>
          <w:rFonts w:ascii="Inter" w:hAnsi="Inter"/>
          <w:sz w:val="21"/>
          <w:szCs w:val="21"/>
        </w:rPr>
        <w:t>to</w:t>
      </w:r>
      <w:r w:rsidR="004C04AC" w:rsidRPr="002C7755">
        <w:rPr>
          <w:rFonts w:ascii="Inter" w:hAnsi="Inter"/>
          <w:sz w:val="21"/>
          <w:szCs w:val="21"/>
        </w:rPr>
        <w:t xml:space="preserve"> ako</w:t>
      </w:r>
      <w:r w:rsidR="004C7C53" w:rsidRPr="002C7755">
        <w:rPr>
          <w:rFonts w:ascii="Inter" w:hAnsi="Inter"/>
          <w:sz w:val="21"/>
          <w:szCs w:val="21"/>
        </w:rPr>
        <w:t xml:space="preserve"> priemer minimálne troch cenových ponúk </w:t>
      </w:r>
      <w:r w:rsidR="00922894" w:rsidRPr="004178E7">
        <w:rPr>
          <w:rFonts w:ascii="Inter" w:hAnsi="Inter"/>
          <w:sz w:val="21"/>
          <w:szCs w:val="21"/>
        </w:rPr>
        <w:t xml:space="preserve">ponúkaných oprávnenými hospodárskymi subjektmi na vecne, miestne a časovo relevantnom trhu (ďalej len </w:t>
      </w:r>
      <w:r w:rsidR="00DF7B65" w:rsidRPr="002C7755">
        <w:rPr>
          <w:rFonts w:ascii="Inter" w:hAnsi="Inter"/>
          <w:sz w:val="21"/>
          <w:szCs w:val="21"/>
        </w:rPr>
        <w:t xml:space="preserve">ako </w:t>
      </w:r>
      <w:r w:rsidR="00922894" w:rsidRPr="004178E7">
        <w:rPr>
          <w:rFonts w:ascii="Inter" w:hAnsi="Inter"/>
          <w:sz w:val="21"/>
          <w:szCs w:val="21"/>
        </w:rPr>
        <w:t>„</w:t>
      </w:r>
      <w:r w:rsidR="00922894" w:rsidRPr="004178E7">
        <w:rPr>
          <w:rFonts w:ascii="Inter" w:hAnsi="Inter"/>
          <w:b/>
          <w:bCs/>
          <w:sz w:val="21"/>
          <w:szCs w:val="21"/>
        </w:rPr>
        <w:t>trh</w:t>
      </w:r>
      <w:r w:rsidR="00922894" w:rsidRPr="004178E7">
        <w:rPr>
          <w:rFonts w:ascii="Inter" w:hAnsi="Inter"/>
          <w:sz w:val="21"/>
          <w:szCs w:val="21"/>
        </w:rPr>
        <w:t>“</w:t>
      </w:r>
      <w:r w:rsidR="00DF7B65" w:rsidRPr="002C7755">
        <w:rPr>
          <w:rFonts w:ascii="Inter" w:hAnsi="Inter"/>
          <w:sz w:val="21"/>
          <w:szCs w:val="21"/>
        </w:rPr>
        <w:t xml:space="preserve"> v príslušnom gramatickom tvare</w:t>
      </w:r>
      <w:r w:rsidR="00922894" w:rsidRPr="004178E7">
        <w:rPr>
          <w:rFonts w:ascii="Inter" w:hAnsi="Inter"/>
          <w:sz w:val="21"/>
          <w:szCs w:val="21"/>
        </w:rPr>
        <w:t>),</w:t>
      </w:r>
    </w:p>
    <w:p w14:paraId="57259AF1" w14:textId="1662D322" w:rsidR="00922894" w:rsidRPr="004178E7" w:rsidRDefault="00740BCF" w:rsidP="00EC2333">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Z</w:t>
      </w:r>
      <w:r w:rsidR="00922894" w:rsidRPr="004178E7">
        <w:rPr>
          <w:rFonts w:ascii="Inter" w:hAnsi="Inter"/>
          <w:sz w:val="21"/>
          <w:szCs w:val="21"/>
        </w:rPr>
        <w:t xml:space="preserve">mluvné strany sa dohodli, že ak </w:t>
      </w:r>
      <w:r w:rsidRPr="004178E7">
        <w:rPr>
          <w:rFonts w:ascii="Inter" w:hAnsi="Inter"/>
          <w:sz w:val="21"/>
          <w:szCs w:val="21"/>
        </w:rPr>
        <w:t>D</w:t>
      </w:r>
      <w:r w:rsidR="00922894" w:rsidRPr="004178E7">
        <w:rPr>
          <w:rFonts w:ascii="Inter" w:hAnsi="Inter"/>
          <w:sz w:val="21"/>
          <w:szCs w:val="21"/>
        </w:rPr>
        <w:t>odávateľ predloží podľa</w:t>
      </w:r>
      <w:r w:rsidR="00A93901" w:rsidRPr="004178E7">
        <w:rPr>
          <w:rFonts w:ascii="Inter" w:hAnsi="Inter"/>
          <w:sz w:val="21"/>
          <w:szCs w:val="21"/>
        </w:rPr>
        <w:t xml:space="preserve"> </w:t>
      </w:r>
      <w:r w:rsidR="00922894" w:rsidRPr="004178E7">
        <w:rPr>
          <w:rFonts w:ascii="Inter" w:hAnsi="Inter"/>
          <w:sz w:val="21"/>
          <w:szCs w:val="21"/>
        </w:rPr>
        <w:t>písm. b) tohto ods</w:t>
      </w:r>
      <w:r w:rsidR="00A93901" w:rsidRPr="004178E7">
        <w:rPr>
          <w:rFonts w:ascii="Inter" w:hAnsi="Inter"/>
          <w:sz w:val="21"/>
          <w:szCs w:val="21"/>
        </w:rPr>
        <w:t>eku</w:t>
      </w:r>
      <w:r w:rsidR="00922894" w:rsidRPr="004178E7">
        <w:rPr>
          <w:rFonts w:ascii="Inter" w:hAnsi="Inter"/>
          <w:sz w:val="21"/>
          <w:szCs w:val="21"/>
        </w:rPr>
        <w:t xml:space="preserve"> </w:t>
      </w:r>
      <w:r w:rsidR="004C04AC" w:rsidRPr="002C7755">
        <w:rPr>
          <w:rFonts w:ascii="Inter" w:hAnsi="Inter"/>
          <w:sz w:val="21"/>
          <w:szCs w:val="21"/>
        </w:rPr>
        <w:t xml:space="preserve">tejto Dohody </w:t>
      </w:r>
      <w:r w:rsidR="00922894" w:rsidRPr="004178E7">
        <w:rPr>
          <w:rFonts w:ascii="Inter" w:hAnsi="Inter"/>
          <w:sz w:val="21"/>
          <w:szCs w:val="21"/>
        </w:rPr>
        <w:t>jednotkovú cenu za</w:t>
      </w:r>
      <w:r w:rsidR="00D45D2C" w:rsidRPr="004178E7">
        <w:rPr>
          <w:rFonts w:ascii="Inter" w:hAnsi="Inter"/>
          <w:sz w:val="21"/>
          <w:szCs w:val="21"/>
        </w:rPr>
        <w:t xml:space="preserve"> stavebné práce alebo služby</w:t>
      </w:r>
      <w:r w:rsidR="00AF6259" w:rsidRPr="004178E7">
        <w:rPr>
          <w:rFonts w:ascii="Inter" w:hAnsi="Inter"/>
          <w:sz w:val="21"/>
          <w:szCs w:val="21"/>
        </w:rPr>
        <w:t xml:space="preserve"> </w:t>
      </w:r>
      <w:r w:rsidR="00922894" w:rsidRPr="004178E7">
        <w:rPr>
          <w:rFonts w:ascii="Inter" w:hAnsi="Inter"/>
          <w:sz w:val="21"/>
          <w:szCs w:val="21"/>
        </w:rPr>
        <w:t>uvedené v  písm. a) tohto ods</w:t>
      </w:r>
      <w:r w:rsidR="00481C83">
        <w:rPr>
          <w:rFonts w:ascii="Inter" w:hAnsi="Inter"/>
          <w:sz w:val="21"/>
          <w:szCs w:val="21"/>
        </w:rPr>
        <w:t>.</w:t>
      </w:r>
      <w:r w:rsidR="00A93901" w:rsidRPr="004178E7">
        <w:rPr>
          <w:rFonts w:ascii="Inter" w:hAnsi="Inter"/>
          <w:sz w:val="21"/>
          <w:szCs w:val="21"/>
        </w:rPr>
        <w:t xml:space="preserve"> </w:t>
      </w:r>
      <w:r w:rsidR="004C04AC" w:rsidRPr="002C7755">
        <w:rPr>
          <w:rFonts w:ascii="Inter" w:hAnsi="Inter"/>
          <w:sz w:val="21"/>
          <w:szCs w:val="21"/>
        </w:rPr>
        <w:t xml:space="preserve">tejto Dohody </w:t>
      </w:r>
      <w:r w:rsidR="00922894" w:rsidRPr="004178E7">
        <w:rPr>
          <w:rFonts w:ascii="Inter" w:hAnsi="Inter"/>
          <w:sz w:val="21"/>
          <w:szCs w:val="21"/>
        </w:rPr>
        <w:t xml:space="preserve">vyššiu ako je jednotková cena za takéto </w:t>
      </w:r>
      <w:r w:rsidR="00620078" w:rsidRPr="002C7755">
        <w:rPr>
          <w:rFonts w:ascii="Inter" w:hAnsi="Inter"/>
          <w:sz w:val="21"/>
          <w:szCs w:val="21"/>
        </w:rPr>
        <w:t xml:space="preserve">stavebné práce alebo </w:t>
      </w:r>
      <w:r w:rsidR="00922894" w:rsidRPr="004178E7">
        <w:rPr>
          <w:rFonts w:ascii="Inter" w:hAnsi="Inter"/>
          <w:sz w:val="21"/>
          <w:szCs w:val="21"/>
        </w:rPr>
        <w:t xml:space="preserve">služby, uvedená v cenníku CENEKON, platí jednotková cena za takéto </w:t>
      </w:r>
      <w:r w:rsidR="00620078" w:rsidRPr="002C7755">
        <w:rPr>
          <w:rFonts w:ascii="Inter" w:hAnsi="Inter"/>
          <w:sz w:val="21"/>
          <w:szCs w:val="21"/>
        </w:rPr>
        <w:t xml:space="preserve">stavebné práce alebo </w:t>
      </w:r>
      <w:r w:rsidR="00922894" w:rsidRPr="004178E7">
        <w:rPr>
          <w:rFonts w:ascii="Inter" w:hAnsi="Inter"/>
          <w:sz w:val="21"/>
          <w:szCs w:val="21"/>
        </w:rPr>
        <w:t>služby uveden</w:t>
      </w:r>
      <w:r w:rsidR="006D0C4D" w:rsidRPr="004178E7">
        <w:rPr>
          <w:rFonts w:ascii="Inter" w:hAnsi="Inter"/>
          <w:sz w:val="21"/>
          <w:szCs w:val="21"/>
        </w:rPr>
        <w:t>á</w:t>
      </w:r>
      <w:r w:rsidR="00922894" w:rsidRPr="004178E7">
        <w:rPr>
          <w:rFonts w:ascii="Inter" w:hAnsi="Inter"/>
          <w:sz w:val="21"/>
          <w:szCs w:val="21"/>
        </w:rPr>
        <w:t xml:space="preserve"> v cenníku CENEKON, resp. ak </w:t>
      </w:r>
      <w:r w:rsidRPr="004178E7">
        <w:rPr>
          <w:rFonts w:ascii="Inter" w:hAnsi="Inter"/>
          <w:sz w:val="21"/>
          <w:szCs w:val="21"/>
        </w:rPr>
        <w:t>O</w:t>
      </w:r>
      <w:r w:rsidR="00922894" w:rsidRPr="004178E7">
        <w:rPr>
          <w:rFonts w:ascii="Inter" w:hAnsi="Inter"/>
          <w:sz w:val="21"/>
          <w:szCs w:val="21"/>
        </w:rPr>
        <w:t>bjednávateľ predloží cenu za</w:t>
      </w:r>
      <w:r w:rsidR="00620078" w:rsidRPr="002C7755">
        <w:rPr>
          <w:rFonts w:ascii="Inter" w:hAnsi="Inter"/>
          <w:sz w:val="21"/>
          <w:szCs w:val="21"/>
        </w:rPr>
        <w:t xml:space="preserve"> stavebné práce alebo</w:t>
      </w:r>
      <w:r w:rsidR="00922894" w:rsidRPr="004178E7">
        <w:rPr>
          <w:rFonts w:ascii="Inter" w:hAnsi="Inter"/>
          <w:sz w:val="21"/>
          <w:szCs w:val="21"/>
        </w:rPr>
        <w:t xml:space="preserve"> služby vyššiu ako je priemerná cena na trhu zistená </w:t>
      </w:r>
      <w:r w:rsidR="009D173D" w:rsidRPr="004178E7">
        <w:rPr>
          <w:rFonts w:ascii="Inter" w:hAnsi="Inter"/>
          <w:sz w:val="21"/>
          <w:szCs w:val="21"/>
        </w:rPr>
        <w:t>O</w:t>
      </w:r>
      <w:r w:rsidR="00922894" w:rsidRPr="004178E7">
        <w:rPr>
          <w:rFonts w:ascii="Inter" w:hAnsi="Inter"/>
          <w:sz w:val="21"/>
          <w:szCs w:val="21"/>
        </w:rPr>
        <w:t xml:space="preserve">bjednávateľom, platí priemerná jednotková cena za </w:t>
      </w:r>
      <w:r w:rsidR="009037C3" w:rsidRPr="002C7755">
        <w:rPr>
          <w:rFonts w:ascii="Inter" w:hAnsi="Inter"/>
          <w:sz w:val="21"/>
          <w:szCs w:val="21"/>
        </w:rPr>
        <w:t xml:space="preserve">stavebné práce alebo </w:t>
      </w:r>
      <w:r w:rsidR="00922894" w:rsidRPr="004178E7">
        <w:rPr>
          <w:rFonts w:ascii="Inter" w:hAnsi="Inter"/>
          <w:sz w:val="21"/>
          <w:szCs w:val="21"/>
        </w:rPr>
        <w:t xml:space="preserve">služby zistená </w:t>
      </w:r>
      <w:r w:rsidR="009D173D" w:rsidRPr="004178E7">
        <w:rPr>
          <w:rFonts w:ascii="Inter" w:hAnsi="Inter"/>
          <w:sz w:val="21"/>
          <w:szCs w:val="21"/>
        </w:rPr>
        <w:t>O</w:t>
      </w:r>
      <w:r w:rsidR="00922894" w:rsidRPr="004178E7">
        <w:rPr>
          <w:rFonts w:ascii="Inter" w:hAnsi="Inter"/>
          <w:sz w:val="21"/>
          <w:szCs w:val="21"/>
        </w:rPr>
        <w:t>bjednávateľom na základe objektívnych informácií získaných z</w:t>
      </w:r>
      <w:r w:rsidR="00C2047F" w:rsidRPr="004178E7">
        <w:rPr>
          <w:rFonts w:ascii="Inter" w:hAnsi="Inter"/>
          <w:sz w:val="21"/>
          <w:szCs w:val="21"/>
        </w:rPr>
        <w:t xml:space="preserve"> </w:t>
      </w:r>
      <w:r w:rsidR="00922894" w:rsidRPr="004178E7">
        <w:rPr>
          <w:rFonts w:ascii="Inter" w:hAnsi="Inter"/>
          <w:sz w:val="21"/>
          <w:szCs w:val="21"/>
        </w:rPr>
        <w:t>trhu.</w:t>
      </w:r>
      <w:r w:rsidR="00285A30" w:rsidRPr="002C7755">
        <w:rPr>
          <w:rFonts w:ascii="Inter" w:hAnsi="Inter"/>
          <w:sz w:val="21"/>
          <w:szCs w:val="21"/>
        </w:rPr>
        <w:t xml:space="preserve"> Dodávateľ je oprávnený poskytnúť zľavu z</w:t>
      </w:r>
      <w:r w:rsidR="001637D3" w:rsidRPr="002C7755">
        <w:rPr>
          <w:rFonts w:ascii="Inter" w:hAnsi="Inter"/>
          <w:sz w:val="21"/>
          <w:szCs w:val="21"/>
        </w:rPr>
        <w:t xml:space="preserve"> cien uvedených v cenníku CENEKON alebo priemernej </w:t>
      </w:r>
      <w:r w:rsidR="00741467" w:rsidRPr="002C7755">
        <w:rPr>
          <w:rFonts w:ascii="Inter" w:hAnsi="Inter"/>
          <w:sz w:val="21"/>
          <w:szCs w:val="21"/>
        </w:rPr>
        <w:t>ceny</w:t>
      </w:r>
      <w:r w:rsidR="00DB4B8D" w:rsidRPr="002C7755">
        <w:rPr>
          <w:rFonts w:ascii="Inter" w:hAnsi="Inter"/>
          <w:sz w:val="21"/>
          <w:szCs w:val="21"/>
        </w:rPr>
        <w:t xml:space="preserve"> na trhu zistenej Objednávateľom za takéto stavebné práce alebo služby.</w:t>
      </w:r>
    </w:p>
    <w:p w14:paraId="71C46087" w14:textId="77777777" w:rsidR="00E3025E" w:rsidRPr="004178E7" w:rsidRDefault="00E3025E" w:rsidP="00EC2333">
      <w:pPr>
        <w:spacing w:after="120" w:line="240" w:lineRule="auto"/>
        <w:ind w:left="1134"/>
        <w:jc w:val="both"/>
        <w:rPr>
          <w:rFonts w:ascii="Inter" w:hAnsi="Inter"/>
          <w:sz w:val="21"/>
          <w:szCs w:val="21"/>
        </w:rPr>
      </w:pPr>
    </w:p>
    <w:p w14:paraId="4F42D509" w14:textId="5537FB03" w:rsidR="00EE7BE8" w:rsidRPr="004178E7" w:rsidRDefault="00EE7BE8" w:rsidP="00811557">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78161C" w:rsidRPr="004178E7">
        <w:rPr>
          <w:rFonts w:ascii="Inter" w:hAnsi="Inter" w:cs="Times New Roman"/>
          <w:b/>
          <w:bCs/>
          <w:color w:val="auto"/>
          <w:sz w:val="21"/>
          <w:szCs w:val="21"/>
        </w:rPr>
        <w:t>I</w:t>
      </w:r>
      <w:r w:rsidRPr="004178E7">
        <w:rPr>
          <w:rFonts w:ascii="Inter" w:hAnsi="Inter" w:cs="Times New Roman"/>
          <w:b/>
          <w:bCs/>
          <w:color w:val="auto"/>
          <w:sz w:val="21"/>
          <w:szCs w:val="21"/>
        </w:rPr>
        <w:t>V</w:t>
      </w:r>
    </w:p>
    <w:p w14:paraId="51F3A20B" w14:textId="77777777" w:rsidR="00EE7BE8" w:rsidRPr="004178E7" w:rsidRDefault="00EE7BE8" w:rsidP="00811557">
      <w:pPr>
        <w:pStyle w:val="Nadpis1"/>
        <w:spacing w:before="0" w:after="120"/>
        <w:rPr>
          <w:rFonts w:ascii="Inter" w:hAnsi="Inter" w:cs="Times New Roman"/>
          <w:szCs w:val="21"/>
        </w:rPr>
      </w:pPr>
      <w:r w:rsidRPr="004178E7">
        <w:rPr>
          <w:rFonts w:ascii="Inter" w:hAnsi="Inter" w:cs="Times New Roman"/>
          <w:szCs w:val="21"/>
        </w:rPr>
        <w:t>Platobné podmienky a fakturácia</w:t>
      </w:r>
    </w:p>
    <w:p w14:paraId="3180E04C" w14:textId="3223C046" w:rsidR="00D87C7C" w:rsidRDefault="00403D9E"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Objednávateľ bude cenu za konkrétn</w:t>
      </w:r>
      <w:r w:rsidR="00185AE6" w:rsidRPr="004178E7">
        <w:rPr>
          <w:rFonts w:ascii="Inter" w:hAnsi="Inter"/>
          <w:sz w:val="21"/>
          <w:szCs w:val="21"/>
        </w:rPr>
        <w:t xml:space="preserve">u časť predmetu </w:t>
      </w:r>
      <w:r w:rsidR="0055659C"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w:t>
      </w:r>
      <w:r w:rsidR="00BF7B12" w:rsidRPr="002C7755">
        <w:rPr>
          <w:rFonts w:ascii="Inter" w:hAnsi="Inter"/>
          <w:sz w:val="21"/>
          <w:szCs w:val="21"/>
        </w:rPr>
        <w:t>plnenú</w:t>
      </w:r>
      <w:r w:rsidR="00BF7B12" w:rsidRPr="004178E7">
        <w:rPr>
          <w:rFonts w:ascii="Inter" w:hAnsi="Inter"/>
          <w:sz w:val="21"/>
          <w:szCs w:val="21"/>
        </w:rPr>
        <w:t xml:space="preserve"> </w:t>
      </w:r>
      <w:r w:rsidR="0055659C" w:rsidRPr="004178E7">
        <w:rPr>
          <w:rFonts w:ascii="Inter" w:hAnsi="Inter"/>
          <w:sz w:val="21"/>
          <w:szCs w:val="21"/>
        </w:rPr>
        <w:t>D</w:t>
      </w:r>
      <w:r w:rsidR="0044399E" w:rsidRPr="004178E7">
        <w:rPr>
          <w:rFonts w:ascii="Inter" w:hAnsi="Inter"/>
          <w:sz w:val="21"/>
          <w:szCs w:val="21"/>
        </w:rPr>
        <w:t>odávateľom</w:t>
      </w:r>
      <w:r w:rsidRPr="004178E7">
        <w:rPr>
          <w:rFonts w:ascii="Inter" w:hAnsi="Inter"/>
          <w:sz w:val="21"/>
          <w:szCs w:val="21"/>
        </w:rPr>
        <w:t xml:space="preserve"> podľa objednávky uhrádzať bezhotovostnou platbou na základe faktúry vystavenej </w:t>
      </w:r>
      <w:r w:rsidR="0055659C" w:rsidRPr="004178E7">
        <w:rPr>
          <w:rFonts w:ascii="Inter" w:hAnsi="Inter"/>
          <w:sz w:val="21"/>
          <w:szCs w:val="21"/>
        </w:rPr>
        <w:t>D</w:t>
      </w:r>
      <w:r w:rsidR="0044399E" w:rsidRPr="004178E7">
        <w:rPr>
          <w:rFonts w:ascii="Inter" w:hAnsi="Inter"/>
          <w:sz w:val="21"/>
          <w:szCs w:val="21"/>
        </w:rPr>
        <w:t>odávateľom</w:t>
      </w:r>
      <w:r w:rsidRPr="004178E7">
        <w:rPr>
          <w:rFonts w:ascii="Inter" w:hAnsi="Inter"/>
          <w:sz w:val="21"/>
          <w:szCs w:val="21"/>
        </w:rPr>
        <w:t xml:space="preserve">. Faktúra bude vystavená najneskôr do pätnástich (15) dní odo dňa </w:t>
      </w:r>
      <w:r w:rsidR="00444E3D" w:rsidRPr="004178E7">
        <w:rPr>
          <w:rFonts w:ascii="Inter" w:hAnsi="Inter"/>
          <w:sz w:val="21"/>
          <w:szCs w:val="21"/>
        </w:rPr>
        <w:t xml:space="preserve">podpísania </w:t>
      </w:r>
      <w:r w:rsidR="00BF7B12" w:rsidRPr="002C7755">
        <w:rPr>
          <w:rFonts w:ascii="Inter" w:hAnsi="Inter"/>
          <w:sz w:val="21"/>
          <w:szCs w:val="21"/>
        </w:rPr>
        <w:t>S</w:t>
      </w:r>
      <w:r w:rsidR="00032C3B" w:rsidRPr="004178E7">
        <w:rPr>
          <w:rFonts w:ascii="Inter" w:hAnsi="Inter"/>
          <w:sz w:val="21"/>
          <w:szCs w:val="21"/>
        </w:rPr>
        <w:t xml:space="preserve">úpisu </w:t>
      </w:r>
      <w:r w:rsidR="00C87A6E" w:rsidRPr="004178E7">
        <w:rPr>
          <w:rFonts w:ascii="Inter" w:hAnsi="Inter"/>
          <w:sz w:val="21"/>
          <w:szCs w:val="21"/>
        </w:rPr>
        <w:t>skutočne vykonan</w:t>
      </w:r>
      <w:r w:rsidR="0051461F" w:rsidRPr="004178E7">
        <w:rPr>
          <w:rFonts w:ascii="Inter" w:hAnsi="Inter"/>
          <w:sz w:val="21"/>
          <w:szCs w:val="21"/>
        </w:rPr>
        <w:t>ého</w:t>
      </w:r>
      <w:r w:rsidR="00C87A6E" w:rsidRPr="004178E7">
        <w:rPr>
          <w:rFonts w:ascii="Inter" w:hAnsi="Inter"/>
          <w:sz w:val="21"/>
          <w:szCs w:val="21"/>
        </w:rPr>
        <w:t xml:space="preserve"> </w:t>
      </w:r>
      <w:r w:rsidR="0051461F" w:rsidRPr="004178E7">
        <w:rPr>
          <w:rFonts w:ascii="Inter" w:hAnsi="Inter"/>
          <w:sz w:val="21"/>
          <w:szCs w:val="21"/>
        </w:rPr>
        <w:t xml:space="preserve">predmetu </w:t>
      </w:r>
      <w:r w:rsidR="0055659C" w:rsidRPr="004178E7">
        <w:rPr>
          <w:rFonts w:ascii="Inter" w:hAnsi="Inter"/>
          <w:sz w:val="21"/>
          <w:szCs w:val="21"/>
        </w:rPr>
        <w:t>D</w:t>
      </w:r>
      <w:r w:rsidR="0051461F" w:rsidRPr="004178E7">
        <w:rPr>
          <w:rFonts w:ascii="Inter" w:hAnsi="Inter"/>
          <w:sz w:val="21"/>
          <w:szCs w:val="21"/>
        </w:rPr>
        <w:t xml:space="preserve">ohody </w:t>
      </w:r>
      <w:r w:rsidR="00444E3D" w:rsidRPr="004178E7">
        <w:rPr>
          <w:rFonts w:ascii="Inter" w:hAnsi="Inter"/>
          <w:sz w:val="21"/>
          <w:szCs w:val="21"/>
        </w:rPr>
        <w:t>podpísan</w:t>
      </w:r>
      <w:r w:rsidR="000B1D56">
        <w:rPr>
          <w:rFonts w:ascii="Inter" w:hAnsi="Inter"/>
          <w:sz w:val="21"/>
          <w:szCs w:val="21"/>
        </w:rPr>
        <w:t>ého</w:t>
      </w:r>
      <w:r w:rsidR="00444E3D" w:rsidRPr="004178E7">
        <w:rPr>
          <w:rFonts w:ascii="Inter" w:hAnsi="Inter"/>
          <w:sz w:val="21"/>
          <w:szCs w:val="21"/>
        </w:rPr>
        <w:t xml:space="preserve"> zodpovednými zástupcami oboch </w:t>
      </w:r>
      <w:r w:rsidR="0055659C" w:rsidRPr="004178E7">
        <w:rPr>
          <w:rFonts w:ascii="Inter" w:hAnsi="Inter"/>
          <w:sz w:val="21"/>
          <w:szCs w:val="21"/>
        </w:rPr>
        <w:t>Z</w:t>
      </w:r>
      <w:r w:rsidR="00444E3D" w:rsidRPr="004178E7">
        <w:rPr>
          <w:rFonts w:ascii="Inter" w:hAnsi="Inter"/>
          <w:sz w:val="21"/>
          <w:szCs w:val="21"/>
        </w:rPr>
        <w:t>mluvných strán</w:t>
      </w:r>
      <w:r w:rsidR="001D3DD8">
        <w:rPr>
          <w:rFonts w:ascii="Inter" w:hAnsi="Inter"/>
          <w:sz w:val="21"/>
          <w:szCs w:val="21"/>
        </w:rPr>
        <w:t xml:space="preserve"> a podpísania Protokolu podľa čl. V</w:t>
      </w:r>
      <w:r w:rsidR="00233F9A">
        <w:rPr>
          <w:rFonts w:ascii="Inter" w:hAnsi="Inter"/>
          <w:sz w:val="21"/>
          <w:szCs w:val="21"/>
        </w:rPr>
        <w:t>I</w:t>
      </w:r>
      <w:r w:rsidR="001D3DD8">
        <w:rPr>
          <w:rFonts w:ascii="Inter" w:hAnsi="Inter"/>
          <w:sz w:val="21"/>
          <w:szCs w:val="21"/>
        </w:rPr>
        <w:t xml:space="preserve"> tejto </w:t>
      </w:r>
      <w:r w:rsidR="001D3DD8" w:rsidRPr="00C944FA">
        <w:rPr>
          <w:rFonts w:ascii="Inter" w:hAnsi="Inter"/>
          <w:sz w:val="21"/>
          <w:szCs w:val="21"/>
        </w:rPr>
        <w:t>Dohody, podľa toho, ktorá skutočnosť nastane neskôr</w:t>
      </w:r>
      <w:r w:rsidRPr="004178E7">
        <w:rPr>
          <w:rFonts w:ascii="Inter" w:hAnsi="Inter"/>
          <w:sz w:val="21"/>
          <w:szCs w:val="21"/>
        </w:rPr>
        <w:t xml:space="preserve">. </w:t>
      </w:r>
    </w:p>
    <w:p w14:paraId="0AD25981" w14:textId="2093F960" w:rsidR="00976C50" w:rsidRPr="004178E7" w:rsidRDefault="00403D9E" w:rsidP="004178E7">
      <w:pPr>
        <w:pStyle w:val="Default"/>
        <w:widowControl/>
        <w:numPr>
          <w:ilvl w:val="0"/>
          <w:numId w:val="7"/>
        </w:numPr>
        <w:suppressAutoHyphens/>
        <w:autoSpaceDE/>
        <w:autoSpaceDN/>
        <w:adjustRightInd/>
        <w:ind w:left="567" w:hanging="567"/>
        <w:contextualSpacing/>
        <w:jc w:val="both"/>
        <w:rPr>
          <w:rFonts w:ascii="Inter" w:eastAsia="Calibri" w:hAnsi="Inter" w:cs="Calibri"/>
          <w:sz w:val="21"/>
          <w:szCs w:val="21"/>
        </w:rPr>
      </w:pPr>
      <w:r w:rsidRPr="004178E7">
        <w:rPr>
          <w:rFonts w:ascii="Inter" w:hAnsi="Inter"/>
          <w:sz w:val="21"/>
          <w:szCs w:val="21"/>
        </w:rPr>
        <w:t xml:space="preserve">Splatnosť </w:t>
      </w:r>
      <w:r w:rsidR="00976C50">
        <w:rPr>
          <w:rFonts w:ascii="Inter" w:hAnsi="Inter"/>
          <w:sz w:val="21"/>
          <w:szCs w:val="21"/>
        </w:rPr>
        <w:t xml:space="preserve">každej </w:t>
      </w:r>
      <w:r w:rsidRPr="004178E7">
        <w:rPr>
          <w:rFonts w:ascii="Inter" w:hAnsi="Inter"/>
          <w:sz w:val="21"/>
          <w:szCs w:val="21"/>
        </w:rPr>
        <w:t xml:space="preserve">faktúry </w:t>
      </w:r>
      <w:r w:rsidR="00976C50" w:rsidRPr="004178E7">
        <w:rPr>
          <w:rFonts w:ascii="Inter" w:hAnsi="Inter" w:cs="Calibri"/>
          <w:sz w:val="21"/>
          <w:szCs w:val="21"/>
        </w:rPr>
        <w:t>je:</w:t>
      </w:r>
    </w:p>
    <w:p w14:paraId="42C05506" w14:textId="7428D62A" w:rsidR="00976C50" w:rsidRPr="004178E7" w:rsidRDefault="00976C50" w:rsidP="00976C50">
      <w:pPr>
        <w:pStyle w:val="Default"/>
        <w:widowControl/>
        <w:numPr>
          <w:ilvl w:val="0"/>
          <w:numId w:val="46"/>
        </w:numPr>
        <w:suppressAutoHyphens/>
        <w:autoSpaceDE/>
        <w:autoSpaceDN/>
        <w:adjustRightInd/>
        <w:contextualSpacing/>
        <w:jc w:val="both"/>
        <w:rPr>
          <w:rFonts w:ascii="Inter" w:hAnsi="Inter" w:cs="Calibri"/>
          <w:sz w:val="21"/>
          <w:szCs w:val="21"/>
        </w:rPr>
      </w:pPr>
      <w:r w:rsidRPr="004178E7">
        <w:rPr>
          <w:rFonts w:ascii="Inter" w:hAnsi="Inter" w:cs="Calibri"/>
          <w:b/>
          <w:bCs/>
          <w:sz w:val="21"/>
          <w:szCs w:val="21"/>
        </w:rPr>
        <w:lastRenderedPageBreak/>
        <w:t>30</w:t>
      </w:r>
      <w:r w:rsidRPr="004178E7">
        <w:rPr>
          <w:rFonts w:ascii="Inter" w:hAnsi="Inter" w:cs="Calibri"/>
          <w:sz w:val="21"/>
          <w:szCs w:val="21"/>
        </w:rPr>
        <w:t xml:space="preserve"> kalendárnych dní odo dňa jej doručenia Objednávateľovi s výnimkou uvedenou v </w:t>
      </w:r>
      <w:proofErr w:type="spellStart"/>
      <w:r w:rsidRPr="004178E7">
        <w:rPr>
          <w:rFonts w:ascii="Inter" w:hAnsi="Inter" w:cs="Calibri"/>
          <w:sz w:val="21"/>
          <w:szCs w:val="21"/>
        </w:rPr>
        <w:t>podbode</w:t>
      </w:r>
      <w:proofErr w:type="spellEnd"/>
      <w:r w:rsidRPr="004178E7">
        <w:rPr>
          <w:rFonts w:ascii="Inter" w:hAnsi="Inter" w:cs="Calibri"/>
          <w:sz w:val="21"/>
          <w:szCs w:val="21"/>
        </w:rPr>
        <w:t xml:space="preserve"> ii) tohto bodu </w:t>
      </w:r>
      <w:r w:rsidR="00324245">
        <w:rPr>
          <w:rFonts w:ascii="Inter" w:hAnsi="Inter" w:cs="Calibri"/>
          <w:sz w:val="21"/>
          <w:szCs w:val="21"/>
        </w:rPr>
        <w:t>Dohody</w:t>
      </w:r>
      <w:r w:rsidRPr="004178E7">
        <w:rPr>
          <w:rFonts w:ascii="Inter" w:hAnsi="Inter" w:cs="Calibri"/>
          <w:sz w:val="21"/>
          <w:szCs w:val="21"/>
        </w:rPr>
        <w:t>,</w:t>
      </w:r>
    </w:p>
    <w:p w14:paraId="09B118A9" w14:textId="5D0B52ED" w:rsidR="008F76D0" w:rsidRPr="004178E7" w:rsidRDefault="00976C50" w:rsidP="004178E7">
      <w:pPr>
        <w:pStyle w:val="Default"/>
        <w:widowControl/>
        <w:numPr>
          <w:ilvl w:val="0"/>
          <w:numId w:val="46"/>
        </w:numPr>
        <w:suppressAutoHyphens/>
        <w:autoSpaceDE/>
        <w:autoSpaceDN/>
        <w:adjustRightInd/>
        <w:contextualSpacing/>
        <w:jc w:val="both"/>
        <w:rPr>
          <w:rFonts w:ascii="Inter" w:hAnsi="Inter"/>
          <w:sz w:val="21"/>
          <w:szCs w:val="21"/>
        </w:rPr>
      </w:pPr>
      <w:r w:rsidRPr="004178E7">
        <w:rPr>
          <w:rFonts w:ascii="Inter" w:hAnsi="Inter" w:cs="Calibri"/>
          <w:b/>
          <w:bCs/>
          <w:sz w:val="21"/>
          <w:szCs w:val="21"/>
        </w:rPr>
        <w:t>60</w:t>
      </w:r>
      <w:r w:rsidRPr="004178E7">
        <w:rPr>
          <w:rFonts w:ascii="Inter" w:hAnsi="Inter" w:cs="Calibri"/>
          <w:sz w:val="21"/>
          <w:szCs w:val="21"/>
        </w:rPr>
        <w:t xml:space="preserve"> kalendárnych dní od dňa jej doručenia Objednávateľovi v prípade, ak </w:t>
      </w:r>
      <w:r>
        <w:rPr>
          <w:rFonts w:ascii="Inter" w:hAnsi="Inter" w:cs="Calibri"/>
          <w:sz w:val="21"/>
          <w:szCs w:val="21"/>
        </w:rPr>
        <w:t>je predmet Dohody</w:t>
      </w:r>
      <w:r w:rsidRPr="004178E7">
        <w:rPr>
          <w:rFonts w:ascii="Inter" w:hAnsi="Inter" w:cs="Calibri"/>
          <w:sz w:val="21"/>
          <w:szCs w:val="21"/>
        </w:rPr>
        <w:t xml:space="preserve"> čo i len čiastočne financovan</w:t>
      </w:r>
      <w:r>
        <w:rPr>
          <w:rFonts w:ascii="Inter" w:hAnsi="Inter" w:cs="Calibri"/>
          <w:sz w:val="21"/>
          <w:szCs w:val="21"/>
        </w:rPr>
        <w:t>ý</w:t>
      </w:r>
      <w:r w:rsidRPr="004178E7">
        <w:rPr>
          <w:rFonts w:ascii="Inter" w:hAnsi="Inter" w:cs="Calibri"/>
          <w:sz w:val="21"/>
          <w:szCs w:val="21"/>
        </w:rPr>
        <w:t xml:space="preserve"> z externých zdrojov financovania, </w:t>
      </w:r>
      <w:proofErr w:type="spellStart"/>
      <w:r w:rsidRPr="004178E7">
        <w:rPr>
          <w:rFonts w:ascii="Inter" w:hAnsi="Inter" w:cs="Calibri"/>
          <w:sz w:val="21"/>
          <w:szCs w:val="21"/>
        </w:rPr>
        <w:t>t.j</w:t>
      </w:r>
      <w:proofErr w:type="spellEnd"/>
      <w:r w:rsidRPr="004178E7">
        <w:rPr>
          <w:rFonts w:ascii="Inter" w:hAnsi="Inter" w:cs="Calibri"/>
          <w:sz w:val="21"/>
          <w:szCs w:val="21"/>
        </w:rPr>
        <w:t xml:space="preserve">. z peňažných prostriedkov hradených z fondov EÚ, alebo iných ako vlastných (rozpočtových) zdrojov Objednávateľa. Poskytovateľ berie na vedomie a uznáva, že doba splatnosti v dĺžke 60 dní podľa tohto </w:t>
      </w:r>
      <w:proofErr w:type="spellStart"/>
      <w:r w:rsidRPr="004178E7">
        <w:rPr>
          <w:rFonts w:ascii="Inter" w:hAnsi="Inter" w:cs="Calibri"/>
          <w:sz w:val="21"/>
          <w:szCs w:val="21"/>
        </w:rPr>
        <w:t>podbodu</w:t>
      </w:r>
      <w:proofErr w:type="spellEnd"/>
      <w:r w:rsidRPr="004178E7">
        <w:rPr>
          <w:rFonts w:ascii="Inter" w:hAnsi="Inter" w:cs="Calibri"/>
          <w:sz w:val="21"/>
          <w:szCs w:val="21"/>
        </w:rPr>
        <w:t xml:space="preserve"> ii) je odôvodnená povahou záväzku, kedy platby za vykonané práce</w:t>
      </w:r>
      <w:r w:rsidR="00292428">
        <w:rPr>
          <w:rFonts w:ascii="Inter" w:hAnsi="Inter" w:cs="Calibri"/>
          <w:sz w:val="21"/>
          <w:szCs w:val="21"/>
        </w:rPr>
        <w:t xml:space="preserve"> a služby</w:t>
      </w:r>
      <w:r w:rsidRPr="004178E7">
        <w:rPr>
          <w:rFonts w:ascii="Inter" w:hAnsi="Inter" w:cs="Calibri"/>
          <w:sz w:val="21"/>
          <w:szCs w:val="21"/>
        </w:rPr>
        <w:t xml:space="preserve"> sú čerpané z externých finančných prostriedkov, u ktorých existuje zvýšená miera požiadavky na preverenie správnosti a oprávnenosti ich vynaloženia, s čím je spojený dlhší a zložitejší administratívny proces ich schvaľovania a zároveň pred úhradou je nutné overiť, že všetky vyúčtované práce</w:t>
      </w:r>
      <w:r w:rsidR="00292428">
        <w:rPr>
          <w:rFonts w:ascii="Inter" w:hAnsi="Inter" w:cs="Calibri"/>
          <w:sz w:val="21"/>
          <w:szCs w:val="21"/>
        </w:rPr>
        <w:t xml:space="preserve"> a služby</w:t>
      </w:r>
      <w:r w:rsidRPr="004178E7">
        <w:rPr>
          <w:rFonts w:ascii="Inter" w:hAnsi="Inter" w:cs="Calibri"/>
          <w:sz w:val="21"/>
          <w:szCs w:val="21"/>
        </w:rPr>
        <w:t xml:space="preserve"> boli vykonané riadne a kvalitne a v rozsahu zodpovedajúcom </w:t>
      </w:r>
      <w:r w:rsidR="00292428">
        <w:rPr>
          <w:rFonts w:ascii="Inter" w:hAnsi="Inter" w:cs="Calibri"/>
          <w:sz w:val="21"/>
          <w:szCs w:val="21"/>
        </w:rPr>
        <w:t>tejto Dohode</w:t>
      </w:r>
      <w:r w:rsidRPr="004178E7">
        <w:rPr>
          <w:rFonts w:ascii="Inter" w:hAnsi="Inter" w:cs="Calibri"/>
          <w:sz w:val="21"/>
          <w:szCs w:val="21"/>
        </w:rPr>
        <w:t xml:space="preserve"> (vrátane projektovej dokumentácie) a príslušnej faktúre.</w:t>
      </w:r>
    </w:p>
    <w:p w14:paraId="1112BD75" w14:textId="1CECFC6D" w:rsidR="00403D9E" w:rsidRPr="004178E7" w:rsidRDefault="008F76D0" w:rsidP="00CA0DCE">
      <w:pPr>
        <w:pStyle w:val="Odsekzoznamu"/>
        <w:numPr>
          <w:ilvl w:val="0"/>
          <w:numId w:val="7"/>
        </w:numPr>
        <w:spacing w:after="0" w:line="240" w:lineRule="auto"/>
        <w:ind w:left="567" w:hanging="567"/>
        <w:jc w:val="both"/>
        <w:rPr>
          <w:rFonts w:ascii="Inter" w:hAnsi="Inter"/>
          <w:sz w:val="21"/>
          <w:szCs w:val="21"/>
        </w:rPr>
      </w:pPr>
      <w:r w:rsidRPr="004178E7">
        <w:rPr>
          <w:rFonts w:ascii="Inter" w:hAnsi="Inter"/>
          <w:sz w:val="21"/>
          <w:szCs w:val="21"/>
        </w:rPr>
        <w:t>Zmluvné strany sa dohodli na elektronickej fakturácií</w:t>
      </w:r>
      <w:r w:rsidR="00B66361">
        <w:rPr>
          <w:rFonts w:ascii="Inter" w:hAnsi="Inter"/>
          <w:sz w:val="21"/>
          <w:szCs w:val="21"/>
        </w:rPr>
        <w:t>.</w:t>
      </w:r>
      <w:r w:rsidRPr="004178E7">
        <w:rPr>
          <w:rFonts w:ascii="Inter" w:hAnsi="Inter"/>
          <w:sz w:val="21"/>
          <w:szCs w:val="21"/>
        </w:rPr>
        <w:t xml:space="preserve"> Objednávateľ súhlasí, aby </w:t>
      </w:r>
      <w:r w:rsidR="006601AD" w:rsidRPr="004178E7">
        <w:rPr>
          <w:rFonts w:ascii="Inter" w:hAnsi="Inter"/>
          <w:sz w:val="21"/>
          <w:szCs w:val="21"/>
        </w:rPr>
        <w:t>Dodávateľ</w:t>
      </w:r>
      <w:r w:rsidRPr="004178E7">
        <w:rPr>
          <w:rFonts w:ascii="Inter" w:hAnsi="Inter"/>
          <w:sz w:val="21"/>
          <w:szCs w:val="21"/>
        </w:rPr>
        <w:t xml:space="preserve"> v zmysle § 71 ods. 1 písm. b) zákona č. 222/2004 Z. z. o dani z pridanej hodnoty v znení neskorších predpisov účtoval odmenu resp. iný nárok podľa tejto Dohody elektronickou faktúrou a </w:t>
      </w:r>
      <w:r w:rsidR="006601AD" w:rsidRPr="004178E7">
        <w:rPr>
          <w:rFonts w:ascii="Inter" w:hAnsi="Inter"/>
          <w:sz w:val="21"/>
          <w:szCs w:val="21"/>
        </w:rPr>
        <w:t xml:space="preserve">Dodávateľ </w:t>
      </w:r>
      <w:r w:rsidRPr="004178E7">
        <w:rPr>
          <w:rFonts w:ascii="Inter" w:hAnsi="Inter"/>
          <w:sz w:val="21"/>
          <w:szCs w:val="21"/>
        </w:rPr>
        <w:t xml:space="preserve">je </w:t>
      </w:r>
      <w:r w:rsidR="00C30217">
        <w:rPr>
          <w:rFonts w:ascii="Inter" w:hAnsi="Inter"/>
          <w:sz w:val="21"/>
          <w:szCs w:val="21"/>
        </w:rPr>
        <w:t>povinný</w:t>
      </w:r>
      <w:r w:rsidR="00C30217" w:rsidRPr="004178E7">
        <w:rPr>
          <w:rFonts w:ascii="Inter" w:hAnsi="Inter"/>
          <w:sz w:val="21"/>
          <w:szCs w:val="21"/>
        </w:rPr>
        <w:t xml:space="preserve"> </w:t>
      </w:r>
      <w:r w:rsidRPr="004178E7">
        <w:rPr>
          <w:rFonts w:ascii="Inter" w:hAnsi="Inter"/>
          <w:sz w:val="21"/>
          <w:szCs w:val="21"/>
        </w:rPr>
        <w:t xml:space="preserve">vystavovať a zasielať Objednávateľovi </w:t>
      </w:r>
      <w:r w:rsidR="00C30217">
        <w:rPr>
          <w:rFonts w:ascii="Inter" w:hAnsi="Inter"/>
          <w:sz w:val="21"/>
          <w:szCs w:val="21"/>
        </w:rPr>
        <w:t xml:space="preserve">výlučne </w:t>
      </w:r>
      <w:r w:rsidRPr="004178E7">
        <w:rPr>
          <w:rFonts w:ascii="Inter" w:hAnsi="Inter"/>
          <w:sz w:val="21"/>
          <w:szCs w:val="21"/>
        </w:rPr>
        <w:t>elektronickú faktúru na zaplatenie odmeny alebo iných nárokov podľa tejto Dohody</w:t>
      </w:r>
      <w:r w:rsidR="00C30217">
        <w:rPr>
          <w:rFonts w:ascii="Inter" w:hAnsi="Inter"/>
          <w:sz w:val="21"/>
          <w:szCs w:val="21"/>
        </w:rPr>
        <w:t>, ak sa Zmluvné strany nedohodnú inak</w:t>
      </w:r>
      <w:r w:rsidRPr="004178E7">
        <w:rPr>
          <w:rFonts w:ascii="Inter" w:hAnsi="Inter"/>
          <w:sz w:val="21"/>
          <w:szCs w:val="21"/>
        </w:rPr>
        <w:t xml:space="preserve">. Zmluvné strany sa dohodli a berú na vedomie, že elektronická faktúra je plnohodnotnou náhradou faktúry v papierovej forme a riadnym daňovým dokladom. Pre vylúčenie pochybnosti platí, že </w:t>
      </w:r>
      <w:r w:rsidR="006601AD" w:rsidRPr="004178E7">
        <w:rPr>
          <w:rFonts w:ascii="Inter" w:hAnsi="Inter"/>
          <w:sz w:val="21"/>
          <w:szCs w:val="21"/>
        </w:rPr>
        <w:t xml:space="preserve">Dodávateľ </w:t>
      </w:r>
      <w:r w:rsidRPr="004178E7">
        <w:rPr>
          <w:rFonts w:ascii="Inter" w:hAnsi="Inter"/>
          <w:sz w:val="21"/>
          <w:szCs w:val="21"/>
        </w:rPr>
        <w:t xml:space="preserve">nie je povinný elektronickú faktúru podpísať zaručeným elektronickým podpisom podľa osobitného predpisu. V prípade zasielania elektronickej faktúry </w:t>
      </w:r>
      <w:r w:rsidR="006601AD" w:rsidRPr="004178E7">
        <w:rPr>
          <w:rFonts w:ascii="Inter" w:hAnsi="Inter"/>
          <w:sz w:val="21"/>
          <w:szCs w:val="21"/>
        </w:rPr>
        <w:t xml:space="preserve">Dodávateľ </w:t>
      </w:r>
      <w:r w:rsidRPr="004178E7">
        <w:rPr>
          <w:rFonts w:ascii="Inter" w:hAnsi="Inter"/>
          <w:sz w:val="21"/>
          <w:szCs w:val="21"/>
        </w:rPr>
        <w:t xml:space="preserve">nebude zasielať Objednávateľovi v papierovej podobe ani </w:t>
      </w:r>
      <w:r w:rsidR="00D9105D" w:rsidRPr="002C7755">
        <w:rPr>
          <w:rFonts w:ascii="Inter" w:hAnsi="Inter"/>
          <w:sz w:val="21"/>
          <w:szCs w:val="21"/>
        </w:rPr>
        <w:t>príloh</w:t>
      </w:r>
      <w:r w:rsidRPr="004178E7">
        <w:rPr>
          <w:rFonts w:ascii="Inter" w:hAnsi="Inter"/>
          <w:sz w:val="21"/>
          <w:szCs w:val="21"/>
        </w:rPr>
        <w:t xml:space="preserve">y, ktoré sú súčasťou elektronickej faktúry. </w:t>
      </w:r>
      <w:r w:rsidR="00597582" w:rsidRPr="004178E7">
        <w:rPr>
          <w:rFonts w:ascii="Inter" w:hAnsi="Inter"/>
          <w:sz w:val="21"/>
          <w:szCs w:val="21"/>
        </w:rPr>
        <w:t>Dodávateľ</w:t>
      </w:r>
      <w:r w:rsidRPr="004178E7">
        <w:rPr>
          <w:rFonts w:ascii="Inter" w:hAnsi="Inter"/>
          <w:sz w:val="21"/>
          <w:szCs w:val="21"/>
        </w:rPr>
        <w:t xml:space="preserve"> môže doručovať Objednávateľovi elektronickú faktúru formou elektronickej pošty, a to na určenú e-mailovú adresu: </w:t>
      </w:r>
      <w:r w:rsidRPr="004178E7">
        <w:rPr>
          <w:rFonts w:ascii="Inter" w:hAnsi="Inter"/>
          <w:sz w:val="21"/>
          <w:szCs w:val="21"/>
          <w:u w:val="single"/>
        </w:rPr>
        <w:t>efaktur</w:t>
      </w:r>
      <w:r w:rsidR="00562EF1" w:rsidRPr="002C7755">
        <w:rPr>
          <w:rFonts w:ascii="Inter" w:hAnsi="Inter"/>
          <w:sz w:val="21"/>
          <w:szCs w:val="21"/>
          <w:u w:val="single"/>
        </w:rPr>
        <w:t>a</w:t>
      </w:r>
      <w:r w:rsidRPr="004178E7">
        <w:rPr>
          <w:rFonts w:ascii="Inter" w:hAnsi="Inter"/>
          <w:sz w:val="21"/>
          <w:szCs w:val="21"/>
          <w:u w:val="single"/>
        </w:rPr>
        <w:t>@bratislava.sk</w:t>
      </w:r>
      <w:r w:rsidRPr="004178E7">
        <w:rPr>
          <w:rFonts w:ascii="Inter" w:hAnsi="Inter"/>
          <w:sz w:val="21"/>
          <w:szCs w:val="21"/>
        </w:rPr>
        <w:t xml:space="preserve">, resp. inú e-mailovú adresu neskôr písomne oznámenú </w:t>
      </w:r>
      <w:r w:rsidR="006601AD" w:rsidRPr="004178E7">
        <w:rPr>
          <w:rFonts w:ascii="Inter" w:hAnsi="Inter"/>
          <w:sz w:val="21"/>
          <w:szCs w:val="21"/>
        </w:rPr>
        <w:t xml:space="preserve">Dodávateľovi </w:t>
      </w:r>
      <w:r w:rsidRPr="004178E7">
        <w:rPr>
          <w:rFonts w:ascii="Inter" w:hAnsi="Inter"/>
          <w:sz w:val="21"/>
          <w:szCs w:val="21"/>
        </w:rPr>
        <w:t>najmenej päť (5) pracovných dní pred účinnosťou tejto zmeny, ako dokument PDF (s príponou *.</w:t>
      </w:r>
      <w:proofErr w:type="spellStart"/>
      <w:r w:rsidRPr="004178E7">
        <w:rPr>
          <w:rFonts w:ascii="Inter" w:hAnsi="Inter"/>
          <w:sz w:val="21"/>
          <w:szCs w:val="21"/>
        </w:rPr>
        <w:t>pdf</w:t>
      </w:r>
      <w:proofErr w:type="spellEnd"/>
      <w:r w:rsidRPr="004178E7">
        <w:rPr>
          <w:rFonts w:ascii="Inter" w:hAnsi="Inter"/>
          <w:sz w:val="21"/>
          <w:szCs w:val="21"/>
        </w:rPr>
        <w:t xml:space="preserve">).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 pričom splatnosť elektronickej faktúry je tridsať (30) dní od jej doručenia. </w:t>
      </w:r>
    </w:p>
    <w:p w14:paraId="3F4FD70A" w14:textId="564784A5" w:rsidR="00C10D93" w:rsidRPr="002C7755" w:rsidRDefault="00C61716"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 xml:space="preserve">Objednávateľ </w:t>
      </w:r>
      <w:r w:rsidR="001F103D"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55659C" w:rsidRPr="004178E7">
        <w:rPr>
          <w:rFonts w:ascii="Inter" w:hAnsi="Inter"/>
          <w:sz w:val="21"/>
          <w:szCs w:val="21"/>
        </w:rPr>
        <w:t>D</w:t>
      </w:r>
      <w:r w:rsidR="00185AE6" w:rsidRPr="004178E7">
        <w:rPr>
          <w:rFonts w:ascii="Inter" w:hAnsi="Inter"/>
          <w:sz w:val="21"/>
          <w:szCs w:val="21"/>
        </w:rPr>
        <w:t xml:space="preserve">ohody </w:t>
      </w:r>
      <w:r w:rsidRPr="004178E7">
        <w:rPr>
          <w:rFonts w:ascii="Inter" w:hAnsi="Inter"/>
          <w:sz w:val="21"/>
          <w:szCs w:val="21"/>
        </w:rPr>
        <w:t xml:space="preserve">odsúhlasí alebo k nemu uvedie svoje výhrady najneskoršie do piatich (5) pracovných dní od predloženia tohto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55659C"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V prípade, ak </w:t>
      </w:r>
      <w:r w:rsidR="0055659C" w:rsidRPr="004178E7">
        <w:rPr>
          <w:rFonts w:ascii="Inter" w:hAnsi="Inter"/>
          <w:sz w:val="21"/>
          <w:szCs w:val="21"/>
        </w:rPr>
        <w:t>O</w:t>
      </w:r>
      <w:r w:rsidRPr="004178E7">
        <w:rPr>
          <w:rFonts w:ascii="Inter" w:hAnsi="Inter"/>
          <w:sz w:val="21"/>
          <w:szCs w:val="21"/>
        </w:rPr>
        <w:t xml:space="preserve">bjednávateľ k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665B85"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predloženému </w:t>
      </w:r>
      <w:r w:rsidR="00665B85" w:rsidRPr="004178E7">
        <w:rPr>
          <w:rFonts w:ascii="Inter" w:hAnsi="Inter"/>
          <w:sz w:val="21"/>
          <w:szCs w:val="21"/>
        </w:rPr>
        <w:t>D</w:t>
      </w:r>
      <w:r w:rsidRPr="004178E7">
        <w:rPr>
          <w:rFonts w:ascii="Inter" w:hAnsi="Inter"/>
          <w:sz w:val="21"/>
          <w:szCs w:val="21"/>
        </w:rPr>
        <w:t xml:space="preserve">odávateľom uvedie v lehote uvedenej v predchádzajúcej vete svoje výhrady a </w:t>
      </w:r>
      <w:r w:rsidR="00665B85" w:rsidRPr="004178E7">
        <w:rPr>
          <w:rFonts w:ascii="Inter" w:hAnsi="Inter"/>
          <w:sz w:val="21"/>
          <w:szCs w:val="21"/>
        </w:rPr>
        <w:t>D</w:t>
      </w:r>
      <w:r w:rsidRPr="004178E7">
        <w:rPr>
          <w:rFonts w:ascii="Inter" w:hAnsi="Inter"/>
          <w:sz w:val="21"/>
          <w:szCs w:val="21"/>
        </w:rPr>
        <w:t xml:space="preserve">odávateľ predloží </w:t>
      </w:r>
      <w:r w:rsidR="00665B85" w:rsidRPr="004178E7">
        <w:rPr>
          <w:rFonts w:ascii="Inter" w:hAnsi="Inter"/>
          <w:sz w:val="21"/>
          <w:szCs w:val="21"/>
        </w:rPr>
        <w:t>O</w:t>
      </w:r>
      <w:r w:rsidRPr="004178E7">
        <w:rPr>
          <w:rFonts w:ascii="Inter" w:hAnsi="Inter"/>
          <w:sz w:val="21"/>
          <w:szCs w:val="21"/>
        </w:rPr>
        <w:t xml:space="preserve">bjednávateľovi opravený </w:t>
      </w:r>
      <w:r w:rsidR="0087291C"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3076C9"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w:t>
      </w:r>
      <w:r w:rsidR="003076C9" w:rsidRPr="004178E7">
        <w:rPr>
          <w:rFonts w:ascii="Inter" w:hAnsi="Inter"/>
          <w:sz w:val="21"/>
          <w:szCs w:val="21"/>
        </w:rPr>
        <w:t>O</w:t>
      </w:r>
      <w:r w:rsidRPr="004178E7">
        <w:rPr>
          <w:rFonts w:ascii="Inter" w:hAnsi="Inter"/>
          <w:sz w:val="21"/>
          <w:szCs w:val="21"/>
        </w:rPr>
        <w:t xml:space="preserve">bjednávateľ tento opravený </w:t>
      </w:r>
      <w:r w:rsidR="0087291C"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odsúhlasí alebo k nemu uvedie svoje výhrady najneskoršie do dvoch (2) pracovných dní od predloženia tohto opraveného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w:t>
      </w:r>
      <w:r w:rsidR="00092705" w:rsidRPr="004178E7">
        <w:rPr>
          <w:rFonts w:ascii="Inter" w:hAnsi="Inter"/>
          <w:sz w:val="21"/>
          <w:szCs w:val="21"/>
        </w:rPr>
        <w:t xml:space="preserve"> Súpis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00092705" w:rsidRPr="004178E7">
        <w:rPr>
          <w:rFonts w:ascii="Inter" w:hAnsi="Inter"/>
          <w:sz w:val="21"/>
          <w:szCs w:val="21"/>
        </w:rPr>
        <w:t xml:space="preserve"> podpisuje </w:t>
      </w:r>
      <w:r w:rsidR="008F389B" w:rsidRPr="004178E7">
        <w:rPr>
          <w:rFonts w:ascii="Inter" w:hAnsi="Inter"/>
          <w:sz w:val="21"/>
          <w:szCs w:val="21"/>
        </w:rPr>
        <w:t>O</w:t>
      </w:r>
      <w:r w:rsidR="00092705" w:rsidRPr="004178E7">
        <w:rPr>
          <w:rFonts w:ascii="Inter" w:hAnsi="Inter"/>
          <w:sz w:val="21"/>
          <w:szCs w:val="21"/>
        </w:rPr>
        <w:t xml:space="preserve">bjednávateľ a </w:t>
      </w:r>
      <w:r w:rsidR="008F389B" w:rsidRPr="004178E7">
        <w:rPr>
          <w:rFonts w:ascii="Inter" w:hAnsi="Inter"/>
          <w:sz w:val="21"/>
          <w:szCs w:val="21"/>
        </w:rPr>
        <w:t>D</w:t>
      </w:r>
      <w:r w:rsidR="00092705" w:rsidRPr="004178E7">
        <w:rPr>
          <w:rFonts w:ascii="Inter" w:hAnsi="Inter"/>
          <w:sz w:val="21"/>
          <w:szCs w:val="21"/>
        </w:rPr>
        <w:t xml:space="preserve">odávateľ. </w:t>
      </w:r>
    </w:p>
    <w:p w14:paraId="57288727" w14:textId="10B8890F" w:rsidR="00C10D93" w:rsidRPr="002C7755" w:rsidRDefault="00C10D93" w:rsidP="00C10D93">
      <w:pPr>
        <w:widowControl w:val="0"/>
        <w:numPr>
          <w:ilvl w:val="0"/>
          <w:numId w:val="7"/>
        </w:numPr>
        <w:suppressAutoHyphens/>
        <w:spacing w:after="0" w:line="240" w:lineRule="auto"/>
        <w:ind w:left="567" w:hanging="567"/>
        <w:jc w:val="both"/>
        <w:rPr>
          <w:rFonts w:ascii="Inter" w:hAnsi="Inter"/>
          <w:sz w:val="21"/>
          <w:szCs w:val="21"/>
        </w:rPr>
      </w:pPr>
      <w:r w:rsidRPr="002C7755">
        <w:rPr>
          <w:rFonts w:ascii="Inter" w:hAnsi="Inter"/>
          <w:sz w:val="21"/>
          <w:szCs w:val="21"/>
        </w:rPr>
        <w:t xml:space="preserve">Súpis skutočne vykonaných častí predmetu Dohody bude vyhotovený v súlade s </w:t>
      </w:r>
      <w:r w:rsidR="00D9105D" w:rsidRPr="002C7755">
        <w:rPr>
          <w:rFonts w:ascii="Inter" w:hAnsi="Inter"/>
          <w:sz w:val="21"/>
          <w:szCs w:val="21"/>
        </w:rPr>
        <w:t>Príloh</w:t>
      </w:r>
      <w:r w:rsidRPr="002C7755">
        <w:rPr>
          <w:rFonts w:ascii="Inter" w:hAnsi="Inter"/>
          <w:sz w:val="21"/>
          <w:szCs w:val="21"/>
        </w:rPr>
        <w:t xml:space="preserve">ou č. </w:t>
      </w:r>
      <w:r w:rsidR="0087291C" w:rsidRPr="002C7755">
        <w:rPr>
          <w:rFonts w:ascii="Inter" w:hAnsi="Inter"/>
          <w:sz w:val="21"/>
          <w:szCs w:val="21"/>
        </w:rPr>
        <w:t>1 a 2</w:t>
      </w:r>
      <w:r w:rsidRPr="002C7755">
        <w:rPr>
          <w:rFonts w:ascii="Inter" w:hAnsi="Inter"/>
          <w:sz w:val="21"/>
          <w:szCs w:val="21"/>
        </w:rPr>
        <w:t xml:space="preserve"> tejto Dohody a bude obsahovať názvy stavebných prác a služieb, položiek, jednotkové ceny, množstvá, sumy zrealizovaných položiek. </w:t>
      </w:r>
    </w:p>
    <w:p w14:paraId="79DA24EA" w14:textId="2F5C2BC5" w:rsidR="00C61716" w:rsidRPr="004178E7" w:rsidRDefault="00092705"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 xml:space="preserve">V zmysle tejto </w:t>
      </w:r>
      <w:r w:rsidR="008F389B" w:rsidRPr="004178E7">
        <w:rPr>
          <w:rFonts w:ascii="Inter" w:hAnsi="Inter"/>
          <w:sz w:val="21"/>
          <w:szCs w:val="21"/>
        </w:rPr>
        <w:t>D</w:t>
      </w:r>
      <w:r w:rsidRPr="004178E7">
        <w:rPr>
          <w:rFonts w:ascii="Inter" w:hAnsi="Inter"/>
          <w:sz w:val="21"/>
          <w:szCs w:val="21"/>
        </w:rPr>
        <w:t xml:space="preserve">ohody sú platby </w:t>
      </w:r>
      <w:r w:rsidR="008F389B" w:rsidRPr="004178E7">
        <w:rPr>
          <w:rFonts w:ascii="Inter" w:hAnsi="Inter"/>
          <w:sz w:val="21"/>
          <w:szCs w:val="21"/>
        </w:rPr>
        <w:t>O</w:t>
      </w:r>
      <w:r w:rsidRPr="004178E7">
        <w:rPr>
          <w:rFonts w:ascii="Inter" w:hAnsi="Inter"/>
          <w:sz w:val="21"/>
          <w:szCs w:val="21"/>
        </w:rPr>
        <w:t xml:space="preserve">bjednávateľa za čiastkové plnenia vykonávané na základe vystavenej faktúry tak, že </w:t>
      </w:r>
      <w:r w:rsidR="008F389B" w:rsidRPr="004178E7">
        <w:rPr>
          <w:rFonts w:ascii="Inter" w:hAnsi="Inter"/>
          <w:sz w:val="21"/>
          <w:szCs w:val="21"/>
        </w:rPr>
        <w:t>D</w:t>
      </w:r>
      <w:r w:rsidRPr="004178E7">
        <w:rPr>
          <w:rFonts w:ascii="Inter" w:hAnsi="Inter"/>
          <w:sz w:val="21"/>
          <w:szCs w:val="21"/>
        </w:rPr>
        <w:t xml:space="preserve">odávateľ môže vystaviť faktúru až na základe </w:t>
      </w:r>
      <w:r w:rsidR="008F389B" w:rsidRPr="004178E7">
        <w:rPr>
          <w:rFonts w:ascii="Inter" w:hAnsi="Inter"/>
          <w:sz w:val="21"/>
          <w:szCs w:val="21"/>
        </w:rPr>
        <w:t>O</w:t>
      </w:r>
      <w:r w:rsidRPr="004178E7">
        <w:rPr>
          <w:rFonts w:ascii="Inter" w:hAnsi="Inter"/>
          <w:sz w:val="21"/>
          <w:szCs w:val="21"/>
        </w:rPr>
        <w:t xml:space="preserve">bjednávateľom potvrdeného </w:t>
      </w:r>
      <w:r w:rsidR="00CE5744">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00F30DFA">
        <w:rPr>
          <w:rFonts w:ascii="Inter" w:hAnsi="Inter"/>
          <w:sz w:val="21"/>
          <w:szCs w:val="21"/>
        </w:rPr>
        <w:t xml:space="preserve">, </w:t>
      </w:r>
      <w:r w:rsidR="00F30DFA">
        <w:rPr>
          <w:rFonts w:ascii="Inter" w:hAnsi="Inter"/>
          <w:sz w:val="21"/>
          <w:szCs w:val="21"/>
        </w:rPr>
        <w:lastRenderedPageBreak/>
        <w:t>ktor</w:t>
      </w:r>
      <w:r w:rsidR="007B0067">
        <w:rPr>
          <w:rFonts w:ascii="Inter" w:hAnsi="Inter"/>
          <w:sz w:val="21"/>
          <w:szCs w:val="21"/>
        </w:rPr>
        <w:t>é</w:t>
      </w:r>
      <w:r w:rsidR="00F30DFA">
        <w:rPr>
          <w:rFonts w:ascii="Inter" w:hAnsi="Inter"/>
          <w:sz w:val="21"/>
          <w:szCs w:val="21"/>
        </w:rPr>
        <w:t xml:space="preserve"> bol predmetom </w:t>
      </w:r>
      <w:r w:rsidR="00E812D3">
        <w:rPr>
          <w:rFonts w:ascii="Inter" w:hAnsi="Inter"/>
          <w:sz w:val="21"/>
          <w:szCs w:val="21"/>
        </w:rPr>
        <w:t>príslušnej Objednávky</w:t>
      </w:r>
      <w:r w:rsidR="00EB0BBF">
        <w:rPr>
          <w:rFonts w:ascii="Inter" w:hAnsi="Inter"/>
          <w:sz w:val="21"/>
          <w:szCs w:val="21"/>
        </w:rPr>
        <w:t xml:space="preserve"> a</w:t>
      </w:r>
      <w:r w:rsidR="004D2693">
        <w:rPr>
          <w:rFonts w:ascii="Inter" w:hAnsi="Inter"/>
          <w:sz w:val="21"/>
          <w:szCs w:val="21"/>
        </w:rPr>
        <w:t> vo vzťahu ku ktorým</w:t>
      </w:r>
      <w:r w:rsidR="00DA5CB5">
        <w:rPr>
          <w:rFonts w:ascii="Inter" w:hAnsi="Inter"/>
          <w:sz w:val="21"/>
          <w:szCs w:val="21"/>
        </w:rPr>
        <w:t xml:space="preserve"> bol </w:t>
      </w:r>
      <w:r w:rsidR="004F11DE">
        <w:rPr>
          <w:rFonts w:ascii="Inter" w:hAnsi="Inter"/>
          <w:sz w:val="21"/>
          <w:szCs w:val="21"/>
        </w:rPr>
        <w:t>obom</w:t>
      </w:r>
      <w:r w:rsidR="004D2693">
        <w:rPr>
          <w:rFonts w:ascii="Inter" w:hAnsi="Inter"/>
          <w:sz w:val="21"/>
          <w:szCs w:val="21"/>
        </w:rPr>
        <w:t>a</w:t>
      </w:r>
      <w:r w:rsidR="004F11DE">
        <w:rPr>
          <w:rFonts w:ascii="Inter" w:hAnsi="Inter"/>
          <w:sz w:val="21"/>
          <w:szCs w:val="21"/>
        </w:rPr>
        <w:t xml:space="preserve"> Zmluvnými stranami podpísaný Protokol</w:t>
      </w:r>
      <w:r w:rsidR="00FB29FB">
        <w:rPr>
          <w:rFonts w:ascii="Inter" w:hAnsi="Inter"/>
          <w:sz w:val="21"/>
          <w:szCs w:val="21"/>
        </w:rPr>
        <w:t xml:space="preserve"> v súlade s čl. V</w:t>
      </w:r>
      <w:r w:rsidR="001D3DD8">
        <w:rPr>
          <w:rFonts w:ascii="Inter" w:hAnsi="Inter"/>
          <w:sz w:val="21"/>
          <w:szCs w:val="21"/>
        </w:rPr>
        <w:t>I</w:t>
      </w:r>
      <w:r w:rsidR="00FB29FB">
        <w:rPr>
          <w:rFonts w:ascii="Inter" w:hAnsi="Inter"/>
          <w:sz w:val="21"/>
          <w:szCs w:val="21"/>
        </w:rPr>
        <w:t xml:space="preserve"> tejto Dohody.</w:t>
      </w:r>
      <w:r w:rsidR="00185AE6" w:rsidRPr="004178E7">
        <w:rPr>
          <w:rFonts w:ascii="Inter" w:hAnsi="Inter"/>
          <w:sz w:val="21"/>
          <w:szCs w:val="21"/>
        </w:rPr>
        <w:t xml:space="preserve"> </w:t>
      </w:r>
    </w:p>
    <w:p w14:paraId="46AA63F4" w14:textId="62BC912E" w:rsidR="00A926B5" w:rsidRPr="00E02EBC" w:rsidRDefault="00A926B5" w:rsidP="00CA0DCE">
      <w:pPr>
        <w:widowControl w:val="0"/>
        <w:numPr>
          <w:ilvl w:val="0"/>
          <w:numId w:val="7"/>
        </w:numPr>
        <w:suppressAutoHyphens/>
        <w:spacing w:after="0" w:line="240" w:lineRule="auto"/>
        <w:ind w:left="567" w:hanging="567"/>
        <w:jc w:val="both"/>
        <w:rPr>
          <w:rFonts w:ascii="Inter" w:hAnsi="Inter"/>
          <w:sz w:val="21"/>
          <w:szCs w:val="21"/>
        </w:rPr>
      </w:pPr>
      <w:r w:rsidRPr="00E02EBC">
        <w:rPr>
          <w:rFonts w:ascii="Inter" w:hAnsi="Inter"/>
          <w:sz w:val="21"/>
          <w:szCs w:val="21"/>
        </w:rPr>
        <w:t xml:space="preserve">Dodávateľ je povinný svoje </w:t>
      </w:r>
      <w:r w:rsidR="00185AE6" w:rsidRPr="00E02EBC">
        <w:rPr>
          <w:rFonts w:ascii="Inter" w:hAnsi="Inter"/>
          <w:sz w:val="21"/>
          <w:szCs w:val="21"/>
        </w:rPr>
        <w:t xml:space="preserve">práce na predmete </w:t>
      </w:r>
      <w:r w:rsidR="00560746" w:rsidRPr="00E02EBC">
        <w:rPr>
          <w:rFonts w:ascii="Inter" w:hAnsi="Inter"/>
          <w:sz w:val="21"/>
          <w:szCs w:val="21"/>
        </w:rPr>
        <w:t>D</w:t>
      </w:r>
      <w:r w:rsidR="00185AE6" w:rsidRPr="00E02EBC">
        <w:rPr>
          <w:rFonts w:ascii="Inter" w:hAnsi="Inter"/>
          <w:sz w:val="21"/>
          <w:szCs w:val="21"/>
        </w:rPr>
        <w:t xml:space="preserve">ohody </w:t>
      </w:r>
      <w:r w:rsidRPr="00E02EBC">
        <w:rPr>
          <w:rFonts w:ascii="Inter" w:hAnsi="Inter"/>
          <w:sz w:val="21"/>
          <w:szCs w:val="21"/>
        </w:rPr>
        <w:t xml:space="preserve">vyúčtovať </w:t>
      </w:r>
      <w:r w:rsidR="00560746" w:rsidRPr="00E02EBC">
        <w:rPr>
          <w:rFonts w:ascii="Inter" w:hAnsi="Inter"/>
          <w:sz w:val="21"/>
          <w:szCs w:val="21"/>
        </w:rPr>
        <w:t>O</w:t>
      </w:r>
      <w:r w:rsidRPr="00E02EBC">
        <w:rPr>
          <w:rFonts w:ascii="Inter" w:hAnsi="Inter"/>
          <w:sz w:val="21"/>
          <w:szCs w:val="21"/>
        </w:rPr>
        <w:t xml:space="preserve">bjednávateľovi overiteľným spôsobom. Vykonané </w:t>
      </w:r>
      <w:del w:id="35" w:author="Kubalová Martina, Mgr. Ing." w:date="2025-03-19T16:33:00Z" w16du:dateUtc="2025-03-19T15:33:00Z">
        <w:r w:rsidRPr="00E02EBC" w:rsidDel="00A10A88">
          <w:rPr>
            <w:rFonts w:ascii="Inter" w:hAnsi="Inter"/>
            <w:sz w:val="21"/>
            <w:szCs w:val="21"/>
          </w:rPr>
          <w:delText xml:space="preserve">naviac </w:delText>
        </w:r>
      </w:del>
      <w:ins w:id="36" w:author="Kubalová Martina, Mgr. Ing." w:date="2025-03-19T16:33:00Z" w16du:dateUtc="2025-03-19T15:33:00Z">
        <w:r w:rsidR="00A10A88" w:rsidRPr="00B709C8">
          <w:rPr>
            <w:rFonts w:ascii="Inter" w:hAnsi="Inter"/>
            <w:sz w:val="21"/>
            <w:szCs w:val="21"/>
          </w:rPr>
          <w:t>stavebné</w:t>
        </w:r>
        <w:r w:rsidR="00A10A88" w:rsidRPr="00E02EBC">
          <w:rPr>
            <w:rFonts w:ascii="Inter" w:hAnsi="Inter"/>
            <w:sz w:val="21"/>
            <w:szCs w:val="21"/>
          </w:rPr>
          <w:t xml:space="preserve"> </w:t>
        </w:r>
      </w:ins>
      <w:r w:rsidR="00185AE6" w:rsidRPr="00E02EBC">
        <w:rPr>
          <w:rFonts w:ascii="Inter" w:hAnsi="Inter"/>
          <w:sz w:val="21"/>
          <w:szCs w:val="21"/>
        </w:rPr>
        <w:t>práce</w:t>
      </w:r>
      <w:ins w:id="37" w:author="Kubalová Martina, Mgr. Ing." w:date="2025-03-19T16:33:00Z" w16du:dateUtc="2025-03-19T15:33:00Z">
        <w:r w:rsidR="00A10A88" w:rsidRPr="00B709C8">
          <w:rPr>
            <w:rFonts w:ascii="Inter" w:hAnsi="Inter"/>
            <w:sz w:val="21"/>
            <w:szCs w:val="21"/>
          </w:rPr>
          <w:t xml:space="preserve"> a</w:t>
        </w:r>
      </w:ins>
      <w:ins w:id="38" w:author="Kubalová Martina, Mgr. Ing." w:date="2025-03-19T16:35:00Z" w16du:dateUtc="2025-03-19T15:35:00Z">
        <w:r w:rsidR="00C57D5F" w:rsidRPr="00B709C8">
          <w:rPr>
            <w:rFonts w:ascii="Inter" w:hAnsi="Inter"/>
            <w:sz w:val="21"/>
            <w:szCs w:val="21"/>
          </w:rPr>
          <w:t> </w:t>
        </w:r>
      </w:ins>
      <w:ins w:id="39" w:author="Kubalová Martina, Mgr. Ing." w:date="2025-03-19T16:33:00Z" w16du:dateUtc="2025-03-19T15:33:00Z">
        <w:r w:rsidR="00A10A88" w:rsidRPr="00B709C8">
          <w:rPr>
            <w:rFonts w:ascii="Inter" w:hAnsi="Inter"/>
            <w:sz w:val="21"/>
            <w:szCs w:val="21"/>
          </w:rPr>
          <w:t>služby</w:t>
        </w:r>
      </w:ins>
      <w:ins w:id="40" w:author="Kubalová Martina, Mgr. Ing." w:date="2025-03-19T16:35:00Z" w16du:dateUtc="2025-03-19T15:35:00Z">
        <w:r w:rsidR="00C57D5F" w:rsidRPr="00B709C8">
          <w:rPr>
            <w:rFonts w:ascii="Inter" w:hAnsi="Inter"/>
            <w:sz w:val="21"/>
            <w:szCs w:val="21"/>
          </w:rPr>
          <w:t xml:space="preserve"> </w:t>
        </w:r>
      </w:ins>
      <w:del w:id="41" w:author="Kubalová Martina, Mgr. Ing." w:date="2025-03-19T16:35:00Z" w16du:dateUtc="2025-03-19T15:35:00Z">
        <w:r w:rsidRPr="00E02EBC" w:rsidDel="00C57D5F">
          <w:rPr>
            <w:rFonts w:ascii="Inter" w:hAnsi="Inter"/>
            <w:sz w:val="21"/>
            <w:szCs w:val="21"/>
          </w:rPr>
          <w:delText xml:space="preserve">, </w:delText>
        </w:r>
      </w:del>
      <w:del w:id="42" w:author="Kubalová Martina, Mgr. Ing." w:date="2025-03-19T16:33:00Z" w16du:dateUtc="2025-03-19T15:33:00Z">
        <w:r w:rsidRPr="00E02EBC" w:rsidDel="00824577">
          <w:rPr>
            <w:rFonts w:ascii="Inter" w:hAnsi="Inter"/>
            <w:sz w:val="21"/>
            <w:szCs w:val="21"/>
          </w:rPr>
          <w:delText xml:space="preserve">zmeny materiálov, </w:delText>
        </w:r>
      </w:del>
      <w:del w:id="43" w:author="Kubalová Martina, Mgr. Ing." w:date="2025-03-19T16:35:00Z" w16du:dateUtc="2025-03-19T15:35:00Z">
        <w:r w:rsidRPr="00E02EBC" w:rsidDel="00C57D5F">
          <w:rPr>
            <w:rFonts w:ascii="Inter" w:hAnsi="Inter"/>
            <w:sz w:val="21"/>
            <w:szCs w:val="21"/>
          </w:rPr>
          <w:delText xml:space="preserve">ktoré pôvodne neboli </w:delText>
        </w:r>
      </w:del>
      <w:del w:id="44" w:author="Kubalová Martina, Mgr. Ing." w:date="2025-03-19T16:33:00Z" w16du:dateUtc="2025-03-19T15:33:00Z">
        <w:r w:rsidRPr="00E02EBC" w:rsidDel="00824577">
          <w:rPr>
            <w:rFonts w:ascii="Inter" w:hAnsi="Inter"/>
            <w:sz w:val="21"/>
            <w:szCs w:val="21"/>
          </w:rPr>
          <w:delText>zahrnuté v</w:delText>
        </w:r>
        <w:r w:rsidR="00F36A1F" w:rsidRPr="00E02EBC" w:rsidDel="00824577">
          <w:rPr>
            <w:rFonts w:ascii="Inter" w:hAnsi="Inter"/>
            <w:sz w:val="21"/>
            <w:szCs w:val="21"/>
          </w:rPr>
          <w:delText> </w:delText>
        </w:r>
        <w:r w:rsidRPr="00E02EBC" w:rsidDel="00824577">
          <w:rPr>
            <w:rFonts w:ascii="Inter" w:hAnsi="Inter"/>
            <w:sz w:val="21"/>
            <w:szCs w:val="21"/>
          </w:rPr>
          <w:delText>rozpočte</w:delText>
        </w:r>
      </w:del>
      <w:del w:id="45" w:author="Kubalová Martina, Mgr. Ing." w:date="2025-03-19T16:35:00Z" w16du:dateUtc="2025-03-19T15:35:00Z">
        <w:r w:rsidRPr="00E02EBC" w:rsidDel="00C57D5F">
          <w:rPr>
            <w:rFonts w:ascii="Inter" w:hAnsi="Inter"/>
            <w:sz w:val="21"/>
            <w:szCs w:val="21"/>
          </w:rPr>
          <w:delText>,</w:delText>
        </w:r>
      </w:del>
      <w:ins w:id="46" w:author="Kubalová Martina, Mgr. Ing." w:date="2025-03-19T16:35:00Z" w16du:dateUtc="2025-03-19T15:35:00Z">
        <w:r w:rsidR="00C57D5F" w:rsidRPr="00B709C8">
          <w:rPr>
            <w:rFonts w:ascii="Inter" w:hAnsi="Inter"/>
            <w:sz w:val="21"/>
            <w:szCs w:val="21"/>
          </w:rPr>
          <w:t>podľa článku III ods. 13 tejto Dohody</w:t>
        </w:r>
      </w:ins>
      <w:r w:rsidRPr="00E02EBC">
        <w:rPr>
          <w:rFonts w:ascii="Inter" w:hAnsi="Inter"/>
          <w:sz w:val="21"/>
          <w:szCs w:val="21"/>
        </w:rPr>
        <w:t xml:space="preserve"> budú fakturované </w:t>
      </w:r>
      <w:del w:id="47" w:author="Kubalová Martina, Mgr. Ing." w:date="2025-03-19T16:35:00Z" w16du:dateUtc="2025-03-19T15:35:00Z">
        <w:r w:rsidRPr="00E02EBC" w:rsidDel="00CB4475">
          <w:rPr>
            <w:rFonts w:ascii="Inter" w:hAnsi="Inter"/>
            <w:sz w:val="21"/>
            <w:szCs w:val="21"/>
          </w:rPr>
          <w:delText xml:space="preserve">osobitne </w:delText>
        </w:r>
      </w:del>
      <w:ins w:id="48" w:author="Kubalová Martina, Mgr. Ing." w:date="2025-03-19T16:35:00Z" w16du:dateUtc="2025-03-19T15:35:00Z">
        <w:r w:rsidR="00CB4475" w:rsidRPr="00B709C8">
          <w:rPr>
            <w:rFonts w:ascii="Inter" w:hAnsi="Inter"/>
            <w:sz w:val="21"/>
            <w:szCs w:val="21"/>
          </w:rPr>
          <w:t>až</w:t>
        </w:r>
        <w:r w:rsidR="00CB4475" w:rsidRPr="00E02EBC">
          <w:rPr>
            <w:rFonts w:ascii="Inter" w:hAnsi="Inter"/>
            <w:sz w:val="21"/>
            <w:szCs w:val="21"/>
          </w:rPr>
          <w:t xml:space="preserve"> </w:t>
        </w:r>
      </w:ins>
      <w:r w:rsidRPr="00E02EBC">
        <w:rPr>
          <w:rFonts w:ascii="Inter" w:hAnsi="Inter"/>
          <w:sz w:val="21"/>
          <w:szCs w:val="21"/>
        </w:rPr>
        <w:t>po ich predchádzajúcom vecnom, cenovom a</w:t>
      </w:r>
      <w:r w:rsidR="00F36A1F" w:rsidRPr="00E02EBC">
        <w:rPr>
          <w:rFonts w:ascii="Inter" w:hAnsi="Inter"/>
          <w:sz w:val="21"/>
          <w:szCs w:val="21"/>
        </w:rPr>
        <w:t> </w:t>
      </w:r>
      <w:r w:rsidRPr="00E02EBC">
        <w:rPr>
          <w:rFonts w:ascii="Inter" w:hAnsi="Inter"/>
          <w:sz w:val="21"/>
          <w:szCs w:val="21"/>
        </w:rPr>
        <w:t xml:space="preserve">termínovom odsúhlasení </w:t>
      </w:r>
      <w:del w:id="49" w:author="Kubalová Martina, Mgr. Ing." w:date="2025-03-19T16:37:00Z" w16du:dateUtc="2025-03-19T15:37:00Z">
        <w:r w:rsidRPr="00E02EBC" w:rsidDel="008D3220">
          <w:rPr>
            <w:rFonts w:ascii="Inter" w:hAnsi="Inter"/>
            <w:sz w:val="21"/>
            <w:szCs w:val="21"/>
          </w:rPr>
          <w:delText>a</w:delText>
        </w:r>
        <w:r w:rsidR="00F36A1F" w:rsidRPr="00E02EBC" w:rsidDel="008D3220">
          <w:rPr>
            <w:rFonts w:ascii="Inter" w:hAnsi="Inter"/>
            <w:sz w:val="21"/>
            <w:szCs w:val="21"/>
          </w:rPr>
          <w:delText> </w:delText>
        </w:r>
        <w:r w:rsidRPr="00E02EBC" w:rsidDel="008D3220">
          <w:rPr>
            <w:rFonts w:ascii="Inter" w:hAnsi="Inter"/>
            <w:sz w:val="21"/>
            <w:szCs w:val="21"/>
          </w:rPr>
          <w:delText xml:space="preserve">zdôvodnení </w:delText>
        </w:r>
      </w:del>
      <w:r w:rsidR="007547A5" w:rsidRPr="00E02EBC">
        <w:rPr>
          <w:rFonts w:ascii="Inter" w:hAnsi="Inter"/>
          <w:sz w:val="21"/>
          <w:szCs w:val="21"/>
        </w:rPr>
        <w:t>Z</w:t>
      </w:r>
      <w:r w:rsidRPr="00E02EBC">
        <w:rPr>
          <w:rFonts w:ascii="Inter" w:hAnsi="Inter"/>
          <w:sz w:val="21"/>
          <w:szCs w:val="21"/>
        </w:rPr>
        <w:t>mluvnými stranami</w:t>
      </w:r>
      <w:r w:rsidR="00BC21FE" w:rsidRPr="00E02EBC">
        <w:rPr>
          <w:rFonts w:ascii="Inter" w:hAnsi="Inter"/>
          <w:sz w:val="21"/>
          <w:szCs w:val="21"/>
        </w:rPr>
        <w:t xml:space="preserve"> </w:t>
      </w:r>
      <w:del w:id="50" w:author="Kubalová Martina, Mgr. Ing." w:date="2025-03-19T16:37:00Z" w16du:dateUtc="2025-03-19T15:37:00Z">
        <w:r w:rsidR="00BC21FE" w:rsidRPr="00E02EBC" w:rsidDel="008D3220">
          <w:rPr>
            <w:rFonts w:ascii="Inter" w:hAnsi="Inter"/>
            <w:sz w:val="21"/>
            <w:szCs w:val="21"/>
          </w:rPr>
          <w:delText>v súlade s článkom III ods. 16</w:delText>
        </w:r>
      </w:del>
      <w:ins w:id="51" w:author="Kubalová Martina, Mgr. Ing." w:date="2025-03-19T16:37:00Z" w16du:dateUtc="2025-03-19T15:37:00Z">
        <w:r w:rsidR="008D3220" w:rsidRPr="00B709C8">
          <w:rPr>
            <w:rFonts w:ascii="Inter" w:hAnsi="Inter"/>
            <w:sz w:val="21"/>
            <w:szCs w:val="21"/>
          </w:rPr>
          <w:t>podľa</w:t>
        </w:r>
      </w:ins>
      <w:r w:rsidR="00BC21FE" w:rsidRPr="00E02EBC">
        <w:rPr>
          <w:rFonts w:ascii="Inter" w:hAnsi="Inter"/>
          <w:sz w:val="21"/>
          <w:szCs w:val="21"/>
        </w:rPr>
        <w:t xml:space="preserve"> tejto Dohody</w:t>
      </w:r>
      <w:r w:rsidRPr="00E02EBC">
        <w:rPr>
          <w:rFonts w:ascii="Inter" w:hAnsi="Inter"/>
          <w:sz w:val="21"/>
          <w:szCs w:val="21"/>
        </w:rPr>
        <w:t xml:space="preserve">. </w:t>
      </w:r>
      <w:del w:id="52" w:author="Kubalová Martina, Mgr. Ing." w:date="2025-03-19T16:37:00Z" w16du:dateUtc="2025-03-19T15:37:00Z">
        <w:r w:rsidRPr="00E02EBC" w:rsidDel="00E02EBC">
          <w:rPr>
            <w:rFonts w:ascii="Inter" w:hAnsi="Inter"/>
            <w:sz w:val="21"/>
            <w:szCs w:val="21"/>
          </w:rPr>
          <w:delText>Zmeny a</w:delText>
        </w:r>
        <w:r w:rsidR="00F36A1F" w:rsidRPr="00E02EBC" w:rsidDel="00E02EBC">
          <w:rPr>
            <w:rFonts w:ascii="Inter" w:hAnsi="Inter"/>
            <w:sz w:val="21"/>
            <w:szCs w:val="21"/>
          </w:rPr>
          <w:delText> </w:delText>
        </w:r>
        <w:r w:rsidRPr="00E02EBC" w:rsidDel="00E02EBC">
          <w:rPr>
            <w:rFonts w:ascii="Inter" w:hAnsi="Inter"/>
            <w:sz w:val="21"/>
            <w:szCs w:val="21"/>
          </w:rPr>
          <w:delText>doplnky, resp. nové a</w:delText>
        </w:r>
        <w:r w:rsidR="00F36A1F" w:rsidRPr="00E02EBC" w:rsidDel="00E02EBC">
          <w:rPr>
            <w:rFonts w:ascii="Inter" w:hAnsi="Inter"/>
            <w:sz w:val="21"/>
            <w:szCs w:val="21"/>
          </w:rPr>
          <w:delText> </w:delText>
        </w:r>
        <w:r w:rsidRPr="00E02EBC" w:rsidDel="00E02EBC">
          <w:rPr>
            <w:rFonts w:ascii="Inter" w:hAnsi="Inter"/>
            <w:sz w:val="21"/>
            <w:szCs w:val="21"/>
          </w:rPr>
          <w:delText>zmenené položky je potrebné vo faktúre uviesť samostatne a</w:delText>
        </w:r>
        <w:r w:rsidR="00F36A1F" w:rsidRPr="00E02EBC" w:rsidDel="00E02EBC">
          <w:rPr>
            <w:rFonts w:ascii="Inter" w:hAnsi="Inter"/>
            <w:sz w:val="21"/>
            <w:szCs w:val="21"/>
          </w:rPr>
          <w:delText> </w:delText>
        </w:r>
        <w:r w:rsidRPr="00E02EBC" w:rsidDel="00E02EBC">
          <w:rPr>
            <w:rFonts w:ascii="Inter" w:hAnsi="Inter"/>
            <w:sz w:val="21"/>
            <w:szCs w:val="21"/>
          </w:rPr>
          <w:delText>oddelene.</w:delText>
        </w:r>
        <w:r w:rsidR="00222FE3" w:rsidRPr="00E02EBC" w:rsidDel="00E02EBC">
          <w:rPr>
            <w:rFonts w:ascii="Inter" w:hAnsi="Inter"/>
            <w:sz w:val="21"/>
            <w:szCs w:val="21"/>
          </w:rPr>
          <w:delText xml:space="preserve"> </w:delText>
        </w:r>
        <w:r w:rsidR="00057CD9" w:rsidRPr="00E02EBC" w:rsidDel="00E02EBC">
          <w:rPr>
            <w:rFonts w:ascii="Inter" w:hAnsi="Inter"/>
            <w:sz w:val="21"/>
            <w:szCs w:val="21"/>
          </w:rPr>
          <w:delText>Všetky z</w:delText>
        </w:r>
        <w:r w:rsidR="00D46929" w:rsidRPr="00E02EBC" w:rsidDel="00E02EBC">
          <w:rPr>
            <w:rFonts w:ascii="Inter" w:hAnsi="Inter"/>
            <w:sz w:val="21"/>
            <w:szCs w:val="21"/>
          </w:rPr>
          <w:delText>meny ako aj</w:delText>
        </w:r>
        <w:r w:rsidR="00222FE3" w:rsidRPr="00E02EBC" w:rsidDel="00E02EBC">
          <w:rPr>
            <w:rFonts w:ascii="Inter" w:hAnsi="Inter"/>
            <w:sz w:val="21"/>
            <w:szCs w:val="21"/>
          </w:rPr>
          <w:delText xml:space="preserve"> práce naviac musia</w:delText>
        </w:r>
        <w:r w:rsidR="00636102" w:rsidRPr="00E02EBC" w:rsidDel="00E02EBC">
          <w:rPr>
            <w:rFonts w:ascii="Inter" w:hAnsi="Inter"/>
            <w:sz w:val="21"/>
            <w:szCs w:val="21"/>
          </w:rPr>
          <w:delText xml:space="preserve"> byť zazmluvnené Dodatkom k tejto Dohode.</w:delText>
        </w:r>
      </w:del>
    </w:p>
    <w:p w14:paraId="0EA891B3" w14:textId="70E47615" w:rsidR="000E0EEB" w:rsidRPr="004178E7" w:rsidRDefault="000E0EEB"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Faktúra musí obsahovať náležitosti daňového dokladu podľa § 74 ods. 1 zákona č. 222/2004 Z. z. o</w:t>
      </w:r>
      <w:r w:rsidR="00F36A1F" w:rsidRPr="004178E7">
        <w:rPr>
          <w:rFonts w:ascii="Inter" w:hAnsi="Inter"/>
          <w:sz w:val="21"/>
          <w:szCs w:val="21"/>
        </w:rPr>
        <w:t> </w:t>
      </w:r>
      <w:r w:rsidRPr="004178E7">
        <w:rPr>
          <w:rFonts w:ascii="Inter" w:hAnsi="Inter"/>
          <w:sz w:val="21"/>
          <w:szCs w:val="21"/>
        </w:rPr>
        <w:t>dani z</w:t>
      </w:r>
      <w:r w:rsidR="00F36A1F" w:rsidRPr="004178E7">
        <w:rPr>
          <w:rFonts w:ascii="Inter" w:hAnsi="Inter"/>
          <w:sz w:val="21"/>
          <w:szCs w:val="21"/>
        </w:rPr>
        <w:t> </w:t>
      </w:r>
      <w:r w:rsidRPr="004178E7">
        <w:rPr>
          <w:rFonts w:ascii="Inter" w:hAnsi="Inter"/>
          <w:sz w:val="21"/>
          <w:szCs w:val="21"/>
        </w:rPr>
        <w:t>pridanej hodnoty v</w:t>
      </w:r>
      <w:r w:rsidR="00F36A1F" w:rsidRPr="004178E7">
        <w:rPr>
          <w:rFonts w:ascii="Inter" w:hAnsi="Inter"/>
          <w:sz w:val="21"/>
          <w:szCs w:val="21"/>
        </w:rPr>
        <w:t> </w:t>
      </w:r>
      <w:r w:rsidRPr="004178E7">
        <w:rPr>
          <w:rFonts w:ascii="Inter" w:hAnsi="Inter"/>
          <w:sz w:val="21"/>
          <w:szCs w:val="21"/>
        </w:rPr>
        <w:t xml:space="preserve">znení neskorších predpisov. </w:t>
      </w:r>
      <w:r w:rsidR="00E33687" w:rsidRPr="004178E7">
        <w:rPr>
          <w:rFonts w:ascii="Inter" w:hAnsi="Inter"/>
          <w:sz w:val="21"/>
          <w:szCs w:val="21"/>
        </w:rPr>
        <w:t xml:space="preserve">Faktúra musí obsahovať aj nasledovné údaje: číslo Dohody a číslo objednávky, popis plnenia v zmysle predmetu Dohody, bankové spojenie v zmysle Dohody. </w:t>
      </w:r>
      <w:r w:rsidRPr="004178E7">
        <w:rPr>
          <w:rFonts w:ascii="Inter" w:hAnsi="Inter"/>
          <w:sz w:val="21"/>
          <w:szCs w:val="21"/>
        </w:rPr>
        <w:t>Súčasťou faktúry bude:</w:t>
      </w:r>
    </w:p>
    <w:p w14:paraId="73EA3AD8" w14:textId="5A650630" w:rsidR="000E0EEB" w:rsidRPr="004178E7" w:rsidRDefault="000E0EEB"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písomná objednávka </w:t>
      </w:r>
      <w:r w:rsidR="001A71FB" w:rsidRPr="004178E7">
        <w:rPr>
          <w:rFonts w:ascii="Inter" w:hAnsi="Inter"/>
          <w:sz w:val="21"/>
          <w:szCs w:val="21"/>
        </w:rPr>
        <w:t>O</w:t>
      </w:r>
      <w:r w:rsidRPr="004178E7">
        <w:rPr>
          <w:rFonts w:ascii="Inter" w:hAnsi="Inter"/>
          <w:sz w:val="21"/>
          <w:szCs w:val="21"/>
        </w:rPr>
        <w:t xml:space="preserve">bjednávateľa podpísaná zodpovednými zástupcami oboch </w:t>
      </w:r>
      <w:r w:rsidR="001A71FB" w:rsidRPr="004178E7">
        <w:rPr>
          <w:rFonts w:ascii="Inter" w:hAnsi="Inter"/>
          <w:sz w:val="21"/>
          <w:szCs w:val="21"/>
        </w:rPr>
        <w:t>Z</w:t>
      </w:r>
      <w:r w:rsidRPr="004178E7">
        <w:rPr>
          <w:rFonts w:ascii="Inter" w:hAnsi="Inter"/>
          <w:sz w:val="21"/>
          <w:szCs w:val="21"/>
        </w:rPr>
        <w:t xml:space="preserve">mluvných strán, </w:t>
      </w:r>
    </w:p>
    <w:p w14:paraId="7BE060DC" w14:textId="774AA1B9" w:rsidR="000E0EEB" w:rsidRPr="004178E7" w:rsidRDefault="000E0EEB"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súpis objednávaných </w:t>
      </w:r>
      <w:r w:rsidR="008645E3" w:rsidRPr="004178E7">
        <w:rPr>
          <w:rFonts w:ascii="Inter" w:hAnsi="Inter"/>
          <w:sz w:val="21"/>
          <w:szCs w:val="21"/>
        </w:rPr>
        <w:t xml:space="preserve">jednotlivých položiek predmetu </w:t>
      </w:r>
      <w:r w:rsidR="001A71FB" w:rsidRPr="004178E7">
        <w:rPr>
          <w:rFonts w:ascii="Inter" w:hAnsi="Inter"/>
          <w:sz w:val="21"/>
          <w:szCs w:val="21"/>
        </w:rPr>
        <w:t>D</w:t>
      </w:r>
      <w:r w:rsidR="008645E3" w:rsidRPr="004178E7">
        <w:rPr>
          <w:rFonts w:ascii="Inter" w:hAnsi="Inter"/>
          <w:sz w:val="21"/>
          <w:szCs w:val="21"/>
        </w:rPr>
        <w:t xml:space="preserve">ohody </w:t>
      </w:r>
      <w:r w:rsidRPr="004178E7">
        <w:rPr>
          <w:rFonts w:ascii="Inter" w:hAnsi="Inter"/>
          <w:sz w:val="21"/>
          <w:szCs w:val="21"/>
        </w:rPr>
        <w:t xml:space="preserve">potvrdený zodpovednými zástupcami oboch </w:t>
      </w:r>
      <w:r w:rsidR="001A71FB" w:rsidRPr="004178E7">
        <w:rPr>
          <w:rFonts w:ascii="Inter" w:hAnsi="Inter"/>
          <w:sz w:val="21"/>
          <w:szCs w:val="21"/>
        </w:rPr>
        <w:t>Z</w:t>
      </w:r>
      <w:r w:rsidRPr="004178E7">
        <w:rPr>
          <w:rFonts w:ascii="Inter" w:hAnsi="Inter"/>
          <w:sz w:val="21"/>
          <w:szCs w:val="21"/>
        </w:rPr>
        <w:t>mluvných strán,</w:t>
      </w:r>
    </w:p>
    <w:p w14:paraId="69F0C371" w14:textId="2542DA4D" w:rsidR="000E0EEB" w:rsidRPr="00C944FA" w:rsidRDefault="003035C3"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S</w:t>
      </w:r>
      <w:r w:rsidR="000E0EEB" w:rsidRPr="00C944FA">
        <w:rPr>
          <w:rFonts w:ascii="Inter" w:hAnsi="Inter"/>
          <w:sz w:val="21"/>
          <w:szCs w:val="21"/>
        </w:rPr>
        <w:t xml:space="preserve">úpis skutočne </w:t>
      </w:r>
      <w:r w:rsidR="009961CF" w:rsidRPr="00C944FA">
        <w:rPr>
          <w:rFonts w:ascii="Inter" w:hAnsi="Inter"/>
          <w:sz w:val="21"/>
          <w:szCs w:val="21"/>
        </w:rPr>
        <w:t>vykonaných</w:t>
      </w:r>
      <w:r w:rsidR="000E0EEB" w:rsidRPr="00C944FA">
        <w:rPr>
          <w:rFonts w:ascii="Inter" w:hAnsi="Inter"/>
          <w:sz w:val="21"/>
          <w:szCs w:val="21"/>
        </w:rPr>
        <w:t xml:space="preserve"> </w:t>
      </w:r>
      <w:r w:rsidRPr="00C944FA">
        <w:rPr>
          <w:rFonts w:ascii="Inter" w:hAnsi="Inter"/>
          <w:sz w:val="21"/>
          <w:szCs w:val="21"/>
        </w:rPr>
        <w:t>častí</w:t>
      </w:r>
      <w:r w:rsidR="008645E3" w:rsidRPr="00C944FA">
        <w:rPr>
          <w:rFonts w:ascii="Inter" w:hAnsi="Inter"/>
          <w:sz w:val="21"/>
          <w:szCs w:val="21"/>
        </w:rPr>
        <w:t xml:space="preserve"> predmetu </w:t>
      </w:r>
      <w:r w:rsidR="001A71FB" w:rsidRPr="00C944FA">
        <w:rPr>
          <w:rFonts w:ascii="Inter" w:hAnsi="Inter"/>
          <w:sz w:val="21"/>
          <w:szCs w:val="21"/>
        </w:rPr>
        <w:t>D</w:t>
      </w:r>
      <w:r w:rsidR="008645E3" w:rsidRPr="00C944FA">
        <w:rPr>
          <w:rFonts w:ascii="Inter" w:hAnsi="Inter"/>
          <w:sz w:val="21"/>
          <w:szCs w:val="21"/>
        </w:rPr>
        <w:t xml:space="preserve">ohody </w:t>
      </w:r>
      <w:r w:rsidR="000E0EEB" w:rsidRPr="00C944FA">
        <w:rPr>
          <w:rFonts w:ascii="Inter" w:hAnsi="Inter"/>
          <w:sz w:val="21"/>
          <w:szCs w:val="21"/>
        </w:rPr>
        <w:t>s</w:t>
      </w:r>
      <w:r w:rsidR="009E6750" w:rsidRPr="00C944FA">
        <w:rPr>
          <w:rFonts w:ascii="Inter" w:hAnsi="Inter"/>
          <w:sz w:val="21"/>
          <w:szCs w:val="21"/>
        </w:rPr>
        <w:t> </w:t>
      </w:r>
      <w:r w:rsidR="000E0EEB" w:rsidRPr="00C944FA">
        <w:rPr>
          <w:rFonts w:ascii="Inter" w:hAnsi="Inter"/>
          <w:sz w:val="21"/>
          <w:szCs w:val="21"/>
        </w:rPr>
        <w:t xml:space="preserve">termínom ich splnenia podpísaný zodpovednými zástupcami oboch </w:t>
      </w:r>
      <w:r w:rsidR="001A71FB" w:rsidRPr="00C944FA">
        <w:rPr>
          <w:rFonts w:ascii="Inter" w:hAnsi="Inter"/>
          <w:sz w:val="21"/>
          <w:szCs w:val="21"/>
        </w:rPr>
        <w:t>Z</w:t>
      </w:r>
      <w:r w:rsidR="000E0EEB" w:rsidRPr="00C944FA">
        <w:rPr>
          <w:rFonts w:ascii="Inter" w:hAnsi="Inter"/>
          <w:sz w:val="21"/>
          <w:szCs w:val="21"/>
        </w:rPr>
        <w:t>mluvných strán,</w:t>
      </w:r>
    </w:p>
    <w:p w14:paraId="2AA6E889" w14:textId="458DDD60" w:rsidR="00054010" w:rsidRPr="00C944FA" w:rsidRDefault="00A67DDA"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d</w:t>
      </w:r>
      <w:r w:rsidR="00054010" w:rsidRPr="00C944FA">
        <w:rPr>
          <w:rFonts w:ascii="Inter" w:hAnsi="Inter"/>
          <w:sz w:val="21"/>
          <w:szCs w:val="21"/>
        </w:rPr>
        <w:t>odacie listy k fakturovaným položkám</w:t>
      </w:r>
      <w:r w:rsidRPr="00C944FA">
        <w:rPr>
          <w:rFonts w:ascii="Inter" w:hAnsi="Inter"/>
          <w:sz w:val="21"/>
          <w:szCs w:val="21"/>
        </w:rPr>
        <w:t xml:space="preserve"> použitých tovarov alebo materiálov</w:t>
      </w:r>
      <w:r w:rsidR="00051AF2" w:rsidRPr="00C944FA">
        <w:rPr>
          <w:rFonts w:ascii="Inter" w:hAnsi="Inter"/>
          <w:sz w:val="21"/>
          <w:szCs w:val="21"/>
        </w:rPr>
        <w:t>, ktoré zabezpečoval Dodávateľ</w:t>
      </w:r>
      <w:r w:rsidRPr="00C944FA">
        <w:rPr>
          <w:rFonts w:ascii="Inter" w:hAnsi="Inter"/>
          <w:sz w:val="21"/>
          <w:szCs w:val="21"/>
        </w:rPr>
        <w:t>,</w:t>
      </w:r>
    </w:p>
    <w:p w14:paraId="5486B911" w14:textId="4FD39BA8" w:rsidR="000E0EEB" w:rsidRPr="00C944FA" w:rsidRDefault="00BE0AE8"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P</w:t>
      </w:r>
      <w:r w:rsidR="000E0EEB" w:rsidRPr="00C944FA">
        <w:rPr>
          <w:rFonts w:ascii="Inter" w:hAnsi="Inter"/>
          <w:sz w:val="21"/>
          <w:szCs w:val="21"/>
        </w:rPr>
        <w:t>rotokol o</w:t>
      </w:r>
      <w:r w:rsidR="009E6750" w:rsidRPr="00C944FA">
        <w:rPr>
          <w:rFonts w:ascii="Inter" w:hAnsi="Inter"/>
          <w:sz w:val="21"/>
          <w:szCs w:val="21"/>
        </w:rPr>
        <w:t> </w:t>
      </w:r>
      <w:r w:rsidR="000E0EEB" w:rsidRPr="00C944FA">
        <w:rPr>
          <w:rFonts w:ascii="Inter" w:hAnsi="Inter"/>
          <w:sz w:val="21"/>
          <w:szCs w:val="21"/>
        </w:rPr>
        <w:t xml:space="preserve">prevzatí </w:t>
      </w:r>
      <w:r w:rsidR="004F7F92" w:rsidRPr="00C944FA">
        <w:rPr>
          <w:rFonts w:ascii="Inter" w:hAnsi="Inter"/>
          <w:sz w:val="21"/>
          <w:szCs w:val="21"/>
        </w:rPr>
        <w:t>častí</w:t>
      </w:r>
      <w:r w:rsidR="008645E3" w:rsidRPr="00C944FA">
        <w:rPr>
          <w:rFonts w:ascii="Inter" w:hAnsi="Inter"/>
          <w:sz w:val="21"/>
          <w:szCs w:val="21"/>
        </w:rPr>
        <w:t xml:space="preserve"> predmetu </w:t>
      </w:r>
      <w:r w:rsidR="001A71FB" w:rsidRPr="00C944FA">
        <w:rPr>
          <w:rFonts w:ascii="Inter" w:hAnsi="Inter"/>
          <w:sz w:val="21"/>
          <w:szCs w:val="21"/>
        </w:rPr>
        <w:t>D</w:t>
      </w:r>
      <w:r w:rsidR="008645E3" w:rsidRPr="00C944FA">
        <w:rPr>
          <w:rFonts w:ascii="Inter" w:hAnsi="Inter"/>
          <w:sz w:val="21"/>
          <w:szCs w:val="21"/>
        </w:rPr>
        <w:t xml:space="preserve">ohody </w:t>
      </w:r>
      <w:r w:rsidR="000E0EEB" w:rsidRPr="00C944FA">
        <w:rPr>
          <w:rFonts w:ascii="Inter" w:hAnsi="Inter"/>
          <w:sz w:val="21"/>
          <w:szCs w:val="21"/>
        </w:rPr>
        <w:t xml:space="preserve">podpísaný zodpovednými zástupcami oboch </w:t>
      </w:r>
      <w:r w:rsidR="001A71FB" w:rsidRPr="00C944FA">
        <w:rPr>
          <w:rFonts w:ascii="Inter" w:hAnsi="Inter"/>
          <w:sz w:val="21"/>
          <w:szCs w:val="21"/>
        </w:rPr>
        <w:t>Z</w:t>
      </w:r>
      <w:r w:rsidR="000E0EEB" w:rsidRPr="00C944FA">
        <w:rPr>
          <w:rFonts w:ascii="Inter" w:hAnsi="Inter"/>
          <w:sz w:val="21"/>
          <w:szCs w:val="21"/>
        </w:rPr>
        <w:t>mluvných strán.</w:t>
      </w:r>
    </w:p>
    <w:p w14:paraId="2E797286" w14:textId="04B5E1E6" w:rsidR="00EE7BE8" w:rsidRPr="004178E7" w:rsidRDefault="00EE7BE8" w:rsidP="00CA0DCE">
      <w:pPr>
        <w:numPr>
          <w:ilvl w:val="0"/>
          <w:numId w:val="7"/>
        </w:numPr>
        <w:spacing w:after="0" w:line="240" w:lineRule="auto"/>
        <w:ind w:left="567" w:hanging="567"/>
        <w:jc w:val="both"/>
        <w:rPr>
          <w:rFonts w:ascii="Inter" w:hAnsi="Inter"/>
          <w:sz w:val="21"/>
          <w:szCs w:val="21"/>
        </w:rPr>
      </w:pPr>
      <w:r w:rsidRPr="00C944FA">
        <w:rPr>
          <w:rFonts w:ascii="Inter" w:hAnsi="Inter"/>
          <w:sz w:val="21"/>
          <w:szCs w:val="21"/>
        </w:rPr>
        <w:t xml:space="preserve">Zálohové platby </w:t>
      </w:r>
      <w:r w:rsidR="00A63A5E" w:rsidRPr="00C944FA">
        <w:rPr>
          <w:rFonts w:ascii="Inter" w:hAnsi="Inter"/>
          <w:sz w:val="21"/>
          <w:szCs w:val="21"/>
        </w:rPr>
        <w:t>a</w:t>
      </w:r>
      <w:r w:rsidR="009E6750" w:rsidRPr="004178E7">
        <w:rPr>
          <w:rFonts w:ascii="Inter" w:hAnsi="Inter"/>
          <w:sz w:val="21"/>
          <w:szCs w:val="21"/>
        </w:rPr>
        <w:t> </w:t>
      </w:r>
      <w:r w:rsidR="00A63A5E" w:rsidRPr="004178E7">
        <w:rPr>
          <w:rFonts w:ascii="Inter" w:hAnsi="Inter"/>
          <w:sz w:val="21"/>
          <w:szCs w:val="21"/>
        </w:rPr>
        <w:t xml:space="preserve">preddavky </w:t>
      </w:r>
      <w:r w:rsidR="004D1AA2" w:rsidRPr="004178E7">
        <w:rPr>
          <w:rFonts w:ascii="Inter" w:hAnsi="Inter"/>
          <w:sz w:val="21"/>
          <w:szCs w:val="21"/>
        </w:rPr>
        <w:t>O</w:t>
      </w:r>
      <w:r w:rsidR="00A63A5E" w:rsidRPr="004178E7">
        <w:rPr>
          <w:rFonts w:ascii="Inter" w:hAnsi="Inter"/>
          <w:sz w:val="21"/>
          <w:szCs w:val="21"/>
        </w:rPr>
        <w:t>bjednávateľ neposkytuje</w:t>
      </w:r>
      <w:r w:rsidRPr="004178E7">
        <w:rPr>
          <w:rFonts w:ascii="Inter" w:hAnsi="Inter"/>
          <w:sz w:val="21"/>
          <w:szCs w:val="21"/>
        </w:rPr>
        <w:t xml:space="preserve">. </w:t>
      </w:r>
      <w:r w:rsidR="001E5052" w:rsidRPr="004178E7">
        <w:rPr>
          <w:rFonts w:ascii="Inter" w:hAnsi="Inter"/>
          <w:sz w:val="21"/>
          <w:szCs w:val="21"/>
        </w:rPr>
        <w:t>Dodávateľovi prislúcha úhrada len za skutočne vykonaný a riadne odovzdaný predmet Dohody podľa konkrétnej objednávky podľa tejto Dohody.</w:t>
      </w:r>
    </w:p>
    <w:p w14:paraId="4492DBB6" w14:textId="04074F8B" w:rsidR="00EE7BE8" w:rsidRPr="004178E7" w:rsidRDefault="00EE7BE8" w:rsidP="00CA0DCE">
      <w:pPr>
        <w:numPr>
          <w:ilvl w:val="0"/>
          <w:numId w:val="7"/>
        </w:numPr>
        <w:spacing w:after="0" w:line="240" w:lineRule="auto"/>
        <w:ind w:left="567" w:hanging="567"/>
        <w:jc w:val="both"/>
        <w:rPr>
          <w:rFonts w:ascii="Inter" w:hAnsi="Inter"/>
          <w:sz w:val="21"/>
          <w:szCs w:val="21"/>
        </w:rPr>
      </w:pPr>
      <w:r w:rsidRPr="004178E7">
        <w:rPr>
          <w:rFonts w:ascii="Inter" w:hAnsi="Inter"/>
          <w:sz w:val="21"/>
          <w:szCs w:val="21"/>
        </w:rPr>
        <w:t>V</w:t>
      </w:r>
      <w:r w:rsidR="009E6750" w:rsidRPr="004178E7">
        <w:rPr>
          <w:rFonts w:ascii="Inter" w:hAnsi="Inter"/>
          <w:sz w:val="21"/>
          <w:szCs w:val="21"/>
        </w:rPr>
        <w:t> </w:t>
      </w:r>
      <w:r w:rsidRPr="004178E7">
        <w:rPr>
          <w:rFonts w:ascii="Inter" w:hAnsi="Inter"/>
          <w:sz w:val="21"/>
          <w:szCs w:val="21"/>
        </w:rPr>
        <w:t>prípade, že faktúra bude obsahovať nesprávne alebo neúplné údaje</w:t>
      </w:r>
      <w:r w:rsidR="002D53DB" w:rsidRPr="004178E7">
        <w:rPr>
          <w:rFonts w:ascii="Inter" w:hAnsi="Inter"/>
          <w:sz w:val="21"/>
          <w:szCs w:val="21"/>
        </w:rPr>
        <w:t>,</w:t>
      </w:r>
      <w:r w:rsidR="004D1AA2" w:rsidRPr="004178E7">
        <w:rPr>
          <w:rFonts w:ascii="Inter" w:hAnsi="Inter"/>
          <w:sz w:val="21"/>
          <w:szCs w:val="21"/>
        </w:rPr>
        <w:t xml:space="preserve"> zákonné a zmluvné náležitosti</w:t>
      </w:r>
      <w:r w:rsidR="00900644" w:rsidRPr="004178E7">
        <w:rPr>
          <w:rFonts w:ascii="Inter" w:hAnsi="Inter"/>
          <w:sz w:val="21"/>
          <w:szCs w:val="21"/>
        </w:rPr>
        <w:t>,</w:t>
      </w:r>
      <w:r w:rsidR="002D53DB" w:rsidRPr="004178E7">
        <w:rPr>
          <w:rFonts w:ascii="Inter" w:hAnsi="Inter"/>
          <w:sz w:val="21"/>
          <w:szCs w:val="21"/>
        </w:rPr>
        <w:t xml:space="preserve"> vrátane </w:t>
      </w:r>
      <w:r w:rsidR="00D9105D" w:rsidRPr="002C7755">
        <w:rPr>
          <w:rFonts w:ascii="Inter" w:hAnsi="Inter"/>
          <w:sz w:val="21"/>
          <w:szCs w:val="21"/>
        </w:rPr>
        <w:t>príloh</w:t>
      </w:r>
      <w:r w:rsidR="002D53DB" w:rsidRPr="004178E7">
        <w:rPr>
          <w:rFonts w:ascii="Inter" w:hAnsi="Inter"/>
          <w:sz w:val="21"/>
          <w:szCs w:val="21"/>
        </w:rPr>
        <w:t xml:space="preserve"> </w:t>
      </w:r>
      <w:r w:rsidR="009E6750" w:rsidRPr="004178E7">
        <w:rPr>
          <w:rFonts w:ascii="Inter" w:hAnsi="Inter"/>
          <w:sz w:val="21"/>
          <w:szCs w:val="21"/>
        </w:rPr>
        <w:t xml:space="preserve">podľa </w:t>
      </w:r>
      <w:r w:rsidR="00900644" w:rsidRPr="004178E7">
        <w:rPr>
          <w:rFonts w:ascii="Inter" w:hAnsi="Inter"/>
          <w:sz w:val="21"/>
          <w:szCs w:val="21"/>
        </w:rPr>
        <w:t xml:space="preserve">ods. </w:t>
      </w:r>
      <w:r w:rsidR="00D46F51" w:rsidRPr="004178E7">
        <w:rPr>
          <w:rFonts w:ascii="Inter" w:hAnsi="Inter"/>
          <w:sz w:val="21"/>
          <w:szCs w:val="21"/>
        </w:rPr>
        <w:t>6</w:t>
      </w:r>
      <w:r w:rsidR="00F36A1F" w:rsidRPr="004178E7">
        <w:rPr>
          <w:rFonts w:ascii="Inter" w:hAnsi="Inter"/>
          <w:sz w:val="21"/>
          <w:szCs w:val="21"/>
        </w:rPr>
        <w:t xml:space="preserve"> tohto článku</w:t>
      </w:r>
      <w:r w:rsidR="00D46F51" w:rsidRPr="004178E7">
        <w:rPr>
          <w:rFonts w:ascii="Inter" w:hAnsi="Inter"/>
          <w:sz w:val="21"/>
          <w:szCs w:val="21"/>
        </w:rPr>
        <w:t xml:space="preserve"> tejto Dohody</w:t>
      </w:r>
      <w:r w:rsidRPr="004178E7">
        <w:rPr>
          <w:rFonts w:ascii="Inter" w:hAnsi="Inter"/>
          <w:sz w:val="21"/>
          <w:szCs w:val="21"/>
        </w:rPr>
        <w:t xml:space="preserve">, </w:t>
      </w:r>
      <w:r w:rsidR="00D46F51" w:rsidRPr="004178E7">
        <w:rPr>
          <w:rFonts w:ascii="Inter" w:hAnsi="Inter"/>
          <w:sz w:val="21"/>
          <w:szCs w:val="21"/>
        </w:rPr>
        <w:t>O</w:t>
      </w:r>
      <w:r w:rsidRPr="004178E7">
        <w:rPr>
          <w:rFonts w:ascii="Inter" w:hAnsi="Inter"/>
          <w:sz w:val="21"/>
          <w:szCs w:val="21"/>
        </w:rPr>
        <w:t>bjednávateľ je oprávnený ju vrátiť a </w:t>
      </w:r>
      <w:r w:rsidR="00D46F51" w:rsidRPr="004178E7">
        <w:rPr>
          <w:rFonts w:ascii="Inter" w:hAnsi="Inter"/>
          <w:sz w:val="21"/>
          <w:szCs w:val="21"/>
        </w:rPr>
        <w:t>D</w:t>
      </w:r>
      <w:r w:rsidRPr="004178E7">
        <w:rPr>
          <w:rFonts w:ascii="Inter" w:hAnsi="Inter"/>
          <w:sz w:val="21"/>
          <w:szCs w:val="21"/>
        </w:rPr>
        <w:t xml:space="preserve">odávateľ je povinný takúto faktúru podľa charakteru nedostatku opraviť, doplniť alebo vystaviť novú. V takomto prípade sa preruší lehota jej splatnosti a nová lehota splatnosti začne plynúť prevzatím nového, resp. upraveného daňového dokladu </w:t>
      </w:r>
      <w:r w:rsidR="00D46F51" w:rsidRPr="004178E7">
        <w:rPr>
          <w:rFonts w:ascii="Inter" w:hAnsi="Inter"/>
          <w:sz w:val="21"/>
          <w:szCs w:val="21"/>
        </w:rPr>
        <w:t>O</w:t>
      </w:r>
      <w:r w:rsidRPr="004178E7">
        <w:rPr>
          <w:rFonts w:ascii="Inter" w:hAnsi="Inter"/>
          <w:sz w:val="21"/>
          <w:szCs w:val="21"/>
        </w:rPr>
        <w:t xml:space="preserve">bjednávateľom. </w:t>
      </w:r>
    </w:p>
    <w:p w14:paraId="24702025" w14:textId="2BDCE764" w:rsidR="003640F4" w:rsidRPr="004178E7" w:rsidRDefault="00690134" w:rsidP="00CA0DCE">
      <w:pPr>
        <w:pStyle w:val="Odsekzoznamu"/>
        <w:numPr>
          <w:ilvl w:val="0"/>
          <w:numId w:val="7"/>
        </w:numPr>
        <w:spacing w:after="0" w:line="240" w:lineRule="auto"/>
        <w:ind w:left="567" w:hanging="567"/>
        <w:contextualSpacing w:val="0"/>
        <w:jc w:val="both"/>
        <w:rPr>
          <w:rFonts w:ascii="Inter" w:hAnsi="Inter"/>
          <w:sz w:val="21"/>
          <w:szCs w:val="21"/>
          <w:lang w:eastAsia="sk-SK"/>
        </w:rPr>
      </w:pPr>
      <w:r w:rsidRPr="004178E7">
        <w:rPr>
          <w:rFonts w:ascii="Inter" w:hAnsi="Inter"/>
          <w:sz w:val="21"/>
          <w:szCs w:val="21"/>
          <w:lang w:eastAsia="sk-SK"/>
        </w:rPr>
        <w:t xml:space="preserve">Zmluvné strany sa dohodli, že </w:t>
      </w:r>
      <w:r w:rsidR="003640F4" w:rsidRPr="004178E7">
        <w:rPr>
          <w:rFonts w:ascii="Inter" w:hAnsi="Inter"/>
          <w:sz w:val="21"/>
          <w:szCs w:val="21"/>
          <w:lang w:eastAsia="sk-SK"/>
        </w:rPr>
        <w:t xml:space="preserve">Objednávateľ je oprávnený započítať si akúkoľvek svoju splatnú alebo nesplatnú pohľadávku, ktorú má voči </w:t>
      </w:r>
      <w:r w:rsidRPr="004178E7">
        <w:rPr>
          <w:rFonts w:ascii="Inter" w:hAnsi="Inter"/>
          <w:sz w:val="21"/>
          <w:szCs w:val="21"/>
          <w:lang w:eastAsia="sk-SK"/>
        </w:rPr>
        <w:t>D</w:t>
      </w:r>
      <w:r w:rsidR="003640F4" w:rsidRPr="004178E7">
        <w:rPr>
          <w:rFonts w:ascii="Inter" w:hAnsi="Inter"/>
          <w:sz w:val="21"/>
          <w:szCs w:val="21"/>
          <w:lang w:eastAsia="sk-SK"/>
        </w:rPr>
        <w:t xml:space="preserve">odávateľovi. Zápočet pohľadávok môže </w:t>
      </w:r>
      <w:r w:rsidR="00290523" w:rsidRPr="004178E7">
        <w:rPr>
          <w:rFonts w:ascii="Inter" w:hAnsi="Inter"/>
          <w:sz w:val="21"/>
          <w:szCs w:val="21"/>
          <w:lang w:eastAsia="sk-SK"/>
        </w:rPr>
        <w:t>O</w:t>
      </w:r>
      <w:r w:rsidR="003640F4" w:rsidRPr="004178E7">
        <w:rPr>
          <w:rFonts w:ascii="Inter" w:hAnsi="Inter"/>
          <w:sz w:val="21"/>
          <w:szCs w:val="21"/>
          <w:lang w:eastAsia="sk-SK"/>
        </w:rPr>
        <w:t xml:space="preserve">bjednávateľ uplatniť aj pri úhrade faktúry </w:t>
      </w:r>
      <w:r w:rsidR="00290523" w:rsidRPr="004178E7">
        <w:rPr>
          <w:rFonts w:ascii="Inter" w:hAnsi="Inter"/>
          <w:sz w:val="21"/>
          <w:szCs w:val="21"/>
          <w:lang w:eastAsia="sk-SK"/>
        </w:rPr>
        <w:t>D</w:t>
      </w:r>
      <w:r w:rsidR="003640F4" w:rsidRPr="004178E7">
        <w:rPr>
          <w:rFonts w:ascii="Inter" w:hAnsi="Inter"/>
          <w:sz w:val="21"/>
          <w:szCs w:val="21"/>
          <w:lang w:eastAsia="sk-SK"/>
        </w:rPr>
        <w:t>odávateľa.</w:t>
      </w:r>
      <w:r w:rsidR="00ED4B7C" w:rsidRPr="004178E7">
        <w:rPr>
          <w:rFonts w:ascii="Inter" w:hAnsi="Inter"/>
          <w:sz w:val="21"/>
          <w:szCs w:val="21"/>
          <w:lang w:eastAsia="sk-SK"/>
        </w:rPr>
        <w:t xml:space="preserve"> </w:t>
      </w:r>
      <w:r w:rsidR="00ED4B7C" w:rsidRPr="004178E7">
        <w:rPr>
          <w:rFonts w:ascii="Inter" w:hAnsi="Inter"/>
          <w:color w:val="000000" w:themeColor="text1"/>
          <w:sz w:val="21"/>
          <w:szCs w:val="21"/>
        </w:rPr>
        <w:t>O započítaní pohľadávky je Objednávateľ povinný písomne informovať Dodávateľa.</w:t>
      </w:r>
      <w:r w:rsidR="00586B9E" w:rsidRPr="004178E7">
        <w:rPr>
          <w:rFonts w:ascii="Inter" w:hAnsi="Inter"/>
          <w:color w:val="000000" w:themeColor="text1"/>
          <w:sz w:val="21"/>
          <w:szCs w:val="21"/>
        </w:rPr>
        <w:t xml:space="preserve"> </w:t>
      </w:r>
    </w:p>
    <w:p w14:paraId="7C8DFDC9" w14:textId="5DB0C078" w:rsidR="003640F4" w:rsidRPr="004178E7" w:rsidRDefault="003640F4" w:rsidP="00CA0DCE">
      <w:pPr>
        <w:pStyle w:val="Odsekzoznamu"/>
        <w:numPr>
          <w:ilvl w:val="0"/>
          <w:numId w:val="7"/>
        </w:numPr>
        <w:spacing w:after="0" w:line="240" w:lineRule="auto"/>
        <w:ind w:left="567" w:hanging="567"/>
        <w:contextualSpacing w:val="0"/>
        <w:jc w:val="both"/>
        <w:rPr>
          <w:rFonts w:ascii="Inter" w:hAnsi="Inter"/>
          <w:sz w:val="21"/>
          <w:szCs w:val="21"/>
          <w:lang w:eastAsia="sk-SK"/>
        </w:rPr>
      </w:pPr>
      <w:r w:rsidRPr="004178E7">
        <w:rPr>
          <w:rFonts w:ascii="Inter" w:hAnsi="Inter"/>
          <w:sz w:val="21"/>
          <w:szCs w:val="21"/>
          <w:lang w:eastAsia="sk-SK"/>
        </w:rPr>
        <w:t xml:space="preserve">Zmluvné strany sa dohodli v rozsahu v akom to všeobecne záväzné právne predpisy pripúšťajú, že vylučujú právo </w:t>
      </w:r>
      <w:r w:rsidR="00A51E08" w:rsidRPr="004178E7">
        <w:rPr>
          <w:rFonts w:ascii="Inter" w:hAnsi="Inter"/>
          <w:sz w:val="21"/>
          <w:szCs w:val="21"/>
          <w:lang w:eastAsia="sk-SK"/>
        </w:rPr>
        <w:t>D</w:t>
      </w:r>
      <w:r w:rsidRPr="004178E7">
        <w:rPr>
          <w:rFonts w:ascii="Inter" w:hAnsi="Inter"/>
          <w:sz w:val="21"/>
          <w:szCs w:val="21"/>
          <w:lang w:eastAsia="sk-SK"/>
        </w:rPr>
        <w:t xml:space="preserve">odávateľa započítať akúkoľvek jeho pohľadávku voči </w:t>
      </w:r>
      <w:r w:rsidR="00900644" w:rsidRPr="004178E7">
        <w:rPr>
          <w:rFonts w:ascii="Inter" w:hAnsi="Inter"/>
          <w:sz w:val="21"/>
          <w:szCs w:val="21"/>
          <w:lang w:eastAsia="sk-SK"/>
        </w:rPr>
        <w:t>O</w:t>
      </w:r>
      <w:r w:rsidRPr="004178E7">
        <w:rPr>
          <w:rFonts w:ascii="Inter" w:hAnsi="Inter"/>
          <w:sz w:val="21"/>
          <w:szCs w:val="21"/>
          <w:lang w:eastAsia="sk-SK"/>
        </w:rPr>
        <w:t xml:space="preserve">bjednávateľovi oproti akejkoľvek pohľadávke </w:t>
      </w:r>
      <w:r w:rsidR="00900644" w:rsidRPr="004178E7">
        <w:rPr>
          <w:rFonts w:ascii="Inter" w:hAnsi="Inter"/>
          <w:sz w:val="21"/>
          <w:szCs w:val="21"/>
          <w:lang w:eastAsia="sk-SK"/>
        </w:rPr>
        <w:t>O</w:t>
      </w:r>
      <w:r w:rsidRPr="004178E7">
        <w:rPr>
          <w:rFonts w:ascii="Inter" w:hAnsi="Inter"/>
          <w:sz w:val="21"/>
          <w:szCs w:val="21"/>
          <w:lang w:eastAsia="sk-SK"/>
        </w:rPr>
        <w:t>bjednávateľa.</w:t>
      </w:r>
    </w:p>
    <w:p w14:paraId="631C3AEB" w14:textId="77777777" w:rsidR="004D2967" w:rsidRPr="004178E7" w:rsidRDefault="004D2967" w:rsidP="00CA0DCE">
      <w:pPr>
        <w:numPr>
          <w:ilvl w:val="0"/>
          <w:numId w:val="7"/>
        </w:numPr>
        <w:spacing w:after="0" w:line="240" w:lineRule="auto"/>
        <w:ind w:left="567" w:hanging="567"/>
        <w:jc w:val="both"/>
        <w:rPr>
          <w:rFonts w:ascii="Inter" w:hAnsi="Inter"/>
          <w:color w:val="000000" w:themeColor="text1"/>
          <w:sz w:val="21"/>
          <w:szCs w:val="21"/>
        </w:rPr>
      </w:pPr>
      <w:r w:rsidRPr="004178E7">
        <w:rPr>
          <w:rFonts w:ascii="Inter" w:hAnsi="Inter"/>
          <w:color w:val="000000" w:themeColor="text1"/>
          <w:sz w:val="21"/>
          <w:szCs w:val="21"/>
        </w:rPr>
        <w:t>V prípade sankcií za porušenie povinností vyplývajúcich z jednotlivých ustanovení tejto Dohody budú tieto predmetom samostatnej penalizačnej faktúry.</w:t>
      </w:r>
    </w:p>
    <w:p w14:paraId="3BA27AC2" w14:textId="77777777" w:rsidR="004D2967" w:rsidRPr="004178E7" w:rsidRDefault="004D2967" w:rsidP="00900644">
      <w:pPr>
        <w:spacing w:after="120" w:line="240" w:lineRule="auto"/>
        <w:jc w:val="both"/>
        <w:rPr>
          <w:rFonts w:ascii="Inter" w:hAnsi="Inter"/>
          <w:sz w:val="21"/>
          <w:szCs w:val="21"/>
          <w:lang w:eastAsia="sk-SK"/>
        </w:rPr>
      </w:pPr>
    </w:p>
    <w:p w14:paraId="46C33E9E" w14:textId="30A372B1" w:rsidR="00F3707F" w:rsidRPr="004178E7" w:rsidRDefault="00F3707F" w:rsidP="00811557">
      <w:pPr>
        <w:pStyle w:val="Nadpis1"/>
        <w:spacing w:before="0"/>
        <w:rPr>
          <w:rFonts w:ascii="Inter" w:hAnsi="Inter"/>
          <w:szCs w:val="21"/>
        </w:rPr>
      </w:pPr>
      <w:r w:rsidRPr="004178E7">
        <w:rPr>
          <w:rFonts w:ascii="Inter" w:hAnsi="Inter"/>
          <w:szCs w:val="21"/>
        </w:rPr>
        <w:t>Článok V</w:t>
      </w:r>
    </w:p>
    <w:p w14:paraId="307873D1" w14:textId="059F2E63" w:rsidR="00E83DC6" w:rsidRPr="004178E7" w:rsidRDefault="00E83DC6" w:rsidP="00811557">
      <w:pPr>
        <w:pStyle w:val="Nadpis1"/>
        <w:spacing w:before="0" w:after="120"/>
        <w:rPr>
          <w:rFonts w:ascii="Inter" w:hAnsi="Inter"/>
          <w:b w:val="0"/>
          <w:bCs/>
          <w:szCs w:val="21"/>
        </w:rPr>
      </w:pPr>
      <w:r w:rsidRPr="004178E7">
        <w:rPr>
          <w:rFonts w:ascii="Inter" w:hAnsi="Inter"/>
          <w:bCs/>
          <w:szCs w:val="21"/>
        </w:rPr>
        <w:t>Objednávka</w:t>
      </w:r>
    </w:p>
    <w:p w14:paraId="14DAB3D5" w14:textId="603F31F3" w:rsidR="00054AE2" w:rsidRPr="004178E7" w:rsidRDefault="00054AE2" w:rsidP="00FF1173">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Predmet </w:t>
      </w:r>
      <w:r w:rsidR="007F67A9" w:rsidRPr="004178E7">
        <w:rPr>
          <w:rFonts w:ascii="Inter" w:hAnsi="Inter"/>
          <w:sz w:val="21"/>
          <w:szCs w:val="21"/>
        </w:rPr>
        <w:t>D</w:t>
      </w:r>
      <w:r w:rsidRPr="004178E7">
        <w:rPr>
          <w:rFonts w:ascii="Inter" w:hAnsi="Inter"/>
          <w:sz w:val="21"/>
          <w:szCs w:val="21"/>
        </w:rPr>
        <w:t>ohody sa bude realizovať na základe zadania čiastkových zákaziek prostredníctvom čiastkových písomných objednávok vystavených v súlade s podmienkami uvedenými v</w:t>
      </w:r>
      <w:r w:rsidR="007F67A9" w:rsidRPr="004178E7">
        <w:rPr>
          <w:rFonts w:ascii="Inter" w:hAnsi="Inter"/>
          <w:sz w:val="21"/>
          <w:szCs w:val="21"/>
        </w:rPr>
        <w:t> tejto D</w:t>
      </w:r>
      <w:r w:rsidRPr="004178E7">
        <w:rPr>
          <w:rFonts w:ascii="Inter" w:hAnsi="Inter"/>
          <w:sz w:val="21"/>
          <w:szCs w:val="21"/>
        </w:rPr>
        <w:t xml:space="preserve">ohode </w:t>
      </w:r>
      <w:r w:rsidR="007F67A9" w:rsidRPr="004178E7">
        <w:rPr>
          <w:rFonts w:ascii="Inter" w:hAnsi="Inter"/>
          <w:sz w:val="21"/>
          <w:szCs w:val="21"/>
        </w:rPr>
        <w:t>O</w:t>
      </w:r>
      <w:r w:rsidRPr="004178E7">
        <w:rPr>
          <w:rFonts w:ascii="Inter" w:hAnsi="Inter"/>
          <w:sz w:val="21"/>
          <w:szCs w:val="21"/>
        </w:rPr>
        <w:t xml:space="preserve">bjednávateľom, doručenými </w:t>
      </w:r>
      <w:r w:rsidR="007F67A9" w:rsidRPr="004178E7">
        <w:rPr>
          <w:rFonts w:ascii="Inter" w:hAnsi="Inter"/>
          <w:sz w:val="21"/>
          <w:szCs w:val="21"/>
        </w:rPr>
        <w:t>D</w:t>
      </w:r>
      <w:r w:rsidRPr="004178E7">
        <w:rPr>
          <w:rFonts w:ascii="Inter" w:hAnsi="Inter"/>
          <w:sz w:val="21"/>
          <w:szCs w:val="21"/>
        </w:rPr>
        <w:t xml:space="preserve">odávateľovi dohodnutým spôsobom. Objednávateľ, v súlade s § 83 ods. 4 </w:t>
      </w:r>
      <w:r w:rsidR="007F67A9" w:rsidRPr="004178E7">
        <w:rPr>
          <w:rFonts w:ascii="Inter" w:hAnsi="Inter"/>
          <w:sz w:val="21"/>
          <w:szCs w:val="21"/>
        </w:rPr>
        <w:t>ZVO</w:t>
      </w:r>
      <w:r w:rsidRPr="004178E7">
        <w:rPr>
          <w:rFonts w:ascii="Inter" w:hAnsi="Inter"/>
          <w:sz w:val="21"/>
          <w:szCs w:val="21"/>
        </w:rPr>
        <w:t xml:space="preserve">, si vyhradzuje právo pred zadaním každej čiastkovej zákazky podľa </w:t>
      </w:r>
      <w:r w:rsidR="007F67A9" w:rsidRPr="004178E7">
        <w:rPr>
          <w:rFonts w:ascii="Inter" w:hAnsi="Inter"/>
          <w:sz w:val="21"/>
          <w:szCs w:val="21"/>
        </w:rPr>
        <w:t>tejto D</w:t>
      </w:r>
      <w:r w:rsidRPr="004178E7">
        <w:rPr>
          <w:rFonts w:ascii="Inter" w:hAnsi="Inter"/>
          <w:sz w:val="21"/>
          <w:szCs w:val="21"/>
        </w:rPr>
        <w:t>ohody uskutočniť s </w:t>
      </w:r>
      <w:r w:rsidR="007F67A9" w:rsidRPr="004178E7">
        <w:rPr>
          <w:rFonts w:ascii="Inter" w:hAnsi="Inter"/>
          <w:sz w:val="21"/>
          <w:szCs w:val="21"/>
        </w:rPr>
        <w:t>Dodávateľom</w:t>
      </w:r>
      <w:r w:rsidRPr="004178E7">
        <w:rPr>
          <w:rFonts w:ascii="Inter" w:hAnsi="Inter"/>
          <w:sz w:val="21"/>
          <w:szCs w:val="21"/>
        </w:rPr>
        <w:t xml:space="preserve"> písomnú konzultáciu.</w:t>
      </w:r>
    </w:p>
    <w:p w14:paraId="17FFEEDF" w14:textId="278338A7" w:rsidR="00E83DC6" w:rsidRPr="004178E7" w:rsidRDefault="00E83DC6"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V objednávke určí </w:t>
      </w:r>
      <w:r w:rsidR="007F67A9" w:rsidRPr="004178E7">
        <w:rPr>
          <w:rFonts w:ascii="Inter" w:hAnsi="Inter"/>
          <w:sz w:val="21"/>
          <w:szCs w:val="21"/>
        </w:rPr>
        <w:t>O</w:t>
      </w:r>
      <w:r w:rsidR="00F508F4" w:rsidRPr="004178E7">
        <w:rPr>
          <w:rFonts w:ascii="Inter" w:hAnsi="Inter"/>
          <w:sz w:val="21"/>
          <w:szCs w:val="21"/>
        </w:rPr>
        <w:t xml:space="preserve">bjednávateľ </w:t>
      </w:r>
      <w:r w:rsidRPr="004178E7">
        <w:rPr>
          <w:rFonts w:ascii="Inter" w:hAnsi="Inter"/>
          <w:sz w:val="21"/>
          <w:szCs w:val="21"/>
        </w:rPr>
        <w:t xml:space="preserve">druh a rozsah </w:t>
      </w:r>
      <w:r w:rsidR="0051461F" w:rsidRPr="004178E7">
        <w:rPr>
          <w:rFonts w:ascii="Inter" w:hAnsi="Inter"/>
          <w:sz w:val="21"/>
          <w:szCs w:val="21"/>
        </w:rPr>
        <w:t xml:space="preserve">predmetu </w:t>
      </w:r>
      <w:r w:rsidR="007F67A9"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miesto a</w:t>
      </w:r>
      <w:r w:rsidR="00B33603" w:rsidRPr="004178E7">
        <w:rPr>
          <w:rFonts w:ascii="Inter" w:hAnsi="Inter"/>
          <w:sz w:val="21"/>
          <w:szCs w:val="21"/>
        </w:rPr>
        <w:t> </w:t>
      </w:r>
      <w:r w:rsidRPr="004178E7">
        <w:rPr>
          <w:rFonts w:ascii="Inter" w:hAnsi="Inter"/>
          <w:sz w:val="21"/>
          <w:szCs w:val="21"/>
        </w:rPr>
        <w:t>termín</w:t>
      </w:r>
      <w:r w:rsidR="00B33603" w:rsidRPr="004178E7">
        <w:rPr>
          <w:rFonts w:ascii="Inter" w:hAnsi="Inter"/>
          <w:sz w:val="21"/>
          <w:szCs w:val="21"/>
        </w:rPr>
        <w:t xml:space="preserve"> </w:t>
      </w:r>
      <w:r w:rsidRPr="004178E7">
        <w:rPr>
          <w:rFonts w:ascii="Inter" w:hAnsi="Inter"/>
          <w:sz w:val="21"/>
          <w:szCs w:val="21"/>
        </w:rPr>
        <w:t xml:space="preserve">poskytnutia </w:t>
      </w:r>
      <w:r w:rsidR="0051461F" w:rsidRPr="004178E7">
        <w:rPr>
          <w:rFonts w:ascii="Inter" w:hAnsi="Inter"/>
          <w:sz w:val="21"/>
          <w:szCs w:val="21"/>
        </w:rPr>
        <w:t xml:space="preserve">predmetu </w:t>
      </w:r>
      <w:r w:rsidR="007F67A9" w:rsidRPr="004178E7">
        <w:rPr>
          <w:rFonts w:ascii="Inter" w:hAnsi="Inter"/>
          <w:sz w:val="21"/>
          <w:szCs w:val="21"/>
        </w:rPr>
        <w:t>D</w:t>
      </w:r>
      <w:r w:rsidR="0051461F" w:rsidRPr="004178E7">
        <w:rPr>
          <w:rFonts w:ascii="Inter" w:hAnsi="Inter"/>
          <w:sz w:val="21"/>
          <w:szCs w:val="21"/>
        </w:rPr>
        <w:t>ohody</w:t>
      </w:r>
      <w:r w:rsidR="008C3EC4" w:rsidRPr="004178E7">
        <w:rPr>
          <w:rFonts w:ascii="Inter" w:hAnsi="Inter"/>
          <w:sz w:val="21"/>
          <w:szCs w:val="21"/>
        </w:rPr>
        <w:t>, resp. Lehot</w:t>
      </w:r>
      <w:r w:rsidR="0049255A">
        <w:rPr>
          <w:rFonts w:ascii="Inter" w:hAnsi="Inter"/>
          <w:sz w:val="21"/>
          <w:szCs w:val="21"/>
        </w:rPr>
        <w:t>u</w:t>
      </w:r>
      <w:r w:rsidR="008C3EC4" w:rsidRPr="004178E7">
        <w:rPr>
          <w:rFonts w:ascii="Inter" w:hAnsi="Inter"/>
          <w:sz w:val="21"/>
          <w:szCs w:val="21"/>
        </w:rPr>
        <w:t xml:space="preserve"> plnenia</w:t>
      </w:r>
      <w:r w:rsidRPr="004178E7">
        <w:rPr>
          <w:rFonts w:ascii="Inter" w:hAnsi="Inter"/>
          <w:sz w:val="21"/>
          <w:szCs w:val="21"/>
        </w:rPr>
        <w:t xml:space="preserve">. Objednávka bude potvrdená podpismi zodpovedných zástupcov zo strany </w:t>
      </w:r>
      <w:r w:rsidR="007F67A9" w:rsidRPr="004178E7">
        <w:rPr>
          <w:rFonts w:ascii="Inter" w:hAnsi="Inter"/>
          <w:sz w:val="21"/>
          <w:szCs w:val="21"/>
        </w:rPr>
        <w:t>O</w:t>
      </w:r>
      <w:r w:rsidRPr="004178E7">
        <w:rPr>
          <w:rFonts w:ascii="Inter" w:hAnsi="Inter"/>
          <w:sz w:val="21"/>
          <w:szCs w:val="21"/>
        </w:rPr>
        <w:t xml:space="preserve">bjednávateľa. </w:t>
      </w:r>
      <w:r w:rsidR="007E127D" w:rsidRPr="004178E7">
        <w:rPr>
          <w:rFonts w:ascii="Inter" w:hAnsi="Inter"/>
          <w:sz w:val="21"/>
          <w:szCs w:val="21"/>
        </w:rPr>
        <w:t>Dodávateľ</w:t>
      </w:r>
      <w:r w:rsidRPr="004178E7">
        <w:rPr>
          <w:rFonts w:ascii="Inter" w:hAnsi="Inter"/>
          <w:sz w:val="21"/>
          <w:szCs w:val="21"/>
        </w:rPr>
        <w:t xml:space="preserve"> je povinný </w:t>
      </w:r>
      <w:r w:rsidRPr="004178E7">
        <w:rPr>
          <w:rFonts w:ascii="Inter" w:hAnsi="Inter"/>
          <w:sz w:val="21"/>
          <w:szCs w:val="21"/>
        </w:rPr>
        <w:lastRenderedPageBreak/>
        <w:t xml:space="preserve">potvrdiť objednávku písomným podpisom do </w:t>
      </w:r>
      <w:r w:rsidR="007F67A9" w:rsidRPr="004178E7">
        <w:rPr>
          <w:rFonts w:ascii="Inter" w:hAnsi="Inter"/>
          <w:sz w:val="21"/>
          <w:szCs w:val="21"/>
        </w:rPr>
        <w:t>troch (</w:t>
      </w:r>
      <w:r w:rsidR="003873A8" w:rsidRPr="004178E7">
        <w:rPr>
          <w:rFonts w:ascii="Inter" w:hAnsi="Inter"/>
          <w:sz w:val="21"/>
          <w:szCs w:val="21"/>
        </w:rPr>
        <w:t>3</w:t>
      </w:r>
      <w:r w:rsidR="007F67A9" w:rsidRPr="004178E7">
        <w:rPr>
          <w:rFonts w:ascii="Inter" w:hAnsi="Inter"/>
          <w:sz w:val="21"/>
          <w:szCs w:val="21"/>
        </w:rPr>
        <w:t>)</w:t>
      </w:r>
      <w:r w:rsidR="003873A8" w:rsidRPr="004178E7">
        <w:rPr>
          <w:rFonts w:ascii="Inter" w:hAnsi="Inter"/>
          <w:sz w:val="21"/>
          <w:szCs w:val="21"/>
        </w:rPr>
        <w:t xml:space="preserve"> dní</w:t>
      </w:r>
      <w:r w:rsidRPr="004178E7">
        <w:rPr>
          <w:rFonts w:ascii="Inter" w:hAnsi="Inter"/>
          <w:sz w:val="21"/>
          <w:szCs w:val="21"/>
        </w:rPr>
        <w:t xml:space="preserve"> od </w:t>
      </w:r>
      <w:r w:rsidR="00FF298F" w:rsidRPr="004178E7">
        <w:rPr>
          <w:rFonts w:ascii="Inter" w:hAnsi="Inter"/>
          <w:sz w:val="21"/>
          <w:szCs w:val="21"/>
        </w:rPr>
        <w:t xml:space="preserve">jej </w:t>
      </w:r>
      <w:r w:rsidRPr="004178E7">
        <w:rPr>
          <w:rFonts w:ascii="Inter" w:hAnsi="Inter"/>
          <w:sz w:val="21"/>
          <w:szCs w:val="21"/>
        </w:rPr>
        <w:t xml:space="preserve">doručenia a zaslať </w:t>
      </w:r>
      <w:proofErr w:type="spellStart"/>
      <w:r w:rsidRPr="004178E7">
        <w:rPr>
          <w:rFonts w:ascii="Inter" w:hAnsi="Inter"/>
          <w:sz w:val="21"/>
          <w:szCs w:val="21"/>
        </w:rPr>
        <w:t>scan</w:t>
      </w:r>
      <w:proofErr w:type="spellEnd"/>
      <w:r w:rsidRPr="004178E7">
        <w:rPr>
          <w:rFonts w:ascii="Inter" w:hAnsi="Inter"/>
          <w:sz w:val="21"/>
          <w:szCs w:val="21"/>
        </w:rPr>
        <w:t xml:space="preserve"> podpísanej objednávky na emailovú adresu </w:t>
      </w:r>
      <w:r w:rsidR="005B6506" w:rsidRPr="004178E7">
        <w:rPr>
          <w:rFonts w:ascii="Inter" w:hAnsi="Inter"/>
          <w:sz w:val="21"/>
          <w:szCs w:val="21"/>
        </w:rPr>
        <w:t xml:space="preserve">podľa článku </w:t>
      </w:r>
      <w:r w:rsidR="003C1945" w:rsidRPr="004178E7">
        <w:rPr>
          <w:rFonts w:ascii="Inter" w:hAnsi="Inter"/>
          <w:sz w:val="21"/>
          <w:szCs w:val="21"/>
        </w:rPr>
        <w:t>VI</w:t>
      </w:r>
      <w:r w:rsidR="0043199E" w:rsidRPr="002C7755">
        <w:rPr>
          <w:rFonts w:ascii="Inter" w:hAnsi="Inter"/>
          <w:sz w:val="21"/>
          <w:szCs w:val="21"/>
        </w:rPr>
        <w:t>I</w:t>
      </w:r>
      <w:r w:rsidR="003C1945" w:rsidRPr="004178E7">
        <w:rPr>
          <w:rFonts w:ascii="Inter" w:hAnsi="Inter"/>
          <w:sz w:val="21"/>
          <w:szCs w:val="21"/>
        </w:rPr>
        <w:t>I</w:t>
      </w:r>
      <w:r w:rsidR="005B6506" w:rsidRPr="004178E7">
        <w:rPr>
          <w:rFonts w:ascii="Inter" w:hAnsi="Inter"/>
          <w:sz w:val="21"/>
          <w:szCs w:val="21"/>
        </w:rPr>
        <w:t xml:space="preserve"> tejto Dohody </w:t>
      </w:r>
      <w:r w:rsidR="007204B5" w:rsidRPr="004178E7">
        <w:rPr>
          <w:rFonts w:ascii="Inter" w:hAnsi="Inter"/>
          <w:sz w:val="21"/>
          <w:szCs w:val="21"/>
        </w:rPr>
        <w:t xml:space="preserve">do </w:t>
      </w:r>
      <w:r w:rsidR="007F67A9" w:rsidRPr="004178E7">
        <w:rPr>
          <w:rFonts w:ascii="Inter" w:hAnsi="Inter"/>
          <w:sz w:val="21"/>
          <w:szCs w:val="21"/>
        </w:rPr>
        <w:t>troch (</w:t>
      </w:r>
      <w:r w:rsidR="003873A8" w:rsidRPr="004178E7">
        <w:rPr>
          <w:rFonts w:ascii="Inter" w:hAnsi="Inter"/>
          <w:sz w:val="21"/>
          <w:szCs w:val="21"/>
        </w:rPr>
        <w:t>3</w:t>
      </w:r>
      <w:r w:rsidR="007F67A9" w:rsidRPr="004178E7">
        <w:rPr>
          <w:rFonts w:ascii="Inter" w:hAnsi="Inter"/>
          <w:sz w:val="21"/>
          <w:szCs w:val="21"/>
        </w:rPr>
        <w:t>)</w:t>
      </w:r>
      <w:r w:rsidR="003873A8" w:rsidRPr="004178E7">
        <w:rPr>
          <w:rFonts w:ascii="Inter" w:hAnsi="Inter"/>
          <w:sz w:val="21"/>
          <w:szCs w:val="21"/>
        </w:rPr>
        <w:t xml:space="preserve"> dní</w:t>
      </w:r>
      <w:r w:rsidRPr="004178E7">
        <w:rPr>
          <w:rFonts w:ascii="Inter" w:hAnsi="Inter"/>
          <w:sz w:val="21"/>
          <w:szCs w:val="21"/>
        </w:rPr>
        <w:t xml:space="preserve"> od doručenia objednávky</w:t>
      </w:r>
      <w:r w:rsidR="0059275B" w:rsidRPr="004178E7">
        <w:rPr>
          <w:rFonts w:ascii="Inter" w:hAnsi="Inter"/>
          <w:sz w:val="21"/>
          <w:szCs w:val="21"/>
        </w:rPr>
        <w:t xml:space="preserve"> alebo ho doručiť osobne po telefonickej dohode so zodpovednou osobou </w:t>
      </w:r>
      <w:r w:rsidR="007F67A9" w:rsidRPr="004178E7">
        <w:rPr>
          <w:rFonts w:ascii="Inter" w:hAnsi="Inter"/>
          <w:sz w:val="21"/>
          <w:szCs w:val="21"/>
        </w:rPr>
        <w:t>O</w:t>
      </w:r>
      <w:r w:rsidR="0059275B" w:rsidRPr="004178E7">
        <w:rPr>
          <w:rFonts w:ascii="Inter" w:hAnsi="Inter"/>
          <w:sz w:val="21"/>
          <w:szCs w:val="21"/>
        </w:rPr>
        <w:t>bjednávateľa.</w:t>
      </w:r>
    </w:p>
    <w:p w14:paraId="13C61784" w14:textId="77777777" w:rsidR="00E31B69" w:rsidRPr="002C7755" w:rsidRDefault="00E31B69" w:rsidP="004178E7">
      <w:pPr>
        <w:pStyle w:val="Odsekzoznamu"/>
        <w:numPr>
          <w:ilvl w:val="0"/>
          <w:numId w:val="16"/>
        </w:numPr>
        <w:spacing w:after="5" w:line="240" w:lineRule="auto"/>
        <w:ind w:left="567" w:right="26" w:hanging="567"/>
        <w:jc w:val="both"/>
        <w:rPr>
          <w:rFonts w:ascii="Inter" w:hAnsi="Inter"/>
          <w:color w:val="000000" w:themeColor="text1"/>
          <w:sz w:val="21"/>
          <w:szCs w:val="21"/>
        </w:rPr>
      </w:pPr>
      <w:r w:rsidRPr="002C7755">
        <w:rPr>
          <w:rFonts w:ascii="Inter" w:hAnsi="Inter"/>
          <w:color w:val="000000" w:themeColor="text1"/>
          <w:sz w:val="21"/>
          <w:szCs w:val="21"/>
        </w:rPr>
        <w:t>Zmluvné strany sa dohodli, že objednávka Objednávateľa musí obsahovať najmä, nie však výlučne</w:t>
      </w:r>
      <w:r w:rsidRPr="002C7755">
        <w:rPr>
          <w:rFonts w:ascii="Inter" w:hAnsi="Inter"/>
          <w:sz w:val="21"/>
          <w:szCs w:val="21"/>
        </w:rPr>
        <w:t xml:space="preserve">: </w:t>
      </w:r>
    </w:p>
    <w:p w14:paraId="48CCC363" w14:textId="04C32364"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identifikačné údaje </w:t>
      </w:r>
      <w:r w:rsidR="00D10F87" w:rsidRPr="004178E7">
        <w:rPr>
          <w:rFonts w:ascii="Inter" w:hAnsi="Inter"/>
          <w:sz w:val="21"/>
          <w:szCs w:val="21"/>
        </w:rPr>
        <w:t>O</w:t>
      </w:r>
      <w:r w:rsidRPr="004178E7">
        <w:rPr>
          <w:rFonts w:ascii="Inter" w:hAnsi="Inter"/>
          <w:sz w:val="21"/>
          <w:szCs w:val="21"/>
        </w:rPr>
        <w:t>bjednávateľa</w:t>
      </w:r>
      <w:r w:rsidR="00D10F87" w:rsidRPr="004178E7">
        <w:rPr>
          <w:rFonts w:ascii="Inter" w:hAnsi="Inter"/>
          <w:sz w:val="21"/>
          <w:szCs w:val="21"/>
        </w:rPr>
        <w:t xml:space="preserve"> a Dodávateľa</w:t>
      </w:r>
      <w:r w:rsidRPr="004178E7">
        <w:rPr>
          <w:rFonts w:ascii="Inter" w:hAnsi="Inter"/>
          <w:sz w:val="21"/>
          <w:szCs w:val="21"/>
        </w:rPr>
        <w:t xml:space="preserve">, </w:t>
      </w:r>
    </w:p>
    <w:p w14:paraId="6E91A0FB" w14:textId="1B353151"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číslo objednávky</w:t>
      </w:r>
      <w:r w:rsidR="00D10F87" w:rsidRPr="004178E7">
        <w:rPr>
          <w:rFonts w:ascii="Inter" w:hAnsi="Inter"/>
          <w:sz w:val="21"/>
          <w:szCs w:val="21"/>
        </w:rPr>
        <w:t xml:space="preserve"> a</w:t>
      </w:r>
      <w:r w:rsidRPr="004178E7">
        <w:rPr>
          <w:rFonts w:ascii="Inter" w:hAnsi="Inter"/>
          <w:sz w:val="21"/>
          <w:szCs w:val="21"/>
        </w:rPr>
        <w:t xml:space="preserve"> odkaz na </w:t>
      </w:r>
      <w:r w:rsidR="00D10F87" w:rsidRPr="004178E7">
        <w:rPr>
          <w:rFonts w:ascii="Inter" w:hAnsi="Inter"/>
          <w:sz w:val="21"/>
          <w:szCs w:val="21"/>
        </w:rPr>
        <w:t>D</w:t>
      </w:r>
      <w:r w:rsidRPr="004178E7">
        <w:rPr>
          <w:rFonts w:ascii="Inter" w:hAnsi="Inter"/>
          <w:sz w:val="21"/>
          <w:szCs w:val="21"/>
        </w:rPr>
        <w:t xml:space="preserve">ohodu, </w:t>
      </w:r>
    </w:p>
    <w:p w14:paraId="6DE7E676" w14:textId="53234F83" w:rsidR="00D10F87" w:rsidRPr="004178E7" w:rsidRDefault="00D10F87"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r</w:t>
      </w:r>
      <w:r w:rsidR="00E83DC6" w:rsidRPr="004178E7">
        <w:rPr>
          <w:rFonts w:ascii="Inter" w:hAnsi="Inter"/>
          <w:sz w:val="21"/>
          <w:szCs w:val="21"/>
        </w:rPr>
        <w:t xml:space="preserve">ozsah požadovaných </w:t>
      </w:r>
      <w:r w:rsidR="0051461F" w:rsidRPr="004178E7">
        <w:rPr>
          <w:rFonts w:ascii="Inter" w:hAnsi="Inter"/>
          <w:sz w:val="21"/>
          <w:szCs w:val="21"/>
        </w:rPr>
        <w:t xml:space="preserve">prác na predmete </w:t>
      </w:r>
      <w:r w:rsidRPr="004178E7">
        <w:rPr>
          <w:rFonts w:ascii="Inter" w:hAnsi="Inter"/>
          <w:sz w:val="21"/>
          <w:szCs w:val="21"/>
        </w:rPr>
        <w:t>D</w:t>
      </w:r>
      <w:r w:rsidR="0051461F" w:rsidRPr="004178E7">
        <w:rPr>
          <w:rFonts w:ascii="Inter" w:hAnsi="Inter"/>
          <w:sz w:val="21"/>
          <w:szCs w:val="21"/>
        </w:rPr>
        <w:t xml:space="preserve">ohody </w:t>
      </w:r>
      <w:r w:rsidR="00E83DC6" w:rsidRPr="004178E7">
        <w:rPr>
          <w:rFonts w:ascii="Inter" w:hAnsi="Inter"/>
          <w:sz w:val="21"/>
          <w:szCs w:val="21"/>
        </w:rPr>
        <w:t xml:space="preserve">(množstvo a druh), </w:t>
      </w:r>
    </w:p>
    <w:p w14:paraId="797FC84A" w14:textId="7B5302D3"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miesto poskytnutia </w:t>
      </w:r>
      <w:r w:rsidR="0051461F" w:rsidRPr="004178E7">
        <w:rPr>
          <w:rFonts w:ascii="Inter" w:hAnsi="Inter"/>
          <w:sz w:val="21"/>
          <w:szCs w:val="21"/>
        </w:rPr>
        <w:t xml:space="preserve">prác na predmete </w:t>
      </w:r>
      <w:r w:rsidR="00D10F87" w:rsidRPr="004178E7">
        <w:rPr>
          <w:rFonts w:ascii="Inter" w:hAnsi="Inter"/>
          <w:sz w:val="21"/>
          <w:szCs w:val="21"/>
        </w:rPr>
        <w:t>D</w:t>
      </w:r>
      <w:r w:rsidR="0051461F" w:rsidRPr="004178E7">
        <w:rPr>
          <w:rFonts w:ascii="Inter" w:hAnsi="Inter"/>
          <w:sz w:val="21"/>
          <w:szCs w:val="21"/>
        </w:rPr>
        <w:t>ohody</w:t>
      </w:r>
      <w:r w:rsidR="0051461F" w:rsidRPr="004178E7" w:rsidDel="0051461F">
        <w:rPr>
          <w:rFonts w:ascii="Inter" w:hAnsi="Inter"/>
          <w:sz w:val="21"/>
          <w:szCs w:val="21"/>
        </w:rPr>
        <w:t xml:space="preserve"> </w:t>
      </w:r>
      <w:r w:rsidRPr="004178E7">
        <w:rPr>
          <w:rFonts w:ascii="Inter" w:hAnsi="Inter"/>
          <w:sz w:val="21"/>
          <w:szCs w:val="21"/>
        </w:rPr>
        <w:t xml:space="preserve">(lokalita), </w:t>
      </w:r>
    </w:p>
    <w:p w14:paraId="45B4BB99" w14:textId="7B602C87" w:rsidR="00D10F87" w:rsidRPr="004178E7" w:rsidRDefault="00D10F87"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t</w:t>
      </w:r>
      <w:r w:rsidR="00E83DC6" w:rsidRPr="004178E7">
        <w:rPr>
          <w:rFonts w:ascii="Inter" w:hAnsi="Inter"/>
          <w:sz w:val="21"/>
          <w:szCs w:val="21"/>
        </w:rPr>
        <w:t xml:space="preserve">ermín poskytnutia </w:t>
      </w:r>
      <w:r w:rsidR="0051461F" w:rsidRPr="004178E7">
        <w:rPr>
          <w:rFonts w:ascii="Inter" w:hAnsi="Inter"/>
          <w:sz w:val="21"/>
          <w:szCs w:val="21"/>
        </w:rPr>
        <w:t xml:space="preserve">prác na predmete </w:t>
      </w:r>
      <w:r w:rsidRPr="004178E7">
        <w:rPr>
          <w:rFonts w:ascii="Inter" w:hAnsi="Inter"/>
          <w:sz w:val="21"/>
          <w:szCs w:val="21"/>
        </w:rPr>
        <w:t>D</w:t>
      </w:r>
      <w:r w:rsidR="0051461F" w:rsidRPr="004178E7">
        <w:rPr>
          <w:rFonts w:ascii="Inter" w:hAnsi="Inter"/>
          <w:sz w:val="21"/>
          <w:szCs w:val="21"/>
        </w:rPr>
        <w:t>ohody</w:t>
      </w:r>
      <w:r w:rsidR="00E83DC6" w:rsidRPr="004178E7">
        <w:rPr>
          <w:rFonts w:ascii="Inter" w:hAnsi="Inter"/>
          <w:sz w:val="21"/>
          <w:szCs w:val="21"/>
        </w:rPr>
        <w:t xml:space="preserve">,  </w:t>
      </w:r>
    </w:p>
    <w:p w14:paraId="274DD25F" w14:textId="77777777"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dátum vyhotovenia a schválenia objednávky, </w:t>
      </w:r>
    </w:p>
    <w:p w14:paraId="507BA199" w14:textId="2BB8E428" w:rsidR="00E83DC6"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podpis zodpovedn</w:t>
      </w:r>
      <w:r w:rsidR="00E247AA" w:rsidRPr="002C7755">
        <w:rPr>
          <w:rFonts w:ascii="Inter" w:hAnsi="Inter"/>
          <w:sz w:val="21"/>
          <w:szCs w:val="21"/>
        </w:rPr>
        <w:t>ého</w:t>
      </w:r>
      <w:r w:rsidRPr="004178E7">
        <w:rPr>
          <w:rFonts w:ascii="Inter" w:hAnsi="Inter"/>
          <w:sz w:val="21"/>
          <w:szCs w:val="21"/>
        </w:rPr>
        <w:t xml:space="preserve"> zástupc</w:t>
      </w:r>
      <w:r w:rsidR="00E247AA" w:rsidRPr="002C7755">
        <w:rPr>
          <w:rFonts w:ascii="Inter" w:hAnsi="Inter"/>
          <w:sz w:val="21"/>
          <w:szCs w:val="21"/>
        </w:rPr>
        <w:t>u</w:t>
      </w:r>
      <w:r w:rsidRPr="004178E7">
        <w:rPr>
          <w:rFonts w:ascii="Inter" w:hAnsi="Inter"/>
          <w:sz w:val="21"/>
          <w:szCs w:val="21"/>
        </w:rPr>
        <w:t xml:space="preserve"> </w:t>
      </w:r>
      <w:r w:rsidR="00E247AA" w:rsidRPr="002C7755">
        <w:rPr>
          <w:rFonts w:ascii="Inter" w:hAnsi="Inter"/>
          <w:sz w:val="21"/>
          <w:szCs w:val="21"/>
        </w:rPr>
        <w:t>Objednávateľa</w:t>
      </w:r>
      <w:r w:rsidRPr="004178E7">
        <w:rPr>
          <w:rFonts w:ascii="Inter" w:hAnsi="Inter"/>
          <w:sz w:val="21"/>
          <w:szCs w:val="21"/>
        </w:rPr>
        <w:t>.</w:t>
      </w:r>
    </w:p>
    <w:p w14:paraId="5FE1CEE2" w14:textId="6F158EC5" w:rsidR="00E83DC6" w:rsidRPr="004178E7" w:rsidRDefault="00E83DC6"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Objednávku bude </w:t>
      </w:r>
      <w:r w:rsidR="006A47AC" w:rsidRPr="004178E7">
        <w:rPr>
          <w:rFonts w:ascii="Inter" w:hAnsi="Inter"/>
          <w:sz w:val="21"/>
          <w:szCs w:val="21"/>
        </w:rPr>
        <w:t>O</w:t>
      </w:r>
      <w:r w:rsidRPr="004178E7">
        <w:rPr>
          <w:rFonts w:ascii="Inter" w:hAnsi="Inter"/>
          <w:sz w:val="21"/>
          <w:szCs w:val="21"/>
        </w:rPr>
        <w:t>bjednávateľ doručovať</w:t>
      </w:r>
      <w:r w:rsidR="006A3635" w:rsidRPr="004178E7">
        <w:rPr>
          <w:rFonts w:ascii="Inter" w:hAnsi="Inter"/>
          <w:sz w:val="21"/>
          <w:szCs w:val="21"/>
        </w:rPr>
        <w:t xml:space="preserve"> poštou</w:t>
      </w:r>
      <w:r w:rsidRPr="004178E7">
        <w:rPr>
          <w:rFonts w:ascii="Inter" w:hAnsi="Inter"/>
          <w:sz w:val="21"/>
          <w:szCs w:val="21"/>
        </w:rPr>
        <w:t xml:space="preserve"> formou </w:t>
      </w:r>
      <w:r w:rsidR="006A3635" w:rsidRPr="004178E7">
        <w:rPr>
          <w:rFonts w:ascii="Inter" w:hAnsi="Inter"/>
          <w:sz w:val="21"/>
          <w:szCs w:val="21"/>
        </w:rPr>
        <w:t xml:space="preserve">doporučenej zásielky </w:t>
      </w:r>
      <w:r w:rsidRPr="004178E7">
        <w:rPr>
          <w:rFonts w:ascii="Inter" w:hAnsi="Inter"/>
          <w:sz w:val="21"/>
          <w:szCs w:val="21"/>
        </w:rPr>
        <w:t>na adresu</w:t>
      </w:r>
      <w:r w:rsidR="00903002" w:rsidRPr="004178E7">
        <w:rPr>
          <w:rFonts w:ascii="Inter" w:hAnsi="Inter"/>
          <w:sz w:val="21"/>
          <w:szCs w:val="21"/>
        </w:rPr>
        <w:t>, resp. sídlo Dodávateľa uvedené v záhlaví tejto Dohody</w:t>
      </w:r>
      <w:r w:rsidRPr="004178E7">
        <w:rPr>
          <w:rFonts w:ascii="Inter" w:hAnsi="Inter"/>
          <w:sz w:val="21"/>
          <w:szCs w:val="21"/>
        </w:rPr>
        <w:t xml:space="preserve"> </w:t>
      </w:r>
      <w:r w:rsidR="006A3635" w:rsidRPr="004178E7">
        <w:rPr>
          <w:rFonts w:ascii="Inter" w:hAnsi="Inter"/>
          <w:sz w:val="21"/>
          <w:szCs w:val="21"/>
        </w:rPr>
        <w:t xml:space="preserve">a súčasne </w:t>
      </w:r>
      <w:r w:rsidR="00691C53" w:rsidRPr="004178E7">
        <w:rPr>
          <w:rFonts w:ascii="Inter" w:hAnsi="Inter"/>
          <w:sz w:val="21"/>
          <w:szCs w:val="21"/>
        </w:rPr>
        <w:t>prostredníctvom email</w:t>
      </w:r>
      <w:r w:rsidR="0001750F" w:rsidRPr="004178E7">
        <w:rPr>
          <w:rFonts w:ascii="Inter" w:hAnsi="Inter"/>
          <w:sz w:val="21"/>
          <w:szCs w:val="21"/>
        </w:rPr>
        <w:t xml:space="preserve">u </w:t>
      </w:r>
      <w:r w:rsidR="00691C53" w:rsidRPr="004178E7">
        <w:rPr>
          <w:rFonts w:ascii="Inter" w:hAnsi="Inter"/>
          <w:sz w:val="21"/>
          <w:szCs w:val="21"/>
        </w:rPr>
        <w:t xml:space="preserve">na adresu </w:t>
      </w:r>
      <w:r w:rsidR="000F6905" w:rsidRPr="004178E7">
        <w:rPr>
          <w:rFonts w:ascii="Inter" w:hAnsi="Inter"/>
          <w:sz w:val="21"/>
          <w:szCs w:val="21"/>
        </w:rPr>
        <w:t xml:space="preserve">uvedenú v článku </w:t>
      </w:r>
      <w:r w:rsidR="002807CD" w:rsidRPr="004178E7">
        <w:rPr>
          <w:rFonts w:ascii="Inter" w:hAnsi="Inter"/>
          <w:sz w:val="21"/>
          <w:szCs w:val="21"/>
        </w:rPr>
        <w:t>VI</w:t>
      </w:r>
      <w:r w:rsidR="0043199E" w:rsidRPr="002C7755">
        <w:rPr>
          <w:rFonts w:ascii="Inter" w:hAnsi="Inter"/>
          <w:sz w:val="21"/>
          <w:szCs w:val="21"/>
        </w:rPr>
        <w:t>I</w:t>
      </w:r>
      <w:r w:rsidR="002807CD" w:rsidRPr="004178E7">
        <w:rPr>
          <w:rFonts w:ascii="Inter" w:hAnsi="Inter"/>
          <w:sz w:val="21"/>
          <w:szCs w:val="21"/>
        </w:rPr>
        <w:t>I</w:t>
      </w:r>
      <w:r w:rsidR="000F6905" w:rsidRPr="004178E7">
        <w:rPr>
          <w:rFonts w:ascii="Inter" w:hAnsi="Inter"/>
          <w:sz w:val="21"/>
          <w:szCs w:val="21"/>
        </w:rPr>
        <w:t xml:space="preserve"> tejto Dohody </w:t>
      </w:r>
      <w:r w:rsidR="00586351" w:rsidRPr="004178E7">
        <w:rPr>
          <w:rFonts w:ascii="Inter" w:hAnsi="Inter"/>
          <w:sz w:val="21"/>
          <w:szCs w:val="21"/>
        </w:rPr>
        <w:t>alebo osobne po telefonickom dohovore s </w:t>
      </w:r>
      <w:r w:rsidR="008B2DDA" w:rsidRPr="002C7755">
        <w:rPr>
          <w:rFonts w:ascii="Inter" w:hAnsi="Inter"/>
          <w:sz w:val="21"/>
          <w:szCs w:val="21"/>
        </w:rPr>
        <w:t>D</w:t>
      </w:r>
      <w:r w:rsidR="00586351" w:rsidRPr="004178E7">
        <w:rPr>
          <w:rFonts w:ascii="Inter" w:hAnsi="Inter"/>
          <w:sz w:val="21"/>
          <w:szCs w:val="21"/>
        </w:rPr>
        <w:t>odávateľom.</w:t>
      </w:r>
    </w:p>
    <w:p w14:paraId="43A399FC" w14:textId="29131D45" w:rsidR="00E128CA" w:rsidRPr="004178E7" w:rsidRDefault="00E71AF1" w:rsidP="00FF1173">
      <w:pPr>
        <w:pStyle w:val="Odsekzoznamu"/>
        <w:numPr>
          <w:ilvl w:val="0"/>
          <w:numId w:val="16"/>
        </w:numPr>
        <w:spacing w:after="0" w:line="240" w:lineRule="auto"/>
        <w:ind w:left="567" w:hanging="567"/>
        <w:jc w:val="both"/>
        <w:rPr>
          <w:rFonts w:ascii="Inter" w:hAnsi="Inter"/>
          <w:sz w:val="21"/>
          <w:szCs w:val="21"/>
        </w:rPr>
      </w:pPr>
      <w:r w:rsidRPr="004178E7">
        <w:rPr>
          <w:rFonts w:ascii="Inter" w:hAnsi="Inter"/>
          <w:sz w:val="21"/>
          <w:szCs w:val="21"/>
        </w:rPr>
        <w:t>Dodávateľ sa zaväzuje dodržiavať Lehot</w:t>
      </w:r>
      <w:r w:rsidR="00F45178">
        <w:rPr>
          <w:rFonts w:ascii="Inter" w:hAnsi="Inter"/>
          <w:sz w:val="21"/>
          <w:szCs w:val="21"/>
        </w:rPr>
        <w:t>u</w:t>
      </w:r>
      <w:r w:rsidRPr="004178E7">
        <w:rPr>
          <w:rFonts w:ascii="Inter" w:hAnsi="Inter"/>
          <w:sz w:val="21"/>
          <w:szCs w:val="21"/>
        </w:rPr>
        <w:t xml:space="preserve"> plnenia, rozsah a špecifikácie určené Objednávateľom touto Dohodo</w:t>
      </w:r>
      <w:r w:rsidR="00E90BDE" w:rsidRPr="004178E7">
        <w:rPr>
          <w:rFonts w:ascii="Inter" w:hAnsi="Inter"/>
          <w:sz w:val="21"/>
          <w:szCs w:val="21"/>
        </w:rPr>
        <w:t>u</w:t>
      </w:r>
      <w:r w:rsidRPr="004178E7">
        <w:rPr>
          <w:rFonts w:ascii="Inter" w:hAnsi="Inter"/>
          <w:sz w:val="21"/>
          <w:szCs w:val="21"/>
        </w:rPr>
        <w:t xml:space="preserve"> a objednávkou. V prípade nedodržania stanovených Lehôt plnenia, rozsahu alebo špecifikácií je Objednávateľ oprávnený uložiť Dodávateľovi zmluvnú pokutu podľa tejto Dohody a/alebo oprávnený odstúpiť od tejto Dohody podľa tejto Dohody</w:t>
      </w:r>
    </w:p>
    <w:p w14:paraId="286916A1" w14:textId="3E2AF7C7" w:rsidR="00E40EAC" w:rsidRPr="004178E7" w:rsidRDefault="00E40EAC"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Objednávateľ si vyhradzuje právo upraviť a zmeniť rozsah objednaných </w:t>
      </w:r>
      <w:r w:rsidR="0051461F" w:rsidRPr="004178E7">
        <w:rPr>
          <w:rFonts w:ascii="Inter" w:hAnsi="Inter"/>
          <w:sz w:val="21"/>
          <w:szCs w:val="21"/>
        </w:rPr>
        <w:t>prác</w:t>
      </w:r>
      <w:r w:rsidR="008D46B6">
        <w:rPr>
          <w:rFonts w:ascii="Inter" w:hAnsi="Inter"/>
          <w:sz w:val="21"/>
          <w:szCs w:val="21"/>
        </w:rPr>
        <w:t xml:space="preserve"> a služieb</w:t>
      </w:r>
      <w:r w:rsidR="0051461F" w:rsidRPr="004178E7">
        <w:rPr>
          <w:rFonts w:ascii="Inter" w:hAnsi="Inter"/>
          <w:sz w:val="21"/>
          <w:szCs w:val="21"/>
        </w:rPr>
        <w:t xml:space="preserve"> na </w:t>
      </w:r>
      <w:r w:rsidR="002230E3" w:rsidRPr="004178E7">
        <w:rPr>
          <w:rFonts w:ascii="Inter" w:hAnsi="Inter"/>
          <w:sz w:val="21"/>
          <w:szCs w:val="21"/>
        </w:rPr>
        <w:t>predmet</w:t>
      </w:r>
      <w:r w:rsidR="0051461F" w:rsidRPr="004178E7">
        <w:rPr>
          <w:rFonts w:ascii="Inter" w:hAnsi="Inter"/>
          <w:sz w:val="21"/>
          <w:szCs w:val="21"/>
        </w:rPr>
        <w:t>e</w:t>
      </w:r>
      <w:r w:rsidR="002230E3" w:rsidRPr="004178E7">
        <w:rPr>
          <w:rFonts w:ascii="Inter" w:hAnsi="Inter"/>
          <w:sz w:val="21"/>
          <w:szCs w:val="21"/>
        </w:rPr>
        <w:t xml:space="preserve"> </w:t>
      </w:r>
      <w:r w:rsidR="00C1223B" w:rsidRPr="004178E7">
        <w:rPr>
          <w:rFonts w:ascii="Inter" w:hAnsi="Inter"/>
          <w:sz w:val="21"/>
          <w:szCs w:val="21"/>
        </w:rPr>
        <w:t>D</w:t>
      </w:r>
      <w:r w:rsidR="002230E3" w:rsidRPr="004178E7">
        <w:rPr>
          <w:rFonts w:ascii="Inter" w:hAnsi="Inter"/>
          <w:sz w:val="21"/>
          <w:szCs w:val="21"/>
        </w:rPr>
        <w:t>ohody</w:t>
      </w:r>
      <w:r w:rsidRPr="004178E7">
        <w:rPr>
          <w:rFonts w:ascii="Inter" w:hAnsi="Inter"/>
          <w:sz w:val="21"/>
          <w:szCs w:val="21"/>
        </w:rPr>
        <w:t xml:space="preserve"> podľa jeho potrieb, a to najmä v prípade vzniku </w:t>
      </w:r>
      <w:r w:rsidR="00A7512D" w:rsidRPr="004178E7">
        <w:rPr>
          <w:rFonts w:ascii="Inter" w:hAnsi="Inter"/>
          <w:sz w:val="21"/>
          <w:szCs w:val="21"/>
        </w:rPr>
        <w:t>mimoriadnej</w:t>
      </w:r>
      <w:r w:rsidRPr="004178E7">
        <w:rPr>
          <w:rFonts w:ascii="Inter" w:hAnsi="Inter"/>
          <w:sz w:val="21"/>
          <w:szCs w:val="21"/>
        </w:rPr>
        <w:t xml:space="preserve"> </w:t>
      </w:r>
      <w:r w:rsidR="00A7512D" w:rsidRPr="004178E7">
        <w:rPr>
          <w:rFonts w:ascii="Inter" w:hAnsi="Inter"/>
          <w:sz w:val="21"/>
          <w:szCs w:val="21"/>
        </w:rPr>
        <w:t>potreby (udalostí)</w:t>
      </w:r>
      <w:r w:rsidRPr="004178E7">
        <w:rPr>
          <w:rFonts w:ascii="Inter" w:hAnsi="Inter"/>
          <w:sz w:val="21"/>
          <w:szCs w:val="21"/>
        </w:rPr>
        <w:t xml:space="preserve">. </w:t>
      </w:r>
    </w:p>
    <w:p w14:paraId="11C8E628" w14:textId="776D869D" w:rsidR="00D62D4D" w:rsidRPr="004178E7" w:rsidRDefault="00D62D4D" w:rsidP="00CA0DCE">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Dodávateľ sa zaväzuje v prípadoch mimoriadnej potreby nastúpiť na výkon </w:t>
      </w:r>
      <w:r w:rsidR="002230E3" w:rsidRPr="004178E7">
        <w:rPr>
          <w:rFonts w:ascii="Inter" w:hAnsi="Inter"/>
          <w:sz w:val="21"/>
          <w:szCs w:val="21"/>
        </w:rPr>
        <w:t xml:space="preserve">predmetu </w:t>
      </w:r>
      <w:r w:rsidR="004A163F"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 xml:space="preserve">najneskôr do </w:t>
      </w:r>
      <w:r w:rsidR="00AF70E2" w:rsidRPr="004178E7">
        <w:rPr>
          <w:rFonts w:ascii="Inter" w:hAnsi="Inter"/>
          <w:sz w:val="21"/>
          <w:szCs w:val="21"/>
        </w:rPr>
        <w:t xml:space="preserve">dvanástich </w:t>
      </w:r>
      <w:r w:rsidR="00787330" w:rsidRPr="004178E7">
        <w:rPr>
          <w:rFonts w:ascii="Inter" w:hAnsi="Inter"/>
          <w:sz w:val="21"/>
          <w:szCs w:val="21"/>
        </w:rPr>
        <w:t xml:space="preserve">(12) </w:t>
      </w:r>
      <w:r w:rsidR="00AF70E2" w:rsidRPr="004178E7">
        <w:rPr>
          <w:rFonts w:ascii="Inter" w:hAnsi="Inter"/>
          <w:sz w:val="21"/>
          <w:szCs w:val="21"/>
        </w:rPr>
        <w:t>hodín</w:t>
      </w:r>
      <w:r w:rsidRPr="004178E7">
        <w:rPr>
          <w:rFonts w:ascii="Inter" w:hAnsi="Inter"/>
          <w:sz w:val="21"/>
          <w:szCs w:val="21"/>
        </w:rPr>
        <w:t xml:space="preserve"> od doručenia </w:t>
      </w:r>
      <w:r w:rsidR="00E52C0C" w:rsidRPr="004178E7">
        <w:rPr>
          <w:rFonts w:ascii="Inter" w:hAnsi="Inter"/>
          <w:sz w:val="21"/>
          <w:szCs w:val="21"/>
        </w:rPr>
        <w:t xml:space="preserve">mimoriadnej objednávky s </w:t>
      </w:r>
      <w:r w:rsidRPr="004178E7">
        <w:rPr>
          <w:rFonts w:ascii="Inter" w:hAnsi="Inter"/>
          <w:sz w:val="21"/>
          <w:szCs w:val="21"/>
        </w:rPr>
        <w:t>vyzvan</w:t>
      </w:r>
      <w:r w:rsidR="00E52C0C" w:rsidRPr="004178E7">
        <w:rPr>
          <w:rFonts w:ascii="Inter" w:hAnsi="Inter"/>
          <w:sz w:val="21"/>
          <w:szCs w:val="21"/>
        </w:rPr>
        <w:t>ím</w:t>
      </w:r>
      <w:r w:rsidRPr="004178E7">
        <w:rPr>
          <w:rFonts w:ascii="Inter" w:hAnsi="Inter"/>
          <w:sz w:val="21"/>
          <w:szCs w:val="21"/>
        </w:rPr>
        <w:t xml:space="preserve"> na ich vykonanie, ktorá bude odoslaná </w:t>
      </w:r>
      <w:r w:rsidR="004A163F" w:rsidRPr="004178E7">
        <w:rPr>
          <w:rFonts w:ascii="Inter" w:hAnsi="Inter"/>
          <w:sz w:val="21"/>
          <w:szCs w:val="21"/>
        </w:rPr>
        <w:t>D</w:t>
      </w:r>
      <w:r w:rsidRPr="004178E7">
        <w:rPr>
          <w:rFonts w:ascii="Inter" w:hAnsi="Inter"/>
          <w:sz w:val="21"/>
          <w:szCs w:val="21"/>
        </w:rPr>
        <w:t xml:space="preserve">odávateľovi e-mailom na adresu uvedenú </w:t>
      </w:r>
      <w:r w:rsidR="00E94414">
        <w:rPr>
          <w:rFonts w:ascii="Inter" w:hAnsi="Inter"/>
          <w:sz w:val="21"/>
          <w:szCs w:val="21"/>
        </w:rPr>
        <w:t> v článku VIII</w:t>
      </w:r>
      <w:r w:rsidRPr="004178E7">
        <w:rPr>
          <w:rFonts w:ascii="Inter" w:hAnsi="Inter"/>
          <w:sz w:val="21"/>
          <w:szCs w:val="21"/>
        </w:rPr>
        <w:t xml:space="preserve"> </w:t>
      </w:r>
      <w:r w:rsidR="002C0B05" w:rsidRPr="004178E7">
        <w:rPr>
          <w:rFonts w:ascii="Inter" w:hAnsi="Inter"/>
          <w:sz w:val="21"/>
          <w:szCs w:val="21"/>
        </w:rPr>
        <w:t>tejto D</w:t>
      </w:r>
      <w:r w:rsidRPr="004178E7">
        <w:rPr>
          <w:rFonts w:ascii="Inter" w:hAnsi="Inter"/>
          <w:sz w:val="21"/>
          <w:szCs w:val="21"/>
        </w:rPr>
        <w:t xml:space="preserve">ohody a zároveň oznámená </w:t>
      </w:r>
      <w:r w:rsidR="002C0B05" w:rsidRPr="004178E7">
        <w:rPr>
          <w:rFonts w:ascii="Inter" w:hAnsi="Inter"/>
          <w:sz w:val="21"/>
          <w:szCs w:val="21"/>
        </w:rPr>
        <w:t>D</w:t>
      </w:r>
      <w:r w:rsidRPr="004178E7">
        <w:rPr>
          <w:rFonts w:ascii="Inter" w:hAnsi="Inter"/>
          <w:sz w:val="21"/>
          <w:szCs w:val="21"/>
        </w:rPr>
        <w:t xml:space="preserve">odávateľovi telefonicky. V takých prípadoch bude príslušná objednávka </w:t>
      </w:r>
      <w:r w:rsidR="006D6F0B" w:rsidRPr="004178E7">
        <w:rPr>
          <w:rFonts w:ascii="Inter" w:hAnsi="Inter"/>
          <w:sz w:val="21"/>
          <w:szCs w:val="21"/>
        </w:rPr>
        <w:t>zaslaná</w:t>
      </w:r>
      <w:r w:rsidRPr="004178E7">
        <w:rPr>
          <w:rFonts w:ascii="Inter" w:hAnsi="Inter"/>
          <w:sz w:val="21"/>
          <w:szCs w:val="21"/>
        </w:rPr>
        <w:t xml:space="preserve"> </w:t>
      </w:r>
      <w:r w:rsidR="00E40EAC" w:rsidRPr="004178E7">
        <w:rPr>
          <w:rFonts w:ascii="Inter" w:hAnsi="Inter"/>
          <w:sz w:val="21"/>
          <w:szCs w:val="21"/>
        </w:rPr>
        <w:t xml:space="preserve">poštou </w:t>
      </w:r>
      <w:r w:rsidR="002C0B05" w:rsidRPr="004178E7">
        <w:rPr>
          <w:rFonts w:ascii="Inter" w:hAnsi="Inter"/>
          <w:sz w:val="21"/>
          <w:szCs w:val="21"/>
        </w:rPr>
        <w:t>D</w:t>
      </w:r>
      <w:r w:rsidRPr="004178E7">
        <w:rPr>
          <w:rFonts w:ascii="Inter" w:hAnsi="Inter"/>
          <w:sz w:val="21"/>
          <w:szCs w:val="21"/>
        </w:rPr>
        <w:t>odávateľovi objednávateľom dodatočne, bez zbytočného odkladu.</w:t>
      </w:r>
    </w:p>
    <w:p w14:paraId="1B9A49B5" w14:textId="27244C70" w:rsidR="00D62D4D" w:rsidRPr="004178E7" w:rsidRDefault="00D62D4D" w:rsidP="00CA0DCE">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sa dohodli, že prerušenie </w:t>
      </w:r>
      <w:r w:rsidR="0051461F" w:rsidRPr="004178E7">
        <w:rPr>
          <w:rFonts w:ascii="Inter" w:hAnsi="Inter"/>
          <w:sz w:val="21"/>
          <w:szCs w:val="21"/>
        </w:rPr>
        <w:t xml:space="preserve">objednaného predmetu </w:t>
      </w:r>
      <w:r w:rsidR="00A15ED8" w:rsidRPr="004178E7">
        <w:rPr>
          <w:rFonts w:ascii="Inter" w:hAnsi="Inter"/>
          <w:sz w:val="21"/>
          <w:szCs w:val="21"/>
        </w:rPr>
        <w:t>D</w:t>
      </w:r>
      <w:r w:rsidR="0051461F" w:rsidRPr="004178E7">
        <w:rPr>
          <w:rFonts w:ascii="Inter" w:hAnsi="Inter"/>
          <w:sz w:val="21"/>
          <w:szCs w:val="21"/>
        </w:rPr>
        <w:t xml:space="preserve">ohody </w:t>
      </w:r>
      <w:r w:rsidRPr="004178E7">
        <w:rPr>
          <w:rFonts w:ascii="Inter" w:hAnsi="Inter"/>
          <w:sz w:val="21"/>
          <w:szCs w:val="21"/>
        </w:rPr>
        <w:t xml:space="preserve">podľa </w:t>
      </w:r>
      <w:r w:rsidR="00A15ED8" w:rsidRPr="004178E7">
        <w:rPr>
          <w:rFonts w:ascii="Inter" w:hAnsi="Inter"/>
          <w:sz w:val="21"/>
          <w:szCs w:val="21"/>
        </w:rPr>
        <w:t>tejto D</w:t>
      </w:r>
      <w:r w:rsidRPr="004178E7">
        <w:rPr>
          <w:rFonts w:ascii="Inter" w:hAnsi="Inter"/>
          <w:sz w:val="21"/>
          <w:szCs w:val="21"/>
        </w:rPr>
        <w:t xml:space="preserve">ohody je možné iba na nevyhnutný čas z dôvodu nevhodných poveternostných podmienok. Nevhodné poveternostné podmienky musí preukázať </w:t>
      </w:r>
      <w:r w:rsidR="00A15ED8" w:rsidRPr="004178E7">
        <w:rPr>
          <w:rFonts w:ascii="Inter" w:hAnsi="Inter"/>
          <w:sz w:val="21"/>
          <w:szCs w:val="21"/>
        </w:rPr>
        <w:t>O</w:t>
      </w:r>
      <w:r w:rsidRPr="004178E7">
        <w:rPr>
          <w:rFonts w:ascii="Inter" w:hAnsi="Inter"/>
          <w:sz w:val="21"/>
          <w:szCs w:val="21"/>
        </w:rPr>
        <w:t xml:space="preserve">bjednávateľovi </w:t>
      </w:r>
      <w:r w:rsidR="00A15ED8" w:rsidRPr="004178E7">
        <w:rPr>
          <w:rFonts w:ascii="Inter" w:hAnsi="Inter"/>
          <w:sz w:val="21"/>
          <w:szCs w:val="21"/>
        </w:rPr>
        <w:t>D</w:t>
      </w:r>
      <w:r w:rsidRPr="004178E7">
        <w:rPr>
          <w:rFonts w:ascii="Inter" w:hAnsi="Inter"/>
          <w:sz w:val="21"/>
          <w:szCs w:val="21"/>
        </w:rPr>
        <w:t xml:space="preserve">odávateľ, a to záznamom o poveternostnej situácii, ktorý predloží najneskôr deň nasledujúci po dni opätovného začatia s vykonávaním </w:t>
      </w:r>
      <w:r w:rsidR="0051461F" w:rsidRPr="004178E7">
        <w:rPr>
          <w:rFonts w:ascii="Inter" w:hAnsi="Inter"/>
          <w:sz w:val="21"/>
          <w:szCs w:val="21"/>
        </w:rPr>
        <w:t xml:space="preserve">objednaného predmetu </w:t>
      </w:r>
      <w:r w:rsidR="00DA5285"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xml:space="preserve">. </w:t>
      </w:r>
    </w:p>
    <w:p w14:paraId="5F6BA0C7" w14:textId="77777777" w:rsidR="002800EE" w:rsidRPr="004178E7" w:rsidRDefault="002800EE" w:rsidP="002800EE">
      <w:pPr>
        <w:spacing w:after="0" w:line="240" w:lineRule="auto"/>
        <w:ind w:left="567"/>
        <w:jc w:val="both"/>
        <w:rPr>
          <w:rFonts w:ascii="Inter" w:hAnsi="Inter"/>
          <w:sz w:val="21"/>
          <w:szCs w:val="21"/>
        </w:rPr>
      </w:pPr>
    </w:p>
    <w:p w14:paraId="73FF75FF" w14:textId="77777777" w:rsidR="003D2FA3" w:rsidRPr="002C7755" w:rsidRDefault="003A7C88" w:rsidP="004178E7">
      <w:pPr>
        <w:pStyle w:val="Nadpis1"/>
        <w:spacing w:before="0"/>
        <w:rPr>
          <w:rFonts w:ascii="Inter" w:hAnsi="Inter"/>
          <w:szCs w:val="21"/>
          <w:lang w:eastAsia="ar-SA"/>
        </w:rPr>
      </w:pPr>
      <w:r w:rsidRPr="004178E7">
        <w:rPr>
          <w:rFonts w:ascii="Inter" w:hAnsi="Inter"/>
          <w:szCs w:val="21"/>
          <w:lang w:eastAsia="ar-SA"/>
        </w:rPr>
        <w:t>Článok VI</w:t>
      </w:r>
      <w:r w:rsidR="003D2FA3" w:rsidRPr="002C7755">
        <w:rPr>
          <w:rFonts w:ascii="Inter" w:hAnsi="Inter"/>
          <w:szCs w:val="21"/>
          <w:lang w:eastAsia="ar-SA"/>
        </w:rPr>
        <w:t xml:space="preserve"> </w:t>
      </w:r>
    </w:p>
    <w:p w14:paraId="64BC7C25" w14:textId="2A46FECF" w:rsidR="00AD0CA6" w:rsidRPr="002C7755" w:rsidRDefault="003D2FA3" w:rsidP="004178E7">
      <w:pPr>
        <w:pStyle w:val="Nadpis1"/>
        <w:spacing w:before="0" w:after="120"/>
        <w:rPr>
          <w:rFonts w:ascii="Inter" w:hAnsi="Inter"/>
          <w:szCs w:val="21"/>
        </w:rPr>
      </w:pPr>
      <w:r w:rsidRPr="002C7755">
        <w:rPr>
          <w:rFonts w:ascii="Inter" w:hAnsi="Inter"/>
          <w:szCs w:val="21"/>
        </w:rPr>
        <w:t>Preberacie a odovzdávacie konanie</w:t>
      </w:r>
    </w:p>
    <w:p w14:paraId="5868B74E" w14:textId="152DB9BE" w:rsidR="00AD0CA6" w:rsidRPr="002C7755" w:rsidRDefault="00AD0CA6" w:rsidP="00AD0CA6">
      <w:pPr>
        <w:pStyle w:val="Odsekzoznamu"/>
        <w:widowControl w:val="0"/>
        <w:numPr>
          <w:ilvl w:val="0"/>
          <w:numId w:val="39"/>
        </w:numPr>
        <w:autoSpaceDE w:val="0"/>
        <w:autoSpaceDN w:val="0"/>
        <w:spacing w:after="0" w:line="240" w:lineRule="auto"/>
        <w:ind w:left="567" w:right="-24" w:hanging="567"/>
        <w:contextualSpacing w:val="0"/>
        <w:jc w:val="both"/>
        <w:rPr>
          <w:rFonts w:ascii="Inter" w:hAnsi="Inter"/>
          <w:color w:val="000000" w:themeColor="text1"/>
          <w:sz w:val="21"/>
          <w:szCs w:val="21"/>
        </w:rPr>
      </w:pPr>
      <w:r w:rsidRPr="002C7755">
        <w:rPr>
          <w:rFonts w:ascii="Inter" w:hAnsi="Inter"/>
          <w:color w:val="000000" w:themeColor="text1"/>
          <w:sz w:val="21"/>
          <w:szCs w:val="21"/>
        </w:rPr>
        <w:t xml:space="preserve">Zmluvné strany sa dohodli, že predmet Dohody sa považuje za vykonaný, ak je riadne a včas ukončený v celom rozsahu podľa tejto Dohody, požiadaviek Objednávateľa, čiastkovej objednávky, a to dňom jeho prevzatia Objednávateľom od </w:t>
      </w:r>
      <w:r w:rsidR="003D2FA3"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na základe Protokolu o odovzdaní a prevzatí predmet Dohody (ďalej len ako „</w:t>
      </w:r>
      <w:r w:rsidRPr="002C7755">
        <w:rPr>
          <w:rFonts w:ascii="Inter" w:hAnsi="Inter"/>
          <w:b/>
          <w:bCs/>
          <w:color w:val="000000" w:themeColor="text1"/>
          <w:sz w:val="21"/>
          <w:szCs w:val="21"/>
        </w:rPr>
        <w:t>Protokol</w:t>
      </w:r>
      <w:r w:rsidRPr="002C7755">
        <w:rPr>
          <w:rFonts w:ascii="Inter" w:hAnsi="Inter"/>
          <w:color w:val="000000" w:themeColor="text1"/>
          <w:sz w:val="21"/>
          <w:szCs w:val="21"/>
        </w:rPr>
        <w:t xml:space="preserve">“ v príslušnom gramatickom tvare). V Protokole bude Objednávateľom výslovne uvedené, že predmet Dohody je bez vád, tzn. kvalitatívne a kvantitatívne zodpovedá tejto Dohode a bude podpísaný zodpovednými zástupcami oboch Zmluvných strán. </w:t>
      </w:r>
    </w:p>
    <w:p w14:paraId="444D2159" w14:textId="335F1208"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Povinnosť </w:t>
      </w:r>
      <w:r w:rsidR="003D2FA3"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vykonať predmet Dohody sa považuje za splnenú podpísaním Protokolu Objednávateľom a </w:t>
      </w:r>
      <w:r w:rsidR="003D2FA3" w:rsidRPr="002C7755">
        <w:rPr>
          <w:rFonts w:ascii="Inter" w:hAnsi="Inter"/>
          <w:color w:val="000000" w:themeColor="text1"/>
          <w:sz w:val="21"/>
          <w:szCs w:val="21"/>
        </w:rPr>
        <w:t>Dodávateľom</w:t>
      </w:r>
      <w:r w:rsidRPr="002C7755">
        <w:rPr>
          <w:rFonts w:ascii="Inter" w:hAnsi="Inter"/>
          <w:color w:val="000000" w:themeColor="text1"/>
          <w:sz w:val="21"/>
          <w:szCs w:val="21"/>
        </w:rPr>
        <w:t xml:space="preserve"> podľa predchádzajúceho ods. článku VI tejto Dohody, ktorému predchádza preberacie a odovzdávacie konanie. Počas preberacieho a odovzdávacieho konania je Objednávateľ oprávnený skontrolovať splnenie povinnosti </w:t>
      </w:r>
      <w:r w:rsidR="00D45529"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podľa objednávky a podmienok tejto Dohody. O pripravenosti predmetu Dohody na preberacie a odovzdávacie konanie je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povinný informovať Objednávateľa bezodkladne po vykonaní predmetu Dohody. Termín preberacieho a odovzdávacieho konania je predmetom dohody Zmluvných </w:t>
      </w:r>
      <w:r w:rsidRPr="002C7755">
        <w:rPr>
          <w:rFonts w:ascii="Inter" w:hAnsi="Inter"/>
          <w:color w:val="000000" w:themeColor="text1"/>
          <w:sz w:val="21"/>
          <w:szCs w:val="21"/>
        </w:rPr>
        <w:lastRenderedPageBreak/>
        <w:t>strán.</w:t>
      </w:r>
    </w:p>
    <w:p w14:paraId="5E053064" w14:textId="0F848ED9"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V prípade, ak si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nesplnil svoje povinnosti podľa tejto Dohody, objednávky, pokynov Objednávateľa, je Objednávateľ oprávnený prevzatie predmetu Dohody odmietnuť s výhradami. Vady predmetu Dohody zistené počas preberacieho a odovzdávacieho konania je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povinný odstrániť na svoje náklady a to tak, aby k odovzdaniu predmetu Dohody mohlo dôjsť v Lehote plnenia, inak sa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dostane do omeškania.</w:t>
      </w:r>
    </w:p>
    <w:p w14:paraId="081E5D19" w14:textId="4BEC5201"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V prípade, ak si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splnil svoje povinnosti podľa tejto Dohody a objednávky, je Objednávateľ povinný predmet Dohody prevziať a podpísať Protokol.</w:t>
      </w:r>
    </w:p>
    <w:p w14:paraId="6F7EEEC0" w14:textId="77777777" w:rsidR="00AD0CA6" w:rsidRPr="002C7755" w:rsidRDefault="00AD0CA6" w:rsidP="004178E7">
      <w:pPr>
        <w:rPr>
          <w:lang w:eastAsia="ar-SA"/>
        </w:rPr>
      </w:pPr>
    </w:p>
    <w:p w14:paraId="3A7B0380" w14:textId="14C98C52" w:rsidR="00D45529" w:rsidRPr="002C7755" w:rsidRDefault="00D45529" w:rsidP="004178E7">
      <w:pPr>
        <w:pStyle w:val="Nadpis1"/>
        <w:spacing w:before="0"/>
        <w:rPr>
          <w:rFonts w:ascii="Inter" w:hAnsi="Inter"/>
          <w:bCs/>
          <w:szCs w:val="21"/>
          <w:lang w:eastAsia="ar-SA"/>
        </w:rPr>
      </w:pPr>
      <w:r w:rsidRPr="002C7755">
        <w:rPr>
          <w:rFonts w:ascii="Inter" w:hAnsi="Inter"/>
          <w:bCs/>
          <w:szCs w:val="21"/>
          <w:lang w:eastAsia="ar-SA"/>
        </w:rPr>
        <w:t>Článok VII</w:t>
      </w:r>
    </w:p>
    <w:p w14:paraId="68FCAC01" w14:textId="4B2DE36F" w:rsidR="004A681B" w:rsidRPr="004178E7" w:rsidRDefault="004A681B" w:rsidP="0060132E">
      <w:pPr>
        <w:pStyle w:val="Nadpis1"/>
        <w:spacing w:before="0" w:after="120"/>
        <w:rPr>
          <w:rFonts w:ascii="Inter" w:hAnsi="Inter"/>
          <w:bCs/>
          <w:szCs w:val="21"/>
          <w:lang w:eastAsia="zh-CN"/>
        </w:rPr>
      </w:pPr>
      <w:r w:rsidRPr="004178E7">
        <w:rPr>
          <w:rFonts w:ascii="Inter" w:hAnsi="Inter"/>
          <w:bCs/>
          <w:szCs w:val="21"/>
          <w:lang w:eastAsia="ar-SA"/>
        </w:rPr>
        <w:t>P</w:t>
      </w:r>
      <w:r w:rsidR="00DA5285" w:rsidRPr="004178E7">
        <w:rPr>
          <w:rFonts w:ascii="Inter" w:hAnsi="Inter"/>
          <w:bCs/>
          <w:szCs w:val="21"/>
          <w:lang w:eastAsia="ar-SA"/>
        </w:rPr>
        <w:t>ráva a p</w:t>
      </w:r>
      <w:r w:rsidRPr="004178E7">
        <w:rPr>
          <w:rFonts w:ascii="Inter" w:hAnsi="Inter"/>
          <w:bCs/>
          <w:szCs w:val="21"/>
          <w:lang w:eastAsia="ar-SA"/>
        </w:rPr>
        <w:t xml:space="preserve">ovinnosti </w:t>
      </w:r>
      <w:r w:rsidR="00DA5285" w:rsidRPr="004178E7">
        <w:rPr>
          <w:rFonts w:ascii="Inter" w:hAnsi="Inter"/>
          <w:bCs/>
          <w:szCs w:val="21"/>
          <w:lang w:eastAsia="ar-SA"/>
        </w:rPr>
        <w:t>Z</w:t>
      </w:r>
      <w:r w:rsidR="00BE5C99" w:rsidRPr="004178E7">
        <w:rPr>
          <w:rFonts w:ascii="Inter" w:hAnsi="Inter"/>
          <w:bCs/>
          <w:szCs w:val="21"/>
          <w:lang w:eastAsia="ar-SA"/>
        </w:rPr>
        <w:t>mluvných strán</w:t>
      </w:r>
    </w:p>
    <w:p w14:paraId="059C3E16" w14:textId="77777777" w:rsidR="00646DBD" w:rsidRPr="004178E7" w:rsidRDefault="00646DBD" w:rsidP="00CA0DCE">
      <w:pPr>
        <w:pStyle w:val="Odsekzoznamu"/>
        <w:numPr>
          <w:ilvl w:val="0"/>
          <w:numId w:val="17"/>
        </w:numPr>
        <w:spacing w:after="0" w:line="240" w:lineRule="auto"/>
        <w:ind w:left="567" w:hanging="567"/>
        <w:jc w:val="both"/>
        <w:rPr>
          <w:rFonts w:ascii="Inter" w:hAnsi="Inter"/>
          <w:color w:val="000000" w:themeColor="text1"/>
          <w:sz w:val="21"/>
          <w:szCs w:val="21"/>
        </w:rPr>
      </w:pPr>
      <w:r w:rsidRPr="004178E7">
        <w:rPr>
          <w:rFonts w:ascii="Inter" w:hAnsi="Inter"/>
          <w:color w:val="000000" w:themeColor="text1"/>
          <w:sz w:val="21"/>
          <w:szCs w:val="21"/>
        </w:rPr>
        <w:t>Zmluvné strany sú povinné postupovať pri plnení si svojich povinností vyplývajúcich z tejto Dohody tak, aby bol naplnený predmet Dohody podľa článku I tejto Dohody.</w:t>
      </w:r>
    </w:p>
    <w:p w14:paraId="64578593" w14:textId="69404AFD" w:rsidR="005E13FC" w:rsidRPr="004178E7" w:rsidRDefault="005E13FC" w:rsidP="00CA0DCE">
      <w:pPr>
        <w:numPr>
          <w:ilvl w:val="0"/>
          <w:numId w:val="17"/>
        </w:numPr>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 xml:space="preserve">S výnimkou práv a povinností vyplývajúcich z ostatných ustanovení tejto Dohody </w:t>
      </w:r>
      <w:r w:rsidR="001C4183" w:rsidRPr="004178E7">
        <w:rPr>
          <w:rFonts w:ascii="Inter" w:hAnsi="Inter"/>
          <w:sz w:val="21"/>
          <w:szCs w:val="21"/>
        </w:rPr>
        <w:t>Dodávateľ</w:t>
      </w:r>
      <w:r w:rsidRPr="004178E7">
        <w:rPr>
          <w:rFonts w:ascii="Inter" w:hAnsi="Inter" w:cs="Arial"/>
          <w:color w:val="000000" w:themeColor="text1"/>
          <w:sz w:val="21"/>
          <w:szCs w:val="21"/>
        </w:rPr>
        <w:t>:</w:t>
      </w:r>
    </w:p>
    <w:p w14:paraId="47A5A296" w14:textId="30FC9252" w:rsidR="00C63160" w:rsidRPr="004178E7" w:rsidRDefault="004A681B" w:rsidP="00CA0DCE">
      <w:pPr>
        <w:pStyle w:val="Zkladntext"/>
        <w:numPr>
          <w:ilvl w:val="0"/>
          <w:numId w:val="27"/>
        </w:numPr>
        <w:ind w:left="1134" w:hanging="567"/>
        <w:rPr>
          <w:rFonts w:ascii="Inter" w:hAnsi="Inter"/>
          <w:sz w:val="21"/>
          <w:szCs w:val="21"/>
          <w:lang w:eastAsia="ar-SA" w:bidi="hi-IN"/>
        </w:rPr>
      </w:pPr>
      <w:r w:rsidRPr="004178E7">
        <w:rPr>
          <w:rFonts w:ascii="Inter" w:hAnsi="Inter"/>
          <w:sz w:val="21"/>
          <w:szCs w:val="21"/>
        </w:rPr>
        <w:t xml:space="preserve">je povinný pri plnení tejto </w:t>
      </w:r>
      <w:r w:rsidR="001C4183" w:rsidRPr="004178E7">
        <w:rPr>
          <w:rFonts w:ascii="Inter" w:hAnsi="Inter"/>
          <w:sz w:val="21"/>
          <w:szCs w:val="21"/>
        </w:rPr>
        <w:t>D</w:t>
      </w:r>
      <w:r w:rsidRPr="004178E7">
        <w:rPr>
          <w:rFonts w:ascii="Inter" w:hAnsi="Inter"/>
          <w:sz w:val="21"/>
          <w:szCs w:val="21"/>
        </w:rPr>
        <w:t xml:space="preserve">ohody postupovať s odbornou starostlivosťou a zaväzuje sa poskytnúť </w:t>
      </w:r>
      <w:r w:rsidR="001C4183" w:rsidRPr="004178E7">
        <w:rPr>
          <w:rFonts w:ascii="Inter" w:hAnsi="Inter"/>
          <w:sz w:val="21"/>
          <w:szCs w:val="21"/>
        </w:rPr>
        <w:t>O</w:t>
      </w:r>
      <w:r w:rsidRPr="004178E7">
        <w:rPr>
          <w:rFonts w:ascii="Inter" w:hAnsi="Inter"/>
          <w:sz w:val="21"/>
          <w:szCs w:val="21"/>
        </w:rPr>
        <w:t xml:space="preserve">bjednávateľovi jednotlivé plnenia predmetu </w:t>
      </w:r>
      <w:r w:rsidR="001C4183" w:rsidRPr="004178E7">
        <w:rPr>
          <w:rFonts w:ascii="Inter" w:hAnsi="Inter"/>
          <w:sz w:val="21"/>
          <w:szCs w:val="21"/>
        </w:rPr>
        <w:t>D</w:t>
      </w:r>
      <w:r w:rsidRPr="004178E7">
        <w:rPr>
          <w:rFonts w:ascii="Inter" w:hAnsi="Inter"/>
          <w:sz w:val="21"/>
          <w:szCs w:val="21"/>
        </w:rPr>
        <w:t xml:space="preserve">ohody riadne a včas v súlade s podmienkami dohodnutými v tejto </w:t>
      </w:r>
      <w:r w:rsidR="001C4183" w:rsidRPr="004178E7">
        <w:rPr>
          <w:rFonts w:ascii="Inter" w:hAnsi="Inter"/>
          <w:sz w:val="21"/>
          <w:szCs w:val="21"/>
        </w:rPr>
        <w:t>D</w:t>
      </w:r>
      <w:r w:rsidRPr="004178E7">
        <w:rPr>
          <w:rFonts w:ascii="Inter" w:hAnsi="Inter"/>
          <w:sz w:val="21"/>
          <w:szCs w:val="21"/>
        </w:rPr>
        <w:t>ohode,</w:t>
      </w:r>
      <w:r w:rsidR="004704A6" w:rsidRPr="004178E7">
        <w:rPr>
          <w:rFonts w:ascii="Inter" w:hAnsi="Inter"/>
          <w:sz w:val="21"/>
          <w:szCs w:val="21"/>
        </w:rPr>
        <w:t xml:space="preserve"> na svoje náklady, vo vlastnom mene, na svoje nebezpečenstvo, riadne, včas, bez vád a ne</w:t>
      </w:r>
      <w:r w:rsidR="004A4BAC" w:rsidRPr="004178E7">
        <w:rPr>
          <w:rFonts w:ascii="Inter" w:hAnsi="Inter"/>
          <w:sz w:val="21"/>
          <w:szCs w:val="21"/>
        </w:rPr>
        <w:t>dorobkov</w:t>
      </w:r>
      <w:r w:rsidRPr="004178E7">
        <w:rPr>
          <w:rFonts w:ascii="Inter" w:hAnsi="Inter"/>
          <w:sz w:val="21"/>
          <w:szCs w:val="21"/>
        </w:rPr>
        <w:t xml:space="preserve"> a v súlade s pokynmi </w:t>
      </w:r>
      <w:r w:rsidR="001C4183" w:rsidRPr="004178E7">
        <w:rPr>
          <w:rFonts w:ascii="Inter" w:hAnsi="Inter"/>
          <w:sz w:val="21"/>
          <w:szCs w:val="21"/>
        </w:rPr>
        <w:t>O</w:t>
      </w:r>
      <w:r w:rsidRPr="004178E7">
        <w:rPr>
          <w:rFonts w:ascii="Inter" w:hAnsi="Inter"/>
          <w:sz w:val="21"/>
          <w:szCs w:val="21"/>
        </w:rPr>
        <w:t>bjednávateľa, pokiaľ budú vydané</w:t>
      </w:r>
      <w:r w:rsidR="00A11A87">
        <w:rPr>
          <w:rFonts w:ascii="Inter" w:hAnsi="Inter"/>
          <w:sz w:val="21"/>
          <w:szCs w:val="21"/>
        </w:rPr>
        <w:t xml:space="preserve">, </w:t>
      </w:r>
      <w:r w:rsidR="00A11A87" w:rsidRPr="00797696">
        <w:rPr>
          <w:rFonts w:ascii="Inter" w:hAnsi="Inter"/>
          <w:sz w:val="21"/>
          <w:szCs w:val="21"/>
        </w:rPr>
        <w:t>v</w:t>
      </w:r>
      <w:r w:rsidR="00797696" w:rsidRPr="00797696">
        <w:rPr>
          <w:rFonts w:ascii="Inter" w:hAnsi="Inter"/>
          <w:sz w:val="21"/>
          <w:szCs w:val="21"/>
        </w:rPr>
        <w:t xml:space="preserve"> súlade </w:t>
      </w:r>
      <w:r w:rsidR="00A11A87" w:rsidRPr="00797696">
        <w:rPr>
          <w:rFonts w:ascii="Inter" w:hAnsi="Inter"/>
          <w:sz w:val="21"/>
          <w:szCs w:val="21"/>
        </w:rPr>
        <w:t xml:space="preserve"> </w:t>
      </w:r>
      <w:r w:rsidR="00A11A87" w:rsidRPr="004178E7">
        <w:rPr>
          <w:rFonts w:ascii="Inter" w:hAnsi="Inter"/>
          <w:sz w:val="21"/>
          <w:szCs w:val="21"/>
        </w:rPr>
        <w:t xml:space="preserve">Technickými listami mesta Bratislava (zverejnené na: </w:t>
      </w:r>
      <w:hyperlink r:id="rId15" w:history="1">
        <w:r w:rsidR="00A11A87" w:rsidRPr="004178E7">
          <w:rPr>
            <w:rStyle w:val="Hypertextovprepojenie"/>
            <w:rFonts w:ascii="Inter" w:hAnsi="Inter"/>
            <w:sz w:val="21"/>
            <w:szCs w:val="21"/>
          </w:rPr>
          <w:t>https://bratislava.sk/doprava-a-mapy/sprava-a-udrzba-komunikacii/manual-asfaltovania</w:t>
        </w:r>
      </w:hyperlink>
      <w:r w:rsidR="00A11A87" w:rsidRPr="004178E7">
        <w:rPr>
          <w:rFonts w:ascii="Inter" w:hAnsi="Inter"/>
          <w:sz w:val="21"/>
          <w:szCs w:val="21"/>
        </w:rPr>
        <w:t xml:space="preserve">) a príslušnými princípmi a štandardmi Metropolitného inštitútu Bratislava (zverejnené na: </w:t>
      </w:r>
      <w:hyperlink r:id="rId16" w:history="1">
        <w:r w:rsidR="00A11A87" w:rsidRPr="004178E7">
          <w:rPr>
            <w:rStyle w:val="Hypertextovprepojenie"/>
            <w:rFonts w:ascii="Inter" w:hAnsi="Inter"/>
            <w:sz w:val="21"/>
            <w:szCs w:val="21"/>
          </w:rPr>
          <w:t>https://mib.sk/manual-verejnych-priestorov/principy-a-standardy/</w:t>
        </w:r>
      </w:hyperlink>
      <w:r w:rsidR="00A11A87" w:rsidRPr="004178E7">
        <w:rPr>
          <w:rFonts w:ascii="Inter" w:hAnsi="Inter"/>
          <w:sz w:val="21"/>
          <w:szCs w:val="21"/>
        </w:rPr>
        <w:t>)</w:t>
      </w:r>
      <w:r w:rsidR="00797696" w:rsidRPr="00797696">
        <w:rPr>
          <w:rFonts w:ascii="Inter" w:hAnsi="Inter"/>
          <w:sz w:val="21"/>
          <w:szCs w:val="21"/>
        </w:rPr>
        <w:t>, v súlade</w:t>
      </w:r>
      <w:r w:rsidR="00797696">
        <w:rPr>
          <w:rFonts w:ascii="Inter" w:hAnsi="Inter"/>
          <w:sz w:val="21"/>
          <w:szCs w:val="21"/>
        </w:rPr>
        <w:t xml:space="preserve"> všeobecne záväznými právnymi predpismi a normami platnými a účinnými v Slovenskej republike</w:t>
      </w:r>
      <w:r w:rsidRPr="004178E7">
        <w:rPr>
          <w:rFonts w:ascii="Inter" w:hAnsi="Inter"/>
          <w:sz w:val="21"/>
          <w:szCs w:val="21"/>
        </w:rPr>
        <w:t>.</w:t>
      </w:r>
      <w:r w:rsidR="004A4BAC" w:rsidRPr="004178E7">
        <w:rPr>
          <w:rFonts w:ascii="Inter" w:hAnsi="Inter"/>
          <w:sz w:val="21"/>
          <w:szCs w:val="21"/>
        </w:rPr>
        <w:t xml:space="preserve"> Dodávateľ sa zaväzuje odovzdať </w:t>
      </w:r>
      <w:r w:rsidR="002C4EAE" w:rsidRPr="004178E7">
        <w:rPr>
          <w:rFonts w:ascii="Inter" w:hAnsi="Inter"/>
          <w:sz w:val="21"/>
          <w:szCs w:val="21"/>
        </w:rPr>
        <w:t xml:space="preserve">predmet </w:t>
      </w:r>
      <w:r w:rsidR="001C4183" w:rsidRPr="004178E7">
        <w:rPr>
          <w:rFonts w:ascii="Inter" w:hAnsi="Inter"/>
          <w:sz w:val="21"/>
          <w:szCs w:val="21"/>
        </w:rPr>
        <w:t>D</w:t>
      </w:r>
      <w:r w:rsidR="002C4EAE" w:rsidRPr="004178E7">
        <w:rPr>
          <w:rFonts w:ascii="Inter" w:hAnsi="Inter"/>
          <w:sz w:val="21"/>
          <w:szCs w:val="21"/>
        </w:rPr>
        <w:t>ohody v zodpovedajúcej kvalite a</w:t>
      </w:r>
      <w:r w:rsidR="00797D11" w:rsidRPr="004178E7">
        <w:rPr>
          <w:rFonts w:ascii="Inter" w:hAnsi="Inter"/>
          <w:sz w:val="21"/>
          <w:szCs w:val="21"/>
        </w:rPr>
        <w:t> </w:t>
      </w:r>
      <w:r w:rsidR="002C4EAE" w:rsidRPr="004178E7">
        <w:rPr>
          <w:rFonts w:ascii="Inter" w:hAnsi="Inter"/>
          <w:sz w:val="21"/>
          <w:szCs w:val="21"/>
        </w:rPr>
        <w:t>prevedení</w:t>
      </w:r>
      <w:r w:rsidR="00797D11" w:rsidRPr="004178E7">
        <w:rPr>
          <w:rFonts w:ascii="Inter" w:hAnsi="Inter"/>
          <w:sz w:val="21"/>
          <w:szCs w:val="21"/>
        </w:rPr>
        <w:t xml:space="preserve"> v súlade s všeobecne záväznými právnymi predpismi a technickými normami platnými a účinnými v Slovenskej republike a požiadavkami Objednávateľa</w:t>
      </w:r>
      <w:r w:rsidR="002C4EAE" w:rsidRPr="004178E7">
        <w:rPr>
          <w:rFonts w:ascii="Inter" w:hAnsi="Inter"/>
          <w:sz w:val="21"/>
          <w:szCs w:val="21"/>
        </w:rPr>
        <w:t>.</w:t>
      </w:r>
    </w:p>
    <w:p w14:paraId="4BF42919" w14:textId="77777777"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vyhlasuje, že sa v plnom rozsahu oboznámil s charakterom a rozsahom predmetu Dohody v zmysle podmienok stanovených Objednávateľom a sú mu známe všetky technické, kvalitatívne a iné podmienky realizácie predmetu Dohody. </w:t>
      </w:r>
    </w:p>
    <w:p w14:paraId="70D98556" w14:textId="1361F730"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vyhlasuje, že disponuje všetkými potrebnými odbornými znalosťami, právomocami, skúsenosťami a kompetenciami k tomu, aby uzavrel túto Dohodu a splnil svoje záväzky z nej vyplývajúce. P</w:t>
      </w:r>
      <w:r w:rsidRPr="004178E7">
        <w:rPr>
          <w:rFonts w:ascii="Inter" w:hAnsi="Inter"/>
          <w:color w:val="000000" w:themeColor="text1"/>
          <w:sz w:val="21"/>
          <w:szCs w:val="21"/>
        </w:rPr>
        <w:t xml:space="preserve">očas celého trvania Dohody je </w:t>
      </w:r>
      <w:r w:rsidR="00E65914" w:rsidRPr="004178E7">
        <w:rPr>
          <w:rFonts w:ascii="Inter" w:hAnsi="Inter"/>
          <w:color w:val="000000" w:themeColor="text1"/>
          <w:sz w:val="21"/>
          <w:szCs w:val="21"/>
        </w:rPr>
        <w:t>Dodávateľ</w:t>
      </w:r>
      <w:r w:rsidRPr="004178E7">
        <w:rPr>
          <w:rFonts w:ascii="Inter" w:hAnsi="Inter"/>
          <w:color w:val="000000" w:themeColor="text1"/>
          <w:sz w:val="21"/>
          <w:szCs w:val="21"/>
        </w:rPr>
        <w:t xml:space="preserve"> povinný disponovať všetkými potrebnými oprávneniami</w:t>
      </w:r>
      <w:r w:rsidR="009A2156" w:rsidRPr="004178E7">
        <w:rPr>
          <w:rFonts w:ascii="Inter" w:hAnsi="Inter"/>
          <w:color w:val="000000" w:themeColor="text1"/>
          <w:sz w:val="21"/>
          <w:szCs w:val="21"/>
        </w:rPr>
        <w:t xml:space="preserve"> a</w:t>
      </w:r>
      <w:r w:rsidR="0010751D" w:rsidRPr="004178E7">
        <w:rPr>
          <w:rFonts w:ascii="Inter" w:hAnsi="Inter"/>
          <w:color w:val="000000" w:themeColor="text1"/>
          <w:sz w:val="21"/>
          <w:szCs w:val="21"/>
        </w:rPr>
        <w:t> kľúčovými pracovníkmi (</w:t>
      </w:r>
      <w:r w:rsidR="00D9105D" w:rsidRPr="002C7755">
        <w:rPr>
          <w:rFonts w:ascii="Inter" w:hAnsi="Inter"/>
          <w:color w:val="000000" w:themeColor="text1"/>
          <w:sz w:val="21"/>
          <w:szCs w:val="21"/>
        </w:rPr>
        <w:t>Príloh</w:t>
      </w:r>
      <w:r w:rsidR="0010751D" w:rsidRPr="004178E7">
        <w:rPr>
          <w:rFonts w:ascii="Inter" w:hAnsi="Inter"/>
          <w:color w:val="000000" w:themeColor="text1"/>
          <w:sz w:val="21"/>
          <w:szCs w:val="21"/>
        </w:rPr>
        <w:t xml:space="preserve">a č. </w:t>
      </w:r>
      <w:r w:rsidR="0096289D" w:rsidRPr="002C7755">
        <w:rPr>
          <w:rFonts w:ascii="Inter" w:hAnsi="Inter"/>
          <w:color w:val="000000" w:themeColor="text1"/>
          <w:sz w:val="21"/>
          <w:szCs w:val="21"/>
        </w:rPr>
        <w:t>5</w:t>
      </w:r>
      <w:r w:rsidR="0010751D" w:rsidRPr="004178E7">
        <w:rPr>
          <w:rFonts w:ascii="Inter" w:hAnsi="Inter"/>
          <w:color w:val="000000" w:themeColor="text1"/>
          <w:sz w:val="21"/>
          <w:szCs w:val="21"/>
        </w:rPr>
        <w:t>)</w:t>
      </w:r>
      <w:r w:rsidRPr="004178E7">
        <w:rPr>
          <w:rFonts w:ascii="Inter" w:hAnsi="Inter"/>
          <w:color w:val="000000" w:themeColor="text1"/>
          <w:sz w:val="21"/>
          <w:szCs w:val="21"/>
        </w:rPr>
        <w:t xml:space="preserve"> minimálne v rozsahu deklarovanom v procese verejného obstarávania a v rozsahu vyžadovanom právnymi predpismi. Nesplnenie tohto záväzku je dôvodom na okamžité odstúpenie od tejto Dohody zo strany Objednávateľa. Stratu potrebných oprávnení je </w:t>
      </w:r>
      <w:r w:rsidR="00E65914" w:rsidRPr="004178E7">
        <w:rPr>
          <w:rFonts w:ascii="Inter" w:hAnsi="Inter"/>
          <w:color w:val="000000" w:themeColor="text1"/>
          <w:sz w:val="21"/>
          <w:szCs w:val="21"/>
        </w:rPr>
        <w:t>Dodávateľ</w:t>
      </w:r>
      <w:r w:rsidRPr="004178E7">
        <w:rPr>
          <w:rFonts w:ascii="Inter" w:hAnsi="Inter"/>
          <w:color w:val="000000" w:themeColor="text1"/>
          <w:sz w:val="21"/>
          <w:szCs w:val="21"/>
        </w:rPr>
        <w:t xml:space="preserve"> povinný do troch (3) dní písomne oznámiť Objednávateľovi. </w:t>
      </w:r>
    </w:p>
    <w:p w14:paraId="63DD2B9A" w14:textId="3B25930F"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olor w:val="000000" w:themeColor="text1"/>
          <w:sz w:val="21"/>
          <w:szCs w:val="21"/>
        </w:rPr>
        <w:t>sa zväzuje plniť predmet Dohody kvalifikovanými osobami a je zodpovedný za to, že práceneschopnosť, dovolenky a iné absencie jeho personálu neovplyvnia plnenie predmetu Dohody</w:t>
      </w:r>
      <w:r w:rsidR="001C6D7C" w:rsidRPr="002C7755">
        <w:rPr>
          <w:rFonts w:ascii="Inter" w:hAnsi="Inter"/>
          <w:color w:val="000000" w:themeColor="text1"/>
          <w:sz w:val="21"/>
          <w:szCs w:val="21"/>
        </w:rPr>
        <w:t xml:space="preserve"> a nebudú sa považovať za vyššiu moc (vis </w:t>
      </w:r>
      <w:proofErr w:type="spellStart"/>
      <w:r w:rsidR="001C6D7C" w:rsidRPr="002C7755">
        <w:rPr>
          <w:rFonts w:ascii="Inter" w:hAnsi="Inter"/>
          <w:color w:val="000000" w:themeColor="text1"/>
          <w:sz w:val="21"/>
          <w:szCs w:val="21"/>
        </w:rPr>
        <w:t>maior</w:t>
      </w:r>
      <w:proofErr w:type="spellEnd"/>
      <w:r w:rsidR="001C6D7C" w:rsidRPr="002C7755">
        <w:rPr>
          <w:rFonts w:ascii="Inter" w:hAnsi="Inter"/>
          <w:color w:val="000000" w:themeColor="text1"/>
          <w:sz w:val="21"/>
          <w:szCs w:val="21"/>
        </w:rPr>
        <w:t>).</w:t>
      </w:r>
    </w:p>
    <w:p w14:paraId="3E731E40" w14:textId="1975D13F" w:rsidR="005E13FC" w:rsidRPr="00C944FA" w:rsidRDefault="00C63160" w:rsidP="00CA0DCE">
      <w:pPr>
        <w:pStyle w:val="Odsekzoznamu"/>
        <w:widowControl w:val="0"/>
        <w:numPr>
          <w:ilvl w:val="0"/>
          <w:numId w:val="27"/>
        </w:numPr>
        <w:autoSpaceDE w:val="0"/>
        <w:autoSpaceDN w:val="0"/>
        <w:spacing w:after="0" w:line="240" w:lineRule="auto"/>
        <w:ind w:left="1134" w:hanging="567"/>
        <w:contextualSpacing w:val="0"/>
        <w:jc w:val="both"/>
        <w:rPr>
          <w:rFonts w:ascii="Inter" w:hAnsi="Inter"/>
          <w:color w:val="000000" w:themeColor="text1"/>
          <w:sz w:val="21"/>
          <w:szCs w:val="21"/>
        </w:rPr>
      </w:pPr>
      <w:r w:rsidRPr="004178E7">
        <w:rPr>
          <w:rFonts w:ascii="Inter" w:hAnsi="Inter"/>
          <w:color w:val="000000" w:themeColor="text1"/>
          <w:sz w:val="21"/>
          <w:szCs w:val="21"/>
        </w:rPr>
        <w:t xml:space="preserve">sa </w:t>
      </w:r>
      <w:r w:rsidRPr="00C944FA">
        <w:rPr>
          <w:rFonts w:ascii="Inter" w:hAnsi="Inter"/>
          <w:color w:val="000000" w:themeColor="text1"/>
          <w:sz w:val="21"/>
          <w:szCs w:val="21"/>
        </w:rPr>
        <w:t>zaväzuje oznámiť bez zbytočného odkladu Objednávateľovi prípadné omeškanie s </w:t>
      </w:r>
      <w:r w:rsidRPr="00C944FA" w:rsidDel="00241FD9">
        <w:rPr>
          <w:rFonts w:ascii="Inter" w:hAnsi="Inter"/>
          <w:color w:val="000000" w:themeColor="text1"/>
          <w:sz w:val="21"/>
          <w:szCs w:val="21"/>
        </w:rPr>
        <w:t xml:space="preserve"> </w:t>
      </w:r>
      <w:r w:rsidRPr="00C944FA">
        <w:rPr>
          <w:rFonts w:ascii="Inter" w:hAnsi="Inter"/>
          <w:color w:val="000000" w:themeColor="text1"/>
          <w:sz w:val="21"/>
          <w:szCs w:val="21"/>
        </w:rPr>
        <w:t>plnením predmetu Dohody.</w:t>
      </w:r>
    </w:p>
    <w:p w14:paraId="25722760" w14:textId="2B876DDC" w:rsidR="005E13FC" w:rsidRPr="00C944FA" w:rsidRDefault="00523BD2" w:rsidP="00CA0DCE">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 xml:space="preserve">je povinný pred plnením tejto </w:t>
      </w:r>
      <w:r w:rsidR="001C4183" w:rsidRPr="00C944FA">
        <w:rPr>
          <w:rFonts w:ascii="Inter" w:hAnsi="Inter"/>
          <w:sz w:val="21"/>
          <w:szCs w:val="21"/>
        </w:rPr>
        <w:t>D</w:t>
      </w:r>
      <w:r w:rsidRPr="00C944FA">
        <w:rPr>
          <w:rFonts w:ascii="Inter" w:hAnsi="Inter"/>
          <w:sz w:val="21"/>
          <w:szCs w:val="21"/>
        </w:rPr>
        <w:t>ohody</w:t>
      </w:r>
      <w:r w:rsidR="00F16A71" w:rsidRPr="00C944FA">
        <w:rPr>
          <w:rFonts w:ascii="Inter" w:hAnsi="Inter"/>
          <w:sz w:val="21"/>
          <w:szCs w:val="21"/>
        </w:rPr>
        <w:t>, resp. najneskôr pri podpise tejto Dohody</w:t>
      </w:r>
      <w:r w:rsidRPr="00C944FA">
        <w:rPr>
          <w:rFonts w:ascii="Inter" w:hAnsi="Inter"/>
          <w:sz w:val="21"/>
          <w:szCs w:val="21"/>
        </w:rPr>
        <w:t xml:space="preserve"> preukázať </w:t>
      </w:r>
      <w:r w:rsidR="00483945" w:rsidRPr="00C944FA">
        <w:rPr>
          <w:rFonts w:ascii="Inter" w:hAnsi="Inter"/>
          <w:sz w:val="21"/>
          <w:szCs w:val="21"/>
        </w:rPr>
        <w:t>o</w:t>
      </w:r>
      <w:r w:rsidRPr="00C944FA">
        <w:rPr>
          <w:rFonts w:ascii="Inter" w:hAnsi="Inter"/>
          <w:sz w:val="21"/>
          <w:szCs w:val="21"/>
        </w:rPr>
        <w:t>svedčenie o živnostenskom oprávnení „Podnikanie v oblasti nakladania s iným ako nebezpečným odpadom“. Osvedčenie o živnostenskom oprávnení vydané na základe § 66b ods. 1 a podľa § 47 ods. 1 v spojení s § 47 ods. 4 v súlade s § 10 ods. 1 zákona č. 455/1991 Zb. o živnostenskom podnikaní (živnostenský zákon) v znení neskorších predpisov.</w:t>
      </w:r>
      <w:r w:rsidR="007C4DB3" w:rsidRPr="00C944FA">
        <w:rPr>
          <w:rFonts w:ascii="Inter" w:hAnsi="Inter"/>
          <w:sz w:val="21"/>
          <w:szCs w:val="21"/>
        </w:rPr>
        <w:t xml:space="preserve"> Dodávateľ je tiež povinný</w:t>
      </w:r>
      <w:r w:rsidR="00556AFF" w:rsidRPr="00C944FA">
        <w:rPr>
          <w:rFonts w:ascii="Inter" w:hAnsi="Inter"/>
          <w:sz w:val="21"/>
          <w:szCs w:val="21"/>
        </w:rPr>
        <w:t xml:space="preserve"> </w:t>
      </w:r>
      <w:r w:rsidR="00556AFF" w:rsidRPr="00C944FA">
        <w:rPr>
          <w:rFonts w:ascii="Inter" w:hAnsi="Inter"/>
          <w:sz w:val="21"/>
          <w:szCs w:val="21"/>
        </w:rPr>
        <w:lastRenderedPageBreak/>
        <w:t>v prípade žiadosti Objednávateľa</w:t>
      </w:r>
      <w:r w:rsidR="007C4DB3" w:rsidRPr="00C944FA">
        <w:rPr>
          <w:rFonts w:ascii="Inter" w:hAnsi="Inter"/>
          <w:sz w:val="21"/>
          <w:szCs w:val="21"/>
        </w:rPr>
        <w:t xml:space="preserve"> predmetné </w:t>
      </w:r>
      <w:r w:rsidR="00483945" w:rsidRPr="00C944FA">
        <w:rPr>
          <w:rFonts w:ascii="Inter" w:hAnsi="Inter"/>
          <w:sz w:val="21"/>
          <w:szCs w:val="21"/>
        </w:rPr>
        <w:t xml:space="preserve">osvedčenie o živnostenskom oprávnení </w:t>
      </w:r>
      <w:r w:rsidR="003916D8" w:rsidRPr="00C944FA">
        <w:rPr>
          <w:rFonts w:ascii="Inter" w:hAnsi="Inter"/>
          <w:sz w:val="21"/>
          <w:szCs w:val="21"/>
        </w:rPr>
        <w:t>predložiť</w:t>
      </w:r>
      <w:r w:rsidR="00483945" w:rsidRPr="00C944FA">
        <w:rPr>
          <w:rFonts w:ascii="Inter" w:hAnsi="Inter"/>
          <w:sz w:val="21"/>
          <w:szCs w:val="21"/>
        </w:rPr>
        <w:t xml:space="preserve"> kedykoľvek počas trvania zmluvného vzťahu</w:t>
      </w:r>
      <w:r w:rsidR="00FF2504" w:rsidRPr="00C944FA">
        <w:rPr>
          <w:rFonts w:ascii="Inter" w:hAnsi="Inter"/>
          <w:sz w:val="21"/>
          <w:szCs w:val="21"/>
        </w:rPr>
        <w:t>, najneskôr však do piatich</w:t>
      </w:r>
      <w:r w:rsidR="00AB437B" w:rsidRPr="00C944FA">
        <w:rPr>
          <w:rFonts w:ascii="Inter" w:hAnsi="Inter"/>
          <w:sz w:val="21"/>
          <w:szCs w:val="21"/>
        </w:rPr>
        <w:t xml:space="preserve"> (5)</w:t>
      </w:r>
      <w:r w:rsidR="00FF2504" w:rsidRPr="00C944FA">
        <w:rPr>
          <w:rFonts w:ascii="Inter" w:hAnsi="Inter"/>
          <w:sz w:val="21"/>
          <w:szCs w:val="21"/>
        </w:rPr>
        <w:t xml:space="preserve"> pracovných dní odo dňa žiadosti Objednávateľa.</w:t>
      </w:r>
    </w:p>
    <w:p w14:paraId="7DD2AC13" w14:textId="15B57B2B" w:rsidR="005E13FC" w:rsidRPr="00C944FA" w:rsidRDefault="00523BD2" w:rsidP="008D13B2">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 xml:space="preserve">je povinný pred plnením tejto </w:t>
      </w:r>
      <w:r w:rsidR="001C4183" w:rsidRPr="00C944FA">
        <w:rPr>
          <w:rFonts w:ascii="Inter" w:hAnsi="Inter"/>
          <w:sz w:val="21"/>
          <w:szCs w:val="21"/>
        </w:rPr>
        <w:t>D</w:t>
      </w:r>
      <w:r w:rsidRPr="00C944FA">
        <w:rPr>
          <w:rFonts w:ascii="Inter" w:hAnsi="Inter"/>
          <w:sz w:val="21"/>
          <w:szCs w:val="21"/>
        </w:rPr>
        <w:t>ohody</w:t>
      </w:r>
      <w:r w:rsidR="006576E5" w:rsidRPr="00C944FA">
        <w:rPr>
          <w:rFonts w:ascii="Inter" w:hAnsi="Inter"/>
          <w:sz w:val="21"/>
          <w:szCs w:val="21"/>
        </w:rPr>
        <w:t>, resp. najneskôr pri podpise tejto Dohody</w:t>
      </w:r>
      <w:r w:rsidRPr="00C944FA">
        <w:rPr>
          <w:rFonts w:ascii="Inter" w:hAnsi="Inter"/>
          <w:sz w:val="21"/>
          <w:szCs w:val="21"/>
        </w:rPr>
        <w:t xml:space="preserve"> preukáza</w:t>
      </w:r>
      <w:r w:rsidR="003700A6" w:rsidRPr="00C944FA">
        <w:rPr>
          <w:rFonts w:ascii="Inter" w:hAnsi="Inter"/>
          <w:sz w:val="21"/>
          <w:szCs w:val="21"/>
        </w:rPr>
        <w:t xml:space="preserve">ť </w:t>
      </w:r>
      <w:r w:rsidR="00F16A71" w:rsidRPr="00C944FA">
        <w:rPr>
          <w:rFonts w:ascii="Inter" w:hAnsi="Inter"/>
          <w:sz w:val="21"/>
          <w:szCs w:val="21"/>
        </w:rPr>
        <w:t>p</w:t>
      </w:r>
      <w:r w:rsidR="003700A6" w:rsidRPr="00C944FA">
        <w:rPr>
          <w:rFonts w:ascii="Inter" w:hAnsi="Inter"/>
          <w:sz w:val="21"/>
          <w:szCs w:val="21"/>
        </w:rPr>
        <w:t>otvrdenie o registrácií podľa §</w:t>
      </w:r>
      <w:r w:rsidR="00E65914" w:rsidRPr="00C944FA">
        <w:rPr>
          <w:rFonts w:ascii="Inter" w:hAnsi="Inter"/>
          <w:sz w:val="21"/>
          <w:szCs w:val="21"/>
        </w:rPr>
        <w:t xml:space="preserve"> </w:t>
      </w:r>
      <w:r w:rsidR="003700A6" w:rsidRPr="00C944FA">
        <w:rPr>
          <w:rFonts w:ascii="Inter" w:hAnsi="Inter"/>
          <w:sz w:val="21"/>
          <w:szCs w:val="21"/>
        </w:rPr>
        <w:t>5 ods.1 zákona č.</w:t>
      </w:r>
      <w:r w:rsidR="00D7272D" w:rsidRPr="00C944FA">
        <w:rPr>
          <w:rFonts w:ascii="Inter" w:hAnsi="Inter"/>
          <w:sz w:val="21"/>
          <w:szCs w:val="21"/>
        </w:rPr>
        <w:t xml:space="preserve"> </w:t>
      </w:r>
      <w:r w:rsidR="003700A6" w:rsidRPr="00C944FA">
        <w:rPr>
          <w:rFonts w:ascii="Inter" w:hAnsi="Inter"/>
          <w:sz w:val="21"/>
          <w:szCs w:val="21"/>
        </w:rPr>
        <w:t>525/2003 Z.</w:t>
      </w:r>
      <w:r w:rsidR="00D7272D" w:rsidRPr="00C944FA">
        <w:rPr>
          <w:rFonts w:ascii="Inter" w:hAnsi="Inter"/>
          <w:sz w:val="21"/>
          <w:szCs w:val="21"/>
        </w:rPr>
        <w:t xml:space="preserve"> </w:t>
      </w:r>
      <w:r w:rsidR="003700A6" w:rsidRPr="00C944FA">
        <w:rPr>
          <w:rFonts w:ascii="Inter" w:hAnsi="Inter"/>
          <w:sz w:val="21"/>
          <w:szCs w:val="21"/>
        </w:rPr>
        <w:t>z. o štátnej správe starostlivosti o životné prostredie a o zmene a doplnení niektorých zákonov a zákona č.</w:t>
      </w:r>
      <w:r w:rsidR="00D7272D" w:rsidRPr="00C944FA">
        <w:rPr>
          <w:rFonts w:ascii="Inter" w:hAnsi="Inter"/>
          <w:sz w:val="21"/>
          <w:szCs w:val="21"/>
        </w:rPr>
        <w:t xml:space="preserve"> </w:t>
      </w:r>
      <w:r w:rsidR="003700A6" w:rsidRPr="00C944FA">
        <w:rPr>
          <w:rFonts w:ascii="Inter" w:hAnsi="Inter"/>
          <w:sz w:val="21"/>
          <w:szCs w:val="21"/>
        </w:rPr>
        <w:t>180/2013 Z.</w:t>
      </w:r>
      <w:r w:rsidR="00D7272D" w:rsidRPr="00C944FA">
        <w:rPr>
          <w:rFonts w:ascii="Inter" w:hAnsi="Inter"/>
          <w:sz w:val="21"/>
          <w:szCs w:val="21"/>
        </w:rPr>
        <w:t xml:space="preserve"> </w:t>
      </w:r>
      <w:r w:rsidR="003700A6" w:rsidRPr="00C944FA">
        <w:rPr>
          <w:rFonts w:ascii="Inter" w:hAnsi="Inter"/>
          <w:sz w:val="21"/>
          <w:szCs w:val="21"/>
        </w:rPr>
        <w:t>z. o organizácii miestnej štátnej správy a o zmene a doplnení niektorých zákonov v znení neskorších predpisov a §</w:t>
      </w:r>
      <w:r w:rsidR="00A02407" w:rsidRPr="00C944FA">
        <w:rPr>
          <w:rFonts w:ascii="Inter" w:hAnsi="Inter"/>
          <w:sz w:val="21"/>
          <w:szCs w:val="21"/>
        </w:rPr>
        <w:t xml:space="preserve"> </w:t>
      </w:r>
      <w:r w:rsidR="003700A6" w:rsidRPr="00C944FA">
        <w:rPr>
          <w:rFonts w:ascii="Inter" w:hAnsi="Inter"/>
          <w:sz w:val="21"/>
          <w:szCs w:val="21"/>
        </w:rPr>
        <w:t>108 ods.1 písm.</w:t>
      </w:r>
      <w:r w:rsidR="007D3D28" w:rsidRPr="00C944FA">
        <w:rPr>
          <w:rFonts w:ascii="Inter" w:hAnsi="Inter"/>
          <w:sz w:val="21"/>
          <w:szCs w:val="21"/>
        </w:rPr>
        <w:t xml:space="preserve"> </w:t>
      </w:r>
      <w:r w:rsidR="003700A6" w:rsidRPr="00C944FA">
        <w:rPr>
          <w:rFonts w:ascii="Inter" w:hAnsi="Inter"/>
          <w:sz w:val="21"/>
          <w:szCs w:val="21"/>
        </w:rPr>
        <w:t>c</w:t>
      </w:r>
      <w:r w:rsidR="007D3D28" w:rsidRPr="00C944FA">
        <w:rPr>
          <w:rFonts w:ascii="Inter" w:hAnsi="Inter"/>
          <w:sz w:val="21"/>
          <w:szCs w:val="21"/>
        </w:rPr>
        <w:t>)</w:t>
      </w:r>
      <w:r w:rsidR="003700A6" w:rsidRPr="00C944FA">
        <w:rPr>
          <w:rFonts w:ascii="Inter" w:hAnsi="Inter"/>
          <w:sz w:val="21"/>
          <w:szCs w:val="21"/>
        </w:rPr>
        <w:t xml:space="preserve"> zákona č.</w:t>
      </w:r>
      <w:r w:rsidR="0048751A" w:rsidRPr="00C944FA">
        <w:rPr>
          <w:rFonts w:ascii="Inter" w:hAnsi="Inter"/>
          <w:sz w:val="21"/>
          <w:szCs w:val="21"/>
        </w:rPr>
        <w:t xml:space="preserve"> </w:t>
      </w:r>
      <w:r w:rsidR="003700A6" w:rsidRPr="00C944FA">
        <w:rPr>
          <w:rFonts w:ascii="Inter" w:hAnsi="Inter"/>
          <w:sz w:val="21"/>
          <w:szCs w:val="21"/>
        </w:rPr>
        <w:t>79/2015 Z.</w:t>
      </w:r>
      <w:r w:rsidR="008901D1" w:rsidRPr="00C944FA">
        <w:rPr>
          <w:rFonts w:ascii="Inter" w:hAnsi="Inter"/>
          <w:sz w:val="21"/>
          <w:szCs w:val="21"/>
        </w:rPr>
        <w:t xml:space="preserve"> </w:t>
      </w:r>
      <w:r w:rsidR="003700A6" w:rsidRPr="00C944FA">
        <w:rPr>
          <w:rFonts w:ascii="Inter" w:hAnsi="Inter"/>
          <w:sz w:val="21"/>
          <w:szCs w:val="21"/>
        </w:rPr>
        <w:t>z. o odpadoch a o zmene a doplnení niektorých zákonov</w:t>
      </w:r>
      <w:r w:rsidR="00923C20" w:rsidRPr="00C944FA">
        <w:rPr>
          <w:rFonts w:ascii="Inter" w:hAnsi="Inter"/>
          <w:sz w:val="21"/>
          <w:szCs w:val="21"/>
        </w:rPr>
        <w:t xml:space="preserve"> (ďalej aj ako „</w:t>
      </w:r>
      <w:r w:rsidR="00923C20" w:rsidRPr="00C944FA">
        <w:rPr>
          <w:rFonts w:ascii="Inter" w:hAnsi="Inter"/>
          <w:b/>
          <w:bCs/>
          <w:sz w:val="21"/>
          <w:szCs w:val="21"/>
        </w:rPr>
        <w:t>zákon o odpadoch</w:t>
      </w:r>
      <w:r w:rsidR="00923C20" w:rsidRPr="00C944FA">
        <w:rPr>
          <w:rFonts w:ascii="Inter" w:hAnsi="Inter"/>
          <w:sz w:val="21"/>
          <w:szCs w:val="21"/>
        </w:rPr>
        <w:t>“ v príslušnom gramatickom tvare)</w:t>
      </w:r>
      <w:r w:rsidR="00C1713E" w:rsidRPr="00C944FA">
        <w:rPr>
          <w:rFonts w:ascii="Inter" w:hAnsi="Inter"/>
          <w:sz w:val="21"/>
          <w:szCs w:val="21"/>
        </w:rPr>
        <w:t>.</w:t>
      </w:r>
      <w:r w:rsidR="008D13B2" w:rsidRPr="00C944FA">
        <w:rPr>
          <w:rFonts w:ascii="Inter" w:hAnsi="Inter"/>
          <w:sz w:val="21"/>
          <w:szCs w:val="21"/>
        </w:rPr>
        <w:t xml:space="preserve"> Dodávateľ je tiež povinný v prípade žiadosti Objednávateľa predmetné potvrdenie o registrácií </w:t>
      </w:r>
      <w:r w:rsidR="003916D8" w:rsidRPr="00C944FA">
        <w:rPr>
          <w:rFonts w:ascii="Inter" w:hAnsi="Inter"/>
          <w:sz w:val="21"/>
          <w:szCs w:val="21"/>
        </w:rPr>
        <w:t>predložiť</w:t>
      </w:r>
      <w:r w:rsidR="008D13B2" w:rsidRPr="00C944FA">
        <w:rPr>
          <w:rFonts w:ascii="Inter" w:hAnsi="Inter"/>
          <w:sz w:val="21"/>
          <w:szCs w:val="21"/>
        </w:rPr>
        <w:t xml:space="preserve"> kedykoľvek počas trvania zmluvného vzťahu, najneskôr však do piatich</w:t>
      </w:r>
      <w:r w:rsidR="00AB437B" w:rsidRPr="00C944FA">
        <w:rPr>
          <w:rFonts w:ascii="Inter" w:hAnsi="Inter"/>
          <w:sz w:val="21"/>
          <w:szCs w:val="21"/>
        </w:rPr>
        <w:t xml:space="preserve"> (5)</w:t>
      </w:r>
      <w:r w:rsidR="008D13B2" w:rsidRPr="00C944FA">
        <w:rPr>
          <w:rFonts w:ascii="Inter" w:hAnsi="Inter"/>
          <w:sz w:val="21"/>
          <w:szCs w:val="21"/>
        </w:rPr>
        <w:t xml:space="preserve"> pracovných dní odo dňa žiadosti Objednávateľa.</w:t>
      </w:r>
    </w:p>
    <w:p w14:paraId="431440DB" w14:textId="72579245" w:rsidR="00CD1FAE" w:rsidRPr="00C944FA" w:rsidRDefault="00442BA1" w:rsidP="00442BA1">
      <w:pPr>
        <w:pStyle w:val="Zkladntext"/>
        <w:numPr>
          <w:ilvl w:val="0"/>
          <w:numId w:val="27"/>
        </w:numPr>
        <w:ind w:left="1134" w:hanging="567"/>
        <w:rPr>
          <w:rFonts w:ascii="Inter" w:hAnsi="Inter"/>
          <w:sz w:val="21"/>
          <w:szCs w:val="21"/>
        </w:rPr>
      </w:pPr>
      <w:r w:rsidRPr="00C944FA">
        <w:rPr>
          <w:rFonts w:ascii="Inter" w:hAnsi="Inter"/>
          <w:sz w:val="21"/>
          <w:szCs w:val="21"/>
        </w:rPr>
        <w:t>zaväzuje zabezpečiť likvidáciu odpadu vzniknutého pri realizácii predmetu Dohody v</w:t>
      </w:r>
      <w:r w:rsidRPr="002C7755">
        <w:rPr>
          <w:rFonts w:ascii="Inter" w:hAnsi="Inter"/>
          <w:sz w:val="21"/>
          <w:szCs w:val="21"/>
        </w:rPr>
        <w:t xml:space="preserve"> súlade so zákonom </w:t>
      </w:r>
      <w:r w:rsidR="00923C20" w:rsidRPr="002C7755">
        <w:rPr>
          <w:rFonts w:ascii="Inter" w:hAnsi="Inter"/>
          <w:sz w:val="21"/>
          <w:szCs w:val="21"/>
        </w:rPr>
        <w:t>o</w:t>
      </w:r>
      <w:r w:rsidRPr="002C7755">
        <w:rPr>
          <w:rFonts w:ascii="Inter" w:hAnsi="Inter"/>
          <w:sz w:val="21"/>
          <w:szCs w:val="21"/>
        </w:rPr>
        <w:t xml:space="preserve"> odpadoch a v súlade s programom odpadového hospodárstva, ktorý je zaužívaný u Objednávateľa Všeobecným záväzným nariadením hlavného mesta Slovenskej republiky Bratislavy č. 18/2023 o nakladaní s komunálnymi odpadmi a drobnými stavebnými odpadmi na území </w:t>
      </w:r>
      <w:r w:rsidR="00DA1D9C" w:rsidRPr="002C7755">
        <w:rPr>
          <w:rFonts w:ascii="Inter" w:hAnsi="Inter"/>
          <w:sz w:val="21"/>
          <w:szCs w:val="21"/>
        </w:rPr>
        <w:t>h</w:t>
      </w:r>
      <w:r w:rsidRPr="002C7755">
        <w:rPr>
          <w:rFonts w:ascii="Inter" w:hAnsi="Inter"/>
          <w:sz w:val="21"/>
          <w:szCs w:val="21"/>
        </w:rPr>
        <w:t xml:space="preserve">lavného mesta Slovenskej republiky Bratislavy a tiež v súlade s ostatnou platnou a účinnou legislatívou vzťahujúcou sa na nakladanie s odpadom. </w:t>
      </w:r>
      <w:bookmarkStart w:id="53" w:name="_Hlk182821557"/>
      <w:r w:rsidR="00186924" w:rsidRPr="002C7755">
        <w:rPr>
          <w:rFonts w:ascii="Inter" w:hAnsi="Inter"/>
          <w:sz w:val="21"/>
          <w:szCs w:val="21"/>
        </w:rPr>
        <w:t>Dodávateľ</w:t>
      </w:r>
      <w:r w:rsidRPr="002C7755">
        <w:rPr>
          <w:rFonts w:ascii="Inter" w:hAnsi="Inter"/>
          <w:sz w:val="21"/>
          <w:szCs w:val="21"/>
        </w:rPr>
        <w:t xml:space="preserve"> bude nakladať s odpadmi v súlade s platnou legislatívou. Zakazuje sa uložiť alebo ponechať odpad na inom mieste ako na to určenom, zneškodniť alebo zhodnotiť odpad inak ako v súlade s platnou legislatívou (najmä zákonom o odpadoch). </w:t>
      </w:r>
      <w:r w:rsidR="00186924" w:rsidRPr="002C7755">
        <w:rPr>
          <w:rFonts w:ascii="Inter" w:hAnsi="Inter"/>
          <w:sz w:val="21"/>
          <w:szCs w:val="21"/>
        </w:rPr>
        <w:t xml:space="preserve">Dodávateľ </w:t>
      </w:r>
      <w:r w:rsidRPr="002C7755">
        <w:rPr>
          <w:rFonts w:ascii="Inter" w:hAnsi="Inter"/>
          <w:sz w:val="21"/>
          <w:szCs w:val="21"/>
        </w:rPr>
        <w:t xml:space="preserve">ako držiteľ odpadu je povinný odovzdať odpady len osobe oprávnenej nakladať s odpadmi podľa zákona o odpadoch, ak nezabezpečuje ich zhodnotenie alebo zneškodnenie sám a dodržiavať ustanovenia zákona o odpadoch. Objednávateľ je oprávnený kedykoľvek v priebehu plnenia predmetu Dohody vyžadovať, aby mu </w:t>
      </w:r>
      <w:r w:rsidR="00186924" w:rsidRPr="002C7755">
        <w:rPr>
          <w:rFonts w:ascii="Inter" w:hAnsi="Inter"/>
          <w:sz w:val="21"/>
          <w:szCs w:val="21"/>
        </w:rPr>
        <w:t xml:space="preserve">Dodávateľ </w:t>
      </w:r>
      <w:r w:rsidRPr="002C7755">
        <w:rPr>
          <w:rFonts w:ascii="Inter" w:hAnsi="Inter"/>
          <w:sz w:val="21"/>
          <w:szCs w:val="21"/>
        </w:rPr>
        <w:t>predložil doklad o spôsobe nakladania s odpadmi</w:t>
      </w:r>
      <w:bookmarkEnd w:id="53"/>
      <w:r w:rsidRPr="002C7755">
        <w:rPr>
          <w:rFonts w:ascii="Inter" w:hAnsi="Inter"/>
          <w:sz w:val="21"/>
          <w:szCs w:val="21"/>
        </w:rPr>
        <w:t xml:space="preserve">. </w:t>
      </w:r>
      <w:r w:rsidR="00186924" w:rsidRPr="002C7755">
        <w:rPr>
          <w:rFonts w:ascii="Inter" w:hAnsi="Inter"/>
          <w:sz w:val="21"/>
          <w:szCs w:val="21"/>
        </w:rPr>
        <w:t xml:space="preserve">Dodávateľ </w:t>
      </w:r>
      <w:r w:rsidRPr="002C7755">
        <w:rPr>
          <w:rFonts w:ascii="Inter" w:hAnsi="Inter"/>
          <w:sz w:val="21"/>
          <w:szCs w:val="21"/>
        </w:rPr>
        <w:t>je povinný na požiadanie Objednávateľa predložiť príslušné doklady a dokumentáciu preukazujúce spôsob nakladania s </w:t>
      </w:r>
      <w:r w:rsidRPr="00C944FA">
        <w:rPr>
          <w:rFonts w:ascii="Inter" w:hAnsi="Inter"/>
          <w:sz w:val="21"/>
          <w:szCs w:val="21"/>
        </w:rPr>
        <w:t xml:space="preserve">odpadmi a splnenie povinností vyplývajúcich zo zákona o odpadoch najneskôr do desiatich (10) dní odo dňa žiadosti o predloženie príslušných dokladov. </w:t>
      </w:r>
    </w:p>
    <w:p w14:paraId="5AACEC6A" w14:textId="02C18193" w:rsidR="00F16A71" w:rsidRPr="00C944FA" w:rsidRDefault="00F16A71" w:rsidP="00130B62">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je povinný pred plnením tejto Dohody, resp. najneskôr pri podpise tejto Dohody preukázať</w:t>
      </w:r>
      <w:r w:rsidR="0082548E" w:rsidRPr="00C944FA">
        <w:rPr>
          <w:rFonts w:ascii="Inter" w:hAnsi="Inter"/>
          <w:sz w:val="21"/>
          <w:szCs w:val="21"/>
        </w:rPr>
        <w:t xml:space="preserve"> </w:t>
      </w:r>
      <w:r w:rsidR="00E93844" w:rsidRPr="00C944FA">
        <w:rPr>
          <w:rFonts w:ascii="Inter" w:hAnsi="Inter"/>
          <w:sz w:val="21"/>
          <w:szCs w:val="21"/>
        </w:rPr>
        <w:t>o</w:t>
      </w:r>
      <w:r w:rsidR="00624F9B" w:rsidRPr="00C944FA">
        <w:rPr>
          <w:rFonts w:ascii="Inter" w:hAnsi="Inter"/>
          <w:sz w:val="21"/>
          <w:szCs w:val="21"/>
        </w:rPr>
        <w:t>svedčenie o živnostenskom oprávnení „Čistiace a upratovacie služby, alebo čistiace práce na inžinierskych objektoch, alebo čistenie a zimná údržba komunikácií</w:t>
      </w:r>
      <w:r w:rsidR="006A7797" w:rsidRPr="00C944FA">
        <w:rPr>
          <w:rFonts w:ascii="Inter" w:hAnsi="Inter"/>
          <w:sz w:val="21"/>
          <w:szCs w:val="21"/>
        </w:rPr>
        <w:t xml:space="preserve"> </w:t>
      </w:r>
      <w:r w:rsidR="00623358" w:rsidRPr="00C944FA">
        <w:rPr>
          <w:rFonts w:ascii="Inter" w:hAnsi="Inter"/>
          <w:sz w:val="21"/>
          <w:szCs w:val="21"/>
        </w:rPr>
        <w:t>(</w:t>
      </w:r>
      <w:r w:rsidR="006A7797" w:rsidRPr="00C944FA">
        <w:rPr>
          <w:rFonts w:ascii="Inter" w:hAnsi="Inter"/>
          <w:sz w:val="21"/>
          <w:szCs w:val="21"/>
        </w:rPr>
        <w:t>dostačujúci ekvivalent)“. Osvedčenie o živnostenskom oprávnení vydané na základe § 66b ods. 1 a podľa § 47 ods. 1 v spojení s § 47 ods. 4 v súlade s § 10 ods. 1 zákona č. 455/1991 Zb. o živnostenskom podnikaní (živnostenský zákon) v znení neskorších predpisov.</w:t>
      </w:r>
      <w:r w:rsidR="00130B62" w:rsidRPr="00C944FA">
        <w:rPr>
          <w:rFonts w:ascii="Inter" w:hAnsi="Inter"/>
          <w:sz w:val="21"/>
          <w:szCs w:val="21"/>
        </w:rPr>
        <w:t xml:space="preserve"> Dodávateľ je tiež povinný v prípade žiadosti Objednávateľa predmetné osvedčenie o živnostenskom oprávnení </w:t>
      </w:r>
      <w:r w:rsidR="003916D8" w:rsidRPr="00C944FA">
        <w:rPr>
          <w:rFonts w:ascii="Inter" w:hAnsi="Inter"/>
          <w:sz w:val="21"/>
          <w:szCs w:val="21"/>
        </w:rPr>
        <w:t>predložiť</w:t>
      </w:r>
      <w:r w:rsidR="00130B62" w:rsidRPr="00C944FA">
        <w:rPr>
          <w:rFonts w:ascii="Inter" w:hAnsi="Inter"/>
          <w:sz w:val="21"/>
          <w:szCs w:val="21"/>
        </w:rPr>
        <w:t xml:space="preserve"> kedykoľvek počas trvania zmluvného vzťahu, najneskôr však do piatich</w:t>
      </w:r>
      <w:r w:rsidR="00AB437B" w:rsidRPr="00C944FA">
        <w:rPr>
          <w:rFonts w:ascii="Inter" w:hAnsi="Inter"/>
          <w:sz w:val="21"/>
          <w:szCs w:val="21"/>
        </w:rPr>
        <w:t xml:space="preserve"> (5) </w:t>
      </w:r>
      <w:r w:rsidR="00130B62" w:rsidRPr="00C944FA">
        <w:rPr>
          <w:rFonts w:ascii="Inter" w:hAnsi="Inter"/>
          <w:sz w:val="21"/>
          <w:szCs w:val="21"/>
        </w:rPr>
        <w:t>pracovných dní odo dňa žiadosti Objednávateľa.</w:t>
      </w:r>
    </w:p>
    <w:p w14:paraId="707BE4AE" w14:textId="1A945E65" w:rsidR="00323CAD" w:rsidRPr="004178E7" w:rsidRDefault="00563818" w:rsidP="00FF44D5">
      <w:pPr>
        <w:pStyle w:val="Zkladntext"/>
        <w:numPr>
          <w:ilvl w:val="0"/>
          <w:numId w:val="27"/>
        </w:numPr>
        <w:ind w:left="1134" w:hanging="567"/>
        <w:rPr>
          <w:rFonts w:ascii="Inter" w:hAnsi="Inter"/>
          <w:sz w:val="21"/>
          <w:szCs w:val="21"/>
        </w:rPr>
      </w:pPr>
      <w:r w:rsidRPr="00C944FA">
        <w:rPr>
          <w:rFonts w:ascii="Inter" w:hAnsi="Inter"/>
          <w:sz w:val="21"/>
          <w:szCs w:val="21"/>
        </w:rPr>
        <w:t xml:space="preserve">je povinný najneskôr tri (3) mesiace po nadobudnutí účinnosti tejto Dohody </w:t>
      </w:r>
      <w:r w:rsidR="00AA3349" w:rsidRPr="00C944FA">
        <w:rPr>
          <w:rFonts w:ascii="Inter" w:hAnsi="Inter"/>
          <w:sz w:val="21"/>
          <w:szCs w:val="21"/>
        </w:rPr>
        <w:t xml:space="preserve">preukázať vlastníctvo alebo prenájom prevádzkového areálu v mieste plnenia predmetu Dohody </w:t>
      </w:r>
      <w:proofErr w:type="spellStart"/>
      <w:r w:rsidR="00AA3349" w:rsidRPr="00C944FA">
        <w:rPr>
          <w:rFonts w:ascii="Inter" w:hAnsi="Inter"/>
          <w:sz w:val="21"/>
          <w:szCs w:val="21"/>
        </w:rPr>
        <w:t>t.j</w:t>
      </w:r>
      <w:proofErr w:type="spellEnd"/>
      <w:r w:rsidR="00AA3349" w:rsidRPr="00C944FA">
        <w:rPr>
          <w:rFonts w:ascii="Inter" w:hAnsi="Inter"/>
          <w:sz w:val="21"/>
          <w:szCs w:val="21"/>
        </w:rPr>
        <w:t xml:space="preserve">. v katastrálnom území </w:t>
      </w:r>
      <w:r w:rsidR="007E14EE" w:rsidRPr="00C944FA">
        <w:rPr>
          <w:rFonts w:ascii="Inter" w:hAnsi="Inter"/>
          <w:sz w:val="21"/>
          <w:szCs w:val="21"/>
        </w:rPr>
        <w:t>H</w:t>
      </w:r>
      <w:r w:rsidR="00AA3349" w:rsidRPr="00C944FA">
        <w:rPr>
          <w:rFonts w:ascii="Inter" w:hAnsi="Inter"/>
          <w:sz w:val="21"/>
          <w:szCs w:val="21"/>
        </w:rPr>
        <w:t>lavného mesta SR Bratislavy. Prevádzkový</w:t>
      </w:r>
      <w:r w:rsidR="00AA3349" w:rsidRPr="004178E7">
        <w:rPr>
          <w:rFonts w:ascii="Inter" w:hAnsi="Inter"/>
          <w:sz w:val="21"/>
          <w:szCs w:val="21"/>
        </w:rPr>
        <w:t xml:space="preserve"> areál musí spĺňať všetky aplikovateľné právne predpisy a technické normy súvisiace so zabezpečením predmetu </w:t>
      </w:r>
      <w:r w:rsidR="00962998" w:rsidRPr="004178E7">
        <w:rPr>
          <w:rFonts w:ascii="Inter" w:hAnsi="Inter"/>
          <w:sz w:val="21"/>
          <w:szCs w:val="21"/>
        </w:rPr>
        <w:t>Dohody</w:t>
      </w:r>
      <w:r w:rsidR="00AA3349" w:rsidRPr="004178E7">
        <w:rPr>
          <w:rFonts w:ascii="Inter" w:hAnsi="Inter"/>
          <w:sz w:val="21"/>
          <w:szCs w:val="21"/>
        </w:rPr>
        <w:t xml:space="preserve">. Prevádzkový areál musí svojou veľkosťou a vybavením zodpovedať rozsahu poskytovaných </w:t>
      </w:r>
      <w:r w:rsidR="00962998" w:rsidRPr="004178E7">
        <w:rPr>
          <w:rFonts w:ascii="Inter" w:hAnsi="Inter"/>
          <w:sz w:val="21"/>
          <w:szCs w:val="21"/>
        </w:rPr>
        <w:t xml:space="preserve">stavebných prác a </w:t>
      </w:r>
      <w:r w:rsidR="00AA3349" w:rsidRPr="004178E7">
        <w:rPr>
          <w:rFonts w:ascii="Inter" w:hAnsi="Inter"/>
          <w:sz w:val="21"/>
          <w:szCs w:val="21"/>
        </w:rPr>
        <w:t xml:space="preserve">služieb celého predmetu </w:t>
      </w:r>
      <w:r w:rsidR="00962998" w:rsidRPr="004178E7">
        <w:rPr>
          <w:rFonts w:ascii="Inter" w:hAnsi="Inter"/>
          <w:sz w:val="21"/>
          <w:szCs w:val="21"/>
        </w:rPr>
        <w:t>Dohody</w:t>
      </w:r>
      <w:r w:rsidR="00AA3349" w:rsidRPr="004178E7">
        <w:rPr>
          <w:rFonts w:ascii="Inter" w:hAnsi="Inter"/>
          <w:sz w:val="21"/>
          <w:szCs w:val="21"/>
        </w:rPr>
        <w:t xml:space="preserve"> vyplývajúceho z </w:t>
      </w:r>
      <w:r w:rsidR="00623475" w:rsidRPr="004178E7">
        <w:rPr>
          <w:rFonts w:ascii="Inter" w:hAnsi="Inter"/>
          <w:sz w:val="21"/>
          <w:szCs w:val="21"/>
        </w:rPr>
        <w:t>o</w:t>
      </w:r>
      <w:r w:rsidR="00AA3349" w:rsidRPr="004178E7">
        <w:rPr>
          <w:rFonts w:ascii="Inter" w:hAnsi="Inter"/>
          <w:sz w:val="21"/>
          <w:szCs w:val="21"/>
        </w:rPr>
        <w:t>pisu predmetu zákazky</w:t>
      </w:r>
      <w:r w:rsidR="00623475" w:rsidRPr="004178E7">
        <w:rPr>
          <w:rFonts w:ascii="Inter" w:hAnsi="Inter"/>
          <w:sz w:val="21"/>
          <w:szCs w:val="21"/>
        </w:rPr>
        <w:t xml:space="preserve"> (</w:t>
      </w:r>
      <w:r w:rsidR="00D9105D" w:rsidRPr="002C7755">
        <w:rPr>
          <w:rFonts w:ascii="Inter" w:hAnsi="Inter"/>
          <w:sz w:val="21"/>
          <w:szCs w:val="21"/>
        </w:rPr>
        <w:t>Príloh</w:t>
      </w:r>
      <w:r w:rsidR="00623475" w:rsidRPr="004178E7">
        <w:rPr>
          <w:rFonts w:ascii="Inter" w:hAnsi="Inter"/>
          <w:sz w:val="21"/>
          <w:szCs w:val="21"/>
        </w:rPr>
        <w:t>a č. 1 tejto Dohody)</w:t>
      </w:r>
      <w:r w:rsidR="00F652AA" w:rsidRPr="004178E7">
        <w:rPr>
          <w:rFonts w:ascii="Inter" w:hAnsi="Inter"/>
          <w:sz w:val="21"/>
          <w:szCs w:val="21"/>
        </w:rPr>
        <w:t xml:space="preserve"> a to najmä</w:t>
      </w:r>
      <w:r w:rsidR="00AA3349" w:rsidRPr="004178E7">
        <w:rPr>
          <w:rFonts w:ascii="Inter" w:hAnsi="Inter"/>
          <w:sz w:val="21"/>
          <w:szCs w:val="21"/>
        </w:rPr>
        <w:t xml:space="preserve"> skladové priestory na uskladnenie strojov, zázemie pre personálne zabezpečenie predmetu </w:t>
      </w:r>
      <w:r w:rsidR="00F652AA" w:rsidRPr="004178E7">
        <w:rPr>
          <w:rFonts w:ascii="Inter" w:hAnsi="Inter"/>
          <w:sz w:val="21"/>
          <w:szCs w:val="21"/>
        </w:rPr>
        <w:t>Dohody</w:t>
      </w:r>
      <w:r w:rsidR="00AA3349" w:rsidRPr="004178E7">
        <w:rPr>
          <w:rFonts w:ascii="Inter" w:hAnsi="Inter"/>
          <w:sz w:val="21"/>
          <w:szCs w:val="21"/>
        </w:rPr>
        <w:t xml:space="preserve">, parkovacie státie a garáže pre strojovo-materiálne zabezpečenie predmetu </w:t>
      </w:r>
      <w:r w:rsidR="00F652AA" w:rsidRPr="004178E7">
        <w:rPr>
          <w:rFonts w:ascii="Inter" w:hAnsi="Inter"/>
          <w:sz w:val="21"/>
          <w:szCs w:val="21"/>
        </w:rPr>
        <w:t>Dohody</w:t>
      </w:r>
      <w:r w:rsidR="00AA3349" w:rsidRPr="004178E7">
        <w:rPr>
          <w:rFonts w:ascii="Inter" w:hAnsi="Inter"/>
          <w:sz w:val="21"/>
          <w:szCs w:val="21"/>
        </w:rPr>
        <w:t>. Uchádzač na preukázanie</w:t>
      </w:r>
      <w:r w:rsidR="005500C3" w:rsidRPr="004178E7">
        <w:rPr>
          <w:rFonts w:ascii="Inter" w:hAnsi="Inter"/>
          <w:sz w:val="21"/>
          <w:szCs w:val="21"/>
        </w:rPr>
        <w:t xml:space="preserve"> uvedeného</w:t>
      </w:r>
      <w:r w:rsidR="00AA3349" w:rsidRPr="004178E7">
        <w:rPr>
          <w:rFonts w:ascii="Inter" w:hAnsi="Inter"/>
          <w:sz w:val="21"/>
          <w:szCs w:val="21"/>
        </w:rPr>
        <w:t xml:space="preserve"> predloží list vlastníctva alebo nájomnú zmluvu na prenájom prevádzkového areálu. V prípade nájomnej zmluvy predloží </w:t>
      </w:r>
      <w:r w:rsidR="00AA3349" w:rsidRPr="004178E7">
        <w:rPr>
          <w:rFonts w:ascii="Inter" w:hAnsi="Inter"/>
          <w:sz w:val="21"/>
          <w:szCs w:val="21"/>
        </w:rPr>
        <w:lastRenderedPageBreak/>
        <w:t>uchádzač v prílohe zmluvy list vlastníctva.</w:t>
      </w:r>
      <w:r w:rsidR="00967BF8" w:rsidRPr="002C7755">
        <w:rPr>
          <w:rFonts w:ascii="Inter" w:hAnsi="Inter"/>
          <w:sz w:val="21"/>
          <w:szCs w:val="21"/>
        </w:rPr>
        <w:t xml:space="preserve"> Dodávateľ je zároveň povinný</w:t>
      </w:r>
      <w:r w:rsidR="00D007D0" w:rsidRPr="002C7755">
        <w:rPr>
          <w:rFonts w:ascii="Inter" w:hAnsi="Inter"/>
          <w:sz w:val="21"/>
          <w:szCs w:val="21"/>
        </w:rPr>
        <w:t xml:space="preserve"> </w:t>
      </w:r>
      <w:r w:rsidR="00D315E8" w:rsidRPr="002C7755">
        <w:rPr>
          <w:rFonts w:ascii="Inter" w:hAnsi="Inter"/>
          <w:sz w:val="21"/>
          <w:szCs w:val="21"/>
        </w:rPr>
        <w:t>umožniť</w:t>
      </w:r>
      <w:r w:rsidR="00D007D0" w:rsidRPr="002C7755">
        <w:rPr>
          <w:rFonts w:ascii="Inter" w:hAnsi="Inter"/>
          <w:sz w:val="21"/>
          <w:szCs w:val="21"/>
        </w:rPr>
        <w:t xml:space="preserve"> a strpieť kontrolu prevádzkového areálu </w:t>
      </w:r>
      <w:r w:rsidR="00D315E8" w:rsidRPr="002C7755">
        <w:rPr>
          <w:rFonts w:ascii="Inter" w:hAnsi="Inter"/>
          <w:sz w:val="21"/>
          <w:szCs w:val="21"/>
        </w:rPr>
        <w:t xml:space="preserve">Objednávateľom </w:t>
      </w:r>
      <w:r w:rsidR="00D007D0" w:rsidRPr="002C7755">
        <w:rPr>
          <w:rFonts w:ascii="Inter" w:hAnsi="Inter"/>
          <w:sz w:val="21"/>
          <w:szCs w:val="21"/>
        </w:rPr>
        <w:t>povere</w:t>
      </w:r>
      <w:r w:rsidR="00D315E8" w:rsidRPr="002C7755">
        <w:rPr>
          <w:rFonts w:ascii="Inter" w:hAnsi="Inter"/>
          <w:sz w:val="21"/>
          <w:szCs w:val="21"/>
        </w:rPr>
        <w:t>nými osobami.</w:t>
      </w:r>
    </w:p>
    <w:p w14:paraId="6DE068F7" w14:textId="3C959FAE" w:rsidR="005E13FC" w:rsidRPr="004178E7" w:rsidRDefault="004A681B" w:rsidP="00CA0DCE">
      <w:pPr>
        <w:pStyle w:val="Odsekzoznamu"/>
        <w:numPr>
          <w:ilvl w:val="0"/>
          <w:numId w:val="27"/>
        </w:numPr>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je povinný upozorniť </w:t>
      </w:r>
      <w:r w:rsidR="001C418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bez zbytočného odkladu na zjavnú nesprávnosť a nevhodnosť pokynov </w:t>
      </w:r>
      <w:r w:rsidR="001C418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ak </w:t>
      </w:r>
      <w:r w:rsidR="001C4183" w:rsidRPr="004178E7">
        <w:rPr>
          <w:rFonts w:ascii="Inter" w:eastAsia="Times New Roman" w:hAnsi="Inter"/>
          <w:sz w:val="21"/>
          <w:szCs w:val="21"/>
          <w:lang w:eastAsia="sk-SK"/>
        </w:rPr>
        <w:t>D</w:t>
      </w:r>
      <w:r w:rsidR="00260B8B"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môže túto nevhodnosť zistiť pri vynaložení odbornej starostlivosti.</w:t>
      </w:r>
      <w:r w:rsidR="00505C6E" w:rsidRPr="004178E7">
        <w:rPr>
          <w:rFonts w:ascii="Inter" w:eastAsia="Times New Roman" w:hAnsi="Inter"/>
          <w:sz w:val="21"/>
          <w:szCs w:val="21"/>
          <w:lang w:eastAsia="sk-SK"/>
        </w:rPr>
        <w:t xml:space="preserve"> </w:t>
      </w:r>
      <w:r w:rsidRPr="004178E7">
        <w:rPr>
          <w:rFonts w:ascii="Inter" w:eastAsia="Times New Roman" w:hAnsi="Inter"/>
          <w:sz w:val="21"/>
          <w:szCs w:val="21"/>
          <w:lang w:eastAsia="sk-SK"/>
        </w:rPr>
        <w:t xml:space="preserve">Ak </w:t>
      </w:r>
      <w:r w:rsidR="00B01AA5" w:rsidRPr="004178E7">
        <w:rPr>
          <w:rFonts w:ascii="Inter" w:eastAsia="Times New Roman" w:hAnsi="Inter"/>
          <w:sz w:val="21"/>
          <w:szCs w:val="21"/>
          <w:lang w:eastAsia="sk-SK"/>
        </w:rPr>
        <w:t>si D</w:t>
      </w:r>
      <w:r w:rsidRPr="004178E7">
        <w:rPr>
          <w:rFonts w:ascii="Inter" w:eastAsia="Times New Roman" w:hAnsi="Inter"/>
          <w:sz w:val="21"/>
          <w:szCs w:val="21"/>
          <w:lang w:eastAsia="sk-SK"/>
        </w:rPr>
        <w:t xml:space="preserve">odávateľ splní povinnosť podľa </w:t>
      </w:r>
      <w:r w:rsidR="00B01AA5" w:rsidRPr="004178E7">
        <w:rPr>
          <w:rFonts w:ascii="Inter" w:eastAsia="Times New Roman" w:hAnsi="Inter"/>
          <w:sz w:val="21"/>
          <w:szCs w:val="21"/>
          <w:lang w:eastAsia="sk-SK"/>
        </w:rPr>
        <w:t>predchádzajúcej vety</w:t>
      </w:r>
      <w:r w:rsidRPr="004178E7">
        <w:rPr>
          <w:rFonts w:ascii="Inter" w:eastAsia="Times New Roman" w:hAnsi="Inter"/>
          <w:sz w:val="21"/>
          <w:szCs w:val="21"/>
          <w:lang w:eastAsia="sk-SK"/>
        </w:rPr>
        <w:t xml:space="preserve"> a </w:t>
      </w:r>
      <w:r w:rsidR="00B01AA5"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 napriek upozorneniu na splnení pokynov písomne trval, </w:t>
      </w:r>
      <w:r w:rsidR="00B01AA5" w:rsidRPr="004178E7">
        <w:rPr>
          <w:rFonts w:ascii="Inter" w:eastAsia="Times New Roman" w:hAnsi="Inter"/>
          <w:sz w:val="21"/>
          <w:szCs w:val="21"/>
          <w:lang w:eastAsia="sk-SK"/>
        </w:rPr>
        <w:t>D</w:t>
      </w:r>
      <w:r w:rsidR="00DF69A3"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nezodpovedá za nesplnenie predmetu </w:t>
      </w:r>
      <w:r w:rsidR="00B01AA5" w:rsidRPr="004178E7">
        <w:rPr>
          <w:rFonts w:ascii="Inter" w:eastAsia="Times New Roman" w:hAnsi="Inter"/>
          <w:sz w:val="21"/>
          <w:szCs w:val="21"/>
          <w:lang w:eastAsia="sk-SK"/>
        </w:rPr>
        <w:t>D</w:t>
      </w:r>
      <w:r w:rsidRPr="004178E7">
        <w:rPr>
          <w:rFonts w:ascii="Inter" w:eastAsia="Times New Roman" w:hAnsi="Inter"/>
          <w:sz w:val="21"/>
          <w:szCs w:val="21"/>
          <w:lang w:eastAsia="sk-SK"/>
        </w:rPr>
        <w:t xml:space="preserve">ohody alebo </w:t>
      </w:r>
      <w:proofErr w:type="spellStart"/>
      <w:r w:rsidRPr="004178E7">
        <w:rPr>
          <w:rFonts w:ascii="Inter" w:eastAsia="Times New Roman" w:hAnsi="Inter"/>
          <w:sz w:val="21"/>
          <w:szCs w:val="21"/>
          <w:lang w:eastAsia="sk-SK"/>
        </w:rPr>
        <w:t>vadné</w:t>
      </w:r>
      <w:proofErr w:type="spellEnd"/>
      <w:r w:rsidRPr="004178E7">
        <w:rPr>
          <w:rFonts w:ascii="Inter" w:eastAsia="Times New Roman" w:hAnsi="Inter"/>
          <w:sz w:val="21"/>
          <w:szCs w:val="21"/>
          <w:lang w:eastAsia="sk-SK"/>
        </w:rPr>
        <w:t xml:space="preserve"> plnenie spôsobené nesprávnymi a nevhodnými pokynmi podľa </w:t>
      </w:r>
      <w:r w:rsidR="00F52773" w:rsidRPr="004178E7">
        <w:rPr>
          <w:rFonts w:ascii="Inter" w:eastAsia="Times New Roman" w:hAnsi="Inter"/>
          <w:sz w:val="21"/>
          <w:szCs w:val="21"/>
          <w:lang w:eastAsia="sk-SK"/>
        </w:rPr>
        <w:t>č</w:t>
      </w:r>
      <w:r w:rsidRPr="004178E7">
        <w:rPr>
          <w:rFonts w:ascii="Inter" w:eastAsia="Times New Roman" w:hAnsi="Inter"/>
          <w:sz w:val="21"/>
          <w:szCs w:val="21"/>
          <w:lang w:eastAsia="sk-SK"/>
        </w:rPr>
        <w:t xml:space="preserve">lánku </w:t>
      </w:r>
      <w:r w:rsidR="00126BB5" w:rsidRPr="004178E7">
        <w:rPr>
          <w:rFonts w:ascii="Inter" w:eastAsia="Times New Roman" w:hAnsi="Inter"/>
          <w:sz w:val="21"/>
          <w:szCs w:val="21"/>
          <w:lang w:eastAsia="sk-SK"/>
        </w:rPr>
        <w:t>X</w:t>
      </w:r>
      <w:r w:rsidRPr="004178E7">
        <w:rPr>
          <w:rFonts w:ascii="Inter" w:eastAsia="Times New Roman" w:hAnsi="Inter"/>
          <w:sz w:val="21"/>
          <w:szCs w:val="21"/>
          <w:lang w:eastAsia="sk-SK"/>
        </w:rPr>
        <w:t xml:space="preserve"> tejto </w:t>
      </w:r>
      <w:r w:rsidR="00B01AA5" w:rsidRPr="004178E7">
        <w:rPr>
          <w:rFonts w:ascii="Inter" w:eastAsia="Times New Roman" w:hAnsi="Inter"/>
          <w:sz w:val="21"/>
          <w:szCs w:val="21"/>
          <w:lang w:eastAsia="sk-SK"/>
        </w:rPr>
        <w:t>D</w:t>
      </w:r>
      <w:r w:rsidRPr="004178E7">
        <w:rPr>
          <w:rFonts w:ascii="Inter" w:eastAsia="Times New Roman" w:hAnsi="Inter"/>
          <w:sz w:val="21"/>
          <w:szCs w:val="21"/>
          <w:lang w:eastAsia="sk-SK"/>
        </w:rPr>
        <w:t xml:space="preserve">ohody. Objednávateľ je povinný písomne potvrdiť, že na týchto pokynoch trvá. Ak </w:t>
      </w:r>
      <w:r w:rsidR="00B01AA5" w:rsidRPr="004178E7">
        <w:rPr>
          <w:rFonts w:ascii="Inter" w:eastAsia="Times New Roman" w:hAnsi="Inter"/>
          <w:sz w:val="21"/>
          <w:szCs w:val="21"/>
          <w:lang w:eastAsia="sk-SK"/>
        </w:rPr>
        <w:t>si D</w:t>
      </w:r>
      <w:r w:rsidR="00DF69A3"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nesplnil povinnosť </w:t>
      </w:r>
      <w:r w:rsidR="00E049A5" w:rsidRPr="004178E7">
        <w:rPr>
          <w:rFonts w:ascii="Inter" w:eastAsia="Times New Roman" w:hAnsi="Inter"/>
          <w:sz w:val="21"/>
          <w:szCs w:val="21"/>
          <w:lang w:eastAsia="sk-SK"/>
        </w:rPr>
        <w:t xml:space="preserve">prvej vety tohto článku ods. 2 písm. </w:t>
      </w:r>
      <w:r w:rsidR="000263FE" w:rsidRPr="002C7755">
        <w:rPr>
          <w:rFonts w:ascii="Inter" w:eastAsia="Times New Roman" w:hAnsi="Inter"/>
          <w:sz w:val="21"/>
          <w:szCs w:val="21"/>
          <w:lang w:eastAsia="sk-SK"/>
        </w:rPr>
        <w:t>k</w:t>
      </w:r>
      <w:r w:rsidR="00E049A5" w:rsidRPr="004178E7">
        <w:rPr>
          <w:rFonts w:ascii="Inter" w:eastAsia="Times New Roman" w:hAnsi="Inter"/>
          <w:sz w:val="21"/>
          <w:szCs w:val="21"/>
          <w:lang w:eastAsia="sk-SK"/>
        </w:rPr>
        <w:t>) tejto Dohody</w:t>
      </w:r>
      <w:r w:rsidRPr="004178E7">
        <w:rPr>
          <w:rFonts w:ascii="Inter" w:eastAsia="Times New Roman" w:hAnsi="Inter"/>
          <w:sz w:val="21"/>
          <w:szCs w:val="21"/>
          <w:lang w:eastAsia="sk-SK"/>
        </w:rPr>
        <w:t xml:space="preserve">, zodpovedá za vady spôsobené plnením nevhodných pokynov daných mu </w:t>
      </w:r>
      <w:r w:rsidR="00F5277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bjednávateľom podľa </w:t>
      </w:r>
      <w:r w:rsidR="00F52773" w:rsidRPr="004178E7">
        <w:rPr>
          <w:rFonts w:ascii="Inter" w:eastAsia="Times New Roman" w:hAnsi="Inter"/>
          <w:sz w:val="21"/>
          <w:szCs w:val="21"/>
          <w:lang w:eastAsia="sk-SK"/>
        </w:rPr>
        <w:t>č</w:t>
      </w:r>
      <w:r w:rsidRPr="004178E7">
        <w:rPr>
          <w:rFonts w:ascii="Inter" w:eastAsia="Times New Roman" w:hAnsi="Inter"/>
          <w:sz w:val="21"/>
          <w:szCs w:val="21"/>
          <w:lang w:eastAsia="sk-SK"/>
        </w:rPr>
        <w:t xml:space="preserve">lánku </w:t>
      </w:r>
      <w:r w:rsidR="00410431" w:rsidRPr="004178E7">
        <w:rPr>
          <w:rFonts w:ascii="Inter" w:eastAsia="Times New Roman" w:hAnsi="Inter"/>
          <w:sz w:val="21"/>
          <w:szCs w:val="21"/>
          <w:lang w:eastAsia="sk-SK"/>
        </w:rPr>
        <w:t>X t</w:t>
      </w:r>
      <w:r w:rsidRPr="004178E7">
        <w:rPr>
          <w:rFonts w:ascii="Inter" w:eastAsia="Times New Roman" w:hAnsi="Inter"/>
          <w:sz w:val="21"/>
          <w:szCs w:val="21"/>
          <w:lang w:eastAsia="sk-SK"/>
        </w:rPr>
        <w:t xml:space="preserve">ejto </w:t>
      </w:r>
      <w:r w:rsidR="00F52773" w:rsidRPr="004178E7">
        <w:rPr>
          <w:rFonts w:ascii="Inter" w:eastAsia="Times New Roman" w:hAnsi="Inter"/>
          <w:sz w:val="21"/>
          <w:szCs w:val="21"/>
          <w:lang w:eastAsia="sk-SK"/>
        </w:rPr>
        <w:t>D</w:t>
      </w:r>
      <w:r w:rsidRPr="004178E7">
        <w:rPr>
          <w:rFonts w:ascii="Inter" w:eastAsia="Times New Roman" w:hAnsi="Inter"/>
          <w:sz w:val="21"/>
          <w:szCs w:val="21"/>
          <w:lang w:eastAsia="sk-SK"/>
        </w:rPr>
        <w:t>ohody.</w:t>
      </w:r>
    </w:p>
    <w:p w14:paraId="5381FA65" w14:textId="149F0CC2" w:rsidR="00226A7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zodpovedá za ochranu a bezpečnosť zdravia svojich pracovníkov pri plneniach podľa </w:t>
      </w:r>
      <w:r w:rsidR="001A0F5F" w:rsidRPr="004178E7">
        <w:rPr>
          <w:rFonts w:ascii="Inter" w:hAnsi="Inter"/>
          <w:sz w:val="21"/>
          <w:szCs w:val="21"/>
        </w:rPr>
        <w:t>tejto D</w:t>
      </w:r>
      <w:r w:rsidRPr="004178E7">
        <w:rPr>
          <w:rFonts w:ascii="Inter" w:hAnsi="Inter"/>
          <w:sz w:val="21"/>
          <w:szCs w:val="21"/>
        </w:rPr>
        <w:t>ohody, ako aj ostatných fyzických osôb oprávnene sa zdržujúcich na pracovisku v zmysle platných právnych predpisov.</w:t>
      </w:r>
      <w:r w:rsidR="00226A7E" w:rsidRPr="004178E7">
        <w:rPr>
          <w:rFonts w:ascii="Inter" w:hAnsi="Inter"/>
          <w:sz w:val="21"/>
          <w:szCs w:val="21"/>
        </w:rPr>
        <w:t xml:space="preserve"> Dodávateľ </w:t>
      </w:r>
      <w:r w:rsidR="00226A7E" w:rsidRPr="004178E7">
        <w:rPr>
          <w:rFonts w:ascii="Inter" w:hAnsi="Inter" w:cs="Arial"/>
          <w:color w:val="000000" w:themeColor="text1"/>
          <w:sz w:val="21"/>
          <w:szCs w:val="21"/>
        </w:rPr>
        <w:t>sa zaväzuje pri svojej činnosti podľa tejto Dohody dodržiavať v plnom rozsahu ustanovenia platných právnych predpisov týkajúce sa bezpečnosti a ochrany zdravia pri práci, ochrany životného prostredia a všeobecne záväzné protipožiarne predpisy.</w:t>
      </w:r>
    </w:p>
    <w:p w14:paraId="521F6949" w14:textId="0876B669" w:rsidR="00EB64BC"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zabezpečí pre svojich zamestnancov jednotné oblečenie s označením firmy umiestneným na viditeľnom mieste pracovného oblečenia ako aj osobné ochranné pomôcky, potrebné na riadny výkon predmetu </w:t>
      </w:r>
      <w:r w:rsidR="00EB64BC" w:rsidRPr="004178E7">
        <w:rPr>
          <w:rFonts w:ascii="Inter" w:hAnsi="Inter"/>
          <w:sz w:val="21"/>
          <w:szCs w:val="21"/>
        </w:rPr>
        <w:t>D</w:t>
      </w:r>
      <w:r w:rsidRPr="004178E7">
        <w:rPr>
          <w:rFonts w:ascii="Inter" w:hAnsi="Inter"/>
          <w:sz w:val="21"/>
          <w:szCs w:val="21"/>
        </w:rPr>
        <w:t>ohody.</w:t>
      </w:r>
    </w:p>
    <w:p w14:paraId="671BD29C" w14:textId="531B97FF" w:rsidR="00B742D8" w:rsidRPr="004178E7" w:rsidRDefault="00B167FB"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je tiež povinný </w:t>
      </w:r>
      <w:r w:rsidR="00A1453F">
        <w:rPr>
          <w:rFonts w:ascii="Inter" w:hAnsi="Inter"/>
          <w:sz w:val="21"/>
          <w:szCs w:val="21"/>
        </w:rPr>
        <w:t>pre</w:t>
      </w:r>
      <w:r w:rsidR="00E54F8B" w:rsidRPr="004178E7">
        <w:rPr>
          <w:rFonts w:ascii="Inter" w:hAnsi="Inter"/>
          <w:sz w:val="21"/>
          <w:szCs w:val="21"/>
        </w:rPr>
        <w:t xml:space="preserve"> </w:t>
      </w:r>
      <w:r w:rsidR="00EB64BC" w:rsidRPr="004178E7">
        <w:rPr>
          <w:rFonts w:ascii="Inter" w:hAnsi="Inter"/>
          <w:sz w:val="21"/>
          <w:szCs w:val="21"/>
        </w:rPr>
        <w:t>O</w:t>
      </w:r>
      <w:r w:rsidR="00E54F8B" w:rsidRPr="004178E7">
        <w:rPr>
          <w:rFonts w:ascii="Inter" w:hAnsi="Inter"/>
          <w:sz w:val="21"/>
          <w:szCs w:val="21"/>
        </w:rPr>
        <w:t xml:space="preserve">bjednávateľa </w:t>
      </w:r>
      <w:r w:rsidRPr="004178E7">
        <w:rPr>
          <w:rFonts w:ascii="Inter" w:hAnsi="Inter"/>
          <w:sz w:val="21"/>
          <w:szCs w:val="21"/>
        </w:rPr>
        <w:t xml:space="preserve">zabezpečiť na vlastné náklady </w:t>
      </w:r>
      <w:r w:rsidR="00A7577A" w:rsidRPr="004178E7">
        <w:rPr>
          <w:rFonts w:ascii="Inter" w:hAnsi="Inter"/>
          <w:sz w:val="21"/>
          <w:szCs w:val="21"/>
        </w:rPr>
        <w:t>foto</w:t>
      </w:r>
      <w:r w:rsidR="008B2B89" w:rsidRPr="004178E7">
        <w:rPr>
          <w:rFonts w:ascii="Inter" w:hAnsi="Inter"/>
          <w:sz w:val="21"/>
          <w:szCs w:val="21"/>
        </w:rPr>
        <w:t>grafickú</w:t>
      </w:r>
      <w:r w:rsidR="00A7577A" w:rsidRPr="004178E7">
        <w:rPr>
          <w:rFonts w:ascii="Inter" w:hAnsi="Inter"/>
          <w:sz w:val="21"/>
          <w:szCs w:val="21"/>
        </w:rPr>
        <w:t xml:space="preserve"> </w:t>
      </w:r>
      <w:r w:rsidRPr="004178E7">
        <w:rPr>
          <w:rFonts w:ascii="Inter" w:hAnsi="Inter"/>
          <w:sz w:val="21"/>
          <w:szCs w:val="21"/>
        </w:rPr>
        <w:t xml:space="preserve">dokumentáciu </w:t>
      </w:r>
      <w:r w:rsidR="00874745" w:rsidRPr="004178E7">
        <w:rPr>
          <w:rFonts w:ascii="Inter" w:hAnsi="Inter"/>
          <w:sz w:val="21"/>
          <w:szCs w:val="21"/>
        </w:rPr>
        <w:t xml:space="preserve">plnenia predmetu </w:t>
      </w:r>
      <w:r w:rsidR="00EB64BC" w:rsidRPr="004178E7">
        <w:rPr>
          <w:rFonts w:ascii="Inter" w:hAnsi="Inter"/>
          <w:sz w:val="21"/>
          <w:szCs w:val="21"/>
        </w:rPr>
        <w:t>D</w:t>
      </w:r>
      <w:r w:rsidR="00874745" w:rsidRPr="004178E7">
        <w:rPr>
          <w:rFonts w:ascii="Inter" w:hAnsi="Inter"/>
          <w:sz w:val="21"/>
          <w:szCs w:val="21"/>
        </w:rPr>
        <w:t xml:space="preserve">ohody </w:t>
      </w:r>
      <w:r w:rsidR="00A7577A" w:rsidRPr="004178E7">
        <w:rPr>
          <w:rFonts w:ascii="Inter" w:hAnsi="Inter"/>
          <w:sz w:val="21"/>
          <w:szCs w:val="21"/>
        </w:rPr>
        <w:t xml:space="preserve">podľa pokynu </w:t>
      </w:r>
      <w:r w:rsidR="00EB64BC" w:rsidRPr="004178E7">
        <w:rPr>
          <w:rFonts w:ascii="Inter" w:hAnsi="Inter"/>
          <w:sz w:val="21"/>
          <w:szCs w:val="21"/>
        </w:rPr>
        <w:t>O</w:t>
      </w:r>
      <w:r w:rsidR="00A7577A" w:rsidRPr="004178E7">
        <w:rPr>
          <w:rFonts w:ascii="Inter" w:hAnsi="Inter"/>
          <w:sz w:val="21"/>
          <w:szCs w:val="21"/>
        </w:rPr>
        <w:t xml:space="preserve">bjednávateľa. </w:t>
      </w:r>
      <w:r w:rsidR="00E252D7" w:rsidRPr="004178E7">
        <w:rPr>
          <w:rFonts w:ascii="Inter" w:hAnsi="Inter"/>
          <w:sz w:val="21"/>
          <w:szCs w:val="21"/>
        </w:rPr>
        <w:t xml:space="preserve">Fotografickú dokumentáciu bude zasielať na </w:t>
      </w:r>
      <w:r w:rsidR="008A0700" w:rsidRPr="004178E7">
        <w:rPr>
          <w:rFonts w:ascii="Inter" w:hAnsi="Inter"/>
          <w:sz w:val="21"/>
          <w:szCs w:val="21"/>
        </w:rPr>
        <w:t>emailovú</w:t>
      </w:r>
      <w:r w:rsidR="00E252D7" w:rsidRPr="004178E7">
        <w:rPr>
          <w:rFonts w:ascii="Inter" w:hAnsi="Inter"/>
          <w:sz w:val="21"/>
          <w:szCs w:val="21"/>
        </w:rPr>
        <w:t xml:space="preserve"> adresu uvedenú v </w:t>
      </w:r>
      <w:r w:rsidR="00CF3CDD" w:rsidRPr="004178E7">
        <w:rPr>
          <w:rFonts w:ascii="Inter" w:hAnsi="Inter"/>
          <w:sz w:val="21"/>
          <w:szCs w:val="21"/>
        </w:rPr>
        <w:t>článku VII</w:t>
      </w:r>
      <w:r w:rsidR="0018111E" w:rsidRPr="002C7755">
        <w:rPr>
          <w:rFonts w:ascii="Inter" w:hAnsi="Inter"/>
          <w:sz w:val="21"/>
          <w:szCs w:val="21"/>
        </w:rPr>
        <w:t>I</w:t>
      </w:r>
      <w:r w:rsidR="00CF3CDD" w:rsidRPr="004178E7">
        <w:rPr>
          <w:rFonts w:ascii="Inter" w:hAnsi="Inter"/>
          <w:sz w:val="21"/>
          <w:szCs w:val="21"/>
        </w:rPr>
        <w:t xml:space="preserve"> </w:t>
      </w:r>
      <w:r w:rsidR="00E252D7" w:rsidRPr="004178E7">
        <w:rPr>
          <w:rFonts w:ascii="Inter" w:hAnsi="Inter"/>
          <w:sz w:val="21"/>
          <w:szCs w:val="21"/>
        </w:rPr>
        <w:t xml:space="preserve">tejto </w:t>
      </w:r>
      <w:r w:rsidR="00EB64BC" w:rsidRPr="004178E7">
        <w:rPr>
          <w:rFonts w:ascii="Inter" w:hAnsi="Inter"/>
          <w:sz w:val="21"/>
          <w:szCs w:val="21"/>
        </w:rPr>
        <w:t>D</w:t>
      </w:r>
      <w:r w:rsidR="00E252D7" w:rsidRPr="004178E7">
        <w:rPr>
          <w:rFonts w:ascii="Inter" w:hAnsi="Inter"/>
          <w:sz w:val="21"/>
          <w:szCs w:val="21"/>
        </w:rPr>
        <w:t>ohody</w:t>
      </w:r>
      <w:r w:rsidR="00C25971" w:rsidRPr="004178E7">
        <w:rPr>
          <w:rFonts w:ascii="Inter" w:hAnsi="Inter"/>
          <w:sz w:val="21"/>
          <w:szCs w:val="21"/>
        </w:rPr>
        <w:t>, pokiaľ sa Zmluvné str</w:t>
      </w:r>
      <w:r w:rsidR="009A2416" w:rsidRPr="004178E7">
        <w:rPr>
          <w:rFonts w:ascii="Inter" w:hAnsi="Inter"/>
          <w:sz w:val="21"/>
          <w:szCs w:val="21"/>
        </w:rPr>
        <w:t>a</w:t>
      </w:r>
      <w:r w:rsidR="00C25971" w:rsidRPr="004178E7">
        <w:rPr>
          <w:rFonts w:ascii="Inter" w:hAnsi="Inter"/>
          <w:sz w:val="21"/>
          <w:szCs w:val="21"/>
        </w:rPr>
        <w:t xml:space="preserve">ny písomne nedohodnú na inom </w:t>
      </w:r>
      <w:r w:rsidR="00B742D8" w:rsidRPr="004178E7">
        <w:rPr>
          <w:rFonts w:ascii="Inter" w:hAnsi="Inter"/>
          <w:sz w:val="21"/>
          <w:szCs w:val="21"/>
        </w:rPr>
        <w:t>spôsobe odovzdania fotografickej dokumentácie</w:t>
      </w:r>
      <w:r w:rsidR="00E252D7" w:rsidRPr="004178E7">
        <w:rPr>
          <w:rFonts w:ascii="Inter" w:hAnsi="Inter"/>
          <w:sz w:val="21"/>
          <w:szCs w:val="21"/>
        </w:rPr>
        <w:t xml:space="preserve">. </w:t>
      </w:r>
    </w:p>
    <w:p w14:paraId="5C8A1EA6" w14:textId="76897000"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w:t>
      </w:r>
      <w:r w:rsidR="002230E3" w:rsidRPr="004178E7">
        <w:rPr>
          <w:rFonts w:ascii="Inter" w:hAnsi="Inter"/>
          <w:sz w:val="21"/>
          <w:szCs w:val="21"/>
        </w:rPr>
        <w:t xml:space="preserve">predmet </w:t>
      </w:r>
      <w:r w:rsidR="002B37B5"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bude realizovať podľa možností za prevádzky na pozemných komunikáciách</w:t>
      </w:r>
      <w:r w:rsidR="00755C25" w:rsidRPr="004178E7">
        <w:rPr>
          <w:rFonts w:ascii="Inter" w:hAnsi="Inter"/>
          <w:sz w:val="21"/>
          <w:szCs w:val="21"/>
        </w:rPr>
        <w:t>,</w:t>
      </w:r>
      <w:r w:rsidRPr="004178E7">
        <w:rPr>
          <w:rFonts w:ascii="Inter" w:hAnsi="Inter"/>
          <w:sz w:val="21"/>
          <w:szCs w:val="21"/>
        </w:rPr>
        <w:t xml:space="preserve"> a že počas </w:t>
      </w:r>
      <w:r w:rsidR="005433F9" w:rsidRPr="004178E7">
        <w:rPr>
          <w:rFonts w:ascii="Inter" w:hAnsi="Inter"/>
          <w:sz w:val="21"/>
          <w:szCs w:val="21"/>
        </w:rPr>
        <w:t xml:space="preserve">vykonávania </w:t>
      </w:r>
      <w:r w:rsidR="002230E3" w:rsidRPr="004178E7">
        <w:rPr>
          <w:rFonts w:ascii="Inter" w:hAnsi="Inter"/>
          <w:sz w:val="21"/>
          <w:szCs w:val="21"/>
        </w:rPr>
        <w:t xml:space="preserve">predmetu </w:t>
      </w:r>
      <w:r w:rsidR="002B37B5" w:rsidRPr="004178E7">
        <w:rPr>
          <w:rFonts w:ascii="Inter" w:hAnsi="Inter"/>
          <w:sz w:val="21"/>
          <w:szCs w:val="21"/>
        </w:rPr>
        <w:t>Do</w:t>
      </w:r>
      <w:r w:rsidR="002230E3" w:rsidRPr="004178E7">
        <w:rPr>
          <w:rFonts w:ascii="Inter" w:hAnsi="Inter"/>
          <w:sz w:val="21"/>
          <w:szCs w:val="21"/>
        </w:rPr>
        <w:t xml:space="preserve">hody </w:t>
      </w:r>
      <w:r w:rsidRPr="004178E7">
        <w:rPr>
          <w:rFonts w:ascii="Inter" w:hAnsi="Inter"/>
          <w:sz w:val="21"/>
          <w:szCs w:val="21"/>
        </w:rPr>
        <w:t>umožní vozidlám a chodcom bezpečný pohyb a prístup do priľahlých lokalít</w:t>
      </w:r>
      <w:r w:rsidR="00620C1D" w:rsidRPr="004178E7">
        <w:rPr>
          <w:rFonts w:ascii="Inter" w:hAnsi="Inter"/>
          <w:sz w:val="21"/>
          <w:szCs w:val="21"/>
        </w:rPr>
        <w:t>,</w:t>
      </w:r>
      <w:r w:rsidRPr="004178E7">
        <w:rPr>
          <w:rFonts w:ascii="Inter" w:hAnsi="Inter"/>
          <w:sz w:val="21"/>
          <w:szCs w:val="21"/>
        </w:rPr>
        <w:t xml:space="preserve"> a zabezpečí prejazd pre pohotovostné vozidlá.</w:t>
      </w:r>
    </w:p>
    <w:p w14:paraId="2F018423" w14:textId="64A2FDE8"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sa zaväzuje, v prípade potreby</w:t>
      </w:r>
      <w:r w:rsidR="00177DB6" w:rsidRPr="004178E7">
        <w:rPr>
          <w:rFonts w:ascii="Inter" w:hAnsi="Inter"/>
          <w:sz w:val="21"/>
          <w:szCs w:val="21"/>
        </w:rPr>
        <w:t>,</w:t>
      </w:r>
      <w:r w:rsidR="00827DAC" w:rsidRPr="004178E7">
        <w:rPr>
          <w:rFonts w:ascii="Inter" w:hAnsi="Inter"/>
          <w:sz w:val="21"/>
          <w:szCs w:val="21"/>
        </w:rPr>
        <w:t xml:space="preserve"> a ak je to možné bez projektu organizácie dopravy</w:t>
      </w:r>
      <w:r w:rsidRPr="004178E7">
        <w:rPr>
          <w:rFonts w:ascii="Inter" w:hAnsi="Inter"/>
          <w:sz w:val="21"/>
          <w:szCs w:val="21"/>
        </w:rPr>
        <w:t xml:space="preserve">, dopravne zabezpečiť krátkodobý výkon prác dopravným značením podľa aktuálnych technických podmienok Ministerstva dopravy a výstavby Slovenskej republiky a  všeobecne záväzných predpisov, podľa potreby prenosným dopravným značením, alebo svetelnou dopravnou šípkou. Dodávateľ je povinný upozorniť vopred </w:t>
      </w:r>
      <w:r w:rsidR="00FB207F" w:rsidRPr="004178E7">
        <w:rPr>
          <w:rFonts w:ascii="Inter" w:hAnsi="Inter"/>
          <w:sz w:val="21"/>
          <w:szCs w:val="21"/>
        </w:rPr>
        <w:t>O</w:t>
      </w:r>
      <w:r w:rsidRPr="004178E7">
        <w:rPr>
          <w:rFonts w:ascii="Inter" w:hAnsi="Inter"/>
          <w:sz w:val="21"/>
          <w:szCs w:val="21"/>
        </w:rPr>
        <w:t>bjednávateľa na prípadnú komplikovanú dopravnú situáciu, spôsobenú výkonom objednaných prác, prípadne výkon prác na rýchlostných komunikáciách, napájačoch a zjazdoch z diaľničnej siete a požiadať ho o zabezpečenie vypracovania projektu organizácie dopravy a osadenie dočasného dopravného značenia</w:t>
      </w:r>
      <w:r w:rsidR="001E6C8E" w:rsidRPr="004178E7">
        <w:rPr>
          <w:rFonts w:ascii="Inter" w:hAnsi="Inter"/>
          <w:sz w:val="21"/>
          <w:szCs w:val="21"/>
        </w:rPr>
        <w:t>.</w:t>
      </w:r>
    </w:p>
    <w:p w14:paraId="1799A040" w14:textId="1F234DE0"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počas vykonávania </w:t>
      </w:r>
      <w:r w:rsidR="00586351" w:rsidRPr="004178E7">
        <w:rPr>
          <w:rFonts w:ascii="Inter" w:hAnsi="Inter"/>
          <w:sz w:val="21"/>
          <w:szCs w:val="21"/>
        </w:rPr>
        <w:t xml:space="preserve">predmetu </w:t>
      </w:r>
      <w:r w:rsidR="001E6C8E" w:rsidRPr="004178E7">
        <w:rPr>
          <w:rFonts w:ascii="Inter" w:hAnsi="Inter"/>
          <w:sz w:val="21"/>
          <w:szCs w:val="21"/>
        </w:rPr>
        <w:t>D</w:t>
      </w:r>
      <w:r w:rsidR="00586351" w:rsidRPr="004178E7">
        <w:rPr>
          <w:rFonts w:ascii="Inter" w:hAnsi="Inter"/>
          <w:sz w:val="21"/>
          <w:szCs w:val="21"/>
        </w:rPr>
        <w:t xml:space="preserve">ohody </w:t>
      </w:r>
      <w:r w:rsidRPr="004178E7">
        <w:rPr>
          <w:rFonts w:ascii="Inter" w:hAnsi="Inter"/>
          <w:sz w:val="21"/>
          <w:szCs w:val="21"/>
        </w:rPr>
        <w:t xml:space="preserve">zabezpečí najmä bezpečnosť všetkých účastníkov cestnej premávky na pozemných komunikáciách, a zabezpečí všetky ďalšie činnosti, ktoré súvisia s vykonávaním </w:t>
      </w:r>
      <w:r w:rsidR="002230E3" w:rsidRPr="004178E7">
        <w:rPr>
          <w:rFonts w:ascii="Inter" w:hAnsi="Inter"/>
          <w:sz w:val="21"/>
          <w:szCs w:val="21"/>
        </w:rPr>
        <w:t xml:space="preserve">predmetu </w:t>
      </w:r>
      <w:r w:rsidR="001E6C8E"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najmä spätnú úpravu všetkých dotknutých plôch</w:t>
      </w:r>
      <w:r w:rsidR="00230C47" w:rsidRPr="004178E7">
        <w:rPr>
          <w:rFonts w:ascii="Inter" w:hAnsi="Inter"/>
          <w:sz w:val="21"/>
          <w:szCs w:val="21"/>
        </w:rPr>
        <w:t>.</w:t>
      </w:r>
    </w:p>
    <w:p w14:paraId="078B730E" w14:textId="08C1C90B" w:rsidR="003E5589" w:rsidRPr="004178E7" w:rsidRDefault="009F25F8"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je povinný udržiavať počas vykonávania </w:t>
      </w:r>
      <w:r w:rsidR="00586351" w:rsidRPr="004178E7">
        <w:rPr>
          <w:rFonts w:ascii="Inter" w:hAnsi="Inter"/>
          <w:sz w:val="21"/>
          <w:szCs w:val="21"/>
        </w:rPr>
        <w:t xml:space="preserve">predmetu </w:t>
      </w:r>
      <w:r w:rsidR="001E6C8E" w:rsidRPr="004178E7">
        <w:rPr>
          <w:rFonts w:ascii="Inter" w:hAnsi="Inter"/>
          <w:sz w:val="21"/>
          <w:szCs w:val="21"/>
        </w:rPr>
        <w:t>D</w:t>
      </w:r>
      <w:r w:rsidR="00586351" w:rsidRPr="004178E7">
        <w:rPr>
          <w:rFonts w:ascii="Inter" w:hAnsi="Inter"/>
          <w:sz w:val="21"/>
          <w:szCs w:val="21"/>
        </w:rPr>
        <w:t xml:space="preserve">ohody </w:t>
      </w:r>
      <w:r w:rsidRPr="004178E7">
        <w:rPr>
          <w:rFonts w:ascii="Inter" w:hAnsi="Inter"/>
          <w:sz w:val="21"/>
          <w:szCs w:val="21"/>
        </w:rPr>
        <w:t xml:space="preserve">poriadok, čistotu a bez zbytočného odkladu odstraňovať odpady a nečistoty, ktoré vznikli pri vykonávaní </w:t>
      </w:r>
      <w:r w:rsidR="00586351" w:rsidRPr="004178E7">
        <w:rPr>
          <w:rFonts w:ascii="Inter" w:hAnsi="Inter"/>
          <w:sz w:val="21"/>
          <w:szCs w:val="21"/>
        </w:rPr>
        <w:t xml:space="preserve">predmetu </w:t>
      </w:r>
      <w:r w:rsidR="004E4AA0" w:rsidRPr="004178E7">
        <w:rPr>
          <w:rFonts w:ascii="Inter" w:hAnsi="Inter"/>
          <w:sz w:val="21"/>
          <w:szCs w:val="21"/>
        </w:rPr>
        <w:t>D</w:t>
      </w:r>
      <w:r w:rsidR="00586351" w:rsidRPr="004178E7">
        <w:rPr>
          <w:rFonts w:ascii="Inter" w:hAnsi="Inter"/>
          <w:sz w:val="21"/>
          <w:szCs w:val="21"/>
        </w:rPr>
        <w:t>ohody</w:t>
      </w:r>
      <w:r w:rsidRPr="004178E7">
        <w:rPr>
          <w:rFonts w:ascii="Inter" w:hAnsi="Inter"/>
          <w:sz w:val="21"/>
          <w:szCs w:val="21"/>
        </w:rPr>
        <w:t xml:space="preserve"> na vlastné náklady</w:t>
      </w:r>
      <w:r w:rsidR="00230C47" w:rsidRPr="004178E7">
        <w:rPr>
          <w:rFonts w:ascii="Inter" w:hAnsi="Inter"/>
          <w:sz w:val="21"/>
          <w:szCs w:val="21"/>
        </w:rPr>
        <w:t xml:space="preserve"> v zmysle platných právnych predpisov, zaistenie ochrany životného prostredia a bezpečnosti práce</w:t>
      </w:r>
      <w:r w:rsidRPr="004178E7">
        <w:rPr>
          <w:rFonts w:ascii="Inter" w:hAnsi="Inter"/>
          <w:sz w:val="21"/>
          <w:szCs w:val="21"/>
        </w:rPr>
        <w:t xml:space="preserve">. Pokiaľ tak neurobí ani v dodatočnej lehote určenej zástupcom </w:t>
      </w:r>
      <w:r w:rsidR="0001258D" w:rsidRPr="004178E7">
        <w:rPr>
          <w:rFonts w:ascii="Inter" w:hAnsi="Inter"/>
          <w:sz w:val="21"/>
          <w:szCs w:val="21"/>
        </w:rPr>
        <w:t>O</w:t>
      </w:r>
      <w:r w:rsidRPr="004178E7">
        <w:rPr>
          <w:rFonts w:ascii="Inter" w:hAnsi="Inter"/>
          <w:sz w:val="21"/>
          <w:szCs w:val="21"/>
        </w:rPr>
        <w:t xml:space="preserve">bjednávateľa, vykoná ich </w:t>
      </w:r>
      <w:r w:rsidR="0001258D" w:rsidRPr="004178E7">
        <w:rPr>
          <w:rFonts w:ascii="Inter" w:hAnsi="Inter"/>
          <w:sz w:val="21"/>
          <w:szCs w:val="21"/>
        </w:rPr>
        <w:t>O</w:t>
      </w:r>
      <w:r w:rsidRPr="004178E7">
        <w:rPr>
          <w:rFonts w:ascii="Inter" w:hAnsi="Inter"/>
          <w:sz w:val="21"/>
          <w:szCs w:val="21"/>
        </w:rPr>
        <w:t xml:space="preserve">bjednávateľ na náklady </w:t>
      </w:r>
      <w:r w:rsidR="0001258D" w:rsidRPr="004178E7">
        <w:rPr>
          <w:rFonts w:ascii="Inter" w:hAnsi="Inter"/>
          <w:sz w:val="21"/>
          <w:szCs w:val="21"/>
        </w:rPr>
        <w:t>D</w:t>
      </w:r>
      <w:r w:rsidRPr="004178E7">
        <w:rPr>
          <w:rFonts w:ascii="Inter" w:hAnsi="Inter"/>
          <w:sz w:val="21"/>
          <w:szCs w:val="21"/>
        </w:rPr>
        <w:t xml:space="preserve">odávateľa, ktoré je následne </w:t>
      </w:r>
      <w:r w:rsidR="0001258D" w:rsidRPr="004178E7">
        <w:rPr>
          <w:rFonts w:ascii="Inter" w:hAnsi="Inter"/>
          <w:sz w:val="21"/>
          <w:szCs w:val="21"/>
        </w:rPr>
        <w:t>D</w:t>
      </w:r>
      <w:r w:rsidRPr="004178E7">
        <w:rPr>
          <w:rFonts w:ascii="Inter" w:hAnsi="Inter"/>
          <w:sz w:val="21"/>
          <w:szCs w:val="21"/>
        </w:rPr>
        <w:t xml:space="preserve">odávateľ povinný uhradiť </w:t>
      </w:r>
      <w:r w:rsidR="0001258D" w:rsidRPr="004178E7">
        <w:rPr>
          <w:rFonts w:ascii="Inter" w:hAnsi="Inter"/>
          <w:sz w:val="21"/>
          <w:szCs w:val="21"/>
        </w:rPr>
        <w:t>O</w:t>
      </w:r>
      <w:r w:rsidRPr="004178E7">
        <w:rPr>
          <w:rFonts w:ascii="Inter" w:hAnsi="Inter"/>
          <w:sz w:val="21"/>
          <w:szCs w:val="21"/>
        </w:rPr>
        <w:t xml:space="preserve">bjednávateľovi na základe faktúry. Dodávateľ zodpovedá za čistotu </w:t>
      </w:r>
      <w:r w:rsidR="004E4AA0" w:rsidRPr="004178E7">
        <w:rPr>
          <w:rFonts w:ascii="Inter" w:hAnsi="Inter"/>
          <w:sz w:val="21"/>
          <w:szCs w:val="21"/>
        </w:rPr>
        <w:t>ciest</w:t>
      </w:r>
      <w:r w:rsidRPr="004178E7">
        <w:rPr>
          <w:rFonts w:ascii="Inter" w:hAnsi="Inter"/>
          <w:sz w:val="21"/>
          <w:szCs w:val="21"/>
        </w:rPr>
        <w:t xml:space="preserve">, po ktorých dováža a odváža materiál, mechanizmy, </w:t>
      </w:r>
      <w:proofErr w:type="spellStart"/>
      <w:r w:rsidRPr="004178E7">
        <w:rPr>
          <w:rFonts w:ascii="Inter" w:hAnsi="Inter"/>
          <w:sz w:val="21"/>
          <w:szCs w:val="21"/>
        </w:rPr>
        <w:t>suť</w:t>
      </w:r>
      <w:proofErr w:type="spellEnd"/>
      <w:r w:rsidRPr="004178E7">
        <w:rPr>
          <w:rFonts w:ascii="Inter" w:hAnsi="Inter"/>
          <w:sz w:val="21"/>
          <w:szCs w:val="21"/>
        </w:rPr>
        <w:t xml:space="preserve"> a iný odpad. Prípadné škody z porušenia týchto povinností uhradí </w:t>
      </w:r>
      <w:r w:rsidR="005D04D9" w:rsidRPr="004178E7">
        <w:rPr>
          <w:rFonts w:ascii="Inter" w:hAnsi="Inter"/>
          <w:sz w:val="21"/>
          <w:szCs w:val="21"/>
        </w:rPr>
        <w:t>D</w:t>
      </w:r>
      <w:r w:rsidRPr="004178E7">
        <w:rPr>
          <w:rFonts w:ascii="Inter" w:hAnsi="Inter"/>
          <w:sz w:val="21"/>
          <w:szCs w:val="21"/>
        </w:rPr>
        <w:t xml:space="preserve">odávateľ </w:t>
      </w:r>
      <w:r w:rsidR="005D04D9" w:rsidRPr="004178E7">
        <w:rPr>
          <w:rFonts w:ascii="Inter" w:hAnsi="Inter"/>
          <w:sz w:val="21"/>
          <w:szCs w:val="21"/>
        </w:rPr>
        <w:t>O</w:t>
      </w:r>
      <w:r w:rsidRPr="004178E7">
        <w:rPr>
          <w:rFonts w:ascii="Inter" w:hAnsi="Inter"/>
          <w:sz w:val="21"/>
          <w:szCs w:val="21"/>
        </w:rPr>
        <w:t>bjednávateľovi a uspokojí aj nároky tretích osôb.</w:t>
      </w:r>
    </w:p>
    <w:p w14:paraId="3FC8206B" w14:textId="233FF39C" w:rsidR="00A44B2E" w:rsidRPr="004178E7" w:rsidRDefault="00A44B2E" w:rsidP="00CA0DCE">
      <w:pPr>
        <w:pStyle w:val="Odsekzoznamu"/>
        <w:numPr>
          <w:ilvl w:val="0"/>
          <w:numId w:val="27"/>
        </w:numPr>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lastRenderedPageBreak/>
        <w:t>je povinný počas celého trvania tejto Dohody zabezpečiť, že bude zapísaný v Registri partnerov verejného sektora, ak mu takáto povinnosť vzniká v zmysle zákona č. 315/2016 Z. z. o registri partnerov verejného sektora a o zmene a doplnení niektorých zákonov (ďalej len ako „</w:t>
      </w:r>
      <w:r w:rsidRPr="004178E7">
        <w:rPr>
          <w:rFonts w:ascii="Inter" w:eastAsia="Times New Roman" w:hAnsi="Inter"/>
          <w:b/>
          <w:bCs/>
          <w:sz w:val="21"/>
          <w:szCs w:val="21"/>
          <w:lang w:eastAsia="sk-SK"/>
        </w:rPr>
        <w:t>RPVS</w:t>
      </w:r>
      <w:r w:rsidRPr="004178E7">
        <w:rPr>
          <w:rFonts w:ascii="Inter" w:eastAsia="Times New Roman" w:hAnsi="Inter"/>
          <w:sz w:val="21"/>
          <w:szCs w:val="21"/>
          <w:lang w:eastAsia="sk-SK"/>
        </w:rPr>
        <w:t xml:space="preserve">“). Výmaz z Registra partnerov verejného sektora je </w:t>
      </w:r>
      <w:r w:rsidR="0034112D"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 xml:space="preserve"> povinný do troch (3) pracovných dní písomne oznámiť Objednávateľovi. Uvedené platí aj pre všetkých subdodávateľov </w:t>
      </w:r>
      <w:r w:rsidR="0034112D" w:rsidRPr="004178E7">
        <w:rPr>
          <w:rFonts w:ascii="Inter" w:eastAsia="Times New Roman" w:hAnsi="Inter"/>
          <w:sz w:val="21"/>
          <w:szCs w:val="21"/>
          <w:lang w:eastAsia="sk-SK"/>
        </w:rPr>
        <w:t>Dodá</w:t>
      </w:r>
      <w:r w:rsidR="00144C44" w:rsidRPr="004178E7">
        <w:rPr>
          <w:rFonts w:ascii="Inter" w:eastAsia="Times New Roman" w:hAnsi="Inter"/>
          <w:sz w:val="21"/>
          <w:szCs w:val="21"/>
          <w:lang w:eastAsia="sk-SK"/>
        </w:rPr>
        <w:t>vateľ</w:t>
      </w:r>
      <w:r w:rsidRPr="004178E7">
        <w:rPr>
          <w:rFonts w:ascii="Inter" w:eastAsia="Times New Roman" w:hAnsi="Inter"/>
          <w:sz w:val="21"/>
          <w:szCs w:val="21"/>
          <w:lang w:eastAsia="sk-SK"/>
        </w:rPr>
        <w:t>. Za dodržiavanie tohto písm.</w:t>
      </w:r>
      <w:r w:rsidR="00473658" w:rsidRPr="004178E7">
        <w:rPr>
          <w:rFonts w:ascii="Inter" w:eastAsia="Times New Roman" w:hAnsi="Inter"/>
          <w:sz w:val="21"/>
          <w:szCs w:val="21"/>
          <w:lang w:eastAsia="sk-SK"/>
        </w:rPr>
        <w:t xml:space="preserve"> článku V</w:t>
      </w:r>
      <w:r w:rsidR="004E627B" w:rsidRPr="002C7755">
        <w:rPr>
          <w:rFonts w:ascii="Inter" w:eastAsia="Times New Roman" w:hAnsi="Inter"/>
          <w:sz w:val="21"/>
          <w:szCs w:val="21"/>
          <w:lang w:eastAsia="sk-SK"/>
        </w:rPr>
        <w:t>I</w:t>
      </w:r>
      <w:r w:rsidR="00AA50B5" w:rsidRPr="004178E7">
        <w:rPr>
          <w:rFonts w:ascii="Inter" w:eastAsia="Times New Roman" w:hAnsi="Inter"/>
          <w:sz w:val="21"/>
          <w:szCs w:val="21"/>
          <w:lang w:eastAsia="sk-SK"/>
        </w:rPr>
        <w:t>I ods. 2</w:t>
      </w:r>
      <w:r w:rsidRPr="004178E7">
        <w:rPr>
          <w:rFonts w:ascii="Inter" w:eastAsia="Times New Roman" w:hAnsi="Inter"/>
          <w:sz w:val="21"/>
          <w:szCs w:val="21"/>
          <w:lang w:eastAsia="sk-SK"/>
        </w:rPr>
        <w:t xml:space="preserve"> Dohody subdodávateľmi zodpovedá v plnom rozsahu </w:t>
      </w:r>
      <w:r w:rsidR="00CE4301"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w:t>
      </w:r>
    </w:p>
    <w:p w14:paraId="6D1D2E8A" w14:textId="10DF09E6" w:rsidR="003E161E" w:rsidRPr="004178E7" w:rsidRDefault="003E161E" w:rsidP="00CA0DCE">
      <w:pPr>
        <w:pStyle w:val="Odsekzoznamu"/>
        <w:numPr>
          <w:ilvl w:val="0"/>
          <w:numId w:val="27"/>
        </w:numPr>
        <w:spacing w:after="0" w:line="240" w:lineRule="auto"/>
        <w:ind w:left="1134" w:hanging="567"/>
        <w:jc w:val="both"/>
        <w:rPr>
          <w:rFonts w:ascii="Inter" w:hAnsi="Inter"/>
          <w:sz w:val="21"/>
          <w:szCs w:val="21"/>
        </w:rPr>
      </w:pPr>
      <w:r w:rsidRPr="004178E7">
        <w:rPr>
          <w:rFonts w:ascii="Inter" w:eastAsia="Times New Roman" w:hAnsi="Inter"/>
          <w:sz w:val="21"/>
          <w:szCs w:val="21"/>
          <w:lang w:eastAsia="sk-SK"/>
        </w:rPr>
        <w:t xml:space="preserve">je povinný zabezpečiť všetky mechanizmy, zariadenia a iný materiál potrebný na plnenie povinností </w:t>
      </w:r>
      <w:r w:rsidR="00AA50B5" w:rsidRPr="004178E7">
        <w:rPr>
          <w:rFonts w:ascii="Inter" w:eastAsia="Times New Roman" w:hAnsi="Inter"/>
          <w:sz w:val="21"/>
          <w:szCs w:val="21"/>
          <w:lang w:eastAsia="sk-SK"/>
        </w:rPr>
        <w:t>Dodávateľa</w:t>
      </w:r>
      <w:r w:rsidRPr="004178E7">
        <w:rPr>
          <w:rFonts w:ascii="Inter" w:eastAsia="Times New Roman" w:hAnsi="Inter"/>
          <w:sz w:val="21"/>
          <w:szCs w:val="21"/>
          <w:lang w:eastAsia="sk-SK"/>
        </w:rPr>
        <w:t xml:space="preserve"> podľa tejto Dohody na vlastné náklady a zodpovednosť. Súčasne sa  zaväzuje používať iba výrobky, ktoré sú bezchybné a vylučujú poškodenie majetku vo vlastníctve a/alebo v správe Objednávateľa</w:t>
      </w:r>
      <w:r w:rsidR="001F0C9C" w:rsidRPr="002C7755">
        <w:rPr>
          <w:rFonts w:ascii="Inter" w:eastAsia="Times New Roman" w:hAnsi="Inter"/>
          <w:sz w:val="21"/>
          <w:szCs w:val="21"/>
          <w:lang w:eastAsia="sk-SK"/>
        </w:rPr>
        <w:t xml:space="preserve"> a/alebo tretích osôb</w:t>
      </w:r>
      <w:r w:rsidR="00DE0661" w:rsidRPr="002C7755">
        <w:rPr>
          <w:rFonts w:ascii="Inter" w:eastAsia="Times New Roman" w:hAnsi="Inter"/>
          <w:sz w:val="21"/>
          <w:szCs w:val="21"/>
          <w:lang w:eastAsia="sk-SK"/>
        </w:rPr>
        <w:t>.</w:t>
      </w:r>
    </w:p>
    <w:p w14:paraId="2AAB433B" w14:textId="05DBFBB0" w:rsidR="00A44B2E" w:rsidRPr="002C7755" w:rsidRDefault="00CE4301"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predmet Dohody bude vykonávať požadovaným strojovým a technickým vybavením v súlade s </w:t>
      </w:r>
      <w:r w:rsidR="00D9105D" w:rsidRPr="002C7755">
        <w:rPr>
          <w:rFonts w:ascii="Inter" w:hAnsi="Inter"/>
          <w:sz w:val="21"/>
          <w:szCs w:val="21"/>
        </w:rPr>
        <w:t>Príloh</w:t>
      </w:r>
      <w:r w:rsidRPr="004178E7">
        <w:rPr>
          <w:rFonts w:ascii="Inter" w:hAnsi="Inter"/>
          <w:sz w:val="21"/>
          <w:szCs w:val="21"/>
        </w:rPr>
        <w:t xml:space="preserve">ou č. 1 ako aj strojovým a technickým vybavením, ktorým </w:t>
      </w:r>
      <w:r w:rsidR="004110F4" w:rsidRPr="004178E7">
        <w:rPr>
          <w:rFonts w:ascii="Inter" w:hAnsi="Inter"/>
          <w:sz w:val="21"/>
          <w:szCs w:val="21"/>
        </w:rPr>
        <w:t>D</w:t>
      </w:r>
      <w:r w:rsidRPr="004178E7">
        <w:rPr>
          <w:rFonts w:ascii="Inter" w:hAnsi="Inter"/>
          <w:sz w:val="21"/>
          <w:szCs w:val="21"/>
        </w:rPr>
        <w:t>odávateľ preukázal technickú a odbornú spôsobilosť</w:t>
      </w:r>
      <w:r w:rsidR="00C95174" w:rsidRPr="002C7755">
        <w:rPr>
          <w:rFonts w:ascii="Inter" w:hAnsi="Inter"/>
          <w:sz w:val="21"/>
          <w:szCs w:val="21"/>
        </w:rPr>
        <w:t xml:space="preserve"> a to najneskôr pri podpise tejto Dohody (Príloha č. </w:t>
      </w:r>
      <w:r w:rsidR="008035D8" w:rsidRPr="002C7755">
        <w:rPr>
          <w:rFonts w:ascii="Inter" w:hAnsi="Inter"/>
          <w:sz w:val="21"/>
          <w:szCs w:val="21"/>
        </w:rPr>
        <w:t>4 tejto Dohody)</w:t>
      </w:r>
      <w:r w:rsidRPr="004178E7">
        <w:rPr>
          <w:rFonts w:ascii="Inter" w:hAnsi="Inter"/>
          <w:sz w:val="21"/>
          <w:szCs w:val="21"/>
        </w:rPr>
        <w:t xml:space="preserve">. Za týmto účelom je </w:t>
      </w:r>
      <w:r w:rsidR="004110F4" w:rsidRPr="004178E7">
        <w:rPr>
          <w:rFonts w:ascii="Inter" w:hAnsi="Inter"/>
          <w:sz w:val="21"/>
          <w:szCs w:val="21"/>
        </w:rPr>
        <w:t>D</w:t>
      </w:r>
      <w:r w:rsidRPr="004178E7">
        <w:rPr>
          <w:rFonts w:ascii="Inter" w:hAnsi="Inter"/>
          <w:sz w:val="21"/>
          <w:szCs w:val="21"/>
        </w:rPr>
        <w:t xml:space="preserve">odávateľ povinný umožniť </w:t>
      </w:r>
      <w:r w:rsidR="004110F4" w:rsidRPr="004178E7">
        <w:rPr>
          <w:rFonts w:ascii="Inter" w:hAnsi="Inter"/>
          <w:sz w:val="21"/>
          <w:szCs w:val="21"/>
        </w:rPr>
        <w:t>O</w:t>
      </w:r>
      <w:r w:rsidRPr="004178E7">
        <w:rPr>
          <w:rFonts w:ascii="Inter" w:hAnsi="Inter"/>
          <w:sz w:val="21"/>
          <w:szCs w:val="21"/>
        </w:rPr>
        <w:t>bjednávateľovi vykonať obhliadku strojového a technického vybavenia</w:t>
      </w:r>
      <w:r w:rsidR="00526635">
        <w:rPr>
          <w:rFonts w:ascii="Inter" w:hAnsi="Inter"/>
          <w:sz w:val="21"/>
          <w:szCs w:val="21"/>
        </w:rPr>
        <w:t xml:space="preserve"> kedykoľvek počas trvania zmluvného vzťahu</w:t>
      </w:r>
      <w:r w:rsidRPr="004178E7">
        <w:rPr>
          <w:rFonts w:ascii="Inter" w:hAnsi="Inter"/>
          <w:sz w:val="21"/>
          <w:szCs w:val="21"/>
        </w:rPr>
        <w:t>.</w:t>
      </w:r>
    </w:p>
    <w:p w14:paraId="0BBB82FA" w14:textId="1FBE81BA" w:rsidR="00AB6AC9" w:rsidRPr="004178E7" w:rsidRDefault="00AB6AC9" w:rsidP="00CA0DCE">
      <w:pPr>
        <w:pStyle w:val="Odsekzoznamu"/>
        <w:numPr>
          <w:ilvl w:val="0"/>
          <w:numId w:val="27"/>
        </w:numPr>
        <w:spacing w:after="0" w:line="240" w:lineRule="auto"/>
        <w:ind w:left="1134"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je povinný </w:t>
      </w:r>
      <w:r w:rsidR="00C64DDE" w:rsidRPr="002C7755">
        <w:rPr>
          <w:rFonts w:ascii="Inter" w:hAnsi="Inter" w:cs="Arial"/>
          <w:color w:val="000000" w:themeColor="text1"/>
          <w:sz w:val="21"/>
          <w:szCs w:val="21"/>
        </w:rPr>
        <w:t xml:space="preserve">umožniť a </w:t>
      </w:r>
      <w:r w:rsidRPr="004178E7">
        <w:rPr>
          <w:rFonts w:ascii="Inter" w:hAnsi="Inter" w:cs="Arial"/>
          <w:color w:val="000000" w:themeColor="text1"/>
          <w:sz w:val="21"/>
          <w:szCs w:val="21"/>
        </w:rPr>
        <w:t xml:space="preserve">strpieť prítomnosť Objednávateľa </w:t>
      </w:r>
      <w:r w:rsidR="00C64DDE" w:rsidRPr="002C7755">
        <w:rPr>
          <w:rFonts w:ascii="Inter" w:hAnsi="Inter" w:cs="Arial"/>
          <w:color w:val="000000" w:themeColor="text1"/>
          <w:sz w:val="21"/>
          <w:szCs w:val="21"/>
        </w:rPr>
        <w:t xml:space="preserve">a Objednávateľom poverených osôb </w:t>
      </w:r>
      <w:r w:rsidRPr="004178E7">
        <w:rPr>
          <w:rFonts w:ascii="Inter" w:hAnsi="Inter" w:cs="Arial"/>
          <w:color w:val="000000" w:themeColor="text1"/>
          <w:sz w:val="21"/>
          <w:szCs w:val="21"/>
        </w:rPr>
        <w:t>pri kontrole plnenia predmetu Dohody.</w:t>
      </w:r>
    </w:p>
    <w:p w14:paraId="415EA861" w14:textId="77777777" w:rsidR="0083015B" w:rsidRPr="004178E7" w:rsidRDefault="0083015B" w:rsidP="00CA0DCE">
      <w:pPr>
        <w:pStyle w:val="Zkladntext"/>
        <w:numPr>
          <w:ilvl w:val="0"/>
          <w:numId w:val="27"/>
        </w:numPr>
        <w:ind w:left="1134" w:hanging="567"/>
        <w:rPr>
          <w:rFonts w:ascii="Inter" w:hAnsi="Inter"/>
          <w:sz w:val="21"/>
          <w:szCs w:val="21"/>
        </w:rPr>
      </w:pPr>
      <w:r w:rsidRPr="004178E7">
        <w:rPr>
          <w:rFonts w:ascii="Inter" w:hAnsi="Inter"/>
          <w:sz w:val="21"/>
          <w:szCs w:val="21"/>
        </w:rPr>
        <w:t>má právo na úhradu ceny za predmet Dohody alebo jeho časti podľa tejto Dohody.</w:t>
      </w:r>
    </w:p>
    <w:p w14:paraId="4036D1AC" w14:textId="12F5BA8A" w:rsidR="009D5BD2" w:rsidRPr="004178E7" w:rsidRDefault="0083015B" w:rsidP="00800B1F">
      <w:pPr>
        <w:pStyle w:val="Zkladntext"/>
        <w:numPr>
          <w:ilvl w:val="0"/>
          <w:numId w:val="27"/>
        </w:numPr>
        <w:ind w:left="1134" w:hanging="567"/>
        <w:rPr>
          <w:rFonts w:ascii="Inter" w:hAnsi="Inter"/>
          <w:sz w:val="21"/>
          <w:szCs w:val="21"/>
        </w:rPr>
      </w:pPr>
      <w:r w:rsidRPr="004178E7">
        <w:rPr>
          <w:rFonts w:ascii="Inter" w:hAnsi="Inter"/>
          <w:sz w:val="21"/>
          <w:szCs w:val="21"/>
        </w:rPr>
        <w:t>je povinný pri plnení povinnosti podľa tejto Dohody postupovať spôsobom, ktorý nepoškodzuje práva tretích strán.</w:t>
      </w:r>
    </w:p>
    <w:p w14:paraId="33F65E47" w14:textId="166357A2" w:rsidR="00E37048" w:rsidRPr="004178E7" w:rsidRDefault="00E37048" w:rsidP="00F32F75">
      <w:pPr>
        <w:pStyle w:val="Zkladntext"/>
        <w:ind w:left="567" w:hanging="567"/>
        <w:rPr>
          <w:rFonts w:ascii="Inter" w:hAnsi="Inter"/>
          <w:sz w:val="21"/>
          <w:szCs w:val="21"/>
        </w:rPr>
      </w:pPr>
      <w:r w:rsidRPr="004178E7">
        <w:rPr>
          <w:rFonts w:ascii="Inter" w:hAnsi="Inter"/>
          <w:sz w:val="21"/>
          <w:szCs w:val="21"/>
        </w:rPr>
        <w:t>3.</w:t>
      </w:r>
      <w:r w:rsidRPr="004178E7">
        <w:rPr>
          <w:rFonts w:ascii="Inter" w:hAnsi="Inter"/>
          <w:sz w:val="21"/>
          <w:szCs w:val="21"/>
        </w:rPr>
        <w:tab/>
        <w:t>S výnimkou práv a povinností vyplývajúcich z ostatných ustanovení tejto Dohody Objednávateľ:</w:t>
      </w:r>
    </w:p>
    <w:p w14:paraId="0D8B98D9" w14:textId="36655A4C"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a)</w:t>
      </w:r>
      <w:r w:rsidRPr="004178E7">
        <w:rPr>
          <w:rFonts w:ascii="Inter" w:hAnsi="Inter"/>
          <w:sz w:val="21"/>
          <w:szCs w:val="21"/>
        </w:rPr>
        <w:tab/>
        <w:t xml:space="preserve">sa zaväzuje poskytnúť </w:t>
      </w:r>
      <w:r w:rsidR="006C43DC" w:rsidRPr="004178E7">
        <w:rPr>
          <w:rFonts w:ascii="Inter" w:hAnsi="Inter"/>
          <w:sz w:val="21"/>
          <w:szCs w:val="21"/>
        </w:rPr>
        <w:t>Dodávateľovi</w:t>
      </w:r>
      <w:r w:rsidRPr="004178E7">
        <w:rPr>
          <w:rFonts w:ascii="Inter" w:hAnsi="Inter"/>
          <w:sz w:val="21"/>
          <w:szCs w:val="21"/>
        </w:rPr>
        <w:t xml:space="preserve"> všetku súčinnosť objektívne nevyhnutú na plnenie predmetu Dohody; ide najmä, nie však výlučne, o poskytnutie potrebných konzultácií a ďalších materiálov (podkladov), ktoré má Objednávateľ k dispozícii, a ktoré sú nevyhnutné na plnenie predmetu Dohody.</w:t>
      </w:r>
    </w:p>
    <w:p w14:paraId="3F736226" w14:textId="4CE4BCE7"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b)</w:t>
      </w:r>
      <w:r w:rsidRPr="004178E7">
        <w:rPr>
          <w:rFonts w:ascii="Inter" w:hAnsi="Inter"/>
          <w:sz w:val="21"/>
          <w:szCs w:val="21"/>
        </w:rPr>
        <w:tab/>
        <w:t xml:space="preserve">je oprávnený vykonávať priebežnú a následnú kontrolu plnenia predmetu Dohody, o čom bude vyhotovený písomný záznam. V prípade, ak Objednávateľ zistí, že </w:t>
      </w:r>
      <w:r w:rsidR="006C43DC" w:rsidRPr="004178E7">
        <w:rPr>
          <w:rFonts w:ascii="Inter" w:hAnsi="Inter"/>
          <w:sz w:val="21"/>
          <w:szCs w:val="21"/>
        </w:rPr>
        <w:t>Dodávateľ</w:t>
      </w:r>
      <w:r w:rsidRPr="004178E7">
        <w:rPr>
          <w:rFonts w:ascii="Inter" w:hAnsi="Inter"/>
          <w:sz w:val="21"/>
          <w:szCs w:val="21"/>
        </w:rPr>
        <w:t xml:space="preserve"> plní predmet Dohody v rozpore so svojimi povinnosťami, je Objednávateľ oprávnený požadovať, aby </w:t>
      </w:r>
      <w:r w:rsidR="006E3385" w:rsidRPr="004178E7">
        <w:rPr>
          <w:rFonts w:ascii="Inter" w:hAnsi="Inter"/>
          <w:sz w:val="21"/>
          <w:szCs w:val="21"/>
        </w:rPr>
        <w:t>Dodávateľ</w:t>
      </w:r>
      <w:r w:rsidRPr="004178E7">
        <w:rPr>
          <w:rFonts w:ascii="Inter" w:hAnsi="Inter"/>
          <w:sz w:val="21"/>
          <w:szCs w:val="21"/>
        </w:rPr>
        <w:t xml:space="preserve"> plnil predmet Dohody riadnym spôsobom a to v dodatočnej primeranej lehote, ktorú mu na to Objednávateľ poskytol. V prípade, ak pri kontrole budú zistené vady plnenia predmetu Dohody, Objednávateľ má právo požadovať od </w:t>
      </w:r>
      <w:r w:rsidR="006E3385" w:rsidRPr="004178E7">
        <w:rPr>
          <w:rFonts w:ascii="Inter" w:hAnsi="Inter"/>
          <w:sz w:val="21"/>
          <w:szCs w:val="21"/>
        </w:rPr>
        <w:t>Dodávateľa</w:t>
      </w:r>
      <w:r w:rsidRPr="004178E7">
        <w:rPr>
          <w:rFonts w:ascii="Inter" w:hAnsi="Inter"/>
          <w:sz w:val="21"/>
          <w:szCs w:val="21"/>
        </w:rPr>
        <w:t xml:space="preserve"> odstránenie vád a plnenie predmetu Dohody dohodnutým riadnym spôsobom v primeranej lehote, </w:t>
      </w:r>
      <w:r w:rsidR="00A32397" w:rsidRPr="002C7755">
        <w:rPr>
          <w:rFonts w:ascii="Inter" w:hAnsi="Inter"/>
          <w:sz w:val="21"/>
          <w:szCs w:val="21"/>
        </w:rPr>
        <w:t>najneskôr do troch</w:t>
      </w:r>
      <w:r w:rsidR="003C4EAE" w:rsidRPr="004178E7">
        <w:rPr>
          <w:rFonts w:ascii="Inter" w:hAnsi="Inter"/>
          <w:sz w:val="21"/>
          <w:szCs w:val="21"/>
        </w:rPr>
        <w:t xml:space="preserve"> (3) dn</w:t>
      </w:r>
      <w:r w:rsidR="00190819" w:rsidRPr="002C7755">
        <w:rPr>
          <w:rFonts w:ascii="Inter" w:hAnsi="Inter"/>
          <w:sz w:val="21"/>
          <w:szCs w:val="21"/>
        </w:rPr>
        <w:t>í</w:t>
      </w:r>
      <w:r w:rsidRPr="004178E7">
        <w:rPr>
          <w:rFonts w:ascii="Inter" w:hAnsi="Inter"/>
          <w:sz w:val="21"/>
          <w:szCs w:val="21"/>
        </w:rPr>
        <w:t xml:space="preserve"> od zistenia vady. Výzva na odstránenie zistených vád musí byť doložená písomným záznamom, v ktorom budú vyšpecifikované zistené nedostatky, resp. vady. Za objektívne kritérium považujú Zmluvné strany právne normy a technické normy platné a účinné v Slovenskej republike. V prípade, že </w:t>
      </w:r>
      <w:r w:rsidR="005C1B70" w:rsidRPr="004178E7">
        <w:rPr>
          <w:rFonts w:ascii="Inter" w:hAnsi="Inter"/>
          <w:sz w:val="21"/>
          <w:szCs w:val="21"/>
        </w:rPr>
        <w:t>Dodávateľ</w:t>
      </w:r>
      <w:r w:rsidRPr="004178E7">
        <w:rPr>
          <w:rFonts w:ascii="Inter" w:hAnsi="Inter"/>
          <w:sz w:val="21"/>
          <w:szCs w:val="21"/>
        </w:rPr>
        <w:t xml:space="preserve"> nezačne plniť  riadnym spôsobom a neodstráni zistené vady v lehote uvedenej v tomto článku ods. 3 písm. b) tejto Dohody, je Objednávateľ oprávnený uplatňovať si zmluvnú pokutu podľa tejto Dohody a/alebo odstúpiť od tejto Dohody. Tým nie je dotknuté právo na náhradu škody podľa § 373 a </w:t>
      </w:r>
      <w:proofErr w:type="spellStart"/>
      <w:r w:rsidRPr="004178E7">
        <w:rPr>
          <w:rFonts w:ascii="Inter" w:hAnsi="Inter"/>
          <w:sz w:val="21"/>
          <w:szCs w:val="21"/>
        </w:rPr>
        <w:t>nasl</w:t>
      </w:r>
      <w:proofErr w:type="spellEnd"/>
      <w:r w:rsidRPr="004178E7">
        <w:rPr>
          <w:rFonts w:ascii="Inter" w:hAnsi="Inter"/>
          <w:sz w:val="21"/>
          <w:szCs w:val="21"/>
        </w:rPr>
        <w:t>. OBZ.</w:t>
      </w:r>
    </w:p>
    <w:p w14:paraId="488910D0" w14:textId="4F1306CA"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c)</w:t>
      </w:r>
      <w:r w:rsidRPr="004178E7">
        <w:rPr>
          <w:rFonts w:ascii="Inter" w:hAnsi="Inter"/>
          <w:sz w:val="21"/>
          <w:szCs w:val="21"/>
        </w:rPr>
        <w:tab/>
        <w:t xml:space="preserve">sa zaväzuje určiť osoby, s ktorými bude </w:t>
      </w:r>
      <w:r w:rsidR="007B37F7" w:rsidRPr="004178E7">
        <w:rPr>
          <w:rFonts w:ascii="Inter" w:hAnsi="Inter"/>
          <w:sz w:val="21"/>
          <w:szCs w:val="21"/>
        </w:rPr>
        <w:t>Dodávateľ</w:t>
      </w:r>
      <w:r w:rsidRPr="004178E7">
        <w:rPr>
          <w:rFonts w:ascii="Inter" w:hAnsi="Inter"/>
          <w:sz w:val="21"/>
          <w:szCs w:val="21"/>
        </w:rPr>
        <w:t xml:space="preserve"> komunikovať a spolupracovať, a ktoré budú za  Objednávateľa zodpovedné za plnenie povinností vyplývajúcich z tejto Dohody,</w:t>
      </w:r>
    </w:p>
    <w:p w14:paraId="4D56E091" w14:textId="191E812B" w:rsidR="00E37048" w:rsidRPr="002C7755" w:rsidRDefault="00E37048" w:rsidP="00CF57E6">
      <w:pPr>
        <w:pStyle w:val="Zkladntext"/>
        <w:ind w:left="1134" w:hanging="567"/>
        <w:rPr>
          <w:rFonts w:ascii="Inter" w:hAnsi="Inter"/>
          <w:sz w:val="21"/>
          <w:szCs w:val="21"/>
        </w:rPr>
      </w:pPr>
      <w:r w:rsidRPr="004178E7">
        <w:rPr>
          <w:rFonts w:ascii="Inter" w:hAnsi="Inter"/>
          <w:sz w:val="21"/>
          <w:szCs w:val="21"/>
        </w:rPr>
        <w:t>d)</w:t>
      </w:r>
      <w:r w:rsidRPr="004178E7">
        <w:rPr>
          <w:rFonts w:ascii="Inter" w:hAnsi="Inter"/>
          <w:sz w:val="21"/>
          <w:szCs w:val="21"/>
        </w:rPr>
        <w:tab/>
        <w:t xml:space="preserve">sa zaväzuje riadne a včas predmet Dohody </w:t>
      </w:r>
      <w:r w:rsidR="00BD362D" w:rsidRPr="004178E7">
        <w:rPr>
          <w:rFonts w:ascii="Inter" w:hAnsi="Inter"/>
          <w:sz w:val="21"/>
          <w:szCs w:val="21"/>
        </w:rPr>
        <w:t xml:space="preserve">skontrolovať, </w:t>
      </w:r>
      <w:r w:rsidRPr="004178E7">
        <w:rPr>
          <w:rFonts w:ascii="Inter" w:hAnsi="Inter"/>
          <w:sz w:val="21"/>
          <w:szCs w:val="21"/>
        </w:rPr>
        <w:t xml:space="preserve">prevziať a zaplatiť </w:t>
      </w:r>
      <w:r w:rsidR="00BD362D" w:rsidRPr="004178E7">
        <w:rPr>
          <w:rFonts w:ascii="Inter" w:hAnsi="Inter"/>
          <w:sz w:val="21"/>
          <w:szCs w:val="21"/>
        </w:rPr>
        <w:t>Dodávateľovi</w:t>
      </w:r>
      <w:r w:rsidRPr="004178E7">
        <w:rPr>
          <w:rFonts w:ascii="Inter" w:hAnsi="Inter"/>
          <w:sz w:val="21"/>
          <w:szCs w:val="21"/>
        </w:rPr>
        <w:t xml:space="preserve"> dohodnutú cenu.</w:t>
      </w:r>
    </w:p>
    <w:p w14:paraId="265A60AD" w14:textId="4BBE0CD8" w:rsidR="00C569B8" w:rsidRPr="002C7755" w:rsidRDefault="00CF57E6" w:rsidP="004178E7">
      <w:pPr>
        <w:spacing w:after="0" w:line="240" w:lineRule="auto"/>
        <w:ind w:left="567" w:hanging="567"/>
      </w:pPr>
      <w:r w:rsidRPr="002C7755">
        <w:rPr>
          <w:rFonts w:ascii="Inter" w:hAnsi="Inter"/>
          <w:sz w:val="21"/>
          <w:szCs w:val="21"/>
        </w:rPr>
        <w:lastRenderedPageBreak/>
        <w:t xml:space="preserve">4. </w:t>
      </w:r>
      <w:r w:rsidRPr="002C7755">
        <w:rPr>
          <w:rFonts w:ascii="Inter" w:hAnsi="Inter"/>
          <w:sz w:val="21"/>
          <w:szCs w:val="21"/>
        </w:rPr>
        <w:tab/>
      </w:r>
      <w:r w:rsidR="00A84963" w:rsidRPr="002C7755">
        <w:rPr>
          <w:rFonts w:ascii="Inter" w:hAnsi="Inter"/>
          <w:sz w:val="21"/>
          <w:szCs w:val="21"/>
        </w:rPr>
        <w:t>Porušenie povinností uvedených v tomto článku v ods. 2 písm. c), f), g), h), i) j), l), p) až s) tejto Dohody sa považuje za podstatné porušenie tejto Dohody a v prípade ich porušenia je Objednávateľ oprávnený odstúpiť od tejto Dohody.</w:t>
      </w:r>
      <w:r w:rsidR="00BB61FE" w:rsidRPr="002C7755">
        <w:rPr>
          <w:rFonts w:ascii="Inter" w:hAnsi="Inter"/>
          <w:sz w:val="21"/>
          <w:szCs w:val="21"/>
        </w:rPr>
        <w:t xml:space="preserve"> </w:t>
      </w:r>
    </w:p>
    <w:p w14:paraId="3BA55613" w14:textId="2DABA225" w:rsidR="002E0B0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Dodávateľ berie na vedomie, že výdavky podľa tejto Dohody môžu byť financované/spolufinancované Objednávateľom z prostriedkov, ktoré Objednávateľovi na tento účel poskytne Európska únia (napr. z fondov Európskej únie) prípadne z iných európskych a/alebo externých finančných zdrojov. Dodávateľ  zároveň berie na vedomie a rešpektuje, že zákazka financovaná/ spolufinancovaná z fondov Európskej únie a iných externých zdrojov, môže byť predmetom administratívnej finančnej kontroly procesu verejného obstarávania zo strany príslušného Riadiaceho orgánu (ďalej len „</w:t>
      </w:r>
      <w:r w:rsidRPr="004178E7">
        <w:rPr>
          <w:rFonts w:ascii="Inter" w:hAnsi="Inter"/>
          <w:b/>
          <w:bCs/>
          <w:sz w:val="21"/>
          <w:szCs w:val="21"/>
        </w:rPr>
        <w:t>Riadiaci orgán</w:t>
      </w:r>
      <w:r w:rsidRPr="002C7755">
        <w:rPr>
          <w:rFonts w:ascii="Inter" w:hAnsi="Inter"/>
          <w:sz w:val="21"/>
          <w:szCs w:val="21"/>
        </w:rPr>
        <w:t>“</w:t>
      </w:r>
      <w:r w:rsidR="00BB61FE" w:rsidRPr="002C7755">
        <w:rPr>
          <w:rFonts w:ascii="Inter" w:hAnsi="Inter"/>
          <w:sz w:val="21"/>
          <w:szCs w:val="21"/>
        </w:rPr>
        <w:t xml:space="preserve"> v príslušnom gramatickom tvare</w:t>
      </w:r>
      <w:r w:rsidRPr="002C7755">
        <w:rPr>
          <w:rFonts w:ascii="Inter" w:hAnsi="Inter"/>
          <w:sz w:val="21"/>
          <w:szCs w:val="21"/>
        </w:rPr>
        <w:t>) a/alebo Sprostredkovateľského orgánu (ďalej len „</w:t>
      </w:r>
      <w:r w:rsidRPr="004178E7">
        <w:rPr>
          <w:rFonts w:ascii="Inter" w:hAnsi="Inter"/>
          <w:b/>
          <w:bCs/>
          <w:sz w:val="21"/>
          <w:szCs w:val="21"/>
        </w:rPr>
        <w:t>Sprostredkovateľský orgán</w:t>
      </w:r>
      <w:r w:rsidRPr="002C7755">
        <w:rPr>
          <w:rFonts w:ascii="Inter" w:hAnsi="Inter"/>
          <w:sz w:val="21"/>
          <w:szCs w:val="21"/>
        </w:rPr>
        <w:t>“</w:t>
      </w:r>
      <w:r w:rsidR="002B003E" w:rsidRPr="002C7755">
        <w:rPr>
          <w:rFonts w:ascii="Inter" w:hAnsi="Inter"/>
          <w:sz w:val="21"/>
          <w:szCs w:val="21"/>
        </w:rPr>
        <w:t xml:space="preserve"> v príslušnom gramatickom tvare</w:t>
      </w:r>
      <w:r w:rsidRPr="002C7755">
        <w:rPr>
          <w:rFonts w:ascii="Inter" w:hAnsi="Inter"/>
          <w:sz w:val="21"/>
          <w:szCs w:val="21"/>
        </w:rPr>
        <w:t>) pod Riadiacim orgánom. O schválení zákazky bude Objednávateľ Dodávateľa informovať.</w:t>
      </w:r>
    </w:p>
    <w:p w14:paraId="50E3DC83" w14:textId="3B48E7CE" w:rsidR="002E0B0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Dodávateľ je povinný strpieť výkon kontroly/ kontroly na mieste/ auditu súvisiaceho s plnením predmetu tejto Dohody kedykoľvek počas platnosti a účinnosti akejkoľvek zmluvy o poskytnutí nenávratného finančného prostriedku, na základe ktorej Objednávateľ financoval/spolufinancoval predmet tejto Dohody a prípadne aj po skončení jej účinnosti, ak to bude nevyhnutné, a to na túto činnosť oprávnenými osobami (napr. poskytovateľ nenávratného finančného prostriedku, Útvar následnej finančnej kontroly, NKÚ SR, príslušná Správa finančnej kontroly, Certifikačný orgán, Orgán auditu a jeho spolupracujúce orgány, ako aj nimi poverené osoby a prizvané osoby v súlade s príslušnými platnými právnymi predpismi SR a/alebo EÚ, splnomocnení zástupcovia EK a Európskeho dvora audítorov) a poskytnúť im všetku potrebnú súčinnosť.</w:t>
      </w:r>
    </w:p>
    <w:p w14:paraId="3C8752B2" w14:textId="595B2495" w:rsidR="002B003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Zmluvné strany berú týmto na vedomie a výslovne súhlasia, že všetka dokumentácia vytvorená pri vykonávaní alebo v súvislosti s vykonávaním predmetu tejto Dohody a/alebo súvisiaca s touto Dohodou bude poskytnutá poskytovateľovi nenávratného finančného príspevku a príslušným orgánom SR a/alebo EÚ a tieto majú právo na použitie údajov z tejto dokumentácie na účely súvisiace so zmluvou o poskytnutí nenávratného finančného príspevku pri zohľadnení autorských práv, priemyselných práv a ochrany osobných údajov Dodávateľa.</w:t>
      </w:r>
    </w:p>
    <w:p w14:paraId="068D3185" w14:textId="28C38638" w:rsidR="002B003E" w:rsidRPr="004178E7" w:rsidRDefault="00E37048" w:rsidP="004178E7">
      <w:pPr>
        <w:pStyle w:val="Zkladntext"/>
        <w:numPr>
          <w:ilvl w:val="0"/>
          <w:numId w:val="39"/>
        </w:numPr>
        <w:ind w:left="567" w:hanging="567"/>
        <w:rPr>
          <w:rFonts w:ascii="Inter" w:hAnsi="Inter"/>
          <w:sz w:val="21"/>
          <w:szCs w:val="21"/>
        </w:rPr>
      </w:pPr>
      <w:r w:rsidRPr="004178E7">
        <w:rPr>
          <w:rFonts w:ascii="Inter" w:hAnsi="Inter"/>
          <w:sz w:val="21"/>
          <w:szCs w:val="21"/>
        </w:rPr>
        <w:t>Zmluvné strany sa zaväzujú bez zbytočného odkladu navzájom si oznamovať všetky</w:t>
      </w:r>
      <w:r w:rsidR="002B003E" w:rsidRPr="002C7755">
        <w:rPr>
          <w:rFonts w:ascii="Inter" w:hAnsi="Inter"/>
          <w:sz w:val="21"/>
          <w:szCs w:val="21"/>
        </w:rPr>
        <w:t xml:space="preserve"> </w:t>
      </w:r>
      <w:r w:rsidRPr="004178E7">
        <w:rPr>
          <w:rFonts w:ascii="Inter" w:hAnsi="Inter"/>
          <w:sz w:val="21"/>
          <w:szCs w:val="21"/>
        </w:rPr>
        <w:t>informácie, ktoré by mohli mať vplyv na riadne plnenie tejto Dohody.</w:t>
      </w:r>
    </w:p>
    <w:p w14:paraId="29AA249C" w14:textId="130707D8" w:rsidR="00BE5C99" w:rsidRPr="004178E7" w:rsidRDefault="00BE5C99" w:rsidP="00D43103">
      <w:pPr>
        <w:spacing w:after="120" w:line="240" w:lineRule="auto"/>
        <w:jc w:val="both"/>
        <w:rPr>
          <w:rFonts w:ascii="Inter" w:hAnsi="Inter"/>
          <w:sz w:val="21"/>
          <w:szCs w:val="21"/>
        </w:rPr>
      </w:pPr>
    </w:p>
    <w:p w14:paraId="6460FBDB" w14:textId="36CF66C1" w:rsidR="003A7C88" w:rsidRPr="004178E7" w:rsidRDefault="003A7C88" w:rsidP="00811557">
      <w:pPr>
        <w:pStyle w:val="Nadpis1"/>
        <w:spacing w:before="0"/>
        <w:rPr>
          <w:rFonts w:ascii="Inter" w:hAnsi="Inter"/>
          <w:szCs w:val="21"/>
        </w:rPr>
      </w:pPr>
      <w:r w:rsidRPr="004178E7">
        <w:rPr>
          <w:rFonts w:ascii="Inter" w:hAnsi="Inter"/>
          <w:szCs w:val="21"/>
        </w:rPr>
        <w:t>Článok VII</w:t>
      </w:r>
      <w:r w:rsidR="00D45529" w:rsidRPr="002C7755">
        <w:rPr>
          <w:rFonts w:ascii="Inter" w:hAnsi="Inter"/>
          <w:szCs w:val="21"/>
        </w:rPr>
        <w:t>I</w:t>
      </w:r>
    </w:p>
    <w:p w14:paraId="078734E3" w14:textId="4D3AD096" w:rsidR="00E83DC6" w:rsidRPr="004178E7" w:rsidRDefault="00025840" w:rsidP="00811557">
      <w:pPr>
        <w:pStyle w:val="Nadpis1"/>
        <w:spacing w:before="0" w:after="120"/>
        <w:rPr>
          <w:rFonts w:ascii="Inter" w:hAnsi="Inter"/>
          <w:szCs w:val="21"/>
        </w:rPr>
      </w:pPr>
      <w:r w:rsidRPr="004178E7">
        <w:rPr>
          <w:rFonts w:ascii="Inter" w:hAnsi="Inter"/>
          <w:szCs w:val="21"/>
        </w:rPr>
        <w:t>Kontaktné</w:t>
      </w:r>
      <w:r w:rsidR="00F3707F" w:rsidRPr="004178E7">
        <w:rPr>
          <w:rFonts w:ascii="Inter" w:hAnsi="Inter"/>
          <w:szCs w:val="21"/>
        </w:rPr>
        <w:t xml:space="preserve"> údaje</w:t>
      </w:r>
    </w:p>
    <w:p w14:paraId="3C29986B" w14:textId="309143AB" w:rsidR="001328E5" w:rsidRPr="004178E7" w:rsidRDefault="001328E5" w:rsidP="00CA0DCE">
      <w:pPr>
        <w:widowControl w:val="0"/>
        <w:numPr>
          <w:ilvl w:val="0"/>
          <w:numId w:val="18"/>
        </w:numPr>
        <w:tabs>
          <w:tab w:val="clear" w:pos="720"/>
        </w:tabs>
        <w:suppressAutoHyphens/>
        <w:spacing w:after="0" w:line="240" w:lineRule="auto"/>
        <w:ind w:left="567" w:hanging="567"/>
        <w:jc w:val="both"/>
        <w:rPr>
          <w:rFonts w:ascii="Inter" w:hAnsi="Inter"/>
          <w:sz w:val="21"/>
          <w:szCs w:val="21"/>
        </w:rPr>
      </w:pPr>
      <w:r w:rsidRPr="004178E7">
        <w:rPr>
          <w:rFonts w:ascii="Inter" w:hAnsi="Inter"/>
          <w:sz w:val="21"/>
          <w:szCs w:val="21"/>
        </w:rPr>
        <w:t>Každú zmenu zodpovedných</w:t>
      </w:r>
      <w:r w:rsidR="00893133" w:rsidRPr="004178E7">
        <w:rPr>
          <w:rFonts w:ascii="Inter" w:hAnsi="Inter"/>
          <w:sz w:val="21"/>
          <w:szCs w:val="21"/>
        </w:rPr>
        <w:t xml:space="preserve"> (kontaktných)</w:t>
      </w:r>
      <w:r w:rsidRPr="004178E7">
        <w:rPr>
          <w:rFonts w:ascii="Inter" w:hAnsi="Inter"/>
          <w:sz w:val="21"/>
          <w:szCs w:val="21"/>
        </w:rPr>
        <w:t xml:space="preserve"> osôb sa </w:t>
      </w:r>
      <w:r w:rsidR="00E61364" w:rsidRPr="004178E7">
        <w:rPr>
          <w:rFonts w:ascii="Inter" w:hAnsi="Inter"/>
          <w:sz w:val="21"/>
          <w:szCs w:val="21"/>
        </w:rPr>
        <w:t>Z</w:t>
      </w:r>
      <w:r w:rsidRPr="004178E7">
        <w:rPr>
          <w:rFonts w:ascii="Inter" w:hAnsi="Inter"/>
          <w:sz w:val="21"/>
          <w:szCs w:val="21"/>
        </w:rPr>
        <w:t xml:space="preserve">mluvné strany zaväzujú oznámiť druhej </w:t>
      </w:r>
      <w:r w:rsidR="00E61364" w:rsidRPr="004178E7">
        <w:rPr>
          <w:rFonts w:ascii="Inter" w:hAnsi="Inter"/>
          <w:sz w:val="21"/>
          <w:szCs w:val="21"/>
        </w:rPr>
        <w:t>Z</w:t>
      </w:r>
      <w:r w:rsidRPr="004178E7">
        <w:rPr>
          <w:rFonts w:ascii="Inter" w:hAnsi="Inter"/>
          <w:sz w:val="21"/>
          <w:szCs w:val="21"/>
        </w:rPr>
        <w:t>mluvnej strane bez zbytočného odkladu, najneskôr však do 2</w:t>
      </w:r>
      <w:r w:rsidR="00647599" w:rsidRPr="004178E7">
        <w:rPr>
          <w:rFonts w:ascii="Inter" w:hAnsi="Inter"/>
          <w:sz w:val="21"/>
          <w:szCs w:val="21"/>
        </w:rPr>
        <w:t xml:space="preserve"> </w:t>
      </w:r>
      <w:r w:rsidRPr="004178E7">
        <w:rPr>
          <w:rFonts w:ascii="Inter" w:hAnsi="Inter"/>
          <w:sz w:val="21"/>
          <w:szCs w:val="21"/>
        </w:rPr>
        <w:t xml:space="preserve">(dvoch) </w:t>
      </w:r>
      <w:r w:rsidR="00647599" w:rsidRPr="004178E7">
        <w:rPr>
          <w:rFonts w:ascii="Inter" w:hAnsi="Inter"/>
          <w:sz w:val="21"/>
          <w:szCs w:val="21"/>
        </w:rPr>
        <w:t xml:space="preserve">pracovných </w:t>
      </w:r>
      <w:r w:rsidRPr="004178E7">
        <w:rPr>
          <w:rFonts w:ascii="Inter" w:hAnsi="Inter"/>
          <w:sz w:val="21"/>
          <w:szCs w:val="21"/>
        </w:rPr>
        <w:t xml:space="preserve">dní od takejto zmeny. </w:t>
      </w:r>
    </w:p>
    <w:p w14:paraId="4C3A7E7C" w14:textId="3F752278" w:rsidR="00751FBD" w:rsidRPr="004178E7" w:rsidRDefault="00751FBD" w:rsidP="00CA0DCE">
      <w:pPr>
        <w:pStyle w:val="Odsekzoznamu"/>
        <w:numPr>
          <w:ilvl w:val="0"/>
          <w:numId w:val="18"/>
        </w:numPr>
        <w:tabs>
          <w:tab w:val="clear" w:pos="720"/>
        </w:tabs>
        <w:spacing w:after="0" w:line="240" w:lineRule="auto"/>
        <w:ind w:left="567" w:hanging="567"/>
        <w:jc w:val="both"/>
        <w:rPr>
          <w:rFonts w:ascii="Inter" w:hAnsi="Inter"/>
          <w:sz w:val="21"/>
          <w:szCs w:val="21"/>
        </w:rPr>
      </w:pPr>
      <w:r w:rsidRPr="004178E7">
        <w:rPr>
          <w:rFonts w:ascii="Inter" w:hAnsi="Inter"/>
          <w:sz w:val="21"/>
          <w:szCs w:val="21"/>
        </w:rPr>
        <w:t>Zmluvné strany sa dohodli, že:</w:t>
      </w:r>
    </w:p>
    <w:p w14:paraId="0F758FF4" w14:textId="0A223080" w:rsidR="00AE5FB6" w:rsidRPr="004178E7" w:rsidRDefault="00751FBD" w:rsidP="00CA0DCE">
      <w:pPr>
        <w:pStyle w:val="Odsekzoznamu"/>
        <w:numPr>
          <w:ilvl w:val="0"/>
          <w:numId w:val="30"/>
        </w:numPr>
        <w:spacing w:after="0" w:line="240" w:lineRule="auto"/>
        <w:ind w:left="1134" w:hanging="567"/>
        <w:jc w:val="both"/>
        <w:rPr>
          <w:rFonts w:ascii="Inter" w:hAnsi="Inter"/>
          <w:sz w:val="21"/>
          <w:szCs w:val="21"/>
        </w:rPr>
      </w:pPr>
      <w:r w:rsidRPr="004178E7">
        <w:rPr>
          <w:rFonts w:ascii="Inter" w:hAnsi="Inter"/>
          <w:sz w:val="21"/>
          <w:szCs w:val="21"/>
        </w:rPr>
        <w:t xml:space="preserve">kontaktnou osobou za </w:t>
      </w:r>
      <w:r w:rsidR="003022CC" w:rsidRPr="004178E7">
        <w:rPr>
          <w:rFonts w:ascii="Inter" w:hAnsi="Inter"/>
          <w:sz w:val="21"/>
          <w:szCs w:val="21"/>
        </w:rPr>
        <w:t>O</w:t>
      </w:r>
      <w:r w:rsidRPr="004178E7">
        <w:rPr>
          <w:rFonts w:ascii="Inter" w:hAnsi="Inter"/>
          <w:sz w:val="21"/>
          <w:szCs w:val="21"/>
        </w:rPr>
        <w:t>bjednávateľa je</w:t>
      </w:r>
      <w:r w:rsidR="00056037" w:rsidRPr="004178E7">
        <w:rPr>
          <w:rFonts w:ascii="Inter" w:hAnsi="Inter"/>
          <w:sz w:val="21"/>
          <w:szCs w:val="21"/>
        </w:rPr>
        <w:t xml:space="preserve">: Mgr. Valér Jurčák, </w:t>
      </w:r>
      <w:hyperlink r:id="rId17" w:history="1">
        <w:r w:rsidR="00061ECA" w:rsidRPr="004178E7">
          <w:rPr>
            <w:rStyle w:val="Hypertextovprepojenie"/>
            <w:rFonts w:ascii="Inter" w:hAnsi="Inter"/>
            <w:sz w:val="21"/>
            <w:szCs w:val="21"/>
          </w:rPr>
          <w:t>valer.jurcak@bratislava.sk</w:t>
        </w:r>
      </w:hyperlink>
      <w:r w:rsidR="00061ECA" w:rsidRPr="004178E7">
        <w:rPr>
          <w:rFonts w:ascii="Inter" w:hAnsi="Inter"/>
          <w:sz w:val="21"/>
          <w:szCs w:val="21"/>
        </w:rPr>
        <w:t>, Michaela Čibová</w:t>
      </w:r>
      <w:r w:rsidR="006B05C0" w:rsidRPr="004178E7">
        <w:rPr>
          <w:rFonts w:ascii="Inter" w:hAnsi="Inter"/>
          <w:sz w:val="21"/>
          <w:szCs w:val="21"/>
        </w:rPr>
        <w:t>, michaela.cibova@bratislava.sk</w:t>
      </w:r>
      <w:r w:rsidRPr="004178E7">
        <w:rPr>
          <w:rFonts w:ascii="Inter" w:hAnsi="Inter"/>
          <w:sz w:val="21"/>
          <w:szCs w:val="21"/>
        </w:rPr>
        <w:t>.</w:t>
      </w:r>
    </w:p>
    <w:p w14:paraId="2B39D621" w14:textId="5CAB64C8" w:rsidR="00751FBD" w:rsidRPr="004178E7" w:rsidRDefault="00751FBD" w:rsidP="00CA0DCE">
      <w:pPr>
        <w:pStyle w:val="Odsekzoznamu"/>
        <w:numPr>
          <w:ilvl w:val="0"/>
          <w:numId w:val="30"/>
        </w:numPr>
        <w:spacing w:after="0" w:line="240" w:lineRule="auto"/>
        <w:ind w:left="1134" w:hanging="567"/>
        <w:jc w:val="both"/>
        <w:rPr>
          <w:rFonts w:ascii="Inter" w:hAnsi="Inter"/>
          <w:sz w:val="21"/>
          <w:szCs w:val="21"/>
        </w:rPr>
      </w:pPr>
      <w:r w:rsidRPr="004178E7">
        <w:rPr>
          <w:rFonts w:ascii="Inter" w:hAnsi="Inter"/>
          <w:sz w:val="21"/>
          <w:szCs w:val="21"/>
        </w:rPr>
        <w:t xml:space="preserve">kontaktnou osobou za </w:t>
      </w:r>
      <w:r w:rsidR="003022CC" w:rsidRPr="004178E7">
        <w:rPr>
          <w:rFonts w:ascii="Inter" w:hAnsi="Inter"/>
          <w:sz w:val="21"/>
          <w:szCs w:val="21"/>
        </w:rPr>
        <w:t>D</w:t>
      </w:r>
      <w:r w:rsidRPr="004178E7">
        <w:rPr>
          <w:rFonts w:ascii="Inter" w:hAnsi="Inter"/>
          <w:sz w:val="21"/>
          <w:szCs w:val="21"/>
        </w:rPr>
        <w:t xml:space="preserve">odávateľa je </w:t>
      </w:r>
      <w:r w:rsidRPr="004178E7">
        <w:rPr>
          <w:rFonts w:ascii="Inter" w:hAnsi="Inter"/>
          <w:sz w:val="21"/>
          <w:szCs w:val="21"/>
          <w:highlight w:val="yellow"/>
        </w:rPr>
        <w:t>meno, email</w:t>
      </w:r>
      <w:r w:rsidRPr="004178E7">
        <w:rPr>
          <w:rFonts w:ascii="Inter" w:hAnsi="Inter"/>
          <w:sz w:val="21"/>
          <w:szCs w:val="21"/>
        </w:rPr>
        <w:t>.</w:t>
      </w:r>
    </w:p>
    <w:p w14:paraId="22C9267A" w14:textId="3782A109" w:rsidR="001328E5" w:rsidRPr="004178E7" w:rsidRDefault="001328E5" w:rsidP="00CA0DCE">
      <w:pPr>
        <w:widowControl w:val="0"/>
        <w:numPr>
          <w:ilvl w:val="0"/>
          <w:numId w:val="18"/>
        </w:numPr>
        <w:tabs>
          <w:tab w:val="clear" w:pos="720"/>
        </w:tabs>
        <w:suppressAutoHyphens/>
        <w:spacing w:after="0" w:line="240" w:lineRule="auto"/>
        <w:ind w:left="567" w:hanging="567"/>
        <w:jc w:val="both"/>
        <w:rPr>
          <w:rFonts w:ascii="Inter" w:hAnsi="Inter"/>
          <w:sz w:val="21"/>
          <w:szCs w:val="21"/>
        </w:rPr>
      </w:pPr>
      <w:r w:rsidRPr="004178E7">
        <w:rPr>
          <w:rFonts w:ascii="Inter" w:hAnsi="Inter"/>
          <w:sz w:val="21"/>
          <w:szCs w:val="21"/>
        </w:rPr>
        <w:t xml:space="preserve">Za </w:t>
      </w:r>
      <w:r w:rsidR="003022CC" w:rsidRPr="004178E7">
        <w:rPr>
          <w:rFonts w:ascii="Inter" w:hAnsi="Inter"/>
          <w:sz w:val="21"/>
          <w:szCs w:val="21"/>
        </w:rPr>
        <w:t>O</w:t>
      </w:r>
      <w:r w:rsidRPr="004178E7">
        <w:rPr>
          <w:rFonts w:ascii="Inter" w:hAnsi="Inter"/>
          <w:sz w:val="21"/>
          <w:szCs w:val="21"/>
        </w:rPr>
        <w:t xml:space="preserve">bjednávateľa sú oprávnení dávať pokyny </w:t>
      </w:r>
      <w:r w:rsidR="003022CC" w:rsidRPr="004178E7">
        <w:rPr>
          <w:rFonts w:ascii="Inter" w:hAnsi="Inter"/>
          <w:sz w:val="21"/>
          <w:szCs w:val="21"/>
        </w:rPr>
        <w:t>D</w:t>
      </w:r>
      <w:r w:rsidRPr="004178E7">
        <w:rPr>
          <w:rFonts w:ascii="Inter" w:hAnsi="Inter"/>
          <w:sz w:val="21"/>
          <w:szCs w:val="21"/>
        </w:rPr>
        <w:t xml:space="preserve">odávateľovi poverení zodpovední zamestnanci </w:t>
      </w:r>
      <w:r w:rsidR="003022CC" w:rsidRPr="004178E7">
        <w:rPr>
          <w:rFonts w:ascii="Inter" w:hAnsi="Inter"/>
          <w:sz w:val="21"/>
          <w:szCs w:val="21"/>
        </w:rPr>
        <w:t>O</w:t>
      </w:r>
      <w:r w:rsidRPr="004178E7">
        <w:rPr>
          <w:rFonts w:ascii="Inter" w:hAnsi="Inter"/>
          <w:sz w:val="21"/>
          <w:szCs w:val="21"/>
        </w:rPr>
        <w:t xml:space="preserve">bjednávateľa. Pokyny </w:t>
      </w:r>
      <w:r w:rsidR="003022CC" w:rsidRPr="004178E7">
        <w:rPr>
          <w:rFonts w:ascii="Inter" w:hAnsi="Inter"/>
          <w:sz w:val="21"/>
          <w:szCs w:val="21"/>
        </w:rPr>
        <w:t>O</w:t>
      </w:r>
      <w:r w:rsidRPr="004178E7">
        <w:rPr>
          <w:rFonts w:ascii="Inter" w:hAnsi="Inter"/>
          <w:sz w:val="21"/>
          <w:szCs w:val="21"/>
        </w:rPr>
        <w:t xml:space="preserve">bjednávateľa prostredníctvom ním poverených zamestnancov sú pre </w:t>
      </w:r>
      <w:r w:rsidR="003022CC" w:rsidRPr="004178E7">
        <w:rPr>
          <w:rFonts w:ascii="Inter" w:hAnsi="Inter"/>
          <w:sz w:val="21"/>
          <w:szCs w:val="21"/>
        </w:rPr>
        <w:t>D</w:t>
      </w:r>
      <w:r w:rsidRPr="004178E7">
        <w:rPr>
          <w:rFonts w:ascii="Inter" w:hAnsi="Inter"/>
          <w:sz w:val="21"/>
          <w:szCs w:val="21"/>
        </w:rPr>
        <w:t>odávateľa záväzné.</w:t>
      </w:r>
    </w:p>
    <w:p w14:paraId="559FD062" w14:textId="77777777" w:rsidR="00AE5FB6" w:rsidRPr="004178E7" w:rsidRDefault="00AE5FB6" w:rsidP="00D43103">
      <w:pPr>
        <w:widowControl w:val="0"/>
        <w:tabs>
          <w:tab w:val="left" w:pos="0"/>
          <w:tab w:val="left" w:pos="142"/>
          <w:tab w:val="left" w:pos="426"/>
        </w:tabs>
        <w:suppressAutoHyphens/>
        <w:spacing w:after="0" w:line="240" w:lineRule="auto"/>
        <w:ind w:left="425"/>
        <w:jc w:val="both"/>
        <w:rPr>
          <w:rFonts w:ascii="Inter" w:hAnsi="Inter"/>
          <w:sz w:val="21"/>
          <w:szCs w:val="21"/>
        </w:rPr>
      </w:pPr>
    </w:p>
    <w:p w14:paraId="4B631438" w14:textId="0FC4B753" w:rsidR="00025840" w:rsidRPr="004178E7" w:rsidRDefault="00025840" w:rsidP="00CA0DCE">
      <w:pPr>
        <w:keepNext/>
        <w:widowControl w:val="0"/>
        <w:numPr>
          <w:ilvl w:val="0"/>
          <w:numId w:val="11"/>
        </w:numPr>
        <w:suppressAutoHyphens/>
        <w:spacing w:after="0" w:line="240" w:lineRule="auto"/>
        <w:ind w:left="431" w:hanging="431"/>
        <w:jc w:val="center"/>
        <w:outlineLvl w:val="0"/>
        <w:rPr>
          <w:rFonts w:ascii="Inter" w:eastAsia="Microsoft YaHei" w:hAnsi="Inter" w:cs="Mangal"/>
          <w:b/>
          <w:bCs/>
          <w:kern w:val="1"/>
          <w:sz w:val="21"/>
          <w:szCs w:val="21"/>
          <w:lang w:eastAsia="zh-CN" w:bidi="hi-IN"/>
        </w:rPr>
      </w:pPr>
      <w:r w:rsidRPr="004178E7">
        <w:rPr>
          <w:rFonts w:ascii="Inter" w:eastAsia="Microsoft YaHei" w:hAnsi="Inter" w:cs="Mangal"/>
          <w:b/>
          <w:bCs/>
          <w:kern w:val="1"/>
          <w:sz w:val="21"/>
          <w:szCs w:val="21"/>
          <w:lang w:eastAsia="zh-CN" w:bidi="hi-IN"/>
        </w:rPr>
        <w:t xml:space="preserve">Článok </w:t>
      </w:r>
      <w:r w:rsidR="001C0017" w:rsidRPr="002C7755">
        <w:rPr>
          <w:rFonts w:ascii="Inter" w:eastAsia="Microsoft YaHei" w:hAnsi="Inter" w:cs="Mangal"/>
          <w:b/>
          <w:bCs/>
          <w:kern w:val="1"/>
          <w:sz w:val="21"/>
          <w:szCs w:val="21"/>
          <w:lang w:eastAsia="zh-CN" w:bidi="hi-IN"/>
        </w:rPr>
        <w:t>IX</w:t>
      </w:r>
    </w:p>
    <w:p w14:paraId="330B8AF4" w14:textId="5C05CB43" w:rsidR="00025840" w:rsidRPr="004178E7" w:rsidRDefault="009E189C" w:rsidP="00CA0DCE">
      <w:pPr>
        <w:keepNext/>
        <w:widowControl w:val="0"/>
        <w:numPr>
          <w:ilvl w:val="0"/>
          <w:numId w:val="11"/>
        </w:numPr>
        <w:suppressAutoHyphens/>
        <w:spacing w:after="120" w:line="240" w:lineRule="auto"/>
        <w:ind w:left="431" w:hanging="431"/>
        <w:jc w:val="center"/>
        <w:outlineLvl w:val="0"/>
        <w:rPr>
          <w:rFonts w:ascii="Inter" w:eastAsia="Microsoft YaHei" w:hAnsi="Inter" w:cs="Mangal"/>
          <w:b/>
          <w:bCs/>
          <w:kern w:val="1"/>
          <w:sz w:val="21"/>
          <w:szCs w:val="21"/>
          <w:lang w:eastAsia="zh-CN" w:bidi="hi-IN"/>
        </w:rPr>
      </w:pPr>
      <w:r w:rsidRPr="004178E7">
        <w:rPr>
          <w:rFonts w:ascii="Inter" w:eastAsia="Microsoft YaHei" w:hAnsi="Inter" w:cs="Mangal"/>
          <w:b/>
          <w:bCs/>
          <w:kern w:val="1"/>
          <w:sz w:val="21"/>
          <w:szCs w:val="21"/>
          <w:lang w:eastAsia="zh-CN" w:bidi="hi-IN"/>
        </w:rPr>
        <w:t>Ostatné ustanovenia</w:t>
      </w:r>
    </w:p>
    <w:p w14:paraId="5CDE7600" w14:textId="668EE437" w:rsidR="00025840" w:rsidRPr="004178E7" w:rsidRDefault="0064759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w:t>
      </w:r>
      <w:bookmarkStart w:id="54" w:name="_Hlk169693273"/>
      <w:r w:rsidR="00025840" w:rsidRPr="004178E7">
        <w:rPr>
          <w:rFonts w:ascii="Inter" w:eastAsia="Times New Roman" w:hAnsi="Inter"/>
          <w:sz w:val="21"/>
          <w:szCs w:val="21"/>
          <w:lang w:eastAsia="sk-SK"/>
        </w:rPr>
        <w:t>vyhlasuje a svojím podpisom potvrdzuje, že v plnom rozsahu dodržiava a zabezpečuje dodržiavanie všetkých aplikovateľných pracovnoprávnych predpisov v oblasti nelegálneho zamestnávania (ďalej aj ako „</w:t>
      </w:r>
      <w:r w:rsidR="00025840" w:rsidRPr="004178E7">
        <w:rPr>
          <w:rFonts w:ascii="Inter" w:eastAsia="Times New Roman" w:hAnsi="Inter"/>
          <w:b/>
          <w:bCs/>
          <w:sz w:val="21"/>
          <w:szCs w:val="21"/>
          <w:lang w:eastAsia="sk-SK"/>
        </w:rPr>
        <w:t>Pracovnoprávne predpisy</w:t>
      </w:r>
      <w:r w:rsidR="00025840" w:rsidRPr="004178E7">
        <w:rPr>
          <w:rFonts w:ascii="Inter" w:eastAsia="Times New Roman" w:hAnsi="Inter"/>
          <w:sz w:val="21"/>
          <w:szCs w:val="21"/>
          <w:lang w:eastAsia="sk-SK"/>
        </w:rPr>
        <w:t>“</w:t>
      </w:r>
      <w:r w:rsidR="00174B2E" w:rsidRPr="002C7755">
        <w:rPr>
          <w:rFonts w:ascii="Inter" w:eastAsia="Times New Roman" w:hAnsi="Inter"/>
          <w:sz w:val="21"/>
          <w:szCs w:val="21"/>
          <w:lang w:eastAsia="sk-SK"/>
        </w:rPr>
        <w:t xml:space="preserve"> </w:t>
      </w:r>
      <w:r w:rsidR="00174B2E" w:rsidRPr="002C7755">
        <w:rPr>
          <w:rFonts w:ascii="Inter" w:eastAsia="Times New Roman" w:hAnsi="Inter"/>
          <w:sz w:val="21"/>
          <w:szCs w:val="21"/>
          <w:lang w:eastAsia="sk-SK"/>
        </w:rPr>
        <w:lastRenderedPageBreak/>
        <w:t>v príslušnom gramatickom tvare</w:t>
      </w:r>
      <w:r w:rsidR="00025840" w:rsidRPr="004178E7">
        <w:rPr>
          <w:rFonts w:ascii="Inter" w:eastAsia="Times New Roman" w:hAnsi="Inter"/>
          <w:sz w:val="21"/>
          <w:szCs w:val="21"/>
          <w:lang w:eastAsia="sk-SK"/>
        </w:rPr>
        <w:t>), a to predovšetkým zákona č. 311/2001 Z. z. Zákonníka práce v znení neskorších predpisov a zákona č. 82/2005 Z. z. o nelegálnej práci a nelegálnom zamestnávaní a o zmene a doplnení niektorých zákonov v znení neskorších predpisov</w:t>
      </w:r>
      <w:r w:rsidR="006755DE" w:rsidRPr="004178E7">
        <w:rPr>
          <w:rFonts w:ascii="Inter" w:eastAsia="Times New Roman" w:hAnsi="Inter"/>
          <w:sz w:val="21"/>
          <w:szCs w:val="21"/>
          <w:lang w:eastAsia="sk-SK"/>
        </w:rPr>
        <w:t xml:space="preserve"> (ďalej len „</w:t>
      </w:r>
      <w:r w:rsidR="006755DE" w:rsidRPr="004178E7">
        <w:rPr>
          <w:rFonts w:ascii="Inter" w:eastAsia="Times New Roman" w:hAnsi="Inter"/>
          <w:b/>
          <w:bCs/>
          <w:sz w:val="21"/>
          <w:szCs w:val="21"/>
          <w:lang w:eastAsia="sk-SK"/>
        </w:rPr>
        <w:t>Zákon o nelegálnej práci</w:t>
      </w:r>
      <w:r w:rsidR="006755DE" w:rsidRPr="004178E7">
        <w:rPr>
          <w:rFonts w:ascii="Inter" w:eastAsia="Times New Roman" w:hAnsi="Inter"/>
          <w:sz w:val="21"/>
          <w:szCs w:val="21"/>
          <w:lang w:eastAsia="sk-SK"/>
        </w:rPr>
        <w:t>“</w:t>
      </w:r>
      <w:r w:rsidR="00174B2E" w:rsidRPr="002C7755">
        <w:rPr>
          <w:rFonts w:ascii="Inter" w:eastAsia="Times New Roman" w:hAnsi="Inter"/>
          <w:sz w:val="21"/>
          <w:szCs w:val="21"/>
          <w:lang w:eastAsia="sk-SK"/>
        </w:rPr>
        <w:t xml:space="preserve"> v príslušnom gramatickom tvare</w:t>
      </w:r>
      <w:r w:rsidR="006755DE" w:rsidRPr="004178E7">
        <w:rPr>
          <w:rFonts w:ascii="Inter" w:eastAsia="Times New Roman" w:hAnsi="Inter"/>
          <w:sz w:val="21"/>
          <w:szCs w:val="21"/>
          <w:lang w:eastAsia="sk-SK"/>
        </w:rPr>
        <w:t>)</w:t>
      </w:r>
      <w:r w:rsidR="00025840" w:rsidRPr="004178E7">
        <w:rPr>
          <w:rFonts w:ascii="Inter" w:eastAsia="Times New Roman" w:hAnsi="Inter"/>
          <w:sz w:val="21"/>
          <w:szCs w:val="21"/>
          <w:lang w:eastAsia="sk-SK"/>
        </w:rPr>
        <w:t xml:space="preserve">. </w:t>
      </w: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týmto vyhlasuje, že si je plne vedomý všetkých povinností, ktoré pre neho z Pracovnoprávnych predpisov vyplývajú a zaväzuje sa ich dodržiavať počas celej doby platnosti tejto </w:t>
      </w:r>
      <w:r w:rsidR="00983059" w:rsidRPr="004178E7">
        <w:rPr>
          <w:rFonts w:ascii="Inter" w:eastAsia="Times New Roman" w:hAnsi="Inter"/>
          <w:sz w:val="21"/>
          <w:szCs w:val="21"/>
          <w:lang w:eastAsia="sk-SK"/>
        </w:rPr>
        <w:t>D</w:t>
      </w:r>
      <w:r w:rsidR="00025840" w:rsidRPr="004178E7">
        <w:rPr>
          <w:rFonts w:ascii="Inter" w:eastAsia="Times New Roman" w:hAnsi="Inter"/>
          <w:sz w:val="21"/>
          <w:szCs w:val="21"/>
          <w:lang w:eastAsia="sk-SK"/>
        </w:rPr>
        <w:t xml:space="preserve">ohody. </w:t>
      </w: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sa zaväzuje najmä zamestnávať zamestnancov legálne a neporušovať tak zákaz nelegálneho zamestnávania upravený v Pracovnoprávnych predpisoch. </w:t>
      </w:r>
      <w:bookmarkEnd w:id="54"/>
    </w:p>
    <w:p w14:paraId="77368286" w14:textId="4C3767A3" w:rsidR="004A15A9" w:rsidRPr="004178E7" w:rsidRDefault="00466E46"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Dodávateľ sa zaväzuje, že v prípade, ak </w:t>
      </w:r>
      <w:r w:rsidR="009F6631"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bude zo strany kontrolného orgánu uložená pokuta podľa § 7b ods. 7 až 10 Zákona o nelegálnej práci za porušenie povinnosti podľa § 7b ods. 5 Zákona o nelegálnej práci v súvislosti s uzatvorením a plnením tejto </w:t>
      </w:r>
      <w:r w:rsidR="009F6631" w:rsidRPr="004178E7">
        <w:rPr>
          <w:rFonts w:ascii="Inter" w:eastAsia="Times New Roman" w:hAnsi="Inter"/>
          <w:sz w:val="21"/>
          <w:szCs w:val="21"/>
          <w:lang w:eastAsia="sk-SK"/>
        </w:rPr>
        <w:t>D</w:t>
      </w:r>
      <w:r w:rsidR="00846BCE" w:rsidRPr="004178E7">
        <w:rPr>
          <w:rFonts w:ascii="Inter" w:eastAsia="Times New Roman" w:hAnsi="Inter"/>
          <w:sz w:val="21"/>
          <w:szCs w:val="21"/>
          <w:lang w:eastAsia="sk-SK"/>
        </w:rPr>
        <w:t>ohody</w:t>
      </w:r>
      <w:r w:rsidRPr="004178E7">
        <w:rPr>
          <w:rFonts w:ascii="Inter" w:eastAsia="Times New Roman" w:hAnsi="Inter"/>
          <w:sz w:val="21"/>
          <w:szCs w:val="21"/>
          <w:lang w:eastAsia="sk-SK"/>
        </w:rPr>
        <w:t xml:space="preserve"> s </w:t>
      </w:r>
      <w:r w:rsidR="009F6631" w:rsidRPr="004178E7">
        <w:rPr>
          <w:rFonts w:ascii="Inter" w:eastAsia="Times New Roman" w:hAnsi="Inter"/>
          <w:sz w:val="21"/>
          <w:szCs w:val="21"/>
          <w:lang w:eastAsia="sk-SK"/>
        </w:rPr>
        <w:t>D</w:t>
      </w:r>
      <w:r w:rsidRPr="004178E7">
        <w:rPr>
          <w:rFonts w:ascii="Inter" w:eastAsia="Times New Roman" w:hAnsi="Inter"/>
          <w:sz w:val="21"/>
          <w:szCs w:val="21"/>
          <w:lang w:eastAsia="sk-SK"/>
        </w:rPr>
        <w:t>odávateľom a/alebo porušením zmluvnej povinnosti podľa ods</w:t>
      </w:r>
      <w:r w:rsidR="007033FE" w:rsidRPr="004178E7">
        <w:rPr>
          <w:rFonts w:ascii="Inter" w:eastAsia="Times New Roman" w:hAnsi="Inter"/>
          <w:sz w:val="21"/>
          <w:szCs w:val="21"/>
          <w:lang w:eastAsia="sk-SK"/>
        </w:rPr>
        <w:t>.</w:t>
      </w:r>
      <w:r w:rsidRPr="004178E7">
        <w:rPr>
          <w:rFonts w:ascii="Inter" w:eastAsia="Times New Roman" w:hAnsi="Inter"/>
          <w:sz w:val="21"/>
          <w:szCs w:val="21"/>
          <w:lang w:eastAsia="sk-SK"/>
        </w:rPr>
        <w:t xml:space="preserve"> </w:t>
      </w:r>
      <w:r w:rsidR="00D13383" w:rsidRPr="004178E7">
        <w:rPr>
          <w:rFonts w:ascii="Inter" w:eastAsia="Times New Roman" w:hAnsi="Inter"/>
          <w:sz w:val="21"/>
          <w:szCs w:val="21"/>
          <w:lang w:eastAsia="sk-SK"/>
        </w:rPr>
        <w:t>1</w:t>
      </w:r>
      <w:r w:rsidRPr="004178E7">
        <w:rPr>
          <w:rFonts w:ascii="Inter" w:eastAsia="Times New Roman" w:hAnsi="Inter"/>
          <w:sz w:val="21"/>
          <w:szCs w:val="21"/>
          <w:lang w:eastAsia="sk-SK"/>
        </w:rPr>
        <w:t xml:space="preserve"> tohto článku</w:t>
      </w:r>
      <w:r w:rsidR="007033FE" w:rsidRPr="004178E7">
        <w:rPr>
          <w:rFonts w:ascii="Inter" w:eastAsia="Times New Roman" w:hAnsi="Inter"/>
          <w:sz w:val="21"/>
          <w:szCs w:val="21"/>
          <w:lang w:eastAsia="sk-SK"/>
        </w:rPr>
        <w:t xml:space="preserve"> tejto Dohody</w:t>
      </w:r>
      <w:r w:rsidRPr="004178E7">
        <w:rPr>
          <w:rFonts w:ascii="Inter" w:eastAsia="Times New Roman" w:hAnsi="Inter"/>
          <w:sz w:val="21"/>
          <w:szCs w:val="21"/>
          <w:lang w:eastAsia="sk-SK"/>
        </w:rPr>
        <w:t xml:space="preserve">, uhradí </w:t>
      </w:r>
      <w:r w:rsidR="009F6631"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sumu rovnajúcu sa výške pokuty právoplatne uloženej </w:t>
      </w:r>
      <w:r w:rsidR="00BB5BB2"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zo strany kontrolného orgánu podľa § 7b ods. 7 až 10 Zákona o nelegálnej práci za porušenie § 7b ods. 5 Zákona o nelegálnej práci. </w:t>
      </w:r>
      <w:r w:rsidR="0079408E"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 xml:space="preserve"> sa zaväzuje sumu podľa predchádzajúcej vety uhradiť </w:t>
      </w:r>
      <w:r w:rsidR="0000450E"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bezodkladne po doručení výzvy </w:t>
      </w:r>
      <w:r w:rsidR="0000450E"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w:t>
      </w:r>
      <w:r w:rsidR="0000450E" w:rsidRPr="004178E7">
        <w:rPr>
          <w:rFonts w:ascii="Inter" w:eastAsia="Times New Roman" w:hAnsi="Inter"/>
          <w:sz w:val="21"/>
          <w:szCs w:val="21"/>
          <w:lang w:eastAsia="sk-SK"/>
        </w:rPr>
        <w:t>D</w:t>
      </w:r>
      <w:r w:rsidR="00931B26" w:rsidRPr="004178E7">
        <w:rPr>
          <w:rFonts w:ascii="Inter" w:eastAsia="Times New Roman" w:hAnsi="Inter"/>
          <w:sz w:val="21"/>
          <w:szCs w:val="21"/>
          <w:lang w:eastAsia="sk-SK"/>
        </w:rPr>
        <w:t>odávateľovi</w:t>
      </w:r>
      <w:r w:rsidRPr="004178E7">
        <w:rPr>
          <w:rFonts w:ascii="Inter" w:eastAsia="Times New Roman" w:hAnsi="Inter"/>
          <w:sz w:val="21"/>
          <w:szCs w:val="21"/>
          <w:lang w:eastAsia="sk-SK"/>
        </w:rPr>
        <w:t xml:space="preserve"> spolu s právoplatným rozhodnutím kontrolného orgánu o uložení pokuty. Riadnym splnením povinnosti </w:t>
      </w:r>
      <w:r w:rsidR="00BB5BB2" w:rsidRPr="004178E7">
        <w:rPr>
          <w:rFonts w:ascii="Inter" w:eastAsia="Times New Roman" w:hAnsi="Inter"/>
          <w:sz w:val="21"/>
          <w:szCs w:val="21"/>
          <w:lang w:eastAsia="sk-SK"/>
        </w:rPr>
        <w:t>D</w:t>
      </w:r>
      <w:r w:rsidR="0079408E" w:rsidRPr="004178E7">
        <w:rPr>
          <w:rFonts w:ascii="Inter" w:eastAsia="Times New Roman" w:hAnsi="Inter"/>
          <w:sz w:val="21"/>
          <w:szCs w:val="21"/>
          <w:lang w:eastAsia="sk-SK"/>
        </w:rPr>
        <w:t>odávateľa</w:t>
      </w:r>
      <w:r w:rsidRPr="004178E7">
        <w:rPr>
          <w:rFonts w:ascii="Inter" w:eastAsia="Times New Roman" w:hAnsi="Inter"/>
          <w:sz w:val="21"/>
          <w:szCs w:val="21"/>
          <w:lang w:eastAsia="sk-SK"/>
        </w:rPr>
        <w:t xml:space="preserve"> podľa tohto bodu nie je dotknutý nárok </w:t>
      </w:r>
      <w:r w:rsidR="00BB5BB2"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na náhradu škody voči </w:t>
      </w:r>
      <w:r w:rsidR="0000450E" w:rsidRPr="004178E7">
        <w:rPr>
          <w:rFonts w:ascii="Inter" w:eastAsia="Times New Roman" w:hAnsi="Inter"/>
          <w:sz w:val="21"/>
          <w:szCs w:val="21"/>
          <w:lang w:eastAsia="sk-SK"/>
        </w:rPr>
        <w:t>D</w:t>
      </w:r>
      <w:r w:rsidR="000A5F9B" w:rsidRPr="004178E7">
        <w:rPr>
          <w:rFonts w:ascii="Inter" w:eastAsia="Times New Roman" w:hAnsi="Inter"/>
          <w:sz w:val="21"/>
          <w:szCs w:val="21"/>
          <w:lang w:eastAsia="sk-SK"/>
        </w:rPr>
        <w:t>odávateľovi</w:t>
      </w:r>
      <w:r w:rsidRPr="004178E7">
        <w:rPr>
          <w:rFonts w:ascii="Inter" w:eastAsia="Times New Roman" w:hAnsi="Inter"/>
          <w:sz w:val="21"/>
          <w:szCs w:val="21"/>
          <w:lang w:eastAsia="sk-SK"/>
        </w:rPr>
        <w:t>.</w:t>
      </w:r>
    </w:p>
    <w:p w14:paraId="7D431A46" w14:textId="364EED89" w:rsidR="004A15A9" w:rsidRPr="004178E7" w:rsidRDefault="004A15A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hAnsi="Inter" w:cs="Arial"/>
          <w:color w:val="000000" w:themeColor="text1"/>
          <w:sz w:val="21"/>
          <w:szCs w:val="21"/>
        </w:rPr>
        <w:t xml:space="preserve">V prípade, ak má byť podľa platných právnych predpisov najmä podľa zákona o RPVS </w:t>
      </w:r>
      <w:r w:rsidR="0000450E"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a/alebo akýkoľvek z jeho subdodávateľov podľa tejto Dohody partnerom verejného sektora, </w:t>
      </w:r>
      <w:r w:rsidR="0000450E"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 xml:space="preserve">sa zaväzuje a zodpovedá za to, že bude on sám a tiež príslušní subdodávatelia počas celej doby platnosti a účinnosti tejto Dohody zapísaní v registri partnerov verejného sektora. Za dodržiavanie tohto ods. tejto Dohody subdodávateľmi zodpovedá v plnom rozsahu </w:t>
      </w:r>
      <w:r w:rsidR="00F65C42" w:rsidRPr="004178E7">
        <w:rPr>
          <w:rFonts w:ascii="Inter" w:hAnsi="Inter"/>
          <w:color w:val="000000" w:themeColor="text1"/>
          <w:sz w:val="21"/>
          <w:szCs w:val="21"/>
        </w:rPr>
        <w:t>Dodávateľ</w:t>
      </w:r>
      <w:r w:rsidRPr="004178E7">
        <w:rPr>
          <w:rFonts w:ascii="Inter" w:hAnsi="Inter" w:cs="Arial"/>
          <w:color w:val="000000" w:themeColor="text1"/>
          <w:sz w:val="21"/>
          <w:szCs w:val="21"/>
        </w:rPr>
        <w:t xml:space="preserve">. Porušenie povinnosti </w:t>
      </w:r>
      <w:r w:rsidR="00F65C42" w:rsidRPr="004178E7">
        <w:rPr>
          <w:rFonts w:ascii="Inter" w:hAnsi="Inter"/>
          <w:color w:val="000000" w:themeColor="text1"/>
          <w:sz w:val="21"/>
          <w:szCs w:val="21"/>
        </w:rPr>
        <w:t xml:space="preserve">Dodávateľa </w:t>
      </w:r>
      <w:r w:rsidRPr="004178E7">
        <w:rPr>
          <w:rFonts w:ascii="Inter" w:hAnsi="Inter" w:cs="Arial"/>
          <w:color w:val="000000" w:themeColor="text1"/>
          <w:sz w:val="21"/>
          <w:szCs w:val="21"/>
        </w:rPr>
        <w:t xml:space="preserve">podľa tohto ods. tejto Dohody sa považuje za podstatné porušenie tejto Dohody. V prípade porušenia povinností podľa tohto ods. tejto Dohody zo strany </w:t>
      </w:r>
      <w:r w:rsidR="00F65C42" w:rsidRPr="004178E7">
        <w:rPr>
          <w:rFonts w:ascii="Inter" w:hAnsi="Inter"/>
          <w:color w:val="000000" w:themeColor="text1"/>
          <w:sz w:val="21"/>
          <w:szCs w:val="21"/>
        </w:rPr>
        <w:t xml:space="preserve">Dodávateľa </w:t>
      </w:r>
      <w:r w:rsidRPr="004178E7">
        <w:rPr>
          <w:rFonts w:ascii="Inter" w:hAnsi="Inter" w:cs="Arial"/>
          <w:color w:val="000000" w:themeColor="text1"/>
          <w:sz w:val="21"/>
          <w:szCs w:val="21"/>
        </w:rPr>
        <w:t>a/alebo akéhokoľvek jeho subdodávateľa má Objednávateľ právo od tejto Dohody odstúpiť.</w:t>
      </w:r>
    </w:p>
    <w:p w14:paraId="5D608027" w14:textId="20A51A29" w:rsidR="004A15A9" w:rsidRPr="004178E7" w:rsidRDefault="004A15A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hAnsi="Inter"/>
          <w:color w:val="000000" w:themeColor="text1"/>
          <w:sz w:val="21"/>
          <w:szCs w:val="21"/>
        </w:rPr>
        <w:t>Objednávateľ má tiež právo odstúpiť od tejto Dohody uzatvorenej s </w:t>
      </w:r>
      <w:r w:rsidR="00F65C42" w:rsidRPr="004178E7">
        <w:rPr>
          <w:rFonts w:ascii="Inter" w:hAnsi="Inter"/>
          <w:color w:val="000000" w:themeColor="text1"/>
          <w:sz w:val="21"/>
          <w:szCs w:val="21"/>
        </w:rPr>
        <w:t>Dodávateľom</w:t>
      </w:r>
      <w:r w:rsidRPr="004178E7">
        <w:rPr>
          <w:rFonts w:ascii="Inter" w:hAnsi="Inter"/>
          <w:color w:val="000000" w:themeColor="text1"/>
          <w:sz w:val="21"/>
          <w:szCs w:val="21"/>
        </w:rPr>
        <w:t>, ak tento je partnerom verejného sektora, a ak počas trvania Dohody nastanú nasledovné skutočnosti:</w:t>
      </w:r>
    </w:p>
    <w:p w14:paraId="5A21421E" w14:textId="6158A454"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a)</w:t>
      </w:r>
      <w:r w:rsidRPr="004178E7">
        <w:rPr>
          <w:rFonts w:ascii="Inter" w:hAnsi="Inter"/>
          <w:color w:val="000000" w:themeColor="text1"/>
          <w:sz w:val="21"/>
          <w:szCs w:val="21"/>
        </w:rPr>
        <w:tab/>
        <w:t xml:space="preserve">nadobudne právoplatnosť rozhodnutie o výmaze </w:t>
      </w:r>
      <w:r w:rsidR="00F65C42" w:rsidRPr="004178E7">
        <w:rPr>
          <w:rFonts w:ascii="Inter" w:hAnsi="Inter"/>
          <w:color w:val="000000" w:themeColor="text1"/>
          <w:sz w:val="21"/>
          <w:szCs w:val="21"/>
        </w:rPr>
        <w:t xml:space="preserve">Dodávateľa </w:t>
      </w:r>
      <w:r w:rsidRPr="004178E7">
        <w:rPr>
          <w:rFonts w:ascii="Inter" w:hAnsi="Inter"/>
          <w:color w:val="000000" w:themeColor="text1"/>
          <w:sz w:val="21"/>
          <w:szCs w:val="21"/>
        </w:rPr>
        <w:t>ako partnera verejného sektora z registra podľa § 12 zákona o RPVS;</w:t>
      </w:r>
    </w:p>
    <w:p w14:paraId="48F24C98" w14:textId="77777777"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b)</w:t>
      </w:r>
      <w:r w:rsidRPr="004178E7">
        <w:rPr>
          <w:rFonts w:ascii="Inter" w:hAnsi="Inter"/>
          <w:color w:val="000000" w:themeColor="text1"/>
          <w:sz w:val="21"/>
          <w:szCs w:val="21"/>
        </w:rPr>
        <w:tab/>
        <w:t>nadobudne právoplatnosť rozhodnutie o pokute z dôvodov podľa § 13 ods. 2 zákona o RPVS;</w:t>
      </w:r>
    </w:p>
    <w:p w14:paraId="127138F1" w14:textId="24BC2809"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c)</w:t>
      </w:r>
      <w:r w:rsidRPr="004178E7">
        <w:rPr>
          <w:rFonts w:ascii="Inter" w:hAnsi="Inter"/>
          <w:color w:val="000000" w:themeColor="text1"/>
          <w:sz w:val="21"/>
          <w:szCs w:val="21"/>
        </w:rPr>
        <w:tab/>
        <w:t xml:space="preserve">dôjde k výmazu </w:t>
      </w:r>
      <w:r w:rsidR="00F65C42" w:rsidRPr="004178E7">
        <w:rPr>
          <w:rFonts w:ascii="Inter" w:hAnsi="Inter"/>
          <w:color w:val="000000" w:themeColor="text1"/>
          <w:sz w:val="21"/>
          <w:szCs w:val="21"/>
        </w:rPr>
        <w:t xml:space="preserve">Dodávateľa </w:t>
      </w:r>
      <w:r w:rsidRPr="004178E7">
        <w:rPr>
          <w:rFonts w:ascii="Inter" w:hAnsi="Inter"/>
          <w:color w:val="000000" w:themeColor="text1"/>
          <w:sz w:val="21"/>
          <w:szCs w:val="21"/>
        </w:rPr>
        <w:t>ako partnera verejného sektora na návrh oprávnenej osoby;</w:t>
      </w:r>
    </w:p>
    <w:p w14:paraId="1A960089" w14:textId="424679D1" w:rsidR="00AE5FB6"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d)</w:t>
      </w:r>
      <w:r w:rsidRPr="004178E7">
        <w:rPr>
          <w:rFonts w:ascii="Inter" w:hAnsi="Inter"/>
          <w:color w:val="000000" w:themeColor="text1"/>
          <w:sz w:val="21"/>
          <w:szCs w:val="21"/>
        </w:rPr>
        <w:tab/>
        <w:t xml:space="preserve">je </w:t>
      </w:r>
      <w:r w:rsidR="00F65C42" w:rsidRPr="004178E7">
        <w:rPr>
          <w:rFonts w:ascii="Inter" w:hAnsi="Inter"/>
          <w:color w:val="000000" w:themeColor="text1"/>
          <w:sz w:val="21"/>
          <w:szCs w:val="21"/>
        </w:rPr>
        <w:t xml:space="preserve">Dodávateľ </w:t>
      </w:r>
      <w:r w:rsidRPr="004178E7">
        <w:rPr>
          <w:rFonts w:ascii="Inter" w:hAnsi="Inter"/>
          <w:color w:val="000000" w:themeColor="text1"/>
          <w:sz w:val="21"/>
          <w:szCs w:val="21"/>
        </w:rPr>
        <w:t>ako partner verejného sektora viac ako tridsiatich (30) dní v omeškaní so splnením povinnosti podľa § 10 ods. 2 tretej vety zákona o RPVS.</w:t>
      </w:r>
    </w:p>
    <w:p w14:paraId="51E0EFA8" w14:textId="6A16A3C3" w:rsidR="00AE5FB6" w:rsidRPr="004178E7" w:rsidRDefault="00F65C42" w:rsidP="00CA0DCE">
      <w:pPr>
        <w:pStyle w:val="Odsekzoznamu"/>
        <w:widowControl w:val="0"/>
        <w:numPr>
          <w:ilvl w:val="0"/>
          <w:numId w:val="12"/>
        </w:numPr>
        <w:suppressAutoHyphens/>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 xml:space="preserve">Dodávateľ </w:t>
      </w:r>
      <w:r w:rsidR="004A15A9" w:rsidRPr="004178E7">
        <w:rPr>
          <w:rFonts w:ascii="Inter" w:hAnsi="Inter"/>
          <w:color w:val="000000" w:themeColor="text1"/>
          <w:sz w:val="21"/>
          <w:szCs w:val="21"/>
        </w:rPr>
        <w:t xml:space="preserve">je kedykoľvek na žiadosť Objednávateľa povinný do troch (3) pracovných dní predložiť všetky zmluvy so subdodávateľmi </w:t>
      </w:r>
      <w:r w:rsidRPr="004178E7">
        <w:rPr>
          <w:rFonts w:ascii="Inter" w:hAnsi="Inter"/>
          <w:color w:val="000000" w:themeColor="text1"/>
          <w:sz w:val="21"/>
          <w:szCs w:val="21"/>
        </w:rPr>
        <w:t>Dodávateľa</w:t>
      </w:r>
      <w:r w:rsidR="004A15A9" w:rsidRPr="004178E7">
        <w:rPr>
          <w:rFonts w:ascii="Inter" w:hAnsi="Inter"/>
          <w:color w:val="000000" w:themeColor="text1"/>
          <w:sz w:val="21"/>
          <w:szCs w:val="21"/>
        </w:rPr>
        <w:t>, a to v každom okamihu realizácie predmetu plnenia tejto Dohody.</w:t>
      </w:r>
    </w:p>
    <w:p w14:paraId="7C0EE9BD" w14:textId="1CF72F5E" w:rsidR="004A15A9" w:rsidRPr="004178E7" w:rsidRDefault="004A15A9" w:rsidP="00CA0DCE">
      <w:pPr>
        <w:pStyle w:val="Odsekzoznamu"/>
        <w:widowControl w:val="0"/>
        <w:numPr>
          <w:ilvl w:val="0"/>
          <w:numId w:val="12"/>
        </w:numPr>
        <w:suppressAutoHyphens/>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Objednávateľ má právo prestať plniť svoje zmluvné povinnosti podľa tejto Dohody bez toho, aby sa dostal do omeškania, ak počas trvania tejto Dohody nastanú nasledovné skutočnosti:</w:t>
      </w:r>
    </w:p>
    <w:p w14:paraId="6329EBA6" w14:textId="77777777" w:rsidR="004A15A9" w:rsidRPr="004178E7" w:rsidRDefault="004A15A9" w:rsidP="00CA0DCE">
      <w:pPr>
        <w:pStyle w:val="Odsekzoznamu"/>
        <w:numPr>
          <w:ilvl w:val="0"/>
          <w:numId w:val="29"/>
        </w:numPr>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nie je splnená povinnosť podľa § 11 ods. 2 zákona o RPVS,</w:t>
      </w:r>
    </w:p>
    <w:p w14:paraId="5A422009" w14:textId="797ACB74" w:rsidR="004A15A9" w:rsidRPr="004178E7" w:rsidRDefault="004D526C" w:rsidP="00CA0DCE">
      <w:pPr>
        <w:pStyle w:val="Odsekzoznamu"/>
        <w:numPr>
          <w:ilvl w:val="0"/>
          <w:numId w:val="29"/>
        </w:numPr>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 xml:space="preserve">Dodávateľ </w:t>
      </w:r>
      <w:r w:rsidR="004A15A9" w:rsidRPr="004178E7">
        <w:rPr>
          <w:rFonts w:ascii="Inter" w:hAnsi="Inter"/>
          <w:color w:val="000000" w:themeColor="text1"/>
          <w:sz w:val="21"/>
          <w:szCs w:val="21"/>
        </w:rPr>
        <w:t>ako partner verejného sektora je v omeškaní so splnením povinnosti podľa § 10 ods. 2 tretej vety zákona o RPVS,</w:t>
      </w:r>
    </w:p>
    <w:p w14:paraId="35D3E637" w14:textId="77777777" w:rsidR="004A15A9" w:rsidRPr="004178E7" w:rsidRDefault="004A15A9" w:rsidP="00CA0DCE">
      <w:pPr>
        <w:pStyle w:val="Odsekzoznamu"/>
        <w:numPr>
          <w:ilvl w:val="0"/>
          <w:numId w:val="29"/>
        </w:numPr>
        <w:spacing w:after="0" w:line="240" w:lineRule="auto"/>
        <w:ind w:left="1134" w:hanging="567"/>
        <w:contextualSpacing w:val="0"/>
        <w:jc w:val="both"/>
        <w:rPr>
          <w:rFonts w:ascii="Inter" w:hAnsi="Inter"/>
          <w:color w:val="000000" w:themeColor="text1"/>
          <w:sz w:val="21"/>
          <w:szCs w:val="21"/>
        </w:rPr>
      </w:pPr>
      <w:r w:rsidRPr="004178E7">
        <w:rPr>
          <w:rFonts w:ascii="Inter" w:hAnsi="Inter"/>
          <w:color w:val="000000" w:themeColor="text1"/>
          <w:sz w:val="21"/>
          <w:szCs w:val="21"/>
        </w:rPr>
        <w:t>v iných v zákone o RPVS stanovených prípadoch.</w:t>
      </w:r>
    </w:p>
    <w:p w14:paraId="7C43BD74" w14:textId="3322DA80" w:rsidR="00F160F9" w:rsidRPr="004178E7" w:rsidRDefault="00F160F9" w:rsidP="00CA0DCE">
      <w:pPr>
        <w:pStyle w:val="Odsekzoznamu"/>
        <w:numPr>
          <w:ilvl w:val="0"/>
          <w:numId w:val="12"/>
        </w:numPr>
        <w:spacing w:after="120" w:line="240" w:lineRule="auto"/>
        <w:ind w:left="567" w:hanging="567"/>
        <w:jc w:val="both"/>
        <w:rPr>
          <w:rFonts w:ascii="Inter" w:hAnsi="Inter"/>
          <w:sz w:val="21"/>
          <w:szCs w:val="21"/>
        </w:rPr>
      </w:pPr>
      <w:r w:rsidRPr="004178E7">
        <w:rPr>
          <w:rFonts w:ascii="Inter" w:hAnsi="Inter"/>
          <w:sz w:val="21"/>
          <w:szCs w:val="21"/>
        </w:rPr>
        <w:t xml:space="preserve">Dodávateľ nie je oprávnený bez predchádzajúceho písomného súhlasu </w:t>
      </w:r>
      <w:r w:rsidR="002B19A1" w:rsidRPr="004178E7">
        <w:rPr>
          <w:rFonts w:ascii="Inter" w:hAnsi="Inter"/>
          <w:sz w:val="21"/>
          <w:szCs w:val="21"/>
        </w:rPr>
        <w:t>O</w:t>
      </w:r>
      <w:r w:rsidRPr="004178E7">
        <w:rPr>
          <w:rFonts w:ascii="Inter" w:hAnsi="Inter"/>
          <w:sz w:val="21"/>
          <w:szCs w:val="21"/>
        </w:rPr>
        <w:t xml:space="preserve">bjednávateľa postúpiť tretej osobe akúkoľvek pohľadávku, ktorá mu voči </w:t>
      </w:r>
      <w:r w:rsidR="002B19A1" w:rsidRPr="004178E7">
        <w:rPr>
          <w:rFonts w:ascii="Inter" w:hAnsi="Inter"/>
          <w:sz w:val="21"/>
          <w:szCs w:val="21"/>
        </w:rPr>
        <w:t>O</w:t>
      </w:r>
      <w:r w:rsidRPr="004178E7">
        <w:rPr>
          <w:rFonts w:ascii="Inter" w:hAnsi="Inter"/>
          <w:sz w:val="21"/>
          <w:szCs w:val="21"/>
        </w:rPr>
        <w:t xml:space="preserve">bjednávateľovi vznikla alebo vznikne na základe tejto </w:t>
      </w:r>
      <w:r w:rsidR="002B19A1" w:rsidRPr="004178E7">
        <w:rPr>
          <w:rFonts w:ascii="Inter" w:hAnsi="Inter"/>
          <w:sz w:val="21"/>
          <w:szCs w:val="21"/>
        </w:rPr>
        <w:t>D</w:t>
      </w:r>
      <w:r w:rsidRPr="004178E7">
        <w:rPr>
          <w:rFonts w:ascii="Inter" w:hAnsi="Inter"/>
          <w:sz w:val="21"/>
          <w:szCs w:val="21"/>
        </w:rPr>
        <w:t xml:space="preserve">ohody, alebo na základe ustanovení zákona </w:t>
      </w:r>
      <w:r w:rsidRPr="004178E7">
        <w:rPr>
          <w:rFonts w:ascii="Inter" w:hAnsi="Inter"/>
          <w:sz w:val="21"/>
          <w:szCs w:val="21"/>
        </w:rPr>
        <w:lastRenderedPageBreak/>
        <w:t xml:space="preserve">upravujúcich práva a povinnosti </w:t>
      </w:r>
      <w:r w:rsidR="002B19A1" w:rsidRPr="004178E7">
        <w:rPr>
          <w:rFonts w:ascii="Inter" w:hAnsi="Inter"/>
          <w:sz w:val="21"/>
          <w:szCs w:val="21"/>
        </w:rPr>
        <w:t>Z</w:t>
      </w:r>
      <w:r w:rsidRPr="004178E7">
        <w:rPr>
          <w:rFonts w:ascii="Inter" w:hAnsi="Inter"/>
          <w:sz w:val="21"/>
          <w:szCs w:val="21"/>
        </w:rPr>
        <w:t xml:space="preserve">mluvných strán súvisiacich s vykonávaním predmetu </w:t>
      </w:r>
      <w:r w:rsidR="002B19A1" w:rsidRPr="004178E7">
        <w:rPr>
          <w:rFonts w:ascii="Inter" w:hAnsi="Inter"/>
          <w:sz w:val="21"/>
          <w:szCs w:val="21"/>
        </w:rPr>
        <w:t>D</w:t>
      </w:r>
      <w:r w:rsidRPr="004178E7">
        <w:rPr>
          <w:rFonts w:ascii="Inter" w:hAnsi="Inter"/>
          <w:sz w:val="21"/>
          <w:szCs w:val="21"/>
        </w:rPr>
        <w:t xml:space="preserve">ohody podľa tejto </w:t>
      </w:r>
      <w:r w:rsidR="002B19A1" w:rsidRPr="004178E7">
        <w:rPr>
          <w:rFonts w:ascii="Inter" w:hAnsi="Inter"/>
          <w:sz w:val="21"/>
          <w:szCs w:val="21"/>
        </w:rPr>
        <w:t>D</w:t>
      </w:r>
      <w:r w:rsidRPr="004178E7">
        <w:rPr>
          <w:rFonts w:ascii="Inter" w:hAnsi="Inter"/>
          <w:sz w:val="21"/>
          <w:szCs w:val="21"/>
        </w:rPr>
        <w:t>ohody.</w:t>
      </w:r>
    </w:p>
    <w:p w14:paraId="21C5E2C2" w14:textId="7F65F027" w:rsidR="00F160F9" w:rsidRPr="002C7755" w:rsidRDefault="00F160F9" w:rsidP="004178E7">
      <w:pPr>
        <w:pStyle w:val="Odsekzoznamu"/>
        <w:numPr>
          <w:ilvl w:val="0"/>
          <w:numId w:val="12"/>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sa dohodli, že v prípade, ak bude </w:t>
      </w:r>
      <w:r w:rsidR="002B19A1" w:rsidRPr="004178E7">
        <w:rPr>
          <w:rFonts w:ascii="Inter" w:hAnsi="Inter"/>
          <w:sz w:val="21"/>
          <w:szCs w:val="21"/>
        </w:rPr>
        <w:t>D</w:t>
      </w:r>
      <w:r w:rsidRPr="004178E7">
        <w:rPr>
          <w:rFonts w:ascii="Inter" w:hAnsi="Inter"/>
          <w:sz w:val="21"/>
          <w:szCs w:val="21"/>
        </w:rPr>
        <w:t xml:space="preserve">odávateľ zverejnený v príslušnom zozname osôb (tzv. zoznam platiteľov dane z pridanej hodnoty, u ktorých nastali dôvody na zrušenie registrácie v zmysle § 81 </w:t>
      </w:r>
      <w:r w:rsidR="002B19A1" w:rsidRPr="004178E7">
        <w:rPr>
          <w:rFonts w:ascii="Inter" w:hAnsi="Inter"/>
          <w:sz w:val="21"/>
          <w:szCs w:val="21"/>
        </w:rPr>
        <w:t>ods.</w:t>
      </w:r>
      <w:r w:rsidRPr="004178E7">
        <w:rPr>
          <w:rFonts w:ascii="Inter" w:hAnsi="Inter"/>
          <w:sz w:val="21"/>
          <w:szCs w:val="21"/>
        </w:rPr>
        <w:t xml:space="preserve"> </w:t>
      </w:r>
      <w:r w:rsidR="00D2075D" w:rsidRPr="004178E7">
        <w:rPr>
          <w:rFonts w:ascii="Inter" w:hAnsi="Inter"/>
          <w:sz w:val="21"/>
          <w:szCs w:val="21"/>
        </w:rPr>
        <w:t>3</w:t>
      </w:r>
      <w:r w:rsidRPr="004178E7">
        <w:rPr>
          <w:rFonts w:ascii="Inter" w:hAnsi="Inter"/>
          <w:sz w:val="21"/>
          <w:szCs w:val="21"/>
        </w:rPr>
        <w:t xml:space="preserve"> písm. b) zákona č. 222/2004 Z. z. o dani z pridanej hodnoty v znení neskorších predpisov (ďalej ako „</w:t>
      </w:r>
      <w:r w:rsidRPr="004178E7">
        <w:rPr>
          <w:rFonts w:ascii="Inter" w:hAnsi="Inter"/>
          <w:b/>
          <w:bCs/>
          <w:sz w:val="21"/>
          <w:szCs w:val="21"/>
        </w:rPr>
        <w:t>zákon o DPH</w:t>
      </w:r>
      <w:r w:rsidRPr="004178E7">
        <w:rPr>
          <w:rFonts w:ascii="Inter" w:hAnsi="Inter"/>
          <w:sz w:val="21"/>
          <w:szCs w:val="21"/>
        </w:rPr>
        <w:t>“</w:t>
      </w:r>
      <w:r w:rsidR="00974981" w:rsidRPr="002C7755">
        <w:rPr>
          <w:rFonts w:ascii="Inter" w:hAnsi="Inter"/>
          <w:sz w:val="21"/>
          <w:szCs w:val="21"/>
        </w:rPr>
        <w:t xml:space="preserve"> v príslušnom gramatickom tvare</w:t>
      </w:r>
      <w:r w:rsidRPr="004178E7">
        <w:rPr>
          <w:rFonts w:ascii="Inter" w:hAnsi="Inter"/>
          <w:sz w:val="21"/>
          <w:szCs w:val="21"/>
        </w:rPr>
        <w:t xml:space="preserve">)) vedenom Finančným riaditeľstvom Slovenskej republiky, je </w:t>
      </w:r>
      <w:r w:rsidR="001215DC" w:rsidRPr="004178E7">
        <w:rPr>
          <w:rFonts w:ascii="Inter" w:hAnsi="Inter"/>
          <w:sz w:val="21"/>
          <w:szCs w:val="21"/>
        </w:rPr>
        <w:t>O</w:t>
      </w:r>
      <w:r w:rsidRPr="004178E7">
        <w:rPr>
          <w:rFonts w:ascii="Inter" w:hAnsi="Inter"/>
          <w:sz w:val="21"/>
          <w:szCs w:val="21"/>
        </w:rPr>
        <w:t xml:space="preserve">bjednávateľ oprávnený v deň zverejnenia dodávateľa v takomto zozname zadržať sumu vo výške zodpovedajúcej DPH z nezaplatených faktúr. Takto zadržaná suma bude buď na výzvu príslušného daňového úradu uhradená v zmysle § 69b zákona o DPH alebo bude </w:t>
      </w:r>
      <w:r w:rsidR="001903CB" w:rsidRPr="004178E7">
        <w:rPr>
          <w:rFonts w:ascii="Inter" w:hAnsi="Inter"/>
          <w:sz w:val="21"/>
          <w:szCs w:val="21"/>
        </w:rPr>
        <w:t>D</w:t>
      </w:r>
      <w:r w:rsidRPr="004178E7">
        <w:rPr>
          <w:rFonts w:ascii="Inter" w:hAnsi="Inter"/>
          <w:sz w:val="21"/>
          <w:szCs w:val="21"/>
        </w:rPr>
        <w:t xml:space="preserve">odávateľovi uvoľnená najneskôr deň nasledujúci po dni (i) predloženia originálu písomného potvrdenia príslušného daňového úradu, že </w:t>
      </w:r>
      <w:r w:rsidR="001903CB" w:rsidRPr="004178E7">
        <w:rPr>
          <w:rFonts w:ascii="Inter" w:hAnsi="Inter"/>
          <w:sz w:val="21"/>
          <w:szCs w:val="21"/>
        </w:rPr>
        <w:t>D</w:t>
      </w:r>
      <w:r w:rsidRPr="004178E7">
        <w:rPr>
          <w:rFonts w:ascii="Inter" w:hAnsi="Inter"/>
          <w:sz w:val="21"/>
          <w:szCs w:val="21"/>
        </w:rPr>
        <w:t xml:space="preserve">odávateľ ako daňový subjekt nemá nedoplatok na DPH, pričom takéto potvrdenie nesmie byť staršie ako tri dni a (ii) preukázania skutočnosti, že </w:t>
      </w:r>
      <w:r w:rsidR="001903CB" w:rsidRPr="004178E7">
        <w:rPr>
          <w:rFonts w:ascii="Inter" w:hAnsi="Inter"/>
          <w:sz w:val="21"/>
          <w:szCs w:val="21"/>
        </w:rPr>
        <w:t>D</w:t>
      </w:r>
      <w:r w:rsidRPr="004178E7">
        <w:rPr>
          <w:rFonts w:ascii="Inter" w:hAnsi="Inter"/>
          <w:sz w:val="21"/>
          <w:szCs w:val="21"/>
        </w:rPr>
        <w:t xml:space="preserve">odávateľ nie je uvedený v zozname platiteľov dane z pridanej hodnoty, u ktorých nastali dôvody na zrušenie v zmysle § 81 odseku </w:t>
      </w:r>
      <w:r w:rsidR="003E0836" w:rsidRPr="002C7755">
        <w:rPr>
          <w:rFonts w:ascii="Inter" w:hAnsi="Inter"/>
          <w:sz w:val="21"/>
          <w:szCs w:val="21"/>
        </w:rPr>
        <w:t>3</w:t>
      </w:r>
      <w:r w:rsidRPr="004178E7">
        <w:rPr>
          <w:rFonts w:ascii="Inter" w:hAnsi="Inter"/>
          <w:sz w:val="21"/>
          <w:szCs w:val="21"/>
        </w:rPr>
        <w:t>, písm. b) zákona o DPH.</w:t>
      </w:r>
    </w:p>
    <w:p w14:paraId="156107F6" w14:textId="222DD14F" w:rsidR="008708EE" w:rsidRPr="002C7755" w:rsidRDefault="008708EE" w:rsidP="002A1248">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Zmluvné strany výslovne potvrdzujú, že </w:t>
      </w:r>
      <w:r w:rsidR="00896C4E" w:rsidRPr="002C7755">
        <w:rPr>
          <w:rFonts w:ascii="Inter" w:hAnsi="Inter" w:cs="Arial"/>
          <w:color w:val="000000" w:themeColor="text1"/>
          <w:sz w:val="21"/>
          <w:szCs w:val="21"/>
        </w:rPr>
        <w:t>Dodávateľ</w:t>
      </w:r>
      <w:r w:rsidRPr="002C7755">
        <w:rPr>
          <w:rFonts w:ascii="Inter" w:hAnsi="Inter" w:cs="Arial"/>
          <w:color w:val="000000" w:themeColor="text1"/>
          <w:sz w:val="21"/>
          <w:szCs w:val="21"/>
        </w:rPr>
        <w:t xml:space="preserve"> pri plnení tejto Dohody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2C7755">
        <w:rPr>
          <w:rFonts w:ascii="Inter" w:hAnsi="Inter" w:cs="Arial"/>
          <w:b/>
          <w:bCs/>
          <w:color w:val="000000" w:themeColor="text1"/>
          <w:sz w:val="21"/>
          <w:szCs w:val="21"/>
        </w:rPr>
        <w:t>Nariadenie GDPR</w:t>
      </w:r>
      <w:r w:rsidRPr="002C7755">
        <w:rPr>
          <w:rFonts w:ascii="Inter" w:hAnsi="Inter" w:cs="Arial"/>
          <w:color w:val="000000" w:themeColor="text1"/>
          <w:sz w:val="21"/>
          <w:szCs w:val="21"/>
        </w:rPr>
        <w:t>“ v príslušnom gramatickom tvare) a zákona č. 18/2018 Z. z. o ochrane osobných údajov a o zmene a doplnení niektorých zákonov v platnom znení (ďalej len ako „</w:t>
      </w:r>
      <w:r w:rsidRPr="002C7755">
        <w:rPr>
          <w:rFonts w:ascii="Inter" w:hAnsi="Inter" w:cs="Arial"/>
          <w:b/>
          <w:bCs/>
          <w:color w:val="000000" w:themeColor="text1"/>
          <w:sz w:val="21"/>
          <w:szCs w:val="21"/>
        </w:rPr>
        <w:t>Zákon o ochrane osobných údajov</w:t>
      </w:r>
      <w:r w:rsidRPr="002C7755">
        <w:rPr>
          <w:rFonts w:ascii="Inter" w:hAnsi="Inter" w:cs="Arial"/>
          <w:color w:val="000000" w:themeColor="text1"/>
          <w:sz w:val="21"/>
          <w:szCs w:val="21"/>
        </w:rPr>
        <w:t xml:space="preserve">“ v príslušnom gramatickom tvare), a teda osobné údaje žiadnym spôsobom a v žiadnom rozsahu nespracúva. </w:t>
      </w:r>
    </w:p>
    <w:p w14:paraId="467B3312" w14:textId="5094A840"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Pre vylúčenie pochybností platí, že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nemá postavenie sprostredkovateľa ani spoločného prevádzkovateľa osobných údajov v zmysle Nariadenia GDPR a Zákona o ochrane osobných údajov. </w:t>
      </w:r>
    </w:p>
    <w:p w14:paraId="7F63170C" w14:textId="0FB10F73"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V prípade, ak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v rozpore s vyhlásením v ods. 1. tohto článku príde pri plnení tejto Dohody do kontaktu s osobnými údajmi, ktoré spracúva Objednávateľ,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je povinný Objednávateľa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osobné údaje získal na akomkoľvek fyzickom alebo elektronickom či dátovom nosiči, je povinný každý takýto nosič informácii bezodkladne vrátiť Objednávateľovi.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je povinný všetky osobné údaje v inej forme, ktoré takto získal okamžite zlikvidovať.  </w:t>
      </w:r>
    </w:p>
    <w:p w14:paraId="17781B93" w14:textId="04BAF831"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Zmluvné strany sa dohodli, že ak počas trvania ich spolupráce na základe tejto Dohody dôjde k zisteniu, že na výkon činnosti </w:t>
      </w:r>
      <w:r w:rsidR="00896C4E"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v jej zmysle je potrebné, aby zo strany </w:t>
      </w:r>
      <w:r w:rsidR="00896C4E"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dochádzalo k spracúvaniu osobných údajov dotknutých osôb, Zmluvné strany pristúpia k uzatvoreniu príslušnej osobitnej zmluvy zohľadňujúcej konkrétne postavenie </w:t>
      </w:r>
      <w:r w:rsidR="0032589A">
        <w:rPr>
          <w:rFonts w:ascii="Inter" w:hAnsi="Inter" w:cs="Arial"/>
          <w:color w:val="000000" w:themeColor="text1"/>
          <w:sz w:val="21"/>
          <w:szCs w:val="21"/>
        </w:rPr>
        <w:t>D</w:t>
      </w:r>
      <w:r w:rsidRPr="002C7755">
        <w:rPr>
          <w:rFonts w:ascii="Inter" w:hAnsi="Inter" w:cs="Arial"/>
          <w:color w:val="000000" w:themeColor="text1"/>
          <w:sz w:val="21"/>
          <w:szCs w:val="21"/>
        </w:rPr>
        <w:t xml:space="preserve">odávateľa, a to ešte pred začatím spracúvania osobných údajov </w:t>
      </w:r>
      <w:r w:rsidR="00600087" w:rsidRPr="002C7755">
        <w:rPr>
          <w:rFonts w:ascii="Inter" w:hAnsi="Inter" w:cs="Arial"/>
          <w:color w:val="000000" w:themeColor="text1"/>
          <w:sz w:val="21"/>
          <w:szCs w:val="21"/>
        </w:rPr>
        <w:t>Dodávateľom</w:t>
      </w:r>
      <w:r w:rsidRPr="002C7755">
        <w:rPr>
          <w:rFonts w:ascii="Inter" w:hAnsi="Inter" w:cs="Arial"/>
          <w:color w:val="000000" w:themeColor="text1"/>
          <w:sz w:val="21"/>
          <w:szCs w:val="21"/>
        </w:rPr>
        <w:t>.</w:t>
      </w:r>
    </w:p>
    <w:p w14:paraId="093BF683" w14:textId="77777777" w:rsidR="008708EE" w:rsidRPr="004178E7" w:rsidRDefault="008708EE" w:rsidP="004178E7">
      <w:pPr>
        <w:pStyle w:val="Odsekzoznamu"/>
        <w:spacing w:after="120" w:line="240" w:lineRule="auto"/>
        <w:ind w:left="567"/>
        <w:jc w:val="both"/>
        <w:rPr>
          <w:rFonts w:ascii="Inter" w:hAnsi="Inter"/>
          <w:sz w:val="21"/>
          <w:szCs w:val="21"/>
        </w:rPr>
      </w:pPr>
    </w:p>
    <w:p w14:paraId="557FFBC7" w14:textId="13D01232" w:rsidR="00EE7BE8" w:rsidRPr="004178E7" w:rsidRDefault="00EE7BE8" w:rsidP="00811557">
      <w:pPr>
        <w:pStyle w:val="Nadpis2"/>
        <w:spacing w:before="0"/>
        <w:ind w:left="425" w:hanging="425"/>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w:t>
      </w:r>
    </w:p>
    <w:p w14:paraId="29EAE626" w14:textId="174BF75A"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Zodpovednosť za vady</w:t>
      </w:r>
      <w:r w:rsidR="00E33830" w:rsidRPr="004178E7">
        <w:rPr>
          <w:rFonts w:ascii="Inter" w:hAnsi="Inter" w:cs="Times New Roman"/>
          <w:szCs w:val="21"/>
        </w:rPr>
        <w:t xml:space="preserve"> </w:t>
      </w:r>
    </w:p>
    <w:p w14:paraId="3B0BA5CE" w14:textId="76478DE7" w:rsidR="00463B41" w:rsidRPr="004178E7" w:rsidRDefault="00463B41"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Dodávateľ zodpovedá za vady, ktoré má predmet Dohody v čase jeho odovzdania Objednávateľovi, za vady, ktoré vznikli počas záručnej doby, </w:t>
      </w:r>
      <w:r w:rsidRPr="004178E7">
        <w:rPr>
          <w:rFonts w:ascii="Inter" w:hAnsi="Inter"/>
          <w:color w:val="000000" w:themeColor="text1"/>
          <w:sz w:val="21"/>
          <w:szCs w:val="21"/>
        </w:rPr>
        <w:t xml:space="preserve">za vady vzniknuté aj po tomto čase, ak boli spôsobené porušením jeho povinností. </w:t>
      </w:r>
      <w:r w:rsidR="00C90BEE" w:rsidRPr="004178E7">
        <w:rPr>
          <w:rFonts w:ascii="Inter" w:hAnsi="Inter"/>
          <w:sz w:val="21"/>
          <w:szCs w:val="21"/>
        </w:rPr>
        <w:t xml:space="preserve">Dodávateľ </w:t>
      </w:r>
      <w:r w:rsidRPr="004178E7">
        <w:rPr>
          <w:rFonts w:ascii="Inter" w:hAnsi="Inter"/>
          <w:color w:val="000000" w:themeColor="text1"/>
          <w:sz w:val="21"/>
          <w:szCs w:val="21"/>
        </w:rPr>
        <w:t xml:space="preserve">zodpovedá počas záručnej doby aj za vady na </w:t>
      </w:r>
      <w:r w:rsidR="00C90BEE" w:rsidRPr="004178E7">
        <w:rPr>
          <w:rFonts w:ascii="Inter" w:hAnsi="Inter"/>
          <w:color w:val="000000" w:themeColor="text1"/>
          <w:sz w:val="21"/>
          <w:szCs w:val="21"/>
        </w:rPr>
        <w:t>predmete Dohody</w:t>
      </w:r>
      <w:r w:rsidRPr="004178E7">
        <w:rPr>
          <w:rFonts w:ascii="Inter" w:hAnsi="Inter"/>
          <w:color w:val="000000" w:themeColor="text1"/>
          <w:sz w:val="21"/>
          <w:szCs w:val="21"/>
        </w:rPr>
        <w:t xml:space="preserve"> v rozsahu záruky.</w:t>
      </w:r>
    </w:p>
    <w:p w14:paraId="731E4CA9" w14:textId="2A222B85" w:rsidR="008F4EE5" w:rsidRPr="004178E7" w:rsidRDefault="00793E43"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lastRenderedPageBreak/>
        <w:t xml:space="preserve">Dodávateľ poskytuje na </w:t>
      </w:r>
      <w:r w:rsidR="000A5F9B" w:rsidRPr="004178E7">
        <w:rPr>
          <w:rFonts w:ascii="Inter" w:hAnsi="Inter"/>
          <w:sz w:val="21"/>
          <w:szCs w:val="21"/>
        </w:rPr>
        <w:t xml:space="preserve">vykonaný </w:t>
      </w:r>
      <w:r w:rsidRPr="004178E7">
        <w:rPr>
          <w:rFonts w:ascii="Inter" w:hAnsi="Inter"/>
          <w:sz w:val="21"/>
          <w:szCs w:val="21"/>
        </w:rPr>
        <w:t xml:space="preserve">predmet </w:t>
      </w:r>
      <w:r w:rsidR="007D1BFF" w:rsidRPr="004178E7">
        <w:rPr>
          <w:rFonts w:ascii="Inter" w:hAnsi="Inter"/>
          <w:sz w:val="21"/>
          <w:szCs w:val="21"/>
        </w:rPr>
        <w:t>D</w:t>
      </w:r>
      <w:r w:rsidRPr="004178E7">
        <w:rPr>
          <w:rFonts w:ascii="Inter" w:hAnsi="Inter"/>
          <w:sz w:val="21"/>
          <w:szCs w:val="21"/>
        </w:rPr>
        <w:t xml:space="preserve">ohody záruku. Dodávateľ zodpovedá za to, že zhotovený predmet </w:t>
      </w:r>
      <w:r w:rsidR="007D1BFF" w:rsidRPr="004178E7">
        <w:rPr>
          <w:rFonts w:ascii="Inter" w:hAnsi="Inter"/>
          <w:sz w:val="21"/>
          <w:szCs w:val="21"/>
        </w:rPr>
        <w:t>D</w:t>
      </w:r>
      <w:r w:rsidRPr="004178E7">
        <w:rPr>
          <w:rFonts w:ascii="Inter" w:hAnsi="Inter"/>
          <w:sz w:val="21"/>
          <w:szCs w:val="21"/>
        </w:rPr>
        <w:t xml:space="preserve">ohody bude mať počas celej záručnej doby vlastnosti dohodnuté touto </w:t>
      </w:r>
      <w:r w:rsidR="007D1BFF" w:rsidRPr="004178E7">
        <w:rPr>
          <w:rFonts w:ascii="Inter" w:hAnsi="Inter"/>
          <w:sz w:val="21"/>
          <w:szCs w:val="21"/>
        </w:rPr>
        <w:t>D</w:t>
      </w:r>
      <w:r w:rsidRPr="004178E7">
        <w:rPr>
          <w:rFonts w:ascii="Inter" w:hAnsi="Inter"/>
          <w:sz w:val="21"/>
          <w:szCs w:val="21"/>
        </w:rPr>
        <w:t>ohodou a bude vyhovovať požiadavkám všeobecne záväzných platných technických noriem a všeobecne záväzných právnych predpisov</w:t>
      </w:r>
      <w:r w:rsidR="00CA54CE" w:rsidRPr="004178E7">
        <w:rPr>
          <w:rFonts w:ascii="Inter" w:hAnsi="Inter"/>
          <w:sz w:val="21"/>
          <w:szCs w:val="21"/>
        </w:rPr>
        <w:t xml:space="preserve">, </w:t>
      </w:r>
      <w:r w:rsidR="00CA54CE" w:rsidRPr="004178E7">
        <w:rPr>
          <w:rFonts w:ascii="Inter" w:hAnsi="Inter"/>
          <w:color w:val="000000" w:themeColor="text1"/>
          <w:sz w:val="21"/>
          <w:szCs w:val="21"/>
        </w:rPr>
        <w:t>a nemá vady, ktoré by znižovali jeho hodnotu</w:t>
      </w:r>
      <w:r w:rsidRPr="004178E7">
        <w:rPr>
          <w:rFonts w:ascii="Inter" w:hAnsi="Inter"/>
          <w:sz w:val="21"/>
          <w:szCs w:val="21"/>
        </w:rPr>
        <w:t xml:space="preserve"> a bude spôsobil</w:t>
      </w:r>
      <w:r w:rsidR="00DC003A" w:rsidRPr="004178E7">
        <w:rPr>
          <w:rFonts w:ascii="Inter" w:hAnsi="Inter"/>
          <w:sz w:val="21"/>
          <w:szCs w:val="21"/>
        </w:rPr>
        <w:t>ý</w:t>
      </w:r>
      <w:r w:rsidRPr="004178E7">
        <w:rPr>
          <w:rFonts w:ascii="Inter" w:hAnsi="Inter"/>
          <w:sz w:val="21"/>
          <w:szCs w:val="21"/>
        </w:rPr>
        <w:t xml:space="preserve"> na účel, na ktorý je určen</w:t>
      </w:r>
      <w:r w:rsidR="00FF4E40" w:rsidRPr="004178E7">
        <w:rPr>
          <w:rFonts w:ascii="Inter" w:hAnsi="Inter"/>
          <w:sz w:val="21"/>
          <w:szCs w:val="21"/>
        </w:rPr>
        <w:t>ý</w:t>
      </w:r>
      <w:r w:rsidRPr="004178E7">
        <w:rPr>
          <w:rFonts w:ascii="Inter" w:hAnsi="Inter"/>
          <w:sz w:val="21"/>
          <w:szCs w:val="21"/>
        </w:rPr>
        <w:t xml:space="preserve">. </w:t>
      </w:r>
    </w:p>
    <w:p w14:paraId="3CCE2112" w14:textId="4C5AF5C1" w:rsidR="00EE7BE8" w:rsidRPr="004178E7" w:rsidRDefault="0090302E" w:rsidP="00CA0DCE">
      <w:pPr>
        <w:pStyle w:val="Odsekzoznamu"/>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Záručná doba začína plynúť odo dňa protokolárneho prevzatia </w:t>
      </w:r>
      <w:r w:rsidR="0051461F" w:rsidRPr="004178E7">
        <w:rPr>
          <w:rFonts w:ascii="Inter" w:hAnsi="Inter"/>
          <w:sz w:val="21"/>
          <w:szCs w:val="21"/>
        </w:rPr>
        <w:t xml:space="preserve">predmetu </w:t>
      </w:r>
      <w:r w:rsidR="00F06DCC" w:rsidRPr="004178E7">
        <w:rPr>
          <w:rFonts w:ascii="Inter" w:hAnsi="Inter"/>
          <w:sz w:val="21"/>
          <w:szCs w:val="21"/>
        </w:rPr>
        <w:t>D</w:t>
      </w:r>
      <w:r w:rsidR="0051461F" w:rsidRPr="004178E7">
        <w:rPr>
          <w:rFonts w:ascii="Inter" w:hAnsi="Inter"/>
          <w:sz w:val="21"/>
          <w:szCs w:val="21"/>
        </w:rPr>
        <w:t xml:space="preserve">ohody </w:t>
      </w:r>
      <w:r w:rsidR="00F06DCC" w:rsidRPr="004178E7">
        <w:rPr>
          <w:rFonts w:ascii="Inter" w:hAnsi="Inter"/>
          <w:sz w:val="21"/>
          <w:szCs w:val="21"/>
        </w:rPr>
        <w:t>O</w:t>
      </w:r>
      <w:r w:rsidRPr="004178E7">
        <w:rPr>
          <w:rFonts w:ascii="Inter" w:hAnsi="Inter"/>
          <w:sz w:val="21"/>
          <w:szCs w:val="21"/>
        </w:rPr>
        <w:t xml:space="preserve">bjednávateľom. </w:t>
      </w:r>
      <w:r w:rsidR="00EE7BE8" w:rsidRPr="004178E7">
        <w:rPr>
          <w:rFonts w:ascii="Inter" w:hAnsi="Inter"/>
          <w:sz w:val="21"/>
          <w:szCs w:val="21"/>
        </w:rPr>
        <w:t>Záručná doba je</w:t>
      </w:r>
      <w:r w:rsidR="00C51A09" w:rsidRPr="004178E7">
        <w:rPr>
          <w:rFonts w:ascii="Inter" w:hAnsi="Inter"/>
          <w:color w:val="000000" w:themeColor="text1"/>
          <w:sz w:val="21"/>
          <w:szCs w:val="21"/>
        </w:rPr>
        <w:t xml:space="preserve"> v dĺžke trvania</w:t>
      </w:r>
      <w:r w:rsidR="00EE7BE8" w:rsidRPr="004178E7">
        <w:rPr>
          <w:rFonts w:ascii="Inter" w:hAnsi="Inter"/>
          <w:sz w:val="21"/>
          <w:szCs w:val="21"/>
        </w:rPr>
        <w:t xml:space="preserve"> dva </w:t>
      </w:r>
      <w:r w:rsidR="0042353D" w:rsidRPr="004178E7">
        <w:rPr>
          <w:rFonts w:ascii="Inter" w:hAnsi="Inter"/>
          <w:sz w:val="21"/>
          <w:szCs w:val="21"/>
        </w:rPr>
        <w:t xml:space="preserve">(2) </w:t>
      </w:r>
      <w:r w:rsidR="00EE7BE8" w:rsidRPr="004178E7">
        <w:rPr>
          <w:rFonts w:ascii="Inter" w:hAnsi="Inter"/>
          <w:sz w:val="21"/>
          <w:szCs w:val="21"/>
        </w:rPr>
        <w:t xml:space="preserve">roky </w:t>
      </w:r>
      <w:r w:rsidR="00FC577E" w:rsidRPr="004178E7">
        <w:rPr>
          <w:rFonts w:ascii="Inter" w:hAnsi="Inter"/>
          <w:sz w:val="21"/>
          <w:szCs w:val="21"/>
        </w:rPr>
        <w:t xml:space="preserve">odo dňa úspešného protokolárneho prevzatia predmetu Dohody </w:t>
      </w:r>
      <w:r w:rsidR="00EE7BE8" w:rsidRPr="004178E7">
        <w:rPr>
          <w:rFonts w:ascii="Inter" w:hAnsi="Inter"/>
          <w:sz w:val="21"/>
          <w:szCs w:val="21"/>
        </w:rPr>
        <w:t>na novobudované časti inžinierskych objektov a</w:t>
      </w:r>
      <w:r w:rsidR="00EB2273" w:rsidRPr="004178E7">
        <w:rPr>
          <w:rFonts w:ascii="Inter" w:hAnsi="Inter"/>
          <w:sz w:val="21"/>
          <w:szCs w:val="21"/>
        </w:rPr>
        <w:t> </w:t>
      </w:r>
      <w:r w:rsidR="00EE7BE8" w:rsidRPr="004178E7">
        <w:rPr>
          <w:rFonts w:ascii="Inter" w:hAnsi="Inter"/>
          <w:sz w:val="21"/>
          <w:szCs w:val="21"/>
        </w:rPr>
        <w:t>šesť</w:t>
      </w:r>
      <w:r w:rsidR="00EB2273" w:rsidRPr="004178E7">
        <w:rPr>
          <w:rFonts w:ascii="Inter" w:hAnsi="Inter"/>
          <w:sz w:val="21"/>
          <w:szCs w:val="21"/>
        </w:rPr>
        <w:t xml:space="preserve"> (6)</w:t>
      </w:r>
      <w:r w:rsidR="00EE7BE8" w:rsidRPr="004178E7">
        <w:rPr>
          <w:rFonts w:ascii="Inter" w:hAnsi="Inter"/>
          <w:sz w:val="21"/>
          <w:szCs w:val="21"/>
        </w:rPr>
        <w:t xml:space="preserve"> mesiacov</w:t>
      </w:r>
      <w:r w:rsidR="00EB2273" w:rsidRPr="004178E7">
        <w:rPr>
          <w:rFonts w:ascii="Inter" w:hAnsi="Inter"/>
          <w:sz w:val="21"/>
          <w:szCs w:val="21"/>
        </w:rPr>
        <w:t xml:space="preserve"> odo dňa úspešného protokolárneho prevzatia predmetu Dohody</w:t>
      </w:r>
      <w:r w:rsidR="00EE7BE8" w:rsidRPr="004178E7">
        <w:rPr>
          <w:rFonts w:ascii="Inter" w:hAnsi="Inter"/>
          <w:sz w:val="21"/>
          <w:szCs w:val="21"/>
        </w:rPr>
        <w:t xml:space="preserve"> na opravy jestvujúcich konštrukcií. </w:t>
      </w:r>
      <w:r w:rsidR="00104A0E" w:rsidRPr="004178E7">
        <w:rPr>
          <w:rFonts w:ascii="Inter" w:hAnsi="Inter"/>
          <w:sz w:val="21"/>
          <w:szCs w:val="21"/>
        </w:rPr>
        <w:t xml:space="preserve">Záručná doba sa predlžuje o dobu, v ktorej </w:t>
      </w:r>
      <w:r w:rsidR="009D4018" w:rsidRPr="004178E7">
        <w:rPr>
          <w:rFonts w:ascii="Inter" w:hAnsi="Inter"/>
          <w:sz w:val="21"/>
          <w:szCs w:val="21"/>
        </w:rPr>
        <w:t>O</w:t>
      </w:r>
      <w:r w:rsidR="00104A0E" w:rsidRPr="004178E7">
        <w:rPr>
          <w:rFonts w:ascii="Inter" w:hAnsi="Inter"/>
          <w:sz w:val="21"/>
          <w:szCs w:val="21"/>
        </w:rPr>
        <w:t xml:space="preserve">bjednávateľ nemohol pre vady, za ktoré zodpovedá </w:t>
      </w:r>
      <w:r w:rsidR="009D4018" w:rsidRPr="004178E7">
        <w:rPr>
          <w:rFonts w:ascii="Inter" w:hAnsi="Inter"/>
          <w:sz w:val="21"/>
          <w:szCs w:val="21"/>
        </w:rPr>
        <w:t>D</w:t>
      </w:r>
      <w:r w:rsidR="000253B0" w:rsidRPr="004178E7">
        <w:rPr>
          <w:rFonts w:ascii="Inter" w:hAnsi="Inter"/>
          <w:sz w:val="21"/>
          <w:szCs w:val="21"/>
        </w:rPr>
        <w:t>odávateľ</w:t>
      </w:r>
      <w:r w:rsidR="00104A0E" w:rsidRPr="004178E7">
        <w:rPr>
          <w:rFonts w:ascii="Inter" w:hAnsi="Inter"/>
          <w:sz w:val="21"/>
          <w:szCs w:val="21"/>
        </w:rPr>
        <w:t xml:space="preserve">, riadne užívať </w:t>
      </w:r>
      <w:r w:rsidR="00FF4E40" w:rsidRPr="004178E7">
        <w:rPr>
          <w:rFonts w:ascii="Inter" w:hAnsi="Inter"/>
          <w:sz w:val="21"/>
          <w:szCs w:val="21"/>
        </w:rPr>
        <w:t xml:space="preserve">pozemné </w:t>
      </w:r>
      <w:r w:rsidR="001146A3" w:rsidRPr="004178E7">
        <w:rPr>
          <w:rFonts w:ascii="Inter" w:hAnsi="Inter"/>
          <w:sz w:val="21"/>
          <w:szCs w:val="21"/>
        </w:rPr>
        <w:t>komunikácie alebo objekty</w:t>
      </w:r>
      <w:r w:rsidR="00BE4E6B" w:rsidRPr="004178E7">
        <w:rPr>
          <w:rFonts w:ascii="Inter" w:hAnsi="Inter"/>
          <w:sz w:val="21"/>
          <w:szCs w:val="21"/>
        </w:rPr>
        <w:t xml:space="preserve"> (podľa Prílohy č. </w:t>
      </w:r>
      <w:r w:rsidR="007A59D6" w:rsidRPr="002C7755">
        <w:rPr>
          <w:rFonts w:ascii="Inter" w:hAnsi="Inter"/>
          <w:sz w:val="21"/>
          <w:szCs w:val="21"/>
        </w:rPr>
        <w:t>3</w:t>
      </w:r>
      <w:r w:rsidR="00BE4E6B" w:rsidRPr="004178E7">
        <w:rPr>
          <w:rFonts w:ascii="Inter" w:hAnsi="Inter"/>
          <w:sz w:val="21"/>
          <w:szCs w:val="21"/>
        </w:rPr>
        <w:t>)</w:t>
      </w:r>
      <w:r w:rsidR="006E5D86" w:rsidRPr="004178E7">
        <w:rPr>
          <w:rFonts w:ascii="Inter" w:hAnsi="Inter"/>
          <w:sz w:val="21"/>
          <w:szCs w:val="21"/>
        </w:rPr>
        <w:t xml:space="preserve"> na ktor</w:t>
      </w:r>
      <w:r w:rsidR="00BE4E6B" w:rsidRPr="004178E7">
        <w:rPr>
          <w:rFonts w:ascii="Inter" w:hAnsi="Inter"/>
          <w:sz w:val="21"/>
          <w:szCs w:val="21"/>
        </w:rPr>
        <w:t>ých</w:t>
      </w:r>
      <w:r w:rsidR="006E5D86" w:rsidRPr="004178E7">
        <w:rPr>
          <w:rFonts w:ascii="Inter" w:hAnsi="Inter"/>
          <w:sz w:val="21"/>
          <w:szCs w:val="21"/>
        </w:rPr>
        <w:t xml:space="preserve"> boli </w:t>
      </w:r>
      <w:r w:rsidR="00172335" w:rsidRPr="002C7755">
        <w:rPr>
          <w:rFonts w:ascii="Inter" w:hAnsi="Inter"/>
          <w:sz w:val="21"/>
          <w:szCs w:val="21"/>
        </w:rPr>
        <w:t xml:space="preserve">práce a </w:t>
      </w:r>
      <w:r w:rsidR="006E5D86" w:rsidRPr="004178E7">
        <w:rPr>
          <w:rFonts w:ascii="Inter" w:hAnsi="Inter"/>
          <w:sz w:val="21"/>
          <w:szCs w:val="21"/>
        </w:rPr>
        <w:t>služby vykonávané</w:t>
      </w:r>
      <w:r w:rsidR="00104A0E" w:rsidRPr="004178E7">
        <w:rPr>
          <w:rFonts w:ascii="Inter" w:hAnsi="Inter"/>
          <w:sz w:val="21"/>
          <w:szCs w:val="21"/>
        </w:rPr>
        <w:t>.</w:t>
      </w:r>
      <w:r w:rsidR="007663B2" w:rsidRPr="004178E7">
        <w:rPr>
          <w:rFonts w:ascii="Inter" w:hAnsi="Inter"/>
          <w:sz w:val="21"/>
          <w:szCs w:val="21"/>
        </w:rPr>
        <w:t xml:space="preserve"> Dodávateľ zodpovedá Objednávateľovi za to, že predmet Dohody si počas dojednanej záručnej doby zachová obvyklé vlastnosti a bude spôsobil</w:t>
      </w:r>
      <w:r w:rsidR="00FF4E40" w:rsidRPr="004178E7">
        <w:rPr>
          <w:rFonts w:ascii="Inter" w:hAnsi="Inter"/>
          <w:sz w:val="21"/>
          <w:szCs w:val="21"/>
        </w:rPr>
        <w:t>ý</w:t>
      </w:r>
      <w:r w:rsidR="007663B2" w:rsidRPr="004178E7">
        <w:rPr>
          <w:rFonts w:ascii="Inter" w:hAnsi="Inter"/>
          <w:sz w:val="21"/>
          <w:szCs w:val="21"/>
        </w:rPr>
        <w:t xml:space="preserve"> na použitie na obvyklé účely. Záruka sa vzťahuje na akúkoľvek vadu v spracovaní alebo v materiáli alebo v realizácii alebo na nesúlad s podrobnou špecifikáciou </w:t>
      </w:r>
      <w:r w:rsidR="00106F13" w:rsidRPr="004178E7">
        <w:rPr>
          <w:rFonts w:ascii="Inter" w:hAnsi="Inter"/>
          <w:sz w:val="21"/>
          <w:szCs w:val="21"/>
        </w:rPr>
        <w:t>predmetu Dohody</w:t>
      </w:r>
      <w:r w:rsidR="007663B2" w:rsidRPr="004178E7">
        <w:rPr>
          <w:rFonts w:ascii="Inter" w:hAnsi="Inter"/>
          <w:sz w:val="21"/>
          <w:szCs w:val="21"/>
        </w:rPr>
        <w:t xml:space="preserve"> uvedenou v </w:t>
      </w:r>
      <w:r w:rsidR="00D9105D" w:rsidRPr="002C7755">
        <w:rPr>
          <w:rFonts w:ascii="Inter" w:hAnsi="Inter"/>
          <w:sz w:val="21"/>
          <w:szCs w:val="21"/>
        </w:rPr>
        <w:t>Príloh</w:t>
      </w:r>
      <w:r w:rsidR="007663B2" w:rsidRPr="004178E7">
        <w:rPr>
          <w:rFonts w:ascii="Inter" w:hAnsi="Inter"/>
          <w:sz w:val="21"/>
          <w:szCs w:val="21"/>
        </w:rPr>
        <w:t xml:space="preserve">e č. </w:t>
      </w:r>
      <w:r w:rsidR="00106F13" w:rsidRPr="004178E7">
        <w:rPr>
          <w:rFonts w:ascii="Inter" w:hAnsi="Inter"/>
          <w:sz w:val="21"/>
          <w:szCs w:val="21"/>
        </w:rPr>
        <w:t>1</w:t>
      </w:r>
      <w:r w:rsidR="007663B2" w:rsidRPr="004178E7">
        <w:rPr>
          <w:rFonts w:ascii="Inter" w:hAnsi="Inter"/>
          <w:sz w:val="21"/>
          <w:szCs w:val="21"/>
        </w:rPr>
        <w:t xml:space="preserve"> tejto Dohody. Náklady na odstránenie vád v záručnej dobe a nebezpečenstvo za </w:t>
      </w:r>
      <w:r w:rsidR="003F6DAB" w:rsidRPr="004178E7">
        <w:rPr>
          <w:rFonts w:ascii="Inter" w:hAnsi="Inter"/>
          <w:sz w:val="21"/>
          <w:szCs w:val="21"/>
        </w:rPr>
        <w:t>predmet Dohody</w:t>
      </w:r>
      <w:r w:rsidR="007663B2" w:rsidRPr="004178E7">
        <w:rPr>
          <w:rFonts w:ascii="Inter" w:hAnsi="Inter"/>
          <w:sz w:val="21"/>
          <w:szCs w:val="21"/>
        </w:rPr>
        <w:t xml:space="preserve"> znáša počas </w:t>
      </w:r>
      <w:r w:rsidR="003F6DAB" w:rsidRPr="004178E7">
        <w:rPr>
          <w:rFonts w:ascii="Inter" w:hAnsi="Inter"/>
          <w:sz w:val="21"/>
          <w:szCs w:val="21"/>
        </w:rPr>
        <w:t>odstraňovania vád v</w:t>
      </w:r>
      <w:r w:rsidR="00E92F0E" w:rsidRPr="004178E7">
        <w:rPr>
          <w:rFonts w:ascii="Inter" w:hAnsi="Inter"/>
          <w:sz w:val="21"/>
          <w:szCs w:val="21"/>
        </w:rPr>
        <w:t xml:space="preserve"> záručnej dobe </w:t>
      </w:r>
      <w:r w:rsidR="003F6DAB" w:rsidRPr="004178E7">
        <w:rPr>
          <w:rFonts w:ascii="Inter" w:hAnsi="Inter"/>
          <w:sz w:val="21"/>
          <w:szCs w:val="21"/>
        </w:rPr>
        <w:t>Dodávateľ</w:t>
      </w:r>
      <w:r w:rsidR="007663B2" w:rsidRPr="004178E7">
        <w:rPr>
          <w:rFonts w:ascii="Inter" w:hAnsi="Inter"/>
          <w:sz w:val="21"/>
          <w:szCs w:val="21"/>
        </w:rPr>
        <w:t>.</w:t>
      </w:r>
    </w:p>
    <w:p w14:paraId="4AD78EB3" w14:textId="34A3F2CC" w:rsidR="00EE7BE8" w:rsidRPr="004178E7" w:rsidRDefault="00EE7BE8"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Objednávateľ má právo odmietnuť prevziať </w:t>
      </w:r>
      <w:r w:rsidR="0051461F" w:rsidRPr="004178E7">
        <w:rPr>
          <w:rFonts w:ascii="Inter" w:hAnsi="Inter"/>
          <w:sz w:val="21"/>
          <w:szCs w:val="21"/>
        </w:rPr>
        <w:t xml:space="preserve">predmet </w:t>
      </w:r>
      <w:r w:rsidR="009D4018" w:rsidRPr="004178E7">
        <w:rPr>
          <w:rFonts w:ascii="Inter" w:hAnsi="Inter"/>
          <w:sz w:val="21"/>
          <w:szCs w:val="21"/>
        </w:rPr>
        <w:t>D</w:t>
      </w:r>
      <w:r w:rsidR="0051461F" w:rsidRPr="004178E7">
        <w:rPr>
          <w:rFonts w:ascii="Inter" w:hAnsi="Inter"/>
          <w:sz w:val="21"/>
          <w:szCs w:val="21"/>
        </w:rPr>
        <w:t xml:space="preserve">ohody </w:t>
      </w:r>
      <w:r w:rsidRPr="004178E7">
        <w:rPr>
          <w:rFonts w:ascii="Inter" w:hAnsi="Inter"/>
          <w:sz w:val="21"/>
          <w:szCs w:val="21"/>
        </w:rPr>
        <w:t xml:space="preserve">podľa </w:t>
      </w:r>
      <w:r w:rsidR="009D4018" w:rsidRPr="004178E7">
        <w:rPr>
          <w:rFonts w:ascii="Inter" w:hAnsi="Inter"/>
          <w:sz w:val="21"/>
          <w:szCs w:val="21"/>
        </w:rPr>
        <w:t>tejto D</w:t>
      </w:r>
      <w:r w:rsidRPr="004178E7">
        <w:rPr>
          <w:rFonts w:ascii="Inter" w:hAnsi="Inter"/>
          <w:sz w:val="21"/>
          <w:szCs w:val="21"/>
        </w:rPr>
        <w:t xml:space="preserve">ohody alebo </w:t>
      </w:r>
      <w:r w:rsidR="0051461F" w:rsidRPr="004178E7">
        <w:rPr>
          <w:rFonts w:ascii="Inter" w:hAnsi="Inter"/>
          <w:sz w:val="21"/>
          <w:szCs w:val="21"/>
        </w:rPr>
        <w:t xml:space="preserve">jeho </w:t>
      </w:r>
      <w:r w:rsidRPr="004178E7">
        <w:rPr>
          <w:rFonts w:ascii="Inter" w:hAnsi="Inter"/>
          <w:sz w:val="21"/>
          <w:szCs w:val="21"/>
        </w:rPr>
        <w:t xml:space="preserve">časť, a to až do času odstránenia vád </w:t>
      </w:r>
      <w:r w:rsidR="00017EF1" w:rsidRPr="004178E7">
        <w:rPr>
          <w:rFonts w:ascii="Inter" w:hAnsi="Inter"/>
          <w:sz w:val="21"/>
          <w:szCs w:val="21"/>
        </w:rPr>
        <w:t>D</w:t>
      </w:r>
      <w:r w:rsidRPr="004178E7">
        <w:rPr>
          <w:rFonts w:ascii="Inter" w:hAnsi="Inter"/>
          <w:sz w:val="21"/>
          <w:szCs w:val="21"/>
        </w:rPr>
        <w:t xml:space="preserve">odávateľom. Pre prípad vady </w:t>
      </w:r>
      <w:r w:rsidR="0051461F" w:rsidRPr="004178E7">
        <w:rPr>
          <w:rFonts w:ascii="Inter" w:hAnsi="Inter"/>
          <w:sz w:val="21"/>
          <w:szCs w:val="21"/>
        </w:rPr>
        <w:t xml:space="preserve">predmetu </w:t>
      </w:r>
      <w:r w:rsidR="00017EF1"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xml:space="preserve">, resp. </w:t>
      </w:r>
      <w:r w:rsidR="0051461F" w:rsidRPr="004178E7">
        <w:rPr>
          <w:rFonts w:ascii="Inter" w:hAnsi="Inter"/>
          <w:sz w:val="21"/>
          <w:szCs w:val="21"/>
        </w:rPr>
        <w:t xml:space="preserve">jeho </w:t>
      </w:r>
      <w:r w:rsidRPr="004178E7">
        <w:rPr>
          <w:rFonts w:ascii="Inter" w:hAnsi="Inter"/>
          <w:sz w:val="21"/>
          <w:szCs w:val="21"/>
        </w:rPr>
        <w:t xml:space="preserve">časti, sa </w:t>
      </w:r>
      <w:r w:rsidR="00FF4E40" w:rsidRPr="004178E7">
        <w:rPr>
          <w:rFonts w:ascii="Inter" w:hAnsi="Inter"/>
          <w:sz w:val="21"/>
          <w:szCs w:val="21"/>
        </w:rPr>
        <w:t>Z</w:t>
      </w:r>
      <w:r w:rsidRPr="004178E7">
        <w:rPr>
          <w:rFonts w:ascii="Inter" w:hAnsi="Inter"/>
          <w:sz w:val="21"/>
          <w:szCs w:val="21"/>
        </w:rPr>
        <w:t xml:space="preserve">mluvné strany dohodli, že </w:t>
      </w:r>
      <w:r w:rsidR="00017EF1" w:rsidRPr="004178E7">
        <w:rPr>
          <w:rFonts w:ascii="Inter" w:hAnsi="Inter"/>
          <w:sz w:val="21"/>
          <w:szCs w:val="21"/>
        </w:rPr>
        <w:t>O</w:t>
      </w:r>
      <w:r w:rsidRPr="004178E7">
        <w:rPr>
          <w:rFonts w:ascii="Inter" w:hAnsi="Inter"/>
          <w:sz w:val="21"/>
          <w:szCs w:val="21"/>
        </w:rPr>
        <w:t xml:space="preserve">bjednávateľ má právo požadovať odstránenie vady, ktorú </w:t>
      </w:r>
      <w:r w:rsidR="00D241B1" w:rsidRPr="004178E7">
        <w:rPr>
          <w:rFonts w:ascii="Inter" w:hAnsi="Inter"/>
          <w:sz w:val="21"/>
          <w:szCs w:val="21"/>
        </w:rPr>
        <w:t>D</w:t>
      </w:r>
      <w:r w:rsidRPr="004178E7">
        <w:rPr>
          <w:rFonts w:ascii="Inter" w:hAnsi="Inter"/>
          <w:sz w:val="21"/>
          <w:szCs w:val="21"/>
        </w:rPr>
        <w:t>odávateľ vykoná bezodplatne.</w:t>
      </w:r>
    </w:p>
    <w:p w14:paraId="32C11B96" w14:textId="5892DC88" w:rsidR="00433777" w:rsidRPr="004178E7" w:rsidRDefault="00B6109C" w:rsidP="00CA0DCE">
      <w:pPr>
        <w:pStyle w:val="Odsekzoznamu"/>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si budú oznamovať vady písomne. </w:t>
      </w:r>
      <w:r w:rsidR="0024486E" w:rsidRPr="004178E7">
        <w:rPr>
          <w:rFonts w:ascii="Inter" w:hAnsi="Inter"/>
          <w:sz w:val="21"/>
          <w:szCs w:val="21"/>
        </w:rPr>
        <w:t xml:space="preserve">Pre účely </w:t>
      </w:r>
      <w:r w:rsidR="00017EF1" w:rsidRPr="004178E7">
        <w:rPr>
          <w:rFonts w:ascii="Inter" w:hAnsi="Inter"/>
          <w:sz w:val="21"/>
          <w:szCs w:val="21"/>
        </w:rPr>
        <w:t>tejto D</w:t>
      </w:r>
      <w:r w:rsidR="0024486E" w:rsidRPr="004178E7">
        <w:rPr>
          <w:rFonts w:ascii="Inter" w:hAnsi="Inter"/>
          <w:sz w:val="21"/>
          <w:szCs w:val="21"/>
        </w:rPr>
        <w:t>ohody je písomná forma reklamácie dodržaná aj pri doručovaní e-mailom na e-mailové adresy kontaktných osôb</w:t>
      </w:r>
      <w:r w:rsidR="00F66AFB" w:rsidRPr="004178E7">
        <w:rPr>
          <w:rFonts w:ascii="Inter" w:hAnsi="Inter"/>
          <w:sz w:val="21"/>
          <w:szCs w:val="21"/>
        </w:rPr>
        <w:t xml:space="preserve"> podľa článku V</w:t>
      </w:r>
      <w:r w:rsidR="0022055A" w:rsidRPr="002C7755">
        <w:rPr>
          <w:rFonts w:ascii="Inter" w:hAnsi="Inter"/>
          <w:sz w:val="21"/>
          <w:szCs w:val="21"/>
        </w:rPr>
        <w:t>I</w:t>
      </w:r>
      <w:r w:rsidR="00F66AFB" w:rsidRPr="004178E7">
        <w:rPr>
          <w:rFonts w:ascii="Inter" w:hAnsi="Inter"/>
          <w:sz w:val="21"/>
          <w:szCs w:val="21"/>
        </w:rPr>
        <w:t>II tejto Dohody</w:t>
      </w:r>
      <w:r w:rsidR="0024486E" w:rsidRPr="004178E7">
        <w:rPr>
          <w:rFonts w:ascii="Inter" w:hAnsi="Inter"/>
          <w:sz w:val="21"/>
          <w:szCs w:val="21"/>
        </w:rPr>
        <w:t xml:space="preserve">. </w:t>
      </w:r>
      <w:r w:rsidR="00433777" w:rsidRPr="004178E7">
        <w:rPr>
          <w:rFonts w:ascii="Inter" w:hAnsi="Inter"/>
          <w:sz w:val="21"/>
          <w:szCs w:val="21"/>
        </w:rPr>
        <w:t xml:space="preserve">Objednávateľ je povinný vady po ich zistení bez zbytočného odkladu písomne, elektronicky alebo telefonicky (následne potvrdiť písomne) reklamovať, pričom v reklamácii uvedie o akú vadu sa jedná. K reklamácií musí byť doložený písomný záznam, v ktorom budú vyšpecifikované zistené vady a špecifikovaná lehota na odstránenie zistených vád. V prípade, ak nie je určený parameter plnenia tejto Dohody výslovne predpísaný touto Dohodou za objektívne kritérium vo vzťahu k zisteným vadám považujú Zmluvné strany právne normy a technické normy platné a účinné v Slovenskej republike.   </w:t>
      </w:r>
    </w:p>
    <w:p w14:paraId="26D3DDF7" w14:textId="51179E8C" w:rsidR="00B45E24" w:rsidRPr="004178E7" w:rsidRDefault="0030529C"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Dodávateľ</w:t>
      </w:r>
      <w:r w:rsidR="00B6109C" w:rsidRPr="004178E7">
        <w:rPr>
          <w:rFonts w:ascii="Inter" w:hAnsi="Inter"/>
          <w:sz w:val="21"/>
          <w:szCs w:val="21"/>
        </w:rPr>
        <w:t xml:space="preserve"> sa zaväzuje začať s odstraňovaním prípadných vád predmetu </w:t>
      </w:r>
      <w:r w:rsidR="00017EF1" w:rsidRPr="004178E7">
        <w:rPr>
          <w:rFonts w:ascii="Inter" w:hAnsi="Inter"/>
          <w:sz w:val="21"/>
          <w:szCs w:val="21"/>
        </w:rPr>
        <w:t>Do</w:t>
      </w:r>
      <w:r w:rsidR="00D165DF" w:rsidRPr="004178E7">
        <w:rPr>
          <w:rFonts w:ascii="Inter" w:hAnsi="Inter"/>
          <w:sz w:val="21"/>
          <w:szCs w:val="21"/>
        </w:rPr>
        <w:t>hody</w:t>
      </w:r>
      <w:r w:rsidR="00B6109C" w:rsidRPr="004178E7">
        <w:rPr>
          <w:rFonts w:ascii="Inter" w:hAnsi="Inter"/>
          <w:sz w:val="21"/>
          <w:szCs w:val="21"/>
        </w:rPr>
        <w:t xml:space="preserve"> bez zbytočného odkladu po doručení oznámenia vady </w:t>
      </w:r>
      <w:r w:rsidR="00017EF1" w:rsidRPr="004178E7">
        <w:rPr>
          <w:rFonts w:ascii="Inter" w:hAnsi="Inter"/>
          <w:sz w:val="21"/>
          <w:szCs w:val="21"/>
        </w:rPr>
        <w:t>O</w:t>
      </w:r>
      <w:r w:rsidR="00B6109C" w:rsidRPr="004178E7">
        <w:rPr>
          <w:rFonts w:ascii="Inter" w:hAnsi="Inter"/>
          <w:sz w:val="21"/>
          <w:szCs w:val="21"/>
        </w:rPr>
        <w:t xml:space="preserve">bjednávateľom, pri vadách ohrozujúcich prevádzku </w:t>
      </w:r>
      <w:r w:rsidR="003E5C7C" w:rsidRPr="004178E7">
        <w:rPr>
          <w:rFonts w:ascii="Inter" w:hAnsi="Inter"/>
          <w:sz w:val="21"/>
          <w:szCs w:val="21"/>
        </w:rPr>
        <w:t xml:space="preserve">pozemnej </w:t>
      </w:r>
      <w:r w:rsidR="008A4010" w:rsidRPr="004178E7">
        <w:rPr>
          <w:rFonts w:ascii="Inter" w:hAnsi="Inter"/>
          <w:sz w:val="21"/>
          <w:szCs w:val="21"/>
        </w:rPr>
        <w:t>komunikáci</w:t>
      </w:r>
      <w:r w:rsidR="00210C5B" w:rsidRPr="004178E7">
        <w:rPr>
          <w:rFonts w:ascii="Inter" w:hAnsi="Inter"/>
          <w:sz w:val="21"/>
          <w:szCs w:val="21"/>
        </w:rPr>
        <w:t>e</w:t>
      </w:r>
      <w:r w:rsidR="008A4010" w:rsidRPr="004178E7">
        <w:rPr>
          <w:rFonts w:ascii="Inter" w:hAnsi="Inter"/>
          <w:sz w:val="21"/>
          <w:szCs w:val="21"/>
        </w:rPr>
        <w:t xml:space="preserve"> alebo </w:t>
      </w:r>
      <w:r w:rsidR="008707CC" w:rsidRPr="004178E7">
        <w:rPr>
          <w:rFonts w:ascii="Inter" w:hAnsi="Inter"/>
          <w:sz w:val="21"/>
          <w:szCs w:val="21"/>
        </w:rPr>
        <w:t xml:space="preserve">užívania objektov (podľa Prílohy č. </w:t>
      </w:r>
      <w:r w:rsidR="00894105" w:rsidRPr="002C7755">
        <w:rPr>
          <w:rFonts w:ascii="Inter" w:hAnsi="Inter"/>
          <w:sz w:val="21"/>
          <w:szCs w:val="21"/>
        </w:rPr>
        <w:t>3</w:t>
      </w:r>
      <w:r w:rsidR="008707CC" w:rsidRPr="004178E7">
        <w:rPr>
          <w:rFonts w:ascii="Inter" w:hAnsi="Inter"/>
          <w:sz w:val="21"/>
          <w:szCs w:val="21"/>
        </w:rPr>
        <w:t>)</w:t>
      </w:r>
      <w:r w:rsidR="00B6109C" w:rsidRPr="004178E7">
        <w:rPr>
          <w:rFonts w:ascii="Inter" w:hAnsi="Inter"/>
          <w:sz w:val="21"/>
          <w:szCs w:val="21"/>
        </w:rPr>
        <w:t xml:space="preserve"> alebo vyvolávajúcich nebezpečenstvo vzniku bezprostrednej škody do dvadsaťštyri (24) hodín od doručenia oznámenia vady </w:t>
      </w:r>
      <w:r w:rsidR="007B23B0" w:rsidRPr="004178E7">
        <w:rPr>
          <w:rFonts w:ascii="Inter" w:hAnsi="Inter"/>
          <w:sz w:val="21"/>
          <w:szCs w:val="21"/>
        </w:rPr>
        <w:t>O</w:t>
      </w:r>
      <w:r w:rsidR="00B6109C" w:rsidRPr="004178E7">
        <w:rPr>
          <w:rFonts w:ascii="Inter" w:hAnsi="Inter"/>
          <w:sz w:val="21"/>
          <w:szCs w:val="21"/>
        </w:rPr>
        <w:t xml:space="preserve">bjednávateľom. </w:t>
      </w:r>
      <w:r w:rsidR="00105B00" w:rsidRPr="004178E7">
        <w:rPr>
          <w:rFonts w:ascii="Inter" w:hAnsi="Inter"/>
          <w:sz w:val="21"/>
          <w:szCs w:val="21"/>
        </w:rPr>
        <w:t>Dodávateľ</w:t>
      </w:r>
      <w:r w:rsidR="00B6109C" w:rsidRPr="004178E7">
        <w:rPr>
          <w:rFonts w:ascii="Inter" w:hAnsi="Inter"/>
          <w:sz w:val="21"/>
          <w:szCs w:val="21"/>
        </w:rPr>
        <w:t xml:space="preserve"> sa zaväzuje odstrániť vadu v čo najkratšom technicky možnom čase, vždy však najneskôr do troch (3) dní od doručenia oznámenia vady </w:t>
      </w:r>
      <w:r w:rsidR="00825EB9" w:rsidRPr="004178E7">
        <w:rPr>
          <w:rFonts w:ascii="Inter" w:hAnsi="Inter"/>
          <w:sz w:val="21"/>
          <w:szCs w:val="21"/>
        </w:rPr>
        <w:t>O</w:t>
      </w:r>
      <w:r w:rsidR="00B6109C" w:rsidRPr="004178E7">
        <w:rPr>
          <w:rFonts w:ascii="Inter" w:hAnsi="Inter"/>
          <w:sz w:val="21"/>
          <w:szCs w:val="21"/>
        </w:rPr>
        <w:t xml:space="preserve">bjednávateľom pokiaľ sa nedohodol s povereným zástupcom </w:t>
      </w:r>
      <w:r w:rsidR="00825EB9" w:rsidRPr="004178E7">
        <w:rPr>
          <w:rFonts w:ascii="Inter" w:hAnsi="Inter"/>
          <w:sz w:val="21"/>
          <w:szCs w:val="21"/>
        </w:rPr>
        <w:t>O</w:t>
      </w:r>
      <w:r w:rsidR="00B6109C" w:rsidRPr="004178E7">
        <w:rPr>
          <w:rFonts w:ascii="Inter" w:hAnsi="Inter"/>
          <w:sz w:val="21"/>
          <w:szCs w:val="21"/>
        </w:rPr>
        <w:t xml:space="preserve">bjednávateľa inak. Pri vadách </w:t>
      </w:r>
      <w:r w:rsidR="0051461F" w:rsidRPr="004178E7">
        <w:rPr>
          <w:rFonts w:ascii="Inter" w:hAnsi="Inter"/>
          <w:sz w:val="21"/>
          <w:szCs w:val="21"/>
        </w:rPr>
        <w:t xml:space="preserve">predmetu </w:t>
      </w:r>
      <w:r w:rsidR="00825EB9" w:rsidRPr="004178E7">
        <w:rPr>
          <w:rFonts w:ascii="Inter" w:hAnsi="Inter"/>
          <w:sz w:val="21"/>
          <w:szCs w:val="21"/>
        </w:rPr>
        <w:t>D</w:t>
      </w:r>
      <w:r w:rsidR="0051461F" w:rsidRPr="004178E7">
        <w:rPr>
          <w:rFonts w:ascii="Inter" w:hAnsi="Inter"/>
          <w:sz w:val="21"/>
          <w:szCs w:val="21"/>
        </w:rPr>
        <w:t xml:space="preserve">ohody </w:t>
      </w:r>
      <w:r w:rsidR="00B6109C" w:rsidRPr="004178E7">
        <w:rPr>
          <w:rFonts w:ascii="Inter" w:hAnsi="Inter"/>
          <w:sz w:val="21"/>
          <w:szCs w:val="21"/>
        </w:rPr>
        <w:t xml:space="preserve">uvedených v </w:t>
      </w:r>
      <w:r w:rsidR="00172335" w:rsidRPr="002C7755">
        <w:rPr>
          <w:rFonts w:ascii="Inter" w:hAnsi="Inter"/>
          <w:sz w:val="21"/>
          <w:szCs w:val="21"/>
        </w:rPr>
        <w:t>P</w:t>
      </w:r>
      <w:r w:rsidR="00B6109C" w:rsidRPr="004178E7">
        <w:rPr>
          <w:rFonts w:ascii="Inter" w:hAnsi="Inter"/>
          <w:sz w:val="21"/>
          <w:szCs w:val="21"/>
        </w:rPr>
        <w:t xml:space="preserve">rotokole sa za doručenie oznámenia vady </w:t>
      </w:r>
      <w:r w:rsidR="00825EB9" w:rsidRPr="004178E7">
        <w:rPr>
          <w:rFonts w:ascii="Inter" w:hAnsi="Inter"/>
          <w:sz w:val="21"/>
          <w:szCs w:val="21"/>
        </w:rPr>
        <w:t>D</w:t>
      </w:r>
      <w:r w:rsidR="00964675" w:rsidRPr="004178E7">
        <w:rPr>
          <w:rFonts w:ascii="Inter" w:hAnsi="Inter"/>
          <w:sz w:val="21"/>
          <w:szCs w:val="21"/>
        </w:rPr>
        <w:t>odávateľovi</w:t>
      </w:r>
      <w:r w:rsidR="00B6109C" w:rsidRPr="004178E7">
        <w:rPr>
          <w:rFonts w:ascii="Inter" w:hAnsi="Inter"/>
          <w:sz w:val="21"/>
          <w:szCs w:val="21"/>
        </w:rPr>
        <w:t xml:space="preserve"> považuje podpísanie tohto protokolu oboma </w:t>
      </w:r>
      <w:r w:rsidR="00825EB9" w:rsidRPr="004178E7">
        <w:rPr>
          <w:rFonts w:ascii="Inter" w:hAnsi="Inter"/>
          <w:sz w:val="21"/>
          <w:szCs w:val="21"/>
        </w:rPr>
        <w:t>Z</w:t>
      </w:r>
      <w:r w:rsidR="00B6109C" w:rsidRPr="004178E7">
        <w:rPr>
          <w:rFonts w:ascii="Inter" w:hAnsi="Inter"/>
          <w:sz w:val="21"/>
          <w:szCs w:val="21"/>
        </w:rPr>
        <w:t>mluvnými stranami.</w:t>
      </w:r>
    </w:p>
    <w:p w14:paraId="2B7ABB10" w14:textId="78CD1A30" w:rsidR="00C075B3" w:rsidRPr="004178E7" w:rsidRDefault="00C075B3"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Ak </w:t>
      </w:r>
      <w:r w:rsidR="00825EB9" w:rsidRPr="004178E7">
        <w:rPr>
          <w:rFonts w:ascii="Inter" w:hAnsi="Inter"/>
          <w:sz w:val="21"/>
          <w:szCs w:val="21"/>
        </w:rPr>
        <w:t>D</w:t>
      </w:r>
      <w:r w:rsidRPr="004178E7">
        <w:rPr>
          <w:rFonts w:ascii="Inter" w:hAnsi="Inter"/>
          <w:sz w:val="21"/>
          <w:szCs w:val="21"/>
        </w:rPr>
        <w:t xml:space="preserve">odávateľ vadu včas neodstráni, je </w:t>
      </w:r>
      <w:r w:rsidR="00825EB9" w:rsidRPr="004178E7">
        <w:rPr>
          <w:rFonts w:ascii="Inter" w:hAnsi="Inter"/>
          <w:sz w:val="21"/>
          <w:szCs w:val="21"/>
        </w:rPr>
        <w:t>O</w:t>
      </w:r>
      <w:r w:rsidRPr="004178E7">
        <w:rPr>
          <w:rFonts w:ascii="Inter" w:hAnsi="Inter"/>
          <w:sz w:val="21"/>
          <w:szCs w:val="21"/>
        </w:rPr>
        <w:t xml:space="preserve">bjednávateľ oprávnený žiadať dodanie náhradného predmetu </w:t>
      </w:r>
      <w:r w:rsidR="00825EB9" w:rsidRPr="004178E7">
        <w:rPr>
          <w:rFonts w:ascii="Inter" w:hAnsi="Inter"/>
          <w:sz w:val="21"/>
          <w:szCs w:val="21"/>
        </w:rPr>
        <w:t>D</w:t>
      </w:r>
      <w:r w:rsidR="00521DF0" w:rsidRPr="004178E7">
        <w:rPr>
          <w:rFonts w:ascii="Inter" w:hAnsi="Inter"/>
          <w:sz w:val="21"/>
          <w:szCs w:val="21"/>
        </w:rPr>
        <w:t>ohody</w:t>
      </w:r>
      <w:r w:rsidRPr="004178E7">
        <w:rPr>
          <w:rFonts w:ascii="Inter" w:hAnsi="Inter"/>
          <w:sz w:val="21"/>
          <w:szCs w:val="21"/>
        </w:rPr>
        <w:t xml:space="preserve">, alebo je oprávnený zabezpečiť odstránenie vady na náklady </w:t>
      </w:r>
      <w:r w:rsidR="002668A9" w:rsidRPr="004178E7">
        <w:rPr>
          <w:rFonts w:ascii="Inter" w:hAnsi="Inter"/>
          <w:sz w:val="21"/>
          <w:szCs w:val="21"/>
        </w:rPr>
        <w:t>D</w:t>
      </w:r>
      <w:r w:rsidR="00521DF0" w:rsidRPr="004178E7">
        <w:rPr>
          <w:rFonts w:ascii="Inter" w:hAnsi="Inter"/>
          <w:sz w:val="21"/>
          <w:szCs w:val="21"/>
        </w:rPr>
        <w:t>odávateľa</w:t>
      </w:r>
      <w:r w:rsidRPr="004178E7">
        <w:rPr>
          <w:rFonts w:ascii="Inter" w:hAnsi="Inter"/>
          <w:sz w:val="21"/>
          <w:szCs w:val="21"/>
        </w:rPr>
        <w:t xml:space="preserve"> treťou osobou, prípadne sám túto vadu odstrániť na náklady </w:t>
      </w:r>
      <w:r w:rsidR="002668A9" w:rsidRPr="004178E7">
        <w:rPr>
          <w:rFonts w:ascii="Inter" w:hAnsi="Inter"/>
          <w:sz w:val="21"/>
          <w:szCs w:val="21"/>
        </w:rPr>
        <w:t>D</w:t>
      </w:r>
      <w:r w:rsidR="00521DF0" w:rsidRPr="004178E7">
        <w:rPr>
          <w:rFonts w:ascii="Inter" w:hAnsi="Inter"/>
          <w:sz w:val="21"/>
          <w:szCs w:val="21"/>
        </w:rPr>
        <w:t>odávateľa</w:t>
      </w:r>
      <w:r w:rsidRPr="004178E7">
        <w:rPr>
          <w:rFonts w:ascii="Inter" w:hAnsi="Inter"/>
          <w:sz w:val="21"/>
          <w:szCs w:val="21"/>
        </w:rPr>
        <w:t xml:space="preserve">, ktoré je následne </w:t>
      </w:r>
      <w:r w:rsidR="002668A9" w:rsidRPr="004178E7">
        <w:rPr>
          <w:rFonts w:ascii="Inter" w:hAnsi="Inter"/>
          <w:sz w:val="21"/>
          <w:szCs w:val="21"/>
        </w:rPr>
        <w:t>D</w:t>
      </w:r>
      <w:r w:rsidR="00521DF0" w:rsidRPr="004178E7">
        <w:rPr>
          <w:rFonts w:ascii="Inter" w:hAnsi="Inter"/>
          <w:sz w:val="21"/>
          <w:szCs w:val="21"/>
        </w:rPr>
        <w:t>odávateľ</w:t>
      </w:r>
      <w:r w:rsidRPr="004178E7">
        <w:rPr>
          <w:rFonts w:ascii="Inter" w:hAnsi="Inter"/>
          <w:sz w:val="21"/>
          <w:szCs w:val="21"/>
        </w:rPr>
        <w:t xml:space="preserve"> povinný uhradiť </w:t>
      </w:r>
      <w:r w:rsidR="002668A9" w:rsidRPr="004178E7">
        <w:rPr>
          <w:rFonts w:ascii="Inter" w:hAnsi="Inter"/>
          <w:sz w:val="21"/>
          <w:szCs w:val="21"/>
        </w:rPr>
        <w:t>O</w:t>
      </w:r>
      <w:r w:rsidRPr="004178E7">
        <w:rPr>
          <w:rFonts w:ascii="Inter" w:hAnsi="Inter"/>
          <w:sz w:val="21"/>
          <w:szCs w:val="21"/>
        </w:rPr>
        <w:t>bjednávateľovi na základe faktúry</w:t>
      </w:r>
      <w:r w:rsidR="00465906" w:rsidRPr="004178E7">
        <w:rPr>
          <w:rFonts w:ascii="Inter" w:hAnsi="Inter"/>
          <w:sz w:val="21"/>
          <w:szCs w:val="21"/>
        </w:rPr>
        <w:t xml:space="preserve">, </w:t>
      </w:r>
      <w:r w:rsidR="00465906" w:rsidRPr="004178E7">
        <w:rPr>
          <w:rFonts w:ascii="Inter" w:hAnsi="Inter" w:cs="Arial"/>
          <w:color w:val="000000" w:themeColor="text1"/>
          <w:sz w:val="21"/>
          <w:szCs w:val="21"/>
        </w:rPr>
        <w:t>pričom je zároveň Objednávateľ oprávnený okamžite odstúpiť od tejto Dohody</w:t>
      </w:r>
      <w:r w:rsidRPr="004178E7">
        <w:rPr>
          <w:rFonts w:ascii="Inter" w:hAnsi="Inter"/>
          <w:sz w:val="21"/>
          <w:szCs w:val="21"/>
        </w:rPr>
        <w:t xml:space="preserve">. </w:t>
      </w:r>
      <w:r w:rsidR="003A6E85" w:rsidRPr="004178E7">
        <w:rPr>
          <w:rFonts w:ascii="Inter" w:hAnsi="Inter"/>
          <w:sz w:val="21"/>
          <w:szCs w:val="21"/>
        </w:rPr>
        <w:t xml:space="preserve">Výška ceny činností vykonaných na odstránenie vady bude stanovená ako cena obvyklá, bez ohľadu na výšku jednotkových cien rovnakých alebo podobných výkonov uvedených v ponuke </w:t>
      </w:r>
      <w:r w:rsidR="003E5C7C" w:rsidRPr="004178E7">
        <w:rPr>
          <w:rFonts w:ascii="Inter" w:hAnsi="Inter"/>
          <w:sz w:val="21"/>
          <w:szCs w:val="21"/>
        </w:rPr>
        <w:t>Dodávateľa</w:t>
      </w:r>
      <w:r w:rsidR="003A6E85" w:rsidRPr="004178E7">
        <w:rPr>
          <w:rFonts w:ascii="Inter" w:hAnsi="Inter"/>
          <w:sz w:val="21"/>
          <w:szCs w:val="21"/>
        </w:rPr>
        <w:t xml:space="preserve">. </w:t>
      </w:r>
      <w:r w:rsidR="003E5C7C" w:rsidRPr="004178E7">
        <w:rPr>
          <w:rFonts w:ascii="Inter" w:hAnsi="Inter"/>
          <w:sz w:val="21"/>
          <w:szCs w:val="21"/>
        </w:rPr>
        <w:t>Dodávateľ</w:t>
      </w:r>
      <w:r w:rsidR="003A6E85" w:rsidRPr="004178E7">
        <w:rPr>
          <w:rFonts w:ascii="Inter" w:hAnsi="Inter"/>
          <w:sz w:val="21"/>
          <w:szCs w:val="21"/>
        </w:rPr>
        <w:t xml:space="preserve"> je povinný uhradiť Objednávateľovi všetky takto vzniknuté náklady – cenu činností vykonaných na odstránenie vady do pätnástich (15) kalendárnych dní odo dňa doručenia faktúry. Tým nie je dotknuté právo Objednávateľa na náhradu škody podľa § 373 a </w:t>
      </w:r>
      <w:proofErr w:type="spellStart"/>
      <w:r w:rsidR="003A6E85" w:rsidRPr="004178E7">
        <w:rPr>
          <w:rFonts w:ascii="Inter" w:hAnsi="Inter"/>
          <w:sz w:val="21"/>
          <w:szCs w:val="21"/>
        </w:rPr>
        <w:t>nasl</w:t>
      </w:r>
      <w:proofErr w:type="spellEnd"/>
      <w:r w:rsidR="003A6E85" w:rsidRPr="004178E7">
        <w:rPr>
          <w:rFonts w:ascii="Inter" w:hAnsi="Inter"/>
          <w:sz w:val="21"/>
          <w:szCs w:val="21"/>
        </w:rPr>
        <w:t xml:space="preserve">. OBZ. </w:t>
      </w:r>
      <w:r w:rsidRPr="004178E7">
        <w:rPr>
          <w:rFonts w:ascii="Inter" w:hAnsi="Inter"/>
          <w:sz w:val="21"/>
          <w:szCs w:val="21"/>
        </w:rPr>
        <w:t xml:space="preserve">Ak </w:t>
      </w:r>
      <w:r w:rsidR="002668A9" w:rsidRPr="004178E7">
        <w:rPr>
          <w:rFonts w:ascii="Inter" w:hAnsi="Inter"/>
          <w:sz w:val="21"/>
          <w:szCs w:val="21"/>
        </w:rPr>
        <w:t>O</w:t>
      </w:r>
      <w:r w:rsidRPr="004178E7">
        <w:rPr>
          <w:rFonts w:ascii="Inter" w:hAnsi="Inter"/>
          <w:sz w:val="21"/>
          <w:szCs w:val="21"/>
        </w:rPr>
        <w:t xml:space="preserve">bjednávateľ zvolí nárok na dodanie náhradného predmetu </w:t>
      </w:r>
      <w:r w:rsidR="002668A9" w:rsidRPr="004178E7">
        <w:rPr>
          <w:rFonts w:ascii="Inter" w:hAnsi="Inter"/>
          <w:sz w:val="21"/>
          <w:szCs w:val="21"/>
        </w:rPr>
        <w:t>D</w:t>
      </w:r>
      <w:r w:rsidR="00521DF0" w:rsidRPr="004178E7">
        <w:rPr>
          <w:rFonts w:ascii="Inter" w:hAnsi="Inter"/>
          <w:sz w:val="21"/>
          <w:szCs w:val="21"/>
        </w:rPr>
        <w:t>ohody</w:t>
      </w:r>
      <w:r w:rsidRPr="004178E7">
        <w:rPr>
          <w:rFonts w:ascii="Inter" w:hAnsi="Inter"/>
          <w:sz w:val="21"/>
          <w:szCs w:val="21"/>
        </w:rPr>
        <w:t xml:space="preserve">, je </w:t>
      </w:r>
      <w:r w:rsidR="002668A9" w:rsidRPr="004178E7">
        <w:rPr>
          <w:rFonts w:ascii="Inter" w:hAnsi="Inter"/>
          <w:sz w:val="21"/>
          <w:szCs w:val="21"/>
        </w:rPr>
        <w:t>D</w:t>
      </w:r>
      <w:r w:rsidR="00C77EC2" w:rsidRPr="004178E7">
        <w:rPr>
          <w:rFonts w:ascii="Inter" w:hAnsi="Inter"/>
          <w:sz w:val="21"/>
          <w:szCs w:val="21"/>
        </w:rPr>
        <w:t>odávateľ</w:t>
      </w:r>
      <w:r w:rsidRPr="004178E7">
        <w:rPr>
          <w:rFonts w:ascii="Inter" w:hAnsi="Inter"/>
          <w:sz w:val="21"/>
          <w:szCs w:val="21"/>
        </w:rPr>
        <w:t xml:space="preserve"> </w:t>
      </w:r>
      <w:r w:rsidRPr="004178E7">
        <w:rPr>
          <w:rFonts w:ascii="Inter" w:hAnsi="Inter"/>
          <w:sz w:val="21"/>
          <w:szCs w:val="21"/>
        </w:rPr>
        <w:lastRenderedPageBreak/>
        <w:t xml:space="preserve">povinný ho dodať do </w:t>
      </w:r>
      <w:r w:rsidR="00894105" w:rsidRPr="002C7755">
        <w:rPr>
          <w:rFonts w:ascii="Inter" w:hAnsi="Inter"/>
          <w:sz w:val="21"/>
          <w:szCs w:val="21"/>
        </w:rPr>
        <w:t>troch</w:t>
      </w:r>
      <w:r w:rsidR="00894105" w:rsidRPr="004178E7">
        <w:rPr>
          <w:rFonts w:ascii="Inter" w:hAnsi="Inter"/>
          <w:sz w:val="21"/>
          <w:szCs w:val="21"/>
        </w:rPr>
        <w:t xml:space="preserve"> </w:t>
      </w:r>
      <w:r w:rsidRPr="004178E7">
        <w:rPr>
          <w:rFonts w:ascii="Inter" w:hAnsi="Inter"/>
          <w:sz w:val="21"/>
          <w:szCs w:val="21"/>
        </w:rPr>
        <w:t>(</w:t>
      </w:r>
      <w:r w:rsidR="00894105" w:rsidRPr="002C7755">
        <w:rPr>
          <w:rFonts w:ascii="Inter" w:hAnsi="Inter"/>
          <w:sz w:val="21"/>
          <w:szCs w:val="21"/>
        </w:rPr>
        <w:t>3</w:t>
      </w:r>
      <w:r w:rsidRPr="004178E7">
        <w:rPr>
          <w:rFonts w:ascii="Inter" w:hAnsi="Inter"/>
          <w:sz w:val="21"/>
          <w:szCs w:val="21"/>
        </w:rPr>
        <w:t xml:space="preserve">) dní od uplatnenia nároku, ak sa nedohodli so zástupcom </w:t>
      </w:r>
      <w:r w:rsidR="002668A9" w:rsidRPr="004178E7">
        <w:rPr>
          <w:rFonts w:ascii="Inter" w:hAnsi="Inter"/>
          <w:sz w:val="21"/>
          <w:szCs w:val="21"/>
        </w:rPr>
        <w:t>O</w:t>
      </w:r>
      <w:r w:rsidRPr="004178E7">
        <w:rPr>
          <w:rFonts w:ascii="Inter" w:hAnsi="Inter"/>
          <w:sz w:val="21"/>
          <w:szCs w:val="21"/>
        </w:rPr>
        <w:t>bjednávateľa inak.</w:t>
      </w:r>
    </w:p>
    <w:p w14:paraId="3C657BEB" w14:textId="1610865A" w:rsidR="002F03C6" w:rsidRPr="004178E7" w:rsidRDefault="00C075B3"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t>Rovnaké práva ako práva uvedené v</w:t>
      </w:r>
      <w:r w:rsidR="00D04525" w:rsidRPr="004178E7">
        <w:rPr>
          <w:rFonts w:ascii="Inter" w:hAnsi="Inter"/>
          <w:sz w:val="21"/>
          <w:szCs w:val="21"/>
        </w:rPr>
        <w:t xml:space="preserve"> ods. </w:t>
      </w:r>
      <w:r w:rsidR="005139D5" w:rsidRPr="004178E7">
        <w:rPr>
          <w:rFonts w:ascii="Inter" w:hAnsi="Inter"/>
          <w:sz w:val="21"/>
          <w:szCs w:val="21"/>
        </w:rPr>
        <w:t>7</w:t>
      </w:r>
      <w:r w:rsidRPr="004178E7">
        <w:rPr>
          <w:rFonts w:ascii="Inter" w:hAnsi="Inter"/>
          <w:sz w:val="21"/>
          <w:szCs w:val="21"/>
        </w:rPr>
        <w:t xml:space="preserve"> tohto článku</w:t>
      </w:r>
      <w:r w:rsidR="00D04525" w:rsidRPr="004178E7">
        <w:rPr>
          <w:rFonts w:ascii="Inter" w:hAnsi="Inter"/>
          <w:sz w:val="21"/>
          <w:szCs w:val="21"/>
        </w:rPr>
        <w:t xml:space="preserve"> tejto Dohody</w:t>
      </w:r>
      <w:r w:rsidRPr="004178E7">
        <w:rPr>
          <w:rFonts w:ascii="Inter" w:hAnsi="Inter"/>
          <w:sz w:val="21"/>
          <w:szCs w:val="21"/>
        </w:rPr>
        <w:t xml:space="preserve"> má </w:t>
      </w:r>
      <w:r w:rsidR="002668A9" w:rsidRPr="004178E7">
        <w:rPr>
          <w:rFonts w:ascii="Inter" w:hAnsi="Inter"/>
          <w:sz w:val="21"/>
          <w:szCs w:val="21"/>
        </w:rPr>
        <w:t>O</w:t>
      </w:r>
      <w:r w:rsidRPr="004178E7">
        <w:rPr>
          <w:rFonts w:ascii="Inter" w:hAnsi="Inter"/>
          <w:sz w:val="21"/>
          <w:szCs w:val="21"/>
        </w:rPr>
        <w:t>bjednávateľ i v</w:t>
      </w:r>
      <w:r w:rsidR="00C77EC2" w:rsidRPr="004178E7">
        <w:rPr>
          <w:rFonts w:ascii="Inter" w:hAnsi="Inter"/>
          <w:sz w:val="21"/>
          <w:szCs w:val="21"/>
        </w:rPr>
        <w:t> </w:t>
      </w:r>
      <w:r w:rsidRPr="004178E7">
        <w:rPr>
          <w:rFonts w:ascii="Inter" w:hAnsi="Inter"/>
          <w:sz w:val="21"/>
          <w:szCs w:val="21"/>
        </w:rPr>
        <w:t>prípade</w:t>
      </w:r>
      <w:r w:rsidR="00C77EC2" w:rsidRPr="004178E7">
        <w:rPr>
          <w:rFonts w:ascii="Inter" w:hAnsi="Inter"/>
          <w:sz w:val="21"/>
          <w:szCs w:val="21"/>
        </w:rPr>
        <w:t>,</w:t>
      </w:r>
      <w:r w:rsidRPr="004178E7">
        <w:rPr>
          <w:rFonts w:ascii="Inter" w:hAnsi="Inter"/>
          <w:sz w:val="21"/>
          <w:szCs w:val="21"/>
        </w:rPr>
        <w:t xml:space="preserve"> ak je vada </w:t>
      </w:r>
      <w:r w:rsidR="00C77EC2" w:rsidRPr="004178E7">
        <w:rPr>
          <w:rFonts w:ascii="Inter" w:hAnsi="Inter"/>
          <w:sz w:val="21"/>
          <w:szCs w:val="21"/>
        </w:rPr>
        <w:t xml:space="preserve">predmetu </w:t>
      </w:r>
      <w:r w:rsidR="002668A9" w:rsidRPr="004178E7">
        <w:rPr>
          <w:rFonts w:ascii="Inter" w:hAnsi="Inter"/>
          <w:sz w:val="21"/>
          <w:szCs w:val="21"/>
        </w:rPr>
        <w:t>D</w:t>
      </w:r>
      <w:r w:rsidR="00C77EC2" w:rsidRPr="004178E7">
        <w:rPr>
          <w:rFonts w:ascii="Inter" w:hAnsi="Inter"/>
          <w:sz w:val="21"/>
          <w:szCs w:val="21"/>
        </w:rPr>
        <w:t>ohody</w:t>
      </w:r>
      <w:r w:rsidRPr="004178E7">
        <w:rPr>
          <w:rFonts w:ascii="Inter" w:hAnsi="Inter"/>
          <w:sz w:val="21"/>
          <w:szCs w:val="21"/>
        </w:rPr>
        <w:t xml:space="preserve"> neodstrániteľná.</w:t>
      </w:r>
      <w:r w:rsidR="00C77EC2" w:rsidRPr="004178E7">
        <w:rPr>
          <w:rFonts w:ascii="Inter" w:hAnsi="Inter"/>
          <w:sz w:val="21"/>
          <w:szCs w:val="21"/>
        </w:rPr>
        <w:t xml:space="preserve"> </w:t>
      </w:r>
    </w:p>
    <w:p w14:paraId="74B0BED7" w14:textId="77777777" w:rsidR="00E33830" w:rsidRPr="004178E7" w:rsidRDefault="00E33830" w:rsidP="008657DD">
      <w:pPr>
        <w:spacing w:after="0" w:line="240" w:lineRule="auto"/>
        <w:jc w:val="both"/>
        <w:rPr>
          <w:rFonts w:ascii="Inter" w:hAnsi="Inter"/>
          <w:sz w:val="21"/>
          <w:szCs w:val="21"/>
        </w:rPr>
      </w:pPr>
    </w:p>
    <w:p w14:paraId="4A26D85A" w14:textId="012A4ADA" w:rsidR="002F03C6" w:rsidRPr="004178E7" w:rsidRDefault="002F03C6" w:rsidP="002F03C6">
      <w:pPr>
        <w:pStyle w:val="Nadpis1"/>
        <w:spacing w:before="0"/>
        <w:rPr>
          <w:rFonts w:ascii="Inter" w:hAnsi="Inter"/>
          <w:bCs/>
          <w:szCs w:val="21"/>
        </w:rPr>
      </w:pPr>
      <w:r w:rsidRPr="004178E7">
        <w:rPr>
          <w:rFonts w:ascii="Inter" w:hAnsi="Inter"/>
          <w:bCs/>
          <w:szCs w:val="21"/>
        </w:rPr>
        <w:t>Článok X</w:t>
      </w:r>
      <w:r w:rsidR="00172335" w:rsidRPr="002C7755">
        <w:rPr>
          <w:rFonts w:ascii="Inter" w:hAnsi="Inter"/>
          <w:bCs/>
          <w:szCs w:val="21"/>
        </w:rPr>
        <w:t>I</w:t>
      </w:r>
    </w:p>
    <w:p w14:paraId="19F3809E" w14:textId="79A4B37A" w:rsidR="00E33830" w:rsidRPr="004178E7" w:rsidRDefault="00E33830" w:rsidP="00E33830">
      <w:pPr>
        <w:jc w:val="center"/>
        <w:rPr>
          <w:rFonts w:ascii="Inter" w:eastAsia="Times New Roman" w:hAnsi="Inter" w:cs="Calibri Light"/>
          <w:b/>
          <w:bCs/>
          <w:sz w:val="21"/>
          <w:szCs w:val="21"/>
          <w:lang w:eastAsia="sk-SK"/>
        </w:rPr>
      </w:pPr>
      <w:r w:rsidRPr="004178E7">
        <w:rPr>
          <w:rFonts w:ascii="Inter" w:eastAsia="Times New Roman" w:hAnsi="Inter" w:cs="Calibri Light"/>
          <w:b/>
          <w:bCs/>
          <w:sz w:val="21"/>
          <w:szCs w:val="21"/>
          <w:lang w:eastAsia="sk-SK"/>
        </w:rPr>
        <w:t>Zodpovednosť za škodu</w:t>
      </w:r>
    </w:p>
    <w:p w14:paraId="7AFFED28" w14:textId="77777777" w:rsidR="007174AF" w:rsidRPr="004178E7" w:rsidRDefault="007174AF" w:rsidP="00C07839">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Zmluvná strana zodpovedá za všetky škody, ktoré vzniknú druhej Zmluvnej strane v dôsledku porušenia jej povinností, vyplývajúcich z tejto Dohody a/alebo z platných právnych predpisov. Zmluvné strany sú povinné pristupovať k plneniu svojich povinností vyplývajúcich z tejto Dohody tak, aby predchádzali vzniku škody.</w:t>
      </w:r>
    </w:p>
    <w:p w14:paraId="121645F9" w14:textId="77777777" w:rsidR="007174AF" w:rsidRPr="004178E7" w:rsidRDefault="007174AF"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 xml:space="preserve">Zodpovednosť za škodu nevylučuje prekážka, ktorá vznikla až v čase, keď povinná Zmluvná strana už bola v omeškaní s plnením svojej povinnosti alebo vznikla z jej hospodárskych pomerov. </w:t>
      </w:r>
    </w:p>
    <w:p w14:paraId="58CC75B9" w14:textId="7F50447E" w:rsidR="007174AF" w:rsidRPr="004178E7" w:rsidRDefault="005F3992"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 xml:space="preserve">Dodávateľ zodpovedá za škodu, ktorá vznikne </w:t>
      </w:r>
      <w:r w:rsidR="00E723A5" w:rsidRPr="004178E7">
        <w:rPr>
          <w:rFonts w:ascii="Inter" w:hAnsi="Inter"/>
          <w:sz w:val="21"/>
          <w:szCs w:val="21"/>
          <w:lang w:eastAsia="sk-SK"/>
        </w:rPr>
        <w:t>O</w:t>
      </w:r>
      <w:r w:rsidRPr="004178E7">
        <w:rPr>
          <w:rFonts w:ascii="Inter" w:hAnsi="Inter"/>
          <w:sz w:val="21"/>
          <w:szCs w:val="21"/>
          <w:lang w:eastAsia="sk-SK"/>
        </w:rPr>
        <w:t xml:space="preserve">bjednávateľovi alebo tretej osobe v dôsledku porušenia jeho povinností vyplývajúcich z tejto </w:t>
      </w:r>
      <w:r w:rsidR="00E723A5" w:rsidRPr="004178E7">
        <w:rPr>
          <w:rFonts w:ascii="Inter" w:hAnsi="Inter"/>
          <w:sz w:val="21"/>
          <w:szCs w:val="21"/>
          <w:lang w:eastAsia="sk-SK"/>
        </w:rPr>
        <w:t>D</w:t>
      </w:r>
      <w:r w:rsidRPr="004178E7">
        <w:rPr>
          <w:rFonts w:ascii="Inter" w:hAnsi="Inter"/>
          <w:sz w:val="21"/>
          <w:szCs w:val="21"/>
          <w:lang w:eastAsia="sk-SK"/>
        </w:rPr>
        <w:t>ohody a všeobecne záväzných právnych predpisov.</w:t>
      </w:r>
    </w:p>
    <w:p w14:paraId="04E4AAE3" w14:textId="363DF5C8" w:rsidR="005F3992" w:rsidRPr="004178E7" w:rsidRDefault="005F3992"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 xml:space="preserve">Dodávateľ sa zaväzuje, že uhradí </w:t>
      </w:r>
      <w:r w:rsidR="00E26EB8" w:rsidRPr="004178E7">
        <w:rPr>
          <w:rFonts w:ascii="Inter" w:hAnsi="Inter"/>
          <w:sz w:val="21"/>
          <w:szCs w:val="21"/>
          <w:lang w:eastAsia="sk-SK"/>
        </w:rPr>
        <w:t>O</w:t>
      </w:r>
      <w:r w:rsidRPr="004178E7">
        <w:rPr>
          <w:rFonts w:ascii="Inter" w:hAnsi="Inter"/>
          <w:sz w:val="21"/>
          <w:szCs w:val="21"/>
          <w:lang w:eastAsia="sk-SK"/>
        </w:rPr>
        <w:t xml:space="preserve">bjednávateľovi v plnej výške škodu, ktorá vznikne </w:t>
      </w:r>
      <w:r w:rsidR="00E26EB8" w:rsidRPr="004178E7">
        <w:rPr>
          <w:rFonts w:ascii="Inter" w:hAnsi="Inter"/>
          <w:sz w:val="21"/>
          <w:szCs w:val="21"/>
          <w:lang w:eastAsia="sk-SK"/>
        </w:rPr>
        <w:t>O</w:t>
      </w:r>
      <w:r w:rsidRPr="004178E7">
        <w:rPr>
          <w:rFonts w:ascii="Inter" w:hAnsi="Inter"/>
          <w:sz w:val="21"/>
          <w:szCs w:val="21"/>
          <w:lang w:eastAsia="sk-SK"/>
        </w:rPr>
        <w:t xml:space="preserve">bjednávateľovi v dôsledku prípadného omeškania </w:t>
      </w:r>
      <w:r w:rsidRPr="004178E7">
        <w:rPr>
          <w:rFonts w:ascii="Inter" w:hAnsi="Inter"/>
          <w:sz w:val="21"/>
          <w:szCs w:val="21"/>
        </w:rPr>
        <w:t xml:space="preserve">predmetu </w:t>
      </w:r>
      <w:r w:rsidR="00E723A5" w:rsidRPr="004178E7">
        <w:rPr>
          <w:rFonts w:ascii="Inter" w:hAnsi="Inter"/>
          <w:sz w:val="21"/>
          <w:szCs w:val="21"/>
        </w:rPr>
        <w:t>D</w:t>
      </w:r>
      <w:r w:rsidRPr="004178E7">
        <w:rPr>
          <w:rFonts w:ascii="Inter" w:hAnsi="Inter"/>
          <w:sz w:val="21"/>
          <w:szCs w:val="21"/>
        </w:rPr>
        <w:t xml:space="preserve">ohody </w:t>
      </w:r>
      <w:r w:rsidRPr="004178E7">
        <w:rPr>
          <w:rFonts w:ascii="Inter" w:hAnsi="Inter"/>
          <w:sz w:val="21"/>
          <w:szCs w:val="21"/>
          <w:lang w:eastAsia="sk-SK"/>
        </w:rPr>
        <w:t xml:space="preserve">nedodržaním termínu ukončenia </w:t>
      </w:r>
      <w:r w:rsidRPr="004178E7">
        <w:rPr>
          <w:rFonts w:ascii="Inter" w:hAnsi="Inter"/>
          <w:sz w:val="21"/>
          <w:szCs w:val="21"/>
        </w:rPr>
        <w:t xml:space="preserve">predmetu </w:t>
      </w:r>
      <w:r w:rsidR="00E723A5" w:rsidRPr="004178E7">
        <w:rPr>
          <w:rFonts w:ascii="Inter" w:hAnsi="Inter"/>
          <w:sz w:val="21"/>
          <w:szCs w:val="21"/>
        </w:rPr>
        <w:t>D</w:t>
      </w:r>
      <w:r w:rsidRPr="004178E7">
        <w:rPr>
          <w:rFonts w:ascii="Inter" w:hAnsi="Inter"/>
          <w:sz w:val="21"/>
          <w:szCs w:val="21"/>
        </w:rPr>
        <w:t xml:space="preserve">ohody </w:t>
      </w:r>
      <w:r w:rsidRPr="004178E7">
        <w:rPr>
          <w:rFonts w:ascii="Inter" w:hAnsi="Inter"/>
          <w:sz w:val="21"/>
          <w:szCs w:val="21"/>
          <w:lang w:eastAsia="sk-SK"/>
        </w:rPr>
        <w:t xml:space="preserve">zo strany </w:t>
      </w:r>
      <w:r w:rsidR="00E723A5" w:rsidRPr="004178E7">
        <w:rPr>
          <w:rFonts w:ascii="Inter" w:hAnsi="Inter"/>
          <w:sz w:val="21"/>
          <w:szCs w:val="21"/>
          <w:lang w:eastAsia="sk-SK"/>
        </w:rPr>
        <w:t>D</w:t>
      </w:r>
      <w:r w:rsidRPr="004178E7">
        <w:rPr>
          <w:rFonts w:ascii="Inter" w:hAnsi="Inter"/>
          <w:sz w:val="21"/>
          <w:szCs w:val="21"/>
          <w:lang w:eastAsia="sk-SK"/>
        </w:rPr>
        <w:t xml:space="preserve">odávateľa s výnimkou omeškania vplyvom živelnej udalosti. Objednávateľ je oprávnený využiť na pokrytie takto vzniknutej škody v prípade jej neuhradenia </w:t>
      </w:r>
      <w:r w:rsidR="00E723A5" w:rsidRPr="004178E7">
        <w:rPr>
          <w:rFonts w:ascii="Inter" w:hAnsi="Inter"/>
          <w:sz w:val="21"/>
          <w:szCs w:val="21"/>
          <w:lang w:eastAsia="sk-SK"/>
        </w:rPr>
        <w:t>D</w:t>
      </w:r>
      <w:r w:rsidRPr="004178E7">
        <w:rPr>
          <w:rFonts w:ascii="Inter" w:hAnsi="Inter"/>
          <w:sz w:val="21"/>
          <w:szCs w:val="21"/>
          <w:lang w:eastAsia="sk-SK"/>
        </w:rPr>
        <w:t xml:space="preserve">odávateľom na základe prvej výzvy </w:t>
      </w:r>
      <w:r w:rsidR="00E723A5" w:rsidRPr="004178E7">
        <w:rPr>
          <w:rFonts w:ascii="Inter" w:hAnsi="Inter"/>
          <w:sz w:val="21"/>
          <w:szCs w:val="21"/>
          <w:lang w:eastAsia="sk-SK"/>
        </w:rPr>
        <w:t>O</w:t>
      </w:r>
      <w:r w:rsidRPr="004178E7">
        <w:rPr>
          <w:rFonts w:ascii="Inter" w:hAnsi="Inter"/>
          <w:sz w:val="21"/>
          <w:szCs w:val="21"/>
          <w:lang w:eastAsia="sk-SK"/>
        </w:rPr>
        <w:t xml:space="preserve">bjednávateľa aj záruku zriadenú </w:t>
      </w:r>
      <w:r w:rsidR="00E26EB8" w:rsidRPr="004178E7">
        <w:rPr>
          <w:rFonts w:ascii="Inter" w:hAnsi="Inter"/>
          <w:sz w:val="21"/>
          <w:szCs w:val="21"/>
          <w:lang w:eastAsia="sk-SK"/>
        </w:rPr>
        <w:t>D</w:t>
      </w:r>
      <w:r w:rsidRPr="004178E7">
        <w:rPr>
          <w:rFonts w:ascii="Inter" w:hAnsi="Inter"/>
          <w:sz w:val="21"/>
          <w:szCs w:val="21"/>
          <w:lang w:eastAsia="sk-SK"/>
        </w:rPr>
        <w:t xml:space="preserve">odávateľom podľa </w:t>
      </w:r>
      <w:r w:rsidR="00E723A5" w:rsidRPr="004178E7">
        <w:rPr>
          <w:rFonts w:ascii="Inter" w:hAnsi="Inter"/>
          <w:sz w:val="21"/>
          <w:szCs w:val="21"/>
          <w:lang w:eastAsia="sk-SK"/>
        </w:rPr>
        <w:t>č</w:t>
      </w:r>
      <w:r w:rsidRPr="004178E7">
        <w:rPr>
          <w:rFonts w:ascii="Inter" w:hAnsi="Inter"/>
          <w:sz w:val="21"/>
          <w:szCs w:val="21"/>
          <w:lang w:eastAsia="sk-SK"/>
        </w:rPr>
        <w:t>lánku XV</w:t>
      </w:r>
      <w:r w:rsidR="00256A38" w:rsidRPr="002C7755">
        <w:rPr>
          <w:rFonts w:ascii="Inter" w:hAnsi="Inter"/>
          <w:sz w:val="21"/>
          <w:szCs w:val="21"/>
          <w:lang w:eastAsia="sk-SK"/>
        </w:rPr>
        <w:t>I</w:t>
      </w:r>
      <w:r w:rsidRPr="004178E7">
        <w:rPr>
          <w:rFonts w:ascii="Inter" w:hAnsi="Inter"/>
          <w:sz w:val="21"/>
          <w:szCs w:val="21"/>
          <w:lang w:eastAsia="sk-SK"/>
        </w:rPr>
        <w:t xml:space="preserve"> tejto </w:t>
      </w:r>
      <w:r w:rsidR="00E723A5" w:rsidRPr="004178E7">
        <w:rPr>
          <w:rFonts w:ascii="Inter" w:hAnsi="Inter"/>
          <w:sz w:val="21"/>
          <w:szCs w:val="21"/>
          <w:lang w:eastAsia="sk-SK"/>
        </w:rPr>
        <w:t>D</w:t>
      </w:r>
      <w:r w:rsidRPr="004178E7">
        <w:rPr>
          <w:rFonts w:ascii="Inter" w:hAnsi="Inter"/>
          <w:sz w:val="21"/>
          <w:szCs w:val="21"/>
          <w:lang w:eastAsia="sk-SK"/>
        </w:rPr>
        <w:t>ohody.</w:t>
      </w:r>
    </w:p>
    <w:p w14:paraId="4C0FC468" w14:textId="77777777" w:rsidR="00864DCC" w:rsidRPr="004178E7" w:rsidRDefault="0097021A" w:rsidP="00CB5505">
      <w:pPr>
        <w:pStyle w:val="Default"/>
        <w:widowControl/>
        <w:numPr>
          <w:ilvl w:val="0"/>
          <w:numId w:val="2"/>
        </w:numPr>
        <w:autoSpaceDE/>
        <w:autoSpaceDN/>
        <w:adjustRightInd/>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sa dohodli, že </w:t>
      </w:r>
      <w:r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je povinný nahradiť Objednávateľovi skutočne vzniknutú škodu aj v prípade, že v dôsledku jeho porušenia povinností došlo zo strany Objednávateľa k odstúpeniu od tejto</w:t>
      </w:r>
      <w:r w:rsidRPr="004178E7">
        <w:rPr>
          <w:rFonts w:ascii="Inter" w:hAnsi="Inter" w:cs="Arial"/>
          <w:color w:val="000000" w:themeColor="text1"/>
          <w:spacing w:val="-1"/>
          <w:sz w:val="21"/>
          <w:szCs w:val="21"/>
        </w:rPr>
        <w:t xml:space="preserve"> </w:t>
      </w:r>
      <w:r w:rsidRPr="004178E7">
        <w:rPr>
          <w:rFonts w:ascii="Inter" w:hAnsi="Inter" w:cs="Arial"/>
          <w:color w:val="000000" w:themeColor="text1"/>
          <w:sz w:val="21"/>
          <w:szCs w:val="21"/>
        </w:rPr>
        <w:t>Dohody.</w:t>
      </w:r>
    </w:p>
    <w:p w14:paraId="5090B3A1" w14:textId="5397AFE7" w:rsidR="00CB5505" w:rsidRPr="002C7755" w:rsidRDefault="0097021A" w:rsidP="004178E7">
      <w:pPr>
        <w:pStyle w:val="Odsekzoznamu"/>
        <w:numPr>
          <w:ilvl w:val="0"/>
          <w:numId w:val="2"/>
        </w:numPr>
        <w:spacing w:after="0" w:line="240" w:lineRule="auto"/>
        <w:ind w:left="567" w:hanging="567"/>
        <w:jc w:val="both"/>
        <w:rPr>
          <w:rFonts w:ascii="Inter" w:hAnsi="Inter"/>
          <w:sz w:val="21"/>
          <w:szCs w:val="21"/>
          <w:lang w:eastAsia="sk-SK"/>
        </w:rPr>
      </w:pPr>
      <w:r w:rsidRPr="004178E7">
        <w:rPr>
          <w:rFonts w:ascii="Inter" w:hAnsi="Inter"/>
          <w:sz w:val="21"/>
          <w:szCs w:val="21"/>
        </w:rPr>
        <w:t>Dodávateľ</w:t>
      </w:r>
      <w:r w:rsidR="006C1B67" w:rsidRPr="004178E7">
        <w:rPr>
          <w:rFonts w:ascii="Inter" w:hAnsi="Inter"/>
          <w:sz w:val="21"/>
          <w:szCs w:val="21"/>
        </w:rPr>
        <w:t xml:space="preserve"> </w:t>
      </w:r>
      <w:r w:rsidR="006C1B67" w:rsidRPr="004178E7">
        <w:rPr>
          <w:rFonts w:ascii="Inter" w:hAnsi="Inter" w:cs="Arial"/>
          <w:color w:val="000000" w:themeColor="text1"/>
          <w:sz w:val="21"/>
          <w:szCs w:val="21"/>
        </w:rPr>
        <w:t>podpisom tejto Dohody potvrdzuje, že má uzatvorenú poistnú zmluvu</w:t>
      </w:r>
      <w:r w:rsidRPr="004178E7">
        <w:rPr>
          <w:rFonts w:ascii="Inter" w:hAnsi="Inter"/>
          <w:sz w:val="21"/>
          <w:szCs w:val="21"/>
        </w:rPr>
        <w:t xml:space="preserve"> </w:t>
      </w:r>
      <w:r w:rsidR="00511A83" w:rsidRPr="004178E7">
        <w:rPr>
          <w:rFonts w:ascii="Inter" w:hAnsi="Inter"/>
          <w:sz w:val="21"/>
          <w:szCs w:val="21"/>
        </w:rPr>
        <w:t xml:space="preserve">o poistení zodpovednosti za škody na majetku a zdraví, vrátane krytia následných finančných škôd a zodpovednosti za škodu spôsobenú pri realizácii predmetu </w:t>
      </w:r>
      <w:r w:rsidR="00E26EB8" w:rsidRPr="004178E7">
        <w:rPr>
          <w:rFonts w:ascii="Inter" w:hAnsi="Inter"/>
          <w:sz w:val="21"/>
          <w:szCs w:val="21"/>
        </w:rPr>
        <w:t>Dohody</w:t>
      </w:r>
      <w:r w:rsidR="0014241C" w:rsidRPr="004178E7">
        <w:rPr>
          <w:rFonts w:ascii="Inter" w:hAnsi="Inter"/>
          <w:sz w:val="21"/>
          <w:szCs w:val="21"/>
        </w:rPr>
        <w:t xml:space="preserve"> a zodpovednosti za škodu pri vykonávaní podnikateľskej činnosti</w:t>
      </w:r>
      <w:r w:rsidR="00500895" w:rsidRPr="004178E7">
        <w:rPr>
          <w:rFonts w:ascii="Inter" w:hAnsi="Inter"/>
          <w:sz w:val="21"/>
          <w:szCs w:val="21"/>
        </w:rPr>
        <w:t xml:space="preserve"> </w:t>
      </w:r>
      <w:r w:rsidRPr="004178E7">
        <w:rPr>
          <w:rFonts w:ascii="Inter" w:hAnsi="Inter"/>
          <w:sz w:val="21"/>
          <w:szCs w:val="21"/>
        </w:rPr>
        <w:t>na poistnú sumu minimálne vo výške 2,5% z</w:t>
      </w:r>
      <w:r w:rsidR="000D7238" w:rsidRPr="004178E7">
        <w:rPr>
          <w:rFonts w:ascii="Inter" w:hAnsi="Inter"/>
          <w:sz w:val="21"/>
          <w:szCs w:val="21"/>
        </w:rPr>
        <w:t xml:space="preserve"> Maximálnej ceny </w:t>
      </w:r>
      <w:r w:rsidRPr="004178E7">
        <w:rPr>
          <w:rFonts w:ascii="Inter" w:hAnsi="Inter"/>
          <w:sz w:val="21"/>
          <w:szCs w:val="21"/>
        </w:rPr>
        <w:t xml:space="preserve">Dohody v zmysle </w:t>
      </w:r>
      <w:r w:rsidR="00BE2096" w:rsidRPr="004178E7">
        <w:rPr>
          <w:rFonts w:ascii="Inter" w:hAnsi="Inter"/>
          <w:sz w:val="21"/>
          <w:szCs w:val="21"/>
        </w:rPr>
        <w:t>č</w:t>
      </w:r>
      <w:r w:rsidRPr="004178E7">
        <w:rPr>
          <w:rFonts w:ascii="Inter" w:hAnsi="Inter"/>
          <w:sz w:val="21"/>
          <w:szCs w:val="21"/>
        </w:rPr>
        <w:t>lánku II</w:t>
      </w:r>
      <w:r w:rsidR="000D7238" w:rsidRPr="004178E7">
        <w:rPr>
          <w:rFonts w:ascii="Inter" w:hAnsi="Inter"/>
          <w:sz w:val="21"/>
          <w:szCs w:val="21"/>
        </w:rPr>
        <w:t xml:space="preserve"> ods. 1</w:t>
      </w:r>
      <w:r w:rsidRPr="004178E7">
        <w:rPr>
          <w:rFonts w:ascii="Inter" w:hAnsi="Inter"/>
          <w:sz w:val="21"/>
          <w:szCs w:val="21"/>
        </w:rPr>
        <w:t xml:space="preserve"> tejto Dohody (vrátane DPH) </w:t>
      </w:r>
      <w:r w:rsidR="00CB5505" w:rsidRPr="002C7755">
        <w:rPr>
          <w:rFonts w:ascii="Inter" w:hAnsi="Inter"/>
          <w:sz w:val="21"/>
          <w:szCs w:val="21"/>
          <w:lang w:eastAsia="sk-SK"/>
        </w:rPr>
        <w:t xml:space="preserve">(najmä proti poškodeniu alebo zničeniu predmetu Dohody, poškodeniu alebo zničeniu majetku iných osôb spôsobeným činmi alebo nedbalosťou Dodávateľa a poistenie proti usmrteniu alebo zraneniu spôsobeným činmi Dodávateľa alebo jeho nedbalosťou) a zaväzuje sa, že bude udržiavať takéto poistenie v platnosti počas celej doby trvania tejto Dohody alebo do posledného termínu na ukončenie plnenia na základe objednávky vystavenej počas platnosti tejto Dohody, ktorej trvanie presiahne trvanie tejto Dohody alebo do posledného termínu na odstránenie vád (podľa toho, ktorý z nich je neskorší). </w:t>
      </w:r>
    </w:p>
    <w:p w14:paraId="55D621E4" w14:textId="23BEFE17" w:rsidR="00864DCC" w:rsidRPr="004178E7" w:rsidRDefault="00864DCC" w:rsidP="00C07839">
      <w:pPr>
        <w:pStyle w:val="Default"/>
        <w:widowControl/>
        <w:numPr>
          <w:ilvl w:val="0"/>
          <w:numId w:val="2"/>
        </w:numPr>
        <w:autoSpaceDE/>
        <w:autoSpaceDN/>
        <w:adjustRightInd/>
        <w:ind w:left="567" w:hanging="567"/>
        <w:jc w:val="both"/>
        <w:rPr>
          <w:rFonts w:ascii="Inter" w:hAnsi="Inter"/>
          <w:sz w:val="21"/>
          <w:szCs w:val="21"/>
        </w:rPr>
      </w:pPr>
      <w:r w:rsidRPr="004178E7">
        <w:rPr>
          <w:rFonts w:ascii="Inter" w:hAnsi="Inter"/>
          <w:sz w:val="21"/>
          <w:szCs w:val="21"/>
        </w:rPr>
        <w:t xml:space="preserve">Dodávateľ </w:t>
      </w:r>
      <w:r w:rsidRPr="004178E7">
        <w:rPr>
          <w:rFonts w:ascii="Inter" w:eastAsia="Calibri" w:hAnsi="Inter" w:cs="Times New Roman"/>
          <w:color w:val="auto"/>
          <w:sz w:val="21"/>
          <w:szCs w:val="21"/>
        </w:rPr>
        <w:t xml:space="preserve">je povinný predložiť dôkaz o trvaní </w:t>
      </w:r>
      <w:r w:rsidR="0052625E" w:rsidRPr="002C7755">
        <w:rPr>
          <w:rFonts w:ascii="Inter" w:eastAsia="Calibri" w:hAnsi="Inter" w:cs="Times New Roman"/>
          <w:color w:val="auto"/>
          <w:sz w:val="21"/>
          <w:szCs w:val="21"/>
        </w:rPr>
        <w:t xml:space="preserve">a rozsahu </w:t>
      </w:r>
      <w:r w:rsidRPr="004178E7">
        <w:rPr>
          <w:rFonts w:ascii="Inter" w:eastAsia="Calibri" w:hAnsi="Inter" w:cs="Times New Roman"/>
          <w:color w:val="auto"/>
          <w:sz w:val="21"/>
          <w:szCs w:val="21"/>
        </w:rPr>
        <w:t>tohto poistenia, poistnú zmluvu (originál alebo úradne overenú kópiu), najneskôr pri podpise tejto Dohody, pričom v prípade nepredloženia Objednávateľ nie je povinný túto Dohodu uzavrieť</w:t>
      </w:r>
      <w:r w:rsidR="00662F97" w:rsidRPr="002C7755">
        <w:rPr>
          <w:rFonts w:ascii="Inter" w:hAnsi="Inter"/>
          <w:sz w:val="21"/>
          <w:szCs w:val="21"/>
        </w:rPr>
        <w:t xml:space="preserve">. Dodávateľ je povinný predložiť dôkaz o trvaní </w:t>
      </w:r>
      <w:r w:rsidR="00AE66F5" w:rsidRPr="002C7755">
        <w:rPr>
          <w:rFonts w:ascii="Inter" w:hAnsi="Inter"/>
          <w:sz w:val="21"/>
          <w:szCs w:val="21"/>
        </w:rPr>
        <w:t xml:space="preserve">a rozsahu </w:t>
      </w:r>
      <w:r w:rsidR="00662F97" w:rsidRPr="002C7755">
        <w:rPr>
          <w:rFonts w:ascii="Inter" w:hAnsi="Inter"/>
          <w:sz w:val="21"/>
          <w:szCs w:val="21"/>
        </w:rPr>
        <w:t>poistenia, poistnú zmluvu (originál alebo úradne overenú kópiu) aj kedykoľvek počas trvania tejto Dohody na požiadanie Objednávateľa a to najneskôr do piatich (5) pracovných dní odo dňa požiadania o predloženie poistnej zmluvy</w:t>
      </w:r>
      <w:r w:rsidRPr="004178E7">
        <w:rPr>
          <w:rFonts w:ascii="Inter" w:eastAsia="Calibri" w:hAnsi="Inter" w:cs="Times New Roman"/>
          <w:color w:val="auto"/>
          <w:sz w:val="21"/>
          <w:szCs w:val="21"/>
        </w:rPr>
        <w:t xml:space="preserve">. </w:t>
      </w:r>
    </w:p>
    <w:p w14:paraId="1239C095" w14:textId="09E7131C" w:rsidR="00A65BE8" w:rsidRPr="002C7755" w:rsidRDefault="00A65BE8" w:rsidP="004178E7">
      <w:pPr>
        <w:pStyle w:val="Default"/>
        <w:numPr>
          <w:ilvl w:val="0"/>
          <w:numId w:val="2"/>
        </w:numPr>
        <w:ind w:left="567" w:hanging="567"/>
        <w:jc w:val="both"/>
        <w:rPr>
          <w:rFonts w:ascii="Inter" w:hAnsi="Inter"/>
          <w:sz w:val="21"/>
          <w:szCs w:val="21"/>
        </w:rPr>
      </w:pPr>
      <w:r w:rsidRPr="002C7755">
        <w:rPr>
          <w:rFonts w:ascii="Inter" w:hAnsi="Inter"/>
          <w:sz w:val="21"/>
          <w:szCs w:val="21"/>
        </w:rPr>
        <w:t>Objednávateľ je oprávnený počas platnosti tejto Dohody alebo trvania objednávky vystavenej počas platnosti tejto Dohody, ktorej trvanie presiahne trvanie tejto Dohody alebo do posledného termínu na odstránenie vád (podľa toho, ktorý z nich je neskorší) požadovať od Dodávateľa potvrdenie poisťovne o trvaní a rozsahu poistenia, ktoré je Dodávateľ povinný preukázať/predložiť najneskôr do piatich (5) pracovných dní.</w:t>
      </w:r>
    </w:p>
    <w:p w14:paraId="4C9DC5E1" w14:textId="499E7781" w:rsidR="00A65BE8" w:rsidRPr="002C7755" w:rsidRDefault="00A65BE8" w:rsidP="004178E7">
      <w:pPr>
        <w:pStyle w:val="Default"/>
        <w:numPr>
          <w:ilvl w:val="0"/>
          <w:numId w:val="2"/>
        </w:numPr>
        <w:ind w:left="567" w:hanging="567"/>
        <w:jc w:val="both"/>
        <w:rPr>
          <w:rFonts w:ascii="Inter" w:hAnsi="Inter"/>
          <w:sz w:val="21"/>
          <w:szCs w:val="21"/>
        </w:rPr>
      </w:pPr>
      <w:r w:rsidRPr="002C7755">
        <w:rPr>
          <w:rFonts w:ascii="Inter" w:hAnsi="Inter"/>
          <w:sz w:val="21"/>
          <w:szCs w:val="21"/>
        </w:rPr>
        <w:t xml:space="preserve">V prípade nesplnenia povinnosti Dodávateľa podľa tohto článku ods. </w:t>
      </w:r>
      <w:r w:rsidR="00A90219" w:rsidRPr="002C7755">
        <w:rPr>
          <w:rFonts w:ascii="Inter" w:hAnsi="Inter"/>
          <w:sz w:val="21"/>
          <w:szCs w:val="21"/>
        </w:rPr>
        <w:t>6</w:t>
      </w:r>
      <w:r w:rsidRPr="002C7755">
        <w:rPr>
          <w:rFonts w:ascii="Inter" w:hAnsi="Inter"/>
          <w:sz w:val="21"/>
          <w:szCs w:val="21"/>
        </w:rPr>
        <w:t xml:space="preserve"> a </w:t>
      </w:r>
      <w:r w:rsidR="00A90219" w:rsidRPr="002C7755">
        <w:rPr>
          <w:rFonts w:ascii="Inter" w:hAnsi="Inter"/>
          <w:sz w:val="21"/>
          <w:szCs w:val="21"/>
        </w:rPr>
        <w:t>8</w:t>
      </w:r>
      <w:r w:rsidRPr="002C7755">
        <w:rPr>
          <w:rFonts w:ascii="Inter" w:hAnsi="Inter"/>
          <w:sz w:val="21"/>
          <w:szCs w:val="21"/>
        </w:rPr>
        <w:t xml:space="preserve"> tejto Dohody, preukázanie trvania a rozsahu poistenia, sa toto porušenie považuje za podstatné porušenie tejto Dohody a Objednávateľ je oprávnený okamžite odstúpiť od </w:t>
      </w:r>
      <w:r w:rsidRPr="002C7755">
        <w:rPr>
          <w:rFonts w:ascii="Inter" w:hAnsi="Inter"/>
          <w:sz w:val="21"/>
          <w:szCs w:val="21"/>
        </w:rPr>
        <w:lastRenderedPageBreak/>
        <w:t xml:space="preserve">tejto Dohody. </w:t>
      </w:r>
    </w:p>
    <w:p w14:paraId="000ECFF8" w14:textId="5B7374C6" w:rsidR="000C753C" w:rsidRPr="004178E7" w:rsidRDefault="002F2801" w:rsidP="004178E7">
      <w:pPr>
        <w:pStyle w:val="Default"/>
        <w:numPr>
          <w:ilvl w:val="0"/>
          <w:numId w:val="2"/>
        </w:numPr>
        <w:ind w:left="567" w:hanging="567"/>
        <w:jc w:val="both"/>
        <w:rPr>
          <w:rFonts w:ascii="Inter" w:hAnsi="Inter"/>
          <w:sz w:val="21"/>
          <w:szCs w:val="21"/>
        </w:rPr>
      </w:pPr>
      <w:r w:rsidRPr="002C7755">
        <w:rPr>
          <w:rFonts w:ascii="Inter" w:hAnsi="Inter"/>
          <w:sz w:val="21"/>
          <w:szCs w:val="21"/>
        </w:rPr>
        <w:t>Dodávateľ</w:t>
      </w:r>
      <w:r w:rsidR="00A65BE8" w:rsidRPr="002C7755">
        <w:rPr>
          <w:rFonts w:ascii="Inter" w:hAnsi="Inter"/>
          <w:sz w:val="21"/>
          <w:szCs w:val="21"/>
        </w:rPr>
        <w:t xml:space="preserve"> je povinný bezodkladne najneskôr do dvadsiatich štyroch (24) hodín) informovať </w:t>
      </w:r>
      <w:r w:rsidRPr="002C7755">
        <w:rPr>
          <w:rFonts w:ascii="Inter" w:hAnsi="Inter"/>
          <w:sz w:val="21"/>
          <w:szCs w:val="21"/>
        </w:rPr>
        <w:t>O</w:t>
      </w:r>
      <w:r w:rsidR="00A65BE8" w:rsidRPr="002C7755">
        <w:rPr>
          <w:rFonts w:ascii="Inter" w:hAnsi="Inter"/>
          <w:sz w:val="21"/>
          <w:szCs w:val="21"/>
        </w:rPr>
        <w:t>bjednávateľa o poistných udalostiach, ktoré súvisia s vykonávaním plnenia</w:t>
      </w:r>
      <w:r w:rsidR="00BE0968">
        <w:rPr>
          <w:rFonts w:ascii="Inter" w:hAnsi="Inter"/>
          <w:sz w:val="21"/>
          <w:szCs w:val="21"/>
        </w:rPr>
        <w:t xml:space="preserve"> predmetu Dohody</w:t>
      </w:r>
      <w:r w:rsidR="00A65BE8" w:rsidRPr="002C7755">
        <w:rPr>
          <w:rFonts w:ascii="Inter" w:hAnsi="Inter"/>
          <w:sz w:val="21"/>
          <w:szCs w:val="21"/>
        </w:rPr>
        <w:t xml:space="preserve">. </w:t>
      </w:r>
    </w:p>
    <w:p w14:paraId="29B89D83" w14:textId="6596660E" w:rsidR="0097021A" w:rsidRPr="004178E7" w:rsidRDefault="0097021A" w:rsidP="00C07839">
      <w:pPr>
        <w:suppressAutoHyphens/>
        <w:autoSpaceDE w:val="0"/>
        <w:autoSpaceDN w:val="0"/>
        <w:adjustRightInd w:val="0"/>
        <w:spacing w:after="0" w:line="240" w:lineRule="auto"/>
        <w:ind w:left="567"/>
        <w:jc w:val="both"/>
        <w:rPr>
          <w:rFonts w:ascii="Inter" w:hAnsi="Inter"/>
          <w:sz w:val="21"/>
          <w:szCs w:val="21"/>
          <w:lang w:eastAsia="sk-SK"/>
        </w:rPr>
      </w:pPr>
    </w:p>
    <w:p w14:paraId="5969A829" w14:textId="2F7E82CB" w:rsidR="001C5D4D" w:rsidRPr="004178E7" w:rsidRDefault="001C5D4D" w:rsidP="001C5D4D">
      <w:pPr>
        <w:pStyle w:val="Nadpis1"/>
        <w:spacing w:before="0"/>
        <w:rPr>
          <w:rFonts w:ascii="Inter" w:hAnsi="Inter"/>
          <w:bCs/>
          <w:szCs w:val="21"/>
        </w:rPr>
      </w:pPr>
      <w:r w:rsidRPr="004178E7">
        <w:rPr>
          <w:rFonts w:ascii="Inter" w:hAnsi="Inter"/>
          <w:bCs/>
          <w:szCs w:val="21"/>
        </w:rPr>
        <w:t>Článok XI</w:t>
      </w:r>
      <w:r w:rsidR="002F2801" w:rsidRPr="002C7755">
        <w:rPr>
          <w:rFonts w:ascii="Inter" w:hAnsi="Inter"/>
          <w:bCs/>
          <w:szCs w:val="21"/>
        </w:rPr>
        <w:t>I</w:t>
      </w:r>
    </w:p>
    <w:p w14:paraId="4F46C6AB" w14:textId="7BBAC279" w:rsidR="002F03C6" w:rsidRPr="004178E7" w:rsidRDefault="002F03C6" w:rsidP="002F03C6">
      <w:pPr>
        <w:pStyle w:val="Nadpis1"/>
        <w:spacing w:before="0" w:after="120"/>
        <w:rPr>
          <w:rFonts w:ascii="Inter" w:hAnsi="Inter"/>
          <w:bCs/>
          <w:szCs w:val="21"/>
        </w:rPr>
      </w:pPr>
      <w:r w:rsidRPr="004178E7">
        <w:rPr>
          <w:rFonts w:ascii="Inter" w:hAnsi="Inter"/>
          <w:bCs/>
          <w:szCs w:val="21"/>
        </w:rPr>
        <w:t>Využitie subdodávateľov</w:t>
      </w:r>
      <w:r w:rsidR="00FB260D" w:rsidRPr="002C7755">
        <w:rPr>
          <w:rFonts w:ascii="Inter" w:hAnsi="Inter"/>
          <w:bCs/>
          <w:szCs w:val="21"/>
        </w:rPr>
        <w:t xml:space="preserve"> a Kľúčových odborníkov</w:t>
      </w:r>
    </w:p>
    <w:p w14:paraId="4F220615" w14:textId="45532F5C" w:rsidR="002C6305" w:rsidRPr="004178E7" w:rsidRDefault="00E660D2"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sz w:val="21"/>
          <w:szCs w:val="21"/>
        </w:rPr>
        <w:t xml:space="preserve">Dodávateľ </w:t>
      </w:r>
      <w:r w:rsidR="002C6305" w:rsidRPr="004178E7">
        <w:rPr>
          <w:rFonts w:ascii="Inter" w:hAnsi="Inter" w:cs="Arial"/>
          <w:color w:val="000000" w:themeColor="text1"/>
          <w:sz w:val="21"/>
          <w:szCs w:val="21"/>
        </w:rPr>
        <w:t>je oprávnený poskytnúť plnenie na základe tejto Dohody vlastnými kapacitami (zamestnancami, resp. osobami v obdobnom vzťahu) a /alebo osobami uvedenými v § 34 ods. 3 ZVO, ktorých zdroje, resp. kapacity použil na preukázanie technickej alebo odbornej spôsobilosti vo verejnom obstarávaní, ktorého výsledkom je táto Dohoda, resp. subdodávateľmi a osobami zodpovednými za plnenie Dohody</w:t>
      </w:r>
      <w:r w:rsidR="00461BA4" w:rsidRPr="002C7755">
        <w:rPr>
          <w:rFonts w:ascii="Inter" w:hAnsi="Inter" w:cs="Arial"/>
          <w:color w:val="000000" w:themeColor="text1"/>
          <w:sz w:val="21"/>
          <w:szCs w:val="21"/>
        </w:rPr>
        <w:t xml:space="preserve"> (ďalej len ako „</w:t>
      </w:r>
      <w:r w:rsidR="00461BA4" w:rsidRPr="004178E7">
        <w:rPr>
          <w:rFonts w:ascii="Inter" w:hAnsi="Inter" w:cs="Arial"/>
          <w:b/>
          <w:bCs/>
          <w:color w:val="000000" w:themeColor="text1"/>
          <w:sz w:val="21"/>
          <w:szCs w:val="21"/>
        </w:rPr>
        <w:t>Kľúčoví odborníci</w:t>
      </w:r>
      <w:r w:rsidR="00461BA4" w:rsidRPr="002C7755">
        <w:rPr>
          <w:rFonts w:ascii="Inter" w:hAnsi="Inter" w:cs="Arial"/>
          <w:color w:val="000000" w:themeColor="text1"/>
          <w:sz w:val="21"/>
          <w:szCs w:val="21"/>
        </w:rPr>
        <w:t>“ v príslušnom gramatickom tvare)</w:t>
      </w:r>
      <w:r w:rsidR="002C6305" w:rsidRPr="004178E7">
        <w:rPr>
          <w:rFonts w:ascii="Inter" w:hAnsi="Inter" w:cs="Arial"/>
          <w:color w:val="000000" w:themeColor="text1"/>
          <w:sz w:val="21"/>
          <w:szCs w:val="21"/>
        </w:rPr>
        <w:t xml:space="preserve"> v súlade s príslušnými ustanoveniami ZVO. Zoznam subdodávateľov a osôb zodpovedných za plnenie Dohody tvorí Prílohu č. </w:t>
      </w:r>
      <w:r w:rsidR="005C7C42" w:rsidRPr="002C7755">
        <w:rPr>
          <w:rFonts w:ascii="Inter" w:hAnsi="Inter" w:cs="Arial"/>
          <w:color w:val="000000" w:themeColor="text1"/>
          <w:sz w:val="21"/>
          <w:szCs w:val="21"/>
        </w:rPr>
        <w:t>5</w:t>
      </w:r>
      <w:r w:rsidR="002C6305" w:rsidRPr="004178E7">
        <w:rPr>
          <w:rFonts w:ascii="Inter" w:hAnsi="Inter" w:cs="Arial"/>
          <w:color w:val="000000" w:themeColor="text1"/>
          <w:sz w:val="21"/>
          <w:szCs w:val="21"/>
        </w:rPr>
        <w:t xml:space="preserve"> tejto Dohody. </w:t>
      </w:r>
    </w:p>
    <w:p w14:paraId="675032C9" w14:textId="13364F05" w:rsidR="002C6305" w:rsidRPr="004178E7"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V prípade, ak </w:t>
      </w:r>
      <w:r w:rsidR="00C96F2B"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bude zabezpečovať plnenie predmetu Dohody prostredníctvom subdodávateľov, zodpovedá za plnenie predmetu Dohody tak, akoby plnil on sám. </w:t>
      </w:r>
      <w:r w:rsidR="00E660D2" w:rsidRPr="004178E7">
        <w:rPr>
          <w:rFonts w:ascii="Inter" w:hAnsi="Inter"/>
          <w:sz w:val="21"/>
          <w:szCs w:val="21"/>
        </w:rPr>
        <w:t xml:space="preserve">Dodávateľ </w:t>
      </w:r>
      <w:r w:rsidRPr="004178E7">
        <w:rPr>
          <w:rFonts w:ascii="Inter" w:hAnsi="Inter" w:cs="Arial"/>
          <w:color w:val="000000" w:themeColor="text1"/>
          <w:sz w:val="21"/>
          <w:szCs w:val="21"/>
        </w:rPr>
        <w:t xml:space="preserve">zodpovedá za odbornú starostlivosť pri výbere subdodávateľa a je povinný zabezpečiť, že subdodávatelia budú viazaní ustanoveniami tejto Dohody tak, ako </w:t>
      </w:r>
      <w:r w:rsidR="00C96F2B" w:rsidRPr="004178E7">
        <w:rPr>
          <w:rFonts w:ascii="Inter" w:hAnsi="Inter"/>
          <w:color w:val="000000" w:themeColor="text1"/>
          <w:sz w:val="21"/>
          <w:szCs w:val="21"/>
        </w:rPr>
        <w:t>Dodávateľ</w:t>
      </w:r>
      <w:r w:rsidRPr="004178E7">
        <w:rPr>
          <w:rFonts w:ascii="Inter" w:hAnsi="Inter" w:cs="Arial"/>
          <w:color w:val="000000" w:themeColor="text1"/>
          <w:sz w:val="21"/>
          <w:szCs w:val="21"/>
        </w:rPr>
        <w:t xml:space="preserve">. </w:t>
      </w:r>
    </w:p>
    <w:p w14:paraId="0AB93D16" w14:textId="50CDDBF3" w:rsidR="002C6305" w:rsidRPr="002C7755" w:rsidRDefault="00E660D2" w:rsidP="00CA0DCE">
      <w:pPr>
        <w:pStyle w:val="Odsekzoznamu"/>
        <w:widowControl w:val="0"/>
        <w:numPr>
          <w:ilvl w:val="0"/>
          <w:numId w:val="31"/>
        </w:numPr>
        <w:autoSpaceDE w:val="0"/>
        <w:autoSpaceDN w:val="0"/>
        <w:spacing w:after="0" w:line="240" w:lineRule="auto"/>
        <w:ind w:left="567" w:hanging="567"/>
        <w:contextualSpacing w:val="0"/>
        <w:jc w:val="both"/>
        <w:rPr>
          <w:rFonts w:ascii="Inter" w:hAnsi="Inter" w:cs="Arial"/>
          <w:color w:val="000000" w:themeColor="text1"/>
          <w:sz w:val="21"/>
          <w:szCs w:val="21"/>
        </w:rPr>
      </w:pPr>
      <w:r w:rsidRPr="004178E7">
        <w:rPr>
          <w:rFonts w:ascii="Inter" w:hAnsi="Inter"/>
          <w:sz w:val="21"/>
          <w:szCs w:val="21"/>
          <w:lang w:eastAsia="sk-SK"/>
        </w:rPr>
        <w:t xml:space="preserve">Dodávateľ </w:t>
      </w:r>
      <w:r w:rsidR="002C6305" w:rsidRPr="004178E7">
        <w:rPr>
          <w:rFonts w:ascii="Inter" w:hAnsi="Inter" w:cs="Arial"/>
          <w:color w:val="000000" w:themeColor="text1"/>
          <w:sz w:val="21"/>
          <w:szCs w:val="21"/>
        </w:rPr>
        <w:t>garantuje podpisom tejto Dohody spôsobilosť subdodávateľov</w:t>
      </w:r>
      <w:r w:rsidR="00152EDC">
        <w:rPr>
          <w:rFonts w:ascii="Inter" w:hAnsi="Inter" w:cs="Arial"/>
          <w:color w:val="000000" w:themeColor="text1"/>
          <w:sz w:val="21"/>
          <w:szCs w:val="21"/>
        </w:rPr>
        <w:t>,</w:t>
      </w:r>
      <w:r w:rsidR="002C6305" w:rsidRPr="004178E7">
        <w:rPr>
          <w:rFonts w:ascii="Inter" w:hAnsi="Inter" w:cs="Arial"/>
          <w:color w:val="000000" w:themeColor="text1"/>
          <w:sz w:val="21"/>
          <w:szCs w:val="21"/>
        </w:rPr>
        <w:t xml:space="preserve"> </w:t>
      </w:r>
      <w:r w:rsidR="00811566" w:rsidRPr="002C7755">
        <w:rPr>
          <w:rFonts w:ascii="Inter" w:hAnsi="Inter" w:cs="Arial"/>
          <w:color w:val="000000" w:themeColor="text1"/>
          <w:sz w:val="21"/>
          <w:szCs w:val="21"/>
        </w:rPr>
        <w:t>Kľúčových odborníkov</w:t>
      </w:r>
      <w:r w:rsidR="002C6305" w:rsidRPr="004178E7">
        <w:rPr>
          <w:rFonts w:ascii="Inter" w:hAnsi="Inter" w:cs="Arial"/>
          <w:color w:val="000000" w:themeColor="text1"/>
          <w:sz w:val="21"/>
          <w:szCs w:val="21"/>
        </w:rPr>
        <w:t xml:space="preserve"> podľa tejto Dohody. </w:t>
      </w:r>
      <w:r w:rsidRPr="004178E7">
        <w:rPr>
          <w:rFonts w:ascii="Inter" w:hAnsi="Inter"/>
          <w:sz w:val="21"/>
          <w:szCs w:val="21"/>
          <w:lang w:eastAsia="sk-SK"/>
        </w:rPr>
        <w:t xml:space="preserve">Dodávateľ </w:t>
      </w:r>
      <w:r w:rsidR="002C6305" w:rsidRPr="004178E7">
        <w:rPr>
          <w:rFonts w:ascii="Inter" w:hAnsi="Inter" w:cs="Arial"/>
          <w:color w:val="000000" w:themeColor="text1"/>
          <w:sz w:val="21"/>
          <w:szCs w:val="21"/>
        </w:rPr>
        <w:t>preberá plnú zodpovednosť za riadenie výkonu tvoriaceho predmet Dohody a komplexnú koordináciu jednotlivých činností poskytovaných subdodávateľmi a </w:t>
      </w:r>
      <w:r w:rsidR="00392B30" w:rsidRPr="002C7755">
        <w:rPr>
          <w:rFonts w:ascii="Inter" w:hAnsi="Inter" w:cs="Arial"/>
          <w:color w:val="000000" w:themeColor="text1"/>
          <w:sz w:val="21"/>
          <w:szCs w:val="21"/>
        </w:rPr>
        <w:t>Kľúčovými odborníkmi</w:t>
      </w:r>
      <w:r w:rsidR="002C6305" w:rsidRPr="004178E7">
        <w:rPr>
          <w:rFonts w:ascii="Inter" w:hAnsi="Inter" w:cs="Arial"/>
          <w:color w:val="000000" w:themeColor="text1"/>
          <w:sz w:val="21"/>
          <w:szCs w:val="21"/>
        </w:rPr>
        <w:t xml:space="preserve">. </w:t>
      </w:r>
    </w:p>
    <w:p w14:paraId="4E7064A1" w14:textId="4F70EFF9" w:rsidR="004A5A60" w:rsidRPr="004178E7" w:rsidRDefault="004A5A60" w:rsidP="004178E7">
      <w:pPr>
        <w:pStyle w:val="Odsekzoznamu"/>
        <w:numPr>
          <w:ilvl w:val="0"/>
          <w:numId w:val="31"/>
        </w:numPr>
        <w:spacing w:after="0" w:line="240" w:lineRule="auto"/>
        <w:ind w:left="567" w:hanging="567"/>
        <w:jc w:val="both"/>
        <w:rPr>
          <w:rFonts w:ascii="Inter" w:hAnsi="Inter" w:cs="Arial"/>
          <w:color w:val="000000" w:themeColor="text1"/>
          <w:sz w:val="21"/>
          <w:szCs w:val="21"/>
        </w:rPr>
      </w:pPr>
      <w:r w:rsidRPr="002C7755">
        <w:rPr>
          <w:rFonts w:ascii="Inter" w:hAnsi="Inter"/>
          <w:sz w:val="21"/>
          <w:szCs w:val="21"/>
          <w:lang w:eastAsia="sk-SK"/>
        </w:rPr>
        <w:t xml:space="preserve">Dodávateľ </w:t>
      </w:r>
      <w:r w:rsidRPr="002C7755">
        <w:rPr>
          <w:rFonts w:ascii="Inter" w:hAnsi="Inter" w:cs="Arial"/>
          <w:color w:val="000000" w:themeColor="text1"/>
          <w:sz w:val="21"/>
          <w:szCs w:val="21"/>
        </w:rPr>
        <w:t>vyhlasuje, že Príloha č. 5 tejto Dohody obsahuje aktuálne a úplné údaje v zmysle ustanovenia § 41 ods. 3, 4 a 6 ZVO účinného v čase uzavretia Dohody.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ako „</w:t>
      </w:r>
      <w:r w:rsidRPr="002C7755">
        <w:rPr>
          <w:rFonts w:ascii="Inter" w:hAnsi="Inter" w:cs="Arial"/>
          <w:b/>
          <w:bCs/>
          <w:color w:val="000000" w:themeColor="text1"/>
          <w:sz w:val="21"/>
          <w:szCs w:val="21"/>
        </w:rPr>
        <w:t>údaje</w:t>
      </w:r>
      <w:r w:rsidRPr="002C7755">
        <w:rPr>
          <w:rFonts w:ascii="Inter" w:hAnsi="Inter" w:cs="Arial"/>
          <w:color w:val="000000" w:themeColor="text1"/>
          <w:sz w:val="21"/>
          <w:szCs w:val="21"/>
        </w:rPr>
        <w:t xml:space="preserve">“ v príslušnom gramatickom tvare). Zmenu údajov akéhokoľvek subdodávateľa je </w:t>
      </w:r>
      <w:r w:rsidRPr="002C7755">
        <w:rPr>
          <w:rFonts w:ascii="Inter" w:hAnsi="Inter"/>
          <w:sz w:val="21"/>
          <w:szCs w:val="21"/>
          <w:lang w:eastAsia="sk-SK"/>
        </w:rPr>
        <w:t xml:space="preserve">Dodávateľ </w:t>
      </w:r>
      <w:r w:rsidRPr="002C7755">
        <w:rPr>
          <w:rFonts w:ascii="Inter" w:hAnsi="Inter" w:cs="Arial"/>
          <w:color w:val="000000" w:themeColor="text1"/>
          <w:sz w:val="21"/>
          <w:szCs w:val="21"/>
        </w:rPr>
        <w:t>povinný bezodkladne písomne oznámiť Objednávateľovi, pričom Zmluvné strany sa výslovne dohodli, že na zmenu údajov nie je potrebné uzatvoriť dodatok k tejto Dohode.</w:t>
      </w:r>
    </w:p>
    <w:p w14:paraId="7F693653" w14:textId="44650204" w:rsidR="002C6305" w:rsidRPr="004178E7" w:rsidRDefault="002C6305" w:rsidP="00CA0DCE">
      <w:pPr>
        <w:numPr>
          <w:ilvl w:val="0"/>
          <w:numId w:val="31"/>
        </w:numPr>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sa dohodli na nasledovných zmluvných pravidlách pre zmenu </w:t>
      </w:r>
      <w:r w:rsidR="00E660D2" w:rsidRPr="004178E7">
        <w:rPr>
          <w:rFonts w:ascii="Inter" w:hAnsi="Inter"/>
          <w:sz w:val="21"/>
          <w:szCs w:val="21"/>
          <w:lang w:eastAsia="sk-SK"/>
        </w:rPr>
        <w:t>Dodávateľ</w:t>
      </w:r>
      <w:r w:rsidR="0078203C" w:rsidRPr="004178E7">
        <w:rPr>
          <w:rFonts w:ascii="Inter" w:hAnsi="Inter"/>
          <w:sz w:val="21"/>
          <w:szCs w:val="21"/>
          <w:lang w:eastAsia="sk-SK"/>
        </w:rPr>
        <w:t>ovho</w:t>
      </w:r>
      <w:r w:rsidR="00E660D2" w:rsidRPr="004178E7">
        <w:rPr>
          <w:rFonts w:ascii="Inter" w:hAnsi="Inter"/>
          <w:sz w:val="21"/>
          <w:szCs w:val="21"/>
          <w:lang w:eastAsia="sk-SK"/>
        </w:rPr>
        <w:t xml:space="preserve"> </w:t>
      </w:r>
      <w:r w:rsidRPr="004178E7">
        <w:rPr>
          <w:rFonts w:ascii="Inter" w:hAnsi="Inter" w:cs="Arial"/>
          <w:color w:val="000000" w:themeColor="text1"/>
          <w:sz w:val="21"/>
          <w:szCs w:val="21"/>
        </w:rPr>
        <w:t xml:space="preserve">subdodávateľa tejto Dohody využívaného </w:t>
      </w:r>
      <w:r w:rsidR="0078203C" w:rsidRPr="004178E7">
        <w:rPr>
          <w:rFonts w:ascii="Inter" w:hAnsi="Inter"/>
          <w:sz w:val="21"/>
          <w:szCs w:val="21"/>
          <w:lang w:eastAsia="sk-SK"/>
        </w:rPr>
        <w:t xml:space="preserve">Dodávateľom </w:t>
      </w:r>
      <w:r w:rsidRPr="004178E7">
        <w:rPr>
          <w:rFonts w:ascii="Inter" w:hAnsi="Inter" w:cs="Arial"/>
          <w:color w:val="000000" w:themeColor="text1"/>
          <w:sz w:val="21"/>
          <w:szCs w:val="21"/>
        </w:rPr>
        <w:t xml:space="preserve">na účely plnenia povinností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 xml:space="preserve">podľa tejto Dohody: </w:t>
      </w:r>
    </w:p>
    <w:p w14:paraId="02561D58" w14:textId="77777777" w:rsidR="002C6305" w:rsidRPr="004178E7" w:rsidRDefault="002C6305" w:rsidP="00CA0DCE">
      <w:pPr>
        <w:pStyle w:val="Odsekzoznamu"/>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subdodávateľ, ktorého sa týka návrh na zmenu, musí spĺňať povinnosti zápisu v registri partnerov verejného sektora podľa príslušných ustanovení tejto Dohody a podľa</w:t>
      </w:r>
      <w:r w:rsidRPr="004178E7">
        <w:rPr>
          <w:rFonts w:ascii="Inter" w:hAnsi="Inter" w:cs="Arial"/>
          <w:b/>
          <w:color w:val="000000" w:themeColor="text1"/>
          <w:sz w:val="21"/>
          <w:szCs w:val="21"/>
        </w:rPr>
        <w:t> </w:t>
      </w:r>
      <w:r w:rsidRPr="004178E7">
        <w:rPr>
          <w:rFonts w:ascii="Inter" w:hAnsi="Inter" w:cs="Arial"/>
          <w:bCs/>
          <w:color w:val="000000" w:themeColor="text1"/>
          <w:sz w:val="21"/>
          <w:szCs w:val="21"/>
        </w:rPr>
        <w:t>RPVS</w:t>
      </w:r>
      <w:r w:rsidRPr="004178E7">
        <w:rPr>
          <w:rFonts w:ascii="Inter" w:hAnsi="Inter" w:cs="Arial"/>
          <w:color w:val="000000" w:themeColor="text1"/>
          <w:sz w:val="21"/>
          <w:szCs w:val="21"/>
        </w:rPr>
        <w:t>, v prípade, ak mu takáto povinnosť zo zákona o RPVS vyplýva;</w:t>
      </w:r>
    </w:p>
    <w:p w14:paraId="3CB070F1" w14:textId="047BEA20"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zmenu subdodávateľa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 xml:space="preserve">písomne oznámi </w:t>
      </w:r>
      <w:r w:rsidR="003B3633">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bjednávateľovi najneskôr </w:t>
      </w:r>
      <w:r w:rsidR="0078203C" w:rsidRPr="004178E7">
        <w:rPr>
          <w:rFonts w:ascii="Inter" w:hAnsi="Inter" w:cs="Arial"/>
          <w:color w:val="000000" w:themeColor="text1"/>
          <w:sz w:val="21"/>
          <w:szCs w:val="21"/>
        </w:rPr>
        <w:t>päť (</w:t>
      </w:r>
      <w:r w:rsidRPr="004178E7">
        <w:rPr>
          <w:rFonts w:ascii="Inter" w:hAnsi="Inter" w:cs="Arial"/>
          <w:color w:val="000000" w:themeColor="text1"/>
          <w:sz w:val="21"/>
          <w:szCs w:val="21"/>
        </w:rPr>
        <w:t>5</w:t>
      </w:r>
      <w:r w:rsidR="0078203C" w:rsidRPr="004178E7">
        <w:rPr>
          <w:rFonts w:ascii="Inter" w:hAnsi="Inter" w:cs="Arial"/>
          <w:color w:val="000000" w:themeColor="text1"/>
          <w:sz w:val="21"/>
          <w:szCs w:val="21"/>
        </w:rPr>
        <w:t>)</w:t>
      </w:r>
      <w:r w:rsidRPr="004178E7">
        <w:rPr>
          <w:rFonts w:ascii="Inter" w:hAnsi="Inter" w:cs="Arial"/>
          <w:color w:val="000000" w:themeColor="text1"/>
          <w:sz w:val="21"/>
          <w:szCs w:val="21"/>
        </w:rPr>
        <w:t xml:space="preserve">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57E99B54" w14:textId="1DBD71DD"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počas trvania tejto Dohody je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oprávnený zmeniť subdodávateľa uvedeného v </w:t>
      </w:r>
      <w:r w:rsidR="00D9105D" w:rsidRPr="002C7755">
        <w:rPr>
          <w:rFonts w:ascii="Inter" w:hAnsi="Inter" w:cs="Arial"/>
          <w:color w:val="000000" w:themeColor="text1"/>
          <w:sz w:val="21"/>
          <w:szCs w:val="21"/>
        </w:rPr>
        <w:t>Príloh</w:t>
      </w:r>
      <w:r w:rsidRPr="004178E7">
        <w:rPr>
          <w:rFonts w:ascii="Inter" w:hAnsi="Inter" w:cs="Arial"/>
          <w:color w:val="000000" w:themeColor="text1"/>
          <w:sz w:val="21"/>
          <w:szCs w:val="21"/>
        </w:rPr>
        <w:t xml:space="preserve">e č. </w:t>
      </w:r>
      <w:r w:rsidR="000D574D" w:rsidRPr="002C7755">
        <w:rPr>
          <w:rFonts w:ascii="Inter" w:hAnsi="Inter" w:cs="Arial"/>
          <w:color w:val="000000" w:themeColor="text1"/>
          <w:sz w:val="21"/>
          <w:szCs w:val="21"/>
        </w:rPr>
        <w:t>5</w:t>
      </w:r>
      <w:r w:rsidRPr="004178E7">
        <w:rPr>
          <w:rFonts w:ascii="Inter" w:hAnsi="Inter" w:cs="Arial"/>
          <w:color w:val="000000" w:themeColor="text1"/>
          <w:sz w:val="21"/>
          <w:szCs w:val="21"/>
        </w:rPr>
        <w:t xml:space="preserve"> tejto Dohody výlučne na základe predchádzajúceho písomného súhlasu udeleného Objednávateľom a následne uzatvoreného dodatku k tejto Dohode;</w:t>
      </w:r>
    </w:p>
    <w:p w14:paraId="37F8C4D3" w14:textId="20B8B2FE"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Objednávateľ má právo odmietnuť uzavrieť dodatok a požiadať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 xml:space="preserve">o určenie iného subdodávateľa, ak má na to závažné dôvody (napr. ak nový subdodávateľ nie je zapísaný v registri partnerov verejného sektora podľa zákona o RPVS, v prípade, ak mu takáto povinnosť zo zákona o RPVS vyplýva, nekvalitné plnenie realizované konkrétnym subdodávateľom na </w:t>
      </w:r>
      <w:r w:rsidRPr="004178E7">
        <w:rPr>
          <w:rFonts w:ascii="Inter" w:hAnsi="Inter" w:cs="Arial"/>
          <w:color w:val="000000" w:themeColor="text1"/>
          <w:sz w:val="21"/>
          <w:szCs w:val="21"/>
        </w:rPr>
        <w:lastRenderedPageBreak/>
        <w:t>predchádzajúcich zákazkách, nesplnenie podmienok pre zmenu subdodávateľa atď.);</w:t>
      </w:r>
    </w:p>
    <w:p w14:paraId="5DA3AE4A" w14:textId="47B9B1C2"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zmenou subdodávateľa nie je dotknutá zodpovednosť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 xml:space="preserve">za riadne a včasné plnenie tejto Dohody; </w:t>
      </w:r>
    </w:p>
    <w:p w14:paraId="6B622C57" w14:textId="2BF0983F"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ak je menený subdodávateľ držiteľom akéhokoľvek oprávnenia na výkon činnosti, certifikátu alebo iného dokladu požadovaného Objednávateľom, ako verejným obstarávateľom v procese verejného obstarávania, ktorého výsledkom je táto Dohoda, je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 xml:space="preserve">povinný, súčasne s písomným oznámením o zmene subdodávateľa predložiť Objednávateľovi aj dotknuté oprávnenie alebo certifikát alebo iný doklad, ktorého držiteľom je navrhovaný subdodávateľ. To isté platí aj v prípade, ak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prostredníctvom subdodávateľa preukazoval splnenie podmienok účasti;</w:t>
      </w:r>
    </w:p>
    <w:p w14:paraId="304BEF2E" w14:textId="620EAC0E" w:rsidR="002C6305" w:rsidRPr="004178E7" w:rsidRDefault="002C6305" w:rsidP="00C07839">
      <w:pPr>
        <w:spacing w:after="0" w:line="240" w:lineRule="auto"/>
        <w:ind w:left="567"/>
        <w:jc w:val="both"/>
        <w:rPr>
          <w:rFonts w:ascii="Inter" w:hAnsi="Inter" w:cs="Arial"/>
          <w:color w:val="000000" w:themeColor="text1"/>
          <w:sz w:val="21"/>
          <w:szCs w:val="21"/>
        </w:rPr>
      </w:pPr>
      <w:r w:rsidRPr="004178E7">
        <w:rPr>
          <w:rFonts w:ascii="Inter" w:hAnsi="Inter" w:cs="Arial"/>
          <w:color w:val="000000" w:themeColor="text1"/>
          <w:sz w:val="21"/>
          <w:szCs w:val="21"/>
        </w:rPr>
        <w:t>vyššie uvedené sa primerane uplatní aj v prípade zmeny osôb podľa § 34 ods. 3 ZVO</w:t>
      </w:r>
      <w:r w:rsidR="00392B30" w:rsidRPr="002C7755">
        <w:rPr>
          <w:rFonts w:ascii="Inter" w:hAnsi="Inter" w:cs="Arial"/>
          <w:color w:val="000000" w:themeColor="text1"/>
          <w:sz w:val="21"/>
          <w:szCs w:val="21"/>
        </w:rPr>
        <w:t xml:space="preserve"> (Kľúčoví odborníci)</w:t>
      </w:r>
      <w:r w:rsidRPr="004178E7">
        <w:rPr>
          <w:rFonts w:ascii="Inter" w:hAnsi="Inter" w:cs="Arial"/>
          <w:color w:val="000000" w:themeColor="text1"/>
          <w:sz w:val="21"/>
          <w:szCs w:val="21"/>
        </w:rPr>
        <w:t xml:space="preserve">, ktorých zdroje, resp. kapacity použil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na preukázanie technickej alebo odbornej spôsobilosti vo verejnom obstarávaní uvedenými v </w:t>
      </w:r>
      <w:r w:rsidR="00D9105D" w:rsidRPr="002C7755">
        <w:rPr>
          <w:rFonts w:ascii="Inter" w:hAnsi="Inter" w:cs="Arial"/>
          <w:color w:val="000000" w:themeColor="text1"/>
          <w:sz w:val="21"/>
          <w:szCs w:val="21"/>
        </w:rPr>
        <w:t>Príloh</w:t>
      </w:r>
      <w:r w:rsidRPr="004178E7">
        <w:rPr>
          <w:rFonts w:ascii="Inter" w:hAnsi="Inter" w:cs="Arial"/>
          <w:color w:val="000000" w:themeColor="text1"/>
          <w:sz w:val="21"/>
          <w:szCs w:val="21"/>
        </w:rPr>
        <w:t xml:space="preserve">e č. </w:t>
      </w:r>
      <w:r w:rsidR="000D574D" w:rsidRPr="002C7755">
        <w:rPr>
          <w:rFonts w:ascii="Inter" w:hAnsi="Inter" w:cs="Arial"/>
          <w:color w:val="000000" w:themeColor="text1"/>
          <w:sz w:val="21"/>
          <w:szCs w:val="21"/>
        </w:rPr>
        <w:t>5</w:t>
      </w:r>
      <w:r w:rsidRPr="004178E7">
        <w:rPr>
          <w:rFonts w:ascii="Inter" w:hAnsi="Inter" w:cs="Arial"/>
          <w:color w:val="000000" w:themeColor="text1"/>
          <w:sz w:val="21"/>
          <w:szCs w:val="21"/>
        </w:rPr>
        <w:t xml:space="preserve"> tejto Dohody</w:t>
      </w:r>
      <w:r w:rsidR="0019032B" w:rsidRPr="002C7755">
        <w:rPr>
          <w:rFonts w:ascii="Inter" w:hAnsi="Inter" w:cs="Arial"/>
          <w:color w:val="000000" w:themeColor="text1"/>
          <w:sz w:val="21"/>
          <w:szCs w:val="21"/>
        </w:rPr>
        <w:t>, pokiaľ v tejto Dohode nie je uvedené inak</w:t>
      </w:r>
      <w:r w:rsidRPr="004178E7">
        <w:rPr>
          <w:rFonts w:ascii="Inter" w:hAnsi="Inter" w:cs="Arial"/>
          <w:color w:val="000000" w:themeColor="text1"/>
          <w:sz w:val="21"/>
          <w:szCs w:val="21"/>
        </w:rPr>
        <w:t>.</w:t>
      </w:r>
    </w:p>
    <w:p w14:paraId="6C238F00" w14:textId="76CE1D42" w:rsidR="002C6305" w:rsidRPr="004178E7"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Pri každom novom subdodávateľovi a tiež pri každej zmene subdodávateľa počas trvania tejto Dohody sa </w:t>
      </w:r>
      <w:r w:rsidR="0078203C" w:rsidRPr="004178E7">
        <w:rPr>
          <w:rFonts w:ascii="Inter" w:hAnsi="Inter"/>
          <w:sz w:val="21"/>
          <w:szCs w:val="21"/>
        </w:rPr>
        <w:t xml:space="preserve">Dodávateľ </w:t>
      </w:r>
      <w:r w:rsidRPr="004178E7">
        <w:rPr>
          <w:rFonts w:ascii="Inter" w:hAnsi="Inter" w:cs="Arial"/>
          <w:color w:val="000000" w:themeColor="text1"/>
          <w:sz w:val="21"/>
          <w:szCs w:val="21"/>
        </w:rPr>
        <w:t xml:space="preserve">zaväzuje postupovať tak, aby vynaložené náklady na zabezpečenie plnenia predmetu Dohody na základe zmluvy o subdodávke boli primerané jeho kvalite. Každá zmluva o subdodávke musí byť vyhotovená v písomnej forme. Za zmluvu o subdodávke sa považuje aj osobitná písomná objednávka </w:t>
      </w:r>
      <w:r w:rsidR="0078203C" w:rsidRPr="004178E7">
        <w:rPr>
          <w:rFonts w:ascii="Inter" w:hAnsi="Inter"/>
          <w:sz w:val="21"/>
          <w:szCs w:val="21"/>
        </w:rPr>
        <w:t xml:space="preserve">Dodávateľa </w:t>
      </w:r>
      <w:r w:rsidRPr="004178E7">
        <w:rPr>
          <w:rFonts w:ascii="Inter" w:hAnsi="Inter" w:cs="Arial"/>
          <w:color w:val="000000" w:themeColor="text1"/>
          <w:sz w:val="21"/>
          <w:szCs w:val="21"/>
        </w:rPr>
        <w:t xml:space="preserve">na plnenie predmetu Dohody daná subdodávateľovi. </w:t>
      </w:r>
    </w:p>
    <w:p w14:paraId="2B31E44B" w14:textId="6C60A458" w:rsidR="002C6305" w:rsidRPr="002C7755"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Zmenou subdodávateľa nie je dotknutá zodpovednosť </w:t>
      </w:r>
      <w:r w:rsidR="0078203C" w:rsidRPr="004178E7">
        <w:rPr>
          <w:rFonts w:ascii="Inter" w:hAnsi="Inter"/>
          <w:sz w:val="21"/>
          <w:szCs w:val="21"/>
        </w:rPr>
        <w:t xml:space="preserve">Dodávateľa </w:t>
      </w:r>
      <w:r w:rsidRPr="004178E7">
        <w:rPr>
          <w:rFonts w:ascii="Inter" w:hAnsi="Inter" w:cs="Arial"/>
          <w:color w:val="000000" w:themeColor="text1"/>
          <w:sz w:val="21"/>
          <w:szCs w:val="21"/>
        </w:rPr>
        <w:t xml:space="preserve">za plnenie Dohody, resp. čiastkovej objednávky, ktorej sa uskutočnená zmena týka. </w:t>
      </w:r>
    </w:p>
    <w:p w14:paraId="11C49066" w14:textId="78E16E39" w:rsidR="00270DE2" w:rsidRPr="002C7755" w:rsidRDefault="00392B30" w:rsidP="004178E7">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Dodávateľ</w:t>
      </w:r>
      <w:r w:rsidR="00270DE2" w:rsidRPr="002C7755">
        <w:rPr>
          <w:rFonts w:ascii="Inter" w:hAnsi="Inter" w:cs="Arial"/>
          <w:color w:val="000000" w:themeColor="text1"/>
          <w:sz w:val="21"/>
          <w:szCs w:val="21"/>
        </w:rPr>
        <w:t xml:space="preserve"> sa zaväzuje, že predmet Dohody bude realizovaný </w:t>
      </w:r>
      <w:r w:rsidR="00913562"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ľúčovými odborníkmi, uvedenými v </w:t>
      </w:r>
      <w:r w:rsidR="00D9105D" w:rsidRPr="002C7755">
        <w:rPr>
          <w:rFonts w:ascii="Inter" w:hAnsi="Inter" w:cs="Arial"/>
          <w:color w:val="000000" w:themeColor="text1"/>
          <w:sz w:val="21"/>
          <w:szCs w:val="21"/>
        </w:rPr>
        <w:t>Príloh</w:t>
      </w:r>
      <w:r w:rsidR="00270DE2" w:rsidRPr="002C7755">
        <w:rPr>
          <w:rFonts w:ascii="Inter" w:hAnsi="Inter" w:cs="Arial"/>
          <w:color w:val="000000" w:themeColor="text1"/>
          <w:sz w:val="21"/>
          <w:szCs w:val="21"/>
        </w:rPr>
        <w:t xml:space="preserve">e č. 5 </w:t>
      </w:r>
      <w:r w:rsidR="00913562" w:rsidRPr="002C7755">
        <w:rPr>
          <w:rFonts w:ascii="Inter" w:hAnsi="Inter" w:cs="Arial"/>
          <w:color w:val="000000" w:themeColor="text1"/>
          <w:sz w:val="21"/>
          <w:szCs w:val="21"/>
        </w:rPr>
        <w:t xml:space="preserve">tejto </w:t>
      </w:r>
      <w:r w:rsidR="00270DE2" w:rsidRPr="002C7755">
        <w:rPr>
          <w:rFonts w:ascii="Inter" w:hAnsi="Inter" w:cs="Arial"/>
          <w:color w:val="000000" w:themeColor="text1"/>
          <w:sz w:val="21"/>
          <w:szCs w:val="21"/>
        </w:rPr>
        <w:t xml:space="preserve">Dohody, prostredníctvom ktorých </w:t>
      </w:r>
      <w:r w:rsidR="00913562" w:rsidRPr="002C7755">
        <w:rPr>
          <w:rFonts w:ascii="Inter" w:hAnsi="Inter" w:cs="Arial"/>
          <w:color w:val="000000" w:themeColor="text1"/>
          <w:sz w:val="21"/>
          <w:szCs w:val="21"/>
        </w:rPr>
        <w:t xml:space="preserve">Dodávateľ </w:t>
      </w:r>
      <w:r w:rsidR="00270DE2" w:rsidRPr="002C7755">
        <w:rPr>
          <w:rFonts w:ascii="Inter" w:hAnsi="Inter" w:cs="Arial"/>
          <w:color w:val="000000" w:themeColor="text1"/>
          <w:sz w:val="21"/>
          <w:szCs w:val="21"/>
        </w:rPr>
        <w:t xml:space="preserve">preukázal splnenie podmienok účasti vo verejnom obstarávaní, ktoré predchádzalo uzavretiu Dohody. Zmena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počas trvania Dohody je možná len na základe písomnej odôvodnenej žiadosti </w:t>
      </w:r>
      <w:r w:rsidR="00913562" w:rsidRPr="002C7755">
        <w:rPr>
          <w:rFonts w:ascii="Inter" w:hAnsi="Inter" w:cs="Arial"/>
          <w:color w:val="000000" w:themeColor="text1"/>
          <w:sz w:val="21"/>
          <w:szCs w:val="21"/>
        </w:rPr>
        <w:t>Dodávateľa</w:t>
      </w:r>
      <w:r w:rsidR="00270DE2" w:rsidRPr="002C7755">
        <w:rPr>
          <w:rFonts w:ascii="Inter" w:hAnsi="Inter" w:cs="Arial"/>
          <w:color w:val="000000" w:themeColor="text1"/>
          <w:sz w:val="21"/>
          <w:szCs w:val="21"/>
        </w:rPr>
        <w:t xml:space="preserve">, ktorej </w:t>
      </w:r>
      <w:r w:rsidR="00D9105D" w:rsidRPr="002C7755">
        <w:rPr>
          <w:rFonts w:ascii="Inter" w:hAnsi="Inter" w:cs="Arial"/>
          <w:color w:val="000000" w:themeColor="text1"/>
          <w:sz w:val="21"/>
          <w:szCs w:val="21"/>
        </w:rPr>
        <w:t>príloh</w:t>
      </w:r>
      <w:r w:rsidR="00270DE2" w:rsidRPr="002C7755">
        <w:rPr>
          <w:rFonts w:ascii="Inter" w:hAnsi="Inter" w:cs="Arial"/>
          <w:color w:val="000000" w:themeColor="text1"/>
          <w:sz w:val="21"/>
          <w:szCs w:val="21"/>
        </w:rPr>
        <w:t xml:space="preserve">ou budú doklady preukazujúce splnenie podmienok účasti a kvalitatívnych kritérií (pokiaľ sa uplatnili) navrhovaného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na úrovni rovnakej alebo vyššej ako u pôvodného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w:t>
      </w:r>
      <w:r w:rsidR="00046A54" w:rsidRPr="002C7755">
        <w:rPr>
          <w:rFonts w:ascii="Inter" w:hAnsi="Inter" w:cs="Arial"/>
          <w:color w:val="000000" w:themeColor="text1"/>
          <w:sz w:val="21"/>
          <w:szCs w:val="21"/>
        </w:rPr>
        <w:t xml:space="preserve">Dodávateľ </w:t>
      </w:r>
      <w:r w:rsidR="00270DE2" w:rsidRPr="002C7755">
        <w:rPr>
          <w:rFonts w:ascii="Inter" w:hAnsi="Inter" w:cs="Arial"/>
          <w:color w:val="000000" w:themeColor="text1"/>
          <w:sz w:val="21"/>
          <w:szCs w:val="21"/>
        </w:rPr>
        <w:t xml:space="preserve">je oprávnený zmeniť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ľúčových odborníkov len s predchádzajúcim písomným súhlasom Objednávateľa.</w:t>
      </w:r>
    </w:p>
    <w:p w14:paraId="014DB23C" w14:textId="2AFBF5B4" w:rsidR="00C9604F" w:rsidRPr="002C7755" w:rsidRDefault="00270DE2" w:rsidP="00392B30">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 xml:space="preserve">Za predpokladu, ak </w:t>
      </w:r>
      <w:r w:rsidR="00046A54"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požiada o zmenu </w:t>
      </w:r>
      <w:r w:rsidR="00046A54"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postupom podľa predchádzajúceho </w:t>
      </w:r>
      <w:r w:rsidR="00A45B9D" w:rsidRPr="002C7755">
        <w:rPr>
          <w:rFonts w:ascii="Inter" w:hAnsi="Inter" w:cs="Arial"/>
          <w:color w:val="000000" w:themeColor="text1"/>
          <w:sz w:val="21"/>
          <w:szCs w:val="21"/>
        </w:rPr>
        <w:t>ods. tohto článku tejto</w:t>
      </w:r>
      <w:r w:rsidRPr="002C7755">
        <w:rPr>
          <w:rFonts w:ascii="Inter" w:hAnsi="Inter" w:cs="Arial"/>
          <w:color w:val="000000" w:themeColor="text1"/>
          <w:sz w:val="21"/>
          <w:szCs w:val="21"/>
        </w:rPr>
        <w:t xml:space="preserve"> Dohody, avšak z príloh, ktorým budú doklady preukazujúce splnenie podmienok účasti a kvalitatívnych kritérií navrhovaného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vyplynie, že navrhovaný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ľúčový odborník spĺňa podmienky účasti a kvalitatívnych kritérií na úrovni nižšej ako u pôvodného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je </w:t>
      </w:r>
      <w:r w:rsidR="00A45B9D" w:rsidRPr="002C7755">
        <w:rPr>
          <w:rFonts w:ascii="Inter" w:hAnsi="Inter" w:cs="Arial"/>
          <w:color w:val="000000" w:themeColor="text1"/>
          <w:sz w:val="21"/>
          <w:szCs w:val="21"/>
        </w:rPr>
        <w:t xml:space="preserve">Dodávateľ </w:t>
      </w:r>
      <w:r w:rsidRPr="00953BCC">
        <w:rPr>
          <w:rFonts w:ascii="Inter" w:hAnsi="Inter" w:cs="Arial"/>
          <w:color w:val="000000" w:themeColor="text1"/>
          <w:sz w:val="21"/>
          <w:szCs w:val="21"/>
        </w:rPr>
        <w:t>povinný zaplatiť Objednávateľovi zmluvnú pokutu</w:t>
      </w:r>
      <w:r w:rsidR="00FB693A" w:rsidRPr="00953BCC">
        <w:rPr>
          <w:rFonts w:ascii="Inter" w:hAnsi="Inter" w:cs="Arial"/>
          <w:color w:val="000000" w:themeColor="text1"/>
          <w:sz w:val="21"/>
          <w:szCs w:val="21"/>
        </w:rPr>
        <w:t xml:space="preserve"> podľa článku </w:t>
      </w:r>
      <w:r w:rsidR="00E123B2" w:rsidRPr="00953BCC">
        <w:rPr>
          <w:rFonts w:ascii="Inter" w:hAnsi="Inter" w:cs="Arial"/>
          <w:color w:val="000000" w:themeColor="text1"/>
          <w:sz w:val="21"/>
          <w:szCs w:val="21"/>
        </w:rPr>
        <w:t xml:space="preserve">XIII ods. </w:t>
      </w:r>
      <w:r w:rsidR="003119D9" w:rsidRPr="00953BCC">
        <w:rPr>
          <w:rFonts w:ascii="Inter" w:hAnsi="Inter" w:cs="Arial"/>
          <w:color w:val="000000" w:themeColor="text1"/>
          <w:sz w:val="21"/>
          <w:szCs w:val="21"/>
        </w:rPr>
        <w:t>14</w:t>
      </w:r>
      <w:r w:rsidR="00E123B2" w:rsidRPr="00953BCC">
        <w:rPr>
          <w:rFonts w:ascii="Inter" w:hAnsi="Inter" w:cs="Arial"/>
          <w:color w:val="000000" w:themeColor="text1"/>
          <w:sz w:val="21"/>
          <w:szCs w:val="21"/>
        </w:rPr>
        <w:t xml:space="preserve"> tejto Dohody</w:t>
      </w:r>
      <w:r w:rsidRPr="00953BCC">
        <w:rPr>
          <w:rFonts w:ascii="Inter" w:hAnsi="Inter" w:cs="Arial"/>
          <w:color w:val="000000" w:themeColor="text1"/>
          <w:sz w:val="21"/>
          <w:szCs w:val="21"/>
        </w:rPr>
        <w:t>, a to aj</w:t>
      </w:r>
      <w:r w:rsidRPr="002C7755">
        <w:rPr>
          <w:rFonts w:ascii="Inter" w:hAnsi="Inter" w:cs="Arial"/>
          <w:color w:val="000000" w:themeColor="text1"/>
          <w:sz w:val="21"/>
          <w:szCs w:val="21"/>
        </w:rPr>
        <w:t xml:space="preserve"> za predpokladu, že Objednávateľ s takouto zmenou </w:t>
      </w:r>
      <w:r w:rsidR="0019032B"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vopred písomne súhlasil. </w:t>
      </w:r>
    </w:p>
    <w:p w14:paraId="466AA54B" w14:textId="519284E6" w:rsidR="00270DE2" w:rsidRPr="004178E7" w:rsidRDefault="00270DE2" w:rsidP="00B82A2B">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 xml:space="preserve">V prípade zmeny </w:t>
      </w:r>
      <w:r w:rsidR="00C9604F"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je </w:t>
      </w:r>
      <w:r w:rsidR="00C9604F"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povinný túto zmenu Objednávateľovi oznámiť najneskôr desať</w:t>
      </w:r>
      <w:r w:rsidR="00717CC5">
        <w:rPr>
          <w:rFonts w:ascii="Inter" w:hAnsi="Inter" w:cs="Arial"/>
          <w:color w:val="000000" w:themeColor="text1"/>
          <w:sz w:val="21"/>
          <w:szCs w:val="21"/>
        </w:rPr>
        <w:t xml:space="preserve"> (10</w:t>
      </w:r>
      <w:r w:rsidRPr="002C7755">
        <w:rPr>
          <w:rFonts w:ascii="Inter" w:hAnsi="Inter" w:cs="Arial"/>
          <w:color w:val="000000" w:themeColor="text1"/>
          <w:sz w:val="21"/>
          <w:szCs w:val="21"/>
        </w:rPr>
        <w:t xml:space="preserve">) pracovných dní pred jej uskutočnením, ak sa v odôvodnených prípadoch nedohodne s Objednávateľom na kratšej lehote a uviesť o </w:t>
      </w:r>
      <w:r w:rsidR="00C9604F"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ľúčovom odborníkovi všetky údaje v rozsahu </w:t>
      </w:r>
      <w:r w:rsidR="00D9105D" w:rsidRPr="002C7755">
        <w:rPr>
          <w:rFonts w:ascii="Inter" w:hAnsi="Inter" w:cs="Arial"/>
          <w:color w:val="000000" w:themeColor="text1"/>
          <w:sz w:val="21"/>
          <w:szCs w:val="21"/>
        </w:rPr>
        <w:t>Príloh</w:t>
      </w:r>
      <w:r w:rsidRPr="002C7755">
        <w:rPr>
          <w:rFonts w:ascii="Inter" w:hAnsi="Inter" w:cs="Arial"/>
          <w:color w:val="000000" w:themeColor="text1"/>
          <w:sz w:val="21"/>
          <w:szCs w:val="21"/>
        </w:rPr>
        <w:t xml:space="preserve">y č. 5 </w:t>
      </w:r>
      <w:r w:rsidR="00C9604F" w:rsidRPr="002C7755">
        <w:rPr>
          <w:rFonts w:ascii="Inter" w:hAnsi="Inter" w:cs="Arial"/>
          <w:color w:val="000000" w:themeColor="text1"/>
          <w:sz w:val="21"/>
          <w:szCs w:val="21"/>
        </w:rPr>
        <w:t xml:space="preserve">tejto </w:t>
      </w:r>
      <w:r w:rsidRPr="002C7755">
        <w:rPr>
          <w:rFonts w:ascii="Inter" w:hAnsi="Inter" w:cs="Arial"/>
          <w:color w:val="000000" w:themeColor="text1"/>
          <w:sz w:val="21"/>
          <w:szCs w:val="21"/>
        </w:rPr>
        <w:t xml:space="preserve">Dohody. Zmluvné strany sa dohodli, že v prípade zmeny údajov o kľúčovom odborníkovi uvedenom v </w:t>
      </w:r>
      <w:r w:rsidR="00D9105D" w:rsidRPr="002C7755">
        <w:rPr>
          <w:rFonts w:ascii="Inter" w:hAnsi="Inter" w:cs="Arial"/>
          <w:color w:val="000000" w:themeColor="text1"/>
          <w:sz w:val="21"/>
          <w:szCs w:val="21"/>
        </w:rPr>
        <w:t>Príloh</w:t>
      </w:r>
      <w:r w:rsidRPr="002C7755">
        <w:rPr>
          <w:rFonts w:ascii="Inter" w:hAnsi="Inter" w:cs="Arial"/>
          <w:color w:val="000000" w:themeColor="text1"/>
          <w:sz w:val="21"/>
          <w:szCs w:val="21"/>
        </w:rPr>
        <w:t xml:space="preserve">e č. 5 </w:t>
      </w:r>
      <w:r w:rsidR="0095114D" w:rsidRPr="002C7755">
        <w:rPr>
          <w:rFonts w:ascii="Inter" w:hAnsi="Inter" w:cs="Arial"/>
          <w:color w:val="000000" w:themeColor="text1"/>
          <w:sz w:val="21"/>
          <w:szCs w:val="21"/>
        </w:rPr>
        <w:t>tejto Dohody</w:t>
      </w:r>
      <w:r w:rsidRPr="002C7755">
        <w:rPr>
          <w:rFonts w:ascii="Inter" w:hAnsi="Inter" w:cs="Arial"/>
          <w:color w:val="000000" w:themeColor="text1"/>
          <w:sz w:val="21"/>
          <w:szCs w:val="21"/>
        </w:rPr>
        <w:t xml:space="preserve">, nie je potrebné uzatvárať dodatok k </w:t>
      </w:r>
      <w:r w:rsidR="0095114D" w:rsidRPr="002C7755">
        <w:rPr>
          <w:rFonts w:ascii="Inter" w:hAnsi="Inter" w:cs="Arial"/>
          <w:color w:val="000000" w:themeColor="text1"/>
          <w:sz w:val="21"/>
          <w:szCs w:val="21"/>
        </w:rPr>
        <w:t>Dohode</w:t>
      </w:r>
      <w:r w:rsidRPr="002C7755">
        <w:rPr>
          <w:rFonts w:ascii="Inter" w:hAnsi="Inter" w:cs="Arial"/>
          <w:color w:val="000000" w:themeColor="text1"/>
          <w:sz w:val="21"/>
          <w:szCs w:val="21"/>
        </w:rPr>
        <w:t xml:space="preserve">. Zmenou </w:t>
      </w:r>
      <w:r w:rsidR="0095114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nie je dotknutá zodpovednosť </w:t>
      </w:r>
      <w:r w:rsidR="0095114D"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za plnenie </w:t>
      </w:r>
      <w:r w:rsidR="00A4361A" w:rsidRPr="002C7755">
        <w:rPr>
          <w:rFonts w:ascii="Inter" w:hAnsi="Inter" w:cs="Arial"/>
          <w:color w:val="000000" w:themeColor="text1"/>
          <w:sz w:val="21"/>
          <w:szCs w:val="21"/>
        </w:rPr>
        <w:t>tejto Dohody</w:t>
      </w:r>
      <w:r w:rsidRPr="002C7755">
        <w:rPr>
          <w:rFonts w:ascii="Inter" w:hAnsi="Inter" w:cs="Arial"/>
          <w:color w:val="000000" w:themeColor="text1"/>
          <w:sz w:val="21"/>
          <w:szCs w:val="21"/>
        </w:rPr>
        <w:t xml:space="preserve">. </w:t>
      </w:r>
    </w:p>
    <w:p w14:paraId="340FDD4D" w14:textId="7ADE2E7A" w:rsidR="002C6305" w:rsidRPr="004178E7" w:rsidRDefault="002C6305" w:rsidP="00CA0DCE">
      <w:pPr>
        <w:pStyle w:val="Odsekzoznamu"/>
        <w:widowControl w:val="0"/>
        <w:numPr>
          <w:ilvl w:val="0"/>
          <w:numId w:val="31"/>
        </w:numPr>
        <w:autoSpaceDE w:val="0"/>
        <w:autoSpaceDN w:val="0"/>
        <w:spacing w:after="0" w:line="240" w:lineRule="auto"/>
        <w:ind w:left="567" w:hanging="567"/>
        <w:contextualSpacing w:val="0"/>
        <w:jc w:val="both"/>
        <w:rPr>
          <w:rFonts w:ascii="Inter" w:hAnsi="Inter" w:cs="Arial"/>
          <w:color w:val="000000" w:themeColor="text1"/>
          <w:sz w:val="21"/>
          <w:szCs w:val="21"/>
        </w:rPr>
      </w:pPr>
      <w:r w:rsidRPr="004178E7">
        <w:rPr>
          <w:rFonts w:ascii="Inter" w:hAnsi="Inter" w:cs="Arial"/>
          <w:color w:val="000000" w:themeColor="text1"/>
          <w:sz w:val="21"/>
          <w:szCs w:val="21"/>
        </w:rPr>
        <w:t xml:space="preserve">Porušenie akejkoľvek povinnosti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uvedenej v tomto článku tejto Dohody sa považuje za podstatné porušenie tejto Dohody, ktoré zakladá právo Objednávateľa odstúpiť od tejto Dohody.</w:t>
      </w:r>
    </w:p>
    <w:p w14:paraId="1F2161C7" w14:textId="77777777" w:rsidR="0078203C" w:rsidRPr="004178E7" w:rsidRDefault="0078203C" w:rsidP="00811557">
      <w:pPr>
        <w:pStyle w:val="Nadpis2"/>
        <w:spacing w:before="0"/>
        <w:ind w:left="425" w:hanging="425"/>
        <w:jc w:val="center"/>
        <w:rPr>
          <w:rFonts w:ascii="Inter" w:hAnsi="Inter" w:cs="Times New Roman"/>
          <w:b/>
          <w:color w:val="auto"/>
          <w:sz w:val="21"/>
          <w:szCs w:val="21"/>
        </w:rPr>
      </w:pPr>
    </w:p>
    <w:p w14:paraId="1EFEBE14" w14:textId="5EEDC92D" w:rsidR="00EE7BE8" w:rsidRPr="004178E7" w:rsidRDefault="00EE7BE8" w:rsidP="00811557">
      <w:pPr>
        <w:pStyle w:val="Nadpis2"/>
        <w:spacing w:before="0"/>
        <w:ind w:left="425" w:hanging="425"/>
        <w:jc w:val="center"/>
        <w:rPr>
          <w:rFonts w:ascii="Inter" w:hAnsi="Inter" w:cs="Times New Roman"/>
          <w:b/>
          <w:color w:val="auto"/>
          <w:sz w:val="21"/>
          <w:szCs w:val="21"/>
        </w:rPr>
      </w:pPr>
      <w:r w:rsidRPr="004178E7">
        <w:rPr>
          <w:rFonts w:ascii="Inter" w:hAnsi="Inter" w:cs="Times New Roman"/>
          <w:b/>
          <w:color w:val="auto"/>
          <w:sz w:val="21"/>
          <w:szCs w:val="21"/>
        </w:rPr>
        <w:t xml:space="preserve">Článok </w:t>
      </w:r>
      <w:r w:rsidR="00BD68AE" w:rsidRPr="004178E7">
        <w:rPr>
          <w:rFonts w:ascii="Inter" w:hAnsi="Inter" w:cs="Times New Roman"/>
          <w:b/>
          <w:color w:val="auto"/>
          <w:sz w:val="21"/>
          <w:szCs w:val="21"/>
        </w:rPr>
        <w:t>X</w:t>
      </w:r>
      <w:r w:rsidR="0078203C" w:rsidRPr="004178E7">
        <w:rPr>
          <w:rFonts w:ascii="Inter" w:hAnsi="Inter" w:cs="Times New Roman"/>
          <w:b/>
          <w:color w:val="auto"/>
          <w:sz w:val="21"/>
          <w:szCs w:val="21"/>
        </w:rPr>
        <w:t>I</w:t>
      </w:r>
      <w:r w:rsidR="00BD68AE" w:rsidRPr="004178E7">
        <w:rPr>
          <w:rFonts w:ascii="Inter" w:hAnsi="Inter" w:cs="Times New Roman"/>
          <w:b/>
          <w:color w:val="auto"/>
          <w:sz w:val="21"/>
          <w:szCs w:val="21"/>
        </w:rPr>
        <w:t>I</w:t>
      </w:r>
      <w:r w:rsidR="002F2801" w:rsidRPr="002C7755">
        <w:rPr>
          <w:rFonts w:ascii="Inter" w:hAnsi="Inter" w:cs="Times New Roman"/>
          <w:b/>
          <w:color w:val="auto"/>
          <w:sz w:val="21"/>
          <w:szCs w:val="21"/>
        </w:rPr>
        <w:t>I</w:t>
      </w:r>
    </w:p>
    <w:p w14:paraId="2DCEB6CB" w14:textId="77777777"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Zmluvné pokuty a úroky z omeškania</w:t>
      </w:r>
    </w:p>
    <w:p w14:paraId="2A1D538A" w14:textId="22917565" w:rsidR="000B51FC"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467DFE" w:rsidRPr="004178E7">
        <w:rPr>
          <w:rFonts w:ascii="Inter" w:hAnsi="Inter"/>
          <w:sz w:val="21"/>
          <w:szCs w:val="21"/>
        </w:rPr>
        <w:t xml:space="preserve"> </w:t>
      </w:r>
      <w:r w:rsidR="00DF45F8" w:rsidRPr="004178E7">
        <w:rPr>
          <w:rFonts w:ascii="Inter" w:hAnsi="Inter"/>
          <w:sz w:val="21"/>
          <w:szCs w:val="21"/>
        </w:rPr>
        <w:t>D</w:t>
      </w:r>
      <w:r w:rsidR="00467DFE" w:rsidRPr="004178E7">
        <w:rPr>
          <w:rFonts w:ascii="Inter" w:hAnsi="Inter"/>
          <w:sz w:val="21"/>
          <w:szCs w:val="21"/>
        </w:rPr>
        <w:t xml:space="preserve">odávateľ nevykoná </w:t>
      </w:r>
      <w:r w:rsidR="005B6E41" w:rsidRPr="004178E7">
        <w:rPr>
          <w:rFonts w:ascii="Inter" w:hAnsi="Inter"/>
          <w:sz w:val="21"/>
          <w:szCs w:val="21"/>
        </w:rPr>
        <w:t>objednan</w:t>
      </w:r>
      <w:r w:rsidR="0051461F" w:rsidRPr="004178E7">
        <w:rPr>
          <w:rFonts w:ascii="Inter" w:hAnsi="Inter"/>
          <w:sz w:val="21"/>
          <w:szCs w:val="21"/>
        </w:rPr>
        <w:t>ý</w:t>
      </w:r>
      <w:r w:rsidR="005B6E41" w:rsidRPr="004178E7">
        <w:rPr>
          <w:rFonts w:ascii="Inter" w:hAnsi="Inter"/>
          <w:sz w:val="21"/>
          <w:szCs w:val="21"/>
        </w:rPr>
        <w:t xml:space="preserve"> </w:t>
      </w:r>
      <w:r w:rsidR="0051461F" w:rsidRPr="004178E7">
        <w:rPr>
          <w:rFonts w:ascii="Inter" w:hAnsi="Inter"/>
          <w:sz w:val="21"/>
          <w:szCs w:val="21"/>
        </w:rPr>
        <w:t xml:space="preserve">predmet </w:t>
      </w:r>
      <w:r w:rsidR="00912F01" w:rsidRPr="004178E7">
        <w:rPr>
          <w:rFonts w:ascii="Inter" w:hAnsi="Inter"/>
          <w:sz w:val="21"/>
          <w:szCs w:val="21"/>
        </w:rPr>
        <w:t>D</w:t>
      </w:r>
      <w:r w:rsidR="0051461F" w:rsidRPr="004178E7">
        <w:rPr>
          <w:rFonts w:ascii="Inter" w:hAnsi="Inter"/>
          <w:sz w:val="21"/>
          <w:szCs w:val="21"/>
        </w:rPr>
        <w:t xml:space="preserve">ohody </w:t>
      </w:r>
      <w:r w:rsidR="00467DFE" w:rsidRPr="004178E7">
        <w:rPr>
          <w:rFonts w:ascii="Inter" w:hAnsi="Inter"/>
          <w:sz w:val="21"/>
          <w:szCs w:val="21"/>
        </w:rPr>
        <w:t>vča</w:t>
      </w:r>
      <w:r w:rsidR="005B6E41" w:rsidRPr="004178E7">
        <w:rPr>
          <w:rFonts w:ascii="Inter" w:hAnsi="Inter"/>
          <w:sz w:val="21"/>
          <w:szCs w:val="21"/>
        </w:rPr>
        <w:t>s</w:t>
      </w:r>
      <w:r w:rsidR="00467DFE" w:rsidRPr="004178E7">
        <w:rPr>
          <w:rFonts w:ascii="Inter" w:hAnsi="Inter"/>
          <w:sz w:val="21"/>
          <w:szCs w:val="21"/>
        </w:rPr>
        <w:t xml:space="preserve">, má </w:t>
      </w:r>
      <w:r w:rsidR="00DF45F8" w:rsidRPr="004178E7">
        <w:rPr>
          <w:rFonts w:ascii="Inter" w:hAnsi="Inter"/>
          <w:sz w:val="21"/>
          <w:szCs w:val="21"/>
        </w:rPr>
        <w:t>O</w:t>
      </w:r>
      <w:r w:rsidR="00467DFE" w:rsidRPr="004178E7">
        <w:rPr>
          <w:rFonts w:ascii="Inter" w:hAnsi="Inter"/>
          <w:sz w:val="21"/>
          <w:szCs w:val="21"/>
        </w:rPr>
        <w:t xml:space="preserve">bjednávateľ právo na zaplatenie zmluvnej pokuty vo výške </w:t>
      </w:r>
      <w:r w:rsidR="00F21614">
        <w:rPr>
          <w:rFonts w:ascii="Inter" w:hAnsi="Inter"/>
          <w:sz w:val="21"/>
          <w:szCs w:val="21"/>
        </w:rPr>
        <w:t>4</w:t>
      </w:r>
      <w:r w:rsidR="00E17B6D">
        <w:rPr>
          <w:rFonts w:ascii="Inter" w:hAnsi="Inter"/>
          <w:sz w:val="21"/>
          <w:szCs w:val="21"/>
        </w:rPr>
        <w:t>00,- EUR</w:t>
      </w:r>
      <w:r w:rsidR="00467DFE" w:rsidRPr="004178E7">
        <w:rPr>
          <w:rFonts w:ascii="Inter" w:hAnsi="Inter"/>
          <w:sz w:val="21"/>
          <w:szCs w:val="21"/>
        </w:rPr>
        <w:t xml:space="preserve"> za každý</w:t>
      </w:r>
      <w:r w:rsidR="006C0829">
        <w:rPr>
          <w:rFonts w:ascii="Inter" w:hAnsi="Inter"/>
          <w:sz w:val="21"/>
          <w:szCs w:val="21"/>
        </w:rPr>
        <w:t>, aj</w:t>
      </w:r>
      <w:r w:rsidR="00467DFE" w:rsidRPr="004178E7">
        <w:rPr>
          <w:rFonts w:ascii="Inter" w:hAnsi="Inter"/>
          <w:sz w:val="21"/>
          <w:szCs w:val="21"/>
        </w:rPr>
        <w:t xml:space="preserve"> začatý deň omeškania. </w:t>
      </w:r>
      <w:r w:rsidR="00D752EE" w:rsidRPr="004178E7">
        <w:rPr>
          <w:rFonts w:ascii="Inter" w:hAnsi="Inter"/>
          <w:sz w:val="21"/>
          <w:szCs w:val="21"/>
        </w:rPr>
        <w:t>Dodávateľ</w:t>
      </w:r>
      <w:r w:rsidR="00467DFE" w:rsidRPr="004178E7">
        <w:rPr>
          <w:rFonts w:ascii="Inter" w:hAnsi="Inter"/>
          <w:sz w:val="21"/>
          <w:szCs w:val="21"/>
        </w:rPr>
        <w:t xml:space="preserve"> má povinnosť túto zmluvnú pokutu uhradiť.</w:t>
      </w:r>
    </w:p>
    <w:p w14:paraId="23AD324A" w14:textId="415168B3" w:rsidR="001947FD" w:rsidRPr="004178E7" w:rsidRDefault="0098727E"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V prípade, ak </w:t>
      </w:r>
      <w:r w:rsidR="00390C90" w:rsidRPr="004178E7">
        <w:rPr>
          <w:rFonts w:ascii="Inter" w:hAnsi="Inter"/>
          <w:sz w:val="21"/>
          <w:szCs w:val="21"/>
        </w:rPr>
        <w:t>Dodávateľ</w:t>
      </w:r>
      <w:r w:rsidRPr="004178E7">
        <w:rPr>
          <w:rFonts w:ascii="Inter" w:hAnsi="Inter"/>
          <w:sz w:val="21"/>
          <w:szCs w:val="21"/>
        </w:rPr>
        <w:t xml:space="preserve"> v</w:t>
      </w:r>
      <w:r w:rsidR="00390C90" w:rsidRPr="004178E7">
        <w:rPr>
          <w:rFonts w:ascii="Inter" w:hAnsi="Inter"/>
          <w:sz w:val="21"/>
          <w:szCs w:val="21"/>
        </w:rPr>
        <w:t> </w:t>
      </w:r>
      <w:r w:rsidR="00DF45F8" w:rsidRPr="004178E7">
        <w:rPr>
          <w:rFonts w:ascii="Inter" w:hAnsi="Inter"/>
          <w:sz w:val="21"/>
          <w:szCs w:val="21"/>
        </w:rPr>
        <w:t>lehote</w:t>
      </w:r>
      <w:r w:rsidRPr="004178E7">
        <w:rPr>
          <w:rFonts w:ascii="Inter" w:hAnsi="Inter"/>
          <w:sz w:val="21"/>
          <w:szCs w:val="21"/>
        </w:rPr>
        <w:t xml:space="preserve"> na odstránenie vady podľa článku VI</w:t>
      </w:r>
      <w:r w:rsidR="00CE501B" w:rsidRPr="002C7755">
        <w:rPr>
          <w:rFonts w:ascii="Inter" w:hAnsi="Inter"/>
          <w:sz w:val="21"/>
          <w:szCs w:val="21"/>
        </w:rPr>
        <w:t>I</w:t>
      </w:r>
      <w:r w:rsidRPr="004178E7">
        <w:rPr>
          <w:rFonts w:ascii="Inter" w:hAnsi="Inter"/>
          <w:sz w:val="21"/>
          <w:szCs w:val="21"/>
        </w:rPr>
        <w:t xml:space="preserve"> ods. 3 písm. </w:t>
      </w:r>
      <w:r w:rsidR="00DF45F8" w:rsidRPr="004178E7">
        <w:rPr>
          <w:rFonts w:ascii="Inter" w:hAnsi="Inter"/>
          <w:sz w:val="21"/>
          <w:szCs w:val="21"/>
        </w:rPr>
        <w:t>b</w:t>
      </w:r>
      <w:r w:rsidRPr="004178E7">
        <w:rPr>
          <w:rFonts w:ascii="Inter" w:hAnsi="Inter"/>
          <w:sz w:val="21"/>
          <w:szCs w:val="21"/>
        </w:rPr>
        <w:t xml:space="preserve">) a článok X ods. </w:t>
      </w:r>
      <w:r w:rsidR="00DF45F8" w:rsidRPr="004178E7">
        <w:rPr>
          <w:rFonts w:ascii="Inter" w:hAnsi="Inter"/>
          <w:sz w:val="21"/>
          <w:szCs w:val="21"/>
        </w:rPr>
        <w:t>6</w:t>
      </w:r>
      <w:r w:rsidRPr="004178E7">
        <w:rPr>
          <w:rFonts w:ascii="Inter" w:hAnsi="Inter"/>
          <w:sz w:val="21"/>
          <w:szCs w:val="21"/>
        </w:rPr>
        <w:t xml:space="preserve"> tejto Dohody neodstráni vady na svoje náklady, Objednávateľ je oprávnený požadovať od </w:t>
      </w:r>
      <w:r w:rsidR="00390C90" w:rsidRPr="004178E7">
        <w:rPr>
          <w:rFonts w:ascii="Inter" w:eastAsia="Times New Roman" w:hAnsi="Inter"/>
          <w:sz w:val="21"/>
          <w:szCs w:val="21"/>
          <w:lang w:eastAsia="sk-SK"/>
        </w:rPr>
        <w:t>Dodávateľa</w:t>
      </w:r>
      <w:r w:rsidRPr="004178E7">
        <w:rPr>
          <w:rFonts w:ascii="Inter" w:eastAsia="Times New Roman" w:hAnsi="Inter"/>
          <w:sz w:val="21"/>
          <w:szCs w:val="21"/>
          <w:lang w:eastAsia="sk-SK"/>
        </w:rPr>
        <w:t xml:space="preserve"> </w:t>
      </w:r>
      <w:r w:rsidRPr="004178E7">
        <w:rPr>
          <w:rFonts w:ascii="Inter" w:hAnsi="Inter"/>
          <w:sz w:val="21"/>
          <w:szCs w:val="21"/>
        </w:rPr>
        <w:t>zaplatenie zmluvnej pokuty vo výške 200,</w:t>
      </w:r>
      <w:r w:rsidR="00AC79EE" w:rsidRPr="004178E7">
        <w:rPr>
          <w:rFonts w:ascii="Inter" w:hAnsi="Inter"/>
          <w:sz w:val="21"/>
          <w:szCs w:val="21"/>
        </w:rPr>
        <w:t>-</w:t>
      </w:r>
      <w:r w:rsidRPr="004178E7">
        <w:rPr>
          <w:rFonts w:ascii="Inter" w:hAnsi="Inter"/>
          <w:sz w:val="21"/>
          <w:szCs w:val="21"/>
        </w:rPr>
        <w:t xml:space="preserve"> EUR za každý, aj začatý deň omeškania s odstránením vady.</w:t>
      </w:r>
      <w:r w:rsidR="009D3646" w:rsidRPr="002C7755">
        <w:rPr>
          <w:rFonts w:ascii="Inter" w:hAnsi="Inter"/>
          <w:sz w:val="21"/>
          <w:szCs w:val="21"/>
        </w:rPr>
        <w:t xml:space="preserve"> Dodávateľ má povinnosť túto pokutu uhradiť.</w:t>
      </w:r>
    </w:p>
    <w:p w14:paraId="12E13636" w14:textId="090FD6F7" w:rsidR="00F62E37"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F62E37" w:rsidRPr="004178E7">
        <w:rPr>
          <w:rFonts w:ascii="Inter" w:hAnsi="Inter"/>
          <w:sz w:val="21"/>
          <w:szCs w:val="21"/>
        </w:rPr>
        <w:t xml:space="preserve"> </w:t>
      </w:r>
      <w:r w:rsidR="00643027" w:rsidRPr="004178E7">
        <w:rPr>
          <w:rFonts w:ascii="Inter" w:hAnsi="Inter"/>
          <w:sz w:val="21"/>
          <w:szCs w:val="21"/>
        </w:rPr>
        <w:t>D</w:t>
      </w:r>
      <w:r w:rsidR="00F62E37" w:rsidRPr="004178E7">
        <w:rPr>
          <w:rFonts w:ascii="Inter" w:hAnsi="Inter"/>
          <w:sz w:val="21"/>
          <w:szCs w:val="21"/>
        </w:rPr>
        <w:t xml:space="preserve">odávateľ, resp. pracovníci </w:t>
      </w:r>
      <w:r w:rsidR="00643027" w:rsidRPr="004178E7">
        <w:rPr>
          <w:rFonts w:ascii="Inter" w:hAnsi="Inter"/>
          <w:sz w:val="21"/>
          <w:szCs w:val="21"/>
        </w:rPr>
        <w:t>D</w:t>
      </w:r>
      <w:r w:rsidR="00F62E37" w:rsidRPr="004178E7">
        <w:rPr>
          <w:rFonts w:ascii="Inter" w:hAnsi="Inter"/>
          <w:sz w:val="21"/>
          <w:szCs w:val="21"/>
        </w:rPr>
        <w:t xml:space="preserve">odávateľa, porušia ktorúkoľvek povinnosť uvedenú v </w:t>
      </w:r>
      <w:r w:rsidR="00CD574A" w:rsidRPr="004178E7">
        <w:rPr>
          <w:rFonts w:ascii="Inter" w:hAnsi="Inter"/>
          <w:sz w:val="21"/>
          <w:szCs w:val="21"/>
        </w:rPr>
        <w:t>č</w:t>
      </w:r>
      <w:r w:rsidR="005B6E41" w:rsidRPr="004178E7">
        <w:rPr>
          <w:rFonts w:ascii="Inter" w:hAnsi="Inter"/>
          <w:sz w:val="21"/>
          <w:szCs w:val="21"/>
        </w:rPr>
        <w:t>l</w:t>
      </w:r>
      <w:r w:rsidR="00F62E37" w:rsidRPr="004178E7">
        <w:rPr>
          <w:rFonts w:ascii="Inter" w:hAnsi="Inter"/>
          <w:sz w:val="21"/>
          <w:szCs w:val="21"/>
        </w:rPr>
        <w:t>ánku V</w:t>
      </w:r>
      <w:r w:rsidR="00CE501B" w:rsidRPr="002C7755">
        <w:rPr>
          <w:rFonts w:ascii="Inter" w:hAnsi="Inter"/>
          <w:sz w:val="21"/>
          <w:szCs w:val="21"/>
        </w:rPr>
        <w:t>I</w:t>
      </w:r>
      <w:r w:rsidR="00F62E37" w:rsidRPr="004178E7">
        <w:rPr>
          <w:rFonts w:ascii="Inter" w:hAnsi="Inter"/>
          <w:sz w:val="21"/>
          <w:szCs w:val="21"/>
        </w:rPr>
        <w:t xml:space="preserve">I </w:t>
      </w:r>
      <w:r w:rsidR="00CD574A" w:rsidRPr="004178E7">
        <w:rPr>
          <w:rFonts w:ascii="Inter" w:hAnsi="Inter"/>
          <w:sz w:val="21"/>
          <w:szCs w:val="21"/>
        </w:rPr>
        <w:t xml:space="preserve">ods. 2 písm. </w:t>
      </w:r>
      <w:r w:rsidR="00CE501B" w:rsidRPr="002C7755">
        <w:rPr>
          <w:rFonts w:ascii="Inter" w:hAnsi="Inter"/>
          <w:sz w:val="21"/>
          <w:szCs w:val="21"/>
        </w:rPr>
        <w:t>l</w:t>
      </w:r>
      <w:r w:rsidR="00643027" w:rsidRPr="004178E7">
        <w:rPr>
          <w:rFonts w:ascii="Inter" w:hAnsi="Inter"/>
          <w:sz w:val="21"/>
          <w:szCs w:val="21"/>
        </w:rPr>
        <w:t>)</w:t>
      </w:r>
      <w:r w:rsidR="00F62E37" w:rsidRPr="004178E7">
        <w:rPr>
          <w:rFonts w:ascii="Inter" w:hAnsi="Inter"/>
          <w:sz w:val="21"/>
          <w:szCs w:val="21"/>
        </w:rPr>
        <w:t xml:space="preserve"> tejto </w:t>
      </w:r>
      <w:r w:rsidR="00643027" w:rsidRPr="004178E7">
        <w:rPr>
          <w:rFonts w:ascii="Inter" w:hAnsi="Inter"/>
          <w:sz w:val="21"/>
          <w:szCs w:val="21"/>
        </w:rPr>
        <w:t>D</w:t>
      </w:r>
      <w:r w:rsidR="00F62E37" w:rsidRPr="004178E7">
        <w:rPr>
          <w:rFonts w:ascii="Inter" w:hAnsi="Inter"/>
          <w:sz w:val="21"/>
          <w:szCs w:val="21"/>
        </w:rPr>
        <w:t>ohody alebo vo všeobecne záväznom právnom predpise na zaistenia bezpečnosti a ochrany zdravia pri práci a požiarnej ochrany alebo v ostatných právnych predpisoch a pokynoch na zaistenie bezpečnosti a ochrany zdravia pri práci a požiarnej ochrany, ak ide o povinnosť smerujúcu k zaisteniu bezpečnosti a ochrany zdravia pri práci a požiarnej ochrane, napriek tomu, že bol zástupcom</w:t>
      </w:r>
      <w:r w:rsidR="00794834" w:rsidRPr="004178E7">
        <w:rPr>
          <w:rFonts w:ascii="Inter" w:hAnsi="Inter"/>
          <w:sz w:val="21"/>
          <w:szCs w:val="21"/>
        </w:rPr>
        <w:t xml:space="preserve"> </w:t>
      </w:r>
      <w:r w:rsidR="00C5134C" w:rsidRPr="004178E7">
        <w:rPr>
          <w:rFonts w:ascii="Inter" w:hAnsi="Inter"/>
          <w:sz w:val="21"/>
          <w:szCs w:val="21"/>
        </w:rPr>
        <w:t>O</w:t>
      </w:r>
      <w:r w:rsidR="00F62E37" w:rsidRPr="004178E7">
        <w:rPr>
          <w:rFonts w:ascii="Inter" w:hAnsi="Inter"/>
          <w:sz w:val="21"/>
          <w:szCs w:val="21"/>
        </w:rPr>
        <w:t xml:space="preserve">bjednávateľa písomne (osobitným listom) upozornený na predchádzajúce porušenie tej istej povinnosti, má </w:t>
      </w:r>
      <w:r w:rsidR="00794834" w:rsidRPr="004178E7">
        <w:rPr>
          <w:rFonts w:ascii="Inter" w:hAnsi="Inter"/>
          <w:sz w:val="21"/>
          <w:szCs w:val="21"/>
        </w:rPr>
        <w:t>O</w:t>
      </w:r>
      <w:r w:rsidR="00F62E37" w:rsidRPr="004178E7">
        <w:rPr>
          <w:rFonts w:ascii="Inter" w:hAnsi="Inter"/>
          <w:sz w:val="21"/>
          <w:szCs w:val="21"/>
        </w:rPr>
        <w:t xml:space="preserve">bjednávateľ nárok na zaplatenie zmluvnej pokuty vo výške 850,- </w:t>
      </w:r>
      <w:r w:rsidR="00755060" w:rsidRPr="004178E7">
        <w:rPr>
          <w:rFonts w:ascii="Inter" w:hAnsi="Inter"/>
          <w:sz w:val="21"/>
          <w:szCs w:val="21"/>
        </w:rPr>
        <w:t>EUR</w:t>
      </w:r>
      <w:r w:rsidR="00F62E37" w:rsidRPr="004178E7">
        <w:rPr>
          <w:rFonts w:ascii="Inter" w:hAnsi="Inter"/>
          <w:sz w:val="21"/>
          <w:szCs w:val="21"/>
        </w:rPr>
        <w:t xml:space="preserve"> za každé preukázateľné porušenie ktorejkoľvek povinnosti uvedenej v </w:t>
      </w:r>
      <w:r w:rsidR="00794834" w:rsidRPr="004178E7">
        <w:rPr>
          <w:rFonts w:ascii="Inter" w:hAnsi="Inter"/>
          <w:sz w:val="21"/>
          <w:szCs w:val="21"/>
        </w:rPr>
        <w:t>č</w:t>
      </w:r>
      <w:r w:rsidR="00F62E37" w:rsidRPr="004178E7">
        <w:rPr>
          <w:rFonts w:ascii="Inter" w:hAnsi="Inter"/>
          <w:sz w:val="21"/>
          <w:szCs w:val="21"/>
        </w:rPr>
        <w:t>lánku V</w:t>
      </w:r>
      <w:r w:rsidR="0074385E" w:rsidRPr="002C7755">
        <w:rPr>
          <w:rFonts w:ascii="Inter" w:hAnsi="Inter"/>
          <w:sz w:val="21"/>
          <w:szCs w:val="21"/>
        </w:rPr>
        <w:t>I</w:t>
      </w:r>
      <w:r w:rsidR="00F62E37" w:rsidRPr="004178E7">
        <w:rPr>
          <w:rFonts w:ascii="Inter" w:hAnsi="Inter"/>
          <w:sz w:val="21"/>
          <w:szCs w:val="21"/>
        </w:rPr>
        <w:t xml:space="preserve">I </w:t>
      </w:r>
      <w:r w:rsidR="00794834" w:rsidRPr="004178E7">
        <w:rPr>
          <w:rFonts w:ascii="Inter" w:hAnsi="Inter"/>
          <w:sz w:val="21"/>
          <w:szCs w:val="21"/>
        </w:rPr>
        <w:t xml:space="preserve">ods. 2 písm. </w:t>
      </w:r>
      <w:r w:rsidR="0074385E" w:rsidRPr="002C7755">
        <w:rPr>
          <w:rFonts w:ascii="Inter" w:hAnsi="Inter"/>
          <w:sz w:val="21"/>
          <w:szCs w:val="21"/>
        </w:rPr>
        <w:t>l</w:t>
      </w:r>
      <w:r w:rsidR="00794834" w:rsidRPr="004178E7">
        <w:rPr>
          <w:rFonts w:ascii="Inter" w:hAnsi="Inter"/>
          <w:sz w:val="21"/>
          <w:szCs w:val="21"/>
        </w:rPr>
        <w:t>)</w:t>
      </w:r>
      <w:r w:rsidR="00F62E37" w:rsidRPr="004178E7">
        <w:rPr>
          <w:rFonts w:ascii="Inter" w:hAnsi="Inter"/>
          <w:sz w:val="21"/>
          <w:szCs w:val="21"/>
        </w:rPr>
        <w:t xml:space="preserve"> tejto </w:t>
      </w:r>
      <w:r w:rsidR="00794834" w:rsidRPr="004178E7">
        <w:rPr>
          <w:rFonts w:ascii="Inter" w:hAnsi="Inter"/>
          <w:sz w:val="21"/>
          <w:szCs w:val="21"/>
        </w:rPr>
        <w:t>D</w:t>
      </w:r>
      <w:r w:rsidR="00CF431C" w:rsidRPr="004178E7">
        <w:rPr>
          <w:rFonts w:ascii="Inter" w:hAnsi="Inter"/>
          <w:sz w:val="21"/>
          <w:szCs w:val="21"/>
        </w:rPr>
        <w:t>ohody</w:t>
      </w:r>
      <w:r w:rsidR="00F62E37" w:rsidRPr="004178E7">
        <w:rPr>
          <w:rFonts w:ascii="Inter" w:hAnsi="Inter"/>
          <w:sz w:val="21"/>
          <w:szCs w:val="21"/>
        </w:rPr>
        <w:t xml:space="preserve"> </w:t>
      </w:r>
      <w:r w:rsidR="00794834" w:rsidRPr="004178E7">
        <w:rPr>
          <w:rFonts w:ascii="Inter" w:hAnsi="Inter"/>
          <w:sz w:val="21"/>
          <w:szCs w:val="21"/>
        </w:rPr>
        <w:t>D</w:t>
      </w:r>
      <w:r w:rsidR="00CF431C" w:rsidRPr="004178E7">
        <w:rPr>
          <w:rFonts w:ascii="Inter" w:hAnsi="Inter"/>
          <w:sz w:val="21"/>
          <w:szCs w:val="21"/>
        </w:rPr>
        <w:t>odávateľom</w:t>
      </w:r>
      <w:r w:rsidR="00F62E37" w:rsidRPr="004178E7">
        <w:rPr>
          <w:rFonts w:ascii="Inter" w:hAnsi="Inter"/>
          <w:sz w:val="21"/>
          <w:szCs w:val="21"/>
        </w:rPr>
        <w:t xml:space="preserve"> resp. pracovníkmi </w:t>
      </w:r>
      <w:r w:rsidR="00794834" w:rsidRPr="004178E7">
        <w:rPr>
          <w:rFonts w:ascii="Inter" w:hAnsi="Inter"/>
          <w:sz w:val="21"/>
          <w:szCs w:val="21"/>
        </w:rPr>
        <w:t>D</w:t>
      </w:r>
      <w:r w:rsidR="00CF431C" w:rsidRPr="004178E7">
        <w:rPr>
          <w:rFonts w:ascii="Inter" w:hAnsi="Inter"/>
          <w:sz w:val="21"/>
          <w:szCs w:val="21"/>
        </w:rPr>
        <w:t>odávateľa</w:t>
      </w:r>
      <w:r w:rsidR="00F62E37" w:rsidRPr="004178E7">
        <w:rPr>
          <w:rFonts w:ascii="Inter" w:hAnsi="Inter"/>
          <w:sz w:val="21"/>
          <w:szCs w:val="21"/>
        </w:rPr>
        <w:t xml:space="preserve">. </w:t>
      </w:r>
      <w:r w:rsidR="00CF431C" w:rsidRPr="004178E7">
        <w:rPr>
          <w:rFonts w:ascii="Inter" w:hAnsi="Inter"/>
          <w:sz w:val="21"/>
          <w:szCs w:val="21"/>
        </w:rPr>
        <w:t>Dodávateľ</w:t>
      </w:r>
      <w:r w:rsidR="00F62E37" w:rsidRPr="004178E7">
        <w:rPr>
          <w:rFonts w:ascii="Inter" w:hAnsi="Inter"/>
          <w:sz w:val="21"/>
          <w:szCs w:val="21"/>
        </w:rPr>
        <w:t xml:space="preserve"> má povinnosť túto pokutu uhradiť.</w:t>
      </w:r>
    </w:p>
    <w:p w14:paraId="3D68A998" w14:textId="3FB68205" w:rsidR="002F5C28"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6C1B48" w:rsidRPr="004178E7">
        <w:rPr>
          <w:rFonts w:ascii="Inter" w:hAnsi="Inter"/>
          <w:sz w:val="21"/>
          <w:szCs w:val="21"/>
        </w:rPr>
        <w:t xml:space="preserve"> </w:t>
      </w:r>
      <w:r w:rsidR="008168E0" w:rsidRPr="004178E7">
        <w:rPr>
          <w:rFonts w:ascii="Inter" w:hAnsi="Inter"/>
          <w:sz w:val="21"/>
          <w:szCs w:val="21"/>
        </w:rPr>
        <w:t>D</w:t>
      </w:r>
      <w:r w:rsidR="006C1B48" w:rsidRPr="004178E7">
        <w:rPr>
          <w:rFonts w:ascii="Inter" w:hAnsi="Inter"/>
          <w:sz w:val="21"/>
          <w:szCs w:val="21"/>
        </w:rPr>
        <w:t xml:space="preserve">odávateľ, resp. pracovníci </w:t>
      </w:r>
      <w:r w:rsidR="00901468" w:rsidRPr="004178E7">
        <w:rPr>
          <w:rFonts w:ascii="Inter" w:hAnsi="Inter"/>
          <w:sz w:val="21"/>
          <w:szCs w:val="21"/>
        </w:rPr>
        <w:t>D</w:t>
      </w:r>
      <w:r w:rsidR="006C1B48" w:rsidRPr="004178E7">
        <w:rPr>
          <w:rFonts w:ascii="Inter" w:hAnsi="Inter"/>
          <w:sz w:val="21"/>
          <w:szCs w:val="21"/>
        </w:rPr>
        <w:t>odávateľa bude</w:t>
      </w:r>
      <w:r w:rsidR="00353F90">
        <w:rPr>
          <w:rFonts w:ascii="Inter" w:hAnsi="Inter"/>
          <w:sz w:val="21"/>
          <w:szCs w:val="21"/>
        </w:rPr>
        <w:t>/ú</w:t>
      </w:r>
      <w:r w:rsidR="006C1B48" w:rsidRPr="004178E7">
        <w:rPr>
          <w:rFonts w:ascii="Inter" w:hAnsi="Inter"/>
          <w:sz w:val="21"/>
          <w:szCs w:val="21"/>
        </w:rPr>
        <w:t xml:space="preserve"> realizovať </w:t>
      </w:r>
      <w:r w:rsidR="002230E3" w:rsidRPr="004178E7">
        <w:rPr>
          <w:rFonts w:ascii="Inter" w:hAnsi="Inter"/>
          <w:sz w:val="21"/>
          <w:szCs w:val="21"/>
        </w:rPr>
        <w:t xml:space="preserve">predmet </w:t>
      </w:r>
      <w:r w:rsidR="00901468" w:rsidRPr="004178E7">
        <w:rPr>
          <w:rFonts w:ascii="Inter" w:hAnsi="Inter"/>
          <w:sz w:val="21"/>
          <w:szCs w:val="21"/>
        </w:rPr>
        <w:t>D</w:t>
      </w:r>
      <w:r w:rsidR="002230E3" w:rsidRPr="004178E7">
        <w:rPr>
          <w:rFonts w:ascii="Inter" w:hAnsi="Inter"/>
          <w:sz w:val="21"/>
          <w:szCs w:val="21"/>
        </w:rPr>
        <w:t xml:space="preserve">ohody </w:t>
      </w:r>
      <w:r w:rsidR="006C1B48" w:rsidRPr="004178E7">
        <w:rPr>
          <w:rFonts w:ascii="Inter" w:hAnsi="Inter"/>
          <w:sz w:val="21"/>
          <w:szCs w:val="21"/>
        </w:rPr>
        <w:t xml:space="preserve">bez použitia predpísaných osobných ochranných pracovných prostriedkov (ako sú pracovná obuv, pracovný odev, ochranná prilba, pracovné rukavice, ochranné okuliare, štíty a pod.) má </w:t>
      </w:r>
      <w:r w:rsidR="00AC79EE" w:rsidRPr="004178E7">
        <w:rPr>
          <w:rFonts w:ascii="Inter" w:hAnsi="Inter"/>
          <w:sz w:val="21"/>
          <w:szCs w:val="21"/>
        </w:rPr>
        <w:t>O</w:t>
      </w:r>
      <w:r w:rsidR="006C1B48" w:rsidRPr="004178E7">
        <w:rPr>
          <w:rFonts w:ascii="Inter" w:hAnsi="Inter"/>
          <w:sz w:val="21"/>
          <w:szCs w:val="21"/>
        </w:rPr>
        <w:t xml:space="preserve">bjednávateľ právo na zaplatenie zmluvnej pokuty </w:t>
      </w:r>
      <w:r w:rsidR="00AC79EE" w:rsidRPr="004178E7">
        <w:rPr>
          <w:rFonts w:ascii="Inter" w:hAnsi="Inter"/>
          <w:sz w:val="21"/>
          <w:szCs w:val="21"/>
        </w:rPr>
        <w:t>D</w:t>
      </w:r>
      <w:r w:rsidR="006C1B48" w:rsidRPr="004178E7">
        <w:rPr>
          <w:rFonts w:ascii="Inter" w:hAnsi="Inter"/>
          <w:sz w:val="21"/>
          <w:szCs w:val="21"/>
        </w:rPr>
        <w:t xml:space="preserve">odávateľom vo výške </w:t>
      </w:r>
      <w:r w:rsidR="0074385E" w:rsidRPr="002C7755">
        <w:rPr>
          <w:rFonts w:ascii="Inter" w:hAnsi="Inter"/>
          <w:sz w:val="21"/>
          <w:szCs w:val="21"/>
        </w:rPr>
        <w:t>1</w:t>
      </w:r>
      <w:r w:rsidR="00774A19" w:rsidRPr="004178E7">
        <w:rPr>
          <w:rFonts w:ascii="Inter" w:hAnsi="Inter"/>
          <w:sz w:val="21"/>
          <w:szCs w:val="21"/>
        </w:rPr>
        <w:t>5</w:t>
      </w:r>
      <w:r w:rsidR="00A8252E" w:rsidRPr="004178E7">
        <w:rPr>
          <w:rFonts w:ascii="Inter" w:hAnsi="Inter"/>
          <w:sz w:val="21"/>
          <w:szCs w:val="21"/>
        </w:rPr>
        <w:t>0</w:t>
      </w:r>
      <w:r w:rsidR="006C1B48" w:rsidRPr="004178E7">
        <w:rPr>
          <w:rFonts w:ascii="Inter" w:hAnsi="Inter"/>
          <w:sz w:val="21"/>
          <w:szCs w:val="21"/>
        </w:rPr>
        <w:t xml:space="preserve">,- </w:t>
      </w:r>
      <w:r w:rsidR="00AC79EE" w:rsidRPr="004178E7">
        <w:rPr>
          <w:rFonts w:ascii="Inter" w:hAnsi="Inter"/>
          <w:sz w:val="21"/>
          <w:szCs w:val="21"/>
        </w:rPr>
        <w:t>EUR</w:t>
      </w:r>
      <w:r w:rsidR="006C1B48" w:rsidRPr="004178E7">
        <w:rPr>
          <w:rFonts w:ascii="Inter" w:hAnsi="Inter"/>
          <w:sz w:val="21"/>
          <w:szCs w:val="21"/>
        </w:rPr>
        <w:t xml:space="preserve"> za každú nepoužitú osobnú a ochrannú pracovnú pomôcku u jedného pracovníka dodávateľa. Dodávateľ má povinnosť túto pokutu uhradiť.</w:t>
      </w:r>
    </w:p>
    <w:p w14:paraId="74A0D94D" w14:textId="57A6CDCF" w:rsidR="006D781D" w:rsidRPr="004178E7" w:rsidRDefault="005529A9"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6D781D" w:rsidRPr="004178E7">
        <w:rPr>
          <w:rFonts w:ascii="Inter" w:hAnsi="Inter"/>
          <w:sz w:val="21"/>
          <w:szCs w:val="21"/>
        </w:rPr>
        <w:t xml:space="preserve"> </w:t>
      </w:r>
      <w:r w:rsidR="00A04702" w:rsidRPr="004178E7">
        <w:rPr>
          <w:rFonts w:ascii="Inter" w:hAnsi="Inter"/>
          <w:sz w:val="21"/>
          <w:szCs w:val="21"/>
        </w:rPr>
        <w:t>Ob</w:t>
      </w:r>
      <w:r w:rsidR="006D781D" w:rsidRPr="004178E7">
        <w:rPr>
          <w:rFonts w:ascii="Inter" w:hAnsi="Inter"/>
          <w:sz w:val="21"/>
          <w:szCs w:val="21"/>
        </w:rPr>
        <w:t xml:space="preserve">jednávateľ zistí, že pracovníci </w:t>
      </w:r>
      <w:r w:rsidR="00A04702" w:rsidRPr="004178E7">
        <w:rPr>
          <w:rFonts w:ascii="Inter" w:hAnsi="Inter"/>
          <w:sz w:val="21"/>
          <w:szCs w:val="21"/>
        </w:rPr>
        <w:t>D</w:t>
      </w:r>
      <w:r w:rsidR="006D781D" w:rsidRPr="004178E7">
        <w:rPr>
          <w:rFonts w:ascii="Inter" w:hAnsi="Inter"/>
          <w:sz w:val="21"/>
          <w:szCs w:val="21"/>
        </w:rPr>
        <w:t xml:space="preserve">odávateľa vykonávajú práce na realizácii </w:t>
      </w:r>
      <w:r w:rsidR="002230E3" w:rsidRPr="004178E7">
        <w:rPr>
          <w:rFonts w:ascii="Inter" w:hAnsi="Inter"/>
          <w:sz w:val="21"/>
          <w:szCs w:val="21"/>
        </w:rPr>
        <w:t xml:space="preserve">predmetu </w:t>
      </w:r>
      <w:r w:rsidR="00A04702" w:rsidRPr="004178E7">
        <w:rPr>
          <w:rFonts w:ascii="Inter" w:hAnsi="Inter"/>
          <w:sz w:val="21"/>
          <w:szCs w:val="21"/>
        </w:rPr>
        <w:t>D</w:t>
      </w:r>
      <w:r w:rsidR="002230E3" w:rsidRPr="004178E7">
        <w:rPr>
          <w:rFonts w:ascii="Inter" w:hAnsi="Inter"/>
          <w:sz w:val="21"/>
          <w:szCs w:val="21"/>
        </w:rPr>
        <w:t xml:space="preserve">ohody </w:t>
      </w:r>
      <w:r w:rsidR="006D781D" w:rsidRPr="004178E7">
        <w:rPr>
          <w:rFonts w:ascii="Inter" w:hAnsi="Inter"/>
          <w:sz w:val="21"/>
          <w:szCs w:val="21"/>
        </w:rPr>
        <w:t xml:space="preserve">pod vplyvom alkoholu alebo iných omamných a psychotropných látok, má </w:t>
      </w:r>
      <w:r w:rsidR="00901468" w:rsidRPr="004178E7">
        <w:rPr>
          <w:rFonts w:ascii="Inter" w:hAnsi="Inter"/>
          <w:sz w:val="21"/>
          <w:szCs w:val="21"/>
        </w:rPr>
        <w:t>O</w:t>
      </w:r>
      <w:r w:rsidR="006D781D" w:rsidRPr="004178E7">
        <w:rPr>
          <w:rFonts w:ascii="Inter" w:hAnsi="Inter"/>
          <w:sz w:val="21"/>
          <w:szCs w:val="21"/>
        </w:rPr>
        <w:t xml:space="preserve">bjednávateľ právo na zaplatenie zmluvnej pokuty vo výške </w:t>
      </w:r>
      <w:r w:rsidR="00A04702" w:rsidRPr="004178E7">
        <w:rPr>
          <w:rFonts w:ascii="Inter" w:hAnsi="Inter"/>
          <w:sz w:val="21"/>
          <w:szCs w:val="21"/>
        </w:rPr>
        <w:t>500</w:t>
      </w:r>
      <w:r w:rsidR="006D781D" w:rsidRPr="004178E7">
        <w:rPr>
          <w:rFonts w:ascii="Inter" w:hAnsi="Inter"/>
          <w:sz w:val="21"/>
          <w:szCs w:val="21"/>
        </w:rPr>
        <w:t xml:space="preserve">,- </w:t>
      </w:r>
      <w:r w:rsidR="00C0635F" w:rsidRPr="004178E7">
        <w:rPr>
          <w:rFonts w:ascii="Inter" w:hAnsi="Inter"/>
          <w:sz w:val="21"/>
          <w:szCs w:val="21"/>
        </w:rPr>
        <w:t>EUR</w:t>
      </w:r>
      <w:r w:rsidR="006D781D" w:rsidRPr="004178E7">
        <w:rPr>
          <w:rFonts w:ascii="Inter" w:hAnsi="Inter"/>
          <w:sz w:val="21"/>
          <w:szCs w:val="21"/>
        </w:rPr>
        <w:t xml:space="preserve"> za každé preukázateľne zistené použitie alkoholu alebo inej omamnej alebo psychotropnej látky u jedného pracovníka </w:t>
      </w:r>
      <w:r w:rsidR="00901468" w:rsidRPr="004178E7">
        <w:rPr>
          <w:rFonts w:ascii="Inter" w:hAnsi="Inter"/>
          <w:sz w:val="21"/>
          <w:szCs w:val="21"/>
        </w:rPr>
        <w:t>D</w:t>
      </w:r>
      <w:r w:rsidR="006D781D" w:rsidRPr="004178E7">
        <w:rPr>
          <w:rFonts w:ascii="Inter" w:hAnsi="Inter"/>
          <w:sz w:val="21"/>
          <w:szCs w:val="21"/>
        </w:rPr>
        <w:t xml:space="preserve">odávateľa. Dodávateľ má povinnosť túto pokutu uhradiť. Osoba, ktorá vykonáva práce na realizácii </w:t>
      </w:r>
      <w:r w:rsidR="00710705" w:rsidRPr="004178E7">
        <w:rPr>
          <w:rFonts w:ascii="Inter" w:hAnsi="Inter"/>
          <w:sz w:val="21"/>
          <w:szCs w:val="21"/>
        </w:rPr>
        <w:t xml:space="preserve">predmetu Dohody </w:t>
      </w:r>
      <w:r w:rsidR="006D781D" w:rsidRPr="004178E7">
        <w:rPr>
          <w:rFonts w:ascii="Inter" w:hAnsi="Inter"/>
          <w:sz w:val="21"/>
          <w:szCs w:val="21"/>
        </w:rPr>
        <w:t xml:space="preserve">pod vplyvom alkoholu alebo iných omamných a psychotropných látok, musí bezodkladne opustiť </w:t>
      </w:r>
      <w:r w:rsidR="00CB571B" w:rsidRPr="004178E7">
        <w:rPr>
          <w:rFonts w:ascii="Inter" w:hAnsi="Inter"/>
          <w:sz w:val="21"/>
          <w:szCs w:val="21"/>
        </w:rPr>
        <w:t>pracovisko</w:t>
      </w:r>
      <w:r w:rsidR="006D781D" w:rsidRPr="004178E7">
        <w:rPr>
          <w:rFonts w:ascii="Inter" w:hAnsi="Inter"/>
          <w:sz w:val="21"/>
          <w:szCs w:val="21"/>
        </w:rPr>
        <w:t xml:space="preserve">, pričom zástupca </w:t>
      </w:r>
      <w:r w:rsidR="008168E0" w:rsidRPr="004178E7">
        <w:rPr>
          <w:rFonts w:ascii="Inter" w:hAnsi="Inter"/>
          <w:sz w:val="21"/>
          <w:szCs w:val="21"/>
        </w:rPr>
        <w:t>O</w:t>
      </w:r>
      <w:r w:rsidR="006D781D" w:rsidRPr="004178E7">
        <w:rPr>
          <w:rFonts w:ascii="Inter" w:hAnsi="Inter"/>
          <w:sz w:val="21"/>
          <w:szCs w:val="21"/>
        </w:rPr>
        <w:t xml:space="preserve">bjednávateľa je oprávnený vykázať ju </w:t>
      </w:r>
      <w:r w:rsidR="00CB571B" w:rsidRPr="004178E7">
        <w:rPr>
          <w:rFonts w:ascii="Inter" w:hAnsi="Inter"/>
          <w:sz w:val="21"/>
          <w:szCs w:val="21"/>
        </w:rPr>
        <w:t>z pracoviska</w:t>
      </w:r>
      <w:r w:rsidR="006D781D" w:rsidRPr="004178E7">
        <w:rPr>
          <w:rFonts w:ascii="Inter" w:hAnsi="Inter"/>
          <w:sz w:val="21"/>
          <w:szCs w:val="21"/>
        </w:rPr>
        <w:t>.</w:t>
      </w:r>
    </w:p>
    <w:p w14:paraId="68BBFD2E" w14:textId="0451CF19" w:rsidR="002C3587" w:rsidRPr="004178E7" w:rsidRDefault="00533064"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2C3587" w:rsidRPr="004178E7">
        <w:rPr>
          <w:rFonts w:ascii="Inter" w:hAnsi="Inter"/>
          <w:sz w:val="21"/>
          <w:szCs w:val="21"/>
        </w:rPr>
        <w:t xml:space="preserve"> </w:t>
      </w:r>
      <w:r w:rsidR="00FD7BDB" w:rsidRPr="004178E7">
        <w:rPr>
          <w:rFonts w:ascii="Inter" w:hAnsi="Inter"/>
          <w:sz w:val="21"/>
          <w:szCs w:val="21"/>
        </w:rPr>
        <w:t>D</w:t>
      </w:r>
      <w:r w:rsidR="002C3587" w:rsidRPr="004178E7">
        <w:rPr>
          <w:rFonts w:ascii="Inter" w:hAnsi="Inter"/>
          <w:sz w:val="21"/>
          <w:szCs w:val="21"/>
        </w:rPr>
        <w:t xml:space="preserve">odávateľ, resp. pracovníci </w:t>
      </w:r>
      <w:r w:rsidR="00FD7BDB" w:rsidRPr="004178E7">
        <w:rPr>
          <w:rFonts w:ascii="Inter" w:hAnsi="Inter"/>
          <w:sz w:val="21"/>
          <w:szCs w:val="21"/>
        </w:rPr>
        <w:t>D</w:t>
      </w:r>
      <w:r w:rsidR="002C3587" w:rsidRPr="004178E7">
        <w:rPr>
          <w:rFonts w:ascii="Inter" w:hAnsi="Inter"/>
          <w:sz w:val="21"/>
          <w:szCs w:val="21"/>
        </w:rPr>
        <w:t xml:space="preserve">odávateľa porušia povinnosť uvedenú v </w:t>
      </w:r>
      <w:r w:rsidR="00FD7BDB" w:rsidRPr="004178E7">
        <w:rPr>
          <w:rFonts w:ascii="Inter" w:hAnsi="Inter"/>
          <w:sz w:val="21"/>
          <w:szCs w:val="21"/>
        </w:rPr>
        <w:t>č</w:t>
      </w:r>
      <w:r w:rsidR="002C3587" w:rsidRPr="004178E7">
        <w:rPr>
          <w:rFonts w:ascii="Inter" w:hAnsi="Inter"/>
          <w:sz w:val="21"/>
          <w:szCs w:val="21"/>
        </w:rPr>
        <w:t xml:space="preserve">lánku </w:t>
      </w:r>
      <w:r w:rsidR="00BE2096" w:rsidRPr="004178E7">
        <w:rPr>
          <w:rFonts w:ascii="Inter" w:hAnsi="Inter"/>
          <w:sz w:val="21"/>
          <w:szCs w:val="21"/>
        </w:rPr>
        <w:t>V</w:t>
      </w:r>
      <w:r w:rsidR="0074385E" w:rsidRPr="002C7755">
        <w:rPr>
          <w:rFonts w:ascii="Inter" w:hAnsi="Inter"/>
          <w:sz w:val="21"/>
          <w:szCs w:val="21"/>
        </w:rPr>
        <w:t>I</w:t>
      </w:r>
      <w:r w:rsidR="00BE2096" w:rsidRPr="004178E7">
        <w:rPr>
          <w:rFonts w:ascii="Inter" w:hAnsi="Inter"/>
          <w:sz w:val="21"/>
          <w:szCs w:val="21"/>
        </w:rPr>
        <w:t xml:space="preserve">I ods. 2 písm. </w:t>
      </w:r>
      <w:r w:rsidR="0074385E" w:rsidRPr="002C7755">
        <w:rPr>
          <w:rFonts w:ascii="Inter" w:hAnsi="Inter"/>
          <w:sz w:val="21"/>
          <w:szCs w:val="21"/>
        </w:rPr>
        <w:t>s</w:t>
      </w:r>
      <w:r w:rsidR="00BE2096" w:rsidRPr="004178E7">
        <w:rPr>
          <w:rFonts w:ascii="Inter" w:hAnsi="Inter"/>
          <w:sz w:val="21"/>
          <w:szCs w:val="21"/>
        </w:rPr>
        <w:t xml:space="preserve">) tejto Dohody a článok </w:t>
      </w:r>
      <w:r w:rsidR="00C609DC" w:rsidRPr="004178E7">
        <w:rPr>
          <w:rFonts w:ascii="Inter" w:hAnsi="Inter"/>
          <w:sz w:val="21"/>
          <w:szCs w:val="21"/>
        </w:rPr>
        <w:t>I</w:t>
      </w:r>
      <w:r w:rsidR="00E11364" w:rsidRPr="002C7755">
        <w:rPr>
          <w:rFonts w:ascii="Inter" w:hAnsi="Inter"/>
          <w:sz w:val="21"/>
          <w:szCs w:val="21"/>
        </w:rPr>
        <w:t>X</w:t>
      </w:r>
      <w:r w:rsidR="002C3587" w:rsidRPr="004178E7">
        <w:rPr>
          <w:rFonts w:ascii="Inter" w:hAnsi="Inter"/>
          <w:sz w:val="21"/>
          <w:szCs w:val="21"/>
        </w:rPr>
        <w:t xml:space="preserve"> ods. </w:t>
      </w:r>
      <w:r w:rsidR="00C609DC" w:rsidRPr="004178E7">
        <w:rPr>
          <w:rFonts w:ascii="Inter" w:hAnsi="Inter"/>
          <w:sz w:val="21"/>
          <w:szCs w:val="21"/>
        </w:rPr>
        <w:t>3 až 6</w:t>
      </w:r>
      <w:r w:rsidR="002C3587" w:rsidRPr="004178E7">
        <w:rPr>
          <w:rFonts w:ascii="Inter" w:hAnsi="Inter"/>
          <w:sz w:val="21"/>
          <w:szCs w:val="21"/>
        </w:rPr>
        <w:t xml:space="preserve"> tejto </w:t>
      </w:r>
      <w:r w:rsidR="00C609DC" w:rsidRPr="004178E7">
        <w:rPr>
          <w:rFonts w:ascii="Inter" w:hAnsi="Inter"/>
          <w:sz w:val="21"/>
          <w:szCs w:val="21"/>
        </w:rPr>
        <w:t>D</w:t>
      </w:r>
      <w:r w:rsidR="002C3587" w:rsidRPr="004178E7">
        <w:rPr>
          <w:rFonts w:ascii="Inter" w:hAnsi="Inter"/>
          <w:sz w:val="21"/>
          <w:szCs w:val="21"/>
        </w:rPr>
        <w:t xml:space="preserve">ohody, má </w:t>
      </w:r>
      <w:r w:rsidR="00BE2096" w:rsidRPr="004178E7">
        <w:rPr>
          <w:rFonts w:ascii="Inter" w:hAnsi="Inter"/>
          <w:sz w:val="21"/>
          <w:szCs w:val="21"/>
        </w:rPr>
        <w:t>O</w:t>
      </w:r>
      <w:r w:rsidR="002C3587" w:rsidRPr="004178E7">
        <w:rPr>
          <w:rFonts w:ascii="Inter" w:hAnsi="Inter"/>
          <w:sz w:val="21"/>
          <w:szCs w:val="21"/>
        </w:rPr>
        <w:t xml:space="preserve">bjednávateľ nárok na zaplatenie zmluvnej pokuty vo výške </w:t>
      </w:r>
      <w:r w:rsidR="0074385E" w:rsidRPr="002C7755">
        <w:rPr>
          <w:rFonts w:ascii="Inter" w:hAnsi="Inter"/>
          <w:sz w:val="21"/>
          <w:szCs w:val="21"/>
        </w:rPr>
        <w:t>4</w:t>
      </w:r>
      <w:r w:rsidR="00BE2096" w:rsidRPr="004178E7">
        <w:rPr>
          <w:rFonts w:ascii="Inter" w:hAnsi="Inter"/>
          <w:sz w:val="21"/>
          <w:szCs w:val="21"/>
        </w:rPr>
        <w:t>00</w:t>
      </w:r>
      <w:r w:rsidR="002C3587" w:rsidRPr="004178E7">
        <w:rPr>
          <w:rFonts w:ascii="Inter" w:hAnsi="Inter"/>
          <w:sz w:val="21"/>
          <w:szCs w:val="21"/>
        </w:rPr>
        <w:t xml:space="preserve">,- </w:t>
      </w:r>
      <w:r w:rsidR="00BE2096" w:rsidRPr="004178E7">
        <w:rPr>
          <w:rFonts w:ascii="Inter" w:hAnsi="Inter"/>
          <w:sz w:val="21"/>
          <w:szCs w:val="21"/>
        </w:rPr>
        <w:t>EUR</w:t>
      </w:r>
      <w:r w:rsidR="002C3587" w:rsidRPr="004178E7">
        <w:rPr>
          <w:rFonts w:ascii="Inter" w:hAnsi="Inter"/>
          <w:sz w:val="21"/>
          <w:szCs w:val="21"/>
        </w:rPr>
        <w:t xml:space="preserve"> za každ</w:t>
      </w:r>
      <w:r w:rsidR="0074385E" w:rsidRPr="002C7755">
        <w:rPr>
          <w:rFonts w:ascii="Inter" w:hAnsi="Inter"/>
          <w:sz w:val="21"/>
          <w:szCs w:val="21"/>
        </w:rPr>
        <w:t xml:space="preserve">é jednotlivé porušenie, aj opakovane. </w:t>
      </w:r>
      <w:r w:rsidR="002C3587" w:rsidRPr="004178E7">
        <w:rPr>
          <w:rFonts w:ascii="Inter" w:hAnsi="Inter"/>
          <w:sz w:val="21"/>
          <w:szCs w:val="21"/>
        </w:rPr>
        <w:t xml:space="preserve"> Dodávateľ má povinnosť túto pokutu uhradiť.</w:t>
      </w:r>
    </w:p>
    <w:p w14:paraId="52D69BE2" w14:textId="31DC878D" w:rsidR="00FB1504" w:rsidRPr="004178E7" w:rsidRDefault="00533064"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FB1504" w:rsidRPr="004178E7">
        <w:rPr>
          <w:rFonts w:ascii="Inter" w:hAnsi="Inter"/>
          <w:sz w:val="21"/>
          <w:szCs w:val="21"/>
        </w:rPr>
        <w:t xml:space="preserve"> </w:t>
      </w:r>
      <w:r w:rsidR="00236687" w:rsidRPr="002C7755">
        <w:rPr>
          <w:rFonts w:ascii="Inter" w:hAnsi="Inter"/>
          <w:sz w:val="21"/>
          <w:szCs w:val="21"/>
        </w:rPr>
        <w:t>D</w:t>
      </w:r>
      <w:r w:rsidR="00FB1504" w:rsidRPr="004178E7">
        <w:rPr>
          <w:rFonts w:ascii="Inter" w:hAnsi="Inter"/>
          <w:sz w:val="21"/>
          <w:szCs w:val="21"/>
        </w:rPr>
        <w:t xml:space="preserve">odávateľ nebude udržiavať zmluvu o poistení zodpovednosti za škodu </w:t>
      </w:r>
      <w:r w:rsidR="00C7338B">
        <w:rPr>
          <w:rFonts w:ascii="Inter" w:hAnsi="Inter"/>
          <w:sz w:val="21"/>
          <w:szCs w:val="21"/>
        </w:rPr>
        <w:t>a v požadovanom rozsahu podľa</w:t>
      </w:r>
      <w:r w:rsidR="0013075A">
        <w:rPr>
          <w:rFonts w:ascii="Inter" w:hAnsi="Inter"/>
          <w:sz w:val="21"/>
          <w:szCs w:val="21"/>
        </w:rPr>
        <w:t xml:space="preserve"> </w:t>
      </w:r>
      <w:r w:rsidR="00BE2096" w:rsidRPr="004178E7">
        <w:rPr>
          <w:rFonts w:ascii="Inter" w:hAnsi="Inter"/>
          <w:sz w:val="21"/>
          <w:szCs w:val="21"/>
        </w:rPr>
        <w:t>č</w:t>
      </w:r>
      <w:r w:rsidR="00FB1504" w:rsidRPr="004178E7">
        <w:rPr>
          <w:rFonts w:ascii="Inter" w:hAnsi="Inter"/>
          <w:sz w:val="21"/>
          <w:szCs w:val="21"/>
        </w:rPr>
        <w:t xml:space="preserve">lánku </w:t>
      </w:r>
      <w:r w:rsidR="00E957CC" w:rsidRPr="004178E7">
        <w:rPr>
          <w:rFonts w:ascii="Inter" w:hAnsi="Inter"/>
          <w:sz w:val="21"/>
          <w:szCs w:val="21"/>
        </w:rPr>
        <w:t>X</w:t>
      </w:r>
      <w:r w:rsidR="00236687" w:rsidRPr="002C7755">
        <w:rPr>
          <w:rFonts w:ascii="Inter" w:hAnsi="Inter"/>
          <w:sz w:val="21"/>
          <w:szCs w:val="21"/>
        </w:rPr>
        <w:t>I</w:t>
      </w:r>
      <w:r w:rsidR="0050786D" w:rsidRPr="004178E7">
        <w:rPr>
          <w:rFonts w:ascii="Inter" w:hAnsi="Inter"/>
          <w:sz w:val="21"/>
          <w:szCs w:val="21"/>
        </w:rPr>
        <w:t xml:space="preserve"> ods. </w:t>
      </w:r>
      <w:r w:rsidR="00E957CC" w:rsidRPr="004178E7">
        <w:rPr>
          <w:rFonts w:ascii="Inter" w:hAnsi="Inter"/>
          <w:sz w:val="21"/>
          <w:szCs w:val="21"/>
        </w:rPr>
        <w:t>6  a</w:t>
      </w:r>
      <w:r w:rsidR="0013075A">
        <w:rPr>
          <w:rFonts w:ascii="Inter" w:hAnsi="Inter"/>
          <w:sz w:val="21"/>
          <w:szCs w:val="21"/>
        </w:rPr>
        <w:t>ž</w:t>
      </w:r>
      <w:r w:rsidR="00E957CC" w:rsidRPr="004178E7">
        <w:rPr>
          <w:rFonts w:ascii="Inter" w:hAnsi="Inter"/>
          <w:sz w:val="21"/>
          <w:szCs w:val="21"/>
        </w:rPr>
        <w:t xml:space="preserve"> </w:t>
      </w:r>
      <w:r w:rsidR="00236687" w:rsidRPr="002C7755">
        <w:rPr>
          <w:rFonts w:ascii="Inter" w:hAnsi="Inter"/>
          <w:sz w:val="21"/>
          <w:szCs w:val="21"/>
        </w:rPr>
        <w:t>10</w:t>
      </w:r>
      <w:r w:rsidR="0050786D" w:rsidRPr="004178E7">
        <w:rPr>
          <w:rFonts w:ascii="Inter" w:hAnsi="Inter"/>
          <w:sz w:val="21"/>
          <w:szCs w:val="21"/>
        </w:rPr>
        <w:t xml:space="preserve"> </w:t>
      </w:r>
      <w:r w:rsidR="00FB1504" w:rsidRPr="004178E7">
        <w:rPr>
          <w:rFonts w:ascii="Inter" w:hAnsi="Inter"/>
          <w:sz w:val="21"/>
          <w:szCs w:val="21"/>
        </w:rPr>
        <w:t xml:space="preserve">tejto </w:t>
      </w:r>
      <w:r w:rsidR="00E957CC" w:rsidRPr="004178E7">
        <w:rPr>
          <w:rFonts w:ascii="Inter" w:hAnsi="Inter"/>
          <w:sz w:val="21"/>
          <w:szCs w:val="21"/>
        </w:rPr>
        <w:t>D</w:t>
      </w:r>
      <w:r w:rsidR="00FB1504" w:rsidRPr="004178E7">
        <w:rPr>
          <w:rFonts w:ascii="Inter" w:hAnsi="Inter"/>
          <w:sz w:val="21"/>
          <w:szCs w:val="21"/>
        </w:rPr>
        <w:t xml:space="preserve">ohody v platnosti po celý čas trvania tejto </w:t>
      </w:r>
      <w:r w:rsidR="00E957CC" w:rsidRPr="004178E7">
        <w:rPr>
          <w:rFonts w:ascii="Inter" w:hAnsi="Inter"/>
          <w:sz w:val="21"/>
          <w:szCs w:val="21"/>
        </w:rPr>
        <w:t>D</w:t>
      </w:r>
      <w:r w:rsidR="00FB1504" w:rsidRPr="004178E7">
        <w:rPr>
          <w:rFonts w:ascii="Inter" w:hAnsi="Inter"/>
          <w:sz w:val="21"/>
          <w:szCs w:val="21"/>
        </w:rPr>
        <w:t>ohody</w:t>
      </w:r>
      <w:r w:rsidR="00C971BC" w:rsidRPr="002C7755">
        <w:rPr>
          <w:rFonts w:ascii="Inter" w:hAnsi="Inter"/>
          <w:sz w:val="21"/>
          <w:szCs w:val="21"/>
        </w:rPr>
        <w:t xml:space="preserve"> alebo do posledného termínu na ukončenie plnenia na základe objednávky vystavenej počas platnosti tejto Dohody, ktorej trvanie presiahne trvanie tejto Dohody alebo do posledného termínu na odstránenie vád (podľa toho, ktorý z nich je neskorší)</w:t>
      </w:r>
      <w:r w:rsidR="00FB1504" w:rsidRPr="004178E7">
        <w:rPr>
          <w:rFonts w:ascii="Inter" w:hAnsi="Inter"/>
          <w:sz w:val="21"/>
          <w:szCs w:val="21"/>
        </w:rPr>
        <w:t xml:space="preserve">, má </w:t>
      </w:r>
      <w:r w:rsidR="00E957CC" w:rsidRPr="004178E7">
        <w:rPr>
          <w:rFonts w:ascii="Inter" w:hAnsi="Inter"/>
          <w:sz w:val="21"/>
          <w:szCs w:val="21"/>
        </w:rPr>
        <w:t>O</w:t>
      </w:r>
      <w:r w:rsidR="00FB1504" w:rsidRPr="004178E7">
        <w:rPr>
          <w:rFonts w:ascii="Inter" w:hAnsi="Inter"/>
          <w:sz w:val="21"/>
          <w:szCs w:val="21"/>
        </w:rPr>
        <w:t xml:space="preserve">bjednávateľ právo na zaplatenie zmluvnej pokuty vo výške </w:t>
      </w:r>
      <w:r w:rsidR="00215DB4">
        <w:rPr>
          <w:rFonts w:ascii="Inter" w:hAnsi="Inter"/>
          <w:sz w:val="21"/>
          <w:szCs w:val="21"/>
        </w:rPr>
        <w:t>0,</w:t>
      </w:r>
      <w:r w:rsidR="00041645" w:rsidRPr="002C7755">
        <w:rPr>
          <w:rFonts w:ascii="Inter" w:hAnsi="Inter"/>
          <w:sz w:val="21"/>
          <w:szCs w:val="21"/>
        </w:rPr>
        <w:t>5</w:t>
      </w:r>
      <w:r w:rsidR="00FB1504" w:rsidRPr="004178E7">
        <w:rPr>
          <w:rFonts w:ascii="Inter" w:hAnsi="Inter"/>
          <w:sz w:val="21"/>
          <w:szCs w:val="21"/>
        </w:rPr>
        <w:t xml:space="preserve"> % zo sumy ceny </w:t>
      </w:r>
      <w:r w:rsidR="00751C82" w:rsidRPr="004178E7">
        <w:rPr>
          <w:rFonts w:ascii="Inter" w:hAnsi="Inter"/>
          <w:sz w:val="21"/>
          <w:szCs w:val="21"/>
        </w:rPr>
        <w:t xml:space="preserve">už plneného predmetu </w:t>
      </w:r>
      <w:r w:rsidR="00E957CC" w:rsidRPr="004178E7">
        <w:rPr>
          <w:rFonts w:ascii="Inter" w:hAnsi="Inter"/>
          <w:sz w:val="21"/>
          <w:szCs w:val="21"/>
        </w:rPr>
        <w:t>D</w:t>
      </w:r>
      <w:r w:rsidR="00751C82" w:rsidRPr="004178E7">
        <w:rPr>
          <w:rFonts w:ascii="Inter" w:hAnsi="Inter"/>
          <w:sz w:val="21"/>
          <w:szCs w:val="21"/>
        </w:rPr>
        <w:t>ohody na základe objednáv</w:t>
      </w:r>
      <w:r w:rsidR="0091496C" w:rsidRPr="004178E7">
        <w:rPr>
          <w:rFonts w:ascii="Inter" w:hAnsi="Inter"/>
          <w:sz w:val="21"/>
          <w:szCs w:val="21"/>
        </w:rPr>
        <w:t>o</w:t>
      </w:r>
      <w:r w:rsidR="00751C82" w:rsidRPr="004178E7">
        <w:rPr>
          <w:rFonts w:ascii="Inter" w:hAnsi="Inter"/>
          <w:sz w:val="21"/>
          <w:szCs w:val="21"/>
        </w:rPr>
        <w:t xml:space="preserve">k </w:t>
      </w:r>
      <w:r w:rsidR="00FB1504" w:rsidRPr="004178E7">
        <w:rPr>
          <w:rFonts w:ascii="Inter" w:hAnsi="Inter"/>
          <w:sz w:val="21"/>
          <w:szCs w:val="21"/>
        </w:rPr>
        <w:t>bez DPH.</w:t>
      </w:r>
      <w:r w:rsidR="009D3646" w:rsidRPr="002C7755">
        <w:rPr>
          <w:rFonts w:ascii="Inter" w:hAnsi="Inter"/>
          <w:sz w:val="21"/>
          <w:szCs w:val="21"/>
        </w:rPr>
        <w:t xml:space="preserve"> Dodávateľ má povinnosť túto pokutu uhradiť.</w:t>
      </w:r>
    </w:p>
    <w:p w14:paraId="75FFEB49" w14:textId="5AF17682" w:rsidR="00DB68C3" w:rsidRPr="002C7755" w:rsidRDefault="00DB68C3"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V prípade porušenia povinností </w:t>
      </w:r>
      <w:r w:rsidR="00960FE3" w:rsidRPr="004178E7">
        <w:rPr>
          <w:rFonts w:ascii="Inter" w:hAnsi="Inter"/>
          <w:sz w:val="21"/>
          <w:szCs w:val="21"/>
        </w:rPr>
        <w:t>D</w:t>
      </w:r>
      <w:r w:rsidRPr="004178E7">
        <w:rPr>
          <w:rFonts w:ascii="Inter" w:hAnsi="Inter"/>
          <w:sz w:val="21"/>
          <w:szCs w:val="21"/>
        </w:rPr>
        <w:t xml:space="preserve">odávateľa </w:t>
      </w:r>
      <w:r w:rsidR="00BC2EEF" w:rsidRPr="004178E7">
        <w:rPr>
          <w:rFonts w:ascii="Inter" w:hAnsi="Inter"/>
          <w:sz w:val="21"/>
          <w:szCs w:val="21"/>
        </w:rPr>
        <w:t>uveden</w:t>
      </w:r>
      <w:r w:rsidR="00044D59">
        <w:rPr>
          <w:rFonts w:ascii="Inter" w:hAnsi="Inter"/>
          <w:sz w:val="21"/>
          <w:szCs w:val="21"/>
        </w:rPr>
        <w:t>ých</w:t>
      </w:r>
      <w:r w:rsidR="00BC2EEF" w:rsidRPr="004178E7">
        <w:rPr>
          <w:rFonts w:ascii="Inter" w:hAnsi="Inter"/>
          <w:sz w:val="21"/>
          <w:szCs w:val="21"/>
        </w:rPr>
        <w:t xml:space="preserve"> v </w:t>
      </w:r>
      <w:r w:rsidR="000008D0" w:rsidRPr="004178E7">
        <w:rPr>
          <w:rFonts w:ascii="Inter" w:hAnsi="Inter"/>
          <w:sz w:val="21"/>
          <w:szCs w:val="21"/>
        </w:rPr>
        <w:t>č</w:t>
      </w:r>
      <w:r w:rsidR="00BC2EEF" w:rsidRPr="004178E7">
        <w:rPr>
          <w:rFonts w:ascii="Inter" w:hAnsi="Inter"/>
          <w:sz w:val="21"/>
          <w:szCs w:val="21"/>
        </w:rPr>
        <w:t>lánku VI</w:t>
      </w:r>
      <w:r w:rsidR="00236687" w:rsidRPr="002C7755">
        <w:rPr>
          <w:rFonts w:ascii="Inter" w:hAnsi="Inter"/>
          <w:sz w:val="21"/>
          <w:szCs w:val="21"/>
        </w:rPr>
        <w:t>I</w:t>
      </w:r>
      <w:r w:rsidR="00BC2EEF" w:rsidRPr="004178E7">
        <w:rPr>
          <w:rFonts w:ascii="Inter" w:hAnsi="Inter"/>
          <w:sz w:val="21"/>
          <w:szCs w:val="21"/>
        </w:rPr>
        <w:t xml:space="preserve"> ods. </w:t>
      </w:r>
      <w:r w:rsidR="000008D0" w:rsidRPr="004178E7">
        <w:rPr>
          <w:rFonts w:ascii="Inter" w:hAnsi="Inter"/>
          <w:sz w:val="21"/>
          <w:szCs w:val="21"/>
        </w:rPr>
        <w:t xml:space="preserve">2 písm. </w:t>
      </w:r>
      <w:r w:rsidR="00236687" w:rsidRPr="002C7755">
        <w:rPr>
          <w:rFonts w:ascii="Inter" w:hAnsi="Inter"/>
          <w:sz w:val="21"/>
          <w:szCs w:val="21"/>
        </w:rPr>
        <w:t> h) a r)</w:t>
      </w:r>
      <w:r w:rsidR="00346854" w:rsidRPr="004178E7">
        <w:rPr>
          <w:rFonts w:ascii="Inter" w:hAnsi="Inter"/>
          <w:sz w:val="21"/>
          <w:szCs w:val="21"/>
        </w:rPr>
        <w:t xml:space="preserve"> tejto Dohody</w:t>
      </w:r>
      <w:r w:rsidR="00A667DB" w:rsidRPr="002C7755">
        <w:rPr>
          <w:rFonts w:ascii="Inter" w:hAnsi="Inter"/>
          <w:sz w:val="21"/>
          <w:szCs w:val="21"/>
        </w:rPr>
        <w:t>,</w:t>
      </w:r>
      <w:r w:rsidRPr="004178E7">
        <w:rPr>
          <w:rFonts w:ascii="Inter" w:hAnsi="Inter"/>
          <w:sz w:val="21"/>
          <w:szCs w:val="21"/>
        </w:rPr>
        <w:t xml:space="preserve"> má </w:t>
      </w:r>
      <w:r w:rsidR="00346854" w:rsidRPr="004178E7">
        <w:rPr>
          <w:rFonts w:ascii="Inter" w:hAnsi="Inter"/>
          <w:sz w:val="21"/>
          <w:szCs w:val="21"/>
        </w:rPr>
        <w:t>O</w:t>
      </w:r>
      <w:r w:rsidRPr="004178E7">
        <w:rPr>
          <w:rFonts w:ascii="Inter" w:hAnsi="Inter"/>
          <w:sz w:val="21"/>
          <w:szCs w:val="21"/>
        </w:rPr>
        <w:t xml:space="preserve">bjednávateľ nárok na zmluvnú pokutu vo výške </w:t>
      </w:r>
      <w:r w:rsidR="002D1128" w:rsidRPr="002C7755">
        <w:rPr>
          <w:rFonts w:ascii="Inter" w:hAnsi="Inter"/>
          <w:sz w:val="21"/>
          <w:szCs w:val="21"/>
        </w:rPr>
        <w:t>4</w:t>
      </w:r>
      <w:r w:rsidRPr="004178E7">
        <w:rPr>
          <w:rFonts w:ascii="Inter" w:hAnsi="Inter"/>
          <w:sz w:val="21"/>
          <w:szCs w:val="21"/>
        </w:rPr>
        <w:t xml:space="preserve">00,- </w:t>
      </w:r>
      <w:r w:rsidR="00960FE3" w:rsidRPr="004178E7">
        <w:rPr>
          <w:rFonts w:ascii="Inter" w:hAnsi="Inter"/>
          <w:sz w:val="21"/>
          <w:szCs w:val="21"/>
        </w:rPr>
        <w:t>EUR</w:t>
      </w:r>
      <w:r w:rsidRPr="004178E7">
        <w:rPr>
          <w:rFonts w:ascii="Inter" w:hAnsi="Inter"/>
          <w:sz w:val="21"/>
          <w:szCs w:val="21"/>
        </w:rPr>
        <w:t xml:space="preserve"> za každ</w:t>
      </w:r>
      <w:r w:rsidR="002D1128" w:rsidRPr="002C7755">
        <w:rPr>
          <w:rFonts w:ascii="Inter" w:hAnsi="Inter"/>
          <w:sz w:val="21"/>
          <w:szCs w:val="21"/>
        </w:rPr>
        <w:t>é jednotlivé porušenie, aj opakovane</w:t>
      </w:r>
      <w:r w:rsidRPr="004178E7">
        <w:rPr>
          <w:rFonts w:ascii="Inter" w:hAnsi="Inter"/>
          <w:sz w:val="21"/>
          <w:szCs w:val="21"/>
        </w:rPr>
        <w:t>.</w:t>
      </w:r>
      <w:r w:rsidR="009D3646" w:rsidRPr="002C7755">
        <w:rPr>
          <w:rFonts w:ascii="Inter" w:hAnsi="Inter"/>
          <w:sz w:val="21"/>
          <w:szCs w:val="21"/>
        </w:rPr>
        <w:t xml:space="preserve"> Dodávateľ má povinnosť túto pokutu uhradiť.</w:t>
      </w:r>
    </w:p>
    <w:p w14:paraId="0A37CBEC" w14:textId="7B3F1842" w:rsidR="002D1128" w:rsidRPr="002C7755" w:rsidRDefault="006637FF" w:rsidP="00CA0DCE">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lastRenderedPageBreak/>
        <w:t xml:space="preserve">V prípade porušenia povinností Dodávateľa týkajúcej sa živnostenských oprávnení a iných </w:t>
      </w:r>
      <w:r w:rsidR="0095664D" w:rsidRPr="002C7755">
        <w:rPr>
          <w:rFonts w:ascii="Inter" w:hAnsi="Inter"/>
          <w:sz w:val="21"/>
          <w:szCs w:val="21"/>
        </w:rPr>
        <w:t xml:space="preserve">potvrdení a dokladov, ktoré je Dodávateľ povinný počas plnenia predmetu Dohody mať a Objednávateľovi predložiť podľa článku VII ods. 2 písm. </w:t>
      </w:r>
      <w:r w:rsidR="00A667DB" w:rsidRPr="002C7755">
        <w:rPr>
          <w:rFonts w:ascii="Inter" w:hAnsi="Inter"/>
          <w:sz w:val="21"/>
          <w:szCs w:val="21"/>
        </w:rPr>
        <w:t>f), g), i) tejto Dohody, má Objednávateľ nárok na zmluvnú pokutu vo výške 400,- EUR za každé jednotlivé porušenie, aj opakovane.</w:t>
      </w:r>
      <w:r w:rsidR="000574CC" w:rsidRPr="002C7755">
        <w:rPr>
          <w:rFonts w:ascii="Inter" w:hAnsi="Inter"/>
          <w:sz w:val="21"/>
          <w:szCs w:val="21"/>
        </w:rPr>
        <w:t xml:space="preserve"> Dodávateľ má povinnosť túto pokutu uhradiť.</w:t>
      </w:r>
    </w:p>
    <w:p w14:paraId="3B75B442" w14:textId="2801E0A9" w:rsidR="00A667DB" w:rsidRPr="002C7755" w:rsidRDefault="00A667DB" w:rsidP="00A667DB">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t>V prípade porušenia povinností Dodávateľa týkajúcej sa prevádzkového areálu podľa článku VII ods. 2 písm. j) tejto Dohody, má Objednávateľ nárok na zmluvnú pokutu vo výške 250,- EUR za každé jednotlivé porušenie, aj opakovane.</w:t>
      </w:r>
      <w:r w:rsidR="00E756F0" w:rsidRPr="002C7755">
        <w:rPr>
          <w:rFonts w:ascii="Inter" w:hAnsi="Inter"/>
          <w:sz w:val="21"/>
          <w:szCs w:val="21"/>
        </w:rPr>
        <w:t xml:space="preserve"> Dodávateľ má povinnosť túto pokutu uhradiť.</w:t>
      </w:r>
    </w:p>
    <w:p w14:paraId="126A5996" w14:textId="571E3C2E" w:rsidR="001340F3" w:rsidRPr="004178E7" w:rsidRDefault="001340F3" w:rsidP="001340F3">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t>V prípade porušenia ktorejkoľvek povinností Dodávateľa uvedených v článku XVI tejto Dohody má Objednávateľ nárok na zmluvnú pokutu vo výške 200,- EUR za každé jednotlivé porušenie. Dodávateľ má povinnosť túto pokutu uhradiť.</w:t>
      </w:r>
    </w:p>
    <w:p w14:paraId="647BFE26" w14:textId="7C0837D7" w:rsidR="00960FE3" w:rsidRPr="004178E7" w:rsidRDefault="00960FE3"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V prípade porušenia ktorejkoľvek povinností Dodávateľa uvedených v článku </w:t>
      </w:r>
      <w:r w:rsidR="00A8252E" w:rsidRPr="004178E7">
        <w:rPr>
          <w:rFonts w:ascii="Inter" w:hAnsi="Inter"/>
          <w:sz w:val="21"/>
          <w:szCs w:val="21"/>
        </w:rPr>
        <w:t>XV</w:t>
      </w:r>
      <w:r w:rsidR="002D1128" w:rsidRPr="002C7755">
        <w:rPr>
          <w:rFonts w:ascii="Inter" w:hAnsi="Inter"/>
          <w:sz w:val="21"/>
          <w:szCs w:val="21"/>
        </w:rPr>
        <w:t>I</w:t>
      </w:r>
      <w:r w:rsidR="0091496C" w:rsidRPr="004178E7">
        <w:rPr>
          <w:rFonts w:ascii="Inter" w:hAnsi="Inter"/>
          <w:sz w:val="21"/>
          <w:szCs w:val="21"/>
        </w:rPr>
        <w:t>I</w:t>
      </w:r>
      <w:r w:rsidRPr="004178E7">
        <w:rPr>
          <w:rFonts w:ascii="Inter" w:hAnsi="Inter"/>
          <w:sz w:val="21"/>
          <w:szCs w:val="21"/>
        </w:rPr>
        <w:t xml:space="preserve"> tejto Dohody má Objednávateľ nárok na zmluvnú pokutu vo výške 500,- EUR za každé </w:t>
      </w:r>
      <w:r w:rsidR="001340F3" w:rsidRPr="002C7755">
        <w:rPr>
          <w:rFonts w:ascii="Inter" w:hAnsi="Inter"/>
          <w:sz w:val="21"/>
          <w:szCs w:val="21"/>
        </w:rPr>
        <w:t>jednotlivé</w:t>
      </w:r>
      <w:r w:rsidR="001340F3" w:rsidRPr="004178E7">
        <w:rPr>
          <w:rFonts w:ascii="Inter" w:hAnsi="Inter"/>
          <w:sz w:val="21"/>
          <w:szCs w:val="21"/>
        </w:rPr>
        <w:t xml:space="preserve"> </w:t>
      </w:r>
      <w:r w:rsidRPr="004178E7">
        <w:rPr>
          <w:rFonts w:ascii="Inter" w:hAnsi="Inter"/>
          <w:sz w:val="21"/>
          <w:szCs w:val="21"/>
        </w:rPr>
        <w:t>porušeni</w:t>
      </w:r>
      <w:r w:rsidR="001340F3" w:rsidRPr="002C7755">
        <w:rPr>
          <w:rFonts w:ascii="Inter" w:hAnsi="Inter"/>
          <w:sz w:val="21"/>
          <w:szCs w:val="21"/>
        </w:rPr>
        <w:t>e</w:t>
      </w:r>
      <w:r w:rsidRPr="004178E7">
        <w:rPr>
          <w:rFonts w:ascii="Inter" w:hAnsi="Inter"/>
          <w:sz w:val="21"/>
          <w:szCs w:val="21"/>
        </w:rPr>
        <w:t>. Dodávateľ má povinnosť túto pokutu uhradiť.</w:t>
      </w:r>
    </w:p>
    <w:p w14:paraId="0FB39624" w14:textId="62532452" w:rsidR="00834B31" w:rsidRPr="002C7755" w:rsidRDefault="00834B31"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t>V prípade porušenia ktorejkoľvek povinností Dodávateľa uvedených v článku X</w:t>
      </w:r>
      <w:r w:rsidR="002D1128" w:rsidRPr="002C7755">
        <w:rPr>
          <w:rFonts w:ascii="Inter" w:hAnsi="Inter"/>
          <w:sz w:val="21"/>
          <w:szCs w:val="21"/>
        </w:rPr>
        <w:t>I</w:t>
      </w:r>
      <w:r w:rsidRPr="004178E7">
        <w:rPr>
          <w:rFonts w:ascii="Inter" w:hAnsi="Inter"/>
          <w:sz w:val="21"/>
          <w:szCs w:val="21"/>
        </w:rPr>
        <w:t xml:space="preserve">I tejto Dohody má Objednávateľ nárok na zmluvnú pokutu vo výške 500,- EUR za každé </w:t>
      </w:r>
      <w:r w:rsidR="001340F3" w:rsidRPr="002C7755">
        <w:rPr>
          <w:rFonts w:ascii="Inter" w:hAnsi="Inter"/>
          <w:sz w:val="21"/>
          <w:szCs w:val="21"/>
        </w:rPr>
        <w:t>jednotlivé porušenie</w:t>
      </w:r>
      <w:r w:rsidR="001340F3" w:rsidRPr="002C7755" w:rsidDel="001340F3">
        <w:rPr>
          <w:rFonts w:ascii="Inter" w:hAnsi="Inter"/>
          <w:sz w:val="21"/>
          <w:szCs w:val="21"/>
        </w:rPr>
        <w:t xml:space="preserve"> </w:t>
      </w:r>
      <w:r w:rsidRPr="004178E7">
        <w:rPr>
          <w:rFonts w:ascii="Inter" w:hAnsi="Inter"/>
          <w:sz w:val="21"/>
          <w:szCs w:val="21"/>
        </w:rPr>
        <w:t>porušenia. Dodávateľ má povinnosť túto pokutu uhradiť.</w:t>
      </w:r>
    </w:p>
    <w:p w14:paraId="400BF85A" w14:textId="2AA54950" w:rsidR="00E756F0" w:rsidRPr="004178E7" w:rsidRDefault="00E756F0" w:rsidP="004178E7">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2C7755">
        <w:rPr>
          <w:rFonts w:ascii="Inter" w:hAnsi="Inter"/>
          <w:sz w:val="21"/>
          <w:szCs w:val="21"/>
          <w:lang w:eastAsia="cs-CZ"/>
        </w:rPr>
        <w:t xml:space="preserve">V prípade, ak </w:t>
      </w:r>
      <w:r w:rsidRPr="002C7755">
        <w:rPr>
          <w:rFonts w:ascii="Inter" w:hAnsi="Inter"/>
          <w:sz w:val="21"/>
          <w:szCs w:val="21"/>
        </w:rPr>
        <w:t xml:space="preserve">Dodávateľ požiada o zmenu Kľúčového odborníka postupom podľa článku XII ods. </w:t>
      </w:r>
      <w:r w:rsidR="003119D9" w:rsidRPr="002C7755">
        <w:rPr>
          <w:rFonts w:ascii="Inter" w:hAnsi="Inter"/>
          <w:sz w:val="21"/>
          <w:szCs w:val="21"/>
        </w:rPr>
        <w:t xml:space="preserve">8 až 10 </w:t>
      </w:r>
      <w:r w:rsidR="00471DCB" w:rsidRPr="002C7755">
        <w:rPr>
          <w:rFonts w:ascii="Inter" w:hAnsi="Inter"/>
          <w:sz w:val="21"/>
          <w:szCs w:val="21"/>
        </w:rPr>
        <w:t>tejto D</w:t>
      </w:r>
      <w:r w:rsidRPr="002C7755">
        <w:rPr>
          <w:rFonts w:ascii="Inter" w:hAnsi="Inter"/>
          <w:sz w:val="21"/>
          <w:szCs w:val="21"/>
        </w:rPr>
        <w:t xml:space="preserve">ohody, avšak z príloh, ktorými budú doklady preukazujúce splnenie podmienok účasti a kvalitatívnych kritérií navrhovaného </w:t>
      </w:r>
      <w:r w:rsidR="00471DCB" w:rsidRPr="002C7755">
        <w:rPr>
          <w:rFonts w:ascii="Inter" w:hAnsi="Inter"/>
          <w:sz w:val="21"/>
          <w:szCs w:val="21"/>
        </w:rPr>
        <w:t>K</w:t>
      </w:r>
      <w:r w:rsidRPr="002C7755">
        <w:rPr>
          <w:rFonts w:ascii="Inter" w:hAnsi="Inter"/>
          <w:sz w:val="21"/>
          <w:szCs w:val="21"/>
        </w:rPr>
        <w:t xml:space="preserve">ľúčového odborníka vyplynie, že navrhovaný </w:t>
      </w:r>
      <w:r w:rsidR="00471DCB" w:rsidRPr="002C7755">
        <w:rPr>
          <w:rFonts w:ascii="Inter" w:hAnsi="Inter"/>
          <w:sz w:val="21"/>
          <w:szCs w:val="21"/>
        </w:rPr>
        <w:t>K</w:t>
      </w:r>
      <w:r w:rsidRPr="002C7755">
        <w:rPr>
          <w:rFonts w:ascii="Inter" w:hAnsi="Inter"/>
          <w:sz w:val="21"/>
          <w:szCs w:val="21"/>
        </w:rPr>
        <w:t xml:space="preserve">ľúčový odborník spĺňa podmienky účasti a kvalitatívnych kritérií na úrovni nižšej ako u pôvodného </w:t>
      </w:r>
      <w:r w:rsidR="00471DCB" w:rsidRPr="002C7755">
        <w:rPr>
          <w:rFonts w:ascii="Inter" w:hAnsi="Inter"/>
          <w:sz w:val="21"/>
          <w:szCs w:val="21"/>
        </w:rPr>
        <w:t>K</w:t>
      </w:r>
      <w:r w:rsidRPr="002C7755">
        <w:rPr>
          <w:rFonts w:ascii="Inter" w:hAnsi="Inter"/>
          <w:sz w:val="21"/>
          <w:szCs w:val="21"/>
        </w:rPr>
        <w:t xml:space="preserve">ľúčového odborníka, je </w:t>
      </w:r>
      <w:r w:rsidR="00471DCB" w:rsidRPr="002C7755">
        <w:rPr>
          <w:rFonts w:ascii="Inter" w:hAnsi="Inter"/>
          <w:sz w:val="21"/>
          <w:szCs w:val="21"/>
        </w:rPr>
        <w:t>Dodávateľ</w:t>
      </w:r>
      <w:r w:rsidRPr="002C7755">
        <w:rPr>
          <w:rFonts w:ascii="Inter" w:hAnsi="Inter"/>
          <w:sz w:val="21"/>
          <w:szCs w:val="21"/>
        </w:rPr>
        <w:t xml:space="preserve"> povinný zaplatiť Objednávateľovi zmluvnú pokutu, a to aj za predpokladu, že Objednávateľ s takouto zmenou </w:t>
      </w:r>
      <w:r w:rsidR="00471DCB" w:rsidRPr="002C7755">
        <w:rPr>
          <w:rFonts w:ascii="Inter" w:hAnsi="Inter"/>
          <w:sz w:val="21"/>
          <w:szCs w:val="21"/>
        </w:rPr>
        <w:t>K</w:t>
      </w:r>
      <w:r w:rsidRPr="002C7755">
        <w:rPr>
          <w:rFonts w:ascii="Inter" w:hAnsi="Inter"/>
          <w:sz w:val="21"/>
          <w:szCs w:val="21"/>
        </w:rPr>
        <w:t>ľúčového odborníka vopred písomne súhlasil. Zmluvná pokuta podľa predchádzajúcej vety sa pre hlavného stavbyvedúceho vypočíta ako rozdiel medzi bonusom získaným v ponuke v Kritériu K2 a bonusom, ktorý by získal za nového hlavného stavbyvedúceho. Pre ostatných odborníkov uvedených v </w:t>
      </w:r>
      <w:r w:rsidR="00D9105D" w:rsidRPr="002C7755">
        <w:rPr>
          <w:rFonts w:ascii="Inter" w:hAnsi="Inter"/>
          <w:sz w:val="21"/>
          <w:szCs w:val="21"/>
        </w:rPr>
        <w:t>Príloh</w:t>
      </w:r>
      <w:r w:rsidRPr="002C7755">
        <w:rPr>
          <w:rFonts w:ascii="Inter" w:hAnsi="Inter"/>
          <w:sz w:val="21"/>
          <w:szCs w:val="21"/>
        </w:rPr>
        <w:t>e č. 5 je zmluvná pokuta vo výške 2500</w:t>
      </w:r>
      <w:r w:rsidR="007D314F" w:rsidRPr="002C7755">
        <w:rPr>
          <w:rFonts w:ascii="Inter" w:hAnsi="Inter"/>
          <w:sz w:val="21"/>
          <w:szCs w:val="21"/>
        </w:rPr>
        <w:t>,-</w:t>
      </w:r>
      <w:r w:rsidRPr="002C7755">
        <w:rPr>
          <w:rFonts w:ascii="Inter" w:hAnsi="Inter"/>
          <w:sz w:val="21"/>
          <w:szCs w:val="21"/>
        </w:rPr>
        <w:t xml:space="preserve"> EUR. Opakované porušenie tejto povinnosti sa bude považovať za podstatné porušenie zmluvných podmienok a za dôvod na odstúpenie od tejto Dohody.</w:t>
      </w:r>
    </w:p>
    <w:p w14:paraId="7B76B204" w14:textId="5825963D" w:rsidR="008477C8" w:rsidRPr="004178E7" w:rsidRDefault="008477C8" w:rsidP="005D7830">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color w:val="000000" w:themeColor="text1"/>
          <w:sz w:val="21"/>
          <w:szCs w:val="21"/>
        </w:rPr>
        <w:t xml:space="preserve">V prípade, ak </w:t>
      </w:r>
      <w:r w:rsidR="00FA70F1"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poruší opakovane ktorúkoľvek povinnosť podľa tejto </w:t>
      </w:r>
      <w:r w:rsidR="00FA70F1" w:rsidRPr="002C7755">
        <w:rPr>
          <w:rFonts w:ascii="Inter" w:hAnsi="Inter"/>
          <w:color w:val="000000" w:themeColor="text1"/>
          <w:sz w:val="21"/>
          <w:szCs w:val="21"/>
        </w:rPr>
        <w:t>Dohody</w:t>
      </w:r>
      <w:r w:rsidRPr="002C7755">
        <w:rPr>
          <w:rFonts w:ascii="Inter" w:hAnsi="Inter"/>
          <w:color w:val="000000" w:themeColor="text1"/>
          <w:sz w:val="21"/>
          <w:szCs w:val="21"/>
        </w:rPr>
        <w:t>, má Objednávateľ právo na zmluvnú pokutu vo výške 200,- EUR za každé porušenie povinnosti, aj opakovane.</w:t>
      </w:r>
      <w:r w:rsidR="005D7830">
        <w:rPr>
          <w:rFonts w:ascii="Inter" w:hAnsi="Inter"/>
          <w:color w:val="000000" w:themeColor="text1"/>
          <w:sz w:val="21"/>
          <w:szCs w:val="21"/>
        </w:rPr>
        <w:t xml:space="preserve"> </w:t>
      </w:r>
      <w:r w:rsidR="005D7830" w:rsidRPr="004B64D4">
        <w:rPr>
          <w:rFonts w:ascii="Inter" w:hAnsi="Inter"/>
          <w:sz w:val="21"/>
          <w:szCs w:val="21"/>
        </w:rPr>
        <w:t>Dodávateľ má povinnosť túto pokutu uhradiť.</w:t>
      </w:r>
    </w:p>
    <w:p w14:paraId="74DB349A" w14:textId="602ACFA1" w:rsidR="000D7FC5" w:rsidRPr="004178E7" w:rsidRDefault="00B0790E" w:rsidP="00454EE6">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V prípade, ak sa Objednávateľ omešká s plnením svojich peňažných záväzkov voči </w:t>
      </w:r>
      <w:r w:rsidR="00351B92" w:rsidRPr="004178E7">
        <w:rPr>
          <w:rFonts w:ascii="Inter" w:hAnsi="Inter"/>
          <w:sz w:val="21"/>
          <w:szCs w:val="21"/>
        </w:rPr>
        <w:t>Dodávateľovi</w:t>
      </w:r>
      <w:r w:rsidRPr="004178E7">
        <w:rPr>
          <w:rFonts w:ascii="Inter" w:hAnsi="Inter"/>
          <w:sz w:val="21"/>
          <w:szCs w:val="21"/>
        </w:rPr>
        <w:t xml:space="preserve">, </w:t>
      </w:r>
      <w:r w:rsidR="00351B92" w:rsidRPr="004178E7">
        <w:rPr>
          <w:rFonts w:ascii="Inter" w:hAnsi="Inter"/>
          <w:sz w:val="21"/>
          <w:szCs w:val="21"/>
        </w:rPr>
        <w:t>Dodávateľ</w:t>
      </w:r>
      <w:r w:rsidRPr="004178E7">
        <w:rPr>
          <w:rFonts w:ascii="Inter" w:hAnsi="Inter"/>
          <w:sz w:val="21"/>
          <w:szCs w:val="21"/>
        </w:rPr>
        <w:t xml:space="preserve"> je oprávnený voči Objednávateľovi uplatniť úroky z omeškania z nezaplatenej sumy vo výške podľa § 369a v spojení s § 369 ods. 2 OBZ a podľa § 1 ods. 1 nariadenia vlády Slovenskej republiky č. 21/2013 Z. z., ktorou sa vykonávajú niektoré ustanovenia Obchodného zákonníka v znení neskorších predpisov.</w:t>
      </w:r>
    </w:p>
    <w:p w14:paraId="132B832C" w14:textId="77777777"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Pre vylúčenie akýchkoľvek pochybností Zmluvné strany uvádzajú, že uplatnením a zaplatením zmluvnej pokuty a úroku z omeškania nie je dotknuté právo Zmluvnej strany na náhradu škody. Zmluvnú pokutu a/alebo úrok z omeškania dohodnuté touto Dohodou hradí povinná strana nezávisle od toho, či a v akej výške vznikne druhej Zmluvnej strane v tejto súvislosti škoda. Nárok na náhradu škody spôsobenej porušením povinnosti, na ktorú sa vzťahuje povinnosť uhradiť zmluvnú pokutu alebo úroky z omeškania podľa tejto Dohody, ostáva zachovaný v celom rozsahu.</w:t>
      </w:r>
    </w:p>
    <w:p w14:paraId="0753F532" w14:textId="1CD754BD"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Akákoľvek zmluvná pokuta podľa tejto Dohody je splatná do </w:t>
      </w:r>
      <w:r w:rsidR="006048A0" w:rsidRPr="004178E7">
        <w:rPr>
          <w:rFonts w:ascii="Inter" w:hAnsi="Inter"/>
          <w:sz w:val="21"/>
          <w:szCs w:val="21"/>
        </w:rPr>
        <w:t>pätnástich (</w:t>
      </w:r>
      <w:r w:rsidRPr="004178E7">
        <w:rPr>
          <w:rFonts w:ascii="Inter" w:hAnsi="Inter"/>
          <w:sz w:val="21"/>
          <w:szCs w:val="21"/>
        </w:rPr>
        <w:t>15</w:t>
      </w:r>
      <w:r w:rsidR="006048A0" w:rsidRPr="004178E7">
        <w:rPr>
          <w:rFonts w:ascii="Inter" w:hAnsi="Inter"/>
          <w:sz w:val="21"/>
          <w:szCs w:val="21"/>
        </w:rPr>
        <w:t>)</w:t>
      </w:r>
      <w:r w:rsidRPr="004178E7">
        <w:rPr>
          <w:rFonts w:ascii="Inter" w:hAnsi="Inter"/>
          <w:sz w:val="21"/>
          <w:szCs w:val="21"/>
        </w:rPr>
        <w:t xml:space="preserve"> dní odo dňa jej uplatnenia u druhej Zmluvnej strany. Akúkoľvek zmluvnú pokutu podľa tohto článku Dohody je Objednávateľ oprávnený započítať s existujúcim alebo budúcim záväzkom voči </w:t>
      </w:r>
      <w:r w:rsidR="006048A0" w:rsidRPr="004178E7">
        <w:rPr>
          <w:rFonts w:ascii="Inter" w:hAnsi="Inter"/>
          <w:sz w:val="21"/>
          <w:szCs w:val="21"/>
        </w:rPr>
        <w:t>Dodávateľovi</w:t>
      </w:r>
      <w:r w:rsidRPr="004178E7">
        <w:rPr>
          <w:rFonts w:ascii="Inter" w:hAnsi="Inter"/>
          <w:sz w:val="21"/>
          <w:szCs w:val="21"/>
        </w:rPr>
        <w:t xml:space="preserve"> a to aj z iného existujúceho alebo budúceho zmluvného vzťahu. Pre vylúčenie akýchkoľvek pochybností, </w:t>
      </w:r>
      <w:r w:rsidR="006048A0" w:rsidRPr="004178E7">
        <w:rPr>
          <w:rFonts w:ascii="Inter" w:hAnsi="Inter"/>
          <w:sz w:val="21"/>
          <w:szCs w:val="21"/>
        </w:rPr>
        <w:t>Dodávateľ</w:t>
      </w:r>
      <w:r w:rsidRPr="004178E7">
        <w:rPr>
          <w:rFonts w:ascii="Inter" w:hAnsi="Inter"/>
          <w:sz w:val="21"/>
          <w:szCs w:val="21"/>
        </w:rPr>
        <w:t xml:space="preserve"> nie je oprávnený započítať s existujúcim alebo budúcim záväzkom voči Objednávateľovi a to aj z iného existujúceho alebo budúceho zmluvného vzťahu.</w:t>
      </w:r>
    </w:p>
    <w:p w14:paraId="3AF23A35" w14:textId="0EB368BE"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lastRenderedPageBreak/>
        <w:t xml:space="preserve">Zaplatenie zmluvnej pokuty a/alebo náhrady škody ani uplatnenie zmluvnej pokuty a/alebo náhrady škody nezbavuje </w:t>
      </w:r>
      <w:r w:rsidR="006048A0" w:rsidRPr="004178E7">
        <w:rPr>
          <w:rFonts w:ascii="Inter" w:hAnsi="Inter"/>
          <w:sz w:val="21"/>
          <w:szCs w:val="21"/>
        </w:rPr>
        <w:t>Dodávateľa</w:t>
      </w:r>
      <w:r w:rsidRPr="004178E7">
        <w:rPr>
          <w:rFonts w:ascii="Inter" w:hAnsi="Inter"/>
          <w:sz w:val="21"/>
          <w:szCs w:val="21"/>
        </w:rPr>
        <w:t xml:space="preserve"> ďalej plniť povinnosť zabezpečenú zmluvnou pokutou.</w:t>
      </w:r>
    </w:p>
    <w:p w14:paraId="2A901428" w14:textId="77777777" w:rsidR="00912340" w:rsidRPr="004178E7" w:rsidRDefault="00912340" w:rsidP="00351B92">
      <w:pPr>
        <w:suppressAutoHyphens/>
        <w:autoSpaceDE w:val="0"/>
        <w:autoSpaceDN w:val="0"/>
        <w:adjustRightInd w:val="0"/>
        <w:spacing w:after="0" w:line="240" w:lineRule="auto"/>
        <w:ind w:left="567"/>
        <w:jc w:val="both"/>
        <w:rPr>
          <w:rFonts w:ascii="Inter" w:hAnsi="Inter"/>
          <w:sz w:val="21"/>
          <w:szCs w:val="21"/>
        </w:rPr>
      </w:pPr>
    </w:p>
    <w:p w14:paraId="6C02C858" w14:textId="04C5A227" w:rsidR="00B26008" w:rsidRPr="004178E7" w:rsidRDefault="00B26008" w:rsidP="00811557">
      <w:pPr>
        <w:keepNext/>
        <w:widowControl w:val="0"/>
        <w:suppressAutoHyphens/>
        <w:spacing w:after="0" w:line="240" w:lineRule="auto"/>
        <w:jc w:val="center"/>
        <w:outlineLvl w:val="0"/>
        <w:rPr>
          <w:rFonts w:ascii="Inter" w:eastAsia="Microsoft YaHei" w:hAnsi="Inter" w:cs="Mangal"/>
          <w:b/>
          <w:bCs/>
          <w:kern w:val="1"/>
          <w:sz w:val="21"/>
          <w:szCs w:val="21"/>
          <w:lang w:eastAsia="sk-SK" w:bidi="hi-IN"/>
        </w:rPr>
      </w:pPr>
      <w:r w:rsidRPr="004178E7">
        <w:rPr>
          <w:rFonts w:ascii="Inter" w:eastAsia="Microsoft YaHei" w:hAnsi="Inter" w:cs="Mangal"/>
          <w:b/>
          <w:bCs/>
          <w:kern w:val="1"/>
          <w:sz w:val="21"/>
          <w:szCs w:val="21"/>
          <w:lang w:eastAsia="sk-SK" w:bidi="hi-IN"/>
        </w:rPr>
        <w:t>Článok X</w:t>
      </w:r>
      <w:r w:rsidR="00BD68AE" w:rsidRPr="004178E7">
        <w:rPr>
          <w:rFonts w:ascii="Inter" w:eastAsia="Microsoft YaHei" w:hAnsi="Inter" w:cs="Mangal"/>
          <w:b/>
          <w:bCs/>
          <w:kern w:val="1"/>
          <w:sz w:val="21"/>
          <w:szCs w:val="21"/>
          <w:lang w:eastAsia="sk-SK" w:bidi="hi-IN"/>
        </w:rPr>
        <w:t>I</w:t>
      </w:r>
      <w:r w:rsidR="00DE7835" w:rsidRPr="002C7755">
        <w:rPr>
          <w:rFonts w:ascii="Inter" w:eastAsia="Microsoft YaHei" w:hAnsi="Inter" w:cs="Mangal"/>
          <w:b/>
          <w:bCs/>
          <w:kern w:val="1"/>
          <w:sz w:val="21"/>
          <w:szCs w:val="21"/>
          <w:lang w:eastAsia="sk-SK" w:bidi="hi-IN"/>
        </w:rPr>
        <w:t>V</w:t>
      </w:r>
    </w:p>
    <w:p w14:paraId="41CCBA33" w14:textId="77777777" w:rsidR="00B26008" w:rsidRPr="004178E7" w:rsidRDefault="00B26008" w:rsidP="00CA0DCE">
      <w:pPr>
        <w:keepNext/>
        <w:widowControl w:val="0"/>
        <w:numPr>
          <w:ilvl w:val="0"/>
          <w:numId w:val="11"/>
        </w:numPr>
        <w:suppressAutoHyphens/>
        <w:spacing w:after="120" w:line="240" w:lineRule="auto"/>
        <w:ind w:left="431" w:hanging="431"/>
        <w:jc w:val="center"/>
        <w:outlineLvl w:val="0"/>
        <w:rPr>
          <w:rFonts w:ascii="Inter" w:eastAsia="Microsoft YaHei" w:hAnsi="Inter"/>
          <w:b/>
          <w:bCs/>
          <w:kern w:val="1"/>
          <w:sz w:val="21"/>
          <w:szCs w:val="21"/>
          <w:lang w:eastAsia="sk-SK" w:bidi="hi-IN"/>
        </w:rPr>
      </w:pPr>
      <w:r w:rsidRPr="004178E7">
        <w:rPr>
          <w:rFonts w:ascii="Inter" w:eastAsia="Microsoft YaHei" w:hAnsi="Inter" w:cs="Mangal"/>
          <w:b/>
          <w:bCs/>
          <w:kern w:val="1"/>
          <w:sz w:val="21"/>
          <w:szCs w:val="21"/>
          <w:lang w:eastAsia="sk-SK" w:bidi="hi-IN"/>
        </w:rPr>
        <w:t>Doručovanie písomnosti</w:t>
      </w:r>
    </w:p>
    <w:p w14:paraId="66101576" w14:textId="460A9069" w:rsidR="00B26008" w:rsidRPr="004178E7" w:rsidRDefault="00B26008"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Za riadne a preukázané doručenie písomnosti doručovanej prostredníctvom pošty sa považuje okrem okamihu prevzatia </w:t>
      </w:r>
      <w:r w:rsidR="00974A72" w:rsidRPr="004178E7">
        <w:rPr>
          <w:rFonts w:ascii="Inter" w:eastAsia="Times New Roman" w:hAnsi="Inter"/>
          <w:sz w:val="21"/>
          <w:szCs w:val="21"/>
          <w:lang w:eastAsia="sk-SK"/>
        </w:rPr>
        <w:t>Z</w:t>
      </w:r>
      <w:r w:rsidRPr="004178E7">
        <w:rPr>
          <w:rFonts w:ascii="Inter" w:eastAsia="Times New Roman" w:hAnsi="Inter"/>
          <w:sz w:val="21"/>
          <w:szCs w:val="21"/>
          <w:lang w:eastAsia="sk-SK"/>
        </w:rPr>
        <w:t>mluvnej strany, ktorej je písomnosť adresovaná (ďalej len „</w:t>
      </w:r>
      <w:r w:rsidRPr="004178E7">
        <w:rPr>
          <w:rFonts w:ascii="Inter" w:eastAsia="Times New Roman" w:hAnsi="Inter"/>
          <w:b/>
          <w:bCs/>
          <w:sz w:val="21"/>
          <w:szCs w:val="21"/>
          <w:lang w:eastAsia="sk-SK"/>
        </w:rPr>
        <w:t>adresát</w:t>
      </w:r>
      <w:r w:rsidRPr="004178E7">
        <w:rPr>
          <w:rFonts w:ascii="Inter" w:eastAsia="Times New Roman" w:hAnsi="Inter"/>
          <w:sz w:val="21"/>
          <w:szCs w:val="21"/>
          <w:lang w:eastAsia="sk-SK"/>
        </w:rPr>
        <w:t>“</w:t>
      </w:r>
      <w:r w:rsidR="00F40D01" w:rsidRPr="002C7755">
        <w:rPr>
          <w:rFonts w:ascii="Inter" w:eastAsia="Times New Roman" w:hAnsi="Inter"/>
          <w:sz w:val="21"/>
          <w:szCs w:val="21"/>
          <w:lang w:eastAsia="sk-SK"/>
        </w:rPr>
        <w:t xml:space="preserve"> v príslušnom gramatickom tvare</w:t>
      </w:r>
      <w:r w:rsidRPr="004178E7">
        <w:rPr>
          <w:rFonts w:ascii="Inter" w:eastAsia="Times New Roman" w:hAnsi="Inter"/>
          <w:sz w:val="21"/>
          <w:szCs w:val="21"/>
          <w:lang w:eastAsia="sk-SK"/>
        </w:rPr>
        <w:t xml:space="preserve">), aj prípad, keď: </w:t>
      </w:r>
    </w:p>
    <w:p w14:paraId="12142F07" w14:textId="77777777" w:rsidR="00B26008" w:rsidRPr="004178E7" w:rsidRDefault="00B26008" w:rsidP="00CA0DCE">
      <w:pPr>
        <w:widowControl w:val="0"/>
        <w:numPr>
          <w:ilvl w:val="2"/>
          <w:numId w:val="34"/>
        </w:numPr>
        <w:suppressAutoHyphens/>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adresát jej prijatie odmietne; za deň doručenia písomnosti sa považuje deň jej odmietnutia, </w:t>
      </w:r>
    </w:p>
    <w:p w14:paraId="2B5CED3F" w14:textId="51D47225" w:rsidR="00B26008" w:rsidRPr="004178E7" w:rsidRDefault="00B26008" w:rsidP="00CA0DCE">
      <w:pPr>
        <w:widowControl w:val="0"/>
        <w:numPr>
          <w:ilvl w:val="2"/>
          <w:numId w:val="34"/>
        </w:numPr>
        <w:suppressAutoHyphens/>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adresát si doručovanú písomnosť uloženú na pošte nevyzdvihne, pričom doručovateľ doručoval písomnosť na adresu adresáta uvedenú v záhlaví tejto </w:t>
      </w:r>
      <w:r w:rsidR="00974A72" w:rsidRPr="004178E7">
        <w:rPr>
          <w:rFonts w:ascii="Inter" w:eastAsia="Times New Roman" w:hAnsi="Inter"/>
          <w:sz w:val="21"/>
          <w:szCs w:val="21"/>
          <w:lang w:eastAsia="sk-SK"/>
        </w:rPr>
        <w:t>D</w:t>
      </w:r>
      <w:r w:rsidRPr="004178E7">
        <w:rPr>
          <w:rFonts w:ascii="Inter" w:eastAsia="Times New Roman" w:hAnsi="Inter"/>
          <w:sz w:val="21"/>
          <w:szCs w:val="21"/>
          <w:lang w:eastAsia="sk-SK"/>
        </w:rPr>
        <w:t>ohody, prípadne na poslednú známu adresu adresáta. Za deň doručenia sa pokladá siedmy (7) pracovný deň, ktorý uplynie odo dňa uloženia doručovanej písomnosti na pošte.</w:t>
      </w:r>
    </w:p>
    <w:p w14:paraId="65E5FDC2" w14:textId="2CEA6D96" w:rsidR="00A90632" w:rsidRPr="004178E7" w:rsidRDefault="00A90632" w:rsidP="00CA0DCE">
      <w:pPr>
        <w:pStyle w:val="Odsekzoznamu"/>
        <w:numPr>
          <w:ilvl w:val="0"/>
          <w:numId w:val="13"/>
        </w:numPr>
        <w:tabs>
          <w:tab w:val="clear" w:pos="720"/>
        </w:tab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Zmluvné strany sa dohodli, že písomnosti, obsahujúce právne významné skutočnosti podľa Dohody, si budú doručovať poštou, formou doporučenej zásielky, pokiaľ nie je dohodnuté inak. Písomnosťou obsahujúcou právne významné skutočnosti sa na účely tejto Dohody rozumie najmä, nie však výlučne odstúpenie od Dohody, výzvy na zaplatenie a akékoľvek výzvy na plnenie</w:t>
      </w:r>
      <w:r w:rsidR="008B417D" w:rsidRPr="004178E7">
        <w:rPr>
          <w:rFonts w:ascii="Inter" w:eastAsia="Times New Roman" w:hAnsi="Inter"/>
          <w:sz w:val="21"/>
          <w:szCs w:val="21"/>
          <w:lang w:eastAsia="sk-SK"/>
        </w:rPr>
        <w:t>.</w:t>
      </w:r>
    </w:p>
    <w:p w14:paraId="7E654BF0" w14:textId="7442DE80" w:rsidR="008B417D" w:rsidRPr="004178E7" w:rsidRDefault="008B417D" w:rsidP="00CA0DCE">
      <w:pPr>
        <w:pStyle w:val="Odsekzoznamu"/>
        <w:numPr>
          <w:ilvl w:val="0"/>
          <w:numId w:val="13"/>
        </w:numPr>
        <w:tabs>
          <w:tab w:val="clear" w:pos="720"/>
        </w:tabs>
        <w:spacing w:after="0" w:line="240" w:lineRule="auto"/>
        <w:ind w:left="567" w:hanging="567"/>
        <w:jc w:val="both"/>
        <w:rPr>
          <w:rFonts w:ascii="Inter" w:eastAsia="Times New Roman" w:hAnsi="Inter"/>
          <w:sz w:val="21"/>
          <w:szCs w:val="21"/>
          <w:lang w:eastAsia="sk-SK"/>
        </w:rPr>
      </w:pPr>
      <w:r w:rsidRPr="004178E7">
        <w:rPr>
          <w:rFonts w:ascii="Inter" w:hAnsi="Inter"/>
          <w:bCs/>
          <w:sz w:val="21"/>
          <w:szCs w:val="21"/>
        </w:rPr>
        <w:t>P</w:t>
      </w:r>
      <w:r w:rsidRPr="004178E7">
        <w:rPr>
          <w:rFonts w:ascii="Inter" w:eastAsia="Times New Roman" w:hAnsi="Inter"/>
          <w:sz w:val="21"/>
          <w:szCs w:val="21"/>
          <w:lang w:eastAsia="sk-SK"/>
        </w:rPr>
        <w:t xml:space="preserve">re potreby doručovania prostredníctvom pošty sa použijú adresy sídel Zmluvných strán, resp. korešpondenčné adresy, uvedené v záhlaví tejto Dohody. </w:t>
      </w:r>
      <w:r w:rsidR="00200CFB" w:rsidRPr="004178E7">
        <w:rPr>
          <w:rFonts w:ascii="Inter" w:eastAsia="Times New Roman" w:hAnsi="Inter"/>
          <w:sz w:val="21"/>
          <w:szCs w:val="21"/>
          <w:lang w:eastAsia="sk-SK"/>
        </w:rPr>
        <w:t xml:space="preserve">Všetky písomné doklady týkajúce sa vzťahov z tejto Dohody, jej zmeny alebo zániku, zasiela jedna Zmluvná strana na adresu druhej Zmluvnej strany, ktorá je uvedená pri označení Zmluvnej strany v úvode tejto Dohody. Ak dôjde k zmene tejto adresy, je povinná Zmluvná strana, u ktorej k zmene došlo, písomne oznámiť zmenu adresy druhej Zmluvnej strane do pätnásť (15) dní od vtedy ako k nej došlo, pričom na oznámení zmeny adresy musí byť podpis úradne osvedčený, inak platí, že zmena nenastala. </w:t>
      </w:r>
    </w:p>
    <w:p w14:paraId="27064B3A" w14:textId="6A29EFEB" w:rsidR="00B26008" w:rsidRPr="004178E7" w:rsidRDefault="00B26008"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Písomností doručované poštou môžu byť doručené aj kuriérom prostredníctvom kuriérskej spoločnosti alebo osobne, prevzatím a potvrdením prevzatia doručovanej písomnosti zodpovednou osobou. </w:t>
      </w:r>
    </w:p>
    <w:p w14:paraId="3780B288" w14:textId="5F2C04D5" w:rsidR="00B26008" w:rsidRPr="004178E7" w:rsidRDefault="00A303C9"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2C7755">
        <w:rPr>
          <w:rFonts w:ascii="Inter" w:eastAsia="Times New Roman" w:hAnsi="Inter"/>
          <w:sz w:val="21"/>
          <w:szCs w:val="21"/>
          <w:lang w:eastAsia="sk-SK"/>
        </w:rPr>
        <w:t>Pokiaľ nie je v tejto Dohode uvedené inak p</w:t>
      </w:r>
      <w:r w:rsidR="00B26008" w:rsidRPr="004178E7">
        <w:rPr>
          <w:rFonts w:ascii="Inter" w:eastAsia="Times New Roman" w:hAnsi="Inter"/>
          <w:sz w:val="21"/>
          <w:szCs w:val="21"/>
          <w:lang w:eastAsia="sk-SK"/>
        </w:rPr>
        <w:t xml:space="preserve">ísomnosť doručovaná elektronicky sa považuje za doručenú okamihom prevzatia, v prípade, že prevzatie druhá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 xml:space="preserve">mluvná strana potvrdí, alebo </w:t>
      </w:r>
      <w:r w:rsidRPr="002C7755">
        <w:rPr>
          <w:rFonts w:ascii="Inter" w:eastAsia="Times New Roman" w:hAnsi="Inter"/>
          <w:sz w:val="21"/>
          <w:szCs w:val="21"/>
          <w:lang w:eastAsia="sk-SK"/>
        </w:rPr>
        <w:t>nasledujúci</w:t>
      </w:r>
      <w:r w:rsidRPr="004178E7">
        <w:rPr>
          <w:rFonts w:ascii="Inter" w:eastAsia="Times New Roman" w:hAnsi="Inter"/>
          <w:sz w:val="21"/>
          <w:szCs w:val="21"/>
          <w:lang w:eastAsia="sk-SK"/>
        </w:rPr>
        <w:t xml:space="preserve"> </w:t>
      </w:r>
      <w:r w:rsidR="00B26008" w:rsidRPr="004178E7">
        <w:rPr>
          <w:rFonts w:ascii="Inter" w:eastAsia="Times New Roman" w:hAnsi="Inter"/>
          <w:sz w:val="21"/>
          <w:szCs w:val="21"/>
          <w:lang w:eastAsia="sk-SK"/>
        </w:rPr>
        <w:t xml:space="preserve">pracovný deň po jej odoslaní na e-mailovú adresu druhej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 xml:space="preserve">mluvnej strany uvedenú v záhlaví </w:t>
      </w:r>
      <w:r w:rsidR="00FF4FE3" w:rsidRPr="004178E7">
        <w:rPr>
          <w:rFonts w:ascii="Inter" w:eastAsia="Times New Roman" w:hAnsi="Inter"/>
          <w:sz w:val="21"/>
          <w:szCs w:val="21"/>
          <w:lang w:eastAsia="sk-SK"/>
        </w:rPr>
        <w:t>D</w:t>
      </w:r>
      <w:r w:rsidR="00B26008" w:rsidRPr="004178E7">
        <w:rPr>
          <w:rFonts w:ascii="Inter" w:eastAsia="Times New Roman" w:hAnsi="Inter"/>
          <w:sz w:val="21"/>
          <w:szCs w:val="21"/>
          <w:lang w:eastAsia="sk-SK"/>
        </w:rPr>
        <w:t xml:space="preserve">ohody alebo oznámenú druhej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mluvnej strane podľa článku V</w:t>
      </w:r>
      <w:r w:rsidR="003B4D00" w:rsidRPr="004178E7">
        <w:rPr>
          <w:rFonts w:ascii="Inter" w:eastAsia="Times New Roman" w:hAnsi="Inter"/>
          <w:sz w:val="21"/>
          <w:szCs w:val="21"/>
          <w:lang w:eastAsia="sk-SK"/>
        </w:rPr>
        <w:t>II</w:t>
      </w:r>
      <w:r w:rsidRPr="002C7755">
        <w:rPr>
          <w:rFonts w:ascii="Inter" w:eastAsia="Times New Roman" w:hAnsi="Inter"/>
          <w:sz w:val="21"/>
          <w:szCs w:val="21"/>
          <w:lang w:eastAsia="sk-SK"/>
        </w:rPr>
        <w:t>I</w:t>
      </w:r>
      <w:r w:rsidR="00B26008" w:rsidRPr="004178E7">
        <w:rPr>
          <w:rFonts w:ascii="Inter" w:eastAsia="Times New Roman" w:hAnsi="Inter"/>
          <w:sz w:val="21"/>
          <w:szCs w:val="21"/>
          <w:lang w:eastAsia="sk-SK"/>
        </w:rPr>
        <w:t xml:space="preserve"> ods. </w:t>
      </w:r>
      <w:r w:rsidR="0012455D" w:rsidRPr="004178E7">
        <w:rPr>
          <w:rFonts w:ascii="Inter" w:eastAsia="Times New Roman" w:hAnsi="Inter"/>
          <w:sz w:val="21"/>
          <w:szCs w:val="21"/>
          <w:lang w:eastAsia="sk-SK"/>
        </w:rPr>
        <w:t>1</w:t>
      </w:r>
      <w:r w:rsidR="00B26008" w:rsidRPr="004178E7">
        <w:rPr>
          <w:rFonts w:ascii="Inter" w:eastAsia="Times New Roman" w:hAnsi="Inter"/>
          <w:sz w:val="21"/>
          <w:szCs w:val="21"/>
          <w:lang w:eastAsia="sk-SK"/>
        </w:rPr>
        <w:t xml:space="preserve"> tejto </w:t>
      </w:r>
      <w:r w:rsidR="00FF4FE3" w:rsidRPr="004178E7">
        <w:rPr>
          <w:rFonts w:ascii="Inter" w:eastAsia="Times New Roman" w:hAnsi="Inter"/>
          <w:sz w:val="21"/>
          <w:szCs w:val="21"/>
          <w:lang w:eastAsia="sk-SK"/>
        </w:rPr>
        <w:t>D</w:t>
      </w:r>
      <w:r w:rsidR="00B26008" w:rsidRPr="004178E7">
        <w:rPr>
          <w:rFonts w:ascii="Inter" w:eastAsia="Times New Roman" w:hAnsi="Inter"/>
          <w:sz w:val="21"/>
          <w:szCs w:val="21"/>
          <w:lang w:eastAsia="sk-SK"/>
        </w:rPr>
        <w:t xml:space="preserve">ohody, ak druhá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mluvná strana písomnosť neprevzala.</w:t>
      </w:r>
    </w:p>
    <w:p w14:paraId="7887418B" w14:textId="77777777" w:rsidR="00B1288D" w:rsidRPr="004178E7" w:rsidRDefault="00B1288D" w:rsidP="00351B92">
      <w:pPr>
        <w:widowControl w:val="0"/>
        <w:suppressAutoHyphens/>
        <w:spacing w:after="0" w:line="240" w:lineRule="auto"/>
        <w:ind w:left="567"/>
        <w:jc w:val="both"/>
        <w:rPr>
          <w:rFonts w:ascii="Inter" w:eastAsia="Times New Roman" w:hAnsi="Inter"/>
          <w:sz w:val="21"/>
          <w:szCs w:val="21"/>
          <w:lang w:eastAsia="sk-SK"/>
        </w:rPr>
      </w:pPr>
    </w:p>
    <w:p w14:paraId="7499193B" w14:textId="36C25551" w:rsidR="00692DF6" w:rsidRPr="004178E7" w:rsidRDefault="00692DF6" w:rsidP="00692DF6">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w:t>
      </w:r>
      <w:r w:rsidR="00E7344C" w:rsidRPr="004178E7">
        <w:rPr>
          <w:rFonts w:ascii="Inter" w:hAnsi="Inter" w:cs="Times New Roman"/>
          <w:b/>
          <w:bCs/>
          <w:color w:val="auto"/>
          <w:sz w:val="21"/>
          <w:szCs w:val="21"/>
        </w:rPr>
        <w:t>V</w:t>
      </w:r>
    </w:p>
    <w:p w14:paraId="3069E0F3" w14:textId="1C73A263" w:rsidR="00692DF6" w:rsidRPr="004178E7" w:rsidRDefault="00E7344C" w:rsidP="00233F07">
      <w:pPr>
        <w:pStyle w:val="Nadpis1"/>
        <w:spacing w:before="0" w:after="120"/>
        <w:rPr>
          <w:rFonts w:ascii="Inter" w:hAnsi="Inter" w:cs="Times New Roman"/>
          <w:szCs w:val="21"/>
        </w:rPr>
      </w:pPr>
      <w:r w:rsidRPr="004178E7">
        <w:rPr>
          <w:rFonts w:ascii="Inter" w:hAnsi="Inter" w:cs="Times New Roman"/>
          <w:szCs w:val="21"/>
        </w:rPr>
        <w:t>S</w:t>
      </w:r>
      <w:r w:rsidR="00692DF6" w:rsidRPr="004178E7">
        <w:rPr>
          <w:rFonts w:ascii="Inter" w:hAnsi="Inter" w:cs="Times New Roman"/>
          <w:szCs w:val="21"/>
        </w:rPr>
        <w:t xml:space="preserve">pôsoby ukončenia </w:t>
      </w:r>
      <w:r w:rsidRPr="004178E7">
        <w:rPr>
          <w:rFonts w:ascii="Inter" w:hAnsi="Inter" w:cs="Times New Roman"/>
          <w:szCs w:val="21"/>
        </w:rPr>
        <w:t>D</w:t>
      </w:r>
      <w:r w:rsidR="00692DF6" w:rsidRPr="004178E7">
        <w:rPr>
          <w:rFonts w:ascii="Inter" w:hAnsi="Inter" w:cs="Times New Roman"/>
          <w:szCs w:val="21"/>
        </w:rPr>
        <w:t>ohody</w:t>
      </w:r>
    </w:p>
    <w:p w14:paraId="233CBD0B" w14:textId="0BCAD103" w:rsidR="00692DF6" w:rsidRPr="004178E7" w:rsidRDefault="00692DF6" w:rsidP="00C54ECF">
      <w:pPr>
        <w:pStyle w:val="Odsekzoznamu"/>
        <w:numPr>
          <w:ilvl w:val="3"/>
          <w:numId w:val="2"/>
        </w:numPr>
        <w:spacing w:after="0" w:line="240" w:lineRule="auto"/>
        <w:ind w:left="567" w:hanging="567"/>
        <w:rPr>
          <w:rFonts w:ascii="Inter" w:eastAsia="Times New Roman" w:hAnsi="Inter"/>
          <w:sz w:val="21"/>
          <w:szCs w:val="21"/>
          <w:lang w:eastAsia="sk-SK"/>
        </w:rPr>
      </w:pPr>
      <w:r w:rsidRPr="004178E7">
        <w:rPr>
          <w:rFonts w:ascii="Inter" w:eastAsia="Times New Roman" w:hAnsi="Inter"/>
          <w:sz w:val="21"/>
          <w:szCs w:val="21"/>
          <w:lang w:eastAsia="sk-SK"/>
        </w:rPr>
        <w:t xml:space="preserve">Zmluvné strany sa dohodli, že </w:t>
      </w:r>
      <w:r w:rsidR="00F62C28" w:rsidRPr="004178E7">
        <w:rPr>
          <w:rFonts w:ascii="Inter" w:eastAsia="Times New Roman" w:hAnsi="Inter"/>
          <w:sz w:val="21"/>
          <w:szCs w:val="21"/>
          <w:lang w:eastAsia="sk-SK"/>
        </w:rPr>
        <w:t>trvanie tejt</w:t>
      </w:r>
      <w:r w:rsidR="00F92D8D" w:rsidRPr="004178E7">
        <w:rPr>
          <w:rFonts w:ascii="Inter" w:eastAsia="Times New Roman" w:hAnsi="Inter"/>
          <w:sz w:val="21"/>
          <w:szCs w:val="21"/>
          <w:lang w:eastAsia="sk-SK"/>
        </w:rPr>
        <w:t>o</w:t>
      </w:r>
      <w:r w:rsidR="00F62C28" w:rsidRPr="004178E7">
        <w:rPr>
          <w:rFonts w:ascii="Inter" w:eastAsia="Times New Roman" w:hAnsi="Inter"/>
          <w:sz w:val="21"/>
          <w:szCs w:val="21"/>
          <w:lang w:eastAsia="sk-SK"/>
        </w:rPr>
        <w:t xml:space="preserve"> D</w:t>
      </w:r>
      <w:r w:rsidRPr="004178E7">
        <w:rPr>
          <w:rFonts w:ascii="Inter" w:eastAsia="Times New Roman" w:hAnsi="Inter"/>
          <w:sz w:val="21"/>
          <w:szCs w:val="21"/>
          <w:lang w:eastAsia="sk-SK"/>
        </w:rPr>
        <w:t>ohoda j</w:t>
      </w:r>
      <w:r w:rsidR="00F62C28" w:rsidRPr="004178E7">
        <w:rPr>
          <w:rFonts w:ascii="Inter" w:eastAsia="Times New Roman" w:hAnsi="Inter"/>
          <w:sz w:val="21"/>
          <w:szCs w:val="21"/>
          <w:lang w:eastAsia="sk-SK"/>
        </w:rPr>
        <w:t>e možné ukončiť</w:t>
      </w:r>
      <w:r w:rsidRPr="004178E7">
        <w:rPr>
          <w:rFonts w:ascii="Inter" w:eastAsia="Times New Roman" w:hAnsi="Inter"/>
          <w:sz w:val="21"/>
          <w:szCs w:val="21"/>
          <w:lang w:eastAsia="sk-SK"/>
        </w:rPr>
        <w:t>:</w:t>
      </w:r>
    </w:p>
    <w:p w14:paraId="67938C67" w14:textId="77777777" w:rsidR="00F92D8D" w:rsidRPr="004178E7" w:rsidRDefault="00F92D8D" w:rsidP="00E70443">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uplynutím doby, na ktorú bola táto Dohoda uzatvorená;</w:t>
      </w:r>
    </w:p>
    <w:p w14:paraId="227E2A81" w14:textId="77777777" w:rsidR="00F92D8D" w:rsidRPr="004178E7" w:rsidRDefault="00F92D8D" w:rsidP="00E70443">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pred uplynutím doby, na ktorú bola táto Dohoda uzatvorená, ak súčet cien za poskytnutý predmet Dohody na základe tejto Dohody dosiahne v priebehu zmluvného vzťahu Maximálnu cenu; </w:t>
      </w:r>
    </w:p>
    <w:p w14:paraId="6C2D2769" w14:textId="38F672CF" w:rsidR="00692DF6" w:rsidRPr="004178E7" w:rsidRDefault="00692DF6" w:rsidP="00C54ECF">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na základe písomnej dohody </w:t>
      </w:r>
      <w:r w:rsidR="00141882" w:rsidRPr="004178E7">
        <w:rPr>
          <w:rFonts w:ascii="Inter" w:hAnsi="Inter"/>
          <w:sz w:val="21"/>
          <w:szCs w:val="21"/>
        </w:rPr>
        <w:t>Z</w:t>
      </w:r>
      <w:r w:rsidRPr="004178E7">
        <w:rPr>
          <w:rFonts w:ascii="Inter" w:hAnsi="Inter"/>
          <w:sz w:val="21"/>
          <w:szCs w:val="21"/>
        </w:rPr>
        <w:t>mluvných strán,</w:t>
      </w:r>
    </w:p>
    <w:p w14:paraId="22B72D4A" w14:textId="25AB4D5B" w:rsidR="00692DF6" w:rsidRPr="004178E7" w:rsidRDefault="00692DF6" w:rsidP="004178E7">
      <w:pPr>
        <w:pStyle w:val="Odsekzoznamu"/>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písomným odstúpením </w:t>
      </w:r>
      <w:r w:rsidR="00057EDB" w:rsidRPr="004178E7">
        <w:rPr>
          <w:rFonts w:ascii="Inter" w:hAnsi="Inter"/>
          <w:sz w:val="21"/>
          <w:szCs w:val="21"/>
        </w:rPr>
        <w:t>niektorej Zmluvnej strany v súlade s touto Dohodou, ustanoveniami OBZ alebo ZVO</w:t>
      </w:r>
      <w:r w:rsidR="00B64698" w:rsidRPr="004178E7">
        <w:rPr>
          <w:rFonts w:ascii="Inter" w:hAnsi="Inter"/>
          <w:sz w:val="21"/>
          <w:szCs w:val="21"/>
        </w:rPr>
        <w:t>.</w:t>
      </w:r>
    </w:p>
    <w:p w14:paraId="3A2D053B" w14:textId="27D755F2" w:rsidR="00D056BE" w:rsidRPr="004178E7" w:rsidRDefault="00D056BE" w:rsidP="00E70443">
      <w:pPr>
        <w:pStyle w:val="Odsekzoznamu"/>
        <w:numPr>
          <w:ilvl w:val="3"/>
          <w:numId w:val="2"/>
        </w:numPr>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sú oprávnené odstúpiť od tejto </w:t>
      </w:r>
      <w:r w:rsidR="00C54EC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dôvodov a spôsobom uvedeným v príslušných  právnych predpisoch Slovenskej republiky a v tejto </w:t>
      </w:r>
      <w:r w:rsidR="00C54ECF" w:rsidRPr="004178E7">
        <w:rPr>
          <w:rFonts w:ascii="Inter" w:hAnsi="Inter" w:cs="Arial"/>
          <w:color w:val="000000" w:themeColor="text1"/>
          <w:sz w:val="21"/>
          <w:szCs w:val="21"/>
        </w:rPr>
        <w:t>D</w:t>
      </w:r>
      <w:r w:rsidRPr="004178E7">
        <w:rPr>
          <w:rFonts w:ascii="Inter" w:hAnsi="Inter" w:cs="Arial"/>
          <w:color w:val="000000" w:themeColor="text1"/>
          <w:sz w:val="21"/>
          <w:szCs w:val="21"/>
        </w:rPr>
        <w:t>ohode.</w:t>
      </w:r>
    </w:p>
    <w:p w14:paraId="003B2888" w14:textId="3378BE65" w:rsidR="004F7F58" w:rsidRPr="004178E7" w:rsidRDefault="004F7F58" w:rsidP="00E70443">
      <w:pPr>
        <w:pStyle w:val="Odsekzoznamu"/>
        <w:widowControl w:val="0"/>
        <w:numPr>
          <w:ilvl w:val="3"/>
          <w:numId w:val="2"/>
        </w:numPr>
        <w:autoSpaceDE w:val="0"/>
        <w:autoSpaceDN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Ktorákoľvek Zmluvná strana je oprávnená písomne odstúpiť od tejto Dohody v prípade podstatného porušenia tejto Dohody druhou Zmluvnou stranou. Zmluvné strany sa </w:t>
      </w:r>
      <w:r w:rsidRPr="004178E7">
        <w:rPr>
          <w:rFonts w:ascii="Inter" w:hAnsi="Inter" w:cs="Arial"/>
          <w:color w:val="000000" w:themeColor="text1"/>
          <w:sz w:val="21"/>
          <w:szCs w:val="21"/>
        </w:rPr>
        <w:lastRenderedPageBreak/>
        <w:t>dohodli, že okrem už uvedených podstatných porušení v tejto Dohode za podstatné porušenie zmluvných povinností budú považovať najmä, nie však výlučne:</w:t>
      </w:r>
    </w:p>
    <w:p w14:paraId="2BF6C69F" w14:textId="0A7EEED8"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bude Dodávateľ z dôvodov spočívajúcich na jeho strane v omeškaní s plnením ktoréhokoľvek termínu uvedeného v</w:t>
      </w:r>
      <w:r w:rsidR="004D09AA">
        <w:rPr>
          <w:rFonts w:ascii="Inter" w:hAnsi="Inter" w:cs="Arial"/>
          <w:color w:val="000000" w:themeColor="text1"/>
          <w:sz w:val="21"/>
          <w:szCs w:val="21"/>
        </w:rPr>
        <w:t xml:space="preserve"> tejto Dohode a/alebo v </w:t>
      </w:r>
      <w:r w:rsidRPr="004178E7">
        <w:rPr>
          <w:rFonts w:ascii="Inter" w:hAnsi="Inter" w:cs="Arial"/>
          <w:color w:val="000000" w:themeColor="text1"/>
          <w:sz w:val="21"/>
          <w:szCs w:val="21"/>
        </w:rPr>
        <w:t>písomnej objednávke</w:t>
      </w:r>
      <w:r w:rsidR="00536DA2" w:rsidRPr="002C7755">
        <w:rPr>
          <w:rFonts w:ascii="Inter" w:hAnsi="Inter" w:cs="Arial"/>
          <w:color w:val="000000" w:themeColor="text1"/>
          <w:sz w:val="21"/>
          <w:szCs w:val="21"/>
        </w:rPr>
        <w:t xml:space="preserve"> o viac ako pätnásť (15) dní</w:t>
      </w:r>
      <w:r w:rsidR="0065039B">
        <w:rPr>
          <w:rFonts w:ascii="Inter" w:hAnsi="Inter" w:cs="Arial"/>
          <w:color w:val="000000" w:themeColor="text1"/>
          <w:sz w:val="21"/>
          <w:szCs w:val="21"/>
        </w:rPr>
        <w:t>;</w:t>
      </w:r>
    </w:p>
    <w:p w14:paraId="352E87F8" w14:textId="429D95BB"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Dodávateľ, resp. pracovníci Dodávateľa, porušil</w:t>
      </w:r>
      <w:r w:rsidR="00862DB1" w:rsidRPr="004178E7">
        <w:rPr>
          <w:rFonts w:ascii="Inter" w:hAnsi="Inter" w:cs="Arial"/>
          <w:color w:val="000000" w:themeColor="text1"/>
          <w:sz w:val="21"/>
          <w:szCs w:val="21"/>
        </w:rPr>
        <w:t xml:space="preserve"> opakovane preukázateľne</w:t>
      </w:r>
      <w:r w:rsidRPr="004178E7">
        <w:rPr>
          <w:rFonts w:ascii="Inter" w:hAnsi="Inter" w:cs="Arial"/>
          <w:color w:val="000000" w:themeColor="text1"/>
          <w:sz w:val="21"/>
          <w:szCs w:val="21"/>
        </w:rPr>
        <w:t xml:space="preserve"> ktorúkoľvek povinnosť </w:t>
      </w:r>
      <w:r w:rsidR="001D0D29" w:rsidRPr="004178E7">
        <w:rPr>
          <w:rFonts w:ascii="Inter" w:hAnsi="Inter" w:cs="Arial"/>
          <w:color w:val="000000" w:themeColor="text1"/>
          <w:sz w:val="21"/>
          <w:szCs w:val="21"/>
        </w:rPr>
        <w:t>p</w:t>
      </w:r>
      <w:r w:rsidR="00EB2B15" w:rsidRPr="004178E7">
        <w:rPr>
          <w:rFonts w:ascii="Inter" w:hAnsi="Inter" w:cs="Arial"/>
          <w:color w:val="000000" w:themeColor="text1"/>
          <w:sz w:val="21"/>
          <w:szCs w:val="21"/>
        </w:rPr>
        <w:t xml:space="preserve">odľa tejto Dohody </w:t>
      </w:r>
      <w:r w:rsidRPr="004178E7">
        <w:rPr>
          <w:rFonts w:ascii="Inter" w:hAnsi="Inter" w:cs="Arial"/>
          <w:color w:val="000000" w:themeColor="text1"/>
          <w:sz w:val="21"/>
          <w:szCs w:val="21"/>
        </w:rPr>
        <w:t xml:space="preserve">napriek tomu, že bol zástupcom </w:t>
      </w:r>
      <w:r w:rsidR="00862DB1"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bjednávateľa písomne (osobitným listom) upozornený na predchádzajúce porušenie niektorej z povinností </w:t>
      </w:r>
      <w:r w:rsidR="00EB2B15" w:rsidRPr="004178E7">
        <w:rPr>
          <w:rFonts w:ascii="Inter" w:hAnsi="Inter" w:cs="Arial"/>
          <w:color w:val="000000" w:themeColor="text1"/>
          <w:sz w:val="21"/>
          <w:szCs w:val="21"/>
        </w:rPr>
        <w:t>podľa tejto D</w:t>
      </w:r>
      <w:r w:rsidRPr="004178E7">
        <w:rPr>
          <w:rFonts w:ascii="Inter" w:hAnsi="Inter" w:cs="Arial"/>
          <w:color w:val="000000" w:themeColor="text1"/>
          <w:sz w:val="21"/>
          <w:szCs w:val="21"/>
        </w:rPr>
        <w:t>ohody</w:t>
      </w:r>
      <w:r w:rsidR="0065039B">
        <w:rPr>
          <w:rFonts w:ascii="Inter" w:hAnsi="Inter" w:cs="Arial"/>
          <w:color w:val="000000" w:themeColor="text1"/>
          <w:sz w:val="21"/>
          <w:szCs w:val="21"/>
        </w:rPr>
        <w:t>;</w:t>
      </w:r>
    </w:p>
    <w:p w14:paraId="55231680" w14:textId="328608CB"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62DB1"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včas neodstráni </w:t>
      </w:r>
      <w:r w:rsidR="00862DB1" w:rsidRPr="004178E7">
        <w:rPr>
          <w:rFonts w:ascii="Inter" w:hAnsi="Inter" w:cs="Arial"/>
          <w:color w:val="000000" w:themeColor="text1"/>
          <w:sz w:val="21"/>
          <w:szCs w:val="21"/>
        </w:rPr>
        <w:t>O</w:t>
      </w:r>
      <w:r w:rsidRPr="004178E7">
        <w:rPr>
          <w:rFonts w:ascii="Inter" w:hAnsi="Inter" w:cs="Arial"/>
          <w:color w:val="000000" w:themeColor="text1"/>
          <w:sz w:val="21"/>
          <w:szCs w:val="21"/>
        </w:rPr>
        <w:t>bjednávateľom oznámenú vadu</w:t>
      </w:r>
      <w:r w:rsidR="0065039B">
        <w:rPr>
          <w:rFonts w:ascii="Inter" w:hAnsi="Inter" w:cs="Arial"/>
          <w:color w:val="000000" w:themeColor="text1"/>
          <w:sz w:val="21"/>
          <w:szCs w:val="21"/>
        </w:rPr>
        <w:t>;</w:t>
      </w:r>
    </w:p>
    <w:p w14:paraId="3E230B6F" w14:textId="4F7D752A"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je </w:t>
      </w:r>
      <w:r w:rsidR="009278CE">
        <w:rPr>
          <w:rFonts w:ascii="Inter" w:hAnsi="Inter" w:cs="Arial"/>
          <w:color w:val="000000" w:themeColor="text1"/>
          <w:sz w:val="21"/>
          <w:szCs w:val="21"/>
        </w:rPr>
        <w:t>Objednávateľom</w:t>
      </w:r>
      <w:r w:rsidR="009278CE" w:rsidRPr="004178E7">
        <w:rPr>
          <w:rFonts w:ascii="Inter" w:hAnsi="Inter" w:cs="Arial"/>
          <w:color w:val="000000" w:themeColor="text1"/>
          <w:sz w:val="21"/>
          <w:szCs w:val="21"/>
        </w:rPr>
        <w:t xml:space="preserve"> </w:t>
      </w:r>
      <w:r w:rsidRPr="004178E7">
        <w:rPr>
          <w:rFonts w:ascii="Inter" w:hAnsi="Inter" w:cs="Arial"/>
          <w:color w:val="000000" w:themeColor="text1"/>
          <w:sz w:val="21"/>
          <w:szCs w:val="21"/>
        </w:rPr>
        <w:t>oznámená vada neodstrániteľná</w:t>
      </w:r>
      <w:r w:rsidR="0065039B">
        <w:rPr>
          <w:rFonts w:ascii="Inter" w:hAnsi="Inter" w:cs="Arial"/>
          <w:color w:val="000000" w:themeColor="text1"/>
          <w:sz w:val="21"/>
          <w:szCs w:val="21"/>
        </w:rPr>
        <w:t>;</w:t>
      </w:r>
    </w:p>
    <w:p w14:paraId="617A807B" w14:textId="5504EE9F"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62DB1"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nepreukáže udržiavanie </w:t>
      </w:r>
      <w:r w:rsidR="000C14D9">
        <w:rPr>
          <w:rFonts w:ascii="Inter" w:hAnsi="Inter" w:cs="Arial"/>
          <w:color w:val="000000" w:themeColor="text1"/>
          <w:sz w:val="21"/>
          <w:szCs w:val="21"/>
        </w:rPr>
        <w:t xml:space="preserve">a rozsah </w:t>
      </w:r>
      <w:r w:rsidRPr="004178E7">
        <w:rPr>
          <w:rFonts w:ascii="Inter" w:hAnsi="Inter" w:cs="Arial"/>
          <w:color w:val="000000" w:themeColor="text1"/>
          <w:sz w:val="21"/>
          <w:szCs w:val="21"/>
        </w:rPr>
        <w:t xml:space="preserve">poistenia </w:t>
      </w:r>
      <w:r w:rsidR="00862DB1" w:rsidRPr="004178E7">
        <w:rPr>
          <w:rFonts w:ascii="Inter" w:hAnsi="Inter" w:cs="Arial"/>
          <w:color w:val="000000" w:themeColor="text1"/>
          <w:sz w:val="21"/>
          <w:szCs w:val="21"/>
        </w:rPr>
        <w:t xml:space="preserve">podľa článku </w:t>
      </w:r>
      <w:r w:rsidR="009F02B2" w:rsidRPr="004178E7">
        <w:rPr>
          <w:rFonts w:ascii="Inter" w:hAnsi="Inter" w:cs="Arial"/>
          <w:color w:val="000000" w:themeColor="text1"/>
          <w:sz w:val="21"/>
          <w:szCs w:val="21"/>
        </w:rPr>
        <w:t>X</w:t>
      </w:r>
      <w:r w:rsidR="00E3696C" w:rsidRPr="002C7755">
        <w:rPr>
          <w:rFonts w:ascii="Inter" w:hAnsi="Inter" w:cs="Arial"/>
          <w:color w:val="000000" w:themeColor="text1"/>
          <w:sz w:val="21"/>
          <w:szCs w:val="21"/>
        </w:rPr>
        <w:t>I</w:t>
      </w:r>
      <w:r w:rsidR="009F02B2" w:rsidRPr="004178E7">
        <w:rPr>
          <w:rFonts w:ascii="Inter" w:hAnsi="Inter" w:cs="Arial"/>
          <w:color w:val="000000" w:themeColor="text1"/>
          <w:sz w:val="21"/>
          <w:szCs w:val="21"/>
        </w:rPr>
        <w:t xml:space="preserve"> ods. 6 a </w:t>
      </w:r>
      <w:r w:rsidR="00E3696C" w:rsidRPr="002C7755">
        <w:rPr>
          <w:rFonts w:ascii="Inter" w:hAnsi="Inter" w:cs="Arial"/>
          <w:color w:val="000000" w:themeColor="text1"/>
          <w:sz w:val="21"/>
          <w:szCs w:val="21"/>
        </w:rPr>
        <w:t>10</w:t>
      </w:r>
      <w:r w:rsidR="009F02B2" w:rsidRPr="004178E7">
        <w:rPr>
          <w:rFonts w:ascii="Inter" w:hAnsi="Inter" w:cs="Arial"/>
          <w:color w:val="000000" w:themeColor="text1"/>
          <w:sz w:val="21"/>
          <w:szCs w:val="21"/>
        </w:rPr>
        <w:t xml:space="preserve"> tejto Dohody </w:t>
      </w:r>
      <w:r w:rsidRPr="004178E7">
        <w:rPr>
          <w:rFonts w:ascii="Inter" w:hAnsi="Inter" w:cs="Arial"/>
          <w:color w:val="000000" w:themeColor="text1"/>
          <w:sz w:val="21"/>
          <w:szCs w:val="21"/>
        </w:rPr>
        <w:t xml:space="preserve">v platnosti po celý čas </w:t>
      </w:r>
      <w:r w:rsidR="00E3696C" w:rsidRPr="002C7755">
        <w:rPr>
          <w:rFonts w:ascii="Inter" w:hAnsi="Inter" w:cs="Arial"/>
          <w:color w:val="000000" w:themeColor="text1"/>
          <w:sz w:val="21"/>
          <w:szCs w:val="21"/>
        </w:rPr>
        <w:t>trvania</w:t>
      </w:r>
      <w:r w:rsidR="00E3696C" w:rsidRPr="004178E7">
        <w:rPr>
          <w:rFonts w:ascii="Inter" w:hAnsi="Inter" w:cs="Arial"/>
          <w:color w:val="000000" w:themeColor="text1"/>
          <w:sz w:val="21"/>
          <w:szCs w:val="21"/>
        </w:rPr>
        <w:t xml:space="preserve"> </w:t>
      </w:r>
      <w:r w:rsidR="00E3696C" w:rsidRPr="002C7755">
        <w:rPr>
          <w:rFonts w:ascii="Inter" w:hAnsi="Inter" w:cs="Arial"/>
          <w:color w:val="000000" w:themeColor="text1"/>
          <w:sz w:val="21"/>
          <w:szCs w:val="21"/>
        </w:rPr>
        <w:t>tejto</w:t>
      </w:r>
      <w:r w:rsidR="00E3696C" w:rsidRPr="004178E7">
        <w:rPr>
          <w:rFonts w:ascii="Inter" w:hAnsi="Inter" w:cs="Arial"/>
          <w:color w:val="000000" w:themeColor="text1"/>
          <w:sz w:val="21"/>
          <w:szCs w:val="21"/>
        </w:rPr>
        <w:t xml:space="preserve"> </w:t>
      </w:r>
      <w:r w:rsidR="009F02B2" w:rsidRPr="004178E7">
        <w:rPr>
          <w:rFonts w:ascii="Inter" w:hAnsi="Inter" w:cs="Arial"/>
          <w:color w:val="000000" w:themeColor="text1"/>
          <w:sz w:val="21"/>
          <w:szCs w:val="21"/>
        </w:rPr>
        <w:t>D</w:t>
      </w:r>
      <w:r w:rsidRPr="004178E7">
        <w:rPr>
          <w:rFonts w:ascii="Inter" w:hAnsi="Inter" w:cs="Arial"/>
          <w:color w:val="000000" w:themeColor="text1"/>
          <w:sz w:val="21"/>
          <w:szCs w:val="21"/>
        </w:rPr>
        <w:t>ohody</w:t>
      </w:r>
      <w:r w:rsidR="00E3696C" w:rsidRPr="002C7755">
        <w:rPr>
          <w:rFonts w:ascii="Inter" w:hAnsi="Inter" w:cs="Arial"/>
          <w:color w:val="000000" w:themeColor="text1"/>
          <w:sz w:val="21"/>
          <w:szCs w:val="21"/>
        </w:rPr>
        <w:t xml:space="preserve"> </w:t>
      </w:r>
      <w:r w:rsidR="00E3696C" w:rsidRPr="002C7755">
        <w:rPr>
          <w:rFonts w:ascii="Inter" w:hAnsi="Inter"/>
          <w:sz w:val="21"/>
          <w:szCs w:val="21"/>
        </w:rPr>
        <w:t>alebo do posledného termínu na ukončenie plnenia na základe objednávky vystavenej počas platnosti tejto Dohody, ktorej trvanie presiahne trvanie tejto Dohody alebo do posledného termínu na odstránenie vád (podľa toho, ktorý z nich je neskorší)</w:t>
      </w:r>
      <w:r w:rsidR="0065039B">
        <w:rPr>
          <w:rFonts w:ascii="Inter" w:hAnsi="Inter" w:cs="Arial"/>
          <w:color w:val="000000" w:themeColor="text1"/>
          <w:sz w:val="21"/>
          <w:szCs w:val="21"/>
        </w:rPr>
        <w:t>;</w:t>
      </w:r>
    </w:p>
    <w:p w14:paraId="17CAA117" w14:textId="6832ABD6"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9F02B2"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v dôsledku svojej platobnej neschopnosti </w:t>
      </w:r>
      <w:r w:rsidR="00F34CD7">
        <w:rPr>
          <w:rFonts w:ascii="Inter" w:hAnsi="Inter" w:cs="Arial"/>
          <w:color w:val="000000" w:themeColor="text1"/>
          <w:sz w:val="21"/>
          <w:szCs w:val="21"/>
        </w:rPr>
        <w:t>neuspokojí splatné peňažné nároky</w:t>
      </w:r>
      <w:r w:rsidR="00F34CD7" w:rsidRPr="004178E7">
        <w:rPr>
          <w:rFonts w:ascii="Inter" w:hAnsi="Inter" w:cs="Arial"/>
          <w:color w:val="000000" w:themeColor="text1"/>
          <w:sz w:val="21"/>
          <w:szCs w:val="21"/>
        </w:rPr>
        <w:t xml:space="preserve"> </w:t>
      </w:r>
      <w:r w:rsidR="00FB4C2A">
        <w:rPr>
          <w:rFonts w:ascii="Inter" w:hAnsi="Inter" w:cs="Arial"/>
          <w:color w:val="000000" w:themeColor="text1"/>
          <w:sz w:val="21"/>
          <w:szCs w:val="21"/>
        </w:rPr>
        <w:t>hoci len jedné</w:t>
      </w:r>
      <w:r w:rsidR="00CF41EA">
        <w:rPr>
          <w:rFonts w:ascii="Inter" w:hAnsi="Inter" w:cs="Arial"/>
          <w:color w:val="000000" w:themeColor="text1"/>
          <w:sz w:val="21"/>
          <w:szCs w:val="21"/>
        </w:rPr>
        <w:t>ho</w:t>
      </w:r>
      <w:r w:rsidR="00FB4C2A">
        <w:rPr>
          <w:rFonts w:ascii="Inter" w:hAnsi="Inter" w:cs="Arial"/>
          <w:color w:val="000000" w:themeColor="text1"/>
          <w:sz w:val="21"/>
          <w:szCs w:val="21"/>
        </w:rPr>
        <w:t xml:space="preserve"> z jeho subdodávateľov</w:t>
      </w:r>
      <w:r w:rsidR="0065039B">
        <w:rPr>
          <w:rFonts w:ascii="Inter" w:hAnsi="Inter" w:cs="Arial"/>
          <w:color w:val="000000" w:themeColor="text1"/>
          <w:sz w:val="21"/>
          <w:szCs w:val="21"/>
        </w:rPr>
        <w:t>;</w:t>
      </w:r>
    </w:p>
    <w:p w14:paraId="10AF9DBB" w14:textId="6FED589A" w:rsidR="00D056BE" w:rsidRPr="004178E7" w:rsidRDefault="009F02B2"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Dodávateľ poruší ktorékoľvek ustanovenie týkaj</w:t>
      </w:r>
      <w:r w:rsidR="00810D89" w:rsidRPr="004178E7">
        <w:rPr>
          <w:rFonts w:ascii="Inter" w:hAnsi="Inter" w:cs="Arial"/>
          <w:color w:val="000000" w:themeColor="text1"/>
          <w:sz w:val="21"/>
          <w:szCs w:val="21"/>
        </w:rPr>
        <w:t xml:space="preserve">úce sa dôverných informácií podľa článku </w:t>
      </w:r>
      <w:r w:rsidR="00E70443" w:rsidRPr="004178E7">
        <w:rPr>
          <w:rFonts w:ascii="Inter" w:hAnsi="Inter" w:cs="Arial"/>
          <w:color w:val="000000" w:themeColor="text1"/>
          <w:sz w:val="21"/>
          <w:szCs w:val="21"/>
        </w:rPr>
        <w:t>XVI</w:t>
      </w:r>
      <w:r w:rsidR="006A5328" w:rsidRPr="002C7755">
        <w:rPr>
          <w:rFonts w:ascii="Inter" w:hAnsi="Inter" w:cs="Arial"/>
          <w:color w:val="000000" w:themeColor="text1"/>
          <w:sz w:val="21"/>
          <w:szCs w:val="21"/>
        </w:rPr>
        <w:t>I</w:t>
      </w:r>
      <w:r w:rsidRPr="004178E7">
        <w:rPr>
          <w:rFonts w:ascii="Inter" w:hAnsi="Inter" w:cs="Arial"/>
          <w:color w:val="000000" w:themeColor="text1"/>
          <w:sz w:val="21"/>
          <w:szCs w:val="21"/>
        </w:rPr>
        <w:t> tejto Dohody;</w:t>
      </w:r>
    </w:p>
    <w:p w14:paraId="67B479B5" w14:textId="02CEFE66"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opakovane </w:t>
      </w:r>
      <w:r w:rsidR="00810D89" w:rsidRPr="004178E7">
        <w:rPr>
          <w:rFonts w:ascii="Inter" w:hAnsi="Inter" w:cs="Arial"/>
          <w:color w:val="000000" w:themeColor="text1"/>
          <w:sz w:val="21"/>
          <w:szCs w:val="21"/>
        </w:rPr>
        <w:t>vykonal</w:t>
      </w:r>
      <w:r w:rsidRPr="004178E7">
        <w:rPr>
          <w:rFonts w:ascii="Inter" w:hAnsi="Inter" w:cs="Arial"/>
          <w:color w:val="000000" w:themeColor="text1"/>
          <w:sz w:val="21"/>
          <w:szCs w:val="21"/>
        </w:rPr>
        <w:t xml:space="preserve"> Objednávateľovi nekvalitný predmet Dohody v rozpore s podmienkami tejto Dohody alebo nedodal predmet Dohody vôbec;</w:t>
      </w:r>
    </w:p>
    <w:p w14:paraId="11ADFCFB" w14:textId="2A876544"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 xml:space="preserve">postupoval v rozpore s pokynmi Objednávateľa alebo požadovaný predmet Dohody </w:t>
      </w:r>
      <w:r w:rsidR="00810D89" w:rsidRPr="004178E7">
        <w:rPr>
          <w:rFonts w:ascii="Inter" w:hAnsi="Inter" w:cs="Arial"/>
          <w:color w:val="000000" w:themeColor="text1"/>
          <w:sz w:val="21"/>
          <w:szCs w:val="21"/>
        </w:rPr>
        <w:t>nevykonal</w:t>
      </w:r>
      <w:r w:rsidRPr="004178E7">
        <w:rPr>
          <w:rFonts w:ascii="Inter" w:hAnsi="Inter" w:cs="Arial"/>
          <w:color w:val="000000" w:themeColor="text1"/>
          <w:sz w:val="21"/>
          <w:szCs w:val="21"/>
        </w:rPr>
        <w:t>, hoci tak bol povinný urobiť;</w:t>
      </w:r>
    </w:p>
    <w:p w14:paraId="50C28539" w14:textId="13D0F7FC"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 xml:space="preserve">Dodávateľ </w:t>
      </w:r>
      <w:r w:rsidR="00673047" w:rsidRPr="004178E7">
        <w:rPr>
          <w:rFonts w:ascii="Inter" w:hAnsi="Inter"/>
          <w:color w:val="000000" w:themeColor="text1"/>
          <w:sz w:val="21"/>
          <w:szCs w:val="21"/>
        </w:rPr>
        <w:t xml:space="preserve">opakovane Objednávateľovi predloží súpis predmetu Dohody, ktorý nevykonal alebo </w:t>
      </w:r>
      <w:r w:rsidRPr="004178E7">
        <w:rPr>
          <w:rFonts w:ascii="Inter" w:hAnsi="Inter" w:cs="Arial"/>
          <w:color w:val="000000" w:themeColor="text1"/>
          <w:sz w:val="21"/>
          <w:szCs w:val="21"/>
        </w:rPr>
        <w:t xml:space="preserve">opakovane uvedie vo faktúre predmet Dohody, ktorý nebol </w:t>
      </w:r>
      <w:r w:rsidR="00810D89" w:rsidRPr="004178E7">
        <w:rPr>
          <w:rFonts w:ascii="Inter" w:hAnsi="Inter" w:cs="Arial"/>
          <w:color w:val="000000" w:themeColor="text1"/>
          <w:sz w:val="21"/>
          <w:szCs w:val="21"/>
        </w:rPr>
        <w:t>plnený</w:t>
      </w:r>
      <w:r w:rsidRPr="004178E7">
        <w:rPr>
          <w:rFonts w:ascii="Inter" w:hAnsi="Inter" w:cs="Arial"/>
          <w:color w:val="000000" w:themeColor="text1"/>
          <w:sz w:val="21"/>
          <w:szCs w:val="21"/>
        </w:rPr>
        <w:t>;</w:t>
      </w:r>
    </w:p>
    <w:p w14:paraId="517DCB80" w14:textId="7AF7258D" w:rsidR="004F7F58" w:rsidRPr="004178E7" w:rsidRDefault="004F7F58" w:rsidP="004178E7">
      <w:pPr>
        <w:pStyle w:val="Odsekzoznamu"/>
        <w:numPr>
          <w:ilvl w:val="1"/>
          <w:numId w:val="32"/>
        </w:numPr>
        <w:ind w:left="1134" w:hanging="567"/>
        <w:jc w:val="both"/>
        <w:rPr>
          <w:rFonts w:ascii="Inter" w:hAnsi="Inter"/>
          <w:sz w:val="21"/>
          <w:szCs w:val="21"/>
        </w:rPr>
      </w:pPr>
      <w:r w:rsidRPr="004178E7">
        <w:rPr>
          <w:rFonts w:ascii="Inter" w:hAnsi="Inter" w:cs="Arial"/>
          <w:color w:val="000000" w:themeColor="text1"/>
          <w:sz w:val="21"/>
          <w:szCs w:val="21"/>
        </w:rPr>
        <w:t xml:space="preserve">ak Objednávateľ </w:t>
      </w:r>
      <w:r w:rsidR="001F1785" w:rsidRPr="004178E7">
        <w:rPr>
          <w:rFonts w:ascii="Inter" w:hAnsi="Inter" w:cs="Arial"/>
          <w:color w:val="000000" w:themeColor="text1"/>
          <w:sz w:val="21"/>
          <w:szCs w:val="21"/>
        </w:rPr>
        <w:t xml:space="preserve">je v </w:t>
      </w:r>
      <w:r w:rsidR="001F1785" w:rsidRPr="004178E7">
        <w:rPr>
          <w:rFonts w:ascii="Inter" w:hAnsi="Inter"/>
          <w:sz w:val="21"/>
          <w:szCs w:val="21"/>
        </w:rPr>
        <w:t xml:space="preserve">omeškaní s úhradou riadne vystavenej faktúry dlhšie ako </w:t>
      </w:r>
      <w:r w:rsidR="006A5328" w:rsidRPr="002C7755">
        <w:rPr>
          <w:rFonts w:ascii="Inter" w:hAnsi="Inter"/>
          <w:sz w:val="21"/>
          <w:szCs w:val="21"/>
        </w:rPr>
        <w:t>tridsať (</w:t>
      </w:r>
      <w:r w:rsidR="001F1785" w:rsidRPr="004178E7">
        <w:rPr>
          <w:rFonts w:ascii="Inter" w:hAnsi="Inter"/>
          <w:sz w:val="21"/>
          <w:szCs w:val="21"/>
        </w:rPr>
        <w:t>30</w:t>
      </w:r>
      <w:r w:rsidR="006A5328" w:rsidRPr="002C7755">
        <w:rPr>
          <w:rFonts w:ascii="Inter" w:hAnsi="Inter"/>
          <w:sz w:val="21"/>
          <w:szCs w:val="21"/>
        </w:rPr>
        <w:t>)</w:t>
      </w:r>
      <w:r w:rsidR="001F1785" w:rsidRPr="004178E7">
        <w:rPr>
          <w:rFonts w:ascii="Inter" w:hAnsi="Inter"/>
          <w:sz w:val="21"/>
          <w:szCs w:val="21"/>
        </w:rPr>
        <w:t xml:space="preserve"> dní, pričom toto ustanovenie sa neuplatňuje v prípade článku IV odseku </w:t>
      </w:r>
      <w:r w:rsidR="004426A8">
        <w:rPr>
          <w:rFonts w:ascii="Inter" w:hAnsi="Inter"/>
          <w:sz w:val="21"/>
          <w:szCs w:val="21"/>
        </w:rPr>
        <w:t>11</w:t>
      </w:r>
      <w:r w:rsidR="001F1785" w:rsidRPr="004178E7">
        <w:rPr>
          <w:rFonts w:ascii="Inter" w:hAnsi="Inter"/>
          <w:sz w:val="21"/>
          <w:szCs w:val="21"/>
        </w:rPr>
        <w:t xml:space="preserve"> tejto Dohody</w:t>
      </w:r>
      <w:r w:rsidRPr="004178E7">
        <w:rPr>
          <w:rFonts w:ascii="Inter" w:hAnsi="Inter" w:cs="Arial"/>
          <w:color w:val="000000" w:themeColor="text1"/>
          <w:sz w:val="21"/>
          <w:szCs w:val="21"/>
        </w:rPr>
        <w:t>;</w:t>
      </w:r>
    </w:p>
    <w:p w14:paraId="18D5165A" w14:textId="77777777" w:rsidR="00233F07" w:rsidRPr="004178E7" w:rsidRDefault="004F7F58" w:rsidP="00CA0DCE">
      <w:pPr>
        <w:pStyle w:val="Odsekzoznamu"/>
        <w:numPr>
          <w:ilvl w:val="1"/>
          <w:numId w:val="32"/>
        </w:numPr>
        <w:spacing w:after="0" w:line="240" w:lineRule="auto"/>
        <w:ind w:left="1134"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ak nastane niektorá zo skutočností podľa § 19 ZVO.</w:t>
      </w:r>
    </w:p>
    <w:p w14:paraId="6EAD32E1" w14:textId="7668993E"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Odstúpenie od Dohody nadobúda účinnosť dňom doručenia písomného oznámenia o odstúpení od Dohody druhej Zmluvnej strane v súlade s podmienkami doručovania upravenými v čl</w:t>
      </w:r>
      <w:r w:rsidR="0002557B" w:rsidRPr="004178E7">
        <w:rPr>
          <w:rFonts w:ascii="Inter" w:hAnsi="Inter" w:cs="Arial"/>
          <w:color w:val="000000" w:themeColor="text1"/>
          <w:sz w:val="21"/>
          <w:szCs w:val="21"/>
        </w:rPr>
        <w:t>ánku</w:t>
      </w:r>
      <w:r w:rsidRPr="004178E7">
        <w:rPr>
          <w:rFonts w:ascii="Inter" w:hAnsi="Inter" w:cs="Arial"/>
          <w:color w:val="000000" w:themeColor="text1"/>
          <w:sz w:val="21"/>
          <w:szCs w:val="21"/>
        </w:rPr>
        <w:t xml:space="preserve"> </w:t>
      </w:r>
      <w:r w:rsidR="00A350C1" w:rsidRPr="004178E7">
        <w:rPr>
          <w:rFonts w:ascii="Inter" w:hAnsi="Inter" w:cs="Arial"/>
          <w:color w:val="000000" w:themeColor="text1"/>
          <w:sz w:val="21"/>
          <w:szCs w:val="21"/>
        </w:rPr>
        <w:t>XI</w:t>
      </w:r>
      <w:r w:rsidR="006A5328" w:rsidRPr="002C7755">
        <w:rPr>
          <w:rFonts w:ascii="Inter" w:hAnsi="Inter" w:cs="Arial"/>
          <w:color w:val="000000" w:themeColor="text1"/>
          <w:sz w:val="21"/>
          <w:szCs w:val="21"/>
        </w:rPr>
        <w:t>V</w:t>
      </w:r>
      <w:r w:rsidRPr="004178E7">
        <w:rPr>
          <w:rFonts w:ascii="Inter" w:hAnsi="Inter" w:cs="Arial"/>
          <w:color w:val="000000" w:themeColor="text1"/>
          <w:sz w:val="21"/>
          <w:szCs w:val="21"/>
        </w:rPr>
        <w:t xml:space="preserve"> tejto Dohody.</w:t>
      </w:r>
    </w:p>
    <w:p w14:paraId="3016CF39" w14:textId="77777777"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Odstúpením od Dohody nezanikajú práva a povinnosti dohodnuté touto Dohodou k už dodaným častiam predmetu Dohody pred odstúpením od Dohody, ktoré nezakladajú dôvody na odstúpenie od tejto Dohody. </w:t>
      </w:r>
    </w:p>
    <w:p w14:paraId="2F1F571D" w14:textId="17E003A9"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Odstúpenie od Dohody sa nedotýka nároku na náhradu škody,</w:t>
      </w:r>
      <w:r w:rsidR="00416994" w:rsidRPr="004178E7">
        <w:rPr>
          <w:rFonts w:ascii="Inter" w:hAnsi="Inter" w:cs="Arial"/>
          <w:color w:val="000000" w:themeColor="text1"/>
          <w:sz w:val="21"/>
          <w:szCs w:val="21"/>
        </w:rPr>
        <w:t xml:space="preserve"> </w:t>
      </w:r>
      <w:r w:rsidR="00416994" w:rsidRPr="004178E7">
        <w:rPr>
          <w:rFonts w:ascii="Inter" w:hAnsi="Inter"/>
          <w:sz w:val="21"/>
          <w:szCs w:val="21"/>
        </w:rPr>
        <w:t xml:space="preserve">ušlého zisku, </w:t>
      </w:r>
      <w:r w:rsidRPr="004178E7">
        <w:rPr>
          <w:rFonts w:ascii="Inter" w:hAnsi="Inter" w:cs="Arial"/>
          <w:color w:val="000000" w:themeColor="text1"/>
          <w:sz w:val="21"/>
          <w:szCs w:val="21"/>
        </w:rPr>
        <w:t>nároku na zaplatenie zmluvných pokút</w:t>
      </w:r>
      <w:r w:rsidR="00955056" w:rsidRPr="004178E7">
        <w:rPr>
          <w:rFonts w:ascii="Inter" w:hAnsi="Inter" w:cs="Arial"/>
          <w:color w:val="000000" w:themeColor="text1"/>
          <w:sz w:val="21"/>
          <w:szCs w:val="21"/>
        </w:rPr>
        <w:t xml:space="preserve">, </w:t>
      </w:r>
      <w:r w:rsidR="00955056" w:rsidRPr="004178E7">
        <w:rPr>
          <w:rFonts w:ascii="Inter" w:hAnsi="Inter"/>
          <w:sz w:val="21"/>
          <w:szCs w:val="21"/>
        </w:rPr>
        <w:t>práv na dovtedy uplatnené resp. zákonné sankcie, práv a povinností vyplývajúcich z ustanovení tejto Dohody a všeobecne záväzných právnych predpisov o poskytovaní záruky a zodpovednosti za vady za časť predmetu Dohody, ktorá bola do odstúpenia vykonaná, a iných práv a povinností</w:t>
      </w:r>
      <w:r w:rsidRPr="004178E7">
        <w:rPr>
          <w:rFonts w:ascii="Inter" w:hAnsi="Inter" w:cs="Arial"/>
          <w:color w:val="000000" w:themeColor="text1"/>
          <w:sz w:val="21"/>
          <w:szCs w:val="21"/>
        </w:rPr>
        <w:t>, z ktorých znenia je zrejmé, že majú trvať aj po zániku tejto Dohody.</w:t>
      </w:r>
    </w:p>
    <w:p w14:paraId="430E49C4" w14:textId="708BD790" w:rsidR="00F03335" w:rsidRPr="004178E7" w:rsidRDefault="00F03335" w:rsidP="00D0552C">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odstúpenia od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sa na určenie zmluvnej ceny dovtedy vykonaného predmetu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použijú primerane ustanovenia tejto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o zmluvnej cene s prihliadnutím na prípadné nároky z vád predmetu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ohody, nezaplatené sankcie a iné pohľadávky vzniknuté z</w:t>
      </w:r>
      <w:r w:rsidR="00421A3F" w:rsidRPr="004178E7">
        <w:rPr>
          <w:rFonts w:ascii="Inter" w:hAnsi="Inter" w:cs="Arial"/>
          <w:color w:val="000000" w:themeColor="text1"/>
          <w:sz w:val="21"/>
          <w:szCs w:val="21"/>
        </w:rPr>
        <w:t> tejto D</w:t>
      </w:r>
      <w:r w:rsidRPr="004178E7">
        <w:rPr>
          <w:rFonts w:ascii="Inter" w:hAnsi="Inter" w:cs="Arial"/>
          <w:color w:val="000000" w:themeColor="text1"/>
          <w:sz w:val="21"/>
          <w:szCs w:val="21"/>
        </w:rPr>
        <w:t xml:space="preserve">ohody. Ak dôjde k odstúpeniu od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dôvodu na strane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má </w:t>
      </w:r>
      <w:r w:rsidR="00421A3F"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nárok na náhradu nevyhnutných nákladov, ktoré mu vznikli s obstaraním nového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ktorý predmet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ohody zrealizuje.</w:t>
      </w:r>
    </w:p>
    <w:p w14:paraId="4F15BEC7" w14:textId="2ED0D1A4" w:rsidR="006A0EE9" w:rsidRPr="004178E7" w:rsidRDefault="006A0EE9" w:rsidP="006300A1">
      <w:pPr>
        <w:pStyle w:val="Odsekzoznamu"/>
        <w:numPr>
          <w:ilvl w:val="3"/>
          <w:numId w:val="2"/>
        </w:numPr>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odstúpenia od </w:t>
      </w:r>
      <w:r w:rsidR="00421A3F" w:rsidRPr="004178E7">
        <w:rPr>
          <w:rFonts w:ascii="Inter" w:hAnsi="Inter" w:cs="Arial"/>
          <w:color w:val="000000" w:themeColor="text1"/>
          <w:sz w:val="21"/>
          <w:szCs w:val="21"/>
        </w:rPr>
        <w:t>tejto</w:t>
      </w:r>
      <w:r w:rsidRPr="004178E7">
        <w:rPr>
          <w:rFonts w:ascii="Inter" w:hAnsi="Inter" w:cs="Arial"/>
          <w:color w:val="000000" w:themeColor="text1"/>
          <w:sz w:val="21"/>
          <w:szCs w:val="21"/>
        </w:rPr>
        <w:t xml:space="preserve">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dôvodu porušenia povinnosti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odávateľom má </w:t>
      </w:r>
      <w:r w:rsidR="00D0552C"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nárok na náhradu škody spôsobenú omeškaním vykonávania predmetu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oproti termínu ukončenia vykonania predmetu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uvedeného v objednávke. </w:t>
      </w:r>
    </w:p>
    <w:p w14:paraId="1512DE6E" w14:textId="2D2475D6" w:rsidR="006A0EE9" w:rsidRPr="004178E7" w:rsidRDefault="00D56500"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lastRenderedPageBreak/>
        <w:t xml:space="preserve">V prípade porušenia iných povinností dohodnutých v tejto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ohode zo strany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odávateľa</w:t>
      </w:r>
      <w:r w:rsidR="000A6824">
        <w:rPr>
          <w:rFonts w:ascii="Inter" w:hAnsi="Inter" w:cs="Arial"/>
          <w:color w:val="000000" w:themeColor="text1"/>
          <w:sz w:val="21"/>
          <w:szCs w:val="21"/>
        </w:rPr>
        <w:t>, ktoré nemajú charakter podstatného porušenia tejto Dohody,</w:t>
      </w:r>
      <w:r w:rsidRPr="004178E7">
        <w:rPr>
          <w:rFonts w:ascii="Inter" w:hAnsi="Inter" w:cs="Arial"/>
          <w:color w:val="000000" w:themeColor="text1"/>
          <w:sz w:val="21"/>
          <w:szCs w:val="21"/>
        </w:rPr>
        <w:t xml:space="preserve"> je </w:t>
      </w:r>
      <w:r w:rsidR="00D0552C"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oprávnený dožadovať sa odstránenia nedostatkov v dodatočnej primeranej lehote. Objednávateľ určí lehotu na odstránenie nedostatkov podľa charakteru porušenej povinnosti. Výzvu na odstránenie nedostatkov </w:t>
      </w:r>
      <w:r w:rsidR="00B01748"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môže urobiť elektronickou formou na e-mailovú adresu </w:t>
      </w:r>
      <w:r w:rsidR="00E01777"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uvedenú </w:t>
      </w:r>
      <w:r w:rsidR="00E01777" w:rsidRPr="004178E7">
        <w:rPr>
          <w:rFonts w:ascii="Inter" w:hAnsi="Inter" w:cs="Arial"/>
          <w:color w:val="000000" w:themeColor="text1"/>
          <w:sz w:val="21"/>
          <w:szCs w:val="21"/>
        </w:rPr>
        <w:t> v článku VI</w:t>
      </w:r>
      <w:r w:rsidR="00D217F4" w:rsidRPr="002C7755">
        <w:rPr>
          <w:rFonts w:ascii="Inter" w:hAnsi="Inter" w:cs="Arial"/>
          <w:color w:val="000000" w:themeColor="text1"/>
          <w:sz w:val="21"/>
          <w:szCs w:val="21"/>
        </w:rPr>
        <w:t>I</w:t>
      </w:r>
      <w:r w:rsidR="00E01777" w:rsidRPr="004178E7">
        <w:rPr>
          <w:rFonts w:ascii="Inter" w:hAnsi="Inter" w:cs="Arial"/>
          <w:color w:val="000000" w:themeColor="text1"/>
          <w:sz w:val="21"/>
          <w:szCs w:val="21"/>
        </w:rPr>
        <w:t>I</w:t>
      </w:r>
      <w:r w:rsidRPr="004178E7">
        <w:rPr>
          <w:rFonts w:ascii="Inter" w:hAnsi="Inter" w:cs="Arial"/>
          <w:color w:val="000000" w:themeColor="text1"/>
          <w:sz w:val="21"/>
          <w:szCs w:val="21"/>
        </w:rPr>
        <w:t xml:space="preserve"> tejto </w:t>
      </w:r>
      <w:r w:rsidR="00135695"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a zároveň ju odošle aj prostredníctvom pošty. Neodstránenie zistených nedostatkov ani v dodatočnej primeranej lehote poskytnutej </w:t>
      </w:r>
      <w:r w:rsidR="00B01748"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bjednávateľom zakladá dôvod na odstúpenie od </w:t>
      </w:r>
      <w:r w:rsidR="00135695" w:rsidRPr="004178E7">
        <w:rPr>
          <w:rFonts w:ascii="Inter" w:hAnsi="Inter" w:cs="Arial"/>
          <w:color w:val="000000" w:themeColor="text1"/>
          <w:sz w:val="21"/>
          <w:szCs w:val="21"/>
        </w:rPr>
        <w:t>tejto Dohody</w:t>
      </w:r>
      <w:r w:rsidRPr="004178E7">
        <w:rPr>
          <w:rFonts w:ascii="Inter" w:hAnsi="Inter" w:cs="Arial"/>
          <w:color w:val="000000" w:themeColor="text1"/>
          <w:sz w:val="21"/>
          <w:szCs w:val="21"/>
        </w:rPr>
        <w:t>.</w:t>
      </w:r>
    </w:p>
    <w:p w14:paraId="6E426B33" w14:textId="2590627F" w:rsidR="004F7F58" w:rsidRPr="004178E7" w:rsidRDefault="004F7F58" w:rsidP="006300A1">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Bez ohľadu na vôľu Zmluvných strán táto Dohoda bude ukončená:</w:t>
      </w:r>
    </w:p>
    <w:p w14:paraId="0517702D" w14:textId="434D7899" w:rsidR="004F7F58" w:rsidRPr="004178E7" w:rsidRDefault="004F7F58" w:rsidP="00CA0DCE">
      <w:pPr>
        <w:pStyle w:val="Odsekzoznamu"/>
        <w:numPr>
          <w:ilvl w:val="1"/>
          <w:numId w:val="33"/>
        </w:numPr>
        <w:suppressAutoHyphens/>
        <w:autoSpaceDE w:val="0"/>
        <w:autoSpaceDN w:val="0"/>
        <w:adjustRightInd w:val="0"/>
        <w:spacing w:after="0" w:line="240" w:lineRule="auto"/>
        <w:ind w:left="1134" w:hanging="567"/>
        <w:contextualSpacing w:val="0"/>
        <w:jc w:val="both"/>
        <w:rPr>
          <w:rFonts w:ascii="Inter" w:hAnsi="Inter" w:cs="Arial"/>
          <w:color w:val="000000" w:themeColor="text1"/>
          <w:sz w:val="21"/>
          <w:szCs w:val="21"/>
        </w:rPr>
      </w:pPr>
      <w:r w:rsidRPr="004178E7">
        <w:rPr>
          <w:rFonts w:ascii="Inter" w:hAnsi="Inter" w:cs="Arial"/>
          <w:color w:val="000000" w:themeColor="text1"/>
          <w:sz w:val="21"/>
          <w:szCs w:val="21"/>
        </w:rPr>
        <w:t xml:space="preserve">dňom právoplatnosti rozhodnutia príslušného súdu, ktorým súd vyhlási konkurz na majetok </w:t>
      </w:r>
      <w:r w:rsidR="00135695" w:rsidRPr="004178E7">
        <w:rPr>
          <w:rFonts w:ascii="Inter" w:hAnsi="Inter"/>
          <w:color w:val="000000" w:themeColor="text1"/>
          <w:sz w:val="21"/>
          <w:szCs w:val="21"/>
        </w:rPr>
        <w:t>Dodávateľa</w:t>
      </w:r>
      <w:r w:rsidRPr="004178E7">
        <w:rPr>
          <w:rFonts w:ascii="Inter" w:hAnsi="Inter" w:cs="Arial"/>
          <w:color w:val="000000" w:themeColor="text1"/>
          <w:sz w:val="21"/>
          <w:szCs w:val="21"/>
        </w:rPr>
        <w:t>;</w:t>
      </w:r>
    </w:p>
    <w:p w14:paraId="6F373082" w14:textId="5C9E9562"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dňom právoplatnosti rozhodnutia príslušného súdu, ktorým súd zamietne návrh na vyhlásenie konkurz</w:t>
      </w:r>
      <w:r w:rsidR="00C9034B">
        <w:rPr>
          <w:rFonts w:ascii="Inter" w:hAnsi="Inter" w:cs="Arial"/>
          <w:color w:val="000000" w:themeColor="text1"/>
          <w:sz w:val="21"/>
          <w:szCs w:val="21"/>
        </w:rPr>
        <w:t>u</w:t>
      </w:r>
      <w:r w:rsidRPr="004178E7">
        <w:rPr>
          <w:rFonts w:ascii="Inter" w:hAnsi="Inter" w:cs="Arial"/>
          <w:color w:val="000000" w:themeColor="text1"/>
          <w:sz w:val="21"/>
          <w:szCs w:val="21"/>
        </w:rPr>
        <w:t xml:space="preserve"> na majetok </w:t>
      </w:r>
      <w:r w:rsidR="00135695" w:rsidRPr="004178E7">
        <w:rPr>
          <w:rFonts w:ascii="Inter" w:hAnsi="Inter"/>
          <w:color w:val="000000" w:themeColor="text1"/>
          <w:sz w:val="21"/>
          <w:szCs w:val="21"/>
        </w:rPr>
        <w:t>Dodávateľa</w:t>
      </w:r>
      <w:r w:rsidR="00135695" w:rsidRPr="004178E7">
        <w:rPr>
          <w:rFonts w:ascii="Inter" w:hAnsi="Inter" w:cs="Arial"/>
          <w:color w:val="000000" w:themeColor="text1"/>
          <w:sz w:val="21"/>
          <w:szCs w:val="21"/>
        </w:rPr>
        <w:t xml:space="preserve"> </w:t>
      </w:r>
      <w:r w:rsidRPr="004178E7">
        <w:rPr>
          <w:rFonts w:ascii="Inter" w:hAnsi="Inter" w:cs="Arial"/>
          <w:color w:val="000000" w:themeColor="text1"/>
          <w:sz w:val="21"/>
          <w:szCs w:val="21"/>
        </w:rPr>
        <w:t>pre nedostatok majetku;</w:t>
      </w:r>
    </w:p>
    <w:p w14:paraId="334CD3FA" w14:textId="2C05A7A9"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dňom právoplatnosti rozhodnutia príslušného súdu, ktorým súd povolí reštrukturalizáciu </w:t>
      </w:r>
      <w:r w:rsidR="00135695" w:rsidRPr="004178E7">
        <w:rPr>
          <w:rFonts w:ascii="Inter" w:hAnsi="Inter"/>
          <w:color w:val="000000" w:themeColor="text1"/>
          <w:sz w:val="21"/>
          <w:szCs w:val="21"/>
        </w:rPr>
        <w:t>Dodávateľa</w:t>
      </w:r>
      <w:r w:rsidRPr="004178E7">
        <w:rPr>
          <w:rFonts w:ascii="Inter" w:hAnsi="Inter" w:cs="Arial"/>
          <w:color w:val="000000" w:themeColor="text1"/>
          <w:sz w:val="21"/>
          <w:szCs w:val="21"/>
        </w:rPr>
        <w:t>;</w:t>
      </w:r>
    </w:p>
    <w:p w14:paraId="256CF543" w14:textId="03725ADF"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zánik </w:t>
      </w:r>
      <w:r w:rsidR="00135695" w:rsidRPr="004178E7">
        <w:rPr>
          <w:rFonts w:ascii="Inter" w:hAnsi="Inter"/>
          <w:color w:val="000000" w:themeColor="text1"/>
          <w:sz w:val="21"/>
          <w:szCs w:val="21"/>
        </w:rPr>
        <w:t>Dodávateľa</w:t>
      </w:r>
      <w:r w:rsidR="00135695" w:rsidRPr="004178E7" w:rsidDel="00135695">
        <w:rPr>
          <w:rFonts w:ascii="Inter" w:hAnsi="Inter"/>
          <w:color w:val="000000" w:themeColor="text1"/>
          <w:sz w:val="21"/>
          <w:szCs w:val="21"/>
        </w:rPr>
        <w:t xml:space="preserve"> </w:t>
      </w:r>
      <w:r w:rsidRPr="004178E7">
        <w:rPr>
          <w:rFonts w:ascii="Inter" w:hAnsi="Inter" w:cs="Arial"/>
          <w:color w:val="000000" w:themeColor="text1"/>
          <w:sz w:val="21"/>
          <w:szCs w:val="21"/>
        </w:rPr>
        <w:t>bez právneho nástupcu.</w:t>
      </w:r>
    </w:p>
    <w:p w14:paraId="6009E434" w14:textId="3BB0CD9A" w:rsidR="004F7F58" w:rsidRPr="004178E7" w:rsidRDefault="004F7F58">
      <w:pPr>
        <w:pStyle w:val="Odsekzoznamu"/>
        <w:numPr>
          <w:ilvl w:val="3"/>
          <w:numId w:val="2"/>
        </w:numPr>
        <w:suppressAutoHyphens/>
        <w:autoSpaceDE w:val="0"/>
        <w:autoSpaceDN w:val="0"/>
        <w:adjustRightInd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predčasného ukončenia Dohody sú Zmluvné strany povinné vyrovnať si všetky vzájomné práva a povinnosti vyplývajúce im z tejto Dohody. </w:t>
      </w:r>
    </w:p>
    <w:p w14:paraId="333D420F" w14:textId="77777777" w:rsidR="00674B7C" w:rsidRPr="004178E7" w:rsidRDefault="00674B7C" w:rsidP="006300A1">
      <w:pPr>
        <w:pStyle w:val="Odsekzoznamu"/>
        <w:suppressAutoHyphens/>
        <w:autoSpaceDE w:val="0"/>
        <w:autoSpaceDN w:val="0"/>
        <w:adjustRightInd w:val="0"/>
        <w:spacing w:after="0" w:line="240" w:lineRule="auto"/>
        <w:ind w:left="567"/>
        <w:jc w:val="both"/>
        <w:rPr>
          <w:rFonts w:ascii="Inter" w:hAnsi="Inter" w:cs="Arial"/>
          <w:color w:val="000000" w:themeColor="text1"/>
          <w:sz w:val="21"/>
          <w:szCs w:val="21"/>
        </w:rPr>
      </w:pPr>
    </w:p>
    <w:p w14:paraId="167C4E7C" w14:textId="39B1D46B" w:rsidR="00EE7BE8" w:rsidRPr="004178E7" w:rsidRDefault="00EE7BE8" w:rsidP="00D6069F">
      <w:pPr>
        <w:pStyle w:val="Nadpis2"/>
        <w:spacing w:before="0"/>
        <w:ind w:left="425" w:hanging="425"/>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XV</w:t>
      </w:r>
      <w:r w:rsidR="006A5328" w:rsidRPr="002C7755">
        <w:rPr>
          <w:rFonts w:ascii="Inter" w:hAnsi="Inter" w:cs="Times New Roman"/>
          <w:b/>
          <w:bCs/>
          <w:color w:val="auto"/>
          <w:sz w:val="21"/>
          <w:szCs w:val="21"/>
        </w:rPr>
        <w:t>I</w:t>
      </w:r>
    </w:p>
    <w:p w14:paraId="1AE2CDAE" w14:textId="0E220D47" w:rsidR="00D6069F" w:rsidRPr="004178E7" w:rsidRDefault="00C623C2" w:rsidP="00811557">
      <w:pPr>
        <w:pStyle w:val="Nadpis1"/>
        <w:spacing w:before="0" w:after="120"/>
        <w:rPr>
          <w:rFonts w:ascii="Inter" w:hAnsi="Inter"/>
          <w:szCs w:val="21"/>
        </w:rPr>
      </w:pPr>
      <w:r w:rsidRPr="004178E7">
        <w:rPr>
          <w:rFonts w:ascii="Inter" w:hAnsi="Inter"/>
          <w:szCs w:val="21"/>
        </w:rPr>
        <w:t xml:space="preserve">Výkonová </w:t>
      </w:r>
      <w:r w:rsidR="00D6069F" w:rsidRPr="004178E7">
        <w:rPr>
          <w:rFonts w:ascii="Inter" w:hAnsi="Inter"/>
          <w:szCs w:val="21"/>
        </w:rPr>
        <w:t>záruka</w:t>
      </w:r>
    </w:p>
    <w:p w14:paraId="3FFA1FCF" w14:textId="2C48BC21"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bCs/>
          <w:sz w:val="21"/>
          <w:szCs w:val="21"/>
        </w:rPr>
        <w:t xml:space="preserve">Výkonová záruka slúži </w:t>
      </w:r>
      <w:bookmarkStart w:id="55" w:name="_Hlk126153450"/>
      <w:r w:rsidRPr="004178E7">
        <w:rPr>
          <w:rFonts w:ascii="Inter" w:hAnsi="Inter"/>
          <w:bCs/>
          <w:sz w:val="21"/>
          <w:szCs w:val="21"/>
        </w:rPr>
        <w:t xml:space="preserve">na zabezpečenie záväzku </w:t>
      </w:r>
      <w:r w:rsidR="00674B7C" w:rsidRPr="004178E7">
        <w:rPr>
          <w:rFonts w:ascii="Inter" w:hAnsi="Inter"/>
          <w:bCs/>
          <w:sz w:val="21"/>
          <w:szCs w:val="21"/>
        </w:rPr>
        <w:t>Dodávateľa</w:t>
      </w:r>
      <w:r w:rsidRPr="004178E7">
        <w:rPr>
          <w:rFonts w:ascii="Inter" w:hAnsi="Inter"/>
          <w:bCs/>
          <w:sz w:val="21"/>
          <w:szCs w:val="21"/>
        </w:rPr>
        <w:t xml:space="preserve"> plniť riadne a včas </w:t>
      </w:r>
      <w:bookmarkEnd w:id="55"/>
      <w:r w:rsidRPr="004178E7">
        <w:rPr>
          <w:rFonts w:ascii="Inter" w:hAnsi="Inter"/>
          <w:bCs/>
          <w:sz w:val="21"/>
          <w:szCs w:val="21"/>
        </w:rPr>
        <w:t>predmet Dohody. Zmluvné strany si</w:t>
      </w:r>
      <w:r w:rsidRPr="004178E7">
        <w:rPr>
          <w:rFonts w:ascii="Inter" w:hAnsi="Inter"/>
          <w:color w:val="auto"/>
          <w:sz w:val="21"/>
          <w:szCs w:val="21"/>
        </w:rPr>
        <w:t xml:space="preserve"> dohodli výkonovú záruku pre prípad, že </w:t>
      </w:r>
      <w:r w:rsidR="00674B7C" w:rsidRPr="004178E7">
        <w:rPr>
          <w:rFonts w:ascii="Inter" w:hAnsi="Inter"/>
          <w:color w:val="auto"/>
          <w:sz w:val="21"/>
          <w:szCs w:val="21"/>
        </w:rPr>
        <w:t>Dodávateľ</w:t>
      </w:r>
      <w:r w:rsidRPr="004178E7">
        <w:rPr>
          <w:rFonts w:ascii="Inter" w:hAnsi="Inter"/>
          <w:color w:val="auto"/>
          <w:sz w:val="21"/>
          <w:szCs w:val="21"/>
        </w:rPr>
        <w:t xml:space="preserve"> nebude plniť svoje povinnosti podľa tejto Dohody a Objednávateľovi vznikne voči nemu akákoľvek pohľadávka. </w:t>
      </w:r>
    </w:p>
    <w:p w14:paraId="79A30F74" w14:textId="3821A694" w:rsidR="00527BAC" w:rsidRPr="004178E7" w:rsidRDefault="00527BAC" w:rsidP="004178E7">
      <w:pPr>
        <w:pStyle w:val="Default"/>
        <w:widowControl/>
        <w:numPr>
          <w:ilvl w:val="0"/>
          <w:numId w:val="21"/>
        </w:numPr>
        <w:tabs>
          <w:tab w:val="clear" w:pos="720"/>
        </w:tabs>
        <w:autoSpaceDE/>
        <w:autoSpaceDN/>
        <w:adjustRightInd/>
        <w:ind w:left="567" w:hanging="567"/>
        <w:jc w:val="both"/>
        <w:rPr>
          <w:rFonts w:ascii="Inter" w:hAnsi="Inter"/>
          <w:sz w:val="21"/>
          <w:szCs w:val="21"/>
        </w:rPr>
      </w:pPr>
      <w:r w:rsidRPr="004178E7">
        <w:rPr>
          <w:rFonts w:ascii="Inter" w:hAnsi="Inter"/>
          <w:color w:val="auto"/>
          <w:sz w:val="21"/>
          <w:szCs w:val="21"/>
        </w:rPr>
        <w:t xml:space="preserve">Na základe Dohody Zmluvných strán je </w:t>
      </w:r>
      <w:bookmarkStart w:id="56" w:name="_Hlk139533973"/>
      <w:r w:rsidR="00674B7C" w:rsidRPr="004178E7">
        <w:rPr>
          <w:rFonts w:ascii="Inter" w:hAnsi="Inter"/>
          <w:color w:val="auto"/>
          <w:sz w:val="21"/>
          <w:szCs w:val="21"/>
        </w:rPr>
        <w:t xml:space="preserve">Dodávateľ </w:t>
      </w:r>
      <w:r w:rsidRPr="004178E7">
        <w:rPr>
          <w:rFonts w:ascii="Inter" w:hAnsi="Inter"/>
          <w:color w:val="auto"/>
          <w:sz w:val="21"/>
          <w:szCs w:val="21"/>
        </w:rPr>
        <w:t>oprávnený spln</w:t>
      </w:r>
      <w:r w:rsidRPr="004178E7">
        <w:rPr>
          <w:rFonts w:ascii="Inter" w:hAnsi="Inter"/>
          <w:sz w:val="21"/>
          <w:szCs w:val="21"/>
        </w:rPr>
        <w:t>iť</w:t>
      </w:r>
      <w:r w:rsidRPr="004178E7">
        <w:rPr>
          <w:rFonts w:ascii="Inter" w:hAnsi="Inter"/>
          <w:color w:val="auto"/>
          <w:sz w:val="21"/>
          <w:szCs w:val="21"/>
        </w:rPr>
        <w:t xml:space="preserve"> svoju povinnosť </w:t>
      </w:r>
      <w:r w:rsidRPr="004178E7">
        <w:rPr>
          <w:rFonts w:ascii="Inter" w:hAnsi="Inter"/>
          <w:sz w:val="21"/>
          <w:szCs w:val="21"/>
        </w:rPr>
        <w:t>týkajúcu sa</w:t>
      </w:r>
      <w:r w:rsidRPr="004178E7">
        <w:rPr>
          <w:rFonts w:ascii="Inter" w:hAnsi="Inter"/>
          <w:color w:val="auto"/>
          <w:sz w:val="21"/>
          <w:szCs w:val="21"/>
        </w:rPr>
        <w:t xml:space="preserve"> výkonov</w:t>
      </w:r>
      <w:r w:rsidRPr="004178E7">
        <w:rPr>
          <w:rFonts w:ascii="Inter" w:hAnsi="Inter"/>
          <w:sz w:val="21"/>
          <w:szCs w:val="21"/>
        </w:rPr>
        <w:t xml:space="preserve">ej </w:t>
      </w:r>
      <w:r w:rsidRPr="004178E7">
        <w:rPr>
          <w:rFonts w:ascii="Inter" w:hAnsi="Inter"/>
          <w:color w:val="auto"/>
          <w:sz w:val="21"/>
          <w:szCs w:val="21"/>
        </w:rPr>
        <w:t>záruk</w:t>
      </w:r>
      <w:r w:rsidRPr="004178E7">
        <w:rPr>
          <w:rFonts w:ascii="Inter" w:hAnsi="Inter"/>
          <w:sz w:val="21"/>
          <w:szCs w:val="21"/>
        </w:rPr>
        <w:t>y</w:t>
      </w:r>
      <w:r w:rsidRPr="004178E7">
        <w:rPr>
          <w:rFonts w:ascii="Inter" w:hAnsi="Inter"/>
          <w:color w:val="auto"/>
          <w:sz w:val="21"/>
          <w:szCs w:val="21"/>
        </w:rPr>
        <w:t xml:space="preserve"> poskytnutím výkonovej záruky </w:t>
      </w:r>
      <w:bookmarkEnd w:id="56"/>
      <w:r w:rsidRPr="004178E7">
        <w:rPr>
          <w:rFonts w:ascii="Inter" w:hAnsi="Inter"/>
          <w:color w:val="auto"/>
          <w:sz w:val="21"/>
          <w:szCs w:val="21"/>
        </w:rPr>
        <w:t xml:space="preserve">vo forme bankovej záruky v prospech Objednávateľa vystavenej bankou so sídlom v Slovenskej republike alebo zahraničnou bankou so sídlom v Slovenskej republike, pobočkou zahraničnej banky v Slovenskej republike, alebo zahraničnou bankou na sumu </w:t>
      </w:r>
      <w:r w:rsidR="00E3618B" w:rsidRPr="004178E7">
        <w:rPr>
          <w:rFonts w:ascii="Inter" w:hAnsi="Inter"/>
          <w:color w:val="auto"/>
          <w:sz w:val="21"/>
          <w:szCs w:val="21"/>
          <w:highlight w:val="yellow"/>
        </w:rPr>
        <w:t>10</w:t>
      </w:r>
      <w:r w:rsidRPr="004178E7">
        <w:rPr>
          <w:rFonts w:ascii="Inter" w:hAnsi="Inter"/>
          <w:color w:val="auto"/>
          <w:sz w:val="21"/>
          <w:szCs w:val="21"/>
          <w:highlight w:val="yellow"/>
        </w:rPr>
        <w:t>.000,- EUR</w:t>
      </w:r>
      <w:r w:rsidRPr="004178E7">
        <w:rPr>
          <w:rFonts w:ascii="Inter" w:hAnsi="Inter"/>
          <w:color w:val="auto"/>
          <w:sz w:val="21"/>
          <w:szCs w:val="21"/>
        </w:rPr>
        <w:t xml:space="preserve"> alebo je</w:t>
      </w:r>
      <w:r w:rsidRPr="004178E7">
        <w:rPr>
          <w:rFonts w:ascii="Inter" w:hAnsi="Inter"/>
          <w:sz w:val="21"/>
          <w:szCs w:val="21"/>
        </w:rPr>
        <w:t xml:space="preserve"> </w:t>
      </w:r>
      <w:r w:rsidR="00674B7C" w:rsidRPr="004178E7">
        <w:rPr>
          <w:rFonts w:ascii="Inter" w:hAnsi="Inter"/>
          <w:color w:val="auto"/>
          <w:sz w:val="21"/>
          <w:szCs w:val="21"/>
        </w:rPr>
        <w:t xml:space="preserve">Dodávateľ </w:t>
      </w:r>
      <w:r w:rsidRPr="004178E7">
        <w:rPr>
          <w:rFonts w:ascii="Inter" w:hAnsi="Inter"/>
          <w:sz w:val="21"/>
          <w:szCs w:val="21"/>
        </w:rPr>
        <w:t xml:space="preserve">oprávnený splniť svoju povinnosť týkajúcu sa výkonovej záruky zložením sumy </w:t>
      </w:r>
      <w:r w:rsidR="00E3618B" w:rsidRPr="004178E7">
        <w:rPr>
          <w:rFonts w:ascii="Inter" w:hAnsi="Inter"/>
          <w:sz w:val="21"/>
          <w:szCs w:val="21"/>
          <w:highlight w:val="yellow"/>
        </w:rPr>
        <w:t>10</w:t>
      </w:r>
      <w:r w:rsidRPr="004178E7">
        <w:rPr>
          <w:rFonts w:ascii="Inter" w:hAnsi="Inter"/>
          <w:sz w:val="21"/>
          <w:szCs w:val="21"/>
          <w:highlight w:val="yellow"/>
        </w:rPr>
        <w:t>.000,- EUR</w:t>
      </w:r>
      <w:r w:rsidRPr="004178E7">
        <w:rPr>
          <w:rFonts w:ascii="Inter" w:hAnsi="Inter"/>
          <w:sz w:val="21"/>
          <w:szCs w:val="21"/>
        </w:rPr>
        <w:t xml:space="preserve"> na účet Objednávateľa (IBAN: SK72 7500 0000 0000 2582 4903), a to najneskôr </w:t>
      </w:r>
      <w:r w:rsidR="00C623C2" w:rsidRPr="004178E7">
        <w:rPr>
          <w:rFonts w:ascii="Inter" w:eastAsia="Calibri" w:hAnsi="Inter" w:cs="Times New Roman"/>
          <w:color w:val="auto"/>
          <w:sz w:val="21"/>
          <w:szCs w:val="21"/>
          <w:lang w:eastAsia="en-US"/>
        </w:rPr>
        <w:t>štrnásť (</w:t>
      </w:r>
      <w:r w:rsidRPr="004178E7">
        <w:rPr>
          <w:rFonts w:ascii="Inter" w:hAnsi="Inter"/>
          <w:sz w:val="21"/>
          <w:szCs w:val="21"/>
        </w:rPr>
        <w:t>14</w:t>
      </w:r>
      <w:r w:rsidR="00C623C2" w:rsidRPr="004178E7">
        <w:rPr>
          <w:rFonts w:ascii="Inter" w:hAnsi="Inter"/>
          <w:sz w:val="21"/>
          <w:szCs w:val="21"/>
        </w:rPr>
        <w:t>)</w:t>
      </w:r>
      <w:r w:rsidRPr="004178E7">
        <w:rPr>
          <w:rFonts w:ascii="Inter" w:hAnsi="Inter"/>
          <w:sz w:val="21"/>
          <w:szCs w:val="21"/>
        </w:rPr>
        <w:t xml:space="preserve"> kalendárnych dní odo dňa nadobudnutia účinnosti tejto Dohody.</w:t>
      </w:r>
      <w:r w:rsidR="00283B9B" w:rsidRPr="002C7755">
        <w:rPr>
          <w:rFonts w:ascii="Inter" w:hAnsi="Inter"/>
          <w:sz w:val="21"/>
          <w:szCs w:val="21"/>
        </w:rPr>
        <w:t xml:space="preserve"> Dodávateľ uvedie ako variabilný symbol svoje IČO</w:t>
      </w:r>
      <w:r w:rsidR="005B7D72" w:rsidRPr="002C7755">
        <w:rPr>
          <w:rFonts w:ascii="Inter" w:hAnsi="Inter"/>
          <w:sz w:val="21"/>
          <w:szCs w:val="21"/>
        </w:rPr>
        <w:t xml:space="preserve"> a do poznámky </w:t>
      </w:r>
      <w:r w:rsidR="002C6624" w:rsidRPr="002C7755">
        <w:rPr>
          <w:rFonts w:ascii="Inter" w:hAnsi="Inter"/>
          <w:sz w:val="21"/>
          <w:szCs w:val="21"/>
        </w:rPr>
        <w:t xml:space="preserve">pre prijímateľa uvedie „výkonová záruka </w:t>
      </w:r>
      <w:r w:rsidR="00EE0CE2" w:rsidRPr="002C7755">
        <w:rPr>
          <w:rFonts w:ascii="Inter" w:hAnsi="Inter"/>
          <w:sz w:val="21"/>
          <w:szCs w:val="21"/>
        </w:rPr>
        <w:t>–</w:t>
      </w:r>
      <w:r w:rsidR="002C6624" w:rsidRPr="002C7755">
        <w:rPr>
          <w:rFonts w:ascii="Inter" w:hAnsi="Inter"/>
          <w:sz w:val="21"/>
          <w:szCs w:val="21"/>
        </w:rPr>
        <w:t xml:space="preserve"> </w:t>
      </w:r>
      <w:r w:rsidR="00EE0CE2" w:rsidRPr="002C7755">
        <w:rPr>
          <w:rFonts w:ascii="Inter" w:hAnsi="Inter"/>
          <w:sz w:val="21"/>
          <w:szCs w:val="21"/>
        </w:rPr>
        <w:t xml:space="preserve">Rámcová dohoda č. </w:t>
      </w:r>
      <w:r w:rsidR="00EE0CE2" w:rsidRPr="004178E7">
        <w:rPr>
          <w:rFonts w:ascii="Inter" w:hAnsi="Inter"/>
          <w:sz w:val="21"/>
          <w:szCs w:val="21"/>
          <w:highlight w:val="yellow"/>
        </w:rPr>
        <w:t>MAG.............</w:t>
      </w:r>
      <w:r w:rsidR="002C6624" w:rsidRPr="002C7755">
        <w:rPr>
          <w:rFonts w:ascii="Inter" w:hAnsi="Inter"/>
          <w:sz w:val="21"/>
          <w:szCs w:val="21"/>
        </w:rPr>
        <w:t xml:space="preserve"> </w:t>
      </w:r>
      <w:r w:rsidRPr="004178E7">
        <w:rPr>
          <w:rFonts w:ascii="Inter" w:hAnsi="Inter"/>
          <w:sz w:val="21"/>
          <w:szCs w:val="21"/>
        </w:rPr>
        <w:t xml:space="preserve">  </w:t>
      </w:r>
    </w:p>
    <w:p w14:paraId="7F94CB60" w14:textId="5CC5C6B4" w:rsidR="00527BAC" w:rsidRPr="004178E7" w:rsidRDefault="00527BAC" w:rsidP="004178E7">
      <w:pPr>
        <w:pStyle w:val="Odsekzoznamu"/>
        <w:numPr>
          <w:ilvl w:val="0"/>
          <w:numId w:val="21"/>
        </w:numPr>
        <w:tabs>
          <w:tab w:val="clear" w:pos="720"/>
        </w:tabs>
        <w:spacing w:after="0" w:line="240" w:lineRule="auto"/>
        <w:ind w:left="567" w:hanging="567"/>
        <w:jc w:val="both"/>
        <w:rPr>
          <w:rFonts w:ascii="Inter" w:hAnsi="Inter"/>
          <w:sz w:val="21"/>
          <w:szCs w:val="21"/>
        </w:rPr>
      </w:pPr>
      <w:r w:rsidRPr="004178E7">
        <w:rPr>
          <w:rFonts w:ascii="Inter" w:hAnsi="Inter"/>
          <w:sz w:val="21"/>
          <w:szCs w:val="21"/>
        </w:rPr>
        <w:t xml:space="preserve">Objednávateľ je oprávnený použiť výkonovú záruku alebo jej časť v prípade, ak </w:t>
      </w:r>
      <w:r w:rsidR="00E3618B" w:rsidRPr="004178E7">
        <w:rPr>
          <w:rFonts w:ascii="Inter" w:hAnsi="Inter"/>
          <w:sz w:val="21"/>
          <w:szCs w:val="21"/>
        </w:rPr>
        <w:t xml:space="preserve">Dodávateľ </w:t>
      </w:r>
      <w:r w:rsidRPr="004178E7">
        <w:rPr>
          <w:rFonts w:ascii="Inter" w:hAnsi="Inter"/>
          <w:sz w:val="21"/>
          <w:szCs w:val="21"/>
        </w:rPr>
        <w:t xml:space="preserve">poruší niektorú svoju povinnosť uhradiť peňažné záväzky, vrátane sankcií a zmluvných pokút vyplývajúcich z tejto Dohody. </w:t>
      </w:r>
      <w:r w:rsidR="00E3618B" w:rsidRPr="004178E7">
        <w:rPr>
          <w:rFonts w:ascii="Inter" w:hAnsi="Inter"/>
          <w:sz w:val="21"/>
          <w:szCs w:val="21"/>
        </w:rPr>
        <w:t xml:space="preserve">Dodávateľ </w:t>
      </w:r>
      <w:r w:rsidRPr="004178E7">
        <w:rPr>
          <w:rFonts w:ascii="Inter" w:hAnsi="Inter"/>
          <w:sz w:val="21"/>
          <w:szCs w:val="21"/>
        </w:rPr>
        <w:t xml:space="preserve">je zároveň povinný udržiavať požadovanú výkonovú záruku vo výške uvedenej v ods. 2 tohto článku tejto Dohody, a to počas celej doby trvania tejto Dohody. </w:t>
      </w:r>
      <w:r w:rsidR="00605E54" w:rsidRPr="004178E7">
        <w:rPr>
          <w:rFonts w:ascii="Inter" w:eastAsia="Times New Roman" w:hAnsi="Inter" w:cs="Merriweather Sans"/>
          <w:sz w:val="21"/>
          <w:szCs w:val="21"/>
          <w:lang w:eastAsia="sk-SK"/>
        </w:rPr>
        <w:t xml:space="preserve">Výkonnostná záruka slúži na krytie všetkých finančných nárokov </w:t>
      </w:r>
      <w:r w:rsidR="007A51EF" w:rsidRPr="004178E7">
        <w:rPr>
          <w:rFonts w:ascii="Inter" w:eastAsia="Times New Roman" w:hAnsi="Inter" w:cs="Merriweather Sans"/>
          <w:sz w:val="21"/>
          <w:szCs w:val="21"/>
          <w:lang w:eastAsia="sk-SK"/>
        </w:rPr>
        <w:t>O</w:t>
      </w:r>
      <w:r w:rsidR="00605E54" w:rsidRPr="004178E7">
        <w:rPr>
          <w:rFonts w:ascii="Inter" w:eastAsia="Times New Roman" w:hAnsi="Inter" w:cs="Merriweather Sans"/>
          <w:sz w:val="21"/>
          <w:szCs w:val="21"/>
          <w:lang w:eastAsia="sk-SK"/>
        </w:rPr>
        <w:t xml:space="preserve">bjednávateľa podľa zákona alebo majúcich pôvod v tejto </w:t>
      </w:r>
      <w:r w:rsidR="007A51EF" w:rsidRPr="004178E7">
        <w:rPr>
          <w:rFonts w:ascii="Inter" w:eastAsia="Times New Roman" w:hAnsi="Inter" w:cs="Merriweather Sans"/>
          <w:sz w:val="21"/>
          <w:szCs w:val="21"/>
          <w:lang w:eastAsia="sk-SK"/>
        </w:rPr>
        <w:t>D</w:t>
      </w:r>
      <w:r w:rsidR="00605E54" w:rsidRPr="004178E7">
        <w:rPr>
          <w:rFonts w:ascii="Inter" w:eastAsia="Times New Roman" w:hAnsi="Inter" w:cs="Merriweather Sans"/>
          <w:sz w:val="21"/>
          <w:szCs w:val="21"/>
          <w:lang w:eastAsia="sk-SK"/>
        </w:rPr>
        <w:t xml:space="preserve">ohode, s ktorými je </w:t>
      </w:r>
      <w:r w:rsidR="007A51EF" w:rsidRPr="004178E7">
        <w:rPr>
          <w:rFonts w:ascii="Inter" w:eastAsia="Times New Roman" w:hAnsi="Inter" w:cs="Merriweather Sans"/>
          <w:sz w:val="21"/>
          <w:szCs w:val="21"/>
          <w:lang w:eastAsia="sk-SK"/>
        </w:rPr>
        <w:t>D</w:t>
      </w:r>
      <w:r w:rsidR="00605E54" w:rsidRPr="004178E7">
        <w:rPr>
          <w:rFonts w:ascii="Inter" w:eastAsia="Times New Roman" w:hAnsi="Inter" w:cs="Merriweather Sans"/>
          <w:sz w:val="21"/>
          <w:szCs w:val="21"/>
          <w:lang w:eastAsia="sk-SK"/>
        </w:rPr>
        <w:t xml:space="preserve">odávateľ v omeškaní. Dodávateľ k použitiu </w:t>
      </w:r>
      <w:r w:rsidR="007A51EF" w:rsidRPr="004178E7">
        <w:rPr>
          <w:rFonts w:ascii="Inter" w:eastAsia="Times New Roman" w:hAnsi="Inter" w:cs="Merriweather Sans"/>
          <w:sz w:val="21"/>
          <w:szCs w:val="21"/>
          <w:lang w:eastAsia="sk-SK"/>
        </w:rPr>
        <w:t>výkonovej</w:t>
      </w:r>
      <w:r w:rsidR="00605E54" w:rsidRPr="004178E7">
        <w:rPr>
          <w:rFonts w:ascii="Inter" w:eastAsia="Times New Roman" w:hAnsi="Inter" w:cs="Merriweather Sans"/>
          <w:sz w:val="21"/>
          <w:szCs w:val="21"/>
          <w:lang w:eastAsia="sk-SK"/>
        </w:rPr>
        <w:t xml:space="preserve"> záruky na tento účel udeľuje </w:t>
      </w:r>
      <w:r w:rsidR="00DB0141" w:rsidRPr="004178E7">
        <w:rPr>
          <w:rFonts w:ascii="Inter" w:eastAsia="Times New Roman" w:hAnsi="Inter" w:cs="Merriweather Sans"/>
          <w:sz w:val="21"/>
          <w:szCs w:val="21"/>
          <w:lang w:eastAsia="sk-SK"/>
        </w:rPr>
        <w:t>O</w:t>
      </w:r>
      <w:r w:rsidR="00605E54" w:rsidRPr="004178E7">
        <w:rPr>
          <w:rFonts w:ascii="Inter" w:eastAsia="Times New Roman" w:hAnsi="Inter" w:cs="Merriweather Sans"/>
          <w:sz w:val="21"/>
          <w:szCs w:val="21"/>
          <w:lang w:eastAsia="sk-SK"/>
        </w:rPr>
        <w:t xml:space="preserve">bjednávateľovi výslovný súhlas. </w:t>
      </w:r>
      <w:r w:rsidRPr="004178E7">
        <w:rPr>
          <w:rFonts w:ascii="Inter" w:hAnsi="Inter"/>
          <w:sz w:val="21"/>
          <w:szCs w:val="21"/>
        </w:rPr>
        <w:t xml:space="preserve">V prípade použitia výkonovej záruky alebo jej časti Objednávateľom bude </w:t>
      </w:r>
      <w:r w:rsidR="00701B15" w:rsidRPr="004178E7">
        <w:rPr>
          <w:rFonts w:ascii="Inter" w:hAnsi="Inter"/>
          <w:sz w:val="21"/>
          <w:szCs w:val="21"/>
        </w:rPr>
        <w:t xml:space="preserve">Dodávateľ </w:t>
      </w:r>
      <w:r w:rsidRPr="004178E7">
        <w:rPr>
          <w:rFonts w:ascii="Inter" w:hAnsi="Inter"/>
          <w:sz w:val="21"/>
          <w:szCs w:val="21"/>
        </w:rPr>
        <w:t xml:space="preserve">bez zbytočného odkladu povinný zabezpečiť zodpovedajúce navýšenie výkonovej záruky do plnej výšky uvedenej v ods. 2 tohto článku tejto Dohody, a to najneskôr do </w:t>
      </w:r>
      <w:r w:rsidR="001B5C75" w:rsidRPr="004178E7">
        <w:rPr>
          <w:rFonts w:ascii="Inter" w:hAnsi="Inter"/>
          <w:sz w:val="21"/>
          <w:szCs w:val="21"/>
        </w:rPr>
        <w:t>štrnásť (</w:t>
      </w:r>
      <w:r w:rsidRPr="004178E7">
        <w:rPr>
          <w:rFonts w:ascii="Inter" w:hAnsi="Inter"/>
          <w:sz w:val="21"/>
          <w:szCs w:val="21"/>
        </w:rPr>
        <w:t>14</w:t>
      </w:r>
      <w:r w:rsidR="001B5C75" w:rsidRPr="004178E7">
        <w:rPr>
          <w:rFonts w:ascii="Inter" w:hAnsi="Inter"/>
          <w:sz w:val="21"/>
          <w:szCs w:val="21"/>
        </w:rPr>
        <w:t>)</w:t>
      </w:r>
      <w:r w:rsidRPr="004178E7">
        <w:rPr>
          <w:rFonts w:ascii="Inter" w:hAnsi="Inter"/>
          <w:sz w:val="21"/>
          <w:szCs w:val="21"/>
        </w:rPr>
        <w:t xml:space="preserve"> kalendárnych dní od doručenia písomnej výzvy Objednávateľa na jej navýšenie. </w:t>
      </w:r>
    </w:p>
    <w:p w14:paraId="0A4B13FF" w14:textId="77777777" w:rsidR="00527BAC" w:rsidRPr="004178E7" w:rsidRDefault="00527BAC" w:rsidP="004178E7">
      <w:pPr>
        <w:pStyle w:val="Default"/>
        <w:widowControl/>
        <w:numPr>
          <w:ilvl w:val="0"/>
          <w:numId w:val="21"/>
        </w:numPr>
        <w:tabs>
          <w:tab w:val="clear" w:pos="720"/>
        </w:tabs>
        <w:autoSpaceDE/>
        <w:autoSpaceDN/>
        <w:adjustRightInd/>
        <w:ind w:left="567" w:hanging="567"/>
        <w:jc w:val="both"/>
        <w:rPr>
          <w:rFonts w:ascii="Inter" w:hAnsi="Inter"/>
          <w:color w:val="auto"/>
          <w:sz w:val="21"/>
          <w:szCs w:val="21"/>
        </w:rPr>
      </w:pPr>
      <w:r w:rsidRPr="004178E7">
        <w:rPr>
          <w:rFonts w:ascii="Inter" w:hAnsi="Inter"/>
          <w:color w:val="auto"/>
          <w:sz w:val="21"/>
          <w:szCs w:val="21"/>
        </w:rPr>
        <w:t xml:space="preserve">Objednávateľ je zároveň oprávnený jednostranne započítať akékoľvek nároky z tejto Dohody voči akejkoľvek faktúre (aj nesplatnej) a uspokojiť sa zo záruky podľa tohto článku tejto Dohody. </w:t>
      </w:r>
    </w:p>
    <w:p w14:paraId="7D4AC352" w14:textId="7364447D"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t xml:space="preserve">Doba platnosti výkonovej záruky musí byť určená v bankovej záruke minimálne do ukončenia doby určenej podľa článku II ods. 1 tejto Dohody, na ktorú sa táto Dohoda uzatvára. </w:t>
      </w:r>
    </w:p>
    <w:p w14:paraId="38342F01" w14:textId="1A9B2A9A"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lastRenderedPageBreak/>
        <w:t>Z výkonovej záruky vystavenej bankou musí vyplývať, že banka uspokojí veriteľa (Objednávateľa) za dlžníka (</w:t>
      </w:r>
      <w:r w:rsidR="00487C12" w:rsidRPr="004178E7">
        <w:rPr>
          <w:rFonts w:ascii="Inter" w:hAnsi="Inter"/>
          <w:color w:val="auto"/>
          <w:sz w:val="21"/>
          <w:szCs w:val="21"/>
        </w:rPr>
        <w:t>Dodávateľa</w:t>
      </w:r>
      <w:r w:rsidRPr="004178E7">
        <w:rPr>
          <w:rFonts w:ascii="Inter" w:hAnsi="Inter"/>
          <w:color w:val="auto"/>
          <w:sz w:val="21"/>
          <w:szCs w:val="21"/>
        </w:rPr>
        <w:t xml:space="preserve">) v prípade uplatnenia výkonovej záruky v prospech Objednávateľa a banka sa musí bezpodmienečne zaviazať, že zaplatí na účet veriteľa (Objednávateľa) pohľadávku krytú výkonovou zárukou alebo jej časť do </w:t>
      </w:r>
      <w:r w:rsidR="001B5C75" w:rsidRPr="004178E7">
        <w:rPr>
          <w:rFonts w:ascii="Inter" w:hAnsi="Inter"/>
          <w:color w:val="auto"/>
          <w:sz w:val="21"/>
          <w:szCs w:val="21"/>
        </w:rPr>
        <w:t>siedmich (</w:t>
      </w:r>
      <w:r w:rsidRPr="004178E7">
        <w:rPr>
          <w:rFonts w:ascii="Inter" w:hAnsi="Inter"/>
          <w:color w:val="auto"/>
          <w:sz w:val="21"/>
          <w:szCs w:val="21"/>
        </w:rPr>
        <w:t>7</w:t>
      </w:r>
      <w:r w:rsidR="001B5C75" w:rsidRPr="004178E7">
        <w:rPr>
          <w:rFonts w:ascii="Inter" w:hAnsi="Inter"/>
          <w:color w:val="auto"/>
          <w:sz w:val="21"/>
          <w:szCs w:val="21"/>
        </w:rPr>
        <w:t>)</w:t>
      </w:r>
      <w:r w:rsidRPr="004178E7">
        <w:rPr>
          <w:rFonts w:ascii="Inter" w:hAnsi="Inter"/>
          <w:color w:val="auto"/>
          <w:sz w:val="21"/>
          <w:szCs w:val="21"/>
        </w:rPr>
        <w:t xml:space="preserve"> pracovných dní odo dňa doručenia výzvy veriteľa (Objednávateľa) na jej zaplatenie. </w:t>
      </w:r>
    </w:p>
    <w:p w14:paraId="44FC09E9" w14:textId="77777777"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t xml:space="preserve">Poskytnutá výkonová záruka nesmie byť v rozpore s ustanoveniami § 313 až § 322 OBZ. </w:t>
      </w:r>
    </w:p>
    <w:p w14:paraId="1415139A" w14:textId="7BDF28FE" w:rsidR="00527BAC" w:rsidRPr="004178E7" w:rsidRDefault="00527BAC" w:rsidP="004178E7">
      <w:pPr>
        <w:numPr>
          <w:ilvl w:val="0"/>
          <w:numId w:val="21"/>
        </w:numPr>
        <w:tabs>
          <w:tab w:val="clear" w:pos="720"/>
        </w:tabs>
        <w:spacing w:after="0" w:line="240" w:lineRule="auto"/>
        <w:ind w:left="567" w:hanging="567"/>
        <w:jc w:val="both"/>
        <w:rPr>
          <w:rFonts w:ascii="Inter" w:eastAsia="Times New Roman" w:hAnsi="Inter" w:cs="Merriweather Sans"/>
          <w:sz w:val="21"/>
          <w:szCs w:val="21"/>
          <w:lang w:eastAsia="sk-SK"/>
        </w:rPr>
      </w:pPr>
      <w:bookmarkStart w:id="57" w:name="_Hlk139353857"/>
      <w:bookmarkStart w:id="58" w:name="_Hlk139534079"/>
      <w:r w:rsidRPr="004178E7">
        <w:rPr>
          <w:rFonts w:ascii="Inter" w:hAnsi="Inter"/>
          <w:sz w:val="21"/>
          <w:szCs w:val="21"/>
        </w:rPr>
        <w:t xml:space="preserve">V prípade, ak sa </w:t>
      </w:r>
      <w:r w:rsidR="00487C12" w:rsidRPr="004178E7">
        <w:rPr>
          <w:rFonts w:ascii="Inter" w:hAnsi="Inter"/>
          <w:sz w:val="21"/>
          <w:szCs w:val="21"/>
        </w:rPr>
        <w:t xml:space="preserve">Dodávateľ </w:t>
      </w:r>
      <w:r w:rsidRPr="004178E7">
        <w:rPr>
          <w:rFonts w:ascii="Inter" w:hAnsi="Inter"/>
          <w:sz w:val="21"/>
          <w:szCs w:val="21"/>
        </w:rPr>
        <w:t xml:space="preserve">rozhodol splniť svoju povinnosť týkajúcu sa výkonovej záruky formou bankovej záruky, </w:t>
      </w:r>
      <w:bookmarkEnd w:id="57"/>
      <w:r w:rsidRPr="004178E7">
        <w:rPr>
          <w:rFonts w:ascii="Inter" w:hAnsi="Inter"/>
          <w:sz w:val="21"/>
          <w:szCs w:val="21"/>
        </w:rPr>
        <w:t>odovzdá Objednávateľovi originál záručnej listiny</w:t>
      </w:r>
      <w:r w:rsidR="00374B42" w:rsidRPr="002C7755">
        <w:rPr>
          <w:rFonts w:ascii="Inter" w:hAnsi="Inter"/>
          <w:sz w:val="21"/>
          <w:szCs w:val="21"/>
        </w:rPr>
        <w:t xml:space="preserve"> (notársky overená kópia nie je postačujúca)</w:t>
      </w:r>
      <w:r w:rsidRPr="004178E7">
        <w:rPr>
          <w:rFonts w:ascii="Inter" w:hAnsi="Inter"/>
          <w:sz w:val="21"/>
          <w:szCs w:val="21"/>
        </w:rPr>
        <w:t xml:space="preserve"> vystavenej v zmysle ustanovení tohto článku najneskôr</w:t>
      </w:r>
      <w:r w:rsidR="00B53807">
        <w:rPr>
          <w:rFonts w:ascii="Inter" w:hAnsi="Inter"/>
          <w:sz w:val="21"/>
          <w:szCs w:val="21"/>
        </w:rPr>
        <w:t xml:space="preserve"> do</w:t>
      </w:r>
      <w:r w:rsidRPr="004178E7">
        <w:rPr>
          <w:rFonts w:ascii="Inter" w:hAnsi="Inter"/>
          <w:sz w:val="21"/>
          <w:szCs w:val="21"/>
        </w:rPr>
        <w:t xml:space="preserve"> </w:t>
      </w:r>
      <w:r w:rsidR="001B5C75" w:rsidRPr="004178E7">
        <w:rPr>
          <w:rFonts w:ascii="Inter" w:hAnsi="Inter"/>
          <w:sz w:val="21"/>
          <w:szCs w:val="21"/>
        </w:rPr>
        <w:t>štrnásť (</w:t>
      </w:r>
      <w:r w:rsidRPr="004178E7">
        <w:rPr>
          <w:rFonts w:ascii="Inter" w:hAnsi="Inter"/>
          <w:sz w:val="21"/>
          <w:szCs w:val="21"/>
        </w:rPr>
        <w:t>14</w:t>
      </w:r>
      <w:r w:rsidR="001B5C75" w:rsidRPr="004178E7">
        <w:rPr>
          <w:rFonts w:ascii="Inter" w:hAnsi="Inter"/>
          <w:sz w:val="21"/>
          <w:szCs w:val="21"/>
        </w:rPr>
        <w:t>)</w:t>
      </w:r>
      <w:r w:rsidRPr="004178E7">
        <w:rPr>
          <w:rFonts w:ascii="Inter" w:hAnsi="Inter"/>
          <w:sz w:val="21"/>
          <w:szCs w:val="21"/>
        </w:rPr>
        <w:t xml:space="preserve"> kalendárnych dní odo dňa nadobudnutia účinnosti tejto Dohody.</w:t>
      </w:r>
    </w:p>
    <w:p w14:paraId="079DBA43" w14:textId="6DBB8EA9" w:rsidR="00527BAC" w:rsidRPr="004178E7" w:rsidRDefault="00527BAC" w:rsidP="004178E7">
      <w:pPr>
        <w:numPr>
          <w:ilvl w:val="0"/>
          <w:numId w:val="21"/>
        </w:numPr>
        <w:tabs>
          <w:tab w:val="clear" w:pos="720"/>
        </w:tabs>
        <w:spacing w:after="0" w:line="240" w:lineRule="auto"/>
        <w:ind w:left="567" w:hanging="567"/>
        <w:jc w:val="both"/>
        <w:rPr>
          <w:rFonts w:ascii="Inter" w:eastAsia="Times New Roman" w:hAnsi="Inter" w:cs="Merriweather Sans"/>
          <w:sz w:val="21"/>
          <w:szCs w:val="21"/>
          <w:lang w:eastAsia="sk-SK"/>
        </w:rPr>
      </w:pPr>
      <w:bookmarkStart w:id="59" w:name="_Hlk139353831"/>
      <w:r w:rsidRPr="004178E7">
        <w:rPr>
          <w:rFonts w:ascii="Inter" w:hAnsi="Inter"/>
          <w:sz w:val="21"/>
          <w:szCs w:val="21"/>
        </w:rPr>
        <w:t xml:space="preserve">V prípade, ak sa </w:t>
      </w:r>
      <w:r w:rsidR="001B5C75" w:rsidRPr="004178E7">
        <w:rPr>
          <w:rFonts w:ascii="Inter" w:hAnsi="Inter"/>
          <w:sz w:val="21"/>
          <w:szCs w:val="21"/>
        </w:rPr>
        <w:t xml:space="preserve">Dodávateľ </w:t>
      </w:r>
      <w:r w:rsidRPr="004178E7">
        <w:rPr>
          <w:rFonts w:ascii="Inter" w:hAnsi="Inter"/>
          <w:sz w:val="21"/>
          <w:szCs w:val="21"/>
        </w:rPr>
        <w:t xml:space="preserve">rozhodol splniť svoju povinnosť týkajúcu sa výkonovej záruky </w:t>
      </w:r>
      <w:r w:rsidRPr="00C944FA">
        <w:rPr>
          <w:rFonts w:ascii="Inter" w:hAnsi="Inter"/>
          <w:sz w:val="21"/>
          <w:szCs w:val="21"/>
        </w:rPr>
        <w:t xml:space="preserve">zložením sumy uvedenej v ods. 2 tohto článku tejto Dohody na účet Objednávateľa (IBAN: </w:t>
      </w:r>
      <w:r w:rsidRPr="00C944FA">
        <w:rPr>
          <w:rFonts w:ascii="Inter" w:eastAsia="Times New Roman" w:hAnsi="Inter"/>
          <w:sz w:val="21"/>
          <w:szCs w:val="21"/>
          <w:lang w:eastAsia="sk-SK"/>
        </w:rPr>
        <w:t>SK72 7500 0000 0000 2582 4903</w:t>
      </w:r>
      <w:r w:rsidRPr="00C944FA">
        <w:rPr>
          <w:rFonts w:ascii="Inter" w:eastAsia="Times New Roman" w:hAnsi="Inter"/>
          <w:sz w:val="21"/>
          <w:szCs w:val="21"/>
        </w:rPr>
        <w:t xml:space="preserve">), Objednávateľ uvoľní/ vráti zostávajúcu, nevyčerpanú sumu výkonovej záruky najneskôr </w:t>
      </w:r>
      <w:r w:rsidR="001B5C75" w:rsidRPr="00C944FA">
        <w:rPr>
          <w:rFonts w:ascii="Inter" w:hAnsi="Inter"/>
          <w:sz w:val="21"/>
          <w:szCs w:val="21"/>
        </w:rPr>
        <w:t>štrnásť (</w:t>
      </w:r>
      <w:r w:rsidRPr="00C944FA">
        <w:rPr>
          <w:rFonts w:ascii="Inter" w:eastAsia="Times New Roman" w:hAnsi="Inter"/>
          <w:sz w:val="21"/>
          <w:szCs w:val="21"/>
        </w:rPr>
        <w:t>14</w:t>
      </w:r>
      <w:r w:rsidR="001B5C75" w:rsidRPr="00C944FA">
        <w:rPr>
          <w:rFonts w:ascii="Inter" w:eastAsia="Times New Roman" w:hAnsi="Inter"/>
          <w:sz w:val="21"/>
          <w:szCs w:val="21"/>
        </w:rPr>
        <w:t>)</w:t>
      </w:r>
      <w:r w:rsidRPr="00C944FA">
        <w:rPr>
          <w:rFonts w:ascii="Inter" w:eastAsia="Times New Roman" w:hAnsi="Inter"/>
          <w:sz w:val="21"/>
          <w:szCs w:val="21"/>
        </w:rPr>
        <w:t xml:space="preserve"> kalendárnych dní po ukončení tohto zmluvného vzťahu niektorým so spôsobov uvedeným v článku</w:t>
      </w:r>
      <w:r w:rsidRPr="004178E7">
        <w:rPr>
          <w:rFonts w:ascii="Inter" w:eastAsia="Times New Roman" w:hAnsi="Inter"/>
          <w:sz w:val="21"/>
          <w:szCs w:val="21"/>
        </w:rPr>
        <w:t xml:space="preserve"> X</w:t>
      </w:r>
      <w:r w:rsidR="001B5C75" w:rsidRPr="004178E7">
        <w:rPr>
          <w:rFonts w:ascii="Inter" w:eastAsia="Times New Roman" w:hAnsi="Inter"/>
          <w:sz w:val="21"/>
          <w:szCs w:val="21"/>
        </w:rPr>
        <w:t>V</w:t>
      </w:r>
      <w:r w:rsidRPr="004178E7">
        <w:rPr>
          <w:rFonts w:ascii="Inter" w:eastAsia="Times New Roman" w:hAnsi="Inter"/>
          <w:sz w:val="21"/>
          <w:szCs w:val="21"/>
        </w:rPr>
        <w:t xml:space="preserve"> tejto Dohody</w:t>
      </w:r>
      <w:r w:rsidR="00B717A8" w:rsidRPr="004178E7">
        <w:rPr>
          <w:rFonts w:ascii="Inter" w:eastAsia="Times New Roman" w:hAnsi="Inter"/>
          <w:sz w:val="21"/>
          <w:szCs w:val="21"/>
        </w:rPr>
        <w:t>, resp. po</w:t>
      </w:r>
      <w:r w:rsidR="003C18C0" w:rsidRPr="004178E7">
        <w:rPr>
          <w:rFonts w:ascii="Inter" w:eastAsia="Times New Roman" w:hAnsi="Inter"/>
          <w:sz w:val="21"/>
          <w:szCs w:val="21"/>
        </w:rPr>
        <w:t xml:space="preserve"> riadnom</w:t>
      </w:r>
      <w:r w:rsidR="00B717A8" w:rsidRPr="004178E7">
        <w:rPr>
          <w:rFonts w:ascii="Inter" w:eastAsia="Times New Roman" w:hAnsi="Inter"/>
          <w:sz w:val="21"/>
          <w:szCs w:val="21"/>
        </w:rPr>
        <w:t xml:space="preserve"> odovzdaní </w:t>
      </w:r>
      <w:r w:rsidR="003C18C0" w:rsidRPr="004178E7">
        <w:rPr>
          <w:rFonts w:ascii="Inter" w:eastAsia="Times New Roman" w:hAnsi="Inter"/>
          <w:sz w:val="21"/>
          <w:szCs w:val="21"/>
        </w:rPr>
        <w:t>objednaného predmetu plnenia</w:t>
      </w:r>
      <w:r w:rsidR="008331DF" w:rsidRPr="004178E7">
        <w:rPr>
          <w:rFonts w:ascii="Inter" w:eastAsia="Times New Roman" w:hAnsi="Inter"/>
          <w:sz w:val="21"/>
          <w:szCs w:val="21"/>
        </w:rPr>
        <w:t xml:space="preserve"> vykonan</w:t>
      </w:r>
      <w:r w:rsidR="003C18C0" w:rsidRPr="004178E7">
        <w:rPr>
          <w:rFonts w:ascii="Inter" w:eastAsia="Times New Roman" w:hAnsi="Inter"/>
          <w:sz w:val="21"/>
          <w:szCs w:val="21"/>
        </w:rPr>
        <w:t>ého</w:t>
      </w:r>
      <w:r w:rsidR="008331DF" w:rsidRPr="004178E7">
        <w:rPr>
          <w:rFonts w:ascii="Inter" w:eastAsia="Times New Roman" w:hAnsi="Inter"/>
          <w:sz w:val="21"/>
          <w:szCs w:val="21"/>
        </w:rPr>
        <w:t xml:space="preserve"> na základe </w:t>
      </w:r>
      <w:r w:rsidR="00C13D5E" w:rsidRPr="004178E7">
        <w:rPr>
          <w:rFonts w:ascii="Inter" w:eastAsia="Times New Roman" w:hAnsi="Inter"/>
          <w:sz w:val="21"/>
          <w:szCs w:val="21"/>
        </w:rPr>
        <w:t>poslednej objednávky uskutočnenej podľa tejto Dohody</w:t>
      </w:r>
      <w:r w:rsidR="00597D72" w:rsidRPr="004178E7">
        <w:rPr>
          <w:rFonts w:ascii="Inter" w:eastAsia="Times New Roman" w:hAnsi="Inter"/>
          <w:sz w:val="21"/>
          <w:szCs w:val="21"/>
        </w:rPr>
        <w:t xml:space="preserve">, ak bude tento dátum neskorší ako </w:t>
      </w:r>
      <w:r w:rsidR="003C18C0" w:rsidRPr="004178E7">
        <w:rPr>
          <w:rFonts w:ascii="Inter" w:eastAsia="Times New Roman" w:hAnsi="Inter"/>
          <w:sz w:val="21"/>
          <w:szCs w:val="21"/>
        </w:rPr>
        <w:t>dátum uplynutia dohodnutej doby trvania tejto Dohody</w:t>
      </w:r>
      <w:r w:rsidR="00C13D5E" w:rsidRPr="004178E7">
        <w:rPr>
          <w:rFonts w:ascii="Inter" w:eastAsia="Times New Roman" w:hAnsi="Inter"/>
          <w:sz w:val="21"/>
          <w:szCs w:val="21"/>
        </w:rPr>
        <w:t>.</w:t>
      </w:r>
      <w:r w:rsidRPr="004178E7">
        <w:rPr>
          <w:rFonts w:ascii="Inter" w:eastAsia="Times New Roman" w:hAnsi="Inter"/>
          <w:sz w:val="21"/>
          <w:szCs w:val="21"/>
        </w:rPr>
        <w:t xml:space="preserve"> </w:t>
      </w:r>
      <w:r w:rsidR="005B4A16">
        <w:rPr>
          <w:rFonts w:ascii="Inter" w:eastAsia="Times New Roman" w:hAnsi="Inter"/>
          <w:sz w:val="21"/>
          <w:szCs w:val="21"/>
        </w:rPr>
        <w:t xml:space="preserve">Toto ustanovenie sa neuplatní v prípade, ak </w:t>
      </w:r>
      <w:r w:rsidR="007A7C48">
        <w:rPr>
          <w:rFonts w:ascii="Inter" w:eastAsia="Times New Roman" w:hAnsi="Inter"/>
          <w:sz w:val="21"/>
          <w:szCs w:val="21"/>
        </w:rPr>
        <w:t>Objednávateľ bude voči Zhotoviteľovi evidovať finančnú pohľadávku alebo iný nárok vzniknutý na základe tejto Dohody</w:t>
      </w:r>
      <w:r w:rsidR="00BD4AD3">
        <w:rPr>
          <w:rFonts w:ascii="Inter" w:eastAsia="Times New Roman" w:hAnsi="Inter"/>
          <w:sz w:val="21"/>
          <w:szCs w:val="21"/>
        </w:rPr>
        <w:t xml:space="preserve">, a to až do času kým všetky </w:t>
      </w:r>
      <w:r w:rsidR="00757798">
        <w:rPr>
          <w:rFonts w:ascii="Inter" w:eastAsia="Times New Roman" w:hAnsi="Inter"/>
          <w:sz w:val="21"/>
          <w:szCs w:val="21"/>
        </w:rPr>
        <w:t>peňažné nároky Objednávateľa vzniknuté na základe tejto Dohody nebudú uspokojené</w:t>
      </w:r>
      <w:r w:rsidR="007A7C48">
        <w:rPr>
          <w:rFonts w:ascii="Inter" w:eastAsia="Times New Roman" w:hAnsi="Inter"/>
          <w:sz w:val="21"/>
          <w:szCs w:val="21"/>
        </w:rPr>
        <w:t>.</w:t>
      </w:r>
    </w:p>
    <w:bookmarkEnd w:id="59"/>
    <w:p w14:paraId="48FF6279" w14:textId="43D1A2B6"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sz w:val="21"/>
          <w:szCs w:val="21"/>
        </w:rPr>
        <w:t xml:space="preserve">V prípade porušenia povinnosti vyplývajúcej z tohto článku tejto Dohody je toto porušenie považované za podstatné porušenie tejto Dohody a Objednávateľ má právo od tejto Dohody odstúpiť. </w:t>
      </w:r>
      <w:bookmarkEnd w:id="58"/>
    </w:p>
    <w:p w14:paraId="4250E5A8" w14:textId="1D585F42" w:rsidR="00D6069F" w:rsidRPr="004178E7" w:rsidRDefault="00D6069F" w:rsidP="009A2AFE">
      <w:pPr>
        <w:pStyle w:val="Odsekzoznamu"/>
        <w:spacing w:after="120" w:line="240" w:lineRule="auto"/>
        <w:ind w:left="426"/>
        <w:contextualSpacing w:val="0"/>
        <w:jc w:val="both"/>
        <w:rPr>
          <w:rFonts w:ascii="Inter" w:hAnsi="Inter"/>
          <w:sz w:val="21"/>
          <w:szCs w:val="21"/>
          <w:lang w:eastAsia="sk-SK"/>
        </w:rPr>
      </w:pPr>
      <w:bookmarkStart w:id="60" w:name="_Hlk169772763"/>
    </w:p>
    <w:bookmarkEnd w:id="60"/>
    <w:p w14:paraId="79E130B2" w14:textId="710303DC" w:rsidR="007112DA" w:rsidRPr="004178E7" w:rsidRDefault="007112DA" w:rsidP="00811557">
      <w:pPr>
        <w:spacing w:after="0" w:line="240" w:lineRule="auto"/>
        <w:jc w:val="center"/>
        <w:rPr>
          <w:rFonts w:ascii="Inter" w:hAnsi="Inter"/>
          <w:b/>
          <w:bCs/>
          <w:sz w:val="21"/>
          <w:szCs w:val="21"/>
          <w:lang w:eastAsia="sk-SK"/>
        </w:rPr>
      </w:pPr>
      <w:r w:rsidRPr="004178E7">
        <w:rPr>
          <w:rFonts w:ascii="Inter" w:hAnsi="Inter"/>
          <w:b/>
          <w:bCs/>
          <w:sz w:val="21"/>
          <w:szCs w:val="21"/>
          <w:lang w:eastAsia="sk-SK"/>
        </w:rPr>
        <w:t>Článok XVI</w:t>
      </w:r>
      <w:r w:rsidR="000B4EF8" w:rsidRPr="002C7755">
        <w:rPr>
          <w:rFonts w:ascii="Inter" w:hAnsi="Inter"/>
          <w:b/>
          <w:bCs/>
          <w:sz w:val="21"/>
          <w:szCs w:val="21"/>
          <w:lang w:eastAsia="sk-SK"/>
        </w:rPr>
        <w:t>I</w:t>
      </w:r>
    </w:p>
    <w:p w14:paraId="5192E504" w14:textId="155C738D" w:rsidR="00D6069F" w:rsidRPr="004178E7" w:rsidRDefault="00B01748" w:rsidP="00811557">
      <w:pPr>
        <w:spacing w:after="120" w:line="240" w:lineRule="auto"/>
        <w:jc w:val="center"/>
        <w:rPr>
          <w:rFonts w:ascii="Inter" w:hAnsi="Inter"/>
          <w:b/>
          <w:bCs/>
          <w:sz w:val="21"/>
          <w:szCs w:val="21"/>
          <w:lang w:eastAsia="sk-SK"/>
        </w:rPr>
      </w:pPr>
      <w:r w:rsidRPr="004178E7">
        <w:rPr>
          <w:rFonts w:ascii="Inter" w:hAnsi="Inter"/>
          <w:b/>
          <w:bCs/>
          <w:sz w:val="21"/>
          <w:szCs w:val="21"/>
          <w:lang w:eastAsia="sk-SK"/>
        </w:rPr>
        <w:t>Dôverné informácie</w:t>
      </w:r>
    </w:p>
    <w:p w14:paraId="0BD81DD0" w14:textId="0321BA99"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 xml:space="preserve">Zmluvné strany majú záujem a potrebu zachovávať dôverný charakter niektorých informácií, ktorých výmena je nevyhnutná pre naplnenie účelu tejto Dohody. Každý zo Zmluvných strán sa zaväzuje zachovávať mlčanlivosť o predmete Dohody a jeho obsahu, ako aj o podmienkach akýchkoľvek informácií získaných na základe Dohody alebo v súvislosti s ňou a o vykonávaní práv a plnení záväzkov vzniknutých na základe Dohody alebo v súvislosti s ňou (ďalej len ako </w:t>
      </w:r>
      <w:r w:rsidR="00ED3224" w:rsidRPr="002C7755">
        <w:rPr>
          <w:rFonts w:ascii="Inter" w:hAnsi="Inter"/>
          <w:sz w:val="21"/>
          <w:szCs w:val="21"/>
        </w:rPr>
        <w:t>„</w:t>
      </w:r>
      <w:r w:rsidRPr="004178E7">
        <w:rPr>
          <w:rFonts w:ascii="Inter" w:hAnsi="Inter"/>
          <w:b/>
          <w:bCs/>
          <w:sz w:val="21"/>
          <w:szCs w:val="21"/>
        </w:rPr>
        <w:t>dôverné informácie</w:t>
      </w:r>
      <w:r w:rsidRPr="004178E7">
        <w:rPr>
          <w:rFonts w:ascii="Inter" w:hAnsi="Inter"/>
          <w:sz w:val="21"/>
          <w:szCs w:val="21"/>
        </w:rPr>
        <w:t>“</w:t>
      </w:r>
      <w:r w:rsidR="002F1162" w:rsidRPr="002C7755">
        <w:rPr>
          <w:rFonts w:ascii="Inter" w:hAnsi="Inter"/>
          <w:sz w:val="21"/>
          <w:szCs w:val="21"/>
        </w:rPr>
        <w:t xml:space="preserve"> v príslušnom gramatickom tvare</w:t>
      </w:r>
      <w:r w:rsidRPr="004178E7">
        <w:rPr>
          <w:rFonts w:ascii="Inter" w:hAnsi="Inter"/>
          <w:sz w:val="21"/>
          <w:szCs w:val="21"/>
        </w:rPr>
        <w:t>). Dôverné informácie môžu byť poskytnuté vo verbálnej (telefonát, rozhovor), písomnej (zadanie, pripomienkovanie), alebo elektronickej forme (email, textový editor, zdrojový kód).</w:t>
      </w:r>
    </w:p>
    <w:p w14:paraId="7CFC603E"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Zmluvné strany sú oprávnené použiť dôverné informácie výlučne na účely spolupráce. Po skončení spolupráce sú povinné zdržať sa použitia dôverných informácií na akýkoľvek iný účel.</w:t>
      </w:r>
    </w:p>
    <w:p w14:paraId="790526C0"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Zmluvné strany berú na vedomie, že akékoľvek sprístupnenie dôverných informácií bez písomného súhlasu Zmluvnej strany bude a/alebo môže mať za následok značné poškodenie druhej Zmluvnej strany. Zmluvné strany budú zachovávať mlčanlivosť o všetkých dôverných informáciách, ktoré si navzájom poskytnú a/alebo ku ktorým majú prístup. Zmluvné strany nepoužijú žiadne z dôverných informácií na iné účely, ako je uvedené v tejto Dohode.</w:t>
      </w:r>
    </w:p>
    <w:p w14:paraId="55AC9A3F" w14:textId="75F90B23"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Zmluvné strany berú na vedomie, že ich práva a povinnosti týkajúce sa dôverných informácií sa vzťahujú aj na pridružené osoby, partnerov a poradcov každej Zmluvnej strany, ktorým sú Zmluvné strany oprávnené poskytnúť dôverné informácie v nevyhnutnom rozsahu pre plnenie tejto Dohody. Poskytnutie dôverných informácií </w:t>
      </w:r>
      <w:r w:rsidRPr="004178E7">
        <w:rPr>
          <w:rFonts w:ascii="Inter" w:hAnsi="Inter"/>
          <w:sz w:val="21"/>
          <w:szCs w:val="21"/>
        </w:rPr>
        <w:lastRenderedPageBreak/>
        <w:t xml:space="preserve">tretej osobe v nevyhnutnom rozsahu je </w:t>
      </w:r>
      <w:r w:rsidR="0030095D" w:rsidRPr="004178E7">
        <w:rPr>
          <w:rFonts w:ascii="Inter" w:hAnsi="Inter"/>
          <w:sz w:val="21"/>
          <w:szCs w:val="21"/>
        </w:rPr>
        <w:t>Dodávateľ</w:t>
      </w:r>
      <w:r w:rsidRPr="004178E7">
        <w:rPr>
          <w:rFonts w:ascii="Inter" w:hAnsi="Inter"/>
          <w:sz w:val="21"/>
          <w:szCs w:val="21"/>
        </w:rPr>
        <w:t xml:space="preserve"> vždy povinný bezodkladne písomne oznámiť Objednávateľovi.</w:t>
      </w:r>
    </w:p>
    <w:p w14:paraId="59A63E86"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Bez súhlasu Zmluvnej strany je druhá Zmluvná strana oprávnená poskytnúť dôverné informácie len v prípadoch a v rozsahu určených zákonom alebo iným všeobecne záväzným právnym predpisom.</w:t>
      </w:r>
    </w:p>
    <w:p w14:paraId="59B97A23"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sú povinné prijať a dodržiavať také technické, organizačné a iné opatrenia potrebné na ochranu dôverných informácií, ktoré mu boli alebo mu budú poskytnuté, alebo sprístupnené, aby bolo účinne zabránené pred neoprávnenou manipuláciou s dôvernými informáciami. </w:t>
      </w:r>
    </w:p>
    <w:p w14:paraId="3B8F7A4A"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Zmluvné strany sú povinné bez zbytočného odkladu oznámiť druhej Zmluvnej strane každú neoprávnenú manipuláciu s dôvernými informáciami.</w:t>
      </w:r>
    </w:p>
    <w:p w14:paraId="0A53401A" w14:textId="3E675BD9"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Akékoľvek porušenie povinností zachovávať mlčanlivosť obsiahnutých v tejto Dohode pridruženými osobami, partnermi a/alebo poradcami </w:t>
      </w:r>
      <w:r w:rsidR="0030095D" w:rsidRPr="004178E7">
        <w:rPr>
          <w:rFonts w:ascii="Inter" w:hAnsi="Inter"/>
          <w:sz w:val="21"/>
          <w:szCs w:val="21"/>
        </w:rPr>
        <w:t>Dodávateľa</w:t>
      </w:r>
      <w:r w:rsidRPr="004178E7">
        <w:rPr>
          <w:rFonts w:ascii="Inter" w:hAnsi="Inter"/>
          <w:sz w:val="21"/>
          <w:szCs w:val="21"/>
        </w:rPr>
        <w:t xml:space="preserve"> bude považované za porušenie zo strany </w:t>
      </w:r>
      <w:r w:rsidR="0030095D" w:rsidRPr="004178E7">
        <w:rPr>
          <w:rFonts w:ascii="Inter" w:hAnsi="Inter"/>
          <w:sz w:val="21"/>
          <w:szCs w:val="21"/>
        </w:rPr>
        <w:t>Dodávateľa</w:t>
      </w:r>
      <w:r w:rsidRPr="004178E7">
        <w:rPr>
          <w:rFonts w:ascii="Inter" w:hAnsi="Inter"/>
          <w:sz w:val="21"/>
          <w:szCs w:val="21"/>
        </w:rPr>
        <w:t xml:space="preserve">, za čo bude </w:t>
      </w:r>
      <w:r w:rsidR="0030095D" w:rsidRPr="004178E7">
        <w:rPr>
          <w:rFonts w:ascii="Inter" w:hAnsi="Inter"/>
          <w:sz w:val="21"/>
          <w:szCs w:val="21"/>
        </w:rPr>
        <w:t xml:space="preserve">Dodávateľ </w:t>
      </w:r>
      <w:r w:rsidRPr="004178E7">
        <w:rPr>
          <w:rFonts w:ascii="Inter" w:hAnsi="Inter"/>
          <w:sz w:val="21"/>
          <w:szCs w:val="21"/>
        </w:rPr>
        <w:t>zodpovedný.</w:t>
      </w:r>
    </w:p>
    <w:p w14:paraId="36CEE968"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Predchádzajúce povinnosti zachovávať mlčanlivosť sa nevzťahujú na také informácie, ktoré:</w:t>
      </w:r>
    </w:p>
    <w:p w14:paraId="3ADD0AF5" w14:textId="033529FF"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sú alebo sa stanú verejne dostupnými bez akéhokoľvek pričinenia </w:t>
      </w:r>
      <w:r w:rsidR="0030095D" w:rsidRPr="004178E7">
        <w:rPr>
          <w:rFonts w:ascii="Inter" w:hAnsi="Inter"/>
          <w:sz w:val="21"/>
          <w:szCs w:val="21"/>
        </w:rPr>
        <w:t>Dodávateľa</w:t>
      </w:r>
      <w:r w:rsidRPr="004178E7">
        <w:rPr>
          <w:rFonts w:ascii="Inter" w:hAnsi="Inter"/>
          <w:sz w:val="21"/>
          <w:szCs w:val="21"/>
        </w:rPr>
        <w:t xml:space="preserve">; </w:t>
      </w:r>
    </w:p>
    <w:p w14:paraId="4CFA1A1E" w14:textId="7F7359B0"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boli vo vlastníctve </w:t>
      </w:r>
      <w:r w:rsidR="0030095D" w:rsidRPr="004178E7">
        <w:rPr>
          <w:rFonts w:ascii="Inter" w:hAnsi="Inter"/>
          <w:sz w:val="21"/>
          <w:szCs w:val="21"/>
        </w:rPr>
        <w:t xml:space="preserve">Dodávateľa </w:t>
      </w:r>
      <w:r w:rsidRPr="004178E7">
        <w:rPr>
          <w:rFonts w:ascii="Inter" w:hAnsi="Inter"/>
          <w:sz w:val="21"/>
          <w:szCs w:val="21"/>
        </w:rPr>
        <w:t xml:space="preserve">predtým, ako ich získal na základe tejto Dohody; </w:t>
      </w:r>
    </w:p>
    <w:p w14:paraId="31C8C4D2" w14:textId="40BE54B3"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boli vyvinuté </w:t>
      </w:r>
      <w:r w:rsidR="0030095D" w:rsidRPr="004178E7">
        <w:rPr>
          <w:rFonts w:ascii="Inter" w:hAnsi="Inter"/>
          <w:sz w:val="21"/>
          <w:szCs w:val="21"/>
        </w:rPr>
        <w:t xml:space="preserve">Dodávateľom </w:t>
      </w:r>
      <w:r w:rsidRPr="004178E7">
        <w:rPr>
          <w:rFonts w:ascii="Inter" w:hAnsi="Inter"/>
          <w:sz w:val="21"/>
          <w:szCs w:val="21"/>
        </w:rPr>
        <w:t xml:space="preserve">alebo v jeho mene nezávisle počas trvania povinnosti zachovávať mlčanlivosť; </w:t>
      </w:r>
    </w:p>
    <w:p w14:paraId="7E33708C" w14:textId="74908740"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boli získané </w:t>
      </w:r>
      <w:r w:rsidR="0030095D" w:rsidRPr="004178E7">
        <w:rPr>
          <w:rFonts w:ascii="Inter" w:hAnsi="Inter"/>
          <w:sz w:val="21"/>
          <w:szCs w:val="21"/>
        </w:rPr>
        <w:t xml:space="preserve">Dodávateľom </w:t>
      </w:r>
      <w:r w:rsidRPr="004178E7">
        <w:rPr>
          <w:rFonts w:ascii="Inter" w:hAnsi="Inter"/>
          <w:sz w:val="21"/>
          <w:szCs w:val="21"/>
        </w:rPr>
        <w:t xml:space="preserve">od tretej osoby, ktorá preukázala, že má právo šíriť dôverné informácie; </w:t>
      </w:r>
    </w:p>
    <w:p w14:paraId="167196E9" w14:textId="77777777" w:rsidR="00A22AB8" w:rsidRPr="004178E7" w:rsidRDefault="00A22AB8" w:rsidP="00CA0DCE">
      <w:pPr>
        <w:pStyle w:val="Odsekzoznamu"/>
        <w:numPr>
          <w:ilvl w:val="0"/>
          <w:numId w:val="36"/>
        </w:numPr>
        <w:spacing w:after="0" w:line="240" w:lineRule="auto"/>
        <w:ind w:left="1134" w:hanging="567"/>
        <w:contextualSpacing w:val="0"/>
        <w:jc w:val="both"/>
        <w:rPr>
          <w:rFonts w:ascii="Inter" w:hAnsi="Inter"/>
          <w:sz w:val="21"/>
          <w:szCs w:val="21"/>
        </w:rPr>
      </w:pPr>
      <w:r w:rsidRPr="004178E7">
        <w:rPr>
          <w:rFonts w:ascii="Inter" w:hAnsi="Inter"/>
          <w:sz w:val="21"/>
          <w:szCs w:val="21"/>
        </w:rPr>
        <w:t>boli sprístupnené niektorou zo Zmluvných strán, ak si ich sprístupnenie vyžadujú platné právne predpisy, príslušný súd, príslušný regulačný orgán, orgán rozhodujúci v spore medzi Zmluvnými stranami alebo na ich sprístupnenie dala súhlas druhá Zmluvná strana.</w:t>
      </w:r>
    </w:p>
    <w:p w14:paraId="1EB7196D"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Zmluvné strany sú povinné si navzájom poskytnúť všetku potrebnú súčinnosť potrebnú na odstránenie následkov neoprávnenej manipulácie s dôvernými informáciami.</w:t>
      </w:r>
    </w:p>
    <w:p w14:paraId="71572796"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Po skončení vzájomnej spolupráce sú Zmluvné strany povinné vrátiť si všetky originály, kópie, reprodukcie alebo iné zhrnutia dôverných informácií.</w:t>
      </w:r>
    </w:p>
    <w:p w14:paraId="4B104365" w14:textId="77777777" w:rsidR="00382FB8" w:rsidRPr="004178E7" w:rsidRDefault="00382FB8" w:rsidP="00984717">
      <w:pPr>
        <w:pStyle w:val="Odsekzoznamu"/>
        <w:spacing w:after="0" w:line="240" w:lineRule="auto"/>
        <w:ind w:left="567"/>
        <w:contextualSpacing w:val="0"/>
        <w:jc w:val="both"/>
        <w:rPr>
          <w:rFonts w:ascii="Inter" w:hAnsi="Inter"/>
          <w:sz w:val="21"/>
          <w:szCs w:val="21"/>
        </w:rPr>
      </w:pPr>
    </w:p>
    <w:p w14:paraId="2DADD4BC" w14:textId="752B1402" w:rsidR="00D6069F" w:rsidRPr="004178E7" w:rsidRDefault="00D6069F" w:rsidP="00811557">
      <w:pPr>
        <w:spacing w:after="0"/>
        <w:jc w:val="center"/>
        <w:rPr>
          <w:rFonts w:ascii="Inter" w:hAnsi="Inter"/>
          <w:b/>
          <w:bCs/>
          <w:sz w:val="21"/>
          <w:szCs w:val="21"/>
        </w:rPr>
      </w:pPr>
      <w:r w:rsidRPr="004178E7">
        <w:rPr>
          <w:rFonts w:ascii="Inter" w:hAnsi="Inter"/>
          <w:b/>
          <w:bCs/>
          <w:sz w:val="21"/>
          <w:szCs w:val="21"/>
          <w:lang w:eastAsia="sk-SK"/>
        </w:rPr>
        <w:t>Článok XVII</w:t>
      </w:r>
    </w:p>
    <w:p w14:paraId="39DBAD22" w14:textId="77777777"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Záverečné ustanovenia</w:t>
      </w:r>
    </w:p>
    <w:p w14:paraId="1A46C936" w14:textId="1B45BA7D" w:rsidR="00C07314" w:rsidRPr="002C7755" w:rsidRDefault="003A4F8F"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Táto D</w:t>
      </w:r>
      <w:r w:rsidR="003F2E40" w:rsidRPr="004178E7">
        <w:rPr>
          <w:rFonts w:ascii="Inter" w:hAnsi="Inter"/>
          <w:sz w:val="21"/>
          <w:szCs w:val="21"/>
        </w:rPr>
        <w:t xml:space="preserve">ohoda nadobúda platnosť dňom jej podpísania </w:t>
      </w:r>
      <w:r w:rsidRPr="004178E7">
        <w:rPr>
          <w:rFonts w:ascii="Inter" w:hAnsi="Inter"/>
          <w:sz w:val="21"/>
          <w:szCs w:val="21"/>
        </w:rPr>
        <w:t xml:space="preserve">oprávnenými zástupcami Zmluvných </w:t>
      </w:r>
      <w:r w:rsidR="003F2E40" w:rsidRPr="004178E7">
        <w:rPr>
          <w:rFonts w:ascii="Inter" w:hAnsi="Inter"/>
          <w:sz w:val="21"/>
          <w:szCs w:val="21"/>
        </w:rPr>
        <w:t>str</w:t>
      </w:r>
      <w:r w:rsidR="000A1574" w:rsidRPr="004178E7">
        <w:rPr>
          <w:rFonts w:ascii="Inter" w:hAnsi="Inter"/>
          <w:sz w:val="21"/>
          <w:szCs w:val="21"/>
        </w:rPr>
        <w:t>án</w:t>
      </w:r>
      <w:r w:rsidR="003F2E40" w:rsidRPr="004178E7">
        <w:rPr>
          <w:rFonts w:ascii="Inter" w:hAnsi="Inter"/>
          <w:sz w:val="21"/>
          <w:szCs w:val="21"/>
        </w:rPr>
        <w:t xml:space="preserve"> a účinnosť dňom nasledujúcim po dni jej zverejnenia </w:t>
      </w:r>
      <w:r w:rsidR="00C07314" w:rsidRPr="004178E7">
        <w:rPr>
          <w:rFonts w:ascii="Inter" w:hAnsi="Inter"/>
          <w:sz w:val="21"/>
          <w:szCs w:val="21"/>
        </w:rPr>
        <w:t>v Centrálnom registri zmlúv v zmysle § 47a zákona č: 40/1964 Zb. Občiansky zákonník v znení neskorších predpisov, v spojení s § 5a zák. č. 211/2000 Z. z. zákona o slobodnom prístupe k informáciám a o zmene a doplnení niektorých zákonov (zákon o slobode informácií) v znení neskorších predpisov</w:t>
      </w:r>
      <w:r w:rsidR="005E50BC">
        <w:rPr>
          <w:rFonts w:ascii="Inter" w:hAnsi="Inter"/>
          <w:sz w:val="21"/>
          <w:szCs w:val="21"/>
        </w:rPr>
        <w:t xml:space="preserve"> (ďalej len „</w:t>
      </w:r>
      <w:r w:rsidR="005E50BC" w:rsidRPr="004178E7">
        <w:rPr>
          <w:rFonts w:ascii="Inter" w:hAnsi="Inter"/>
          <w:b/>
          <w:bCs/>
          <w:sz w:val="21"/>
          <w:szCs w:val="21"/>
        </w:rPr>
        <w:t>zákon o slobode informácií</w:t>
      </w:r>
      <w:r w:rsidR="005E50BC">
        <w:rPr>
          <w:rFonts w:ascii="Inter" w:hAnsi="Inter"/>
          <w:sz w:val="21"/>
          <w:szCs w:val="21"/>
        </w:rPr>
        <w:t>“</w:t>
      </w:r>
      <w:r w:rsidR="00620904">
        <w:rPr>
          <w:rFonts w:ascii="Inter" w:hAnsi="Inter"/>
          <w:sz w:val="21"/>
          <w:szCs w:val="21"/>
        </w:rPr>
        <w:t xml:space="preserve"> v príslušnom gramatickom tvare</w:t>
      </w:r>
      <w:r w:rsidR="005E50BC">
        <w:rPr>
          <w:rFonts w:ascii="Inter" w:hAnsi="Inter"/>
          <w:sz w:val="21"/>
          <w:szCs w:val="21"/>
        </w:rPr>
        <w:t>)</w:t>
      </w:r>
      <w:ins w:id="61" w:author="Drevová Adriana, Ing" w:date="2025-03-12T15:04:00Z" w16du:dateUtc="2025-03-12T14:04:00Z">
        <w:r w:rsidR="00F02298">
          <w:rPr>
            <w:rFonts w:ascii="Inter" w:hAnsi="Inter"/>
            <w:sz w:val="21"/>
            <w:szCs w:val="21"/>
          </w:rPr>
          <w:t>,</w:t>
        </w:r>
      </w:ins>
      <w:ins w:id="62" w:author="Drevová Adriana, Ing" w:date="2025-03-12T15:06:00Z" w16du:dateUtc="2025-03-12T14:06:00Z">
        <w:r w:rsidR="00F02298" w:rsidRPr="00F02298">
          <w:rPr>
            <w:rFonts w:ascii="Inter" w:eastAsia="Times New Roman" w:hAnsi="Inter"/>
            <w:color w:val="0D0D0D"/>
            <w:sz w:val="21"/>
            <w:szCs w:val="21"/>
            <w:lang w:eastAsia="sk-SK"/>
          </w:rPr>
          <w:t xml:space="preserve"> </w:t>
        </w:r>
      </w:ins>
      <w:ins w:id="63" w:author="Drevová Adriana, Ing" w:date="2025-03-12T15:06:00Z">
        <w:r w:rsidR="00F02298" w:rsidRPr="00F02298">
          <w:rPr>
            <w:rFonts w:ascii="Inter" w:hAnsi="Inter"/>
            <w:sz w:val="21"/>
            <w:szCs w:val="21"/>
          </w:rPr>
          <w:t xml:space="preserve">nie však skôr </w:t>
        </w:r>
      </w:ins>
      <w:ins w:id="64" w:author="Drevová Adriana, Ing" w:date="2025-03-12T15:06:00Z" w16du:dateUtc="2025-03-12T14:06:00Z">
        <w:r w:rsidR="00F02298">
          <w:rPr>
            <w:rFonts w:ascii="Inter" w:hAnsi="Inter"/>
            <w:sz w:val="21"/>
            <w:szCs w:val="21"/>
          </w:rPr>
          <w:t xml:space="preserve">ako </w:t>
        </w:r>
      </w:ins>
      <w:ins w:id="65" w:author="Drevová Adriana, Ing" w:date="2025-03-12T15:06:00Z">
        <w:r w:rsidR="00F02298" w:rsidRPr="00F02298">
          <w:rPr>
            <w:rFonts w:ascii="Inter" w:hAnsi="Inter"/>
            <w:sz w:val="21"/>
            <w:szCs w:val="21"/>
          </w:rPr>
          <w:t>1.7.2025</w:t>
        </w:r>
      </w:ins>
      <w:r w:rsidR="00C07314" w:rsidRPr="004178E7">
        <w:rPr>
          <w:rFonts w:ascii="Inter" w:hAnsi="Inter"/>
          <w:sz w:val="21"/>
          <w:szCs w:val="21"/>
        </w:rPr>
        <w:t>.</w:t>
      </w:r>
    </w:p>
    <w:p w14:paraId="7A916345" w14:textId="62E1960D" w:rsidR="000C58AB" w:rsidRPr="004178E7" w:rsidRDefault="00BC46AA" w:rsidP="00CA0DCE">
      <w:pPr>
        <w:pStyle w:val="Odsekzoznamu"/>
        <w:numPr>
          <w:ilvl w:val="0"/>
          <w:numId w:val="22"/>
        </w:numPr>
        <w:spacing w:after="0" w:line="240" w:lineRule="auto"/>
        <w:ind w:left="567" w:hanging="567"/>
        <w:jc w:val="both"/>
        <w:rPr>
          <w:rFonts w:ascii="Inter" w:hAnsi="Inter"/>
          <w:sz w:val="21"/>
          <w:szCs w:val="21"/>
        </w:rPr>
      </w:pPr>
      <w:r w:rsidRPr="002C7755">
        <w:rPr>
          <w:rFonts w:ascii="Inter" w:hAnsi="Inter"/>
          <w:sz w:val="21"/>
          <w:szCs w:val="21"/>
        </w:rPr>
        <w:t xml:space="preserve">Nakoľko je Objednávateľ povinnou osobou v zmysle zákona o slobodnom prístupe k informáciám, </w:t>
      </w:r>
      <w:r w:rsidR="00557938" w:rsidRPr="002C7755">
        <w:rPr>
          <w:rFonts w:ascii="Inter" w:hAnsi="Inter"/>
          <w:sz w:val="21"/>
          <w:szCs w:val="21"/>
        </w:rPr>
        <w:t>Dodávateľ</w:t>
      </w:r>
      <w:r w:rsidRPr="002C7755">
        <w:rPr>
          <w:rFonts w:ascii="Inter" w:hAnsi="Inter"/>
          <w:sz w:val="21"/>
          <w:szCs w:val="21"/>
        </w:rPr>
        <w:t xml:space="preserve"> súhlasí s tým, že táto </w:t>
      </w:r>
      <w:r w:rsidR="00557938" w:rsidRPr="002C7755">
        <w:rPr>
          <w:rFonts w:ascii="Inter" w:hAnsi="Inter"/>
          <w:sz w:val="21"/>
          <w:szCs w:val="21"/>
        </w:rPr>
        <w:t>Dohoda</w:t>
      </w:r>
      <w:r w:rsidRPr="002C7755">
        <w:rPr>
          <w:rFonts w:ascii="Inter" w:hAnsi="Inter"/>
          <w:sz w:val="21"/>
          <w:szCs w:val="21"/>
        </w:rPr>
        <w:t xml:space="preserve"> (vrátane údajov o bankovom spojení a čísle účtu </w:t>
      </w:r>
      <w:r w:rsidR="00557938" w:rsidRPr="002C7755">
        <w:rPr>
          <w:rFonts w:ascii="Inter" w:hAnsi="Inter"/>
          <w:sz w:val="21"/>
          <w:szCs w:val="21"/>
        </w:rPr>
        <w:t>Z</w:t>
      </w:r>
      <w:r w:rsidRPr="002C7755">
        <w:rPr>
          <w:rFonts w:ascii="Inter" w:hAnsi="Inter"/>
          <w:sz w:val="21"/>
          <w:szCs w:val="21"/>
        </w:rPr>
        <w:t xml:space="preserve">mluvných strán uvedených v </w:t>
      </w:r>
      <w:r w:rsidR="00557938" w:rsidRPr="002C7755">
        <w:rPr>
          <w:rFonts w:ascii="Inter" w:hAnsi="Inter"/>
          <w:sz w:val="21"/>
          <w:szCs w:val="21"/>
        </w:rPr>
        <w:t>záhlaví</w:t>
      </w:r>
      <w:r w:rsidRPr="002C7755">
        <w:rPr>
          <w:rFonts w:ascii="Inter" w:hAnsi="Inter"/>
          <w:sz w:val="21"/>
          <w:szCs w:val="21"/>
        </w:rPr>
        <w:t xml:space="preserve"> tejto </w:t>
      </w:r>
      <w:r w:rsidR="00557938" w:rsidRPr="002C7755">
        <w:rPr>
          <w:rFonts w:ascii="Inter" w:hAnsi="Inter"/>
          <w:sz w:val="21"/>
          <w:szCs w:val="21"/>
        </w:rPr>
        <w:t>Dohody</w:t>
      </w:r>
      <w:r w:rsidRPr="002C7755">
        <w:rPr>
          <w:rFonts w:ascii="Inter" w:hAnsi="Inter"/>
          <w:sz w:val="21"/>
          <w:szCs w:val="21"/>
        </w:rPr>
        <w:t xml:space="preserve">), objednávky a daňové doklady súvisiace s touto </w:t>
      </w:r>
      <w:r w:rsidR="006671E5" w:rsidRPr="002C7755">
        <w:rPr>
          <w:rFonts w:ascii="Inter" w:hAnsi="Inter"/>
          <w:sz w:val="21"/>
          <w:szCs w:val="21"/>
        </w:rPr>
        <w:t>Dohodou</w:t>
      </w:r>
      <w:r w:rsidRPr="002C7755">
        <w:rPr>
          <w:rFonts w:ascii="Inter" w:hAnsi="Inter"/>
          <w:sz w:val="21"/>
          <w:szCs w:val="21"/>
        </w:rPr>
        <w:t xml:space="preserve"> budú zverejnené takým spôsobom, ktorý pre povinne zverejňované zmluvy ukladá zákon o</w:t>
      </w:r>
      <w:r w:rsidR="005E50BC">
        <w:rPr>
          <w:rFonts w:ascii="Inter" w:hAnsi="Inter"/>
          <w:sz w:val="21"/>
          <w:szCs w:val="21"/>
        </w:rPr>
        <w:t> slobode informácií</w:t>
      </w:r>
      <w:r w:rsidRPr="002C7755">
        <w:rPr>
          <w:rFonts w:ascii="Inter" w:hAnsi="Inter"/>
          <w:sz w:val="21"/>
          <w:szCs w:val="21"/>
        </w:rPr>
        <w:t xml:space="preserve"> vo svojom ustanovení § 5a a § 5b. Za tým účelom </w:t>
      </w:r>
      <w:r w:rsidR="006671E5" w:rsidRPr="002C7755">
        <w:rPr>
          <w:rFonts w:ascii="Inter" w:hAnsi="Inter"/>
          <w:sz w:val="21"/>
          <w:szCs w:val="21"/>
        </w:rPr>
        <w:t>Dodávateľ</w:t>
      </w:r>
      <w:r w:rsidRPr="002C7755">
        <w:rPr>
          <w:rFonts w:ascii="Inter" w:hAnsi="Inter"/>
          <w:sz w:val="21"/>
          <w:szCs w:val="21"/>
        </w:rPr>
        <w:t xml:space="preserve"> udeľuje </w:t>
      </w:r>
      <w:r w:rsidR="006671E5" w:rsidRPr="002C7755">
        <w:rPr>
          <w:rFonts w:ascii="Inter" w:hAnsi="Inter"/>
          <w:sz w:val="21"/>
          <w:szCs w:val="21"/>
        </w:rPr>
        <w:t>Objednávateľovi</w:t>
      </w:r>
      <w:r w:rsidRPr="002C7755">
        <w:rPr>
          <w:rFonts w:ascii="Inter" w:hAnsi="Inter"/>
          <w:sz w:val="21"/>
          <w:szCs w:val="21"/>
        </w:rPr>
        <w:t xml:space="preserve"> súhlas na vykonanie potrebných úkonov týkajúcich sa zverejnenia uvedených dokumentov.</w:t>
      </w:r>
    </w:p>
    <w:p w14:paraId="05ABBE7B" w14:textId="7C8F4F80" w:rsidR="00616514" w:rsidRPr="004178E7" w:rsidRDefault="00FF103B"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Dodávateľ podpisom tejto Dohody vyhlasuje, že sa dôkladne oboznámil s podmienkami tejto Dohody a zároveň vyhlasuje, že voči Objednávateľovi nemá žiadne nesplnené záväzky, ani pohľadávky z akéhokoľvek súčasného alebo iného zmluvného vzťahu.</w:t>
      </w:r>
    </w:p>
    <w:p w14:paraId="102FA101" w14:textId="578C4B5F" w:rsidR="00FE3958" w:rsidRPr="004178E7" w:rsidRDefault="009C512D"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Právne vzťahy, práva a povinnosti Zmluvných strán v tejto Dohody zvlášť neupravené sa riadia príslušnými všeobecne záväznými právnymi predpismi Slovenskej republiky v platnom znení, a to najmä OBZ a ZVO.</w:t>
      </w:r>
    </w:p>
    <w:p w14:paraId="33B40748" w14:textId="77777777" w:rsidR="00957004" w:rsidRPr="004178E7" w:rsidRDefault="0095700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lastRenderedPageBreak/>
        <w:t>Meniť alebo dopĺňať ustanovenia tejto Dohody bez nového verejného obstarávania je možné len na základe dohody Zmluvných strán v súlade s § 18 ZVO, formou písomných, číslovaných dodatkov, podpísaných oprávnenými zástupcami obidvoch Zmluvných strán.</w:t>
      </w:r>
    </w:p>
    <w:p w14:paraId="1FF2C53F" w14:textId="4F914675" w:rsidR="000D3CAB" w:rsidRPr="004178E7" w:rsidRDefault="000D3CAB"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V prípade zrušenia ZVO a jeho nahradením iným právnym predpisom upravujúcim práva a povinnosti Objednávateľa a </w:t>
      </w:r>
      <w:r w:rsidR="003555DF" w:rsidRPr="004178E7">
        <w:rPr>
          <w:rFonts w:ascii="Inter" w:hAnsi="Inter"/>
          <w:sz w:val="21"/>
          <w:szCs w:val="21"/>
        </w:rPr>
        <w:t>Dodávateľa</w:t>
      </w:r>
      <w:r w:rsidRPr="004178E7">
        <w:rPr>
          <w:rFonts w:ascii="Inter" w:hAnsi="Inter"/>
          <w:sz w:val="21"/>
          <w:szCs w:val="21"/>
        </w:rPr>
        <w:t xml:space="preserve"> ako právnych subjektov v rámci procesov verejného obstarávania, sa Zmluvné strany dohodli že budú postupovať v prípade potreby uskutočnenia zmeny tejto Dohody v zmysle právnej úpravy platnej v čase uskutočnenia zmeny tejto Dohody. </w:t>
      </w:r>
    </w:p>
    <w:p w14:paraId="2780845E" w14:textId="11D4761D"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V prípade, ak počas doby trvania tejto Dohody nastanú také skutočnosti, ktoré neboli Zmluvným stranám známe v čase uzatvorenia tejto Dohody, ich odstránenie je nevyhnutné pre riadne plnenie práv a povinností Zmluvných strán z Dohody,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 Dohody.  </w:t>
      </w:r>
    </w:p>
    <w:p w14:paraId="0862C9C4" w14:textId="77777777"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Neplatnosť, neúčinnosť alebo neaplikovateľnosť niektorého ustanovenia tejto Dohody nespôsobuje neplatnosť, neúčinnosť alebo neaplikovateľnosť tejto Dohody ako celku. V prípade neplatnosti, neúčinnosti alebo neaplikovateľnosti niektorého ustanovenia tejto Dohody sú Zmluvné strany povinné vyvinúť všetku súčinnosť, ktorú od nich možno spravodlivo požadovať, aby neplatné, neúčinné alebo neaplikovateľné ustanovenie tejto Dohody nahradili novým ustanovením v súlade s účelom tejto Dohody. V prípade, ak bude právny predpis citovaný v tejto Dohode zrušený a nahradený iným právnym predpisom, odkazy tejto Dohody na pôvodný právny predpis sa budú považovať za odkazy na právny predpis, ktorý ho nahradil.</w:t>
      </w:r>
    </w:p>
    <w:p w14:paraId="50E31FD8" w14:textId="3A443307"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Táto Dohoda je vyhotovená v štyroch (4) vyhotoveniach s platnosťou originálu, z ktorých dve (2) vyhotovenia dostane Objednávateľ, dve (2) vyhotovenia Dodávateľ. </w:t>
      </w:r>
    </w:p>
    <w:p w14:paraId="57CD5375" w14:textId="77777777" w:rsidR="006629BD" w:rsidRPr="004178E7" w:rsidRDefault="006629BD" w:rsidP="00CA0DCE">
      <w:pPr>
        <w:numPr>
          <w:ilvl w:val="0"/>
          <w:numId w:val="22"/>
        </w:numPr>
        <w:spacing w:after="0" w:line="240" w:lineRule="auto"/>
        <w:ind w:left="567" w:hanging="567"/>
        <w:jc w:val="both"/>
        <w:rPr>
          <w:rFonts w:ascii="Inter" w:hAnsi="Inter"/>
          <w:sz w:val="21"/>
          <w:szCs w:val="21"/>
        </w:rPr>
      </w:pPr>
      <w:r w:rsidRPr="004178E7">
        <w:rPr>
          <w:rFonts w:ascii="Inter" w:hAnsi="Inter"/>
          <w:sz w:val="21"/>
          <w:szCs w:val="21"/>
        </w:rPr>
        <w:t>Neoddeliteľnou súčasťou tejto Dohody sú prílohy, ktorými sú:</w:t>
      </w:r>
    </w:p>
    <w:p w14:paraId="7B079481" w14:textId="3E889487" w:rsidR="006629BD" w:rsidRPr="004178E7" w:rsidRDefault="006629BD" w:rsidP="00545090">
      <w:pPr>
        <w:spacing w:after="0" w:line="240" w:lineRule="auto"/>
        <w:ind w:left="1134" w:hanging="567"/>
        <w:jc w:val="both"/>
        <w:rPr>
          <w:rFonts w:ascii="Inter" w:hAnsi="Inter"/>
          <w:sz w:val="21"/>
          <w:szCs w:val="21"/>
        </w:rPr>
      </w:pPr>
      <w:r w:rsidRPr="004178E7">
        <w:rPr>
          <w:rFonts w:ascii="Inter" w:hAnsi="Inter"/>
          <w:sz w:val="21"/>
          <w:szCs w:val="21"/>
        </w:rPr>
        <w:t xml:space="preserve">Príloha č. 1: </w:t>
      </w:r>
      <w:r w:rsidRPr="004178E7">
        <w:rPr>
          <w:rFonts w:ascii="Inter" w:hAnsi="Inter"/>
          <w:sz w:val="21"/>
          <w:szCs w:val="21"/>
        </w:rPr>
        <w:tab/>
        <w:t xml:space="preserve">Špecifikácia predmetu </w:t>
      </w:r>
      <w:r w:rsidR="001D24F7" w:rsidRPr="004178E7">
        <w:rPr>
          <w:rFonts w:ascii="Inter" w:hAnsi="Inter"/>
          <w:sz w:val="21"/>
          <w:szCs w:val="21"/>
        </w:rPr>
        <w:t>zákazky</w:t>
      </w:r>
      <w:r w:rsidRPr="004178E7">
        <w:rPr>
          <w:rFonts w:ascii="Inter" w:hAnsi="Inter"/>
          <w:sz w:val="21"/>
          <w:szCs w:val="21"/>
        </w:rPr>
        <w:t xml:space="preserve"> </w:t>
      </w:r>
    </w:p>
    <w:p w14:paraId="6CD9135E" w14:textId="555F9B39" w:rsidR="006629BD" w:rsidRPr="004178E7" w:rsidRDefault="006629BD" w:rsidP="00545090">
      <w:pPr>
        <w:spacing w:after="0" w:line="240" w:lineRule="auto"/>
        <w:ind w:left="1134" w:hanging="567"/>
        <w:jc w:val="both"/>
        <w:rPr>
          <w:rFonts w:ascii="Inter" w:hAnsi="Inter"/>
          <w:sz w:val="21"/>
          <w:szCs w:val="21"/>
        </w:rPr>
      </w:pPr>
      <w:r w:rsidRPr="004178E7">
        <w:rPr>
          <w:rFonts w:ascii="Inter" w:hAnsi="Inter"/>
          <w:sz w:val="21"/>
          <w:szCs w:val="21"/>
        </w:rPr>
        <w:t xml:space="preserve">Príloha č. 2: </w:t>
      </w:r>
      <w:r w:rsidRPr="004178E7">
        <w:rPr>
          <w:rFonts w:ascii="Inter" w:hAnsi="Inter"/>
          <w:sz w:val="21"/>
          <w:szCs w:val="21"/>
        </w:rPr>
        <w:tab/>
      </w:r>
      <w:ins w:id="66" w:author="Kubalová Martina, Mgr. Ing." w:date="2025-03-19T13:08:00Z" w16du:dateUtc="2025-03-19T12:08:00Z">
        <w:r w:rsidR="00324245" w:rsidRPr="002C7755">
          <w:rPr>
            <w:rFonts w:ascii="Inter" w:hAnsi="Inter"/>
            <w:sz w:val="21"/>
            <w:szCs w:val="21"/>
          </w:rPr>
          <w:t>Ponuka v zákazke a rozpočet</w:t>
        </w:r>
        <w:r w:rsidR="00324245" w:rsidRPr="004178E7">
          <w:rPr>
            <w:rFonts w:ascii="Inter" w:hAnsi="Inter"/>
            <w:sz w:val="21"/>
            <w:szCs w:val="21"/>
          </w:rPr>
          <w:t xml:space="preserve">  </w:t>
        </w:r>
      </w:ins>
      <w:del w:id="67" w:author="Kubalová Martina, Mgr. Ing." w:date="2025-03-19T13:08:00Z" w16du:dateUtc="2025-03-19T12:08:00Z">
        <w:r w:rsidRPr="004178E7" w:rsidDel="00324245">
          <w:rPr>
            <w:rFonts w:ascii="Inter" w:hAnsi="Inter"/>
            <w:sz w:val="21"/>
            <w:szCs w:val="21"/>
          </w:rPr>
          <w:delText>Súpis objektov a</w:delText>
        </w:r>
        <w:r w:rsidR="007B0E54" w:rsidRPr="004178E7" w:rsidDel="00324245">
          <w:rPr>
            <w:rFonts w:ascii="Inter" w:hAnsi="Inter"/>
            <w:sz w:val="21"/>
            <w:szCs w:val="21"/>
          </w:rPr>
          <w:delText xml:space="preserve"> pozemných </w:delText>
        </w:r>
        <w:r w:rsidRPr="004178E7" w:rsidDel="00324245">
          <w:rPr>
            <w:rFonts w:ascii="Inter" w:hAnsi="Inter"/>
            <w:sz w:val="21"/>
            <w:szCs w:val="21"/>
          </w:rPr>
          <w:delText>komunikácií</w:delText>
        </w:r>
      </w:del>
    </w:p>
    <w:p w14:paraId="5EC8FCC0" w14:textId="4D19DC27" w:rsidR="006629BD" w:rsidRPr="004178E7" w:rsidRDefault="006629BD" w:rsidP="009E33B5">
      <w:pPr>
        <w:spacing w:after="0" w:line="240" w:lineRule="auto"/>
        <w:ind w:left="1134" w:hanging="567"/>
        <w:jc w:val="both"/>
        <w:rPr>
          <w:rFonts w:ascii="Inter" w:hAnsi="Inter"/>
          <w:sz w:val="21"/>
          <w:szCs w:val="21"/>
        </w:rPr>
      </w:pPr>
      <w:r w:rsidRPr="004178E7">
        <w:rPr>
          <w:rFonts w:ascii="Inter" w:hAnsi="Inter"/>
          <w:sz w:val="21"/>
          <w:szCs w:val="21"/>
        </w:rPr>
        <w:t xml:space="preserve">Príloha č. 3: </w:t>
      </w:r>
      <w:r w:rsidRPr="004178E7">
        <w:rPr>
          <w:rFonts w:ascii="Inter" w:hAnsi="Inter"/>
          <w:sz w:val="21"/>
          <w:szCs w:val="21"/>
        </w:rPr>
        <w:tab/>
      </w:r>
      <w:del w:id="68" w:author="Kubalová Martina, Mgr. Ing." w:date="2025-03-19T13:08:00Z" w16du:dateUtc="2025-03-19T12:08:00Z">
        <w:r w:rsidR="00294DBB" w:rsidRPr="002C7755" w:rsidDel="00324245">
          <w:rPr>
            <w:rFonts w:ascii="Inter" w:hAnsi="Inter"/>
            <w:sz w:val="21"/>
            <w:szCs w:val="21"/>
          </w:rPr>
          <w:delText>Ponuka v zákazke a rozpočet</w:delText>
        </w:r>
        <w:r w:rsidRPr="004178E7" w:rsidDel="00324245">
          <w:rPr>
            <w:rFonts w:ascii="Inter" w:hAnsi="Inter"/>
            <w:sz w:val="21"/>
            <w:szCs w:val="21"/>
          </w:rPr>
          <w:delText xml:space="preserve">  </w:delText>
        </w:r>
      </w:del>
      <w:ins w:id="69" w:author="Kubalová Martina, Mgr. Ing." w:date="2025-03-19T13:07:00Z" w16du:dateUtc="2025-03-19T12:07:00Z">
        <w:r w:rsidR="00324245" w:rsidRPr="004178E7">
          <w:rPr>
            <w:rFonts w:ascii="Inter" w:hAnsi="Inter"/>
            <w:sz w:val="21"/>
            <w:szCs w:val="21"/>
          </w:rPr>
          <w:t>Súpis objektov a pozemných komunikácií</w:t>
        </w:r>
      </w:ins>
    </w:p>
    <w:p w14:paraId="040C0C8A" w14:textId="777FC82D" w:rsidR="001752DB" w:rsidRPr="002C7755" w:rsidRDefault="006629BD" w:rsidP="009E33B5">
      <w:pPr>
        <w:spacing w:after="0" w:line="240" w:lineRule="auto"/>
        <w:ind w:left="1134" w:hanging="567"/>
        <w:jc w:val="both"/>
        <w:rPr>
          <w:rFonts w:ascii="Inter" w:hAnsi="Inter"/>
          <w:sz w:val="21"/>
          <w:szCs w:val="21"/>
        </w:rPr>
      </w:pPr>
      <w:r w:rsidRPr="004178E7">
        <w:rPr>
          <w:rFonts w:ascii="Inter" w:hAnsi="Inter"/>
          <w:sz w:val="21"/>
          <w:szCs w:val="21"/>
        </w:rPr>
        <w:t xml:space="preserve">Príloha č. 4: </w:t>
      </w:r>
      <w:r w:rsidRPr="004178E7">
        <w:rPr>
          <w:rFonts w:ascii="Inter" w:hAnsi="Inter"/>
          <w:sz w:val="21"/>
          <w:szCs w:val="21"/>
        </w:rPr>
        <w:tab/>
      </w:r>
      <w:r w:rsidR="001752DB" w:rsidRPr="002C7755">
        <w:rPr>
          <w:rFonts w:ascii="Inter" w:hAnsi="Inter"/>
          <w:sz w:val="21"/>
          <w:szCs w:val="21"/>
        </w:rPr>
        <w:t>Strojové a technické vybavenie</w:t>
      </w:r>
    </w:p>
    <w:p w14:paraId="7B509BF9" w14:textId="1829A5E6" w:rsidR="006629BD" w:rsidRPr="004178E7" w:rsidRDefault="001752DB" w:rsidP="009E33B5">
      <w:pPr>
        <w:spacing w:after="0" w:line="240" w:lineRule="auto"/>
        <w:ind w:left="1134" w:hanging="567"/>
        <w:jc w:val="both"/>
        <w:rPr>
          <w:rFonts w:ascii="Inter" w:hAnsi="Inter"/>
          <w:sz w:val="21"/>
          <w:szCs w:val="21"/>
        </w:rPr>
      </w:pPr>
      <w:r w:rsidRPr="002C7755">
        <w:rPr>
          <w:rFonts w:ascii="Inter" w:hAnsi="Inter"/>
          <w:sz w:val="21"/>
          <w:szCs w:val="21"/>
        </w:rPr>
        <w:t>Príloha č. 5:</w:t>
      </w:r>
      <w:r w:rsidRPr="002C7755">
        <w:rPr>
          <w:rFonts w:ascii="Inter" w:hAnsi="Inter"/>
          <w:sz w:val="21"/>
          <w:szCs w:val="21"/>
        </w:rPr>
        <w:tab/>
      </w:r>
      <w:r w:rsidR="006629BD" w:rsidRPr="004178E7">
        <w:rPr>
          <w:rFonts w:ascii="Inter" w:hAnsi="Inter"/>
          <w:sz w:val="21"/>
          <w:szCs w:val="21"/>
        </w:rPr>
        <w:t>Zoznam subdodávateľov a kľúčových odborníkov</w:t>
      </w:r>
    </w:p>
    <w:p w14:paraId="30A39F8C" w14:textId="77777777" w:rsidR="00A161DF" w:rsidRPr="002C7755" w:rsidRDefault="00A161DF" w:rsidP="00A161DF">
      <w:pPr>
        <w:pStyle w:val="Odsekzoznamu"/>
        <w:numPr>
          <w:ilvl w:val="0"/>
          <w:numId w:val="22"/>
        </w:numPr>
        <w:spacing w:after="0" w:line="240" w:lineRule="auto"/>
        <w:ind w:left="567" w:hanging="567"/>
        <w:contextualSpacing w:val="0"/>
        <w:jc w:val="both"/>
        <w:rPr>
          <w:rFonts w:ascii="Inter" w:hAnsi="Inter"/>
          <w:sz w:val="21"/>
          <w:szCs w:val="21"/>
        </w:rPr>
      </w:pPr>
      <w:r w:rsidRPr="002C7755">
        <w:rPr>
          <w:rFonts w:ascii="Inter" w:hAnsi="Inter"/>
          <w:sz w:val="21"/>
          <w:szCs w:val="21"/>
        </w:rPr>
        <w:t xml:space="preserve">Zmluvné strany vyhlasujú, že sú si vedomé všetkých následkov vyplývajúcich z tejto Dohody, že sú oprávnené s predmetom Dohody nakladať, ich zmluvná voľnosť nie je ničím obmedzená a že im nie sú známe okolnosti, ktoré by im bránili platne uzavrieť túto Dohodu. V prípade, že taká okolnosť existuje zodpovedajú za škodu, ktorá vznikne druhej Zmluvnej strane na základe tohto vyhlásenia. </w:t>
      </w:r>
    </w:p>
    <w:p w14:paraId="27848132" w14:textId="46D8DD52" w:rsidR="00EE7BE8" w:rsidRPr="004178E7" w:rsidRDefault="00EE7BE8" w:rsidP="00CA0DCE">
      <w:pPr>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Zmluvné strany vyhlasujú, že </w:t>
      </w:r>
      <w:r w:rsidR="006629BD" w:rsidRPr="004178E7">
        <w:rPr>
          <w:rFonts w:ascii="Inter" w:hAnsi="Inter"/>
          <w:sz w:val="21"/>
          <w:szCs w:val="21"/>
        </w:rPr>
        <w:t>túto D</w:t>
      </w:r>
      <w:r w:rsidR="007D62E4" w:rsidRPr="004178E7">
        <w:rPr>
          <w:rFonts w:ascii="Inter" w:hAnsi="Inter"/>
          <w:sz w:val="21"/>
          <w:szCs w:val="21"/>
        </w:rPr>
        <w:t xml:space="preserve">ohodu </w:t>
      </w:r>
      <w:r w:rsidRPr="004178E7">
        <w:rPr>
          <w:rFonts w:ascii="Inter" w:hAnsi="Inter"/>
          <w:sz w:val="21"/>
          <w:szCs w:val="21"/>
        </w:rPr>
        <w:t>uzatvorili slobodne a vážne, nie v tiesni a za nápadne nevýhodných podmienok, prečítali ju, porozumeli jej a nemajú proti jej forme a obsahu žiadne výhrady, čo potvrdzujú vlastnoručnými podpismi.</w:t>
      </w:r>
    </w:p>
    <w:p w14:paraId="045CF684" w14:textId="77777777" w:rsidR="009E33B5" w:rsidRPr="004178E7" w:rsidRDefault="009E33B5" w:rsidP="009E33B5">
      <w:pPr>
        <w:spacing w:after="0" w:line="240" w:lineRule="auto"/>
        <w:jc w:val="both"/>
        <w:rPr>
          <w:rFonts w:ascii="Inter" w:hAnsi="Inter"/>
          <w:sz w:val="21"/>
          <w:szCs w:val="21"/>
        </w:rPr>
      </w:pPr>
    </w:p>
    <w:p w14:paraId="38B8BAAB" w14:textId="77777777" w:rsidR="009E33B5" w:rsidRPr="004178E7" w:rsidRDefault="009E33B5" w:rsidP="009E33B5">
      <w:pPr>
        <w:spacing w:after="0" w:line="240" w:lineRule="auto"/>
        <w:jc w:val="both"/>
        <w:rPr>
          <w:rFonts w:ascii="Inter" w:hAnsi="Inter"/>
          <w:sz w:val="21"/>
          <w:szCs w:val="21"/>
        </w:rPr>
      </w:pPr>
    </w:p>
    <w:p w14:paraId="18D19E08" w14:textId="77777777" w:rsidR="009E33B5" w:rsidRPr="004178E7" w:rsidRDefault="009E33B5" w:rsidP="009E33B5">
      <w:pPr>
        <w:spacing w:after="0" w:line="240" w:lineRule="auto"/>
        <w:jc w:val="both"/>
        <w:rPr>
          <w:rFonts w:ascii="Inter" w:hAnsi="Inter"/>
          <w:sz w:val="21"/>
          <w:szCs w:val="21"/>
        </w:rPr>
      </w:pPr>
    </w:p>
    <w:p w14:paraId="791CFBE1" w14:textId="77777777" w:rsidR="00376ABC" w:rsidRPr="004178E7" w:rsidRDefault="00376ABC" w:rsidP="00376ABC">
      <w:pPr>
        <w:spacing w:after="0" w:line="240" w:lineRule="auto"/>
        <w:jc w:val="both"/>
        <w:rPr>
          <w:rFonts w:ascii="Inter" w:hAnsi="Inter"/>
          <w:sz w:val="21"/>
          <w:szCs w:val="21"/>
        </w:rPr>
      </w:pPr>
    </w:p>
    <w:p w14:paraId="26E49121" w14:textId="77777777" w:rsidR="00376ABC" w:rsidRPr="004178E7" w:rsidRDefault="00376ABC">
      <w:pPr>
        <w:pStyle w:val="Zkladntext"/>
        <w:tabs>
          <w:tab w:val="left" w:pos="5517"/>
        </w:tabs>
        <w:rPr>
          <w:rFonts w:ascii="Inter" w:hAnsi="Inter" w:cs="Arial"/>
          <w:color w:val="000000" w:themeColor="text1"/>
          <w:sz w:val="21"/>
          <w:szCs w:val="21"/>
        </w:rPr>
      </w:pPr>
      <w:r w:rsidRPr="004178E7">
        <w:rPr>
          <w:rFonts w:ascii="Inter" w:hAnsi="Inter" w:cs="Arial"/>
          <w:color w:val="000000" w:themeColor="text1"/>
          <w:sz w:val="21"/>
          <w:szCs w:val="21"/>
        </w:rPr>
        <w:t>V Bratislave,</w:t>
      </w:r>
      <w:r w:rsidRPr="004178E7">
        <w:rPr>
          <w:rFonts w:ascii="Inter" w:hAnsi="Inter" w:cs="Arial"/>
          <w:color w:val="000000" w:themeColor="text1"/>
          <w:spacing w:val="-2"/>
          <w:sz w:val="21"/>
          <w:szCs w:val="21"/>
        </w:rPr>
        <w:t xml:space="preserve"> </w:t>
      </w:r>
      <w:r w:rsidRPr="004178E7">
        <w:rPr>
          <w:rFonts w:ascii="Inter" w:hAnsi="Inter" w:cs="Arial"/>
          <w:color w:val="000000" w:themeColor="text1"/>
          <w:sz w:val="21"/>
          <w:szCs w:val="21"/>
        </w:rPr>
        <w:t>dňa: ..................</w:t>
      </w:r>
      <w:r w:rsidRPr="004178E7">
        <w:rPr>
          <w:rFonts w:ascii="Inter" w:hAnsi="Inter" w:cs="Arial"/>
          <w:color w:val="000000" w:themeColor="text1"/>
          <w:sz w:val="21"/>
          <w:szCs w:val="21"/>
        </w:rPr>
        <w:tab/>
        <w:t>V Bratislave, dňa:</w:t>
      </w:r>
      <w:r w:rsidRPr="004178E7">
        <w:rPr>
          <w:rFonts w:ascii="Inter" w:hAnsi="Inter" w:cs="Arial"/>
          <w:color w:val="000000" w:themeColor="text1"/>
          <w:spacing w:val="-2"/>
          <w:sz w:val="21"/>
          <w:szCs w:val="21"/>
        </w:rPr>
        <w:t xml:space="preserve"> </w:t>
      </w:r>
      <w:r w:rsidRPr="004178E7">
        <w:rPr>
          <w:rFonts w:ascii="Inter" w:hAnsi="Inter" w:cs="Arial"/>
          <w:color w:val="000000" w:themeColor="text1"/>
          <w:sz w:val="21"/>
          <w:szCs w:val="21"/>
        </w:rPr>
        <w:t>..................</w:t>
      </w:r>
    </w:p>
    <w:p w14:paraId="2734C18B" w14:textId="77777777" w:rsidR="00950D87" w:rsidRPr="004178E7" w:rsidRDefault="00950D87" w:rsidP="0055369B">
      <w:pPr>
        <w:tabs>
          <w:tab w:val="left" w:pos="5529"/>
        </w:tabs>
        <w:spacing w:after="0" w:line="240" w:lineRule="auto"/>
        <w:jc w:val="both"/>
        <w:rPr>
          <w:rFonts w:ascii="Inter" w:hAnsi="Inter" w:cs="Arial"/>
          <w:color w:val="000000" w:themeColor="text1"/>
          <w:sz w:val="21"/>
          <w:szCs w:val="21"/>
        </w:rPr>
      </w:pPr>
    </w:p>
    <w:p w14:paraId="7136018A" w14:textId="449CD1AA" w:rsidR="00376ABC" w:rsidRPr="004178E7" w:rsidRDefault="00376ABC" w:rsidP="009E33B5">
      <w:pPr>
        <w:tabs>
          <w:tab w:val="left" w:pos="5529"/>
        </w:tabs>
        <w:spacing w:after="0" w:line="240" w:lineRule="auto"/>
        <w:jc w:val="both"/>
        <w:rPr>
          <w:rFonts w:ascii="Inter" w:hAnsi="Inter" w:cs="Arial"/>
          <w:color w:val="000000" w:themeColor="text1"/>
          <w:sz w:val="21"/>
          <w:szCs w:val="21"/>
        </w:rPr>
      </w:pPr>
      <w:r w:rsidRPr="004178E7">
        <w:rPr>
          <w:rFonts w:ascii="Inter" w:hAnsi="Inter" w:cs="Arial"/>
          <w:color w:val="000000" w:themeColor="text1"/>
          <w:sz w:val="21"/>
          <w:szCs w:val="21"/>
        </w:rPr>
        <w:t>Objednávateľ:</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009E33B5" w:rsidRPr="004178E7">
        <w:rPr>
          <w:rFonts w:ascii="Inter" w:hAnsi="Inter"/>
          <w:color w:val="000000" w:themeColor="text1"/>
          <w:sz w:val="21"/>
          <w:szCs w:val="21"/>
        </w:rPr>
        <w:t>Dodávateľ</w:t>
      </w:r>
      <w:r w:rsidRPr="004178E7">
        <w:rPr>
          <w:rFonts w:ascii="Inter" w:hAnsi="Inter" w:cs="Arial"/>
          <w:color w:val="000000" w:themeColor="text1"/>
          <w:sz w:val="21"/>
          <w:szCs w:val="21"/>
        </w:rPr>
        <w:t>:</w:t>
      </w:r>
    </w:p>
    <w:p w14:paraId="1F788EBA" w14:textId="77777777" w:rsidR="00E829E2" w:rsidRPr="004178E7" w:rsidRDefault="00E829E2" w:rsidP="0055369B">
      <w:pPr>
        <w:pStyle w:val="Zkladntext"/>
        <w:tabs>
          <w:tab w:val="left" w:pos="5529"/>
        </w:tabs>
        <w:rPr>
          <w:rFonts w:ascii="Inter" w:hAnsi="Inter" w:cs="Arial"/>
          <w:color w:val="000000" w:themeColor="text1"/>
          <w:sz w:val="21"/>
          <w:szCs w:val="21"/>
        </w:rPr>
      </w:pPr>
    </w:p>
    <w:p w14:paraId="1DF846BA" w14:textId="77777777" w:rsidR="00950D87" w:rsidRPr="004178E7" w:rsidRDefault="00950D87" w:rsidP="009E33B5">
      <w:pPr>
        <w:pStyle w:val="Zkladntext"/>
        <w:tabs>
          <w:tab w:val="left" w:pos="5529"/>
        </w:tabs>
        <w:rPr>
          <w:rFonts w:ascii="Inter" w:hAnsi="Inter" w:cs="Arial"/>
          <w:color w:val="000000" w:themeColor="text1"/>
          <w:sz w:val="21"/>
          <w:szCs w:val="21"/>
        </w:rPr>
      </w:pPr>
    </w:p>
    <w:p w14:paraId="76F019F1" w14:textId="77777777" w:rsidR="009E33B5" w:rsidRPr="004178E7" w:rsidRDefault="009E33B5" w:rsidP="009E33B5">
      <w:pPr>
        <w:pStyle w:val="Zkladntext"/>
        <w:tabs>
          <w:tab w:val="left" w:pos="5529"/>
        </w:tabs>
        <w:rPr>
          <w:rFonts w:ascii="Inter" w:hAnsi="Inter" w:cs="Arial"/>
          <w:color w:val="000000" w:themeColor="text1"/>
          <w:sz w:val="21"/>
          <w:szCs w:val="21"/>
        </w:rPr>
      </w:pPr>
    </w:p>
    <w:p w14:paraId="4B80F371" w14:textId="77777777" w:rsidR="009E33B5" w:rsidRPr="004178E7" w:rsidRDefault="009E33B5" w:rsidP="009E33B5">
      <w:pPr>
        <w:pStyle w:val="Zkladntext"/>
        <w:tabs>
          <w:tab w:val="left" w:pos="5529"/>
        </w:tabs>
        <w:rPr>
          <w:rFonts w:ascii="Inter" w:hAnsi="Inter" w:cs="Arial"/>
          <w:color w:val="000000" w:themeColor="text1"/>
          <w:sz w:val="21"/>
          <w:szCs w:val="21"/>
        </w:rPr>
      </w:pPr>
    </w:p>
    <w:p w14:paraId="37C0A642" w14:textId="77777777" w:rsidR="0055369B" w:rsidRPr="004178E7" w:rsidRDefault="0055369B" w:rsidP="009E33B5">
      <w:pPr>
        <w:pStyle w:val="Zkladntext"/>
        <w:tabs>
          <w:tab w:val="center" w:pos="1276"/>
          <w:tab w:val="left" w:pos="5529"/>
          <w:tab w:val="center" w:pos="6521"/>
        </w:tabs>
        <w:rPr>
          <w:rFonts w:ascii="Inter" w:hAnsi="Inter" w:cs="Arial"/>
          <w:b/>
          <w:bCs/>
          <w:color w:val="000000" w:themeColor="text1"/>
          <w:sz w:val="21"/>
          <w:szCs w:val="21"/>
        </w:rPr>
      </w:pPr>
      <w:r w:rsidRPr="004178E7">
        <w:rPr>
          <w:rFonts w:ascii="Inter" w:hAnsi="Inter" w:cs="Arial"/>
          <w:noProof/>
          <w:color w:val="000000" w:themeColor="text1"/>
          <w:sz w:val="21"/>
          <w:szCs w:val="21"/>
        </w:rPr>
        <w:lastRenderedPageBreak/>
        <mc:AlternateContent>
          <mc:Choice Requires="wps">
            <w:drawing>
              <wp:anchor distT="0" distB="0" distL="0" distR="0" simplePos="0" relativeHeight="251658240" behindDoc="1" locked="0" layoutInCell="1" allowOverlap="1" wp14:anchorId="229FA762" wp14:editId="61E52AB3">
                <wp:simplePos x="0" y="0"/>
                <wp:positionH relativeFrom="page">
                  <wp:posOffset>899160</wp:posOffset>
                </wp:positionH>
                <wp:positionV relativeFrom="paragraph">
                  <wp:posOffset>143510</wp:posOffset>
                </wp:positionV>
                <wp:extent cx="1676400" cy="0"/>
                <wp:effectExtent l="13335" t="8255" r="5715" b="10795"/>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3F6D5" id="Rovná spojnica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1.3pt" to="202.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" strokeweight=".48pt">
                <w10:wrap type="topAndBottom" anchorx="page"/>
              </v:line>
            </w:pict>
          </mc:Fallback>
        </mc:AlternateContent>
      </w:r>
      <w:r w:rsidRPr="004178E7">
        <w:rPr>
          <w:rFonts w:ascii="Inter" w:hAnsi="Inter" w:cs="Arial"/>
          <w:noProof/>
          <w:color w:val="000000" w:themeColor="text1"/>
          <w:sz w:val="21"/>
          <w:szCs w:val="21"/>
        </w:rPr>
        <mc:AlternateContent>
          <mc:Choice Requires="wps">
            <w:drawing>
              <wp:anchor distT="0" distB="0" distL="0" distR="0" simplePos="0" relativeHeight="251658241" behindDoc="1" locked="0" layoutInCell="1" allowOverlap="1" wp14:anchorId="2FA3F589" wp14:editId="400F60D0">
                <wp:simplePos x="0" y="0"/>
                <wp:positionH relativeFrom="page">
                  <wp:posOffset>4344035</wp:posOffset>
                </wp:positionH>
                <wp:positionV relativeFrom="paragraph">
                  <wp:posOffset>143510</wp:posOffset>
                </wp:positionV>
                <wp:extent cx="1676400" cy="0"/>
                <wp:effectExtent l="10160" t="8255" r="8890" b="10795"/>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6CB84" id="Rovná spojnica 3" o:spid="_x0000_s1026" style="position:absolute;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2.05pt,11.3pt" to="474.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" strokeweight=".48pt">
                <w10:wrap type="topAndBottom" anchorx="page"/>
              </v:line>
            </w:pict>
          </mc:Fallback>
        </mc:AlternateContent>
      </w:r>
      <w:r w:rsidRPr="004178E7">
        <w:rPr>
          <w:rFonts w:ascii="Inter" w:hAnsi="Inter" w:cs="Arial"/>
          <w:color w:val="000000" w:themeColor="text1"/>
          <w:sz w:val="21"/>
          <w:szCs w:val="21"/>
        </w:rPr>
        <w:tab/>
      </w:r>
      <w:r w:rsidRPr="004178E7">
        <w:rPr>
          <w:rFonts w:ascii="Inter" w:hAnsi="Inter" w:cs="Arial"/>
          <w:b/>
          <w:color w:val="000000" w:themeColor="text1"/>
          <w:sz w:val="21"/>
          <w:szCs w:val="21"/>
        </w:rPr>
        <w:t>Hlavné mesto Slovenskej republiky Bratislava</w:t>
      </w:r>
      <w:r w:rsidRPr="004178E7">
        <w:rPr>
          <w:rFonts w:ascii="Inter" w:hAnsi="Inter" w:cs="Arial"/>
          <w:b/>
          <w:color w:val="000000" w:themeColor="text1"/>
          <w:sz w:val="21"/>
          <w:szCs w:val="21"/>
        </w:rPr>
        <w:tab/>
      </w:r>
      <w:r w:rsidRPr="004178E7">
        <w:rPr>
          <w:rFonts w:ascii="Inter" w:hAnsi="Inter" w:cs="Arial"/>
          <w:b/>
          <w:color w:val="000000" w:themeColor="text1"/>
          <w:sz w:val="21"/>
          <w:szCs w:val="21"/>
          <w:highlight w:val="yellow"/>
        </w:rPr>
        <w:t>XX</w:t>
      </w:r>
      <w:r w:rsidRPr="004178E7">
        <w:rPr>
          <w:rFonts w:ascii="Inter" w:hAnsi="Inter" w:cs="Arial"/>
          <w:b/>
          <w:bCs/>
          <w:color w:val="000000" w:themeColor="text1"/>
          <w:sz w:val="21"/>
          <w:szCs w:val="21"/>
          <w:highlight w:val="yellow"/>
        </w:rPr>
        <w:t>XXXXX</w:t>
      </w:r>
    </w:p>
    <w:p w14:paraId="74B6F183" w14:textId="74EC29FC" w:rsidR="0055369B" w:rsidRPr="004178E7" w:rsidRDefault="0055369B" w:rsidP="009E33B5">
      <w:pPr>
        <w:tabs>
          <w:tab w:val="left" w:pos="5529"/>
          <w:tab w:val="left" w:pos="6096"/>
        </w:tabs>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Ing. arch. Matúš Vallo,</w:t>
      </w:r>
      <w:r w:rsidRPr="004178E7">
        <w:rPr>
          <w:rFonts w:ascii="Inter" w:hAnsi="Inter" w:cs="Arial"/>
          <w:color w:val="000000" w:themeColor="text1"/>
          <w:sz w:val="21"/>
          <w:szCs w:val="21"/>
        </w:rPr>
        <w:tab/>
      </w:r>
      <w:proofErr w:type="spellStart"/>
      <w:r w:rsidRPr="004178E7">
        <w:rPr>
          <w:rFonts w:ascii="Inter" w:hAnsi="Inter" w:cs="Arial"/>
          <w:color w:val="000000" w:themeColor="text1"/>
          <w:sz w:val="21"/>
          <w:szCs w:val="21"/>
          <w:highlight w:val="yellow"/>
        </w:rPr>
        <w:t>xxxxx</w:t>
      </w:r>
      <w:proofErr w:type="spellEnd"/>
    </w:p>
    <w:p w14:paraId="295C2FFE" w14:textId="4A744986" w:rsidR="0055369B" w:rsidRPr="004178E7" w:rsidRDefault="0055369B" w:rsidP="0055369B">
      <w:pPr>
        <w:tabs>
          <w:tab w:val="left" w:pos="6379"/>
          <w:tab w:val="left" w:pos="6521"/>
        </w:tabs>
        <w:spacing w:after="0" w:line="240" w:lineRule="auto"/>
        <w:ind w:hanging="930"/>
        <w:rPr>
          <w:rFonts w:ascii="Inter" w:hAnsi="Inter" w:cs="Arial"/>
          <w:b/>
          <w:bCs/>
          <w:sz w:val="21"/>
          <w:szCs w:val="21"/>
        </w:rPr>
      </w:pPr>
      <w:r w:rsidRPr="004178E7">
        <w:rPr>
          <w:rFonts w:ascii="Inter" w:hAnsi="Inter" w:cs="Arial"/>
          <w:sz w:val="21"/>
          <w:szCs w:val="21"/>
        </w:rPr>
        <w:tab/>
      </w:r>
      <w:r w:rsidRPr="004178E7">
        <w:rPr>
          <w:rFonts w:ascii="Inter" w:hAnsi="Inter" w:cs="Arial"/>
          <w:color w:val="000000" w:themeColor="text1"/>
          <w:sz w:val="21"/>
          <w:szCs w:val="21"/>
        </w:rPr>
        <w:t>primátor</w:t>
      </w:r>
    </w:p>
    <w:p w14:paraId="15132091" w14:textId="77777777" w:rsidR="00057051" w:rsidRDefault="00057051" w:rsidP="004178E7">
      <w:pPr>
        <w:spacing w:after="120" w:line="240" w:lineRule="auto"/>
        <w:jc w:val="center"/>
        <w:rPr>
          <w:rFonts w:ascii="Inter" w:hAnsi="Inter"/>
          <w:b/>
          <w:bCs/>
          <w:sz w:val="21"/>
          <w:szCs w:val="21"/>
        </w:rPr>
      </w:pPr>
    </w:p>
    <w:p w14:paraId="21C86F16" w14:textId="77777777" w:rsidR="00057051" w:rsidRPr="00057051" w:rsidRDefault="00057051" w:rsidP="00057051">
      <w:pPr>
        <w:rPr>
          <w:rFonts w:ascii="Inter" w:hAnsi="Inter"/>
          <w:sz w:val="21"/>
          <w:szCs w:val="21"/>
        </w:rPr>
      </w:pPr>
    </w:p>
    <w:p w14:paraId="23EC16CF" w14:textId="77777777" w:rsidR="00057051" w:rsidRDefault="00057051" w:rsidP="004178E7">
      <w:pPr>
        <w:spacing w:after="120" w:line="240" w:lineRule="auto"/>
        <w:jc w:val="center"/>
        <w:rPr>
          <w:rFonts w:ascii="Inter" w:hAnsi="Inter"/>
          <w:b/>
          <w:bCs/>
          <w:sz w:val="21"/>
          <w:szCs w:val="21"/>
        </w:rPr>
      </w:pPr>
    </w:p>
    <w:p w14:paraId="25E13EF7" w14:textId="414DA7D9" w:rsidR="007D5706" w:rsidRPr="004178E7" w:rsidRDefault="00057051" w:rsidP="00057051">
      <w:pPr>
        <w:tabs>
          <w:tab w:val="left" w:pos="2880"/>
        </w:tabs>
        <w:spacing w:after="120" w:line="240" w:lineRule="auto"/>
        <w:rPr>
          <w:rFonts w:ascii="Inter" w:hAnsi="Inter"/>
          <w:sz w:val="21"/>
          <w:szCs w:val="21"/>
        </w:rPr>
      </w:pPr>
      <w:r>
        <w:rPr>
          <w:rFonts w:ascii="Inter" w:hAnsi="Inter"/>
          <w:b/>
          <w:bCs/>
          <w:sz w:val="21"/>
          <w:szCs w:val="21"/>
        </w:rPr>
        <w:tab/>
      </w:r>
    </w:p>
    <w:sectPr w:rsidR="007D5706" w:rsidRPr="004178E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C9B3E" w14:textId="77777777" w:rsidR="005A5BC6" w:rsidRPr="002C7755" w:rsidRDefault="005A5BC6" w:rsidP="00A03AD8">
      <w:pPr>
        <w:spacing w:after="0" w:line="240" w:lineRule="auto"/>
      </w:pPr>
      <w:r w:rsidRPr="002C7755">
        <w:separator/>
      </w:r>
    </w:p>
  </w:endnote>
  <w:endnote w:type="continuationSeparator" w:id="0">
    <w:p w14:paraId="6393EEF0" w14:textId="77777777" w:rsidR="005A5BC6" w:rsidRPr="002C7755" w:rsidRDefault="005A5BC6" w:rsidP="00A03AD8">
      <w:pPr>
        <w:spacing w:after="0" w:line="240" w:lineRule="auto"/>
      </w:pPr>
      <w:r w:rsidRPr="002C7755">
        <w:continuationSeparator/>
      </w:r>
    </w:p>
  </w:endnote>
  <w:endnote w:type="continuationNotice" w:id="1">
    <w:p w14:paraId="35BC65E9" w14:textId="77777777" w:rsidR="005A5BC6" w:rsidRPr="002C7755" w:rsidRDefault="005A5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nter">
    <w:panose1 w:val="02000503000000020004"/>
    <w:charset w:val="EE"/>
    <w:family w:val="auto"/>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erriweather Sans">
    <w:charset w:val="EE"/>
    <w:family w:val="auto"/>
    <w:pitch w:val="variable"/>
    <w:sig w:usb0="A00004FF" w:usb1="4000207B" w:usb2="00000000" w:usb3="00000000" w:csb0="0000019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8865817"/>
      <w:docPartObj>
        <w:docPartGallery w:val="Page Numbers (Bottom of Page)"/>
        <w:docPartUnique/>
      </w:docPartObj>
    </w:sdtPr>
    <w:sdtContent>
      <w:sdt>
        <w:sdtPr>
          <w:id w:val="-1769616900"/>
          <w:docPartObj>
            <w:docPartGallery w:val="Page Numbers (Top of Page)"/>
            <w:docPartUnique/>
          </w:docPartObj>
        </w:sdtPr>
        <w:sdtContent>
          <w:p w14:paraId="7AF7B824" w14:textId="5AC07CE6" w:rsidR="007F2B9C" w:rsidRPr="002C7755" w:rsidRDefault="007F2B9C">
            <w:pPr>
              <w:pStyle w:val="Pta"/>
              <w:jc w:val="right"/>
            </w:pPr>
            <w:r w:rsidRPr="004178E7">
              <w:rPr>
                <w:rFonts w:ascii="Inter" w:hAnsi="Inter"/>
                <w:sz w:val="18"/>
                <w:szCs w:val="18"/>
              </w:rPr>
              <w:t xml:space="preserve">Strana </w:t>
            </w:r>
            <w:r w:rsidRPr="004178E7">
              <w:rPr>
                <w:rFonts w:ascii="Inter" w:hAnsi="Inter"/>
                <w:sz w:val="18"/>
                <w:szCs w:val="18"/>
              </w:rPr>
              <w:fldChar w:fldCharType="begin"/>
            </w:r>
            <w:r w:rsidRPr="004178E7">
              <w:rPr>
                <w:rFonts w:ascii="Inter" w:hAnsi="Inter"/>
                <w:sz w:val="18"/>
                <w:szCs w:val="18"/>
              </w:rPr>
              <w:instrText>PAGE</w:instrText>
            </w:r>
            <w:r w:rsidRPr="004178E7">
              <w:rPr>
                <w:rFonts w:ascii="Inter" w:hAnsi="Inter"/>
                <w:sz w:val="18"/>
                <w:szCs w:val="18"/>
              </w:rPr>
              <w:fldChar w:fldCharType="separate"/>
            </w:r>
            <w:r w:rsidRPr="004178E7">
              <w:rPr>
                <w:rFonts w:ascii="Inter" w:hAnsi="Inter"/>
                <w:sz w:val="18"/>
                <w:szCs w:val="18"/>
              </w:rPr>
              <w:t>2</w:t>
            </w:r>
            <w:r w:rsidRPr="004178E7">
              <w:rPr>
                <w:rFonts w:ascii="Inter" w:hAnsi="Inter"/>
                <w:sz w:val="18"/>
                <w:szCs w:val="18"/>
              </w:rPr>
              <w:fldChar w:fldCharType="end"/>
            </w:r>
            <w:r w:rsidRPr="004178E7">
              <w:rPr>
                <w:rFonts w:ascii="Inter" w:hAnsi="Inter"/>
                <w:sz w:val="18"/>
                <w:szCs w:val="18"/>
              </w:rPr>
              <w:t xml:space="preserve"> z </w:t>
            </w:r>
            <w:r w:rsidRPr="004178E7">
              <w:rPr>
                <w:rFonts w:ascii="Inter" w:hAnsi="Inter"/>
                <w:sz w:val="18"/>
                <w:szCs w:val="18"/>
              </w:rPr>
              <w:fldChar w:fldCharType="begin"/>
            </w:r>
            <w:r w:rsidRPr="004178E7">
              <w:rPr>
                <w:rFonts w:ascii="Inter" w:hAnsi="Inter"/>
                <w:sz w:val="18"/>
                <w:szCs w:val="18"/>
              </w:rPr>
              <w:instrText>NUMPAGES</w:instrText>
            </w:r>
            <w:r w:rsidRPr="004178E7">
              <w:rPr>
                <w:rFonts w:ascii="Inter" w:hAnsi="Inter"/>
                <w:sz w:val="18"/>
                <w:szCs w:val="18"/>
              </w:rPr>
              <w:fldChar w:fldCharType="separate"/>
            </w:r>
            <w:r w:rsidRPr="004178E7">
              <w:rPr>
                <w:rFonts w:ascii="Inter" w:hAnsi="Inter"/>
                <w:sz w:val="18"/>
                <w:szCs w:val="18"/>
              </w:rPr>
              <w:t>2</w:t>
            </w:r>
            <w:r w:rsidRPr="004178E7">
              <w:rPr>
                <w:rFonts w:ascii="Inter" w:hAnsi="Inter"/>
                <w:sz w:val="18"/>
                <w:szCs w:val="18"/>
              </w:rPr>
              <w:fldChar w:fldCharType="end"/>
            </w:r>
          </w:p>
        </w:sdtContent>
      </w:sdt>
    </w:sdtContent>
  </w:sdt>
  <w:p w14:paraId="02B9A3F8" w14:textId="77777777" w:rsidR="008645E3" w:rsidRPr="002C7755" w:rsidRDefault="008645E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7E914" w14:textId="77777777" w:rsidR="005A5BC6" w:rsidRPr="002C7755" w:rsidRDefault="005A5BC6" w:rsidP="00A03AD8">
      <w:pPr>
        <w:spacing w:after="0" w:line="240" w:lineRule="auto"/>
      </w:pPr>
      <w:r w:rsidRPr="002C7755">
        <w:separator/>
      </w:r>
    </w:p>
  </w:footnote>
  <w:footnote w:type="continuationSeparator" w:id="0">
    <w:p w14:paraId="52494C84" w14:textId="77777777" w:rsidR="005A5BC6" w:rsidRPr="002C7755" w:rsidRDefault="005A5BC6" w:rsidP="00A03AD8">
      <w:pPr>
        <w:spacing w:after="0" w:line="240" w:lineRule="auto"/>
      </w:pPr>
      <w:r w:rsidRPr="002C7755">
        <w:continuationSeparator/>
      </w:r>
    </w:p>
  </w:footnote>
  <w:footnote w:type="continuationNotice" w:id="1">
    <w:p w14:paraId="3C7FF04E" w14:textId="77777777" w:rsidR="005A5BC6" w:rsidRPr="002C7755" w:rsidRDefault="005A5B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2"/>
    <w:multiLevelType w:val="multilevel"/>
    <w:tmpl w:val="17706194"/>
    <w:name w:val="WW8Num18"/>
    <w:lvl w:ilvl="0">
      <w:start w:val="1"/>
      <w:numFmt w:val="decimal"/>
      <w:lvlText w:val="%1."/>
      <w:lvlJc w:val="left"/>
      <w:pPr>
        <w:tabs>
          <w:tab w:val="num" w:pos="720"/>
        </w:tabs>
        <w:ind w:left="72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CE050B"/>
    <w:multiLevelType w:val="hybridMultilevel"/>
    <w:tmpl w:val="337A2B12"/>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FE3EFB"/>
    <w:multiLevelType w:val="hybridMultilevel"/>
    <w:tmpl w:val="406863D2"/>
    <w:lvl w:ilvl="0" w:tplc="D782309A">
      <w:start w:val="1"/>
      <w:numFmt w:val="decimal"/>
      <w:lvlText w:val="%1."/>
      <w:lvlJc w:val="left"/>
      <w:pPr>
        <w:tabs>
          <w:tab w:val="num" w:pos="720"/>
        </w:tabs>
        <w:ind w:left="720" w:hanging="360"/>
      </w:pPr>
      <w:rPr>
        <w:rFonts w:hint="default"/>
        <w:b w:val="0"/>
        <w:bCs w:val="0"/>
      </w:rPr>
    </w:lvl>
    <w:lvl w:ilvl="1" w:tplc="7D00051C">
      <w:start w:val="1"/>
      <w:numFmt w:val="decimal"/>
      <w:lvlText w:val="%2."/>
      <w:lvlJc w:val="left"/>
      <w:pPr>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2907353"/>
    <w:multiLevelType w:val="hybridMultilevel"/>
    <w:tmpl w:val="9A506408"/>
    <w:lvl w:ilvl="0" w:tplc="FFD88862">
      <w:start w:val="1"/>
      <w:numFmt w:val="lowerRoman"/>
      <w:lvlText w:val="%1)"/>
      <w:lvlJc w:val="left"/>
      <w:pPr>
        <w:ind w:left="1506" w:hanging="72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5" w15:restartNumberingAfterBreak="0">
    <w:nsid w:val="034C1B48"/>
    <w:multiLevelType w:val="hybridMultilevel"/>
    <w:tmpl w:val="D0D87036"/>
    <w:lvl w:ilvl="0" w:tplc="0F56CCB8">
      <w:start w:val="1"/>
      <w:numFmt w:val="decimal"/>
      <w:lvlText w:val="%1."/>
      <w:lvlJc w:val="left"/>
      <w:pPr>
        <w:ind w:left="720" w:hanging="360"/>
      </w:pPr>
      <w:rPr>
        <w:rFonts w:ascii="Arial Narrow" w:hAnsi="Arial Narrow" w:hint="default"/>
        <w:b w:val="0"/>
        <w:bCs w:val="0"/>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526E73"/>
    <w:multiLevelType w:val="multilevel"/>
    <w:tmpl w:val="FB20C19A"/>
    <w:lvl w:ilvl="0">
      <w:start w:val="1"/>
      <w:numFmt w:val="decimal"/>
      <w:lvlText w:val="%1."/>
      <w:lvlJc w:val="left"/>
      <w:pPr>
        <w:ind w:left="777" w:hanging="363"/>
      </w:pPr>
      <w:rPr>
        <w:rFonts w:hint="default"/>
        <w:b w:val="0"/>
        <w:bCs/>
      </w:rPr>
    </w:lvl>
    <w:lvl w:ilvl="1">
      <w:start w:val="1"/>
      <w:numFmt w:val="lowerLetter"/>
      <w:lvlText w:val="%2)"/>
      <w:lvlJc w:val="left"/>
      <w:pPr>
        <w:ind w:left="1494" w:hanging="360"/>
      </w:p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7" w15:restartNumberingAfterBreak="0">
    <w:nsid w:val="054D0CE8"/>
    <w:multiLevelType w:val="hybridMultilevel"/>
    <w:tmpl w:val="98D47E66"/>
    <w:lvl w:ilvl="0" w:tplc="C83EA4C4">
      <w:start w:val="1"/>
      <w:numFmt w:val="lowerLetter"/>
      <w:lvlText w:val="%1)"/>
      <w:lvlJc w:val="left"/>
      <w:pPr>
        <w:ind w:left="1497" w:hanging="360"/>
      </w:pPr>
      <w:rPr>
        <w:rFonts w:hint="default"/>
        <w:spacing w:val="20"/>
        <w:position w:val="2"/>
      </w:rPr>
    </w:lvl>
    <w:lvl w:ilvl="1" w:tplc="041B0019" w:tentative="1">
      <w:start w:val="1"/>
      <w:numFmt w:val="lowerLetter"/>
      <w:lvlText w:val="%2."/>
      <w:lvlJc w:val="left"/>
      <w:pPr>
        <w:ind w:left="2217" w:hanging="360"/>
      </w:pPr>
    </w:lvl>
    <w:lvl w:ilvl="2" w:tplc="041B001B" w:tentative="1">
      <w:start w:val="1"/>
      <w:numFmt w:val="lowerRoman"/>
      <w:lvlText w:val="%3."/>
      <w:lvlJc w:val="right"/>
      <w:pPr>
        <w:ind w:left="2937" w:hanging="180"/>
      </w:pPr>
    </w:lvl>
    <w:lvl w:ilvl="3" w:tplc="041B000F" w:tentative="1">
      <w:start w:val="1"/>
      <w:numFmt w:val="decimal"/>
      <w:lvlText w:val="%4."/>
      <w:lvlJc w:val="left"/>
      <w:pPr>
        <w:ind w:left="3657" w:hanging="360"/>
      </w:pPr>
    </w:lvl>
    <w:lvl w:ilvl="4" w:tplc="041B0019" w:tentative="1">
      <w:start w:val="1"/>
      <w:numFmt w:val="lowerLetter"/>
      <w:lvlText w:val="%5."/>
      <w:lvlJc w:val="left"/>
      <w:pPr>
        <w:ind w:left="4377" w:hanging="360"/>
      </w:pPr>
    </w:lvl>
    <w:lvl w:ilvl="5" w:tplc="041B001B" w:tentative="1">
      <w:start w:val="1"/>
      <w:numFmt w:val="lowerRoman"/>
      <w:lvlText w:val="%6."/>
      <w:lvlJc w:val="right"/>
      <w:pPr>
        <w:ind w:left="5097" w:hanging="180"/>
      </w:pPr>
    </w:lvl>
    <w:lvl w:ilvl="6" w:tplc="041B000F" w:tentative="1">
      <w:start w:val="1"/>
      <w:numFmt w:val="decimal"/>
      <w:lvlText w:val="%7."/>
      <w:lvlJc w:val="left"/>
      <w:pPr>
        <w:ind w:left="5817" w:hanging="360"/>
      </w:pPr>
    </w:lvl>
    <w:lvl w:ilvl="7" w:tplc="041B0019" w:tentative="1">
      <w:start w:val="1"/>
      <w:numFmt w:val="lowerLetter"/>
      <w:lvlText w:val="%8."/>
      <w:lvlJc w:val="left"/>
      <w:pPr>
        <w:ind w:left="6537" w:hanging="360"/>
      </w:pPr>
    </w:lvl>
    <w:lvl w:ilvl="8" w:tplc="041B001B" w:tentative="1">
      <w:start w:val="1"/>
      <w:numFmt w:val="lowerRoman"/>
      <w:lvlText w:val="%9."/>
      <w:lvlJc w:val="right"/>
      <w:pPr>
        <w:ind w:left="7257" w:hanging="180"/>
      </w:pPr>
    </w:lvl>
  </w:abstractNum>
  <w:abstractNum w:abstractNumId="8" w15:restartNumberingAfterBreak="0">
    <w:nsid w:val="064124BF"/>
    <w:multiLevelType w:val="hybridMultilevel"/>
    <w:tmpl w:val="8D325A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ED5010"/>
    <w:multiLevelType w:val="hybridMultilevel"/>
    <w:tmpl w:val="CF6AC6E4"/>
    <w:lvl w:ilvl="0" w:tplc="CF2EA31C">
      <w:start w:val="1"/>
      <w:numFmt w:val="decimal"/>
      <w:lvlText w:val="%1."/>
      <w:lvlJc w:val="left"/>
      <w:pPr>
        <w:ind w:left="720" w:hanging="360"/>
      </w:pPr>
      <w:rPr>
        <w:rFonts w:ascii="Arial Narrow" w:hAnsi="Arial Narrow" w:hint="default"/>
        <w:sz w:val="21"/>
        <w:szCs w:val="2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94E6934">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F43125"/>
    <w:multiLevelType w:val="hybridMultilevel"/>
    <w:tmpl w:val="5B9849D4"/>
    <w:lvl w:ilvl="0" w:tplc="D85E19E6">
      <w:start w:val="1"/>
      <w:numFmt w:val="decimal"/>
      <w:lvlText w:val="%1."/>
      <w:lvlJc w:val="left"/>
      <w:pPr>
        <w:ind w:left="720" w:hanging="360"/>
      </w:pPr>
      <w:rPr>
        <w:rFonts w:ascii="Inter" w:hAnsi="Inter" w:hint="default"/>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CAD0296"/>
    <w:multiLevelType w:val="hybridMultilevel"/>
    <w:tmpl w:val="8CA038FE"/>
    <w:lvl w:ilvl="0" w:tplc="C974F892">
      <w:start w:val="1"/>
      <w:numFmt w:val="decimal"/>
      <w:lvlText w:val="%1."/>
      <w:lvlJc w:val="left"/>
      <w:pPr>
        <w:ind w:left="366" w:hanging="360"/>
      </w:pPr>
      <w:rPr>
        <w:rFonts w:ascii="Arial Narrow" w:eastAsiaTheme="minorEastAsia" w:hAnsi="Arial Narrow" w:cs="Times New Roman" w:hint="default"/>
      </w:rPr>
    </w:lvl>
    <w:lvl w:ilvl="1" w:tplc="041B0019">
      <w:start w:val="1"/>
      <w:numFmt w:val="lowerLetter"/>
      <w:lvlText w:val="%2."/>
      <w:lvlJc w:val="left"/>
      <w:pPr>
        <w:ind w:left="1086" w:hanging="360"/>
      </w:pPr>
      <w:rPr>
        <w:rFonts w:cs="Times New Roman"/>
      </w:rPr>
    </w:lvl>
    <w:lvl w:ilvl="2" w:tplc="041B001B" w:tentative="1">
      <w:start w:val="1"/>
      <w:numFmt w:val="lowerRoman"/>
      <w:lvlText w:val="%3."/>
      <w:lvlJc w:val="right"/>
      <w:pPr>
        <w:ind w:left="1806" w:hanging="180"/>
      </w:pPr>
      <w:rPr>
        <w:rFonts w:cs="Times New Roman"/>
      </w:rPr>
    </w:lvl>
    <w:lvl w:ilvl="3" w:tplc="041B000F" w:tentative="1">
      <w:start w:val="1"/>
      <w:numFmt w:val="decimal"/>
      <w:lvlText w:val="%4."/>
      <w:lvlJc w:val="left"/>
      <w:pPr>
        <w:ind w:left="2526" w:hanging="360"/>
      </w:pPr>
      <w:rPr>
        <w:rFonts w:cs="Times New Roman"/>
      </w:rPr>
    </w:lvl>
    <w:lvl w:ilvl="4" w:tplc="041B0019" w:tentative="1">
      <w:start w:val="1"/>
      <w:numFmt w:val="lowerLetter"/>
      <w:lvlText w:val="%5."/>
      <w:lvlJc w:val="left"/>
      <w:pPr>
        <w:ind w:left="3246" w:hanging="360"/>
      </w:pPr>
      <w:rPr>
        <w:rFonts w:cs="Times New Roman"/>
      </w:rPr>
    </w:lvl>
    <w:lvl w:ilvl="5" w:tplc="041B001B" w:tentative="1">
      <w:start w:val="1"/>
      <w:numFmt w:val="lowerRoman"/>
      <w:lvlText w:val="%6."/>
      <w:lvlJc w:val="right"/>
      <w:pPr>
        <w:ind w:left="3966" w:hanging="180"/>
      </w:pPr>
      <w:rPr>
        <w:rFonts w:cs="Times New Roman"/>
      </w:rPr>
    </w:lvl>
    <w:lvl w:ilvl="6" w:tplc="041B000F" w:tentative="1">
      <w:start w:val="1"/>
      <w:numFmt w:val="decimal"/>
      <w:lvlText w:val="%7."/>
      <w:lvlJc w:val="left"/>
      <w:pPr>
        <w:ind w:left="4686" w:hanging="360"/>
      </w:pPr>
      <w:rPr>
        <w:rFonts w:cs="Times New Roman"/>
      </w:rPr>
    </w:lvl>
    <w:lvl w:ilvl="7" w:tplc="041B0019" w:tentative="1">
      <w:start w:val="1"/>
      <w:numFmt w:val="lowerLetter"/>
      <w:lvlText w:val="%8."/>
      <w:lvlJc w:val="left"/>
      <w:pPr>
        <w:ind w:left="5406" w:hanging="360"/>
      </w:pPr>
      <w:rPr>
        <w:rFonts w:cs="Times New Roman"/>
      </w:rPr>
    </w:lvl>
    <w:lvl w:ilvl="8" w:tplc="041B001B" w:tentative="1">
      <w:start w:val="1"/>
      <w:numFmt w:val="lowerRoman"/>
      <w:lvlText w:val="%9."/>
      <w:lvlJc w:val="right"/>
      <w:pPr>
        <w:ind w:left="6126" w:hanging="180"/>
      </w:pPr>
      <w:rPr>
        <w:rFonts w:cs="Times New Roman"/>
      </w:rPr>
    </w:lvl>
  </w:abstractNum>
  <w:abstractNum w:abstractNumId="12"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D63582"/>
    <w:multiLevelType w:val="multilevel"/>
    <w:tmpl w:val="FD0425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7764DBF"/>
    <w:multiLevelType w:val="hybridMultilevel"/>
    <w:tmpl w:val="C52EE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622B0A"/>
    <w:multiLevelType w:val="hybridMultilevel"/>
    <w:tmpl w:val="32A689D6"/>
    <w:lvl w:ilvl="0" w:tplc="C83EA4C4">
      <w:start w:val="1"/>
      <w:numFmt w:val="lowerLetter"/>
      <w:lvlText w:val="%1)"/>
      <w:lvlJc w:val="left"/>
      <w:pPr>
        <w:ind w:left="2629" w:hanging="360"/>
      </w:pPr>
      <w:rPr>
        <w:rFonts w:hint="default"/>
        <w:spacing w:val="20"/>
        <w:position w:val="2"/>
      </w:rPr>
    </w:lvl>
    <w:lvl w:ilvl="1" w:tplc="041B0019" w:tentative="1">
      <w:start w:val="1"/>
      <w:numFmt w:val="lowerLetter"/>
      <w:lvlText w:val="%2."/>
      <w:lvlJc w:val="left"/>
      <w:pPr>
        <w:ind w:left="3349" w:hanging="360"/>
      </w:pPr>
    </w:lvl>
    <w:lvl w:ilvl="2" w:tplc="041B001B" w:tentative="1">
      <w:start w:val="1"/>
      <w:numFmt w:val="lowerRoman"/>
      <w:lvlText w:val="%3."/>
      <w:lvlJc w:val="right"/>
      <w:pPr>
        <w:ind w:left="4069" w:hanging="180"/>
      </w:pPr>
    </w:lvl>
    <w:lvl w:ilvl="3" w:tplc="041B000F" w:tentative="1">
      <w:start w:val="1"/>
      <w:numFmt w:val="decimal"/>
      <w:lvlText w:val="%4."/>
      <w:lvlJc w:val="left"/>
      <w:pPr>
        <w:ind w:left="4789" w:hanging="360"/>
      </w:pPr>
    </w:lvl>
    <w:lvl w:ilvl="4" w:tplc="041B0019" w:tentative="1">
      <w:start w:val="1"/>
      <w:numFmt w:val="lowerLetter"/>
      <w:lvlText w:val="%5."/>
      <w:lvlJc w:val="left"/>
      <w:pPr>
        <w:ind w:left="5509" w:hanging="360"/>
      </w:pPr>
    </w:lvl>
    <w:lvl w:ilvl="5" w:tplc="041B001B" w:tentative="1">
      <w:start w:val="1"/>
      <w:numFmt w:val="lowerRoman"/>
      <w:lvlText w:val="%6."/>
      <w:lvlJc w:val="right"/>
      <w:pPr>
        <w:ind w:left="6229" w:hanging="180"/>
      </w:pPr>
    </w:lvl>
    <w:lvl w:ilvl="6" w:tplc="041B000F" w:tentative="1">
      <w:start w:val="1"/>
      <w:numFmt w:val="decimal"/>
      <w:lvlText w:val="%7."/>
      <w:lvlJc w:val="left"/>
      <w:pPr>
        <w:ind w:left="6949" w:hanging="360"/>
      </w:pPr>
    </w:lvl>
    <w:lvl w:ilvl="7" w:tplc="041B0019" w:tentative="1">
      <w:start w:val="1"/>
      <w:numFmt w:val="lowerLetter"/>
      <w:lvlText w:val="%8."/>
      <w:lvlJc w:val="left"/>
      <w:pPr>
        <w:ind w:left="7669" w:hanging="360"/>
      </w:pPr>
    </w:lvl>
    <w:lvl w:ilvl="8" w:tplc="041B001B" w:tentative="1">
      <w:start w:val="1"/>
      <w:numFmt w:val="lowerRoman"/>
      <w:lvlText w:val="%9."/>
      <w:lvlJc w:val="right"/>
      <w:pPr>
        <w:ind w:left="8389" w:hanging="180"/>
      </w:pPr>
    </w:lvl>
  </w:abstractNum>
  <w:abstractNum w:abstractNumId="16"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17"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3002C4"/>
    <w:multiLevelType w:val="multilevel"/>
    <w:tmpl w:val="6498B1B8"/>
    <w:lvl w:ilvl="0">
      <w:start w:val="1"/>
      <w:numFmt w:val="decimal"/>
      <w:lvlText w:val="%1."/>
      <w:lvlJc w:val="left"/>
      <w:pPr>
        <w:ind w:left="720" w:hanging="360"/>
      </w:pPr>
      <w:rPr>
        <w:rFonts w:ascii="Inter" w:hAnsi="Inter" w:hint="default"/>
      </w:rPr>
    </w:lvl>
    <w:lvl w:ilvl="1">
      <w:start w:val="1"/>
      <w:numFmt w:val="decimal"/>
      <w:isLgl/>
      <w:lvlText w:val="%1.%2."/>
      <w:lvlJc w:val="left"/>
      <w:pPr>
        <w:ind w:left="1251" w:hanging="384"/>
      </w:pPr>
      <w:rPr>
        <w:rFonts w:hint="default"/>
      </w:rPr>
    </w:lvl>
    <w:lvl w:ilvl="2">
      <w:start w:val="1"/>
      <w:numFmt w:val="decimal"/>
      <w:isLgl/>
      <w:lvlText w:val="%1.%2.%3."/>
      <w:lvlJc w:val="left"/>
      <w:pPr>
        <w:ind w:left="2094" w:hanging="720"/>
      </w:pPr>
      <w:rPr>
        <w:rFonts w:hint="default"/>
      </w:rPr>
    </w:lvl>
    <w:lvl w:ilvl="3">
      <w:start w:val="1"/>
      <w:numFmt w:val="decimal"/>
      <w:isLgl/>
      <w:lvlText w:val="%1.%2.%3.%4."/>
      <w:lvlJc w:val="left"/>
      <w:pPr>
        <w:ind w:left="2601" w:hanging="720"/>
      </w:pPr>
      <w:rPr>
        <w:rFonts w:hint="default"/>
      </w:rPr>
    </w:lvl>
    <w:lvl w:ilvl="4">
      <w:start w:val="1"/>
      <w:numFmt w:val="decimal"/>
      <w:isLgl/>
      <w:lvlText w:val="%1.%2.%3.%4.%5."/>
      <w:lvlJc w:val="left"/>
      <w:pPr>
        <w:ind w:left="3468" w:hanging="1080"/>
      </w:pPr>
      <w:rPr>
        <w:rFonts w:hint="default"/>
      </w:rPr>
    </w:lvl>
    <w:lvl w:ilvl="5">
      <w:start w:val="1"/>
      <w:numFmt w:val="decimal"/>
      <w:isLgl/>
      <w:lvlText w:val="%1.%2.%3.%4.%5.%6."/>
      <w:lvlJc w:val="left"/>
      <w:pPr>
        <w:ind w:left="397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349" w:hanging="1440"/>
      </w:pPr>
      <w:rPr>
        <w:rFonts w:hint="default"/>
      </w:rPr>
    </w:lvl>
    <w:lvl w:ilvl="8">
      <w:start w:val="1"/>
      <w:numFmt w:val="decimal"/>
      <w:isLgl/>
      <w:lvlText w:val="%1.%2.%3.%4.%5.%6.%7.%8.%9."/>
      <w:lvlJc w:val="left"/>
      <w:pPr>
        <w:ind w:left="6216" w:hanging="1800"/>
      </w:pPr>
      <w:rPr>
        <w:rFonts w:hint="default"/>
      </w:rPr>
    </w:lvl>
  </w:abstractNum>
  <w:abstractNum w:abstractNumId="19" w15:restartNumberingAfterBreak="0">
    <w:nsid w:val="1EAD1982"/>
    <w:multiLevelType w:val="hybridMultilevel"/>
    <w:tmpl w:val="B1FCA99A"/>
    <w:lvl w:ilvl="0" w:tplc="FFFFFFFF">
      <w:start w:val="1"/>
      <w:numFmt w:val="decimal"/>
      <w:lvlText w:val="%1."/>
      <w:lvlJc w:val="left"/>
      <w:pPr>
        <w:ind w:left="720" w:hanging="360"/>
      </w:pPr>
      <w:rPr>
        <w:rFonts w:ascii="Arial Narrow" w:hAnsi="Arial Narrow" w:hint="default"/>
        <w:sz w:val="21"/>
        <w:szCs w:val="21"/>
      </w:rPr>
    </w:lvl>
    <w:lvl w:ilvl="1" w:tplc="FFFFFFFF">
      <w:start w:val="1"/>
      <w:numFmt w:val="lowerLetter"/>
      <w:lvlText w:val="%2."/>
      <w:lvlJc w:val="left"/>
      <w:pPr>
        <w:ind w:left="1440" w:hanging="360"/>
      </w:pPr>
    </w:lvl>
    <w:lvl w:ilvl="2" w:tplc="041B0017">
      <w:start w:val="1"/>
      <w:numFmt w:val="lowerLetter"/>
      <w:lvlText w:val="%3)"/>
      <w:lvlJc w:val="left"/>
      <w:pPr>
        <w:ind w:left="2366"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A164CB"/>
    <w:multiLevelType w:val="multilevel"/>
    <w:tmpl w:val="21A164CB"/>
    <w:lvl w:ilvl="0">
      <w:start w:val="12"/>
      <w:numFmt w:val="decimal"/>
      <w:lvlText w:val="%1"/>
      <w:lvlJc w:val="left"/>
      <w:pPr>
        <w:ind w:left="375" w:hanging="375"/>
      </w:pPr>
      <w:rPr>
        <w:rFonts w:cs="Times New Roman"/>
      </w:rPr>
    </w:lvl>
    <w:lvl w:ilvl="1">
      <w:start w:val="1"/>
      <w:numFmt w:val="decimal"/>
      <w:lvlText w:val="%1.%2"/>
      <w:lvlJc w:val="left"/>
      <w:pPr>
        <w:ind w:left="375" w:hanging="375"/>
      </w:pPr>
      <w:rPr>
        <w:rFonts w:cs="Times New Roman"/>
        <w:b/>
        <w:bCs/>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1" w15:restartNumberingAfterBreak="0">
    <w:nsid w:val="27B170CF"/>
    <w:multiLevelType w:val="hybridMultilevel"/>
    <w:tmpl w:val="E9F03B80"/>
    <w:lvl w:ilvl="0" w:tplc="041B0001">
      <w:start w:val="1"/>
      <w:numFmt w:val="bullet"/>
      <w:lvlText w:val=""/>
      <w:lvlJc w:val="left"/>
      <w:pPr>
        <w:ind w:left="1195" w:hanging="360"/>
      </w:pPr>
      <w:rPr>
        <w:rFonts w:ascii="Symbol" w:hAnsi="Symbol" w:hint="default"/>
      </w:rPr>
    </w:lvl>
    <w:lvl w:ilvl="1" w:tplc="041B0003" w:tentative="1">
      <w:start w:val="1"/>
      <w:numFmt w:val="bullet"/>
      <w:lvlText w:val="o"/>
      <w:lvlJc w:val="left"/>
      <w:pPr>
        <w:ind w:left="1915" w:hanging="360"/>
      </w:pPr>
      <w:rPr>
        <w:rFonts w:ascii="Courier New" w:hAnsi="Courier New" w:cs="Courier New" w:hint="default"/>
      </w:rPr>
    </w:lvl>
    <w:lvl w:ilvl="2" w:tplc="041B0005" w:tentative="1">
      <w:start w:val="1"/>
      <w:numFmt w:val="bullet"/>
      <w:lvlText w:val=""/>
      <w:lvlJc w:val="left"/>
      <w:pPr>
        <w:ind w:left="2635" w:hanging="360"/>
      </w:pPr>
      <w:rPr>
        <w:rFonts w:ascii="Wingdings" w:hAnsi="Wingdings" w:hint="default"/>
      </w:rPr>
    </w:lvl>
    <w:lvl w:ilvl="3" w:tplc="041B0001" w:tentative="1">
      <w:start w:val="1"/>
      <w:numFmt w:val="bullet"/>
      <w:lvlText w:val=""/>
      <w:lvlJc w:val="left"/>
      <w:pPr>
        <w:ind w:left="3355" w:hanging="360"/>
      </w:pPr>
      <w:rPr>
        <w:rFonts w:ascii="Symbol" w:hAnsi="Symbol" w:hint="default"/>
      </w:rPr>
    </w:lvl>
    <w:lvl w:ilvl="4" w:tplc="041B0003" w:tentative="1">
      <w:start w:val="1"/>
      <w:numFmt w:val="bullet"/>
      <w:lvlText w:val="o"/>
      <w:lvlJc w:val="left"/>
      <w:pPr>
        <w:ind w:left="4075" w:hanging="360"/>
      </w:pPr>
      <w:rPr>
        <w:rFonts w:ascii="Courier New" w:hAnsi="Courier New" w:cs="Courier New" w:hint="default"/>
      </w:rPr>
    </w:lvl>
    <w:lvl w:ilvl="5" w:tplc="041B0005" w:tentative="1">
      <w:start w:val="1"/>
      <w:numFmt w:val="bullet"/>
      <w:lvlText w:val=""/>
      <w:lvlJc w:val="left"/>
      <w:pPr>
        <w:ind w:left="4795" w:hanging="360"/>
      </w:pPr>
      <w:rPr>
        <w:rFonts w:ascii="Wingdings" w:hAnsi="Wingdings" w:hint="default"/>
      </w:rPr>
    </w:lvl>
    <w:lvl w:ilvl="6" w:tplc="041B0001" w:tentative="1">
      <w:start w:val="1"/>
      <w:numFmt w:val="bullet"/>
      <w:lvlText w:val=""/>
      <w:lvlJc w:val="left"/>
      <w:pPr>
        <w:ind w:left="5515" w:hanging="360"/>
      </w:pPr>
      <w:rPr>
        <w:rFonts w:ascii="Symbol" w:hAnsi="Symbol" w:hint="default"/>
      </w:rPr>
    </w:lvl>
    <w:lvl w:ilvl="7" w:tplc="041B0003" w:tentative="1">
      <w:start w:val="1"/>
      <w:numFmt w:val="bullet"/>
      <w:lvlText w:val="o"/>
      <w:lvlJc w:val="left"/>
      <w:pPr>
        <w:ind w:left="6235" w:hanging="360"/>
      </w:pPr>
      <w:rPr>
        <w:rFonts w:ascii="Courier New" w:hAnsi="Courier New" w:cs="Courier New" w:hint="default"/>
      </w:rPr>
    </w:lvl>
    <w:lvl w:ilvl="8" w:tplc="041B0005" w:tentative="1">
      <w:start w:val="1"/>
      <w:numFmt w:val="bullet"/>
      <w:lvlText w:val=""/>
      <w:lvlJc w:val="left"/>
      <w:pPr>
        <w:ind w:left="6955" w:hanging="360"/>
      </w:pPr>
      <w:rPr>
        <w:rFonts w:ascii="Wingdings" w:hAnsi="Wingdings" w:hint="default"/>
      </w:rPr>
    </w:lvl>
  </w:abstractNum>
  <w:abstractNum w:abstractNumId="22" w15:restartNumberingAfterBreak="0">
    <w:nsid w:val="34BC57A0"/>
    <w:multiLevelType w:val="multilevel"/>
    <w:tmpl w:val="34BC57A0"/>
    <w:lvl w:ilvl="0">
      <w:start w:val="9"/>
      <w:numFmt w:val="decimal"/>
      <w:lvlText w:val="%1"/>
      <w:lvlJc w:val="left"/>
      <w:pPr>
        <w:tabs>
          <w:tab w:val="left" w:pos="567"/>
        </w:tabs>
        <w:ind w:left="567" w:hanging="567"/>
      </w:pPr>
      <w:rPr>
        <w:rFonts w:cs="Times New Roman"/>
      </w:rPr>
    </w:lvl>
    <w:lvl w:ilvl="1">
      <w:start w:val="1"/>
      <w:numFmt w:val="decimal"/>
      <w:lvlText w:val="%1.%2"/>
      <w:lvlJc w:val="left"/>
      <w:pPr>
        <w:tabs>
          <w:tab w:val="left" w:pos="567"/>
        </w:tabs>
        <w:ind w:left="567" w:hanging="567"/>
      </w:pPr>
      <w:rPr>
        <w:rFonts w:cs="Times New Roman"/>
        <w:b/>
        <w:bCs/>
      </w:rPr>
    </w:lvl>
    <w:lvl w:ilvl="2">
      <w:start w:val="1"/>
      <w:numFmt w:val="decimal"/>
      <w:lvlText w:val="%1.%2.%3"/>
      <w:lvlJc w:val="left"/>
      <w:pPr>
        <w:tabs>
          <w:tab w:val="left" w:pos="720"/>
        </w:tabs>
        <w:ind w:left="720" w:hanging="720"/>
      </w:pPr>
      <w:rPr>
        <w:rFonts w:cs="Times New Roman"/>
      </w:rPr>
    </w:lvl>
    <w:lvl w:ilvl="3">
      <w:start w:val="1"/>
      <w:numFmt w:val="decimal"/>
      <w:lvlText w:val="%1.%2.%3.%4"/>
      <w:lvlJc w:val="left"/>
      <w:pPr>
        <w:tabs>
          <w:tab w:val="left" w:pos="720"/>
        </w:tabs>
        <w:ind w:left="720" w:hanging="72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080"/>
        </w:tabs>
        <w:ind w:left="1080" w:hanging="1080"/>
      </w:pPr>
      <w:rPr>
        <w:rFonts w:cs="Times New Roman"/>
      </w:rPr>
    </w:lvl>
    <w:lvl w:ilvl="6">
      <w:start w:val="1"/>
      <w:numFmt w:val="decimal"/>
      <w:lvlText w:val="%1.%2.%3.%4.%5.%6.%7"/>
      <w:lvlJc w:val="left"/>
      <w:pPr>
        <w:tabs>
          <w:tab w:val="left" w:pos="1440"/>
        </w:tabs>
        <w:ind w:left="1440" w:hanging="1440"/>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800"/>
        </w:tabs>
        <w:ind w:left="1800" w:hanging="1800"/>
      </w:pPr>
      <w:rPr>
        <w:rFonts w:cs="Times New Roman"/>
      </w:rPr>
    </w:lvl>
  </w:abstractNum>
  <w:abstractNum w:abstractNumId="23" w15:restartNumberingAfterBreak="0">
    <w:nsid w:val="362026FC"/>
    <w:multiLevelType w:val="hybridMultilevel"/>
    <w:tmpl w:val="2FEE4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08033D"/>
    <w:multiLevelType w:val="hybridMultilevel"/>
    <w:tmpl w:val="74C63C1C"/>
    <w:lvl w:ilvl="0" w:tplc="5D1EBF8C">
      <w:start w:val="1"/>
      <w:numFmt w:val="lowerLetter"/>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3130186"/>
    <w:multiLevelType w:val="hybridMultilevel"/>
    <w:tmpl w:val="CD3275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867D79"/>
    <w:multiLevelType w:val="hybridMultilevel"/>
    <w:tmpl w:val="DF600E30"/>
    <w:lvl w:ilvl="0" w:tplc="C83EA4C4">
      <w:start w:val="1"/>
      <w:numFmt w:val="lowerLetter"/>
      <w:lvlText w:val="%1)"/>
      <w:lvlJc w:val="left"/>
      <w:pPr>
        <w:ind w:left="1440" w:hanging="360"/>
      </w:pPr>
      <w:rPr>
        <w:rFonts w:hint="default"/>
        <w:spacing w:val="20"/>
        <w:position w:val="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7F4284E"/>
    <w:multiLevelType w:val="hybridMultilevel"/>
    <w:tmpl w:val="723841A2"/>
    <w:lvl w:ilvl="0" w:tplc="B06A4514">
      <w:start w:val="1"/>
      <w:numFmt w:val="decimal"/>
      <w:lvlText w:val="%1."/>
      <w:lvlJc w:val="left"/>
      <w:pPr>
        <w:ind w:left="720" w:hanging="360"/>
      </w:pPr>
      <w:rPr>
        <w:rFonts w:ascii="Arial Narrow" w:hAnsi="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E2358C0"/>
    <w:multiLevelType w:val="hybridMultilevel"/>
    <w:tmpl w:val="31480E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1590D5F"/>
    <w:multiLevelType w:val="hybridMultilevel"/>
    <w:tmpl w:val="5D0E796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52E60FF4"/>
    <w:multiLevelType w:val="hybridMultilevel"/>
    <w:tmpl w:val="9D2047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4E87F97"/>
    <w:multiLevelType w:val="multilevel"/>
    <w:tmpl w:val="1BBC6EEA"/>
    <w:lvl w:ilvl="0">
      <w:start w:val="1"/>
      <w:numFmt w:val="decimal"/>
      <w:lvlText w:val="%1."/>
      <w:lvlJc w:val="left"/>
      <w:pPr>
        <w:ind w:left="360" w:hanging="360"/>
      </w:pPr>
      <w:rPr>
        <w:rFonts w:ascii="Arial Narrow" w:hAnsi="Arial Narrow" w:hint="default"/>
        <w:color w:val="000000" w:themeColor="text1"/>
        <w:sz w:val="21"/>
        <w:szCs w:val="21"/>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5B295C"/>
    <w:multiLevelType w:val="hybridMultilevel"/>
    <w:tmpl w:val="57B2DACC"/>
    <w:lvl w:ilvl="0" w:tplc="DC6CC098">
      <w:start w:val="1"/>
      <w:numFmt w:val="decimal"/>
      <w:lvlText w:val="%1."/>
      <w:lvlJc w:val="left"/>
      <w:pPr>
        <w:ind w:left="1556" w:hanging="360"/>
      </w:pPr>
      <w:rPr>
        <w:rFonts w:ascii="Inter" w:hAnsi="Inter" w:hint="default"/>
      </w:rPr>
    </w:lvl>
    <w:lvl w:ilvl="1" w:tplc="677A0FFC">
      <w:start w:val="1"/>
      <w:numFmt w:val="lowerLetter"/>
      <w:lvlText w:val="%2)"/>
      <w:lvlJc w:val="left"/>
      <w:pPr>
        <w:ind w:left="2276" w:hanging="360"/>
      </w:pPr>
      <w:rPr>
        <w:rFonts w:ascii="Inter" w:eastAsia="Times New Roman" w:hAnsi="Inter" w:cs="Times New Roman" w:hint="default"/>
      </w:rPr>
    </w:lvl>
    <w:lvl w:ilvl="2" w:tplc="041B001B" w:tentative="1">
      <w:start w:val="1"/>
      <w:numFmt w:val="lowerRoman"/>
      <w:lvlText w:val="%3."/>
      <w:lvlJc w:val="right"/>
      <w:pPr>
        <w:ind w:left="2996" w:hanging="180"/>
      </w:pPr>
    </w:lvl>
    <w:lvl w:ilvl="3" w:tplc="041B000F" w:tentative="1">
      <w:start w:val="1"/>
      <w:numFmt w:val="decimal"/>
      <w:lvlText w:val="%4."/>
      <w:lvlJc w:val="left"/>
      <w:pPr>
        <w:ind w:left="3716" w:hanging="360"/>
      </w:pPr>
    </w:lvl>
    <w:lvl w:ilvl="4" w:tplc="041B0019" w:tentative="1">
      <w:start w:val="1"/>
      <w:numFmt w:val="lowerLetter"/>
      <w:lvlText w:val="%5."/>
      <w:lvlJc w:val="left"/>
      <w:pPr>
        <w:ind w:left="4436" w:hanging="360"/>
      </w:pPr>
    </w:lvl>
    <w:lvl w:ilvl="5" w:tplc="041B001B" w:tentative="1">
      <w:start w:val="1"/>
      <w:numFmt w:val="lowerRoman"/>
      <w:lvlText w:val="%6."/>
      <w:lvlJc w:val="right"/>
      <w:pPr>
        <w:ind w:left="5156" w:hanging="180"/>
      </w:pPr>
    </w:lvl>
    <w:lvl w:ilvl="6" w:tplc="041B000F" w:tentative="1">
      <w:start w:val="1"/>
      <w:numFmt w:val="decimal"/>
      <w:lvlText w:val="%7."/>
      <w:lvlJc w:val="left"/>
      <w:pPr>
        <w:ind w:left="5876" w:hanging="360"/>
      </w:pPr>
    </w:lvl>
    <w:lvl w:ilvl="7" w:tplc="041B0019" w:tentative="1">
      <w:start w:val="1"/>
      <w:numFmt w:val="lowerLetter"/>
      <w:lvlText w:val="%8."/>
      <w:lvlJc w:val="left"/>
      <w:pPr>
        <w:ind w:left="6596" w:hanging="360"/>
      </w:pPr>
    </w:lvl>
    <w:lvl w:ilvl="8" w:tplc="041B001B" w:tentative="1">
      <w:start w:val="1"/>
      <w:numFmt w:val="lowerRoman"/>
      <w:lvlText w:val="%9."/>
      <w:lvlJc w:val="right"/>
      <w:pPr>
        <w:ind w:left="7316" w:hanging="180"/>
      </w:pPr>
    </w:lvl>
  </w:abstractNum>
  <w:abstractNum w:abstractNumId="33" w15:restartNumberingAfterBreak="0">
    <w:nsid w:val="586A2FD1"/>
    <w:multiLevelType w:val="hybridMultilevel"/>
    <w:tmpl w:val="5F1E9F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BAA44A8"/>
    <w:multiLevelType w:val="hybridMultilevel"/>
    <w:tmpl w:val="26284A4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5C404701"/>
    <w:multiLevelType w:val="hybridMultilevel"/>
    <w:tmpl w:val="550C17AC"/>
    <w:lvl w:ilvl="0" w:tplc="8E9C7D32">
      <w:start w:val="1"/>
      <w:numFmt w:val="lowerLetter"/>
      <w:pStyle w:val="tl1"/>
      <w:lvlText w:val="%1)"/>
      <w:lvlJc w:val="left"/>
      <w:pPr>
        <w:ind w:left="1070" w:hanging="360"/>
      </w:pPr>
      <w:rPr>
        <w:rFonts w:hint="default"/>
        <w:b w:val="0"/>
        <w:bCs/>
        <w:strike w:val="0"/>
        <w:sz w:val="22"/>
        <w:szCs w:val="22"/>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6" w15:restartNumberingAfterBreak="0">
    <w:nsid w:val="5D7F1C9E"/>
    <w:multiLevelType w:val="hybridMultilevel"/>
    <w:tmpl w:val="38B84B50"/>
    <w:lvl w:ilvl="0" w:tplc="041B0017">
      <w:start w:val="1"/>
      <w:numFmt w:val="lowerLetter"/>
      <w:lvlText w:val="%1)"/>
      <w:lvlJc w:val="left"/>
      <w:pPr>
        <w:ind w:left="36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5FDF426C"/>
    <w:multiLevelType w:val="hybridMultilevel"/>
    <w:tmpl w:val="9B660870"/>
    <w:lvl w:ilvl="0" w:tplc="30EAFBC8">
      <w:start w:val="1"/>
      <w:numFmt w:val="decimal"/>
      <w:lvlText w:val="%1."/>
      <w:lvlJc w:val="left"/>
      <w:pPr>
        <w:ind w:left="1080" w:hanging="360"/>
      </w:pPr>
      <w:rPr>
        <w:rFonts w:ascii="Inter" w:hAnsi="Inter" w:hint="default"/>
        <w:sz w:val="21"/>
        <w:szCs w:val="21"/>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6131517A"/>
    <w:multiLevelType w:val="multilevel"/>
    <w:tmpl w:val="103065DE"/>
    <w:lvl w:ilvl="0">
      <w:start w:val="1"/>
      <w:numFmt w:val="decimal"/>
      <w:lvlText w:val="%1."/>
      <w:lvlJc w:val="left"/>
      <w:pPr>
        <w:ind w:left="777" w:hanging="363"/>
      </w:pPr>
      <w:rPr>
        <w:rFonts w:hint="default"/>
        <w:b w:val="0"/>
        <w:bCs/>
      </w:rPr>
    </w:lvl>
    <w:lvl w:ilvl="1">
      <w:start w:val="1"/>
      <w:numFmt w:val="lowerLetter"/>
      <w:lvlText w:val="%2)"/>
      <w:lvlJc w:val="left"/>
      <w:pPr>
        <w:ind w:left="1494" w:hanging="360"/>
      </w:p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39" w15:restartNumberingAfterBreak="0">
    <w:nsid w:val="62AA6A45"/>
    <w:multiLevelType w:val="hybridMultilevel"/>
    <w:tmpl w:val="42A07FEA"/>
    <w:lvl w:ilvl="0" w:tplc="B2F4BE08">
      <w:start w:val="1"/>
      <w:numFmt w:val="decimal"/>
      <w:lvlText w:val="%1."/>
      <w:lvlJc w:val="left"/>
      <w:pPr>
        <w:ind w:left="836" w:hanging="348"/>
      </w:pPr>
      <w:rPr>
        <w:rFonts w:ascii="Inter" w:eastAsia="Times New Roman" w:hAnsi="Inter" w:cs="Times New Roman" w:hint="default"/>
        <w:b w:val="0"/>
        <w:bCs/>
        <w:w w:val="100"/>
        <w:sz w:val="21"/>
        <w:szCs w:val="21"/>
        <w:lang w:val="sk" w:eastAsia="sk" w:bidi="sk"/>
      </w:rPr>
    </w:lvl>
    <w:lvl w:ilvl="1" w:tplc="9D0427D0">
      <w:numFmt w:val="bullet"/>
      <w:lvlText w:val="•"/>
      <w:lvlJc w:val="left"/>
      <w:pPr>
        <w:ind w:left="1730" w:hanging="348"/>
      </w:pPr>
      <w:rPr>
        <w:rFonts w:hint="default"/>
        <w:lang w:val="sk" w:eastAsia="sk" w:bidi="sk"/>
      </w:rPr>
    </w:lvl>
    <w:lvl w:ilvl="2" w:tplc="BC0A816C">
      <w:numFmt w:val="bullet"/>
      <w:lvlText w:val="•"/>
      <w:lvlJc w:val="left"/>
      <w:pPr>
        <w:ind w:left="2621" w:hanging="348"/>
      </w:pPr>
      <w:rPr>
        <w:rFonts w:hint="default"/>
        <w:lang w:val="sk" w:eastAsia="sk" w:bidi="sk"/>
      </w:rPr>
    </w:lvl>
    <w:lvl w:ilvl="3" w:tplc="8014E9A4">
      <w:numFmt w:val="bullet"/>
      <w:lvlText w:val="•"/>
      <w:lvlJc w:val="left"/>
      <w:pPr>
        <w:ind w:left="3511" w:hanging="348"/>
      </w:pPr>
      <w:rPr>
        <w:rFonts w:hint="default"/>
        <w:lang w:val="sk" w:eastAsia="sk" w:bidi="sk"/>
      </w:rPr>
    </w:lvl>
    <w:lvl w:ilvl="4" w:tplc="C696E1C4">
      <w:numFmt w:val="bullet"/>
      <w:lvlText w:val="•"/>
      <w:lvlJc w:val="left"/>
      <w:pPr>
        <w:ind w:left="4402" w:hanging="348"/>
      </w:pPr>
      <w:rPr>
        <w:rFonts w:hint="default"/>
        <w:lang w:val="sk" w:eastAsia="sk" w:bidi="sk"/>
      </w:rPr>
    </w:lvl>
    <w:lvl w:ilvl="5" w:tplc="AE929472">
      <w:numFmt w:val="bullet"/>
      <w:lvlText w:val="•"/>
      <w:lvlJc w:val="left"/>
      <w:pPr>
        <w:ind w:left="5293" w:hanging="348"/>
      </w:pPr>
      <w:rPr>
        <w:rFonts w:hint="default"/>
        <w:lang w:val="sk" w:eastAsia="sk" w:bidi="sk"/>
      </w:rPr>
    </w:lvl>
    <w:lvl w:ilvl="6" w:tplc="662E4F7A">
      <w:numFmt w:val="bullet"/>
      <w:lvlText w:val="•"/>
      <w:lvlJc w:val="left"/>
      <w:pPr>
        <w:ind w:left="6183" w:hanging="348"/>
      </w:pPr>
      <w:rPr>
        <w:rFonts w:hint="default"/>
        <w:lang w:val="sk" w:eastAsia="sk" w:bidi="sk"/>
      </w:rPr>
    </w:lvl>
    <w:lvl w:ilvl="7" w:tplc="769E0320">
      <w:numFmt w:val="bullet"/>
      <w:lvlText w:val="•"/>
      <w:lvlJc w:val="left"/>
      <w:pPr>
        <w:ind w:left="7074" w:hanging="348"/>
      </w:pPr>
      <w:rPr>
        <w:rFonts w:hint="default"/>
        <w:lang w:val="sk" w:eastAsia="sk" w:bidi="sk"/>
      </w:rPr>
    </w:lvl>
    <w:lvl w:ilvl="8" w:tplc="3530FDD6">
      <w:numFmt w:val="bullet"/>
      <w:lvlText w:val="•"/>
      <w:lvlJc w:val="left"/>
      <w:pPr>
        <w:ind w:left="7965" w:hanging="348"/>
      </w:pPr>
      <w:rPr>
        <w:rFonts w:hint="default"/>
        <w:lang w:val="sk" w:eastAsia="sk" w:bidi="sk"/>
      </w:rPr>
    </w:lvl>
  </w:abstractNum>
  <w:abstractNum w:abstractNumId="40" w15:restartNumberingAfterBreak="0">
    <w:nsid w:val="62F170AF"/>
    <w:multiLevelType w:val="multilevel"/>
    <w:tmpl w:val="6BF4F04A"/>
    <w:lvl w:ilvl="0">
      <w:start w:val="1"/>
      <w:numFmt w:val="decimal"/>
      <w:lvlText w:val="%1."/>
      <w:lvlJc w:val="left"/>
      <w:pPr>
        <w:ind w:left="777" w:hanging="363"/>
      </w:pPr>
      <w:rPr>
        <w:rFonts w:hint="default"/>
        <w:b w:val="0"/>
        <w:bCs/>
      </w:rPr>
    </w:lvl>
    <w:lvl w:ilvl="1">
      <w:start w:val="1"/>
      <w:numFmt w:val="lowerLetter"/>
      <w:lvlText w:val="%2."/>
      <w:lvlJc w:val="left"/>
      <w:pPr>
        <w:ind w:left="1497" w:hanging="363"/>
      </w:pPr>
      <w:rPr>
        <w:rFonts w:hint="default"/>
      </w:r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41" w15:restartNumberingAfterBreak="0">
    <w:nsid w:val="66995B0E"/>
    <w:multiLevelType w:val="hybridMultilevel"/>
    <w:tmpl w:val="87D8C8E2"/>
    <w:lvl w:ilvl="0" w:tplc="22661C54">
      <w:start w:val="1"/>
      <w:numFmt w:val="decimal"/>
      <w:lvlText w:val="%1."/>
      <w:lvlJc w:val="left"/>
      <w:pPr>
        <w:ind w:left="720" w:hanging="360"/>
      </w:pPr>
      <w:rPr>
        <w:rFonts w:ascii="Inter" w:hAnsi="Inter"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967A1E"/>
    <w:multiLevelType w:val="hybridMultilevel"/>
    <w:tmpl w:val="D15AEDB8"/>
    <w:lvl w:ilvl="0" w:tplc="C7A0C57C">
      <w:start w:val="1"/>
      <w:numFmt w:val="lowerLetter"/>
      <w:lvlText w:val="%1)"/>
      <w:lvlJc w:val="left"/>
      <w:pPr>
        <w:ind w:left="786" w:hanging="360"/>
      </w:p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3" w15:restartNumberingAfterBreak="0">
    <w:nsid w:val="6C3740C5"/>
    <w:multiLevelType w:val="multilevel"/>
    <w:tmpl w:val="34BA33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FB6B91"/>
    <w:multiLevelType w:val="hybridMultilevel"/>
    <w:tmpl w:val="CB4CA7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56559E"/>
    <w:multiLevelType w:val="hybridMultilevel"/>
    <w:tmpl w:val="54F6E940"/>
    <w:lvl w:ilvl="0" w:tplc="3C501626">
      <w:start w:val="1"/>
      <w:numFmt w:val="decimal"/>
      <w:lvlText w:val="%1."/>
      <w:lvlJc w:val="left"/>
      <w:pPr>
        <w:ind w:left="720" w:hanging="360"/>
      </w:pPr>
      <w:rPr>
        <w:rFonts w:cs="Times New Roman" w:hint="default"/>
        <w:b w:val="0"/>
        <w:bCs/>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482633">
    <w:abstractNumId w:val="8"/>
  </w:num>
  <w:num w:numId="2" w16cid:durableId="1936741131">
    <w:abstractNumId w:val="40"/>
  </w:num>
  <w:num w:numId="3" w16cid:durableId="194511926">
    <w:abstractNumId w:val="7"/>
  </w:num>
  <w:num w:numId="4" w16cid:durableId="827596207">
    <w:abstractNumId w:val="15"/>
  </w:num>
  <w:num w:numId="5" w16cid:durableId="1997568110">
    <w:abstractNumId w:val="44"/>
  </w:num>
  <w:num w:numId="6" w16cid:durableId="1408380012">
    <w:abstractNumId w:val="26"/>
  </w:num>
  <w:num w:numId="7" w16cid:durableId="1253900434">
    <w:abstractNumId w:val="41"/>
  </w:num>
  <w:num w:numId="8" w16cid:durableId="113062597">
    <w:abstractNumId w:val="18"/>
  </w:num>
  <w:num w:numId="9" w16cid:durableId="1816608285">
    <w:abstractNumId w:val="10"/>
  </w:num>
  <w:num w:numId="10" w16cid:durableId="81226421">
    <w:abstractNumId w:val="36"/>
  </w:num>
  <w:num w:numId="11" w16cid:durableId="1480539166">
    <w:abstractNumId w:val="0"/>
  </w:num>
  <w:num w:numId="12" w16cid:durableId="1255357830">
    <w:abstractNumId w:val="37"/>
  </w:num>
  <w:num w:numId="13" w16cid:durableId="1870097374">
    <w:abstractNumId w:val="29"/>
  </w:num>
  <w:num w:numId="14" w16cid:durableId="1489249595">
    <w:abstractNumId w:val="9"/>
  </w:num>
  <w:num w:numId="15" w16cid:durableId="882253522">
    <w:abstractNumId w:val="34"/>
  </w:num>
  <w:num w:numId="16" w16cid:durableId="89160508">
    <w:abstractNumId w:val="45"/>
  </w:num>
  <w:num w:numId="17" w16cid:durableId="1388720651">
    <w:abstractNumId w:val="27"/>
  </w:num>
  <w:num w:numId="18" w16cid:durableId="1560940774">
    <w:abstractNumId w:val="1"/>
  </w:num>
  <w:num w:numId="19" w16cid:durableId="1973050306">
    <w:abstractNumId w:val="5"/>
  </w:num>
  <w:num w:numId="20" w16cid:durableId="2133474558">
    <w:abstractNumId w:val="2"/>
  </w:num>
  <w:num w:numId="21" w16cid:durableId="1610773459">
    <w:abstractNumId w:val="3"/>
  </w:num>
  <w:num w:numId="22" w16cid:durableId="247888071">
    <w:abstractNumId w:val="30"/>
  </w:num>
  <w:num w:numId="23" w16cid:durableId="1030103418">
    <w:abstractNumId w:val="31"/>
  </w:num>
  <w:num w:numId="24" w16cid:durableId="710885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4548333">
    <w:abstractNumId w:val="43"/>
  </w:num>
  <w:num w:numId="26" w16cid:durableId="1523474756">
    <w:abstractNumId w:val="24"/>
  </w:num>
  <w:num w:numId="27" w16cid:durableId="285701068">
    <w:abstractNumId w:val="23"/>
  </w:num>
  <w:num w:numId="28" w16cid:durableId="264116760">
    <w:abstractNumId w:val="35"/>
  </w:num>
  <w:num w:numId="29" w16cid:durableId="1975327140">
    <w:abstractNumId w:val="16"/>
  </w:num>
  <w:num w:numId="30" w16cid:durableId="296227372">
    <w:abstractNumId w:val="33"/>
  </w:num>
  <w:num w:numId="31" w16cid:durableId="946157022">
    <w:abstractNumId w:val="32"/>
  </w:num>
  <w:num w:numId="32" w16cid:durableId="191960588">
    <w:abstractNumId w:val="38"/>
  </w:num>
  <w:num w:numId="33" w16cid:durableId="1892381136">
    <w:abstractNumId w:val="6"/>
  </w:num>
  <w:num w:numId="34" w16cid:durableId="1058240255">
    <w:abstractNumId w:val="19"/>
  </w:num>
  <w:num w:numId="35" w16cid:durableId="681782064">
    <w:abstractNumId w:val="17"/>
  </w:num>
  <w:num w:numId="36" w16cid:durableId="288439276">
    <w:abstractNumId w:val="12"/>
  </w:num>
  <w:num w:numId="37" w16cid:durableId="857307391">
    <w:abstractNumId w:val="13"/>
  </w:num>
  <w:num w:numId="38" w16cid:durableId="2023775208">
    <w:abstractNumId w:val="21"/>
  </w:num>
  <w:num w:numId="39" w16cid:durableId="1994405783">
    <w:abstractNumId w:val="25"/>
  </w:num>
  <w:num w:numId="40" w16cid:durableId="922184821">
    <w:abstractNumId w:val="39"/>
  </w:num>
  <w:num w:numId="41" w16cid:durableId="1772895551">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8211443">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6535101">
    <w:abstractNumId w:val="14"/>
  </w:num>
  <w:num w:numId="44" w16cid:durableId="648435856">
    <w:abstractNumId w:val="28"/>
  </w:num>
  <w:num w:numId="45" w16cid:durableId="13752294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447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rson w15:author="Kubalová Martina, Mgr. Ing.">
    <w15:presenceInfo w15:providerId="AD" w15:userId="S::martina.kubalova@bratislava.sk::3bf1b3ee-2b4d-4a1e-b7c2-6466cf7169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E8"/>
    <w:rsid w:val="000008D0"/>
    <w:rsid w:val="00001716"/>
    <w:rsid w:val="00001B9C"/>
    <w:rsid w:val="00002316"/>
    <w:rsid w:val="00002433"/>
    <w:rsid w:val="000024CC"/>
    <w:rsid w:val="00003524"/>
    <w:rsid w:val="0000450E"/>
    <w:rsid w:val="000048B6"/>
    <w:rsid w:val="00006334"/>
    <w:rsid w:val="0000661C"/>
    <w:rsid w:val="00006B98"/>
    <w:rsid w:val="000078A3"/>
    <w:rsid w:val="0001141D"/>
    <w:rsid w:val="0001258D"/>
    <w:rsid w:val="00012D50"/>
    <w:rsid w:val="00013096"/>
    <w:rsid w:val="00014A2F"/>
    <w:rsid w:val="00016DA7"/>
    <w:rsid w:val="00016EB6"/>
    <w:rsid w:val="0001750F"/>
    <w:rsid w:val="00017EF1"/>
    <w:rsid w:val="00020318"/>
    <w:rsid w:val="0002382D"/>
    <w:rsid w:val="00023F5E"/>
    <w:rsid w:val="000253B0"/>
    <w:rsid w:val="0002557B"/>
    <w:rsid w:val="00025840"/>
    <w:rsid w:val="000263FE"/>
    <w:rsid w:val="000309B1"/>
    <w:rsid w:val="00030E2C"/>
    <w:rsid w:val="00032C3B"/>
    <w:rsid w:val="000342E1"/>
    <w:rsid w:val="00035B28"/>
    <w:rsid w:val="00036D19"/>
    <w:rsid w:val="00037361"/>
    <w:rsid w:val="00040671"/>
    <w:rsid w:val="00041645"/>
    <w:rsid w:val="00042B19"/>
    <w:rsid w:val="000441FE"/>
    <w:rsid w:val="00044D59"/>
    <w:rsid w:val="0004573F"/>
    <w:rsid w:val="00046A54"/>
    <w:rsid w:val="00050DEA"/>
    <w:rsid w:val="00051AF2"/>
    <w:rsid w:val="000534B0"/>
    <w:rsid w:val="00053849"/>
    <w:rsid w:val="00054010"/>
    <w:rsid w:val="000546B6"/>
    <w:rsid w:val="0005475B"/>
    <w:rsid w:val="00054AE2"/>
    <w:rsid w:val="00055721"/>
    <w:rsid w:val="00056037"/>
    <w:rsid w:val="00057051"/>
    <w:rsid w:val="000574CC"/>
    <w:rsid w:val="00057CD9"/>
    <w:rsid w:val="00057EDB"/>
    <w:rsid w:val="00061ECA"/>
    <w:rsid w:val="00062444"/>
    <w:rsid w:val="0006259C"/>
    <w:rsid w:val="000632BF"/>
    <w:rsid w:val="0006449A"/>
    <w:rsid w:val="0006564E"/>
    <w:rsid w:val="000656B5"/>
    <w:rsid w:val="0006590B"/>
    <w:rsid w:val="00067D2C"/>
    <w:rsid w:val="0007054B"/>
    <w:rsid w:val="00070C8A"/>
    <w:rsid w:val="000730E0"/>
    <w:rsid w:val="00075B12"/>
    <w:rsid w:val="000806F5"/>
    <w:rsid w:val="0008152B"/>
    <w:rsid w:val="00082BD2"/>
    <w:rsid w:val="00083567"/>
    <w:rsid w:val="00085B7C"/>
    <w:rsid w:val="00086C6C"/>
    <w:rsid w:val="00087C97"/>
    <w:rsid w:val="00087FBD"/>
    <w:rsid w:val="00090F77"/>
    <w:rsid w:val="0009214D"/>
    <w:rsid w:val="00092705"/>
    <w:rsid w:val="000958EB"/>
    <w:rsid w:val="00095C4E"/>
    <w:rsid w:val="000A1574"/>
    <w:rsid w:val="000A16C1"/>
    <w:rsid w:val="000A5F9B"/>
    <w:rsid w:val="000A6824"/>
    <w:rsid w:val="000B12E4"/>
    <w:rsid w:val="000B1D56"/>
    <w:rsid w:val="000B38CC"/>
    <w:rsid w:val="000B4EF8"/>
    <w:rsid w:val="000B51FC"/>
    <w:rsid w:val="000B5C8D"/>
    <w:rsid w:val="000C14D9"/>
    <w:rsid w:val="000C16A8"/>
    <w:rsid w:val="000C23DC"/>
    <w:rsid w:val="000C2A01"/>
    <w:rsid w:val="000C2A5F"/>
    <w:rsid w:val="000C34C7"/>
    <w:rsid w:val="000C38CA"/>
    <w:rsid w:val="000C3A75"/>
    <w:rsid w:val="000C58AB"/>
    <w:rsid w:val="000C6C40"/>
    <w:rsid w:val="000C753C"/>
    <w:rsid w:val="000D020A"/>
    <w:rsid w:val="000D0745"/>
    <w:rsid w:val="000D2AD8"/>
    <w:rsid w:val="000D3CAB"/>
    <w:rsid w:val="000D3EE9"/>
    <w:rsid w:val="000D4ACB"/>
    <w:rsid w:val="000D529C"/>
    <w:rsid w:val="000D574D"/>
    <w:rsid w:val="000D7238"/>
    <w:rsid w:val="000D7FC5"/>
    <w:rsid w:val="000E0EEB"/>
    <w:rsid w:val="000E2C78"/>
    <w:rsid w:val="000F21C3"/>
    <w:rsid w:val="000F2B7F"/>
    <w:rsid w:val="000F3110"/>
    <w:rsid w:val="000F5222"/>
    <w:rsid w:val="000F675C"/>
    <w:rsid w:val="000F6905"/>
    <w:rsid w:val="000F786B"/>
    <w:rsid w:val="000F7FDE"/>
    <w:rsid w:val="00101D39"/>
    <w:rsid w:val="00102A3B"/>
    <w:rsid w:val="0010328E"/>
    <w:rsid w:val="00104749"/>
    <w:rsid w:val="00104A0E"/>
    <w:rsid w:val="00105368"/>
    <w:rsid w:val="00105B00"/>
    <w:rsid w:val="00106F13"/>
    <w:rsid w:val="0010751D"/>
    <w:rsid w:val="001100A5"/>
    <w:rsid w:val="0011085C"/>
    <w:rsid w:val="00111709"/>
    <w:rsid w:val="001139BD"/>
    <w:rsid w:val="00113C14"/>
    <w:rsid w:val="001146A3"/>
    <w:rsid w:val="0011518A"/>
    <w:rsid w:val="001170C9"/>
    <w:rsid w:val="001215DC"/>
    <w:rsid w:val="00122778"/>
    <w:rsid w:val="0012455D"/>
    <w:rsid w:val="00126BB5"/>
    <w:rsid w:val="0013075A"/>
    <w:rsid w:val="00130B62"/>
    <w:rsid w:val="00130D0F"/>
    <w:rsid w:val="001320E4"/>
    <w:rsid w:val="001328E5"/>
    <w:rsid w:val="00133155"/>
    <w:rsid w:val="001340F3"/>
    <w:rsid w:val="00134252"/>
    <w:rsid w:val="00135695"/>
    <w:rsid w:val="001373FB"/>
    <w:rsid w:val="00137AE7"/>
    <w:rsid w:val="00140847"/>
    <w:rsid w:val="00140A5B"/>
    <w:rsid w:val="00141882"/>
    <w:rsid w:val="00142172"/>
    <w:rsid w:val="0014241C"/>
    <w:rsid w:val="001429DE"/>
    <w:rsid w:val="00143172"/>
    <w:rsid w:val="001439EA"/>
    <w:rsid w:val="001443AD"/>
    <w:rsid w:val="00144C44"/>
    <w:rsid w:val="001510F9"/>
    <w:rsid w:val="001512EA"/>
    <w:rsid w:val="00152EDC"/>
    <w:rsid w:val="0015439C"/>
    <w:rsid w:val="00156C23"/>
    <w:rsid w:val="00160AEC"/>
    <w:rsid w:val="001637D3"/>
    <w:rsid w:val="00166889"/>
    <w:rsid w:val="001713FF"/>
    <w:rsid w:val="00172335"/>
    <w:rsid w:val="0017441B"/>
    <w:rsid w:val="00174B2E"/>
    <w:rsid w:val="001752DB"/>
    <w:rsid w:val="0017606C"/>
    <w:rsid w:val="001768B7"/>
    <w:rsid w:val="0017713B"/>
    <w:rsid w:val="00177DB6"/>
    <w:rsid w:val="0018111E"/>
    <w:rsid w:val="00181AB4"/>
    <w:rsid w:val="00182CAD"/>
    <w:rsid w:val="0018383E"/>
    <w:rsid w:val="001850F5"/>
    <w:rsid w:val="001851A5"/>
    <w:rsid w:val="00185424"/>
    <w:rsid w:val="00185AE6"/>
    <w:rsid w:val="001862D3"/>
    <w:rsid w:val="00186924"/>
    <w:rsid w:val="00187AB6"/>
    <w:rsid w:val="0019032B"/>
    <w:rsid w:val="001903CB"/>
    <w:rsid w:val="00190819"/>
    <w:rsid w:val="00190E5C"/>
    <w:rsid w:val="00191DCD"/>
    <w:rsid w:val="001924FC"/>
    <w:rsid w:val="001931FA"/>
    <w:rsid w:val="001947FD"/>
    <w:rsid w:val="00194D48"/>
    <w:rsid w:val="001950D8"/>
    <w:rsid w:val="001A0F5F"/>
    <w:rsid w:val="001A2C2C"/>
    <w:rsid w:val="001A39E3"/>
    <w:rsid w:val="001A466A"/>
    <w:rsid w:val="001A6152"/>
    <w:rsid w:val="001A71FB"/>
    <w:rsid w:val="001B035F"/>
    <w:rsid w:val="001B199B"/>
    <w:rsid w:val="001B1B0F"/>
    <w:rsid w:val="001B1FEF"/>
    <w:rsid w:val="001B2B6C"/>
    <w:rsid w:val="001B5C75"/>
    <w:rsid w:val="001B68C4"/>
    <w:rsid w:val="001C0017"/>
    <w:rsid w:val="001C18FC"/>
    <w:rsid w:val="001C3935"/>
    <w:rsid w:val="001C4183"/>
    <w:rsid w:val="001C5C79"/>
    <w:rsid w:val="001C5CC2"/>
    <w:rsid w:val="001C5D4D"/>
    <w:rsid w:val="001C6D7C"/>
    <w:rsid w:val="001D0D29"/>
    <w:rsid w:val="001D180C"/>
    <w:rsid w:val="001D24F7"/>
    <w:rsid w:val="001D2D0E"/>
    <w:rsid w:val="001D3817"/>
    <w:rsid w:val="001D3DD8"/>
    <w:rsid w:val="001D431A"/>
    <w:rsid w:val="001D67AC"/>
    <w:rsid w:val="001E0F7A"/>
    <w:rsid w:val="001E1FFC"/>
    <w:rsid w:val="001E283B"/>
    <w:rsid w:val="001E3000"/>
    <w:rsid w:val="001E379E"/>
    <w:rsid w:val="001E40D7"/>
    <w:rsid w:val="001E5052"/>
    <w:rsid w:val="001E5881"/>
    <w:rsid w:val="001E6C8E"/>
    <w:rsid w:val="001E7C1F"/>
    <w:rsid w:val="001F0C9C"/>
    <w:rsid w:val="001F103D"/>
    <w:rsid w:val="001F1785"/>
    <w:rsid w:val="001F3B64"/>
    <w:rsid w:val="001F3DFB"/>
    <w:rsid w:val="001F4ACF"/>
    <w:rsid w:val="001F5A02"/>
    <w:rsid w:val="001F79AA"/>
    <w:rsid w:val="001F7C14"/>
    <w:rsid w:val="00200CFB"/>
    <w:rsid w:val="00201D3E"/>
    <w:rsid w:val="00204B58"/>
    <w:rsid w:val="00206628"/>
    <w:rsid w:val="00206975"/>
    <w:rsid w:val="002104EC"/>
    <w:rsid w:val="00210C5B"/>
    <w:rsid w:val="00212CA8"/>
    <w:rsid w:val="002143F7"/>
    <w:rsid w:val="00215DB4"/>
    <w:rsid w:val="00216CD2"/>
    <w:rsid w:val="0022055A"/>
    <w:rsid w:val="00220847"/>
    <w:rsid w:val="002218F7"/>
    <w:rsid w:val="00222FE3"/>
    <w:rsid w:val="002230E3"/>
    <w:rsid w:val="00226161"/>
    <w:rsid w:val="00226A7E"/>
    <w:rsid w:val="00227E14"/>
    <w:rsid w:val="002304C3"/>
    <w:rsid w:val="00230C47"/>
    <w:rsid w:val="00232E88"/>
    <w:rsid w:val="00233E81"/>
    <w:rsid w:val="00233F07"/>
    <w:rsid w:val="00233F9A"/>
    <w:rsid w:val="0023616C"/>
    <w:rsid w:val="00236687"/>
    <w:rsid w:val="00236BE2"/>
    <w:rsid w:val="002402B2"/>
    <w:rsid w:val="0024486E"/>
    <w:rsid w:val="00244AA6"/>
    <w:rsid w:val="0024523E"/>
    <w:rsid w:val="00251C70"/>
    <w:rsid w:val="00252E74"/>
    <w:rsid w:val="00255799"/>
    <w:rsid w:val="00256A38"/>
    <w:rsid w:val="00257C8D"/>
    <w:rsid w:val="002607C9"/>
    <w:rsid w:val="00260B8B"/>
    <w:rsid w:val="00264E2B"/>
    <w:rsid w:val="00265E2E"/>
    <w:rsid w:val="002668A9"/>
    <w:rsid w:val="00267274"/>
    <w:rsid w:val="00270DE2"/>
    <w:rsid w:val="00272ADA"/>
    <w:rsid w:val="00274024"/>
    <w:rsid w:val="002740E8"/>
    <w:rsid w:val="00275275"/>
    <w:rsid w:val="00275C0E"/>
    <w:rsid w:val="00275D92"/>
    <w:rsid w:val="00276DC2"/>
    <w:rsid w:val="002800EE"/>
    <w:rsid w:val="002807CC"/>
    <w:rsid w:val="002807CD"/>
    <w:rsid w:val="00280FA3"/>
    <w:rsid w:val="00282BE1"/>
    <w:rsid w:val="00283B9B"/>
    <w:rsid w:val="00285A11"/>
    <w:rsid w:val="00285A30"/>
    <w:rsid w:val="00290523"/>
    <w:rsid w:val="00292428"/>
    <w:rsid w:val="00292652"/>
    <w:rsid w:val="00292D67"/>
    <w:rsid w:val="00294DBB"/>
    <w:rsid w:val="00294E86"/>
    <w:rsid w:val="002A1248"/>
    <w:rsid w:val="002A19B1"/>
    <w:rsid w:val="002A3E32"/>
    <w:rsid w:val="002A5450"/>
    <w:rsid w:val="002A6D57"/>
    <w:rsid w:val="002A7A25"/>
    <w:rsid w:val="002A7C2B"/>
    <w:rsid w:val="002B003E"/>
    <w:rsid w:val="002B19A1"/>
    <w:rsid w:val="002B3439"/>
    <w:rsid w:val="002B37B5"/>
    <w:rsid w:val="002B496A"/>
    <w:rsid w:val="002B584E"/>
    <w:rsid w:val="002B642A"/>
    <w:rsid w:val="002C0A09"/>
    <w:rsid w:val="002C0B05"/>
    <w:rsid w:val="002C112D"/>
    <w:rsid w:val="002C13A5"/>
    <w:rsid w:val="002C3587"/>
    <w:rsid w:val="002C3E36"/>
    <w:rsid w:val="002C4EAE"/>
    <w:rsid w:val="002C52A2"/>
    <w:rsid w:val="002C5455"/>
    <w:rsid w:val="002C6078"/>
    <w:rsid w:val="002C6305"/>
    <w:rsid w:val="002C6624"/>
    <w:rsid w:val="002C7755"/>
    <w:rsid w:val="002D1128"/>
    <w:rsid w:val="002D4083"/>
    <w:rsid w:val="002D4110"/>
    <w:rsid w:val="002D42D9"/>
    <w:rsid w:val="002D4777"/>
    <w:rsid w:val="002D53DB"/>
    <w:rsid w:val="002D696F"/>
    <w:rsid w:val="002D6EB0"/>
    <w:rsid w:val="002E0B0E"/>
    <w:rsid w:val="002E210E"/>
    <w:rsid w:val="002E2219"/>
    <w:rsid w:val="002E4898"/>
    <w:rsid w:val="002E5191"/>
    <w:rsid w:val="002E550E"/>
    <w:rsid w:val="002E7751"/>
    <w:rsid w:val="002F03C6"/>
    <w:rsid w:val="002F1162"/>
    <w:rsid w:val="002F2801"/>
    <w:rsid w:val="002F41BA"/>
    <w:rsid w:val="002F4882"/>
    <w:rsid w:val="002F511F"/>
    <w:rsid w:val="002F51C0"/>
    <w:rsid w:val="002F5C28"/>
    <w:rsid w:val="002F65E9"/>
    <w:rsid w:val="002F66E6"/>
    <w:rsid w:val="002F7353"/>
    <w:rsid w:val="00300048"/>
    <w:rsid w:val="0030095D"/>
    <w:rsid w:val="003022CC"/>
    <w:rsid w:val="0030334B"/>
    <w:rsid w:val="003035C3"/>
    <w:rsid w:val="0030529C"/>
    <w:rsid w:val="003054FA"/>
    <w:rsid w:val="00305796"/>
    <w:rsid w:val="0030633C"/>
    <w:rsid w:val="003076C9"/>
    <w:rsid w:val="00307AD7"/>
    <w:rsid w:val="00307EC1"/>
    <w:rsid w:val="00311350"/>
    <w:rsid w:val="00311705"/>
    <w:rsid w:val="003119D9"/>
    <w:rsid w:val="00314180"/>
    <w:rsid w:val="00314378"/>
    <w:rsid w:val="00317766"/>
    <w:rsid w:val="00317B86"/>
    <w:rsid w:val="00321071"/>
    <w:rsid w:val="00321B6C"/>
    <w:rsid w:val="00322A04"/>
    <w:rsid w:val="00322C5F"/>
    <w:rsid w:val="00323CAD"/>
    <w:rsid w:val="00324245"/>
    <w:rsid w:val="00324BAA"/>
    <w:rsid w:val="0032589A"/>
    <w:rsid w:val="0032641F"/>
    <w:rsid w:val="003274E3"/>
    <w:rsid w:val="00330877"/>
    <w:rsid w:val="00331568"/>
    <w:rsid w:val="00336581"/>
    <w:rsid w:val="00336AE9"/>
    <w:rsid w:val="00336F2B"/>
    <w:rsid w:val="00337875"/>
    <w:rsid w:val="00341113"/>
    <w:rsid w:val="0034112D"/>
    <w:rsid w:val="0034162F"/>
    <w:rsid w:val="00341F85"/>
    <w:rsid w:val="003439AA"/>
    <w:rsid w:val="003445A5"/>
    <w:rsid w:val="00346854"/>
    <w:rsid w:val="003472FA"/>
    <w:rsid w:val="00351B92"/>
    <w:rsid w:val="003525CB"/>
    <w:rsid w:val="0035344E"/>
    <w:rsid w:val="003539FB"/>
    <w:rsid w:val="00353B9F"/>
    <w:rsid w:val="00353F90"/>
    <w:rsid w:val="003555DF"/>
    <w:rsid w:val="003559E7"/>
    <w:rsid w:val="0036137A"/>
    <w:rsid w:val="003640F4"/>
    <w:rsid w:val="00364310"/>
    <w:rsid w:val="00365108"/>
    <w:rsid w:val="003667E4"/>
    <w:rsid w:val="00366FC2"/>
    <w:rsid w:val="003674DB"/>
    <w:rsid w:val="003700A6"/>
    <w:rsid w:val="0037122F"/>
    <w:rsid w:val="00371F4E"/>
    <w:rsid w:val="0037241E"/>
    <w:rsid w:val="00374ADF"/>
    <w:rsid w:val="00374B42"/>
    <w:rsid w:val="003764D1"/>
    <w:rsid w:val="00376ABC"/>
    <w:rsid w:val="00376FEE"/>
    <w:rsid w:val="00380D81"/>
    <w:rsid w:val="00381F88"/>
    <w:rsid w:val="00382AEC"/>
    <w:rsid w:val="00382FB8"/>
    <w:rsid w:val="00383719"/>
    <w:rsid w:val="00383934"/>
    <w:rsid w:val="00383AE4"/>
    <w:rsid w:val="00386331"/>
    <w:rsid w:val="003873A8"/>
    <w:rsid w:val="0039015F"/>
    <w:rsid w:val="003901F1"/>
    <w:rsid w:val="003901FA"/>
    <w:rsid w:val="0039081A"/>
    <w:rsid w:val="00390C90"/>
    <w:rsid w:val="003916D8"/>
    <w:rsid w:val="00391842"/>
    <w:rsid w:val="00391AFC"/>
    <w:rsid w:val="00392B30"/>
    <w:rsid w:val="00395AF4"/>
    <w:rsid w:val="00395EBA"/>
    <w:rsid w:val="003968AC"/>
    <w:rsid w:val="003A0BBC"/>
    <w:rsid w:val="003A1CEC"/>
    <w:rsid w:val="003A4F8F"/>
    <w:rsid w:val="003A61D3"/>
    <w:rsid w:val="003A6E85"/>
    <w:rsid w:val="003A7002"/>
    <w:rsid w:val="003A7C88"/>
    <w:rsid w:val="003B1135"/>
    <w:rsid w:val="003B1507"/>
    <w:rsid w:val="003B2CB4"/>
    <w:rsid w:val="003B340D"/>
    <w:rsid w:val="003B3633"/>
    <w:rsid w:val="003B4D00"/>
    <w:rsid w:val="003B587B"/>
    <w:rsid w:val="003C0446"/>
    <w:rsid w:val="003C11A2"/>
    <w:rsid w:val="003C18C0"/>
    <w:rsid w:val="003C1945"/>
    <w:rsid w:val="003C38FC"/>
    <w:rsid w:val="003C3C6A"/>
    <w:rsid w:val="003C4EAE"/>
    <w:rsid w:val="003C548F"/>
    <w:rsid w:val="003C5CD2"/>
    <w:rsid w:val="003C608D"/>
    <w:rsid w:val="003D0A02"/>
    <w:rsid w:val="003D2FA3"/>
    <w:rsid w:val="003D42B9"/>
    <w:rsid w:val="003D42D0"/>
    <w:rsid w:val="003D5085"/>
    <w:rsid w:val="003D5354"/>
    <w:rsid w:val="003E0836"/>
    <w:rsid w:val="003E124B"/>
    <w:rsid w:val="003E161E"/>
    <w:rsid w:val="003E47DB"/>
    <w:rsid w:val="003E5589"/>
    <w:rsid w:val="003E5C7C"/>
    <w:rsid w:val="003E6072"/>
    <w:rsid w:val="003E77E2"/>
    <w:rsid w:val="003E7D50"/>
    <w:rsid w:val="003F014D"/>
    <w:rsid w:val="003F050D"/>
    <w:rsid w:val="003F055D"/>
    <w:rsid w:val="003F0D29"/>
    <w:rsid w:val="003F2B77"/>
    <w:rsid w:val="003F2E40"/>
    <w:rsid w:val="003F2ED8"/>
    <w:rsid w:val="003F6DAB"/>
    <w:rsid w:val="003F72F2"/>
    <w:rsid w:val="00401416"/>
    <w:rsid w:val="00402A2B"/>
    <w:rsid w:val="00403D9E"/>
    <w:rsid w:val="004050B9"/>
    <w:rsid w:val="00410431"/>
    <w:rsid w:val="004110F4"/>
    <w:rsid w:val="00413857"/>
    <w:rsid w:val="00416492"/>
    <w:rsid w:val="00416526"/>
    <w:rsid w:val="00416994"/>
    <w:rsid w:val="00416E65"/>
    <w:rsid w:val="004178E7"/>
    <w:rsid w:val="0041793C"/>
    <w:rsid w:val="004201BA"/>
    <w:rsid w:val="004212CF"/>
    <w:rsid w:val="0042173D"/>
    <w:rsid w:val="00421A3F"/>
    <w:rsid w:val="0042353D"/>
    <w:rsid w:val="00424356"/>
    <w:rsid w:val="00424940"/>
    <w:rsid w:val="0042746B"/>
    <w:rsid w:val="0043129B"/>
    <w:rsid w:val="0043199E"/>
    <w:rsid w:val="00431C92"/>
    <w:rsid w:val="00433777"/>
    <w:rsid w:val="0043709E"/>
    <w:rsid w:val="00440326"/>
    <w:rsid w:val="004426A8"/>
    <w:rsid w:val="00442BA1"/>
    <w:rsid w:val="004435C2"/>
    <w:rsid w:val="0044399E"/>
    <w:rsid w:val="0044459F"/>
    <w:rsid w:val="00444E3D"/>
    <w:rsid w:val="004453CA"/>
    <w:rsid w:val="00445F01"/>
    <w:rsid w:val="0044688E"/>
    <w:rsid w:val="00447409"/>
    <w:rsid w:val="00451587"/>
    <w:rsid w:val="0045183D"/>
    <w:rsid w:val="004529D3"/>
    <w:rsid w:val="00454EE6"/>
    <w:rsid w:val="00455FE8"/>
    <w:rsid w:val="00460226"/>
    <w:rsid w:val="00461BA4"/>
    <w:rsid w:val="0046218A"/>
    <w:rsid w:val="004625E4"/>
    <w:rsid w:val="00462BD7"/>
    <w:rsid w:val="00463B41"/>
    <w:rsid w:val="00463C7A"/>
    <w:rsid w:val="00465906"/>
    <w:rsid w:val="004659E0"/>
    <w:rsid w:val="00466E46"/>
    <w:rsid w:val="00467DFE"/>
    <w:rsid w:val="00470483"/>
    <w:rsid w:val="004704A6"/>
    <w:rsid w:val="00470806"/>
    <w:rsid w:val="00471B53"/>
    <w:rsid w:val="00471DCB"/>
    <w:rsid w:val="0047228E"/>
    <w:rsid w:val="00473472"/>
    <w:rsid w:val="00473658"/>
    <w:rsid w:val="004746D0"/>
    <w:rsid w:val="00474CD2"/>
    <w:rsid w:val="0047512E"/>
    <w:rsid w:val="00475C0B"/>
    <w:rsid w:val="004762A5"/>
    <w:rsid w:val="00476AE6"/>
    <w:rsid w:val="00476DED"/>
    <w:rsid w:val="00481A82"/>
    <w:rsid w:val="00481C83"/>
    <w:rsid w:val="004830B9"/>
    <w:rsid w:val="00483945"/>
    <w:rsid w:val="004843B7"/>
    <w:rsid w:val="00485060"/>
    <w:rsid w:val="004852CA"/>
    <w:rsid w:val="00485FE0"/>
    <w:rsid w:val="0048751A"/>
    <w:rsid w:val="00487C12"/>
    <w:rsid w:val="0049255A"/>
    <w:rsid w:val="0049560C"/>
    <w:rsid w:val="0049602F"/>
    <w:rsid w:val="0049684C"/>
    <w:rsid w:val="0049788F"/>
    <w:rsid w:val="004A15A9"/>
    <w:rsid w:val="004A163F"/>
    <w:rsid w:val="004A48D8"/>
    <w:rsid w:val="004A4BAC"/>
    <w:rsid w:val="004A5743"/>
    <w:rsid w:val="004A5A60"/>
    <w:rsid w:val="004A5B3E"/>
    <w:rsid w:val="004A60EB"/>
    <w:rsid w:val="004A646C"/>
    <w:rsid w:val="004A681B"/>
    <w:rsid w:val="004B10D5"/>
    <w:rsid w:val="004B169F"/>
    <w:rsid w:val="004B266D"/>
    <w:rsid w:val="004B700A"/>
    <w:rsid w:val="004C04AC"/>
    <w:rsid w:val="004C333D"/>
    <w:rsid w:val="004C3D9F"/>
    <w:rsid w:val="004C3EEE"/>
    <w:rsid w:val="004C791D"/>
    <w:rsid w:val="004C7C53"/>
    <w:rsid w:val="004D040D"/>
    <w:rsid w:val="004D09AA"/>
    <w:rsid w:val="004D1AA2"/>
    <w:rsid w:val="004D2693"/>
    <w:rsid w:val="004D2967"/>
    <w:rsid w:val="004D360A"/>
    <w:rsid w:val="004D3FB5"/>
    <w:rsid w:val="004D4A9C"/>
    <w:rsid w:val="004D526C"/>
    <w:rsid w:val="004D6B16"/>
    <w:rsid w:val="004D7512"/>
    <w:rsid w:val="004E0044"/>
    <w:rsid w:val="004E0107"/>
    <w:rsid w:val="004E2376"/>
    <w:rsid w:val="004E460B"/>
    <w:rsid w:val="004E4AA0"/>
    <w:rsid w:val="004E627B"/>
    <w:rsid w:val="004E6872"/>
    <w:rsid w:val="004E6F46"/>
    <w:rsid w:val="004E7097"/>
    <w:rsid w:val="004E7AE0"/>
    <w:rsid w:val="004F01C2"/>
    <w:rsid w:val="004F02B1"/>
    <w:rsid w:val="004F03E0"/>
    <w:rsid w:val="004F0FD8"/>
    <w:rsid w:val="004F11DE"/>
    <w:rsid w:val="004F1CCB"/>
    <w:rsid w:val="004F2374"/>
    <w:rsid w:val="004F2C89"/>
    <w:rsid w:val="004F2CBE"/>
    <w:rsid w:val="004F5CA6"/>
    <w:rsid w:val="004F5E5A"/>
    <w:rsid w:val="004F7F58"/>
    <w:rsid w:val="004F7F92"/>
    <w:rsid w:val="00500895"/>
    <w:rsid w:val="00500C89"/>
    <w:rsid w:val="005015DB"/>
    <w:rsid w:val="00502916"/>
    <w:rsid w:val="00502CF5"/>
    <w:rsid w:val="0050410A"/>
    <w:rsid w:val="0050459F"/>
    <w:rsid w:val="00504896"/>
    <w:rsid w:val="00505824"/>
    <w:rsid w:val="00505A3E"/>
    <w:rsid w:val="00505C01"/>
    <w:rsid w:val="00505C6E"/>
    <w:rsid w:val="0050786D"/>
    <w:rsid w:val="00507BB0"/>
    <w:rsid w:val="00511A83"/>
    <w:rsid w:val="00512B14"/>
    <w:rsid w:val="005139D5"/>
    <w:rsid w:val="0051461F"/>
    <w:rsid w:val="00514F7E"/>
    <w:rsid w:val="005155C5"/>
    <w:rsid w:val="005169D7"/>
    <w:rsid w:val="00516D43"/>
    <w:rsid w:val="0052099F"/>
    <w:rsid w:val="00521DF0"/>
    <w:rsid w:val="00522A4C"/>
    <w:rsid w:val="00522B84"/>
    <w:rsid w:val="00522D92"/>
    <w:rsid w:val="00523BD2"/>
    <w:rsid w:val="0052625E"/>
    <w:rsid w:val="00526505"/>
    <w:rsid w:val="00526635"/>
    <w:rsid w:val="005271BC"/>
    <w:rsid w:val="00527BAC"/>
    <w:rsid w:val="00533064"/>
    <w:rsid w:val="0053484D"/>
    <w:rsid w:val="00536DA2"/>
    <w:rsid w:val="005378A3"/>
    <w:rsid w:val="005423E7"/>
    <w:rsid w:val="00542598"/>
    <w:rsid w:val="00542ED0"/>
    <w:rsid w:val="005433F9"/>
    <w:rsid w:val="005447F0"/>
    <w:rsid w:val="00545090"/>
    <w:rsid w:val="00546913"/>
    <w:rsid w:val="005471BF"/>
    <w:rsid w:val="005500C3"/>
    <w:rsid w:val="005503C8"/>
    <w:rsid w:val="00551BFA"/>
    <w:rsid w:val="005522C6"/>
    <w:rsid w:val="005529A9"/>
    <w:rsid w:val="0055369B"/>
    <w:rsid w:val="00554988"/>
    <w:rsid w:val="0055508A"/>
    <w:rsid w:val="0055659C"/>
    <w:rsid w:val="005567E6"/>
    <w:rsid w:val="00556AFF"/>
    <w:rsid w:val="0055728C"/>
    <w:rsid w:val="00557743"/>
    <w:rsid w:val="00557938"/>
    <w:rsid w:val="00557EC4"/>
    <w:rsid w:val="00560746"/>
    <w:rsid w:val="00562001"/>
    <w:rsid w:val="00562EF1"/>
    <w:rsid w:val="00562F91"/>
    <w:rsid w:val="00563818"/>
    <w:rsid w:val="005638CF"/>
    <w:rsid w:val="00565333"/>
    <w:rsid w:val="00565C90"/>
    <w:rsid w:val="00567690"/>
    <w:rsid w:val="00573FCB"/>
    <w:rsid w:val="005747F0"/>
    <w:rsid w:val="00574B45"/>
    <w:rsid w:val="00574DC5"/>
    <w:rsid w:val="005754CD"/>
    <w:rsid w:val="00575500"/>
    <w:rsid w:val="00575B01"/>
    <w:rsid w:val="00577885"/>
    <w:rsid w:val="00577F02"/>
    <w:rsid w:val="00577F76"/>
    <w:rsid w:val="005820D3"/>
    <w:rsid w:val="00585443"/>
    <w:rsid w:val="00586351"/>
    <w:rsid w:val="005865A9"/>
    <w:rsid w:val="00586983"/>
    <w:rsid w:val="00586B9E"/>
    <w:rsid w:val="005905F4"/>
    <w:rsid w:val="0059275B"/>
    <w:rsid w:val="00592ACB"/>
    <w:rsid w:val="00594DFE"/>
    <w:rsid w:val="00594ECB"/>
    <w:rsid w:val="005963AC"/>
    <w:rsid w:val="00597582"/>
    <w:rsid w:val="00597D72"/>
    <w:rsid w:val="005A0085"/>
    <w:rsid w:val="005A1D05"/>
    <w:rsid w:val="005A1EBF"/>
    <w:rsid w:val="005A2299"/>
    <w:rsid w:val="005A2842"/>
    <w:rsid w:val="005A4105"/>
    <w:rsid w:val="005A5BC6"/>
    <w:rsid w:val="005A6B15"/>
    <w:rsid w:val="005A78EF"/>
    <w:rsid w:val="005B4A16"/>
    <w:rsid w:val="005B5CD1"/>
    <w:rsid w:val="005B6506"/>
    <w:rsid w:val="005B68C2"/>
    <w:rsid w:val="005B6E41"/>
    <w:rsid w:val="005B7D72"/>
    <w:rsid w:val="005C024B"/>
    <w:rsid w:val="005C1B70"/>
    <w:rsid w:val="005C1E92"/>
    <w:rsid w:val="005C5607"/>
    <w:rsid w:val="005C7315"/>
    <w:rsid w:val="005C77FE"/>
    <w:rsid w:val="005C7C42"/>
    <w:rsid w:val="005D04D9"/>
    <w:rsid w:val="005D1D8C"/>
    <w:rsid w:val="005D2703"/>
    <w:rsid w:val="005D2895"/>
    <w:rsid w:val="005D3BA9"/>
    <w:rsid w:val="005D41D7"/>
    <w:rsid w:val="005D5C2B"/>
    <w:rsid w:val="005D6710"/>
    <w:rsid w:val="005D7526"/>
    <w:rsid w:val="005D767F"/>
    <w:rsid w:val="005D7830"/>
    <w:rsid w:val="005D7945"/>
    <w:rsid w:val="005E13FC"/>
    <w:rsid w:val="005E22F5"/>
    <w:rsid w:val="005E2BD1"/>
    <w:rsid w:val="005E3DA1"/>
    <w:rsid w:val="005E47D8"/>
    <w:rsid w:val="005E4FDE"/>
    <w:rsid w:val="005E50BC"/>
    <w:rsid w:val="005E51ED"/>
    <w:rsid w:val="005E7201"/>
    <w:rsid w:val="005F1D8F"/>
    <w:rsid w:val="005F3992"/>
    <w:rsid w:val="005F3BCD"/>
    <w:rsid w:val="005F4876"/>
    <w:rsid w:val="005F4EA1"/>
    <w:rsid w:val="005F4F55"/>
    <w:rsid w:val="005F619A"/>
    <w:rsid w:val="005F658C"/>
    <w:rsid w:val="005F67DD"/>
    <w:rsid w:val="005F7283"/>
    <w:rsid w:val="005F7512"/>
    <w:rsid w:val="005F798B"/>
    <w:rsid w:val="00600087"/>
    <w:rsid w:val="0060060B"/>
    <w:rsid w:val="00600BA1"/>
    <w:rsid w:val="00600D43"/>
    <w:rsid w:val="0060132E"/>
    <w:rsid w:val="006024F0"/>
    <w:rsid w:val="006034B1"/>
    <w:rsid w:val="006048A0"/>
    <w:rsid w:val="00605A00"/>
    <w:rsid w:val="00605E54"/>
    <w:rsid w:val="006066C0"/>
    <w:rsid w:val="00606720"/>
    <w:rsid w:val="00606D44"/>
    <w:rsid w:val="00612E1A"/>
    <w:rsid w:val="00612EE2"/>
    <w:rsid w:val="00613988"/>
    <w:rsid w:val="00616203"/>
    <w:rsid w:val="00616514"/>
    <w:rsid w:val="00616BB7"/>
    <w:rsid w:val="00617218"/>
    <w:rsid w:val="00620078"/>
    <w:rsid w:val="00620904"/>
    <w:rsid w:val="00620C1D"/>
    <w:rsid w:val="00621353"/>
    <w:rsid w:val="0062196F"/>
    <w:rsid w:val="006229FA"/>
    <w:rsid w:val="00623358"/>
    <w:rsid w:val="00623475"/>
    <w:rsid w:val="0062355C"/>
    <w:rsid w:val="00623978"/>
    <w:rsid w:val="00624215"/>
    <w:rsid w:val="00624F9B"/>
    <w:rsid w:val="006252B7"/>
    <w:rsid w:val="00626C2A"/>
    <w:rsid w:val="006300A1"/>
    <w:rsid w:val="006301E3"/>
    <w:rsid w:val="00630A5B"/>
    <w:rsid w:val="00632AA9"/>
    <w:rsid w:val="00636102"/>
    <w:rsid w:val="00643027"/>
    <w:rsid w:val="00644700"/>
    <w:rsid w:val="00644870"/>
    <w:rsid w:val="006456F1"/>
    <w:rsid w:val="00646DBD"/>
    <w:rsid w:val="006471E3"/>
    <w:rsid w:val="00647599"/>
    <w:rsid w:val="0065039B"/>
    <w:rsid w:val="006507B4"/>
    <w:rsid w:val="006534A6"/>
    <w:rsid w:val="00654281"/>
    <w:rsid w:val="006576E5"/>
    <w:rsid w:val="00657CEF"/>
    <w:rsid w:val="006601AD"/>
    <w:rsid w:val="00662987"/>
    <w:rsid w:val="006629BD"/>
    <w:rsid w:val="00662F97"/>
    <w:rsid w:val="006637FF"/>
    <w:rsid w:val="006659A2"/>
    <w:rsid w:val="00665B85"/>
    <w:rsid w:val="006671E5"/>
    <w:rsid w:val="00670766"/>
    <w:rsid w:val="00673047"/>
    <w:rsid w:val="00674B7C"/>
    <w:rsid w:val="006755DE"/>
    <w:rsid w:val="00677DD0"/>
    <w:rsid w:val="0068296D"/>
    <w:rsid w:val="0068403F"/>
    <w:rsid w:val="00684752"/>
    <w:rsid w:val="00685F1A"/>
    <w:rsid w:val="00690134"/>
    <w:rsid w:val="00691C53"/>
    <w:rsid w:val="0069242A"/>
    <w:rsid w:val="00692DF6"/>
    <w:rsid w:val="00696AD4"/>
    <w:rsid w:val="00697CA5"/>
    <w:rsid w:val="006A0059"/>
    <w:rsid w:val="006A0EE9"/>
    <w:rsid w:val="006A3635"/>
    <w:rsid w:val="006A3C66"/>
    <w:rsid w:val="006A4580"/>
    <w:rsid w:val="006A47AC"/>
    <w:rsid w:val="006A5328"/>
    <w:rsid w:val="006A5827"/>
    <w:rsid w:val="006A59CF"/>
    <w:rsid w:val="006A642B"/>
    <w:rsid w:val="006A7247"/>
    <w:rsid w:val="006A72C7"/>
    <w:rsid w:val="006A7797"/>
    <w:rsid w:val="006A7CE3"/>
    <w:rsid w:val="006B05C0"/>
    <w:rsid w:val="006B0C91"/>
    <w:rsid w:val="006B184D"/>
    <w:rsid w:val="006B1D69"/>
    <w:rsid w:val="006B283B"/>
    <w:rsid w:val="006B3452"/>
    <w:rsid w:val="006C0471"/>
    <w:rsid w:val="006C0829"/>
    <w:rsid w:val="006C1B48"/>
    <w:rsid w:val="006C1B67"/>
    <w:rsid w:val="006C1E90"/>
    <w:rsid w:val="006C209B"/>
    <w:rsid w:val="006C3A0D"/>
    <w:rsid w:val="006C42BC"/>
    <w:rsid w:val="006C43DC"/>
    <w:rsid w:val="006C7D89"/>
    <w:rsid w:val="006D0619"/>
    <w:rsid w:val="006D0C4D"/>
    <w:rsid w:val="006D0EA1"/>
    <w:rsid w:val="006D1208"/>
    <w:rsid w:val="006D14DE"/>
    <w:rsid w:val="006D3494"/>
    <w:rsid w:val="006D4624"/>
    <w:rsid w:val="006D61F9"/>
    <w:rsid w:val="006D6F0B"/>
    <w:rsid w:val="006D781D"/>
    <w:rsid w:val="006E1B3C"/>
    <w:rsid w:val="006E2348"/>
    <w:rsid w:val="006E282A"/>
    <w:rsid w:val="006E3385"/>
    <w:rsid w:val="006E5B13"/>
    <w:rsid w:val="006E5D86"/>
    <w:rsid w:val="006E6C56"/>
    <w:rsid w:val="006E731D"/>
    <w:rsid w:val="006F0082"/>
    <w:rsid w:val="006F2A4E"/>
    <w:rsid w:val="006F3536"/>
    <w:rsid w:val="006F5C18"/>
    <w:rsid w:val="006F5F2D"/>
    <w:rsid w:val="006F76FE"/>
    <w:rsid w:val="00701B15"/>
    <w:rsid w:val="00702DC9"/>
    <w:rsid w:val="007033FE"/>
    <w:rsid w:val="007069A0"/>
    <w:rsid w:val="0070753C"/>
    <w:rsid w:val="007075CC"/>
    <w:rsid w:val="00710705"/>
    <w:rsid w:val="00710D1D"/>
    <w:rsid w:val="007112DA"/>
    <w:rsid w:val="0071363F"/>
    <w:rsid w:val="00713AAE"/>
    <w:rsid w:val="00713B2B"/>
    <w:rsid w:val="0071693D"/>
    <w:rsid w:val="007174AF"/>
    <w:rsid w:val="00717CC5"/>
    <w:rsid w:val="007204B5"/>
    <w:rsid w:val="00724D39"/>
    <w:rsid w:val="0072508A"/>
    <w:rsid w:val="00725ADC"/>
    <w:rsid w:val="0073063B"/>
    <w:rsid w:val="00733C46"/>
    <w:rsid w:val="00735F94"/>
    <w:rsid w:val="007404B3"/>
    <w:rsid w:val="00740BCF"/>
    <w:rsid w:val="00740E1B"/>
    <w:rsid w:val="00741467"/>
    <w:rsid w:val="0074280E"/>
    <w:rsid w:val="0074385E"/>
    <w:rsid w:val="00744B98"/>
    <w:rsid w:val="00745645"/>
    <w:rsid w:val="00745CFC"/>
    <w:rsid w:val="00746C0C"/>
    <w:rsid w:val="00750559"/>
    <w:rsid w:val="0075135C"/>
    <w:rsid w:val="00751C82"/>
    <w:rsid w:val="00751FBD"/>
    <w:rsid w:val="007547A5"/>
    <w:rsid w:val="00755060"/>
    <w:rsid w:val="00755C25"/>
    <w:rsid w:val="0075750A"/>
    <w:rsid w:val="00757798"/>
    <w:rsid w:val="00757BEF"/>
    <w:rsid w:val="00757CA2"/>
    <w:rsid w:val="00761A80"/>
    <w:rsid w:val="00762CBA"/>
    <w:rsid w:val="007633C0"/>
    <w:rsid w:val="007663B2"/>
    <w:rsid w:val="0077068B"/>
    <w:rsid w:val="00772582"/>
    <w:rsid w:val="007729C8"/>
    <w:rsid w:val="0077482C"/>
    <w:rsid w:val="00774A19"/>
    <w:rsid w:val="00775581"/>
    <w:rsid w:val="00776BC7"/>
    <w:rsid w:val="00776CC0"/>
    <w:rsid w:val="00776FBF"/>
    <w:rsid w:val="007807B0"/>
    <w:rsid w:val="00780876"/>
    <w:rsid w:val="0078161C"/>
    <w:rsid w:val="00781CFD"/>
    <w:rsid w:val="0078203C"/>
    <w:rsid w:val="00783091"/>
    <w:rsid w:val="00783775"/>
    <w:rsid w:val="00783A98"/>
    <w:rsid w:val="00785959"/>
    <w:rsid w:val="00787330"/>
    <w:rsid w:val="00787A8B"/>
    <w:rsid w:val="00791661"/>
    <w:rsid w:val="007934AC"/>
    <w:rsid w:val="00793939"/>
    <w:rsid w:val="00793A5F"/>
    <w:rsid w:val="00793E43"/>
    <w:rsid w:val="0079408E"/>
    <w:rsid w:val="00794834"/>
    <w:rsid w:val="00797696"/>
    <w:rsid w:val="00797D11"/>
    <w:rsid w:val="007A1548"/>
    <w:rsid w:val="007A1C6A"/>
    <w:rsid w:val="007A260F"/>
    <w:rsid w:val="007A51EF"/>
    <w:rsid w:val="007A59D6"/>
    <w:rsid w:val="007A5C3D"/>
    <w:rsid w:val="007A659F"/>
    <w:rsid w:val="007A69B7"/>
    <w:rsid w:val="007A7C48"/>
    <w:rsid w:val="007B0067"/>
    <w:rsid w:val="007B0E54"/>
    <w:rsid w:val="007B23B0"/>
    <w:rsid w:val="007B37F7"/>
    <w:rsid w:val="007B3AD0"/>
    <w:rsid w:val="007B47E9"/>
    <w:rsid w:val="007B6745"/>
    <w:rsid w:val="007B709B"/>
    <w:rsid w:val="007B772E"/>
    <w:rsid w:val="007B7885"/>
    <w:rsid w:val="007B7FC2"/>
    <w:rsid w:val="007C0167"/>
    <w:rsid w:val="007C0520"/>
    <w:rsid w:val="007C0D15"/>
    <w:rsid w:val="007C2506"/>
    <w:rsid w:val="007C3E32"/>
    <w:rsid w:val="007C4DB3"/>
    <w:rsid w:val="007D1BFF"/>
    <w:rsid w:val="007D27BB"/>
    <w:rsid w:val="007D2A43"/>
    <w:rsid w:val="007D314F"/>
    <w:rsid w:val="007D3D28"/>
    <w:rsid w:val="007D5706"/>
    <w:rsid w:val="007D5CDF"/>
    <w:rsid w:val="007D5DFF"/>
    <w:rsid w:val="007D6240"/>
    <w:rsid w:val="007D62E4"/>
    <w:rsid w:val="007D6D85"/>
    <w:rsid w:val="007D765B"/>
    <w:rsid w:val="007E127D"/>
    <w:rsid w:val="007E14EE"/>
    <w:rsid w:val="007E1DF2"/>
    <w:rsid w:val="007E3FCC"/>
    <w:rsid w:val="007E5022"/>
    <w:rsid w:val="007E5CA8"/>
    <w:rsid w:val="007E5E61"/>
    <w:rsid w:val="007E75F8"/>
    <w:rsid w:val="007F1C4A"/>
    <w:rsid w:val="007F2937"/>
    <w:rsid w:val="007F2B9C"/>
    <w:rsid w:val="007F44CA"/>
    <w:rsid w:val="007F4A6E"/>
    <w:rsid w:val="007F536C"/>
    <w:rsid w:val="007F67A9"/>
    <w:rsid w:val="00800B1F"/>
    <w:rsid w:val="00802CCB"/>
    <w:rsid w:val="0080351F"/>
    <w:rsid w:val="008035D8"/>
    <w:rsid w:val="00803D55"/>
    <w:rsid w:val="00805200"/>
    <w:rsid w:val="00810139"/>
    <w:rsid w:val="00810911"/>
    <w:rsid w:val="00810D89"/>
    <w:rsid w:val="00811557"/>
    <w:rsid w:val="00811566"/>
    <w:rsid w:val="00813071"/>
    <w:rsid w:val="008137AF"/>
    <w:rsid w:val="008168E0"/>
    <w:rsid w:val="00817CEF"/>
    <w:rsid w:val="008207CB"/>
    <w:rsid w:val="00822CDE"/>
    <w:rsid w:val="0082320F"/>
    <w:rsid w:val="00823BDC"/>
    <w:rsid w:val="00824577"/>
    <w:rsid w:val="00824921"/>
    <w:rsid w:val="0082548E"/>
    <w:rsid w:val="00825EB9"/>
    <w:rsid w:val="00825FA8"/>
    <w:rsid w:val="008265CB"/>
    <w:rsid w:val="008269D8"/>
    <w:rsid w:val="00827DAC"/>
    <w:rsid w:val="00827F43"/>
    <w:rsid w:val="0083015B"/>
    <w:rsid w:val="00830E6A"/>
    <w:rsid w:val="0083117F"/>
    <w:rsid w:val="008331DF"/>
    <w:rsid w:val="008332EB"/>
    <w:rsid w:val="00833A2D"/>
    <w:rsid w:val="00834B31"/>
    <w:rsid w:val="00836025"/>
    <w:rsid w:val="0084172C"/>
    <w:rsid w:val="008423FE"/>
    <w:rsid w:val="00843514"/>
    <w:rsid w:val="00844782"/>
    <w:rsid w:val="00844F29"/>
    <w:rsid w:val="00846BCE"/>
    <w:rsid w:val="008477C8"/>
    <w:rsid w:val="00851C7A"/>
    <w:rsid w:val="00851F52"/>
    <w:rsid w:val="00852AFA"/>
    <w:rsid w:val="00852BF1"/>
    <w:rsid w:val="00856C0A"/>
    <w:rsid w:val="00862DB1"/>
    <w:rsid w:val="008645E3"/>
    <w:rsid w:val="00864A0E"/>
    <w:rsid w:val="00864DCC"/>
    <w:rsid w:val="008657DD"/>
    <w:rsid w:val="00866B3C"/>
    <w:rsid w:val="00867530"/>
    <w:rsid w:val="00867A04"/>
    <w:rsid w:val="008700FE"/>
    <w:rsid w:val="008707CC"/>
    <w:rsid w:val="008708EE"/>
    <w:rsid w:val="00871FF1"/>
    <w:rsid w:val="00872149"/>
    <w:rsid w:val="0087291C"/>
    <w:rsid w:val="008731D3"/>
    <w:rsid w:val="008734DC"/>
    <w:rsid w:val="008740E4"/>
    <w:rsid w:val="00874745"/>
    <w:rsid w:val="00880FB4"/>
    <w:rsid w:val="00881073"/>
    <w:rsid w:val="00881E8D"/>
    <w:rsid w:val="0088509F"/>
    <w:rsid w:val="0088789F"/>
    <w:rsid w:val="008901D1"/>
    <w:rsid w:val="00893133"/>
    <w:rsid w:val="00894105"/>
    <w:rsid w:val="0089567F"/>
    <w:rsid w:val="00896C4E"/>
    <w:rsid w:val="008972E0"/>
    <w:rsid w:val="00897A65"/>
    <w:rsid w:val="008A0700"/>
    <w:rsid w:val="008A4010"/>
    <w:rsid w:val="008A48FF"/>
    <w:rsid w:val="008A4EF1"/>
    <w:rsid w:val="008B17FB"/>
    <w:rsid w:val="008B202F"/>
    <w:rsid w:val="008B2B89"/>
    <w:rsid w:val="008B2DDA"/>
    <w:rsid w:val="008B417D"/>
    <w:rsid w:val="008B530F"/>
    <w:rsid w:val="008C216A"/>
    <w:rsid w:val="008C3EC4"/>
    <w:rsid w:val="008C7410"/>
    <w:rsid w:val="008D0348"/>
    <w:rsid w:val="008D0D5D"/>
    <w:rsid w:val="008D13B2"/>
    <w:rsid w:val="008D3220"/>
    <w:rsid w:val="008D329A"/>
    <w:rsid w:val="008D3CBB"/>
    <w:rsid w:val="008D46B6"/>
    <w:rsid w:val="008D4934"/>
    <w:rsid w:val="008D5551"/>
    <w:rsid w:val="008D5F88"/>
    <w:rsid w:val="008D6A31"/>
    <w:rsid w:val="008E12CE"/>
    <w:rsid w:val="008E1855"/>
    <w:rsid w:val="008E18DD"/>
    <w:rsid w:val="008E2B4B"/>
    <w:rsid w:val="008E3D00"/>
    <w:rsid w:val="008E4606"/>
    <w:rsid w:val="008E48B2"/>
    <w:rsid w:val="008F0353"/>
    <w:rsid w:val="008F3705"/>
    <w:rsid w:val="008F389B"/>
    <w:rsid w:val="008F4EE5"/>
    <w:rsid w:val="008F514E"/>
    <w:rsid w:val="008F5EBF"/>
    <w:rsid w:val="008F76D0"/>
    <w:rsid w:val="008F7C8C"/>
    <w:rsid w:val="00900644"/>
    <w:rsid w:val="00901468"/>
    <w:rsid w:val="0090155E"/>
    <w:rsid w:val="009023F3"/>
    <w:rsid w:val="00902FCD"/>
    <w:rsid w:val="00903002"/>
    <w:rsid w:val="0090302E"/>
    <w:rsid w:val="009037C3"/>
    <w:rsid w:val="00904563"/>
    <w:rsid w:val="009055C5"/>
    <w:rsid w:val="009058BD"/>
    <w:rsid w:val="00905A25"/>
    <w:rsid w:val="009073BA"/>
    <w:rsid w:val="009117E7"/>
    <w:rsid w:val="00912340"/>
    <w:rsid w:val="00912F01"/>
    <w:rsid w:val="00913562"/>
    <w:rsid w:val="00913DBE"/>
    <w:rsid w:val="0091496C"/>
    <w:rsid w:val="00920211"/>
    <w:rsid w:val="0092199D"/>
    <w:rsid w:val="00922538"/>
    <w:rsid w:val="00922894"/>
    <w:rsid w:val="009234ED"/>
    <w:rsid w:val="00923C20"/>
    <w:rsid w:val="00925064"/>
    <w:rsid w:val="009278CE"/>
    <w:rsid w:val="009319C7"/>
    <w:rsid w:val="00931B26"/>
    <w:rsid w:val="00934316"/>
    <w:rsid w:val="009437DA"/>
    <w:rsid w:val="0094704F"/>
    <w:rsid w:val="009476FB"/>
    <w:rsid w:val="00950D87"/>
    <w:rsid w:val="0095114D"/>
    <w:rsid w:val="00951AF8"/>
    <w:rsid w:val="00951B51"/>
    <w:rsid w:val="0095220A"/>
    <w:rsid w:val="00953ADF"/>
    <w:rsid w:val="00953BCC"/>
    <w:rsid w:val="00954271"/>
    <w:rsid w:val="009545B4"/>
    <w:rsid w:val="00954617"/>
    <w:rsid w:val="00954BCE"/>
    <w:rsid w:val="00955056"/>
    <w:rsid w:val="0095664D"/>
    <w:rsid w:val="009567BB"/>
    <w:rsid w:val="00957004"/>
    <w:rsid w:val="00960BF2"/>
    <w:rsid w:val="00960FE3"/>
    <w:rsid w:val="0096289D"/>
    <w:rsid w:val="00962998"/>
    <w:rsid w:val="00962A13"/>
    <w:rsid w:val="00963DC2"/>
    <w:rsid w:val="00964675"/>
    <w:rsid w:val="00964719"/>
    <w:rsid w:val="00967BF8"/>
    <w:rsid w:val="0097021A"/>
    <w:rsid w:val="0097104F"/>
    <w:rsid w:val="009710F8"/>
    <w:rsid w:val="00971A2B"/>
    <w:rsid w:val="009731CF"/>
    <w:rsid w:val="00974981"/>
    <w:rsid w:val="00974A72"/>
    <w:rsid w:val="00976A83"/>
    <w:rsid w:val="00976C50"/>
    <w:rsid w:val="0098038F"/>
    <w:rsid w:val="00981BC6"/>
    <w:rsid w:val="00983059"/>
    <w:rsid w:val="00984717"/>
    <w:rsid w:val="009855CF"/>
    <w:rsid w:val="0098721B"/>
    <w:rsid w:val="0098727E"/>
    <w:rsid w:val="0099076D"/>
    <w:rsid w:val="009910D1"/>
    <w:rsid w:val="00991FBA"/>
    <w:rsid w:val="00993F3D"/>
    <w:rsid w:val="00995866"/>
    <w:rsid w:val="009961CF"/>
    <w:rsid w:val="00997CA9"/>
    <w:rsid w:val="009A03CA"/>
    <w:rsid w:val="009A1255"/>
    <w:rsid w:val="009A2156"/>
    <w:rsid w:val="009A21E9"/>
    <w:rsid w:val="009A2416"/>
    <w:rsid w:val="009A2AFE"/>
    <w:rsid w:val="009A2E21"/>
    <w:rsid w:val="009A7761"/>
    <w:rsid w:val="009B07A6"/>
    <w:rsid w:val="009B38A9"/>
    <w:rsid w:val="009B424B"/>
    <w:rsid w:val="009B6C0C"/>
    <w:rsid w:val="009C151E"/>
    <w:rsid w:val="009C2AF4"/>
    <w:rsid w:val="009C512D"/>
    <w:rsid w:val="009C5419"/>
    <w:rsid w:val="009C722A"/>
    <w:rsid w:val="009D0359"/>
    <w:rsid w:val="009D173D"/>
    <w:rsid w:val="009D3646"/>
    <w:rsid w:val="009D377A"/>
    <w:rsid w:val="009D4018"/>
    <w:rsid w:val="009D4342"/>
    <w:rsid w:val="009D5BD2"/>
    <w:rsid w:val="009E189C"/>
    <w:rsid w:val="009E33B5"/>
    <w:rsid w:val="009E4AEF"/>
    <w:rsid w:val="009E6081"/>
    <w:rsid w:val="009E6750"/>
    <w:rsid w:val="009F02B2"/>
    <w:rsid w:val="009F25F8"/>
    <w:rsid w:val="009F26D2"/>
    <w:rsid w:val="009F49B6"/>
    <w:rsid w:val="009F6435"/>
    <w:rsid w:val="009F6631"/>
    <w:rsid w:val="00A02407"/>
    <w:rsid w:val="00A02ED3"/>
    <w:rsid w:val="00A03AD8"/>
    <w:rsid w:val="00A04702"/>
    <w:rsid w:val="00A04FD4"/>
    <w:rsid w:val="00A075CD"/>
    <w:rsid w:val="00A10A88"/>
    <w:rsid w:val="00A1100E"/>
    <w:rsid w:val="00A11A87"/>
    <w:rsid w:val="00A1453F"/>
    <w:rsid w:val="00A15ED8"/>
    <w:rsid w:val="00A161DF"/>
    <w:rsid w:val="00A17918"/>
    <w:rsid w:val="00A20E54"/>
    <w:rsid w:val="00A212B0"/>
    <w:rsid w:val="00A22AB8"/>
    <w:rsid w:val="00A22EF9"/>
    <w:rsid w:val="00A240A7"/>
    <w:rsid w:val="00A24225"/>
    <w:rsid w:val="00A24489"/>
    <w:rsid w:val="00A25984"/>
    <w:rsid w:val="00A27247"/>
    <w:rsid w:val="00A2771E"/>
    <w:rsid w:val="00A27F4E"/>
    <w:rsid w:val="00A303C9"/>
    <w:rsid w:val="00A31358"/>
    <w:rsid w:val="00A3151D"/>
    <w:rsid w:val="00A318A9"/>
    <w:rsid w:val="00A32397"/>
    <w:rsid w:val="00A32CE8"/>
    <w:rsid w:val="00A32CFD"/>
    <w:rsid w:val="00A349FE"/>
    <w:rsid w:val="00A350C1"/>
    <w:rsid w:val="00A35806"/>
    <w:rsid w:val="00A36AFC"/>
    <w:rsid w:val="00A427F0"/>
    <w:rsid w:val="00A4361A"/>
    <w:rsid w:val="00A44B2E"/>
    <w:rsid w:val="00A4514E"/>
    <w:rsid w:val="00A45B9D"/>
    <w:rsid w:val="00A50433"/>
    <w:rsid w:val="00A51E08"/>
    <w:rsid w:val="00A605B3"/>
    <w:rsid w:val="00A61072"/>
    <w:rsid w:val="00A6109F"/>
    <w:rsid w:val="00A610C8"/>
    <w:rsid w:val="00A61EB7"/>
    <w:rsid w:val="00A625D2"/>
    <w:rsid w:val="00A62982"/>
    <w:rsid w:val="00A631C8"/>
    <w:rsid w:val="00A63A5E"/>
    <w:rsid w:val="00A65BE8"/>
    <w:rsid w:val="00A667DB"/>
    <w:rsid w:val="00A66E75"/>
    <w:rsid w:val="00A677FF"/>
    <w:rsid w:val="00A67DDA"/>
    <w:rsid w:val="00A715C1"/>
    <w:rsid w:val="00A7512D"/>
    <w:rsid w:val="00A751E4"/>
    <w:rsid w:val="00A75512"/>
    <w:rsid w:val="00A7577A"/>
    <w:rsid w:val="00A760A0"/>
    <w:rsid w:val="00A77489"/>
    <w:rsid w:val="00A821FB"/>
    <w:rsid w:val="00A8252E"/>
    <w:rsid w:val="00A84963"/>
    <w:rsid w:val="00A8580C"/>
    <w:rsid w:val="00A90219"/>
    <w:rsid w:val="00A90632"/>
    <w:rsid w:val="00A926B5"/>
    <w:rsid w:val="00A93901"/>
    <w:rsid w:val="00A93D7C"/>
    <w:rsid w:val="00A950C3"/>
    <w:rsid w:val="00A95651"/>
    <w:rsid w:val="00A95C72"/>
    <w:rsid w:val="00AA1364"/>
    <w:rsid w:val="00AA3349"/>
    <w:rsid w:val="00AA3C41"/>
    <w:rsid w:val="00AA3E2E"/>
    <w:rsid w:val="00AA4BCE"/>
    <w:rsid w:val="00AA50B5"/>
    <w:rsid w:val="00AA604E"/>
    <w:rsid w:val="00AA74EA"/>
    <w:rsid w:val="00AB0426"/>
    <w:rsid w:val="00AB1581"/>
    <w:rsid w:val="00AB1D8A"/>
    <w:rsid w:val="00AB22A5"/>
    <w:rsid w:val="00AB437B"/>
    <w:rsid w:val="00AB43D6"/>
    <w:rsid w:val="00AB6AC9"/>
    <w:rsid w:val="00AB79BA"/>
    <w:rsid w:val="00AC20C5"/>
    <w:rsid w:val="00AC4FAD"/>
    <w:rsid w:val="00AC593C"/>
    <w:rsid w:val="00AC5A39"/>
    <w:rsid w:val="00AC5BE5"/>
    <w:rsid w:val="00AC7139"/>
    <w:rsid w:val="00AC79EE"/>
    <w:rsid w:val="00AD0CA6"/>
    <w:rsid w:val="00AD622D"/>
    <w:rsid w:val="00AE4462"/>
    <w:rsid w:val="00AE5D8E"/>
    <w:rsid w:val="00AE5FB6"/>
    <w:rsid w:val="00AE66F5"/>
    <w:rsid w:val="00AE77F3"/>
    <w:rsid w:val="00AF04F5"/>
    <w:rsid w:val="00AF0840"/>
    <w:rsid w:val="00AF183C"/>
    <w:rsid w:val="00AF1C9F"/>
    <w:rsid w:val="00AF247F"/>
    <w:rsid w:val="00AF2745"/>
    <w:rsid w:val="00AF2E0F"/>
    <w:rsid w:val="00AF3218"/>
    <w:rsid w:val="00AF3F2B"/>
    <w:rsid w:val="00AF55C2"/>
    <w:rsid w:val="00AF59C4"/>
    <w:rsid w:val="00AF6259"/>
    <w:rsid w:val="00AF70E2"/>
    <w:rsid w:val="00AF7338"/>
    <w:rsid w:val="00B0047C"/>
    <w:rsid w:val="00B00C06"/>
    <w:rsid w:val="00B01748"/>
    <w:rsid w:val="00B01AA5"/>
    <w:rsid w:val="00B0451C"/>
    <w:rsid w:val="00B06BBC"/>
    <w:rsid w:val="00B0790E"/>
    <w:rsid w:val="00B11761"/>
    <w:rsid w:val="00B121C4"/>
    <w:rsid w:val="00B1288D"/>
    <w:rsid w:val="00B1407C"/>
    <w:rsid w:val="00B167FB"/>
    <w:rsid w:val="00B17B97"/>
    <w:rsid w:val="00B205E1"/>
    <w:rsid w:val="00B218F7"/>
    <w:rsid w:val="00B2223E"/>
    <w:rsid w:val="00B22C98"/>
    <w:rsid w:val="00B22D72"/>
    <w:rsid w:val="00B25559"/>
    <w:rsid w:val="00B26008"/>
    <w:rsid w:val="00B27613"/>
    <w:rsid w:val="00B308D8"/>
    <w:rsid w:val="00B33603"/>
    <w:rsid w:val="00B347F5"/>
    <w:rsid w:val="00B3522C"/>
    <w:rsid w:val="00B4039D"/>
    <w:rsid w:val="00B416F3"/>
    <w:rsid w:val="00B4177E"/>
    <w:rsid w:val="00B41D03"/>
    <w:rsid w:val="00B45E24"/>
    <w:rsid w:val="00B507D9"/>
    <w:rsid w:val="00B53283"/>
    <w:rsid w:val="00B534A9"/>
    <w:rsid w:val="00B53807"/>
    <w:rsid w:val="00B53F18"/>
    <w:rsid w:val="00B54408"/>
    <w:rsid w:val="00B56262"/>
    <w:rsid w:val="00B6109C"/>
    <w:rsid w:val="00B61CE3"/>
    <w:rsid w:val="00B64698"/>
    <w:rsid w:val="00B652E1"/>
    <w:rsid w:val="00B66361"/>
    <w:rsid w:val="00B7033F"/>
    <w:rsid w:val="00B709C8"/>
    <w:rsid w:val="00B7162D"/>
    <w:rsid w:val="00B717A8"/>
    <w:rsid w:val="00B72254"/>
    <w:rsid w:val="00B7240D"/>
    <w:rsid w:val="00B7254B"/>
    <w:rsid w:val="00B72A28"/>
    <w:rsid w:val="00B73943"/>
    <w:rsid w:val="00B742D8"/>
    <w:rsid w:val="00B74BA0"/>
    <w:rsid w:val="00B75821"/>
    <w:rsid w:val="00B75EAD"/>
    <w:rsid w:val="00B7631C"/>
    <w:rsid w:val="00B767A9"/>
    <w:rsid w:val="00B76EEF"/>
    <w:rsid w:val="00B77265"/>
    <w:rsid w:val="00B80165"/>
    <w:rsid w:val="00B80867"/>
    <w:rsid w:val="00B82A2B"/>
    <w:rsid w:val="00B83225"/>
    <w:rsid w:val="00B84F54"/>
    <w:rsid w:val="00B854A2"/>
    <w:rsid w:val="00B85B9C"/>
    <w:rsid w:val="00B86EBB"/>
    <w:rsid w:val="00B876AA"/>
    <w:rsid w:val="00B909FD"/>
    <w:rsid w:val="00B917DF"/>
    <w:rsid w:val="00B93E89"/>
    <w:rsid w:val="00BA1AA8"/>
    <w:rsid w:val="00BA2707"/>
    <w:rsid w:val="00BA5118"/>
    <w:rsid w:val="00BA6B2D"/>
    <w:rsid w:val="00BB395D"/>
    <w:rsid w:val="00BB4D4A"/>
    <w:rsid w:val="00BB5BB2"/>
    <w:rsid w:val="00BB61FE"/>
    <w:rsid w:val="00BC0A2D"/>
    <w:rsid w:val="00BC0C71"/>
    <w:rsid w:val="00BC21FE"/>
    <w:rsid w:val="00BC2913"/>
    <w:rsid w:val="00BC2EEF"/>
    <w:rsid w:val="00BC3A9B"/>
    <w:rsid w:val="00BC46AA"/>
    <w:rsid w:val="00BC5766"/>
    <w:rsid w:val="00BC645F"/>
    <w:rsid w:val="00BC6B05"/>
    <w:rsid w:val="00BC6D07"/>
    <w:rsid w:val="00BD362D"/>
    <w:rsid w:val="00BD4AD3"/>
    <w:rsid w:val="00BD53B4"/>
    <w:rsid w:val="00BD5C61"/>
    <w:rsid w:val="00BD6344"/>
    <w:rsid w:val="00BD68AE"/>
    <w:rsid w:val="00BD6BE4"/>
    <w:rsid w:val="00BE0968"/>
    <w:rsid w:val="00BE0AE8"/>
    <w:rsid w:val="00BE12F6"/>
    <w:rsid w:val="00BE2096"/>
    <w:rsid w:val="00BE2B4B"/>
    <w:rsid w:val="00BE4E6B"/>
    <w:rsid w:val="00BE5539"/>
    <w:rsid w:val="00BE5C99"/>
    <w:rsid w:val="00BE6ACF"/>
    <w:rsid w:val="00BE6EC8"/>
    <w:rsid w:val="00BE7C8D"/>
    <w:rsid w:val="00BF13FE"/>
    <w:rsid w:val="00BF39E6"/>
    <w:rsid w:val="00BF3E1B"/>
    <w:rsid w:val="00BF5590"/>
    <w:rsid w:val="00BF6120"/>
    <w:rsid w:val="00BF7840"/>
    <w:rsid w:val="00BF7B12"/>
    <w:rsid w:val="00C02B31"/>
    <w:rsid w:val="00C05F14"/>
    <w:rsid w:val="00C0635F"/>
    <w:rsid w:val="00C07314"/>
    <w:rsid w:val="00C075B3"/>
    <w:rsid w:val="00C07839"/>
    <w:rsid w:val="00C1090B"/>
    <w:rsid w:val="00C10D93"/>
    <w:rsid w:val="00C11522"/>
    <w:rsid w:val="00C11FF0"/>
    <w:rsid w:val="00C1223B"/>
    <w:rsid w:val="00C1299A"/>
    <w:rsid w:val="00C13C9C"/>
    <w:rsid w:val="00C13D13"/>
    <w:rsid w:val="00C13D5E"/>
    <w:rsid w:val="00C1713E"/>
    <w:rsid w:val="00C17530"/>
    <w:rsid w:val="00C17741"/>
    <w:rsid w:val="00C2047F"/>
    <w:rsid w:val="00C23310"/>
    <w:rsid w:val="00C25971"/>
    <w:rsid w:val="00C25A31"/>
    <w:rsid w:val="00C275D5"/>
    <w:rsid w:val="00C30217"/>
    <w:rsid w:val="00C30945"/>
    <w:rsid w:val="00C30CBB"/>
    <w:rsid w:val="00C31EA0"/>
    <w:rsid w:val="00C364A6"/>
    <w:rsid w:val="00C373C7"/>
    <w:rsid w:val="00C374EF"/>
    <w:rsid w:val="00C43860"/>
    <w:rsid w:val="00C45B18"/>
    <w:rsid w:val="00C45F74"/>
    <w:rsid w:val="00C5134C"/>
    <w:rsid w:val="00C51A09"/>
    <w:rsid w:val="00C51E07"/>
    <w:rsid w:val="00C5299B"/>
    <w:rsid w:val="00C52C28"/>
    <w:rsid w:val="00C530C2"/>
    <w:rsid w:val="00C54119"/>
    <w:rsid w:val="00C54ECF"/>
    <w:rsid w:val="00C5583F"/>
    <w:rsid w:val="00C569B8"/>
    <w:rsid w:val="00C56AAC"/>
    <w:rsid w:val="00C57127"/>
    <w:rsid w:val="00C57D5F"/>
    <w:rsid w:val="00C603EA"/>
    <w:rsid w:val="00C609DC"/>
    <w:rsid w:val="00C61272"/>
    <w:rsid w:val="00C61716"/>
    <w:rsid w:val="00C623C2"/>
    <w:rsid w:val="00C62768"/>
    <w:rsid w:val="00C63160"/>
    <w:rsid w:val="00C64AB2"/>
    <w:rsid w:val="00C64DDE"/>
    <w:rsid w:val="00C66383"/>
    <w:rsid w:val="00C66CB6"/>
    <w:rsid w:val="00C67DE7"/>
    <w:rsid w:val="00C70058"/>
    <w:rsid w:val="00C7282C"/>
    <w:rsid w:val="00C731EC"/>
    <w:rsid w:val="00C7338B"/>
    <w:rsid w:val="00C77EC2"/>
    <w:rsid w:val="00C825CF"/>
    <w:rsid w:val="00C84037"/>
    <w:rsid w:val="00C85EF7"/>
    <w:rsid w:val="00C8704C"/>
    <w:rsid w:val="00C87A6E"/>
    <w:rsid w:val="00C9034B"/>
    <w:rsid w:val="00C90BEE"/>
    <w:rsid w:val="00C92040"/>
    <w:rsid w:val="00C921FE"/>
    <w:rsid w:val="00C92955"/>
    <w:rsid w:val="00C93467"/>
    <w:rsid w:val="00C944FA"/>
    <w:rsid w:val="00C95174"/>
    <w:rsid w:val="00C9604F"/>
    <w:rsid w:val="00C96A95"/>
    <w:rsid w:val="00C96F2B"/>
    <w:rsid w:val="00C971BC"/>
    <w:rsid w:val="00C97251"/>
    <w:rsid w:val="00CA0B74"/>
    <w:rsid w:val="00CA0DCE"/>
    <w:rsid w:val="00CA152C"/>
    <w:rsid w:val="00CA54CE"/>
    <w:rsid w:val="00CA7275"/>
    <w:rsid w:val="00CA7F11"/>
    <w:rsid w:val="00CB1AE4"/>
    <w:rsid w:val="00CB1F12"/>
    <w:rsid w:val="00CB2373"/>
    <w:rsid w:val="00CB353C"/>
    <w:rsid w:val="00CB4475"/>
    <w:rsid w:val="00CB5505"/>
    <w:rsid w:val="00CB571B"/>
    <w:rsid w:val="00CB5C65"/>
    <w:rsid w:val="00CC0D48"/>
    <w:rsid w:val="00CC1F31"/>
    <w:rsid w:val="00CC520F"/>
    <w:rsid w:val="00CC53E0"/>
    <w:rsid w:val="00CC66A5"/>
    <w:rsid w:val="00CC7F52"/>
    <w:rsid w:val="00CD1FAE"/>
    <w:rsid w:val="00CD2DBB"/>
    <w:rsid w:val="00CD3035"/>
    <w:rsid w:val="00CD574A"/>
    <w:rsid w:val="00CD57D9"/>
    <w:rsid w:val="00CD6672"/>
    <w:rsid w:val="00CD67B8"/>
    <w:rsid w:val="00CD6FCA"/>
    <w:rsid w:val="00CD720C"/>
    <w:rsid w:val="00CE10FA"/>
    <w:rsid w:val="00CE4301"/>
    <w:rsid w:val="00CE4FBA"/>
    <w:rsid w:val="00CE501B"/>
    <w:rsid w:val="00CE5744"/>
    <w:rsid w:val="00CF08C8"/>
    <w:rsid w:val="00CF0FF4"/>
    <w:rsid w:val="00CF21F7"/>
    <w:rsid w:val="00CF3190"/>
    <w:rsid w:val="00CF3CDD"/>
    <w:rsid w:val="00CF41EA"/>
    <w:rsid w:val="00CF431C"/>
    <w:rsid w:val="00CF498E"/>
    <w:rsid w:val="00CF57E6"/>
    <w:rsid w:val="00CF5871"/>
    <w:rsid w:val="00D007D0"/>
    <w:rsid w:val="00D00828"/>
    <w:rsid w:val="00D00DCD"/>
    <w:rsid w:val="00D01BFD"/>
    <w:rsid w:val="00D01DD4"/>
    <w:rsid w:val="00D04525"/>
    <w:rsid w:val="00D050B4"/>
    <w:rsid w:val="00D0552C"/>
    <w:rsid w:val="00D056BE"/>
    <w:rsid w:val="00D05D0B"/>
    <w:rsid w:val="00D05F75"/>
    <w:rsid w:val="00D06483"/>
    <w:rsid w:val="00D07075"/>
    <w:rsid w:val="00D10F87"/>
    <w:rsid w:val="00D13160"/>
    <w:rsid w:val="00D13383"/>
    <w:rsid w:val="00D14E28"/>
    <w:rsid w:val="00D15AD0"/>
    <w:rsid w:val="00D165DF"/>
    <w:rsid w:val="00D1682E"/>
    <w:rsid w:val="00D2075D"/>
    <w:rsid w:val="00D217F4"/>
    <w:rsid w:val="00D231BE"/>
    <w:rsid w:val="00D241B1"/>
    <w:rsid w:val="00D24CAC"/>
    <w:rsid w:val="00D257C1"/>
    <w:rsid w:val="00D269F2"/>
    <w:rsid w:val="00D301FF"/>
    <w:rsid w:val="00D30D2E"/>
    <w:rsid w:val="00D30F26"/>
    <w:rsid w:val="00D315E8"/>
    <w:rsid w:val="00D32A4E"/>
    <w:rsid w:val="00D33D0A"/>
    <w:rsid w:val="00D348CE"/>
    <w:rsid w:val="00D34E31"/>
    <w:rsid w:val="00D36789"/>
    <w:rsid w:val="00D40B0C"/>
    <w:rsid w:val="00D41F5E"/>
    <w:rsid w:val="00D43103"/>
    <w:rsid w:val="00D44CBE"/>
    <w:rsid w:val="00D45529"/>
    <w:rsid w:val="00D45D2C"/>
    <w:rsid w:val="00D46929"/>
    <w:rsid w:val="00D46F51"/>
    <w:rsid w:val="00D476DA"/>
    <w:rsid w:val="00D502B8"/>
    <w:rsid w:val="00D508A0"/>
    <w:rsid w:val="00D510E2"/>
    <w:rsid w:val="00D52631"/>
    <w:rsid w:val="00D5557E"/>
    <w:rsid w:val="00D56500"/>
    <w:rsid w:val="00D57E8E"/>
    <w:rsid w:val="00D60116"/>
    <w:rsid w:val="00D6069F"/>
    <w:rsid w:val="00D62636"/>
    <w:rsid w:val="00D62D4D"/>
    <w:rsid w:val="00D63694"/>
    <w:rsid w:val="00D63D48"/>
    <w:rsid w:val="00D64497"/>
    <w:rsid w:val="00D65556"/>
    <w:rsid w:val="00D65A35"/>
    <w:rsid w:val="00D67287"/>
    <w:rsid w:val="00D67444"/>
    <w:rsid w:val="00D676B4"/>
    <w:rsid w:val="00D7272D"/>
    <w:rsid w:val="00D729F8"/>
    <w:rsid w:val="00D732FA"/>
    <w:rsid w:val="00D74E5A"/>
    <w:rsid w:val="00D752EE"/>
    <w:rsid w:val="00D75DDF"/>
    <w:rsid w:val="00D81994"/>
    <w:rsid w:val="00D862A2"/>
    <w:rsid w:val="00D87597"/>
    <w:rsid w:val="00D87C7C"/>
    <w:rsid w:val="00D9105D"/>
    <w:rsid w:val="00D92013"/>
    <w:rsid w:val="00D92719"/>
    <w:rsid w:val="00D93D84"/>
    <w:rsid w:val="00D97A31"/>
    <w:rsid w:val="00DA0CD5"/>
    <w:rsid w:val="00DA1D9C"/>
    <w:rsid w:val="00DA2BCE"/>
    <w:rsid w:val="00DA2BF4"/>
    <w:rsid w:val="00DA5285"/>
    <w:rsid w:val="00DA53D7"/>
    <w:rsid w:val="00DA5CB5"/>
    <w:rsid w:val="00DA6AFB"/>
    <w:rsid w:val="00DA6E60"/>
    <w:rsid w:val="00DA75A9"/>
    <w:rsid w:val="00DB0141"/>
    <w:rsid w:val="00DB1055"/>
    <w:rsid w:val="00DB4B8D"/>
    <w:rsid w:val="00DB647A"/>
    <w:rsid w:val="00DB68C3"/>
    <w:rsid w:val="00DB6914"/>
    <w:rsid w:val="00DC003A"/>
    <w:rsid w:val="00DC0188"/>
    <w:rsid w:val="00DC348C"/>
    <w:rsid w:val="00DC4274"/>
    <w:rsid w:val="00DC4B55"/>
    <w:rsid w:val="00DC6376"/>
    <w:rsid w:val="00DD0458"/>
    <w:rsid w:val="00DD0BAE"/>
    <w:rsid w:val="00DD1DCC"/>
    <w:rsid w:val="00DD28F4"/>
    <w:rsid w:val="00DD422D"/>
    <w:rsid w:val="00DD75C9"/>
    <w:rsid w:val="00DE0661"/>
    <w:rsid w:val="00DE1D0A"/>
    <w:rsid w:val="00DE2207"/>
    <w:rsid w:val="00DE369D"/>
    <w:rsid w:val="00DE6A8D"/>
    <w:rsid w:val="00DE6B70"/>
    <w:rsid w:val="00DE7835"/>
    <w:rsid w:val="00DF0535"/>
    <w:rsid w:val="00DF2E1B"/>
    <w:rsid w:val="00DF3933"/>
    <w:rsid w:val="00DF45F8"/>
    <w:rsid w:val="00DF4714"/>
    <w:rsid w:val="00DF4941"/>
    <w:rsid w:val="00DF59C7"/>
    <w:rsid w:val="00DF69A3"/>
    <w:rsid w:val="00DF6B97"/>
    <w:rsid w:val="00DF7154"/>
    <w:rsid w:val="00DF7B65"/>
    <w:rsid w:val="00DF7CA7"/>
    <w:rsid w:val="00E01423"/>
    <w:rsid w:val="00E01777"/>
    <w:rsid w:val="00E023AF"/>
    <w:rsid w:val="00E02EBC"/>
    <w:rsid w:val="00E037EB"/>
    <w:rsid w:val="00E049A5"/>
    <w:rsid w:val="00E054E4"/>
    <w:rsid w:val="00E11364"/>
    <w:rsid w:val="00E114CF"/>
    <w:rsid w:val="00E11E20"/>
    <w:rsid w:val="00E123B2"/>
    <w:rsid w:val="00E128CA"/>
    <w:rsid w:val="00E1351B"/>
    <w:rsid w:val="00E13A2C"/>
    <w:rsid w:val="00E15434"/>
    <w:rsid w:val="00E15A12"/>
    <w:rsid w:val="00E1789F"/>
    <w:rsid w:val="00E17B6D"/>
    <w:rsid w:val="00E2022E"/>
    <w:rsid w:val="00E219CD"/>
    <w:rsid w:val="00E247AA"/>
    <w:rsid w:val="00E24A42"/>
    <w:rsid w:val="00E252D7"/>
    <w:rsid w:val="00E2620E"/>
    <w:rsid w:val="00E26EB8"/>
    <w:rsid w:val="00E27DF3"/>
    <w:rsid w:val="00E30034"/>
    <w:rsid w:val="00E3025E"/>
    <w:rsid w:val="00E30538"/>
    <w:rsid w:val="00E31B69"/>
    <w:rsid w:val="00E33687"/>
    <w:rsid w:val="00E33830"/>
    <w:rsid w:val="00E34059"/>
    <w:rsid w:val="00E34485"/>
    <w:rsid w:val="00E35995"/>
    <w:rsid w:val="00E3618B"/>
    <w:rsid w:val="00E3696C"/>
    <w:rsid w:val="00E37048"/>
    <w:rsid w:val="00E4049C"/>
    <w:rsid w:val="00E40EAC"/>
    <w:rsid w:val="00E41CBD"/>
    <w:rsid w:val="00E4211A"/>
    <w:rsid w:val="00E4286A"/>
    <w:rsid w:val="00E43D48"/>
    <w:rsid w:val="00E461B9"/>
    <w:rsid w:val="00E46218"/>
    <w:rsid w:val="00E50856"/>
    <w:rsid w:val="00E50EE2"/>
    <w:rsid w:val="00E52C0C"/>
    <w:rsid w:val="00E52DC1"/>
    <w:rsid w:val="00E54432"/>
    <w:rsid w:val="00E54B60"/>
    <w:rsid w:val="00E54F8B"/>
    <w:rsid w:val="00E55272"/>
    <w:rsid w:val="00E56DCF"/>
    <w:rsid w:val="00E57A88"/>
    <w:rsid w:val="00E604B8"/>
    <w:rsid w:val="00E61364"/>
    <w:rsid w:val="00E61BC0"/>
    <w:rsid w:val="00E6217F"/>
    <w:rsid w:val="00E65095"/>
    <w:rsid w:val="00E65914"/>
    <w:rsid w:val="00E65E32"/>
    <w:rsid w:val="00E660D2"/>
    <w:rsid w:val="00E702B2"/>
    <w:rsid w:val="00E70443"/>
    <w:rsid w:val="00E71AF1"/>
    <w:rsid w:val="00E723A5"/>
    <w:rsid w:val="00E7344C"/>
    <w:rsid w:val="00E74CFB"/>
    <w:rsid w:val="00E756F0"/>
    <w:rsid w:val="00E768C7"/>
    <w:rsid w:val="00E80622"/>
    <w:rsid w:val="00E80726"/>
    <w:rsid w:val="00E812D3"/>
    <w:rsid w:val="00E829E2"/>
    <w:rsid w:val="00E83DC6"/>
    <w:rsid w:val="00E86A42"/>
    <w:rsid w:val="00E86CF2"/>
    <w:rsid w:val="00E878DD"/>
    <w:rsid w:val="00E90BDE"/>
    <w:rsid w:val="00E91792"/>
    <w:rsid w:val="00E91AAB"/>
    <w:rsid w:val="00E925C3"/>
    <w:rsid w:val="00E92F0E"/>
    <w:rsid w:val="00E93844"/>
    <w:rsid w:val="00E94414"/>
    <w:rsid w:val="00E957CC"/>
    <w:rsid w:val="00E97267"/>
    <w:rsid w:val="00E9782B"/>
    <w:rsid w:val="00EA0C7F"/>
    <w:rsid w:val="00EA5B87"/>
    <w:rsid w:val="00EB0BBF"/>
    <w:rsid w:val="00EB2273"/>
    <w:rsid w:val="00EB2B15"/>
    <w:rsid w:val="00EB37E9"/>
    <w:rsid w:val="00EB54A7"/>
    <w:rsid w:val="00EB64BC"/>
    <w:rsid w:val="00EB6E5E"/>
    <w:rsid w:val="00EC0DD1"/>
    <w:rsid w:val="00EC2333"/>
    <w:rsid w:val="00EC380E"/>
    <w:rsid w:val="00EC3D3B"/>
    <w:rsid w:val="00ED04C3"/>
    <w:rsid w:val="00ED3224"/>
    <w:rsid w:val="00ED34C8"/>
    <w:rsid w:val="00ED4668"/>
    <w:rsid w:val="00ED4B7C"/>
    <w:rsid w:val="00ED603D"/>
    <w:rsid w:val="00ED6969"/>
    <w:rsid w:val="00ED75D5"/>
    <w:rsid w:val="00ED7DF4"/>
    <w:rsid w:val="00EE0B5B"/>
    <w:rsid w:val="00EE0CE2"/>
    <w:rsid w:val="00EE3A83"/>
    <w:rsid w:val="00EE4242"/>
    <w:rsid w:val="00EE6929"/>
    <w:rsid w:val="00EE6ADC"/>
    <w:rsid w:val="00EE7AB4"/>
    <w:rsid w:val="00EE7BE8"/>
    <w:rsid w:val="00EF1F67"/>
    <w:rsid w:val="00EF25C1"/>
    <w:rsid w:val="00EF2B06"/>
    <w:rsid w:val="00EF3819"/>
    <w:rsid w:val="00EF3BCC"/>
    <w:rsid w:val="00EF73BE"/>
    <w:rsid w:val="00F0060E"/>
    <w:rsid w:val="00F01008"/>
    <w:rsid w:val="00F01B91"/>
    <w:rsid w:val="00F01E08"/>
    <w:rsid w:val="00F0224B"/>
    <w:rsid w:val="00F02298"/>
    <w:rsid w:val="00F025F0"/>
    <w:rsid w:val="00F03335"/>
    <w:rsid w:val="00F04688"/>
    <w:rsid w:val="00F05832"/>
    <w:rsid w:val="00F06DCC"/>
    <w:rsid w:val="00F070B0"/>
    <w:rsid w:val="00F10075"/>
    <w:rsid w:val="00F117B6"/>
    <w:rsid w:val="00F146F1"/>
    <w:rsid w:val="00F160F9"/>
    <w:rsid w:val="00F16A71"/>
    <w:rsid w:val="00F20284"/>
    <w:rsid w:val="00F206C2"/>
    <w:rsid w:val="00F21614"/>
    <w:rsid w:val="00F24444"/>
    <w:rsid w:val="00F257A7"/>
    <w:rsid w:val="00F270B0"/>
    <w:rsid w:val="00F30DFA"/>
    <w:rsid w:val="00F3183A"/>
    <w:rsid w:val="00F3299B"/>
    <w:rsid w:val="00F32F75"/>
    <w:rsid w:val="00F3461E"/>
    <w:rsid w:val="00F34CD7"/>
    <w:rsid w:val="00F34FBD"/>
    <w:rsid w:val="00F35C4A"/>
    <w:rsid w:val="00F36A1F"/>
    <w:rsid w:val="00F36B50"/>
    <w:rsid w:val="00F36CF4"/>
    <w:rsid w:val="00F3707F"/>
    <w:rsid w:val="00F377BF"/>
    <w:rsid w:val="00F40273"/>
    <w:rsid w:val="00F40D01"/>
    <w:rsid w:val="00F4270D"/>
    <w:rsid w:val="00F431F0"/>
    <w:rsid w:val="00F437FD"/>
    <w:rsid w:val="00F45178"/>
    <w:rsid w:val="00F472E4"/>
    <w:rsid w:val="00F508F4"/>
    <w:rsid w:val="00F50AAF"/>
    <w:rsid w:val="00F50AC6"/>
    <w:rsid w:val="00F52157"/>
    <w:rsid w:val="00F52773"/>
    <w:rsid w:val="00F550E1"/>
    <w:rsid w:val="00F553F8"/>
    <w:rsid w:val="00F55F49"/>
    <w:rsid w:val="00F56C79"/>
    <w:rsid w:val="00F56EB5"/>
    <w:rsid w:val="00F60E91"/>
    <w:rsid w:val="00F62C28"/>
    <w:rsid w:val="00F62C9E"/>
    <w:rsid w:val="00F62E37"/>
    <w:rsid w:val="00F646C9"/>
    <w:rsid w:val="00F651AB"/>
    <w:rsid w:val="00F652AA"/>
    <w:rsid w:val="00F65C42"/>
    <w:rsid w:val="00F66063"/>
    <w:rsid w:val="00F663B7"/>
    <w:rsid w:val="00F66AFB"/>
    <w:rsid w:val="00F67501"/>
    <w:rsid w:val="00F677B4"/>
    <w:rsid w:val="00F72D22"/>
    <w:rsid w:val="00F7373D"/>
    <w:rsid w:val="00F75AAE"/>
    <w:rsid w:val="00F7661C"/>
    <w:rsid w:val="00F77283"/>
    <w:rsid w:val="00F772BF"/>
    <w:rsid w:val="00F84260"/>
    <w:rsid w:val="00F8599E"/>
    <w:rsid w:val="00F913B4"/>
    <w:rsid w:val="00F925D9"/>
    <w:rsid w:val="00F92D8D"/>
    <w:rsid w:val="00F93661"/>
    <w:rsid w:val="00F970A9"/>
    <w:rsid w:val="00FA0C29"/>
    <w:rsid w:val="00FA16DE"/>
    <w:rsid w:val="00FA1B1E"/>
    <w:rsid w:val="00FA46F9"/>
    <w:rsid w:val="00FA695B"/>
    <w:rsid w:val="00FA701C"/>
    <w:rsid w:val="00FA70F1"/>
    <w:rsid w:val="00FA7779"/>
    <w:rsid w:val="00FA7AE0"/>
    <w:rsid w:val="00FA7F94"/>
    <w:rsid w:val="00FB1504"/>
    <w:rsid w:val="00FB207F"/>
    <w:rsid w:val="00FB260D"/>
    <w:rsid w:val="00FB29FB"/>
    <w:rsid w:val="00FB4C2A"/>
    <w:rsid w:val="00FB693A"/>
    <w:rsid w:val="00FC1299"/>
    <w:rsid w:val="00FC2AC4"/>
    <w:rsid w:val="00FC4881"/>
    <w:rsid w:val="00FC51C1"/>
    <w:rsid w:val="00FC5385"/>
    <w:rsid w:val="00FC577E"/>
    <w:rsid w:val="00FC70C4"/>
    <w:rsid w:val="00FD017D"/>
    <w:rsid w:val="00FD2AAF"/>
    <w:rsid w:val="00FD3418"/>
    <w:rsid w:val="00FD5029"/>
    <w:rsid w:val="00FD65BA"/>
    <w:rsid w:val="00FD7BDB"/>
    <w:rsid w:val="00FE0C26"/>
    <w:rsid w:val="00FE21C3"/>
    <w:rsid w:val="00FE2990"/>
    <w:rsid w:val="00FE3958"/>
    <w:rsid w:val="00FE5110"/>
    <w:rsid w:val="00FE51F3"/>
    <w:rsid w:val="00FE54D8"/>
    <w:rsid w:val="00FE6EDB"/>
    <w:rsid w:val="00FE7C3D"/>
    <w:rsid w:val="00FF103B"/>
    <w:rsid w:val="00FF1173"/>
    <w:rsid w:val="00FF2096"/>
    <w:rsid w:val="00FF21A8"/>
    <w:rsid w:val="00FF2504"/>
    <w:rsid w:val="00FF290C"/>
    <w:rsid w:val="00FF298F"/>
    <w:rsid w:val="00FF41E4"/>
    <w:rsid w:val="00FF44D5"/>
    <w:rsid w:val="00FF4B3B"/>
    <w:rsid w:val="00FF4E40"/>
    <w:rsid w:val="00FF4E72"/>
    <w:rsid w:val="00FF4FE3"/>
    <w:rsid w:val="00FF72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C475"/>
  <w15:chartTrackingRefBased/>
  <w15:docId w15:val="{7AD6FEA9-2DBA-4050-B17E-935D67D3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0619"/>
    <w:rPr>
      <w:rFonts w:ascii="Calibri" w:eastAsia="Calibri" w:hAnsi="Calibri" w:cs="Times New Roman"/>
    </w:rPr>
  </w:style>
  <w:style w:type="paragraph" w:styleId="Nadpis1">
    <w:name w:val="heading 1"/>
    <w:basedOn w:val="Normlny"/>
    <w:next w:val="Normlny"/>
    <w:link w:val="Nadpis1Char"/>
    <w:qFormat/>
    <w:rsid w:val="003A7C88"/>
    <w:pPr>
      <w:keepNext/>
      <w:keepLines/>
      <w:spacing w:before="240" w:after="0" w:line="240" w:lineRule="auto"/>
      <w:jc w:val="center"/>
      <w:outlineLvl w:val="0"/>
    </w:pPr>
    <w:rPr>
      <w:rFonts w:ascii="Arial Narrow" w:eastAsia="Times New Roman" w:hAnsi="Arial Narrow" w:cs="Calibri Light"/>
      <w:b/>
      <w:sz w:val="21"/>
      <w:szCs w:val="32"/>
      <w:lang w:eastAsia="sk-SK"/>
    </w:rPr>
  </w:style>
  <w:style w:type="paragraph" w:styleId="Nadpis2">
    <w:name w:val="heading 2"/>
    <w:basedOn w:val="Normlny"/>
    <w:next w:val="Normlny"/>
    <w:link w:val="Nadpis2Char"/>
    <w:qFormat/>
    <w:rsid w:val="00EE7BE8"/>
    <w:pPr>
      <w:keepNext/>
      <w:keepLines/>
      <w:spacing w:before="40" w:after="0" w:line="240" w:lineRule="auto"/>
      <w:outlineLvl w:val="1"/>
    </w:pPr>
    <w:rPr>
      <w:rFonts w:ascii="Calibri Light" w:eastAsia="Times New Roman" w:hAnsi="Calibri Light" w:cs="Calibri Light"/>
      <w:color w:val="2E74B5"/>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C88"/>
    <w:rPr>
      <w:rFonts w:ascii="Arial Narrow" w:eastAsia="Times New Roman" w:hAnsi="Arial Narrow" w:cs="Calibri Light"/>
      <w:b/>
      <w:sz w:val="21"/>
      <w:szCs w:val="32"/>
      <w:lang w:eastAsia="sk-SK"/>
    </w:rPr>
  </w:style>
  <w:style w:type="character" w:customStyle="1" w:styleId="Nadpis2Char">
    <w:name w:val="Nadpis 2 Char"/>
    <w:basedOn w:val="Predvolenpsmoodseku"/>
    <w:link w:val="Nadpis2"/>
    <w:uiPriority w:val="9"/>
    <w:rsid w:val="00EE7BE8"/>
    <w:rPr>
      <w:rFonts w:ascii="Calibri Light" w:eastAsia="Times New Roman" w:hAnsi="Calibri Light" w:cs="Calibri Light"/>
      <w:color w:val="2E74B5"/>
      <w:sz w:val="26"/>
      <w:szCs w:val="26"/>
      <w:lang w:eastAsia="sk-SK"/>
    </w:rPr>
  </w:style>
  <w:style w:type="paragraph" w:styleId="Bezriadkovania">
    <w:name w:val="No Spacing"/>
    <w:uiPriority w:val="1"/>
    <w:qFormat/>
    <w:rsid w:val="00EE7BE8"/>
    <w:pPr>
      <w:suppressAutoHyphens/>
      <w:spacing w:after="0" w:line="240" w:lineRule="auto"/>
      <w:ind w:right="-57"/>
    </w:pPr>
    <w:rPr>
      <w:rFonts w:ascii="Cambria" w:eastAsia="Calibri" w:hAnsi="Cambria" w:cs="Cambria"/>
      <w:lang w:val="en-US" w:eastAsia="ar-SA"/>
    </w:rPr>
  </w:style>
  <w:style w:type="paragraph" w:styleId="Podtitul">
    <w:name w:val="Subtitle"/>
    <w:aliases w:val="bold text"/>
    <w:basedOn w:val="Normlny"/>
    <w:next w:val="Normlny"/>
    <w:link w:val="PodtitulChar"/>
    <w:uiPriority w:val="11"/>
    <w:qFormat/>
    <w:rsid w:val="00EE7BE8"/>
    <w:pPr>
      <w:spacing w:after="60" w:line="240" w:lineRule="auto"/>
      <w:outlineLvl w:val="1"/>
    </w:pPr>
    <w:rPr>
      <w:rFonts w:ascii="Times New Roman" w:eastAsia="Times New Roman" w:hAnsi="Times New Roman"/>
      <w:b/>
      <w:color w:val="262626"/>
      <w:szCs w:val="24"/>
    </w:rPr>
  </w:style>
  <w:style w:type="character" w:customStyle="1" w:styleId="PodtitulChar">
    <w:name w:val="Podtitul Char"/>
    <w:aliases w:val="bold text Char"/>
    <w:basedOn w:val="Predvolenpsmoodseku"/>
    <w:link w:val="Podtitul"/>
    <w:uiPriority w:val="11"/>
    <w:rsid w:val="00EE7BE8"/>
    <w:rPr>
      <w:rFonts w:ascii="Times New Roman" w:eastAsia="Times New Roman" w:hAnsi="Times New Roman" w:cs="Times New Roman"/>
      <w:b/>
      <w:color w:val="262626"/>
      <w:szCs w:val="24"/>
    </w:rPr>
  </w:style>
  <w:style w:type="paragraph" w:styleId="Textbubliny">
    <w:name w:val="Balloon Text"/>
    <w:basedOn w:val="Normlny"/>
    <w:link w:val="TextbublinyChar"/>
    <w:uiPriority w:val="99"/>
    <w:semiHidden/>
    <w:unhideWhenUsed/>
    <w:rsid w:val="001D67A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AC"/>
    <w:rPr>
      <w:rFonts w:ascii="Segoe UI" w:eastAsia="Calibri" w:hAnsi="Segoe UI" w:cs="Segoe UI"/>
      <w:sz w:val="18"/>
      <w:szCs w:val="18"/>
    </w:rPr>
  </w:style>
  <w:style w:type="character" w:styleId="Odkaznakomentr">
    <w:name w:val="annotation reference"/>
    <w:basedOn w:val="Predvolenpsmoodseku"/>
    <w:uiPriority w:val="99"/>
    <w:unhideWhenUsed/>
    <w:rsid w:val="00C31EA0"/>
    <w:rPr>
      <w:sz w:val="16"/>
      <w:szCs w:val="16"/>
    </w:rPr>
  </w:style>
  <w:style w:type="paragraph" w:styleId="Textkomentra">
    <w:name w:val="annotation text"/>
    <w:basedOn w:val="Normlny"/>
    <w:link w:val="TextkomentraChar"/>
    <w:uiPriority w:val="99"/>
    <w:unhideWhenUsed/>
    <w:rsid w:val="00C31EA0"/>
    <w:pPr>
      <w:spacing w:line="240" w:lineRule="auto"/>
    </w:pPr>
    <w:rPr>
      <w:sz w:val="20"/>
      <w:szCs w:val="20"/>
    </w:rPr>
  </w:style>
  <w:style w:type="character" w:customStyle="1" w:styleId="TextkomentraChar">
    <w:name w:val="Text komentára Char"/>
    <w:basedOn w:val="Predvolenpsmoodseku"/>
    <w:link w:val="Textkomentra"/>
    <w:uiPriority w:val="99"/>
    <w:rsid w:val="00C31EA0"/>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C31EA0"/>
    <w:rPr>
      <w:b/>
      <w:bCs/>
    </w:rPr>
  </w:style>
  <w:style w:type="character" w:customStyle="1" w:styleId="PredmetkomentraChar">
    <w:name w:val="Predmet komentára Char"/>
    <w:basedOn w:val="TextkomentraChar"/>
    <w:link w:val="Predmetkomentra"/>
    <w:uiPriority w:val="99"/>
    <w:semiHidden/>
    <w:rsid w:val="00C31EA0"/>
    <w:rPr>
      <w:rFonts w:ascii="Calibri" w:eastAsia="Calibri" w:hAnsi="Calibri" w:cs="Times New Roman"/>
      <w:b/>
      <w:bCs/>
      <w:sz w:val="20"/>
      <w:szCs w:val="20"/>
    </w:rPr>
  </w:style>
  <w:style w:type="paragraph" w:styleId="Revzia">
    <w:name w:val="Revision"/>
    <w:hidden/>
    <w:uiPriority w:val="99"/>
    <w:semiHidden/>
    <w:rsid w:val="00C31EA0"/>
    <w:pPr>
      <w:spacing w:after="0" w:line="240" w:lineRule="auto"/>
    </w:pPr>
    <w:rPr>
      <w:rFonts w:ascii="Calibri" w:eastAsia="Calibri" w:hAnsi="Calibri" w:cs="Times New Roman"/>
    </w:rPr>
  </w:style>
  <w:style w:type="paragraph" w:styleId="Odsekzoznamu">
    <w:name w:val="List Paragraph"/>
    <w:aliases w:val="Odrážky,Odstavec se seznamem1,Odsek a),body,Odsek zoznamu2,Bullet Number,lp1,lp11,List Paragraph11,Bullet 1,Use Case List Paragraph,Nad,Odstavec cíl se seznamem,Odstavec_muj,Bullet List,FooterText,numbered,List Paragraph1,Odsek,Bullet Lis"/>
    <w:basedOn w:val="Normlny"/>
    <w:link w:val="OdsekzoznamuChar"/>
    <w:uiPriority w:val="34"/>
    <w:qFormat/>
    <w:rsid w:val="0075135C"/>
    <w:pPr>
      <w:ind w:left="720"/>
      <w:contextualSpacing/>
    </w:pPr>
  </w:style>
  <w:style w:type="table" w:styleId="Mriekatabuky">
    <w:name w:val="Table Grid"/>
    <w:basedOn w:val="Normlnatabuka"/>
    <w:uiPriority w:val="39"/>
    <w:rsid w:val="00C56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ZkladnText">
    <w:name w:val="F2-ZákladnýText"/>
    <w:basedOn w:val="Normlny"/>
    <w:rsid w:val="00C92955"/>
    <w:pPr>
      <w:spacing w:after="0" w:line="240" w:lineRule="auto"/>
      <w:jc w:val="both"/>
    </w:pPr>
    <w:rPr>
      <w:rFonts w:ascii="Times New Roman" w:eastAsia="Times New Roman" w:hAnsi="Times New Roman"/>
      <w:sz w:val="24"/>
      <w:szCs w:val="20"/>
      <w:lang w:eastAsia="sk-SK"/>
    </w:rPr>
  </w:style>
  <w:style w:type="paragraph" w:styleId="Zkladntext">
    <w:name w:val="Body Text"/>
    <w:basedOn w:val="Normlny"/>
    <w:link w:val="ZkladntextChar"/>
    <w:rsid w:val="004A681B"/>
    <w:pPr>
      <w:spacing w:after="0" w:line="240" w:lineRule="auto"/>
      <w:jc w:val="both"/>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A681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2E550E"/>
    <w:pPr>
      <w:spacing w:after="120" w:line="276" w:lineRule="auto"/>
      <w:ind w:left="283"/>
      <w:jc w:val="both"/>
    </w:pPr>
    <w:rPr>
      <w:rFonts w:ascii="Arial Narrow" w:eastAsia="Times New Roman" w:hAnsi="Arial Narrow"/>
      <w:sz w:val="21"/>
      <w:lang w:eastAsia="sk-SK"/>
    </w:rPr>
  </w:style>
  <w:style w:type="character" w:customStyle="1" w:styleId="ZarkazkladnhotextuChar">
    <w:name w:val="Zarážka základného textu Char"/>
    <w:basedOn w:val="Predvolenpsmoodseku"/>
    <w:link w:val="Zarkazkladnhotextu"/>
    <w:uiPriority w:val="99"/>
    <w:semiHidden/>
    <w:rsid w:val="002E550E"/>
    <w:rPr>
      <w:rFonts w:ascii="Arial Narrow" w:eastAsia="Times New Roman" w:hAnsi="Arial Narrow" w:cs="Times New Roman"/>
      <w:sz w:val="21"/>
      <w:lang w:eastAsia="sk-SK"/>
    </w:rPr>
  </w:style>
  <w:style w:type="paragraph" w:styleId="Hlavika">
    <w:name w:val="header"/>
    <w:basedOn w:val="Normlny"/>
    <w:link w:val="HlavikaChar"/>
    <w:uiPriority w:val="99"/>
    <w:unhideWhenUsed/>
    <w:rsid w:val="00A03AD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AD8"/>
    <w:rPr>
      <w:rFonts w:ascii="Calibri" w:eastAsia="Calibri" w:hAnsi="Calibri" w:cs="Times New Roman"/>
    </w:rPr>
  </w:style>
  <w:style w:type="paragraph" w:styleId="Pta">
    <w:name w:val="footer"/>
    <w:basedOn w:val="Normlny"/>
    <w:link w:val="PtaChar"/>
    <w:uiPriority w:val="99"/>
    <w:unhideWhenUsed/>
    <w:rsid w:val="00A03AD8"/>
    <w:pPr>
      <w:tabs>
        <w:tab w:val="center" w:pos="4536"/>
        <w:tab w:val="right" w:pos="9072"/>
      </w:tabs>
      <w:spacing w:after="0" w:line="240" w:lineRule="auto"/>
    </w:pPr>
  </w:style>
  <w:style w:type="character" w:customStyle="1" w:styleId="PtaChar">
    <w:name w:val="Päta Char"/>
    <w:basedOn w:val="Predvolenpsmoodseku"/>
    <w:link w:val="Pta"/>
    <w:uiPriority w:val="99"/>
    <w:rsid w:val="00A03AD8"/>
    <w:rPr>
      <w:rFonts w:ascii="Calibri" w:eastAsia="Calibri" w:hAnsi="Calibri" w:cs="Times New Roman"/>
    </w:rPr>
  </w:style>
  <w:style w:type="character" w:styleId="Hypertextovprepojenie">
    <w:name w:val="Hyperlink"/>
    <w:basedOn w:val="Predvolenpsmoodseku"/>
    <w:uiPriority w:val="99"/>
    <w:unhideWhenUsed/>
    <w:rsid w:val="00DE6A8D"/>
    <w:rPr>
      <w:color w:val="0563C1" w:themeColor="hyperlink"/>
      <w:u w:val="single"/>
    </w:rPr>
  </w:style>
  <w:style w:type="character" w:styleId="Nevyrieenzmienka">
    <w:name w:val="Unresolved Mention"/>
    <w:basedOn w:val="Predvolenpsmoodseku"/>
    <w:uiPriority w:val="99"/>
    <w:semiHidden/>
    <w:unhideWhenUsed/>
    <w:rsid w:val="00DE6A8D"/>
    <w:rPr>
      <w:color w:val="605E5C"/>
      <w:shd w:val="clear" w:color="auto" w:fill="E1DFDD"/>
    </w:rPr>
  </w:style>
  <w:style w:type="character" w:customStyle="1" w:styleId="OdsekzoznamuChar">
    <w:name w:val="Odsek zoznamu Char"/>
    <w:aliases w:val="Odrážky Char,Odstavec se seznamem1 Char,Odsek a) Char,body Char,Odsek zoznamu2 Char,Bullet Number Char,lp1 Char,lp11 Char,List Paragraph11 Char,Bullet 1 Char,Use Case List Paragraph Char,Nad Char,Odstavec cíl se seznamem Char"/>
    <w:basedOn w:val="Predvolenpsmoodseku"/>
    <w:link w:val="Odsekzoznamu"/>
    <w:uiPriority w:val="34"/>
    <w:qFormat/>
    <w:locked/>
    <w:rsid w:val="008207CB"/>
    <w:rPr>
      <w:rFonts w:ascii="Calibri" w:eastAsia="Calibri" w:hAnsi="Calibri" w:cs="Times New Roman"/>
    </w:rPr>
  </w:style>
  <w:style w:type="character" w:styleId="PouitHypertextovPrepojenie">
    <w:name w:val="FollowedHyperlink"/>
    <w:basedOn w:val="Predvolenpsmoodseku"/>
    <w:uiPriority w:val="99"/>
    <w:semiHidden/>
    <w:unhideWhenUsed/>
    <w:rsid w:val="00BF7840"/>
    <w:rPr>
      <w:color w:val="954F72" w:themeColor="followedHyperlink"/>
      <w:u w:val="single"/>
    </w:rPr>
  </w:style>
  <w:style w:type="paragraph" w:customStyle="1" w:styleId="tl1">
    <w:name w:val="Štýl1"/>
    <w:basedOn w:val="Normlny"/>
    <w:autoRedefine/>
    <w:qFormat/>
    <w:rsid w:val="00C63160"/>
    <w:pPr>
      <w:widowControl w:val="0"/>
      <w:numPr>
        <w:numId w:val="28"/>
      </w:numPr>
      <w:suppressAutoHyphens/>
      <w:spacing w:after="0" w:line="240" w:lineRule="auto"/>
      <w:jc w:val="both"/>
    </w:pPr>
    <w:rPr>
      <w:rFonts w:ascii="Arial Narrow" w:hAnsi="Arial Narrow" w:cstheme="minorBidi"/>
      <w:sz w:val="21"/>
      <w:szCs w:val="21"/>
    </w:rPr>
  </w:style>
  <w:style w:type="paragraph" w:customStyle="1" w:styleId="Default">
    <w:name w:val="Default"/>
    <w:qFormat/>
    <w:rsid w:val="0097021A"/>
    <w:pPr>
      <w:widowControl w:val="0"/>
      <w:autoSpaceDE w:val="0"/>
      <w:autoSpaceDN w:val="0"/>
      <w:adjustRightInd w:val="0"/>
      <w:spacing w:after="0" w:line="240" w:lineRule="auto"/>
    </w:pPr>
    <w:rPr>
      <w:rFonts w:ascii="Merriweather Sans" w:eastAsia="Times New Roman" w:hAnsi="Merriweather Sans" w:cs="Merriweather Sans"/>
      <w:color w:val="000000"/>
      <w:sz w:val="24"/>
      <w:szCs w:val="24"/>
      <w:lang w:eastAsia="sk-SK"/>
    </w:rPr>
  </w:style>
  <w:style w:type="character" w:customStyle="1" w:styleId="normaltextrun1">
    <w:name w:val="normaltextrun1"/>
    <w:rsid w:val="00FF723B"/>
  </w:style>
  <w:style w:type="character" w:customStyle="1" w:styleId="CharStyle5">
    <w:name w:val="Char Style 5"/>
    <w:basedOn w:val="Predvolenpsmoodseku"/>
    <w:link w:val="Style4"/>
    <w:uiPriority w:val="99"/>
    <w:locked/>
    <w:rsid w:val="00042B19"/>
    <w:rPr>
      <w:rFonts w:ascii="Arial" w:hAnsi="Arial" w:cs="Arial"/>
      <w:sz w:val="18"/>
      <w:szCs w:val="18"/>
      <w:shd w:val="clear" w:color="auto" w:fill="FFFFFF"/>
    </w:rPr>
  </w:style>
  <w:style w:type="paragraph" w:customStyle="1" w:styleId="Style4">
    <w:name w:val="Style 4"/>
    <w:basedOn w:val="Normlny"/>
    <w:link w:val="CharStyle5"/>
    <w:uiPriority w:val="99"/>
    <w:rsid w:val="00042B19"/>
    <w:pPr>
      <w:widowControl w:val="0"/>
      <w:shd w:val="clear" w:color="auto" w:fill="FFFFFF"/>
      <w:spacing w:before="60" w:after="0" w:line="240" w:lineRule="exact"/>
      <w:ind w:hanging="580"/>
      <w:jc w:val="center"/>
    </w:pPr>
    <w:rPr>
      <w:rFonts w:ascii="Arial" w:eastAsiaTheme="minorHAnsi" w:hAnsi="Arial" w:cs="Arial"/>
      <w:sz w:val="18"/>
      <w:szCs w:val="18"/>
    </w:rPr>
  </w:style>
  <w:style w:type="paragraph" w:customStyle="1" w:styleId="paragraph">
    <w:name w:val="paragraph"/>
    <w:basedOn w:val="Normlny"/>
    <w:qFormat/>
    <w:rsid w:val="009D5BD2"/>
    <w:pPr>
      <w:spacing w:before="100" w:beforeAutospacing="1" w:after="100" w:afterAutospacing="1" w:line="240" w:lineRule="auto"/>
    </w:pPr>
    <w:rPr>
      <w:rFonts w:eastAsiaTheme="minorHAnsi" w:cs="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32762">
      <w:bodyDiv w:val="1"/>
      <w:marLeft w:val="0"/>
      <w:marRight w:val="0"/>
      <w:marTop w:val="0"/>
      <w:marBottom w:val="0"/>
      <w:divBdr>
        <w:top w:val="none" w:sz="0" w:space="0" w:color="auto"/>
        <w:left w:val="none" w:sz="0" w:space="0" w:color="auto"/>
        <w:bottom w:val="none" w:sz="0" w:space="0" w:color="auto"/>
        <w:right w:val="none" w:sz="0" w:space="0" w:color="auto"/>
      </w:divBdr>
    </w:div>
    <w:div w:id="341784125">
      <w:bodyDiv w:val="1"/>
      <w:marLeft w:val="0"/>
      <w:marRight w:val="0"/>
      <w:marTop w:val="0"/>
      <w:marBottom w:val="0"/>
      <w:divBdr>
        <w:top w:val="none" w:sz="0" w:space="0" w:color="auto"/>
        <w:left w:val="none" w:sz="0" w:space="0" w:color="auto"/>
        <w:bottom w:val="none" w:sz="0" w:space="0" w:color="auto"/>
        <w:right w:val="none" w:sz="0" w:space="0" w:color="auto"/>
      </w:divBdr>
    </w:div>
    <w:div w:id="441462521">
      <w:bodyDiv w:val="1"/>
      <w:marLeft w:val="0"/>
      <w:marRight w:val="0"/>
      <w:marTop w:val="0"/>
      <w:marBottom w:val="0"/>
      <w:divBdr>
        <w:top w:val="none" w:sz="0" w:space="0" w:color="auto"/>
        <w:left w:val="none" w:sz="0" w:space="0" w:color="auto"/>
        <w:bottom w:val="none" w:sz="0" w:space="0" w:color="auto"/>
        <w:right w:val="none" w:sz="0" w:space="0" w:color="auto"/>
      </w:divBdr>
    </w:div>
    <w:div w:id="446002847">
      <w:bodyDiv w:val="1"/>
      <w:marLeft w:val="0"/>
      <w:marRight w:val="0"/>
      <w:marTop w:val="0"/>
      <w:marBottom w:val="0"/>
      <w:divBdr>
        <w:top w:val="none" w:sz="0" w:space="0" w:color="auto"/>
        <w:left w:val="none" w:sz="0" w:space="0" w:color="auto"/>
        <w:bottom w:val="none" w:sz="0" w:space="0" w:color="auto"/>
        <w:right w:val="none" w:sz="0" w:space="0" w:color="auto"/>
      </w:divBdr>
    </w:div>
    <w:div w:id="670066513">
      <w:bodyDiv w:val="1"/>
      <w:marLeft w:val="0"/>
      <w:marRight w:val="0"/>
      <w:marTop w:val="0"/>
      <w:marBottom w:val="0"/>
      <w:divBdr>
        <w:top w:val="none" w:sz="0" w:space="0" w:color="auto"/>
        <w:left w:val="none" w:sz="0" w:space="0" w:color="auto"/>
        <w:bottom w:val="none" w:sz="0" w:space="0" w:color="auto"/>
        <w:right w:val="none" w:sz="0" w:space="0" w:color="auto"/>
      </w:divBdr>
    </w:div>
    <w:div w:id="968515926">
      <w:bodyDiv w:val="1"/>
      <w:marLeft w:val="0"/>
      <w:marRight w:val="0"/>
      <w:marTop w:val="0"/>
      <w:marBottom w:val="0"/>
      <w:divBdr>
        <w:top w:val="none" w:sz="0" w:space="0" w:color="auto"/>
        <w:left w:val="none" w:sz="0" w:space="0" w:color="auto"/>
        <w:bottom w:val="none" w:sz="0" w:space="0" w:color="auto"/>
        <w:right w:val="none" w:sz="0" w:space="0" w:color="auto"/>
      </w:divBdr>
    </w:div>
    <w:div w:id="1221750154">
      <w:bodyDiv w:val="1"/>
      <w:marLeft w:val="0"/>
      <w:marRight w:val="0"/>
      <w:marTop w:val="0"/>
      <w:marBottom w:val="0"/>
      <w:divBdr>
        <w:top w:val="none" w:sz="0" w:space="0" w:color="auto"/>
        <w:left w:val="none" w:sz="0" w:space="0" w:color="auto"/>
        <w:bottom w:val="none" w:sz="0" w:space="0" w:color="auto"/>
        <w:right w:val="none" w:sz="0" w:space="0" w:color="auto"/>
      </w:divBdr>
    </w:div>
    <w:div w:id="1233735598">
      <w:bodyDiv w:val="1"/>
      <w:marLeft w:val="0"/>
      <w:marRight w:val="0"/>
      <w:marTop w:val="0"/>
      <w:marBottom w:val="0"/>
      <w:divBdr>
        <w:top w:val="none" w:sz="0" w:space="0" w:color="auto"/>
        <w:left w:val="none" w:sz="0" w:space="0" w:color="auto"/>
        <w:bottom w:val="none" w:sz="0" w:space="0" w:color="auto"/>
        <w:right w:val="none" w:sz="0" w:space="0" w:color="auto"/>
      </w:divBdr>
    </w:div>
    <w:div w:id="1562908360">
      <w:bodyDiv w:val="1"/>
      <w:marLeft w:val="0"/>
      <w:marRight w:val="0"/>
      <w:marTop w:val="0"/>
      <w:marBottom w:val="0"/>
      <w:divBdr>
        <w:top w:val="none" w:sz="0" w:space="0" w:color="auto"/>
        <w:left w:val="none" w:sz="0" w:space="0" w:color="auto"/>
        <w:bottom w:val="none" w:sz="0" w:space="0" w:color="auto"/>
        <w:right w:val="none" w:sz="0" w:space="0" w:color="auto"/>
      </w:divBdr>
    </w:div>
    <w:div w:id="1737165861">
      <w:bodyDiv w:val="1"/>
      <w:marLeft w:val="0"/>
      <w:marRight w:val="0"/>
      <w:marTop w:val="0"/>
      <w:marBottom w:val="0"/>
      <w:divBdr>
        <w:top w:val="none" w:sz="0" w:space="0" w:color="auto"/>
        <w:left w:val="none" w:sz="0" w:space="0" w:color="auto"/>
        <w:bottom w:val="none" w:sz="0" w:space="0" w:color="auto"/>
        <w:right w:val="none" w:sz="0" w:space="0" w:color="auto"/>
      </w:divBdr>
    </w:div>
    <w:div w:id="1930310269">
      <w:bodyDiv w:val="1"/>
      <w:marLeft w:val="0"/>
      <w:marRight w:val="0"/>
      <w:marTop w:val="0"/>
      <w:marBottom w:val="0"/>
      <w:divBdr>
        <w:top w:val="none" w:sz="0" w:space="0" w:color="auto"/>
        <w:left w:val="none" w:sz="0" w:space="0" w:color="auto"/>
        <w:bottom w:val="none" w:sz="0" w:space="0" w:color="auto"/>
        <w:right w:val="none" w:sz="0" w:space="0" w:color="auto"/>
      </w:divBdr>
    </w:div>
    <w:div w:id="207384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cube.statistics.s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enekon.sk" TargetMode="External"/><Relationship Id="rId17" Type="http://schemas.openxmlformats.org/officeDocument/2006/relationships/hyperlink" Target="mailto:valer.jurcak@bratislava.sk" TargetMode="External"/><Relationship Id="rId2" Type="http://schemas.openxmlformats.org/officeDocument/2006/relationships/customXml" Target="../customXml/item2.xml"/><Relationship Id="rId16" Type="http://schemas.openxmlformats.org/officeDocument/2006/relationships/hyperlink" Target="https://mib.sk/manual-verejnych-priestorov/principy-a-standard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ssr.sk/main/goto.ashx?t=27&amp;p=4438917&amp;f=2" TargetMode="External"/><Relationship Id="rId5" Type="http://schemas.openxmlformats.org/officeDocument/2006/relationships/numbering" Target="numbering.xml"/><Relationship Id="rId15" Type="http://schemas.openxmlformats.org/officeDocument/2006/relationships/hyperlink" Target="https://bratislava.sk/doprava-a-mapy/sprava-a-udrzba-komunikacii/manual-asfaltovani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nancnasprava.sk/_img/pfsedit/Dokumenty_PFS/Profesionalna_zona/Dane/Metodicke_usmernenia/Nepriame_dane/2015/2015.12.14_stavby.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ainDocument xmlns="23f597f0-998d-4963-87e4-16d27cab1df3">true</MainDocument>
    <lcf76f155ced4ddcb4097134ff3c332f xmlns="23f597f0-998d-4963-87e4-16d27cab1df3">
      <Terms xmlns="http://schemas.microsoft.com/office/infopath/2007/PartnerControls"/>
    </lcf76f155ced4ddcb4097134ff3c332f>
    <TaxCatchAll xmlns="aa68cacb-408c-45ea-a1c5-82bc04c62a9c" xsi:nil="true"/>
    <LinkToItem xmlns="23f597f0-998d-4963-87e4-16d27cab1df3">https://magistratba.sharepoint.com/sites/zmluvy/Files/2556</LinkToItem>
    <ZmluvyId xmlns="23f597f0-998d-4963-87e4-16d27cab1df3">2556</Zmluvy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7" ma:contentTypeDescription="Umožňuje vytvoriť nový dokument." ma:contentTypeScope="" ma:versionID="ddd5dc0c63d53ec947bf7e80a712d2f8">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ff09cb24d301cba8d9c62f0170a7ebfe"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dexed="true" ma:internalName="MainDocument">
      <xsd:simpleType>
        <xsd:restriction base="dms:Boolean"/>
      </xsd:simpleType>
    </xsd:element>
    <xsd:element name="ZmluvyId" ma:index="9" nillable="true" ma:displayName="ZmluvyId" ma:indexed="true"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F35EBA-1875-492F-96C1-8A9A6F7C467A}">
  <ds:schemaRefs>
    <ds:schemaRef ds:uri="http://schemas.microsoft.com/sharepoint/v3/contenttype/forms"/>
  </ds:schemaRefs>
</ds:datastoreItem>
</file>

<file path=customXml/itemProps2.xml><?xml version="1.0" encoding="utf-8"?>
<ds:datastoreItem xmlns:ds="http://schemas.openxmlformats.org/officeDocument/2006/customXml" ds:itemID="{5A01A6EB-D3C7-44DC-A94F-4F7D401C9D95}">
  <ds:schemaRefs>
    <ds:schemaRef ds:uri="http://schemas.microsoft.com/office/2006/metadata/properties"/>
    <ds:schemaRef ds:uri="http://schemas.microsoft.com/office/infopath/2007/PartnerControls"/>
    <ds:schemaRef ds:uri="23f597f0-998d-4963-87e4-16d27cab1df3"/>
    <ds:schemaRef ds:uri="aa68cacb-408c-45ea-a1c5-82bc04c62a9c"/>
  </ds:schemaRefs>
</ds:datastoreItem>
</file>

<file path=customXml/itemProps3.xml><?xml version="1.0" encoding="utf-8"?>
<ds:datastoreItem xmlns:ds="http://schemas.openxmlformats.org/officeDocument/2006/customXml" ds:itemID="{E6935EB2-BDA2-4B5E-8181-D347CD7E930A}">
  <ds:schemaRefs>
    <ds:schemaRef ds:uri="http://schemas.openxmlformats.org/officeDocument/2006/bibliography"/>
  </ds:schemaRefs>
</ds:datastoreItem>
</file>

<file path=customXml/itemProps4.xml><?xml version="1.0" encoding="utf-8"?>
<ds:datastoreItem xmlns:ds="http://schemas.openxmlformats.org/officeDocument/2006/customXml" ds:itemID="{5AB27148-C7DD-4C13-B8AE-C6219EC38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15261</Words>
  <Characters>86988</Characters>
  <Application>Microsoft Office Word</Application>
  <DocSecurity>0</DocSecurity>
  <Lines>724</Lines>
  <Paragraphs>204</Paragraphs>
  <ScaleCrop>false</ScaleCrop>
  <HeadingPairs>
    <vt:vector size="2" baseType="variant">
      <vt:variant>
        <vt:lpstr>Názov</vt:lpstr>
      </vt:variant>
      <vt:variant>
        <vt:i4>1</vt:i4>
      </vt:variant>
    </vt:vector>
  </HeadingPairs>
  <TitlesOfParts>
    <vt:vector size="1" baseType="lpstr">
      <vt:lpstr>ssuc2024jun_RD_UdrzbaMosty_ver02.docx</vt:lpstr>
    </vt:vector>
  </TitlesOfParts>
  <Company/>
  <LinksUpToDate>false</LinksUpToDate>
  <CharactersWithSpaces>102045</CharactersWithSpaces>
  <SharedDoc>false</SharedDoc>
  <HLinks>
    <vt:vector size="42" baseType="variant">
      <vt:variant>
        <vt:i4>3473475</vt:i4>
      </vt:variant>
      <vt:variant>
        <vt:i4>21</vt:i4>
      </vt:variant>
      <vt:variant>
        <vt:i4>0</vt:i4>
      </vt:variant>
      <vt:variant>
        <vt:i4>5</vt:i4>
      </vt:variant>
      <vt:variant>
        <vt:lpwstr>mailto:valer.jurcak@bratislava.sk</vt:lpwstr>
      </vt:variant>
      <vt:variant>
        <vt:lpwstr/>
      </vt:variant>
      <vt:variant>
        <vt:i4>983105</vt:i4>
      </vt:variant>
      <vt:variant>
        <vt:i4>18</vt:i4>
      </vt:variant>
      <vt:variant>
        <vt:i4>0</vt:i4>
      </vt:variant>
      <vt:variant>
        <vt:i4>5</vt:i4>
      </vt:variant>
      <vt:variant>
        <vt:lpwstr>https://mib.sk/manual-verejnych-priestorov/principy-a-standardy/</vt:lpwstr>
      </vt:variant>
      <vt:variant>
        <vt:lpwstr/>
      </vt:variant>
      <vt:variant>
        <vt:i4>1704011</vt:i4>
      </vt:variant>
      <vt:variant>
        <vt:i4>15</vt:i4>
      </vt:variant>
      <vt:variant>
        <vt:i4>0</vt:i4>
      </vt:variant>
      <vt:variant>
        <vt:i4>5</vt:i4>
      </vt:variant>
      <vt:variant>
        <vt:lpwstr>https://bratislava.sk/doprava-a-mapy/sprava-a-udrzba-komunikacii/manual-asfaltovania</vt:lpwstr>
      </vt:variant>
      <vt:variant>
        <vt:lpwstr/>
      </vt:variant>
      <vt:variant>
        <vt:i4>5701653</vt:i4>
      </vt:variant>
      <vt:variant>
        <vt:i4>12</vt:i4>
      </vt:variant>
      <vt:variant>
        <vt:i4>0</vt:i4>
      </vt:variant>
      <vt:variant>
        <vt:i4>5</vt:i4>
      </vt:variant>
      <vt:variant>
        <vt:lpwstr>https://www.financnasprava.sk/_img/pfsedit/Dokumenty_PFS/Profesionalna_zona/Dane/Metodicke_usmernenia/Nepriame_dane/2015/2015.12.14_stavby.pdf</vt:lpwstr>
      </vt:variant>
      <vt:variant>
        <vt:lpwstr/>
      </vt:variant>
      <vt:variant>
        <vt:i4>2031673</vt:i4>
      </vt:variant>
      <vt:variant>
        <vt:i4>9</vt:i4>
      </vt:variant>
      <vt:variant>
        <vt:i4>0</vt:i4>
      </vt:variant>
      <vt:variant>
        <vt:i4>5</vt:i4>
      </vt:variant>
      <vt:variant>
        <vt:lpwstr>https://datacube.statistics.sk/</vt:lpwstr>
      </vt:variant>
      <vt:variant>
        <vt:lpwstr>!/view/sk/vbd_sk_win2/sp1807qs/v_sp1807qs_00_00_00_sk</vt:lpwstr>
      </vt:variant>
      <vt:variant>
        <vt:i4>8323194</vt:i4>
      </vt:variant>
      <vt:variant>
        <vt:i4>3</vt:i4>
      </vt:variant>
      <vt:variant>
        <vt:i4>0</vt:i4>
      </vt:variant>
      <vt:variant>
        <vt:i4>5</vt:i4>
      </vt:variant>
      <vt:variant>
        <vt:lpwstr>http://www.cenekon.sk/</vt:lpwstr>
      </vt:variant>
      <vt:variant>
        <vt:lpwstr/>
      </vt:variant>
      <vt:variant>
        <vt:i4>5308495</vt:i4>
      </vt:variant>
      <vt:variant>
        <vt:i4>0</vt:i4>
      </vt:variant>
      <vt:variant>
        <vt:i4>0</vt:i4>
      </vt:variant>
      <vt:variant>
        <vt:i4>5</vt:i4>
      </vt:variant>
      <vt:variant>
        <vt:lpwstr>http://www.vssr.sk/main/goto.ashx?t=27&amp;p=4438917&amp;f=2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ssuc2024jun_RD_UdrzbaMosty_ver02.docx</dc:title>
  <dc:subject/>
  <dc:creator>martina.kubalova@bratislava.sk</dc:creator>
  <cp:keywords/>
  <dc:description/>
  <cp:lastModifiedBy>Drevová Adriana, Ing</cp:lastModifiedBy>
  <cp:revision>2</cp:revision>
  <cp:lastPrinted>2025-02-19T12:46:00Z</cp:lastPrinted>
  <dcterms:created xsi:type="dcterms:W3CDTF">2025-03-20T11:54:00Z</dcterms:created>
  <dcterms:modified xsi:type="dcterms:W3CDTF">2025-03-20T11:54:00Z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_ExtendedDescription">
    <vt:lpwstr>Uploaded by the system</vt:lpwstr>
  </property>
  <property fmtid="{D5CDD505-2E9C-101B-9397-08002B2CF9AE}" pid="4" name="MediaServiceImageTags">
    <vt:lpwstr/>
  </property>
</Properties>
</file>