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808D7" w14:textId="77777777" w:rsidR="00CF2613" w:rsidRPr="00DB3110" w:rsidRDefault="00112E5C" w:rsidP="00DB3110">
      <w:pPr>
        <w:pStyle w:val="Hlavika"/>
        <w:jc w:val="center"/>
        <w:rPr>
          <w:rFonts w:ascii="Arial" w:hAnsi="Arial" w:cs="Arial"/>
          <w:sz w:val="20"/>
          <w:szCs w:val="20"/>
        </w:rPr>
      </w:pPr>
      <w:r w:rsidRPr="00DB3110">
        <w:rPr>
          <w:rFonts w:ascii="Arial" w:hAnsi="Arial" w:cs="Arial"/>
          <w:noProof/>
          <w:sz w:val="20"/>
          <w:szCs w:val="20"/>
        </w:rPr>
        <w:drawing>
          <wp:inline distT="0" distB="0" distL="0" distR="0" wp14:anchorId="2B28C710" wp14:editId="56696FC0">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7"/>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5A1819D3" w14:textId="77777777" w:rsidR="00687B84" w:rsidRPr="001D391C" w:rsidRDefault="00687B84" w:rsidP="00DB3110">
      <w:pPr>
        <w:pStyle w:val="Zkladntext3"/>
        <w:ind w:left="-709" w:right="-455"/>
        <w:rPr>
          <w:rFonts w:ascii="Arial" w:hAnsi="Arial" w:cs="Arial"/>
          <w:color w:val="auto"/>
          <w:sz w:val="24"/>
          <w:szCs w:val="24"/>
        </w:rPr>
      </w:pPr>
    </w:p>
    <w:p w14:paraId="21187828" w14:textId="77777777" w:rsidR="00660311" w:rsidRPr="001D391C" w:rsidRDefault="00660311" w:rsidP="00DB3110">
      <w:pPr>
        <w:pStyle w:val="Zkladntext3"/>
        <w:ind w:left="-709" w:right="-455"/>
        <w:rPr>
          <w:rFonts w:ascii="Arial" w:hAnsi="Arial" w:cs="Arial"/>
          <w:color w:val="auto"/>
          <w:sz w:val="24"/>
          <w:szCs w:val="24"/>
        </w:rPr>
      </w:pPr>
      <w:r w:rsidRPr="001D391C">
        <w:rPr>
          <w:rFonts w:ascii="Arial" w:hAnsi="Arial" w:cs="Arial"/>
          <w:color w:val="auto"/>
          <w:sz w:val="24"/>
          <w:szCs w:val="24"/>
        </w:rPr>
        <w:t>ZADÁVANIE NADLIMITNEJ ZÁKAZKY</w:t>
      </w:r>
    </w:p>
    <w:p w14:paraId="42C6661B" w14:textId="77777777" w:rsidR="00660311" w:rsidRPr="00DB3110" w:rsidRDefault="00660311" w:rsidP="00DB3110">
      <w:pPr>
        <w:pStyle w:val="Zkladntext3"/>
        <w:ind w:left="-709" w:right="112"/>
        <w:jc w:val="left"/>
        <w:rPr>
          <w:rFonts w:ascii="Arial" w:hAnsi="Arial" w:cs="Arial"/>
          <w:b/>
          <w:color w:val="auto"/>
        </w:rPr>
      </w:pPr>
    </w:p>
    <w:p w14:paraId="5047EFE7" w14:textId="77777777" w:rsidR="00660311" w:rsidRPr="00DB3110" w:rsidRDefault="00660311" w:rsidP="00DB3110">
      <w:pPr>
        <w:pStyle w:val="Zkladntext3"/>
        <w:ind w:right="112"/>
        <w:rPr>
          <w:rFonts w:ascii="Arial" w:hAnsi="Arial" w:cs="Arial"/>
          <w:color w:val="auto"/>
        </w:rPr>
      </w:pPr>
      <w:r w:rsidRPr="00DB3110">
        <w:rPr>
          <w:rFonts w:ascii="Arial" w:hAnsi="Arial" w:cs="Arial"/>
          <w:color w:val="auto"/>
        </w:rPr>
        <w:t xml:space="preserve">verejnou súťažou podľa § 66 ods. 7 písm. b) zákona č. 343/2015 Z. z. </w:t>
      </w:r>
    </w:p>
    <w:p w14:paraId="72CB3F71" w14:textId="77777777" w:rsidR="00660311" w:rsidRPr="00DB3110" w:rsidRDefault="00660311" w:rsidP="00DB3110">
      <w:pPr>
        <w:pStyle w:val="Zkladntext3"/>
        <w:ind w:right="112"/>
        <w:rPr>
          <w:rFonts w:ascii="Arial" w:hAnsi="Arial" w:cs="Arial"/>
          <w:color w:val="auto"/>
        </w:rPr>
      </w:pPr>
      <w:r w:rsidRPr="00DB3110">
        <w:rPr>
          <w:rFonts w:ascii="Arial" w:hAnsi="Arial" w:cs="Arial"/>
          <w:color w:val="auto"/>
        </w:rPr>
        <w:t>o verejnom obstarávaní a o zmene a doplnení niektorých zákonov v znení neskorších predpisov</w:t>
      </w:r>
    </w:p>
    <w:p w14:paraId="5D29940E" w14:textId="77777777" w:rsidR="00097504" w:rsidRPr="00DB3110" w:rsidRDefault="00097504" w:rsidP="00DB3110">
      <w:pPr>
        <w:pStyle w:val="Zkladntext3"/>
        <w:ind w:left="-709" w:right="-455"/>
        <w:rPr>
          <w:rFonts w:ascii="Arial" w:hAnsi="Arial" w:cs="Arial"/>
          <w:b/>
          <w:color w:val="auto"/>
        </w:rPr>
      </w:pPr>
    </w:p>
    <w:p w14:paraId="1F21B29E" w14:textId="1E49DD6F" w:rsidR="00F57015" w:rsidRPr="00DB3110" w:rsidRDefault="00F57015" w:rsidP="00DB3110">
      <w:pPr>
        <w:pStyle w:val="Zkladntext3"/>
        <w:ind w:left="-709" w:right="-455"/>
        <w:rPr>
          <w:rFonts w:ascii="Arial" w:hAnsi="Arial" w:cs="Arial"/>
          <w:b/>
          <w:color w:val="auto"/>
        </w:rPr>
      </w:pPr>
    </w:p>
    <w:p w14:paraId="12C0BB93" w14:textId="06E8BE7D" w:rsidR="00660311" w:rsidRPr="00DB3110" w:rsidRDefault="00660311" w:rsidP="00DB3110">
      <w:pPr>
        <w:pStyle w:val="Zkladntext3"/>
        <w:ind w:left="-709" w:right="-455"/>
        <w:rPr>
          <w:rFonts w:ascii="Arial" w:hAnsi="Arial" w:cs="Arial"/>
          <w:b/>
          <w:color w:val="auto"/>
        </w:rPr>
      </w:pPr>
    </w:p>
    <w:p w14:paraId="29E06AD9" w14:textId="216FCB78" w:rsidR="00660311" w:rsidRPr="00DB3110" w:rsidRDefault="00660311" w:rsidP="00DB3110">
      <w:pPr>
        <w:pStyle w:val="Zkladntext3"/>
        <w:ind w:left="-709" w:right="-455"/>
        <w:rPr>
          <w:rFonts w:ascii="Arial" w:hAnsi="Arial" w:cs="Arial"/>
          <w:b/>
          <w:color w:val="auto"/>
        </w:rPr>
      </w:pPr>
    </w:p>
    <w:p w14:paraId="58DD7CC1" w14:textId="77777777" w:rsidR="00660311" w:rsidRPr="00DB3110" w:rsidRDefault="00660311" w:rsidP="00DB3110">
      <w:pPr>
        <w:pStyle w:val="Zkladntext3"/>
        <w:ind w:left="-709" w:right="-455"/>
        <w:rPr>
          <w:rFonts w:ascii="Arial" w:hAnsi="Arial" w:cs="Arial"/>
          <w:b/>
          <w:color w:val="auto"/>
        </w:rPr>
      </w:pPr>
    </w:p>
    <w:p w14:paraId="6ACE2B2A" w14:textId="77777777" w:rsidR="00097504" w:rsidRPr="001D391C" w:rsidRDefault="00097504" w:rsidP="00DB3110">
      <w:pPr>
        <w:pStyle w:val="Zkladntext3"/>
        <w:ind w:right="-29"/>
        <w:rPr>
          <w:rFonts w:ascii="Arial" w:hAnsi="Arial" w:cs="Arial"/>
          <w:b/>
          <w:color w:val="auto"/>
          <w:sz w:val="24"/>
          <w:szCs w:val="24"/>
        </w:rPr>
      </w:pPr>
      <w:r w:rsidRPr="001D391C">
        <w:rPr>
          <w:rFonts w:ascii="Arial" w:hAnsi="Arial" w:cs="Arial"/>
          <w:b/>
          <w:color w:val="auto"/>
          <w:sz w:val="24"/>
          <w:szCs w:val="24"/>
        </w:rPr>
        <w:t>SÚŤAŽNÉ  PODKLADY</w:t>
      </w:r>
    </w:p>
    <w:p w14:paraId="025AED50" w14:textId="32205AE0" w:rsidR="00D576B4" w:rsidRPr="00DB3110" w:rsidRDefault="00D576B4" w:rsidP="00DB3110">
      <w:pPr>
        <w:pStyle w:val="Zkladntext3"/>
        <w:ind w:right="-455"/>
        <w:jc w:val="left"/>
        <w:rPr>
          <w:rFonts w:ascii="Arial" w:hAnsi="Arial" w:cs="Arial"/>
          <w:color w:val="auto"/>
        </w:rPr>
      </w:pPr>
    </w:p>
    <w:p w14:paraId="1E4B137A" w14:textId="77777777" w:rsidR="00660311" w:rsidRPr="00DB3110" w:rsidRDefault="00660311" w:rsidP="00DB3110">
      <w:pPr>
        <w:pStyle w:val="Zkladntext3"/>
        <w:ind w:right="-455"/>
        <w:jc w:val="left"/>
        <w:rPr>
          <w:rFonts w:ascii="Arial" w:hAnsi="Arial" w:cs="Arial"/>
          <w:color w:val="auto"/>
        </w:rPr>
      </w:pPr>
    </w:p>
    <w:p w14:paraId="6028490C" w14:textId="4691FA6E" w:rsidR="00660311" w:rsidRPr="00DB3110" w:rsidRDefault="00660311" w:rsidP="00DB3110">
      <w:pPr>
        <w:jc w:val="center"/>
        <w:rPr>
          <w:rFonts w:ascii="Arial" w:hAnsi="Arial" w:cs="Arial"/>
          <w:sz w:val="20"/>
          <w:szCs w:val="20"/>
        </w:rPr>
      </w:pPr>
      <w:r w:rsidRPr="00DB3110">
        <w:rPr>
          <w:rStyle w:val="Nadpis1Char"/>
          <w:rFonts w:ascii="Arial" w:hAnsi="Arial" w:cs="Arial"/>
          <w:sz w:val="20"/>
          <w:szCs w:val="20"/>
        </w:rPr>
        <w:t>PREDMET ZÁKAZKY</w:t>
      </w:r>
      <w:r w:rsidRPr="00DB3110">
        <w:rPr>
          <w:rFonts w:ascii="Arial" w:hAnsi="Arial" w:cs="Arial"/>
          <w:sz w:val="20"/>
          <w:szCs w:val="20"/>
        </w:rPr>
        <w:t>:</w:t>
      </w:r>
    </w:p>
    <w:p w14:paraId="694135BC" w14:textId="77777777" w:rsidR="00C97A2A" w:rsidRPr="00DB3110" w:rsidRDefault="00C97A2A" w:rsidP="00DB3110">
      <w:pPr>
        <w:jc w:val="center"/>
        <w:rPr>
          <w:rFonts w:ascii="Arial" w:hAnsi="Arial" w:cs="Arial"/>
          <w:sz w:val="20"/>
          <w:szCs w:val="20"/>
        </w:rPr>
      </w:pPr>
    </w:p>
    <w:p w14:paraId="07AEDCB7" w14:textId="77777777" w:rsidR="00365002" w:rsidRPr="001D391C" w:rsidRDefault="00365002" w:rsidP="00DB3110">
      <w:pPr>
        <w:pStyle w:val="Zkladntext3"/>
        <w:rPr>
          <w:rFonts w:ascii="Arial" w:hAnsi="Arial" w:cs="Arial"/>
          <w:b/>
          <w:color w:val="auto"/>
          <w:sz w:val="24"/>
          <w:szCs w:val="24"/>
        </w:rPr>
      </w:pPr>
    </w:p>
    <w:p w14:paraId="3D44D36D" w14:textId="68EDDFF2" w:rsidR="00B8339E" w:rsidRPr="001D391C" w:rsidRDefault="00660311" w:rsidP="00DB3110">
      <w:pPr>
        <w:jc w:val="center"/>
        <w:rPr>
          <w:rFonts w:ascii="Arial" w:hAnsi="Arial" w:cs="Arial"/>
          <w:b/>
        </w:rPr>
      </w:pPr>
      <w:r w:rsidRPr="001D391C">
        <w:rPr>
          <w:rFonts w:ascii="Arial" w:hAnsi="Arial" w:cs="Arial"/>
          <w:b/>
        </w:rPr>
        <w:t>„</w:t>
      </w:r>
      <w:r w:rsidR="004733D1" w:rsidRPr="001D391C">
        <w:rPr>
          <w:rFonts w:ascii="Arial" w:hAnsi="Arial" w:cs="Arial"/>
          <w:b/>
        </w:rPr>
        <w:t>Výkon servisnej činnosti a opráv technologického vybavenia rýchlostnej cesty v úsekoch R2 Žiar nad H</w:t>
      </w:r>
      <w:r w:rsidR="00306228">
        <w:rPr>
          <w:rFonts w:ascii="Arial" w:hAnsi="Arial" w:cs="Arial"/>
          <w:b/>
        </w:rPr>
        <w:t>r</w:t>
      </w:r>
      <w:r w:rsidR="004733D1" w:rsidRPr="001D391C">
        <w:rPr>
          <w:rFonts w:ascii="Arial" w:hAnsi="Arial" w:cs="Arial"/>
          <w:b/>
        </w:rPr>
        <w:t>onom – obchvat, R2 Zvolen, východ – Pstruša a R2 Pstruša - Kriváň</w:t>
      </w:r>
      <w:r w:rsidRPr="001D391C">
        <w:rPr>
          <w:rFonts w:ascii="Arial" w:hAnsi="Arial" w:cs="Arial"/>
          <w:b/>
        </w:rPr>
        <w:t>“</w:t>
      </w:r>
    </w:p>
    <w:p w14:paraId="013F4FBC" w14:textId="77777777" w:rsidR="00B538C0" w:rsidRPr="00DB3110" w:rsidRDefault="00B538C0" w:rsidP="00DB3110">
      <w:pPr>
        <w:autoSpaceDE w:val="0"/>
        <w:autoSpaceDN w:val="0"/>
        <w:adjustRightInd w:val="0"/>
        <w:ind w:left="-709" w:right="-454"/>
        <w:rPr>
          <w:rFonts w:ascii="Arial" w:hAnsi="Arial" w:cs="Arial"/>
          <w:sz w:val="20"/>
          <w:szCs w:val="20"/>
          <w:lang w:eastAsia="cs-CZ"/>
        </w:rPr>
      </w:pPr>
    </w:p>
    <w:p w14:paraId="74E28655" w14:textId="3EA188E1" w:rsidR="00F57015" w:rsidRPr="00DB3110" w:rsidRDefault="00F57015" w:rsidP="00DB3110">
      <w:pPr>
        <w:autoSpaceDE w:val="0"/>
        <w:autoSpaceDN w:val="0"/>
        <w:adjustRightInd w:val="0"/>
        <w:ind w:left="-709" w:right="-454"/>
        <w:rPr>
          <w:rFonts w:ascii="Arial" w:hAnsi="Arial" w:cs="Arial"/>
          <w:sz w:val="20"/>
          <w:szCs w:val="20"/>
          <w:lang w:eastAsia="cs-CZ"/>
        </w:rPr>
      </w:pPr>
    </w:p>
    <w:p w14:paraId="560D0899" w14:textId="77777777" w:rsidR="00991D00" w:rsidRPr="00DB3110" w:rsidRDefault="00991D00" w:rsidP="00DB3110">
      <w:pPr>
        <w:autoSpaceDE w:val="0"/>
        <w:autoSpaceDN w:val="0"/>
        <w:adjustRightInd w:val="0"/>
        <w:ind w:left="-709" w:right="-454"/>
        <w:rPr>
          <w:rFonts w:ascii="Arial" w:hAnsi="Arial" w:cs="Arial"/>
          <w:sz w:val="20"/>
          <w:szCs w:val="20"/>
          <w:lang w:eastAsia="cs-CZ"/>
        </w:rPr>
      </w:pPr>
    </w:p>
    <w:p w14:paraId="7D4A5593" w14:textId="27C1D9B2" w:rsidR="00660311" w:rsidRPr="00DB3110" w:rsidRDefault="00660311" w:rsidP="00DB3110">
      <w:pPr>
        <w:autoSpaceDE w:val="0"/>
        <w:autoSpaceDN w:val="0"/>
        <w:adjustRightInd w:val="0"/>
        <w:ind w:left="-709" w:right="-454"/>
        <w:rPr>
          <w:rFonts w:ascii="Arial" w:hAnsi="Arial" w:cs="Arial"/>
          <w:sz w:val="20"/>
          <w:szCs w:val="20"/>
          <w:lang w:eastAsia="cs-CZ"/>
        </w:rPr>
      </w:pPr>
    </w:p>
    <w:p w14:paraId="52C94DB7" w14:textId="0FB74D56" w:rsidR="00660311" w:rsidRPr="00DB3110" w:rsidRDefault="00660311" w:rsidP="00DB3110">
      <w:pPr>
        <w:autoSpaceDE w:val="0"/>
        <w:autoSpaceDN w:val="0"/>
        <w:adjustRightInd w:val="0"/>
        <w:ind w:left="-709" w:right="-454"/>
        <w:rPr>
          <w:rFonts w:ascii="Arial" w:hAnsi="Arial" w:cs="Arial"/>
          <w:sz w:val="20"/>
          <w:szCs w:val="20"/>
          <w:lang w:eastAsia="cs-CZ"/>
        </w:rPr>
      </w:pPr>
    </w:p>
    <w:p w14:paraId="061E8648" w14:textId="77777777" w:rsidR="00660311" w:rsidRPr="00DB3110" w:rsidRDefault="00660311" w:rsidP="00DB3110">
      <w:pPr>
        <w:autoSpaceDE w:val="0"/>
        <w:autoSpaceDN w:val="0"/>
        <w:adjustRightInd w:val="0"/>
        <w:ind w:left="-709" w:right="-454"/>
        <w:rPr>
          <w:rFonts w:ascii="Arial" w:hAnsi="Arial" w:cs="Arial"/>
          <w:sz w:val="20"/>
          <w:szCs w:val="20"/>
          <w:lang w:eastAsia="cs-CZ"/>
        </w:rPr>
      </w:pPr>
    </w:p>
    <w:p w14:paraId="2661D0CF" w14:textId="77777777" w:rsidR="00B109B1" w:rsidRPr="00DB3110" w:rsidRDefault="00660311" w:rsidP="00DB3110">
      <w:pPr>
        <w:jc w:val="center"/>
        <w:rPr>
          <w:rFonts w:ascii="Arial" w:hAnsi="Arial" w:cs="Arial"/>
          <w:b/>
          <w:sz w:val="20"/>
          <w:szCs w:val="20"/>
        </w:rPr>
      </w:pPr>
      <w:r w:rsidRPr="00DB3110">
        <w:rPr>
          <w:rFonts w:ascii="Arial" w:hAnsi="Arial" w:cs="Arial"/>
          <w:sz w:val="20"/>
          <w:szCs w:val="20"/>
        </w:rPr>
        <w:t xml:space="preserve">DRUH ZÁKAZKY: </w:t>
      </w:r>
      <w:r w:rsidR="00B109B1" w:rsidRPr="00DB3110">
        <w:rPr>
          <w:rFonts w:ascii="Arial" w:hAnsi="Arial" w:cs="Arial"/>
          <w:sz w:val="20"/>
          <w:szCs w:val="20"/>
        </w:rPr>
        <w:t>POSKYTNUTIE SLUŽBY</w:t>
      </w:r>
    </w:p>
    <w:p w14:paraId="3B1C294A" w14:textId="3A7B470F" w:rsidR="00660311" w:rsidRPr="00DB3110" w:rsidRDefault="00660311" w:rsidP="00DB3110">
      <w:pPr>
        <w:jc w:val="center"/>
        <w:rPr>
          <w:rFonts w:ascii="Arial" w:hAnsi="Arial" w:cs="Arial"/>
          <w:sz w:val="20"/>
          <w:szCs w:val="20"/>
        </w:rPr>
      </w:pPr>
    </w:p>
    <w:p w14:paraId="31485D12"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40B573E4"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0C2BD842"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4FF5FDC1" w14:textId="2B14A331" w:rsidR="00660311" w:rsidRPr="00DB3110" w:rsidRDefault="00660311" w:rsidP="00DB3110">
      <w:pPr>
        <w:autoSpaceDE w:val="0"/>
        <w:autoSpaceDN w:val="0"/>
        <w:adjustRightInd w:val="0"/>
        <w:ind w:left="-709" w:right="-454"/>
        <w:rPr>
          <w:rFonts w:ascii="Arial" w:hAnsi="Arial" w:cs="Arial"/>
          <w:sz w:val="20"/>
          <w:szCs w:val="20"/>
          <w:lang w:eastAsia="cs-CZ"/>
        </w:rPr>
      </w:pPr>
    </w:p>
    <w:p w14:paraId="51C54C9E" w14:textId="77777777" w:rsidR="00660311" w:rsidRPr="00DB3110" w:rsidRDefault="00660311" w:rsidP="00DB3110">
      <w:pPr>
        <w:autoSpaceDE w:val="0"/>
        <w:autoSpaceDN w:val="0"/>
        <w:adjustRightInd w:val="0"/>
        <w:ind w:left="-709" w:right="-454"/>
        <w:rPr>
          <w:rFonts w:ascii="Arial" w:hAnsi="Arial" w:cs="Arial"/>
          <w:sz w:val="20"/>
          <w:szCs w:val="20"/>
          <w:lang w:eastAsia="cs-CZ"/>
        </w:rPr>
      </w:pPr>
    </w:p>
    <w:p w14:paraId="635F32C4"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562B7001"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5B74B84B"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3C457F0B" w14:textId="77777777" w:rsidR="00F57015" w:rsidRPr="00DB3110" w:rsidRDefault="00F57015" w:rsidP="00DB3110">
      <w:pPr>
        <w:autoSpaceDE w:val="0"/>
        <w:autoSpaceDN w:val="0"/>
        <w:adjustRightInd w:val="0"/>
        <w:ind w:left="-709" w:right="-454"/>
        <w:rPr>
          <w:rFonts w:ascii="Arial" w:hAnsi="Arial" w:cs="Arial"/>
          <w:sz w:val="20"/>
          <w:szCs w:val="20"/>
          <w:lang w:eastAsia="cs-CZ"/>
        </w:rPr>
      </w:pPr>
    </w:p>
    <w:p w14:paraId="7098A036" w14:textId="77777777" w:rsidR="00660311" w:rsidRPr="00DB3110" w:rsidRDefault="00660311" w:rsidP="00DB3110">
      <w:pPr>
        <w:autoSpaceDE w:val="0"/>
        <w:autoSpaceDN w:val="0"/>
        <w:adjustRightInd w:val="0"/>
        <w:ind w:left="-709" w:right="-454"/>
        <w:rPr>
          <w:rFonts w:ascii="Arial" w:hAnsi="Arial" w:cs="Arial"/>
          <w:sz w:val="20"/>
          <w:szCs w:val="20"/>
          <w:lang w:eastAsia="cs-CZ"/>
        </w:rPr>
      </w:pPr>
    </w:p>
    <w:p w14:paraId="51278E01" w14:textId="53E86ACB" w:rsidR="00D576B4" w:rsidRPr="00DB3110" w:rsidRDefault="00660311" w:rsidP="00DB3110">
      <w:pPr>
        <w:autoSpaceDE w:val="0"/>
        <w:autoSpaceDN w:val="0"/>
        <w:adjustRightInd w:val="0"/>
        <w:ind w:right="-454"/>
        <w:rPr>
          <w:rFonts w:ascii="Arial" w:hAnsi="Arial" w:cs="Arial"/>
          <w:b/>
          <w:sz w:val="20"/>
          <w:szCs w:val="20"/>
          <w:lang w:eastAsia="cs-CZ"/>
        </w:rPr>
      </w:pPr>
      <w:r w:rsidRPr="00DB3110">
        <w:rPr>
          <w:rFonts w:ascii="Arial" w:hAnsi="Arial" w:cs="Arial"/>
          <w:b/>
          <w:sz w:val="20"/>
          <w:szCs w:val="20"/>
          <w:lang w:eastAsia="cs-CZ"/>
        </w:rPr>
        <w:t xml:space="preserve">          </w:t>
      </w:r>
    </w:p>
    <w:p w14:paraId="1655DA05" w14:textId="7699B759" w:rsidR="00315730" w:rsidRPr="00DB3110" w:rsidRDefault="00315730" w:rsidP="00DB3110">
      <w:pPr>
        <w:autoSpaceDE w:val="0"/>
        <w:autoSpaceDN w:val="0"/>
        <w:adjustRightInd w:val="0"/>
        <w:ind w:right="-454"/>
        <w:rPr>
          <w:rFonts w:ascii="Arial" w:hAnsi="Arial" w:cs="Arial"/>
          <w:b/>
          <w:caps/>
          <w:sz w:val="20"/>
          <w:szCs w:val="20"/>
        </w:rPr>
      </w:pPr>
    </w:p>
    <w:p w14:paraId="021BC0C1" w14:textId="77777777" w:rsidR="00315730" w:rsidRPr="00DB3110" w:rsidRDefault="00315730" w:rsidP="00DB3110">
      <w:pPr>
        <w:autoSpaceDE w:val="0"/>
        <w:autoSpaceDN w:val="0"/>
        <w:adjustRightInd w:val="0"/>
        <w:ind w:right="-454"/>
        <w:rPr>
          <w:rFonts w:ascii="Arial" w:hAnsi="Arial" w:cs="Arial"/>
          <w:b/>
          <w:caps/>
          <w:sz w:val="20"/>
          <w:szCs w:val="20"/>
        </w:rPr>
      </w:pPr>
    </w:p>
    <w:p w14:paraId="757FA15D" w14:textId="77777777" w:rsidR="00D576B4" w:rsidRPr="00DB3110" w:rsidRDefault="00D576B4" w:rsidP="00DB3110">
      <w:pPr>
        <w:autoSpaceDE w:val="0"/>
        <w:autoSpaceDN w:val="0"/>
        <w:adjustRightInd w:val="0"/>
        <w:rPr>
          <w:rFonts w:ascii="Arial" w:hAnsi="Arial" w:cs="Arial"/>
          <w:sz w:val="20"/>
          <w:szCs w:val="20"/>
          <w:lang w:eastAsia="cs-CZ"/>
        </w:rPr>
      </w:pPr>
    </w:p>
    <w:p w14:paraId="3C5E674B" w14:textId="77777777" w:rsidR="006B5B95" w:rsidRPr="00DB3110" w:rsidRDefault="006B5B95" w:rsidP="00DB3110">
      <w:pPr>
        <w:autoSpaceDE w:val="0"/>
        <w:autoSpaceDN w:val="0"/>
        <w:adjustRightInd w:val="0"/>
        <w:rPr>
          <w:rFonts w:ascii="Arial" w:hAnsi="Arial" w:cs="Arial"/>
          <w:sz w:val="20"/>
          <w:szCs w:val="20"/>
          <w:lang w:eastAsia="cs-CZ"/>
        </w:rPr>
      </w:pPr>
    </w:p>
    <w:p w14:paraId="0CAD817D" w14:textId="77777777" w:rsidR="007D11DC" w:rsidRPr="00DB3110" w:rsidRDefault="007D11DC" w:rsidP="00DB3110">
      <w:pPr>
        <w:autoSpaceDE w:val="0"/>
        <w:autoSpaceDN w:val="0"/>
        <w:adjustRightInd w:val="0"/>
        <w:rPr>
          <w:rFonts w:ascii="Arial" w:hAnsi="Arial" w:cs="Arial"/>
          <w:smallCaps/>
          <w:sz w:val="20"/>
          <w:szCs w:val="20"/>
        </w:rPr>
      </w:pPr>
    </w:p>
    <w:p w14:paraId="774D58B2" w14:textId="77777777" w:rsidR="0057325F" w:rsidRPr="00DB3110" w:rsidRDefault="0057325F" w:rsidP="00DB3110">
      <w:pPr>
        <w:autoSpaceDE w:val="0"/>
        <w:autoSpaceDN w:val="0"/>
        <w:adjustRightInd w:val="0"/>
        <w:rPr>
          <w:rFonts w:ascii="Arial" w:hAnsi="Arial" w:cs="Arial"/>
          <w:smallCaps/>
          <w:sz w:val="20"/>
          <w:szCs w:val="20"/>
        </w:rPr>
      </w:pPr>
    </w:p>
    <w:p w14:paraId="6D509F05" w14:textId="77777777" w:rsidR="007D11DC" w:rsidRPr="00DB3110" w:rsidRDefault="007D11DC" w:rsidP="00DB3110">
      <w:pPr>
        <w:autoSpaceDE w:val="0"/>
        <w:autoSpaceDN w:val="0"/>
        <w:adjustRightInd w:val="0"/>
        <w:rPr>
          <w:rFonts w:ascii="Arial" w:hAnsi="Arial" w:cs="Arial"/>
          <w:smallCaps/>
          <w:sz w:val="20"/>
          <w:szCs w:val="20"/>
        </w:rPr>
      </w:pPr>
    </w:p>
    <w:p w14:paraId="46858FA6" w14:textId="521345A2" w:rsidR="00B109B1" w:rsidRPr="00DB3110" w:rsidRDefault="0083184F" w:rsidP="00DB3110">
      <w:pPr>
        <w:jc w:val="center"/>
        <w:rPr>
          <w:rFonts w:ascii="Arial" w:hAnsi="Arial" w:cs="Arial"/>
          <w:sz w:val="20"/>
          <w:szCs w:val="20"/>
          <w:lang w:eastAsia="cs-CZ"/>
        </w:rPr>
      </w:pPr>
      <w:r w:rsidRPr="00E724BD">
        <w:rPr>
          <w:rFonts w:ascii="Arial" w:hAnsi="Arial" w:cs="Arial"/>
          <w:sz w:val="20"/>
          <w:szCs w:val="20"/>
          <w:lang w:eastAsia="cs-CZ"/>
        </w:rPr>
        <w:t>Bratislava,</w:t>
      </w:r>
      <w:r w:rsidR="003D491A" w:rsidRPr="00E724BD">
        <w:rPr>
          <w:rFonts w:ascii="Arial" w:hAnsi="Arial" w:cs="Arial"/>
          <w:sz w:val="20"/>
          <w:szCs w:val="20"/>
          <w:lang w:eastAsia="cs-CZ"/>
        </w:rPr>
        <w:t xml:space="preserve"> </w:t>
      </w:r>
      <w:r w:rsidR="00E724BD" w:rsidRPr="00E724BD">
        <w:rPr>
          <w:rFonts w:ascii="Arial" w:hAnsi="Arial" w:cs="Arial"/>
          <w:sz w:val="20"/>
          <w:szCs w:val="20"/>
          <w:lang w:eastAsia="cs-CZ"/>
        </w:rPr>
        <w:t>01</w:t>
      </w:r>
      <w:r w:rsidR="009F4910" w:rsidRPr="00E724BD">
        <w:rPr>
          <w:rFonts w:ascii="Arial" w:hAnsi="Arial" w:cs="Arial"/>
          <w:sz w:val="20"/>
          <w:szCs w:val="20"/>
          <w:lang w:eastAsia="cs-CZ"/>
        </w:rPr>
        <w:t>/</w:t>
      </w:r>
      <w:r w:rsidR="006201FE" w:rsidRPr="00E724BD">
        <w:rPr>
          <w:rFonts w:ascii="Arial" w:hAnsi="Arial" w:cs="Arial"/>
          <w:sz w:val="20"/>
          <w:szCs w:val="20"/>
          <w:lang w:eastAsia="cs-CZ"/>
        </w:rPr>
        <w:t>202</w:t>
      </w:r>
      <w:r w:rsidR="00660311" w:rsidRPr="00E724BD">
        <w:rPr>
          <w:rFonts w:ascii="Arial" w:hAnsi="Arial" w:cs="Arial"/>
          <w:sz w:val="20"/>
          <w:szCs w:val="20"/>
          <w:lang w:eastAsia="cs-CZ"/>
        </w:rPr>
        <w:t>4</w:t>
      </w:r>
      <w:r w:rsidR="007D11DC" w:rsidRPr="00DB3110">
        <w:rPr>
          <w:rFonts w:ascii="Arial" w:hAnsi="Arial" w:cs="Arial"/>
          <w:sz w:val="20"/>
          <w:szCs w:val="20"/>
          <w:lang w:eastAsia="cs-CZ"/>
        </w:rPr>
        <w:br w:type="page"/>
      </w:r>
    </w:p>
    <w:p w14:paraId="27720902" w14:textId="2D1ECE38" w:rsidR="00B109B1" w:rsidRPr="00DB3110" w:rsidRDefault="00B109B1" w:rsidP="00DB3110">
      <w:pPr>
        <w:jc w:val="center"/>
        <w:rPr>
          <w:rFonts w:ascii="Arial" w:hAnsi="Arial" w:cs="Arial"/>
          <w:sz w:val="20"/>
          <w:szCs w:val="20"/>
          <w:lang w:eastAsia="cs-CZ"/>
        </w:rPr>
      </w:pPr>
      <w:r w:rsidRPr="00DB3110">
        <w:rPr>
          <w:rFonts w:ascii="Arial" w:hAnsi="Arial" w:cs="Arial"/>
          <w:b/>
          <w:bCs/>
          <w:caps/>
          <w:sz w:val="20"/>
          <w:szCs w:val="20"/>
        </w:rPr>
        <w:lastRenderedPageBreak/>
        <w:t>Obsah súťažných podkladov</w:t>
      </w:r>
    </w:p>
    <w:p w14:paraId="18D15541" w14:textId="3B807D7D" w:rsidR="00D87876" w:rsidRPr="00DB3110" w:rsidRDefault="00D87876" w:rsidP="00DB3110">
      <w:pPr>
        <w:tabs>
          <w:tab w:val="left" w:pos="1985"/>
        </w:tabs>
        <w:rPr>
          <w:rFonts w:ascii="Arial" w:hAnsi="Arial" w:cs="Arial"/>
          <w:caps/>
          <w:sz w:val="20"/>
          <w:szCs w:val="20"/>
        </w:rPr>
      </w:pPr>
    </w:p>
    <w:p w14:paraId="2D7B3DFA" w14:textId="5EA537BE" w:rsidR="00F024DF" w:rsidRPr="00DB3110" w:rsidRDefault="00F024DF" w:rsidP="00DB3110">
      <w:pPr>
        <w:tabs>
          <w:tab w:val="left" w:pos="3068"/>
          <w:tab w:val="right" w:leader="underscore" w:pos="9540"/>
        </w:tabs>
        <w:jc w:val="center"/>
        <w:rPr>
          <w:rFonts w:ascii="Arial" w:hAnsi="Arial" w:cs="Arial"/>
          <w:b/>
          <w:caps/>
          <w:color w:val="000000"/>
          <w:sz w:val="20"/>
          <w:szCs w:val="20"/>
        </w:rPr>
      </w:pPr>
      <w:bookmarkStart w:id="0" w:name="_Hlk157500395"/>
      <w:bookmarkStart w:id="1" w:name="_Hlk157491219"/>
      <w:r w:rsidRPr="00DB3110">
        <w:rPr>
          <w:rFonts w:ascii="Arial" w:hAnsi="Arial" w:cs="Arial"/>
          <w:b/>
          <w:caps/>
          <w:color w:val="000000"/>
          <w:sz w:val="20"/>
          <w:szCs w:val="20"/>
        </w:rPr>
        <w:t>ČasŤ A</w:t>
      </w:r>
      <w:r w:rsidR="00636394" w:rsidRPr="00DB3110">
        <w:rPr>
          <w:rFonts w:ascii="Arial" w:hAnsi="Arial" w:cs="Arial"/>
          <w:b/>
          <w:caps/>
          <w:color w:val="000000"/>
          <w:sz w:val="20"/>
          <w:szCs w:val="20"/>
        </w:rPr>
        <w:t>.</w:t>
      </w:r>
      <w:r w:rsidRPr="00DB3110">
        <w:rPr>
          <w:rFonts w:ascii="Arial" w:hAnsi="Arial" w:cs="Arial"/>
          <w:b/>
          <w:caps/>
          <w:color w:val="000000"/>
          <w:sz w:val="20"/>
          <w:szCs w:val="20"/>
        </w:rPr>
        <w:t xml:space="preserve">1 POKYNY PRE </w:t>
      </w:r>
      <w:r w:rsidR="00B55ABF" w:rsidRPr="00DB3110">
        <w:rPr>
          <w:rFonts w:ascii="Arial" w:hAnsi="Arial" w:cs="Arial"/>
          <w:b/>
          <w:caps/>
          <w:color w:val="000000"/>
          <w:sz w:val="20"/>
          <w:szCs w:val="20"/>
        </w:rPr>
        <w:t>záujemcov/</w:t>
      </w:r>
      <w:r w:rsidRPr="00DB3110">
        <w:rPr>
          <w:rFonts w:ascii="Arial" w:hAnsi="Arial" w:cs="Arial"/>
          <w:b/>
          <w:caps/>
          <w:color w:val="000000"/>
          <w:sz w:val="20"/>
          <w:szCs w:val="20"/>
        </w:rPr>
        <w:t>UCHÁDZAČOV</w:t>
      </w:r>
    </w:p>
    <w:p w14:paraId="0BEFF676" w14:textId="77777777" w:rsidR="00F024DF" w:rsidRPr="00DB3110" w:rsidRDefault="00F024DF" w:rsidP="00DB3110">
      <w:pPr>
        <w:rPr>
          <w:rFonts w:ascii="Arial" w:hAnsi="Arial" w:cs="Arial"/>
          <w:sz w:val="20"/>
          <w:szCs w:val="20"/>
        </w:rPr>
      </w:pPr>
    </w:p>
    <w:p w14:paraId="0FCEC8F7" w14:textId="77777777" w:rsidR="00F024DF" w:rsidRPr="00DB3110" w:rsidRDefault="00F024DF" w:rsidP="00DB3110">
      <w:pPr>
        <w:jc w:val="center"/>
        <w:rPr>
          <w:rFonts w:ascii="Arial" w:hAnsi="Arial" w:cs="Arial"/>
          <w:b/>
          <w:sz w:val="20"/>
          <w:szCs w:val="20"/>
        </w:rPr>
      </w:pPr>
      <w:r w:rsidRPr="00DB3110">
        <w:rPr>
          <w:rFonts w:ascii="Arial" w:hAnsi="Arial" w:cs="Arial"/>
          <w:b/>
          <w:sz w:val="20"/>
          <w:szCs w:val="20"/>
        </w:rPr>
        <w:t>Časť I.</w:t>
      </w:r>
    </w:p>
    <w:p w14:paraId="0B0052C6" w14:textId="1369CAAE" w:rsidR="00F024DF" w:rsidRPr="00DB3110" w:rsidRDefault="00F024DF" w:rsidP="00DB3110">
      <w:pPr>
        <w:jc w:val="center"/>
        <w:rPr>
          <w:rFonts w:ascii="Arial" w:hAnsi="Arial" w:cs="Arial"/>
          <w:b/>
          <w:sz w:val="20"/>
          <w:szCs w:val="20"/>
        </w:rPr>
      </w:pPr>
      <w:r w:rsidRPr="00DB3110">
        <w:rPr>
          <w:rFonts w:ascii="Arial" w:hAnsi="Arial" w:cs="Arial"/>
          <w:b/>
          <w:sz w:val="20"/>
          <w:szCs w:val="20"/>
        </w:rPr>
        <w:t>Všeobecné informácie</w:t>
      </w:r>
    </w:p>
    <w:p w14:paraId="4F4BC4A3" w14:textId="56430914" w:rsidR="00F024DF" w:rsidRPr="00DB3110" w:rsidRDefault="00D17885" w:rsidP="00DB3110">
      <w:pPr>
        <w:tabs>
          <w:tab w:val="left" w:pos="567"/>
        </w:tabs>
        <w:rPr>
          <w:rFonts w:ascii="Arial" w:hAnsi="Arial" w:cs="Arial"/>
          <w:sz w:val="20"/>
          <w:szCs w:val="20"/>
        </w:rPr>
      </w:pPr>
      <w:r w:rsidRPr="00DB3110">
        <w:rPr>
          <w:rFonts w:ascii="Arial" w:hAnsi="Arial" w:cs="Arial"/>
          <w:sz w:val="20"/>
          <w:szCs w:val="20"/>
        </w:rPr>
        <w:t>1.</w:t>
      </w:r>
      <w:r w:rsidRPr="00DB3110">
        <w:rPr>
          <w:rFonts w:ascii="Arial" w:hAnsi="Arial" w:cs="Arial"/>
          <w:sz w:val="20"/>
          <w:szCs w:val="20"/>
        </w:rPr>
        <w:tab/>
      </w:r>
      <w:r w:rsidR="00F024DF" w:rsidRPr="00DB3110">
        <w:rPr>
          <w:rFonts w:ascii="Arial" w:hAnsi="Arial" w:cs="Arial"/>
          <w:sz w:val="20"/>
          <w:szCs w:val="20"/>
        </w:rPr>
        <w:t>Identifikácia verejného obstarávateľa</w:t>
      </w:r>
    </w:p>
    <w:p w14:paraId="28C37DFA" w14:textId="3ADF5181"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2</w:t>
      </w:r>
      <w:r w:rsidR="00D17885" w:rsidRPr="00DB3110">
        <w:rPr>
          <w:rFonts w:ascii="Arial" w:hAnsi="Arial" w:cs="Arial"/>
          <w:sz w:val="20"/>
          <w:szCs w:val="20"/>
        </w:rPr>
        <w:t>.</w:t>
      </w:r>
      <w:r w:rsidR="00F024DF" w:rsidRPr="00DB3110">
        <w:rPr>
          <w:rFonts w:ascii="Arial" w:hAnsi="Arial" w:cs="Arial"/>
          <w:sz w:val="20"/>
          <w:szCs w:val="20"/>
        </w:rPr>
        <w:tab/>
        <w:t>Predmet zákazky</w:t>
      </w:r>
    </w:p>
    <w:p w14:paraId="6EC4B4B6" w14:textId="1F7EB009"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3</w:t>
      </w:r>
      <w:r w:rsidR="00F024DF" w:rsidRPr="00DB3110">
        <w:rPr>
          <w:rFonts w:ascii="Arial" w:hAnsi="Arial" w:cs="Arial"/>
          <w:sz w:val="20"/>
          <w:szCs w:val="20"/>
        </w:rPr>
        <w:t>.</w:t>
      </w:r>
      <w:r w:rsidR="00F024DF" w:rsidRPr="00DB3110">
        <w:rPr>
          <w:rFonts w:ascii="Arial" w:hAnsi="Arial" w:cs="Arial"/>
          <w:sz w:val="20"/>
          <w:szCs w:val="20"/>
        </w:rPr>
        <w:tab/>
        <w:t>Rozdelenie predmetu zákazky</w:t>
      </w:r>
    </w:p>
    <w:p w14:paraId="73FD2E70" w14:textId="77777777"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4.</w:t>
      </w:r>
      <w:r w:rsidRPr="00DB3110">
        <w:rPr>
          <w:rFonts w:ascii="Arial" w:hAnsi="Arial" w:cs="Arial"/>
          <w:sz w:val="20"/>
          <w:szCs w:val="20"/>
        </w:rPr>
        <w:tab/>
        <w:t>Variantné riešenie</w:t>
      </w:r>
    </w:p>
    <w:p w14:paraId="531618D8" w14:textId="593B1F3C"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5.</w:t>
      </w:r>
      <w:r w:rsidRPr="00DB3110">
        <w:rPr>
          <w:rFonts w:ascii="Arial" w:hAnsi="Arial" w:cs="Arial"/>
          <w:sz w:val="20"/>
          <w:szCs w:val="20"/>
        </w:rPr>
        <w:tab/>
        <w:t>Miesto a termín plnenia predmetu zákazky</w:t>
      </w:r>
    </w:p>
    <w:p w14:paraId="0B55A29B" w14:textId="075AE4BC"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6</w:t>
      </w:r>
      <w:r w:rsidR="00F024DF" w:rsidRPr="00DB3110">
        <w:rPr>
          <w:rFonts w:ascii="Arial" w:hAnsi="Arial" w:cs="Arial"/>
          <w:sz w:val="20"/>
          <w:szCs w:val="20"/>
        </w:rPr>
        <w:t>.</w:t>
      </w:r>
      <w:r w:rsidR="00F024DF" w:rsidRPr="00DB3110">
        <w:rPr>
          <w:rFonts w:ascii="Arial" w:hAnsi="Arial" w:cs="Arial"/>
          <w:sz w:val="20"/>
          <w:szCs w:val="20"/>
        </w:rPr>
        <w:tab/>
        <w:t>Zdroj finančných prostriedkov</w:t>
      </w:r>
    </w:p>
    <w:p w14:paraId="6F4BCAC7" w14:textId="16094B5C"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7</w:t>
      </w:r>
      <w:r w:rsidR="00F024DF" w:rsidRPr="00DB3110">
        <w:rPr>
          <w:rFonts w:ascii="Arial" w:hAnsi="Arial" w:cs="Arial"/>
          <w:sz w:val="20"/>
          <w:szCs w:val="20"/>
        </w:rPr>
        <w:t>.</w:t>
      </w:r>
      <w:r w:rsidR="00F024DF" w:rsidRPr="00DB3110">
        <w:rPr>
          <w:rFonts w:ascii="Arial" w:hAnsi="Arial" w:cs="Arial"/>
          <w:sz w:val="20"/>
          <w:szCs w:val="20"/>
        </w:rPr>
        <w:tab/>
        <w:t xml:space="preserve">Typ </w:t>
      </w:r>
      <w:r w:rsidR="00E33778">
        <w:rPr>
          <w:rFonts w:ascii="Arial" w:hAnsi="Arial" w:cs="Arial"/>
          <w:sz w:val="20"/>
          <w:szCs w:val="20"/>
        </w:rPr>
        <w:t>dohody</w:t>
      </w:r>
    </w:p>
    <w:p w14:paraId="5C798FCA" w14:textId="13DE288D"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8</w:t>
      </w:r>
      <w:r w:rsidR="00F024DF" w:rsidRPr="00DB3110">
        <w:rPr>
          <w:rFonts w:ascii="Arial" w:hAnsi="Arial" w:cs="Arial"/>
          <w:sz w:val="20"/>
          <w:szCs w:val="20"/>
        </w:rPr>
        <w:t>.</w:t>
      </w:r>
      <w:r w:rsidR="00F024DF" w:rsidRPr="00DB3110">
        <w:rPr>
          <w:rFonts w:ascii="Arial" w:hAnsi="Arial" w:cs="Arial"/>
          <w:sz w:val="20"/>
          <w:szCs w:val="20"/>
        </w:rPr>
        <w:tab/>
      </w:r>
      <w:r w:rsidR="00D52B0D" w:rsidRPr="00DB3110">
        <w:rPr>
          <w:rFonts w:ascii="Arial" w:hAnsi="Arial" w:cs="Arial"/>
          <w:sz w:val="20"/>
          <w:szCs w:val="20"/>
        </w:rPr>
        <w:t>Lehota viazanosti pon</w:t>
      </w:r>
      <w:r w:rsidR="00466223" w:rsidRPr="00DB3110">
        <w:rPr>
          <w:rFonts w:ascii="Arial" w:hAnsi="Arial" w:cs="Arial"/>
          <w:sz w:val="20"/>
          <w:szCs w:val="20"/>
        </w:rPr>
        <w:t>ú</w:t>
      </w:r>
      <w:r w:rsidR="00D52B0D" w:rsidRPr="00DB3110">
        <w:rPr>
          <w:rFonts w:ascii="Arial" w:hAnsi="Arial" w:cs="Arial"/>
          <w:sz w:val="20"/>
          <w:szCs w:val="20"/>
        </w:rPr>
        <w:t>k</w:t>
      </w:r>
    </w:p>
    <w:p w14:paraId="4CC66DEE" w14:textId="77777777" w:rsidR="00717AEF" w:rsidRPr="00DB3110" w:rsidRDefault="00717AEF" w:rsidP="00DB3110">
      <w:pPr>
        <w:tabs>
          <w:tab w:val="left" w:pos="567"/>
        </w:tabs>
        <w:rPr>
          <w:rFonts w:ascii="Arial" w:hAnsi="Arial" w:cs="Arial"/>
          <w:sz w:val="20"/>
          <w:szCs w:val="20"/>
        </w:rPr>
      </w:pPr>
    </w:p>
    <w:p w14:paraId="1073BB1F" w14:textId="4776BDBF" w:rsidR="00F024DF" w:rsidRPr="00DB3110" w:rsidRDefault="00F024DF" w:rsidP="00DB3110">
      <w:pPr>
        <w:jc w:val="center"/>
        <w:rPr>
          <w:rFonts w:ascii="Arial" w:hAnsi="Arial" w:cs="Arial"/>
          <w:b/>
          <w:sz w:val="20"/>
          <w:szCs w:val="20"/>
        </w:rPr>
      </w:pPr>
      <w:r w:rsidRPr="00DB3110">
        <w:rPr>
          <w:rFonts w:ascii="Arial" w:hAnsi="Arial" w:cs="Arial"/>
          <w:b/>
          <w:sz w:val="20"/>
          <w:szCs w:val="20"/>
        </w:rPr>
        <w:t>Časť II.</w:t>
      </w:r>
    </w:p>
    <w:p w14:paraId="42DE5C0B" w14:textId="77777777" w:rsidR="00F024DF" w:rsidRPr="00DB3110" w:rsidRDefault="00F024DF" w:rsidP="00DB3110">
      <w:pPr>
        <w:jc w:val="center"/>
        <w:rPr>
          <w:rFonts w:ascii="Arial" w:hAnsi="Arial" w:cs="Arial"/>
          <w:b/>
          <w:sz w:val="20"/>
          <w:szCs w:val="20"/>
        </w:rPr>
      </w:pPr>
      <w:r w:rsidRPr="00DB3110">
        <w:rPr>
          <w:rFonts w:ascii="Arial" w:hAnsi="Arial" w:cs="Arial"/>
          <w:b/>
          <w:sz w:val="20"/>
          <w:szCs w:val="20"/>
        </w:rPr>
        <w:t>Komunikácia a vysvetľovanie</w:t>
      </w:r>
    </w:p>
    <w:p w14:paraId="677DEC48" w14:textId="1091F1D0"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9</w:t>
      </w:r>
      <w:r w:rsidR="00F024DF" w:rsidRPr="00DB3110">
        <w:rPr>
          <w:rFonts w:ascii="Arial" w:hAnsi="Arial" w:cs="Arial"/>
          <w:sz w:val="20"/>
          <w:szCs w:val="20"/>
        </w:rPr>
        <w:t>.</w:t>
      </w:r>
      <w:r w:rsidR="00F024DF" w:rsidRPr="00DB3110">
        <w:rPr>
          <w:rFonts w:ascii="Arial" w:hAnsi="Arial" w:cs="Arial"/>
          <w:sz w:val="20"/>
          <w:szCs w:val="20"/>
        </w:rPr>
        <w:tab/>
        <w:t>Komunikácia medzi verejným obstarávateľom a</w:t>
      </w:r>
      <w:r w:rsidR="00361A2C" w:rsidRPr="00DB3110">
        <w:rPr>
          <w:rFonts w:ascii="Arial" w:hAnsi="Arial" w:cs="Arial"/>
          <w:sz w:val="20"/>
          <w:szCs w:val="20"/>
        </w:rPr>
        <w:t> </w:t>
      </w:r>
      <w:r w:rsidR="00F024DF" w:rsidRPr="00DB3110">
        <w:rPr>
          <w:rFonts w:ascii="Arial" w:hAnsi="Arial" w:cs="Arial"/>
          <w:sz w:val="20"/>
          <w:szCs w:val="20"/>
        </w:rPr>
        <w:t>záujemcami/uchádzačmi</w:t>
      </w:r>
    </w:p>
    <w:p w14:paraId="64DE81A3" w14:textId="0BE3C118" w:rsidR="00F024DF" w:rsidRPr="00DB3110" w:rsidRDefault="00A95E29" w:rsidP="00DB3110">
      <w:pPr>
        <w:tabs>
          <w:tab w:val="left" w:pos="567"/>
        </w:tabs>
        <w:rPr>
          <w:rFonts w:ascii="Arial" w:hAnsi="Arial" w:cs="Arial"/>
          <w:sz w:val="20"/>
          <w:szCs w:val="20"/>
        </w:rPr>
      </w:pPr>
      <w:r w:rsidRPr="00DB3110">
        <w:rPr>
          <w:rFonts w:ascii="Arial" w:hAnsi="Arial" w:cs="Arial"/>
          <w:sz w:val="20"/>
          <w:szCs w:val="20"/>
        </w:rPr>
        <w:t>1</w:t>
      </w:r>
      <w:r w:rsidR="00717AEF" w:rsidRPr="00DB3110">
        <w:rPr>
          <w:rFonts w:ascii="Arial" w:hAnsi="Arial" w:cs="Arial"/>
          <w:sz w:val="20"/>
          <w:szCs w:val="20"/>
        </w:rPr>
        <w:t>0</w:t>
      </w:r>
      <w:r w:rsidR="00F024DF" w:rsidRPr="00DB3110">
        <w:rPr>
          <w:rFonts w:ascii="Arial" w:hAnsi="Arial" w:cs="Arial"/>
          <w:sz w:val="20"/>
          <w:szCs w:val="20"/>
        </w:rPr>
        <w:t>.</w:t>
      </w:r>
      <w:r w:rsidR="00F024DF" w:rsidRPr="00DB3110">
        <w:rPr>
          <w:rFonts w:ascii="Arial" w:hAnsi="Arial" w:cs="Arial"/>
          <w:sz w:val="20"/>
          <w:szCs w:val="20"/>
        </w:rPr>
        <w:tab/>
      </w:r>
      <w:r w:rsidR="00ED28EC" w:rsidRPr="00DB3110">
        <w:rPr>
          <w:rFonts w:ascii="Arial" w:hAnsi="Arial" w:cs="Arial"/>
          <w:sz w:val="20"/>
          <w:szCs w:val="20"/>
        </w:rPr>
        <w:t>Vysvetlenie informácií</w:t>
      </w:r>
    </w:p>
    <w:p w14:paraId="4720313E" w14:textId="1321DB26" w:rsidR="00F024DF" w:rsidRPr="00DB3110" w:rsidRDefault="00A95E29" w:rsidP="00DB3110">
      <w:pPr>
        <w:tabs>
          <w:tab w:val="left" w:pos="567"/>
        </w:tabs>
        <w:rPr>
          <w:rFonts w:ascii="Arial" w:hAnsi="Arial" w:cs="Arial"/>
          <w:sz w:val="20"/>
          <w:szCs w:val="20"/>
        </w:rPr>
      </w:pPr>
      <w:r w:rsidRPr="00DB3110">
        <w:rPr>
          <w:rFonts w:ascii="Arial" w:hAnsi="Arial" w:cs="Arial"/>
          <w:sz w:val="20"/>
          <w:szCs w:val="20"/>
        </w:rPr>
        <w:t>1</w:t>
      </w:r>
      <w:r w:rsidR="00717AEF" w:rsidRPr="00DB3110">
        <w:rPr>
          <w:rFonts w:ascii="Arial" w:hAnsi="Arial" w:cs="Arial"/>
          <w:sz w:val="20"/>
          <w:szCs w:val="20"/>
        </w:rPr>
        <w:t>1</w:t>
      </w:r>
      <w:r w:rsidR="00F024DF" w:rsidRPr="00DB3110">
        <w:rPr>
          <w:rFonts w:ascii="Arial" w:hAnsi="Arial" w:cs="Arial"/>
          <w:sz w:val="20"/>
          <w:szCs w:val="20"/>
        </w:rPr>
        <w:t>.</w:t>
      </w:r>
      <w:r w:rsidR="00F024DF" w:rsidRPr="00DB3110">
        <w:rPr>
          <w:rFonts w:ascii="Arial" w:hAnsi="Arial" w:cs="Arial"/>
          <w:sz w:val="20"/>
          <w:szCs w:val="20"/>
        </w:rPr>
        <w:tab/>
        <w:t xml:space="preserve">Obhliadka miesta plnenia </w:t>
      </w:r>
      <w:r w:rsidR="00B55ABF" w:rsidRPr="00DB3110">
        <w:rPr>
          <w:rFonts w:ascii="Arial" w:hAnsi="Arial" w:cs="Arial"/>
          <w:sz w:val="20"/>
          <w:szCs w:val="20"/>
        </w:rPr>
        <w:t>predmetu zákazky</w:t>
      </w:r>
      <w:r w:rsidR="00F024DF" w:rsidRPr="00DB3110">
        <w:rPr>
          <w:rFonts w:ascii="Arial" w:hAnsi="Arial" w:cs="Arial"/>
          <w:sz w:val="20"/>
          <w:szCs w:val="20"/>
        </w:rPr>
        <w:t xml:space="preserve"> </w:t>
      </w:r>
    </w:p>
    <w:p w14:paraId="390DE7FF" w14:textId="77777777" w:rsidR="00F024DF" w:rsidRPr="00DB3110" w:rsidRDefault="00F024DF" w:rsidP="00DB3110">
      <w:pPr>
        <w:rPr>
          <w:rFonts w:ascii="Arial" w:hAnsi="Arial" w:cs="Arial"/>
          <w:sz w:val="20"/>
          <w:szCs w:val="20"/>
        </w:rPr>
      </w:pPr>
    </w:p>
    <w:p w14:paraId="6589FE9F" w14:textId="77777777" w:rsidR="00F024DF" w:rsidRPr="00DB3110" w:rsidRDefault="00F024DF" w:rsidP="00DB3110">
      <w:pPr>
        <w:jc w:val="center"/>
        <w:rPr>
          <w:rFonts w:ascii="Arial" w:hAnsi="Arial" w:cs="Arial"/>
          <w:b/>
          <w:sz w:val="20"/>
          <w:szCs w:val="20"/>
        </w:rPr>
      </w:pPr>
      <w:bookmarkStart w:id="2" w:name="_Hlk157499770"/>
      <w:r w:rsidRPr="00DB3110">
        <w:rPr>
          <w:rFonts w:ascii="Arial" w:hAnsi="Arial" w:cs="Arial"/>
          <w:b/>
          <w:sz w:val="20"/>
          <w:szCs w:val="20"/>
        </w:rPr>
        <w:t>Časť III.</w:t>
      </w:r>
    </w:p>
    <w:p w14:paraId="50685A0E" w14:textId="77777777" w:rsidR="00717AEF" w:rsidRPr="00DB3110" w:rsidRDefault="00F024DF" w:rsidP="00DB3110">
      <w:pPr>
        <w:jc w:val="center"/>
        <w:rPr>
          <w:rFonts w:ascii="Arial" w:hAnsi="Arial" w:cs="Arial"/>
          <w:b/>
          <w:sz w:val="20"/>
          <w:szCs w:val="20"/>
        </w:rPr>
      </w:pPr>
      <w:r w:rsidRPr="00DB3110">
        <w:rPr>
          <w:rFonts w:ascii="Arial" w:hAnsi="Arial" w:cs="Arial"/>
          <w:b/>
          <w:sz w:val="20"/>
          <w:szCs w:val="20"/>
        </w:rPr>
        <w:t>Príprava ponuky</w:t>
      </w:r>
    </w:p>
    <w:p w14:paraId="580738C5" w14:textId="028A37E2" w:rsidR="00717AEF" w:rsidRPr="00DB3110" w:rsidRDefault="00717AEF" w:rsidP="00DB3110">
      <w:pPr>
        <w:rPr>
          <w:rFonts w:ascii="Arial" w:hAnsi="Arial" w:cs="Arial"/>
          <w:b/>
          <w:sz w:val="20"/>
          <w:szCs w:val="20"/>
        </w:rPr>
      </w:pPr>
      <w:r w:rsidRPr="00DB3110">
        <w:rPr>
          <w:rFonts w:ascii="Arial" w:hAnsi="Arial" w:cs="Arial"/>
          <w:sz w:val="20"/>
          <w:szCs w:val="20"/>
        </w:rPr>
        <w:t>12.</w:t>
      </w:r>
      <w:r w:rsidRPr="00DB3110">
        <w:rPr>
          <w:rFonts w:ascii="Arial" w:hAnsi="Arial" w:cs="Arial"/>
          <w:sz w:val="20"/>
          <w:szCs w:val="20"/>
        </w:rPr>
        <w:tab/>
      </w:r>
      <w:r w:rsidRPr="00DB3110">
        <w:rPr>
          <w:rFonts w:ascii="Arial" w:hAnsi="Arial" w:cs="Arial"/>
          <w:sz w:val="20"/>
          <w:szCs w:val="20"/>
        </w:rPr>
        <w:tab/>
        <w:t>Forma a spôsob predkladania ponuky</w:t>
      </w:r>
    </w:p>
    <w:bookmarkEnd w:id="2"/>
    <w:p w14:paraId="07677113" w14:textId="39722F98" w:rsidR="00F024DF" w:rsidRPr="00DB3110" w:rsidRDefault="00A95E29" w:rsidP="00DB3110">
      <w:pPr>
        <w:tabs>
          <w:tab w:val="left" w:pos="567"/>
        </w:tabs>
        <w:rPr>
          <w:rFonts w:ascii="Arial" w:hAnsi="Arial" w:cs="Arial"/>
          <w:sz w:val="20"/>
          <w:szCs w:val="20"/>
        </w:rPr>
      </w:pPr>
      <w:r w:rsidRPr="00DB3110">
        <w:rPr>
          <w:rFonts w:ascii="Arial" w:hAnsi="Arial" w:cs="Arial"/>
          <w:sz w:val="20"/>
          <w:szCs w:val="20"/>
        </w:rPr>
        <w:t>1</w:t>
      </w:r>
      <w:r w:rsidR="00717AEF" w:rsidRPr="00DB3110">
        <w:rPr>
          <w:rFonts w:ascii="Arial" w:hAnsi="Arial" w:cs="Arial"/>
          <w:sz w:val="20"/>
          <w:szCs w:val="20"/>
        </w:rPr>
        <w:t>3</w:t>
      </w:r>
      <w:r w:rsidR="00F024DF" w:rsidRPr="00DB3110">
        <w:rPr>
          <w:rFonts w:ascii="Arial" w:hAnsi="Arial" w:cs="Arial"/>
          <w:sz w:val="20"/>
          <w:szCs w:val="20"/>
        </w:rPr>
        <w:t>.</w:t>
      </w:r>
      <w:r w:rsidR="00F024DF" w:rsidRPr="00DB3110">
        <w:rPr>
          <w:rFonts w:ascii="Arial" w:hAnsi="Arial" w:cs="Arial"/>
          <w:sz w:val="20"/>
          <w:szCs w:val="20"/>
        </w:rPr>
        <w:tab/>
        <w:t>Jazyk ponuky</w:t>
      </w:r>
    </w:p>
    <w:p w14:paraId="14B19B9E" w14:textId="63168412"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14.</w:t>
      </w:r>
      <w:r w:rsidRPr="00DB3110">
        <w:rPr>
          <w:rFonts w:ascii="Arial" w:hAnsi="Arial" w:cs="Arial"/>
          <w:sz w:val="20"/>
          <w:szCs w:val="20"/>
        </w:rPr>
        <w:tab/>
        <w:t>Mena a ceny uvádzané v ponuke</w:t>
      </w:r>
    </w:p>
    <w:p w14:paraId="27011708" w14:textId="693AA1BD"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15.</w:t>
      </w:r>
      <w:r w:rsidRPr="00DB3110">
        <w:rPr>
          <w:rFonts w:ascii="Arial" w:hAnsi="Arial" w:cs="Arial"/>
          <w:sz w:val="20"/>
          <w:szCs w:val="20"/>
        </w:rPr>
        <w:tab/>
        <w:t>Zábezpeka</w:t>
      </w:r>
    </w:p>
    <w:p w14:paraId="26699D93" w14:textId="378A0BD1" w:rsidR="00F024DF" w:rsidRPr="00DB3110" w:rsidRDefault="00F024DF" w:rsidP="00DB3110">
      <w:pPr>
        <w:tabs>
          <w:tab w:val="left" w:pos="567"/>
        </w:tabs>
        <w:rPr>
          <w:rFonts w:ascii="Arial" w:hAnsi="Arial" w:cs="Arial"/>
          <w:sz w:val="20"/>
          <w:szCs w:val="20"/>
        </w:rPr>
      </w:pPr>
      <w:r w:rsidRPr="00DB3110">
        <w:rPr>
          <w:rFonts w:ascii="Arial" w:hAnsi="Arial" w:cs="Arial"/>
          <w:sz w:val="20"/>
          <w:szCs w:val="20"/>
        </w:rPr>
        <w:t>1</w:t>
      </w:r>
      <w:r w:rsidR="00717AEF" w:rsidRPr="00DB3110">
        <w:rPr>
          <w:rFonts w:ascii="Arial" w:hAnsi="Arial" w:cs="Arial"/>
          <w:sz w:val="20"/>
          <w:szCs w:val="20"/>
        </w:rPr>
        <w:t>6</w:t>
      </w:r>
      <w:r w:rsidRPr="00DB3110">
        <w:rPr>
          <w:rFonts w:ascii="Arial" w:hAnsi="Arial" w:cs="Arial"/>
          <w:sz w:val="20"/>
          <w:szCs w:val="20"/>
        </w:rPr>
        <w:t>.</w:t>
      </w:r>
      <w:r w:rsidRPr="00DB3110">
        <w:rPr>
          <w:rFonts w:ascii="Arial" w:hAnsi="Arial" w:cs="Arial"/>
          <w:sz w:val="20"/>
          <w:szCs w:val="20"/>
        </w:rPr>
        <w:tab/>
        <w:t>Obsah ponuky</w:t>
      </w:r>
    </w:p>
    <w:p w14:paraId="45B58DD9" w14:textId="71381564"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17.</w:t>
      </w:r>
      <w:r w:rsidRPr="00DB3110">
        <w:rPr>
          <w:rFonts w:ascii="Arial" w:hAnsi="Arial" w:cs="Arial"/>
          <w:sz w:val="20"/>
          <w:szCs w:val="20"/>
        </w:rPr>
        <w:tab/>
        <w:t>Náklady na prípravu ponuky</w:t>
      </w:r>
    </w:p>
    <w:p w14:paraId="117CD055" w14:textId="77777777" w:rsidR="00717AEF" w:rsidRPr="00DB3110" w:rsidRDefault="00717AEF" w:rsidP="00DB3110">
      <w:pPr>
        <w:jc w:val="center"/>
        <w:rPr>
          <w:rFonts w:ascii="Arial" w:hAnsi="Arial" w:cs="Arial"/>
          <w:b/>
          <w:sz w:val="20"/>
          <w:szCs w:val="20"/>
        </w:rPr>
      </w:pPr>
    </w:p>
    <w:p w14:paraId="610FAA8D" w14:textId="0F9991D8" w:rsidR="00F024DF" w:rsidRPr="00DB3110" w:rsidRDefault="00F024DF" w:rsidP="00DB3110">
      <w:pPr>
        <w:jc w:val="center"/>
        <w:rPr>
          <w:rFonts w:ascii="Arial" w:hAnsi="Arial" w:cs="Arial"/>
          <w:b/>
          <w:sz w:val="20"/>
          <w:szCs w:val="20"/>
        </w:rPr>
      </w:pPr>
      <w:r w:rsidRPr="00DB3110">
        <w:rPr>
          <w:rFonts w:ascii="Arial" w:hAnsi="Arial" w:cs="Arial"/>
          <w:b/>
          <w:sz w:val="20"/>
          <w:szCs w:val="20"/>
        </w:rPr>
        <w:t>Časť IV.</w:t>
      </w:r>
    </w:p>
    <w:p w14:paraId="310ED291" w14:textId="74778302" w:rsidR="00F024DF" w:rsidRPr="00DB3110" w:rsidRDefault="00F024DF" w:rsidP="00DB3110">
      <w:pPr>
        <w:jc w:val="center"/>
        <w:rPr>
          <w:rFonts w:ascii="Arial" w:hAnsi="Arial" w:cs="Arial"/>
          <w:b/>
          <w:sz w:val="20"/>
          <w:szCs w:val="20"/>
        </w:rPr>
      </w:pPr>
      <w:r w:rsidRPr="00DB3110">
        <w:rPr>
          <w:rFonts w:ascii="Arial" w:hAnsi="Arial" w:cs="Arial"/>
          <w:b/>
          <w:sz w:val="20"/>
          <w:szCs w:val="20"/>
        </w:rPr>
        <w:t>Predkladanie ponúk</w:t>
      </w:r>
    </w:p>
    <w:p w14:paraId="20B0DB5F" w14:textId="4DD10002" w:rsidR="00DF440E" w:rsidRPr="00DB3110" w:rsidRDefault="00717AEF" w:rsidP="00DB3110">
      <w:pPr>
        <w:tabs>
          <w:tab w:val="left" w:pos="567"/>
        </w:tabs>
        <w:rPr>
          <w:rFonts w:ascii="Arial" w:hAnsi="Arial" w:cs="Arial"/>
          <w:sz w:val="20"/>
          <w:szCs w:val="20"/>
        </w:rPr>
      </w:pPr>
      <w:r w:rsidRPr="00DB3110">
        <w:rPr>
          <w:rFonts w:ascii="Arial" w:hAnsi="Arial" w:cs="Arial"/>
          <w:sz w:val="20"/>
          <w:szCs w:val="20"/>
        </w:rPr>
        <w:t>18</w:t>
      </w:r>
      <w:r w:rsidR="00DF440E" w:rsidRPr="00DB3110">
        <w:rPr>
          <w:rFonts w:ascii="Arial" w:hAnsi="Arial" w:cs="Arial"/>
          <w:sz w:val="20"/>
          <w:szCs w:val="20"/>
        </w:rPr>
        <w:t>.</w:t>
      </w:r>
      <w:r w:rsidR="00DF440E" w:rsidRPr="00DB3110">
        <w:rPr>
          <w:rFonts w:ascii="Arial" w:hAnsi="Arial" w:cs="Arial"/>
          <w:sz w:val="20"/>
          <w:szCs w:val="20"/>
        </w:rPr>
        <w:tab/>
      </w:r>
      <w:r w:rsidR="00A42818" w:rsidRPr="00DB3110">
        <w:rPr>
          <w:rFonts w:ascii="Arial" w:hAnsi="Arial" w:cs="Arial"/>
          <w:sz w:val="20"/>
          <w:szCs w:val="20"/>
        </w:rPr>
        <w:t>Predloženie ponuky</w:t>
      </w:r>
    </w:p>
    <w:p w14:paraId="3BDC850F" w14:textId="6048C12E"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19</w:t>
      </w:r>
      <w:r w:rsidR="00F024DF" w:rsidRPr="00DB3110">
        <w:rPr>
          <w:rFonts w:ascii="Arial" w:hAnsi="Arial" w:cs="Arial"/>
          <w:sz w:val="20"/>
          <w:szCs w:val="20"/>
        </w:rPr>
        <w:t>.</w:t>
      </w:r>
      <w:r w:rsidR="00F024DF" w:rsidRPr="00DB3110">
        <w:rPr>
          <w:rFonts w:ascii="Arial" w:hAnsi="Arial" w:cs="Arial"/>
          <w:sz w:val="20"/>
          <w:szCs w:val="20"/>
        </w:rPr>
        <w:tab/>
      </w:r>
      <w:r w:rsidR="00EE4CF6" w:rsidRPr="00DB3110">
        <w:rPr>
          <w:rFonts w:ascii="Arial" w:hAnsi="Arial" w:cs="Arial"/>
          <w:sz w:val="20"/>
          <w:szCs w:val="20"/>
        </w:rPr>
        <w:t>Registrácia a autentifikácia uchádzača</w:t>
      </w:r>
    </w:p>
    <w:p w14:paraId="6227DEEC" w14:textId="603B54AF"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20</w:t>
      </w:r>
      <w:r w:rsidRPr="00DB3110">
        <w:rPr>
          <w:rFonts w:ascii="Arial" w:hAnsi="Arial" w:cs="Arial"/>
          <w:sz w:val="20"/>
          <w:szCs w:val="20"/>
        </w:rPr>
        <w:tab/>
        <w:t>Lehota na predkladanie pon</w:t>
      </w:r>
      <w:r w:rsidR="00962F09">
        <w:rPr>
          <w:rFonts w:ascii="Arial" w:hAnsi="Arial" w:cs="Arial"/>
          <w:sz w:val="20"/>
          <w:szCs w:val="20"/>
        </w:rPr>
        <w:t>úk</w:t>
      </w:r>
    </w:p>
    <w:p w14:paraId="15E9571C" w14:textId="2D1B2303" w:rsidR="00F024DF" w:rsidRPr="00DB3110" w:rsidRDefault="00F024DF" w:rsidP="00DB3110">
      <w:pPr>
        <w:tabs>
          <w:tab w:val="left" w:pos="567"/>
        </w:tabs>
        <w:rPr>
          <w:rFonts w:ascii="Arial" w:hAnsi="Arial" w:cs="Arial"/>
          <w:sz w:val="20"/>
          <w:szCs w:val="20"/>
        </w:rPr>
      </w:pPr>
      <w:r w:rsidRPr="00DB3110">
        <w:rPr>
          <w:rFonts w:ascii="Arial" w:hAnsi="Arial" w:cs="Arial"/>
          <w:sz w:val="20"/>
          <w:szCs w:val="20"/>
        </w:rPr>
        <w:t>2</w:t>
      </w:r>
      <w:r w:rsidR="00717AEF" w:rsidRPr="00DB3110">
        <w:rPr>
          <w:rFonts w:ascii="Arial" w:hAnsi="Arial" w:cs="Arial"/>
          <w:sz w:val="20"/>
          <w:szCs w:val="20"/>
        </w:rPr>
        <w:t>1</w:t>
      </w:r>
      <w:r w:rsidRPr="00DB3110">
        <w:rPr>
          <w:rFonts w:ascii="Arial" w:hAnsi="Arial" w:cs="Arial"/>
          <w:sz w:val="20"/>
          <w:szCs w:val="20"/>
        </w:rPr>
        <w:t>.</w:t>
      </w:r>
      <w:r w:rsidRPr="00DB3110">
        <w:rPr>
          <w:rFonts w:ascii="Arial" w:hAnsi="Arial" w:cs="Arial"/>
          <w:sz w:val="20"/>
          <w:szCs w:val="20"/>
        </w:rPr>
        <w:tab/>
        <w:t>Doplnenie, zmena a</w:t>
      </w:r>
      <w:r w:rsidR="00DF440E" w:rsidRPr="00DB3110">
        <w:rPr>
          <w:rFonts w:ascii="Arial" w:hAnsi="Arial" w:cs="Arial"/>
          <w:sz w:val="20"/>
          <w:szCs w:val="20"/>
        </w:rPr>
        <w:t> </w:t>
      </w:r>
      <w:r w:rsidR="00AB55AB" w:rsidRPr="00DB3110">
        <w:rPr>
          <w:rFonts w:ascii="Arial" w:hAnsi="Arial" w:cs="Arial"/>
          <w:sz w:val="20"/>
          <w:szCs w:val="20"/>
        </w:rPr>
        <w:t>odvolanie</w:t>
      </w:r>
      <w:r w:rsidRPr="00DB3110">
        <w:rPr>
          <w:rFonts w:ascii="Arial" w:hAnsi="Arial" w:cs="Arial"/>
          <w:sz w:val="20"/>
          <w:szCs w:val="20"/>
        </w:rPr>
        <w:t xml:space="preserve"> ponuky</w:t>
      </w:r>
      <w:r w:rsidRPr="00DB3110">
        <w:rPr>
          <w:rFonts w:ascii="Arial" w:hAnsi="Arial" w:cs="Arial"/>
          <w:sz w:val="20"/>
          <w:szCs w:val="20"/>
        </w:rPr>
        <w:tab/>
      </w:r>
    </w:p>
    <w:p w14:paraId="33BF8BAA" w14:textId="77777777" w:rsidR="00F024DF" w:rsidRPr="00DB3110" w:rsidRDefault="00F024DF" w:rsidP="00DB3110">
      <w:pPr>
        <w:rPr>
          <w:rFonts w:ascii="Arial" w:hAnsi="Arial" w:cs="Arial"/>
          <w:sz w:val="20"/>
          <w:szCs w:val="20"/>
        </w:rPr>
      </w:pPr>
    </w:p>
    <w:p w14:paraId="565DBEF7" w14:textId="77777777" w:rsidR="00F024DF" w:rsidRPr="00DB3110" w:rsidRDefault="00F024DF" w:rsidP="00DB3110">
      <w:pPr>
        <w:jc w:val="center"/>
        <w:rPr>
          <w:rFonts w:ascii="Arial" w:hAnsi="Arial" w:cs="Arial"/>
          <w:b/>
          <w:sz w:val="20"/>
          <w:szCs w:val="20"/>
        </w:rPr>
      </w:pPr>
      <w:r w:rsidRPr="00DB3110">
        <w:rPr>
          <w:rFonts w:ascii="Arial" w:hAnsi="Arial" w:cs="Arial"/>
          <w:b/>
          <w:sz w:val="20"/>
          <w:szCs w:val="20"/>
        </w:rPr>
        <w:t>Časť V.</w:t>
      </w:r>
    </w:p>
    <w:p w14:paraId="6573EB23" w14:textId="51B7A058" w:rsidR="00F024DF" w:rsidRPr="00DB3110" w:rsidRDefault="00F024DF" w:rsidP="00DB3110">
      <w:pPr>
        <w:jc w:val="center"/>
        <w:rPr>
          <w:rFonts w:ascii="Arial" w:hAnsi="Arial" w:cs="Arial"/>
          <w:b/>
          <w:sz w:val="20"/>
          <w:szCs w:val="20"/>
        </w:rPr>
      </w:pPr>
      <w:r w:rsidRPr="00DB3110">
        <w:rPr>
          <w:rFonts w:ascii="Arial" w:hAnsi="Arial" w:cs="Arial"/>
          <w:b/>
          <w:sz w:val="20"/>
          <w:szCs w:val="20"/>
        </w:rPr>
        <w:t>Otváranie a vyhodnotenie ponúk</w:t>
      </w:r>
    </w:p>
    <w:p w14:paraId="67FEA069" w14:textId="4A1D1984" w:rsidR="00B55ABF" w:rsidRPr="00DB3110" w:rsidRDefault="00F024DF" w:rsidP="00DB3110">
      <w:pPr>
        <w:tabs>
          <w:tab w:val="left" w:pos="567"/>
        </w:tabs>
        <w:rPr>
          <w:rFonts w:ascii="Arial" w:hAnsi="Arial" w:cs="Arial"/>
          <w:sz w:val="20"/>
          <w:szCs w:val="20"/>
        </w:rPr>
      </w:pPr>
      <w:r w:rsidRPr="00DB3110">
        <w:rPr>
          <w:rFonts w:ascii="Arial" w:hAnsi="Arial" w:cs="Arial"/>
          <w:sz w:val="20"/>
          <w:szCs w:val="20"/>
        </w:rPr>
        <w:t>2</w:t>
      </w:r>
      <w:r w:rsidR="00717AEF" w:rsidRPr="00DB3110">
        <w:rPr>
          <w:rFonts w:ascii="Arial" w:hAnsi="Arial" w:cs="Arial"/>
          <w:sz w:val="20"/>
          <w:szCs w:val="20"/>
        </w:rPr>
        <w:t>2</w:t>
      </w:r>
      <w:r w:rsidRPr="00DB3110">
        <w:rPr>
          <w:rFonts w:ascii="Arial" w:hAnsi="Arial" w:cs="Arial"/>
          <w:sz w:val="20"/>
          <w:szCs w:val="20"/>
        </w:rPr>
        <w:t>.</w:t>
      </w:r>
      <w:r w:rsidRPr="00DB3110">
        <w:rPr>
          <w:rFonts w:ascii="Arial" w:hAnsi="Arial" w:cs="Arial"/>
          <w:sz w:val="20"/>
          <w:szCs w:val="20"/>
        </w:rPr>
        <w:tab/>
        <w:t>Otváranie ponúk</w:t>
      </w:r>
      <w:r w:rsidR="00BF188E" w:rsidRPr="00DB3110">
        <w:rPr>
          <w:rFonts w:ascii="Arial" w:hAnsi="Arial" w:cs="Arial"/>
          <w:sz w:val="20"/>
          <w:szCs w:val="20"/>
        </w:rPr>
        <w:t xml:space="preserve"> </w:t>
      </w:r>
      <w:r w:rsidR="00B55ABF" w:rsidRPr="00DB3110">
        <w:rPr>
          <w:rFonts w:ascii="Arial" w:hAnsi="Arial" w:cs="Arial"/>
          <w:sz w:val="20"/>
          <w:szCs w:val="20"/>
        </w:rPr>
        <w:t>(on-line sprístupnenie)</w:t>
      </w:r>
    </w:p>
    <w:p w14:paraId="328ACB77" w14:textId="3B594E5D" w:rsidR="003D491A" w:rsidRPr="00DB3110" w:rsidRDefault="003D491A" w:rsidP="00DB3110">
      <w:pPr>
        <w:tabs>
          <w:tab w:val="left" w:pos="567"/>
          <w:tab w:val="left" w:pos="1440"/>
        </w:tabs>
        <w:rPr>
          <w:rFonts w:ascii="Arial" w:hAnsi="Arial" w:cs="Arial"/>
          <w:sz w:val="20"/>
          <w:szCs w:val="20"/>
        </w:rPr>
      </w:pPr>
      <w:r w:rsidRPr="00DB3110">
        <w:rPr>
          <w:rFonts w:ascii="Arial" w:hAnsi="Arial" w:cs="Arial"/>
          <w:sz w:val="20"/>
          <w:szCs w:val="20"/>
        </w:rPr>
        <w:t>2</w:t>
      </w:r>
      <w:r w:rsidR="00717AEF" w:rsidRPr="00DB3110">
        <w:rPr>
          <w:rFonts w:ascii="Arial" w:hAnsi="Arial" w:cs="Arial"/>
          <w:sz w:val="20"/>
          <w:szCs w:val="20"/>
        </w:rPr>
        <w:t>3</w:t>
      </w:r>
      <w:r w:rsidRPr="00DB3110">
        <w:rPr>
          <w:rFonts w:ascii="Arial" w:hAnsi="Arial" w:cs="Arial"/>
          <w:sz w:val="20"/>
          <w:szCs w:val="20"/>
        </w:rPr>
        <w:t>.</w:t>
      </w:r>
      <w:r w:rsidRPr="00DB3110">
        <w:rPr>
          <w:rFonts w:ascii="Arial" w:hAnsi="Arial" w:cs="Arial"/>
          <w:sz w:val="20"/>
          <w:szCs w:val="20"/>
        </w:rPr>
        <w:tab/>
      </w:r>
      <w:r w:rsidR="004B0253" w:rsidRPr="00DB3110">
        <w:rPr>
          <w:rFonts w:ascii="Arial" w:hAnsi="Arial" w:cs="Arial"/>
          <w:sz w:val="20"/>
          <w:szCs w:val="20"/>
        </w:rPr>
        <w:t>Preskúmanie</w:t>
      </w:r>
      <w:r w:rsidRPr="00DB3110">
        <w:rPr>
          <w:rFonts w:ascii="Arial" w:hAnsi="Arial" w:cs="Arial"/>
          <w:sz w:val="20"/>
          <w:szCs w:val="20"/>
        </w:rPr>
        <w:t xml:space="preserve"> ponúk</w:t>
      </w:r>
    </w:p>
    <w:p w14:paraId="7B6D8877" w14:textId="15BED867"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24.</w:t>
      </w:r>
      <w:r w:rsidRPr="00DB3110">
        <w:rPr>
          <w:rFonts w:ascii="Arial" w:hAnsi="Arial" w:cs="Arial"/>
          <w:sz w:val="20"/>
          <w:szCs w:val="20"/>
        </w:rPr>
        <w:tab/>
        <w:t>Dôvernosť procesu verejného obstarávania</w:t>
      </w:r>
    </w:p>
    <w:p w14:paraId="5580A17D" w14:textId="42283D76" w:rsidR="00717AEF" w:rsidRPr="00DB3110" w:rsidRDefault="00717AEF" w:rsidP="00DB3110">
      <w:pPr>
        <w:tabs>
          <w:tab w:val="left" w:pos="567"/>
        </w:tabs>
        <w:rPr>
          <w:rFonts w:ascii="Arial" w:hAnsi="Arial" w:cs="Arial"/>
          <w:sz w:val="20"/>
          <w:szCs w:val="20"/>
        </w:rPr>
      </w:pPr>
      <w:r w:rsidRPr="00DB3110">
        <w:rPr>
          <w:rFonts w:ascii="Arial" w:hAnsi="Arial" w:cs="Arial"/>
          <w:sz w:val="20"/>
          <w:szCs w:val="20"/>
        </w:rPr>
        <w:t>25</w:t>
      </w:r>
      <w:r w:rsidRPr="00DB3110">
        <w:rPr>
          <w:rFonts w:ascii="Arial" w:hAnsi="Arial" w:cs="Arial"/>
          <w:sz w:val="20"/>
          <w:szCs w:val="20"/>
        </w:rPr>
        <w:tab/>
        <w:t>Vyhodnocovanie ponúk</w:t>
      </w:r>
    </w:p>
    <w:p w14:paraId="11AC61EF" w14:textId="35740032" w:rsidR="00387510" w:rsidRPr="00DB3110" w:rsidRDefault="00A95E29" w:rsidP="00DB3110">
      <w:pPr>
        <w:tabs>
          <w:tab w:val="left" w:pos="567"/>
        </w:tabs>
        <w:rPr>
          <w:rFonts w:ascii="Arial" w:hAnsi="Arial" w:cs="Arial"/>
          <w:sz w:val="20"/>
          <w:szCs w:val="20"/>
        </w:rPr>
      </w:pPr>
      <w:r w:rsidRPr="00DB3110">
        <w:rPr>
          <w:rFonts w:ascii="Arial" w:hAnsi="Arial" w:cs="Arial"/>
          <w:sz w:val="20"/>
          <w:szCs w:val="20"/>
        </w:rPr>
        <w:t>2</w:t>
      </w:r>
      <w:r w:rsidR="00717AEF" w:rsidRPr="00DB3110">
        <w:rPr>
          <w:rFonts w:ascii="Arial" w:hAnsi="Arial" w:cs="Arial"/>
          <w:sz w:val="20"/>
          <w:szCs w:val="20"/>
        </w:rPr>
        <w:t>6</w:t>
      </w:r>
      <w:r w:rsidR="00387510" w:rsidRPr="00DB3110">
        <w:rPr>
          <w:rFonts w:ascii="Arial" w:hAnsi="Arial" w:cs="Arial"/>
          <w:sz w:val="20"/>
          <w:szCs w:val="20"/>
        </w:rPr>
        <w:t>.</w:t>
      </w:r>
      <w:r w:rsidR="00387510" w:rsidRPr="00DB3110">
        <w:rPr>
          <w:rFonts w:ascii="Arial" w:hAnsi="Arial" w:cs="Arial"/>
          <w:sz w:val="20"/>
          <w:szCs w:val="20"/>
        </w:rPr>
        <w:tab/>
      </w:r>
      <w:r w:rsidR="00BA3F99" w:rsidRPr="00DB3110">
        <w:rPr>
          <w:rFonts w:ascii="Arial" w:hAnsi="Arial" w:cs="Arial"/>
          <w:sz w:val="20"/>
          <w:szCs w:val="20"/>
        </w:rPr>
        <w:t>Vyhodnotenie splnenia podmienok účasti uchádzačov</w:t>
      </w:r>
    </w:p>
    <w:p w14:paraId="3E383B75" w14:textId="4A7F8E82" w:rsidR="005D564B" w:rsidRPr="00DB3110" w:rsidRDefault="005D564B" w:rsidP="00DB3110">
      <w:pPr>
        <w:tabs>
          <w:tab w:val="left" w:pos="567"/>
        </w:tabs>
        <w:rPr>
          <w:rFonts w:ascii="Arial" w:hAnsi="Arial" w:cs="Arial"/>
          <w:sz w:val="20"/>
          <w:szCs w:val="20"/>
        </w:rPr>
      </w:pPr>
      <w:r w:rsidRPr="00DB3110">
        <w:rPr>
          <w:rFonts w:ascii="Arial" w:hAnsi="Arial" w:cs="Arial"/>
          <w:sz w:val="20"/>
          <w:szCs w:val="20"/>
        </w:rPr>
        <w:t>27.</w:t>
      </w:r>
      <w:r w:rsidRPr="00DB3110">
        <w:rPr>
          <w:rFonts w:ascii="Arial" w:hAnsi="Arial" w:cs="Arial"/>
          <w:sz w:val="20"/>
          <w:szCs w:val="20"/>
        </w:rPr>
        <w:tab/>
        <w:t>Využitie subdodávateľov</w:t>
      </w:r>
    </w:p>
    <w:p w14:paraId="431F88B0" w14:textId="607C84EC" w:rsidR="004B0253" w:rsidRPr="00DB3110" w:rsidRDefault="004B0253" w:rsidP="00DB3110">
      <w:pPr>
        <w:tabs>
          <w:tab w:val="left" w:pos="567"/>
        </w:tabs>
        <w:rPr>
          <w:rFonts w:ascii="Arial" w:hAnsi="Arial" w:cs="Arial"/>
          <w:sz w:val="20"/>
          <w:szCs w:val="20"/>
        </w:rPr>
      </w:pPr>
      <w:r w:rsidRPr="00DB3110">
        <w:rPr>
          <w:rFonts w:ascii="Arial" w:hAnsi="Arial" w:cs="Arial"/>
          <w:sz w:val="20"/>
          <w:szCs w:val="20"/>
        </w:rPr>
        <w:t>2</w:t>
      </w:r>
      <w:r w:rsidR="005D564B" w:rsidRPr="00DB3110">
        <w:rPr>
          <w:rFonts w:ascii="Arial" w:hAnsi="Arial" w:cs="Arial"/>
          <w:sz w:val="20"/>
          <w:szCs w:val="20"/>
        </w:rPr>
        <w:t>8</w:t>
      </w:r>
      <w:r w:rsidRPr="00DB3110">
        <w:rPr>
          <w:rFonts w:ascii="Arial" w:hAnsi="Arial" w:cs="Arial"/>
          <w:sz w:val="20"/>
          <w:szCs w:val="20"/>
        </w:rPr>
        <w:t>.</w:t>
      </w:r>
      <w:r w:rsidRPr="00DB3110">
        <w:rPr>
          <w:rFonts w:ascii="Arial" w:hAnsi="Arial" w:cs="Arial"/>
          <w:sz w:val="20"/>
          <w:szCs w:val="20"/>
        </w:rPr>
        <w:tab/>
        <w:t>Oprava chýb</w:t>
      </w:r>
    </w:p>
    <w:p w14:paraId="2350CEFC" w14:textId="77777777" w:rsidR="00F024DF" w:rsidRPr="00DB3110" w:rsidRDefault="00F024DF" w:rsidP="00DB3110">
      <w:pPr>
        <w:rPr>
          <w:rFonts w:ascii="Arial" w:hAnsi="Arial" w:cs="Arial"/>
          <w:sz w:val="20"/>
          <w:szCs w:val="20"/>
        </w:rPr>
      </w:pPr>
    </w:p>
    <w:p w14:paraId="6E215569" w14:textId="7F9549EB" w:rsidR="00F024DF" w:rsidRPr="00DB3110" w:rsidRDefault="00F024DF" w:rsidP="00DB3110">
      <w:pPr>
        <w:jc w:val="center"/>
        <w:rPr>
          <w:rFonts w:ascii="Arial" w:hAnsi="Arial" w:cs="Arial"/>
          <w:b/>
          <w:sz w:val="20"/>
          <w:szCs w:val="20"/>
        </w:rPr>
      </w:pPr>
      <w:r w:rsidRPr="00DB3110">
        <w:rPr>
          <w:rFonts w:ascii="Arial" w:hAnsi="Arial" w:cs="Arial"/>
          <w:b/>
          <w:sz w:val="20"/>
          <w:szCs w:val="20"/>
        </w:rPr>
        <w:t>Časť VI.</w:t>
      </w:r>
    </w:p>
    <w:p w14:paraId="0FD6A25F" w14:textId="1D41BA41" w:rsidR="00F024DF" w:rsidRPr="00DB3110" w:rsidRDefault="00F024DF" w:rsidP="00DB3110">
      <w:pPr>
        <w:jc w:val="center"/>
        <w:rPr>
          <w:rFonts w:ascii="Arial" w:hAnsi="Arial" w:cs="Arial"/>
          <w:b/>
          <w:sz w:val="20"/>
          <w:szCs w:val="20"/>
        </w:rPr>
      </w:pPr>
      <w:r w:rsidRPr="00DB3110">
        <w:rPr>
          <w:rFonts w:ascii="Arial" w:hAnsi="Arial" w:cs="Arial"/>
          <w:b/>
          <w:sz w:val="20"/>
          <w:szCs w:val="20"/>
        </w:rPr>
        <w:t xml:space="preserve">Prijatie ponuky </w:t>
      </w:r>
    </w:p>
    <w:p w14:paraId="381FC87D" w14:textId="29ECB5A7" w:rsidR="00F024DF" w:rsidRPr="00DB3110" w:rsidRDefault="00717AEF" w:rsidP="00DB3110">
      <w:pPr>
        <w:tabs>
          <w:tab w:val="left" w:pos="567"/>
        </w:tabs>
        <w:rPr>
          <w:rFonts w:ascii="Arial" w:hAnsi="Arial" w:cs="Arial"/>
          <w:sz w:val="20"/>
          <w:szCs w:val="20"/>
        </w:rPr>
      </w:pPr>
      <w:r w:rsidRPr="00DB3110">
        <w:rPr>
          <w:rFonts w:ascii="Arial" w:hAnsi="Arial" w:cs="Arial"/>
          <w:sz w:val="20"/>
          <w:szCs w:val="20"/>
        </w:rPr>
        <w:t>2</w:t>
      </w:r>
      <w:r w:rsidR="00080681">
        <w:rPr>
          <w:rFonts w:ascii="Arial" w:hAnsi="Arial" w:cs="Arial"/>
          <w:sz w:val="20"/>
          <w:szCs w:val="20"/>
        </w:rPr>
        <w:t>9</w:t>
      </w:r>
      <w:r w:rsidR="00F024DF" w:rsidRPr="00DB3110">
        <w:rPr>
          <w:rFonts w:ascii="Arial" w:hAnsi="Arial" w:cs="Arial"/>
          <w:sz w:val="20"/>
          <w:szCs w:val="20"/>
        </w:rPr>
        <w:t>.</w:t>
      </w:r>
      <w:r w:rsidR="00F024DF" w:rsidRPr="00DB3110">
        <w:rPr>
          <w:rFonts w:ascii="Arial" w:hAnsi="Arial" w:cs="Arial"/>
          <w:sz w:val="20"/>
          <w:szCs w:val="20"/>
        </w:rPr>
        <w:tab/>
        <w:t>Informácia o výsledku vyhodnotenia ponúk</w:t>
      </w:r>
    </w:p>
    <w:p w14:paraId="365B432B" w14:textId="49931E42" w:rsidR="00F024DF" w:rsidRPr="00DB3110" w:rsidRDefault="00080681" w:rsidP="00DB3110">
      <w:pPr>
        <w:tabs>
          <w:tab w:val="left" w:pos="567"/>
        </w:tabs>
        <w:rPr>
          <w:rFonts w:ascii="Arial" w:hAnsi="Arial" w:cs="Arial"/>
          <w:sz w:val="20"/>
          <w:szCs w:val="20"/>
        </w:rPr>
      </w:pPr>
      <w:r>
        <w:rPr>
          <w:rFonts w:ascii="Arial" w:hAnsi="Arial" w:cs="Arial"/>
          <w:sz w:val="20"/>
          <w:szCs w:val="20"/>
        </w:rPr>
        <w:t>30</w:t>
      </w:r>
      <w:r w:rsidR="00F024DF" w:rsidRPr="00DB3110">
        <w:rPr>
          <w:rFonts w:ascii="Arial" w:hAnsi="Arial" w:cs="Arial"/>
          <w:sz w:val="20"/>
          <w:szCs w:val="20"/>
        </w:rPr>
        <w:t>.</w:t>
      </w:r>
      <w:r w:rsidR="00F024DF" w:rsidRPr="00DB3110">
        <w:rPr>
          <w:rFonts w:ascii="Arial" w:hAnsi="Arial" w:cs="Arial"/>
          <w:sz w:val="20"/>
          <w:szCs w:val="20"/>
        </w:rPr>
        <w:tab/>
        <w:t>Uza</w:t>
      </w:r>
      <w:r w:rsidR="00B55ABF" w:rsidRPr="00DB3110">
        <w:rPr>
          <w:rFonts w:ascii="Arial" w:hAnsi="Arial" w:cs="Arial"/>
          <w:sz w:val="20"/>
          <w:szCs w:val="20"/>
        </w:rPr>
        <w:t>vret</w:t>
      </w:r>
      <w:r w:rsidR="00F024DF" w:rsidRPr="00DB3110">
        <w:rPr>
          <w:rFonts w:ascii="Arial" w:hAnsi="Arial" w:cs="Arial"/>
          <w:sz w:val="20"/>
          <w:szCs w:val="20"/>
        </w:rPr>
        <w:t xml:space="preserve">ie </w:t>
      </w:r>
      <w:r w:rsidR="00E33778">
        <w:rPr>
          <w:rFonts w:ascii="Arial" w:hAnsi="Arial" w:cs="Arial"/>
          <w:sz w:val="20"/>
          <w:szCs w:val="20"/>
        </w:rPr>
        <w:t>dohod</w:t>
      </w:r>
      <w:r w:rsidR="00F024DF" w:rsidRPr="00DB3110">
        <w:rPr>
          <w:rFonts w:ascii="Arial" w:hAnsi="Arial" w:cs="Arial"/>
          <w:sz w:val="20"/>
          <w:szCs w:val="20"/>
        </w:rPr>
        <w:t xml:space="preserve">y </w:t>
      </w:r>
    </w:p>
    <w:p w14:paraId="0A18861A" w14:textId="6C42D78B" w:rsidR="00F024DF" w:rsidRPr="00DB3110" w:rsidRDefault="00A95E29" w:rsidP="00DB3110">
      <w:pPr>
        <w:tabs>
          <w:tab w:val="left" w:pos="567"/>
        </w:tabs>
        <w:rPr>
          <w:rFonts w:ascii="Arial" w:hAnsi="Arial" w:cs="Arial"/>
          <w:sz w:val="20"/>
          <w:szCs w:val="20"/>
        </w:rPr>
      </w:pPr>
      <w:r w:rsidRPr="00DB3110">
        <w:rPr>
          <w:rFonts w:ascii="Arial" w:hAnsi="Arial" w:cs="Arial"/>
          <w:sz w:val="20"/>
          <w:szCs w:val="20"/>
        </w:rPr>
        <w:t>3</w:t>
      </w:r>
      <w:r w:rsidR="00080681">
        <w:rPr>
          <w:rFonts w:ascii="Arial" w:hAnsi="Arial" w:cs="Arial"/>
          <w:sz w:val="20"/>
          <w:szCs w:val="20"/>
        </w:rPr>
        <w:t>1</w:t>
      </w:r>
      <w:r w:rsidR="002F0175" w:rsidRPr="00DB3110">
        <w:rPr>
          <w:rFonts w:ascii="Arial" w:hAnsi="Arial" w:cs="Arial"/>
          <w:sz w:val="20"/>
          <w:szCs w:val="20"/>
        </w:rPr>
        <w:t xml:space="preserve">.     </w:t>
      </w:r>
      <w:r w:rsidR="00F024DF" w:rsidRPr="00DB3110">
        <w:rPr>
          <w:rFonts w:ascii="Arial" w:hAnsi="Arial" w:cs="Arial"/>
          <w:sz w:val="20"/>
          <w:szCs w:val="20"/>
        </w:rPr>
        <w:t xml:space="preserve">Zrušenie </w:t>
      </w:r>
      <w:r w:rsidR="00B55ABF" w:rsidRPr="00DB3110">
        <w:rPr>
          <w:rFonts w:ascii="Arial" w:hAnsi="Arial" w:cs="Arial"/>
          <w:sz w:val="20"/>
          <w:szCs w:val="20"/>
        </w:rPr>
        <w:t>verejného obstarávania</w:t>
      </w:r>
    </w:p>
    <w:p w14:paraId="19BFF8F1" w14:textId="4467CBFD" w:rsidR="004C3566" w:rsidRDefault="004C3566" w:rsidP="00DB3110">
      <w:pPr>
        <w:jc w:val="center"/>
        <w:rPr>
          <w:rFonts w:ascii="Arial" w:hAnsi="Arial" w:cs="Arial"/>
          <w:sz w:val="20"/>
          <w:szCs w:val="20"/>
        </w:rPr>
      </w:pPr>
    </w:p>
    <w:p w14:paraId="5D097ACE" w14:textId="72223009" w:rsidR="001D391C" w:rsidRDefault="001D391C" w:rsidP="00DB3110">
      <w:pPr>
        <w:jc w:val="center"/>
        <w:rPr>
          <w:rFonts w:ascii="Arial" w:hAnsi="Arial" w:cs="Arial"/>
          <w:sz w:val="20"/>
          <w:szCs w:val="20"/>
        </w:rPr>
      </w:pPr>
    </w:p>
    <w:p w14:paraId="2499CD12" w14:textId="77777777" w:rsidR="00962F09" w:rsidRPr="00DB3110" w:rsidRDefault="00962F09" w:rsidP="00DB3110">
      <w:pPr>
        <w:jc w:val="center"/>
        <w:rPr>
          <w:rFonts w:ascii="Arial" w:hAnsi="Arial" w:cs="Arial"/>
          <w:sz w:val="20"/>
          <w:szCs w:val="20"/>
        </w:rPr>
      </w:pPr>
    </w:p>
    <w:p w14:paraId="37C84483" w14:textId="75CF460C" w:rsidR="004C3566" w:rsidRPr="00DB3110" w:rsidRDefault="00B109B1" w:rsidP="00DB3110">
      <w:pPr>
        <w:tabs>
          <w:tab w:val="right" w:pos="9062"/>
        </w:tabs>
        <w:jc w:val="both"/>
        <w:rPr>
          <w:rFonts w:ascii="Arial" w:hAnsi="Arial" w:cs="Arial"/>
          <w:b/>
          <w:bCs/>
          <w:caps/>
          <w:noProof/>
          <w:sz w:val="20"/>
          <w:szCs w:val="20"/>
          <w:lang w:eastAsia="en-US"/>
        </w:rPr>
      </w:pPr>
      <w:bookmarkStart w:id="3" w:name="_Hlk179892265"/>
      <w:r w:rsidRPr="00DB3110">
        <w:rPr>
          <w:rFonts w:ascii="Arial" w:hAnsi="Arial" w:cs="Arial"/>
          <w:b/>
          <w:sz w:val="20"/>
          <w:szCs w:val="20"/>
        </w:rPr>
        <w:t>ČASŤ</w:t>
      </w:r>
      <w:bookmarkEnd w:id="3"/>
      <w:r w:rsidRPr="00DB3110">
        <w:rPr>
          <w:rFonts w:ascii="Arial" w:hAnsi="Arial" w:cs="Arial"/>
          <w:b/>
          <w:sz w:val="20"/>
          <w:szCs w:val="20"/>
        </w:rPr>
        <w:t xml:space="preserve"> </w:t>
      </w:r>
      <w:hyperlink w:anchor="_Toc461981438" w:history="1">
        <w:r w:rsidR="004C3566" w:rsidRPr="00DB3110">
          <w:rPr>
            <w:rFonts w:ascii="Arial" w:hAnsi="Arial" w:cs="Arial"/>
            <w:b/>
            <w:bCs/>
            <w:caps/>
            <w:noProof/>
            <w:sz w:val="20"/>
            <w:szCs w:val="20"/>
            <w:lang w:eastAsia="en-US"/>
          </w:rPr>
          <w:t>A.2 KritériÁ na vyhodnotenie ponúk a PRAVIDLÁ ich uplatnenia</w:t>
        </w:r>
      </w:hyperlink>
    </w:p>
    <w:p w14:paraId="33E3D54D" w14:textId="77777777" w:rsidR="00FC6401" w:rsidRPr="00DB3110" w:rsidRDefault="00FC6401" w:rsidP="00DB3110">
      <w:pPr>
        <w:tabs>
          <w:tab w:val="right" w:pos="9062"/>
        </w:tabs>
        <w:jc w:val="both"/>
        <w:rPr>
          <w:rFonts w:ascii="Arial" w:hAnsi="Arial" w:cs="Arial"/>
          <w:b/>
          <w:bCs/>
          <w:caps/>
          <w:noProof/>
          <w:sz w:val="20"/>
          <w:szCs w:val="20"/>
          <w:lang w:eastAsia="en-US"/>
        </w:rPr>
      </w:pPr>
    </w:p>
    <w:p w14:paraId="508E9417" w14:textId="77CFCC7F" w:rsidR="00FC6401" w:rsidRPr="00DB3110" w:rsidRDefault="00B109B1" w:rsidP="00DB3110">
      <w:pPr>
        <w:contextualSpacing/>
        <w:jc w:val="both"/>
        <w:rPr>
          <w:rFonts w:ascii="Arial" w:hAnsi="Arial" w:cs="Arial"/>
          <w:b/>
          <w:caps/>
          <w:sz w:val="20"/>
          <w:szCs w:val="20"/>
        </w:rPr>
      </w:pPr>
      <w:bookmarkStart w:id="4" w:name="_Hlk179895525"/>
      <w:r w:rsidRPr="00DB3110">
        <w:rPr>
          <w:rFonts w:ascii="Arial" w:hAnsi="Arial" w:cs="Arial"/>
          <w:b/>
          <w:sz w:val="20"/>
          <w:szCs w:val="20"/>
        </w:rPr>
        <w:t>ČASŤ</w:t>
      </w:r>
      <w:r w:rsidR="00962F09">
        <w:rPr>
          <w:rFonts w:ascii="Arial" w:hAnsi="Arial" w:cs="Arial"/>
          <w:b/>
          <w:sz w:val="20"/>
          <w:szCs w:val="20"/>
          <w:lang w:eastAsia="en-US"/>
        </w:rPr>
        <w:t xml:space="preserve"> </w:t>
      </w:r>
      <w:r w:rsidR="005D564B" w:rsidRPr="00DB3110">
        <w:rPr>
          <w:rFonts w:ascii="Arial" w:hAnsi="Arial" w:cs="Arial"/>
          <w:b/>
          <w:sz w:val="20"/>
          <w:szCs w:val="20"/>
          <w:lang w:eastAsia="en-US"/>
        </w:rPr>
        <w:t>A.3</w:t>
      </w:r>
      <w:r w:rsidR="00FC6401" w:rsidRPr="00DB3110">
        <w:rPr>
          <w:rFonts w:ascii="Arial" w:hAnsi="Arial" w:cs="Arial"/>
          <w:b/>
          <w:sz w:val="20"/>
          <w:szCs w:val="20"/>
          <w:lang w:eastAsia="en-US"/>
        </w:rPr>
        <w:t xml:space="preserve"> </w:t>
      </w:r>
      <w:r w:rsidR="00FC6401" w:rsidRPr="00DB3110">
        <w:rPr>
          <w:rFonts w:ascii="Arial" w:hAnsi="Arial" w:cs="Arial"/>
          <w:b/>
          <w:caps/>
          <w:sz w:val="20"/>
          <w:szCs w:val="20"/>
        </w:rPr>
        <w:t>Podmienky účasti VO VEREJNOM OBSTARÁVANÍ týkajúce sa osobného postavenia, technickej spôsobilosti alebo odbornej spôsobilosti</w:t>
      </w:r>
    </w:p>
    <w:bookmarkEnd w:id="4"/>
    <w:p w14:paraId="4FB21071" w14:textId="77777777" w:rsidR="005D564B" w:rsidRPr="00DB3110" w:rsidRDefault="005D564B" w:rsidP="00DB3110">
      <w:pPr>
        <w:jc w:val="both"/>
        <w:rPr>
          <w:rFonts w:ascii="Arial" w:hAnsi="Arial" w:cs="Arial"/>
          <w:b/>
          <w:sz w:val="20"/>
          <w:szCs w:val="20"/>
          <w:lang w:eastAsia="en-US"/>
        </w:rPr>
      </w:pPr>
    </w:p>
    <w:p w14:paraId="2772C51B" w14:textId="22297E86" w:rsidR="004C3566" w:rsidRPr="00DB3110" w:rsidRDefault="00B109B1" w:rsidP="00DB3110">
      <w:pPr>
        <w:tabs>
          <w:tab w:val="right" w:pos="9062"/>
        </w:tabs>
        <w:jc w:val="both"/>
        <w:rPr>
          <w:rFonts w:ascii="Arial" w:hAnsi="Arial" w:cs="Arial"/>
          <w:b/>
          <w:bCs/>
          <w:caps/>
          <w:noProof/>
          <w:sz w:val="20"/>
          <w:szCs w:val="20"/>
          <w:lang w:eastAsia="en-US"/>
        </w:rPr>
      </w:pPr>
      <w:r w:rsidRPr="00DB3110">
        <w:rPr>
          <w:rFonts w:ascii="Arial" w:hAnsi="Arial" w:cs="Arial"/>
          <w:b/>
          <w:sz w:val="20"/>
          <w:szCs w:val="20"/>
        </w:rPr>
        <w:t>ČASŤ</w:t>
      </w:r>
      <w:r w:rsidRPr="00DB3110">
        <w:rPr>
          <w:rFonts w:ascii="Arial" w:hAnsi="Arial" w:cs="Arial"/>
          <w:sz w:val="20"/>
          <w:szCs w:val="20"/>
        </w:rPr>
        <w:t xml:space="preserve"> </w:t>
      </w:r>
      <w:hyperlink w:anchor="_Toc461981440" w:history="1">
        <w:r w:rsidR="004C3566" w:rsidRPr="00DB3110">
          <w:rPr>
            <w:rFonts w:ascii="Arial" w:hAnsi="Arial" w:cs="Arial"/>
            <w:b/>
            <w:bCs/>
            <w:caps/>
            <w:noProof/>
            <w:sz w:val="20"/>
            <w:szCs w:val="20"/>
            <w:lang w:eastAsia="en-US"/>
          </w:rPr>
          <w:t>B.1 OPIS PREDMETU ZÁKAZKY</w:t>
        </w:r>
      </w:hyperlink>
    </w:p>
    <w:p w14:paraId="79005B12" w14:textId="77777777" w:rsidR="004C3566" w:rsidRPr="00DB3110" w:rsidRDefault="004C3566" w:rsidP="00DB3110">
      <w:pPr>
        <w:jc w:val="both"/>
        <w:rPr>
          <w:rFonts w:ascii="Arial" w:hAnsi="Arial" w:cs="Arial"/>
          <w:b/>
          <w:sz w:val="20"/>
          <w:szCs w:val="20"/>
          <w:lang w:eastAsia="en-US"/>
        </w:rPr>
      </w:pPr>
    </w:p>
    <w:p w14:paraId="1DB2BF92" w14:textId="4CD1E8D8" w:rsidR="004C3566" w:rsidRPr="00DB3110" w:rsidRDefault="00B109B1" w:rsidP="00DB3110">
      <w:pPr>
        <w:tabs>
          <w:tab w:val="right" w:pos="9062"/>
        </w:tabs>
        <w:jc w:val="both"/>
        <w:rPr>
          <w:rFonts w:ascii="Arial" w:hAnsi="Arial" w:cs="Arial"/>
          <w:b/>
          <w:bCs/>
          <w:caps/>
          <w:noProof/>
          <w:sz w:val="20"/>
          <w:szCs w:val="20"/>
          <w:lang w:eastAsia="en-US"/>
        </w:rPr>
      </w:pPr>
      <w:r w:rsidRPr="00DB3110">
        <w:rPr>
          <w:rFonts w:ascii="Arial" w:hAnsi="Arial" w:cs="Arial"/>
          <w:b/>
          <w:sz w:val="20"/>
          <w:szCs w:val="20"/>
        </w:rPr>
        <w:t>ČASŤ</w:t>
      </w:r>
      <w:r w:rsidRPr="00DB3110">
        <w:rPr>
          <w:rFonts w:ascii="Arial" w:hAnsi="Arial" w:cs="Arial"/>
          <w:sz w:val="20"/>
          <w:szCs w:val="20"/>
        </w:rPr>
        <w:t xml:space="preserve"> </w:t>
      </w:r>
      <w:hyperlink w:anchor="_Toc461981441" w:history="1">
        <w:r w:rsidR="004C3566" w:rsidRPr="00DB3110">
          <w:rPr>
            <w:rFonts w:ascii="Arial" w:hAnsi="Arial" w:cs="Arial"/>
            <w:b/>
            <w:bCs/>
            <w:caps/>
            <w:noProof/>
            <w:sz w:val="20"/>
            <w:szCs w:val="20"/>
            <w:lang w:eastAsia="en-US"/>
          </w:rPr>
          <w:t>B.2 SPÔSOB URČENIA CENY</w:t>
        </w:r>
      </w:hyperlink>
    </w:p>
    <w:p w14:paraId="6D6C0B98" w14:textId="77777777" w:rsidR="004C3566" w:rsidRPr="00DB3110" w:rsidRDefault="004C3566" w:rsidP="00DB3110">
      <w:pPr>
        <w:jc w:val="both"/>
        <w:rPr>
          <w:rFonts w:ascii="Arial" w:hAnsi="Arial" w:cs="Arial"/>
          <w:b/>
          <w:sz w:val="20"/>
          <w:szCs w:val="20"/>
          <w:lang w:eastAsia="en-US"/>
        </w:rPr>
      </w:pPr>
    </w:p>
    <w:p w14:paraId="6505B1F7" w14:textId="4913BEC0" w:rsidR="004C3566" w:rsidRDefault="00B109B1" w:rsidP="00DB3110">
      <w:pPr>
        <w:tabs>
          <w:tab w:val="right" w:pos="9062"/>
        </w:tabs>
        <w:jc w:val="both"/>
        <w:rPr>
          <w:rFonts w:ascii="Arial" w:hAnsi="Arial" w:cs="Arial"/>
          <w:b/>
          <w:bCs/>
          <w:caps/>
          <w:noProof/>
          <w:sz w:val="20"/>
          <w:szCs w:val="20"/>
          <w:lang w:eastAsia="en-US"/>
        </w:rPr>
      </w:pPr>
      <w:bookmarkStart w:id="5" w:name="_Hlk180401231"/>
      <w:r w:rsidRPr="00DB3110">
        <w:rPr>
          <w:rFonts w:ascii="Arial" w:hAnsi="Arial" w:cs="Arial"/>
          <w:b/>
          <w:sz w:val="20"/>
          <w:szCs w:val="20"/>
        </w:rPr>
        <w:t>ČASŤ</w:t>
      </w:r>
      <w:r w:rsidRPr="00DB3110">
        <w:rPr>
          <w:rFonts w:ascii="Arial" w:hAnsi="Arial" w:cs="Arial"/>
          <w:sz w:val="20"/>
          <w:szCs w:val="20"/>
        </w:rPr>
        <w:t xml:space="preserve"> </w:t>
      </w:r>
      <w:hyperlink w:anchor="_Toc461981442" w:history="1">
        <w:r w:rsidR="004C3566" w:rsidRPr="00DB3110">
          <w:rPr>
            <w:rFonts w:ascii="Arial" w:hAnsi="Arial" w:cs="Arial"/>
            <w:b/>
            <w:bCs/>
            <w:caps/>
            <w:noProof/>
            <w:sz w:val="20"/>
            <w:szCs w:val="20"/>
            <w:lang w:eastAsia="en-US"/>
          </w:rPr>
          <w:t>B.3 OBCHODNÉ PODMIENKY plnenia PREDMETU ZÁKAZKY</w:t>
        </w:r>
      </w:hyperlink>
    </w:p>
    <w:p w14:paraId="1BFB9125" w14:textId="45596B31" w:rsidR="004C3566" w:rsidRPr="00DB3110" w:rsidRDefault="004C3566" w:rsidP="00DB3110">
      <w:pPr>
        <w:jc w:val="both"/>
        <w:rPr>
          <w:rFonts w:ascii="Arial" w:hAnsi="Arial" w:cs="Arial"/>
          <w:b/>
          <w:sz w:val="20"/>
          <w:szCs w:val="20"/>
          <w:lang w:eastAsia="en-US"/>
        </w:rPr>
      </w:pPr>
      <w:bookmarkStart w:id="6" w:name="_Hlk180405963"/>
      <w:bookmarkEnd w:id="5"/>
      <w:r w:rsidRPr="00DB3110">
        <w:rPr>
          <w:rFonts w:ascii="Arial" w:hAnsi="Arial" w:cs="Arial"/>
          <w:b/>
          <w:sz w:val="20"/>
          <w:szCs w:val="20"/>
          <w:lang w:eastAsia="en-US"/>
        </w:rPr>
        <w:lastRenderedPageBreak/>
        <w:t>PRÍLOHY</w:t>
      </w:r>
      <w:r w:rsidR="00B109B1" w:rsidRPr="00DB3110">
        <w:rPr>
          <w:rFonts w:ascii="Arial" w:hAnsi="Arial" w:cs="Arial"/>
          <w:b/>
          <w:sz w:val="20"/>
          <w:szCs w:val="20"/>
          <w:lang w:eastAsia="en-US"/>
        </w:rPr>
        <w:t>:</w:t>
      </w:r>
    </w:p>
    <w:p w14:paraId="165DBE8D" w14:textId="37E2E9C8" w:rsidR="00B824AD" w:rsidRPr="00DB3110" w:rsidRDefault="00B824AD" w:rsidP="00DB3110">
      <w:pPr>
        <w:jc w:val="both"/>
        <w:rPr>
          <w:rFonts w:ascii="Arial" w:hAnsi="Arial" w:cs="Arial"/>
          <w:b/>
          <w:sz w:val="20"/>
          <w:szCs w:val="20"/>
          <w:lang w:eastAsia="en-US"/>
        </w:rPr>
      </w:pPr>
      <w:bookmarkStart w:id="7" w:name="_Hlk179967284"/>
      <w:bookmarkStart w:id="8" w:name="_Hlk179895095"/>
      <w:r w:rsidRPr="00DB3110">
        <w:rPr>
          <w:rFonts w:ascii="Arial" w:hAnsi="Arial" w:cs="Arial"/>
          <w:b/>
          <w:sz w:val="20"/>
          <w:szCs w:val="20"/>
          <w:lang w:eastAsia="en-US"/>
        </w:rPr>
        <w:t>ČASŤ A.1 POKYNY PRE ZÁUJEMCOV/UCHÁDZAČOV</w:t>
      </w:r>
    </w:p>
    <w:bookmarkEnd w:id="7"/>
    <w:p w14:paraId="079947EB" w14:textId="5E46ECF6" w:rsidR="004C3566" w:rsidRPr="00DB3110" w:rsidRDefault="004C3566" w:rsidP="00DB3110">
      <w:pPr>
        <w:tabs>
          <w:tab w:val="left" w:pos="1276"/>
        </w:tabs>
        <w:jc w:val="both"/>
        <w:rPr>
          <w:rFonts w:ascii="Arial" w:eastAsia="Calibri" w:hAnsi="Arial" w:cs="Arial"/>
          <w:sz w:val="20"/>
          <w:szCs w:val="20"/>
        </w:rPr>
      </w:pPr>
      <w:r w:rsidRPr="00DB3110">
        <w:rPr>
          <w:rFonts w:ascii="Arial" w:eastAsia="Calibri" w:hAnsi="Arial" w:cs="Arial"/>
          <w:sz w:val="20"/>
          <w:szCs w:val="20"/>
        </w:rPr>
        <w:t>Príloha č. 1</w:t>
      </w:r>
      <w:r w:rsidRPr="00DB3110">
        <w:rPr>
          <w:rFonts w:ascii="Arial" w:eastAsia="Calibri" w:hAnsi="Arial" w:cs="Arial"/>
          <w:sz w:val="20"/>
          <w:szCs w:val="20"/>
        </w:rPr>
        <w:tab/>
        <w:t>-</w:t>
      </w:r>
      <w:r w:rsidR="00B109B1" w:rsidRPr="00DB3110">
        <w:rPr>
          <w:rFonts w:ascii="Arial" w:eastAsia="Calibri" w:hAnsi="Arial" w:cs="Arial"/>
          <w:sz w:val="20"/>
          <w:szCs w:val="20"/>
        </w:rPr>
        <w:tab/>
      </w:r>
      <w:r w:rsidR="004733D1" w:rsidRPr="00DB3110">
        <w:rPr>
          <w:rFonts w:ascii="Arial" w:eastAsia="Calibri" w:hAnsi="Arial" w:cs="Arial"/>
          <w:sz w:val="20"/>
          <w:szCs w:val="20"/>
        </w:rPr>
        <w:tab/>
      </w:r>
      <w:r w:rsidRPr="00DB3110">
        <w:rPr>
          <w:rFonts w:ascii="Arial" w:eastAsia="Calibri" w:hAnsi="Arial" w:cs="Arial"/>
          <w:sz w:val="20"/>
          <w:szCs w:val="20"/>
        </w:rPr>
        <w:t>Všeobecné informácie o uchádzačovi</w:t>
      </w:r>
    </w:p>
    <w:p w14:paraId="1E68B147" w14:textId="383510B2" w:rsidR="004C3566" w:rsidRPr="00DB3110" w:rsidRDefault="004C3566" w:rsidP="00DB3110">
      <w:pPr>
        <w:tabs>
          <w:tab w:val="left" w:pos="1276"/>
          <w:tab w:val="left" w:pos="1418"/>
        </w:tabs>
        <w:jc w:val="both"/>
        <w:rPr>
          <w:rFonts w:ascii="Arial" w:hAnsi="Arial" w:cs="Arial"/>
          <w:sz w:val="20"/>
          <w:szCs w:val="20"/>
          <w:lang w:eastAsia="en-US"/>
        </w:rPr>
      </w:pPr>
      <w:r w:rsidRPr="00DB3110">
        <w:rPr>
          <w:rFonts w:ascii="Arial" w:hAnsi="Arial" w:cs="Arial"/>
          <w:sz w:val="20"/>
          <w:szCs w:val="20"/>
          <w:lang w:eastAsia="en-US"/>
        </w:rPr>
        <w:t>Príloha č. 2</w:t>
      </w:r>
      <w:r w:rsidRPr="00DB3110">
        <w:rPr>
          <w:rFonts w:ascii="Arial" w:hAnsi="Arial" w:cs="Arial"/>
          <w:sz w:val="20"/>
          <w:szCs w:val="20"/>
          <w:lang w:eastAsia="en-US"/>
        </w:rPr>
        <w:tab/>
        <w:t>-</w:t>
      </w:r>
      <w:r w:rsidRPr="00DB3110">
        <w:rPr>
          <w:rFonts w:ascii="Arial" w:hAnsi="Arial" w:cs="Arial"/>
          <w:sz w:val="20"/>
          <w:szCs w:val="20"/>
          <w:lang w:eastAsia="en-US"/>
        </w:rPr>
        <w:tab/>
      </w:r>
      <w:r w:rsidR="00A844A9" w:rsidRPr="00DB3110">
        <w:rPr>
          <w:rFonts w:ascii="Arial" w:hAnsi="Arial" w:cs="Arial"/>
          <w:sz w:val="20"/>
          <w:szCs w:val="20"/>
          <w:lang w:eastAsia="en-US"/>
        </w:rPr>
        <w:tab/>
      </w:r>
      <w:r w:rsidR="00A844A9" w:rsidRPr="00DB3110">
        <w:rPr>
          <w:rFonts w:ascii="Arial" w:hAnsi="Arial" w:cs="Arial"/>
          <w:sz w:val="20"/>
          <w:szCs w:val="20"/>
          <w:lang w:eastAsia="en-US"/>
        </w:rPr>
        <w:tab/>
      </w:r>
      <w:r w:rsidR="00B109B1" w:rsidRPr="00DB3110">
        <w:rPr>
          <w:rFonts w:ascii="Arial" w:hAnsi="Arial" w:cs="Arial"/>
          <w:sz w:val="20"/>
          <w:szCs w:val="20"/>
          <w:lang w:eastAsia="en-US"/>
        </w:rPr>
        <w:t>Čestné vyhlásenie podľa Článku 5k Nariadenia rady (EÚ) č. 8</w:t>
      </w:r>
      <w:r w:rsidR="009E69F2" w:rsidRPr="00DB3110">
        <w:rPr>
          <w:rFonts w:ascii="Arial" w:hAnsi="Arial" w:cs="Arial"/>
          <w:sz w:val="20"/>
          <w:szCs w:val="20"/>
          <w:lang w:eastAsia="en-US"/>
        </w:rPr>
        <w:t>33/</w:t>
      </w:r>
      <w:r w:rsidR="00B109B1" w:rsidRPr="00DB3110">
        <w:rPr>
          <w:rFonts w:ascii="Arial" w:hAnsi="Arial" w:cs="Arial"/>
          <w:sz w:val="20"/>
          <w:szCs w:val="20"/>
          <w:lang w:eastAsia="en-US"/>
        </w:rPr>
        <w:t>2014 z 31. júla 2014</w:t>
      </w:r>
    </w:p>
    <w:p w14:paraId="2BB67C2F" w14:textId="77777777" w:rsidR="00B109B1" w:rsidRPr="00DB3110" w:rsidRDefault="00B109B1" w:rsidP="00DB3110">
      <w:pPr>
        <w:jc w:val="both"/>
        <w:rPr>
          <w:rFonts w:ascii="Arial" w:hAnsi="Arial" w:cs="Arial"/>
          <w:sz w:val="20"/>
          <w:szCs w:val="20"/>
          <w:lang w:eastAsia="en-US"/>
        </w:rPr>
      </w:pPr>
      <w:bookmarkStart w:id="9" w:name="_Hlk179895247"/>
      <w:bookmarkEnd w:id="6"/>
      <w:bookmarkEnd w:id="8"/>
    </w:p>
    <w:p w14:paraId="7D63AC46" w14:textId="7851998B" w:rsidR="00B824AD" w:rsidRPr="00DB3110" w:rsidRDefault="00B824AD" w:rsidP="00DB3110">
      <w:pPr>
        <w:tabs>
          <w:tab w:val="right" w:pos="9062"/>
        </w:tabs>
        <w:jc w:val="both"/>
        <w:rPr>
          <w:rFonts w:ascii="Arial" w:hAnsi="Arial" w:cs="Arial"/>
          <w:b/>
          <w:bCs/>
          <w:caps/>
          <w:noProof/>
          <w:sz w:val="20"/>
          <w:szCs w:val="20"/>
          <w:lang w:eastAsia="en-US"/>
        </w:rPr>
      </w:pPr>
      <w:bookmarkStart w:id="10" w:name="_Hlk180406412"/>
      <w:r w:rsidRPr="00DB3110">
        <w:rPr>
          <w:rFonts w:ascii="Arial" w:hAnsi="Arial" w:cs="Arial"/>
          <w:b/>
          <w:bCs/>
          <w:caps/>
          <w:sz w:val="20"/>
          <w:szCs w:val="20"/>
          <w:lang w:eastAsia="en-US"/>
        </w:rPr>
        <w:t xml:space="preserve">Časť </w:t>
      </w:r>
      <w:hyperlink w:anchor="_Toc461981438" w:history="1">
        <w:r w:rsidRPr="00DB3110">
          <w:rPr>
            <w:rFonts w:ascii="Arial" w:hAnsi="Arial" w:cs="Arial"/>
            <w:b/>
            <w:bCs/>
            <w:caps/>
            <w:noProof/>
            <w:sz w:val="20"/>
            <w:szCs w:val="20"/>
            <w:lang w:eastAsia="en-US"/>
          </w:rPr>
          <w:t>A.2 KritériÁ na vyhodnotenie ponúk a PRAVIDLÁ ich uplatnenia</w:t>
        </w:r>
      </w:hyperlink>
    </w:p>
    <w:p w14:paraId="76E80197" w14:textId="3AF30F50" w:rsidR="000544B5" w:rsidRPr="00DB3110" w:rsidRDefault="004C3566" w:rsidP="00DB3110">
      <w:pPr>
        <w:tabs>
          <w:tab w:val="left" w:pos="1276"/>
        </w:tabs>
        <w:ind w:left="1701" w:hanging="1701"/>
        <w:jc w:val="both"/>
        <w:rPr>
          <w:rFonts w:ascii="Arial" w:hAnsi="Arial" w:cs="Arial"/>
          <w:sz w:val="20"/>
          <w:szCs w:val="20"/>
        </w:rPr>
      </w:pPr>
      <w:r w:rsidRPr="00DB3110">
        <w:rPr>
          <w:rFonts w:ascii="Arial" w:hAnsi="Arial" w:cs="Arial"/>
          <w:sz w:val="20"/>
          <w:szCs w:val="20"/>
          <w:lang w:eastAsia="en-US"/>
        </w:rPr>
        <w:t>Príloha č. 1</w:t>
      </w:r>
      <w:r w:rsidR="004733D1" w:rsidRPr="00DB3110">
        <w:rPr>
          <w:rFonts w:ascii="Arial" w:hAnsi="Arial" w:cs="Arial"/>
          <w:sz w:val="20"/>
          <w:szCs w:val="20"/>
          <w:lang w:eastAsia="en-US"/>
        </w:rPr>
        <w:t xml:space="preserve"> </w:t>
      </w:r>
      <w:r w:rsidR="004733D1" w:rsidRPr="00DB3110">
        <w:rPr>
          <w:rFonts w:ascii="Arial" w:hAnsi="Arial" w:cs="Arial"/>
          <w:sz w:val="20"/>
          <w:szCs w:val="20"/>
          <w:lang w:eastAsia="en-US"/>
        </w:rPr>
        <w:tab/>
        <w:t>-</w:t>
      </w:r>
      <w:r w:rsidR="004733D1" w:rsidRPr="00DB3110">
        <w:rPr>
          <w:rFonts w:ascii="Arial" w:hAnsi="Arial" w:cs="Arial"/>
          <w:sz w:val="20"/>
          <w:szCs w:val="20"/>
          <w:lang w:eastAsia="en-US"/>
        </w:rPr>
        <w:tab/>
      </w:r>
      <w:r w:rsidR="004733D1" w:rsidRPr="00DB3110">
        <w:rPr>
          <w:rFonts w:ascii="Arial" w:hAnsi="Arial" w:cs="Arial"/>
          <w:sz w:val="20"/>
          <w:szCs w:val="20"/>
          <w:lang w:eastAsia="en-US"/>
        </w:rPr>
        <w:tab/>
      </w:r>
      <w:r w:rsidR="00B109B1" w:rsidRPr="00DB3110">
        <w:rPr>
          <w:rFonts w:ascii="Arial" w:hAnsi="Arial" w:cs="Arial"/>
          <w:sz w:val="20"/>
          <w:szCs w:val="20"/>
          <w:lang w:eastAsia="en-US"/>
        </w:rPr>
        <w:t>Návrh na plnenie kritéri</w:t>
      </w:r>
      <w:r w:rsidR="00013A69" w:rsidRPr="00DB3110">
        <w:rPr>
          <w:rFonts w:ascii="Arial" w:hAnsi="Arial" w:cs="Arial"/>
          <w:sz w:val="20"/>
          <w:szCs w:val="20"/>
          <w:lang w:eastAsia="en-US"/>
        </w:rPr>
        <w:t>a</w:t>
      </w:r>
      <w:r w:rsidR="00B109B1" w:rsidRPr="00DB3110">
        <w:rPr>
          <w:rFonts w:ascii="Arial" w:hAnsi="Arial" w:cs="Arial"/>
          <w:sz w:val="20"/>
          <w:szCs w:val="20"/>
          <w:lang w:eastAsia="en-US"/>
        </w:rPr>
        <w:t xml:space="preserve"> </w:t>
      </w:r>
      <w:bookmarkStart w:id="11" w:name="_Hlk179895059"/>
      <w:r w:rsidR="00B109B1" w:rsidRPr="00DB3110">
        <w:rPr>
          <w:rFonts w:ascii="Arial" w:hAnsi="Arial" w:cs="Arial"/>
          <w:sz w:val="20"/>
          <w:szCs w:val="20"/>
        </w:rPr>
        <w:t>(súčasť Prílohy č. 1</w:t>
      </w:r>
      <w:r w:rsidR="00E33778">
        <w:rPr>
          <w:rFonts w:ascii="Arial" w:hAnsi="Arial" w:cs="Arial"/>
          <w:sz w:val="20"/>
          <w:szCs w:val="20"/>
        </w:rPr>
        <w:t>, 1.1</w:t>
      </w:r>
      <w:r w:rsidR="00613942" w:rsidRPr="00DB3110">
        <w:rPr>
          <w:rFonts w:ascii="Arial" w:hAnsi="Arial" w:cs="Arial"/>
          <w:sz w:val="20"/>
          <w:szCs w:val="20"/>
        </w:rPr>
        <w:t xml:space="preserve"> - 4</w:t>
      </w:r>
      <w:r w:rsidR="00B109B1" w:rsidRPr="00DB3110">
        <w:rPr>
          <w:rFonts w:ascii="Arial" w:hAnsi="Arial" w:cs="Arial"/>
          <w:sz w:val="20"/>
          <w:szCs w:val="20"/>
        </w:rPr>
        <w:t xml:space="preserve"> Časti B.2 súťažných podkladov)</w:t>
      </w:r>
      <w:r w:rsidR="004733D1" w:rsidRPr="00DB3110">
        <w:rPr>
          <w:rFonts w:ascii="Arial" w:hAnsi="Arial" w:cs="Arial"/>
          <w:sz w:val="20"/>
          <w:szCs w:val="20"/>
        </w:rPr>
        <w:t xml:space="preserve"> </w:t>
      </w:r>
    </w:p>
    <w:p w14:paraId="68E1A363" w14:textId="5BC52116" w:rsidR="00B109B1" w:rsidRPr="00DB3110" w:rsidRDefault="000544B5" w:rsidP="00DB3110">
      <w:pPr>
        <w:tabs>
          <w:tab w:val="left" w:pos="1134"/>
        </w:tabs>
        <w:ind w:left="1701" w:hanging="1701"/>
        <w:jc w:val="both"/>
        <w:rPr>
          <w:rFonts w:ascii="Arial" w:hAnsi="Arial" w:cs="Arial"/>
          <w:sz w:val="20"/>
          <w:szCs w:val="20"/>
        </w:rPr>
      </w:pPr>
      <w:r w:rsidRPr="00DB3110">
        <w:rPr>
          <w:rFonts w:ascii="Arial" w:hAnsi="Arial" w:cs="Arial"/>
          <w:sz w:val="20"/>
          <w:szCs w:val="20"/>
        </w:rPr>
        <w:tab/>
      </w:r>
      <w:r w:rsidRPr="00DB3110">
        <w:rPr>
          <w:rFonts w:ascii="Arial" w:hAnsi="Arial" w:cs="Arial"/>
          <w:sz w:val="20"/>
          <w:szCs w:val="20"/>
        </w:rPr>
        <w:tab/>
      </w:r>
      <w:r w:rsidR="004733D1" w:rsidRPr="00DB3110">
        <w:rPr>
          <w:rFonts w:ascii="Arial" w:hAnsi="Arial" w:cs="Arial"/>
          <w:sz w:val="20"/>
          <w:szCs w:val="20"/>
        </w:rPr>
        <w:t>(</w:t>
      </w:r>
      <w:r w:rsidR="004733D1" w:rsidRPr="00DB3110">
        <w:rPr>
          <w:rFonts w:ascii="Arial" w:hAnsi="Arial" w:cs="Arial"/>
          <w:i/>
          <w:sz w:val="20"/>
          <w:szCs w:val="20"/>
        </w:rPr>
        <w:t>zároveň aj ako Príloha č. 1 Rámcovej dohody)</w:t>
      </w:r>
    </w:p>
    <w:bookmarkEnd w:id="9"/>
    <w:bookmarkEnd w:id="10"/>
    <w:bookmarkEnd w:id="11"/>
    <w:p w14:paraId="587FAEBE" w14:textId="700851E3" w:rsidR="00B824AD" w:rsidRPr="00DB3110" w:rsidRDefault="00B824AD" w:rsidP="00DB3110">
      <w:pPr>
        <w:jc w:val="both"/>
        <w:rPr>
          <w:rFonts w:ascii="Arial" w:hAnsi="Arial" w:cs="Arial"/>
          <w:sz w:val="20"/>
          <w:szCs w:val="20"/>
          <w:lang w:eastAsia="en-US"/>
        </w:rPr>
      </w:pPr>
    </w:p>
    <w:p w14:paraId="028E79FE" w14:textId="3EA6AD68" w:rsidR="00FC6401" w:rsidRPr="00DB3110" w:rsidRDefault="00FC6401" w:rsidP="00DB3110">
      <w:pPr>
        <w:tabs>
          <w:tab w:val="left" w:pos="1134"/>
        </w:tabs>
        <w:contextualSpacing/>
        <w:jc w:val="both"/>
        <w:rPr>
          <w:rFonts w:ascii="Arial" w:hAnsi="Arial" w:cs="Arial"/>
          <w:b/>
          <w:caps/>
          <w:sz w:val="20"/>
          <w:szCs w:val="20"/>
        </w:rPr>
      </w:pPr>
      <w:bookmarkStart w:id="12" w:name="_Hlk180410735"/>
      <w:r w:rsidRPr="00DB3110">
        <w:rPr>
          <w:rFonts w:ascii="Arial" w:hAnsi="Arial" w:cs="Arial"/>
          <w:b/>
          <w:sz w:val="20"/>
          <w:szCs w:val="20"/>
        </w:rPr>
        <w:t>ČASŤ</w:t>
      </w:r>
      <w:r w:rsidRPr="00DB3110">
        <w:rPr>
          <w:rFonts w:ascii="Arial" w:hAnsi="Arial" w:cs="Arial"/>
          <w:b/>
          <w:sz w:val="20"/>
          <w:szCs w:val="20"/>
          <w:lang w:eastAsia="en-US"/>
        </w:rPr>
        <w:t xml:space="preserve"> A.3 </w:t>
      </w:r>
      <w:r w:rsidRPr="00DB3110">
        <w:rPr>
          <w:rFonts w:ascii="Arial" w:hAnsi="Arial" w:cs="Arial"/>
          <w:b/>
          <w:caps/>
          <w:sz w:val="20"/>
          <w:szCs w:val="20"/>
        </w:rPr>
        <w:t>Podmienky účasti VO VEREJNOM OBSTARÁVANÍ týkajúce sa osobného postavenia, technickej spôsobilosti alebo odbornej spôsobilosti</w:t>
      </w:r>
    </w:p>
    <w:p w14:paraId="6C3817F8" w14:textId="1D042681" w:rsidR="00B109B1" w:rsidRPr="00DB3110" w:rsidRDefault="00B109B1" w:rsidP="00DB3110">
      <w:pPr>
        <w:tabs>
          <w:tab w:val="left" w:pos="1276"/>
          <w:tab w:val="left" w:pos="1701"/>
        </w:tabs>
        <w:jc w:val="both"/>
        <w:rPr>
          <w:rFonts w:ascii="Arial" w:hAnsi="Arial" w:cs="Arial"/>
          <w:sz w:val="20"/>
          <w:szCs w:val="20"/>
          <w:lang w:eastAsia="en-US"/>
        </w:rPr>
      </w:pPr>
      <w:bookmarkStart w:id="13" w:name="_Hlk180482692"/>
      <w:r w:rsidRPr="00DB3110">
        <w:rPr>
          <w:rFonts w:ascii="Arial" w:hAnsi="Arial" w:cs="Arial"/>
          <w:sz w:val="20"/>
          <w:szCs w:val="20"/>
          <w:lang w:eastAsia="en-US"/>
        </w:rPr>
        <w:t xml:space="preserve">Príloha č. </w:t>
      </w:r>
      <w:r w:rsidR="00416194" w:rsidRPr="00DB3110">
        <w:rPr>
          <w:rFonts w:ascii="Arial" w:hAnsi="Arial" w:cs="Arial"/>
          <w:sz w:val="20"/>
          <w:szCs w:val="20"/>
          <w:lang w:eastAsia="en-US"/>
        </w:rPr>
        <w:t>1</w:t>
      </w:r>
      <w:r w:rsidRPr="00DB3110">
        <w:rPr>
          <w:rFonts w:ascii="Arial" w:hAnsi="Arial" w:cs="Arial"/>
          <w:sz w:val="20"/>
          <w:szCs w:val="20"/>
          <w:lang w:eastAsia="en-US"/>
        </w:rPr>
        <w:tab/>
        <w:t>-</w:t>
      </w:r>
      <w:r w:rsidRPr="00DB3110">
        <w:rPr>
          <w:rFonts w:ascii="Arial" w:hAnsi="Arial" w:cs="Arial"/>
          <w:sz w:val="20"/>
          <w:szCs w:val="20"/>
          <w:lang w:eastAsia="en-US"/>
        </w:rPr>
        <w:tab/>
        <w:t>Jednotný európsky dokument (JED)</w:t>
      </w:r>
    </w:p>
    <w:p w14:paraId="53DA06AB" w14:textId="5817F33E" w:rsidR="00416194" w:rsidRPr="00DB3110" w:rsidRDefault="00416194" w:rsidP="00DB3110">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2</w:t>
      </w:r>
      <w:r w:rsidRPr="00DB3110">
        <w:rPr>
          <w:rFonts w:ascii="Arial" w:hAnsi="Arial" w:cs="Arial"/>
          <w:sz w:val="20"/>
          <w:szCs w:val="20"/>
          <w:lang w:eastAsia="en-US"/>
        </w:rPr>
        <w:tab/>
        <w:t>-</w:t>
      </w:r>
      <w:r w:rsidRPr="00DB3110">
        <w:rPr>
          <w:rFonts w:ascii="Arial" w:hAnsi="Arial" w:cs="Arial"/>
          <w:sz w:val="20"/>
          <w:szCs w:val="20"/>
          <w:lang w:eastAsia="en-US"/>
        </w:rPr>
        <w:tab/>
        <w:t xml:space="preserve">Čestné vyhlásenie podľa § 32 </w:t>
      </w:r>
      <w:r w:rsidR="00815FFA">
        <w:rPr>
          <w:rFonts w:ascii="Arial" w:hAnsi="Arial" w:cs="Arial"/>
          <w:sz w:val="20"/>
          <w:szCs w:val="20"/>
          <w:lang w:eastAsia="en-US"/>
        </w:rPr>
        <w:t xml:space="preserve">ods. 1 písm. a) </w:t>
      </w:r>
      <w:r w:rsidRPr="00DB3110">
        <w:rPr>
          <w:rFonts w:ascii="Arial" w:hAnsi="Arial" w:cs="Arial"/>
          <w:sz w:val="20"/>
          <w:szCs w:val="20"/>
          <w:lang w:eastAsia="en-US"/>
        </w:rPr>
        <w:t xml:space="preserve">v spojení s ods. 7 </w:t>
      </w:r>
      <w:r w:rsidR="005A0824" w:rsidRPr="00DB3110">
        <w:rPr>
          <w:rFonts w:ascii="Arial" w:hAnsi="Arial" w:cs="Arial"/>
          <w:sz w:val="20"/>
          <w:szCs w:val="20"/>
          <w:lang w:eastAsia="en-US"/>
        </w:rPr>
        <w:t>zákona</w:t>
      </w:r>
    </w:p>
    <w:p w14:paraId="2AC5E888" w14:textId="77777777" w:rsidR="000544B5" w:rsidRPr="00DB3110" w:rsidRDefault="00416194" w:rsidP="00DB3110">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3</w:t>
      </w:r>
      <w:r w:rsidRPr="00DB3110">
        <w:rPr>
          <w:rFonts w:ascii="Arial" w:hAnsi="Arial" w:cs="Arial"/>
          <w:sz w:val="20"/>
          <w:szCs w:val="20"/>
          <w:lang w:eastAsia="en-US"/>
        </w:rPr>
        <w:tab/>
        <w:t>-</w:t>
      </w:r>
      <w:r w:rsidRPr="00DB3110">
        <w:rPr>
          <w:rFonts w:ascii="Arial" w:hAnsi="Arial" w:cs="Arial"/>
          <w:sz w:val="20"/>
          <w:szCs w:val="20"/>
          <w:lang w:eastAsia="en-US"/>
        </w:rPr>
        <w:tab/>
        <w:t xml:space="preserve">Zoznam </w:t>
      </w:r>
      <w:r w:rsidR="004733D1" w:rsidRPr="00DB3110">
        <w:rPr>
          <w:rFonts w:ascii="Arial" w:hAnsi="Arial" w:cs="Arial"/>
          <w:sz w:val="20"/>
          <w:szCs w:val="20"/>
          <w:lang w:eastAsia="en-US"/>
        </w:rPr>
        <w:t>kľúčových expertov</w:t>
      </w:r>
      <w:r w:rsidR="003E6FE4" w:rsidRPr="00DB3110">
        <w:rPr>
          <w:rFonts w:ascii="Arial" w:hAnsi="Arial" w:cs="Arial"/>
          <w:sz w:val="20"/>
          <w:szCs w:val="20"/>
          <w:lang w:eastAsia="en-US"/>
        </w:rPr>
        <w:t xml:space="preserve"> </w:t>
      </w:r>
      <w:bookmarkStart w:id="14" w:name="_Hlk180401350"/>
    </w:p>
    <w:p w14:paraId="6E3EB897" w14:textId="7D69040F" w:rsidR="00416194" w:rsidRPr="00DB3110" w:rsidRDefault="000544B5" w:rsidP="00DB3110">
      <w:pPr>
        <w:tabs>
          <w:tab w:val="left" w:pos="1276"/>
          <w:tab w:val="left" w:pos="1701"/>
        </w:tabs>
        <w:jc w:val="both"/>
        <w:rPr>
          <w:rFonts w:ascii="Arial" w:hAnsi="Arial" w:cs="Arial"/>
          <w:sz w:val="20"/>
          <w:szCs w:val="20"/>
          <w:lang w:eastAsia="en-US"/>
        </w:rPr>
      </w:pP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r>
      <w:r w:rsidR="003E6FE4" w:rsidRPr="00DB3110">
        <w:rPr>
          <w:rFonts w:ascii="Arial" w:eastAsia="Calibri" w:hAnsi="Arial" w:cs="Arial"/>
          <w:i/>
          <w:noProof/>
          <w:sz w:val="20"/>
          <w:szCs w:val="20"/>
        </w:rPr>
        <w:t xml:space="preserve">(zároveň aj ako Príloha č. </w:t>
      </w:r>
      <w:r w:rsidR="004733D1" w:rsidRPr="00DB3110">
        <w:rPr>
          <w:rFonts w:ascii="Arial" w:eastAsia="Calibri" w:hAnsi="Arial" w:cs="Arial"/>
          <w:i/>
          <w:noProof/>
          <w:sz w:val="20"/>
          <w:szCs w:val="20"/>
        </w:rPr>
        <w:t>14 Rámcovej dohody</w:t>
      </w:r>
      <w:r w:rsidR="003E6FE4" w:rsidRPr="00DB3110">
        <w:rPr>
          <w:rFonts w:ascii="Arial" w:eastAsia="Calibri" w:hAnsi="Arial" w:cs="Arial"/>
          <w:i/>
          <w:noProof/>
          <w:sz w:val="20"/>
          <w:szCs w:val="20"/>
        </w:rPr>
        <w:t>)</w:t>
      </w:r>
      <w:bookmarkEnd w:id="14"/>
    </w:p>
    <w:p w14:paraId="0E97C662" w14:textId="435AA8CF" w:rsidR="00416194" w:rsidRPr="00DB3110" w:rsidRDefault="00416194" w:rsidP="00DB3110">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 xml:space="preserve">Príloha č. </w:t>
      </w:r>
      <w:r w:rsidR="000544B5" w:rsidRPr="00DB3110">
        <w:rPr>
          <w:rFonts w:ascii="Arial" w:hAnsi="Arial" w:cs="Arial"/>
          <w:sz w:val="20"/>
          <w:szCs w:val="20"/>
          <w:lang w:eastAsia="en-US"/>
        </w:rPr>
        <w:t>4</w:t>
      </w:r>
      <w:r w:rsidRPr="00DB3110">
        <w:rPr>
          <w:rFonts w:ascii="Arial" w:hAnsi="Arial" w:cs="Arial"/>
          <w:sz w:val="20"/>
          <w:szCs w:val="20"/>
          <w:lang w:eastAsia="en-US"/>
        </w:rPr>
        <w:tab/>
        <w:t>-</w:t>
      </w:r>
      <w:r w:rsidRPr="00DB3110">
        <w:rPr>
          <w:rFonts w:ascii="Arial" w:hAnsi="Arial" w:cs="Arial"/>
          <w:sz w:val="20"/>
          <w:szCs w:val="20"/>
          <w:lang w:eastAsia="en-US"/>
        </w:rPr>
        <w:tab/>
        <w:t>Životopis odborníka</w:t>
      </w:r>
    </w:p>
    <w:p w14:paraId="18D27B45" w14:textId="063E8D77" w:rsidR="000544B5" w:rsidRPr="00DB3110" w:rsidRDefault="000544B5" w:rsidP="00DB3110">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5</w:t>
      </w:r>
      <w:r w:rsidRPr="00DB3110">
        <w:rPr>
          <w:rFonts w:ascii="Arial" w:hAnsi="Arial" w:cs="Arial"/>
          <w:sz w:val="20"/>
          <w:szCs w:val="20"/>
          <w:lang w:eastAsia="en-US"/>
        </w:rPr>
        <w:tab/>
        <w:t>-</w:t>
      </w:r>
      <w:r w:rsidRPr="00DB3110">
        <w:rPr>
          <w:rFonts w:ascii="Arial" w:hAnsi="Arial" w:cs="Arial"/>
          <w:sz w:val="20"/>
          <w:szCs w:val="20"/>
          <w:lang w:eastAsia="en-US"/>
        </w:rPr>
        <w:tab/>
        <w:t>Referenčný list odborníka</w:t>
      </w:r>
    </w:p>
    <w:bookmarkEnd w:id="12"/>
    <w:bookmarkEnd w:id="13"/>
    <w:p w14:paraId="0A3A6695" w14:textId="77777777" w:rsidR="00B109B1" w:rsidRPr="00DB3110" w:rsidRDefault="00B109B1" w:rsidP="00DB3110">
      <w:pPr>
        <w:jc w:val="both"/>
        <w:rPr>
          <w:rFonts w:ascii="Arial" w:hAnsi="Arial" w:cs="Arial"/>
          <w:sz w:val="20"/>
          <w:szCs w:val="20"/>
          <w:lang w:eastAsia="en-US"/>
        </w:rPr>
      </w:pPr>
    </w:p>
    <w:p w14:paraId="22A9A68B" w14:textId="77777777" w:rsidR="004733D1" w:rsidRPr="00DB3110" w:rsidRDefault="00B824AD" w:rsidP="00DB3110">
      <w:pPr>
        <w:tabs>
          <w:tab w:val="right" w:pos="9062"/>
        </w:tabs>
        <w:jc w:val="both"/>
        <w:rPr>
          <w:rFonts w:ascii="Arial" w:hAnsi="Arial" w:cs="Arial"/>
          <w:b/>
          <w:bCs/>
          <w:caps/>
          <w:noProof/>
          <w:sz w:val="20"/>
          <w:szCs w:val="20"/>
          <w:lang w:eastAsia="en-US"/>
        </w:rPr>
      </w:pPr>
      <w:bookmarkStart w:id="15" w:name="_Hlk179954700"/>
      <w:r w:rsidRPr="00DB3110">
        <w:rPr>
          <w:rFonts w:ascii="Arial" w:hAnsi="Arial" w:cs="Arial"/>
          <w:b/>
          <w:bCs/>
          <w:caps/>
          <w:sz w:val="20"/>
          <w:szCs w:val="20"/>
          <w:lang w:eastAsia="en-US"/>
        </w:rPr>
        <w:t xml:space="preserve">časť </w:t>
      </w:r>
      <w:hyperlink w:anchor="_Toc461981440" w:history="1">
        <w:r w:rsidRPr="00DB3110">
          <w:rPr>
            <w:rFonts w:ascii="Arial" w:hAnsi="Arial" w:cs="Arial"/>
            <w:b/>
            <w:bCs/>
            <w:caps/>
            <w:noProof/>
            <w:sz w:val="20"/>
            <w:szCs w:val="20"/>
            <w:lang w:eastAsia="en-US"/>
          </w:rPr>
          <w:t>B.1 OPIS PREDMETU ZÁKAZKY</w:t>
        </w:r>
      </w:hyperlink>
    </w:p>
    <w:p w14:paraId="53E6C5D8" w14:textId="77777777" w:rsidR="000544B5" w:rsidRPr="00DB3110" w:rsidRDefault="00B109B1" w:rsidP="00DB3110">
      <w:pPr>
        <w:tabs>
          <w:tab w:val="left" w:pos="1276"/>
          <w:tab w:val="left" w:pos="1701"/>
          <w:tab w:val="right" w:pos="9062"/>
        </w:tabs>
        <w:ind w:left="1701" w:hanging="1701"/>
        <w:jc w:val="both"/>
        <w:rPr>
          <w:rFonts w:ascii="Arial" w:eastAsia="Calibri" w:hAnsi="Arial" w:cs="Arial"/>
          <w:noProof/>
          <w:sz w:val="20"/>
          <w:szCs w:val="20"/>
        </w:rPr>
      </w:pPr>
      <w:r w:rsidRPr="00DB3110">
        <w:rPr>
          <w:rFonts w:ascii="Arial" w:eastAsia="Calibri" w:hAnsi="Arial" w:cs="Arial"/>
          <w:noProof/>
          <w:sz w:val="20"/>
          <w:szCs w:val="20"/>
        </w:rPr>
        <w:t>Príloh</w:t>
      </w:r>
      <w:r w:rsidR="004733D1" w:rsidRPr="00DB3110">
        <w:rPr>
          <w:rFonts w:ascii="Arial" w:eastAsia="Calibri" w:hAnsi="Arial" w:cs="Arial"/>
          <w:noProof/>
          <w:sz w:val="20"/>
          <w:szCs w:val="20"/>
        </w:rPr>
        <w:t>a</w:t>
      </w:r>
      <w:r w:rsidRPr="00DB3110">
        <w:rPr>
          <w:rFonts w:ascii="Arial" w:eastAsia="Calibri" w:hAnsi="Arial" w:cs="Arial"/>
          <w:noProof/>
          <w:sz w:val="20"/>
          <w:szCs w:val="20"/>
        </w:rPr>
        <w:t xml:space="preserve"> č. 1</w:t>
      </w:r>
      <w:r w:rsidR="004733D1" w:rsidRPr="00DB3110">
        <w:rPr>
          <w:rFonts w:ascii="Arial" w:eastAsia="Calibri" w:hAnsi="Arial" w:cs="Arial"/>
          <w:noProof/>
          <w:sz w:val="20"/>
          <w:szCs w:val="20"/>
        </w:rPr>
        <w:tab/>
        <w:t xml:space="preserve">- </w:t>
      </w:r>
      <w:r w:rsidR="004733D1" w:rsidRPr="00DB3110">
        <w:rPr>
          <w:rFonts w:ascii="Arial" w:eastAsia="Calibri" w:hAnsi="Arial" w:cs="Arial"/>
          <w:noProof/>
          <w:sz w:val="20"/>
          <w:szCs w:val="20"/>
        </w:rPr>
        <w:tab/>
        <w:t xml:space="preserve">Zoznam osôb zodpovedných za poskytnutie služby </w:t>
      </w:r>
    </w:p>
    <w:p w14:paraId="5BA23199" w14:textId="0D8576D2" w:rsidR="00B109B1" w:rsidRDefault="000544B5" w:rsidP="00DB3110">
      <w:pPr>
        <w:tabs>
          <w:tab w:val="left" w:pos="1134"/>
          <w:tab w:val="left" w:pos="1276"/>
          <w:tab w:val="left" w:pos="1701"/>
          <w:tab w:val="right" w:pos="9062"/>
        </w:tabs>
        <w:ind w:left="1701" w:hanging="1418"/>
        <w:jc w:val="both"/>
        <w:rPr>
          <w:rFonts w:ascii="Arial" w:eastAsia="Calibri" w:hAnsi="Arial" w:cs="Arial"/>
          <w:i/>
          <w:noProof/>
          <w:sz w:val="20"/>
          <w:szCs w:val="20"/>
        </w:rPr>
      </w:pPr>
      <w:r w:rsidRPr="00DB3110">
        <w:rPr>
          <w:rFonts w:ascii="Arial" w:eastAsia="Calibri" w:hAnsi="Arial" w:cs="Arial"/>
          <w:i/>
          <w:noProof/>
          <w:sz w:val="20"/>
          <w:szCs w:val="20"/>
        </w:rPr>
        <w:tab/>
      </w:r>
      <w:r w:rsidRPr="00DB3110">
        <w:rPr>
          <w:rFonts w:ascii="Arial" w:eastAsia="Calibri" w:hAnsi="Arial" w:cs="Arial"/>
          <w:i/>
          <w:noProof/>
          <w:sz w:val="20"/>
          <w:szCs w:val="20"/>
        </w:rPr>
        <w:tab/>
      </w:r>
      <w:r w:rsidR="00A844A9" w:rsidRPr="00DB3110">
        <w:rPr>
          <w:rFonts w:ascii="Arial" w:eastAsia="Calibri" w:hAnsi="Arial" w:cs="Arial"/>
          <w:i/>
          <w:noProof/>
          <w:sz w:val="20"/>
          <w:szCs w:val="20"/>
        </w:rPr>
        <w:tab/>
      </w:r>
      <w:r w:rsidR="004733D1" w:rsidRPr="00DB3110">
        <w:rPr>
          <w:rFonts w:ascii="Arial" w:eastAsia="Calibri" w:hAnsi="Arial" w:cs="Arial"/>
          <w:i/>
          <w:noProof/>
          <w:sz w:val="20"/>
          <w:szCs w:val="20"/>
        </w:rPr>
        <w:t>(zároveň aj ako Príloha č. 1</w:t>
      </w:r>
      <w:r w:rsidR="00D84ACC">
        <w:rPr>
          <w:rFonts w:ascii="Arial" w:eastAsia="Calibri" w:hAnsi="Arial" w:cs="Arial"/>
          <w:i/>
          <w:noProof/>
          <w:sz w:val="20"/>
          <w:szCs w:val="20"/>
        </w:rPr>
        <w:t>5</w:t>
      </w:r>
      <w:r w:rsidR="004733D1" w:rsidRPr="00DB3110">
        <w:rPr>
          <w:rFonts w:ascii="Arial" w:eastAsia="Calibri" w:hAnsi="Arial" w:cs="Arial"/>
          <w:i/>
          <w:noProof/>
          <w:sz w:val="20"/>
          <w:szCs w:val="20"/>
        </w:rPr>
        <w:t xml:space="preserve"> Rámcovej dohody)</w:t>
      </w:r>
    </w:p>
    <w:p w14:paraId="7DE54060" w14:textId="0A0409EC" w:rsidR="00A53E8A" w:rsidRPr="00DB3110" w:rsidRDefault="00A53E8A" w:rsidP="00A53E8A">
      <w:pPr>
        <w:tabs>
          <w:tab w:val="left" w:pos="1418"/>
        </w:tabs>
        <w:ind w:left="1276" w:hanging="1276"/>
        <w:jc w:val="both"/>
        <w:rPr>
          <w:rFonts w:ascii="Arial" w:hAnsi="Arial" w:cs="Arial"/>
          <w:sz w:val="20"/>
          <w:szCs w:val="20"/>
          <w:lang w:eastAsia="en-US"/>
        </w:rPr>
      </w:pPr>
      <w:bookmarkStart w:id="16" w:name="_Hlk180477047"/>
      <w:r w:rsidRPr="00DB3110">
        <w:rPr>
          <w:rFonts w:ascii="Arial" w:hAnsi="Arial" w:cs="Arial"/>
          <w:sz w:val="20"/>
          <w:szCs w:val="20"/>
          <w:lang w:eastAsia="en-US"/>
        </w:rPr>
        <w:t xml:space="preserve">Príloha č. </w:t>
      </w:r>
      <w:r>
        <w:rPr>
          <w:rFonts w:ascii="Arial" w:hAnsi="Arial" w:cs="Arial"/>
          <w:sz w:val="20"/>
          <w:szCs w:val="20"/>
          <w:lang w:eastAsia="en-US"/>
        </w:rPr>
        <w:t>2</w:t>
      </w:r>
      <w:r w:rsidRPr="00DB3110">
        <w:rPr>
          <w:rFonts w:ascii="Arial" w:hAnsi="Arial" w:cs="Arial"/>
          <w:sz w:val="20"/>
          <w:szCs w:val="20"/>
          <w:lang w:eastAsia="en-US"/>
        </w:rPr>
        <w:t xml:space="preserve"> </w:t>
      </w:r>
      <w:r w:rsidRPr="00DB3110">
        <w:rPr>
          <w:rFonts w:ascii="Arial" w:hAnsi="Arial" w:cs="Arial"/>
          <w:sz w:val="20"/>
          <w:szCs w:val="20"/>
          <w:lang w:eastAsia="en-US"/>
        </w:rPr>
        <w:tab/>
        <w:t>-</w:t>
      </w:r>
      <w:r w:rsidRPr="00DB3110">
        <w:rPr>
          <w:rFonts w:ascii="Arial" w:hAnsi="Arial" w:cs="Arial"/>
          <w:sz w:val="20"/>
          <w:szCs w:val="20"/>
          <w:lang w:eastAsia="en-US"/>
        </w:rPr>
        <w:tab/>
      </w:r>
      <w:r w:rsidRPr="00DB3110">
        <w:rPr>
          <w:rFonts w:ascii="Arial" w:hAnsi="Arial" w:cs="Arial"/>
          <w:sz w:val="20"/>
          <w:szCs w:val="20"/>
          <w:lang w:eastAsia="en-US"/>
        </w:rPr>
        <w:tab/>
      </w:r>
      <w:r w:rsidRPr="00DB3110">
        <w:rPr>
          <w:rFonts w:ascii="Arial" w:hAnsi="Arial" w:cs="Arial"/>
          <w:sz w:val="20"/>
          <w:szCs w:val="20"/>
          <w:lang w:eastAsia="en-US"/>
        </w:rPr>
        <w:tab/>
        <w:t>Zoznam subdodávateľov a podiel subdodávok</w:t>
      </w:r>
      <w:bookmarkStart w:id="17" w:name="_Hlk180401080"/>
    </w:p>
    <w:p w14:paraId="5EE39238" w14:textId="77777777" w:rsidR="00A53E8A" w:rsidRPr="00DB3110" w:rsidRDefault="00A53E8A" w:rsidP="00A53E8A">
      <w:pPr>
        <w:tabs>
          <w:tab w:val="left" w:pos="1418"/>
        </w:tabs>
        <w:ind w:left="1276" w:hanging="1418"/>
        <w:jc w:val="both"/>
        <w:rPr>
          <w:rFonts w:ascii="Arial" w:hAnsi="Arial" w:cs="Arial"/>
          <w:sz w:val="20"/>
          <w:szCs w:val="20"/>
          <w:lang w:eastAsia="en-US"/>
        </w:rPr>
      </w:pPr>
      <w:r w:rsidRPr="00DB3110">
        <w:rPr>
          <w:rFonts w:ascii="Arial" w:hAnsi="Arial" w:cs="Arial"/>
          <w:i/>
          <w:sz w:val="20"/>
          <w:szCs w:val="20"/>
          <w:lang w:eastAsia="en-US"/>
        </w:rPr>
        <w:tab/>
      </w:r>
      <w:r w:rsidRPr="00DB3110">
        <w:rPr>
          <w:rFonts w:ascii="Arial" w:hAnsi="Arial" w:cs="Arial"/>
          <w:i/>
          <w:sz w:val="20"/>
          <w:szCs w:val="20"/>
          <w:lang w:eastAsia="en-US"/>
        </w:rPr>
        <w:tab/>
      </w:r>
      <w:r w:rsidRPr="00DB3110">
        <w:rPr>
          <w:rFonts w:ascii="Arial" w:hAnsi="Arial" w:cs="Arial"/>
          <w:i/>
          <w:sz w:val="20"/>
          <w:szCs w:val="20"/>
          <w:lang w:eastAsia="en-US"/>
        </w:rPr>
        <w:tab/>
      </w:r>
      <w:r w:rsidRPr="00DB3110">
        <w:rPr>
          <w:rFonts w:ascii="Arial" w:hAnsi="Arial" w:cs="Arial"/>
          <w:i/>
          <w:sz w:val="20"/>
          <w:szCs w:val="20"/>
          <w:lang w:eastAsia="en-US"/>
        </w:rPr>
        <w:tab/>
        <w:t>(zároveň aj ako Príloha č. 10 Rámcovej dohody)</w:t>
      </w:r>
    </w:p>
    <w:bookmarkEnd w:id="15"/>
    <w:bookmarkEnd w:id="16"/>
    <w:bookmarkEnd w:id="17"/>
    <w:p w14:paraId="6FA0E3C6" w14:textId="77777777" w:rsidR="00B824AD" w:rsidRPr="00DB3110" w:rsidRDefault="00B824AD" w:rsidP="00DB3110">
      <w:pPr>
        <w:jc w:val="both"/>
        <w:rPr>
          <w:rFonts w:ascii="Arial" w:hAnsi="Arial" w:cs="Arial"/>
          <w:b/>
          <w:sz w:val="20"/>
          <w:szCs w:val="20"/>
          <w:lang w:eastAsia="en-US"/>
        </w:rPr>
      </w:pPr>
    </w:p>
    <w:p w14:paraId="0A4F26F5" w14:textId="1FEBEFC7" w:rsidR="00B824AD" w:rsidRPr="00DB3110" w:rsidRDefault="00DB3110" w:rsidP="00962F09">
      <w:pPr>
        <w:tabs>
          <w:tab w:val="right" w:pos="9062"/>
        </w:tabs>
        <w:jc w:val="both"/>
        <w:rPr>
          <w:rFonts w:ascii="Arial" w:hAnsi="Arial" w:cs="Arial"/>
          <w:b/>
          <w:bCs/>
          <w:caps/>
          <w:noProof/>
          <w:sz w:val="20"/>
          <w:szCs w:val="20"/>
          <w:lang w:eastAsia="en-US"/>
        </w:rPr>
      </w:pPr>
      <w:bookmarkStart w:id="18" w:name="_Hlk180411618"/>
      <w:bookmarkStart w:id="19" w:name="_Hlk180576525"/>
      <w:r w:rsidRPr="00DB3110">
        <w:rPr>
          <w:rFonts w:ascii="Arial" w:hAnsi="Arial" w:cs="Arial"/>
          <w:b/>
          <w:sz w:val="20"/>
          <w:szCs w:val="20"/>
        </w:rPr>
        <w:t xml:space="preserve">ČASŤ </w:t>
      </w:r>
      <w:hyperlink w:anchor="_Toc461981441" w:history="1">
        <w:r w:rsidR="00B824AD" w:rsidRPr="00DB3110">
          <w:rPr>
            <w:rFonts w:ascii="Arial" w:hAnsi="Arial" w:cs="Arial"/>
            <w:b/>
            <w:bCs/>
            <w:caps/>
            <w:noProof/>
            <w:sz w:val="20"/>
            <w:szCs w:val="20"/>
            <w:lang w:eastAsia="en-US"/>
          </w:rPr>
          <w:t>B.2 SPÔSOB URČENIA CENY</w:t>
        </w:r>
      </w:hyperlink>
    </w:p>
    <w:p w14:paraId="07EC6EDA" w14:textId="6BDA6806" w:rsidR="00962F09" w:rsidRPr="00962F09" w:rsidRDefault="00D07F80" w:rsidP="00962F09">
      <w:pPr>
        <w:tabs>
          <w:tab w:val="left" w:pos="1276"/>
        </w:tabs>
        <w:ind w:left="1701" w:hanging="1701"/>
        <w:jc w:val="both"/>
        <w:rPr>
          <w:rFonts w:ascii="Arial" w:hAnsi="Arial" w:cs="Arial"/>
          <w:sz w:val="20"/>
          <w:szCs w:val="20"/>
        </w:rPr>
      </w:pPr>
      <w:bookmarkStart w:id="20" w:name="_Hlk180482755"/>
      <w:bookmarkEnd w:id="18"/>
      <w:r w:rsidRPr="00DB3110">
        <w:rPr>
          <w:rFonts w:ascii="Arial" w:hAnsi="Arial" w:cs="Arial"/>
          <w:sz w:val="20"/>
          <w:szCs w:val="20"/>
        </w:rPr>
        <w:t xml:space="preserve">Príloha č. 1 </w:t>
      </w:r>
      <w:r w:rsidRPr="00DB3110">
        <w:rPr>
          <w:rFonts w:ascii="Arial" w:hAnsi="Arial" w:cs="Arial"/>
          <w:sz w:val="20"/>
          <w:szCs w:val="20"/>
        </w:rPr>
        <w:tab/>
        <w:t xml:space="preserve">- </w:t>
      </w:r>
      <w:r w:rsidRPr="00DB3110">
        <w:rPr>
          <w:rFonts w:ascii="Arial" w:hAnsi="Arial" w:cs="Arial"/>
          <w:sz w:val="20"/>
          <w:szCs w:val="20"/>
        </w:rPr>
        <w:tab/>
      </w:r>
      <w:r w:rsidR="00962F09" w:rsidRPr="00962F09">
        <w:rPr>
          <w:rFonts w:ascii="Arial" w:hAnsi="Arial" w:cs="Arial"/>
          <w:sz w:val="20"/>
          <w:szCs w:val="20"/>
        </w:rPr>
        <w:t>Cena za servis a údržbu technologického vybavenia rýchlostnej cesty R2 Žiar nad H</w:t>
      </w:r>
      <w:r w:rsidR="00306228">
        <w:rPr>
          <w:rFonts w:ascii="Arial" w:hAnsi="Arial" w:cs="Arial"/>
          <w:sz w:val="20"/>
          <w:szCs w:val="20"/>
        </w:rPr>
        <w:t>r</w:t>
      </w:r>
      <w:r w:rsidR="00962F09" w:rsidRPr="00962F09">
        <w:rPr>
          <w:rFonts w:ascii="Arial" w:hAnsi="Arial" w:cs="Arial"/>
          <w:sz w:val="20"/>
          <w:szCs w:val="20"/>
        </w:rPr>
        <w:t>onom – obchvat</w:t>
      </w:r>
    </w:p>
    <w:p w14:paraId="127F08DE" w14:textId="77777777" w:rsidR="00D07F80" w:rsidRPr="00DB3110" w:rsidRDefault="00D07F80" w:rsidP="00962F09">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(zároveň aj ako Príloha č. 2 Rámcovej dohody)</w:t>
      </w:r>
    </w:p>
    <w:p w14:paraId="31F20F9D" w14:textId="77777777" w:rsidR="00962F09" w:rsidRPr="00962F09" w:rsidRDefault="00D07F80" w:rsidP="00962F09">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1.1 </w:t>
      </w:r>
      <w:r w:rsidRPr="00DB3110">
        <w:rPr>
          <w:rFonts w:ascii="Arial" w:hAnsi="Arial" w:cs="Arial"/>
          <w:sz w:val="20"/>
          <w:szCs w:val="20"/>
        </w:rPr>
        <w:tab/>
        <w:t xml:space="preserve">- </w:t>
      </w:r>
      <w:r w:rsidRPr="00DB3110">
        <w:rPr>
          <w:rFonts w:ascii="Arial" w:hAnsi="Arial" w:cs="Arial"/>
          <w:sz w:val="20"/>
          <w:szCs w:val="20"/>
        </w:rPr>
        <w:tab/>
      </w:r>
      <w:r w:rsidR="00962F09" w:rsidRPr="00962F09">
        <w:rPr>
          <w:rFonts w:ascii="Arial" w:hAnsi="Arial" w:cs="Arial"/>
          <w:sz w:val="20"/>
          <w:szCs w:val="20"/>
        </w:rPr>
        <w:t>Cena za servis a údržbu technologického vybavenia rýchlostnej cesty R2 Zvolen, východ – Pstruša a R2 Pstruša - Kriváň</w:t>
      </w:r>
    </w:p>
    <w:p w14:paraId="136B069D" w14:textId="77777777" w:rsidR="00D07F80" w:rsidRPr="00DB3110" w:rsidRDefault="00D07F80" w:rsidP="00962F09">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3</w:t>
      </w:r>
      <w:r w:rsidRPr="00DB3110">
        <w:rPr>
          <w:rFonts w:ascii="Arial" w:eastAsia="Calibri" w:hAnsi="Arial" w:cs="Arial"/>
          <w:i/>
          <w:noProof/>
          <w:sz w:val="20"/>
          <w:szCs w:val="20"/>
        </w:rPr>
        <w:t xml:space="preserve"> Rámcovej dohody)</w:t>
      </w:r>
    </w:p>
    <w:p w14:paraId="0BE95DE0" w14:textId="1347EC5C" w:rsidR="00D07F80" w:rsidRDefault="00D07F80" w:rsidP="00962F09">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2 </w:t>
      </w:r>
      <w:r w:rsidRPr="00DB3110">
        <w:rPr>
          <w:rFonts w:ascii="Arial" w:hAnsi="Arial" w:cs="Arial"/>
          <w:sz w:val="20"/>
          <w:szCs w:val="20"/>
        </w:rPr>
        <w:tab/>
      </w:r>
      <w:r w:rsidRPr="00DB3110">
        <w:rPr>
          <w:rFonts w:ascii="Arial" w:hAnsi="Arial" w:cs="Arial"/>
          <w:bCs/>
          <w:sz w:val="20"/>
          <w:szCs w:val="20"/>
        </w:rPr>
        <w:t xml:space="preserve">-   </w:t>
      </w:r>
      <w:r w:rsidRPr="00DB3110">
        <w:rPr>
          <w:rFonts w:ascii="Arial" w:hAnsi="Arial" w:cs="Arial"/>
          <w:bCs/>
          <w:sz w:val="20"/>
          <w:szCs w:val="20"/>
        </w:rPr>
        <w:tab/>
      </w:r>
      <w:r w:rsidRPr="00DB3110">
        <w:rPr>
          <w:rFonts w:ascii="Arial" w:hAnsi="Arial" w:cs="Arial"/>
          <w:sz w:val="20"/>
          <w:szCs w:val="20"/>
        </w:rPr>
        <w:t xml:space="preserve">Sumár </w:t>
      </w:r>
    </w:p>
    <w:p w14:paraId="12C30DA1" w14:textId="77777777" w:rsidR="00D07F80" w:rsidRPr="00DB3110" w:rsidRDefault="00D07F80" w:rsidP="00962F09">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(zároveň aj ako Príloha č. 4 Rámcovej dohody)</w:t>
      </w:r>
    </w:p>
    <w:p w14:paraId="7823A755" w14:textId="04F732B2" w:rsidR="00962F09" w:rsidRPr="00962F09" w:rsidRDefault="00D07F80" w:rsidP="00962F09">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3 </w:t>
      </w:r>
      <w:r w:rsidRPr="00DB3110">
        <w:rPr>
          <w:rFonts w:ascii="Arial" w:hAnsi="Arial" w:cs="Arial"/>
          <w:sz w:val="20"/>
          <w:szCs w:val="20"/>
        </w:rPr>
        <w:tab/>
        <w:t xml:space="preserve">- </w:t>
      </w:r>
      <w:r w:rsidRPr="00DB3110">
        <w:rPr>
          <w:rFonts w:ascii="Arial" w:hAnsi="Arial" w:cs="Arial"/>
          <w:sz w:val="20"/>
          <w:szCs w:val="20"/>
        </w:rPr>
        <w:tab/>
      </w:r>
      <w:r w:rsidR="00962F09" w:rsidRPr="00962F09">
        <w:rPr>
          <w:rFonts w:ascii="Arial" w:hAnsi="Arial" w:cs="Arial"/>
          <w:sz w:val="20"/>
          <w:szCs w:val="20"/>
        </w:rPr>
        <w:t>Zoznam náhradných dielov pre technologické vybavenie rýchlostnej cesty R2 Žiar nad H</w:t>
      </w:r>
      <w:r w:rsidR="00306228">
        <w:rPr>
          <w:rFonts w:ascii="Arial" w:hAnsi="Arial" w:cs="Arial"/>
          <w:sz w:val="20"/>
          <w:szCs w:val="20"/>
        </w:rPr>
        <w:t>r</w:t>
      </w:r>
      <w:r w:rsidR="00962F09" w:rsidRPr="00962F09">
        <w:rPr>
          <w:rFonts w:ascii="Arial" w:hAnsi="Arial" w:cs="Arial"/>
          <w:sz w:val="20"/>
          <w:szCs w:val="20"/>
        </w:rPr>
        <w:t>onom – obchvat, R2 Zvolen, východ – Pstruša a R2 Pstruša - Kriváň</w:t>
      </w:r>
    </w:p>
    <w:p w14:paraId="5F07215D" w14:textId="77777777" w:rsidR="00D07F80" w:rsidRPr="00DB3110" w:rsidRDefault="00D07F80" w:rsidP="00962F09">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5</w:t>
      </w:r>
      <w:r w:rsidRPr="00DB3110">
        <w:rPr>
          <w:rFonts w:ascii="Arial" w:eastAsia="Calibri" w:hAnsi="Arial" w:cs="Arial"/>
          <w:i/>
          <w:noProof/>
          <w:sz w:val="20"/>
          <w:szCs w:val="20"/>
        </w:rPr>
        <w:t xml:space="preserve"> Rámcovej dohody)</w:t>
      </w:r>
    </w:p>
    <w:p w14:paraId="46A3258B" w14:textId="50DC9DBB" w:rsidR="00962F09" w:rsidRPr="00962F09" w:rsidRDefault="00D07F80" w:rsidP="00962F09">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4 </w:t>
      </w:r>
      <w:r w:rsidRPr="00DB3110">
        <w:rPr>
          <w:rFonts w:ascii="Arial" w:hAnsi="Arial" w:cs="Arial"/>
          <w:sz w:val="20"/>
          <w:szCs w:val="20"/>
        </w:rPr>
        <w:tab/>
        <w:t xml:space="preserve">- </w:t>
      </w:r>
      <w:r w:rsidRPr="00DB3110">
        <w:rPr>
          <w:rFonts w:ascii="Arial" w:hAnsi="Arial" w:cs="Arial"/>
          <w:sz w:val="20"/>
          <w:szCs w:val="20"/>
        </w:rPr>
        <w:tab/>
      </w:r>
      <w:r w:rsidR="00962F09" w:rsidRPr="00962F09">
        <w:rPr>
          <w:rFonts w:ascii="Arial" w:hAnsi="Arial" w:cs="Arial"/>
          <w:sz w:val="20"/>
          <w:szCs w:val="20"/>
        </w:rPr>
        <w:t>Cena za opravy technologického vybavenia rýchlostnej cesty R2 Žiar nad H</w:t>
      </w:r>
      <w:r w:rsidR="00306228">
        <w:rPr>
          <w:rFonts w:ascii="Arial" w:hAnsi="Arial" w:cs="Arial"/>
          <w:sz w:val="20"/>
          <w:szCs w:val="20"/>
        </w:rPr>
        <w:t>r</w:t>
      </w:r>
      <w:r w:rsidR="00962F09" w:rsidRPr="00962F09">
        <w:rPr>
          <w:rFonts w:ascii="Arial" w:hAnsi="Arial" w:cs="Arial"/>
          <w:sz w:val="20"/>
          <w:szCs w:val="20"/>
        </w:rPr>
        <w:t>onom – obchvat, R2 Zvolen, východ – Pstruša a R2 Pstruša - Kriváň (hodinová sadzba)</w:t>
      </w:r>
    </w:p>
    <w:p w14:paraId="7082CD91" w14:textId="77777777" w:rsidR="00D07F80" w:rsidRPr="00DB3110" w:rsidRDefault="00D07F80" w:rsidP="00962F09">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t xml:space="preserve">(zároveň aj ako Príloha č. </w:t>
      </w:r>
      <w:r>
        <w:rPr>
          <w:rFonts w:ascii="Arial" w:eastAsia="Calibri" w:hAnsi="Arial" w:cs="Arial"/>
          <w:i/>
          <w:noProof/>
          <w:sz w:val="20"/>
          <w:szCs w:val="20"/>
        </w:rPr>
        <w:t>6</w:t>
      </w:r>
      <w:r w:rsidRPr="00DB3110">
        <w:rPr>
          <w:rFonts w:ascii="Arial" w:eastAsia="Calibri" w:hAnsi="Arial" w:cs="Arial"/>
          <w:i/>
          <w:noProof/>
          <w:sz w:val="20"/>
          <w:szCs w:val="20"/>
        </w:rPr>
        <w:t xml:space="preserve"> Rámcovej dohody)</w:t>
      </w:r>
    </w:p>
    <w:bookmarkEnd w:id="19"/>
    <w:bookmarkEnd w:id="20"/>
    <w:p w14:paraId="43173D20" w14:textId="6D90D1D5" w:rsidR="004733D1" w:rsidRPr="00DB3110" w:rsidRDefault="004733D1"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p>
    <w:p w14:paraId="7B657A85" w14:textId="77777777" w:rsidR="004733D1" w:rsidRPr="00DB3110" w:rsidRDefault="004733D1" w:rsidP="00DB3110">
      <w:pPr>
        <w:tabs>
          <w:tab w:val="left" w:pos="1276"/>
          <w:tab w:val="left" w:pos="1418"/>
          <w:tab w:val="left" w:pos="1701"/>
          <w:tab w:val="right" w:pos="9062"/>
        </w:tabs>
        <w:ind w:left="1701" w:hanging="1701"/>
        <w:jc w:val="both"/>
        <w:rPr>
          <w:rFonts w:ascii="Arial" w:hAnsi="Arial" w:cs="Arial"/>
          <w:b/>
          <w:bCs/>
          <w:caps/>
          <w:noProof/>
          <w:sz w:val="20"/>
          <w:szCs w:val="20"/>
          <w:lang w:eastAsia="en-US"/>
        </w:rPr>
      </w:pPr>
      <w:r w:rsidRPr="00DB3110">
        <w:rPr>
          <w:rFonts w:ascii="Arial" w:hAnsi="Arial" w:cs="Arial"/>
          <w:b/>
          <w:sz w:val="20"/>
          <w:szCs w:val="20"/>
        </w:rPr>
        <w:t>ČASŤ</w:t>
      </w:r>
      <w:r w:rsidRPr="00DB3110">
        <w:rPr>
          <w:rFonts w:ascii="Arial" w:hAnsi="Arial" w:cs="Arial"/>
          <w:sz w:val="20"/>
          <w:szCs w:val="20"/>
        </w:rPr>
        <w:t xml:space="preserve"> </w:t>
      </w:r>
      <w:hyperlink w:anchor="_Toc461981442" w:history="1">
        <w:r w:rsidRPr="00DB3110">
          <w:rPr>
            <w:rFonts w:ascii="Arial" w:hAnsi="Arial" w:cs="Arial"/>
            <w:b/>
            <w:bCs/>
            <w:caps/>
            <w:noProof/>
            <w:sz w:val="20"/>
            <w:szCs w:val="20"/>
            <w:lang w:eastAsia="en-US"/>
          </w:rPr>
          <w:t>B.3 OBCHODNÉ PODMIENKY plnenia PREDMETU ZÁKAZKY</w:t>
        </w:r>
      </w:hyperlink>
    </w:p>
    <w:p w14:paraId="67CED715" w14:textId="0EC41C0B" w:rsidR="004733D1" w:rsidRDefault="000544B5"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bookmarkStart w:id="21" w:name="_Hlk180482776"/>
      <w:r w:rsidRPr="00DB3110">
        <w:rPr>
          <w:rFonts w:ascii="Arial" w:eastAsia="Calibri" w:hAnsi="Arial" w:cs="Arial"/>
          <w:noProof/>
          <w:sz w:val="20"/>
          <w:szCs w:val="20"/>
        </w:rPr>
        <w:t xml:space="preserve">Príloha č. </w:t>
      </w:r>
      <w:r w:rsidR="00080681">
        <w:rPr>
          <w:rFonts w:ascii="Arial" w:eastAsia="Calibri" w:hAnsi="Arial" w:cs="Arial"/>
          <w:noProof/>
          <w:sz w:val="20"/>
          <w:szCs w:val="20"/>
        </w:rPr>
        <w:t>1</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Vzor tlačiva</w:t>
      </w:r>
      <w:r w:rsidR="003C5F1A">
        <w:rPr>
          <w:rFonts w:ascii="Arial" w:eastAsia="Calibri" w:hAnsi="Arial" w:cs="Arial"/>
          <w:noProof/>
          <w:sz w:val="20"/>
          <w:szCs w:val="20"/>
        </w:rPr>
        <w:t xml:space="preserve"> „</w:t>
      </w:r>
      <w:r w:rsidRPr="00DB3110">
        <w:rPr>
          <w:rFonts w:ascii="Arial" w:eastAsia="Calibri" w:hAnsi="Arial" w:cs="Arial"/>
          <w:noProof/>
          <w:sz w:val="20"/>
          <w:szCs w:val="20"/>
        </w:rPr>
        <w:t>Protokol o vade alebo poruche</w:t>
      </w:r>
      <w:r w:rsidR="003C5F1A">
        <w:rPr>
          <w:rFonts w:ascii="Arial" w:eastAsia="Calibri" w:hAnsi="Arial" w:cs="Arial"/>
          <w:noProof/>
          <w:sz w:val="20"/>
          <w:szCs w:val="20"/>
        </w:rPr>
        <w:t>“</w:t>
      </w:r>
    </w:p>
    <w:p w14:paraId="5DAA552E" w14:textId="2DC6674C" w:rsidR="00D84ACC" w:rsidRPr="00DB3110" w:rsidRDefault="00D84ACC"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noProof/>
          <w:sz w:val="20"/>
          <w:szCs w:val="20"/>
        </w:rPr>
        <w:tab/>
      </w:r>
      <w:r>
        <w:rPr>
          <w:rFonts w:ascii="Arial" w:eastAsia="Calibri" w:hAnsi="Arial" w:cs="Arial"/>
          <w:noProof/>
          <w:sz w:val="20"/>
          <w:szCs w:val="20"/>
        </w:rPr>
        <w:tab/>
      </w:r>
      <w:r>
        <w:rPr>
          <w:rFonts w:ascii="Arial" w:eastAsia="Calibri" w:hAnsi="Arial" w:cs="Arial"/>
          <w:noProof/>
          <w:sz w:val="20"/>
          <w:szCs w:val="20"/>
        </w:rPr>
        <w:tab/>
      </w:r>
      <w:r>
        <w:rPr>
          <w:rFonts w:ascii="Arial" w:eastAsia="Calibri" w:hAnsi="Arial" w:cs="Arial"/>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7</w:t>
      </w:r>
      <w:r w:rsidRPr="00DB3110">
        <w:rPr>
          <w:rFonts w:ascii="Arial" w:eastAsia="Calibri" w:hAnsi="Arial" w:cs="Arial"/>
          <w:i/>
          <w:noProof/>
          <w:sz w:val="20"/>
          <w:szCs w:val="20"/>
        </w:rPr>
        <w:t xml:space="preserve"> Rámcovej dohody)</w:t>
      </w:r>
    </w:p>
    <w:p w14:paraId="4339E4A8" w14:textId="2F759C9C" w:rsidR="000544B5" w:rsidRDefault="000544B5"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DB3110">
        <w:rPr>
          <w:rFonts w:ascii="Arial" w:eastAsia="Calibri" w:hAnsi="Arial" w:cs="Arial"/>
          <w:noProof/>
          <w:sz w:val="20"/>
          <w:szCs w:val="20"/>
        </w:rPr>
        <w:t xml:space="preserve">Príloha č. </w:t>
      </w:r>
      <w:r w:rsidR="00080681">
        <w:rPr>
          <w:rFonts w:ascii="Arial" w:eastAsia="Calibri" w:hAnsi="Arial" w:cs="Arial"/>
          <w:noProof/>
          <w:sz w:val="20"/>
          <w:szCs w:val="20"/>
        </w:rPr>
        <w:t>2</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Minimálne požiadavky na vytvorenie cenovej ponuky na opravu technologického zariadenia</w:t>
      </w:r>
    </w:p>
    <w:p w14:paraId="4E05E9E2" w14:textId="00CFE8B2" w:rsidR="00D84ACC" w:rsidRPr="00DB3110" w:rsidRDefault="00D84ACC"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8</w:t>
      </w:r>
      <w:r w:rsidRPr="00DB3110">
        <w:rPr>
          <w:rFonts w:ascii="Arial" w:eastAsia="Calibri" w:hAnsi="Arial" w:cs="Arial"/>
          <w:i/>
          <w:noProof/>
          <w:sz w:val="20"/>
          <w:szCs w:val="20"/>
        </w:rPr>
        <w:t xml:space="preserve"> Rámcovej dohody)</w:t>
      </w:r>
    </w:p>
    <w:p w14:paraId="3FF21FF1" w14:textId="431EA9B7" w:rsidR="000544B5" w:rsidRDefault="000544B5"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DB3110">
        <w:rPr>
          <w:rFonts w:ascii="Arial" w:eastAsia="Calibri" w:hAnsi="Arial" w:cs="Arial"/>
          <w:noProof/>
          <w:sz w:val="20"/>
          <w:szCs w:val="20"/>
        </w:rPr>
        <w:t xml:space="preserve">Príloha č. </w:t>
      </w:r>
      <w:r w:rsidR="00080681">
        <w:rPr>
          <w:rFonts w:ascii="Arial" w:eastAsia="Calibri" w:hAnsi="Arial" w:cs="Arial"/>
          <w:noProof/>
          <w:sz w:val="20"/>
          <w:szCs w:val="20"/>
        </w:rPr>
        <w:t>3</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Minimálne požiadavky na obsah servisného denníka</w:t>
      </w:r>
    </w:p>
    <w:p w14:paraId="0A619C0A" w14:textId="61BA9473" w:rsidR="00D84ACC" w:rsidRPr="00DB3110" w:rsidRDefault="00D84ACC"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9</w:t>
      </w:r>
      <w:r w:rsidRPr="00DB3110">
        <w:rPr>
          <w:rFonts w:ascii="Arial" w:eastAsia="Calibri" w:hAnsi="Arial" w:cs="Arial"/>
          <w:i/>
          <w:noProof/>
          <w:sz w:val="20"/>
          <w:szCs w:val="20"/>
        </w:rPr>
        <w:t xml:space="preserve"> Rámcovej dohody)</w:t>
      </w:r>
    </w:p>
    <w:p w14:paraId="56117112" w14:textId="4DDDED79" w:rsidR="000544B5" w:rsidRDefault="000544B5" w:rsidP="00DB3110">
      <w:pPr>
        <w:tabs>
          <w:tab w:val="left" w:pos="1276"/>
          <w:tab w:val="left" w:pos="1418"/>
          <w:tab w:val="left" w:pos="1701"/>
          <w:tab w:val="left" w:pos="2268"/>
        </w:tabs>
        <w:ind w:left="1701" w:hanging="1701"/>
        <w:jc w:val="both"/>
        <w:rPr>
          <w:rFonts w:ascii="Arial" w:eastAsia="Calibri" w:hAnsi="Arial" w:cs="Arial"/>
          <w:noProof/>
          <w:sz w:val="20"/>
          <w:szCs w:val="20"/>
        </w:rPr>
      </w:pPr>
      <w:r w:rsidRPr="00DB3110">
        <w:rPr>
          <w:rFonts w:ascii="Arial" w:eastAsia="Calibri" w:hAnsi="Arial" w:cs="Arial"/>
          <w:noProof/>
          <w:sz w:val="20"/>
          <w:szCs w:val="20"/>
        </w:rPr>
        <w:t xml:space="preserve">Príloha č. </w:t>
      </w:r>
      <w:r w:rsidR="00080681">
        <w:rPr>
          <w:rFonts w:ascii="Arial" w:eastAsia="Calibri" w:hAnsi="Arial" w:cs="Arial"/>
          <w:noProof/>
          <w:sz w:val="20"/>
          <w:szCs w:val="20"/>
        </w:rPr>
        <w:t>4</w:t>
      </w:r>
      <w:r w:rsidR="00A844A9" w:rsidRPr="00DB3110">
        <w:rPr>
          <w:rFonts w:ascii="Arial" w:eastAsia="Calibri" w:hAnsi="Arial" w:cs="Arial"/>
          <w:noProof/>
          <w:sz w:val="20"/>
          <w:szCs w:val="20"/>
        </w:rPr>
        <w:t xml:space="preserve"> </w:t>
      </w:r>
      <w:r w:rsidR="00A844A9" w:rsidRPr="00DB3110">
        <w:rPr>
          <w:rFonts w:ascii="Arial" w:eastAsia="Calibri" w:hAnsi="Arial" w:cs="Arial"/>
          <w:noProof/>
          <w:sz w:val="20"/>
          <w:szCs w:val="20"/>
        </w:rPr>
        <w:tab/>
      </w:r>
      <w:r w:rsidRPr="00DB3110">
        <w:rPr>
          <w:rFonts w:ascii="Arial" w:eastAsia="Calibri" w:hAnsi="Arial" w:cs="Arial"/>
          <w:noProof/>
          <w:sz w:val="20"/>
          <w:szCs w:val="20"/>
        </w:rPr>
        <w:t>-</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Opis predmetu zákazky</w:t>
      </w:r>
    </w:p>
    <w:p w14:paraId="55EC11CC" w14:textId="184D390C" w:rsidR="00D84ACC" w:rsidRPr="00DB3110" w:rsidRDefault="00D84ACC" w:rsidP="00DB3110">
      <w:pPr>
        <w:tabs>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11</w:t>
      </w:r>
      <w:r w:rsidRPr="00DB3110">
        <w:rPr>
          <w:rFonts w:ascii="Arial" w:eastAsia="Calibri" w:hAnsi="Arial" w:cs="Arial"/>
          <w:i/>
          <w:noProof/>
          <w:sz w:val="20"/>
          <w:szCs w:val="20"/>
        </w:rPr>
        <w:t>Rámcovej dohody)</w:t>
      </w:r>
    </w:p>
    <w:p w14:paraId="6FD034EB" w14:textId="6A118424" w:rsidR="004733D1" w:rsidRDefault="000544B5"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DB3110">
        <w:rPr>
          <w:rFonts w:ascii="Arial" w:eastAsia="Calibri" w:hAnsi="Arial" w:cs="Arial"/>
          <w:noProof/>
          <w:sz w:val="20"/>
          <w:szCs w:val="20"/>
        </w:rPr>
        <w:t xml:space="preserve">Príloha č. </w:t>
      </w:r>
      <w:r w:rsidR="00080681">
        <w:rPr>
          <w:rFonts w:ascii="Arial" w:eastAsia="Calibri" w:hAnsi="Arial" w:cs="Arial"/>
          <w:noProof/>
          <w:sz w:val="20"/>
          <w:szCs w:val="20"/>
        </w:rPr>
        <w:t>5</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Dohoda o</w:t>
      </w:r>
      <w:r w:rsidR="00D84ACC">
        <w:rPr>
          <w:rFonts w:ascii="Arial" w:eastAsia="Calibri" w:hAnsi="Arial" w:cs="Arial"/>
          <w:noProof/>
          <w:sz w:val="20"/>
          <w:szCs w:val="20"/>
        </w:rPr>
        <w:t> </w:t>
      </w:r>
      <w:r w:rsidRPr="00DB3110">
        <w:rPr>
          <w:rFonts w:ascii="Arial" w:eastAsia="Calibri" w:hAnsi="Arial" w:cs="Arial"/>
          <w:noProof/>
          <w:sz w:val="20"/>
          <w:szCs w:val="20"/>
        </w:rPr>
        <w:t>mlčanlivosti</w:t>
      </w:r>
    </w:p>
    <w:p w14:paraId="1E29A945" w14:textId="5FF8DE8D" w:rsidR="00D84ACC" w:rsidRPr="00DB3110" w:rsidRDefault="00D84ACC"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i/>
          <w:noProof/>
          <w:sz w:val="20"/>
          <w:szCs w:val="20"/>
        </w:rPr>
        <w:t xml:space="preserve">    </w:t>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12</w:t>
      </w:r>
      <w:r w:rsidRPr="00DB3110">
        <w:rPr>
          <w:rFonts w:ascii="Arial" w:eastAsia="Calibri" w:hAnsi="Arial" w:cs="Arial"/>
          <w:i/>
          <w:noProof/>
          <w:sz w:val="20"/>
          <w:szCs w:val="20"/>
        </w:rPr>
        <w:t xml:space="preserve"> Rámcovej dohody)</w:t>
      </w:r>
    </w:p>
    <w:p w14:paraId="2071E426" w14:textId="697EADCC" w:rsidR="000544B5" w:rsidRDefault="000544B5"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DB3110">
        <w:rPr>
          <w:rFonts w:ascii="Arial" w:eastAsia="Calibri" w:hAnsi="Arial" w:cs="Arial"/>
          <w:noProof/>
          <w:sz w:val="20"/>
          <w:szCs w:val="20"/>
        </w:rPr>
        <w:t xml:space="preserve">Príloha č. </w:t>
      </w:r>
      <w:r w:rsidR="00080681">
        <w:rPr>
          <w:rFonts w:ascii="Arial" w:eastAsia="Calibri" w:hAnsi="Arial" w:cs="Arial"/>
          <w:noProof/>
          <w:sz w:val="20"/>
          <w:szCs w:val="20"/>
        </w:rPr>
        <w:t>6</w:t>
      </w:r>
      <w:r w:rsidR="00080681">
        <w:rPr>
          <w:rFonts w:ascii="Arial" w:eastAsia="Calibri" w:hAnsi="Arial" w:cs="Arial"/>
          <w:noProof/>
          <w:sz w:val="20"/>
          <w:szCs w:val="20"/>
        </w:rPr>
        <w:tab/>
      </w:r>
      <w:r w:rsidRPr="00DB3110">
        <w:rPr>
          <w:rFonts w:ascii="Arial" w:eastAsia="Calibri" w:hAnsi="Arial" w:cs="Arial"/>
          <w:noProof/>
          <w:sz w:val="20"/>
          <w:szCs w:val="20"/>
        </w:rPr>
        <w:t xml:space="preserve"> </w:t>
      </w:r>
      <w:r w:rsidR="00A844A9" w:rsidRPr="00DB3110">
        <w:rPr>
          <w:rFonts w:ascii="Arial" w:eastAsia="Calibri" w:hAnsi="Arial" w:cs="Arial"/>
          <w:noProof/>
          <w:sz w:val="20"/>
          <w:szCs w:val="20"/>
        </w:rPr>
        <w:tab/>
      </w:r>
      <w:r w:rsidRPr="00DB3110">
        <w:rPr>
          <w:rFonts w:ascii="Arial" w:eastAsia="Calibri" w:hAnsi="Arial" w:cs="Arial"/>
          <w:noProof/>
          <w:sz w:val="20"/>
          <w:szCs w:val="20"/>
        </w:rPr>
        <w:t>-</w:t>
      </w:r>
      <w:r w:rsidRPr="00DB3110">
        <w:rPr>
          <w:rFonts w:ascii="Arial" w:eastAsia="Calibri" w:hAnsi="Arial" w:cs="Arial"/>
          <w:noProof/>
          <w:sz w:val="20"/>
          <w:szCs w:val="20"/>
        </w:rPr>
        <w:tab/>
      </w:r>
      <w:r w:rsidR="00A844A9" w:rsidRPr="00DB3110">
        <w:rPr>
          <w:rFonts w:ascii="Arial" w:eastAsia="Calibri" w:hAnsi="Arial" w:cs="Arial"/>
          <w:noProof/>
          <w:sz w:val="20"/>
          <w:szCs w:val="20"/>
        </w:rPr>
        <w:tab/>
      </w:r>
      <w:r w:rsidRPr="00DB3110">
        <w:rPr>
          <w:rFonts w:ascii="Arial" w:eastAsia="Calibri" w:hAnsi="Arial" w:cs="Arial"/>
          <w:noProof/>
          <w:sz w:val="20"/>
          <w:szCs w:val="20"/>
        </w:rPr>
        <w:t>Zoznam osôb oprávnených rokovať vo veciach technických</w:t>
      </w:r>
    </w:p>
    <w:p w14:paraId="3BDE5E80" w14:textId="057028A6" w:rsidR="00D84ACC" w:rsidRPr="00DB3110" w:rsidRDefault="00D84ACC" w:rsidP="00DB3110">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13</w:t>
      </w:r>
      <w:r w:rsidRPr="00DB3110">
        <w:rPr>
          <w:rFonts w:ascii="Arial" w:eastAsia="Calibri" w:hAnsi="Arial" w:cs="Arial"/>
          <w:i/>
          <w:noProof/>
          <w:sz w:val="20"/>
          <w:szCs w:val="20"/>
        </w:rPr>
        <w:t xml:space="preserve"> Rámcovej dohody)</w:t>
      </w:r>
    </w:p>
    <w:p w14:paraId="19963A95" w14:textId="2580F2E0" w:rsidR="00B824AD" w:rsidRPr="00DB3110" w:rsidRDefault="000544B5" w:rsidP="00DB3110">
      <w:pPr>
        <w:tabs>
          <w:tab w:val="left" w:pos="1134"/>
          <w:tab w:val="left" w:pos="1276"/>
          <w:tab w:val="left" w:pos="1418"/>
          <w:tab w:val="left" w:pos="1701"/>
        </w:tabs>
        <w:ind w:left="1701" w:hanging="1701"/>
        <w:jc w:val="both"/>
        <w:rPr>
          <w:rFonts w:ascii="Arial" w:hAnsi="Arial" w:cs="Arial"/>
          <w:sz w:val="20"/>
          <w:szCs w:val="20"/>
          <w:lang w:eastAsia="en-US"/>
        </w:rPr>
      </w:pPr>
      <w:r w:rsidRPr="00DB3110">
        <w:rPr>
          <w:rFonts w:ascii="Arial" w:hAnsi="Arial" w:cs="Arial"/>
          <w:sz w:val="20"/>
          <w:szCs w:val="20"/>
          <w:lang w:eastAsia="en-US"/>
        </w:rPr>
        <w:t xml:space="preserve">Príloha č. </w:t>
      </w:r>
      <w:r w:rsidR="00080681">
        <w:rPr>
          <w:rFonts w:ascii="Arial" w:hAnsi="Arial" w:cs="Arial"/>
          <w:sz w:val="20"/>
          <w:szCs w:val="20"/>
          <w:lang w:eastAsia="en-US"/>
        </w:rPr>
        <w:t>7</w:t>
      </w:r>
      <w:r w:rsidRPr="00DB3110">
        <w:rPr>
          <w:rFonts w:ascii="Arial" w:hAnsi="Arial" w:cs="Arial"/>
          <w:sz w:val="20"/>
          <w:szCs w:val="20"/>
          <w:lang w:eastAsia="en-US"/>
        </w:rPr>
        <w:tab/>
      </w:r>
      <w:r w:rsidRPr="00DB3110">
        <w:rPr>
          <w:rFonts w:ascii="Arial" w:hAnsi="Arial" w:cs="Arial"/>
          <w:sz w:val="20"/>
          <w:szCs w:val="20"/>
          <w:lang w:eastAsia="en-US"/>
        </w:rPr>
        <w:tab/>
        <w:t>-</w:t>
      </w:r>
      <w:r w:rsidRPr="00DB3110">
        <w:rPr>
          <w:rFonts w:ascii="Arial" w:hAnsi="Arial" w:cs="Arial"/>
          <w:sz w:val="20"/>
          <w:szCs w:val="20"/>
          <w:lang w:eastAsia="en-US"/>
        </w:rPr>
        <w:tab/>
      </w:r>
      <w:r w:rsidR="00A844A9" w:rsidRPr="00DB3110">
        <w:rPr>
          <w:rFonts w:ascii="Arial" w:hAnsi="Arial" w:cs="Arial"/>
          <w:sz w:val="20"/>
          <w:szCs w:val="20"/>
          <w:lang w:eastAsia="en-US"/>
        </w:rPr>
        <w:tab/>
      </w:r>
      <w:r w:rsidRPr="00DB3110">
        <w:rPr>
          <w:rFonts w:ascii="Arial" w:hAnsi="Arial" w:cs="Arial"/>
          <w:sz w:val="20"/>
          <w:szCs w:val="20"/>
          <w:lang w:eastAsia="en-US"/>
        </w:rPr>
        <w:t>Zmluva o zabezpečení plnenia bezpečnostných opatrení a notifikačných povinností</w:t>
      </w:r>
    </w:p>
    <w:bookmarkEnd w:id="0"/>
    <w:bookmarkEnd w:id="1"/>
    <w:p w14:paraId="2831FB6A" w14:textId="43C1A347" w:rsidR="00DB3110" w:rsidRPr="00DB3110" w:rsidRDefault="00D84ACC" w:rsidP="00DB3110">
      <w:pPr>
        <w:jc w:val="both"/>
        <w:rPr>
          <w:rFonts w:ascii="Arial" w:hAnsi="Arial" w:cs="Arial"/>
          <w:b/>
          <w:sz w:val="20"/>
          <w:szCs w:val="20"/>
          <w:lang w:eastAsia="en-US"/>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(zároveň aj ako Príloha č</w:t>
      </w:r>
      <w:r>
        <w:rPr>
          <w:rFonts w:ascii="Arial" w:eastAsia="Calibri" w:hAnsi="Arial" w:cs="Arial"/>
          <w:i/>
          <w:noProof/>
          <w:sz w:val="20"/>
          <w:szCs w:val="20"/>
        </w:rPr>
        <w:t>. 16</w:t>
      </w:r>
      <w:r w:rsidRPr="00DB3110">
        <w:rPr>
          <w:rFonts w:ascii="Arial" w:eastAsia="Calibri" w:hAnsi="Arial" w:cs="Arial"/>
          <w:i/>
          <w:noProof/>
          <w:sz w:val="20"/>
          <w:szCs w:val="20"/>
        </w:rPr>
        <w:t xml:space="preserve"> Rámcovej dohody)</w:t>
      </w:r>
    </w:p>
    <w:p w14:paraId="70C97465" w14:textId="77777777" w:rsidR="00080681" w:rsidRDefault="00080681" w:rsidP="00DB3110">
      <w:pPr>
        <w:jc w:val="both"/>
        <w:rPr>
          <w:rFonts w:ascii="Arial" w:hAnsi="Arial" w:cs="Arial"/>
          <w:b/>
          <w:sz w:val="20"/>
          <w:szCs w:val="20"/>
          <w:lang w:eastAsia="en-US"/>
        </w:rPr>
      </w:pPr>
    </w:p>
    <w:p w14:paraId="76FB88A9" w14:textId="77777777" w:rsidR="00080681" w:rsidRDefault="00080681" w:rsidP="00DB3110">
      <w:pPr>
        <w:jc w:val="both"/>
        <w:rPr>
          <w:rFonts w:ascii="Arial" w:hAnsi="Arial" w:cs="Arial"/>
          <w:b/>
          <w:sz w:val="20"/>
          <w:szCs w:val="20"/>
          <w:lang w:eastAsia="en-US"/>
        </w:rPr>
      </w:pPr>
    </w:p>
    <w:p w14:paraId="3B3CDCE3" w14:textId="77777777" w:rsidR="00080681" w:rsidRDefault="00080681" w:rsidP="00DB3110">
      <w:pPr>
        <w:jc w:val="both"/>
        <w:rPr>
          <w:rFonts w:ascii="Arial" w:hAnsi="Arial" w:cs="Arial"/>
          <w:b/>
          <w:sz w:val="20"/>
          <w:szCs w:val="20"/>
          <w:lang w:eastAsia="en-US"/>
        </w:rPr>
      </w:pPr>
    </w:p>
    <w:bookmarkEnd w:id="21"/>
    <w:p w14:paraId="045F0E7D" w14:textId="77777777" w:rsidR="00080681" w:rsidRDefault="00080681" w:rsidP="00DB3110">
      <w:pPr>
        <w:jc w:val="both"/>
        <w:rPr>
          <w:rFonts w:ascii="Arial" w:hAnsi="Arial" w:cs="Arial"/>
          <w:b/>
          <w:sz w:val="20"/>
          <w:szCs w:val="20"/>
          <w:lang w:eastAsia="en-US"/>
        </w:rPr>
      </w:pPr>
    </w:p>
    <w:p w14:paraId="2C1CBEB3" w14:textId="1B5756B6" w:rsidR="00080681" w:rsidRDefault="00080681" w:rsidP="00DB3110">
      <w:pPr>
        <w:jc w:val="both"/>
        <w:rPr>
          <w:rFonts w:ascii="Arial" w:hAnsi="Arial" w:cs="Arial"/>
          <w:b/>
          <w:sz w:val="20"/>
          <w:szCs w:val="20"/>
          <w:lang w:eastAsia="en-US"/>
        </w:rPr>
      </w:pPr>
    </w:p>
    <w:p w14:paraId="00A63520" w14:textId="207980A2" w:rsidR="001060AE" w:rsidRDefault="001060AE" w:rsidP="00DB3110">
      <w:pPr>
        <w:jc w:val="both"/>
        <w:rPr>
          <w:rFonts w:ascii="Arial" w:hAnsi="Arial" w:cs="Arial"/>
          <w:b/>
          <w:sz w:val="20"/>
          <w:szCs w:val="20"/>
          <w:lang w:eastAsia="en-US"/>
        </w:rPr>
      </w:pPr>
    </w:p>
    <w:p w14:paraId="498DC8B7" w14:textId="77777777" w:rsidR="001060AE" w:rsidRDefault="001060AE" w:rsidP="00DB3110">
      <w:pPr>
        <w:jc w:val="both"/>
        <w:rPr>
          <w:rFonts w:ascii="Arial" w:hAnsi="Arial" w:cs="Arial"/>
          <w:b/>
          <w:sz w:val="20"/>
          <w:szCs w:val="20"/>
          <w:lang w:eastAsia="en-US"/>
        </w:rPr>
      </w:pPr>
    </w:p>
    <w:p w14:paraId="795B5BCA" w14:textId="77777777" w:rsidR="00080681" w:rsidRDefault="00080681" w:rsidP="00DB3110">
      <w:pPr>
        <w:jc w:val="both"/>
        <w:rPr>
          <w:rFonts w:ascii="Arial" w:hAnsi="Arial" w:cs="Arial"/>
          <w:b/>
          <w:sz w:val="20"/>
          <w:szCs w:val="20"/>
          <w:lang w:eastAsia="en-US"/>
        </w:rPr>
      </w:pPr>
    </w:p>
    <w:p w14:paraId="07532109" w14:textId="77777777" w:rsidR="00080681" w:rsidRDefault="00080681" w:rsidP="00DB3110">
      <w:pPr>
        <w:jc w:val="both"/>
        <w:rPr>
          <w:rFonts w:ascii="Arial" w:hAnsi="Arial" w:cs="Arial"/>
          <w:b/>
          <w:sz w:val="20"/>
          <w:szCs w:val="20"/>
          <w:lang w:eastAsia="en-US"/>
        </w:rPr>
      </w:pPr>
    </w:p>
    <w:p w14:paraId="34317EA2" w14:textId="4C6E5792" w:rsidR="009E69F2" w:rsidRPr="00DB3110" w:rsidRDefault="009E69F2" w:rsidP="00DB3110">
      <w:pPr>
        <w:jc w:val="both"/>
        <w:rPr>
          <w:rFonts w:ascii="Arial" w:hAnsi="Arial" w:cs="Arial"/>
          <w:b/>
          <w:sz w:val="20"/>
          <w:szCs w:val="20"/>
          <w:lang w:eastAsia="en-US"/>
        </w:rPr>
      </w:pPr>
      <w:r w:rsidRPr="00DB3110">
        <w:rPr>
          <w:rFonts w:ascii="Arial" w:hAnsi="Arial" w:cs="Arial"/>
          <w:b/>
          <w:sz w:val="20"/>
          <w:szCs w:val="20"/>
          <w:lang w:eastAsia="en-US"/>
        </w:rPr>
        <w:lastRenderedPageBreak/>
        <w:t>ČASŤ A.1 POKYNY PRE ZÁUJEMCOV/UCHÁDZAČOV</w:t>
      </w:r>
    </w:p>
    <w:p w14:paraId="04B8AE9E" w14:textId="77777777" w:rsidR="009E69F2" w:rsidRPr="00DB3110" w:rsidRDefault="009E69F2" w:rsidP="00DB3110">
      <w:pPr>
        <w:jc w:val="center"/>
        <w:rPr>
          <w:rFonts w:ascii="Arial" w:hAnsi="Arial" w:cs="Arial"/>
          <w:b/>
          <w:sz w:val="20"/>
          <w:szCs w:val="20"/>
        </w:rPr>
      </w:pPr>
    </w:p>
    <w:p w14:paraId="69DD4EDC" w14:textId="6B285102" w:rsidR="00B538C0" w:rsidRPr="00DB3110" w:rsidRDefault="00B538C0" w:rsidP="00DB3110">
      <w:pPr>
        <w:jc w:val="center"/>
        <w:rPr>
          <w:rFonts w:ascii="Arial" w:hAnsi="Arial" w:cs="Arial"/>
          <w:b/>
          <w:sz w:val="20"/>
          <w:szCs w:val="20"/>
        </w:rPr>
      </w:pPr>
      <w:r w:rsidRPr="00DB3110">
        <w:rPr>
          <w:rFonts w:ascii="Arial" w:hAnsi="Arial" w:cs="Arial"/>
          <w:b/>
          <w:sz w:val="20"/>
          <w:szCs w:val="20"/>
        </w:rPr>
        <w:t>Časť I.</w:t>
      </w:r>
    </w:p>
    <w:p w14:paraId="6A274FB2" w14:textId="77777777" w:rsidR="00B538C0" w:rsidRPr="00DB3110" w:rsidRDefault="00B538C0" w:rsidP="00DB3110">
      <w:pPr>
        <w:pStyle w:val="Nadpis5"/>
        <w:rPr>
          <w:rFonts w:ascii="Arial" w:hAnsi="Arial" w:cs="Arial"/>
          <w:bCs w:val="0"/>
          <w:sz w:val="20"/>
          <w:szCs w:val="20"/>
        </w:rPr>
      </w:pPr>
      <w:r w:rsidRPr="00DB3110">
        <w:rPr>
          <w:rFonts w:ascii="Arial" w:hAnsi="Arial" w:cs="Arial"/>
          <w:bCs w:val="0"/>
          <w:sz w:val="20"/>
          <w:szCs w:val="20"/>
        </w:rPr>
        <w:t>Všeobecné informácie</w:t>
      </w:r>
    </w:p>
    <w:p w14:paraId="01295096" w14:textId="77777777" w:rsidR="00B538C0" w:rsidRPr="00DB3110" w:rsidRDefault="00B538C0" w:rsidP="00DB3110">
      <w:pPr>
        <w:rPr>
          <w:rFonts w:ascii="Arial" w:hAnsi="Arial" w:cs="Arial"/>
          <w:sz w:val="20"/>
          <w:szCs w:val="20"/>
        </w:rPr>
      </w:pPr>
    </w:p>
    <w:p w14:paraId="290533B4" w14:textId="77777777" w:rsidR="009012ED" w:rsidRPr="00DB3110" w:rsidRDefault="009012ED" w:rsidP="00DB3110">
      <w:pPr>
        <w:ind w:left="567" w:hanging="567"/>
        <w:jc w:val="both"/>
        <w:rPr>
          <w:rFonts w:ascii="Arial" w:hAnsi="Arial" w:cs="Arial"/>
          <w:b/>
          <w:bCs/>
          <w:sz w:val="20"/>
          <w:szCs w:val="20"/>
        </w:rPr>
      </w:pPr>
      <w:r w:rsidRPr="00DB3110">
        <w:rPr>
          <w:rFonts w:ascii="Arial" w:hAnsi="Arial" w:cs="Arial"/>
          <w:b/>
          <w:bCs/>
          <w:smallCaps/>
          <w:sz w:val="20"/>
          <w:szCs w:val="20"/>
        </w:rPr>
        <w:t>1</w:t>
      </w:r>
      <w:r w:rsidR="006672EC" w:rsidRPr="00DB3110">
        <w:rPr>
          <w:rFonts w:ascii="Arial" w:hAnsi="Arial" w:cs="Arial"/>
          <w:b/>
          <w:bCs/>
          <w:smallCaps/>
          <w:sz w:val="20"/>
          <w:szCs w:val="20"/>
        </w:rPr>
        <w:t>.</w:t>
      </w:r>
      <w:r w:rsidRPr="00DB3110">
        <w:rPr>
          <w:rFonts w:ascii="Arial" w:hAnsi="Arial" w:cs="Arial"/>
          <w:b/>
          <w:bCs/>
          <w:smallCaps/>
          <w:sz w:val="20"/>
          <w:szCs w:val="20"/>
        </w:rPr>
        <w:tab/>
      </w:r>
      <w:r w:rsidRPr="00DB3110">
        <w:rPr>
          <w:rFonts w:ascii="Arial" w:hAnsi="Arial" w:cs="Arial"/>
          <w:b/>
          <w:bCs/>
          <w:sz w:val="20"/>
          <w:szCs w:val="20"/>
        </w:rPr>
        <w:t>Identifikácia verejného obstarávateľa</w:t>
      </w:r>
    </w:p>
    <w:p w14:paraId="479D567C" w14:textId="5968EA0E"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Názov</w:t>
      </w:r>
      <w:r w:rsidR="00587830" w:rsidRPr="00DB3110">
        <w:rPr>
          <w:rFonts w:ascii="Arial" w:hAnsi="Arial" w:cs="Arial"/>
          <w:sz w:val="20"/>
          <w:szCs w:val="20"/>
        </w:rPr>
        <w:t xml:space="preserve"> organizácie</w:t>
      </w:r>
      <w:r w:rsidRPr="00DB3110">
        <w:rPr>
          <w:rFonts w:ascii="Arial" w:hAnsi="Arial" w:cs="Arial"/>
          <w:sz w:val="20"/>
          <w:szCs w:val="20"/>
        </w:rPr>
        <w:t>:</w:t>
      </w:r>
      <w:r w:rsidRPr="00DB3110">
        <w:rPr>
          <w:rFonts w:ascii="Arial" w:hAnsi="Arial" w:cs="Arial"/>
          <w:sz w:val="20"/>
          <w:szCs w:val="20"/>
        </w:rPr>
        <w:tab/>
        <w:t xml:space="preserve">Národná diaľničná spoločnosť, </w:t>
      </w:r>
      <w:proofErr w:type="spellStart"/>
      <w:r w:rsidRPr="00DB3110">
        <w:rPr>
          <w:rFonts w:ascii="Arial" w:hAnsi="Arial" w:cs="Arial"/>
          <w:sz w:val="20"/>
          <w:szCs w:val="20"/>
        </w:rPr>
        <w:t>a.s</w:t>
      </w:r>
      <w:proofErr w:type="spellEnd"/>
      <w:r w:rsidRPr="00DB3110">
        <w:rPr>
          <w:rFonts w:ascii="Arial" w:hAnsi="Arial" w:cs="Arial"/>
          <w:sz w:val="20"/>
          <w:szCs w:val="20"/>
        </w:rPr>
        <w:t>.</w:t>
      </w:r>
    </w:p>
    <w:p w14:paraId="7A0BAD12" w14:textId="2ADECC94"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Sídlo</w:t>
      </w:r>
      <w:r w:rsidR="00587830" w:rsidRPr="00DB3110">
        <w:rPr>
          <w:rFonts w:ascii="Arial" w:hAnsi="Arial" w:cs="Arial"/>
          <w:sz w:val="20"/>
          <w:szCs w:val="20"/>
        </w:rPr>
        <w:t xml:space="preserve"> organizácie</w:t>
      </w:r>
      <w:r w:rsidRPr="00DB3110">
        <w:rPr>
          <w:rFonts w:ascii="Arial" w:hAnsi="Arial" w:cs="Arial"/>
          <w:sz w:val="20"/>
          <w:szCs w:val="20"/>
        </w:rPr>
        <w:t>:</w:t>
      </w:r>
      <w:r w:rsidRPr="00DB3110">
        <w:rPr>
          <w:rFonts w:ascii="Arial" w:hAnsi="Arial" w:cs="Arial"/>
          <w:sz w:val="20"/>
          <w:szCs w:val="20"/>
        </w:rPr>
        <w:tab/>
      </w:r>
      <w:r w:rsidR="00BA56A8" w:rsidRPr="00DB3110">
        <w:rPr>
          <w:rFonts w:ascii="Arial" w:hAnsi="Arial" w:cs="Arial"/>
          <w:sz w:val="20"/>
          <w:szCs w:val="20"/>
        </w:rPr>
        <w:t>Dúbravská cesta 14, 841 04</w:t>
      </w:r>
      <w:r w:rsidRPr="00DB3110">
        <w:rPr>
          <w:rFonts w:ascii="Arial" w:hAnsi="Arial" w:cs="Arial"/>
          <w:sz w:val="20"/>
          <w:szCs w:val="20"/>
        </w:rPr>
        <w:t xml:space="preserve"> Bratislava</w:t>
      </w:r>
    </w:p>
    <w:p w14:paraId="3A46C641" w14:textId="77777777" w:rsidR="00B55ABF"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Právna forma:</w:t>
      </w:r>
      <w:r w:rsidRPr="00DB3110">
        <w:rPr>
          <w:rFonts w:ascii="Arial" w:hAnsi="Arial" w:cs="Arial"/>
          <w:sz w:val="20"/>
          <w:szCs w:val="20"/>
        </w:rPr>
        <w:tab/>
        <w:t xml:space="preserve">akciová spoločnosť </w:t>
      </w:r>
    </w:p>
    <w:p w14:paraId="2CFB81C7" w14:textId="4D0794C3" w:rsidR="009012ED" w:rsidRPr="00DB3110" w:rsidRDefault="00B55ABF" w:rsidP="00DB3110">
      <w:pPr>
        <w:tabs>
          <w:tab w:val="left" w:pos="3420"/>
        </w:tabs>
        <w:ind w:left="567"/>
        <w:jc w:val="both"/>
        <w:rPr>
          <w:rFonts w:ascii="Arial" w:hAnsi="Arial" w:cs="Arial"/>
          <w:sz w:val="20"/>
          <w:szCs w:val="20"/>
        </w:rPr>
      </w:pPr>
      <w:r w:rsidRPr="00DB3110">
        <w:rPr>
          <w:rFonts w:ascii="Arial" w:hAnsi="Arial" w:cs="Arial"/>
          <w:sz w:val="20"/>
          <w:szCs w:val="20"/>
        </w:rPr>
        <w:t>Zá</w:t>
      </w:r>
      <w:r w:rsidR="009012ED" w:rsidRPr="00DB3110">
        <w:rPr>
          <w:rFonts w:ascii="Arial" w:hAnsi="Arial" w:cs="Arial"/>
          <w:sz w:val="20"/>
          <w:szCs w:val="20"/>
        </w:rPr>
        <w:t>p</w:t>
      </w:r>
      <w:r w:rsidRPr="00DB3110">
        <w:rPr>
          <w:rFonts w:ascii="Arial" w:hAnsi="Arial" w:cs="Arial"/>
          <w:sz w:val="20"/>
          <w:szCs w:val="20"/>
        </w:rPr>
        <w:t>is</w:t>
      </w:r>
      <w:r w:rsidR="009012ED" w:rsidRPr="00DB3110">
        <w:rPr>
          <w:rFonts w:ascii="Arial" w:hAnsi="Arial" w:cs="Arial"/>
          <w:sz w:val="20"/>
          <w:szCs w:val="20"/>
        </w:rPr>
        <w:t xml:space="preserve"> v Obchodnom registri </w:t>
      </w:r>
      <w:r w:rsidR="009012ED" w:rsidRPr="00DB3110">
        <w:rPr>
          <w:rFonts w:ascii="Arial" w:hAnsi="Arial" w:cs="Arial"/>
          <w:sz w:val="20"/>
          <w:szCs w:val="20"/>
        </w:rPr>
        <w:tab/>
      </w:r>
      <w:r w:rsidRPr="00DB3110">
        <w:rPr>
          <w:rFonts w:ascii="Arial" w:hAnsi="Arial" w:cs="Arial"/>
          <w:sz w:val="20"/>
          <w:szCs w:val="20"/>
        </w:rPr>
        <w:t xml:space="preserve">Okresný register </w:t>
      </w:r>
      <w:r w:rsidR="00885548" w:rsidRPr="00DB3110">
        <w:rPr>
          <w:rFonts w:ascii="Arial" w:hAnsi="Arial" w:cs="Arial"/>
          <w:sz w:val="20"/>
          <w:szCs w:val="20"/>
        </w:rPr>
        <w:t xml:space="preserve">Mestského </w:t>
      </w:r>
      <w:r w:rsidR="009012ED" w:rsidRPr="00DB3110">
        <w:rPr>
          <w:rFonts w:ascii="Arial" w:hAnsi="Arial" w:cs="Arial"/>
          <w:sz w:val="20"/>
          <w:szCs w:val="20"/>
        </w:rPr>
        <w:t xml:space="preserve">súdu Bratislava </w:t>
      </w:r>
      <w:r w:rsidR="00885548" w:rsidRPr="00DB3110">
        <w:rPr>
          <w:rFonts w:ascii="Arial" w:hAnsi="Arial" w:cs="Arial"/>
          <w:sz w:val="20"/>
          <w:szCs w:val="20"/>
        </w:rPr>
        <w:t>II</w:t>
      </w:r>
      <w:r w:rsidR="009012ED" w:rsidRPr="00DB3110">
        <w:rPr>
          <w:rFonts w:ascii="Arial" w:hAnsi="Arial" w:cs="Arial"/>
          <w:sz w:val="20"/>
          <w:szCs w:val="20"/>
        </w:rPr>
        <w:t xml:space="preserve">I., Oddiel: Sa, </w:t>
      </w:r>
      <w:r w:rsidRPr="00DB3110">
        <w:rPr>
          <w:rFonts w:ascii="Arial" w:hAnsi="Arial" w:cs="Arial"/>
          <w:sz w:val="20"/>
          <w:szCs w:val="20"/>
        </w:rPr>
        <w:tab/>
      </w:r>
      <w:r w:rsidR="009012ED" w:rsidRPr="00DB3110">
        <w:rPr>
          <w:rFonts w:ascii="Arial" w:hAnsi="Arial" w:cs="Arial"/>
          <w:sz w:val="20"/>
          <w:szCs w:val="20"/>
        </w:rPr>
        <w:t xml:space="preserve">vložka č. 3518/B  </w:t>
      </w:r>
    </w:p>
    <w:p w14:paraId="47AE7B0C" w14:textId="77777777" w:rsidR="009012ED" w:rsidRPr="00DB3110" w:rsidRDefault="009012ED" w:rsidP="00DB3110">
      <w:pPr>
        <w:tabs>
          <w:tab w:val="left" w:pos="3420"/>
        </w:tabs>
        <w:ind w:left="567"/>
        <w:rPr>
          <w:rFonts w:ascii="Arial" w:hAnsi="Arial" w:cs="Arial"/>
          <w:sz w:val="20"/>
          <w:szCs w:val="20"/>
        </w:rPr>
      </w:pPr>
      <w:r w:rsidRPr="00DB3110">
        <w:rPr>
          <w:rFonts w:ascii="Arial" w:hAnsi="Arial" w:cs="Arial"/>
          <w:sz w:val="20"/>
          <w:szCs w:val="20"/>
        </w:rPr>
        <w:t>Štatutárny orgán:</w:t>
      </w:r>
      <w:r w:rsidRPr="00DB3110">
        <w:rPr>
          <w:rFonts w:ascii="Arial" w:hAnsi="Arial" w:cs="Arial"/>
          <w:sz w:val="20"/>
          <w:szCs w:val="20"/>
        </w:rPr>
        <w:tab/>
        <w:t>predstavenstvo zastúpené:</w:t>
      </w:r>
    </w:p>
    <w:p w14:paraId="0BB34757" w14:textId="45882352"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 xml:space="preserve">                                  </w:t>
      </w:r>
      <w:r w:rsidRPr="00DB3110">
        <w:rPr>
          <w:rFonts w:ascii="Arial" w:hAnsi="Arial" w:cs="Arial"/>
          <w:sz w:val="20"/>
          <w:szCs w:val="20"/>
        </w:rPr>
        <w:tab/>
      </w:r>
      <w:r w:rsidR="006672EC" w:rsidRPr="00DB3110">
        <w:rPr>
          <w:rFonts w:ascii="Arial" w:hAnsi="Arial" w:cs="Arial"/>
          <w:sz w:val="20"/>
          <w:szCs w:val="20"/>
        </w:rPr>
        <w:t>Ing</w:t>
      </w:r>
      <w:r w:rsidR="00587830" w:rsidRPr="00DB3110">
        <w:rPr>
          <w:rFonts w:ascii="Arial" w:hAnsi="Arial" w:cs="Arial"/>
          <w:sz w:val="20"/>
          <w:szCs w:val="20"/>
        </w:rPr>
        <w:t>. Filip Macháček</w:t>
      </w:r>
      <w:r w:rsidRPr="00DB3110">
        <w:rPr>
          <w:rFonts w:ascii="Arial" w:hAnsi="Arial" w:cs="Arial"/>
          <w:sz w:val="20"/>
          <w:szCs w:val="20"/>
        </w:rPr>
        <w:t xml:space="preserve">, predseda predstavenstva </w:t>
      </w:r>
      <w:r w:rsidR="00587830" w:rsidRPr="00DB3110">
        <w:rPr>
          <w:rFonts w:ascii="Arial" w:hAnsi="Arial" w:cs="Arial"/>
          <w:sz w:val="20"/>
          <w:szCs w:val="20"/>
        </w:rPr>
        <w:t>a generálny riaditeľ</w:t>
      </w:r>
    </w:p>
    <w:p w14:paraId="77C48F1F" w14:textId="27762628" w:rsidR="006672EC"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 xml:space="preserve">                                  </w:t>
      </w:r>
      <w:r w:rsidRPr="00DB3110">
        <w:rPr>
          <w:rFonts w:ascii="Arial" w:hAnsi="Arial" w:cs="Arial"/>
          <w:sz w:val="20"/>
          <w:szCs w:val="20"/>
        </w:rPr>
        <w:tab/>
      </w:r>
      <w:r w:rsidR="00A844A9" w:rsidRPr="00DB3110">
        <w:rPr>
          <w:rFonts w:ascii="Arial" w:hAnsi="Arial" w:cs="Arial"/>
          <w:sz w:val="20"/>
          <w:szCs w:val="20"/>
        </w:rPr>
        <w:t>PhDr. Rastislav Droppa</w:t>
      </w:r>
      <w:r w:rsidR="004B0253" w:rsidRPr="00DB3110">
        <w:rPr>
          <w:rFonts w:ascii="Arial" w:hAnsi="Arial" w:cs="Arial"/>
          <w:sz w:val="20"/>
          <w:szCs w:val="20"/>
        </w:rPr>
        <w:t>,</w:t>
      </w:r>
      <w:r w:rsidR="004B3AC5" w:rsidRPr="00DB3110">
        <w:rPr>
          <w:rFonts w:ascii="Arial" w:hAnsi="Arial" w:cs="Arial"/>
          <w:sz w:val="20"/>
          <w:szCs w:val="20"/>
        </w:rPr>
        <w:t xml:space="preserve"> </w:t>
      </w:r>
      <w:r w:rsidR="00A844A9" w:rsidRPr="00DB3110">
        <w:rPr>
          <w:rFonts w:ascii="Arial" w:hAnsi="Arial" w:cs="Arial"/>
          <w:sz w:val="20"/>
          <w:szCs w:val="20"/>
        </w:rPr>
        <w:t>podpredseda</w:t>
      </w:r>
      <w:r w:rsidR="004B3AC5" w:rsidRPr="00DB3110">
        <w:rPr>
          <w:rFonts w:ascii="Arial" w:hAnsi="Arial" w:cs="Arial"/>
          <w:sz w:val="20"/>
          <w:szCs w:val="20"/>
        </w:rPr>
        <w:t xml:space="preserve"> predstavenstva</w:t>
      </w:r>
    </w:p>
    <w:p w14:paraId="4AB39325" w14:textId="77777777"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IČO:</w:t>
      </w:r>
      <w:r w:rsidRPr="00DB3110">
        <w:rPr>
          <w:rFonts w:ascii="Arial" w:hAnsi="Arial" w:cs="Arial"/>
          <w:sz w:val="20"/>
          <w:szCs w:val="20"/>
        </w:rPr>
        <w:tab/>
        <w:t>35 919 001</w:t>
      </w:r>
    </w:p>
    <w:p w14:paraId="6620C815" w14:textId="77777777"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DIČ:</w:t>
      </w:r>
      <w:r w:rsidRPr="00DB3110">
        <w:rPr>
          <w:rFonts w:ascii="Arial" w:hAnsi="Arial" w:cs="Arial"/>
          <w:sz w:val="20"/>
          <w:szCs w:val="20"/>
        </w:rPr>
        <w:tab/>
        <w:t>2021937775</w:t>
      </w:r>
    </w:p>
    <w:p w14:paraId="12A8BF13" w14:textId="77777777"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IČ DPH:</w:t>
      </w:r>
      <w:r w:rsidRPr="00DB3110">
        <w:rPr>
          <w:rFonts w:ascii="Arial" w:hAnsi="Arial" w:cs="Arial"/>
          <w:sz w:val="20"/>
          <w:szCs w:val="20"/>
        </w:rPr>
        <w:tab/>
        <w:t>SK2021937775</w:t>
      </w:r>
    </w:p>
    <w:p w14:paraId="6EB6EF87" w14:textId="11877922" w:rsidR="00831922" w:rsidRPr="00DB3110" w:rsidRDefault="009012ED" w:rsidP="00DB3110">
      <w:pPr>
        <w:tabs>
          <w:tab w:val="left" w:pos="3420"/>
        </w:tabs>
        <w:ind w:left="3402" w:hanging="2835"/>
        <w:jc w:val="both"/>
        <w:rPr>
          <w:rFonts w:ascii="Arial" w:hAnsi="Arial" w:cs="Arial"/>
          <w:sz w:val="20"/>
          <w:szCs w:val="20"/>
        </w:rPr>
      </w:pPr>
      <w:r w:rsidRPr="00DB3110">
        <w:rPr>
          <w:rFonts w:ascii="Arial" w:hAnsi="Arial" w:cs="Arial"/>
          <w:sz w:val="20"/>
          <w:szCs w:val="20"/>
        </w:rPr>
        <w:t>Bankové spojenie:</w:t>
      </w:r>
      <w:r w:rsidRPr="00DB3110">
        <w:rPr>
          <w:rFonts w:ascii="Arial" w:hAnsi="Arial" w:cs="Arial"/>
          <w:sz w:val="20"/>
          <w:szCs w:val="20"/>
        </w:rPr>
        <w:tab/>
      </w:r>
      <w:r w:rsidR="00542DB6" w:rsidRPr="00DB3110">
        <w:rPr>
          <w:rFonts w:ascii="Arial" w:hAnsi="Arial" w:cs="Arial"/>
          <w:sz w:val="20"/>
          <w:szCs w:val="20"/>
        </w:rPr>
        <w:t>Štátna pokladnica</w:t>
      </w:r>
    </w:p>
    <w:p w14:paraId="1E8616C6" w14:textId="77777777" w:rsidR="00542DB6" w:rsidRPr="00DB3110" w:rsidRDefault="009012ED" w:rsidP="00DB3110">
      <w:pPr>
        <w:tabs>
          <w:tab w:val="left" w:pos="3420"/>
        </w:tabs>
        <w:ind w:left="567"/>
        <w:contextualSpacing/>
        <w:jc w:val="both"/>
        <w:rPr>
          <w:rFonts w:ascii="Arial" w:eastAsiaTheme="minorEastAsia" w:hAnsi="Arial" w:cs="Arial"/>
          <w:sz w:val="20"/>
          <w:szCs w:val="20"/>
        </w:rPr>
      </w:pPr>
      <w:r w:rsidRPr="00DB3110">
        <w:rPr>
          <w:rFonts w:ascii="Arial" w:hAnsi="Arial" w:cs="Arial"/>
          <w:sz w:val="20"/>
          <w:szCs w:val="20"/>
        </w:rPr>
        <w:t>Číslo účtu:</w:t>
      </w:r>
      <w:r w:rsidRPr="00DB3110">
        <w:rPr>
          <w:rFonts w:ascii="Arial" w:hAnsi="Arial" w:cs="Arial"/>
          <w:sz w:val="20"/>
          <w:szCs w:val="20"/>
        </w:rPr>
        <w:tab/>
      </w:r>
      <w:r w:rsidR="00542DB6" w:rsidRPr="00DB3110">
        <w:rPr>
          <w:rFonts w:ascii="Arial" w:eastAsiaTheme="minorEastAsia" w:hAnsi="Arial" w:cs="Arial"/>
          <w:bCs/>
          <w:sz w:val="20"/>
          <w:szCs w:val="20"/>
        </w:rPr>
        <w:t>SK95 8180 0000 0070 0069 4593</w:t>
      </w:r>
    </w:p>
    <w:p w14:paraId="4A4F50FA" w14:textId="5204692D" w:rsidR="009012ED" w:rsidRPr="00DB3110" w:rsidRDefault="00504756" w:rsidP="00DB3110">
      <w:pPr>
        <w:tabs>
          <w:tab w:val="left" w:pos="3420"/>
        </w:tabs>
        <w:ind w:left="567"/>
        <w:jc w:val="both"/>
        <w:rPr>
          <w:rFonts w:ascii="Arial" w:hAnsi="Arial" w:cs="Arial"/>
          <w:sz w:val="20"/>
          <w:szCs w:val="20"/>
        </w:rPr>
      </w:pPr>
      <w:r w:rsidRPr="00DB3110">
        <w:rPr>
          <w:rFonts w:ascii="Arial" w:hAnsi="Arial" w:cs="Arial"/>
          <w:sz w:val="20"/>
          <w:szCs w:val="20"/>
        </w:rPr>
        <w:t>BIC/</w:t>
      </w:r>
      <w:r w:rsidR="009012ED" w:rsidRPr="00DB3110">
        <w:rPr>
          <w:rFonts w:ascii="Arial" w:hAnsi="Arial" w:cs="Arial"/>
          <w:sz w:val="20"/>
          <w:szCs w:val="20"/>
        </w:rPr>
        <w:t xml:space="preserve">SWIFT: </w:t>
      </w:r>
      <w:r w:rsidR="00831922" w:rsidRPr="00DB3110">
        <w:rPr>
          <w:rFonts w:ascii="Arial" w:hAnsi="Arial" w:cs="Arial"/>
          <w:sz w:val="20"/>
          <w:szCs w:val="20"/>
        </w:rPr>
        <w:tab/>
      </w:r>
      <w:r w:rsidR="00542DB6" w:rsidRPr="00DB3110">
        <w:rPr>
          <w:rFonts w:ascii="Arial" w:hAnsi="Arial" w:cs="Arial"/>
          <w:sz w:val="20"/>
          <w:szCs w:val="20"/>
        </w:rPr>
        <w:t>SPSRSKBA</w:t>
      </w:r>
    </w:p>
    <w:p w14:paraId="5FE2527F" w14:textId="31A095F8"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Kontaktná osoba:</w:t>
      </w:r>
      <w:r w:rsidRPr="00DB3110">
        <w:rPr>
          <w:rFonts w:ascii="Arial" w:hAnsi="Arial" w:cs="Arial"/>
          <w:sz w:val="20"/>
          <w:szCs w:val="20"/>
        </w:rPr>
        <w:tab/>
      </w:r>
      <w:r w:rsidR="00587830" w:rsidRPr="00DB3110">
        <w:rPr>
          <w:rFonts w:ascii="Arial" w:hAnsi="Arial" w:cs="Arial"/>
          <w:sz w:val="20"/>
          <w:szCs w:val="20"/>
        </w:rPr>
        <w:t>JUDr. Mária Kokindová</w:t>
      </w:r>
    </w:p>
    <w:p w14:paraId="0883BD83" w14:textId="6D2EB843" w:rsidR="009012ED" w:rsidRPr="00DB3110" w:rsidRDefault="009012ED" w:rsidP="00DB3110">
      <w:pPr>
        <w:tabs>
          <w:tab w:val="left" w:pos="3420"/>
        </w:tabs>
        <w:ind w:left="567"/>
        <w:jc w:val="both"/>
        <w:rPr>
          <w:rFonts w:ascii="Arial" w:hAnsi="Arial" w:cs="Arial"/>
          <w:sz w:val="20"/>
          <w:szCs w:val="20"/>
        </w:rPr>
      </w:pPr>
      <w:r w:rsidRPr="00DB3110">
        <w:rPr>
          <w:rFonts w:ascii="Arial" w:hAnsi="Arial" w:cs="Arial"/>
          <w:sz w:val="20"/>
          <w:szCs w:val="20"/>
        </w:rPr>
        <w:t>Telefón:</w:t>
      </w:r>
      <w:r w:rsidRPr="00DB3110">
        <w:rPr>
          <w:rFonts w:ascii="Arial" w:hAnsi="Arial" w:cs="Arial"/>
          <w:sz w:val="20"/>
          <w:szCs w:val="20"/>
        </w:rPr>
        <w:tab/>
      </w:r>
      <w:r w:rsidR="005A1BBD" w:rsidRPr="00DB3110">
        <w:rPr>
          <w:rFonts w:ascii="Arial" w:eastAsia="Calibri" w:hAnsi="Arial" w:cs="Arial"/>
          <w:color w:val="000000"/>
          <w:sz w:val="20"/>
          <w:szCs w:val="20"/>
        </w:rPr>
        <w:t>+421 </w:t>
      </w:r>
      <w:r w:rsidR="00573567" w:rsidRPr="00DB3110">
        <w:rPr>
          <w:rFonts w:ascii="Arial" w:eastAsia="Calibri" w:hAnsi="Arial" w:cs="Arial"/>
          <w:color w:val="000000"/>
          <w:sz w:val="20"/>
          <w:szCs w:val="20"/>
        </w:rPr>
        <w:t>2</w:t>
      </w:r>
      <w:r w:rsidR="00E37C48" w:rsidRPr="00DB3110">
        <w:rPr>
          <w:rFonts w:ascii="Arial" w:eastAsia="Calibri" w:hAnsi="Arial" w:cs="Arial"/>
          <w:color w:val="000000"/>
          <w:sz w:val="20"/>
          <w:szCs w:val="20"/>
        </w:rPr>
        <w:t xml:space="preserve"> </w:t>
      </w:r>
      <w:r w:rsidR="00573567" w:rsidRPr="00DB3110">
        <w:rPr>
          <w:rFonts w:ascii="Arial" w:eastAsia="Calibri" w:hAnsi="Arial" w:cs="Arial"/>
          <w:color w:val="000000"/>
          <w:sz w:val="20"/>
          <w:szCs w:val="20"/>
        </w:rPr>
        <w:t>5831</w:t>
      </w:r>
      <w:r w:rsidR="00E37C48" w:rsidRPr="00DB3110">
        <w:rPr>
          <w:rFonts w:ascii="Arial" w:eastAsia="Calibri" w:hAnsi="Arial" w:cs="Arial"/>
          <w:color w:val="000000"/>
          <w:sz w:val="20"/>
          <w:szCs w:val="20"/>
        </w:rPr>
        <w:t xml:space="preserve"> </w:t>
      </w:r>
      <w:r w:rsidR="00831922" w:rsidRPr="00DB3110">
        <w:rPr>
          <w:rFonts w:ascii="Arial" w:eastAsia="Calibri" w:hAnsi="Arial" w:cs="Arial"/>
          <w:color w:val="000000"/>
          <w:sz w:val="20"/>
          <w:szCs w:val="20"/>
        </w:rPr>
        <w:t>1</w:t>
      </w:r>
      <w:r w:rsidR="00587830" w:rsidRPr="00DB3110">
        <w:rPr>
          <w:rFonts w:ascii="Arial" w:eastAsia="Calibri" w:hAnsi="Arial" w:cs="Arial"/>
          <w:color w:val="000000"/>
          <w:sz w:val="20"/>
          <w:szCs w:val="20"/>
        </w:rPr>
        <w:t>120</w:t>
      </w:r>
    </w:p>
    <w:p w14:paraId="410A093B" w14:textId="44797539" w:rsidR="00E540A8" w:rsidRPr="00DB3110" w:rsidRDefault="00E540A8" w:rsidP="00DB3110">
      <w:pPr>
        <w:tabs>
          <w:tab w:val="left" w:pos="3420"/>
        </w:tabs>
        <w:ind w:left="567"/>
        <w:jc w:val="both"/>
        <w:rPr>
          <w:rFonts w:ascii="Arial" w:hAnsi="Arial" w:cs="Arial"/>
          <w:sz w:val="20"/>
          <w:szCs w:val="20"/>
        </w:rPr>
      </w:pPr>
      <w:r w:rsidRPr="00DB3110">
        <w:rPr>
          <w:rFonts w:ascii="Arial" w:hAnsi="Arial" w:cs="Arial"/>
          <w:sz w:val="20"/>
          <w:szCs w:val="20"/>
        </w:rPr>
        <w:t>E – mail:</w:t>
      </w:r>
      <w:r w:rsidRPr="00DB3110">
        <w:rPr>
          <w:rFonts w:ascii="Arial" w:hAnsi="Arial" w:cs="Arial"/>
          <w:sz w:val="20"/>
          <w:szCs w:val="20"/>
        </w:rPr>
        <w:tab/>
      </w:r>
      <w:hyperlink r:id="rId9" w:history="1">
        <w:r w:rsidR="00587830" w:rsidRPr="00DB3110">
          <w:rPr>
            <w:rStyle w:val="Hypertextovprepojenie"/>
            <w:rFonts w:ascii="Arial" w:hAnsi="Arial" w:cs="Arial"/>
            <w:sz w:val="20"/>
            <w:szCs w:val="20"/>
          </w:rPr>
          <w:t>maria.kokindova@ndsas.sk</w:t>
        </w:r>
      </w:hyperlink>
    </w:p>
    <w:p w14:paraId="2CEBAF02" w14:textId="3C7D4D4F" w:rsidR="00587830" w:rsidRPr="00DB3110" w:rsidRDefault="00DF26C2" w:rsidP="00DB3110">
      <w:pPr>
        <w:tabs>
          <w:tab w:val="left" w:pos="3420"/>
        </w:tabs>
        <w:ind w:left="567"/>
        <w:jc w:val="both"/>
        <w:rPr>
          <w:rFonts w:ascii="Arial" w:hAnsi="Arial" w:cs="Arial"/>
          <w:sz w:val="20"/>
          <w:szCs w:val="20"/>
        </w:rPr>
      </w:pPr>
      <w:r w:rsidRPr="00DB3110">
        <w:rPr>
          <w:rFonts w:ascii="Arial" w:hAnsi="Arial" w:cs="Arial"/>
          <w:sz w:val="20"/>
          <w:szCs w:val="20"/>
        </w:rPr>
        <w:t>P</w:t>
      </w:r>
      <w:r w:rsidR="006672EC" w:rsidRPr="00DB3110">
        <w:rPr>
          <w:rFonts w:ascii="Arial" w:hAnsi="Arial" w:cs="Arial"/>
          <w:sz w:val="20"/>
          <w:szCs w:val="20"/>
        </w:rPr>
        <w:t>rofil verejného obstarávateľa:</w:t>
      </w:r>
      <w:r w:rsidR="00587830" w:rsidRPr="00DB3110">
        <w:rPr>
          <w:rFonts w:ascii="Arial" w:hAnsi="Arial" w:cs="Arial"/>
          <w:sz w:val="20"/>
          <w:szCs w:val="20"/>
        </w:rPr>
        <w:tab/>
      </w:r>
      <w:hyperlink r:id="rId10" w:history="1">
        <w:r w:rsidR="00587830" w:rsidRPr="00DB3110">
          <w:rPr>
            <w:rStyle w:val="Hypertextovprepojenie"/>
            <w:rFonts w:ascii="Arial" w:hAnsi="Arial" w:cs="Arial"/>
            <w:sz w:val="20"/>
            <w:szCs w:val="20"/>
          </w:rPr>
          <w:t>https://www.uvo.gov.sk/vyhladavanie/vyhladavanie-profilov/detail/9127</w:t>
        </w:r>
      </w:hyperlink>
    </w:p>
    <w:p w14:paraId="3910F094" w14:textId="7DA7E43B" w:rsidR="00662BAD" w:rsidRPr="00DB3110" w:rsidRDefault="00662BAD" w:rsidP="00DB3110">
      <w:pPr>
        <w:tabs>
          <w:tab w:val="left" w:pos="3420"/>
        </w:tabs>
        <w:ind w:left="567"/>
        <w:rPr>
          <w:rFonts w:ascii="Arial" w:hAnsi="Arial" w:cs="Arial"/>
          <w:sz w:val="20"/>
          <w:szCs w:val="20"/>
        </w:rPr>
      </w:pPr>
    </w:p>
    <w:p w14:paraId="59EA36EE" w14:textId="709254A3" w:rsidR="00BD5CA9" w:rsidRPr="00DB3110" w:rsidRDefault="006672EC" w:rsidP="00DB3110">
      <w:pPr>
        <w:tabs>
          <w:tab w:val="left" w:pos="567"/>
        </w:tabs>
        <w:jc w:val="both"/>
        <w:rPr>
          <w:rFonts w:ascii="Arial" w:hAnsi="Arial" w:cs="Arial"/>
          <w:b/>
          <w:bCs/>
          <w:smallCaps/>
          <w:sz w:val="20"/>
          <w:szCs w:val="20"/>
        </w:rPr>
      </w:pPr>
      <w:r w:rsidRPr="00DB3110">
        <w:rPr>
          <w:rFonts w:ascii="Arial" w:hAnsi="Arial" w:cs="Arial"/>
          <w:b/>
          <w:bCs/>
          <w:smallCaps/>
          <w:sz w:val="20"/>
          <w:szCs w:val="20"/>
        </w:rPr>
        <w:t>2.</w:t>
      </w:r>
      <w:r w:rsidR="00BD5CA9" w:rsidRPr="00DB3110">
        <w:rPr>
          <w:rFonts w:ascii="Arial" w:hAnsi="Arial" w:cs="Arial"/>
          <w:b/>
          <w:bCs/>
          <w:smallCaps/>
          <w:color w:val="FF0000"/>
          <w:sz w:val="20"/>
          <w:szCs w:val="20"/>
        </w:rPr>
        <w:tab/>
      </w:r>
      <w:r w:rsidR="004C3566" w:rsidRPr="00DB3110">
        <w:rPr>
          <w:rFonts w:ascii="Arial" w:hAnsi="Arial" w:cs="Arial"/>
          <w:b/>
          <w:bCs/>
          <w:sz w:val="20"/>
          <w:szCs w:val="20"/>
        </w:rPr>
        <w:t>Predmet zákazky</w:t>
      </w:r>
    </w:p>
    <w:p w14:paraId="4370FBF2" w14:textId="6685A542" w:rsidR="00A803A6" w:rsidRPr="00DB3110" w:rsidRDefault="00BD5CA9" w:rsidP="00DB3110">
      <w:pPr>
        <w:ind w:left="1134" w:hanging="567"/>
        <w:jc w:val="both"/>
        <w:rPr>
          <w:rFonts w:ascii="Arial" w:hAnsi="Arial" w:cs="Arial"/>
          <w:sz w:val="20"/>
          <w:szCs w:val="20"/>
        </w:rPr>
      </w:pPr>
      <w:r w:rsidRPr="00DB3110">
        <w:rPr>
          <w:rFonts w:ascii="Arial" w:hAnsi="Arial" w:cs="Arial"/>
          <w:sz w:val="20"/>
          <w:szCs w:val="20"/>
        </w:rPr>
        <w:t>2.1</w:t>
      </w:r>
      <w:r w:rsidRPr="00DB3110">
        <w:rPr>
          <w:rFonts w:ascii="Arial" w:hAnsi="Arial" w:cs="Arial"/>
          <w:sz w:val="20"/>
          <w:szCs w:val="20"/>
        </w:rPr>
        <w:tab/>
      </w:r>
      <w:r w:rsidR="004C3566" w:rsidRPr="00DB3110">
        <w:rPr>
          <w:rFonts w:ascii="Arial" w:hAnsi="Arial" w:cs="Arial"/>
          <w:sz w:val="20"/>
          <w:szCs w:val="20"/>
        </w:rPr>
        <w:t>Predmet</w:t>
      </w:r>
      <w:r w:rsidRPr="00DB3110">
        <w:rPr>
          <w:rFonts w:ascii="Arial" w:hAnsi="Arial" w:cs="Arial"/>
          <w:sz w:val="20"/>
          <w:szCs w:val="20"/>
        </w:rPr>
        <w:t xml:space="preserve"> zákazky</w:t>
      </w:r>
      <w:r w:rsidR="00A803A6" w:rsidRPr="00DB3110">
        <w:rPr>
          <w:rFonts w:ascii="Arial" w:hAnsi="Arial" w:cs="Arial"/>
          <w:sz w:val="20"/>
          <w:szCs w:val="20"/>
        </w:rPr>
        <w:t>:</w:t>
      </w:r>
    </w:p>
    <w:p w14:paraId="094A2826" w14:textId="545FDD19" w:rsidR="00BD5CA9" w:rsidRPr="00DB3110" w:rsidRDefault="00A803A6" w:rsidP="00DB3110">
      <w:pPr>
        <w:ind w:left="1134" w:hanging="567"/>
        <w:jc w:val="both"/>
        <w:rPr>
          <w:rFonts w:ascii="Arial" w:hAnsi="Arial" w:cs="Arial"/>
          <w:sz w:val="20"/>
          <w:szCs w:val="20"/>
        </w:rPr>
      </w:pPr>
      <w:r w:rsidRPr="00DB3110">
        <w:rPr>
          <w:rFonts w:ascii="Arial" w:hAnsi="Arial" w:cs="Arial"/>
          <w:sz w:val="20"/>
          <w:szCs w:val="20"/>
        </w:rPr>
        <w:tab/>
      </w:r>
      <w:r w:rsidR="00BD5CA9" w:rsidRPr="00DB3110">
        <w:rPr>
          <w:rFonts w:ascii="Arial" w:hAnsi="Arial" w:cs="Arial"/>
          <w:sz w:val="20"/>
          <w:szCs w:val="20"/>
        </w:rPr>
        <w:t xml:space="preserve">v súlade s § 3 ods. </w:t>
      </w:r>
      <w:r w:rsidR="009E69F2" w:rsidRPr="00DB3110">
        <w:rPr>
          <w:rFonts w:ascii="Arial" w:hAnsi="Arial" w:cs="Arial"/>
          <w:sz w:val="20"/>
          <w:szCs w:val="20"/>
        </w:rPr>
        <w:t xml:space="preserve">4 </w:t>
      </w:r>
      <w:r w:rsidR="00BD5CA9" w:rsidRPr="00DB3110">
        <w:rPr>
          <w:rFonts w:ascii="Arial" w:hAnsi="Arial" w:cs="Arial"/>
          <w:sz w:val="20"/>
          <w:szCs w:val="20"/>
        </w:rPr>
        <w:t xml:space="preserve">zákona č. </w:t>
      </w:r>
      <w:r w:rsidR="00614FCE" w:rsidRPr="00DB3110">
        <w:rPr>
          <w:rFonts w:ascii="Arial" w:hAnsi="Arial" w:cs="Arial"/>
          <w:sz w:val="20"/>
          <w:szCs w:val="20"/>
        </w:rPr>
        <w:t>343/2015 Z. z.</w:t>
      </w:r>
      <w:r w:rsidR="00BD5CA9" w:rsidRPr="00DB3110">
        <w:rPr>
          <w:rFonts w:ascii="Arial" w:hAnsi="Arial" w:cs="Arial"/>
          <w:sz w:val="20"/>
          <w:szCs w:val="20"/>
        </w:rPr>
        <w:t xml:space="preserve"> o verejnom obstarávaní a o zmene a doplnení niektorých zákonov v znení neskorších predpisov (ďalej len „zákon“ alebo „zákon o verejnom obstarávaní</w:t>
      </w:r>
      <w:r w:rsidR="00E37C48" w:rsidRPr="00DB3110">
        <w:rPr>
          <w:rFonts w:ascii="Arial" w:hAnsi="Arial" w:cs="Arial"/>
          <w:sz w:val="20"/>
          <w:szCs w:val="20"/>
        </w:rPr>
        <w:t>“</w:t>
      </w:r>
      <w:r w:rsidR="00B55ABF" w:rsidRPr="00DB3110">
        <w:rPr>
          <w:rFonts w:ascii="Arial" w:hAnsi="Arial" w:cs="Arial"/>
          <w:sz w:val="20"/>
          <w:szCs w:val="20"/>
        </w:rPr>
        <w:t>)</w:t>
      </w:r>
      <w:r w:rsidR="00601F64" w:rsidRPr="00DB3110">
        <w:rPr>
          <w:rFonts w:ascii="Arial" w:hAnsi="Arial" w:cs="Arial"/>
          <w:sz w:val="20"/>
          <w:szCs w:val="20"/>
        </w:rPr>
        <w:t xml:space="preserve"> </w:t>
      </w:r>
      <w:r w:rsidR="00BD5CA9" w:rsidRPr="00DB3110">
        <w:rPr>
          <w:rFonts w:ascii="Arial" w:hAnsi="Arial" w:cs="Arial"/>
          <w:sz w:val="20"/>
          <w:szCs w:val="20"/>
        </w:rPr>
        <w:t xml:space="preserve">zákazka na </w:t>
      </w:r>
      <w:r w:rsidR="009E69F2" w:rsidRPr="00DB3110">
        <w:rPr>
          <w:rFonts w:ascii="Arial" w:hAnsi="Arial" w:cs="Arial"/>
          <w:sz w:val="20"/>
          <w:szCs w:val="20"/>
        </w:rPr>
        <w:t>poskytnutie služby</w:t>
      </w:r>
      <w:r w:rsidR="005427AE">
        <w:rPr>
          <w:rFonts w:ascii="Arial" w:hAnsi="Arial" w:cs="Arial"/>
          <w:sz w:val="20"/>
          <w:szCs w:val="20"/>
        </w:rPr>
        <w:t xml:space="preserve"> </w:t>
      </w:r>
      <w:r w:rsidR="00BD5CA9" w:rsidRPr="00DB3110">
        <w:rPr>
          <w:rFonts w:ascii="Arial" w:hAnsi="Arial" w:cs="Arial"/>
          <w:sz w:val="20"/>
          <w:szCs w:val="20"/>
        </w:rPr>
        <w:t>s</w:t>
      </w:r>
      <w:r w:rsidR="00196EF4" w:rsidRPr="00DB3110">
        <w:rPr>
          <w:rFonts w:ascii="Arial" w:hAnsi="Arial" w:cs="Arial"/>
          <w:sz w:val="20"/>
          <w:szCs w:val="20"/>
        </w:rPr>
        <w:t> </w:t>
      </w:r>
      <w:r w:rsidR="00BD5CA9" w:rsidRPr="00DB3110">
        <w:rPr>
          <w:rFonts w:ascii="Arial" w:hAnsi="Arial" w:cs="Arial"/>
          <w:sz w:val="20"/>
          <w:szCs w:val="20"/>
        </w:rPr>
        <w:t>predmetom</w:t>
      </w:r>
      <w:r w:rsidR="00196EF4" w:rsidRPr="00DB3110">
        <w:rPr>
          <w:rFonts w:ascii="Arial" w:hAnsi="Arial" w:cs="Arial"/>
          <w:sz w:val="20"/>
          <w:szCs w:val="20"/>
        </w:rPr>
        <w:t xml:space="preserve"> podrobne</w:t>
      </w:r>
      <w:r w:rsidR="00BD5CA9" w:rsidRPr="00DB3110">
        <w:rPr>
          <w:rFonts w:ascii="Arial" w:hAnsi="Arial" w:cs="Arial"/>
          <w:sz w:val="20"/>
          <w:szCs w:val="20"/>
        </w:rPr>
        <w:t xml:space="preserve"> </w:t>
      </w:r>
      <w:r w:rsidR="00196EF4" w:rsidRPr="00DB3110">
        <w:rPr>
          <w:rFonts w:ascii="Arial" w:hAnsi="Arial" w:cs="Arial"/>
          <w:sz w:val="20"/>
          <w:szCs w:val="20"/>
        </w:rPr>
        <w:t>vymedzeným</w:t>
      </w:r>
      <w:r w:rsidR="00BD5CA9" w:rsidRPr="00DB3110">
        <w:rPr>
          <w:rFonts w:ascii="Arial" w:hAnsi="Arial" w:cs="Arial"/>
          <w:sz w:val="20"/>
          <w:szCs w:val="20"/>
        </w:rPr>
        <w:t xml:space="preserve"> </w:t>
      </w:r>
      <w:r w:rsidR="00196EF4" w:rsidRPr="00DB3110">
        <w:rPr>
          <w:rFonts w:ascii="Arial" w:hAnsi="Arial" w:cs="Arial"/>
          <w:sz w:val="20"/>
          <w:szCs w:val="20"/>
        </w:rPr>
        <w:t xml:space="preserve">v </w:t>
      </w:r>
      <w:r w:rsidR="00B55ABF" w:rsidRPr="00DB3110">
        <w:rPr>
          <w:rFonts w:ascii="Arial" w:hAnsi="Arial" w:cs="Arial"/>
          <w:sz w:val="20"/>
          <w:szCs w:val="20"/>
        </w:rPr>
        <w:t>týchto súťažných podklado</w:t>
      </w:r>
      <w:r w:rsidR="00376905" w:rsidRPr="00DB3110">
        <w:rPr>
          <w:rFonts w:ascii="Arial" w:hAnsi="Arial" w:cs="Arial"/>
          <w:sz w:val="20"/>
          <w:szCs w:val="20"/>
        </w:rPr>
        <w:t>ch</w:t>
      </w:r>
      <w:r w:rsidR="00BD5CA9" w:rsidRPr="00DB3110">
        <w:rPr>
          <w:rFonts w:ascii="Arial" w:hAnsi="Arial" w:cs="Arial"/>
          <w:sz w:val="20"/>
          <w:szCs w:val="20"/>
        </w:rPr>
        <w:t xml:space="preserve"> (ďalej len „</w:t>
      </w:r>
      <w:r w:rsidR="00B55ABF" w:rsidRPr="00DB3110">
        <w:rPr>
          <w:rFonts w:ascii="Arial" w:hAnsi="Arial" w:cs="Arial"/>
          <w:sz w:val="20"/>
          <w:szCs w:val="20"/>
        </w:rPr>
        <w:t>týchto SP</w:t>
      </w:r>
      <w:r w:rsidR="00BD5CA9" w:rsidRPr="00DB3110">
        <w:rPr>
          <w:rFonts w:ascii="Arial" w:hAnsi="Arial" w:cs="Arial"/>
          <w:sz w:val="20"/>
          <w:szCs w:val="20"/>
        </w:rPr>
        <w:t>“</w:t>
      </w:r>
      <w:r w:rsidR="00B55ABF" w:rsidRPr="00DB3110">
        <w:rPr>
          <w:rFonts w:ascii="Arial" w:hAnsi="Arial" w:cs="Arial"/>
          <w:sz w:val="20"/>
          <w:szCs w:val="20"/>
        </w:rPr>
        <w:t xml:space="preserve"> alebo „SP“</w:t>
      </w:r>
      <w:r w:rsidR="00BD5CA9" w:rsidRPr="00DB3110">
        <w:rPr>
          <w:rFonts w:ascii="Arial" w:hAnsi="Arial" w:cs="Arial"/>
          <w:sz w:val="20"/>
          <w:szCs w:val="20"/>
        </w:rPr>
        <w:t>).</w:t>
      </w:r>
    </w:p>
    <w:p w14:paraId="0F647286" w14:textId="77777777" w:rsidR="00FC6401" w:rsidRPr="00DB3110" w:rsidRDefault="00FC6401" w:rsidP="00DB3110">
      <w:pPr>
        <w:ind w:left="1134" w:hanging="567"/>
        <w:jc w:val="both"/>
        <w:rPr>
          <w:rFonts w:ascii="Arial" w:hAnsi="Arial" w:cs="Arial"/>
          <w:sz w:val="20"/>
          <w:szCs w:val="20"/>
        </w:rPr>
      </w:pPr>
    </w:p>
    <w:p w14:paraId="220CDEB6" w14:textId="6C63D67A" w:rsidR="004C3566" w:rsidRPr="00DB3110" w:rsidRDefault="004C3566" w:rsidP="00DB3110">
      <w:pPr>
        <w:tabs>
          <w:tab w:val="left" w:pos="1134"/>
        </w:tabs>
        <w:ind w:left="1134" w:hanging="567"/>
        <w:jc w:val="both"/>
        <w:rPr>
          <w:rFonts w:ascii="Arial" w:hAnsi="Arial" w:cs="Arial"/>
          <w:sz w:val="20"/>
          <w:szCs w:val="20"/>
        </w:rPr>
      </w:pPr>
      <w:r w:rsidRPr="00DB3110">
        <w:rPr>
          <w:rFonts w:ascii="Arial" w:hAnsi="Arial" w:cs="Arial"/>
          <w:sz w:val="20"/>
          <w:szCs w:val="20"/>
        </w:rPr>
        <w:t>2.2</w:t>
      </w:r>
      <w:r w:rsidRPr="00DB3110">
        <w:rPr>
          <w:rFonts w:ascii="Arial" w:hAnsi="Arial" w:cs="Arial"/>
          <w:sz w:val="20"/>
          <w:szCs w:val="20"/>
        </w:rPr>
        <w:tab/>
        <w:t xml:space="preserve">Názov predmetu zákazky: </w:t>
      </w:r>
    </w:p>
    <w:p w14:paraId="62C8A6A2" w14:textId="0C90CAD6" w:rsidR="004C3566" w:rsidRPr="00DB3110" w:rsidRDefault="004C3566" w:rsidP="00DB3110">
      <w:pPr>
        <w:tabs>
          <w:tab w:val="left" w:pos="1134"/>
        </w:tabs>
        <w:ind w:left="1134" w:hanging="567"/>
        <w:jc w:val="both"/>
        <w:rPr>
          <w:rFonts w:ascii="Arial" w:hAnsi="Arial" w:cs="Arial"/>
          <w:b/>
          <w:sz w:val="20"/>
          <w:szCs w:val="20"/>
        </w:rPr>
      </w:pPr>
      <w:r w:rsidRPr="00DB3110">
        <w:rPr>
          <w:rFonts w:ascii="Arial" w:hAnsi="Arial" w:cs="Arial"/>
          <w:b/>
          <w:sz w:val="20"/>
          <w:szCs w:val="20"/>
        </w:rPr>
        <w:tab/>
        <w:t>„</w:t>
      </w:r>
      <w:r w:rsidR="00A844A9" w:rsidRPr="00DB3110">
        <w:rPr>
          <w:rFonts w:ascii="Arial" w:hAnsi="Arial" w:cs="Arial"/>
          <w:b/>
          <w:sz w:val="20"/>
          <w:szCs w:val="20"/>
        </w:rPr>
        <w:t>Výkon servisnej činnosti a opráv technologického vybavenia rýchlostnej cesty v úsekoch R2 Žiar nad H</w:t>
      </w:r>
      <w:r w:rsidR="00306228">
        <w:rPr>
          <w:rFonts w:ascii="Arial" w:hAnsi="Arial" w:cs="Arial"/>
          <w:b/>
          <w:sz w:val="20"/>
          <w:szCs w:val="20"/>
        </w:rPr>
        <w:t>r</w:t>
      </w:r>
      <w:r w:rsidR="00A844A9" w:rsidRPr="00DB3110">
        <w:rPr>
          <w:rFonts w:ascii="Arial" w:hAnsi="Arial" w:cs="Arial"/>
          <w:b/>
          <w:sz w:val="20"/>
          <w:szCs w:val="20"/>
        </w:rPr>
        <w:t>onom – obchvat, R2 Zvolen, východ – Pstruša a R2 Pstruša - Kriváň</w:t>
      </w:r>
      <w:r w:rsidRPr="00DB3110">
        <w:rPr>
          <w:rFonts w:ascii="Arial" w:hAnsi="Arial" w:cs="Arial"/>
          <w:b/>
          <w:sz w:val="20"/>
          <w:szCs w:val="20"/>
        </w:rPr>
        <w:t>“</w:t>
      </w:r>
    </w:p>
    <w:p w14:paraId="22567BD0" w14:textId="77777777" w:rsidR="00FC6401" w:rsidRPr="00DB3110" w:rsidRDefault="00FC6401" w:rsidP="00DB3110">
      <w:pPr>
        <w:tabs>
          <w:tab w:val="left" w:pos="1134"/>
        </w:tabs>
        <w:ind w:left="1134" w:hanging="567"/>
        <w:jc w:val="both"/>
        <w:rPr>
          <w:rFonts w:ascii="Arial" w:hAnsi="Arial" w:cs="Arial"/>
          <w:b/>
          <w:sz w:val="20"/>
          <w:szCs w:val="20"/>
        </w:rPr>
      </w:pPr>
    </w:p>
    <w:p w14:paraId="41640825" w14:textId="296C4C71" w:rsidR="004C3566" w:rsidRPr="00DB3110" w:rsidRDefault="004C3566" w:rsidP="00DB3110">
      <w:pPr>
        <w:tabs>
          <w:tab w:val="left" w:pos="1134"/>
        </w:tabs>
        <w:ind w:left="1134" w:hanging="567"/>
        <w:jc w:val="both"/>
        <w:rPr>
          <w:rFonts w:ascii="Arial" w:hAnsi="Arial" w:cs="Arial"/>
          <w:sz w:val="20"/>
          <w:szCs w:val="20"/>
        </w:rPr>
      </w:pPr>
      <w:r w:rsidRPr="00DB3110">
        <w:rPr>
          <w:rFonts w:ascii="Arial" w:hAnsi="Arial" w:cs="Arial"/>
          <w:sz w:val="20"/>
          <w:szCs w:val="20"/>
        </w:rPr>
        <w:t>2.3</w:t>
      </w:r>
      <w:r w:rsidRPr="00DB3110">
        <w:rPr>
          <w:rFonts w:ascii="Arial" w:hAnsi="Arial" w:cs="Arial"/>
          <w:sz w:val="20"/>
          <w:szCs w:val="20"/>
        </w:rPr>
        <w:tab/>
        <w:t xml:space="preserve">Stručný opis predmetu zákazky: </w:t>
      </w:r>
    </w:p>
    <w:p w14:paraId="77F9A8B9" w14:textId="53EF8A2E" w:rsidR="00A844A9" w:rsidRPr="00DB3110" w:rsidRDefault="004C3566" w:rsidP="00DB3110">
      <w:pPr>
        <w:tabs>
          <w:tab w:val="left" w:pos="1134"/>
        </w:tabs>
        <w:ind w:left="1134" w:hanging="567"/>
        <w:jc w:val="both"/>
        <w:rPr>
          <w:rFonts w:ascii="Arial" w:hAnsi="Arial" w:cs="Arial"/>
          <w:sz w:val="20"/>
          <w:szCs w:val="20"/>
        </w:rPr>
      </w:pPr>
      <w:r w:rsidRPr="00DB3110">
        <w:rPr>
          <w:rFonts w:ascii="Arial" w:hAnsi="Arial" w:cs="Arial"/>
          <w:sz w:val="20"/>
          <w:szCs w:val="20"/>
        </w:rPr>
        <w:tab/>
      </w:r>
      <w:r w:rsidR="00C8365A">
        <w:rPr>
          <w:rFonts w:ascii="Arial" w:hAnsi="Arial" w:cs="Arial"/>
          <w:sz w:val="20"/>
          <w:szCs w:val="20"/>
        </w:rPr>
        <w:t>p</w:t>
      </w:r>
      <w:r w:rsidR="00A844A9" w:rsidRPr="001D391C">
        <w:rPr>
          <w:rFonts w:ascii="Arial" w:hAnsi="Arial" w:cs="Arial"/>
          <w:sz w:val="20"/>
          <w:szCs w:val="20"/>
        </w:rPr>
        <w:t>redmetom zákazky je poskytnutie služby a to vykonávanie servisnej činnosti (údržby a technických prehliadok) a opráv technologického vybavenia rýchlostnej cesty v úsekoch rýchlostnej cesty R2 Žiar nad Hronom – obchvat pre Stredisko správy a údržby rýchlostných ciest 2 Nová Baňa (ďalej len „SSÚR2“) a rýchlostnej cesty R2 Zvolen, východ – Pstruša a R2 Pstruša – Kriváň pre Stredisko správy a údržby rýchlostných ciest 3 Zvolen.</w:t>
      </w:r>
      <w:r w:rsidR="00A844A9" w:rsidRPr="00DB3110" w:rsidDel="00D04BE8">
        <w:rPr>
          <w:rFonts w:ascii="Arial" w:hAnsi="Arial" w:cs="Arial"/>
          <w:sz w:val="20"/>
          <w:szCs w:val="20"/>
        </w:rPr>
        <w:t xml:space="preserve"> </w:t>
      </w:r>
    </w:p>
    <w:p w14:paraId="0D8EEC21" w14:textId="6AD8AA95" w:rsidR="004C3566" w:rsidRPr="00DB3110" w:rsidRDefault="004C3566" w:rsidP="00DB3110">
      <w:pPr>
        <w:tabs>
          <w:tab w:val="left" w:pos="1134"/>
        </w:tabs>
        <w:ind w:left="1134" w:hanging="567"/>
        <w:jc w:val="both"/>
        <w:rPr>
          <w:rFonts w:ascii="Arial" w:hAnsi="Arial" w:cs="Arial"/>
          <w:sz w:val="20"/>
          <w:szCs w:val="20"/>
        </w:rPr>
      </w:pPr>
      <w:r w:rsidRPr="00DB3110">
        <w:rPr>
          <w:rFonts w:ascii="Arial" w:hAnsi="Arial" w:cs="Arial"/>
          <w:sz w:val="20"/>
          <w:szCs w:val="20"/>
        </w:rPr>
        <w:tab/>
      </w:r>
      <w:bookmarkStart w:id="22" w:name="_Hlk178164482"/>
      <w:r w:rsidRPr="00DB3110">
        <w:rPr>
          <w:rFonts w:ascii="Arial" w:hAnsi="Arial" w:cs="Arial"/>
          <w:sz w:val="20"/>
          <w:szCs w:val="20"/>
        </w:rPr>
        <w:t>Predmet zákazky je podrobne vymedzený v</w:t>
      </w:r>
      <w:bookmarkStart w:id="23" w:name="_Hlk157430411"/>
      <w:r w:rsidR="00782D2F" w:rsidRPr="00DB3110">
        <w:rPr>
          <w:rFonts w:ascii="Arial" w:hAnsi="Arial" w:cs="Arial"/>
          <w:sz w:val="20"/>
          <w:szCs w:val="20"/>
        </w:rPr>
        <w:t> Častiach A.</w:t>
      </w:r>
      <w:r w:rsidRPr="00DB3110">
        <w:rPr>
          <w:rFonts w:ascii="Arial" w:hAnsi="Arial" w:cs="Arial"/>
          <w:sz w:val="20"/>
          <w:szCs w:val="20"/>
        </w:rPr>
        <w:t xml:space="preserve">1 až </w:t>
      </w:r>
      <w:r w:rsidR="00782D2F" w:rsidRPr="00DB3110">
        <w:rPr>
          <w:rFonts w:ascii="Arial" w:hAnsi="Arial" w:cs="Arial"/>
          <w:sz w:val="20"/>
          <w:szCs w:val="20"/>
        </w:rPr>
        <w:t>B.3</w:t>
      </w:r>
      <w:r w:rsidRPr="00DB3110">
        <w:rPr>
          <w:rFonts w:ascii="Arial" w:hAnsi="Arial" w:cs="Arial"/>
          <w:sz w:val="20"/>
          <w:szCs w:val="20"/>
        </w:rPr>
        <w:t xml:space="preserve"> týchto </w:t>
      </w:r>
      <w:bookmarkEnd w:id="23"/>
      <w:r w:rsidRPr="00DB3110">
        <w:rPr>
          <w:rFonts w:ascii="Arial" w:hAnsi="Arial" w:cs="Arial"/>
          <w:sz w:val="20"/>
          <w:szCs w:val="20"/>
        </w:rPr>
        <w:t>SP.</w:t>
      </w:r>
    </w:p>
    <w:p w14:paraId="15151609" w14:textId="77777777" w:rsidR="00FC6401" w:rsidRPr="00DB3110" w:rsidRDefault="00FC6401" w:rsidP="00DB3110">
      <w:pPr>
        <w:tabs>
          <w:tab w:val="left" w:pos="1134"/>
        </w:tabs>
        <w:ind w:left="1134" w:hanging="567"/>
        <w:jc w:val="both"/>
        <w:rPr>
          <w:rFonts w:ascii="Arial" w:hAnsi="Arial" w:cs="Arial"/>
          <w:sz w:val="20"/>
          <w:szCs w:val="20"/>
        </w:rPr>
      </w:pPr>
    </w:p>
    <w:bookmarkEnd w:id="22"/>
    <w:p w14:paraId="4AEF1B71" w14:textId="0C47CDDC" w:rsidR="00D952AB" w:rsidRPr="00DB3110" w:rsidRDefault="00BD5CA9" w:rsidP="00DB3110">
      <w:pPr>
        <w:ind w:left="1134" w:hanging="567"/>
        <w:jc w:val="both"/>
        <w:rPr>
          <w:rFonts w:ascii="Arial" w:hAnsi="Arial" w:cs="Arial"/>
          <w:sz w:val="20"/>
          <w:szCs w:val="20"/>
        </w:rPr>
      </w:pPr>
      <w:r w:rsidRPr="00DB3110">
        <w:rPr>
          <w:rFonts w:ascii="Arial" w:hAnsi="Arial" w:cs="Arial"/>
          <w:sz w:val="20"/>
          <w:szCs w:val="20"/>
        </w:rPr>
        <w:t>2.</w:t>
      </w:r>
      <w:r w:rsidR="004C3566" w:rsidRPr="00DB3110">
        <w:rPr>
          <w:rFonts w:ascii="Arial" w:hAnsi="Arial" w:cs="Arial"/>
          <w:sz w:val="20"/>
          <w:szCs w:val="20"/>
        </w:rPr>
        <w:t>4</w:t>
      </w:r>
      <w:r w:rsidRPr="00DB3110">
        <w:rPr>
          <w:rFonts w:ascii="Arial" w:hAnsi="Arial" w:cs="Arial"/>
          <w:sz w:val="20"/>
          <w:szCs w:val="20"/>
        </w:rPr>
        <w:tab/>
        <w:t xml:space="preserve">Postup vo verejnom obstarávaní: </w:t>
      </w:r>
    </w:p>
    <w:p w14:paraId="71B772D8" w14:textId="2CE549D8" w:rsidR="004C3566" w:rsidRPr="00DB3110" w:rsidRDefault="00D952AB" w:rsidP="00DB3110">
      <w:pPr>
        <w:ind w:left="1134" w:hanging="567"/>
        <w:jc w:val="both"/>
        <w:rPr>
          <w:rFonts w:ascii="Arial" w:hAnsi="Arial" w:cs="Arial"/>
          <w:sz w:val="20"/>
          <w:szCs w:val="20"/>
        </w:rPr>
      </w:pPr>
      <w:r w:rsidRPr="00DB3110">
        <w:rPr>
          <w:rFonts w:ascii="Arial" w:hAnsi="Arial" w:cs="Arial"/>
          <w:sz w:val="20"/>
          <w:szCs w:val="20"/>
        </w:rPr>
        <w:tab/>
      </w:r>
      <w:r w:rsidR="004C73D5" w:rsidRPr="00DB3110">
        <w:rPr>
          <w:rFonts w:ascii="Arial" w:hAnsi="Arial" w:cs="Arial"/>
          <w:sz w:val="20"/>
          <w:szCs w:val="20"/>
        </w:rPr>
        <w:t>verejná</w:t>
      </w:r>
      <w:r w:rsidR="00195C0D" w:rsidRPr="00DB3110">
        <w:rPr>
          <w:rFonts w:ascii="Arial" w:hAnsi="Arial" w:cs="Arial"/>
          <w:sz w:val="20"/>
          <w:szCs w:val="20"/>
        </w:rPr>
        <w:t xml:space="preserve"> </w:t>
      </w:r>
      <w:r w:rsidR="00BD5CA9" w:rsidRPr="00DB3110">
        <w:rPr>
          <w:rFonts w:ascii="Arial" w:hAnsi="Arial" w:cs="Arial"/>
          <w:sz w:val="20"/>
          <w:szCs w:val="20"/>
        </w:rPr>
        <w:t xml:space="preserve">súťaž podľa § </w:t>
      </w:r>
      <w:r w:rsidR="00614FCE" w:rsidRPr="00DB3110">
        <w:rPr>
          <w:rFonts w:ascii="Arial" w:hAnsi="Arial" w:cs="Arial"/>
          <w:sz w:val="20"/>
          <w:szCs w:val="20"/>
        </w:rPr>
        <w:t>66</w:t>
      </w:r>
      <w:r w:rsidR="00195C0D" w:rsidRPr="00DB3110">
        <w:rPr>
          <w:rFonts w:ascii="Arial" w:hAnsi="Arial" w:cs="Arial"/>
          <w:sz w:val="20"/>
          <w:szCs w:val="20"/>
        </w:rPr>
        <w:t xml:space="preserve"> </w:t>
      </w:r>
      <w:r w:rsidR="003D491A" w:rsidRPr="00DB3110">
        <w:rPr>
          <w:rFonts w:ascii="Arial" w:hAnsi="Arial" w:cs="Arial"/>
          <w:sz w:val="20"/>
          <w:szCs w:val="20"/>
        </w:rPr>
        <w:t xml:space="preserve">ods. 7 </w:t>
      </w:r>
      <w:r w:rsidR="00587830" w:rsidRPr="00DB3110">
        <w:rPr>
          <w:rFonts w:ascii="Arial" w:hAnsi="Arial" w:cs="Arial"/>
          <w:sz w:val="20"/>
          <w:szCs w:val="20"/>
        </w:rPr>
        <w:t>písm. b) zákona</w:t>
      </w:r>
      <w:r w:rsidR="00C97A2A" w:rsidRPr="00DB3110">
        <w:rPr>
          <w:rFonts w:ascii="Arial" w:hAnsi="Arial" w:cs="Arial"/>
          <w:sz w:val="20"/>
          <w:szCs w:val="20"/>
        </w:rPr>
        <w:t>.</w:t>
      </w:r>
    </w:p>
    <w:p w14:paraId="734E9D9C" w14:textId="77777777" w:rsidR="00FC6401" w:rsidRPr="00DB3110" w:rsidRDefault="00FC6401" w:rsidP="00DB3110">
      <w:pPr>
        <w:ind w:left="1134" w:hanging="567"/>
        <w:jc w:val="both"/>
        <w:rPr>
          <w:rFonts w:ascii="Arial" w:hAnsi="Arial" w:cs="Arial"/>
          <w:sz w:val="20"/>
          <w:szCs w:val="20"/>
        </w:rPr>
      </w:pPr>
    </w:p>
    <w:p w14:paraId="4158BF73" w14:textId="71A98995" w:rsidR="004C3566" w:rsidRPr="00DB3110" w:rsidRDefault="004C3566" w:rsidP="00DB3110">
      <w:pPr>
        <w:ind w:left="1134" w:hanging="567"/>
        <w:jc w:val="both"/>
        <w:rPr>
          <w:rFonts w:ascii="Arial" w:hAnsi="Arial" w:cs="Arial"/>
          <w:sz w:val="20"/>
          <w:szCs w:val="20"/>
        </w:rPr>
      </w:pPr>
      <w:r w:rsidRPr="00DB3110">
        <w:rPr>
          <w:rFonts w:ascii="Arial" w:eastAsia="Calibri" w:hAnsi="Arial" w:cs="Arial"/>
          <w:noProof/>
          <w:sz w:val="20"/>
          <w:szCs w:val="20"/>
        </w:rPr>
        <w:t>2.5</w:t>
      </w:r>
      <w:r w:rsidRPr="00DB3110">
        <w:rPr>
          <w:rFonts w:ascii="Arial" w:eastAsia="Calibri" w:hAnsi="Arial" w:cs="Arial"/>
          <w:noProof/>
          <w:sz w:val="20"/>
          <w:szCs w:val="20"/>
        </w:rPr>
        <w:tab/>
        <w:t>Číselný kód pre hlavný predmet a doplňujúce predmety z Hlavného slovníka Spoločného slovníka obstarávania, prípadne alfanumerický kód z Doplnkového slovníka Spoločného slovníka obstarávania (CPV/SSO)</w:t>
      </w:r>
      <w:r w:rsidRPr="00DB3110">
        <w:rPr>
          <w:rFonts w:ascii="Arial" w:eastAsia="Calibri" w:hAnsi="Arial" w:cs="Arial"/>
          <w:sz w:val="20"/>
          <w:szCs w:val="20"/>
        </w:rPr>
        <w:t>:</w:t>
      </w:r>
    </w:p>
    <w:p w14:paraId="24BBDC76" w14:textId="77777777" w:rsidR="001D391C" w:rsidRPr="001D391C" w:rsidRDefault="004C3566" w:rsidP="001D391C">
      <w:pPr>
        <w:tabs>
          <w:tab w:val="left" w:pos="1134"/>
        </w:tabs>
        <w:ind w:left="1134" w:hanging="567"/>
        <w:jc w:val="both"/>
        <w:rPr>
          <w:rFonts w:ascii="Arial" w:hAnsi="Arial" w:cs="Arial"/>
          <w:sz w:val="20"/>
          <w:szCs w:val="20"/>
        </w:rPr>
      </w:pPr>
      <w:r w:rsidRPr="00DB3110">
        <w:rPr>
          <w:rFonts w:ascii="Arial" w:hAnsi="Arial" w:cs="Arial"/>
          <w:sz w:val="20"/>
          <w:szCs w:val="20"/>
        </w:rPr>
        <w:tab/>
      </w:r>
      <w:r w:rsidR="001D391C" w:rsidRPr="001D391C">
        <w:rPr>
          <w:rFonts w:ascii="Arial" w:hAnsi="Arial" w:cs="Arial"/>
          <w:sz w:val="20"/>
          <w:szCs w:val="20"/>
        </w:rPr>
        <w:t>50.23.22.00-2 Údržba dopravných návestí</w:t>
      </w:r>
    </w:p>
    <w:p w14:paraId="56056D23" w14:textId="749D84BE" w:rsidR="001D391C" w:rsidRPr="001D391C" w:rsidRDefault="001D391C" w:rsidP="001D391C">
      <w:pPr>
        <w:tabs>
          <w:tab w:val="left" w:pos="1134"/>
        </w:tabs>
        <w:ind w:left="1134" w:hanging="567"/>
        <w:jc w:val="both"/>
        <w:rPr>
          <w:rFonts w:ascii="Arial" w:hAnsi="Arial" w:cs="Arial"/>
          <w:sz w:val="20"/>
          <w:szCs w:val="20"/>
        </w:rPr>
      </w:pPr>
      <w:r>
        <w:rPr>
          <w:rFonts w:ascii="Arial" w:hAnsi="Arial" w:cs="Arial"/>
          <w:sz w:val="20"/>
          <w:szCs w:val="20"/>
        </w:rPr>
        <w:tab/>
      </w:r>
      <w:r w:rsidRPr="001D391C">
        <w:rPr>
          <w:rFonts w:ascii="Arial" w:hAnsi="Arial" w:cs="Arial"/>
          <w:sz w:val="20"/>
          <w:szCs w:val="20"/>
        </w:rPr>
        <w:t>50.31.23.00-8 Údržba a opravy zariadení dátových sietí</w:t>
      </w:r>
    </w:p>
    <w:p w14:paraId="2938C27D" w14:textId="59FA686E" w:rsidR="001D391C" w:rsidRPr="001D391C" w:rsidRDefault="001D391C" w:rsidP="001D391C">
      <w:pPr>
        <w:tabs>
          <w:tab w:val="left" w:pos="1134"/>
        </w:tabs>
        <w:ind w:left="1134" w:hanging="567"/>
        <w:jc w:val="both"/>
        <w:rPr>
          <w:rFonts w:ascii="Arial" w:hAnsi="Arial" w:cs="Arial"/>
          <w:sz w:val="20"/>
          <w:szCs w:val="20"/>
        </w:rPr>
      </w:pPr>
      <w:r>
        <w:rPr>
          <w:rFonts w:ascii="Arial" w:hAnsi="Arial" w:cs="Arial"/>
          <w:sz w:val="20"/>
          <w:szCs w:val="20"/>
        </w:rPr>
        <w:tab/>
      </w:r>
      <w:r w:rsidRPr="001D391C">
        <w:rPr>
          <w:rFonts w:ascii="Arial" w:hAnsi="Arial" w:cs="Arial"/>
          <w:sz w:val="20"/>
          <w:szCs w:val="20"/>
        </w:rPr>
        <w:t>50.31.26.00-1 Údržba a opravy zariadení informačných technológií</w:t>
      </w:r>
    </w:p>
    <w:p w14:paraId="018A0909" w14:textId="76852417" w:rsidR="001D391C" w:rsidRPr="001D391C" w:rsidRDefault="001D391C" w:rsidP="001D391C">
      <w:pPr>
        <w:tabs>
          <w:tab w:val="left" w:pos="1134"/>
        </w:tabs>
        <w:ind w:left="1134" w:hanging="567"/>
        <w:jc w:val="both"/>
        <w:rPr>
          <w:rFonts w:ascii="Arial" w:hAnsi="Arial" w:cs="Arial"/>
          <w:sz w:val="20"/>
          <w:szCs w:val="20"/>
        </w:rPr>
      </w:pPr>
      <w:r>
        <w:rPr>
          <w:rFonts w:ascii="Arial" w:hAnsi="Arial" w:cs="Arial"/>
          <w:sz w:val="20"/>
          <w:szCs w:val="20"/>
        </w:rPr>
        <w:tab/>
      </w:r>
      <w:r w:rsidRPr="001D391C">
        <w:rPr>
          <w:rFonts w:ascii="Arial" w:hAnsi="Arial" w:cs="Arial"/>
          <w:sz w:val="20"/>
          <w:szCs w:val="20"/>
        </w:rPr>
        <w:t>50.33.00.00-7 Údržba telekomunikačných zariadení</w:t>
      </w:r>
    </w:p>
    <w:p w14:paraId="278946A8" w14:textId="6CC68847" w:rsidR="001D391C" w:rsidRPr="001D391C" w:rsidRDefault="001D391C" w:rsidP="001D391C">
      <w:pPr>
        <w:tabs>
          <w:tab w:val="left" w:pos="1134"/>
        </w:tabs>
        <w:ind w:left="1134" w:hanging="567"/>
        <w:jc w:val="both"/>
        <w:rPr>
          <w:rFonts w:ascii="Arial" w:hAnsi="Arial" w:cs="Arial"/>
          <w:sz w:val="20"/>
          <w:szCs w:val="20"/>
        </w:rPr>
      </w:pPr>
      <w:r>
        <w:rPr>
          <w:rFonts w:ascii="Arial" w:hAnsi="Arial" w:cs="Arial"/>
          <w:sz w:val="20"/>
          <w:szCs w:val="20"/>
        </w:rPr>
        <w:tab/>
      </w:r>
      <w:r w:rsidRPr="001D391C">
        <w:rPr>
          <w:rFonts w:ascii="Arial" w:hAnsi="Arial" w:cs="Arial"/>
          <w:sz w:val="20"/>
          <w:szCs w:val="20"/>
        </w:rPr>
        <w:t>50.33.44.00-9 Údržba komunikačných sústav</w:t>
      </w:r>
    </w:p>
    <w:p w14:paraId="58687133" w14:textId="17670ACD" w:rsidR="001D391C" w:rsidRPr="001D391C" w:rsidRDefault="001D391C" w:rsidP="001D391C">
      <w:pPr>
        <w:tabs>
          <w:tab w:val="left" w:pos="1134"/>
        </w:tabs>
        <w:ind w:left="1134" w:hanging="567"/>
        <w:jc w:val="both"/>
        <w:rPr>
          <w:rFonts w:ascii="Arial" w:hAnsi="Arial" w:cs="Arial"/>
          <w:sz w:val="20"/>
          <w:szCs w:val="20"/>
        </w:rPr>
      </w:pPr>
      <w:r>
        <w:rPr>
          <w:rFonts w:ascii="Arial" w:hAnsi="Arial" w:cs="Arial"/>
          <w:sz w:val="20"/>
          <w:szCs w:val="20"/>
        </w:rPr>
        <w:tab/>
      </w:r>
      <w:r w:rsidRPr="001D391C">
        <w:rPr>
          <w:rFonts w:ascii="Arial" w:hAnsi="Arial" w:cs="Arial"/>
          <w:sz w:val="20"/>
          <w:szCs w:val="20"/>
        </w:rPr>
        <w:t xml:space="preserve">50.34.30.00-1 Opravy a údržba </w:t>
      </w:r>
      <w:proofErr w:type="spellStart"/>
      <w:r w:rsidRPr="001D391C">
        <w:rPr>
          <w:rFonts w:ascii="Arial" w:hAnsi="Arial" w:cs="Arial"/>
          <w:sz w:val="20"/>
          <w:szCs w:val="20"/>
        </w:rPr>
        <w:t>videozariadení</w:t>
      </w:r>
      <w:proofErr w:type="spellEnd"/>
    </w:p>
    <w:p w14:paraId="39CB9286" w14:textId="67160973" w:rsidR="001D391C" w:rsidRPr="001D391C" w:rsidRDefault="001D391C" w:rsidP="001D391C">
      <w:pPr>
        <w:tabs>
          <w:tab w:val="left" w:pos="1134"/>
        </w:tabs>
        <w:ind w:left="1134" w:hanging="567"/>
        <w:jc w:val="both"/>
        <w:rPr>
          <w:rFonts w:ascii="Arial" w:hAnsi="Arial" w:cs="Arial"/>
          <w:sz w:val="20"/>
          <w:szCs w:val="20"/>
        </w:rPr>
      </w:pPr>
      <w:r>
        <w:rPr>
          <w:rFonts w:ascii="Arial" w:hAnsi="Arial" w:cs="Arial"/>
          <w:sz w:val="20"/>
          <w:szCs w:val="20"/>
        </w:rPr>
        <w:tab/>
      </w:r>
      <w:r w:rsidRPr="001D391C">
        <w:rPr>
          <w:rFonts w:ascii="Arial" w:hAnsi="Arial" w:cs="Arial"/>
          <w:sz w:val="20"/>
          <w:szCs w:val="20"/>
        </w:rPr>
        <w:t>50.34.40.00-8 Opravy a údržba optických zariadení</w:t>
      </w:r>
    </w:p>
    <w:p w14:paraId="04B57A92" w14:textId="4E203F27" w:rsidR="004C3566" w:rsidRPr="00DB3110" w:rsidRDefault="001D391C" w:rsidP="001D391C">
      <w:pPr>
        <w:tabs>
          <w:tab w:val="left" w:pos="1134"/>
        </w:tabs>
        <w:ind w:left="1134" w:hanging="567"/>
        <w:jc w:val="both"/>
        <w:rPr>
          <w:rFonts w:ascii="Arial" w:hAnsi="Arial" w:cs="Arial"/>
          <w:b/>
          <w:sz w:val="20"/>
          <w:szCs w:val="20"/>
        </w:rPr>
      </w:pPr>
      <w:r>
        <w:rPr>
          <w:rFonts w:ascii="Arial" w:hAnsi="Arial" w:cs="Arial"/>
          <w:sz w:val="20"/>
          <w:szCs w:val="20"/>
        </w:rPr>
        <w:tab/>
      </w:r>
      <w:r>
        <w:rPr>
          <w:rFonts w:ascii="Arial" w:hAnsi="Arial" w:cs="Arial"/>
          <w:sz w:val="20"/>
          <w:szCs w:val="20"/>
        </w:rPr>
        <w:tab/>
      </w:r>
      <w:r w:rsidRPr="001D391C">
        <w:rPr>
          <w:rFonts w:ascii="Arial" w:hAnsi="Arial" w:cs="Arial"/>
          <w:sz w:val="20"/>
          <w:szCs w:val="20"/>
        </w:rPr>
        <w:t>50.53.20.00-3 Opravy a údržba elektrických strojov, prístrojov a súvisiaceho vybavenia</w:t>
      </w:r>
    </w:p>
    <w:p w14:paraId="25AA3200" w14:textId="77777777" w:rsidR="00FC6401" w:rsidRPr="00DB3110" w:rsidRDefault="00FC6401" w:rsidP="00DB3110">
      <w:pPr>
        <w:tabs>
          <w:tab w:val="left" w:pos="1134"/>
        </w:tabs>
        <w:ind w:left="1134" w:hanging="567"/>
        <w:jc w:val="both"/>
        <w:rPr>
          <w:rFonts w:ascii="Arial" w:hAnsi="Arial" w:cs="Arial"/>
          <w:sz w:val="20"/>
          <w:szCs w:val="20"/>
        </w:rPr>
      </w:pPr>
    </w:p>
    <w:p w14:paraId="14ED5D23" w14:textId="54A003F0" w:rsidR="00D952AB" w:rsidRPr="00DB3110" w:rsidRDefault="00A00EDB" w:rsidP="00DB3110">
      <w:pPr>
        <w:ind w:left="1134" w:hanging="567"/>
        <w:rPr>
          <w:rFonts w:ascii="Arial" w:hAnsi="Arial" w:cs="Arial"/>
          <w:b/>
          <w:sz w:val="20"/>
          <w:szCs w:val="20"/>
        </w:rPr>
      </w:pPr>
      <w:r w:rsidRPr="00DB3110">
        <w:rPr>
          <w:rFonts w:ascii="Arial" w:hAnsi="Arial" w:cs="Arial"/>
          <w:sz w:val="20"/>
          <w:szCs w:val="20"/>
        </w:rPr>
        <w:t>2.</w:t>
      </w:r>
      <w:r w:rsidR="004C3566" w:rsidRPr="00DB3110">
        <w:rPr>
          <w:rFonts w:ascii="Arial" w:hAnsi="Arial" w:cs="Arial"/>
          <w:sz w:val="20"/>
          <w:szCs w:val="20"/>
        </w:rPr>
        <w:t>6</w:t>
      </w:r>
      <w:r w:rsidRPr="00DB3110">
        <w:rPr>
          <w:rFonts w:ascii="Arial" w:hAnsi="Arial" w:cs="Arial"/>
          <w:sz w:val="20"/>
          <w:szCs w:val="20"/>
        </w:rPr>
        <w:tab/>
        <w:t>Predpokladaná hodnota zákazky</w:t>
      </w:r>
      <w:r w:rsidR="00B666D0" w:rsidRPr="00DB3110">
        <w:rPr>
          <w:rFonts w:ascii="Arial" w:hAnsi="Arial" w:cs="Arial"/>
          <w:b/>
          <w:sz w:val="20"/>
          <w:szCs w:val="20"/>
        </w:rPr>
        <w:t>:</w:t>
      </w:r>
      <w:r w:rsidR="00140697" w:rsidRPr="00DB3110">
        <w:rPr>
          <w:rFonts w:ascii="Arial" w:hAnsi="Arial" w:cs="Arial"/>
          <w:b/>
          <w:sz w:val="20"/>
          <w:szCs w:val="20"/>
        </w:rPr>
        <w:t xml:space="preserve"> </w:t>
      </w:r>
    </w:p>
    <w:p w14:paraId="0E4397CE" w14:textId="5EB0988B" w:rsidR="00A00EDB" w:rsidRDefault="00D952AB" w:rsidP="00DB3110">
      <w:pPr>
        <w:ind w:left="1134" w:hanging="567"/>
        <w:jc w:val="both"/>
        <w:rPr>
          <w:rFonts w:ascii="Arial" w:hAnsi="Arial" w:cs="Arial"/>
          <w:sz w:val="20"/>
          <w:szCs w:val="20"/>
        </w:rPr>
      </w:pPr>
      <w:r w:rsidRPr="00DB3110">
        <w:rPr>
          <w:rFonts w:ascii="Arial" w:hAnsi="Arial" w:cs="Arial"/>
          <w:b/>
          <w:sz w:val="20"/>
          <w:szCs w:val="20"/>
        </w:rPr>
        <w:tab/>
      </w:r>
      <w:r w:rsidR="00416194" w:rsidRPr="00DB3110">
        <w:rPr>
          <w:rFonts w:ascii="Arial" w:hAnsi="Arial" w:cs="Arial"/>
          <w:b/>
          <w:sz w:val="20"/>
          <w:szCs w:val="20"/>
        </w:rPr>
        <w:t>36</w:t>
      </w:r>
      <w:r w:rsidR="00A844A9" w:rsidRPr="00DB3110">
        <w:rPr>
          <w:rFonts w:ascii="Arial" w:hAnsi="Arial" w:cs="Arial"/>
          <w:b/>
          <w:sz w:val="20"/>
          <w:szCs w:val="20"/>
        </w:rPr>
        <w:t>0 443</w:t>
      </w:r>
      <w:r w:rsidR="00542DB6" w:rsidRPr="00DB3110">
        <w:rPr>
          <w:rFonts w:ascii="Arial" w:hAnsi="Arial" w:cs="Arial"/>
          <w:b/>
          <w:sz w:val="20"/>
          <w:szCs w:val="20"/>
        </w:rPr>
        <w:t>,</w:t>
      </w:r>
      <w:r w:rsidR="00A844A9" w:rsidRPr="00DB3110">
        <w:rPr>
          <w:rFonts w:ascii="Arial" w:hAnsi="Arial" w:cs="Arial"/>
          <w:b/>
          <w:sz w:val="20"/>
          <w:szCs w:val="20"/>
        </w:rPr>
        <w:t>2</w:t>
      </w:r>
      <w:r w:rsidR="00416194" w:rsidRPr="00DB3110">
        <w:rPr>
          <w:rFonts w:ascii="Arial" w:hAnsi="Arial" w:cs="Arial"/>
          <w:b/>
          <w:sz w:val="20"/>
          <w:szCs w:val="20"/>
        </w:rPr>
        <w:t>0</w:t>
      </w:r>
      <w:r w:rsidR="00542DB6" w:rsidRPr="00DB3110">
        <w:rPr>
          <w:rFonts w:ascii="Arial" w:hAnsi="Arial" w:cs="Arial"/>
          <w:b/>
          <w:sz w:val="20"/>
          <w:szCs w:val="20"/>
        </w:rPr>
        <w:t xml:space="preserve"> </w:t>
      </w:r>
      <w:r w:rsidR="005C4509" w:rsidRPr="00DB3110">
        <w:rPr>
          <w:rFonts w:ascii="Arial" w:hAnsi="Arial" w:cs="Arial"/>
          <w:b/>
          <w:sz w:val="20"/>
          <w:szCs w:val="20"/>
        </w:rPr>
        <w:t>EUR bez DPH</w:t>
      </w:r>
      <w:r w:rsidRPr="00DB3110">
        <w:rPr>
          <w:rFonts w:ascii="Arial" w:hAnsi="Arial" w:cs="Arial"/>
          <w:b/>
          <w:sz w:val="20"/>
          <w:szCs w:val="20"/>
        </w:rPr>
        <w:t xml:space="preserve"> </w:t>
      </w:r>
      <w:r w:rsidR="00196EF4" w:rsidRPr="00DB3110">
        <w:rPr>
          <w:rFonts w:ascii="Arial" w:hAnsi="Arial" w:cs="Arial"/>
          <w:sz w:val="20"/>
          <w:szCs w:val="20"/>
        </w:rPr>
        <w:t>(slovom</w:t>
      </w:r>
      <w:r w:rsidR="00DF160C" w:rsidRPr="00DB3110">
        <w:rPr>
          <w:rFonts w:ascii="Arial" w:hAnsi="Arial" w:cs="Arial"/>
          <w:sz w:val="20"/>
          <w:szCs w:val="20"/>
        </w:rPr>
        <w:t xml:space="preserve">: </w:t>
      </w:r>
      <w:r w:rsidR="00416194" w:rsidRPr="00DB3110">
        <w:rPr>
          <w:rFonts w:ascii="Arial" w:hAnsi="Arial" w:cs="Arial"/>
          <w:sz w:val="20"/>
          <w:szCs w:val="20"/>
        </w:rPr>
        <w:t>t</w:t>
      </w:r>
      <w:r w:rsidR="00CE3964" w:rsidRPr="00DB3110">
        <w:rPr>
          <w:rFonts w:ascii="Arial" w:hAnsi="Arial" w:cs="Arial"/>
          <w:sz w:val="20"/>
          <w:szCs w:val="20"/>
        </w:rPr>
        <w:t>tristošesťdesiattisícštyristoštyridsaťtri</w:t>
      </w:r>
      <w:r w:rsidR="00416194" w:rsidRPr="00DB3110">
        <w:rPr>
          <w:rFonts w:ascii="Arial" w:hAnsi="Arial" w:cs="Arial"/>
          <w:sz w:val="20"/>
          <w:szCs w:val="20"/>
        </w:rPr>
        <w:t xml:space="preserve"> eur</w:t>
      </w:r>
      <w:r w:rsidR="005C4509" w:rsidRPr="00DB3110">
        <w:rPr>
          <w:rFonts w:ascii="Arial" w:hAnsi="Arial" w:cs="Arial"/>
          <w:sz w:val="20"/>
          <w:szCs w:val="20"/>
        </w:rPr>
        <w:t xml:space="preserve"> </w:t>
      </w:r>
      <w:r w:rsidR="00CE3964" w:rsidRPr="00DB3110">
        <w:rPr>
          <w:rFonts w:ascii="Arial" w:hAnsi="Arial" w:cs="Arial"/>
          <w:sz w:val="20"/>
          <w:szCs w:val="20"/>
        </w:rPr>
        <w:t xml:space="preserve">a dvadsať centov </w:t>
      </w:r>
      <w:r w:rsidR="00DF160C" w:rsidRPr="00DB3110">
        <w:rPr>
          <w:rFonts w:ascii="Arial" w:hAnsi="Arial" w:cs="Arial"/>
          <w:sz w:val="20"/>
          <w:szCs w:val="20"/>
        </w:rPr>
        <w:t>bez dane z pridanej hodnoty</w:t>
      </w:r>
      <w:r w:rsidR="005C4509" w:rsidRPr="00DB3110">
        <w:rPr>
          <w:rFonts w:ascii="Arial" w:hAnsi="Arial" w:cs="Arial"/>
          <w:sz w:val="20"/>
          <w:szCs w:val="20"/>
        </w:rPr>
        <w:t>)</w:t>
      </w:r>
    </w:p>
    <w:p w14:paraId="37D8F1A6" w14:textId="35550D73" w:rsidR="0086210F" w:rsidRDefault="0086210F" w:rsidP="00DB3110">
      <w:pPr>
        <w:ind w:left="1134" w:hanging="567"/>
        <w:jc w:val="both"/>
        <w:rPr>
          <w:rFonts w:ascii="Arial" w:hAnsi="Arial" w:cs="Arial"/>
          <w:sz w:val="20"/>
          <w:szCs w:val="20"/>
        </w:rPr>
      </w:pPr>
    </w:p>
    <w:p w14:paraId="51A650F5" w14:textId="77777777" w:rsidR="00C56B63" w:rsidRPr="00DB3110" w:rsidRDefault="00C56B63" w:rsidP="00DB3110">
      <w:pPr>
        <w:pStyle w:val="Odsekzoznamu"/>
        <w:numPr>
          <w:ilvl w:val="0"/>
          <w:numId w:val="17"/>
        </w:numPr>
        <w:jc w:val="both"/>
        <w:rPr>
          <w:rFonts w:ascii="Arial" w:eastAsia="Calibri" w:hAnsi="Arial" w:cs="Arial"/>
          <w:noProof/>
          <w:vanish/>
          <w:sz w:val="20"/>
          <w:szCs w:val="20"/>
        </w:rPr>
      </w:pPr>
    </w:p>
    <w:p w14:paraId="6ADD3F87" w14:textId="77777777" w:rsidR="00C56B63" w:rsidRPr="00DB3110" w:rsidRDefault="00C56B63" w:rsidP="00DB3110">
      <w:pPr>
        <w:pStyle w:val="Odsekzoznamu"/>
        <w:numPr>
          <w:ilvl w:val="0"/>
          <w:numId w:val="17"/>
        </w:numPr>
        <w:jc w:val="both"/>
        <w:rPr>
          <w:rFonts w:ascii="Arial" w:eastAsia="Calibri" w:hAnsi="Arial" w:cs="Arial"/>
          <w:noProof/>
          <w:vanish/>
          <w:sz w:val="20"/>
          <w:szCs w:val="20"/>
        </w:rPr>
      </w:pPr>
    </w:p>
    <w:p w14:paraId="23D6B7A3" w14:textId="77777777" w:rsidR="00C56B63" w:rsidRPr="00DB3110" w:rsidRDefault="00C56B63" w:rsidP="00DB3110">
      <w:pPr>
        <w:pStyle w:val="Odsekzoznamu"/>
        <w:numPr>
          <w:ilvl w:val="1"/>
          <w:numId w:val="17"/>
        </w:numPr>
        <w:jc w:val="both"/>
        <w:rPr>
          <w:rFonts w:ascii="Arial" w:eastAsia="Calibri" w:hAnsi="Arial" w:cs="Arial"/>
          <w:noProof/>
          <w:vanish/>
          <w:sz w:val="20"/>
          <w:szCs w:val="20"/>
        </w:rPr>
      </w:pPr>
    </w:p>
    <w:p w14:paraId="7BCAE4F8" w14:textId="0D7231A8" w:rsidR="00B538C0" w:rsidRPr="00DB3110" w:rsidRDefault="004C3566" w:rsidP="00DB3110">
      <w:pPr>
        <w:tabs>
          <w:tab w:val="left" w:pos="567"/>
        </w:tabs>
        <w:jc w:val="both"/>
        <w:rPr>
          <w:rFonts w:ascii="Arial" w:hAnsi="Arial" w:cs="Arial"/>
          <w:b/>
          <w:bCs/>
          <w:smallCaps/>
          <w:sz w:val="20"/>
          <w:szCs w:val="20"/>
        </w:rPr>
      </w:pPr>
      <w:r w:rsidRPr="00DB3110">
        <w:rPr>
          <w:rFonts w:ascii="Arial" w:hAnsi="Arial" w:cs="Arial"/>
          <w:b/>
          <w:bCs/>
          <w:smallCaps/>
          <w:sz w:val="20"/>
          <w:szCs w:val="20"/>
        </w:rPr>
        <w:t>3</w:t>
      </w:r>
      <w:r w:rsidR="009505A3" w:rsidRPr="00DB3110">
        <w:rPr>
          <w:rFonts w:ascii="Arial" w:hAnsi="Arial" w:cs="Arial"/>
          <w:b/>
          <w:bCs/>
          <w:smallCaps/>
          <w:sz w:val="20"/>
          <w:szCs w:val="20"/>
        </w:rPr>
        <w:t>.</w:t>
      </w:r>
      <w:r w:rsidR="00B538C0" w:rsidRPr="00DB3110">
        <w:rPr>
          <w:rFonts w:ascii="Arial" w:hAnsi="Arial" w:cs="Arial"/>
          <w:b/>
          <w:bCs/>
          <w:smallCaps/>
          <w:sz w:val="20"/>
          <w:szCs w:val="20"/>
        </w:rPr>
        <w:tab/>
      </w:r>
      <w:r w:rsidR="00B538C0" w:rsidRPr="00DB3110">
        <w:rPr>
          <w:rFonts w:ascii="Arial" w:hAnsi="Arial" w:cs="Arial"/>
          <w:b/>
          <w:bCs/>
          <w:sz w:val="20"/>
          <w:szCs w:val="20"/>
        </w:rPr>
        <w:t>Rozdelenie predmetu zákazky</w:t>
      </w:r>
    </w:p>
    <w:p w14:paraId="31BF0B09" w14:textId="02710BFB" w:rsidR="002E05D4" w:rsidRPr="00DB3110" w:rsidRDefault="004C3566" w:rsidP="00DB3110">
      <w:pPr>
        <w:pStyle w:val="Zarkazkladnhotextu2"/>
        <w:ind w:left="1134" w:hanging="567"/>
        <w:rPr>
          <w:rFonts w:ascii="Arial" w:hAnsi="Arial" w:cs="Arial"/>
          <w:sz w:val="20"/>
          <w:szCs w:val="20"/>
        </w:rPr>
      </w:pPr>
      <w:r w:rsidRPr="00DB3110">
        <w:rPr>
          <w:rFonts w:ascii="Arial" w:hAnsi="Arial" w:cs="Arial"/>
          <w:sz w:val="20"/>
          <w:szCs w:val="20"/>
        </w:rPr>
        <w:t>3</w:t>
      </w:r>
      <w:r w:rsidR="00B538C0" w:rsidRPr="00DB3110">
        <w:rPr>
          <w:rFonts w:ascii="Arial" w:hAnsi="Arial" w:cs="Arial"/>
          <w:sz w:val="20"/>
          <w:szCs w:val="20"/>
        </w:rPr>
        <w:t>.1</w:t>
      </w:r>
      <w:r w:rsidR="00B538C0" w:rsidRPr="00DB3110">
        <w:rPr>
          <w:rFonts w:ascii="Arial" w:hAnsi="Arial" w:cs="Arial"/>
          <w:sz w:val="20"/>
          <w:szCs w:val="20"/>
        </w:rPr>
        <w:tab/>
      </w:r>
      <w:r w:rsidR="002E05D4" w:rsidRPr="00DB3110">
        <w:rPr>
          <w:rFonts w:ascii="Arial" w:hAnsi="Arial" w:cs="Arial"/>
          <w:sz w:val="20"/>
          <w:szCs w:val="20"/>
        </w:rPr>
        <w:t>Verejný obstarávateľ nepovoľuje rozdelenie predmetu zákazky na časti.</w:t>
      </w:r>
    </w:p>
    <w:p w14:paraId="09172560" w14:textId="30FDFBD7" w:rsidR="00C16F5E" w:rsidRPr="00DB3110" w:rsidRDefault="004C3566" w:rsidP="00DB3110">
      <w:pPr>
        <w:pStyle w:val="Zarkazkladnhotextu2"/>
        <w:ind w:left="1134" w:hanging="567"/>
        <w:rPr>
          <w:rFonts w:ascii="Arial" w:hAnsi="Arial" w:cs="Arial"/>
          <w:sz w:val="20"/>
          <w:szCs w:val="20"/>
        </w:rPr>
      </w:pPr>
      <w:r w:rsidRPr="00DB3110">
        <w:rPr>
          <w:rFonts w:ascii="Arial" w:hAnsi="Arial" w:cs="Arial"/>
          <w:sz w:val="20"/>
          <w:szCs w:val="20"/>
        </w:rPr>
        <w:t>3</w:t>
      </w:r>
      <w:r w:rsidR="002E05D4" w:rsidRPr="00DB3110">
        <w:rPr>
          <w:rFonts w:ascii="Arial" w:hAnsi="Arial" w:cs="Arial"/>
          <w:sz w:val="20"/>
          <w:szCs w:val="20"/>
        </w:rPr>
        <w:t>.2</w:t>
      </w:r>
      <w:r w:rsidR="00C16F5E" w:rsidRPr="00DB3110">
        <w:rPr>
          <w:rFonts w:ascii="Arial" w:hAnsi="Arial" w:cs="Arial"/>
          <w:sz w:val="20"/>
          <w:szCs w:val="20"/>
        </w:rPr>
        <w:tab/>
        <w:t>Odôvodnenie nerozdelenia predmetu zákazky:</w:t>
      </w:r>
      <w:r w:rsidR="002E05D4" w:rsidRPr="00DB3110">
        <w:rPr>
          <w:rFonts w:ascii="Arial" w:hAnsi="Arial" w:cs="Arial"/>
          <w:sz w:val="20"/>
          <w:szCs w:val="20"/>
        </w:rPr>
        <w:tab/>
      </w:r>
    </w:p>
    <w:p w14:paraId="2C7B6DB9" w14:textId="16FA5171" w:rsidR="00B9271B" w:rsidRPr="00B9271B" w:rsidRDefault="002B6FB9" w:rsidP="00B9271B">
      <w:pPr>
        <w:pStyle w:val="Zarkazkladnhotextu2"/>
        <w:ind w:left="1134" w:hanging="567"/>
        <w:rPr>
          <w:rFonts w:ascii="Arial" w:hAnsi="Arial" w:cs="Arial"/>
          <w:sz w:val="20"/>
          <w:szCs w:val="20"/>
        </w:rPr>
      </w:pPr>
      <w:r w:rsidRPr="00DB3110">
        <w:rPr>
          <w:rFonts w:ascii="Arial" w:hAnsi="Arial" w:cs="Arial"/>
          <w:sz w:val="20"/>
          <w:szCs w:val="20"/>
        </w:rPr>
        <w:tab/>
      </w:r>
      <w:r w:rsidR="00A01769" w:rsidRPr="00DB3110">
        <w:rPr>
          <w:rFonts w:ascii="Arial" w:hAnsi="Arial" w:cs="Arial"/>
          <w:sz w:val="20"/>
          <w:szCs w:val="20"/>
        </w:rPr>
        <w:t xml:space="preserve">verejný obstarávateľ odôvodňuje nerozdelenie zákazky na časti tým, že </w:t>
      </w:r>
      <w:r w:rsidR="00B9271B">
        <w:rPr>
          <w:rFonts w:ascii="Arial" w:hAnsi="Arial" w:cs="Arial"/>
          <w:sz w:val="20"/>
          <w:szCs w:val="20"/>
        </w:rPr>
        <w:t>n</w:t>
      </w:r>
      <w:r w:rsidR="00B9271B" w:rsidRPr="00B9271B">
        <w:rPr>
          <w:rFonts w:ascii="Arial" w:hAnsi="Arial" w:cs="Arial"/>
          <w:sz w:val="20"/>
          <w:szCs w:val="20"/>
        </w:rPr>
        <w:t>a rýchlostnej ceste R2 v úsekoch R2 Žiar nad H</w:t>
      </w:r>
      <w:r w:rsidR="00306228">
        <w:rPr>
          <w:rFonts w:ascii="Arial" w:hAnsi="Arial" w:cs="Arial"/>
          <w:sz w:val="20"/>
          <w:szCs w:val="20"/>
        </w:rPr>
        <w:t>r</w:t>
      </w:r>
      <w:r w:rsidR="00B9271B" w:rsidRPr="00B9271B">
        <w:rPr>
          <w:rFonts w:ascii="Arial" w:hAnsi="Arial" w:cs="Arial"/>
          <w:sz w:val="20"/>
          <w:szCs w:val="20"/>
        </w:rPr>
        <w:t>onom – obchvat, R2 Zvolen, východ – Pstruša a R2 Pstruša – Kriváň v správe SSÚR2 Nová Baňa a SSÚR3 Zvolen sa nachádzajú technológie, ktoré sú navzájom prepojené a predstavujú jeden funkčný celok.</w:t>
      </w:r>
      <w:r w:rsidR="00B9271B">
        <w:rPr>
          <w:rFonts w:ascii="Arial" w:hAnsi="Arial" w:cs="Arial"/>
          <w:sz w:val="20"/>
          <w:szCs w:val="20"/>
        </w:rPr>
        <w:t xml:space="preserve"> </w:t>
      </w:r>
      <w:r w:rsidR="00B9271B" w:rsidRPr="00B9271B">
        <w:rPr>
          <w:rFonts w:ascii="Arial" w:hAnsi="Arial" w:cs="Arial"/>
          <w:sz w:val="20"/>
          <w:szCs w:val="20"/>
        </w:rPr>
        <w:t xml:space="preserve">Kvôli uvedenému je nutné, aby servisné činnosti na všetkých technológiách vykonával jeden dodávateľ s požadovanými schopnosťami a v požadovanej kvalite. Pri rozdelení zákazky je možné predpokladať navýšenie nákladov na výkon servisných činností a problémy pri koordinácií viacerých dodávateľov. </w:t>
      </w:r>
    </w:p>
    <w:p w14:paraId="4D2B3F72" w14:textId="0002C301" w:rsidR="00B538C0" w:rsidRPr="00DB3110" w:rsidRDefault="004C3566" w:rsidP="00DB3110">
      <w:pPr>
        <w:pStyle w:val="Zarkazkladnhotextu2"/>
        <w:ind w:left="1134" w:hanging="567"/>
        <w:rPr>
          <w:rFonts w:ascii="Arial" w:hAnsi="Arial" w:cs="Arial"/>
          <w:sz w:val="20"/>
          <w:szCs w:val="20"/>
        </w:rPr>
      </w:pPr>
      <w:r w:rsidRPr="00DB3110">
        <w:rPr>
          <w:rFonts w:ascii="Arial" w:hAnsi="Arial" w:cs="Arial"/>
          <w:sz w:val="20"/>
          <w:szCs w:val="20"/>
        </w:rPr>
        <w:t>3</w:t>
      </w:r>
      <w:r w:rsidR="002E05D4" w:rsidRPr="00DB3110">
        <w:rPr>
          <w:rFonts w:ascii="Arial" w:hAnsi="Arial" w:cs="Arial"/>
          <w:sz w:val="20"/>
          <w:szCs w:val="20"/>
        </w:rPr>
        <w:t>.3</w:t>
      </w:r>
      <w:r w:rsidR="002E05D4" w:rsidRPr="00DB3110">
        <w:rPr>
          <w:rFonts w:ascii="Arial" w:hAnsi="Arial" w:cs="Arial"/>
          <w:sz w:val="20"/>
          <w:szCs w:val="20"/>
        </w:rPr>
        <w:tab/>
      </w:r>
      <w:r w:rsidR="00B538C0" w:rsidRPr="00DB3110">
        <w:rPr>
          <w:rFonts w:ascii="Arial" w:hAnsi="Arial" w:cs="Arial"/>
          <w:sz w:val="20"/>
          <w:szCs w:val="20"/>
        </w:rPr>
        <w:t xml:space="preserve">Uchádzač predloží ponuku na celý predmet zákazky.  </w:t>
      </w:r>
    </w:p>
    <w:p w14:paraId="36889C2B" w14:textId="31DBE6C1" w:rsidR="004C3566" w:rsidRPr="00DB3110" w:rsidRDefault="004C3566" w:rsidP="00DB3110">
      <w:pPr>
        <w:ind w:left="1134" w:hanging="567"/>
        <w:jc w:val="both"/>
        <w:rPr>
          <w:rFonts w:ascii="Arial" w:hAnsi="Arial" w:cs="Arial"/>
          <w:sz w:val="20"/>
          <w:szCs w:val="20"/>
        </w:rPr>
      </w:pPr>
    </w:p>
    <w:p w14:paraId="491E34BF" w14:textId="658F1B46" w:rsidR="004C3566" w:rsidRPr="00DB3110" w:rsidRDefault="004C3566" w:rsidP="00DB3110">
      <w:pPr>
        <w:tabs>
          <w:tab w:val="left" w:pos="567"/>
        </w:tabs>
        <w:jc w:val="both"/>
        <w:rPr>
          <w:rFonts w:ascii="Arial" w:hAnsi="Arial" w:cs="Arial"/>
          <w:b/>
          <w:bCs/>
          <w:sz w:val="20"/>
          <w:szCs w:val="20"/>
        </w:rPr>
      </w:pPr>
      <w:r w:rsidRPr="00DB3110">
        <w:rPr>
          <w:rFonts w:ascii="Arial" w:hAnsi="Arial" w:cs="Arial"/>
          <w:b/>
          <w:bCs/>
          <w:sz w:val="20"/>
          <w:szCs w:val="20"/>
        </w:rPr>
        <w:t>4.</w:t>
      </w:r>
      <w:r w:rsidRPr="00DB3110">
        <w:rPr>
          <w:rFonts w:ascii="Arial" w:hAnsi="Arial" w:cs="Arial"/>
          <w:b/>
          <w:bCs/>
          <w:sz w:val="20"/>
          <w:szCs w:val="20"/>
        </w:rPr>
        <w:tab/>
        <w:t>Variantné riešenie</w:t>
      </w:r>
    </w:p>
    <w:p w14:paraId="26DA6D1D" w14:textId="6AE056C0" w:rsidR="004C3566" w:rsidRPr="00DB3110" w:rsidRDefault="004C3566" w:rsidP="00DB3110">
      <w:pPr>
        <w:ind w:left="1134" w:hanging="567"/>
        <w:jc w:val="both"/>
        <w:rPr>
          <w:rFonts w:ascii="Arial" w:hAnsi="Arial" w:cs="Arial"/>
          <w:sz w:val="20"/>
          <w:szCs w:val="20"/>
        </w:rPr>
      </w:pPr>
      <w:r w:rsidRPr="00DB3110">
        <w:rPr>
          <w:rFonts w:ascii="Arial" w:hAnsi="Arial" w:cs="Arial"/>
          <w:sz w:val="20"/>
          <w:szCs w:val="20"/>
        </w:rPr>
        <w:t>4.1</w:t>
      </w:r>
      <w:r w:rsidRPr="00DB3110">
        <w:rPr>
          <w:rFonts w:ascii="Arial" w:hAnsi="Arial" w:cs="Arial"/>
          <w:sz w:val="20"/>
          <w:szCs w:val="20"/>
        </w:rPr>
        <w:tab/>
        <w:t>Uchádzačom sa neumožňuje predložiť variantné riešenie.</w:t>
      </w:r>
    </w:p>
    <w:p w14:paraId="2498B054" w14:textId="6E99CC3D" w:rsidR="004C3566" w:rsidRPr="00DB3110" w:rsidRDefault="004C3566" w:rsidP="00DB3110">
      <w:pPr>
        <w:ind w:left="1134" w:hanging="567"/>
        <w:jc w:val="both"/>
        <w:rPr>
          <w:rFonts w:ascii="Arial" w:hAnsi="Arial" w:cs="Arial"/>
          <w:sz w:val="20"/>
          <w:szCs w:val="20"/>
        </w:rPr>
      </w:pPr>
      <w:r w:rsidRPr="00DB3110">
        <w:rPr>
          <w:rFonts w:ascii="Arial" w:hAnsi="Arial" w:cs="Arial"/>
          <w:sz w:val="20"/>
          <w:szCs w:val="20"/>
        </w:rPr>
        <w:t>4.2</w:t>
      </w:r>
      <w:r w:rsidRPr="00DB3110">
        <w:rPr>
          <w:rFonts w:ascii="Arial" w:hAnsi="Arial" w:cs="Arial"/>
          <w:sz w:val="20"/>
          <w:szCs w:val="20"/>
        </w:rPr>
        <w:tab/>
        <w:t>Ak súčasťou ponuky bude aj variantné riešenie, nebude takéto variantné riešenie zaradené do vyhodnotenia ponúk a bude sa naň hľadieť, akoby nebolo predložené.</w:t>
      </w:r>
    </w:p>
    <w:p w14:paraId="475CF0B3" w14:textId="77777777" w:rsidR="003E1454" w:rsidRPr="00DB3110" w:rsidRDefault="003E1454" w:rsidP="00DB3110">
      <w:pPr>
        <w:ind w:left="1134" w:hanging="567"/>
        <w:jc w:val="both"/>
        <w:rPr>
          <w:rFonts w:ascii="Arial" w:hAnsi="Arial" w:cs="Arial"/>
          <w:sz w:val="20"/>
          <w:szCs w:val="20"/>
        </w:rPr>
      </w:pPr>
    </w:p>
    <w:p w14:paraId="02F5A664" w14:textId="78FD8943" w:rsidR="004C3566" w:rsidRPr="00DB3110" w:rsidRDefault="004C3566" w:rsidP="00DB3110">
      <w:pPr>
        <w:tabs>
          <w:tab w:val="left" w:pos="567"/>
        </w:tabs>
        <w:jc w:val="both"/>
        <w:rPr>
          <w:rFonts w:ascii="Arial" w:hAnsi="Arial" w:cs="Arial"/>
          <w:b/>
          <w:bCs/>
          <w:sz w:val="20"/>
          <w:szCs w:val="20"/>
        </w:rPr>
      </w:pPr>
      <w:r w:rsidRPr="00DB3110">
        <w:rPr>
          <w:rFonts w:ascii="Arial" w:hAnsi="Arial" w:cs="Arial"/>
          <w:b/>
          <w:bCs/>
          <w:smallCaps/>
          <w:sz w:val="20"/>
          <w:szCs w:val="20"/>
        </w:rPr>
        <w:t>5.</w:t>
      </w:r>
      <w:r w:rsidRPr="00DB3110">
        <w:rPr>
          <w:rFonts w:ascii="Arial" w:hAnsi="Arial" w:cs="Arial"/>
          <w:b/>
          <w:bCs/>
          <w:smallCaps/>
          <w:sz w:val="20"/>
          <w:szCs w:val="20"/>
        </w:rPr>
        <w:tab/>
      </w:r>
      <w:r w:rsidRPr="00DB3110">
        <w:rPr>
          <w:rFonts w:ascii="Arial" w:hAnsi="Arial" w:cs="Arial"/>
          <w:b/>
          <w:bCs/>
          <w:sz w:val="20"/>
          <w:szCs w:val="20"/>
        </w:rPr>
        <w:t xml:space="preserve">Miesto a termín plnenia predmetu zákazky </w:t>
      </w:r>
    </w:p>
    <w:p w14:paraId="67925DDC" w14:textId="77777777" w:rsidR="00EA64A1" w:rsidRPr="00DB3110" w:rsidRDefault="004C3566" w:rsidP="00DB3110">
      <w:pPr>
        <w:ind w:left="1134" w:hanging="567"/>
        <w:jc w:val="both"/>
        <w:rPr>
          <w:rFonts w:ascii="Arial" w:hAnsi="Arial" w:cs="Arial"/>
          <w:sz w:val="20"/>
          <w:szCs w:val="20"/>
        </w:rPr>
      </w:pPr>
      <w:r w:rsidRPr="00DB3110">
        <w:rPr>
          <w:rFonts w:ascii="Arial" w:hAnsi="Arial" w:cs="Arial"/>
          <w:sz w:val="20"/>
          <w:szCs w:val="20"/>
        </w:rPr>
        <w:t>5.1</w:t>
      </w:r>
      <w:r w:rsidRPr="00DB3110">
        <w:rPr>
          <w:rFonts w:ascii="Arial" w:hAnsi="Arial" w:cs="Arial"/>
          <w:sz w:val="20"/>
          <w:szCs w:val="20"/>
        </w:rPr>
        <w:tab/>
        <w:t xml:space="preserve">Miesto plnenia predmetu zákazky: </w:t>
      </w:r>
    </w:p>
    <w:p w14:paraId="426BEACD" w14:textId="47B79DA7" w:rsidR="00B13EF5" w:rsidRPr="00B13EF5" w:rsidRDefault="00EA64A1" w:rsidP="00B13EF5">
      <w:pPr>
        <w:ind w:left="1134" w:hanging="567"/>
        <w:jc w:val="both"/>
        <w:rPr>
          <w:rFonts w:ascii="Arial" w:hAnsi="Arial" w:cs="Arial"/>
          <w:sz w:val="20"/>
          <w:szCs w:val="20"/>
        </w:rPr>
      </w:pPr>
      <w:r w:rsidRPr="00DB3110">
        <w:rPr>
          <w:rFonts w:ascii="Arial" w:hAnsi="Arial" w:cs="Arial"/>
          <w:sz w:val="20"/>
          <w:szCs w:val="20"/>
        </w:rPr>
        <w:tab/>
      </w:r>
      <w:r w:rsidR="00B13EF5">
        <w:rPr>
          <w:rFonts w:ascii="Arial" w:hAnsi="Arial" w:cs="Arial"/>
          <w:sz w:val="20"/>
          <w:szCs w:val="20"/>
        </w:rPr>
        <w:t>p</w:t>
      </w:r>
      <w:r w:rsidR="00B13EF5" w:rsidRPr="00B13EF5">
        <w:rPr>
          <w:rFonts w:ascii="Arial" w:hAnsi="Arial" w:cs="Arial"/>
          <w:sz w:val="20"/>
          <w:szCs w:val="20"/>
        </w:rPr>
        <w:t>redmetné zariadenia sa nachádzajú na rýchlostnej ceste v úsekoch R2 Žiar nad Hronom – obchvat, R2 Zvolen, východ – Pstruša a R2 Pstruša – Kriváň, a na lokálnych operátorských pracoviskách SSÚR2 a SSÚR3, kam sú výstupy z týchto zariadení vyvedené a následne spracovávané a vizualizované.</w:t>
      </w:r>
    </w:p>
    <w:p w14:paraId="59895DBD" w14:textId="37A3C86A" w:rsidR="004C3566" w:rsidRPr="00DB3110" w:rsidRDefault="004C3566" w:rsidP="00DB3110">
      <w:pPr>
        <w:ind w:left="1134" w:hanging="567"/>
        <w:jc w:val="both"/>
        <w:rPr>
          <w:rFonts w:ascii="Arial" w:hAnsi="Arial" w:cs="Arial"/>
          <w:sz w:val="20"/>
          <w:szCs w:val="20"/>
        </w:rPr>
      </w:pPr>
      <w:r w:rsidRPr="00DB3110">
        <w:rPr>
          <w:rFonts w:ascii="Arial" w:hAnsi="Arial" w:cs="Arial"/>
          <w:sz w:val="20"/>
          <w:szCs w:val="20"/>
        </w:rPr>
        <w:t>5.2</w:t>
      </w:r>
      <w:r w:rsidRPr="00DB3110">
        <w:rPr>
          <w:rFonts w:ascii="Arial" w:hAnsi="Arial" w:cs="Arial"/>
          <w:sz w:val="20"/>
          <w:szCs w:val="20"/>
        </w:rPr>
        <w:tab/>
        <w:t>Predpokladaná dĺžka trvania plnenia predmetu zákazky:</w:t>
      </w:r>
    </w:p>
    <w:p w14:paraId="1D7671C9" w14:textId="2CBF5553" w:rsidR="002B6FB9" w:rsidRPr="00DB3110" w:rsidRDefault="002B6FB9" w:rsidP="00DB3110">
      <w:pPr>
        <w:ind w:left="1134" w:hanging="567"/>
        <w:jc w:val="both"/>
        <w:rPr>
          <w:rFonts w:ascii="Arial" w:hAnsi="Arial" w:cs="Arial"/>
          <w:sz w:val="20"/>
          <w:szCs w:val="20"/>
        </w:rPr>
      </w:pPr>
      <w:r w:rsidRPr="00DB3110">
        <w:rPr>
          <w:rFonts w:ascii="Arial" w:hAnsi="Arial" w:cs="Arial"/>
          <w:sz w:val="20"/>
          <w:szCs w:val="20"/>
        </w:rPr>
        <w:tab/>
      </w:r>
      <w:r w:rsidR="00EA64A1" w:rsidRPr="00DB3110">
        <w:rPr>
          <w:rFonts w:ascii="Arial" w:hAnsi="Arial" w:cs="Arial"/>
          <w:sz w:val="20"/>
          <w:szCs w:val="20"/>
        </w:rPr>
        <w:t>Rámcová dohoda je uzavretá na obdobie 48 mesiacov odo dňa nadobudnutia jej účinnosti alebo do vyčerpania sumy, prijatú v ponuke úspešného uchádzača, podľa tohto, ktorá skutočnosť nastane skôr.</w:t>
      </w:r>
    </w:p>
    <w:p w14:paraId="73CBA4AD" w14:textId="77777777" w:rsidR="003E1454" w:rsidRPr="00DB3110" w:rsidRDefault="003E1454" w:rsidP="00DB3110">
      <w:pPr>
        <w:ind w:left="1134" w:hanging="567"/>
        <w:jc w:val="both"/>
        <w:rPr>
          <w:rFonts w:ascii="Arial" w:hAnsi="Arial" w:cs="Arial"/>
          <w:sz w:val="20"/>
          <w:szCs w:val="20"/>
        </w:rPr>
      </w:pPr>
    </w:p>
    <w:p w14:paraId="0F2DD3AE" w14:textId="728FA3A2" w:rsidR="00B538C0" w:rsidRPr="00DB3110" w:rsidRDefault="004C3566" w:rsidP="00DB3110">
      <w:pPr>
        <w:tabs>
          <w:tab w:val="left" w:pos="567"/>
        </w:tabs>
        <w:jc w:val="both"/>
        <w:rPr>
          <w:rFonts w:ascii="Arial" w:hAnsi="Arial" w:cs="Arial"/>
          <w:b/>
          <w:bCs/>
          <w:sz w:val="20"/>
          <w:szCs w:val="20"/>
        </w:rPr>
      </w:pPr>
      <w:r w:rsidRPr="00DB3110">
        <w:rPr>
          <w:rFonts w:ascii="Arial" w:hAnsi="Arial" w:cs="Arial"/>
          <w:b/>
          <w:bCs/>
          <w:smallCaps/>
          <w:sz w:val="20"/>
          <w:szCs w:val="20"/>
        </w:rPr>
        <w:t>6</w:t>
      </w:r>
      <w:r w:rsidR="009505A3" w:rsidRPr="00DB3110">
        <w:rPr>
          <w:rFonts w:ascii="Arial" w:hAnsi="Arial" w:cs="Arial"/>
          <w:b/>
          <w:bCs/>
          <w:smallCaps/>
          <w:sz w:val="20"/>
          <w:szCs w:val="20"/>
        </w:rPr>
        <w:t>.</w:t>
      </w:r>
      <w:r w:rsidR="00B538C0" w:rsidRPr="00DB3110">
        <w:rPr>
          <w:rFonts w:ascii="Arial" w:hAnsi="Arial" w:cs="Arial"/>
          <w:b/>
          <w:bCs/>
          <w:smallCaps/>
          <w:sz w:val="20"/>
          <w:szCs w:val="20"/>
        </w:rPr>
        <w:tab/>
      </w:r>
      <w:r w:rsidR="00B538C0" w:rsidRPr="00DB3110">
        <w:rPr>
          <w:rFonts w:ascii="Arial" w:hAnsi="Arial" w:cs="Arial"/>
          <w:b/>
          <w:bCs/>
          <w:sz w:val="20"/>
          <w:szCs w:val="20"/>
        </w:rPr>
        <w:t xml:space="preserve">Zdroj finančných prostriedkov </w:t>
      </w:r>
    </w:p>
    <w:p w14:paraId="6C1E76D3" w14:textId="670957D8" w:rsidR="00B538C0" w:rsidRPr="00DB3110" w:rsidRDefault="004C3566" w:rsidP="00DB3110">
      <w:pPr>
        <w:ind w:left="1134" w:hanging="567"/>
        <w:jc w:val="both"/>
        <w:rPr>
          <w:rFonts w:ascii="Arial" w:hAnsi="Arial" w:cs="Arial"/>
          <w:sz w:val="20"/>
          <w:szCs w:val="20"/>
        </w:rPr>
      </w:pPr>
      <w:r w:rsidRPr="00DB3110">
        <w:rPr>
          <w:rFonts w:ascii="Arial" w:hAnsi="Arial" w:cs="Arial"/>
          <w:sz w:val="20"/>
          <w:szCs w:val="20"/>
        </w:rPr>
        <w:t>6</w:t>
      </w:r>
      <w:r w:rsidR="00D46712" w:rsidRPr="00DB3110">
        <w:rPr>
          <w:rFonts w:ascii="Arial" w:hAnsi="Arial" w:cs="Arial"/>
          <w:sz w:val="20"/>
          <w:szCs w:val="20"/>
        </w:rPr>
        <w:t>.1</w:t>
      </w:r>
      <w:r w:rsidR="0028001D" w:rsidRPr="00DB3110">
        <w:rPr>
          <w:rFonts w:ascii="Arial" w:hAnsi="Arial" w:cs="Arial"/>
          <w:sz w:val="20"/>
          <w:szCs w:val="20"/>
        </w:rPr>
        <w:tab/>
      </w:r>
      <w:r w:rsidR="00B538C0" w:rsidRPr="00DB3110">
        <w:rPr>
          <w:rFonts w:ascii="Arial" w:hAnsi="Arial" w:cs="Arial"/>
          <w:sz w:val="20"/>
          <w:szCs w:val="20"/>
        </w:rPr>
        <w:t xml:space="preserve">Predmet zákazky bude financovaný </w:t>
      </w:r>
      <w:r w:rsidR="00EA64A1" w:rsidRPr="00DB3110">
        <w:rPr>
          <w:rFonts w:ascii="Arial" w:hAnsi="Arial" w:cs="Arial"/>
          <w:sz w:val="20"/>
          <w:szCs w:val="20"/>
        </w:rPr>
        <w:t>z vlastných zdrojov verejného obstarávateľa.</w:t>
      </w:r>
    </w:p>
    <w:p w14:paraId="14AE89E6" w14:textId="30B03A62" w:rsidR="00DF160C" w:rsidRPr="00DB3110" w:rsidRDefault="004C3566" w:rsidP="00DB3110">
      <w:pPr>
        <w:ind w:left="1134" w:hanging="567"/>
        <w:jc w:val="both"/>
        <w:rPr>
          <w:rFonts w:ascii="Arial" w:hAnsi="Arial" w:cs="Arial"/>
          <w:sz w:val="20"/>
          <w:szCs w:val="20"/>
        </w:rPr>
      </w:pPr>
      <w:r w:rsidRPr="00DB3110">
        <w:rPr>
          <w:rFonts w:ascii="Arial" w:hAnsi="Arial" w:cs="Arial"/>
          <w:sz w:val="20"/>
          <w:szCs w:val="20"/>
        </w:rPr>
        <w:t>6</w:t>
      </w:r>
      <w:r w:rsidR="00DF160C" w:rsidRPr="00DB3110">
        <w:rPr>
          <w:rFonts w:ascii="Arial" w:hAnsi="Arial" w:cs="Arial"/>
          <w:sz w:val="20"/>
          <w:szCs w:val="20"/>
        </w:rPr>
        <w:t>.2</w:t>
      </w:r>
      <w:r w:rsidR="00DF160C" w:rsidRPr="00DB3110">
        <w:rPr>
          <w:rFonts w:ascii="Arial" w:hAnsi="Arial" w:cs="Arial"/>
          <w:sz w:val="20"/>
          <w:szCs w:val="20"/>
        </w:rPr>
        <w:tab/>
      </w:r>
      <w:r w:rsidR="00DF160C" w:rsidRPr="00DB3110">
        <w:rPr>
          <w:rFonts w:ascii="Arial" w:hAnsi="Arial" w:cs="Arial"/>
          <w:sz w:val="20"/>
          <w:szCs w:val="20"/>
        </w:rPr>
        <w:tab/>
        <w:t xml:space="preserve">Verejný obstarávateľ neposkytuje zálohy ani preddavky na plnenie </w:t>
      </w:r>
      <w:r w:rsidR="00E33778">
        <w:rPr>
          <w:rFonts w:ascii="Arial" w:hAnsi="Arial" w:cs="Arial"/>
          <w:sz w:val="20"/>
          <w:szCs w:val="20"/>
        </w:rPr>
        <w:t xml:space="preserve">Rámcovej </w:t>
      </w:r>
      <w:r w:rsidR="00F431C5">
        <w:rPr>
          <w:rFonts w:ascii="Arial" w:hAnsi="Arial" w:cs="Arial"/>
          <w:sz w:val="20"/>
          <w:szCs w:val="20"/>
        </w:rPr>
        <w:t>dohody</w:t>
      </w:r>
      <w:r w:rsidR="00DF160C" w:rsidRPr="00DB3110">
        <w:rPr>
          <w:rFonts w:ascii="Arial" w:hAnsi="Arial" w:cs="Arial"/>
          <w:sz w:val="20"/>
          <w:szCs w:val="20"/>
        </w:rPr>
        <w:t>.</w:t>
      </w:r>
    </w:p>
    <w:p w14:paraId="67C17AD4" w14:textId="77777777" w:rsidR="00A93B22" w:rsidRPr="00DB3110" w:rsidRDefault="00A93B22" w:rsidP="00DB3110">
      <w:pPr>
        <w:ind w:left="1134" w:hanging="567"/>
        <w:jc w:val="both"/>
        <w:rPr>
          <w:rFonts w:ascii="Arial" w:hAnsi="Arial" w:cs="Arial"/>
          <w:sz w:val="20"/>
          <w:szCs w:val="20"/>
        </w:rPr>
      </w:pPr>
    </w:p>
    <w:p w14:paraId="049212BA" w14:textId="1E1F1895" w:rsidR="00B538C0" w:rsidRPr="00DB3110" w:rsidRDefault="004C3566" w:rsidP="00DB3110">
      <w:pPr>
        <w:tabs>
          <w:tab w:val="left" w:pos="567"/>
        </w:tabs>
        <w:ind w:left="567" w:hanging="567"/>
        <w:jc w:val="both"/>
        <w:rPr>
          <w:rFonts w:ascii="Arial" w:hAnsi="Arial" w:cs="Arial"/>
          <w:b/>
          <w:bCs/>
          <w:sz w:val="20"/>
          <w:szCs w:val="20"/>
        </w:rPr>
      </w:pPr>
      <w:r w:rsidRPr="00DB3110">
        <w:rPr>
          <w:rFonts w:ascii="Arial" w:hAnsi="Arial" w:cs="Arial"/>
          <w:b/>
          <w:bCs/>
          <w:smallCaps/>
          <w:sz w:val="20"/>
          <w:szCs w:val="20"/>
        </w:rPr>
        <w:t>7</w:t>
      </w:r>
      <w:r w:rsidR="009505A3" w:rsidRPr="00DB3110">
        <w:rPr>
          <w:rFonts w:ascii="Arial" w:hAnsi="Arial" w:cs="Arial"/>
          <w:b/>
          <w:bCs/>
          <w:smallCaps/>
          <w:sz w:val="20"/>
          <w:szCs w:val="20"/>
        </w:rPr>
        <w:t>.</w:t>
      </w:r>
      <w:r w:rsidR="00196EF4" w:rsidRPr="00DB3110">
        <w:rPr>
          <w:rFonts w:ascii="Arial" w:hAnsi="Arial" w:cs="Arial"/>
          <w:b/>
          <w:bCs/>
          <w:smallCaps/>
          <w:sz w:val="20"/>
          <w:szCs w:val="20"/>
        </w:rPr>
        <w:tab/>
      </w:r>
      <w:r w:rsidR="00B538C0" w:rsidRPr="00DB3110">
        <w:rPr>
          <w:rFonts w:ascii="Arial" w:hAnsi="Arial" w:cs="Arial"/>
          <w:b/>
          <w:bCs/>
          <w:sz w:val="20"/>
          <w:szCs w:val="20"/>
        </w:rPr>
        <w:t xml:space="preserve">Typ </w:t>
      </w:r>
      <w:r w:rsidR="00E33778">
        <w:rPr>
          <w:rFonts w:ascii="Arial" w:hAnsi="Arial" w:cs="Arial"/>
          <w:b/>
          <w:bCs/>
          <w:sz w:val="20"/>
          <w:szCs w:val="20"/>
        </w:rPr>
        <w:t>dohod</w:t>
      </w:r>
      <w:r w:rsidR="00B538C0" w:rsidRPr="00DB3110">
        <w:rPr>
          <w:rFonts w:ascii="Arial" w:hAnsi="Arial" w:cs="Arial"/>
          <w:b/>
          <w:bCs/>
          <w:sz w:val="20"/>
          <w:szCs w:val="20"/>
        </w:rPr>
        <w:t>y</w:t>
      </w:r>
    </w:p>
    <w:p w14:paraId="04CA2C00" w14:textId="5841013E" w:rsidR="00542DB6" w:rsidRPr="00DB3110" w:rsidRDefault="004C3566" w:rsidP="00DB3110">
      <w:pPr>
        <w:ind w:left="1134" w:hanging="567"/>
        <w:jc w:val="both"/>
        <w:rPr>
          <w:rFonts w:ascii="Arial" w:hAnsi="Arial" w:cs="Arial"/>
          <w:sz w:val="20"/>
          <w:szCs w:val="20"/>
        </w:rPr>
      </w:pPr>
      <w:r w:rsidRPr="00DB3110">
        <w:rPr>
          <w:rFonts w:ascii="Arial" w:hAnsi="Arial" w:cs="Arial"/>
          <w:sz w:val="20"/>
          <w:szCs w:val="20"/>
        </w:rPr>
        <w:t>7</w:t>
      </w:r>
      <w:r w:rsidR="00B538C0" w:rsidRPr="00DB3110">
        <w:rPr>
          <w:rFonts w:ascii="Arial" w:hAnsi="Arial" w:cs="Arial"/>
          <w:sz w:val="20"/>
          <w:szCs w:val="20"/>
        </w:rPr>
        <w:t>.1</w:t>
      </w:r>
      <w:r w:rsidR="00B538C0" w:rsidRPr="00DB3110">
        <w:rPr>
          <w:rFonts w:ascii="Arial" w:hAnsi="Arial" w:cs="Arial"/>
          <w:sz w:val="20"/>
          <w:szCs w:val="20"/>
        </w:rPr>
        <w:tab/>
      </w:r>
      <w:r w:rsidR="00196EF4" w:rsidRPr="00DB3110">
        <w:rPr>
          <w:rFonts w:ascii="Arial" w:hAnsi="Arial" w:cs="Arial"/>
          <w:sz w:val="20"/>
          <w:szCs w:val="20"/>
        </w:rPr>
        <w:t xml:space="preserve">Výsledok postupu verejného obstarávania: </w:t>
      </w:r>
    </w:p>
    <w:p w14:paraId="180888E1" w14:textId="51D58E25" w:rsidR="00806DC8" w:rsidRPr="005427AE" w:rsidRDefault="002B6FB9" w:rsidP="005427AE">
      <w:pPr>
        <w:ind w:left="1134" w:hanging="567"/>
        <w:jc w:val="both"/>
        <w:rPr>
          <w:rFonts w:ascii="Arial" w:hAnsi="Arial" w:cs="Arial"/>
          <w:sz w:val="20"/>
          <w:szCs w:val="20"/>
        </w:rPr>
      </w:pPr>
      <w:r w:rsidRPr="00DB3110">
        <w:rPr>
          <w:rFonts w:ascii="Arial" w:hAnsi="Arial" w:cs="Arial"/>
          <w:sz w:val="20"/>
          <w:szCs w:val="20"/>
        </w:rPr>
        <w:tab/>
      </w:r>
      <w:r w:rsidR="00806DC8" w:rsidRPr="005427AE">
        <w:rPr>
          <w:rFonts w:ascii="Arial" w:hAnsi="Arial" w:cs="Arial"/>
          <w:sz w:val="20"/>
          <w:szCs w:val="20"/>
        </w:rPr>
        <w:t>Rámcová dohoda Výkon servisnej činnosti a opráv technologického vybavenia rýchlostnej cesty</w:t>
      </w:r>
      <w:r w:rsidR="005427AE">
        <w:rPr>
          <w:rFonts w:ascii="Arial" w:hAnsi="Arial" w:cs="Arial"/>
          <w:sz w:val="20"/>
          <w:szCs w:val="20"/>
        </w:rPr>
        <w:t xml:space="preserve"> </w:t>
      </w:r>
      <w:r w:rsidR="00806DC8" w:rsidRPr="005427AE">
        <w:rPr>
          <w:rFonts w:ascii="Arial" w:hAnsi="Arial" w:cs="Arial"/>
          <w:sz w:val="20"/>
          <w:szCs w:val="20"/>
        </w:rPr>
        <w:t>v úsekoch R2 Žiar nad Hronom – obchvat, R2 Zvolen, východ – Pstruša a R2 Pstruša – Kriváň uzavretá podľa § 83 zákona a § 269 ods. 2 zákona č. 513/1991 Zb. Obchodný zákonník v znení neskorších predpisov (ďalej len „Obchodný zákonník“) s primeraným použitím § 536 Obchodného zákonníka (ďalej len „dohoda“)</w:t>
      </w:r>
    </w:p>
    <w:p w14:paraId="016F0AA1" w14:textId="06285245" w:rsidR="00E64082" w:rsidRPr="00DB3110" w:rsidRDefault="004C3566" w:rsidP="00DB3110">
      <w:pPr>
        <w:ind w:left="1134" w:hanging="567"/>
        <w:jc w:val="both"/>
        <w:rPr>
          <w:rFonts w:ascii="Arial" w:hAnsi="Arial" w:cs="Arial"/>
          <w:sz w:val="20"/>
          <w:szCs w:val="20"/>
        </w:rPr>
      </w:pPr>
      <w:r w:rsidRPr="00DB3110">
        <w:rPr>
          <w:rFonts w:ascii="Arial" w:hAnsi="Arial" w:cs="Arial"/>
          <w:sz w:val="20"/>
          <w:szCs w:val="20"/>
        </w:rPr>
        <w:t>7</w:t>
      </w:r>
      <w:r w:rsidR="00B538C0" w:rsidRPr="00DB3110">
        <w:rPr>
          <w:rFonts w:ascii="Arial" w:hAnsi="Arial" w:cs="Arial"/>
          <w:sz w:val="20"/>
          <w:szCs w:val="20"/>
        </w:rPr>
        <w:t>.2</w:t>
      </w:r>
      <w:r w:rsidR="00B538C0" w:rsidRPr="00DB3110">
        <w:rPr>
          <w:rFonts w:ascii="Arial" w:hAnsi="Arial" w:cs="Arial"/>
          <w:sz w:val="20"/>
          <w:szCs w:val="20"/>
        </w:rPr>
        <w:tab/>
      </w:r>
      <w:r w:rsidR="00E64082" w:rsidRPr="00DB3110">
        <w:rPr>
          <w:rFonts w:ascii="Arial" w:hAnsi="Arial" w:cs="Arial"/>
          <w:sz w:val="20"/>
          <w:szCs w:val="20"/>
        </w:rPr>
        <w:t>Vymedzenie zmluvných podmienok na plnenie predmetu zákazky tvorí</w:t>
      </w:r>
      <w:r w:rsidR="00782D2F" w:rsidRPr="00DB3110">
        <w:rPr>
          <w:rFonts w:ascii="Arial" w:hAnsi="Arial" w:cs="Arial"/>
          <w:sz w:val="20"/>
          <w:szCs w:val="20"/>
        </w:rPr>
        <w:t xml:space="preserve"> Časť B.3</w:t>
      </w:r>
      <w:r w:rsidR="00E64082" w:rsidRPr="00DB3110">
        <w:rPr>
          <w:rFonts w:ascii="Arial" w:hAnsi="Arial" w:cs="Arial"/>
          <w:sz w:val="20"/>
          <w:szCs w:val="20"/>
        </w:rPr>
        <w:t>, ktor</w:t>
      </w:r>
      <w:r w:rsidR="00782D2F" w:rsidRPr="00DB3110">
        <w:rPr>
          <w:rFonts w:ascii="Arial" w:hAnsi="Arial" w:cs="Arial"/>
          <w:sz w:val="20"/>
          <w:szCs w:val="20"/>
        </w:rPr>
        <w:t>á je</w:t>
      </w:r>
      <w:r w:rsidR="00E64082" w:rsidRPr="00DB3110">
        <w:rPr>
          <w:rFonts w:ascii="Arial" w:hAnsi="Arial" w:cs="Arial"/>
          <w:sz w:val="20"/>
          <w:szCs w:val="20"/>
        </w:rPr>
        <w:t xml:space="preserve"> neoddeliteľnou súčasťou týchto SP.</w:t>
      </w:r>
    </w:p>
    <w:p w14:paraId="180F999B" w14:textId="77777777" w:rsidR="007A2BCA" w:rsidRPr="00DB3110" w:rsidRDefault="007A2BCA" w:rsidP="00DB3110">
      <w:pPr>
        <w:ind w:left="1134" w:hanging="567"/>
        <w:jc w:val="both"/>
        <w:rPr>
          <w:rFonts w:ascii="Arial" w:hAnsi="Arial" w:cs="Arial"/>
          <w:sz w:val="20"/>
          <w:szCs w:val="20"/>
        </w:rPr>
      </w:pPr>
    </w:p>
    <w:p w14:paraId="265C1782" w14:textId="090FB1BA" w:rsidR="00B538C0" w:rsidRPr="00DB3110" w:rsidRDefault="004C3566" w:rsidP="00DB3110">
      <w:pPr>
        <w:tabs>
          <w:tab w:val="left" w:pos="567"/>
        </w:tabs>
        <w:rPr>
          <w:rFonts w:ascii="Arial" w:hAnsi="Arial" w:cs="Arial"/>
          <w:b/>
          <w:sz w:val="20"/>
          <w:szCs w:val="20"/>
        </w:rPr>
      </w:pPr>
      <w:r w:rsidRPr="00DB3110">
        <w:rPr>
          <w:rFonts w:ascii="Arial" w:hAnsi="Arial" w:cs="Arial"/>
          <w:b/>
          <w:sz w:val="20"/>
          <w:szCs w:val="20"/>
        </w:rPr>
        <w:t>8</w:t>
      </w:r>
      <w:r w:rsidR="00B666D0" w:rsidRPr="00DB3110">
        <w:rPr>
          <w:rFonts w:ascii="Arial" w:hAnsi="Arial" w:cs="Arial"/>
          <w:b/>
          <w:sz w:val="20"/>
          <w:szCs w:val="20"/>
        </w:rPr>
        <w:t>.</w:t>
      </w:r>
      <w:r w:rsidR="00B538C0" w:rsidRPr="00DB3110">
        <w:rPr>
          <w:rFonts w:ascii="Arial" w:hAnsi="Arial" w:cs="Arial"/>
          <w:b/>
          <w:sz w:val="20"/>
          <w:szCs w:val="20"/>
        </w:rPr>
        <w:tab/>
      </w:r>
      <w:bookmarkStart w:id="24" w:name="_Hlk178176640"/>
      <w:r w:rsidR="00D52B0D" w:rsidRPr="00DB3110">
        <w:rPr>
          <w:rFonts w:ascii="Arial" w:hAnsi="Arial" w:cs="Arial"/>
          <w:b/>
          <w:sz w:val="20"/>
          <w:szCs w:val="20"/>
        </w:rPr>
        <w:t>Lehota viazanosti pon</w:t>
      </w:r>
      <w:r w:rsidR="00466223" w:rsidRPr="00DB3110">
        <w:rPr>
          <w:rFonts w:ascii="Arial" w:hAnsi="Arial" w:cs="Arial"/>
          <w:b/>
          <w:sz w:val="20"/>
          <w:szCs w:val="20"/>
        </w:rPr>
        <w:t>úk</w:t>
      </w:r>
    </w:p>
    <w:p w14:paraId="3EE6EC43" w14:textId="77777777" w:rsidR="00D52B0D" w:rsidRPr="00DB3110" w:rsidRDefault="00D52B0D" w:rsidP="00DB3110">
      <w:pPr>
        <w:pStyle w:val="Odsekzoznamu"/>
        <w:numPr>
          <w:ilvl w:val="0"/>
          <w:numId w:val="13"/>
        </w:numPr>
        <w:autoSpaceDE w:val="0"/>
        <w:autoSpaceDN w:val="0"/>
        <w:ind w:left="360"/>
        <w:jc w:val="both"/>
        <w:rPr>
          <w:rFonts w:ascii="Arial" w:hAnsi="Arial" w:cs="Arial"/>
          <w:vanish/>
          <w:sz w:val="20"/>
          <w:szCs w:val="20"/>
          <w:lang w:eastAsia="en-US"/>
        </w:rPr>
      </w:pPr>
    </w:p>
    <w:p w14:paraId="4B29BD7F" w14:textId="77777777" w:rsidR="00D52B0D" w:rsidRPr="00DB3110" w:rsidRDefault="00D52B0D" w:rsidP="00DB3110">
      <w:pPr>
        <w:pStyle w:val="Odsekzoznamu"/>
        <w:numPr>
          <w:ilvl w:val="0"/>
          <w:numId w:val="13"/>
        </w:numPr>
        <w:autoSpaceDE w:val="0"/>
        <w:autoSpaceDN w:val="0"/>
        <w:ind w:left="360"/>
        <w:jc w:val="both"/>
        <w:rPr>
          <w:rFonts w:ascii="Arial" w:hAnsi="Arial" w:cs="Arial"/>
          <w:vanish/>
          <w:sz w:val="20"/>
          <w:szCs w:val="20"/>
          <w:lang w:eastAsia="en-US"/>
        </w:rPr>
      </w:pPr>
    </w:p>
    <w:p w14:paraId="07E3115A" w14:textId="77777777" w:rsidR="00D52B0D" w:rsidRPr="00DB3110" w:rsidRDefault="00D52B0D" w:rsidP="00DB3110">
      <w:pPr>
        <w:pStyle w:val="Odsekzoznamu"/>
        <w:numPr>
          <w:ilvl w:val="0"/>
          <w:numId w:val="13"/>
        </w:numPr>
        <w:autoSpaceDE w:val="0"/>
        <w:autoSpaceDN w:val="0"/>
        <w:ind w:left="360"/>
        <w:jc w:val="both"/>
        <w:rPr>
          <w:rFonts w:ascii="Arial" w:hAnsi="Arial" w:cs="Arial"/>
          <w:vanish/>
          <w:sz w:val="20"/>
          <w:szCs w:val="20"/>
          <w:lang w:eastAsia="en-US"/>
        </w:rPr>
      </w:pPr>
    </w:p>
    <w:p w14:paraId="58B7A7BC" w14:textId="77777777" w:rsidR="00D52B0D" w:rsidRPr="00DB3110" w:rsidRDefault="00D52B0D" w:rsidP="00DB3110">
      <w:pPr>
        <w:pStyle w:val="Odsekzoznamu"/>
        <w:numPr>
          <w:ilvl w:val="0"/>
          <w:numId w:val="13"/>
        </w:numPr>
        <w:autoSpaceDE w:val="0"/>
        <w:autoSpaceDN w:val="0"/>
        <w:ind w:left="360"/>
        <w:jc w:val="both"/>
        <w:rPr>
          <w:rFonts w:ascii="Arial" w:hAnsi="Arial" w:cs="Arial"/>
          <w:vanish/>
          <w:sz w:val="20"/>
          <w:szCs w:val="20"/>
          <w:lang w:eastAsia="en-US"/>
        </w:rPr>
      </w:pPr>
    </w:p>
    <w:p w14:paraId="6A375C68" w14:textId="77777777" w:rsidR="00D52B0D" w:rsidRPr="00DB3110" w:rsidRDefault="00D52B0D" w:rsidP="00DB3110">
      <w:pPr>
        <w:pStyle w:val="Odsekzoznamu"/>
        <w:numPr>
          <w:ilvl w:val="0"/>
          <w:numId w:val="13"/>
        </w:numPr>
        <w:autoSpaceDE w:val="0"/>
        <w:autoSpaceDN w:val="0"/>
        <w:ind w:left="360"/>
        <w:jc w:val="both"/>
        <w:rPr>
          <w:rFonts w:ascii="Arial" w:hAnsi="Arial" w:cs="Arial"/>
          <w:vanish/>
          <w:sz w:val="20"/>
          <w:szCs w:val="20"/>
          <w:lang w:eastAsia="en-US"/>
        </w:rPr>
      </w:pPr>
    </w:p>
    <w:p w14:paraId="0652962B" w14:textId="1A986573" w:rsidR="00D52B0D" w:rsidRPr="00DB3110" w:rsidRDefault="004C3566" w:rsidP="00DB3110">
      <w:pPr>
        <w:pStyle w:val="Odsekzoznamu"/>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8</w:t>
      </w:r>
      <w:r w:rsidR="00D52B0D" w:rsidRPr="00DB3110">
        <w:rPr>
          <w:rFonts w:ascii="Arial" w:hAnsi="Arial" w:cs="Arial"/>
          <w:sz w:val="20"/>
          <w:szCs w:val="20"/>
          <w:lang w:eastAsia="en-US"/>
        </w:rPr>
        <w:t>.1</w:t>
      </w:r>
      <w:r w:rsidR="00D52B0D" w:rsidRPr="00DB3110">
        <w:rPr>
          <w:rFonts w:ascii="Arial" w:hAnsi="Arial" w:cs="Arial"/>
          <w:sz w:val="20"/>
          <w:szCs w:val="20"/>
          <w:lang w:eastAsia="en-US"/>
        </w:rPr>
        <w:tab/>
        <w:t xml:space="preserve">Uchádzač je viazaný svojou ponukou od uplynutia lehoty na predkladanie ponúk až do uplynutia lehoty viazanosti ponúk, ktorá je uvedená </w:t>
      </w:r>
      <w:r w:rsidR="00D52B0D" w:rsidRPr="00DB3110">
        <w:rPr>
          <w:rFonts w:ascii="Arial" w:eastAsia="Calibri" w:hAnsi="Arial" w:cs="Arial"/>
          <w:sz w:val="20"/>
          <w:szCs w:val="20"/>
        </w:rPr>
        <w:t>v Oznámení o vyhlásení verejného obstarávania (ďalej len „Oznámenie“)</w:t>
      </w:r>
      <w:r w:rsidR="00D52B0D" w:rsidRPr="00DB3110">
        <w:rPr>
          <w:rFonts w:ascii="Arial" w:hAnsi="Arial" w:cs="Arial"/>
          <w:sz w:val="20"/>
          <w:szCs w:val="20"/>
          <w:lang w:eastAsia="en-US"/>
        </w:rPr>
        <w:t>.</w:t>
      </w:r>
    </w:p>
    <w:p w14:paraId="7F7E1875" w14:textId="0C06595D" w:rsidR="00F34557" w:rsidRPr="00DB3110" w:rsidRDefault="004C3566" w:rsidP="00DB3110">
      <w:pPr>
        <w:pStyle w:val="Odsekzoznamu"/>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8</w:t>
      </w:r>
      <w:r w:rsidR="00D52B0D" w:rsidRPr="00DB3110">
        <w:rPr>
          <w:rFonts w:ascii="Arial" w:hAnsi="Arial" w:cs="Arial"/>
          <w:sz w:val="20"/>
          <w:szCs w:val="20"/>
          <w:lang w:eastAsia="en-US"/>
        </w:rPr>
        <w:t>.2</w:t>
      </w:r>
      <w:r w:rsidR="00D52B0D" w:rsidRPr="00DB3110">
        <w:rPr>
          <w:rFonts w:ascii="Arial" w:hAnsi="Arial" w:cs="Arial"/>
          <w:sz w:val="20"/>
          <w:szCs w:val="20"/>
          <w:lang w:eastAsia="en-US"/>
        </w:rPr>
        <w:tab/>
      </w:r>
      <w:r w:rsidR="005372C4" w:rsidRPr="00DB3110">
        <w:rPr>
          <w:rFonts w:ascii="Arial" w:hAnsi="Arial" w:cs="Arial"/>
          <w:sz w:val="20"/>
          <w:szCs w:val="20"/>
          <w:lang w:eastAsia="en-US"/>
        </w:rPr>
        <w:t>V prípade, a</w:t>
      </w:r>
      <w:r w:rsidR="00F34557" w:rsidRPr="00DB3110">
        <w:rPr>
          <w:rFonts w:ascii="Arial" w:hAnsi="Arial" w:cs="Arial"/>
          <w:sz w:val="20"/>
          <w:szCs w:val="20"/>
          <w:lang w:eastAsia="en-US"/>
        </w:rPr>
        <w:t xml:space="preserve">k bude </w:t>
      </w:r>
      <w:r w:rsidR="005372C4" w:rsidRPr="00DB3110">
        <w:rPr>
          <w:rFonts w:ascii="Arial" w:hAnsi="Arial" w:cs="Arial"/>
          <w:sz w:val="20"/>
          <w:szCs w:val="20"/>
          <w:lang w:eastAsia="en-US"/>
        </w:rPr>
        <w:t xml:space="preserve">podaná námietka podľa § 170 zákona a </w:t>
      </w:r>
      <w:r w:rsidR="00F34557" w:rsidRPr="00DB3110">
        <w:rPr>
          <w:rFonts w:ascii="Arial" w:hAnsi="Arial" w:cs="Arial"/>
          <w:sz w:val="20"/>
          <w:szCs w:val="20"/>
          <w:lang w:eastAsia="en-US"/>
        </w:rPr>
        <w:t>začat</w:t>
      </w:r>
      <w:r w:rsidR="005372C4" w:rsidRPr="00DB3110">
        <w:rPr>
          <w:rFonts w:ascii="Arial" w:hAnsi="Arial" w:cs="Arial"/>
          <w:sz w:val="20"/>
          <w:szCs w:val="20"/>
          <w:lang w:eastAsia="en-US"/>
        </w:rPr>
        <w:t>é</w:t>
      </w:r>
      <w:r w:rsidR="00F34557" w:rsidRPr="00DB3110">
        <w:rPr>
          <w:rFonts w:ascii="Arial" w:hAnsi="Arial" w:cs="Arial"/>
          <w:sz w:val="20"/>
          <w:szCs w:val="20"/>
          <w:lang w:eastAsia="en-US"/>
        </w:rPr>
        <w:t xml:space="preserve"> </w:t>
      </w:r>
      <w:r w:rsidR="005372C4" w:rsidRPr="00DB3110">
        <w:rPr>
          <w:rFonts w:ascii="Arial" w:hAnsi="Arial" w:cs="Arial"/>
          <w:sz w:val="20"/>
          <w:szCs w:val="20"/>
          <w:lang w:eastAsia="en-US"/>
        </w:rPr>
        <w:t>konanie o preskúmanie úkonov kontrolovaného na základe námietok podľa § 171 zákona alebo ak bude začaté konanie o preskúmanie úkonov kontrolovaného</w:t>
      </w:r>
      <w:r w:rsidR="00F34557" w:rsidRPr="00DB3110">
        <w:rPr>
          <w:rFonts w:ascii="Arial" w:hAnsi="Arial" w:cs="Arial"/>
          <w:sz w:val="20"/>
          <w:szCs w:val="20"/>
          <w:lang w:eastAsia="en-US"/>
        </w:rPr>
        <w:t xml:space="preserve"> pred uzavretím </w:t>
      </w:r>
      <w:r w:rsidR="00370B68" w:rsidRPr="00DB3110">
        <w:rPr>
          <w:rFonts w:ascii="Arial" w:hAnsi="Arial" w:cs="Arial"/>
          <w:sz w:val="20"/>
          <w:szCs w:val="20"/>
          <w:lang w:eastAsia="en-US"/>
        </w:rPr>
        <w:t>dohody</w:t>
      </w:r>
      <w:r w:rsidR="00F34557" w:rsidRPr="00DB3110">
        <w:rPr>
          <w:rFonts w:ascii="Arial" w:hAnsi="Arial" w:cs="Arial"/>
          <w:sz w:val="20"/>
          <w:szCs w:val="20"/>
          <w:lang w:eastAsia="en-US"/>
        </w:rPr>
        <w:t xml:space="preserve"> podľa </w:t>
      </w:r>
      <w:r w:rsidR="005372C4" w:rsidRPr="00DB3110">
        <w:rPr>
          <w:rFonts w:ascii="Arial" w:hAnsi="Arial" w:cs="Arial"/>
          <w:sz w:val="20"/>
          <w:szCs w:val="20"/>
          <w:lang w:eastAsia="en-US"/>
        </w:rPr>
        <w:t xml:space="preserve">§ 169 </w:t>
      </w:r>
      <w:r w:rsidR="00E50F53" w:rsidRPr="00DB3110">
        <w:rPr>
          <w:rFonts w:ascii="Arial" w:hAnsi="Arial" w:cs="Arial"/>
          <w:sz w:val="20"/>
          <w:szCs w:val="20"/>
          <w:lang w:eastAsia="en-US"/>
        </w:rPr>
        <w:t xml:space="preserve">ods. 1 </w:t>
      </w:r>
      <w:r w:rsidR="005372C4" w:rsidRPr="00DB3110">
        <w:rPr>
          <w:rFonts w:ascii="Arial" w:hAnsi="Arial" w:cs="Arial"/>
          <w:sz w:val="20"/>
          <w:szCs w:val="20"/>
          <w:lang w:eastAsia="en-US"/>
        </w:rPr>
        <w:t>z</w:t>
      </w:r>
      <w:r w:rsidR="00F34557" w:rsidRPr="00DB3110">
        <w:rPr>
          <w:rFonts w:ascii="Arial" w:hAnsi="Arial" w:cs="Arial"/>
          <w:sz w:val="20"/>
          <w:szCs w:val="20"/>
          <w:lang w:eastAsia="en-US"/>
        </w:rPr>
        <w:t>ákona</w:t>
      </w:r>
      <w:r w:rsidR="005372C4" w:rsidRPr="00DB3110">
        <w:rPr>
          <w:rFonts w:ascii="Arial" w:hAnsi="Arial" w:cs="Arial"/>
          <w:sz w:val="20"/>
          <w:szCs w:val="20"/>
          <w:lang w:eastAsia="en-US"/>
        </w:rPr>
        <w:t xml:space="preserve"> </w:t>
      </w:r>
      <w:r w:rsidR="00F34557" w:rsidRPr="00DB3110">
        <w:rPr>
          <w:rFonts w:ascii="Arial" w:hAnsi="Arial" w:cs="Arial"/>
          <w:sz w:val="20"/>
          <w:szCs w:val="20"/>
          <w:lang w:eastAsia="en-US"/>
        </w:rPr>
        <w:t>a Úrad pre verejné obstarávanie (ďalej len „Úrad“) vydá rozhodnutie o predbežnom opatrení</w:t>
      </w:r>
      <w:r w:rsidR="00E93384" w:rsidRPr="00DB3110">
        <w:rPr>
          <w:rFonts w:ascii="Arial" w:hAnsi="Arial" w:cs="Arial"/>
          <w:sz w:val="20"/>
          <w:szCs w:val="20"/>
          <w:lang w:eastAsia="en-US"/>
        </w:rPr>
        <w:t xml:space="preserve"> podľa § 173 ods. 11 zákona</w:t>
      </w:r>
      <w:r w:rsidR="00F34557" w:rsidRPr="00DB3110">
        <w:rPr>
          <w:rFonts w:ascii="Arial" w:hAnsi="Arial" w:cs="Arial"/>
          <w:sz w:val="20"/>
          <w:szCs w:val="20"/>
          <w:lang w:eastAsia="en-US"/>
        </w:rPr>
        <w:t xml:space="preserve">, </w:t>
      </w:r>
      <w:r w:rsidR="00E93384" w:rsidRPr="00DB3110">
        <w:rPr>
          <w:rFonts w:ascii="Arial" w:hAnsi="Arial" w:cs="Arial"/>
          <w:sz w:val="20"/>
          <w:szCs w:val="20"/>
          <w:lang w:eastAsia="en-US"/>
        </w:rPr>
        <w:t>môže to mať podľa zákona odkladný účinok na konanie verejného obstarávateľa.</w:t>
      </w:r>
      <w:r w:rsidR="00F34557" w:rsidRPr="00DB3110">
        <w:rPr>
          <w:rFonts w:ascii="Arial" w:hAnsi="Arial" w:cs="Arial"/>
          <w:sz w:val="20"/>
          <w:szCs w:val="20"/>
          <w:lang w:eastAsia="en-US"/>
        </w:rPr>
        <w:t xml:space="preserve"> </w:t>
      </w:r>
      <w:r w:rsidR="00E93384" w:rsidRPr="00DB3110">
        <w:rPr>
          <w:rFonts w:ascii="Arial" w:hAnsi="Arial" w:cs="Arial"/>
          <w:sz w:val="20"/>
          <w:szCs w:val="20"/>
          <w:lang w:eastAsia="en-US"/>
        </w:rPr>
        <w:t xml:space="preserve">Rozhodnutím o predbežnom opatrení môže Úrad rozhodnúť, že </w:t>
      </w:r>
      <w:r w:rsidR="00F34557" w:rsidRPr="00DB3110">
        <w:rPr>
          <w:rFonts w:ascii="Arial" w:hAnsi="Arial" w:cs="Arial"/>
          <w:sz w:val="20"/>
          <w:szCs w:val="20"/>
          <w:lang w:eastAsia="en-US"/>
        </w:rPr>
        <w:t>lehoty</w:t>
      </w:r>
      <w:r w:rsidR="00E93384" w:rsidRPr="00DB3110">
        <w:rPr>
          <w:rFonts w:ascii="Arial" w:hAnsi="Arial" w:cs="Arial"/>
          <w:sz w:val="20"/>
          <w:szCs w:val="20"/>
          <w:lang w:eastAsia="en-US"/>
        </w:rPr>
        <w:t xml:space="preserve">, ktoré určil verejný obstarávateľ, a lehoty </w:t>
      </w:r>
      <w:r w:rsidR="00F34557" w:rsidRPr="00DB3110">
        <w:rPr>
          <w:rFonts w:ascii="Arial" w:hAnsi="Arial" w:cs="Arial"/>
          <w:sz w:val="20"/>
          <w:szCs w:val="20"/>
          <w:lang w:eastAsia="en-US"/>
        </w:rPr>
        <w:t xml:space="preserve">verejnému obstarávateľovi neplynú. Verejný obstarávateľ oznámi uchádzačom predĺženie lehoty viazanosti ponúk, ktorá nesmie byť dlhšia ako 12 (dvanásť) mesiacov od uplynutia lehoty na predkladanie ponúk. </w:t>
      </w:r>
    </w:p>
    <w:p w14:paraId="20D73D94" w14:textId="083E4B04" w:rsidR="00D52B0D" w:rsidRPr="00DB3110" w:rsidRDefault="004C3566" w:rsidP="00DB3110">
      <w:pPr>
        <w:pStyle w:val="Odsekzoznamu"/>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8</w:t>
      </w:r>
      <w:r w:rsidR="00D52B0D" w:rsidRPr="00DB3110">
        <w:rPr>
          <w:rFonts w:ascii="Arial" w:hAnsi="Arial" w:cs="Arial"/>
          <w:sz w:val="20"/>
          <w:szCs w:val="20"/>
          <w:lang w:eastAsia="en-US"/>
        </w:rPr>
        <w:t>.3</w:t>
      </w:r>
      <w:r w:rsidR="00D52B0D" w:rsidRPr="00DB3110">
        <w:rPr>
          <w:rFonts w:ascii="Arial" w:hAnsi="Arial" w:cs="Arial"/>
          <w:sz w:val="20"/>
          <w:szCs w:val="20"/>
          <w:lang w:eastAsia="en-US"/>
        </w:rPr>
        <w:tab/>
        <w:t xml:space="preserve">Uchádzači sú svojou ponukou viazaní do uplynutia lehoty verejným obstarávateľom oznámenej, resp. primerane predĺženej lehoty viazanosti ponúk podľa bodu </w:t>
      </w:r>
      <w:r w:rsidR="00B824AD" w:rsidRPr="00DB3110">
        <w:rPr>
          <w:rFonts w:ascii="Arial" w:hAnsi="Arial" w:cs="Arial"/>
          <w:sz w:val="20"/>
          <w:szCs w:val="20"/>
          <w:lang w:eastAsia="en-US"/>
        </w:rPr>
        <w:t>8</w:t>
      </w:r>
      <w:r w:rsidR="00D52B0D" w:rsidRPr="00DB3110">
        <w:rPr>
          <w:rFonts w:ascii="Arial" w:hAnsi="Arial" w:cs="Arial"/>
          <w:sz w:val="20"/>
          <w:szCs w:val="20"/>
          <w:lang w:eastAsia="en-US"/>
        </w:rPr>
        <w:t xml:space="preserve">.2 </w:t>
      </w:r>
      <w:r w:rsidR="00CD0505" w:rsidRPr="00DB3110">
        <w:rPr>
          <w:rFonts w:ascii="Arial" w:hAnsi="Arial" w:cs="Arial"/>
          <w:sz w:val="20"/>
          <w:szCs w:val="20"/>
          <w:lang w:eastAsia="en-US"/>
        </w:rPr>
        <w:t>Č</w:t>
      </w:r>
      <w:r w:rsidR="00504756" w:rsidRPr="00DB3110">
        <w:rPr>
          <w:rFonts w:ascii="Arial" w:hAnsi="Arial" w:cs="Arial"/>
          <w:sz w:val="20"/>
          <w:szCs w:val="20"/>
          <w:lang w:eastAsia="en-US"/>
        </w:rPr>
        <w:t>as</w:t>
      </w:r>
      <w:r w:rsidR="00435C94" w:rsidRPr="00DB3110">
        <w:rPr>
          <w:rFonts w:ascii="Arial" w:hAnsi="Arial" w:cs="Arial"/>
          <w:sz w:val="20"/>
          <w:szCs w:val="20"/>
          <w:lang w:eastAsia="en-US"/>
        </w:rPr>
        <w:t>ť</w:t>
      </w:r>
      <w:r w:rsidR="00504756" w:rsidRPr="00DB3110">
        <w:rPr>
          <w:rFonts w:ascii="Arial" w:hAnsi="Arial" w:cs="Arial"/>
          <w:sz w:val="20"/>
          <w:szCs w:val="20"/>
          <w:lang w:eastAsia="en-US"/>
        </w:rPr>
        <w:t xml:space="preserve"> A.1 </w:t>
      </w:r>
      <w:r w:rsidR="00D52B0D" w:rsidRPr="00DB3110">
        <w:rPr>
          <w:rFonts w:ascii="Arial" w:hAnsi="Arial" w:cs="Arial"/>
          <w:sz w:val="20"/>
          <w:szCs w:val="20"/>
          <w:lang w:eastAsia="en-US"/>
        </w:rPr>
        <w:t>týchto SP.</w:t>
      </w:r>
    </w:p>
    <w:bookmarkEnd w:id="24"/>
    <w:p w14:paraId="612BD049" w14:textId="6C7BE2E4" w:rsidR="001D391C" w:rsidRDefault="001D391C" w:rsidP="00DB3110">
      <w:pPr>
        <w:jc w:val="center"/>
        <w:rPr>
          <w:rFonts w:ascii="Arial" w:hAnsi="Arial" w:cs="Arial"/>
          <w:b/>
          <w:sz w:val="20"/>
          <w:szCs w:val="20"/>
        </w:rPr>
      </w:pPr>
    </w:p>
    <w:p w14:paraId="67BC3478" w14:textId="77777777" w:rsidR="00E42343" w:rsidRDefault="00E42343" w:rsidP="00DB3110">
      <w:pPr>
        <w:jc w:val="center"/>
        <w:rPr>
          <w:rFonts w:ascii="Arial" w:hAnsi="Arial" w:cs="Arial"/>
          <w:b/>
          <w:sz w:val="20"/>
          <w:szCs w:val="20"/>
        </w:rPr>
      </w:pPr>
    </w:p>
    <w:p w14:paraId="1FC0EF65" w14:textId="51557C6F" w:rsidR="00806DC8" w:rsidRDefault="00806DC8" w:rsidP="00DB3110">
      <w:pPr>
        <w:jc w:val="center"/>
        <w:rPr>
          <w:rFonts w:ascii="Arial" w:hAnsi="Arial" w:cs="Arial"/>
          <w:b/>
          <w:sz w:val="20"/>
          <w:szCs w:val="20"/>
        </w:rPr>
      </w:pPr>
    </w:p>
    <w:p w14:paraId="579399C5" w14:textId="77777777" w:rsidR="005427AE" w:rsidRDefault="005427AE" w:rsidP="00DB3110">
      <w:pPr>
        <w:jc w:val="center"/>
        <w:rPr>
          <w:rFonts w:ascii="Arial" w:hAnsi="Arial" w:cs="Arial"/>
          <w:b/>
          <w:sz w:val="20"/>
          <w:szCs w:val="20"/>
        </w:rPr>
      </w:pPr>
    </w:p>
    <w:p w14:paraId="48D3C669" w14:textId="77777777" w:rsidR="00806DC8" w:rsidRDefault="00806DC8" w:rsidP="00DB3110">
      <w:pPr>
        <w:jc w:val="center"/>
        <w:rPr>
          <w:rFonts w:ascii="Arial" w:hAnsi="Arial" w:cs="Arial"/>
          <w:b/>
          <w:sz w:val="20"/>
          <w:szCs w:val="20"/>
        </w:rPr>
      </w:pPr>
    </w:p>
    <w:p w14:paraId="761CCD81" w14:textId="5F587FCD" w:rsidR="00B538C0" w:rsidRPr="00DB3110" w:rsidRDefault="00B538C0" w:rsidP="00DB3110">
      <w:pPr>
        <w:jc w:val="center"/>
        <w:rPr>
          <w:rFonts w:ascii="Arial" w:hAnsi="Arial" w:cs="Arial"/>
          <w:b/>
          <w:sz w:val="20"/>
          <w:szCs w:val="20"/>
        </w:rPr>
      </w:pPr>
      <w:r w:rsidRPr="00DB3110">
        <w:rPr>
          <w:rFonts w:ascii="Arial" w:hAnsi="Arial" w:cs="Arial"/>
          <w:b/>
          <w:sz w:val="20"/>
          <w:szCs w:val="20"/>
        </w:rPr>
        <w:lastRenderedPageBreak/>
        <w:t>Časť II.</w:t>
      </w:r>
    </w:p>
    <w:p w14:paraId="4A04CAFE" w14:textId="6792A13A" w:rsidR="00B538C0" w:rsidRPr="00DB3110" w:rsidRDefault="00B538C0" w:rsidP="00DB3110">
      <w:pPr>
        <w:pStyle w:val="Nadpis5"/>
        <w:rPr>
          <w:rFonts w:ascii="Arial" w:hAnsi="Arial" w:cs="Arial"/>
          <w:bCs w:val="0"/>
          <w:sz w:val="20"/>
          <w:szCs w:val="20"/>
        </w:rPr>
      </w:pPr>
      <w:r w:rsidRPr="00DB3110">
        <w:rPr>
          <w:rFonts w:ascii="Arial" w:hAnsi="Arial" w:cs="Arial"/>
          <w:bCs w:val="0"/>
          <w:sz w:val="20"/>
          <w:szCs w:val="20"/>
        </w:rPr>
        <w:t>Komunikácia a</w:t>
      </w:r>
      <w:r w:rsidR="00EE08E7" w:rsidRPr="00DB3110">
        <w:rPr>
          <w:rFonts w:ascii="Arial" w:hAnsi="Arial" w:cs="Arial"/>
          <w:bCs w:val="0"/>
          <w:sz w:val="20"/>
          <w:szCs w:val="20"/>
        </w:rPr>
        <w:t> </w:t>
      </w:r>
      <w:r w:rsidRPr="00DB3110">
        <w:rPr>
          <w:rFonts w:ascii="Arial" w:hAnsi="Arial" w:cs="Arial"/>
          <w:bCs w:val="0"/>
          <w:sz w:val="20"/>
          <w:szCs w:val="20"/>
        </w:rPr>
        <w:t>vysvetľovanie</w:t>
      </w:r>
    </w:p>
    <w:p w14:paraId="3EF6C9B1" w14:textId="77777777" w:rsidR="00EE08E7" w:rsidRPr="00DB3110" w:rsidRDefault="00EE08E7" w:rsidP="00DB3110">
      <w:pPr>
        <w:rPr>
          <w:rFonts w:ascii="Arial" w:hAnsi="Arial" w:cs="Arial"/>
          <w:sz w:val="20"/>
          <w:szCs w:val="20"/>
        </w:rPr>
      </w:pPr>
    </w:p>
    <w:p w14:paraId="34EC594D" w14:textId="41E9DADC" w:rsidR="00F01F87" w:rsidRPr="00DB3110" w:rsidRDefault="004C3566" w:rsidP="00DB3110">
      <w:pPr>
        <w:pStyle w:val="Nadpis6"/>
        <w:ind w:left="567" w:hanging="567"/>
        <w:rPr>
          <w:rFonts w:ascii="Arial" w:hAnsi="Arial" w:cs="Arial"/>
          <w:sz w:val="20"/>
          <w:szCs w:val="20"/>
        </w:rPr>
      </w:pPr>
      <w:r w:rsidRPr="00DB3110">
        <w:rPr>
          <w:rFonts w:ascii="Arial" w:hAnsi="Arial" w:cs="Arial"/>
          <w:smallCaps/>
          <w:sz w:val="20"/>
          <w:szCs w:val="20"/>
        </w:rPr>
        <w:t>9</w:t>
      </w:r>
      <w:r w:rsidR="00361A2C" w:rsidRPr="00DB3110">
        <w:rPr>
          <w:rFonts w:ascii="Arial" w:hAnsi="Arial" w:cs="Arial"/>
          <w:smallCaps/>
          <w:sz w:val="20"/>
          <w:szCs w:val="20"/>
        </w:rPr>
        <w:t>.</w:t>
      </w:r>
      <w:r w:rsidR="00B84262" w:rsidRPr="00DB3110">
        <w:rPr>
          <w:rFonts w:ascii="Arial" w:hAnsi="Arial" w:cs="Arial"/>
          <w:smallCaps/>
          <w:sz w:val="20"/>
          <w:szCs w:val="20"/>
        </w:rPr>
        <w:tab/>
      </w:r>
      <w:bookmarkStart w:id="25" w:name="_Hlk178176660"/>
      <w:r w:rsidR="00F01F87" w:rsidRPr="00DB3110">
        <w:rPr>
          <w:rFonts w:ascii="Arial" w:hAnsi="Arial" w:cs="Arial"/>
          <w:sz w:val="20"/>
          <w:szCs w:val="20"/>
        </w:rPr>
        <w:t>Komunikácia medzi verejným obstarávateľom a</w:t>
      </w:r>
      <w:r w:rsidR="00361A2C" w:rsidRPr="00DB3110">
        <w:rPr>
          <w:rFonts w:ascii="Arial" w:hAnsi="Arial" w:cs="Arial"/>
          <w:sz w:val="20"/>
          <w:szCs w:val="20"/>
        </w:rPr>
        <w:t> </w:t>
      </w:r>
      <w:r w:rsidR="00F01F87" w:rsidRPr="00DB3110">
        <w:rPr>
          <w:rFonts w:ascii="Arial" w:hAnsi="Arial" w:cs="Arial"/>
          <w:sz w:val="20"/>
          <w:szCs w:val="20"/>
        </w:rPr>
        <w:t>záujemcami/uchádzačmi</w:t>
      </w:r>
    </w:p>
    <w:p w14:paraId="46A97994"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0833102B"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5BDD8C94"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53301533"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7748AD67"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108AC433"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24A9D733"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0CC69CD7" w14:textId="77777777" w:rsidR="004C3566" w:rsidRPr="00DB3110" w:rsidRDefault="004C3566" w:rsidP="00DB3110">
      <w:pPr>
        <w:pStyle w:val="Odsekzoznamu"/>
        <w:numPr>
          <w:ilvl w:val="0"/>
          <w:numId w:val="18"/>
        </w:numPr>
        <w:jc w:val="both"/>
        <w:rPr>
          <w:rFonts w:ascii="Arial" w:eastAsia="Calibri" w:hAnsi="Arial" w:cs="Arial"/>
          <w:noProof/>
          <w:vanish/>
          <w:sz w:val="20"/>
          <w:szCs w:val="20"/>
        </w:rPr>
      </w:pPr>
    </w:p>
    <w:p w14:paraId="69D4E231" w14:textId="15BF6C7E"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noProof/>
          <w:sz w:val="20"/>
          <w:szCs w:val="20"/>
        </w:rPr>
        <w:tab/>
      </w:r>
      <w:r w:rsidRPr="00DB3110">
        <w:rPr>
          <w:rFonts w:ascii="Arial" w:eastAsia="Calibri" w:hAnsi="Arial" w:cs="Arial"/>
          <w:color w:val="000000" w:themeColor="text1"/>
          <w:sz w:val="20"/>
          <w:szCs w:val="20"/>
        </w:rPr>
        <w:t>Komunikácia medzi verejným obstarávateľom</w:t>
      </w:r>
      <w:r w:rsidR="00370B68" w:rsidRPr="00DB3110">
        <w:rPr>
          <w:rFonts w:ascii="Arial" w:eastAsia="Calibri" w:hAnsi="Arial" w:cs="Arial"/>
          <w:color w:val="000000" w:themeColor="text1"/>
          <w:sz w:val="20"/>
          <w:szCs w:val="20"/>
        </w:rPr>
        <w:t xml:space="preserve"> </w:t>
      </w:r>
      <w:r w:rsidRPr="00DB3110">
        <w:rPr>
          <w:rFonts w:ascii="Arial" w:eastAsia="Calibri" w:hAnsi="Arial" w:cs="Arial"/>
          <w:color w:val="000000" w:themeColor="text1"/>
          <w:sz w:val="20"/>
          <w:szCs w:val="20"/>
        </w:rPr>
        <w:t xml:space="preserve">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F663EB" w14:textId="3154C81C"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Komunikácia a</w:t>
      </w:r>
      <w:r w:rsidR="002728F7" w:rsidRPr="00DB3110">
        <w:rPr>
          <w:rFonts w:ascii="Arial" w:eastAsia="Calibri" w:hAnsi="Arial" w:cs="Arial"/>
          <w:color w:val="000000" w:themeColor="text1"/>
          <w:sz w:val="20"/>
          <w:szCs w:val="20"/>
        </w:rPr>
        <w:t xml:space="preserve"> </w:t>
      </w:r>
      <w:r w:rsidRPr="00DB3110">
        <w:rPr>
          <w:rFonts w:ascii="Arial" w:eastAsia="Calibri" w:hAnsi="Arial" w:cs="Arial"/>
          <w:color w:val="000000" w:themeColor="text1"/>
          <w:sz w:val="20"/>
          <w:szCs w:val="20"/>
        </w:rPr>
        <w:t>výmena informácií</w:t>
      </w:r>
      <w:r w:rsidR="002728F7" w:rsidRPr="00DB3110">
        <w:rPr>
          <w:rFonts w:ascii="Arial" w:eastAsia="Calibri" w:hAnsi="Arial" w:cs="Arial"/>
          <w:color w:val="000000" w:themeColor="text1"/>
          <w:sz w:val="20"/>
          <w:szCs w:val="20"/>
        </w:rPr>
        <w:t xml:space="preserve"> </w:t>
      </w:r>
      <w:r w:rsidRPr="00DB3110">
        <w:rPr>
          <w:rFonts w:ascii="Arial" w:eastAsia="Calibri" w:hAnsi="Arial" w:cs="Arial"/>
          <w:color w:val="000000" w:themeColor="text1"/>
          <w:sz w:val="20"/>
          <w:szCs w:val="20"/>
        </w:rPr>
        <w:t xml:space="preserve">medzi verejným obstarávateľom a záujemcami/uchádzačmi bude prebiehať písomne prostredníctvom elektronických prostriedkov podľa  podmienok uvedených  </w:t>
      </w:r>
      <w:r w:rsidR="003A10DE" w:rsidRPr="00DB3110">
        <w:rPr>
          <w:rFonts w:ascii="Arial" w:eastAsia="Calibri" w:hAnsi="Arial" w:cs="Arial"/>
          <w:color w:val="000000" w:themeColor="text1"/>
          <w:sz w:val="20"/>
          <w:szCs w:val="20"/>
        </w:rPr>
        <w:t xml:space="preserve">v </w:t>
      </w:r>
      <w:r w:rsidRPr="00DB3110">
        <w:rPr>
          <w:rFonts w:ascii="Arial" w:eastAsia="Calibri" w:hAnsi="Arial" w:cs="Arial"/>
          <w:color w:val="000000" w:themeColor="text1"/>
          <w:sz w:val="20"/>
          <w:szCs w:val="20"/>
        </w:rPr>
        <w:t xml:space="preserve">§ 20 </w:t>
      </w:r>
      <w:r w:rsidR="002728F7" w:rsidRPr="00DB3110">
        <w:rPr>
          <w:rFonts w:ascii="Arial" w:eastAsia="Calibri" w:hAnsi="Arial" w:cs="Arial"/>
          <w:color w:val="000000" w:themeColor="text1"/>
          <w:sz w:val="20"/>
          <w:szCs w:val="20"/>
        </w:rPr>
        <w:t>z</w:t>
      </w:r>
      <w:r w:rsidRPr="00DB3110">
        <w:rPr>
          <w:rFonts w:ascii="Arial" w:eastAsia="Calibri" w:hAnsi="Arial" w:cs="Arial"/>
          <w:color w:val="000000" w:themeColor="text1"/>
          <w:sz w:val="20"/>
          <w:szCs w:val="20"/>
        </w:rPr>
        <w:t>ákona.</w:t>
      </w:r>
    </w:p>
    <w:p w14:paraId="5563FA59" w14:textId="6C949F42"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Verejný obstarávateľ bude na komunikáciu s</w:t>
      </w:r>
      <w:r w:rsidR="0004352A" w:rsidRPr="00DB3110">
        <w:rPr>
          <w:rFonts w:ascii="Arial" w:eastAsia="Calibri" w:hAnsi="Arial" w:cs="Arial"/>
          <w:color w:val="000000" w:themeColor="text1"/>
          <w:sz w:val="20"/>
          <w:szCs w:val="20"/>
        </w:rPr>
        <w:t>o</w:t>
      </w:r>
      <w:r w:rsidRPr="00DB3110">
        <w:rPr>
          <w:rFonts w:ascii="Arial" w:eastAsia="Calibri" w:hAnsi="Arial" w:cs="Arial"/>
          <w:color w:val="000000" w:themeColor="text1"/>
          <w:sz w:val="20"/>
          <w:szCs w:val="20"/>
        </w:rPr>
        <w:t> záujemcami/uchádzačmi používať elektronický prostriedok, ktorým je komunikačné rozhranie systému JOSEPHINE (ďalej</w:t>
      </w:r>
      <w:r w:rsidR="00E50FB9" w:rsidRPr="00DB3110">
        <w:rPr>
          <w:rFonts w:ascii="Arial" w:eastAsia="Calibri" w:hAnsi="Arial" w:cs="Arial"/>
          <w:color w:val="000000" w:themeColor="text1"/>
          <w:sz w:val="20"/>
          <w:szCs w:val="20"/>
        </w:rPr>
        <w:t xml:space="preserve"> </w:t>
      </w:r>
      <w:r w:rsidRPr="00DB3110">
        <w:rPr>
          <w:rFonts w:ascii="Arial" w:eastAsia="Calibri" w:hAnsi="Arial" w:cs="Arial"/>
          <w:color w:val="000000" w:themeColor="text1"/>
          <w:sz w:val="20"/>
          <w:szCs w:val="20"/>
        </w:rPr>
        <w:t>len „JOSEPHINE“). Tento spôsob komunikácie sa týka akejkoľvek komunikácie a podaní medzi verejným obstarávateľom a záujemcami</w:t>
      </w:r>
      <w:r w:rsidRPr="00DB3110">
        <w:rPr>
          <w:rFonts w:ascii="Arial" w:eastAsia="Calibri" w:hAnsi="Arial" w:cs="Arial"/>
          <w:sz w:val="20"/>
          <w:szCs w:val="20"/>
        </w:rPr>
        <w:t>/</w:t>
      </w:r>
      <w:r w:rsidRPr="00DB3110">
        <w:rPr>
          <w:rFonts w:ascii="Arial" w:eastAsia="Calibri" w:hAnsi="Arial" w:cs="Arial"/>
          <w:color w:val="000000" w:themeColor="text1"/>
          <w:sz w:val="20"/>
          <w:szCs w:val="20"/>
        </w:rPr>
        <w:t>uchádzačmi.</w:t>
      </w:r>
    </w:p>
    <w:p w14:paraId="38D65780" w14:textId="02A61C86"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 xml:space="preserve">JOSEPHINE je na účely tohto verejného obstarávania softvér na elektronizáciu zadávania verejných zákaziek. JOSEPHINE je webová aplikácia na doméne </w:t>
      </w:r>
      <w:hyperlink r:id="rId11" w:history="1">
        <w:r w:rsidRPr="00DB3110">
          <w:rPr>
            <w:rFonts w:ascii="Arial" w:eastAsia="Calibri" w:hAnsi="Arial" w:cs="Arial"/>
            <w:noProof/>
            <w:color w:val="0000FF"/>
            <w:sz w:val="20"/>
            <w:szCs w:val="20"/>
            <w:u w:val="single"/>
            <w:lang w:eastAsia="en-US"/>
          </w:rPr>
          <w:t>https://josephine.proebiz.com</w:t>
        </w:r>
      </w:hyperlink>
      <w:r w:rsidRPr="00DB3110">
        <w:rPr>
          <w:rFonts w:ascii="Arial" w:eastAsia="Calibri" w:hAnsi="Arial" w:cs="Arial"/>
          <w:color w:val="000000" w:themeColor="text1"/>
          <w:sz w:val="20"/>
          <w:szCs w:val="20"/>
        </w:rPr>
        <w:t xml:space="preserve">. </w:t>
      </w:r>
    </w:p>
    <w:p w14:paraId="11E79F25" w14:textId="48E812B2"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Na</w:t>
      </w:r>
      <w:r w:rsidR="00CD0505" w:rsidRPr="00DB3110">
        <w:rPr>
          <w:rFonts w:ascii="Arial" w:eastAsia="Calibri" w:hAnsi="Arial" w:cs="Arial"/>
          <w:color w:val="000000" w:themeColor="text1"/>
          <w:sz w:val="20"/>
          <w:szCs w:val="20"/>
        </w:rPr>
        <w:t xml:space="preserve"> </w:t>
      </w:r>
      <w:r w:rsidRPr="00DB3110">
        <w:rPr>
          <w:rFonts w:ascii="Arial" w:eastAsia="Calibri" w:hAnsi="Arial" w:cs="Arial"/>
          <w:color w:val="000000" w:themeColor="text1"/>
          <w:sz w:val="20"/>
          <w:szCs w:val="20"/>
        </w:rPr>
        <w:t>bezproblémové používanie systému JOSEPHINE je nutné používať jeden z podporovaných internetových prehliadačov:</w:t>
      </w:r>
    </w:p>
    <w:p w14:paraId="7DD11984" w14:textId="499DC927" w:rsidR="0029385D" w:rsidRPr="00DB3110" w:rsidRDefault="002728F7" w:rsidP="00DB3110">
      <w:pPr>
        <w:ind w:left="1134" w:hanging="567"/>
        <w:jc w:val="both"/>
        <w:rPr>
          <w:rFonts w:ascii="Arial" w:hAnsi="Arial" w:cs="Arial"/>
          <w:noProof/>
          <w:color w:val="000000" w:themeColor="text1"/>
          <w:sz w:val="20"/>
          <w:szCs w:val="20"/>
          <w:lang w:eastAsia="en-US"/>
        </w:rPr>
      </w:pPr>
      <w:r w:rsidRPr="00DB3110">
        <w:rPr>
          <w:rFonts w:ascii="Arial" w:hAnsi="Arial" w:cs="Arial"/>
          <w:noProof/>
          <w:color w:val="000000" w:themeColor="text1"/>
          <w:sz w:val="20"/>
          <w:szCs w:val="20"/>
          <w:lang w:eastAsia="en-US"/>
        </w:rPr>
        <w:tab/>
      </w:r>
      <w:r w:rsidR="0029385D" w:rsidRPr="00DB3110">
        <w:rPr>
          <w:rFonts w:ascii="Arial" w:hAnsi="Arial" w:cs="Arial"/>
          <w:noProof/>
          <w:color w:val="000000" w:themeColor="text1"/>
          <w:sz w:val="20"/>
          <w:szCs w:val="20"/>
          <w:lang w:eastAsia="en-US"/>
        </w:rPr>
        <w:t xml:space="preserve">- </w:t>
      </w:r>
      <w:r w:rsidR="0029385D" w:rsidRPr="00DB3110">
        <w:rPr>
          <w:rFonts w:ascii="Arial" w:hAnsi="Arial" w:cs="Arial"/>
          <w:noProof/>
          <w:sz w:val="20"/>
          <w:szCs w:val="20"/>
          <w:lang w:val="x-none" w:eastAsia="en-US"/>
        </w:rPr>
        <w:t xml:space="preserve">Microsoft </w:t>
      </w:r>
      <w:r w:rsidR="0029385D" w:rsidRPr="00DB3110">
        <w:rPr>
          <w:rFonts w:ascii="Arial" w:hAnsi="Arial" w:cs="Arial"/>
          <w:noProof/>
          <w:sz w:val="20"/>
          <w:szCs w:val="20"/>
          <w:lang w:eastAsia="en-US"/>
        </w:rPr>
        <w:t xml:space="preserve">Edge </w:t>
      </w:r>
    </w:p>
    <w:p w14:paraId="59CCDD4E" w14:textId="68B65F2D" w:rsidR="0029385D" w:rsidRPr="00DB3110" w:rsidRDefault="002728F7" w:rsidP="00DB3110">
      <w:pPr>
        <w:ind w:left="1134" w:hanging="567"/>
        <w:jc w:val="both"/>
        <w:rPr>
          <w:rFonts w:ascii="Arial" w:hAnsi="Arial" w:cs="Arial"/>
          <w:noProof/>
          <w:color w:val="000000" w:themeColor="text1"/>
          <w:sz w:val="20"/>
          <w:szCs w:val="20"/>
          <w:lang w:eastAsia="en-US"/>
        </w:rPr>
      </w:pPr>
      <w:r w:rsidRPr="00DB3110">
        <w:rPr>
          <w:rFonts w:ascii="Arial" w:hAnsi="Arial" w:cs="Arial"/>
          <w:noProof/>
          <w:color w:val="000000" w:themeColor="text1"/>
          <w:sz w:val="20"/>
          <w:szCs w:val="20"/>
          <w:lang w:eastAsia="en-US"/>
        </w:rPr>
        <w:tab/>
      </w:r>
      <w:r w:rsidR="0029385D" w:rsidRPr="00DB3110">
        <w:rPr>
          <w:rFonts w:ascii="Arial" w:hAnsi="Arial" w:cs="Arial"/>
          <w:noProof/>
          <w:color w:val="000000" w:themeColor="text1"/>
          <w:sz w:val="20"/>
          <w:szCs w:val="20"/>
          <w:lang w:eastAsia="en-US"/>
        </w:rPr>
        <w:t xml:space="preserve">- Mozilla Firefox verzia 13.0 a vyššia alebo </w:t>
      </w:r>
    </w:p>
    <w:p w14:paraId="2352D905" w14:textId="1738250D" w:rsidR="0029385D" w:rsidRPr="00DB3110" w:rsidRDefault="002728F7" w:rsidP="00DB3110">
      <w:pPr>
        <w:tabs>
          <w:tab w:val="left" w:pos="567"/>
        </w:tabs>
        <w:autoSpaceDE w:val="0"/>
        <w:autoSpaceDN w:val="0"/>
        <w:adjustRightInd w:val="0"/>
        <w:ind w:left="1134" w:hanging="567"/>
        <w:jc w:val="both"/>
        <w:rPr>
          <w:rFonts w:ascii="Arial" w:hAnsi="Arial" w:cs="Arial"/>
          <w:noProof/>
          <w:color w:val="000000" w:themeColor="text1"/>
          <w:sz w:val="20"/>
          <w:szCs w:val="20"/>
          <w:lang w:eastAsia="en-US"/>
        </w:rPr>
      </w:pPr>
      <w:r w:rsidRPr="00DB3110">
        <w:rPr>
          <w:rFonts w:ascii="Arial" w:hAnsi="Arial" w:cs="Arial"/>
          <w:noProof/>
          <w:color w:val="000000" w:themeColor="text1"/>
          <w:sz w:val="20"/>
          <w:szCs w:val="20"/>
          <w:lang w:eastAsia="en-US"/>
        </w:rPr>
        <w:tab/>
      </w:r>
      <w:r w:rsidRPr="00DB3110">
        <w:rPr>
          <w:rFonts w:ascii="Arial" w:hAnsi="Arial" w:cs="Arial"/>
          <w:noProof/>
          <w:color w:val="000000" w:themeColor="text1"/>
          <w:sz w:val="20"/>
          <w:szCs w:val="20"/>
          <w:lang w:eastAsia="en-US"/>
        </w:rPr>
        <w:tab/>
      </w:r>
      <w:r w:rsidR="0029385D" w:rsidRPr="00DB3110">
        <w:rPr>
          <w:rFonts w:ascii="Arial" w:hAnsi="Arial" w:cs="Arial"/>
          <w:noProof/>
          <w:color w:val="000000" w:themeColor="text1"/>
          <w:sz w:val="20"/>
          <w:szCs w:val="20"/>
          <w:lang w:eastAsia="en-US"/>
        </w:rPr>
        <w:t>- Google Chrome.</w:t>
      </w:r>
    </w:p>
    <w:p w14:paraId="3C5C6CEF" w14:textId="538AE22F"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40CBD7AE" w14:textId="09BC2716" w:rsidR="0029385D" w:rsidRPr="00DB3110" w:rsidRDefault="0029385D" w:rsidP="00DB3110">
      <w:pPr>
        <w:numPr>
          <w:ilvl w:val="1"/>
          <w:numId w:val="18"/>
        </w:numPr>
        <w:tabs>
          <w:tab w:val="left" w:pos="567"/>
        </w:tabs>
        <w:autoSpaceDE w:val="0"/>
        <w:autoSpaceDN w:val="0"/>
        <w:adjustRightInd w:val="0"/>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Obsahom komunikácie prostredníctvom komunikačného rozhrania systému JOSEPHINE bude predkladanie ponúk, vysvetľovanie</w:t>
      </w:r>
      <w:r w:rsidR="002728F7" w:rsidRPr="00DB3110">
        <w:rPr>
          <w:rFonts w:ascii="Arial" w:eastAsia="Calibri" w:hAnsi="Arial" w:cs="Arial"/>
          <w:color w:val="000000" w:themeColor="text1"/>
          <w:sz w:val="20"/>
          <w:szCs w:val="20"/>
        </w:rPr>
        <w:t xml:space="preserve"> </w:t>
      </w:r>
      <w:r w:rsidRPr="00DB3110">
        <w:rPr>
          <w:rFonts w:ascii="Arial" w:eastAsia="Calibri" w:hAnsi="Arial" w:cs="Arial"/>
          <w:sz w:val="20"/>
          <w:szCs w:val="20"/>
        </w:rPr>
        <w:t xml:space="preserve">SP </w:t>
      </w:r>
      <w:r w:rsidRPr="00DB3110">
        <w:rPr>
          <w:rFonts w:ascii="Arial" w:eastAsia="Calibri" w:hAnsi="Arial" w:cs="Arial"/>
          <w:color w:val="000000" w:themeColor="text1"/>
          <w:sz w:val="20"/>
          <w:szCs w:val="20"/>
        </w:rPr>
        <w:t xml:space="preserve">a požiadaviek </w:t>
      </w:r>
      <w:r w:rsidRPr="00DB3110">
        <w:rPr>
          <w:rFonts w:ascii="Arial" w:eastAsia="Calibri" w:hAnsi="Arial" w:cs="Arial"/>
          <w:sz w:val="20"/>
          <w:szCs w:val="20"/>
        </w:rPr>
        <w:t>uvedených v Oznámení, prípadné doplnenie</w:t>
      </w:r>
      <w:r w:rsidR="002728F7" w:rsidRPr="00DB3110">
        <w:rPr>
          <w:rFonts w:ascii="Arial" w:eastAsia="Calibri" w:hAnsi="Arial" w:cs="Arial"/>
          <w:sz w:val="20"/>
          <w:szCs w:val="20"/>
        </w:rPr>
        <w:t xml:space="preserve"> </w:t>
      </w:r>
      <w:r w:rsidRPr="00DB3110">
        <w:rPr>
          <w:rFonts w:ascii="Arial" w:eastAsia="Calibri" w:hAnsi="Arial" w:cs="Arial"/>
          <w:sz w:val="20"/>
          <w:szCs w:val="20"/>
        </w:rPr>
        <w:t>SP, vysvetľovanie predložených ponúk, vysvetľovanie predložených dokladov,</w:t>
      </w:r>
      <w:r w:rsidR="00A72421" w:rsidRPr="00DB3110">
        <w:rPr>
          <w:rFonts w:ascii="Arial" w:eastAsia="Calibri" w:hAnsi="Arial" w:cs="Arial"/>
          <w:sz w:val="20"/>
          <w:szCs w:val="20"/>
        </w:rPr>
        <w:t xml:space="preserve"> </w:t>
      </w:r>
      <w:r w:rsidRPr="00DB3110">
        <w:rPr>
          <w:rFonts w:ascii="Arial" w:eastAsia="Calibri" w:hAnsi="Arial" w:cs="Arial"/>
          <w:sz w:val="20"/>
          <w:szCs w:val="20"/>
        </w:rPr>
        <w:t>námietky</w:t>
      </w:r>
      <w:r w:rsidR="00A72421" w:rsidRPr="00DB3110">
        <w:rPr>
          <w:rFonts w:ascii="Arial" w:eastAsia="Calibri" w:hAnsi="Arial" w:cs="Arial"/>
          <w:sz w:val="20"/>
          <w:szCs w:val="20"/>
        </w:rPr>
        <w:t xml:space="preserve"> </w:t>
      </w:r>
      <w:r w:rsidRPr="00DB3110">
        <w:rPr>
          <w:rFonts w:ascii="Arial" w:eastAsia="Calibri" w:hAnsi="Arial" w:cs="Arial"/>
          <w:sz w:val="20"/>
          <w:szCs w:val="20"/>
        </w:rPr>
        <w:t xml:space="preserve">a akákoľvek ďalšia, výslovne neuvedená komunikácia v súvislosti s týmto verejným obstarávaním, s výnimkou prípadov, keď to výslovne vylučuje </w:t>
      </w:r>
      <w:r w:rsidR="007359DA" w:rsidRPr="00DB3110">
        <w:rPr>
          <w:rFonts w:ascii="Arial" w:eastAsia="Calibri" w:hAnsi="Arial" w:cs="Arial"/>
          <w:sz w:val="20"/>
          <w:szCs w:val="20"/>
        </w:rPr>
        <w:t>z</w:t>
      </w:r>
      <w:r w:rsidRPr="00DB3110">
        <w:rPr>
          <w:rFonts w:ascii="Arial" w:eastAsia="Calibri" w:hAnsi="Arial" w:cs="Arial"/>
          <w:sz w:val="20"/>
          <w:szCs w:val="20"/>
        </w:rPr>
        <w:t>ákon. Pokiaľ sa v SP vyskytujú požiadavky na predkladanie ponúk, vysvetľovanie SP a požiadaviek uvedených v Oznámení, prípadné doplnenie SP, vysvetľovanie predložených ponúk, vysvetľovanie predložených dokladov</w:t>
      </w:r>
      <w:r w:rsidRPr="00DB3110">
        <w:rPr>
          <w:rFonts w:ascii="Arial" w:eastAsia="Calibri" w:hAnsi="Arial" w:cs="Arial"/>
          <w:color w:val="000000" w:themeColor="text1"/>
          <w:sz w:val="20"/>
          <w:szCs w:val="20"/>
        </w:rPr>
        <w:t>, námietky alebo ak</w:t>
      </w:r>
      <w:r w:rsidR="0004352A" w:rsidRPr="00DB3110">
        <w:rPr>
          <w:rFonts w:ascii="Arial" w:eastAsia="Calibri" w:hAnsi="Arial" w:cs="Arial"/>
          <w:color w:val="000000" w:themeColor="text1"/>
          <w:sz w:val="20"/>
          <w:szCs w:val="20"/>
        </w:rPr>
        <w:t>á</w:t>
      </w:r>
      <w:r w:rsidRPr="00DB3110">
        <w:rPr>
          <w:rFonts w:ascii="Arial" w:eastAsia="Calibri" w:hAnsi="Arial" w:cs="Arial"/>
          <w:color w:val="000000" w:themeColor="text1"/>
          <w:sz w:val="20"/>
          <w:szCs w:val="20"/>
        </w:rPr>
        <w:t>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w:t>
      </w:r>
      <w:r w:rsidRPr="00DB3110">
        <w:rPr>
          <w:rFonts w:ascii="Arial" w:eastAsia="Calibri" w:hAnsi="Arial" w:cs="Arial"/>
          <w:sz w:val="20"/>
          <w:szCs w:val="20"/>
        </w:rPr>
        <w:t xml:space="preserve">SP </w:t>
      </w:r>
      <w:r w:rsidRPr="00DB3110">
        <w:rPr>
          <w:rFonts w:ascii="Arial" w:eastAsia="Calibri" w:hAnsi="Arial" w:cs="Arial"/>
          <w:color w:val="000000" w:themeColor="text1"/>
          <w:sz w:val="20"/>
          <w:szCs w:val="20"/>
        </w:rPr>
        <w:t xml:space="preserve">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Pr="00DB3110">
        <w:rPr>
          <w:rFonts w:ascii="Arial" w:hAnsi="Arial" w:cs="Arial"/>
          <w:noProof/>
          <w:sz w:val="20"/>
          <w:szCs w:val="20"/>
          <w:lang w:eastAsia="en-US"/>
        </w:rPr>
        <w:t xml:space="preserve">(treťou osobou sa rozumie subjekt odlišný od záujemcu/uchádzača) </w:t>
      </w:r>
      <w:r w:rsidRPr="00DB3110">
        <w:rPr>
          <w:rFonts w:ascii="Arial" w:eastAsia="Calibri" w:hAnsi="Arial" w:cs="Arial"/>
          <w:color w:val="000000" w:themeColor="text1"/>
          <w:sz w:val="20"/>
          <w:szCs w:val="20"/>
        </w:rPr>
        <w:t xml:space="preserve">v súvislosti s týmto verejným obstarávaním bude prebiehať spôsobom, ktorý stanoví </w:t>
      </w:r>
      <w:r w:rsidR="007359DA" w:rsidRPr="00DB3110">
        <w:rPr>
          <w:rFonts w:ascii="Arial" w:eastAsia="Calibri" w:hAnsi="Arial" w:cs="Arial"/>
          <w:color w:val="000000" w:themeColor="text1"/>
          <w:sz w:val="20"/>
          <w:szCs w:val="20"/>
        </w:rPr>
        <w:t>z</w:t>
      </w:r>
      <w:r w:rsidRPr="00DB3110">
        <w:rPr>
          <w:rFonts w:ascii="Arial" w:eastAsia="Calibri" w:hAnsi="Arial" w:cs="Arial"/>
          <w:color w:val="000000" w:themeColor="text1"/>
          <w:sz w:val="20"/>
          <w:szCs w:val="20"/>
        </w:rPr>
        <w:t>ákon a bude realizovaná mimo komunikačné rozhranie systému JOSEPHINE.</w:t>
      </w:r>
    </w:p>
    <w:p w14:paraId="671DF34B" w14:textId="79FDA007" w:rsidR="0029385D" w:rsidRPr="00DB3110"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Ak je odosielateľom zásielky verejný obstarávateľ, tak záujemcovi</w:t>
      </w:r>
      <w:r w:rsidRPr="00DB3110">
        <w:rPr>
          <w:rFonts w:ascii="Arial" w:eastAsia="Calibri" w:hAnsi="Arial" w:cs="Arial"/>
          <w:sz w:val="20"/>
          <w:szCs w:val="20"/>
        </w:rPr>
        <w:t>/</w:t>
      </w:r>
      <w:r w:rsidRPr="00DB3110">
        <w:rPr>
          <w:rFonts w:ascii="Arial" w:eastAsia="Calibri" w:hAnsi="Arial" w:cs="Arial"/>
          <w:color w:val="000000" w:themeColor="text1"/>
          <w:sz w:val="20"/>
          <w:szCs w:val="20"/>
        </w:rPr>
        <w:t>uchádzačovi bude na ním určený kontaktný e-mail/e-maily bezodkladne odoslaná informácia o tom, že k predmetnej zákazke existuje nová zásielka/správa. Záujemca</w:t>
      </w:r>
      <w:r w:rsidRPr="00DB3110">
        <w:rPr>
          <w:rFonts w:ascii="Arial" w:eastAsia="Calibri" w:hAnsi="Arial" w:cs="Arial"/>
          <w:sz w:val="20"/>
          <w:szCs w:val="20"/>
        </w:rPr>
        <w:t>/</w:t>
      </w:r>
      <w:r w:rsidRPr="00DB3110">
        <w:rPr>
          <w:rFonts w:ascii="Arial" w:eastAsia="Calibri" w:hAnsi="Arial" w:cs="Arial"/>
          <w:color w:val="000000" w:themeColor="text1"/>
          <w:sz w:val="20"/>
          <w:szCs w:val="20"/>
        </w:rPr>
        <w:t>uchádzač sa prihlási do systému a v komunikačnom rozhraní zákazky bude mať zobrazený obsah komunikácie – zásielky, správy. Záujemca</w:t>
      </w:r>
      <w:r w:rsidRPr="00DB3110">
        <w:rPr>
          <w:rFonts w:ascii="Arial" w:eastAsia="Calibri" w:hAnsi="Arial" w:cs="Arial"/>
          <w:sz w:val="20"/>
          <w:szCs w:val="20"/>
        </w:rPr>
        <w:t>/</w:t>
      </w:r>
      <w:r w:rsidRPr="00DB3110">
        <w:rPr>
          <w:rFonts w:ascii="Arial" w:eastAsia="Calibri" w:hAnsi="Arial" w:cs="Arial"/>
          <w:color w:val="000000" w:themeColor="text1"/>
          <w:sz w:val="20"/>
          <w:szCs w:val="20"/>
        </w:rPr>
        <w:t xml:space="preserve">uchádzač si môže v komunikačnom rozhraní zobraziť celú históriu o svojej komunikácii s verejným obstarávateľom. </w:t>
      </w:r>
    </w:p>
    <w:p w14:paraId="030B7039" w14:textId="5347CEEE" w:rsidR="0029385D" w:rsidRDefault="0029385D" w:rsidP="00DB3110">
      <w:pPr>
        <w:numPr>
          <w:ilvl w:val="1"/>
          <w:numId w:val="18"/>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Ak je odosielateľom zásielky záujemca</w:t>
      </w:r>
      <w:r w:rsidRPr="00DB3110">
        <w:rPr>
          <w:rFonts w:ascii="Arial" w:eastAsia="Calibri" w:hAnsi="Arial" w:cs="Arial"/>
          <w:sz w:val="20"/>
          <w:szCs w:val="20"/>
        </w:rPr>
        <w:t>/</w:t>
      </w:r>
      <w:r w:rsidRPr="00DB3110">
        <w:rPr>
          <w:rFonts w:ascii="Arial" w:eastAsia="Calibri" w:hAnsi="Arial" w:cs="Arial"/>
          <w:color w:val="000000" w:themeColor="text1"/>
          <w:sz w:val="20"/>
          <w:szCs w:val="20"/>
        </w:rPr>
        <w:t>uchádzač, tak po prihlásení do systému JOSEPHINE môže k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68DCE45D" w14:textId="672F8F5F" w:rsidR="0029385D" w:rsidRPr="00DB3110" w:rsidRDefault="0029385D" w:rsidP="00DB3110">
      <w:pPr>
        <w:numPr>
          <w:ilvl w:val="1"/>
          <w:numId w:val="18"/>
        </w:numPr>
        <w:ind w:left="1134" w:hanging="567"/>
        <w:jc w:val="both"/>
        <w:rPr>
          <w:rFonts w:ascii="Arial" w:eastAsia="Calibri" w:hAnsi="Arial" w:cs="Arial"/>
          <w:noProof/>
          <w:color w:val="000000" w:themeColor="text1"/>
          <w:sz w:val="20"/>
          <w:szCs w:val="20"/>
        </w:rPr>
      </w:pPr>
      <w:r w:rsidRPr="00DB3110">
        <w:rPr>
          <w:rFonts w:ascii="Arial" w:eastAsia="Calibri" w:hAnsi="Arial" w:cs="Arial"/>
          <w:noProof/>
          <w:color w:val="000000" w:themeColor="text1"/>
          <w:sz w:val="20"/>
          <w:szCs w:val="20"/>
        </w:rPr>
        <w:lastRenderedPageBreak/>
        <w:t xml:space="preserve">Verejný obstarávateľ odporúča záujemcom/uchádzačom , ktorí si vyhľadali obstarávanie prostredníctvom </w:t>
      </w:r>
      <w:r w:rsidR="0004352A" w:rsidRPr="00DB3110">
        <w:rPr>
          <w:rFonts w:ascii="Arial" w:eastAsia="Calibri" w:hAnsi="Arial" w:cs="Arial"/>
          <w:noProof/>
          <w:color w:val="000000" w:themeColor="text1"/>
          <w:sz w:val="20"/>
          <w:szCs w:val="20"/>
        </w:rPr>
        <w:t>profilu</w:t>
      </w:r>
      <w:r w:rsidRPr="00DB3110">
        <w:rPr>
          <w:rFonts w:ascii="Arial" w:eastAsia="Calibri" w:hAnsi="Arial" w:cs="Arial"/>
          <w:noProof/>
          <w:color w:val="000000" w:themeColor="text1"/>
          <w:sz w:val="20"/>
          <w:szCs w:val="20"/>
        </w:rPr>
        <w:t xml:space="preserve"> verejného obstarávateľa, resp. v systéme JOSEPHINE (</w:t>
      </w:r>
      <w:hyperlink r:id="rId12" w:history="1">
        <w:r w:rsidRPr="00DB3110">
          <w:rPr>
            <w:rFonts w:ascii="Arial" w:eastAsia="Calibri" w:hAnsi="Arial" w:cs="Arial"/>
            <w:noProof/>
            <w:color w:val="0000FF"/>
            <w:sz w:val="20"/>
            <w:szCs w:val="20"/>
            <w:u w:val="single"/>
          </w:rPr>
          <w:t>https://josephine.proebiz.com</w:t>
        </w:r>
      </w:hyperlink>
      <w:r w:rsidRPr="00DB3110">
        <w:rPr>
          <w:rFonts w:ascii="Arial" w:eastAsia="Calibri" w:hAnsi="Arial" w:cs="Arial"/>
          <w:noProof/>
          <w:color w:val="000000" w:themeColor="text1"/>
          <w:sz w:val="20"/>
          <w:szCs w:val="20"/>
        </w:rPr>
        <w:t xml:space="preserve">), a zároveň ktorí chcú byť informovaní o prípadných aktualizáciách týkajúcich sa konkrétneho obstarávania prostredníctvom notifikačných e-mailov, aby v danom obstarávaní zaklikli tlačidlo </w:t>
      </w:r>
      <w:r w:rsidRPr="00DB3110">
        <w:rPr>
          <w:rFonts w:ascii="Arial" w:eastAsia="Calibri" w:hAnsi="Arial" w:cs="Arial"/>
          <w:b/>
          <w:bCs/>
          <w:noProof/>
          <w:color w:val="000000" w:themeColor="text1"/>
          <w:sz w:val="20"/>
          <w:szCs w:val="20"/>
        </w:rPr>
        <w:t xml:space="preserve">„ZAUJÍMA MA TO“ </w:t>
      </w:r>
      <w:r w:rsidRPr="00DB3110">
        <w:rPr>
          <w:rFonts w:ascii="Arial" w:eastAsia="Calibri" w:hAnsi="Arial" w:cs="Arial"/>
          <w:noProof/>
          <w:color w:val="000000" w:themeColor="text1"/>
          <w:sz w:val="20"/>
          <w:szCs w:val="20"/>
        </w:rPr>
        <w:t xml:space="preserve">(v pravej hornej časti obrazovky). </w:t>
      </w:r>
      <w:r w:rsidRPr="00DB3110">
        <w:rPr>
          <w:rFonts w:ascii="Arial" w:eastAsia="Calibri" w:hAnsi="Arial" w:cs="Arial"/>
          <w:noProof/>
          <w:sz w:val="20"/>
          <w:szCs w:val="20"/>
        </w:rPr>
        <w:t>Záujemci/uchádzači, ktorí odporúčanie nebudú akceptovať, sa  vystavujú riziku, že im obsah informácií k predmetnej zákazke nebude doručený.</w:t>
      </w:r>
    </w:p>
    <w:p w14:paraId="7D31C3B0" w14:textId="533316D9" w:rsidR="0029385D" w:rsidRPr="00DB3110" w:rsidRDefault="0029385D" w:rsidP="00DB3110">
      <w:pPr>
        <w:numPr>
          <w:ilvl w:val="1"/>
          <w:numId w:val="18"/>
        </w:numPr>
        <w:ind w:left="1134" w:hanging="567"/>
        <w:jc w:val="both"/>
        <w:rPr>
          <w:rFonts w:ascii="Arial" w:eastAsia="Calibri" w:hAnsi="Arial" w:cs="Arial"/>
          <w:noProof/>
          <w:color w:val="000000" w:themeColor="text1"/>
          <w:sz w:val="20"/>
          <w:szCs w:val="20"/>
        </w:rPr>
      </w:pPr>
      <w:r w:rsidRPr="00DB3110">
        <w:rPr>
          <w:rFonts w:ascii="Arial" w:eastAsia="Calibri" w:hAnsi="Arial" w:cs="Arial"/>
          <w:noProof/>
          <w:color w:val="000000" w:themeColor="text1"/>
          <w:sz w:val="20"/>
          <w:szCs w:val="20"/>
        </w:rPr>
        <w:t xml:space="preserve">Verejný obstarávateľ umožňuje neobmedzený a priamy prístup elektronickými prostriedkami </w:t>
      </w:r>
      <w:r w:rsidR="002728F7" w:rsidRPr="00DB3110">
        <w:rPr>
          <w:rFonts w:ascii="Arial" w:eastAsia="Calibri" w:hAnsi="Arial" w:cs="Arial"/>
          <w:noProof/>
          <w:color w:val="000000" w:themeColor="text1"/>
          <w:sz w:val="20"/>
          <w:szCs w:val="20"/>
        </w:rPr>
        <w:t>k</w:t>
      </w:r>
      <w:r w:rsidRPr="00DB3110">
        <w:rPr>
          <w:rFonts w:ascii="Arial" w:eastAsia="Calibri" w:hAnsi="Arial" w:cs="Arial"/>
          <w:sz w:val="20"/>
          <w:szCs w:val="20"/>
        </w:rPr>
        <w:t xml:space="preserve"> SP </w:t>
      </w:r>
      <w:r w:rsidRPr="00DB3110">
        <w:rPr>
          <w:rFonts w:ascii="Arial" w:eastAsia="Calibri" w:hAnsi="Arial" w:cs="Arial"/>
          <w:noProof/>
          <w:color w:val="000000" w:themeColor="text1"/>
          <w:sz w:val="20"/>
          <w:szCs w:val="20"/>
        </w:rPr>
        <w:t>a k prípadným všetkým doplňujúcim podkladom.</w:t>
      </w:r>
      <w:r w:rsidR="002728F7" w:rsidRPr="00DB3110">
        <w:rPr>
          <w:rFonts w:ascii="Arial" w:eastAsia="Calibri" w:hAnsi="Arial" w:cs="Arial"/>
          <w:noProof/>
          <w:color w:val="000000" w:themeColor="text1"/>
          <w:sz w:val="20"/>
          <w:szCs w:val="20"/>
        </w:rPr>
        <w:t xml:space="preserve"> </w:t>
      </w:r>
      <w:r w:rsidRPr="00DB3110">
        <w:rPr>
          <w:rFonts w:ascii="Arial" w:eastAsia="Calibri" w:hAnsi="Arial" w:cs="Arial"/>
          <w:sz w:val="20"/>
          <w:szCs w:val="20"/>
        </w:rPr>
        <w:t xml:space="preserve">SP </w:t>
      </w:r>
      <w:r w:rsidRPr="00DB3110">
        <w:rPr>
          <w:rFonts w:ascii="Arial" w:eastAsia="Calibri" w:hAnsi="Arial" w:cs="Arial"/>
          <w:noProof/>
          <w:color w:val="000000" w:themeColor="text1"/>
          <w:sz w:val="20"/>
          <w:szCs w:val="20"/>
        </w:rPr>
        <w:t xml:space="preserve">a prípadné vysvetlenie alebo doplnenie </w:t>
      </w:r>
      <w:r w:rsidRPr="00DB3110">
        <w:rPr>
          <w:rFonts w:ascii="Arial" w:eastAsia="Calibri" w:hAnsi="Arial" w:cs="Arial"/>
          <w:sz w:val="20"/>
          <w:szCs w:val="20"/>
        </w:rPr>
        <w:t xml:space="preserve">SP </w:t>
      </w:r>
      <w:r w:rsidRPr="00DB3110">
        <w:rPr>
          <w:rFonts w:ascii="Arial" w:eastAsia="Calibri" w:hAnsi="Arial" w:cs="Arial"/>
          <w:noProof/>
          <w:color w:val="000000" w:themeColor="text1"/>
          <w:sz w:val="20"/>
          <w:szCs w:val="20"/>
        </w:rPr>
        <w:t xml:space="preserve">alebo vysvetlenie požiadaviek </w:t>
      </w:r>
      <w:r w:rsidRPr="00DB3110">
        <w:rPr>
          <w:rFonts w:ascii="Arial" w:eastAsia="Calibri" w:hAnsi="Arial" w:cs="Arial"/>
          <w:noProof/>
          <w:sz w:val="20"/>
          <w:szCs w:val="20"/>
        </w:rPr>
        <w:t xml:space="preserve">uvedených v Oznámení, podmienok účasti </w:t>
      </w:r>
      <w:r w:rsidRPr="00DB3110">
        <w:rPr>
          <w:rFonts w:ascii="Arial" w:eastAsia="Calibri" w:hAnsi="Arial" w:cs="Arial"/>
          <w:noProof/>
          <w:color w:val="000000" w:themeColor="text1"/>
          <w:sz w:val="20"/>
          <w:szCs w:val="20"/>
        </w:rPr>
        <w:t>vo verejnom obstarávaní, informatívneho dokumentu alebo inej sprievodnej dokumentácie budú verejným obstarávateľom</w:t>
      </w:r>
      <w:r w:rsidR="00BE5D5E" w:rsidRPr="00DB3110">
        <w:rPr>
          <w:rFonts w:ascii="Arial" w:eastAsia="Calibri" w:hAnsi="Arial" w:cs="Arial"/>
          <w:noProof/>
          <w:color w:val="000000" w:themeColor="text1"/>
          <w:sz w:val="20"/>
          <w:szCs w:val="20"/>
        </w:rPr>
        <w:t xml:space="preserve"> </w:t>
      </w:r>
      <w:r w:rsidRPr="00DB3110">
        <w:rPr>
          <w:rFonts w:ascii="Arial" w:eastAsia="Calibri" w:hAnsi="Arial" w:cs="Arial"/>
          <w:noProof/>
          <w:color w:val="000000" w:themeColor="text1"/>
          <w:sz w:val="20"/>
          <w:szCs w:val="20"/>
        </w:rPr>
        <w:t>zverejnené ako</w:t>
      </w:r>
      <w:r w:rsidR="000D2C83" w:rsidRPr="00DB3110">
        <w:rPr>
          <w:rFonts w:ascii="Arial" w:eastAsia="Calibri" w:hAnsi="Arial" w:cs="Arial"/>
          <w:noProof/>
          <w:color w:val="000000" w:themeColor="text1"/>
          <w:sz w:val="20"/>
          <w:szCs w:val="20"/>
        </w:rPr>
        <w:t xml:space="preserve"> odkaz na</w:t>
      </w:r>
      <w:r w:rsidRPr="00DB3110">
        <w:rPr>
          <w:rFonts w:ascii="Arial" w:eastAsia="Calibri" w:hAnsi="Arial" w:cs="Arial"/>
          <w:noProof/>
          <w:color w:val="000000" w:themeColor="text1"/>
          <w:sz w:val="20"/>
          <w:szCs w:val="20"/>
        </w:rPr>
        <w:t xml:space="preserve"> elektronické dokumenty v</w:t>
      </w:r>
      <w:r w:rsidR="0004352A" w:rsidRPr="00DB3110">
        <w:rPr>
          <w:rFonts w:ascii="Arial" w:eastAsia="Calibri" w:hAnsi="Arial" w:cs="Arial"/>
          <w:noProof/>
          <w:color w:val="000000" w:themeColor="text1"/>
          <w:sz w:val="20"/>
          <w:szCs w:val="20"/>
        </w:rPr>
        <w:t> </w:t>
      </w:r>
      <w:r w:rsidRPr="00DB3110">
        <w:rPr>
          <w:rFonts w:ascii="Arial" w:eastAsia="Calibri" w:hAnsi="Arial" w:cs="Arial"/>
          <w:noProof/>
          <w:color w:val="000000" w:themeColor="text1"/>
          <w:sz w:val="20"/>
          <w:szCs w:val="20"/>
        </w:rPr>
        <w:t>profile verejného obstarávateľa</w:t>
      </w:r>
      <w:r w:rsidR="003D221B" w:rsidRPr="00DB3110">
        <w:rPr>
          <w:rFonts w:ascii="Arial" w:eastAsia="Calibri" w:hAnsi="Arial" w:cs="Arial"/>
          <w:noProof/>
          <w:color w:val="000000" w:themeColor="text1"/>
          <w:sz w:val="20"/>
          <w:szCs w:val="20"/>
        </w:rPr>
        <w:t xml:space="preserve"> </w:t>
      </w:r>
      <w:hyperlink r:id="rId13" w:history="1">
        <w:r w:rsidR="003D221B" w:rsidRPr="00DB3110">
          <w:rPr>
            <w:rStyle w:val="Hypertextovprepojenie"/>
            <w:rFonts w:ascii="Arial" w:eastAsia="Calibri" w:hAnsi="Arial" w:cs="Arial"/>
            <w:noProof/>
            <w:sz w:val="20"/>
            <w:szCs w:val="20"/>
          </w:rPr>
          <w:t>https://www.uvo.gov.sk/vyhladavanie/vyhladavanie-profilov/detail/9127</w:t>
        </w:r>
      </w:hyperlink>
      <w:r w:rsidR="003D221B" w:rsidRPr="00DB3110">
        <w:rPr>
          <w:rFonts w:ascii="Arial" w:eastAsia="Calibri" w:hAnsi="Arial" w:cs="Arial"/>
          <w:noProof/>
          <w:color w:val="000000" w:themeColor="text1"/>
          <w:sz w:val="20"/>
          <w:szCs w:val="20"/>
        </w:rPr>
        <w:t xml:space="preserve"> </w:t>
      </w:r>
      <w:r w:rsidRPr="00DB3110">
        <w:rPr>
          <w:rFonts w:ascii="Arial" w:eastAsia="Calibri" w:hAnsi="Arial" w:cs="Arial"/>
          <w:noProof/>
          <w:color w:val="000000" w:themeColor="text1"/>
          <w:sz w:val="20"/>
          <w:szCs w:val="20"/>
        </w:rPr>
        <w:t>(ďalej len „profil“)</w:t>
      </w:r>
      <w:r w:rsidRPr="00DB3110">
        <w:rPr>
          <w:rFonts w:ascii="Arial" w:eastAsia="Calibri" w:hAnsi="Arial" w:cs="Arial"/>
          <w:noProof/>
          <w:sz w:val="20"/>
          <w:szCs w:val="20"/>
        </w:rPr>
        <w:t xml:space="preserve"> </w:t>
      </w:r>
      <w:r w:rsidR="000D2C83" w:rsidRPr="00DB3110">
        <w:rPr>
          <w:rFonts w:ascii="Arial" w:eastAsia="Calibri" w:hAnsi="Arial" w:cs="Arial"/>
          <w:noProof/>
          <w:sz w:val="20"/>
          <w:szCs w:val="20"/>
        </w:rPr>
        <w:t xml:space="preserve">podľa § 64 ods. 3 zákona </w:t>
      </w:r>
      <w:r w:rsidRPr="00DB3110">
        <w:rPr>
          <w:rFonts w:ascii="Arial" w:eastAsia="Calibri" w:hAnsi="Arial" w:cs="Arial"/>
          <w:noProof/>
          <w:color w:val="000000" w:themeColor="text1"/>
          <w:sz w:val="20"/>
          <w:szCs w:val="20"/>
        </w:rPr>
        <w:t xml:space="preserve">a zároveň </w:t>
      </w:r>
      <w:r w:rsidR="000D2C83" w:rsidRPr="00DB3110">
        <w:rPr>
          <w:rFonts w:ascii="Arial" w:eastAsia="Calibri" w:hAnsi="Arial" w:cs="Arial"/>
          <w:noProof/>
          <w:color w:val="000000" w:themeColor="text1"/>
          <w:sz w:val="20"/>
          <w:szCs w:val="20"/>
        </w:rPr>
        <w:t>ako elektronické dokumenty</w:t>
      </w:r>
      <w:r w:rsidRPr="00DB3110">
        <w:rPr>
          <w:rFonts w:ascii="Arial" w:eastAsia="Calibri" w:hAnsi="Arial" w:cs="Arial"/>
          <w:noProof/>
          <w:color w:val="000000" w:themeColor="text1"/>
          <w:sz w:val="20"/>
          <w:szCs w:val="20"/>
        </w:rPr>
        <w:t xml:space="preserve"> v systéme JOSEPHINE. </w:t>
      </w:r>
    </w:p>
    <w:p w14:paraId="4BDFE4E4" w14:textId="77777777" w:rsidR="00AD372F" w:rsidRPr="00DB3110" w:rsidRDefault="00AD372F" w:rsidP="00DB3110">
      <w:pPr>
        <w:tabs>
          <w:tab w:val="num" w:pos="284"/>
          <w:tab w:val="left" w:pos="567"/>
        </w:tabs>
        <w:autoSpaceDE w:val="0"/>
        <w:autoSpaceDN w:val="0"/>
        <w:adjustRightInd w:val="0"/>
        <w:ind w:left="1134" w:hanging="1134"/>
        <w:jc w:val="both"/>
        <w:rPr>
          <w:rFonts w:ascii="Arial" w:hAnsi="Arial" w:cs="Arial"/>
          <w:sz w:val="20"/>
          <w:szCs w:val="20"/>
        </w:rPr>
      </w:pPr>
      <w:bookmarkStart w:id="26" w:name="_Hlk178176678"/>
      <w:bookmarkEnd w:id="25"/>
    </w:p>
    <w:p w14:paraId="6D55B0E0" w14:textId="2FC38198" w:rsidR="00F01F87" w:rsidRPr="00DB3110" w:rsidRDefault="00B84262" w:rsidP="00DB3110">
      <w:pPr>
        <w:ind w:left="567" w:hanging="567"/>
        <w:jc w:val="both"/>
        <w:rPr>
          <w:rFonts w:ascii="Arial" w:hAnsi="Arial" w:cs="Arial"/>
          <w:b/>
          <w:bCs/>
          <w:smallCaps/>
          <w:sz w:val="20"/>
          <w:szCs w:val="20"/>
        </w:rPr>
      </w:pPr>
      <w:r w:rsidRPr="00DB3110">
        <w:rPr>
          <w:rFonts w:ascii="Arial" w:hAnsi="Arial" w:cs="Arial"/>
          <w:b/>
          <w:bCs/>
          <w:smallCaps/>
          <w:sz w:val="20"/>
          <w:szCs w:val="20"/>
        </w:rPr>
        <w:t>1</w:t>
      </w:r>
      <w:r w:rsidR="004C3566" w:rsidRPr="00DB3110">
        <w:rPr>
          <w:rFonts w:ascii="Arial" w:hAnsi="Arial" w:cs="Arial"/>
          <w:b/>
          <w:bCs/>
          <w:smallCaps/>
          <w:sz w:val="20"/>
          <w:szCs w:val="20"/>
        </w:rPr>
        <w:t>0</w:t>
      </w:r>
      <w:r w:rsidR="005718F8" w:rsidRPr="00DB3110">
        <w:rPr>
          <w:rFonts w:ascii="Arial" w:hAnsi="Arial" w:cs="Arial"/>
          <w:b/>
          <w:bCs/>
          <w:smallCaps/>
          <w:sz w:val="20"/>
          <w:szCs w:val="20"/>
        </w:rPr>
        <w:t>.</w:t>
      </w:r>
      <w:r w:rsidRPr="00DB3110">
        <w:rPr>
          <w:rFonts w:ascii="Arial" w:hAnsi="Arial" w:cs="Arial"/>
          <w:b/>
          <w:bCs/>
          <w:smallCaps/>
          <w:sz w:val="20"/>
          <w:szCs w:val="20"/>
        </w:rPr>
        <w:tab/>
      </w:r>
      <w:r w:rsidR="00387510" w:rsidRPr="00DB3110">
        <w:rPr>
          <w:rFonts w:ascii="Arial" w:hAnsi="Arial" w:cs="Arial"/>
          <w:b/>
          <w:bCs/>
          <w:sz w:val="20"/>
          <w:szCs w:val="20"/>
        </w:rPr>
        <w:t>Vysvetlenie</w:t>
      </w:r>
      <w:r w:rsidR="002974BF" w:rsidRPr="00DB3110">
        <w:rPr>
          <w:rFonts w:ascii="Arial" w:hAnsi="Arial" w:cs="Arial"/>
          <w:b/>
          <w:bCs/>
          <w:sz w:val="20"/>
          <w:szCs w:val="20"/>
        </w:rPr>
        <w:t xml:space="preserve"> informácií</w:t>
      </w:r>
    </w:p>
    <w:p w14:paraId="1DD90ECD" w14:textId="710D7CFD" w:rsidR="002728F7" w:rsidRPr="00DB3110" w:rsidRDefault="002728F7" w:rsidP="00B87A8E">
      <w:pPr>
        <w:numPr>
          <w:ilvl w:val="1"/>
          <w:numId w:val="25"/>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V prípade nejasností alebo potreby vysvetlenia informácií potrebných na vypracovanie ponuky</w:t>
      </w:r>
      <w:r w:rsidR="00AD372F" w:rsidRPr="00DB3110">
        <w:rPr>
          <w:rFonts w:ascii="Arial" w:eastAsia="Calibri" w:hAnsi="Arial" w:cs="Arial"/>
          <w:color w:val="000000" w:themeColor="text1"/>
          <w:sz w:val="20"/>
          <w:szCs w:val="20"/>
        </w:rPr>
        <w:t xml:space="preserve"> </w:t>
      </w:r>
      <w:r w:rsidRPr="00DB3110">
        <w:rPr>
          <w:rFonts w:ascii="Arial" w:eastAsia="Calibri" w:hAnsi="Arial" w:cs="Arial"/>
          <w:color w:val="000000" w:themeColor="text1"/>
          <w:sz w:val="20"/>
          <w:szCs w:val="20"/>
        </w:rPr>
        <w:t>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1132C40F" w14:textId="28153B6B" w:rsidR="002728F7" w:rsidRPr="00DB3110" w:rsidRDefault="002728F7" w:rsidP="00B87A8E">
      <w:pPr>
        <w:numPr>
          <w:ilvl w:val="1"/>
          <w:numId w:val="25"/>
        </w:numPr>
        <w:ind w:left="1134" w:hanging="567"/>
        <w:jc w:val="both"/>
        <w:rPr>
          <w:rFonts w:ascii="Arial" w:eastAsia="Calibri" w:hAnsi="Arial" w:cs="Arial"/>
          <w:noProof/>
          <w:color w:val="000000" w:themeColor="text1"/>
          <w:sz w:val="20"/>
          <w:szCs w:val="20"/>
        </w:rPr>
      </w:pPr>
      <w:r w:rsidRPr="00DB3110">
        <w:rPr>
          <w:rFonts w:ascii="Arial" w:eastAsia="Calibri" w:hAnsi="Arial" w:cs="Arial"/>
          <w:noProof/>
          <w:color w:val="000000" w:themeColor="text1"/>
          <w:sz w:val="20"/>
          <w:szCs w:val="20"/>
        </w:rPr>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14:paraId="5F67C047" w14:textId="1BD6386C" w:rsidR="002728F7" w:rsidRPr="00DB3110" w:rsidRDefault="002728F7" w:rsidP="00B87A8E">
      <w:pPr>
        <w:numPr>
          <w:ilvl w:val="1"/>
          <w:numId w:val="25"/>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 xml:space="preserve">Verejný obstarávateľ bezodkladne poskytne vysvetlenie informácií potrebných na vypracovanie ponuky a na preukázanie </w:t>
      </w:r>
      <w:r w:rsidRPr="00DB3110">
        <w:rPr>
          <w:rFonts w:ascii="Arial" w:eastAsia="Calibri" w:hAnsi="Arial" w:cs="Arial"/>
          <w:sz w:val="20"/>
          <w:szCs w:val="20"/>
        </w:rPr>
        <w:t>splnenia podmienok účasti všetkým záujemcom, ktorí sú mu známi  v tejto zákazke, najneskôr však</w:t>
      </w:r>
      <w:r w:rsidR="00DE78A0">
        <w:rPr>
          <w:rFonts w:ascii="Arial" w:eastAsia="Calibri" w:hAnsi="Arial" w:cs="Arial"/>
          <w:sz w:val="20"/>
          <w:szCs w:val="20"/>
        </w:rPr>
        <w:t xml:space="preserve"> šesť</w:t>
      </w:r>
      <w:r w:rsidRPr="00DB3110">
        <w:rPr>
          <w:rFonts w:ascii="Arial" w:eastAsia="Calibri" w:hAnsi="Arial" w:cs="Arial"/>
          <w:sz w:val="20"/>
          <w:szCs w:val="20"/>
        </w:rPr>
        <w:t xml:space="preserve"> dní pred uplynutím </w:t>
      </w:r>
      <w:r w:rsidRPr="00DB3110">
        <w:rPr>
          <w:rFonts w:ascii="Arial" w:eastAsia="Calibri" w:hAnsi="Arial" w:cs="Arial"/>
          <w:color w:val="000000" w:themeColor="text1"/>
          <w:sz w:val="20"/>
          <w:szCs w:val="20"/>
        </w:rPr>
        <w:t xml:space="preserve">lehoty na predkladanie ponúk za predpokladu, že o vysvetlenie záujemca požiada dostatočne vopred. </w:t>
      </w:r>
    </w:p>
    <w:p w14:paraId="2A484101" w14:textId="76AB0FDA" w:rsidR="002728F7" w:rsidRPr="00DB3110" w:rsidDel="006C5B24" w:rsidRDefault="002728F7" w:rsidP="006C5B24">
      <w:pPr>
        <w:numPr>
          <w:ilvl w:val="1"/>
          <w:numId w:val="25"/>
        </w:numPr>
        <w:ind w:left="1134" w:hanging="567"/>
        <w:jc w:val="both"/>
        <w:rPr>
          <w:del w:id="27" w:author="Autor"/>
          <w:rFonts w:ascii="Arial" w:eastAsia="Calibri" w:hAnsi="Arial" w:cs="Arial"/>
          <w:noProof/>
          <w:color w:val="000000" w:themeColor="text1"/>
          <w:sz w:val="20"/>
          <w:szCs w:val="20"/>
        </w:rPr>
      </w:pPr>
      <w:r w:rsidRPr="006C5B24">
        <w:rPr>
          <w:rFonts w:ascii="Arial" w:eastAsia="Calibri" w:hAnsi="Arial" w:cs="Arial"/>
          <w:color w:val="000000" w:themeColor="text1"/>
          <w:sz w:val="20"/>
          <w:szCs w:val="20"/>
        </w:rPr>
        <w:t>Verejný obstarávateľ primerane predĺži lehotu na predkladanie ponúk, ak vysvetlenie informácií</w:t>
      </w:r>
      <w:r w:rsidRPr="007106F4">
        <w:rPr>
          <w:rFonts w:ascii="Arial" w:eastAsia="Calibri" w:hAnsi="Arial" w:cs="Arial"/>
          <w:noProof/>
          <w:color w:val="000000" w:themeColor="text1"/>
          <w:sz w:val="20"/>
          <w:szCs w:val="20"/>
        </w:rPr>
        <w:t xml:space="preserve"> potrebných na vypracovanie ponuky a na preukázanie splnenia podmienok účasti nie je poskytnuté v lehote podľa bodu 1</w:t>
      </w:r>
      <w:r w:rsidR="00782D2F" w:rsidRPr="007106F4">
        <w:rPr>
          <w:rFonts w:ascii="Arial" w:eastAsia="Calibri" w:hAnsi="Arial" w:cs="Arial"/>
          <w:noProof/>
          <w:color w:val="000000" w:themeColor="text1"/>
          <w:sz w:val="20"/>
          <w:szCs w:val="20"/>
        </w:rPr>
        <w:t>0</w:t>
      </w:r>
      <w:r w:rsidRPr="007106F4">
        <w:rPr>
          <w:rFonts w:ascii="Arial" w:eastAsia="Calibri" w:hAnsi="Arial" w:cs="Arial"/>
          <w:noProof/>
          <w:color w:val="000000" w:themeColor="text1"/>
          <w:sz w:val="20"/>
          <w:szCs w:val="20"/>
        </w:rPr>
        <w:t>.</w:t>
      </w:r>
      <w:r w:rsidRPr="007106F4">
        <w:rPr>
          <w:rFonts w:ascii="Arial" w:eastAsia="Calibri" w:hAnsi="Arial" w:cs="Arial"/>
          <w:noProof/>
          <w:sz w:val="20"/>
          <w:szCs w:val="20"/>
        </w:rPr>
        <w:t xml:space="preserve">3 </w:t>
      </w:r>
      <w:r w:rsidR="00435C94" w:rsidRPr="007106F4">
        <w:rPr>
          <w:rFonts w:ascii="Arial" w:eastAsia="Calibri" w:hAnsi="Arial" w:cs="Arial"/>
          <w:noProof/>
          <w:color w:val="000000" w:themeColor="text1"/>
          <w:sz w:val="20"/>
          <w:szCs w:val="20"/>
        </w:rPr>
        <w:t>Č</w:t>
      </w:r>
      <w:r w:rsidRPr="007106F4">
        <w:rPr>
          <w:rFonts w:ascii="Arial" w:eastAsia="Calibri" w:hAnsi="Arial" w:cs="Arial"/>
          <w:noProof/>
          <w:color w:val="000000" w:themeColor="text1"/>
          <w:sz w:val="20"/>
          <w:szCs w:val="20"/>
        </w:rPr>
        <w:t>as</w:t>
      </w:r>
      <w:r w:rsidR="00435C94" w:rsidRPr="007106F4">
        <w:rPr>
          <w:rFonts w:ascii="Arial" w:eastAsia="Calibri" w:hAnsi="Arial" w:cs="Arial"/>
          <w:noProof/>
          <w:color w:val="000000" w:themeColor="text1"/>
          <w:sz w:val="20"/>
          <w:szCs w:val="20"/>
        </w:rPr>
        <w:t>ť</w:t>
      </w:r>
      <w:r w:rsidRPr="007106F4">
        <w:rPr>
          <w:rFonts w:ascii="Arial" w:eastAsia="Calibri" w:hAnsi="Arial" w:cs="Arial"/>
          <w:noProof/>
          <w:color w:val="000000" w:themeColor="text1"/>
          <w:sz w:val="20"/>
          <w:szCs w:val="20"/>
        </w:rPr>
        <w:t xml:space="preserve"> A.1 </w:t>
      </w:r>
      <w:r w:rsidRPr="007106F4">
        <w:rPr>
          <w:rFonts w:ascii="Arial" w:eastAsia="Calibri" w:hAnsi="Arial" w:cs="Arial"/>
          <w:noProof/>
          <w:sz w:val="20"/>
          <w:szCs w:val="20"/>
        </w:rPr>
        <w:t>týchto</w:t>
      </w:r>
      <w:r w:rsidRPr="007106F4">
        <w:rPr>
          <w:rFonts w:ascii="Arial" w:eastAsia="Calibri" w:hAnsi="Arial" w:cs="Arial"/>
          <w:noProof/>
          <w:color w:val="000000" w:themeColor="text1"/>
          <w:sz w:val="20"/>
          <w:szCs w:val="20"/>
        </w:rPr>
        <w:t xml:space="preserve"> SP, aj napriek tomu, že bolo vyžiadané dostatočne vopred</w:t>
      </w:r>
      <w:ins w:id="28" w:author="Autor">
        <w:r w:rsidR="006C5B24" w:rsidRPr="007106F4">
          <w:rPr>
            <w:rFonts w:ascii="Arial" w:eastAsia="Calibri" w:hAnsi="Arial" w:cs="Arial"/>
            <w:noProof/>
            <w:color w:val="000000" w:themeColor="text1"/>
            <w:sz w:val="20"/>
            <w:szCs w:val="20"/>
          </w:rPr>
          <w:t xml:space="preserve"> alebo</w:t>
        </w:r>
      </w:ins>
      <w:del w:id="29" w:author="Autor">
        <w:r w:rsidR="000D2C83" w:rsidRPr="007106F4" w:rsidDel="006C5B24">
          <w:rPr>
            <w:rFonts w:ascii="Arial" w:eastAsia="Calibri" w:hAnsi="Arial" w:cs="Arial"/>
            <w:noProof/>
            <w:color w:val="000000" w:themeColor="text1"/>
            <w:sz w:val="20"/>
            <w:szCs w:val="20"/>
          </w:rPr>
          <w:delText>.</w:delText>
        </w:r>
      </w:del>
    </w:p>
    <w:p w14:paraId="00BE5683" w14:textId="1B8C152F" w:rsidR="000D2C83" w:rsidRPr="007106F4" w:rsidRDefault="006C5B24" w:rsidP="007106F4">
      <w:pPr>
        <w:numPr>
          <w:ilvl w:val="1"/>
          <w:numId w:val="25"/>
        </w:numPr>
        <w:ind w:left="1134" w:hanging="567"/>
        <w:jc w:val="both"/>
        <w:rPr>
          <w:rFonts w:ascii="Arial" w:eastAsia="Calibri" w:hAnsi="Arial" w:cs="Arial"/>
          <w:noProof/>
          <w:color w:val="000000" w:themeColor="text1"/>
          <w:sz w:val="20"/>
          <w:szCs w:val="20"/>
        </w:rPr>
        <w:pPrChange w:id="30" w:author="Autor">
          <w:pPr>
            <w:pStyle w:val="Odsekzoznamu"/>
            <w:numPr>
              <w:ilvl w:val="1"/>
              <w:numId w:val="25"/>
            </w:numPr>
            <w:ind w:left="1134" w:hanging="567"/>
            <w:jc w:val="both"/>
          </w:pPr>
        </w:pPrChange>
      </w:pPr>
      <w:ins w:id="31" w:author="Autor">
        <w:r>
          <w:rPr>
            <w:rFonts w:ascii="Arial" w:eastAsia="Calibri" w:hAnsi="Arial" w:cs="Arial"/>
            <w:noProof/>
            <w:color w:val="000000" w:themeColor="text1"/>
            <w:sz w:val="20"/>
            <w:szCs w:val="20"/>
          </w:rPr>
          <w:t xml:space="preserve"> </w:t>
        </w:r>
      </w:ins>
      <w:del w:id="32" w:author="Autor">
        <w:r w:rsidR="000D2C83" w:rsidRPr="006C5B24" w:rsidDel="006C5B24">
          <w:rPr>
            <w:rFonts w:ascii="Arial" w:eastAsia="Calibri" w:hAnsi="Arial" w:cs="Arial"/>
            <w:noProof/>
            <w:color w:val="000000" w:themeColor="text1"/>
            <w:sz w:val="20"/>
            <w:szCs w:val="20"/>
          </w:rPr>
          <w:delText xml:space="preserve">Verejný obstarávateľ predĺži lehotu na predkladanie ponúk o celú jej pôvodnú dĺžku, </w:delText>
        </w:r>
      </w:del>
      <w:r w:rsidR="000D2C83" w:rsidRPr="006C5B24">
        <w:rPr>
          <w:rFonts w:ascii="Arial" w:eastAsia="Calibri" w:hAnsi="Arial" w:cs="Arial"/>
          <w:noProof/>
          <w:color w:val="000000" w:themeColor="text1"/>
          <w:sz w:val="20"/>
          <w:szCs w:val="20"/>
        </w:rPr>
        <w:t xml:space="preserve">ak v dokumentoch potrebných na vypracovanie ponuky alebo na </w:t>
      </w:r>
      <w:r w:rsidR="000D2C83" w:rsidRPr="007106F4">
        <w:rPr>
          <w:rFonts w:ascii="Arial" w:eastAsia="Calibri" w:hAnsi="Arial" w:cs="Arial"/>
          <w:noProof/>
          <w:color w:val="000000" w:themeColor="text1"/>
          <w:sz w:val="20"/>
          <w:szCs w:val="20"/>
        </w:rPr>
        <w:t>preukázanie splnenia podmienok účasti vykoná podstatnú zmenu.</w:t>
      </w:r>
    </w:p>
    <w:p w14:paraId="30F29BB4" w14:textId="77777777" w:rsidR="002728F7" w:rsidRPr="00DB3110" w:rsidRDefault="002728F7" w:rsidP="00B87A8E">
      <w:pPr>
        <w:numPr>
          <w:ilvl w:val="1"/>
          <w:numId w:val="25"/>
        </w:numPr>
        <w:ind w:left="1134" w:hanging="567"/>
        <w:jc w:val="both"/>
        <w:rPr>
          <w:rFonts w:ascii="Arial" w:eastAsia="Calibri" w:hAnsi="Arial" w:cs="Arial"/>
          <w:color w:val="000000" w:themeColor="text1"/>
          <w:sz w:val="20"/>
          <w:szCs w:val="20"/>
        </w:rPr>
      </w:pPr>
      <w:r w:rsidRPr="00DB3110">
        <w:rPr>
          <w:rFonts w:ascii="Arial" w:eastAsia="Calibri" w:hAnsi="Arial" w:cs="Arial"/>
          <w:color w:val="000000" w:themeColor="text1"/>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bookmarkEnd w:id="26"/>
    <w:p w14:paraId="7B52B613" w14:textId="77777777" w:rsidR="001D02FF" w:rsidRPr="00DB3110" w:rsidRDefault="001D02FF" w:rsidP="00DB3110">
      <w:pPr>
        <w:jc w:val="both"/>
        <w:rPr>
          <w:rFonts w:ascii="Arial" w:hAnsi="Arial" w:cs="Arial"/>
          <w:sz w:val="20"/>
          <w:szCs w:val="20"/>
        </w:rPr>
      </w:pPr>
    </w:p>
    <w:p w14:paraId="43E8548B" w14:textId="753202A2" w:rsidR="00B538C0" w:rsidRPr="00DB3110" w:rsidRDefault="00D85A6C" w:rsidP="00DB3110">
      <w:pPr>
        <w:ind w:left="567" w:hanging="567"/>
        <w:jc w:val="both"/>
        <w:rPr>
          <w:rFonts w:ascii="Arial" w:hAnsi="Arial" w:cs="Arial"/>
          <w:b/>
          <w:bCs/>
          <w:smallCaps/>
          <w:sz w:val="20"/>
          <w:szCs w:val="20"/>
        </w:rPr>
      </w:pPr>
      <w:r w:rsidRPr="00DB3110">
        <w:rPr>
          <w:rFonts w:ascii="Arial" w:hAnsi="Arial" w:cs="Arial"/>
          <w:b/>
          <w:bCs/>
          <w:smallCaps/>
          <w:sz w:val="20"/>
          <w:szCs w:val="20"/>
        </w:rPr>
        <w:t>1</w:t>
      </w:r>
      <w:r w:rsidR="004C3566" w:rsidRPr="00DB3110">
        <w:rPr>
          <w:rFonts w:ascii="Arial" w:hAnsi="Arial" w:cs="Arial"/>
          <w:b/>
          <w:bCs/>
          <w:smallCaps/>
          <w:sz w:val="20"/>
          <w:szCs w:val="20"/>
        </w:rPr>
        <w:t>1</w:t>
      </w:r>
      <w:r w:rsidR="002974BF" w:rsidRPr="00DB3110">
        <w:rPr>
          <w:rFonts w:ascii="Arial" w:hAnsi="Arial" w:cs="Arial"/>
          <w:b/>
          <w:bCs/>
          <w:smallCaps/>
          <w:sz w:val="20"/>
          <w:szCs w:val="20"/>
        </w:rPr>
        <w:t>.</w:t>
      </w:r>
      <w:r w:rsidR="00B84262" w:rsidRPr="00DB3110">
        <w:rPr>
          <w:rFonts w:ascii="Arial" w:hAnsi="Arial" w:cs="Arial"/>
          <w:b/>
          <w:bCs/>
          <w:smallCaps/>
          <w:sz w:val="20"/>
          <w:szCs w:val="20"/>
        </w:rPr>
        <w:tab/>
      </w:r>
      <w:r w:rsidR="00B538C0" w:rsidRPr="00DB3110">
        <w:rPr>
          <w:rFonts w:ascii="Arial" w:hAnsi="Arial" w:cs="Arial"/>
          <w:b/>
          <w:bCs/>
          <w:sz w:val="20"/>
          <w:szCs w:val="20"/>
        </w:rPr>
        <w:t xml:space="preserve">Obhliadka miesta plnenia </w:t>
      </w:r>
      <w:r w:rsidR="002F6FA2" w:rsidRPr="00DB3110">
        <w:rPr>
          <w:rFonts w:ascii="Arial" w:hAnsi="Arial" w:cs="Arial"/>
          <w:b/>
          <w:bCs/>
          <w:sz w:val="20"/>
          <w:szCs w:val="20"/>
        </w:rPr>
        <w:t>predmetu zákazky</w:t>
      </w:r>
    </w:p>
    <w:p w14:paraId="223802E5" w14:textId="1902EAE4" w:rsidR="00DE78A0" w:rsidRPr="00DE78A0" w:rsidRDefault="00D85A6C" w:rsidP="00DE78A0">
      <w:pPr>
        <w:pStyle w:val="Zkladntext"/>
        <w:ind w:left="1134" w:hanging="567"/>
        <w:rPr>
          <w:rFonts w:ascii="Arial" w:hAnsi="Arial" w:cs="Arial"/>
          <w:b w:val="0"/>
          <w:sz w:val="20"/>
          <w:szCs w:val="20"/>
        </w:rPr>
      </w:pPr>
      <w:r w:rsidRPr="00DB3110">
        <w:rPr>
          <w:rFonts w:ascii="Arial" w:hAnsi="Arial" w:cs="Arial"/>
          <w:b w:val="0"/>
          <w:sz w:val="20"/>
          <w:szCs w:val="20"/>
        </w:rPr>
        <w:t>1</w:t>
      </w:r>
      <w:r w:rsidR="004C3566" w:rsidRPr="00DB3110">
        <w:rPr>
          <w:rFonts w:ascii="Arial" w:hAnsi="Arial" w:cs="Arial"/>
          <w:b w:val="0"/>
          <w:sz w:val="20"/>
          <w:szCs w:val="20"/>
        </w:rPr>
        <w:t>1</w:t>
      </w:r>
      <w:r w:rsidR="00B538C0" w:rsidRPr="00DB3110">
        <w:rPr>
          <w:rFonts w:ascii="Arial" w:hAnsi="Arial" w:cs="Arial"/>
          <w:b w:val="0"/>
          <w:sz w:val="20"/>
          <w:szCs w:val="20"/>
        </w:rPr>
        <w:t>.1</w:t>
      </w:r>
      <w:r w:rsidR="00B538C0" w:rsidRPr="00DB3110">
        <w:rPr>
          <w:rFonts w:ascii="Arial" w:hAnsi="Arial" w:cs="Arial"/>
          <w:b w:val="0"/>
          <w:sz w:val="20"/>
          <w:szCs w:val="20"/>
        </w:rPr>
        <w:tab/>
      </w:r>
      <w:r w:rsidR="00DE78A0" w:rsidRPr="00DE78A0">
        <w:rPr>
          <w:rFonts w:ascii="Arial" w:hAnsi="Arial" w:cs="Arial"/>
          <w:b w:val="0"/>
          <w:sz w:val="20"/>
          <w:szCs w:val="20"/>
        </w:rPr>
        <w:t xml:space="preserve">Verejný obstarávateľ odporúča všetkým záujemcom vykonať obhliadku miesta uskutočnenia predmetu zákazky z dôvodu získania všetkých údajov, ktoré môžu byť potrebné pre prípravu ponuky a podpísanie </w:t>
      </w:r>
      <w:r w:rsidR="00806DC8">
        <w:rPr>
          <w:rFonts w:ascii="Arial" w:hAnsi="Arial" w:cs="Arial"/>
          <w:b w:val="0"/>
          <w:sz w:val="20"/>
          <w:szCs w:val="20"/>
        </w:rPr>
        <w:t>d</w:t>
      </w:r>
      <w:r w:rsidR="00DE78A0" w:rsidRPr="00DE78A0">
        <w:rPr>
          <w:rFonts w:ascii="Arial" w:hAnsi="Arial" w:cs="Arial"/>
          <w:b w:val="0"/>
          <w:sz w:val="20"/>
          <w:szCs w:val="20"/>
        </w:rPr>
        <w:t>ohody na predmetnú zákazku. Miesto predmetu zákazky je uvedené v</w:t>
      </w:r>
      <w:r w:rsidR="00DE78A0">
        <w:rPr>
          <w:rFonts w:ascii="Arial" w:hAnsi="Arial" w:cs="Arial"/>
          <w:b w:val="0"/>
          <w:sz w:val="20"/>
          <w:szCs w:val="20"/>
        </w:rPr>
        <w:t> bode 5.1</w:t>
      </w:r>
      <w:r w:rsidR="00DE78A0" w:rsidRPr="00DE78A0">
        <w:rPr>
          <w:rFonts w:ascii="Arial" w:hAnsi="Arial" w:cs="Arial"/>
          <w:b w:val="0"/>
          <w:sz w:val="20"/>
          <w:szCs w:val="20"/>
        </w:rPr>
        <w:t xml:space="preserve"> </w:t>
      </w:r>
      <w:r w:rsidR="00DE78A0">
        <w:rPr>
          <w:rFonts w:ascii="Arial" w:hAnsi="Arial" w:cs="Arial"/>
          <w:b w:val="0"/>
          <w:sz w:val="20"/>
          <w:szCs w:val="20"/>
        </w:rPr>
        <w:t xml:space="preserve">Časť </w:t>
      </w:r>
      <w:r w:rsidR="00DE78A0" w:rsidRPr="00DE78A0">
        <w:rPr>
          <w:rFonts w:ascii="Arial" w:hAnsi="Arial" w:cs="Arial"/>
          <w:b w:val="0"/>
          <w:sz w:val="20"/>
          <w:szCs w:val="20"/>
        </w:rPr>
        <w:t>A</w:t>
      </w:r>
      <w:r w:rsidR="00DE78A0">
        <w:rPr>
          <w:rFonts w:ascii="Arial" w:hAnsi="Arial" w:cs="Arial"/>
          <w:b w:val="0"/>
          <w:sz w:val="20"/>
          <w:szCs w:val="20"/>
        </w:rPr>
        <w:t>.</w:t>
      </w:r>
      <w:r w:rsidR="00DE78A0" w:rsidRPr="00DE78A0">
        <w:rPr>
          <w:rFonts w:ascii="Arial" w:hAnsi="Arial" w:cs="Arial"/>
          <w:b w:val="0"/>
          <w:sz w:val="20"/>
          <w:szCs w:val="20"/>
        </w:rPr>
        <w:t xml:space="preserve">1 a v </w:t>
      </w:r>
      <w:r w:rsidR="00DE78A0">
        <w:rPr>
          <w:rFonts w:ascii="Arial" w:hAnsi="Arial" w:cs="Arial"/>
          <w:b w:val="0"/>
          <w:sz w:val="20"/>
          <w:szCs w:val="20"/>
        </w:rPr>
        <w:t>Č</w:t>
      </w:r>
      <w:r w:rsidR="00DE78A0" w:rsidRPr="00DE78A0">
        <w:rPr>
          <w:rFonts w:ascii="Arial" w:hAnsi="Arial" w:cs="Arial"/>
          <w:b w:val="0"/>
          <w:sz w:val="20"/>
          <w:szCs w:val="20"/>
        </w:rPr>
        <w:t>asti B</w:t>
      </w:r>
      <w:r w:rsidR="00DE78A0">
        <w:rPr>
          <w:rFonts w:ascii="Arial" w:hAnsi="Arial" w:cs="Arial"/>
          <w:b w:val="0"/>
          <w:sz w:val="20"/>
          <w:szCs w:val="20"/>
        </w:rPr>
        <w:t>.</w:t>
      </w:r>
      <w:r w:rsidR="00DE78A0" w:rsidRPr="00DE78A0">
        <w:rPr>
          <w:rFonts w:ascii="Arial" w:hAnsi="Arial" w:cs="Arial"/>
          <w:b w:val="0"/>
          <w:sz w:val="20"/>
          <w:szCs w:val="20"/>
        </w:rPr>
        <w:t>1</w:t>
      </w:r>
      <w:r w:rsidR="00DE78A0">
        <w:rPr>
          <w:rFonts w:ascii="Arial" w:hAnsi="Arial" w:cs="Arial"/>
          <w:b w:val="0"/>
          <w:sz w:val="20"/>
          <w:szCs w:val="20"/>
        </w:rPr>
        <w:t xml:space="preserve"> </w:t>
      </w:r>
      <w:r w:rsidR="00DE78A0" w:rsidRPr="00DE78A0">
        <w:rPr>
          <w:rFonts w:ascii="Arial" w:hAnsi="Arial" w:cs="Arial"/>
          <w:b w:val="0"/>
          <w:sz w:val="20"/>
          <w:szCs w:val="20"/>
        </w:rPr>
        <w:t xml:space="preserve">týchto SP. Z dôvodu bezpečnosti a dodržania interných predpisov verejného obstarávateľa každý záujemca, ktorý sa chce zúčastniť obhliadky, je povinný oznámiť verejnému obstarávateľovi prostredníctvom systému JOSEPHINE </w:t>
      </w:r>
      <w:r w:rsidR="00DE78A0" w:rsidRPr="0076219F">
        <w:rPr>
          <w:rFonts w:ascii="Arial" w:hAnsi="Arial" w:cs="Arial"/>
          <w:b w:val="0"/>
          <w:sz w:val="20"/>
          <w:szCs w:val="20"/>
        </w:rPr>
        <w:t xml:space="preserve">najneskôr do </w:t>
      </w:r>
      <w:r w:rsidR="0076219F" w:rsidRPr="0076219F">
        <w:rPr>
          <w:rFonts w:ascii="Arial" w:hAnsi="Arial" w:cs="Arial"/>
          <w:b w:val="0"/>
          <w:sz w:val="20"/>
          <w:szCs w:val="20"/>
        </w:rPr>
        <w:t xml:space="preserve">23.01.2025 </w:t>
      </w:r>
      <w:r w:rsidR="00DE78A0" w:rsidRPr="0076219F">
        <w:rPr>
          <w:rFonts w:ascii="Arial" w:hAnsi="Arial" w:cs="Arial"/>
          <w:b w:val="0"/>
          <w:sz w:val="20"/>
          <w:szCs w:val="20"/>
        </w:rPr>
        <w:t xml:space="preserve">do </w:t>
      </w:r>
      <w:r w:rsidR="0076219F" w:rsidRPr="0076219F">
        <w:rPr>
          <w:rFonts w:ascii="Arial" w:hAnsi="Arial" w:cs="Arial"/>
          <w:b w:val="0"/>
          <w:sz w:val="20"/>
          <w:szCs w:val="20"/>
        </w:rPr>
        <w:t>10</w:t>
      </w:r>
      <w:r w:rsidR="00DE78A0" w:rsidRPr="0076219F">
        <w:rPr>
          <w:rFonts w:ascii="Arial" w:hAnsi="Arial" w:cs="Arial"/>
          <w:b w:val="0"/>
          <w:sz w:val="20"/>
          <w:szCs w:val="20"/>
        </w:rPr>
        <w:t>:</w:t>
      </w:r>
      <w:r w:rsidR="0076219F" w:rsidRPr="0076219F">
        <w:rPr>
          <w:rFonts w:ascii="Arial" w:hAnsi="Arial" w:cs="Arial"/>
          <w:b w:val="0"/>
          <w:sz w:val="20"/>
          <w:szCs w:val="20"/>
        </w:rPr>
        <w:t>00</w:t>
      </w:r>
      <w:r w:rsidR="00DE78A0" w:rsidRPr="0076219F">
        <w:rPr>
          <w:rFonts w:ascii="Arial" w:hAnsi="Arial" w:cs="Arial"/>
          <w:b w:val="0"/>
          <w:sz w:val="20"/>
          <w:szCs w:val="20"/>
        </w:rPr>
        <w:t xml:space="preserve"> hod</w:t>
      </w:r>
      <w:r w:rsidR="00DE78A0" w:rsidRPr="00DE78A0">
        <w:rPr>
          <w:rFonts w:ascii="Arial" w:hAnsi="Arial" w:cs="Arial"/>
          <w:b w:val="0"/>
          <w:sz w:val="20"/>
          <w:szCs w:val="20"/>
        </w:rPr>
        <w:t>. kontaktné údaje o účastníkoch obhliadky: meno, priezvisko, mobilný telefón a e-mail.</w:t>
      </w:r>
    </w:p>
    <w:p w14:paraId="59D3C0C4" w14:textId="7C10A3E3" w:rsidR="00DE78A0" w:rsidRPr="00DE78A0" w:rsidRDefault="00DE78A0" w:rsidP="00DE78A0">
      <w:pPr>
        <w:pStyle w:val="Zkladntext"/>
        <w:ind w:left="1134" w:hanging="567"/>
        <w:rPr>
          <w:rFonts w:ascii="Arial" w:hAnsi="Arial" w:cs="Arial"/>
          <w:b w:val="0"/>
          <w:sz w:val="20"/>
          <w:szCs w:val="20"/>
        </w:rPr>
      </w:pPr>
      <w:r>
        <w:rPr>
          <w:rFonts w:ascii="Arial" w:hAnsi="Arial" w:cs="Arial"/>
          <w:b w:val="0"/>
          <w:sz w:val="20"/>
          <w:szCs w:val="20"/>
        </w:rPr>
        <w:tab/>
      </w:r>
      <w:r w:rsidRPr="00DE78A0">
        <w:rPr>
          <w:rFonts w:ascii="Arial" w:hAnsi="Arial" w:cs="Arial"/>
          <w:b w:val="0"/>
          <w:sz w:val="20"/>
          <w:szCs w:val="20"/>
        </w:rPr>
        <w:t xml:space="preserve">Podrobnejšie inštrukcie k obhliadke, ako aj termín a miesto stretnutia bude všetkým záujemcom, ktorí potvrdia svoj záujem o obhliadku, doručený prostredníctvom systému JOSEPHINE. </w:t>
      </w:r>
    </w:p>
    <w:p w14:paraId="2010854D" w14:textId="256C4243" w:rsidR="002F6FA2" w:rsidRPr="00DB3110" w:rsidRDefault="00DE78A0" w:rsidP="00DE78A0">
      <w:pPr>
        <w:pStyle w:val="Zkladntext"/>
        <w:ind w:left="1134" w:hanging="567"/>
        <w:rPr>
          <w:rFonts w:ascii="Arial" w:eastAsia="Calibri" w:hAnsi="Arial" w:cs="Arial"/>
          <w:b w:val="0"/>
          <w:noProof/>
          <w:sz w:val="20"/>
          <w:szCs w:val="20"/>
        </w:rPr>
      </w:pPr>
      <w:r>
        <w:rPr>
          <w:rFonts w:ascii="Arial" w:hAnsi="Arial" w:cs="Arial"/>
          <w:b w:val="0"/>
          <w:sz w:val="20"/>
          <w:szCs w:val="20"/>
        </w:rPr>
        <w:tab/>
      </w:r>
      <w:r w:rsidRPr="00DE78A0">
        <w:rPr>
          <w:rFonts w:ascii="Arial" w:hAnsi="Arial" w:cs="Arial"/>
          <w:b w:val="0"/>
          <w:sz w:val="20"/>
          <w:szCs w:val="20"/>
        </w:rPr>
        <w:t>Z obhliadky bude vyhotovený zápis, ktorý bude súčasťou dokumentácie z verejného obstarávania. 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10 časť A.1 Pokyny pre uchádzačov týchto SP.</w:t>
      </w:r>
    </w:p>
    <w:p w14:paraId="1F3F1C72" w14:textId="77777777" w:rsidR="00DE78A0" w:rsidRDefault="00DE78A0" w:rsidP="00DB3110">
      <w:pPr>
        <w:jc w:val="center"/>
        <w:rPr>
          <w:rFonts w:ascii="Arial" w:hAnsi="Arial" w:cs="Arial"/>
          <w:b/>
          <w:sz w:val="20"/>
          <w:szCs w:val="20"/>
        </w:rPr>
      </w:pPr>
    </w:p>
    <w:p w14:paraId="2CF0BC63" w14:textId="61629D73" w:rsidR="00B538C0" w:rsidRPr="00DB3110" w:rsidRDefault="00B538C0" w:rsidP="00DB3110">
      <w:pPr>
        <w:jc w:val="center"/>
        <w:rPr>
          <w:rFonts w:ascii="Arial" w:hAnsi="Arial" w:cs="Arial"/>
          <w:b/>
          <w:sz w:val="20"/>
          <w:szCs w:val="20"/>
        </w:rPr>
      </w:pPr>
      <w:r w:rsidRPr="00DB3110">
        <w:rPr>
          <w:rFonts w:ascii="Arial" w:hAnsi="Arial" w:cs="Arial"/>
          <w:b/>
          <w:sz w:val="20"/>
          <w:szCs w:val="20"/>
        </w:rPr>
        <w:t>Časť III.</w:t>
      </w:r>
    </w:p>
    <w:p w14:paraId="2A77F570" w14:textId="418F3D3B" w:rsidR="00B538C0" w:rsidRPr="00DB3110" w:rsidRDefault="00B538C0" w:rsidP="00DB3110">
      <w:pPr>
        <w:pStyle w:val="Nadpis5"/>
        <w:rPr>
          <w:rFonts w:ascii="Arial" w:hAnsi="Arial" w:cs="Arial"/>
          <w:bCs w:val="0"/>
          <w:sz w:val="20"/>
          <w:szCs w:val="20"/>
        </w:rPr>
      </w:pPr>
      <w:r w:rsidRPr="00DB3110">
        <w:rPr>
          <w:rFonts w:ascii="Arial" w:hAnsi="Arial" w:cs="Arial"/>
          <w:bCs w:val="0"/>
          <w:sz w:val="20"/>
          <w:szCs w:val="20"/>
        </w:rPr>
        <w:t>Príprava ponuky</w:t>
      </w:r>
    </w:p>
    <w:p w14:paraId="4E4BE407" w14:textId="77777777" w:rsidR="00364BD0" w:rsidRPr="00DB3110" w:rsidRDefault="00364BD0" w:rsidP="00DB3110">
      <w:pPr>
        <w:pStyle w:val="Odsekzoznamu"/>
        <w:ind w:left="375"/>
        <w:jc w:val="both"/>
        <w:rPr>
          <w:rFonts w:ascii="Arial" w:hAnsi="Arial" w:cs="Arial"/>
          <w:sz w:val="20"/>
          <w:szCs w:val="20"/>
        </w:rPr>
      </w:pPr>
      <w:bookmarkStart w:id="33" w:name="_Hlk178176720"/>
    </w:p>
    <w:p w14:paraId="59BF5B68" w14:textId="597B625B" w:rsidR="00364BD0" w:rsidRPr="00DB3110" w:rsidRDefault="00364BD0" w:rsidP="00DB3110">
      <w:pPr>
        <w:pStyle w:val="Odsekzoznamu"/>
        <w:ind w:left="567" w:hanging="567"/>
        <w:jc w:val="both"/>
        <w:rPr>
          <w:rFonts w:ascii="Arial" w:hAnsi="Arial" w:cs="Arial"/>
          <w:b/>
          <w:bCs/>
          <w:sz w:val="20"/>
          <w:szCs w:val="20"/>
        </w:rPr>
      </w:pPr>
      <w:r w:rsidRPr="00DB3110">
        <w:rPr>
          <w:rFonts w:ascii="Arial" w:hAnsi="Arial" w:cs="Arial"/>
          <w:b/>
          <w:bCs/>
          <w:sz w:val="20"/>
          <w:szCs w:val="20"/>
        </w:rPr>
        <w:t>12.</w:t>
      </w:r>
      <w:r w:rsidRPr="00DB3110">
        <w:rPr>
          <w:rFonts w:ascii="Arial" w:hAnsi="Arial" w:cs="Arial"/>
          <w:b/>
          <w:bCs/>
          <w:sz w:val="20"/>
          <w:szCs w:val="20"/>
        </w:rPr>
        <w:tab/>
        <w:t>Forma a spôsob predkladania ponuky</w:t>
      </w:r>
    </w:p>
    <w:p w14:paraId="1D227B67" w14:textId="7DC2F604" w:rsidR="00364BD0" w:rsidRPr="00DB3110" w:rsidRDefault="00364BD0" w:rsidP="00DB3110">
      <w:pPr>
        <w:pStyle w:val="Odsekzoznamu"/>
        <w:ind w:left="1134" w:hanging="567"/>
        <w:jc w:val="both"/>
        <w:rPr>
          <w:rFonts w:ascii="Arial" w:eastAsia="Arial,Bold" w:hAnsi="Arial" w:cs="Arial"/>
          <w:color w:val="000000" w:themeColor="text1"/>
          <w:sz w:val="20"/>
          <w:szCs w:val="20"/>
        </w:rPr>
      </w:pPr>
      <w:r w:rsidRPr="00DB3110">
        <w:rPr>
          <w:rFonts w:ascii="Arial" w:hAnsi="Arial" w:cs="Arial"/>
          <w:color w:val="000000" w:themeColor="text1"/>
          <w:sz w:val="20"/>
          <w:szCs w:val="20"/>
        </w:rPr>
        <w:lastRenderedPageBreak/>
        <w:t>12.1</w:t>
      </w:r>
      <w:r w:rsidRPr="00DB3110">
        <w:rPr>
          <w:rFonts w:ascii="Arial" w:hAnsi="Arial" w:cs="Arial"/>
          <w:color w:val="000000" w:themeColor="text1"/>
          <w:sz w:val="20"/>
          <w:szCs w:val="20"/>
        </w:rPr>
        <w:tab/>
        <w:t xml:space="preserve">Uchádzač ponuku predkladá elektronicky v zmysle § 49 ods. 1 písm. a) zákona vložením do systému JOSEPHINE umiestnenom na webovej adrese </w:t>
      </w:r>
      <w:hyperlink r:id="rId14" w:history="1">
        <w:r w:rsidRPr="00DB3110">
          <w:rPr>
            <w:rStyle w:val="Hypertextovprepojenie"/>
            <w:rFonts w:ascii="Arial" w:eastAsia="Calibri" w:hAnsi="Arial" w:cs="Arial"/>
            <w:sz w:val="20"/>
            <w:szCs w:val="20"/>
          </w:rPr>
          <w:t>https://josephine.proebiz.com/</w:t>
        </w:r>
      </w:hyperlink>
      <w:r w:rsidRPr="00DB3110">
        <w:rPr>
          <w:rFonts w:ascii="Arial" w:eastAsia="Arial,Bold" w:hAnsi="Arial" w:cs="Arial"/>
          <w:color w:val="000000" w:themeColor="text1"/>
          <w:sz w:val="20"/>
          <w:szCs w:val="20"/>
        </w:rPr>
        <w:t xml:space="preserve"> za podmienok:</w:t>
      </w:r>
    </w:p>
    <w:p w14:paraId="2712BE0B" w14:textId="77777777" w:rsidR="0086210F" w:rsidRPr="0086210F" w:rsidRDefault="0086210F" w:rsidP="0086210F">
      <w:pPr>
        <w:pStyle w:val="Odsekzoznamu"/>
        <w:numPr>
          <w:ilvl w:val="0"/>
          <w:numId w:val="21"/>
        </w:numPr>
        <w:autoSpaceDE w:val="0"/>
        <w:autoSpaceDN w:val="0"/>
        <w:jc w:val="both"/>
        <w:rPr>
          <w:rFonts w:ascii="Arial" w:hAnsi="Arial" w:cs="Arial"/>
          <w:vanish/>
          <w:color w:val="000000" w:themeColor="text1"/>
          <w:sz w:val="20"/>
          <w:szCs w:val="20"/>
        </w:rPr>
      </w:pPr>
    </w:p>
    <w:p w14:paraId="758B436C" w14:textId="7315D17E" w:rsidR="00364BD0" w:rsidRPr="00DB3110" w:rsidRDefault="00364BD0" w:rsidP="0086210F">
      <w:pPr>
        <w:pStyle w:val="Odsekzoznamu"/>
        <w:numPr>
          <w:ilvl w:val="3"/>
          <w:numId w:val="21"/>
        </w:numPr>
        <w:autoSpaceDE w:val="0"/>
        <w:autoSpaceDN w:val="0"/>
        <w:ind w:left="1985" w:hanging="851"/>
        <w:jc w:val="both"/>
        <w:rPr>
          <w:rFonts w:ascii="Arial" w:hAnsi="Arial" w:cs="Arial"/>
          <w:color w:val="000000" w:themeColor="text1"/>
          <w:sz w:val="20"/>
          <w:szCs w:val="20"/>
        </w:rPr>
      </w:pPr>
      <w:r w:rsidRPr="00DB3110">
        <w:rPr>
          <w:rFonts w:ascii="Arial" w:hAnsi="Arial" w:cs="Arial"/>
          <w:color w:val="000000" w:themeColor="text1"/>
          <w:sz w:val="20"/>
          <w:szCs w:val="20"/>
        </w:rPr>
        <w:t xml:space="preserve">Elektronická ponuka sa vloží vyplnením ponukového formulára a vložením požadovaných dokladov a dokumentov v systéme JOSEPHINE umiestnenom na webovej adrese </w:t>
      </w:r>
      <w:hyperlink r:id="rId15" w:history="1">
        <w:r w:rsidRPr="00DB3110">
          <w:rPr>
            <w:rStyle w:val="Hypertextovprepojenie"/>
            <w:rFonts w:ascii="Arial" w:eastAsia="Calibri" w:hAnsi="Arial" w:cs="Arial"/>
            <w:sz w:val="20"/>
            <w:szCs w:val="20"/>
          </w:rPr>
          <w:t>https://josephine.proebiz.com/</w:t>
        </w:r>
      </w:hyperlink>
      <w:r w:rsidRPr="00DB3110">
        <w:rPr>
          <w:rFonts w:ascii="Arial" w:hAnsi="Arial" w:cs="Arial"/>
          <w:color w:val="000000" w:themeColor="text1"/>
          <w:sz w:val="20"/>
          <w:szCs w:val="20"/>
        </w:rPr>
        <w:t>.</w:t>
      </w:r>
    </w:p>
    <w:p w14:paraId="7AA68E73" w14:textId="77777777" w:rsidR="00364BD0" w:rsidRPr="00DB3110" w:rsidRDefault="00364BD0" w:rsidP="00DB3110">
      <w:pPr>
        <w:pStyle w:val="Odsekzoznamu"/>
        <w:numPr>
          <w:ilvl w:val="3"/>
          <w:numId w:val="21"/>
        </w:numPr>
        <w:autoSpaceDE w:val="0"/>
        <w:autoSpaceDN w:val="0"/>
        <w:ind w:left="1985" w:hanging="851"/>
        <w:jc w:val="both"/>
        <w:rPr>
          <w:rFonts w:ascii="Arial" w:hAnsi="Arial" w:cs="Arial"/>
          <w:color w:val="000000" w:themeColor="text1"/>
          <w:sz w:val="20"/>
          <w:szCs w:val="20"/>
        </w:rPr>
      </w:pPr>
      <w:r w:rsidRPr="00DB3110">
        <w:rPr>
          <w:rFonts w:ascii="Arial"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DB3110">
        <w:rPr>
          <w:rFonts w:ascii="Arial" w:eastAsia="Calibri" w:hAnsi="Arial" w:cs="Arial"/>
          <w:sz w:val="20"/>
          <w:szCs w:val="20"/>
        </w:rPr>
        <w:t>SP</w:t>
      </w:r>
    </w:p>
    <w:p w14:paraId="62B3DAAB" w14:textId="05A35F74" w:rsidR="00364BD0" w:rsidRPr="00DB3110" w:rsidRDefault="00364BD0" w:rsidP="00DB3110">
      <w:pPr>
        <w:pStyle w:val="Odsekzoznamu"/>
        <w:numPr>
          <w:ilvl w:val="3"/>
          <w:numId w:val="21"/>
        </w:numPr>
        <w:autoSpaceDE w:val="0"/>
        <w:autoSpaceDN w:val="0"/>
        <w:ind w:left="1985" w:hanging="851"/>
        <w:jc w:val="both"/>
        <w:rPr>
          <w:rFonts w:ascii="Arial" w:hAnsi="Arial" w:cs="Arial"/>
          <w:color w:val="000000" w:themeColor="text1"/>
          <w:sz w:val="20"/>
          <w:szCs w:val="20"/>
        </w:rPr>
      </w:pPr>
      <w:r w:rsidRPr="00DB3110">
        <w:rPr>
          <w:rFonts w:ascii="Arial"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w:t>
      </w:r>
      <w:r w:rsidR="00782D2F" w:rsidRPr="00DB3110">
        <w:rPr>
          <w:rFonts w:ascii="Arial" w:hAnsi="Arial" w:cs="Arial"/>
          <w:color w:val="000000" w:themeColor="text1"/>
          <w:sz w:val="20"/>
          <w:szCs w:val="20"/>
        </w:rPr>
        <w:t>ti</w:t>
      </w:r>
      <w:r w:rsidRPr="00DB3110">
        <w:rPr>
          <w:rFonts w:ascii="Arial" w:hAnsi="Arial" w:cs="Arial"/>
          <w:color w:val="000000" w:themeColor="text1"/>
          <w:sz w:val="20"/>
          <w:szCs w:val="20"/>
        </w:rPr>
        <w:t xml:space="preserve"> </w:t>
      </w:r>
      <w:r w:rsidR="00BD4E4A" w:rsidRPr="00DB3110">
        <w:rPr>
          <w:rFonts w:ascii="Arial" w:hAnsi="Arial" w:cs="Arial"/>
          <w:color w:val="000000" w:themeColor="text1"/>
          <w:sz w:val="20"/>
          <w:szCs w:val="20"/>
        </w:rPr>
        <w:t>B</w:t>
      </w:r>
      <w:r w:rsidRPr="00DB3110">
        <w:rPr>
          <w:rFonts w:ascii="Arial" w:hAnsi="Arial" w:cs="Arial"/>
          <w:color w:val="000000" w:themeColor="text1"/>
          <w:sz w:val="20"/>
          <w:szCs w:val="20"/>
        </w:rPr>
        <w:t>.2 týchto SP.</w:t>
      </w:r>
    </w:p>
    <w:p w14:paraId="2190216C" w14:textId="4F5862BD" w:rsidR="00364BD0" w:rsidRPr="00DB3110" w:rsidRDefault="00364BD0" w:rsidP="00DB3110">
      <w:pPr>
        <w:pStyle w:val="Odsekzoznamu"/>
        <w:numPr>
          <w:ilvl w:val="3"/>
          <w:numId w:val="21"/>
        </w:numPr>
        <w:autoSpaceDE w:val="0"/>
        <w:autoSpaceDN w:val="0"/>
        <w:ind w:left="1985" w:hanging="851"/>
        <w:jc w:val="both"/>
        <w:rPr>
          <w:rFonts w:ascii="Arial" w:hAnsi="Arial" w:cs="Arial"/>
          <w:color w:val="000000" w:themeColor="text1"/>
          <w:sz w:val="20"/>
          <w:szCs w:val="20"/>
        </w:rPr>
      </w:pPr>
      <w:r w:rsidRPr="00DB3110">
        <w:rPr>
          <w:rFonts w:ascii="Arial"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7DB41B80" w14:textId="55C1B669" w:rsidR="00364BD0" w:rsidRPr="00DB3110" w:rsidRDefault="00364BD0" w:rsidP="00DB3110">
      <w:pPr>
        <w:pStyle w:val="Odsekzoznamu"/>
        <w:autoSpaceDE w:val="0"/>
        <w:autoSpaceDN w:val="0"/>
        <w:ind w:left="1134" w:hanging="567"/>
        <w:jc w:val="both"/>
        <w:rPr>
          <w:rFonts w:ascii="Arial" w:hAnsi="Arial" w:cs="Arial"/>
          <w:color w:val="000000" w:themeColor="text1"/>
          <w:sz w:val="20"/>
          <w:szCs w:val="20"/>
        </w:rPr>
      </w:pPr>
      <w:r w:rsidRPr="00DB3110">
        <w:rPr>
          <w:rFonts w:ascii="Arial" w:hAnsi="Arial" w:cs="Arial"/>
          <w:color w:val="000000" w:themeColor="text1"/>
          <w:sz w:val="20"/>
          <w:szCs w:val="20"/>
        </w:rPr>
        <w:t>12.2</w:t>
      </w:r>
      <w:r w:rsidRPr="00DB3110">
        <w:rPr>
          <w:rFonts w:ascii="Arial" w:hAnsi="Arial" w:cs="Arial"/>
          <w:color w:val="000000" w:themeColor="text1"/>
          <w:sz w:val="20"/>
          <w:szCs w:val="20"/>
        </w:rPr>
        <w:tab/>
        <w:t>Dokumenty tvoriace ponuk</w:t>
      </w:r>
      <w:r w:rsidRPr="00DB3110">
        <w:rPr>
          <w:rFonts w:ascii="Arial"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Pr="00DB3110">
        <w:rPr>
          <w:rFonts w:ascii="Arial" w:hAnsi="Arial" w:cs="Arial"/>
          <w:sz w:val="20"/>
          <w:szCs w:val="20"/>
        </w:rPr>
        <w:t>nasl</w:t>
      </w:r>
      <w:proofErr w:type="spellEnd"/>
      <w:r w:rsidRPr="00DB3110">
        <w:rPr>
          <w:rFonts w:ascii="Arial" w:hAnsi="Arial" w:cs="Arial"/>
          <w:sz w:val="20"/>
          <w:szCs w:val="20"/>
        </w:rPr>
        <w:t xml:space="preserve">. zákona č. 305/2013 </w:t>
      </w:r>
      <w:proofErr w:type="spellStart"/>
      <w:r w:rsidRPr="00DB3110">
        <w:rPr>
          <w:rFonts w:ascii="Arial" w:hAnsi="Arial" w:cs="Arial"/>
          <w:sz w:val="20"/>
          <w:szCs w:val="20"/>
        </w:rPr>
        <w:t>Z.z</w:t>
      </w:r>
      <w:proofErr w:type="spellEnd"/>
      <w:r w:rsidRPr="00DB3110">
        <w:rPr>
          <w:rFonts w:ascii="Arial" w:hAnsi="Arial" w:cs="Arial"/>
          <w:sz w:val="20"/>
          <w:szCs w:val="20"/>
        </w:rPr>
        <w:t>. o elektronickej podobe výkonu pôsobnosti orgánov verejnej moci a o zmene a doplnení niektorých zákonov (zákon o e-</w:t>
      </w:r>
      <w:proofErr w:type="spellStart"/>
      <w:r w:rsidRPr="00DB3110">
        <w:rPr>
          <w:rFonts w:ascii="Arial" w:hAnsi="Arial" w:cs="Arial"/>
          <w:sz w:val="20"/>
          <w:szCs w:val="20"/>
        </w:rPr>
        <w:t>Governmente</w:t>
      </w:r>
      <w:proofErr w:type="spellEnd"/>
      <w:r w:rsidRPr="00DB3110">
        <w:rPr>
          <w:rFonts w:ascii="Arial" w:hAnsi="Arial" w:cs="Arial"/>
          <w:sz w:val="20"/>
          <w:szCs w:val="20"/>
        </w:rPr>
        <w:t xml:space="preserve">) v znení neskorších predpisov alebo len </w:t>
      </w:r>
      <w:bookmarkStart w:id="34" w:name="_Hlk161748611"/>
      <w:r w:rsidRPr="00DB3110">
        <w:rPr>
          <w:rFonts w:ascii="Arial" w:hAnsi="Arial" w:cs="Arial"/>
          <w:sz w:val="20"/>
          <w:szCs w:val="20"/>
        </w:rPr>
        <w:t xml:space="preserve">ako </w:t>
      </w:r>
      <w:proofErr w:type="spellStart"/>
      <w:r w:rsidRPr="00DB3110">
        <w:rPr>
          <w:rFonts w:ascii="Arial" w:hAnsi="Arial" w:cs="Arial"/>
          <w:sz w:val="20"/>
          <w:szCs w:val="20"/>
        </w:rPr>
        <w:t>skeny</w:t>
      </w:r>
      <w:proofErr w:type="spellEnd"/>
      <w:r w:rsidRPr="00DB3110">
        <w:rPr>
          <w:rFonts w:ascii="Arial" w:hAnsi="Arial" w:cs="Arial"/>
          <w:sz w:val="20"/>
          <w:szCs w:val="20"/>
        </w:rPr>
        <w:t xml:space="preserve"> originálov alebo úradne osvedčených  fotokópií týchto dokumentov.</w:t>
      </w:r>
      <w:bookmarkEnd w:id="34"/>
      <w:r w:rsidRPr="00DB3110">
        <w:rPr>
          <w:rFonts w:ascii="Arial" w:hAnsi="Arial" w:cs="Arial"/>
          <w:sz w:val="20"/>
          <w:szCs w:val="20"/>
        </w:rPr>
        <w:t xml:space="preserve"> </w:t>
      </w:r>
      <w:r w:rsidRPr="00DB3110">
        <w:rPr>
          <w:rFonts w:ascii="Arial" w:hAnsi="Arial" w:cs="Arial"/>
          <w:color w:val="000000" w:themeColor="text1"/>
          <w:sz w:val="20"/>
          <w:szCs w:val="20"/>
        </w:rPr>
        <w:t xml:space="preserve">Pri predkladaní bankovej záruky a poistenia záruky uchádzač postupuje podľa bodov </w:t>
      </w:r>
      <w:r w:rsidR="00782D2F" w:rsidRPr="00DB3110">
        <w:rPr>
          <w:rFonts w:ascii="Arial" w:hAnsi="Arial" w:cs="Arial"/>
          <w:color w:val="000000" w:themeColor="text1"/>
          <w:sz w:val="20"/>
          <w:szCs w:val="20"/>
        </w:rPr>
        <w:t>15</w:t>
      </w:r>
      <w:r w:rsidRPr="00DB3110">
        <w:rPr>
          <w:rFonts w:ascii="Arial" w:hAnsi="Arial" w:cs="Arial"/>
          <w:color w:val="000000" w:themeColor="text1"/>
          <w:sz w:val="20"/>
          <w:szCs w:val="20"/>
        </w:rPr>
        <w:t>.4.2 a </w:t>
      </w:r>
      <w:r w:rsidR="00782D2F" w:rsidRPr="00DB3110">
        <w:rPr>
          <w:rFonts w:ascii="Arial" w:hAnsi="Arial" w:cs="Arial"/>
          <w:color w:val="000000" w:themeColor="text1"/>
          <w:sz w:val="20"/>
          <w:szCs w:val="20"/>
        </w:rPr>
        <w:t>15</w:t>
      </w:r>
      <w:r w:rsidRPr="00DB3110">
        <w:rPr>
          <w:rFonts w:ascii="Arial" w:hAnsi="Arial" w:cs="Arial"/>
          <w:color w:val="000000" w:themeColor="text1"/>
          <w:sz w:val="20"/>
          <w:szCs w:val="20"/>
        </w:rPr>
        <w:t>.4.3 Časť A.1</w:t>
      </w:r>
      <w:r w:rsidR="00782D2F" w:rsidRPr="00DB3110">
        <w:rPr>
          <w:rFonts w:ascii="Arial" w:hAnsi="Arial" w:cs="Arial"/>
          <w:color w:val="000000" w:themeColor="text1"/>
          <w:sz w:val="20"/>
          <w:szCs w:val="20"/>
        </w:rPr>
        <w:t xml:space="preserve"> </w:t>
      </w:r>
      <w:r w:rsidRPr="00DB3110">
        <w:rPr>
          <w:rFonts w:ascii="Arial" w:hAnsi="Arial" w:cs="Arial"/>
          <w:sz w:val="20"/>
          <w:szCs w:val="20"/>
        </w:rPr>
        <w:t>týchto</w:t>
      </w:r>
      <w:r w:rsidRPr="00DB3110">
        <w:rPr>
          <w:rFonts w:ascii="Arial" w:hAnsi="Arial" w:cs="Arial"/>
          <w:color w:val="000000" w:themeColor="text1"/>
          <w:sz w:val="20"/>
          <w:szCs w:val="20"/>
        </w:rPr>
        <w:t xml:space="preserve"> SP.</w:t>
      </w:r>
    </w:p>
    <w:p w14:paraId="02782EEB" w14:textId="2C6C5CC7" w:rsidR="00364BD0" w:rsidRPr="00DB3110" w:rsidRDefault="00364BD0" w:rsidP="00DB3110">
      <w:pPr>
        <w:pStyle w:val="Odsekzoznamu"/>
        <w:autoSpaceDE w:val="0"/>
        <w:autoSpaceDN w:val="0"/>
        <w:ind w:left="1134" w:hanging="567"/>
        <w:jc w:val="both"/>
        <w:rPr>
          <w:rFonts w:ascii="Arial" w:hAnsi="Arial" w:cs="Arial"/>
          <w:color w:val="000000" w:themeColor="text1"/>
          <w:sz w:val="20"/>
          <w:szCs w:val="20"/>
        </w:rPr>
      </w:pPr>
      <w:r w:rsidRPr="00DB3110">
        <w:rPr>
          <w:rFonts w:ascii="Arial" w:hAnsi="Arial" w:cs="Arial"/>
          <w:color w:val="000000" w:themeColor="text1"/>
          <w:sz w:val="20"/>
          <w:szCs w:val="20"/>
        </w:rPr>
        <w:t>12.3</w:t>
      </w:r>
      <w:r w:rsidRPr="00DB3110">
        <w:rPr>
          <w:rFonts w:ascii="Arial" w:hAnsi="Arial" w:cs="Arial"/>
          <w:color w:val="000000" w:themeColor="text1"/>
          <w:sz w:val="20"/>
          <w:szCs w:val="20"/>
        </w:rPr>
        <w:tab/>
        <w:t xml:space="preserve">Znenie obchodných podmienok, ktoré sú súčasťou </w:t>
      </w:r>
      <w:r w:rsidR="00782D2F" w:rsidRPr="00DB3110">
        <w:rPr>
          <w:rFonts w:ascii="Arial" w:hAnsi="Arial" w:cs="Arial"/>
          <w:color w:val="000000" w:themeColor="text1"/>
          <w:sz w:val="20"/>
          <w:szCs w:val="20"/>
        </w:rPr>
        <w:t xml:space="preserve">Časti B.3 </w:t>
      </w:r>
      <w:r w:rsidRPr="00DB3110">
        <w:rPr>
          <w:rFonts w:ascii="Arial" w:hAnsi="Arial" w:cs="Arial"/>
          <w:color w:val="000000" w:themeColor="text1"/>
          <w:sz w:val="20"/>
          <w:szCs w:val="20"/>
        </w:rPr>
        <w:t>týchto SP nemožno meniť, ani uvádzať výhrady, ktoré by odporovali týmto SP.</w:t>
      </w:r>
    </w:p>
    <w:bookmarkEnd w:id="33"/>
    <w:p w14:paraId="03B50111" w14:textId="77777777" w:rsidR="00C55D7A" w:rsidRPr="00DB3110" w:rsidRDefault="00C55D7A" w:rsidP="00DB3110">
      <w:pPr>
        <w:rPr>
          <w:rFonts w:ascii="Arial" w:hAnsi="Arial" w:cs="Arial"/>
          <w:sz w:val="20"/>
          <w:szCs w:val="20"/>
        </w:rPr>
      </w:pPr>
    </w:p>
    <w:p w14:paraId="570F8A80" w14:textId="2AF83808" w:rsidR="00C22CE5" w:rsidRPr="00DB3110" w:rsidRDefault="00B84262" w:rsidP="00DB3110">
      <w:pPr>
        <w:ind w:left="567" w:hanging="567"/>
        <w:jc w:val="both"/>
        <w:rPr>
          <w:rFonts w:ascii="Arial" w:hAnsi="Arial" w:cs="Arial"/>
          <w:b/>
          <w:bCs/>
          <w:smallCaps/>
          <w:sz w:val="20"/>
          <w:szCs w:val="20"/>
        </w:rPr>
      </w:pPr>
      <w:r w:rsidRPr="00DB3110">
        <w:rPr>
          <w:rFonts w:ascii="Arial" w:hAnsi="Arial" w:cs="Arial"/>
          <w:b/>
          <w:bCs/>
          <w:smallCaps/>
          <w:sz w:val="20"/>
          <w:szCs w:val="20"/>
        </w:rPr>
        <w:t>1</w:t>
      </w:r>
      <w:r w:rsidR="00364BD0" w:rsidRPr="00DB3110">
        <w:rPr>
          <w:rFonts w:ascii="Arial" w:hAnsi="Arial" w:cs="Arial"/>
          <w:b/>
          <w:bCs/>
          <w:smallCaps/>
          <w:sz w:val="20"/>
          <w:szCs w:val="20"/>
        </w:rPr>
        <w:t>3</w:t>
      </w:r>
      <w:r w:rsidR="002974BF" w:rsidRPr="00DB3110">
        <w:rPr>
          <w:rFonts w:ascii="Arial" w:hAnsi="Arial" w:cs="Arial"/>
          <w:b/>
          <w:bCs/>
          <w:smallCaps/>
          <w:sz w:val="20"/>
          <w:szCs w:val="20"/>
        </w:rPr>
        <w:t>.</w:t>
      </w:r>
      <w:r w:rsidRPr="00DB3110">
        <w:rPr>
          <w:rFonts w:ascii="Arial" w:hAnsi="Arial" w:cs="Arial"/>
          <w:b/>
          <w:bCs/>
          <w:smallCaps/>
          <w:sz w:val="20"/>
          <w:szCs w:val="20"/>
        </w:rPr>
        <w:tab/>
      </w:r>
      <w:bookmarkStart w:id="35" w:name="_Hlk178176754"/>
      <w:r w:rsidR="00C22CE5" w:rsidRPr="00DB3110">
        <w:rPr>
          <w:rFonts w:ascii="Arial" w:hAnsi="Arial" w:cs="Arial"/>
          <w:b/>
          <w:bCs/>
          <w:sz w:val="20"/>
          <w:szCs w:val="20"/>
        </w:rPr>
        <w:t>Jazyk ponuky</w:t>
      </w:r>
    </w:p>
    <w:p w14:paraId="6BC02CCF" w14:textId="64EBAD23" w:rsidR="00606C71" w:rsidRPr="00DB3110" w:rsidRDefault="00606C71" w:rsidP="00DB3110">
      <w:p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1</w:t>
      </w:r>
      <w:r w:rsidR="00364BD0" w:rsidRPr="00DB3110">
        <w:rPr>
          <w:rFonts w:ascii="Arial" w:hAnsi="Arial" w:cs="Arial"/>
          <w:sz w:val="20"/>
          <w:szCs w:val="20"/>
          <w:lang w:eastAsia="en-US"/>
        </w:rPr>
        <w:t>3</w:t>
      </w:r>
      <w:r w:rsidRPr="00DB3110">
        <w:rPr>
          <w:rFonts w:ascii="Arial" w:hAnsi="Arial" w:cs="Arial"/>
          <w:sz w:val="20"/>
          <w:szCs w:val="20"/>
          <w:lang w:eastAsia="en-US"/>
        </w:rPr>
        <w:t>.1</w:t>
      </w:r>
      <w:r w:rsidRPr="00DB3110">
        <w:rPr>
          <w:rFonts w:ascii="Arial" w:hAnsi="Arial" w:cs="Arial"/>
          <w:sz w:val="20"/>
          <w:szCs w:val="20"/>
          <w:lang w:eastAsia="en-US"/>
        </w:rPr>
        <w:tab/>
        <w:t>Ponuky</w:t>
      </w:r>
      <w:r w:rsidR="001B14FF" w:rsidRPr="00DB3110">
        <w:rPr>
          <w:rFonts w:ascii="Arial" w:hAnsi="Arial" w:cs="Arial"/>
          <w:sz w:val="20"/>
          <w:szCs w:val="20"/>
          <w:lang w:eastAsia="en-US"/>
        </w:rPr>
        <w:t xml:space="preserve">, </w:t>
      </w:r>
      <w:r w:rsidRPr="00DB3110">
        <w:rPr>
          <w:rFonts w:ascii="Arial" w:hAnsi="Arial" w:cs="Arial"/>
          <w:sz w:val="20"/>
          <w:szCs w:val="20"/>
          <w:lang w:eastAsia="en-US"/>
        </w:rPr>
        <w:t>ďalšie doklady a dokumenty vo verejnom obstarávaní sa predkladajú v štátnom jazyku Slovenskej republiky. Ak je doklad alebo dokument vyhotovený v cudzom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4684017A" w14:textId="5CC0AC27" w:rsidR="00606C71" w:rsidRPr="00DB3110" w:rsidRDefault="00606C71" w:rsidP="00DB3110">
      <w:p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1</w:t>
      </w:r>
      <w:r w:rsidR="00364BD0" w:rsidRPr="00DB3110">
        <w:rPr>
          <w:rFonts w:ascii="Arial" w:hAnsi="Arial" w:cs="Arial"/>
          <w:sz w:val="20"/>
          <w:szCs w:val="20"/>
          <w:lang w:eastAsia="en-US"/>
        </w:rPr>
        <w:t>3</w:t>
      </w:r>
      <w:r w:rsidRPr="00DB3110">
        <w:rPr>
          <w:rFonts w:ascii="Arial" w:hAnsi="Arial" w:cs="Arial"/>
          <w:sz w:val="20"/>
          <w:szCs w:val="20"/>
          <w:lang w:eastAsia="en-US"/>
        </w:rPr>
        <w:t xml:space="preserve">.2  </w:t>
      </w:r>
      <w:r w:rsidRPr="00DB3110">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66994814" w14:textId="78CA70BD" w:rsidR="00364BD0" w:rsidRPr="00DB3110" w:rsidRDefault="00364BD0" w:rsidP="00DB3110">
      <w:pPr>
        <w:autoSpaceDE w:val="0"/>
        <w:autoSpaceDN w:val="0"/>
        <w:ind w:left="1134" w:hanging="567"/>
        <w:jc w:val="both"/>
        <w:rPr>
          <w:rFonts w:ascii="Arial" w:hAnsi="Arial" w:cs="Arial"/>
          <w:sz w:val="20"/>
          <w:szCs w:val="20"/>
          <w:lang w:eastAsia="en-US"/>
        </w:rPr>
      </w:pPr>
    </w:p>
    <w:p w14:paraId="1B8B8DF4" w14:textId="1C970EFA" w:rsidR="00364BD0" w:rsidRPr="00DB3110" w:rsidRDefault="00364BD0" w:rsidP="00DB3110">
      <w:pPr>
        <w:pStyle w:val="Nadpis6"/>
        <w:ind w:left="567" w:hanging="567"/>
        <w:rPr>
          <w:rFonts w:ascii="Arial" w:hAnsi="Arial" w:cs="Arial"/>
          <w:sz w:val="20"/>
          <w:szCs w:val="20"/>
        </w:rPr>
      </w:pPr>
      <w:r w:rsidRPr="00DB3110">
        <w:rPr>
          <w:rFonts w:ascii="Arial" w:hAnsi="Arial" w:cs="Arial"/>
          <w:smallCaps/>
          <w:sz w:val="20"/>
          <w:szCs w:val="20"/>
        </w:rPr>
        <w:t>14.</w:t>
      </w:r>
      <w:r w:rsidRPr="00DB3110">
        <w:rPr>
          <w:rFonts w:ascii="Arial" w:hAnsi="Arial" w:cs="Arial"/>
          <w:smallCaps/>
          <w:sz w:val="20"/>
          <w:szCs w:val="20"/>
        </w:rPr>
        <w:tab/>
      </w:r>
      <w:bookmarkStart w:id="36" w:name="_Hlk178176785"/>
      <w:r w:rsidRPr="00DB3110">
        <w:rPr>
          <w:rFonts w:ascii="Arial" w:hAnsi="Arial" w:cs="Arial"/>
          <w:sz w:val="20"/>
          <w:szCs w:val="20"/>
        </w:rPr>
        <w:t>Mena a ceny uvádzané v ponuke</w:t>
      </w:r>
    </w:p>
    <w:p w14:paraId="391A81A4" w14:textId="77777777" w:rsidR="00364BD0" w:rsidRPr="00DB3110" w:rsidRDefault="00364BD0" w:rsidP="00DB3110">
      <w:pPr>
        <w:pStyle w:val="Odsekzoznamu"/>
        <w:numPr>
          <w:ilvl w:val="0"/>
          <w:numId w:val="22"/>
        </w:numPr>
        <w:autoSpaceDE w:val="0"/>
        <w:autoSpaceDN w:val="0"/>
        <w:jc w:val="both"/>
        <w:rPr>
          <w:rFonts w:ascii="Arial" w:hAnsi="Arial" w:cs="Arial"/>
          <w:vanish/>
          <w:sz w:val="20"/>
          <w:szCs w:val="20"/>
          <w:lang w:eastAsia="en-US"/>
        </w:rPr>
      </w:pPr>
    </w:p>
    <w:p w14:paraId="12430B17" w14:textId="00BBA0F5" w:rsidR="00364BD0" w:rsidRPr="00DB3110" w:rsidRDefault="00364BD0" w:rsidP="00DB3110">
      <w:pPr>
        <w:numPr>
          <w:ilvl w:val="1"/>
          <w:numId w:val="22"/>
        </w:num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 xml:space="preserve">Uchádzačom navrhovaná zmluvná cena za plnenie požadovaného predmetu zákazky, uvedená v ponuke uchádzača, bude vyjadrená v eurách (€, alebo EUR). </w:t>
      </w:r>
    </w:p>
    <w:p w14:paraId="310D1D7D" w14:textId="77777777" w:rsidR="00364BD0" w:rsidRPr="00DB3110" w:rsidRDefault="00364BD0" w:rsidP="00DB3110">
      <w:pPr>
        <w:numPr>
          <w:ilvl w:val="1"/>
          <w:numId w:val="22"/>
        </w:num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Cena za plnenie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5F311DB9" w14:textId="77777777" w:rsidR="00364BD0" w:rsidRPr="00DB3110" w:rsidRDefault="00364BD0" w:rsidP="00DB3110">
      <w:pPr>
        <w:numPr>
          <w:ilvl w:val="1"/>
          <w:numId w:val="22"/>
        </w:num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Ak je uchádzač platiteľom DPH, navrhovanú zmluvnú cenu uvedie v zložení:</w:t>
      </w:r>
    </w:p>
    <w:p w14:paraId="7A4E2FD3" w14:textId="27C2371A" w:rsidR="00364BD0" w:rsidRPr="00DB3110" w:rsidRDefault="00364BD0" w:rsidP="00DB3110">
      <w:pPr>
        <w:autoSpaceDE w:val="0"/>
        <w:autoSpaceDN w:val="0"/>
        <w:ind w:left="1985" w:hanging="851"/>
        <w:jc w:val="both"/>
        <w:rPr>
          <w:rFonts w:ascii="Arial" w:hAnsi="Arial" w:cs="Arial"/>
          <w:sz w:val="20"/>
          <w:szCs w:val="20"/>
          <w:lang w:eastAsia="en-US"/>
        </w:rPr>
      </w:pPr>
      <w:r w:rsidRPr="00DB3110">
        <w:rPr>
          <w:rFonts w:ascii="Arial" w:hAnsi="Arial" w:cs="Arial"/>
          <w:sz w:val="20"/>
          <w:szCs w:val="20"/>
          <w:lang w:eastAsia="en-US"/>
        </w:rPr>
        <w:t>1</w:t>
      </w:r>
      <w:r w:rsidR="0086210F">
        <w:rPr>
          <w:rFonts w:ascii="Arial" w:hAnsi="Arial" w:cs="Arial"/>
          <w:sz w:val="20"/>
          <w:szCs w:val="20"/>
          <w:lang w:eastAsia="en-US"/>
        </w:rPr>
        <w:t>4</w:t>
      </w:r>
      <w:r w:rsidRPr="00DB3110">
        <w:rPr>
          <w:rFonts w:ascii="Arial" w:hAnsi="Arial" w:cs="Arial"/>
          <w:sz w:val="20"/>
          <w:szCs w:val="20"/>
          <w:lang w:eastAsia="en-US"/>
        </w:rPr>
        <w:t>.3.1</w:t>
      </w:r>
      <w:r w:rsidRPr="00DB3110">
        <w:rPr>
          <w:rFonts w:ascii="Arial" w:hAnsi="Arial" w:cs="Arial"/>
          <w:sz w:val="20"/>
          <w:szCs w:val="20"/>
          <w:lang w:eastAsia="en-US"/>
        </w:rPr>
        <w:tab/>
        <w:t>navrhovaná zmluvná cena bez DPH</w:t>
      </w:r>
    </w:p>
    <w:p w14:paraId="248DA7E4" w14:textId="4137055A" w:rsidR="00364BD0" w:rsidRPr="00DB3110" w:rsidRDefault="0086210F" w:rsidP="00DB3110">
      <w:pPr>
        <w:autoSpaceDE w:val="0"/>
        <w:autoSpaceDN w:val="0"/>
        <w:ind w:left="1985" w:hanging="851"/>
        <w:jc w:val="both"/>
        <w:rPr>
          <w:rFonts w:ascii="Arial" w:hAnsi="Arial" w:cs="Arial"/>
          <w:sz w:val="20"/>
          <w:szCs w:val="20"/>
          <w:lang w:eastAsia="en-US"/>
        </w:rPr>
      </w:pPr>
      <w:r>
        <w:rPr>
          <w:rFonts w:ascii="Arial" w:hAnsi="Arial" w:cs="Arial"/>
          <w:sz w:val="20"/>
          <w:szCs w:val="20"/>
          <w:lang w:eastAsia="en-US"/>
        </w:rPr>
        <w:t>14</w:t>
      </w:r>
      <w:r w:rsidR="00364BD0" w:rsidRPr="00DB3110">
        <w:rPr>
          <w:rFonts w:ascii="Arial" w:hAnsi="Arial" w:cs="Arial"/>
          <w:sz w:val="20"/>
          <w:szCs w:val="20"/>
          <w:lang w:eastAsia="en-US"/>
        </w:rPr>
        <w:t>.3.2</w:t>
      </w:r>
      <w:r w:rsidR="00364BD0" w:rsidRPr="00DB3110">
        <w:rPr>
          <w:rFonts w:ascii="Arial" w:hAnsi="Arial" w:cs="Arial"/>
          <w:sz w:val="20"/>
          <w:szCs w:val="20"/>
          <w:lang w:eastAsia="en-US"/>
        </w:rPr>
        <w:tab/>
        <w:t>sadzba DPH a výška DPH</w:t>
      </w:r>
      <w:r w:rsidR="00FF1F20">
        <w:rPr>
          <w:rFonts w:ascii="Arial" w:hAnsi="Arial" w:cs="Arial"/>
          <w:sz w:val="20"/>
          <w:szCs w:val="20"/>
          <w:lang w:eastAsia="en-US"/>
        </w:rPr>
        <w:t>*</w:t>
      </w:r>
    </w:p>
    <w:p w14:paraId="696EA194" w14:textId="5E0753A5" w:rsidR="00364BD0" w:rsidRDefault="0086210F" w:rsidP="00DB3110">
      <w:pPr>
        <w:autoSpaceDE w:val="0"/>
        <w:autoSpaceDN w:val="0"/>
        <w:ind w:left="1985" w:hanging="851"/>
        <w:jc w:val="both"/>
        <w:rPr>
          <w:rFonts w:ascii="Arial" w:hAnsi="Arial" w:cs="Arial"/>
          <w:sz w:val="20"/>
          <w:szCs w:val="20"/>
          <w:lang w:eastAsia="en-US"/>
        </w:rPr>
      </w:pPr>
      <w:r>
        <w:rPr>
          <w:rFonts w:ascii="Arial" w:hAnsi="Arial" w:cs="Arial"/>
          <w:sz w:val="20"/>
          <w:szCs w:val="20"/>
          <w:lang w:eastAsia="en-US"/>
        </w:rPr>
        <w:t>14</w:t>
      </w:r>
      <w:r w:rsidR="00364BD0" w:rsidRPr="00DB3110">
        <w:rPr>
          <w:rFonts w:ascii="Arial" w:hAnsi="Arial" w:cs="Arial"/>
          <w:sz w:val="20"/>
          <w:szCs w:val="20"/>
          <w:lang w:eastAsia="en-US"/>
        </w:rPr>
        <w:t>.3.3</w:t>
      </w:r>
      <w:r w:rsidR="00364BD0" w:rsidRPr="00DB3110">
        <w:rPr>
          <w:rFonts w:ascii="Arial" w:hAnsi="Arial" w:cs="Arial"/>
          <w:sz w:val="20"/>
          <w:szCs w:val="20"/>
          <w:lang w:eastAsia="en-US"/>
        </w:rPr>
        <w:tab/>
        <w:t>navrhovaná zmluvná cena vrátane DPH</w:t>
      </w:r>
      <w:r w:rsidR="00FF1F20">
        <w:rPr>
          <w:rFonts w:ascii="Arial" w:hAnsi="Arial" w:cs="Arial"/>
          <w:sz w:val="20"/>
          <w:szCs w:val="20"/>
          <w:lang w:eastAsia="en-US"/>
        </w:rPr>
        <w:t>*</w:t>
      </w:r>
    </w:p>
    <w:p w14:paraId="7A34FE29" w14:textId="77777777" w:rsidR="00FF1F20" w:rsidRPr="00DB3110" w:rsidRDefault="00FF1F20" w:rsidP="00FF1F20">
      <w:pPr>
        <w:autoSpaceDE w:val="0"/>
        <w:autoSpaceDN w:val="0"/>
        <w:ind w:left="1134"/>
        <w:jc w:val="both"/>
        <w:rPr>
          <w:rFonts w:ascii="Arial" w:hAnsi="Arial" w:cs="Arial"/>
          <w:sz w:val="20"/>
          <w:szCs w:val="20"/>
          <w:lang w:eastAsia="en-US"/>
        </w:rPr>
      </w:pPr>
      <w:r w:rsidRPr="00843631">
        <w:rPr>
          <w:rFonts w:ascii="Arial" w:hAnsi="Arial" w:cs="Arial"/>
          <w:sz w:val="20"/>
          <w:szCs w:val="20"/>
          <w:lang w:eastAsia="en-US"/>
        </w:rPr>
        <w:t>*v súvislosti s pripravovanou zmenou sadzby DPH od 1.1.2025 verejný obstarávateľ vyžaduje, aby uchádzači na účely prípravy a predloženia ponuky uvádzali sadzbu DPH platnú k dátumu, ktorým je lehota na predkladanie ponúk.</w:t>
      </w:r>
    </w:p>
    <w:p w14:paraId="00BCD3E1" w14:textId="77777777" w:rsidR="00364BD0" w:rsidRPr="00DB3110" w:rsidRDefault="00364BD0" w:rsidP="00DB3110">
      <w:pPr>
        <w:pStyle w:val="Odsekzoznamu"/>
        <w:numPr>
          <w:ilvl w:val="0"/>
          <w:numId w:val="23"/>
        </w:numPr>
        <w:autoSpaceDE w:val="0"/>
        <w:autoSpaceDN w:val="0"/>
        <w:jc w:val="both"/>
        <w:rPr>
          <w:rFonts w:ascii="Arial" w:hAnsi="Arial" w:cs="Arial"/>
          <w:vanish/>
          <w:sz w:val="20"/>
          <w:szCs w:val="20"/>
          <w:lang w:eastAsia="en-US"/>
        </w:rPr>
      </w:pPr>
    </w:p>
    <w:p w14:paraId="499185FF" w14:textId="77777777" w:rsidR="00364BD0" w:rsidRPr="00DB3110" w:rsidRDefault="00364BD0" w:rsidP="00DB3110">
      <w:pPr>
        <w:pStyle w:val="Odsekzoznamu"/>
        <w:numPr>
          <w:ilvl w:val="0"/>
          <w:numId w:val="23"/>
        </w:numPr>
        <w:autoSpaceDE w:val="0"/>
        <w:autoSpaceDN w:val="0"/>
        <w:jc w:val="both"/>
        <w:rPr>
          <w:rFonts w:ascii="Arial" w:hAnsi="Arial" w:cs="Arial"/>
          <w:vanish/>
          <w:sz w:val="20"/>
          <w:szCs w:val="20"/>
          <w:lang w:eastAsia="en-US"/>
        </w:rPr>
      </w:pPr>
    </w:p>
    <w:p w14:paraId="7E41F9B4" w14:textId="77777777" w:rsidR="00364BD0" w:rsidRPr="00DB3110" w:rsidRDefault="00364BD0" w:rsidP="00DB3110">
      <w:pPr>
        <w:pStyle w:val="Odsekzoznamu"/>
        <w:numPr>
          <w:ilvl w:val="0"/>
          <w:numId w:val="23"/>
        </w:numPr>
        <w:autoSpaceDE w:val="0"/>
        <w:autoSpaceDN w:val="0"/>
        <w:jc w:val="both"/>
        <w:rPr>
          <w:rFonts w:ascii="Arial" w:hAnsi="Arial" w:cs="Arial"/>
          <w:vanish/>
          <w:sz w:val="20"/>
          <w:szCs w:val="20"/>
          <w:lang w:eastAsia="en-US"/>
        </w:rPr>
      </w:pPr>
    </w:p>
    <w:p w14:paraId="06AABEAD" w14:textId="77777777" w:rsidR="00364BD0" w:rsidRPr="00DB3110" w:rsidRDefault="00364BD0" w:rsidP="00DB3110">
      <w:pPr>
        <w:pStyle w:val="Odsekzoznamu"/>
        <w:numPr>
          <w:ilvl w:val="0"/>
          <w:numId w:val="23"/>
        </w:numPr>
        <w:autoSpaceDE w:val="0"/>
        <w:autoSpaceDN w:val="0"/>
        <w:jc w:val="both"/>
        <w:rPr>
          <w:rFonts w:ascii="Arial" w:hAnsi="Arial" w:cs="Arial"/>
          <w:vanish/>
          <w:sz w:val="20"/>
          <w:szCs w:val="20"/>
          <w:lang w:eastAsia="en-US"/>
        </w:rPr>
      </w:pPr>
    </w:p>
    <w:p w14:paraId="6D264D71" w14:textId="3E64A8C3" w:rsidR="00364BD0" w:rsidRPr="00DB3110" w:rsidRDefault="00364BD0" w:rsidP="00DB3110">
      <w:pPr>
        <w:numPr>
          <w:ilvl w:val="1"/>
          <w:numId w:val="23"/>
        </w:num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Ak uchádzač nie je platiteľom DPH, uvedie navrhovanú zmluvnú cenu celkom. Skutočnosť či je, alebo nie je platiteľom DPH, upozorní/uvedie v ponuke v príslušnom Návrhu na plnenie kritérií (</w:t>
      </w:r>
      <w:r w:rsidR="00782D2F" w:rsidRPr="00DB3110">
        <w:rPr>
          <w:rFonts w:ascii="Arial" w:hAnsi="Arial" w:cs="Arial"/>
          <w:sz w:val="20"/>
          <w:szCs w:val="20"/>
          <w:lang w:eastAsia="en-US"/>
        </w:rPr>
        <w:t xml:space="preserve">Príloha č. 1 </w:t>
      </w:r>
      <w:r w:rsidRPr="00DB3110">
        <w:rPr>
          <w:rFonts w:ascii="Arial" w:hAnsi="Arial" w:cs="Arial"/>
          <w:sz w:val="20"/>
          <w:szCs w:val="20"/>
          <w:lang w:eastAsia="en-US"/>
        </w:rPr>
        <w:t>Časť A.</w:t>
      </w:r>
      <w:r w:rsidR="0042179B" w:rsidRPr="00DB3110">
        <w:rPr>
          <w:rFonts w:ascii="Arial" w:hAnsi="Arial" w:cs="Arial"/>
          <w:sz w:val="20"/>
          <w:szCs w:val="20"/>
          <w:lang w:eastAsia="en-US"/>
        </w:rPr>
        <w:t>2</w:t>
      </w:r>
      <w:r w:rsidRPr="00DB3110">
        <w:rPr>
          <w:rFonts w:ascii="Arial" w:hAnsi="Arial" w:cs="Arial"/>
          <w:sz w:val="20"/>
          <w:szCs w:val="20"/>
          <w:lang w:eastAsia="en-US"/>
        </w:rPr>
        <w:t xml:space="preserve"> týchto SP).</w:t>
      </w:r>
    </w:p>
    <w:p w14:paraId="7175E8ED" w14:textId="77777777" w:rsidR="00364BD0" w:rsidRPr="00DB3110" w:rsidRDefault="00364BD0" w:rsidP="00DB3110">
      <w:pPr>
        <w:numPr>
          <w:ilvl w:val="1"/>
          <w:numId w:val="23"/>
        </w:num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 xml:space="preserve">V prípade, ak je uchádzač v postavení zahraničnej osoby, riadi sa zákonom č. 222/2004 </w:t>
      </w:r>
      <w:proofErr w:type="spellStart"/>
      <w:r w:rsidRPr="00DB3110">
        <w:rPr>
          <w:rFonts w:ascii="Arial" w:hAnsi="Arial" w:cs="Arial"/>
          <w:sz w:val="20"/>
          <w:szCs w:val="20"/>
          <w:lang w:eastAsia="en-US"/>
        </w:rPr>
        <w:t>Z.z</w:t>
      </w:r>
      <w:proofErr w:type="spellEnd"/>
      <w:r w:rsidRPr="00DB3110">
        <w:rPr>
          <w:rFonts w:ascii="Arial" w:hAnsi="Arial" w:cs="Arial"/>
          <w:sz w:val="20"/>
          <w:szCs w:val="20"/>
          <w:lang w:eastAsia="en-US"/>
        </w:rPr>
        <w:t>. o dani z pridanej hodnoty v znení neskorších predpisov.</w:t>
      </w:r>
    </w:p>
    <w:bookmarkEnd w:id="36"/>
    <w:p w14:paraId="729F6ECB" w14:textId="696A61CC" w:rsidR="00364BD0" w:rsidRPr="00DB3110" w:rsidRDefault="00364BD0" w:rsidP="00DB3110">
      <w:pPr>
        <w:jc w:val="center"/>
        <w:rPr>
          <w:rFonts w:ascii="Arial" w:hAnsi="Arial" w:cs="Arial"/>
          <w:b/>
          <w:sz w:val="20"/>
          <w:szCs w:val="20"/>
        </w:rPr>
      </w:pPr>
    </w:p>
    <w:p w14:paraId="77A44A71" w14:textId="68284F6F" w:rsidR="00364BD0" w:rsidRPr="00DB3110" w:rsidRDefault="00364BD0" w:rsidP="00DB3110">
      <w:pPr>
        <w:pStyle w:val="Nadpis6"/>
        <w:ind w:left="567" w:hanging="567"/>
        <w:rPr>
          <w:rFonts w:ascii="Arial" w:hAnsi="Arial" w:cs="Arial"/>
          <w:smallCaps/>
          <w:sz w:val="20"/>
          <w:szCs w:val="20"/>
        </w:rPr>
      </w:pPr>
      <w:r w:rsidRPr="00DB3110">
        <w:rPr>
          <w:rFonts w:ascii="Arial" w:hAnsi="Arial" w:cs="Arial"/>
          <w:smallCaps/>
          <w:sz w:val="20"/>
          <w:szCs w:val="20"/>
        </w:rPr>
        <w:t>15.</w:t>
      </w:r>
      <w:r w:rsidRPr="00DB3110">
        <w:rPr>
          <w:rFonts w:ascii="Arial" w:hAnsi="Arial" w:cs="Arial"/>
          <w:smallCaps/>
          <w:sz w:val="20"/>
          <w:szCs w:val="20"/>
        </w:rPr>
        <w:tab/>
      </w:r>
      <w:bookmarkStart w:id="37" w:name="_Hlk178176812"/>
      <w:r w:rsidRPr="00DB3110">
        <w:rPr>
          <w:rFonts w:ascii="Arial" w:hAnsi="Arial" w:cs="Arial"/>
          <w:sz w:val="20"/>
          <w:szCs w:val="20"/>
        </w:rPr>
        <w:t>Zábezpeka</w:t>
      </w:r>
    </w:p>
    <w:p w14:paraId="74C8B7ED" w14:textId="32B6638D" w:rsidR="00364BD0" w:rsidRPr="00DB3110" w:rsidRDefault="00364BD0" w:rsidP="00DB3110">
      <w:pPr>
        <w:ind w:left="1134" w:hanging="567"/>
        <w:jc w:val="both"/>
        <w:rPr>
          <w:rFonts w:ascii="Arial" w:hAnsi="Arial" w:cs="Arial"/>
          <w:sz w:val="20"/>
          <w:szCs w:val="20"/>
        </w:rPr>
      </w:pPr>
      <w:r w:rsidRPr="00DB3110">
        <w:rPr>
          <w:rFonts w:ascii="Arial" w:hAnsi="Arial" w:cs="Arial"/>
          <w:sz w:val="20"/>
          <w:szCs w:val="20"/>
        </w:rPr>
        <w:t>15.1</w:t>
      </w:r>
      <w:r w:rsidRPr="00DB3110">
        <w:rPr>
          <w:rFonts w:ascii="Arial" w:hAnsi="Arial" w:cs="Arial"/>
          <w:sz w:val="20"/>
          <w:szCs w:val="20"/>
        </w:rPr>
        <w:tab/>
        <w:t xml:space="preserve">Verejný obstarávateľ vyžaduje, aby uchádzač zabezpečil viazanosť svojej ponuky zábezpekou. Zábezpeka je poskytnutie bankovej záruky, poistenie záruky alebo zloženie finančných prostriedkov na účet verejného obstarávateľa. </w:t>
      </w:r>
    </w:p>
    <w:p w14:paraId="5344E812" w14:textId="2794EECA" w:rsidR="00364BD0" w:rsidRDefault="00364BD0" w:rsidP="00DB3110">
      <w:pPr>
        <w:ind w:firstLine="567"/>
        <w:jc w:val="both"/>
        <w:rPr>
          <w:rFonts w:ascii="Arial" w:hAnsi="Arial" w:cs="Arial"/>
          <w:sz w:val="20"/>
          <w:szCs w:val="20"/>
        </w:rPr>
      </w:pPr>
      <w:r w:rsidRPr="00DB3110">
        <w:rPr>
          <w:rFonts w:ascii="Arial" w:hAnsi="Arial" w:cs="Arial"/>
          <w:sz w:val="20"/>
          <w:szCs w:val="20"/>
        </w:rPr>
        <w:t>15.2</w:t>
      </w:r>
      <w:r w:rsidRPr="00DB3110">
        <w:rPr>
          <w:rFonts w:ascii="Arial" w:hAnsi="Arial" w:cs="Arial"/>
          <w:sz w:val="20"/>
          <w:szCs w:val="20"/>
        </w:rPr>
        <w:tab/>
        <w:t>Zábezpeka je stanovená vo výške</w:t>
      </w:r>
      <w:r w:rsidRPr="00DB3110">
        <w:rPr>
          <w:rFonts w:ascii="Arial" w:hAnsi="Arial" w:cs="Arial"/>
          <w:b/>
          <w:sz w:val="20"/>
          <w:szCs w:val="20"/>
        </w:rPr>
        <w:t xml:space="preserve"> 1</w:t>
      </w:r>
      <w:r w:rsidR="001D02FF" w:rsidRPr="00DB3110">
        <w:rPr>
          <w:rFonts w:ascii="Arial" w:hAnsi="Arial" w:cs="Arial"/>
          <w:b/>
          <w:sz w:val="20"/>
          <w:szCs w:val="20"/>
        </w:rPr>
        <w:t>8</w:t>
      </w:r>
      <w:r w:rsidRPr="00DB3110">
        <w:rPr>
          <w:rFonts w:ascii="Arial" w:hAnsi="Arial" w:cs="Arial"/>
          <w:b/>
          <w:sz w:val="20"/>
          <w:szCs w:val="20"/>
        </w:rPr>
        <w:t> </w:t>
      </w:r>
      <w:r w:rsidR="00370B68" w:rsidRPr="00DB3110">
        <w:rPr>
          <w:rFonts w:ascii="Arial" w:hAnsi="Arial" w:cs="Arial"/>
          <w:b/>
          <w:sz w:val="20"/>
          <w:szCs w:val="20"/>
        </w:rPr>
        <w:t>00</w:t>
      </w:r>
      <w:r w:rsidRPr="00DB3110">
        <w:rPr>
          <w:rFonts w:ascii="Arial" w:hAnsi="Arial" w:cs="Arial"/>
          <w:b/>
          <w:sz w:val="20"/>
          <w:szCs w:val="20"/>
        </w:rPr>
        <w:t xml:space="preserve">0,00 EUR </w:t>
      </w:r>
      <w:r w:rsidRPr="00DB3110">
        <w:rPr>
          <w:rFonts w:ascii="Arial" w:hAnsi="Arial" w:cs="Arial"/>
          <w:sz w:val="20"/>
          <w:szCs w:val="20"/>
        </w:rPr>
        <w:t xml:space="preserve">(slovom: </w:t>
      </w:r>
      <w:r w:rsidR="001D02FF" w:rsidRPr="00DB3110">
        <w:rPr>
          <w:rFonts w:ascii="Arial" w:hAnsi="Arial" w:cs="Arial"/>
          <w:sz w:val="20"/>
          <w:szCs w:val="20"/>
        </w:rPr>
        <w:t>osemnásťtisíc eur)</w:t>
      </w:r>
      <w:r w:rsidRPr="00DB3110">
        <w:rPr>
          <w:rFonts w:ascii="Arial" w:hAnsi="Arial" w:cs="Arial"/>
          <w:sz w:val="20"/>
          <w:szCs w:val="20"/>
        </w:rPr>
        <w:t xml:space="preserve"> </w:t>
      </w:r>
    </w:p>
    <w:p w14:paraId="1587E6D0" w14:textId="1810FAA8" w:rsidR="00364BD0" w:rsidRDefault="00364BD0" w:rsidP="00DB3110">
      <w:pPr>
        <w:autoSpaceDE w:val="0"/>
        <w:autoSpaceDN w:val="0"/>
        <w:ind w:left="1134" w:hanging="567"/>
        <w:jc w:val="both"/>
        <w:rPr>
          <w:rFonts w:ascii="Arial" w:hAnsi="Arial" w:cs="Arial"/>
          <w:sz w:val="20"/>
          <w:szCs w:val="20"/>
          <w:lang w:eastAsia="en-US"/>
        </w:rPr>
      </w:pPr>
      <w:r w:rsidRPr="00DB3110">
        <w:rPr>
          <w:rFonts w:ascii="Arial" w:hAnsi="Arial" w:cs="Arial"/>
          <w:sz w:val="20"/>
          <w:szCs w:val="20"/>
        </w:rPr>
        <w:t xml:space="preserve">15.3 </w:t>
      </w: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lang w:eastAsia="en-US"/>
        </w:rPr>
        <w:t>Spôsoby zloženia zábezpeky:</w:t>
      </w:r>
    </w:p>
    <w:p w14:paraId="5E6CAF95" w14:textId="77777777" w:rsidR="006C5B24" w:rsidRPr="00DB3110" w:rsidRDefault="006C5B24" w:rsidP="00DB3110">
      <w:pPr>
        <w:autoSpaceDE w:val="0"/>
        <w:autoSpaceDN w:val="0"/>
        <w:ind w:left="1134" w:hanging="567"/>
        <w:jc w:val="both"/>
        <w:rPr>
          <w:rFonts w:ascii="Arial" w:hAnsi="Arial" w:cs="Arial"/>
          <w:sz w:val="20"/>
          <w:szCs w:val="20"/>
          <w:lang w:eastAsia="en-US"/>
        </w:rPr>
      </w:pPr>
    </w:p>
    <w:p w14:paraId="19AE7F19" w14:textId="2FF6FC3A" w:rsidR="00364BD0" w:rsidRPr="00DB3110" w:rsidRDefault="00364BD0" w:rsidP="00DB3110">
      <w:pPr>
        <w:tabs>
          <w:tab w:val="left" w:pos="-567"/>
        </w:tabs>
        <w:ind w:left="1985" w:hanging="851"/>
        <w:jc w:val="both"/>
        <w:rPr>
          <w:rFonts w:ascii="Arial" w:hAnsi="Arial" w:cs="Arial"/>
          <w:sz w:val="20"/>
          <w:szCs w:val="20"/>
        </w:rPr>
      </w:pPr>
      <w:r w:rsidRPr="00DB3110">
        <w:rPr>
          <w:rFonts w:ascii="Arial" w:hAnsi="Arial" w:cs="Arial"/>
          <w:sz w:val="20"/>
          <w:szCs w:val="20"/>
        </w:rPr>
        <w:lastRenderedPageBreak/>
        <w:t>15.3.1</w:t>
      </w:r>
      <w:r w:rsidRPr="00DB3110">
        <w:rPr>
          <w:rFonts w:ascii="Arial" w:hAnsi="Arial" w:cs="Arial"/>
          <w:sz w:val="20"/>
          <w:szCs w:val="20"/>
        </w:rPr>
        <w:tab/>
      </w:r>
      <w:r w:rsidRPr="00DB3110">
        <w:rPr>
          <w:rFonts w:ascii="Arial" w:hAnsi="Arial" w:cs="Arial"/>
          <w:sz w:val="20"/>
          <w:szCs w:val="20"/>
        </w:rPr>
        <w:tab/>
        <w:t>zložením finančných prostriedkov na bankový účet verejného obstarávateľa alebo</w:t>
      </w:r>
    </w:p>
    <w:p w14:paraId="564EAB23" w14:textId="783C6C5C" w:rsidR="00364BD0" w:rsidRPr="00DB3110" w:rsidRDefault="00364BD0" w:rsidP="00DB3110">
      <w:pPr>
        <w:tabs>
          <w:tab w:val="left" w:pos="1134"/>
        </w:tabs>
        <w:ind w:left="1985" w:hanging="851"/>
        <w:jc w:val="both"/>
        <w:rPr>
          <w:rFonts w:ascii="Arial" w:hAnsi="Arial" w:cs="Arial"/>
          <w:sz w:val="20"/>
          <w:szCs w:val="20"/>
        </w:rPr>
      </w:pPr>
      <w:r w:rsidRPr="00DB3110">
        <w:rPr>
          <w:rFonts w:ascii="Arial" w:hAnsi="Arial" w:cs="Arial"/>
          <w:sz w:val="20"/>
          <w:szCs w:val="20"/>
        </w:rPr>
        <w:t>15.3.2</w:t>
      </w:r>
      <w:r w:rsidRPr="00DB3110">
        <w:rPr>
          <w:rFonts w:ascii="Arial" w:hAnsi="Arial" w:cs="Arial"/>
          <w:sz w:val="20"/>
          <w:szCs w:val="20"/>
        </w:rPr>
        <w:tab/>
      </w:r>
      <w:r w:rsidRPr="00DB3110">
        <w:rPr>
          <w:rFonts w:ascii="Arial" w:hAnsi="Arial" w:cs="Arial"/>
          <w:sz w:val="20"/>
          <w:szCs w:val="20"/>
        </w:rPr>
        <w:tab/>
        <w:t>poskytnutím bankovej záruky za uchádzača, alebo</w:t>
      </w:r>
    </w:p>
    <w:p w14:paraId="23083B61" w14:textId="75204637" w:rsidR="00364BD0" w:rsidRPr="00DB3110" w:rsidRDefault="00364BD0" w:rsidP="00DB3110">
      <w:pPr>
        <w:autoSpaceDE w:val="0"/>
        <w:autoSpaceDN w:val="0"/>
        <w:ind w:left="1985" w:hanging="851"/>
        <w:jc w:val="both"/>
        <w:rPr>
          <w:rFonts w:ascii="Arial" w:hAnsi="Arial" w:cs="Arial"/>
          <w:sz w:val="20"/>
          <w:szCs w:val="20"/>
        </w:rPr>
      </w:pPr>
      <w:r w:rsidRPr="00DB3110">
        <w:rPr>
          <w:rFonts w:ascii="Arial" w:hAnsi="Arial" w:cs="Arial"/>
          <w:sz w:val="20"/>
          <w:szCs w:val="20"/>
        </w:rPr>
        <w:t>15.3.3</w:t>
      </w:r>
      <w:r w:rsidRPr="00DB3110">
        <w:rPr>
          <w:rFonts w:ascii="Arial" w:hAnsi="Arial" w:cs="Arial"/>
          <w:sz w:val="20"/>
          <w:szCs w:val="20"/>
        </w:rPr>
        <w:tab/>
        <w:t>poskytnutím poistenia záruky za uchádzača.</w:t>
      </w:r>
    </w:p>
    <w:p w14:paraId="0DDAADAA" w14:textId="77777777" w:rsidR="00364BD0" w:rsidRPr="00DB3110" w:rsidRDefault="00364BD0" w:rsidP="00DB3110">
      <w:pPr>
        <w:autoSpaceDE w:val="0"/>
        <w:autoSpaceDN w:val="0"/>
        <w:ind w:left="1134"/>
        <w:jc w:val="both"/>
        <w:rPr>
          <w:rFonts w:ascii="Arial" w:hAnsi="Arial" w:cs="Arial"/>
          <w:sz w:val="20"/>
          <w:szCs w:val="20"/>
        </w:rPr>
      </w:pPr>
      <w:r w:rsidRPr="00DB3110">
        <w:rPr>
          <w:rFonts w:ascii="Arial" w:hAnsi="Arial" w:cs="Arial"/>
          <w:sz w:val="20"/>
          <w:szCs w:val="20"/>
        </w:rPr>
        <w:t>Spôsob zloženia zábezpeky si vyberie uchádzač podľa nižšie uvedených podmienok zloženia.</w:t>
      </w:r>
    </w:p>
    <w:p w14:paraId="194519CB" w14:textId="28910637" w:rsidR="00364BD0" w:rsidRPr="00DB3110" w:rsidRDefault="00364BD0" w:rsidP="00DB3110">
      <w:pPr>
        <w:tabs>
          <w:tab w:val="left" w:pos="-567"/>
        </w:tabs>
        <w:ind w:left="1134" w:hanging="567"/>
        <w:jc w:val="both"/>
        <w:rPr>
          <w:rFonts w:ascii="Arial" w:hAnsi="Arial" w:cs="Arial"/>
          <w:sz w:val="20"/>
          <w:szCs w:val="20"/>
        </w:rPr>
      </w:pPr>
      <w:r w:rsidRPr="00DB3110">
        <w:rPr>
          <w:rFonts w:ascii="Arial" w:hAnsi="Arial" w:cs="Arial"/>
          <w:sz w:val="20"/>
          <w:szCs w:val="20"/>
        </w:rPr>
        <w:t>15.4</w:t>
      </w:r>
      <w:r w:rsidRPr="00DB3110">
        <w:rPr>
          <w:rFonts w:ascii="Arial" w:hAnsi="Arial" w:cs="Arial"/>
          <w:sz w:val="20"/>
          <w:szCs w:val="20"/>
        </w:rPr>
        <w:tab/>
        <w:t xml:space="preserve">Podmienky zloženia zábezpeky </w:t>
      </w:r>
    </w:p>
    <w:p w14:paraId="0AFB3BB8" w14:textId="193976CA" w:rsidR="00364BD0" w:rsidRPr="00DB3110" w:rsidRDefault="00364BD0" w:rsidP="00DB3110">
      <w:pPr>
        <w:tabs>
          <w:tab w:val="left" w:pos="284"/>
        </w:tabs>
        <w:ind w:firstLine="1134"/>
        <w:jc w:val="both"/>
        <w:rPr>
          <w:rFonts w:ascii="Arial" w:hAnsi="Arial" w:cs="Arial"/>
          <w:sz w:val="20"/>
          <w:szCs w:val="20"/>
        </w:rPr>
      </w:pPr>
      <w:r w:rsidRPr="00DB3110">
        <w:rPr>
          <w:rFonts w:ascii="Arial" w:hAnsi="Arial" w:cs="Arial"/>
          <w:sz w:val="20"/>
          <w:szCs w:val="20"/>
        </w:rPr>
        <w:tab/>
        <w:t>15.4.1</w:t>
      </w:r>
      <w:r w:rsidRPr="00DB3110">
        <w:rPr>
          <w:rFonts w:ascii="Arial" w:hAnsi="Arial" w:cs="Arial"/>
          <w:sz w:val="20"/>
          <w:szCs w:val="20"/>
        </w:rPr>
        <w:tab/>
      </w:r>
      <w:r w:rsidRPr="00DB3110">
        <w:rPr>
          <w:rFonts w:ascii="Arial" w:hAnsi="Arial" w:cs="Arial"/>
          <w:sz w:val="20"/>
          <w:szCs w:val="20"/>
        </w:rPr>
        <w:tab/>
      </w:r>
      <w:r w:rsidRPr="00DB3110">
        <w:rPr>
          <w:rFonts w:ascii="Arial" w:hAnsi="Arial" w:cs="Arial"/>
          <w:b/>
          <w:sz w:val="20"/>
          <w:szCs w:val="20"/>
        </w:rPr>
        <w:t>Zloženie finančných prostriedkov na bankový účet verejného obstarávateľa</w:t>
      </w:r>
    </w:p>
    <w:p w14:paraId="632EB372" w14:textId="388BC27F" w:rsidR="00364BD0" w:rsidRDefault="00364BD0" w:rsidP="00DB3110">
      <w:pPr>
        <w:tabs>
          <w:tab w:val="left" w:pos="567"/>
        </w:tabs>
        <w:ind w:left="2835" w:hanging="850"/>
        <w:jc w:val="both"/>
        <w:rPr>
          <w:rFonts w:ascii="Arial" w:hAnsi="Arial" w:cs="Arial"/>
          <w:sz w:val="20"/>
          <w:szCs w:val="20"/>
        </w:rPr>
      </w:pPr>
      <w:r w:rsidRPr="00DB3110">
        <w:rPr>
          <w:rFonts w:ascii="Arial" w:hAnsi="Arial" w:cs="Arial"/>
          <w:sz w:val="20"/>
          <w:szCs w:val="20"/>
        </w:rPr>
        <w:t xml:space="preserve">15.4.1.1 </w:t>
      </w:r>
      <w:r w:rsidRPr="00DB3110">
        <w:rPr>
          <w:rFonts w:ascii="Arial" w:hAnsi="Arial" w:cs="Arial"/>
          <w:sz w:val="20"/>
          <w:szCs w:val="20"/>
        </w:rPr>
        <w:tab/>
        <w:t xml:space="preserve">Finančné prostriedky vo výške podľa bodu 15.2 Časť A.1 týchto SP musia byť zložené na účet verejného obstarávateľa určeného pre zábezpeky vedenom v banke Štátna pokladnica, na číslo účtu: </w:t>
      </w:r>
    </w:p>
    <w:p w14:paraId="64B15FCC" w14:textId="77777777" w:rsidR="0048372B" w:rsidRPr="00DB3110" w:rsidRDefault="0048372B" w:rsidP="00DB3110">
      <w:pPr>
        <w:tabs>
          <w:tab w:val="left" w:pos="567"/>
        </w:tabs>
        <w:ind w:left="2835" w:hanging="850"/>
        <w:jc w:val="both"/>
        <w:rPr>
          <w:rFonts w:ascii="Arial" w:hAnsi="Arial" w:cs="Arial"/>
          <w:sz w:val="20"/>
          <w:szCs w:val="20"/>
        </w:rPr>
      </w:pPr>
    </w:p>
    <w:p w14:paraId="3BE10122" w14:textId="77777777" w:rsidR="00364BD0" w:rsidRPr="00DB3110" w:rsidRDefault="00364BD0" w:rsidP="00DB3110">
      <w:pPr>
        <w:pStyle w:val="Zkladntext2"/>
        <w:tabs>
          <w:tab w:val="clear" w:pos="1080"/>
          <w:tab w:val="left" w:pos="-540"/>
          <w:tab w:val="left" w:pos="-360"/>
        </w:tabs>
        <w:ind w:left="2694" w:hanging="851"/>
        <w:contextualSpacing/>
        <w:jc w:val="both"/>
        <w:rPr>
          <w:rFonts w:cs="Arial"/>
          <w:szCs w:val="20"/>
        </w:rPr>
      </w:pPr>
      <w:r w:rsidRPr="00DB3110">
        <w:rPr>
          <w:rFonts w:cs="Arial"/>
          <w:szCs w:val="20"/>
        </w:rPr>
        <w:tab/>
      </w:r>
      <w:r w:rsidRPr="00DB3110">
        <w:rPr>
          <w:rFonts w:cs="Arial"/>
          <w:szCs w:val="20"/>
        </w:rPr>
        <w:tab/>
        <w:t>IBAN:</w:t>
      </w:r>
      <w:r w:rsidRPr="00DB3110">
        <w:rPr>
          <w:rFonts w:cs="Arial"/>
          <w:szCs w:val="20"/>
        </w:rPr>
        <w:tab/>
      </w:r>
      <w:r w:rsidRPr="00DB3110">
        <w:rPr>
          <w:rFonts w:cs="Arial"/>
          <w:szCs w:val="20"/>
        </w:rPr>
        <w:tab/>
      </w:r>
      <w:r w:rsidRPr="00DB3110">
        <w:rPr>
          <w:rFonts w:cs="Arial"/>
          <w:szCs w:val="20"/>
        </w:rPr>
        <w:tab/>
      </w:r>
      <w:r w:rsidRPr="00DB3110">
        <w:rPr>
          <w:rFonts w:cs="Arial"/>
          <w:szCs w:val="20"/>
        </w:rPr>
        <w:tab/>
      </w:r>
      <w:r w:rsidRPr="00DB3110">
        <w:rPr>
          <w:rFonts w:cs="Arial"/>
          <w:szCs w:val="20"/>
        </w:rPr>
        <w:tab/>
        <w:t>SK13 8180 0000 0070 0069 4614</w:t>
      </w:r>
    </w:p>
    <w:p w14:paraId="41F54C6B" w14:textId="77777777" w:rsidR="00364BD0" w:rsidRPr="00DB3110" w:rsidRDefault="00364BD0" w:rsidP="00DB3110">
      <w:pPr>
        <w:pStyle w:val="Zkladntext2"/>
        <w:tabs>
          <w:tab w:val="clear" w:pos="1080"/>
          <w:tab w:val="left" w:pos="-540"/>
          <w:tab w:val="left" w:pos="-360"/>
        </w:tabs>
        <w:ind w:left="2694" w:hanging="851"/>
        <w:contextualSpacing/>
        <w:jc w:val="both"/>
        <w:rPr>
          <w:rFonts w:eastAsiaTheme="minorEastAsia" w:cs="Arial"/>
          <w:szCs w:val="20"/>
        </w:rPr>
      </w:pPr>
      <w:r w:rsidRPr="00DB3110">
        <w:rPr>
          <w:rFonts w:cs="Arial"/>
          <w:szCs w:val="20"/>
        </w:rPr>
        <w:tab/>
      </w:r>
      <w:r w:rsidRPr="00DB3110">
        <w:rPr>
          <w:rFonts w:cs="Arial"/>
          <w:szCs w:val="20"/>
        </w:rPr>
        <w:tab/>
        <w:t xml:space="preserve">SWIFT (BIC): </w:t>
      </w:r>
      <w:r w:rsidRPr="00DB3110">
        <w:rPr>
          <w:rFonts w:cs="Arial"/>
          <w:szCs w:val="20"/>
        </w:rPr>
        <w:tab/>
      </w:r>
      <w:r w:rsidRPr="00DB3110">
        <w:rPr>
          <w:rFonts w:cs="Arial"/>
          <w:szCs w:val="20"/>
        </w:rPr>
        <w:tab/>
      </w:r>
      <w:r w:rsidRPr="00DB3110">
        <w:rPr>
          <w:rFonts w:eastAsiaTheme="minorEastAsia" w:cs="Arial"/>
          <w:szCs w:val="20"/>
        </w:rPr>
        <w:t>SPSRSKBA</w:t>
      </w:r>
    </w:p>
    <w:p w14:paraId="7A818141" w14:textId="03B4F0E7" w:rsidR="00364BD0" w:rsidRDefault="00364BD0" w:rsidP="00DB3110">
      <w:pPr>
        <w:tabs>
          <w:tab w:val="right" w:leader="dot" w:pos="-709"/>
          <w:tab w:val="left" w:pos="1418"/>
        </w:tabs>
        <w:jc w:val="both"/>
        <w:rPr>
          <w:rFonts w:ascii="Arial" w:hAnsi="Arial" w:cs="Arial"/>
          <w:sz w:val="20"/>
          <w:szCs w:val="20"/>
        </w:rPr>
      </w:pP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rPr>
        <w:tab/>
        <w:t>variabilný symbol:</w:t>
      </w:r>
      <w:r w:rsidRPr="00DB3110">
        <w:rPr>
          <w:rFonts w:ascii="Arial" w:hAnsi="Arial" w:cs="Arial"/>
          <w:sz w:val="20"/>
          <w:szCs w:val="20"/>
        </w:rPr>
        <w:tab/>
        <w:t>1</w:t>
      </w:r>
      <w:r w:rsidR="00370B68" w:rsidRPr="00DB3110">
        <w:rPr>
          <w:rFonts w:ascii="Arial" w:hAnsi="Arial" w:cs="Arial"/>
          <w:sz w:val="20"/>
          <w:szCs w:val="20"/>
        </w:rPr>
        <w:t>7</w:t>
      </w:r>
      <w:r w:rsidR="001D02FF" w:rsidRPr="00DB3110">
        <w:rPr>
          <w:rFonts w:ascii="Arial" w:hAnsi="Arial" w:cs="Arial"/>
          <w:sz w:val="20"/>
          <w:szCs w:val="20"/>
        </w:rPr>
        <w:t>1210</w:t>
      </w:r>
      <w:r w:rsidRPr="00DB3110">
        <w:rPr>
          <w:rFonts w:ascii="Arial" w:hAnsi="Arial" w:cs="Arial"/>
          <w:sz w:val="20"/>
          <w:szCs w:val="20"/>
        </w:rPr>
        <w:t>24</w:t>
      </w:r>
    </w:p>
    <w:p w14:paraId="4F8A6E96" w14:textId="77777777" w:rsidR="0048372B" w:rsidRPr="00DB3110" w:rsidRDefault="0048372B" w:rsidP="00DB3110">
      <w:pPr>
        <w:tabs>
          <w:tab w:val="right" w:leader="dot" w:pos="-709"/>
          <w:tab w:val="left" w:pos="1418"/>
        </w:tabs>
        <w:jc w:val="both"/>
        <w:rPr>
          <w:rFonts w:ascii="Arial" w:hAnsi="Arial" w:cs="Arial"/>
          <w:sz w:val="20"/>
          <w:szCs w:val="20"/>
        </w:rPr>
      </w:pPr>
    </w:p>
    <w:p w14:paraId="5D31780E" w14:textId="6B0A53C0" w:rsidR="00364BD0" w:rsidRPr="00DB3110" w:rsidRDefault="00364BD0" w:rsidP="00DB3110">
      <w:pPr>
        <w:tabs>
          <w:tab w:val="left" w:pos="567"/>
        </w:tabs>
        <w:ind w:left="2835" w:hanging="850"/>
        <w:jc w:val="both"/>
        <w:rPr>
          <w:rFonts w:ascii="Arial" w:hAnsi="Arial" w:cs="Arial"/>
          <w:sz w:val="20"/>
          <w:szCs w:val="20"/>
        </w:rPr>
      </w:pPr>
      <w:r w:rsidRPr="00DB3110">
        <w:rPr>
          <w:rFonts w:ascii="Arial" w:hAnsi="Arial" w:cs="Arial"/>
          <w:sz w:val="20"/>
          <w:szCs w:val="20"/>
        </w:rPr>
        <w:t>15.4.1.2</w:t>
      </w:r>
      <w:r w:rsidRPr="00DB3110">
        <w:rPr>
          <w:rFonts w:ascii="Arial" w:hAnsi="Arial" w:cs="Arial"/>
          <w:sz w:val="20"/>
          <w:szCs w:val="20"/>
        </w:rPr>
        <w:tab/>
        <w:t xml:space="preserve">Finančné prostriedky musia byť pripísané na účte verejného </w:t>
      </w:r>
      <w:r w:rsidRPr="00DB3110">
        <w:rPr>
          <w:rFonts w:ascii="Arial" w:hAnsi="Arial" w:cs="Arial"/>
          <w:sz w:val="20"/>
          <w:szCs w:val="20"/>
        </w:rPr>
        <w:tab/>
        <w:t xml:space="preserve">obstarávateľa najneskôr v lehote na predkladanie ponúk podľa bodu </w:t>
      </w:r>
      <w:r w:rsidR="00BD4E4A" w:rsidRPr="00DB3110">
        <w:rPr>
          <w:rFonts w:ascii="Arial" w:hAnsi="Arial" w:cs="Arial"/>
          <w:sz w:val="20"/>
          <w:szCs w:val="20"/>
        </w:rPr>
        <w:t>20</w:t>
      </w:r>
      <w:r w:rsidR="00782D2F" w:rsidRPr="00DB3110">
        <w:rPr>
          <w:rFonts w:ascii="Arial" w:hAnsi="Arial" w:cs="Arial"/>
          <w:sz w:val="20"/>
          <w:szCs w:val="20"/>
        </w:rPr>
        <w:t>.1</w:t>
      </w:r>
      <w:r w:rsidRPr="00DB3110">
        <w:rPr>
          <w:rFonts w:ascii="Arial" w:hAnsi="Arial" w:cs="Arial"/>
          <w:sz w:val="20"/>
          <w:szCs w:val="20"/>
        </w:rPr>
        <w:t xml:space="preserve"> Časť A.1 týchto SP. Doba platnosti zábezpeky formou zloženia finančných prostriedkov na účet verejného obstarávateľa trvá až do uplynutia lehoty viazanosti ponúk.</w:t>
      </w:r>
    </w:p>
    <w:p w14:paraId="4DD78C0C" w14:textId="61206B9E" w:rsidR="00364BD0" w:rsidRPr="00DB3110" w:rsidRDefault="00364BD0" w:rsidP="00DB3110">
      <w:pPr>
        <w:tabs>
          <w:tab w:val="left" w:pos="567"/>
        </w:tabs>
        <w:ind w:left="2835" w:hanging="850"/>
        <w:jc w:val="both"/>
        <w:rPr>
          <w:rFonts w:ascii="Arial" w:hAnsi="Arial" w:cs="Arial"/>
          <w:sz w:val="20"/>
          <w:szCs w:val="20"/>
        </w:rPr>
      </w:pPr>
      <w:r w:rsidRPr="00DB3110">
        <w:rPr>
          <w:rFonts w:ascii="Arial" w:hAnsi="Arial" w:cs="Arial"/>
          <w:sz w:val="20"/>
          <w:szCs w:val="20"/>
        </w:rPr>
        <w:t xml:space="preserve">15.4.1.3 </w:t>
      </w:r>
      <w:r w:rsidRPr="00DB3110">
        <w:rPr>
          <w:rFonts w:ascii="Arial" w:hAnsi="Arial" w:cs="Arial"/>
          <w:sz w:val="20"/>
          <w:szCs w:val="20"/>
        </w:rPr>
        <w:tab/>
        <w:t>Ak finančné prostriedky nebudú zložené na účte verejného obstarávateľa podľa bodov 15.4.1.1 a 15.4.1.2 Časť A.1 týchto SP, bude ponuka uchádzača z verejnej súťaže vylúčená. Verejný obstarávateľ odporúča, aby uchádzač doložil k svojej ponuke výpis z bankového účtu o vklade požadovanej čiastky na daný účet verejného obstarávateľa.</w:t>
      </w:r>
    </w:p>
    <w:p w14:paraId="612495D4" w14:textId="6E343C25" w:rsidR="00364BD0" w:rsidRPr="00DB3110" w:rsidRDefault="00364BD0" w:rsidP="00DB3110">
      <w:pPr>
        <w:tabs>
          <w:tab w:val="left" w:pos="-709"/>
        </w:tabs>
        <w:ind w:left="1985" w:hanging="851"/>
        <w:jc w:val="both"/>
        <w:rPr>
          <w:rFonts w:ascii="Arial" w:hAnsi="Arial" w:cs="Arial"/>
          <w:b/>
          <w:sz w:val="20"/>
          <w:szCs w:val="20"/>
        </w:rPr>
      </w:pPr>
      <w:r w:rsidRPr="00DB3110">
        <w:rPr>
          <w:rFonts w:ascii="Arial" w:hAnsi="Arial" w:cs="Arial"/>
          <w:sz w:val="20"/>
          <w:szCs w:val="20"/>
        </w:rPr>
        <w:t>15.4.2</w:t>
      </w:r>
      <w:r w:rsidRPr="00DB3110">
        <w:rPr>
          <w:rFonts w:ascii="Arial" w:hAnsi="Arial" w:cs="Arial"/>
          <w:sz w:val="20"/>
          <w:szCs w:val="20"/>
        </w:rPr>
        <w:tab/>
      </w:r>
      <w:r w:rsidRPr="00DB3110">
        <w:rPr>
          <w:rFonts w:ascii="Arial" w:hAnsi="Arial" w:cs="Arial"/>
          <w:sz w:val="20"/>
          <w:szCs w:val="20"/>
        </w:rPr>
        <w:tab/>
      </w:r>
      <w:r w:rsidRPr="00DB3110">
        <w:rPr>
          <w:rFonts w:ascii="Arial" w:hAnsi="Arial" w:cs="Arial"/>
          <w:b/>
          <w:sz w:val="20"/>
          <w:szCs w:val="20"/>
        </w:rPr>
        <w:t>Poskytnutie bankovej záruky za uchádzača</w:t>
      </w:r>
    </w:p>
    <w:p w14:paraId="5394CE51" w14:textId="03585F1F" w:rsidR="00364BD0" w:rsidRPr="00DB3110" w:rsidRDefault="00364BD0" w:rsidP="00DB3110">
      <w:pPr>
        <w:pStyle w:val="Zkladntext2"/>
        <w:tabs>
          <w:tab w:val="left" w:pos="2835"/>
        </w:tabs>
        <w:ind w:left="2835" w:hanging="850"/>
        <w:jc w:val="both"/>
        <w:rPr>
          <w:rFonts w:cs="Arial"/>
          <w:szCs w:val="20"/>
        </w:rPr>
      </w:pPr>
      <w:r w:rsidRPr="00DB3110">
        <w:rPr>
          <w:rFonts w:cs="Arial"/>
          <w:szCs w:val="20"/>
        </w:rPr>
        <w:t xml:space="preserve">15.4.2.1  </w:t>
      </w:r>
      <w:r w:rsidRPr="00DB3110">
        <w:rPr>
          <w:rFonts w:cs="Arial"/>
          <w:szCs w:val="20"/>
        </w:rPr>
        <w:tab/>
        <w:t xml:space="preserve">V prípade, že uchádzač použije možnosť poskytnutia bankovej záruky podľa bodu 15.3.2 Časť A.1 týchto SP, je povinný predložiť v ponuke predloženej prostredníctvom systému JOSEPHINE </w:t>
      </w:r>
      <w:bookmarkStart w:id="38" w:name="_Hlk162513860"/>
      <w:r w:rsidRPr="00DB3110">
        <w:rPr>
          <w:rFonts w:cs="Arial"/>
          <w:szCs w:val="20"/>
        </w:rPr>
        <w:t>kópiu</w:t>
      </w:r>
      <w:r w:rsidR="00806DC8">
        <w:rPr>
          <w:rFonts w:cs="Arial"/>
          <w:szCs w:val="20"/>
        </w:rPr>
        <w:t xml:space="preserve"> </w:t>
      </w:r>
      <w:r w:rsidRPr="00DB3110">
        <w:rPr>
          <w:rFonts w:cs="Arial"/>
          <w:szCs w:val="20"/>
        </w:rPr>
        <w:t>(</w:t>
      </w:r>
      <w:proofErr w:type="spellStart"/>
      <w:r w:rsidRPr="00DB3110">
        <w:rPr>
          <w:rFonts w:cs="Arial"/>
          <w:szCs w:val="20"/>
        </w:rPr>
        <w:t>sken</w:t>
      </w:r>
      <w:proofErr w:type="spellEnd"/>
      <w:r w:rsidRPr="00DB3110">
        <w:rPr>
          <w:rFonts w:cs="Arial"/>
          <w:szCs w:val="20"/>
        </w:rPr>
        <w:t xml:space="preserve"> originálu)</w:t>
      </w:r>
      <w:bookmarkEnd w:id="38"/>
      <w:r w:rsidRPr="00DB3110">
        <w:rPr>
          <w:rFonts w:cs="Arial"/>
          <w:szCs w:val="20"/>
        </w:rPr>
        <w:t xml:space="preserve"> bankovej záruky.</w:t>
      </w:r>
    </w:p>
    <w:p w14:paraId="0EBBCD46" w14:textId="24190B8E" w:rsidR="00364BD0" w:rsidRPr="00DB3110" w:rsidRDefault="00364BD0" w:rsidP="00DB3110">
      <w:pPr>
        <w:ind w:left="3828" w:hanging="993"/>
        <w:jc w:val="both"/>
        <w:rPr>
          <w:rFonts w:ascii="Arial" w:eastAsia="Calibri" w:hAnsi="Arial" w:cs="Arial"/>
          <w:noProof/>
          <w:sz w:val="20"/>
          <w:szCs w:val="20"/>
        </w:rPr>
      </w:pPr>
      <w:r w:rsidRPr="00DB3110">
        <w:rPr>
          <w:rFonts w:ascii="Arial" w:eastAsia="Calibri" w:hAnsi="Arial" w:cs="Arial"/>
          <w:noProof/>
          <w:sz w:val="20"/>
          <w:szCs w:val="20"/>
        </w:rPr>
        <w:t xml:space="preserve">15.4.2.1.1 </w:t>
      </w:r>
      <w:r w:rsidRPr="00DB3110">
        <w:rPr>
          <w:rFonts w:ascii="Arial" w:eastAsia="Calibri" w:hAnsi="Arial" w:cs="Arial"/>
          <w:noProof/>
          <w:sz w:val="20"/>
          <w:szCs w:val="20"/>
        </w:rPr>
        <w:tab/>
        <w:t>Originál bankovej záruky vystavený bankou musí uchádzač doručiť verejnému obstarávateľovi v uzatvorenej obálke v lehote na predkladanie ponúk osobne alebo poštou na adresu verejného obstarávateľa:</w:t>
      </w:r>
    </w:p>
    <w:p w14:paraId="55BEB3B8" w14:textId="77777777" w:rsidR="00364BD0" w:rsidRPr="00DB3110" w:rsidRDefault="00364BD0" w:rsidP="00DB3110">
      <w:pPr>
        <w:ind w:left="3828" w:hanging="993"/>
        <w:jc w:val="both"/>
        <w:rPr>
          <w:rFonts w:ascii="Arial" w:eastAsia="Calibri" w:hAnsi="Arial" w:cs="Arial"/>
          <w:noProof/>
          <w:sz w:val="20"/>
          <w:szCs w:val="20"/>
        </w:rPr>
      </w:pPr>
    </w:p>
    <w:p w14:paraId="10018A04" w14:textId="77777777" w:rsidR="00364BD0" w:rsidRPr="00DB3110" w:rsidRDefault="00364BD0" w:rsidP="00DB3110">
      <w:pPr>
        <w:ind w:left="2694" w:firstLine="1134"/>
        <w:jc w:val="both"/>
        <w:rPr>
          <w:rFonts w:ascii="Arial" w:hAnsi="Arial" w:cs="Arial"/>
          <w:sz w:val="20"/>
          <w:szCs w:val="20"/>
        </w:rPr>
      </w:pPr>
      <w:r w:rsidRPr="00DB3110">
        <w:rPr>
          <w:rFonts w:ascii="Arial" w:hAnsi="Arial" w:cs="Arial"/>
          <w:sz w:val="20"/>
          <w:szCs w:val="20"/>
        </w:rPr>
        <w:t xml:space="preserve">Národná diaľničná spoločnosť, </w:t>
      </w:r>
      <w:proofErr w:type="spellStart"/>
      <w:r w:rsidRPr="00DB3110">
        <w:rPr>
          <w:rFonts w:ascii="Arial" w:hAnsi="Arial" w:cs="Arial"/>
          <w:sz w:val="20"/>
          <w:szCs w:val="20"/>
        </w:rPr>
        <w:t>a.s</w:t>
      </w:r>
      <w:proofErr w:type="spellEnd"/>
      <w:r w:rsidRPr="00DB3110">
        <w:rPr>
          <w:rFonts w:ascii="Arial" w:hAnsi="Arial" w:cs="Arial"/>
          <w:sz w:val="20"/>
          <w:szCs w:val="20"/>
        </w:rPr>
        <w:t>.</w:t>
      </w:r>
    </w:p>
    <w:p w14:paraId="26186BB5" w14:textId="77777777" w:rsidR="00364BD0" w:rsidRPr="00DB3110" w:rsidRDefault="00364BD0" w:rsidP="00DB3110">
      <w:pPr>
        <w:ind w:left="3828"/>
        <w:jc w:val="both"/>
        <w:rPr>
          <w:rFonts w:ascii="Arial" w:hAnsi="Arial" w:cs="Arial"/>
          <w:sz w:val="20"/>
          <w:szCs w:val="20"/>
        </w:rPr>
      </w:pPr>
      <w:r w:rsidRPr="00DB3110">
        <w:rPr>
          <w:rFonts w:ascii="Arial" w:hAnsi="Arial" w:cs="Arial"/>
          <w:sz w:val="20"/>
          <w:szCs w:val="20"/>
        </w:rPr>
        <w:t>Dúbravská cesta 14</w:t>
      </w:r>
    </w:p>
    <w:p w14:paraId="11E8D7B2" w14:textId="77777777" w:rsidR="00364BD0" w:rsidRPr="00DB3110" w:rsidRDefault="00364BD0" w:rsidP="00DB3110">
      <w:pPr>
        <w:ind w:left="3828"/>
        <w:jc w:val="both"/>
        <w:rPr>
          <w:rFonts w:ascii="Arial" w:hAnsi="Arial" w:cs="Arial"/>
          <w:sz w:val="20"/>
          <w:szCs w:val="20"/>
        </w:rPr>
      </w:pPr>
      <w:r w:rsidRPr="00DB3110">
        <w:rPr>
          <w:rFonts w:ascii="Arial" w:hAnsi="Arial" w:cs="Arial"/>
          <w:sz w:val="20"/>
          <w:szCs w:val="20"/>
        </w:rPr>
        <w:t>841 04 Bratislava.</w:t>
      </w:r>
    </w:p>
    <w:p w14:paraId="2CA79272" w14:textId="77777777" w:rsidR="00364BD0" w:rsidRPr="00DB3110" w:rsidRDefault="00364BD0" w:rsidP="00DB3110">
      <w:pPr>
        <w:ind w:left="3828"/>
        <w:jc w:val="both"/>
        <w:rPr>
          <w:rFonts w:ascii="Arial" w:hAnsi="Arial" w:cs="Arial"/>
          <w:sz w:val="20"/>
          <w:szCs w:val="20"/>
        </w:rPr>
      </w:pPr>
      <w:r w:rsidRPr="00DB3110">
        <w:rPr>
          <w:rFonts w:ascii="Arial" w:hAnsi="Arial" w:cs="Arial"/>
          <w:sz w:val="20"/>
          <w:szCs w:val="20"/>
        </w:rPr>
        <w:t>Kontaktné miesto: prízemie - podateľňa v pracovných dňoch pondelok až piatok v čase: 8:00 –15:00 hod.</w:t>
      </w:r>
    </w:p>
    <w:p w14:paraId="33A9DD88" w14:textId="77777777" w:rsidR="00364BD0" w:rsidRPr="00DB3110" w:rsidRDefault="00364BD0" w:rsidP="00DB3110">
      <w:pPr>
        <w:ind w:left="3828"/>
        <w:jc w:val="both"/>
        <w:rPr>
          <w:rFonts w:ascii="Arial" w:hAnsi="Arial" w:cs="Arial"/>
          <w:sz w:val="20"/>
          <w:szCs w:val="20"/>
        </w:rPr>
      </w:pPr>
    </w:p>
    <w:p w14:paraId="16A47423" w14:textId="3998FFB9" w:rsidR="00364BD0" w:rsidRPr="00DB3110" w:rsidRDefault="00364BD0" w:rsidP="00DB3110">
      <w:pPr>
        <w:ind w:left="3828" w:hanging="993"/>
        <w:jc w:val="both"/>
        <w:rPr>
          <w:rFonts w:ascii="Arial" w:hAnsi="Arial" w:cs="Arial"/>
          <w:sz w:val="20"/>
          <w:szCs w:val="20"/>
        </w:rPr>
      </w:pPr>
      <w:r w:rsidRPr="00DB3110">
        <w:rPr>
          <w:rFonts w:ascii="Arial" w:eastAsia="Calibri" w:hAnsi="Arial" w:cs="Arial"/>
          <w:noProof/>
          <w:sz w:val="20"/>
          <w:szCs w:val="20"/>
        </w:rPr>
        <w:t>15.4.2.1.2</w:t>
      </w:r>
      <w:r w:rsidRPr="00DB3110">
        <w:rPr>
          <w:rFonts w:ascii="Arial" w:eastAsia="Calibri" w:hAnsi="Arial" w:cs="Arial"/>
          <w:noProof/>
          <w:sz w:val="20"/>
          <w:szCs w:val="20"/>
        </w:rPr>
        <w:tab/>
        <w:t xml:space="preserve">Obálku s originálom bankovej záruky uchádzač označí </w:t>
      </w:r>
      <w:r w:rsidRPr="00DB3110">
        <w:rPr>
          <w:rFonts w:ascii="Arial" w:eastAsia="Calibri" w:hAnsi="Arial" w:cs="Arial"/>
          <w:b/>
          <w:noProof/>
          <w:sz w:val="20"/>
          <w:szCs w:val="20"/>
        </w:rPr>
        <w:t>„Verejná súťaž – neotvárať“</w:t>
      </w:r>
      <w:r w:rsidRPr="00DB3110">
        <w:rPr>
          <w:rFonts w:ascii="Arial" w:eastAsia="Calibri" w:hAnsi="Arial" w:cs="Arial"/>
          <w:noProof/>
          <w:sz w:val="20"/>
          <w:szCs w:val="20"/>
        </w:rPr>
        <w:t xml:space="preserve"> a doplní heslom: </w:t>
      </w:r>
      <w:r w:rsidRPr="00DB3110">
        <w:rPr>
          <w:rFonts w:ascii="Arial" w:eastAsia="Calibri" w:hAnsi="Arial" w:cs="Arial"/>
          <w:b/>
          <w:noProof/>
          <w:sz w:val="20"/>
          <w:szCs w:val="20"/>
        </w:rPr>
        <w:t>„</w:t>
      </w:r>
      <w:r w:rsidRPr="00DB3110">
        <w:rPr>
          <w:rFonts w:ascii="Arial" w:hAnsi="Arial" w:cs="Arial"/>
          <w:b/>
          <w:sz w:val="20"/>
          <w:szCs w:val="20"/>
        </w:rPr>
        <w:t xml:space="preserve">Banková záruka –  </w:t>
      </w:r>
      <w:r w:rsidR="00370B68" w:rsidRPr="00DB3110">
        <w:rPr>
          <w:rFonts w:ascii="Arial" w:eastAsia="Calibri" w:hAnsi="Arial" w:cs="Arial"/>
          <w:b/>
          <w:sz w:val="20"/>
          <w:szCs w:val="20"/>
        </w:rPr>
        <w:t xml:space="preserve">Servis ISD </w:t>
      </w:r>
      <w:r w:rsidR="00370B68" w:rsidRPr="00DB3110">
        <w:rPr>
          <w:rFonts w:ascii="Arial" w:eastAsia="Calibri" w:hAnsi="Arial" w:cs="Arial"/>
          <w:b/>
          <w:noProof/>
          <w:sz w:val="20"/>
          <w:szCs w:val="20"/>
        </w:rPr>
        <w:t>R2 Žiar nad Hronom – obchvat, R2 Zvolen, východ – Pstruša a R2 Pstruša – Krivá</w:t>
      </w:r>
      <w:r w:rsidR="00D83A59">
        <w:rPr>
          <w:rFonts w:ascii="Arial" w:eastAsia="Calibri" w:hAnsi="Arial" w:cs="Arial"/>
          <w:b/>
          <w:noProof/>
          <w:sz w:val="20"/>
          <w:szCs w:val="20"/>
        </w:rPr>
        <w:t>ň</w:t>
      </w:r>
      <w:r w:rsidRPr="00DB3110">
        <w:rPr>
          <w:rFonts w:ascii="Arial" w:hAnsi="Arial" w:cs="Arial"/>
          <w:b/>
          <w:sz w:val="20"/>
          <w:szCs w:val="20"/>
        </w:rPr>
        <w:t>“</w:t>
      </w:r>
      <w:r w:rsidRPr="00DB3110">
        <w:rPr>
          <w:rFonts w:ascii="Arial" w:hAnsi="Arial" w:cs="Arial"/>
          <w:sz w:val="20"/>
          <w:szCs w:val="20"/>
        </w:rPr>
        <w:t>.</w:t>
      </w:r>
    </w:p>
    <w:p w14:paraId="3E08325D" w14:textId="1232B29C" w:rsidR="00364BD0" w:rsidRPr="00DB3110" w:rsidRDefault="00364BD0" w:rsidP="00DB3110">
      <w:pPr>
        <w:pStyle w:val="Zkladntext2"/>
        <w:tabs>
          <w:tab w:val="left" w:pos="2835"/>
        </w:tabs>
        <w:ind w:left="2835" w:hanging="850"/>
        <w:jc w:val="both"/>
        <w:rPr>
          <w:rFonts w:cs="Arial"/>
          <w:szCs w:val="20"/>
        </w:rPr>
      </w:pPr>
      <w:r w:rsidRPr="00DB3110">
        <w:rPr>
          <w:rFonts w:cs="Arial"/>
          <w:szCs w:val="20"/>
        </w:rPr>
        <w:t>15.4.2.2  </w:t>
      </w:r>
      <w:r w:rsidRPr="00DB3110">
        <w:rPr>
          <w:rFonts w:cs="Arial"/>
          <w:szCs w:val="20"/>
        </w:rPr>
        <w:tab/>
        <w:t xml:space="preserve">Ak záručná listina nebude súčasťou ponuky podľa bodu 15.4.2.1 Časť A.1 týchto SP, bude ponuka uchádzača z verejnej súťaže vylúčená. </w:t>
      </w:r>
    </w:p>
    <w:p w14:paraId="5B80F6D8" w14:textId="5ACE76E8" w:rsidR="00364BD0" w:rsidRPr="00DB3110" w:rsidRDefault="00364BD0" w:rsidP="00DB3110">
      <w:pPr>
        <w:pStyle w:val="Zkladntext2"/>
        <w:tabs>
          <w:tab w:val="left" w:pos="2835"/>
        </w:tabs>
        <w:ind w:left="2835" w:hanging="850"/>
        <w:jc w:val="both"/>
        <w:rPr>
          <w:rFonts w:cs="Arial"/>
          <w:szCs w:val="20"/>
        </w:rPr>
      </w:pPr>
      <w:r w:rsidRPr="00DB3110">
        <w:rPr>
          <w:rFonts w:cs="Arial"/>
          <w:szCs w:val="20"/>
        </w:rPr>
        <w:t>15.4.2.3  V záručnej listine musí banka písomne vyhlásiť, že uspokojí verejného obstarávateľa (veriteľa) pre tento predmet zákazky za uchádzača do výšky finančných prostriedkov, ktoré veriteľ požaduje ako zábezpeku viazanosti ponuky uchádzača.</w:t>
      </w:r>
    </w:p>
    <w:p w14:paraId="7D8AAD3B" w14:textId="40ADE24F" w:rsidR="00364BD0" w:rsidRDefault="00364BD0" w:rsidP="00DB3110">
      <w:pPr>
        <w:pStyle w:val="Zkladntext2"/>
        <w:tabs>
          <w:tab w:val="left" w:pos="2835"/>
        </w:tabs>
        <w:ind w:left="2835" w:hanging="850"/>
        <w:jc w:val="both"/>
        <w:rPr>
          <w:rFonts w:cs="Arial"/>
          <w:szCs w:val="20"/>
        </w:rPr>
      </w:pPr>
      <w:r w:rsidRPr="00DB3110">
        <w:rPr>
          <w:rFonts w:cs="Arial"/>
          <w:szCs w:val="20"/>
        </w:rPr>
        <w:t>15.4.2.4 Verejný obstarávateľ akceptuje predloženie bankovej záruky v podobe elektronického dokumentu, ktorý bude podpísaný kvalifikovaným elektronickým podpisom banky, resp. osobou/osobami oprávnenou/-</w:t>
      </w:r>
      <w:proofErr w:type="spellStart"/>
      <w:r w:rsidRPr="00DB3110">
        <w:rPr>
          <w:rFonts w:cs="Arial"/>
          <w:szCs w:val="20"/>
        </w:rPr>
        <w:t>ými</w:t>
      </w:r>
      <w:proofErr w:type="spellEnd"/>
      <w:r w:rsidRPr="00DB3110">
        <w:rPr>
          <w:rFonts w:cs="Arial"/>
          <w:szCs w:val="20"/>
        </w:rPr>
        <w:t xml:space="preserve"> za banku takýto dokument podpisovať.</w:t>
      </w:r>
    </w:p>
    <w:p w14:paraId="03739166" w14:textId="77777777" w:rsidR="00A3012F" w:rsidRPr="00DB3110" w:rsidRDefault="00A3012F" w:rsidP="00DB3110">
      <w:pPr>
        <w:pStyle w:val="Zkladntext2"/>
        <w:tabs>
          <w:tab w:val="left" w:pos="2835"/>
        </w:tabs>
        <w:ind w:left="2835" w:hanging="850"/>
        <w:jc w:val="both"/>
        <w:rPr>
          <w:rFonts w:cs="Arial"/>
          <w:szCs w:val="20"/>
        </w:rPr>
      </w:pPr>
    </w:p>
    <w:p w14:paraId="4C24BECC" w14:textId="2FE028B8" w:rsidR="00364BD0" w:rsidRPr="00DB3110" w:rsidRDefault="000B6EB2" w:rsidP="00DB3110">
      <w:pPr>
        <w:autoSpaceDE w:val="0"/>
        <w:autoSpaceDN w:val="0"/>
        <w:ind w:left="1134"/>
        <w:jc w:val="both"/>
        <w:rPr>
          <w:rFonts w:ascii="Arial" w:hAnsi="Arial" w:cs="Arial"/>
          <w:b/>
          <w:sz w:val="20"/>
          <w:szCs w:val="20"/>
        </w:rPr>
      </w:pPr>
      <w:r w:rsidRPr="00DB3110">
        <w:rPr>
          <w:rFonts w:ascii="Arial" w:hAnsi="Arial" w:cs="Arial"/>
          <w:sz w:val="20"/>
          <w:szCs w:val="20"/>
        </w:rPr>
        <w:t>15.4.3</w:t>
      </w:r>
      <w:r w:rsidRPr="00DB3110">
        <w:rPr>
          <w:rFonts w:ascii="Arial" w:hAnsi="Arial" w:cs="Arial"/>
          <w:sz w:val="20"/>
          <w:szCs w:val="20"/>
        </w:rPr>
        <w:tab/>
      </w:r>
      <w:r w:rsidRPr="00DB3110">
        <w:rPr>
          <w:rFonts w:ascii="Arial" w:hAnsi="Arial" w:cs="Arial"/>
          <w:b/>
          <w:sz w:val="20"/>
          <w:szCs w:val="20"/>
        </w:rPr>
        <w:tab/>
      </w:r>
      <w:r w:rsidR="00364BD0" w:rsidRPr="00DB3110">
        <w:rPr>
          <w:rFonts w:ascii="Arial" w:hAnsi="Arial" w:cs="Arial"/>
          <w:b/>
          <w:sz w:val="20"/>
          <w:szCs w:val="20"/>
        </w:rPr>
        <w:t>Poskytnutie poistenia záruky za uchádzača</w:t>
      </w:r>
    </w:p>
    <w:p w14:paraId="38B87672" w14:textId="0CC151D4" w:rsidR="00364BD0" w:rsidRDefault="00364BD0" w:rsidP="00DB3110">
      <w:pPr>
        <w:pStyle w:val="Zkladntext2"/>
        <w:tabs>
          <w:tab w:val="left" w:pos="2977"/>
        </w:tabs>
        <w:ind w:left="2835" w:hanging="850"/>
        <w:jc w:val="both"/>
        <w:rPr>
          <w:rFonts w:cs="Arial"/>
          <w:szCs w:val="20"/>
        </w:rPr>
      </w:pPr>
      <w:r w:rsidRPr="00DB3110">
        <w:rPr>
          <w:rFonts w:cs="Arial"/>
          <w:szCs w:val="20"/>
        </w:rPr>
        <w:t xml:space="preserve">15.4.3.1  </w:t>
      </w:r>
      <w:r w:rsidRPr="00DB3110">
        <w:rPr>
          <w:rFonts w:cs="Arial"/>
          <w:szCs w:val="20"/>
        </w:rPr>
        <w:tab/>
        <w:t>V prípade, že uchádzač použije možnosť poskytnutia poistenia záruky podľa bodu 15.3.3 Časť A.1 týchto SP</w:t>
      </w:r>
      <w:r w:rsidR="0000149E" w:rsidRPr="00DB3110">
        <w:rPr>
          <w:rFonts w:cs="Arial"/>
          <w:szCs w:val="20"/>
        </w:rPr>
        <w:t>,</w:t>
      </w:r>
      <w:r w:rsidRPr="00DB3110">
        <w:rPr>
          <w:rFonts w:cs="Arial"/>
          <w:szCs w:val="20"/>
        </w:rPr>
        <w:t xml:space="preserve"> je povinný predložiť v ponuke predloženej prostredníctvom systému JOSEPHINE kópiu (</w:t>
      </w:r>
      <w:proofErr w:type="spellStart"/>
      <w:r w:rsidRPr="00DB3110">
        <w:rPr>
          <w:rFonts w:cs="Arial"/>
          <w:szCs w:val="20"/>
        </w:rPr>
        <w:t>sken</w:t>
      </w:r>
      <w:proofErr w:type="spellEnd"/>
      <w:r w:rsidRPr="00DB3110">
        <w:rPr>
          <w:rFonts w:cs="Arial"/>
          <w:szCs w:val="20"/>
        </w:rPr>
        <w:t xml:space="preserve"> originálu) poistenia záruky.</w:t>
      </w:r>
    </w:p>
    <w:p w14:paraId="17A4C131" w14:textId="533308D2" w:rsidR="00364BD0" w:rsidRDefault="00364BD0" w:rsidP="00DB3110">
      <w:pPr>
        <w:ind w:left="3828" w:hanging="993"/>
        <w:jc w:val="both"/>
        <w:rPr>
          <w:rFonts w:ascii="Arial" w:eastAsia="Calibri" w:hAnsi="Arial" w:cs="Arial"/>
          <w:noProof/>
          <w:sz w:val="20"/>
          <w:szCs w:val="20"/>
        </w:rPr>
      </w:pPr>
      <w:r w:rsidRPr="00DB3110">
        <w:rPr>
          <w:rFonts w:ascii="Arial" w:eastAsia="Calibri" w:hAnsi="Arial" w:cs="Arial"/>
          <w:noProof/>
          <w:sz w:val="20"/>
          <w:szCs w:val="20"/>
        </w:rPr>
        <w:t>15.4.3.1.1 Originál poistenia záruky</w:t>
      </w:r>
      <w:r w:rsidR="0000149E" w:rsidRPr="00DB3110">
        <w:rPr>
          <w:rFonts w:ascii="Arial" w:eastAsia="Calibri" w:hAnsi="Arial" w:cs="Arial"/>
          <w:noProof/>
          <w:sz w:val="20"/>
          <w:szCs w:val="20"/>
        </w:rPr>
        <w:t xml:space="preserve"> vystavený poisťovateľom</w:t>
      </w:r>
      <w:r w:rsidRPr="00DB3110">
        <w:rPr>
          <w:rFonts w:ascii="Arial" w:eastAsia="Calibri" w:hAnsi="Arial" w:cs="Arial"/>
          <w:noProof/>
          <w:sz w:val="20"/>
          <w:szCs w:val="20"/>
        </w:rPr>
        <w:t xml:space="preserve"> musí uchádzač doručiť verejnému obstarávateľovi v uzatvorenej obálke v lehote na predkladanie ponúk osobne alebo poštou </w:t>
      </w:r>
      <w:r w:rsidRPr="00DB3110">
        <w:rPr>
          <w:rFonts w:ascii="Arial" w:eastAsia="Calibri" w:hAnsi="Arial" w:cs="Arial"/>
          <w:noProof/>
          <w:sz w:val="20"/>
          <w:szCs w:val="20"/>
        </w:rPr>
        <w:lastRenderedPageBreak/>
        <w:t>na adresu verejného obstarávateľa podľa bodu 15.4.2.1.1 Časť A.1 týchto SP.</w:t>
      </w:r>
    </w:p>
    <w:p w14:paraId="26943D1C" w14:textId="3D97293C" w:rsidR="00364BD0" w:rsidRPr="00DB3110" w:rsidRDefault="00364BD0" w:rsidP="00DB3110">
      <w:pPr>
        <w:ind w:left="3828" w:hanging="993"/>
        <w:jc w:val="both"/>
        <w:rPr>
          <w:rFonts w:ascii="Arial" w:hAnsi="Arial" w:cs="Arial"/>
          <w:b/>
          <w:sz w:val="20"/>
          <w:szCs w:val="20"/>
        </w:rPr>
      </w:pPr>
      <w:r w:rsidRPr="00DB3110">
        <w:rPr>
          <w:rFonts w:ascii="Arial" w:eastAsia="Calibri" w:hAnsi="Arial" w:cs="Arial"/>
          <w:noProof/>
          <w:sz w:val="20"/>
          <w:szCs w:val="20"/>
        </w:rPr>
        <w:t>15.4.3.1.2</w:t>
      </w:r>
      <w:r w:rsidRPr="00DB3110">
        <w:rPr>
          <w:rFonts w:ascii="Arial" w:eastAsia="Calibri" w:hAnsi="Arial" w:cs="Arial"/>
          <w:noProof/>
          <w:sz w:val="20"/>
          <w:szCs w:val="20"/>
        </w:rPr>
        <w:tab/>
        <w:t xml:space="preserve">Obálku s originálom poistenia záruky uchádzač označí </w:t>
      </w:r>
      <w:r w:rsidRPr="00DB3110">
        <w:rPr>
          <w:rFonts w:ascii="Arial" w:eastAsia="Calibri" w:hAnsi="Arial" w:cs="Arial"/>
          <w:b/>
          <w:noProof/>
          <w:sz w:val="20"/>
          <w:szCs w:val="20"/>
        </w:rPr>
        <w:t>„Verejná súťaž – neotvárať“</w:t>
      </w:r>
      <w:r w:rsidRPr="00DB3110">
        <w:rPr>
          <w:rFonts w:ascii="Arial" w:eastAsia="Calibri" w:hAnsi="Arial" w:cs="Arial"/>
          <w:noProof/>
          <w:sz w:val="20"/>
          <w:szCs w:val="20"/>
        </w:rPr>
        <w:t xml:space="preserve"> a doplní heslom: </w:t>
      </w:r>
      <w:r w:rsidRPr="00DB3110">
        <w:rPr>
          <w:rFonts w:ascii="Arial" w:eastAsia="Calibri" w:hAnsi="Arial" w:cs="Arial"/>
          <w:b/>
          <w:noProof/>
          <w:sz w:val="20"/>
          <w:szCs w:val="20"/>
        </w:rPr>
        <w:t>„Poistenie záruky</w:t>
      </w:r>
      <w:r w:rsidRPr="00DB3110">
        <w:rPr>
          <w:rFonts w:ascii="Arial" w:hAnsi="Arial" w:cs="Arial"/>
          <w:b/>
          <w:sz w:val="20"/>
          <w:szCs w:val="20"/>
        </w:rPr>
        <w:t xml:space="preserve"> –  </w:t>
      </w:r>
      <w:r w:rsidR="00370B68" w:rsidRPr="00DB3110">
        <w:rPr>
          <w:rFonts w:ascii="Arial" w:eastAsia="Calibri" w:hAnsi="Arial" w:cs="Arial"/>
          <w:b/>
          <w:sz w:val="20"/>
          <w:szCs w:val="20"/>
        </w:rPr>
        <w:t xml:space="preserve">Servis ISD </w:t>
      </w:r>
      <w:r w:rsidR="00370B68" w:rsidRPr="00DB3110">
        <w:rPr>
          <w:rFonts w:ascii="Arial" w:eastAsia="Calibri" w:hAnsi="Arial" w:cs="Arial"/>
          <w:b/>
          <w:noProof/>
          <w:sz w:val="20"/>
          <w:szCs w:val="20"/>
        </w:rPr>
        <w:t>R2 Žiar nad Hronom – obchvat, R2 Zvolen, východ – Pstruša a R2 Pstruša – Krivá</w:t>
      </w:r>
      <w:r w:rsidR="00D83A59">
        <w:rPr>
          <w:rFonts w:ascii="Arial" w:eastAsia="Calibri" w:hAnsi="Arial" w:cs="Arial"/>
          <w:b/>
          <w:noProof/>
          <w:sz w:val="20"/>
          <w:szCs w:val="20"/>
        </w:rPr>
        <w:t>ň</w:t>
      </w:r>
      <w:r w:rsidRPr="00DB3110">
        <w:rPr>
          <w:rFonts w:ascii="Arial" w:hAnsi="Arial" w:cs="Arial"/>
          <w:b/>
          <w:sz w:val="20"/>
          <w:szCs w:val="20"/>
        </w:rPr>
        <w:t>“</w:t>
      </w:r>
      <w:r w:rsidRPr="00DB3110">
        <w:rPr>
          <w:rFonts w:ascii="Arial" w:hAnsi="Arial" w:cs="Arial"/>
          <w:sz w:val="20"/>
          <w:szCs w:val="20"/>
        </w:rPr>
        <w:t>.</w:t>
      </w:r>
    </w:p>
    <w:p w14:paraId="1FF91984" w14:textId="60BDF98F" w:rsidR="00364BD0" w:rsidRPr="00DB3110" w:rsidRDefault="00364BD0" w:rsidP="00DB3110">
      <w:pPr>
        <w:pStyle w:val="Zkladntext2"/>
        <w:tabs>
          <w:tab w:val="left" w:pos="2835"/>
        </w:tabs>
        <w:ind w:left="2835" w:hanging="850"/>
        <w:jc w:val="both"/>
        <w:rPr>
          <w:rFonts w:cs="Arial"/>
          <w:szCs w:val="20"/>
        </w:rPr>
      </w:pPr>
      <w:r w:rsidRPr="00DB3110">
        <w:rPr>
          <w:rFonts w:cs="Arial"/>
          <w:szCs w:val="20"/>
        </w:rPr>
        <w:t>15.4.3.2  </w:t>
      </w:r>
      <w:r w:rsidRPr="00DB3110">
        <w:rPr>
          <w:rFonts w:cs="Arial"/>
          <w:szCs w:val="20"/>
        </w:rPr>
        <w:tab/>
        <w:t xml:space="preserve">Ak poistná listina nebude súčasťou ponuky podľa bodu 15.4.3.1 Časť A.1  týchto SP, bude ponuka uchádzača z verejnej súťaže vylúčená. </w:t>
      </w:r>
    </w:p>
    <w:p w14:paraId="71ED955A" w14:textId="35CD0B2E" w:rsidR="00364BD0" w:rsidRPr="00DB3110" w:rsidRDefault="00364BD0" w:rsidP="00DB3110">
      <w:pPr>
        <w:pStyle w:val="Zkladntext2"/>
        <w:tabs>
          <w:tab w:val="left" w:pos="2835"/>
        </w:tabs>
        <w:ind w:left="2835" w:hanging="850"/>
        <w:jc w:val="both"/>
        <w:rPr>
          <w:rFonts w:cs="Arial"/>
          <w:szCs w:val="20"/>
        </w:rPr>
      </w:pPr>
      <w:r w:rsidRPr="00DB3110">
        <w:rPr>
          <w:rFonts w:cs="Arial"/>
          <w:szCs w:val="20"/>
        </w:rPr>
        <w:t>15.4.3.3 </w:t>
      </w:r>
      <w:r w:rsidRPr="00DB3110">
        <w:rPr>
          <w:rFonts w:cs="Arial"/>
          <w:szCs w:val="20"/>
        </w:rPr>
        <w:tab/>
        <w:t>V poistnej listine musí poisťovateľ písomne vyhlásiť, že uspokojí verejného obstarávateľa (veriteľa) pre tento predmet zákazky za uchádzača do výšky finančných prostriedkov, ktoré veriteľ požaduje ako zábezpeku viazanosti ponuky uchádzača.</w:t>
      </w:r>
    </w:p>
    <w:p w14:paraId="4287A23E" w14:textId="68E2612D" w:rsidR="00364BD0" w:rsidRDefault="00364BD0" w:rsidP="00DB3110">
      <w:pPr>
        <w:pStyle w:val="Zkladntext2"/>
        <w:tabs>
          <w:tab w:val="left" w:pos="2835"/>
        </w:tabs>
        <w:ind w:left="2835" w:hanging="850"/>
        <w:jc w:val="both"/>
        <w:rPr>
          <w:rFonts w:cs="Arial"/>
          <w:szCs w:val="20"/>
        </w:rPr>
      </w:pPr>
      <w:r w:rsidRPr="00DB3110">
        <w:rPr>
          <w:rFonts w:cs="Arial"/>
          <w:szCs w:val="20"/>
        </w:rPr>
        <w:t>15.4.3.4 Verejný obstarávateľ akceptuje predloženie poistenia záruky v podobe elektronického dokumentu, ktorý bude podpísaný kvalifikovaným elektronickým podpisom poisťovateľa, resp. osobou/osobami oprávnenou/-</w:t>
      </w:r>
      <w:proofErr w:type="spellStart"/>
      <w:r w:rsidRPr="00DB3110">
        <w:rPr>
          <w:rFonts w:cs="Arial"/>
          <w:szCs w:val="20"/>
        </w:rPr>
        <w:t>ými</w:t>
      </w:r>
      <w:proofErr w:type="spellEnd"/>
      <w:r w:rsidRPr="00DB3110">
        <w:rPr>
          <w:rFonts w:cs="Arial"/>
          <w:szCs w:val="20"/>
        </w:rPr>
        <w:t xml:space="preserve"> za poisťovateľa takýto dokument podpisovať.</w:t>
      </w:r>
    </w:p>
    <w:p w14:paraId="68680ACC" w14:textId="56096283" w:rsidR="00364BD0" w:rsidRPr="00DB3110" w:rsidRDefault="00364BD0" w:rsidP="00DB3110">
      <w:pPr>
        <w:ind w:left="1134" w:hanging="567"/>
        <w:jc w:val="both"/>
        <w:rPr>
          <w:rFonts w:ascii="Arial" w:hAnsi="Arial" w:cs="Arial"/>
          <w:sz w:val="20"/>
          <w:szCs w:val="20"/>
        </w:rPr>
      </w:pPr>
      <w:r w:rsidRPr="00DB3110">
        <w:rPr>
          <w:rFonts w:ascii="Arial" w:hAnsi="Arial" w:cs="Arial"/>
          <w:sz w:val="20"/>
          <w:szCs w:val="20"/>
        </w:rPr>
        <w:t>15.5</w:t>
      </w:r>
      <w:r w:rsidRPr="00DB3110">
        <w:rPr>
          <w:rFonts w:ascii="Arial" w:hAnsi="Arial" w:cs="Arial"/>
          <w:sz w:val="20"/>
          <w:szCs w:val="20"/>
        </w:rPr>
        <w:tab/>
      </w:r>
      <w:r w:rsidRPr="00DB3110">
        <w:rPr>
          <w:rFonts w:ascii="Arial" w:hAnsi="Arial" w:cs="Arial"/>
          <w:sz w:val="20"/>
          <w:szCs w:val="20"/>
        </w:rPr>
        <w:tab/>
      </w:r>
      <w:r w:rsidRPr="00DB3110">
        <w:rPr>
          <w:rFonts w:ascii="Arial" w:hAnsi="Arial" w:cs="Arial"/>
          <w:b/>
          <w:sz w:val="20"/>
          <w:szCs w:val="20"/>
        </w:rPr>
        <w:t>Podmienky uvoľnenia alebo vrátenia zábezpeky:</w:t>
      </w:r>
      <w:r w:rsidRPr="00DB3110">
        <w:rPr>
          <w:rFonts w:ascii="Arial" w:hAnsi="Arial" w:cs="Arial"/>
          <w:sz w:val="20"/>
          <w:szCs w:val="20"/>
        </w:rPr>
        <w:t xml:space="preserve"> </w:t>
      </w:r>
    </w:p>
    <w:p w14:paraId="7A7331FC" w14:textId="38E76B10" w:rsidR="00364BD0" w:rsidRPr="00DB3110" w:rsidRDefault="00364BD0" w:rsidP="00DB3110">
      <w:pPr>
        <w:ind w:left="1988" w:hanging="854"/>
        <w:jc w:val="both"/>
        <w:rPr>
          <w:rFonts w:ascii="Arial" w:hAnsi="Arial" w:cs="Arial"/>
          <w:sz w:val="20"/>
          <w:szCs w:val="20"/>
        </w:rPr>
      </w:pPr>
      <w:r w:rsidRPr="00DB3110">
        <w:rPr>
          <w:rFonts w:ascii="Arial" w:hAnsi="Arial" w:cs="Arial"/>
          <w:sz w:val="20"/>
          <w:szCs w:val="20"/>
        </w:rPr>
        <w:t xml:space="preserve">15.5.1 </w:t>
      </w:r>
      <w:r w:rsidRPr="00DB3110">
        <w:rPr>
          <w:rFonts w:ascii="Arial" w:hAnsi="Arial" w:cs="Arial"/>
          <w:sz w:val="20"/>
          <w:szCs w:val="20"/>
        </w:rPr>
        <w:tab/>
        <w:t>Verejný obstarávateľ uvoľní alebo vráti uchádzačovi zábezpeku do siedmich dní odo dňa:</w:t>
      </w:r>
    </w:p>
    <w:p w14:paraId="305196BF" w14:textId="677DCC5D" w:rsidR="00364BD0" w:rsidRPr="00DB3110" w:rsidRDefault="00364BD0" w:rsidP="00DB3110">
      <w:pPr>
        <w:ind w:left="1420" w:hanging="852"/>
        <w:jc w:val="both"/>
        <w:rPr>
          <w:rFonts w:ascii="Arial" w:hAnsi="Arial" w:cs="Arial"/>
          <w:sz w:val="20"/>
          <w:szCs w:val="20"/>
        </w:rPr>
      </w:pPr>
      <w:r w:rsidRPr="00DB3110">
        <w:rPr>
          <w:rFonts w:ascii="Arial" w:hAnsi="Arial" w:cs="Arial"/>
          <w:sz w:val="20"/>
          <w:szCs w:val="20"/>
        </w:rPr>
        <w:tab/>
      </w:r>
      <w:r w:rsidRPr="00DB3110">
        <w:rPr>
          <w:rFonts w:ascii="Arial" w:hAnsi="Arial" w:cs="Arial"/>
          <w:sz w:val="20"/>
          <w:szCs w:val="20"/>
        </w:rPr>
        <w:tab/>
      </w:r>
      <w:r w:rsidRPr="00DB3110">
        <w:rPr>
          <w:rFonts w:ascii="Arial" w:hAnsi="Arial" w:cs="Arial"/>
          <w:sz w:val="20"/>
          <w:szCs w:val="20"/>
        </w:rPr>
        <w:tab/>
        <w:t xml:space="preserve">15.5.1.1 </w:t>
      </w:r>
      <w:r w:rsidRPr="00DB3110">
        <w:rPr>
          <w:rFonts w:ascii="Arial" w:hAnsi="Arial" w:cs="Arial"/>
          <w:sz w:val="20"/>
          <w:szCs w:val="20"/>
        </w:rPr>
        <w:tab/>
        <w:t>uplynutia lehoty viazanosti ponúk,</w:t>
      </w:r>
    </w:p>
    <w:p w14:paraId="4510DD27" w14:textId="7F2E0A3F" w:rsidR="00364BD0" w:rsidRPr="00DB3110" w:rsidRDefault="00364BD0" w:rsidP="00DB3110">
      <w:pPr>
        <w:ind w:left="2835" w:hanging="847"/>
        <w:jc w:val="both"/>
        <w:rPr>
          <w:rFonts w:ascii="Arial" w:hAnsi="Arial" w:cs="Arial"/>
          <w:sz w:val="20"/>
          <w:szCs w:val="20"/>
        </w:rPr>
      </w:pPr>
      <w:r w:rsidRPr="00DB3110">
        <w:rPr>
          <w:rFonts w:ascii="Arial" w:hAnsi="Arial" w:cs="Arial"/>
          <w:sz w:val="20"/>
          <w:szCs w:val="20"/>
        </w:rPr>
        <w:t xml:space="preserve">15.5.1.2 </w:t>
      </w:r>
      <w:r w:rsidRPr="00DB3110">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3300EAC0" w14:textId="36FB6F9D" w:rsidR="00364BD0" w:rsidRPr="00DB3110" w:rsidRDefault="00364BD0" w:rsidP="00DB3110">
      <w:pPr>
        <w:ind w:left="1988"/>
        <w:jc w:val="both"/>
        <w:rPr>
          <w:rFonts w:ascii="Arial" w:hAnsi="Arial" w:cs="Arial"/>
          <w:sz w:val="20"/>
          <w:szCs w:val="20"/>
        </w:rPr>
      </w:pPr>
      <w:r w:rsidRPr="00DB3110">
        <w:rPr>
          <w:rFonts w:ascii="Arial" w:hAnsi="Arial" w:cs="Arial"/>
          <w:sz w:val="20"/>
          <w:szCs w:val="20"/>
        </w:rPr>
        <w:t>15.5.1.3</w:t>
      </w:r>
      <w:r w:rsidRPr="00DB3110">
        <w:rPr>
          <w:rFonts w:ascii="Arial" w:hAnsi="Arial" w:cs="Arial"/>
          <w:sz w:val="20"/>
          <w:szCs w:val="20"/>
        </w:rPr>
        <w:tab/>
        <w:t xml:space="preserve">uzavretia </w:t>
      </w:r>
      <w:r w:rsidR="00370B68" w:rsidRPr="00DB3110">
        <w:rPr>
          <w:rFonts w:ascii="Arial" w:hAnsi="Arial" w:cs="Arial"/>
          <w:sz w:val="20"/>
          <w:szCs w:val="20"/>
        </w:rPr>
        <w:t>dohod</w:t>
      </w:r>
      <w:r w:rsidRPr="00DB3110">
        <w:rPr>
          <w:rFonts w:ascii="Arial" w:hAnsi="Arial" w:cs="Arial"/>
          <w:sz w:val="20"/>
          <w:szCs w:val="20"/>
        </w:rPr>
        <w:t>y.</w:t>
      </w:r>
    </w:p>
    <w:p w14:paraId="453A8976" w14:textId="7C64F083" w:rsidR="00364BD0" w:rsidRPr="00DB3110" w:rsidRDefault="00364BD0" w:rsidP="00DB3110">
      <w:pPr>
        <w:ind w:left="1136" w:hanging="568"/>
        <w:jc w:val="both"/>
        <w:rPr>
          <w:rFonts w:ascii="Arial" w:hAnsi="Arial" w:cs="Arial"/>
          <w:sz w:val="20"/>
          <w:szCs w:val="20"/>
        </w:rPr>
      </w:pPr>
      <w:r w:rsidRPr="00DB3110">
        <w:rPr>
          <w:rFonts w:ascii="Arial" w:hAnsi="Arial" w:cs="Arial"/>
          <w:sz w:val="20"/>
          <w:szCs w:val="20"/>
        </w:rPr>
        <w:t>15.6</w:t>
      </w:r>
      <w:r w:rsidRPr="00DB3110">
        <w:rPr>
          <w:rFonts w:ascii="Arial" w:hAnsi="Arial" w:cs="Arial"/>
          <w:sz w:val="20"/>
          <w:szCs w:val="20"/>
        </w:rPr>
        <w:tab/>
        <w:t xml:space="preserve">Zábezpeka prepadne v prospech verejného obstarávateľa, ak uchádzač v lehote viazanosti ponúk odstúpi od svojej ponuky, alebo ak neposkytne súčinnosť alebo odmietne uzavrieť </w:t>
      </w:r>
      <w:r w:rsidR="00370B68" w:rsidRPr="00DB3110">
        <w:rPr>
          <w:rFonts w:ascii="Arial" w:hAnsi="Arial" w:cs="Arial"/>
          <w:sz w:val="20"/>
          <w:szCs w:val="20"/>
        </w:rPr>
        <w:t>dohod</w:t>
      </w:r>
      <w:r w:rsidRPr="00DB3110">
        <w:rPr>
          <w:rFonts w:ascii="Arial" w:hAnsi="Arial" w:cs="Arial"/>
          <w:sz w:val="20"/>
          <w:szCs w:val="20"/>
        </w:rPr>
        <w:t>u podľa § 56 ods. 5 až 9 zákona.</w:t>
      </w:r>
    </w:p>
    <w:p w14:paraId="71B8592B" w14:textId="4FCAAD5F" w:rsidR="00364BD0" w:rsidRPr="00DB3110" w:rsidRDefault="00364BD0" w:rsidP="00DB3110">
      <w:pPr>
        <w:ind w:left="1134" w:hanging="567"/>
        <w:jc w:val="both"/>
        <w:rPr>
          <w:rFonts w:ascii="Arial" w:hAnsi="Arial" w:cs="Arial"/>
          <w:sz w:val="20"/>
          <w:szCs w:val="20"/>
        </w:rPr>
      </w:pPr>
      <w:r w:rsidRPr="00DB3110">
        <w:rPr>
          <w:rFonts w:ascii="Arial" w:hAnsi="Arial" w:cs="Arial"/>
          <w:sz w:val="20"/>
          <w:szCs w:val="20"/>
        </w:rPr>
        <w:t xml:space="preserve">15.7 </w:t>
      </w:r>
      <w:r w:rsidRPr="00DB3110">
        <w:rPr>
          <w:rFonts w:ascii="Arial" w:hAnsi="Arial" w:cs="Arial"/>
          <w:sz w:val="20"/>
          <w:szCs w:val="20"/>
        </w:rPr>
        <w:tab/>
        <w:t xml:space="preserve">Odstúpenie od svojej ponuky uchádzač bezodkladne oznámi prostredníctvom určeného spôsobu komunikácie verejnému obstarávateľovi. </w:t>
      </w:r>
    </w:p>
    <w:p w14:paraId="4841B6A4" w14:textId="2BA37B96" w:rsidR="00364BD0" w:rsidRPr="00DB3110" w:rsidRDefault="00364BD0" w:rsidP="00DB3110">
      <w:pPr>
        <w:ind w:left="1136" w:hanging="568"/>
        <w:jc w:val="both"/>
        <w:rPr>
          <w:rFonts w:ascii="Arial" w:hAnsi="Arial" w:cs="Arial"/>
          <w:sz w:val="20"/>
          <w:szCs w:val="20"/>
        </w:rPr>
      </w:pPr>
      <w:r w:rsidRPr="00DB3110">
        <w:rPr>
          <w:rFonts w:ascii="Arial" w:hAnsi="Arial" w:cs="Arial"/>
          <w:sz w:val="20"/>
          <w:szCs w:val="20"/>
        </w:rPr>
        <w:t>15.8</w:t>
      </w:r>
      <w:r w:rsidRPr="00DB3110">
        <w:rPr>
          <w:rFonts w:ascii="Arial" w:hAnsi="Arial" w:cs="Arial"/>
          <w:sz w:val="20"/>
          <w:szCs w:val="20"/>
        </w:rPr>
        <w:tab/>
        <w:t>V prípade predĺženia lehoty viazanosti ponúk uchádzačov verejný obstarávateľ oznámi uchádzačom cez systém JOSEPHINE novú lehotu viazanosti ponúk.</w:t>
      </w:r>
    </w:p>
    <w:p w14:paraId="1C087A56" w14:textId="77777777" w:rsidR="00364BD0" w:rsidRPr="00DB3110" w:rsidRDefault="00364BD0" w:rsidP="00DB3110">
      <w:pPr>
        <w:pStyle w:val="Odsekzoznamu"/>
        <w:numPr>
          <w:ilvl w:val="0"/>
          <w:numId w:val="12"/>
        </w:numPr>
        <w:autoSpaceDE w:val="0"/>
        <w:autoSpaceDN w:val="0"/>
        <w:jc w:val="both"/>
        <w:rPr>
          <w:rFonts w:ascii="Arial" w:hAnsi="Arial" w:cs="Arial"/>
          <w:vanish/>
          <w:color w:val="0000FF"/>
          <w:sz w:val="20"/>
          <w:szCs w:val="20"/>
        </w:rPr>
      </w:pPr>
    </w:p>
    <w:p w14:paraId="0C49F708" w14:textId="77777777" w:rsidR="00364BD0" w:rsidRPr="00DB3110" w:rsidRDefault="00364BD0" w:rsidP="00DB3110">
      <w:pPr>
        <w:pStyle w:val="Odsekzoznamu"/>
        <w:numPr>
          <w:ilvl w:val="0"/>
          <w:numId w:val="12"/>
        </w:numPr>
        <w:autoSpaceDE w:val="0"/>
        <w:autoSpaceDN w:val="0"/>
        <w:jc w:val="both"/>
        <w:rPr>
          <w:rFonts w:ascii="Arial" w:hAnsi="Arial" w:cs="Arial"/>
          <w:vanish/>
          <w:color w:val="0000FF"/>
          <w:sz w:val="20"/>
          <w:szCs w:val="20"/>
        </w:rPr>
      </w:pPr>
    </w:p>
    <w:p w14:paraId="0C96B3D1" w14:textId="77777777" w:rsidR="00364BD0" w:rsidRPr="00DB3110" w:rsidRDefault="00364BD0" w:rsidP="00DB3110">
      <w:pPr>
        <w:pStyle w:val="Odsekzoznamu"/>
        <w:numPr>
          <w:ilvl w:val="0"/>
          <w:numId w:val="12"/>
        </w:numPr>
        <w:autoSpaceDE w:val="0"/>
        <w:autoSpaceDN w:val="0"/>
        <w:jc w:val="both"/>
        <w:rPr>
          <w:rFonts w:ascii="Arial" w:hAnsi="Arial" w:cs="Arial"/>
          <w:vanish/>
          <w:color w:val="0000FF"/>
          <w:sz w:val="20"/>
          <w:szCs w:val="20"/>
        </w:rPr>
      </w:pPr>
    </w:p>
    <w:p w14:paraId="0C7D1E76" w14:textId="77777777" w:rsidR="00364BD0" w:rsidRPr="00DB3110" w:rsidRDefault="00364BD0" w:rsidP="00DB3110">
      <w:pPr>
        <w:pStyle w:val="Odsekzoznamu"/>
        <w:numPr>
          <w:ilvl w:val="0"/>
          <w:numId w:val="12"/>
        </w:numPr>
        <w:autoSpaceDE w:val="0"/>
        <w:autoSpaceDN w:val="0"/>
        <w:jc w:val="both"/>
        <w:rPr>
          <w:rFonts w:ascii="Arial" w:hAnsi="Arial" w:cs="Arial"/>
          <w:vanish/>
          <w:color w:val="0000FF"/>
          <w:sz w:val="20"/>
          <w:szCs w:val="20"/>
        </w:rPr>
      </w:pPr>
    </w:p>
    <w:p w14:paraId="37065DEC" w14:textId="77777777" w:rsidR="00364BD0" w:rsidRPr="00DB3110" w:rsidRDefault="00364BD0" w:rsidP="00DB3110">
      <w:pPr>
        <w:pStyle w:val="Odsekzoznamu"/>
        <w:numPr>
          <w:ilvl w:val="0"/>
          <w:numId w:val="12"/>
        </w:numPr>
        <w:autoSpaceDE w:val="0"/>
        <w:autoSpaceDN w:val="0"/>
        <w:jc w:val="both"/>
        <w:rPr>
          <w:rFonts w:ascii="Arial" w:hAnsi="Arial" w:cs="Arial"/>
          <w:vanish/>
          <w:color w:val="0000FF"/>
          <w:sz w:val="20"/>
          <w:szCs w:val="20"/>
        </w:rPr>
      </w:pPr>
    </w:p>
    <w:p w14:paraId="0A4E0466" w14:textId="77777777" w:rsidR="00364BD0" w:rsidRPr="00DB3110" w:rsidRDefault="00364BD0" w:rsidP="00DB3110">
      <w:pPr>
        <w:pStyle w:val="Odsekzoznamu"/>
        <w:numPr>
          <w:ilvl w:val="0"/>
          <w:numId w:val="12"/>
        </w:numPr>
        <w:autoSpaceDE w:val="0"/>
        <w:autoSpaceDN w:val="0"/>
        <w:jc w:val="both"/>
        <w:rPr>
          <w:rFonts w:ascii="Arial" w:hAnsi="Arial" w:cs="Arial"/>
          <w:vanish/>
          <w:color w:val="0000FF"/>
          <w:sz w:val="20"/>
          <w:szCs w:val="20"/>
        </w:rPr>
      </w:pPr>
    </w:p>
    <w:p w14:paraId="6E0B727A" w14:textId="77777777" w:rsidR="00364BD0" w:rsidRPr="00DB3110" w:rsidRDefault="00364BD0" w:rsidP="00DB3110">
      <w:pPr>
        <w:pStyle w:val="Odsekzoznamu"/>
        <w:numPr>
          <w:ilvl w:val="1"/>
          <w:numId w:val="12"/>
        </w:numPr>
        <w:autoSpaceDE w:val="0"/>
        <w:autoSpaceDN w:val="0"/>
        <w:jc w:val="both"/>
        <w:rPr>
          <w:rFonts w:ascii="Arial" w:hAnsi="Arial" w:cs="Arial"/>
          <w:vanish/>
          <w:color w:val="0000FF"/>
          <w:sz w:val="20"/>
          <w:szCs w:val="20"/>
        </w:rPr>
      </w:pPr>
    </w:p>
    <w:p w14:paraId="3FA4B28F" w14:textId="77777777" w:rsidR="000B6EB2" w:rsidRPr="00DB3110" w:rsidRDefault="000B6EB2" w:rsidP="00DB3110">
      <w:pPr>
        <w:autoSpaceDE w:val="0"/>
        <w:autoSpaceDN w:val="0"/>
        <w:ind w:left="1985" w:hanging="851"/>
        <w:jc w:val="both"/>
        <w:rPr>
          <w:rFonts w:ascii="Arial" w:hAnsi="Arial" w:cs="Arial"/>
          <w:sz w:val="20"/>
          <w:szCs w:val="20"/>
        </w:rPr>
      </w:pPr>
      <w:r w:rsidRPr="00DB3110">
        <w:rPr>
          <w:rFonts w:ascii="Arial" w:hAnsi="Arial" w:cs="Arial"/>
          <w:sz w:val="20"/>
          <w:szCs w:val="20"/>
        </w:rPr>
        <w:t>15.8.1</w:t>
      </w:r>
      <w:r w:rsidRPr="00DB3110">
        <w:rPr>
          <w:rFonts w:ascii="Arial" w:hAnsi="Arial" w:cs="Arial"/>
          <w:sz w:val="20"/>
          <w:szCs w:val="20"/>
        </w:rPr>
        <w:tab/>
      </w:r>
      <w:r w:rsidR="00364BD0" w:rsidRPr="00DB3110">
        <w:rPr>
          <w:rFonts w:ascii="Arial" w:hAnsi="Arial" w:cs="Arial"/>
          <w:sz w:val="20"/>
          <w:szCs w:val="20"/>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18FA9AB8" w14:textId="73C1B539" w:rsidR="000B6EB2" w:rsidRPr="00DB3110" w:rsidRDefault="000B6EB2" w:rsidP="00DB3110">
      <w:pPr>
        <w:autoSpaceDE w:val="0"/>
        <w:autoSpaceDN w:val="0"/>
        <w:ind w:left="1985" w:hanging="851"/>
        <w:jc w:val="both"/>
        <w:rPr>
          <w:rFonts w:ascii="Arial" w:hAnsi="Arial" w:cs="Arial"/>
          <w:sz w:val="20"/>
          <w:szCs w:val="20"/>
        </w:rPr>
      </w:pPr>
      <w:r w:rsidRPr="00DB3110">
        <w:rPr>
          <w:rFonts w:ascii="Arial" w:hAnsi="Arial" w:cs="Arial"/>
          <w:sz w:val="20"/>
          <w:szCs w:val="20"/>
        </w:rPr>
        <w:t>15.8.2</w:t>
      </w:r>
      <w:r w:rsidRPr="00DB3110">
        <w:rPr>
          <w:rFonts w:ascii="Arial" w:hAnsi="Arial" w:cs="Arial"/>
          <w:sz w:val="20"/>
          <w:szCs w:val="20"/>
        </w:rPr>
        <w:tab/>
      </w:r>
      <w:r w:rsidR="00364BD0" w:rsidRPr="00DB3110">
        <w:rPr>
          <w:rFonts w:ascii="Arial" w:hAnsi="Arial" w:cs="Arial"/>
          <w:sz w:val="20"/>
          <w:szCs w:val="20"/>
        </w:rPr>
        <w:t xml:space="preserve">Platnosť zábezpeky vo forme bankovej záruky alebo poistenia záruky v prípade predĺženia lehoty viazanosti ponúk je uchádzač povinný predĺžiť a doručiť bankovú záruku alebo poistenie záruky prípadne ich dodatok podľa bodov </w:t>
      </w:r>
      <w:r w:rsidRPr="00DB3110">
        <w:rPr>
          <w:rFonts w:ascii="Arial" w:hAnsi="Arial" w:cs="Arial"/>
          <w:sz w:val="20"/>
          <w:szCs w:val="20"/>
        </w:rPr>
        <w:t>15</w:t>
      </w:r>
      <w:r w:rsidR="00364BD0" w:rsidRPr="00DB3110">
        <w:rPr>
          <w:rFonts w:ascii="Arial" w:hAnsi="Arial" w:cs="Arial"/>
          <w:sz w:val="20"/>
          <w:szCs w:val="20"/>
        </w:rPr>
        <w:t>.4.2 a </w:t>
      </w:r>
      <w:r w:rsidRPr="00DB3110">
        <w:rPr>
          <w:rFonts w:ascii="Arial" w:hAnsi="Arial" w:cs="Arial"/>
          <w:sz w:val="20"/>
          <w:szCs w:val="20"/>
        </w:rPr>
        <w:t>15</w:t>
      </w:r>
      <w:r w:rsidR="00364BD0" w:rsidRPr="00DB3110">
        <w:rPr>
          <w:rFonts w:ascii="Arial" w:hAnsi="Arial" w:cs="Arial"/>
          <w:sz w:val="20"/>
          <w:szCs w:val="20"/>
        </w:rPr>
        <w:t>.4.3 Časť A.1 týchto SP. Uchádzač môže nahradiť bankovú záruku alebo poistenie záruky</w:t>
      </w:r>
      <w:r w:rsidR="009E69F2" w:rsidRPr="00DB3110">
        <w:rPr>
          <w:rFonts w:ascii="Arial" w:hAnsi="Arial" w:cs="Arial"/>
          <w:sz w:val="20"/>
          <w:szCs w:val="20"/>
        </w:rPr>
        <w:t xml:space="preserve"> </w:t>
      </w:r>
      <w:r w:rsidR="00364BD0" w:rsidRPr="00DB3110">
        <w:rPr>
          <w:rFonts w:ascii="Arial" w:hAnsi="Arial" w:cs="Arial"/>
          <w:sz w:val="20"/>
          <w:szCs w:val="20"/>
        </w:rPr>
        <w:t>zložením finančných prostriedkov na bankový účet verejného obstarávateľa v požadovanej výške v tejto lehote.</w:t>
      </w:r>
    </w:p>
    <w:p w14:paraId="6228D387" w14:textId="33469DD2" w:rsidR="00364BD0" w:rsidRPr="00DB3110" w:rsidRDefault="000B6EB2" w:rsidP="00DB3110">
      <w:pPr>
        <w:autoSpaceDE w:val="0"/>
        <w:autoSpaceDN w:val="0"/>
        <w:ind w:left="1985" w:hanging="851"/>
        <w:jc w:val="both"/>
        <w:rPr>
          <w:rFonts w:ascii="Arial" w:hAnsi="Arial" w:cs="Arial"/>
          <w:sz w:val="20"/>
          <w:szCs w:val="20"/>
        </w:rPr>
      </w:pPr>
      <w:r w:rsidRPr="00DB3110">
        <w:rPr>
          <w:rFonts w:ascii="Arial" w:hAnsi="Arial" w:cs="Arial"/>
          <w:sz w:val="20"/>
          <w:szCs w:val="20"/>
        </w:rPr>
        <w:t>15.8.3</w:t>
      </w:r>
      <w:r w:rsidRPr="00DB3110">
        <w:rPr>
          <w:rFonts w:ascii="Arial" w:hAnsi="Arial" w:cs="Arial"/>
          <w:sz w:val="20"/>
          <w:szCs w:val="20"/>
        </w:rPr>
        <w:tab/>
      </w:r>
      <w:r w:rsidR="00364BD0" w:rsidRPr="00DB3110">
        <w:rPr>
          <w:rFonts w:ascii="Arial" w:hAnsi="Arial" w:cs="Arial"/>
          <w:sz w:val="20"/>
          <w:szCs w:val="20"/>
        </w:rPr>
        <w:t xml:space="preserve">V prípade predĺženia lehoty viazanosti ponúk bude verejný obstarávateľ postupovať v zmysle § 46 ods. 2 zákona. </w:t>
      </w:r>
    </w:p>
    <w:bookmarkEnd w:id="37"/>
    <w:p w14:paraId="5347C579" w14:textId="77777777" w:rsidR="00364BD0" w:rsidRPr="00DB3110" w:rsidRDefault="00364BD0" w:rsidP="00DB3110">
      <w:pPr>
        <w:pStyle w:val="Odsekzoznamu"/>
        <w:autoSpaceDE w:val="0"/>
        <w:autoSpaceDN w:val="0"/>
        <w:ind w:left="1985"/>
        <w:jc w:val="both"/>
        <w:rPr>
          <w:rFonts w:ascii="Arial" w:hAnsi="Arial" w:cs="Arial"/>
          <w:sz w:val="20"/>
          <w:szCs w:val="20"/>
        </w:rPr>
      </w:pPr>
    </w:p>
    <w:bookmarkEnd w:id="35"/>
    <w:p w14:paraId="7A82DA65" w14:textId="6DE3EFF4" w:rsidR="00D2135A" w:rsidRPr="00DB3110" w:rsidRDefault="00B84262" w:rsidP="00DB3110">
      <w:pPr>
        <w:pStyle w:val="Nadpis6"/>
        <w:ind w:left="567" w:hanging="567"/>
        <w:rPr>
          <w:rFonts w:ascii="Arial" w:hAnsi="Arial" w:cs="Arial"/>
          <w:sz w:val="20"/>
          <w:szCs w:val="20"/>
        </w:rPr>
      </w:pPr>
      <w:r w:rsidRPr="00DB3110">
        <w:rPr>
          <w:rFonts w:ascii="Arial" w:hAnsi="Arial" w:cs="Arial"/>
          <w:smallCaps/>
          <w:sz w:val="20"/>
          <w:szCs w:val="20"/>
        </w:rPr>
        <w:t>1</w:t>
      </w:r>
      <w:r w:rsidR="000B6EB2" w:rsidRPr="00DB3110">
        <w:rPr>
          <w:rFonts w:ascii="Arial" w:hAnsi="Arial" w:cs="Arial"/>
          <w:smallCaps/>
          <w:sz w:val="20"/>
          <w:szCs w:val="20"/>
        </w:rPr>
        <w:t>6</w:t>
      </w:r>
      <w:r w:rsidR="002974BF" w:rsidRPr="00DB3110">
        <w:rPr>
          <w:rFonts w:ascii="Arial" w:hAnsi="Arial" w:cs="Arial"/>
          <w:smallCaps/>
          <w:sz w:val="20"/>
          <w:szCs w:val="20"/>
        </w:rPr>
        <w:t>.</w:t>
      </w:r>
      <w:r w:rsidRPr="00DB3110">
        <w:rPr>
          <w:rFonts w:ascii="Arial" w:hAnsi="Arial" w:cs="Arial"/>
          <w:smallCaps/>
          <w:sz w:val="20"/>
          <w:szCs w:val="20"/>
        </w:rPr>
        <w:tab/>
      </w:r>
      <w:r w:rsidR="00B32E99" w:rsidRPr="00DB3110">
        <w:rPr>
          <w:rFonts w:ascii="Arial" w:hAnsi="Arial" w:cs="Arial"/>
          <w:sz w:val="20"/>
          <w:szCs w:val="20"/>
        </w:rPr>
        <w:t>Obsah ponuky</w:t>
      </w:r>
    </w:p>
    <w:p w14:paraId="356B23AC" w14:textId="0FAA47D1" w:rsidR="001E5F9A" w:rsidRPr="00DB3110" w:rsidRDefault="001E5F9A" w:rsidP="00DB3110">
      <w:pPr>
        <w:pStyle w:val="Nadpis6"/>
        <w:ind w:left="567"/>
        <w:rPr>
          <w:rFonts w:ascii="Arial" w:hAnsi="Arial" w:cs="Arial"/>
          <w:sz w:val="20"/>
          <w:szCs w:val="20"/>
        </w:rPr>
      </w:pPr>
      <w:r w:rsidRPr="00DB3110">
        <w:rPr>
          <w:rFonts w:ascii="Arial" w:hAnsi="Arial" w:cs="Arial"/>
          <w:sz w:val="20"/>
          <w:szCs w:val="20"/>
        </w:rPr>
        <w:t xml:space="preserve">Ponuka predložená </w:t>
      </w:r>
      <w:r w:rsidR="002F6FA2" w:rsidRPr="00DB3110">
        <w:rPr>
          <w:rFonts w:ascii="Arial" w:hAnsi="Arial" w:cs="Arial"/>
          <w:sz w:val="20"/>
          <w:szCs w:val="20"/>
        </w:rPr>
        <w:t xml:space="preserve">uchádzačom </w:t>
      </w:r>
      <w:r w:rsidRPr="00DB3110">
        <w:rPr>
          <w:rFonts w:ascii="Arial" w:hAnsi="Arial" w:cs="Arial"/>
          <w:sz w:val="20"/>
          <w:szCs w:val="20"/>
        </w:rPr>
        <w:t>elektronicky prostredníctvom systému JOSEPHINE musí</w:t>
      </w:r>
      <w:r w:rsidR="00606C71" w:rsidRPr="00DB3110">
        <w:rPr>
          <w:rFonts w:ascii="Arial" w:hAnsi="Arial" w:cs="Arial"/>
          <w:sz w:val="20"/>
          <w:szCs w:val="20"/>
        </w:rPr>
        <w:t xml:space="preserve"> </w:t>
      </w:r>
      <w:r w:rsidRPr="00DB3110">
        <w:rPr>
          <w:rFonts w:ascii="Arial" w:hAnsi="Arial" w:cs="Arial"/>
          <w:sz w:val="20"/>
          <w:szCs w:val="20"/>
        </w:rPr>
        <w:t xml:space="preserve">obsahovať </w:t>
      </w:r>
      <w:r w:rsidR="00606C71" w:rsidRPr="00DB3110">
        <w:rPr>
          <w:rFonts w:ascii="Arial" w:hAnsi="Arial" w:cs="Arial"/>
          <w:sz w:val="20"/>
          <w:szCs w:val="20"/>
        </w:rPr>
        <w:t xml:space="preserve">nasledovné </w:t>
      </w:r>
      <w:r w:rsidRPr="00DB3110">
        <w:rPr>
          <w:rFonts w:ascii="Arial" w:hAnsi="Arial" w:cs="Arial"/>
          <w:sz w:val="20"/>
          <w:szCs w:val="20"/>
        </w:rPr>
        <w:t>doklady:</w:t>
      </w:r>
    </w:p>
    <w:p w14:paraId="6A44493C" w14:textId="77777777" w:rsidR="001E5F9A" w:rsidRPr="00DB3110" w:rsidRDefault="001E5F9A" w:rsidP="00DB3110">
      <w:pPr>
        <w:pStyle w:val="Odsekzoznamu"/>
        <w:numPr>
          <w:ilvl w:val="0"/>
          <w:numId w:val="8"/>
        </w:numPr>
        <w:autoSpaceDE w:val="0"/>
        <w:autoSpaceDN w:val="0"/>
        <w:ind w:left="1701" w:hanging="567"/>
        <w:jc w:val="both"/>
        <w:rPr>
          <w:rFonts w:ascii="Arial" w:hAnsi="Arial" w:cs="Arial"/>
          <w:vanish/>
          <w:sz w:val="20"/>
          <w:szCs w:val="20"/>
        </w:rPr>
      </w:pPr>
    </w:p>
    <w:p w14:paraId="58BA7523" w14:textId="77777777" w:rsidR="001E5F9A" w:rsidRPr="00DB3110" w:rsidRDefault="001E5F9A" w:rsidP="00DB3110">
      <w:pPr>
        <w:pStyle w:val="Odsekzoznamu"/>
        <w:numPr>
          <w:ilvl w:val="0"/>
          <w:numId w:val="8"/>
        </w:numPr>
        <w:autoSpaceDE w:val="0"/>
        <w:autoSpaceDN w:val="0"/>
        <w:ind w:left="1701" w:hanging="567"/>
        <w:jc w:val="both"/>
        <w:rPr>
          <w:rFonts w:ascii="Arial" w:hAnsi="Arial" w:cs="Arial"/>
          <w:vanish/>
          <w:sz w:val="20"/>
          <w:szCs w:val="20"/>
        </w:rPr>
      </w:pPr>
    </w:p>
    <w:p w14:paraId="3FCA5E22" w14:textId="73B521DA" w:rsidR="00D2135A" w:rsidRPr="00DB3110" w:rsidRDefault="00606C71" w:rsidP="00DB3110">
      <w:pPr>
        <w:numPr>
          <w:ilvl w:val="2"/>
          <w:numId w:val="15"/>
        </w:numPr>
        <w:autoSpaceDE w:val="0"/>
        <w:autoSpaceDN w:val="0"/>
        <w:ind w:left="1134" w:hanging="567"/>
        <w:jc w:val="both"/>
        <w:rPr>
          <w:rFonts w:ascii="Arial" w:hAnsi="Arial" w:cs="Arial"/>
          <w:noProof/>
          <w:sz w:val="20"/>
          <w:szCs w:val="20"/>
          <w:lang w:eastAsia="en-US"/>
        </w:rPr>
      </w:pPr>
      <w:r w:rsidRPr="00DB3110">
        <w:rPr>
          <w:rFonts w:ascii="Arial" w:hAnsi="Arial" w:cs="Arial"/>
          <w:b/>
          <w:noProof/>
          <w:sz w:val="20"/>
          <w:szCs w:val="20"/>
          <w:lang w:eastAsia="en-US"/>
        </w:rPr>
        <w:t>Titulný list ponuky</w:t>
      </w:r>
      <w:r w:rsidRPr="00DB3110">
        <w:rPr>
          <w:rFonts w:ascii="Arial" w:hAnsi="Arial" w:cs="Arial"/>
          <w:noProof/>
          <w:sz w:val="20"/>
          <w:szCs w:val="20"/>
          <w:lang w:eastAsia="en-US"/>
        </w:rPr>
        <w:t xml:space="preserve"> s označením, z ktorého jednoznačne vyplýva, že ide o ponuku na predmet </w:t>
      </w:r>
      <w:r w:rsidRPr="00DB3110">
        <w:rPr>
          <w:rFonts w:ascii="Arial" w:hAnsi="Arial" w:cs="Arial"/>
          <w:noProof/>
          <w:sz w:val="20"/>
          <w:szCs w:val="20"/>
          <w:lang w:eastAsia="en-US"/>
        </w:rPr>
        <w:tab/>
        <w:t>zákazky podľa týchto SP.</w:t>
      </w:r>
    </w:p>
    <w:p w14:paraId="226890F8" w14:textId="12210CA8" w:rsidR="000B6EB2" w:rsidRPr="00DB3110" w:rsidRDefault="00606C71" w:rsidP="00DB3110">
      <w:pPr>
        <w:numPr>
          <w:ilvl w:val="2"/>
          <w:numId w:val="15"/>
        </w:numPr>
        <w:autoSpaceDE w:val="0"/>
        <w:autoSpaceDN w:val="0"/>
        <w:ind w:left="1134" w:hanging="567"/>
        <w:jc w:val="both"/>
        <w:rPr>
          <w:rFonts w:ascii="Arial" w:hAnsi="Arial" w:cs="Arial"/>
          <w:noProof/>
          <w:sz w:val="20"/>
          <w:szCs w:val="20"/>
          <w:lang w:eastAsia="en-US"/>
        </w:rPr>
      </w:pPr>
      <w:r w:rsidRPr="00DB3110">
        <w:rPr>
          <w:rFonts w:ascii="Arial" w:hAnsi="Arial" w:cs="Arial"/>
          <w:b/>
          <w:noProof/>
          <w:sz w:val="20"/>
          <w:szCs w:val="20"/>
          <w:lang w:eastAsia="en-US"/>
        </w:rPr>
        <w:t>Obsah ponuky</w:t>
      </w:r>
      <w:r w:rsidRPr="00DB3110">
        <w:rPr>
          <w:rFonts w:ascii="Arial" w:hAnsi="Arial" w:cs="Arial"/>
          <w:noProof/>
          <w:sz w:val="20"/>
          <w:szCs w:val="20"/>
          <w:lang w:eastAsia="en-US"/>
        </w:rPr>
        <w:t xml:space="preserve"> (index – položkový zoznam) s odkazom na očíslované strany.</w:t>
      </w:r>
    </w:p>
    <w:p w14:paraId="07156F1D" w14:textId="4812D08C" w:rsidR="000B6EB2" w:rsidRPr="00DB3110" w:rsidRDefault="000B6EB2" w:rsidP="00DB3110">
      <w:pPr>
        <w:pStyle w:val="Odsekzoznamu"/>
        <w:numPr>
          <w:ilvl w:val="2"/>
          <w:numId w:val="15"/>
        </w:numPr>
        <w:ind w:left="1134" w:hanging="567"/>
        <w:jc w:val="both"/>
        <w:rPr>
          <w:rFonts w:ascii="Arial" w:hAnsi="Arial" w:cs="Arial"/>
          <w:noProof/>
          <w:sz w:val="20"/>
          <w:szCs w:val="20"/>
          <w:lang w:eastAsia="en-US"/>
        </w:rPr>
      </w:pPr>
      <w:r w:rsidRPr="00DB3110">
        <w:rPr>
          <w:rFonts w:ascii="Arial" w:hAnsi="Arial" w:cs="Arial"/>
          <w:noProof/>
          <w:sz w:val="20"/>
          <w:szCs w:val="20"/>
          <w:lang w:eastAsia="en-US"/>
        </w:rPr>
        <w:t>Vyplnený  formulár „</w:t>
      </w:r>
      <w:r w:rsidRPr="00DB3110">
        <w:rPr>
          <w:rFonts w:ascii="Arial" w:hAnsi="Arial" w:cs="Arial"/>
          <w:b/>
          <w:noProof/>
          <w:sz w:val="20"/>
          <w:szCs w:val="20"/>
          <w:lang w:eastAsia="en-US"/>
        </w:rPr>
        <w:t>Všeobecné informácie o uchádzačovi</w:t>
      </w:r>
      <w:r w:rsidRPr="00DB3110">
        <w:rPr>
          <w:rFonts w:ascii="Arial" w:hAnsi="Arial" w:cs="Arial"/>
          <w:noProof/>
          <w:sz w:val="20"/>
          <w:szCs w:val="20"/>
          <w:lang w:eastAsia="en-US"/>
        </w:rPr>
        <w:t xml:space="preserve">“ (Príloha č. 1 </w:t>
      </w:r>
      <w:r w:rsidR="001D02FF" w:rsidRPr="00DB3110">
        <w:rPr>
          <w:rFonts w:ascii="Arial" w:hAnsi="Arial" w:cs="Arial"/>
          <w:noProof/>
          <w:sz w:val="20"/>
          <w:szCs w:val="20"/>
          <w:lang w:eastAsia="en-US"/>
        </w:rPr>
        <w:t>Č</w:t>
      </w:r>
      <w:r w:rsidRPr="00DB3110">
        <w:rPr>
          <w:rFonts w:ascii="Arial" w:hAnsi="Arial" w:cs="Arial"/>
          <w:noProof/>
          <w:sz w:val="20"/>
          <w:szCs w:val="20"/>
          <w:lang w:eastAsia="en-US"/>
        </w:rPr>
        <w:t xml:space="preserve">asti A.1 týchto SP). </w:t>
      </w:r>
    </w:p>
    <w:p w14:paraId="59D9255D" w14:textId="68A8BA31" w:rsidR="00D2135A" w:rsidRDefault="00606C71" w:rsidP="00DB3110">
      <w:pPr>
        <w:numPr>
          <w:ilvl w:val="2"/>
          <w:numId w:val="15"/>
        </w:num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V</w:t>
      </w:r>
      <w:r w:rsidR="00601F64" w:rsidRPr="00DB3110">
        <w:rPr>
          <w:rFonts w:ascii="Arial" w:hAnsi="Arial" w:cs="Arial"/>
          <w:noProof/>
          <w:sz w:val="20"/>
          <w:szCs w:val="20"/>
          <w:lang w:eastAsia="en-US"/>
        </w:rPr>
        <w:t> </w:t>
      </w:r>
      <w:r w:rsidRPr="00DB3110">
        <w:rPr>
          <w:rFonts w:ascii="Arial" w:hAnsi="Arial" w:cs="Arial"/>
          <w:noProof/>
          <w:sz w:val="20"/>
          <w:szCs w:val="20"/>
          <w:lang w:eastAsia="en-US"/>
        </w:rPr>
        <w:t>prípade</w:t>
      </w:r>
      <w:r w:rsidR="00601F64" w:rsidRPr="00DB3110">
        <w:rPr>
          <w:rFonts w:ascii="Arial" w:hAnsi="Arial" w:cs="Arial"/>
          <w:noProof/>
          <w:sz w:val="20"/>
          <w:szCs w:val="20"/>
          <w:lang w:eastAsia="en-US"/>
        </w:rPr>
        <w:t xml:space="preserve">, ak ponuku predkladá skupina dodávateľov, v súlade s bodom </w:t>
      </w:r>
      <w:r w:rsidR="000B6EB2" w:rsidRPr="00DB3110">
        <w:rPr>
          <w:rFonts w:ascii="Arial" w:hAnsi="Arial" w:cs="Arial"/>
          <w:noProof/>
          <w:sz w:val="20"/>
          <w:szCs w:val="20"/>
          <w:lang w:eastAsia="en-US"/>
        </w:rPr>
        <w:t>18</w:t>
      </w:r>
      <w:r w:rsidR="00601F64" w:rsidRPr="00DB3110">
        <w:rPr>
          <w:rFonts w:ascii="Arial" w:hAnsi="Arial" w:cs="Arial"/>
          <w:noProof/>
          <w:sz w:val="20"/>
          <w:szCs w:val="20"/>
          <w:lang w:eastAsia="en-US"/>
        </w:rPr>
        <w:t>.6.1</w:t>
      </w:r>
      <w:r w:rsidRPr="00DB3110">
        <w:rPr>
          <w:rFonts w:ascii="Arial" w:hAnsi="Arial" w:cs="Arial"/>
          <w:noProof/>
          <w:sz w:val="20"/>
          <w:szCs w:val="20"/>
          <w:lang w:eastAsia="en-US"/>
        </w:rPr>
        <w:t xml:space="preserve"> </w:t>
      </w:r>
      <w:r w:rsidR="00C62E35" w:rsidRPr="00DB3110">
        <w:rPr>
          <w:rFonts w:ascii="Arial" w:hAnsi="Arial" w:cs="Arial"/>
          <w:noProof/>
          <w:sz w:val="20"/>
          <w:szCs w:val="20"/>
          <w:lang w:eastAsia="en-US"/>
        </w:rPr>
        <w:t>Č</w:t>
      </w:r>
      <w:r w:rsidR="00601F64" w:rsidRPr="00DB3110">
        <w:rPr>
          <w:rFonts w:ascii="Arial" w:hAnsi="Arial" w:cs="Arial"/>
          <w:noProof/>
          <w:sz w:val="20"/>
          <w:szCs w:val="20"/>
          <w:lang w:eastAsia="en-US"/>
        </w:rPr>
        <w:t>as</w:t>
      </w:r>
      <w:r w:rsidR="00C62E35" w:rsidRPr="00DB3110">
        <w:rPr>
          <w:rFonts w:ascii="Arial" w:hAnsi="Arial" w:cs="Arial"/>
          <w:noProof/>
          <w:sz w:val="20"/>
          <w:szCs w:val="20"/>
          <w:lang w:eastAsia="en-US"/>
        </w:rPr>
        <w:t>ť</w:t>
      </w:r>
      <w:r w:rsidR="00601F64" w:rsidRPr="00DB3110">
        <w:rPr>
          <w:rFonts w:ascii="Arial" w:hAnsi="Arial" w:cs="Arial"/>
          <w:noProof/>
          <w:sz w:val="20"/>
          <w:szCs w:val="20"/>
          <w:lang w:eastAsia="en-US"/>
        </w:rPr>
        <w:t xml:space="preserve"> A.1 týchto SP, </w:t>
      </w:r>
      <w:r w:rsidRPr="00DB3110">
        <w:rPr>
          <w:rFonts w:ascii="Arial" w:hAnsi="Arial" w:cs="Arial"/>
          <w:b/>
          <w:noProof/>
          <w:sz w:val="20"/>
          <w:szCs w:val="20"/>
          <w:lang w:eastAsia="en-US"/>
        </w:rPr>
        <w:t>vystavenú plnú moc pre jedného z členov skupiny</w:t>
      </w:r>
      <w:r w:rsidRPr="00DB3110">
        <w:rPr>
          <w:rFonts w:ascii="Arial"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094B1D69" w14:textId="0A98DBF2" w:rsidR="000B6EB2" w:rsidRDefault="00606C71" w:rsidP="00DB3110">
      <w:pPr>
        <w:numPr>
          <w:ilvl w:val="2"/>
          <w:numId w:val="15"/>
        </w:numPr>
        <w:autoSpaceDE w:val="0"/>
        <w:autoSpaceDN w:val="0"/>
        <w:ind w:left="1134" w:hanging="567"/>
        <w:jc w:val="both"/>
        <w:rPr>
          <w:rFonts w:ascii="Arial" w:hAnsi="Arial" w:cs="Arial"/>
          <w:noProof/>
          <w:sz w:val="20"/>
          <w:szCs w:val="20"/>
          <w:lang w:eastAsia="en-US"/>
        </w:rPr>
      </w:pPr>
      <w:r w:rsidRPr="00DB3110">
        <w:rPr>
          <w:rFonts w:ascii="Arial" w:hAnsi="Arial" w:cs="Arial"/>
          <w:b/>
          <w:noProof/>
          <w:sz w:val="20"/>
          <w:szCs w:val="20"/>
          <w:lang w:eastAsia="en-US"/>
        </w:rPr>
        <w:t>V prípade, ak ponuku predkladá skupina dodávateľov</w:t>
      </w:r>
      <w:r w:rsidR="00CD63D4" w:rsidRPr="00DB3110">
        <w:rPr>
          <w:rFonts w:ascii="Arial" w:hAnsi="Arial" w:cs="Arial"/>
          <w:b/>
          <w:noProof/>
          <w:sz w:val="20"/>
          <w:szCs w:val="20"/>
          <w:lang w:eastAsia="en-US"/>
        </w:rPr>
        <w:t>,</w:t>
      </w:r>
      <w:r w:rsidR="00CD63D4" w:rsidRPr="00DB3110">
        <w:rPr>
          <w:rFonts w:ascii="Arial" w:hAnsi="Arial" w:cs="Arial"/>
          <w:noProof/>
          <w:sz w:val="20"/>
          <w:szCs w:val="20"/>
          <w:lang w:eastAsia="en-US"/>
        </w:rPr>
        <w:t xml:space="preserve"> </w:t>
      </w:r>
      <w:r w:rsidRPr="00DB3110">
        <w:rPr>
          <w:rFonts w:ascii="Arial" w:hAnsi="Arial" w:cs="Arial"/>
          <w:noProof/>
          <w:sz w:val="20"/>
          <w:szCs w:val="20"/>
          <w:lang w:eastAsia="en-US"/>
        </w:rPr>
        <w:t xml:space="preserve">v súlade s bodom </w:t>
      </w:r>
      <w:r w:rsidR="000B6EB2" w:rsidRPr="00DB3110">
        <w:rPr>
          <w:rFonts w:ascii="Arial" w:hAnsi="Arial" w:cs="Arial"/>
          <w:noProof/>
          <w:sz w:val="20"/>
          <w:szCs w:val="20"/>
          <w:lang w:eastAsia="en-US"/>
        </w:rPr>
        <w:t>18</w:t>
      </w:r>
      <w:r w:rsidRPr="00DB3110">
        <w:rPr>
          <w:rFonts w:ascii="Arial" w:hAnsi="Arial" w:cs="Arial"/>
          <w:noProof/>
          <w:sz w:val="20"/>
          <w:szCs w:val="20"/>
          <w:lang w:eastAsia="en-US"/>
        </w:rPr>
        <w:t>.3</w:t>
      </w:r>
      <w:r w:rsidR="00817357" w:rsidRPr="00DB3110">
        <w:rPr>
          <w:rFonts w:ascii="Arial" w:hAnsi="Arial" w:cs="Arial"/>
          <w:noProof/>
          <w:sz w:val="20"/>
          <w:szCs w:val="20"/>
          <w:lang w:eastAsia="en-US"/>
        </w:rPr>
        <w:t>.1</w:t>
      </w:r>
      <w:r w:rsidRPr="00DB3110">
        <w:rPr>
          <w:rFonts w:ascii="Arial" w:hAnsi="Arial" w:cs="Arial"/>
          <w:noProof/>
          <w:sz w:val="20"/>
          <w:szCs w:val="20"/>
          <w:lang w:eastAsia="en-US"/>
        </w:rPr>
        <w:t xml:space="preserve"> </w:t>
      </w:r>
      <w:r w:rsidR="00435C94" w:rsidRPr="00DB3110">
        <w:rPr>
          <w:rFonts w:ascii="Arial" w:hAnsi="Arial" w:cs="Arial"/>
          <w:noProof/>
          <w:sz w:val="20"/>
          <w:szCs w:val="20"/>
          <w:lang w:eastAsia="en-US"/>
        </w:rPr>
        <w:t>Č</w:t>
      </w:r>
      <w:r w:rsidR="003F73CD" w:rsidRPr="00DB3110">
        <w:rPr>
          <w:rFonts w:ascii="Arial" w:hAnsi="Arial" w:cs="Arial"/>
          <w:noProof/>
          <w:sz w:val="20"/>
          <w:szCs w:val="20"/>
          <w:lang w:eastAsia="en-US"/>
        </w:rPr>
        <w:t>as</w:t>
      </w:r>
      <w:r w:rsidR="00435C94" w:rsidRPr="00DB3110">
        <w:rPr>
          <w:rFonts w:ascii="Arial" w:hAnsi="Arial" w:cs="Arial"/>
          <w:noProof/>
          <w:sz w:val="20"/>
          <w:szCs w:val="20"/>
          <w:lang w:eastAsia="en-US"/>
        </w:rPr>
        <w:t>ť</w:t>
      </w:r>
      <w:r w:rsidR="003F73CD" w:rsidRPr="00DB3110">
        <w:rPr>
          <w:rFonts w:ascii="Arial" w:hAnsi="Arial" w:cs="Arial"/>
          <w:noProof/>
          <w:sz w:val="20"/>
          <w:szCs w:val="20"/>
          <w:lang w:eastAsia="en-US"/>
        </w:rPr>
        <w:t xml:space="preserve"> A.1 </w:t>
      </w:r>
      <w:r w:rsidRPr="00DB3110">
        <w:rPr>
          <w:rFonts w:ascii="Arial" w:hAnsi="Arial" w:cs="Arial"/>
          <w:noProof/>
          <w:sz w:val="20"/>
          <w:szCs w:val="20"/>
          <w:lang w:eastAsia="en-US"/>
        </w:rPr>
        <w:t xml:space="preserve">týchto SP, v ponuke skupiny dodávateľov </w:t>
      </w:r>
      <w:r w:rsidRPr="00DB3110">
        <w:rPr>
          <w:rFonts w:ascii="Arial" w:hAnsi="Arial" w:cs="Arial"/>
          <w:b/>
          <w:noProof/>
          <w:sz w:val="20"/>
          <w:szCs w:val="20"/>
          <w:lang w:eastAsia="en-US"/>
        </w:rPr>
        <w:t>musí byť uvedený záväzok</w:t>
      </w:r>
      <w:r w:rsidRPr="00DB3110">
        <w:rPr>
          <w:rFonts w:ascii="Arial" w:hAnsi="Arial" w:cs="Arial"/>
          <w:noProof/>
          <w:sz w:val="20"/>
          <w:szCs w:val="20"/>
          <w:lang w:eastAsia="en-US"/>
        </w:rPr>
        <w:t xml:space="preserve">, že táto skupina dodávateľov v prípade prijatia jej ponuky verejným obstarávateľom za účelom riadneho plnenia </w:t>
      </w:r>
      <w:r w:rsidR="00370B68" w:rsidRPr="00DB3110">
        <w:rPr>
          <w:rFonts w:ascii="Arial" w:hAnsi="Arial" w:cs="Arial"/>
          <w:noProof/>
          <w:sz w:val="20"/>
          <w:szCs w:val="20"/>
          <w:lang w:eastAsia="en-US"/>
        </w:rPr>
        <w:t>dohod</w:t>
      </w:r>
      <w:r w:rsidRPr="00DB3110">
        <w:rPr>
          <w:rFonts w:ascii="Arial" w:hAnsi="Arial" w:cs="Arial"/>
          <w:noProof/>
          <w:sz w:val="20"/>
          <w:szCs w:val="20"/>
          <w:lang w:eastAsia="en-US"/>
        </w:rPr>
        <w:t>y</w:t>
      </w:r>
      <w:r w:rsidR="009015E9" w:rsidRPr="00DB3110">
        <w:rPr>
          <w:rFonts w:ascii="Arial" w:hAnsi="Arial" w:cs="Arial"/>
          <w:noProof/>
          <w:sz w:val="20"/>
          <w:szCs w:val="20"/>
          <w:lang w:eastAsia="en-US"/>
        </w:rPr>
        <w:t xml:space="preserve"> </w:t>
      </w:r>
      <w:r w:rsidRPr="00DB3110">
        <w:rPr>
          <w:rFonts w:ascii="Arial" w:hAnsi="Arial" w:cs="Arial"/>
          <w:noProof/>
          <w:sz w:val="20"/>
          <w:szCs w:val="20"/>
          <w:lang w:eastAsia="en-US"/>
        </w:rPr>
        <w:t xml:space="preserve">vytvorí niektorú z právnych foriem uvedených v bode </w:t>
      </w:r>
      <w:r w:rsidR="000B6EB2" w:rsidRPr="00DB3110">
        <w:rPr>
          <w:rFonts w:ascii="Arial" w:hAnsi="Arial" w:cs="Arial"/>
          <w:noProof/>
          <w:sz w:val="20"/>
          <w:szCs w:val="20"/>
          <w:lang w:eastAsia="en-US"/>
        </w:rPr>
        <w:t>18</w:t>
      </w:r>
      <w:r w:rsidRPr="00DB3110">
        <w:rPr>
          <w:rFonts w:ascii="Arial" w:hAnsi="Arial" w:cs="Arial"/>
          <w:noProof/>
          <w:sz w:val="20"/>
          <w:szCs w:val="20"/>
          <w:lang w:eastAsia="en-US"/>
        </w:rPr>
        <w:t xml:space="preserve">.4 </w:t>
      </w:r>
      <w:r w:rsidR="00435C94" w:rsidRPr="00DB3110">
        <w:rPr>
          <w:rFonts w:ascii="Arial" w:hAnsi="Arial" w:cs="Arial"/>
          <w:noProof/>
          <w:sz w:val="20"/>
          <w:szCs w:val="20"/>
          <w:lang w:eastAsia="en-US"/>
        </w:rPr>
        <w:t>Č</w:t>
      </w:r>
      <w:r w:rsidR="003F73CD" w:rsidRPr="00DB3110">
        <w:rPr>
          <w:rFonts w:ascii="Arial" w:hAnsi="Arial" w:cs="Arial"/>
          <w:noProof/>
          <w:sz w:val="20"/>
          <w:szCs w:val="20"/>
          <w:lang w:eastAsia="en-US"/>
        </w:rPr>
        <w:t>as</w:t>
      </w:r>
      <w:r w:rsidR="00435C94" w:rsidRPr="00DB3110">
        <w:rPr>
          <w:rFonts w:ascii="Arial" w:hAnsi="Arial" w:cs="Arial"/>
          <w:noProof/>
          <w:sz w:val="20"/>
          <w:szCs w:val="20"/>
          <w:lang w:eastAsia="en-US"/>
        </w:rPr>
        <w:t>ť</w:t>
      </w:r>
      <w:r w:rsidR="003F73CD" w:rsidRPr="00DB3110">
        <w:rPr>
          <w:rFonts w:ascii="Arial" w:hAnsi="Arial" w:cs="Arial"/>
          <w:noProof/>
          <w:sz w:val="20"/>
          <w:szCs w:val="20"/>
          <w:lang w:eastAsia="en-US"/>
        </w:rPr>
        <w:t xml:space="preserve"> A.1 </w:t>
      </w:r>
      <w:r w:rsidRPr="00DB3110">
        <w:rPr>
          <w:rFonts w:ascii="Arial" w:hAnsi="Arial" w:cs="Arial"/>
          <w:noProof/>
          <w:sz w:val="20"/>
          <w:szCs w:val="20"/>
          <w:lang w:eastAsia="en-US"/>
        </w:rPr>
        <w:t>týchto SP, pričom sa odporúča, aby obsahom jej ponuky bola aspoň zmluva o budúcej zmluve o vytvorení príslušnej právnej formy.</w:t>
      </w:r>
    </w:p>
    <w:p w14:paraId="253A8D36" w14:textId="5248103B" w:rsidR="006C5B24" w:rsidRDefault="006C5B24" w:rsidP="006C5B24">
      <w:pPr>
        <w:autoSpaceDE w:val="0"/>
        <w:autoSpaceDN w:val="0"/>
        <w:ind w:left="1134"/>
        <w:jc w:val="both"/>
        <w:rPr>
          <w:rFonts w:ascii="Arial" w:hAnsi="Arial" w:cs="Arial"/>
          <w:noProof/>
          <w:sz w:val="20"/>
          <w:szCs w:val="20"/>
          <w:lang w:eastAsia="en-US"/>
        </w:rPr>
      </w:pPr>
    </w:p>
    <w:p w14:paraId="31A38971" w14:textId="77777777" w:rsidR="006C5B24" w:rsidRDefault="006C5B24" w:rsidP="006C5B24">
      <w:pPr>
        <w:autoSpaceDE w:val="0"/>
        <w:autoSpaceDN w:val="0"/>
        <w:ind w:left="1134"/>
        <w:jc w:val="both"/>
        <w:rPr>
          <w:rFonts w:ascii="Arial" w:hAnsi="Arial" w:cs="Arial"/>
          <w:noProof/>
          <w:sz w:val="20"/>
          <w:szCs w:val="20"/>
          <w:lang w:eastAsia="en-US"/>
        </w:rPr>
      </w:pPr>
    </w:p>
    <w:p w14:paraId="1BED9DAD" w14:textId="4DF1A972" w:rsidR="000B6EB2" w:rsidRPr="00DB3110" w:rsidRDefault="000B6EB2" w:rsidP="00DB3110">
      <w:pPr>
        <w:numPr>
          <w:ilvl w:val="2"/>
          <w:numId w:val="15"/>
        </w:numPr>
        <w:autoSpaceDE w:val="0"/>
        <w:autoSpaceDN w:val="0"/>
        <w:ind w:left="1134" w:hanging="567"/>
        <w:jc w:val="both"/>
        <w:rPr>
          <w:rFonts w:ascii="Arial" w:hAnsi="Arial" w:cs="Arial"/>
          <w:noProof/>
          <w:sz w:val="20"/>
          <w:szCs w:val="20"/>
          <w:lang w:eastAsia="en-US"/>
        </w:rPr>
      </w:pPr>
      <w:r w:rsidRPr="00DB3110">
        <w:rPr>
          <w:rFonts w:ascii="Arial" w:hAnsi="Arial" w:cs="Arial"/>
          <w:b/>
          <w:noProof/>
          <w:sz w:val="20"/>
          <w:szCs w:val="20"/>
        </w:rPr>
        <w:lastRenderedPageBreak/>
        <w:t xml:space="preserve">Návrh </w:t>
      </w:r>
      <w:r w:rsidR="00370B68" w:rsidRPr="00DB3110">
        <w:rPr>
          <w:rFonts w:ascii="Arial" w:hAnsi="Arial" w:cs="Arial"/>
          <w:b/>
          <w:noProof/>
          <w:sz w:val="20"/>
          <w:szCs w:val="20"/>
        </w:rPr>
        <w:t>dohod</w:t>
      </w:r>
      <w:r w:rsidRPr="00DB3110">
        <w:rPr>
          <w:rFonts w:ascii="Arial" w:hAnsi="Arial" w:cs="Arial"/>
          <w:b/>
          <w:noProof/>
          <w:sz w:val="20"/>
          <w:szCs w:val="20"/>
        </w:rPr>
        <w:t>y</w:t>
      </w:r>
      <w:r w:rsidRPr="00DB3110">
        <w:rPr>
          <w:rFonts w:ascii="Arial" w:hAnsi="Arial" w:cs="Arial"/>
          <w:noProof/>
          <w:sz w:val="20"/>
          <w:szCs w:val="20"/>
        </w:rPr>
        <w:t xml:space="preserve"> </w:t>
      </w:r>
      <w:r w:rsidRPr="00DB3110">
        <w:rPr>
          <w:rFonts w:ascii="Arial" w:hAnsi="Arial" w:cs="Arial"/>
          <w:sz w:val="20"/>
          <w:szCs w:val="20"/>
        </w:rPr>
        <w:t>s vyplnenými cenami (ak sú v</w:t>
      </w:r>
      <w:r w:rsidR="00370B68" w:rsidRPr="00DB3110">
        <w:rPr>
          <w:rFonts w:ascii="Arial" w:hAnsi="Arial" w:cs="Arial"/>
          <w:sz w:val="20"/>
          <w:szCs w:val="20"/>
        </w:rPr>
        <w:t xml:space="preserve"> dohod</w:t>
      </w:r>
      <w:r w:rsidRPr="00DB3110">
        <w:rPr>
          <w:rFonts w:ascii="Arial" w:hAnsi="Arial" w:cs="Arial"/>
          <w:sz w:val="20"/>
          <w:szCs w:val="20"/>
        </w:rPr>
        <w:t xml:space="preserve">e požadované) vrátane požadovaných </w:t>
      </w:r>
      <w:r w:rsidRPr="005C7E39">
        <w:rPr>
          <w:rFonts w:ascii="Arial" w:hAnsi="Arial" w:cs="Arial"/>
          <w:sz w:val="20"/>
          <w:szCs w:val="20"/>
        </w:rPr>
        <w:t xml:space="preserve">príloh </w:t>
      </w:r>
      <w:r w:rsidRPr="005C7E39">
        <w:rPr>
          <w:rFonts w:ascii="Arial" w:hAnsi="Arial" w:cs="Arial"/>
          <w:noProof/>
          <w:sz w:val="20"/>
          <w:szCs w:val="20"/>
        </w:rPr>
        <w:t>s časťou</w:t>
      </w:r>
      <w:r w:rsidRPr="00DB3110">
        <w:rPr>
          <w:rFonts w:ascii="Arial" w:hAnsi="Arial" w:cs="Arial"/>
          <w:noProof/>
          <w:sz w:val="20"/>
          <w:szCs w:val="20"/>
        </w:rPr>
        <w:t xml:space="preserve"> znenia obchodných podmienok </w:t>
      </w:r>
      <w:r w:rsidR="00EC696B" w:rsidRPr="00DB3110">
        <w:rPr>
          <w:rFonts w:ascii="Arial" w:hAnsi="Arial" w:cs="Arial"/>
          <w:noProof/>
          <w:sz w:val="20"/>
          <w:szCs w:val="20"/>
        </w:rPr>
        <w:t>plnenia</w:t>
      </w:r>
      <w:r w:rsidRPr="00DB3110">
        <w:rPr>
          <w:rFonts w:ascii="Arial" w:hAnsi="Arial" w:cs="Arial"/>
          <w:noProof/>
          <w:sz w:val="20"/>
          <w:szCs w:val="20"/>
        </w:rPr>
        <w:t xml:space="preserve"> predmetu zákazky podľa </w:t>
      </w:r>
      <w:r w:rsidR="005A46A8" w:rsidRPr="00DB3110">
        <w:rPr>
          <w:rFonts w:ascii="Arial" w:hAnsi="Arial" w:cs="Arial"/>
          <w:noProof/>
          <w:sz w:val="20"/>
          <w:szCs w:val="20"/>
        </w:rPr>
        <w:t xml:space="preserve">Časti </w:t>
      </w:r>
      <w:r w:rsidRPr="00DB3110">
        <w:rPr>
          <w:rFonts w:ascii="Arial" w:hAnsi="Arial" w:cs="Arial"/>
          <w:noProof/>
          <w:sz w:val="20"/>
          <w:szCs w:val="20"/>
        </w:rPr>
        <w:t>B.3 a</w:t>
      </w:r>
      <w:r w:rsidR="001D02FF" w:rsidRPr="00DB3110">
        <w:rPr>
          <w:rFonts w:ascii="Arial" w:hAnsi="Arial" w:cs="Arial"/>
          <w:noProof/>
          <w:sz w:val="20"/>
          <w:szCs w:val="20"/>
        </w:rPr>
        <w:t> </w:t>
      </w:r>
      <w:r w:rsidRPr="00DB3110">
        <w:rPr>
          <w:rFonts w:ascii="Arial" w:hAnsi="Arial" w:cs="Arial"/>
          <w:noProof/>
          <w:sz w:val="20"/>
          <w:szCs w:val="20"/>
        </w:rPr>
        <w:t>B</w:t>
      </w:r>
      <w:r w:rsidR="001D02FF" w:rsidRPr="00DB3110">
        <w:rPr>
          <w:rFonts w:ascii="Arial" w:hAnsi="Arial" w:cs="Arial"/>
          <w:noProof/>
          <w:sz w:val="20"/>
          <w:szCs w:val="20"/>
        </w:rPr>
        <w:t>.1</w:t>
      </w:r>
      <w:r w:rsidRPr="00DB3110">
        <w:rPr>
          <w:rFonts w:ascii="Arial" w:hAnsi="Arial" w:cs="Arial"/>
          <w:noProof/>
          <w:sz w:val="20"/>
          <w:szCs w:val="20"/>
        </w:rPr>
        <w:t xml:space="preserve"> týchto SP. Návrh </w:t>
      </w:r>
      <w:r w:rsidR="00370B68" w:rsidRPr="00DB3110">
        <w:rPr>
          <w:rFonts w:ascii="Arial" w:hAnsi="Arial" w:cs="Arial"/>
          <w:noProof/>
          <w:sz w:val="20"/>
          <w:szCs w:val="20"/>
        </w:rPr>
        <w:t>dohod</w:t>
      </w:r>
      <w:r w:rsidRPr="00DB3110">
        <w:rPr>
          <w:rFonts w:ascii="Arial" w:hAnsi="Arial" w:cs="Arial"/>
          <w:noProof/>
          <w:sz w:val="20"/>
          <w:szCs w:val="20"/>
        </w:rPr>
        <w:t>y musí byť podpísaný uchádzačom, jeho štatutárnym orgánom alebo členom štatutárneho orgánu alebo iným zástupcom uchádzača, ktorý je oprávnený konať v mene uchádzača v záväzkových vzťahoch.</w:t>
      </w:r>
      <w:r w:rsidR="005A46A8" w:rsidRPr="00DB3110">
        <w:rPr>
          <w:rFonts w:ascii="Arial" w:hAnsi="Arial" w:cs="Arial"/>
          <w:noProof/>
          <w:sz w:val="20"/>
          <w:szCs w:val="20"/>
        </w:rPr>
        <w:t xml:space="preserve"> V</w:t>
      </w:r>
      <w:r w:rsidRPr="00DB3110">
        <w:rPr>
          <w:rFonts w:ascii="Arial" w:hAnsi="Arial" w:cs="Arial"/>
          <w:noProof/>
          <w:sz w:val="20"/>
          <w:szCs w:val="20"/>
        </w:rPr>
        <w:t xml:space="preserve"> prípade, ak ponuku predkladá skupina dodávateľov, návrh </w:t>
      </w:r>
      <w:r w:rsidR="00370B68" w:rsidRPr="00DB3110">
        <w:rPr>
          <w:rFonts w:ascii="Arial" w:hAnsi="Arial" w:cs="Arial"/>
          <w:noProof/>
          <w:sz w:val="20"/>
          <w:szCs w:val="20"/>
        </w:rPr>
        <w:t>dohod</w:t>
      </w:r>
      <w:r w:rsidRPr="00DB3110">
        <w:rPr>
          <w:rFonts w:ascii="Arial" w:hAnsi="Arial" w:cs="Arial"/>
          <w:noProof/>
          <w:sz w:val="20"/>
          <w:szCs w:val="20"/>
        </w:rPr>
        <w:t xml:space="preserve">y musí byť podpísaný všetkými členmi skupiny alebo osobou/osobami oprávnenými konať v danej veci za každého člena skupiny. </w:t>
      </w:r>
    </w:p>
    <w:p w14:paraId="3E834A9C" w14:textId="2AB22D47" w:rsidR="005A46A8" w:rsidRPr="00DB3110" w:rsidRDefault="005A46A8" w:rsidP="00DB3110">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16.</w:t>
      </w:r>
      <w:r w:rsidR="00533133">
        <w:rPr>
          <w:rFonts w:ascii="Arial" w:hAnsi="Arial" w:cs="Arial"/>
          <w:noProof/>
          <w:sz w:val="20"/>
          <w:szCs w:val="20"/>
          <w:lang w:eastAsia="en-US"/>
        </w:rPr>
        <w:t>7</w:t>
      </w:r>
      <w:r w:rsidRPr="00DB3110">
        <w:rPr>
          <w:rFonts w:ascii="Arial" w:hAnsi="Arial" w:cs="Arial"/>
          <w:noProof/>
          <w:sz w:val="20"/>
          <w:szCs w:val="20"/>
          <w:lang w:eastAsia="en-US"/>
        </w:rPr>
        <w:tab/>
        <w:t xml:space="preserve">Vyplnenú Prílohu č. </w:t>
      </w:r>
      <w:r w:rsidR="001D02FF" w:rsidRPr="00DB3110">
        <w:rPr>
          <w:rFonts w:ascii="Arial" w:hAnsi="Arial" w:cs="Arial"/>
          <w:noProof/>
          <w:sz w:val="20"/>
          <w:szCs w:val="20"/>
          <w:lang w:eastAsia="en-US"/>
        </w:rPr>
        <w:t>1</w:t>
      </w:r>
      <w:r w:rsidRPr="00DB3110">
        <w:rPr>
          <w:rFonts w:ascii="Arial" w:hAnsi="Arial" w:cs="Arial"/>
          <w:noProof/>
          <w:sz w:val="20"/>
          <w:szCs w:val="20"/>
          <w:lang w:eastAsia="en-US"/>
        </w:rPr>
        <w:t xml:space="preserve"> </w:t>
      </w:r>
      <w:r w:rsidRPr="00DB3110">
        <w:rPr>
          <w:rFonts w:ascii="Arial" w:hAnsi="Arial" w:cs="Arial"/>
          <w:b/>
          <w:noProof/>
          <w:sz w:val="20"/>
          <w:szCs w:val="20"/>
          <w:lang w:eastAsia="en-US"/>
        </w:rPr>
        <w:t>Návrh na plnenie kritéria</w:t>
      </w:r>
      <w:r w:rsidRPr="00DB3110">
        <w:rPr>
          <w:rFonts w:ascii="Arial" w:hAnsi="Arial" w:cs="Arial"/>
          <w:noProof/>
          <w:sz w:val="20"/>
          <w:szCs w:val="20"/>
          <w:lang w:eastAsia="en-US"/>
        </w:rPr>
        <w:t xml:space="preserve"> Časti A.2 týchto SP - v elektronickej forme so zabudovanou matematikou vo formáte Microsoft Excel ٭.xls/*.xlsx, </w:t>
      </w:r>
      <w:bookmarkStart w:id="39" w:name="_Hlk181885769"/>
      <w:r w:rsidRPr="00DB3110">
        <w:rPr>
          <w:rFonts w:ascii="Arial" w:hAnsi="Arial" w:cs="Arial"/>
          <w:noProof/>
          <w:sz w:val="20"/>
          <w:szCs w:val="20"/>
          <w:lang w:eastAsia="en-US"/>
        </w:rPr>
        <w:t>zároveň aj ako sken podpísaný uchádzačom, a to jeho štatutárnym orgánom alebo členom štatutárneho orgánu alebo iným zástupcom uchádzača, ktorý je oprávnený konať v mene uchádzača v záväzkových vzťahoch.</w:t>
      </w:r>
    </w:p>
    <w:bookmarkEnd w:id="39"/>
    <w:p w14:paraId="6296F2A0" w14:textId="7A3B16D6" w:rsidR="0010605A" w:rsidRPr="00DB3110" w:rsidRDefault="005A46A8" w:rsidP="0010605A">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16.</w:t>
      </w:r>
      <w:r w:rsidR="00533133">
        <w:rPr>
          <w:rFonts w:ascii="Arial" w:hAnsi="Arial" w:cs="Arial"/>
          <w:noProof/>
          <w:sz w:val="20"/>
          <w:szCs w:val="20"/>
          <w:lang w:eastAsia="en-US"/>
        </w:rPr>
        <w:t>8</w:t>
      </w:r>
      <w:r w:rsidRPr="00DB3110">
        <w:rPr>
          <w:rFonts w:ascii="Arial" w:hAnsi="Arial" w:cs="Arial"/>
          <w:noProof/>
          <w:sz w:val="20"/>
          <w:szCs w:val="20"/>
          <w:lang w:eastAsia="en-US"/>
        </w:rPr>
        <w:tab/>
        <w:t>Vyplnen</w:t>
      </w:r>
      <w:r w:rsidR="008B15C4">
        <w:rPr>
          <w:rFonts w:ascii="Arial" w:hAnsi="Arial" w:cs="Arial"/>
          <w:noProof/>
          <w:sz w:val="20"/>
          <w:szCs w:val="20"/>
          <w:lang w:eastAsia="en-US"/>
        </w:rPr>
        <w:t>é</w:t>
      </w:r>
      <w:r w:rsidRPr="00DB3110">
        <w:rPr>
          <w:rFonts w:ascii="Arial" w:hAnsi="Arial" w:cs="Arial"/>
          <w:noProof/>
          <w:sz w:val="20"/>
          <w:szCs w:val="20"/>
          <w:lang w:eastAsia="en-US"/>
        </w:rPr>
        <w:t xml:space="preserve"> Príloh</w:t>
      </w:r>
      <w:r w:rsidR="008B15C4">
        <w:rPr>
          <w:rFonts w:ascii="Arial" w:hAnsi="Arial" w:cs="Arial"/>
          <w:noProof/>
          <w:sz w:val="20"/>
          <w:szCs w:val="20"/>
          <w:lang w:eastAsia="en-US"/>
        </w:rPr>
        <w:t>y</w:t>
      </w:r>
      <w:r w:rsidRPr="00DB3110">
        <w:rPr>
          <w:rFonts w:ascii="Arial" w:hAnsi="Arial" w:cs="Arial"/>
          <w:noProof/>
          <w:sz w:val="20"/>
          <w:szCs w:val="20"/>
          <w:lang w:eastAsia="en-US"/>
        </w:rPr>
        <w:t xml:space="preserve"> č. </w:t>
      </w:r>
      <w:r w:rsidR="001D02FF" w:rsidRPr="00DB3110">
        <w:rPr>
          <w:rFonts w:ascii="Arial" w:hAnsi="Arial" w:cs="Arial"/>
          <w:noProof/>
          <w:sz w:val="20"/>
          <w:szCs w:val="20"/>
          <w:lang w:eastAsia="en-US"/>
        </w:rPr>
        <w:t>1</w:t>
      </w:r>
      <w:r w:rsidR="008B15C4">
        <w:rPr>
          <w:rFonts w:ascii="Arial" w:hAnsi="Arial" w:cs="Arial"/>
          <w:noProof/>
          <w:sz w:val="20"/>
          <w:szCs w:val="20"/>
          <w:lang w:eastAsia="en-US"/>
        </w:rPr>
        <w:t xml:space="preserve">, 1.1, </w:t>
      </w:r>
      <w:r w:rsidR="0010605A">
        <w:rPr>
          <w:rFonts w:ascii="Arial" w:hAnsi="Arial" w:cs="Arial"/>
          <w:noProof/>
          <w:sz w:val="20"/>
          <w:szCs w:val="20"/>
          <w:lang w:eastAsia="en-US"/>
        </w:rPr>
        <w:t xml:space="preserve">2, </w:t>
      </w:r>
      <w:r w:rsidR="008B15C4">
        <w:rPr>
          <w:rFonts w:ascii="Arial" w:hAnsi="Arial" w:cs="Arial"/>
          <w:noProof/>
          <w:sz w:val="20"/>
          <w:szCs w:val="20"/>
          <w:lang w:eastAsia="en-US"/>
        </w:rPr>
        <w:t xml:space="preserve">3 a 4 </w:t>
      </w:r>
      <w:r w:rsidR="008B15C4">
        <w:rPr>
          <w:rFonts w:ascii="Arial" w:hAnsi="Arial" w:cs="Arial"/>
          <w:b/>
          <w:noProof/>
          <w:sz w:val="20"/>
          <w:szCs w:val="20"/>
          <w:lang w:eastAsia="en-US"/>
        </w:rPr>
        <w:t>Špecifikácia ceny</w:t>
      </w:r>
      <w:r w:rsidR="001D02FF" w:rsidRPr="00DB3110">
        <w:rPr>
          <w:rFonts w:ascii="Arial" w:hAnsi="Arial" w:cs="Arial"/>
          <w:noProof/>
          <w:sz w:val="20"/>
          <w:szCs w:val="20"/>
          <w:lang w:eastAsia="en-US"/>
        </w:rPr>
        <w:t xml:space="preserve"> </w:t>
      </w:r>
      <w:r w:rsidRPr="00DB3110">
        <w:rPr>
          <w:rFonts w:ascii="Arial" w:hAnsi="Arial" w:cs="Arial"/>
          <w:noProof/>
          <w:sz w:val="20"/>
          <w:szCs w:val="20"/>
          <w:lang w:eastAsia="en-US"/>
        </w:rPr>
        <w:t>Časti B.2 týchto SP - v elektronickej forme so zabudovanou matematikou vo formáte Microsoft Excel ٭.xls/*.xlsx.</w:t>
      </w:r>
      <w:r w:rsidR="0010605A">
        <w:rPr>
          <w:rFonts w:ascii="Arial" w:hAnsi="Arial" w:cs="Arial"/>
          <w:sz w:val="20"/>
          <w:szCs w:val="20"/>
        </w:rPr>
        <w:t xml:space="preserve">, </w:t>
      </w:r>
      <w:r w:rsidR="0010605A" w:rsidRPr="00DB3110">
        <w:rPr>
          <w:rFonts w:ascii="Arial" w:hAnsi="Arial" w:cs="Arial"/>
          <w:noProof/>
          <w:sz w:val="20"/>
          <w:szCs w:val="20"/>
          <w:lang w:eastAsia="en-US"/>
        </w:rPr>
        <w:t>zároveň aj ako sken podpísaný uchádzačom, a to jeho štatutárnym orgánom alebo členom štatutárneho orgánu alebo iným zástupcom uchádzača, ktorý je oprávnený konať v mene uchádzača v záväzkových vzťahoch.</w:t>
      </w:r>
    </w:p>
    <w:p w14:paraId="76FB8E38" w14:textId="61DE5C2D" w:rsidR="005A46A8" w:rsidRPr="00DB3110" w:rsidRDefault="005A46A8" w:rsidP="00DB3110">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16.</w:t>
      </w:r>
      <w:r w:rsidR="00533133">
        <w:rPr>
          <w:rFonts w:ascii="Arial" w:hAnsi="Arial" w:cs="Arial"/>
          <w:noProof/>
          <w:sz w:val="20"/>
          <w:szCs w:val="20"/>
          <w:lang w:eastAsia="en-US"/>
        </w:rPr>
        <w:t>9</w:t>
      </w:r>
      <w:r w:rsidRPr="00DB3110">
        <w:rPr>
          <w:rFonts w:ascii="Arial" w:hAnsi="Arial" w:cs="Arial"/>
          <w:b/>
          <w:noProof/>
          <w:sz w:val="20"/>
          <w:szCs w:val="20"/>
          <w:lang w:eastAsia="en-US"/>
        </w:rPr>
        <w:tab/>
      </w:r>
      <w:r w:rsidR="00606C71" w:rsidRPr="00DB3110">
        <w:rPr>
          <w:rFonts w:ascii="Arial" w:hAnsi="Arial" w:cs="Arial"/>
          <w:b/>
          <w:noProof/>
          <w:sz w:val="20"/>
          <w:szCs w:val="20"/>
          <w:lang w:eastAsia="en-US"/>
        </w:rPr>
        <w:t>Doklad o zložení zábezpeky podľa</w:t>
      </w:r>
      <w:r w:rsidR="00606C71" w:rsidRPr="00DB3110">
        <w:rPr>
          <w:rFonts w:ascii="Arial" w:hAnsi="Arial" w:cs="Arial"/>
          <w:noProof/>
          <w:sz w:val="20"/>
          <w:szCs w:val="20"/>
          <w:lang w:eastAsia="en-US"/>
        </w:rPr>
        <w:t xml:space="preserve"> bodu </w:t>
      </w:r>
      <w:r w:rsidRPr="00DB3110">
        <w:rPr>
          <w:rFonts w:ascii="Arial" w:hAnsi="Arial" w:cs="Arial"/>
          <w:noProof/>
          <w:sz w:val="20"/>
          <w:szCs w:val="20"/>
          <w:lang w:eastAsia="en-US"/>
        </w:rPr>
        <w:t>15</w:t>
      </w:r>
      <w:r w:rsidR="00A42818" w:rsidRPr="00DB3110">
        <w:rPr>
          <w:rFonts w:ascii="Arial" w:hAnsi="Arial" w:cs="Arial"/>
          <w:noProof/>
          <w:sz w:val="20"/>
          <w:szCs w:val="20"/>
          <w:lang w:eastAsia="en-US"/>
        </w:rPr>
        <w:t xml:space="preserve"> </w:t>
      </w:r>
      <w:r w:rsidR="007F3980" w:rsidRPr="00DB3110">
        <w:rPr>
          <w:rFonts w:ascii="Arial" w:hAnsi="Arial" w:cs="Arial"/>
          <w:noProof/>
          <w:sz w:val="20"/>
          <w:szCs w:val="20"/>
          <w:lang w:eastAsia="en-US"/>
        </w:rPr>
        <w:t>Č</w:t>
      </w:r>
      <w:r w:rsidR="00504756" w:rsidRPr="00DB3110">
        <w:rPr>
          <w:rFonts w:ascii="Arial" w:hAnsi="Arial" w:cs="Arial"/>
          <w:noProof/>
          <w:sz w:val="20"/>
          <w:szCs w:val="20"/>
          <w:lang w:eastAsia="en-US"/>
        </w:rPr>
        <w:t>as</w:t>
      </w:r>
      <w:r w:rsidR="007F3980" w:rsidRPr="00DB3110">
        <w:rPr>
          <w:rFonts w:ascii="Arial" w:hAnsi="Arial" w:cs="Arial"/>
          <w:noProof/>
          <w:sz w:val="20"/>
          <w:szCs w:val="20"/>
          <w:lang w:eastAsia="en-US"/>
        </w:rPr>
        <w:t>ť</w:t>
      </w:r>
      <w:r w:rsidR="00504756" w:rsidRPr="00DB3110">
        <w:rPr>
          <w:rFonts w:ascii="Arial" w:hAnsi="Arial" w:cs="Arial"/>
          <w:noProof/>
          <w:sz w:val="20"/>
          <w:szCs w:val="20"/>
          <w:lang w:eastAsia="en-US"/>
        </w:rPr>
        <w:t xml:space="preserve"> A.1 </w:t>
      </w:r>
      <w:r w:rsidR="00606C71" w:rsidRPr="00DB3110">
        <w:rPr>
          <w:rFonts w:ascii="Arial" w:hAnsi="Arial" w:cs="Arial"/>
          <w:noProof/>
          <w:sz w:val="20"/>
          <w:szCs w:val="20"/>
          <w:lang w:eastAsia="en-US"/>
        </w:rPr>
        <w:t xml:space="preserve">týchto SP. V prípade, že uchádzač použije možnosť poskytnutia bankovej záruky podľa bodu </w:t>
      </w:r>
      <w:r w:rsidRPr="00DB3110">
        <w:rPr>
          <w:rFonts w:ascii="Arial" w:hAnsi="Arial" w:cs="Arial"/>
          <w:noProof/>
          <w:sz w:val="20"/>
          <w:szCs w:val="20"/>
          <w:lang w:eastAsia="en-US"/>
        </w:rPr>
        <w:t>15</w:t>
      </w:r>
      <w:r w:rsidR="00606C71" w:rsidRPr="00DB3110">
        <w:rPr>
          <w:rFonts w:ascii="Arial" w:hAnsi="Arial" w:cs="Arial"/>
          <w:noProof/>
          <w:sz w:val="20"/>
          <w:szCs w:val="20"/>
          <w:lang w:eastAsia="en-US"/>
        </w:rPr>
        <w:t xml:space="preserve">.3.2 </w:t>
      </w:r>
      <w:r w:rsidR="00A72421" w:rsidRPr="00DB3110">
        <w:rPr>
          <w:rFonts w:ascii="Arial" w:hAnsi="Arial" w:cs="Arial"/>
          <w:noProof/>
          <w:sz w:val="20"/>
          <w:szCs w:val="20"/>
          <w:lang w:eastAsia="en-US"/>
        </w:rPr>
        <w:t xml:space="preserve">Časť A.1 týchto SP </w:t>
      </w:r>
      <w:r w:rsidR="00606C71" w:rsidRPr="00DB3110">
        <w:rPr>
          <w:rFonts w:ascii="Arial" w:hAnsi="Arial" w:cs="Arial"/>
          <w:noProof/>
          <w:sz w:val="20"/>
          <w:szCs w:val="20"/>
          <w:lang w:eastAsia="en-US"/>
        </w:rPr>
        <w:t xml:space="preserve">alebo poistenia záruky podľa bodu </w:t>
      </w:r>
      <w:r w:rsidRPr="00DB3110">
        <w:rPr>
          <w:rFonts w:ascii="Arial" w:hAnsi="Arial" w:cs="Arial"/>
          <w:noProof/>
          <w:sz w:val="20"/>
          <w:szCs w:val="20"/>
          <w:lang w:eastAsia="en-US"/>
        </w:rPr>
        <w:t>15</w:t>
      </w:r>
      <w:r w:rsidR="00606C71" w:rsidRPr="00DB3110">
        <w:rPr>
          <w:rFonts w:ascii="Arial" w:hAnsi="Arial" w:cs="Arial"/>
          <w:noProof/>
          <w:sz w:val="20"/>
          <w:szCs w:val="20"/>
          <w:lang w:eastAsia="en-US"/>
        </w:rPr>
        <w:t xml:space="preserve">.3.3 </w:t>
      </w:r>
      <w:r w:rsidR="007F3980" w:rsidRPr="00DB3110">
        <w:rPr>
          <w:rFonts w:ascii="Arial" w:hAnsi="Arial" w:cs="Arial"/>
          <w:noProof/>
          <w:sz w:val="20"/>
          <w:szCs w:val="20"/>
          <w:lang w:eastAsia="en-US"/>
        </w:rPr>
        <w:t>Č</w:t>
      </w:r>
      <w:r w:rsidR="00E716E0" w:rsidRPr="00DB3110">
        <w:rPr>
          <w:rFonts w:ascii="Arial" w:hAnsi="Arial" w:cs="Arial"/>
          <w:noProof/>
          <w:sz w:val="20"/>
          <w:szCs w:val="20"/>
          <w:lang w:eastAsia="en-US"/>
        </w:rPr>
        <w:t>as</w:t>
      </w:r>
      <w:r w:rsidR="007F3980" w:rsidRPr="00DB3110">
        <w:rPr>
          <w:rFonts w:ascii="Arial" w:hAnsi="Arial" w:cs="Arial"/>
          <w:noProof/>
          <w:sz w:val="20"/>
          <w:szCs w:val="20"/>
          <w:lang w:eastAsia="en-US"/>
        </w:rPr>
        <w:t>ť</w:t>
      </w:r>
      <w:r w:rsidR="00E716E0" w:rsidRPr="00DB3110">
        <w:rPr>
          <w:rFonts w:ascii="Arial" w:hAnsi="Arial" w:cs="Arial"/>
          <w:noProof/>
          <w:sz w:val="20"/>
          <w:szCs w:val="20"/>
          <w:lang w:eastAsia="en-US"/>
        </w:rPr>
        <w:t xml:space="preserve"> A.1 </w:t>
      </w:r>
      <w:r w:rsidR="00606C71" w:rsidRPr="00DB3110">
        <w:rPr>
          <w:rFonts w:ascii="Arial" w:hAnsi="Arial" w:cs="Arial"/>
          <w:noProof/>
          <w:sz w:val="20"/>
          <w:szCs w:val="20"/>
          <w:lang w:eastAsia="en-US"/>
        </w:rPr>
        <w:t xml:space="preserve">týchto SP, je povinný predložiť v ponuke predloženej prostredníctvom systému JOSEPHINE </w:t>
      </w:r>
      <w:r w:rsidR="007F3980" w:rsidRPr="00DB3110">
        <w:rPr>
          <w:rFonts w:ascii="Arial" w:hAnsi="Arial" w:cs="Arial"/>
          <w:noProof/>
          <w:sz w:val="20"/>
          <w:szCs w:val="20"/>
          <w:lang w:eastAsia="en-US"/>
        </w:rPr>
        <w:t xml:space="preserve">kópiu (sken originálu) </w:t>
      </w:r>
      <w:r w:rsidR="00606C71" w:rsidRPr="00DB3110">
        <w:rPr>
          <w:rFonts w:ascii="Arial" w:hAnsi="Arial" w:cs="Arial"/>
          <w:noProof/>
          <w:sz w:val="20"/>
          <w:szCs w:val="20"/>
          <w:lang w:eastAsia="en-US"/>
        </w:rPr>
        <w:t>bankovej záruky alebo poistenia záruk</w:t>
      </w:r>
      <w:r w:rsidR="002D1779" w:rsidRPr="00DB3110">
        <w:rPr>
          <w:rFonts w:ascii="Arial" w:hAnsi="Arial" w:cs="Arial"/>
          <w:noProof/>
          <w:sz w:val="20"/>
          <w:szCs w:val="20"/>
          <w:lang w:eastAsia="en-US"/>
        </w:rPr>
        <w:t xml:space="preserve">y alebo elektronický dokument, </w:t>
      </w:r>
      <w:r w:rsidR="002F2258" w:rsidRPr="00DB3110">
        <w:rPr>
          <w:rFonts w:ascii="Arial" w:hAnsi="Arial" w:cs="Arial"/>
          <w:noProof/>
          <w:sz w:val="20"/>
          <w:szCs w:val="20"/>
          <w:lang w:eastAsia="en-US"/>
        </w:rPr>
        <w:t>podľa bod</w:t>
      </w:r>
      <w:r w:rsidR="00A72421" w:rsidRPr="00DB3110">
        <w:rPr>
          <w:rFonts w:ascii="Arial" w:hAnsi="Arial" w:cs="Arial"/>
          <w:noProof/>
          <w:sz w:val="20"/>
          <w:szCs w:val="20"/>
          <w:lang w:eastAsia="en-US"/>
        </w:rPr>
        <w:t>ov</w:t>
      </w:r>
      <w:r w:rsidR="002F2258" w:rsidRPr="00DB3110">
        <w:rPr>
          <w:rFonts w:ascii="Arial" w:hAnsi="Arial" w:cs="Arial"/>
          <w:noProof/>
          <w:sz w:val="20"/>
          <w:szCs w:val="20"/>
          <w:lang w:eastAsia="en-US"/>
        </w:rPr>
        <w:t xml:space="preserve"> </w:t>
      </w:r>
      <w:r w:rsidRPr="00DB3110">
        <w:rPr>
          <w:rFonts w:ascii="Arial" w:hAnsi="Arial" w:cs="Arial"/>
          <w:noProof/>
          <w:sz w:val="20"/>
          <w:szCs w:val="20"/>
          <w:lang w:eastAsia="en-US"/>
        </w:rPr>
        <w:t>15</w:t>
      </w:r>
      <w:r w:rsidR="002F2258" w:rsidRPr="00DB3110">
        <w:rPr>
          <w:rFonts w:ascii="Arial" w:hAnsi="Arial" w:cs="Arial"/>
          <w:noProof/>
          <w:sz w:val="20"/>
          <w:szCs w:val="20"/>
          <w:lang w:eastAsia="en-US"/>
        </w:rPr>
        <w:t>.4.2.4 a </w:t>
      </w:r>
      <w:r w:rsidRPr="00DB3110">
        <w:rPr>
          <w:rFonts w:ascii="Arial" w:hAnsi="Arial" w:cs="Arial"/>
          <w:noProof/>
          <w:sz w:val="20"/>
          <w:szCs w:val="20"/>
          <w:lang w:eastAsia="en-US"/>
        </w:rPr>
        <w:t>15</w:t>
      </w:r>
      <w:r w:rsidR="002F2258" w:rsidRPr="00DB3110">
        <w:rPr>
          <w:rFonts w:ascii="Arial" w:hAnsi="Arial" w:cs="Arial"/>
          <w:noProof/>
          <w:sz w:val="20"/>
          <w:szCs w:val="20"/>
          <w:lang w:eastAsia="en-US"/>
        </w:rPr>
        <w:t>.4.3.4 Časť A.1 týchto SP</w:t>
      </w:r>
      <w:r w:rsidRPr="00DB3110">
        <w:rPr>
          <w:rFonts w:ascii="Arial" w:hAnsi="Arial" w:cs="Arial"/>
          <w:noProof/>
          <w:sz w:val="20"/>
          <w:szCs w:val="20"/>
          <w:lang w:eastAsia="en-US"/>
        </w:rPr>
        <w:t>.</w:t>
      </w:r>
      <w:r w:rsidR="00606C71" w:rsidRPr="00DB3110">
        <w:rPr>
          <w:rFonts w:ascii="Arial" w:hAnsi="Arial" w:cs="Arial"/>
          <w:noProof/>
          <w:sz w:val="20"/>
          <w:szCs w:val="20"/>
          <w:lang w:eastAsia="en-US"/>
        </w:rPr>
        <w:t xml:space="preserve"> Originál bankovej záruky vystavený bankou alebo poistenia záruky musí uchádzač doručiť verejnému obstarávateľovi v lehote na predkladanie ponúk podľa bod</w:t>
      </w:r>
      <w:r w:rsidR="00A72421" w:rsidRPr="00DB3110">
        <w:rPr>
          <w:rFonts w:ascii="Arial" w:hAnsi="Arial" w:cs="Arial"/>
          <w:noProof/>
          <w:sz w:val="20"/>
          <w:szCs w:val="20"/>
          <w:lang w:eastAsia="en-US"/>
        </w:rPr>
        <w:t>ov</w:t>
      </w:r>
      <w:r w:rsidR="00606C71" w:rsidRPr="00DB3110">
        <w:rPr>
          <w:rFonts w:ascii="Arial" w:hAnsi="Arial" w:cs="Arial"/>
          <w:noProof/>
          <w:sz w:val="20"/>
          <w:szCs w:val="20"/>
          <w:lang w:eastAsia="en-US"/>
        </w:rPr>
        <w:t xml:space="preserve"> </w:t>
      </w:r>
      <w:r w:rsidRPr="00DB3110">
        <w:rPr>
          <w:rFonts w:ascii="Arial" w:hAnsi="Arial" w:cs="Arial"/>
          <w:noProof/>
          <w:sz w:val="20"/>
          <w:szCs w:val="20"/>
          <w:lang w:eastAsia="en-US"/>
        </w:rPr>
        <w:t>15</w:t>
      </w:r>
      <w:r w:rsidR="00606C71" w:rsidRPr="00DB3110">
        <w:rPr>
          <w:rFonts w:ascii="Arial" w:hAnsi="Arial" w:cs="Arial"/>
          <w:noProof/>
          <w:sz w:val="20"/>
          <w:szCs w:val="20"/>
          <w:lang w:eastAsia="en-US"/>
        </w:rPr>
        <w:t xml:space="preserve">.4.2.1.1 </w:t>
      </w:r>
      <w:r w:rsidR="002F2258" w:rsidRPr="00DB3110">
        <w:rPr>
          <w:rFonts w:ascii="Arial" w:hAnsi="Arial" w:cs="Arial"/>
          <w:noProof/>
          <w:sz w:val="20"/>
          <w:szCs w:val="20"/>
          <w:lang w:eastAsia="en-US"/>
        </w:rPr>
        <w:t>a </w:t>
      </w:r>
      <w:r w:rsidRPr="00DB3110">
        <w:rPr>
          <w:rFonts w:ascii="Arial" w:hAnsi="Arial" w:cs="Arial"/>
          <w:noProof/>
          <w:sz w:val="20"/>
          <w:szCs w:val="20"/>
          <w:lang w:eastAsia="en-US"/>
        </w:rPr>
        <w:t>15</w:t>
      </w:r>
      <w:r w:rsidR="002F2258" w:rsidRPr="00DB3110">
        <w:rPr>
          <w:rFonts w:ascii="Arial" w:hAnsi="Arial" w:cs="Arial"/>
          <w:noProof/>
          <w:sz w:val="20"/>
          <w:szCs w:val="20"/>
          <w:lang w:eastAsia="en-US"/>
        </w:rPr>
        <w:t>.4.3.1.1</w:t>
      </w:r>
      <w:r w:rsidR="001D02FF" w:rsidRPr="00DB3110">
        <w:rPr>
          <w:rFonts w:ascii="Arial" w:hAnsi="Arial" w:cs="Arial"/>
          <w:noProof/>
          <w:sz w:val="20"/>
          <w:szCs w:val="20"/>
          <w:lang w:eastAsia="en-US"/>
        </w:rPr>
        <w:t xml:space="preserve"> </w:t>
      </w:r>
      <w:r w:rsidR="002F2258" w:rsidRPr="00DB3110">
        <w:rPr>
          <w:rFonts w:ascii="Arial" w:hAnsi="Arial" w:cs="Arial"/>
          <w:noProof/>
          <w:sz w:val="20"/>
          <w:szCs w:val="20"/>
          <w:lang w:eastAsia="en-US"/>
        </w:rPr>
        <w:t>Č</w:t>
      </w:r>
      <w:r w:rsidR="00584C3A" w:rsidRPr="00DB3110">
        <w:rPr>
          <w:rFonts w:ascii="Arial" w:hAnsi="Arial" w:cs="Arial"/>
          <w:noProof/>
          <w:sz w:val="20"/>
          <w:szCs w:val="20"/>
          <w:lang w:eastAsia="en-US"/>
        </w:rPr>
        <w:t>as</w:t>
      </w:r>
      <w:r w:rsidR="002F2258" w:rsidRPr="00DB3110">
        <w:rPr>
          <w:rFonts w:ascii="Arial" w:hAnsi="Arial" w:cs="Arial"/>
          <w:noProof/>
          <w:sz w:val="20"/>
          <w:szCs w:val="20"/>
          <w:lang w:eastAsia="en-US"/>
        </w:rPr>
        <w:t>ť</w:t>
      </w:r>
      <w:r w:rsidR="00584C3A" w:rsidRPr="00DB3110">
        <w:rPr>
          <w:rFonts w:ascii="Arial" w:hAnsi="Arial" w:cs="Arial"/>
          <w:noProof/>
          <w:sz w:val="20"/>
          <w:szCs w:val="20"/>
          <w:lang w:eastAsia="en-US"/>
        </w:rPr>
        <w:t xml:space="preserve"> A.1 </w:t>
      </w:r>
      <w:r w:rsidR="00606C71" w:rsidRPr="00DB3110">
        <w:rPr>
          <w:rFonts w:ascii="Arial" w:hAnsi="Arial" w:cs="Arial"/>
          <w:noProof/>
          <w:sz w:val="20"/>
          <w:szCs w:val="20"/>
          <w:lang w:eastAsia="en-US"/>
        </w:rPr>
        <w:t>týchto SP</w:t>
      </w:r>
      <w:r w:rsidR="002D1779" w:rsidRPr="00DB3110">
        <w:rPr>
          <w:rFonts w:ascii="Arial" w:hAnsi="Arial" w:cs="Arial"/>
          <w:noProof/>
          <w:sz w:val="20"/>
          <w:szCs w:val="20"/>
          <w:lang w:eastAsia="en-US"/>
        </w:rPr>
        <w:t xml:space="preserve"> (pri elektronickom dokumente, ktorý bude podpísaný kvalifikovaným elektronickým podpisom sa originál bankovej/poist</w:t>
      </w:r>
      <w:r w:rsidR="0000149E" w:rsidRPr="00DB3110">
        <w:rPr>
          <w:rFonts w:ascii="Arial" w:hAnsi="Arial" w:cs="Arial"/>
          <w:noProof/>
          <w:sz w:val="20"/>
          <w:szCs w:val="20"/>
          <w:lang w:eastAsia="en-US"/>
        </w:rPr>
        <w:t>enia</w:t>
      </w:r>
      <w:r w:rsidR="002D1779" w:rsidRPr="00DB3110">
        <w:rPr>
          <w:rFonts w:ascii="Arial" w:hAnsi="Arial" w:cs="Arial"/>
          <w:noProof/>
          <w:sz w:val="20"/>
          <w:szCs w:val="20"/>
          <w:lang w:eastAsia="en-US"/>
        </w:rPr>
        <w:t xml:space="preserve"> záruky nedoručuje</w:t>
      </w:r>
      <w:r w:rsidR="00DE0619" w:rsidRPr="00DB3110">
        <w:rPr>
          <w:rFonts w:ascii="Arial" w:hAnsi="Arial" w:cs="Arial"/>
          <w:noProof/>
          <w:sz w:val="20"/>
          <w:szCs w:val="20"/>
          <w:lang w:eastAsia="en-US"/>
        </w:rPr>
        <w:t xml:space="preserve"> do podateľne</w:t>
      </w:r>
      <w:r w:rsidR="002D1779" w:rsidRPr="00DB3110">
        <w:rPr>
          <w:rFonts w:ascii="Arial" w:hAnsi="Arial" w:cs="Arial"/>
          <w:noProof/>
          <w:sz w:val="20"/>
          <w:szCs w:val="20"/>
          <w:lang w:eastAsia="en-US"/>
        </w:rPr>
        <w:t>).</w:t>
      </w:r>
    </w:p>
    <w:p w14:paraId="50665327" w14:textId="2A8322C2" w:rsidR="00A42818" w:rsidRPr="00DB3110" w:rsidRDefault="005A46A8" w:rsidP="00DB3110">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16.1</w:t>
      </w:r>
      <w:r w:rsidR="00533133">
        <w:rPr>
          <w:rFonts w:ascii="Arial" w:hAnsi="Arial" w:cs="Arial"/>
          <w:noProof/>
          <w:sz w:val="20"/>
          <w:szCs w:val="20"/>
          <w:lang w:eastAsia="en-US"/>
        </w:rPr>
        <w:t>0</w:t>
      </w:r>
      <w:r w:rsidRPr="00DB3110">
        <w:rPr>
          <w:rFonts w:ascii="Arial" w:hAnsi="Arial" w:cs="Arial"/>
          <w:b/>
          <w:noProof/>
          <w:sz w:val="20"/>
          <w:szCs w:val="20"/>
          <w:lang w:eastAsia="en-US"/>
        </w:rPr>
        <w:tab/>
      </w:r>
      <w:r w:rsidR="00606C71" w:rsidRPr="00DB3110">
        <w:rPr>
          <w:rFonts w:ascii="Arial" w:hAnsi="Arial" w:cs="Arial"/>
          <w:b/>
          <w:noProof/>
          <w:sz w:val="20"/>
          <w:szCs w:val="20"/>
          <w:lang w:eastAsia="en-US"/>
        </w:rPr>
        <w:t>Doklady preukazujúce splnenie podmienok</w:t>
      </w:r>
      <w:r w:rsidR="00606C71" w:rsidRPr="00DB3110">
        <w:rPr>
          <w:rFonts w:ascii="Arial" w:hAnsi="Arial" w:cs="Arial"/>
          <w:noProof/>
          <w:sz w:val="20"/>
          <w:szCs w:val="20"/>
          <w:lang w:eastAsia="en-US"/>
        </w:rPr>
        <w:t xml:space="preserve"> </w:t>
      </w:r>
      <w:r w:rsidR="00606C71" w:rsidRPr="00DB3110">
        <w:rPr>
          <w:rFonts w:ascii="Arial" w:hAnsi="Arial" w:cs="Arial"/>
          <w:b/>
          <w:noProof/>
          <w:sz w:val="20"/>
          <w:szCs w:val="20"/>
          <w:lang w:eastAsia="en-US"/>
        </w:rPr>
        <w:t>účasti</w:t>
      </w:r>
      <w:r w:rsidR="00606C71" w:rsidRPr="00DB3110">
        <w:rPr>
          <w:rFonts w:ascii="Arial" w:hAnsi="Arial" w:cs="Arial"/>
          <w:noProof/>
          <w:sz w:val="20"/>
          <w:szCs w:val="20"/>
          <w:lang w:eastAsia="en-US"/>
        </w:rPr>
        <w:t xml:space="preserve"> týkajúce sa osobného postavenia</w:t>
      </w:r>
      <w:r w:rsidR="00A42818" w:rsidRPr="00DB3110">
        <w:rPr>
          <w:rFonts w:ascii="Arial" w:hAnsi="Arial" w:cs="Arial"/>
          <w:noProof/>
          <w:sz w:val="20"/>
          <w:szCs w:val="20"/>
          <w:lang w:eastAsia="en-US"/>
        </w:rPr>
        <w:t xml:space="preserve">, </w:t>
      </w:r>
      <w:r w:rsidR="00606C71" w:rsidRPr="00DB3110">
        <w:rPr>
          <w:rFonts w:ascii="Arial" w:hAnsi="Arial" w:cs="Arial"/>
          <w:noProof/>
          <w:sz w:val="20"/>
          <w:szCs w:val="20"/>
          <w:lang w:eastAsia="en-US"/>
        </w:rPr>
        <w:t xml:space="preserve">technickej </w:t>
      </w:r>
      <w:r w:rsidR="00A42818" w:rsidRPr="00DB3110">
        <w:rPr>
          <w:rFonts w:ascii="Arial" w:hAnsi="Arial" w:cs="Arial"/>
          <w:noProof/>
          <w:sz w:val="20"/>
          <w:szCs w:val="20"/>
          <w:lang w:eastAsia="en-US"/>
        </w:rPr>
        <w:t xml:space="preserve">spôsobilosti </w:t>
      </w:r>
      <w:r w:rsidR="00606C71" w:rsidRPr="00DB3110">
        <w:rPr>
          <w:rFonts w:ascii="Arial" w:hAnsi="Arial" w:cs="Arial"/>
          <w:noProof/>
          <w:sz w:val="20"/>
          <w:szCs w:val="20"/>
          <w:lang w:eastAsia="en-US"/>
        </w:rPr>
        <w:t>alebo odbornej spôsobilosti, uvedených</w:t>
      </w:r>
      <w:r w:rsidR="009E69F2" w:rsidRPr="00DB3110">
        <w:rPr>
          <w:rFonts w:ascii="Arial" w:hAnsi="Arial" w:cs="Arial"/>
          <w:noProof/>
          <w:sz w:val="20"/>
          <w:szCs w:val="20"/>
          <w:lang w:eastAsia="en-US"/>
        </w:rPr>
        <w:t xml:space="preserve"> </w:t>
      </w:r>
      <w:r w:rsidR="00A42818" w:rsidRPr="00DB3110">
        <w:rPr>
          <w:rFonts w:ascii="Arial" w:hAnsi="Arial" w:cs="Arial"/>
          <w:noProof/>
          <w:sz w:val="20"/>
          <w:szCs w:val="20"/>
          <w:lang w:eastAsia="en-US"/>
        </w:rPr>
        <w:t>v</w:t>
      </w:r>
      <w:r w:rsidR="00424C2B">
        <w:rPr>
          <w:rFonts w:ascii="Arial" w:hAnsi="Arial" w:cs="Arial"/>
          <w:noProof/>
          <w:sz w:val="20"/>
          <w:szCs w:val="20"/>
          <w:lang w:eastAsia="en-US"/>
        </w:rPr>
        <w:t xml:space="preserve"> Oznámení a v </w:t>
      </w:r>
      <w:r w:rsidRPr="00DB3110">
        <w:rPr>
          <w:rFonts w:ascii="Arial" w:hAnsi="Arial" w:cs="Arial"/>
          <w:noProof/>
          <w:sz w:val="20"/>
          <w:szCs w:val="20"/>
          <w:lang w:eastAsia="en-US"/>
        </w:rPr>
        <w:t xml:space="preserve">Časti A.3 </w:t>
      </w:r>
      <w:r w:rsidR="00A42818" w:rsidRPr="00DB3110">
        <w:rPr>
          <w:rFonts w:ascii="Arial" w:hAnsi="Arial" w:cs="Arial"/>
          <w:noProof/>
          <w:sz w:val="20"/>
          <w:szCs w:val="20"/>
          <w:lang w:eastAsia="en-US"/>
        </w:rPr>
        <w:t>týchto SP</w:t>
      </w:r>
      <w:r w:rsidR="00984999" w:rsidRPr="00DB3110">
        <w:rPr>
          <w:rFonts w:ascii="Arial" w:hAnsi="Arial" w:cs="Arial"/>
          <w:noProof/>
          <w:sz w:val="20"/>
          <w:szCs w:val="20"/>
          <w:lang w:eastAsia="en-US"/>
        </w:rPr>
        <w:t>,</w:t>
      </w:r>
      <w:r w:rsidR="00606C71" w:rsidRPr="00DB3110">
        <w:rPr>
          <w:rFonts w:ascii="Arial" w:hAnsi="Arial" w:cs="Arial"/>
          <w:noProof/>
          <w:sz w:val="20"/>
          <w:szCs w:val="20"/>
          <w:lang w:eastAsia="en-US"/>
        </w:rPr>
        <w:t xml:space="preserve"> prostredníctvom ktorých uchádzač preukazuje splnenie podmienok účasti vo verejnom obstarávan</w:t>
      </w:r>
      <w:r w:rsidR="00A42818" w:rsidRPr="00DB3110">
        <w:rPr>
          <w:rFonts w:ascii="Arial" w:hAnsi="Arial" w:cs="Arial"/>
          <w:noProof/>
          <w:sz w:val="20"/>
          <w:szCs w:val="20"/>
          <w:lang w:eastAsia="en-US"/>
        </w:rPr>
        <w:t>í</w:t>
      </w:r>
      <w:r w:rsidR="00606C71" w:rsidRPr="00DB3110">
        <w:rPr>
          <w:rFonts w:ascii="Arial" w:hAnsi="Arial" w:cs="Arial"/>
          <w:noProof/>
          <w:sz w:val="20"/>
          <w:szCs w:val="20"/>
          <w:lang w:eastAsia="en-US"/>
        </w:rPr>
        <w:t xml:space="preserve">. </w:t>
      </w:r>
    </w:p>
    <w:p w14:paraId="77CD7089" w14:textId="5DA83396" w:rsidR="00606C71" w:rsidRPr="00DB3110" w:rsidRDefault="005A46A8" w:rsidP="00DB3110">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ab/>
      </w:r>
      <w:r w:rsidR="00606C71" w:rsidRPr="00DB3110">
        <w:rPr>
          <w:rFonts w:ascii="Arial" w:hAnsi="Arial" w:cs="Arial"/>
          <w:noProof/>
          <w:sz w:val="20"/>
          <w:szCs w:val="20"/>
          <w:lang w:eastAsia="en-US"/>
        </w:rPr>
        <w:t xml:space="preserve">Uchádzač môže </w:t>
      </w:r>
      <w:r w:rsidR="00584C3A" w:rsidRPr="00DB3110">
        <w:rPr>
          <w:rFonts w:ascii="Arial" w:hAnsi="Arial" w:cs="Arial"/>
          <w:noProof/>
          <w:sz w:val="20"/>
          <w:szCs w:val="20"/>
          <w:lang w:eastAsia="en-US"/>
        </w:rPr>
        <w:t>podľa § 3</w:t>
      </w:r>
      <w:r w:rsidR="009725C2" w:rsidRPr="00DB3110">
        <w:rPr>
          <w:rFonts w:ascii="Arial" w:hAnsi="Arial" w:cs="Arial"/>
          <w:noProof/>
          <w:sz w:val="20"/>
          <w:szCs w:val="20"/>
          <w:lang w:eastAsia="en-US"/>
        </w:rPr>
        <w:t>9</w:t>
      </w:r>
      <w:r w:rsidR="00584C3A" w:rsidRPr="00DB3110">
        <w:rPr>
          <w:rFonts w:ascii="Arial" w:hAnsi="Arial" w:cs="Arial"/>
          <w:noProof/>
          <w:sz w:val="20"/>
          <w:szCs w:val="20"/>
          <w:lang w:eastAsia="en-US"/>
        </w:rPr>
        <w:t xml:space="preserve"> zákona </w:t>
      </w:r>
      <w:r w:rsidR="00606C71" w:rsidRPr="00DB3110">
        <w:rPr>
          <w:rFonts w:ascii="Arial" w:hAnsi="Arial" w:cs="Arial"/>
          <w:noProof/>
          <w:sz w:val="20"/>
          <w:szCs w:val="20"/>
          <w:lang w:eastAsia="en-US"/>
        </w:rPr>
        <w:t>doklady na preukázanie splnenia podmienok účasti predbežne nahradiť:</w:t>
      </w:r>
    </w:p>
    <w:p w14:paraId="1F634024" w14:textId="1558AA6E" w:rsidR="00606C71" w:rsidRPr="00DB3110" w:rsidRDefault="00606C71" w:rsidP="00DB3110">
      <w:pPr>
        <w:autoSpaceDE w:val="0"/>
        <w:autoSpaceDN w:val="0"/>
        <w:ind w:left="1418" w:hanging="284"/>
        <w:jc w:val="both"/>
        <w:rPr>
          <w:rFonts w:ascii="Arial" w:hAnsi="Arial" w:cs="Arial"/>
          <w:noProof/>
          <w:sz w:val="20"/>
          <w:szCs w:val="20"/>
          <w:lang w:eastAsia="en-US"/>
        </w:rPr>
      </w:pPr>
      <w:r w:rsidRPr="00DB3110">
        <w:rPr>
          <w:rFonts w:ascii="Arial" w:hAnsi="Arial" w:cs="Arial"/>
          <w:b/>
          <w:noProof/>
          <w:sz w:val="20"/>
          <w:szCs w:val="20"/>
          <w:lang w:eastAsia="en-US"/>
        </w:rPr>
        <w:t xml:space="preserve">a) </w:t>
      </w:r>
      <w:r w:rsidR="005A46A8" w:rsidRPr="00DB3110">
        <w:rPr>
          <w:rFonts w:ascii="Arial" w:hAnsi="Arial" w:cs="Arial"/>
          <w:b/>
          <w:noProof/>
          <w:sz w:val="20"/>
          <w:szCs w:val="20"/>
          <w:lang w:eastAsia="en-US"/>
        </w:rPr>
        <w:tab/>
      </w:r>
      <w:r w:rsidRPr="00DB3110">
        <w:rPr>
          <w:rFonts w:ascii="Arial" w:hAnsi="Arial" w:cs="Arial"/>
          <w:b/>
          <w:noProof/>
          <w:sz w:val="20"/>
          <w:szCs w:val="20"/>
          <w:lang w:eastAsia="en-US"/>
        </w:rPr>
        <w:t xml:space="preserve">Jednotným európskym dokumentom </w:t>
      </w:r>
      <w:r w:rsidRPr="00DB3110">
        <w:rPr>
          <w:rFonts w:ascii="Arial" w:hAnsi="Arial" w:cs="Arial"/>
          <w:noProof/>
          <w:sz w:val="20"/>
          <w:szCs w:val="20"/>
          <w:lang w:eastAsia="en-US"/>
        </w:rPr>
        <w:t>(ďalej len „JED“)</w:t>
      </w:r>
    </w:p>
    <w:p w14:paraId="3DA06F08" w14:textId="3A4105EE" w:rsidR="00606C71" w:rsidRPr="00DB3110" w:rsidRDefault="00606C71" w:rsidP="00DB3110">
      <w:pPr>
        <w:numPr>
          <w:ilvl w:val="2"/>
          <w:numId w:val="19"/>
        </w:numPr>
        <w:tabs>
          <w:tab w:val="left" w:pos="2268"/>
        </w:tabs>
        <w:autoSpaceDE w:val="0"/>
        <w:autoSpaceDN w:val="0"/>
        <w:ind w:left="1418" w:hanging="284"/>
        <w:jc w:val="both"/>
        <w:rPr>
          <w:rFonts w:ascii="Arial" w:hAnsi="Arial" w:cs="Arial"/>
          <w:noProof/>
          <w:sz w:val="20"/>
          <w:szCs w:val="20"/>
          <w:lang w:eastAsia="en-US"/>
        </w:rPr>
      </w:pPr>
      <w:r w:rsidRPr="00DB3110">
        <w:rPr>
          <w:rFonts w:ascii="Arial" w:hAnsi="Arial" w:cs="Arial"/>
          <w:noProof/>
          <w:sz w:val="20"/>
          <w:szCs w:val="20"/>
          <w:lang w:eastAsia="en-US"/>
        </w:rPr>
        <w:t xml:space="preserve">JED tvorí Prílohu </w:t>
      </w:r>
      <w:r w:rsidR="005A46A8" w:rsidRPr="00DB3110">
        <w:rPr>
          <w:rFonts w:ascii="Arial" w:hAnsi="Arial" w:cs="Arial"/>
          <w:noProof/>
          <w:sz w:val="20"/>
          <w:szCs w:val="20"/>
          <w:lang w:eastAsia="en-US"/>
        </w:rPr>
        <w:t xml:space="preserve">č. </w:t>
      </w:r>
      <w:r w:rsidR="005E7CB1" w:rsidRPr="00DB3110">
        <w:rPr>
          <w:rFonts w:ascii="Arial" w:hAnsi="Arial" w:cs="Arial"/>
          <w:noProof/>
          <w:sz w:val="20"/>
          <w:szCs w:val="20"/>
          <w:lang w:eastAsia="en-US"/>
        </w:rPr>
        <w:t>1</w:t>
      </w:r>
      <w:r w:rsidR="00984999" w:rsidRPr="00DB3110">
        <w:rPr>
          <w:rFonts w:ascii="Arial" w:hAnsi="Arial" w:cs="Arial"/>
          <w:noProof/>
          <w:sz w:val="20"/>
          <w:szCs w:val="20"/>
          <w:lang w:eastAsia="en-US"/>
        </w:rPr>
        <w:t xml:space="preserve"> </w:t>
      </w:r>
      <w:r w:rsidR="002F2258" w:rsidRPr="00DB3110">
        <w:rPr>
          <w:rFonts w:ascii="Arial" w:hAnsi="Arial" w:cs="Arial"/>
          <w:noProof/>
          <w:sz w:val="20"/>
          <w:szCs w:val="20"/>
          <w:lang w:eastAsia="en-US"/>
        </w:rPr>
        <w:t>Č</w:t>
      </w:r>
      <w:r w:rsidR="00984999" w:rsidRPr="00DB3110">
        <w:rPr>
          <w:rFonts w:ascii="Arial" w:hAnsi="Arial" w:cs="Arial"/>
          <w:noProof/>
          <w:sz w:val="20"/>
          <w:szCs w:val="20"/>
          <w:lang w:eastAsia="en-US"/>
        </w:rPr>
        <w:t>a</w:t>
      </w:r>
      <w:r w:rsidR="005E7CB1" w:rsidRPr="00DB3110">
        <w:rPr>
          <w:rFonts w:ascii="Arial" w:hAnsi="Arial" w:cs="Arial"/>
          <w:noProof/>
          <w:sz w:val="20"/>
          <w:szCs w:val="20"/>
          <w:lang w:eastAsia="en-US"/>
        </w:rPr>
        <w:t>sti</w:t>
      </w:r>
      <w:r w:rsidR="00984999" w:rsidRPr="00DB3110">
        <w:rPr>
          <w:rFonts w:ascii="Arial" w:hAnsi="Arial" w:cs="Arial"/>
          <w:noProof/>
          <w:sz w:val="20"/>
          <w:szCs w:val="20"/>
          <w:lang w:eastAsia="en-US"/>
        </w:rPr>
        <w:t xml:space="preserve"> </w:t>
      </w:r>
      <w:r w:rsidR="005A46A8" w:rsidRPr="00DB3110">
        <w:rPr>
          <w:rFonts w:ascii="Arial" w:hAnsi="Arial" w:cs="Arial"/>
          <w:noProof/>
          <w:sz w:val="20"/>
          <w:szCs w:val="20"/>
          <w:lang w:eastAsia="en-US"/>
        </w:rPr>
        <w:t>A.</w:t>
      </w:r>
      <w:r w:rsidR="005E7CB1" w:rsidRPr="00DB3110">
        <w:rPr>
          <w:rFonts w:ascii="Arial" w:hAnsi="Arial" w:cs="Arial"/>
          <w:noProof/>
          <w:sz w:val="20"/>
          <w:szCs w:val="20"/>
          <w:lang w:eastAsia="en-US"/>
        </w:rPr>
        <w:t>3</w:t>
      </w:r>
      <w:r w:rsidR="005A46A8" w:rsidRPr="00DB3110">
        <w:rPr>
          <w:rFonts w:ascii="Arial" w:hAnsi="Arial" w:cs="Arial"/>
          <w:noProof/>
          <w:sz w:val="20"/>
          <w:szCs w:val="20"/>
          <w:lang w:eastAsia="en-US"/>
        </w:rPr>
        <w:t xml:space="preserve"> </w:t>
      </w:r>
      <w:r w:rsidRPr="00DB3110">
        <w:rPr>
          <w:rFonts w:ascii="Arial" w:hAnsi="Arial" w:cs="Arial"/>
          <w:noProof/>
          <w:sz w:val="20"/>
          <w:szCs w:val="20"/>
          <w:lang w:eastAsia="en-US"/>
        </w:rPr>
        <w:t>týchto SP. Uchádzač vyplní časti I. až III. JED-u, zároveň je</w:t>
      </w:r>
      <w:r w:rsidR="001B14FF" w:rsidRPr="00DB3110">
        <w:rPr>
          <w:rFonts w:ascii="Arial" w:hAnsi="Arial" w:cs="Arial"/>
          <w:noProof/>
          <w:sz w:val="20"/>
          <w:szCs w:val="20"/>
          <w:lang w:eastAsia="en-US"/>
        </w:rPr>
        <w:t xml:space="preserve"> uchádzačovi</w:t>
      </w:r>
      <w:r w:rsidRPr="00DB3110">
        <w:rPr>
          <w:rFonts w:ascii="Arial" w:hAnsi="Arial" w:cs="Arial"/>
          <w:noProof/>
          <w:sz w:val="20"/>
          <w:szCs w:val="20"/>
          <w:lang w:eastAsia="en-US"/>
        </w:rPr>
        <w:t xml:space="preserve"> umožnené</w:t>
      </w:r>
      <w:r w:rsidRPr="00DB3110">
        <w:rPr>
          <w:rFonts w:ascii="Arial" w:hAnsi="Arial" w:cs="Arial"/>
          <w:b/>
          <w:noProof/>
          <w:sz w:val="20"/>
          <w:szCs w:val="20"/>
          <w:lang w:eastAsia="en-US"/>
        </w:rPr>
        <w:t xml:space="preserve"> vyplniť len oddiel α: GLOBÁLNY ÚDAJ PRE VŠETKY PODMIENKY ÚČASTI časti IV. JED-u</w:t>
      </w:r>
      <w:r w:rsidRPr="00DB3110">
        <w:rPr>
          <w:rFonts w:ascii="Arial" w:hAnsi="Arial" w:cs="Arial"/>
          <w:noProof/>
          <w:sz w:val="20"/>
          <w:szCs w:val="20"/>
          <w:lang w:eastAsia="en-US"/>
        </w:rPr>
        <w:t xml:space="preserve"> bez toho, aby musel vyplniť iné oddiely časti IV. JED-u.</w:t>
      </w:r>
    </w:p>
    <w:p w14:paraId="77F5F919" w14:textId="5D68558D" w:rsidR="00751EA1" w:rsidRPr="00DB3110" w:rsidRDefault="00606C71" w:rsidP="00DB3110">
      <w:pPr>
        <w:numPr>
          <w:ilvl w:val="2"/>
          <w:numId w:val="19"/>
        </w:numPr>
        <w:autoSpaceDE w:val="0"/>
        <w:autoSpaceDN w:val="0"/>
        <w:ind w:left="1418" w:hanging="284"/>
        <w:jc w:val="both"/>
        <w:rPr>
          <w:rFonts w:ascii="Arial" w:hAnsi="Arial" w:cs="Arial"/>
          <w:noProof/>
          <w:sz w:val="20"/>
          <w:szCs w:val="20"/>
          <w:lang w:eastAsia="en-US"/>
        </w:rPr>
      </w:pPr>
      <w:r w:rsidRPr="00DB3110">
        <w:rPr>
          <w:rFonts w:ascii="Arial" w:hAnsi="Arial" w:cs="Arial"/>
          <w:noProof/>
          <w:sz w:val="20"/>
          <w:szCs w:val="20"/>
          <w:lang w:eastAsia="en-US"/>
        </w:rPr>
        <w:t>Ak uchádzač preukazuje</w:t>
      </w:r>
      <w:r w:rsidR="009E69F2" w:rsidRPr="00DB3110">
        <w:rPr>
          <w:rFonts w:ascii="Arial" w:hAnsi="Arial" w:cs="Arial"/>
          <w:noProof/>
          <w:sz w:val="20"/>
          <w:szCs w:val="20"/>
          <w:lang w:eastAsia="en-US"/>
        </w:rPr>
        <w:t xml:space="preserve"> </w:t>
      </w:r>
      <w:r w:rsidRPr="00DB3110">
        <w:rPr>
          <w:rFonts w:ascii="Arial" w:hAnsi="Arial" w:cs="Arial"/>
          <w:noProof/>
          <w:sz w:val="20"/>
          <w:szCs w:val="20"/>
          <w:lang w:eastAsia="en-US"/>
        </w:rPr>
        <w:t>technickú spôsobilosť alebo odbornú spôsobilosť prostredníctvom inej osoby, uchádzač je povinný predložiť JED aj pre túto</w:t>
      </w:r>
      <w:r w:rsidR="00A42818" w:rsidRPr="00DB3110">
        <w:rPr>
          <w:rFonts w:ascii="Arial" w:hAnsi="Arial" w:cs="Arial"/>
          <w:noProof/>
          <w:sz w:val="20"/>
          <w:szCs w:val="20"/>
          <w:lang w:eastAsia="en-US"/>
        </w:rPr>
        <w:t>/tieto</w:t>
      </w:r>
      <w:r w:rsidRPr="00DB3110">
        <w:rPr>
          <w:rFonts w:ascii="Arial" w:hAnsi="Arial" w:cs="Arial"/>
          <w:noProof/>
          <w:sz w:val="20"/>
          <w:szCs w:val="20"/>
          <w:lang w:eastAsia="en-US"/>
        </w:rPr>
        <w:t xml:space="preserve"> osobu</w:t>
      </w:r>
      <w:r w:rsidR="00A42818" w:rsidRPr="00DB3110">
        <w:rPr>
          <w:rFonts w:ascii="Arial" w:hAnsi="Arial" w:cs="Arial"/>
          <w:noProof/>
          <w:sz w:val="20"/>
          <w:szCs w:val="20"/>
          <w:lang w:eastAsia="en-US"/>
        </w:rPr>
        <w:t>/y</w:t>
      </w:r>
      <w:r w:rsidRPr="00DB3110">
        <w:rPr>
          <w:rFonts w:ascii="Arial" w:hAnsi="Arial" w:cs="Arial"/>
          <w:noProof/>
          <w:sz w:val="20"/>
          <w:szCs w:val="20"/>
          <w:lang w:eastAsia="en-US"/>
        </w:rPr>
        <w:t>.</w:t>
      </w:r>
    </w:p>
    <w:p w14:paraId="2B7A0D1D" w14:textId="4F6F96E6" w:rsidR="00751EA1" w:rsidRPr="00DB3110" w:rsidRDefault="00751EA1" w:rsidP="00DB3110">
      <w:pPr>
        <w:numPr>
          <w:ilvl w:val="2"/>
          <w:numId w:val="19"/>
        </w:numPr>
        <w:autoSpaceDE w:val="0"/>
        <w:autoSpaceDN w:val="0"/>
        <w:ind w:left="1418" w:hanging="284"/>
        <w:jc w:val="both"/>
        <w:rPr>
          <w:rFonts w:ascii="Arial" w:hAnsi="Arial" w:cs="Arial"/>
          <w:noProof/>
          <w:sz w:val="20"/>
          <w:szCs w:val="20"/>
          <w:lang w:eastAsia="en-US"/>
        </w:rPr>
      </w:pPr>
      <w:r w:rsidRPr="00DB3110">
        <w:rPr>
          <w:rFonts w:ascii="Arial" w:hAnsi="Arial" w:cs="Arial"/>
          <w:bCs/>
          <w:sz w:val="20"/>
          <w:szCs w:val="20"/>
        </w:rPr>
        <w:t xml:space="preserve">Ak uchádzač využíva na plnenie zákazky subdodávateľa, ktorého technické a odborné kapacity nevyužíva na preukázanie splnenia podmienok účasti, uchádzač je povinný predložiť JED za každého takého subdodávateľa. </w:t>
      </w:r>
    </w:p>
    <w:p w14:paraId="2C910191" w14:textId="3EB52700" w:rsidR="00606C71" w:rsidRPr="00DB3110" w:rsidRDefault="00606C71" w:rsidP="00DB3110">
      <w:pPr>
        <w:numPr>
          <w:ilvl w:val="2"/>
          <w:numId w:val="19"/>
        </w:numPr>
        <w:autoSpaceDE w:val="0"/>
        <w:autoSpaceDN w:val="0"/>
        <w:ind w:left="1418" w:hanging="284"/>
        <w:jc w:val="both"/>
        <w:rPr>
          <w:rFonts w:ascii="Arial" w:hAnsi="Arial" w:cs="Arial"/>
          <w:noProof/>
          <w:sz w:val="20"/>
          <w:szCs w:val="20"/>
          <w:lang w:eastAsia="en-US"/>
        </w:rPr>
      </w:pPr>
      <w:r w:rsidRPr="00DB3110">
        <w:rPr>
          <w:rFonts w:ascii="Arial" w:hAnsi="Arial" w:cs="Arial"/>
          <w:noProof/>
          <w:sz w:val="20"/>
          <w:szCs w:val="20"/>
          <w:lang w:eastAsia="en-US"/>
        </w:rPr>
        <w:t xml:space="preserve">V prípade, ak ponuku predkladá skupina dodávateľov, </w:t>
      </w:r>
      <w:r w:rsidR="002F2258" w:rsidRPr="00DB3110">
        <w:rPr>
          <w:rFonts w:ascii="Arial" w:hAnsi="Arial" w:cs="Arial"/>
          <w:noProof/>
          <w:sz w:val="20"/>
          <w:szCs w:val="20"/>
          <w:lang w:eastAsia="en-US"/>
        </w:rPr>
        <w:t>uchádzač</w:t>
      </w:r>
      <w:r w:rsidRPr="00DB3110">
        <w:rPr>
          <w:rFonts w:ascii="Arial" w:hAnsi="Arial" w:cs="Arial"/>
          <w:noProof/>
          <w:sz w:val="20"/>
          <w:szCs w:val="20"/>
          <w:lang w:eastAsia="en-US"/>
        </w:rPr>
        <w:t xml:space="preserve"> pred</w:t>
      </w:r>
      <w:r w:rsidR="002F2258" w:rsidRPr="00DB3110">
        <w:rPr>
          <w:rFonts w:ascii="Arial" w:hAnsi="Arial" w:cs="Arial"/>
          <w:noProof/>
          <w:sz w:val="20"/>
          <w:szCs w:val="20"/>
          <w:lang w:eastAsia="en-US"/>
        </w:rPr>
        <w:t>kladá</w:t>
      </w:r>
      <w:r w:rsidRPr="00DB3110">
        <w:rPr>
          <w:rFonts w:ascii="Arial" w:hAnsi="Arial" w:cs="Arial"/>
          <w:noProof/>
          <w:sz w:val="20"/>
          <w:szCs w:val="20"/>
          <w:lang w:eastAsia="en-US"/>
        </w:rPr>
        <w:t xml:space="preserve"> JED pre každého člena skupiny </w:t>
      </w:r>
      <w:r w:rsidR="002F2258" w:rsidRPr="00DB3110">
        <w:rPr>
          <w:rFonts w:ascii="Arial" w:hAnsi="Arial" w:cs="Arial"/>
          <w:noProof/>
          <w:sz w:val="20"/>
          <w:szCs w:val="20"/>
          <w:lang w:eastAsia="en-US"/>
        </w:rPr>
        <w:t>samostatne</w:t>
      </w:r>
      <w:r w:rsidRPr="00DB3110">
        <w:rPr>
          <w:rFonts w:ascii="Arial" w:hAnsi="Arial" w:cs="Arial"/>
          <w:noProof/>
          <w:sz w:val="20"/>
          <w:szCs w:val="20"/>
          <w:lang w:eastAsia="en-US"/>
        </w:rPr>
        <w:t>.</w:t>
      </w:r>
    </w:p>
    <w:p w14:paraId="054FADE4" w14:textId="77777777" w:rsidR="005A46A8" w:rsidRPr="00DB3110" w:rsidRDefault="00606C71" w:rsidP="00DB3110">
      <w:pPr>
        <w:numPr>
          <w:ilvl w:val="2"/>
          <w:numId w:val="19"/>
        </w:numPr>
        <w:autoSpaceDE w:val="0"/>
        <w:autoSpaceDN w:val="0"/>
        <w:ind w:left="1418" w:hanging="284"/>
        <w:jc w:val="both"/>
        <w:rPr>
          <w:rFonts w:ascii="Arial" w:hAnsi="Arial" w:cs="Arial"/>
          <w:noProof/>
          <w:sz w:val="20"/>
          <w:szCs w:val="20"/>
          <w:lang w:eastAsia="en-US"/>
        </w:rPr>
      </w:pPr>
      <w:r w:rsidRPr="00DB3110">
        <w:rPr>
          <w:rFonts w:ascii="Arial" w:hAnsi="Arial" w:cs="Arial"/>
          <w:noProof/>
          <w:sz w:val="20"/>
          <w:szCs w:val="20"/>
          <w:lang w:eastAsia="en-US"/>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1EE43290" w14:textId="1C3C57DD" w:rsidR="000254FF" w:rsidRPr="00DB3110" w:rsidRDefault="005A46A8" w:rsidP="00DB3110">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16.1</w:t>
      </w:r>
      <w:r w:rsidR="00533133">
        <w:rPr>
          <w:rFonts w:ascii="Arial" w:hAnsi="Arial" w:cs="Arial"/>
          <w:noProof/>
          <w:sz w:val="20"/>
          <w:szCs w:val="20"/>
          <w:lang w:eastAsia="en-US"/>
        </w:rPr>
        <w:t>1</w:t>
      </w:r>
      <w:r w:rsidRPr="00DB3110">
        <w:rPr>
          <w:rFonts w:ascii="Arial" w:hAnsi="Arial" w:cs="Arial"/>
          <w:b/>
          <w:noProof/>
          <w:sz w:val="20"/>
          <w:szCs w:val="20"/>
          <w:lang w:eastAsia="en-US"/>
        </w:rPr>
        <w:tab/>
      </w:r>
      <w:r w:rsidR="004034F7" w:rsidRPr="00DB3110">
        <w:rPr>
          <w:rFonts w:ascii="Arial" w:hAnsi="Arial" w:cs="Arial"/>
          <w:b/>
          <w:noProof/>
          <w:sz w:val="20"/>
          <w:szCs w:val="20"/>
          <w:lang w:eastAsia="en-US"/>
        </w:rPr>
        <w:t xml:space="preserve">Čestné vyhlásenie podľa Článku 5k Nariadenia rady (EÚ) č. 833/2014 z 31. júla 2014 </w:t>
      </w:r>
      <w:r w:rsidR="004034F7" w:rsidRPr="00DB3110">
        <w:rPr>
          <w:rFonts w:ascii="Arial" w:hAnsi="Arial" w:cs="Arial"/>
          <w:noProof/>
          <w:sz w:val="20"/>
          <w:szCs w:val="20"/>
          <w:lang w:eastAsia="en-US"/>
        </w:rPr>
        <w:t xml:space="preserve">vypracované podľa Prílohy </w:t>
      </w:r>
      <w:r w:rsidRPr="00DB3110">
        <w:rPr>
          <w:rFonts w:ascii="Arial" w:hAnsi="Arial" w:cs="Arial"/>
          <w:noProof/>
          <w:sz w:val="20"/>
          <w:szCs w:val="20"/>
          <w:lang w:eastAsia="en-US"/>
        </w:rPr>
        <w:t>č.</w:t>
      </w:r>
      <w:r w:rsidR="004034F7" w:rsidRPr="00DB3110">
        <w:rPr>
          <w:rFonts w:ascii="Arial" w:hAnsi="Arial" w:cs="Arial"/>
          <w:noProof/>
          <w:sz w:val="20"/>
          <w:szCs w:val="20"/>
          <w:lang w:eastAsia="en-US"/>
        </w:rPr>
        <w:t xml:space="preserve"> </w:t>
      </w:r>
      <w:r w:rsidR="001D02FF" w:rsidRPr="00DB3110">
        <w:rPr>
          <w:rFonts w:ascii="Arial" w:hAnsi="Arial" w:cs="Arial"/>
          <w:noProof/>
          <w:sz w:val="20"/>
          <w:szCs w:val="20"/>
          <w:lang w:eastAsia="en-US"/>
        </w:rPr>
        <w:t>2</w:t>
      </w:r>
      <w:r w:rsidRPr="00DB3110">
        <w:rPr>
          <w:rFonts w:ascii="Arial" w:hAnsi="Arial" w:cs="Arial"/>
          <w:noProof/>
          <w:sz w:val="20"/>
          <w:szCs w:val="20"/>
          <w:lang w:eastAsia="en-US"/>
        </w:rPr>
        <w:t xml:space="preserve"> </w:t>
      </w:r>
      <w:r w:rsidR="004034F7" w:rsidRPr="00DB3110">
        <w:rPr>
          <w:rFonts w:ascii="Arial" w:hAnsi="Arial" w:cs="Arial"/>
          <w:noProof/>
          <w:sz w:val="20"/>
          <w:szCs w:val="20"/>
          <w:lang w:eastAsia="en-US"/>
        </w:rPr>
        <w:t>Čas</w:t>
      </w:r>
      <w:r w:rsidR="001D02FF" w:rsidRPr="00DB3110">
        <w:rPr>
          <w:rFonts w:ascii="Arial" w:hAnsi="Arial" w:cs="Arial"/>
          <w:noProof/>
          <w:sz w:val="20"/>
          <w:szCs w:val="20"/>
          <w:lang w:eastAsia="en-US"/>
        </w:rPr>
        <w:t>ti</w:t>
      </w:r>
      <w:r w:rsidR="004034F7" w:rsidRPr="00DB3110">
        <w:rPr>
          <w:rFonts w:ascii="Arial" w:hAnsi="Arial" w:cs="Arial"/>
          <w:noProof/>
          <w:sz w:val="20"/>
          <w:szCs w:val="20"/>
          <w:lang w:eastAsia="en-US"/>
        </w:rPr>
        <w:t xml:space="preserve"> </w:t>
      </w:r>
      <w:r w:rsidRPr="00DB3110">
        <w:rPr>
          <w:rFonts w:ascii="Arial" w:hAnsi="Arial" w:cs="Arial"/>
          <w:noProof/>
          <w:sz w:val="20"/>
          <w:szCs w:val="20"/>
          <w:lang w:eastAsia="en-US"/>
        </w:rPr>
        <w:t>A.1</w:t>
      </w:r>
      <w:r w:rsidR="004034F7" w:rsidRPr="00DB3110">
        <w:rPr>
          <w:rFonts w:ascii="Arial" w:hAnsi="Arial" w:cs="Arial"/>
          <w:noProof/>
          <w:sz w:val="20"/>
          <w:szCs w:val="20"/>
          <w:lang w:eastAsia="en-US"/>
        </w:rPr>
        <w:t xml:space="preserve"> týchto SP.</w:t>
      </w:r>
    </w:p>
    <w:p w14:paraId="7082AA2A" w14:textId="23D03C4C" w:rsidR="000254FF" w:rsidRDefault="000254FF" w:rsidP="00DB3110">
      <w:pPr>
        <w:autoSpaceDE w:val="0"/>
        <w:autoSpaceDN w:val="0"/>
        <w:ind w:left="1134" w:hanging="567"/>
        <w:jc w:val="both"/>
        <w:rPr>
          <w:rFonts w:ascii="Arial" w:hAnsi="Arial" w:cs="Arial"/>
          <w:noProof/>
          <w:sz w:val="20"/>
          <w:szCs w:val="20"/>
          <w:lang w:eastAsia="en-US"/>
        </w:rPr>
      </w:pPr>
      <w:r w:rsidRPr="00DB3110">
        <w:rPr>
          <w:rFonts w:ascii="Arial" w:hAnsi="Arial" w:cs="Arial"/>
          <w:noProof/>
          <w:sz w:val="20"/>
          <w:szCs w:val="20"/>
          <w:lang w:eastAsia="en-US"/>
        </w:rPr>
        <w:t>16.1</w:t>
      </w:r>
      <w:r w:rsidR="00533133">
        <w:rPr>
          <w:rFonts w:ascii="Arial" w:hAnsi="Arial" w:cs="Arial"/>
          <w:noProof/>
          <w:sz w:val="20"/>
          <w:szCs w:val="20"/>
          <w:lang w:eastAsia="en-US"/>
        </w:rPr>
        <w:t>2</w:t>
      </w:r>
      <w:r w:rsidRPr="00DB3110">
        <w:rPr>
          <w:rFonts w:ascii="Arial" w:hAnsi="Arial" w:cs="Arial"/>
          <w:b/>
          <w:noProof/>
          <w:sz w:val="20"/>
          <w:szCs w:val="20"/>
          <w:lang w:eastAsia="en-US"/>
        </w:rPr>
        <w:tab/>
        <w:t>Na</w:t>
      </w:r>
      <w:r w:rsidR="00AC5463">
        <w:rPr>
          <w:rFonts w:ascii="Arial" w:hAnsi="Arial" w:cs="Arial"/>
          <w:b/>
          <w:noProof/>
          <w:sz w:val="20"/>
          <w:szCs w:val="20"/>
          <w:lang w:eastAsia="en-US"/>
        </w:rPr>
        <w:t xml:space="preserve"> </w:t>
      </w:r>
      <w:r w:rsidRPr="00DB3110">
        <w:rPr>
          <w:rFonts w:ascii="Arial" w:hAnsi="Arial" w:cs="Arial"/>
          <w:b/>
          <w:noProof/>
          <w:sz w:val="20"/>
          <w:szCs w:val="20"/>
          <w:lang w:eastAsia="en-US"/>
        </w:rPr>
        <w:t xml:space="preserve">účely preukázania využitia subdodávateľov uchádzač predloží: </w:t>
      </w:r>
      <w:r w:rsidRPr="00DB3110">
        <w:rPr>
          <w:rFonts w:ascii="Arial" w:hAnsi="Arial" w:cs="Arial"/>
          <w:bCs/>
          <w:noProof/>
          <w:sz w:val="20"/>
          <w:szCs w:val="20"/>
          <w:lang w:eastAsia="en-US"/>
        </w:rPr>
        <w:t xml:space="preserve">Zoznam subdodávateľov a podiel subdodávok </w:t>
      </w:r>
      <w:r w:rsidRPr="00DB3110">
        <w:rPr>
          <w:rFonts w:ascii="Arial" w:hAnsi="Arial" w:cs="Arial"/>
          <w:noProof/>
          <w:sz w:val="20"/>
          <w:szCs w:val="20"/>
          <w:lang w:eastAsia="en-US"/>
        </w:rPr>
        <w:t>vypracovaný v súlade s </w:t>
      </w:r>
      <w:r w:rsidRPr="00DB3110">
        <w:rPr>
          <w:rFonts w:ascii="Arial" w:hAnsi="Arial" w:cs="Arial"/>
          <w:b/>
          <w:noProof/>
          <w:sz w:val="20"/>
          <w:szCs w:val="20"/>
          <w:lang w:eastAsia="en-US"/>
        </w:rPr>
        <w:t xml:space="preserve">Prílohou č. </w:t>
      </w:r>
      <w:r w:rsidR="008E3DE3">
        <w:rPr>
          <w:rFonts w:ascii="Arial" w:hAnsi="Arial" w:cs="Arial"/>
          <w:b/>
          <w:noProof/>
          <w:sz w:val="20"/>
          <w:szCs w:val="20"/>
          <w:lang w:eastAsia="en-US"/>
        </w:rPr>
        <w:t>2</w:t>
      </w:r>
      <w:r w:rsidRPr="00DB3110">
        <w:rPr>
          <w:rFonts w:ascii="Arial" w:hAnsi="Arial" w:cs="Arial"/>
          <w:b/>
          <w:noProof/>
          <w:sz w:val="20"/>
          <w:szCs w:val="20"/>
          <w:lang w:eastAsia="en-US"/>
        </w:rPr>
        <w:t xml:space="preserve"> Časť </w:t>
      </w:r>
      <w:r w:rsidR="008E3DE3">
        <w:rPr>
          <w:rFonts w:ascii="Arial" w:hAnsi="Arial" w:cs="Arial"/>
          <w:b/>
          <w:noProof/>
          <w:sz w:val="20"/>
          <w:szCs w:val="20"/>
          <w:lang w:eastAsia="en-US"/>
        </w:rPr>
        <w:t>B</w:t>
      </w:r>
      <w:r w:rsidR="001D02FF" w:rsidRPr="00DB3110">
        <w:rPr>
          <w:rFonts w:ascii="Arial" w:hAnsi="Arial" w:cs="Arial"/>
          <w:b/>
          <w:noProof/>
          <w:sz w:val="20"/>
          <w:szCs w:val="20"/>
          <w:lang w:eastAsia="en-US"/>
        </w:rPr>
        <w:t>.</w:t>
      </w:r>
      <w:r w:rsidRPr="00DB3110">
        <w:rPr>
          <w:rFonts w:ascii="Arial" w:hAnsi="Arial" w:cs="Arial"/>
          <w:b/>
          <w:noProof/>
          <w:sz w:val="20"/>
          <w:szCs w:val="20"/>
          <w:lang w:eastAsia="en-US"/>
        </w:rPr>
        <w:t>1 týchto SP</w:t>
      </w:r>
      <w:r w:rsidR="00EC696B" w:rsidRPr="00DB3110">
        <w:rPr>
          <w:rFonts w:ascii="Arial" w:hAnsi="Arial" w:cs="Arial"/>
          <w:b/>
          <w:noProof/>
          <w:sz w:val="20"/>
          <w:szCs w:val="20"/>
          <w:lang w:eastAsia="en-US"/>
        </w:rPr>
        <w:t xml:space="preserve"> (zároveň aj ako Príloha č. </w:t>
      </w:r>
      <w:r w:rsidR="00370B68" w:rsidRPr="00DB3110">
        <w:rPr>
          <w:rFonts w:ascii="Arial" w:hAnsi="Arial" w:cs="Arial"/>
          <w:b/>
          <w:noProof/>
          <w:sz w:val="20"/>
          <w:szCs w:val="20"/>
          <w:lang w:eastAsia="en-US"/>
        </w:rPr>
        <w:t>10</w:t>
      </w:r>
      <w:r w:rsidR="00EC696B" w:rsidRPr="00DB3110">
        <w:rPr>
          <w:rFonts w:ascii="Arial" w:hAnsi="Arial" w:cs="Arial"/>
          <w:b/>
          <w:noProof/>
          <w:sz w:val="20"/>
          <w:szCs w:val="20"/>
          <w:lang w:eastAsia="en-US"/>
        </w:rPr>
        <w:t xml:space="preserve"> </w:t>
      </w:r>
      <w:r w:rsidR="00370B68" w:rsidRPr="00DB3110">
        <w:rPr>
          <w:rFonts w:ascii="Arial" w:hAnsi="Arial" w:cs="Arial"/>
          <w:b/>
          <w:noProof/>
          <w:sz w:val="20"/>
          <w:szCs w:val="20"/>
          <w:lang w:eastAsia="en-US"/>
        </w:rPr>
        <w:t>dohod</w:t>
      </w:r>
      <w:r w:rsidR="00173C83" w:rsidRPr="00DB3110">
        <w:rPr>
          <w:rFonts w:ascii="Arial" w:hAnsi="Arial" w:cs="Arial"/>
          <w:b/>
          <w:noProof/>
          <w:sz w:val="20"/>
          <w:szCs w:val="20"/>
          <w:lang w:eastAsia="en-US"/>
        </w:rPr>
        <w:t>y</w:t>
      </w:r>
      <w:r w:rsidR="00EC696B" w:rsidRPr="00DB3110">
        <w:rPr>
          <w:rFonts w:ascii="Arial" w:hAnsi="Arial" w:cs="Arial"/>
          <w:b/>
          <w:noProof/>
          <w:sz w:val="20"/>
          <w:szCs w:val="20"/>
          <w:lang w:eastAsia="en-US"/>
        </w:rPr>
        <w:t>)</w:t>
      </w:r>
      <w:r w:rsidRPr="00DB3110">
        <w:rPr>
          <w:rFonts w:ascii="Arial" w:hAnsi="Arial" w:cs="Arial"/>
          <w:noProof/>
          <w:sz w:val="20"/>
          <w:szCs w:val="20"/>
          <w:lang w:eastAsia="en-US"/>
        </w:rPr>
        <w:t>, ktorý obsahuje aktuálne a úplné údaje o subdodávateľoch, ktorým má uchádzač v úmysle zadať podiel zákazky v rozsahu obchodné meno/názov, sídlo/miesto podnikania, IČO, zápis do príslušného registra, predmet subdodávky a podiel subdodávok vyjadrený v % z navrhovanej ponukovej ceny uchádzača.</w:t>
      </w:r>
    </w:p>
    <w:p w14:paraId="259E1721" w14:textId="1BA98008" w:rsidR="008B15C4" w:rsidRPr="00DB3110" w:rsidRDefault="008B15C4" w:rsidP="00DB3110">
      <w:pPr>
        <w:autoSpaceDE w:val="0"/>
        <w:autoSpaceDN w:val="0"/>
        <w:ind w:left="1134" w:hanging="567"/>
        <w:jc w:val="both"/>
        <w:rPr>
          <w:rFonts w:ascii="Arial" w:hAnsi="Arial" w:cs="Arial"/>
          <w:noProof/>
          <w:sz w:val="20"/>
          <w:szCs w:val="20"/>
          <w:lang w:eastAsia="en-US"/>
        </w:rPr>
      </w:pPr>
      <w:r>
        <w:rPr>
          <w:rFonts w:ascii="Arial" w:hAnsi="Arial" w:cs="Arial"/>
          <w:noProof/>
          <w:sz w:val="20"/>
          <w:szCs w:val="20"/>
          <w:lang w:eastAsia="en-US"/>
        </w:rPr>
        <w:t>16.1</w:t>
      </w:r>
      <w:r w:rsidR="00533133">
        <w:rPr>
          <w:rFonts w:ascii="Arial" w:hAnsi="Arial" w:cs="Arial"/>
          <w:noProof/>
          <w:sz w:val="20"/>
          <w:szCs w:val="20"/>
          <w:lang w:eastAsia="en-US"/>
        </w:rPr>
        <w:t>3</w:t>
      </w:r>
      <w:r>
        <w:rPr>
          <w:rFonts w:ascii="Arial" w:hAnsi="Arial" w:cs="Arial"/>
          <w:noProof/>
          <w:sz w:val="20"/>
          <w:szCs w:val="20"/>
          <w:lang w:eastAsia="en-US"/>
        </w:rPr>
        <w:tab/>
      </w:r>
      <w:r w:rsidR="00A3012F">
        <w:rPr>
          <w:rFonts w:ascii="Arial" w:hAnsi="Arial" w:cs="Arial"/>
          <w:noProof/>
          <w:sz w:val="20"/>
          <w:szCs w:val="20"/>
          <w:lang w:eastAsia="en-US"/>
        </w:rPr>
        <w:tab/>
        <w:t xml:space="preserve">Vyplnenú </w:t>
      </w:r>
      <w:r w:rsidRPr="00F86BBE">
        <w:rPr>
          <w:rFonts w:ascii="Arial" w:hAnsi="Arial" w:cs="Arial"/>
          <w:b/>
          <w:noProof/>
          <w:sz w:val="20"/>
          <w:szCs w:val="20"/>
          <w:lang w:eastAsia="en-US"/>
        </w:rPr>
        <w:t>Prílohu č. 1 - Zoznam</w:t>
      </w:r>
      <w:r w:rsidRPr="00A21AC0">
        <w:rPr>
          <w:rFonts w:ascii="Arial" w:hAnsi="Arial" w:cs="Arial"/>
          <w:b/>
          <w:noProof/>
          <w:sz w:val="20"/>
          <w:szCs w:val="20"/>
          <w:lang w:eastAsia="en-US"/>
        </w:rPr>
        <w:t xml:space="preserve"> osôb zodpovedných za poskytnutie služby</w:t>
      </w:r>
      <w:r w:rsidRPr="008B15C4">
        <w:rPr>
          <w:rFonts w:ascii="Arial" w:hAnsi="Arial" w:cs="Arial"/>
          <w:noProof/>
          <w:sz w:val="20"/>
          <w:szCs w:val="20"/>
          <w:lang w:eastAsia="en-US"/>
        </w:rPr>
        <w:t xml:space="preserve"> </w:t>
      </w:r>
      <w:r w:rsidR="00A21AC0">
        <w:rPr>
          <w:rFonts w:ascii="Arial" w:hAnsi="Arial" w:cs="Arial"/>
          <w:noProof/>
          <w:sz w:val="20"/>
          <w:szCs w:val="20"/>
          <w:lang w:eastAsia="en-US"/>
        </w:rPr>
        <w:t>Č</w:t>
      </w:r>
      <w:r w:rsidRPr="008B15C4">
        <w:rPr>
          <w:rFonts w:ascii="Arial" w:hAnsi="Arial" w:cs="Arial"/>
          <w:noProof/>
          <w:sz w:val="20"/>
          <w:szCs w:val="20"/>
          <w:lang w:eastAsia="en-US"/>
        </w:rPr>
        <w:t>as</w:t>
      </w:r>
      <w:r w:rsidR="00A21AC0">
        <w:rPr>
          <w:rFonts w:ascii="Arial" w:hAnsi="Arial" w:cs="Arial"/>
          <w:noProof/>
          <w:sz w:val="20"/>
          <w:szCs w:val="20"/>
          <w:lang w:eastAsia="en-US"/>
        </w:rPr>
        <w:t>ť</w:t>
      </w:r>
      <w:r w:rsidRPr="008B15C4">
        <w:rPr>
          <w:rFonts w:ascii="Arial" w:hAnsi="Arial" w:cs="Arial"/>
          <w:noProof/>
          <w:sz w:val="20"/>
          <w:szCs w:val="20"/>
          <w:lang w:eastAsia="en-US"/>
        </w:rPr>
        <w:t xml:space="preserve"> B.1 týchto SP </w:t>
      </w:r>
      <w:r w:rsidR="00A3012F">
        <w:rPr>
          <w:rFonts w:ascii="Arial" w:hAnsi="Arial" w:cs="Arial"/>
          <w:noProof/>
          <w:sz w:val="20"/>
          <w:szCs w:val="20"/>
          <w:lang w:eastAsia="en-US"/>
        </w:rPr>
        <w:t xml:space="preserve">vrátane dokladov </w:t>
      </w:r>
      <w:r w:rsidRPr="008B15C4">
        <w:rPr>
          <w:rFonts w:ascii="Arial" w:hAnsi="Arial" w:cs="Arial"/>
          <w:noProof/>
          <w:sz w:val="20"/>
          <w:szCs w:val="20"/>
          <w:lang w:eastAsia="en-US"/>
        </w:rPr>
        <w:t>v zmysle bodu 1</w:t>
      </w:r>
      <w:r w:rsidR="00A21AC0">
        <w:rPr>
          <w:rFonts w:ascii="Arial" w:hAnsi="Arial" w:cs="Arial"/>
          <w:noProof/>
          <w:sz w:val="20"/>
          <w:szCs w:val="20"/>
          <w:lang w:eastAsia="en-US"/>
        </w:rPr>
        <w:t>8</w:t>
      </w:r>
      <w:r w:rsidRPr="008B15C4">
        <w:rPr>
          <w:rFonts w:ascii="Arial" w:hAnsi="Arial" w:cs="Arial"/>
          <w:noProof/>
          <w:sz w:val="20"/>
          <w:szCs w:val="20"/>
          <w:lang w:eastAsia="en-US"/>
        </w:rPr>
        <w:t xml:space="preserve"> </w:t>
      </w:r>
      <w:r w:rsidR="00A21AC0">
        <w:rPr>
          <w:rFonts w:ascii="Arial" w:hAnsi="Arial" w:cs="Arial"/>
          <w:noProof/>
          <w:sz w:val="20"/>
          <w:szCs w:val="20"/>
          <w:lang w:eastAsia="en-US"/>
        </w:rPr>
        <w:t>Č</w:t>
      </w:r>
      <w:r w:rsidRPr="008B15C4">
        <w:rPr>
          <w:rFonts w:ascii="Arial" w:hAnsi="Arial" w:cs="Arial"/>
          <w:noProof/>
          <w:sz w:val="20"/>
          <w:szCs w:val="20"/>
          <w:lang w:eastAsia="en-US"/>
        </w:rPr>
        <w:t>as</w:t>
      </w:r>
      <w:r w:rsidR="00A21AC0">
        <w:rPr>
          <w:rFonts w:ascii="Arial" w:hAnsi="Arial" w:cs="Arial"/>
          <w:noProof/>
          <w:sz w:val="20"/>
          <w:szCs w:val="20"/>
          <w:lang w:eastAsia="en-US"/>
        </w:rPr>
        <w:t xml:space="preserve">ť </w:t>
      </w:r>
      <w:r w:rsidRPr="008B15C4">
        <w:rPr>
          <w:rFonts w:ascii="Arial" w:hAnsi="Arial" w:cs="Arial"/>
          <w:noProof/>
          <w:sz w:val="20"/>
          <w:szCs w:val="20"/>
          <w:lang w:eastAsia="en-US"/>
        </w:rPr>
        <w:t>B</w:t>
      </w:r>
      <w:r w:rsidR="00A21AC0">
        <w:rPr>
          <w:rFonts w:ascii="Arial" w:hAnsi="Arial" w:cs="Arial"/>
          <w:noProof/>
          <w:sz w:val="20"/>
          <w:szCs w:val="20"/>
          <w:lang w:eastAsia="en-US"/>
        </w:rPr>
        <w:t>.</w:t>
      </w:r>
      <w:r w:rsidRPr="008B15C4">
        <w:rPr>
          <w:rFonts w:ascii="Arial" w:hAnsi="Arial" w:cs="Arial"/>
          <w:noProof/>
          <w:sz w:val="20"/>
          <w:szCs w:val="20"/>
          <w:lang w:eastAsia="en-US"/>
        </w:rPr>
        <w:t>1 týchto SP</w:t>
      </w:r>
      <w:r w:rsidR="00F86BBE">
        <w:rPr>
          <w:rFonts w:ascii="Arial" w:hAnsi="Arial" w:cs="Arial"/>
          <w:noProof/>
          <w:sz w:val="20"/>
          <w:szCs w:val="20"/>
          <w:lang w:eastAsia="en-US"/>
        </w:rPr>
        <w:t>.</w:t>
      </w:r>
    </w:p>
    <w:p w14:paraId="76671211" w14:textId="77777777" w:rsidR="00AC5463" w:rsidRPr="00DB3110" w:rsidRDefault="00AC5463" w:rsidP="00DB3110">
      <w:pPr>
        <w:pStyle w:val="Odsekzoznamu"/>
        <w:autoSpaceDE w:val="0"/>
        <w:autoSpaceDN w:val="0"/>
        <w:ind w:left="1134"/>
        <w:jc w:val="both"/>
        <w:rPr>
          <w:rFonts w:ascii="Arial" w:hAnsi="Arial" w:cs="Arial"/>
          <w:sz w:val="20"/>
          <w:szCs w:val="20"/>
        </w:rPr>
      </w:pPr>
    </w:p>
    <w:p w14:paraId="5990BA8D" w14:textId="77777777" w:rsidR="005A46A8" w:rsidRPr="00DB3110" w:rsidRDefault="005A46A8" w:rsidP="00DB3110">
      <w:pPr>
        <w:tabs>
          <w:tab w:val="left" w:pos="567"/>
        </w:tabs>
        <w:jc w:val="both"/>
        <w:rPr>
          <w:rFonts w:ascii="Arial" w:hAnsi="Arial" w:cs="Arial"/>
          <w:b/>
          <w:bCs/>
          <w:smallCaps/>
          <w:sz w:val="20"/>
          <w:szCs w:val="20"/>
        </w:rPr>
      </w:pPr>
      <w:r w:rsidRPr="00DB3110">
        <w:rPr>
          <w:rFonts w:ascii="Arial" w:hAnsi="Arial" w:cs="Arial"/>
          <w:b/>
          <w:bCs/>
          <w:smallCaps/>
          <w:sz w:val="20"/>
          <w:szCs w:val="20"/>
        </w:rPr>
        <w:t>17.</w:t>
      </w:r>
      <w:r w:rsidRPr="00DB3110">
        <w:rPr>
          <w:rFonts w:ascii="Arial" w:hAnsi="Arial" w:cs="Arial"/>
          <w:b/>
          <w:bCs/>
          <w:smallCaps/>
          <w:sz w:val="20"/>
          <w:szCs w:val="20"/>
        </w:rPr>
        <w:tab/>
      </w:r>
      <w:bookmarkStart w:id="40" w:name="_Hlk178176864"/>
      <w:r w:rsidRPr="00DB3110">
        <w:rPr>
          <w:rFonts w:ascii="Arial" w:hAnsi="Arial" w:cs="Arial"/>
          <w:b/>
          <w:bCs/>
          <w:sz w:val="20"/>
          <w:szCs w:val="20"/>
        </w:rPr>
        <w:t>Náklady na prípravu ponuky</w:t>
      </w:r>
    </w:p>
    <w:p w14:paraId="20519528" w14:textId="365F114C" w:rsidR="005A46A8" w:rsidRDefault="005A46A8" w:rsidP="00DB3110">
      <w:pPr>
        <w:ind w:left="1134" w:hanging="567"/>
        <w:jc w:val="both"/>
        <w:rPr>
          <w:rFonts w:ascii="Arial" w:hAnsi="Arial" w:cs="Arial"/>
          <w:sz w:val="20"/>
          <w:szCs w:val="20"/>
        </w:rPr>
      </w:pPr>
      <w:r w:rsidRPr="00DB3110">
        <w:rPr>
          <w:rFonts w:ascii="Arial" w:hAnsi="Arial" w:cs="Arial"/>
          <w:sz w:val="20"/>
          <w:szCs w:val="20"/>
        </w:rPr>
        <w:t>17.1</w:t>
      </w:r>
      <w:r w:rsidRPr="00DB3110">
        <w:rPr>
          <w:rFonts w:ascii="Arial" w:hAnsi="Arial" w:cs="Arial"/>
          <w:sz w:val="20"/>
          <w:szCs w:val="20"/>
        </w:rPr>
        <w:tab/>
        <w:t xml:space="preserve">Všetky náklady a výdavky spojené s prípravou a predložením ponuky znáša uchádzač bez finančného nároku voči verejnému obstarávateľovi, bez ohľadu na výsledok verejného obstarávania. </w:t>
      </w:r>
    </w:p>
    <w:p w14:paraId="7FA5CAA0" w14:textId="1BEFDC66" w:rsidR="005A46A8" w:rsidRDefault="005A46A8" w:rsidP="00DB3110">
      <w:pPr>
        <w:ind w:left="1134" w:hanging="567"/>
        <w:jc w:val="both"/>
        <w:rPr>
          <w:rFonts w:ascii="Arial" w:hAnsi="Arial" w:cs="Arial"/>
          <w:sz w:val="20"/>
          <w:szCs w:val="20"/>
        </w:rPr>
      </w:pPr>
      <w:r w:rsidRPr="00DB3110">
        <w:rPr>
          <w:rFonts w:ascii="Arial" w:hAnsi="Arial" w:cs="Arial"/>
          <w:sz w:val="20"/>
          <w:szCs w:val="20"/>
        </w:rPr>
        <w:lastRenderedPageBreak/>
        <w:t>17.2</w:t>
      </w:r>
      <w:r w:rsidRPr="00DB3110">
        <w:rPr>
          <w:rFonts w:ascii="Arial" w:hAnsi="Arial" w:cs="Arial"/>
          <w:sz w:val="20"/>
          <w:szCs w:val="20"/>
        </w:rPr>
        <w:tab/>
      </w:r>
      <w:bookmarkStart w:id="41" w:name="_Toc461981371"/>
      <w:r w:rsidRPr="00DB3110">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Pr="00DB3110" w:rsidDel="009C1E19">
        <w:rPr>
          <w:rFonts w:ascii="Arial" w:hAnsi="Arial" w:cs="Arial"/>
          <w:sz w:val="20"/>
          <w:szCs w:val="20"/>
        </w:rPr>
        <w:t xml:space="preserve"> </w:t>
      </w:r>
      <w:r w:rsidRPr="00DB3110">
        <w:rPr>
          <w:rFonts w:ascii="Arial" w:hAnsi="Arial" w:cs="Arial"/>
          <w:sz w:val="20"/>
          <w:szCs w:val="20"/>
        </w:rPr>
        <w:t>ako súčasť dokumentácie vyhláseného verejného obstarávania.</w:t>
      </w:r>
      <w:bookmarkEnd w:id="41"/>
    </w:p>
    <w:p w14:paraId="7CEF5A90" w14:textId="77777777" w:rsidR="00A21AC0" w:rsidRPr="00DB3110" w:rsidRDefault="00A21AC0" w:rsidP="00DB3110">
      <w:pPr>
        <w:ind w:left="1134" w:hanging="567"/>
        <w:jc w:val="both"/>
        <w:rPr>
          <w:rFonts w:ascii="Arial" w:hAnsi="Arial" w:cs="Arial"/>
          <w:sz w:val="20"/>
          <w:szCs w:val="20"/>
        </w:rPr>
      </w:pPr>
    </w:p>
    <w:bookmarkEnd w:id="40"/>
    <w:p w14:paraId="4887A48F" w14:textId="77777777" w:rsidR="005A46A8" w:rsidRPr="00DB3110" w:rsidRDefault="005A46A8" w:rsidP="00DB3110">
      <w:pPr>
        <w:jc w:val="center"/>
        <w:rPr>
          <w:rFonts w:ascii="Arial" w:hAnsi="Arial" w:cs="Arial"/>
          <w:b/>
          <w:sz w:val="20"/>
          <w:szCs w:val="20"/>
        </w:rPr>
      </w:pPr>
      <w:r w:rsidRPr="00DB3110">
        <w:rPr>
          <w:rFonts w:ascii="Arial" w:hAnsi="Arial" w:cs="Arial"/>
          <w:b/>
          <w:sz w:val="20"/>
          <w:szCs w:val="20"/>
        </w:rPr>
        <w:t>Časť IV.</w:t>
      </w:r>
    </w:p>
    <w:p w14:paraId="50B9A97D" w14:textId="290DD7DC" w:rsidR="00A762C7" w:rsidRPr="00DB3110" w:rsidRDefault="00B538C0" w:rsidP="00DB3110">
      <w:pPr>
        <w:pStyle w:val="Nadpis5"/>
        <w:rPr>
          <w:rFonts w:ascii="Arial" w:hAnsi="Arial" w:cs="Arial"/>
          <w:sz w:val="20"/>
          <w:szCs w:val="20"/>
        </w:rPr>
      </w:pPr>
      <w:r w:rsidRPr="00DB3110">
        <w:rPr>
          <w:rFonts w:ascii="Arial" w:hAnsi="Arial" w:cs="Arial"/>
          <w:sz w:val="20"/>
          <w:szCs w:val="20"/>
        </w:rPr>
        <w:t>Predkladanie ponúk</w:t>
      </w:r>
    </w:p>
    <w:p w14:paraId="131ECF9E" w14:textId="77777777" w:rsidR="00A42818" w:rsidRPr="00DB3110" w:rsidRDefault="00A42818" w:rsidP="00DB3110">
      <w:pPr>
        <w:rPr>
          <w:rFonts w:ascii="Arial" w:hAnsi="Arial" w:cs="Arial"/>
          <w:sz w:val="20"/>
          <w:szCs w:val="20"/>
        </w:rPr>
      </w:pPr>
    </w:p>
    <w:p w14:paraId="7F66AE00" w14:textId="319CBBB6" w:rsidR="00A42818" w:rsidRPr="00DB3110" w:rsidRDefault="005A46A8" w:rsidP="00DB3110">
      <w:pPr>
        <w:ind w:left="567" w:hanging="567"/>
        <w:rPr>
          <w:rFonts w:ascii="Arial" w:hAnsi="Arial" w:cs="Arial"/>
          <w:b/>
          <w:bCs/>
          <w:sz w:val="20"/>
          <w:szCs w:val="20"/>
        </w:rPr>
      </w:pPr>
      <w:r w:rsidRPr="00DB3110">
        <w:rPr>
          <w:rFonts w:ascii="Arial" w:hAnsi="Arial" w:cs="Arial"/>
          <w:b/>
          <w:bCs/>
          <w:smallCaps/>
          <w:sz w:val="20"/>
          <w:szCs w:val="20"/>
        </w:rPr>
        <w:t>18</w:t>
      </w:r>
      <w:r w:rsidR="003574C4" w:rsidRPr="00DB3110">
        <w:rPr>
          <w:rFonts w:ascii="Arial" w:hAnsi="Arial" w:cs="Arial"/>
          <w:b/>
          <w:bCs/>
          <w:smallCaps/>
          <w:sz w:val="20"/>
          <w:szCs w:val="20"/>
        </w:rPr>
        <w:t>.</w:t>
      </w:r>
      <w:bookmarkStart w:id="42" w:name="_Hlk178176886"/>
      <w:r w:rsidR="00A762C7" w:rsidRPr="00DB3110">
        <w:rPr>
          <w:rFonts w:ascii="Arial" w:hAnsi="Arial" w:cs="Arial"/>
          <w:b/>
          <w:bCs/>
          <w:smallCaps/>
          <w:sz w:val="20"/>
          <w:szCs w:val="20"/>
        </w:rPr>
        <w:tab/>
      </w:r>
      <w:r w:rsidR="00A762C7" w:rsidRPr="00DB3110">
        <w:rPr>
          <w:rFonts w:ascii="Arial" w:hAnsi="Arial" w:cs="Arial"/>
          <w:b/>
          <w:bCs/>
          <w:sz w:val="20"/>
          <w:szCs w:val="20"/>
        </w:rPr>
        <w:t>Pred</w:t>
      </w:r>
      <w:r w:rsidR="00A42818" w:rsidRPr="00DB3110">
        <w:rPr>
          <w:rFonts w:ascii="Arial" w:hAnsi="Arial" w:cs="Arial"/>
          <w:b/>
          <w:bCs/>
          <w:sz w:val="20"/>
          <w:szCs w:val="20"/>
        </w:rPr>
        <w:t>loženie</w:t>
      </w:r>
      <w:r w:rsidR="00A762C7" w:rsidRPr="00DB3110">
        <w:rPr>
          <w:rFonts w:ascii="Arial" w:hAnsi="Arial" w:cs="Arial"/>
          <w:b/>
          <w:bCs/>
          <w:sz w:val="20"/>
          <w:szCs w:val="20"/>
        </w:rPr>
        <w:t xml:space="preserve"> pon</w:t>
      </w:r>
      <w:r w:rsidR="00A42818" w:rsidRPr="00DB3110">
        <w:rPr>
          <w:rFonts w:ascii="Arial" w:hAnsi="Arial" w:cs="Arial"/>
          <w:b/>
          <w:bCs/>
          <w:sz w:val="20"/>
          <w:szCs w:val="20"/>
        </w:rPr>
        <w:t>uky</w:t>
      </w:r>
    </w:p>
    <w:p w14:paraId="1849300A" w14:textId="77777777" w:rsidR="00091F53" w:rsidRPr="00DB3110" w:rsidRDefault="005A46A8"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18</w:t>
      </w:r>
      <w:r w:rsidR="00C55D7A" w:rsidRPr="00DB3110">
        <w:rPr>
          <w:rFonts w:ascii="Arial" w:hAnsi="Arial" w:cs="Arial"/>
          <w:color w:val="000000" w:themeColor="text1"/>
          <w:sz w:val="20"/>
          <w:szCs w:val="20"/>
          <w:lang w:eastAsia="en-US"/>
        </w:rPr>
        <w:t>.1</w:t>
      </w:r>
      <w:r w:rsidR="00C55D7A" w:rsidRPr="00DB3110">
        <w:rPr>
          <w:rFonts w:ascii="Arial" w:hAnsi="Arial" w:cs="Arial"/>
          <w:color w:val="000000" w:themeColor="text1"/>
          <w:sz w:val="20"/>
          <w:szCs w:val="20"/>
          <w:lang w:eastAsia="en-US"/>
        </w:rPr>
        <w:tab/>
      </w:r>
      <w:r w:rsidR="00A42818" w:rsidRPr="00DB3110">
        <w:rPr>
          <w:rFonts w:ascii="Arial" w:hAnsi="Arial" w:cs="Arial"/>
          <w:color w:val="000000" w:themeColor="text1"/>
          <w:sz w:val="20"/>
          <w:szCs w:val="20"/>
          <w:lang w:eastAsia="en-US"/>
        </w:rPr>
        <w:t xml:space="preserve">Uchádzač predloží svoju ponuku </w:t>
      </w:r>
      <w:r w:rsidR="00A42818" w:rsidRPr="00DB3110">
        <w:rPr>
          <w:rFonts w:ascii="Arial" w:hAnsi="Arial" w:cs="Arial"/>
          <w:b/>
          <w:color w:val="000000" w:themeColor="text1"/>
          <w:sz w:val="20"/>
          <w:szCs w:val="20"/>
          <w:lang w:eastAsia="en-US"/>
        </w:rPr>
        <w:t>v elektronickej podobe</w:t>
      </w:r>
      <w:r w:rsidR="00A42818" w:rsidRPr="00DB3110">
        <w:rPr>
          <w:rFonts w:ascii="Arial" w:hAnsi="Arial" w:cs="Arial"/>
          <w:color w:val="000000" w:themeColor="text1"/>
          <w:sz w:val="20"/>
          <w:szCs w:val="20"/>
          <w:lang w:eastAsia="en-US"/>
        </w:rPr>
        <w:t xml:space="preserve"> do systému JOSEPHINE, umiestnenom na webovej adrese: </w:t>
      </w:r>
      <w:hyperlink r:id="rId16" w:history="1">
        <w:r w:rsidR="00A42818" w:rsidRPr="00DB3110">
          <w:rPr>
            <w:rFonts w:ascii="Arial" w:eastAsia="Calibri" w:hAnsi="Arial" w:cs="Arial"/>
            <w:color w:val="0000FF"/>
            <w:sz w:val="20"/>
            <w:szCs w:val="20"/>
            <w:u w:val="single"/>
            <w:lang w:eastAsia="en-US"/>
          </w:rPr>
          <w:t>https://josephine.proebiz.com</w:t>
        </w:r>
      </w:hyperlink>
      <w:r w:rsidR="00A42818" w:rsidRPr="00DB3110">
        <w:rPr>
          <w:rFonts w:ascii="Arial" w:hAnsi="Arial" w:cs="Arial"/>
          <w:color w:val="000000" w:themeColor="text1"/>
          <w:sz w:val="20"/>
          <w:szCs w:val="20"/>
          <w:lang w:eastAsia="en-US"/>
        </w:rPr>
        <w:t xml:space="preserve"> podľa bodu </w:t>
      </w:r>
      <w:r w:rsidRPr="00DB3110">
        <w:rPr>
          <w:rFonts w:ascii="Arial" w:hAnsi="Arial" w:cs="Arial"/>
          <w:color w:val="000000" w:themeColor="text1"/>
          <w:sz w:val="20"/>
          <w:szCs w:val="20"/>
          <w:lang w:eastAsia="en-US"/>
        </w:rPr>
        <w:t>12</w:t>
      </w:r>
      <w:r w:rsidR="00A42818" w:rsidRPr="00DB3110">
        <w:rPr>
          <w:rFonts w:ascii="Arial" w:hAnsi="Arial" w:cs="Arial"/>
          <w:color w:val="000000" w:themeColor="text1"/>
          <w:sz w:val="20"/>
          <w:szCs w:val="20"/>
          <w:lang w:eastAsia="en-US"/>
        </w:rPr>
        <w:t xml:space="preserve"> </w:t>
      </w:r>
      <w:r w:rsidR="00267065" w:rsidRPr="00DB3110">
        <w:rPr>
          <w:rFonts w:ascii="Arial" w:hAnsi="Arial" w:cs="Arial"/>
          <w:color w:val="000000" w:themeColor="text1"/>
          <w:sz w:val="20"/>
          <w:szCs w:val="20"/>
          <w:lang w:eastAsia="en-US"/>
        </w:rPr>
        <w:t>Č</w:t>
      </w:r>
      <w:r w:rsidR="00584C3A" w:rsidRPr="00DB3110">
        <w:rPr>
          <w:rFonts w:ascii="Arial" w:hAnsi="Arial" w:cs="Arial"/>
          <w:color w:val="000000" w:themeColor="text1"/>
          <w:sz w:val="20"/>
          <w:szCs w:val="20"/>
          <w:lang w:eastAsia="en-US"/>
        </w:rPr>
        <w:t>as</w:t>
      </w:r>
      <w:r w:rsidR="00267065" w:rsidRPr="00DB3110">
        <w:rPr>
          <w:rFonts w:ascii="Arial" w:hAnsi="Arial" w:cs="Arial"/>
          <w:color w:val="000000" w:themeColor="text1"/>
          <w:sz w:val="20"/>
          <w:szCs w:val="20"/>
          <w:lang w:eastAsia="en-US"/>
        </w:rPr>
        <w:t>ť</w:t>
      </w:r>
      <w:r w:rsidR="00584C3A" w:rsidRPr="00DB3110">
        <w:rPr>
          <w:rFonts w:ascii="Arial" w:hAnsi="Arial" w:cs="Arial"/>
          <w:color w:val="000000" w:themeColor="text1"/>
          <w:sz w:val="20"/>
          <w:szCs w:val="20"/>
          <w:lang w:eastAsia="en-US"/>
        </w:rPr>
        <w:t xml:space="preserve"> A.1 </w:t>
      </w:r>
      <w:r w:rsidR="00A42818" w:rsidRPr="00DB3110">
        <w:rPr>
          <w:rFonts w:ascii="Arial" w:hAnsi="Arial" w:cs="Arial"/>
          <w:color w:val="000000" w:themeColor="text1"/>
          <w:sz w:val="20"/>
          <w:szCs w:val="20"/>
          <w:lang w:eastAsia="en-US"/>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A42818" w:rsidRPr="00DB3110">
        <w:rPr>
          <w:rFonts w:ascii="Arial" w:hAnsi="Arial" w:cs="Arial"/>
          <w:b/>
          <w:color w:val="000000" w:themeColor="text1"/>
          <w:sz w:val="20"/>
          <w:szCs w:val="20"/>
          <w:lang w:eastAsia="en-US"/>
        </w:rPr>
        <w:t>v dostatočnom časovom predstihu</w:t>
      </w:r>
      <w:r w:rsidR="00A42818" w:rsidRPr="00DB3110">
        <w:rPr>
          <w:rFonts w:ascii="Arial" w:hAnsi="Arial" w:cs="Arial"/>
          <w:color w:val="000000" w:themeColor="text1"/>
          <w:sz w:val="20"/>
          <w:szCs w:val="20"/>
          <w:lang w:eastAsia="en-US"/>
        </w:rPr>
        <w:t xml:space="preserve"> najmä s ohľadom na veľkosť ukladaných dát.</w:t>
      </w:r>
      <w:r w:rsidR="00091F53" w:rsidRPr="00DB3110">
        <w:rPr>
          <w:rFonts w:ascii="Arial" w:hAnsi="Arial" w:cs="Arial"/>
          <w:color w:val="000000" w:themeColor="text1"/>
          <w:sz w:val="20"/>
          <w:szCs w:val="20"/>
          <w:lang w:eastAsia="en-US"/>
        </w:rPr>
        <w:t xml:space="preserve"> </w:t>
      </w:r>
    </w:p>
    <w:p w14:paraId="78B1BC1F" w14:textId="5564D4EB" w:rsidR="005A46A8" w:rsidRPr="00DB3110" w:rsidRDefault="00091F53" w:rsidP="00DB3110">
      <w:pPr>
        <w:ind w:left="1134" w:hanging="567"/>
        <w:jc w:val="both"/>
        <w:rPr>
          <w:rFonts w:ascii="Arial" w:hAnsi="Arial" w:cs="Arial"/>
          <w:vanish/>
          <w:color w:val="000000" w:themeColor="text1"/>
          <w:sz w:val="20"/>
          <w:szCs w:val="20"/>
          <w:lang w:eastAsia="en-US"/>
        </w:rPr>
      </w:pPr>
      <w:r w:rsidRPr="00DB3110">
        <w:rPr>
          <w:rFonts w:ascii="Arial" w:hAnsi="Arial" w:cs="Arial"/>
          <w:color w:val="000000" w:themeColor="text1"/>
          <w:sz w:val="20"/>
          <w:szCs w:val="20"/>
          <w:lang w:eastAsia="en-US"/>
        </w:rPr>
        <w:t>18.2</w:t>
      </w:r>
      <w:r w:rsidRPr="00DB3110">
        <w:rPr>
          <w:rFonts w:ascii="Arial" w:hAnsi="Arial" w:cs="Arial"/>
          <w:color w:val="000000" w:themeColor="text1"/>
          <w:sz w:val="20"/>
          <w:szCs w:val="20"/>
          <w:lang w:eastAsia="en-US"/>
        </w:rPr>
        <w:tab/>
      </w:r>
    </w:p>
    <w:p w14:paraId="239AAD40" w14:textId="558AF2F6" w:rsidR="00A42818" w:rsidRPr="00DB3110" w:rsidRDefault="00A42818" w:rsidP="00DB3110">
      <w:pPr>
        <w:pStyle w:val="Odsekzoznamu"/>
        <w:autoSpaceDE w:val="0"/>
        <w:autoSpaceDN w:val="0"/>
        <w:ind w:left="1134"/>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Uchádzač môže</w:t>
      </w:r>
      <w:r w:rsidR="00C55D7A" w:rsidRPr="00DB3110">
        <w:rPr>
          <w:rFonts w:ascii="Arial" w:hAnsi="Arial" w:cs="Arial"/>
          <w:color w:val="000000" w:themeColor="text1"/>
          <w:sz w:val="20"/>
          <w:szCs w:val="20"/>
          <w:lang w:eastAsia="en-US"/>
        </w:rPr>
        <w:t xml:space="preserve"> </w:t>
      </w:r>
      <w:r w:rsidRPr="00DB3110">
        <w:rPr>
          <w:rFonts w:ascii="Arial" w:hAnsi="Arial" w:cs="Arial"/>
          <w:color w:val="000000" w:themeColor="text1"/>
          <w:sz w:val="20"/>
          <w:szCs w:val="20"/>
          <w:lang w:eastAsia="en-US"/>
        </w:rPr>
        <w:t xml:space="preserve">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74D185BE" w14:textId="77777777" w:rsidR="00091F53" w:rsidRPr="00DB3110" w:rsidRDefault="00091F53" w:rsidP="00DB3110">
      <w:pPr>
        <w:pStyle w:val="Odsekzoznamu"/>
        <w:numPr>
          <w:ilvl w:val="0"/>
          <w:numId w:val="16"/>
        </w:numPr>
        <w:autoSpaceDE w:val="0"/>
        <w:autoSpaceDN w:val="0"/>
        <w:jc w:val="both"/>
        <w:rPr>
          <w:rFonts w:ascii="Arial" w:hAnsi="Arial" w:cs="Arial"/>
          <w:vanish/>
          <w:color w:val="000000" w:themeColor="text1"/>
          <w:sz w:val="20"/>
          <w:szCs w:val="20"/>
          <w:lang w:eastAsia="en-US"/>
        </w:rPr>
      </w:pPr>
    </w:p>
    <w:p w14:paraId="436489AD" w14:textId="77777777" w:rsidR="00091F53" w:rsidRPr="00DB3110" w:rsidRDefault="00091F53" w:rsidP="00DB3110">
      <w:pPr>
        <w:pStyle w:val="Odsekzoznamu"/>
        <w:numPr>
          <w:ilvl w:val="0"/>
          <w:numId w:val="16"/>
        </w:numPr>
        <w:autoSpaceDE w:val="0"/>
        <w:autoSpaceDN w:val="0"/>
        <w:jc w:val="both"/>
        <w:rPr>
          <w:rFonts w:ascii="Arial" w:hAnsi="Arial" w:cs="Arial"/>
          <w:vanish/>
          <w:color w:val="000000" w:themeColor="text1"/>
          <w:sz w:val="20"/>
          <w:szCs w:val="20"/>
          <w:lang w:eastAsia="en-US"/>
        </w:rPr>
      </w:pPr>
    </w:p>
    <w:p w14:paraId="1595BB04" w14:textId="77777777" w:rsidR="00091F53" w:rsidRPr="00DB3110" w:rsidRDefault="00091F53" w:rsidP="00DB3110">
      <w:pPr>
        <w:pStyle w:val="Odsekzoznamu"/>
        <w:numPr>
          <w:ilvl w:val="1"/>
          <w:numId w:val="16"/>
        </w:numPr>
        <w:autoSpaceDE w:val="0"/>
        <w:autoSpaceDN w:val="0"/>
        <w:jc w:val="both"/>
        <w:rPr>
          <w:rFonts w:ascii="Arial" w:hAnsi="Arial" w:cs="Arial"/>
          <w:vanish/>
          <w:color w:val="000000" w:themeColor="text1"/>
          <w:sz w:val="20"/>
          <w:szCs w:val="20"/>
          <w:lang w:eastAsia="en-US"/>
        </w:rPr>
      </w:pPr>
    </w:p>
    <w:p w14:paraId="6B33DEE6" w14:textId="77777777" w:rsidR="00091F53" w:rsidRPr="00DB3110" w:rsidRDefault="00091F53" w:rsidP="00DB3110">
      <w:pPr>
        <w:pStyle w:val="Odsekzoznamu"/>
        <w:numPr>
          <w:ilvl w:val="1"/>
          <w:numId w:val="16"/>
        </w:numPr>
        <w:autoSpaceDE w:val="0"/>
        <w:autoSpaceDN w:val="0"/>
        <w:jc w:val="both"/>
        <w:rPr>
          <w:rFonts w:ascii="Arial" w:hAnsi="Arial" w:cs="Arial"/>
          <w:vanish/>
          <w:color w:val="000000" w:themeColor="text1"/>
          <w:sz w:val="20"/>
          <w:szCs w:val="20"/>
          <w:lang w:eastAsia="en-US"/>
        </w:rPr>
      </w:pPr>
    </w:p>
    <w:p w14:paraId="7FF53E66" w14:textId="2C343DCE" w:rsidR="00A42818" w:rsidRPr="00DB3110" w:rsidRDefault="00A42818" w:rsidP="00DB3110">
      <w:pPr>
        <w:numPr>
          <w:ilvl w:val="1"/>
          <w:numId w:val="16"/>
        </w:numPr>
        <w:autoSpaceDE w:val="0"/>
        <w:autoSpaceDN w:val="0"/>
        <w:ind w:left="92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Ak sa tejto zákazky zúčastní skupina dodávateľov:</w:t>
      </w:r>
    </w:p>
    <w:p w14:paraId="7E67BA33" w14:textId="25C28436" w:rsidR="00A42818" w:rsidRPr="00DB3110" w:rsidRDefault="00A42818" w:rsidP="00DB3110">
      <w:pPr>
        <w:numPr>
          <w:ilvl w:val="2"/>
          <w:numId w:val="16"/>
        </w:numPr>
        <w:autoSpaceDE w:val="0"/>
        <w:autoSpaceDN w:val="0"/>
        <w:ind w:left="1985" w:hanging="851"/>
        <w:jc w:val="both"/>
        <w:rPr>
          <w:rFonts w:ascii="Arial" w:hAnsi="Arial" w:cs="Arial"/>
          <w:sz w:val="20"/>
          <w:szCs w:val="20"/>
          <w:lang w:eastAsia="en-US"/>
        </w:rPr>
      </w:pPr>
      <w:r w:rsidRPr="00DB3110">
        <w:rPr>
          <w:rFonts w:ascii="Arial" w:hAnsi="Arial" w:cs="Arial"/>
          <w:color w:val="000000" w:themeColor="text1"/>
          <w:sz w:val="20"/>
          <w:szCs w:val="20"/>
          <w:lang w:eastAsia="en-US"/>
        </w:rPr>
        <w:t xml:space="preserve">v jej ponuke musí byť uvedený záväzok, že táto skupina </w:t>
      </w:r>
      <w:r w:rsidRPr="00DB3110">
        <w:rPr>
          <w:rFonts w:ascii="Arial" w:hAnsi="Arial" w:cs="Arial"/>
          <w:sz w:val="20"/>
          <w:szCs w:val="20"/>
          <w:lang w:eastAsia="en-US"/>
        </w:rPr>
        <w:t xml:space="preserve">dodávateľov v prípade prijatia jej ponuky verejným obstarávateľom za účelom riadneho plnenia </w:t>
      </w:r>
      <w:r w:rsidR="00E33778">
        <w:rPr>
          <w:rFonts w:ascii="Arial" w:hAnsi="Arial" w:cs="Arial"/>
          <w:sz w:val="20"/>
          <w:szCs w:val="20"/>
          <w:lang w:eastAsia="en-US"/>
        </w:rPr>
        <w:t>dohody</w:t>
      </w:r>
      <w:r w:rsidRPr="00DB3110">
        <w:rPr>
          <w:rFonts w:ascii="Arial" w:hAnsi="Arial" w:cs="Arial"/>
          <w:sz w:val="20"/>
          <w:szCs w:val="20"/>
          <w:lang w:eastAsia="en-US"/>
        </w:rPr>
        <w:t xml:space="preserve"> vytvorí niektorú z právnych foriem uvedených v bode </w:t>
      </w:r>
      <w:r w:rsidR="005A46A8" w:rsidRPr="00DB3110">
        <w:rPr>
          <w:rFonts w:ascii="Arial" w:hAnsi="Arial" w:cs="Arial"/>
          <w:sz w:val="20"/>
          <w:szCs w:val="20"/>
          <w:lang w:eastAsia="en-US"/>
        </w:rPr>
        <w:t>18</w:t>
      </w:r>
      <w:r w:rsidRPr="00DB3110">
        <w:rPr>
          <w:rFonts w:ascii="Arial" w:hAnsi="Arial" w:cs="Arial"/>
          <w:sz w:val="20"/>
          <w:szCs w:val="20"/>
          <w:lang w:eastAsia="en-US"/>
        </w:rPr>
        <w:t>.4</w:t>
      </w:r>
      <w:r w:rsidR="00584C3A" w:rsidRPr="00DB3110">
        <w:rPr>
          <w:rFonts w:ascii="Arial" w:hAnsi="Arial" w:cs="Arial"/>
          <w:sz w:val="20"/>
          <w:szCs w:val="20"/>
          <w:lang w:eastAsia="en-US"/>
        </w:rPr>
        <w:t xml:space="preserve"> </w:t>
      </w:r>
      <w:r w:rsidR="00267065" w:rsidRPr="00DB3110">
        <w:rPr>
          <w:rFonts w:ascii="Arial" w:hAnsi="Arial" w:cs="Arial"/>
          <w:sz w:val="20"/>
          <w:szCs w:val="20"/>
          <w:lang w:eastAsia="en-US"/>
        </w:rPr>
        <w:t>Č</w:t>
      </w:r>
      <w:r w:rsidR="00584C3A" w:rsidRPr="00DB3110">
        <w:rPr>
          <w:rFonts w:ascii="Arial" w:hAnsi="Arial" w:cs="Arial"/>
          <w:sz w:val="20"/>
          <w:szCs w:val="20"/>
          <w:lang w:eastAsia="en-US"/>
        </w:rPr>
        <w:t>as</w:t>
      </w:r>
      <w:r w:rsidR="00267065" w:rsidRPr="00DB3110">
        <w:rPr>
          <w:rFonts w:ascii="Arial" w:hAnsi="Arial" w:cs="Arial"/>
          <w:sz w:val="20"/>
          <w:szCs w:val="20"/>
          <w:lang w:eastAsia="en-US"/>
        </w:rPr>
        <w:t xml:space="preserve">ť </w:t>
      </w:r>
      <w:r w:rsidR="00584C3A" w:rsidRPr="00DB3110">
        <w:rPr>
          <w:rFonts w:ascii="Arial" w:hAnsi="Arial" w:cs="Arial"/>
          <w:sz w:val="20"/>
          <w:szCs w:val="20"/>
          <w:lang w:eastAsia="en-US"/>
        </w:rPr>
        <w:t>A.1</w:t>
      </w:r>
      <w:r w:rsidRPr="00DB3110">
        <w:rPr>
          <w:rFonts w:ascii="Arial" w:hAnsi="Arial" w:cs="Arial"/>
          <w:sz w:val="20"/>
          <w:szCs w:val="20"/>
          <w:lang w:eastAsia="en-US"/>
        </w:rPr>
        <w:t xml:space="preserve"> týchto SP, pričom sa odporúča, aby obsahom jej ponuky bola aspoň zmluva o budúcej zmluve o vytvorení príslušnej právnej formy;</w:t>
      </w:r>
    </w:p>
    <w:p w14:paraId="6C5F2D23" w14:textId="343024E1" w:rsidR="00A42818" w:rsidRPr="00DB3110" w:rsidRDefault="00A42818" w:rsidP="00DB3110">
      <w:pPr>
        <w:numPr>
          <w:ilvl w:val="2"/>
          <w:numId w:val="16"/>
        </w:numPr>
        <w:autoSpaceDE w:val="0"/>
        <w:autoSpaceDN w:val="0"/>
        <w:ind w:left="1985" w:hanging="851"/>
        <w:jc w:val="both"/>
        <w:rPr>
          <w:rFonts w:ascii="Arial" w:hAnsi="Arial" w:cs="Arial"/>
          <w:sz w:val="20"/>
          <w:szCs w:val="20"/>
          <w:lang w:eastAsia="en-US"/>
        </w:rPr>
      </w:pPr>
      <w:r w:rsidRPr="00DB3110">
        <w:rPr>
          <w:rFonts w:ascii="Arial" w:hAnsi="Arial" w:cs="Arial"/>
          <w:sz w:val="20"/>
          <w:szCs w:val="20"/>
          <w:lang w:eastAsia="en-US"/>
        </w:rPr>
        <w:t>ponuka musí byť podpísaná všetkými členmi skupiny dodávateľov spôsobom, ktorý ich právne zaväzuje.</w:t>
      </w:r>
    </w:p>
    <w:p w14:paraId="1A53863D" w14:textId="3944DB98" w:rsidR="00A42818" w:rsidRPr="00DB3110" w:rsidRDefault="00A42818" w:rsidP="00DB3110">
      <w:pPr>
        <w:numPr>
          <w:ilvl w:val="1"/>
          <w:numId w:val="16"/>
        </w:num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 xml:space="preserve">Za účelom riadneho plnenia </w:t>
      </w:r>
      <w:r w:rsidR="00E33778">
        <w:rPr>
          <w:rFonts w:ascii="Arial" w:hAnsi="Arial" w:cs="Arial"/>
          <w:sz w:val="20"/>
          <w:szCs w:val="20"/>
          <w:lang w:eastAsia="en-US"/>
        </w:rPr>
        <w:t>dohody</w:t>
      </w:r>
      <w:r w:rsidRPr="00DB3110">
        <w:rPr>
          <w:rFonts w:ascii="Arial" w:hAnsi="Arial" w:cs="Arial"/>
          <w:sz w:val="20"/>
          <w:szCs w:val="20"/>
          <w:lang w:eastAsia="en-US"/>
        </w:rPr>
        <w:t xml:space="preserve">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E33778">
        <w:rPr>
          <w:rFonts w:ascii="Arial" w:hAnsi="Arial" w:cs="Arial"/>
          <w:sz w:val="20"/>
          <w:szCs w:val="20"/>
          <w:lang w:eastAsia="en-US"/>
        </w:rPr>
        <w:t>dohody</w:t>
      </w:r>
      <w:r w:rsidRPr="00DB3110">
        <w:rPr>
          <w:rFonts w:ascii="Arial" w:hAnsi="Arial" w:cs="Arial"/>
          <w:sz w:val="20"/>
          <w:szCs w:val="20"/>
          <w:lang w:eastAsia="en-US"/>
        </w:rPr>
        <w:t>.</w:t>
      </w:r>
    </w:p>
    <w:p w14:paraId="115182A4" w14:textId="68AD71A7" w:rsidR="00A42818" w:rsidRPr="00DB3110" w:rsidRDefault="00A42818" w:rsidP="00DB3110">
      <w:pPr>
        <w:numPr>
          <w:ilvl w:val="1"/>
          <w:numId w:val="16"/>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sz w:val="20"/>
          <w:szCs w:val="20"/>
          <w:lang w:eastAsia="en-US"/>
        </w:rPr>
        <w:t>Ak skupina dodávateľov vytvorí v súlade s predchádzajúcim bodom niektorú z právnych foriem tam uvedených, pred uza</w:t>
      </w:r>
      <w:r w:rsidR="000244D7" w:rsidRPr="00DB3110">
        <w:rPr>
          <w:rFonts w:ascii="Arial" w:hAnsi="Arial" w:cs="Arial"/>
          <w:sz w:val="20"/>
          <w:szCs w:val="20"/>
          <w:lang w:eastAsia="en-US"/>
        </w:rPr>
        <w:t xml:space="preserve">vretím </w:t>
      </w:r>
      <w:r w:rsidR="00E33778">
        <w:rPr>
          <w:rFonts w:ascii="Arial" w:hAnsi="Arial" w:cs="Arial"/>
          <w:sz w:val="20"/>
          <w:szCs w:val="20"/>
          <w:lang w:eastAsia="en-US"/>
        </w:rPr>
        <w:t>dohody</w:t>
      </w:r>
      <w:r w:rsidRPr="00DB3110">
        <w:rPr>
          <w:rFonts w:ascii="Arial" w:hAnsi="Arial" w:cs="Arial"/>
          <w:sz w:val="20"/>
          <w:szCs w:val="20"/>
          <w:lang w:eastAsia="en-US"/>
        </w:rPr>
        <w:t xml:space="preserve"> bude povinná preukázať, že táto právna forma má </w:t>
      </w:r>
      <w:r w:rsidRPr="00DB3110">
        <w:rPr>
          <w:rFonts w:ascii="Arial"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w:t>
      </w:r>
      <w:r w:rsidR="000244D7" w:rsidRPr="00DB3110">
        <w:rPr>
          <w:rFonts w:ascii="Arial" w:hAnsi="Arial" w:cs="Arial"/>
          <w:color w:val="000000" w:themeColor="text1"/>
          <w:sz w:val="20"/>
          <w:szCs w:val="20"/>
          <w:lang w:eastAsia="en-US"/>
        </w:rPr>
        <w:t>vretím</w:t>
      </w:r>
      <w:r w:rsidRPr="00DB3110">
        <w:rPr>
          <w:rFonts w:ascii="Arial" w:hAnsi="Arial" w:cs="Arial"/>
          <w:color w:val="000000" w:themeColor="text1"/>
          <w:sz w:val="20"/>
          <w:szCs w:val="20"/>
          <w:lang w:eastAsia="en-US"/>
        </w:rPr>
        <w:t xml:space="preserve"> </w:t>
      </w:r>
      <w:r w:rsidR="00A21AC0">
        <w:rPr>
          <w:rFonts w:ascii="Arial" w:hAnsi="Arial" w:cs="Arial"/>
          <w:color w:val="000000" w:themeColor="text1"/>
          <w:sz w:val="20"/>
          <w:szCs w:val="20"/>
          <w:lang w:eastAsia="en-US"/>
        </w:rPr>
        <w:t>zmluvy</w:t>
      </w:r>
      <w:r w:rsidRPr="00DB3110">
        <w:rPr>
          <w:rFonts w:ascii="Arial" w:hAnsi="Arial" w:cs="Arial"/>
          <w:color w:val="000000" w:themeColor="text1"/>
          <w:sz w:val="20"/>
          <w:szCs w:val="20"/>
          <w:lang w:eastAsia="en-US"/>
        </w:rPr>
        <w:t xml:space="preserve"> o vytvorení zoskupenia bez právnej subjektivity (napr. zmluvy o združení podľa § 829 Občianskeho zákonníka), v prípade obchodných spoločností podľa Obchodného zákonníka výpisom z Obchodného registra atď.</w:t>
      </w:r>
    </w:p>
    <w:p w14:paraId="7F0D950E" w14:textId="56BE6BF6" w:rsidR="00A42818" w:rsidRPr="00DB3110" w:rsidRDefault="00A42818" w:rsidP="00DB3110">
      <w:pPr>
        <w:numPr>
          <w:ilvl w:val="1"/>
          <w:numId w:val="16"/>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V prípade zoskupenia bez právnej subjektivity zmluva o vytvorení tohto zoskupenia</w:t>
      </w:r>
      <w:r w:rsidR="00E9291A" w:rsidRPr="00DB3110">
        <w:rPr>
          <w:rFonts w:ascii="Arial" w:hAnsi="Arial" w:cs="Arial"/>
          <w:color w:val="000000" w:themeColor="text1"/>
          <w:sz w:val="20"/>
          <w:szCs w:val="20"/>
          <w:lang w:eastAsia="en-US"/>
        </w:rPr>
        <w:t xml:space="preserve"> </w:t>
      </w:r>
      <w:r w:rsidRPr="00DB3110">
        <w:rPr>
          <w:rFonts w:ascii="Arial" w:hAnsi="Arial" w:cs="Arial"/>
          <w:color w:val="000000" w:themeColor="text1"/>
          <w:sz w:val="20"/>
          <w:szCs w:val="20"/>
          <w:lang w:eastAsia="en-US"/>
        </w:rPr>
        <w:t>musí obsahovať:</w:t>
      </w:r>
    </w:p>
    <w:p w14:paraId="471C453A" w14:textId="2EAA19EC" w:rsidR="00A42818" w:rsidRPr="00DB3110" w:rsidRDefault="00A42818" w:rsidP="00DB3110">
      <w:pPr>
        <w:numPr>
          <w:ilvl w:val="2"/>
          <w:numId w:val="16"/>
        </w:numPr>
        <w:autoSpaceDE w:val="0"/>
        <w:autoSpaceDN w:val="0"/>
        <w:ind w:left="1985" w:hanging="851"/>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DB3110">
        <w:rPr>
          <w:rFonts w:ascii="Arial" w:hAnsi="Arial" w:cs="Arial"/>
          <w:bCs/>
          <w:sz w:val="20"/>
          <w:szCs w:val="20"/>
          <w:lang w:eastAsia="en-US"/>
        </w:rPr>
        <w:t>predložením ponuky</w:t>
      </w:r>
      <w:r w:rsidR="00C55D7A" w:rsidRPr="00DB3110">
        <w:rPr>
          <w:rFonts w:ascii="Arial" w:hAnsi="Arial" w:cs="Arial"/>
          <w:bCs/>
          <w:sz w:val="20"/>
          <w:szCs w:val="20"/>
          <w:lang w:eastAsia="en-US"/>
        </w:rPr>
        <w:t xml:space="preserve">, </w:t>
      </w:r>
      <w:r w:rsidRPr="00DB3110">
        <w:rPr>
          <w:rFonts w:ascii="Arial" w:hAnsi="Arial" w:cs="Arial"/>
          <w:color w:val="000000" w:themeColor="text1"/>
          <w:sz w:val="20"/>
          <w:szCs w:val="20"/>
          <w:lang w:eastAsia="en-US"/>
        </w:rPr>
        <w:t>pričom táto plná moc musí byť neoddeliteľnou súčasťou tejto</w:t>
      </w:r>
      <w:r w:rsidR="00A803A6" w:rsidRPr="00DB3110">
        <w:rPr>
          <w:rFonts w:ascii="Arial" w:hAnsi="Arial" w:cs="Arial"/>
          <w:color w:val="000000" w:themeColor="text1"/>
          <w:sz w:val="20"/>
          <w:szCs w:val="20"/>
          <w:lang w:eastAsia="en-US"/>
        </w:rPr>
        <w:t xml:space="preserve"> </w:t>
      </w:r>
      <w:r w:rsidR="00E33778">
        <w:rPr>
          <w:rFonts w:ascii="Arial" w:hAnsi="Arial" w:cs="Arial"/>
          <w:color w:val="000000" w:themeColor="text1"/>
          <w:sz w:val="20"/>
          <w:szCs w:val="20"/>
          <w:lang w:eastAsia="en-US"/>
        </w:rPr>
        <w:t>dohody</w:t>
      </w:r>
      <w:r w:rsidRPr="00DB3110">
        <w:rPr>
          <w:rFonts w:ascii="Arial" w:hAnsi="Arial" w:cs="Arial"/>
          <w:color w:val="000000" w:themeColor="text1"/>
          <w:sz w:val="20"/>
          <w:szCs w:val="20"/>
          <w:lang w:eastAsia="en-US"/>
        </w:rPr>
        <w:t>;</w:t>
      </w:r>
    </w:p>
    <w:p w14:paraId="2298A7C0" w14:textId="77777777" w:rsidR="00A42818" w:rsidRPr="00DB3110" w:rsidRDefault="00A42818" w:rsidP="00DB3110">
      <w:pPr>
        <w:numPr>
          <w:ilvl w:val="2"/>
          <w:numId w:val="16"/>
        </w:numPr>
        <w:autoSpaceDE w:val="0"/>
        <w:autoSpaceDN w:val="0"/>
        <w:ind w:left="1985" w:hanging="851"/>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556836E2" w14:textId="0D2E2A5A" w:rsidR="00A42818" w:rsidRPr="00DB3110" w:rsidRDefault="00A42818" w:rsidP="00DB3110">
      <w:pPr>
        <w:numPr>
          <w:ilvl w:val="2"/>
          <w:numId w:val="16"/>
        </w:numPr>
        <w:autoSpaceDE w:val="0"/>
        <w:autoSpaceDN w:val="0"/>
        <w:ind w:left="1985" w:hanging="851"/>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prehlásenie, že účastníci zoskupenia ručia spoločne a nerozdielne za záväzky voči verejnému obstarávateľovi, vzniknuté v súvislosti s </w:t>
      </w:r>
      <w:r w:rsidRPr="00DB3110">
        <w:rPr>
          <w:rFonts w:ascii="Arial" w:hAnsi="Arial" w:cs="Arial"/>
          <w:sz w:val="20"/>
          <w:szCs w:val="20"/>
          <w:lang w:eastAsia="en-US"/>
        </w:rPr>
        <w:t xml:space="preserve">plnením </w:t>
      </w:r>
      <w:r w:rsidR="00E33778">
        <w:rPr>
          <w:rFonts w:ascii="Arial" w:hAnsi="Arial" w:cs="Arial"/>
          <w:sz w:val="20"/>
          <w:szCs w:val="20"/>
          <w:lang w:eastAsia="en-US"/>
        </w:rPr>
        <w:t>dohody</w:t>
      </w:r>
      <w:r w:rsidRPr="00DB3110">
        <w:rPr>
          <w:rFonts w:ascii="Arial" w:hAnsi="Arial" w:cs="Arial"/>
          <w:sz w:val="20"/>
          <w:szCs w:val="20"/>
          <w:lang w:eastAsia="en-US"/>
        </w:rPr>
        <w:t>.</w:t>
      </w:r>
    </w:p>
    <w:bookmarkEnd w:id="42"/>
    <w:p w14:paraId="1A0E568B" w14:textId="77777777" w:rsidR="00A42818" w:rsidRPr="00DB3110" w:rsidRDefault="00A42818" w:rsidP="00DB3110">
      <w:pPr>
        <w:numPr>
          <w:ilvl w:val="0"/>
          <w:numId w:val="20"/>
        </w:numPr>
        <w:autoSpaceDE w:val="0"/>
        <w:autoSpaceDN w:val="0"/>
        <w:jc w:val="both"/>
        <w:rPr>
          <w:rFonts w:ascii="Arial" w:hAnsi="Arial" w:cs="Arial"/>
          <w:vanish/>
          <w:sz w:val="20"/>
          <w:szCs w:val="20"/>
          <w:lang w:eastAsia="en-US"/>
        </w:rPr>
      </w:pPr>
    </w:p>
    <w:p w14:paraId="331ACF30" w14:textId="77777777" w:rsidR="00A42818" w:rsidRPr="00DB3110" w:rsidRDefault="00A42818" w:rsidP="00DB3110">
      <w:pPr>
        <w:numPr>
          <w:ilvl w:val="0"/>
          <w:numId w:val="20"/>
        </w:numPr>
        <w:autoSpaceDE w:val="0"/>
        <w:autoSpaceDN w:val="0"/>
        <w:jc w:val="both"/>
        <w:rPr>
          <w:rFonts w:ascii="Arial" w:hAnsi="Arial" w:cs="Arial"/>
          <w:vanish/>
          <w:sz w:val="20"/>
          <w:szCs w:val="20"/>
          <w:lang w:eastAsia="en-US"/>
        </w:rPr>
      </w:pPr>
    </w:p>
    <w:p w14:paraId="268B4339" w14:textId="77777777" w:rsidR="00A42818" w:rsidRPr="00DB3110" w:rsidRDefault="00A42818" w:rsidP="00DB3110">
      <w:pPr>
        <w:numPr>
          <w:ilvl w:val="1"/>
          <w:numId w:val="20"/>
        </w:numPr>
        <w:autoSpaceDE w:val="0"/>
        <w:autoSpaceDN w:val="0"/>
        <w:jc w:val="both"/>
        <w:rPr>
          <w:rFonts w:ascii="Arial" w:hAnsi="Arial" w:cs="Arial"/>
          <w:vanish/>
          <w:sz w:val="20"/>
          <w:szCs w:val="20"/>
          <w:lang w:eastAsia="en-US"/>
        </w:rPr>
      </w:pPr>
    </w:p>
    <w:p w14:paraId="479EB2EE" w14:textId="77777777" w:rsidR="00A42818" w:rsidRPr="00DB3110" w:rsidRDefault="00A42818" w:rsidP="00DB3110">
      <w:pPr>
        <w:numPr>
          <w:ilvl w:val="1"/>
          <w:numId w:val="20"/>
        </w:numPr>
        <w:autoSpaceDE w:val="0"/>
        <w:autoSpaceDN w:val="0"/>
        <w:jc w:val="both"/>
        <w:rPr>
          <w:rFonts w:ascii="Arial" w:hAnsi="Arial" w:cs="Arial"/>
          <w:vanish/>
          <w:sz w:val="20"/>
          <w:szCs w:val="20"/>
          <w:lang w:eastAsia="en-US"/>
        </w:rPr>
      </w:pPr>
    </w:p>
    <w:p w14:paraId="2E432A68" w14:textId="77777777" w:rsidR="00A42818" w:rsidRPr="00DB3110" w:rsidRDefault="00A42818" w:rsidP="00DB3110">
      <w:pPr>
        <w:numPr>
          <w:ilvl w:val="1"/>
          <w:numId w:val="20"/>
        </w:numPr>
        <w:autoSpaceDE w:val="0"/>
        <w:autoSpaceDN w:val="0"/>
        <w:jc w:val="both"/>
        <w:rPr>
          <w:rFonts w:ascii="Arial" w:hAnsi="Arial" w:cs="Arial"/>
          <w:vanish/>
          <w:sz w:val="20"/>
          <w:szCs w:val="20"/>
          <w:lang w:eastAsia="en-US"/>
        </w:rPr>
      </w:pPr>
    </w:p>
    <w:p w14:paraId="61BE985E" w14:textId="77777777" w:rsidR="00A42818" w:rsidRPr="00DB3110" w:rsidRDefault="00A42818" w:rsidP="00DB3110">
      <w:pPr>
        <w:numPr>
          <w:ilvl w:val="1"/>
          <w:numId w:val="20"/>
        </w:numPr>
        <w:autoSpaceDE w:val="0"/>
        <w:autoSpaceDN w:val="0"/>
        <w:jc w:val="both"/>
        <w:rPr>
          <w:rFonts w:ascii="Arial" w:hAnsi="Arial" w:cs="Arial"/>
          <w:vanish/>
          <w:sz w:val="20"/>
          <w:szCs w:val="20"/>
          <w:lang w:eastAsia="en-US"/>
        </w:rPr>
      </w:pPr>
    </w:p>
    <w:p w14:paraId="67E83E04" w14:textId="77777777" w:rsidR="00A42818" w:rsidRPr="00DB3110" w:rsidRDefault="00A42818" w:rsidP="00DB3110">
      <w:pPr>
        <w:numPr>
          <w:ilvl w:val="1"/>
          <w:numId w:val="20"/>
        </w:numPr>
        <w:autoSpaceDE w:val="0"/>
        <w:autoSpaceDN w:val="0"/>
        <w:jc w:val="both"/>
        <w:rPr>
          <w:rFonts w:ascii="Arial" w:hAnsi="Arial" w:cs="Arial"/>
          <w:vanish/>
          <w:sz w:val="20"/>
          <w:szCs w:val="20"/>
          <w:lang w:eastAsia="en-US"/>
        </w:rPr>
      </w:pPr>
    </w:p>
    <w:p w14:paraId="5CC9A53F" w14:textId="77777777" w:rsidR="00267065" w:rsidRPr="00DB3110" w:rsidRDefault="00267065" w:rsidP="00DB3110">
      <w:pPr>
        <w:autoSpaceDE w:val="0"/>
        <w:autoSpaceDN w:val="0"/>
        <w:ind w:left="1418" w:hanging="851"/>
        <w:jc w:val="both"/>
        <w:rPr>
          <w:rFonts w:ascii="Arial" w:hAnsi="Arial" w:cs="Arial"/>
          <w:sz w:val="20"/>
          <w:szCs w:val="20"/>
          <w:lang w:eastAsia="en-US"/>
        </w:rPr>
      </w:pPr>
      <w:bookmarkStart w:id="43" w:name="_Hlk178176905"/>
    </w:p>
    <w:p w14:paraId="3C425760" w14:textId="77777777" w:rsidR="00A42818" w:rsidRPr="00DB3110" w:rsidRDefault="00A42818" w:rsidP="00DB3110">
      <w:pPr>
        <w:autoSpaceDE w:val="0"/>
        <w:autoSpaceDN w:val="0"/>
        <w:ind w:left="5889" w:hanging="360"/>
        <w:jc w:val="both"/>
        <w:outlineLvl w:val="2"/>
        <w:rPr>
          <w:rFonts w:ascii="Arial" w:eastAsia="Calibri" w:hAnsi="Arial" w:cs="Arial"/>
          <w:b/>
          <w:bCs/>
          <w:vanish/>
          <w:sz w:val="20"/>
          <w:szCs w:val="20"/>
          <w:lang w:eastAsia="en-US"/>
        </w:rPr>
      </w:pPr>
    </w:p>
    <w:p w14:paraId="581EC727" w14:textId="3FA63812" w:rsidR="00A42818" w:rsidRPr="00DB3110" w:rsidRDefault="0087248E" w:rsidP="00DB3110">
      <w:pPr>
        <w:autoSpaceDE w:val="0"/>
        <w:autoSpaceDN w:val="0"/>
        <w:ind w:left="567" w:hanging="567"/>
        <w:jc w:val="both"/>
        <w:outlineLvl w:val="2"/>
        <w:rPr>
          <w:rFonts w:ascii="Arial" w:eastAsia="Calibri" w:hAnsi="Arial" w:cs="Arial"/>
          <w:b/>
          <w:bCs/>
          <w:sz w:val="20"/>
          <w:szCs w:val="20"/>
        </w:rPr>
      </w:pPr>
      <w:bookmarkStart w:id="44" w:name="_Toc461981374"/>
      <w:r w:rsidRPr="00DB3110">
        <w:rPr>
          <w:rFonts w:ascii="Arial" w:eastAsia="Calibri" w:hAnsi="Arial" w:cs="Arial"/>
          <w:b/>
          <w:bCs/>
          <w:sz w:val="20"/>
          <w:szCs w:val="20"/>
        </w:rPr>
        <w:t>19</w:t>
      </w:r>
      <w:r w:rsidR="00A42818" w:rsidRPr="00DB3110">
        <w:rPr>
          <w:rFonts w:ascii="Arial" w:eastAsia="Calibri" w:hAnsi="Arial" w:cs="Arial"/>
          <w:b/>
          <w:bCs/>
          <w:sz w:val="20"/>
          <w:szCs w:val="20"/>
        </w:rPr>
        <w:tab/>
      </w:r>
      <w:bookmarkEnd w:id="44"/>
      <w:r w:rsidR="00A42818" w:rsidRPr="00DB3110">
        <w:rPr>
          <w:rFonts w:ascii="Arial" w:eastAsia="Calibri" w:hAnsi="Arial" w:cs="Arial"/>
          <w:b/>
          <w:bCs/>
          <w:sz w:val="20"/>
          <w:szCs w:val="20"/>
        </w:rPr>
        <w:t>Registrácia a autentifikácia uchádzača</w:t>
      </w:r>
    </w:p>
    <w:p w14:paraId="1D0D9CB9" w14:textId="77777777" w:rsidR="00A42818" w:rsidRPr="00DB3110" w:rsidRDefault="00A42818" w:rsidP="00DB3110">
      <w:pPr>
        <w:numPr>
          <w:ilvl w:val="0"/>
          <w:numId w:val="16"/>
        </w:numPr>
        <w:autoSpaceDE w:val="0"/>
        <w:autoSpaceDN w:val="0"/>
        <w:jc w:val="both"/>
        <w:rPr>
          <w:rFonts w:ascii="Arial" w:hAnsi="Arial" w:cs="Arial"/>
          <w:vanish/>
          <w:color w:val="000000" w:themeColor="text1"/>
          <w:sz w:val="20"/>
          <w:szCs w:val="20"/>
          <w:lang w:eastAsia="en-US"/>
        </w:rPr>
      </w:pPr>
    </w:p>
    <w:p w14:paraId="2E422D5D" w14:textId="55066119" w:rsidR="00A42818" w:rsidRPr="00DB3110" w:rsidRDefault="00A42818" w:rsidP="00DB3110">
      <w:pPr>
        <w:numPr>
          <w:ilvl w:val="1"/>
          <w:numId w:val="16"/>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w:t>
      </w:r>
      <w:proofErr w:type="spellStart"/>
      <w:r w:rsidRPr="00DB3110">
        <w:rPr>
          <w:rFonts w:ascii="Arial" w:hAnsi="Arial" w:cs="Arial"/>
          <w:color w:val="000000" w:themeColor="text1"/>
          <w:sz w:val="20"/>
          <w:szCs w:val="20"/>
          <w:lang w:eastAsia="en-US"/>
        </w:rPr>
        <w:t>eID</w:t>
      </w:r>
      <w:proofErr w:type="spellEnd"/>
      <w:r w:rsidRPr="00DB3110">
        <w:rPr>
          <w:rFonts w:ascii="Arial" w:hAnsi="Arial" w:cs="Arial"/>
          <w:color w:val="000000" w:themeColor="text1"/>
          <w:sz w:val="20"/>
          <w:szCs w:val="20"/>
          <w:lang w:eastAsia="en-US"/>
        </w:rPr>
        <w:t>).</w:t>
      </w:r>
    </w:p>
    <w:p w14:paraId="3BD31F8D" w14:textId="6B2D0A3D" w:rsidR="00A42818" w:rsidRDefault="00A42818" w:rsidP="00DB3110">
      <w:pPr>
        <w:numPr>
          <w:ilvl w:val="1"/>
          <w:numId w:val="16"/>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Predkladanie ponúk je umožnené iba autentifikovaným uchádzačom. Autentifikáciu je možné vykonať týmito spôsobmi:</w:t>
      </w:r>
    </w:p>
    <w:p w14:paraId="2D6E4B1A" w14:textId="06CB2A1A" w:rsidR="00A42818" w:rsidRPr="00DB3110" w:rsidRDefault="00A42818" w:rsidP="00DB3110">
      <w:pPr>
        <w:numPr>
          <w:ilvl w:val="0"/>
          <w:numId w:val="14"/>
        </w:numPr>
        <w:ind w:left="1701" w:hanging="567"/>
        <w:jc w:val="both"/>
        <w:rPr>
          <w:rFonts w:ascii="Arial" w:hAnsi="Arial" w:cs="Arial"/>
          <w:noProof/>
          <w:sz w:val="20"/>
          <w:szCs w:val="20"/>
          <w:lang w:eastAsia="en-US"/>
        </w:rPr>
      </w:pPr>
      <w:r w:rsidRPr="00DB3110">
        <w:rPr>
          <w:rFonts w:ascii="Arial"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DB3110">
        <w:rPr>
          <w:rFonts w:ascii="Arial" w:hAnsi="Arial" w:cs="Arial"/>
          <w:sz w:val="20"/>
          <w:szCs w:val="20"/>
          <w:lang w:eastAsia="en-US"/>
        </w:rPr>
        <w:t>O dokončení autentifikácie je uchádzač informovaný e-mailom</w:t>
      </w:r>
      <w:r w:rsidRPr="00DB3110">
        <w:rPr>
          <w:rFonts w:ascii="Arial" w:hAnsi="Arial" w:cs="Arial"/>
          <w:noProof/>
          <w:sz w:val="20"/>
          <w:szCs w:val="20"/>
          <w:lang w:eastAsia="en-US"/>
        </w:rPr>
        <w:t>;</w:t>
      </w:r>
    </w:p>
    <w:p w14:paraId="7B43E6FA" w14:textId="7720CFFF" w:rsidR="00A42818" w:rsidRPr="00DB3110" w:rsidRDefault="00A42818" w:rsidP="00DB3110">
      <w:pPr>
        <w:numPr>
          <w:ilvl w:val="0"/>
          <w:numId w:val="14"/>
        </w:numPr>
        <w:tabs>
          <w:tab w:val="num" w:pos="284"/>
        </w:tabs>
        <w:ind w:left="1701" w:hanging="567"/>
        <w:jc w:val="both"/>
        <w:rPr>
          <w:rFonts w:ascii="Arial" w:hAnsi="Arial" w:cs="Arial"/>
          <w:noProof/>
          <w:sz w:val="20"/>
          <w:szCs w:val="20"/>
          <w:lang w:eastAsia="en-US"/>
        </w:rPr>
      </w:pPr>
      <w:r w:rsidRPr="00DB3110">
        <w:rPr>
          <w:rFonts w:ascii="Arial" w:hAnsi="Arial" w:cs="Arial"/>
          <w:noProof/>
          <w:sz w:val="20"/>
          <w:szCs w:val="20"/>
          <w:lang w:eastAsia="en-US"/>
        </w:rPr>
        <w:lastRenderedPageBreak/>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77011069" w14:textId="77777777" w:rsidR="00A42818" w:rsidRPr="00DB3110" w:rsidRDefault="00A42818" w:rsidP="00DB3110">
      <w:pPr>
        <w:numPr>
          <w:ilvl w:val="0"/>
          <w:numId w:val="14"/>
        </w:numPr>
        <w:tabs>
          <w:tab w:val="num" w:pos="284"/>
        </w:tabs>
        <w:ind w:left="1701" w:hanging="567"/>
        <w:jc w:val="both"/>
        <w:rPr>
          <w:rFonts w:ascii="Arial" w:hAnsi="Arial" w:cs="Arial"/>
          <w:noProof/>
          <w:sz w:val="20"/>
          <w:szCs w:val="20"/>
          <w:lang w:eastAsia="en-US"/>
        </w:rPr>
      </w:pPr>
      <w:r w:rsidRPr="00DB3110">
        <w:rPr>
          <w:rFonts w:ascii="Arial"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EDF7544" w14:textId="4DB53072" w:rsidR="00A42818" w:rsidRPr="00DB3110" w:rsidRDefault="00A42818" w:rsidP="00DB3110">
      <w:pPr>
        <w:numPr>
          <w:ilvl w:val="0"/>
          <w:numId w:val="14"/>
        </w:numPr>
        <w:tabs>
          <w:tab w:val="num" w:pos="284"/>
        </w:tabs>
        <w:ind w:left="1701" w:hanging="567"/>
        <w:jc w:val="both"/>
        <w:rPr>
          <w:rFonts w:ascii="Arial" w:hAnsi="Arial" w:cs="Arial"/>
          <w:noProof/>
          <w:sz w:val="20"/>
          <w:szCs w:val="20"/>
          <w:lang w:eastAsia="en-US"/>
        </w:rPr>
      </w:pPr>
      <w:r w:rsidRPr="00DB3110">
        <w:rPr>
          <w:rFonts w:ascii="Arial"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44A9ED60" w14:textId="77777777" w:rsidR="00A42818" w:rsidRPr="00DB3110" w:rsidRDefault="00A42818" w:rsidP="00DB3110">
      <w:pPr>
        <w:numPr>
          <w:ilvl w:val="1"/>
          <w:numId w:val="16"/>
        </w:numPr>
        <w:tabs>
          <w:tab w:val="left" w:pos="1134"/>
        </w:tabs>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46044CA6" w14:textId="77777777" w:rsidR="00A42818" w:rsidRPr="00DB3110" w:rsidRDefault="00A42818" w:rsidP="00DB3110">
      <w:pPr>
        <w:numPr>
          <w:ilvl w:val="0"/>
          <w:numId w:val="20"/>
        </w:numPr>
        <w:autoSpaceDE w:val="0"/>
        <w:autoSpaceDN w:val="0"/>
        <w:jc w:val="both"/>
        <w:rPr>
          <w:rFonts w:ascii="Arial" w:hAnsi="Arial" w:cs="Arial"/>
          <w:vanish/>
          <w:color w:val="000000" w:themeColor="text1"/>
          <w:sz w:val="20"/>
          <w:szCs w:val="20"/>
          <w:lang w:eastAsia="en-US"/>
        </w:rPr>
      </w:pPr>
    </w:p>
    <w:p w14:paraId="2DFD4ECD" w14:textId="77777777" w:rsidR="00A42818" w:rsidRPr="00DB3110" w:rsidRDefault="00A42818" w:rsidP="00DB3110">
      <w:pPr>
        <w:numPr>
          <w:ilvl w:val="0"/>
          <w:numId w:val="20"/>
        </w:numPr>
        <w:autoSpaceDE w:val="0"/>
        <w:autoSpaceDN w:val="0"/>
        <w:jc w:val="both"/>
        <w:rPr>
          <w:rFonts w:ascii="Arial" w:hAnsi="Arial" w:cs="Arial"/>
          <w:vanish/>
          <w:color w:val="000000" w:themeColor="text1"/>
          <w:sz w:val="20"/>
          <w:szCs w:val="20"/>
          <w:lang w:eastAsia="en-US"/>
        </w:rPr>
      </w:pPr>
    </w:p>
    <w:p w14:paraId="69C4E7C9" w14:textId="77777777" w:rsidR="00A42818" w:rsidRPr="00DB3110" w:rsidRDefault="00A42818" w:rsidP="00DB3110">
      <w:pPr>
        <w:numPr>
          <w:ilvl w:val="1"/>
          <w:numId w:val="20"/>
        </w:numPr>
        <w:autoSpaceDE w:val="0"/>
        <w:autoSpaceDN w:val="0"/>
        <w:jc w:val="both"/>
        <w:rPr>
          <w:rFonts w:ascii="Arial" w:hAnsi="Arial" w:cs="Arial"/>
          <w:vanish/>
          <w:color w:val="000000" w:themeColor="text1"/>
          <w:sz w:val="20"/>
          <w:szCs w:val="20"/>
          <w:lang w:eastAsia="en-US"/>
        </w:rPr>
      </w:pPr>
    </w:p>
    <w:p w14:paraId="41FCF7A4" w14:textId="77777777" w:rsidR="00A42818" w:rsidRPr="00DB3110" w:rsidRDefault="00A42818" w:rsidP="00DB3110">
      <w:pPr>
        <w:numPr>
          <w:ilvl w:val="1"/>
          <w:numId w:val="20"/>
        </w:numPr>
        <w:autoSpaceDE w:val="0"/>
        <w:autoSpaceDN w:val="0"/>
        <w:jc w:val="both"/>
        <w:rPr>
          <w:rFonts w:ascii="Arial" w:hAnsi="Arial" w:cs="Arial"/>
          <w:vanish/>
          <w:color w:val="000000" w:themeColor="text1"/>
          <w:sz w:val="20"/>
          <w:szCs w:val="20"/>
          <w:lang w:eastAsia="en-US"/>
        </w:rPr>
      </w:pPr>
    </w:p>
    <w:p w14:paraId="20B51E74" w14:textId="77777777" w:rsidR="00A42818" w:rsidRPr="00DB3110" w:rsidRDefault="00A42818" w:rsidP="00DB3110">
      <w:pPr>
        <w:numPr>
          <w:ilvl w:val="1"/>
          <w:numId w:val="20"/>
        </w:numPr>
        <w:autoSpaceDE w:val="0"/>
        <w:autoSpaceDN w:val="0"/>
        <w:jc w:val="both"/>
        <w:rPr>
          <w:rFonts w:ascii="Arial" w:hAnsi="Arial" w:cs="Arial"/>
          <w:vanish/>
          <w:color w:val="000000" w:themeColor="text1"/>
          <w:sz w:val="20"/>
          <w:szCs w:val="20"/>
          <w:lang w:eastAsia="en-US"/>
        </w:rPr>
      </w:pPr>
    </w:p>
    <w:p w14:paraId="65D6EEC6" w14:textId="337C1509" w:rsidR="00617E24" w:rsidRPr="00DB3110" w:rsidRDefault="00533133" w:rsidP="00DB3110">
      <w:pPr>
        <w:ind w:left="1134" w:hanging="567"/>
        <w:jc w:val="both"/>
        <w:rPr>
          <w:rFonts w:ascii="Arial" w:hAnsi="Arial" w:cs="Arial"/>
          <w:b/>
          <w:sz w:val="20"/>
          <w:szCs w:val="20"/>
        </w:rPr>
      </w:pPr>
      <w:r>
        <w:rPr>
          <w:rFonts w:ascii="Arial" w:hAnsi="Arial" w:cs="Arial"/>
          <w:color w:val="000000" w:themeColor="text1"/>
          <w:sz w:val="20"/>
          <w:szCs w:val="20"/>
          <w:lang w:eastAsia="en-US"/>
        </w:rPr>
        <w:t>19</w:t>
      </w:r>
      <w:r w:rsidR="00C55D7A" w:rsidRPr="00DB3110">
        <w:rPr>
          <w:rFonts w:ascii="Arial" w:hAnsi="Arial" w:cs="Arial"/>
          <w:color w:val="000000" w:themeColor="text1"/>
          <w:sz w:val="20"/>
          <w:szCs w:val="20"/>
          <w:lang w:eastAsia="en-US"/>
        </w:rPr>
        <w:t>.4</w:t>
      </w:r>
      <w:r w:rsidR="00C55D7A" w:rsidRPr="00DB3110">
        <w:rPr>
          <w:rFonts w:ascii="Arial" w:hAnsi="Arial" w:cs="Arial"/>
          <w:color w:val="000000" w:themeColor="text1"/>
          <w:sz w:val="20"/>
          <w:szCs w:val="20"/>
          <w:lang w:eastAsia="en-US"/>
        </w:rPr>
        <w:tab/>
      </w:r>
      <w:r w:rsidR="00A42818" w:rsidRPr="00DB3110">
        <w:rPr>
          <w:rFonts w:ascii="Arial" w:hAnsi="Arial" w:cs="Arial"/>
          <w:color w:val="000000" w:themeColor="text1"/>
          <w:sz w:val="20"/>
          <w:szCs w:val="20"/>
          <w:lang w:eastAsia="en-US"/>
        </w:rPr>
        <w:t>Uchádzač svoju ponuku identifikuje uvedením obchodného mena alebo názvu, sídla, miesta podnikania alebo obvyklého pobytu uchádzača a heslom súťaže</w:t>
      </w:r>
      <w:r w:rsidR="00A42818" w:rsidRPr="00DB3110">
        <w:rPr>
          <w:rFonts w:ascii="Arial" w:hAnsi="Arial" w:cs="Arial"/>
          <w:sz w:val="20"/>
          <w:szCs w:val="20"/>
          <w:lang w:eastAsia="en-US"/>
        </w:rPr>
        <w:t>:</w:t>
      </w:r>
      <w:r w:rsidR="00C55D7A" w:rsidRPr="00DB3110">
        <w:rPr>
          <w:rFonts w:ascii="Arial" w:hAnsi="Arial" w:cs="Arial"/>
          <w:sz w:val="20"/>
          <w:szCs w:val="20"/>
          <w:lang w:eastAsia="en-US"/>
        </w:rPr>
        <w:t xml:space="preserve"> </w:t>
      </w:r>
      <w:r w:rsidR="00617E24" w:rsidRPr="00DB3110">
        <w:rPr>
          <w:rFonts w:ascii="Arial" w:hAnsi="Arial" w:cs="Arial"/>
          <w:b/>
          <w:sz w:val="20"/>
          <w:szCs w:val="20"/>
        </w:rPr>
        <w:t>„</w:t>
      </w:r>
      <w:r w:rsidR="00370B68" w:rsidRPr="00DB3110">
        <w:rPr>
          <w:rFonts w:ascii="Arial" w:eastAsia="Calibri" w:hAnsi="Arial" w:cs="Arial"/>
          <w:b/>
          <w:sz w:val="20"/>
          <w:szCs w:val="20"/>
        </w:rPr>
        <w:t xml:space="preserve">Servis ISD </w:t>
      </w:r>
      <w:r w:rsidR="00370B68" w:rsidRPr="00DB3110">
        <w:rPr>
          <w:rFonts w:ascii="Arial" w:eastAsia="Calibri" w:hAnsi="Arial" w:cs="Arial"/>
          <w:b/>
          <w:noProof/>
          <w:sz w:val="20"/>
          <w:szCs w:val="20"/>
        </w:rPr>
        <w:t>R2 Žiar nad Hronom – obchvat, R2 Zvolen, východ – Pstruša a R2 Pstruša – Kriváň</w:t>
      </w:r>
      <w:r w:rsidR="00617E24" w:rsidRPr="00DB3110">
        <w:rPr>
          <w:rFonts w:ascii="Arial" w:hAnsi="Arial" w:cs="Arial"/>
          <w:b/>
          <w:sz w:val="20"/>
          <w:szCs w:val="20"/>
        </w:rPr>
        <w:t>“.</w:t>
      </w:r>
    </w:p>
    <w:p w14:paraId="63E7343F" w14:textId="737898BE" w:rsidR="00370B68" w:rsidRPr="00DB3110" w:rsidRDefault="00370B68" w:rsidP="00DB3110">
      <w:pPr>
        <w:ind w:left="1134" w:hanging="567"/>
        <w:jc w:val="both"/>
        <w:rPr>
          <w:rFonts w:ascii="Arial" w:hAnsi="Arial" w:cs="Arial"/>
          <w:bCs/>
          <w:smallCaps/>
          <w:color w:val="000000"/>
          <w:sz w:val="20"/>
          <w:szCs w:val="20"/>
        </w:rPr>
      </w:pPr>
    </w:p>
    <w:p w14:paraId="135B2043" w14:textId="6D4AE7BB" w:rsidR="0087248E" w:rsidRPr="00DB3110" w:rsidRDefault="0087248E" w:rsidP="00B87A8E">
      <w:pPr>
        <w:numPr>
          <w:ilvl w:val="0"/>
          <w:numId w:val="26"/>
        </w:numPr>
        <w:autoSpaceDE w:val="0"/>
        <w:autoSpaceDN w:val="0"/>
        <w:ind w:left="567" w:hanging="567"/>
        <w:jc w:val="both"/>
        <w:outlineLvl w:val="2"/>
        <w:rPr>
          <w:rFonts w:ascii="Arial" w:eastAsia="Calibri" w:hAnsi="Arial" w:cs="Arial"/>
          <w:b/>
          <w:bCs/>
          <w:sz w:val="20"/>
          <w:szCs w:val="20"/>
        </w:rPr>
      </w:pPr>
      <w:bookmarkStart w:id="45" w:name="_Toc461981375"/>
      <w:r w:rsidRPr="00DB3110">
        <w:rPr>
          <w:rFonts w:ascii="Arial" w:eastAsia="Calibri" w:hAnsi="Arial" w:cs="Arial"/>
          <w:b/>
          <w:bCs/>
          <w:sz w:val="20"/>
          <w:szCs w:val="20"/>
        </w:rPr>
        <w:t>Lehota na predkladanie pon</w:t>
      </w:r>
      <w:bookmarkEnd w:id="45"/>
      <w:r w:rsidR="00962F09">
        <w:rPr>
          <w:rFonts w:ascii="Arial" w:eastAsia="Calibri" w:hAnsi="Arial" w:cs="Arial"/>
          <w:b/>
          <w:bCs/>
          <w:sz w:val="20"/>
          <w:szCs w:val="20"/>
        </w:rPr>
        <w:t>úk</w:t>
      </w:r>
    </w:p>
    <w:p w14:paraId="2E0D310D" w14:textId="77777777" w:rsidR="0087248E" w:rsidRPr="00DB3110" w:rsidRDefault="0087248E" w:rsidP="00DB3110">
      <w:pPr>
        <w:tabs>
          <w:tab w:val="left" w:pos="5529"/>
        </w:tabs>
        <w:autoSpaceDE w:val="0"/>
        <w:autoSpaceDN w:val="0"/>
        <w:ind w:left="1134" w:hanging="567"/>
        <w:jc w:val="both"/>
        <w:outlineLvl w:val="2"/>
        <w:rPr>
          <w:rFonts w:ascii="Arial" w:eastAsia="Calibri" w:hAnsi="Arial" w:cs="Arial"/>
          <w:b/>
          <w:bCs/>
          <w:vanish/>
          <w:sz w:val="20"/>
          <w:szCs w:val="20"/>
          <w:lang w:eastAsia="en-US"/>
        </w:rPr>
      </w:pPr>
    </w:p>
    <w:p w14:paraId="4B1F9DAF" w14:textId="77777777" w:rsidR="0087248E" w:rsidRPr="00DB3110" w:rsidRDefault="0087248E" w:rsidP="00DB3110">
      <w:pPr>
        <w:numPr>
          <w:ilvl w:val="0"/>
          <w:numId w:val="16"/>
        </w:numPr>
        <w:tabs>
          <w:tab w:val="left" w:pos="5529"/>
        </w:tabs>
        <w:autoSpaceDE w:val="0"/>
        <w:autoSpaceDN w:val="0"/>
        <w:ind w:left="1134" w:hanging="567"/>
        <w:jc w:val="both"/>
        <w:rPr>
          <w:rFonts w:ascii="Arial" w:hAnsi="Arial" w:cs="Arial"/>
          <w:b/>
          <w:vanish/>
          <w:color w:val="000000" w:themeColor="text1"/>
          <w:sz w:val="20"/>
          <w:szCs w:val="20"/>
          <w:lang w:eastAsia="en-US"/>
        </w:rPr>
      </w:pPr>
    </w:p>
    <w:p w14:paraId="16F113E0" w14:textId="77777777" w:rsidR="0087248E" w:rsidRPr="00DB3110" w:rsidRDefault="0087248E" w:rsidP="00DB3110">
      <w:pPr>
        <w:numPr>
          <w:ilvl w:val="1"/>
          <w:numId w:val="16"/>
        </w:numPr>
        <w:tabs>
          <w:tab w:val="left" w:pos="5529"/>
        </w:tabs>
        <w:autoSpaceDE w:val="0"/>
        <w:autoSpaceDN w:val="0"/>
        <w:ind w:left="1134" w:hanging="567"/>
        <w:jc w:val="both"/>
        <w:rPr>
          <w:rFonts w:ascii="Arial" w:hAnsi="Arial" w:cs="Arial"/>
          <w:sz w:val="20"/>
          <w:szCs w:val="20"/>
          <w:lang w:eastAsia="en-US"/>
        </w:rPr>
      </w:pPr>
      <w:r w:rsidRPr="00DB3110">
        <w:rPr>
          <w:rFonts w:ascii="Arial" w:hAnsi="Arial" w:cs="Arial"/>
          <w:b/>
          <w:color w:val="000000" w:themeColor="text1"/>
          <w:sz w:val="20"/>
          <w:szCs w:val="20"/>
          <w:lang w:eastAsia="en-US"/>
        </w:rPr>
        <w:t>Lehota na predkladanie ponúk</w:t>
      </w:r>
      <w:r w:rsidRPr="00DB3110">
        <w:rPr>
          <w:rFonts w:ascii="Arial" w:hAnsi="Arial" w:cs="Arial"/>
          <w:color w:val="000000" w:themeColor="text1"/>
          <w:sz w:val="20"/>
          <w:szCs w:val="20"/>
          <w:lang w:eastAsia="en-US"/>
        </w:rPr>
        <w:t xml:space="preserve"> je </w:t>
      </w:r>
      <w:r w:rsidRPr="00DB3110">
        <w:rPr>
          <w:rFonts w:ascii="Arial" w:hAnsi="Arial" w:cs="Arial"/>
          <w:sz w:val="20"/>
          <w:szCs w:val="20"/>
          <w:lang w:eastAsia="en-US"/>
        </w:rPr>
        <w:t>uvedená v Oznámení.</w:t>
      </w:r>
    </w:p>
    <w:p w14:paraId="39942EEC" w14:textId="73192520" w:rsidR="0087248E" w:rsidRPr="00DB3110" w:rsidRDefault="0087248E" w:rsidP="00DB3110">
      <w:pPr>
        <w:numPr>
          <w:ilvl w:val="1"/>
          <w:numId w:val="16"/>
        </w:numPr>
        <w:tabs>
          <w:tab w:val="left" w:pos="5529"/>
        </w:tabs>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Ponuka uchádzača predložená po uplynutí lehoty na predkladanie ponúk sa nesprístupní. </w:t>
      </w:r>
    </w:p>
    <w:p w14:paraId="517A3D2A" w14:textId="77777777" w:rsidR="0087248E" w:rsidRPr="00DB3110" w:rsidRDefault="0087248E" w:rsidP="00DB3110">
      <w:pPr>
        <w:ind w:left="1134" w:hanging="567"/>
        <w:jc w:val="both"/>
        <w:rPr>
          <w:rFonts w:ascii="Arial" w:hAnsi="Arial" w:cs="Arial"/>
          <w:bCs/>
          <w:smallCaps/>
          <w:color w:val="000000"/>
          <w:sz w:val="20"/>
          <w:szCs w:val="20"/>
        </w:rPr>
      </w:pPr>
    </w:p>
    <w:bookmarkEnd w:id="43"/>
    <w:p w14:paraId="01931E64" w14:textId="4501282C" w:rsidR="00617E24" w:rsidRPr="00DB3110" w:rsidRDefault="00617E24" w:rsidP="00DB3110">
      <w:pPr>
        <w:ind w:left="567" w:hanging="567"/>
        <w:jc w:val="both"/>
        <w:rPr>
          <w:rFonts w:ascii="Arial" w:hAnsi="Arial" w:cs="Arial"/>
          <w:b/>
          <w:bCs/>
          <w:smallCaps/>
          <w:sz w:val="20"/>
          <w:szCs w:val="20"/>
        </w:rPr>
      </w:pPr>
      <w:r w:rsidRPr="00DB3110">
        <w:rPr>
          <w:rFonts w:ascii="Arial" w:hAnsi="Arial" w:cs="Arial"/>
          <w:b/>
          <w:bCs/>
          <w:smallCaps/>
          <w:sz w:val="20"/>
          <w:szCs w:val="20"/>
        </w:rPr>
        <w:t>2</w:t>
      </w:r>
      <w:r w:rsidR="0087248E" w:rsidRPr="00DB3110">
        <w:rPr>
          <w:rFonts w:ascii="Arial" w:hAnsi="Arial" w:cs="Arial"/>
          <w:b/>
          <w:bCs/>
          <w:smallCaps/>
          <w:sz w:val="20"/>
          <w:szCs w:val="20"/>
        </w:rPr>
        <w:t>1</w:t>
      </w:r>
      <w:r w:rsidRPr="00DB3110">
        <w:rPr>
          <w:rFonts w:ascii="Arial" w:hAnsi="Arial" w:cs="Arial"/>
          <w:b/>
          <w:bCs/>
          <w:smallCaps/>
          <w:sz w:val="20"/>
          <w:szCs w:val="20"/>
        </w:rPr>
        <w:t>.</w:t>
      </w:r>
      <w:r w:rsidRPr="00DB3110">
        <w:rPr>
          <w:rFonts w:ascii="Arial" w:hAnsi="Arial" w:cs="Arial"/>
          <w:b/>
          <w:bCs/>
          <w:smallCaps/>
          <w:sz w:val="20"/>
          <w:szCs w:val="20"/>
        </w:rPr>
        <w:tab/>
      </w:r>
      <w:bookmarkStart w:id="46" w:name="_Hlk178176921"/>
      <w:r w:rsidRPr="00DB3110">
        <w:rPr>
          <w:rFonts w:ascii="Arial" w:hAnsi="Arial" w:cs="Arial"/>
          <w:b/>
          <w:bCs/>
          <w:sz w:val="20"/>
          <w:szCs w:val="20"/>
        </w:rPr>
        <w:t>Doplnenie, zmena a od</w:t>
      </w:r>
      <w:r w:rsidR="00BF188E" w:rsidRPr="00DB3110">
        <w:rPr>
          <w:rFonts w:ascii="Arial" w:hAnsi="Arial" w:cs="Arial"/>
          <w:b/>
          <w:bCs/>
          <w:sz w:val="20"/>
          <w:szCs w:val="20"/>
        </w:rPr>
        <w:t>volanie</w:t>
      </w:r>
      <w:r w:rsidRPr="00DB3110">
        <w:rPr>
          <w:rFonts w:ascii="Arial" w:hAnsi="Arial" w:cs="Arial"/>
          <w:b/>
          <w:bCs/>
          <w:sz w:val="20"/>
          <w:szCs w:val="20"/>
        </w:rPr>
        <w:t xml:space="preserve"> ponuky</w:t>
      </w:r>
    </w:p>
    <w:p w14:paraId="3A834893" w14:textId="31AA0566" w:rsidR="00C55D7A" w:rsidRPr="00DB3110" w:rsidRDefault="00C55D7A" w:rsidP="00DB3110">
      <w:p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2</w:t>
      </w:r>
      <w:r w:rsidR="0087248E" w:rsidRPr="00DB3110">
        <w:rPr>
          <w:rFonts w:ascii="Arial" w:hAnsi="Arial" w:cs="Arial"/>
          <w:color w:val="000000" w:themeColor="text1"/>
          <w:sz w:val="20"/>
          <w:szCs w:val="20"/>
          <w:lang w:eastAsia="en-US"/>
        </w:rPr>
        <w:t>1</w:t>
      </w:r>
      <w:r w:rsidRPr="00DB3110">
        <w:rPr>
          <w:rFonts w:ascii="Arial" w:hAnsi="Arial" w:cs="Arial"/>
          <w:color w:val="000000" w:themeColor="text1"/>
          <w:sz w:val="20"/>
          <w:szCs w:val="20"/>
          <w:lang w:eastAsia="en-US"/>
        </w:rPr>
        <w:t>.1</w:t>
      </w:r>
      <w:r w:rsidRPr="00DB3110">
        <w:rPr>
          <w:rFonts w:ascii="Arial"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83FB3B" w14:textId="3CCF3821" w:rsidR="00C55D7A" w:rsidRPr="00DB3110" w:rsidRDefault="00C55D7A" w:rsidP="00DB3110">
      <w:p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2</w:t>
      </w:r>
      <w:r w:rsidR="0087248E" w:rsidRPr="00DB3110">
        <w:rPr>
          <w:rFonts w:ascii="Arial" w:hAnsi="Arial" w:cs="Arial"/>
          <w:color w:val="000000" w:themeColor="text1"/>
          <w:sz w:val="20"/>
          <w:szCs w:val="20"/>
          <w:lang w:eastAsia="en-US"/>
        </w:rPr>
        <w:t>1</w:t>
      </w:r>
      <w:r w:rsidRPr="00DB3110">
        <w:rPr>
          <w:rFonts w:ascii="Arial" w:hAnsi="Arial" w:cs="Arial"/>
          <w:color w:val="000000" w:themeColor="text1"/>
          <w:sz w:val="20"/>
          <w:szCs w:val="20"/>
          <w:lang w:eastAsia="en-US"/>
        </w:rPr>
        <w:t>.2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bookmarkEnd w:id="46"/>
    <w:p w14:paraId="0F0F4CA6" w14:textId="77777777" w:rsidR="00BD4E4A" w:rsidRPr="00DB3110" w:rsidRDefault="00BD4E4A" w:rsidP="00DB3110">
      <w:pPr>
        <w:jc w:val="center"/>
        <w:rPr>
          <w:rFonts w:ascii="Arial" w:hAnsi="Arial" w:cs="Arial"/>
          <w:b/>
          <w:sz w:val="20"/>
          <w:szCs w:val="20"/>
        </w:rPr>
      </w:pPr>
    </w:p>
    <w:p w14:paraId="04013089" w14:textId="0F88D2E5" w:rsidR="00BE7A69" w:rsidRPr="00DB3110" w:rsidRDefault="00BE7A69" w:rsidP="00DB3110">
      <w:pPr>
        <w:jc w:val="center"/>
        <w:rPr>
          <w:rFonts w:ascii="Arial" w:hAnsi="Arial" w:cs="Arial"/>
          <w:b/>
          <w:sz w:val="20"/>
          <w:szCs w:val="20"/>
        </w:rPr>
      </w:pPr>
      <w:r w:rsidRPr="00DB3110">
        <w:rPr>
          <w:rFonts w:ascii="Arial" w:hAnsi="Arial" w:cs="Arial"/>
          <w:b/>
          <w:sz w:val="20"/>
          <w:szCs w:val="20"/>
        </w:rPr>
        <w:t>Časť V.</w:t>
      </w:r>
    </w:p>
    <w:p w14:paraId="3CAFA793" w14:textId="4F0FDAA9" w:rsidR="00BE7A69" w:rsidRPr="00DB3110" w:rsidRDefault="00BE7A69" w:rsidP="00DB3110">
      <w:pPr>
        <w:pStyle w:val="Nadpis5"/>
        <w:rPr>
          <w:rFonts w:ascii="Arial" w:hAnsi="Arial" w:cs="Arial"/>
          <w:bCs w:val="0"/>
          <w:sz w:val="20"/>
          <w:szCs w:val="20"/>
        </w:rPr>
      </w:pPr>
      <w:r w:rsidRPr="00DB3110">
        <w:rPr>
          <w:rFonts w:ascii="Arial" w:hAnsi="Arial" w:cs="Arial"/>
          <w:bCs w:val="0"/>
          <w:sz w:val="20"/>
          <w:szCs w:val="20"/>
        </w:rPr>
        <w:t>Otváranie a vyhodnotenie ponúk</w:t>
      </w:r>
    </w:p>
    <w:p w14:paraId="2E446694" w14:textId="77777777" w:rsidR="00BF188E" w:rsidRPr="00DB3110" w:rsidRDefault="00BF188E" w:rsidP="00DB3110">
      <w:pPr>
        <w:rPr>
          <w:rFonts w:ascii="Arial" w:hAnsi="Arial" w:cs="Arial"/>
          <w:sz w:val="20"/>
          <w:szCs w:val="20"/>
        </w:rPr>
      </w:pPr>
    </w:p>
    <w:p w14:paraId="39BC87E5" w14:textId="18012B7E" w:rsidR="00BE7A69" w:rsidRPr="00DB3110" w:rsidRDefault="00BE7A69" w:rsidP="00DB3110">
      <w:pPr>
        <w:pStyle w:val="Nadpis7"/>
        <w:spacing w:line="240" w:lineRule="auto"/>
        <w:ind w:left="567" w:hanging="567"/>
        <w:rPr>
          <w:rFonts w:ascii="Arial" w:hAnsi="Arial" w:cs="Arial"/>
          <w:sz w:val="20"/>
          <w:szCs w:val="20"/>
          <w:u w:val="none"/>
        </w:rPr>
      </w:pPr>
      <w:r w:rsidRPr="00DB3110">
        <w:rPr>
          <w:rFonts w:ascii="Arial" w:hAnsi="Arial" w:cs="Arial"/>
          <w:smallCaps/>
          <w:sz w:val="20"/>
          <w:szCs w:val="20"/>
          <w:u w:val="none"/>
        </w:rPr>
        <w:t>2</w:t>
      </w:r>
      <w:r w:rsidR="0087248E" w:rsidRPr="00DB3110">
        <w:rPr>
          <w:rFonts w:ascii="Arial" w:hAnsi="Arial" w:cs="Arial"/>
          <w:smallCaps/>
          <w:sz w:val="20"/>
          <w:szCs w:val="20"/>
          <w:u w:val="none"/>
        </w:rPr>
        <w:t>2</w:t>
      </w:r>
      <w:r w:rsidR="00616BA6" w:rsidRPr="00DB3110">
        <w:rPr>
          <w:rFonts w:ascii="Arial" w:hAnsi="Arial" w:cs="Arial"/>
          <w:smallCaps/>
          <w:sz w:val="20"/>
          <w:szCs w:val="20"/>
          <w:u w:val="none"/>
        </w:rPr>
        <w:t>.</w:t>
      </w:r>
      <w:r w:rsidR="00B84262" w:rsidRPr="00DB3110">
        <w:rPr>
          <w:rFonts w:ascii="Arial" w:hAnsi="Arial" w:cs="Arial"/>
          <w:smallCaps/>
          <w:sz w:val="20"/>
          <w:szCs w:val="20"/>
          <w:u w:val="none"/>
        </w:rPr>
        <w:tab/>
      </w:r>
      <w:bookmarkStart w:id="47" w:name="_Hlk178176939"/>
      <w:r w:rsidRPr="00DB3110">
        <w:rPr>
          <w:rFonts w:ascii="Arial" w:hAnsi="Arial" w:cs="Arial"/>
          <w:sz w:val="20"/>
          <w:szCs w:val="20"/>
          <w:u w:val="none"/>
        </w:rPr>
        <w:t>Otváranie ponúk</w:t>
      </w:r>
      <w:r w:rsidR="00BF188E" w:rsidRPr="00DB3110">
        <w:rPr>
          <w:rFonts w:ascii="Arial" w:hAnsi="Arial" w:cs="Arial"/>
          <w:sz w:val="20"/>
          <w:szCs w:val="20"/>
          <w:u w:val="none"/>
        </w:rPr>
        <w:t xml:space="preserve"> (on-line sprístupnenie)</w:t>
      </w:r>
    </w:p>
    <w:p w14:paraId="10B63FB3" w14:textId="7148C20E" w:rsidR="00EB0078" w:rsidRPr="00DB3110" w:rsidRDefault="00BE7A69" w:rsidP="00DB3110">
      <w:pPr>
        <w:autoSpaceDE w:val="0"/>
        <w:autoSpaceDN w:val="0"/>
        <w:adjustRightInd w:val="0"/>
        <w:ind w:left="1134" w:hanging="567"/>
        <w:jc w:val="both"/>
        <w:rPr>
          <w:rFonts w:ascii="Arial" w:hAnsi="Arial" w:cs="Arial"/>
          <w:sz w:val="20"/>
          <w:szCs w:val="20"/>
        </w:rPr>
      </w:pPr>
      <w:r w:rsidRPr="00DB3110">
        <w:rPr>
          <w:rFonts w:ascii="Arial" w:hAnsi="Arial" w:cs="Arial"/>
          <w:sz w:val="20"/>
          <w:szCs w:val="20"/>
        </w:rPr>
        <w:t>2</w:t>
      </w:r>
      <w:r w:rsidR="0087248E" w:rsidRPr="00DB3110">
        <w:rPr>
          <w:rFonts w:ascii="Arial" w:hAnsi="Arial" w:cs="Arial"/>
          <w:sz w:val="20"/>
          <w:szCs w:val="20"/>
        </w:rPr>
        <w:t>2</w:t>
      </w:r>
      <w:r w:rsidRPr="00DB3110">
        <w:rPr>
          <w:rFonts w:ascii="Arial" w:hAnsi="Arial" w:cs="Arial"/>
          <w:sz w:val="20"/>
          <w:szCs w:val="20"/>
        </w:rPr>
        <w:t>.1</w:t>
      </w:r>
      <w:r w:rsidRPr="00DB3110">
        <w:rPr>
          <w:rFonts w:ascii="Arial" w:hAnsi="Arial" w:cs="Arial"/>
          <w:sz w:val="20"/>
          <w:szCs w:val="20"/>
        </w:rPr>
        <w:tab/>
      </w:r>
      <w:r w:rsidR="006757E1" w:rsidRPr="00DB3110">
        <w:rPr>
          <w:rFonts w:ascii="Arial" w:hAnsi="Arial" w:cs="Arial"/>
          <w:sz w:val="20"/>
          <w:szCs w:val="20"/>
        </w:rPr>
        <w:tab/>
      </w:r>
      <w:r w:rsidR="00EB0078" w:rsidRPr="00DB3110">
        <w:rPr>
          <w:rFonts w:ascii="Arial" w:hAnsi="Arial" w:cs="Arial"/>
          <w:b/>
          <w:sz w:val="20"/>
          <w:szCs w:val="20"/>
        </w:rPr>
        <w:t>Dátum a hodina otvárania ponúk</w:t>
      </w:r>
      <w:r w:rsidR="00EB0078" w:rsidRPr="00DB3110">
        <w:rPr>
          <w:rFonts w:ascii="Arial" w:hAnsi="Arial" w:cs="Arial"/>
          <w:sz w:val="20"/>
          <w:szCs w:val="20"/>
        </w:rPr>
        <w:t xml:space="preserve"> je uvedená v</w:t>
      </w:r>
      <w:r w:rsidR="00C82D6F" w:rsidRPr="00DB3110">
        <w:rPr>
          <w:rFonts w:ascii="Arial" w:hAnsi="Arial" w:cs="Arial"/>
          <w:sz w:val="20"/>
          <w:szCs w:val="20"/>
        </w:rPr>
        <w:t> </w:t>
      </w:r>
      <w:r w:rsidR="00EB0078" w:rsidRPr="00DB3110">
        <w:rPr>
          <w:rFonts w:ascii="Arial" w:hAnsi="Arial" w:cs="Arial"/>
          <w:sz w:val="20"/>
          <w:szCs w:val="20"/>
        </w:rPr>
        <w:t>Oznámen</w:t>
      </w:r>
      <w:r w:rsidR="001B14FF" w:rsidRPr="00DB3110">
        <w:rPr>
          <w:rFonts w:ascii="Arial" w:hAnsi="Arial" w:cs="Arial"/>
          <w:sz w:val="20"/>
          <w:szCs w:val="20"/>
        </w:rPr>
        <w:t>í</w:t>
      </w:r>
      <w:r w:rsidR="00C82D6F" w:rsidRPr="00DB3110">
        <w:rPr>
          <w:rFonts w:ascii="Arial" w:hAnsi="Arial" w:cs="Arial"/>
          <w:sz w:val="20"/>
          <w:szCs w:val="20"/>
        </w:rPr>
        <w:t>.</w:t>
      </w:r>
    </w:p>
    <w:p w14:paraId="7864F075" w14:textId="147651B4" w:rsidR="00C073D0" w:rsidRPr="00DB3110" w:rsidRDefault="00A04ECF" w:rsidP="00DB3110">
      <w:pPr>
        <w:autoSpaceDE w:val="0"/>
        <w:autoSpaceDN w:val="0"/>
        <w:adjustRightInd w:val="0"/>
        <w:ind w:left="1134" w:hanging="567"/>
        <w:jc w:val="both"/>
        <w:rPr>
          <w:rFonts w:ascii="Arial" w:hAnsi="Arial" w:cs="Arial"/>
          <w:sz w:val="20"/>
          <w:szCs w:val="20"/>
        </w:rPr>
      </w:pPr>
      <w:r w:rsidRPr="00DB3110">
        <w:rPr>
          <w:rFonts w:ascii="Arial" w:hAnsi="Arial" w:cs="Arial"/>
          <w:sz w:val="20"/>
          <w:szCs w:val="20"/>
        </w:rPr>
        <w:t>2</w:t>
      </w:r>
      <w:r w:rsidR="0087248E" w:rsidRPr="00DB3110">
        <w:rPr>
          <w:rFonts w:ascii="Arial" w:hAnsi="Arial" w:cs="Arial"/>
          <w:sz w:val="20"/>
          <w:szCs w:val="20"/>
        </w:rPr>
        <w:t>2</w:t>
      </w:r>
      <w:r w:rsidR="006757E1" w:rsidRPr="00DB3110">
        <w:rPr>
          <w:rFonts w:ascii="Arial" w:hAnsi="Arial" w:cs="Arial"/>
          <w:sz w:val="20"/>
          <w:szCs w:val="20"/>
        </w:rPr>
        <w:t xml:space="preserve">.2  </w:t>
      </w:r>
      <w:r w:rsidR="006757E1" w:rsidRPr="00DB3110">
        <w:rPr>
          <w:rFonts w:ascii="Arial" w:hAnsi="Arial" w:cs="Arial"/>
          <w:sz w:val="20"/>
          <w:szCs w:val="20"/>
        </w:rPr>
        <w:tab/>
      </w:r>
      <w:r w:rsidR="00F64E38" w:rsidRPr="00DB3110">
        <w:rPr>
          <w:rFonts w:ascii="Arial" w:hAnsi="Arial" w:cs="Arial"/>
          <w:sz w:val="20"/>
          <w:szCs w:val="20"/>
        </w:rPr>
        <w:t>Otváranie ponúk sa uskutoční elektronick</w:t>
      </w:r>
      <w:r w:rsidR="00617E24" w:rsidRPr="00DB3110">
        <w:rPr>
          <w:rFonts w:ascii="Arial" w:hAnsi="Arial" w:cs="Arial"/>
          <w:sz w:val="20"/>
          <w:szCs w:val="20"/>
        </w:rPr>
        <w:t>y.</w:t>
      </w:r>
      <w:r w:rsidR="00F64E38" w:rsidRPr="00DB3110">
        <w:rPr>
          <w:rFonts w:ascii="Arial" w:hAnsi="Arial" w:cs="Arial"/>
          <w:sz w:val="20"/>
          <w:szCs w:val="20"/>
        </w:rPr>
        <w:t xml:space="preserve"> </w:t>
      </w:r>
    </w:p>
    <w:p w14:paraId="102F449E" w14:textId="352E52B1" w:rsidR="00BF188E" w:rsidRPr="00DB3110" w:rsidRDefault="00C073D0" w:rsidP="00DB3110">
      <w:pPr>
        <w:autoSpaceDE w:val="0"/>
        <w:autoSpaceDN w:val="0"/>
        <w:adjustRightInd w:val="0"/>
        <w:ind w:left="1134" w:hanging="567"/>
        <w:jc w:val="both"/>
        <w:rPr>
          <w:rFonts w:ascii="Arial" w:hAnsi="Arial" w:cs="Arial"/>
          <w:color w:val="000000" w:themeColor="text1"/>
          <w:sz w:val="20"/>
          <w:szCs w:val="20"/>
        </w:rPr>
      </w:pPr>
      <w:r w:rsidRPr="00DB3110">
        <w:rPr>
          <w:rFonts w:ascii="Arial" w:hAnsi="Arial" w:cs="Arial"/>
          <w:sz w:val="20"/>
          <w:szCs w:val="20"/>
        </w:rPr>
        <w:t>2</w:t>
      </w:r>
      <w:r w:rsidR="0087248E" w:rsidRPr="00DB3110">
        <w:rPr>
          <w:rFonts w:ascii="Arial" w:hAnsi="Arial" w:cs="Arial"/>
          <w:sz w:val="20"/>
          <w:szCs w:val="20"/>
        </w:rPr>
        <w:t>2</w:t>
      </w:r>
      <w:r w:rsidRPr="00DB3110">
        <w:rPr>
          <w:rFonts w:ascii="Arial" w:hAnsi="Arial" w:cs="Arial"/>
          <w:sz w:val="20"/>
          <w:szCs w:val="20"/>
        </w:rPr>
        <w:t>.3</w:t>
      </w:r>
      <w:r w:rsidRPr="00DB3110">
        <w:rPr>
          <w:rFonts w:ascii="Arial" w:hAnsi="Arial" w:cs="Arial"/>
          <w:sz w:val="20"/>
          <w:szCs w:val="20"/>
        </w:rPr>
        <w:tab/>
      </w:r>
      <w:r w:rsidRPr="00DB3110">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w:t>
      </w:r>
      <w:r w:rsidR="0087248E" w:rsidRPr="00DB3110">
        <w:rPr>
          <w:rFonts w:ascii="Arial" w:hAnsi="Arial" w:cs="Arial"/>
          <w:color w:val="000000" w:themeColor="text1"/>
          <w:sz w:val="20"/>
          <w:szCs w:val="20"/>
        </w:rPr>
        <w:t>18</w:t>
      </w:r>
      <w:r w:rsidRPr="00DB3110">
        <w:rPr>
          <w:rFonts w:ascii="Arial" w:hAnsi="Arial" w:cs="Arial"/>
          <w:color w:val="000000" w:themeColor="text1"/>
          <w:sz w:val="20"/>
          <w:szCs w:val="20"/>
        </w:rPr>
        <w:t xml:space="preserve"> </w:t>
      </w:r>
      <w:r w:rsidR="00267065" w:rsidRPr="00DB3110">
        <w:rPr>
          <w:rFonts w:ascii="Arial" w:hAnsi="Arial" w:cs="Arial"/>
          <w:color w:val="000000" w:themeColor="text1"/>
          <w:sz w:val="20"/>
          <w:szCs w:val="20"/>
        </w:rPr>
        <w:t>Č</w:t>
      </w:r>
      <w:r w:rsidR="00584C3A" w:rsidRPr="00DB3110">
        <w:rPr>
          <w:rFonts w:ascii="Arial" w:hAnsi="Arial" w:cs="Arial"/>
          <w:color w:val="000000" w:themeColor="text1"/>
          <w:sz w:val="20"/>
          <w:szCs w:val="20"/>
        </w:rPr>
        <w:t>as</w:t>
      </w:r>
      <w:r w:rsidR="00267065" w:rsidRPr="00DB3110">
        <w:rPr>
          <w:rFonts w:ascii="Arial" w:hAnsi="Arial" w:cs="Arial"/>
          <w:color w:val="000000" w:themeColor="text1"/>
          <w:sz w:val="20"/>
          <w:szCs w:val="20"/>
        </w:rPr>
        <w:t xml:space="preserve">ť </w:t>
      </w:r>
      <w:r w:rsidR="00584C3A" w:rsidRPr="00DB3110">
        <w:rPr>
          <w:rFonts w:ascii="Arial" w:hAnsi="Arial" w:cs="Arial"/>
          <w:color w:val="000000" w:themeColor="text1"/>
          <w:sz w:val="20"/>
          <w:szCs w:val="20"/>
        </w:rPr>
        <w:t xml:space="preserve">A.1 </w:t>
      </w:r>
      <w:r w:rsidRPr="00DB3110">
        <w:rPr>
          <w:rFonts w:ascii="Arial" w:hAnsi="Arial" w:cs="Arial"/>
          <w:color w:val="000000" w:themeColor="text1"/>
          <w:sz w:val="20"/>
          <w:szCs w:val="20"/>
        </w:rPr>
        <w:t xml:space="preserve">týchto SP. </w:t>
      </w:r>
    </w:p>
    <w:p w14:paraId="41C5D6C3" w14:textId="732C5160" w:rsidR="00C073D0" w:rsidRPr="00DB3110" w:rsidRDefault="00BF188E" w:rsidP="00DB3110">
      <w:pPr>
        <w:autoSpaceDE w:val="0"/>
        <w:autoSpaceDN w:val="0"/>
        <w:adjustRightInd w:val="0"/>
        <w:ind w:left="1134" w:hanging="567"/>
        <w:jc w:val="both"/>
        <w:rPr>
          <w:rFonts w:ascii="Arial" w:eastAsia="Calibri" w:hAnsi="Arial" w:cs="Arial"/>
          <w:sz w:val="20"/>
          <w:szCs w:val="20"/>
        </w:rPr>
      </w:pPr>
      <w:r w:rsidRPr="00DB3110">
        <w:rPr>
          <w:rFonts w:ascii="Arial" w:eastAsia="Calibri" w:hAnsi="Arial" w:cs="Arial"/>
          <w:sz w:val="20"/>
          <w:szCs w:val="20"/>
        </w:rPr>
        <w:t>2</w:t>
      </w:r>
      <w:r w:rsidR="0087248E" w:rsidRPr="00DB3110">
        <w:rPr>
          <w:rFonts w:ascii="Arial" w:eastAsia="Calibri" w:hAnsi="Arial" w:cs="Arial"/>
          <w:sz w:val="20"/>
          <w:szCs w:val="20"/>
        </w:rPr>
        <w:t>2</w:t>
      </w:r>
      <w:r w:rsidRPr="00DB3110">
        <w:rPr>
          <w:rFonts w:ascii="Arial" w:eastAsia="Calibri" w:hAnsi="Arial" w:cs="Arial"/>
          <w:sz w:val="20"/>
          <w:szCs w:val="20"/>
        </w:rPr>
        <w:t>.4</w:t>
      </w:r>
      <w:r w:rsidRPr="00DB3110">
        <w:rPr>
          <w:rFonts w:ascii="Arial" w:eastAsia="Calibri" w:hAnsi="Arial" w:cs="Arial"/>
          <w:sz w:val="20"/>
          <w:szCs w:val="20"/>
        </w:rPr>
        <w:tab/>
      </w:r>
      <w:r w:rsidR="00C073D0" w:rsidRPr="00DB3110">
        <w:rPr>
          <w:rFonts w:ascii="Arial" w:eastAsia="Calibri" w:hAnsi="Arial" w:cs="Arial"/>
          <w:sz w:val="20"/>
          <w:szCs w:val="20"/>
        </w:rPr>
        <w:t xml:space="preserve">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w:t>
      </w:r>
      <w:r w:rsidR="001C5C1D" w:rsidRPr="00DB3110">
        <w:rPr>
          <w:rFonts w:ascii="Arial" w:eastAsia="Calibri" w:hAnsi="Arial" w:cs="Arial"/>
          <w:sz w:val="20"/>
          <w:szCs w:val="20"/>
        </w:rPr>
        <w:t>z</w:t>
      </w:r>
      <w:r w:rsidR="00C073D0" w:rsidRPr="00DB3110">
        <w:rPr>
          <w:rFonts w:ascii="Arial" w:eastAsia="Calibri" w:hAnsi="Arial" w:cs="Arial"/>
          <w:sz w:val="20"/>
          <w:szCs w:val="20"/>
        </w:rPr>
        <w:t>ákona.</w:t>
      </w:r>
    </w:p>
    <w:p w14:paraId="30B71E4A" w14:textId="77777777" w:rsidR="00267065" w:rsidRPr="00DB3110" w:rsidRDefault="00267065" w:rsidP="00DB3110">
      <w:pPr>
        <w:autoSpaceDE w:val="0"/>
        <w:autoSpaceDN w:val="0"/>
        <w:adjustRightInd w:val="0"/>
        <w:ind w:left="1134" w:hanging="567"/>
        <w:jc w:val="both"/>
        <w:rPr>
          <w:rFonts w:ascii="Arial" w:hAnsi="Arial" w:cs="Arial"/>
          <w:color w:val="000000" w:themeColor="text1"/>
          <w:sz w:val="20"/>
          <w:szCs w:val="20"/>
        </w:rPr>
      </w:pPr>
    </w:p>
    <w:bookmarkEnd w:id="47"/>
    <w:p w14:paraId="12781704" w14:textId="18870A03" w:rsidR="00BE7A69" w:rsidRPr="00DB3110" w:rsidRDefault="00075B31" w:rsidP="00DB3110">
      <w:pPr>
        <w:ind w:left="567" w:hanging="567"/>
        <w:jc w:val="both"/>
        <w:rPr>
          <w:rFonts w:ascii="Arial" w:hAnsi="Arial" w:cs="Arial"/>
          <w:b/>
          <w:bCs/>
          <w:sz w:val="20"/>
          <w:szCs w:val="20"/>
        </w:rPr>
      </w:pPr>
      <w:r w:rsidRPr="00DB3110">
        <w:rPr>
          <w:rFonts w:ascii="Arial" w:hAnsi="Arial" w:cs="Arial"/>
          <w:b/>
          <w:bCs/>
          <w:smallCaps/>
          <w:sz w:val="20"/>
          <w:szCs w:val="20"/>
        </w:rPr>
        <w:t>2</w:t>
      </w:r>
      <w:r w:rsidR="0087248E" w:rsidRPr="00DB3110">
        <w:rPr>
          <w:rFonts w:ascii="Arial" w:hAnsi="Arial" w:cs="Arial"/>
          <w:b/>
          <w:bCs/>
          <w:smallCaps/>
          <w:sz w:val="20"/>
          <w:szCs w:val="20"/>
        </w:rPr>
        <w:t>3</w:t>
      </w:r>
      <w:r w:rsidR="00EF360A" w:rsidRPr="00DB3110">
        <w:rPr>
          <w:rFonts w:ascii="Arial" w:hAnsi="Arial" w:cs="Arial"/>
          <w:b/>
          <w:bCs/>
          <w:smallCaps/>
          <w:sz w:val="20"/>
          <w:szCs w:val="20"/>
        </w:rPr>
        <w:t>.</w:t>
      </w:r>
      <w:r w:rsidR="00BE7A69" w:rsidRPr="00DB3110">
        <w:rPr>
          <w:rFonts w:ascii="Arial" w:hAnsi="Arial" w:cs="Arial"/>
          <w:b/>
          <w:bCs/>
          <w:smallCaps/>
          <w:sz w:val="20"/>
          <w:szCs w:val="20"/>
        </w:rPr>
        <w:tab/>
      </w:r>
      <w:bookmarkStart w:id="48" w:name="_Hlk178176960"/>
      <w:r w:rsidR="00432D56" w:rsidRPr="00DB3110">
        <w:rPr>
          <w:rFonts w:ascii="Arial" w:hAnsi="Arial" w:cs="Arial"/>
          <w:b/>
          <w:bCs/>
          <w:sz w:val="20"/>
          <w:szCs w:val="20"/>
        </w:rPr>
        <w:t>Preskúmanie</w:t>
      </w:r>
      <w:r w:rsidR="00BE7A69" w:rsidRPr="00DB3110">
        <w:rPr>
          <w:rFonts w:ascii="Arial" w:hAnsi="Arial" w:cs="Arial"/>
          <w:b/>
          <w:bCs/>
          <w:sz w:val="20"/>
          <w:szCs w:val="20"/>
        </w:rPr>
        <w:t xml:space="preserve"> ponúk</w:t>
      </w:r>
    </w:p>
    <w:p w14:paraId="170B5E14" w14:textId="515A21C8" w:rsidR="00E9291A" w:rsidRPr="00DB3110" w:rsidRDefault="00E9291A" w:rsidP="00DB3110">
      <w:pPr>
        <w:autoSpaceDE w:val="0"/>
        <w:autoSpaceDN w:val="0"/>
        <w:ind w:left="1134" w:hanging="567"/>
        <w:jc w:val="both"/>
        <w:rPr>
          <w:rFonts w:ascii="Arial" w:hAnsi="Arial" w:cs="Arial"/>
          <w:sz w:val="20"/>
          <w:szCs w:val="20"/>
        </w:rPr>
      </w:pPr>
      <w:bookmarkStart w:id="49" w:name="_Toc461981384"/>
      <w:r w:rsidRPr="00DB3110">
        <w:rPr>
          <w:rFonts w:ascii="Arial" w:hAnsi="Arial" w:cs="Arial"/>
          <w:sz w:val="20"/>
          <w:szCs w:val="20"/>
        </w:rPr>
        <w:t>2</w:t>
      </w:r>
      <w:r w:rsidR="0087248E" w:rsidRPr="00DB3110">
        <w:rPr>
          <w:rFonts w:ascii="Arial" w:hAnsi="Arial" w:cs="Arial"/>
          <w:sz w:val="20"/>
          <w:szCs w:val="20"/>
        </w:rPr>
        <w:t>3</w:t>
      </w:r>
      <w:r w:rsidRPr="00DB3110">
        <w:rPr>
          <w:rFonts w:ascii="Arial" w:hAnsi="Arial" w:cs="Arial"/>
          <w:sz w:val="20"/>
          <w:szCs w:val="20"/>
        </w:rPr>
        <w:t>.1</w:t>
      </w:r>
      <w:r w:rsidRPr="00DB3110">
        <w:rPr>
          <w:rFonts w:ascii="Arial" w:hAnsi="Arial" w:cs="Arial"/>
          <w:sz w:val="20"/>
          <w:szCs w:val="20"/>
        </w:rPr>
        <w:tab/>
        <w:t xml:space="preserve">Verejný obstarávateľ zriadi, v súlade s § 51 </w:t>
      </w:r>
      <w:r w:rsidR="00736758" w:rsidRPr="00DB3110">
        <w:rPr>
          <w:rFonts w:ascii="Arial" w:hAnsi="Arial" w:cs="Arial"/>
          <w:sz w:val="20"/>
          <w:szCs w:val="20"/>
        </w:rPr>
        <w:t>z</w:t>
      </w:r>
      <w:r w:rsidRPr="00DB3110">
        <w:rPr>
          <w:rFonts w:ascii="Arial" w:hAnsi="Arial" w:cs="Arial"/>
          <w:sz w:val="20"/>
          <w:szCs w:val="20"/>
        </w:rPr>
        <w:t xml:space="preserve">ákona, za účelom preskúmania a vyhodnotenia ponúk najmenej trojčlennú komisiu, ktorá začne svoju činnosť otváraním ponúk. </w:t>
      </w:r>
    </w:p>
    <w:p w14:paraId="2A24DA77" w14:textId="5DE6EDB6" w:rsidR="00E9291A" w:rsidRPr="00DB3110" w:rsidRDefault="00E9291A" w:rsidP="00DB3110">
      <w:pPr>
        <w:autoSpaceDE w:val="0"/>
        <w:autoSpaceDN w:val="0"/>
        <w:ind w:left="1134" w:hanging="567"/>
        <w:jc w:val="both"/>
        <w:rPr>
          <w:rFonts w:ascii="Arial" w:hAnsi="Arial" w:cs="Arial"/>
          <w:sz w:val="20"/>
          <w:szCs w:val="20"/>
        </w:rPr>
      </w:pPr>
      <w:r w:rsidRPr="00DB3110">
        <w:rPr>
          <w:rFonts w:ascii="Arial" w:hAnsi="Arial" w:cs="Arial"/>
          <w:sz w:val="20"/>
          <w:szCs w:val="20"/>
        </w:rPr>
        <w:t>2</w:t>
      </w:r>
      <w:r w:rsidR="0087248E" w:rsidRPr="00DB3110">
        <w:rPr>
          <w:rFonts w:ascii="Arial" w:hAnsi="Arial" w:cs="Arial"/>
          <w:sz w:val="20"/>
          <w:szCs w:val="20"/>
        </w:rPr>
        <w:t>3</w:t>
      </w:r>
      <w:r w:rsidRPr="00DB3110">
        <w:rPr>
          <w:rFonts w:ascii="Arial" w:hAnsi="Arial" w:cs="Arial"/>
          <w:sz w:val="20"/>
          <w:szCs w:val="20"/>
        </w:rPr>
        <w:t>.2</w:t>
      </w:r>
      <w:r w:rsidRPr="00DB3110">
        <w:rPr>
          <w:rFonts w:ascii="Arial" w:hAnsi="Arial" w:cs="Arial"/>
          <w:sz w:val="20"/>
          <w:szCs w:val="20"/>
        </w:rPr>
        <w:tab/>
        <w:t xml:space="preserve">Preskúmanie a vyhodnocovanie ponúk komisiou je neverejné. </w:t>
      </w:r>
    </w:p>
    <w:p w14:paraId="62DDDFB8" w14:textId="039DB141" w:rsidR="00E9291A" w:rsidRDefault="00E9291A" w:rsidP="00DB3110">
      <w:pPr>
        <w:autoSpaceDE w:val="0"/>
        <w:autoSpaceDN w:val="0"/>
        <w:ind w:left="1134" w:hanging="567"/>
        <w:jc w:val="both"/>
        <w:rPr>
          <w:rFonts w:ascii="Arial" w:hAnsi="Arial" w:cs="Arial"/>
          <w:sz w:val="20"/>
          <w:szCs w:val="20"/>
        </w:rPr>
      </w:pPr>
      <w:r w:rsidRPr="00DB3110">
        <w:rPr>
          <w:rFonts w:ascii="Arial" w:hAnsi="Arial" w:cs="Arial"/>
          <w:sz w:val="20"/>
          <w:szCs w:val="20"/>
        </w:rPr>
        <w:t>2</w:t>
      </w:r>
      <w:r w:rsidR="0087248E" w:rsidRPr="00DB3110">
        <w:rPr>
          <w:rFonts w:ascii="Arial" w:hAnsi="Arial" w:cs="Arial"/>
          <w:sz w:val="20"/>
          <w:szCs w:val="20"/>
        </w:rPr>
        <w:t>3</w:t>
      </w:r>
      <w:r w:rsidRPr="00DB3110">
        <w:rPr>
          <w:rFonts w:ascii="Arial" w:hAnsi="Arial" w:cs="Arial"/>
          <w:sz w:val="20"/>
          <w:szCs w:val="20"/>
        </w:rPr>
        <w:t>.3</w:t>
      </w:r>
      <w:r w:rsidRPr="00DB3110">
        <w:rPr>
          <w:rFonts w:ascii="Arial"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74DC8389" w14:textId="2A8D428E" w:rsidR="00E9291A" w:rsidRPr="00DB3110" w:rsidRDefault="00E9291A" w:rsidP="00DB3110">
      <w:pPr>
        <w:autoSpaceDE w:val="0"/>
        <w:autoSpaceDN w:val="0"/>
        <w:ind w:left="1134" w:hanging="567"/>
        <w:jc w:val="both"/>
        <w:rPr>
          <w:rFonts w:ascii="Arial" w:hAnsi="Arial" w:cs="Arial"/>
          <w:sz w:val="20"/>
          <w:szCs w:val="20"/>
        </w:rPr>
      </w:pPr>
      <w:r w:rsidRPr="00DB3110">
        <w:rPr>
          <w:rFonts w:ascii="Arial" w:hAnsi="Arial" w:cs="Arial"/>
          <w:sz w:val="20"/>
          <w:szCs w:val="20"/>
        </w:rPr>
        <w:t>2</w:t>
      </w:r>
      <w:r w:rsidR="0087248E" w:rsidRPr="00DB3110">
        <w:rPr>
          <w:rFonts w:ascii="Arial" w:hAnsi="Arial" w:cs="Arial"/>
          <w:sz w:val="20"/>
          <w:szCs w:val="20"/>
        </w:rPr>
        <w:t>3</w:t>
      </w:r>
      <w:r w:rsidRPr="00DB3110">
        <w:rPr>
          <w:rFonts w:ascii="Arial" w:hAnsi="Arial" w:cs="Arial"/>
          <w:sz w:val="20"/>
          <w:szCs w:val="20"/>
        </w:rPr>
        <w:t>.4</w:t>
      </w:r>
      <w:r w:rsidRPr="00DB3110">
        <w:rPr>
          <w:rFonts w:ascii="Arial" w:hAnsi="Arial" w:cs="Arial"/>
          <w:sz w:val="20"/>
          <w:szCs w:val="20"/>
        </w:rPr>
        <w:tab/>
        <w:t>Do procesu vyhodnocovania ponúk budú zaradené tie ponuky, ktoré:</w:t>
      </w:r>
    </w:p>
    <w:p w14:paraId="4AAF1BF9" w14:textId="77777777" w:rsidR="00E9291A" w:rsidRPr="00DB3110" w:rsidRDefault="00E9291A" w:rsidP="00DB3110">
      <w:pPr>
        <w:autoSpaceDE w:val="0"/>
        <w:autoSpaceDN w:val="0"/>
        <w:ind w:left="1418" w:hanging="284"/>
        <w:jc w:val="both"/>
        <w:rPr>
          <w:rFonts w:ascii="Arial" w:hAnsi="Arial" w:cs="Arial"/>
          <w:sz w:val="20"/>
          <w:szCs w:val="20"/>
        </w:rPr>
      </w:pPr>
      <w:r w:rsidRPr="00DB3110">
        <w:rPr>
          <w:rFonts w:ascii="Arial" w:hAnsi="Arial" w:cs="Arial"/>
          <w:sz w:val="20"/>
          <w:szCs w:val="20"/>
        </w:rPr>
        <w:t>a)</w:t>
      </w:r>
      <w:r w:rsidRPr="00DB3110">
        <w:rPr>
          <w:rFonts w:ascii="Arial" w:hAnsi="Arial" w:cs="Arial"/>
          <w:sz w:val="20"/>
          <w:szCs w:val="20"/>
        </w:rPr>
        <w:tab/>
        <w:t>boli doručené elektronicky prostredníctvom systému JOSEPHINE v lehote predkladania ponúk,</w:t>
      </w:r>
    </w:p>
    <w:p w14:paraId="3AD10D61" w14:textId="2C42554F" w:rsidR="00E9291A" w:rsidRPr="00DB3110" w:rsidRDefault="00E9291A" w:rsidP="00DB3110">
      <w:pPr>
        <w:autoSpaceDE w:val="0"/>
        <w:autoSpaceDN w:val="0"/>
        <w:ind w:left="1418" w:hanging="284"/>
        <w:jc w:val="both"/>
        <w:rPr>
          <w:rFonts w:ascii="Arial" w:hAnsi="Arial" w:cs="Arial"/>
          <w:sz w:val="20"/>
          <w:szCs w:val="20"/>
        </w:rPr>
      </w:pPr>
      <w:r w:rsidRPr="00DB3110">
        <w:rPr>
          <w:rFonts w:ascii="Arial" w:hAnsi="Arial" w:cs="Arial"/>
          <w:sz w:val="20"/>
          <w:szCs w:val="20"/>
        </w:rPr>
        <w:t>b)</w:t>
      </w:r>
      <w:r w:rsidRPr="00DB3110">
        <w:rPr>
          <w:rFonts w:ascii="Arial" w:hAnsi="Arial" w:cs="Arial"/>
          <w:sz w:val="20"/>
          <w:szCs w:val="20"/>
        </w:rPr>
        <w:tab/>
        <w:t>obsahujú náležitosti uvedené v bode 1</w:t>
      </w:r>
      <w:r w:rsidR="0087248E" w:rsidRPr="00DB3110">
        <w:rPr>
          <w:rFonts w:ascii="Arial" w:hAnsi="Arial" w:cs="Arial"/>
          <w:sz w:val="20"/>
          <w:szCs w:val="20"/>
        </w:rPr>
        <w:t>6</w:t>
      </w:r>
      <w:r w:rsidRPr="00DB3110">
        <w:rPr>
          <w:rFonts w:ascii="Arial" w:hAnsi="Arial" w:cs="Arial"/>
          <w:sz w:val="20"/>
          <w:szCs w:val="20"/>
        </w:rPr>
        <w:t xml:space="preserve"> </w:t>
      </w:r>
      <w:r w:rsidR="00267065" w:rsidRPr="00DB3110">
        <w:rPr>
          <w:rFonts w:ascii="Arial" w:hAnsi="Arial" w:cs="Arial"/>
          <w:sz w:val="20"/>
          <w:szCs w:val="20"/>
        </w:rPr>
        <w:t xml:space="preserve">Časť A.1 </w:t>
      </w:r>
      <w:r w:rsidRPr="00DB3110">
        <w:rPr>
          <w:rFonts w:ascii="Arial" w:hAnsi="Arial" w:cs="Arial"/>
          <w:sz w:val="20"/>
          <w:szCs w:val="20"/>
        </w:rPr>
        <w:t>týchto SP,</w:t>
      </w:r>
    </w:p>
    <w:p w14:paraId="00FB07A0" w14:textId="1A1E0590" w:rsidR="00E9291A" w:rsidRPr="00DB3110" w:rsidRDefault="00E9291A" w:rsidP="00DB3110">
      <w:pPr>
        <w:autoSpaceDE w:val="0"/>
        <w:autoSpaceDN w:val="0"/>
        <w:ind w:left="1418" w:hanging="284"/>
        <w:jc w:val="both"/>
        <w:rPr>
          <w:rFonts w:ascii="Arial" w:hAnsi="Arial" w:cs="Arial"/>
          <w:sz w:val="20"/>
          <w:szCs w:val="20"/>
        </w:rPr>
      </w:pPr>
      <w:r w:rsidRPr="00DB3110">
        <w:rPr>
          <w:rFonts w:ascii="Arial" w:hAnsi="Arial" w:cs="Arial"/>
          <w:sz w:val="20"/>
          <w:szCs w:val="20"/>
        </w:rPr>
        <w:t>c)</w:t>
      </w:r>
      <w:r w:rsidRPr="00DB3110">
        <w:rPr>
          <w:rFonts w:ascii="Arial" w:hAnsi="Arial" w:cs="Arial"/>
          <w:sz w:val="20"/>
          <w:szCs w:val="20"/>
        </w:rPr>
        <w:tab/>
        <w:t>zodpovedajú požiadavkám a podmienkam uvedeným v Oznámení a v týchto SP.</w:t>
      </w:r>
    </w:p>
    <w:p w14:paraId="3960403F" w14:textId="74946374" w:rsidR="00E9291A" w:rsidRPr="00DB3110" w:rsidRDefault="00E9291A" w:rsidP="00DB3110">
      <w:pPr>
        <w:autoSpaceDE w:val="0"/>
        <w:autoSpaceDN w:val="0"/>
        <w:ind w:left="1134" w:hanging="567"/>
        <w:jc w:val="both"/>
        <w:rPr>
          <w:rFonts w:ascii="Arial" w:hAnsi="Arial" w:cs="Arial"/>
          <w:sz w:val="20"/>
          <w:szCs w:val="20"/>
        </w:rPr>
      </w:pPr>
      <w:r w:rsidRPr="00DB3110">
        <w:rPr>
          <w:rFonts w:ascii="Arial" w:hAnsi="Arial" w:cs="Arial"/>
          <w:sz w:val="20"/>
          <w:szCs w:val="20"/>
        </w:rPr>
        <w:lastRenderedPageBreak/>
        <w:t>2</w:t>
      </w:r>
      <w:r w:rsidR="0087248E" w:rsidRPr="00DB3110">
        <w:rPr>
          <w:rFonts w:ascii="Arial" w:hAnsi="Arial" w:cs="Arial"/>
          <w:sz w:val="20"/>
          <w:szCs w:val="20"/>
        </w:rPr>
        <w:t>3</w:t>
      </w:r>
      <w:r w:rsidRPr="00DB3110">
        <w:rPr>
          <w:rFonts w:ascii="Arial" w:hAnsi="Arial" w:cs="Arial"/>
          <w:sz w:val="20"/>
          <w:szCs w:val="20"/>
        </w:rPr>
        <w:t>.5</w:t>
      </w:r>
      <w:r w:rsidRPr="00DB3110">
        <w:rPr>
          <w:rFonts w:ascii="Arial"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73905BF" w14:textId="6B7E14EE" w:rsidR="00E9291A" w:rsidRDefault="00E9291A" w:rsidP="00DB3110">
      <w:pPr>
        <w:autoSpaceDE w:val="0"/>
        <w:autoSpaceDN w:val="0"/>
        <w:ind w:left="1134" w:hanging="567"/>
        <w:jc w:val="both"/>
        <w:rPr>
          <w:rFonts w:ascii="Arial" w:hAnsi="Arial" w:cs="Arial"/>
          <w:sz w:val="20"/>
          <w:szCs w:val="20"/>
        </w:rPr>
      </w:pPr>
      <w:r w:rsidRPr="00DB3110">
        <w:rPr>
          <w:rFonts w:ascii="Arial" w:hAnsi="Arial" w:cs="Arial"/>
          <w:sz w:val="20"/>
          <w:szCs w:val="20"/>
        </w:rPr>
        <w:t>2</w:t>
      </w:r>
      <w:r w:rsidR="0087248E" w:rsidRPr="00DB3110">
        <w:rPr>
          <w:rFonts w:ascii="Arial" w:hAnsi="Arial" w:cs="Arial"/>
          <w:sz w:val="20"/>
          <w:szCs w:val="20"/>
        </w:rPr>
        <w:t>3</w:t>
      </w:r>
      <w:r w:rsidRPr="00DB3110">
        <w:rPr>
          <w:rFonts w:ascii="Arial" w:hAnsi="Arial" w:cs="Arial"/>
          <w:sz w:val="20"/>
          <w:szCs w:val="20"/>
        </w:rPr>
        <w:t>.6</w:t>
      </w:r>
      <w:r w:rsidRPr="00DB3110">
        <w:rPr>
          <w:rFonts w:ascii="Arial"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w:t>
      </w:r>
      <w:r w:rsidR="00736758" w:rsidRPr="00DB3110">
        <w:rPr>
          <w:rFonts w:ascii="Arial" w:hAnsi="Arial" w:cs="Arial"/>
          <w:sz w:val="20"/>
          <w:szCs w:val="20"/>
        </w:rPr>
        <w:t>z</w:t>
      </w:r>
      <w:r w:rsidRPr="00DB3110">
        <w:rPr>
          <w:rFonts w:ascii="Arial" w:hAnsi="Arial" w:cs="Arial"/>
          <w:sz w:val="20"/>
          <w:szCs w:val="20"/>
        </w:rPr>
        <w:t xml:space="preserve">ákona.  </w:t>
      </w:r>
    </w:p>
    <w:p w14:paraId="5EF5E96B" w14:textId="77777777" w:rsidR="00C8365A" w:rsidRPr="00DB3110" w:rsidRDefault="00C8365A" w:rsidP="00DB3110">
      <w:pPr>
        <w:autoSpaceDE w:val="0"/>
        <w:autoSpaceDN w:val="0"/>
        <w:ind w:left="1134" w:hanging="567"/>
        <w:jc w:val="both"/>
        <w:rPr>
          <w:rFonts w:ascii="Arial" w:hAnsi="Arial" w:cs="Arial"/>
          <w:sz w:val="20"/>
          <w:szCs w:val="20"/>
        </w:rPr>
      </w:pPr>
    </w:p>
    <w:bookmarkEnd w:id="48"/>
    <w:p w14:paraId="11917AAE" w14:textId="77777777" w:rsidR="00E9291A" w:rsidRPr="00DB3110" w:rsidRDefault="00E9291A" w:rsidP="00DB3110">
      <w:pPr>
        <w:numPr>
          <w:ilvl w:val="0"/>
          <w:numId w:val="20"/>
        </w:numPr>
        <w:autoSpaceDE w:val="0"/>
        <w:autoSpaceDN w:val="0"/>
        <w:jc w:val="both"/>
        <w:rPr>
          <w:rFonts w:ascii="Arial" w:hAnsi="Arial" w:cs="Arial"/>
          <w:vanish/>
          <w:sz w:val="20"/>
          <w:szCs w:val="20"/>
          <w:lang w:eastAsia="en-US"/>
        </w:rPr>
      </w:pPr>
    </w:p>
    <w:p w14:paraId="151C1265" w14:textId="77777777" w:rsidR="00E9291A" w:rsidRPr="00DB3110" w:rsidRDefault="00E9291A" w:rsidP="00DB3110">
      <w:pPr>
        <w:numPr>
          <w:ilvl w:val="0"/>
          <w:numId w:val="16"/>
        </w:numPr>
        <w:autoSpaceDE w:val="0"/>
        <w:autoSpaceDN w:val="0"/>
        <w:jc w:val="both"/>
        <w:rPr>
          <w:rFonts w:ascii="Arial" w:hAnsi="Arial" w:cs="Arial"/>
          <w:vanish/>
          <w:color w:val="000000" w:themeColor="text1"/>
          <w:sz w:val="20"/>
          <w:szCs w:val="20"/>
          <w:lang w:eastAsia="en-US"/>
        </w:rPr>
      </w:pPr>
    </w:p>
    <w:p w14:paraId="70FA7478" w14:textId="77777777" w:rsidR="00E9291A" w:rsidRPr="00DB3110" w:rsidRDefault="00E9291A" w:rsidP="00DB3110">
      <w:pPr>
        <w:numPr>
          <w:ilvl w:val="0"/>
          <w:numId w:val="16"/>
        </w:numPr>
        <w:autoSpaceDE w:val="0"/>
        <w:autoSpaceDN w:val="0"/>
        <w:jc w:val="both"/>
        <w:rPr>
          <w:rFonts w:ascii="Arial" w:hAnsi="Arial" w:cs="Arial"/>
          <w:vanish/>
          <w:color w:val="000000" w:themeColor="text1"/>
          <w:sz w:val="20"/>
          <w:szCs w:val="20"/>
          <w:lang w:eastAsia="en-US"/>
        </w:rPr>
      </w:pPr>
    </w:p>
    <w:p w14:paraId="2884CF32" w14:textId="485E4E4E" w:rsidR="0087248E" w:rsidRPr="00DB3110" w:rsidRDefault="0087248E" w:rsidP="00DB3110">
      <w:pPr>
        <w:ind w:left="567" w:hanging="567"/>
        <w:jc w:val="both"/>
        <w:rPr>
          <w:rFonts w:ascii="Arial" w:hAnsi="Arial" w:cs="Arial"/>
          <w:b/>
          <w:bCs/>
          <w:sz w:val="20"/>
          <w:szCs w:val="20"/>
        </w:rPr>
      </w:pPr>
      <w:bookmarkStart w:id="50" w:name="_Hlk178176998"/>
      <w:r w:rsidRPr="00DB3110">
        <w:rPr>
          <w:rFonts w:ascii="Arial" w:hAnsi="Arial" w:cs="Arial"/>
          <w:b/>
          <w:bCs/>
          <w:smallCaps/>
          <w:sz w:val="20"/>
          <w:szCs w:val="20"/>
        </w:rPr>
        <w:t>24.</w:t>
      </w:r>
      <w:r w:rsidRPr="00DB3110">
        <w:rPr>
          <w:rFonts w:ascii="Arial" w:hAnsi="Arial" w:cs="Arial"/>
          <w:b/>
          <w:bCs/>
          <w:smallCaps/>
          <w:sz w:val="20"/>
          <w:szCs w:val="20"/>
        </w:rPr>
        <w:tab/>
      </w:r>
      <w:bookmarkStart w:id="51" w:name="_Hlk178176983"/>
      <w:r w:rsidRPr="00DB3110">
        <w:rPr>
          <w:rFonts w:ascii="Arial" w:hAnsi="Arial" w:cs="Arial"/>
          <w:b/>
          <w:bCs/>
          <w:sz w:val="20"/>
          <w:szCs w:val="20"/>
        </w:rPr>
        <w:t>Dôvernosť procesu verejného obstarávania</w:t>
      </w:r>
    </w:p>
    <w:p w14:paraId="0A0D7CEC" w14:textId="4D05E417" w:rsidR="0087248E" w:rsidRPr="00DB3110" w:rsidRDefault="0087248E" w:rsidP="00DB3110">
      <w:p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24.1</w:t>
      </w:r>
      <w:r w:rsidRPr="00DB3110">
        <w:rPr>
          <w:rFonts w:ascii="Arial"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427E0F59" w14:textId="37F0570C" w:rsidR="0087248E" w:rsidRPr="00DB3110" w:rsidRDefault="0087248E" w:rsidP="00DB3110">
      <w:pPr>
        <w:autoSpaceDE w:val="0"/>
        <w:autoSpaceDN w:val="0"/>
        <w:ind w:left="1134" w:hanging="567"/>
        <w:jc w:val="both"/>
        <w:rPr>
          <w:rFonts w:ascii="Arial" w:hAnsi="Arial" w:cs="Arial"/>
          <w:sz w:val="20"/>
          <w:szCs w:val="20"/>
          <w:lang w:eastAsia="en-US"/>
        </w:rPr>
      </w:pPr>
      <w:r w:rsidRPr="00DB3110">
        <w:rPr>
          <w:rFonts w:ascii="Arial" w:hAnsi="Arial" w:cs="Arial"/>
          <w:sz w:val="20"/>
          <w:szCs w:val="20"/>
          <w:lang w:eastAsia="en-US"/>
        </w:rPr>
        <w:t>24.2</w:t>
      </w:r>
      <w:r w:rsidRPr="00DB3110">
        <w:rPr>
          <w:rFonts w:ascii="Arial"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bookmarkEnd w:id="50"/>
    <w:bookmarkEnd w:id="51"/>
    <w:p w14:paraId="2CE702D7" w14:textId="70B95844" w:rsidR="0087248E" w:rsidRPr="00DB3110" w:rsidRDefault="0087248E" w:rsidP="00DB3110">
      <w:pPr>
        <w:autoSpaceDE w:val="0"/>
        <w:autoSpaceDN w:val="0"/>
        <w:ind w:left="567" w:hanging="567"/>
        <w:jc w:val="both"/>
        <w:rPr>
          <w:rFonts w:ascii="Arial" w:hAnsi="Arial" w:cs="Arial"/>
          <w:strike/>
          <w:color w:val="000000"/>
          <w:sz w:val="20"/>
          <w:szCs w:val="20"/>
        </w:rPr>
      </w:pPr>
    </w:p>
    <w:p w14:paraId="078D677B" w14:textId="08792418" w:rsidR="0087248E" w:rsidRPr="00DB3110" w:rsidRDefault="0087248E" w:rsidP="00DB3110">
      <w:pPr>
        <w:tabs>
          <w:tab w:val="left" w:pos="567"/>
        </w:tabs>
        <w:autoSpaceDE w:val="0"/>
        <w:autoSpaceDN w:val="0"/>
        <w:ind w:left="567" w:hanging="567"/>
        <w:jc w:val="both"/>
        <w:outlineLvl w:val="2"/>
        <w:rPr>
          <w:rFonts w:ascii="Arial" w:eastAsia="Calibri" w:hAnsi="Arial" w:cs="Arial"/>
          <w:b/>
          <w:bCs/>
          <w:sz w:val="20"/>
          <w:szCs w:val="20"/>
        </w:rPr>
      </w:pPr>
      <w:r w:rsidRPr="00DB3110">
        <w:rPr>
          <w:rFonts w:ascii="Arial" w:eastAsia="Calibri" w:hAnsi="Arial" w:cs="Arial"/>
          <w:b/>
          <w:bCs/>
          <w:sz w:val="20"/>
          <w:szCs w:val="20"/>
        </w:rPr>
        <w:t>25.</w:t>
      </w:r>
      <w:r w:rsidRPr="00DB3110">
        <w:rPr>
          <w:rFonts w:ascii="Arial" w:eastAsia="Calibri" w:hAnsi="Arial" w:cs="Arial"/>
          <w:b/>
          <w:bCs/>
          <w:sz w:val="20"/>
          <w:szCs w:val="20"/>
        </w:rPr>
        <w:tab/>
      </w:r>
      <w:r w:rsidRPr="00DB3110">
        <w:rPr>
          <w:rFonts w:ascii="Arial" w:eastAsia="Calibri" w:hAnsi="Arial" w:cs="Arial"/>
          <w:b/>
          <w:bCs/>
          <w:sz w:val="20"/>
          <w:szCs w:val="20"/>
        </w:rPr>
        <w:tab/>
        <w:t>Vyhodnocovanie ponúk</w:t>
      </w:r>
    </w:p>
    <w:p w14:paraId="71577DED" w14:textId="4E4C8C16" w:rsidR="0087248E" w:rsidRPr="00DB3110" w:rsidRDefault="0087248E" w:rsidP="00DB3110">
      <w:pPr>
        <w:autoSpaceDE w:val="0"/>
        <w:autoSpaceDN w:val="0"/>
        <w:ind w:left="1134" w:hanging="567"/>
        <w:jc w:val="both"/>
        <w:rPr>
          <w:rFonts w:ascii="Arial" w:eastAsia="Calibri" w:hAnsi="Arial" w:cs="Arial"/>
          <w:sz w:val="20"/>
          <w:szCs w:val="20"/>
        </w:rPr>
      </w:pPr>
      <w:r w:rsidRPr="00DB3110">
        <w:rPr>
          <w:rFonts w:ascii="Arial" w:hAnsi="Arial" w:cs="Arial"/>
          <w:sz w:val="20"/>
          <w:szCs w:val="20"/>
          <w:lang w:eastAsia="en-US"/>
        </w:rPr>
        <w:t>25.1</w:t>
      </w:r>
      <w:r w:rsidRPr="00DB3110">
        <w:rPr>
          <w:rFonts w:ascii="Arial" w:hAnsi="Arial" w:cs="Arial"/>
          <w:sz w:val="20"/>
          <w:szCs w:val="20"/>
          <w:lang w:eastAsia="en-US"/>
        </w:rPr>
        <w:tab/>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DB3110">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00C2AD7C" w14:textId="77777777" w:rsidR="0087248E" w:rsidRPr="00DB3110" w:rsidRDefault="0087248E" w:rsidP="00DB3110">
      <w:pPr>
        <w:jc w:val="both"/>
        <w:rPr>
          <w:rFonts w:ascii="Arial" w:hAnsi="Arial" w:cs="Arial"/>
          <w:strike/>
          <w:color w:val="000000"/>
          <w:sz w:val="20"/>
          <w:szCs w:val="20"/>
        </w:rPr>
      </w:pPr>
    </w:p>
    <w:p w14:paraId="74CB2A66" w14:textId="46434275" w:rsidR="00C073D0" w:rsidRPr="00DB3110" w:rsidRDefault="00C073D0" w:rsidP="00DB3110">
      <w:pPr>
        <w:tabs>
          <w:tab w:val="left" w:pos="2472"/>
        </w:tabs>
        <w:ind w:left="567" w:hanging="567"/>
        <w:rPr>
          <w:rFonts w:ascii="Arial" w:hAnsi="Arial" w:cs="Arial"/>
          <w:b/>
          <w:sz w:val="20"/>
          <w:szCs w:val="20"/>
        </w:rPr>
      </w:pPr>
      <w:r w:rsidRPr="00DB3110">
        <w:rPr>
          <w:rFonts w:ascii="Arial" w:hAnsi="Arial" w:cs="Arial"/>
          <w:b/>
          <w:sz w:val="20"/>
          <w:szCs w:val="20"/>
        </w:rPr>
        <w:t>2</w:t>
      </w:r>
      <w:r w:rsidR="0087248E" w:rsidRPr="00DB3110">
        <w:rPr>
          <w:rFonts w:ascii="Arial" w:hAnsi="Arial" w:cs="Arial"/>
          <w:b/>
          <w:sz w:val="20"/>
          <w:szCs w:val="20"/>
        </w:rPr>
        <w:t>6</w:t>
      </w:r>
      <w:r w:rsidRPr="00DB3110">
        <w:rPr>
          <w:rFonts w:ascii="Arial" w:hAnsi="Arial" w:cs="Arial"/>
          <w:b/>
          <w:sz w:val="20"/>
          <w:szCs w:val="20"/>
        </w:rPr>
        <w:t>.</w:t>
      </w:r>
      <w:r w:rsidRPr="00DB3110">
        <w:rPr>
          <w:rFonts w:ascii="Arial" w:hAnsi="Arial" w:cs="Arial"/>
          <w:b/>
          <w:sz w:val="20"/>
          <w:szCs w:val="20"/>
        </w:rPr>
        <w:tab/>
      </w:r>
      <w:bookmarkStart w:id="52" w:name="_Hlk178177013"/>
      <w:r w:rsidRPr="00DB3110">
        <w:rPr>
          <w:rFonts w:ascii="Arial" w:hAnsi="Arial" w:cs="Arial"/>
          <w:b/>
          <w:sz w:val="20"/>
          <w:szCs w:val="20"/>
        </w:rPr>
        <w:t>Vyhodnotenie splnenia podmienok účasti uchádzačov</w:t>
      </w:r>
    </w:p>
    <w:p w14:paraId="44201647" w14:textId="77777777" w:rsidR="0087248E" w:rsidRPr="00DB3110" w:rsidRDefault="0087248E" w:rsidP="00DB3110">
      <w:pPr>
        <w:pStyle w:val="Odsekzoznamu"/>
        <w:numPr>
          <w:ilvl w:val="0"/>
          <w:numId w:val="20"/>
        </w:numPr>
        <w:jc w:val="both"/>
        <w:rPr>
          <w:rFonts w:ascii="Arial" w:hAnsi="Arial" w:cs="Arial"/>
          <w:vanish/>
          <w:sz w:val="20"/>
          <w:szCs w:val="20"/>
          <w:lang w:eastAsia="en-US"/>
        </w:rPr>
      </w:pPr>
    </w:p>
    <w:p w14:paraId="06B93DE2" w14:textId="77777777" w:rsidR="0087248E" w:rsidRPr="00DB3110" w:rsidRDefault="0087248E" w:rsidP="00DB3110">
      <w:pPr>
        <w:pStyle w:val="Odsekzoznamu"/>
        <w:numPr>
          <w:ilvl w:val="0"/>
          <w:numId w:val="20"/>
        </w:numPr>
        <w:jc w:val="both"/>
        <w:rPr>
          <w:rFonts w:ascii="Arial" w:hAnsi="Arial" w:cs="Arial"/>
          <w:vanish/>
          <w:sz w:val="20"/>
          <w:szCs w:val="20"/>
          <w:lang w:eastAsia="en-US"/>
        </w:rPr>
      </w:pPr>
    </w:p>
    <w:p w14:paraId="7249C335" w14:textId="77777777" w:rsidR="0087248E" w:rsidRPr="00DB3110" w:rsidRDefault="0087248E" w:rsidP="00DB3110">
      <w:pPr>
        <w:pStyle w:val="Odsekzoznamu"/>
        <w:numPr>
          <w:ilvl w:val="0"/>
          <w:numId w:val="20"/>
        </w:numPr>
        <w:jc w:val="both"/>
        <w:rPr>
          <w:rFonts w:ascii="Arial" w:hAnsi="Arial" w:cs="Arial"/>
          <w:vanish/>
          <w:sz w:val="20"/>
          <w:szCs w:val="20"/>
          <w:lang w:eastAsia="en-US"/>
        </w:rPr>
      </w:pPr>
    </w:p>
    <w:p w14:paraId="3C5DF6DF" w14:textId="77777777" w:rsidR="0087248E" w:rsidRPr="00DB3110" w:rsidRDefault="0087248E" w:rsidP="00DB3110">
      <w:pPr>
        <w:pStyle w:val="Odsekzoznamu"/>
        <w:numPr>
          <w:ilvl w:val="0"/>
          <w:numId w:val="20"/>
        </w:numPr>
        <w:jc w:val="both"/>
        <w:rPr>
          <w:rFonts w:ascii="Arial" w:hAnsi="Arial" w:cs="Arial"/>
          <w:vanish/>
          <w:sz w:val="20"/>
          <w:szCs w:val="20"/>
          <w:lang w:eastAsia="en-US"/>
        </w:rPr>
      </w:pPr>
    </w:p>
    <w:p w14:paraId="25D7899F" w14:textId="77777777" w:rsidR="0087248E" w:rsidRPr="00DB3110" w:rsidRDefault="0087248E" w:rsidP="00DB3110">
      <w:pPr>
        <w:pStyle w:val="Odsekzoznamu"/>
        <w:numPr>
          <w:ilvl w:val="0"/>
          <w:numId w:val="20"/>
        </w:numPr>
        <w:jc w:val="both"/>
        <w:rPr>
          <w:rFonts w:ascii="Arial" w:hAnsi="Arial" w:cs="Arial"/>
          <w:vanish/>
          <w:sz w:val="20"/>
          <w:szCs w:val="20"/>
          <w:lang w:eastAsia="en-US"/>
        </w:rPr>
      </w:pPr>
    </w:p>
    <w:p w14:paraId="74062C53" w14:textId="77777777" w:rsidR="0087248E" w:rsidRPr="00DB3110" w:rsidRDefault="0087248E" w:rsidP="00DB3110">
      <w:pPr>
        <w:pStyle w:val="Odsekzoznamu"/>
        <w:numPr>
          <w:ilvl w:val="0"/>
          <w:numId w:val="20"/>
        </w:numPr>
        <w:jc w:val="both"/>
        <w:rPr>
          <w:rFonts w:ascii="Arial" w:hAnsi="Arial" w:cs="Arial"/>
          <w:vanish/>
          <w:sz w:val="20"/>
          <w:szCs w:val="20"/>
          <w:lang w:eastAsia="en-US"/>
        </w:rPr>
      </w:pPr>
    </w:p>
    <w:p w14:paraId="0170B1ED" w14:textId="51098793" w:rsidR="00E32833" w:rsidRPr="00DB3110" w:rsidRDefault="00E9291A" w:rsidP="00DB3110">
      <w:pPr>
        <w:numPr>
          <w:ilvl w:val="1"/>
          <w:numId w:val="20"/>
        </w:numPr>
        <w:ind w:left="1107"/>
        <w:jc w:val="both"/>
        <w:rPr>
          <w:rFonts w:ascii="Arial" w:eastAsia="Calibri" w:hAnsi="Arial" w:cs="Arial"/>
          <w:sz w:val="20"/>
          <w:szCs w:val="20"/>
        </w:rPr>
      </w:pPr>
      <w:r w:rsidRPr="00DB3110">
        <w:rPr>
          <w:rFonts w:ascii="Arial" w:hAnsi="Arial" w:cs="Arial"/>
          <w:sz w:val="20"/>
          <w:szCs w:val="20"/>
          <w:lang w:eastAsia="en-US"/>
        </w:rPr>
        <w:t>Komisia vyhodnotí splnenie podmienok účasti uchádzačov podľa § 40</w:t>
      </w:r>
      <w:r w:rsidR="00ED67F9" w:rsidRPr="00DB3110">
        <w:rPr>
          <w:rFonts w:ascii="Arial" w:hAnsi="Arial" w:cs="Arial"/>
          <w:sz w:val="20"/>
          <w:szCs w:val="20"/>
          <w:lang w:eastAsia="en-US"/>
        </w:rPr>
        <w:t xml:space="preserve"> </w:t>
      </w:r>
      <w:r w:rsidRPr="00DB3110">
        <w:rPr>
          <w:rFonts w:ascii="Arial" w:hAnsi="Arial" w:cs="Arial"/>
          <w:sz w:val="20"/>
          <w:szCs w:val="20"/>
          <w:lang w:eastAsia="en-US"/>
        </w:rPr>
        <w:t xml:space="preserve">s použitím ustanovenia § 66 ods. 7 písm. b) </w:t>
      </w:r>
      <w:r w:rsidR="00736758" w:rsidRPr="00DB3110">
        <w:rPr>
          <w:rFonts w:ascii="Arial" w:hAnsi="Arial" w:cs="Arial"/>
          <w:sz w:val="20"/>
          <w:szCs w:val="20"/>
          <w:lang w:eastAsia="en-US"/>
        </w:rPr>
        <w:t>z</w:t>
      </w:r>
      <w:r w:rsidRPr="00DB3110">
        <w:rPr>
          <w:rFonts w:ascii="Arial" w:hAnsi="Arial" w:cs="Arial"/>
          <w:sz w:val="20"/>
          <w:szCs w:val="20"/>
          <w:lang w:eastAsia="en-US"/>
        </w:rPr>
        <w:t xml:space="preserve">ákona: „ ... vyhodnotenie ponúk z hľadiska splnenia požiadaviek na predmet zákazky a vyhodnotenie splnenia podmienok účasti </w:t>
      </w:r>
      <w:bookmarkStart w:id="53" w:name="_Hlk100584835"/>
      <w:r w:rsidRPr="00DB3110">
        <w:rPr>
          <w:rFonts w:ascii="Arial" w:hAnsi="Arial" w:cs="Arial"/>
          <w:sz w:val="20"/>
          <w:szCs w:val="20"/>
          <w:lang w:eastAsia="en-US"/>
        </w:rPr>
        <w:t>sa uskutoční po vyhodnotení ponúk na základe kritérií na vyhodnotenie ponúk</w:t>
      </w:r>
      <w:bookmarkEnd w:id="53"/>
      <w:r w:rsidRPr="00DB3110">
        <w:rPr>
          <w:rFonts w:ascii="Arial" w:hAnsi="Arial" w:cs="Arial"/>
          <w:sz w:val="20"/>
          <w:szCs w:val="20"/>
          <w:lang w:eastAsia="en-US"/>
        </w:rPr>
        <w:t xml:space="preserve">“. </w:t>
      </w:r>
      <w:r w:rsidRPr="00DB3110">
        <w:rPr>
          <w:rFonts w:ascii="Arial" w:eastAsia="Calibri" w:hAnsi="Arial" w:cs="Arial"/>
          <w:sz w:val="20"/>
          <w:szCs w:val="20"/>
        </w:rPr>
        <w:t xml:space="preserve">V súlade s § 55 ods. 1 </w:t>
      </w:r>
      <w:r w:rsidR="00736758" w:rsidRPr="00DB3110">
        <w:rPr>
          <w:rFonts w:ascii="Arial" w:eastAsia="Calibri" w:hAnsi="Arial" w:cs="Arial"/>
          <w:sz w:val="20"/>
          <w:szCs w:val="20"/>
        </w:rPr>
        <w:t>z</w:t>
      </w:r>
      <w:r w:rsidRPr="00DB3110">
        <w:rPr>
          <w:rFonts w:ascii="Arial" w:eastAsia="Calibri" w:hAnsi="Arial" w:cs="Arial"/>
          <w:sz w:val="20"/>
          <w:szCs w:val="20"/>
        </w:rPr>
        <w:t xml:space="preserve">ákona verejný obstarávateľ vyhodnotí splnenie </w:t>
      </w:r>
      <w:r w:rsidR="00ED3F0E" w:rsidRPr="00DB3110">
        <w:rPr>
          <w:rFonts w:ascii="Arial" w:eastAsia="Calibri" w:hAnsi="Arial" w:cs="Arial"/>
          <w:sz w:val="20"/>
          <w:szCs w:val="20"/>
        </w:rPr>
        <w:t>podmienok účasti</w:t>
      </w:r>
      <w:r w:rsidRPr="00DB3110">
        <w:rPr>
          <w:rFonts w:ascii="Arial" w:eastAsia="Calibri" w:hAnsi="Arial" w:cs="Arial"/>
          <w:sz w:val="20"/>
          <w:szCs w:val="20"/>
        </w:rPr>
        <w:t xml:space="preserve"> u uchádzača, ktorý sa umiestnil na prvom mieste v</w:t>
      </w:r>
      <w:r w:rsidR="00E32833" w:rsidRPr="00DB3110">
        <w:rPr>
          <w:rFonts w:ascii="Arial" w:eastAsia="Calibri" w:hAnsi="Arial" w:cs="Arial"/>
          <w:sz w:val="20"/>
          <w:szCs w:val="20"/>
        </w:rPr>
        <w:t> </w:t>
      </w:r>
      <w:r w:rsidRPr="00DB3110">
        <w:rPr>
          <w:rFonts w:ascii="Arial" w:eastAsia="Calibri" w:hAnsi="Arial" w:cs="Arial"/>
          <w:sz w:val="20"/>
          <w:szCs w:val="20"/>
        </w:rPr>
        <w:t>poradí</w:t>
      </w:r>
      <w:r w:rsidR="00E32833" w:rsidRPr="00DB3110">
        <w:rPr>
          <w:rFonts w:ascii="Arial" w:eastAsia="Calibri" w:hAnsi="Arial" w:cs="Arial"/>
          <w:sz w:val="20"/>
          <w:szCs w:val="20"/>
        </w:rPr>
        <w:t>. Verejný obstarávateľ môže, v súlade s § 55 ods. 1 druhá veta zákona, vyhodnotiť splnenie podmienok účasti aj u ďalších uchádzačov v poradí.</w:t>
      </w:r>
    </w:p>
    <w:p w14:paraId="01CC73FC" w14:textId="57078B68" w:rsidR="00E9291A" w:rsidRPr="00DB3110" w:rsidRDefault="00E9291A" w:rsidP="00DB3110">
      <w:pPr>
        <w:numPr>
          <w:ilvl w:val="1"/>
          <w:numId w:val="20"/>
        </w:numPr>
        <w:ind w:left="1134" w:hanging="567"/>
        <w:jc w:val="both"/>
        <w:rPr>
          <w:rFonts w:ascii="Arial" w:hAnsi="Arial" w:cs="Arial"/>
          <w:sz w:val="20"/>
          <w:szCs w:val="20"/>
          <w:lang w:eastAsia="en-US"/>
        </w:rPr>
      </w:pPr>
      <w:bookmarkStart w:id="54" w:name="_Hlk188281959"/>
      <w:bookmarkStart w:id="55" w:name="_Hlk188282286"/>
      <w:r w:rsidRPr="00DB3110">
        <w:rPr>
          <w:rFonts w:ascii="Arial" w:eastAsia="Calibri" w:hAnsi="Arial" w:cs="Arial"/>
          <w:sz w:val="20"/>
          <w:szCs w:val="20"/>
        </w:rPr>
        <w:t>Tohto verejného obstarávania sa nemôžu zúčastniť hospodárske subjekty so sídlom v treťom štáte,</w:t>
      </w:r>
      <w:ins w:id="56" w:author="Autor">
        <w:r w:rsidR="006C5B24">
          <w:rPr>
            <w:rFonts w:ascii="Arial" w:eastAsia="Calibri" w:hAnsi="Arial" w:cs="Arial"/>
            <w:sz w:val="20"/>
            <w:szCs w:val="20"/>
          </w:rPr>
          <w:t xml:space="preserve"> </w:t>
        </w:r>
      </w:ins>
      <w:del w:id="57" w:author="Autor">
        <w:r w:rsidRPr="00DB3110" w:rsidDel="006C5B24">
          <w:rPr>
            <w:rFonts w:ascii="Arial" w:eastAsia="Calibri" w:hAnsi="Arial" w:cs="Arial"/>
            <w:sz w:val="20"/>
            <w:szCs w:val="20"/>
          </w:rPr>
          <w:delText xml:space="preserve"> s </w:delText>
        </w:r>
      </w:del>
      <w:r w:rsidRPr="00DB3110">
        <w:rPr>
          <w:rFonts w:ascii="Arial" w:eastAsia="Calibri" w:hAnsi="Arial" w:cs="Arial"/>
          <w:sz w:val="20"/>
          <w:szCs w:val="20"/>
        </w:rPr>
        <w:t>ktorý</w:t>
      </w:r>
      <w:ins w:id="58" w:author="Autor">
        <w:r w:rsidR="006C5B24">
          <w:rPr>
            <w:rFonts w:ascii="Arial" w:eastAsia="Calibri" w:hAnsi="Arial" w:cs="Arial"/>
            <w:sz w:val="20"/>
            <w:szCs w:val="20"/>
          </w:rPr>
          <w:t xml:space="preserve"> nie je </w:t>
        </w:r>
        <w:r w:rsidR="007106F4">
          <w:rPr>
            <w:rFonts w:ascii="Arial" w:eastAsia="Calibri" w:hAnsi="Arial" w:cs="Arial"/>
            <w:sz w:val="20"/>
            <w:szCs w:val="20"/>
          </w:rPr>
          <w:t xml:space="preserve">zmluvnou </w:t>
        </w:r>
        <w:r w:rsidR="006C5B24">
          <w:rPr>
            <w:rFonts w:ascii="Arial" w:eastAsia="Calibri" w:hAnsi="Arial" w:cs="Arial"/>
            <w:sz w:val="20"/>
            <w:szCs w:val="20"/>
          </w:rPr>
          <w:t>stranou Dohody o vládnom obstarávaní alebo</w:t>
        </w:r>
      </w:ins>
      <w:del w:id="59" w:author="Autor">
        <w:r w:rsidRPr="00DB3110" w:rsidDel="006C5B24">
          <w:rPr>
            <w:rFonts w:ascii="Arial" w:eastAsia="Calibri" w:hAnsi="Arial" w:cs="Arial"/>
            <w:sz w:val="20"/>
            <w:szCs w:val="20"/>
          </w:rPr>
          <w:delText>m</w:delText>
        </w:r>
      </w:del>
      <w:r w:rsidRPr="00DB3110">
        <w:rPr>
          <w:rFonts w:ascii="Arial" w:eastAsia="Calibri" w:hAnsi="Arial" w:cs="Arial"/>
          <w:sz w:val="20"/>
          <w:szCs w:val="20"/>
        </w:rPr>
        <w:t xml:space="preserve"> </w:t>
      </w:r>
      <w:del w:id="60" w:author="Autor">
        <w:r w:rsidRPr="00DB3110" w:rsidDel="006C5B24">
          <w:rPr>
            <w:rFonts w:ascii="Arial" w:eastAsia="Calibri" w:hAnsi="Arial" w:cs="Arial"/>
            <w:sz w:val="20"/>
            <w:szCs w:val="20"/>
          </w:rPr>
          <w:delText>nemá Slovenská republika alebo</w:delText>
        </w:r>
      </w:del>
      <w:ins w:id="61" w:author="Autor">
        <w:r w:rsidR="006C5B24">
          <w:rPr>
            <w:rFonts w:ascii="Arial" w:eastAsia="Calibri" w:hAnsi="Arial" w:cs="Arial"/>
            <w:sz w:val="20"/>
            <w:szCs w:val="20"/>
          </w:rPr>
          <w:t>inej medzinárodnej zmluvy, ktorou je</w:t>
        </w:r>
      </w:ins>
      <w:r w:rsidRPr="00DB3110">
        <w:rPr>
          <w:rFonts w:ascii="Arial" w:eastAsia="Calibri" w:hAnsi="Arial" w:cs="Arial"/>
          <w:sz w:val="20"/>
          <w:szCs w:val="20"/>
        </w:rPr>
        <w:t xml:space="preserve"> Európska únia </w:t>
      </w:r>
      <w:del w:id="62" w:author="Autor">
        <w:r w:rsidRPr="00DB3110" w:rsidDel="006C5B24">
          <w:rPr>
            <w:rFonts w:ascii="Arial" w:eastAsia="Calibri" w:hAnsi="Arial" w:cs="Arial"/>
            <w:sz w:val="20"/>
            <w:szCs w:val="20"/>
          </w:rPr>
          <w:delText>uzavretú medzinárodnú zmluvu</w:delText>
        </w:r>
      </w:del>
      <w:ins w:id="63" w:author="Autor">
        <w:r w:rsidR="006C5B24">
          <w:rPr>
            <w:rFonts w:ascii="Arial" w:eastAsia="Calibri" w:hAnsi="Arial" w:cs="Arial"/>
            <w:sz w:val="20"/>
            <w:szCs w:val="20"/>
          </w:rPr>
          <w:t>viazaná</w:t>
        </w:r>
        <w:r w:rsidR="007106F4">
          <w:rPr>
            <w:rFonts w:ascii="Arial" w:eastAsia="Calibri" w:hAnsi="Arial" w:cs="Arial"/>
            <w:sz w:val="20"/>
            <w:szCs w:val="20"/>
          </w:rPr>
          <w:t xml:space="preserve"> a ktorá</w:t>
        </w:r>
      </w:ins>
      <w:r w:rsidRPr="00DB3110">
        <w:rPr>
          <w:rFonts w:ascii="Arial" w:eastAsia="Calibri" w:hAnsi="Arial" w:cs="Arial"/>
          <w:sz w:val="20"/>
          <w:szCs w:val="20"/>
        </w:rPr>
        <w:t xml:space="preserve"> zaručuj</w:t>
      </w:r>
      <w:ins w:id="64" w:author="Autor">
        <w:r w:rsidR="007106F4">
          <w:rPr>
            <w:rFonts w:ascii="Arial" w:eastAsia="Calibri" w:hAnsi="Arial" w:cs="Arial"/>
            <w:sz w:val="20"/>
            <w:szCs w:val="20"/>
          </w:rPr>
          <w:t>e</w:t>
        </w:r>
      </w:ins>
      <w:del w:id="65" w:author="Autor">
        <w:r w:rsidRPr="00DB3110" w:rsidDel="007106F4">
          <w:rPr>
            <w:rFonts w:ascii="Arial" w:eastAsia="Calibri" w:hAnsi="Arial" w:cs="Arial"/>
            <w:sz w:val="20"/>
            <w:szCs w:val="20"/>
          </w:rPr>
          <w:delText>úcu</w:delText>
        </w:r>
      </w:del>
      <w:r w:rsidRPr="00DB3110">
        <w:rPr>
          <w:rFonts w:ascii="Arial" w:eastAsia="Calibri" w:hAnsi="Arial" w:cs="Arial"/>
          <w:sz w:val="20"/>
          <w:szCs w:val="20"/>
        </w:rPr>
        <w:t xml:space="preserve"> rovnaký a účinný prístup k verejnému obstarávaniu v tomto treťom štáte pre hospodárske subjekty so sídlom v Slovenskej republike.</w:t>
      </w:r>
    </w:p>
    <w:bookmarkEnd w:id="54"/>
    <w:p w14:paraId="4AC22DD6" w14:textId="40CAD9B3" w:rsidR="00E9291A" w:rsidRPr="00DB3110" w:rsidRDefault="00E32833" w:rsidP="00DB3110">
      <w:pPr>
        <w:numPr>
          <w:ilvl w:val="1"/>
          <w:numId w:val="20"/>
        </w:numPr>
        <w:ind w:left="1134" w:hanging="567"/>
        <w:jc w:val="both"/>
        <w:rPr>
          <w:rFonts w:ascii="Arial" w:hAnsi="Arial" w:cs="Arial"/>
          <w:sz w:val="20"/>
          <w:szCs w:val="20"/>
        </w:rPr>
      </w:pPr>
      <w:r w:rsidRPr="00DB3110">
        <w:rPr>
          <w:rFonts w:ascii="Arial" w:hAnsi="Arial" w:cs="Arial"/>
          <w:sz w:val="20"/>
          <w:szCs w:val="20"/>
          <w:lang w:eastAsia="en-US"/>
        </w:rPr>
        <w:t xml:space="preserve">Verejný obstarávateľ vylúči uchádzača z verejného obstarávania v prípadoch podľa § 40 ods. 6 a 7 zákona, a tiež v prípade, že uchádzač má sídlo v treťom štáte, </w:t>
      </w:r>
      <w:del w:id="66" w:author="Autor">
        <w:r w:rsidRPr="00DB3110" w:rsidDel="007106F4">
          <w:rPr>
            <w:rFonts w:ascii="Arial" w:hAnsi="Arial" w:cs="Arial"/>
            <w:sz w:val="20"/>
            <w:szCs w:val="20"/>
            <w:lang w:eastAsia="en-US"/>
          </w:rPr>
          <w:delText xml:space="preserve">s </w:delText>
        </w:r>
      </w:del>
      <w:ins w:id="67" w:author="Autor">
        <w:r w:rsidR="007106F4">
          <w:rPr>
            <w:rFonts w:ascii="Arial" w:hAnsi="Arial" w:cs="Arial"/>
            <w:sz w:val="20"/>
            <w:szCs w:val="20"/>
            <w:lang w:eastAsia="en-US"/>
          </w:rPr>
          <w:t> </w:t>
        </w:r>
      </w:ins>
      <w:r w:rsidRPr="00DB3110">
        <w:rPr>
          <w:rFonts w:ascii="Arial" w:hAnsi="Arial" w:cs="Arial"/>
          <w:sz w:val="20"/>
          <w:szCs w:val="20"/>
          <w:lang w:eastAsia="en-US"/>
        </w:rPr>
        <w:t>ktorý</w:t>
      </w:r>
      <w:ins w:id="68" w:author="Autor">
        <w:r w:rsidR="007106F4">
          <w:rPr>
            <w:rFonts w:ascii="Arial" w:hAnsi="Arial" w:cs="Arial"/>
            <w:sz w:val="20"/>
            <w:szCs w:val="20"/>
            <w:lang w:eastAsia="en-US"/>
          </w:rPr>
          <w:t xml:space="preserve"> nie je zmluvnou stranou Dohody o vládnom obstarávaní alebo </w:t>
        </w:r>
      </w:ins>
      <w:del w:id="69" w:author="Autor">
        <w:r w:rsidRPr="00DB3110" w:rsidDel="007106F4">
          <w:rPr>
            <w:rFonts w:ascii="Arial" w:hAnsi="Arial" w:cs="Arial"/>
            <w:sz w:val="20"/>
            <w:szCs w:val="20"/>
            <w:lang w:eastAsia="en-US"/>
          </w:rPr>
          <w:delText>m nemá Slovenská republika alebo</w:delText>
        </w:r>
      </w:del>
      <w:ins w:id="70" w:author="Autor">
        <w:r w:rsidR="007106F4">
          <w:rPr>
            <w:rFonts w:ascii="Arial" w:hAnsi="Arial" w:cs="Arial"/>
            <w:sz w:val="20"/>
            <w:szCs w:val="20"/>
            <w:lang w:eastAsia="en-US"/>
          </w:rPr>
          <w:t>inej medzinárodnej zmluvy, ktorou je</w:t>
        </w:r>
      </w:ins>
      <w:r w:rsidRPr="00DB3110">
        <w:rPr>
          <w:rFonts w:ascii="Arial" w:hAnsi="Arial" w:cs="Arial"/>
          <w:sz w:val="20"/>
          <w:szCs w:val="20"/>
          <w:lang w:eastAsia="en-US"/>
        </w:rPr>
        <w:t xml:space="preserve"> Európska únia </w:t>
      </w:r>
      <w:del w:id="71" w:author="Autor">
        <w:r w:rsidRPr="00DB3110" w:rsidDel="007106F4">
          <w:rPr>
            <w:rFonts w:ascii="Arial" w:hAnsi="Arial" w:cs="Arial"/>
            <w:sz w:val="20"/>
            <w:szCs w:val="20"/>
            <w:lang w:eastAsia="en-US"/>
          </w:rPr>
          <w:delText>uzavretú medzinárodnú zmluvu zaručujúcu</w:delText>
        </w:r>
      </w:del>
      <w:ins w:id="72" w:author="Autor">
        <w:r w:rsidR="007106F4">
          <w:rPr>
            <w:rFonts w:ascii="Arial" w:hAnsi="Arial" w:cs="Arial"/>
            <w:sz w:val="20"/>
            <w:szCs w:val="20"/>
            <w:lang w:eastAsia="en-US"/>
          </w:rPr>
          <w:t xml:space="preserve">viazaná a ktorá zaručuje </w:t>
        </w:r>
      </w:ins>
      <w:del w:id="73" w:author="Autor">
        <w:r w:rsidRPr="00DB3110" w:rsidDel="007106F4">
          <w:rPr>
            <w:rFonts w:ascii="Arial" w:hAnsi="Arial" w:cs="Arial"/>
            <w:sz w:val="20"/>
            <w:szCs w:val="20"/>
            <w:lang w:eastAsia="en-US"/>
          </w:rPr>
          <w:delText xml:space="preserve"> </w:delText>
        </w:r>
      </w:del>
      <w:r w:rsidRPr="00DB3110">
        <w:rPr>
          <w:rFonts w:ascii="Arial" w:hAnsi="Arial" w:cs="Arial"/>
          <w:sz w:val="20"/>
          <w:szCs w:val="20"/>
          <w:lang w:eastAsia="en-US"/>
        </w:rPr>
        <w:t>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54F9B591" w14:textId="77777777" w:rsidR="006E3C04" w:rsidRPr="00DB3110" w:rsidRDefault="006E3C04" w:rsidP="00DB3110">
      <w:pPr>
        <w:ind w:left="1134"/>
        <w:jc w:val="both"/>
        <w:rPr>
          <w:rFonts w:ascii="Arial" w:hAnsi="Arial" w:cs="Arial"/>
          <w:sz w:val="20"/>
          <w:szCs w:val="20"/>
        </w:rPr>
      </w:pPr>
      <w:bookmarkStart w:id="74" w:name="_Hlk178177027"/>
      <w:bookmarkEnd w:id="52"/>
      <w:bookmarkEnd w:id="55"/>
    </w:p>
    <w:p w14:paraId="6F5D3906" w14:textId="77777777" w:rsidR="005D564B" w:rsidRPr="00DB3110" w:rsidRDefault="005D564B" w:rsidP="00DB3110">
      <w:pPr>
        <w:tabs>
          <w:tab w:val="left" w:pos="2472"/>
        </w:tabs>
        <w:ind w:left="567" w:hanging="567"/>
        <w:jc w:val="both"/>
        <w:rPr>
          <w:rFonts w:ascii="Arial" w:hAnsi="Arial" w:cs="Arial"/>
          <w:b/>
          <w:sz w:val="20"/>
          <w:szCs w:val="20"/>
        </w:rPr>
      </w:pPr>
      <w:r w:rsidRPr="00DB3110">
        <w:rPr>
          <w:rFonts w:ascii="Arial" w:hAnsi="Arial" w:cs="Arial"/>
          <w:b/>
          <w:sz w:val="20"/>
          <w:szCs w:val="20"/>
        </w:rPr>
        <w:t>27</w:t>
      </w:r>
      <w:r w:rsidRPr="00DB3110">
        <w:rPr>
          <w:rFonts w:ascii="Arial" w:hAnsi="Arial" w:cs="Arial"/>
          <w:b/>
          <w:sz w:val="20"/>
          <w:szCs w:val="20"/>
        </w:rPr>
        <w:tab/>
        <w:t>Využitie subdodávateľov</w:t>
      </w:r>
    </w:p>
    <w:p w14:paraId="376B7B62" w14:textId="5473CF9D" w:rsidR="005D564B" w:rsidRPr="00DB3110" w:rsidRDefault="005D564B" w:rsidP="00DB3110">
      <w:pPr>
        <w:tabs>
          <w:tab w:val="left" w:pos="2472"/>
        </w:tabs>
        <w:ind w:left="1134" w:hanging="567"/>
        <w:jc w:val="both"/>
        <w:rPr>
          <w:rFonts w:ascii="Arial" w:hAnsi="Arial" w:cs="Arial"/>
          <w:b/>
          <w:sz w:val="20"/>
          <w:szCs w:val="20"/>
        </w:rPr>
      </w:pPr>
      <w:r w:rsidRPr="00DB3110">
        <w:rPr>
          <w:rFonts w:ascii="Arial" w:hAnsi="Arial" w:cs="Arial"/>
          <w:sz w:val="20"/>
          <w:szCs w:val="20"/>
        </w:rPr>
        <w:t>27.1</w:t>
      </w:r>
      <w:r w:rsidRPr="00DB3110">
        <w:rPr>
          <w:rFonts w:ascii="Arial" w:hAnsi="Arial" w:cs="Arial"/>
          <w:sz w:val="20"/>
          <w:szCs w:val="20"/>
        </w:rPr>
        <w:tab/>
        <w:t>Uchádzač pri využití subdodávateľov pre účely predkladania ponuky postupuje podľa bodu 16.1</w:t>
      </w:r>
      <w:r w:rsidR="00533133">
        <w:rPr>
          <w:rFonts w:ascii="Arial" w:hAnsi="Arial" w:cs="Arial"/>
          <w:sz w:val="20"/>
          <w:szCs w:val="20"/>
        </w:rPr>
        <w:t>2</w:t>
      </w:r>
      <w:r w:rsidRPr="00DB3110">
        <w:rPr>
          <w:rFonts w:ascii="Arial" w:hAnsi="Arial" w:cs="Arial"/>
          <w:sz w:val="20"/>
          <w:szCs w:val="20"/>
        </w:rPr>
        <w:t xml:space="preserve"> Časť A.1 týchto SP v súlade s § 41 ods. 1 písm. a) </w:t>
      </w:r>
      <w:r w:rsidR="00962F09">
        <w:rPr>
          <w:rFonts w:ascii="Arial" w:hAnsi="Arial" w:cs="Arial"/>
          <w:sz w:val="20"/>
          <w:szCs w:val="20"/>
        </w:rPr>
        <w:t>z</w:t>
      </w:r>
      <w:r w:rsidRPr="00DB3110">
        <w:rPr>
          <w:rFonts w:ascii="Arial" w:hAnsi="Arial" w:cs="Arial"/>
          <w:sz w:val="20"/>
          <w:szCs w:val="20"/>
        </w:rPr>
        <w:t>ákona.</w:t>
      </w:r>
    </w:p>
    <w:p w14:paraId="17B3A6DC" w14:textId="1287C62D" w:rsidR="00FD28A0" w:rsidRPr="00DB3110" w:rsidRDefault="005D564B" w:rsidP="00DB3110">
      <w:pPr>
        <w:tabs>
          <w:tab w:val="left" w:pos="2472"/>
        </w:tabs>
        <w:ind w:left="1134" w:hanging="567"/>
        <w:jc w:val="both"/>
        <w:rPr>
          <w:rFonts w:ascii="Arial" w:hAnsi="Arial" w:cs="Arial"/>
          <w:sz w:val="20"/>
          <w:szCs w:val="20"/>
        </w:rPr>
      </w:pPr>
      <w:r w:rsidRPr="00DB3110">
        <w:rPr>
          <w:rFonts w:ascii="Arial" w:hAnsi="Arial" w:cs="Arial"/>
          <w:sz w:val="20"/>
          <w:szCs w:val="20"/>
        </w:rPr>
        <w:t>27.2</w:t>
      </w:r>
      <w:r w:rsidRPr="00DB3110">
        <w:rPr>
          <w:rFonts w:ascii="Arial" w:hAnsi="Arial" w:cs="Arial"/>
          <w:sz w:val="20"/>
          <w:szCs w:val="20"/>
        </w:rPr>
        <w:tab/>
        <w:t xml:space="preserve">Uchádzač pri využití subdodávateľov pre účely predkladania </w:t>
      </w:r>
      <w:r w:rsidR="00E33778">
        <w:rPr>
          <w:rFonts w:ascii="Arial" w:hAnsi="Arial" w:cs="Arial"/>
          <w:sz w:val="20"/>
          <w:szCs w:val="20"/>
        </w:rPr>
        <w:t>dohody</w:t>
      </w:r>
      <w:r w:rsidRPr="00DB3110">
        <w:rPr>
          <w:rFonts w:ascii="Arial" w:hAnsi="Arial" w:cs="Arial"/>
          <w:sz w:val="20"/>
          <w:szCs w:val="20"/>
        </w:rPr>
        <w:t xml:space="preserve"> v rámci poskytnutia riadnej súčinnosti postupuje podľa bodu 30.1</w:t>
      </w:r>
      <w:r w:rsidR="000254FF" w:rsidRPr="00DB3110">
        <w:rPr>
          <w:rFonts w:ascii="Arial" w:hAnsi="Arial" w:cs="Arial"/>
          <w:sz w:val="20"/>
          <w:szCs w:val="20"/>
        </w:rPr>
        <w:t>0</w:t>
      </w:r>
      <w:r w:rsidRPr="00DB3110">
        <w:rPr>
          <w:rFonts w:ascii="Arial" w:hAnsi="Arial" w:cs="Arial"/>
          <w:sz w:val="20"/>
          <w:szCs w:val="20"/>
        </w:rPr>
        <w:t xml:space="preserve"> Časť A.1 týchto SP v súlade s § 41 ods. 3 zákona.</w:t>
      </w:r>
    </w:p>
    <w:p w14:paraId="6266B346" w14:textId="721878D2" w:rsidR="00A3012F" w:rsidRDefault="00A3012F" w:rsidP="00DB3110">
      <w:pPr>
        <w:tabs>
          <w:tab w:val="left" w:pos="2472"/>
        </w:tabs>
        <w:ind w:left="1843" w:hanging="709"/>
        <w:jc w:val="both"/>
        <w:rPr>
          <w:rFonts w:ascii="Arial" w:hAnsi="Arial" w:cs="Arial"/>
          <w:sz w:val="20"/>
          <w:szCs w:val="20"/>
        </w:rPr>
      </w:pPr>
    </w:p>
    <w:p w14:paraId="2FE008A0" w14:textId="40B7B12D" w:rsidR="007106F4" w:rsidRDefault="007106F4" w:rsidP="00DB3110">
      <w:pPr>
        <w:tabs>
          <w:tab w:val="left" w:pos="2472"/>
        </w:tabs>
        <w:ind w:left="1843" w:hanging="709"/>
        <w:jc w:val="both"/>
        <w:rPr>
          <w:rFonts w:ascii="Arial" w:hAnsi="Arial" w:cs="Arial"/>
          <w:sz w:val="20"/>
          <w:szCs w:val="20"/>
        </w:rPr>
      </w:pPr>
    </w:p>
    <w:p w14:paraId="6214D706" w14:textId="5489EC8D" w:rsidR="007106F4" w:rsidRDefault="007106F4" w:rsidP="00DB3110">
      <w:pPr>
        <w:tabs>
          <w:tab w:val="left" w:pos="2472"/>
        </w:tabs>
        <w:ind w:left="1843" w:hanging="709"/>
        <w:jc w:val="both"/>
        <w:rPr>
          <w:rFonts w:ascii="Arial" w:hAnsi="Arial" w:cs="Arial"/>
          <w:sz w:val="20"/>
          <w:szCs w:val="20"/>
        </w:rPr>
      </w:pPr>
    </w:p>
    <w:p w14:paraId="4A44C23A" w14:textId="77777777" w:rsidR="007106F4" w:rsidRPr="00DB3110" w:rsidRDefault="007106F4" w:rsidP="00DB3110">
      <w:pPr>
        <w:tabs>
          <w:tab w:val="left" w:pos="2472"/>
        </w:tabs>
        <w:ind w:left="1843" w:hanging="709"/>
        <w:jc w:val="both"/>
        <w:rPr>
          <w:rFonts w:ascii="Arial" w:hAnsi="Arial" w:cs="Arial"/>
          <w:sz w:val="20"/>
          <w:szCs w:val="20"/>
        </w:rPr>
      </w:pPr>
    </w:p>
    <w:p w14:paraId="132854B7" w14:textId="1B4A0200" w:rsidR="007B48ED" w:rsidRPr="00DB3110" w:rsidRDefault="007B48ED" w:rsidP="00DB3110">
      <w:pPr>
        <w:autoSpaceDE w:val="0"/>
        <w:autoSpaceDN w:val="0"/>
        <w:ind w:left="567" w:hanging="567"/>
        <w:jc w:val="both"/>
        <w:rPr>
          <w:rFonts w:ascii="Arial" w:hAnsi="Arial" w:cs="Arial"/>
          <w:b/>
          <w:bCs/>
          <w:sz w:val="20"/>
          <w:szCs w:val="20"/>
        </w:rPr>
      </w:pPr>
      <w:r w:rsidRPr="00DB3110">
        <w:rPr>
          <w:rFonts w:ascii="Arial" w:hAnsi="Arial" w:cs="Arial"/>
          <w:b/>
          <w:bCs/>
          <w:sz w:val="20"/>
          <w:szCs w:val="20"/>
        </w:rPr>
        <w:t>2</w:t>
      </w:r>
      <w:r w:rsidR="005D564B" w:rsidRPr="00DB3110">
        <w:rPr>
          <w:rFonts w:ascii="Arial" w:hAnsi="Arial" w:cs="Arial"/>
          <w:b/>
          <w:bCs/>
          <w:sz w:val="20"/>
          <w:szCs w:val="20"/>
        </w:rPr>
        <w:t>8</w:t>
      </w:r>
      <w:r w:rsidRPr="00DB3110">
        <w:rPr>
          <w:rFonts w:ascii="Arial" w:hAnsi="Arial" w:cs="Arial"/>
          <w:b/>
          <w:bCs/>
          <w:sz w:val="20"/>
          <w:szCs w:val="20"/>
        </w:rPr>
        <w:t>.</w:t>
      </w:r>
      <w:r w:rsidRPr="00DB3110">
        <w:rPr>
          <w:rFonts w:ascii="Arial" w:hAnsi="Arial" w:cs="Arial"/>
          <w:b/>
          <w:bCs/>
          <w:sz w:val="20"/>
          <w:szCs w:val="20"/>
        </w:rPr>
        <w:tab/>
        <w:t>Oprava chýb</w:t>
      </w:r>
    </w:p>
    <w:p w14:paraId="1992530E" w14:textId="7C763ECF" w:rsidR="007106F4" w:rsidRPr="007106F4" w:rsidRDefault="00ED3F0E" w:rsidP="007106F4">
      <w:pPr>
        <w:ind w:left="1134" w:hanging="567"/>
        <w:jc w:val="both"/>
        <w:rPr>
          <w:ins w:id="75" w:author="Autor"/>
          <w:rFonts w:ascii="Arial" w:hAnsi="Arial" w:cs="Arial"/>
          <w:sz w:val="20"/>
          <w:szCs w:val="20"/>
          <w:lang w:eastAsia="en-US"/>
        </w:rPr>
      </w:pPr>
      <w:r w:rsidRPr="00DB3110">
        <w:rPr>
          <w:rFonts w:ascii="Arial" w:hAnsi="Arial" w:cs="Arial"/>
          <w:sz w:val="20"/>
          <w:szCs w:val="20"/>
          <w:lang w:eastAsia="en-US"/>
        </w:rPr>
        <w:lastRenderedPageBreak/>
        <w:t>2</w:t>
      </w:r>
      <w:r w:rsidR="005D564B" w:rsidRPr="00DB3110">
        <w:rPr>
          <w:rFonts w:ascii="Arial" w:hAnsi="Arial" w:cs="Arial"/>
          <w:sz w:val="20"/>
          <w:szCs w:val="20"/>
          <w:lang w:eastAsia="en-US"/>
        </w:rPr>
        <w:t>8</w:t>
      </w:r>
      <w:r w:rsidRPr="00DB3110">
        <w:rPr>
          <w:rFonts w:ascii="Arial" w:hAnsi="Arial" w:cs="Arial"/>
          <w:sz w:val="20"/>
          <w:szCs w:val="20"/>
          <w:lang w:eastAsia="en-US"/>
        </w:rPr>
        <w:t xml:space="preserve">.1 </w:t>
      </w:r>
      <w:r w:rsidRPr="00DB3110">
        <w:rPr>
          <w:rFonts w:ascii="Arial" w:hAnsi="Arial" w:cs="Arial"/>
          <w:sz w:val="20"/>
          <w:szCs w:val="20"/>
          <w:lang w:eastAsia="en-US"/>
        </w:rPr>
        <w:tab/>
      </w:r>
      <w:bookmarkStart w:id="76" w:name="_Hlk188282598"/>
      <w:r w:rsidRPr="00DB3110">
        <w:rPr>
          <w:rFonts w:ascii="Arial" w:hAnsi="Arial" w:cs="Arial"/>
          <w:sz w:val="20"/>
          <w:szCs w:val="20"/>
          <w:lang w:eastAsia="en-US"/>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w:t>
      </w:r>
      <w:del w:id="77" w:author="Autor">
        <w:r w:rsidRPr="00DB3110" w:rsidDel="007106F4">
          <w:rPr>
            <w:rFonts w:ascii="Arial" w:hAnsi="Arial" w:cs="Arial"/>
            <w:sz w:val="20"/>
            <w:szCs w:val="20"/>
            <w:lang w:eastAsia="en-US"/>
          </w:rPr>
          <w:delText xml:space="preserve"> </w:delText>
        </w:r>
      </w:del>
      <w:ins w:id="78" w:author="Autor">
        <w:r w:rsidR="007106F4">
          <w:rPr>
            <w:rFonts w:ascii="Arial" w:hAnsi="Arial" w:cs="Arial"/>
            <w:sz w:val="20"/>
            <w:szCs w:val="20"/>
            <w:lang w:eastAsia="en-US"/>
          </w:rPr>
          <w:t> </w:t>
        </w:r>
      </w:ins>
      <w:r w:rsidRPr="00DB3110">
        <w:rPr>
          <w:rFonts w:ascii="Arial" w:hAnsi="Arial" w:cs="Arial"/>
          <w:sz w:val="20"/>
          <w:szCs w:val="20"/>
          <w:lang w:eastAsia="en-US"/>
        </w:rPr>
        <w:t>počítaní</w:t>
      </w:r>
      <w:ins w:id="79" w:author="Autor">
        <w:r w:rsidR="007106F4">
          <w:rPr>
            <w:rFonts w:ascii="Arial" w:hAnsi="Arial" w:cs="Arial"/>
            <w:sz w:val="20"/>
            <w:szCs w:val="20"/>
            <w:lang w:eastAsia="en-US"/>
          </w:rPr>
          <w:t xml:space="preserve"> </w:t>
        </w:r>
      </w:ins>
      <w:del w:id="80" w:author="Autor">
        <w:r w:rsidRPr="00DB3110" w:rsidDel="007106F4">
          <w:rPr>
            <w:rFonts w:ascii="Arial" w:hAnsi="Arial" w:cs="Arial"/>
            <w:sz w:val="20"/>
            <w:szCs w:val="20"/>
            <w:lang w:eastAsia="en-US"/>
          </w:rPr>
          <w:delText>.</w:delText>
        </w:r>
      </w:del>
      <w:ins w:id="81" w:author="Autor">
        <w:r w:rsidR="007106F4" w:rsidRPr="007106F4">
          <w:rPr>
            <w:rFonts w:ascii="Arial" w:hAnsi="Arial" w:cs="Arial"/>
            <w:sz w:val="20"/>
            <w:szCs w:val="20"/>
            <w:lang w:eastAsia="en-US"/>
          </w:rPr>
          <w:t>alebo oprava položkového</w:t>
        </w:r>
        <w:bookmarkStart w:id="82" w:name="_GoBack"/>
        <w:bookmarkEnd w:id="82"/>
        <w:r w:rsidR="007106F4" w:rsidRPr="007106F4">
          <w:rPr>
            <w:rFonts w:ascii="Arial" w:hAnsi="Arial" w:cs="Arial"/>
            <w:sz w:val="20"/>
            <w:szCs w:val="20"/>
            <w:lang w:eastAsia="en-US"/>
          </w:rPr>
          <w:t xml:space="preserve"> rozpočtu, ak celková cena ponuky zostane zachovaná a ak oprava položkového rozpočtu nemá vplyv na iné kritérium na vyhodnotenie ponúk..</w:t>
        </w:r>
      </w:ins>
    </w:p>
    <w:p w14:paraId="2AB57B82" w14:textId="35B44CB5" w:rsidR="00ED3F0E" w:rsidRDefault="00ED3F0E" w:rsidP="00DB3110">
      <w:pPr>
        <w:ind w:left="1134" w:hanging="567"/>
        <w:jc w:val="both"/>
        <w:rPr>
          <w:rFonts w:ascii="Arial" w:hAnsi="Arial" w:cs="Arial"/>
          <w:sz w:val="20"/>
          <w:szCs w:val="20"/>
          <w:lang w:eastAsia="en-US"/>
        </w:rPr>
      </w:pPr>
    </w:p>
    <w:bookmarkEnd w:id="76"/>
    <w:p w14:paraId="068BAD78" w14:textId="77777777" w:rsidR="00ED3F0E" w:rsidRPr="00DB3110" w:rsidRDefault="00ED3F0E" w:rsidP="00DB3110">
      <w:pPr>
        <w:numPr>
          <w:ilvl w:val="0"/>
          <w:numId w:val="16"/>
        </w:numPr>
        <w:autoSpaceDE w:val="0"/>
        <w:autoSpaceDN w:val="0"/>
        <w:ind w:left="1134" w:hanging="567"/>
        <w:jc w:val="both"/>
        <w:rPr>
          <w:rFonts w:ascii="Arial" w:hAnsi="Arial" w:cs="Arial"/>
          <w:vanish/>
          <w:color w:val="000000" w:themeColor="text1"/>
          <w:sz w:val="20"/>
          <w:szCs w:val="20"/>
          <w:lang w:eastAsia="en-US"/>
        </w:rPr>
      </w:pPr>
    </w:p>
    <w:p w14:paraId="378A9BA0" w14:textId="77777777" w:rsidR="00ED3F0E" w:rsidRPr="00DB3110" w:rsidRDefault="00ED3F0E" w:rsidP="00DB3110">
      <w:pPr>
        <w:numPr>
          <w:ilvl w:val="0"/>
          <w:numId w:val="16"/>
        </w:numPr>
        <w:autoSpaceDE w:val="0"/>
        <w:autoSpaceDN w:val="0"/>
        <w:ind w:left="1134" w:hanging="567"/>
        <w:jc w:val="both"/>
        <w:rPr>
          <w:rFonts w:ascii="Arial" w:hAnsi="Arial" w:cs="Arial"/>
          <w:vanish/>
          <w:color w:val="000000" w:themeColor="text1"/>
          <w:sz w:val="20"/>
          <w:szCs w:val="20"/>
          <w:lang w:eastAsia="en-US"/>
        </w:rPr>
      </w:pPr>
    </w:p>
    <w:p w14:paraId="5B812A75" w14:textId="18F90F8E" w:rsidR="00ED3F0E" w:rsidRPr="00DB3110" w:rsidRDefault="00ED3F0E" w:rsidP="00DB3110">
      <w:pPr>
        <w:autoSpaceDE w:val="0"/>
        <w:autoSpaceDN w:val="0"/>
        <w:ind w:left="1134" w:hanging="567"/>
        <w:jc w:val="both"/>
        <w:rPr>
          <w:rFonts w:ascii="Arial" w:hAnsi="Arial" w:cs="Arial"/>
          <w:sz w:val="20"/>
          <w:szCs w:val="20"/>
          <w:lang w:eastAsia="en-US"/>
        </w:rPr>
      </w:pPr>
      <w:bookmarkStart w:id="83" w:name="_Toc461981385"/>
      <w:r w:rsidRPr="00DB3110">
        <w:rPr>
          <w:rFonts w:ascii="Arial" w:hAnsi="Arial" w:cs="Arial"/>
          <w:sz w:val="20"/>
          <w:szCs w:val="20"/>
          <w:lang w:eastAsia="en-US"/>
        </w:rPr>
        <w:t>2</w:t>
      </w:r>
      <w:r w:rsidR="005D564B" w:rsidRPr="00DB3110">
        <w:rPr>
          <w:rFonts w:ascii="Arial" w:hAnsi="Arial" w:cs="Arial"/>
          <w:sz w:val="20"/>
          <w:szCs w:val="20"/>
          <w:lang w:eastAsia="en-US"/>
        </w:rPr>
        <w:t>8</w:t>
      </w:r>
      <w:r w:rsidRPr="00DB3110">
        <w:rPr>
          <w:rFonts w:ascii="Arial" w:hAnsi="Arial" w:cs="Arial"/>
          <w:sz w:val="20"/>
          <w:szCs w:val="20"/>
          <w:lang w:eastAsia="en-US"/>
        </w:rPr>
        <w:t>.2</w:t>
      </w:r>
      <w:r w:rsidRPr="00DB3110">
        <w:rPr>
          <w:rFonts w:ascii="Arial" w:hAnsi="Arial" w:cs="Arial"/>
          <w:sz w:val="20"/>
          <w:szCs w:val="20"/>
          <w:lang w:eastAsia="en-US"/>
        </w:rPr>
        <w:tab/>
        <w:t>Zrejmé matematické chyby, zistené pri vyhodnocovaní ponúk, budú opravené v prípade:</w:t>
      </w:r>
      <w:bookmarkEnd w:id="83"/>
    </w:p>
    <w:p w14:paraId="0546A279" w14:textId="76D89130" w:rsidR="00ED3F0E" w:rsidRPr="00DB3110" w:rsidRDefault="00ED3F0E" w:rsidP="00DB3110">
      <w:pPr>
        <w:ind w:left="1985" w:hanging="851"/>
        <w:jc w:val="both"/>
        <w:rPr>
          <w:rFonts w:ascii="Arial" w:hAnsi="Arial" w:cs="Arial"/>
          <w:bCs/>
          <w:color w:val="000000" w:themeColor="text1"/>
          <w:sz w:val="20"/>
          <w:szCs w:val="20"/>
          <w:lang w:eastAsia="en-US"/>
        </w:rPr>
      </w:pPr>
      <w:bookmarkStart w:id="84" w:name="_Toc461981386"/>
      <w:r w:rsidRPr="00DB3110">
        <w:rPr>
          <w:rFonts w:ascii="Arial" w:hAnsi="Arial" w:cs="Arial"/>
          <w:bCs/>
          <w:color w:val="000000" w:themeColor="text1"/>
          <w:sz w:val="20"/>
          <w:szCs w:val="20"/>
          <w:lang w:eastAsia="en-US"/>
        </w:rPr>
        <w:t>2</w:t>
      </w:r>
      <w:r w:rsidR="005D564B" w:rsidRPr="00DB3110">
        <w:rPr>
          <w:rFonts w:ascii="Arial" w:hAnsi="Arial" w:cs="Arial"/>
          <w:bCs/>
          <w:color w:val="000000" w:themeColor="text1"/>
          <w:sz w:val="20"/>
          <w:szCs w:val="20"/>
          <w:lang w:eastAsia="en-US"/>
        </w:rPr>
        <w:t>8.</w:t>
      </w:r>
      <w:r w:rsidRPr="00DB3110">
        <w:rPr>
          <w:rFonts w:ascii="Arial" w:hAnsi="Arial" w:cs="Arial"/>
          <w:bCs/>
          <w:color w:val="000000" w:themeColor="text1"/>
          <w:sz w:val="20"/>
          <w:szCs w:val="20"/>
          <w:lang w:eastAsia="en-US"/>
        </w:rPr>
        <w:t xml:space="preserve">2.1 </w:t>
      </w:r>
      <w:r w:rsidRPr="00DB3110">
        <w:rPr>
          <w:rFonts w:ascii="Arial" w:hAnsi="Arial" w:cs="Arial"/>
          <w:bCs/>
          <w:color w:val="000000" w:themeColor="text1"/>
          <w:sz w:val="20"/>
          <w:szCs w:val="20"/>
          <w:lang w:eastAsia="en-US"/>
        </w:rPr>
        <w:tab/>
        <w:t>rozdielu medzi sumou uvedenou číslom a sumou uvedenou slovom; platiť bude suma uvedená správne,</w:t>
      </w:r>
      <w:bookmarkEnd w:id="84"/>
    </w:p>
    <w:p w14:paraId="01D3B8E1" w14:textId="4F62B328" w:rsidR="00ED3F0E" w:rsidRPr="00DB3110" w:rsidRDefault="00ED3F0E" w:rsidP="00DB3110">
      <w:pPr>
        <w:ind w:left="1985" w:hanging="851"/>
        <w:jc w:val="both"/>
        <w:rPr>
          <w:rFonts w:ascii="Arial" w:hAnsi="Arial" w:cs="Arial"/>
          <w:bCs/>
          <w:color w:val="000000" w:themeColor="text1"/>
          <w:sz w:val="20"/>
          <w:szCs w:val="20"/>
          <w:lang w:eastAsia="en-US"/>
        </w:rPr>
      </w:pPr>
      <w:r w:rsidRPr="00DB3110">
        <w:rPr>
          <w:rFonts w:ascii="Arial" w:hAnsi="Arial" w:cs="Arial"/>
          <w:bCs/>
          <w:color w:val="000000" w:themeColor="text1"/>
          <w:sz w:val="20"/>
          <w:szCs w:val="20"/>
          <w:lang w:eastAsia="en-US"/>
        </w:rPr>
        <w:t>2</w:t>
      </w:r>
      <w:r w:rsidR="005D564B" w:rsidRPr="00DB3110">
        <w:rPr>
          <w:rFonts w:ascii="Arial" w:hAnsi="Arial" w:cs="Arial"/>
          <w:bCs/>
          <w:color w:val="000000" w:themeColor="text1"/>
          <w:sz w:val="20"/>
          <w:szCs w:val="20"/>
          <w:lang w:eastAsia="en-US"/>
        </w:rPr>
        <w:t>8</w:t>
      </w:r>
      <w:r w:rsidRPr="00DB3110">
        <w:rPr>
          <w:rFonts w:ascii="Arial" w:hAnsi="Arial" w:cs="Arial"/>
          <w:bCs/>
          <w:color w:val="000000" w:themeColor="text1"/>
          <w:sz w:val="20"/>
          <w:szCs w:val="20"/>
          <w:lang w:eastAsia="en-US"/>
        </w:rPr>
        <w:t>.2.2</w:t>
      </w:r>
      <w:r w:rsidRPr="00DB3110">
        <w:rPr>
          <w:rFonts w:ascii="Arial" w:hAnsi="Arial" w:cs="Arial"/>
          <w:bCs/>
          <w:color w:val="000000" w:themeColor="text1"/>
          <w:sz w:val="20"/>
          <w:szCs w:val="20"/>
          <w:lang w:eastAsia="en-US"/>
        </w:rPr>
        <w:tab/>
      </w:r>
      <w:r w:rsidRPr="00DB3110">
        <w:rPr>
          <w:rFonts w:ascii="Arial"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326836B4" w14:textId="7E24801C" w:rsidR="00ED3F0E" w:rsidRPr="00DB3110" w:rsidRDefault="00ED3F0E" w:rsidP="00DB3110">
      <w:pPr>
        <w:ind w:left="1985" w:hanging="851"/>
        <w:jc w:val="both"/>
        <w:rPr>
          <w:rFonts w:ascii="Arial" w:hAnsi="Arial" w:cs="Arial"/>
          <w:bCs/>
          <w:color w:val="000000" w:themeColor="text1"/>
          <w:sz w:val="20"/>
          <w:szCs w:val="20"/>
          <w:lang w:eastAsia="en-US"/>
        </w:rPr>
      </w:pPr>
      <w:r w:rsidRPr="00DB3110">
        <w:rPr>
          <w:rFonts w:ascii="Arial" w:hAnsi="Arial" w:cs="Arial"/>
          <w:bCs/>
          <w:color w:val="000000" w:themeColor="text1"/>
          <w:sz w:val="20"/>
          <w:szCs w:val="20"/>
          <w:lang w:eastAsia="en-US"/>
        </w:rPr>
        <w:t>2</w:t>
      </w:r>
      <w:r w:rsidR="005D564B" w:rsidRPr="00DB3110">
        <w:rPr>
          <w:rFonts w:ascii="Arial" w:hAnsi="Arial" w:cs="Arial"/>
          <w:bCs/>
          <w:color w:val="000000" w:themeColor="text1"/>
          <w:sz w:val="20"/>
          <w:szCs w:val="20"/>
          <w:lang w:eastAsia="en-US"/>
        </w:rPr>
        <w:t>8</w:t>
      </w:r>
      <w:r w:rsidRPr="00DB3110">
        <w:rPr>
          <w:rFonts w:ascii="Arial" w:hAnsi="Arial" w:cs="Arial"/>
          <w:bCs/>
          <w:color w:val="000000" w:themeColor="text1"/>
          <w:sz w:val="20"/>
          <w:szCs w:val="20"/>
          <w:lang w:eastAsia="en-US"/>
        </w:rPr>
        <w:t>.2.3</w:t>
      </w:r>
      <w:r w:rsidRPr="00DB3110">
        <w:rPr>
          <w:rFonts w:ascii="Arial"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3075C40" w14:textId="79D52B4B" w:rsidR="00ED3F0E" w:rsidRPr="00DB3110" w:rsidRDefault="00ED3F0E" w:rsidP="00DB3110">
      <w:pPr>
        <w:ind w:left="1985" w:hanging="851"/>
        <w:jc w:val="both"/>
        <w:rPr>
          <w:rFonts w:ascii="Arial" w:hAnsi="Arial" w:cs="Arial"/>
          <w:bCs/>
          <w:color w:val="000000" w:themeColor="text1"/>
          <w:sz w:val="20"/>
          <w:szCs w:val="20"/>
          <w:lang w:eastAsia="en-US"/>
        </w:rPr>
      </w:pPr>
      <w:r w:rsidRPr="00DB3110">
        <w:rPr>
          <w:rFonts w:ascii="Arial" w:hAnsi="Arial" w:cs="Arial"/>
          <w:bCs/>
          <w:color w:val="000000" w:themeColor="text1"/>
          <w:sz w:val="20"/>
          <w:szCs w:val="20"/>
          <w:lang w:eastAsia="en-US"/>
        </w:rPr>
        <w:t>2</w:t>
      </w:r>
      <w:r w:rsidR="005D564B" w:rsidRPr="00DB3110">
        <w:rPr>
          <w:rFonts w:ascii="Arial" w:hAnsi="Arial" w:cs="Arial"/>
          <w:bCs/>
          <w:color w:val="000000" w:themeColor="text1"/>
          <w:sz w:val="20"/>
          <w:szCs w:val="20"/>
          <w:lang w:eastAsia="en-US"/>
        </w:rPr>
        <w:t>8</w:t>
      </w:r>
      <w:r w:rsidRPr="00DB3110">
        <w:rPr>
          <w:rFonts w:ascii="Arial" w:hAnsi="Arial" w:cs="Arial"/>
          <w:bCs/>
          <w:color w:val="000000" w:themeColor="text1"/>
          <w:sz w:val="20"/>
          <w:szCs w:val="20"/>
          <w:lang w:eastAsia="en-US"/>
        </w:rPr>
        <w:t>.2.4</w:t>
      </w:r>
      <w:r w:rsidRPr="00DB3110">
        <w:rPr>
          <w:rFonts w:ascii="Arial"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22DA183E" w14:textId="31E1041A" w:rsidR="00ED67F9" w:rsidRPr="00DB3110" w:rsidRDefault="00ED3F0E" w:rsidP="00DB3110">
      <w:pPr>
        <w:autoSpaceDE w:val="0"/>
        <w:autoSpaceDN w:val="0"/>
        <w:ind w:left="1134" w:hanging="567"/>
        <w:jc w:val="both"/>
        <w:outlineLvl w:val="2"/>
        <w:rPr>
          <w:rFonts w:ascii="Arial" w:eastAsia="Calibri" w:hAnsi="Arial" w:cs="Arial"/>
          <w:b/>
          <w:bCs/>
          <w:color w:val="000000" w:themeColor="text1"/>
          <w:sz w:val="20"/>
          <w:szCs w:val="20"/>
        </w:rPr>
      </w:pPr>
      <w:bookmarkStart w:id="85" w:name="_Toc461981387"/>
      <w:r w:rsidRPr="00DB3110">
        <w:rPr>
          <w:rFonts w:ascii="Arial" w:eastAsia="Calibri" w:hAnsi="Arial" w:cs="Arial"/>
          <w:bCs/>
          <w:color w:val="000000" w:themeColor="text1"/>
          <w:sz w:val="20"/>
          <w:szCs w:val="20"/>
        </w:rPr>
        <w:t>2</w:t>
      </w:r>
      <w:r w:rsidR="005D564B" w:rsidRPr="00DB3110">
        <w:rPr>
          <w:rFonts w:ascii="Arial" w:eastAsia="Calibri" w:hAnsi="Arial" w:cs="Arial"/>
          <w:bCs/>
          <w:color w:val="000000" w:themeColor="text1"/>
          <w:sz w:val="20"/>
          <w:szCs w:val="20"/>
        </w:rPr>
        <w:t>8</w:t>
      </w:r>
      <w:r w:rsidRPr="00DB3110">
        <w:rPr>
          <w:rFonts w:ascii="Arial" w:eastAsia="Calibri" w:hAnsi="Arial" w:cs="Arial"/>
          <w:bCs/>
          <w:color w:val="000000" w:themeColor="text1"/>
          <w:sz w:val="20"/>
          <w:szCs w:val="20"/>
        </w:rPr>
        <w:t>.</w:t>
      </w:r>
      <w:r w:rsidR="000244D7" w:rsidRPr="00DB3110">
        <w:rPr>
          <w:rFonts w:ascii="Arial" w:eastAsia="Calibri" w:hAnsi="Arial" w:cs="Arial"/>
          <w:bCs/>
          <w:color w:val="000000" w:themeColor="text1"/>
          <w:sz w:val="20"/>
          <w:szCs w:val="20"/>
        </w:rPr>
        <w:t>3</w:t>
      </w:r>
      <w:r w:rsidRPr="00DB3110">
        <w:rPr>
          <w:rFonts w:ascii="Arial" w:eastAsia="Calibri" w:hAnsi="Arial" w:cs="Arial"/>
          <w:b/>
          <w:bCs/>
          <w:color w:val="000000" w:themeColor="text1"/>
          <w:sz w:val="20"/>
          <w:szCs w:val="20"/>
        </w:rPr>
        <w:tab/>
        <w:t xml:space="preserve">O každej vykonanej oprave bude uchádzač bezodkladne upovedomený. Uchádzač bude v takom prípade požiadaný o vysvetlenie ponuky podľa § 53 ods. 1 </w:t>
      </w:r>
      <w:r w:rsidR="00736758" w:rsidRPr="00DB3110">
        <w:rPr>
          <w:rFonts w:ascii="Arial" w:eastAsia="Calibri" w:hAnsi="Arial" w:cs="Arial"/>
          <w:b/>
          <w:bCs/>
          <w:color w:val="000000" w:themeColor="text1"/>
          <w:sz w:val="20"/>
          <w:szCs w:val="20"/>
        </w:rPr>
        <w:t>z</w:t>
      </w:r>
      <w:r w:rsidRPr="00DB3110">
        <w:rPr>
          <w:rFonts w:ascii="Arial" w:eastAsia="Calibri" w:hAnsi="Arial" w:cs="Arial"/>
          <w:b/>
          <w:bCs/>
          <w:color w:val="000000" w:themeColor="text1"/>
          <w:sz w:val="20"/>
          <w:szCs w:val="20"/>
        </w:rPr>
        <w:t>ákona a o predloženie súhlasu s vykonanou opravou.</w:t>
      </w:r>
      <w:bookmarkStart w:id="86" w:name="_Toc461981394"/>
      <w:bookmarkStart w:id="87" w:name="_Toc461981395"/>
      <w:bookmarkStart w:id="88" w:name="_Toc461981397"/>
      <w:bookmarkStart w:id="89" w:name="_Toc461981398"/>
      <w:bookmarkStart w:id="90" w:name="_Toc461981399"/>
      <w:bookmarkStart w:id="91" w:name="_Toc461981401"/>
      <w:bookmarkStart w:id="92" w:name="_Toc461981409"/>
      <w:bookmarkStart w:id="93" w:name="_Toc461981412"/>
      <w:bookmarkStart w:id="94" w:name="_Toc461981415"/>
      <w:bookmarkStart w:id="95" w:name="_Toc461981422"/>
      <w:bookmarkStart w:id="96" w:name="_Toc461981423"/>
      <w:bookmarkStart w:id="97" w:name="_Toc461981424"/>
      <w:bookmarkStart w:id="98" w:name="_Toc461981425"/>
      <w:bookmarkStart w:id="99" w:name="_Toc461981427"/>
      <w:bookmarkStart w:id="100" w:name="_Toc461981431"/>
      <w:bookmarkStart w:id="101" w:name="_Toc461981432"/>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00ED67F9" w:rsidRPr="00DB3110">
        <w:rPr>
          <w:rFonts w:ascii="Arial" w:eastAsia="Calibri" w:hAnsi="Arial" w:cs="Arial"/>
          <w:b/>
          <w:bCs/>
          <w:color w:val="000000" w:themeColor="text1"/>
          <w:sz w:val="20"/>
          <w:szCs w:val="20"/>
        </w:rPr>
        <w:t xml:space="preserve"> </w:t>
      </w:r>
    </w:p>
    <w:p w14:paraId="65DF1DD2" w14:textId="5B694B44" w:rsidR="00ED67F9" w:rsidRPr="00DB3110" w:rsidRDefault="00ED67F9" w:rsidP="00DB3110">
      <w:pPr>
        <w:autoSpaceDE w:val="0"/>
        <w:autoSpaceDN w:val="0"/>
        <w:ind w:left="1134" w:hanging="567"/>
        <w:jc w:val="both"/>
        <w:outlineLvl w:val="2"/>
        <w:rPr>
          <w:rFonts w:ascii="Arial" w:hAnsi="Arial" w:cs="Arial"/>
          <w:noProof/>
          <w:color w:val="000000"/>
          <w:sz w:val="20"/>
          <w:szCs w:val="20"/>
          <w:shd w:val="clear" w:color="auto" w:fill="FFFFFF"/>
          <w:lang w:eastAsia="en-US"/>
        </w:rPr>
      </w:pPr>
      <w:r w:rsidRPr="00DB3110">
        <w:rPr>
          <w:rFonts w:ascii="Arial" w:hAnsi="Arial" w:cs="Arial"/>
          <w:noProof/>
          <w:color w:val="000000"/>
          <w:sz w:val="20"/>
          <w:szCs w:val="20"/>
          <w:shd w:val="clear" w:color="auto" w:fill="FFFFFF"/>
          <w:lang w:eastAsia="en-US"/>
        </w:rPr>
        <w:t>2</w:t>
      </w:r>
      <w:r w:rsidR="005D564B" w:rsidRPr="00DB3110">
        <w:rPr>
          <w:rFonts w:ascii="Arial" w:hAnsi="Arial" w:cs="Arial"/>
          <w:noProof/>
          <w:color w:val="000000"/>
          <w:sz w:val="20"/>
          <w:szCs w:val="20"/>
          <w:shd w:val="clear" w:color="auto" w:fill="FFFFFF"/>
          <w:lang w:eastAsia="en-US"/>
        </w:rPr>
        <w:t>8</w:t>
      </w:r>
      <w:r w:rsidRPr="00DB3110">
        <w:rPr>
          <w:rFonts w:ascii="Arial" w:hAnsi="Arial" w:cs="Arial"/>
          <w:noProof/>
          <w:color w:val="000000"/>
          <w:sz w:val="20"/>
          <w:szCs w:val="20"/>
          <w:shd w:val="clear" w:color="auto" w:fill="FFFFFF"/>
          <w:lang w:eastAsia="en-US"/>
        </w:rPr>
        <w:t>.4</w:t>
      </w:r>
      <w:r w:rsidRPr="00DB3110">
        <w:rPr>
          <w:rFonts w:ascii="Arial" w:hAnsi="Arial" w:cs="Arial"/>
          <w:noProof/>
          <w:color w:val="000000"/>
          <w:sz w:val="20"/>
          <w:szCs w:val="20"/>
          <w:shd w:val="clear" w:color="auto" w:fill="FFFFFF"/>
          <w:lang w:eastAsia="en-US"/>
        </w:rPr>
        <w:tab/>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DB3110">
        <w:rPr>
          <w:rFonts w:ascii="Arial" w:hAnsi="Arial" w:cs="Arial"/>
          <w:noProof/>
          <w:sz w:val="20"/>
          <w:szCs w:val="20"/>
          <w:lang w:eastAsia="en-US"/>
        </w:rPr>
        <w:t xml:space="preserve"> </w:t>
      </w:r>
      <w:r w:rsidRPr="00DB3110">
        <w:rPr>
          <w:rFonts w:ascii="Arial" w:hAnsi="Arial" w:cs="Arial"/>
          <w:noProof/>
          <w:color w:val="000000"/>
          <w:sz w:val="20"/>
          <w:szCs w:val="20"/>
          <w:shd w:val="clear" w:color="auto" w:fill="FFFFFF"/>
          <w:lang w:eastAsia="en-US"/>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71795561" w14:textId="2715327B" w:rsidR="0042179B" w:rsidRPr="00DB3110" w:rsidRDefault="0042179B" w:rsidP="00DB3110">
      <w:pPr>
        <w:autoSpaceDE w:val="0"/>
        <w:autoSpaceDN w:val="0"/>
        <w:ind w:left="1134" w:hanging="567"/>
        <w:jc w:val="both"/>
        <w:outlineLvl w:val="2"/>
        <w:rPr>
          <w:rFonts w:ascii="Arial" w:hAnsi="Arial" w:cs="Arial"/>
          <w:b/>
          <w:noProof/>
          <w:sz w:val="20"/>
          <w:szCs w:val="20"/>
          <w:lang w:eastAsia="en-US"/>
        </w:rPr>
      </w:pPr>
    </w:p>
    <w:bookmarkEnd w:id="49"/>
    <w:bookmarkEnd w:id="74"/>
    <w:p w14:paraId="350465A1" w14:textId="2514F464" w:rsidR="00BE7A69" w:rsidRPr="00DB3110" w:rsidRDefault="00BE7A69" w:rsidP="00DB3110">
      <w:pPr>
        <w:jc w:val="center"/>
        <w:rPr>
          <w:rFonts w:ascii="Arial" w:hAnsi="Arial" w:cs="Arial"/>
          <w:b/>
          <w:sz w:val="20"/>
          <w:szCs w:val="20"/>
        </w:rPr>
      </w:pPr>
      <w:r w:rsidRPr="00DB3110">
        <w:rPr>
          <w:rFonts w:ascii="Arial" w:hAnsi="Arial" w:cs="Arial"/>
          <w:b/>
          <w:sz w:val="20"/>
          <w:szCs w:val="20"/>
        </w:rPr>
        <w:t>Časť VI.</w:t>
      </w:r>
    </w:p>
    <w:p w14:paraId="04BB9FA4" w14:textId="70B9AB6D" w:rsidR="00BE7A69" w:rsidRPr="00DB3110" w:rsidRDefault="00BE7A69" w:rsidP="00DB3110">
      <w:pPr>
        <w:jc w:val="center"/>
        <w:rPr>
          <w:rFonts w:ascii="Arial" w:hAnsi="Arial" w:cs="Arial"/>
          <w:b/>
          <w:sz w:val="20"/>
          <w:szCs w:val="20"/>
        </w:rPr>
      </w:pPr>
      <w:r w:rsidRPr="00DB3110">
        <w:rPr>
          <w:rFonts w:ascii="Arial" w:hAnsi="Arial" w:cs="Arial"/>
          <w:b/>
          <w:sz w:val="20"/>
          <w:szCs w:val="20"/>
        </w:rPr>
        <w:t xml:space="preserve">Prijatie ponuky </w:t>
      </w:r>
    </w:p>
    <w:p w14:paraId="44EBCB32" w14:textId="77777777" w:rsidR="00ED67F9" w:rsidRPr="00DB3110" w:rsidRDefault="00ED67F9" w:rsidP="00DB3110">
      <w:pPr>
        <w:jc w:val="center"/>
        <w:rPr>
          <w:rFonts w:ascii="Arial" w:hAnsi="Arial" w:cs="Arial"/>
          <w:b/>
          <w:sz w:val="20"/>
          <w:szCs w:val="20"/>
        </w:rPr>
      </w:pPr>
    </w:p>
    <w:p w14:paraId="2CE81B5D" w14:textId="285A6D7F" w:rsidR="00BE7A69" w:rsidRPr="00DB3110" w:rsidRDefault="0087248E" w:rsidP="00DB3110">
      <w:pPr>
        <w:ind w:left="567" w:hanging="567"/>
        <w:jc w:val="both"/>
        <w:rPr>
          <w:rFonts w:ascii="Arial" w:hAnsi="Arial" w:cs="Arial"/>
          <w:b/>
          <w:bCs/>
          <w:sz w:val="20"/>
          <w:szCs w:val="20"/>
        </w:rPr>
      </w:pPr>
      <w:r w:rsidRPr="00DB3110">
        <w:rPr>
          <w:rFonts w:ascii="Arial" w:hAnsi="Arial" w:cs="Arial"/>
          <w:b/>
          <w:bCs/>
          <w:smallCaps/>
          <w:sz w:val="20"/>
          <w:szCs w:val="20"/>
        </w:rPr>
        <w:t>2</w:t>
      </w:r>
      <w:r w:rsidR="005D564B" w:rsidRPr="00DB3110">
        <w:rPr>
          <w:rFonts w:ascii="Arial" w:hAnsi="Arial" w:cs="Arial"/>
          <w:b/>
          <w:bCs/>
          <w:smallCaps/>
          <w:sz w:val="20"/>
          <w:szCs w:val="20"/>
        </w:rPr>
        <w:t>9</w:t>
      </w:r>
      <w:r w:rsidR="00BA3F3D" w:rsidRPr="00DB3110">
        <w:rPr>
          <w:rFonts w:ascii="Arial" w:hAnsi="Arial" w:cs="Arial"/>
          <w:b/>
          <w:bCs/>
          <w:smallCaps/>
          <w:sz w:val="20"/>
          <w:szCs w:val="20"/>
        </w:rPr>
        <w:t>.</w:t>
      </w:r>
      <w:r w:rsidR="00BE7A69" w:rsidRPr="00DB3110">
        <w:rPr>
          <w:rFonts w:ascii="Arial" w:hAnsi="Arial" w:cs="Arial"/>
          <w:b/>
          <w:bCs/>
          <w:smallCaps/>
          <w:sz w:val="20"/>
          <w:szCs w:val="20"/>
        </w:rPr>
        <w:tab/>
      </w:r>
      <w:bookmarkStart w:id="102" w:name="_Hlk178177049"/>
      <w:r w:rsidR="00BE7A69" w:rsidRPr="00DB3110">
        <w:rPr>
          <w:rFonts w:ascii="Arial" w:hAnsi="Arial" w:cs="Arial"/>
          <w:b/>
          <w:bCs/>
          <w:sz w:val="20"/>
          <w:szCs w:val="20"/>
        </w:rPr>
        <w:t>Informácia o výsledku vyhodnotenia ponúk</w:t>
      </w:r>
    </w:p>
    <w:p w14:paraId="54B40085" w14:textId="77777777" w:rsidR="0087248E" w:rsidRPr="00DB3110" w:rsidRDefault="0087248E" w:rsidP="00DB3110">
      <w:pPr>
        <w:pStyle w:val="Odsekzoznamu"/>
        <w:numPr>
          <w:ilvl w:val="0"/>
          <w:numId w:val="11"/>
        </w:numPr>
        <w:autoSpaceDE w:val="0"/>
        <w:autoSpaceDN w:val="0"/>
        <w:jc w:val="both"/>
        <w:rPr>
          <w:rFonts w:ascii="Arial" w:hAnsi="Arial" w:cs="Arial"/>
          <w:vanish/>
          <w:color w:val="000000" w:themeColor="text1"/>
          <w:sz w:val="20"/>
          <w:szCs w:val="20"/>
        </w:rPr>
      </w:pPr>
    </w:p>
    <w:p w14:paraId="05E8F6F0" w14:textId="1C609C26" w:rsidR="00ED3F0E" w:rsidRPr="00DB3110" w:rsidRDefault="0087248E" w:rsidP="00DB3110">
      <w:pPr>
        <w:autoSpaceDE w:val="0"/>
        <w:autoSpaceDN w:val="0"/>
        <w:ind w:left="1134" w:hanging="567"/>
        <w:jc w:val="both"/>
        <w:rPr>
          <w:rFonts w:ascii="Arial" w:hAnsi="Arial" w:cs="Arial"/>
          <w:color w:val="000000" w:themeColor="text1"/>
          <w:sz w:val="20"/>
          <w:szCs w:val="20"/>
        </w:rPr>
      </w:pPr>
      <w:r w:rsidRPr="00DB3110">
        <w:rPr>
          <w:rFonts w:ascii="Arial" w:hAnsi="Arial" w:cs="Arial"/>
          <w:color w:val="000000" w:themeColor="text1"/>
          <w:sz w:val="20"/>
          <w:szCs w:val="20"/>
        </w:rPr>
        <w:t>2</w:t>
      </w:r>
      <w:r w:rsidR="005D564B" w:rsidRPr="00DB3110">
        <w:rPr>
          <w:rFonts w:ascii="Arial" w:hAnsi="Arial" w:cs="Arial"/>
          <w:color w:val="000000" w:themeColor="text1"/>
          <w:sz w:val="20"/>
          <w:szCs w:val="20"/>
        </w:rPr>
        <w:t>9</w:t>
      </w:r>
      <w:r w:rsidRPr="00DB3110">
        <w:rPr>
          <w:rFonts w:ascii="Arial" w:hAnsi="Arial" w:cs="Arial"/>
          <w:color w:val="000000" w:themeColor="text1"/>
          <w:sz w:val="20"/>
          <w:szCs w:val="20"/>
        </w:rPr>
        <w:t>.1</w:t>
      </w:r>
      <w:r w:rsidRPr="00DB3110">
        <w:rPr>
          <w:rFonts w:ascii="Arial" w:hAnsi="Arial" w:cs="Arial"/>
          <w:color w:val="000000" w:themeColor="text1"/>
          <w:sz w:val="20"/>
          <w:szCs w:val="20"/>
        </w:rPr>
        <w:tab/>
      </w:r>
      <w:r w:rsidR="00ED3F0E" w:rsidRPr="00DB3110">
        <w:rPr>
          <w:rFonts w:ascii="Arial" w:hAnsi="Arial" w:cs="Arial"/>
          <w:color w:val="000000" w:themeColor="text1"/>
          <w:sz w:val="20"/>
          <w:szCs w:val="20"/>
        </w:rPr>
        <w:t>Verejný obstarávateľ po vyhodnotení ponúk</w:t>
      </w:r>
      <w:r w:rsidR="0027161A" w:rsidRPr="00DB3110">
        <w:rPr>
          <w:rFonts w:ascii="Arial" w:hAnsi="Arial" w:cs="Arial"/>
          <w:color w:val="000000" w:themeColor="text1"/>
          <w:sz w:val="20"/>
          <w:szCs w:val="20"/>
        </w:rPr>
        <w:t xml:space="preserve"> </w:t>
      </w:r>
      <w:r w:rsidR="00ED3F0E" w:rsidRPr="00DB3110">
        <w:rPr>
          <w:rFonts w:ascii="Arial" w:hAnsi="Arial" w:cs="Arial"/>
          <w:color w:val="000000" w:themeColor="text1"/>
          <w:sz w:val="20"/>
          <w:szCs w:val="20"/>
        </w:rPr>
        <w:t xml:space="preserve">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0244D7" w:rsidRPr="00DB3110">
        <w:rPr>
          <w:rFonts w:ascii="Arial" w:hAnsi="Arial" w:cs="Arial"/>
          <w:color w:val="000000" w:themeColor="text1"/>
          <w:sz w:val="20"/>
          <w:szCs w:val="20"/>
        </w:rPr>
        <w:t>Ú</w:t>
      </w:r>
      <w:r w:rsidR="00ED3F0E" w:rsidRPr="00DB3110">
        <w:rPr>
          <w:rFonts w:ascii="Arial" w:hAnsi="Arial" w:cs="Arial"/>
          <w:color w:val="000000" w:themeColor="text1"/>
          <w:sz w:val="20"/>
          <w:szCs w:val="20"/>
        </w:rPr>
        <w:t>rad o námietkach zatiaľ právoplatne nerozhodol. Úspešnému uchádzačovi oznámi, že jeho ponuku prijíma. Neúspešnému uchádzačovi oznámi, že neuspel a dôvody neprijatia jeho ponuky.</w:t>
      </w:r>
      <w:r w:rsidR="00ED3F0E" w:rsidRPr="00DB3110">
        <w:rPr>
          <w:rFonts w:ascii="Arial" w:hAnsi="Arial" w:cs="Arial"/>
          <w:color w:val="FF0000"/>
          <w:sz w:val="20"/>
          <w:szCs w:val="20"/>
        </w:rPr>
        <w:t xml:space="preserve"> </w:t>
      </w:r>
      <w:r w:rsidR="00ED3F0E" w:rsidRPr="00DB3110">
        <w:rPr>
          <w:rFonts w:ascii="Arial" w:hAnsi="Arial" w:cs="Arial"/>
          <w:color w:val="000000" w:themeColor="text1"/>
          <w:sz w:val="20"/>
          <w:szCs w:val="20"/>
        </w:rPr>
        <w:t>V informácii o výsledku vyhodnotenia ponúk uvedie najmä identifikáciu úspešného uchádzača, informáciu</w:t>
      </w:r>
      <w:r w:rsidR="00BE3511" w:rsidRPr="00DB3110">
        <w:rPr>
          <w:rFonts w:ascii="Arial" w:hAnsi="Arial" w:cs="Arial"/>
          <w:color w:val="000000" w:themeColor="text1"/>
          <w:sz w:val="20"/>
          <w:szCs w:val="20"/>
        </w:rPr>
        <w:t xml:space="preserve"> </w:t>
      </w:r>
      <w:r w:rsidR="00ED3F0E" w:rsidRPr="00DB3110">
        <w:rPr>
          <w:rFonts w:ascii="Arial" w:hAnsi="Arial" w:cs="Arial"/>
          <w:color w:val="000000" w:themeColor="text1"/>
          <w:sz w:val="20"/>
          <w:szCs w:val="20"/>
        </w:rPr>
        <w:t xml:space="preserve">o charakteristikách a výhodách prijatej ponuky, výsledok vyhodnotenia splnenia podmienok účasti u úspešného uchádzača </w:t>
      </w:r>
      <w:r w:rsidR="000C1C3B" w:rsidRPr="00DB3110">
        <w:rPr>
          <w:rFonts w:ascii="Arial" w:hAnsi="Arial" w:cs="Arial"/>
          <w:color w:val="000000" w:themeColor="text1"/>
          <w:sz w:val="20"/>
          <w:szCs w:val="20"/>
        </w:rPr>
        <w:t xml:space="preserve">ktorý obsahuje informácie preukazujúce splnenie podmienok účasti týkajúcich sa technickej spôsobilosti alebo odbornej spôsobilosti vrátane identifikácie osoby poskytujúcej technické a odborné kapacity podľa § 34 ods. 3 zákona </w:t>
      </w:r>
      <w:r w:rsidR="00ED3F0E" w:rsidRPr="00DB3110">
        <w:rPr>
          <w:rFonts w:ascii="Arial" w:hAnsi="Arial" w:cs="Arial"/>
          <w:color w:val="000000" w:themeColor="text1"/>
          <w:sz w:val="20"/>
          <w:szCs w:val="20"/>
        </w:rPr>
        <w:t>a lehotu, v ktorej môže byť doručená námietka.</w:t>
      </w:r>
    </w:p>
    <w:bookmarkEnd w:id="102"/>
    <w:p w14:paraId="05AB95F3" w14:textId="77777777" w:rsidR="006E3C04" w:rsidRPr="00DB3110" w:rsidRDefault="006E3C04" w:rsidP="00DB3110">
      <w:pPr>
        <w:pStyle w:val="Odsekzoznamu"/>
        <w:autoSpaceDE w:val="0"/>
        <w:autoSpaceDN w:val="0"/>
        <w:ind w:left="1134"/>
        <w:jc w:val="both"/>
        <w:rPr>
          <w:rFonts w:ascii="Arial" w:hAnsi="Arial" w:cs="Arial"/>
          <w:color w:val="000000" w:themeColor="text1"/>
          <w:sz w:val="20"/>
          <w:szCs w:val="20"/>
        </w:rPr>
      </w:pPr>
    </w:p>
    <w:p w14:paraId="5502383A" w14:textId="736563E5" w:rsidR="00ED3F0E" w:rsidRPr="00DB3110" w:rsidRDefault="005D564B" w:rsidP="00DB3110">
      <w:pPr>
        <w:ind w:left="567" w:hanging="567"/>
        <w:jc w:val="both"/>
        <w:rPr>
          <w:rFonts w:ascii="Arial" w:hAnsi="Arial" w:cs="Arial"/>
          <w:b/>
          <w:bCs/>
          <w:sz w:val="20"/>
          <w:szCs w:val="20"/>
        </w:rPr>
      </w:pPr>
      <w:r w:rsidRPr="00DB3110">
        <w:rPr>
          <w:rFonts w:ascii="Arial" w:hAnsi="Arial" w:cs="Arial"/>
          <w:b/>
          <w:bCs/>
          <w:smallCaps/>
          <w:sz w:val="20"/>
          <w:szCs w:val="20"/>
        </w:rPr>
        <w:t>30</w:t>
      </w:r>
      <w:r w:rsidR="00AC0734" w:rsidRPr="00DB3110">
        <w:rPr>
          <w:rFonts w:ascii="Arial" w:hAnsi="Arial" w:cs="Arial"/>
          <w:b/>
          <w:bCs/>
          <w:smallCaps/>
          <w:sz w:val="20"/>
          <w:szCs w:val="20"/>
        </w:rPr>
        <w:t>.</w:t>
      </w:r>
      <w:r w:rsidR="00BE7A69" w:rsidRPr="00DB3110">
        <w:rPr>
          <w:rFonts w:ascii="Arial" w:hAnsi="Arial" w:cs="Arial"/>
          <w:b/>
          <w:bCs/>
          <w:smallCaps/>
          <w:sz w:val="20"/>
          <w:szCs w:val="20"/>
        </w:rPr>
        <w:tab/>
      </w:r>
      <w:bookmarkStart w:id="103" w:name="_Hlk178177079"/>
      <w:r w:rsidR="00BE7A69" w:rsidRPr="00DB3110">
        <w:rPr>
          <w:rFonts w:ascii="Arial" w:hAnsi="Arial" w:cs="Arial"/>
          <w:b/>
          <w:bCs/>
          <w:sz w:val="20"/>
          <w:szCs w:val="20"/>
        </w:rPr>
        <w:t>Uza</w:t>
      </w:r>
      <w:r w:rsidR="00B55ABF" w:rsidRPr="00DB3110">
        <w:rPr>
          <w:rFonts w:ascii="Arial" w:hAnsi="Arial" w:cs="Arial"/>
          <w:b/>
          <w:bCs/>
          <w:sz w:val="20"/>
          <w:szCs w:val="20"/>
        </w:rPr>
        <w:t>vret</w:t>
      </w:r>
      <w:r w:rsidR="00BE7A69" w:rsidRPr="00DB3110">
        <w:rPr>
          <w:rFonts w:ascii="Arial" w:hAnsi="Arial" w:cs="Arial"/>
          <w:b/>
          <w:bCs/>
          <w:sz w:val="20"/>
          <w:szCs w:val="20"/>
        </w:rPr>
        <w:t xml:space="preserve">ie </w:t>
      </w:r>
      <w:r w:rsidR="00E33778">
        <w:rPr>
          <w:rFonts w:ascii="Arial" w:hAnsi="Arial" w:cs="Arial"/>
          <w:b/>
          <w:bCs/>
          <w:sz w:val="20"/>
          <w:szCs w:val="20"/>
        </w:rPr>
        <w:t>dohod</w:t>
      </w:r>
      <w:r w:rsidR="00BE7A69" w:rsidRPr="00DB3110">
        <w:rPr>
          <w:rFonts w:ascii="Arial" w:hAnsi="Arial" w:cs="Arial"/>
          <w:b/>
          <w:bCs/>
          <w:sz w:val="20"/>
          <w:szCs w:val="20"/>
        </w:rPr>
        <w:t>y</w:t>
      </w:r>
      <w:r w:rsidR="00C073D0" w:rsidRPr="00DB3110">
        <w:rPr>
          <w:rFonts w:ascii="Arial" w:hAnsi="Arial" w:cs="Arial"/>
          <w:b/>
          <w:bCs/>
          <w:sz w:val="20"/>
          <w:szCs w:val="20"/>
        </w:rPr>
        <w:t xml:space="preserve"> </w:t>
      </w:r>
      <w:r w:rsidR="00BE7A69" w:rsidRPr="00DB3110">
        <w:rPr>
          <w:rFonts w:ascii="Arial" w:hAnsi="Arial" w:cs="Arial"/>
          <w:b/>
          <w:bCs/>
          <w:sz w:val="20"/>
          <w:szCs w:val="20"/>
        </w:rPr>
        <w:t xml:space="preserve">  </w:t>
      </w:r>
    </w:p>
    <w:p w14:paraId="02F03BB0" w14:textId="1A429407" w:rsidR="00ED67F9" w:rsidRDefault="005D564B" w:rsidP="00DB3110">
      <w:pPr>
        <w:ind w:left="1134" w:hanging="567"/>
        <w:jc w:val="both"/>
        <w:rPr>
          <w:rFonts w:ascii="Arial" w:hAnsi="Arial" w:cs="Arial"/>
          <w:sz w:val="20"/>
          <w:szCs w:val="20"/>
          <w:lang w:eastAsia="en-US"/>
        </w:rPr>
      </w:pPr>
      <w:r w:rsidRPr="00DB3110">
        <w:rPr>
          <w:rFonts w:ascii="Arial" w:hAnsi="Arial" w:cs="Arial"/>
          <w:color w:val="000000" w:themeColor="text1"/>
          <w:sz w:val="20"/>
          <w:szCs w:val="20"/>
          <w:lang w:eastAsia="en-US"/>
        </w:rPr>
        <w:t>30</w:t>
      </w:r>
      <w:r w:rsidR="00ED3F0E" w:rsidRPr="00DB3110">
        <w:rPr>
          <w:rFonts w:ascii="Arial" w:hAnsi="Arial" w:cs="Arial"/>
          <w:color w:val="000000" w:themeColor="text1"/>
          <w:sz w:val="20"/>
          <w:szCs w:val="20"/>
          <w:lang w:eastAsia="en-US"/>
        </w:rPr>
        <w:t>.1</w:t>
      </w:r>
      <w:r w:rsidR="00ED3F0E" w:rsidRPr="00DB3110">
        <w:rPr>
          <w:rFonts w:ascii="Arial" w:hAnsi="Arial" w:cs="Arial"/>
          <w:color w:val="000000" w:themeColor="text1"/>
          <w:sz w:val="20"/>
          <w:szCs w:val="20"/>
          <w:lang w:eastAsia="en-US"/>
        </w:rPr>
        <w:tab/>
        <w:t xml:space="preserve">Uzavretá </w:t>
      </w:r>
      <w:r w:rsidR="00A803A6" w:rsidRPr="00DB3110">
        <w:rPr>
          <w:rFonts w:ascii="Arial" w:hAnsi="Arial" w:cs="Arial"/>
          <w:sz w:val="20"/>
          <w:szCs w:val="20"/>
          <w:lang w:eastAsia="en-US"/>
        </w:rPr>
        <w:t>z</w:t>
      </w:r>
      <w:r w:rsidR="00ED3F0E" w:rsidRPr="00DB3110">
        <w:rPr>
          <w:rFonts w:ascii="Arial" w:hAnsi="Arial" w:cs="Arial"/>
          <w:sz w:val="20"/>
          <w:szCs w:val="20"/>
          <w:lang w:eastAsia="en-US"/>
        </w:rPr>
        <w:t>mluva</w:t>
      </w:r>
      <w:r w:rsidR="0045387A" w:rsidRPr="00DB3110">
        <w:rPr>
          <w:rFonts w:ascii="Arial" w:hAnsi="Arial" w:cs="Arial"/>
          <w:sz w:val="20"/>
          <w:szCs w:val="20"/>
          <w:lang w:eastAsia="en-US"/>
        </w:rPr>
        <w:t xml:space="preserve"> </w:t>
      </w:r>
      <w:r w:rsidR="00ED3F0E" w:rsidRPr="00DB3110">
        <w:rPr>
          <w:rFonts w:ascii="Arial" w:hAnsi="Arial" w:cs="Arial"/>
          <w:sz w:val="20"/>
          <w:szCs w:val="20"/>
          <w:lang w:eastAsia="en-US"/>
        </w:rPr>
        <w:t>nesmie byť v rozpore s týmito SP a s ponukou predloženou úspešným uchádzačom.</w:t>
      </w:r>
      <w:r w:rsidR="001128C4" w:rsidRPr="00DB3110">
        <w:rPr>
          <w:rFonts w:ascii="Arial" w:hAnsi="Arial" w:cs="Arial"/>
          <w:sz w:val="20"/>
          <w:szCs w:val="20"/>
          <w:lang w:eastAsia="en-US"/>
        </w:rPr>
        <w:t xml:space="preserve"> </w:t>
      </w:r>
    </w:p>
    <w:p w14:paraId="24AAFD80" w14:textId="77777777" w:rsidR="003E1454" w:rsidRPr="00DB3110" w:rsidRDefault="005D564B" w:rsidP="00DB3110">
      <w:pPr>
        <w:ind w:left="1134" w:hanging="567"/>
        <w:jc w:val="both"/>
        <w:rPr>
          <w:rFonts w:ascii="Arial" w:hAnsi="Arial" w:cs="Arial"/>
          <w:sz w:val="20"/>
          <w:szCs w:val="20"/>
          <w:lang w:eastAsia="en-US"/>
        </w:rPr>
      </w:pPr>
      <w:r w:rsidRPr="00DB3110">
        <w:rPr>
          <w:rFonts w:ascii="Arial" w:hAnsi="Arial" w:cs="Arial"/>
          <w:sz w:val="20"/>
          <w:szCs w:val="20"/>
          <w:lang w:eastAsia="en-US"/>
        </w:rPr>
        <w:t>30</w:t>
      </w:r>
      <w:r w:rsidR="00ED67F9" w:rsidRPr="00DB3110">
        <w:rPr>
          <w:rFonts w:ascii="Arial" w:hAnsi="Arial" w:cs="Arial"/>
          <w:sz w:val="20"/>
          <w:szCs w:val="20"/>
          <w:lang w:eastAsia="en-US"/>
        </w:rPr>
        <w:t>.2</w:t>
      </w:r>
      <w:r w:rsidR="00ED67F9" w:rsidRPr="00DB3110">
        <w:rPr>
          <w:rFonts w:ascii="Arial" w:hAnsi="Arial" w:cs="Arial"/>
          <w:sz w:val="20"/>
          <w:szCs w:val="20"/>
          <w:lang w:eastAsia="en-US"/>
        </w:rPr>
        <w:tab/>
      </w:r>
      <w:r w:rsidR="003E1454" w:rsidRPr="00DB3110">
        <w:rPr>
          <w:rFonts w:ascii="Arial" w:hAnsi="Arial" w:cs="Arial"/>
          <w:sz w:val="20"/>
          <w:szCs w:val="20"/>
          <w:lang w:eastAsia="en-US"/>
        </w:rPr>
        <w:t>Verejný obstarávateľ nesmie uzavrieť zmluvu s uchádzačom, ktorý má povinnosť zapisovať sa do registra partnerov verejného sektora</w:t>
      </w:r>
      <w:r w:rsidR="003E1454" w:rsidRPr="00DB3110">
        <w:rPr>
          <w:rFonts w:ascii="Arial" w:hAnsi="Arial" w:cs="Arial"/>
          <w:sz w:val="20"/>
          <w:szCs w:val="20"/>
          <w:vertAlign w:val="superscript"/>
          <w:lang w:eastAsia="en-US"/>
        </w:rPr>
        <w:footnoteReference w:id="1"/>
      </w:r>
      <w:r w:rsidR="003E1454" w:rsidRPr="00DB3110">
        <w:rPr>
          <w:rFonts w:ascii="Arial" w:hAnsi="Arial" w:cs="Arial"/>
          <w:sz w:val="20"/>
          <w:szCs w:val="20"/>
          <w:lang w:eastAsia="en-US"/>
        </w:rPr>
        <w:t xml:space="preserve"> podľa zákona č. 315/2016 Z. z. o registri partnerov verejného sektora a o zmene a doplnení niektorých zákonov v znení neskorších predpisov (ďalej len „register partnerov verejného sektora“) a nie je zapísaný v registri </w:t>
      </w:r>
      <w:r w:rsidR="003E1454" w:rsidRPr="00DB3110">
        <w:rPr>
          <w:rFonts w:ascii="Arial" w:hAnsi="Arial" w:cs="Arial"/>
          <w:sz w:val="20"/>
          <w:szCs w:val="20"/>
          <w:lang w:eastAsia="en-US"/>
        </w:rPr>
        <w:lastRenderedPageBreak/>
        <w:t>partnerov verejného sektora</w:t>
      </w:r>
      <w:r w:rsidR="003E1454" w:rsidRPr="00DB3110">
        <w:rPr>
          <w:rFonts w:ascii="Arial" w:hAnsi="Arial" w:cs="Arial"/>
          <w:sz w:val="20"/>
          <w:szCs w:val="20"/>
          <w:vertAlign w:val="superscript"/>
          <w:lang w:eastAsia="en-US"/>
        </w:rPr>
        <w:footnoteReference w:id="2"/>
      </w:r>
      <w:r w:rsidR="003E1454" w:rsidRPr="00DB3110">
        <w:rPr>
          <w:rFonts w:ascii="Arial" w:hAnsi="Arial" w:cs="Arial"/>
          <w:sz w:val="20"/>
          <w:szCs w:val="20"/>
          <w:lang w:eastAsia="en-US"/>
        </w:rPr>
        <w:t> alebo uchádzačom, ktorého subdodávateľ a subdodávateľ podľa osobitného predpisu</w:t>
      </w:r>
      <w:hyperlink r:id="rId17" w:anchor="f4439932" w:history="1">
        <w:r w:rsidR="003E1454" w:rsidRPr="00DB3110">
          <w:rPr>
            <w:rStyle w:val="Hypertextovprepojenie"/>
            <w:rFonts w:ascii="Arial" w:hAnsi="Arial" w:cs="Arial"/>
            <w:bCs/>
            <w:sz w:val="20"/>
            <w:szCs w:val="20"/>
            <w:vertAlign w:val="superscript"/>
            <w:lang w:eastAsia="en-US"/>
          </w:rPr>
          <w:t>1</w:t>
        </w:r>
      </w:hyperlink>
      <w:r w:rsidR="003E1454" w:rsidRPr="00DB3110">
        <w:rPr>
          <w:rFonts w:ascii="Arial" w:hAnsi="Arial" w:cs="Arial"/>
          <w:sz w:val="20"/>
          <w:szCs w:val="20"/>
          <w:vertAlign w:val="superscript"/>
          <w:lang w:eastAsia="en-US"/>
        </w:rPr>
        <w:t xml:space="preserve"> </w:t>
      </w:r>
      <w:r w:rsidR="003E1454" w:rsidRPr="00DB3110">
        <w:rPr>
          <w:rFonts w:ascii="Arial" w:hAnsi="Arial" w:cs="Arial"/>
          <w:sz w:val="20"/>
          <w:szCs w:val="20"/>
          <w:lang w:eastAsia="en-US"/>
        </w:rPr>
        <w:t>majú povinnosť zapisovať sa do registra partnerov verejného sektora</w:t>
      </w:r>
      <w:hyperlink r:id="rId18" w:anchor="f4439932" w:history="1">
        <w:r w:rsidR="003E1454" w:rsidRPr="00DB3110">
          <w:rPr>
            <w:rStyle w:val="Hypertextovprepojenie"/>
            <w:rFonts w:ascii="Arial" w:hAnsi="Arial" w:cs="Arial"/>
            <w:bCs/>
            <w:sz w:val="20"/>
            <w:szCs w:val="20"/>
            <w:vertAlign w:val="superscript"/>
            <w:lang w:eastAsia="en-US"/>
          </w:rPr>
          <w:t>1</w:t>
        </w:r>
      </w:hyperlink>
      <w:r w:rsidR="003E1454" w:rsidRPr="00DB3110">
        <w:rPr>
          <w:rFonts w:ascii="Arial" w:hAnsi="Arial" w:cs="Arial"/>
          <w:sz w:val="20"/>
          <w:szCs w:val="20"/>
          <w:lang w:eastAsia="en-US"/>
        </w:rPr>
        <w:t xml:space="preserve"> a nie je zapísaný v registri partnerov verejného sektora </w:t>
      </w:r>
      <w:hyperlink r:id="rId19" w:anchor="f4439933" w:history="1">
        <w:r w:rsidR="003E1454" w:rsidRPr="00DB3110">
          <w:rPr>
            <w:rStyle w:val="Hypertextovprepojenie"/>
            <w:rFonts w:ascii="Arial" w:hAnsi="Arial" w:cs="Arial"/>
            <w:bCs/>
            <w:sz w:val="20"/>
            <w:szCs w:val="20"/>
            <w:vertAlign w:val="superscript"/>
            <w:lang w:eastAsia="en-US"/>
          </w:rPr>
          <w:t>2</w:t>
        </w:r>
      </w:hyperlink>
      <w:r w:rsidR="003E1454" w:rsidRPr="00DB3110">
        <w:rPr>
          <w:rFonts w:ascii="Arial" w:hAnsi="Arial" w:cs="Arial"/>
          <w:sz w:val="20"/>
          <w:szCs w:val="20"/>
          <w:lang w:eastAsia="en-US"/>
        </w:rPr>
        <w:t xml:space="preserve">, alebo uchádzačom, ktorý má povinnosť zapisovať sa do registra partnerov verejného sektora a ktorého konečným užívateľom výhod zapísaným v registri partnerov verejného sektora je osoba podľa § 11 ods. 1 písm. c) zákona alebo uchádzačom, ktorého subdodávateľ a subdodávateľ podľa osobitného predpisu, ktorí majú povinnosť zapisovať sa do registra partnerov verejného sektora majú v registri partnerov verejného sektora zapísaného konečného užívateľa výhod, ktorým je osoba podľa § 11 ods. 1 písm. c) zákona. </w:t>
      </w:r>
    </w:p>
    <w:p w14:paraId="17ADA743" w14:textId="75E05874" w:rsidR="00905F01" w:rsidRPr="00DB3110" w:rsidRDefault="005D564B" w:rsidP="00DB3110">
      <w:pPr>
        <w:ind w:left="1134" w:hanging="567"/>
        <w:jc w:val="both"/>
        <w:rPr>
          <w:rFonts w:ascii="Arial" w:hAnsi="Arial" w:cs="Arial"/>
          <w:bCs/>
          <w:sz w:val="20"/>
          <w:szCs w:val="20"/>
          <w:u w:val="single"/>
          <w:shd w:val="clear" w:color="auto" w:fill="FFFFFF"/>
          <w:vertAlign w:val="superscript"/>
          <w:lang w:eastAsia="en-US"/>
        </w:rPr>
      </w:pPr>
      <w:r w:rsidRPr="00DB3110">
        <w:rPr>
          <w:rFonts w:ascii="Arial" w:hAnsi="Arial" w:cs="Arial"/>
          <w:sz w:val="20"/>
          <w:szCs w:val="20"/>
          <w:shd w:val="clear" w:color="auto" w:fill="FFFFFF"/>
          <w:lang w:eastAsia="en-US"/>
        </w:rPr>
        <w:t>30</w:t>
      </w:r>
      <w:r w:rsidR="00267065" w:rsidRPr="00DB3110">
        <w:rPr>
          <w:rFonts w:ascii="Arial" w:hAnsi="Arial" w:cs="Arial"/>
          <w:sz w:val="20"/>
          <w:szCs w:val="20"/>
          <w:shd w:val="clear" w:color="auto" w:fill="FFFFFF"/>
          <w:lang w:eastAsia="en-US"/>
        </w:rPr>
        <w:t>.</w:t>
      </w:r>
      <w:r w:rsidR="00756010" w:rsidRPr="00DB3110">
        <w:rPr>
          <w:rFonts w:ascii="Arial" w:hAnsi="Arial" w:cs="Arial"/>
          <w:sz w:val="20"/>
          <w:szCs w:val="20"/>
          <w:shd w:val="clear" w:color="auto" w:fill="FFFFFF"/>
          <w:lang w:eastAsia="en-US"/>
        </w:rPr>
        <w:t>3</w:t>
      </w:r>
      <w:r w:rsidR="00267065" w:rsidRPr="00DB3110">
        <w:rPr>
          <w:rFonts w:ascii="Arial" w:hAnsi="Arial" w:cs="Arial"/>
          <w:sz w:val="20"/>
          <w:szCs w:val="20"/>
          <w:shd w:val="clear" w:color="auto" w:fill="FFFFFF"/>
          <w:lang w:eastAsia="en-US"/>
        </w:rPr>
        <w:tab/>
      </w:r>
      <w:r w:rsidR="00ED3F0E" w:rsidRPr="00DB3110">
        <w:rPr>
          <w:rFonts w:ascii="Arial" w:hAnsi="Arial" w:cs="Arial"/>
          <w:sz w:val="20"/>
          <w:szCs w:val="20"/>
          <w:lang w:eastAsia="en-US"/>
        </w:rPr>
        <w:t xml:space="preserve">Zmluva s úspešným uchádzačom, ktorého ponuka bola prijatá, bude uzavretá najskôr jedenásty (11) deň odo dňa odoslania informácie o výsledku vyhodnotenia ponúk podľa § 55 </w:t>
      </w:r>
      <w:r w:rsidR="00736758" w:rsidRPr="00DB3110">
        <w:rPr>
          <w:rFonts w:ascii="Arial" w:hAnsi="Arial" w:cs="Arial"/>
          <w:sz w:val="20"/>
          <w:szCs w:val="20"/>
          <w:lang w:eastAsia="en-US"/>
        </w:rPr>
        <w:t>z</w:t>
      </w:r>
      <w:r w:rsidR="00ED3F0E" w:rsidRPr="00DB3110">
        <w:rPr>
          <w:rFonts w:ascii="Arial" w:hAnsi="Arial" w:cs="Arial"/>
          <w:sz w:val="20"/>
          <w:szCs w:val="20"/>
          <w:lang w:eastAsia="en-US"/>
        </w:rPr>
        <w:t xml:space="preserve">ákona, ak nebudú uplatnené revízne postupy, pri dodržaní postupu stanoveného v ustanovení § 56 </w:t>
      </w:r>
      <w:r w:rsidR="00736758" w:rsidRPr="00DB3110">
        <w:rPr>
          <w:rFonts w:ascii="Arial" w:hAnsi="Arial" w:cs="Arial"/>
          <w:sz w:val="20"/>
          <w:szCs w:val="20"/>
          <w:lang w:eastAsia="en-US"/>
        </w:rPr>
        <w:t>z</w:t>
      </w:r>
      <w:r w:rsidR="00ED3F0E" w:rsidRPr="00DB3110">
        <w:rPr>
          <w:rFonts w:ascii="Arial" w:hAnsi="Arial" w:cs="Arial"/>
          <w:sz w:val="20"/>
          <w:szCs w:val="20"/>
          <w:lang w:eastAsia="en-US"/>
        </w:rPr>
        <w:t>ákona.</w:t>
      </w:r>
    </w:p>
    <w:p w14:paraId="7C886929" w14:textId="42F4D7D8" w:rsidR="00905F01" w:rsidRPr="00DB3110" w:rsidRDefault="005D564B" w:rsidP="00DB3110">
      <w:pPr>
        <w:ind w:left="1134" w:hanging="567"/>
        <w:jc w:val="both"/>
        <w:rPr>
          <w:rFonts w:ascii="Arial" w:hAnsi="Arial" w:cs="Arial"/>
          <w:bCs/>
          <w:sz w:val="20"/>
          <w:szCs w:val="20"/>
          <w:u w:val="single"/>
          <w:shd w:val="clear" w:color="auto" w:fill="FFFFFF"/>
          <w:vertAlign w:val="superscript"/>
          <w:lang w:eastAsia="en-US"/>
        </w:rPr>
      </w:pPr>
      <w:r w:rsidRPr="00DB3110">
        <w:rPr>
          <w:rFonts w:ascii="Arial" w:hAnsi="Arial" w:cs="Arial"/>
          <w:color w:val="000000" w:themeColor="text1"/>
          <w:sz w:val="20"/>
          <w:szCs w:val="20"/>
          <w:lang w:eastAsia="en-US"/>
        </w:rPr>
        <w:t>30</w:t>
      </w:r>
      <w:r w:rsidR="00905F01" w:rsidRPr="00DB3110">
        <w:rPr>
          <w:rFonts w:ascii="Arial" w:hAnsi="Arial" w:cs="Arial"/>
          <w:color w:val="000000" w:themeColor="text1"/>
          <w:sz w:val="20"/>
          <w:szCs w:val="20"/>
          <w:lang w:eastAsia="en-US"/>
        </w:rPr>
        <w:t>.4</w:t>
      </w:r>
      <w:r w:rsidR="00905F01"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 xml:space="preserve">Úspešný uchádzač </w:t>
      </w:r>
      <w:r w:rsidR="00ED67F9" w:rsidRPr="00DB3110">
        <w:rPr>
          <w:rFonts w:ascii="Arial" w:hAnsi="Arial" w:cs="Arial"/>
          <w:color w:val="000000" w:themeColor="text1"/>
          <w:sz w:val="20"/>
          <w:szCs w:val="20"/>
          <w:lang w:eastAsia="en-US"/>
        </w:rPr>
        <w:t>je</w:t>
      </w:r>
      <w:r w:rsidR="00ED3F0E" w:rsidRPr="00DB3110">
        <w:rPr>
          <w:rFonts w:ascii="Arial" w:hAnsi="Arial" w:cs="Arial"/>
          <w:color w:val="000000" w:themeColor="text1"/>
          <w:sz w:val="20"/>
          <w:szCs w:val="20"/>
          <w:lang w:eastAsia="en-US"/>
        </w:rPr>
        <w:t xml:space="preserve"> povinn</w:t>
      </w:r>
      <w:r w:rsidR="00ED67F9" w:rsidRPr="00DB3110">
        <w:rPr>
          <w:rFonts w:ascii="Arial" w:hAnsi="Arial" w:cs="Arial"/>
          <w:color w:val="000000" w:themeColor="text1"/>
          <w:sz w:val="20"/>
          <w:szCs w:val="20"/>
          <w:lang w:eastAsia="en-US"/>
        </w:rPr>
        <w:t>ý</w:t>
      </w:r>
      <w:r w:rsidR="00ED3F0E" w:rsidRPr="00DB3110">
        <w:rPr>
          <w:rFonts w:ascii="Arial" w:hAnsi="Arial" w:cs="Arial"/>
          <w:color w:val="000000" w:themeColor="text1"/>
          <w:sz w:val="20"/>
          <w:szCs w:val="20"/>
          <w:lang w:eastAsia="en-US"/>
        </w:rPr>
        <w:t xml:space="preserve"> poskytnúť verejnému obstarávateľovi riadnu súčinnosť potrebnú na </w:t>
      </w:r>
      <w:r w:rsidR="00ED3F0E" w:rsidRPr="00DB3110">
        <w:rPr>
          <w:rFonts w:ascii="Arial" w:hAnsi="Arial" w:cs="Arial"/>
          <w:sz w:val="20"/>
          <w:szCs w:val="20"/>
          <w:lang w:eastAsia="en-US"/>
        </w:rPr>
        <w:t xml:space="preserve">uzavretie </w:t>
      </w:r>
      <w:r w:rsidR="00E33778">
        <w:rPr>
          <w:rFonts w:ascii="Arial" w:hAnsi="Arial" w:cs="Arial"/>
          <w:sz w:val="20"/>
          <w:szCs w:val="20"/>
          <w:lang w:eastAsia="en-US"/>
        </w:rPr>
        <w:t>dohody</w:t>
      </w:r>
      <w:r w:rsidR="00ED3F0E" w:rsidRPr="00DB3110">
        <w:rPr>
          <w:rFonts w:ascii="Arial" w:hAnsi="Arial" w:cs="Arial"/>
          <w:sz w:val="20"/>
          <w:szCs w:val="20"/>
          <w:lang w:eastAsia="en-US"/>
        </w:rPr>
        <w:t xml:space="preserve"> tak, aby mohla byť uzavretá do 10 pracovných dní odo dňa uplynutia lehoty podľa § 56 ods. </w:t>
      </w:r>
      <w:r w:rsidR="00E32833" w:rsidRPr="00DB3110">
        <w:rPr>
          <w:rFonts w:ascii="Arial" w:hAnsi="Arial" w:cs="Arial"/>
          <w:sz w:val="20"/>
          <w:szCs w:val="20"/>
          <w:lang w:eastAsia="en-US"/>
        </w:rPr>
        <w:t>2</w:t>
      </w:r>
      <w:r w:rsidR="00ED3F0E" w:rsidRPr="00DB3110">
        <w:rPr>
          <w:rFonts w:ascii="Arial" w:hAnsi="Arial" w:cs="Arial"/>
          <w:sz w:val="20"/>
          <w:szCs w:val="20"/>
          <w:lang w:eastAsia="en-US"/>
        </w:rPr>
        <w:t xml:space="preserve"> a</w:t>
      </w:r>
      <w:r w:rsidR="00E32833" w:rsidRPr="00DB3110">
        <w:rPr>
          <w:rFonts w:ascii="Arial" w:hAnsi="Arial" w:cs="Arial"/>
          <w:sz w:val="20"/>
          <w:szCs w:val="20"/>
          <w:lang w:eastAsia="en-US"/>
        </w:rPr>
        <w:t xml:space="preserve">ž </w:t>
      </w:r>
      <w:r w:rsidR="000244D7" w:rsidRPr="00DB3110">
        <w:rPr>
          <w:rFonts w:ascii="Arial" w:hAnsi="Arial" w:cs="Arial"/>
          <w:sz w:val="20"/>
          <w:szCs w:val="20"/>
          <w:lang w:eastAsia="en-US"/>
        </w:rPr>
        <w:t>4</w:t>
      </w:r>
      <w:r w:rsidR="00ED3F0E" w:rsidRPr="00DB3110">
        <w:rPr>
          <w:rFonts w:ascii="Arial" w:hAnsi="Arial" w:cs="Arial"/>
          <w:sz w:val="20"/>
          <w:szCs w:val="20"/>
          <w:lang w:eastAsia="en-US"/>
        </w:rPr>
        <w:t xml:space="preserve"> </w:t>
      </w:r>
      <w:r w:rsidR="00736758" w:rsidRPr="00DB3110">
        <w:rPr>
          <w:rFonts w:ascii="Arial" w:hAnsi="Arial" w:cs="Arial"/>
          <w:sz w:val="20"/>
          <w:szCs w:val="20"/>
          <w:lang w:eastAsia="en-US"/>
        </w:rPr>
        <w:t>z</w:t>
      </w:r>
      <w:r w:rsidR="00ED3F0E" w:rsidRPr="00DB3110">
        <w:rPr>
          <w:rFonts w:ascii="Arial" w:hAnsi="Arial" w:cs="Arial"/>
          <w:sz w:val="20"/>
          <w:szCs w:val="20"/>
          <w:lang w:eastAsia="en-US"/>
        </w:rPr>
        <w:t>ákona, ak bol na jej uzavretie písomne vyzvan</w:t>
      </w:r>
      <w:r w:rsidR="00ED67F9" w:rsidRPr="00DB3110">
        <w:rPr>
          <w:rFonts w:ascii="Arial" w:hAnsi="Arial" w:cs="Arial"/>
          <w:sz w:val="20"/>
          <w:szCs w:val="20"/>
          <w:lang w:eastAsia="en-US"/>
        </w:rPr>
        <w:t xml:space="preserve">ý </w:t>
      </w:r>
      <w:r w:rsidR="00ED3F0E" w:rsidRPr="00DB3110">
        <w:rPr>
          <w:rFonts w:ascii="Arial" w:hAnsi="Arial" w:cs="Arial"/>
          <w:sz w:val="20"/>
          <w:szCs w:val="20"/>
          <w:lang w:eastAsia="en-US"/>
        </w:rPr>
        <w:t>prostredníctvom komunikačného rozhrania  systému JOSEPHINE. Úspešný uchádzač,</w:t>
      </w:r>
      <w:r w:rsidR="001A151B" w:rsidRPr="00DB3110">
        <w:rPr>
          <w:rFonts w:ascii="Arial" w:hAnsi="Arial" w:cs="Arial"/>
          <w:sz w:val="20"/>
          <w:szCs w:val="20"/>
          <w:lang w:eastAsia="en-US"/>
        </w:rPr>
        <w:t xml:space="preserve"> </w:t>
      </w:r>
      <w:r w:rsidR="00ED3F0E" w:rsidRPr="00DB3110">
        <w:rPr>
          <w:rFonts w:ascii="Arial" w:hAnsi="Arial" w:cs="Arial"/>
          <w:sz w:val="20"/>
          <w:szCs w:val="20"/>
          <w:lang w:eastAsia="en-US"/>
        </w:rPr>
        <w:t>ktor</w:t>
      </w:r>
      <w:r w:rsidR="00ED67F9" w:rsidRPr="00DB3110">
        <w:rPr>
          <w:rFonts w:ascii="Arial" w:hAnsi="Arial" w:cs="Arial"/>
          <w:sz w:val="20"/>
          <w:szCs w:val="20"/>
          <w:lang w:eastAsia="en-US"/>
        </w:rPr>
        <w:t xml:space="preserve">ý </w:t>
      </w:r>
      <w:r w:rsidR="00ED3F0E" w:rsidRPr="00DB3110">
        <w:rPr>
          <w:rFonts w:ascii="Arial" w:hAnsi="Arial" w:cs="Arial"/>
          <w:sz w:val="20"/>
          <w:szCs w:val="20"/>
          <w:lang w:eastAsia="en-US"/>
        </w:rPr>
        <w:t>m</w:t>
      </w:r>
      <w:r w:rsidR="00ED67F9" w:rsidRPr="00DB3110">
        <w:rPr>
          <w:rFonts w:ascii="Arial" w:hAnsi="Arial" w:cs="Arial"/>
          <w:sz w:val="20"/>
          <w:szCs w:val="20"/>
          <w:lang w:eastAsia="en-US"/>
        </w:rPr>
        <w:t>á</w:t>
      </w:r>
      <w:r w:rsidR="00ED3F0E" w:rsidRPr="00DB3110">
        <w:rPr>
          <w:rFonts w:ascii="Arial" w:hAnsi="Arial" w:cs="Arial"/>
          <w:sz w:val="20"/>
          <w:szCs w:val="20"/>
          <w:lang w:eastAsia="en-US"/>
        </w:rPr>
        <w:t xml:space="preserve"> povinnosť zapisovať sa do registra partnerov verejného sektora</w:t>
      </w:r>
      <w:r w:rsidR="00834544" w:rsidRPr="00DB3110">
        <w:rPr>
          <w:rFonts w:ascii="Arial" w:hAnsi="Arial" w:cs="Arial"/>
          <w:sz w:val="20"/>
          <w:szCs w:val="20"/>
          <w:shd w:val="clear" w:color="auto" w:fill="FFFFFF"/>
          <w:vertAlign w:val="superscript"/>
          <w:lang w:eastAsia="en-US"/>
        </w:rPr>
        <w:t>1</w:t>
      </w:r>
      <w:r w:rsidR="00834544" w:rsidRPr="00DB3110">
        <w:rPr>
          <w:rFonts w:ascii="Arial" w:hAnsi="Arial" w:cs="Arial"/>
          <w:sz w:val="20"/>
          <w:szCs w:val="20"/>
          <w:lang w:eastAsia="en-US"/>
        </w:rPr>
        <w:t xml:space="preserve"> </w:t>
      </w:r>
      <w:r w:rsidR="00ED3F0E" w:rsidRPr="00DB3110">
        <w:rPr>
          <w:rFonts w:ascii="Arial" w:hAnsi="Arial" w:cs="Arial"/>
          <w:sz w:val="20"/>
          <w:szCs w:val="20"/>
          <w:lang w:eastAsia="en-US"/>
        </w:rPr>
        <w:t xml:space="preserve">alebo </w:t>
      </w:r>
      <w:r w:rsidR="00ED67F9" w:rsidRPr="00DB3110">
        <w:rPr>
          <w:rFonts w:ascii="Arial" w:hAnsi="Arial" w:cs="Arial"/>
          <w:sz w:val="20"/>
          <w:szCs w:val="20"/>
          <w:lang w:eastAsia="en-US"/>
        </w:rPr>
        <w:t>jeho</w:t>
      </w:r>
      <w:r w:rsidR="00ED3F0E" w:rsidRPr="00DB3110">
        <w:rPr>
          <w:rFonts w:ascii="Arial" w:hAnsi="Arial" w:cs="Arial"/>
          <w:sz w:val="20"/>
          <w:szCs w:val="20"/>
          <w:lang w:eastAsia="en-US"/>
        </w:rPr>
        <w:t xml:space="preserve"> subdodávatelia, ktorí majú povinnosť zapisovať sa do registra partnerov verejného sektora sú povinní na účely poskytnutia riadnej súčinnosti potrebnej na uzavretie </w:t>
      </w:r>
      <w:r w:rsidR="00E33778">
        <w:rPr>
          <w:rFonts w:ascii="Arial" w:hAnsi="Arial" w:cs="Arial"/>
          <w:sz w:val="20"/>
          <w:szCs w:val="20"/>
          <w:lang w:eastAsia="en-US"/>
        </w:rPr>
        <w:t>dohod</w:t>
      </w:r>
      <w:r w:rsidR="00ED3F0E" w:rsidRPr="00DB3110">
        <w:rPr>
          <w:rFonts w:ascii="Arial" w:hAnsi="Arial" w:cs="Arial"/>
          <w:sz w:val="20"/>
          <w:szCs w:val="20"/>
          <w:lang w:eastAsia="en-US"/>
        </w:rPr>
        <w:t xml:space="preserve">y mať v registri partnerov </w:t>
      </w:r>
      <w:r w:rsidR="00ED3F0E" w:rsidRPr="00DB3110">
        <w:rPr>
          <w:rFonts w:ascii="Arial" w:hAnsi="Arial" w:cs="Arial"/>
          <w:color w:val="000000" w:themeColor="text1"/>
          <w:sz w:val="20"/>
          <w:szCs w:val="20"/>
          <w:lang w:eastAsia="en-US"/>
        </w:rPr>
        <w:t xml:space="preserve">verejného sektora zapísaných konečných užívateľov výhod. </w:t>
      </w:r>
    </w:p>
    <w:p w14:paraId="4BCA45CD" w14:textId="5584E949" w:rsidR="000254FF" w:rsidRDefault="005D564B"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w:t>
      </w:r>
      <w:r w:rsidR="00905F01" w:rsidRPr="00DB3110">
        <w:rPr>
          <w:rFonts w:ascii="Arial" w:hAnsi="Arial" w:cs="Arial"/>
          <w:color w:val="000000" w:themeColor="text1"/>
          <w:sz w:val="20"/>
          <w:szCs w:val="20"/>
          <w:lang w:eastAsia="en-US"/>
        </w:rPr>
        <w:t>.5</w:t>
      </w:r>
      <w:r w:rsidR="00905F01"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Ak úspešný uchádzač odmietn</w:t>
      </w:r>
      <w:r w:rsidR="004B2301" w:rsidRPr="00DB3110">
        <w:rPr>
          <w:rFonts w:ascii="Arial" w:hAnsi="Arial" w:cs="Arial"/>
          <w:color w:val="000000" w:themeColor="text1"/>
          <w:sz w:val="20"/>
          <w:szCs w:val="20"/>
          <w:lang w:eastAsia="en-US"/>
        </w:rPr>
        <w:t>e</w:t>
      </w:r>
      <w:r w:rsidR="00ED3F0E" w:rsidRPr="00DB3110">
        <w:rPr>
          <w:rFonts w:ascii="Arial" w:hAnsi="Arial" w:cs="Arial"/>
          <w:color w:val="000000" w:themeColor="text1"/>
          <w:sz w:val="20"/>
          <w:szCs w:val="20"/>
          <w:lang w:eastAsia="en-US"/>
        </w:rPr>
        <w:t xml:space="preserve"> </w:t>
      </w:r>
      <w:r w:rsidR="00ED3F0E" w:rsidRPr="00DB3110">
        <w:rPr>
          <w:rFonts w:ascii="Arial" w:hAnsi="Arial" w:cs="Arial"/>
          <w:sz w:val="20"/>
          <w:szCs w:val="20"/>
          <w:lang w:eastAsia="en-US"/>
        </w:rPr>
        <w:t xml:space="preserve">uzavrieť </w:t>
      </w:r>
      <w:r w:rsidR="00A803A6" w:rsidRPr="00DB3110">
        <w:rPr>
          <w:rFonts w:ascii="Arial" w:hAnsi="Arial" w:cs="Arial"/>
          <w:sz w:val="20"/>
          <w:szCs w:val="20"/>
          <w:lang w:eastAsia="en-US"/>
        </w:rPr>
        <w:t>z</w:t>
      </w:r>
      <w:r w:rsidR="00ED3F0E" w:rsidRPr="00DB3110">
        <w:rPr>
          <w:rFonts w:ascii="Arial" w:hAnsi="Arial" w:cs="Arial"/>
          <w:sz w:val="20"/>
          <w:szCs w:val="20"/>
          <w:lang w:eastAsia="en-US"/>
        </w:rPr>
        <w:t xml:space="preserve">mluvu alebo nie sú splnené povinnosti podľa bodu </w:t>
      </w:r>
      <w:r w:rsidR="001D02FF" w:rsidRPr="00DB3110">
        <w:rPr>
          <w:rFonts w:ascii="Arial" w:hAnsi="Arial" w:cs="Arial"/>
          <w:sz w:val="20"/>
          <w:szCs w:val="20"/>
          <w:lang w:eastAsia="en-US"/>
        </w:rPr>
        <w:t>30</w:t>
      </w:r>
      <w:r w:rsidR="00ED3F0E" w:rsidRPr="00DB3110">
        <w:rPr>
          <w:rFonts w:ascii="Arial" w:hAnsi="Arial" w:cs="Arial"/>
          <w:sz w:val="20"/>
          <w:szCs w:val="20"/>
          <w:lang w:eastAsia="en-US"/>
        </w:rPr>
        <w:t>.</w:t>
      </w:r>
      <w:r w:rsidR="00DE38E2" w:rsidRPr="00DB3110">
        <w:rPr>
          <w:rFonts w:ascii="Arial" w:hAnsi="Arial" w:cs="Arial"/>
          <w:sz w:val="20"/>
          <w:szCs w:val="20"/>
          <w:lang w:eastAsia="en-US"/>
        </w:rPr>
        <w:t>4</w:t>
      </w:r>
      <w:r w:rsidR="00ED3F0E" w:rsidRPr="00DB3110">
        <w:rPr>
          <w:rFonts w:ascii="Arial" w:hAnsi="Arial" w:cs="Arial"/>
          <w:sz w:val="20"/>
          <w:szCs w:val="20"/>
          <w:lang w:eastAsia="en-US"/>
        </w:rPr>
        <w:t xml:space="preserve"> </w:t>
      </w:r>
      <w:r w:rsidR="00DE38E2" w:rsidRPr="00DB3110">
        <w:rPr>
          <w:rFonts w:ascii="Arial" w:hAnsi="Arial" w:cs="Arial"/>
          <w:sz w:val="20"/>
          <w:szCs w:val="20"/>
          <w:lang w:eastAsia="en-US"/>
        </w:rPr>
        <w:t>Č</w:t>
      </w:r>
      <w:r w:rsidR="008233AF" w:rsidRPr="00DB3110">
        <w:rPr>
          <w:rFonts w:ascii="Arial" w:hAnsi="Arial" w:cs="Arial"/>
          <w:sz w:val="20"/>
          <w:szCs w:val="20"/>
          <w:lang w:eastAsia="en-US"/>
        </w:rPr>
        <w:t>as</w:t>
      </w:r>
      <w:r w:rsidR="00DE38E2" w:rsidRPr="00DB3110">
        <w:rPr>
          <w:rFonts w:ascii="Arial" w:hAnsi="Arial" w:cs="Arial"/>
          <w:sz w:val="20"/>
          <w:szCs w:val="20"/>
          <w:lang w:eastAsia="en-US"/>
        </w:rPr>
        <w:t>ť</w:t>
      </w:r>
      <w:r w:rsidR="008233AF" w:rsidRPr="00DB3110">
        <w:rPr>
          <w:rFonts w:ascii="Arial" w:hAnsi="Arial" w:cs="Arial"/>
          <w:sz w:val="20"/>
          <w:szCs w:val="20"/>
          <w:lang w:eastAsia="en-US"/>
        </w:rPr>
        <w:t xml:space="preserve"> A.1 </w:t>
      </w:r>
      <w:r w:rsidR="00ED3F0E" w:rsidRPr="00DB3110">
        <w:rPr>
          <w:rFonts w:ascii="Arial" w:hAnsi="Arial" w:cs="Arial"/>
          <w:sz w:val="20"/>
          <w:szCs w:val="20"/>
          <w:lang w:eastAsia="en-US"/>
        </w:rPr>
        <w:t xml:space="preserve">týchto SP, verejný obstarávateľ môže uzavrieť </w:t>
      </w:r>
      <w:r w:rsidR="00A803A6" w:rsidRPr="00DB3110">
        <w:rPr>
          <w:rFonts w:ascii="Arial" w:hAnsi="Arial" w:cs="Arial"/>
          <w:sz w:val="20"/>
          <w:szCs w:val="20"/>
          <w:lang w:eastAsia="en-US"/>
        </w:rPr>
        <w:t>z</w:t>
      </w:r>
      <w:r w:rsidR="00ED3F0E" w:rsidRPr="00DB3110">
        <w:rPr>
          <w:rFonts w:ascii="Arial" w:hAnsi="Arial" w:cs="Arial"/>
          <w:sz w:val="20"/>
          <w:szCs w:val="20"/>
          <w:lang w:eastAsia="en-US"/>
        </w:rPr>
        <w:t>mluvu s uchádzačom, ktor</w:t>
      </w:r>
      <w:r w:rsidR="004B2301" w:rsidRPr="00DB3110">
        <w:rPr>
          <w:rFonts w:ascii="Arial" w:hAnsi="Arial" w:cs="Arial"/>
          <w:sz w:val="20"/>
          <w:szCs w:val="20"/>
          <w:lang w:eastAsia="en-US"/>
        </w:rPr>
        <w:t>ý</w:t>
      </w:r>
      <w:r w:rsidR="00ED3F0E" w:rsidRPr="00DB3110">
        <w:rPr>
          <w:rFonts w:ascii="Arial" w:hAnsi="Arial" w:cs="Arial"/>
          <w:sz w:val="20"/>
          <w:szCs w:val="20"/>
          <w:lang w:eastAsia="en-US"/>
        </w:rPr>
        <w:t xml:space="preserve"> </w:t>
      </w:r>
      <w:r w:rsidR="00ED3F0E" w:rsidRPr="00DB3110">
        <w:rPr>
          <w:rFonts w:ascii="Arial" w:hAnsi="Arial" w:cs="Arial"/>
          <w:color w:val="000000" w:themeColor="text1"/>
          <w:sz w:val="20"/>
          <w:szCs w:val="20"/>
          <w:lang w:eastAsia="en-US"/>
        </w:rPr>
        <w:t>sa umiestnil na nasledujúcom mieste</w:t>
      </w:r>
      <w:r w:rsidR="009E61D8" w:rsidRPr="00DB3110">
        <w:rPr>
          <w:rFonts w:ascii="Arial" w:hAnsi="Arial" w:cs="Arial"/>
          <w:color w:val="000000" w:themeColor="text1"/>
          <w:sz w:val="20"/>
          <w:szCs w:val="20"/>
          <w:lang w:eastAsia="en-US"/>
        </w:rPr>
        <w:t xml:space="preserve"> v poradí.</w:t>
      </w:r>
      <w:r w:rsidRPr="00DB3110">
        <w:rPr>
          <w:rFonts w:ascii="Arial" w:hAnsi="Arial" w:cs="Arial"/>
          <w:color w:val="000000" w:themeColor="text1"/>
          <w:sz w:val="20"/>
          <w:szCs w:val="20"/>
          <w:lang w:eastAsia="en-US"/>
        </w:rPr>
        <w:t xml:space="preserve"> </w:t>
      </w:r>
    </w:p>
    <w:p w14:paraId="0F0DA76D" w14:textId="36867D41" w:rsidR="000254FF" w:rsidRPr="00DB3110"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30.6</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Uchádza</w:t>
      </w:r>
      <w:r w:rsidR="004B2301" w:rsidRPr="00DB3110">
        <w:rPr>
          <w:rFonts w:ascii="Arial" w:hAnsi="Arial" w:cs="Arial"/>
          <w:color w:val="000000" w:themeColor="text1"/>
          <w:sz w:val="20"/>
          <w:szCs w:val="20"/>
          <w:lang w:eastAsia="en-US"/>
        </w:rPr>
        <w:t>č</w:t>
      </w:r>
      <w:r w:rsidR="00ED3F0E" w:rsidRPr="00DB3110">
        <w:rPr>
          <w:rFonts w:ascii="Arial" w:hAnsi="Arial" w:cs="Arial"/>
          <w:color w:val="000000" w:themeColor="text1"/>
          <w:sz w:val="20"/>
          <w:szCs w:val="20"/>
          <w:lang w:eastAsia="en-US"/>
        </w:rPr>
        <w:t>, kto</w:t>
      </w:r>
      <w:r w:rsidR="004B2301" w:rsidRPr="00DB3110">
        <w:rPr>
          <w:rFonts w:ascii="Arial" w:hAnsi="Arial" w:cs="Arial"/>
          <w:color w:val="000000" w:themeColor="text1"/>
          <w:sz w:val="20"/>
          <w:szCs w:val="20"/>
          <w:lang w:eastAsia="en-US"/>
        </w:rPr>
        <w:t>rý</w:t>
      </w:r>
      <w:r w:rsidR="00ED3F0E" w:rsidRPr="00DB3110">
        <w:rPr>
          <w:rFonts w:ascii="Arial" w:hAnsi="Arial" w:cs="Arial"/>
          <w:color w:val="000000" w:themeColor="text1"/>
          <w:sz w:val="20"/>
          <w:szCs w:val="20"/>
          <w:lang w:eastAsia="en-US"/>
        </w:rPr>
        <w:t xml:space="preserve"> sa umiestnil na nasledujúcom mieste</w:t>
      </w:r>
      <w:r w:rsidR="0045387A" w:rsidRPr="00DB3110">
        <w:rPr>
          <w:rFonts w:ascii="Arial" w:hAnsi="Arial" w:cs="Arial"/>
          <w:color w:val="000000" w:themeColor="text1"/>
          <w:sz w:val="20"/>
          <w:szCs w:val="20"/>
          <w:lang w:eastAsia="en-US"/>
        </w:rPr>
        <w:t xml:space="preserve"> </w:t>
      </w:r>
      <w:r w:rsidR="00ED3F0E" w:rsidRPr="00DB3110">
        <w:rPr>
          <w:rFonts w:ascii="Arial" w:hAnsi="Arial" w:cs="Arial"/>
          <w:color w:val="000000" w:themeColor="text1"/>
          <w:sz w:val="20"/>
          <w:szCs w:val="20"/>
          <w:lang w:eastAsia="en-US"/>
        </w:rPr>
        <w:t xml:space="preserve">v poradí </w:t>
      </w:r>
      <w:r w:rsidR="004B2301" w:rsidRPr="00DB3110">
        <w:rPr>
          <w:rFonts w:ascii="Arial" w:hAnsi="Arial" w:cs="Arial"/>
          <w:color w:val="000000" w:themeColor="text1"/>
          <w:sz w:val="20"/>
          <w:szCs w:val="20"/>
          <w:lang w:eastAsia="en-US"/>
        </w:rPr>
        <w:t>je</w:t>
      </w:r>
      <w:r w:rsidR="00ED3F0E" w:rsidRPr="00DB3110">
        <w:rPr>
          <w:rFonts w:ascii="Arial" w:hAnsi="Arial" w:cs="Arial"/>
          <w:color w:val="000000" w:themeColor="text1"/>
          <w:sz w:val="20"/>
          <w:szCs w:val="20"/>
          <w:lang w:eastAsia="en-US"/>
        </w:rPr>
        <w:t xml:space="preserve"> povinn</w:t>
      </w:r>
      <w:r w:rsidR="004B2301" w:rsidRPr="00DB3110">
        <w:rPr>
          <w:rFonts w:ascii="Arial" w:hAnsi="Arial" w:cs="Arial"/>
          <w:color w:val="000000" w:themeColor="text1"/>
          <w:sz w:val="20"/>
          <w:szCs w:val="20"/>
          <w:lang w:eastAsia="en-US"/>
        </w:rPr>
        <w:t>ý</w:t>
      </w:r>
      <w:r w:rsidR="00ED3F0E" w:rsidRPr="00DB3110">
        <w:rPr>
          <w:rFonts w:ascii="Arial" w:hAnsi="Arial" w:cs="Arial"/>
          <w:color w:val="000000" w:themeColor="text1"/>
          <w:sz w:val="20"/>
          <w:szCs w:val="20"/>
          <w:lang w:eastAsia="en-US"/>
        </w:rPr>
        <w:t xml:space="preserve"> splniť povinnosť podľa bodu </w:t>
      </w:r>
      <w:r w:rsidR="001D02FF" w:rsidRPr="00DB3110">
        <w:rPr>
          <w:rFonts w:ascii="Arial" w:hAnsi="Arial" w:cs="Arial"/>
          <w:color w:val="000000" w:themeColor="text1"/>
          <w:sz w:val="20"/>
          <w:szCs w:val="20"/>
          <w:lang w:eastAsia="en-US"/>
        </w:rPr>
        <w:t>30</w:t>
      </w:r>
      <w:r w:rsidR="00ED3F0E" w:rsidRPr="00DB3110">
        <w:rPr>
          <w:rFonts w:ascii="Arial" w:hAnsi="Arial" w:cs="Arial"/>
          <w:color w:val="000000" w:themeColor="text1"/>
          <w:sz w:val="20"/>
          <w:szCs w:val="20"/>
          <w:lang w:eastAsia="en-US"/>
        </w:rPr>
        <w:t>.</w:t>
      </w:r>
      <w:r w:rsidR="00DE38E2" w:rsidRPr="00DB3110">
        <w:rPr>
          <w:rFonts w:ascii="Arial" w:hAnsi="Arial" w:cs="Arial"/>
          <w:color w:val="000000" w:themeColor="text1"/>
          <w:sz w:val="20"/>
          <w:szCs w:val="20"/>
          <w:lang w:eastAsia="en-US"/>
        </w:rPr>
        <w:t>4</w:t>
      </w:r>
      <w:r w:rsidR="0045387A" w:rsidRPr="00DB3110">
        <w:rPr>
          <w:rFonts w:ascii="Arial" w:hAnsi="Arial" w:cs="Arial"/>
          <w:color w:val="000000" w:themeColor="text1"/>
          <w:sz w:val="20"/>
          <w:szCs w:val="20"/>
          <w:lang w:eastAsia="en-US"/>
        </w:rPr>
        <w:t xml:space="preserve"> </w:t>
      </w:r>
      <w:r w:rsidR="00DE38E2" w:rsidRPr="00DB3110">
        <w:rPr>
          <w:rFonts w:ascii="Arial" w:hAnsi="Arial" w:cs="Arial"/>
          <w:color w:val="000000" w:themeColor="text1"/>
          <w:sz w:val="20"/>
          <w:szCs w:val="20"/>
          <w:lang w:eastAsia="en-US"/>
        </w:rPr>
        <w:t>Č</w:t>
      </w:r>
      <w:r w:rsidR="008233AF" w:rsidRPr="00DB3110">
        <w:rPr>
          <w:rFonts w:ascii="Arial" w:hAnsi="Arial" w:cs="Arial"/>
          <w:color w:val="000000" w:themeColor="text1"/>
          <w:sz w:val="20"/>
          <w:szCs w:val="20"/>
          <w:lang w:eastAsia="en-US"/>
        </w:rPr>
        <w:t>as</w:t>
      </w:r>
      <w:r w:rsidR="00DE38E2" w:rsidRPr="00DB3110">
        <w:rPr>
          <w:rFonts w:ascii="Arial" w:hAnsi="Arial" w:cs="Arial"/>
          <w:color w:val="000000" w:themeColor="text1"/>
          <w:sz w:val="20"/>
          <w:szCs w:val="20"/>
          <w:lang w:eastAsia="en-US"/>
        </w:rPr>
        <w:t>ť</w:t>
      </w:r>
      <w:r w:rsidR="008233AF" w:rsidRPr="00DB3110">
        <w:rPr>
          <w:rFonts w:ascii="Arial" w:hAnsi="Arial" w:cs="Arial"/>
          <w:color w:val="000000" w:themeColor="text1"/>
          <w:sz w:val="20"/>
          <w:szCs w:val="20"/>
          <w:lang w:eastAsia="en-US"/>
        </w:rPr>
        <w:t xml:space="preserve"> A.1 </w:t>
      </w:r>
      <w:r w:rsidR="00ED3F0E" w:rsidRPr="00DB3110">
        <w:rPr>
          <w:rFonts w:ascii="Arial" w:hAnsi="Arial" w:cs="Arial"/>
          <w:sz w:val="20"/>
          <w:szCs w:val="20"/>
          <w:lang w:eastAsia="en-US"/>
        </w:rPr>
        <w:t xml:space="preserve">týchto SP a poskytnúť verejnému obstarávateľovi riadnu súčinnosť, potrebnú na uzavretie </w:t>
      </w:r>
      <w:r w:rsidR="00E33778">
        <w:rPr>
          <w:rFonts w:ascii="Arial" w:hAnsi="Arial" w:cs="Arial"/>
          <w:sz w:val="20"/>
          <w:szCs w:val="20"/>
          <w:lang w:eastAsia="en-US"/>
        </w:rPr>
        <w:t>dohod</w:t>
      </w:r>
      <w:r w:rsidR="00ED3F0E" w:rsidRPr="00DB3110">
        <w:rPr>
          <w:rFonts w:ascii="Arial" w:hAnsi="Arial" w:cs="Arial"/>
          <w:sz w:val="20"/>
          <w:szCs w:val="20"/>
          <w:lang w:eastAsia="en-US"/>
        </w:rPr>
        <w:t>y</w:t>
      </w:r>
      <w:r w:rsidR="0045387A" w:rsidRPr="00DB3110">
        <w:rPr>
          <w:rFonts w:ascii="Arial" w:hAnsi="Arial" w:cs="Arial"/>
          <w:sz w:val="20"/>
          <w:szCs w:val="20"/>
          <w:lang w:eastAsia="en-US"/>
        </w:rPr>
        <w:t xml:space="preserve"> </w:t>
      </w:r>
      <w:r w:rsidR="00ED3F0E" w:rsidRPr="00DB3110">
        <w:rPr>
          <w:rFonts w:ascii="Arial" w:hAnsi="Arial" w:cs="Arial"/>
          <w:sz w:val="20"/>
          <w:szCs w:val="20"/>
          <w:lang w:eastAsia="en-US"/>
        </w:rPr>
        <w:t xml:space="preserve">tak, aby mohla byť uzavretá do 10 pracovných dní odo dňa, keď bol na jej uzavretie </w:t>
      </w:r>
      <w:r w:rsidR="00ED3F0E" w:rsidRPr="00DB3110">
        <w:rPr>
          <w:rFonts w:ascii="Arial" w:hAnsi="Arial" w:cs="Arial"/>
          <w:color w:val="000000" w:themeColor="text1"/>
          <w:sz w:val="20"/>
          <w:szCs w:val="20"/>
          <w:lang w:eastAsia="en-US"/>
        </w:rPr>
        <w:t>písomne vyzvan</w:t>
      </w:r>
      <w:r w:rsidR="004B2301" w:rsidRPr="00DB3110">
        <w:rPr>
          <w:rFonts w:ascii="Arial" w:hAnsi="Arial" w:cs="Arial"/>
          <w:color w:val="000000" w:themeColor="text1"/>
          <w:sz w:val="20"/>
          <w:szCs w:val="20"/>
          <w:lang w:eastAsia="en-US"/>
        </w:rPr>
        <w:t xml:space="preserve">ý </w:t>
      </w:r>
      <w:r w:rsidR="00ED3F0E" w:rsidRPr="00DB3110">
        <w:rPr>
          <w:rFonts w:ascii="Arial" w:hAnsi="Arial" w:cs="Arial"/>
          <w:color w:val="000000" w:themeColor="text1"/>
          <w:sz w:val="20"/>
          <w:szCs w:val="20"/>
          <w:lang w:eastAsia="en-US"/>
        </w:rPr>
        <w:t>prostredníctvom komunikačného rozhrania  systému JOSEPHIN</w:t>
      </w:r>
      <w:r w:rsidR="0000149E" w:rsidRPr="00DB3110">
        <w:rPr>
          <w:rFonts w:ascii="Arial" w:hAnsi="Arial" w:cs="Arial"/>
          <w:color w:val="000000" w:themeColor="text1"/>
          <w:sz w:val="20"/>
          <w:szCs w:val="20"/>
          <w:lang w:eastAsia="en-US"/>
        </w:rPr>
        <w:t>E.</w:t>
      </w:r>
    </w:p>
    <w:p w14:paraId="52876C13" w14:textId="5F6BEB2A" w:rsidR="001D02FF" w:rsidRPr="00DB3110"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30.7</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 xml:space="preserve">Verejný obstarávateľ môže </w:t>
      </w:r>
      <w:r w:rsidR="00ED3F0E" w:rsidRPr="00DB3110">
        <w:rPr>
          <w:rFonts w:ascii="Arial" w:hAnsi="Arial" w:cs="Arial"/>
          <w:sz w:val="20"/>
          <w:szCs w:val="20"/>
          <w:lang w:eastAsia="en-US"/>
        </w:rPr>
        <w:t>v</w:t>
      </w:r>
      <w:r w:rsidR="0045387A" w:rsidRPr="00DB3110">
        <w:rPr>
          <w:rFonts w:ascii="Arial" w:hAnsi="Arial" w:cs="Arial"/>
          <w:sz w:val="20"/>
          <w:szCs w:val="20"/>
          <w:lang w:eastAsia="en-US"/>
        </w:rPr>
        <w:t xml:space="preserve"> </w:t>
      </w:r>
      <w:r w:rsidR="00ED3F0E" w:rsidRPr="00DB3110">
        <w:rPr>
          <w:rFonts w:ascii="Arial" w:hAnsi="Arial" w:cs="Arial"/>
          <w:sz w:val="20"/>
          <w:szCs w:val="20"/>
          <w:lang w:eastAsia="en-US"/>
        </w:rPr>
        <w:t xml:space="preserve">Oznámení určiť, že lehota uvedená v bodoch </w:t>
      </w:r>
      <w:r w:rsidR="001D02FF" w:rsidRPr="00DB3110">
        <w:rPr>
          <w:rFonts w:ascii="Arial" w:hAnsi="Arial" w:cs="Arial"/>
          <w:sz w:val="20"/>
          <w:szCs w:val="20"/>
          <w:lang w:eastAsia="en-US"/>
        </w:rPr>
        <w:t>30</w:t>
      </w:r>
      <w:r w:rsidR="00ED3F0E" w:rsidRPr="00DB3110">
        <w:rPr>
          <w:rFonts w:ascii="Arial" w:hAnsi="Arial" w:cs="Arial"/>
          <w:sz w:val="20"/>
          <w:szCs w:val="20"/>
          <w:lang w:eastAsia="en-US"/>
        </w:rPr>
        <w:t>.</w:t>
      </w:r>
      <w:r w:rsidR="00DE38E2" w:rsidRPr="00DB3110">
        <w:rPr>
          <w:rFonts w:ascii="Arial" w:hAnsi="Arial" w:cs="Arial"/>
          <w:sz w:val="20"/>
          <w:szCs w:val="20"/>
          <w:lang w:eastAsia="en-US"/>
        </w:rPr>
        <w:t>4</w:t>
      </w:r>
      <w:r w:rsidR="00ED3F0E" w:rsidRPr="00DB3110">
        <w:rPr>
          <w:rFonts w:ascii="Arial" w:hAnsi="Arial" w:cs="Arial"/>
          <w:sz w:val="20"/>
          <w:szCs w:val="20"/>
          <w:lang w:eastAsia="en-US"/>
        </w:rPr>
        <w:t xml:space="preserve"> a </w:t>
      </w:r>
      <w:r w:rsidR="001D02FF" w:rsidRPr="00DB3110">
        <w:rPr>
          <w:rFonts w:ascii="Arial" w:hAnsi="Arial" w:cs="Arial"/>
          <w:sz w:val="20"/>
          <w:szCs w:val="20"/>
          <w:lang w:eastAsia="en-US"/>
        </w:rPr>
        <w:t>30</w:t>
      </w:r>
      <w:r w:rsidR="00ED3F0E" w:rsidRPr="00DB3110">
        <w:rPr>
          <w:rFonts w:ascii="Arial" w:hAnsi="Arial" w:cs="Arial"/>
          <w:sz w:val="20"/>
          <w:szCs w:val="20"/>
          <w:lang w:eastAsia="en-US"/>
        </w:rPr>
        <w:t>.</w:t>
      </w:r>
      <w:r w:rsidR="00DE38E2" w:rsidRPr="00DB3110">
        <w:rPr>
          <w:rFonts w:ascii="Arial" w:hAnsi="Arial" w:cs="Arial"/>
          <w:sz w:val="20"/>
          <w:szCs w:val="20"/>
          <w:lang w:eastAsia="en-US"/>
        </w:rPr>
        <w:t>6</w:t>
      </w:r>
      <w:r w:rsidR="008233AF" w:rsidRPr="00DB3110">
        <w:rPr>
          <w:rFonts w:ascii="Arial" w:hAnsi="Arial" w:cs="Arial"/>
          <w:sz w:val="20"/>
          <w:szCs w:val="20"/>
          <w:lang w:eastAsia="en-US"/>
        </w:rPr>
        <w:t xml:space="preserve"> </w:t>
      </w:r>
      <w:r w:rsidR="00DE38E2" w:rsidRPr="00DB3110">
        <w:rPr>
          <w:rFonts w:ascii="Arial" w:hAnsi="Arial" w:cs="Arial"/>
          <w:sz w:val="20"/>
          <w:szCs w:val="20"/>
          <w:lang w:eastAsia="en-US"/>
        </w:rPr>
        <w:t>Č</w:t>
      </w:r>
      <w:r w:rsidR="008233AF" w:rsidRPr="00DB3110">
        <w:rPr>
          <w:rFonts w:ascii="Arial" w:hAnsi="Arial" w:cs="Arial"/>
          <w:sz w:val="20"/>
          <w:szCs w:val="20"/>
          <w:lang w:eastAsia="en-US"/>
        </w:rPr>
        <w:t>as</w:t>
      </w:r>
      <w:r w:rsidR="00DE38E2" w:rsidRPr="00DB3110">
        <w:rPr>
          <w:rFonts w:ascii="Arial" w:hAnsi="Arial" w:cs="Arial"/>
          <w:sz w:val="20"/>
          <w:szCs w:val="20"/>
          <w:lang w:eastAsia="en-US"/>
        </w:rPr>
        <w:t>ť</w:t>
      </w:r>
      <w:r w:rsidR="008233AF" w:rsidRPr="00DB3110">
        <w:rPr>
          <w:rFonts w:ascii="Arial" w:hAnsi="Arial" w:cs="Arial"/>
          <w:sz w:val="20"/>
          <w:szCs w:val="20"/>
          <w:lang w:eastAsia="en-US"/>
        </w:rPr>
        <w:t xml:space="preserve"> A.1 týchto SP</w:t>
      </w:r>
      <w:r w:rsidR="00ED3F0E" w:rsidRPr="00DB3110">
        <w:rPr>
          <w:rFonts w:ascii="Arial" w:hAnsi="Arial" w:cs="Arial"/>
          <w:sz w:val="20"/>
          <w:szCs w:val="20"/>
          <w:lang w:eastAsia="en-US"/>
        </w:rPr>
        <w:t xml:space="preserve"> je </w:t>
      </w:r>
      <w:r w:rsidR="00ED3F0E" w:rsidRPr="00DB3110">
        <w:rPr>
          <w:rFonts w:ascii="Arial" w:hAnsi="Arial" w:cs="Arial"/>
          <w:color w:val="000000" w:themeColor="text1"/>
          <w:sz w:val="20"/>
          <w:szCs w:val="20"/>
          <w:lang w:eastAsia="en-US"/>
        </w:rPr>
        <w:t>dlhšia ako 10 pracovných dní.</w:t>
      </w:r>
    </w:p>
    <w:p w14:paraId="6ACCCCF2" w14:textId="176D0BBC" w:rsidR="003E1454" w:rsidRPr="00DB3110" w:rsidRDefault="001D02FF" w:rsidP="00DB3110">
      <w:pPr>
        <w:ind w:left="1134" w:hanging="567"/>
        <w:jc w:val="both"/>
        <w:rPr>
          <w:rFonts w:ascii="Arial" w:hAnsi="Arial" w:cs="Arial"/>
          <w:color w:val="000000" w:themeColor="text1"/>
          <w:sz w:val="20"/>
          <w:szCs w:val="20"/>
          <w:lang w:eastAsia="en-US"/>
        </w:rPr>
      </w:pPr>
      <w:r w:rsidRPr="00DB3110">
        <w:rPr>
          <w:rFonts w:ascii="Arial" w:hAnsi="Arial" w:cs="Arial"/>
          <w:sz w:val="20"/>
          <w:szCs w:val="20"/>
        </w:rPr>
        <w:t>3</w:t>
      </w:r>
      <w:r w:rsidR="000254FF" w:rsidRPr="00DB3110">
        <w:rPr>
          <w:rFonts w:ascii="Arial" w:hAnsi="Arial" w:cs="Arial"/>
          <w:sz w:val="20"/>
          <w:szCs w:val="20"/>
        </w:rPr>
        <w:t>0.8</w:t>
      </w:r>
      <w:r w:rsidR="000254FF" w:rsidRPr="00DB3110">
        <w:rPr>
          <w:rFonts w:ascii="Arial" w:hAnsi="Arial" w:cs="Arial"/>
          <w:sz w:val="20"/>
          <w:szCs w:val="20"/>
        </w:rPr>
        <w:tab/>
      </w:r>
      <w:r w:rsidR="003E1454" w:rsidRPr="00DB3110">
        <w:rPr>
          <w:rFonts w:ascii="Arial" w:hAnsi="Arial" w:cs="Arial"/>
          <w:sz w:val="20"/>
          <w:szCs w:val="20"/>
        </w:rPr>
        <w:t>Povinnosť byť zapísaný v registri partnerov verejného sektora sa nevzťahuje na toho, komu má byť jednorazovo poskytnuté plnenie z</w:t>
      </w:r>
      <w:r w:rsidR="00E33778">
        <w:rPr>
          <w:rFonts w:ascii="Arial" w:hAnsi="Arial" w:cs="Arial"/>
          <w:sz w:val="20"/>
          <w:szCs w:val="20"/>
        </w:rPr>
        <w:t xml:space="preserve"> dohod</w:t>
      </w:r>
      <w:r w:rsidR="003E1454" w:rsidRPr="00DB3110">
        <w:rPr>
          <w:rFonts w:ascii="Arial" w:hAnsi="Arial" w:cs="Arial"/>
          <w:sz w:val="20"/>
          <w:szCs w:val="20"/>
        </w:rPr>
        <w:t xml:space="preserve">y, ktorého hodnota neprevyšuje hodnotu 100 000 eur alebo na toho, komu majú byť poskytnuté viaceré čiastkové alebo opakujúce sa plnenia z </w:t>
      </w:r>
      <w:r w:rsidR="00E33778">
        <w:rPr>
          <w:rFonts w:ascii="Arial" w:hAnsi="Arial" w:cs="Arial"/>
          <w:sz w:val="20"/>
          <w:szCs w:val="20"/>
        </w:rPr>
        <w:t>dohod</w:t>
      </w:r>
      <w:r w:rsidR="003E1454" w:rsidRPr="00DB3110">
        <w:rPr>
          <w:rFonts w:ascii="Arial" w:hAnsi="Arial" w:cs="Arial"/>
          <w:sz w:val="20"/>
          <w:szCs w:val="20"/>
        </w:rPr>
        <w:t xml:space="preserve">y, ktorého hodnota úhrnne neprevyšuje sumu 250 000 eur. Ak ide o poskytnutie štátnej pomoci, ktorej hodnotu plnenia nemožno určiť, vzniká povinnosť zápisu bez ohľadu na hodnotu plnenia. Limity podľa prvej vety sa posudzujú bez DPH.  </w:t>
      </w:r>
    </w:p>
    <w:p w14:paraId="4B27E201" w14:textId="2F4BC59B" w:rsidR="000254FF" w:rsidRPr="00DB3110"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30.9</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 xml:space="preserve">Úspešný uchádzač je povinný predložiť najneskôr v lehote stanovenej vo výzve na poskytnutie riadnej súčinnosti podpísanú </w:t>
      </w:r>
      <w:r w:rsidR="00A803A6" w:rsidRPr="00DB3110">
        <w:rPr>
          <w:rFonts w:ascii="Arial" w:hAnsi="Arial" w:cs="Arial"/>
          <w:sz w:val="20"/>
          <w:szCs w:val="20"/>
          <w:lang w:eastAsia="en-US"/>
        </w:rPr>
        <w:t>z</w:t>
      </w:r>
      <w:r w:rsidR="00ED3F0E" w:rsidRPr="00DB3110">
        <w:rPr>
          <w:rFonts w:ascii="Arial" w:hAnsi="Arial" w:cs="Arial"/>
          <w:sz w:val="20"/>
          <w:szCs w:val="20"/>
          <w:lang w:eastAsia="en-US"/>
        </w:rPr>
        <w:t>mluvu</w:t>
      </w:r>
      <w:r w:rsidR="0045387A" w:rsidRPr="00DB3110">
        <w:rPr>
          <w:rFonts w:ascii="Arial" w:hAnsi="Arial" w:cs="Arial"/>
          <w:sz w:val="20"/>
          <w:szCs w:val="20"/>
          <w:lang w:eastAsia="en-US"/>
        </w:rPr>
        <w:t xml:space="preserve"> </w:t>
      </w:r>
      <w:r w:rsidR="00ED3F0E" w:rsidRPr="00DB3110">
        <w:rPr>
          <w:rFonts w:ascii="Arial" w:hAnsi="Arial" w:cs="Arial"/>
          <w:sz w:val="20"/>
          <w:szCs w:val="20"/>
          <w:lang w:eastAsia="en-US"/>
        </w:rPr>
        <w:t xml:space="preserve">vrátane </w:t>
      </w:r>
      <w:r w:rsidR="00ED3F0E" w:rsidRPr="00DB3110">
        <w:rPr>
          <w:rFonts w:ascii="Arial" w:hAnsi="Arial" w:cs="Arial"/>
          <w:color w:val="000000" w:themeColor="text1"/>
          <w:sz w:val="20"/>
          <w:szCs w:val="20"/>
          <w:lang w:eastAsia="en-US"/>
        </w:rPr>
        <w:t>všetkých jej príloh.</w:t>
      </w:r>
      <w:r w:rsidR="0045387A" w:rsidRPr="00DB3110">
        <w:rPr>
          <w:rFonts w:ascii="Arial" w:hAnsi="Arial" w:cs="Arial"/>
          <w:color w:val="000000" w:themeColor="text1"/>
          <w:sz w:val="20"/>
          <w:szCs w:val="20"/>
          <w:lang w:eastAsia="en-US"/>
        </w:rPr>
        <w:t xml:space="preserve"> </w:t>
      </w:r>
      <w:r w:rsidR="00ED3F0E" w:rsidRPr="00DB3110">
        <w:rPr>
          <w:rFonts w:ascii="Arial" w:hAnsi="Arial" w:cs="Arial"/>
          <w:sz w:val="20"/>
          <w:szCs w:val="20"/>
          <w:lang w:eastAsia="en-US"/>
        </w:rPr>
        <w:t xml:space="preserve">Pri predkladaní </w:t>
      </w:r>
      <w:r w:rsidR="00E33778">
        <w:rPr>
          <w:rFonts w:ascii="Arial" w:hAnsi="Arial" w:cs="Arial"/>
          <w:sz w:val="20"/>
          <w:szCs w:val="20"/>
          <w:lang w:eastAsia="en-US"/>
        </w:rPr>
        <w:t>dohod</w:t>
      </w:r>
      <w:r w:rsidR="00ED3F0E" w:rsidRPr="00DB3110">
        <w:rPr>
          <w:rFonts w:ascii="Arial" w:hAnsi="Arial" w:cs="Arial"/>
          <w:sz w:val="20"/>
          <w:szCs w:val="20"/>
          <w:lang w:eastAsia="en-US"/>
        </w:rPr>
        <w:t xml:space="preserve">y v listinnej podobe je uchádzač povinný predložiť </w:t>
      </w:r>
      <w:r w:rsidR="00E33778">
        <w:rPr>
          <w:rFonts w:ascii="Arial" w:hAnsi="Arial" w:cs="Arial"/>
          <w:sz w:val="20"/>
          <w:szCs w:val="20"/>
          <w:lang w:eastAsia="en-US"/>
        </w:rPr>
        <w:t xml:space="preserve">päť </w:t>
      </w:r>
      <w:r w:rsidR="00ED3F0E" w:rsidRPr="00DB3110">
        <w:rPr>
          <w:rFonts w:ascii="Arial" w:hAnsi="Arial" w:cs="Arial"/>
          <w:sz w:val="20"/>
          <w:szCs w:val="20"/>
          <w:lang w:eastAsia="en-US"/>
        </w:rPr>
        <w:t>rovnopis</w:t>
      </w:r>
      <w:r w:rsidR="00E33778">
        <w:rPr>
          <w:rFonts w:ascii="Arial" w:hAnsi="Arial" w:cs="Arial"/>
          <w:sz w:val="20"/>
          <w:szCs w:val="20"/>
          <w:lang w:eastAsia="en-US"/>
        </w:rPr>
        <w:t>ov dohod</w:t>
      </w:r>
      <w:r w:rsidR="00ED3F0E" w:rsidRPr="00DB3110">
        <w:rPr>
          <w:rFonts w:ascii="Arial" w:hAnsi="Arial" w:cs="Arial"/>
          <w:sz w:val="20"/>
          <w:szCs w:val="20"/>
          <w:lang w:eastAsia="en-US"/>
        </w:rPr>
        <w:t>y</w:t>
      </w:r>
      <w:r w:rsidR="00905F01" w:rsidRPr="00DB3110">
        <w:rPr>
          <w:rFonts w:ascii="Arial" w:hAnsi="Arial" w:cs="Arial"/>
          <w:sz w:val="20"/>
          <w:szCs w:val="20"/>
          <w:lang w:eastAsia="en-US"/>
        </w:rPr>
        <w:t xml:space="preserve">. </w:t>
      </w:r>
      <w:r w:rsidR="00ED3F0E" w:rsidRPr="00DB3110">
        <w:rPr>
          <w:rFonts w:ascii="Arial" w:hAnsi="Arial" w:cs="Arial"/>
          <w:color w:val="000000" w:themeColor="text1"/>
          <w:sz w:val="20"/>
          <w:szCs w:val="20"/>
          <w:lang w:eastAsia="en-US"/>
        </w:rPr>
        <w:t>Nesplnenie tejto povinnosti bude verejný obstarávateľ považovať za neposkytnutie riadnej súčinnosti.</w:t>
      </w:r>
      <w:r w:rsidR="00CF398B" w:rsidRPr="00DB3110">
        <w:rPr>
          <w:rFonts w:ascii="Arial" w:hAnsi="Arial" w:cs="Arial"/>
          <w:color w:val="000000" w:themeColor="text1"/>
          <w:sz w:val="20"/>
          <w:szCs w:val="20"/>
          <w:lang w:eastAsia="en-US"/>
        </w:rPr>
        <w:t xml:space="preserve"> </w:t>
      </w:r>
    </w:p>
    <w:p w14:paraId="2B26DC80" w14:textId="5BB0EB33" w:rsidR="000254FF" w:rsidRPr="00DB3110"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30.10</w:t>
      </w:r>
      <w:r w:rsidRPr="00DB3110">
        <w:rPr>
          <w:rFonts w:ascii="Arial" w:hAnsi="Arial" w:cs="Arial"/>
          <w:color w:val="000000" w:themeColor="text1"/>
          <w:sz w:val="20"/>
          <w:szCs w:val="20"/>
          <w:lang w:eastAsia="en-US"/>
        </w:rPr>
        <w:tab/>
      </w:r>
      <w:r w:rsidR="00C62E35" w:rsidRPr="00DB3110">
        <w:rPr>
          <w:rFonts w:ascii="Arial" w:hAnsi="Arial" w:cs="Arial"/>
          <w:color w:val="000000" w:themeColor="text1"/>
          <w:sz w:val="20"/>
          <w:szCs w:val="20"/>
          <w:lang w:eastAsia="en-US"/>
        </w:rPr>
        <w:t>Úspešný uchádzač je povinný najneskôr v lehote stanovenej vo výzve na poskytnutie riadnej súčinnosti podľa bodu 3</w:t>
      </w:r>
      <w:r w:rsidR="001D02FF" w:rsidRPr="00DB3110">
        <w:rPr>
          <w:rFonts w:ascii="Arial" w:hAnsi="Arial" w:cs="Arial"/>
          <w:color w:val="000000" w:themeColor="text1"/>
          <w:sz w:val="20"/>
          <w:szCs w:val="20"/>
          <w:lang w:eastAsia="en-US"/>
        </w:rPr>
        <w:t>0</w:t>
      </w:r>
      <w:r w:rsidR="00C62E35" w:rsidRPr="00DB3110">
        <w:rPr>
          <w:rFonts w:ascii="Arial" w:hAnsi="Arial" w:cs="Arial"/>
          <w:color w:val="000000" w:themeColor="text1"/>
          <w:sz w:val="20"/>
          <w:szCs w:val="20"/>
          <w:lang w:eastAsia="en-US"/>
        </w:rPr>
        <w:t>.</w:t>
      </w:r>
      <w:r w:rsidR="009E61D8" w:rsidRPr="00DB3110">
        <w:rPr>
          <w:rFonts w:ascii="Arial" w:hAnsi="Arial" w:cs="Arial"/>
          <w:color w:val="000000" w:themeColor="text1"/>
          <w:sz w:val="20"/>
          <w:szCs w:val="20"/>
          <w:lang w:eastAsia="en-US"/>
        </w:rPr>
        <w:t>4</w:t>
      </w:r>
      <w:r w:rsidR="00086546" w:rsidRPr="00DB3110">
        <w:rPr>
          <w:rFonts w:ascii="Arial" w:hAnsi="Arial" w:cs="Arial"/>
          <w:color w:val="000000" w:themeColor="text1"/>
          <w:sz w:val="20"/>
          <w:szCs w:val="20"/>
          <w:lang w:eastAsia="en-US"/>
        </w:rPr>
        <w:t xml:space="preserve"> </w:t>
      </w:r>
      <w:bookmarkStart w:id="104" w:name="_Hlk178166750"/>
      <w:r w:rsidR="00086546" w:rsidRPr="00DB3110">
        <w:rPr>
          <w:rFonts w:ascii="Arial" w:hAnsi="Arial" w:cs="Arial"/>
          <w:color w:val="000000" w:themeColor="text1"/>
          <w:sz w:val="20"/>
          <w:szCs w:val="20"/>
          <w:lang w:eastAsia="en-US"/>
        </w:rPr>
        <w:t xml:space="preserve">predložiť </w:t>
      </w:r>
      <w:r w:rsidR="00086546" w:rsidRPr="00DB3110">
        <w:rPr>
          <w:rFonts w:ascii="Arial" w:hAnsi="Arial" w:cs="Arial"/>
          <w:bCs/>
          <w:color w:val="000000" w:themeColor="text1"/>
          <w:sz w:val="20"/>
          <w:szCs w:val="20"/>
          <w:lang w:eastAsia="en-US"/>
        </w:rPr>
        <w:t>Zoznam subdodávateľov a podiel subdodávok, ktorý predložil vo svojej ponuke</w:t>
      </w:r>
      <w:r w:rsidR="00065C86" w:rsidRPr="00DB3110">
        <w:rPr>
          <w:rFonts w:ascii="Arial" w:hAnsi="Arial" w:cs="Arial"/>
          <w:bCs/>
          <w:color w:val="000000" w:themeColor="text1"/>
          <w:sz w:val="20"/>
          <w:szCs w:val="20"/>
          <w:lang w:eastAsia="en-US"/>
        </w:rPr>
        <w:t xml:space="preserve"> s aktuálnymi a úplnými údajmi platnými v čase poskytnutia riadnej súčinnosti a zároveň</w:t>
      </w:r>
      <w:r w:rsidR="00086546" w:rsidRPr="00DB3110">
        <w:rPr>
          <w:rFonts w:ascii="Arial" w:hAnsi="Arial" w:cs="Arial"/>
          <w:bCs/>
          <w:color w:val="000000" w:themeColor="text1"/>
          <w:sz w:val="20"/>
          <w:szCs w:val="20"/>
          <w:lang w:eastAsia="en-US"/>
        </w:rPr>
        <w:t xml:space="preserve"> doplnený o údaje o</w:t>
      </w:r>
      <w:r w:rsidR="00141883" w:rsidRPr="00DB3110">
        <w:rPr>
          <w:rFonts w:ascii="Arial" w:hAnsi="Arial" w:cs="Arial"/>
          <w:bCs/>
          <w:color w:val="000000" w:themeColor="text1"/>
          <w:sz w:val="20"/>
          <w:szCs w:val="20"/>
          <w:lang w:eastAsia="en-US"/>
        </w:rPr>
        <w:t xml:space="preserve"> všetkých známych subdodávateľoch, </w:t>
      </w:r>
      <w:r w:rsidR="00065C86" w:rsidRPr="00DB3110">
        <w:rPr>
          <w:rFonts w:ascii="Arial" w:hAnsi="Arial" w:cs="Arial"/>
          <w:bCs/>
          <w:color w:val="000000" w:themeColor="text1"/>
          <w:sz w:val="20"/>
          <w:szCs w:val="20"/>
          <w:lang w:eastAsia="en-US"/>
        </w:rPr>
        <w:t xml:space="preserve">údaje </w:t>
      </w:r>
      <w:r w:rsidR="00141883" w:rsidRPr="00DB3110">
        <w:rPr>
          <w:rFonts w:ascii="Arial" w:hAnsi="Arial" w:cs="Arial"/>
          <w:bCs/>
          <w:color w:val="000000" w:themeColor="text1"/>
          <w:sz w:val="20"/>
          <w:szCs w:val="20"/>
          <w:lang w:eastAsia="en-US"/>
        </w:rPr>
        <w:t xml:space="preserve">o </w:t>
      </w:r>
      <w:r w:rsidR="00086546" w:rsidRPr="00DB3110">
        <w:rPr>
          <w:rFonts w:ascii="Arial" w:hAnsi="Arial" w:cs="Arial"/>
          <w:bCs/>
          <w:color w:val="000000" w:themeColor="text1"/>
          <w:sz w:val="20"/>
          <w:szCs w:val="20"/>
          <w:lang w:eastAsia="en-US"/>
        </w:rPr>
        <w:t xml:space="preserve">osobe oprávnenej konať za </w:t>
      </w:r>
      <w:r w:rsidR="00141883" w:rsidRPr="00DB3110">
        <w:rPr>
          <w:rFonts w:ascii="Arial" w:hAnsi="Arial" w:cs="Arial"/>
          <w:bCs/>
          <w:color w:val="000000" w:themeColor="text1"/>
          <w:sz w:val="20"/>
          <w:szCs w:val="20"/>
          <w:lang w:eastAsia="en-US"/>
        </w:rPr>
        <w:t>subdodávateľa</w:t>
      </w:r>
      <w:r w:rsidR="00086546" w:rsidRPr="00DB3110">
        <w:rPr>
          <w:rFonts w:ascii="Arial" w:hAnsi="Arial" w:cs="Arial"/>
          <w:bCs/>
          <w:color w:val="000000" w:themeColor="text1"/>
          <w:sz w:val="20"/>
          <w:szCs w:val="20"/>
          <w:lang w:eastAsia="en-US"/>
        </w:rPr>
        <w:t xml:space="preserve"> v rozsahu meno a priezvisko, adresa pobytu, dátum narodeni</w:t>
      </w:r>
      <w:r w:rsidR="00141883" w:rsidRPr="00DB3110">
        <w:rPr>
          <w:rFonts w:ascii="Arial" w:hAnsi="Arial" w:cs="Arial"/>
          <w:bCs/>
          <w:color w:val="000000" w:themeColor="text1"/>
          <w:sz w:val="20"/>
          <w:szCs w:val="20"/>
          <w:lang w:eastAsia="en-US"/>
        </w:rPr>
        <w:t>a ako Prílohu č.</w:t>
      </w:r>
      <w:r w:rsidR="0000149E" w:rsidRPr="00DB3110">
        <w:rPr>
          <w:rFonts w:ascii="Arial" w:hAnsi="Arial" w:cs="Arial"/>
          <w:bCs/>
          <w:color w:val="000000" w:themeColor="text1"/>
          <w:sz w:val="20"/>
          <w:szCs w:val="20"/>
          <w:lang w:eastAsia="en-US"/>
        </w:rPr>
        <w:t xml:space="preserve"> </w:t>
      </w:r>
      <w:r w:rsidR="00370B68" w:rsidRPr="00DB3110">
        <w:rPr>
          <w:rFonts w:ascii="Arial" w:hAnsi="Arial" w:cs="Arial"/>
          <w:bCs/>
          <w:color w:val="000000" w:themeColor="text1"/>
          <w:sz w:val="20"/>
          <w:szCs w:val="20"/>
          <w:lang w:eastAsia="en-US"/>
        </w:rPr>
        <w:t>10</w:t>
      </w:r>
      <w:r w:rsidR="00141883" w:rsidRPr="00DB3110">
        <w:rPr>
          <w:rFonts w:ascii="Arial" w:hAnsi="Arial" w:cs="Arial"/>
          <w:bCs/>
          <w:color w:val="000000" w:themeColor="text1"/>
          <w:sz w:val="20"/>
          <w:szCs w:val="20"/>
          <w:lang w:eastAsia="en-US"/>
        </w:rPr>
        <w:t xml:space="preserve"> </w:t>
      </w:r>
      <w:r w:rsidR="00370B68" w:rsidRPr="00DB3110">
        <w:rPr>
          <w:rFonts w:ascii="Arial" w:hAnsi="Arial" w:cs="Arial"/>
          <w:bCs/>
          <w:color w:val="000000" w:themeColor="text1"/>
          <w:sz w:val="20"/>
          <w:szCs w:val="20"/>
          <w:lang w:eastAsia="en-US"/>
        </w:rPr>
        <w:t>dohod</w:t>
      </w:r>
      <w:r w:rsidR="00141883" w:rsidRPr="00DB3110">
        <w:rPr>
          <w:rFonts w:ascii="Arial" w:hAnsi="Arial" w:cs="Arial"/>
          <w:bCs/>
          <w:color w:val="000000" w:themeColor="text1"/>
          <w:sz w:val="20"/>
          <w:szCs w:val="20"/>
          <w:lang w:eastAsia="en-US"/>
        </w:rPr>
        <w:t>y.</w:t>
      </w:r>
      <w:r w:rsidR="00141883" w:rsidRPr="00DB3110">
        <w:rPr>
          <w:rFonts w:ascii="Arial" w:hAnsi="Arial" w:cs="Arial"/>
          <w:color w:val="000000" w:themeColor="text1"/>
          <w:sz w:val="20"/>
          <w:szCs w:val="20"/>
          <w:lang w:eastAsia="en-US"/>
        </w:rPr>
        <w:t xml:space="preserve"> </w:t>
      </w:r>
      <w:r w:rsidR="00C62E35" w:rsidRPr="00DB3110">
        <w:rPr>
          <w:rFonts w:ascii="Arial" w:hAnsi="Arial" w:cs="Arial"/>
          <w:color w:val="000000" w:themeColor="text1"/>
          <w:sz w:val="20"/>
          <w:szCs w:val="20"/>
          <w:lang w:eastAsia="en-US"/>
        </w:rPr>
        <w:t xml:space="preserve">Nesplnenie tejto povinnosti bude verejný obstarávateľ považovať za neposkytnutie riadnej súčinnosti. </w:t>
      </w:r>
      <w:bookmarkEnd w:id="104"/>
    </w:p>
    <w:p w14:paraId="14C36A28" w14:textId="5E0A938D" w:rsidR="000254FF"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30.11</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V prípade, že úspešným uchádzačom je skupina dodávateľov, úspešný uchádzač je povinný najneskôr v lehote stanovenej vo výzve na poskytnutie riadnej súčinnosti predložiť relevantný doklad preukazujúci splnenie podmien</w:t>
      </w:r>
      <w:r w:rsidR="002017B3" w:rsidRPr="00DB3110">
        <w:rPr>
          <w:rFonts w:ascii="Arial" w:hAnsi="Arial" w:cs="Arial"/>
          <w:color w:val="000000" w:themeColor="text1"/>
          <w:sz w:val="20"/>
          <w:szCs w:val="20"/>
          <w:lang w:eastAsia="en-US"/>
        </w:rPr>
        <w:t>o</w:t>
      </w:r>
      <w:r w:rsidR="00ED3F0E" w:rsidRPr="00DB3110">
        <w:rPr>
          <w:rFonts w:ascii="Arial" w:hAnsi="Arial" w:cs="Arial"/>
          <w:color w:val="000000" w:themeColor="text1"/>
          <w:sz w:val="20"/>
          <w:szCs w:val="20"/>
          <w:lang w:eastAsia="en-US"/>
        </w:rPr>
        <w:t>k uveden</w:t>
      </w:r>
      <w:r w:rsidR="002017B3" w:rsidRPr="00DB3110">
        <w:rPr>
          <w:rFonts w:ascii="Arial" w:hAnsi="Arial" w:cs="Arial"/>
          <w:color w:val="000000" w:themeColor="text1"/>
          <w:sz w:val="20"/>
          <w:szCs w:val="20"/>
          <w:lang w:eastAsia="en-US"/>
        </w:rPr>
        <w:t>ých</w:t>
      </w:r>
      <w:r w:rsidR="00ED3F0E" w:rsidRPr="00DB3110">
        <w:rPr>
          <w:rFonts w:ascii="Arial" w:hAnsi="Arial" w:cs="Arial"/>
          <w:color w:val="000000" w:themeColor="text1"/>
          <w:sz w:val="20"/>
          <w:szCs w:val="20"/>
          <w:lang w:eastAsia="en-US"/>
        </w:rPr>
        <w:t xml:space="preserve"> v bod</w:t>
      </w:r>
      <w:r w:rsidR="002017B3" w:rsidRPr="00DB3110">
        <w:rPr>
          <w:rFonts w:ascii="Arial" w:hAnsi="Arial" w:cs="Arial"/>
          <w:color w:val="000000" w:themeColor="text1"/>
          <w:sz w:val="20"/>
          <w:szCs w:val="20"/>
          <w:lang w:eastAsia="en-US"/>
        </w:rPr>
        <w:t>och</w:t>
      </w:r>
      <w:r w:rsidR="00ED3F0E" w:rsidRPr="00DB3110">
        <w:rPr>
          <w:rFonts w:ascii="Arial" w:hAnsi="Arial" w:cs="Arial"/>
          <w:color w:val="000000" w:themeColor="text1"/>
          <w:sz w:val="20"/>
          <w:szCs w:val="20"/>
          <w:lang w:eastAsia="en-US"/>
        </w:rPr>
        <w:t xml:space="preserve"> </w:t>
      </w:r>
      <w:r w:rsidR="00905F01" w:rsidRPr="00DB3110">
        <w:rPr>
          <w:rFonts w:ascii="Arial" w:hAnsi="Arial" w:cs="Arial"/>
          <w:color w:val="000000" w:themeColor="text1"/>
          <w:sz w:val="20"/>
          <w:szCs w:val="20"/>
          <w:lang w:eastAsia="en-US"/>
        </w:rPr>
        <w:t>18</w:t>
      </w:r>
      <w:r w:rsidR="00ED3F0E" w:rsidRPr="00DB3110">
        <w:rPr>
          <w:rFonts w:ascii="Arial" w:hAnsi="Arial" w:cs="Arial"/>
          <w:color w:val="000000" w:themeColor="text1"/>
          <w:sz w:val="20"/>
          <w:szCs w:val="20"/>
          <w:lang w:eastAsia="en-US"/>
        </w:rPr>
        <w:t>.</w:t>
      </w:r>
      <w:r w:rsidR="00091F53" w:rsidRPr="00DB3110">
        <w:rPr>
          <w:rFonts w:ascii="Arial" w:hAnsi="Arial" w:cs="Arial"/>
          <w:color w:val="000000" w:themeColor="text1"/>
          <w:sz w:val="20"/>
          <w:szCs w:val="20"/>
          <w:lang w:eastAsia="en-US"/>
        </w:rPr>
        <w:t>5</w:t>
      </w:r>
      <w:r w:rsidR="008233AF" w:rsidRPr="00DB3110">
        <w:rPr>
          <w:rFonts w:ascii="Arial" w:hAnsi="Arial" w:cs="Arial"/>
          <w:color w:val="000000" w:themeColor="text1"/>
          <w:sz w:val="20"/>
          <w:szCs w:val="20"/>
          <w:lang w:eastAsia="en-US"/>
        </w:rPr>
        <w:t xml:space="preserve"> </w:t>
      </w:r>
      <w:r w:rsidR="00DE38E2" w:rsidRPr="00DB3110">
        <w:rPr>
          <w:rFonts w:ascii="Arial" w:hAnsi="Arial" w:cs="Arial"/>
          <w:color w:val="000000" w:themeColor="text1"/>
          <w:sz w:val="20"/>
          <w:szCs w:val="20"/>
          <w:lang w:eastAsia="en-US"/>
        </w:rPr>
        <w:t>a </w:t>
      </w:r>
      <w:r w:rsidR="00905F01" w:rsidRPr="00DB3110">
        <w:rPr>
          <w:rFonts w:ascii="Arial" w:hAnsi="Arial" w:cs="Arial"/>
          <w:color w:val="000000" w:themeColor="text1"/>
          <w:sz w:val="20"/>
          <w:szCs w:val="20"/>
          <w:lang w:eastAsia="en-US"/>
        </w:rPr>
        <w:t>18</w:t>
      </w:r>
      <w:r w:rsidR="00DE38E2" w:rsidRPr="00DB3110">
        <w:rPr>
          <w:rFonts w:ascii="Arial" w:hAnsi="Arial" w:cs="Arial"/>
          <w:color w:val="000000" w:themeColor="text1"/>
          <w:sz w:val="20"/>
          <w:szCs w:val="20"/>
          <w:lang w:eastAsia="en-US"/>
        </w:rPr>
        <w:t>.</w:t>
      </w:r>
      <w:r w:rsidR="00091F53" w:rsidRPr="00DB3110">
        <w:rPr>
          <w:rFonts w:ascii="Arial" w:hAnsi="Arial" w:cs="Arial"/>
          <w:color w:val="000000" w:themeColor="text1"/>
          <w:sz w:val="20"/>
          <w:szCs w:val="20"/>
          <w:lang w:eastAsia="en-US"/>
        </w:rPr>
        <w:t>6</w:t>
      </w:r>
      <w:r w:rsidR="00DE38E2" w:rsidRPr="00DB3110">
        <w:rPr>
          <w:rFonts w:ascii="Arial" w:hAnsi="Arial" w:cs="Arial"/>
          <w:color w:val="000000" w:themeColor="text1"/>
          <w:sz w:val="20"/>
          <w:szCs w:val="20"/>
          <w:lang w:eastAsia="en-US"/>
        </w:rPr>
        <w:t xml:space="preserve"> Č</w:t>
      </w:r>
      <w:r w:rsidR="008233AF" w:rsidRPr="00DB3110">
        <w:rPr>
          <w:rFonts w:ascii="Arial" w:hAnsi="Arial" w:cs="Arial"/>
          <w:color w:val="000000" w:themeColor="text1"/>
          <w:sz w:val="20"/>
          <w:szCs w:val="20"/>
          <w:lang w:eastAsia="en-US"/>
        </w:rPr>
        <w:t>as</w:t>
      </w:r>
      <w:r w:rsidR="00DE38E2" w:rsidRPr="00DB3110">
        <w:rPr>
          <w:rFonts w:ascii="Arial" w:hAnsi="Arial" w:cs="Arial"/>
          <w:color w:val="000000" w:themeColor="text1"/>
          <w:sz w:val="20"/>
          <w:szCs w:val="20"/>
          <w:lang w:eastAsia="en-US"/>
        </w:rPr>
        <w:t>ť</w:t>
      </w:r>
      <w:r w:rsidR="008233AF" w:rsidRPr="00DB3110">
        <w:rPr>
          <w:rFonts w:ascii="Arial" w:hAnsi="Arial" w:cs="Arial"/>
          <w:color w:val="000000" w:themeColor="text1"/>
          <w:sz w:val="20"/>
          <w:szCs w:val="20"/>
          <w:lang w:eastAsia="en-US"/>
        </w:rPr>
        <w:t xml:space="preserve"> A.1</w:t>
      </w:r>
      <w:r w:rsidR="00FB11BF" w:rsidRPr="00DB3110">
        <w:rPr>
          <w:rFonts w:ascii="Arial" w:hAnsi="Arial" w:cs="Arial"/>
          <w:color w:val="000000" w:themeColor="text1"/>
          <w:sz w:val="20"/>
          <w:szCs w:val="20"/>
          <w:lang w:eastAsia="en-US"/>
        </w:rPr>
        <w:t xml:space="preserve"> týchto SP</w:t>
      </w:r>
      <w:r w:rsidR="00ED3F0E" w:rsidRPr="00DB3110">
        <w:rPr>
          <w:rFonts w:ascii="Arial" w:hAnsi="Arial" w:cs="Arial"/>
          <w:color w:val="000000" w:themeColor="text1"/>
          <w:sz w:val="20"/>
          <w:szCs w:val="20"/>
          <w:lang w:eastAsia="en-US"/>
        </w:rPr>
        <w:t>.</w:t>
      </w:r>
      <w:r w:rsidR="00F8266C" w:rsidRPr="00DB3110">
        <w:rPr>
          <w:rFonts w:ascii="Arial" w:hAnsi="Arial" w:cs="Arial"/>
          <w:color w:val="000000" w:themeColor="text1"/>
          <w:sz w:val="20"/>
          <w:szCs w:val="20"/>
          <w:lang w:eastAsia="en-US"/>
        </w:rPr>
        <w:t xml:space="preserve"> </w:t>
      </w:r>
      <w:bookmarkStart w:id="105" w:name="_Hlk163640551"/>
      <w:r w:rsidR="00ED3F0E" w:rsidRPr="00DB3110">
        <w:rPr>
          <w:rFonts w:ascii="Arial" w:hAnsi="Arial" w:cs="Arial"/>
          <w:color w:val="000000" w:themeColor="text1"/>
          <w:sz w:val="20"/>
          <w:szCs w:val="20"/>
          <w:lang w:eastAsia="en-US"/>
        </w:rPr>
        <w:t>Nesplnenie tejto povinnosti bude verejný obstarávateľ považovať za neposkytnutie riadnej súčinnosti.</w:t>
      </w:r>
      <w:bookmarkEnd w:id="105"/>
    </w:p>
    <w:p w14:paraId="6DDAD2FE" w14:textId="18F86670" w:rsidR="000254FF" w:rsidRDefault="000254FF" w:rsidP="00DB3110">
      <w:pPr>
        <w:ind w:left="1134" w:hanging="567"/>
        <w:jc w:val="both"/>
        <w:rPr>
          <w:rFonts w:ascii="Arial" w:hAnsi="Arial" w:cs="Arial"/>
          <w:sz w:val="20"/>
          <w:szCs w:val="20"/>
          <w:lang w:eastAsia="en-US"/>
        </w:rPr>
      </w:pPr>
      <w:r w:rsidRPr="00DB3110">
        <w:rPr>
          <w:rFonts w:ascii="Arial" w:hAnsi="Arial" w:cs="Arial"/>
          <w:color w:val="000000" w:themeColor="text1"/>
          <w:sz w:val="20"/>
          <w:szCs w:val="20"/>
          <w:lang w:eastAsia="en-US"/>
        </w:rPr>
        <w:t>30.12</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V prípade, že je úspešným uchádzačom skupina dodávateľov a </w:t>
      </w:r>
      <w:r w:rsidR="00A803A6" w:rsidRPr="00DB3110">
        <w:rPr>
          <w:rFonts w:ascii="Arial" w:hAnsi="Arial" w:cs="Arial"/>
          <w:sz w:val="20"/>
          <w:szCs w:val="20"/>
          <w:lang w:eastAsia="en-US"/>
        </w:rPr>
        <w:t>z</w:t>
      </w:r>
      <w:r w:rsidR="00ED3F0E" w:rsidRPr="00DB3110">
        <w:rPr>
          <w:rFonts w:ascii="Arial" w:hAnsi="Arial" w:cs="Arial"/>
          <w:sz w:val="20"/>
          <w:szCs w:val="20"/>
          <w:lang w:eastAsia="en-US"/>
        </w:rPr>
        <w:t xml:space="preserve">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sidR="00E33778">
        <w:rPr>
          <w:rFonts w:ascii="Arial" w:hAnsi="Arial" w:cs="Arial"/>
          <w:sz w:val="20"/>
          <w:szCs w:val="20"/>
          <w:lang w:eastAsia="en-US"/>
        </w:rPr>
        <w:t>dohod</w:t>
      </w:r>
      <w:r w:rsidR="00ED3F0E" w:rsidRPr="00DB3110">
        <w:rPr>
          <w:rFonts w:ascii="Arial" w:hAnsi="Arial" w:cs="Arial"/>
          <w:sz w:val="20"/>
          <w:szCs w:val="20"/>
          <w:lang w:eastAsia="en-US"/>
        </w:rPr>
        <w:t>y (ak takáto plná moc nebola predložená uchádzačom v rámci ponuky). Nesplnenie tejto povinnosti bude verejný obstarávateľ považovať za neposkytnutie riadnej súčinnosti.</w:t>
      </w:r>
    </w:p>
    <w:p w14:paraId="0C7EA0A5" w14:textId="77777777" w:rsidR="00A3012F" w:rsidRDefault="00A3012F" w:rsidP="00DB3110">
      <w:pPr>
        <w:ind w:left="1134" w:hanging="567"/>
        <w:jc w:val="both"/>
        <w:rPr>
          <w:rFonts w:ascii="Arial" w:hAnsi="Arial" w:cs="Arial"/>
          <w:sz w:val="20"/>
          <w:szCs w:val="20"/>
          <w:lang w:eastAsia="en-US"/>
        </w:rPr>
      </w:pPr>
    </w:p>
    <w:p w14:paraId="431F4B9A" w14:textId="77777777" w:rsidR="000254FF" w:rsidRPr="00DB3110"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lastRenderedPageBreak/>
        <w:t>30.13</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Povinnosť mať zapísaných konečných užívateľov výhod v registri partnerov verejného sektora sa vzťahuje na každého člena skupiny dodávateľov.</w:t>
      </w:r>
    </w:p>
    <w:p w14:paraId="5AAA6859" w14:textId="15D1868A" w:rsidR="00ED3F0E" w:rsidRPr="00DB3110" w:rsidRDefault="000254FF" w:rsidP="00DB3110">
      <w:pPr>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30.14</w:t>
      </w:r>
      <w:r w:rsidRPr="00DB3110">
        <w:rPr>
          <w:rFonts w:ascii="Arial" w:hAnsi="Arial" w:cs="Arial"/>
          <w:color w:val="000000" w:themeColor="text1"/>
          <w:sz w:val="20"/>
          <w:szCs w:val="20"/>
          <w:lang w:eastAsia="en-US"/>
        </w:rPr>
        <w:tab/>
      </w:r>
      <w:r w:rsidR="00ED3F0E" w:rsidRPr="00DB3110">
        <w:rPr>
          <w:rFonts w:ascii="Arial" w:hAnsi="Arial" w:cs="Arial"/>
          <w:color w:val="000000" w:themeColor="text1"/>
          <w:sz w:val="20"/>
          <w:szCs w:val="20"/>
          <w:lang w:eastAsia="en-US"/>
        </w:rPr>
        <w:t xml:space="preserve">Verejný obstarávateľ si vyhradzuje právo neprijať ponuky uchádzačov, ktoré budú cenovo prevyšovať predpokladanú hodnotu zákazky, </w:t>
      </w:r>
      <w:proofErr w:type="spellStart"/>
      <w:r w:rsidR="00ED3F0E" w:rsidRPr="00DB3110">
        <w:rPr>
          <w:rFonts w:ascii="Arial" w:hAnsi="Arial" w:cs="Arial"/>
          <w:color w:val="000000" w:themeColor="text1"/>
          <w:sz w:val="20"/>
          <w:szCs w:val="20"/>
          <w:lang w:eastAsia="en-US"/>
        </w:rPr>
        <w:t>t.j</w:t>
      </w:r>
      <w:proofErr w:type="spellEnd"/>
      <w:r w:rsidR="00ED3F0E" w:rsidRPr="00DB3110">
        <w:rPr>
          <w:rFonts w:ascii="Arial" w:hAnsi="Arial" w:cs="Arial"/>
          <w:color w:val="000000" w:themeColor="text1"/>
          <w:sz w:val="20"/>
          <w:szCs w:val="20"/>
          <w:lang w:eastAsia="en-US"/>
        </w:rPr>
        <w:t xml:space="preserve">. ktorých najnižšia cena bude vyššia ako </w:t>
      </w:r>
      <w:r w:rsidR="00ED3F0E" w:rsidRPr="00DB3110">
        <w:rPr>
          <w:rFonts w:ascii="Arial" w:hAnsi="Arial" w:cs="Arial"/>
          <w:sz w:val="20"/>
          <w:szCs w:val="20"/>
          <w:lang w:eastAsia="en-US"/>
        </w:rPr>
        <w:t xml:space="preserve">plánované finančné prostriedky verejného obstarávateľa </w:t>
      </w:r>
      <w:r w:rsidR="00ED3F0E" w:rsidRPr="00DB3110">
        <w:rPr>
          <w:rFonts w:ascii="Arial" w:hAnsi="Arial" w:cs="Arial"/>
          <w:color w:val="000000" w:themeColor="text1"/>
          <w:sz w:val="20"/>
          <w:szCs w:val="20"/>
          <w:lang w:eastAsia="en-US"/>
        </w:rPr>
        <w:t>na predmet zákazky.</w:t>
      </w:r>
    </w:p>
    <w:bookmarkEnd w:id="103"/>
    <w:p w14:paraId="35363A1A" w14:textId="77777777" w:rsidR="00C8365A" w:rsidRPr="00DB3110" w:rsidRDefault="00C8365A" w:rsidP="00DB3110">
      <w:pPr>
        <w:jc w:val="center"/>
        <w:rPr>
          <w:rFonts w:ascii="Arial" w:hAnsi="Arial" w:cs="Arial"/>
          <w:b/>
          <w:sz w:val="20"/>
          <w:szCs w:val="20"/>
        </w:rPr>
      </w:pPr>
    </w:p>
    <w:p w14:paraId="6BAE22CA" w14:textId="3BEC111F" w:rsidR="00BE7A69" w:rsidRPr="00DB3110" w:rsidRDefault="003B1F90" w:rsidP="00DB3110">
      <w:pPr>
        <w:ind w:left="567" w:hanging="567"/>
        <w:jc w:val="both"/>
        <w:rPr>
          <w:rFonts w:ascii="Arial" w:hAnsi="Arial" w:cs="Arial"/>
          <w:b/>
          <w:bCs/>
          <w:smallCaps/>
          <w:sz w:val="20"/>
          <w:szCs w:val="20"/>
        </w:rPr>
      </w:pPr>
      <w:r w:rsidRPr="00DB3110">
        <w:rPr>
          <w:rFonts w:ascii="Arial" w:hAnsi="Arial" w:cs="Arial"/>
          <w:b/>
          <w:bCs/>
          <w:smallCaps/>
          <w:sz w:val="20"/>
          <w:szCs w:val="20"/>
        </w:rPr>
        <w:t>3</w:t>
      </w:r>
      <w:r w:rsidR="00080681">
        <w:rPr>
          <w:rFonts w:ascii="Arial" w:hAnsi="Arial" w:cs="Arial"/>
          <w:b/>
          <w:bCs/>
          <w:smallCaps/>
          <w:sz w:val="20"/>
          <w:szCs w:val="20"/>
        </w:rPr>
        <w:t>1</w:t>
      </w:r>
      <w:r w:rsidR="00AC0734" w:rsidRPr="00DB3110">
        <w:rPr>
          <w:rFonts w:ascii="Arial" w:hAnsi="Arial" w:cs="Arial"/>
          <w:b/>
          <w:bCs/>
          <w:smallCaps/>
          <w:sz w:val="20"/>
          <w:szCs w:val="20"/>
        </w:rPr>
        <w:t>.</w:t>
      </w:r>
      <w:r w:rsidR="00BE7A69" w:rsidRPr="00DB3110">
        <w:rPr>
          <w:rFonts w:ascii="Arial" w:hAnsi="Arial" w:cs="Arial"/>
          <w:b/>
          <w:bCs/>
          <w:smallCaps/>
          <w:sz w:val="20"/>
          <w:szCs w:val="20"/>
        </w:rPr>
        <w:tab/>
      </w:r>
      <w:bookmarkStart w:id="106" w:name="_Hlk178177095"/>
      <w:r w:rsidR="00BE7A69" w:rsidRPr="00DB3110">
        <w:rPr>
          <w:rFonts w:ascii="Arial" w:hAnsi="Arial" w:cs="Arial"/>
          <w:b/>
          <w:bCs/>
          <w:sz w:val="20"/>
          <w:szCs w:val="20"/>
        </w:rPr>
        <w:t xml:space="preserve">Zrušenie </w:t>
      </w:r>
      <w:r w:rsidR="002D1779" w:rsidRPr="00DB3110">
        <w:rPr>
          <w:rFonts w:ascii="Arial" w:hAnsi="Arial" w:cs="Arial"/>
          <w:b/>
          <w:bCs/>
          <w:sz w:val="20"/>
          <w:szCs w:val="20"/>
        </w:rPr>
        <w:t>verejného obstarávania</w:t>
      </w:r>
    </w:p>
    <w:p w14:paraId="3EDF9E20" w14:textId="77777777" w:rsidR="00715715" w:rsidRPr="00DB3110" w:rsidRDefault="00715715" w:rsidP="00DB3110">
      <w:pPr>
        <w:pStyle w:val="Odsekzoznamu"/>
        <w:numPr>
          <w:ilvl w:val="0"/>
          <w:numId w:val="10"/>
        </w:numPr>
        <w:autoSpaceDE w:val="0"/>
        <w:autoSpaceDN w:val="0"/>
        <w:jc w:val="both"/>
        <w:rPr>
          <w:rFonts w:ascii="Arial" w:hAnsi="Arial" w:cs="Arial"/>
          <w:vanish/>
          <w:sz w:val="20"/>
          <w:szCs w:val="20"/>
        </w:rPr>
      </w:pPr>
    </w:p>
    <w:p w14:paraId="6804D177" w14:textId="77777777" w:rsidR="00715715" w:rsidRPr="00DB3110" w:rsidRDefault="00715715" w:rsidP="00DB3110">
      <w:pPr>
        <w:pStyle w:val="Odsekzoznamu"/>
        <w:numPr>
          <w:ilvl w:val="0"/>
          <w:numId w:val="10"/>
        </w:numPr>
        <w:autoSpaceDE w:val="0"/>
        <w:autoSpaceDN w:val="0"/>
        <w:jc w:val="both"/>
        <w:rPr>
          <w:rFonts w:ascii="Arial" w:hAnsi="Arial" w:cs="Arial"/>
          <w:vanish/>
          <w:sz w:val="20"/>
          <w:szCs w:val="20"/>
        </w:rPr>
      </w:pPr>
    </w:p>
    <w:p w14:paraId="46624F30" w14:textId="77777777" w:rsidR="00080681" w:rsidRPr="00080681" w:rsidRDefault="00080681" w:rsidP="00080681">
      <w:pPr>
        <w:pStyle w:val="Odsekzoznamu"/>
        <w:numPr>
          <w:ilvl w:val="0"/>
          <w:numId w:val="24"/>
        </w:numPr>
        <w:autoSpaceDE w:val="0"/>
        <w:autoSpaceDN w:val="0"/>
        <w:jc w:val="both"/>
        <w:rPr>
          <w:rFonts w:ascii="Arial" w:hAnsi="Arial" w:cs="Arial"/>
          <w:noProof/>
          <w:vanish/>
          <w:color w:val="000000" w:themeColor="text1"/>
          <w:sz w:val="20"/>
          <w:szCs w:val="20"/>
          <w:lang w:eastAsia="en-US"/>
        </w:rPr>
      </w:pPr>
    </w:p>
    <w:p w14:paraId="31BE66E7" w14:textId="77777777" w:rsidR="00080681" w:rsidRPr="00080681" w:rsidRDefault="00080681" w:rsidP="00080681">
      <w:pPr>
        <w:pStyle w:val="Odsekzoznamu"/>
        <w:numPr>
          <w:ilvl w:val="0"/>
          <w:numId w:val="24"/>
        </w:numPr>
        <w:autoSpaceDE w:val="0"/>
        <w:autoSpaceDN w:val="0"/>
        <w:jc w:val="both"/>
        <w:rPr>
          <w:rFonts w:ascii="Arial" w:hAnsi="Arial" w:cs="Arial"/>
          <w:noProof/>
          <w:vanish/>
          <w:color w:val="000000" w:themeColor="text1"/>
          <w:sz w:val="20"/>
          <w:szCs w:val="20"/>
          <w:lang w:eastAsia="en-US"/>
        </w:rPr>
      </w:pPr>
    </w:p>
    <w:p w14:paraId="24F07619" w14:textId="4484B271" w:rsidR="00ED3F0E" w:rsidRPr="00DB3110" w:rsidRDefault="00ED3F0E" w:rsidP="00080681">
      <w:pPr>
        <w:numPr>
          <w:ilvl w:val="1"/>
          <w:numId w:val="24"/>
        </w:numPr>
        <w:autoSpaceDE w:val="0"/>
        <w:autoSpaceDN w:val="0"/>
        <w:jc w:val="both"/>
        <w:rPr>
          <w:rFonts w:ascii="Arial" w:hAnsi="Arial" w:cs="Arial"/>
          <w:noProof/>
          <w:color w:val="000000" w:themeColor="text1"/>
          <w:sz w:val="20"/>
          <w:szCs w:val="20"/>
          <w:lang w:eastAsia="en-US"/>
        </w:rPr>
      </w:pPr>
      <w:r w:rsidRPr="00DB3110">
        <w:rPr>
          <w:rFonts w:ascii="Arial" w:hAnsi="Arial" w:cs="Arial"/>
          <w:noProof/>
          <w:color w:val="000000" w:themeColor="text1"/>
          <w:sz w:val="20"/>
          <w:szCs w:val="20"/>
          <w:lang w:eastAsia="en-US"/>
        </w:rPr>
        <w:t>Verejný obstarávateľ zruší verejné obstarávanie, ak:</w:t>
      </w:r>
    </w:p>
    <w:p w14:paraId="37EF74AD" w14:textId="636D23EA" w:rsidR="00ED3F0E" w:rsidRPr="00DB3110" w:rsidRDefault="00ED3F0E" w:rsidP="00DB3110">
      <w:pPr>
        <w:numPr>
          <w:ilvl w:val="0"/>
          <w:numId w:val="9"/>
        </w:numPr>
        <w:tabs>
          <w:tab w:val="left" w:pos="1418"/>
        </w:tabs>
        <w:ind w:left="1418" w:hanging="284"/>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ani jeden uchádzač</w:t>
      </w:r>
      <w:r w:rsidR="003079FE" w:rsidRPr="00DB3110">
        <w:rPr>
          <w:rFonts w:ascii="Arial" w:hAnsi="Arial" w:cs="Arial"/>
          <w:color w:val="000000" w:themeColor="text1"/>
          <w:sz w:val="20"/>
          <w:szCs w:val="20"/>
          <w:lang w:eastAsia="en-US"/>
        </w:rPr>
        <w:t xml:space="preserve"> </w:t>
      </w:r>
      <w:r w:rsidRPr="00DB3110">
        <w:rPr>
          <w:rFonts w:ascii="Arial" w:hAnsi="Arial" w:cs="Arial"/>
          <w:color w:val="000000" w:themeColor="text1"/>
          <w:sz w:val="20"/>
          <w:szCs w:val="20"/>
          <w:lang w:eastAsia="en-US"/>
        </w:rPr>
        <w:t xml:space="preserve">nesplnil podmienky účasti vo verejnom obstarávaní a uchádzač neuplatnil námietky v lehote podľa </w:t>
      </w:r>
      <w:r w:rsidR="00736758" w:rsidRPr="00DB3110">
        <w:rPr>
          <w:rFonts w:ascii="Arial" w:hAnsi="Arial" w:cs="Arial"/>
          <w:color w:val="000000" w:themeColor="text1"/>
          <w:sz w:val="20"/>
          <w:szCs w:val="20"/>
          <w:lang w:eastAsia="en-US"/>
        </w:rPr>
        <w:t>z</w:t>
      </w:r>
      <w:r w:rsidRPr="00DB3110">
        <w:rPr>
          <w:rFonts w:ascii="Arial" w:hAnsi="Arial" w:cs="Arial"/>
          <w:color w:val="000000" w:themeColor="text1"/>
          <w:sz w:val="20"/>
          <w:szCs w:val="20"/>
          <w:lang w:eastAsia="en-US"/>
        </w:rPr>
        <w:t>ákona,</w:t>
      </w:r>
    </w:p>
    <w:p w14:paraId="785BD148" w14:textId="5E0601A5" w:rsidR="00ED3F0E" w:rsidRPr="00DB3110" w:rsidRDefault="00ED3F0E" w:rsidP="00DB3110">
      <w:pPr>
        <w:numPr>
          <w:ilvl w:val="0"/>
          <w:numId w:val="9"/>
        </w:numPr>
        <w:tabs>
          <w:tab w:val="left" w:pos="1418"/>
        </w:tabs>
        <w:ind w:left="1418" w:hanging="284"/>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nedostal ani jednu ponuku,</w:t>
      </w:r>
    </w:p>
    <w:p w14:paraId="7578BF73" w14:textId="466EB5E4" w:rsidR="00ED3F0E" w:rsidRPr="00DB3110" w:rsidRDefault="00ED3F0E" w:rsidP="00DB3110">
      <w:pPr>
        <w:numPr>
          <w:ilvl w:val="0"/>
          <w:numId w:val="9"/>
        </w:numPr>
        <w:tabs>
          <w:tab w:val="left" w:pos="1418"/>
        </w:tabs>
        <w:ind w:left="1418" w:hanging="284"/>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ani jedna z predložených ponúk nezodpovedá požiadavkám určeným podľa § 42 zákona a uchádzač nepodal námietky v lehote podľa </w:t>
      </w:r>
      <w:r w:rsidR="00736758" w:rsidRPr="00DB3110">
        <w:rPr>
          <w:rFonts w:ascii="Arial" w:hAnsi="Arial" w:cs="Arial"/>
          <w:color w:val="000000" w:themeColor="text1"/>
          <w:sz w:val="20"/>
          <w:szCs w:val="20"/>
          <w:lang w:eastAsia="en-US"/>
        </w:rPr>
        <w:t>z</w:t>
      </w:r>
      <w:r w:rsidRPr="00DB3110">
        <w:rPr>
          <w:rFonts w:ascii="Arial" w:hAnsi="Arial" w:cs="Arial"/>
          <w:color w:val="000000" w:themeColor="text1"/>
          <w:sz w:val="20"/>
          <w:szCs w:val="20"/>
          <w:lang w:eastAsia="en-US"/>
        </w:rPr>
        <w:t>ákona,</w:t>
      </w:r>
    </w:p>
    <w:p w14:paraId="34558834" w14:textId="36C8FC8B" w:rsidR="00ED3F0E" w:rsidRPr="00DB3110" w:rsidRDefault="00ED3F0E" w:rsidP="00DB3110">
      <w:pPr>
        <w:numPr>
          <w:ilvl w:val="0"/>
          <w:numId w:val="9"/>
        </w:numPr>
        <w:tabs>
          <w:tab w:val="left" w:pos="1418"/>
        </w:tabs>
        <w:ind w:left="1418" w:hanging="284"/>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jeho zrušenie nariadil </w:t>
      </w:r>
      <w:r w:rsidR="000244D7" w:rsidRPr="00DB3110">
        <w:rPr>
          <w:rFonts w:ascii="Arial" w:hAnsi="Arial" w:cs="Arial"/>
          <w:color w:val="000000" w:themeColor="text1"/>
          <w:sz w:val="20"/>
          <w:szCs w:val="20"/>
          <w:lang w:eastAsia="en-US"/>
        </w:rPr>
        <w:t>Ú</w:t>
      </w:r>
      <w:r w:rsidRPr="00DB3110">
        <w:rPr>
          <w:rFonts w:ascii="Arial" w:hAnsi="Arial" w:cs="Arial"/>
          <w:color w:val="000000" w:themeColor="text1"/>
          <w:sz w:val="20"/>
          <w:szCs w:val="20"/>
          <w:lang w:eastAsia="en-US"/>
        </w:rPr>
        <w:t>rad.</w:t>
      </w:r>
    </w:p>
    <w:p w14:paraId="5056FC3F" w14:textId="6D07B660" w:rsidR="00ED3F0E" w:rsidRPr="00DB3110" w:rsidRDefault="00ED3F0E" w:rsidP="00DB3110">
      <w:pPr>
        <w:numPr>
          <w:ilvl w:val="1"/>
          <w:numId w:val="24"/>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736758" w:rsidRPr="00DB3110">
        <w:rPr>
          <w:rFonts w:ascii="Arial" w:hAnsi="Arial" w:cs="Arial"/>
          <w:color w:val="000000" w:themeColor="text1"/>
          <w:sz w:val="20"/>
          <w:szCs w:val="20"/>
          <w:lang w:eastAsia="en-US"/>
        </w:rPr>
        <w:t>z</w:t>
      </w:r>
      <w:r w:rsidRPr="00DB3110">
        <w:rPr>
          <w:rFonts w:ascii="Arial" w:hAnsi="Arial" w:cs="Arial"/>
          <w:color w:val="000000" w:themeColor="text1"/>
          <w:sz w:val="20"/>
          <w:szCs w:val="20"/>
          <w:lang w:eastAsia="en-US"/>
        </w:rPr>
        <w:t xml:space="preserve">ákona, ktoré má alebo by mohlo mať zásadný vplyv na výsledok verejného obstarávania, ak nebolo predložených viac ako dve ponuky alebo ak navrhované ceny v predložených ponukách sú vyššie ako predpokladaná hodnota. </w:t>
      </w:r>
    </w:p>
    <w:p w14:paraId="3417D00F" w14:textId="213C5729" w:rsidR="00ED3F0E" w:rsidRPr="00DB3110" w:rsidRDefault="00ED3F0E" w:rsidP="00DB3110">
      <w:pPr>
        <w:numPr>
          <w:ilvl w:val="1"/>
          <w:numId w:val="24"/>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 xml:space="preserve">Verejný obstarávateľ je povinný bezodkladne upovedomiť všetkých uchádzačov alebo záujemcov o zrušení </w:t>
      </w:r>
      <w:r w:rsidR="003079FE" w:rsidRPr="00DB3110">
        <w:rPr>
          <w:rFonts w:ascii="Arial" w:hAnsi="Arial" w:cs="Arial"/>
          <w:color w:val="000000" w:themeColor="text1"/>
          <w:sz w:val="20"/>
          <w:szCs w:val="20"/>
          <w:lang w:eastAsia="en-US"/>
        </w:rPr>
        <w:t>použitého postupu zadávania</w:t>
      </w:r>
      <w:r w:rsidRPr="00DB3110">
        <w:rPr>
          <w:rFonts w:ascii="Arial" w:hAnsi="Arial" w:cs="Arial"/>
          <w:color w:val="000000" w:themeColor="text1"/>
          <w:sz w:val="20"/>
          <w:szCs w:val="20"/>
          <w:lang w:eastAsia="en-US"/>
        </w:rPr>
        <w:t xml:space="preserve"> zákazky s uvedením dôvodu a oznámiť postup, ktorý použije pri zadávaní zákazky na pôvodný predmet zákazky.</w:t>
      </w:r>
    </w:p>
    <w:p w14:paraId="3DD3EF3A" w14:textId="3C5DC47C" w:rsidR="000244D7" w:rsidRPr="00DB3110" w:rsidRDefault="00ED3F0E" w:rsidP="00DB3110">
      <w:pPr>
        <w:numPr>
          <w:ilvl w:val="1"/>
          <w:numId w:val="24"/>
        </w:numPr>
        <w:autoSpaceDE w:val="0"/>
        <w:autoSpaceDN w:val="0"/>
        <w:ind w:left="1134" w:hanging="567"/>
        <w:jc w:val="both"/>
        <w:rPr>
          <w:rFonts w:ascii="Arial" w:hAnsi="Arial" w:cs="Arial"/>
          <w:color w:val="000000" w:themeColor="text1"/>
          <w:sz w:val="20"/>
          <w:szCs w:val="20"/>
          <w:lang w:eastAsia="en-US"/>
        </w:rPr>
      </w:pPr>
      <w:r w:rsidRPr="00DB3110">
        <w:rPr>
          <w:rFonts w:ascii="Arial" w:hAnsi="Arial" w:cs="Arial"/>
          <w:color w:val="000000" w:themeColor="text1"/>
          <w:sz w:val="20"/>
          <w:szCs w:val="20"/>
          <w:lang w:eastAsia="en-US"/>
        </w:rPr>
        <w:t>Verejný obstarávateľ v oznámení o výsledku verejného obstarávania uvedie, či zadávanie zákazky bude predmetom opätovného uverejnenia.</w:t>
      </w:r>
    </w:p>
    <w:bookmarkEnd w:id="106"/>
    <w:p w14:paraId="24774459" w14:textId="11BA1E3C" w:rsidR="00091F53" w:rsidRDefault="00091F53" w:rsidP="008B15C4">
      <w:pPr>
        <w:autoSpaceDE w:val="0"/>
        <w:autoSpaceDN w:val="0"/>
        <w:jc w:val="center"/>
        <w:rPr>
          <w:rFonts w:ascii="Arial" w:hAnsi="Arial" w:cs="Arial"/>
          <w:color w:val="000000" w:themeColor="text1"/>
          <w:sz w:val="20"/>
          <w:szCs w:val="20"/>
          <w:lang w:eastAsia="en-US"/>
        </w:rPr>
      </w:pPr>
    </w:p>
    <w:p w14:paraId="2C26AC07" w14:textId="62A26647" w:rsidR="008B15C4" w:rsidRDefault="008B15C4" w:rsidP="008B15C4">
      <w:pPr>
        <w:autoSpaceDE w:val="0"/>
        <w:autoSpaceDN w:val="0"/>
        <w:jc w:val="center"/>
        <w:rPr>
          <w:rFonts w:ascii="Arial" w:hAnsi="Arial" w:cs="Arial"/>
          <w:color w:val="000000" w:themeColor="text1"/>
          <w:sz w:val="20"/>
          <w:szCs w:val="20"/>
          <w:lang w:eastAsia="en-US"/>
        </w:rPr>
      </w:pPr>
    </w:p>
    <w:p w14:paraId="0B3A948D" w14:textId="6161A822" w:rsidR="008B15C4" w:rsidRDefault="008B15C4" w:rsidP="008B15C4">
      <w:pPr>
        <w:autoSpaceDE w:val="0"/>
        <w:autoSpaceDN w:val="0"/>
        <w:jc w:val="center"/>
        <w:rPr>
          <w:rFonts w:ascii="Arial" w:hAnsi="Arial" w:cs="Arial"/>
          <w:color w:val="000000" w:themeColor="text1"/>
          <w:sz w:val="20"/>
          <w:szCs w:val="20"/>
          <w:lang w:eastAsia="en-US"/>
        </w:rPr>
      </w:pPr>
    </w:p>
    <w:p w14:paraId="7A7C020E" w14:textId="0267CDE6" w:rsidR="008B15C4" w:rsidRDefault="008B15C4" w:rsidP="008B15C4">
      <w:pPr>
        <w:autoSpaceDE w:val="0"/>
        <w:autoSpaceDN w:val="0"/>
        <w:jc w:val="center"/>
        <w:rPr>
          <w:rFonts w:ascii="Arial" w:hAnsi="Arial" w:cs="Arial"/>
          <w:color w:val="000000" w:themeColor="text1"/>
          <w:sz w:val="20"/>
          <w:szCs w:val="20"/>
          <w:lang w:eastAsia="en-US"/>
        </w:rPr>
      </w:pPr>
    </w:p>
    <w:p w14:paraId="635298F0" w14:textId="72C22BB8" w:rsidR="008B15C4" w:rsidRDefault="008B15C4" w:rsidP="008B15C4">
      <w:pPr>
        <w:autoSpaceDE w:val="0"/>
        <w:autoSpaceDN w:val="0"/>
        <w:jc w:val="center"/>
        <w:rPr>
          <w:rFonts w:ascii="Arial" w:hAnsi="Arial" w:cs="Arial"/>
          <w:color w:val="000000" w:themeColor="text1"/>
          <w:sz w:val="20"/>
          <w:szCs w:val="20"/>
          <w:lang w:eastAsia="en-US"/>
        </w:rPr>
      </w:pPr>
    </w:p>
    <w:p w14:paraId="1E141E58" w14:textId="04DCCA0C" w:rsidR="008B15C4" w:rsidRDefault="008B15C4" w:rsidP="008B15C4">
      <w:pPr>
        <w:autoSpaceDE w:val="0"/>
        <w:autoSpaceDN w:val="0"/>
        <w:jc w:val="center"/>
        <w:rPr>
          <w:rFonts w:ascii="Arial" w:hAnsi="Arial" w:cs="Arial"/>
          <w:color w:val="000000" w:themeColor="text1"/>
          <w:sz w:val="20"/>
          <w:szCs w:val="20"/>
          <w:lang w:eastAsia="en-US"/>
        </w:rPr>
      </w:pPr>
    </w:p>
    <w:p w14:paraId="253FEB0E" w14:textId="20293082" w:rsidR="008B15C4" w:rsidRDefault="008B15C4" w:rsidP="008B15C4">
      <w:pPr>
        <w:autoSpaceDE w:val="0"/>
        <w:autoSpaceDN w:val="0"/>
        <w:jc w:val="center"/>
        <w:rPr>
          <w:rFonts w:ascii="Arial" w:hAnsi="Arial" w:cs="Arial"/>
          <w:color w:val="000000" w:themeColor="text1"/>
          <w:sz w:val="20"/>
          <w:szCs w:val="20"/>
          <w:lang w:eastAsia="en-US"/>
        </w:rPr>
      </w:pPr>
    </w:p>
    <w:p w14:paraId="6736BC72" w14:textId="39E85DB9" w:rsidR="008B15C4" w:rsidRDefault="008B15C4" w:rsidP="008B15C4">
      <w:pPr>
        <w:autoSpaceDE w:val="0"/>
        <w:autoSpaceDN w:val="0"/>
        <w:jc w:val="center"/>
        <w:rPr>
          <w:rFonts w:ascii="Arial" w:hAnsi="Arial" w:cs="Arial"/>
          <w:color w:val="000000" w:themeColor="text1"/>
          <w:sz w:val="20"/>
          <w:szCs w:val="20"/>
          <w:lang w:eastAsia="en-US"/>
        </w:rPr>
      </w:pPr>
    </w:p>
    <w:p w14:paraId="226042CC" w14:textId="61EF559D" w:rsidR="008B15C4" w:rsidRDefault="008B15C4" w:rsidP="008B15C4">
      <w:pPr>
        <w:autoSpaceDE w:val="0"/>
        <w:autoSpaceDN w:val="0"/>
        <w:jc w:val="center"/>
        <w:rPr>
          <w:rFonts w:ascii="Arial" w:hAnsi="Arial" w:cs="Arial"/>
          <w:color w:val="000000" w:themeColor="text1"/>
          <w:sz w:val="20"/>
          <w:szCs w:val="20"/>
          <w:lang w:eastAsia="en-US"/>
        </w:rPr>
      </w:pPr>
    </w:p>
    <w:p w14:paraId="35B44925" w14:textId="6066D380" w:rsidR="008B15C4" w:rsidRDefault="008B15C4" w:rsidP="008B15C4">
      <w:pPr>
        <w:autoSpaceDE w:val="0"/>
        <w:autoSpaceDN w:val="0"/>
        <w:jc w:val="center"/>
        <w:rPr>
          <w:rFonts w:ascii="Arial" w:hAnsi="Arial" w:cs="Arial"/>
          <w:color w:val="000000" w:themeColor="text1"/>
          <w:sz w:val="20"/>
          <w:szCs w:val="20"/>
          <w:lang w:eastAsia="en-US"/>
        </w:rPr>
      </w:pPr>
    </w:p>
    <w:p w14:paraId="63CCC524" w14:textId="41B3E8A5" w:rsidR="008B15C4" w:rsidRDefault="008B15C4" w:rsidP="008B15C4">
      <w:pPr>
        <w:autoSpaceDE w:val="0"/>
        <w:autoSpaceDN w:val="0"/>
        <w:jc w:val="center"/>
        <w:rPr>
          <w:rFonts w:ascii="Arial" w:hAnsi="Arial" w:cs="Arial"/>
          <w:color w:val="000000" w:themeColor="text1"/>
          <w:sz w:val="20"/>
          <w:szCs w:val="20"/>
          <w:lang w:eastAsia="en-US"/>
        </w:rPr>
      </w:pPr>
    </w:p>
    <w:p w14:paraId="2DF0D15E" w14:textId="0A9CCB4F" w:rsidR="008B15C4" w:rsidRDefault="008B15C4" w:rsidP="008B15C4">
      <w:pPr>
        <w:autoSpaceDE w:val="0"/>
        <w:autoSpaceDN w:val="0"/>
        <w:jc w:val="center"/>
        <w:rPr>
          <w:rFonts w:ascii="Arial" w:hAnsi="Arial" w:cs="Arial"/>
          <w:color w:val="000000" w:themeColor="text1"/>
          <w:sz w:val="20"/>
          <w:szCs w:val="20"/>
          <w:lang w:eastAsia="en-US"/>
        </w:rPr>
      </w:pPr>
    </w:p>
    <w:p w14:paraId="3C30461A" w14:textId="22FE3A53" w:rsidR="008B15C4" w:rsidRDefault="008B15C4" w:rsidP="008B15C4">
      <w:pPr>
        <w:autoSpaceDE w:val="0"/>
        <w:autoSpaceDN w:val="0"/>
        <w:jc w:val="center"/>
        <w:rPr>
          <w:rFonts w:ascii="Arial" w:hAnsi="Arial" w:cs="Arial"/>
          <w:color w:val="000000" w:themeColor="text1"/>
          <w:sz w:val="20"/>
          <w:szCs w:val="20"/>
          <w:lang w:eastAsia="en-US"/>
        </w:rPr>
      </w:pPr>
    </w:p>
    <w:p w14:paraId="0E1044B1" w14:textId="2127F92B" w:rsidR="008B15C4" w:rsidRDefault="008B15C4" w:rsidP="008B15C4">
      <w:pPr>
        <w:autoSpaceDE w:val="0"/>
        <w:autoSpaceDN w:val="0"/>
        <w:jc w:val="center"/>
        <w:rPr>
          <w:rFonts w:ascii="Arial" w:hAnsi="Arial" w:cs="Arial"/>
          <w:color w:val="000000" w:themeColor="text1"/>
          <w:sz w:val="20"/>
          <w:szCs w:val="20"/>
          <w:lang w:eastAsia="en-US"/>
        </w:rPr>
      </w:pPr>
    </w:p>
    <w:p w14:paraId="158EA94F" w14:textId="1D020881" w:rsidR="008B15C4" w:rsidRDefault="008B15C4" w:rsidP="008B15C4">
      <w:pPr>
        <w:autoSpaceDE w:val="0"/>
        <w:autoSpaceDN w:val="0"/>
        <w:jc w:val="center"/>
        <w:rPr>
          <w:rFonts w:ascii="Arial" w:hAnsi="Arial" w:cs="Arial"/>
          <w:color w:val="000000" w:themeColor="text1"/>
          <w:sz w:val="20"/>
          <w:szCs w:val="20"/>
          <w:lang w:eastAsia="en-US"/>
        </w:rPr>
      </w:pPr>
    </w:p>
    <w:p w14:paraId="720CF74E" w14:textId="76785F3F" w:rsidR="008B15C4" w:rsidRDefault="008B15C4" w:rsidP="008B15C4">
      <w:pPr>
        <w:autoSpaceDE w:val="0"/>
        <w:autoSpaceDN w:val="0"/>
        <w:jc w:val="center"/>
        <w:rPr>
          <w:rFonts w:ascii="Arial" w:hAnsi="Arial" w:cs="Arial"/>
          <w:color w:val="000000" w:themeColor="text1"/>
          <w:sz w:val="20"/>
          <w:szCs w:val="20"/>
          <w:lang w:eastAsia="en-US"/>
        </w:rPr>
      </w:pPr>
    </w:p>
    <w:p w14:paraId="02EAF418" w14:textId="0AA2E81B" w:rsidR="008B15C4" w:rsidRDefault="008B15C4" w:rsidP="008B15C4">
      <w:pPr>
        <w:autoSpaceDE w:val="0"/>
        <w:autoSpaceDN w:val="0"/>
        <w:jc w:val="center"/>
        <w:rPr>
          <w:rFonts w:ascii="Arial" w:hAnsi="Arial" w:cs="Arial"/>
          <w:color w:val="000000" w:themeColor="text1"/>
          <w:sz w:val="20"/>
          <w:szCs w:val="20"/>
          <w:lang w:eastAsia="en-US"/>
        </w:rPr>
      </w:pPr>
    </w:p>
    <w:p w14:paraId="26AF0DCF" w14:textId="24B178F0" w:rsidR="008B15C4" w:rsidRDefault="008B15C4" w:rsidP="008B15C4">
      <w:pPr>
        <w:autoSpaceDE w:val="0"/>
        <w:autoSpaceDN w:val="0"/>
        <w:jc w:val="center"/>
        <w:rPr>
          <w:rFonts w:ascii="Arial" w:hAnsi="Arial" w:cs="Arial"/>
          <w:color w:val="000000" w:themeColor="text1"/>
          <w:sz w:val="20"/>
          <w:szCs w:val="20"/>
          <w:lang w:eastAsia="en-US"/>
        </w:rPr>
      </w:pPr>
    </w:p>
    <w:p w14:paraId="47794300" w14:textId="120C34DA" w:rsidR="008B15C4" w:rsidRDefault="008B15C4" w:rsidP="008B15C4">
      <w:pPr>
        <w:autoSpaceDE w:val="0"/>
        <w:autoSpaceDN w:val="0"/>
        <w:jc w:val="center"/>
        <w:rPr>
          <w:rFonts w:ascii="Arial" w:hAnsi="Arial" w:cs="Arial"/>
          <w:color w:val="000000" w:themeColor="text1"/>
          <w:sz w:val="20"/>
          <w:szCs w:val="20"/>
          <w:lang w:eastAsia="en-US"/>
        </w:rPr>
      </w:pPr>
    </w:p>
    <w:p w14:paraId="795442E5" w14:textId="309731C5" w:rsidR="008B15C4" w:rsidRDefault="008B15C4" w:rsidP="008B15C4">
      <w:pPr>
        <w:autoSpaceDE w:val="0"/>
        <w:autoSpaceDN w:val="0"/>
        <w:jc w:val="center"/>
        <w:rPr>
          <w:rFonts w:ascii="Arial" w:hAnsi="Arial" w:cs="Arial"/>
          <w:color w:val="000000" w:themeColor="text1"/>
          <w:sz w:val="20"/>
          <w:szCs w:val="20"/>
          <w:lang w:eastAsia="en-US"/>
        </w:rPr>
      </w:pPr>
    </w:p>
    <w:p w14:paraId="335D1FAB" w14:textId="1694B971" w:rsidR="008B15C4" w:rsidRDefault="008B15C4" w:rsidP="008B15C4">
      <w:pPr>
        <w:autoSpaceDE w:val="0"/>
        <w:autoSpaceDN w:val="0"/>
        <w:jc w:val="center"/>
        <w:rPr>
          <w:rFonts w:ascii="Arial" w:hAnsi="Arial" w:cs="Arial"/>
          <w:color w:val="000000" w:themeColor="text1"/>
          <w:sz w:val="20"/>
          <w:szCs w:val="20"/>
          <w:lang w:eastAsia="en-US"/>
        </w:rPr>
      </w:pPr>
    </w:p>
    <w:p w14:paraId="629AE11E" w14:textId="6ABB1729" w:rsidR="008B15C4" w:rsidRDefault="008B15C4" w:rsidP="008B15C4">
      <w:pPr>
        <w:autoSpaceDE w:val="0"/>
        <w:autoSpaceDN w:val="0"/>
        <w:jc w:val="center"/>
        <w:rPr>
          <w:rFonts w:ascii="Arial" w:hAnsi="Arial" w:cs="Arial"/>
          <w:color w:val="000000" w:themeColor="text1"/>
          <w:sz w:val="20"/>
          <w:szCs w:val="20"/>
          <w:lang w:eastAsia="en-US"/>
        </w:rPr>
      </w:pPr>
    </w:p>
    <w:p w14:paraId="17A27E65" w14:textId="1C281530" w:rsidR="008B15C4" w:rsidRDefault="008B15C4" w:rsidP="008B15C4">
      <w:pPr>
        <w:autoSpaceDE w:val="0"/>
        <w:autoSpaceDN w:val="0"/>
        <w:jc w:val="center"/>
        <w:rPr>
          <w:rFonts w:ascii="Arial" w:hAnsi="Arial" w:cs="Arial"/>
          <w:color w:val="000000" w:themeColor="text1"/>
          <w:sz w:val="20"/>
          <w:szCs w:val="20"/>
          <w:lang w:eastAsia="en-US"/>
        </w:rPr>
      </w:pPr>
    </w:p>
    <w:p w14:paraId="48C1963F" w14:textId="77777777" w:rsidR="0048372B" w:rsidRDefault="0048372B" w:rsidP="008B15C4">
      <w:pPr>
        <w:autoSpaceDE w:val="0"/>
        <w:autoSpaceDN w:val="0"/>
        <w:jc w:val="center"/>
        <w:rPr>
          <w:rFonts w:ascii="Arial" w:hAnsi="Arial" w:cs="Arial"/>
          <w:color w:val="000000" w:themeColor="text1"/>
          <w:sz w:val="20"/>
          <w:szCs w:val="20"/>
          <w:lang w:eastAsia="en-US"/>
        </w:rPr>
      </w:pPr>
    </w:p>
    <w:p w14:paraId="1F271CEE" w14:textId="3A8DA61C" w:rsidR="008B15C4" w:rsidRDefault="008B15C4" w:rsidP="008B15C4">
      <w:pPr>
        <w:autoSpaceDE w:val="0"/>
        <w:autoSpaceDN w:val="0"/>
        <w:jc w:val="center"/>
        <w:rPr>
          <w:rFonts w:ascii="Arial" w:hAnsi="Arial" w:cs="Arial"/>
          <w:color w:val="000000" w:themeColor="text1"/>
          <w:sz w:val="20"/>
          <w:szCs w:val="20"/>
          <w:lang w:eastAsia="en-US"/>
        </w:rPr>
      </w:pPr>
    </w:p>
    <w:p w14:paraId="672A5D3B" w14:textId="415327E9" w:rsidR="008B15C4" w:rsidRDefault="008B15C4" w:rsidP="008B15C4">
      <w:pPr>
        <w:autoSpaceDE w:val="0"/>
        <w:autoSpaceDN w:val="0"/>
        <w:jc w:val="center"/>
        <w:rPr>
          <w:rFonts w:ascii="Arial" w:hAnsi="Arial" w:cs="Arial"/>
          <w:color w:val="000000" w:themeColor="text1"/>
          <w:sz w:val="20"/>
          <w:szCs w:val="20"/>
          <w:lang w:eastAsia="en-US"/>
        </w:rPr>
      </w:pPr>
    </w:p>
    <w:p w14:paraId="2E2EE1C6" w14:textId="57983162" w:rsidR="000E2745" w:rsidRDefault="000E2745" w:rsidP="008B15C4">
      <w:pPr>
        <w:autoSpaceDE w:val="0"/>
        <w:autoSpaceDN w:val="0"/>
        <w:jc w:val="center"/>
        <w:rPr>
          <w:rFonts w:ascii="Arial" w:hAnsi="Arial" w:cs="Arial"/>
          <w:color w:val="000000" w:themeColor="text1"/>
          <w:sz w:val="20"/>
          <w:szCs w:val="20"/>
          <w:lang w:eastAsia="en-US"/>
        </w:rPr>
      </w:pPr>
    </w:p>
    <w:p w14:paraId="1825A0E8" w14:textId="769A9B0D" w:rsidR="00B9271B" w:rsidRDefault="00B9271B" w:rsidP="008B15C4">
      <w:pPr>
        <w:autoSpaceDE w:val="0"/>
        <w:autoSpaceDN w:val="0"/>
        <w:jc w:val="center"/>
        <w:rPr>
          <w:rFonts w:ascii="Arial" w:hAnsi="Arial" w:cs="Arial"/>
          <w:color w:val="000000" w:themeColor="text1"/>
          <w:sz w:val="20"/>
          <w:szCs w:val="20"/>
          <w:lang w:eastAsia="en-US"/>
        </w:rPr>
      </w:pPr>
    </w:p>
    <w:p w14:paraId="243B3976" w14:textId="0F182189" w:rsidR="00B9271B" w:rsidRDefault="00B9271B" w:rsidP="008B15C4">
      <w:pPr>
        <w:autoSpaceDE w:val="0"/>
        <w:autoSpaceDN w:val="0"/>
        <w:jc w:val="center"/>
        <w:rPr>
          <w:rFonts w:ascii="Arial" w:hAnsi="Arial" w:cs="Arial"/>
          <w:color w:val="000000" w:themeColor="text1"/>
          <w:sz w:val="20"/>
          <w:szCs w:val="20"/>
          <w:lang w:eastAsia="en-US"/>
        </w:rPr>
      </w:pPr>
    </w:p>
    <w:p w14:paraId="2BCB4B0E" w14:textId="310B1A19" w:rsidR="00B9271B" w:rsidRDefault="00B9271B" w:rsidP="008B15C4">
      <w:pPr>
        <w:autoSpaceDE w:val="0"/>
        <w:autoSpaceDN w:val="0"/>
        <w:jc w:val="center"/>
        <w:rPr>
          <w:rFonts w:ascii="Arial" w:hAnsi="Arial" w:cs="Arial"/>
          <w:color w:val="000000" w:themeColor="text1"/>
          <w:sz w:val="20"/>
          <w:szCs w:val="20"/>
          <w:lang w:eastAsia="en-US"/>
        </w:rPr>
      </w:pPr>
    </w:p>
    <w:p w14:paraId="11F50BE6" w14:textId="00D62FBB" w:rsidR="00B9271B" w:rsidRDefault="00B9271B" w:rsidP="008B15C4">
      <w:pPr>
        <w:autoSpaceDE w:val="0"/>
        <w:autoSpaceDN w:val="0"/>
        <w:jc w:val="center"/>
        <w:rPr>
          <w:rFonts w:ascii="Arial" w:hAnsi="Arial" w:cs="Arial"/>
          <w:color w:val="000000" w:themeColor="text1"/>
          <w:sz w:val="20"/>
          <w:szCs w:val="20"/>
          <w:lang w:eastAsia="en-US"/>
        </w:rPr>
      </w:pPr>
    </w:p>
    <w:p w14:paraId="33F1BCC0" w14:textId="5BE2E4D8" w:rsidR="00B9271B" w:rsidRDefault="00B9271B" w:rsidP="008B15C4">
      <w:pPr>
        <w:autoSpaceDE w:val="0"/>
        <w:autoSpaceDN w:val="0"/>
        <w:jc w:val="center"/>
        <w:rPr>
          <w:rFonts w:ascii="Arial" w:hAnsi="Arial" w:cs="Arial"/>
          <w:color w:val="000000" w:themeColor="text1"/>
          <w:sz w:val="20"/>
          <w:szCs w:val="20"/>
          <w:lang w:eastAsia="en-US"/>
        </w:rPr>
      </w:pPr>
    </w:p>
    <w:p w14:paraId="2A7228AB" w14:textId="77777777" w:rsidR="00B9271B" w:rsidRDefault="00B9271B" w:rsidP="008B15C4">
      <w:pPr>
        <w:autoSpaceDE w:val="0"/>
        <w:autoSpaceDN w:val="0"/>
        <w:jc w:val="center"/>
        <w:rPr>
          <w:rFonts w:ascii="Arial" w:hAnsi="Arial" w:cs="Arial"/>
          <w:color w:val="000000" w:themeColor="text1"/>
          <w:sz w:val="20"/>
          <w:szCs w:val="20"/>
          <w:lang w:eastAsia="en-US"/>
        </w:rPr>
      </w:pPr>
    </w:p>
    <w:p w14:paraId="579A3987" w14:textId="529DCE60" w:rsidR="008B15C4" w:rsidRDefault="008B15C4" w:rsidP="008B15C4">
      <w:pPr>
        <w:autoSpaceDE w:val="0"/>
        <w:autoSpaceDN w:val="0"/>
        <w:jc w:val="center"/>
        <w:rPr>
          <w:rFonts w:ascii="Arial" w:hAnsi="Arial" w:cs="Arial"/>
          <w:color w:val="000000" w:themeColor="text1"/>
          <w:sz w:val="20"/>
          <w:szCs w:val="20"/>
          <w:lang w:eastAsia="en-US"/>
        </w:rPr>
      </w:pPr>
    </w:p>
    <w:p w14:paraId="0B032D04" w14:textId="77777777" w:rsidR="008B15C4" w:rsidRDefault="008B15C4" w:rsidP="008B15C4">
      <w:pPr>
        <w:autoSpaceDE w:val="0"/>
        <w:autoSpaceDN w:val="0"/>
        <w:jc w:val="center"/>
        <w:rPr>
          <w:rFonts w:ascii="Arial" w:hAnsi="Arial" w:cs="Arial"/>
          <w:color w:val="000000" w:themeColor="text1"/>
          <w:sz w:val="20"/>
          <w:szCs w:val="20"/>
          <w:lang w:eastAsia="en-US"/>
        </w:rPr>
      </w:pPr>
    </w:p>
    <w:p w14:paraId="4DFB9E85" w14:textId="77777777" w:rsidR="001D391C" w:rsidRDefault="001D391C" w:rsidP="00DB3110">
      <w:pPr>
        <w:autoSpaceDE w:val="0"/>
        <w:autoSpaceDN w:val="0"/>
        <w:jc w:val="both"/>
        <w:rPr>
          <w:rFonts w:ascii="Arial" w:hAnsi="Arial" w:cs="Arial"/>
          <w:color w:val="000000" w:themeColor="text1"/>
          <w:sz w:val="20"/>
          <w:szCs w:val="20"/>
          <w:lang w:eastAsia="en-US"/>
        </w:rPr>
      </w:pPr>
    </w:p>
    <w:p w14:paraId="548225D8" w14:textId="008D2A15" w:rsidR="0042179B" w:rsidRDefault="0042179B" w:rsidP="00DB3110">
      <w:pPr>
        <w:jc w:val="both"/>
        <w:rPr>
          <w:rFonts w:ascii="Arial" w:hAnsi="Arial" w:cs="Arial"/>
          <w:b/>
          <w:sz w:val="20"/>
          <w:szCs w:val="20"/>
          <w:lang w:eastAsia="en-US"/>
        </w:rPr>
      </w:pPr>
      <w:r w:rsidRPr="00DB3110">
        <w:rPr>
          <w:rFonts w:ascii="Arial" w:hAnsi="Arial" w:cs="Arial"/>
          <w:b/>
          <w:sz w:val="20"/>
          <w:szCs w:val="20"/>
          <w:lang w:eastAsia="en-US"/>
        </w:rPr>
        <w:t>PRÍLOHY</w:t>
      </w:r>
      <w:r w:rsidR="00613942" w:rsidRPr="00DB3110">
        <w:rPr>
          <w:rFonts w:ascii="Arial" w:hAnsi="Arial" w:cs="Arial"/>
          <w:b/>
          <w:sz w:val="20"/>
          <w:szCs w:val="20"/>
          <w:lang w:eastAsia="en-US"/>
        </w:rPr>
        <w:t xml:space="preserve"> </w:t>
      </w:r>
      <w:r w:rsidRPr="00DB3110">
        <w:rPr>
          <w:rFonts w:ascii="Arial" w:hAnsi="Arial" w:cs="Arial"/>
          <w:b/>
          <w:sz w:val="20"/>
          <w:szCs w:val="20"/>
          <w:lang w:eastAsia="en-US"/>
        </w:rPr>
        <w:t>ČASŤ A.1 POKYNY PRE ZÁUJEMCOV/UCHÁDZAČOV</w:t>
      </w:r>
    </w:p>
    <w:p w14:paraId="3E41F319" w14:textId="77777777" w:rsidR="00E33778" w:rsidRPr="00DB3110" w:rsidRDefault="00E33778" w:rsidP="00E33778">
      <w:pPr>
        <w:tabs>
          <w:tab w:val="left" w:pos="1276"/>
        </w:tabs>
        <w:jc w:val="both"/>
        <w:rPr>
          <w:rFonts w:ascii="Arial" w:eastAsia="Calibri" w:hAnsi="Arial" w:cs="Arial"/>
          <w:sz w:val="20"/>
          <w:szCs w:val="20"/>
        </w:rPr>
      </w:pPr>
      <w:r w:rsidRPr="00DB3110">
        <w:rPr>
          <w:rFonts w:ascii="Arial" w:eastAsia="Calibri" w:hAnsi="Arial" w:cs="Arial"/>
          <w:sz w:val="20"/>
          <w:szCs w:val="20"/>
        </w:rPr>
        <w:t>Príloha č. 1</w:t>
      </w:r>
      <w:r w:rsidRPr="00DB3110">
        <w:rPr>
          <w:rFonts w:ascii="Arial" w:eastAsia="Calibri" w:hAnsi="Arial" w:cs="Arial"/>
          <w:sz w:val="20"/>
          <w:szCs w:val="20"/>
        </w:rPr>
        <w:tab/>
        <w:t>-</w:t>
      </w:r>
      <w:r w:rsidRPr="00DB3110">
        <w:rPr>
          <w:rFonts w:ascii="Arial" w:eastAsia="Calibri" w:hAnsi="Arial" w:cs="Arial"/>
          <w:sz w:val="20"/>
          <w:szCs w:val="20"/>
        </w:rPr>
        <w:tab/>
      </w:r>
      <w:r w:rsidRPr="00DB3110">
        <w:rPr>
          <w:rFonts w:ascii="Arial" w:eastAsia="Calibri" w:hAnsi="Arial" w:cs="Arial"/>
          <w:sz w:val="20"/>
          <w:szCs w:val="20"/>
        </w:rPr>
        <w:tab/>
        <w:t>Všeobecné informácie o uchádzačovi</w:t>
      </w:r>
    </w:p>
    <w:p w14:paraId="0317DF07" w14:textId="77777777" w:rsidR="00E33778" w:rsidRPr="00DB3110" w:rsidRDefault="00E33778" w:rsidP="00E33778">
      <w:pPr>
        <w:tabs>
          <w:tab w:val="left" w:pos="1276"/>
          <w:tab w:val="left" w:pos="1418"/>
        </w:tabs>
        <w:jc w:val="both"/>
        <w:rPr>
          <w:rFonts w:ascii="Arial" w:hAnsi="Arial" w:cs="Arial"/>
          <w:sz w:val="20"/>
          <w:szCs w:val="20"/>
          <w:lang w:eastAsia="en-US"/>
        </w:rPr>
      </w:pPr>
      <w:r w:rsidRPr="00DB3110">
        <w:rPr>
          <w:rFonts w:ascii="Arial" w:hAnsi="Arial" w:cs="Arial"/>
          <w:sz w:val="20"/>
          <w:szCs w:val="20"/>
          <w:lang w:eastAsia="en-US"/>
        </w:rPr>
        <w:t>Príloha č. 2</w:t>
      </w:r>
      <w:r w:rsidRPr="00DB3110">
        <w:rPr>
          <w:rFonts w:ascii="Arial" w:hAnsi="Arial" w:cs="Arial"/>
          <w:sz w:val="20"/>
          <w:szCs w:val="20"/>
          <w:lang w:eastAsia="en-US"/>
        </w:rPr>
        <w:tab/>
        <w:t>-</w:t>
      </w:r>
      <w:r w:rsidRPr="00DB3110">
        <w:rPr>
          <w:rFonts w:ascii="Arial" w:hAnsi="Arial" w:cs="Arial"/>
          <w:sz w:val="20"/>
          <w:szCs w:val="20"/>
          <w:lang w:eastAsia="en-US"/>
        </w:rPr>
        <w:tab/>
      </w:r>
      <w:r w:rsidRPr="00DB3110">
        <w:rPr>
          <w:rFonts w:ascii="Arial" w:hAnsi="Arial" w:cs="Arial"/>
          <w:sz w:val="20"/>
          <w:szCs w:val="20"/>
          <w:lang w:eastAsia="en-US"/>
        </w:rPr>
        <w:tab/>
      </w:r>
      <w:r w:rsidRPr="00DB3110">
        <w:rPr>
          <w:rFonts w:ascii="Arial" w:hAnsi="Arial" w:cs="Arial"/>
          <w:sz w:val="20"/>
          <w:szCs w:val="20"/>
          <w:lang w:eastAsia="en-US"/>
        </w:rPr>
        <w:tab/>
        <w:t>Čestné vyhlásenie podľa Článku 5k Nariadenia rady (EÚ) č. 833/2014 z 31. júla 2014</w:t>
      </w:r>
    </w:p>
    <w:p w14:paraId="71DC1BA1" w14:textId="6B49C674" w:rsidR="00091F53" w:rsidRPr="00DB3110" w:rsidRDefault="00091F53" w:rsidP="00A91877">
      <w:pPr>
        <w:contextualSpacing/>
        <w:outlineLvl w:val="0"/>
        <w:rPr>
          <w:rFonts w:ascii="Arial" w:hAnsi="Arial" w:cs="Arial"/>
          <w:b/>
          <w:bCs/>
          <w:caps/>
          <w:color w:val="000000"/>
          <w:sz w:val="20"/>
          <w:szCs w:val="20"/>
          <w:lang w:eastAsia="en-US"/>
        </w:rPr>
      </w:pPr>
      <w:r w:rsidRPr="00DB3110">
        <w:rPr>
          <w:rFonts w:ascii="Arial" w:hAnsi="Arial" w:cs="Arial"/>
          <w:b/>
          <w:caps/>
          <w:color w:val="000000"/>
          <w:sz w:val="20"/>
          <w:szCs w:val="20"/>
          <w:lang w:eastAsia="en-US"/>
        </w:rPr>
        <w:lastRenderedPageBreak/>
        <w:t xml:space="preserve">A.2 </w:t>
      </w:r>
      <w:r w:rsidR="00613942" w:rsidRPr="00DB3110">
        <w:rPr>
          <w:rFonts w:ascii="Arial" w:hAnsi="Arial" w:cs="Arial"/>
          <w:b/>
          <w:caps/>
          <w:color w:val="000000"/>
          <w:sz w:val="20"/>
          <w:szCs w:val="20"/>
          <w:lang w:eastAsia="en-US"/>
        </w:rPr>
        <w:tab/>
      </w:r>
      <w:r w:rsidRPr="00DB3110">
        <w:rPr>
          <w:rFonts w:ascii="Arial" w:hAnsi="Arial" w:cs="Arial"/>
          <w:b/>
          <w:caps/>
          <w:color w:val="000000"/>
          <w:sz w:val="20"/>
          <w:szCs w:val="20"/>
          <w:lang w:eastAsia="en-US"/>
        </w:rPr>
        <w:t>KritériÁ na hodnotenie ponúk a PRAVIDLÁ ich uplatnenia</w:t>
      </w:r>
    </w:p>
    <w:p w14:paraId="6C69EE96" w14:textId="77777777" w:rsidR="00A91877" w:rsidRPr="00A91877" w:rsidRDefault="00A91877" w:rsidP="00A91877">
      <w:pPr>
        <w:tabs>
          <w:tab w:val="left" w:pos="567"/>
        </w:tabs>
        <w:jc w:val="right"/>
        <w:rPr>
          <w:rFonts w:ascii="Arial" w:eastAsia="Calibri" w:hAnsi="Arial" w:cs="Arial"/>
          <w:b/>
          <w:noProof/>
          <w:color w:val="000000"/>
          <w:sz w:val="20"/>
          <w:szCs w:val="20"/>
        </w:rPr>
      </w:pPr>
    </w:p>
    <w:p w14:paraId="36F2EFB9" w14:textId="77777777" w:rsidR="00A91877" w:rsidRPr="00A91877" w:rsidRDefault="00A91877" w:rsidP="00A91877">
      <w:pPr>
        <w:tabs>
          <w:tab w:val="left" w:pos="567"/>
        </w:tabs>
        <w:jc w:val="both"/>
        <w:rPr>
          <w:rFonts w:ascii="Arial" w:eastAsia="Calibri" w:hAnsi="Arial" w:cs="Arial"/>
          <w:noProof/>
          <w:color w:val="000000"/>
          <w:sz w:val="20"/>
          <w:szCs w:val="20"/>
        </w:rPr>
      </w:pPr>
      <w:r w:rsidRPr="00A91877">
        <w:rPr>
          <w:rFonts w:ascii="Arial" w:eastAsia="Calibri" w:hAnsi="Arial" w:cs="Arial"/>
          <w:b/>
          <w:noProof/>
          <w:color w:val="000000"/>
          <w:sz w:val="20"/>
          <w:szCs w:val="20"/>
        </w:rPr>
        <w:t>1.</w:t>
      </w:r>
      <w:r w:rsidRPr="00A91877">
        <w:rPr>
          <w:rFonts w:ascii="Arial" w:eastAsia="Calibri" w:hAnsi="Arial" w:cs="Arial"/>
          <w:noProof/>
          <w:color w:val="000000"/>
          <w:sz w:val="20"/>
          <w:szCs w:val="20"/>
        </w:rPr>
        <w:tab/>
      </w:r>
      <w:r w:rsidRPr="00A91877">
        <w:rPr>
          <w:rFonts w:ascii="Arial" w:eastAsia="Calibri" w:hAnsi="Arial" w:cs="Arial"/>
          <w:b/>
          <w:noProof/>
          <w:color w:val="000000"/>
          <w:sz w:val="20"/>
          <w:szCs w:val="20"/>
        </w:rPr>
        <w:t>Určenie kritéria:</w:t>
      </w:r>
    </w:p>
    <w:p w14:paraId="20E3502B" w14:textId="1E45FFF6" w:rsidR="00A91877" w:rsidRPr="00A91877" w:rsidRDefault="00A91877" w:rsidP="00A91877">
      <w:pPr>
        <w:tabs>
          <w:tab w:val="left" w:pos="567"/>
        </w:tabs>
        <w:ind w:left="567" w:hanging="567"/>
        <w:jc w:val="both"/>
        <w:rPr>
          <w:rFonts w:ascii="Arial" w:eastAsia="Calibri" w:hAnsi="Arial" w:cs="Arial"/>
          <w:noProof/>
          <w:color w:val="000000"/>
          <w:sz w:val="20"/>
          <w:szCs w:val="20"/>
        </w:rPr>
      </w:pPr>
      <w:r w:rsidRPr="00A91877">
        <w:rPr>
          <w:rFonts w:ascii="Arial" w:eastAsia="Calibri" w:hAnsi="Arial" w:cs="Arial"/>
          <w:noProof/>
          <w:color w:val="000000"/>
          <w:sz w:val="20"/>
          <w:szCs w:val="20"/>
        </w:rPr>
        <w:t>1.1</w:t>
      </w:r>
      <w:r w:rsidRPr="00A91877">
        <w:rPr>
          <w:rFonts w:ascii="Arial" w:eastAsia="Calibri" w:hAnsi="Arial" w:cs="Arial"/>
          <w:noProof/>
          <w:color w:val="000000"/>
          <w:sz w:val="20"/>
          <w:szCs w:val="20"/>
        </w:rPr>
        <w:tab/>
        <w:t xml:space="preserve">Ponuky uchádzačov sa budú vyhodnocovať v súlade s § 44 ods. 3 písm. c) </w:t>
      </w:r>
      <w:r w:rsidR="00962F09">
        <w:rPr>
          <w:rFonts w:ascii="Arial" w:eastAsia="Calibri" w:hAnsi="Arial" w:cs="Arial"/>
          <w:noProof/>
          <w:color w:val="000000"/>
          <w:sz w:val="20"/>
          <w:szCs w:val="20"/>
        </w:rPr>
        <w:t>z</w:t>
      </w:r>
      <w:r w:rsidRPr="00A91877">
        <w:rPr>
          <w:rFonts w:ascii="Arial" w:eastAsia="Calibri" w:hAnsi="Arial" w:cs="Arial"/>
          <w:noProof/>
          <w:color w:val="000000"/>
          <w:sz w:val="20"/>
          <w:szCs w:val="20"/>
        </w:rPr>
        <w:t>ákona,  a teda na základe najnižšej ceny.</w:t>
      </w:r>
    </w:p>
    <w:p w14:paraId="7124324B" w14:textId="0CDBDAA3" w:rsidR="00A91877" w:rsidRDefault="00A91877" w:rsidP="00A91877">
      <w:pPr>
        <w:tabs>
          <w:tab w:val="left" w:pos="567"/>
        </w:tabs>
        <w:ind w:left="567" w:hanging="567"/>
        <w:jc w:val="both"/>
        <w:rPr>
          <w:rFonts w:ascii="Arial" w:eastAsia="Calibri" w:hAnsi="Arial" w:cs="Arial"/>
          <w:noProof/>
          <w:color w:val="000000"/>
          <w:sz w:val="20"/>
          <w:szCs w:val="20"/>
        </w:rPr>
      </w:pPr>
      <w:r w:rsidRPr="00A91877">
        <w:rPr>
          <w:rFonts w:ascii="Arial" w:eastAsia="Calibri" w:hAnsi="Arial" w:cs="Arial"/>
          <w:noProof/>
          <w:color w:val="000000"/>
          <w:sz w:val="20"/>
          <w:szCs w:val="20"/>
        </w:rPr>
        <w:t>1.2</w:t>
      </w:r>
      <w:r w:rsidRPr="00A91877">
        <w:rPr>
          <w:rFonts w:ascii="Arial" w:eastAsia="Calibri" w:hAnsi="Arial" w:cs="Arial"/>
          <w:noProof/>
          <w:color w:val="000000"/>
          <w:sz w:val="20"/>
          <w:szCs w:val="20"/>
        </w:rPr>
        <w:tab/>
        <w:t xml:space="preserve">Jediným kritériom na vyhodnotenie ponúk je: Navrhovaná </w:t>
      </w:r>
      <w:r w:rsidR="00A21AC0">
        <w:rPr>
          <w:rFonts w:ascii="Arial" w:eastAsia="Calibri" w:hAnsi="Arial" w:cs="Arial"/>
          <w:noProof/>
          <w:color w:val="000000"/>
          <w:sz w:val="20"/>
          <w:szCs w:val="20"/>
        </w:rPr>
        <w:t xml:space="preserve">celková </w:t>
      </w:r>
      <w:r w:rsidRPr="00A91877">
        <w:rPr>
          <w:rFonts w:ascii="Arial" w:eastAsia="Calibri" w:hAnsi="Arial" w:cs="Arial"/>
          <w:noProof/>
          <w:color w:val="000000"/>
          <w:sz w:val="20"/>
          <w:szCs w:val="20"/>
        </w:rPr>
        <w:t>cena za predmet zákazky</w:t>
      </w:r>
      <w:r w:rsidR="00A21AC0">
        <w:rPr>
          <w:rFonts w:ascii="Arial" w:eastAsia="Calibri" w:hAnsi="Arial" w:cs="Arial"/>
          <w:noProof/>
          <w:color w:val="000000"/>
          <w:sz w:val="20"/>
          <w:szCs w:val="20"/>
        </w:rPr>
        <w:t xml:space="preserve"> vyjadrená</w:t>
      </w:r>
      <w:r w:rsidRPr="00A91877">
        <w:rPr>
          <w:rFonts w:ascii="Arial" w:eastAsia="Calibri" w:hAnsi="Arial" w:cs="Arial"/>
          <w:noProof/>
          <w:color w:val="000000"/>
          <w:sz w:val="20"/>
          <w:szCs w:val="20"/>
        </w:rPr>
        <w:t xml:space="preserve"> v</w:t>
      </w:r>
      <w:r w:rsidR="00A21AC0">
        <w:rPr>
          <w:rFonts w:ascii="Arial" w:eastAsia="Calibri" w:hAnsi="Arial" w:cs="Arial"/>
          <w:noProof/>
          <w:color w:val="000000"/>
          <w:sz w:val="20"/>
          <w:szCs w:val="20"/>
        </w:rPr>
        <w:t> </w:t>
      </w:r>
      <w:r w:rsidRPr="00A91877">
        <w:rPr>
          <w:rFonts w:ascii="Arial" w:eastAsia="Calibri" w:hAnsi="Arial" w:cs="Arial"/>
          <w:noProof/>
          <w:color w:val="000000"/>
          <w:sz w:val="20"/>
          <w:szCs w:val="20"/>
        </w:rPr>
        <w:t>EUR</w:t>
      </w:r>
      <w:r w:rsidR="00A21AC0">
        <w:rPr>
          <w:rFonts w:ascii="Arial" w:eastAsia="Calibri" w:hAnsi="Arial" w:cs="Arial"/>
          <w:noProof/>
          <w:color w:val="000000"/>
          <w:sz w:val="20"/>
          <w:szCs w:val="20"/>
        </w:rPr>
        <w:t xml:space="preserve"> </w:t>
      </w:r>
      <w:r w:rsidRPr="00A91877">
        <w:rPr>
          <w:rFonts w:ascii="Arial" w:eastAsia="Calibri" w:hAnsi="Arial" w:cs="Arial"/>
          <w:noProof/>
          <w:color w:val="000000"/>
          <w:sz w:val="20"/>
          <w:szCs w:val="20"/>
        </w:rPr>
        <w:t>bez DPH vyjadrená maximálne na dve desatinné miesta.</w:t>
      </w:r>
    </w:p>
    <w:p w14:paraId="69100FEF" w14:textId="77777777" w:rsidR="00A91877" w:rsidRDefault="00A91877" w:rsidP="00A91877">
      <w:pPr>
        <w:tabs>
          <w:tab w:val="left" w:pos="567"/>
        </w:tabs>
        <w:ind w:left="567" w:hanging="567"/>
        <w:jc w:val="both"/>
        <w:rPr>
          <w:rFonts w:ascii="Arial" w:hAnsi="Arial" w:cs="Arial"/>
          <w:b/>
          <w:bCs/>
          <w:sz w:val="20"/>
          <w:szCs w:val="20"/>
          <w:lang w:eastAsia="en-US"/>
        </w:rPr>
      </w:pPr>
    </w:p>
    <w:p w14:paraId="0B301EA1" w14:textId="41A306B7" w:rsidR="00A91877" w:rsidRPr="00A91877" w:rsidRDefault="00A91877" w:rsidP="00A91877">
      <w:pPr>
        <w:tabs>
          <w:tab w:val="left" w:pos="567"/>
        </w:tabs>
        <w:ind w:left="567" w:hanging="567"/>
        <w:jc w:val="both"/>
        <w:rPr>
          <w:rFonts w:ascii="Arial" w:eastAsia="Calibri" w:hAnsi="Arial" w:cs="Arial"/>
          <w:noProof/>
          <w:color w:val="000000"/>
          <w:sz w:val="20"/>
          <w:szCs w:val="20"/>
        </w:rPr>
      </w:pPr>
      <w:r>
        <w:rPr>
          <w:rFonts w:ascii="Arial" w:hAnsi="Arial" w:cs="Arial"/>
          <w:b/>
          <w:bCs/>
          <w:sz w:val="20"/>
          <w:szCs w:val="20"/>
          <w:lang w:eastAsia="en-US"/>
        </w:rPr>
        <w:t>2.</w:t>
      </w:r>
      <w:r>
        <w:rPr>
          <w:rFonts w:ascii="Arial" w:hAnsi="Arial" w:cs="Arial"/>
          <w:b/>
          <w:bCs/>
          <w:sz w:val="20"/>
          <w:szCs w:val="20"/>
          <w:lang w:eastAsia="en-US"/>
        </w:rPr>
        <w:tab/>
      </w:r>
      <w:r w:rsidRPr="00A91877">
        <w:rPr>
          <w:rFonts w:ascii="Arial" w:hAnsi="Arial" w:cs="Arial"/>
          <w:b/>
          <w:bCs/>
          <w:sz w:val="20"/>
          <w:szCs w:val="20"/>
          <w:lang w:eastAsia="en-US"/>
        </w:rPr>
        <w:t>Definícia kritéria</w:t>
      </w:r>
    </w:p>
    <w:p w14:paraId="2255ED6F" w14:textId="3228A41E" w:rsidR="00A91877" w:rsidRPr="00A91877" w:rsidRDefault="00A91877" w:rsidP="00A91877">
      <w:pPr>
        <w:tabs>
          <w:tab w:val="left" w:pos="1416"/>
          <w:tab w:val="left" w:pos="2124"/>
          <w:tab w:val="left" w:pos="2832"/>
          <w:tab w:val="left" w:pos="3540"/>
          <w:tab w:val="left" w:pos="4248"/>
          <w:tab w:val="left" w:pos="4956"/>
          <w:tab w:val="left" w:pos="5664"/>
          <w:tab w:val="left" w:pos="6372"/>
          <w:tab w:val="left" w:pos="7080"/>
          <w:tab w:val="left" w:pos="7464"/>
        </w:tabs>
        <w:ind w:left="567" w:hanging="567"/>
        <w:jc w:val="both"/>
        <w:rPr>
          <w:rFonts w:ascii="Arial" w:hAnsi="Arial" w:cs="Arial"/>
          <w:sz w:val="20"/>
          <w:szCs w:val="20"/>
          <w:lang w:eastAsia="en-US"/>
        </w:rPr>
      </w:pPr>
      <w:r w:rsidRPr="00A91877">
        <w:rPr>
          <w:rFonts w:ascii="Arial" w:hAnsi="Arial" w:cs="Arial"/>
          <w:sz w:val="20"/>
          <w:szCs w:val="20"/>
          <w:lang w:eastAsia="en-US"/>
        </w:rPr>
        <w:t>2.1</w:t>
      </w:r>
      <w:r w:rsidRPr="00A91877">
        <w:rPr>
          <w:rFonts w:ascii="Arial" w:hAnsi="Arial" w:cs="Arial"/>
          <w:sz w:val="20"/>
          <w:szCs w:val="20"/>
          <w:lang w:eastAsia="en-US"/>
        </w:rPr>
        <w:tab/>
        <w:t xml:space="preserve">Cena za celý predmet zákazky je celková cena za </w:t>
      </w:r>
      <w:r w:rsidR="00A21AC0">
        <w:rPr>
          <w:rFonts w:ascii="Arial" w:hAnsi="Arial" w:cs="Arial"/>
          <w:sz w:val="20"/>
          <w:szCs w:val="20"/>
          <w:lang w:eastAsia="en-US"/>
        </w:rPr>
        <w:t>plnenie</w:t>
      </w:r>
      <w:r w:rsidRPr="00A91877">
        <w:rPr>
          <w:rFonts w:ascii="Arial" w:hAnsi="Arial" w:cs="Arial"/>
          <w:sz w:val="20"/>
          <w:szCs w:val="20"/>
          <w:lang w:eastAsia="en-US"/>
        </w:rPr>
        <w:t xml:space="preserve"> predmetu zákazky v rozsahu a vyhotovení v súlade s opisom predmetu zákazky uvedeným v časti B.1 Opis predmetu zákazky týchto SP.</w:t>
      </w:r>
    </w:p>
    <w:p w14:paraId="55829251" w14:textId="28320951" w:rsidR="00A91877" w:rsidRPr="00A91877" w:rsidRDefault="00A91877" w:rsidP="00A91877">
      <w:pPr>
        <w:tabs>
          <w:tab w:val="left" w:pos="1416"/>
          <w:tab w:val="left" w:pos="2124"/>
          <w:tab w:val="left" w:pos="2832"/>
          <w:tab w:val="left" w:pos="3540"/>
          <w:tab w:val="left" w:pos="4248"/>
          <w:tab w:val="left" w:pos="4956"/>
          <w:tab w:val="left" w:pos="5664"/>
          <w:tab w:val="left" w:pos="6372"/>
          <w:tab w:val="left" w:pos="7080"/>
          <w:tab w:val="left" w:pos="7464"/>
        </w:tabs>
        <w:ind w:left="567" w:hanging="567"/>
        <w:jc w:val="both"/>
        <w:rPr>
          <w:rFonts w:ascii="Arial" w:hAnsi="Arial" w:cs="Arial"/>
          <w:sz w:val="20"/>
          <w:szCs w:val="20"/>
          <w:lang w:eastAsia="en-US"/>
        </w:rPr>
      </w:pPr>
      <w:r w:rsidRPr="00A91877">
        <w:rPr>
          <w:rFonts w:ascii="Arial" w:hAnsi="Arial" w:cs="Arial"/>
          <w:sz w:val="20"/>
          <w:szCs w:val="20"/>
          <w:lang w:eastAsia="en-US"/>
        </w:rPr>
        <w:t>2.2</w:t>
      </w:r>
      <w:r w:rsidRPr="00A91877">
        <w:rPr>
          <w:rFonts w:ascii="Arial" w:hAnsi="Arial" w:cs="Arial"/>
          <w:sz w:val="20"/>
          <w:szCs w:val="20"/>
          <w:lang w:eastAsia="en-US"/>
        </w:rPr>
        <w:tab/>
        <w:t xml:space="preserve">Cena musí byť vypočítaná a vyjadrená podľa bodu 14 </w:t>
      </w:r>
      <w:r w:rsidR="00D83A59">
        <w:rPr>
          <w:rFonts w:ascii="Arial" w:hAnsi="Arial" w:cs="Arial"/>
          <w:sz w:val="20"/>
          <w:szCs w:val="20"/>
          <w:lang w:eastAsia="en-US"/>
        </w:rPr>
        <w:t>Č</w:t>
      </w:r>
      <w:r w:rsidR="00D83A59" w:rsidRPr="00A91877">
        <w:rPr>
          <w:rFonts w:ascii="Arial" w:hAnsi="Arial" w:cs="Arial"/>
          <w:sz w:val="20"/>
          <w:szCs w:val="20"/>
          <w:lang w:eastAsia="en-US"/>
        </w:rPr>
        <w:t>as</w:t>
      </w:r>
      <w:r w:rsidR="00D83A59">
        <w:rPr>
          <w:rFonts w:ascii="Arial" w:hAnsi="Arial" w:cs="Arial"/>
          <w:sz w:val="20"/>
          <w:szCs w:val="20"/>
          <w:lang w:eastAsia="en-US"/>
        </w:rPr>
        <w:t>ť</w:t>
      </w:r>
      <w:r w:rsidRPr="00A91877">
        <w:rPr>
          <w:rFonts w:ascii="Arial" w:hAnsi="Arial" w:cs="Arial"/>
          <w:sz w:val="20"/>
          <w:szCs w:val="20"/>
          <w:lang w:eastAsia="en-US"/>
        </w:rPr>
        <w:t xml:space="preserve"> A.1 týchto SP. Pre potreby vyhodnotenia ponúk sa použije cena v EUR bez DPH.</w:t>
      </w:r>
    </w:p>
    <w:p w14:paraId="0D3402D9" w14:textId="77777777" w:rsidR="00A91877" w:rsidRPr="00A91877" w:rsidRDefault="00A91877" w:rsidP="00A91877">
      <w:pPr>
        <w:tabs>
          <w:tab w:val="left" w:pos="567"/>
        </w:tabs>
        <w:jc w:val="both"/>
        <w:rPr>
          <w:rFonts w:ascii="Arial" w:eastAsia="Calibri" w:hAnsi="Arial" w:cs="Arial"/>
          <w:noProof/>
          <w:color w:val="000000"/>
          <w:sz w:val="20"/>
          <w:szCs w:val="20"/>
        </w:rPr>
      </w:pPr>
    </w:p>
    <w:p w14:paraId="1F5DF502" w14:textId="77777777" w:rsidR="00A91877" w:rsidRPr="00A91877" w:rsidRDefault="00A91877" w:rsidP="00A91877">
      <w:pPr>
        <w:tabs>
          <w:tab w:val="left" w:pos="567"/>
        </w:tabs>
        <w:ind w:left="567" w:hanging="567"/>
        <w:jc w:val="both"/>
        <w:rPr>
          <w:rFonts w:ascii="Arial" w:eastAsia="Calibri" w:hAnsi="Arial" w:cs="Arial"/>
          <w:b/>
          <w:noProof/>
          <w:color w:val="000000"/>
          <w:sz w:val="20"/>
          <w:szCs w:val="20"/>
        </w:rPr>
      </w:pPr>
      <w:r w:rsidRPr="00A91877">
        <w:rPr>
          <w:rFonts w:ascii="Arial" w:eastAsia="Calibri" w:hAnsi="Arial" w:cs="Arial"/>
          <w:b/>
          <w:noProof/>
          <w:color w:val="000000"/>
          <w:sz w:val="20"/>
          <w:szCs w:val="20"/>
        </w:rPr>
        <w:t>3.</w:t>
      </w:r>
      <w:r w:rsidRPr="00A91877">
        <w:rPr>
          <w:rFonts w:ascii="Arial" w:eastAsia="Calibri" w:hAnsi="Arial" w:cs="Arial"/>
          <w:b/>
          <w:noProof/>
          <w:color w:val="000000"/>
          <w:sz w:val="20"/>
          <w:szCs w:val="20"/>
        </w:rPr>
        <w:tab/>
        <w:t xml:space="preserve">Pravidlá uplatnenia stanovených kritérií na vyhodnotenie ponúk </w:t>
      </w:r>
    </w:p>
    <w:p w14:paraId="285403F8" w14:textId="736A2F2E" w:rsidR="00A91877" w:rsidRPr="00A91877" w:rsidRDefault="00A91877" w:rsidP="00A91877">
      <w:pPr>
        <w:tabs>
          <w:tab w:val="left" w:pos="567"/>
        </w:tabs>
        <w:ind w:left="567" w:hanging="567"/>
        <w:jc w:val="both"/>
        <w:rPr>
          <w:rFonts w:ascii="Arial" w:eastAsia="Calibri" w:hAnsi="Arial" w:cs="Arial"/>
          <w:noProof/>
          <w:color w:val="000000"/>
          <w:sz w:val="20"/>
          <w:szCs w:val="20"/>
        </w:rPr>
      </w:pPr>
      <w:r w:rsidRPr="00A91877">
        <w:rPr>
          <w:rFonts w:ascii="Arial" w:eastAsia="Calibri" w:hAnsi="Arial" w:cs="Arial"/>
          <w:noProof/>
          <w:color w:val="000000"/>
          <w:sz w:val="20"/>
          <w:szCs w:val="20"/>
        </w:rPr>
        <w:t>3.1</w:t>
      </w:r>
      <w:r w:rsidRPr="00A91877">
        <w:rPr>
          <w:rFonts w:ascii="Arial" w:eastAsia="Calibri" w:hAnsi="Arial" w:cs="Arial"/>
          <w:noProof/>
          <w:color w:val="000000"/>
          <w:sz w:val="20"/>
          <w:szCs w:val="20"/>
        </w:rPr>
        <w:tab/>
        <w:t xml:space="preserve">Hodnotenie ponúk uchádzačov je dané pridelením príslušného poradia podľa posudzovaných údajov uvedených v jednotlivých ponukách, týkajúcich sa navrhovanej ceny za </w:t>
      </w:r>
      <w:r w:rsidR="00A21AC0">
        <w:rPr>
          <w:rFonts w:ascii="Arial" w:eastAsia="Calibri" w:hAnsi="Arial" w:cs="Arial"/>
          <w:noProof/>
          <w:color w:val="000000"/>
          <w:sz w:val="20"/>
          <w:szCs w:val="20"/>
        </w:rPr>
        <w:t>plnenie</w:t>
      </w:r>
      <w:r w:rsidRPr="00A91877">
        <w:rPr>
          <w:rFonts w:ascii="Arial" w:eastAsia="Calibri" w:hAnsi="Arial" w:cs="Arial"/>
          <w:noProof/>
          <w:color w:val="000000"/>
          <w:sz w:val="20"/>
          <w:szCs w:val="20"/>
        </w:rPr>
        <w:t xml:space="preserve"> predmetu zákazky.</w:t>
      </w:r>
    </w:p>
    <w:p w14:paraId="3A28F685" w14:textId="77777777" w:rsidR="00A91877" w:rsidRPr="00A91877" w:rsidRDefault="00A91877" w:rsidP="00A91877">
      <w:pPr>
        <w:tabs>
          <w:tab w:val="left" w:pos="567"/>
        </w:tabs>
        <w:ind w:left="567" w:hanging="567"/>
        <w:jc w:val="both"/>
        <w:rPr>
          <w:rFonts w:ascii="Arial" w:eastAsia="Calibri" w:hAnsi="Arial" w:cs="Arial"/>
          <w:noProof/>
          <w:color w:val="000000"/>
          <w:sz w:val="20"/>
          <w:szCs w:val="20"/>
        </w:rPr>
      </w:pPr>
      <w:r w:rsidRPr="00A91877">
        <w:rPr>
          <w:rFonts w:ascii="Arial" w:eastAsia="Calibri" w:hAnsi="Arial" w:cs="Arial"/>
          <w:noProof/>
          <w:color w:val="000000"/>
          <w:sz w:val="20"/>
          <w:szCs w:val="20"/>
        </w:rPr>
        <w:t>3.2</w:t>
      </w:r>
      <w:r w:rsidRPr="00A91877">
        <w:rPr>
          <w:rFonts w:ascii="Arial" w:eastAsia="Calibri" w:hAnsi="Arial" w:cs="Arial"/>
          <w:noProof/>
          <w:color w:val="000000"/>
          <w:sz w:val="20"/>
          <w:szCs w:val="20"/>
        </w:rPr>
        <w:tab/>
        <w:t xml:space="preserve">Poradie uchádzačov sa určí porovnaním výšky navrhnutých ponukových cien za dodanie predmetu zákazky vyjadrených v eurách, uvedených v jednotlivých ponukách uchádzačov podľa určenej definície kritéria. </w:t>
      </w:r>
    </w:p>
    <w:p w14:paraId="50861359" w14:textId="77777777" w:rsidR="00A91877" w:rsidRPr="00A91877" w:rsidRDefault="00A91877" w:rsidP="00A91877">
      <w:pPr>
        <w:tabs>
          <w:tab w:val="left" w:pos="567"/>
        </w:tabs>
        <w:ind w:left="567" w:hanging="567"/>
        <w:jc w:val="both"/>
        <w:rPr>
          <w:rFonts w:ascii="Arial" w:eastAsia="Calibri" w:hAnsi="Arial" w:cs="Arial"/>
          <w:noProof/>
          <w:color w:val="000000"/>
          <w:sz w:val="20"/>
          <w:szCs w:val="20"/>
        </w:rPr>
      </w:pPr>
      <w:r w:rsidRPr="00A91877">
        <w:rPr>
          <w:rFonts w:ascii="Arial" w:eastAsia="Calibri" w:hAnsi="Arial" w:cs="Arial"/>
          <w:noProof/>
          <w:color w:val="000000"/>
          <w:sz w:val="20"/>
          <w:szCs w:val="20"/>
        </w:rPr>
        <w:t>3.3</w:t>
      </w:r>
      <w:r w:rsidRPr="00A91877">
        <w:rPr>
          <w:rFonts w:ascii="Arial" w:eastAsia="Calibri" w:hAnsi="Arial" w:cs="Arial"/>
          <w:noProof/>
          <w:color w:val="000000"/>
          <w:sz w:val="20"/>
          <w:szCs w:val="20"/>
        </w:rPr>
        <w:tab/>
        <w:t>Úspešný uchádzač bude ten, ktorý sa podľa zostaveného poradia podľa stanoveného kritéria umiestni na prvom mieste a zároveň splní požiadavky na predmet zákazky a podmienky účasti stanovené verejným obstarávateľom v súťažných podkladoch.</w:t>
      </w:r>
    </w:p>
    <w:p w14:paraId="42A11EAA" w14:textId="77777777" w:rsidR="00A91877" w:rsidRPr="00A91877" w:rsidRDefault="00A91877" w:rsidP="00A91877">
      <w:pPr>
        <w:tabs>
          <w:tab w:val="left" w:pos="567"/>
        </w:tabs>
        <w:ind w:left="567" w:hanging="567"/>
        <w:jc w:val="both"/>
        <w:rPr>
          <w:rFonts w:ascii="Arial" w:eastAsia="Calibri" w:hAnsi="Arial" w:cs="Arial"/>
          <w:bCs/>
          <w:noProof/>
          <w:color w:val="000000"/>
          <w:sz w:val="20"/>
          <w:szCs w:val="20"/>
        </w:rPr>
      </w:pPr>
      <w:r w:rsidRPr="00A91877">
        <w:rPr>
          <w:rFonts w:ascii="Arial" w:eastAsia="Calibri" w:hAnsi="Arial" w:cs="Arial"/>
          <w:noProof/>
          <w:color w:val="000000"/>
          <w:sz w:val="20"/>
          <w:szCs w:val="20"/>
        </w:rPr>
        <w:t xml:space="preserve">3.4 </w:t>
      </w:r>
      <w:r w:rsidRPr="00A91877">
        <w:rPr>
          <w:rFonts w:ascii="Arial" w:eastAsia="Calibri" w:hAnsi="Arial" w:cs="Arial"/>
          <w:noProof/>
          <w:color w:val="000000"/>
          <w:sz w:val="20"/>
          <w:szCs w:val="20"/>
        </w:rPr>
        <w:tab/>
        <w:t>V prípade rovnosti ceny ponúk uchádzačov za celý predmet zákazky, rozhoduje o poradí uchádzačov nižšia cena za servis a údržbu za 4 roky.</w:t>
      </w:r>
    </w:p>
    <w:p w14:paraId="3A2237B9" w14:textId="77777777" w:rsidR="00A91877" w:rsidRPr="00A91877" w:rsidRDefault="00A91877" w:rsidP="00A91877">
      <w:pPr>
        <w:tabs>
          <w:tab w:val="left" w:pos="567"/>
        </w:tabs>
        <w:ind w:left="567"/>
        <w:jc w:val="both"/>
        <w:rPr>
          <w:rFonts w:ascii="Arial" w:eastAsia="Calibri" w:hAnsi="Arial" w:cs="Arial"/>
          <w:b/>
          <w:noProof/>
          <w:color w:val="000000"/>
          <w:sz w:val="20"/>
          <w:szCs w:val="20"/>
        </w:rPr>
      </w:pPr>
    </w:p>
    <w:p w14:paraId="4DC0977D" w14:textId="77777777" w:rsidR="00A91877" w:rsidRPr="00A91877" w:rsidRDefault="00A91877" w:rsidP="00A91877">
      <w:pPr>
        <w:tabs>
          <w:tab w:val="left" w:pos="567"/>
        </w:tabs>
        <w:jc w:val="both"/>
        <w:rPr>
          <w:rFonts w:ascii="Arial" w:eastAsia="Calibri" w:hAnsi="Arial" w:cs="Arial"/>
          <w:b/>
          <w:noProof/>
          <w:color w:val="000000"/>
          <w:sz w:val="20"/>
          <w:szCs w:val="20"/>
        </w:rPr>
      </w:pPr>
      <w:r w:rsidRPr="00A91877">
        <w:rPr>
          <w:rFonts w:ascii="Arial" w:eastAsia="Calibri" w:hAnsi="Arial" w:cs="Arial"/>
          <w:b/>
          <w:noProof/>
          <w:color w:val="000000"/>
          <w:sz w:val="20"/>
          <w:szCs w:val="20"/>
        </w:rPr>
        <w:t>4.</w:t>
      </w:r>
      <w:r w:rsidRPr="00A91877">
        <w:rPr>
          <w:rFonts w:ascii="Arial" w:eastAsia="Calibri" w:hAnsi="Arial" w:cs="Arial"/>
          <w:b/>
          <w:noProof/>
          <w:color w:val="000000"/>
          <w:sz w:val="20"/>
          <w:szCs w:val="20"/>
        </w:rPr>
        <w:tab/>
        <w:t>Spôsob uvedenia návrhu na plnenie:</w:t>
      </w:r>
    </w:p>
    <w:p w14:paraId="708063BC" w14:textId="49B3C7D7" w:rsidR="00A91877" w:rsidRPr="00A91877" w:rsidRDefault="00A91877" w:rsidP="00A91877">
      <w:pPr>
        <w:tabs>
          <w:tab w:val="left" w:pos="567"/>
        </w:tabs>
        <w:ind w:left="567" w:hanging="567"/>
        <w:jc w:val="both"/>
        <w:rPr>
          <w:rFonts w:ascii="Arial" w:eastAsia="Calibri" w:hAnsi="Arial" w:cs="Arial"/>
          <w:noProof/>
          <w:color w:val="000000"/>
          <w:sz w:val="20"/>
          <w:szCs w:val="20"/>
        </w:rPr>
      </w:pPr>
      <w:r w:rsidRPr="00A91877">
        <w:rPr>
          <w:rFonts w:ascii="Arial" w:eastAsia="Calibri" w:hAnsi="Arial" w:cs="Arial"/>
          <w:noProof/>
          <w:color w:val="000000"/>
          <w:sz w:val="20"/>
          <w:szCs w:val="20"/>
        </w:rPr>
        <w:t>4.1</w:t>
      </w:r>
      <w:r w:rsidRPr="00A91877">
        <w:rPr>
          <w:rFonts w:ascii="Arial" w:eastAsia="Calibri" w:hAnsi="Arial" w:cs="Arial"/>
          <w:noProof/>
          <w:color w:val="000000"/>
          <w:sz w:val="20"/>
          <w:szCs w:val="20"/>
        </w:rPr>
        <w:tab/>
      </w:r>
      <w:r w:rsidRPr="00A91877">
        <w:rPr>
          <w:rFonts w:ascii="Arial" w:eastAsia="Calibri" w:hAnsi="Arial" w:cs="Arial"/>
          <w:noProof/>
          <w:sz w:val="20"/>
          <w:szCs w:val="20"/>
        </w:rPr>
        <w:t>Uchádzač uvedie svoj návrh na plnenie kritéria vo svojej ponuke v Príloh</w:t>
      </w:r>
      <w:r>
        <w:rPr>
          <w:rFonts w:ascii="Arial" w:eastAsia="Calibri" w:hAnsi="Arial" w:cs="Arial"/>
          <w:noProof/>
          <w:sz w:val="20"/>
          <w:szCs w:val="20"/>
        </w:rPr>
        <w:t>e</w:t>
      </w:r>
      <w:r w:rsidRPr="00A91877">
        <w:rPr>
          <w:rFonts w:ascii="Arial" w:eastAsia="Calibri" w:hAnsi="Arial" w:cs="Arial"/>
          <w:noProof/>
          <w:sz w:val="20"/>
          <w:szCs w:val="20"/>
        </w:rPr>
        <w:t xml:space="preserve"> č. 1 Návrh na plnenie kritéria </w:t>
      </w:r>
      <w:r>
        <w:rPr>
          <w:rFonts w:ascii="Arial" w:eastAsia="Calibri" w:hAnsi="Arial" w:cs="Arial"/>
          <w:noProof/>
          <w:sz w:val="20"/>
          <w:szCs w:val="20"/>
        </w:rPr>
        <w:t>Č</w:t>
      </w:r>
      <w:r w:rsidRPr="00A91877">
        <w:rPr>
          <w:rFonts w:ascii="Arial" w:eastAsia="Calibri" w:hAnsi="Arial" w:cs="Arial"/>
          <w:noProof/>
          <w:sz w:val="20"/>
          <w:szCs w:val="20"/>
        </w:rPr>
        <w:t xml:space="preserve">asti A.2 Kritéria na vyhodnotenie ponúk a pravidlá ich uplatnenia týchto SP. </w:t>
      </w:r>
      <w:r w:rsidRPr="00A91877">
        <w:rPr>
          <w:rFonts w:ascii="Arial" w:eastAsia="Calibri" w:hAnsi="Arial" w:cs="Arial"/>
          <w:b/>
          <w:bCs/>
          <w:noProof/>
          <w:sz w:val="20"/>
          <w:szCs w:val="20"/>
        </w:rPr>
        <w:t>Uchádzač tabuľku nevypĺňa</w:t>
      </w:r>
      <w:r w:rsidRPr="00A91877">
        <w:rPr>
          <w:rFonts w:ascii="Arial" w:eastAsia="Calibri" w:hAnsi="Arial" w:cs="Arial"/>
          <w:noProof/>
          <w:sz w:val="20"/>
          <w:szCs w:val="20"/>
        </w:rPr>
        <w:t xml:space="preserve">, jednotlivé hodnoty budú vyplnené </w:t>
      </w:r>
      <w:r w:rsidRPr="00A91877">
        <w:rPr>
          <w:rFonts w:ascii="Arial" w:eastAsia="Calibri" w:hAnsi="Arial" w:cs="Arial"/>
          <w:b/>
          <w:bCs/>
          <w:noProof/>
          <w:sz w:val="20"/>
          <w:szCs w:val="20"/>
        </w:rPr>
        <w:t>automaticky, po vyplnení jednotkových cien v Prílohe č. 1</w:t>
      </w:r>
      <w:r w:rsidR="00A21AC0">
        <w:rPr>
          <w:rFonts w:ascii="Arial" w:eastAsia="Calibri" w:hAnsi="Arial" w:cs="Arial"/>
          <w:b/>
          <w:bCs/>
          <w:noProof/>
          <w:sz w:val="20"/>
          <w:szCs w:val="20"/>
        </w:rPr>
        <w:t>, 1.1, 3</w:t>
      </w:r>
      <w:r w:rsidRPr="00A91877">
        <w:rPr>
          <w:rFonts w:ascii="Arial" w:eastAsia="Calibri" w:hAnsi="Arial" w:cs="Arial"/>
          <w:b/>
          <w:bCs/>
          <w:noProof/>
          <w:sz w:val="20"/>
          <w:szCs w:val="20"/>
        </w:rPr>
        <w:t xml:space="preserve"> a 4 Špecifikácia ceny </w:t>
      </w:r>
      <w:r>
        <w:rPr>
          <w:rFonts w:ascii="Arial" w:eastAsia="Calibri" w:hAnsi="Arial" w:cs="Arial"/>
          <w:b/>
          <w:bCs/>
          <w:noProof/>
          <w:sz w:val="20"/>
          <w:szCs w:val="20"/>
        </w:rPr>
        <w:t>Č</w:t>
      </w:r>
      <w:r w:rsidRPr="00A91877">
        <w:rPr>
          <w:rFonts w:ascii="Arial" w:eastAsia="Calibri" w:hAnsi="Arial" w:cs="Arial"/>
          <w:b/>
          <w:bCs/>
          <w:noProof/>
          <w:sz w:val="20"/>
          <w:szCs w:val="20"/>
        </w:rPr>
        <w:t>asti B.2 Spôsob určenia ceny týchto SP.</w:t>
      </w:r>
    </w:p>
    <w:p w14:paraId="087F0E86" w14:textId="77777777" w:rsidR="00A91877" w:rsidRPr="00A91877" w:rsidRDefault="00A91877" w:rsidP="00A91877">
      <w:pPr>
        <w:tabs>
          <w:tab w:val="left" w:pos="567"/>
        </w:tabs>
        <w:jc w:val="both"/>
        <w:rPr>
          <w:rFonts w:ascii="Arial" w:eastAsia="Calibri" w:hAnsi="Arial" w:cs="Arial"/>
          <w:noProof/>
          <w:color w:val="000000"/>
          <w:sz w:val="20"/>
          <w:szCs w:val="20"/>
        </w:rPr>
      </w:pPr>
    </w:p>
    <w:p w14:paraId="564B8AAC" w14:textId="2B13B9C8" w:rsidR="00091F53" w:rsidRPr="00DB3110" w:rsidRDefault="00091F53" w:rsidP="00DB3110">
      <w:pPr>
        <w:contextualSpacing/>
        <w:jc w:val="both"/>
        <w:rPr>
          <w:rFonts w:ascii="Arial" w:hAnsi="Arial" w:cs="Arial"/>
          <w:sz w:val="20"/>
          <w:szCs w:val="20"/>
          <w:lang w:eastAsia="en-US"/>
        </w:rPr>
      </w:pPr>
    </w:p>
    <w:p w14:paraId="2ECB0A92" w14:textId="3E613F82" w:rsidR="00091F53" w:rsidRPr="00DB3110" w:rsidRDefault="00091F53" w:rsidP="00DB3110">
      <w:pPr>
        <w:contextualSpacing/>
        <w:jc w:val="both"/>
        <w:rPr>
          <w:rFonts w:ascii="Arial" w:hAnsi="Arial" w:cs="Arial"/>
          <w:sz w:val="20"/>
          <w:szCs w:val="20"/>
          <w:lang w:eastAsia="en-US"/>
        </w:rPr>
      </w:pPr>
    </w:p>
    <w:p w14:paraId="33CE281B" w14:textId="06E57166" w:rsidR="00091F53" w:rsidRPr="00DB3110" w:rsidRDefault="00091F53" w:rsidP="00DB3110">
      <w:pPr>
        <w:contextualSpacing/>
        <w:jc w:val="both"/>
        <w:rPr>
          <w:rFonts w:ascii="Arial" w:hAnsi="Arial" w:cs="Arial"/>
          <w:sz w:val="20"/>
          <w:szCs w:val="20"/>
          <w:lang w:eastAsia="en-US"/>
        </w:rPr>
      </w:pPr>
    </w:p>
    <w:p w14:paraId="2B3C0483" w14:textId="3885E0BE" w:rsidR="00091F53" w:rsidRPr="00DB3110" w:rsidRDefault="00091F53" w:rsidP="00DB3110">
      <w:pPr>
        <w:contextualSpacing/>
        <w:jc w:val="both"/>
        <w:rPr>
          <w:rFonts w:ascii="Arial" w:hAnsi="Arial" w:cs="Arial"/>
          <w:sz w:val="20"/>
          <w:szCs w:val="20"/>
          <w:lang w:eastAsia="en-US"/>
        </w:rPr>
      </w:pPr>
    </w:p>
    <w:p w14:paraId="030BB9FC" w14:textId="73EAADAB" w:rsidR="00091F53" w:rsidRPr="00DB3110" w:rsidRDefault="00091F53" w:rsidP="00DB3110">
      <w:pPr>
        <w:contextualSpacing/>
        <w:jc w:val="both"/>
        <w:rPr>
          <w:rFonts w:ascii="Arial" w:hAnsi="Arial" w:cs="Arial"/>
          <w:sz w:val="20"/>
          <w:szCs w:val="20"/>
          <w:lang w:eastAsia="en-US"/>
        </w:rPr>
      </w:pPr>
    </w:p>
    <w:p w14:paraId="0D157103" w14:textId="0A9D3C43" w:rsidR="00091F53" w:rsidRPr="00DB3110" w:rsidRDefault="00091F53" w:rsidP="00DB3110">
      <w:pPr>
        <w:contextualSpacing/>
        <w:jc w:val="both"/>
        <w:rPr>
          <w:rFonts w:ascii="Arial" w:hAnsi="Arial" w:cs="Arial"/>
          <w:sz w:val="20"/>
          <w:szCs w:val="20"/>
          <w:lang w:eastAsia="en-US"/>
        </w:rPr>
      </w:pPr>
    </w:p>
    <w:p w14:paraId="4D1D8458" w14:textId="006B120B" w:rsidR="00091F53" w:rsidRPr="00DB3110" w:rsidRDefault="00091F53" w:rsidP="00DB3110">
      <w:pPr>
        <w:contextualSpacing/>
        <w:jc w:val="both"/>
        <w:rPr>
          <w:rFonts w:ascii="Arial" w:hAnsi="Arial" w:cs="Arial"/>
          <w:sz w:val="20"/>
          <w:szCs w:val="20"/>
          <w:lang w:eastAsia="en-US"/>
        </w:rPr>
      </w:pPr>
    </w:p>
    <w:p w14:paraId="269FDCF4" w14:textId="5DEC55E1" w:rsidR="00091F53" w:rsidRPr="00DB3110" w:rsidRDefault="00091F53" w:rsidP="00DB3110">
      <w:pPr>
        <w:contextualSpacing/>
        <w:jc w:val="both"/>
        <w:rPr>
          <w:rFonts w:ascii="Arial" w:hAnsi="Arial" w:cs="Arial"/>
          <w:sz w:val="20"/>
          <w:szCs w:val="20"/>
          <w:lang w:eastAsia="en-US"/>
        </w:rPr>
      </w:pPr>
    </w:p>
    <w:p w14:paraId="4EA78AE4" w14:textId="0C882F70" w:rsidR="00091F53" w:rsidRPr="00DB3110" w:rsidRDefault="00091F53" w:rsidP="00DB3110">
      <w:pPr>
        <w:contextualSpacing/>
        <w:jc w:val="both"/>
        <w:rPr>
          <w:rFonts w:ascii="Arial" w:hAnsi="Arial" w:cs="Arial"/>
          <w:sz w:val="20"/>
          <w:szCs w:val="20"/>
          <w:lang w:eastAsia="en-US"/>
        </w:rPr>
      </w:pPr>
    </w:p>
    <w:p w14:paraId="5F9090A9" w14:textId="480A8D58" w:rsidR="00091F53" w:rsidRPr="00DB3110" w:rsidRDefault="00091F53" w:rsidP="00DB3110">
      <w:pPr>
        <w:contextualSpacing/>
        <w:jc w:val="both"/>
        <w:rPr>
          <w:rFonts w:ascii="Arial" w:hAnsi="Arial" w:cs="Arial"/>
          <w:sz w:val="20"/>
          <w:szCs w:val="20"/>
          <w:lang w:eastAsia="en-US"/>
        </w:rPr>
      </w:pPr>
    </w:p>
    <w:p w14:paraId="57DD3CAA" w14:textId="5D6D1B79" w:rsidR="00091F53" w:rsidRPr="00DB3110" w:rsidRDefault="00091F53" w:rsidP="00DB3110">
      <w:pPr>
        <w:contextualSpacing/>
        <w:jc w:val="both"/>
        <w:rPr>
          <w:rFonts w:ascii="Arial" w:hAnsi="Arial" w:cs="Arial"/>
          <w:sz w:val="20"/>
          <w:szCs w:val="20"/>
          <w:lang w:eastAsia="en-US"/>
        </w:rPr>
      </w:pPr>
    </w:p>
    <w:p w14:paraId="3DC3E95E" w14:textId="1FDC9105" w:rsidR="00091F53" w:rsidRPr="00DB3110" w:rsidRDefault="00091F53" w:rsidP="00DB3110">
      <w:pPr>
        <w:contextualSpacing/>
        <w:jc w:val="both"/>
        <w:rPr>
          <w:rFonts w:ascii="Arial" w:hAnsi="Arial" w:cs="Arial"/>
          <w:sz w:val="20"/>
          <w:szCs w:val="20"/>
          <w:lang w:eastAsia="en-US"/>
        </w:rPr>
      </w:pPr>
    </w:p>
    <w:p w14:paraId="6BB4266F" w14:textId="7933644F" w:rsidR="00091F53" w:rsidRPr="00DB3110" w:rsidRDefault="00091F53" w:rsidP="00DB3110">
      <w:pPr>
        <w:contextualSpacing/>
        <w:jc w:val="both"/>
        <w:rPr>
          <w:rFonts w:ascii="Arial" w:hAnsi="Arial" w:cs="Arial"/>
          <w:sz w:val="20"/>
          <w:szCs w:val="20"/>
          <w:lang w:eastAsia="en-US"/>
        </w:rPr>
      </w:pPr>
    </w:p>
    <w:p w14:paraId="439C31CC" w14:textId="5A2F25C4" w:rsidR="00091F53" w:rsidRPr="00DB3110" w:rsidRDefault="00091F53" w:rsidP="00DB3110">
      <w:pPr>
        <w:contextualSpacing/>
        <w:jc w:val="both"/>
        <w:rPr>
          <w:rFonts w:ascii="Arial" w:hAnsi="Arial" w:cs="Arial"/>
          <w:sz w:val="20"/>
          <w:szCs w:val="20"/>
          <w:lang w:eastAsia="en-US"/>
        </w:rPr>
      </w:pPr>
    </w:p>
    <w:p w14:paraId="5DC8B50E" w14:textId="77D6C6A7" w:rsidR="00091F53" w:rsidRPr="00DB3110" w:rsidRDefault="00091F53" w:rsidP="00DB3110">
      <w:pPr>
        <w:contextualSpacing/>
        <w:jc w:val="both"/>
        <w:rPr>
          <w:rFonts w:ascii="Arial" w:hAnsi="Arial" w:cs="Arial"/>
          <w:sz w:val="20"/>
          <w:szCs w:val="20"/>
          <w:lang w:eastAsia="en-US"/>
        </w:rPr>
      </w:pPr>
    </w:p>
    <w:p w14:paraId="058FFC71" w14:textId="7FD4339E" w:rsidR="00091F53" w:rsidRPr="00DB3110" w:rsidRDefault="00091F53" w:rsidP="00DB3110">
      <w:pPr>
        <w:contextualSpacing/>
        <w:jc w:val="both"/>
        <w:rPr>
          <w:rFonts w:ascii="Arial" w:hAnsi="Arial" w:cs="Arial"/>
          <w:sz w:val="20"/>
          <w:szCs w:val="20"/>
          <w:lang w:eastAsia="en-US"/>
        </w:rPr>
      </w:pPr>
    </w:p>
    <w:p w14:paraId="6168C49F" w14:textId="77777777" w:rsidR="00091F53" w:rsidRPr="00DB3110" w:rsidRDefault="00091F53" w:rsidP="00B87A8E">
      <w:pPr>
        <w:numPr>
          <w:ilvl w:val="0"/>
          <w:numId w:val="27"/>
        </w:numPr>
        <w:contextualSpacing/>
        <w:jc w:val="both"/>
        <w:rPr>
          <w:rFonts w:ascii="Arial" w:hAnsi="Arial" w:cs="Arial"/>
          <w:bCs/>
          <w:vanish/>
          <w:color w:val="000000"/>
          <w:sz w:val="20"/>
          <w:szCs w:val="20"/>
          <w:lang w:eastAsia="en-US"/>
        </w:rPr>
      </w:pPr>
    </w:p>
    <w:p w14:paraId="0B4BED71" w14:textId="77777777" w:rsidR="00091F53" w:rsidRPr="00DB3110" w:rsidRDefault="00091F53" w:rsidP="00B87A8E">
      <w:pPr>
        <w:numPr>
          <w:ilvl w:val="1"/>
          <w:numId w:val="27"/>
        </w:numPr>
        <w:contextualSpacing/>
        <w:jc w:val="both"/>
        <w:rPr>
          <w:rFonts w:ascii="Arial" w:hAnsi="Arial" w:cs="Arial"/>
          <w:bCs/>
          <w:vanish/>
          <w:color w:val="000000"/>
          <w:sz w:val="20"/>
          <w:szCs w:val="20"/>
          <w:lang w:eastAsia="en-US"/>
        </w:rPr>
      </w:pPr>
    </w:p>
    <w:p w14:paraId="7AE0CE2E" w14:textId="77777777" w:rsidR="00091F53" w:rsidRPr="00DB3110" w:rsidRDefault="00091F53" w:rsidP="00B87A8E">
      <w:pPr>
        <w:numPr>
          <w:ilvl w:val="1"/>
          <w:numId w:val="27"/>
        </w:numPr>
        <w:contextualSpacing/>
        <w:jc w:val="both"/>
        <w:rPr>
          <w:rFonts w:ascii="Arial" w:hAnsi="Arial" w:cs="Arial"/>
          <w:bCs/>
          <w:vanish/>
          <w:color w:val="000000"/>
          <w:sz w:val="20"/>
          <w:szCs w:val="20"/>
          <w:lang w:eastAsia="en-US"/>
        </w:rPr>
      </w:pPr>
    </w:p>
    <w:p w14:paraId="7BDE2AA7" w14:textId="5A0DD730" w:rsidR="00091F53" w:rsidRPr="00DB3110" w:rsidRDefault="00091F53" w:rsidP="00DB3110">
      <w:pPr>
        <w:autoSpaceDE w:val="0"/>
        <w:autoSpaceDN w:val="0"/>
        <w:contextualSpacing/>
        <w:jc w:val="both"/>
        <w:rPr>
          <w:rFonts w:ascii="Arial" w:hAnsi="Arial" w:cs="Arial"/>
          <w:color w:val="000000" w:themeColor="text1"/>
          <w:sz w:val="20"/>
          <w:szCs w:val="20"/>
          <w:lang w:eastAsia="en-US"/>
        </w:rPr>
      </w:pPr>
    </w:p>
    <w:p w14:paraId="60053257" w14:textId="7221F80A" w:rsidR="00640D9A" w:rsidRPr="00DB3110" w:rsidRDefault="00640D9A" w:rsidP="00DB3110">
      <w:pPr>
        <w:autoSpaceDE w:val="0"/>
        <w:autoSpaceDN w:val="0"/>
        <w:contextualSpacing/>
        <w:jc w:val="both"/>
        <w:rPr>
          <w:rFonts w:ascii="Arial" w:hAnsi="Arial" w:cs="Arial"/>
          <w:color w:val="000000" w:themeColor="text1"/>
          <w:sz w:val="20"/>
          <w:szCs w:val="20"/>
          <w:lang w:eastAsia="en-US"/>
        </w:rPr>
      </w:pPr>
    </w:p>
    <w:p w14:paraId="1C358D46" w14:textId="77777777" w:rsidR="00640D9A" w:rsidRPr="00DB3110" w:rsidRDefault="00640D9A" w:rsidP="00DB3110">
      <w:pPr>
        <w:autoSpaceDE w:val="0"/>
        <w:autoSpaceDN w:val="0"/>
        <w:contextualSpacing/>
        <w:jc w:val="both"/>
        <w:rPr>
          <w:rFonts w:ascii="Arial" w:hAnsi="Arial" w:cs="Arial"/>
          <w:color w:val="000000" w:themeColor="text1"/>
          <w:sz w:val="20"/>
          <w:szCs w:val="20"/>
          <w:lang w:eastAsia="en-US"/>
        </w:rPr>
      </w:pPr>
    </w:p>
    <w:p w14:paraId="53639E04" w14:textId="2FB1E3A2" w:rsidR="00640D9A" w:rsidRPr="00DB3110" w:rsidRDefault="00640D9A" w:rsidP="00DB3110">
      <w:pPr>
        <w:autoSpaceDE w:val="0"/>
        <w:autoSpaceDN w:val="0"/>
        <w:contextualSpacing/>
        <w:jc w:val="both"/>
        <w:rPr>
          <w:rFonts w:ascii="Arial" w:hAnsi="Arial" w:cs="Arial"/>
          <w:color w:val="000000" w:themeColor="text1"/>
          <w:sz w:val="20"/>
          <w:szCs w:val="20"/>
          <w:lang w:eastAsia="en-US"/>
        </w:rPr>
      </w:pPr>
    </w:p>
    <w:p w14:paraId="56769212" w14:textId="1DCE9CAD" w:rsidR="00640D9A" w:rsidRPr="00DB3110" w:rsidRDefault="00640D9A" w:rsidP="00DB3110">
      <w:pPr>
        <w:autoSpaceDE w:val="0"/>
        <w:autoSpaceDN w:val="0"/>
        <w:contextualSpacing/>
        <w:jc w:val="both"/>
        <w:rPr>
          <w:rFonts w:ascii="Arial" w:hAnsi="Arial" w:cs="Arial"/>
          <w:color w:val="000000" w:themeColor="text1"/>
          <w:sz w:val="20"/>
          <w:szCs w:val="20"/>
          <w:lang w:eastAsia="en-US"/>
        </w:rPr>
      </w:pPr>
    </w:p>
    <w:p w14:paraId="1A5D4E0D" w14:textId="3F0A1D4B" w:rsidR="00640D9A" w:rsidRDefault="00640D9A" w:rsidP="00DB3110">
      <w:pPr>
        <w:autoSpaceDE w:val="0"/>
        <w:autoSpaceDN w:val="0"/>
        <w:contextualSpacing/>
        <w:jc w:val="both"/>
        <w:rPr>
          <w:rFonts w:ascii="Arial" w:hAnsi="Arial" w:cs="Arial"/>
          <w:color w:val="000000" w:themeColor="text1"/>
          <w:sz w:val="20"/>
          <w:szCs w:val="20"/>
          <w:lang w:eastAsia="en-US"/>
        </w:rPr>
      </w:pPr>
    </w:p>
    <w:p w14:paraId="0212ABA1" w14:textId="77777777" w:rsidR="00080681" w:rsidRDefault="00080681" w:rsidP="00DB3110">
      <w:pPr>
        <w:autoSpaceDE w:val="0"/>
        <w:autoSpaceDN w:val="0"/>
        <w:contextualSpacing/>
        <w:jc w:val="both"/>
        <w:rPr>
          <w:rFonts w:ascii="Arial" w:hAnsi="Arial" w:cs="Arial"/>
          <w:color w:val="000000" w:themeColor="text1"/>
          <w:sz w:val="20"/>
          <w:szCs w:val="20"/>
          <w:lang w:eastAsia="en-US"/>
        </w:rPr>
      </w:pPr>
    </w:p>
    <w:p w14:paraId="3BD0B2A1" w14:textId="5061B137" w:rsidR="00A91877" w:rsidRDefault="00A91877" w:rsidP="00DB3110">
      <w:pPr>
        <w:autoSpaceDE w:val="0"/>
        <w:autoSpaceDN w:val="0"/>
        <w:contextualSpacing/>
        <w:jc w:val="both"/>
        <w:rPr>
          <w:rFonts w:ascii="Arial" w:hAnsi="Arial" w:cs="Arial"/>
          <w:color w:val="000000" w:themeColor="text1"/>
          <w:sz w:val="20"/>
          <w:szCs w:val="20"/>
          <w:lang w:eastAsia="en-US"/>
        </w:rPr>
      </w:pPr>
    </w:p>
    <w:p w14:paraId="4ED865F1" w14:textId="77777777" w:rsidR="00A91877" w:rsidRPr="00DB3110" w:rsidRDefault="00A91877" w:rsidP="00DB3110">
      <w:pPr>
        <w:autoSpaceDE w:val="0"/>
        <w:autoSpaceDN w:val="0"/>
        <w:contextualSpacing/>
        <w:jc w:val="both"/>
        <w:rPr>
          <w:rFonts w:ascii="Arial" w:hAnsi="Arial" w:cs="Arial"/>
          <w:color w:val="000000" w:themeColor="text1"/>
          <w:sz w:val="20"/>
          <w:szCs w:val="20"/>
          <w:lang w:eastAsia="en-US"/>
        </w:rPr>
      </w:pPr>
    </w:p>
    <w:p w14:paraId="63AF4486" w14:textId="55E4C5E2" w:rsidR="00640D9A" w:rsidRPr="00DB3110" w:rsidRDefault="00640D9A" w:rsidP="00DB3110">
      <w:pPr>
        <w:autoSpaceDE w:val="0"/>
        <w:autoSpaceDN w:val="0"/>
        <w:contextualSpacing/>
        <w:jc w:val="both"/>
        <w:rPr>
          <w:rFonts w:ascii="Arial" w:hAnsi="Arial" w:cs="Arial"/>
          <w:color w:val="000000" w:themeColor="text1"/>
          <w:sz w:val="20"/>
          <w:szCs w:val="20"/>
          <w:lang w:eastAsia="en-US"/>
        </w:rPr>
      </w:pPr>
    </w:p>
    <w:p w14:paraId="44885CF2" w14:textId="261FE86A" w:rsidR="00640D9A" w:rsidRDefault="00640D9A" w:rsidP="00DB3110">
      <w:pPr>
        <w:autoSpaceDE w:val="0"/>
        <w:autoSpaceDN w:val="0"/>
        <w:contextualSpacing/>
        <w:jc w:val="both"/>
        <w:rPr>
          <w:rFonts w:ascii="Arial" w:hAnsi="Arial" w:cs="Arial"/>
          <w:color w:val="000000" w:themeColor="text1"/>
          <w:sz w:val="20"/>
          <w:szCs w:val="20"/>
          <w:lang w:eastAsia="en-US"/>
        </w:rPr>
      </w:pPr>
    </w:p>
    <w:p w14:paraId="3123FE81" w14:textId="4CE76617" w:rsidR="00E33778" w:rsidRDefault="00E33778" w:rsidP="00DB3110">
      <w:pPr>
        <w:autoSpaceDE w:val="0"/>
        <w:autoSpaceDN w:val="0"/>
        <w:contextualSpacing/>
        <w:jc w:val="both"/>
        <w:rPr>
          <w:rFonts w:ascii="Arial" w:hAnsi="Arial" w:cs="Arial"/>
          <w:color w:val="000000" w:themeColor="text1"/>
          <w:sz w:val="20"/>
          <w:szCs w:val="20"/>
          <w:lang w:eastAsia="en-US"/>
        </w:rPr>
      </w:pPr>
    </w:p>
    <w:p w14:paraId="28B443C4" w14:textId="14BEADE5" w:rsidR="00640D9A" w:rsidRPr="00DB3110" w:rsidRDefault="00640D9A" w:rsidP="00DB3110">
      <w:pPr>
        <w:tabs>
          <w:tab w:val="right" w:pos="9062"/>
        </w:tabs>
        <w:jc w:val="both"/>
        <w:rPr>
          <w:rFonts w:ascii="Arial" w:hAnsi="Arial" w:cs="Arial"/>
          <w:b/>
          <w:bCs/>
          <w:caps/>
          <w:noProof/>
          <w:sz w:val="20"/>
          <w:szCs w:val="20"/>
          <w:lang w:eastAsia="en-US"/>
        </w:rPr>
      </w:pPr>
      <w:r w:rsidRPr="00DB3110">
        <w:rPr>
          <w:rFonts w:ascii="Arial" w:hAnsi="Arial" w:cs="Arial"/>
          <w:b/>
          <w:bCs/>
          <w:caps/>
          <w:sz w:val="20"/>
          <w:szCs w:val="20"/>
          <w:lang w:eastAsia="en-US"/>
        </w:rPr>
        <w:t xml:space="preserve">PRÍLOHA Časť </w:t>
      </w:r>
      <w:hyperlink w:anchor="_Toc461981438" w:history="1">
        <w:r w:rsidRPr="00DB3110">
          <w:rPr>
            <w:rFonts w:ascii="Arial" w:hAnsi="Arial" w:cs="Arial"/>
            <w:b/>
            <w:bCs/>
            <w:caps/>
            <w:noProof/>
            <w:sz w:val="20"/>
            <w:szCs w:val="20"/>
            <w:lang w:eastAsia="en-US"/>
          </w:rPr>
          <w:t>A.2 KritériÁ na vyhodnotenie ponúk a PRAVIDLÁ ich uplatnenia</w:t>
        </w:r>
      </w:hyperlink>
    </w:p>
    <w:p w14:paraId="53F708CA" w14:textId="77777777" w:rsidR="00E33778" w:rsidRPr="00DB3110" w:rsidRDefault="00E33778" w:rsidP="00E33778">
      <w:pPr>
        <w:tabs>
          <w:tab w:val="left" w:pos="1276"/>
        </w:tabs>
        <w:ind w:left="1701" w:hanging="1701"/>
        <w:jc w:val="both"/>
        <w:rPr>
          <w:rFonts w:ascii="Arial" w:hAnsi="Arial" w:cs="Arial"/>
          <w:sz w:val="20"/>
          <w:szCs w:val="20"/>
        </w:rPr>
      </w:pPr>
      <w:r w:rsidRPr="00DB3110">
        <w:rPr>
          <w:rFonts w:ascii="Arial" w:hAnsi="Arial" w:cs="Arial"/>
          <w:sz w:val="20"/>
          <w:szCs w:val="20"/>
          <w:lang w:eastAsia="en-US"/>
        </w:rPr>
        <w:t xml:space="preserve">Príloha č. 1 </w:t>
      </w:r>
      <w:r w:rsidRPr="00DB3110">
        <w:rPr>
          <w:rFonts w:ascii="Arial" w:hAnsi="Arial" w:cs="Arial"/>
          <w:sz w:val="20"/>
          <w:szCs w:val="20"/>
          <w:lang w:eastAsia="en-US"/>
        </w:rPr>
        <w:tab/>
        <w:t>-</w:t>
      </w:r>
      <w:r w:rsidRPr="00DB3110">
        <w:rPr>
          <w:rFonts w:ascii="Arial" w:hAnsi="Arial" w:cs="Arial"/>
          <w:sz w:val="20"/>
          <w:szCs w:val="20"/>
          <w:lang w:eastAsia="en-US"/>
        </w:rPr>
        <w:tab/>
      </w:r>
      <w:r w:rsidRPr="00DB3110">
        <w:rPr>
          <w:rFonts w:ascii="Arial" w:hAnsi="Arial" w:cs="Arial"/>
          <w:sz w:val="20"/>
          <w:szCs w:val="20"/>
          <w:lang w:eastAsia="en-US"/>
        </w:rPr>
        <w:tab/>
        <w:t xml:space="preserve">Návrh na plnenie kritéria </w:t>
      </w:r>
      <w:r w:rsidRPr="00DB3110">
        <w:rPr>
          <w:rFonts w:ascii="Arial" w:hAnsi="Arial" w:cs="Arial"/>
          <w:sz w:val="20"/>
          <w:szCs w:val="20"/>
        </w:rPr>
        <w:t>(súčasť Prílohy č. 1</w:t>
      </w:r>
      <w:r>
        <w:rPr>
          <w:rFonts w:ascii="Arial" w:hAnsi="Arial" w:cs="Arial"/>
          <w:sz w:val="20"/>
          <w:szCs w:val="20"/>
        </w:rPr>
        <w:t>, 1.1</w:t>
      </w:r>
      <w:r w:rsidRPr="00DB3110">
        <w:rPr>
          <w:rFonts w:ascii="Arial" w:hAnsi="Arial" w:cs="Arial"/>
          <w:sz w:val="20"/>
          <w:szCs w:val="20"/>
        </w:rPr>
        <w:t xml:space="preserve"> - 4 Časti B.2 súťažných podkladov) </w:t>
      </w:r>
    </w:p>
    <w:p w14:paraId="4719069F" w14:textId="77777777" w:rsidR="00E33778" w:rsidRPr="00DB3110" w:rsidRDefault="00E33778" w:rsidP="00E33778">
      <w:pPr>
        <w:tabs>
          <w:tab w:val="left" w:pos="1134"/>
        </w:tabs>
        <w:ind w:left="1701" w:hanging="1701"/>
        <w:jc w:val="both"/>
        <w:rPr>
          <w:rFonts w:ascii="Arial" w:hAnsi="Arial" w:cs="Arial"/>
          <w:sz w:val="20"/>
          <w:szCs w:val="20"/>
        </w:rPr>
      </w:pPr>
      <w:r w:rsidRPr="00DB3110">
        <w:rPr>
          <w:rFonts w:ascii="Arial" w:hAnsi="Arial" w:cs="Arial"/>
          <w:sz w:val="20"/>
          <w:szCs w:val="20"/>
        </w:rPr>
        <w:tab/>
      </w:r>
      <w:r w:rsidRPr="00DB3110">
        <w:rPr>
          <w:rFonts w:ascii="Arial" w:hAnsi="Arial" w:cs="Arial"/>
          <w:sz w:val="20"/>
          <w:szCs w:val="20"/>
        </w:rPr>
        <w:tab/>
        <w:t>(</w:t>
      </w:r>
      <w:r w:rsidRPr="00DB3110">
        <w:rPr>
          <w:rFonts w:ascii="Arial" w:hAnsi="Arial" w:cs="Arial"/>
          <w:i/>
          <w:sz w:val="20"/>
          <w:szCs w:val="20"/>
        </w:rPr>
        <w:t>zároveň aj ako Príloha č. 1 Rámcovej dohody)</w:t>
      </w:r>
    </w:p>
    <w:p w14:paraId="4BC11A19" w14:textId="616D24C2" w:rsidR="00FC6401" w:rsidRPr="00DB3110" w:rsidRDefault="00FC6401" w:rsidP="00DB3110">
      <w:pPr>
        <w:contextualSpacing/>
        <w:jc w:val="both"/>
        <w:rPr>
          <w:rFonts w:ascii="Arial" w:eastAsiaTheme="minorEastAsia" w:hAnsi="Arial" w:cs="Arial"/>
          <w:b/>
          <w:caps/>
          <w:sz w:val="20"/>
          <w:szCs w:val="20"/>
        </w:rPr>
      </w:pPr>
      <w:bookmarkStart w:id="107" w:name="_Hlk180574139"/>
      <w:r w:rsidRPr="00DB3110">
        <w:rPr>
          <w:rFonts w:ascii="Arial" w:eastAsiaTheme="minorEastAsia" w:hAnsi="Arial" w:cs="Arial"/>
          <w:b/>
          <w:caps/>
          <w:sz w:val="20"/>
          <w:szCs w:val="20"/>
        </w:rPr>
        <w:lastRenderedPageBreak/>
        <w:t>čASŤ</w:t>
      </w:r>
      <w:r w:rsidR="00A437CA" w:rsidRPr="00DB3110">
        <w:rPr>
          <w:rFonts w:ascii="Arial" w:eastAsiaTheme="minorEastAsia" w:hAnsi="Arial" w:cs="Arial"/>
          <w:b/>
          <w:caps/>
          <w:sz w:val="20"/>
          <w:szCs w:val="20"/>
        </w:rPr>
        <w:t xml:space="preserve"> </w:t>
      </w:r>
      <w:r w:rsidRPr="00DB3110">
        <w:rPr>
          <w:rFonts w:ascii="Arial" w:eastAsiaTheme="minorEastAsia" w:hAnsi="Arial" w:cs="Arial"/>
          <w:b/>
          <w:caps/>
          <w:sz w:val="20"/>
          <w:szCs w:val="20"/>
        </w:rPr>
        <w:t>A.3 Podmienky účasti VO VEREJNOM OBSTARÁVANÍ týkajúce sa osobného postavenia, technickej spôsobilosti alebo odbornej spôsobilosti</w:t>
      </w:r>
    </w:p>
    <w:p w14:paraId="4A13181C" w14:textId="77777777" w:rsidR="00FC6401" w:rsidRPr="00DB3110" w:rsidRDefault="00FC6401" w:rsidP="00DB3110">
      <w:pPr>
        <w:contextualSpacing/>
        <w:jc w:val="center"/>
        <w:rPr>
          <w:rFonts w:ascii="Arial" w:eastAsiaTheme="minorEastAsia" w:hAnsi="Arial" w:cs="Arial"/>
          <w:b/>
          <w:caps/>
          <w:sz w:val="20"/>
          <w:szCs w:val="20"/>
        </w:rPr>
      </w:pPr>
    </w:p>
    <w:p w14:paraId="5990BAA5" w14:textId="77777777" w:rsidR="00FC6401" w:rsidRPr="00DB3110" w:rsidRDefault="00FC6401" w:rsidP="00DB3110">
      <w:pPr>
        <w:keepNext/>
        <w:contextualSpacing/>
        <w:jc w:val="both"/>
        <w:outlineLvl w:val="0"/>
        <w:rPr>
          <w:rFonts w:ascii="Arial" w:hAnsi="Arial" w:cs="Arial"/>
          <w:sz w:val="20"/>
          <w:szCs w:val="20"/>
        </w:rPr>
      </w:pPr>
      <w:r w:rsidRPr="00DB3110">
        <w:rPr>
          <w:rFonts w:ascii="Arial" w:hAnsi="Arial" w:cs="Arial"/>
          <w:b/>
          <w:sz w:val="20"/>
          <w:szCs w:val="20"/>
        </w:rPr>
        <w:t>Podmienky účasti vo verejnom obstarávaní týkajúce sa osobného postavenia podľa § 32 zákona, ktoré uchádzač preukazuje nasledovne:</w:t>
      </w:r>
    </w:p>
    <w:p w14:paraId="35DD472D" w14:textId="5B94D1AB" w:rsidR="00BE3511" w:rsidRPr="00DB3110" w:rsidRDefault="00BE3511" w:rsidP="00DB3110">
      <w:pPr>
        <w:tabs>
          <w:tab w:val="left" w:pos="284"/>
        </w:tabs>
        <w:autoSpaceDE w:val="0"/>
        <w:autoSpaceDN w:val="0"/>
        <w:ind w:left="284" w:hanging="284"/>
        <w:contextualSpacing/>
        <w:jc w:val="both"/>
        <w:rPr>
          <w:rFonts w:ascii="Arial" w:hAnsi="Arial" w:cs="Arial"/>
          <w:color w:val="000000" w:themeColor="text1"/>
          <w:sz w:val="20"/>
          <w:szCs w:val="20"/>
          <w:lang w:eastAsia="en-US"/>
        </w:rPr>
      </w:pPr>
    </w:p>
    <w:p w14:paraId="0B1CDC64" w14:textId="77777777" w:rsidR="006B7C03" w:rsidRPr="000B1473" w:rsidRDefault="006B7C03" w:rsidP="006B7C03">
      <w:pPr>
        <w:numPr>
          <w:ilvl w:val="0"/>
          <w:numId w:val="96"/>
        </w:numPr>
        <w:autoSpaceDE w:val="0"/>
        <w:autoSpaceDN w:val="0"/>
        <w:ind w:left="284" w:hanging="284"/>
        <w:contextualSpacing/>
        <w:jc w:val="both"/>
        <w:rPr>
          <w:rFonts w:ascii="Arial" w:eastAsia="Calibri" w:hAnsi="Arial" w:cs="Arial"/>
          <w:noProof/>
          <w:sz w:val="20"/>
          <w:szCs w:val="20"/>
          <w:lang w:val="x-none"/>
        </w:rPr>
      </w:pPr>
      <w:bookmarkStart w:id="108" w:name="_Hlk182300216"/>
      <w:r w:rsidRPr="00F34557">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F34557">
        <w:rPr>
          <w:rFonts w:ascii="Arial" w:hAnsi="Arial" w:cs="Arial"/>
          <w:bCs/>
          <w:iCs/>
          <w:sz w:val="20"/>
          <w:szCs w:val="20"/>
          <w:lang w:eastAsia="en-US"/>
        </w:rPr>
        <w:t>zákona</w:t>
      </w:r>
      <w:r w:rsidRPr="00F34557">
        <w:rPr>
          <w:rFonts w:ascii="Arial" w:eastAsia="Calibri" w:hAnsi="Arial" w:cs="Arial"/>
          <w:noProof/>
          <w:sz w:val="20"/>
          <w:szCs w:val="20"/>
          <w:lang w:val="x-none"/>
        </w:rPr>
        <w:t xml:space="preserve">, ktorých splnenie preukazuje podľa § 32 ods. 2 </w:t>
      </w:r>
      <w:r w:rsidRPr="00F34557">
        <w:rPr>
          <w:rFonts w:ascii="Arial" w:eastAsia="Calibri" w:hAnsi="Arial" w:cs="Arial"/>
          <w:noProof/>
          <w:sz w:val="20"/>
          <w:szCs w:val="20"/>
        </w:rPr>
        <w:t>zákona</w:t>
      </w:r>
      <w:r w:rsidRPr="00F34557">
        <w:rPr>
          <w:rFonts w:ascii="Arial" w:eastAsia="Calibri" w:hAnsi="Arial" w:cs="Arial"/>
          <w:noProof/>
          <w:sz w:val="20"/>
          <w:szCs w:val="20"/>
          <w:lang w:val="x-none"/>
        </w:rPr>
        <w:t xml:space="preserve"> v spojení s § 152 </w:t>
      </w:r>
      <w:r w:rsidRPr="00F34557">
        <w:rPr>
          <w:rFonts w:ascii="Arial" w:eastAsia="Calibri" w:hAnsi="Arial" w:cs="Arial"/>
          <w:noProof/>
          <w:sz w:val="20"/>
          <w:szCs w:val="20"/>
        </w:rPr>
        <w:t>zákona</w:t>
      </w:r>
      <w:r w:rsidRPr="00F34557">
        <w:rPr>
          <w:rFonts w:ascii="Arial" w:eastAsia="Calibri" w:hAnsi="Arial" w:cs="Arial"/>
          <w:noProof/>
          <w:sz w:val="20"/>
          <w:szCs w:val="20"/>
          <w:lang w:val="x-none"/>
        </w:rPr>
        <w:t>.</w:t>
      </w:r>
      <w:r w:rsidRPr="006068BD">
        <w:rPr>
          <w:rFonts w:ascii="Arial" w:eastAsia="Calibri" w:hAnsi="Arial"/>
          <w:sz w:val="20"/>
          <w:lang w:val="x-none"/>
        </w:rPr>
        <w:t xml:space="preserve"> </w:t>
      </w:r>
    </w:p>
    <w:p w14:paraId="2AAA0D7D" w14:textId="3C3774AE" w:rsidR="00AC5463" w:rsidRPr="00AC5463" w:rsidRDefault="006B7C03" w:rsidP="00AC5463">
      <w:pPr>
        <w:numPr>
          <w:ilvl w:val="0"/>
          <w:numId w:val="96"/>
        </w:numPr>
        <w:autoSpaceDE w:val="0"/>
        <w:autoSpaceDN w:val="0"/>
        <w:ind w:left="284" w:hanging="284"/>
        <w:contextualSpacing/>
        <w:jc w:val="both"/>
        <w:rPr>
          <w:rFonts w:ascii="Arial" w:eastAsia="Calibri" w:hAnsi="Arial" w:cs="Arial"/>
          <w:noProof/>
          <w:sz w:val="20"/>
          <w:szCs w:val="20"/>
          <w:lang w:val="x-none"/>
        </w:rPr>
      </w:pPr>
      <w:r w:rsidRPr="006068BD">
        <w:rPr>
          <w:rFonts w:ascii="Arial" w:eastAsia="Calibri" w:hAnsi="Arial" w:cs="Arial"/>
          <w:noProof/>
          <w:sz w:val="20"/>
          <w:szCs w:val="20"/>
        </w:rPr>
        <w:t>Po</w:t>
      </w:r>
      <w:r w:rsidR="0089458D">
        <w:rPr>
          <w:rFonts w:ascii="Arial" w:eastAsia="Calibri" w:hAnsi="Arial" w:cs="Arial"/>
          <w:noProof/>
          <w:sz w:val="20"/>
          <w:szCs w:val="20"/>
        </w:rPr>
        <w:t>d</w:t>
      </w:r>
      <w:r w:rsidRPr="006068BD">
        <w:rPr>
          <w:rFonts w:ascii="Arial" w:eastAsia="Calibri" w:hAnsi="Arial" w:cs="Arial"/>
          <w:noProof/>
          <w:sz w:val="20"/>
          <w:szCs w:val="20"/>
        </w:rPr>
        <w:t>mienky účasti podľa § 32 ods</w:t>
      </w:r>
      <w:r w:rsidR="00D83A59">
        <w:rPr>
          <w:rFonts w:ascii="Arial" w:eastAsia="Calibri" w:hAnsi="Arial" w:cs="Arial"/>
          <w:noProof/>
          <w:sz w:val="20"/>
          <w:szCs w:val="20"/>
        </w:rPr>
        <w:t>.</w:t>
      </w:r>
      <w:r w:rsidRPr="006068BD">
        <w:rPr>
          <w:rFonts w:ascii="Arial" w:eastAsia="Calibri" w:hAnsi="Arial" w:cs="Arial"/>
          <w:noProof/>
          <w:sz w:val="20"/>
          <w:szCs w:val="20"/>
        </w:rPr>
        <w:t xml:space="preserve"> 1 písm. a) </w:t>
      </w:r>
      <w:r w:rsidR="001060AE">
        <w:rPr>
          <w:rFonts w:ascii="Arial" w:eastAsia="Calibri" w:hAnsi="Arial" w:cs="Arial"/>
          <w:noProof/>
          <w:sz w:val="20"/>
          <w:szCs w:val="20"/>
        </w:rPr>
        <w:t xml:space="preserve">zákona </w:t>
      </w:r>
      <w:r w:rsidRPr="006068BD">
        <w:rPr>
          <w:rFonts w:ascii="Arial" w:eastAsia="Calibri" w:hAnsi="Arial" w:cs="Arial"/>
          <w:noProof/>
          <w:sz w:val="20"/>
          <w:szCs w:val="20"/>
        </w:rPr>
        <w:t>musí spĺňať aj iná osoba ako osoba podľa § 32 ods</w:t>
      </w:r>
      <w:r w:rsidR="0048372B">
        <w:rPr>
          <w:rFonts w:ascii="Arial" w:eastAsia="Calibri" w:hAnsi="Arial" w:cs="Arial"/>
          <w:noProof/>
          <w:sz w:val="20"/>
          <w:szCs w:val="20"/>
        </w:rPr>
        <w:t>.</w:t>
      </w:r>
      <w:r w:rsidRPr="006068BD">
        <w:rPr>
          <w:rFonts w:ascii="Arial" w:eastAsia="Calibri" w:hAnsi="Arial" w:cs="Arial"/>
          <w:noProof/>
          <w:sz w:val="20"/>
          <w:szCs w:val="20"/>
        </w:rPr>
        <w:t xml:space="preserve"> 1 písm. a)</w:t>
      </w:r>
      <w:r w:rsidR="001060AE">
        <w:rPr>
          <w:rFonts w:ascii="Arial" w:eastAsia="Calibri" w:hAnsi="Arial" w:cs="Arial"/>
          <w:noProof/>
          <w:sz w:val="20"/>
          <w:szCs w:val="20"/>
        </w:rPr>
        <w:t xml:space="preserve"> zákona</w:t>
      </w:r>
      <w:r w:rsidRPr="006068BD">
        <w:rPr>
          <w:rFonts w:ascii="Arial" w:eastAsia="Calibri" w:hAnsi="Arial" w:cs="Arial"/>
          <w:noProof/>
          <w:sz w:val="20"/>
          <w:szCs w:val="20"/>
        </w:rPr>
        <w:t>, ak táto osoba má právo za ňu konať, práva spojené s rozhodovaním alebo kontrolou v hospodárskom subjekte, ktorý sa chce zúčastniť verejného obstarávania. Splnenie podmienky účasti podľa prvej vety preukazuj</w:t>
      </w:r>
      <w:r w:rsidR="00AC5463">
        <w:rPr>
          <w:rFonts w:ascii="Arial" w:eastAsia="Calibri" w:hAnsi="Arial" w:cs="Arial"/>
          <w:noProof/>
          <w:sz w:val="20"/>
          <w:szCs w:val="20"/>
        </w:rPr>
        <w:t>ú</w:t>
      </w:r>
      <w:r w:rsidRPr="006068BD">
        <w:rPr>
          <w:rFonts w:ascii="Arial" w:eastAsia="Calibri" w:hAnsi="Arial" w:cs="Arial"/>
          <w:noProof/>
          <w:sz w:val="20"/>
          <w:szCs w:val="20"/>
        </w:rPr>
        <w:t xml:space="preserve"> uchádzač</w:t>
      </w:r>
      <w:r w:rsidR="00AC5463">
        <w:rPr>
          <w:rFonts w:ascii="Arial" w:eastAsia="Calibri" w:hAnsi="Arial" w:cs="Arial"/>
          <w:noProof/>
          <w:sz w:val="20"/>
          <w:szCs w:val="20"/>
        </w:rPr>
        <w:t xml:space="preserve">i </w:t>
      </w:r>
      <w:r w:rsidRPr="006068BD">
        <w:rPr>
          <w:rFonts w:ascii="Arial" w:eastAsia="Calibri" w:hAnsi="Arial" w:cs="Arial"/>
          <w:noProof/>
          <w:sz w:val="20"/>
          <w:szCs w:val="20"/>
        </w:rPr>
        <w:t xml:space="preserve">verejnému obstarávateľovi predložením čestného vyhlásenia </w:t>
      </w:r>
      <w:r w:rsidR="00AC5463">
        <w:rPr>
          <w:rFonts w:ascii="Arial" w:eastAsia="Calibri" w:hAnsi="Arial" w:cs="Arial"/>
          <w:noProof/>
          <w:sz w:val="20"/>
          <w:szCs w:val="20"/>
        </w:rPr>
        <w:t>podľa Prílohy č. 2 Časť A.</w:t>
      </w:r>
      <w:r w:rsidR="0089458D">
        <w:rPr>
          <w:rFonts w:ascii="Arial" w:eastAsia="Calibri" w:hAnsi="Arial" w:cs="Arial"/>
          <w:noProof/>
          <w:sz w:val="20"/>
          <w:szCs w:val="20"/>
        </w:rPr>
        <w:t>3</w:t>
      </w:r>
      <w:r w:rsidR="00AC5463">
        <w:rPr>
          <w:rFonts w:ascii="Arial" w:eastAsia="Calibri" w:hAnsi="Arial" w:cs="Arial"/>
          <w:noProof/>
          <w:sz w:val="20"/>
          <w:szCs w:val="20"/>
        </w:rPr>
        <w:t xml:space="preserve"> týchto SP </w:t>
      </w:r>
      <w:r w:rsidRPr="006068BD">
        <w:rPr>
          <w:rFonts w:ascii="Arial" w:eastAsia="Calibri" w:hAnsi="Arial" w:cs="Arial"/>
          <w:noProof/>
          <w:sz w:val="20"/>
          <w:szCs w:val="20"/>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r w:rsidR="0089458D">
        <w:rPr>
          <w:rFonts w:ascii="Arial" w:eastAsia="Calibri" w:hAnsi="Arial" w:cs="Arial"/>
          <w:noProof/>
          <w:sz w:val="20"/>
          <w:szCs w:val="20"/>
        </w:rPr>
        <w:t xml:space="preserve">. </w:t>
      </w:r>
      <w:r w:rsidR="00AC5463" w:rsidRPr="00AC5463">
        <w:rPr>
          <w:rFonts w:ascii="Arial" w:eastAsia="Calibri" w:hAnsi="Arial" w:cs="Arial"/>
          <w:noProof/>
          <w:sz w:val="20"/>
          <w:szCs w:val="20"/>
        </w:rPr>
        <w:t xml:space="preserve">Skupina dodávateľov predkladá Čestné vyhlásenie podľa Prílohy </w:t>
      </w:r>
      <w:r w:rsidR="0089458D">
        <w:rPr>
          <w:rFonts w:ascii="Arial" w:eastAsia="Calibri" w:hAnsi="Arial" w:cs="Arial"/>
          <w:noProof/>
          <w:sz w:val="20"/>
          <w:szCs w:val="20"/>
        </w:rPr>
        <w:t xml:space="preserve">č. </w:t>
      </w:r>
      <w:r w:rsidR="00AC5463" w:rsidRPr="00AC5463">
        <w:rPr>
          <w:rFonts w:ascii="Arial" w:eastAsia="Calibri" w:hAnsi="Arial" w:cs="Arial"/>
          <w:noProof/>
          <w:sz w:val="20"/>
          <w:szCs w:val="20"/>
        </w:rPr>
        <w:t xml:space="preserve">2 Časti </w:t>
      </w:r>
      <w:r w:rsidR="0089458D">
        <w:rPr>
          <w:rFonts w:ascii="Arial" w:eastAsia="Calibri" w:hAnsi="Arial" w:cs="Arial"/>
          <w:noProof/>
          <w:sz w:val="20"/>
          <w:szCs w:val="20"/>
        </w:rPr>
        <w:t>A.3</w:t>
      </w:r>
      <w:r w:rsidR="00AC5463" w:rsidRPr="00AC5463">
        <w:rPr>
          <w:rFonts w:ascii="Arial" w:eastAsia="Calibri" w:hAnsi="Arial" w:cs="Arial"/>
          <w:noProof/>
          <w:sz w:val="20"/>
          <w:szCs w:val="20"/>
        </w:rPr>
        <w:t xml:space="preserve"> týchto SP za každého dodávateľa samostatne.</w:t>
      </w:r>
    </w:p>
    <w:p w14:paraId="58D44DF3" w14:textId="0617483E" w:rsidR="00AC5463" w:rsidRPr="00AC5463" w:rsidRDefault="00AC5463" w:rsidP="00AC5463">
      <w:pPr>
        <w:numPr>
          <w:ilvl w:val="0"/>
          <w:numId w:val="96"/>
        </w:numPr>
        <w:autoSpaceDE w:val="0"/>
        <w:autoSpaceDN w:val="0"/>
        <w:ind w:left="284" w:hanging="284"/>
        <w:contextualSpacing/>
        <w:jc w:val="both"/>
        <w:rPr>
          <w:rFonts w:ascii="Arial" w:eastAsia="Calibri" w:hAnsi="Arial" w:cs="Arial"/>
          <w:noProof/>
          <w:sz w:val="20"/>
          <w:szCs w:val="20"/>
        </w:rPr>
      </w:pPr>
      <w:r w:rsidRPr="00AC5463">
        <w:rPr>
          <w:rFonts w:ascii="Arial" w:eastAsia="Calibri" w:hAnsi="Arial" w:cs="Arial"/>
          <w:noProof/>
          <w:sz w:val="20"/>
          <w:szCs w:val="20"/>
        </w:rPr>
        <w:t>Pr</w:t>
      </w:r>
      <w:r w:rsidR="0089458D">
        <w:rPr>
          <w:rFonts w:ascii="Arial" w:eastAsia="Calibri" w:hAnsi="Arial" w:cs="Arial"/>
          <w:noProof/>
          <w:sz w:val="20"/>
          <w:szCs w:val="20"/>
        </w:rPr>
        <w:t xml:space="preserve">i </w:t>
      </w:r>
      <w:r w:rsidRPr="00AC5463">
        <w:rPr>
          <w:rFonts w:ascii="Arial" w:eastAsia="Calibri" w:hAnsi="Arial" w:cs="Arial"/>
          <w:noProof/>
          <w:sz w:val="20"/>
          <w:szCs w:val="20"/>
        </w:rPr>
        <w:t xml:space="preserve">preukazovaní splnenia podmienok účasti týkajúcich sa technickej spôsobilosti alebo odbornej spôsobilosti podľa § 34 zákona inou osobou v zmysle § 34 ods. 3 zákona, uchádzač predkladá Čestné vyhlásenie podľa bodu 2 </w:t>
      </w:r>
      <w:r w:rsidR="0089458D">
        <w:rPr>
          <w:rFonts w:ascii="Arial" w:eastAsia="Calibri" w:hAnsi="Arial" w:cs="Arial"/>
          <w:noProof/>
          <w:sz w:val="20"/>
          <w:szCs w:val="20"/>
        </w:rPr>
        <w:t xml:space="preserve">tejto Časti </w:t>
      </w:r>
      <w:r w:rsidR="00D83A59">
        <w:rPr>
          <w:rFonts w:ascii="Arial" w:eastAsia="Calibri" w:hAnsi="Arial" w:cs="Arial"/>
          <w:noProof/>
          <w:sz w:val="20"/>
          <w:szCs w:val="20"/>
        </w:rPr>
        <w:t>súťažných podkladov</w:t>
      </w:r>
      <w:r w:rsidR="0089458D">
        <w:rPr>
          <w:rFonts w:ascii="Arial" w:eastAsia="Calibri" w:hAnsi="Arial" w:cs="Arial"/>
          <w:noProof/>
          <w:sz w:val="20"/>
          <w:szCs w:val="20"/>
        </w:rPr>
        <w:t xml:space="preserve">, t. j. </w:t>
      </w:r>
      <w:r w:rsidRPr="00AC5463">
        <w:rPr>
          <w:rFonts w:ascii="Arial" w:eastAsia="Calibri" w:hAnsi="Arial" w:cs="Arial"/>
          <w:noProof/>
          <w:sz w:val="20"/>
          <w:szCs w:val="20"/>
        </w:rPr>
        <w:t>Príloh</w:t>
      </w:r>
      <w:r w:rsidR="0089458D">
        <w:rPr>
          <w:rFonts w:ascii="Arial" w:eastAsia="Calibri" w:hAnsi="Arial" w:cs="Arial"/>
          <w:noProof/>
          <w:sz w:val="20"/>
          <w:szCs w:val="20"/>
        </w:rPr>
        <w:t>u</w:t>
      </w:r>
      <w:r w:rsidRPr="00AC5463">
        <w:rPr>
          <w:rFonts w:ascii="Arial" w:eastAsia="Calibri" w:hAnsi="Arial" w:cs="Arial"/>
          <w:noProof/>
          <w:sz w:val="20"/>
          <w:szCs w:val="20"/>
        </w:rPr>
        <w:t xml:space="preserve"> </w:t>
      </w:r>
      <w:r w:rsidR="0089458D">
        <w:rPr>
          <w:rFonts w:ascii="Arial" w:eastAsia="Calibri" w:hAnsi="Arial" w:cs="Arial"/>
          <w:noProof/>
          <w:sz w:val="20"/>
          <w:szCs w:val="20"/>
        </w:rPr>
        <w:t>č. 2</w:t>
      </w:r>
      <w:r w:rsidRPr="00AC5463">
        <w:rPr>
          <w:rFonts w:ascii="Arial" w:eastAsia="Calibri" w:hAnsi="Arial" w:cs="Arial"/>
          <w:noProof/>
          <w:sz w:val="20"/>
          <w:szCs w:val="20"/>
        </w:rPr>
        <w:t xml:space="preserve"> Časti </w:t>
      </w:r>
      <w:r w:rsidR="0089458D">
        <w:rPr>
          <w:rFonts w:ascii="Arial" w:eastAsia="Calibri" w:hAnsi="Arial" w:cs="Arial"/>
          <w:noProof/>
          <w:sz w:val="20"/>
          <w:szCs w:val="20"/>
        </w:rPr>
        <w:t>A.3</w:t>
      </w:r>
      <w:r w:rsidRPr="00AC5463">
        <w:rPr>
          <w:rFonts w:ascii="Arial" w:eastAsia="Calibri" w:hAnsi="Arial" w:cs="Arial"/>
          <w:noProof/>
          <w:sz w:val="20"/>
          <w:szCs w:val="20"/>
        </w:rPr>
        <w:t xml:space="preserve"> týchto SP za každú inú osobu samostatne.</w:t>
      </w:r>
    </w:p>
    <w:p w14:paraId="3C883CAA" w14:textId="77777777" w:rsidR="006B7C03" w:rsidRPr="00F34557" w:rsidRDefault="006B7C03" w:rsidP="006B7C03">
      <w:pPr>
        <w:numPr>
          <w:ilvl w:val="0"/>
          <w:numId w:val="96"/>
        </w:numPr>
        <w:ind w:left="284" w:hanging="284"/>
        <w:jc w:val="both"/>
        <w:rPr>
          <w:rFonts w:ascii="Arial" w:hAnsi="Arial" w:cs="Arial"/>
          <w:sz w:val="20"/>
          <w:szCs w:val="20"/>
          <w:lang w:eastAsia="en-US"/>
        </w:rPr>
      </w:pPr>
      <w:r w:rsidRPr="00F34557">
        <w:rPr>
          <w:rFonts w:ascii="Arial"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518C1136" w14:textId="77777777" w:rsidR="006B7C03" w:rsidRPr="00F34557" w:rsidRDefault="006B7C03" w:rsidP="006B7C03">
      <w:pPr>
        <w:numPr>
          <w:ilvl w:val="0"/>
          <w:numId w:val="96"/>
        </w:numPr>
        <w:ind w:left="284" w:hanging="284"/>
        <w:jc w:val="both"/>
        <w:rPr>
          <w:rFonts w:ascii="Arial" w:hAnsi="Arial" w:cs="Arial"/>
          <w:sz w:val="20"/>
          <w:szCs w:val="20"/>
          <w:lang w:eastAsia="en-US"/>
        </w:rPr>
      </w:pPr>
      <w:r w:rsidRPr="00F34557">
        <w:rPr>
          <w:rFonts w:ascii="Arial"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57D1B17" w14:textId="77777777" w:rsidR="006B7C03" w:rsidRPr="00F34557" w:rsidRDefault="006B7C03" w:rsidP="006B7C03">
      <w:pPr>
        <w:numPr>
          <w:ilvl w:val="0"/>
          <w:numId w:val="96"/>
        </w:numPr>
        <w:autoSpaceDE w:val="0"/>
        <w:autoSpaceDN w:val="0"/>
        <w:ind w:left="284" w:hanging="284"/>
        <w:jc w:val="both"/>
        <w:rPr>
          <w:rFonts w:ascii="Arial" w:eastAsia="Calibri" w:hAnsi="Arial" w:cs="Arial"/>
          <w:sz w:val="20"/>
          <w:szCs w:val="20"/>
        </w:rPr>
      </w:pPr>
      <w:r w:rsidRPr="00F34557">
        <w:rPr>
          <w:rFonts w:ascii="Arial"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2B84E5FF" w14:textId="77777777" w:rsidR="006B7C03" w:rsidRPr="00F34557" w:rsidRDefault="006B7C03" w:rsidP="006B7C03">
      <w:pPr>
        <w:numPr>
          <w:ilvl w:val="0"/>
          <w:numId w:val="96"/>
        </w:numPr>
        <w:tabs>
          <w:tab w:val="left" w:pos="142"/>
        </w:tabs>
        <w:autoSpaceDE w:val="0"/>
        <w:autoSpaceDN w:val="0"/>
        <w:ind w:left="284" w:hanging="284"/>
        <w:jc w:val="both"/>
        <w:rPr>
          <w:rFonts w:ascii="Arial" w:hAnsi="Arial" w:cs="Arial"/>
          <w:sz w:val="20"/>
          <w:szCs w:val="20"/>
          <w:lang w:eastAsia="en-US"/>
        </w:rPr>
      </w:pPr>
      <w:r w:rsidRPr="00F34557">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F34557">
        <w:rPr>
          <w:rFonts w:ascii="Arial" w:hAnsi="Arial" w:cs="Arial"/>
          <w:sz w:val="20"/>
          <w:szCs w:val="20"/>
          <w:lang w:eastAsia="en-US"/>
        </w:rPr>
        <w:t xml:space="preserve"> </w:t>
      </w:r>
    </w:p>
    <w:p w14:paraId="24783AA9" w14:textId="77777777" w:rsidR="006B7C03" w:rsidRPr="00F34557" w:rsidRDefault="006B7C03" w:rsidP="006B7C03">
      <w:pPr>
        <w:ind w:left="284" w:hanging="284"/>
        <w:jc w:val="both"/>
        <w:rPr>
          <w:rFonts w:ascii="Arial" w:hAnsi="Arial" w:cs="Arial"/>
          <w:sz w:val="20"/>
          <w:szCs w:val="20"/>
          <w:lang w:eastAsia="en-US"/>
        </w:rPr>
      </w:pPr>
      <w:r>
        <w:rPr>
          <w:rFonts w:ascii="Arial" w:hAnsi="Arial" w:cs="Arial"/>
          <w:sz w:val="20"/>
          <w:szCs w:val="20"/>
          <w:lang w:eastAsia="en-US"/>
        </w:rPr>
        <w:t>7</w:t>
      </w:r>
      <w:r w:rsidRPr="00F34557">
        <w:rPr>
          <w:rFonts w:ascii="Arial" w:hAnsi="Arial" w:cs="Arial"/>
          <w:sz w:val="20"/>
          <w:szCs w:val="20"/>
          <w:lang w:eastAsia="en-US"/>
        </w:rPr>
        <w:t>.</w:t>
      </w:r>
      <w:r w:rsidRPr="00F34557">
        <w:rPr>
          <w:rFonts w:ascii="Arial" w:hAnsi="Arial" w:cs="Arial"/>
          <w:sz w:val="20"/>
          <w:szCs w:val="20"/>
          <w:lang w:eastAsia="en-US"/>
        </w:rPr>
        <w:tab/>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bookmarkEnd w:id="108"/>
    <w:p w14:paraId="330A210D" w14:textId="26A2BB54"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4BF9438E" w14:textId="34A187B6"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33E024E3" w14:textId="38F3F527"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0210A719" w14:textId="53E719F6"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63DBCED4" w14:textId="029A9168"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7EC8F5F4" w14:textId="7E90942A"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0B911037" w14:textId="5727B252"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28F0D14D" w14:textId="399A44D3"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6E4F21ED" w14:textId="6CD561AE"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51112F4B" w14:textId="1B503D6B"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7050FE4C" w14:textId="6E388DF0"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0AAA126C" w14:textId="399171CE"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1BC7CAFF" w14:textId="5AC36656"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1539D8F2" w14:textId="67447E60"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49B10722" w14:textId="276B9086"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6494311B" w14:textId="242CBD24"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6360C9DE" w14:textId="132D47E8"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4B2C453B" w14:textId="7C68B9E1"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58AFD796" w14:textId="6CEE703A"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12546001" w14:textId="49F3AE73" w:rsidR="00A3012F" w:rsidRDefault="00A3012F" w:rsidP="00DB3110">
      <w:pPr>
        <w:widowControl w:val="0"/>
        <w:tabs>
          <w:tab w:val="left" w:pos="0"/>
        </w:tabs>
        <w:contextualSpacing/>
        <w:jc w:val="both"/>
        <w:outlineLvl w:val="2"/>
        <w:rPr>
          <w:rFonts w:ascii="Arial" w:eastAsia="Tahoma" w:hAnsi="Arial" w:cs="Arial"/>
          <w:b/>
          <w:sz w:val="20"/>
          <w:szCs w:val="20"/>
          <w:lang w:eastAsia="en-US"/>
        </w:rPr>
      </w:pPr>
    </w:p>
    <w:p w14:paraId="01F0CB8D" w14:textId="5ECBBC05" w:rsidR="005A0824" w:rsidRPr="00DB3110" w:rsidRDefault="005A0824" w:rsidP="00DB3110">
      <w:pPr>
        <w:widowControl w:val="0"/>
        <w:tabs>
          <w:tab w:val="left" w:pos="0"/>
        </w:tabs>
        <w:contextualSpacing/>
        <w:jc w:val="both"/>
        <w:outlineLvl w:val="2"/>
        <w:rPr>
          <w:rFonts w:ascii="Arial" w:eastAsia="Tahoma" w:hAnsi="Arial" w:cs="Arial"/>
          <w:b/>
          <w:bCs/>
          <w:sz w:val="20"/>
          <w:szCs w:val="20"/>
          <w:lang w:eastAsia="en-US"/>
        </w:rPr>
      </w:pPr>
      <w:r w:rsidRPr="00DB3110">
        <w:rPr>
          <w:rFonts w:ascii="Arial" w:eastAsia="Tahoma" w:hAnsi="Arial" w:cs="Arial"/>
          <w:b/>
          <w:sz w:val="20"/>
          <w:szCs w:val="20"/>
          <w:lang w:eastAsia="en-US"/>
        </w:rPr>
        <w:lastRenderedPageBreak/>
        <w:t>Podmienky účasti vo verejnom obstarávaní týkajúce sa technickej spôsobilosti alebo odbornej spôsobilosti podľa § 34 zákona:</w:t>
      </w:r>
    </w:p>
    <w:p w14:paraId="0DBD7F2C" w14:textId="77777777" w:rsidR="005A0824" w:rsidRPr="00DB3110" w:rsidRDefault="005A0824" w:rsidP="00DB3110">
      <w:pPr>
        <w:widowControl w:val="0"/>
        <w:tabs>
          <w:tab w:val="left" w:pos="0"/>
        </w:tabs>
        <w:contextualSpacing/>
        <w:jc w:val="both"/>
        <w:outlineLvl w:val="2"/>
        <w:rPr>
          <w:rFonts w:ascii="Arial" w:eastAsia="Tahoma" w:hAnsi="Arial" w:cs="Arial"/>
          <w:bCs/>
          <w:sz w:val="20"/>
          <w:szCs w:val="20"/>
          <w:lang w:eastAsia="en-US"/>
        </w:rPr>
      </w:pPr>
    </w:p>
    <w:p w14:paraId="39C46F23" w14:textId="3BC334DE" w:rsidR="005A0824" w:rsidRPr="00DB3110" w:rsidRDefault="005A0824" w:rsidP="00DB3110">
      <w:pPr>
        <w:contextualSpacing/>
        <w:jc w:val="both"/>
        <w:rPr>
          <w:rFonts w:ascii="Arial" w:eastAsiaTheme="minorEastAsia" w:hAnsi="Arial" w:cs="Arial"/>
          <w:sz w:val="20"/>
          <w:szCs w:val="20"/>
        </w:rPr>
      </w:pPr>
      <w:bookmarkStart w:id="109" w:name="_Hlk179956610"/>
      <w:r w:rsidRPr="00DB3110">
        <w:rPr>
          <w:rFonts w:ascii="Arial" w:eastAsiaTheme="minorEastAsia" w:hAnsi="Arial" w:cs="Arial"/>
          <w:sz w:val="20"/>
          <w:szCs w:val="20"/>
        </w:rPr>
        <w:t xml:space="preserve">Uchádzač vo svojej ponuke predloží dokumenty, ktorými preukazuje svoju technickú spôsobilosť alebo odbornú spôsobilosť nasledovne:  </w:t>
      </w:r>
    </w:p>
    <w:p w14:paraId="4AD00017" w14:textId="77777777" w:rsidR="00640D9A" w:rsidRPr="00DB3110" w:rsidRDefault="00640D9A" w:rsidP="00DB3110">
      <w:pPr>
        <w:contextualSpacing/>
        <w:jc w:val="both"/>
        <w:rPr>
          <w:rFonts w:ascii="Arial" w:eastAsiaTheme="minorEastAsia" w:hAnsi="Arial" w:cs="Arial"/>
          <w:sz w:val="20"/>
          <w:szCs w:val="20"/>
        </w:rPr>
      </w:pPr>
    </w:p>
    <w:p w14:paraId="22CD09DE" w14:textId="2CEB5601" w:rsidR="00640D9A" w:rsidRPr="00DB3110" w:rsidRDefault="00640D9A" w:rsidP="00B87A8E">
      <w:pPr>
        <w:numPr>
          <w:ilvl w:val="0"/>
          <w:numId w:val="62"/>
        </w:numPr>
        <w:tabs>
          <w:tab w:val="left" w:pos="284"/>
        </w:tabs>
        <w:ind w:left="284" w:hanging="284"/>
        <w:jc w:val="both"/>
        <w:rPr>
          <w:rFonts w:ascii="Arial" w:hAnsi="Arial" w:cs="Arial"/>
          <w:b/>
          <w:bCs/>
          <w:iCs/>
          <w:noProof/>
          <w:sz w:val="20"/>
          <w:szCs w:val="20"/>
          <w:lang w:eastAsia="en-US"/>
        </w:rPr>
      </w:pPr>
      <w:r w:rsidRPr="00DB3110">
        <w:rPr>
          <w:rFonts w:ascii="Arial" w:hAnsi="Arial" w:cs="Arial"/>
          <w:b/>
          <w:bCs/>
          <w:iCs/>
          <w:noProof/>
          <w:sz w:val="20"/>
          <w:szCs w:val="20"/>
          <w:lang w:eastAsia="en-US"/>
        </w:rPr>
        <w:t xml:space="preserve">Podľa § 34 ods. 1 písm. a) </w:t>
      </w:r>
      <w:r w:rsidR="006B7C03">
        <w:rPr>
          <w:rFonts w:ascii="Arial" w:hAnsi="Arial" w:cs="Arial"/>
          <w:b/>
          <w:bCs/>
          <w:iCs/>
          <w:noProof/>
          <w:sz w:val="20"/>
          <w:szCs w:val="20"/>
          <w:lang w:eastAsia="en-US"/>
        </w:rPr>
        <w:t>v nadväznosti na ods. 2 zákona</w:t>
      </w:r>
      <w:r w:rsidRPr="00DB3110">
        <w:rPr>
          <w:rFonts w:ascii="Arial" w:hAnsi="Arial" w:cs="Arial"/>
          <w:b/>
          <w:bCs/>
          <w:iCs/>
          <w:noProof/>
          <w:sz w:val="20"/>
          <w:szCs w:val="20"/>
          <w:lang w:eastAsia="en-US"/>
        </w:rPr>
        <w:t>:</w:t>
      </w:r>
    </w:p>
    <w:p w14:paraId="2F003D80" w14:textId="0073182E" w:rsidR="00640D9A" w:rsidRPr="00DB3110" w:rsidRDefault="00640D9A" w:rsidP="00DB3110">
      <w:pPr>
        <w:tabs>
          <w:tab w:val="left" w:pos="284"/>
          <w:tab w:val="left" w:pos="2268"/>
          <w:tab w:val="left" w:pos="2694"/>
        </w:tabs>
        <w:ind w:left="284" w:hanging="284"/>
        <w:jc w:val="both"/>
        <w:rPr>
          <w:rFonts w:ascii="Arial" w:hAnsi="Arial" w:cs="Arial"/>
          <w:b/>
          <w:sz w:val="20"/>
          <w:szCs w:val="20"/>
          <w:lang w:eastAsia="en-US"/>
        </w:rPr>
      </w:pPr>
      <w:r w:rsidRPr="00DB3110">
        <w:rPr>
          <w:rFonts w:ascii="Arial" w:hAnsi="Arial" w:cs="Arial"/>
          <w:sz w:val="20"/>
          <w:szCs w:val="20"/>
          <w:lang w:eastAsia="en-US"/>
        </w:rPr>
        <w:tab/>
        <w:t xml:space="preserve">Zoznam poskytnutých služieb rovnakého alebo podobného charakteru ako je predmet zákazky s technickými parametrami odpovedajúcim min. parametrom predmetu zákazky za predchádzajúcich 5 (päť) rokov od vyhlásenia verejného obstarávania (ďalej len „rozhodné obdobie“) s uvedením cien, lehôt poskytnutia služieb a odberateľov; dokladom je referencia, ak odberateľom bol verejný obstarávateľ alebo obstarávateľ podľa </w:t>
      </w:r>
      <w:r w:rsidR="006B7C03">
        <w:rPr>
          <w:rFonts w:ascii="Arial" w:hAnsi="Arial" w:cs="Arial"/>
          <w:sz w:val="20"/>
          <w:szCs w:val="20"/>
          <w:lang w:eastAsia="en-US"/>
        </w:rPr>
        <w:t>zákona</w:t>
      </w:r>
      <w:r w:rsidRPr="00DB3110">
        <w:rPr>
          <w:rFonts w:ascii="Arial" w:hAnsi="Arial" w:cs="Arial"/>
          <w:sz w:val="20"/>
          <w:szCs w:val="20"/>
          <w:lang w:eastAsia="en-US"/>
        </w:rPr>
        <w:t>.</w:t>
      </w:r>
      <w:r w:rsidRPr="00DB3110">
        <w:rPr>
          <w:rFonts w:ascii="Arial" w:hAnsi="Arial" w:cs="Arial"/>
          <w:b/>
          <w:sz w:val="20"/>
          <w:szCs w:val="20"/>
          <w:lang w:eastAsia="en-US"/>
        </w:rPr>
        <w:t xml:space="preserve"> </w:t>
      </w:r>
    </w:p>
    <w:p w14:paraId="290BE3C3" w14:textId="77777777" w:rsidR="0089458D" w:rsidRDefault="0089458D" w:rsidP="00DB3110">
      <w:pPr>
        <w:autoSpaceDE w:val="0"/>
        <w:autoSpaceDN w:val="0"/>
        <w:adjustRightInd w:val="0"/>
        <w:ind w:left="284"/>
        <w:jc w:val="both"/>
        <w:rPr>
          <w:rFonts w:ascii="Arial" w:hAnsi="Arial" w:cs="Arial"/>
          <w:b/>
          <w:sz w:val="20"/>
          <w:szCs w:val="20"/>
          <w:lang w:eastAsia="en-US"/>
        </w:rPr>
      </w:pPr>
      <w:bookmarkStart w:id="110" w:name="_Hlk180406702"/>
    </w:p>
    <w:p w14:paraId="5F95856C" w14:textId="49BBAB6B" w:rsidR="00640D9A" w:rsidRPr="00DB3110" w:rsidRDefault="00640D9A" w:rsidP="00DB3110">
      <w:pPr>
        <w:autoSpaceDE w:val="0"/>
        <w:autoSpaceDN w:val="0"/>
        <w:adjustRightInd w:val="0"/>
        <w:ind w:left="284"/>
        <w:jc w:val="both"/>
        <w:rPr>
          <w:rFonts w:ascii="Arial" w:hAnsi="Arial" w:cs="Arial"/>
          <w:b/>
          <w:sz w:val="20"/>
          <w:szCs w:val="20"/>
          <w:lang w:eastAsia="en-US"/>
        </w:rPr>
      </w:pPr>
      <w:r w:rsidRPr="00DB3110">
        <w:rPr>
          <w:rFonts w:ascii="Arial" w:hAnsi="Arial" w:cs="Arial"/>
          <w:b/>
          <w:sz w:val="20"/>
          <w:szCs w:val="20"/>
          <w:lang w:eastAsia="en-US"/>
        </w:rPr>
        <w:t>Minimálna požadovaná úroveň štandardov:</w:t>
      </w:r>
    </w:p>
    <w:bookmarkEnd w:id="110"/>
    <w:p w14:paraId="062C61CB" w14:textId="57C645CC" w:rsidR="00640D9A" w:rsidRDefault="00640D9A" w:rsidP="00DB3110">
      <w:pPr>
        <w:autoSpaceDE w:val="0"/>
        <w:autoSpaceDN w:val="0"/>
        <w:adjustRightInd w:val="0"/>
        <w:ind w:left="284"/>
        <w:jc w:val="both"/>
        <w:rPr>
          <w:rFonts w:ascii="Arial" w:hAnsi="Arial" w:cs="Arial"/>
          <w:sz w:val="20"/>
          <w:szCs w:val="20"/>
          <w:lang w:eastAsia="en-US"/>
        </w:rPr>
      </w:pPr>
      <w:r w:rsidRPr="00DB3110">
        <w:rPr>
          <w:rFonts w:ascii="Arial" w:hAnsi="Arial" w:cs="Arial"/>
          <w:sz w:val="20"/>
          <w:szCs w:val="20"/>
          <w:lang w:eastAsia="en-US"/>
        </w:rPr>
        <w:t>Uchádzač musí preukázať, že v rozhodnom období poskytol služby rovnakého alebo podobného charakteru ako je predmet zákazky v rozhodnom období v celkovom objeme 40 000 eur bez dane z pridanej hodnoty (ďalej len „DPH“) a z toho aspoň 1 zákazku rozsahom ako predmet zákazky v min. hodnote 20 000 eur bez DPH. Uchádzač môže splnenie podmienok účasti týkajúcich sa poskytnutia služieb rovnakého alebo podobného charakteru ako predmet zákazky preukázať referenciou/referenciami v ich kombinácii alebo samostatnou referenciou.</w:t>
      </w:r>
    </w:p>
    <w:p w14:paraId="67076C91" w14:textId="22DCEC8A" w:rsidR="006B7C03" w:rsidRDefault="006B7C03" w:rsidP="00DB3110">
      <w:pPr>
        <w:autoSpaceDE w:val="0"/>
        <w:autoSpaceDN w:val="0"/>
        <w:adjustRightInd w:val="0"/>
        <w:ind w:left="284"/>
        <w:jc w:val="both"/>
        <w:rPr>
          <w:rFonts w:ascii="Arial" w:hAnsi="Arial" w:cs="Arial"/>
          <w:sz w:val="20"/>
          <w:szCs w:val="20"/>
          <w:lang w:eastAsia="en-US"/>
        </w:rPr>
      </w:pPr>
    </w:p>
    <w:p w14:paraId="2E4032B0" w14:textId="0053C4D3" w:rsidR="006B7C03" w:rsidRPr="00DB3110" w:rsidRDefault="006B7C03" w:rsidP="006B7C03">
      <w:pPr>
        <w:tabs>
          <w:tab w:val="left" w:pos="284"/>
          <w:tab w:val="left" w:pos="2268"/>
          <w:tab w:val="left" w:pos="2694"/>
        </w:tabs>
        <w:ind w:left="284" w:hanging="284"/>
        <w:jc w:val="both"/>
        <w:rPr>
          <w:rFonts w:ascii="Arial" w:hAnsi="Arial" w:cs="Arial"/>
          <w:sz w:val="20"/>
          <w:szCs w:val="20"/>
          <w:lang w:eastAsia="en-US"/>
        </w:rPr>
      </w:pPr>
      <w:r>
        <w:rPr>
          <w:rFonts w:ascii="Arial" w:hAnsi="Arial" w:cs="Arial"/>
          <w:b/>
          <w:sz w:val="20"/>
          <w:szCs w:val="20"/>
          <w:lang w:eastAsia="en-US"/>
        </w:rPr>
        <w:tab/>
      </w:r>
      <w:r w:rsidRPr="00DB3110">
        <w:rPr>
          <w:rFonts w:ascii="Arial" w:hAnsi="Arial" w:cs="Arial"/>
          <w:b/>
          <w:sz w:val="20"/>
          <w:szCs w:val="20"/>
          <w:lang w:eastAsia="en-US"/>
        </w:rPr>
        <w:t>Pod službami rovnakého charakteru</w:t>
      </w:r>
      <w:r w:rsidRPr="00DB3110">
        <w:rPr>
          <w:rFonts w:ascii="Arial" w:hAnsi="Arial" w:cs="Arial"/>
          <w:sz w:val="20"/>
          <w:szCs w:val="20"/>
          <w:lang w:eastAsia="en-US"/>
        </w:rPr>
        <w:t xml:space="preserve"> ako predmet zákazky sa rozumie, že uchádzač v rozhodnom období poskytoval služby, ktoré budú poskytované v rámci plnenia predmetu zákazky. </w:t>
      </w:r>
    </w:p>
    <w:p w14:paraId="6FE545E1" w14:textId="77777777" w:rsidR="006B7C03" w:rsidRPr="00DB3110" w:rsidRDefault="006B7C03" w:rsidP="006B7C03">
      <w:pPr>
        <w:tabs>
          <w:tab w:val="left" w:pos="284"/>
          <w:tab w:val="left" w:pos="2268"/>
          <w:tab w:val="left" w:pos="2694"/>
        </w:tabs>
        <w:ind w:left="284" w:hanging="284"/>
        <w:jc w:val="both"/>
        <w:rPr>
          <w:rFonts w:ascii="Arial" w:hAnsi="Arial" w:cs="Arial"/>
          <w:sz w:val="20"/>
          <w:szCs w:val="20"/>
          <w:lang w:eastAsia="en-US"/>
        </w:rPr>
      </w:pPr>
    </w:p>
    <w:p w14:paraId="49B6AE91" w14:textId="77777777" w:rsidR="006B7C03" w:rsidRPr="00DB3110" w:rsidRDefault="006B7C03" w:rsidP="006B7C03">
      <w:pPr>
        <w:tabs>
          <w:tab w:val="left" w:pos="284"/>
          <w:tab w:val="left" w:pos="2268"/>
          <w:tab w:val="left" w:pos="2694"/>
        </w:tabs>
        <w:ind w:left="284" w:hanging="284"/>
        <w:jc w:val="both"/>
        <w:rPr>
          <w:rFonts w:ascii="Arial" w:hAnsi="Arial" w:cs="Arial"/>
          <w:sz w:val="20"/>
          <w:szCs w:val="20"/>
          <w:lang w:eastAsia="en-US"/>
        </w:rPr>
      </w:pPr>
      <w:r w:rsidRPr="00DB3110">
        <w:rPr>
          <w:rFonts w:ascii="Arial" w:hAnsi="Arial" w:cs="Arial"/>
          <w:b/>
          <w:sz w:val="20"/>
          <w:szCs w:val="20"/>
          <w:lang w:eastAsia="en-US"/>
        </w:rPr>
        <w:tab/>
        <w:t>Pod službami podobného charakteru</w:t>
      </w:r>
      <w:r w:rsidRPr="00DB3110">
        <w:rPr>
          <w:rFonts w:ascii="Arial" w:hAnsi="Arial" w:cs="Arial"/>
          <w:sz w:val="20"/>
          <w:szCs w:val="20"/>
          <w:lang w:eastAsia="en-US"/>
        </w:rPr>
        <w:t xml:space="preserve"> ako predmet zákazky sa rozumie, že uchádzač v rozhodnom období poskytoval služby záručného, alebo pozáručného servisu a opráv technologického vybavenia diaľnice, rýchlostnej cesty alebo inej cestnej komunikácie</w:t>
      </w:r>
    </w:p>
    <w:p w14:paraId="5EA8E787" w14:textId="77777777" w:rsidR="00640D9A" w:rsidRPr="00DB3110" w:rsidRDefault="00640D9A" w:rsidP="00DB3110">
      <w:pPr>
        <w:autoSpaceDE w:val="0"/>
        <w:autoSpaceDN w:val="0"/>
        <w:adjustRightInd w:val="0"/>
        <w:ind w:left="284"/>
        <w:jc w:val="both"/>
        <w:rPr>
          <w:rFonts w:ascii="Arial" w:hAnsi="Arial" w:cs="Arial"/>
          <w:sz w:val="20"/>
          <w:szCs w:val="20"/>
          <w:lang w:eastAsia="en-US"/>
        </w:rPr>
      </w:pPr>
    </w:p>
    <w:p w14:paraId="10C71ADC" w14:textId="77777777" w:rsidR="00640D9A" w:rsidRPr="00DB3110" w:rsidRDefault="00640D9A" w:rsidP="00DB3110">
      <w:pPr>
        <w:autoSpaceDE w:val="0"/>
        <w:autoSpaceDN w:val="0"/>
        <w:adjustRightInd w:val="0"/>
        <w:ind w:left="284"/>
        <w:jc w:val="both"/>
        <w:rPr>
          <w:rFonts w:ascii="Arial" w:hAnsi="Arial" w:cs="Arial"/>
          <w:sz w:val="20"/>
          <w:szCs w:val="20"/>
          <w:lang w:eastAsia="en-US"/>
        </w:rPr>
      </w:pPr>
      <w:r w:rsidRPr="00DB3110">
        <w:rPr>
          <w:rFonts w:ascii="Arial" w:hAnsi="Arial" w:cs="Arial"/>
          <w:sz w:val="20"/>
          <w:szCs w:val="20"/>
          <w:lang w:eastAsia="en-US"/>
        </w:rPr>
        <w:t>V prípade poskytnutých služieb, ktorých začiatok alebo koniec nespadá do rozhodného obdobia, bude uchádzačovi započítaná pre splnenie podmienky podľa bodu 1 len výška nákladov poskytnutých služieb spadajúcich do rozhodného obdobia.</w:t>
      </w:r>
    </w:p>
    <w:p w14:paraId="415E2437" w14:textId="77777777" w:rsidR="00640D9A" w:rsidRPr="00DB3110" w:rsidRDefault="00640D9A" w:rsidP="00DB3110">
      <w:pPr>
        <w:autoSpaceDE w:val="0"/>
        <w:autoSpaceDN w:val="0"/>
        <w:adjustRightInd w:val="0"/>
        <w:ind w:left="284"/>
        <w:jc w:val="both"/>
        <w:rPr>
          <w:rFonts w:ascii="Arial" w:hAnsi="Arial" w:cs="Arial"/>
          <w:sz w:val="20"/>
          <w:szCs w:val="20"/>
          <w:lang w:eastAsia="en-US"/>
        </w:rPr>
      </w:pPr>
    </w:p>
    <w:p w14:paraId="53A037F5" w14:textId="77777777" w:rsidR="00640D9A" w:rsidRPr="00DB3110" w:rsidRDefault="00640D9A" w:rsidP="00DB3110">
      <w:pPr>
        <w:autoSpaceDE w:val="0"/>
        <w:autoSpaceDN w:val="0"/>
        <w:adjustRightInd w:val="0"/>
        <w:ind w:left="284"/>
        <w:jc w:val="both"/>
        <w:rPr>
          <w:rFonts w:ascii="Arial" w:hAnsi="Arial" w:cs="Arial"/>
          <w:sz w:val="20"/>
          <w:szCs w:val="20"/>
          <w:lang w:eastAsia="en-US"/>
        </w:rPr>
      </w:pPr>
      <w:r w:rsidRPr="00DB3110">
        <w:rPr>
          <w:rFonts w:ascii="Arial" w:hAnsi="Arial" w:cs="Arial"/>
          <w:sz w:val="20"/>
          <w:szCs w:val="20"/>
          <w:lang w:eastAsia="en-US"/>
        </w:rPr>
        <w:t>V zozname poskytnutých služieb uchádzač uvedie názov/obchodné meno zmluvného partnera, adresu jeho sídla/miesta podnikania, názov služby, stručný opis, cenu a údaje na kontaktnú osobu zmluvného partnera (odberateľa), ktorému službu poskytol.</w:t>
      </w:r>
    </w:p>
    <w:p w14:paraId="448F9403" w14:textId="77777777" w:rsidR="00640D9A" w:rsidRPr="00DB3110" w:rsidRDefault="00640D9A" w:rsidP="00DB3110">
      <w:pPr>
        <w:autoSpaceDE w:val="0"/>
        <w:autoSpaceDN w:val="0"/>
        <w:adjustRightInd w:val="0"/>
        <w:ind w:left="284"/>
        <w:jc w:val="both"/>
        <w:rPr>
          <w:rFonts w:ascii="Arial" w:hAnsi="Arial" w:cs="Arial"/>
          <w:sz w:val="20"/>
          <w:szCs w:val="20"/>
          <w:lang w:eastAsia="en-US"/>
        </w:rPr>
      </w:pPr>
    </w:p>
    <w:p w14:paraId="532E010B" w14:textId="14E5F329" w:rsidR="00640D9A" w:rsidRPr="00DB3110" w:rsidRDefault="00640D9A" w:rsidP="00DB3110">
      <w:pPr>
        <w:autoSpaceDE w:val="0"/>
        <w:autoSpaceDN w:val="0"/>
        <w:adjustRightInd w:val="0"/>
        <w:ind w:left="284"/>
        <w:jc w:val="both"/>
        <w:rPr>
          <w:rFonts w:ascii="Arial" w:hAnsi="Arial" w:cs="Arial"/>
          <w:sz w:val="20"/>
          <w:szCs w:val="20"/>
          <w:lang w:eastAsia="en-US"/>
        </w:rPr>
      </w:pPr>
      <w:bookmarkStart w:id="111" w:name="_Hlk182301902"/>
      <w:r w:rsidRPr="00DB3110">
        <w:rPr>
          <w:rFonts w:ascii="Arial" w:hAnsi="Arial" w:cs="Arial"/>
          <w:b/>
          <w:sz w:val="20"/>
          <w:szCs w:val="20"/>
          <w:lang w:eastAsia="en-US"/>
        </w:rPr>
        <w:t>V prípade dokladov</w:t>
      </w:r>
      <w:r w:rsidRPr="00DB3110">
        <w:rPr>
          <w:rFonts w:ascii="Arial" w:hAnsi="Arial" w:cs="Arial"/>
          <w:sz w:val="20"/>
          <w:szCs w:val="20"/>
          <w:lang w:eastAsia="en-US"/>
        </w:rPr>
        <w:t xml:space="preserve">, ktoré sú vyjadrené </w:t>
      </w:r>
      <w:r w:rsidRPr="00DB3110">
        <w:rPr>
          <w:rFonts w:ascii="Arial" w:hAnsi="Arial" w:cs="Arial"/>
          <w:b/>
          <w:sz w:val="20"/>
          <w:szCs w:val="20"/>
          <w:lang w:eastAsia="en-US"/>
        </w:rPr>
        <w:t>v inej mene ako Euro,</w:t>
      </w:r>
      <w:r w:rsidRPr="00DB3110">
        <w:rPr>
          <w:rFonts w:ascii="Arial" w:hAnsi="Arial" w:cs="Arial"/>
          <w:sz w:val="20"/>
          <w:szCs w:val="20"/>
          <w:lang w:eastAsia="en-US"/>
        </w:rPr>
        <w:t xml:space="preserve">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w:t>
      </w:r>
      <w:r w:rsidR="00A9428F">
        <w:rPr>
          <w:rFonts w:ascii="Arial" w:hAnsi="Arial" w:cs="Arial"/>
          <w:sz w:val="20"/>
          <w:szCs w:val="20"/>
          <w:lang w:eastAsia="en-US"/>
        </w:rPr>
        <w:t>referencia</w:t>
      </w:r>
      <w:r w:rsidRPr="00DB3110">
        <w:rPr>
          <w:rFonts w:ascii="Arial" w:hAnsi="Arial" w:cs="Arial"/>
          <w:sz w:val="20"/>
          <w:szCs w:val="20"/>
          <w:lang w:eastAsia="en-US"/>
        </w:rPr>
        <w:t xml:space="preserve"> realizovala. Doklady, ktorými uchádzač preukazuje splnenie podmienok účasti, ktoré sú vyjadrené v inej mene ako Euro, uchádzač predloží v pôvodnej mene a v mene Euro, s uvedením hodnoty kurzu, na základe ktorého došlo k ním vykonanému prepočtu. </w:t>
      </w:r>
    </w:p>
    <w:p w14:paraId="26EAE78D" w14:textId="77777777" w:rsidR="00640D9A" w:rsidRPr="00DB3110" w:rsidRDefault="00640D9A" w:rsidP="00DB3110">
      <w:pPr>
        <w:autoSpaceDE w:val="0"/>
        <w:autoSpaceDN w:val="0"/>
        <w:adjustRightInd w:val="0"/>
        <w:ind w:left="284"/>
        <w:jc w:val="both"/>
        <w:rPr>
          <w:rFonts w:ascii="Arial" w:hAnsi="Arial" w:cs="Arial"/>
          <w:sz w:val="20"/>
          <w:szCs w:val="20"/>
          <w:lang w:eastAsia="en-US"/>
        </w:rPr>
      </w:pPr>
    </w:p>
    <w:bookmarkEnd w:id="111"/>
    <w:p w14:paraId="23375A2A" w14:textId="3585AAE5" w:rsidR="00640D9A" w:rsidRPr="00DB3110" w:rsidRDefault="00640D9A" w:rsidP="00B87A8E">
      <w:pPr>
        <w:numPr>
          <w:ilvl w:val="0"/>
          <w:numId w:val="62"/>
        </w:numPr>
        <w:ind w:left="284" w:hanging="284"/>
        <w:jc w:val="both"/>
        <w:rPr>
          <w:rFonts w:ascii="Arial" w:hAnsi="Arial" w:cs="Arial"/>
          <w:b/>
          <w:bCs/>
          <w:iCs/>
          <w:noProof/>
          <w:sz w:val="20"/>
          <w:szCs w:val="20"/>
          <w:lang w:eastAsia="en-US"/>
        </w:rPr>
      </w:pPr>
      <w:r w:rsidRPr="00DB3110">
        <w:rPr>
          <w:rFonts w:ascii="Arial" w:hAnsi="Arial" w:cs="Arial"/>
          <w:b/>
          <w:bCs/>
          <w:iCs/>
          <w:noProof/>
          <w:sz w:val="20"/>
          <w:szCs w:val="20"/>
          <w:lang w:eastAsia="en-US"/>
        </w:rPr>
        <w:t xml:space="preserve">Podľa § 34 ods. 1 písm. g) </w:t>
      </w:r>
      <w:r w:rsidR="001060AE">
        <w:rPr>
          <w:rFonts w:ascii="Arial" w:hAnsi="Arial" w:cs="Arial"/>
          <w:b/>
          <w:bCs/>
          <w:iCs/>
          <w:noProof/>
          <w:sz w:val="20"/>
          <w:szCs w:val="20"/>
          <w:lang w:eastAsia="en-US"/>
        </w:rPr>
        <w:t>zákona</w:t>
      </w:r>
      <w:r w:rsidRPr="00DB3110">
        <w:rPr>
          <w:rFonts w:ascii="Arial" w:hAnsi="Arial" w:cs="Arial"/>
          <w:b/>
          <w:bCs/>
          <w:iCs/>
          <w:noProof/>
          <w:sz w:val="20"/>
          <w:szCs w:val="20"/>
          <w:lang w:eastAsia="en-US"/>
        </w:rPr>
        <w:t>:</w:t>
      </w:r>
      <w:r w:rsidRPr="00DB3110">
        <w:rPr>
          <w:rFonts w:ascii="Arial" w:hAnsi="Arial" w:cs="Arial"/>
          <w:b/>
          <w:noProof/>
          <w:sz w:val="20"/>
          <w:szCs w:val="20"/>
          <w:lang w:eastAsia="en-US"/>
        </w:rPr>
        <w:t xml:space="preserve"> </w:t>
      </w:r>
    </w:p>
    <w:p w14:paraId="1D8AC138" w14:textId="1F6D4F97" w:rsidR="00640D9A" w:rsidRPr="00DB3110" w:rsidRDefault="00640D9A" w:rsidP="00DB3110">
      <w:pPr>
        <w:ind w:left="284" w:hanging="284"/>
        <w:jc w:val="both"/>
        <w:rPr>
          <w:rFonts w:ascii="Arial" w:hAnsi="Arial" w:cs="Arial"/>
          <w:sz w:val="20"/>
          <w:szCs w:val="20"/>
          <w:lang w:eastAsia="en-US"/>
        </w:rPr>
      </w:pPr>
      <w:r w:rsidRPr="00DB3110">
        <w:rPr>
          <w:rFonts w:ascii="Arial" w:hAnsi="Arial" w:cs="Arial"/>
          <w:sz w:val="20"/>
          <w:szCs w:val="20"/>
          <w:lang w:eastAsia="en-US"/>
        </w:rPr>
        <w:tab/>
        <w:t>Údaje o vzdelaní a odbornej praxi alebo o odbornej kvalifikácii osôb určených na plnenie zmluvy alebo riadiacich zamestnancov.</w:t>
      </w:r>
    </w:p>
    <w:p w14:paraId="3F9308D5" w14:textId="5EFFA66A" w:rsidR="00640D9A" w:rsidRPr="00DB3110" w:rsidRDefault="00640D9A" w:rsidP="00DB3110">
      <w:pPr>
        <w:ind w:left="284" w:hanging="284"/>
        <w:jc w:val="both"/>
        <w:rPr>
          <w:rFonts w:ascii="Arial" w:hAnsi="Arial" w:cs="Arial"/>
          <w:sz w:val="20"/>
          <w:szCs w:val="20"/>
          <w:lang w:eastAsia="en-US"/>
        </w:rPr>
      </w:pPr>
    </w:p>
    <w:p w14:paraId="37C333B3" w14:textId="77777777" w:rsidR="00640D9A" w:rsidRPr="00DB3110" w:rsidRDefault="00640D9A" w:rsidP="00DB3110">
      <w:pPr>
        <w:autoSpaceDE w:val="0"/>
        <w:autoSpaceDN w:val="0"/>
        <w:adjustRightInd w:val="0"/>
        <w:ind w:left="284"/>
        <w:jc w:val="both"/>
        <w:rPr>
          <w:rFonts w:ascii="Arial" w:hAnsi="Arial" w:cs="Arial"/>
          <w:b/>
          <w:sz w:val="20"/>
          <w:szCs w:val="20"/>
          <w:lang w:eastAsia="en-US"/>
        </w:rPr>
      </w:pPr>
      <w:r w:rsidRPr="00DB3110">
        <w:rPr>
          <w:rFonts w:ascii="Arial" w:hAnsi="Arial" w:cs="Arial"/>
          <w:b/>
          <w:sz w:val="20"/>
          <w:szCs w:val="20"/>
          <w:lang w:eastAsia="en-US"/>
        </w:rPr>
        <w:t>Minimálna požadovaná úroveň štandardov:</w:t>
      </w:r>
    </w:p>
    <w:p w14:paraId="32F6EAEE" w14:textId="11B9F6BF" w:rsidR="00640D9A" w:rsidRDefault="00640D9A" w:rsidP="00DB3110">
      <w:pPr>
        <w:ind w:left="284"/>
        <w:jc w:val="both"/>
        <w:rPr>
          <w:rFonts w:ascii="Arial" w:hAnsi="Arial" w:cs="Arial"/>
          <w:sz w:val="20"/>
          <w:szCs w:val="20"/>
          <w:lang w:eastAsia="en-US"/>
        </w:rPr>
      </w:pPr>
      <w:r w:rsidRPr="00DB3110">
        <w:rPr>
          <w:rFonts w:ascii="Arial" w:hAnsi="Arial" w:cs="Arial"/>
          <w:sz w:val="20"/>
          <w:szCs w:val="20"/>
          <w:lang w:eastAsia="en-US"/>
        </w:rPr>
        <w:t>Pre splnenie stanovenej podmienky uchádzač predloží:</w:t>
      </w:r>
    </w:p>
    <w:p w14:paraId="263BBAAE" w14:textId="77777777" w:rsidR="00A91877" w:rsidRPr="00DB3110" w:rsidRDefault="00A91877" w:rsidP="00DB3110">
      <w:pPr>
        <w:ind w:left="284"/>
        <w:jc w:val="both"/>
        <w:rPr>
          <w:rFonts w:ascii="Arial" w:hAnsi="Arial" w:cs="Arial"/>
          <w:sz w:val="20"/>
          <w:szCs w:val="20"/>
          <w:lang w:eastAsia="en-US"/>
        </w:rPr>
      </w:pPr>
    </w:p>
    <w:p w14:paraId="459F895F" w14:textId="0C7AFF4E" w:rsidR="00640D9A" w:rsidRPr="00DB3110" w:rsidRDefault="00640D9A" w:rsidP="00DB3110">
      <w:pPr>
        <w:ind w:left="284"/>
        <w:jc w:val="both"/>
        <w:rPr>
          <w:rFonts w:ascii="Arial" w:hAnsi="Arial" w:cs="Arial"/>
          <w:sz w:val="20"/>
          <w:szCs w:val="20"/>
          <w:lang w:eastAsia="en-US"/>
        </w:rPr>
      </w:pPr>
      <w:r w:rsidRPr="00DB3110">
        <w:rPr>
          <w:rFonts w:ascii="Arial" w:hAnsi="Arial" w:cs="Arial"/>
          <w:sz w:val="20"/>
          <w:szCs w:val="20"/>
          <w:lang w:eastAsia="en-US"/>
        </w:rPr>
        <w:t xml:space="preserve">Uchádzač predloží zoznam osôb osobitne zodpovedných za poskytnutie služby – kľúčových expertov podľa prílohy č. 3 </w:t>
      </w:r>
      <w:r w:rsidR="00A91877">
        <w:rPr>
          <w:rFonts w:ascii="Arial" w:hAnsi="Arial" w:cs="Arial"/>
          <w:sz w:val="20"/>
          <w:szCs w:val="20"/>
          <w:lang w:eastAsia="en-US"/>
        </w:rPr>
        <w:t>Č</w:t>
      </w:r>
      <w:r w:rsidRPr="00DB3110">
        <w:rPr>
          <w:rFonts w:ascii="Arial" w:hAnsi="Arial" w:cs="Arial"/>
          <w:sz w:val="20"/>
          <w:szCs w:val="20"/>
          <w:lang w:eastAsia="en-US"/>
        </w:rPr>
        <w:t xml:space="preserve">asť A.3 Podmienky účasti týchto SP </w:t>
      </w:r>
      <w:r w:rsidR="00A91877">
        <w:rPr>
          <w:rFonts w:ascii="Arial" w:hAnsi="Arial" w:cs="Arial"/>
          <w:sz w:val="20"/>
          <w:szCs w:val="20"/>
          <w:lang w:eastAsia="en-US"/>
        </w:rPr>
        <w:t xml:space="preserve"> </w:t>
      </w:r>
      <w:r w:rsidRPr="00DB3110">
        <w:rPr>
          <w:rFonts w:ascii="Arial" w:hAnsi="Arial" w:cs="Arial"/>
          <w:sz w:val="20"/>
          <w:szCs w:val="20"/>
          <w:lang w:eastAsia="en-US"/>
        </w:rPr>
        <w:t xml:space="preserve">-  Zoznam </w:t>
      </w:r>
      <w:r w:rsidR="001D391C">
        <w:rPr>
          <w:rFonts w:ascii="Arial" w:hAnsi="Arial" w:cs="Arial"/>
          <w:sz w:val="20"/>
          <w:szCs w:val="20"/>
          <w:lang w:eastAsia="en-US"/>
        </w:rPr>
        <w:t>k</w:t>
      </w:r>
      <w:r w:rsidRPr="00DB3110">
        <w:rPr>
          <w:rFonts w:ascii="Arial" w:hAnsi="Arial" w:cs="Arial"/>
          <w:sz w:val="20"/>
          <w:szCs w:val="20"/>
          <w:lang w:eastAsia="en-US"/>
        </w:rPr>
        <w:t>ľúčových expertov.</w:t>
      </w:r>
    </w:p>
    <w:p w14:paraId="1465E458" w14:textId="6EB54DF6" w:rsidR="00640D9A" w:rsidRPr="00DB3110" w:rsidRDefault="00640D9A" w:rsidP="00DB3110">
      <w:pPr>
        <w:ind w:left="284"/>
        <w:jc w:val="both"/>
        <w:rPr>
          <w:rFonts w:ascii="Arial" w:hAnsi="Arial" w:cs="Arial"/>
          <w:sz w:val="20"/>
          <w:szCs w:val="20"/>
          <w:lang w:eastAsia="en-US"/>
        </w:rPr>
      </w:pPr>
      <w:r w:rsidRPr="00DB3110">
        <w:rPr>
          <w:rFonts w:ascii="Arial" w:hAnsi="Arial" w:cs="Arial"/>
          <w:sz w:val="20"/>
          <w:szCs w:val="20"/>
          <w:lang w:eastAsia="en-US"/>
        </w:rPr>
        <w:t xml:space="preserve">Uchádzač predloží minimálne 1 (jednu) osobu za každého požadovaného kľúčového experta č. 1 a č. </w:t>
      </w:r>
      <w:r w:rsidR="0086210F">
        <w:rPr>
          <w:rFonts w:ascii="Arial" w:hAnsi="Arial" w:cs="Arial"/>
          <w:sz w:val="20"/>
          <w:szCs w:val="20"/>
          <w:lang w:eastAsia="en-US"/>
        </w:rPr>
        <w:t>2</w:t>
      </w:r>
      <w:r w:rsidRPr="00DB3110">
        <w:rPr>
          <w:rFonts w:ascii="Arial" w:hAnsi="Arial" w:cs="Arial"/>
          <w:sz w:val="20"/>
          <w:szCs w:val="20"/>
          <w:lang w:eastAsia="en-US"/>
        </w:rPr>
        <w:t>, pričom predkladaná osoba môže vystupovať len v jednej pozícii kľúčového experta. Uchádzač vyššie uvedeným spôsobom preukáže splnenie nasledujúcich minimálnych požiadaviek na kľúčových expertov:</w:t>
      </w:r>
    </w:p>
    <w:p w14:paraId="2B1B27B9" w14:textId="77777777" w:rsidR="00640D9A" w:rsidRPr="00DB3110" w:rsidRDefault="00640D9A" w:rsidP="00DB3110">
      <w:pPr>
        <w:ind w:left="284"/>
        <w:jc w:val="both"/>
        <w:rPr>
          <w:rFonts w:ascii="Arial" w:hAnsi="Arial" w:cs="Arial"/>
          <w:sz w:val="20"/>
          <w:szCs w:val="20"/>
          <w:lang w:eastAsia="en-US"/>
        </w:rPr>
      </w:pPr>
    </w:p>
    <w:p w14:paraId="23F5CDDA" w14:textId="77777777" w:rsidR="00640D9A" w:rsidRPr="00DB3110" w:rsidRDefault="00640D9A" w:rsidP="00DB3110">
      <w:pPr>
        <w:ind w:left="567" w:hanging="283"/>
        <w:jc w:val="both"/>
        <w:rPr>
          <w:rFonts w:ascii="Arial" w:hAnsi="Arial" w:cs="Arial"/>
          <w:b/>
          <w:bCs/>
          <w:sz w:val="20"/>
          <w:szCs w:val="20"/>
          <w:lang w:eastAsia="en-US"/>
        </w:rPr>
      </w:pPr>
      <w:r w:rsidRPr="00DB3110">
        <w:rPr>
          <w:rFonts w:ascii="Arial" w:hAnsi="Arial" w:cs="Arial"/>
          <w:b/>
          <w:sz w:val="20"/>
          <w:szCs w:val="20"/>
          <w:lang w:eastAsia="en-US"/>
        </w:rPr>
        <w:t>Kľúčový expert č. 1:</w:t>
      </w:r>
      <w:r w:rsidRPr="00DB3110">
        <w:rPr>
          <w:rFonts w:ascii="Arial" w:hAnsi="Arial" w:cs="Arial"/>
          <w:sz w:val="20"/>
          <w:szCs w:val="20"/>
          <w:lang w:eastAsia="en-US"/>
        </w:rPr>
        <w:t xml:space="preserve"> </w:t>
      </w:r>
      <w:r w:rsidRPr="00DB3110">
        <w:rPr>
          <w:rFonts w:ascii="Arial" w:hAnsi="Arial" w:cs="Arial"/>
          <w:b/>
          <w:sz w:val="20"/>
          <w:szCs w:val="20"/>
          <w:lang w:eastAsia="en-US"/>
        </w:rPr>
        <w:t xml:space="preserve">Špecialista na technologické vybavenie </w:t>
      </w:r>
      <w:r w:rsidRPr="00DB3110">
        <w:rPr>
          <w:rFonts w:ascii="Arial" w:hAnsi="Arial" w:cs="Arial"/>
          <w:b/>
          <w:bCs/>
          <w:sz w:val="20"/>
          <w:szCs w:val="20"/>
          <w:lang w:eastAsia="en-US"/>
        </w:rPr>
        <w:t>informačného systému diaľnic.</w:t>
      </w:r>
    </w:p>
    <w:p w14:paraId="5E7C6CB0" w14:textId="36FF524D" w:rsidR="00640D9A" w:rsidRDefault="00640D9A" w:rsidP="00DB3110">
      <w:pPr>
        <w:ind w:left="567" w:hanging="283"/>
        <w:jc w:val="both"/>
        <w:rPr>
          <w:rFonts w:ascii="Arial" w:hAnsi="Arial" w:cs="Arial"/>
          <w:sz w:val="20"/>
          <w:szCs w:val="20"/>
          <w:lang w:eastAsia="en-US"/>
        </w:rPr>
      </w:pPr>
      <w:r w:rsidRPr="00DB3110">
        <w:rPr>
          <w:rFonts w:ascii="Arial" w:hAnsi="Arial" w:cs="Arial"/>
          <w:sz w:val="20"/>
          <w:szCs w:val="20"/>
          <w:lang w:eastAsia="en-US"/>
        </w:rPr>
        <w:t xml:space="preserve">a) minimálne </w:t>
      </w:r>
      <w:r w:rsidRPr="00DB3110">
        <w:rPr>
          <w:rFonts w:ascii="Arial" w:hAnsi="Arial" w:cs="Arial"/>
          <w:b/>
          <w:sz w:val="20"/>
          <w:szCs w:val="20"/>
          <w:lang w:eastAsia="en-US"/>
        </w:rPr>
        <w:t>vysokoškolské vzdelanie II. stupňa elektrotechnického zamerania</w:t>
      </w:r>
      <w:r w:rsidRPr="00DB3110">
        <w:rPr>
          <w:rFonts w:ascii="Arial" w:hAnsi="Arial" w:cs="Arial"/>
          <w:sz w:val="20"/>
          <w:szCs w:val="20"/>
          <w:lang w:eastAsia="en-US"/>
        </w:rPr>
        <w:t xml:space="preserve"> v oblasti automatizácie, túto podmienku účasti záujemca u kľúčového experta preukáže </w:t>
      </w:r>
      <w:r w:rsidRPr="00DB3110">
        <w:rPr>
          <w:rFonts w:ascii="Arial" w:hAnsi="Arial" w:cs="Arial"/>
          <w:b/>
          <w:sz w:val="20"/>
          <w:szCs w:val="20"/>
          <w:lang w:eastAsia="en-US"/>
        </w:rPr>
        <w:t>predložením vysokoškolského diplomu</w:t>
      </w:r>
      <w:r w:rsidRPr="00DB3110">
        <w:rPr>
          <w:rFonts w:ascii="Arial" w:hAnsi="Arial" w:cs="Arial"/>
          <w:sz w:val="20"/>
          <w:szCs w:val="20"/>
          <w:lang w:eastAsia="en-US"/>
        </w:rPr>
        <w:t>,</w:t>
      </w:r>
    </w:p>
    <w:p w14:paraId="7C0535FA" w14:textId="6EF4A823" w:rsidR="00A3012F" w:rsidRDefault="00A3012F" w:rsidP="00DB3110">
      <w:pPr>
        <w:ind w:left="567" w:hanging="283"/>
        <w:jc w:val="both"/>
        <w:rPr>
          <w:rFonts w:ascii="Arial" w:hAnsi="Arial" w:cs="Arial"/>
          <w:sz w:val="20"/>
          <w:szCs w:val="20"/>
          <w:lang w:eastAsia="en-US"/>
        </w:rPr>
      </w:pPr>
    </w:p>
    <w:p w14:paraId="3AE32B58" w14:textId="77777777" w:rsidR="00A3012F" w:rsidRPr="00DB3110" w:rsidRDefault="00A3012F" w:rsidP="00DB3110">
      <w:pPr>
        <w:ind w:left="567" w:hanging="283"/>
        <w:jc w:val="both"/>
        <w:rPr>
          <w:rFonts w:ascii="Arial" w:hAnsi="Arial" w:cs="Arial"/>
          <w:sz w:val="20"/>
          <w:szCs w:val="20"/>
          <w:lang w:eastAsia="en-US"/>
        </w:rPr>
      </w:pPr>
    </w:p>
    <w:p w14:paraId="66628D74" w14:textId="5CFE683E" w:rsidR="00640D9A" w:rsidRPr="00DB3110" w:rsidRDefault="00640D9A" w:rsidP="00DB3110">
      <w:pPr>
        <w:ind w:left="567" w:hanging="283"/>
        <w:jc w:val="both"/>
        <w:rPr>
          <w:rFonts w:ascii="Arial" w:hAnsi="Arial" w:cs="Arial"/>
          <w:sz w:val="20"/>
          <w:szCs w:val="20"/>
          <w:lang w:eastAsia="en-US"/>
        </w:rPr>
      </w:pPr>
      <w:r w:rsidRPr="00DB3110">
        <w:rPr>
          <w:rFonts w:ascii="Arial" w:hAnsi="Arial" w:cs="Arial"/>
          <w:sz w:val="20"/>
          <w:szCs w:val="20"/>
          <w:lang w:eastAsia="en-US"/>
        </w:rPr>
        <w:lastRenderedPageBreak/>
        <w:t xml:space="preserve">b) </w:t>
      </w:r>
      <w:r w:rsidRPr="00DB3110">
        <w:rPr>
          <w:rFonts w:ascii="Arial" w:hAnsi="Arial" w:cs="Arial"/>
          <w:b/>
          <w:sz w:val="20"/>
          <w:szCs w:val="20"/>
          <w:lang w:eastAsia="en-US"/>
        </w:rPr>
        <w:t>minimálne 5 (päť) ročná preukázateľná odborná prax</w:t>
      </w:r>
      <w:r w:rsidRPr="00DB3110">
        <w:rPr>
          <w:rFonts w:ascii="Arial" w:hAnsi="Arial" w:cs="Arial"/>
          <w:sz w:val="20"/>
          <w:szCs w:val="20"/>
          <w:lang w:eastAsia="en-US"/>
        </w:rPr>
        <w:t xml:space="preserve"> v oblasti výkonu servisu a opráv technologického vybavenia informačného systému diaľnice, rýchlostnej cesty alebo inej cestnej komunikácie: túto podmienku účasti záujemca u kľúčového experta preukáže vyššie uvedeným profesijným </w:t>
      </w:r>
      <w:proofErr w:type="spellStart"/>
      <w:r w:rsidRPr="00DB3110">
        <w:rPr>
          <w:rFonts w:ascii="Arial" w:hAnsi="Arial" w:cs="Arial"/>
          <w:sz w:val="20"/>
          <w:szCs w:val="20"/>
          <w:lang w:eastAsia="en-US"/>
        </w:rPr>
        <w:t>profesijným</w:t>
      </w:r>
      <w:proofErr w:type="spellEnd"/>
      <w:r w:rsidRPr="00DB3110">
        <w:rPr>
          <w:rFonts w:ascii="Arial" w:hAnsi="Arial" w:cs="Arial"/>
          <w:sz w:val="20"/>
          <w:szCs w:val="20"/>
          <w:lang w:eastAsia="en-US"/>
        </w:rPr>
        <w:t xml:space="preserve"> životopisom podľa Prílohy č. 4 </w:t>
      </w:r>
      <w:r w:rsidR="00A665C2">
        <w:rPr>
          <w:rFonts w:ascii="Arial" w:hAnsi="Arial" w:cs="Arial"/>
          <w:sz w:val="20"/>
          <w:szCs w:val="20"/>
          <w:lang w:eastAsia="en-US"/>
        </w:rPr>
        <w:t>Č</w:t>
      </w:r>
      <w:r w:rsidRPr="00DB3110">
        <w:rPr>
          <w:rFonts w:ascii="Arial" w:hAnsi="Arial" w:cs="Arial"/>
          <w:sz w:val="20"/>
          <w:szCs w:val="20"/>
          <w:lang w:eastAsia="en-US"/>
        </w:rPr>
        <w:t>asti</w:t>
      </w:r>
      <w:r w:rsidRPr="00DB3110">
        <w:rPr>
          <w:rFonts w:ascii="Arial" w:hAnsi="Arial" w:cs="Arial"/>
          <w:b/>
          <w:sz w:val="20"/>
          <w:szCs w:val="20"/>
          <w:lang w:eastAsia="en-US"/>
        </w:rPr>
        <w:t xml:space="preserve"> A.3 Podmienky účasti uchádzačov týchto SP</w:t>
      </w:r>
      <w:r w:rsidRPr="00DB3110">
        <w:rPr>
          <w:rFonts w:ascii="Arial" w:hAnsi="Arial" w:cs="Arial"/>
          <w:sz w:val="20"/>
          <w:szCs w:val="20"/>
          <w:lang w:eastAsia="en-US"/>
        </w:rPr>
        <w:t>,</w:t>
      </w:r>
    </w:p>
    <w:p w14:paraId="6DD97C18" w14:textId="4F7FFB52" w:rsidR="00640D9A" w:rsidRPr="00DB3110" w:rsidRDefault="00640D9A" w:rsidP="00DB3110">
      <w:pPr>
        <w:ind w:left="567" w:hanging="283"/>
        <w:jc w:val="both"/>
        <w:rPr>
          <w:rFonts w:ascii="Arial" w:hAnsi="Arial" w:cs="Arial"/>
          <w:sz w:val="20"/>
          <w:szCs w:val="20"/>
          <w:lang w:eastAsia="en-US"/>
        </w:rPr>
      </w:pPr>
      <w:r w:rsidRPr="00DB3110">
        <w:rPr>
          <w:rFonts w:ascii="Arial" w:hAnsi="Arial" w:cs="Arial"/>
          <w:sz w:val="20"/>
          <w:szCs w:val="20"/>
          <w:lang w:eastAsia="en-US"/>
        </w:rPr>
        <w:t xml:space="preserve">c)  </w:t>
      </w:r>
      <w:r w:rsidRPr="00DB3110">
        <w:rPr>
          <w:rFonts w:ascii="Arial" w:hAnsi="Arial" w:cs="Arial"/>
          <w:b/>
          <w:sz w:val="20"/>
          <w:szCs w:val="20"/>
          <w:lang w:eastAsia="en-US"/>
        </w:rPr>
        <w:t>minimálne 1 (jedna) preukázateľná profesionálna praktická skúsenosť</w:t>
      </w:r>
      <w:r w:rsidRPr="00DB3110">
        <w:rPr>
          <w:rFonts w:ascii="Arial" w:hAnsi="Arial" w:cs="Arial"/>
          <w:sz w:val="20"/>
          <w:szCs w:val="20"/>
          <w:lang w:eastAsia="en-US"/>
        </w:rPr>
        <w:t xml:space="preserve"> v oblasti koordinácie realizácie technologického vybavenia informačného systému diaľnice, rýchlostnej cesty alebo inej cestnej komunikácie, uvádzania do prevádzky a vykonávania skúšok technologického vybavenia informačného systému diaľnic v pozícii projektového manažéra: túto podmienku účasti uchádzač u kľúčového experta preukáže prostredníctvom vyššie uvedeného zoznamu kľúčového experta preukáže </w:t>
      </w:r>
      <w:r w:rsidRPr="00DB3110">
        <w:rPr>
          <w:rFonts w:ascii="Arial" w:hAnsi="Arial" w:cs="Arial"/>
          <w:b/>
          <w:sz w:val="20"/>
          <w:szCs w:val="20"/>
          <w:lang w:eastAsia="en-US"/>
        </w:rPr>
        <w:t xml:space="preserve">referenčným listom podľa Prílohy č. 5 </w:t>
      </w:r>
      <w:r w:rsidR="00A665C2">
        <w:rPr>
          <w:rFonts w:ascii="Arial" w:hAnsi="Arial" w:cs="Arial"/>
          <w:b/>
          <w:sz w:val="20"/>
          <w:szCs w:val="20"/>
          <w:lang w:eastAsia="en-US"/>
        </w:rPr>
        <w:t>Č</w:t>
      </w:r>
      <w:r w:rsidRPr="00DB3110">
        <w:rPr>
          <w:rFonts w:ascii="Arial" w:hAnsi="Arial" w:cs="Arial"/>
          <w:b/>
          <w:sz w:val="20"/>
          <w:szCs w:val="20"/>
          <w:lang w:eastAsia="en-US"/>
        </w:rPr>
        <w:t>asti A.3 Podmienky účasti uchádzačov týchto SP</w:t>
      </w:r>
      <w:r w:rsidRPr="00DB3110">
        <w:rPr>
          <w:rFonts w:ascii="Arial" w:hAnsi="Arial" w:cs="Arial"/>
          <w:sz w:val="20"/>
          <w:szCs w:val="20"/>
          <w:lang w:eastAsia="en-US"/>
        </w:rPr>
        <w:t>.</w:t>
      </w:r>
    </w:p>
    <w:p w14:paraId="4433F49B" w14:textId="77777777" w:rsidR="00A9428F" w:rsidRPr="00DB3110" w:rsidRDefault="00A9428F" w:rsidP="00DB3110">
      <w:pPr>
        <w:ind w:left="567" w:hanging="283"/>
        <w:jc w:val="both"/>
        <w:rPr>
          <w:rFonts w:ascii="Arial" w:hAnsi="Arial" w:cs="Arial"/>
          <w:sz w:val="20"/>
          <w:szCs w:val="20"/>
          <w:lang w:eastAsia="en-US"/>
        </w:rPr>
      </w:pPr>
    </w:p>
    <w:p w14:paraId="4B97A999" w14:textId="4A1A23A5" w:rsidR="00640D9A" w:rsidRPr="00DB3110" w:rsidRDefault="00640D9A" w:rsidP="00DB3110">
      <w:pPr>
        <w:ind w:left="567" w:hanging="283"/>
        <w:jc w:val="both"/>
        <w:rPr>
          <w:rFonts w:ascii="Arial" w:hAnsi="Arial" w:cs="Arial"/>
          <w:b/>
          <w:sz w:val="20"/>
          <w:szCs w:val="20"/>
          <w:lang w:eastAsia="en-US"/>
        </w:rPr>
      </w:pPr>
      <w:r w:rsidRPr="00DB3110">
        <w:rPr>
          <w:rFonts w:ascii="Arial" w:hAnsi="Arial" w:cs="Arial"/>
          <w:b/>
          <w:sz w:val="20"/>
          <w:szCs w:val="20"/>
          <w:lang w:eastAsia="en-US"/>
        </w:rPr>
        <w:t xml:space="preserve">Kľúčový expert č. </w:t>
      </w:r>
      <w:r w:rsidR="0086210F">
        <w:rPr>
          <w:rFonts w:ascii="Arial" w:hAnsi="Arial" w:cs="Arial"/>
          <w:b/>
          <w:sz w:val="20"/>
          <w:szCs w:val="20"/>
          <w:lang w:eastAsia="en-US"/>
        </w:rPr>
        <w:t>2</w:t>
      </w:r>
      <w:r w:rsidRPr="00DB3110">
        <w:rPr>
          <w:rFonts w:ascii="Arial" w:hAnsi="Arial" w:cs="Arial"/>
          <w:b/>
          <w:sz w:val="20"/>
          <w:szCs w:val="20"/>
          <w:lang w:eastAsia="en-US"/>
        </w:rPr>
        <w:t>:</w:t>
      </w:r>
      <w:r w:rsidRPr="00DB3110">
        <w:rPr>
          <w:rFonts w:ascii="Arial" w:hAnsi="Arial" w:cs="Arial"/>
          <w:sz w:val="20"/>
          <w:szCs w:val="20"/>
          <w:lang w:eastAsia="en-US"/>
        </w:rPr>
        <w:t xml:space="preserve">  </w:t>
      </w:r>
      <w:r w:rsidRPr="00DB3110">
        <w:rPr>
          <w:rFonts w:ascii="Arial" w:hAnsi="Arial" w:cs="Arial"/>
          <w:b/>
          <w:sz w:val="20"/>
          <w:szCs w:val="20"/>
          <w:lang w:eastAsia="en-US"/>
        </w:rPr>
        <w:t>Servisný technik</w:t>
      </w:r>
    </w:p>
    <w:p w14:paraId="1452253B" w14:textId="20A375CE" w:rsidR="00640D9A" w:rsidRPr="00DB3110" w:rsidRDefault="00640D9A" w:rsidP="00DB3110">
      <w:pPr>
        <w:ind w:left="567" w:hanging="283"/>
        <w:jc w:val="both"/>
        <w:rPr>
          <w:rFonts w:ascii="Arial" w:hAnsi="Arial" w:cs="Arial"/>
          <w:sz w:val="20"/>
          <w:szCs w:val="20"/>
          <w:lang w:eastAsia="en-US"/>
        </w:rPr>
      </w:pPr>
      <w:r w:rsidRPr="00DB3110">
        <w:rPr>
          <w:rFonts w:ascii="Arial" w:hAnsi="Arial" w:cs="Arial"/>
          <w:sz w:val="20"/>
          <w:szCs w:val="20"/>
          <w:lang w:eastAsia="en-US"/>
        </w:rPr>
        <w:t xml:space="preserve">a) </w:t>
      </w:r>
      <w:r w:rsidRPr="00DB3110">
        <w:rPr>
          <w:rFonts w:ascii="Arial" w:hAnsi="Arial" w:cs="Arial"/>
          <w:b/>
          <w:sz w:val="20"/>
          <w:szCs w:val="20"/>
          <w:lang w:eastAsia="en-US"/>
        </w:rPr>
        <w:t>minimálne 2 (dva) roky praxe</w:t>
      </w:r>
      <w:r w:rsidRPr="00DB3110">
        <w:rPr>
          <w:rFonts w:ascii="Arial" w:hAnsi="Arial" w:cs="Arial"/>
          <w:sz w:val="20"/>
          <w:szCs w:val="20"/>
          <w:lang w:eastAsia="en-US"/>
        </w:rPr>
        <w:t xml:space="preserve"> v servisnej a</w:t>
      </w:r>
      <w:r w:rsidR="0086210F">
        <w:rPr>
          <w:rFonts w:ascii="Arial" w:hAnsi="Arial" w:cs="Arial"/>
          <w:sz w:val="20"/>
          <w:szCs w:val="20"/>
          <w:lang w:eastAsia="en-US"/>
        </w:rPr>
        <w:t> </w:t>
      </w:r>
      <w:r w:rsidRPr="00DB3110">
        <w:rPr>
          <w:rFonts w:ascii="Arial" w:hAnsi="Arial" w:cs="Arial"/>
          <w:sz w:val="20"/>
          <w:szCs w:val="20"/>
          <w:lang w:eastAsia="en-US"/>
        </w:rPr>
        <w:t>profylaktickej</w:t>
      </w:r>
      <w:r w:rsidR="0086210F">
        <w:rPr>
          <w:rFonts w:ascii="Arial" w:hAnsi="Arial" w:cs="Arial"/>
          <w:sz w:val="20"/>
          <w:szCs w:val="20"/>
          <w:lang w:eastAsia="en-US"/>
        </w:rPr>
        <w:t xml:space="preserve"> </w:t>
      </w:r>
      <w:r w:rsidRPr="00DB3110">
        <w:rPr>
          <w:rFonts w:ascii="Arial" w:hAnsi="Arial" w:cs="Arial"/>
          <w:sz w:val="20"/>
          <w:szCs w:val="20"/>
          <w:lang w:eastAsia="en-US"/>
        </w:rPr>
        <w:t>činnosti</w:t>
      </w:r>
      <w:r w:rsidR="0086210F">
        <w:rPr>
          <w:rFonts w:ascii="Arial" w:hAnsi="Arial" w:cs="Arial"/>
          <w:sz w:val="20"/>
          <w:szCs w:val="20"/>
          <w:lang w:eastAsia="en-US"/>
        </w:rPr>
        <w:t xml:space="preserve"> </w:t>
      </w:r>
      <w:r w:rsidRPr="00DB3110">
        <w:rPr>
          <w:rFonts w:ascii="Arial" w:hAnsi="Arial" w:cs="Arial"/>
          <w:sz w:val="20"/>
          <w:szCs w:val="20"/>
          <w:lang w:eastAsia="en-US"/>
        </w:rPr>
        <w:t xml:space="preserve">technologického vybavenia  informačných systémov diaľnic, rýchlostnej cesty alebo inej  cestnej komunikácie, túto podmienku účasti záujemca u kľúčového experta preukáže </w:t>
      </w:r>
      <w:r w:rsidRPr="00DB3110">
        <w:rPr>
          <w:rFonts w:ascii="Arial" w:hAnsi="Arial" w:cs="Arial"/>
          <w:b/>
          <w:sz w:val="20"/>
          <w:szCs w:val="20"/>
          <w:lang w:eastAsia="en-US"/>
        </w:rPr>
        <w:t xml:space="preserve">profesijným životopisom podľa Prílohy č. 4 </w:t>
      </w:r>
      <w:r w:rsidR="00A665C2">
        <w:rPr>
          <w:rFonts w:ascii="Arial" w:hAnsi="Arial" w:cs="Arial"/>
          <w:b/>
          <w:sz w:val="20"/>
          <w:szCs w:val="20"/>
          <w:lang w:eastAsia="en-US"/>
        </w:rPr>
        <w:t>Č</w:t>
      </w:r>
      <w:r w:rsidRPr="00DB3110">
        <w:rPr>
          <w:rFonts w:ascii="Arial" w:hAnsi="Arial" w:cs="Arial"/>
          <w:b/>
          <w:sz w:val="20"/>
          <w:szCs w:val="20"/>
          <w:lang w:eastAsia="en-US"/>
        </w:rPr>
        <w:t>asti A.3 Podmienky účasti uchádzačov týchto SP</w:t>
      </w:r>
      <w:r w:rsidRPr="00DB3110">
        <w:rPr>
          <w:rFonts w:ascii="Arial" w:hAnsi="Arial" w:cs="Arial"/>
          <w:sz w:val="20"/>
          <w:szCs w:val="20"/>
          <w:lang w:eastAsia="en-US"/>
        </w:rPr>
        <w:t>.</w:t>
      </w:r>
    </w:p>
    <w:p w14:paraId="2E6B0953" w14:textId="77777777" w:rsidR="00640D9A" w:rsidRPr="00DB3110" w:rsidRDefault="00640D9A" w:rsidP="00DB3110">
      <w:pPr>
        <w:ind w:left="284" w:hanging="284"/>
        <w:jc w:val="both"/>
        <w:rPr>
          <w:rFonts w:ascii="Arial" w:hAnsi="Arial" w:cs="Arial"/>
          <w:sz w:val="20"/>
          <w:szCs w:val="20"/>
          <w:lang w:eastAsia="en-US"/>
        </w:rPr>
      </w:pPr>
    </w:p>
    <w:p w14:paraId="5B51742A" w14:textId="7C5FC511" w:rsidR="00640D9A" w:rsidRDefault="00640D9A" w:rsidP="00DB3110">
      <w:pPr>
        <w:ind w:left="284"/>
        <w:jc w:val="both"/>
        <w:rPr>
          <w:rFonts w:ascii="Arial" w:hAnsi="Arial" w:cs="Arial"/>
          <w:sz w:val="20"/>
          <w:szCs w:val="20"/>
          <w:lang w:eastAsia="en-US"/>
        </w:rPr>
      </w:pPr>
      <w:r w:rsidRPr="00DB3110">
        <w:rPr>
          <w:rFonts w:ascii="Arial" w:hAnsi="Arial" w:cs="Arial"/>
          <w:sz w:val="20"/>
          <w:szCs w:val="20"/>
          <w:lang w:eastAsia="en-US"/>
        </w:rPr>
        <w:t>Z každého z uchádzačom predloženého zoznamu zmlúv príslušnej osoby zodpovednej za poskytnutie služby alebo ekvivalentného dokladu musia byť zrejmé nasledovné údaje/skutočnosti:</w:t>
      </w:r>
    </w:p>
    <w:p w14:paraId="1449444E" w14:textId="77777777" w:rsidR="00C8365A" w:rsidRPr="00DB3110" w:rsidRDefault="00C8365A" w:rsidP="00DB3110">
      <w:pPr>
        <w:ind w:left="284"/>
        <w:jc w:val="both"/>
        <w:rPr>
          <w:rFonts w:ascii="Arial" w:hAnsi="Arial" w:cs="Arial"/>
          <w:sz w:val="20"/>
          <w:szCs w:val="20"/>
          <w:lang w:eastAsia="en-US"/>
        </w:rPr>
      </w:pPr>
    </w:p>
    <w:p w14:paraId="5EE2663E" w14:textId="77777777" w:rsidR="00640D9A" w:rsidRPr="00DB3110" w:rsidRDefault="00640D9A" w:rsidP="00DB3110">
      <w:pPr>
        <w:ind w:left="567" w:hanging="284"/>
        <w:jc w:val="both"/>
        <w:rPr>
          <w:rFonts w:ascii="Arial" w:hAnsi="Arial" w:cs="Arial"/>
          <w:sz w:val="20"/>
          <w:szCs w:val="20"/>
          <w:lang w:eastAsia="en-US"/>
        </w:rPr>
      </w:pPr>
      <w:r w:rsidRPr="00DB3110">
        <w:rPr>
          <w:rFonts w:ascii="Arial" w:hAnsi="Arial" w:cs="Arial"/>
          <w:sz w:val="20"/>
          <w:szCs w:val="20"/>
          <w:lang w:eastAsia="en-US"/>
        </w:rPr>
        <w:t>a) meno a priezvisko príslušnej osoby zodpovednej za poskytnutie služby,</w:t>
      </w:r>
    </w:p>
    <w:p w14:paraId="2E794373" w14:textId="77777777" w:rsidR="00640D9A" w:rsidRPr="00DB3110" w:rsidRDefault="00640D9A" w:rsidP="00DB3110">
      <w:pPr>
        <w:ind w:left="567" w:hanging="284"/>
        <w:jc w:val="both"/>
        <w:rPr>
          <w:rFonts w:ascii="Arial" w:hAnsi="Arial" w:cs="Arial"/>
          <w:sz w:val="20"/>
          <w:szCs w:val="20"/>
          <w:lang w:eastAsia="en-US"/>
        </w:rPr>
      </w:pPr>
      <w:r w:rsidRPr="00DB3110">
        <w:rPr>
          <w:rFonts w:ascii="Arial" w:hAnsi="Arial" w:cs="Arial"/>
          <w:sz w:val="20"/>
          <w:szCs w:val="20"/>
          <w:lang w:eastAsia="en-US"/>
        </w:rPr>
        <w:t>b) názov a sídlo odberateľa, resp. zamestnávateľa príslušnej osoby zodpovednej za poskytnutie služby,</w:t>
      </w:r>
    </w:p>
    <w:p w14:paraId="7D1D4DF8" w14:textId="77777777" w:rsidR="00640D9A" w:rsidRPr="00DB3110" w:rsidRDefault="00640D9A" w:rsidP="00DB3110">
      <w:pPr>
        <w:ind w:left="567" w:hanging="284"/>
        <w:jc w:val="both"/>
        <w:rPr>
          <w:rFonts w:ascii="Arial" w:hAnsi="Arial" w:cs="Arial"/>
          <w:sz w:val="20"/>
          <w:szCs w:val="20"/>
          <w:lang w:eastAsia="en-US"/>
        </w:rPr>
      </w:pPr>
      <w:r w:rsidRPr="00DB3110">
        <w:rPr>
          <w:rFonts w:ascii="Arial" w:hAnsi="Arial" w:cs="Arial"/>
          <w:sz w:val="20"/>
          <w:szCs w:val="20"/>
          <w:lang w:eastAsia="en-US"/>
        </w:rPr>
        <w:t>c) čas realizácie projektu/plnenia zmluvy, t. j. (mesiac, rok),</w:t>
      </w:r>
    </w:p>
    <w:p w14:paraId="68450FF6" w14:textId="77777777" w:rsidR="00640D9A" w:rsidRPr="00DB3110" w:rsidRDefault="00640D9A" w:rsidP="00DB3110">
      <w:pPr>
        <w:ind w:left="567" w:hanging="284"/>
        <w:jc w:val="both"/>
        <w:rPr>
          <w:rFonts w:ascii="Arial" w:hAnsi="Arial" w:cs="Arial"/>
          <w:sz w:val="20"/>
          <w:szCs w:val="20"/>
          <w:lang w:eastAsia="en-US"/>
        </w:rPr>
      </w:pPr>
      <w:r w:rsidRPr="00DB3110">
        <w:rPr>
          <w:rFonts w:ascii="Arial" w:hAnsi="Arial" w:cs="Arial"/>
          <w:sz w:val="20"/>
          <w:szCs w:val="20"/>
          <w:lang w:eastAsia="en-US"/>
        </w:rPr>
        <w:t>d) stručný popis predmetu projektu/zmluvy,</w:t>
      </w:r>
    </w:p>
    <w:p w14:paraId="3C824DB9" w14:textId="77777777" w:rsidR="00640D9A" w:rsidRPr="00DB3110" w:rsidRDefault="00640D9A" w:rsidP="00DB3110">
      <w:pPr>
        <w:ind w:left="567" w:hanging="284"/>
        <w:jc w:val="both"/>
        <w:rPr>
          <w:rFonts w:ascii="Arial" w:hAnsi="Arial" w:cs="Arial"/>
          <w:sz w:val="20"/>
          <w:szCs w:val="20"/>
          <w:lang w:eastAsia="en-US"/>
        </w:rPr>
      </w:pPr>
      <w:r w:rsidRPr="00DB3110">
        <w:rPr>
          <w:rFonts w:ascii="Arial" w:hAnsi="Arial" w:cs="Arial"/>
          <w:sz w:val="20"/>
          <w:szCs w:val="20"/>
          <w:lang w:eastAsia="en-US"/>
        </w:rPr>
        <w:t>e) stručný rozsah činnosti, ktoré príslušná osoba zodpovedná za poskytnutie služby zabezpečovala,</w:t>
      </w:r>
    </w:p>
    <w:p w14:paraId="6DEC879F" w14:textId="77777777" w:rsidR="00640D9A" w:rsidRPr="00DB3110" w:rsidRDefault="00640D9A" w:rsidP="00DB3110">
      <w:pPr>
        <w:ind w:left="567" w:hanging="284"/>
        <w:jc w:val="both"/>
        <w:rPr>
          <w:rFonts w:ascii="Arial" w:hAnsi="Arial" w:cs="Arial"/>
          <w:sz w:val="20"/>
          <w:szCs w:val="20"/>
          <w:lang w:eastAsia="en-US"/>
        </w:rPr>
      </w:pPr>
      <w:r w:rsidRPr="00DB3110">
        <w:rPr>
          <w:rFonts w:ascii="Arial" w:hAnsi="Arial" w:cs="Arial"/>
          <w:sz w:val="20"/>
          <w:szCs w:val="20"/>
          <w:lang w:eastAsia="en-US"/>
        </w:rPr>
        <w:t>f)  tel. číslo a meno zamestnanca objednávateľa, resp. zamestnávateľa, u ktorého si možno overiť tieto údaje.</w:t>
      </w:r>
    </w:p>
    <w:p w14:paraId="7FEBD2A2" w14:textId="77777777" w:rsidR="00640D9A" w:rsidRPr="00DB3110" w:rsidRDefault="00640D9A" w:rsidP="00DB3110">
      <w:pPr>
        <w:ind w:left="284" w:hanging="284"/>
        <w:jc w:val="both"/>
        <w:rPr>
          <w:rFonts w:ascii="Arial" w:hAnsi="Arial" w:cs="Arial"/>
          <w:sz w:val="20"/>
          <w:szCs w:val="20"/>
          <w:lang w:eastAsia="en-US"/>
        </w:rPr>
      </w:pPr>
    </w:p>
    <w:p w14:paraId="6F235184" w14:textId="05CAF12A" w:rsidR="00640D9A" w:rsidRPr="00C8365A" w:rsidRDefault="00C8365A" w:rsidP="00C8365A">
      <w:pPr>
        <w:numPr>
          <w:ilvl w:val="0"/>
          <w:numId w:val="62"/>
        </w:numPr>
        <w:ind w:left="284" w:hanging="284"/>
        <w:contextualSpacing/>
        <w:jc w:val="both"/>
        <w:rPr>
          <w:rFonts w:ascii="Arial" w:hAnsi="Arial" w:cs="Arial"/>
          <w:sz w:val="20"/>
          <w:szCs w:val="20"/>
        </w:rPr>
      </w:pPr>
      <w:r>
        <w:rPr>
          <w:rFonts w:ascii="Arial" w:hAnsi="Arial" w:cs="Arial"/>
          <w:sz w:val="20"/>
          <w:szCs w:val="20"/>
          <w:shd w:val="clear" w:color="auto" w:fill="FFFFFF"/>
        </w:rPr>
        <w:t>Z</w:t>
      </w:r>
      <w:r w:rsidRPr="00420C9D">
        <w:rPr>
          <w:rFonts w:ascii="Arial" w:hAnsi="Arial" w:cs="Arial"/>
          <w:sz w:val="20"/>
          <w:szCs w:val="20"/>
          <w:shd w:val="clear" w:color="auto" w:fill="FFFFFF"/>
        </w:rPr>
        <w:t>áujemca môže na preukázanie technickej spôsobilosti alebo odbornej spôsobilosti využiť technické a odborné kapacity inej osoby, bez ohľadu na ich právny vzťah. V takomto prípade musí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práce, alebo poskytovať službu preukazuje vo vzťahu k tej časti predmetu zákazky alebo koncesie, na ktorú boli kapacity záujemcovi poskytnuté. Ak ide o požiadavku súvisiacu so vzdelaním, odbornou kvalifikáciou alebo relevantnými odbornými skúsenosťami najmä podľa § 34 odseku 1 písm. g) zákona,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Pr>
          <w:rFonts w:ascii="Arial" w:hAnsi="Arial" w:cs="Arial"/>
          <w:sz w:val="20"/>
          <w:szCs w:val="20"/>
          <w:shd w:val="clear" w:color="auto" w:fill="FFFFFF"/>
        </w:rPr>
        <w:t xml:space="preserve"> zákona</w:t>
      </w:r>
      <w:r w:rsidRPr="00420C9D">
        <w:rPr>
          <w:rFonts w:ascii="Arial" w:hAnsi="Arial" w:cs="Arial"/>
          <w:sz w:val="20"/>
          <w:szCs w:val="20"/>
          <w:shd w:val="clear" w:color="auto" w:fill="FFFFFF"/>
        </w:rPr>
        <w:t xml:space="preserve">. </w:t>
      </w:r>
    </w:p>
    <w:p w14:paraId="38FB1C6E" w14:textId="77777777" w:rsidR="00640D9A" w:rsidRPr="00DB3110" w:rsidRDefault="00640D9A" w:rsidP="00B87A8E">
      <w:pPr>
        <w:numPr>
          <w:ilvl w:val="0"/>
          <w:numId w:val="62"/>
        </w:numPr>
        <w:ind w:left="284" w:hanging="284"/>
        <w:jc w:val="both"/>
        <w:rPr>
          <w:rFonts w:ascii="Arial" w:hAnsi="Arial" w:cs="Arial"/>
          <w:noProof/>
          <w:sz w:val="20"/>
          <w:szCs w:val="20"/>
          <w:lang w:eastAsia="en-US"/>
        </w:rPr>
      </w:pPr>
      <w:r w:rsidRPr="00DB3110">
        <w:rPr>
          <w:rFonts w:ascii="Arial" w:hAnsi="Arial" w:cs="Arial"/>
          <w:noProof/>
          <w:sz w:val="20"/>
          <w:szCs w:val="20"/>
          <w:lang w:eastAsia="en-US"/>
        </w:rPr>
        <w:t>Skupina dodávateľov preukazuje splnenie podmienok účasti týkajúcich sa technickej spôsobilosti alebo odbornej spôsobilosti spoločne.</w:t>
      </w:r>
    </w:p>
    <w:p w14:paraId="147E7BF5" w14:textId="0E6CCB1C" w:rsidR="00640D9A" w:rsidRPr="00DB3110" w:rsidRDefault="00640D9A" w:rsidP="00B87A8E">
      <w:pPr>
        <w:numPr>
          <w:ilvl w:val="0"/>
          <w:numId w:val="62"/>
        </w:numPr>
        <w:ind w:left="284" w:hanging="284"/>
        <w:jc w:val="both"/>
        <w:rPr>
          <w:rFonts w:ascii="Arial" w:hAnsi="Arial" w:cs="Arial"/>
          <w:noProof/>
          <w:sz w:val="20"/>
          <w:szCs w:val="20"/>
          <w:lang w:eastAsia="en-US"/>
        </w:rPr>
      </w:pPr>
      <w:r w:rsidRPr="00DB3110">
        <w:rPr>
          <w:rFonts w:ascii="Arial" w:hAnsi="Arial" w:cs="Arial"/>
          <w:noProof/>
          <w:sz w:val="20"/>
          <w:szCs w:val="20"/>
          <w:lang w:eastAsia="en-US"/>
        </w:rPr>
        <w:t xml:space="preserve">Hospodársky subjekt môže predbežne nahradiť doklady na preukázanie splnenia podmienok účasti JED-om podľa § 39 </w:t>
      </w:r>
      <w:r w:rsidR="00A665C2">
        <w:rPr>
          <w:rFonts w:ascii="Arial" w:hAnsi="Arial" w:cs="Arial"/>
          <w:noProof/>
          <w:sz w:val="20"/>
          <w:szCs w:val="20"/>
          <w:lang w:eastAsia="en-US"/>
        </w:rPr>
        <w:t>zákona</w:t>
      </w:r>
      <w:r w:rsidRPr="00DB3110">
        <w:rPr>
          <w:rFonts w:ascii="Arial" w:hAnsi="Arial" w:cs="Arial"/>
          <w:noProof/>
          <w:sz w:val="20"/>
          <w:szCs w:val="20"/>
          <w:lang w:eastAsia="en-US"/>
        </w:rPr>
        <w:t>. Uchádzač vyplní časti I. až III. JED-u a môže vyplniť len oddiel α: GLOBÁLNY ÚDAJ PRE VŠETKY PODMIENKY ÚČASTI časti IV JED-u bez toho, aby musel vyplniť iné oddiely časti IV JED-u.</w:t>
      </w:r>
    </w:p>
    <w:p w14:paraId="26C41691" w14:textId="77777777" w:rsidR="00640D9A" w:rsidRPr="00DB3110" w:rsidRDefault="00640D9A" w:rsidP="00DB3110">
      <w:pPr>
        <w:jc w:val="both"/>
        <w:rPr>
          <w:rFonts w:ascii="Arial" w:eastAsia="Calibri" w:hAnsi="Arial" w:cs="Arial"/>
          <w:b/>
          <w:noProof/>
          <w:color w:val="000000"/>
          <w:sz w:val="20"/>
          <w:szCs w:val="20"/>
        </w:rPr>
      </w:pPr>
    </w:p>
    <w:bookmarkEnd w:id="109"/>
    <w:p w14:paraId="2F129AF9" w14:textId="77D0001F" w:rsidR="00640D9A" w:rsidRPr="00DB3110" w:rsidRDefault="00640D9A" w:rsidP="00DB3110">
      <w:pPr>
        <w:autoSpaceDE w:val="0"/>
        <w:autoSpaceDN w:val="0"/>
        <w:jc w:val="both"/>
        <w:rPr>
          <w:rFonts w:ascii="Arial" w:hAnsi="Arial" w:cs="Arial"/>
          <w:b/>
          <w:sz w:val="20"/>
          <w:szCs w:val="20"/>
          <w:lang w:eastAsia="en-US"/>
        </w:rPr>
      </w:pPr>
    </w:p>
    <w:p w14:paraId="4C19B2A3" w14:textId="7E19A2CE" w:rsidR="00613942" w:rsidRPr="00DB3110" w:rsidRDefault="00613942" w:rsidP="00DB3110">
      <w:pPr>
        <w:tabs>
          <w:tab w:val="left" w:pos="1134"/>
        </w:tabs>
        <w:contextualSpacing/>
        <w:jc w:val="both"/>
        <w:rPr>
          <w:rFonts w:ascii="Arial" w:hAnsi="Arial" w:cs="Arial"/>
          <w:b/>
          <w:caps/>
          <w:sz w:val="20"/>
          <w:szCs w:val="20"/>
        </w:rPr>
      </w:pPr>
      <w:r w:rsidRPr="00DB3110">
        <w:rPr>
          <w:rFonts w:ascii="Arial" w:hAnsi="Arial" w:cs="Arial"/>
          <w:b/>
          <w:sz w:val="20"/>
          <w:szCs w:val="20"/>
        </w:rPr>
        <w:t>PRÍLOHY ČASŤ</w:t>
      </w:r>
      <w:r w:rsidRPr="00DB3110">
        <w:rPr>
          <w:rFonts w:ascii="Arial" w:hAnsi="Arial" w:cs="Arial"/>
          <w:b/>
          <w:sz w:val="20"/>
          <w:szCs w:val="20"/>
          <w:lang w:eastAsia="en-US"/>
        </w:rPr>
        <w:t xml:space="preserve"> A.3</w:t>
      </w:r>
      <w:r w:rsidR="000E2745">
        <w:rPr>
          <w:rFonts w:ascii="Arial" w:hAnsi="Arial" w:cs="Arial"/>
          <w:b/>
          <w:sz w:val="20"/>
          <w:szCs w:val="20"/>
          <w:lang w:eastAsia="en-US"/>
        </w:rPr>
        <w:t xml:space="preserve"> </w:t>
      </w:r>
      <w:r w:rsidRPr="00DB3110">
        <w:rPr>
          <w:rFonts w:ascii="Arial" w:hAnsi="Arial" w:cs="Arial"/>
          <w:b/>
          <w:caps/>
          <w:sz w:val="20"/>
          <w:szCs w:val="20"/>
        </w:rPr>
        <w:t>Podmienky účasti VO VEREJNOM OBSTARÁVANÍ týkajúce sa osobného postavenia, technickej spôsobilosti alebo odbornej spôsobilosti</w:t>
      </w:r>
    </w:p>
    <w:p w14:paraId="361C3878" w14:textId="77777777" w:rsidR="00E33778" w:rsidRPr="00DB3110" w:rsidRDefault="00E33778" w:rsidP="00E33778">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1</w:t>
      </w:r>
      <w:r w:rsidRPr="00DB3110">
        <w:rPr>
          <w:rFonts w:ascii="Arial" w:hAnsi="Arial" w:cs="Arial"/>
          <w:sz w:val="20"/>
          <w:szCs w:val="20"/>
          <w:lang w:eastAsia="en-US"/>
        </w:rPr>
        <w:tab/>
        <w:t>-</w:t>
      </w:r>
      <w:r w:rsidRPr="00DB3110">
        <w:rPr>
          <w:rFonts w:ascii="Arial" w:hAnsi="Arial" w:cs="Arial"/>
          <w:sz w:val="20"/>
          <w:szCs w:val="20"/>
          <w:lang w:eastAsia="en-US"/>
        </w:rPr>
        <w:tab/>
        <w:t>Jednotný európsky dokument (JED)</w:t>
      </w:r>
    </w:p>
    <w:p w14:paraId="73AF1CA5" w14:textId="3AB47313" w:rsidR="00E33778" w:rsidRPr="00DB3110" w:rsidRDefault="00E33778" w:rsidP="00E33778">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2</w:t>
      </w:r>
      <w:r w:rsidRPr="00DB3110">
        <w:rPr>
          <w:rFonts w:ascii="Arial" w:hAnsi="Arial" w:cs="Arial"/>
          <w:sz w:val="20"/>
          <w:szCs w:val="20"/>
          <w:lang w:eastAsia="en-US"/>
        </w:rPr>
        <w:tab/>
        <w:t>-</w:t>
      </w:r>
      <w:r w:rsidRPr="00DB3110">
        <w:rPr>
          <w:rFonts w:ascii="Arial" w:hAnsi="Arial" w:cs="Arial"/>
          <w:sz w:val="20"/>
          <w:szCs w:val="20"/>
          <w:lang w:eastAsia="en-US"/>
        </w:rPr>
        <w:tab/>
        <w:t xml:space="preserve">Čestné vyhlásenie podľa § 32 </w:t>
      </w:r>
      <w:r w:rsidR="00815FFA">
        <w:rPr>
          <w:rFonts w:ascii="Arial" w:hAnsi="Arial" w:cs="Arial"/>
          <w:sz w:val="20"/>
          <w:szCs w:val="20"/>
          <w:lang w:eastAsia="en-US"/>
        </w:rPr>
        <w:t xml:space="preserve">ods. 1 písm. a) </w:t>
      </w:r>
      <w:r w:rsidRPr="00DB3110">
        <w:rPr>
          <w:rFonts w:ascii="Arial" w:hAnsi="Arial" w:cs="Arial"/>
          <w:sz w:val="20"/>
          <w:szCs w:val="20"/>
          <w:lang w:eastAsia="en-US"/>
        </w:rPr>
        <w:t>v spojení s ods. 7 zákona</w:t>
      </w:r>
    </w:p>
    <w:p w14:paraId="1FEAE9F8" w14:textId="77777777" w:rsidR="00E33778" w:rsidRPr="00DB3110" w:rsidRDefault="00E33778" w:rsidP="00E33778">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3</w:t>
      </w:r>
      <w:r w:rsidRPr="00DB3110">
        <w:rPr>
          <w:rFonts w:ascii="Arial" w:hAnsi="Arial" w:cs="Arial"/>
          <w:sz w:val="20"/>
          <w:szCs w:val="20"/>
          <w:lang w:eastAsia="en-US"/>
        </w:rPr>
        <w:tab/>
        <w:t>-</w:t>
      </w:r>
      <w:r w:rsidRPr="00DB3110">
        <w:rPr>
          <w:rFonts w:ascii="Arial" w:hAnsi="Arial" w:cs="Arial"/>
          <w:sz w:val="20"/>
          <w:szCs w:val="20"/>
          <w:lang w:eastAsia="en-US"/>
        </w:rPr>
        <w:tab/>
        <w:t xml:space="preserve">Zoznam kľúčových expertov </w:t>
      </w:r>
    </w:p>
    <w:p w14:paraId="121E84AC" w14:textId="77777777" w:rsidR="00E33778" w:rsidRPr="00DB3110" w:rsidRDefault="00E33778" w:rsidP="00E33778">
      <w:pPr>
        <w:tabs>
          <w:tab w:val="left" w:pos="1276"/>
          <w:tab w:val="left" w:pos="1701"/>
        </w:tabs>
        <w:jc w:val="both"/>
        <w:rPr>
          <w:rFonts w:ascii="Arial" w:hAnsi="Arial" w:cs="Arial"/>
          <w:sz w:val="20"/>
          <w:szCs w:val="20"/>
          <w:lang w:eastAsia="en-US"/>
        </w:rPr>
      </w:pP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t>(zároveň aj ako Príloha č. 14 Rámcovej dohody)</w:t>
      </w:r>
    </w:p>
    <w:p w14:paraId="37D46917" w14:textId="77777777" w:rsidR="00E33778" w:rsidRPr="00DB3110" w:rsidRDefault="00E33778" w:rsidP="00E33778">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4</w:t>
      </w:r>
      <w:r w:rsidRPr="00DB3110">
        <w:rPr>
          <w:rFonts w:ascii="Arial" w:hAnsi="Arial" w:cs="Arial"/>
          <w:sz w:val="20"/>
          <w:szCs w:val="20"/>
          <w:lang w:eastAsia="en-US"/>
        </w:rPr>
        <w:tab/>
        <w:t>-</w:t>
      </w:r>
      <w:r w:rsidRPr="00DB3110">
        <w:rPr>
          <w:rFonts w:ascii="Arial" w:hAnsi="Arial" w:cs="Arial"/>
          <w:sz w:val="20"/>
          <w:szCs w:val="20"/>
          <w:lang w:eastAsia="en-US"/>
        </w:rPr>
        <w:tab/>
        <w:t>Životopis odborníka</w:t>
      </w:r>
    </w:p>
    <w:p w14:paraId="6AD07071" w14:textId="77777777" w:rsidR="00E33778" w:rsidRPr="00DB3110" w:rsidRDefault="00E33778" w:rsidP="00E33778">
      <w:pPr>
        <w:tabs>
          <w:tab w:val="left" w:pos="1276"/>
          <w:tab w:val="left" w:pos="1701"/>
        </w:tabs>
        <w:jc w:val="both"/>
        <w:rPr>
          <w:rFonts w:ascii="Arial" w:hAnsi="Arial" w:cs="Arial"/>
          <w:sz w:val="20"/>
          <w:szCs w:val="20"/>
          <w:lang w:eastAsia="en-US"/>
        </w:rPr>
      </w:pPr>
      <w:r w:rsidRPr="00DB3110">
        <w:rPr>
          <w:rFonts w:ascii="Arial" w:hAnsi="Arial" w:cs="Arial"/>
          <w:sz w:val="20"/>
          <w:szCs w:val="20"/>
          <w:lang w:eastAsia="en-US"/>
        </w:rPr>
        <w:t>Príloha č. 5</w:t>
      </w:r>
      <w:r w:rsidRPr="00DB3110">
        <w:rPr>
          <w:rFonts w:ascii="Arial" w:hAnsi="Arial" w:cs="Arial"/>
          <w:sz w:val="20"/>
          <w:szCs w:val="20"/>
          <w:lang w:eastAsia="en-US"/>
        </w:rPr>
        <w:tab/>
        <w:t>-</w:t>
      </w:r>
      <w:r w:rsidRPr="00DB3110">
        <w:rPr>
          <w:rFonts w:ascii="Arial" w:hAnsi="Arial" w:cs="Arial"/>
          <w:sz w:val="20"/>
          <w:szCs w:val="20"/>
          <w:lang w:eastAsia="en-US"/>
        </w:rPr>
        <w:tab/>
        <w:t>Referenčný list odborníka</w:t>
      </w:r>
    </w:p>
    <w:bookmarkEnd w:id="107"/>
    <w:p w14:paraId="5180C23E" w14:textId="188337F8" w:rsidR="006C6C62" w:rsidRPr="00DB3110" w:rsidRDefault="006C6C62" w:rsidP="00DB3110">
      <w:pPr>
        <w:outlineLvl w:val="0"/>
        <w:rPr>
          <w:rFonts w:ascii="Arial" w:hAnsi="Arial" w:cs="Arial"/>
          <w:b/>
          <w:bCs/>
          <w:caps/>
          <w:sz w:val="20"/>
          <w:szCs w:val="20"/>
          <w:lang w:eastAsia="en-US"/>
        </w:rPr>
      </w:pPr>
      <w:r w:rsidRPr="00DB3110">
        <w:rPr>
          <w:rFonts w:ascii="Arial" w:hAnsi="Arial" w:cs="Arial"/>
          <w:b/>
          <w:bCs/>
          <w:caps/>
          <w:sz w:val="20"/>
          <w:szCs w:val="20"/>
          <w:lang w:eastAsia="en-US"/>
        </w:rPr>
        <w:lastRenderedPageBreak/>
        <w:t>B.1 OPIS PREDMETU ZÁKAZKY</w:t>
      </w:r>
    </w:p>
    <w:p w14:paraId="627485AA" w14:textId="77777777" w:rsidR="006C6C62" w:rsidRPr="00DB3110" w:rsidRDefault="006C6C62" w:rsidP="00DB3110">
      <w:pPr>
        <w:tabs>
          <w:tab w:val="right" w:leader="dot" w:pos="9639"/>
        </w:tabs>
        <w:ind w:left="1418" w:hanging="1418"/>
        <w:jc w:val="both"/>
        <w:rPr>
          <w:rFonts w:ascii="Arial" w:hAnsi="Arial" w:cs="Arial"/>
          <w:sz w:val="20"/>
          <w:szCs w:val="20"/>
        </w:rPr>
      </w:pPr>
    </w:p>
    <w:p w14:paraId="5276D43A" w14:textId="77777777" w:rsidR="00613942" w:rsidRPr="00DB3110" w:rsidRDefault="00613942" w:rsidP="00B87A8E">
      <w:pPr>
        <w:numPr>
          <w:ilvl w:val="0"/>
          <w:numId w:val="64"/>
        </w:numPr>
        <w:autoSpaceDE w:val="0"/>
        <w:autoSpaceDN w:val="0"/>
        <w:ind w:left="284" w:hanging="284"/>
        <w:jc w:val="both"/>
        <w:rPr>
          <w:rFonts w:ascii="Arial" w:hAnsi="Arial" w:cs="Arial"/>
          <w:b/>
          <w:sz w:val="20"/>
          <w:szCs w:val="20"/>
          <w:lang w:eastAsia="en-US"/>
        </w:rPr>
      </w:pPr>
      <w:bookmarkStart w:id="112" w:name="opis"/>
      <w:r w:rsidRPr="00DB3110">
        <w:rPr>
          <w:rFonts w:ascii="Arial" w:hAnsi="Arial" w:cs="Arial"/>
          <w:b/>
          <w:sz w:val="20"/>
          <w:szCs w:val="20"/>
          <w:lang w:eastAsia="en-US"/>
        </w:rPr>
        <w:t>Predmet zákazky</w:t>
      </w:r>
    </w:p>
    <w:p w14:paraId="33B8A94A" w14:textId="6AA84280" w:rsidR="00613942" w:rsidRPr="00DB3110" w:rsidRDefault="00613942" w:rsidP="00DB3110">
      <w:p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ab/>
        <w:t xml:space="preserve">Predmetom zákazky je poskytnutie služby a to vykonávanie servisnej činnosti (údržby a technických prehliadok) a opráv technologického vybavenia rýchlostnej cesty v úsekoch rýchlostnej cesty R2 Žiar nad Hronom – obchvat pre Stredisko správy a údržby rýchlostných ciest R2 Nová Baňa (ďalej len „SSÚR2“) a rýchlostnej cesty R2 Zvolen, východ – Pstruša a R2 Pstruša – Kriváň pre Stredisko správy a údržby rýchlostných ciest R2 Zvolen (ďalej len „SSÚR3“). </w:t>
      </w:r>
    </w:p>
    <w:p w14:paraId="540C1A64" w14:textId="77777777" w:rsidR="00DB3110" w:rsidRPr="00DB3110" w:rsidRDefault="00DB3110" w:rsidP="00DB3110">
      <w:pPr>
        <w:autoSpaceDE w:val="0"/>
        <w:autoSpaceDN w:val="0"/>
        <w:ind w:left="284" w:hanging="284"/>
        <w:jc w:val="both"/>
        <w:rPr>
          <w:rFonts w:ascii="Arial" w:hAnsi="Arial" w:cs="Arial"/>
          <w:b/>
          <w:sz w:val="20"/>
          <w:szCs w:val="20"/>
          <w:lang w:eastAsia="en-US"/>
        </w:rPr>
      </w:pPr>
    </w:p>
    <w:p w14:paraId="0459D8A1" w14:textId="77777777" w:rsidR="00613942" w:rsidRPr="00DB3110" w:rsidRDefault="00613942" w:rsidP="00B87A8E">
      <w:pPr>
        <w:numPr>
          <w:ilvl w:val="0"/>
          <w:numId w:val="64"/>
        </w:numPr>
        <w:autoSpaceDE w:val="0"/>
        <w:autoSpaceDN w:val="0"/>
        <w:ind w:left="284" w:hanging="284"/>
        <w:jc w:val="both"/>
        <w:rPr>
          <w:rFonts w:ascii="Arial" w:hAnsi="Arial" w:cs="Arial"/>
          <w:b/>
          <w:sz w:val="20"/>
          <w:szCs w:val="20"/>
          <w:lang w:eastAsia="en-US"/>
        </w:rPr>
      </w:pPr>
      <w:r w:rsidRPr="00DB3110">
        <w:rPr>
          <w:rFonts w:ascii="Arial" w:hAnsi="Arial" w:cs="Arial"/>
          <w:b/>
          <w:sz w:val="20"/>
          <w:szCs w:val="20"/>
          <w:lang w:eastAsia="en-US"/>
        </w:rPr>
        <w:t>Miesto poskytnutia služby</w:t>
      </w:r>
    </w:p>
    <w:p w14:paraId="05D851F6" w14:textId="00A2D08B" w:rsidR="00613942" w:rsidRPr="00DB3110" w:rsidRDefault="00613942" w:rsidP="00DB3110">
      <w:p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ab/>
        <w:t>Predmetné zariadenia sa nachádzajú na rýchlostnej ceste v úsekoch R2 Žiar nad Hronom – obchvat, R2 Zvolen, východ – Pstruša a R2 Pstruša – Kriváň, a na lokálnych operátorských pracoviskách SSÚR2 a SSÚR3, kam sú výstupy z týchto zariadení vyvedené a následne spracovávané a vizualizované.</w:t>
      </w:r>
    </w:p>
    <w:p w14:paraId="012705EB" w14:textId="77777777" w:rsidR="00DB3110" w:rsidRPr="00DB3110" w:rsidRDefault="00DB3110" w:rsidP="00DB3110">
      <w:pPr>
        <w:autoSpaceDE w:val="0"/>
        <w:autoSpaceDN w:val="0"/>
        <w:ind w:left="284" w:hanging="284"/>
        <w:jc w:val="both"/>
        <w:rPr>
          <w:rFonts w:ascii="Arial" w:hAnsi="Arial" w:cs="Arial"/>
          <w:sz w:val="20"/>
          <w:szCs w:val="20"/>
          <w:lang w:eastAsia="en-US"/>
        </w:rPr>
      </w:pPr>
    </w:p>
    <w:p w14:paraId="1307A410" w14:textId="77777777" w:rsidR="00613942" w:rsidRPr="00DB3110" w:rsidRDefault="00613942" w:rsidP="00B87A8E">
      <w:pPr>
        <w:numPr>
          <w:ilvl w:val="0"/>
          <w:numId w:val="64"/>
        </w:numPr>
        <w:autoSpaceDE w:val="0"/>
        <w:autoSpaceDN w:val="0"/>
        <w:ind w:left="284" w:hanging="284"/>
        <w:jc w:val="both"/>
        <w:rPr>
          <w:rFonts w:ascii="Arial" w:hAnsi="Arial" w:cs="Arial"/>
          <w:b/>
          <w:sz w:val="20"/>
          <w:szCs w:val="20"/>
          <w:lang w:eastAsia="en-US"/>
        </w:rPr>
      </w:pPr>
      <w:r w:rsidRPr="00DB3110">
        <w:rPr>
          <w:rFonts w:ascii="Arial" w:hAnsi="Arial" w:cs="Arial"/>
          <w:b/>
          <w:sz w:val="20"/>
          <w:szCs w:val="20"/>
          <w:lang w:eastAsia="en-US"/>
        </w:rPr>
        <w:t xml:space="preserve">Rozsah predmetu zákazky </w:t>
      </w:r>
    </w:p>
    <w:p w14:paraId="272DBFA6" w14:textId="41858C7C" w:rsidR="00613942" w:rsidRPr="00DB3110" w:rsidRDefault="00613942" w:rsidP="00DB3110">
      <w:pPr>
        <w:autoSpaceDE w:val="0"/>
        <w:autoSpaceDN w:val="0"/>
        <w:ind w:left="284" w:hanging="284"/>
        <w:jc w:val="both"/>
        <w:rPr>
          <w:rFonts w:ascii="Arial" w:hAnsi="Arial" w:cs="Arial"/>
          <w:sz w:val="20"/>
          <w:szCs w:val="20"/>
          <w:lang w:eastAsia="en-US"/>
        </w:rPr>
      </w:pPr>
      <w:r w:rsidRPr="00DB3110">
        <w:rPr>
          <w:rFonts w:ascii="Arial" w:hAnsi="Arial" w:cs="Arial"/>
          <w:bCs/>
          <w:sz w:val="20"/>
          <w:szCs w:val="20"/>
          <w:lang w:eastAsia="en-US"/>
        </w:rPr>
        <w:tab/>
        <w:t xml:space="preserve">Servis (údržba a technické prehliadky) a opravy </w:t>
      </w:r>
      <w:r w:rsidRPr="00DB3110">
        <w:rPr>
          <w:rFonts w:ascii="Arial" w:hAnsi="Arial" w:cs="Arial"/>
          <w:sz w:val="20"/>
          <w:szCs w:val="20"/>
          <w:lang w:eastAsia="en-US"/>
        </w:rPr>
        <w:t>na technologických zariadeniach pozostáva z týchto činností:</w:t>
      </w:r>
    </w:p>
    <w:p w14:paraId="211E01DF" w14:textId="3649A5EC" w:rsidR="00613942" w:rsidRPr="00DB3110" w:rsidRDefault="00613942" w:rsidP="00B87A8E">
      <w:pPr>
        <w:numPr>
          <w:ilvl w:val="0"/>
          <w:numId w:val="63"/>
        </w:numPr>
        <w:autoSpaceDE w:val="0"/>
        <w:autoSpaceDN w:val="0"/>
        <w:ind w:left="567" w:hanging="284"/>
        <w:jc w:val="both"/>
        <w:rPr>
          <w:rFonts w:ascii="Arial" w:hAnsi="Arial" w:cs="Arial"/>
          <w:sz w:val="20"/>
          <w:szCs w:val="20"/>
          <w:lang w:eastAsia="en-US"/>
        </w:rPr>
      </w:pPr>
      <w:r w:rsidRPr="00DB3110">
        <w:rPr>
          <w:rFonts w:ascii="Arial" w:hAnsi="Arial" w:cs="Arial"/>
          <w:sz w:val="20"/>
          <w:szCs w:val="20"/>
          <w:lang w:eastAsia="en-US"/>
        </w:rPr>
        <w:t>odstraňovanie vád a porúch na zariadeniach technologického vybavenia rýchlostnej cesty R2 Žiar nad H</w:t>
      </w:r>
      <w:r w:rsidR="00306228">
        <w:rPr>
          <w:rFonts w:ascii="Arial" w:hAnsi="Arial" w:cs="Arial"/>
          <w:sz w:val="20"/>
          <w:szCs w:val="20"/>
          <w:lang w:eastAsia="en-US"/>
        </w:rPr>
        <w:t>r</w:t>
      </w:r>
      <w:r w:rsidRPr="00DB3110">
        <w:rPr>
          <w:rFonts w:ascii="Arial" w:hAnsi="Arial" w:cs="Arial"/>
          <w:sz w:val="20"/>
          <w:szCs w:val="20"/>
          <w:lang w:eastAsia="en-US"/>
        </w:rPr>
        <w:t>onom – obchvat, R2 Zvolen, východ – Pstruša a R2 Pstruša – Kriváň,</w:t>
      </w:r>
    </w:p>
    <w:p w14:paraId="173A9531" w14:textId="77777777" w:rsidR="00613942" w:rsidRPr="00DB3110" w:rsidRDefault="00613942" w:rsidP="00B87A8E">
      <w:pPr>
        <w:numPr>
          <w:ilvl w:val="0"/>
          <w:numId w:val="63"/>
        </w:numPr>
        <w:autoSpaceDE w:val="0"/>
        <w:autoSpaceDN w:val="0"/>
        <w:ind w:left="567" w:hanging="284"/>
        <w:jc w:val="both"/>
        <w:rPr>
          <w:rFonts w:ascii="Arial" w:hAnsi="Arial" w:cs="Arial"/>
          <w:sz w:val="20"/>
          <w:szCs w:val="20"/>
          <w:lang w:eastAsia="en-US"/>
        </w:rPr>
      </w:pPr>
      <w:r w:rsidRPr="00DB3110">
        <w:rPr>
          <w:rFonts w:ascii="Arial" w:hAnsi="Arial" w:cs="Arial"/>
          <w:sz w:val="20"/>
          <w:szCs w:val="20"/>
          <w:lang w:eastAsia="en-US"/>
        </w:rPr>
        <w:t>vykonávanie preventívnej kontroly a údržby jednotlivých technologických zariadení.</w:t>
      </w:r>
      <w:r w:rsidRPr="00DB3110">
        <w:rPr>
          <w:rFonts w:ascii="Arial" w:hAnsi="Arial" w:cs="Arial"/>
          <w:sz w:val="20"/>
          <w:szCs w:val="20"/>
          <w:lang w:eastAsia="en-US"/>
        </w:rPr>
        <w:br/>
      </w:r>
    </w:p>
    <w:p w14:paraId="3D7A2FB9" w14:textId="77777777" w:rsidR="00613942" w:rsidRPr="00DB3110" w:rsidRDefault="00613942" w:rsidP="00DB3110">
      <w:pPr>
        <w:autoSpaceDE w:val="0"/>
        <w:autoSpaceDN w:val="0"/>
        <w:ind w:left="1418" w:hanging="1418"/>
        <w:jc w:val="both"/>
        <w:rPr>
          <w:rFonts w:ascii="Arial" w:hAnsi="Arial" w:cs="Arial"/>
          <w:sz w:val="20"/>
          <w:szCs w:val="20"/>
          <w:lang w:eastAsia="en-US"/>
        </w:rPr>
      </w:pPr>
      <w:r w:rsidRPr="00DB3110">
        <w:rPr>
          <w:rFonts w:ascii="Arial" w:hAnsi="Arial" w:cs="Arial"/>
          <w:sz w:val="20"/>
          <w:szCs w:val="20"/>
          <w:lang w:eastAsia="en-US"/>
        </w:rPr>
        <w:t>Technologické vybavenie pozostáva z nasledovných objektov:</w:t>
      </w:r>
    </w:p>
    <w:p w14:paraId="1385AB85"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0A11C298" w14:textId="3D3803CA" w:rsidR="00613942" w:rsidRPr="00DB3110" w:rsidRDefault="00613942" w:rsidP="00DB3110">
      <w:pPr>
        <w:autoSpaceDE w:val="0"/>
        <w:autoSpaceDN w:val="0"/>
        <w:ind w:left="1418" w:hanging="1418"/>
        <w:jc w:val="both"/>
        <w:rPr>
          <w:rFonts w:ascii="Arial" w:hAnsi="Arial" w:cs="Arial"/>
          <w:sz w:val="20"/>
          <w:szCs w:val="20"/>
          <w:u w:val="single"/>
          <w:lang w:eastAsia="en-US"/>
        </w:rPr>
      </w:pPr>
      <w:r w:rsidRPr="00DB3110">
        <w:rPr>
          <w:rFonts w:ascii="Arial" w:hAnsi="Arial" w:cs="Arial"/>
          <w:sz w:val="20"/>
          <w:szCs w:val="20"/>
          <w:u w:val="single"/>
          <w:lang w:eastAsia="en-US"/>
        </w:rPr>
        <w:t>Rýchlostná cesta R2 Žiar nad H</w:t>
      </w:r>
      <w:r w:rsidR="00306228">
        <w:rPr>
          <w:rFonts w:ascii="Arial" w:hAnsi="Arial" w:cs="Arial"/>
          <w:sz w:val="20"/>
          <w:szCs w:val="20"/>
          <w:u w:val="single"/>
          <w:lang w:eastAsia="en-US"/>
        </w:rPr>
        <w:t>r</w:t>
      </w:r>
      <w:r w:rsidRPr="00DB3110">
        <w:rPr>
          <w:rFonts w:ascii="Arial" w:hAnsi="Arial" w:cs="Arial"/>
          <w:sz w:val="20"/>
          <w:szCs w:val="20"/>
          <w:u w:val="single"/>
          <w:lang w:eastAsia="en-US"/>
        </w:rPr>
        <w:t>onom – obchvat:</w:t>
      </w:r>
    </w:p>
    <w:p w14:paraId="6662FA50" w14:textId="03F0439A" w:rsidR="00613942" w:rsidRPr="00DB3110" w:rsidRDefault="00613942" w:rsidP="00B87A8E">
      <w:pPr>
        <w:numPr>
          <w:ilvl w:val="0"/>
          <w:numId w:val="65"/>
        </w:numPr>
        <w:autoSpaceDE w:val="0"/>
        <w:autoSpaceDN w:val="0"/>
        <w:jc w:val="both"/>
        <w:rPr>
          <w:rFonts w:ascii="Arial" w:hAnsi="Arial" w:cs="Arial"/>
          <w:sz w:val="20"/>
          <w:szCs w:val="20"/>
          <w:lang w:eastAsia="en-US"/>
        </w:rPr>
      </w:pPr>
      <w:proofErr w:type="spellStart"/>
      <w:r w:rsidRPr="00DB3110">
        <w:rPr>
          <w:rFonts w:ascii="Arial" w:hAnsi="Arial" w:cs="Arial"/>
          <w:sz w:val="20"/>
          <w:szCs w:val="20"/>
          <w:lang w:eastAsia="en-US"/>
        </w:rPr>
        <w:t>Sčítač</w:t>
      </w:r>
      <w:proofErr w:type="spellEnd"/>
      <w:r w:rsidRPr="00DB3110">
        <w:rPr>
          <w:rFonts w:ascii="Arial" w:hAnsi="Arial" w:cs="Arial"/>
          <w:sz w:val="20"/>
          <w:szCs w:val="20"/>
          <w:lang w:eastAsia="en-US"/>
        </w:rPr>
        <w:t xml:space="preserve"> dopravy kombinovaný s TU (predmetom je len servis časti TU, technológiu </w:t>
      </w:r>
      <w:proofErr w:type="spellStart"/>
      <w:r w:rsidRPr="00DB3110">
        <w:rPr>
          <w:rFonts w:ascii="Arial" w:hAnsi="Arial" w:cs="Arial"/>
          <w:sz w:val="20"/>
          <w:szCs w:val="20"/>
          <w:lang w:eastAsia="en-US"/>
        </w:rPr>
        <w:t>sčítača</w:t>
      </w:r>
      <w:proofErr w:type="spellEnd"/>
      <w:r w:rsidRPr="00DB3110">
        <w:rPr>
          <w:rFonts w:ascii="Arial" w:hAnsi="Arial" w:cs="Arial"/>
          <w:sz w:val="20"/>
          <w:szCs w:val="20"/>
          <w:lang w:eastAsia="en-US"/>
        </w:rPr>
        <w:t xml:space="preserve"> dopravy rieši iná zmluva),</w:t>
      </w:r>
    </w:p>
    <w:p w14:paraId="7E29B8A2" w14:textId="77777777" w:rsidR="00613942" w:rsidRPr="00DB3110" w:rsidRDefault="00613942" w:rsidP="00B87A8E">
      <w:pPr>
        <w:numPr>
          <w:ilvl w:val="0"/>
          <w:numId w:val="65"/>
        </w:numPr>
        <w:autoSpaceDE w:val="0"/>
        <w:autoSpaceDN w:val="0"/>
        <w:jc w:val="both"/>
        <w:rPr>
          <w:rFonts w:ascii="Arial" w:hAnsi="Arial" w:cs="Arial"/>
          <w:sz w:val="20"/>
          <w:szCs w:val="20"/>
          <w:lang w:eastAsia="en-US"/>
        </w:rPr>
      </w:pPr>
      <w:r w:rsidRPr="00DB3110">
        <w:rPr>
          <w:rFonts w:ascii="Arial" w:hAnsi="Arial" w:cs="Arial"/>
          <w:sz w:val="20"/>
          <w:szCs w:val="20"/>
          <w:lang w:eastAsia="en-US"/>
        </w:rPr>
        <w:t>Kamerový dohľad kombinovaný s TU</w:t>
      </w:r>
    </w:p>
    <w:p w14:paraId="219D1C6F" w14:textId="77777777" w:rsidR="00613942" w:rsidRPr="00DB3110" w:rsidRDefault="00613942" w:rsidP="00B87A8E">
      <w:pPr>
        <w:numPr>
          <w:ilvl w:val="0"/>
          <w:numId w:val="65"/>
        </w:numPr>
        <w:autoSpaceDE w:val="0"/>
        <w:autoSpaceDN w:val="0"/>
        <w:jc w:val="both"/>
        <w:rPr>
          <w:rFonts w:ascii="Arial" w:hAnsi="Arial" w:cs="Arial"/>
          <w:sz w:val="20"/>
          <w:szCs w:val="20"/>
          <w:lang w:eastAsia="en-US"/>
        </w:rPr>
      </w:pPr>
      <w:r w:rsidRPr="00DB3110">
        <w:rPr>
          <w:rFonts w:ascii="Arial" w:hAnsi="Arial" w:cs="Arial"/>
          <w:sz w:val="20"/>
          <w:szCs w:val="20"/>
          <w:lang w:eastAsia="en-US"/>
        </w:rPr>
        <w:t>WiFi kombinovaný s TU,</w:t>
      </w:r>
    </w:p>
    <w:p w14:paraId="23589249" w14:textId="77777777" w:rsidR="00613942" w:rsidRPr="00DB3110" w:rsidRDefault="00613942" w:rsidP="00B87A8E">
      <w:pPr>
        <w:numPr>
          <w:ilvl w:val="0"/>
          <w:numId w:val="65"/>
        </w:numPr>
        <w:autoSpaceDE w:val="0"/>
        <w:autoSpaceDN w:val="0"/>
        <w:jc w:val="both"/>
        <w:rPr>
          <w:rFonts w:ascii="Arial" w:hAnsi="Arial" w:cs="Arial"/>
          <w:sz w:val="20"/>
          <w:szCs w:val="20"/>
          <w:lang w:eastAsia="en-US"/>
        </w:rPr>
      </w:pPr>
      <w:r w:rsidRPr="00DB3110">
        <w:rPr>
          <w:rFonts w:ascii="Arial" w:hAnsi="Arial" w:cs="Arial"/>
          <w:sz w:val="20"/>
          <w:szCs w:val="20"/>
          <w:lang w:eastAsia="en-US"/>
        </w:rPr>
        <w:t>Optické vedenia, Optické rozvádzače, Káblové vedenia, Rozvádzače NN,</w:t>
      </w:r>
    </w:p>
    <w:p w14:paraId="17F0CAB2" w14:textId="77777777" w:rsidR="00613942" w:rsidRPr="00DB3110" w:rsidRDefault="00613942" w:rsidP="00B87A8E">
      <w:pPr>
        <w:numPr>
          <w:ilvl w:val="0"/>
          <w:numId w:val="65"/>
        </w:numPr>
        <w:autoSpaceDE w:val="0"/>
        <w:autoSpaceDN w:val="0"/>
        <w:jc w:val="both"/>
        <w:rPr>
          <w:rFonts w:ascii="Arial" w:hAnsi="Arial" w:cs="Arial"/>
          <w:sz w:val="20"/>
          <w:szCs w:val="20"/>
          <w:lang w:eastAsia="en-US"/>
        </w:rPr>
      </w:pPr>
      <w:r w:rsidRPr="00DB3110">
        <w:rPr>
          <w:rFonts w:ascii="Arial" w:hAnsi="Arial" w:cs="Arial"/>
          <w:sz w:val="20"/>
          <w:szCs w:val="20"/>
          <w:lang w:eastAsia="en-US"/>
        </w:rPr>
        <w:t>Lokálne operátorské pracovisko</w:t>
      </w:r>
    </w:p>
    <w:p w14:paraId="0B9CCFC8"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19DBD937" w14:textId="77777777" w:rsidR="00613942" w:rsidRPr="00DB3110" w:rsidRDefault="00613942" w:rsidP="00DB3110">
      <w:pPr>
        <w:autoSpaceDE w:val="0"/>
        <w:autoSpaceDN w:val="0"/>
        <w:ind w:left="1418" w:hanging="1418"/>
        <w:jc w:val="both"/>
        <w:rPr>
          <w:rFonts w:ascii="Arial" w:hAnsi="Arial" w:cs="Arial"/>
          <w:sz w:val="20"/>
          <w:szCs w:val="20"/>
          <w:u w:val="single"/>
          <w:lang w:eastAsia="en-US"/>
        </w:rPr>
      </w:pPr>
      <w:r w:rsidRPr="00DB3110">
        <w:rPr>
          <w:rFonts w:ascii="Arial" w:hAnsi="Arial" w:cs="Arial"/>
          <w:sz w:val="20"/>
          <w:szCs w:val="20"/>
          <w:u w:val="single"/>
          <w:lang w:eastAsia="en-US"/>
        </w:rPr>
        <w:t>Rýchlostná cesta v úseku R2 Zvolen, východ – Pstruša a R2 Pstruša – Kriváň:</w:t>
      </w:r>
    </w:p>
    <w:p w14:paraId="2228D73E" w14:textId="77777777" w:rsidR="00613942" w:rsidRPr="00DB3110" w:rsidRDefault="00613942" w:rsidP="00B87A8E">
      <w:pPr>
        <w:numPr>
          <w:ilvl w:val="0"/>
          <w:numId w:val="66"/>
        </w:numPr>
        <w:autoSpaceDE w:val="0"/>
        <w:autoSpaceDN w:val="0"/>
        <w:jc w:val="both"/>
        <w:rPr>
          <w:rFonts w:ascii="Arial" w:hAnsi="Arial" w:cs="Arial"/>
          <w:sz w:val="20"/>
          <w:szCs w:val="20"/>
          <w:lang w:eastAsia="en-US"/>
        </w:rPr>
      </w:pPr>
      <w:r w:rsidRPr="00DB3110">
        <w:rPr>
          <w:rFonts w:ascii="Arial" w:hAnsi="Arial" w:cs="Arial"/>
          <w:sz w:val="20"/>
          <w:szCs w:val="20"/>
          <w:lang w:eastAsia="en-US"/>
        </w:rPr>
        <w:t>Technologické uzly a PDZ (RPDZ)</w:t>
      </w:r>
    </w:p>
    <w:p w14:paraId="13D62B36" w14:textId="77777777" w:rsidR="00613942" w:rsidRPr="00DB3110" w:rsidRDefault="00613942" w:rsidP="00B87A8E">
      <w:pPr>
        <w:numPr>
          <w:ilvl w:val="0"/>
          <w:numId w:val="66"/>
        </w:numPr>
        <w:autoSpaceDE w:val="0"/>
        <w:autoSpaceDN w:val="0"/>
        <w:jc w:val="both"/>
        <w:rPr>
          <w:rFonts w:ascii="Arial" w:hAnsi="Arial" w:cs="Arial"/>
          <w:sz w:val="20"/>
          <w:szCs w:val="20"/>
          <w:lang w:eastAsia="en-US"/>
        </w:rPr>
      </w:pPr>
      <w:r w:rsidRPr="00DB3110">
        <w:rPr>
          <w:rFonts w:ascii="Arial" w:hAnsi="Arial" w:cs="Arial"/>
          <w:sz w:val="20"/>
          <w:szCs w:val="20"/>
          <w:lang w:eastAsia="en-US"/>
        </w:rPr>
        <w:t>Kamerový dohľad,</w:t>
      </w:r>
    </w:p>
    <w:p w14:paraId="1A446740" w14:textId="77777777" w:rsidR="00613942" w:rsidRPr="00DB3110" w:rsidRDefault="00613942" w:rsidP="00B87A8E">
      <w:pPr>
        <w:numPr>
          <w:ilvl w:val="0"/>
          <w:numId w:val="66"/>
        </w:numPr>
        <w:autoSpaceDE w:val="0"/>
        <w:autoSpaceDN w:val="0"/>
        <w:jc w:val="both"/>
        <w:rPr>
          <w:rFonts w:ascii="Arial" w:hAnsi="Arial" w:cs="Arial"/>
          <w:sz w:val="20"/>
          <w:szCs w:val="20"/>
          <w:lang w:eastAsia="en-US"/>
        </w:rPr>
      </w:pPr>
      <w:r w:rsidRPr="00DB3110">
        <w:rPr>
          <w:rFonts w:ascii="Arial" w:hAnsi="Arial" w:cs="Arial"/>
          <w:sz w:val="20"/>
          <w:szCs w:val="20"/>
          <w:lang w:eastAsia="en-US"/>
        </w:rPr>
        <w:t>Optické vedenia, Optické rozvádzače, Káblové vedenia, Rozvádzače NN,</w:t>
      </w:r>
    </w:p>
    <w:p w14:paraId="4D39B14E" w14:textId="77777777" w:rsidR="00613942" w:rsidRPr="00DB3110" w:rsidRDefault="00613942" w:rsidP="00B87A8E">
      <w:pPr>
        <w:numPr>
          <w:ilvl w:val="0"/>
          <w:numId w:val="66"/>
        </w:numPr>
        <w:autoSpaceDE w:val="0"/>
        <w:autoSpaceDN w:val="0"/>
        <w:jc w:val="both"/>
        <w:rPr>
          <w:rFonts w:ascii="Arial" w:hAnsi="Arial" w:cs="Arial"/>
          <w:sz w:val="20"/>
          <w:szCs w:val="20"/>
          <w:lang w:eastAsia="en-US"/>
        </w:rPr>
      </w:pPr>
      <w:r w:rsidRPr="00DB3110">
        <w:rPr>
          <w:rFonts w:ascii="Arial" w:hAnsi="Arial" w:cs="Arial"/>
          <w:sz w:val="20"/>
          <w:szCs w:val="20"/>
          <w:lang w:eastAsia="en-US"/>
        </w:rPr>
        <w:t>Lokálne operátorské pracovisko</w:t>
      </w:r>
    </w:p>
    <w:p w14:paraId="60DA265D"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2BFE9C45" w14:textId="331555B6" w:rsidR="00613942" w:rsidRPr="00DB3110" w:rsidRDefault="00613942" w:rsidP="00B87A8E">
      <w:pPr>
        <w:numPr>
          <w:ilvl w:val="0"/>
          <w:numId w:val="64"/>
        </w:num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 xml:space="preserve">Rozsah činností a počet </w:t>
      </w:r>
      <w:r w:rsidRPr="00DB3110">
        <w:rPr>
          <w:rFonts w:ascii="Arial" w:hAnsi="Arial" w:cs="Arial"/>
          <w:bCs/>
          <w:sz w:val="20"/>
          <w:szCs w:val="20"/>
          <w:lang w:eastAsia="en-US"/>
        </w:rPr>
        <w:t xml:space="preserve">technologických zariadení diaľnice v úseku R2 Žiar nad Hronom - obchvat, R2 Zvolen je uvedený v </w:t>
      </w:r>
      <w:r w:rsidRPr="00DB3110">
        <w:rPr>
          <w:rFonts w:ascii="Arial" w:hAnsi="Arial" w:cs="Arial"/>
          <w:b/>
          <w:bCs/>
          <w:sz w:val="20"/>
          <w:szCs w:val="20"/>
          <w:lang w:eastAsia="en-US"/>
        </w:rPr>
        <w:t xml:space="preserve">Prílohe č. 1 </w:t>
      </w:r>
      <w:r w:rsidR="00DB3110" w:rsidRPr="00DB3110">
        <w:rPr>
          <w:rFonts w:ascii="Arial" w:hAnsi="Arial" w:cs="Arial"/>
          <w:b/>
          <w:bCs/>
          <w:sz w:val="20"/>
          <w:szCs w:val="20"/>
          <w:lang w:eastAsia="en-US"/>
        </w:rPr>
        <w:t>Č</w:t>
      </w:r>
      <w:r w:rsidRPr="00DB3110">
        <w:rPr>
          <w:rFonts w:ascii="Arial" w:hAnsi="Arial" w:cs="Arial"/>
          <w:b/>
          <w:bCs/>
          <w:sz w:val="20"/>
          <w:szCs w:val="20"/>
          <w:lang w:eastAsia="en-US"/>
        </w:rPr>
        <w:t xml:space="preserve">asti B.2,  </w:t>
      </w:r>
      <w:r w:rsidRPr="00DB3110">
        <w:rPr>
          <w:rFonts w:ascii="Arial" w:hAnsi="Arial" w:cs="Arial"/>
          <w:sz w:val="20"/>
          <w:szCs w:val="20"/>
          <w:lang w:eastAsia="en-US"/>
        </w:rPr>
        <w:t xml:space="preserve">rozsah činností a počet </w:t>
      </w:r>
      <w:r w:rsidRPr="00DB3110">
        <w:rPr>
          <w:rFonts w:ascii="Arial" w:hAnsi="Arial" w:cs="Arial"/>
          <w:bCs/>
          <w:sz w:val="20"/>
          <w:szCs w:val="20"/>
          <w:lang w:eastAsia="en-US"/>
        </w:rPr>
        <w:t xml:space="preserve">technologických zariadení rýchlostnej cesty R2 v úseku východ – Pstruša a R2 Pstruša - Kriváň je uvedený v </w:t>
      </w:r>
      <w:r w:rsidRPr="00DB3110">
        <w:rPr>
          <w:rFonts w:ascii="Arial" w:hAnsi="Arial" w:cs="Arial"/>
          <w:b/>
          <w:bCs/>
          <w:sz w:val="20"/>
          <w:szCs w:val="20"/>
          <w:lang w:eastAsia="en-US"/>
        </w:rPr>
        <w:t>Prílohe č. 1.1 Časti B.2.</w:t>
      </w:r>
    </w:p>
    <w:p w14:paraId="5485E77B" w14:textId="77777777" w:rsidR="00DB3110" w:rsidRPr="00DB3110" w:rsidRDefault="00DB3110" w:rsidP="00DB3110">
      <w:pPr>
        <w:autoSpaceDE w:val="0"/>
        <w:autoSpaceDN w:val="0"/>
        <w:ind w:left="284"/>
        <w:jc w:val="both"/>
        <w:rPr>
          <w:rFonts w:ascii="Arial" w:hAnsi="Arial" w:cs="Arial"/>
          <w:sz w:val="20"/>
          <w:szCs w:val="20"/>
          <w:lang w:eastAsia="en-US"/>
        </w:rPr>
      </w:pPr>
    </w:p>
    <w:p w14:paraId="4C185EB8" w14:textId="77777777" w:rsidR="00613942" w:rsidRPr="00DB3110" w:rsidRDefault="00613942" w:rsidP="00B87A8E">
      <w:pPr>
        <w:numPr>
          <w:ilvl w:val="0"/>
          <w:numId w:val="64"/>
        </w:numPr>
        <w:autoSpaceDE w:val="0"/>
        <w:autoSpaceDN w:val="0"/>
        <w:ind w:left="284" w:hanging="284"/>
        <w:jc w:val="both"/>
        <w:rPr>
          <w:rFonts w:ascii="Arial" w:hAnsi="Arial" w:cs="Arial"/>
          <w:bCs/>
          <w:sz w:val="20"/>
          <w:szCs w:val="20"/>
          <w:lang w:eastAsia="en-US"/>
        </w:rPr>
      </w:pPr>
      <w:r w:rsidRPr="00DB3110">
        <w:rPr>
          <w:rFonts w:ascii="Arial" w:hAnsi="Arial" w:cs="Arial"/>
          <w:bCs/>
          <w:sz w:val="20"/>
          <w:szCs w:val="20"/>
          <w:lang w:eastAsia="en-US"/>
        </w:rPr>
        <w:t xml:space="preserve">Súčasťou plnenia predmetu zákazky je vyhotovenie správ o vykonávaní činnosti počas sezónnej údržby technologického vybavenia rýchlostnej cesty R2 v Žiar nad Hronom – obchvat, R2 Zvolen, východ Pstruša a R2 Pstruša – Kriváň a správ o vykonaní pravidelných revízií v zmysle STN a protokolov podpísaných revíznym technikom. Úspešný uchádzač sa zaväzuje správy o vykonávaní činnosti počas sezónnej údržby technologického vybavenia doručiť v elektronickej forme najneskôr do 10 (desiatich) kalendárnych dní po ukončení kalendárneho mesiaca, v ktorom sa činnosti vykonávali. </w:t>
      </w:r>
    </w:p>
    <w:p w14:paraId="5923A133"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46EC0854" w14:textId="4F88C271" w:rsidR="00613942" w:rsidRPr="00DB3110" w:rsidRDefault="00613942" w:rsidP="00DB3110">
      <w:pPr>
        <w:autoSpaceDE w:val="0"/>
        <w:autoSpaceDN w:val="0"/>
        <w:ind w:left="284" w:hanging="284"/>
        <w:jc w:val="both"/>
        <w:rPr>
          <w:rFonts w:ascii="Arial" w:hAnsi="Arial" w:cs="Arial"/>
          <w:bCs/>
          <w:sz w:val="20"/>
          <w:szCs w:val="20"/>
          <w:lang w:eastAsia="en-US"/>
        </w:rPr>
      </w:pPr>
      <w:r w:rsidRPr="00DB3110">
        <w:rPr>
          <w:rFonts w:ascii="Arial" w:hAnsi="Arial" w:cs="Arial"/>
          <w:bCs/>
          <w:sz w:val="20"/>
          <w:szCs w:val="20"/>
          <w:lang w:eastAsia="en-US"/>
        </w:rPr>
        <w:tab/>
        <w:t xml:space="preserve">Súčasťou plnenia predmetu zákazky je aj </w:t>
      </w:r>
      <w:r w:rsidRPr="00DB3110">
        <w:rPr>
          <w:rFonts w:ascii="Arial" w:hAnsi="Arial" w:cs="Arial"/>
          <w:b/>
          <w:bCs/>
          <w:sz w:val="20"/>
          <w:szCs w:val="20"/>
          <w:lang w:eastAsia="en-US"/>
        </w:rPr>
        <w:t>vyhotovenie podrobnej Ročnej správy</w:t>
      </w:r>
      <w:r w:rsidRPr="00DB3110">
        <w:rPr>
          <w:rFonts w:ascii="Arial" w:hAnsi="Arial" w:cs="Arial"/>
          <w:bCs/>
          <w:sz w:val="20"/>
          <w:szCs w:val="20"/>
          <w:lang w:eastAsia="en-US"/>
        </w:rPr>
        <w:t> Zhodnotenia stavu technologického vybavenia rýchlostnej cesty R2. Správu uchádzač odovzdá vždy po roku výkonu servisnej činnosti a to najneskôr do 28.02. nasledujúceho roka za predchádzajúci kalendárny rok odo dňa nadobudnutia účinnosti rámcovej dohody. Správa bude mať informatívny a odporúčací charakter s prehodnotením technológie na dobu ďalších 2 – 6 rokov užívania.</w:t>
      </w:r>
    </w:p>
    <w:p w14:paraId="68086072" w14:textId="77777777" w:rsidR="00613942" w:rsidRPr="00DB3110" w:rsidRDefault="00613942" w:rsidP="00DB3110">
      <w:pPr>
        <w:autoSpaceDE w:val="0"/>
        <w:autoSpaceDN w:val="0"/>
        <w:ind w:left="284" w:hanging="284"/>
        <w:jc w:val="both"/>
        <w:rPr>
          <w:rFonts w:ascii="Arial" w:hAnsi="Arial" w:cs="Arial"/>
          <w:bCs/>
          <w:sz w:val="20"/>
          <w:szCs w:val="20"/>
          <w:lang w:eastAsia="en-US"/>
        </w:rPr>
      </w:pPr>
    </w:p>
    <w:p w14:paraId="2468DEC4" w14:textId="09A556E3" w:rsidR="00613942" w:rsidRDefault="00613942" w:rsidP="00DB3110">
      <w:pPr>
        <w:autoSpaceDE w:val="0"/>
        <w:autoSpaceDN w:val="0"/>
        <w:ind w:left="284" w:hanging="284"/>
        <w:jc w:val="both"/>
        <w:rPr>
          <w:rFonts w:ascii="Arial" w:hAnsi="Arial" w:cs="Arial"/>
          <w:bCs/>
          <w:sz w:val="20"/>
          <w:szCs w:val="20"/>
          <w:lang w:eastAsia="en-US"/>
        </w:rPr>
      </w:pPr>
      <w:r w:rsidRPr="00DB3110">
        <w:rPr>
          <w:rFonts w:ascii="Arial" w:hAnsi="Arial" w:cs="Arial"/>
          <w:bCs/>
          <w:sz w:val="20"/>
          <w:szCs w:val="20"/>
          <w:lang w:eastAsia="en-US"/>
        </w:rPr>
        <w:tab/>
        <w:t xml:space="preserve">Súčasťou plnenia predmetu zákazky je aj priebežná aktualizácia Zoznamu náhradných dielov v elektronickej forme, ktorý bude Poskytovateľovi (víťaznému uchádzačovi) poskytnutý vedúcim oddelenia technológií a IRSD po uzavretí rámcovej dohody s víťazným uchádzačom. Poskytovateľ (víťazný uchádzač) je povinný vykonávať priebežnú aktualizáciu zoznamu náhradných dielov, ak počas trvania zmluvného vzťahu dôjde počas výkonu opráv technologického vybavenia k výmene komponentu za ekvivalent z dôvodu nedostupnosti pôvodného komponentu. Aktualizovaný Zoznam náhradných dielov (v elektronickej forme) predloží Poskytovateľ v rámci ročnej správy Zhodnotenia technologického vybavenia úseku diaľnice ako samostatnú prílohu. </w:t>
      </w:r>
    </w:p>
    <w:p w14:paraId="6636C783" w14:textId="300E34A6" w:rsidR="00613942" w:rsidRPr="00DB3110" w:rsidRDefault="00613942" w:rsidP="00B87A8E">
      <w:pPr>
        <w:numPr>
          <w:ilvl w:val="0"/>
          <w:numId w:val="64"/>
        </w:num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lastRenderedPageBreak/>
        <w:t xml:space="preserve">Súčasťou predmetu rámcovej dohody je aj </w:t>
      </w:r>
      <w:r w:rsidRPr="00DB3110">
        <w:rPr>
          <w:rFonts w:ascii="Arial" w:hAnsi="Arial" w:cs="Arial"/>
          <w:b/>
          <w:sz w:val="20"/>
          <w:szCs w:val="20"/>
          <w:lang w:eastAsia="en-US"/>
        </w:rPr>
        <w:t>priebežná aktualizácia prevádzkovej dokumentácie rýchlostnej cesty R2</w:t>
      </w:r>
      <w:r w:rsidRPr="00DB3110">
        <w:rPr>
          <w:rFonts w:ascii="Arial" w:hAnsi="Arial" w:cs="Arial"/>
          <w:sz w:val="20"/>
          <w:szCs w:val="20"/>
          <w:lang w:eastAsia="en-US"/>
        </w:rPr>
        <w:t xml:space="preserve"> podľa aktuálne platných technických predpisov. Priebežnou aktualizáciou sa na účely rámcovej dohody rozumie zapracovanie akejkoľvek zmeny technologického vybavenia rýchlostnej cesty R2 do prevádzkovej dokumentácie. Priebežnou aktualizáciou sa taktiež rozumie vyhotovenie dokumentácie skutočného vyhotovenia  (DSVS) v prípade, ak boli vykonané úpravy/doplnenia technologického vybavenia rýchlostnej cesty R2.</w:t>
      </w:r>
    </w:p>
    <w:p w14:paraId="2C068B6A" w14:textId="77777777" w:rsidR="00DB3110" w:rsidRPr="00DB3110" w:rsidRDefault="00DB3110" w:rsidP="00DB3110">
      <w:pPr>
        <w:autoSpaceDE w:val="0"/>
        <w:autoSpaceDN w:val="0"/>
        <w:ind w:left="284"/>
        <w:jc w:val="both"/>
        <w:rPr>
          <w:rFonts w:ascii="Arial" w:hAnsi="Arial" w:cs="Arial"/>
          <w:sz w:val="20"/>
          <w:szCs w:val="20"/>
          <w:lang w:eastAsia="en-US"/>
        </w:rPr>
      </w:pPr>
    </w:p>
    <w:p w14:paraId="776BE9D7" w14:textId="77777777" w:rsidR="00613942" w:rsidRPr="00DB3110" w:rsidRDefault="00613942" w:rsidP="00B87A8E">
      <w:pPr>
        <w:numPr>
          <w:ilvl w:val="0"/>
          <w:numId w:val="64"/>
        </w:numPr>
        <w:autoSpaceDE w:val="0"/>
        <w:autoSpaceDN w:val="0"/>
        <w:ind w:left="284" w:hanging="284"/>
        <w:jc w:val="both"/>
        <w:rPr>
          <w:rFonts w:ascii="Arial" w:hAnsi="Arial" w:cs="Arial"/>
          <w:sz w:val="20"/>
          <w:szCs w:val="20"/>
          <w:lang w:eastAsia="en-US"/>
        </w:rPr>
      </w:pPr>
      <w:r w:rsidRPr="00DB3110">
        <w:rPr>
          <w:rFonts w:ascii="Arial" w:hAnsi="Arial" w:cs="Arial"/>
          <w:b/>
          <w:sz w:val="20"/>
          <w:szCs w:val="20"/>
          <w:lang w:eastAsia="en-US"/>
        </w:rPr>
        <w:t xml:space="preserve">Obdobie vykonávania predmetu zákazky: </w:t>
      </w:r>
    </w:p>
    <w:p w14:paraId="01F6CF27" w14:textId="5EC8083C" w:rsidR="00613942" w:rsidRPr="00DB3110" w:rsidRDefault="00613942" w:rsidP="00DB3110">
      <w:pPr>
        <w:autoSpaceDE w:val="0"/>
        <w:autoSpaceDN w:val="0"/>
        <w:ind w:left="284" w:hanging="284"/>
        <w:jc w:val="both"/>
        <w:rPr>
          <w:rFonts w:ascii="Arial" w:hAnsi="Arial" w:cs="Arial"/>
          <w:b/>
          <w:sz w:val="20"/>
          <w:szCs w:val="20"/>
          <w:lang w:eastAsia="en-US"/>
        </w:rPr>
      </w:pPr>
      <w:r w:rsidRPr="00DB3110">
        <w:rPr>
          <w:rFonts w:ascii="Arial" w:hAnsi="Arial" w:cs="Arial"/>
          <w:sz w:val="20"/>
          <w:szCs w:val="20"/>
          <w:lang w:eastAsia="en-US"/>
        </w:rPr>
        <w:tab/>
        <w:t>Obdobie výkonu servisnej činnosti (údržby a technických prehliadok) a opráv na  zariadeniach technologického vybavenia diaľnice v úseku R2 Žiar nad Hronom – obchvat, R2 Zvolen, východ – Pstruša a R2 Pstruša – Kriváň: na obdobie 48 mesiacov odo dňa nadobudnutia účinnosti Rámcovej dohody, alebo do vyčerpania sumy, ktorá nemôže prekročiť sumu prijatú v ponuke úspešného uchádzača. Harmonogram servisných činností pre rýchlostnú cestu R2 Žiar nad Hronom – obchvat, R2 Zvolen je uvedený v </w:t>
      </w:r>
      <w:r w:rsidRPr="00DB3110">
        <w:rPr>
          <w:rFonts w:ascii="Arial" w:hAnsi="Arial" w:cs="Arial"/>
          <w:b/>
          <w:sz w:val="20"/>
          <w:szCs w:val="20"/>
          <w:lang w:eastAsia="en-US"/>
        </w:rPr>
        <w:t xml:space="preserve">Prílohe č. 1 </w:t>
      </w:r>
      <w:r w:rsidR="00DB3110" w:rsidRPr="00DB3110">
        <w:rPr>
          <w:rFonts w:ascii="Arial" w:hAnsi="Arial" w:cs="Arial"/>
          <w:b/>
          <w:sz w:val="20"/>
          <w:szCs w:val="20"/>
          <w:lang w:eastAsia="en-US"/>
        </w:rPr>
        <w:t>Č</w:t>
      </w:r>
      <w:r w:rsidRPr="00DB3110">
        <w:rPr>
          <w:rFonts w:ascii="Arial" w:hAnsi="Arial" w:cs="Arial"/>
          <w:b/>
          <w:sz w:val="20"/>
          <w:szCs w:val="20"/>
          <w:lang w:eastAsia="en-US"/>
        </w:rPr>
        <w:t>asti B.2</w:t>
      </w:r>
      <w:r w:rsidRPr="00DB3110">
        <w:rPr>
          <w:rFonts w:ascii="Arial" w:hAnsi="Arial" w:cs="Arial"/>
          <w:bCs/>
          <w:sz w:val="20"/>
          <w:szCs w:val="20"/>
          <w:lang w:eastAsia="en-US"/>
        </w:rPr>
        <w:t xml:space="preserve"> </w:t>
      </w:r>
      <w:r w:rsidRPr="00DB3110">
        <w:rPr>
          <w:rFonts w:ascii="Arial" w:hAnsi="Arial" w:cs="Arial"/>
          <w:sz w:val="20"/>
          <w:szCs w:val="20"/>
          <w:lang w:eastAsia="en-US"/>
        </w:rPr>
        <w:t>a je tvorený zo stĺpcov „D“ Počet zariadení, „E“ Počet úkonov (za rok) a „H“ obdobie výkonu (mesiac).  Harmonogram servisných činností pre rýchlostnú cestu R2 východ – Pstruša a R2 Pstruša – Kriváň je uvedený v </w:t>
      </w:r>
      <w:r w:rsidRPr="00DB3110">
        <w:rPr>
          <w:rFonts w:ascii="Arial" w:hAnsi="Arial" w:cs="Arial"/>
          <w:b/>
          <w:sz w:val="20"/>
          <w:szCs w:val="20"/>
          <w:lang w:eastAsia="en-US"/>
        </w:rPr>
        <w:t xml:space="preserve">Prílohe č. 1.1 </w:t>
      </w:r>
      <w:r w:rsidR="00DB3110" w:rsidRPr="00DB3110">
        <w:rPr>
          <w:rFonts w:ascii="Arial" w:hAnsi="Arial" w:cs="Arial"/>
          <w:b/>
          <w:sz w:val="20"/>
          <w:szCs w:val="20"/>
          <w:lang w:eastAsia="en-US"/>
        </w:rPr>
        <w:t>Č</w:t>
      </w:r>
      <w:r w:rsidRPr="00DB3110">
        <w:rPr>
          <w:rFonts w:ascii="Arial" w:hAnsi="Arial" w:cs="Arial"/>
          <w:b/>
          <w:sz w:val="20"/>
          <w:szCs w:val="20"/>
          <w:lang w:eastAsia="en-US"/>
        </w:rPr>
        <w:t>asti B.2</w:t>
      </w:r>
      <w:r w:rsidRPr="00DB3110">
        <w:rPr>
          <w:rFonts w:ascii="Arial" w:hAnsi="Arial" w:cs="Arial"/>
          <w:bCs/>
          <w:sz w:val="20"/>
          <w:szCs w:val="20"/>
          <w:lang w:eastAsia="en-US"/>
        </w:rPr>
        <w:t xml:space="preserve"> </w:t>
      </w:r>
      <w:r w:rsidRPr="00DB3110">
        <w:rPr>
          <w:rFonts w:ascii="Arial" w:hAnsi="Arial" w:cs="Arial"/>
          <w:sz w:val="20"/>
          <w:szCs w:val="20"/>
          <w:lang w:eastAsia="en-US"/>
        </w:rPr>
        <w:t>týchto SP a je tvorený zo stĺpcov „D“ Počet zariadení, „E“ Počet úkonov (za rok) a „H“ obdobie výkonu (mesiac).</w:t>
      </w:r>
    </w:p>
    <w:p w14:paraId="7475A9F6"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6106354F" w14:textId="77777777" w:rsidR="00613942" w:rsidRPr="00DB3110" w:rsidRDefault="00613942" w:rsidP="00DB3110">
      <w:p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ab/>
        <w:t>Servisná činnosť môže byť vykonávaná aj v nočných hodinách, či počas víkendov a sviatkov na základe požiadaviek verejného obstarávateľa.</w:t>
      </w:r>
    </w:p>
    <w:p w14:paraId="4637FAAE" w14:textId="444A5B7A" w:rsidR="00613942" w:rsidRPr="00DB3110" w:rsidRDefault="00613942" w:rsidP="00DB3110">
      <w:p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ab/>
        <w:t>Opravy technologických zariadení bude uchádzač zabezpečovať spôsobom uvedeným v </w:t>
      </w:r>
      <w:r w:rsidR="00DB3110" w:rsidRPr="00DB3110">
        <w:rPr>
          <w:rFonts w:ascii="Arial" w:hAnsi="Arial" w:cs="Arial"/>
          <w:sz w:val="20"/>
          <w:szCs w:val="20"/>
          <w:lang w:eastAsia="en-US"/>
        </w:rPr>
        <w:t>Č</w:t>
      </w:r>
      <w:r w:rsidRPr="00DB3110">
        <w:rPr>
          <w:rFonts w:ascii="Arial" w:hAnsi="Arial" w:cs="Arial"/>
          <w:sz w:val="20"/>
          <w:szCs w:val="20"/>
          <w:lang w:eastAsia="en-US"/>
        </w:rPr>
        <w:t>asti B.3 súťažných podkladov.</w:t>
      </w:r>
    </w:p>
    <w:p w14:paraId="01BD3C18"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6C98BD06" w14:textId="77777777" w:rsidR="00613942" w:rsidRPr="00DB3110" w:rsidRDefault="00613942" w:rsidP="00B87A8E">
      <w:pPr>
        <w:numPr>
          <w:ilvl w:val="0"/>
          <w:numId w:val="64"/>
        </w:num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Verejný obstarávateľ požaduje, aby výmena pôvodných technologických zariadení a komponentov bola uskutočnená len za nové originálne náhradné diely od výrobcu, resp. aj od iných výrobcov za podmienky dodržania rovnakých alebo vyšších technických parametrov a za podmienky plnej kompatibility a funkčnosti s existujúcim zariadením.</w:t>
      </w:r>
    </w:p>
    <w:bookmarkEnd w:id="112"/>
    <w:p w14:paraId="0914FC1D" w14:textId="5197B39E" w:rsidR="00613942" w:rsidRPr="00DB3110" w:rsidRDefault="00613942" w:rsidP="00DB3110">
      <w:pPr>
        <w:autoSpaceDE w:val="0"/>
        <w:autoSpaceDN w:val="0"/>
        <w:ind w:left="284"/>
        <w:jc w:val="both"/>
        <w:rPr>
          <w:rFonts w:ascii="Arial" w:hAnsi="Arial" w:cs="Arial"/>
          <w:i/>
          <w:sz w:val="20"/>
          <w:szCs w:val="20"/>
          <w:lang w:eastAsia="en-US"/>
        </w:rPr>
      </w:pPr>
      <w:r w:rsidRPr="00DB3110">
        <w:rPr>
          <w:rFonts w:ascii="Arial" w:hAnsi="Arial" w:cs="Arial"/>
          <w:sz w:val="20"/>
          <w:szCs w:val="20"/>
          <w:lang w:eastAsia="en-US"/>
        </w:rPr>
        <w:t xml:space="preserve">Prípadné odvolávky na konkrétneho výrobcu, značku a typ uvedené v Prílohe č. 3 </w:t>
      </w:r>
      <w:r w:rsidRPr="00DB3110">
        <w:rPr>
          <w:rFonts w:ascii="Arial" w:hAnsi="Arial" w:cs="Arial"/>
          <w:bCs/>
          <w:sz w:val="20"/>
          <w:szCs w:val="20"/>
          <w:lang w:eastAsia="en-US"/>
        </w:rPr>
        <w:t xml:space="preserve">k časti B.2 </w:t>
      </w:r>
      <w:r w:rsidRPr="00DB3110">
        <w:rPr>
          <w:rFonts w:ascii="Arial" w:hAnsi="Arial" w:cs="Arial"/>
          <w:sz w:val="20"/>
          <w:szCs w:val="20"/>
          <w:lang w:eastAsia="en-US"/>
        </w:rPr>
        <w:t xml:space="preserve">Zoznam náhradných dielov pre technologické vybavenie rýchlostnej cesty R2 Žiar nad Hronom – obchvat, R2 Zvolen, východ – Pstruša a R2 Pstruša – Kriváň, predstavujú opis súčasného stavu technologických zariadení verejného obstarávateľa. Verejný obstarávateľ akceptuje ekvivalenty, t. j. v prípade, že uchádzač navrhuje použiť pri oprave technologických zariadení iné náhradné diely ako tie, ktoré sú uvedené v Prílohe č. 3 </w:t>
      </w:r>
      <w:r w:rsidR="00DB3110" w:rsidRPr="00DB3110">
        <w:rPr>
          <w:rFonts w:ascii="Arial" w:hAnsi="Arial" w:cs="Arial"/>
          <w:bCs/>
          <w:sz w:val="20"/>
          <w:szCs w:val="20"/>
          <w:lang w:eastAsia="en-US"/>
        </w:rPr>
        <w:t>Č</w:t>
      </w:r>
      <w:r w:rsidRPr="00DB3110">
        <w:rPr>
          <w:rFonts w:ascii="Arial" w:hAnsi="Arial" w:cs="Arial"/>
          <w:bCs/>
          <w:sz w:val="20"/>
          <w:szCs w:val="20"/>
          <w:lang w:eastAsia="en-US"/>
        </w:rPr>
        <w:t xml:space="preserve">asti B.2 </w:t>
      </w:r>
      <w:r w:rsidRPr="00DB3110">
        <w:rPr>
          <w:rFonts w:ascii="Arial" w:hAnsi="Arial" w:cs="Arial"/>
          <w:sz w:val="20"/>
          <w:szCs w:val="20"/>
          <w:lang w:eastAsia="en-US"/>
        </w:rPr>
        <w:t xml:space="preserve">týchto SP, je túto skutočnosť povinný uviesť v rámci svojej ponuky. V takomto prípade je uchádzač povinný pri vypĺňaní Prílohy č. 3 </w:t>
      </w:r>
      <w:r w:rsidRPr="00DB3110">
        <w:rPr>
          <w:rFonts w:ascii="Arial" w:hAnsi="Arial" w:cs="Arial"/>
          <w:sz w:val="20"/>
          <w:szCs w:val="20"/>
          <w:lang w:eastAsia="en-US"/>
        </w:rPr>
        <w:br/>
      </w:r>
      <w:r w:rsidR="00DB3110" w:rsidRPr="00DB3110">
        <w:rPr>
          <w:rFonts w:ascii="Arial" w:hAnsi="Arial" w:cs="Arial"/>
          <w:bCs/>
          <w:sz w:val="20"/>
          <w:szCs w:val="20"/>
          <w:lang w:eastAsia="en-US"/>
        </w:rPr>
        <w:t>Č</w:t>
      </w:r>
      <w:r w:rsidRPr="00DB3110">
        <w:rPr>
          <w:rFonts w:ascii="Arial" w:hAnsi="Arial" w:cs="Arial"/>
          <w:bCs/>
          <w:sz w:val="20"/>
          <w:szCs w:val="20"/>
          <w:lang w:eastAsia="en-US"/>
        </w:rPr>
        <w:t xml:space="preserve">asti B.2 </w:t>
      </w:r>
      <w:r w:rsidRPr="00DB3110">
        <w:rPr>
          <w:rFonts w:ascii="Arial" w:hAnsi="Arial" w:cs="Arial"/>
          <w:sz w:val="20"/>
          <w:szCs w:val="20"/>
          <w:lang w:eastAsia="en-US"/>
        </w:rPr>
        <w:t>týchto SP</w:t>
      </w:r>
      <w:r w:rsidRPr="00DB3110" w:rsidDel="00894A16">
        <w:rPr>
          <w:rFonts w:ascii="Arial" w:hAnsi="Arial" w:cs="Arial"/>
          <w:sz w:val="20"/>
          <w:szCs w:val="20"/>
          <w:lang w:eastAsia="en-US"/>
        </w:rPr>
        <w:t xml:space="preserve"> </w:t>
      </w:r>
      <w:r w:rsidRPr="00DB3110">
        <w:rPr>
          <w:rFonts w:ascii="Arial" w:hAnsi="Arial" w:cs="Arial"/>
          <w:sz w:val="20"/>
          <w:szCs w:val="20"/>
          <w:lang w:eastAsia="en-US"/>
        </w:rPr>
        <w:t xml:space="preserve">v stĺpci </w:t>
      </w:r>
      <w:r w:rsidRPr="00DB3110">
        <w:rPr>
          <w:rFonts w:ascii="Arial" w:hAnsi="Arial" w:cs="Arial"/>
          <w:i/>
          <w:sz w:val="20"/>
          <w:szCs w:val="20"/>
          <w:lang w:eastAsia="en-US"/>
        </w:rPr>
        <w:t>Opis ekvivalentu</w:t>
      </w:r>
      <w:r w:rsidRPr="00DB3110">
        <w:rPr>
          <w:rFonts w:ascii="Arial" w:hAnsi="Arial" w:cs="Arial"/>
          <w:sz w:val="20"/>
          <w:szCs w:val="20"/>
          <w:lang w:eastAsia="en-US"/>
        </w:rPr>
        <w:t xml:space="preserve"> uviesť typ a výrobcu ponúkaných ekvivalentov náhradných dielov, pričom tieto náhradné diely (technologické zariadenia alebo ich komponenty) musia spĺňať rovnaké alebo vyššie technické a kvalitatívne parametre ako technické a kvalitatívne parametre technologických zariadení uvedených v stĺpci </w:t>
      </w:r>
      <w:r w:rsidRPr="00DB3110">
        <w:rPr>
          <w:rFonts w:ascii="Arial" w:hAnsi="Arial" w:cs="Arial"/>
          <w:i/>
          <w:sz w:val="20"/>
          <w:szCs w:val="20"/>
          <w:lang w:eastAsia="en-US"/>
        </w:rPr>
        <w:t>Opis súčasného stavu</w:t>
      </w:r>
      <w:r w:rsidRPr="00DB3110">
        <w:rPr>
          <w:rFonts w:ascii="Arial" w:hAnsi="Arial" w:cs="Arial"/>
          <w:sz w:val="20"/>
          <w:szCs w:val="20"/>
          <w:lang w:eastAsia="en-US"/>
        </w:rPr>
        <w:t xml:space="preserve"> v Prílohe č. 3 </w:t>
      </w:r>
      <w:r w:rsidR="00DB3110" w:rsidRPr="00DB3110">
        <w:rPr>
          <w:rFonts w:ascii="Arial" w:hAnsi="Arial" w:cs="Arial"/>
          <w:bCs/>
          <w:sz w:val="20"/>
          <w:szCs w:val="20"/>
          <w:lang w:eastAsia="en-US"/>
        </w:rPr>
        <w:t>Č</w:t>
      </w:r>
      <w:r w:rsidRPr="00DB3110">
        <w:rPr>
          <w:rFonts w:ascii="Arial" w:hAnsi="Arial" w:cs="Arial"/>
          <w:bCs/>
          <w:sz w:val="20"/>
          <w:szCs w:val="20"/>
          <w:lang w:eastAsia="en-US"/>
        </w:rPr>
        <w:t xml:space="preserve">asti B.2 </w:t>
      </w:r>
      <w:r w:rsidRPr="00DB3110">
        <w:rPr>
          <w:rFonts w:ascii="Arial" w:hAnsi="Arial" w:cs="Arial"/>
          <w:sz w:val="20"/>
          <w:szCs w:val="20"/>
          <w:lang w:eastAsia="en-US"/>
        </w:rPr>
        <w:t xml:space="preserve">a musia byť plne kompatibilné a funkčné s existujúcimi technologickými zariadeniami verejného obstarávateľa. V prípade, že uchádzač nevyplní stĺpec </w:t>
      </w:r>
      <w:r w:rsidRPr="00DB3110">
        <w:rPr>
          <w:rFonts w:ascii="Arial" w:hAnsi="Arial" w:cs="Arial"/>
          <w:i/>
          <w:sz w:val="20"/>
          <w:szCs w:val="20"/>
          <w:lang w:eastAsia="en-US"/>
        </w:rPr>
        <w:t>Opis ekvivalentu</w:t>
      </w:r>
      <w:r w:rsidRPr="00DB3110">
        <w:rPr>
          <w:rFonts w:ascii="Arial" w:hAnsi="Arial" w:cs="Arial"/>
          <w:sz w:val="20"/>
          <w:szCs w:val="20"/>
          <w:lang w:eastAsia="en-US"/>
        </w:rPr>
        <w:t>, má sa za to, že ponúka náhradné diely totožné s </w:t>
      </w:r>
      <w:r w:rsidRPr="00DB3110">
        <w:rPr>
          <w:rFonts w:ascii="Arial" w:hAnsi="Arial" w:cs="Arial"/>
          <w:i/>
          <w:sz w:val="20"/>
          <w:szCs w:val="20"/>
          <w:lang w:eastAsia="en-US"/>
        </w:rPr>
        <w:t xml:space="preserve">Opisom súčasného stavu. </w:t>
      </w:r>
    </w:p>
    <w:p w14:paraId="43D2A876" w14:textId="77777777" w:rsidR="00DB3110" w:rsidRPr="00DB3110" w:rsidRDefault="00DB3110" w:rsidP="00DB3110">
      <w:pPr>
        <w:autoSpaceDE w:val="0"/>
        <w:autoSpaceDN w:val="0"/>
        <w:ind w:left="284"/>
        <w:jc w:val="both"/>
        <w:rPr>
          <w:rFonts w:ascii="Arial" w:hAnsi="Arial" w:cs="Arial"/>
          <w:sz w:val="20"/>
          <w:szCs w:val="20"/>
          <w:lang w:eastAsia="en-US"/>
        </w:rPr>
      </w:pPr>
    </w:p>
    <w:p w14:paraId="1956363E" w14:textId="03959E92" w:rsidR="00613942" w:rsidRPr="00DB3110" w:rsidRDefault="00613942" w:rsidP="00B87A8E">
      <w:pPr>
        <w:numPr>
          <w:ilvl w:val="0"/>
          <w:numId w:val="64"/>
        </w:num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t>Verejný obstarávateľ si vyhradzuje právo zrušiť úspešnému uchádzačovi časť záväzku (servisnú činnosť) plnenia rámcovej dohody v prípade modernizácie, t. j. technického zhodnotenia technologických zariadení, výmeny technológie a technologických komponentov  po životnosti a na ktoré sa vzťahuje záruka podľa zmlúv, ktoré má, alebo bude mať verejný obstarávateľ počas trvania rámcovej dohody uzavreté s tretími osobami.</w:t>
      </w:r>
    </w:p>
    <w:p w14:paraId="1DF10981" w14:textId="77777777" w:rsidR="00DB3110" w:rsidRPr="00DB3110" w:rsidRDefault="00DB3110" w:rsidP="00DB3110">
      <w:pPr>
        <w:autoSpaceDE w:val="0"/>
        <w:autoSpaceDN w:val="0"/>
        <w:ind w:left="284"/>
        <w:jc w:val="both"/>
        <w:rPr>
          <w:rFonts w:ascii="Arial" w:hAnsi="Arial" w:cs="Arial"/>
          <w:sz w:val="20"/>
          <w:szCs w:val="20"/>
          <w:lang w:eastAsia="en-US"/>
        </w:rPr>
      </w:pPr>
    </w:p>
    <w:p w14:paraId="0B29D3B8" w14:textId="04361EBC"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Strany rámcovej dohody sa dohodli na úprave práv a povinností v oblasti zabezpečenia kybernetickej bezpečnosti v spojitosti s plnením predmetu rámcovej dohody. Poskytovateľ sa zaväzuje počas trvania rámcovej dohody a pri plnení predmetu rámcovej dohody dodržiavať všetky povinnosti v rozsahu, ktoré sa na poskytovateľa vzťahujú a ktoré objednávateľ požaduje s ohľadom na skutočnosť, že objednávateľ je prevádzkovateľ základnej služby   Informačný systém diaľnic a rýchlostných ciest v súlade s ustanoveniami zákona č. 69/2018 Z. z. o kybernetickej bezpečnosti a o zmene a doplnení niektorých zákonov v znení neskorších predpisov (ďalej len „</w:t>
      </w:r>
      <w:proofErr w:type="spellStart"/>
      <w:r w:rsidRPr="00DB3110">
        <w:rPr>
          <w:rFonts w:ascii="Arial" w:hAnsi="Arial" w:cs="Arial"/>
          <w:sz w:val="20"/>
          <w:szCs w:val="20"/>
          <w:lang w:eastAsia="en-US"/>
        </w:rPr>
        <w:t>ZoKB</w:t>
      </w:r>
      <w:proofErr w:type="spellEnd"/>
      <w:r w:rsidRPr="00DB3110">
        <w:rPr>
          <w:rFonts w:ascii="Arial" w:hAnsi="Arial" w:cs="Arial"/>
          <w:sz w:val="20"/>
          <w:szCs w:val="20"/>
          <w:lang w:eastAsia="en-US"/>
        </w:rPr>
        <w:t xml:space="preserve">“) a zároveň prevádzkovateľ informačných systémov v súlade s ustanoveniami zákona č. 95/2019 Z. z. o informačných technológiách vo verejnej správe a o zmene a doplnení niektorých zákonov v znení neskorších predpisov (ďalej len „zákon ITVS“) a jeho vykonávacími predpismi, pričom informačné systémy technologického vybavenia podľa rámcovej dohody je súčasťou registrovanej základnej služby poskytovanej objednávateľom v zmysle </w:t>
      </w:r>
      <w:proofErr w:type="spellStart"/>
      <w:r w:rsidRPr="00DB3110">
        <w:rPr>
          <w:rFonts w:ascii="Arial" w:hAnsi="Arial" w:cs="Arial"/>
          <w:sz w:val="20"/>
          <w:szCs w:val="20"/>
          <w:lang w:eastAsia="en-US"/>
        </w:rPr>
        <w:t>ZoKB</w:t>
      </w:r>
      <w:proofErr w:type="spellEnd"/>
      <w:r w:rsidRPr="00DB3110">
        <w:rPr>
          <w:rFonts w:ascii="Arial" w:hAnsi="Arial" w:cs="Arial"/>
          <w:sz w:val="20"/>
          <w:szCs w:val="20"/>
          <w:lang w:eastAsia="en-US"/>
        </w:rPr>
        <w:t xml:space="preserve">.   </w:t>
      </w:r>
    </w:p>
    <w:p w14:paraId="2E9745F9" w14:textId="3987BA5E" w:rsidR="00613942" w:rsidRDefault="00613942" w:rsidP="00DB3110">
      <w:pPr>
        <w:autoSpaceDE w:val="0"/>
        <w:autoSpaceDN w:val="0"/>
        <w:jc w:val="both"/>
        <w:rPr>
          <w:rFonts w:ascii="Arial" w:hAnsi="Arial" w:cs="Arial"/>
          <w:sz w:val="20"/>
          <w:szCs w:val="20"/>
          <w:lang w:eastAsia="en-US"/>
        </w:rPr>
      </w:pPr>
    </w:p>
    <w:p w14:paraId="27057B9F" w14:textId="18644394" w:rsidR="001D391C" w:rsidRDefault="001D391C" w:rsidP="00DB3110">
      <w:pPr>
        <w:autoSpaceDE w:val="0"/>
        <w:autoSpaceDN w:val="0"/>
        <w:jc w:val="both"/>
        <w:rPr>
          <w:rFonts w:ascii="Arial" w:hAnsi="Arial" w:cs="Arial"/>
          <w:sz w:val="20"/>
          <w:szCs w:val="20"/>
          <w:lang w:eastAsia="en-US"/>
        </w:rPr>
      </w:pPr>
    </w:p>
    <w:p w14:paraId="59813CD0" w14:textId="4E06CC4E" w:rsidR="001D391C" w:rsidRDefault="001D391C" w:rsidP="00DB3110">
      <w:pPr>
        <w:autoSpaceDE w:val="0"/>
        <w:autoSpaceDN w:val="0"/>
        <w:jc w:val="both"/>
        <w:rPr>
          <w:rFonts w:ascii="Arial" w:hAnsi="Arial" w:cs="Arial"/>
          <w:sz w:val="20"/>
          <w:szCs w:val="20"/>
          <w:lang w:eastAsia="en-US"/>
        </w:rPr>
      </w:pPr>
    </w:p>
    <w:p w14:paraId="75D8B6E2" w14:textId="77777777" w:rsidR="001D391C" w:rsidRPr="00DB3110" w:rsidRDefault="001D391C" w:rsidP="00DB3110">
      <w:pPr>
        <w:autoSpaceDE w:val="0"/>
        <w:autoSpaceDN w:val="0"/>
        <w:jc w:val="both"/>
        <w:rPr>
          <w:rFonts w:ascii="Arial" w:hAnsi="Arial" w:cs="Arial"/>
          <w:sz w:val="20"/>
          <w:szCs w:val="20"/>
          <w:lang w:eastAsia="en-US"/>
        </w:rPr>
      </w:pPr>
    </w:p>
    <w:p w14:paraId="031B6738" w14:textId="27043244"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lastRenderedPageBreak/>
        <w:t xml:space="preserve">Poskytovateľ je povinný zaistiť bezpečnostné opatrenia nad prostredím, ktoré sa vzťahuje na objekt, ku ktorému je poskytovaný predmet zákazky a pridružené podporné  systémy, ktoré sú súčasťou prevádzkovanej základnej služby = technologické vybavenie v zmysle rámcovej dohody, a nejedná sa o interné prostredie Poskytovateľa.  Požadované plnenie opatrení a postupov, sa taktiež týka výhradne predmetu zákazky, resp. technologického vybavenia podľa bodu 3 </w:t>
      </w:r>
      <w:r w:rsidR="00DB3110" w:rsidRPr="00DB3110">
        <w:rPr>
          <w:rFonts w:ascii="Arial" w:hAnsi="Arial" w:cs="Arial"/>
          <w:sz w:val="20"/>
          <w:szCs w:val="20"/>
          <w:lang w:eastAsia="en-US"/>
        </w:rPr>
        <w:t>Č</w:t>
      </w:r>
      <w:r w:rsidRPr="00DB3110">
        <w:rPr>
          <w:rFonts w:ascii="Arial" w:hAnsi="Arial" w:cs="Arial"/>
          <w:sz w:val="20"/>
          <w:szCs w:val="20"/>
          <w:lang w:eastAsia="en-US"/>
        </w:rPr>
        <w:t>asti B.1.</w:t>
      </w:r>
    </w:p>
    <w:p w14:paraId="647B6CA5" w14:textId="77777777" w:rsidR="00DB3110" w:rsidRPr="00DB3110" w:rsidRDefault="00DB3110" w:rsidP="00DB3110">
      <w:pPr>
        <w:autoSpaceDE w:val="0"/>
        <w:autoSpaceDN w:val="0"/>
        <w:ind w:left="284"/>
        <w:jc w:val="both"/>
        <w:rPr>
          <w:rFonts w:ascii="Arial" w:hAnsi="Arial" w:cs="Arial"/>
          <w:sz w:val="20"/>
          <w:szCs w:val="20"/>
          <w:lang w:eastAsia="en-US"/>
        </w:rPr>
      </w:pPr>
    </w:p>
    <w:p w14:paraId="154D80CE" w14:textId="67091692"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 xml:space="preserve">Poskytovateľ je povinný poskytnúť objednávateľovi spolupôsobenie a súčinnosť v prípade modernizácie technologického vybavenia diaľnic, rýchlostných ciest a ciest 1. triedy vo vlastníctve objednávateľa, a to rešpektujúc </w:t>
      </w:r>
      <w:proofErr w:type="spellStart"/>
      <w:r w:rsidRPr="00DB3110">
        <w:rPr>
          <w:rFonts w:ascii="Arial" w:hAnsi="Arial" w:cs="Arial"/>
          <w:sz w:val="20"/>
          <w:szCs w:val="20"/>
          <w:lang w:eastAsia="en-US"/>
        </w:rPr>
        <w:t>ZoKB</w:t>
      </w:r>
      <w:proofErr w:type="spellEnd"/>
      <w:r w:rsidRPr="00DB3110">
        <w:rPr>
          <w:rFonts w:ascii="Arial" w:hAnsi="Arial" w:cs="Arial"/>
          <w:sz w:val="20"/>
          <w:szCs w:val="20"/>
          <w:lang w:eastAsia="en-US"/>
        </w:rPr>
        <w:t>, zákon o ITVS a ich príslušné vykonávacie predpisy, štandardy a príslušnú legislatívu v oblasti informačnej a kybernetickej bezpečnosti a bezpečnostné požiadavky a politiky objednávateľa.</w:t>
      </w:r>
    </w:p>
    <w:p w14:paraId="62B3BDE6" w14:textId="77777777" w:rsidR="00DB3110" w:rsidRPr="00DB3110" w:rsidRDefault="00DB3110" w:rsidP="00DB3110">
      <w:pPr>
        <w:autoSpaceDE w:val="0"/>
        <w:autoSpaceDN w:val="0"/>
        <w:ind w:left="284"/>
        <w:jc w:val="both"/>
        <w:rPr>
          <w:rFonts w:ascii="Arial" w:hAnsi="Arial" w:cs="Arial"/>
          <w:sz w:val="20"/>
          <w:szCs w:val="20"/>
          <w:lang w:eastAsia="en-US"/>
        </w:rPr>
      </w:pPr>
    </w:p>
    <w:p w14:paraId="661174C8" w14:textId="2488F8BF"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 xml:space="preserve">Objednávateľ si vyhradzuje voči poskytovateľovi právo v oblasti kybernetickej bezpečnosti v  procese poskytovania základnej služby špecifikovať požiadavky kladené na implementovanie bezpečnostných opatrení podľa </w:t>
      </w:r>
      <w:proofErr w:type="spellStart"/>
      <w:r w:rsidRPr="00DB3110">
        <w:rPr>
          <w:rFonts w:ascii="Arial" w:hAnsi="Arial" w:cs="Arial"/>
          <w:sz w:val="20"/>
          <w:szCs w:val="20"/>
          <w:lang w:eastAsia="en-US"/>
        </w:rPr>
        <w:t>ZoKB</w:t>
      </w:r>
      <w:proofErr w:type="spellEnd"/>
      <w:r w:rsidRPr="00DB3110">
        <w:rPr>
          <w:rFonts w:ascii="Arial" w:hAnsi="Arial" w:cs="Arial"/>
          <w:sz w:val="20"/>
          <w:szCs w:val="20"/>
          <w:lang w:eastAsia="en-US"/>
        </w:rPr>
        <w:t xml:space="preserve"> a zákona ITVS, ako aj v prípade novelizácie uvedenej legislatívy v oblasti kybernetickej bezpečnosti. Zmeny sa budú riadiť podmienkami zákona o verejnom obstarávaní.</w:t>
      </w:r>
    </w:p>
    <w:p w14:paraId="35BB8936" w14:textId="77777777" w:rsidR="00DB3110" w:rsidRPr="00DB3110" w:rsidRDefault="00DB3110" w:rsidP="00DB3110">
      <w:pPr>
        <w:autoSpaceDE w:val="0"/>
        <w:autoSpaceDN w:val="0"/>
        <w:ind w:left="284"/>
        <w:jc w:val="both"/>
        <w:rPr>
          <w:rFonts w:ascii="Arial" w:hAnsi="Arial" w:cs="Arial"/>
          <w:sz w:val="20"/>
          <w:szCs w:val="20"/>
          <w:lang w:eastAsia="en-US"/>
        </w:rPr>
      </w:pPr>
    </w:p>
    <w:p w14:paraId="67EA2F88" w14:textId="768B9D94"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 xml:space="preserve">Informačné systémy technologického vybavenia v zmysle rámcovej dohody boli z hľadiska kybernetickej bezpečnosti zadefinované ako súčasť prevádzkovanej základnej služby Informačný systém diaľnic a rýchlostných ciest a týkajú sa jej bezpečnostných opatrení  Vyhlášky NBÚ č. 362/2018 </w:t>
      </w:r>
      <w:proofErr w:type="spellStart"/>
      <w:r w:rsidRPr="00DB3110">
        <w:rPr>
          <w:rFonts w:ascii="Arial" w:hAnsi="Arial" w:cs="Arial"/>
          <w:sz w:val="20"/>
          <w:szCs w:val="20"/>
          <w:lang w:eastAsia="en-US"/>
        </w:rPr>
        <w:t>Z.z</w:t>
      </w:r>
      <w:proofErr w:type="spellEnd"/>
      <w:r w:rsidRPr="00DB3110">
        <w:rPr>
          <w:rFonts w:ascii="Arial" w:hAnsi="Arial" w:cs="Arial"/>
          <w:sz w:val="20"/>
          <w:szCs w:val="20"/>
          <w:lang w:eastAsia="en-US"/>
        </w:rPr>
        <w:t xml:space="preserve">. Najneskôr ku dňu začatia poskytovania predmetu rámcovej dohody, predovšetkým servisu technologického vybavenia, je poskytovateľ povinný uzavrieť s objednávateľom zmluvu o zabezpečení plnenia bezpečnostných opatrení a notifikačných povinností podľa § 19 ods. 2 Zákona č. 69/2018 </w:t>
      </w:r>
      <w:proofErr w:type="spellStart"/>
      <w:r w:rsidRPr="00DB3110">
        <w:rPr>
          <w:rFonts w:ascii="Arial" w:hAnsi="Arial" w:cs="Arial"/>
          <w:sz w:val="20"/>
          <w:szCs w:val="20"/>
          <w:lang w:eastAsia="en-US"/>
        </w:rPr>
        <w:t>Z.z</w:t>
      </w:r>
      <w:proofErr w:type="spellEnd"/>
      <w:r w:rsidRPr="00DB3110">
        <w:rPr>
          <w:rFonts w:ascii="Arial" w:hAnsi="Arial" w:cs="Arial"/>
          <w:sz w:val="20"/>
          <w:szCs w:val="20"/>
          <w:lang w:eastAsia="en-US"/>
        </w:rPr>
        <w:t xml:space="preserve">. o kybernetickej bezpečnosti a o zmene a doplnení niektorých zákonov, obsahujúcu náležitosti minimálne v rozsahu Vyhlášky Národného bezpečnostného úradu č. 362/2018 </w:t>
      </w:r>
      <w:proofErr w:type="spellStart"/>
      <w:r w:rsidRPr="00DB3110">
        <w:rPr>
          <w:rFonts w:ascii="Arial" w:hAnsi="Arial" w:cs="Arial"/>
          <w:sz w:val="20"/>
          <w:szCs w:val="20"/>
          <w:lang w:eastAsia="en-US"/>
        </w:rPr>
        <w:t>Z.z</w:t>
      </w:r>
      <w:proofErr w:type="spellEnd"/>
      <w:r w:rsidRPr="00DB3110">
        <w:rPr>
          <w:rFonts w:ascii="Arial" w:hAnsi="Arial" w:cs="Arial"/>
          <w:sz w:val="20"/>
          <w:szCs w:val="20"/>
          <w:lang w:eastAsia="en-US"/>
        </w:rPr>
        <w:t xml:space="preserve">., ktorou sa ustanovuje obsah bezpečnostných opatrení, obsah a štruktúra bezpečnostnej dokumentácie a rozsah všeobecných bezpečnostných opatrení OBO (ďalej aj len ako „Zmluva o </w:t>
      </w:r>
      <w:proofErr w:type="spellStart"/>
      <w:r w:rsidRPr="00DB3110">
        <w:rPr>
          <w:rFonts w:ascii="Arial" w:hAnsi="Arial" w:cs="Arial"/>
          <w:sz w:val="20"/>
          <w:szCs w:val="20"/>
          <w:lang w:eastAsia="en-US"/>
        </w:rPr>
        <w:t>BOaNP</w:t>
      </w:r>
      <w:proofErr w:type="spellEnd"/>
      <w:r w:rsidRPr="00DB3110">
        <w:rPr>
          <w:rFonts w:ascii="Arial" w:hAnsi="Arial" w:cs="Arial"/>
          <w:sz w:val="20"/>
          <w:szCs w:val="20"/>
          <w:lang w:eastAsia="en-US"/>
        </w:rPr>
        <w:t xml:space="preserve">) v znení, ktoré tvorí neoddeliteľnú súčasť rámcovej dohody ako Príloha č. 16 rámcovej dohody. Zmluva o </w:t>
      </w:r>
      <w:proofErr w:type="spellStart"/>
      <w:r w:rsidRPr="00DB3110">
        <w:rPr>
          <w:rFonts w:ascii="Arial" w:hAnsi="Arial" w:cs="Arial"/>
          <w:sz w:val="20"/>
          <w:szCs w:val="20"/>
          <w:lang w:eastAsia="en-US"/>
        </w:rPr>
        <w:t>BOaNP</w:t>
      </w:r>
      <w:proofErr w:type="spellEnd"/>
      <w:r w:rsidRPr="00DB3110">
        <w:rPr>
          <w:rFonts w:ascii="Arial" w:hAnsi="Arial" w:cs="Arial"/>
          <w:sz w:val="20"/>
          <w:szCs w:val="20"/>
          <w:lang w:eastAsia="en-US"/>
        </w:rPr>
        <w:t xml:space="preserve"> špecifikuje najmä rozsah a podmienky plnenia bezpečnostných opatrení, ktoré sú nevyhnutné na zachovanie bezpečnosti informačných systémov súvisiacich s predmetom rámcovej dohody. Objednávateľ aj poskytovateľ sa v nej zaväzujú dodržiavať všetky relevantné povinnosti a postupy uvedené v </w:t>
      </w:r>
      <w:proofErr w:type="spellStart"/>
      <w:r w:rsidRPr="00DB3110">
        <w:rPr>
          <w:rFonts w:ascii="Arial" w:hAnsi="Arial" w:cs="Arial"/>
          <w:sz w:val="20"/>
          <w:szCs w:val="20"/>
          <w:lang w:eastAsia="en-US"/>
        </w:rPr>
        <w:t>ZoKB</w:t>
      </w:r>
      <w:proofErr w:type="spellEnd"/>
      <w:r w:rsidRPr="00DB3110">
        <w:rPr>
          <w:rFonts w:ascii="Arial" w:hAnsi="Arial" w:cs="Arial"/>
          <w:sz w:val="20"/>
          <w:szCs w:val="20"/>
          <w:lang w:eastAsia="en-US"/>
        </w:rPr>
        <w:t xml:space="preserve"> a jeho neskorších úpravách týkajúcich sa kybernetickej bezpečnosti a notifikačných povinností súvisiace s plnením predmetu tejto rámcovej dohody.</w:t>
      </w:r>
    </w:p>
    <w:p w14:paraId="6529231C" w14:textId="77777777" w:rsidR="00DB3110" w:rsidRPr="00DB3110" w:rsidRDefault="00DB3110" w:rsidP="00DB3110">
      <w:pPr>
        <w:autoSpaceDE w:val="0"/>
        <w:autoSpaceDN w:val="0"/>
        <w:ind w:left="284"/>
        <w:jc w:val="both"/>
        <w:rPr>
          <w:rFonts w:ascii="Arial" w:hAnsi="Arial" w:cs="Arial"/>
          <w:sz w:val="20"/>
          <w:szCs w:val="20"/>
          <w:lang w:eastAsia="en-US"/>
        </w:rPr>
      </w:pPr>
    </w:p>
    <w:p w14:paraId="7223510E" w14:textId="7634DC2F"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 xml:space="preserve">Objednávateľ požaduje v oblasti ochrany osobných údajov a v súvislosti s poskytovaným predmetom rámcovej dohody, aby sa zhotoviteľ zaviazal počas trvania rámcovej dohody a pri poskytovaní služieb dodržiavať všetky povinnosti vyplývajúce z legislatívy o ochrane osobných údajov, predovšetkým Nariadenia Európskeho parlamentu a Rady (EÚ) 2016/679 z 27. apríla 2016 o ochrane fyzických osôb pri spracúvaní osobných údajov a o voľnom pohybe takýchto údajov, ktorými sa zrušuje smernica 95/46/ES (všeobecné nariadenie o ochrane osobných údajov) (ďalej len „GDPR“), a to najmä zabezpečiť dodržiavanie bezpečnostných požiadaviek týkajúcich sa ochrany osobných údajov v prostredí objednávateľa. </w:t>
      </w:r>
    </w:p>
    <w:p w14:paraId="64EFF04E" w14:textId="77777777" w:rsidR="00DB3110" w:rsidRPr="00DB3110" w:rsidRDefault="00DB3110" w:rsidP="00DB3110">
      <w:pPr>
        <w:autoSpaceDE w:val="0"/>
        <w:autoSpaceDN w:val="0"/>
        <w:ind w:left="284"/>
        <w:jc w:val="both"/>
        <w:rPr>
          <w:rFonts w:ascii="Arial" w:hAnsi="Arial" w:cs="Arial"/>
          <w:sz w:val="20"/>
          <w:szCs w:val="20"/>
          <w:lang w:eastAsia="en-US"/>
        </w:rPr>
      </w:pPr>
    </w:p>
    <w:p w14:paraId="4B6D26AA" w14:textId="63E2DCA4"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 xml:space="preserve">Technológie a komponenty navrhnuté, vybrané a použité v zmysle rámcovej dohody musia zaručovať ochranu práv dotknutých osôb, ktorých osobné údaje sa spracúvajú v systémoch objednávateľa. </w:t>
      </w:r>
    </w:p>
    <w:p w14:paraId="11376688" w14:textId="77777777" w:rsidR="00DB3110" w:rsidRPr="00DB3110" w:rsidRDefault="00DB3110" w:rsidP="00DB3110">
      <w:pPr>
        <w:autoSpaceDE w:val="0"/>
        <w:autoSpaceDN w:val="0"/>
        <w:ind w:left="284"/>
        <w:jc w:val="both"/>
        <w:rPr>
          <w:rFonts w:ascii="Arial" w:hAnsi="Arial" w:cs="Arial"/>
          <w:sz w:val="20"/>
          <w:szCs w:val="20"/>
          <w:lang w:eastAsia="en-US"/>
        </w:rPr>
      </w:pPr>
    </w:p>
    <w:p w14:paraId="5F382983" w14:textId="3B9C7EE0" w:rsidR="00962F09" w:rsidRPr="00962F09" w:rsidRDefault="00962F09" w:rsidP="00962F09">
      <w:pPr>
        <w:pStyle w:val="Odsekzoznamu"/>
        <w:numPr>
          <w:ilvl w:val="0"/>
          <w:numId w:val="64"/>
        </w:numPr>
        <w:ind w:left="284" w:hanging="426"/>
        <w:jc w:val="both"/>
        <w:rPr>
          <w:rFonts w:ascii="Arial" w:hAnsi="Arial" w:cs="Arial"/>
          <w:sz w:val="20"/>
          <w:szCs w:val="20"/>
          <w:lang w:eastAsia="en-US"/>
        </w:rPr>
      </w:pPr>
      <w:r w:rsidRPr="00962F09">
        <w:rPr>
          <w:rFonts w:ascii="Arial" w:hAnsi="Arial" w:cs="Arial"/>
          <w:sz w:val="20"/>
          <w:szCs w:val="20"/>
          <w:lang w:eastAsia="en-US"/>
        </w:rPr>
        <w:t xml:space="preserve">V prípade ak objednávateľovi vznikne škoda, v dôsledku nesplnenia si ktorejkoľvek povinnosti  poskytovateľa podľa tohto článku rámcovej dohody a/alebo Zmluvy o </w:t>
      </w:r>
      <w:proofErr w:type="spellStart"/>
      <w:r w:rsidRPr="00962F09">
        <w:rPr>
          <w:rFonts w:ascii="Arial" w:hAnsi="Arial" w:cs="Arial"/>
          <w:sz w:val="20"/>
          <w:szCs w:val="20"/>
          <w:lang w:eastAsia="en-US"/>
        </w:rPr>
        <w:t>BOaNP</w:t>
      </w:r>
      <w:proofErr w:type="spellEnd"/>
      <w:r w:rsidRPr="00962F09">
        <w:rPr>
          <w:rFonts w:ascii="Arial" w:hAnsi="Arial" w:cs="Arial"/>
          <w:sz w:val="20"/>
          <w:szCs w:val="20"/>
          <w:lang w:eastAsia="en-US"/>
        </w:rPr>
        <w:t>, je poskytovateľ povinný túto škodu nahradiť objednávateľovi v plnej výške. V prípade, ak poskytovateľ zabezpečuje plnenie povinností podľa tohto článku rámcovej dohody prostredníctvom subdodávateľa v zmysle bodu 9.1 článku 9. rámcovej dohody, zodpovednosť za plnenie povinností poskytovateľa nesie voči objednávateľovi primárne poskytovateľ.</w:t>
      </w:r>
    </w:p>
    <w:p w14:paraId="674523C0" w14:textId="77777777" w:rsidR="00DB3110" w:rsidRPr="00DB3110" w:rsidRDefault="00DB3110" w:rsidP="00DB3110">
      <w:pPr>
        <w:autoSpaceDE w:val="0"/>
        <w:autoSpaceDN w:val="0"/>
        <w:ind w:left="284"/>
        <w:jc w:val="both"/>
        <w:rPr>
          <w:rFonts w:ascii="Arial" w:hAnsi="Arial" w:cs="Arial"/>
          <w:sz w:val="20"/>
          <w:szCs w:val="20"/>
          <w:lang w:eastAsia="en-US"/>
        </w:rPr>
      </w:pPr>
    </w:p>
    <w:p w14:paraId="5C900E7B" w14:textId="6279662C" w:rsidR="00613942" w:rsidRPr="00DB3110" w:rsidRDefault="00613942" w:rsidP="00B87A8E">
      <w:pPr>
        <w:numPr>
          <w:ilvl w:val="0"/>
          <w:numId w:val="64"/>
        </w:numPr>
        <w:autoSpaceDE w:val="0"/>
        <w:autoSpaceDN w:val="0"/>
        <w:ind w:left="284" w:hanging="426"/>
        <w:jc w:val="both"/>
        <w:rPr>
          <w:rFonts w:ascii="Arial" w:hAnsi="Arial" w:cs="Arial"/>
          <w:sz w:val="20"/>
          <w:szCs w:val="20"/>
          <w:lang w:eastAsia="en-US"/>
        </w:rPr>
      </w:pPr>
      <w:r w:rsidRPr="00DB3110">
        <w:rPr>
          <w:rFonts w:ascii="Arial" w:hAnsi="Arial" w:cs="Arial"/>
          <w:sz w:val="20"/>
          <w:szCs w:val="20"/>
          <w:lang w:eastAsia="en-US"/>
        </w:rPr>
        <w:t>Uchádzač je povinný za všetky osoby zodpovedné za plnenie predmetu zákazky mimo kľúčových expertov predložiť údaje o vzdelaní a odbornej praxi alebo o odbornej kvalifikácii riadiacich zamestnancov, osobitne osôb zodpovedných za poskytnutie služby, s doložením dokladu o odbornej spôsobilosti podľa Vyhlášky Ministerstva práce, sociálnych vecí a rodiny Slovenskej republiky č. 508/2009 Z. z. (resp. Vyhl. č. 718/2002 Z. z.), ktorou sa ustanovujú podrobnosti na zaistenie bezpečnosti a ochrany zdravia pri práci s technickými zariadeniami tlakovými, plynovými, zdvíhacími a elektrickými, a ktorou sa ustanovujú technické zariadenia, ktoré sa považujú za vyhradené technické zariadenia - uchádzač predloží uvedený doklad v úradne osvedčenej kópii. Platnosť dokladu je požadovaná počas celej doby trvania zmluvy. Verejný obstarávateľ príjme aj iný obsahom a rozsahom rovnocenný doklad vydaný príslušnou inštitúciou v inom členskom štáte Európskej únie, predložený uchádzačom preukazujúci požadovanú skutočnosť.</w:t>
      </w:r>
    </w:p>
    <w:p w14:paraId="665195A0" w14:textId="77777777" w:rsidR="00DB3110" w:rsidRPr="00DB3110" w:rsidRDefault="00DB3110" w:rsidP="00DB3110">
      <w:pPr>
        <w:autoSpaceDE w:val="0"/>
        <w:autoSpaceDN w:val="0"/>
        <w:ind w:left="284"/>
        <w:jc w:val="both"/>
        <w:rPr>
          <w:rFonts w:ascii="Arial" w:hAnsi="Arial" w:cs="Arial"/>
          <w:sz w:val="20"/>
          <w:szCs w:val="20"/>
          <w:lang w:eastAsia="en-US"/>
        </w:rPr>
      </w:pPr>
    </w:p>
    <w:p w14:paraId="1D88754E" w14:textId="7C64396B" w:rsidR="00613942" w:rsidRPr="00DB3110" w:rsidRDefault="00613942" w:rsidP="00DB3110">
      <w:pPr>
        <w:autoSpaceDE w:val="0"/>
        <w:autoSpaceDN w:val="0"/>
        <w:ind w:left="284" w:hanging="284"/>
        <w:jc w:val="both"/>
        <w:rPr>
          <w:rFonts w:ascii="Arial" w:hAnsi="Arial" w:cs="Arial"/>
          <w:sz w:val="20"/>
          <w:szCs w:val="20"/>
          <w:lang w:eastAsia="en-US"/>
        </w:rPr>
      </w:pPr>
      <w:r w:rsidRPr="00DB3110">
        <w:rPr>
          <w:rFonts w:ascii="Arial" w:hAnsi="Arial" w:cs="Arial"/>
          <w:sz w:val="20"/>
          <w:szCs w:val="20"/>
          <w:lang w:eastAsia="en-US"/>
        </w:rPr>
        <w:lastRenderedPageBreak/>
        <w:tab/>
        <w:t>Od osôb zodpovedných za poskytnutie služby žiadame predložiť oprávnenie na:</w:t>
      </w:r>
    </w:p>
    <w:p w14:paraId="1708E50A" w14:textId="4C8681B2" w:rsidR="00613942" w:rsidRPr="00DB3110" w:rsidRDefault="00613942" w:rsidP="00DB3110">
      <w:pPr>
        <w:autoSpaceDE w:val="0"/>
        <w:autoSpaceDN w:val="0"/>
        <w:ind w:left="567" w:hanging="284"/>
        <w:jc w:val="both"/>
        <w:rPr>
          <w:rFonts w:ascii="Arial" w:hAnsi="Arial" w:cs="Arial"/>
          <w:sz w:val="20"/>
          <w:szCs w:val="20"/>
          <w:lang w:eastAsia="en-US"/>
        </w:rPr>
      </w:pPr>
      <w:r w:rsidRPr="00DB3110">
        <w:rPr>
          <w:rFonts w:ascii="Arial" w:hAnsi="Arial" w:cs="Arial"/>
          <w:sz w:val="20"/>
          <w:szCs w:val="20"/>
          <w:lang w:eastAsia="en-US"/>
        </w:rPr>
        <w:t xml:space="preserve">- </w:t>
      </w:r>
      <w:r w:rsidRPr="00DB3110">
        <w:rPr>
          <w:rFonts w:ascii="Arial" w:hAnsi="Arial" w:cs="Arial"/>
          <w:sz w:val="20"/>
          <w:szCs w:val="20"/>
          <w:lang w:eastAsia="en-US"/>
        </w:rPr>
        <w:tab/>
        <w:t>rekonštrukciu, údržbu, opravy, odborné prehliadky a odborné skúšky vyhradených elektrických zariadení,</w:t>
      </w:r>
    </w:p>
    <w:p w14:paraId="4B4770D9" w14:textId="5F2A5CAF" w:rsidR="00613942" w:rsidRPr="00DB3110" w:rsidRDefault="00613942" w:rsidP="00DB3110">
      <w:pPr>
        <w:autoSpaceDE w:val="0"/>
        <w:autoSpaceDN w:val="0"/>
        <w:ind w:left="567" w:hanging="284"/>
        <w:jc w:val="both"/>
        <w:rPr>
          <w:rFonts w:ascii="Arial" w:hAnsi="Arial" w:cs="Arial"/>
          <w:sz w:val="20"/>
          <w:szCs w:val="20"/>
          <w:lang w:eastAsia="en-US"/>
        </w:rPr>
      </w:pPr>
      <w:r w:rsidRPr="00DB3110">
        <w:rPr>
          <w:rFonts w:ascii="Arial" w:hAnsi="Arial" w:cs="Arial"/>
          <w:sz w:val="20"/>
          <w:szCs w:val="20"/>
          <w:lang w:eastAsia="en-US"/>
        </w:rPr>
        <w:t xml:space="preserve">- </w:t>
      </w:r>
      <w:r w:rsidRPr="00DB3110">
        <w:rPr>
          <w:rFonts w:ascii="Arial" w:hAnsi="Arial" w:cs="Arial"/>
          <w:sz w:val="20"/>
          <w:szCs w:val="20"/>
          <w:lang w:eastAsia="en-US"/>
        </w:rPr>
        <w:tab/>
        <w:t>údržbu, revízie a opravy zabezpečovacích systémov alebo poplachových systémov alebo systémov zariadení umožňujúcich sledovanie pohybu a konania osoby v chránenom objekte, na chránenom mieste alebo v ich okolí.</w:t>
      </w:r>
    </w:p>
    <w:p w14:paraId="0EC101DD"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1D712446"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1889529F"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67335249" w14:textId="77777777" w:rsidR="00613942" w:rsidRPr="00DB3110" w:rsidRDefault="00613942" w:rsidP="00DB3110">
      <w:pPr>
        <w:autoSpaceDE w:val="0"/>
        <w:autoSpaceDN w:val="0"/>
        <w:ind w:left="284" w:hanging="284"/>
        <w:jc w:val="both"/>
        <w:rPr>
          <w:rFonts w:ascii="Arial" w:hAnsi="Arial" w:cs="Arial"/>
          <w:sz w:val="20"/>
          <w:szCs w:val="20"/>
          <w:lang w:eastAsia="en-US"/>
        </w:rPr>
      </w:pPr>
    </w:p>
    <w:p w14:paraId="36E8A106"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1576293E"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7118DCA1"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61D4F3AA" w14:textId="77777777" w:rsidR="00613942" w:rsidRPr="00DB3110" w:rsidRDefault="00613942" w:rsidP="00DB3110">
      <w:pPr>
        <w:autoSpaceDE w:val="0"/>
        <w:autoSpaceDN w:val="0"/>
        <w:ind w:left="1418" w:hanging="1418"/>
        <w:jc w:val="both"/>
        <w:rPr>
          <w:rFonts w:ascii="Arial" w:hAnsi="Arial" w:cs="Arial"/>
          <w:sz w:val="20"/>
          <w:szCs w:val="20"/>
          <w:lang w:eastAsia="en-US"/>
        </w:rPr>
      </w:pPr>
    </w:p>
    <w:p w14:paraId="096F5FFC" w14:textId="10C1FF6C" w:rsidR="00045337" w:rsidRPr="00DB3110" w:rsidRDefault="00045337" w:rsidP="00DB3110">
      <w:pPr>
        <w:autoSpaceDE w:val="0"/>
        <w:autoSpaceDN w:val="0"/>
        <w:ind w:left="1418" w:hanging="1418"/>
        <w:jc w:val="both"/>
        <w:rPr>
          <w:rFonts w:ascii="Arial" w:hAnsi="Arial" w:cs="Arial"/>
          <w:sz w:val="20"/>
          <w:szCs w:val="20"/>
          <w:lang w:eastAsia="en-US"/>
        </w:rPr>
      </w:pPr>
    </w:p>
    <w:p w14:paraId="7D708089" w14:textId="600011B6" w:rsidR="00045337" w:rsidRPr="00DB3110" w:rsidRDefault="00045337" w:rsidP="00DB3110">
      <w:pPr>
        <w:autoSpaceDE w:val="0"/>
        <w:autoSpaceDN w:val="0"/>
        <w:jc w:val="both"/>
        <w:rPr>
          <w:rFonts w:ascii="Arial" w:hAnsi="Arial" w:cs="Arial"/>
          <w:sz w:val="20"/>
          <w:szCs w:val="20"/>
          <w:lang w:eastAsia="en-US"/>
        </w:rPr>
      </w:pPr>
    </w:p>
    <w:p w14:paraId="7DB45C63" w14:textId="0B494A0A" w:rsidR="00045337" w:rsidRPr="00DB3110" w:rsidRDefault="00045337" w:rsidP="00DB3110">
      <w:pPr>
        <w:autoSpaceDE w:val="0"/>
        <w:autoSpaceDN w:val="0"/>
        <w:jc w:val="both"/>
        <w:rPr>
          <w:rFonts w:ascii="Arial" w:hAnsi="Arial" w:cs="Arial"/>
          <w:sz w:val="20"/>
          <w:szCs w:val="20"/>
          <w:lang w:eastAsia="en-US"/>
        </w:rPr>
      </w:pPr>
    </w:p>
    <w:p w14:paraId="15AA0FB7" w14:textId="3829AE28" w:rsidR="00045337" w:rsidRPr="00DB3110" w:rsidRDefault="00045337" w:rsidP="00DB3110">
      <w:pPr>
        <w:autoSpaceDE w:val="0"/>
        <w:autoSpaceDN w:val="0"/>
        <w:jc w:val="both"/>
        <w:rPr>
          <w:rFonts w:ascii="Arial" w:hAnsi="Arial" w:cs="Arial"/>
          <w:sz w:val="20"/>
          <w:szCs w:val="20"/>
          <w:lang w:eastAsia="en-US"/>
        </w:rPr>
      </w:pPr>
    </w:p>
    <w:p w14:paraId="320B03BB" w14:textId="6B9AF68C" w:rsidR="00045337" w:rsidRPr="00DB3110" w:rsidRDefault="00045337" w:rsidP="00DB3110">
      <w:pPr>
        <w:autoSpaceDE w:val="0"/>
        <w:autoSpaceDN w:val="0"/>
        <w:jc w:val="both"/>
        <w:rPr>
          <w:rFonts w:ascii="Arial" w:hAnsi="Arial" w:cs="Arial"/>
          <w:sz w:val="20"/>
          <w:szCs w:val="20"/>
          <w:lang w:eastAsia="en-US"/>
        </w:rPr>
      </w:pPr>
    </w:p>
    <w:p w14:paraId="32F13BFE" w14:textId="61CED42C" w:rsidR="00045337" w:rsidRPr="00DB3110" w:rsidRDefault="00045337" w:rsidP="00DB3110">
      <w:pPr>
        <w:autoSpaceDE w:val="0"/>
        <w:autoSpaceDN w:val="0"/>
        <w:jc w:val="both"/>
        <w:rPr>
          <w:rFonts w:ascii="Arial" w:hAnsi="Arial" w:cs="Arial"/>
          <w:sz w:val="20"/>
          <w:szCs w:val="20"/>
          <w:lang w:eastAsia="en-US"/>
        </w:rPr>
      </w:pPr>
    </w:p>
    <w:p w14:paraId="56AE761F" w14:textId="61BCA19B" w:rsidR="00A437CA" w:rsidRPr="00DB3110" w:rsidRDefault="00A437CA" w:rsidP="00DB3110">
      <w:pPr>
        <w:autoSpaceDE w:val="0"/>
        <w:autoSpaceDN w:val="0"/>
        <w:jc w:val="both"/>
        <w:rPr>
          <w:rFonts w:ascii="Arial" w:hAnsi="Arial" w:cs="Arial"/>
          <w:sz w:val="20"/>
          <w:szCs w:val="20"/>
          <w:lang w:eastAsia="en-US"/>
        </w:rPr>
      </w:pPr>
    </w:p>
    <w:p w14:paraId="1C90A262" w14:textId="73B252BB" w:rsidR="00A437CA" w:rsidRPr="00DB3110" w:rsidRDefault="00A437CA" w:rsidP="00DB3110">
      <w:pPr>
        <w:autoSpaceDE w:val="0"/>
        <w:autoSpaceDN w:val="0"/>
        <w:jc w:val="both"/>
        <w:rPr>
          <w:rFonts w:ascii="Arial" w:hAnsi="Arial" w:cs="Arial"/>
          <w:sz w:val="20"/>
          <w:szCs w:val="20"/>
          <w:lang w:eastAsia="en-US"/>
        </w:rPr>
      </w:pPr>
    </w:p>
    <w:p w14:paraId="1B1CB491" w14:textId="3747D00E" w:rsidR="00A437CA" w:rsidRPr="00DB3110" w:rsidRDefault="00A437CA" w:rsidP="00DB3110">
      <w:pPr>
        <w:autoSpaceDE w:val="0"/>
        <w:autoSpaceDN w:val="0"/>
        <w:jc w:val="both"/>
        <w:rPr>
          <w:rFonts w:ascii="Arial" w:hAnsi="Arial" w:cs="Arial"/>
          <w:sz w:val="20"/>
          <w:szCs w:val="20"/>
          <w:lang w:eastAsia="en-US"/>
        </w:rPr>
      </w:pPr>
    </w:p>
    <w:p w14:paraId="59057776" w14:textId="41C4C38E" w:rsidR="00A437CA" w:rsidRPr="00DB3110" w:rsidRDefault="00A437CA" w:rsidP="00DB3110">
      <w:pPr>
        <w:autoSpaceDE w:val="0"/>
        <w:autoSpaceDN w:val="0"/>
        <w:jc w:val="both"/>
        <w:rPr>
          <w:rFonts w:ascii="Arial" w:hAnsi="Arial" w:cs="Arial"/>
          <w:sz w:val="20"/>
          <w:szCs w:val="20"/>
          <w:lang w:eastAsia="en-US"/>
        </w:rPr>
      </w:pPr>
    </w:p>
    <w:p w14:paraId="348F08AF" w14:textId="6E4D0334" w:rsidR="00A437CA" w:rsidRPr="00DB3110" w:rsidRDefault="00A437CA" w:rsidP="00DB3110">
      <w:pPr>
        <w:autoSpaceDE w:val="0"/>
        <w:autoSpaceDN w:val="0"/>
        <w:jc w:val="both"/>
        <w:rPr>
          <w:rFonts w:ascii="Arial" w:hAnsi="Arial" w:cs="Arial"/>
          <w:sz w:val="20"/>
          <w:szCs w:val="20"/>
          <w:lang w:eastAsia="en-US"/>
        </w:rPr>
      </w:pPr>
    </w:p>
    <w:p w14:paraId="1B80D5BB" w14:textId="389439E1" w:rsidR="00A437CA" w:rsidRPr="00DB3110" w:rsidRDefault="00A437CA" w:rsidP="00DB3110">
      <w:pPr>
        <w:autoSpaceDE w:val="0"/>
        <w:autoSpaceDN w:val="0"/>
        <w:jc w:val="both"/>
        <w:rPr>
          <w:rFonts w:ascii="Arial" w:hAnsi="Arial" w:cs="Arial"/>
          <w:sz w:val="20"/>
          <w:szCs w:val="20"/>
          <w:lang w:eastAsia="en-US"/>
        </w:rPr>
      </w:pPr>
    </w:p>
    <w:p w14:paraId="297D4980" w14:textId="46798865" w:rsidR="00A437CA" w:rsidRPr="00DB3110" w:rsidRDefault="00A437CA" w:rsidP="00DB3110">
      <w:pPr>
        <w:autoSpaceDE w:val="0"/>
        <w:autoSpaceDN w:val="0"/>
        <w:jc w:val="both"/>
        <w:rPr>
          <w:rFonts w:ascii="Arial" w:hAnsi="Arial" w:cs="Arial"/>
          <w:sz w:val="20"/>
          <w:szCs w:val="20"/>
          <w:lang w:eastAsia="en-US"/>
        </w:rPr>
      </w:pPr>
    </w:p>
    <w:p w14:paraId="3F725CD0" w14:textId="215F7467" w:rsidR="00A437CA" w:rsidRPr="00DB3110" w:rsidRDefault="00A437CA" w:rsidP="00DB3110">
      <w:pPr>
        <w:autoSpaceDE w:val="0"/>
        <w:autoSpaceDN w:val="0"/>
        <w:jc w:val="both"/>
        <w:rPr>
          <w:rFonts w:ascii="Arial" w:hAnsi="Arial" w:cs="Arial"/>
          <w:sz w:val="20"/>
          <w:szCs w:val="20"/>
          <w:lang w:eastAsia="en-US"/>
        </w:rPr>
      </w:pPr>
    </w:p>
    <w:p w14:paraId="660148EA" w14:textId="5A572D5F" w:rsidR="00A437CA" w:rsidRPr="00DB3110" w:rsidRDefault="00A437CA" w:rsidP="00DB3110">
      <w:pPr>
        <w:autoSpaceDE w:val="0"/>
        <w:autoSpaceDN w:val="0"/>
        <w:jc w:val="both"/>
        <w:rPr>
          <w:rFonts w:ascii="Arial" w:hAnsi="Arial" w:cs="Arial"/>
          <w:sz w:val="20"/>
          <w:szCs w:val="20"/>
          <w:lang w:eastAsia="en-US"/>
        </w:rPr>
      </w:pPr>
    </w:p>
    <w:p w14:paraId="5D7472B9" w14:textId="5761FB8C" w:rsidR="00A437CA" w:rsidRPr="00DB3110" w:rsidRDefault="00A437CA" w:rsidP="00DB3110">
      <w:pPr>
        <w:autoSpaceDE w:val="0"/>
        <w:autoSpaceDN w:val="0"/>
        <w:jc w:val="both"/>
        <w:rPr>
          <w:rFonts w:ascii="Arial" w:hAnsi="Arial" w:cs="Arial"/>
          <w:sz w:val="20"/>
          <w:szCs w:val="20"/>
          <w:lang w:eastAsia="en-US"/>
        </w:rPr>
      </w:pPr>
    </w:p>
    <w:p w14:paraId="64FC099E" w14:textId="3409D17C" w:rsidR="00A437CA" w:rsidRPr="00DB3110" w:rsidRDefault="00A437CA" w:rsidP="00DB3110">
      <w:pPr>
        <w:autoSpaceDE w:val="0"/>
        <w:autoSpaceDN w:val="0"/>
        <w:jc w:val="both"/>
        <w:rPr>
          <w:rFonts w:ascii="Arial" w:hAnsi="Arial" w:cs="Arial"/>
          <w:sz w:val="20"/>
          <w:szCs w:val="20"/>
          <w:lang w:eastAsia="en-US"/>
        </w:rPr>
      </w:pPr>
    </w:p>
    <w:p w14:paraId="77B648C7" w14:textId="2712E61E" w:rsidR="00A437CA" w:rsidRPr="00DB3110" w:rsidRDefault="00A437CA" w:rsidP="00DB3110">
      <w:pPr>
        <w:autoSpaceDE w:val="0"/>
        <w:autoSpaceDN w:val="0"/>
        <w:jc w:val="both"/>
        <w:rPr>
          <w:rFonts w:ascii="Arial" w:hAnsi="Arial" w:cs="Arial"/>
          <w:sz w:val="20"/>
          <w:szCs w:val="20"/>
          <w:lang w:eastAsia="en-US"/>
        </w:rPr>
      </w:pPr>
    </w:p>
    <w:p w14:paraId="1B12CF10" w14:textId="3B9E5B33" w:rsidR="00A437CA" w:rsidRPr="00DB3110" w:rsidRDefault="00A437CA" w:rsidP="00DB3110">
      <w:pPr>
        <w:autoSpaceDE w:val="0"/>
        <w:autoSpaceDN w:val="0"/>
        <w:jc w:val="both"/>
        <w:rPr>
          <w:rFonts w:ascii="Arial" w:hAnsi="Arial" w:cs="Arial"/>
          <w:sz w:val="20"/>
          <w:szCs w:val="20"/>
          <w:lang w:eastAsia="en-US"/>
        </w:rPr>
      </w:pPr>
    </w:p>
    <w:p w14:paraId="451D8AD2" w14:textId="19636538" w:rsidR="00A437CA" w:rsidRPr="00DB3110" w:rsidRDefault="00A437CA" w:rsidP="00DB3110">
      <w:pPr>
        <w:autoSpaceDE w:val="0"/>
        <w:autoSpaceDN w:val="0"/>
        <w:jc w:val="both"/>
        <w:rPr>
          <w:rFonts w:ascii="Arial" w:hAnsi="Arial" w:cs="Arial"/>
          <w:sz w:val="20"/>
          <w:szCs w:val="20"/>
          <w:lang w:eastAsia="en-US"/>
        </w:rPr>
      </w:pPr>
    </w:p>
    <w:p w14:paraId="152EE166" w14:textId="5637C07E" w:rsidR="00A437CA" w:rsidRPr="00DB3110" w:rsidRDefault="00A437CA" w:rsidP="00DB3110">
      <w:pPr>
        <w:autoSpaceDE w:val="0"/>
        <w:autoSpaceDN w:val="0"/>
        <w:jc w:val="both"/>
        <w:rPr>
          <w:rFonts w:ascii="Arial" w:hAnsi="Arial" w:cs="Arial"/>
          <w:sz w:val="20"/>
          <w:szCs w:val="20"/>
          <w:lang w:eastAsia="en-US"/>
        </w:rPr>
      </w:pPr>
    </w:p>
    <w:p w14:paraId="33E08461" w14:textId="47435893" w:rsidR="00DB3110" w:rsidRPr="00DB3110" w:rsidRDefault="00DB3110" w:rsidP="00DB3110">
      <w:pPr>
        <w:autoSpaceDE w:val="0"/>
        <w:autoSpaceDN w:val="0"/>
        <w:jc w:val="both"/>
        <w:rPr>
          <w:rFonts w:ascii="Arial" w:hAnsi="Arial" w:cs="Arial"/>
          <w:sz w:val="20"/>
          <w:szCs w:val="20"/>
          <w:lang w:eastAsia="en-US"/>
        </w:rPr>
      </w:pPr>
    </w:p>
    <w:p w14:paraId="7DA9E959" w14:textId="7A69F563" w:rsidR="00DB3110" w:rsidRPr="00DB3110" w:rsidRDefault="00DB3110" w:rsidP="00DB3110">
      <w:pPr>
        <w:autoSpaceDE w:val="0"/>
        <w:autoSpaceDN w:val="0"/>
        <w:jc w:val="both"/>
        <w:rPr>
          <w:rFonts w:ascii="Arial" w:hAnsi="Arial" w:cs="Arial"/>
          <w:sz w:val="20"/>
          <w:szCs w:val="20"/>
          <w:lang w:eastAsia="en-US"/>
        </w:rPr>
      </w:pPr>
    </w:p>
    <w:p w14:paraId="4DF7D31F" w14:textId="376B255A" w:rsidR="00DB3110" w:rsidRPr="00DB3110" w:rsidRDefault="00DB3110" w:rsidP="00DB3110">
      <w:pPr>
        <w:autoSpaceDE w:val="0"/>
        <w:autoSpaceDN w:val="0"/>
        <w:jc w:val="both"/>
        <w:rPr>
          <w:rFonts w:ascii="Arial" w:hAnsi="Arial" w:cs="Arial"/>
          <w:sz w:val="20"/>
          <w:szCs w:val="20"/>
          <w:lang w:eastAsia="en-US"/>
        </w:rPr>
      </w:pPr>
    </w:p>
    <w:p w14:paraId="2484C66A" w14:textId="14BC8662" w:rsidR="00DB3110" w:rsidRPr="00DB3110" w:rsidRDefault="00DB3110" w:rsidP="00DB3110">
      <w:pPr>
        <w:autoSpaceDE w:val="0"/>
        <w:autoSpaceDN w:val="0"/>
        <w:jc w:val="both"/>
        <w:rPr>
          <w:rFonts w:ascii="Arial" w:hAnsi="Arial" w:cs="Arial"/>
          <w:sz w:val="20"/>
          <w:szCs w:val="20"/>
          <w:lang w:eastAsia="en-US"/>
        </w:rPr>
      </w:pPr>
    </w:p>
    <w:p w14:paraId="1F7C2815" w14:textId="791A763B" w:rsidR="00DB3110" w:rsidRPr="00DB3110" w:rsidRDefault="00DB3110" w:rsidP="00DB3110">
      <w:pPr>
        <w:autoSpaceDE w:val="0"/>
        <w:autoSpaceDN w:val="0"/>
        <w:jc w:val="both"/>
        <w:rPr>
          <w:rFonts w:ascii="Arial" w:hAnsi="Arial" w:cs="Arial"/>
          <w:sz w:val="20"/>
          <w:szCs w:val="20"/>
          <w:lang w:eastAsia="en-US"/>
        </w:rPr>
      </w:pPr>
    </w:p>
    <w:p w14:paraId="0736B604" w14:textId="58F15F3D" w:rsidR="00DB3110" w:rsidRPr="00DB3110" w:rsidRDefault="00DB3110" w:rsidP="00DB3110">
      <w:pPr>
        <w:autoSpaceDE w:val="0"/>
        <w:autoSpaceDN w:val="0"/>
        <w:jc w:val="both"/>
        <w:rPr>
          <w:rFonts w:ascii="Arial" w:hAnsi="Arial" w:cs="Arial"/>
          <w:sz w:val="20"/>
          <w:szCs w:val="20"/>
          <w:lang w:eastAsia="en-US"/>
        </w:rPr>
      </w:pPr>
    </w:p>
    <w:p w14:paraId="3EDF924F" w14:textId="21FCB0CD" w:rsidR="00DB3110" w:rsidRPr="00DB3110" w:rsidRDefault="00DB3110" w:rsidP="00DB3110">
      <w:pPr>
        <w:autoSpaceDE w:val="0"/>
        <w:autoSpaceDN w:val="0"/>
        <w:jc w:val="both"/>
        <w:rPr>
          <w:rFonts w:ascii="Arial" w:hAnsi="Arial" w:cs="Arial"/>
          <w:sz w:val="20"/>
          <w:szCs w:val="20"/>
          <w:lang w:eastAsia="en-US"/>
        </w:rPr>
      </w:pPr>
    </w:p>
    <w:p w14:paraId="7617629D" w14:textId="7A2F1F70" w:rsidR="00DB3110" w:rsidRPr="00DB3110" w:rsidRDefault="00DB3110" w:rsidP="00DB3110">
      <w:pPr>
        <w:autoSpaceDE w:val="0"/>
        <w:autoSpaceDN w:val="0"/>
        <w:jc w:val="both"/>
        <w:rPr>
          <w:rFonts w:ascii="Arial" w:hAnsi="Arial" w:cs="Arial"/>
          <w:sz w:val="20"/>
          <w:szCs w:val="20"/>
          <w:lang w:eastAsia="en-US"/>
        </w:rPr>
      </w:pPr>
    </w:p>
    <w:p w14:paraId="7CD5F602" w14:textId="374BA157" w:rsidR="00DB3110" w:rsidRPr="00DB3110" w:rsidRDefault="00DB3110" w:rsidP="00DB3110">
      <w:pPr>
        <w:autoSpaceDE w:val="0"/>
        <w:autoSpaceDN w:val="0"/>
        <w:jc w:val="both"/>
        <w:rPr>
          <w:rFonts w:ascii="Arial" w:hAnsi="Arial" w:cs="Arial"/>
          <w:sz w:val="20"/>
          <w:szCs w:val="20"/>
          <w:lang w:eastAsia="en-US"/>
        </w:rPr>
      </w:pPr>
    </w:p>
    <w:p w14:paraId="6B794EC2" w14:textId="27CF659C" w:rsidR="00DB3110" w:rsidRPr="00DB3110" w:rsidRDefault="00DB3110" w:rsidP="00DB3110">
      <w:pPr>
        <w:autoSpaceDE w:val="0"/>
        <w:autoSpaceDN w:val="0"/>
        <w:jc w:val="both"/>
        <w:rPr>
          <w:rFonts w:ascii="Arial" w:hAnsi="Arial" w:cs="Arial"/>
          <w:sz w:val="20"/>
          <w:szCs w:val="20"/>
          <w:lang w:eastAsia="en-US"/>
        </w:rPr>
      </w:pPr>
    </w:p>
    <w:p w14:paraId="5A79D255" w14:textId="0E86FDB8" w:rsidR="00DB3110" w:rsidRPr="00DB3110" w:rsidRDefault="00DB3110" w:rsidP="00DB3110">
      <w:pPr>
        <w:autoSpaceDE w:val="0"/>
        <w:autoSpaceDN w:val="0"/>
        <w:jc w:val="both"/>
        <w:rPr>
          <w:rFonts w:ascii="Arial" w:hAnsi="Arial" w:cs="Arial"/>
          <w:sz w:val="20"/>
          <w:szCs w:val="20"/>
          <w:lang w:eastAsia="en-US"/>
        </w:rPr>
      </w:pPr>
    </w:p>
    <w:p w14:paraId="6BC03277" w14:textId="475CE907" w:rsidR="00DB3110" w:rsidRPr="00DB3110" w:rsidRDefault="00DB3110" w:rsidP="00DB3110">
      <w:pPr>
        <w:autoSpaceDE w:val="0"/>
        <w:autoSpaceDN w:val="0"/>
        <w:jc w:val="both"/>
        <w:rPr>
          <w:rFonts w:ascii="Arial" w:hAnsi="Arial" w:cs="Arial"/>
          <w:sz w:val="20"/>
          <w:szCs w:val="20"/>
          <w:lang w:eastAsia="en-US"/>
        </w:rPr>
      </w:pPr>
    </w:p>
    <w:p w14:paraId="52649DAA" w14:textId="790160B7" w:rsidR="00DB3110" w:rsidRPr="00DB3110" w:rsidRDefault="00DB3110" w:rsidP="00DB3110">
      <w:pPr>
        <w:autoSpaceDE w:val="0"/>
        <w:autoSpaceDN w:val="0"/>
        <w:jc w:val="both"/>
        <w:rPr>
          <w:rFonts w:ascii="Arial" w:hAnsi="Arial" w:cs="Arial"/>
          <w:sz w:val="20"/>
          <w:szCs w:val="20"/>
          <w:lang w:eastAsia="en-US"/>
        </w:rPr>
      </w:pPr>
    </w:p>
    <w:p w14:paraId="44E84424" w14:textId="1D8AF611" w:rsidR="00DB3110" w:rsidRPr="00DB3110" w:rsidRDefault="00DB3110" w:rsidP="00DB3110">
      <w:pPr>
        <w:autoSpaceDE w:val="0"/>
        <w:autoSpaceDN w:val="0"/>
        <w:jc w:val="both"/>
        <w:rPr>
          <w:rFonts w:ascii="Arial" w:hAnsi="Arial" w:cs="Arial"/>
          <w:sz w:val="20"/>
          <w:szCs w:val="20"/>
          <w:lang w:eastAsia="en-US"/>
        </w:rPr>
      </w:pPr>
    </w:p>
    <w:p w14:paraId="770EAD9C" w14:textId="092725CC" w:rsidR="00DB3110" w:rsidRPr="00DB3110" w:rsidRDefault="00DB3110" w:rsidP="00DB3110">
      <w:pPr>
        <w:autoSpaceDE w:val="0"/>
        <w:autoSpaceDN w:val="0"/>
        <w:jc w:val="both"/>
        <w:rPr>
          <w:rFonts w:ascii="Arial" w:hAnsi="Arial" w:cs="Arial"/>
          <w:sz w:val="20"/>
          <w:szCs w:val="20"/>
          <w:lang w:eastAsia="en-US"/>
        </w:rPr>
      </w:pPr>
    </w:p>
    <w:p w14:paraId="3DE1BAC8" w14:textId="17C762ED" w:rsidR="00DB3110" w:rsidRPr="00DB3110" w:rsidRDefault="00DB3110" w:rsidP="00DB3110">
      <w:pPr>
        <w:autoSpaceDE w:val="0"/>
        <w:autoSpaceDN w:val="0"/>
        <w:jc w:val="both"/>
        <w:rPr>
          <w:rFonts w:ascii="Arial" w:hAnsi="Arial" w:cs="Arial"/>
          <w:sz w:val="20"/>
          <w:szCs w:val="20"/>
          <w:lang w:eastAsia="en-US"/>
        </w:rPr>
      </w:pPr>
    </w:p>
    <w:p w14:paraId="572AD086" w14:textId="208E87E3" w:rsidR="00DB3110" w:rsidRPr="00DB3110" w:rsidRDefault="00DB3110" w:rsidP="00DB3110">
      <w:pPr>
        <w:autoSpaceDE w:val="0"/>
        <w:autoSpaceDN w:val="0"/>
        <w:jc w:val="both"/>
        <w:rPr>
          <w:rFonts w:ascii="Arial" w:hAnsi="Arial" w:cs="Arial"/>
          <w:sz w:val="20"/>
          <w:szCs w:val="20"/>
          <w:lang w:eastAsia="en-US"/>
        </w:rPr>
      </w:pPr>
    </w:p>
    <w:p w14:paraId="16FFD5D3" w14:textId="6FBAC8A1" w:rsidR="00DB3110" w:rsidRPr="00DB3110" w:rsidRDefault="00DB3110" w:rsidP="00DB3110">
      <w:pPr>
        <w:autoSpaceDE w:val="0"/>
        <w:autoSpaceDN w:val="0"/>
        <w:jc w:val="both"/>
        <w:rPr>
          <w:rFonts w:ascii="Arial" w:hAnsi="Arial" w:cs="Arial"/>
          <w:sz w:val="20"/>
          <w:szCs w:val="20"/>
          <w:lang w:eastAsia="en-US"/>
        </w:rPr>
      </w:pPr>
    </w:p>
    <w:p w14:paraId="6BAFC58B" w14:textId="513A457B" w:rsidR="00DB3110" w:rsidRPr="00DB3110" w:rsidRDefault="00DB3110" w:rsidP="00DB3110">
      <w:pPr>
        <w:autoSpaceDE w:val="0"/>
        <w:autoSpaceDN w:val="0"/>
        <w:jc w:val="both"/>
        <w:rPr>
          <w:rFonts w:ascii="Arial" w:hAnsi="Arial" w:cs="Arial"/>
          <w:sz w:val="20"/>
          <w:szCs w:val="20"/>
          <w:lang w:eastAsia="en-US"/>
        </w:rPr>
      </w:pPr>
    </w:p>
    <w:p w14:paraId="43884D62" w14:textId="5F0D904D" w:rsidR="00DB3110" w:rsidRPr="00DB3110" w:rsidRDefault="00DB3110" w:rsidP="00DB3110">
      <w:pPr>
        <w:autoSpaceDE w:val="0"/>
        <w:autoSpaceDN w:val="0"/>
        <w:jc w:val="both"/>
        <w:rPr>
          <w:rFonts w:ascii="Arial" w:hAnsi="Arial" w:cs="Arial"/>
          <w:sz w:val="20"/>
          <w:szCs w:val="20"/>
          <w:lang w:eastAsia="en-US"/>
        </w:rPr>
      </w:pPr>
    </w:p>
    <w:p w14:paraId="2665C2CD" w14:textId="28EEEA5F" w:rsidR="00DB3110" w:rsidRPr="00DB3110" w:rsidRDefault="00DB3110" w:rsidP="00DB3110">
      <w:pPr>
        <w:autoSpaceDE w:val="0"/>
        <w:autoSpaceDN w:val="0"/>
        <w:jc w:val="both"/>
        <w:rPr>
          <w:rFonts w:ascii="Arial" w:hAnsi="Arial" w:cs="Arial"/>
          <w:sz w:val="20"/>
          <w:szCs w:val="20"/>
          <w:lang w:eastAsia="en-US"/>
        </w:rPr>
      </w:pPr>
    </w:p>
    <w:p w14:paraId="70A20551" w14:textId="77777777" w:rsidR="00DB3110" w:rsidRPr="00DB3110" w:rsidRDefault="00DB3110" w:rsidP="00DB3110">
      <w:pPr>
        <w:autoSpaceDE w:val="0"/>
        <w:autoSpaceDN w:val="0"/>
        <w:jc w:val="both"/>
        <w:rPr>
          <w:rFonts w:ascii="Arial" w:hAnsi="Arial" w:cs="Arial"/>
          <w:sz w:val="20"/>
          <w:szCs w:val="20"/>
          <w:lang w:eastAsia="en-US"/>
        </w:rPr>
      </w:pPr>
    </w:p>
    <w:p w14:paraId="6FA6B12C" w14:textId="214EE9C0" w:rsidR="00A437CA" w:rsidRDefault="00A437CA" w:rsidP="00DB3110">
      <w:pPr>
        <w:autoSpaceDE w:val="0"/>
        <w:autoSpaceDN w:val="0"/>
        <w:jc w:val="both"/>
        <w:rPr>
          <w:rFonts w:ascii="Arial" w:hAnsi="Arial" w:cs="Arial"/>
          <w:sz w:val="20"/>
          <w:szCs w:val="20"/>
          <w:lang w:eastAsia="en-US"/>
        </w:rPr>
      </w:pPr>
    </w:p>
    <w:p w14:paraId="6B6A2F4F" w14:textId="77777777" w:rsidR="00080681" w:rsidRPr="00DB3110" w:rsidRDefault="00080681" w:rsidP="00DB3110">
      <w:pPr>
        <w:autoSpaceDE w:val="0"/>
        <w:autoSpaceDN w:val="0"/>
        <w:jc w:val="both"/>
        <w:rPr>
          <w:rFonts w:ascii="Arial" w:hAnsi="Arial" w:cs="Arial"/>
          <w:sz w:val="20"/>
          <w:szCs w:val="20"/>
          <w:lang w:eastAsia="en-US"/>
        </w:rPr>
      </w:pPr>
    </w:p>
    <w:p w14:paraId="203F7791" w14:textId="3DDAC327" w:rsidR="00A437CA" w:rsidRPr="00DB3110" w:rsidRDefault="00A437CA" w:rsidP="00DB3110">
      <w:pPr>
        <w:autoSpaceDE w:val="0"/>
        <w:autoSpaceDN w:val="0"/>
        <w:jc w:val="both"/>
        <w:rPr>
          <w:rFonts w:ascii="Arial" w:hAnsi="Arial" w:cs="Arial"/>
          <w:sz w:val="20"/>
          <w:szCs w:val="20"/>
          <w:lang w:eastAsia="en-US"/>
        </w:rPr>
      </w:pPr>
    </w:p>
    <w:p w14:paraId="28005F57" w14:textId="08151D36" w:rsidR="00DB3110" w:rsidRDefault="00DB3110" w:rsidP="00DB3110">
      <w:pPr>
        <w:tabs>
          <w:tab w:val="right" w:pos="9062"/>
        </w:tabs>
        <w:jc w:val="both"/>
        <w:rPr>
          <w:rFonts w:ascii="Arial" w:hAnsi="Arial" w:cs="Arial"/>
          <w:b/>
          <w:bCs/>
          <w:caps/>
          <w:noProof/>
          <w:sz w:val="20"/>
          <w:szCs w:val="20"/>
          <w:lang w:eastAsia="en-US"/>
        </w:rPr>
      </w:pPr>
      <w:r w:rsidRPr="00DB3110">
        <w:rPr>
          <w:rFonts w:ascii="Arial" w:hAnsi="Arial" w:cs="Arial"/>
          <w:b/>
          <w:bCs/>
          <w:caps/>
          <w:sz w:val="20"/>
          <w:szCs w:val="20"/>
          <w:lang w:eastAsia="en-US"/>
        </w:rPr>
        <w:t>PRÍLOH</w:t>
      </w:r>
      <w:r w:rsidR="00080681">
        <w:rPr>
          <w:rFonts w:ascii="Arial" w:hAnsi="Arial" w:cs="Arial"/>
          <w:b/>
          <w:bCs/>
          <w:caps/>
          <w:sz w:val="20"/>
          <w:szCs w:val="20"/>
          <w:lang w:eastAsia="en-US"/>
        </w:rPr>
        <w:t>A</w:t>
      </w:r>
      <w:r w:rsidRPr="00DB3110">
        <w:rPr>
          <w:rFonts w:ascii="Arial" w:hAnsi="Arial" w:cs="Arial"/>
          <w:b/>
          <w:bCs/>
          <w:caps/>
          <w:sz w:val="20"/>
          <w:szCs w:val="20"/>
          <w:lang w:eastAsia="en-US"/>
        </w:rPr>
        <w:t xml:space="preserve"> časť </w:t>
      </w:r>
      <w:hyperlink w:anchor="_Toc461981440" w:history="1">
        <w:r w:rsidRPr="00DB3110">
          <w:rPr>
            <w:rFonts w:ascii="Arial" w:hAnsi="Arial" w:cs="Arial"/>
            <w:b/>
            <w:bCs/>
            <w:caps/>
            <w:noProof/>
            <w:sz w:val="20"/>
            <w:szCs w:val="20"/>
            <w:lang w:eastAsia="en-US"/>
          </w:rPr>
          <w:t>B.1 OPIS PREDMETU ZÁKAZKY</w:t>
        </w:r>
      </w:hyperlink>
    </w:p>
    <w:p w14:paraId="1C5B2347" w14:textId="77777777" w:rsidR="00E33778" w:rsidRPr="00DB3110" w:rsidRDefault="00E33778" w:rsidP="00E33778">
      <w:pPr>
        <w:tabs>
          <w:tab w:val="left" w:pos="1276"/>
          <w:tab w:val="left" w:pos="1701"/>
          <w:tab w:val="right" w:pos="9062"/>
        </w:tabs>
        <w:ind w:left="1701" w:hanging="1701"/>
        <w:jc w:val="both"/>
        <w:rPr>
          <w:rFonts w:ascii="Arial" w:eastAsia="Calibri" w:hAnsi="Arial" w:cs="Arial"/>
          <w:noProof/>
          <w:sz w:val="20"/>
          <w:szCs w:val="20"/>
        </w:rPr>
      </w:pPr>
      <w:r w:rsidRPr="00DB3110">
        <w:rPr>
          <w:rFonts w:ascii="Arial" w:eastAsia="Calibri" w:hAnsi="Arial" w:cs="Arial"/>
          <w:noProof/>
          <w:sz w:val="20"/>
          <w:szCs w:val="20"/>
        </w:rPr>
        <w:t>Príloha č. 1</w:t>
      </w:r>
      <w:r w:rsidRPr="00DB3110">
        <w:rPr>
          <w:rFonts w:ascii="Arial" w:eastAsia="Calibri" w:hAnsi="Arial" w:cs="Arial"/>
          <w:noProof/>
          <w:sz w:val="20"/>
          <w:szCs w:val="20"/>
        </w:rPr>
        <w:tab/>
        <w:t xml:space="preserve">- </w:t>
      </w:r>
      <w:r w:rsidRPr="00DB3110">
        <w:rPr>
          <w:rFonts w:ascii="Arial" w:eastAsia="Calibri" w:hAnsi="Arial" w:cs="Arial"/>
          <w:noProof/>
          <w:sz w:val="20"/>
          <w:szCs w:val="20"/>
        </w:rPr>
        <w:tab/>
        <w:t xml:space="preserve">Zoznam osôb zodpovedných za poskytnutie služby </w:t>
      </w:r>
    </w:p>
    <w:p w14:paraId="6F652AE4" w14:textId="77777777" w:rsidR="00E33778" w:rsidRDefault="00E33778" w:rsidP="00E33778">
      <w:pPr>
        <w:tabs>
          <w:tab w:val="left" w:pos="1134"/>
          <w:tab w:val="left" w:pos="1276"/>
          <w:tab w:val="left" w:pos="1701"/>
          <w:tab w:val="right" w:pos="9062"/>
        </w:tabs>
        <w:ind w:left="1701" w:hanging="1418"/>
        <w:jc w:val="both"/>
        <w:rPr>
          <w:rFonts w:ascii="Arial" w:eastAsia="Calibri" w:hAnsi="Arial" w:cs="Arial"/>
          <w:i/>
          <w:noProof/>
          <w:sz w:val="20"/>
          <w:szCs w:val="20"/>
        </w:rPr>
      </w:pP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t>(zároveň aj ako Príloha č. 1</w:t>
      </w:r>
      <w:r>
        <w:rPr>
          <w:rFonts w:ascii="Arial" w:eastAsia="Calibri" w:hAnsi="Arial" w:cs="Arial"/>
          <w:i/>
          <w:noProof/>
          <w:sz w:val="20"/>
          <w:szCs w:val="20"/>
        </w:rPr>
        <w:t>5</w:t>
      </w:r>
      <w:r w:rsidRPr="00DB3110">
        <w:rPr>
          <w:rFonts w:ascii="Arial" w:eastAsia="Calibri" w:hAnsi="Arial" w:cs="Arial"/>
          <w:i/>
          <w:noProof/>
          <w:sz w:val="20"/>
          <w:szCs w:val="20"/>
        </w:rPr>
        <w:t xml:space="preserve"> Rámcovej dohody)</w:t>
      </w:r>
    </w:p>
    <w:p w14:paraId="172B4D57" w14:textId="77777777" w:rsidR="00E33778" w:rsidRPr="00DB3110" w:rsidRDefault="00E33778" w:rsidP="00E33778">
      <w:pPr>
        <w:tabs>
          <w:tab w:val="left" w:pos="1418"/>
        </w:tabs>
        <w:ind w:left="1276" w:hanging="1276"/>
        <w:jc w:val="both"/>
        <w:rPr>
          <w:rFonts w:ascii="Arial" w:hAnsi="Arial" w:cs="Arial"/>
          <w:sz w:val="20"/>
          <w:szCs w:val="20"/>
          <w:lang w:eastAsia="en-US"/>
        </w:rPr>
      </w:pPr>
      <w:r w:rsidRPr="00DB3110">
        <w:rPr>
          <w:rFonts w:ascii="Arial" w:hAnsi="Arial" w:cs="Arial"/>
          <w:sz w:val="20"/>
          <w:szCs w:val="20"/>
          <w:lang w:eastAsia="en-US"/>
        </w:rPr>
        <w:t xml:space="preserve">Príloha č. </w:t>
      </w:r>
      <w:r>
        <w:rPr>
          <w:rFonts w:ascii="Arial" w:hAnsi="Arial" w:cs="Arial"/>
          <w:sz w:val="20"/>
          <w:szCs w:val="20"/>
          <w:lang w:eastAsia="en-US"/>
        </w:rPr>
        <w:t>2</w:t>
      </w:r>
      <w:r w:rsidRPr="00DB3110">
        <w:rPr>
          <w:rFonts w:ascii="Arial" w:hAnsi="Arial" w:cs="Arial"/>
          <w:sz w:val="20"/>
          <w:szCs w:val="20"/>
          <w:lang w:eastAsia="en-US"/>
        </w:rPr>
        <w:t xml:space="preserve"> </w:t>
      </w:r>
      <w:r w:rsidRPr="00DB3110">
        <w:rPr>
          <w:rFonts w:ascii="Arial" w:hAnsi="Arial" w:cs="Arial"/>
          <w:sz w:val="20"/>
          <w:szCs w:val="20"/>
          <w:lang w:eastAsia="en-US"/>
        </w:rPr>
        <w:tab/>
        <w:t>-</w:t>
      </w:r>
      <w:r w:rsidRPr="00DB3110">
        <w:rPr>
          <w:rFonts w:ascii="Arial" w:hAnsi="Arial" w:cs="Arial"/>
          <w:sz w:val="20"/>
          <w:szCs w:val="20"/>
          <w:lang w:eastAsia="en-US"/>
        </w:rPr>
        <w:tab/>
      </w:r>
      <w:r w:rsidRPr="00DB3110">
        <w:rPr>
          <w:rFonts w:ascii="Arial" w:hAnsi="Arial" w:cs="Arial"/>
          <w:sz w:val="20"/>
          <w:szCs w:val="20"/>
          <w:lang w:eastAsia="en-US"/>
        </w:rPr>
        <w:tab/>
      </w:r>
      <w:r w:rsidRPr="00DB3110">
        <w:rPr>
          <w:rFonts w:ascii="Arial" w:hAnsi="Arial" w:cs="Arial"/>
          <w:sz w:val="20"/>
          <w:szCs w:val="20"/>
          <w:lang w:eastAsia="en-US"/>
        </w:rPr>
        <w:tab/>
        <w:t>Zoznam subdodávateľov a podiel subdodávok</w:t>
      </w:r>
    </w:p>
    <w:p w14:paraId="7342B448" w14:textId="77777777" w:rsidR="00E33778" w:rsidRPr="00DB3110" w:rsidRDefault="00E33778" w:rsidP="00E33778">
      <w:pPr>
        <w:tabs>
          <w:tab w:val="left" w:pos="1418"/>
        </w:tabs>
        <w:ind w:left="1276" w:hanging="1418"/>
        <w:jc w:val="both"/>
        <w:rPr>
          <w:rFonts w:ascii="Arial" w:hAnsi="Arial" w:cs="Arial"/>
          <w:sz w:val="20"/>
          <w:szCs w:val="20"/>
          <w:lang w:eastAsia="en-US"/>
        </w:rPr>
      </w:pPr>
      <w:r w:rsidRPr="00DB3110">
        <w:rPr>
          <w:rFonts w:ascii="Arial" w:hAnsi="Arial" w:cs="Arial"/>
          <w:i/>
          <w:sz w:val="20"/>
          <w:szCs w:val="20"/>
          <w:lang w:eastAsia="en-US"/>
        </w:rPr>
        <w:tab/>
      </w:r>
      <w:r w:rsidRPr="00DB3110">
        <w:rPr>
          <w:rFonts w:ascii="Arial" w:hAnsi="Arial" w:cs="Arial"/>
          <w:i/>
          <w:sz w:val="20"/>
          <w:szCs w:val="20"/>
          <w:lang w:eastAsia="en-US"/>
        </w:rPr>
        <w:tab/>
      </w:r>
      <w:r w:rsidRPr="00DB3110">
        <w:rPr>
          <w:rFonts w:ascii="Arial" w:hAnsi="Arial" w:cs="Arial"/>
          <w:i/>
          <w:sz w:val="20"/>
          <w:szCs w:val="20"/>
          <w:lang w:eastAsia="en-US"/>
        </w:rPr>
        <w:tab/>
      </w:r>
      <w:r w:rsidRPr="00DB3110">
        <w:rPr>
          <w:rFonts w:ascii="Arial" w:hAnsi="Arial" w:cs="Arial"/>
          <w:i/>
          <w:sz w:val="20"/>
          <w:szCs w:val="20"/>
          <w:lang w:eastAsia="en-US"/>
        </w:rPr>
        <w:tab/>
        <w:t>(zároveň aj ako Príloha č. 10 Rámcovej dohody)</w:t>
      </w:r>
    </w:p>
    <w:p w14:paraId="258C46EC" w14:textId="50568657" w:rsidR="00A437CA" w:rsidRPr="00DB3110" w:rsidRDefault="00A437CA" w:rsidP="00DB3110">
      <w:pPr>
        <w:outlineLvl w:val="0"/>
        <w:rPr>
          <w:rFonts w:ascii="Arial" w:hAnsi="Arial" w:cs="Arial"/>
          <w:b/>
          <w:bCs/>
          <w:caps/>
          <w:color w:val="000000"/>
          <w:sz w:val="20"/>
          <w:szCs w:val="20"/>
          <w:lang w:eastAsia="en-US"/>
        </w:rPr>
      </w:pPr>
      <w:bookmarkStart w:id="113" w:name="_Toc461981441"/>
      <w:r w:rsidRPr="00DB3110">
        <w:rPr>
          <w:rFonts w:ascii="Arial" w:hAnsi="Arial" w:cs="Arial"/>
          <w:b/>
          <w:bCs/>
          <w:caps/>
          <w:color w:val="000000"/>
          <w:sz w:val="20"/>
          <w:szCs w:val="20"/>
          <w:lang w:eastAsia="en-US"/>
        </w:rPr>
        <w:lastRenderedPageBreak/>
        <w:t>ČASŤ B.2 SPÔSOB URČENIA CENY</w:t>
      </w:r>
      <w:bookmarkEnd w:id="113"/>
    </w:p>
    <w:p w14:paraId="226C9D23" w14:textId="77777777" w:rsidR="00DB3110" w:rsidRPr="00DB3110" w:rsidRDefault="00DB3110" w:rsidP="00DB3110">
      <w:pPr>
        <w:outlineLvl w:val="0"/>
        <w:rPr>
          <w:rFonts w:ascii="Arial" w:hAnsi="Arial" w:cs="Arial"/>
          <w:b/>
          <w:bCs/>
          <w:caps/>
          <w:color w:val="000000"/>
          <w:sz w:val="20"/>
          <w:szCs w:val="20"/>
          <w:lang w:eastAsia="en-US"/>
        </w:rPr>
      </w:pPr>
    </w:p>
    <w:p w14:paraId="452D562C" w14:textId="4A0F5CBA" w:rsidR="00DB3110" w:rsidRPr="00DB3110" w:rsidRDefault="00DB3110" w:rsidP="00B87A8E">
      <w:pPr>
        <w:numPr>
          <w:ilvl w:val="0"/>
          <w:numId w:val="67"/>
        </w:numPr>
        <w:tabs>
          <w:tab w:val="left" w:pos="142"/>
          <w:tab w:val="left" w:pos="851"/>
        </w:tabs>
        <w:ind w:left="567" w:hanging="567"/>
        <w:jc w:val="both"/>
        <w:rPr>
          <w:rFonts w:ascii="Arial" w:eastAsia="Calibri" w:hAnsi="Arial" w:cs="Arial"/>
          <w:bCs/>
          <w:noProof/>
          <w:sz w:val="20"/>
          <w:szCs w:val="20"/>
        </w:rPr>
      </w:pPr>
      <w:r w:rsidRPr="00DB3110">
        <w:rPr>
          <w:rFonts w:ascii="Arial" w:eastAsia="Calibri" w:hAnsi="Arial" w:cs="Arial"/>
          <w:noProof/>
          <w:sz w:val="20"/>
          <w:szCs w:val="20"/>
        </w:rPr>
        <w:tab/>
        <w:t>Cena za vykonanie predmetu zákazky bude stanovená podľa zákona NR SR č.18/1996 Z. z. o cenách v znení neskorších predpisov a vyhlášky MF SR č. 87/1996 Z.z., ktorou sa vykonáva zákon o cenách. Cenu je potrebné uviesť v eurách €.</w:t>
      </w:r>
    </w:p>
    <w:p w14:paraId="4A652BDA" w14:textId="77777777" w:rsidR="00DB3110" w:rsidRPr="00DB3110" w:rsidRDefault="00DB3110" w:rsidP="00DB3110">
      <w:pPr>
        <w:tabs>
          <w:tab w:val="left" w:pos="142"/>
          <w:tab w:val="left" w:pos="851"/>
        </w:tabs>
        <w:ind w:left="567"/>
        <w:jc w:val="both"/>
        <w:rPr>
          <w:rFonts w:ascii="Arial" w:eastAsia="Calibri" w:hAnsi="Arial" w:cs="Arial"/>
          <w:bCs/>
          <w:noProof/>
          <w:sz w:val="20"/>
          <w:szCs w:val="20"/>
        </w:rPr>
      </w:pPr>
    </w:p>
    <w:p w14:paraId="774FBE0F" w14:textId="376AD36F" w:rsidR="00DB3110" w:rsidRPr="003C5F1A" w:rsidRDefault="00DB3110" w:rsidP="003C5F1A">
      <w:pPr>
        <w:numPr>
          <w:ilvl w:val="0"/>
          <w:numId w:val="67"/>
        </w:numPr>
        <w:tabs>
          <w:tab w:val="num" w:pos="567"/>
          <w:tab w:val="left" w:pos="851"/>
        </w:tabs>
        <w:ind w:left="567" w:hanging="567"/>
        <w:jc w:val="both"/>
        <w:rPr>
          <w:rFonts w:ascii="Arial" w:hAnsi="Arial" w:cs="Arial"/>
          <w:sz w:val="20"/>
          <w:szCs w:val="20"/>
          <w:lang w:eastAsia="en-US"/>
        </w:rPr>
      </w:pPr>
      <w:r w:rsidRPr="003C5F1A">
        <w:rPr>
          <w:rFonts w:ascii="Arial" w:hAnsi="Arial" w:cs="Arial"/>
          <w:sz w:val="20"/>
          <w:szCs w:val="20"/>
          <w:lang w:eastAsia="en-US"/>
        </w:rPr>
        <w:tab/>
        <w:t>Uchádzač musí vo svojej ponuke predložiť cenu za dodanie predmetu zákazky do tabuliek, ktoré tvoria Špecifikáciu ceny uvedenej v  Prílohe č.</w:t>
      </w:r>
      <w:r w:rsidRPr="003C5F1A">
        <w:rPr>
          <w:rFonts w:ascii="Arial" w:hAnsi="Arial" w:cs="Arial"/>
          <w:b/>
          <w:sz w:val="20"/>
          <w:szCs w:val="20"/>
          <w:lang w:eastAsia="en-US"/>
        </w:rPr>
        <w:t xml:space="preserve"> </w:t>
      </w:r>
      <w:r w:rsidRPr="003C5F1A">
        <w:rPr>
          <w:rFonts w:ascii="Arial" w:hAnsi="Arial" w:cs="Arial"/>
          <w:sz w:val="20"/>
          <w:szCs w:val="20"/>
          <w:lang w:eastAsia="en-US"/>
        </w:rPr>
        <w:t>1</w:t>
      </w:r>
      <w:r w:rsidR="003C5F1A" w:rsidRPr="003C5F1A">
        <w:rPr>
          <w:rFonts w:ascii="Arial" w:hAnsi="Arial" w:cs="Arial"/>
          <w:sz w:val="20"/>
          <w:szCs w:val="20"/>
          <w:lang w:eastAsia="en-US"/>
        </w:rPr>
        <w:t xml:space="preserve"> Cena za servis a údržbu technologického vybavenia rýchlostnej cesty R2 Žiar nad H</w:t>
      </w:r>
      <w:r w:rsidR="00306228">
        <w:rPr>
          <w:rFonts w:ascii="Arial" w:hAnsi="Arial" w:cs="Arial"/>
          <w:sz w:val="20"/>
          <w:szCs w:val="20"/>
          <w:lang w:eastAsia="en-US"/>
        </w:rPr>
        <w:t>r</w:t>
      </w:r>
      <w:r w:rsidR="003C5F1A" w:rsidRPr="003C5F1A">
        <w:rPr>
          <w:rFonts w:ascii="Arial" w:hAnsi="Arial" w:cs="Arial"/>
          <w:sz w:val="20"/>
          <w:szCs w:val="20"/>
          <w:lang w:eastAsia="en-US"/>
        </w:rPr>
        <w:t>onom – obchvat</w:t>
      </w:r>
      <w:r w:rsidRPr="003C5F1A">
        <w:rPr>
          <w:rFonts w:ascii="Arial" w:hAnsi="Arial" w:cs="Arial"/>
          <w:sz w:val="20"/>
          <w:szCs w:val="20"/>
          <w:lang w:eastAsia="en-US"/>
        </w:rPr>
        <w:t>, v  Prílohe č. 1.1</w:t>
      </w:r>
      <w:r w:rsidR="003C5F1A" w:rsidRPr="003C5F1A">
        <w:rPr>
          <w:rFonts w:ascii="Arial" w:hAnsi="Arial" w:cs="Arial"/>
          <w:sz w:val="20"/>
          <w:szCs w:val="20"/>
        </w:rPr>
        <w:t xml:space="preserve"> </w:t>
      </w:r>
      <w:r w:rsidR="003C5F1A" w:rsidRPr="003C5F1A">
        <w:rPr>
          <w:rFonts w:ascii="Arial" w:hAnsi="Arial" w:cs="Arial"/>
          <w:sz w:val="20"/>
          <w:szCs w:val="20"/>
          <w:lang w:eastAsia="en-US"/>
        </w:rPr>
        <w:t>Cena za servis a údržbu technologického vybavenia rýchlostnej cesty R2 Zvolen, východ – Pstruša a R2 Pstruša - Kriváň</w:t>
      </w:r>
      <w:r w:rsidRPr="003C5F1A">
        <w:rPr>
          <w:rFonts w:ascii="Arial" w:hAnsi="Arial" w:cs="Arial"/>
          <w:sz w:val="20"/>
          <w:szCs w:val="20"/>
          <w:lang w:eastAsia="en-US"/>
        </w:rPr>
        <w:t xml:space="preserve">, v Prílohe č. 2 Sumár, v Prílohe č. 3 </w:t>
      </w:r>
      <w:r w:rsidR="003C5F1A" w:rsidRPr="003C5F1A">
        <w:rPr>
          <w:rFonts w:ascii="Arial" w:hAnsi="Arial" w:cs="Arial"/>
          <w:sz w:val="20"/>
          <w:szCs w:val="20"/>
          <w:lang w:eastAsia="en-US"/>
        </w:rPr>
        <w:t>Zoznam náhradných dielov pre technologické vybavenie rýchlostnej cesty R2 Žiar nad H</w:t>
      </w:r>
      <w:r w:rsidR="00306228">
        <w:rPr>
          <w:rFonts w:ascii="Arial" w:hAnsi="Arial" w:cs="Arial"/>
          <w:sz w:val="20"/>
          <w:szCs w:val="20"/>
          <w:lang w:eastAsia="en-US"/>
        </w:rPr>
        <w:t>r</w:t>
      </w:r>
      <w:r w:rsidR="003C5F1A" w:rsidRPr="003C5F1A">
        <w:rPr>
          <w:rFonts w:ascii="Arial" w:hAnsi="Arial" w:cs="Arial"/>
          <w:sz w:val="20"/>
          <w:szCs w:val="20"/>
          <w:lang w:eastAsia="en-US"/>
        </w:rPr>
        <w:t>onom – obchvat, R2 Zvolen, východ – Pstruša a R2 Pstruša - Kriváň</w:t>
      </w:r>
      <w:r w:rsidRPr="003C5F1A">
        <w:rPr>
          <w:rFonts w:ascii="Arial" w:hAnsi="Arial" w:cs="Arial"/>
          <w:sz w:val="20"/>
          <w:szCs w:val="20"/>
          <w:lang w:eastAsia="en-US"/>
        </w:rPr>
        <w:t>, v Prílohe č. 4</w:t>
      </w:r>
      <w:r w:rsidR="003C5F1A" w:rsidRPr="003C5F1A">
        <w:rPr>
          <w:rFonts w:ascii="Arial" w:hAnsi="Arial" w:cs="Arial"/>
          <w:sz w:val="20"/>
          <w:szCs w:val="20"/>
          <w:lang w:eastAsia="en-US"/>
        </w:rPr>
        <w:t xml:space="preserve"> Cena za opravy technologického vybavenia rýchlostnej cesty R2 Žiar nad H</w:t>
      </w:r>
      <w:r w:rsidR="00306228">
        <w:rPr>
          <w:rFonts w:ascii="Arial" w:hAnsi="Arial" w:cs="Arial"/>
          <w:sz w:val="20"/>
          <w:szCs w:val="20"/>
          <w:lang w:eastAsia="en-US"/>
        </w:rPr>
        <w:t>r</w:t>
      </w:r>
      <w:r w:rsidR="003C5F1A" w:rsidRPr="003C5F1A">
        <w:rPr>
          <w:rFonts w:ascii="Arial" w:hAnsi="Arial" w:cs="Arial"/>
          <w:sz w:val="20"/>
          <w:szCs w:val="20"/>
          <w:lang w:eastAsia="en-US"/>
        </w:rPr>
        <w:t>onom – obchvat, R2 Zvolen, východ – Pstruša a R2 Pstruša - Kriváň (hodinová sadzba)</w:t>
      </w:r>
      <w:r w:rsidRPr="003C5F1A">
        <w:rPr>
          <w:rFonts w:ascii="Arial" w:hAnsi="Arial" w:cs="Arial"/>
          <w:sz w:val="20"/>
          <w:szCs w:val="20"/>
          <w:lang w:eastAsia="en-US"/>
        </w:rPr>
        <w:t>. Príloha č. 1 Návrh na plnenie kritériá časti A.2 týchto SP sa po vyplnení tabuliek uvedených v </w:t>
      </w:r>
      <w:r w:rsidRPr="003C5F1A">
        <w:rPr>
          <w:rFonts w:ascii="Arial" w:hAnsi="Arial" w:cs="Arial"/>
          <w:b/>
          <w:sz w:val="20"/>
          <w:szCs w:val="20"/>
          <w:lang w:eastAsia="en-US"/>
        </w:rPr>
        <w:t xml:space="preserve">Prílohách č. 1, 1.1, 3, a 4 </w:t>
      </w:r>
      <w:r w:rsidRPr="003C5F1A">
        <w:rPr>
          <w:rFonts w:ascii="Arial" w:hAnsi="Arial" w:cs="Arial"/>
          <w:sz w:val="20"/>
          <w:szCs w:val="20"/>
          <w:lang w:eastAsia="en-US"/>
        </w:rPr>
        <w:t xml:space="preserve">k tejto časti SP upravia automaticky prostredníctvom aplikovanej matematiky. Verejný obstarávateľ požaduje predložiť špecifikáciu ceny uvedenú v </w:t>
      </w:r>
      <w:r w:rsidRPr="003C5F1A">
        <w:rPr>
          <w:rFonts w:ascii="Arial" w:hAnsi="Arial" w:cs="Arial"/>
          <w:b/>
          <w:sz w:val="20"/>
          <w:szCs w:val="20"/>
          <w:lang w:eastAsia="en-US"/>
        </w:rPr>
        <w:t xml:space="preserve">Prílohách č. 1, 1.1, 2, 3, a 4 </w:t>
      </w:r>
      <w:r w:rsidRPr="003C5F1A">
        <w:rPr>
          <w:rFonts w:ascii="Arial" w:hAnsi="Arial" w:cs="Arial"/>
          <w:sz w:val="20"/>
          <w:szCs w:val="20"/>
          <w:lang w:eastAsia="en-US"/>
        </w:rPr>
        <w:t>k tejto časti SP v požadovanom znení vo formáte *.</w:t>
      </w:r>
      <w:proofErr w:type="spellStart"/>
      <w:r w:rsidRPr="003C5F1A">
        <w:rPr>
          <w:rFonts w:ascii="Arial" w:hAnsi="Arial" w:cs="Arial"/>
          <w:sz w:val="20"/>
          <w:szCs w:val="20"/>
          <w:lang w:eastAsia="en-US"/>
        </w:rPr>
        <w:t>xls</w:t>
      </w:r>
      <w:proofErr w:type="spellEnd"/>
      <w:r w:rsidRPr="003C5F1A">
        <w:rPr>
          <w:rFonts w:ascii="Arial" w:hAnsi="Arial" w:cs="Arial"/>
          <w:sz w:val="20"/>
          <w:szCs w:val="20"/>
          <w:lang w:eastAsia="en-US"/>
        </w:rPr>
        <w:t>/*.</w:t>
      </w:r>
      <w:proofErr w:type="spellStart"/>
      <w:r w:rsidRPr="003C5F1A">
        <w:rPr>
          <w:rFonts w:ascii="Arial" w:hAnsi="Arial" w:cs="Arial"/>
          <w:sz w:val="20"/>
          <w:szCs w:val="20"/>
          <w:lang w:eastAsia="en-US"/>
        </w:rPr>
        <w:t>xlsx</w:t>
      </w:r>
      <w:proofErr w:type="spellEnd"/>
      <w:r w:rsidRPr="003C5F1A">
        <w:rPr>
          <w:rFonts w:ascii="Arial" w:hAnsi="Arial" w:cs="Arial"/>
          <w:sz w:val="20"/>
          <w:szCs w:val="20"/>
          <w:lang w:eastAsia="en-US"/>
        </w:rPr>
        <w:t xml:space="preserve"> </w:t>
      </w:r>
      <w:bookmarkStart w:id="114" w:name="_Hlk181885740"/>
      <w:r w:rsidRPr="003C5F1A">
        <w:rPr>
          <w:rFonts w:ascii="Arial" w:hAnsi="Arial" w:cs="Arial"/>
          <w:sz w:val="20"/>
          <w:szCs w:val="20"/>
          <w:lang w:eastAsia="en-US"/>
        </w:rPr>
        <w:t>a v tlačenej forme podpísané a potvrdené na všetkých hárkoch jednotlivých príloh zodpovednými osobami pričom uchádzač zodpovedá za to, že ceny v elektronickej a tlačenej forme sa zhodujú.</w:t>
      </w:r>
    </w:p>
    <w:bookmarkEnd w:id="114"/>
    <w:p w14:paraId="6DDC03E9" w14:textId="77777777" w:rsidR="00DB3110" w:rsidRPr="00DB3110" w:rsidRDefault="00DB3110" w:rsidP="00DB3110">
      <w:pPr>
        <w:tabs>
          <w:tab w:val="left" w:pos="851"/>
        </w:tabs>
        <w:ind w:left="567"/>
        <w:jc w:val="both"/>
        <w:rPr>
          <w:rFonts w:ascii="Arial" w:hAnsi="Arial" w:cs="Arial"/>
          <w:sz w:val="20"/>
          <w:szCs w:val="20"/>
          <w:lang w:eastAsia="en-US"/>
        </w:rPr>
      </w:pPr>
    </w:p>
    <w:p w14:paraId="493B2AC1" w14:textId="029D724F" w:rsidR="00DB3110" w:rsidRPr="00DB3110" w:rsidRDefault="00DB3110" w:rsidP="00B87A8E">
      <w:pPr>
        <w:numPr>
          <w:ilvl w:val="0"/>
          <w:numId w:val="67"/>
        </w:numPr>
        <w:tabs>
          <w:tab w:val="left" w:pos="851"/>
        </w:tabs>
        <w:ind w:left="567" w:hanging="567"/>
        <w:jc w:val="both"/>
        <w:rPr>
          <w:rFonts w:ascii="Arial" w:hAnsi="Arial" w:cs="Arial"/>
          <w:sz w:val="20"/>
          <w:szCs w:val="20"/>
          <w:lang w:eastAsia="en-US"/>
        </w:rPr>
      </w:pPr>
      <w:r w:rsidRPr="00DB3110">
        <w:rPr>
          <w:rFonts w:ascii="Arial" w:hAnsi="Arial" w:cs="Arial"/>
          <w:snapToGrid w:val="0"/>
          <w:sz w:val="20"/>
          <w:szCs w:val="20"/>
          <w:lang w:eastAsia="en-US"/>
        </w:rPr>
        <w:tab/>
        <w:t xml:space="preserve">Uchádzač je povinný vyplniť jednotkové ceny v eurách zaokrúhlene na 2 desatinné miesta v tabuľkách </w:t>
      </w:r>
      <w:r w:rsidRPr="00DB3110">
        <w:rPr>
          <w:rFonts w:ascii="Arial" w:hAnsi="Arial" w:cs="Arial"/>
          <w:sz w:val="20"/>
          <w:szCs w:val="20"/>
          <w:lang w:eastAsia="en-US"/>
        </w:rPr>
        <w:t>uvedených v </w:t>
      </w:r>
      <w:r w:rsidRPr="00DB3110">
        <w:rPr>
          <w:rFonts w:ascii="Arial" w:hAnsi="Arial" w:cs="Arial"/>
          <w:b/>
          <w:sz w:val="20"/>
          <w:szCs w:val="20"/>
          <w:lang w:eastAsia="en-US"/>
        </w:rPr>
        <w:t xml:space="preserve">Prílohách č. 1, 1.1, 3, a 4 </w:t>
      </w:r>
      <w:r w:rsidRPr="00DB3110">
        <w:rPr>
          <w:rFonts w:ascii="Arial" w:hAnsi="Arial" w:cs="Arial"/>
          <w:snapToGrid w:val="0"/>
          <w:sz w:val="20"/>
          <w:szCs w:val="20"/>
          <w:lang w:eastAsia="en-US"/>
        </w:rPr>
        <w:t xml:space="preserve">k tejto časti SP, </w:t>
      </w:r>
      <w:r w:rsidRPr="00DB3110">
        <w:rPr>
          <w:rFonts w:ascii="Arial" w:hAnsi="Arial" w:cs="Arial"/>
          <w:b/>
          <w:snapToGrid w:val="0"/>
          <w:sz w:val="20"/>
          <w:szCs w:val="20"/>
          <w:u w:val="single"/>
          <w:lang w:eastAsia="en-US"/>
        </w:rPr>
        <w:t>vyznačené žltou farbou prípadne oranžovou farbou pri uvedení opisu ekvivalentu</w:t>
      </w:r>
      <w:r w:rsidRPr="00DB3110">
        <w:rPr>
          <w:rFonts w:ascii="Arial" w:hAnsi="Arial" w:cs="Arial"/>
          <w:snapToGrid w:val="0"/>
          <w:sz w:val="20"/>
          <w:szCs w:val="20"/>
          <w:lang w:eastAsia="en-US"/>
        </w:rPr>
        <w:t>. Cena sa vyplňuje bez medzier pri tisícoch. Do ostatných buniek uchádzač nesmie zasahovať.</w:t>
      </w:r>
    </w:p>
    <w:p w14:paraId="6D36ECE8" w14:textId="77777777" w:rsidR="00DB3110" w:rsidRPr="00DB3110" w:rsidRDefault="00DB3110" w:rsidP="00DB3110">
      <w:pPr>
        <w:tabs>
          <w:tab w:val="left" w:pos="851"/>
        </w:tabs>
        <w:ind w:left="567"/>
        <w:jc w:val="both"/>
        <w:rPr>
          <w:rFonts w:ascii="Arial" w:hAnsi="Arial" w:cs="Arial"/>
          <w:sz w:val="20"/>
          <w:szCs w:val="20"/>
          <w:lang w:eastAsia="en-US"/>
        </w:rPr>
      </w:pPr>
    </w:p>
    <w:p w14:paraId="7DE3F7C4" w14:textId="6E2474D0" w:rsidR="00DB3110" w:rsidRPr="00DB3110" w:rsidRDefault="00DB3110" w:rsidP="00B87A8E">
      <w:pPr>
        <w:numPr>
          <w:ilvl w:val="0"/>
          <w:numId w:val="67"/>
        </w:numPr>
        <w:tabs>
          <w:tab w:val="left" w:pos="851"/>
        </w:tabs>
        <w:ind w:left="567" w:hanging="567"/>
        <w:jc w:val="both"/>
        <w:rPr>
          <w:rFonts w:ascii="Arial" w:hAnsi="Arial" w:cs="Arial"/>
          <w:sz w:val="20"/>
          <w:szCs w:val="20"/>
          <w:lang w:eastAsia="en-US"/>
        </w:rPr>
      </w:pPr>
      <w:r w:rsidRPr="00DB3110">
        <w:rPr>
          <w:rFonts w:ascii="Arial" w:hAnsi="Arial" w:cs="Arial"/>
          <w:sz w:val="20"/>
          <w:szCs w:val="20"/>
          <w:lang w:eastAsia="en-US"/>
        </w:rPr>
        <w:tab/>
        <w:t>Uchádzač je povinný vyplniť všetky položky, ktoré sú uvedené v </w:t>
      </w:r>
      <w:r w:rsidRPr="00DB3110">
        <w:rPr>
          <w:rFonts w:ascii="Arial" w:hAnsi="Arial" w:cs="Arial"/>
          <w:b/>
          <w:sz w:val="20"/>
          <w:szCs w:val="20"/>
          <w:lang w:eastAsia="en-US"/>
        </w:rPr>
        <w:t xml:space="preserve">Prílohách č. 1, 1.1, 3, a 4  </w:t>
      </w:r>
      <w:r w:rsidRPr="00DB3110">
        <w:rPr>
          <w:rFonts w:ascii="Arial" w:hAnsi="Arial" w:cs="Arial"/>
          <w:sz w:val="20"/>
          <w:szCs w:val="20"/>
          <w:lang w:eastAsia="en-US"/>
        </w:rPr>
        <w:t>k tejto časti SP označené na ocenenie primeranou cenou.</w:t>
      </w:r>
    </w:p>
    <w:p w14:paraId="07A23D30" w14:textId="77777777" w:rsidR="00DB3110" w:rsidRPr="00DB3110" w:rsidRDefault="00DB3110" w:rsidP="00DB3110">
      <w:pPr>
        <w:tabs>
          <w:tab w:val="left" w:pos="851"/>
        </w:tabs>
        <w:ind w:left="567"/>
        <w:jc w:val="both"/>
        <w:rPr>
          <w:rFonts w:ascii="Arial" w:hAnsi="Arial" w:cs="Arial"/>
          <w:sz w:val="20"/>
          <w:szCs w:val="20"/>
          <w:lang w:eastAsia="en-US"/>
        </w:rPr>
      </w:pPr>
    </w:p>
    <w:p w14:paraId="2DA50940" w14:textId="77276DA3" w:rsidR="00DB3110" w:rsidRPr="00DB3110" w:rsidRDefault="00DB3110" w:rsidP="00B87A8E">
      <w:pPr>
        <w:numPr>
          <w:ilvl w:val="0"/>
          <w:numId w:val="67"/>
        </w:numPr>
        <w:ind w:left="567" w:hanging="567"/>
        <w:jc w:val="both"/>
        <w:rPr>
          <w:rFonts w:ascii="Arial" w:hAnsi="Arial" w:cs="Arial"/>
          <w:sz w:val="20"/>
          <w:szCs w:val="20"/>
          <w:lang w:eastAsia="en-US"/>
        </w:rPr>
      </w:pPr>
      <w:r w:rsidRPr="00DB3110">
        <w:rPr>
          <w:rFonts w:ascii="Arial" w:hAnsi="Arial" w:cs="Arial"/>
          <w:sz w:val="20"/>
          <w:szCs w:val="20"/>
          <w:lang w:eastAsia="en-US"/>
        </w:rPr>
        <w:tab/>
      </w:r>
      <w:r w:rsidRPr="00DB3110">
        <w:rPr>
          <w:rFonts w:ascii="Arial" w:hAnsi="Arial" w:cs="Arial"/>
          <w:sz w:val="20"/>
          <w:szCs w:val="20"/>
          <w:u w:val="single"/>
          <w:lang w:eastAsia="en-US"/>
        </w:rPr>
        <w:t xml:space="preserve">Cena za servis a údržbu </w:t>
      </w:r>
      <w:r w:rsidRPr="00DB3110">
        <w:rPr>
          <w:rFonts w:ascii="Arial" w:hAnsi="Arial" w:cs="Arial"/>
          <w:b/>
          <w:sz w:val="20"/>
          <w:szCs w:val="20"/>
          <w:u w:val="single"/>
          <w:lang w:eastAsia="en-US"/>
        </w:rPr>
        <w:t>za 1 rok</w:t>
      </w:r>
      <w:r w:rsidRPr="00DB3110">
        <w:rPr>
          <w:rFonts w:ascii="Arial" w:hAnsi="Arial" w:cs="Arial"/>
          <w:sz w:val="20"/>
          <w:szCs w:val="20"/>
          <w:lang w:eastAsia="en-US"/>
        </w:rPr>
        <w:t xml:space="preserve"> všetkých objektov uvedených v časti B.1 Opis predmetu zákazky týchto SP je vypočítaná ako súčet súčinov jednotkových cien za 1 úkon na jednom zariadení, počtom zariadení a počtom úkonov za jeden rok. </w:t>
      </w:r>
      <w:r w:rsidRPr="00DB3110">
        <w:rPr>
          <w:rFonts w:ascii="Arial" w:hAnsi="Arial" w:cs="Arial"/>
          <w:sz w:val="20"/>
          <w:szCs w:val="20"/>
          <w:u w:val="single"/>
          <w:lang w:eastAsia="en-US"/>
        </w:rPr>
        <w:t xml:space="preserve">Cena za servis a údržbu </w:t>
      </w:r>
      <w:r w:rsidRPr="00DB3110">
        <w:rPr>
          <w:rFonts w:ascii="Arial" w:hAnsi="Arial" w:cs="Arial"/>
          <w:b/>
          <w:sz w:val="20"/>
          <w:szCs w:val="20"/>
          <w:u w:val="single"/>
          <w:lang w:eastAsia="en-US"/>
        </w:rPr>
        <w:t>za 4 roky</w:t>
      </w:r>
      <w:r w:rsidRPr="00DB3110">
        <w:rPr>
          <w:rFonts w:ascii="Arial" w:hAnsi="Arial" w:cs="Arial"/>
          <w:sz w:val="20"/>
          <w:szCs w:val="20"/>
          <w:lang w:eastAsia="en-US"/>
        </w:rPr>
        <w:t xml:space="preserve"> bude automaticky prerátaná do </w:t>
      </w:r>
      <w:r w:rsidRPr="00DB3110">
        <w:rPr>
          <w:rFonts w:ascii="Arial" w:hAnsi="Arial" w:cs="Arial"/>
          <w:b/>
          <w:sz w:val="20"/>
          <w:szCs w:val="20"/>
          <w:lang w:eastAsia="en-US"/>
        </w:rPr>
        <w:t>Prílohy č. 2</w:t>
      </w:r>
      <w:r w:rsidRPr="00DB3110">
        <w:rPr>
          <w:rFonts w:ascii="Arial" w:hAnsi="Arial" w:cs="Arial"/>
          <w:sz w:val="20"/>
          <w:szCs w:val="20"/>
          <w:lang w:eastAsia="en-US"/>
        </w:rPr>
        <w:t xml:space="preserve"> </w:t>
      </w:r>
      <w:r w:rsidRPr="00DB3110">
        <w:rPr>
          <w:rFonts w:ascii="Arial" w:hAnsi="Arial" w:cs="Arial"/>
          <w:b/>
          <w:sz w:val="20"/>
          <w:szCs w:val="20"/>
          <w:lang w:eastAsia="en-US"/>
        </w:rPr>
        <w:t>Sumár</w:t>
      </w:r>
      <w:r w:rsidR="005A368E">
        <w:rPr>
          <w:rFonts w:ascii="Arial" w:hAnsi="Arial" w:cs="Arial"/>
          <w:b/>
          <w:sz w:val="20"/>
          <w:szCs w:val="20"/>
          <w:lang w:eastAsia="en-US"/>
        </w:rPr>
        <w:t xml:space="preserve"> </w:t>
      </w:r>
      <w:r w:rsidRPr="00DB3110">
        <w:rPr>
          <w:rFonts w:ascii="Arial" w:hAnsi="Arial" w:cs="Arial"/>
          <w:b/>
          <w:sz w:val="20"/>
          <w:szCs w:val="20"/>
          <w:lang w:eastAsia="en-US"/>
        </w:rPr>
        <w:t>a Prílohy č.1 Návrh na plnenie kritéria k časti A.2.</w:t>
      </w:r>
    </w:p>
    <w:p w14:paraId="758EA22E" w14:textId="77777777" w:rsidR="00DB3110" w:rsidRPr="00DB3110" w:rsidRDefault="00DB3110" w:rsidP="00DB3110">
      <w:pPr>
        <w:ind w:left="567"/>
        <w:jc w:val="both"/>
        <w:rPr>
          <w:rFonts w:ascii="Arial" w:hAnsi="Arial" w:cs="Arial"/>
          <w:sz w:val="20"/>
          <w:szCs w:val="20"/>
          <w:lang w:eastAsia="en-US"/>
        </w:rPr>
      </w:pPr>
    </w:p>
    <w:p w14:paraId="1F4B7ADD" w14:textId="784B731F" w:rsidR="003725E3" w:rsidRPr="003725E3" w:rsidRDefault="003725E3" w:rsidP="003725E3">
      <w:pPr>
        <w:numPr>
          <w:ilvl w:val="0"/>
          <w:numId w:val="67"/>
        </w:numPr>
        <w:tabs>
          <w:tab w:val="left" w:pos="851"/>
        </w:tabs>
        <w:ind w:left="567" w:hanging="567"/>
        <w:jc w:val="both"/>
        <w:rPr>
          <w:rFonts w:ascii="Arial" w:hAnsi="Arial" w:cs="Arial"/>
          <w:b/>
          <w:sz w:val="20"/>
          <w:szCs w:val="20"/>
          <w:lang w:eastAsia="en-US"/>
        </w:rPr>
      </w:pPr>
      <w:r>
        <w:rPr>
          <w:rFonts w:ascii="Arial" w:hAnsi="Arial" w:cs="Arial"/>
          <w:sz w:val="20"/>
          <w:szCs w:val="20"/>
          <w:lang w:eastAsia="en-US"/>
        </w:rPr>
        <w:tab/>
      </w:r>
      <w:r w:rsidRPr="003725E3">
        <w:rPr>
          <w:rFonts w:ascii="Arial" w:hAnsi="Arial" w:cs="Arial"/>
          <w:sz w:val="20"/>
          <w:szCs w:val="20"/>
          <w:lang w:eastAsia="en-US"/>
        </w:rPr>
        <w:t xml:space="preserve">Cena náhradných dielov za 4 roky – uchádzač uvedie ceny všetkých náhradných dielov v zmysle technického označenia v </w:t>
      </w:r>
      <w:r w:rsidRPr="003725E3">
        <w:rPr>
          <w:rFonts w:ascii="Arial" w:hAnsi="Arial" w:cs="Arial"/>
          <w:b/>
          <w:sz w:val="20"/>
          <w:szCs w:val="20"/>
          <w:lang w:eastAsia="en-US"/>
        </w:rPr>
        <w:t>Prílohe č. 3</w:t>
      </w:r>
      <w:r w:rsidRPr="003725E3">
        <w:rPr>
          <w:rFonts w:ascii="Arial" w:hAnsi="Arial" w:cs="Arial"/>
          <w:sz w:val="20"/>
          <w:szCs w:val="20"/>
          <w:lang w:eastAsia="en-US"/>
        </w:rPr>
        <w:t xml:space="preserve"> k tejto časti SP. Cena náhradných dielov za 4 roky bude automaticky prerátaná do </w:t>
      </w:r>
      <w:r w:rsidRPr="003725E3">
        <w:rPr>
          <w:rFonts w:ascii="Arial" w:hAnsi="Arial" w:cs="Arial"/>
          <w:b/>
          <w:sz w:val="20"/>
          <w:szCs w:val="20"/>
          <w:lang w:eastAsia="en-US"/>
        </w:rPr>
        <w:t>Prílohy č. 3 Sumár ceny náhradných dielov R2</w:t>
      </w:r>
      <w:r w:rsidRPr="003725E3">
        <w:rPr>
          <w:rFonts w:ascii="Arial" w:hAnsi="Arial" w:cs="Arial"/>
          <w:sz w:val="20"/>
          <w:szCs w:val="20"/>
          <w:lang w:eastAsia="en-US"/>
        </w:rPr>
        <w:t xml:space="preserve"> a </w:t>
      </w:r>
      <w:r w:rsidRPr="003725E3">
        <w:rPr>
          <w:rFonts w:ascii="Arial" w:hAnsi="Arial" w:cs="Arial"/>
          <w:b/>
          <w:sz w:val="20"/>
          <w:szCs w:val="20"/>
          <w:lang w:eastAsia="en-US"/>
        </w:rPr>
        <w:t>Prílohy č. 1 Návrh na plnenie kritériá Časti A.2 SP.</w:t>
      </w:r>
    </w:p>
    <w:p w14:paraId="5C4CEE02" w14:textId="1390CC81" w:rsidR="00DB3110" w:rsidRPr="003725E3" w:rsidRDefault="00DB3110" w:rsidP="003725E3">
      <w:pPr>
        <w:tabs>
          <w:tab w:val="left" w:pos="851"/>
        </w:tabs>
        <w:ind w:left="567"/>
        <w:jc w:val="both"/>
        <w:rPr>
          <w:rFonts w:ascii="Arial" w:hAnsi="Arial" w:cs="Arial"/>
          <w:sz w:val="20"/>
          <w:szCs w:val="20"/>
          <w:lang w:eastAsia="en-US"/>
        </w:rPr>
      </w:pPr>
    </w:p>
    <w:p w14:paraId="4C84E8CB" w14:textId="77777777" w:rsidR="002F2B8C" w:rsidRPr="002F2B8C" w:rsidRDefault="00DB3110" w:rsidP="002F2B8C">
      <w:pPr>
        <w:numPr>
          <w:ilvl w:val="0"/>
          <w:numId w:val="67"/>
        </w:numPr>
        <w:tabs>
          <w:tab w:val="left" w:pos="851"/>
        </w:tabs>
        <w:ind w:left="567" w:hanging="567"/>
        <w:jc w:val="both"/>
        <w:rPr>
          <w:rFonts w:ascii="Arial" w:hAnsi="Arial" w:cs="Arial"/>
          <w:sz w:val="20"/>
          <w:szCs w:val="20"/>
          <w:u w:val="single"/>
          <w:lang w:eastAsia="en-US"/>
        </w:rPr>
      </w:pPr>
      <w:r w:rsidRPr="00DB3110">
        <w:rPr>
          <w:rFonts w:ascii="Arial" w:hAnsi="Arial" w:cs="Arial"/>
          <w:sz w:val="20"/>
          <w:szCs w:val="20"/>
          <w:lang w:eastAsia="en-US"/>
        </w:rPr>
        <w:tab/>
      </w:r>
      <w:r w:rsidR="002F2B8C" w:rsidRPr="002F2B8C">
        <w:rPr>
          <w:rFonts w:ascii="Arial" w:hAnsi="Arial" w:cs="Arial"/>
          <w:sz w:val="20"/>
          <w:szCs w:val="20"/>
          <w:lang w:eastAsia="en-US"/>
        </w:rPr>
        <w:t xml:space="preserve">Cena za opravy za 4 roky bude vyjadrená ako súčin hodinovej sadzby, v ktorej budú zahrnuté všetky priame a nepriame náklady a zisk, ktoré súvisia s priamym uskutočnením opravy, t. j. všetky činnosti, náklady, dopravné náklady vrátane dopravy na miesto výkonu predmetu zákazky, všetky práce, výkony alebo služby nevyhnutné za účelom riadneho vykonania opravy vrátane drobného spotrebného materiálu a predpokladaného počtu hodín opráv za 4 roky. </w:t>
      </w:r>
      <w:r w:rsidR="002F2B8C" w:rsidRPr="002F2B8C">
        <w:rPr>
          <w:rFonts w:ascii="Arial" w:hAnsi="Arial" w:cs="Arial"/>
          <w:sz w:val="20"/>
          <w:szCs w:val="20"/>
          <w:u w:val="single"/>
          <w:lang w:eastAsia="en-US"/>
        </w:rPr>
        <w:t xml:space="preserve">Uchádzač uvedie primerané hodinové sadzby za opravy v eurách zaokrúhlene na 2 desatinné miesta do </w:t>
      </w:r>
      <w:r w:rsidR="002F2B8C" w:rsidRPr="002F2B8C">
        <w:rPr>
          <w:rFonts w:ascii="Arial" w:hAnsi="Arial" w:cs="Arial"/>
          <w:b/>
          <w:sz w:val="20"/>
          <w:szCs w:val="20"/>
          <w:u w:val="single"/>
          <w:lang w:eastAsia="en-US"/>
        </w:rPr>
        <w:t>Prílohy č. 4</w:t>
      </w:r>
      <w:r w:rsidR="002F2B8C" w:rsidRPr="002F2B8C">
        <w:rPr>
          <w:rFonts w:ascii="Arial" w:hAnsi="Arial" w:cs="Arial"/>
          <w:b/>
          <w:i/>
          <w:sz w:val="20"/>
          <w:szCs w:val="20"/>
          <w:u w:val="single"/>
          <w:lang w:eastAsia="en-US"/>
        </w:rPr>
        <w:t xml:space="preserve"> </w:t>
      </w:r>
      <w:r w:rsidR="002F2B8C" w:rsidRPr="002F2B8C">
        <w:rPr>
          <w:rFonts w:ascii="Arial" w:hAnsi="Arial" w:cs="Arial"/>
          <w:sz w:val="20"/>
          <w:szCs w:val="20"/>
          <w:u w:val="single"/>
          <w:lang w:eastAsia="en-US"/>
        </w:rPr>
        <w:t xml:space="preserve">k tejto časti SP vyznačených žltou farbou. Cenu za opravy </w:t>
      </w:r>
      <w:r w:rsidR="002F2B8C" w:rsidRPr="002F2B8C">
        <w:rPr>
          <w:rFonts w:ascii="Arial" w:hAnsi="Arial" w:cs="Arial"/>
          <w:b/>
          <w:sz w:val="20"/>
          <w:szCs w:val="20"/>
          <w:u w:val="single"/>
          <w:lang w:eastAsia="en-US"/>
        </w:rPr>
        <w:t>za 4 roky</w:t>
      </w:r>
      <w:r w:rsidR="002F2B8C" w:rsidRPr="002F2B8C">
        <w:rPr>
          <w:rFonts w:ascii="Arial" w:hAnsi="Arial" w:cs="Arial"/>
          <w:sz w:val="20"/>
          <w:szCs w:val="20"/>
          <w:u w:val="single"/>
          <w:lang w:eastAsia="en-US"/>
        </w:rPr>
        <w:t xml:space="preserve"> bude automaticky prerátaná do </w:t>
      </w:r>
      <w:r w:rsidR="002F2B8C" w:rsidRPr="002F2B8C">
        <w:rPr>
          <w:rFonts w:ascii="Arial" w:hAnsi="Arial" w:cs="Arial"/>
          <w:b/>
          <w:sz w:val="20"/>
          <w:szCs w:val="20"/>
          <w:u w:val="single"/>
          <w:lang w:eastAsia="en-US"/>
        </w:rPr>
        <w:t>Prílohy č. 1 Návrh na plnenie kritériá</w:t>
      </w:r>
      <w:r w:rsidR="002F2B8C" w:rsidRPr="002F2B8C">
        <w:rPr>
          <w:rFonts w:ascii="Arial" w:hAnsi="Arial" w:cs="Arial"/>
          <w:sz w:val="20"/>
          <w:szCs w:val="20"/>
          <w:u w:val="single"/>
          <w:lang w:eastAsia="en-US"/>
        </w:rPr>
        <w:t xml:space="preserve"> Časti A.2 SP.</w:t>
      </w:r>
    </w:p>
    <w:p w14:paraId="440914FB" w14:textId="77777777" w:rsidR="00DB3110" w:rsidRPr="00DB3110" w:rsidRDefault="00DB3110" w:rsidP="00DB3110">
      <w:pPr>
        <w:tabs>
          <w:tab w:val="left" w:pos="851"/>
        </w:tabs>
        <w:ind w:left="567" w:hanging="425"/>
        <w:jc w:val="both"/>
        <w:rPr>
          <w:rFonts w:ascii="Arial" w:hAnsi="Arial" w:cs="Arial"/>
          <w:sz w:val="20"/>
          <w:szCs w:val="20"/>
          <w:lang w:eastAsia="en-US"/>
        </w:rPr>
      </w:pPr>
    </w:p>
    <w:p w14:paraId="2B76AE83" w14:textId="33AA2E42" w:rsidR="00DB3110" w:rsidRPr="00DB3110" w:rsidRDefault="00DB3110" w:rsidP="00B87A8E">
      <w:pPr>
        <w:numPr>
          <w:ilvl w:val="0"/>
          <w:numId w:val="67"/>
        </w:numPr>
        <w:tabs>
          <w:tab w:val="left" w:pos="851"/>
        </w:tabs>
        <w:ind w:left="567" w:hanging="567"/>
        <w:jc w:val="both"/>
        <w:rPr>
          <w:rFonts w:ascii="Arial" w:hAnsi="Arial" w:cs="Arial"/>
          <w:sz w:val="20"/>
          <w:szCs w:val="20"/>
          <w:lang w:eastAsia="en-US"/>
        </w:rPr>
      </w:pPr>
      <w:r w:rsidRPr="00DB3110">
        <w:rPr>
          <w:rFonts w:ascii="Arial" w:hAnsi="Arial" w:cs="Arial"/>
          <w:bCs/>
          <w:sz w:val="20"/>
          <w:szCs w:val="20"/>
          <w:lang w:eastAsia="en-US"/>
        </w:rPr>
        <w:tab/>
        <w:t>Jednotkové ceny a hodinové sadzby v </w:t>
      </w:r>
      <w:r w:rsidRPr="00DB3110">
        <w:rPr>
          <w:rFonts w:ascii="Arial" w:hAnsi="Arial" w:cs="Arial"/>
          <w:sz w:val="20"/>
          <w:szCs w:val="20"/>
          <w:lang w:eastAsia="en-US"/>
        </w:rPr>
        <w:t xml:space="preserve">Prílohách č. </w:t>
      </w:r>
      <w:r w:rsidRPr="00DB3110">
        <w:rPr>
          <w:rFonts w:ascii="Arial" w:hAnsi="Arial" w:cs="Arial"/>
          <w:b/>
          <w:sz w:val="20"/>
          <w:szCs w:val="20"/>
          <w:lang w:eastAsia="en-US"/>
        </w:rPr>
        <w:t xml:space="preserve">1, 1.1, 3, a 4  </w:t>
      </w:r>
      <w:r w:rsidRPr="00DB3110">
        <w:rPr>
          <w:rFonts w:ascii="Arial" w:hAnsi="Arial" w:cs="Arial"/>
          <w:bCs/>
          <w:sz w:val="20"/>
          <w:szCs w:val="20"/>
          <w:lang w:eastAsia="en-US"/>
        </w:rPr>
        <w:t xml:space="preserve">sú pevné a nemenné počas trvania </w:t>
      </w:r>
      <w:r w:rsidR="001F38AB">
        <w:rPr>
          <w:rFonts w:ascii="Arial" w:hAnsi="Arial" w:cs="Arial"/>
          <w:bCs/>
          <w:sz w:val="20"/>
          <w:szCs w:val="20"/>
          <w:lang w:eastAsia="en-US"/>
        </w:rPr>
        <w:t>dohod</w:t>
      </w:r>
      <w:r w:rsidRPr="00DB3110">
        <w:rPr>
          <w:rFonts w:ascii="Arial" w:hAnsi="Arial" w:cs="Arial"/>
          <w:bCs/>
          <w:sz w:val="20"/>
          <w:szCs w:val="20"/>
          <w:lang w:eastAsia="en-US"/>
        </w:rPr>
        <w:t xml:space="preserve">y. V prípade postupu podľa bodu </w:t>
      </w:r>
      <w:r w:rsidRPr="00DB3110">
        <w:rPr>
          <w:rFonts w:ascii="Arial" w:eastAsia="Calibri" w:hAnsi="Arial" w:cs="Arial"/>
          <w:sz w:val="20"/>
          <w:szCs w:val="20"/>
          <w:lang w:eastAsia="en-US"/>
        </w:rPr>
        <w:t xml:space="preserve">4.2.3/čl.4 časti B.3 týchto </w:t>
      </w:r>
      <w:r w:rsidRPr="00DB3110">
        <w:rPr>
          <w:rFonts w:ascii="Arial" w:eastAsia="Calibri" w:hAnsi="Arial" w:cs="Arial"/>
          <w:color w:val="000000"/>
          <w:sz w:val="20"/>
          <w:szCs w:val="20"/>
          <w:lang w:eastAsia="en-US"/>
        </w:rPr>
        <w:t>súťažných podkladov sú jednotkové ceny náhradných dielov maximálne.</w:t>
      </w:r>
      <w:r w:rsidRPr="00DB3110">
        <w:rPr>
          <w:rFonts w:ascii="Arial" w:hAnsi="Arial" w:cs="Arial"/>
          <w:bCs/>
          <w:sz w:val="20"/>
          <w:szCs w:val="20"/>
          <w:lang w:eastAsia="en-US"/>
        </w:rPr>
        <w:t xml:space="preserve"> </w:t>
      </w:r>
    </w:p>
    <w:p w14:paraId="4D61D68B" w14:textId="77777777" w:rsidR="00DB3110" w:rsidRPr="00DB3110" w:rsidRDefault="00DB3110" w:rsidP="00DB3110">
      <w:pPr>
        <w:tabs>
          <w:tab w:val="left" w:pos="851"/>
        </w:tabs>
        <w:ind w:left="567"/>
        <w:jc w:val="both"/>
        <w:rPr>
          <w:rFonts w:ascii="Arial" w:hAnsi="Arial" w:cs="Arial"/>
          <w:sz w:val="20"/>
          <w:szCs w:val="20"/>
          <w:lang w:eastAsia="en-US"/>
        </w:rPr>
      </w:pPr>
    </w:p>
    <w:p w14:paraId="03119C74" w14:textId="3D70666B" w:rsidR="00DB3110" w:rsidRPr="00DB3110" w:rsidRDefault="00DB3110" w:rsidP="00B87A8E">
      <w:pPr>
        <w:numPr>
          <w:ilvl w:val="0"/>
          <w:numId w:val="67"/>
        </w:numPr>
        <w:tabs>
          <w:tab w:val="left" w:pos="567"/>
        </w:tabs>
        <w:ind w:left="567" w:hanging="567"/>
        <w:jc w:val="both"/>
        <w:rPr>
          <w:rFonts w:ascii="Arial" w:hAnsi="Arial" w:cs="Arial"/>
          <w:sz w:val="20"/>
          <w:szCs w:val="20"/>
          <w:lang w:eastAsia="en-US"/>
        </w:rPr>
      </w:pPr>
      <w:r w:rsidRPr="00DB3110">
        <w:rPr>
          <w:rFonts w:ascii="Arial" w:hAnsi="Arial" w:cs="Arial"/>
          <w:sz w:val="20"/>
          <w:szCs w:val="20"/>
          <w:lang w:eastAsia="en-US"/>
        </w:rPr>
        <w:tab/>
        <w:t>Uchádzač je povinný do ceny zahrnúť všetky náklady, činnosti, práce, výkony alebo služby za účelom riadneho vykonania predmetu súťaže ako aj riziká všetkých druhov v takej výške, ako sú potrebné pre riadne vykonanie služby. V cene sú zahrnuté náklady na dopravu, práca počas sviatkov a víkendov.</w:t>
      </w:r>
    </w:p>
    <w:p w14:paraId="1C15DB22" w14:textId="77777777" w:rsidR="00DB3110" w:rsidRPr="00DB3110" w:rsidRDefault="00DB3110" w:rsidP="00DB3110">
      <w:pPr>
        <w:tabs>
          <w:tab w:val="left" w:pos="567"/>
        </w:tabs>
        <w:ind w:left="567"/>
        <w:jc w:val="both"/>
        <w:rPr>
          <w:rFonts w:ascii="Arial" w:hAnsi="Arial" w:cs="Arial"/>
          <w:sz w:val="20"/>
          <w:szCs w:val="20"/>
          <w:lang w:eastAsia="en-US"/>
        </w:rPr>
      </w:pPr>
    </w:p>
    <w:p w14:paraId="55ABBED8" w14:textId="0D846D0A" w:rsidR="00DB3110" w:rsidRPr="00DB3110" w:rsidRDefault="00DB3110" w:rsidP="00B87A8E">
      <w:pPr>
        <w:numPr>
          <w:ilvl w:val="0"/>
          <w:numId w:val="67"/>
        </w:numPr>
        <w:ind w:left="567" w:hanging="425"/>
        <w:jc w:val="both"/>
        <w:rPr>
          <w:rFonts w:ascii="Arial" w:hAnsi="Arial" w:cs="Arial"/>
          <w:sz w:val="20"/>
          <w:szCs w:val="20"/>
          <w:lang w:eastAsia="en-US"/>
        </w:rPr>
      </w:pPr>
      <w:r w:rsidRPr="00DB3110">
        <w:rPr>
          <w:rFonts w:ascii="Arial" w:hAnsi="Arial" w:cs="Arial"/>
          <w:sz w:val="20"/>
          <w:szCs w:val="20"/>
          <w:lang w:eastAsia="en-US"/>
        </w:rPr>
        <w:t>Úspešný uchádzač je povinný akceptovať zníženie ceny aj v prípade, že časť predmetu zákazky sa na podnet verejného obstarávateľa nebude realizovať.</w:t>
      </w:r>
    </w:p>
    <w:p w14:paraId="2C57C943" w14:textId="77777777" w:rsidR="00DB3110" w:rsidRPr="00DB3110" w:rsidRDefault="00DB3110" w:rsidP="00DB3110">
      <w:pPr>
        <w:ind w:left="567"/>
        <w:jc w:val="both"/>
        <w:rPr>
          <w:rFonts w:ascii="Arial" w:hAnsi="Arial" w:cs="Arial"/>
          <w:sz w:val="20"/>
          <w:szCs w:val="20"/>
          <w:lang w:eastAsia="en-US"/>
        </w:rPr>
      </w:pPr>
    </w:p>
    <w:p w14:paraId="38C540DC" w14:textId="3ED0E4C2" w:rsidR="00DB3110" w:rsidRPr="00DB3110" w:rsidRDefault="00DB3110" w:rsidP="00B87A8E">
      <w:pPr>
        <w:numPr>
          <w:ilvl w:val="0"/>
          <w:numId w:val="67"/>
        </w:numPr>
        <w:ind w:left="567" w:hanging="425"/>
        <w:jc w:val="both"/>
        <w:rPr>
          <w:rFonts w:ascii="Arial" w:hAnsi="Arial" w:cs="Arial"/>
          <w:sz w:val="20"/>
          <w:szCs w:val="20"/>
          <w:lang w:eastAsia="en-US"/>
        </w:rPr>
      </w:pPr>
      <w:r w:rsidRPr="00DB3110">
        <w:rPr>
          <w:rFonts w:ascii="Arial" w:hAnsi="Arial" w:cs="Arial"/>
          <w:sz w:val="20"/>
          <w:szCs w:val="20"/>
          <w:lang w:eastAsia="en-US"/>
        </w:rPr>
        <w:t xml:space="preserve">Na požiadanie verejného obstarávateľa je uchádzač povinný predložiť verejnému obstarávateľovi rozpis jednotkových cien cez hodinové sadzby, čas úkonu v hodinách a počet pracovníkov a predložiť kalkulácie hodinových sadzieb. </w:t>
      </w:r>
    </w:p>
    <w:p w14:paraId="6EE4C303" w14:textId="77777777" w:rsidR="00DB3110" w:rsidRPr="00DB3110" w:rsidRDefault="00DB3110" w:rsidP="00DB3110">
      <w:pPr>
        <w:ind w:left="567"/>
        <w:jc w:val="both"/>
        <w:rPr>
          <w:rFonts w:ascii="Arial" w:hAnsi="Arial" w:cs="Arial"/>
          <w:sz w:val="20"/>
          <w:szCs w:val="20"/>
          <w:lang w:eastAsia="en-US"/>
        </w:rPr>
      </w:pPr>
    </w:p>
    <w:p w14:paraId="025600FB" w14:textId="77777777" w:rsidR="00DB3110" w:rsidRPr="00DB3110" w:rsidRDefault="00DB3110" w:rsidP="00B87A8E">
      <w:pPr>
        <w:numPr>
          <w:ilvl w:val="0"/>
          <w:numId w:val="67"/>
        </w:numPr>
        <w:ind w:left="567" w:hanging="426"/>
        <w:jc w:val="both"/>
        <w:rPr>
          <w:rFonts w:ascii="Arial" w:hAnsi="Arial" w:cs="Arial"/>
          <w:noProof/>
          <w:sz w:val="20"/>
          <w:szCs w:val="20"/>
          <w:lang w:eastAsia="en-US"/>
        </w:rPr>
      </w:pPr>
      <w:r w:rsidRPr="00DB3110">
        <w:rPr>
          <w:rFonts w:ascii="Arial" w:hAnsi="Arial" w:cs="Arial"/>
          <w:noProof/>
          <w:sz w:val="20"/>
          <w:szCs w:val="20"/>
          <w:lang w:eastAsia="en-US"/>
        </w:rPr>
        <w:lastRenderedPageBreak/>
        <w:t xml:space="preserve">Verejný obstarávateľ si vyhradzuje právo zrušiť použitý postup zadávania zákazky, ak ponuky presiahnu predpokladanú hodnotu zákazky uvedenú v oznámení. </w:t>
      </w:r>
    </w:p>
    <w:p w14:paraId="3870547B" w14:textId="77777777" w:rsidR="00DB3110" w:rsidRPr="00DB3110" w:rsidRDefault="00DB3110" w:rsidP="00DB3110">
      <w:pPr>
        <w:ind w:left="567"/>
        <w:jc w:val="both"/>
        <w:rPr>
          <w:rFonts w:ascii="Arial" w:hAnsi="Arial" w:cs="Arial"/>
          <w:noProof/>
          <w:sz w:val="20"/>
          <w:szCs w:val="20"/>
          <w:lang w:eastAsia="en-US"/>
        </w:rPr>
      </w:pPr>
    </w:p>
    <w:p w14:paraId="4865CE79" w14:textId="77777777" w:rsidR="00DB3110" w:rsidRPr="00DB3110" w:rsidRDefault="00DB3110" w:rsidP="00DB3110">
      <w:pPr>
        <w:widowControl w:val="0"/>
        <w:shd w:val="clear" w:color="auto" w:fill="FFFFFF"/>
        <w:autoSpaceDE w:val="0"/>
        <w:autoSpaceDN w:val="0"/>
        <w:adjustRightInd w:val="0"/>
        <w:ind w:left="360"/>
        <w:jc w:val="both"/>
        <w:rPr>
          <w:rFonts w:ascii="Arial" w:hAnsi="Arial" w:cs="Arial"/>
          <w:b/>
          <w:sz w:val="20"/>
          <w:szCs w:val="20"/>
          <w:lang w:eastAsia="en-US"/>
        </w:rPr>
      </w:pPr>
      <w:r w:rsidRPr="00DB3110">
        <w:rPr>
          <w:rFonts w:ascii="Arial" w:hAnsi="Arial" w:cs="Arial"/>
          <w:b/>
          <w:sz w:val="20"/>
          <w:szCs w:val="20"/>
          <w:lang w:eastAsia="en-US"/>
        </w:rPr>
        <w:t xml:space="preserve">V prípade, že uchádzač bude úspešný, nebude akceptovaný žiadny nárok uchádzača na zmenu ponukovej ceny z dôvodu chýb a opomenutí jeho vyššie uvedených povinností. </w:t>
      </w:r>
    </w:p>
    <w:p w14:paraId="04AED5FF" w14:textId="77777777" w:rsidR="00DB3110" w:rsidRPr="00DB3110" w:rsidRDefault="00DB3110" w:rsidP="00DB3110">
      <w:pPr>
        <w:tabs>
          <w:tab w:val="left" w:pos="708"/>
        </w:tabs>
        <w:jc w:val="both"/>
        <w:rPr>
          <w:rFonts w:ascii="Arial" w:hAnsi="Arial" w:cs="Arial"/>
          <w:sz w:val="20"/>
          <w:szCs w:val="20"/>
          <w:lang w:eastAsia="en-US"/>
        </w:rPr>
      </w:pPr>
    </w:p>
    <w:p w14:paraId="4254498A" w14:textId="77777777" w:rsidR="00DB3110" w:rsidRPr="00DB3110" w:rsidRDefault="00DB3110" w:rsidP="00DB3110">
      <w:pPr>
        <w:tabs>
          <w:tab w:val="left" w:pos="708"/>
        </w:tabs>
        <w:jc w:val="both"/>
        <w:rPr>
          <w:rFonts w:ascii="Arial" w:hAnsi="Arial" w:cs="Arial"/>
          <w:sz w:val="20"/>
          <w:szCs w:val="20"/>
          <w:lang w:eastAsia="en-US"/>
        </w:rPr>
      </w:pPr>
    </w:p>
    <w:p w14:paraId="36960BEC" w14:textId="77777777" w:rsidR="00DB3110" w:rsidRPr="00DB3110" w:rsidRDefault="00DB3110" w:rsidP="00DB3110">
      <w:pPr>
        <w:tabs>
          <w:tab w:val="left" w:pos="708"/>
        </w:tabs>
        <w:jc w:val="both"/>
        <w:rPr>
          <w:rFonts w:ascii="Arial" w:hAnsi="Arial" w:cs="Arial"/>
          <w:sz w:val="20"/>
          <w:szCs w:val="20"/>
          <w:lang w:eastAsia="en-US"/>
        </w:rPr>
      </w:pPr>
    </w:p>
    <w:p w14:paraId="35543FF1" w14:textId="77777777" w:rsidR="00DB3110" w:rsidRPr="00DB3110" w:rsidRDefault="00DB3110" w:rsidP="00DB3110">
      <w:pPr>
        <w:tabs>
          <w:tab w:val="left" w:pos="708"/>
        </w:tabs>
        <w:jc w:val="both"/>
        <w:rPr>
          <w:rFonts w:ascii="Arial" w:hAnsi="Arial" w:cs="Arial"/>
          <w:sz w:val="20"/>
          <w:szCs w:val="20"/>
          <w:lang w:eastAsia="en-US"/>
        </w:rPr>
      </w:pPr>
    </w:p>
    <w:p w14:paraId="7C25C6E8" w14:textId="77777777" w:rsidR="00DB3110" w:rsidRPr="00DB3110" w:rsidRDefault="00DB3110" w:rsidP="00DB3110">
      <w:pPr>
        <w:tabs>
          <w:tab w:val="left" w:pos="708"/>
        </w:tabs>
        <w:jc w:val="both"/>
        <w:rPr>
          <w:rFonts w:ascii="Arial" w:hAnsi="Arial" w:cs="Arial"/>
          <w:sz w:val="20"/>
          <w:szCs w:val="20"/>
          <w:lang w:eastAsia="en-US"/>
        </w:rPr>
      </w:pPr>
    </w:p>
    <w:p w14:paraId="504CA1A0" w14:textId="77777777" w:rsidR="00DB3110" w:rsidRPr="00DB3110" w:rsidRDefault="00DB3110" w:rsidP="00DB3110">
      <w:pPr>
        <w:tabs>
          <w:tab w:val="left" w:pos="708"/>
        </w:tabs>
        <w:jc w:val="both"/>
        <w:rPr>
          <w:rFonts w:ascii="Arial" w:hAnsi="Arial" w:cs="Arial"/>
          <w:sz w:val="20"/>
          <w:szCs w:val="20"/>
          <w:lang w:eastAsia="en-US"/>
        </w:rPr>
      </w:pPr>
    </w:p>
    <w:p w14:paraId="26E14DF8" w14:textId="77777777" w:rsidR="00DB3110" w:rsidRPr="00DB3110" w:rsidRDefault="00DB3110" w:rsidP="00DB3110">
      <w:pPr>
        <w:tabs>
          <w:tab w:val="left" w:pos="708"/>
        </w:tabs>
        <w:jc w:val="both"/>
        <w:rPr>
          <w:rFonts w:ascii="Arial" w:hAnsi="Arial" w:cs="Arial"/>
          <w:sz w:val="20"/>
          <w:szCs w:val="20"/>
          <w:lang w:eastAsia="en-US"/>
        </w:rPr>
      </w:pPr>
    </w:p>
    <w:p w14:paraId="2C78EA94" w14:textId="77777777" w:rsidR="00DB3110" w:rsidRPr="00DB3110" w:rsidRDefault="00DB3110" w:rsidP="00DB3110">
      <w:pPr>
        <w:tabs>
          <w:tab w:val="left" w:pos="708"/>
        </w:tabs>
        <w:jc w:val="both"/>
        <w:rPr>
          <w:rFonts w:ascii="Arial" w:hAnsi="Arial" w:cs="Arial"/>
          <w:sz w:val="20"/>
          <w:szCs w:val="20"/>
          <w:lang w:eastAsia="en-US"/>
        </w:rPr>
      </w:pPr>
    </w:p>
    <w:p w14:paraId="35CBEE2F" w14:textId="77777777" w:rsidR="00DB3110" w:rsidRPr="00DB3110" w:rsidRDefault="00DB3110" w:rsidP="00DB3110">
      <w:pPr>
        <w:tabs>
          <w:tab w:val="left" w:pos="708"/>
        </w:tabs>
        <w:jc w:val="both"/>
        <w:rPr>
          <w:rFonts w:ascii="Arial" w:hAnsi="Arial" w:cs="Arial"/>
          <w:sz w:val="20"/>
          <w:szCs w:val="20"/>
          <w:lang w:eastAsia="en-US"/>
        </w:rPr>
      </w:pPr>
    </w:p>
    <w:p w14:paraId="6B7D4050" w14:textId="77777777" w:rsidR="00DB3110" w:rsidRPr="00DB3110" w:rsidRDefault="00DB3110" w:rsidP="00DB3110">
      <w:pPr>
        <w:tabs>
          <w:tab w:val="left" w:pos="708"/>
        </w:tabs>
        <w:jc w:val="both"/>
        <w:rPr>
          <w:rFonts w:ascii="Arial" w:hAnsi="Arial" w:cs="Arial"/>
          <w:sz w:val="20"/>
          <w:szCs w:val="20"/>
          <w:lang w:eastAsia="en-US"/>
        </w:rPr>
      </w:pPr>
    </w:p>
    <w:p w14:paraId="3F192297" w14:textId="77777777" w:rsidR="00DB3110" w:rsidRPr="00DB3110" w:rsidRDefault="00DB3110" w:rsidP="00DB3110">
      <w:pPr>
        <w:tabs>
          <w:tab w:val="left" w:pos="708"/>
        </w:tabs>
        <w:jc w:val="both"/>
        <w:rPr>
          <w:rFonts w:ascii="Arial" w:hAnsi="Arial" w:cs="Arial"/>
          <w:sz w:val="20"/>
          <w:szCs w:val="20"/>
          <w:lang w:eastAsia="en-US"/>
        </w:rPr>
      </w:pPr>
    </w:p>
    <w:p w14:paraId="4250D97D" w14:textId="77777777" w:rsidR="00DB3110" w:rsidRPr="00DB3110" w:rsidRDefault="00DB3110" w:rsidP="00DB3110">
      <w:pPr>
        <w:tabs>
          <w:tab w:val="left" w:pos="708"/>
        </w:tabs>
        <w:jc w:val="both"/>
        <w:rPr>
          <w:rFonts w:ascii="Arial" w:hAnsi="Arial" w:cs="Arial"/>
          <w:sz w:val="20"/>
          <w:szCs w:val="20"/>
          <w:lang w:eastAsia="en-US"/>
        </w:rPr>
      </w:pPr>
    </w:p>
    <w:p w14:paraId="32B47A0F" w14:textId="77777777" w:rsidR="00DB3110" w:rsidRPr="00DB3110" w:rsidRDefault="00DB3110" w:rsidP="00DB3110">
      <w:pPr>
        <w:tabs>
          <w:tab w:val="left" w:pos="708"/>
        </w:tabs>
        <w:jc w:val="both"/>
        <w:rPr>
          <w:rFonts w:ascii="Arial" w:hAnsi="Arial" w:cs="Arial"/>
          <w:sz w:val="20"/>
          <w:szCs w:val="20"/>
          <w:lang w:eastAsia="en-US"/>
        </w:rPr>
      </w:pPr>
    </w:p>
    <w:p w14:paraId="50BB6FA2" w14:textId="77777777" w:rsidR="00DB3110" w:rsidRPr="00DB3110" w:rsidRDefault="00DB3110" w:rsidP="00DB3110">
      <w:pPr>
        <w:tabs>
          <w:tab w:val="left" w:pos="708"/>
        </w:tabs>
        <w:jc w:val="both"/>
        <w:rPr>
          <w:rFonts w:ascii="Arial" w:hAnsi="Arial" w:cs="Arial"/>
          <w:sz w:val="20"/>
          <w:szCs w:val="20"/>
          <w:lang w:eastAsia="en-US"/>
        </w:rPr>
      </w:pPr>
    </w:p>
    <w:p w14:paraId="41B6800E" w14:textId="77777777" w:rsidR="00DB3110" w:rsidRPr="00DB3110" w:rsidRDefault="00DB3110" w:rsidP="00DB3110">
      <w:pPr>
        <w:tabs>
          <w:tab w:val="left" w:pos="708"/>
        </w:tabs>
        <w:jc w:val="both"/>
        <w:rPr>
          <w:rFonts w:ascii="Arial" w:hAnsi="Arial" w:cs="Arial"/>
          <w:sz w:val="20"/>
          <w:szCs w:val="20"/>
          <w:lang w:eastAsia="en-US"/>
        </w:rPr>
      </w:pPr>
    </w:p>
    <w:p w14:paraId="115B69A3" w14:textId="77777777" w:rsidR="00DB3110" w:rsidRPr="00DB3110" w:rsidRDefault="00DB3110" w:rsidP="00DB3110">
      <w:pPr>
        <w:tabs>
          <w:tab w:val="left" w:pos="708"/>
        </w:tabs>
        <w:jc w:val="both"/>
        <w:rPr>
          <w:rFonts w:ascii="Arial" w:hAnsi="Arial" w:cs="Arial"/>
          <w:sz w:val="20"/>
          <w:szCs w:val="20"/>
          <w:lang w:eastAsia="en-US"/>
        </w:rPr>
      </w:pPr>
    </w:p>
    <w:p w14:paraId="7AF04FCD" w14:textId="77777777" w:rsidR="00DB3110" w:rsidRPr="00DB3110" w:rsidRDefault="00DB3110" w:rsidP="00DB3110">
      <w:pPr>
        <w:tabs>
          <w:tab w:val="left" w:pos="708"/>
        </w:tabs>
        <w:jc w:val="both"/>
        <w:rPr>
          <w:rFonts w:ascii="Arial" w:hAnsi="Arial" w:cs="Arial"/>
          <w:sz w:val="20"/>
          <w:szCs w:val="20"/>
          <w:lang w:eastAsia="en-US"/>
        </w:rPr>
      </w:pPr>
    </w:p>
    <w:p w14:paraId="70327783" w14:textId="77777777" w:rsidR="00DB3110" w:rsidRPr="00DB3110" w:rsidRDefault="00DB3110" w:rsidP="00DB3110">
      <w:pPr>
        <w:tabs>
          <w:tab w:val="left" w:pos="708"/>
        </w:tabs>
        <w:jc w:val="both"/>
        <w:rPr>
          <w:rFonts w:ascii="Arial" w:hAnsi="Arial" w:cs="Arial"/>
          <w:sz w:val="20"/>
          <w:szCs w:val="20"/>
          <w:lang w:eastAsia="en-US"/>
        </w:rPr>
      </w:pPr>
    </w:p>
    <w:p w14:paraId="5B1FC929" w14:textId="77777777" w:rsidR="00DB3110" w:rsidRPr="00DB3110" w:rsidRDefault="00DB3110" w:rsidP="00DB3110">
      <w:pPr>
        <w:tabs>
          <w:tab w:val="left" w:pos="708"/>
        </w:tabs>
        <w:jc w:val="both"/>
        <w:rPr>
          <w:rFonts w:ascii="Arial" w:hAnsi="Arial" w:cs="Arial"/>
          <w:sz w:val="20"/>
          <w:szCs w:val="20"/>
          <w:lang w:eastAsia="en-US"/>
        </w:rPr>
      </w:pPr>
    </w:p>
    <w:p w14:paraId="6D750B60" w14:textId="77777777" w:rsidR="00DB3110" w:rsidRPr="00DB3110" w:rsidRDefault="00DB3110" w:rsidP="00DB3110">
      <w:pPr>
        <w:tabs>
          <w:tab w:val="left" w:pos="708"/>
        </w:tabs>
        <w:jc w:val="both"/>
        <w:rPr>
          <w:rFonts w:ascii="Arial" w:hAnsi="Arial" w:cs="Arial"/>
          <w:sz w:val="20"/>
          <w:szCs w:val="20"/>
          <w:lang w:eastAsia="en-US"/>
        </w:rPr>
      </w:pPr>
    </w:p>
    <w:p w14:paraId="3E4247C7" w14:textId="5F6FE1B1" w:rsidR="00DB3110" w:rsidRPr="00DB3110" w:rsidRDefault="00DB3110" w:rsidP="00DB3110">
      <w:pPr>
        <w:tabs>
          <w:tab w:val="left" w:pos="708"/>
        </w:tabs>
        <w:jc w:val="both"/>
        <w:rPr>
          <w:rFonts w:ascii="Arial" w:hAnsi="Arial" w:cs="Arial"/>
          <w:sz w:val="20"/>
          <w:szCs w:val="20"/>
          <w:lang w:eastAsia="en-US"/>
        </w:rPr>
      </w:pPr>
    </w:p>
    <w:p w14:paraId="6232199E" w14:textId="370DA5D4" w:rsidR="00DB3110" w:rsidRPr="00DB3110" w:rsidRDefault="00DB3110" w:rsidP="00DB3110">
      <w:pPr>
        <w:tabs>
          <w:tab w:val="left" w:pos="708"/>
        </w:tabs>
        <w:jc w:val="both"/>
        <w:rPr>
          <w:rFonts w:ascii="Arial" w:hAnsi="Arial" w:cs="Arial"/>
          <w:sz w:val="20"/>
          <w:szCs w:val="20"/>
          <w:lang w:eastAsia="en-US"/>
        </w:rPr>
      </w:pPr>
    </w:p>
    <w:p w14:paraId="219F9148" w14:textId="019533C7" w:rsidR="00DB3110" w:rsidRPr="00DB3110" w:rsidRDefault="00DB3110" w:rsidP="00DB3110">
      <w:pPr>
        <w:tabs>
          <w:tab w:val="left" w:pos="708"/>
        </w:tabs>
        <w:jc w:val="both"/>
        <w:rPr>
          <w:rFonts w:ascii="Arial" w:hAnsi="Arial" w:cs="Arial"/>
          <w:sz w:val="20"/>
          <w:szCs w:val="20"/>
          <w:lang w:eastAsia="en-US"/>
        </w:rPr>
      </w:pPr>
    </w:p>
    <w:p w14:paraId="53F00ABF" w14:textId="3AD916BB" w:rsidR="00DB3110" w:rsidRPr="00DB3110" w:rsidRDefault="00DB3110" w:rsidP="00DB3110">
      <w:pPr>
        <w:tabs>
          <w:tab w:val="left" w:pos="708"/>
        </w:tabs>
        <w:jc w:val="both"/>
        <w:rPr>
          <w:rFonts w:ascii="Arial" w:hAnsi="Arial" w:cs="Arial"/>
          <w:sz w:val="20"/>
          <w:szCs w:val="20"/>
          <w:lang w:eastAsia="en-US"/>
        </w:rPr>
      </w:pPr>
    </w:p>
    <w:p w14:paraId="3549E4F7" w14:textId="6EE1BA2F" w:rsidR="00DB3110" w:rsidRPr="00DB3110" w:rsidRDefault="00DB3110" w:rsidP="00DB3110">
      <w:pPr>
        <w:tabs>
          <w:tab w:val="left" w:pos="708"/>
        </w:tabs>
        <w:jc w:val="both"/>
        <w:rPr>
          <w:rFonts w:ascii="Arial" w:hAnsi="Arial" w:cs="Arial"/>
          <w:sz w:val="20"/>
          <w:szCs w:val="20"/>
          <w:lang w:eastAsia="en-US"/>
        </w:rPr>
      </w:pPr>
    </w:p>
    <w:p w14:paraId="64B090D6" w14:textId="64B15402" w:rsidR="00DB3110" w:rsidRPr="00DB3110" w:rsidRDefault="00DB3110" w:rsidP="00DB3110">
      <w:pPr>
        <w:tabs>
          <w:tab w:val="left" w:pos="708"/>
        </w:tabs>
        <w:jc w:val="both"/>
        <w:rPr>
          <w:rFonts w:ascii="Arial" w:hAnsi="Arial" w:cs="Arial"/>
          <w:sz w:val="20"/>
          <w:szCs w:val="20"/>
          <w:lang w:eastAsia="en-US"/>
        </w:rPr>
      </w:pPr>
    </w:p>
    <w:p w14:paraId="01F0AAA5" w14:textId="08CF2E39" w:rsidR="00DB3110" w:rsidRPr="00DB3110" w:rsidRDefault="00DB3110" w:rsidP="00DB3110">
      <w:pPr>
        <w:tabs>
          <w:tab w:val="left" w:pos="708"/>
        </w:tabs>
        <w:jc w:val="both"/>
        <w:rPr>
          <w:rFonts w:ascii="Arial" w:hAnsi="Arial" w:cs="Arial"/>
          <w:sz w:val="20"/>
          <w:szCs w:val="20"/>
          <w:lang w:eastAsia="en-US"/>
        </w:rPr>
      </w:pPr>
    </w:p>
    <w:p w14:paraId="0F2CEF9E" w14:textId="49F13FA1" w:rsidR="00DB3110" w:rsidRPr="00DB3110" w:rsidRDefault="00DB3110" w:rsidP="00DB3110">
      <w:pPr>
        <w:tabs>
          <w:tab w:val="left" w:pos="708"/>
        </w:tabs>
        <w:jc w:val="both"/>
        <w:rPr>
          <w:rFonts w:ascii="Arial" w:hAnsi="Arial" w:cs="Arial"/>
          <w:sz w:val="20"/>
          <w:szCs w:val="20"/>
          <w:lang w:eastAsia="en-US"/>
        </w:rPr>
      </w:pPr>
    </w:p>
    <w:p w14:paraId="415D8ECA" w14:textId="102C8BFD" w:rsidR="00DB3110" w:rsidRDefault="00DB3110" w:rsidP="00DB3110">
      <w:pPr>
        <w:tabs>
          <w:tab w:val="left" w:pos="708"/>
        </w:tabs>
        <w:jc w:val="both"/>
        <w:rPr>
          <w:rFonts w:ascii="Arial" w:hAnsi="Arial" w:cs="Arial"/>
          <w:sz w:val="20"/>
          <w:szCs w:val="20"/>
          <w:lang w:eastAsia="en-US"/>
        </w:rPr>
      </w:pPr>
    </w:p>
    <w:p w14:paraId="18031BA4" w14:textId="4A4814EE" w:rsidR="00D07F80" w:rsidRDefault="00D07F80" w:rsidP="00DB3110">
      <w:pPr>
        <w:tabs>
          <w:tab w:val="left" w:pos="708"/>
        </w:tabs>
        <w:jc w:val="both"/>
        <w:rPr>
          <w:rFonts w:ascii="Arial" w:hAnsi="Arial" w:cs="Arial"/>
          <w:sz w:val="20"/>
          <w:szCs w:val="20"/>
          <w:lang w:eastAsia="en-US"/>
        </w:rPr>
      </w:pPr>
    </w:p>
    <w:p w14:paraId="4A57CAB3" w14:textId="2507FF82" w:rsidR="00D07F80" w:rsidRDefault="00D07F80" w:rsidP="00DB3110">
      <w:pPr>
        <w:tabs>
          <w:tab w:val="left" w:pos="708"/>
        </w:tabs>
        <w:jc w:val="both"/>
        <w:rPr>
          <w:rFonts w:ascii="Arial" w:hAnsi="Arial" w:cs="Arial"/>
          <w:sz w:val="20"/>
          <w:szCs w:val="20"/>
          <w:lang w:eastAsia="en-US"/>
        </w:rPr>
      </w:pPr>
    </w:p>
    <w:p w14:paraId="3EE1E6D5" w14:textId="7B615397" w:rsidR="00D07F80" w:rsidRDefault="00D07F80" w:rsidP="00DB3110">
      <w:pPr>
        <w:tabs>
          <w:tab w:val="left" w:pos="708"/>
        </w:tabs>
        <w:jc w:val="both"/>
        <w:rPr>
          <w:rFonts w:ascii="Arial" w:hAnsi="Arial" w:cs="Arial"/>
          <w:sz w:val="20"/>
          <w:szCs w:val="20"/>
          <w:lang w:eastAsia="en-US"/>
        </w:rPr>
      </w:pPr>
    </w:p>
    <w:p w14:paraId="5FD0BC5E" w14:textId="65D74D5E" w:rsidR="00D07F80" w:rsidRDefault="00D07F80" w:rsidP="00DB3110">
      <w:pPr>
        <w:tabs>
          <w:tab w:val="left" w:pos="708"/>
        </w:tabs>
        <w:jc w:val="both"/>
        <w:rPr>
          <w:rFonts w:ascii="Arial" w:hAnsi="Arial" w:cs="Arial"/>
          <w:sz w:val="20"/>
          <w:szCs w:val="20"/>
          <w:lang w:eastAsia="en-US"/>
        </w:rPr>
      </w:pPr>
    </w:p>
    <w:p w14:paraId="0FC00C95" w14:textId="55AF6627" w:rsidR="00D07F80" w:rsidRDefault="00D07F80" w:rsidP="00DB3110">
      <w:pPr>
        <w:tabs>
          <w:tab w:val="left" w:pos="708"/>
        </w:tabs>
        <w:jc w:val="both"/>
        <w:rPr>
          <w:rFonts w:ascii="Arial" w:hAnsi="Arial" w:cs="Arial"/>
          <w:sz w:val="20"/>
          <w:szCs w:val="20"/>
          <w:lang w:eastAsia="en-US"/>
        </w:rPr>
      </w:pPr>
    </w:p>
    <w:p w14:paraId="44EEBE95" w14:textId="161240DC" w:rsidR="00D07F80" w:rsidRDefault="00D07F80" w:rsidP="00DB3110">
      <w:pPr>
        <w:tabs>
          <w:tab w:val="left" w:pos="708"/>
        </w:tabs>
        <w:jc w:val="both"/>
        <w:rPr>
          <w:rFonts w:ascii="Arial" w:hAnsi="Arial" w:cs="Arial"/>
          <w:sz w:val="20"/>
          <w:szCs w:val="20"/>
          <w:lang w:eastAsia="en-US"/>
        </w:rPr>
      </w:pPr>
    </w:p>
    <w:p w14:paraId="554EEC85" w14:textId="4FD497C9" w:rsidR="00D07F80" w:rsidRDefault="00D07F80" w:rsidP="00DB3110">
      <w:pPr>
        <w:tabs>
          <w:tab w:val="left" w:pos="708"/>
        </w:tabs>
        <w:jc w:val="both"/>
        <w:rPr>
          <w:rFonts w:ascii="Arial" w:hAnsi="Arial" w:cs="Arial"/>
          <w:sz w:val="20"/>
          <w:szCs w:val="20"/>
          <w:lang w:eastAsia="en-US"/>
        </w:rPr>
      </w:pPr>
    </w:p>
    <w:p w14:paraId="29CFE252" w14:textId="272A37A3" w:rsidR="00D07F80" w:rsidRDefault="00D07F80" w:rsidP="00DB3110">
      <w:pPr>
        <w:tabs>
          <w:tab w:val="left" w:pos="708"/>
        </w:tabs>
        <w:jc w:val="both"/>
        <w:rPr>
          <w:rFonts w:ascii="Arial" w:hAnsi="Arial" w:cs="Arial"/>
          <w:sz w:val="20"/>
          <w:szCs w:val="20"/>
          <w:lang w:eastAsia="en-US"/>
        </w:rPr>
      </w:pPr>
    </w:p>
    <w:p w14:paraId="19A52582" w14:textId="6F9CB607" w:rsidR="00D07F80" w:rsidRDefault="00D07F80" w:rsidP="00DB3110">
      <w:pPr>
        <w:tabs>
          <w:tab w:val="left" w:pos="708"/>
        </w:tabs>
        <w:jc w:val="both"/>
        <w:rPr>
          <w:rFonts w:ascii="Arial" w:hAnsi="Arial" w:cs="Arial"/>
          <w:sz w:val="20"/>
          <w:szCs w:val="20"/>
          <w:lang w:eastAsia="en-US"/>
        </w:rPr>
      </w:pPr>
    </w:p>
    <w:p w14:paraId="6A002785" w14:textId="77777777" w:rsidR="00D07F80" w:rsidRPr="00DB3110" w:rsidRDefault="00D07F80" w:rsidP="00DB3110">
      <w:pPr>
        <w:tabs>
          <w:tab w:val="left" w:pos="708"/>
        </w:tabs>
        <w:jc w:val="both"/>
        <w:rPr>
          <w:rFonts w:ascii="Arial" w:hAnsi="Arial" w:cs="Arial"/>
          <w:sz w:val="20"/>
          <w:szCs w:val="20"/>
          <w:lang w:eastAsia="en-US"/>
        </w:rPr>
      </w:pPr>
    </w:p>
    <w:p w14:paraId="73BC3E6D" w14:textId="27166D45" w:rsidR="00DB3110" w:rsidRDefault="00DB3110" w:rsidP="00DB3110">
      <w:pPr>
        <w:tabs>
          <w:tab w:val="left" w:pos="708"/>
        </w:tabs>
        <w:jc w:val="both"/>
        <w:rPr>
          <w:rFonts w:ascii="Arial" w:hAnsi="Arial" w:cs="Arial"/>
          <w:sz w:val="20"/>
          <w:szCs w:val="20"/>
          <w:lang w:eastAsia="en-US"/>
        </w:rPr>
      </w:pPr>
    </w:p>
    <w:p w14:paraId="226ABA53" w14:textId="77777777" w:rsidR="00080681" w:rsidRDefault="00080681" w:rsidP="00DB3110">
      <w:pPr>
        <w:tabs>
          <w:tab w:val="left" w:pos="708"/>
        </w:tabs>
        <w:jc w:val="both"/>
        <w:rPr>
          <w:rFonts w:ascii="Arial" w:hAnsi="Arial" w:cs="Arial"/>
          <w:sz w:val="20"/>
          <w:szCs w:val="20"/>
          <w:lang w:eastAsia="en-US"/>
        </w:rPr>
      </w:pPr>
    </w:p>
    <w:p w14:paraId="1D852303" w14:textId="179CF6BF" w:rsidR="00D07F80" w:rsidRDefault="00D07F80" w:rsidP="00DB3110">
      <w:pPr>
        <w:tabs>
          <w:tab w:val="left" w:pos="708"/>
        </w:tabs>
        <w:jc w:val="both"/>
        <w:rPr>
          <w:rFonts w:ascii="Arial" w:hAnsi="Arial" w:cs="Arial"/>
          <w:sz w:val="20"/>
          <w:szCs w:val="20"/>
          <w:lang w:eastAsia="en-US"/>
        </w:rPr>
      </w:pPr>
    </w:p>
    <w:p w14:paraId="0CD793CC" w14:textId="454DB520" w:rsidR="003C5F1A" w:rsidRDefault="003C5F1A" w:rsidP="00DB3110">
      <w:pPr>
        <w:tabs>
          <w:tab w:val="left" w:pos="708"/>
        </w:tabs>
        <w:jc w:val="both"/>
        <w:rPr>
          <w:rFonts w:ascii="Arial" w:hAnsi="Arial" w:cs="Arial"/>
          <w:sz w:val="20"/>
          <w:szCs w:val="20"/>
          <w:lang w:eastAsia="en-US"/>
        </w:rPr>
      </w:pPr>
    </w:p>
    <w:p w14:paraId="512A796C" w14:textId="77777777" w:rsidR="003C5F1A" w:rsidRDefault="003C5F1A" w:rsidP="00DB3110">
      <w:pPr>
        <w:tabs>
          <w:tab w:val="left" w:pos="708"/>
        </w:tabs>
        <w:jc w:val="both"/>
        <w:rPr>
          <w:rFonts w:ascii="Arial" w:hAnsi="Arial" w:cs="Arial"/>
          <w:sz w:val="20"/>
          <w:szCs w:val="20"/>
          <w:lang w:eastAsia="en-US"/>
        </w:rPr>
      </w:pPr>
    </w:p>
    <w:p w14:paraId="60A691D7" w14:textId="77777777" w:rsidR="00DE36B2" w:rsidRPr="00DB3110" w:rsidRDefault="00DE36B2" w:rsidP="00DB3110">
      <w:pPr>
        <w:tabs>
          <w:tab w:val="left" w:pos="708"/>
        </w:tabs>
        <w:jc w:val="both"/>
        <w:rPr>
          <w:rFonts w:ascii="Arial" w:hAnsi="Arial" w:cs="Arial"/>
          <w:sz w:val="20"/>
          <w:szCs w:val="20"/>
          <w:lang w:eastAsia="en-US"/>
        </w:rPr>
      </w:pPr>
    </w:p>
    <w:p w14:paraId="484104E4" w14:textId="1E8F2479" w:rsidR="00DB3110" w:rsidRDefault="00DB3110" w:rsidP="00DB3110">
      <w:pPr>
        <w:tabs>
          <w:tab w:val="right" w:pos="9062"/>
        </w:tabs>
        <w:jc w:val="both"/>
        <w:rPr>
          <w:rFonts w:ascii="Arial" w:hAnsi="Arial" w:cs="Arial"/>
          <w:b/>
          <w:bCs/>
          <w:caps/>
          <w:noProof/>
          <w:sz w:val="20"/>
          <w:szCs w:val="20"/>
          <w:lang w:eastAsia="en-US"/>
        </w:rPr>
      </w:pPr>
      <w:r w:rsidRPr="00DB3110">
        <w:rPr>
          <w:rFonts w:ascii="Arial" w:hAnsi="Arial" w:cs="Arial"/>
          <w:b/>
          <w:sz w:val="20"/>
          <w:szCs w:val="20"/>
        </w:rPr>
        <w:t xml:space="preserve">PRÍLOHY ČASŤ </w:t>
      </w:r>
      <w:hyperlink w:anchor="_Toc461981441" w:history="1">
        <w:r w:rsidRPr="00DB3110">
          <w:rPr>
            <w:rFonts w:ascii="Arial" w:hAnsi="Arial" w:cs="Arial"/>
            <w:b/>
            <w:bCs/>
            <w:caps/>
            <w:noProof/>
            <w:sz w:val="20"/>
            <w:szCs w:val="20"/>
            <w:lang w:eastAsia="en-US"/>
          </w:rPr>
          <w:t>B.2 SPÔSOB URČENIA CENY</w:t>
        </w:r>
      </w:hyperlink>
    </w:p>
    <w:p w14:paraId="21F5E95B" w14:textId="0DB81C7E" w:rsidR="003C5F1A" w:rsidRPr="00962F09" w:rsidRDefault="003C5F1A" w:rsidP="003C5F1A">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1 </w:t>
      </w:r>
      <w:r w:rsidRPr="00DB3110">
        <w:rPr>
          <w:rFonts w:ascii="Arial" w:hAnsi="Arial" w:cs="Arial"/>
          <w:sz w:val="20"/>
          <w:szCs w:val="20"/>
        </w:rPr>
        <w:tab/>
        <w:t xml:space="preserve">- </w:t>
      </w:r>
      <w:r w:rsidRPr="00DB3110">
        <w:rPr>
          <w:rFonts w:ascii="Arial" w:hAnsi="Arial" w:cs="Arial"/>
          <w:sz w:val="20"/>
          <w:szCs w:val="20"/>
        </w:rPr>
        <w:tab/>
      </w:r>
      <w:r w:rsidRPr="00962F09">
        <w:rPr>
          <w:rFonts w:ascii="Arial" w:hAnsi="Arial" w:cs="Arial"/>
          <w:sz w:val="20"/>
          <w:szCs w:val="20"/>
        </w:rPr>
        <w:t>Cena za servis a údržbu technologického vybavenia rýchlostnej cesty R2 Žiar nad H</w:t>
      </w:r>
      <w:r w:rsidR="00306228">
        <w:rPr>
          <w:rFonts w:ascii="Arial" w:hAnsi="Arial" w:cs="Arial"/>
          <w:sz w:val="20"/>
          <w:szCs w:val="20"/>
        </w:rPr>
        <w:t>ro</w:t>
      </w:r>
      <w:r w:rsidRPr="00962F09">
        <w:rPr>
          <w:rFonts w:ascii="Arial" w:hAnsi="Arial" w:cs="Arial"/>
          <w:sz w:val="20"/>
          <w:szCs w:val="20"/>
        </w:rPr>
        <w:t>nom – obchvat</w:t>
      </w:r>
    </w:p>
    <w:p w14:paraId="72061A1A" w14:textId="77777777" w:rsidR="003C5F1A" w:rsidRPr="00DB3110" w:rsidRDefault="003C5F1A" w:rsidP="003C5F1A">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(zároveň aj ako Príloha č. 2 Rámcovej dohody)</w:t>
      </w:r>
    </w:p>
    <w:p w14:paraId="6F2453AD" w14:textId="77777777" w:rsidR="003C5F1A" w:rsidRPr="00962F09" w:rsidRDefault="003C5F1A" w:rsidP="003C5F1A">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1.1 </w:t>
      </w:r>
      <w:r w:rsidRPr="00DB3110">
        <w:rPr>
          <w:rFonts w:ascii="Arial" w:hAnsi="Arial" w:cs="Arial"/>
          <w:sz w:val="20"/>
          <w:szCs w:val="20"/>
        </w:rPr>
        <w:tab/>
        <w:t xml:space="preserve">- </w:t>
      </w:r>
      <w:r w:rsidRPr="00DB3110">
        <w:rPr>
          <w:rFonts w:ascii="Arial" w:hAnsi="Arial" w:cs="Arial"/>
          <w:sz w:val="20"/>
          <w:szCs w:val="20"/>
        </w:rPr>
        <w:tab/>
      </w:r>
      <w:r w:rsidRPr="00962F09">
        <w:rPr>
          <w:rFonts w:ascii="Arial" w:hAnsi="Arial" w:cs="Arial"/>
          <w:sz w:val="20"/>
          <w:szCs w:val="20"/>
        </w:rPr>
        <w:t>Cena za servis a údržbu technologického vybavenia rýchlostnej cesty R2 Zvolen, východ – Pstruša a R2 Pstruša - Kriváň</w:t>
      </w:r>
    </w:p>
    <w:p w14:paraId="5FAAF3FB" w14:textId="77777777" w:rsidR="003C5F1A" w:rsidRPr="00DB3110" w:rsidRDefault="003C5F1A" w:rsidP="003C5F1A">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3</w:t>
      </w:r>
      <w:r w:rsidRPr="00DB3110">
        <w:rPr>
          <w:rFonts w:ascii="Arial" w:eastAsia="Calibri" w:hAnsi="Arial" w:cs="Arial"/>
          <w:i/>
          <w:noProof/>
          <w:sz w:val="20"/>
          <w:szCs w:val="20"/>
        </w:rPr>
        <w:t xml:space="preserve"> Rámcovej dohody)</w:t>
      </w:r>
    </w:p>
    <w:p w14:paraId="3C5EBFD2" w14:textId="77777777" w:rsidR="003C5F1A" w:rsidRDefault="003C5F1A" w:rsidP="003C5F1A">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2 </w:t>
      </w:r>
      <w:r w:rsidRPr="00DB3110">
        <w:rPr>
          <w:rFonts w:ascii="Arial" w:hAnsi="Arial" w:cs="Arial"/>
          <w:sz w:val="20"/>
          <w:szCs w:val="20"/>
        </w:rPr>
        <w:tab/>
      </w:r>
      <w:r w:rsidRPr="00DB3110">
        <w:rPr>
          <w:rFonts w:ascii="Arial" w:hAnsi="Arial" w:cs="Arial"/>
          <w:bCs/>
          <w:sz w:val="20"/>
          <w:szCs w:val="20"/>
        </w:rPr>
        <w:t xml:space="preserve">-   </w:t>
      </w:r>
      <w:r w:rsidRPr="00DB3110">
        <w:rPr>
          <w:rFonts w:ascii="Arial" w:hAnsi="Arial" w:cs="Arial"/>
          <w:bCs/>
          <w:sz w:val="20"/>
          <w:szCs w:val="20"/>
        </w:rPr>
        <w:tab/>
      </w:r>
      <w:r w:rsidRPr="00DB3110">
        <w:rPr>
          <w:rFonts w:ascii="Arial" w:hAnsi="Arial" w:cs="Arial"/>
          <w:sz w:val="20"/>
          <w:szCs w:val="20"/>
        </w:rPr>
        <w:t xml:space="preserve">Sumár </w:t>
      </w:r>
    </w:p>
    <w:p w14:paraId="19F1BAC0" w14:textId="77777777" w:rsidR="003C5F1A" w:rsidRPr="00DB3110" w:rsidRDefault="003C5F1A" w:rsidP="003C5F1A">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(zároveň aj ako Príloha č. 4 Rámcovej dohody)</w:t>
      </w:r>
    </w:p>
    <w:p w14:paraId="69961AF5" w14:textId="3F2360AD" w:rsidR="003C5F1A" w:rsidRPr="00962F09" w:rsidRDefault="003C5F1A" w:rsidP="003C5F1A">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3 </w:t>
      </w:r>
      <w:r w:rsidRPr="00DB3110">
        <w:rPr>
          <w:rFonts w:ascii="Arial" w:hAnsi="Arial" w:cs="Arial"/>
          <w:sz w:val="20"/>
          <w:szCs w:val="20"/>
        </w:rPr>
        <w:tab/>
        <w:t xml:space="preserve">- </w:t>
      </w:r>
      <w:r w:rsidRPr="00DB3110">
        <w:rPr>
          <w:rFonts w:ascii="Arial" w:hAnsi="Arial" w:cs="Arial"/>
          <w:sz w:val="20"/>
          <w:szCs w:val="20"/>
        </w:rPr>
        <w:tab/>
      </w:r>
      <w:r w:rsidRPr="00962F09">
        <w:rPr>
          <w:rFonts w:ascii="Arial" w:hAnsi="Arial" w:cs="Arial"/>
          <w:sz w:val="20"/>
          <w:szCs w:val="20"/>
        </w:rPr>
        <w:t>Zoznam náhradných dielov pre technologické vybavenie rýchlostnej cesty R2 Žiar nad Hr</w:t>
      </w:r>
      <w:r w:rsidR="00306228">
        <w:rPr>
          <w:rFonts w:ascii="Arial" w:hAnsi="Arial" w:cs="Arial"/>
          <w:sz w:val="20"/>
          <w:szCs w:val="20"/>
        </w:rPr>
        <w:t>o</w:t>
      </w:r>
      <w:r w:rsidRPr="00962F09">
        <w:rPr>
          <w:rFonts w:ascii="Arial" w:hAnsi="Arial" w:cs="Arial"/>
          <w:sz w:val="20"/>
          <w:szCs w:val="20"/>
        </w:rPr>
        <w:t>nom – obchvat, R2 Zvolen, východ – Pstruša a R2 Pstruša - Kriváň</w:t>
      </w:r>
    </w:p>
    <w:p w14:paraId="3E952696" w14:textId="77777777" w:rsidR="003C5F1A" w:rsidRPr="00DB3110" w:rsidRDefault="003C5F1A" w:rsidP="003C5F1A">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Pr>
          <w:rFonts w:ascii="Arial" w:eastAsia="Calibri" w:hAnsi="Arial" w:cs="Arial"/>
          <w:i/>
          <w:noProof/>
          <w:sz w:val="20"/>
          <w:szCs w:val="20"/>
        </w:rPr>
        <w:tab/>
      </w:r>
      <w:r w:rsidRPr="00DB3110">
        <w:rPr>
          <w:rFonts w:ascii="Arial" w:eastAsia="Calibri" w:hAnsi="Arial" w:cs="Arial"/>
          <w:i/>
          <w:noProof/>
          <w:sz w:val="20"/>
          <w:szCs w:val="20"/>
        </w:rPr>
        <w:t xml:space="preserve">(zároveň aj ako Príloha č. </w:t>
      </w:r>
      <w:r>
        <w:rPr>
          <w:rFonts w:ascii="Arial" w:eastAsia="Calibri" w:hAnsi="Arial" w:cs="Arial"/>
          <w:i/>
          <w:noProof/>
          <w:sz w:val="20"/>
          <w:szCs w:val="20"/>
        </w:rPr>
        <w:t>5</w:t>
      </w:r>
      <w:r w:rsidRPr="00DB3110">
        <w:rPr>
          <w:rFonts w:ascii="Arial" w:eastAsia="Calibri" w:hAnsi="Arial" w:cs="Arial"/>
          <w:i/>
          <w:noProof/>
          <w:sz w:val="20"/>
          <w:szCs w:val="20"/>
        </w:rPr>
        <w:t xml:space="preserve"> Rámcovej dohody)</w:t>
      </w:r>
    </w:p>
    <w:p w14:paraId="7AF60C73" w14:textId="0A97FBFE" w:rsidR="003C5F1A" w:rsidRPr="00962F09" w:rsidRDefault="003C5F1A" w:rsidP="003C5F1A">
      <w:pPr>
        <w:tabs>
          <w:tab w:val="left" w:pos="1276"/>
        </w:tabs>
        <w:ind w:left="1701" w:hanging="1701"/>
        <w:jc w:val="both"/>
        <w:rPr>
          <w:rFonts w:ascii="Arial" w:hAnsi="Arial" w:cs="Arial"/>
          <w:sz w:val="20"/>
          <w:szCs w:val="20"/>
        </w:rPr>
      </w:pPr>
      <w:r w:rsidRPr="00DB3110">
        <w:rPr>
          <w:rFonts w:ascii="Arial" w:hAnsi="Arial" w:cs="Arial"/>
          <w:sz w:val="20"/>
          <w:szCs w:val="20"/>
        </w:rPr>
        <w:t xml:space="preserve">Príloha č. 4 </w:t>
      </w:r>
      <w:r w:rsidRPr="00DB3110">
        <w:rPr>
          <w:rFonts w:ascii="Arial" w:hAnsi="Arial" w:cs="Arial"/>
          <w:sz w:val="20"/>
          <w:szCs w:val="20"/>
        </w:rPr>
        <w:tab/>
        <w:t xml:space="preserve">- </w:t>
      </w:r>
      <w:r w:rsidRPr="00DB3110">
        <w:rPr>
          <w:rFonts w:ascii="Arial" w:hAnsi="Arial" w:cs="Arial"/>
          <w:sz w:val="20"/>
          <w:szCs w:val="20"/>
        </w:rPr>
        <w:tab/>
      </w:r>
      <w:r w:rsidRPr="00962F09">
        <w:rPr>
          <w:rFonts w:ascii="Arial" w:hAnsi="Arial" w:cs="Arial"/>
          <w:sz w:val="20"/>
          <w:szCs w:val="20"/>
        </w:rPr>
        <w:t>Cena za opravy technologického vybavenia rýchlostnej cesty R2 Žiar nad H</w:t>
      </w:r>
      <w:r w:rsidR="00306228">
        <w:rPr>
          <w:rFonts w:ascii="Arial" w:hAnsi="Arial" w:cs="Arial"/>
          <w:sz w:val="20"/>
          <w:szCs w:val="20"/>
        </w:rPr>
        <w:t>r</w:t>
      </w:r>
      <w:r w:rsidRPr="00962F09">
        <w:rPr>
          <w:rFonts w:ascii="Arial" w:hAnsi="Arial" w:cs="Arial"/>
          <w:sz w:val="20"/>
          <w:szCs w:val="20"/>
        </w:rPr>
        <w:t>onom – obchvat, R2 Zvolen, východ – Pstruša a R2 Pstruša - Kriváň (hodinová sadzba)</w:t>
      </w:r>
    </w:p>
    <w:p w14:paraId="4C488E50" w14:textId="77777777" w:rsidR="003C5F1A" w:rsidRPr="00DB3110" w:rsidRDefault="003C5F1A" w:rsidP="003C5F1A">
      <w:pPr>
        <w:tabs>
          <w:tab w:val="left" w:pos="1134"/>
          <w:tab w:val="left" w:pos="1276"/>
          <w:tab w:val="left" w:pos="1418"/>
          <w:tab w:val="left" w:pos="1701"/>
          <w:tab w:val="left" w:pos="2268"/>
        </w:tabs>
        <w:ind w:left="1701" w:hanging="1701"/>
        <w:jc w:val="both"/>
        <w:rPr>
          <w:rFonts w:ascii="Arial" w:eastAsia="Calibri" w:hAnsi="Arial" w:cs="Arial"/>
          <w:i/>
          <w:noProof/>
          <w:sz w:val="20"/>
          <w:szCs w:val="20"/>
        </w:rPr>
      </w:pP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r>
      <w:r w:rsidRPr="00DB3110">
        <w:rPr>
          <w:rFonts w:ascii="Arial" w:eastAsia="Calibri" w:hAnsi="Arial" w:cs="Arial"/>
          <w:i/>
          <w:noProof/>
          <w:sz w:val="20"/>
          <w:szCs w:val="20"/>
        </w:rPr>
        <w:tab/>
        <w:t xml:space="preserve">(zároveň aj ako Príloha č. </w:t>
      </w:r>
      <w:r>
        <w:rPr>
          <w:rFonts w:ascii="Arial" w:eastAsia="Calibri" w:hAnsi="Arial" w:cs="Arial"/>
          <w:i/>
          <w:noProof/>
          <w:sz w:val="20"/>
          <w:szCs w:val="20"/>
        </w:rPr>
        <w:t>6</w:t>
      </w:r>
      <w:r w:rsidRPr="00DB3110">
        <w:rPr>
          <w:rFonts w:ascii="Arial" w:eastAsia="Calibri" w:hAnsi="Arial" w:cs="Arial"/>
          <w:i/>
          <w:noProof/>
          <w:sz w:val="20"/>
          <w:szCs w:val="20"/>
        </w:rPr>
        <w:t xml:space="preserve"> Rámcovej dohody)</w:t>
      </w:r>
    </w:p>
    <w:p w14:paraId="3861C9D3" w14:textId="77777777" w:rsidR="003C5F1A" w:rsidRPr="003C5F1A" w:rsidRDefault="003C5F1A" w:rsidP="003C5F1A">
      <w:pPr>
        <w:jc w:val="both"/>
        <w:outlineLvl w:val="0"/>
        <w:rPr>
          <w:rFonts w:ascii="Arial" w:hAnsi="Arial" w:cs="Arial"/>
          <w:b/>
          <w:bCs/>
          <w:caps/>
          <w:sz w:val="20"/>
          <w:szCs w:val="20"/>
          <w:lang w:eastAsia="en-US"/>
        </w:rPr>
      </w:pPr>
      <w:bookmarkStart w:id="115" w:name="adr_DIV_miesto"/>
      <w:bookmarkStart w:id="116" w:name="_Toc459860071"/>
      <w:bookmarkStart w:id="117" w:name="_Toc461981400"/>
      <w:bookmarkStart w:id="118" w:name="_Toc461981442"/>
      <w:bookmarkEnd w:id="115"/>
      <w:bookmarkEnd w:id="116"/>
      <w:bookmarkEnd w:id="117"/>
      <w:r w:rsidRPr="003C5F1A">
        <w:rPr>
          <w:rFonts w:ascii="Arial" w:hAnsi="Arial" w:cs="Arial"/>
          <w:b/>
          <w:bCs/>
          <w:caps/>
          <w:sz w:val="20"/>
          <w:szCs w:val="20"/>
          <w:lang w:eastAsia="en-US"/>
        </w:rPr>
        <w:lastRenderedPageBreak/>
        <w:t>B.3</w:t>
      </w:r>
      <w:r w:rsidRPr="003C5F1A">
        <w:rPr>
          <w:rFonts w:ascii="Arial" w:hAnsi="Arial" w:cs="Arial"/>
          <w:b/>
          <w:bCs/>
          <w:caps/>
          <w:sz w:val="20"/>
          <w:szCs w:val="20"/>
          <w:lang w:eastAsia="en-US"/>
        </w:rPr>
        <w:tab/>
        <w:t>OBCHODNÉ PODMIENKY PLNENIA PREDMETU ZÁKAZKY</w:t>
      </w:r>
    </w:p>
    <w:p w14:paraId="1A886CF9" w14:textId="77777777" w:rsidR="003C5F1A" w:rsidRPr="003C5F1A" w:rsidRDefault="003C5F1A" w:rsidP="003C5F1A">
      <w:pPr>
        <w:jc w:val="both"/>
        <w:rPr>
          <w:rFonts w:ascii="Arial" w:hAnsi="Arial" w:cs="Arial"/>
          <w:color w:val="000000"/>
          <w:sz w:val="20"/>
          <w:szCs w:val="20"/>
          <w:lang w:eastAsia="en-US"/>
        </w:rPr>
      </w:pPr>
    </w:p>
    <w:p w14:paraId="7EC948FF" w14:textId="77777777" w:rsidR="003C5F1A" w:rsidRPr="003C5F1A" w:rsidRDefault="003C5F1A" w:rsidP="003C5F1A">
      <w:pPr>
        <w:jc w:val="both"/>
        <w:rPr>
          <w:rFonts w:ascii="Arial" w:hAnsi="Arial" w:cs="Arial"/>
          <w:sz w:val="20"/>
          <w:szCs w:val="20"/>
        </w:rPr>
      </w:pPr>
      <w:r w:rsidRPr="003C5F1A">
        <w:rPr>
          <w:rFonts w:ascii="Arial" w:hAnsi="Arial" w:cs="Arial"/>
          <w:sz w:val="20"/>
          <w:szCs w:val="20"/>
          <w:lang w:eastAsia="en-US"/>
        </w:rPr>
        <w:t>Uchádzač  predloží  návrh rámcovej dohody podľa Obchodného zákonníka, podľa podmienok súťaže (podpísaný uchádzačom, jeho štatutárnym orgánom, alebo členom štatutárneho orgánu alebo iným zástupcom uchádzača, ktorý je oprávnený konať v mene uchádzača v záväzkových vzťahoch), v ktorom budú uvedené nasledovné údaje:</w:t>
      </w:r>
    </w:p>
    <w:p w14:paraId="0B0255DA" w14:textId="77777777" w:rsidR="003C5F1A" w:rsidRPr="003C5F1A" w:rsidRDefault="003C5F1A" w:rsidP="003C5F1A">
      <w:pPr>
        <w:jc w:val="both"/>
        <w:rPr>
          <w:rFonts w:ascii="Arial" w:hAnsi="Arial" w:cs="Arial"/>
          <w:b/>
          <w:sz w:val="20"/>
          <w:szCs w:val="20"/>
          <w:lang w:eastAsia="en-US"/>
        </w:rPr>
      </w:pPr>
    </w:p>
    <w:p w14:paraId="73A43F5E" w14:textId="77777777" w:rsidR="003C5F1A" w:rsidRPr="003C5F1A" w:rsidRDefault="003C5F1A" w:rsidP="003C5F1A">
      <w:pPr>
        <w:jc w:val="center"/>
        <w:rPr>
          <w:rFonts w:ascii="Arial" w:hAnsi="Arial" w:cs="Arial"/>
          <w:b/>
          <w:sz w:val="20"/>
          <w:szCs w:val="20"/>
          <w:lang w:eastAsia="en-US"/>
        </w:rPr>
      </w:pPr>
      <w:bookmarkStart w:id="119" w:name="_Hlk182376896"/>
      <w:r w:rsidRPr="003C5F1A">
        <w:rPr>
          <w:rFonts w:ascii="Arial" w:hAnsi="Arial" w:cs="Arial"/>
          <w:b/>
          <w:sz w:val="20"/>
          <w:szCs w:val="20"/>
          <w:lang w:eastAsia="en-US"/>
        </w:rPr>
        <w:t>Rámcová dohoda</w:t>
      </w:r>
    </w:p>
    <w:p w14:paraId="7F1FFBAC" w14:textId="1FDB3655" w:rsidR="003C5F1A" w:rsidRPr="003C5F1A" w:rsidRDefault="003C5F1A" w:rsidP="003C5F1A">
      <w:pPr>
        <w:tabs>
          <w:tab w:val="center" w:pos="4536"/>
          <w:tab w:val="right" w:pos="9072"/>
        </w:tabs>
        <w:jc w:val="center"/>
        <w:rPr>
          <w:rFonts w:ascii="Arial" w:hAnsi="Arial" w:cs="Arial"/>
          <w:sz w:val="20"/>
          <w:szCs w:val="20"/>
          <w:lang w:eastAsia="en-US"/>
        </w:rPr>
      </w:pPr>
      <w:r w:rsidRPr="003C5F1A">
        <w:rPr>
          <w:rFonts w:ascii="Arial" w:hAnsi="Arial" w:cs="Arial"/>
          <w:b/>
          <w:sz w:val="20"/>
          <w:szCs w:val="20"/>
          <w:lang w:eastAsia="en-US"/>
        </w:rPr>
        <w:t>Výkon servisnej činnosti a opráv technologického vybavenia rýchlostnej cesty</w:t>
      </w:r>
      <w:r w:rsidRPr="003C5F1A">
        <w:rPr>
          <w:rFonts w:ascii="Arial" w:hAnsi="Arial" w:cs="Arial"/>
          <w:b/>
          <w:sz w:val="20"/>
          <w:szCs w:val="20"/>
          <w:lang w:eastAsia="en-US"/>
        </w:rPr>
        <w:br/>
      </w:r>
      <w:r w:rsidRPr="003C5F1A">
        <w:rPr>
          <w:rFonts w:ascii="Arial" w:hAnsi="Arial" w:cs="Arial"/>
          <w:b/>
          <w:sz w:val="20"/>
          <w:szCs w:val="20"/>
        </w:rPr>
        <w:t>v úsekoch R2 Žiar nad H</w:t>
      </w:r>
      <w:r w:rsidR="00306228">
        <w:rPr>
          <w:rFonts w:ascii="Arial" w:hAnsi="Arial" w:cs="Arial"/>
          <w:b/>
          <w:sz w:val="20"/>
          <w:szCs w:val="20"/>
        </w:rPr>
        <w:t>r</w:t>
      </w:r>
      <w:r w:rsidRPr="003C5F1A">
        <w:rPr>
          <w:rFonts w:ascii="Arial" w:hAnsi="Arial" w:cs="Arial"/>
          <w:b/>
          <w:sz w:val="20"/>
          <w:szCs w:val="20"/>
        </w:rPr>
        <w:t>onom – obchvat, R2 Zvolen, východ – Pstruša a R2 Pstruša - Kriváň</w:t>
      </w:r>
    </w:p>
    <w:p w14:paraId="0906DF83" w14:textId="77777777" w:rsidR="003C5F1A" w:rsidRPr="003C5F1A" w:rsidRDefault="003C5F1A" w:rsidP="003C5F1A">
      <w:pPr>
        <w:rPr>
          <w:rFonts w:ascii="Arial" w:hAnsi="Arial" w:cs="Arial"/>
          <w:b/>
          <w:sz w:val="20"/>
          <w:szCs w:val="20"/>
          <w:lang w:eastAsia="en-US"/>
        </w:rPr>
      </w:pPr>
    </w:p>
    <w:p w14:paraId="67B958F6" w14:textId="77777777" w:rsidR="003C5F1A" w:rsidRPr="003C5F1A" w:rsidRDefault="003C5F1A" w:rsidP="003C5F1A">
      <w:pPr>
        <w:ind w:left="568" w:firstLine="284"/>
        <w:rPr>
          <w:rFonts w:ascii="Arial" w:hAnsi="Arial" w:cs="Arial"/>
          <w:b/>
          <w:sz w:val="20"/>
          <w:szCs w:val="20"/>
          <w:lang w:eastAsia="en-US"/>
        </w:rPr>
      </w:pPr>
      <w:r w:rsidRPr="003C5F1A">
        <w:rPr>
          <w:rFonts w:ascii="Arial" w:hAnsi="Arial" w:cs="Arial"/>
          <w:b/>
          <w:sz w:val="20"/>
          <w:szCs w:val="20"/>
          <w:lang w:eastAsia="en-US"/>
        </w:rPr>
        <w:t>Číslo objednávateľa:</w:t>
      </w:r>
      <w:r w:rsidRPr="003C5F1A">
        <w:rPr>
          <w:rFonts w:ascii="Arial" w:hAnsi="Arial" w:cs="Arial"/>
          <w:b/>
          <w:sz w:val="20"/>
          <w:szCs w:val="20"/>
          <w:lang w:eastAsia="en-US"/>
        </w:rPr>
        <w:tab/>
      </w:r>
      <w:r w:rsidRPr="003C5F1A">
        <w:rPr>
          <w:rFonts w:ascii="Arial" w:hAnsi="Arial" w:cs="Arial"/>
          <w:b/>
          <w:sz w:val="20"/>
          <w:szCs w:val="20"/>
          <w:lang w:eastAsia="en-US"/>
        </w:rPr>
        <w:tab/>
        <w:t xml:space="preserve">                                         </w:t>
      </w:r>
      <w:r w:rsidRPr="003C5F1A">
        <w:rPr>
          <w:rFonts w:ascii="Arial" w:hAnsi="Arial" w:cs="Arial"/>
          <w:b/>
          <w:sz w:val="20"/>
          <w:szCs w:val="20"/>
          <w:lang w:eastAsia="en-US"/>
        </w:rPr>
        <w:tab/>
        <w:t>Číslo poskytovateľa:</w:t>
      </w:r>
    </w:p>
    <w:p w14:paraId="4C96D44C" w14:textId="77777777" w:rsidR="003C5F1A" w:rsidRPr="003C5F1A" w:rsidRDefault="003C5F1A" w:rsidP="003C5F1A">
      <w:pPr>
        <w:ind w:left="568" w:firstLine="284"/>
        <w:rPr>
          <w:rFonts w:ascii="Arial" w:hAnsi="Arial" w:cs="Arial"/>
          <w:b/>
          <w:sz w:val="20"/>
          <w:szCs w:val="20"/>
          <w:lang w:eastAsia="en-US"/>
        </w:rPr>
      </w:pPr>
    </w:p>
    <w:p w14:paraId="515B35E9" w14:textId="77777777" w:rsidR="003C5F1A" w:rsidRPr="003C5F1A" w:rsidRDefault="003C5F1A" w:rsidP="003C5F1A">
      <w:pPr>
        <w:shd w:val="clear" w:color="auto" w:fill="FFFFFF"/>
        <w:jc w:val="center"/>
        <w:rPr>
          <w:rFonts w:ascii="Arial" w:hAnsi="Arial" w:cs="Arial"/>
          <w:sz w:val="20"/>
          <w:szCs w:val="20"/>
          <w:lang w:eastAsia="en-US"/>
        </w:rPr>
      </w:pPr>
      <w:bookmarkStart w:id="120" w:name="_Hlk182376868"/>
      <w:r w:rsidRPr="003C5F1A">
        <w:rPr>
          <w:rFonts w:ascii="Arial" w:hAnsi="Arial" w:cs="Arial"/>
          <w:sz w:val="20"/>
          <w:szCs w:val="20"/>
          <w:lang w:eastAsia="en-US"/>
        </w:rPr>
        <w:t>uzatvorená podľa § 83 zákona č. 343/2015 Z. z. o verejnom obstarávaní a o zmene a doplnení niektorých zákonov v znení neskorších predpisov (ďalej len „</w:t>
      </w:r>
      <w:r w:rsidRPr="003C5F1A">
        <w:rPr>
          <w:rFonts w:ascii="Arial" w:hAnsi="Arial" w:cs="Arial"/>
          <w:b/>
          <w:sz w:val="20"/>
          <w:szCs w:val="20"/>
          <w:lang w:eastAsia="en-US"/>
        </w:rPr>
        <w:t>ZVO</w:t>
      </w:r>
      <w:r w:rsidRPr="003C5F1A">
        <w:rPr>
          <w:rFonts w:ascii="Arial" w:hAnsi="Arial" w:cs="Arial"/>
          <w:sz w:val="20"/>
          <w:szCs w:val="20"/>
          <w:lang w:eastAsia="en-US"/>
        </w:rPr>
        <w:t>“)  a  § 269 ods. 2 zákona č. 513/1991 Zb. Obchodný zákonník v znení neskorších predpisov (ďalej len „</w:t>
      </w:r>
      <w:r w:rsidRPr="003C5F1A">
        <w:rPr>
          <w:rFonts w:ascii="Arial" w:hAnsi="Arial" w:cs="Arial"/>
          <w:b/>
          <w:sz w:val="20"/>
          <w:szCs w:val="20"/>
          <w:lang w:eastAsia="en-US"/>
        </w:rPr>
        <w:t>Obchodný zákonník</w:t>
      </w:r>
      <w:r w:rsidRPr="003C5F1A">
        <w:rPr>
          <w:rFonts w:ascii="Arial" w:hAnsi="Arial" w:cs="Arial"/>
          <w:sz w:val="20"/>
          <w:szCs w:val="20"/>
          <w:lang w:eastAsia="en-US"/>
        </w:rPr>
        <w:t>“)</w:t>
      </w:r>
    </w:p>
    <w:p w14:paraId="332FFE5E" w14:textId="77777777" w:rsidR="003C5F1A" w:rsidRPr="003C5F1A" w:rsidRDefault="003C5F1A" w:rsidP="003C5F1A">
      <w:pPr>
        <w:shd w:val="clear" w:color="auto" w:fill="FFFFFF"/>
        <w:jc w:val="center"/>
        <w:rPr>
          <w:rFonts w:ascii="Arial" w:hAnsi="Arial" w:cs="Arial"/>
          <w:sz w:val="20"/>
          <w:szCs w:val="20"/>
          <w:lang w:eastAsia="en-US"/>
        </w:rPr>
      </w:pPr>
      <w:r w:rsidRPr="003C5F1A">
        <w:rPr>
          <w:rFonts w:ascii="Arial" w:hAnsi="Arial" w:cs="Arial"/>
          <w:sz w:val="20"/>
          <w:szCs w:val="20"/>
          <w:lang w:eastAsia="en-US"/>
        </w:rPr>
        <w:t xml:space="preserve">s primeraným použitím § 536 Obchodného zákonníka </w:t>
      </w:r>
    </w:p>
    <w:p w14:paraId="533E2401" w14:textId="77777777" w:rsidR="003C5F1A" w:rsidRPr="003C5F1A" w:rsidRDefault="003C5F1A" w:rsidP="003C5F1A">
      <w:pPr>
        <w:jc w:val="center"/>
        <w:rPr>
          <w:rFonts w:ascii="Arial" w:hAnsi="Arial" w:cs="Arial"/>
          <w:sz w:val="20"/>
          <w:szCs w:val="20"/>
          <w:lang w:eastAsia="en-US"/>
        </w:rPr>
      </w:pPr>
      <w:r w:rsidRPr="003C5F1A">
        <w:rPr>
          <w:rFonts w:ascii="Arial" w:hAnsi="Arial" w:cs="Arial"/>
          <w:sz w:val="20"/>
          <w:szCs w:val="20"/>
          <w:lang w:eastAsia="en-US"/>
        </w:rPr>
        <w:t>(ďalej len „</w:t>
      </w:r>
      <w:r w:rsidRPr="003C5F1A">
        <w:rPr>
          <w:rFonts w:ascii="Arial" w:hAnsi="Arial" w:cs="Arial"/>
          <w:b/>
          <w:sz w:val="20"/>
          <w:szCs w:val="20"/>
          <w:lang w:eastAsia="en-US"/>
        </w:rPr>
        <w:t>rámcová dohoda</w:t>
      </w:r>
      <w:r w:rsidRPr="003C5F1A">
        <w:rPr>
          <w:rFonts w:ascii="Arial" w:hAnsi="Arial" w:cs="Arial"/>
          <w:sz w:val="20"/>
          <w:szCs w:val="20"/>
          <w:lang w:eastAsia="en-US"/>
        </w:rPr>
        <w:t>“)</w:t>
      </w:r>
    </w:p>
    <w:bookmarkEnd w:id="119"/>
    <w:bookmarkEnd w:id="120"/>
    <w:p w14:paraId="11F81BA0" w14:textId="77777777" w:rsidR="003C5F1A" w:rsidRPr="003C5F1A" w:rsidRDefault="003C5F1A" w:rsidP="003C5F1A">
      <w:pPr>
        <w:jc w:val="center"/>
        <w:rPr>
          <w:rFonts w:ascii="Arial" w:hAnsi="Arial" w:cs="Arial"/>
          <w:noProof/>
          <w:sz w:val="20"/>
          <w:szCs w:val="20"/>
          <w:lang w:eastAsia="en-US"/>
        </w:rPr>
      </w:pPr>
      <w:r w:rsidRPr="003C5F1A">
        <w:rPr>
          <w:rFonts w:ascii="Arial" w:hAnsi="Arial" w:cs="Arial"/>
          <w:noProof/>
          <w:sz w:val="20"/>
          <w:szCs w:val="20"/>
          <w:lang w:eastAsia="en-US"/>
        </w:rPr>
        <w:t>medzi stranami rámcovej dohody:</w:t>
      </w:r>
    </w:p>
    <w:p w14:paraId="764873C2" w14:textId="77777777" w:rsidR="003C5F1A" w:rsidRPr="003C5F1A" w:rsidRDefault="003C5F1A" w:rsidP="003C5F1A">
      <w:pPr>
        <w:widowControl w:val="0"/>
        <w:shd w:val="clear" w:color="auto" w:fill="FFFFFF"/>
        <w:autoSpaceDE w:val="0"/>
        <w:autoSpaceDN w:val="0"/>
        <w:adjustRightInd w:val="0"/>
        <w:rPr>
          <w:rFonts w:ascii="Arial" w:hAnsi="Arial" w:cs="Arial"/>
          <w:b/>
          <w:bCs/>
          <w:sz w:val="20"/>
          <w:szCs w:val="20"/>
          <w:lang w:eastAsia="en-US"/>
        </w:rPr>
      </w:pPr>
    </w:p>
    <w:p w14:paraId="548DC0E0" w14:textId="77777777" w:rsidR="003C5F1A" w:rsidRPr="003C5F1A" w:rsidRDefault="003C5F1A" w:rsidP="003C5F1A">
      <w:pPr>
        <w:widowControl w:val="0"/>
        <w:shd w:val="clear" w:color="auto" w:fill="FFFFFF"/>
        <w:autoSpaceDE w:val="0"/>
        <w:autoSpaceDN w:val="0"/>
        <w:adjustRightInd w:val="0"/>
        <w:rPr>
          <w:rFonts w:ascii="Arial" w:hAnsi="Arial" w:cs="Arial"/>
          <w:b/>
          <w:bCs/>
          <w:sz w:val="20"/>
          <w:szCs w:val="20"/>
          <w:lang w:eastAsia="en-US"/>
        </w:rPr>
      </w:pPr>
      <w:r w:rsidRPr="003C5F1A">
        <w:rPr>
          <w:rFonts w:ascii="Arial" w:hAnsi="Arial" w:cs="Arial"/>
          <w:b/>
          <w:bCs/>
          <w:sz w:val="20"/>
          <w:szCs w:val="20"/>
          <w:lang w:eastAsia="en-US"/>
        </w:rPr>
        <w:t>Objednávateľ:</w:t>
      </w:r>
    </w:p>
    <w:p w14:paraId="5D2D44B0" w14:textId="77777777" w:rsidR="003C5F1A" w:rsidRPr="003C5F1A" w:rsidRDefault="003C5F1A" w:rsidP="003C5F1A">
      <w:pPr>
        <w:shd w:val="clear" w:color="auto" w:fill="FFFFFF"/>
        <w:tabs>
          <w:tab w:val="left" w:pos="2835"/>
        </w:tabs>
        <w:rPr>
          <w:rFonts w:ascii="Arial" w:hAnsi="Arial" w:cs="Arial"/>
          <w:sz w:val="20"/>
          <w:szCs w:val="20"/>
          <w:lang w:eastAsia="en-US"/>
        </w:rPr>
      </w:pPr>
      <w:r w:rsidRPr="003C5F1A">
        <w:rPr>
          <w:rFonts w:ascii="Arial" w:hAnsi="Arial" w:cs="Arial"/>
          <w:sz w:val="20"/>
          <w:szCs w:val="20"/>
          <w:lang w:eastAsia="en-US"/>
        </w:rPr>
        <w:t>Obchodné meno:</w:t>
      </w:r>
      <w:r w:rsidRPr="003C5F1A">
        <w:rPr>
          <w:rFonts w:ascii="Arial" w:hAnsi="Arial" w:cs="Arial"/>
          <w:sz w:val="20"/>
          <w:szCs w:val="20"/>
          <w:lang w:eastAsia="en-US"/>
        </w:rPr>
        <w:tab/>
      </w:r>
      <w:r w:rsidRPr="003C5F1A">
        <w:rPr>
          <w:rFonts w:ascii="Arial" w:hAnsi="Arial" w:cs="Arial"/>
          <w:b/>
          <w:sz w:val="20"/>
          <w:szCs w:val="20"/>
          <w:lang w:eastAsia="en-US"/>
        </w:rPr>
        <w:t xml:space="preserve">Národná diaľničná spoločnosť, a. s. </w:t>
      </w:r>
    </w:p>
    <w:p w14:paraId="2CB102AF"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Sídlo:</w:t>
      </w:r>
      <w:r w:rsidRPr="003C5F1A">
        <w:rPr>
          <w:rFonts w:ascii="Arial" w:hAnsi="Arial" w:cs="Arial"/>
          <w:sz w:val="20"/>
          <w:szCs w:val="20"/>
          <w:lang w:eastAsia="en-US"/>
        </w:rPr>
        <w:tab/>
        <w:t xml:space="preserve"> </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t>Dúbravská cesta 14, 841 04 Bratislava</w:t>
      </w:r>
    </w:p>
    <w:p w14:paraId="1DC0B8E3"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Zápis v obch. reg.:</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t>Mestský súd Bratislava III, Oddiel Sa, Vložka č. 3518/B</w:t>
      </w:r>
    </w:p>
    <w:p w14:paraId="0581909E" w14:textId="77777777" w:rsidR="003C5F1A" w:rsidRPr="003C5F1A" w:rsidRDefault="003C5F1A" w:rsidP="003C5F1A">
      <w:pPr>
        <w:shd w:val="clear" w:color="auto" w:fill="FFFFFF"/>
        <w:tabs>
          <w:tab w:val="left" w:pos="2835"/>
        </w:tabs>
        <w:rPr>
          <w:rFonts w:ascii="Arial" w:hAnsi="Arial" w:cs="Arial"/>
          <w:sz w:val="20"/>
          <w:szCs w:val="20"/>
          <w:lang w:eastAsia="en-US"/>
        </w:rPr>
      </w:pPr>
      <w:r w:rsidRPr="003C5F1A">
        <w:rPr>
          <w:rFonts w:ascii="Arial" w:hAnsi="Arial" w:cs="Arial"/>
          <w:sz w:val="20"/>
          <w:szCs w:val="20"/>
          <w:lang w:eastAsia="en-US"/>
        </w:rPr>
        <w:t>Štatutárny orgán:</w:t>
      </w:r>
      <w:r w:rsidRPr="003C5F1A">
        <w:rPr>
          <w:rFonts w:ascii="Arial" w:hAnsi="Arial" w:cs="Arial"/>
          <w:sz w:val="20"/>
          <w:szCs w:val="20"/>
          <w:lang w:eastAsia="en-US"/>
        </w:rPr>
        <w:tab/>
        <w:t>predstavenstvo zastúpené:</w:t>
      </w:r>
    </w:p>
    <w:p w14:paraId="5695C10F" w14:textId="77777777" w:rsidR="003C5F1A" w:rsidRPr="003C5F1A" w:rsidRDefault="003C5F1A" w:rsidP="003C5F1A">
      <w:pPr>
        <w:shd w:val="clear" w:color="auto" w:fill="FFFFFF"/>
        <w:tabs>
          <w:tab w:val="left" w:pos="2835"/>
        </w:tabs>
        <w:ind w:left="284"/>
        <w:rPr>
          <w:rFonts w:ascii="Arial" w:hAnsi="Arial" w:cs="Arial"/>
          <w:sz w:val="20"/>
          <w:szCs w:val="20"/>
          <w:lang w:eastAsia="en-US"/>
        </w:rPr>
      </w:pPr>
      <w:r w:rsidRPr="003C5F1A">
        <w:rPr>
          <w:rFonts w:ascii="Arial" w:hAnsi="Arial" w:cs="Arial"/>
          <w:sz w:val="20"/>
          <w:szCs w:val="20"/>
          <w:lang w:eastAsia="en-US"/>
        </w:rPr>
        <w:tab/>
        <w:t>Ing. Filip Macháček, predseda predstavenstva a generálny riaditeľ</w:t>
      </w:r>
    </w:p>
    <w:p w14:paraId="4A1C371D"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ab/>
        <w:t xml:space="preserve"> </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t>PhDr. Rastislav Droppa, podpredseda predstavenstva</w:t>
      </w:r>
    </w:p>
    <w:p w14:paraId="377B2522" w14:textId="77777777" w:rsidR="003C5F1A" w:rsidRPr="003C5F1A" w:rsidRDefault="003C5F1A" w:rsidP="003C5F1A">
      <w:pPr>
        <w:shd w:val="clear" w:color="auto" w:fill="FFFFFF"/>
        <w:tabs>
          <w:tab w:val="left" w:pos="2610"/>
        </w:tabs>
        <w:jc w:val="both"/>
        <w:rPr>
          <w:rFonts w:ascii="Arial" w:hAnsi="Arial" w:cs="Arial"/>
          <w:sz w:val="20"/>
          <w:szCs w:val="20"/>
          <w:lang w:eastAsia="en-US"/>
        </w:rPr>
      </w:pPr>
      <w:r w:rsidRPr="003C5F1A">
        <w:rPr>
          <w:rFonts w:ascii="Arial" w:hAnsi="Arial" w:cs="Arial"/>
          <w:sz w:val="20"/>
          <w:szCs w:val="20"/>
          <w:lang w:eastAsia="en-US"/>
        </w:rPr>
        <w:t>IČO:</w:t>
      </w:r>
      <w:r w:rsidRPr="003C5F1A">
        <w:rPr>
          <w:rFonts w:ascii="Arial" w:hAnsi="Arial" w:cs="Arial"/>
          <w:sz w:val="20"/>
          <w:szCs w:val="20"/>
          <w:lang w:eastAsia="en-US"/>
        </w:rPr>
        <w:tab/>
      </w:r>
      <w:r w:rsidRPr="003C5F1A">
        <w:rPr>
          <w:rFonts w:ascii="Arial" w:hAnsi="Arial" w:cs="Arial"/>
          <w:sz w:val="20"/>
          <w:szCs w:val="20"/>
          <w:lang w:eastAsia="en-US"/>
        </w:rPr>
        <w:tab/>
        <w:t>35 919 001</w:t>
      </w:r>
    </w:p>
    <w:p w14:paraId="0A4C5BC7"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 xml:space="preserve">DIČ: </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t>202 193 7775</w:t>
      </w:r>
      <w:r w:rsidRPr="003C5F1A">
        <w:rPr>
          <w:rFonts w:ascii="Arial" w:hAnsi="Arial" w:cs="Arial"/>
          <w:sz w:val="20"/>
          <w:szCs w:val="20"/>
          <w:lang w:eastAsia="en-US"/>
        </w:rPr>
        <w:tab/>
      </w:r>
    </w:p>
    <w:p w14:paraId="2E698D47"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IČ DPH:</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t xml:space="preserve">SK 202 193 7775 </w:t>
      </w:r>
    </w:p>
    <w:p w14:paraId="225DA82C" w14:textId="77777777" w:rsidR="003C5F1A" w:rsidRPr="003C5F1A" w:rsidRDefault="003C5F1A" w:rsidP="003C5F1A">
      <w:pPr>
        <w:shd w:val="clear" w:color="auto" w:fill="FFFFFF"/>
        <w:ind w:left="2835" w:hanging="2835"/>
        <w:rPr>
          <w:rFonts w:ascii="Arial" w:hAnsi="Arial" w:cs="Arial"/>
          <w:sz w:val="20"/>
          <w:szCs w:val="20"/>
          <w:lang w:eastAsia="en-US"/>
        </w:rPr>
      </w:pPr>
      <w:r w:rsidRPr="003C5F1A">
        <w:rPr>
          <w:rFonts w:ascii="Arial" w:hAnsi="Arial" w:cs="Arial"/>
          <w:sz w:val="20"/>
          <w:szCs w:val="20"/>
          <w:lang w:eastAsia="en-US"/>
        </w:rPr>
        <w:t xml:space="preserve">Bankové spojenie: </w:t>
      </w:r>
      <w:r w:rsidRPr="003C5F1A">
        <w:rPr>
          <w:rFonts w:ascii="Arial" w:hAnsi="Arial" w:cs="Arial"/>
          <w:sz w:val="20"/>
          <w:szCs w:val="20"/>
          <w:lang w:eastAsia="en-US"/>
        </w:rPr>
        <w:tab/>
        <w:t>Štátna pokladnica</w:t>
      </w:r>
    </w:p>
    <w:p w14:paraId="7E096F7B" w14:textId="77777777" w:rsidR="003C5F1A" w:rsidRPr="003C5F1A" w:rsidRDefault="003C5F1A" w:rsidP="003C5F1A">
      <w:pPr>
        <w:rPr>
          <w:rFonts w:ascii="Arial" w:hAnsi="Arial" w:cs="Arial"/>
          <w:bCs/>
          <w:sz w:val="20"/>
          <w:szCs w:val="20"/>
          <w:lang w:eastAsia="en-US"/>
        </w:rPr>
      </w:pPr>
      <w:r w:rsidRPr="003C5F1A">
        <w:rPr>
          <w:rFonts w:ascii="Arial" w:hAnsi="Arial" w:cs="Arial"/>
          <w:bCs/>
          <w:sz w:val="20"/>
          <w:szCs w:val="20"/>
          <w:lang w:eastAsia="en-US"/>
        </w:rPr>
        <w:t>IBAN:</w:t>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t>SK95 8180 0000 0070 0069 4593</w:t>
      </w:r>
    </w:p>
    <w:p w14:paraId="4B06B72C" w14:textId="77777777" w:rsidR="003C5F1A" w:rsidRPr="003C5F1A" w:rsidRDefault="003C5F1A" w:rsidP="003C5F1A">
      <w:pPr>
        <w:rPr>
          <w:rFonts w:ascii="Arial" w:hAnsi="Arial" w:cs="Arial"/>
          <w:sz w:val="20"/>
          <w:szCs w:val="20"/>
          <w:lang w:eastAsia="en-US"/>
        </w:rPr>
      </w:pPr>
      <w:r w:rsidRPr="003C5F1A">
        <w:rPr>
          <w:rFonts w:ascii="Arial" w:hAnsi="Arial" w:cs="Arial"/>
          <w:bCs/>
          <w:sz w:val="20"/>
          <w:szCs w:val="20"/>
          <w:lang w:eastAsia="en-US"/>
        </w:rPr>
        <w:t>SWIFT:</w:t>
      </w:r>
      <w:r w:rsidRPr="003C5F1A">
        <w:rPr>
          <w:rFonts w:ascii="Arial" w:hAnsi="Arial" w:cs="Arial"/>
          <w:bCs/>
          <w:sz w:val="20"/>
          <w:szCs w:val="20"/>
          <w:lang w:eastAsia="en-US"/>
        </w:rPr>
        <w:tab/>
        <w:t xml:space="preserve"> </w:t>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t>SPSRSKBA</w:t>
      </w:r>
    </w:p>
    <w:p w14:paraId="5BADE5A1" w14:textId="77777777" w:rsidR="003C5F1A" w:rsidRPr="003C5F1A" w:rsidRDefault="003C5F1A" w:rsidP="003C5F1A">
      <w:pPr>
        <w:rPr>
          <w:rFonts w:ascii="Arial" w:hAnsi="Arial" w:cs="Arial"/>
          <w:sz w:val="20"/>
          <w:szCs w:val="20"/>
          <w:lang w:eastAsia="en-US"/>
        </w:rPr>
      </w:pPr>
      <w:r w:rsidRPr="003C5F1A">
        <w:rPr>
          <w:rFonts w:ascii="Arial" w:hAnsi="Arial" w:cs="Arial"/>
          <w:sz w:val="20"/>
          <w:szCs w:val="20"/>
          <w:lang w:eastAsia="en-US"/>
        </w:rPr>
        <w:t>Tel.:</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t>+421 2 5831 1111</w:t>
      </w:r>
    </w:p>
    <w:p w14:paraId="394F38BD" w14:textId="77777777" w:rsidR="003C5F1A" w:rsidRPr="003C5F1A" w:rsidRDefault="003C5F1A" w:rsidP="003C5F1A">
      <w:pPr>
        <w:tabs>
          <w:tab w:val="left" w:pos="567"/>
          <w:tab w:val="left" w:pos="2552"/>
        </w:tabs>
        <w:rPr>
          <w:rFonts w:ascii="Arial" w:hAnsi="Arial" w:cs="Arial"/>
          <w:sz w:val="20"/>
          <w:szCs w:val="20"/>
          <w:lang w:eastAsia="cs-CZ"/>
        </w:rPr>
      </w:pPr>
      <w:r w:rsidRPr="003C5F1A">
        <w:rPr>
          <w:rFonts w:ascii="Arial" w:hAnsi="Arial" w:cs="Arial"/>
          <w:sz w:val="20"/>
          <w:szCs w:val="20"/>
          <w:lang w:eastAsia="cs-CZ"/>
        </w:rPr>
        <w:t>(ďalej len „</w:t>
      </w:r>
      <w:r w:rsidRPr="003C5F1A">
        <w:rPr>
          <w:rFonts w:ascii="Arial" w:hAnsi="Arial" w:cs="Arial"/>
          <w:b/>
          <w:sz w:val="20"/>
          <w:szCs w:val="20"/>
          <w:lang w:eastAsia="cs-CZ"/>
        </w:rPr>
        <w:t>objednávateľ</w:t>
      </w:r>
      <w:r w:rsidRPr="003C5F1A">
        <w:rPr>
          <w:rFonts w:ascii="Arial" w:hAnsi="Arial" w:cs="Arial"/>
          <w:sz w:val="20"/>
          <w:szCs w:val="20"/>
          <w:lang w:eastAsia="cs-CZ"/>
        </w:rPr>
        <w:t>“)</w:t>
      </w:r>
    </w:p>
    <w:p w14:paraId="2F40900A" w14:textId="77777777" w:rsidR="003C5F1A" w:rsidRPr="003C5F1A" w:rsidRDefault="003C5F1A" w:rsidP="003C5F1A">
      <w:pPr>
        <w:shd w:val="clear" w:color="auto" w:fill="FFFFFF"/>
        <w:tabs>
          <w:tab w:val="left" w:pos="2268"/>
        </w:tabs>
        <w:rPr>
          <w:rFonts w:ascii="Arial" w:hAnsi="Arial" w:cs="Arial"/>
          <w:b/>
          <w:bCs/>
          <w:sz w:val="20"/>
          <w:szCs w:val="20"/>
          <w:lang w:eastAsia="en-US"/>
        </w:rPr>
      </w:pPr>
      <w:r w:rsidRPr="003C5F1A">
        <w:rPr>
          <w:rFonts w:ascii="Arial" w:hAnsi="Arial" w:cs="Arial"/>
          <w:bCs/>
          <w:sz w:val="20"/>
          <w:szCs w:val="20"/>
          <w:lang w:eastAsia="en-US"/>
        </w:rPr>
        <w:t>a</w:t>
      </w:r>
    </w:p>
    <w:p w14:paraId="5AE2A041" w14:textId="77777777" w:rsidR="003C5F1A" w:rsidRPr="003C5F1A" w:rsidRDefault="003C5F1A" w:rsidP="003C5F1A">
      <w:pPr>
        <w:shd w:val="clear" w:color="auto" w:fill="FFFFFF"/>
        <w:ind w:left="567" w:hanging="567"/>
        <w:rPr>
          <w:rFonts w:ascii="Arial" w:hAnsi="Arial" w:cs="Arial"/>
          <w:b/>
          <w:bCs/>
          <w:sz w:val="20"/>
          <w:szCs w:val="20"/>
          <w:lang w:eastAsia="en-US"/>
        </w:rPr>
      </w:pPr>
      <w:r w:rsidRPr="003C5F1A">
        <w:rPr>
          <w:rFonts w:ascii="Arial" w:hAnsi="Arial" w:cs="Arial"/>
          <w:b/>
          <w:bCs/>
          <w:sz w:val="20"/>
          <w:szCs w:val="20"/>
          <w:lang w:eastAsia="en-US"/>
        </w:rPr>
        <w:t>Poskytovateľ:</w:t>
      </w:r>
    </w:p>
    <w:p w14:paraId="432AC889"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Obchodné meno:</w:t>
      </w:r>
      <w:r w:rsidRPr="003C5F1A">
        <w:rPr>
          <w:rFonts w:ascii="Arial" w:hAnsi="Arial" w:cs="Arial"/>
          <w:sz w:val="20"/>
          <w:szCs w:val="20"/>
          <w:lang w:eastAsia="en-US"/>
        </w:rPr>
        <w:tab/>
      </w:r>
      <w:r w:rsidRPr="003C5F1A">
        <w:rPr>
          <w:rFonts w:ascii="Arial" w:hAnsi="Arial" w:cs="Arial"/>
          <w:sz w:val="20"/>
          <w:szCs w:val="20"/>
          <w:lang w:eastAsia="en-US"/>
        </w:rPr>
        <w:tab/>
      </w:r>
    </w:p>
    <w:p w14:paraId="5B5C1153"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Sídlo:</w:t>
      </w:r>
      <w:r w:rsidRPr="003C5F1A">
        <w:rPr>
          <w:rFonts w:ascii="Arial" w:hAnsi="Arial" w:cs="Arial"/>
          <w:sz w:val="20"/>
          <w:szCs w:val="20"/>
          <w:lang w:eastAsia="en-US"/>
        </w:rPr>
        <w:tab/>
      </w:r>
      <w:r w:rsidRPr="003C5F1A">
        <w:rPr>
          <w:rFonts w:ascii="Arial" w:hAnsi="Arial" w:cs="Arial"/>
          <w:sz w:val="20"/>
          <w:szCs w:val="20"/>
          <w:lang w:eastAsia="en-US"/>
        </w:rPr>
        <w:tab/>
      </w:r>
    </w:p>
    <w:p w14:paraId="76118A05"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Zápis v obch. reg.:</w:t>
      </w:r>
      <w:r w:rsidRPr="003C5F1A">
        <w:rPr>
          <w:rFonts w:ascii="Arial" w:hAnsi="Arial" w:cs="Arial"/>
          <w:sz w:val="20"/>
          <w:szCs w:val="20"/>
          <w:lang w:eastAsia="en-US"/>
        </w:rPr>
        <w:tab/>
      </w:r>
      <w:r w:rsidRPr="003C5F1A">
        <w:rPr>
          <w:rFonts w:ascii="Arial" w:hAnsi="Arial" w:cs="Arial"/>
          <w:sz w:val="20"/>
          <w:szCs w:val="20"/>
          <w:lang w:eastAsia="en-US"/>
        </w:rPr>
        <w:tab/>
      </w:r>
    </w:p>
    <w:p w14:paraId="19E8DF19"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Štatutárny orgán:</w:t>
      </w:r>
      <w:r w:rsidRPr="003C5F1A">
        <w:rPr>
          <w:rFonts w:ascii="Arial" w:hAnsi="Arial" w:cs="Arial"/>
          <w:sz w:val="20"/>
          <w:szCs w:val="20"/>
          <w:lang w:eastAsia="en-US"/>
        </w:rPr>
        <w:tab/>
      </w:r>
      <w:r w:rsidRPr="003C5F1A">
        <w:rPr>
          <w:rFonts w:ascii="Arial" w:hAnsi="Arial" w:cs="Arial"/>
          <w:sz w:val="20"/>
          <w:szCs w:val="20"/>
          <w:lang w:eastAsia="en-US"/>
        </w:rPr>
        <w:tab/>
      </w:r>
    </w:p>
    <w:p w14:paraId="15C39089"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Osoby oprávnené na rokovanie:</w:t>
      </w:r>
    </w:p>
    <w:p w14:paraId="0A8C9211"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 xml:space="preserve">- vo veciach rámcovej dohody:  </w:t>
      </w:r>
      <w:r w:rsidRPr="003C5F1A">
        <w:rPr>
          <w:rFonts w:ascii="Arial" w:hAnsi="Arial" w:cs="Arial"/>
          <w:sz w:val="20"/>
          <w:szCs w:val="20"/>
          <w:lang w:eastAsia="en-US"/>
        </w:rPr>
        <w:tab/>
      </w:r>
    </w:p>
    <w:p w14:paraId="4DCC55CA"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 xml:space="preserve">- vo veciach technických: </w:t>
      </w:r>
    </w:p>
    <w:p w14:paraId="33040864"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 vo veciach cenových:</w:t>
      </w:r>
      <w:r w:rsidRPr="003C5F1A">
        <w:rPr>
          <w:rFonts w:ascii="Arial" w:hAnsi="Arial" w:cs="Arial"/>
          <w:sz w:val="20"/>
          <w:szCs w:val="20"/>
          <w:lang w:eastAsia="en-US"/>
        </w:rPr>
        <w:tab/>
      </w:r>
    </w:p>
    <w:p w14:paraId="3CC2AE48"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IČO:</w:t>
      </w:r>
      <w:r w:rsidRPr="003C5F1A">
        <w:rPr>
          <w:rFonts w:ascii="Arial" w:hAnsi="Arial" w:cs="Arial"/>
          <w:sz w:val="20"/>
          <w:szCs w:val="20"/>
          <w:lang w:eastAsia="en-US"/>
        </w:rPr>
        <w:tab/>
      </w:r>
      <w:r w:rsidRPr="003C5F1A">
        <w:rPr>
          <w:rFonts w:ascii="Arial" w:hAnsi="Arial" w:cs="Arial"/>
          <w:sz w:val="20"/>
          <w:szCs w:val="20"/>
          <w:lang w:eastAsia="en-US"/>
        </w:rPr>
        <w:tab/>
      </w:r>
    </w:p>
    <w:p w14:paraId="13A4E4B7"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DIČ:</w:t>
      </w:r>
      <w:r w:rsidRPr="003C5F1A">
        <w:rPr>
          <w:rFonts w:ascii="Arial" w:hAnsi="Arial" w:cs="Arial"/>
          <w:sz w:val="20"/>
          <w:szCs w:val="20"/>
          <w:lang w:eastAsia="en-US"/>
        </w:rPr>
        <w:tab/>
      </w:r>
      <w:r w:rsidRPr="003C5F1A">
        <w:rPr>
          <w:rFonts w:ascii="Arial" w:hAnsi="Arial" w:cs="Arial"/>
          <w:sz w:val="20"/>
          <w:szCs w:val="20"/>
          <w:lang w:eastAsia="en-US"/>
        </w:rPr>
        <w:tab/>
      </w:r>
    </w:p>
    <w:p w14:paraId="37E6EAD1" w14:textId="77777777" w:rsidR="003C5F1A" w:rsidRPr="003C5F1A" w:rsidRDefault="003C5F1A" w:rsidP="003C5F1A">
      <w:pPr>
        <w:shd w:val="clear" w:color="auto" w:fill="FFFFFF"/>
        <w:rPr>
          <w:rFonts w:ascii="Arial" w:hAnsi="Arial" w:cs="Arial"/>
          <w:sz w:val="20"/>
          <w:szCs w:val="20"/>
          <w:lang w:eastAsia="en-US"/>
        </w:rPr>
      </w:pPr>
      <w:r w:rsidRPr="003C5F1A">
        <w:rPr>
          <w:rFonts w:ascii="Arial" w:hAnsi="Arial" w:cs="Arial"/>
          <w:sz w:val="20"/>
          <w:szCs w:val="20"/>
          <w:lang w:eastAsia="en-US"/>
        </w:rPr>
        <w:t>IČ DPH:</w:t>
      </w:r>
      <w:r w:rsidRPr="003C5F1A">
        <w:rPr>
          <w:rFonts w:ascii="Arial" w:hAnsi="Arial" w:cs="Arial"/>
          <w:sz w:val="20"/>
          <w:szCs w:val="20"/>
          <w:lang w:eastAsia="en-US"/>
        </w:rPr>
        <w:tab/>
      </w:r>
      <w:r w:rsidRPr="003C5F1A">
        <w:rPr>
          <w:rFonts w:ascii="Arial" w:hAnsi="Arial" w:cs="Arial"/>
          <w:sz w:val="20"/>
          <w:szCs w:val="20"/>
          <w:lang w:eastAsia="en-US"/>
        </w:rPr>
        <w:tab/>
      </w:r>
      <w:r w:rsidRPr="003C5F1A">
        <w:rPr>
          <w:rFonts w:ascii="Arial" w:hAnsi="Arial" w:cs="Arial"/>
          <w:sz w:val="20"/>
          <w:szCs w:val="20"/>
          <w:lang w:eastAsia="en-US"/>
        </w:rPr>
        <w:tab/>
      </w:r>
    </w:p>
    <w:p w14:paraId="30CB1F74" w14:textId="77777777" w:rsidR="003C5F1A" w:rsidRPr="003C5F1A" w:rsidRDefault="003C5F1A" w:rsidP="003C5F1A">
      <w:pPr>
        <w:shd w:val="clear" w:color="auto" w:fill="FFFFFF"/>
        <w:tabs>
          <w:tab w:val="left" w:pos="2268"/>
        </w:tabs>
        <w:rPr>
          <w:rFonts w:ascii="Arial" w:hAnsi="Arial" w:cs="Arial"/>
          <w:bCs/>
          <w:sz w:val="20"/>
          <w:szCs w:val="20"/>
          <w:lang w:eastAsia="en-US"/>
        </w:rPr>
      </w:pPr>
      <w:r w:rsidRPr="003C5F1A">
        <w:rPr>
          <w:rFonts w:ascii="Arial" w:hAnsi="Arial" w:cs="Arial"/>
          <w:sz w:val="20"/>
          <w:szCs w:val="20"/>
          <w:lang w:eastAsia="en-US"/>
        </w:rPr>
        <w:t>Bankové spojenie:</w:t>
      </w:r>
      <w:r w:rsidRPr="003C5F1A">
        <w:rPr>
          <w:rFonts w:ascii="Arial" w:hAnsi="Arial" w:cs="Arial"/>
          <w:bCs/>
          <w:sz w:val="20"/>
          <w:szCs w:val="20"/>
          <w:lang w:eastAsia="en-US"/>
        </w:rPr>
        <w:tab/>
      </w:r>
    </w:p>
    <w:p w14:paraId="7B828293" w14:textId="77777777" w:rsidR="003C5F1A" w:rsidRPr="003C5F1A" w:rsidRDefault="003C5F1A" w:rsidP="003C5F1A">
      <w:pPr>
        <w:rPr>
          <w:rFonts w:ascii="Arial" w:hAnsi="Arial" w:cs="Arial"/>
          <w:bCs/>
          <w:sz w:val="20"/>
          <w:szCs w:val="20"/>
          <w:lang w:eastAsia="en-US"/>
        </w:rPr>
      </w:pPr>
      <w:r w:rsidRPr="003C5F1A">
        <w:rPr>
          <w:rFonts w:ascii="Arial" w:hAnsi="Arial" w:cs="Arial"/>
          <w:bCs/>
          <w:sz w:val="20"/>
          <w:szCs w:val="20"/>
          <w:lang w:eastAsia="en-US"/>
        </w:rPr>
        <w:t>IBAN:</w:t>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p>
    <w:p w14:paraId="58D82EA6" w14:textId="77777777" w:rsidR="003C5F1A" w:rsidRPr="003C5F1A" w:rsidRDefault="003C5F1A" w:rsidP="003C5F1A">
      <w:pPr>
        <w:rPr>
          <w:rFonts w:ascii="Arial" w:hAnsi="Arial" w:cs="Arial"/>
          <w:sz w:val="20"/>
          <w:szCs w:val="20"/>
          <w:lang w:eastAsia="en-US"/>
        </w:rPr>
      </w:pPr>
      <w:r w:rsidRPr="003C5F1A">
        <w:rPr>
          <w:rFonts w:ascii="Arial" w:hAnsi="Arial" w:cs="Arial"/>
          <w:bCs/>
          <w:sz w:val="20"/>
          <w:szCs w:val="20"/>
          <w:lang w:eastAsia="en-US"/>
        </w:rPr>
        <w:t>SWIFT:</w:t>
      </w:r>
      <w:r w:rsidRPr="003C5F1A">
        <w:rPr>
          <w:rFonts w:ascii="Arial" w:hAnsi="Arial" w:cs="Arial"/>
          <w:bCs/>
          <w:sz w:val="20"/>
          <w:szCs w:val="20"/>
          <w:lang w:eastAsia="en-US"/>
        </w:rPr>
        <w:tab/>
        <w:t xml:space="preserve"> </w:t>
      </w:r>
      <w:r w:rsidRPr="003C5F1A">
        <w:rPr>
          <w:rFonts w:ascii="Arial" w:hAnsi="Arial" w:cs="Arial"/>
          <w:bCs/>
          <w:sz w:val="20"/>
          <w:szCs w:val="20"/>
          <w:lang w:eastAsia="en-US"/>
        </w:rPr>
        <w:tab/>
      </w:r>
      <w:r w:rsidRPr="003C5F1A">
        <w:rPr>
          <w:rFonts w:ascii="Arial" w:hAnsi="Arial" w:cs="Arial"/>
          <w:bCs/>
          <w:sz w:val="20"/>
          <w:szCs w:val="20"/>
          <w:lang w:eastAsia="en-US"/>
        </w:rPr>
        <w:tab/>
      </w:r>
      <w:r w:rsidRPr="003C5F1A">
        <w:rPr>
          <w:rFonts w:ascii="Arial" w:hAnsi="Arial" w:cs="Arial"/>
          <w:bCs/>
          <w:sz w:val="20"/>
          <w:szCs w:val="20"/>
          <w:lang w:eastAsia="en-US"/>
        </w:rPr>
        <w:tab/>
      </w:r>
    </w:p>
    <w:p w14:paraId="788269D9" w14:textId="77777777" w:rsidR="003C5F1A" w:rsidRPr="003C5F1A" w:rsidRDefault="003C5F1A" w:rsidP="003C5F1A">
      <w:pPr>
        <w:shd w:val="clear" w:color="auto" w:fill="FFFFFF"/>
        <w:tabs>
          <w:tab w:val="left" w:pos="2268"/>
        </w:tabs>
        <w:rPr>
          <w:rFonts w:ascii="Arial" w:hAnsi="Arial" w:cs="Arial"/>
          <w:sz w:val="20"/>
          <w:szCs w:val="20"/>
          <w:lang w:eastAsia="en-US"/>
        </w:rPr>
      </w:pPr>
      <w:r w:rsidRPr="003C5F1A">
        <w:rPr>
          <w:rFonts w:ascii="Arial" w:hAnsi="Arial" w:cs="Arial"/>
          <w:sz w:val="20"/>
          <w:szCs w:val="20"/>
          <w:lang w:eastAsia="en-US"/>
        </w:rPr>
        <w:t>Tel./Fax:</w:t>
      </w:r>
      <w:r w:rsidRPr="003C5F1A">
        <w:rPr>
          <w:rFonts w:ascii="Arial" w:hAnsi="Arial" w:cs="Arial"/>
          <w:sz w:val="20"/>
          <w:szCs w:val="20"/>
          <w:lang w:eastAsia="en-US"/>
        </w:rPr>
        <w:tab/>
      </w:r>
      <w:r w:rsidRPr="003C5F1A">
        <w:rPr>
          <w:rFonts w:ascii="Arial" w:hAnsi="Arial" w:cs="Arial"/>
          <w:sz w:val="20"/>
          <w:szCs w:val="20"/>
          <w:lang w:eastAsia="en-US"/>
        </w:rPr>
        <w:tab/>
      </w:r>
    </w:p>
    <w:p w14:paraId="3E2397FA" w14:textId="77777777" w:rsidR="003C5F1A" w:rsidRPr="003C5F1A" w:rsidRDefault="003C5F1A" w:rsidP="003C5F1A">
      <w:pPr>
        <w:rPr>
          <w:rFonts w:ascii="Arial" w:hAnsi="Arial" w:cs="Arial"/>
          <w:noProof/>
          <w:sz w:val="20"/>
          <w:szCs w:val="20"/>
          <w:lang w:eastAsia="en-US"/>
        </w:rPr>
      </w:pPr>
      <w:r w:rsidRPr="003C5F1A">
        <w:rPr>
          <w:rFonts w:ascii="Arial" w:hAnsi="Arial" w:cs="Arial"/>
          <w:noProof/>
          <w:sz w:val="20"/>
          <w:szCs w:val="20"/>
          <w:lang w:eastAsia="cs-CZ"/>
        </w:rPr>
        <w:t>(ďalej len „</w:t>
      </w:r>
      <w:r w:rsidRPr="003C5F1A">
        <w:rPr>
          <w:rFonts w:ascii="Arial" w:hAnsi="Arial" w:cs="Arial"/>
          <w:b/>
          <w:noProof/>
          <w:sz w:val="20"/>
          <w:szCs w:val="20"/>
          <w:lang w:eastAsia="cs-CZ"/>
        </w:rPr>
        <w:t>poskytovateľ</w:t>
      </w:r>
      <w:r w:rsidRPr="003C5F1A">
        <w:rPr>
          <w:rFonts w:ascii="Arial" w:hAnsi="Arial" w:cs="Arial"/>
          <w:noProof/>
          <w:sz w:val="20"/>
          <w:szCs w:val="20"/>
          <w:lang w:eastAsia="cs-CZ"/>
        </w:rPr>
        <w:t>“)</w:t>
      </w:r>
    </w:p>
    <w:p w14:paraId="768A2C41" w14:textId="77777777" w:rsidR="003C5F1A" w:rsidRPr="003C5F1A" w:rsidRDefault="003C5F1A" w:rsidP="003C5F1A">
      <w:pPr>
        <w:jc w:val="both"/>
        <w:rPr>
          <w:rFonts w:ascii="Arial" w:hAnsi="Arial" w:cs="Arial"/>
          <w:sz w:val="20"/>
          <w:szCs w:val="20"/>
          <w:lang w:eastAsia="en-US"/>
        </w:rPr>
      </w:pPr>
    </w:p>
    <w:p w14:paraId="2DD0C309" w14:textId="77777777" w:rsidR="003C5F1A" w:rsidRPr="003C5F1A" w:rsidRDefault="003C5F1A" w:rsidP="003C5F1A">
      <w:pPr>
        <w:jc w:val="both"/>
        <w:rPr>
          <w:rFonts w:ascii="Arial" w:hAnsi="Arial" w:cs="Arial"/>
          <w:sz w:val="20"/>
          <w:szCs w:val="20"/>
          <w:lang w:eastAsia="en-US"/>
        </w:rPr>
      </w:pPr>
      <w:r w:rsidRPr="003C5F1A">
        <w:rPr>
          <w:rFonts w:ascii="Arial" w:hAnsi="Arial" w:cs="Arial"/>
          <w:sz w:val="20"/>
          <w:szCs w:val="20"/>
          <w:lang w:eastAsia="en-US"/>
        </w:rPr>
        <w:t>(objednávateľ a poskytovateľ ďalej len „</w:t>
      </w:r>
      <w:r w:rsidRPr="003C5F1A">
        <w:rPr>
          <w:rFonts w:ascii="Arial" w:hAnsi="Arial" w:cs="Arial"/>
          <w:b/>
          <w:sz w:val="20"/>
          <w:szCs w:val="20"/>
          <w:lang w:eastAsia="en-US"/>
        </w:rPr>
        <w:t>strany rámcovej dohody</w:t>
      </w:r>
      <w:r w:rsidRPr="003C5F1A">
        <w:rPr>
          <w:rFonts w:ascii="Arial" w:hAnsi="Arial" w:cs="Arial"/>
          <w:sz w:val="20"/>
          <w:szCs w:val="20"/>
          <w:lang w:eastAsia="en-US"/>
        </w:rPr>
        <w:t>“)</w:t>
      </w:r>
    </w:p>
    <w:p w14:paraId="3CD6E8D7" w14:textId="77777777" w:rsidR="003C5F1A" w:rsidRPr="003C5F1A" w:rsidRDefault="003C5F1A" w:rsidP="003C5F1A">
      <w:pPr>
        <w:jc w:val="both"/>
        <w:rPr>
          <w:rFonts w:ascii="Arial" w:hAnsi="Arial" w:cs="Arial"/>
          <w:sz w:val="20"/>
          <w:szCs w:val="20"/>
          <w:lang w:eastAsia="en-US"/>
        </w:rPr>
      </w:pPr>
    </w:p>
    <w:p w14:paraId="1BAF5F44"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Čl. 1</w:t>
      </w:r>
    </w:p>
    <w:p w14:paraId="31E68168"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PREDMET RÁMCOVEJ DOHODY</w:t>
      </w:r>
    </w:p>
    <w:p w14:paraId="72FF341E" w14:textId="77777777" w:rsidR="003C5F1A" w:rsidRPr="003C5F1A" w:rsidRDefault="003C5F1A" w:rsidP="003C5F1A">
      <w:pPr>
        <w:numPr>
          <w:ilvl w:val="1"/>
          <w:numId w:val="75"/>
        </w:numPr>
        <w:jc w:val="both"/>
        <w:rPr>
          <w:rFonts w:ascii="Arial" w:hAnsi="Arial" w:cs="Arial"/>
          <w:bCs/>
          <w:color w:val="000000"/>
          <w:sz w:val="20"/>
          <w:szCs w:val="20"/>
          <w:lang w:eastAsia="en-US"/>
        </w:rPr>
      </w:pPr>
      <w:r w:rsidRPr="003C5F1A">
        <w:rPr>
          <w:rFonts w:ascii="Arial" w:hAnsi="Arial" w:cs="Arial"/>
          <w:bCs/>
          <w:color w:val="000000"/>
          <w:sz w:val="20"/>
          <w:szCs w:val="20"/>
          <w:lang w:eastAsia="en-US"/>
        </w:rPr>
        <w:t xml:space="preserve">Predmetom rámcovej dohody je úprava práv a povinností strán rámcovej dohody spojených so záväzkom poskytovateľa vykonávať pre objednávateľa servisnú činnosť, vrátane revízií,  opravy zariadení technologického vybavenia </w:t>
      </w:r>
      <w:r w:rsidRPr="003C5F1A">
        <w:rPr>
          <w:rFonts w:ascii="Arial" w:hAnsi="Arial" w:cs="Arial"/>
          <w:sz w:val="20"/>
          <w:szCs w:val="20"/>
        </w:rPr>
        <w:t>vrátane softvérových súčastí rýchlostnej cesty v úseku R2 Žiar nad Hronom – obchvat pre Stredisko správy a údržby rýchlostných ciest (ďalej len „</w:t>
      </w:r>
      <w:r w:rsidRPr="003C5F1A">
        <w:rPr>
          <w:rFonts w:ascii="Arial" w:hAnsi="Arial" w:cs="Arial"/>
          <w:b/>
          <w:sz w:val="20"/>
          <w:szCs w:val="20"/>
        </w:rPr>
        <w:t>SSÚR</w:t>
      </w:r>
      <w:r w:rsidRPr="003C5F1A">
        <w:rPr>
          <w:rFonts w:ascii="Arial" w:hAnsi="Arial" w:cs="Arial"/>
          <w:sz w:val="20"/>
          <w:szCs w:val="20"/>
        </w:rPr>
        <w:t xml:space="preserve">“) 2 Nová Baňa a R2 Zvolen, východ – Pstruša a R2 Pstruša – Kriváň pre SSÚR 3 Zvolen </w:t>
      </w:r>
      <w:r w:rsidRPr="003C5F1A">
        <w:rPr>
          <w:rFonts w:ascii="Arial" w:hAnsi="Arial" w:cs="Arial"/>
          <w:bCs/>
          <w:color w:val="000000"/>
          <w:sz w:val="20"/>
          <w:szCs w:val="20"/>
          <w:lang w:eastAsia="en-US"/>
        </w:rPr>
        <w:t>(ďalej aj ako „</w:t>
      </w:r>
      <w:r w:rsidRPr="003C5F1A">
        <w:rPr>
          <w:rFonts w:ascii="Arial" w:hAnsi="Arial" w:cs="Arial"/>
          <w:b/>
          <w:bCs/>
          <w:color w:val="000000"/>
          <w:sz w:val="20"/>
          <w:szCs w:val="20"/>
          <w:lang w:eastAsia="en-US"/>
        </w:rPr>
        <w:t>technologické vybavenie</w:t>
      </w:r>
      <w:r w:rsidRPr="003C5F1A">
        <w:rPr>
          <w:rFonts w:ascii="Arial" w:hAnsi="Arial" w:cs="Arial"/>
          <w:bCs/>
          <w:color w:val="000000"/>
          <w:sz w:val="20"/>
          <w:szCs w:val="20"/>
          <w:lang w:eastAsia="en-US"/>
        </w:rPr>
        <w:t>“) a plniť povinnosti podľa Zmluvy o zabezpečení plnenia bezpečnostných opatrení a notifikačných povinností, ktorá  tvorí Prílohu č. 16 rámcovej dohody</w:t>
      </w:r>
      <w:r w:rsidRPr="003C5F1A">
        <w:rPr>
          <w:rFonts w:ascii="Arial" w:hAnsi="Arial" w:cs="Arial"/>
          <w:sz w:val="20"/>
          <w:szCs w:val="20"/>
        </w:rPr>
        <w:t>,</w:t>
      </w:r>
      <w:r w:rsidRPr="003C5F1A">
        <w:rPr>
          <w:rFonts w:ascii="Arial" w:hAnsi="Arial" w:cs="Arial"/>
          <w:bCs/>
          <w:color w:val="000000"/>
          <w:sz w:val="20"/>
          <w:szCs w:val="20"/>
          <w:lang w:eastAsia="en-US"/>
        </w:rPr>
        <w:t xml:space="preserve"> podľa požiadaviek </w:t>
      </w:r>
      <w:r w:rsidRPr="003C5F1A">
        <w:rPr>
          <w:rFonts w:ascii="Arial" w:hAnsi="Arial" w:cs="Arial"/>
          <w:bCs/>
          <w:color w:val="000000"/>
          <w:sz w:val="20"/>
          <w:szCs w:val="20"/>
          <w:lang w:eastAsia="en-US"/>
        </w:rPr>
        <w:lastRenderedPageBreak/>
        <w:t xml:space="preserve">objednávateľa, v súlade s ustanoveniami rámcovej dohody a súťažnými podkladmi a záväzkom objednávateľa zaplatiť poskytovateľovi za riadne a včas poskytnuté plnenie predmetu rámcovej dohody dohodnutú cenu. </w:t>
      </w:r>
    </w:p>
    <w:p w14:paraId="437F4BB9" w14:textId="77777777" w:rsidR="003C5F1A" w:rsidRPr="003C5F1A" w:rsidRDefault="003C5F1A" w:rsidP="003C5F1A">
      <w:pPr>
        <w:overflowPunct w:val="0"/>
        <w:autoSpaceDE w:val="0"/>
        <w:autoSpaceDN w:val="0"/>
        <w:adjustRightInd w:val="0"/>
        <w:ind w:left="1418" w:hanging="851"/>
        <w:jc w:val="both"/>
        <w:textAlignment w:val="baseline"/>
        <w:rPr>
          <w:rFonts w:ascii="Arial" w:hAnsi="Arial" w:cs="Arial"/>
          <w:bCs/>
          <w:sz w:val="20"/>
          <w:szCs w:val="20"/>
          <w:lang w:eastAsia="en-US"/>
        </w:rPr>
      </w:pPr>
      <w:r w:rsidRPr="003C5F1A">
        <w:rPr>
          <w:rFonts w:ascii="Arial" w:hAnsi="Arial" w:cs="Arial"/>
          <w:bCs/>
          <w:sz w:val="20"/>
          <w:szCs w:val="20"/>
          <w:lang w:eastAsia="en-US"/>
        </w:rPr>
        <w:t>1.1.1</w:t>
      </w:r>
      <w:r w:rsidRPr="003C5F1A">
        <w:rPr>
          <w:rFonts w:ascii="Arial" w:hAnsi="Arial" w:cs="Arial"/>
          <w:bCs/>
          <w:sz w:val="20"/>
          <w:szCs w:val="20"/>
          <w:lang w:eastAsia="en-US"/>
        </w:rPr>
        <w:tab/>
        <w:t xml:space="preserve">Opravami sa na účely rámcovej dohody rozumie </w:t>
      </w:r>
      <w:r w:rsidRPr="003C5F1A">
        <w:rPr>
          <w:rFonts w:ascii="Arial" w:hAnsi="Arial" w:cs="Arial"/>
          <w:bCs/>
          <w:color w:val="000000"/>
          <w:sz w:val="20"/>
          <w:szCs w:val="20"/>
          <w:lang w:eastAsia="en-US"/>
        </w:rPr>
        <w:t>odstraňovanie vád a porúch na zariadeniach technologického vybavenia (ďalej len „</w:t>
      </w:r>
      <w:r w:rsidRPr="003C5F1A">
        <w:rPr>
          <w:rFonts w:ascii="Arial" w:hAnsi="Arial" w:cs="Arial"/>
          <w:b/>
          <w:bCs/>
          <w:color w:val="000000"/>
          <w:sz w:val="20"/>
          <w:szCs w:val="20"/>
          <w:lang w:eastAsia="en-US"/>
        </w:rPr>
        <w:t>opravy technologického vybavenia</w:t>
      </w:r>
      <w:r w:rsidRPr="003C5F1A">
        <w:rPr>
          <w:rFonts w:ascii="Arial" w:hAnsi="Arial" w:cs="Arial"/>
          <w:bCs/>
          <w:color w:val="000000"/>
          <w:sz w:val="20"/>
          <w:szCs w:val="20"/>
          <w:lang w:eastAsia="en-US"/>
        </w:rPr>
        <w:t>“)</w:t>
      </w:r>
      <w:r w:rsidRPr="003C5F1A">
        <w:rPr>
          <w:rFonts w:ascii="Segoe UI" w:hAnsi="Segoe UI" w:cs="Segoe UI"/>
          <w:bCs/>
          <w:color w:val="000000"/>
          <w:sz w:val="20"/>
          <w:szCs w:val="20"/>
          <w:lang w:eastAsia="en-US"/>
        </w:rPr>
        <w:t>ꓼ</w:t>
      </w:r>
    </w:p>
    <w:p w14:paraId="0588D68C" w14:textId="77777777" w:rsidR="003C5F1A" w:rsidRPr="003C5F1A" w:rsidRDefault="003C5F1A" w:rsidP="003C5F1A">
      <w:pPr>
        <w:ind w:left="567"/>
        <w:jc w:val="both"/>
        <w:rPr>
          <w:rFonts w:ascii="Arial" w:hAnsi="Arial" w:cs="Arial"/>
          <w:sz w:val="20"/>
          <w:szCs w:val="20"/>
          <w:lang w:eastAsia="en-US"/>
        </w:rPr>
      </w:pPr>
      <w:r w:rsidRPr="003C5F1A">
        <w:rPr>
          <w:rFonts w:ascii="Arial" w:hAnsi="Arial" w:cs="Arial"/>
          <w:bCs/>
          <w:sz w:val="20"/>
          <w:szCs w:val="20"/>
          <w:lang w:eastAsia="en-US"/>
        </w:rPr>
        <w:t>1.1.2</w:t>
      </w:r>
      <w:r w:rsidRPr="003C5F1A">
        <w:rPr>
          <w:rFonts w:ascii="Arial" w:hAnsi="Arial" w:cs="Arial"/>
          <w:bCs/>
          <w:sz w:val="20"/>
          <w:szCs w:val="20"/>
          <w:lang w:eastAsia="en-US"/>
        </w:rPr>
        <w:tab/>
        <w:t xml:space="preserve">Servisnou činnosťou sa na účely rámcovej dohody rozumie </w:t>
      </w:r>
      <w:r w:rsidRPr="003C5F1A">
        <w:rPr>
          <w:rFonts w:ascii="Arial" w:hAnsi="Arial" w:cs="Arial"/>
          <w:bCs/>
          <w:color w:val="000000"/>
          <w:sz w:val="20"/>
          <w:szCs w:val="20"/>
          <w:lang w:eastAsia="en-US"/>
        </w:rPr>
        <w:t>vykonávanie preventívnej kontroly a prehliadok a údržby zariadení technologického vybavenia, vrátane pravidelných revízií zariadení technologického vybavenia podľa Slovenských technických noriem (ďalej len „</w:t>
      </w:r>
      <w:r w:rsidRPr="003C5F1A">
        <w:rPr>
          <w:rFonts w:ascii="Arial" w:hAnsi="Arial" w:cs="Arial"/>
          <w:b/>
          <w:bCs/>
          <w:color w:val="000000"/>
          <w:sz w:val="20"/>
          <w:szCs w:val="20"/>
          <w:lang w:eastAsia="en-US"/>
        </w:rPr>
        <w:t>STN</w:t>
      </w:r>
      <w:r w:rsidRPr="003C5F1A">
        <w:rPr>
          <w:rFonts w:ascii="Arial" w:hAnsi="Arial" w:cs="Arial"/>
          <w:bCs/>
          <w:color w:val="000000"/>
          <w:sz w:val="20"/>
          <w:szCs w:val="20"/>
          <w:lang w:eastAsia="en-US"/>
        </w:rPr>
        <w:t>“),</w:t>
      </w:r>
      <w:r w:rsidRPr="003C5F1A">
        <w:rPr>
          <w:rFonts w:ascii="Arial" w:hAnsi="Arial" w:cs="Arial"/>
          <w:bCs/>
          <w:sz w:val="20"/>
          <w:szCs w:val="20"/>
          <w:lang w:eastAsia="en-US"/>
        </w:rPr>
        <w:t xml:space="preserve"> vyhotovenie správ o vykonávaní činnosti počas sezónnej údržby technologického vybavenia, správ o vykonaní pravidelných revízii v zmysle STN a ročných správ Zhodnotenia stavu technologického vybavenia (ďalej len „</w:t>
      </w:r>
      <w:r w:rsidRPr="003C5F1A">
        <w:rPr>
          <w:rFonts w:ascii="Arial" w:hAnsi="Arial" w:cs="Arial"/>
          <w:b/>
          <w:bCs/>
          <w:sz w:val="20"/>
          <w:szCs w:val="20"/>
          <w:lang w:eastAsia="en-US"/>
        </w:rPr>
        <w:t>servis technologického vybavenia</w:t>
      </w:r>
      <w:r w:rsidRPr="003C5F1A">
        <w:rPr>
          <w:rFonts w:ascii="Arial" w:hAnsi="Arial" w:cs="Arial"/>
          <w:bCs/>
          <w:sz w:val="20"/>
          <w:szCs w:val="20"/>
          <w:lang w:eastAsia="en-US"/>
        </w:rPr>
        <w:t>“)</w:t>
      </w:r>
      <w:r w:rsidRPr="003C5F1A">
        <w:rPr>
          <w:rFonts w:ascii="Segoe UI" w:hAnsi="Segoe UI" w:cs="Segoe UI"/>
          <w:bCs/>
          <w:sz w:val="20"/>
          <w:szCs w:val="20"/>
          <w:lang w:eastAsia="en-US"/>
        </w:rPr>
        <w:t>ꓼ</w:t>
      </w:r>
      <w:r w:rsidRPr="003C5F1A">
        <w:rPr>
          <w:rFonts w:ascii="Arial" w:hAnsi="Arial" w:cs="Arial"/>
          <w:sz w:val="20"/>
          <w:szCs w:val="20"/>
          <w:lang w:eastAsia="en-US"/>
        </w:rPr>
        <w:t>Podrobná špecifikácia predmetu rámcovej dohody je uvedená v časti B.1 súťažných podkladov - Opis predmetu zákazky, ktorý tvorí ako Príloha č. 11 – Opis predmetu zákazky (ďalej len „</w:t>
      </w:r>
      <w:r w:rsidRPr="003C5F1A">
        <w:rPr>
          <w:rFonts w:ascii="Arial" w:hAnsi="Arial" w:cs="Arial"/>
          <w:b/>
          <w:sz w:val="20"/>
          <w:szCs w:val="20"/>
          <w:lang w:eastAsia="en-US"/>
        </w:rPr>
        <w:t>Príloha č. 11</w:t>
      </w:r>
      <w:r w:rsidRPr="003C5F1A">
        <w:rPr>
          <w:rFonts w:ascii="Arial" w:hAnsi="Arial" w:cs="Arial"/>
          <w:sz w:val="20"/>
          <w:szCs w:val="20"/>
          <w:lang w:eastAsia="en-US"/>
        </w:rPr>
        <w:t>“) rámcovej dohody jej neoddeliteľnú súčasť.</w:t>
      </w:r>
    </w:p>
    <w:p w14:paraId="6D9B6045" w14:textId="77777777" w:rsidR="003C5F1A" w:rsidRPr="003C5F1A" w:rsidRDefault="003C5F1A" w:rsidP="003C5F1A">
      <w:pPr>
        <w:numPr>
          <w:ilvl w:val="1"/>
          <w:numId w:val="75"/>
        </w:numPr>
        <w:jc w:val="both"/>
        <w:rPr>
          <w:rFonts w:ascii="Arial" w:hAnsi="Arial" w:cs="Arial"/>
          <w:sz w:val="20"/>
          <w:szCs w:val="20"/>
        </w:rPr>
      </w:pPr>
      <w:r w:rsidRPr="003C5F1A">
        <w:rPr>
          <w:rFonts w:ascii="Arial" w:hAnsi="Arial" w:cs="Arial"/>
          <w:sz w:val="20"/>
          <w:szCs w:val="20"/>
        </w:rPr>
        <w:t>P</w:t>
      </w:r>
      <w:r w:rsidRPr="003C5F1A">
        <w:rPr>
          <w:rFonts w:ascii="Arial" w:hAnsi="Arial" w:cs="Arial"/>
          <w:bCs/>
          <w:color w:val="000000"/>
          <w:sz w:val="20"/>
          <w:szCs w:val="20"/>
          <w:lang w:eastAsia="en-US"/>
        </w:rPr>
        <w:t xml:space="preserve">oskytovateľ sa zaväzuje vykonávať servis technologického vybavenia a opravy technologického vybavenia  </w:t>
      </w:r>
      <w:r w:rsidRPr="003C5F1A">
        <w:rPr>
          <w:rFonts w:ascii="Arial" w:hAnsi="Arial" w:cs="Arial"/>
          <w:noProof/>
          <w:sz w:val="20"/>
          <w:szCs w:val="20"/>
          <w:shd w:val="clear" w:color="auto" w:fill="FFFFFF"/>
        </w:rPr>
        <w:t xml:space="preserve">na rýchlostnej ceste </w:t>
      </w:r>
      <w:r w:rsidRPr="003C5F1A">
        <w:rPr>
          <w:rFonts w:ascii="Arial" w:hAnsi="Arial" w:cs="Arial"/>
          <w:sz w:val="20"/>
          <w:szCs w:val="20"/>
        </w:rPr>
        <w:t>v úseku R2 Žiar nad Hronom – obchvat, R2 Zvolen, na rýchlostnej ceste R2 v úseku východ Pstruša a R2 Pstruša - Kriváň a na lokálnom operátorskom pracovisku SSÚR 2 Nová Baňa a SSÚR 3 Zvolen, kam sú výstupy z týchto technologických vybavení vyvedené a následne spracovávané a vizualizované.</w:t>
      </w:r>
    </w:p>
    <w:p w14:paraId="7CC925BB" w14:textId="77777777" w:rsidR="003C5F1A" w:rsidRPr="003C5F1A" w:rsidRDefault="003C5F1A" w:rsidP="003C5F1A">
      <w:pPr>
        <w:ind w:left="360"/>
        <w:jc w:val="both"/>
        <w:rPr>
          <w:rFonts w:ascii="Arial" w:hAnsi="Arial" w:cs="Arial"/>
          <w:sz w:val="20"/>
          <w:szCs w:val="20"/>
        </w:rPr>
      </w:pPr>
      <w:r w:rsidRPr="003C5F1A">
        <w:rPr>
          <w:rFonts w:ascii="Arial" w:hAnsi="Arial" w:cs="Arial"/>
          <w:bCs/>
          <w:color w:val="000000"/>
          <w:sz w:val="20"/>
          <w:szCs w:val="20"/>
          <w:lang w:eastAsia="en-US"/>
        </w:rPr>
        <w:t xml:space="preserve">Technologické vybavenie pozostáva z nasledovných objektov: </w:t>
      </w:r>
    </w:p>
    <w:p w14:paraId="4BB98213" w14:textId="77777777" w:rsidR="003C5F1A" w:rsidRPr="003C5F1A" w:rsidRDefault="003C5F1A" w:rsidP="003C5F1A">
      <w:pPr>
        <w:numPr>
          <w:ilvl w:val="2"/>
          <w:numId w:val="75"/>
        </w:numPr>
        <w:overflowPunct w:val="0"/>
        <w:autoSpaceDE w:val="0"/>
        <w:autoSpaceDN w:val="0"/>
        <w:adjustRightInd w:val="0"/>
        <w:jc w:val="both"/>
        <w:textAlignment w:val="baseline"/>
        <w:rPr>
          <w:rFonts w:ascii="Arial" w:hAnsi="Arial" w:cs="Arial"/>
          <w:sz w:val="20"/>
          <w:szCs w:val="20"/>
        </w:rPr>
      </w:pPr>
      <w:r w:rsidRPr="003C5F1A">
        <w:rPr>
          <w:rFonts w:ascii="Arial" w:hAnsi="Arial" w:cs="Arial"/>
          <w:sz w:val="20"/>
          <w:szCs w:val="20"/>
        </w:rPr>
        <w:t>Rýchlostná cesta v úseku R2 Žiar nad Hronom – obchvat:</w:t>
      </w:r>
    </w:p>
    <w:p w14:paraId="26BFF895" w14:textId="77777777" w:rsidR="003C5F1A" w:rsidRPr="003C5F1A" w:rsidRDefault="003C5F1A" w:rsidP="003C5F1A">
      <w:pPr>
        <w:numPr>
          <w:ilvl w:val="4"/>
          <w:numId w:val="92"/>
        </w:numPr>
        <w:ind w:hanging="370"/>
        <w:rPr>
          <w:rFonts w:ascii="Arial" w:hAnsi="Arial" w:cs="Arial"/>
          <w:sz w:val="20"/>
          <w:szCs w:val="20"/>
        </w:rPr>
      </w:pPr>
      <w:proofErr w:type="spellStart"/>
      <w:r w:rsidRPr="003C5F1A">
        <w:rPr>
          <w:rFonts w:ascii="Arial" w:hAnsi="Arial" w:cs="Arial"/>
          <w:sz w:val="20"/>
          <w:szCs w:val="20"/>
        </w:rPr>
        <w:t>Sčítač</w:t>
      </w:r>
      <w:proofErr w:type="spellEnd"/>
      <w:r w:rsidRPr="003C5F1A">
        <w:rPr>
          <w:rFonts w:ascii="Arial" w:hAnsi="Arial" w:cs="Arial"/>
          <w:sz w:val="20"/>
          <w:szCs w:val="20"/>
        </w:rPr>
        <w:t xml:space="preserve"> dopravy kombinovaný s technologickým uzlom (ďalej len „</w:t>
      </w:r>
      <w:r w:rsidRPr="003C5F1A">
        <w:rPr>
          <w:rFonts w:ascii="Arial" w:hAnsi="Arial" w:cs="Arial"/>
          <w:b/>
          <w:sz w:val="20"/>
          <w:szCs w:val="20"/>
        </w:rPr>
        <w:t>TU</w:t>
      </w:r>
      <w:r w:rsidRPr="003C5F1A">
        <w:rPr>
          <w:rFonts w:ascii="Arial" w:hAnsi="Arial" w:cs="Arial"/>
          <w:sz w:val="20"/>
          <w:szCs w:val="20"/>
        </w:rPr>
        <w:t>“)</w:t>
      </w:r>
    </w:p>
    <w:p w14:paraId="2DB03243" w14:textId="77777777" w:rsidR="003C5F1A" w:rsidRPr="003C5F1A" w:rsidRDefault="003C5F1A" w:rsidP="003C5F1A">
      <w:pPr>
        <w:numPr>
          <w:ilvl w:val="4"/>
          <w:numId w:val="92"/>
        </w:numPr>
        <w:ind w:hanging="370"/>
        <w:rPr>
          <w:rFonts w:ascii="Arial" w:hAnsi="Arial" w:cs="Arial"/>
          <w:sz w:val="20"/>
          <w:szCs w:val="20"/>
        </w:rPr>
      </w:pPr>
      <w:r w:rsidRPr="003C5F1A">
        <w:rPr>
          <w:rFonts w:ascii="Arial" w:hAnsi="Arial" w:cs="Arial"/>
          <w:sz w:val="20"/>
          <w:szCs w:val="20"/>
        </w:rPr>
        <w:t>Kamerový dohľad kombinovaný s TU</w:t>
      </w:r>
    </w:p>
    <w:p w14:paraId="5B850EC7" w14:textId="77777777" w:rsidR="003C5F1A" w:rsidRPr="003C5F1A" w:rsidRDefault="003C5F1A" w:rsidP="003C5F1A">
      <w:pPr>
        <w:numPr>
          <w:ilvl w:val="4"/>
          <w:numId w:val="92"/>
        </w:numPr>
        <w:ind w:hanging="370"/>
        <w:rPr>
          <w:rFonts w:ascii="Arial" w:hAnsi="Arial" w:cs="Arial"/>
          <w:sz w:val="20"/>
          <w:szCs w:val="20"/>
        </w:rPr>
      </w:pPr>
      <w:r w:rsidRPr="003C5F1A">
        <w:rPr>
          <w:rFonts w:ascii="Arial" w:hAnsi="Arial" w:cs="Arial"/>
          <w:sz w:val="20"/>
          <w:szCs w:val="20"/>
        </w:rPr>
        <w:t>WiFi kombinovaný s TU</w:t>
      </w:r>
    </w:p>
    <w:p w14:paraId="1A94CB5A" w14:textId="77777777" w:rsidR="003C5F1A" w:rsidRPr="003C5F1A" w:rsidRDefault="003C5F1A" w:rsidP="003C5F1A">
      <w:pPr>
        <w:numPr>
          <w:ilvl w:val="4"/>
          <w:numId w:val="92"/>
        </w:numPr>
        <w:ind w:hanging="370"/>
        <w:rPr>
          <w:rFonts w:ascii="Arial" w:hAnsi="Arial" w:cs="Arial"/>
          <w:sz w:val="20"/>
          <w:szCs w:val="20"/>
        </w:rPr>
      </w:pPr>
      <w:r w:rsidRPr="003C5F1A">
        <w:rPr>
          <w:rFonts w:ascii="Arial" w:hAnsi="Arial" w:cs="Arial"/>
          <w:sz w:val="20"/>
          <w:szCs w:val="20"/>
        </w:rPr>
        <w:t>Optické vedenia, Optické rozvádzače, Káblové vedenia, Rozvádzače nízkeho napätia (ďalej len „</w:t>
      </w:r>
      <w:r w:rsidRPr="003C5F1A">
        <w:rPr>
          <w:rFonts w:ascii="Arial" w:hAnsi="Arial" w:cs="Arial"/>
          <w:b/>
          <w:sz w:val="20"/>
          <w:szCs w:val="20"/>
        </w:rPr>
        <w:t>NN</w:t>
      </w:r>
      <w:r w:rsidRPr="003C5F1A">
        <w:rPr>
          <w:rFonts w:ascii="Arial" w:hAnsi="Arial" w:cs="Arial"/>
          <w:sz w:val="20"/>
          <w:szCs w:val="20"/>
        </w:rPr>
        <w:t>“)</w:t>
      </w:r>
    </w:p>
    <w:p w14:paraId="5949F41D" w14:textId="77777777" w:rsidR="003C5F1A" w:rsidRPr="003C5F1A" w:rsidRDefault="003C5F1A" w:rsidP="003C5F1A">
      <w:pPr>
        <w:numPr>
          <w:ilvl w:val="4"/>
          <w:numId w:val="92"/>
        </w:numPr>
        <w:ind w:hanging="370"/>
        <w:rPr>
          <w:rFonts w:ascii="Arial" w:hAnsi="Arial" w:cs="Arial"/>
          <w:sz w:val="20"/>
          <w:szCs w:val="20"/>
        </w:rPr>
      </w:pPr>
      <w:r w:rsidRPr="003C5F1A">
        <w:rPr>
          <w:rFonts w:ascii="Arial" w:hAnsi="Arial" w:cs="Arial"/>
          <w:sz w:val="20"/>
          <w:szCs w:val="20"/>
        </w:rPr>
        <w:t>Lokálne operátorské pracovisko</w:t>
      </w:r>
    </w:p>
    <w:p w14:paraId="0526F420" w14:textId="77777777" w:rsidR="003C5F1A" w:rsidRPr="003C5F1A" w:rsidRDefault="003C5F1A" w:rsidP="003C5F1A">
      <w:pPr>
        <w:numPr>
          <w:ilvl w:val="2"/>
          <w:numId w:val="75"/>
        </w:numPr>
        <w:overflowPunct w:val="0"/>
        <w:autoSpaceDE w:val="0"/>
        <w:autoSpaceDN w:val="0"/>
        <w:adjustRightInd w:val="0"/>
        <w:jc w:val="both"/>
        <w:textAlignment w:val="baseline"/>
        <w:rPr>
          <w:rFonts w:ascii="Arial" w:hAnsi="Arial" w:cs="Arial"/>
          <w:sz w:val="20"/>
          <w:szCs w:val="20"/>
        </w:rPr>
      </w:pPr>
      <w:r w:rsidRPr="003C5F1A">
        <w:rPr>
          <w:rFonts w:ascii="Arial" w:hAnsi="Arial" w:cs="Arial"/>
          <w:sz w:val="20"/>
          <w:szCs w:val="20"/>
        </w:rPr>
        <w:t>Rýchlostná cesta v úseku R2 Zvolen, východ – Pstruša a R2 Pstruša – Kriváň:</w:t>
      </w:r>
    </w:p>
    <w:p w14:paraId="42701F34" w14:textId="77777777" w:rsidR="003C5F1A" w:rsidRPr="003C5F1A" w:rsidRDefault="003C5F1A" w:rsidP="003C5F1A">
      <w:pPr>
        <w:numPr>
          <w:ilvl w:val="4"/>
          <w:numId w:val="93"/>
        </w:numPr>
        <w:ind w:hanging="370"/>
        <w:rPr>
          <w:rFonts w:ascii="Arial" w:hAnsi="Arial" w:cs="Arial"/>
          <w:sz w:val="20"/>
          <w:szCs w:val="20"/>
        </w:rPr>
      </w:pPr>
      <w:r w:rsidRPr="003C5F1A">
        <w:rPr>
          <w:rFonts w:ascii="Arial" w:hAnsi="Arial" w:cs="Arial"/>
          <w:sz w:val="20"/>
          <w:szCs w:val="20"/>
        </w:rPr>
        <w:t>Technologické uzly a PDZ (RPDZ)</w:t>
      </w:r>
    </w:p>
    <w:p w14:paraId="6269F4D7" w14:textId="77777777" w:rsidR="003C5F1A" w:rsidRPr="003C5F1A" w:rsidRDefault="003C5F1A" w:rsidP="003C5F1A">
      <w:pPr>
        <w:numPr>
          <w:ilvl w:val="4"/>
          <w:numId w:val="93"/>
        </w:numPr>
        <w:ind w:hanging="370"/>
        <w:rPr>
          <w:rFonts w:ascii="Arial" w:hAnsi="Arial" w:cs="Arial"/>
          <w:sz w:val="20"/>
          <w:szCs w:val="20"/>
        </w:rPr>
      </w:pPr>
      <w:r w:rsidRPr="003C5F1A">
        <w:rPr>
          <w:rFonts w:ascii="Arial" w:hAnsi="Arial" w:cs="Arial"/>
          <w:sz w:val="20"/>
          <w:szCs w:val="20"/>
        </w:rPr>
        <w:t>Kamerový dohľad</w:t>
      </w:r>
    </w:p>
    <w:p w14:paraId="15E2CBFA" w14:textId="77777777" w:rsidR="003C5F1A" w:rsidRPr="003C5F1A" w:rsidRDefault="003C5F1A" w:rsidP="003C5F1A">
      <w:pPr>
        <w:numPr>
          <w:ilvl w:val="4"/>
          <w:numId w:val="93"/>
        </w:numPr>
        <w:ind w:hanging="370"/>
        <w:rPr>
          <w:rFonts w:ascii="Arial" w:hAnsi="Arial" w:cs="Arial"/>
          <w:sz w:val="20"/>
          <w:szCs w:val="20"/>
        </w:rPr>
      </w:pPr>
      <w:r w:rsidRPr="003C5F1A">
        <w:rPr>
          <w:rFonts w:ascii="Arial" w:hAnsi="Arial" w:cs="Arial"/>
          <w:sz w:val="20"/>
          <w:szCs w:val="20"/>
        </w:rPr>
        <w:t>Optické vedenia, Optické rozvádzače, Káblové vedenia, Rozvádzače NN</w:t>
      </w:r>
    </w:p>
    <w:p w14:paraId="38B7F091" w14:textId="77777777" w:rsidR="003C5F1A" w:rsidRPr="003C5F1A" w:rsidRDefault="003C5F1A" w:rsidP="003C5F1A">
      <w:pPr>
        <w:numPr>
          <w:ilvl w:val="4"/>
          <w:numId w:val="93"/>
        </w:numPr>
        <w:ind w:hanging="370"/>
        <w:rPr>
          <w:rFonts w:ascii="Arial" w:hAnsi="Arial" w:cs="Arial"/>
          <w:sz w:val="20"/>
          <w:szCs w:val="20"/>
        </w:rPr>
      </w:pPr>
      <w:r w:rsidRPr="003C5F1A">
        <w:rPr>
          <w:rFonts w:ascii="Arial" w:hAnsi="Arial" w:cs="Arial"/>
          <w:sz w:val="20"/>
          <w:szCs w:val="20"/>
        </w:rPr>
        <w:t>Lokálne operátorské pracovisko</w:t>
      </w:r>
    </w:p>
    <w:p w14:paraId="0394ADBE" w14:textId="77777777" w:rsidR="003C5F1A" w:rsidRPr="003C5F1A" w:rsidRDefault="003C5F1A" w:rsidP="003C5F1A">
      <w:pPr>
        <w:numPr>
          <w:ilvl w:val="1"/>
          <w:numId w:val="75"/>
        </w:numPr>
        <w:ind w:left="567" w:hanging="567"/>
        <w:jc w:val="both"/>
        <w:rPr>
          <w:rFonts w:ascii="Arial" w:hAnsi="Arial" w:cs="Arial"/>
          <w:color w:val="000000"/>
          <w:sz w:val="20"/>
          <w:szCs w:val="20"/>
        </w:rPr>
      </w:pPr>
      <w:r w:rsidRPr="003C5F1A">
        <w:rPr>
          <w:rFonts w:ascii="Arial" w:hAnsi="Arial" w:cs="Arial"/>
          <w:sz w:val="20"/>
          <w:szCs w:val="20"/>
        </w:rPr>
        <w:t>P</w:t>
      </w:r>
      <w:r w:rsidRPr="003C5F1A">
        <w:rPr>
          <w:rFonts w:ascii="Arial" w:hAnsi="Arial" w:cs="Arial"/>
          <w:bCs/>
          <w:sz w:val="20"/>
          <w:szCs w:val="20"/>
        </w:rPr>
        <w:t>očet zariadení technologického vybavenia s cenovým ohodnotením vyjadreným v </w:t>
      </w:r>
      <w:r w:rsidRPr="003C5F1A">
        <w:rPr>
          <w:rFonts w:ascii="Arial" w:hAnsi="Arial" w:cs="Arial"/>
          <w:sz w:val="20"/>
          <w:szCs w:val="20"/>
        </w:rPr>
        <w:t xml:space="preserve">jednotkových cenách je uvedený v Prílohe č. 2 - Cena za servis a údržbu technologického vybavenia rýchlostnej cesty R2 Žiar nad Hronom – obchvat, </w:t>
      </w:r>
      <w:r w:rsidRPr="003C5F1A">
        <w:rPr>
          <w:rFonts w:ascii="Arial" w:hAnsi="Arial" w:cs="Arial"/>
          <w:color w:val="000000"/>
          <w:sz w:val="20"/>
          <w:szCs w:val="20"/>
        </w:rPr>
        <w:t>(ďalej len „</w:t>
      </w:r>
      <w:r w:rsidRPr="003C5F1A">
        <w:rPr>
          <w:rFonts w:ascii="Arial" w:hAnsi="Arial" w:cs="Arial"/>
          <w:b/>
          <w:color w:val="000000"/>
          <w:sz w:val="20"/>
          <w:szCs w:val="20"/>
        </w:rPr>
        <w:t>Príloha č. 2</w:t>
      </w:r>
      <w:r w:rsidRPr="003C5F1A">
        <w:rPr>
          <w:rFonts w:ascii="Arial" w:hAnsi="Arial" w:cs="Arial"/>
          <w:color w:val="000000"/>
          <w:sz w:val="20"/>
          <w:szCs w:val="20"/>
        </w:rPr>
        <w:t>“) rámcovej dohody</w:t>
      </w:r>
      <w:r w:rsidRPr="003C5F1A">
        <w:rPr>
          <w:rFonts w:ascii="Arial" w:hAnsi="Arial" w:cs="Arial"/>
          <w:sz w:val="20"/>
          <w:szCs w:val="20"/>
        </w:rPr>
        <w:t xml:space="preserve">, a v Prílohe č. 3 - Cena za servis a údržbu technologického vybavenia rýchlostnej cesty v R2 Zvolen, východ – Pstruša a R2 Pstruša – Kriváň </w:t>
      </w:r>
      <w:r w:rsidRPr="003C5F1A">
        <w:rPr>
          <w:rFonts w:ascii="Arial" w:hAnsi="Arial" w:cs="Arial"/>
          <w:color w:val="000000"/>
          <w:sz w:val="20"/>
          <w:szCs w:val="20"/>
        </w:rPr>
        <w:t>(ďalej len „</w:t>
      </w:r>
      <w:r w:rsidRPr="003C5F1A">
        <w:rPr>
          <w:rFonts w:ascii="Arial" w:hAnsi="Arial" w:cs="Arial"/>
          <w:b/>
          <w:color w:val="000000"/>
          <w:sz w:val="20"/>
          <w:szCs w:val="20"/>
        </w:rPr>
        <w:t>Príloha č. 3</w:t>
      </w:r>
      <w:r w:rsidRPr="003C5F1A">
        <w:rPr>
          <w:rFonts w:ascii="Arial" w:hAnsi="Arial" w:cs="Arial"/>
          <w:color w:val="000000"/>
          <w:sz w:val="20"/>
          <w:szCs w:val="20"/>
        </w:rPr>
        <w:t xml:space="preserve">“) </w:t>
      </w:r>
      <w:r w:rsidRPr="003C5F1A">
        <w:rPr>
          <w:rFonts w:ascii="Arial" w:hAnsi="Arial" w:cs="Arial"/>
          <w:sz w:val="20"/>
          <w:szCs w:val="20"/>
        </w:rPr>
        <w:t xml:space="preserve">rámcovej dohody. </w:t>
      </w:r>
    </w:p>
    <w:p w14:paraId="79D9F4F0"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bCs/>
          <w:sz w:val="20"/>
          <w:szCs w:val="20"/>
        </w:rPr>
        <w:t>Súčasťou predmetu rámcovej dohody je aj priebežná aktualizácia prevádzkovej dokumentácie rýchlostnej cesty R2 podľa aktuálne platných technických predpisov. Priebežnou aktualizáciou prevádzkovej dokumentácie sa na účely rámcovej dohody rozumie zapracovanie akejkoľvek zmeny technologického vybavenia rýchlostnej cesty R2. Priebežnou aktualizáciou sa taktiež rozumie vyhotovenie dokumentácie skutočného vyhotovenia (ďalej len „</w:t>
      </w:r>
      <w:r w:rsidRPr="003C5F1A">
        <w:rPr>
          <w:rFonts w:ascii="Arial" w:hAnsi="Arial" w:cs="Arial"/>
          <w:b/>
          <w:bCs/>
          <w:sz w:val="20"/>
          <w:szCs w:val="20"/>
        </w:rPr>
        <w:t>DSVS“</w:t>
      </w:r>
      <w:r w:rsidRPr="003C5F1A">
        <w:rPr>
          <w:rFonts w:ascii="Arial" w:hAnsi="Arial" w:cs="Arial"/>
          <w:bCs/>
          <w:sz w:val="20"/>
          <w:szCs w:val="20"/>
        </w:rPr>
        <w:t>) v prípade, ak boli vykonané úpravy/doplnenia technologického vybavenia rýchlostnej cesty R2.</w:t>
      </w:r>
    </w:p>
    <w:p w14:paraId="39968DC1"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bCs/>
          <w:sz w:val="20"/>
          <w:szCs w:val="20"/>
        </w:rPr>
        <w:t>Súčasťou predmetu rámcovej dohody je aj vyhotovenie podrobných ročných správ o zhodnotení stavu technologického vybavenia rýchlostnej cesty R2.</w:t>
      </w:r>
    </w:p>
    <w:p w14:paraId="5FC8F49C"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bCs/>
          <w:sz w:val="20"/>
          <w:szCs w:val="20"/>
        </w:rPr>
        <w:t>Súčasťou predmetu rámcovej dohody je aj vyhotovenie správ o vykonávaní činnosti počas sezónnej údržby technologického vybavenia rýchlostnej cesty R2 v elektronickej forme a správ o vykonaní pravidelných revízií v zmysle STN.</w:t>
      </w:r>
    </w:p>
    <w:p w14:paraId="3B5CFA29"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bCs/>
          <w:sz w:val="20"/>
          <w:szCs w:val="20"/>
        </w:rPr>
        <w:t xml:space="preserve">Na práva a povinnosti strán rámcovej dohody vyplývajúce z vykonávania opráv a odstraňovania vád na zariadeniach technologického vybavenia sa primerane použijú ustanovenia § 536 a </w:t>
      </w:r>
      <w:proofErr w:type="spellStart"/>
      <w:r w:rsidRPr="003C5F1A">
        <w:rPr>
          <w:rFonts w:ascii="Arial" w:hAnsi="Arial" w:cs="Arial"/>
          <w:bCs/>
          <w:sz w:val="20"/>
          <w:szCs w:val="20"/>
        </w:rPr>
        <w:t>nasl</w:t>
      </w:r>
      <w:proofErr w:type="spellEnd"/>
      <w:r w:rsidRPr="003C5F1A">
        <w:rPr>
          <w:rFonts w:ascii="Arial" w:hAnsi="Arial" w:cs="Arial"/>
          <w:bCs/>
          <w:sz w:val="20"/>
          <w:szCs w:val="20"/>
        </w:rPr>
        <w:t>. Obchodného zákonníka.</w:t>
      </w:r>
    </w:p>
    <w:p w14:paraId="78F5C98A"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sz w:val="20"/>
          <w:szCs w:val="20"/>
        </w:rPr>
        <w:t>Poskytovateľ je oprávnený dodávať len tie náhradné diely, ktoré sú uvedené v Prílohe č. 5 - Zoznam náhradných dielov pre technologické vybavenie rýchlostnej cesty v úseku R2 Žiar nad Hronom – obchvat, R2 Zvolen, východ – Pstruša a R2 Pstruša – Kriváň</w:t>
      </w:r>
      <w:r w:rsidRPr="003C5F1A" w:rsidDel="0073725E">
        <w:rPr>
          <w:rFonts w:ascii="Arial" w:hAnsi="Arial" w:cs="Arial"/>
          <w:sz w:val="20"/>
          <w:szCs w:val="20"/>
        </w:rPr>
        <w:t xml:space="preserve"> </w:t>
      </w:r>
      <w:r w:rsidRPr="003C5F1A">
        <w:rPr>
          <w:rFonts w:ascii="Arial" w:hAnsi="Arial" w:cs="Arial"/>
          <w:sz w:val="20"/>
          <w:szCs w:val="20"/>
        </w:rPr>
        <w:t>(ďalej len „</w:t>
      </w:r>
      <w:r w:rsidRPr="003C5F1A">
        <w:rPr>
          <w:rFonts w:ascii="Arial" w:hAnsi="Arial" w:cs="Arial"/>
          <w:b/>
          <w:sz w:val="20"/>
          <w:szCs w:val="20"/>
        </w:rPr>
        <w:t>Príloha č. 5</w:t>
      </w:r>
      <w:r w:rsidRPr="003C5F1A">
        <w:rPr>
          <w:rFonts w:ascii="Arial" w:hAnsi="Arial" w:cs="Arial"/>
          <w:sz w:val="20"/>
          <w:szCs w:val="20"/>
        </w:rPr>
        <w:t>“) rámcovej dohody, v takých počtoch, na ktoré vznikne potreba z dôvodu opravy v prípade poruchy technologického vybavenia. Náhradné diely uvedené v Prílohe č. 5 rámcovej dohody, na ktoré nevznikne potreba z dôvodu opravy v prípade poruchy technologického vybavenia poskytovateľ nedodáva.</w:t>
      </w:r>
    </w:p>
    <w:p w14:paraId="08419A63"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sz w:val="20"/>
          <w:szCs w:val="20"/>
        </w:rPr>
        <w:t xml:space="preserve">Súčasťou predmetu rámcovej dohody je aj priebežná aktualizácia Zoznamu náhradných dielov na opravy technologického vybavenia, ktoré sú uvedené v Prílohe č. 5 rámcovej dohody. </w:t>
      </w:r>
    </w:p>
    <w:p w14:paraId="57CC8721" w14:textId="77777777" w:rsidR="003C5F1A" w:rsidRPr="003C5F1A" w:rsidRDefault="003C5F1A" w:rsidP="003C5F1A">
      <w:pPr>
        <w:numPr>
          <w:ilvl w:val="1"/>
          <w:numId w:val="75"/>
        </w:numPr>
        <w:overflowPunct w:val="0"/>
        <w:autoSpaceDE w:val="0"/>
        <w:autoSpaceDN w:val="0"/>
        <w:adjustRightInd w:val="0"/>
        <w:ind w:left="567" w:hanging="567"/>
        <w:jc w:val="both"/>
        <w:textAlignment w:val="baseline"/>
        <w:rPr>
          <w:rFonts w:ascii="Arial" w:hAnsi="Arial" w:cs="Arial"/>
          <w:bCs/>
          <w:sz w:val="20"/>
          <w:szCs w:val="20"/>
        </w:rPr>
      </w:pPr>
      <w:r w:rsidRPr="003C5F1A">
        <w:rPr>
          <w:rFonts w:ascii="Arial" w:hAnsi="Arial" w:cs="Arial"/>
          <w:bCs/>
          <w:sz w:val="20"/>
          <w:szCs w:val="20"/>
        </w:rPr>
        <w:t xml:space="preserve">Predmetom rámcovej dohody nie je odstránenie tých vád, na ktoré sa vzťahuje záruka podľa zmlúv, ktoré má objednávateľ uzavreté s tretími osobami (dodávateľmi technologických zariadení). Pre vylúčenie všetkých pochybností, poskytovateľ sa zaväzuje poskytnúť tretím osobám a </w:t>
      </w:r>
      <w:r w:rsidRPr="003C5F1A">
        <w:rPr>
          <w:rFonts w:ascii="Arial" w:hAnsi="Arial" w:cs="Arial"/>
          <w:bCs/>
          <w:sz w:val="20"/>
          <w:szCs w:val="20"/>
        </w:rPr>
        <w:lastRenderedPageBreak/>
        <w:t>objednávateľovi maximálnu súčinnosť pri odstraňovaní vád podľa predchádzajúcej vety, ako aj v prípade potreby modernizácie alebo upgrade technologického vybavenia.</w:t>
      </w:r>
    </w:p>
    <w:p w14:paraId="5C68DB8C" w14:textId="77777777" w:rsidR="003C5F1A" w:rsidRPr="003C5F1A" w:rsidRDefault="003C5F1A" w:rsidP="003C5F1A">
      <w:pPr>
        <w:numPr>
          <w:ilvl w:val="1"/>
          <w:numId w:val="75"/>
        </w:numPr>
        <w:ind w:left="567" w:hanging="567"/>
        <w:contextualSpacing/>
        <w:jc w:val="both"/>
        <w:rPr>
          <w:rFonts w:ascii="Arial" w:hAnsi="Arial" w:cs="Arial"/>
          <w:noProof/>
          <w:sz w:val="20"/>
          <w:szCs w:val="20"/>
          <w:lang w:eastAsia="en-US"/>
        </w:rPr>
      </w:pPr>
      <w:r w:rsidRPr="003C5F1A">
        <w:rPr>
          <w:rFonts w:ascii="Arial" w:hAnsi="Arial" w:cs="Arial"/>
          <w:noProof/>
          <w:sz w:val="20"/>
          <w:szCs w:val="20"/>
          <w:lang w:eastAsia="en-US"/>
        </w:rPr>
        <w:t>Každú zmenu rámcovej dohody, ktorá nebola predvídateľná v čase uzatvorenia rámcovej dohody je možné vykonať buď uzatvorením dodatku k rámcovej dohode v súlade s ust. § 18 ZVO alebo zadaním novej zákazky postupom zadávania zákazky podľa ZVO.</w:t>
      </w:r>
    </w:p>
    <w:p w14:paraId="3DBB6C8A" w14:textId="11A546BD" w:rsidR="003C5F1A" w:rsidRPr="003C5F1A" w:rsidRDefault="003C5F1A" w:rsidP="003E27B6">
      <w:pPr>
        <w:numPr>
          <w:ilvl w:val="1"/>
          <w:numId w:val="75"/>
        </w:numPr>
        <w:ind w:left="567" w:hanging="567"/>
        <w:contextualSpacing/>
        <w:jc w:val="both"/>
        <w:rPr>
          <w:rFonts w:ascii="Arial" w:hAnsi="Arial" w:cs="Arial"/>
          <w:noProof/>
          <w:sz w:val="20"/>
          <w:szCs w:val="20"/>
          <w:lang w:eastAsia="en-US"/>
        </w:rPr>
      </w:pPr>
      <w:r w:rsidRPr="003C5F1A">
        <w:rPr>
          <w:rFonts w:ascii="Arial" w:hAnsi="Arial" w:cs="Arial"/>
          <w:bCs/>
          <w:noProof/>
          <w:color w:val="000000"/>
          <w:sz w:val="20"/>
          <w:szCs w:val="20"/>
          <w:lang w:eastAsia="en-US"/>
        </w:rPr>
        <w:t>Plnením povinností podľa Zmluvy o zabezpečení plnenia bezpečnostných opatrení a notifikačných povinností sa na účely rámcovej dohody rozumie plnenie povinností podľa Zmluvy o zabezpečení plnenia bezpečnostných opatrení a notifikačných povinností,</w:t>
      </w:r>
      <w:r w:rsidRPr="003C5F1A">
        <w:rPr>
          <w:rFonts w:ascii="Arial" w:hAnsi="Arial" w:cs="Arial"/>
          <w:noProof/>
          <w:sz w:val="20"/>
          <w:szCs w:val="20"/>
          <w:lang w:eastAsia="en-US"/>
        </w:rPr>
        <w:t xml:space="preserve"> ktorú poskytovateľ uzatvoril s objednávateľom </w:t>
      </w:r>
      <w:r w:rsidR="003E27B6" w:rsidRPr="003E27B6">
        <w:rPr>
          <w:rFonts w:ascii="Arial" w:hAnsi="Arial" w:cs="Arial"/>
          <w:noProof/>
          <w:sz w:val="20"/>
          <w:szCs w:val="20"/>
          <w:lang w:eastAsia="en-US"/>
        </w:rPr>
        <w:t>najneskôr ku dňu začatia poskytovania predmetu rámcovej dohody</w:t>
      </w:r>
      <w:r w:rsidRPr="003C5F1A">
        <w:rPr>
          <w:rFonts w:ascii="Arial" w:hAnsi="Arial" w:cs="Arial"/>
          <w:noProof/>
          <w:sz w:val="20"/>
          <w:szCs w:val="20"/>
          <w:lang w:eastAsia="en-US"/>
        </w:rPr>
        <w:t xml:space="preserve"> a v súlade s</w:t>
      </w:r>
      <w:r w:rsidRPr="003C5F1A">
        <w:rPr>
          <w:rFonts w:ascii="Arial" w:hAnsi="Arial" w:cs="Arial"/>
          <w:bCs/>
          <w:noProof/>
          <w:color w:val="000000"/>
          <w:sz w:val="20"/>
          <w:szCs w:val="20"/>
          <w:lang w:eastAsia="en-US"/>
        </w:rPr>
        <w:t xml:space="preserve"> § 19 ods. 2 zákona č. 69/2018 Z.z. o kybernetickej bezpečnosti a o zmene a doplnení niektorých zákonov v znení neskorších predpisov (ďalej len „</w:t>
      </w:r>
      <w:r w:rsidRPr="003C5F1A">
        <w:rPr>
          <w:rFonts w:ascii="Arial" w:eastAsia="Calibri" w:hAnsi="Arial" w:cs="Arial"/>
          <w:b/>
          <w:noProof/>
          <w:sz w:val="20"/>
          <w:szCs w:val="20"/>
          <w:lang w:eastAsia="en-US"/>
        </w:rPr>
        <w:t>ZoKB</w:t>
      </w:r>
      <w:r w:rsidRPr="003C5F1A">
        <w:rPr>
          <w:rFonts w:ascii="Arial" w:eastAsia="Calibri" w:hAnsi="Arial" w:cs="Arial"/>
          <w:noProof/>
          <w:sz w:val="20"/>
          <w:szCs w:val="20"/>
          <w:lang w:eastAsia="en-US"/>
        </w:rPr>
        <w:t>“)</w:t>
      </w:r>
      <w:r w:rsidRPr="003C5F1A">
        <w:rPr>
          <w:rFonts w:ascii="Arial" w:hAnsi="Arial" w:cs="Arial"/>
          <w:bCs/>
          <w:noProof/>
          <w:color w:val="000000"/>
          <w:sz w:val="20"/>
          <w:szCs w:val="20"/>
          <w:lang w:eastAsia="en-US"/>
        </w:rPr>
        <w:t>, obsahujúcou náležitosti minimálne v rozsahu Vyhlášky Národného bezpečnostného úradu č. 362/2018 Z.z., ktorou sa ustanovuje obsah bezpečnostných opatrení, obsah a štruktúra bezpečnostnej dokumentácie a rozsah všeobecných bezpečnostných opatrení a ktorá ako neoddeliteľná súčasť rámcovej dohody tvorí Prílohu č. 16 rámcovej dohody (ďalej len „</w:t>
      </w:r>
      <w:r w:rsidRPr="003C5F1A">
        <w:rPr>
          <w:rFonts w:ascii="Arial" w:hAnsi="Arial" w:cs="Arial"/>
          <w:b/>
          <w:bCs/>
          <w:noProof/>
          <w:color w:val="000000"/>
          <w:sz w:val="20"/>
          <w:szCs w:val="20"/>
          <w:lang w:eastAsia="en-US"/>
        </w:rPr>
        <w:t>Zmluva KB</w:t>
      </w:r>
      <w:r w:rsidRPr="003C5F1A">
        <w:rPr>
          <w:rFonts w:ascii="Arial" w:hAnsi="Arial" w:cs="Arial"/>
          <w:bCs/>
          <w:noProof/>
          <w:color w:val="000000"/>
          <w:sz w:val="20"/>
          <w:szCs w:val="20"/>
          <w:lang w:eastAsia="en-US"/>
        </w:rPr>
        <w:t>“).</w:t>
      </w:r>
    </w:p>
    <w:p w14:paraId="5A3FCC70" w14:textId="77777777" w:rsidR="003C5F1A" w:rsidRPr="003C5F1A" w:rsidRDefault="003C5F1A" w:rsidP="003C5F1A">
      <w:pPr>
        <w:ind w:left="567"/>
        <w:jc w:val="both"/>
        <w:rPr>
          <w:rFonts w:ascii="Arial" w:hAnsi="Arial" w:cs="Arial"/>
          <w:noProof/>
          <w:sz w:val="20"/>
          <w:szCs w:val="20"/>
          <w:lang w:eastAsia="en-US"/>
        </w:rPr>
      </w:pPr>
    </w:p>
    <w:p w14:paraId="5C92CA83"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Čl. 2</w:t>
      </w:r>
    </w:p>
    <w:p w14:paraId="066FFE07"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MIESTO A ČAS PLNENIA</w:t>
      </w:r>
    </w:p>
    <w:p w14:paraId="1170FE61" w14:textId="18EFC038" w:rsidR="003C5F1A" w:rsidRPr="003C5F1A" w:rsidRDefault="003C5F1A" w:rsidP="003C5F1A">
      <w:pPr>
        <w:numPr>
          <w:ilvl w:val="1"/>
          <w:numId w:val="76"/>
        </w:numPr>
        <w:ind w:left="567" w:hanging="567"/>
        <w:jc w:val="both"/>
        <w:rPr>
          <w:rFonts w:ascii="Arial" w:hAnsi="Arial" w:cs="Arial"/>
          <w:sz w:val="20"/>
          <w:szCs w:val="20"/>
        </w:rPr>
      </w:pPr>
      <w:r w:rsidRPr="003C5F1A">
        <w:rPr>
          <w:rFonts w:ascii="Arial" w:hAnsi="Arial" w:cs="Arial"/>
          <w:sz w:val="20"/>
          <w:szCs w:val="20"/>
        </w:rPr>
        <w:t xml:space="preserve">Rámcová dohoda je uzavretá na obdobie 48 (štyridsať osem) mesiacov odo dňa nadobudnutia jej účinnosti alebo do vyčerpania sumy, ktorá nemôže prekročiť sumu </w:t>
      </w:r>
      <w:r w:rsidRPr="003C5F1A">
        <w:rPr>
          <w:rFonts w:ascii="Arial" w:hAnsi="Arial" w:cs="Arial"/>
          <w:bCs/>
          <w:color w:val="000000"/>
          <w:sz w:val="20"/>
          <w:szCs w:val="20"/>
          <w:shd w:val="clear" w:color="auto" w:fill="FFFF00"/>
        </w:rPr>
        <w:t>..................</w:t>
      </w:r>
      <w:r w:rsidRPr="003C5F1A">
        <w:rPr>
          <w:rFonts w:ascii="Arial" w:hAnsi="Arial" w:cs="Arial"/>
          <w:bCs/>
          <w:color w:val="000000"/>
          <w:sz w:val="20"/>
          <w:szCs w:val="20"/>
        </w:rPr>
        <w:t xml:space="preserve"> EUR</w:t>
      </w:r>
      <w:r w:rsidR="00A3012F">
        <w:rPr>
          <w:rFonts w:ascii="Arial" w:hAnsi="Arial" w:cs="Arial"/>
          <w:bCs/>
          <w:color w:val="000000"/>
          <w:sz w:val="20"/>
          <w:szCs w:val="20"/>
        </w:rPr>
        <w:t xml:space="preserve"> bez DPH</w:t>
      </w:r>
      <w:r w:rsidRPr="003C5F1A">
        <w:rPr>
          <w:rFonts w:ascii="Arial" w:hAnsi="Arial" w:cs="Arial"/>
          <w:sz w:val="20"/>
          <w:szCs w:val="20"/>
        </w:rPr>
        <w:t xml:space="preserve"> prijatú v ponuke úspešného uchádzača, podľa tohto, ktorá skutočnosť nastane skôr. </w:t>
      </w:r>
    </w:p>
    <w:p w14:paraId="36DB8CAE" w14:textId="77777777" w:rsidR="003C5F1A" w:rsidRPr="003C5F1A" w:rsidRDefault="003C5F1A" w:rsidP="003C5F1A">
      <w:pPr>
        <w:numPr>
          <w:ilvl w:val="1"/>
          <w:numId w:val="76"/>
        </w:numPr>
        <w:ind w:left="567" w:hanging="567"/>
        <w:jc w:val="both"/>
        <w:rPr>
          <w:rFonts w:ascii="Arial" w:hAnsi="Arial" w:cs="Arial"/>
          <w:sz w:val="20"/>
          <w:szCs w:val="20"/>
        </w:rPr>
      </w:pPr>
      <w:r w:rsidRPr="003C5F1A">
        <w:rPr>
          <w:rFonts w:ascii="Arial" w:hAnsi="Arial" w:cs="Arial"/>
          <w:sz w:val="20"/>
          <w:szCs w:val="20"/>
        </w:rPr>
        <w:t>Miesto plnenia rámcovej dohody objednávateľ protokolárne odovzdá poskytovateľovi po nadobudnutí účinnosti rámcovej dohody.</w:t>
      </w:r>
    </w:p>
    <w:p w14:paraId="1FB0C6F4" w14:textId="77777777" w:rsidR="003C5F1A" w:rsidRPr="003C5F1A" w:rsidRDefault="003C5F1A" w:rsidP="003C5F1A">
      <w:pPr>
        <w:numPr>
          <w:ilvl w:val="1"/>
          <w:numId w:val="76"/>
        </w:numPr>
        <w:ind w:left="567" w:hanging="567"/>
        <w:jc w:val="both"/>
        <w:rPr>
          <w:rFonts w:ascii="Arial" w:hAnsi="Arial" w:cs="Arial"/>
          <w:sz w:val="20"/>
          <w:szCs w:val="20"/>
        </w:rPr>
      </w:pPr>
      <w:r w:rsidRPr="003C5F1A">
        <w:rPr>
          <w:rFonts w:ascii="Arial" w:hAnsi="Arial" w:cs="Arial"/>
          <w:sz w:val="20"/>
          <w:szCs w:val="20"/>
        </w:rPr>
        <w:t>Strany rámcovej dohody sa dohodli, že objednávateľ do 7 (siedmich) kalendárnych dní od nadobudnutia účinnosti tejto rámcovej dohody vyzve poskytovateľa na začatie vykonávania servisu technologického vybavenia rýchlostnej cesty R2 „</w:t>
      </w:r>
      <w:r w:rsidRPr="003C5F1A">
        <w:rPr>
          <w:rFonts w:ascii="Arial" w:hAnsi="Arial" w:cs="Arial"/>
          <w:i/>
          <w:sz w:val="20"/>
          <w:szCs w:val="20"/>
        </w:rPr>
        <w:t>Výzvou na protokolárne prevzatie miesta plnenia</w:t>
      </w:r>
      <w:r w:rsidRPr="003C5F1A">
        <w:rPr>
          <w:rFonts w:ascii="Arial" w:hAnsi="Arial" w:cs="Arial"/>
          <w:sz w:val="20"/>
          <w:szCs w:val="20"/>
        </w:rPr>
        <w:t>“ (ďalej len „</w:t>
      </w:r>
      <w:r w:rsidRPr="003C5F1A">
        <w:rPr>
          <w:rFonts w:ascii="Arial" w:hAnsi="Arial" w:cs="Arial"/>
          <w:b/>
          <w:sz w:val="20"/>
          <w:szCs w:val="20"/>
        </w:rPr>
        <w:t>výzva</w:t>
      </w:r>
      <w:r w:rsidRPr="003C5F1A">
        <w:rPr>
          <w:rFonts w:ascii="Arial" w:hAnsi="Arial" w:cs="Arial"/>
          <w:sz w:val="20"/>
          <w:szCs w:val="20"/>
        </w:rPr>
        <w:t xml:space="preserve">“). Poskytovateľ je povinný dostaviť sa na prevzatie miesta plnenia v termíne určenom objednávateľom vo výzve. Poskytovateľ je povinný protokolárne prevziať miesto plnenia na účely plnenia rámcovej dohody najneskôr do 7 (siedmich) kalendárnych dní od termínu na prevzatie miesta plnenia určenom objednávateľom vo výzve podľa predchádzajúcej vety. V rámci protokolárneho prevzatia miesta plnenia objednávateľ odovzdá poskytovateľovi technologické vybavenie rýchlostnej cesty R2 Žiar nad Hronom – obchvat, R2 Zvolen, východ – Pstruša a R2 Pstruša – Kriváň a dokumentáciu k plneniu tejto rámcovej dohody. </w:t>
      </w:r>
    </w:p>
    <w:p w14:paraId="5BCD4D04" w14:textId="77777777" w:rsidR="003C5F1A" w:rsidRPr="003C5F1A" w:rsidRDefault="003C5F1A" w:rsidP="003C5F1A">
      <w:pPr>
        <w:numPr>
          <w:ilvl w:val="1"/>
          <w:numId w:val="76"/>
        </w:numPr>
        <w:ind w:left="567" w:hanging="567"/>
        <w:jc w:val="both"/>
        <w:rPr>
          <w:rFonts w:ascii="Arial" w:hAnsi="Arial" w:cs="Arial"/>
          <w:sz w:val="20"/>
          <w:szCs w:val="20"/>
        </w:rPr>
      </w:pPr>
      <w:r w:rsidRPr="003C5F1A">
        <w:rPr>
          <w:rFonts w:ascii="Arial" w:hAnsi="Arial" w:cs="Arial"/>
          <w:sz w:val="20"/>
          <w:szCs w:val="20"/>
        </w:rPr>
        <w:t xml:space="preserve">Poskytovateľ sa zaväzuje vykonávať opravy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1.1.1 bodu 1.1 článku 1 rámcovej dohody spôsobom a v čase podľa článku 3 rámcovej dohody.</w:t>
      </w:r>
    </w:p>
    <w:p w14:paraId="6E106C24" w14:textId="77777777" w:rsidR="003C5F1A" w:rsidRPr="003C5F1A" w:rsidRDefault="003C5F1A" w:rsidP="003C5F1A">
      <w:pPr>
        <w:numPr>
          <w:ilvl w:val="1"/>
          <w:numId w:val="76"/>
        </w:numPr>
        <w:ind w:left="567" w:hanging="567"/>
        <w:jc w:val="both"/>
        <w:rPr>
          <w:rFonts w:ascii="Arial" w:hAnsi="Arial" w:cs="Arial"/>
          <w:sz w:val="20"/>
          <w:szCs w:val="20"/>
        </w:rPr>
      </w:pPr>
      <w:r w:rsidRPr="003C5F1A">
        <w:rPr>
          <w:rFonts w:ascii="Arial" w:hAnsi="Arial" w:cs="Arial"/>
          <w:sz w:val="20"/>
          <w:szCs w:val="20"/>
        </w:rPr>
        <w:t xml:space="preserve">Poskytovateľ sa zaväzuje vykonávať servis technologického vybavenia podľa obdobia výkonu servisných činností  uvedeného v Prílohe č. 2 a v Prílohe č. 3 rámcovej dohody. </w:t>
      </w:r>
    </w:p>
    <w:p w14:paraId="07118B2E" w14:textId="77777777" w:rsidR="003C5F1A" w:rsidRPr="003C5F1A" w:rsidRDefault="003C5F1A" w:rsidP="003C5F1A">
      <w:pPr>
        <w:numPr>
          <w:ilvl w:val="1"/>
          <w:numId w:val="76"/>
        </w:numPr>
        <w:ind w:left="567" w:hanging="567"/>
        <w:jc w:val="both"/>
        <w:rPr>
          <w:rFonts w:ascii="Arial" w:hAnsi="Arial" w:cs="Arial"/>
          <w:sz w:val="20"/>
          <w:szCs w:val="20"/>
        </w:rPr>
      </w:pPr>
      <w:r w:rsidRPr="003C5F1A">
        <w:rPr>
          <w:rFonts w:ascii="Arial" w:hAnsi="Arial" w:cs="Arial"/>
          <w:sz w:val="20"/>
          <w:szCs w:val="20"/>
        </w:rPr>
        <w:t xml:space="preserve">Na základe písomnej požiadavky objednávateľa je poskytovateľ povinný vykonávať servis technologického vybavenia a opravy technologického vybavenia rýchlostnej cesty R2 Žiar nad Hronom – obchvat, R2 Zvolen, východ – Pstruša a R2 Pstruša – Kriváň aj v nočných hodinách, počas víkendov a sviatkov. </w:t>
      </w:r>
    </w:p>
    <w:p w14:paraId="47151EFB" w14:textId="77777777" w:rsidR="003C5F1A" w:rsidRPr="003C5F1A" w:rsidRDefault="003C5F1A" w:rsidP="003C5F1A">
      <w:pPr>
        <w:tabs>
          <w:tab w:val="left" w:pos="851"/>
        </w:tabs>
        <w:jc w:val="center"/>
        <w:outlineLvl w:val="4"/>
        <w:rPr>
          <w:rFonts w:ascii="Arial" w:eastAsia="Calibri" w:hAnsi="Arial" w:cs="Arial"/>
          <w:b/>
          <w:bCs/>
          <w:i/>
          <w:iCs/>
          <w:sz w:val="20"/>
          <w:szCs w:val="20"/>
          <w:lang w:eastAsia="en-US"/>
        </w:rPr>
      </w:pPr>
      <w:r w:rsidRPr="003C5F1A">
        <w:rPr>
          <w:rFonts w:ascii="Arial" w:eastAsia="Calibri" w:hAnsi="Arial" w:cs="Arial"/>
          <w:b/>
          <w:bCs/>
          <w:iCs/>
          <w:sz w:val="20"/>
          <w:szCs w:val="20"/>
          <w:lang w:eastAsia="en-US"/>
        </w:rPr>
        <w:t xml:space="preserve">Čl. 3 </w:t>
      </w:r>
    </w:p>
    <w:p w14:paraId="105250AA" w14:textId="77777777" w:rsidR="003C5F1A" w:rsidRPr="003C5F1A" w:rsidRDefault="003C5F1A" w:rsidP="003C5F1A">
      <w:pPr>
        <w:keepNext/>
        <w:jc w:val="center"/>
        <w:outlineLvl w:val="3"/>
        <w:rPr>
          <w:rFonts w:ascii="Arial" w:hAnsi="Arial" w:cs="Arial"/>
          <w:b/>
          <w:bCs/>
          <w:i/>
          <w:sz w:val="20"/>
          <w:szCs w:val="20"/>
          <w:lang w:eastAsia="en-US"/>
        </w:rPr>
      </w:pPr>
      <w:r w:rsidRPr="003C5F1A">
        <w:rPr>
          <w:rFonts w:ascii="Arial" w:hAnsi="Arial" w:cs="Arial"/>
          <w:b/>
          <w:bCs/>
          <w:sz w:val="20"/>
          <w:szCs w:val="20"/>
          <w:lang w:eastAsia="en-US"/>
        </w:rPr>
        <w:t>ZÁKLADNÉ PRAVIDLÁ VYKONÁVANIA PREDMETU RÁMCOVEJ DOHODY</w:t>
      </w:r>
    </w:p>
    <w:p w14:paraId="40ED3631" w14:textId="77777777" w:rsidR="003C5F1A" w:rsidRPr="003C5F1A" w:rsidRDefault="003C5F1A" w:rsidP="003C5F1A">
      <w:pPr>
        <w:numPr>
          <w:ilvl w:val="1"/>
          <w:numId w:val="77"/>
        </w:numPr>
        <w:ind w:left="567"/>
        <w:jc w:val="both"/>
        <w:rPr>
          <w:rFonts w:ascii="Arial" w:hAnsi="Arial" w:cs="Arial"/>
          <w:sz w:val="20"/>
          <w:szCs w:val="20"/>
        </w:rPr>
      </w:pPr>
      <w:r w:rsidRPr="003C5F1A">
        <w:rPr>
          <w:rFonts w:ascii="Arial" w:hAnsi="Arial" w:cs="Arial"/>
          <w:sz w:val="20"/>
          <w:szCs w:val="20"/>
        </w:rPr>
        <w:t>Poskytovateľ sa zaväzuje vykonávať predmet rámcovej dohody podľa bodu 1.1 článku 1 rámcovej dohody len osobami na to oprávnenými a poučenými, a to nasledovne:</w:t>
      </w:r>
    </w:p>
    <w:p w14:paraId="6744C4A0" w14:textId="77777777" w:rsidR="003C5F1A" w:rsidRPr="003C5F1A" w:rsidRDefault="003C5F1A" w:rsidP="003C5F1A">
      <w:pPr>
        <w:numPr>
          <w:ilvl w:val="2"/>
          <w:numId w:val="77"/>
        </w:numPr>
        <w:ind w:left="1418" w:hanging="851"/>
        <w:jc w:val="both"/>
        <w:rPr>
          <w:rFonts w:ascii="Arial" w:hAnsi="Arial" w:cs="Arial"/>
          <w:sz w:val="20"/>
          <w:szCs w:val="20"/>
        </w:rPr>
      </w:pPr>
      <w:r w:rsidRPr="003C5F1A">
        <w:rPr>
          <w:rFonts w:ascii="Arial" w:hAnsi="Arial" w:cs="Arial"/>
          <w:sz w:val="20"/>
          <w:szCs w:val="20"/>
        </w:rPr>
        <w:t xml:space="preserve">Opravy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1.1.1 bodu 1.1 článku 1 spôsobom popísaným v bodoch 3.5 až 3.6 tohto článku rámcovej dohody.</w:t>
      </w:r>
    </w:p>
    <w:p w14:paraId="54380B43" w14:textId="77777777" w:rsidR="003C5F1A" w:rsidRPr="003C5F1A" w:rsidRDefault="003C5F1A" w:rsidP="003C5F1A">
      <w:pPr>
        <w:numPr>
          <w:ilvl w:val="2"/>
          <w:numId w:val="77"/>
        </w:numPr>
        <w:ind w:left="1418" w:hanging="851"/>
        <w:jc w:val="both"/>
        <w:rPr>
          <w:rFonts w:ascii="Arial" w:hAnsi="Arial" w:cs="Arial"/>
          <w:sz w:val="20"/>
          <w:szCs w:val="20"/>
        </w:rPr>
      </w:pPr>
      <w:r w:rsidRPr="003C5F1A">
        <w:rPr>
          <w:rFonts w:ascii="Arial" w:hAnsi="Arial" w:cs="Arial"/>
          <w:sz w:val="20"/>
          <w:szCs w:val="20"/>
        </w:rPr>
        <w:t xml:space="preserve">Servis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1.1.2 bodu 1.1 článku 1 spôsobom podľa bodu 2.5 článku 2 rámcovej dohody. </w:t>
      </w:r>
    </w:p>
    <w:p w14:paraId="0514DAB7"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Kontaktná adresa poskytovateľa pre účely vykonávania servisu technologického vybavenia a opráv technologického vybavenia je:</w:t>
      </w:r>
    </w:p>
    <w:p w14:paraId="0C175C00"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w:t>
      </w:r>
    </w:p>
    <w:p w14:paraId="77312458"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w:t>
      </w:r>
    </w:p>
    <w:p w14:paraId="334C3496"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w:t>
      </w:r>
    </w:p>
    <w:p w14:paraId="0D8A38A2"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Ďalšie kontaktné údaje zamestnancov poskytovateľa, splnomocnených na zastupovanie vyššie uvedenej osoby vo veci vykonávania servisu technologického vybavenia a opráv technologického vybavenia:</w:t>
      </w:r>
    </w:p>
    <w:p w14:paraId="0AAB6609"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w:t>
      </w:r>
    </w:p>
    <w:p w14:paraId="6C76302C"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w:t>
      </w:r>
    </w:p>
    <w:p w14:paraId="0D22FE13" w14:textId="77777777" w:rsidR="003C5F1A" w:rsidRPr="003C5F1A" w:rsidRDefault="003C5F1A" w:rsidP="003C5F1A">
      <w:pPr>
        <w:ind w:left="567"/>
        <w:jc w:val="both"/>
        <w:rPr>
          <w:rFonts w:ascii="Arial" w:eastAsia="Calibri" w:hAnsi="Arial" w:cs="Arial"/>
          <w:noProof/>
          <w:sz w:val="20"/>
          <w:szCs w:val="20"/>
        </w:rPr>
      </w:pPr>
      <w:r w:rsidRPr="003C5F1A">
        <w:rPr>
          <w:rFonts w:ascii="Arial" w:eastAsia="Calibri" w:hAnsi="Arial" w:cs="Arial"/>
          <w:noProof/>
          <w:sz w:val="20"/>
          <w:szCs w:val="20"/>
        </w:rPr>
        <w:t>.........................................................................................................................................................</w:t>
      </w:r>
    </w:p>
    <w:p w14:paraId="1279DC92" w14:textId="77777777" w:rsidR="003C5F1A" w:rsidRPr="003C5F1A" w:rsidRDefault="003C5F1A" w:rsidP="003C5F1A">
      <w:pPr>
        <w:ind w:left="567"/>
        <w:jc w:val="both"/>
        <w:rPr>
          <w:rFonts w:ascii="Arial" w:hAnsi="Arial" w:cs="Arial"/>
          <w:sz w:val="20"/>
          <w:szCs w:val="20"/>
        </w:rPr>
      </w:pPr>
      <w:r w:rsidRPr="003C5F1A">
        <w:rPr>
          <w:rFonts w:ascii="Arial" w:eastAsia="Calibri" w:hAnsi="Arial" w:cs="Arial"/>
          <w:noProof/>
          <w:sz w:val="20"/>
          <w:szCs w:val="20"/>
        </w:rPr>
        <w:t>Prípadnú zmenu týchto údajov poskytovateľ písomne nahlási objednávateľovi v minimálne 24 (dvadsaťštyri</w:t>
      </w:r>
      <w:r w:rsidRPr="003C5F1A">
        <w:rPr>
          <w:rFonts w:ascii="Arial" w:hAnsi="Arial" w:cs="Arial"/>
          <w:sz w:val="20"/>
          <w:szCs w:val="20"/>
        </w:rPr>
        <w:t>) hodinovom predstihu.</w:t>
      </w:r>
    </w:p>
    <w:p w14:paraId="680F9352"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Osoba objednávateľa oprávnená na </w:t>
      </w:r>
      <w:r w:rsidRPr="003C5F1A">
        <w:rPr>
          <w:rFonts w:ascii="Arial" w:hAnsi="Arial" w:cs="Arial"/>
          <w:b/>
          <w:sz w:val="20"/>
          <w:szCs w:val="20"/>
        </w:rPr>
        <w:t>preberanie</w:t>
      </w:r>
      <w:r w:rsidRPr="003C5F1A">
        <w:rPr>
          <w:rFonts w:ascii="Arial" w:hAnsi="Arial" w:cs="Arial"/>
          <w:sz w:val="20"/>
          <w:szCs w:val="20"/>
        </w:rPr>
        <w:t xml:space="preserve"> prác – servisu technologického vybavenia a opráv technologického vybavenia na úseku rýchlostnej cesty R2 Žiar nad Hronom – obchvat (ďalej len „</w:t>
      </w:r>
      <w:r w:rsidRPr="003C5F1A">
        <w:rPr>
          <w:rFonts w:ascii="Arial" w:hAnsi="Arial" w:cs="Arial"/>
          <w:b/>
          <w:sz w:val="20"/>
          <w:szCs w:val="20"/>
        </w:rPr>
        <w:t>príslušný úsek pre SSÚR 2</w:t>
      </w:r>
      <w:r w:rsidRPr="003C5F1A">
        <w:rPr>
          <w:rFonts w:ascii="Arial" w:hAnsi="Arial" w:cs="Arial"/>
          <w:sz w:val="20"/>
          <w:szCs w:val="20"/>
        </w:rPr>
        <w:t xml:space="preserve">“) vedúci SSÚR 2 Nová Baňa, prípadne jeho splnomocnený zástupca </w:t>
      </w:r>
      <w:r w:rsidRPr="003C5F1A">
        <w:rPr>
          <w:rFonts w:ascii="Arial" w:hAnsi="Arial" w:cs="Arial"/>
          <w:sz w:val="20"/>
          <w:szCs w:val="20"/>
        </w:rPr>
        <w:lastRenderedPageBreak/>
        <w:t>a na úseku rýchlostnej cesty R2 Zvolen, východ – Pstruša a R2 Pstruša – Kriváň (ďalej len „</w:t>
      </w:r>
      <w:r w:rsidRPr="003C5F1A">
        <w:rPr>
          <w:rFonts w:ascii="Arial" w:hAnsi="Arial" w:cs="Arial"/>
          <w:b/>
          <w:sz w:val="20"/>
          <w:szCs w:val="20"/>
        </w:rPr>
        <w:t>príslušný úsek pre SSÚR 3</w:t>
      </w:r>
      <w:r w:rsidRPr="003C5F1A">
        <w:rPr>
          <w:rFonts w:ascii="Arial" w:hAnsi="Arial" w:cs="Arial"/>
          <w:sz w:val="20"/>
          <w:szCs w:val="20"/>
        </w:rPr>
        <w:t>“) vedúci SSÚR 3 Zvolen, prípadne jeho splnomocnený zástupca.</w:t>
      </w:r>
    </w:p>
    <w:p w14:paraId="3893992A" w14:textId="77777777" w:rsidR="003C5F1A" w:rsidRPr="003C5F1A" w:rsidRDefault="003C5F1A" w:rsidP="003C5F1A">
      <w:pPr>
        <w:ind w:left="567"/>
        <w:jc w:val="both"/>
        <w:rPr>
          <w:rFonts w:ascii="Arial" w:hAnsi="Arial" w:cs="Arial"/>
          <w:sz w:val="20"/>
          <w:szCs w:val="20"/>
        </w:rPr>
      </w:pPr>
      <w:r w:rsidRPr="003C5F1A">
        <w:rPr>
          <w:rFonts w:ascii="Arial" w:hAnsi="Arial" w:cs="Arial"/>
          <w:sz w:val="20"/>
          <w:szCs w:val="20"/>
        </w:rPr>
        <w:t xml:space="preserve">Osoby objednávateľa oprávnené na </w:t>
      </w:r>
      <w:r w:rsidRPr="003C5F1A">
        <w:rPr>
          <w:rFonts w:ascii="Arial" w:hAnsi="Arial" w:cs="Arial"/>
          <w:b/>
          <w:sz w:val="20"/>
          <w:szCs w:val="20"/>
        </w:rPr>
        <w:t>kontrolu</w:t>
      </w:r>
      <w:r w:rsidRPr="003C5F1A">
        <w:rPr>
          <w:rFonts w:ascii="Arial" w:hAnsi="Arial" w:cs="Arial"/>
          <w:sz w:val="20"/>
          <w:szCs w:val="20"/>
        </w:rPr>
        <w:t xml:space="preserve"> prác - servisu technologického vybavenia a opráv technologického vybavenia</w:t>
      </w:r>
      <w:r w:rsidRPr="003C5F1A" w:rsidDel="00523559">
        <w:rPr>
          <w:rFonts w:ascii="Arial" w:hAnsi="Arial" w:cs="Arial"/>
          <w:sz w:val="20"/>
          <w:szCs w:val="20"/>
        </w:rPr>
        <w:t xml:space="preserve"> </w:t>
      </w:r>
      <w:r w:rsidRPr="003C5F1A">
        <w:rPr>
          <w:rFonts w:ascii="Arial" w:hAnsi="Arial" w:cs="Arial"/>
          <w:sz w:val="20"/>
          <w:szCs w:val="20"/>
        </w:rPr>
        <w:t>sú: podľa príslušného úseku pre SSÚR 2 vedúci SSÚR 2 Nová Baňa prípadne jeho splnomocnený zástupca, podľa príslušného úseku pre SSÚR 3 vedúci SSÚR 3 Zvolen prípadne jeho splnomocnený zástupca, vedúci odboru tunelov a IRSD v prevádzke, vedúci oddelenia technológií a IRSD a zamestnanci oddelenia technológií a IRSD.</w:t>
      </w:r>
    </w:p>
    <w:p w14:paraId="1167BB13"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Poskytovateľ aj objednávateľ sú oprávnení zmeniť osoby oprávnené konať v ich mene (konkrétne osoby uvedené v bodoch 3.1 a 3.2 rámcovej dohody a osoby uvedené v Prílohe č. 13 rámcovej dohody – Zoznam osôb oprávnených rokovať vo veciach technických) jednostranným písomným oznámením doručeným druhej strane rámcovej dohody, za predpokladu, že zmeny v osobách boli medzi stranami rámcovej dohody vopred prerokované. Poskytovateľ aj objednávateľ súhlasia s tým, že k takejto zmene nie je potrebné uzatvorenie dodatku k tejto rámcovej dohode.</w:t>
      </w:r>
    </w:p>
    <w:p w14:paraId="53808112"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bCs/>
          <w:sz w:val="20"/>
          <w:szCs w:val="20"/>
        </w:rPr>
        <w:t>Objednávateľ a poskytovateľ sa zaväzujú, že každú zmenu telefónneho spojenia alebo kontaktných osôb, vrátane zmien ďalších identifikačných údajov, písomne oznámia druhej strane rámcovej dohody tak, aby bola zabezpečená plynulá komunikácia pri vykonávaní činnosti podľa rámcovej dohody.</w:t>
      </w:r>
    </w:p>
    <w:p w14:paraId="03E48016"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bCs/>
          <w:sz w:val="20"/>
          <w:szCs w:val="20"/>
        </w:rPr>
        <w:t>Spôsob nahlásenia vady alebo poruchy technologického vybavenia:</w:t>
      </w:r>
    </w:p>
    <w:p w14:paraId="701278B9" w14:textId="77777777" w:rsidR="003C5F1A" w:rsidRPr="003C5F1A" w:rsidRDefault="003C5F1A" w:rsidP="003C5F1A">
      <w:pPr>
        <w:ind w:left="567"/>
        <w:jc w:val="both"/>
        <w:rPr>
          <w:rFonts w:ascii="Arial" w:hAnsi="Arial" w:cs="Arial"/>
          <w:noProof/>
          <w:sz w:val="20"/>
          <w:szCs w:val="20"/>
          <w:lang w:eastAsia="en-US"/>
        </w:rPr>
      </w:pPr>
      <w:r w:rsidRPr="003C5F1A">
        <w:rPr>
          <w:rFonts w:ascii="Arial" w:hAnsi="Arial" w:cs="Arial"/>
          <w:noProof/>
          <w:sz w:val="20"/>
          <w:szCs w:val="20"/>
          <w:lang w:eastAsia="en-US"/>
        </w:rPr>
        <w:t>Po zistení vady alebo poruchy na technologickom vybavení objednávateľ túto skutočnosť bezodkladne nahlási poskytovateľovi nasledovným spôsobom:</w:t>
      </w:r>
    </w:p>
    <w:p w14:paraId="0FAE3BE8" w14:textId="77777777" w:rsidR="003C5F1A" w:rsidRPr="003C5F1A" w:rsidRDefault="003C5F1A" w:rsidP="003C5F1A">
      <w:pPr>
        <w:numPr>
          <w:ilvl w:val="0"/>
          <w:numId w:val="78"/>
        </w:numPr>
        <w:contextualSpacing/>
        <w:jc w:val="both"/>
        <w:rPr>
          <w:rFonts w:ascii="Arial" w:hAnsi="Arial" w:cs="Arial"/>
          <w:noProof/>
          <w:sz w:val="20"/>
          <w:szCs w:val="20"/>
          <w:lang w:eastAsia="en-US"/>
        </w:rPr>
      </w:pPr>
      <w:r w:rsidRPr="003C5F1A">
        <w:rPr>
          <w:rFonts w:ascii="Arial" w:hAnsi="Arial" w:cs="Arial"/>
          <w:noProof/>
          <w:sz w:val="20"/>
          <w:szCs w:val="20"/>
          <w:lang w:eastAsia="en-US"/>
        </w:rPr>
        <w:t>emailom na adresu: .........................................., a zároveň</w:t>
      </w:r>
    </w:p>
    <w:p w14:paraId="2A3CFFEF" w14:textId="77777777" w:rsidR="003C5F1A" w:rsidRPr="003C5F1A" w:rsidRDefault="003C5F1A" w:rsidP="003C5F1A">
      <w:pPr>
        <w:numPr>
          <w:ilvl w:val="0"/>
          <w:numId w:val="78"/>
        </w:numPr>
        <w:ind w:left="1208" w:hanging="357"/>
        <w:jc w:val="both"/>
        <w:rPr>
          <w:rFonts w:ascii="Arial" w:hAnsi="Arial" w:cs="Arial"/>
          <w:noProof/>
          <w:sz w:val="20"/>
          <w:szCs w:val="20"/>
          <w:lang w:eastAsia="en-US"/>
        </w:rPr>
      </w:pPr>
      <w:r w:rsidRPr="003C5F1A">
        <w:rPr>
          <w:rFonts w:ascii="Arial" w:hAnsi="Arial" w:cs="Arial"/>
          <w:noProof/>
          <w:sz w:val="20"/>
          <w:szCs w:val="20"/>
          <w:lang w:eastAsia="en-US"/>
        </w:rPr>
        <w:t>volaním alebo SMS</w:t>
      </w:r>
      <w:r w:rsidRPr="003C5F1A">
        <w:rPr>
          <w:rFonts w:ascii="Arial" w:hAnsi="Arial" w:cs="Arial"/>
          <w:b/>
          <w:noProof/>
          <w:sz w:val="20"/>
          <w:szCs w:val="20"/>
          <w:lang w:eastAsia="en-US"/>
        </w:rPr>
        <w:t xml:space="preserve"> </w:t>
      </w:r>
      <w:r w:rsidRPr="003C5F1A">
        <w:rPr>
          <w:rFonts w:ascii="Arial" w:hAnsi="Arial" w:cs="Arial"/>
          <w:noProof/>
          <w:sz w:val="20"/>
          <w:szCs w:val="20"/>
          <w:lang w:eastAsia="en-US"/>
        </w:rPr>
        <w:t xml:space="preserve">na telefónne číslo: </w:t>
      </w:r>
      <w:r w:rsidRPr="003C5F1A">
        <w:rPr>
          <w:rFonts w:ascii="Arial" w:hAnsi="Arial" w:cs="Arial"/>
          <w:noProof/>
          <w:color w:val="000000"/>
          <w:sz w:val="20"/>
          <w:szCs w:val="20"/>
          <w:lang w:eastAsia="en-US"/>
        </w:rPr>
        <w:t>+421</w:t>
      </w:r>
      <w:r w:rsidRPr="003C5F1A">
        <w:rPr>
          <w:rFonts w:ascii="Arial" w:hAnsi="Arial" w:cs="Arial"/>
          <w:noProof/>
          <w:sz w:val="20"/>
          <w:szCs w:val="20"/>
          <w:lang w:eastAsia="en-US"/>
        </w:rPr>
        <w:t>..........................................,</w:t>
      </w:r>
    </w:p>
    <w:p w14:paraId="013346B3" w14:textId="77777777" w:rsidR="003C5F1A" w:rsidRPr="003C5F1A" w:rsidRDefault="003C5F1A" w:rsidP="003C5F1A">
      <w:pPr>
        <w:ind w:left="567"/>
        <w:jc w:val="both"/>
        <w:rPr>
          <w:rFonts w:ascii="Arial" w:hAnsi="Arial" w:cs="Arial"/>
          <w:bCs/>
          <w:noProof/>
          <w:sz w:val="20"/>
          <w:szCs w:val="20"/>
          <w:lang w:eastAsia="en-US"/>
        </w:rPr>
      </w:pPr>
      <w:r w:rsidRPr="003C5F1A">
        <w:rPr>
          <w:rFonts w:ascii="Arial" w:hAnsi="Arial" w:cs="Arial"/>
          <w:noProof/>
          <w:sz w:val="20"/>
          <w:szCs w:val="20"/>
          <w:lang w:eastAsia="en-US"/>
        </w:rPr>
        <w:t xml:space="preserve">pričom za čas </w:t>
      </w:r>
      <w:r w:rsidRPr="003C5F1A">
        <w:rPr>
          <w:rFonts w:ascii="Arial" w:hAnsi="Arial" w:cs="Arial"/>
          <w:bCs/>
          <w:noProof/>
          <w:sz w:val="20"/>
          <w:szCs w:val="20"/>
          <w:lang w:eastAsia="en-US"/>
        </w:rPr>
        <w:t>nahlásenia vady alebo poruchy sa považuje dátum a čas odoslania emailu objednávateľom, čas telefonického rozhovoru, prípadne čas odoslania SMS správy objednávateľom na telefónne číslo poskytovateľa, podľa toho, ktorá skutočnosť nastane skôr.</w:t>
      </w:r>
    </w:p>
    <w:p w14:paraId="272BF075" w14:textId="77777777" w:rsidR="003C5F1A" w:rsidRPr="003C5F1A" w:rsidRDefault="003C5F1A" w:rsidP="003C5F1A">
      <w:pPr>
        <w:ind w:left="567"/>
        <w:jc w:val="both"/>
        <w:rPr>
          <w:rFonts w:ascii="Arial" w:hAnsi="Arial" w:cs="Arial"/>
          <w:bCs/>
          <w:noProof/>
          <w:sz w:val="20"/>
          <w:szCs w:val="20"/>
          <w:lang w:eastAsia="en-US"/>
        </w:rPr>
      </w:pPr>
      <w:r w:rsidRPr="003C5F1A">
        <w:rPr>
          <w:rFonts w:ascii="Arial" w:hAnsi="Arial" w:cs="Arial"/>
          <w:bCs/>
          <w:noProof/>
          <w:sz w:val="20"/>
          <w:szCs w:val="20"/>
          <w:lang w:eastAsia="en-US"/>
        </w:rPr>
        <w:t>Osoba oprávnená nahlasovať poskytovateľovi vady alebo poruchy technologického vybavenia v mene objednávateľa je podľa príslušného úseku vedúci SSÚR 2 Nová Baňa a vedúci SSÚR 3 Zvolen, alebo ním poverené osoby.</w:t>
      </w:r>
    </w:p>
    <w:p w14:paraId="5BB49185" w14:textId="77777777" w:rsidR="003C5F1A" w:rsidRPr="003C5F1A" w:rsidRDefault="003C5F1A" w:rsidP="003C5F1A">
      <w:pPr>
        <w:numPr>
          <w:ilvl w:val="1"/>
          <w:numId w:val="95"/>
        </w:numPr>
        <w:ind w:left="567" w:hanging="567"/>
        <w:jc w:val="both"/>
        <w:rPr>
          <w:rFonts w:ascii="Arial" w:hAnsi="Arial" w:cs="Arial"/>
          <w:color w:val="000000"/>
          <w:sz w:val="20"/>
          <w:szCs w:val="20"/>
          <w:lang w:eastAsia="en-US"/>
        </w:rPr>
      </w:pPr>
      <w:r w:rsidRPr="003C5F1A">
        <w:rPr>
          <w:rFonts w:ascii="Arial" w:hAnsi="Arial" w:cs="Arial"/>
          <w:bCs/>
          <w:sz w:val="20"/>
          <w:szCs w:val="20"/>
          <w:lang w:eastAsia="en-US"/>
        </w:rPr>
        <w:t xml:space="preserve">Poskytovateľ je povinný prijatie nahlásenia vady alebo poruchy potvrdiť objednávateľovi bez zbytočného odkladu, najneskôr </w:t>
      </w:r>
      <w:r w:rsidRPr="003C5F1A">
        <w:rPr>
          <w:rFonts w:ascii="Arial" w:hAnsi="Arial" w:cs="Arial"/>
          <w:sz w:val="20"/>
          <w:szCs w:val="20"/>
          <w:lang w:eastAsia="en-US"/>
        </w:rPr>
        <w:t>do 24 (dvadsaťštyri) hodín od nahlásenia vady alebo poruchy emailom na adresy uvedené v Prílohe č. 13 - Zoznam osôb oprávnených rokovať vo veciach technických (ďalej len „</w:t>
      </w:r>
      <w:r w:rsidRPr="003C5F1A">
        <w:rPr>
          <w:rFonts w:ascii="Arial" w:hAnsi="Arial" w:cs="Arial"/>
          <w:b/>
          <w:sz w:val="20"/>
          <w:szCs w:val="20"/>
          <w:lang w:eastAsia="en-US"/>
        </w:rPr>
        <w:t>Príloha č. 13</w:t>
      </w:r>
      <w:r w:rsidRPr="003C5F1A">
        <w:rPr>
          <w:rFonts w:ascii="Arial" w:hAnsi="Arial" w:cs="Arial"/>
          <w:sz w:val="20"/>
          <w:szCs w:val="20"/>
          <w:lang w:eastAsia="en-US"/>
        </w:rPr>
        <w:t>“) rámcovej dohody. V</w:t>
      </w:r>
      <w:r w:rsidRPr="003C5F1A">
        <w:rPr>
          <w:rFonts w:ascii="Arial" w:hAnsi="Arial" w:cs="Arial"/>
          <w:color w:val="000000"/>
          <w:sz w:val="20"/>
          <w:szCs w:val="20"/>
          <w:lang w:eastAsia="en-US"/>
        </w:rPr>
        <w:t xml:space="preserve"> prípade ak poskytovateľ nepotvrdí prijatie nahlásenia vady alebo poruchy najneskôr </w:t>
      </w:r>
      <w:r w:rsidRPr="003C5F1A">
        <w:rPr>
          <w:rFonts w:ascii="Arial" w:hAnsi="Arial" w:cs="Arial"/>
          <w:sz w:val="20"/>
          <w:szCs w:val="20"/>
          <w:lang w:eastAsia="en-US"/>
        </w:rPr>
        <w:t xml:space="preserve">do 24 (dvadsaťštyri) hodín </w:t>
      </w:r>
      <w:r w:rsidRPr="003C5F1A">
        <w:rPr>
          <w:rFonts w:ascii="Arial" w:hAnsi="Arial" w:cs="Arial"/>
          <w:color w:val="000000"/>
          <w:sz w:val="20"/>
          <w:szCs w:val="20"/>
          <w:lang w:eastAsia="en-US"/>
        </w:rPr>
        <w:t>od jej nahlásenia, povinnosť poskytovateľa zahájiť odstraňovanie vád alebo porúch v časoch podľa bodu 3.7 tohto článku rámcovej dohody tým nie je dotknutá.</w:t>
      </w:r>
    </w:p>
    <w:p w14:paraId="393F7891"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Práce na odstraňovaní vád alebo porúch na technologickom vybavení musia byť začaté do 24 (dvadsaťštyri) hodín </w:t>
      </w:r>
      <w:r w:rsidRPr="003C5F1A">
        <w:rPr>
          <w:rFonts w:ascii="Arial" w:hAnsi="Arial" w:cs="Arial"/>
          <w:b/>
          <w:sz w:val="20"/>
          <w:szCs w:val="20"/>
        </w:rPr>
        <w:t>od nahlásenia vady alebo poruchy</w:t>
      </w:r>
      <w:r w:rsidRPr="003C5F1A">
        <w:rPr>
          <w:rFonts w:ascii="Arial" w:hAnsi="Arial" w:cs="Arial"/>
          <w:sz w:val="20"/>
          <w:szCs w:val="20"/>
        </w:rPr>
        <w:t xml:space="preserve"> podľa bodu 3.5 tohto článku rámcovej dohody bez ohľadu na skutočnosť, či objednávka bola poskytovateľovi doručená. Začatím prác v zmysle predchádzajúcej vety tohto bodu sa rozumie obhliadka danej vady alebo poruchy </w:t>
      </w:r>
      <w:r w:rsidRPr="003C5F1A">
        <w:rPr>
          <w:rFonts w:ascii="Arial" w:hAnsi="Arial" w:cs="Arial"/>
          <w:color w:val="000000"/>
          <w:sz w:val="20"/>
          <w:szCs w:val="20"/>
        </w:rPr>
        <w:t>technologického vybavenia</w:t>
      </w:r>
      <w:r w:rsidRPr="003C5F1A">
        <w:rPr>
          <w:rFonts w:ascii="Arial" w:hAnsi="Arial" w:cs="Arial"/>
          <w:sz w:val="20"/>
          <w:szCs w:val="20"/>
        </w:rPr>
        <w:t xml:space="preserve"> poskytovateľom, prípadne iná </w:t>
      </w:r>
      <w:proofErr w:type="spellStart"/>
      <w:r w:rsidRPr="003C5F1A">
        <w:rPr>
          <w:rFonts w:ascii="Arial" w:hAnsi="Arial" w:cs="Arial"/>
          <w:sz w:val="20"/>
          <w:szCs w:val="20"/>
        </w:rPr>
        <w:t>zdokumentovateľná</w:t>
      </w:r>
      <w:proofErr w:type="spellEnd"/>
      <w:r w:rsidRPr="003C5F1A">
        <w:rPr>
          <w:rFonts w:ascii="Arial" w:hAnsi="Arial" w:cs="Arial"/>
          <w:sz w:val="20"/>
          <w:szCs w:val="20"/>
        </w:rPr>
        <w:t xml:space="preserve"> činnosť, ktorá vedie k odstráneniu nahlásenej vady alebo poruchy.</w:t>
      </w:r>
    </w:p>
    <w:p w14:paraId="53011B5B"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O vzniku akejkoľvek vady alebo poruchy spíše pre príslušný úsek SSÚR 2 vedúci SSÚR 2 Nová Baňa a pre príslušný úsek SSÚR 3 vedúci SSÚR 3 Zvolen alebo podľa príslušného úseku </w:t>
      </w:r>
      <w:r w:rsidRPr="003C5F1A">
        <w:rPr>
          <w:rFonts w:ascii="Arial" w:hAnsi="Arial" w:cs="Arial"/>
          <w:color w:val="000000"/>
          <w:sz w:val="20"/>
          <w:szCs w:val="20"/>
        </w:rPr>
        <w:t>vedúci oddelenia</w:t>
      </w:r>
      <w:r w:rsidRPr="003C5F1A">
        <w:rPr>
          <w:rFonts w:ascii="Arial" w:hAnsi="Arial" w:cs="Arial"/>
          <w:sz w:val="20"/>
          <w:szCs w:val="20"/>
        </w:rPr>
        <w:t xml:space="preserve"> správy, prevádzky a údržby </w:t>
      </w:r>
      <w:r w:rsidRPr="003C5F1A">
        <w:rPr>
          <w:rFonts w:ascii="Arial" w:hAnsi="Arial" w:cs="Arial"/>
          <w:color w:val="000000"/>
          <w:sz w:val="20"/>
          <w:szCs w:val="20"/>
        </w:rPr>
        <w:t xml:space="preserve">SSÚR 2 Nová Baňa, resp. SSÚR 3 Zvolen </w:t>
      </w:r>
      <w:r w:rsidRPr="003C5F1A">
        <w:rPr>
          <w:rFonts w:ascii="Arial" w:hAnsi="Arial" w:cs="Arial"/>
          <w:sz w:val="20"/>
          <w:szCs w:val="20"/>
        </w:rPr>
        <w:t>za účasti osoby oprávnenej na rokovanie vo veciach technických za stranu poskytovateľa, ktorá je uvedená v záhlaví rámcovej dohody „</w:t>
      </w:r>
      <w:r w:rsidRPr="003C5F1A">
        <w:rPr>
          <w:rFonts w:ascii="Arial" w:hAnsi="Arial" w:cs="Arial"/>
          <w:i/>
          <w:sz w:val="20"/>
          <w:szCs w:val="20"/>
        </w:rPr>
        <w:t>Protokol o vade alebo poruche</w:t>
      </w:r>
      <w:r w:rsidRPr="003C5F1A">
        <w:rPr>
          <w:rFonts w:ascii="Arial" w:hAnsi="Arial" w:cs="Arial"/>
          <w:sz w:val="20"/>
          <w:szCs w:val="20"/>
        </w:rPr>
        <w:t>“ (ďalej len „</w:t>
      </w:r>
      <w:r w:rsidRPr="003C5F1A">
        <w:rPr>
          <w:rFonts w:ascii="Arial" w:hAnsi="Arial" w:cs="Arial"/>
          <w:b/>
          <w:sz w:val="20"/>
          <w:szCs w:val="20"/>
        </w:rPr>
        <w:t>POV</w:t>
      </w:r>
      <w:r w:rsidRPr="003C5F1A">
        <w:rPr>
          <w:rFonts w:ascii="Arial" w:hAnsi="Arial" w:cs="Arial"/>
          <w:sz w:val="20"/>
          <w:szCs w:val="20"/>
        </w:rPr>
        <w:t xml:space="preserve">“), ktorého vzor tvorí Prílohu č. 7 - Vzor tlačiva „Protokol o vade alebo poruche“ rámcovej dohody. POV musí obsahovať jedinečné číslo, ktoré bude súčasťou celého procesu opravy technologického vybavenia. V POV budú uvedené všetky dôležité skutočnosti, ako sú dátum a čas vzniku vady alebo poruchy, popis vady alebo poruchy, dátum a čas jej nahlásenia, čas nástupu na jej odstránenie a termín dokedy má byť vada alebo porucha odstránená. Akékoľvek ďalšie relevantné skutočnosti vrátane záznamu o odstránení vady alebo poruchy budú do POV doplnené po vykonaní opravy technologického vybavenia. </w:t>
      </w:r>
    </w:p>
    <w:p w14:paraId="6C83533D"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Poskytovateľ je povinný vadu alebo poruchu odstrániť bezodkladne, </w:t>
      </w:r>
      <w:r w:rsidRPr="003C5F1A">
        <w:rPr>
          <w:rFonts w:ascii="Arial" w:hAnsi="Arial" w:cs="Arial"/>
          <w:sz w:val="20"/>
          <w:szCs w:val="20"/>
          <w:shd w:val="clear" w:color="auto" w:fill="FFFFFF"/>
        </w:rPr>
        <w:t>najneskôr však do 30 (tridsiatich) kalendárnych dní</w:t>
      </w:r>
      <w:r w:rsidRPr="003C5F1A">
        <w:rPr>
          <w:rFonts w:ascii="Arial" w:hAnsi="Arial" w:cs="Arial"/>
          <w:sz w:val="20"/>
          <w:szCs w:val="20"/>
        </w:rPr>
        <w:t xml:space="preserve"> odo dňa nahlásenia vady alebo poruchy technologického vybavenia podľa bodu 3.5 tohto článku rámcovej dohody, ak sa s objednávateľom vzhľadom na povahu vady alebo poruchy písomne nedohodne inak. </w:t>
      </w:r>
    </w:p>
    <w:p w14:paraId="051D3B8E"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V prípade, ak odstránenie vady alebo poruchy z akýchkoľvek dôvodov, najmä však z dôvodu, že na odstránenie vady alebo poruchy je potrebné zabezpečiť chýbajúci náhradný diel, ktorého dodacia doba je dlhšia, ako je čas na odstránenie vady alebo poruchy podľa bodu 3.9 tohto článku rámcovej dohody, poskytovateľ je na základe písomnej požiadavky objednávateľa povinný zabezpečiť náhradné riešenie, ktoré bude umožňovať bezpečný a plynulý chod </w:t>
      </w:r>
      <w:r w:rsidRPr="003C5F1A">
        <w:rPr>
          <w:rFonts w:ascii="Arial" w:hAnsi="Arial" w:cs="Arial"/>
          <w:color w:val="000000"/>
          <w:sz w:val="20"/>
          <w:szCs w:val="20"/>
        </w:rPr>
        <w:t xml:space="preserve">technologického zariadenia </w:t>
      </w:r>
      <w:r w:rsidRPr="003C5F1A">
        <w:rPr>
          <w:rFonts w:ascii="Arial" w:hAnsi="Arial" w:cs="Arial"/>
          <w:sz w:val="20"/>
          <w:szCs w:val="20"/>
        </w:rPr>
        <w:t xml:space="preserve">až do doby, kedy bude vada alebo porucha riadne odstránená. Pri zabezpečovaní náhradného riešenia je poskytovateľ povinný dodržať schválené projektové parametre zariadení, a zodpovedá za to, že použité komponenty budú kompatibilné s existujúcim technologickým </w:t>
      </w:r>
      <w:r w:rsidRPr="003C5F1A">
        <w:rPr>
          <w:rFonts w:ascii="Arial" w:hAnsi="Arial" w:cs="Arial"/>
          <w:sz w:val="20"/>
          <w:szCs w:val="20"/>
        </w:rPr>
        <w:lastRenderedPageBreak/>
        <w:t xml:space="preserve">vybavením objednávateľa. Poskytovateľ zároveň zodpovedá za bezpečnosť a plynulosť cestnej premávky </w:t>
      </w:r>
      <w:r w:rsidRPr="003C5F1A">
        <w:rPr>
          <w:rFonts w:ascii="Arial" w:hAnsi="Arial" w:cs="Arial"/>
          <w:color w:val="000000"/>
          <w:sz w:val="20"/>
          <w:szCs w:val="20"/>
        </w:rPr>
        <w:t xml:space="preserve">na príslušnom </w:t>
      </w:r>
      <w:r w:rsidRPr="003C5F1A">
        <w:rPr>
          <w:rFonts w:ascii="Arial" w:hAnsi="Arial" w:cs="Arial"/>
          <w:sz w:val="20"/>
          <w:szCs w:val="20"/>
        </w:rPr>
        <w:t xml:space="preserve">úseku rýchlostnej cesty R2 Žiar nad Hronom – obchvat, R2 Zvolen, východ – Pstruša a R2 Pstruša – Kriváň a na priľahlých komunikáciách. </w:t>
      </w:r>
      <w:r w:rsidRPr="003C5F1A">
        <w:rPr>
          <w:rFonts w:ascii="Arial" w:hAnsi="Arial" w:cs="Arial"/>
          <w:color w:val="000000"/>
          <w:sz w:val="20"/>
          <w:szCs w:val="20"/>
        </w:rPr>
        <w:t xml:space="preserve">Po zabezpečení náhradného riešenia, akonáhle to je možné, je poskytovateľ povinný uviesť </w:t>
      </w:r>
      <w:proofErr w:type="spellStart"/>
      <w:r w:rsidRPr="003C5F1A">
        <w:rPr>
          <w:rFonts w:ascii="Arial" w:hAnsi="Arial" w:cs="Arial"/>
          <w:color w:val="000000"/>
          <w:sz w:val="20"/>
          <w:szCs w:val="20"/>
        </w:rPr>
        <w:t>vadný</w:t>
      </w:r>
      <w:proofErr w:type="spellEnd"/>
      <w:r w:rsidRPr="003C5F1A">
        <w:rPr>
          <w:rFonts w:ascii="Arial" w:hAnsi="Arial" w:cs="Arial"/>
          <w:color w:val="000000"/>
          <w:sz w:val="20"/>
          <w:szCs w:val="20"/>
        </w:rPr>
        <w:t xml:space="preserve"> alebo poškodený diel  technologického vybavenia do pôvodného stavu, v akom bol pred vadou alebo poruchou</w:t>
      </w:r>
      <w:r w:rsidRPr="003C5F1A">
        <w:rPr>
          <w:rFonts w:ascii="Arial" w:hAnsi="Arial" w:cs="Arial"/>
          <w:sz w:val="20"/>
          <w:szCs w:val="20"/>
        </w:rPr>
        <w:t xml:space="preserve">. </w:t>
      </w:r>
    </w:p>
    <w:p w14:paraId="4D827BBF"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bCs/>
          <w:sz w:val="20"/>
          <w:szCs w:val="20"/>
        </w:rPr>
        <w:t xml:space="preserve">Poskytovateľ je povinný založiť servisný denník pre plnenie predmetu rámcovej dohody podľa bodu 1.1 článku 1 rámcovej dohody ku dňu protokolárneho odovzdania/prevzatia miesta plnenia rámcovej dohody podľa článku 2 rámcovej dohody </w:t>
      </w:r>
      <w:r w:rsidRPr="003C5F1A">
        <w:rPr>
          <w:rFonts w:ascii="Arial" w:hAnsi="Arial" w:cs="Arial"/>
          <w:sz w:val="20"/>
          <w:szCs w:val="20"/>
        </w:rPr>
        <w:t>(ďalej len „</w:t>
      </w:r>
      <w:r w:rsidRPr="003C5F1A">
        <w:rPr>
          <w:rFonts w:ascii="Arial" w:hAnsi="Arial" w:cs="Arial"/>
          <w:b/>
          <w:sz w:val="20"/>
          <w:szCs w:val="20"/>
        </w:rPr>
        <w:t>servisný denník“</w:t>
      </w:r>
      <w:r w:rsidRPr="003C5F1A">
        <w:rPr>
          <w:rFonts w:ascii="Arial" w:hAnsi="Arial" w:cs="Arial"/>
          <w:sz w:val="20"/>
          <w:szCs w:val="20"/>
        </w:rPr>
        <w:t xml:space="preserve">) a </w:t>
      </w:r>
      <w:r w:rsidRPr="003C5F1A">
        <w:rPr>
          <w:rFonts w:ascii="Arial" w:hAnsi="Arial" w:cs="Arial"/>
          <w:bCs/>
          <w:sz w:val="20"/>
          <w:szCs w:val="20"/>
        </w:rPr>
        <w:t>zaväzuje sa vykonávať záznamy v servisnom denníku počas celej doby účinnosti rámcovej dohody. Požiadavky na servisný denník sú podrobne uvedené v Prílohe č. 9 Minimálne požiadavky na obsah servisného denníka (ďalej len „</w:t>
      </w:r>
      <w:r w:rsidRPr="003C5F1A">
        <w:rPr>
          <w:rFonts w:ascii="Arial" w:hAnsi="Arial" w:cs="Arial"/>
          <w:b/>
          <w:bCs/>
          <w:sz w:val="20"/>
          <w:szCs w:val="20"/>
        </w:rPr>
        <w:t>Príloha č. 9</w:t>
      </w:r>
      <w:r w:rsidRPr="003C5F1A">
        <w:rPr>
          <w:rFonts w:ascii="Arial" w:hAnsi="Arial" w:cs="Arial"/>
          <w:bCs/>
          <w:sz w:val="20"/>
          <w:szCs w:val="20"/>
        </w:rPr>
        <w:t>“) rámcovej dohody. Poskytovateľ je povinný dodatočne doplniť k zápisu do servisného denníka o začatí prác na odstránení vady alebo poruchy aj číslo POV a číslo objednávky po ich vystavení.</w:t>
      </w:r>
    </w:p>
    <w:p w14:paraId="21D21AF7"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Poskytovateľ je povinný viesť servisné denníky pre úsek (i) R2 Žiar nad Hronom – obchvat, (ii) R2 Zvolen a úsek rýchlostnej cesty východ – Pstruša a (iii) R2 Pstruša – Kriváň samostatne.</w:t>
      </w:r>
    </w:p>
    <w:p w14:paraId="146141A3"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V prípade, ak poskytovateľ v rámci výkonu servisu technologického vybavenia zistí akúkoľvek vadu alebo poruchu na technologickom vybavení, je povinný toto zistenie a rozsah vady alebo poruchy uviesť v zázname o servisnej činnosti v servisnom denníku. Taktiež je povinný uviesť, či ide o vadu alebo poruchu technologického vybavenia, na ktorú sa vzťahuje záruka podľa rámcovej dohody alebo ide o vadu alebo poruchu, na ktorú sa nevzťahuje záruka podľa rámcovej dohody. V prípade vady alebo poruchy na technologickom vybavení, na ktorú sa vzťahuje záruka budú objednávateľ a poskytovateľ postupovať podľa článku 7 rámcovej dohody.</w:t>
      </w:r>
    </w:p>
    <w:p w14:paraId="721FBDC3"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Za účelom odstránenia vady alebo poruchy technologického vybavenia zašle poskytovateľ objednávateľovi cenovú ponuku na opravu technologického vybavenia vyhotovenú v súlade s ustanoveniami rámcovej dohody (pod podmienkou použitia hodinovej sadzby za opravy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4.2.1.1 bodu 4.2 článku 4 rámcovej dohody a cien náhradných dielov uvedených v Prílohe č. 5 a v Prílohe č. 6 Cena za opravy technologického vybavenia rýchlostnej cesty R2 Žiar nad Hronom – obchvat, R2 Zvolen, východ – Pstruša a R2 Pstruša – Kriváň (hodinová sadzba) rámcovej dohody.</w:t>
      </w:r>
    </w:p>
    <w:p w14:paraId="46BFE0D8"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Poskytovateľ vypracuje cenovú ponuku na opravu technologického vybavenia rýchlostnej cesty R2 v zmysle Prílohy č. 8 Minimálne požiadavky na vytvorenie cenovej ponuky na opravu technologického zariadenia a zašle ju objednávateľovi k prvotnému posúdeniu a schváleniu v elektronickej forme emailom špecialistovi oddelenia technológií a IRSD oprávnenému rokovať vo veciach technických uvedenému v Prílohe č. 13 rámcovej dohody. Po schválení cenovej ponuky objednávateľom, poskytovateľ predloží cenovú ponuku v tlačenej forme a doručí ju na adresu sídla objednávateľa. Objednávateľ následne vyhotoví objednávku, na základe ktorej poskytovateľ pristúpi k oprave technologického vybavenia.</w:t>
      </w:r>
    </w:p>
    <w:p w14:paraId="4A2193D0"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V prípade, že na vykonanie opravy technologického vybavenia je potrebné zabezpečiť materiál a náhradné diely, ktoré sa nenachádzajú v </w:t>
      </w:r>
      <w:r w:rsidRPr="003C5F1A">
        <w:rPr>
          <w:rFonts w:ascii="Arial" w:hAnsi="Arial" w:cs="Arial"/>
          <w:bCs/>
          <w:sz w:val="20"/>
          <w:szCs w:val="20"/>
        </w:rPr>
        <w:t>Prílohe č. 5</w:t>
      </w:r>
      <w:r w:rsidRPr="003C5F1A">
        <w:rPr>
          <w:rFonts w:ascii="Arial" w:hAnsi="Arial" w:cs="Arial"/>
          <w:b/>
          <w:bCs/>
          <w:sz w:val="20"/>
          <w:szCs w:val="20"/>
        </w:rPr>
        <w:t xml:space="preserve"> </w:t>
      </w:r>
      <w:r w:rsidRPr="003C5F1A">
        <w:rPr>
          <w:rFonts w:ascii="Arial" w:hAnsi="Arial" w:cs="Arial"/>
          <w:bCs/>
          <w:sz w:val="20"/>
          <w:szCs w:val="20"/>
        </w:rPr>
        <w:t>tejto rámcovej dohody, poskytovateľ predloží objednávateľovi v rámci cenovej ponuky na vykonanie prác aj podrobný r</w:t>
      </w:r>
      <w:r w:rsidRPr="003C5F1A">
        <w:rPr>
          <w:rFonts w:ascii="Arial" w:hAnsi="Arial" w:cs="Arial"/>
          <w:sz w:val="20"/>
          <w:szCs w:val="20"/>
        </w:rPr>
        <w:t>ozpis položiek a presnú technickú špecifikáciu náhradných dielov a materiálu</w:t>
      </w:r>
      <w:r w:rsidRPr="003C5F1A">
        <w:rPr>
          <w:rFonts w:ascii="Arial" w:hAnsi="Arial" w:cs="Arial"/>
          <w:bCs/>
          <w:sz w:val="20"/>
          <w:szCs w:val="20"/>
        </w:rPr>
        <w:t xml:space="preserve"> formou prílohy k cenovej ponuke</w:t>
      </w:r>
      <w:r w:rsidRPr="003C5F1A">
        <w:rPr>
          <w:rFonts w:ascii="Arial" w:hAnsi="Arial" w:cs="Arial"/>
          <w:sz w:val="20"/>
          <w:szCs w:val="20"/>
        </w:rPr>
        <w:t xml:space="preserve">. </w:t>
      </w:r>
    </w:p>
    <w:p w14:paraId="05306822"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Opravy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1.1.1 bodu 1.1 článku 1 rámcovej dohody, v zmysle fyzickej realizácie prác na základe objednávky spoločne so všetkými inými relevantnými skutočnosťami, poskytovateľ zaeviduje formou zápisu do servisného denníka v zmysle Prílohy č. 9 rámcovej dohody. </w:t>
      </w:r>
    </w:p>
    <w:p w14:paraId="2D17A476"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Odstránenie vady alebo poruchy technologického vybavenia v súlade s bodmi 3.6 až 3.10 tohto článku rámcovej dohody bude zaznamenané v POV a bude písomne potvrdené stranami rámcovej dohody</w:t>
      </w:r>
      <w:r w:rsidRPr="003C5F1A">
        <w:rPr>
          <w:rFonts w:ascii="Segoe UI" w:hAnsi="Segoe UI" w:cs="Segoe UI"/>
          <w:sz w:val="20"/>
          <w:szCs w:val="20"/>
        </w:rPr>
        <w:t>ꓼ</w:t>
      </w:r>
      <w:r w:rsidRPr="003C5F1A">
        <w:rPr>
          <w:rFonts w:ascii="Arial" w:hAnsi="Arial" w:cs="Arial"/>
          <w:sz w:val="20"/>
          <w:szCs w:val="20"/>
        </w:rPr>
        <w:t xml:space="preserve"> za poskytovateľa osobou oprávnenou na rokovanie vo veciach technických, ktorá je uvedená v záhlaví rámcovej dohody a za objednávateľa vedúcim SSÚR 2 Nová Baňa resp. SSÚR 3 Zvolen a bude slúžiť ako podklad pre fakturáciu príslušného výkonu. </w:t>
      </w:r>
    </w:p>
    <w:p w14:paraId="7F0D20F9"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Pre účely bodov 3.6 až 3.17 článku 3 rámcovej dohody sú osoby oprávnené na komunikáciu za objednávateľa uvedené v Prílohe č. 13 rámcovej dohody a za poskytovateľa osoba oprávnená na rokovanie vo veciach technických uvedená v záhlaví rámcovej dohody.</w:t>
      </w:r>
    </w:p>
    <w:p w14:paraId="35B6F60E"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Objednávateľ zabezpečí na písomné požiadanie poskytovateľa obmedzenie cestnej premávky, resp. vylúčenie cestnej premávky a jej technické zabezpečenie výhradne po dobu nevyhnutnú na vykonanie činností podľa rámcovej dohody. Objednávateľ zruší obmedzenie cestnej premávky, resp. vylúčenie cestnej premávky na danom úseku diaľnice ihneď po ukončení a prevzatí prác od poskytovateľa.</w:t>
      </w:r>
    </w:p>
    <w:p w14:paraId="470A4BD4"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Objednávateľ zabezpečí poskytovateľovi kontrolovaný vstup do priestorov súvisiacich s výkonom servisu technologického vybavenia a opráv technologického vybavenia. Vstup do priestorov zabezpečuje za objednávateľa pre príslušný úsek SSÚR 2 vedúci SSÚR 2 Nová Baňa a pre príslušný úsek SSÚR 3 vedúci SSÚR 3 Zvolen, resp. nimi písomne poverená osoba.</w:t>
      </w:r>
    </w:p>
    <w:p w14:paraId="710BEE90"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Objednávateľ si vyhradzuje právo umožniť prístup poskytovateľovi k miestu výkonu servisu technologického vybavenia a opráv technologického vybavenia len v nočných hodinách, prípadne cez víkend a sviatok. </w:t>
      </w:r>
    </w:p>
    <w:p w14:paraId="37ABAA84"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lastRenderedPageBreak/>
        <w:t xml:space="preserve">Poskytovateľ je povinný bezodkladne vyhotoviť v rámci výkonu servisu technologického vybavenia protokol o technickej prehliadke a záznam o vykonaní údržby, technickej prehliadky alebo opravy technologického vybavenia do príslušného servisného denníka a predložiť ho na potvrdenie pre príslušný úsek SSÚR 2 vedúcemu SSÚR 2 Nová Baňa a pre príslušný úsek SSÚR 3 vedúcemu SSÚR 3 Zvolen. </w:t>
      </w:r>
    </w:p>
    <w:p w14:paraId="4FB9660A"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Poskytovateľ je povinný nastúpiť na výkon servisu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1.1.2 bodu 1.1 článku 1 rámcovej dohody na technologických zariadeniach úseku rýchlostnej cesty R2, ak boli splnené povinnosti objednávateľa podľa bodu 2.2 resp. 2.3 článku 2 rámcovej dohody.</w:t>
      </w:r>
    </w:p>
    <w:p w14:paraId="168C708A"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V prípade opráv technologického vybavenia rýchlostnej cesty R2 sa poskytovateľ zaväzuje použiť nové originálne náhradné diely, ktoré spĺňajú rovnaké alebo vyššie bezpečnostné, technické a kvalitatívne parametre ako technické a kvalitatívne parametre vymieňaných technologických zariadení alebo ich komponentov, pričom  poskytovateľ nesie v plnom rozsahu zodpovednosť za to, že tieto náhradné diely sú plne kompatibilné a funkčné s existujúcimi technologickými vybaveniami objednávateľa. Na vyžiadanie objednávateľa je poskytovateľ povinný predložiť doklady, že ponúkaný náhradný diel má rovnaké alebo lepšie parametre ako pôvodný náhradný diel a je kompatibilný s technickým zariadením (technologickým vybavením). </w:t>
      </w:r>
    </w:p>
    <w:p w14:paraId="24C62EFC"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V prípade, že počas doby trvania rámcovej dohody akýkoľvek z náhradných dielov uvedených v Prílohe č. 5 rámcovej dohody prestane byť dostupný na trhu, poskytovateľ sa zaväzuje použiť náhradný diel spĺňajúci rovnaké alebo vyššie bezpečnostné, technické a kvalitatívne parametre ako už nedostupný náhradný diel, pričom  poskytovateľ nesie v plnom rozsahu zodpovednosť za to, že tento náhradný diel je plne kompatibilný a funkčný s  existujúcimi technologickými vybaveniami objednávateľa. V prípade  nevyhnutnosti použitia ekvivalentného náhradného dielu v zmysle predchádzajúcej vety tohto bodu rámcovej dohody je poskytovateľ pred tým ako diel dodá objednávateľovi povinný zaslať objednávateľovi informáciu ohľadom jednotkovej ceny takého dielu formou elektronickej komunikácie osobe poverenej na kontrolu prác podľa bodu 3.2 tohto článku rámcovej dohody na emailovú adresu uvedenú v Prílohe č. 13 rámcovej dohody.</w:t>
      </w:r>
    </w:p>
    <w:p w14:paraId="62052CA5" w14:textId="77777777" w:rsidR="003C5F1A" w:rsidRPr="003C5F1A" w:rsidRDefault="003C5F1A" w:rsidP="003C5F1A">
      <w:pPr>
        <w:numPr>
          <w:ilvl w:val="1"/>
          <w:numId w:val="95"/>
        </w:numPr>
        <w:ind w:left="567" w:hanging="567"/>
        <w:jc w:val="both"/>
        <w:rPr>
          <w:rFonts w:ascii="Arial" w:hAnsi="Arial" w:cs="Arial"/>
          <w:sz w:val="20"/>
          <w:szCs w:val="20"/>
        </w:rPr>
      </w:pPr>
      <w:r w:rsidRPr="003C5F1A">
        <w:rPr>
          <w:rFonts w:ascii="Arial" w:hAnsi="Arial" w:cs="Arial"/>
          <w:sz w:val="20"/>
          <w:szCs w:val="20"/>
        </w:rPr>
        <w:t xml:space="preserve">V prípade, že jednotková cena nového ekvivalentného náhradného dielu bude vyššia ako jednotková cena nedostupného náhradného dielu uvedeného v Prílohe č. 5 rámcovej dohody, poskytovateľ je povinný fakturovať v zmysle jednotkovej ceny náhradného dielu uvedeného v Prílohe č. 5 rámcovej dohody. V prípade, že jednotková cena nového ekvivalentného náhradného dielu </w:t>
      </w:r>
      <w:r w:rsidRPr="003C5F1A">
        <w:rPr>
          <w:rFonts w:ascii="Arial" w:hAnsi="Arial" w:cs="Arial"/>
          <w:color w:val="000000"/>
          <w:sz w:val="20"/>
          <w:szCs w:val="20"/>
        </w:rPr>
        <w:t xml:space="preserve">na základe oznámenia poskytovateľa v zmysle bodu 3.26 tohto článku </w:t>
      </w:r>
      <w:r w:rsidRPr="003C5F1A">
        <w:rPr>
          <w:rFonts w:ascii="Arial" w:hAnsi="Arial" w:cs="Arial"/>
          <w:sz w:val="20"/>
          <w:szCs w:val="20"/>
        </w:rPr>
        <w:t>rámcovej dohody bude nižšia, ako  jednotková cena nedostupného náhradného dielu uvedeného v Prílohe č. 5, poskytovateľ je povinný fakturovať nižšiu jednotkovú cenu náhradného dielu, teda cenu preukázanú.</w:t>
      </w:r>
    </w:p>
    <w:p w14:paraId="7B8EB17F" w14:textId="77777777" w:rsidR="003C5F1A" w:rsidRPr="003C5F1A" w:rsidRDefault="003C5F1A" w:rsidP="003C5F1A">
      <w:pPr>
        <w:numPr>
          <w:ilvl w:val="1"/>
          <w:numId w:val="95"/>
        </w:numPr>
        <w:ind w:left="567" w:hanging="567"/>
        <w:jc w:val="both"/>
        <w:rPr>
          <w:rFonts w:ascii="Arial" w:hAnsi="Arial" w:cs="Arial"/>
          <w:color w:val="FF0000"/>
          <w:sz w:val="20"/>
          <w:szCs w:val="20"/>
        </w:rPr>
      </w:pPr>
      <w:r w:rsidRPr="003C5F1A">
        <w:rPr>
          <w:rFonts w:ascii="Arial" w:hAnsi="Arial" w:cs="Arial"/>
          <w:sz w:val="20"/>
          <w:szCs w:val="20"/>
        </w:rPr>
        <w:t>Poskytovateľ je povinný vykonávať priebežnú aktualizáciu Zoznamu náhradných dielov, ktorý je uvedený v Prílohe č. 5 rámcovej dohody, ak počas trvania zmluvného vzťahu dôjde počas výkonu opráv technologického vybavenia k výmene komponentu za ekvivalent z dôvodu nedostupnosti pôvodného komponentu. Zoznam náhradných dielov v elektronickej forme, bude poskytovateľovi poskytnutý vedúcim oddelenia technológií a IRSD. Aktualizovaný Zoznam náhradných dielov v elektronickej forme predloží poskytovateľ v rámci ročných správ Zhodnotenia stavu technologického vybavenia uvedených v bode 1.5 článku 1 rámcovej dohody ako samostatnú prílohu.</w:t>
      </w:r>
    </w:p>
    <w:p w14:paraId="2C3C4322" w14:textId="77777777" w:rsidR="003C5F1A" w:rsidRPr="003C5F1A" w:rsidRDefault="003C5F1A" w:rsidP="003C5F1A">
      <w:pPr>
        <w:numPr>
          <w:ilvl w:val="1"/>
          <w:numId w:val="95"/>
        </w:numPr>
        <w:ind w:left="567" w:hanging="567"/>
        <w:jc w:val="both"/>
        <w:rPr>
          <w:rFonts w:ascii="Arial" w:hAnsi="Arial" w:cs="Arial"/>
          <w:bCs/>
          <w:sz w:val="20"/>
          <w:szCs w:val="20"/>
        </w:rPr>
      </w:pPr>
      <w:r w:rsidRPr="003C5F1A">
        <w:rPr>
          <w:rFonts w:ascii="Arial" w:hAnsi="Arial" w:cs="Arial"/>
          <w:sz w:val="20"/>
          <w:szCs w:val="20"/>
        </w:rPr>
        <w:t xml:space="preserve">Poskytovateľ je povinný v zmysle bodu 1.6 článku 1 rámcovej dohody vyhotovovať správy o vykonávaní činnosti počas sezónnej údržby technologického vybavenia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1.1.1 a 1.1.2 bodu 1.1 článku 1 rámcovej dohody. Správu o vykonávaní činnosti počas sezónnej údržby technologického vybavenia rýchlostnej cesty R2 je poskytovateľ povinný vyhotoviť a doručiť  objednávateľovi po vykonaní každej sezónnej údržby technologického vybavenia rýchlostnej cesty R2, a to v elektronickej forme (*</w:t>
      </w:r>
      <w:proofErr w:type="spellStart"/>
      <w:r w:rsidRPr="003C5F1A">
        <w:rPr>
          <w:rFonts w:ascii="Arial" w:hAnsi="Arial" w:cs="Arial"/>
          <w:sz w:val="20"/>
          <w:szCs w:val="20"/>
        </w:rPr>
        <w:t>pdf</w:t>
      </w:r>
      <w:proofErr w:type="spellEnd"/>
      <w:r w:rsidRPr="003C5F1A">
        <w:rPr>
          <w:rFonts w:ascii="Arial" w:hAnsi="Arial" w:cs="Arial"/>
          <w:sz w:val="20"/>
          <w:szCs w:val="20"/>
        </w:rPr>
        <w:t xml:space="preserve">. dokument podpísaný osobou oprávnenou na rokovanie vo veciach technických za poskytovateľa), na e-mailové adresy osôb objednávateľa uvedené v Prílohe č. 13 najneskôr do 10 (desiatich) kalendárnych dní po ukončení kalendárneho mesiaca, v ktorom sa činnosti počas sezónnej údržby technologického vybavenia rýchlostnej cesty R2 vykonávali. Pre účely vyhotovenia správ o vykonávaní činnosti počas sezónnej údržby technologického vybavenia rýchlostnej cesty R2 sa pod sezónnou údržbou rozumie servis technologického vybavenia rýchlostnej cesty R2 vykonávaný v jarných a jesenných mesiacoch príslušného kalendárneho roka podľa harmonogramu servisných činností uvedených v Prílohe č. 2 a v Prílohe č. 3 rámcovej dohody. O vykonaní pravidelných revízií technologického vybavenia v zmysle STN je poskytovateľ povinný spracovať revízne správy a protokoly, ktoré musia byť podpísané revíznym technikom a odovzdané vedúcemu SSÚR 2 Nová Baňa resp. SSÚR 3 Zvolen, alebo </w:t>
      </w:r>
      <w:r w:rsidRPr="003C5F1A">
        <w:rPr>
          <w:rFonts w:ascii="Arial" w:hAnsi="Arial" w:cs="Arial"/>
          <w:color w:val="000000"/>
          <w:sz w:val="20"/>
          <w:szCs w:val="20"/>
        </w:rPr>
        <w:t xml:space="preserve">vedúcemu oddelenia </w:t>
      </w:r>
      <w:r w:rsidRPr="003C5F1A">
        <w:rPr>
          <w:rFonts w:ascii="Arial" w:hAnsi="Arial" w:cs="Arial"/>
          <w:sz w:val="20"/>
          <w:szCs w:val="20"/>
        </w:rPr>
        <w:t xml:space="preserve">správy, prevádzky a údržby </w:t>
      </w:r>
      <w:r w:rsidRPr="003C5F1A">
        <w:rPr>
          <w:rFonts w:ascii="Arial" w:hAnsi="Arial" w:cs="Arial"/>
          <w:color w:val="000000"/>
          <w:sz w:val="20"/>
          <w:szCs w:val="20"/>
        </w:rPr>
        <w:t>SSÚR 2 Nová Baňa resp. SSÚR 3 Zvolen</w:t>
      </w:r>
      <w:r w:rsidRPr="003C5F1A">
        <w:rPr>
          <w:rFonts w:ascii="Arial" w:hAnsi="Arial" w:cs="Arial"/>
          <w:color w:val="FF0000"/>
          <w:sz w:val="20"/>
          <w:szCs w:val="20"/>
        </w:rPr>
        <w:t xml:space="preserve"> </w:t>
      </w:r>
      <w:r w:rsidRPr="003C5F1A">
        <w:rPr>
          <w:rFonts w:ascii="Arial" w:hAnsi="Arial" w:cs="Arial"/>
          <w:sz w:val="20"/>
          <w:szCs w:val="20"/>
        </w:rPr>
        <w:t>najneskôr do 10 (desiatich) kalendárnych dní po ukončení kalendárneho mesiaca, v ktorom sa činnosti vykonávali.</w:t>
      </w:r>
    </w:p>
    <w:p w14:paraId="1EE83BB5" w14:textId="77777777" w:rsidR="003C5F1A" w:rsidRPr="003C5F1A" w:rsidRDefault="003C5F1A" w:rsidP="003C5F1A">
      <w:pPr>
        <w:numPr>
          <w:ilvl w:val="1"/>
          <w:numId w:val="95"/>
        </w:numPr>
        <w:ind w:left="567" w:hanging="567"/>
        <w:jc w:val="both"/>
        <w:rPr>
          <w:rFonts w:ascii="Arial" w:hAnsi="Arial" w:cs="Arial"/>
          <w:bCs/>
          <w:sz w:val="20"/>
          <w:szCs w:val="20"/>
        </w:rPr>
      </w:pPr>
      <w:r w:rsidRPr="003C5F1A">
        <w:rPr>
          <w:rFonts w:ascii="Arial" w:hAnsi="Arial" w:cs="Arial"/>
          <w:sz w:val="20"/>
          <w:szCs w:val="20"/>
        </w:rPr>
        <w:t xml:space="preserve">Poskytovateľ je povinný vypracovať v zmysle bodu 1.5 článku 1 rámcovej dohody raz ročne vždy po roku výkonu servisu technologického vybavenia rýchlostnej cesty R2 </w:t>
      </w:r>
      <w:r w:rsidRPr="003C5F1A">
        <w:rPr>
          <w:rFonts w:ascii="Arial" w:hAnsi="Arial" w:cs="Arial"/>
          <w:bCs/>
          <w:sz w:val="20"/>
          <w:szCs w:val="20"/>
        </w:rPr>
        <w:t xml:space="preserve">ročnú správu Zhodnotenia stavu technologického vybavenia pre </w:t>
      </w:r>
      <w:r w:rsidRPr="003C5F1A">
        <w:rPr>
          <w:rFonts w:ascii="Arial" w:hAnsi="Arial" w:cs="Arial"/>
          <w:sz w:val="20"/>
          <w:szCs w:val="20"/>
        </w:rPr>
        <w:t>príslušný úsek SSÚR</w:t>
      </w:r>
      <w:r w:rsidRPr="003C5F1A">
        <w:rPr>
          <w:rFonts w:ascii="Arial" w:hAnsi="Arial" w:cs="Arial"/>
          <w:b/>
          <w:sz w:val="20"/>
          <w:szCs w:val="20"/>
        </w:rPr>
        <w:t xml:space="preserve"> </w:t>
      </w:r>
      <w:r w:rsidRPr="003C5F1A">
        <w:rPr>
          <w:rFonts w:ascii="Arial" w:hAnsi="Arial" w:cs="Arial"/>
          <w:sz w:val="20"/>
          <w:szCs w:val="20"/>
        </w:rPr>
        <w:t xml:space="preserve">3 a protokolárne ju odovzdať vedúcemu SSÚR 3 Zvolen,  a pre príslušný úsek SSÚR 2 a protokolárne ju odovzdať vedúcemu </w:t>
      </w:r>
      <w:r w:rsidRPr="003C5F1A">
        <w:rPr>
          <w:rFonts w:ascii="Arial" w:hAnsi="Arial" w:cs="Arial"/>
          <w:sz w:val="20"/>
          <w:szCs w:val="20"/>
        </w:rPr>
        <w:lastRenderedPageBreak/>
        <w:t>SSÚR 2 Nová Baňa a správy doručiť v elektronickej forme (*</w:t>
      </w:r>
      <w:proofErr w:type="spellStart"/>
      <w:r w:rsidRPr="003C5F1A">
        <w:rPr>
          <w:rFonts w:ascii="Arial" w:hAnsi="Arial" w:cs="Arial"/>
          <w:sz w:val="20"/>
          <w:szCs w:val="20"/>
        </w:rPr>
        <w:t>pdf</w:t>
      </w:r>
      <w:proofErr w:type="spellEnd"/>
      <w:r w:rsidRPr="003C5F1A">
        <w:rPr>
          <w:rFonts w:ascii="Arial" w:hAnsi="Arial" w:cs="Arial"/>
          <w:sz w:val="20"/>
          <w:szCs w:val="20"/>
        </w:rPr>
        <w:t xml:space="preserve">. dokument podpísaný osobou oprávnenou na rokovanie vo veciach technických za poskytovateľa), osobám uvedeným v Prílohe č.13 najneskôr do 28.02. nasledujúceho kalendárneho roka za predchádzajúci kalendárny rok. Poslednú ročnú správu zhodnotenia stavu technologického vybavenia je poskytovateľ povinný vyhotoviť a odovzdať objednávateľovi v posledný deň trvania rámcovej </w:t>
      </w:r>
      <w:r w:rsidRPr="003C5F1A">
        <w:rPr>
          <w:rFonts w:ascii="Arial" w:hAnsi="Arial" w:cs="Arial"/>
          <w:bCs/>
          <w:sz w:val="20"/>
          <w:szCs w:val="20"/>
        </w:rPr>
        <w:t xml:space="preserve">dohody. </w:t>
      </w:r>
    </w:p>
    <w:p w14:paraId="4E4745C0" w14:textId="77777777" w:rsidR="003C5F1A" w:rsidRPr="003C5F1A" w:rsidRDefault="003C5F1A" w:rsidP="003C5F1A">
      <w:pPr>
        <w:ind w:left="567"/>
        <w:jc w:val="both"/>
        <w:rPr>
          <w:rFonts w:ascii="Arial" w:hAnsi="Arial" w:cs="Arial"/>
          <w:sz w:val="20"/>
          <w:szCs w:val="20"/>
        </w:rPr>
      </w:pPr>
      <w:r w:rsidRPr="003C5F1A">
        <w:rPr>
          <w:rFonts w:ascii="Arial" w:hAnsi="Arial" w:cs="Arial"/>
          <w:sz w:val="20"/>
          <w:szCs w:val="20"/>
        </w:rPr>
        <w:t xml:space="preserve">Poskytovateľ je povinný vypracovať ročné správy Zhodnotenia stavu technologického vybavenia rýchlostnej cesty R2 formou súhrnu zistení a výsledkov zo správ o vykonávaní činnosti počas sezónnej údržby technologického vybavenia rýchlostnej cesty R2 o činnosti počas sezónnej údržby podľa </w:t>
      </w:r>
      <w:proofErr w:type="spellStart"/>
      <w:r w:rsidRPr="003C5F1A">
        <w:rPr>
          <w:rFonts w:ascii="Arial" w:hAnsi="Arial" w:cs="Arial"/>
          <w:sz w:val="20"/>
          <w:szCs w:val="20"/>
        </w:rPr>
        <w:t>podbodu</w:t>
      </w:r>
      <w:proofErr w:type="spellEnd"/>
      <w:r w:rsidRPr="003C5F1A">
        <w:rPr>
          <w:rFonts w:ascii="Arial" w:hAnsi="Arial" w:cs="Arial"/>
          <w:sz w:val="20"/>
          <w:szCs w:val="20"/>
        </w:rPr>
        <w:t xml:space="preserve"> 1.1.1 a 1.1.2 bodu 1.1 článku 1 rámcovej dohody.</w:t>
      </w:r>
    </w:p>
    <w:p w14:paraId="1F4BBD08" w14:textId="77777777" w:rsidR="003C5F1A" w:rsidRPr="003C5F1A" w:rsidRDefault="003C5F1A" w:rsidP="003C5F1A">
      <w:pPr>
        <w:ind w:left="567"/>
        <w:jc w:val="both"/>
        <w:rPr>
          <w:rFonts w:ascii="Arial" w:hAnsi="Arial" w:cs="Arial"/>
          <w:bCs/>
          <w:sz w:val="20"/>
          <w:szCs w:val="20"/>
        </w:rPr>
      </w:pPr>
      <w:r w:rsidRPr="003C5F1A">
        <w:rPr>
          <w:rFonts w:ascii="Arial" w:hAnsi="Arial" w:cs="Arial"/>
          <w:sz w:val="20"/>
          <w:szCs w:val="20"/>
        </w:rPr>
        <w:t>Ročné správy zhodnotenia stavu technologického vybavenia rýchlostnej cesty R2 budú mať informatívny a odporúčací charakter s prehodnotením technológie na dobu ďalších 2 – 6 rokov užívania.</w:t>
      </w:r>
    </w:p>
    <w:p w14:paraId="379F8D0F" w14:textId="77777777" w:rsidR="003C5F1A" w:rsidRPr="003C5F1A" w:rsidRDefault="003C5F1A" w:rsidP="003C5F1A">
      <w:pPr>
        <w:ind w:left="567"/>
        <w:jc w:val="both"/>
        <w:rPr>
          <w:rFonts w:ascii="Arial" w:hAnsi="Arial" w:cs="Arial"/>
          <w:sz w:val="20"/>
          <w:szCs w:val="20"/>
          <w:lang w:eastAsia="en-US"/>
        </w:rPr>
      </w:pPr>
      <w:r w:rsidRPr="003C5F1A">
        <w:rPr>
          <w:rFonts w:ascii="Arial" w:hAnsi="Arial" w:cs="Arial"/>
          <w:sz w:val="20"/>
          <w:szCs w:val="20"/>
          <w:lang w:eastAsia="en-US"/>
        </w:rPr>
        <w:t>Poskytovateľ predloží formou prílohy k ročným správam zhodnotenia stavu technologického vybavenia nasledovné dokumenty:</w:t>
      </w:r>
    </w:p>
    <w:p w14:paraId="7EF35847" w14:textId="77777777" w:rsidR="003C5F1A" w:rsidRPr="003C5F1A" w:rsidRDefault="003C5F1A" w:rsidP="003C5F1A">
      <w:pPr>
        <w:numPr>
          <w:ilvl w:val="0"/>
          <w:numId w:val="89"/>
        </w:numPr>
        <w:jc w:val="both"/>
        <w:rPr>
          <w:rFonts w:ascii="Arial" w:hAnsi="Arial" w:cs="Arial"/>
          <w:sz w:val="20"/>
          <w:szCs w:val="20"/>
          <w:lang w:eastAsia="en-US"/>
        </w:rPr>
      </w:pPr>
      <w:r w:rsidRPr="003C5F1A">
        <w:rPr>
          <w:rFonts w:ascii="Arial" w:hAnsi="Arial" w:cs="Arial"/>
          <w:sz w:val="20"/>
          <w:szCs w:val="20"/>
          <w:lang w:eastAsia="en-US"/>
        </w:rPr>
        <w:t>Aktualizáciu Zoznamu náhradných dielov za príslušný kalendárny rok (v elektronickej forme)</w:t>
      </w:r>
      <w:r w:rsidRPr="003C5F1A">
        <w:rPr>
          <w:rFonts w:ascii="Segoe UI" w:hAnsi="Segoe UI" w:cs="Segoe UI"/>
          <w:sz w:val="20"/>
          <w:szCs w:val="20"/>
          <w:lang w:eastAsia="en-US"/>
        </w:rPr>
        <w:t>ꓼ</w:t>
      </w:r>
    </w:p>
    <w:p w14:paraId="588EA835" w14:textId="77777777" w:rsidR="003C5F1A" w:rsidRPr="003C5F1A" w:rsidRDefault="003C5F1A" w:rsidP="003C5F1A">
      <w:pPr>
        <w:numPr>
          <w:ilvl w:val="0"/>
          <w:numId w:val="89"/>
        </w:numPr>
        <w:jc w:val="both"/>
        <w:rPr>
          <w:rFonts w:ascii="Arial" w:hAnsi="Arial" w:cs="Arial"/>
          <w:sz w:val="20"/>
          <w:szCs w:val="20"/>
          <w:lang w:eastAsia="en-US"/>
        </w:rPr>
      </w:pPr>
      <w:r w:rsidRPr="003C5F1A">
        <w:rPr>
          <w:rFonts w:ascii="Arial" w:hAnsi="Arial" w:cs="Arial"/>
          <w:sz w:val="20"/>
          <w:szCs w:val="20"/>
          <w:lang w:eastAsia="en-US"/>
        </w:rPr>
        <w:t>Zoznam a stav pretrvávajúcich vád a porúch s odporúčaným riešením a predbežnou cenovou kalkuláciou</w:t>
      </w:r>
      <w:r w:rsidRPr="003C5F1A">
        <w:rPr>
          <w:rFonts w:ascii="Segoe UI" w:hAnsi="Segoe UI" w:cs="Segoe UI"/>
          <w:sz w:val="20"/>
          <w:szCs w:val="20"/>
          <w:lang w:eastAsia="en-US"/>
        </w:rPr>
        <w:t>ꓼ</w:t>
      </w:r>
      <w:r w:rsidRPr="003C5F1A">
        <w:rPr>
          <w:rFonts w:ascii="Arial" w:hAnsi="Arial" w:cs="Arial"/>
          <w:sz w:val="20"/>
          <w:szCs w:val="20"/>
          <w:lang w:eastAsia="en-US"/>
        </w:rPr>
        <w:t xml:space="preserve"> </w:t>
      </w:r>
    </w:p>
    <w:p w14:paraId="73D7E260" w14:textId="77777777" w:rsidR="003C5F1A" w:rsidRPr="003C5F1A" w:rsidRDefault="003C5F1A" w:rsidP="003C5F1A">
      <w:pPr>
        <w:numPr>
          <w:ilvl w:val="0"/>
          <w:numId w:val="89"/>
        </w:numPr>
        <w:jc w:val="both"/>
        <w:rPr>
          <w:rFonts w:ascii="Arial" w:hAnsi="Arial" w:cs="Arial"/>
          <w:sz w:val="20"/>
          <w:szCs w:val="20"/>
          <w:lang w:eastAsia="en-US"/>
        </w:rPr>
      </w:pPr>
      <w:r w:rsidRPr="003C5F1A">
        <w:rPr>
          <w:rFonts w:ascii="Arial" w:hAnsi="Arial" w:cs="Arial"/>
          <w:sz w:val="20"/>
          <w:szCs w:val="20"/>
          <w:lang w:eastAsia="en-US"/>
        </w:rPr>
        <w:t xml:space="preserve">Zoznam návrhov a odporúčaní na výmenu technologických zariadení (napr. z dôvodu ukončenia životnosti) s predbežnou cenovou kalkuláciou. </w:t>
      </w:r>
    </w:p>
    <w:p w14:paraId="3C147702" w14:textId="77777777" w:rsidR="003C5F1A" w:rsidRPr="003C5F1A" w:rsidRDefault="003C5F1A" w:rsidP="003C5F1A">
      <w:pPr>
        <w:numPr>
          <w:ilvl w:val="1"/>
          <w:numId w:val="95"/>
        </w:numPr>
        <w:ind w:left="567" w:hanging="567"/>
        <w:jc w:val="both"/>
        <w:rPr>
          <w:rFonts w:ascii="Arial" w:hAnsi="Arial" w:cs="Arial"/>
          <w:bCs/>
          <w:sz w:val="20"/>
          <w:szCs w:val="20"/>
        </w:rPr>
      </w:pPr>
      <w:r w:rsidRPr="003C5F1A">
        <w:rPr>
          <w:rFonts w:ascii="Arial" w:hAnsi="Arial" w:cs="Arial"/>
          <w:sz w:val="20"/>
          <w:szCs w:val="20"/>
        </w:rPr>
        <w:t xml:space="preserve">Poskytovateľ je pri vykonávaní servisu technologického vybavenia povinný priebežne aktualizovať prevádzkovú dokumentáciu a DSVS na úseku rýchlostnej cesty R2 Žiar nad Hronom – obchvat, R2 Zvolen, východ – Pstruša a R2 Pstruša – Kriváň a na lokálnom operátorskom pracovisku SSÚR 2 Nová Baňa a SSÚR 3 Zvolen, </w:t>
      </w:r>
      <w:r w:rsidRPr="003C5F1A">
        <w:rPr>
          <w:rFonts w:ascii="Arial" w:hAnsi="Arial" w:cs="Arial"/>
          <w:bCs/>
          <w:sz w:val="20"/>
          <w:szCs w:val="20"/>
        </w:rPr>
        <w:t xml:space="preserve">ktorá bola protokolárne odovzdaná poskytovateľovi v rámci odovzdávania miesta plnenia rámcovej dohody, </w:t>
      </w:r>
      <w:r w:rsidRPr="003C5F1A">
        <w:rPr>
          <w:rFonts w:ascii="Arial" w:hAnsi="Arial" w:cs="Arial"/>
          <w:sz w:val="20"/>
          <w:szCs w:val="20"/>
        </w:rPr>
        <w:t>v súlade s aktuálne platnou legislatívou.</w:t>
      </w:r>
    </w:p>
    <w:p w14:paraId="7826648F" w14:textId="77777777" w:rsidR="003C5F1A" w:rsidRPr="003C5F1A" w:rsidRDefault="003C5F1A" w:rsidP="003C5F1A">
      <w:pPr>
        <w:ind w:left="567"/>
        <w:jc w:val="both"/>
        <w:rPr>
          <w:rFonts w:ascii="Arial" w:hAnsi="Arial" w:cs="Arial"/>
          <w:bCs/>
          <w:sz w:val="20"/>
          <w:szCs w:val="20"/>
        </w:rPr>
      </w:pPr>
      <w:r w:rsidRPr="003C5F1A">
        <w:rPr>
          <w:rFonts w:ascii="Arial" w:hAnsi="Arial" w:cs="Arial"/>
          <w:bCs/>
          <w:sz w:val="20"/>
          <w:szCs w:val="20"/>
        </w:rPr>
        <w:t>Poskytovateľ je povinný zmeny v prevádzkovej dokumentácií podľa tohto bodu rámcovej dohody, zapracovať do 15 (pätnástich) kalendárnych dní od vykonania zmeny technologického vybavenia.</w:t>
      </w:r>
    </w:p>
    <w:p w14:paraId="73ECC42C" w14:textId="77777777" w:rsidR="003C5F1A" w:rsidRPr="003C5F1A" w:rsidRDefault="003C5F1A" w:rsidP="003C5F1A">
      <w:pPr>
        <w:numPr>
          <w:ilvl w:val="1"/>
          <w:numId w:val="95"/>
        </w:numPr>
        <w:ind w:left="567" w:hanging="567"/>
        <w:jc w:val="both"/>
        <w:rPr>
          <w:rFonts w:ascii="Arial" w:hAnsi="Arial" w:cs="Arial"/>
          <w:noProof/>
          <w:sz w:val="20"/>
          <w:szCs w:val="20"/>
          <w:lang w:eastAsia="en-US"/>
        </w:rPr>
      </w:pPr>
      <w:r w:rsidRPr="003C5F1A">
        <w:rPr>
          <w:rFonts w:ascii="Arial" w:hAnsi="Arial" w:cs="Arial"/>
          <w:noProof/>
          <w:sz w:val="20"/>
          <w:szCs w:val="20"/>
          <w:lang w:eastAsia="en-US"/>
        </w:rPr>
        <w:t>Poskytovateľ je povinný poskytnúť spolupôsobenie a súčinnosť v prípade modernizácie technologického vybavenia, a to rešpektujúc ZoKB, zákon č. 95/2019 Z. z. o o informačných technológiách vo verejnej správe a o zmene a doplnení niektorých zákonov v znení neskorších predpisov (ďalej len „</w:t>
      </w:r>
      <w:r w:rsidRPr="003C5F1A">
        <w:rPr>
          <w:rFonts w:ascii="Arial" w:hAnsi="Arial" w:cs="Arial"/>
          <w:b/>
          <w:noProof/>
          <w:sz w:val="20"/>
          <w:szCs w:val="20"/>
          <w:lang w:eastAsia="en-US"/>
        </w:rPr>
        <w:t>ITVS</w:t>
      </w:r>
      <w:r w:rsidRPr="003C5F1A">
        <w:rPr>
          <w:rFonts w:ascii="Arial" w:hAnsi="Arial" w:cs="Arial"/>
          <w:noProof/>
          <w:sz w:val="20"/>
          <w:szCs w:val="20"/>
          <w:lang w:eastAsia="en-US"/>
        </w:rPr>
        <w:t>“) a ich príslušné vykonávacie predpisy, štandardy a ostatnú príslušnú legislatívu v oblasti informačnej a kybernetickej bezpečnosti a ustanovenia Zmluvy KB vrátane Bezpečnostných politík.</w:t>
      </w:r>
    </w:p>
    <w:p w14:paraId="5D2EC07F" w14:textId="77777777" w:rsidR="003C5F1A" w:rsidRPr="003C5F1A" w:rsidRDefault="003C5F1A" w:rsidP="003C5F1A">
      <w:pPr>
        <w:numPr>
          <w:ilvl w:val="1"/>
          <w:numId w:val="95"/>
        </w:numPr>
        <w:ind w:left="567" w:hanging="567"/>
        <w:jc w:val="both"/>
        <w:rPr>
          <w:rFonts w:ascii="Arial" w:hAnsi="Arial" w:cs="Arial"/>
          <w:noProof/>
          <w:sz w:val="20"/>
          <w:szCs w:val="20"/>
          <w:lang w:eastAsia="en-US"/>
        </w:rPr>
      </w:pPr>
      <w:r w:rsidRPr="003C5F1A">
        <w:rPr>
          <w:rFonts w:ascii="Arial" w:hAnsi="Arial" w:cs="Arial"/>
          <w:sz w:val="20"/>
          <w:szCs w:val="20"/>
        </w:rPr>
        <w:t>Strany rámcovej dohody sa dohodli, že poskytovateľ, najneskôr 14 kalendárnych dní pred uplynutím doby, na ktorú bola rámcová dohoda uzavretá, vyzve objednávateľa na protokolárne odovzdanie miesta plnenia. Poskytovateľ je povinný protokolárne odovzdať objednávateľovi miesto plnenia najneskôr v deň ukončenia rámcovej dohody. Nevyhnutnou prílohou protokolu o odovzdaní miesta plnenia rámcovej dohody je:</w:t>
      </w:r>
    </w:p>
    <w:p w14:paraId="659BB35B" w14:textId="77777777" w:rsidR="003C5F1A" w:rsidRPr="003C5F1A" w:rsidRDefault="003C5F1A" w:rsidP="003C5F1A">
      <w:pPr>
        <w:numPr>
          <w:ilvl w:val="0"/>
          <w:numId w:val="90"/>
        </w:numPr>
        <w:jc w:val="both"/>
        <w:rPr>
          <w:rFonts w:ascii="Arial" w:hAnsi="Arial" w:cs="Arial"/>
          <w:sz w:val="20"/>
          <w:szCs w:val="20"/>
        </w:rPr>
      </w:pPr>
      <w:r w:rsidRPr="003C5F1A">
        <w:rPr>
          <w:rFonts w:ascii="Arial" w:hAnsi="Arial" w:cs="Arial"/>
          <w:sz w:val="20"/>
          <w:szCs w:val="20"/>
        </w:rPr>
        <w:t>zoznam odovzdanej technológie,</w:t>
      </w:r>
    </w:p>
    <w:p w14:paraId="440CE20E" w14:textId="35AC2D4D" w:rsidR="00FF1F20" w:rsidRPr="00FF1F20" w:rsidRDefault="003C5F1A" w:rsidP="00FF1F20">
      <w:pPr>
        <w:numPr>
          <w:ilvl w:val="0"/>
          <w:numId w:val="90"/>
        </w:numPr>
        <w:jc w:val="both"/>
        <w:rPr>
          <w:rFonts w:ascii="Arial" w:hAnsi="Arial" w:cs="Arial"/>
          <w:sz w:val="20"/>
          <w:szCs w:val="20"/>
        </w:rPr>
      </w:pPr>
      <w:r w:rsidRPr="003C5F1A">
        <w:rPr>
          <w:rFonts w:ascii="Arial" w:hAnsi="Arial" w:cs="Arial"/>
          <w:sz w:val="20"/>
          <w:szCs w:val="20"/>
        </w:rPr>
        <w:t>prístupové heslá</w:t>
      </w:r>
      <w:r w:rsidR="00FF1F20">
        <w:rPr>
          <w:rFonts w:ascii="Arial" w:hAnsi="Arial" w:cs="Arial"/>
          <w:sz w:val="20"/>
          <w:szCs w:val="20"/>
        </w:rPr>
        <w:t xml:space="preserve"> </w:t>
      </w:r>
      <w:r w:rsidR="00FF1F20" w:rsidRPr="00FF1F20">
        <w:rPr>
          <w:rFonts w:ascii="Arial" w:hAnsi="Arial" w:cs="Arial"/>
          <w:sz w:val="20"/>
          <w:szCs w:val="20"/>
        </w:rPr>
        <w:t>(zdrojové kódy za predpokladu ak by v rámci výkonu servisnej činnosti vzniklo Autorské dielo v zmysle ustanovenia čl. 11 rámcovej dohody)</w:t>
      </w:r>
    </w:p>
    <w:p w14:paraId="2EF242CC" w14:textId="77777777" w:rsidR="003C5F1A" w:rsidRPr="003C5F1A" w:rsidRDefault="003C5F1A" w:rsidP="003C5F1A">
      <w:pPr>
        <w:numPr>
          <w:ilvl w:val="0"/>
          <w:numId w:val="90"/>
        </w:numPr>
        <w:jc w:val="both"/>
        <w:rPr>
          <w:rFonts w:ascii="Arial" w:hAnsi="Arial" w:cs="Arial"/>
          <w:sz w:val="20"/>
          <w:szCs w:val="20"/>
        </w:rPr>
      </w:pPr>
      <w:r w:rsidRPr="003C5F1A">
        <w:rPr>
          <w:rFonts w:ascii="Arial" w:hAnsi="Arial" w:cs="Arial"/>
          <w:sz w:val="20"/>
          <w:szCs w:val="20"/>
        </w:rPr>
        <w:t xml:space="preserve">posledná verzia </w:t>
      </w:r>
      <w:r w:rsidRPr="003C5F1A">
        <w:rPr>
          <w:rFonts w:ascii="Arial" w:hAnsi="Arial" w:cs="Arial"/>
          <w:bCs/>
          <w:sz w:val="20"/>
          <w:szCs w:val="20"/>
        </w:rPr>
        <w:t>ročnej správy o zhodnotení stavu technologického vybavenia rýchlostnej cesty R2</w:t>
      </w:r>
      <w:r w:rsidRPr="003C5F1A">
        <w:rPr>
          <w:rFonts w:ascii="Arial" w:hAnsi="Arial" w:cs="Arial"/>
          <w:sz w:val="20"/>
          <w:szCs w:val="20"/>
        </w:rPr>
        <w:t>,</w:t>
      </w:r>
    </w:p>
    <w:p w14:paraId="1EF96487" w14:textId="77777777" w:rsidR="003C5F1A" w:rsidRPr="003C5F1A" w:rsidRDefault="003C5F1A" w:rsidP="003C5F1A">
      <w:pPr>
        <w:numPr>
          <w:ilvl w:val="0"/>
          <w:numId w:val="90"/>
        </w:numPr>
        <w:jc w:val="both"/>
        <w:rPr>
          <w:rFonts w:ascii="Arial" w:hAnsi="Arial" w:cs="Arial"/>
          <w:sz w:val="20"/>
          <w:szCs w:val="20"/>
        </w:rPr>
      </w:pPr>
      <w:r w:rsidRPr="003C5F1A">
        <w:rPr>
          <w:rFonts w:ascii="Arial" w:hAnsi="Arial" w:cs="Arial"/>
          <w:sz w:val="20"/>
          <w:szCs w:val="20"/>
        </w:rPr>
        <w:t>zoznam prevádzkovej dokumentácie k odovzdanej technológii.</w:t>
      </w:r>
    </w:p>
    <w:p w14:paraId="60924F68" w14:textId="77777777" w:rsidR="003C5F1A" w:rsidRPr="003C5F1A" w:rsidRDefault="003C5F1A" w:rsidP="003C5F1A">
      <w:pPr>
        <w:ind w:left="567"/>
        <w:jc w:val="both"/>
        <w:rPr>
          <w:rFonts w:ascii="Arial" w:hAnsi="Arial" w:cs="Arial"/>
          <w:sz w:val="20"/>
          <w:szCs w:val="20"/>
        </w:rPr>
      </w:pPr>
      <w:r w:rsidRPr="003C5F1A">
        <w:rPr>
          <w:rFonts w:ascii="Arial" w:hAnsi="Arial" w:cs="Arial"/>
          <w:sz w:val="20"/>
          <w:szCs w:val="20"/>
        </w:rPr>
        <w:t xml:space="preserve">V rámci protokolárneho odovzdania miesta plnenia rámcovej dohody je poskytovateľ povinný odovzdať objednávateľovi všetku dokumentáciu, </w:t>
      </w:r>
      <w:proofErr w:type="spellStart"/>
      <w:r w:rsidRPr="003C5F1A">
        <w:rPr>
          <w:rFonts w:ascii="Arial" w:hAnsi="Arial" w:cs="Arial"/>
          <w:sz w:val="20"/>
          <w:szCs w:val="20"/>
        </w:rPr>
        <w:t>t.j</w:t>
      </w:r>
      <w:proofErr w:type="spellEnd"/>
      <w:r w:rsidRPr="003C5F1A">
        <w:rPr>
          <w:rFonts w:ascii="Arial" w:hAnsi="Arial" w:cs="Arial"/>
          <w:sz w:val="20"/>
          <w:szCs w:val="20"/>
        </w:rPr>
        <w:t>. predovšetkým no nie výlučne servisný denník, návody, nákresy, odporúčania, smernice či iné dokumenty vytvorené počas trvania rámcovej dohody a poskytnúť nevyhnutnú súčinnosť pre plynulý prechod výkonu servisu iným subjektom alebo priamo objednávateľovi.</w:t>
      </w:r>
    </w:p>
    <w:p w14:paraId="67FD23BE" w14:textId="77777777" w:rsidR="003C5F1A" w:rsidRPr="003C5F1A" w:rsidRDefault="003C5F1A" w:rsidP="003C5F1A">
      <w:pPr>
        <w:ind w:left="567"/>
        <w:jc w:val="both"/>
        <w:rPr>
          <w:rFonts w:ascii="Arial" w:hAnsi="Arial" w:cs="Arial"/>
          <w:sz w:val="20"/>
          <w:szCs w:val="20"/>
        </w:rPr>
      </w:pPr>
    </w:p>
    <w:p w14:paraId="75511D7E" w14:textId="77777777" w:rsidR="003C5F1A" w:rsidRPr="003C5F1A" w:rsidRDefault="003C5F1A" w:rsidP="003C5F1A">
      <w:pPr>
        <w:ind w:left="567"/>
        <w:jc w:val="center"/>
        <w:rPr>
          <w:rFonts w:ascii="Arial" w:hAnsi="Arial" w:cs="Arial"/>
          <w:b/>
          <w:color w:val="000000"/>
          <w:sz w:val="20"/>
          <w:szCs w:val="20"/>
          <w:lang w:eastAsia="en-US"/>
        </w:rPr>
      </w:pPr>
      <w:r w:rsidRPr="003C5F1A">
        <w:rPr>
          <w:rFonts w:ascii="Arial" w:hAnsi="Arial" w:cs="Arial"/>
          <w:b/>
          <w:color w:val="000000"/>
          <w:sz w:val="20"/>
          <w:szCs w:val="20"/>
          <w:lang w:eastAsia="en-US"/>
        </w:rPr>
        <w:t>Čl. 3A</w:t>
      </w:r>
    </w:p>
    <w:p w14:paraId="43E55313" w14:textId="77777777" w:rsidR="003C5F1A" w:rsidRPr="003C5F1A" w:rsidRDefault="003C5F1A" w:rsidP="003C5F1A">
      <w:pPr>
        <w:ind w:left="567"/>
        <w:jc w:val="center"/>
        <w:rPr>
          <w:rFonts w:ascii="Arial" w:hAnsi="Arial" w:cs="Arial"/>
          <w:b/>
          <w:color w:val="000000"/>
          <w:sz w:val="20"/>
          <w:szCs w:val="20"/>
          <w:lang w:eastAsia="en-US"/>
        </w:rPr>
      </w:pPr>
      <w:r w:rsidRPr="003C5F1A">
        <w:rPr>
          <w:rFonts w:ascii="Arial" w:hAnsi="Arial" w:cs="Arial"/>
          <w:b/>
          <w:color w:val="000000"/>
          <w:sz w:val="20"/>
          <w:szCs w:val="20"/>
          <w:lang w:eastAsia="en-US"/>
        </w:rPr>
        <w:t xml:space="preserve">PLNENIE BEZPEČNOSTNÝCH OPATRENÍ </w:t>
      </w:r>
    </w:p>
    <w:p w14:paraId="4FB0D3BF" w14:textId="2952AC8E" w:rsidR="003C5F1A" w:rsidRPr="003C5F1A" w:rsidRDefault="003C5F1A" w:rsidP="003C5F1A">
      <w:pPr>
        <w:ind w:left="567" w:hanging="567"/>
        <w:jc w:val="both"/>
        <w:rPr>
          <w:rFonts w:ascii="Arial" w:hAnsi="Arial" w:cs="Arial"/>
          <w:color w:val="000000"/>
          <w:sz w:val="20"/>
          <w:szCs w:val="20"/>
        </w:rPr>
      </w:pPr>
      <w:r w:rsidRPr="003C5F1A">
        <w:rPr>
          <w:rFonts w:ascii="Arial" w:hAnsi="Arial" w:cs="Arial"/>
          <w:color w:val="000000"/>
          <w:sz w:val="20"/>
          <w:szCs w:val="20"/>
        </w:rPr>
        <w:t xml:space="preserve">3A.1 Strany rámcovej dohody sa dohodli na úprave práv a povinností v oblasti zabezpečenia kybernetickej bezpečnosti v spojitosti s plnením predmetu rámcovej dohody. Poskytovateľ sa zaväzuje počas trvania rámcovej dohody a pri plnení predmetu rámcovej dohody dodržiavať všetky povinnosti v rozsahu, ktoré sa na poskytovateľa vzťahujú a ktoré objednávateľ požaduje s ohľadom na skutočnosť, že objednávateľ je prevádzkovateľ základnej služby v súlade s ustanoveniami </w:t>
      </w:r>
      <w:proofErr w:type="spellStart"/>
      <w:r w:rsidRPr="003C5F1A">
        <w:rPr>
          <w:rFonts w:ascii="Arial" w:hAnsi="Arial"/>
          <w:color w:val="000000"/>
          <w:sz w:val="20"/>
        </w:rPr>
        <w:t>ZoKB</w:t>
      </w:r>
      <w:proofErr w:type="spellEnd"/>
      <w:r w:rsidRPr="003C5F1A">
        <w:rPr>
          <w:rFonts w:ascii="Arial" w:hAnsi="Arial" w:cs="Arial"/>
          <w:color w:val="000000"/>
          <w:sz w:val="20"/>
          <w:szCs w:val="20"/>
        </w:rPr>
        <w:t xml:space="preserve"> a zároveň prevádzkovateľ informačných systémov v súlade s ustanoveniami zákona </w:t>
      </w:r>
      <w:r w:rsidRPr="003C5F1A">
        <w:rPr>
          <w:rFonts w:ascii="Arial" w:hAnsi="Arial"/>
          <w:color w:val="000000"/>
          <w:sz w:val="20"/>
        </w:rPr>
        <w:t>ITVS</w:t>
      </w:r>
      <w:r w:rsidRPr="003C5F1A">
        <w:rPr>
          <w:rFonts w:ascii="Arial" w:hAnsi="Arial" w:cs="Arial"/>
          <w:color w:val="000000"/>
          <w:sz w:val="20"/>
          <w:szCs w:val="20"/>
        </w:rPr>
        <w:t xml:space="preserve"> a jeho vykonávacími predpismi a sú definované objednávateľom v Zmluve </w:t>
      </w:r>
      <w:r w:rsidR="003E27B6">
        <w:rPr>
          <w:rFonts w:ascii="Arial" w:hAnsi="Arial" w:cs="Arial"/>
          <w:color w:val="000000"/>
          <w:sz w:val="20"/>
          <w:szCs w:val="20"/>
        </w:rPr>
        <w:t>KB</w:t>
      </w:r>
      <w:r w:rsidRPr="003C5F1A">
        <w:rPr>
          <w:rFonts w:ascii="Arial" w:hAnsi="Arial" w:cs="Arial"/>
          <w:color w:val="000000"/>
          <w:sz w:val="20"/>
          <w:szCs w:val="20"/>
        </w:rPr>
        <w:t xml:space="preserve"> podľa § 19 ods. 2 </w:t>
      </w:r>
      <w:proofErr w:type="spellStart"/>
      <w:r w:rsidRPr="003C5F1A">
        <w:rPr>
          <w:rFonts w:ascii="Arial" w:hAnsi="Arial" w:cs="Arial"/>
          <w:color w:val="000000"/>
          <w:sz w:val="20"/>
          <w:szCs w:val="20"/>
        </w:rPr>
        <w:t>ZoKB</w:t>
      </w:r>
      <w:proofErr w:type="spellEnd"/>
      <w:r w:rsidRPr="003C5F1A">
        <w:rPr>
          <w:rFonts w:ascii="Arial" w:hAnsi="Arial" w:cs="Arial"/>
          <w:color w:val="000000"/>
          <w:sz w:val="20"/>
          <w:szCs w:val="20"/>
        </w:rPr>
        <w:t xml:space="preserve">, obsahujúcu náležitosti minimálne v rozsahu Vyhlášky Národného bezpečnostného úradu č. 362/2018 </w:t>
      </w:r>
      <w:proofErr w:type="spellStart"/>
      <w:r w:rsidRPr="003C5F1A">
        <w:rPr>
          <w:rFonts w:ascii="Arial" w:hAnsi="Arial" w:cs="Arial"/>
          <w:color w:val="000000"/>
          <w:sz w:val="20"/>
          <w:szCs w:val="20"/>
        </w:rPr>
        <w:t>Z.z</w:t>
      </w:r>
      <w:proofErr w:type="spellEnd"/>
      <w:r w:rsidRPr="003C5F1A">
        <w:rPr>
          <w:rFonts w:ascii="Arial" w:hAnsi="Arial" w:cs="Arial"/>
          <w:color w:val="000000"/>
          <w:sz w:val="20"/>
          <w:szCs w:val="20"/>
        </w:rPr>
        <w:t>., ktorou sa ustanovuje obsah bezpečnostných opatrení, obsah a štruktúra bezpečnostnej dokumentácie a rozsah všeobecných bezpečnostných opatrení.</w:t>
      </w:r>
    </w:p>
    <w:p w14:paraId="4DB82A0A" w14:textId="77777777" w:rsidR="003C5F1A" w:rsidRPr="003C5F1A" w:rsidRDefault="003C5F1A" w:rsidP="003C5F1A">
      <w:pPr>
        <w:ind w:left="567" w:hanging="567"/>
        <w:jc w:val="both"/>
        <w:rPr>
          <w:rFonts w:ascii="Arial" w:hAnsi="Arial" w:cs="Arial"/>
          <w:color w:val="000000"/>
          <w:sz w:val="20"/>
          <w:szCs w:val="20"/>
        </w:rPr>
      </w:pPr>
      <w:r w:rsidRPr="003C5F1A">
        <w:rPr>
          <w:rFonts w:ascii="Arial" w:hAnsi="Arial" w:cs="Arial"/>
          <w:color w:val="000000"/>
          <w:sz w:val="20"/>
          <w:szCs w:val="20"/>
        </w:rPr>
        <w:t xml:space="preserve">3A.2 </w:t>
      </w:r>
      <w:r w:rsidRPr="003C5F1A">
        <w:rPr>
          <w:rFonts w:ascii="Arial" w:hAnsi="Arial" w:cs="Arial"/>
          <w:color w:val="000000"/>
          <w:sz w:val="20"/>
          <w:szCs w:val="20"/>
        </w:rPr>
        <w:tab/>
        <w:t>Poskytovateľ je súčasne povinný poskytnúť objednávateľovi maximálnu súčinnosť pri odhaľovaní Kybernetických bezpečnostných incidentov, odstraňovaní a zmierňovaní následkov Kybernetických bezpečnostných incidentov.</w:t>
      </w:r>
    </w:p>
    <w:p w14:paraId="2D31B1CD" w14:textId="77777777" w:rsidR="003C5F1A" w:rsidRPr="003C5F1A" w:rsidRDefault="003C5F1A" w:rsidP="003C5F1A">
      <w:pPr>
        <w:ind w:left="567" w:hanging="567"/>
        <w:jc w:val="both"/>
        <w:rPr>
          <w:rFonts w:ascii="Arial" w:hAnsi="Arial" w:cs="Arial"/>
          <w:color w:val="000000"/>
          <w:sz w:val="20"/>
          <w:szCs w:val="20"/>
        </w:rPr>
      </w:pPr>
      <w:r w:rsidRPr="003C5F1A">
        <w:rPr>
          <w:rFonts w:ascii="Arial" w:hAnsi="Arial" w:cs="Arial"/>
          <w:color w:val="000000"/>
          <w:sz w:val="20"/>
          <w:szCs w:val="20"/>
        </w:rPr>
        <w:lastRenderedPageBreak/>
        <w:t xml:space="preserve">3A.3  Poskytovateľ je povinný poskytnúť objednávateľovi spolupôsobenie a súčinnosť v prípade modernizácie technologického vybavenia rýchlostnej cesty R2 a to rešpektujúc </w:t>
      </w:r>
      <w:proofErr w:type="spellStart"/>
      <w:r w:rsidRPr="003C5F1A">
        <w:rPr>
          <w:rFonts w:ascii="Arial" w:hAnsi="Arial" w:cs="Arial"/>
          <w:color w:val="000000"/>
          <w:sz w:val="20"/>
          <w:szCs w:val="20"/>
        </w:rPr>
        <w:t>ZoKB</w:t>
      </w:r>
      <w:proofErr w:type="spellEnd"/>
      <w:r w:rsidRPr="003C5F1A">
        <w:rPr>
          <w:rFonts w:ascii="Arial" w:hAnsi="Arial" w:cs="Arial"/>
          <w:color w:val="000000"/>
          <w:sz w:val="20"/>
          <w:szCs w:val="20"/>
        </w:rPr>
        <w:t>, zákon o ITVS a ich príslušné vykonávacie predpisy, štandardy a príslušnú legislatívu v oblasti informačnej a kybernetickej bezpečnosti a bezpečnostné požiadavky a politiky objednávateľa.</w:t>
      </w:r>
    </w:p>
    <w:p w14:paraId="667EDC16" w14:textId="77777777" w:rsidR="003C5F1A" w:rsidRPr="003C5F1A" w:rsidRDefault="003C5F1A" w:rsidP="003C5F1A">
      <w:pPr>
        <w:ind w:left="567" w:hanging="567"/>
        <w:jc w:val="both"/>
        <w:rPr>
          <w:rFonts w:ascii="Arial" w:hAnsi="Arial" w:cs="Arial"/>
          <w:color w:val="000000"/>
          <w:sz w:val="20"/>
          <w:szCs w:val="20"/>
        </w:rPr>
      </w:pPr>
      <w:r w:rsidRPr="003C5F1A">
        <w:rPr>
          <w:rFonts w:ascii="Arial" w:hAnsi="Arial" w:cs="Arial"/>
          <w:color w:val="000000"/>
          <w:sz w:val="20"/>
          <w:szCs w:val="20"/>
        </w:rPr>
        <w:t>3A.4</w:t>
      </w:r>
      <w:r w:rsidRPr="003C5F1A">
        <w:rPr>
          <w:rFonts w:ascii="Arial" w:hAnsi="Arial" w:cs="Arial"/>
          <w:color w:val="000000"/>
          <w:sz w:val="20"/>
          <w:szCs w:val="20"/>
        </w:rPr>
        <w:tab/>
        <w:t xml:space="preserve">Objednávateľ si vyhradzuje právo v oblasti bezpečnosti v  procese poskytovania služby špecifikovať požiadavky kladené na implementovanie bezpečnostných opatrení podľa </w:t>
      </w:r>
      <w:proofErr w:type="spellStart"/>
      <w:r w:rsidRPr="003C5F1A">
        <w:rPr>
          <w:rFonts w:ascii="Arial" w:hAnsi="Arial" w:cs="Arial"/>
          <w:color w:val="000000"/>
          <w:sz w:val="20"/>
          <w:szCs w:val="20"/>
        </w:rPr>
        <w:t>ZoKB</w:t>
      </w:r>
      <w:proofErr w:type="spellEnd"/>
      <w:r w:rsidRPr="003C5F1A">
        <w:rPr>
          <w:rFonts w:ascii="Arial" w:hAnsi="Arial" w:cs="Arial"/>
          <w:color w:val="000000"/>
          <w:sz w:val="20"/>
          <w:szCs w:val="20"/>
        </w:rPr>
        <w:t xml:space="preserve"> a zákona ITVS ako aj v prípade novelizácie uvedenej legislatívy v oblasti bezpečnosti. Všetky požiadavky za budú riadiť v súlade so zákonom o verejnom obstarávaní.</w:t>
      </w:r>
    </w:p>
    <w:p w14:paraId="2BCE374C" w14:textId="77777777" w:rsidR="003C5F1A" w:rsidRPr="003C5F1A" w:rsidRDefault="003C5F1A" w:rsidP="003C5F1A">
      <w:pPr>
        <w:ind w:left="567" w:hanging="567"/>
        <w:jc w:val="both"/>
        <w:rPr>
          <w:rFonts w:ascii="Arial" w:hAnsi="Arial" w:cs="Arial"/>
          <w:color w:val="000000"/>
          <w:sz w:val="20"/>
          <w:szCs w:val="20"/>
        </w:rPr>
      </w:pPr>
    </w:p>
    <w:p w14:paraId="212C2964" w14:textId="77777777" w:rsidR="003C5F1A" w:rsidRPr="003C5F1A" w:rsidRDefault="003C5F1A" w:rsidP="003C5F1A">
      <w:pPr>
        <w:ind w:left="567"/>
        <w:jc w:val="center"/>
        <w:rPr>
          <w:rFonts w:ascii="Arial" w:hAnsi="Arial" w:cs="Arial"/>
          <w:b/>
          <w:color w:val="000000"/>
          <w:sz w:val="20"/>
          <w:szCs w:val="20"/>
          <w:lang w:eastAsia="en-US"/>
        </w:rPr>
      </w:pPr>
      <w:r w:rsidRPr="003C5F1A">
        <w:rPr>
          <w:rFonts w:ascii="Arial" w:hAnsi="Arial" w:cs="Arial"/>
          <w:b/>
          <w:color w:val="000000"/>
          <w:sz w:val="20"/>
          <w:szCs w:val="20"/>
          <w:lang w:eastAsia="en-US"/>
        </w:rPr>
        <w:t>Čl. 3B</w:t>
      </w:r>
    </w:p>
    <w:p w14:paraId="363C9F72" w14:textId="77777777" w:rsidR="003C5F1A" w:rsidRPr="003C5F1A" w:rsidRDefault="003C5F1A" w:rsidP="003C5F1A">
      <w:pPr>
        <w:ind w:left="567" w:hanging="567"/>
        <w:jc w:val="center"/>
        <w:rPr>
          <w:rFonts w:ascii="Arial" w:hAnsi="Arial" w:cs="Arial"/>
          <w:b/>
          <w:sz w:val="20"/>
          <w:szCs w:val="20"/>
        </w:rPr>
      </w:pPr>
      <w:r w:rsidRPr="003C5F1A">
        <w:rPr>
          <w:rFonts w:ascii="Arial" w:hAnsi="Arial" w:cs="Arial"/>
          <w:b/>
          <w:sz w:val="20"/>
          <w:szCs w:val="20"/>
        </w:rPr>
        <w:t>OCHRANA OSOBNÝCH ÚDAJOV</w:t>
      </w:r>
    </w:p>
    <w:p w14:paraId="4EBDA225" w14:textId="77777777" w:rsidR="003C5F1A" w:rsidRPr="003C5F1A" w:rsidRDefault="003C5F1A" w:rsidP="003C5F1A">
      <w:pPr>
        <w:ind w:left="567" w:hanging="567"/>
        <w:jc w:val="both"/>
        <w:rPr>
          <w:rFonts w:ascii="Arial" w:hAnsi="Arial" w:cs="Arial"/>
          <w:sz w:val="20"/>
          <w:szCs w:val="20"/>
        </w:rPr>
      </w:pPr>
      <w:r w:rsidRPr="003C5F1A">
        <w:rPr>
          <w:rFonts w:ascii="Arial" w:hAnsi="Arial" w:cs="Arial"/>
          <w:sz w:val="20"/>
          <w:szCs w:val="20"/>
        </w:rPr>
        <w:t>3B.1</w:t>
      </w:r>
      <w:r w:rsidRPr="003C5F1A">
        <w:rPr>
          <w:rFonts w:ascii="Arial" w:hAnsi="Arial" w:cs="Arial"/>
          <w:sz w:val="20"/>
          <w:szCs w:val="20"/>
        </w:rPr>
        <w:tab/>
        <w:t xml:space="preserve">Strany rámcovej dohody vyhlasujú, že v súvislosti s ochranou osobných údajov a v zmysle predmetu zákazky poskytovateľ nebude spracúvať osobné údaje v mene objednávateľa. </w:t>
      </w:r>
    </w:p>
    <w:p w14:paraId="5C023517" w14:textId="77777777" w:rsidR="003C5F1A" w:rsidRPr="003C5F1A" w:rsidRDefault="003C5F1A" w:rsidP="003C5F1A">
      <w:pPr>
        <w:ind w:left="567" w:hanging="567"/>
        <w:jc w:val="both"/>
        <w:rPr>
          <w:rFonts w:ascii="Arial" w:hAnsi="Arial" w:cs="Arial"/>
          <w:sz w:val="20"/>
          <w:szCs w:val="20"/>
        </w:rPr>
      </w:pPr>
      <w:r w:rsidRPr="003C5F1A">
        <w:rPr>
          <w:rFonts w:ascii="Arial" w:hAnsi="Arial" w:cs="Arial"/>
          <w:sz w:val="20"/>
          <w:szCs w:val="20"/>
        </w:rPr>
        <w:t>3B.2</w:t>
      </w:r>
      <w:r w:rsidRPr="003C5F1A">
        <w:rPr>
          <w:rFonts w:ascii="Arial" w:hAnsi="Arial" w:cs="Arial"/>
          <w:sz w:val="20"/>
          <w:szCs w:val="20"/>
        </w:rPr>
        <w:tab/>
        <w:t>Poskytovateľ sa zaväzuje zachovávať mlčanlivosť v zmysle Nariadenia Európskeho parlamentu a Rady (EÚ) 2016/679 z 27. apríla 2016 o ochrane fyzických osôb pri spracúvaní osobných údajov a o voľnom pohybe takýchto údajov, ktorým sa zrušuje smernica 95/46/ES v súvislosti s osobnými údajmi, ktoré mu poskytol objednávateľ na základe tejto rámcovej dohody.</w:t>
      </w:r>
    </w:p>
    <w:p w14:paraId="5BBB906A" w14:textId="77777777" w:rsidR="003C5F1A" w:rsidRPr="003C5F1A" w:rsidRDefault="003C5F1A" w:rsidP="003C5F1A">
      <w:pPr>
        <w:ind w:left="567" w:hanging="567"/>
        <w:jc w:val="both"/>
        <w:rPr>
          <w:rFonts w:ascii="Arial" w:hAnsi="Arial" w:cs="Arial"/>
          <w:sz w:val="20"/>
          <w:szCs w:val="20"/>
        </w:rPr>
      </w:pPr>
      <w:r w:rsidRPr="003C5F1A">
        <w:rPr>
          <w:rFonts w:ascii="Arial" w:hAnsi="Arial" w:cs="Arial"/>
          <w:sz w:val="20"/>
          <w:szCs w:val="20"/>
        </w:rPr>
        <w:t>3B.3</w:t>
      </w:r>
      <w:r w:rsidRPr="003C5F1A">
        <w:rPr>
          <w:rFonts w:ascii="Arial" w:hAnsi="Arial" w:cs="Arial"/>
          <w:sz w:val="20"/>
          <w:szCs w:val="20"/>
        </w:rPr>
        <w:tab/>
        <w:t xml:space="preserve">Poskytovateľ je povinný zaviazať mlčanlivosťou svojich zamestnancov, ktorí prídu do styku s osobnými údajmi v prostredí objednávateľa alebo v súvislosti s vykonávaní predmetu rámcovej dohody. Povinnosť musí trvať aj po skončení pracovného pomeru alebo obdobného pracovného vzťahu tohto zamestnanca k poskytovateľovi. </w:t>
      </w:r>
    </w:p>
    <w:p w14:paraId="45A02346" w14:textId="77777777" w:rsidR="003C5F1A" w:rsidRPr="003C5F1A" w:rsidRDefault="003C5F1A" w:rsidP="003C5F1A">
      <w:pPr>
        <w:ind w:left="567" w:hanging="567"/>
        <w:jc w:val="both"/>
        <w:rPr>
          <w:rFonts w:ascii="Arial" w:hAnsi="Arial" w:cs="Arial"/>
          <w:sz w:val="20"/>
          <w:szCs w:val="20"/>
        </w:rPr>
      </w:pPr>
      <w:r w:rsidRPr="003C5F1A">
        <w:rPr>
          <w:rFonts w:ascii="Arial" w:hAnsi="Arial" w:cs="Arial"/>
          <w:sz w:val="20"/>
          <w:szCs w:val="20"/>
        </w:rPr>
        <w:t>3B.4</w:t>
      </w:r>
      <w:r w:rsidRPr="003C5F1A">
        <w:rPr>
          <w:rFonts w:ascii="Arial" w:hAnsi="Arial" w:cs="Arial"/>
          <w:sz w:val="20"/>
          <w:szCs w:val="20"/>
        </w:rPr>
        <w:tab/>
        <w:t>Poskytovateľ týmto preberá právnu zodpovednosť za nedbanlivosť a prípadné cielené činy jeho zamestnancov, ktoré by viedli k úniku, prípadne zneužitiu osobných údajov poskytnutých alebo inak získaných u objednávateľa.</w:t>
      </w:r>
    </w:p>
    <w:p w14:paraId="2B761C6F" w14:textId="77777777" w:rsidR="003C5F1A" w:rsidRPr="003C5F1A" w:rsidRDefault="003C5F1A" w:rsidP="003C5F1A">
      <w:pPr>
        <w:ind w:left="567" w:hanging="567"/>
        <w:jc w:val="both"/>
        <w:rPr>
          <w:rFonts w:ascii="Arial" w:hAnsi="Arial" w:cs="Arial"/>
          <w:sz w:val="20"/>
          <w:szCs w:val="20"/>
        </w:rPr>
      </w:pPr>
      <w:r w:rsidRPr="003C5F1A">
        <w:rPr>
          <w:rFonts w:ascii="Arial" w:hAnsi="Arial" w:cs="Arial"/>
          <w:sz w:val="20"/>
          <w:szCs w:val="20"/>
        </w:rPr>
        <w:t>3B.5</w:t>
      </w:r>
      <w:r w:rsidRPr="003C5F1A">
        <w:rPr>
          <w:rFonts w:ascii="Arial" w:hAnsi="Arial" w:cs="Arial"/>
          <w:sz w:val="20"/>
          <w:szCs w:val="20"/>
        </w:rPr>
        <w:tab/>
        <w:t>Ak to bude v zmysle platných právnych predpisov nevyhnutné, Zmluvné strany uzavrú osobitnú zmluvu o ochrane osobných údajov, a to na základe výzvy ktorejkoľvek zo strán, pričom takáto zmluva musí byť uzavretá najneskôr do pätnástich (15) kalendárnych dní od doručenia výzvy druhej strane.</w:t>
      </w:r>
    </w:p>
    <w:p w14:paraId="6D2D864B" w14:textId="77777777" w:rsidR="003C5F1A" w:rsidRPr="003C5F1A" w:rsidRDefault="003C5F1A" w:rsidP="003C5F1A">
      <w:pPr>
        <w:ind w:left="567" w:hanging="567"/>
        <w:jc w:val="both"/>
        <w:rPr>
          <w:rFonts w:ascii="Arial" w:hAnsi="Arial" w:cs="Arial"/>
          <w:sz w:val="20"/>
          <w:szCs w:val="20"/>
        </w:rPr>
      </w:pPr>
      <w:r w:rsidRPr="003C5F1A">
        <w:rPr>
          <w:rFonts w:ascii="Arial" w:hAnsi="Arial" w:cs="Arial"/>
          <w:sz w:val="20"/>
          <w:szCs w:val="20"/>
        </w:rPr>
        <w:t>3B.6</w:t>
      </w:r>
      <w:r w:rsidRPr="003C5F1A">
        <w:rPr>
          <w:rFonts w:ascii="Arial" w:hAnsi="Arial" w:cs="Arial"/>
          <w:sz w:val="20"/>
          <w:szCs w:val="20"/>
        </w:rPr>
        <w:tab/>
        <w:t>Všetky povinnosti vyplývajúce z tohto článku sa primerane vzťahujú aj na subdodávateľov v zmysle článku 9 tejto rámcovej dohody, pričom poskytovateľ voči objednávateľovi preberá plnú zodpovednosť za subdodávateľov.</w:t>
      </w:r>
    </w:p>
    <w:p w14:paraId="0685DF64" w14:textId="77777777" w:rsidR="003C5F1A" w:rsidRPr="003C5F1A" w:rsidRDefault="003C5F1A" w:rsidP="003C5F1A">
      <w:pPr>
        <w:ind w:left="567" w:hanging="567"/>
        <w:jc w:val="both"/>
        <w:rPr>
          <w:rFonts w:ascii="Arial" w:hAnsi="Arial" w:cs="Arial"/>
          <w:sz w:val="20"/>
          <w:szCs w:val="20"/>
        </w:rPr>
      </w:pPr>
    </w:p>
    <w:p w14:paraId="58D7A16B"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Čl. 4 </w:t>
      </w:r>
    </w:p>
    <w:p w14:paraId="63587882"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CENA PREDMETU RÁMCOVEJ DOHODY</w:t>
      </w:r>
    </w:p>
    <w:p w14:paraId="54140FFB" w14:textId="77777777" w:rsidR="003C5F1A" w:rsidRPr="003C5F1A" w:rsidRDefault="003C5F1A" w:rsidP="003C5F1A">
      <w:pPr>
        <w:numPr>
          <w:ilvl w:val="1"/>
          <w:numId w:val="79"/>
        </w:numPr>
        <w:jc w:val="both"/>
        <w:rPr>
          <w:rFonts w:ascii="Arial" w:hAnsi="Arial" w:cs="Arial"/>
          <w:sz w:val="20"/>
          <w:szCs w:val="20"/>
        </w:rPr>
      </w:pPr>
      <w:r w:rsidRPr="003C5F1A">
        <w:rPr>
          <w:rFonts w:ascii="Arial" w:hAnsi="Arial" w:cs="Arial"/>
          <w:bCs/>
          <w:sz w:val="20"/>
          <w:szCs w:val="20"/>
        </w:rPr>
        <w:t xml:space="preserve">Cena za predmet rámcovej dohody je stanovená </w:t>
      </w:r>
      <w:r w:rsidRPr="003C5F1A">
        <w:rPr>
          <w:rFonts w:ascii="Arial" w:hAnsi="Arial" w:cs="Arial"/>
          <w:sz w:val="20"/>
          <w:szCs w:val="20"/>
        </w:rPr>
        <w:t>podľa zákona č. 18/1996 Z. z. o cenách v znení neskorších predpisov, vyhlášky MF SR č. 87/1996 Z. z., ktorou sa vykonáva zákon č. 18/1996 Z. z. o cenách v znení vyhlášky MF SR č. 375/1999 Z. z..</w:t>
      </w:r>
    </w:p>
    <w:p w14:paraId="20B5FA96" w14:textId="77777777" w:rsidR="003C5F1A" w:rsidRPr="003C5F1A" w:rsidRDefault="003C5F1A" w:rsidP="003C5F1A">
      <w:pPr>
        <w:numPr>
          <w:ilvl w:val="1"/>
          <w:numId w:val="79"/>
        </w:numPr>
        <w:jc w:val="both"/>
        <w:rPr>
          <w:rFonts w:ascii="Arial" w:eastAsia="Calibri" w:hAnsi="Arial" w:cs="Arial"/>
          <w:sz w:val="20"/>
          <w:szCs w:val="20"/>
          <w:lang w:eastAsia="en-US"/>
        </w:rPr>
      </w:pPr>
      <w:r w:rsidRPr="003C5F1A">
        <w:rPr>
          <w:rFonts w:ascii="Arial" w:hAnsi="Arial" w:cs="Arial"/>
          <w:sz w:val="20"/>
          <w:szCs w:val="20"/>
          <w:lang w:eastAsia="en-US"/>
        </w:rPr>
        <w:t>Cena za opravy technologického vybavenia je tvorená cenou náhradného dielu a nákladmi na prácu pričom:</w:t>
      </w:r>
    </w:p>
    <w:p w14:paraId="5CA3D99F" w14:textId="691975F3" w:rsidR="002F2B8C" w:rsidRPr="003C5F1A" w:rsidRDefault="002F2B8C" w:rsidP="002F2B8C">
      <w:pPr>
        <w:numPr>
          <w:ilvl w:val="2"/>
          <w:numId w:val="79"/>
        </w:numPr>
        <w:ind w:left="1134"/>
        <w:jc w:val="both"/>
        <w:rPr>
          <w:rFonts w:ascii="Arial" w:eastAsia="Calibri" w:hAnsi="Arial" w:cs="Arial"/>
          <w:noProof/>
          <w:sz w:val="20"/>
          <w:szCs w:val="20"/>
          <w:lang w:eastAsia="en-US"/>
        </w:rPr>
      </w:pPr>
      <w:r w:rsidRPr="003C5F1A">
        <w:rPr>
          <w:rFonts w:ascii="Arial" w:hAnsi="Arial" w:cs="Arial"/>
          <w:bCs/>
          <w:noProof/>
          <w:sz w:val="20"/>
          <w:szCs w:val="20"/>
          <w:lang w:eastAsia="en-US"/>
        </w:rPr>
        <w:t>Akékoľvek a všetky náklady na prácu v súvislosti s opravami a aktualizáciou prevádzkovej dokumentácie a DSVS sú vyjadrené a vypočítané prostredníctvom príslušnej hodinovej sadzby za opravu bez dane z pridanej hodnoty (ďalej len „</w:t>
      </w:r>
      <w:r w:rsidRPr="003C5F1A">
        <w:rPr>
          <w:rFonts w:ascii="Arial" w:hAnsi="Arial" w:cs="Arial"/>
          <w:b/>
          <w:bCs/>
          <w:noProof/>
          <w:sz w:val="20"/>
          <w:szCs w:val="20"/>
          <w:lang w:eastAsia="en-US"/>
        </w:rPr>
        <w:t>DPH</w:t>
      </w:r>
      <w:r w:rsidRPr="003C5F1A">
        <w:rPr>
          <w:rFonts w:ascii="Arial" w:hAnsi="Arial" w:cs="Arial"/>
          <w:bCs/>
          <w:noProof/>
          <w:sz w:val="20"/>
          <w:szCs w:val="20"/>
          <w:lang w:eastAsia="en-US"/>
        </w:rPr>
        <w:t xml:space="preserve">“) a jej súčinu s príslušným počtom hodín, ktorý odsúhlasuje oprávnená osoba objednávateľa. V hodinovej sadzbe za opravu sú zarátané všetky </w:t>
      </w:r>
      <w:r>
        <w:rPr>
          <w:rFonts w:ascii="Arial" w:hAnsi="Arial" w:cs="Arial"/>
          <w:bCs/>
          <w:noProof/>
          <w:sz w:val="20"/>
          <w:szCs w:val="20"/>
          <w:lang w:eastAsia="en-US"/>
        </w:rPr>
        <w:t xml:space="preserve">priame a nepriame </w:t>
      </w:r>
      <w:r w:rsidRPr="003C5F1A">
        <w:rPr>
          <w:rFonts w:ascii="Arial" w:hAnsi="Arial" w:cs="Arial"/>
          <w:bCs/>
          <w:noProof/>
          <w:sz w:val="20"/>
          <w:szCs w:val="20"/>
          <w:lang w:eastAsia="en-US"/>
        </w:rPr>
        <w:t xml:space="preserve">náklady </w:t>
      </w:r>
      <w:r>
        <w:rPr>
          <w:rFonts w:ascii="Arial" w:hAnsi="Arial" w:cs="Arial"/>
          <w:bCs/>
          <w:noProof/>
          <w:sz w:val="20"/>
          <w:szCs w:val="20"/>
          <w:lang w:eastAsia="en-US"/>
        </w:rPr>
        <w:t xml:space="preserve">a zisk súvisiace s priamym uskutočnením opravy, </w:t>
      </w:r>
      <w:r w:rsidRPr="003C5F1A">
        <w:rPr>
          <w:rFonts w:ascii="Arial" w:hAnsi="Arial" w:cs="Arial"/>
          <w:bCs/>
          <w:noProof/>
          <w:sz w:val="20"/>
          <w:szCs w:val="20"/>
          <w:lang w:eastAsia="en-US"/>
        </w:rPr>
        <w:t>dopravné náklady</w:t>
      </w:r>
      <w:r>
        <w:rPr>
          <w:rFonts w:ascii="Arial" w:hAnsi="Arial" w:cs="Arial"/>
          <w:bCs/>
          <w:noProof/>
          <w:sz w:val="20"/>
          <w:szCs w:val="20"/>
          <w:lang w:eastAsia="en-US"/>
        </w:rPr>
        <w:t xml:space="preserve"> vrátane dopravy na miesto výkonu predmetu zákazky</w:t>
      </w:r>
      <w:r w:rsidRPr="003C5F1A">
        <w:rPr>
          <w:rFonts w:ascii="Arial" w:hAnsi="Arial" w:cs="Arial"/>
          <w:bCs/>
          <w:noProof/>
          <w:sz w:val="20"/>
          <w:szCs w:val="20"/>
          <w:lang w:eastAsia="en-US"/>
        </w:rPr>
        <w:t xml:space="preserve"> a akékoľvek iné náklady súvisiace s riadnym vykonaním opravy technologického vybavenia. </w:t>
      </w:r>
    </w:p>
    <w:p w14:paraId="3DB3236C" w14:textId="77777777" w:rsidR="003C5F1A" w:rsidRPr="003C5F1A" w:rsidRDefault="003C5F1A" w:rsidP="003C5F1A">
      <w:pPr>
        <w:numPr>
          <w:ilvl w:val="3"/>
          <w:numId w:val="79"/>
        </w:numPr>
        <w:ind w:left="1843"/>
        <w:jc w:val="both"/>
        <w:rPr>
          <w:rFonts w:ascii="Arial" w:eastAsia="Calibri" w:hAnsi="Arial" w:cs="Arial"/>
          <w:noProof/>
          <w:sz w:val="20"/>
          <w:szCs w:val="20"/>
          <w:lang w:eastAsia="en-US"/>
        </w:rPr>
      </w:pPr>
      <w:r w:rsidRPr="003C5F1A">
        <w:rPr>
          <w:rFonts w:ascii="Arial" w:eastAsia="Calibri" w:hAnsi="Arial" w:cs="Arial"/>
          <w:noProof/>
          <w:sz w:val="20"/>
          <w:szCs w:val="20"/>
          <w:lang w:eastAsia="en-US"/>
        </w:rPr>
        <w:t>Cena za opravy technologického vybavenia je dohodnutá ako príslušná hodinová sadzba vo výške podľa členenia uvedeného v Prílohe č. 6 –</w:t>
      </w:r>
      <w:r w:rsidRPr="003C5F1A">
        <w:rPr>
          <w:rFonts w:ascii="Arial" w:hAnsi="Arial" w:cs="Arial"/>
          <w:noProof/>
          <w:sz w:val="20"/>
          <w:szCs w:val="20"/>
          <w:lang w:eastAsia="en-US"/>
        </w:rPr>
        <w:t xml:space="preserve"> </w:t>
      </w:r>
      <w:r w:rsidRPr="003C5F1A">
        <w:rPr>
          <w:rFonts w:ascii="Arial" w:eastAsia="Calibri" w:hAnsi="Arial" w:cs="Arial"/>
          <w:noProof/>
          <w:sz w:val="20"/>
          <w:szCs w:val="20"/>
          <w:lang w:eastAsia="en-US"/>
        </w:rPr>
        <w:t>Cena za opravy technologického vybavenia rýchlostnej cesty v úseku R2 Žiar nad Hronom – obchvat, R2 Zvolen, východ – Pstruša a R2 Pstruša – Kriváň (ďalej len „</w:t>
      </w:r>
      <w:r w:rsidRPr="003C5F1A">
        <w:rPr>
          <w:rFonts w:ascii="Arial" w:eastAsia="Calibri" w:hAnsi="Arial" w:cs="Arial"/>
          <w:b/>
          <w:noProof/>
          <w:sz w:val="20"/>
          <w:szCs w:val="20"/>
          <w:lang w:eastAsia="en-US"/>
        </w:rPr>
        <w:t>Príloha č. 6</w:t>
      </w:r>
      <w:r w:rsidRPr="003C5F1A">
        <w:rPr>
          <w:rFonts w:ascii="Arial" w:eastAsia="Calibri" w:hAnsi="Arial" w:cs="Arial"/>
          <w:noProof/>
          <w:sz w:val="20"/>
          <w:szCs w:val="20"/>
          <w:lang w:eastAsia="en-US"/>
        </w:rPr>
        <w:t xml:space="preserve">“) rámcovej dohody podľa druhu prác a časti predmetu rámcovej dohody, na ktorej poskytovateľ opravy vykonáva. </w:t>
      </w:r>
    </w:p>
    <w:p w14:paraId="1C62BA88" w14:textId="77777777" w:rsidR="003C5F1A" w:rsidRPr="003C5F1A" w:rsidRDefault="003C5F1A" w:rsidP="003C5F1A">
      <w:pPr>
        <w:numPr>
          <w:ilvl w:val="2"/>
          <w:numId w:val="79"/>
        </w:numPr>
        <w:ind w:left="1134"/>
        <w:jc w:val="both"/>
        <w:rPr>
          <w:rFonts w:ascii="Arial" w:hAnsi="Arial" w:cs="Arial"/>
          <w:sz w:val="20"/>
          <w:szCs w:val="20"/>
          <w:lang w:eastAsia="en-US"/>
        </w:rPr>
      </w:pPr>
      <w:r w:rsidRPr="003C5F1A">
        <w:rPr>
          <w:rFonts w:ascii="Arial" w:hAnsi="Arial" w:cs="Arial"/>
          <w:sz w:val="20"/>
          <w:szCs w:val="20"/>
          <w:lang w:eastAsia="en-US"/>
        </w:rPr>
        <w:t xml:space="preserve">Cenu náhradného dielu, ako je vypočítaná podľa </w:t>
      </w:r>
      <w:proofErr w:type="spellStart"/>
      <w:r w:rsidRPr="003C5F1A">
        <w:rPr>
          <w:rFonts w:ascii="Arial" w:hAnsi="Arial" w:cs="Arial"/>
          <w:sz w:val="20"/>
          <w:szCs w:val="20"/>
          <w:lang w:eastAsia="en-US"/>
        </w:rPr>
        <w:t>podbodu</w:t>
      </w:r>
      <w:proofErr w:type="spellEnd"/>
      <w:r w:rsidRPr="003C5F1A">
        <w:rPr>
          <w:rFonts w:ascii="Arial" w:hAnsi="Arial" w:cs="Arial"/>
          <w:sz w:val="20"/>
          <w:szCs w:val="20"/>
          <w:lang w:eastAsia="en-US"/>
        </w:rPr>
        <w:t xml:space="preserve"> 4.2.3 bodu 4.2 tohto článku rámcovej dohody, tvoria akékoľvek a všetky náklady a poplatky súvisiace s obstaraním náhradného dielu, vrátane prípadného cla a akýchkoľvek iných poplatkov. </w:t>
      </w:r>
    </w:p>
    <w:p w14:paraId="129AC289" w14:textId="77777777" w:rsidR="003C5F1A" w:rsidRPr="003C5F1A" w:rsidRDefault="003C5F1A" w:rsidP="003C5F1A">
      <w:pPr>
        <w:numPr>
          <w:ilvl w:val="2"/>
          <w:numId w:val="79"/>
        </w:numPr>
        <w:ind w:left="1134"/>
        <w:jc w:val="both"/>
        <w:rPr>
          <w:rFonts w:ascii="Arial" w:hAnsi="Arial" w:cs="Arial"/>
          <w:sz w:val="20"/>
          <w:szCs w:val="20"/>
          <w:lang w:eastAsia="en-US"/>
        </w:rPr>
      </w:pPr>
      <w:r w:rsidRPr="003C5F1A">
        <w:rPr>
          <w:rFonts w:ascii="Arial" w:hAnsi="Arial" w:cs="Arial"/>
          <w:sz w:val="20"/>
          <w:szCs w:val="20"/>
          <w:lang w:eastAsia="en-US"/>
        </w:rPr>
        <w:t>Strany rámcovej dohody sa dohodli, že jednotková cena za obstaranie náhradného dielu uvedeného v Prílohe č. 5 rámcovej dohody sa rovná preukázaným ekonomicky oprávneným nákladom, ktoré poskytovateľ účelne vynaložil, a ktoré preukáže objednávateľovi nadobúdacou faktúrou za náhradný diel a/alebo iným spôsobom, ak to vyplýva z povahy plnenia, pričom jednotková cena za obstaranie náhradného dielu nesmie presiahnuť jednotkovú cenu pôvodného dielu uvedenú v Prílohe č. 5 rámcovej dohody. V prípade, ak nebude použitý totožný, ale bude použitý ekvivalentný náhradný diel, jednotková cena tohto ekvivalentného náhradného dielu sa určí postupom podľa bodu 3.26 a </w:t>
      </w:r>
      <w:proofErr w:type="spellStart"/>
      <w:r w:rsidRPr="003C5F1A">
        <w:rPr>
          <w:rFonts w:ascii="Arial" w:hAnsi="Arial" w:cs="Arial"/>
          <w:sz w:val="20"/>
          <w:szCs w:val="20"/>
          <w:lang w:eastAsia="en-US"/>
        </w:rPr>
        <w:t>nasl</w:t>
      </w:r>
      <w:proofErr w:type="spellEnd"/>
      <w:r w:rsidRPr="003C5F1A">
        <w:rPr>
          <w:rFonts w:ascii="Arial" w:hAnsi="Arial" w:cs="Arial"/>
          <w:sz w:val="20"/>
          <w:szCs w:val="20"/>
          <w:lang w:eastAsia="en-US"/>
        </w:rPr>
        <w:t xml:space="preserve">. článku 3 rámcovej dohody. Jednotková cena za obstaranie ekvivalentného náhradného dielu </w:t>
      </w:r>
      <w:r w:rsidRPr="003C5F1A">
        <w:rPr>
          <w:rFonts w:ascii="Arial" w:hAnsi="Arial" w:cs="Arial"/>
          <w:sz w:val="20"/>
          <w:szCs w:val="20"/>
          <w:lang w:eastAsia="en-US"/>
        </w:rPr>
        <w:lastRenderedPageBreak/>
        <w:t xml:space="preserve">nepresiahne jednotkovú cenu pôvodného dielu uvedenú v Prílohe č. 5 rámcovej dohody. Výsledná cena náhradných dielov použitých pri opravách technologického vybavenia bude stanovená v súlade s týmto </w:t>
      </w:r>
      <w:proofErr w:type="spellStart"/>
      <w:r w:rsidRPr="003C5F1A">
        <w:rPr>
          <w:rFonts w:ascii="Arial" w:hAnsi="Arial" w:cs="Arial"/>
          <w:sz w:val="20"/>
          <w:szCs w:val="20"/>
          <w:lang w:eastAsia="en-US"/>
        </w:rPr>
        <w:t>podbodom</w:t>
      </w:r>
      <w:proofErr w:type="spellEnd"/>
      <w:r w:rsidRPr="003C5F1A">
        <w:rPr>
          <w:rFonts w:ascii="Arial" w:hAnsi="Arial" w:cs="Arial"/>
          <w:sz w:val="20"/>
          <w:szCs w:val="20"/>
          <w:lang w:eastAsia="en-US"/>
        </w:rPr>
        <w:t xml:space="preserve"> 4.2.3 a bude tvorená ako súčet súčinov jednotkových cien a skutočného počtu použitých náhradných dielov. Pre vylúčenie pochybností, náhradné diely, ktoré nie sú uvedené v Prílohe č. 5 rámcovej dohody, a ktorých jednotková cena nie je stanovená podľa tohto </w:t>
      </w:r>
      <w:proofErr w:type="spellStart"/>
      <w:r w:rsidRPr="003C5F1A">
        <w:rPr>
          <w:rFonts w:ascii="Arial" w:hAnsi="Arial" w:cs="Arial"/>
          <w:sz w:val="20"/>
          <w:szCs w:val="20"/>
          <w:lang w:eastAsia="en-US"/>
        </w:rPr>
        <w:t>podbodu</w:t>
      </w:r>
      <w:proofErr w:type="spellEnd"/>
      <w:r w:rsidRPr="003C5F1A">
        <w:rPr>
          <w:rFonts w:ascii="Arial" w:hAnsi="Arial" w:cs="Arial"/>
          <w:sz w:val="20"/>
          <w:szCs w:val="20"/>
          <w:lang w:eastAsia="en-US"/>
        </w:rPr>
        <w:t xml:space="preserve"> 4.2.3 nie sú predmetom úpravy tejto rámcovej dohody.</w:t>
      </w:r>
    </w:p>
    <w:p w14:paraId="5625AE0D" w14:textId="77777777" w:rsidR="003C5F1A" w:rsidRPr="003C5F1A" w:rsidRDefault="003C5F1A" w:rsidP="003C5F1A">
      <w:pPr>
        <w:numPr>
          <w:ilvl w:val="1"/>
          <w:numId w:val="79"/>
        </w:numPr>
        <w:jc w:val="both"/>
        <w:rPr>
          <w:rFonts w:ascii="Arial" w:hAnsi="Arial" w:cs="Arial"/>
          <w:sz w:val="20"/>
          <w:szCs w:val="20"/>
          <w:lang w:eastAsia="en-US"/>
        </w:rPr>
      </w:pPr>
      <w:r w:rsidRPr="003C5F1A">
        <w:rPr>
          <w:rFonts w:ascii="Arial" w:hAnsi="Arial" w:cs="Arial"/>
          <w:sz w:val="20"/>
          <w:szCs w:val="20"/>
          <w:lang w:eastAsia="en-US"/>
        </w:rPr>
        <w:t>Cena za servis technologického vybavenia a cena za vyhotovenie správ o vykonaní sezónnej údržby a ročných hodnotiacich správ:</w:t>
      </w:r>
    </w:p>
    <w:p w14:paraId="7E930FF8" w14:textId="77777777" w:rsidR="003C5F1A" w:rsidRPr="003C5F1A" w:rsidRDefault="003C5F1A" w:rsidP="003C5F1A">
      <w:pPr>
        <w:numPr>
          <w:ilvl w:val="2"/>
          <w:numId w:val="79"/>
        </w:numPr>
        <w:ind w:left="1134"/>
        <w:jc w:val="both"/>
        <w:rPr>
          <w:rFonts w:ascii="Arial" w:hAnsi="Arial" w:cs="Arial"/>
          <w:sz w:val="20"/>
          <w:szCs w:val="20"/>
          <w:lang w:eastAsia="en-US"/>
        </w:rPr>
      </w:pPr>
      <w:r w:rsidRPr="003C5F1A">
        <w:rPr>
          <w:rFonts w:ascii="Arial" w:hAnsi="Arial" w:cs="Arial"/>
          <w:sz w:val="20"/>
          <w:szCs w:val="20"/>
          <w:lang w:eastAsia="en-US"/>
        </w:rPr>
        <w:t>Cena je určená podľa členenia uvedeného v Prílohe č. 2 a v Prílohe č.3 rámcovej dohody s uvedením rozpisu prác, ich rozsahu a jednotkovej ceny za úkon.</w:t>
      </w:r>
    </w:p>
    <w:p w14:paraId="6AD8A8D5" w14:textId="77777777" w:rsidR="003C5F1A" w:rsidRPr="003C5F1A" w:rsidRDefault="003C5F1A" w:rsidP="003C5F1A">
      <w:pPr>
        <w:numPr>
          <w:ilvl w:val="2"/>
          <w:numId w:val="79"/>
        </w:numPr>
        <w:ind w:left="1134"/>
        <w:jc w:val="both"/>
        <w:rPr>
          <w:rFonts w:ascii="Arial" w:hAnsi="Arial" w:cs="Arial"/>
          <w:sz w:val="20"/>
          <w:szCs w:val="20"/>
          <w:lang w:eastAsia="en-US"/>
        </w:rPr>
      </w:pPr>
      <w:r w:rsidRPr="003C5F1A">
        <w:rPr>
          <w:rFonts w:ascii="Arial" w:hAnsi="Arial" w:cs="Arial"/>
          <w:sz w:val="20"/>
          <w:szCs w:val="20"/>
          <w:lang w:eastAsia="en-US"/>
        </w:rPr>
        <w:t>Celková cena, po dobu trvania rámcovej dohody za vykonávanie servisu technologického vybavenia je tvorená rozpočtom ako súčet medzisúčtov všetkých súčinov jednotkových cien za úkon na 1 zariadení a požadovaného počtu úkonov a zariadení podľa Prílohy č. 2 a Prílohy č.3 rámcovej dohody. Poskytovateľ má nárok na zaplatenie ceny len skutočne vykonaných prác odsúhlasených objednávateľom.</w:t>
      </w:r>
    </w:p>
    <w:p w14:paraId="14D1EA71" w14:textId="77777777" w:rsidR="003C5F1A" w:rsidRPr="003C5F1A" w:rsidRDefault="003C5F1A" w:rsidP="003C5F1A">
      <w:pPr>
        <w:numPr>
          <w:ilvl w:val="2"/>
          <w:numId w:val="79"/>
        </w:numPr>
        <w:ind w:left="1134"/>
        <w:jc w:val="both"/>
        <w:rPr>
          <w:rFonts w:ascii="Arial" w:hAnsi="Arial" w:cs="Arial"/>
          <w:sz w:val="20"/>
          <w:szCs w:val="20"/>
        </w:rPr>
      </w:pPr>
      <w:r w:rsidRPr="003C5F1A">
        <w:rPr>
          <w:rFonts w:ascii="Arial" w:hAnsi="Arial" w:cs="Arial"/>
          <w:sz w:val="20"/>
          <w:szCs w:val="20"/>
        </w:rPr>
        <w:t xml:space="preserve">Jednotkové ceny </w:t>
      </w:r>
      <w:r w:rsidRPr="003C5F1A">
        <w:rPr>
          <w:rFonts w:ascii="Arial" w:hAnsi="Arial" w:cs="Arial"/>
          <w:color w:val="000000"/>
          <w:sz w:val="20"/>
          <w:szCs w:val="20"/>
        </w:rPr>
        <w:t xml:space="preserve">za úkon na 1 (jednom) technologickom zariadení </w:t>
      </w:r>
      <w:r w:rsidRPr="003C5F1A">
        <w:rPr>
          <w:rFonts w:ascii="Arial" w:hAnsi="Arial" w:cs="Arial"/>
          <w:sz w:val="20"/>
          <w:szCs w:val="20"/>
        </w:rPr>
        <w:t xml:space="preserve">uvedené v Prílohe č. 2  a v Prílohe č. 3 sú stanovené v súlade s ponukou poskytovateľa, sú záväzné a pokrývajú všetky záväzky rámcovej dohody a všetky náklady, činnosti, práce, výkony alebo služby nevyhnutné za účelom riadneho vykonania servisu technologického vybavenia. </w:t>
      </w:r>
    </w:p>
    <w:p w14:paraId="541BBCA7" w14:textId="77777777" w:rsidR="003C5F1A" w:rsidRPr="003C5F1A" w:rsidRDefault="003C5F1A" w:rsidP="003C5F1A">
      <w:pPr>
        <w:numPr>
          <w:ilvl w:val="1"/>
          <w:numId w:val="79"/>
        </w:numPr>
        <w:jc w:val="both"/>
        <w:rPr>
          <w:rFonts w:ascii="Arial" w:hAnsi="Arial" w:cs="Arial"/>
          <w:sz w:val="20"/>
          <w:szCs w:val="20"/>
        </w:rPr>
      </w:pPr>
      <w:r w:rsidRPr="003C5F1A">
        <w:rPr>
          <w:rFonts w:ascii="Arial" w:hAnsi="Arial" w:cs="Arial"/>
          <w:bCs/>
          <w:sz w:val="20"/>
          <w:szCs w:val="20"/>
        </w:rPr>
        <w:t>DPH bude účtovaná podľa platných a účinných všeobecne záväzných právnych predpisov o DPH v čase vyhotovenia faktúry.</w:t>
      </w:r>
    </w:p>
    <w:p w14:paraId="47213712" w14:textId="77777777" w:rsidR="003C5F1A" w:rsidRPr="003C5F1A" w:rsidRDefault="003C5F1A" w:rsidP="003C5F1A">
      <w:pPr>
        <w:numPr>
          <w:ilvl w:val="1"/>
          <w:numId w:val="79"/>
        </w:numPr>
        <w:jc w:val="both"/>
        <w:rPr>
          <w:rFonts w:ascii="Arial" w:hAnsi="Arial" w:cs="Arial"/>
          <w:sz w:val="20"/>
          <w:szCs w:val="20"/>
        </w:rPr>
      </w:pPr>
      <w:r w:rsidRPr="003C5F1A">
        <w:rPr>
          <w:rFonts w:ascii="Arial" w:eastAsia="Calibri" w:hAnsi="Arial" w:cs="Arial"/>
          <w:sz w:val="20"/>
          <w:szCs w:val="20"/>
        </w:rPr>
        <w:t>Jednotkové ceny a hodinové sadzby v Prílohe č. 2, Prílohe č. 3</w:t>
      </w:r>
      <w:r w:rsidRPr="003C5F1A">
        <w:rPr>
          <w:rFonts w:ascii="Arial" w:hAnsi="Arial" w:cs="Arial"/>
          <w:sz w:val="20"/>
          <w:szCs w:val="20"/>
        </w:rPr>
        <w:t xml:space="preserve">, Prílohe č. 6 </w:t>
      </w:r>
      <w:r w:rsidRPr="003C5F1A">
        <w:rPr>
          <w:rFonts w:ascii="Arial" w:eastAsia="Calibri" w:hAnsi="Arial" w:cs="Arial"/>
          <w:sz w:val="20"/>
          <w:szCs w:val="20"/>
        </w:rPr>
        <w:t xml:space="preserve">sú pevné a nemenné počas celej doby trvania rámcovej dohody. V prípade postupu podľa </w:t>
      </w:r>
      <w:proofErr w:type="spellStart"/>
      <w:r w:rsidRPr="003C5F1A">
        <w:rPr>
          <w:rFonts w:ascii="Arial" w:eastAsia="Calibri" w:hAnsi="Arial" w:cs="Arial"/>
          <w:sz w:val="20"/>
          <w:szCs w:val="20"/>
        </w:rPr>
        <w:t>podbodu</w:t>
      </w:r>
      <w:proofErr w:type="spellEnd"/>
      <w:r w:rsidRPr="003C5F1A">
        <w:rPr>
          <w:rFonts w:ascii="Arial" w:eastAsia="Calibri" w:hAnsi="Arial" w:cs="Arial"/>
          <w:sz w:val="20"/>
          <w:szCs w:val="20"/>
        </w:rPr>
        <w:t xml:space="preserve"> 4.2.3 bodu 4.2 tohto článku rámcovej dohody sú jednotkové ceny náhradných dielov maximálne a v prípade nevyhnutnosti použitia ekvivalentných náhradných dielov sa za účelom určenia jednotkovej ceny dielu bude postupovať v zmysle bodu 3.26 a 3.27 článku 3 rámcovej dohody.</w:t>
      </w:r>
    </w:p>
    <w:p w14:paraId="604A96A9" w14:textId="77777777" w:rsidR="003C5F1A" w:rsidRPr="003C5F1A" w:rsidRDefault="003C5F1A" w:rsidP="003C5F1A">
      <w:pPr>
        <w:numPr>
          <w:ilvl w:val="1"/>
          <w:numId w:val="79"/>
        </w:numPr>
        <w:jc w:val="both"/>
        <w:rPr>
          <w:rFonts w:ascii="Arial" w:hAnsi="Arial" w:cs="Arial"/>
          <w:sz w:val="20"/>
          <w:szCs w:val="20"/>
        </w:rPr>
      </w:pPr>
      <w:r w:rsidRPr="003C5F1A">
        <w:rPr>
          <w:rFonts w:ascii="Arial" w:hAnsi="Arial" w:cs="Arial"/>
          <w:sz w:val="20"/>
          <w:szCs w:val="20"/>
        </w:rPr>
        <w:t>Na požiadanie objednávateľa je poskytovateľ povinný predložiť objednávateľovi Prílohu č. 2 a Prílohu č.3 doplnené o rozpis jednotkových cien cez hodinové sadzby, čas úkonu v hodinách a počet pracovníkov a predložiť kalkulácie hodinových sadzieb.</w:t>
      </w:r>
    </w:p>
    <w:p w14:paraId="2882CB88" w14:textId="77777777" w:rsidR="003C5F1A" w:rsidRPr="003C5F1A" w:rsidRDefault="003C5F1A" w:rsidP="003C5F1A">
      <w:pPr>
        <w:numPr>
          <w:ilvl w:val="1"/>
          <w:numId w:val="79"/>
        </w:numPr>
        <w:jc w:val="both"/>
        <w:rPr>
          <w:rFonts w:ascii="Arial" w:hAnsi="Arial" w:cs="Arial"/>
          <w:sz w:val="20"/>
          <w:szCs w:val="20"/>
        </w:rPr>
      </w:pPr>
      <w:r w:rsidRPr="003C5F1A">
        <w:rPr>
          <w:rFonts w:ascii="Arial" w:hAnsi="Arial" w:cs="Arial"/>
          <w:sz w:val="20"/>
          <w:szCs w:val="20"/>
        </w:rPr>
        <w:t>Objednávateľ si v súlade s bodom 9 Prílohy č. 11 rámcovej dohody vyhradzuje právo zrušiť jednostranným písomným oznámením časť záväzku (servisnú činnosť resp. servis technologického vybavenia) časti plnenia rámcovej dohody v prípade modernizácie technologických zariadení, na ktoré sa vzťahuje záruka podľa zmlúv, ktoré má, alebo bude mať objednávateľ uzavreté s tretími osobami, alebo z iného dôvodu, ktorý nebol predvídateľný v čase uzatvorenia rámcovej dohody a nevykonať úhradu časti záväzku týkajúcej sa servisu konkrétneho technologického vybavenia odo dňa jeho písomného prevzatia, alebo odo dňa výskytu akejkoľvek inej okolnosti podľa tohto bodu rámcovej dohody.</w:t>
      </w:r>
    </w:p>
    <w:p w14:paraId="3CC6D6BB" w14:textId="77777777" w:rsidR="003C5F1A" w:rsidRPr="003C5F1A" w:rsidRDefault="003C5F1A" w:rsidP="003C5F1A">
      <w:pPr>
        <w:ind w:left="567"/>
        <w:jc w:val="both"/>
        <w:rPr>
          <w:rFonts w:ascii="Arial" w:hAnsi="Arial" w:cs="Arial"/>
          <w:sz w:val="20"/>
          <w:szCs w:val="20"/>
        </w:rPr>
      </w:pPr>
    </w:p>
    <w:p w14:paraId="332891DC"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Čl. 5 </w:t>
      </w:r>
    </w:p>
    <w:p w14:paraId="36707B2A"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PLATOBNÉ A FAKTURAČNÉ PODMIENKY</w:t>
      </w:r>
    </w:p>
    <w:p w14:paraId="1431D6B9" w14:textId="77777777" w:rsidR="003C5F1A" w:rsidRPr="003C5F1A" w:rsidRDefault="003C5F1A" w:rsidP="003C5F1A">
      <w:pPr>
        <w:numPr>
          <w:ilvl w:val="1"/>
          <w:numId w:val="80"/>
        </w:numPr>
        <w:ind w:left="567" w:hanging="567"/>
        <w:jc w:val="both"/>
        <w:rPr>
          <w:rFonts w:ascii="Arial" w:hAnsi="Arial" w:cs="Arial"/>
          <w:sz w:val="20"/>
          <w:szCs w:val="20"/>
        </w:rPr>
      </w:pPr>
      <w:r w:rsidRPr="003C5F1A">
        <w:rPr>
          <w:rFonts w:ascii="Arial" w:hAnsi="Arial" w:cs="Arial"/>
          <w:bCs/>
          <w:color w:val="000000"/>
          <w:sz w:val="20"/>
          <w:szCs w:val="20"/>
        </w:rPr>
        <w:t>Poskytovateľ</w:t>
      </w:r>
      <w:r w:rsidRPr="003C5F1A">
        <w:rPr>
          <w:rFonts w:ascii="Arial" w:hAnsi="Arial" w:cs="Arial"/>
          <w:bCs/>
          <w:sz w:val="20"/>
          <w:szCs w:val="20"/>
        </w:rPr>
        <w:t xml:space="preserve"> má nárok na zaplatenie ceny len za skutočne vykonané činnosti podľa článku 1 rámcovej dohody.</w:t>
      </w:r>
    </w:p>
    <w:p w14:paraId="5707303A" w14:textId="77777777" w:rsidR="003C5F1A" w:rsidRPr="003C5F1A" w:rsidRDefault="003C5F1A" w:rsidP="003C5F1A">
      <w:pPr>
        <w:numPr>
          <w:ilvl w:val="1"/>
          <w:numId w:val="80"/>
        </w:numPr>
        <w:ind w:left="567" w:hanging="567"/>
        <w:jc w:val="both"/>
        <w:rPr>
          <w:rFonts w:ascii="Arial" w:hAnsi="Arial" w:cs="Arial"/>
          <w:sz w:val="20"/>
          <w:szCs w:val="20"/>
        </w:rPr>
      </w:pPr>
      <w:r w:rsidRPr="003C5F1A">
        <w:rPr>
          <w:rFonts w:ascii="Arial" w:hAnsi="Arial" w:cs="Arial"/>
          <w:bCs/>
          <w:sz w:val="20"/>
          <w:szCs w:val="20"/>
        </w:rPr>
        <w:t xml:space="preserve">Vykonanie opráv technologického vybavenia podľa </w:t>
      </w:r>
      <w:proofErr w:type="spellStart"/>
      <w:r w:rsidRPr="003C5F1A">
        <w:rPr>
          <w:rFonts w:ascii="Arial" w:hAnsi="Arial" w:cs="Arial"/>
          <w:bCs/>
          <w:sz w:val="20"/>
          <w:szCs w:val="20"/>
        </w:rPr>
        <w:t>podbodu</w:t>
      </w:r>
      <w:proofErr w:type="spellEnd"/>
      <w:r w:rsidRPr="003C5F1A">
        <w:rPr>
          <w:rFonts w:ascii="Arial" w:hAnsi="Arial" w:cs="Arial"/>
          <w:bCs/>
          <w:sz w:val="20"/>
          <w:szCs w:val="20"/>
        </w:rPr>
        <w:t xml:space="preserve"> 1.1.1 bodu 1.1 článku 1 rámcovej dohody bude poskytovateľ oprávnený fakturovať objednávateľovi do 15 (pätnástich) kalendárnych dní po úplnom odstránení vady alebo poruchy technologického vybavenia na základe objednávateľom schváleného súpisu prác vykonaných na odstraňovaní jednotlivej vady alebo poruchy,</w:t>
      </w:r>
      <w:r w:rsidRPr="003C5F1A">
        <w:rPr>
          <w:rFonts w:ascii="Arial" w:hAnsi="Arial" w:cs="Arial"/>
          <w:color w:val="000000"/>
          <w:sz w:val="20"/>
          <w:szCs w:val="20"/>
        </w:rPr>
        <w:t xml:space="preserve"> </w:t>
      </w:r>
      <w:r w:rsidRPr="003C5F1A">
        <w:rPr>
          <w:rFonts w:ascii="Arial" w:hAnsi="Arial" w:cs="Arial"/>
          <w:bCs/>
          <w:sz w:val="20"/>
          <w:szCs w:val="20"/>
        </w:rPr>
        <w:t xml:space="preserve">v ktorom je poskytovateľ povinný uviesť celkový počet (sumár) odpracovaných hodín. K faktúre je poskytovateľ povinný priložiť oboma stranami rámcovej dohody podpísané dokumenty: </w:t>
      </w:r>
    </w:p>
    <w:p w14:paraId="49D203AD" w14:textId="77777777" w:rsidR="003C5F1A" w:rsidRPr="003C5F1A" w:rsidRDefault="003C5F1A" w:rsidP="003C5F1A">
      <w:pPr>
        <w:numPr>
          <w:ilvl w:val="0"/>
          <w:numId w:val="91"/>
        </w:numPr>
        <w:jc w:val="both"/>
        <w:rPr>
          <w:rFonts w:ascii="Arial" w:hAnsi="Arial" w:cs="Arial"/>
          <w:sz w:val="20"/>
          <w:szCs w:val="20"/>
        </w:rPr>
      </w:pPr>
      <w:r w:rsidRPr="003C5F1A">
        <w:rPr>
          <w:rFonts w:ascii="Arial" w:hAnsi="Arial" w:cs="Arial"/>
          <w:bCs/>
          <w:sz w:val="20"/>
          <w:szCs w:val="20"/>
        </w:rPr>
        <w:t>POV, v ktorom bude potvrdené odstránenie vady alebo poruchy,</w:t>
      </w:r>
    </w:p>
    <w:p w14:paraId="18E3DF30" w14:textId="77777777" w:rsidR="003C5F1A" w:rsidRPr="003C5F1A" w:rsidRDefault="003C5F1A" w:rsidP="003C5F1A">
      <w:pPr>
        <w:numPr>
          <w:ilvl w:val="0"/>
          <w:numId w:val="91"/>
        </w:numPr>
        <w:jc w:val="both"/>
        <w:rPr>
          <w:rFonts w:ascii="Arial" w:hAnsi="Arial" w:cs="Arial"/>
          <w:sz w:val="20"/>
          <w:szCs w:val="20"/>
        </w:rPr>
      </w:pPr>
      <w:r w:rsidRPr="003C5F1A">
        <w:rPr>
          <w:rFonts w:ascii="Arial" w:hAnsi="Arial" w:cs="Arial"/>
          <w:bCs/>
          <w:sz w:val="20"/>
          <w:szCs w:val="20"/>
        </w:rPr>
        <w:t xml:space="preserve">súpis vykonaných prác a dodávok, </w:t>
      </w:r>
    </w:p>
    <w:p w14:paraId="78F5F805" w14:textId="77777777" w:rsidR="003C5F1A" w:rsidRPr="003C5F1A" w:rsidRDefault="003C5F1A" w:rsidP="003C5F1A">
      <w:pPr>
        <w:numPr>
          <w:ilvl w:val="0"/>
          <w:numId w:val="91"/>
        </w:numPr>
        <w:jc w:val="both"/>
        <w:rPr>
          <w:rFonts w:ascii="Arial" w:hAnsi="Arial" w:cs="Arial"/>
          <w:sz w:val="20"/>
          <w:szCs w:val="20"/>
        </w:rPr>
      </w:pPr>
      <w:r w:rsidRPr="003C5F1A">
        <w:rPr>
          <w:rFonts w:ascii="Arial" w:hAnsi="Arial" w:cs="Arial"/>
          <w:bCs/>
          <w:sz w:val="20"/>
          <w:szCs w:val="20"/>
        </w:rPr>
        <w:t>záznam zo servisného denníka,</w:t>
      </w:r>
    </w:p>
    <w:p w14:paraId="0F38D1E1" w14:textId="77777777" w:rsidR="003C5F1A" w:rsidRPr="003C5F1A" w:rsidRDefault="003C5F1A" w:rsidP="003C5F1A">
      <w:pPr>
        <w:numPr>
          <w:ilvl w:val="0"/>
          <w:numId w:val="91"/>
        </w:numPr>
        <w:jc w:val="both"/>
        <w:rPr>
          <w:rFonts w:ascii="Arial" w:hAnsi="Arial" w:cs="Arial"/>
          <w:sz w:val="20"/>
          <w:szCs w:val="20"/>
        </w:rPr>
      </w:pPr>
      <w:r w:rsidRPr="003C5F1A">
        <w:rPr>
          <w:rFonts w:ascii="Arial" w:hAnsi="Arial" w:cs="Arial"/>
          <w:bCs/>
          <w:sz w:val="20"/>
          <w:szCs w:val="20"/>
        </w:rPr>
        <w:t>preberací protokol o vykonaných dodávkach a montážnych prácach,</w:t>
      </w:r>
    </w:p>
    <w:p w14:paraId="11D8542C" w14:textId="77777777" w:rsidR="003C5F1A" w:rsidRPr="003C5F1A" w:rsidRDefault="003C5F1A" w:rsidP="003C5F1A">
      <w:pPr>
        <w:numPr>
          <w:ilvl w:val="0"/>
          <w:numId w:val="91"/>
        </w:numPr>
        <w:jc w:val="both"/>
        <w:rPr>
          <w:rFonts w:ascii="Arial" w:hAnsi="Arial" w:cs="Arial"/>
          <w:sz w:val="20"/>
          <w:szCs w:val="20"/>
        </w:rPr>
      </w:pPr>
      <w:r w:rsidRPr="003C5F1A">
        <w:rPr>
          <w:rFonts w:ascii="Arial" w:hAnsi="Arial" w:cs="Arial"/>
          <w:color w:val="000000"/>
          <w:sz w:val="20"/>
          <w:szCs w:val="20"/>
        </w:rPr>
        <w:t>kópia objednávky.</w:t>
      </w:r>
      <w:r w:rsidRPr="003C5F1A">
        <w:rPr>
          <w:rFonts w:ascii="Arial" w:hAnsi="Arial" w:cs="Arial"/>
          <w:bCs/>
          <w:sz w:val="20"/>
          <w:szCs w:val="20"/>
        </w:rPr>
        <w:t xml:space="preserve"> </w:t>
      </w:r>
    </w:p>
    <w:p w14:paraId="3321CEA3" w14:textId="77777777" w:rsidR="003C5F1A" w:rsidRPr="003C5F1A" w:rsidRDefault="003C5F1A" w:rsidP="003C5F1A">
      <w:pPr>
        <w:ind w:left="567"/>
        <w:jc w:val="both"/>
        <w:rPr>
          <w:rFonts w:ascii="Arial" w:hAnsi="Arial" w:cs="Arial"/>
          <w:sz w:val="20"/>
          <w:szCs w:val="20"/>
        </w:rPr>
      </w:pPr>
      <w:r w:rsidRPr="003C5F1A">
        <w:rPr>
          <w:rFonts w:ascii="Arial" w:hAnsi="Arial" w:cs="Arial"/>
          <w:bCs/>
          <w:sz w:val="20"/>
          <w:szCs w:val="20"/>
        </w:rPr>
        <w:t xml:space="preserve">Poskytovateľovi nevznikne nárok na zaplatenie ceny vykonaných opráv vád alebo porúch, za ktoré zodpovedá podľa článku 7 </w:t>
      </w:r>
      <w:r w:rsidRPr="003C5F1A">
        <w:rPr>
          <w:rFonts w:ascii="Arial" w:hAnsi="Arial" w:cs="Arial"/>
          <w:sz w:val="20"/>
          <w:szCs w:val="20"/>
        </w:rPr>
        <w:t xml:space="preserve">tejto </w:t>
      </w:r>
      <w:r w:rsidRPr="003C5F1A">
        <w:rPr>
          <w:rFonts w:ascii="Arial" w:hAnsi="Arial" w:cs="Arial"/>
          <w:bCs/>
          <w:sz w:val="20"/>
          <w:szCs w:val="20"/>
        </w:rPr>
        <w:t>rámcovej dohody, t. j. vád a porúch technologického vybavenia vzniknutých v záručnej dobe poskytnutej poskytovateľom. Na účely fakturácie sa za deň dodania predmetu rámcovej dohody považuje deň podpísania POV oboma stranami rámcovej dohody. Na požiadanie objednávateľa je poskytovateľ povinný predložiť fotodokumentáciu nového dielu alebo zariadenia.</w:t>
      </w:r>
      <w:r w:rsidRPr="003C5F1A">
        <w:rPr>
          <w:rFonts w:ascii="Arial" w:hAnsi="Arial" w:cs="Arial"/>
          <w:color w:val="FF0000"/>
          <w:sz w:val="20"/>
          <w:szCs w:val="20"/>
        </w:rPr>
        <w:t xml:space="preserve"> </w:t>
      </w:r>
      <w:r w:rsidRPr="003C5F1A">
        <w:rPr>
          <w:rFonts w:ascii="Arial" w:hAnsi="Arial" w:cs="Arial"/>
          <w:bCs/>
          <w:sz w:val="20"/>
          <w:szCs w:val="20"/>
        </w:rPr>
        <w:t>V prípade rozdielu vykonaných prác, počtu hodín alebo použitia náhradných dielov medzi súpisom vykonaných prác a objednávkou vystavenou na základe cenovej ponuky, poskytovateľ je povinný uviesť vysvetlenie rozdielu do súpisu vykonaných prác a tento rozdiel sa premietne do výslednej fakturácie.</w:t>
      </w:r>
    </w:p>
    <w:p w14:paraId="330114F6" w14:textId="77777777" w:rsidR="003C5F1A" w:rsidRPr="003C5F1A" w:rsidRDefault="003C5F1A" w:rsidP="003C5F1A">
      <w:pPr>
        <w:numPr>
          <w:ilvl w:val="1"/>
          <w:numId w:val="80"/>
        </w:numPr>
        <w:ind w:left="567" w:hanging="567"/>
        <w:jc w:val="both"/>
        <w:rPr>
          <w:rFonts w:ascii="Arial" w:hAnsi="Arial" w:cs="Arial"/>
          <w:sz w:val="20"/>
          <w:szCs w:val="20"/>
        </w:rPr>
      </w:pPr>
      <w:r w:rsidRPr="003C5F1A">
        <w:rPr>
          <w:rFonts w:ascii="Arial" w:hAnsi="Arial" w:cs="Arial"/>
          <w:bCs/>
          <w:sz w:val="20"/>
          <w:szCs w:val="20"/>
        </w:rPr>
        <w:lastRenderedPageBreak/>
        <w:t xml:space="preserve">Vykonávanie servisu technologického vybavenia podľa </w:t>
      </w:r>
      <w:proofErr w:type="spellStart"/>
      <w:r w:rsidRPr="003C5F1A">
        <w:rPr>
          <w:rFonts w:ascii="Arial" w:hAnsi="Arial" w:cs="Arial"/>
          <w:bCs/>
          <w:sz w:val="20"/>
          <w:szCs w:val="20"/>
        </w:rPr>
        <w:t>podbodu</w:t>
      </w:r>
      <w:proofErr w:type="spellEnd"/>
      <w:r w:rsidRPr="003C5F1A">
        <w:rPr>
          <w:rFonts w:ascii="Arial" w:hAnsi="Arial" w:cs="Arial"/>
          <w:bCs/>
          <w:sz w:val="20"/>
          <w:szCs w:val="20"/>
        </w:rPr>
        <w:t xml:space="preserve"> 1.1.2 bodu 1.1 článku 1 rámcovej dohody je poskytovateľ oprávnený fakturovať objednávateľovi v mesačných intervaloch do 15. (pätnásteho) dňa nasledujúceho kalendárneho mesiaca po ukončení prác na základe obdobia výkonu uvedeného v Prílohe č. 2 a v Prílohe č. 3 rámcovej dohody a z neho vyplývajúcich súpisov vykonaných prác </w:t>
      </w:r>
      <w:r w:rsidRPr="003C5F1A">
        <w:rPr>
          <w:rFonts w:ascii="Arial" w:hAnsi="Arial" w:cs="Arial"/>
          <w:color w:val="000000"/>
          <w:sz w:val="20"/>
          <w:szCs w:val="20"/>
        </w:rPr>
        <w:t>a záznamov v servisnom denníku</w:t>
      </w:r>
      <w:r w:rsidRPr="003C5F1A">
        <w:rPr>
          <w:rFonts w:ascii="Arial" w:hAnsi="Arial" w:cs="Arial"/>
          <w:bCs/>
          <w:sz w:val="20"/>
          <w:szCs w:val="20"/>
        </w:rPr>
        <w:t xml:space="preserve"> podpísaných osobami objednávateľa oprávnenými konať vo veciach technických, a to </w:t>
      </w:r>
      <w:r w:rsidRPr="003C5F1A">
        <w:rPr>
          <w:rFonts w:ascii="Arial" w:hAnsi="Arial" w:cs="Arial"/>
          <w:sz w:val="20"/>
          <w:szCs w:val="20"/>
        </w:rPr>
        <w:t xml:space="preserve">vedúcim SSÚR 2 Nová Baňa resp. SSÚR 3 Zvolen a </w:t>
      </w:r>
      <w:r w:rsidRPr="003C5F1A">
        <w:rPr>
          <w:rFonts w:ascii="Arial" w:hAnsi="Arial" w:cs="Arial"/>
          <w:color w:val="000000"/>
          <w:sz w:val="20"/>
          <w:szCs w:val="20"/>
        </w:rPr>
        <w:t xml:space="preserve">vedúcim oddelenia </w:t>
      </w:r>
      <w:r w:rsidRPr="003C5F1A">
        <w:rPr>
          <w:rFonts w:ascii="Arial" w:hAnsi="Arial" w:cs="Arial"/>
          <w:sz w:val="20"/>
          <w:szCs w:val="20"/>
        </w:rPr>
        <w:t xml:space="preserve">správy, prevádzky a údržby </w:t>
      </w:r>
      <w:r w:rsidRPr="003C5F1A">
        <w:rPr>
          <w:rFonts w:ascii="Arial" w:hAnsi="Arial" w:cs="Arial"/>
          <w:color w:val="000000"/>
          <w:sz w:val="20"/>
          <w:szCs w:val="20"/>
        </w:rPr>
        <w:t>SSÚR 2 Nová Baňa resp. SSÚR 3 Zvolen</w:t>
      </w:r>
      <w:r w:rsidRPr="003C5F1A">
        <w:rPr>
          <w:rFonts w:ascii="Arial" w:hAnsi="Arial" w:cs="Arial"/>
          <w:bCs/>
          <w:sz w:val="20"/>
          <w:szCs w:val="20"/>
        </w:rPr>
        <w:t>. Na účely fakturácie sa za deň dodania predmetu rámcovej dohody považuje posledný deň obdobia, na ktoré sa platba vzťahuje. K faktúre je poskytovateľ povinný priložiť oboma stranami rámcovej dohody podpísané dokumenty:</w:t>
      </w:r>
    </w:p>
    <w:p w14:paraId="4B8E01B9" w14:textId="77777777" w:rsidR="003C5F1A" w:rsidRPr="003C5F1A" w:rsidRDefault="003C5F1A" w:rsidP="003C5F1A">
      <w:pPr>
        <w:numPr>
          <w:ilvl w:val="0"/>
          <w:numId w:val="94"/>
        </w:numPr>
        <w:ind w:left="1560"/>
        <w:jc w:val="both"/>
        <w:rPr>
          <w:rFonts w:ascii="Arial" w:hAnsi="Arial" w:cs="Arial"/>
          <w:bCs/>
          <w:sz w:val="20"/>
          <w:szCs w:val="20"/>
        </w:rPr>
      </w:pPr>
      <w:r w:rsidRPr="003C5F1A">
        <w:rPr>
          <w:rFonts w:ascii="Arial" w:hAnsi="Arial" w:cs="Arial"/>
          <w:bCs/>
          <w:sz w:val="20"/>
          <w:szCs w:val="20"/>
        </w:rPr>
        <w:t>Súpis vykonaných prác a dodávok</w:t>
      </w:r>
    </w:p>
    <w:p w14:paraId="21E506AD" w14:textId="77777777" w:rsidR="003C5F1A" w:rsidRPr="003C5F1A" w:rsidRDefault="003C5F1A" w:rsidP="003C5F1A">
      <w:pPr>
        <w:numPr>
          <w:ilvl w:val="0"/>
          <w:numId w:val="94"/>
        </w:numPr>
        <w:ind w:left="1560"/>
        <w:jc w:val="both"/>
        <w:rPr>
          <w:rFonts w:ascii="Arial" w:hAnsi="Arial" w:cs="Arial"/>
          <w:bCs/>
          <w:sz w:val="20"/>
          <w:szCs w:val="20"/>
        </w:rPr>
      </w:pPr>
      <w:r w:rsidRPr="003C5F1A">
        <w:rPr>
          <w:rFonts w:ascii="Arial" w:hAnsi="Arial" w:cs="Arial"/>
          <w:bCs/>
          <w:sz w:val="20"/>
          <w:szCs w:val="20"/>
        </w:rPr>
        <w:t>Záznam do servisného denníka</w:t>
      </w:r>
    </w:p>
    <w:p w14:paraId="6A3DE6F9" w14:textId="77777777" w:rsidR="003C5F1A" w:rsidRPr="003C5F1A" w:rsidRDefault="003C5F1A" w:rsidP="003C5F1A">
      <w:pPr>
        <w:numPr>
          <w:ilvl w:val="0"/>
          <w:numId w:val="94"/>
        </w:numPr>
        <w:ind w:left="1560"/>
        <w:jc w:val="both"/>
        <w:rPr>
          <w:rFonts w:ascii="Arial" w:hAnsi="Arial" w:cs="Arial"/>
          <w:sz w:val="20"/>
          <w:szCs w:val="20"/>
        </w:rPr>
      </w:pPr>
      <w:r w:rsidRPr="003C5F1A">
        <w:rPr>
          <w:rFonts w:ascii="Arial" w:hAnsi="Arial" w:cs="Arial"/>
          <w:bCs/>
          <w:sz w:val="20"/>
          <w:szCs w:val="20"/>
        </w:rPr>
        <w:t>Protokol o technickej prehliadke</w:t>
      </w:r>
    </w:p>
    <w:p w14:paraId="63D2CD46" w14:textId="77777777" w:rsidR="003C5F1A" w:rsidRPr="003C5F1A" w:rsidRDefault="003C5F1A" w:rsidP="003C5F1A">
      <w:pPr>
        <w:numPr>
          <w:ilvl w:val="1"/>
          <w:numId w:val="80"/>
        </w:numPr>
        <w:ind w:left="567" w:hanging="567"/>
        <w:jc w:val="both"/>
        <w:rPr>
          <w:rFonts w:ascii="Arial" w:hAnsi="Arial" w:cs="Arial"/>
          <w:color w:val="000000"/>
          <w:sz w:val="20"/>
          <w:szCs w:val="20"/>
          <w:lang w:eastAsia="en-US"/>
        </w:rPr>
      </w:pPr>
      <w:r w:rsidRPr="003C5F1A">
        <w:rPr>
          <w:rFonts w:ascii="Arial" w:hAnsi="Arial" w:cs="Arial"/>
          <w:color w:val="000000"/>
          <w:sz w:val="20"/>
          <w:szCs w:val="20"/>
          <w:lang w:eastAsia="en-US"/>
        </w:rPr>
        <w:t xml:space="preserve">V prípade aktualizácie prevádzkovej dokumentácie je poskytovateľ povinný k faktúre priložiť súpis vykonaných prác a detailný zoznam vykonaných zmien v dokumentácii potvrdený vedúcim </w:t>
      </w:r>
      <w:r w:rsidRPr="003C5F1A">
        <w:rPr>
          <w:rFonts w:ascii="Arial" w:hAnsi="Arial" w:cs="Arial"/>
          <w:color w:val="000000"/>
          <w:sz w:val="20"/>
          <w:szCs w:val="20"/>
        </w:rPr>
        <w:t>SSÚR 2 Nová Baňa resp. SSÚR 3 Zvolen</w:t>
      </w:r>
      <w:r w:rsidRPr="003C5F1A">
        <w:rPr>
          <w:rFonts w:ascii="Arial" w:hAnsi="Arial" w:cs="Arial"/>
          <w:color w:val="000000"/>
          <w:sz w:val="20"/>
          <w:szCs w:val="20"/>
          <w:lang w:eastAsia="en-US"/>
        </w:rPr>
        <w:t>.</w:t>
      </w:r>
    </w:p>
    <w:p w14:paraId="2919E912" w14:textId="77777777" w:rsidR="003C5F1A" w:rsidRPr="003C5F1A" w:rsidRDefault="003C5F1A" w:rsidP="003C5F1A">
      <w:pPr>
        <w:numPr>
          <w:ilvl w:val="1"/>
          <w:numId w:val="80"/>
        </w:numPr>
        <w:ind w:left="567" w:hanging="567"/>
        <w:jc w:val="both"/>
        <w:rPr>
          <w:rFonts w:ascii="Arial" w:hAnsi="Arial" w:cs="Arial"/>
          <w:sz w:val="20"/>
          <w:szCs w:val="20"/>
        </w:rPr>
      </w:pPr>
      <w:r w:rsidRPr="003C5F1A">
        <w:rPr>
          <w:rFonts w:ascii="Arial" w:hAnsi="Arial" w:cs="Arial"/>
          <w:sz w:val="20"/>
          <w:szCs w:val="20"/>
        </w:rPr>
        <w:t>Poskytovateľ je povinný predložiť faktúru v 2 (dvoch) vyhotoveniach. Faktúra musí obsahovať obligatórne náležitosti podľa § 74 ods. 1 zákona č. 222/2004 Z. z. o dani z pridanej hodnoty v znení neskorších predpisov (ďalej len: „</w:t>
      </w:r>
      <w:r w:rsidRPr="003C5F1A">
        <w:rPr>
          <w:rFonts w:ascii="Arial" w:hAnsi="Arial" w:cs="Arial"/>
          <w:b/>
          <w:sz w:val="20"/>
          <w:szCs w:val="20"/>
        </w:rPr>
        <w:t>zákon o DPH</w:t>
      </w:r>
      <w:r w:rsidRPr="003C5F1A">
        <w:rPr>
          <w:rFonts w:ascii="Arial" w:hAnsi="Arial" w:cs="Arial"/>
          <w:sz w:val="20"/>
          <w:szCs w:val="20"/>
        </w:rPr>
        <w:t xml:space="preserve">“). Faktúra musí  obsahovať aj nasledovné údaje: odvolávku na číslo rámcovej dohody, prípadne číslo dodatku, číslo objednávky a jedinečné číslo POV, referenčné číslo u objednávateľa, popis plnenia podľa predmetu rámcovej dohody, bankové spojenie v zmysle rámcovej dohody a musia k nej byť priložené súpisy prác, </w:t>
      </w:r>
      <w:r w:rsidRPr="003C5F1A">
        <w:rPr>
          <w:rFonts w:ascii="Arial" w:hAnsi="Arial" w:cs="Arial"/>
          <w:color w:val="000000"/>
          <w:sz w:val="20"/>
          <w:szCs w:val="20"/>
        </w:rPr>
        <w:t>kópia objednávky podpísaná oboma stranami dohody,</w:t>
      </w:r>
      <w:r w:rsidRPr="003C5F1A">
        <w:rPr>
          <w:rFonts w:ascii="Arial" w:hAnsi="Arial" w:cs="Arial"/>
          <w:sz w:val="20"/>
          <w:szCs w:val="20"/>
        </w:rPr>
        <w:t xml:space="preserve"> protokoly a dokumenty uvedené v bodoch 5.2 až 5.4 tohto článku rámcovej dohody. V prípade aplikácie ustanovenia § 69 ods. 12 pís. j) Zákona o DPH musí faktúra obsahovať aj číselný kód a popis plnenia v zmysle sekcie F Nariadenia Komisie (EÚ) č. 1209/2014 z 29. októbra 2014. V prípade </w:t>
      </w:r>
      <w:proofErr w:type="spellStart"/>
      <w:r w:rsidRPr="003C5F1A">
        <w:rPr>
          <w:rFonts w:ascii="Arial" w:hAnsi="Arial" w:cs="Arial"/>
          <w:sz w:val="20"/>
          <w:szCs w:val="20"/>
        </w:rPr>
        <w:t>neaplikácie</w:t>
      </w:r>
      <w:proofErr w:type="spellEnd"/>
      <w:r w:rsidRPr="003C5F1A">
        <w:rPr>
          <w:rFonts w:ascii="Arial" w:hAnsi="Arial" w:cs="Arial"/>
          <w:sz w:val="20"/>
          <w:szCs w:val="20"/>
        </w:rPr>
        <w:t xml:space="preserve"> ustanovenia § 69 ods. 12 pís. j) zákona o DPH  je poskytovateľ povinný túto skutočnosť na faktúre výslovne uviesť. Ak faktúra nebude obsahovať vyššie uvedené údaje alebo k nej nebudú priložené požadované prílohy, objednávateľ je oprávnený takúto faktúru vrátiť poskytovateľovi spolu s označením nedostatkov, pre ktoré bola vrátená. V tomto prípade sa plynutie  lehoty splatnosti takejto faktúry prerušuje a nová lehota splatnosti začne plynúť dňom nasledujúcim po dni doporučeného doručenia opravenej alebo doplnenej faktúry. Strany rámcovej dohody berú na vedomie, že za správnosť údajov na faktúre je zodpovedný výhradne poskytovateľ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poskytovateľa v plnom rozsahu.</w:t>
      </w:r>
    </w:p>
    <w:p w14:paraId="620F2DEE" w14:textId="77777777" w:rsidR="003C5F1A" w:rsidRPr="003C5F1A" w:rsidRDefault="003C5F1A" w:rsidP="003C5F1A">
      <w:pPr>
        <w:numPr>
          <w:ilvl w:val="1"/>
          <w:numId w:val="80"/>
        </w:numPr>
        <w:ind w:left="567" w:hanging="567"/>
        <w:jc w:val="both"/>
        <w:rPr>
          <w:rFonts w:ascii="Arial" w:hAnsi="Arial" w:cs="Arial"/>
          <w:sz w:val="20"/>
          <w:szCs w:val="20"/>
        </w:rPr>
      </w:pPr>
      <w:r w:rsidRPr="003C5F1A">
        <w:rPr>
          <w:rFonts w:ascii="Arial" w:hAnsi="Arial" w:cs="Arial"/>
          <w:bCs/>
          <w:sz w:val="20"/>
          <w:szCs w:val="20"/>
        </w:rPr>
        <w:t>Lehota splatnosti jednotlivých faktúr je 30 (tridsať) kalendárnych dní odo dňa ich doporučeného doručenia bez nedostatkov na adresu sídla objednávateľa.</w:t>
      </w:r>
    </w:p>
    <w:p w14:paraId="7B61EDDB" w14:textId="77777777" w:rsidR="003C5F1A" w:rsidRPr="003C5F1A" w:rsidRDefault="003C5F1A" w:rsidP="003C5F1A">
      <w:pPr>
        <w:numPr>
          <w:ilvl w:val="1"/>
          <w:numId w:val="80"/>
        </w:numPr>
        <w:ind w:left="567" w:hanging="567"/>
        <w:jc w:val="both"/>
        <w:rPr>
          <w:rFonts w:ascii="Arial" w:hAnsi="Arial" w:cs="Arial"/>
          <w:noProof/>
          <w:sz w:val="20"/>
          <w:szCs w:val="20"/>
          <w:lang w:eastAsia="en-US"/>
        </w:rPr>
      </w:pPr>
      <w:r w:rsidRPr="003C5F1A">
        <w:rPr>
          <w:rFonts w:ascii="Arial" w:hAnsi="Arial" w:cs="Arial"/>
          <w:sz w:val="20"/>
          <w:szCs w:val="20"/>
        </w:rPr>
        <w:t>Obálka, v ktorej bude doručená faktúra odosielaná, musí byť označená slovom „FAKTÚRA“. Faktúra musí byť odoslaná doporučene. U faktúry odosielanej ako obyčajná poštová zásielka nie je možné účtovať úrok z omeškania z fakturovanej ceny.</w:t>
      </w:r>
    </w:p>
    <w:p w14:paraId="76EEE80F" w14:textId="77777777" w:rsidR="003C5F1A" w:rsidRPr="003C5F1A" w:rsidRDefault="003C5F1A" w:rsidP="003C5F1A">
      <w:pPr>
        <w:numPr>
          <w:ilvl w:val="1"/>
          <w:numId w:val="80"/>
        </w:numPr>
        <w:ind w:left="567" w:hanging="567"/>
        <w:jc w:val="both"/>
        <w:rPr>
          <w:rFonts w:ascii="Arial" w:hAnsi="Arial" w:cs="Arial"/>
          <w:sz w:val="20"/>
          <w:szCs w:val="20"/>
        </w:rPr>
      </w:pPr>
      <w:r w:rsidRPr="003C5F1A">
        <w:rPr>
          <w:rFonts w:ascii="Arial" w:hAnsi="Arial" w:cs="Arial"/>
          <w:sz w:val="20"/>
          <w:szCs w:val="20"/>
        </w:rPr>
        <w:t>V prípade, ak je poskytovateľ v postavení zahraničnej osoby, riadi sa zákonom o DPH.</w:t>
      </w:r>
    </w:p>
    <w:p w14:paraId="4649913E" w14:textId="77777777" w:rsidR="003C5F1A" w:rsidRPr="003C5F1A" w:rsidRDefault="003C5F1A" w:rsidP="003C5F1A">
      <w:pPr>
        <w:ind w:left="567"/>
        <w:jc w:val="both"/>
        <w:rPr>
          <w:rFonts w:ascii="Arial" w:hAnsi="Arial" w:cs="Arial"/>
          <w:sz w:val="20"/>
          <w:szCs w:val="20"/>
        </w:rPr>
      </w:pPr>
    </w:p>
    <w:p w14:paraId="0F55D2DD"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Čl. 6 </w:t>
      </w:r>
    </w:p>
    <w:p w14:paraId="6A872BDE"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SANKCIE</w:t>
      </w:r>
    </w:p>
    <w:p w14:paraId="5EAADDB4"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sz w:val="20"/>
          <w:szCs w:val="20"/>
        </w:rPr>
        <w:t xml:space="preserve">V prípade, ak sa poskytovateľ nedostaví k protokolárnemu prevzatiu miesta plnenia servisu technologického vybavenia rýchlostnej cesty R2 v termíne stanovenom objednávateľom podľa bodu 2.3 článku 2 rámcovej dohody a/alebo neprevezme miesto plnenia v lehote podľa bodu 2.3 článku 2 rámcovej dohody, objednávateľovi vzniká nárok voči poskytovateľovi na zaplatenie zmluvnej pokuty vo výške 1.000,- EUR </w:t>
      </w:r>
      <w:r w:rsidRPr="003C5F1A">
        <w:rPr>
          <w:rFonts w:ascii="Arial" w:hAnsi="Arial" w:cs="Arial"/>
          <w:color w:val="000000"/>
          <w:sz w:val="20"/>
          <w:szCs w:val="20"/>
        </w:rPr>
        <w:t>(slovom: tisíc eur)</w:t>
      </w:r>
      <w:r w:rsidRPr="003C5F1A">
        <w:rPr>
          <w:rFonts w:ascii="Arial" w:hAnsi="Arial" w:cs="Arial"/>
          <w:sz w:val="20"/>
          <w:szCs w:val="20"/>
        </w:rPr>
        <w:t xml:space="preserve"> za každý, aj začatý deň omeškania poskytovateľa,</w:t>
      </w:r>
      <w:r w:rsidRPr="003C5F1A">
        <w:rPr>
          <w:rFonts w:ascii="Arial" w:hAnsi="Arial" w:cs="Arial"/>
          <w:iCs/>
          <w:sz w:val="20"/>
          <w:szCs w:val="20"/>
        </w:rPr>
        <w:t xml:space="preserve"> a to samostatne za každé jednotlivé porušenie povinnosti</w:t>
      </w:r>
      <w:r w:rsidRPr="003C5F1A">
        <w:rPr>
          <w:rFonts w:ascii="Arial" w:hAnsi="Arial" w:cs="Arial"/>
          <w:sz w:val="20"/>
          <w:szCs w:val="20"/>
        </w:rPr>
        <w:t>.</w:t>
      </w:r>
    </w:p>
    <w:p w14:paraId="5C083E78"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bCs/>
          <w:sz w:val="20"/>
          <w:szCs w:val="20"/>
        </w:rPr>
        <w:t xml:space="preserve">Za nedodržanie obdobia výkonu servisu technologického vybavenia rýchlostnej cesty R2 uvedeného v Prílohe č. 2 a Prílohe č. 3 rámcovej dohody spočívajúceho v nevykonaní servisu technologického vybavenia, objednávateľovi vzniká nárok voči poskytovateľovi na zaplatenie zmluvnej pokuty vo výške 250,- </w:t>
      </w:r>
      <w:r w:rsidRPr="003C5F1A">
        <w:rPr>
          <w:rFonts w:ascii="Arial" w:hAnsi="Arial" w:cs="Arial"/>
          <w:sz w:val="20"/>
          <w:szCs w:val="20"/>
        </w:rPr>
        <w:t>EUR</w:t>
      </w:r>
      <w:r w:rsidRPr="003C5F1A">
        <w:rPr>
          <w:rFonts w:ascii="Arial" w:hAnsi="Arial" w:cs="Arial"/>
          <w:bCs/>
          <w:sz w:val="20"/>
          <w:szCs w:val="20"/>
        </w:rPr>
        <w:t xml:space="preserve"> </w:t>
      </w:r>
      <w:r w:rsidRPr="003C5F1A">
        <w:rPr>
          <w:rFonts w:ascii="Arial" w:hAnsi="Arial" w:cs="Arial"/>
          <w:bCs/>
          <w:color w:val="000000"/>
          <w:sz w:val="20"/>
          <w:szCs w:val="20"/>
        </w:rPr>
        <w:t xml:space="preserve">(slovom: dvestopäťdesiat eur) </w:t>
      </w:r>
      <w:r w:rsidRPr="003C5F1A">
        <w:rPr>
          <w:rFonts w:ascii="Arial" w:hAnsi="Arial" w:cs="Arial"/>
          <w:bCs/>
          <w:sz w:val="20"/>
          <w:szCs w:val="20"/>
        </w:rPr>
        <w:t xml:space="preserve">za každý, aj začatý deň omeškania a každú nezrealizovanú položku špecifikovanú v príslušnej prílohe rámcovej dohody, t. j. Príloha č. 2 a/alebo Príloha č. 3. Za hraničný termín výkonu sa považuje posledný deň mesiaca, v ktorom je predmetná činnosť naplánovaná podľa Prílohy č. 2 a Prílohy č. 3 rámcovej dohody. V takomto prípade je poskytovateľ povinný okrem zaplatenia zmluvnej pokuty servis technologického vybavenia vykonať v náhradnom termíne, a to do 14 (štrnástich) kalendárnych dní od uplynutia termínu podľa obdobia výkonu (v časti týkajúcej sa omeškaných servisných prác a/alebo revízií). V prípade, ak sa tak nestane, je objednávateľ oprávnený odstúpiť od rámcovej dohody, a to z dôvodu jej podstatného porušenia. </w:t>
      </w:r>
    </w:p>
    <w:p w14:paraId="1AF89FB4" w14:textId="77777777" w:rsidR="003C5F1A" w:rsidRDefault="003C5F1A" w:rsidP="003C5F1A">
      <w:pPr>
        <w:numPr>
          <w:ilvl w:val="1"/>
          <w:numId w:val="81"/>
        </w:numPr>
        <w:ind w:left="567" w:hanging="567"/>
        <w:jc w:val="both"/>
        <w:rPr>
          <w:rFonts w:ascii="Arial" w:hAnsi="Arial" w:cs="Arial"/>
          <w:sz w:val="20"/>
          <w:szCs w:val="20"/>
        </w:rPr>
      </w:pPr>
      <w:r w:rsidRPr="003C5F1A">
        <w:rPr>
          <w:rFonts w:ascii="Arial" w:hAnsi="Arial" w:cs="Arial"/>
          <w:sz w:val="20"/>
          <w:szCs w:val="20"/>
        </w:rPr>
        <w:lastRenderedPageBreak/>
        <w:t xml:space="preserve">V prípade, ak poskytovateľ nezačne vykonávať práce na odstraňovaní vady alebo poruchy v čase podľa bodu 3.7 článku 3 rámcovej dohody, objednávateľovi vzniká nárok voči poskytovateľovi na zaplatenie zmluvnej pokuty vo výške 500,- EUR </w:t>
      </w:r>
      <w:r w:rsidRPr="003C5F1A">
        <w:rPr>
          <w:rFonts w:ascii="Arial" w:hAnsi="Arial" w:cs="Arial"/>
          <w:color w:val="000000"/>
          <w:sz w:val="20"/>
          <w:szCs w:val="20"/>
        </w:rPr>
        <w:t>(slovom: päťsto eur)</w:t>
      </w:r>
      <w:r w:rsidRPr="003C5F1A">
        <w:rPr>
          <w:rFonts w:ascii="Arial" w:hAnsi="Arial" w:cs="Arial"/>
          <w:sz w:val="20"/>
          <w:szCs w:val="20"/>
        </w:rPr>
        <w:t xml:space="preserve"> za každý deň omeškania so začatím prác na odstraňovaní vady alebo poruchy. </w:t>
      </w:r>
    </w:p>
    <w:p w14:paraId="27C24E3C" w14:textId="602C34F6"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sz w:val="20"/>
        </w:rPr>
        <w:t>V prípade, ak poskytovateľ neodstráni vadu alebo poruchu v termíne podľa bodu 3.9 článku 3  a/alebo 7.3 článku 7 rámcovej dohody, alebo nepotvrdí reklamáciu v termíne podľa bodu 7.2 článku 7, objednávateľovi vzniká nárok voči poskytovateľovi na zaplatenie zmluvnej pokuty vo výške 0,05 % z ceny objednanej položky bez DPH za každý, aj začatý deň omeškania s odstránením vady alebo poruchy a/alebo nepotvrdením reklamácie, a to za každé jednotlivé porušenie samostatne.</w:t>
      </w:r>
    </w:p>
    <w:p w14:paraId="64400D6A" w14:textId="77777777" w:rsidR="003C5F1A" w:rsidRPr="003C5F1A" w:rsidRDefault="003C5F1A" w:rsidP="003C5F1A">
      <w:pPr>
        <w:numPr>
          <w:ilvl w:val="1"/>
          <w:numId w:val="81"/>
        </w:numPr>
        <w:ind w:left="567" w:hanging="567"/>
        <w:jc w:val="both"/>
        <w:rPr>
          <w:rFonts w:ascii="Arial" w:hAnsi="Arial" w:cs="Arial"/>
          <w:iCs/>
          <w:sz w:val="20"/>
          <w:szCs w:val="20"/>
        </w:rPr>
      </w:pPr>
      <w:r w:rsidRPr="003C5F1A">
        <w:rPr>
          <w:rFonts w:ascii="Arial" w:hAnsi="Arial" w:cs="Arial"/>
          <w:sz w:val="20"/>
          <w:szCs w:val="20"/>
        </w:rPr>
        <w:t>V prípade porušenia povinnosti poskytovateľa uvedenej v bode 3.25 alebo 3.26 článku 3 rámcovej dohody, objednávateľovi vzniká nárok voči poskytovateľovi na zaplatenie zmluvnej pokuty vo výške zodpovedajúcej cene dodaného technologického zariadenia alebo komponentu nespĺňajúceho technické a kvalitatívne parametre vrátane ceny s tým súvisiacich vykonaných prác podľa rámcovej dohody. Zaplatením zmluvnej pokuty nie je dotknutá povinnosť poskytovateľa vykonať opravu technologického vybavenia v súlade s bodom 3.25 alebo 3.26 článku 3 rámcovej dohody.</w:t>
      </w:r>
    </w:p>
    <w:p w14:paraId="084F8F80"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iCs/>
          <w:sz w:val="20"/>
          <w:szCs w:val="20"/>
        </w:rPr>
        <w:t>V prípade, ak poskytovateľ poruší ktorúkoľvek povinnosť uvedenú v bode 3.29, 3.30 a 3.31  článku 3 rámcovej dohody, objednávateľovi vzniká voči poskytovateľovi nárok na zaplatenie zmluvnej pokuty vo výške 250,- EUR (slovom: dvestopäťdesiat eur) za každý, aj začatý deň trvania porušenia povinnosti, a to samostatne za každé jednotlivé porušenie povinnosti.</w:t>
      </w:r>
    </w:p>
    <w:p w14:paraId="6F40DBDE" w14:textId="42DBF95A"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iCs/>
          <w:sz w:val="20"/>
          <w:szCs w:val="20"/>
        </w:rPr>
        <w:t>V prípade, ak poskytovateľ poruší ktorúkoľvek povinnosť uvedenú v bode 2.6 článku 2 rámcovej dohody, bode 3.11 až 3.13</w:t>
      </w:r>
      <w:r w:rsidR="00FF1F20">
        <w:rPr>
          <w:rFonts w:ascii="Arial" w:hAnsi="Arial" w:cs="Arial"/>
          <w:iCs/>
          <w:sz w:val="20"/>
          <w:szCs w:val="20"/>
        </w:rPr>
        <w:t xml:space="preserve">, </w:t>
      </w:r>
      <w:r w:rsidRPr="003C5F1A">
        <w:rPr>
          <w:rFonts w:ascii="Arial" w:hAnsi="Arial" w:cs="Arial"/>
          <w:iCs/>
          <w:sz w:val="20"/>
          <w:szCs w:val="20"/>
        </w:rPr>
        <w:t>3.2</w:t>
      </w:r>
      <w:r w:rsidR="0014360E">
        <w:rPr>
          <w:rFonts w:ascii="Arial" w:hAnsi="Arial" w:cs="Arial"/>
          <w:iCs/>
          <w:sz w:val="20"/>
          <w:szCs w:val="20"/>
        </w:rPr>
        <w:t>3</w:t>
      </w:r>
      <w:r w:rsidR="00FF1F20">
        <w:rPr>
          <w:rFonts w:ascii="Arial" w:hAnsi="Arial" w:cs="Arial"/>
          <w:iCs/>
          <w:sz w:val="20"/>
          <w:szCs w:val="20"/>
        </w:rPr>
        <w:t xml:space="preserve"> a 3.33</w:t>
      </w:r>
      <w:r w:rsidRPr="003C5F1A">
        <w:rPr>
          <w:rFonts w:ascii="Arial" w:hAnsi="Arial" w:cs="Arial"/>
          <w:iCs/>
          <w:sz w:val="20"/>
          <w:szCs w:val="20"/>
        </w:rPr>
        <w:t xml:space="preserve"> článku 3 rámcovej dohody, bode 3A1 až 3A3 rámcovej dohody, bode 3B1 až 3B5 článku 3B, bode 10.5, 10.6, 10.7 článku 10 rámcovej dohody, </w:t>
      </w:r>
      <w:r w:rsidR="00FF2D27">
        <w:rPr>
          <w:rFonts w:ascii="Arial" w:hAnsi="Arial" w:cs="Arial"/>
          <w:iCs/>
          <w:sz w:val="20"/>
          <w:szCs w:val="20"/>
        </w:rPr>
        <w:t>v bode 11.1, 11.2, 11.6 až 11.11, 11.13 a 11.14 článok XI rámcovej dohody,</w:t>
      </w:r>
      <w:r w:rsidR="00FF2D27" w:rsidRPr="003C5F1A">
        <w:rPr>
          <w:rFonts w:ascii="Arial" w:hAnsi="Arial" w:cs="Arial"/>
          <w:iCs/>
          <w:sz w:val="20"/>
          <w:szCs w:val="20"/>
        </w:rPr>
        <w:t xml:space="preserve"> </w:t>
      </w:r>
      <w:r w:rsidRPr="003C5F1A">
        <w:rPr>
          <w:rFonts w:ascii="Arial" w:hAnsi="Arial" w:cs="Arial"/>
          <w:iCs/>
          <w:sz w:val="20"/>
          <w:szCs w:val="20"/>
        </w:rPr>
        <w:t>objednávateľovi vzniká voči poskytovateľovi nárok na zaplatenie zmluvnej pokuty vo výške 1000,- EUR (slovom: tisíc eur) za každý zistený nedostatok, a to aj opakovane.</w:t>
      </w:r>
    </w:p>
    <w:p w14:paraId="263FC099"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bCs/>
          <w:sz w:val="20"/>
          <w:szCs w:val="20"/>
        </w:rPr>
        <w:t>V prípade omeškania objednávateľa so zaplatením faktúry, vzniká poskytovateľovi nárok na úrok z</w:t>
      </w:r>
      <w:r w:rsidRPr="003C5F1A">
        <w:rPr>
          <w:rFonts w:ascii="Arial" w:hAnsi="Arial" w:cs="Arial"/>
          <w:sz w:val="20"/>
          <w:szCs w:val="20"/>
        </w:rPr>
        <w:t xml:space="preserve"> omeškania vo výške 0,05 % (slovom: päť stotín percenta) z dlžnej sumy za každý deň omeškania. </w:t>
      </w:r>
    </w:p>
    <w:p w14:paraId="76CC6540"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iCs/>
          <w:sz w:val="20"/>
          <w:szCs w:val="20"/>
        </w:rPr>
        <w:t xml:space="preserve">Zaplatením akejkoľvek zmluvnej pokuty nie je dotknutý nárok objednávateľa na náhradu škody presahujúcu zmluvnú pokutu, </w:t>
      </w:r>
      <w:proofErr w:type="spellStart"/>
      <w:r w:rsidRPr="003C5F1A">
        <w:rPr>
          <w:rFonts w:ascii="Arial" w:hAnsi="Arial" w:cs="Arial"/>
          <w:iCs/>
          <w:sz w:val="20"/>
          <w:szCs w:val="20"/>
        </w:rPr>
        <w:t>t.j</w:t>
      </w:r>
      <w:proofErr w:type="spellEnd"/>
      <w:r w:rsidRPr="003C5F1A">
        <w:rPr>
          <w:rFonts w:ascii="Arial" w:hAnsi="Arial" w:cs="Arial"/>
          <w:iCs/>
          <w:sz w:val="20"/>
          <w:szCs w:val="20"/>
        </w:rPr>
        <w:t xml:space="preserve">  zmluvné pokuty sú dojednané samostatne popri prípadných nárokoch objednávateľa na náhradu škody.</w:t>
      </w:r>
    </w:p>
    <w:p w14:paraId="1A5546E2" w14:textId="77777777" w:rsidR="003C5F1A" w:rsidRPr="003C5F1A" w:rsidRDefault="003C5F1A" w:rsidP="003C5F1A">
      <w:pPr>
        <w:numPr>
          <w:ilvl w:val="1"/>
          <w:numId w:val="81"/>
        </w:numPr>
        <w:ind w:left="567" w:hanging="567"/>
        <w:jc w:val="both"/>
        <w:rPr>
          <w:rFonts w:ascii="Arial" w:hAnsi="Arial" w:cs="Arial"/>
          <w:noProof/>
          <w:sz w:val="20"/>
          <w:szCs w:val="20"/>
          <w:lang w:eastAsia="en-US"/>
        </w:rPr>
      </w:pPr>
      <w:r w:rsidRPr="003C5F1A">
        <w:rPr>
          <w:rFonts w:ascii="Arial" w:hAnsi="Arial" w:cs="Arial"/>
          <w:sz w:val="20"/>
          <w:szCs w:val="20"/>
        </w:rPr>
        <w:t xml:space="preserve">V prípade vzájomných nárokov objednávateľa a poskytovateľa, budú strany rámcovej dohody postupovať podľa ustanovení § 358 a </w:t>
      </w:r>
      <w:proofErr w:type="spellStart"/>
      <w:r w:rsidRPr="003C5F1A">
        <w:rPr>
          <w:rFonts w:ascii="Arial" w:hAnsi="Arial" w:cs="Arial"/>
          <w:sz w:val="20"/>
          <w:szCs w:val="20"/>
        </w:rPr>
        <w:t>nasl</w:t>
      </w:r>
      <w:proofErr w:type="spellEnd"/>
      <w:r w:rsidRPr="003C5F1A">
        <w:rPr>
          <w:rFonts w:ascii="Arial" w:hAnsi="Arial" w:cs="Arial"/>
          <w:sz w:val="20"/>
          <w:szCs w:val="20"/>
        </w:rPr>
        <w:t>. Obchodného zákonníka.</w:t>
      </w:r>
    </w:p>
    <w:p w14:paraId="548CFEAD"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bCs/>
          <w:sz w:val="20"/>
          <w:szCs w:val="20"/>
        </w:rPr>
        <w:t>Poskytovateľ nie je v omeškaní s plnením jeho povinností podľa tejto rámcovej dohody po dobu, po ktorú objednávateľ mešká s poskytnutím spolupôsobenia podľa bodov 3.20 a 3.21 článku 3 tejto rámcovej dohody.</w:t>
      </w:r>
    </w:p>
    <w:p w14:paraId="401323FD"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bCs/>
          <w:sz w:val="20"/>
          <w:szCs w:val="20"/>
        </w:rPr>
        <w:t>Poskytovateľ nesie v plnom rozsahu zodpovednosť za škodu na technologickom vybavení vzniknutú v príčinnej súvislosti s porušením povinností poskytovateľa podľa rámcovej dohody.</w:t>
      </w:r>
    </w:p>
    <w:p w14:paraId="39588564"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sz w:val="20"/>
          <w:szCs w:val="20"/>
        </w:rPr>
        <w:t>Poskytovateľ nezodpovedá za porušenie, omeškanie alebo nesplnenie záväzku z rámcovej dohody z dôvodu vyššej moci.</w:t>
      </w:r>
    </w:p>
    <w:p w14:paraId="14021710"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sz w:val="20"/>
          <w:szCs w:val="20"/>
        </w:rPr>
        <w:t>Pre účely rámcovej dohody sa za vyššiu moc považujú prípady, „tzv. objektívne právne skutočnosti“,  ktoré nie sú závislé na stranách rámcovej dohody, ani ich strany rámcovej dohody nemôžu ovplyvniť, napr. dopravné kalamity, poveternostné vplyvy, živelné pohromy atď. Pre vylúčenie všetkých pochybností, za vyššiu moc sa nepovažuje štrajk zamestnancov strany rámcovej dohody alebo zhoršenie finančnej situácie strany rámcovej dohody alebo jej subdodávateľa.</w:t>
      </w:r>
    </w:p>
    <w:p w14:paraId="2F3B6A19" w14:textId="77777777" w:rsidR="003C5F1A" w:rsidRPr="003C5F1A" w:rsidRDefault="003C5F1A" w:rsidP="003C5F1A">
      <w:pPr>
        <w:numPr>
          <w:ilvl w:val="1"/>
          <w:numId w:val="81"/>
        </w:numPr>
        <w:ind w:left="567" w:hanging="567"/>
        <w:jc w:val="both"/>
        <w:rPr>
          <w:rFonts w:ascii="Arial" w:hAnsi="Arial" w:cs="Arial"/>
          <w:sz w:val="20"/>
          <w:szCs w:val="20"/>
        </w:rPr>
      </w:pPr>
      <w:r w:rsidRPr="003C5F1A">
        <w:rPr>
          <w:rFonts w:ascii="Arial" w:hAnsi="Arial" w:cs="Arial"/>
          <w:sz w:val="20"/>
          <w:szCs w:val="20"/>
        </w:rPr>
        <w:t>Ak nastanú okolnosti vyššej moci, uvedené v bode 6.14 tohto článku rámcovej dohody, strany rámcovej dohody posunú termíny plnenia o dobu zodpovedajúcu trvaniu týchto okolností a odstránenia ich následkov. Poskytovateľ je povinný zároveň preukázať, akým spôsobom a počas akej doby mu vyššia moc bránila v plnení predmetu rámcovej dohody.</w:t>
      </w:r>
    </w:p>
    <w:p w14:paraId="15621E25" w14:textId="77777777" w:rsidR="003C5F1A" w:rsidRPr="003C5F1A" w:rsidRDefault="003C5F1A" w:rsidP="003C5F1A">
      <w:pPr>
        <w:jc w:val="center"/>
        <w:outlineLvl w:val="4"/>
        <w:rPr>
          <w:rFonts w:ascii="Arial" w:eastAsia="Calibri" w:hAnsi="Arial" w:cs="Arial"/>
          <w:b/>
          <w:bCs/>
          <w:iCs/>
          <w:sz w:val="20"/>
          <w:szCs w:val="20"/>
          <w:lang w:eastAsia="en-US"/>
        </w:rPr>
      </w:pPr>
    </w:p>
    <w:p w14:paraId="702B3BD8"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Čl. 7 </w:t>
      </w:r>
    </w:p>
    <w:p w14:paraId="45A3B578"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ZÁRUČNÁ DOBA</w:t>
      </w:r>
    </w:p>
    <w:p w14:paraId="34759AEE" w14:textId="77777777" w:rsidR="003C5F1A" w:rsidRPr="003C5F1A" w:rsidRDefault="003C5F1A" w:rsidP="003C5F1A">
      <w:pPr>
        <w:numPr>
          <w:ilvl w:val="1"/>
          <w:numId w:val="82"/>
        </w:numPr>
        <w:ind w:left="567" w:hanging="567"/>
        <w:jc w:val="both"/>
        <w:rPr>
          <w:rFonts w:ascii="Arial" w:hAnsi="Arial" w:cs="Arial"/>
          <w:sz w:val="20"/>
          <w:szCs w:val="20"/>
        </w:rPr>
      </w:pPr>
      <w:r w:rsidRPr="003C5F1A">
        <w:rPr>
          <w:rFonts w:ascii="Arial" w:hAnsi="Arial" w:cs="Arial"/>
          <w:bCs/>
          <w:sz w:val="20"/>
          <w:szCs w:val="20"/>
        </w:rPr>
        <w:t xml:space="preserve">Poskytovateľ poskytuje na opravu technologického vybavenia </w:t>
      </w:r>
      <w:r w:rsidRPr="003C5F1A">
        <w:rPr>
          <w:rFonts w:ascii="Arial" w:hAnsi="Arial" w:cs="Arial"/>
          <w:b/>
          <w:bCs/>
          <w:sz w:val="20"/>
          <w:szCs w:val="20"/>
        </w:rPr>
        <w:t>24 (dvadsaťštyri) mesačnú</w:t>
      </w:r>
      <w:r w:rsidRPr="003C5F1A">
        <w:rPr>
          <w:rFonts w:ascii="Arial" w:hAnsi="Arial" w:cs="Arial"/>
          <w:bCs/>
          <w:sz w:val="20"/>
          <w:szCs w:val="20"/>
        </w:rPr>
        <w:t xml:space="preserve"> záručnú dobu, ktorá začína plynúť dňom odstránenia vady alebo poruchy a sfunkčnenia zariadenia technologického vybavenia, ktorý je zapísaný v POV. Na použité náhradné diely poskytne poskytovateľ záručnú dobu poskytovanú výrobcom zariadenia, minimálne však 24 (dvadsaťštyri) mesiacov, pričom záručná doba začína plynúť dňom odstránenia vady alebo poruchy a sfunkčnenia zariadenia technologického vybavenia, ktorý je zapísaný v POV.</w:t>
      </w:r>
    </w:p>
    <w:p w14:paraId="1EC56A3D" w14:textId="77777777" w:rsidR="003C5F1A" w:rsidRPr="003C5F1A" w:rsidRDefault="003C5F1A" w:rsidP="003C5F1A">
      <w:pPr>
        <w:numPr>
          <w:ilvl w:val="1"/>
          <w:numId w:val="82"/>
        </w:numPr>
        <w:ind w:left="567" w:hanging="567"/>
        <w:jc w:val="both"/>
        <w:rPr>
          <w:rFonts w:ascii="Arial" w:hAnsi="Arial" w:cs="Arial"/>
          <w:sz w:val="20"/>
          <w:szCs w:val="20"/>
        </w:rPr>
      </w:pPr>
      <w:r w:rsidRPr="003C5F1A">
        <w:rPr>
          <w:rFonts w:ascii="Arial" w:hAnsi="Arial" w:cs="Arial"/>
          <w:bCs/>
          <w:sz w:val="20"/>
          <w:szCs w:val="20"/>
        </w:rPr>
        <w:t xml:space="preserve">Záručná doba podľa bodu 7.1 tohto článku rámcovej dohody neplynie po dobu od nahlásenia vady do jej odstránenia. Uznanie reklamovanej vady je poskytovateľ povinný písomne potvrdiť do 3 (troch) kalendárnych dní odo dňa doručenia reklamácie, pričom poskytovateľ je povinný túto lehotu dodržať, aj keď reklamované vady odmieta uznať. </w:t>
      </w:r>
      <w:r w:rsidRPr="003C5F1A">
        <w:rPr>
          <w:rFonts w:ascii="Arial" w:hAnsi="Arial" w:cs="Arial"/>
          <w:sz w:val="20"/>
          <w:szCs w:val="20"/>
        </w:rPr>
        <w:t xml:space="preserve">Prípadné pochybnosti budú riešené na spoločnom rokovaní. V prípade nezhodných stanovísk strany rámcovej dohody požiadajú o stanovisko nezávislú akreditovanú inštitúciu. Týmto stanoviskom sú strany rámcovej dohody </w:t>
      </w:r>
      <w:r w:rsidRPr="003C5F1A">
        <w:rPr>
          <w:rFonts w:ascii="Arial" w:hAnsi="Arial" w:cs="Arial"/>
          <w:sz w:val="20"/>
          <w:szCs w:val="20"/>
        </w:rPr>
        <w:lastRenderedPageBreak/>
        <w:t>viazané. Náklady na jeho vyhotovenie sú na ťarchu tej strany rámcovej dohody, v neprospech ktorej je záver stanoviska.</w:t>
      </w:r>
    </w:p>
    <w:p w14:paraId="16896E78" w14:textId="77777777" w:rsidR="003C5F1A" w:rsidRPr="003C5F1A" w:rsidRDefault="003C5F1A" w:rsidP="003C5F1A">
      <w:pPr>
        <w:numPr>
          <w:ilvl w:val="1"/>
          <w:numId w:val="82"/>
        </w:numPr>
        <w:tabs>
          <w:tab w:val="left" w:pos="142"/>
        </w:tabs>
        <w:ind w:left="567" w:hanging="567"/>
        <w:jc w:val="both"/>
        <w:rPr>
          <w:rFonts w:ascii="Arial" w:hAnsi="Arial" w:cs="Arial"/>
          <w:sz w:val="20"/>
          <w:szCs w:val="20"/>
        </w:rPr>
      </w:pPr>
      <w:r w:rsidRPr="003C5F1A">
        <w:rPr>
          <w:rFonts w:ascii="Arial" w:hAnsi="Arial" w:cs="Arial"/>
          <w:sz w:val="20"/>
          <w:szCs w:val="20"/>
        </w:rPr>
        <w:t>Poskytovateľ je zodpovedný za vady, ktoré sa vyskytnú počas trvania záručnej doby, podľa bodu 7.1 tohto článku rámcovej dohody v plnom rozsahu a je povinný odstrániť ich bezodplatne do 30 (tridsiatich) dní odo dňa doručenia reklamácie, ak sa strany rámcovej dohody s prihliadnutím na povahu vady písomne nedohodnú inak. Na podmienky odstraňovania vád v záručnej dobe sa primerane použijú ustanovenia o vykonávaní opráv technologického vybavenia rýchlostnej cesty R2 podľa článku 3 rámcovej dohody.</w:t>
      </w:r>
    </w:p>
    <w:p w14:paraId="315FAFEF" w14:textId="77777777" w:rsidR="003C5F1A" w:rsidRPr="003C5F1A" w:rsidRDefault="003C5F1A" w:rsidP="003C5F1A">
      <w:pPr>
        <w:numPr>
          <w:ilvl w:val="1"/>
          <w:numId w:val="82"/>
        </w:numPr>
        <w:ind w:left="567" w:hanging="567"/>
        <w:jc w:val="both"/>
        <w:rPr>
          <w:rFonts w:ascii="Arial" w:hAnsi="Arial" w:cs="Arial"/>
          <w:sz w:val="20"/>
          <w:szCs w:val="20"/>
        </w:rPr>
      </w:pPr>
      <w:r w:rsidRPr="003C5F1A">
        <w:rPr>
          <w:rFonts w:ascii="Arial" w:hAnsi="Arial" w:cs="Arial"/>
          <w:sz w:val="20"/>
          <w:szCs w:val="20"/>
        </w:rPr>
        <w:t>Záruka sa nevzťahuje na práce</w:t>
      </w:r>
      <w:r w:rsidRPr="003C5F1A">
        <w:rPr>
          <w:rFonts w:ascii="Arial" w:hAnsi="Arial" w:cs="Arial"/>
          <w:bCs/>
          <w:sz w:val="20"/>
          <w:szCs w:val="20"/>
        </w:rPr>
        <w:t xml:space="preserve">, ktoré bude v rámci servisu technologického vybavenia zabezpečovať </w:t>
      </w:r>
      <w:r w:rsidRPr="003C5F1A">
        <w:rPr>
          <w:rFonts w:ascii="Arial" w:hAnsi="Arial" w:cs="Arial"/>
          <w:sz w:val="20"/>
          <w:szCs w:val="20"/>
        </w:rPr>
        <w:t>objednávateľ vlastnými kapacitami.</w:t>
      </w:r>
    </w:p>
    <w:p w14:paraId="3EED4276" w14:textId="77777777" w:rsidR="003C5F1A" w:rsidRPr="003C5F1A" w:rsidRDefault="003C5F1A" w:rsidP="003C5F1A">
      <w:pPr>
        <w:ind w:left="567"/>
        <w:jc w:val="both"/>
        <w:rPr>
          <w:rFonts w:ascii="Arial" w:hAnsi="Arial" w:cs="Arial"/>
          <w:sz w:val="20"/>
          <w:szCs w:val="20"/>
        </w:rPr>
      </w:pPr>
    </w:p>
    <w:p w14:paraId="2F1B6C27"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Čl. 8</w:t>
      </w:r>
    </w:p>
    <w:p w14:paraId="4A10F25A" w14:textId="77777777" w:rsidR="003C5F1A" w:rsidRPr="003C5F1A" w:rsidRDefault="003C5F1A" w:rsidP="003C5F1A">
      <w:pPr>
        <w:keepNext/>
        <w:ind w:left="567" w:hanging="567"/>
        <w:jc w:val="center"/>
        <w:outlineLvl w:val="3"/>
        <w:rPr>
          <w:rFonts w:ascii="Arial" w:hAnsi="Arial" w:cs="Arial"/>
          <w:b/>
          <w:bCs/>
          <w:sz w:val="20"/>
          <w:szCs w:val="20"/>
          <w:lang w:eastAsia="en-US"/>
        </w:rPr>
      </w:pPr>
      <w:r w:rsidRPr="003C5F1A">
        <w:rPr>
          <w:rFonts w:ascii="Arial" w:hAnsi="Arial" w:cs="Arial"/>
          <w:b/>
          <w:bCs/>
          <w:sz w:val="20"/>
          <w:szCs w:val="20"/>
          <w:lang w:eastAsia="en-US"/>
        </w:rPr>
        <w:t xml:space="preserve"> UKONČENIE RÁMCOVEJ DOHODY</w:t>
      </w:r>
    </w:p>
    <w:p w14:paraId="072E4CE7" w14:textId="77777777" w:rsidR="003C5F1A" w:rsidRPr="003C5F1A" w:rsidRDefault="003C5F1A" w:rsidP="003C5F1A">
      <w:pPr>
        <w:numPr>
          <w:ilvl w:val="1"/>
          <w:numId w:val="83"/>
        </w:numPr>
        <w:ind w:left="567" w:hanging="567"/>
        <w:jc w:val="both"/>
        <w:rPr>
          <w:rFonts w:ascii="Arial" w:hAnsi="Arial" w:cs="Arial"/>
          <w:sz w:val="20"/>
          <w:szCs w:val="20"/>
        </w:rPr>
      </w:pPr>
      <w:r w:rsidRPr="003C5F1A">
        <w:rPr>
          <w:rFonts w:ascii="Arial" w:hAnsi="Arial" w:cs="Arial"/>
          <w:sz w:val="20"/>
          <w:szCs w:val="20"/>
        </w:rPr>
        <w:t>Rámcová dohoda  zanikne uplynutím doby, na ktorú bola uzavretá alebo vyčerpaním sumy, ktorá nemôže prekročiť sumu prijatú v ponuke poskytovateľa ako úspešného uchádzača uvedenú v bode 2.1 článku 2 rámcovej dohody, podľa tohto, ktorá skutočnosť nastane skôr. Ak nenastane niektorá zo skutočností uvedených v predchádzajúcej vete tohto bodu, rámcovú dohodu je možné ukončiť písomnou dohodou strán rámcovej dohody, písomným odstúpením od rámcovej dohody  niektorou  stranou rámcovej dohody alebo písomnou výpoveďou objednávateľa.</w:t>
      </w:r>
    </w:p>
    <w:p w14:paraId="1648E41B" w14:textId="77777777" w:rsidR="003C5F1A" w:rsidRPr="003C5F1A" w:rsidRDefault="003C5F1A" w:rsidP="003C5F1A">
      <w:pPr>
        <w:numPr>
          <w:ilvl w:val="1"/>
          <w:numId w:val="83"/>
        </w:numPr>
        <w:ind w:left="567" w:hanging="567"/>
        <w:jc w:val="both"/>
        <w:rPr>
          <w:rFonts w:ascii="Arial" w:hAnsi="Arial" w:cs="Arial"/>
          <w:sz w:val="20"/>
          <w:szCs w:val="20"/>
        </w:rPr>
      </w:pPr>
      <w:r w:rsidRPr="003C5F1A">
        <w:rPr>
          <w:rFonts w:ascii="Arial" w:hAnsi="Arial" w:cs="Arial"/>
          <w:sz w:val="20"/>
          <w:szCs w:val="20"/>
        </w:rPr>
        <w:t>V prípade zániku rámcovej dohody dohodou  strán rámcovej dohody, táto zaniká dňom uvedeným v tejto dohode (ďalej len „</w:t>
      </w:r>
      <w:r w:rsidRPr="003C5F1A">
        <w:rPr>
          <w:rFonts w:ascii="Arial" w:hAnsi="Arial" w:cs="Arial"/>
          <w:b/>
          <w:sz w:val="20"/>
          <w:szCs w:val="20"/>
        </w:rPr>
        <w:t>deň zániku rámcovej dohody dohodou</w:t>
      </w:r>
      <w:r w:rsidRPr="003C5F1A">
        <w:rPr>
          <w:rFonts w:ascii="Arial" w:hAnsi="Arial" w:cs="Arial"/>
          <w:sz w:val="20"/>
          <w:szCs w:val="20"/>
        </w:rPr>
        <w:t xml:space="preserve">“). V tejto dohode sa upravia aj vzájomné nároky strán rámcovej dohody vzniknuté z plnenia povinností rámcovej dohody alebo z ich porušenia druhou stranou rámcovej dohody ku dňu zániku rámcovej dohody dohodou. </w:t>
      </w:r>
    </w:p>
    <w:p w14:paraId="05639D67" w14:textId="77777777" w:rsidR="003C5F1A" w:rsidRPr="003C5F1A" w:rsidRDefault="003C5F1A" w:rsidP="003C5F1A">
      <w:pPr>
        <w:numPr>
          <w:ilvl w:val="1"/>
          <w:numId w:val="83"/>
        </w:numPr>
        <w:ind w:left="567" w:hanging="567"/>
        <w:jc w:val="both"/>
        <w:rPr>
          <w:rFonts w:ascii="Arial" w:hAnsi="Arial" w:cs="Arial"/>
          <w:bCs/>
          <w:iCs/>
          <w:sz w:val="20"/>
          <w:szCs w:val="20"/>
        </w:rPr>
      </w:pPr>
      <w:r w:rsidRPr="003C5F1A">
        <w:rPr>
          <w:rFonts w:ascii="Arial" w:hAnsi="Arial" w:cs="Arial"/>
          <w:sz w:val="20"/>
          <w:szCs w:val="20"/>
        </w:rPr>
        <w:t xml:space="preserve">V prípade odstúpenia od rámcovej dohody sa strany rámcovej dohody budú riadiť ustanoveniami § 344 a </w:t>
      </w:r>
      <w:proofErr w:type="spellStart"/>
      <w:r w:rsidRPr="003C5F1A">
        <w:rPr>
          <w:rFonts w:ascii="Arial" w:hAnsi="Arial" w:cs="Arial"/>
          <w:sz w:val="20"/>
          <w:szCs w:val="20"/>
        </w:rPr>
        <w:t>nasl</w:t>
      </w:r>
      <w:proofErr w:type="spellEnd"/>
      <w:r w:rsidRPr="003C5F1A">
        <w:rPr>
          <w:rFonts w:ascii="Arial" w:hAnsi="Arial" w:cs="Arial"/>
          <w:sz w:val="20"/>
          <w:szCs w:val="20"/>
        </w:rPr>
        <w:t>. Obchodného zákonníka. Odstúpenie od rámcovej dohody musí mať písomnú formu, musí byť doručené druhej strane rámcovej dohody (ktorá svoju povinnosť porušila) a jeho účinky nastávajú dňom doručenia strane rámcovej dohody, ktorá svoju povinnosť porušila.</w:t>
      </w:r>
    </w:p>
    <w:p w14:paraId="599A37BB" w14:textId="77777777" w:rsidR="003C5F1A" w:rsidRPr="003C5F1A" w:rsidRDefault="003C5F1A" w:rsidP="003C5F1A">
      <w:pPr>
        <w:numPr>
          <w:ilvl w:val="1"/>
          <w:numId w:val="83"/>
        </w:numPr>
        <w:ind w:left="567" w:hanging="567"/>
        <w:jc w:val="both"/>
        <w:rPr>
          <w:rFonts w:ascii="Arial" w:hAnsi="Arial" w:cs="Arial"/>
          <w:sz w:val="20"/>
          <w:szCs w:val="20"/>
        </w:rPr>
      </w:pPr>
      <w:r w:rsidRPr="003C5F1A">
        <w:rPr>
          <w:rFonts w:ascii="Arial" w:hAnsi="Arial" w:cs="Arial"/>
          <w:bCs/>
          <w:iCs/>
          <w:sz w:val="20"/>
          <w:szCs w:val="20"/>
        </w:rPr>
        <w:t xml:space="preserve">Objednávateľ je oprávnený okamžite odstúpiť od tejto rámcovej dohody v prípade podstatného porušenia rámcovej dohody poskytovateľom. </w:t>
      </w:r>
      <w:r w:rsidRPr="003C5F1A">
        <w:rPr>
          <w:rFonts w:ascii="Arial" w:hAnsi="Arial" w:cs="Arial"/>
          <w:sz w:val="20"/>
          <w:szCs w:val="20"/>
        </w:rPr>
        <w:t>Na účely rámcovej dohody sa za podstatné porušenie rámcovej dohody poskytovateľom považuje najmä</w:t>
      </w:r>
      <w:r w:rsidRPr="003C5F1A">
        <w:rPr>
          <w:rFonts w:ascii="Arial" w:hAnsi="Arial" w:cs="Arial"/>
          <w:bCs/>
          <w:iCs/>
          <w:sz w:val="20"/>
          <w:szCs w:val="20"/>
        </w:rPr>
        <w:t>:</w:t>
      </w:r>
    </w:p>
    <w:p w14:paraId="0C58ED6F" w14:textId="77777777" w:rsidR="003C5F1A" w:rsidRPr="003C5F1A" w:rsidRDefault="003C5F1A" w:rsidP="003C5F1A">
      <w:pPr>
        <w:widowControl w:val="0"/>
        <w:ind w:left="1276" w:hanging="709"/>
        <w:jc w:val="both"/>
        <w:rPr>
          <w:rFonts w:ascii="Arial" w:hAnsi="Arial" w:cs="Arial"/>
          <w:bCs/>
          <w:iCs/>
          <w:noProof/>
          <w:sz w:val="20"/>
          <w:szCs w:val="20"/>
          <w:lang w:eastAsia="en-US"/>
        </w:rPr>
      </w:pPr>
      <w:r w:rsidRPr="003C5F1A">
        <w:rPr>
          <w:rFonts w:ascii="Arial" w:hAnsi="Arial" w:cs="Arial"/>
          <w:noProof/>
          <w:sz w:val="20"/>
          <w:szCs w:val="20"/>
          <w:lang w:eastAsia="en-US"/>
        </w:rPr>
        <w:t>8.4.1</w:t>
      </w:r>
      <w:r w:rsidRPr="003C5F1A">
        <w:rPr>
          <w:rFonts w:ascii="Arial" w:hAnsi="Arial" w:cs="Arial"/>
          <w:noProof/>
          <w:sz w:val="20"/>
          <w:szCs w:val="20"/>
          <w:lang w:eastAsia="en-US"/>
        </w:rPr>
        <w:tab/>
        <w:t xml:space="preserve">ak sa preukáže, že poskytovateľ v rámci procesu verejného obstarávania predložil nepravdivé doklady alebo uviedol </w:t>
      </w:r>
      <w:r w:rsidRPr="003C5F1A">
        <w:rPr>
          <w:rFonts w:ascii="Arial" w:hAnsi="Arial" w:cs="Arial"/>
          <w:bCs/>
          <w:iCs/>
          <w:noProof/>
          <w:sz w:val="20"/>
          <w:szCs w:val="20"/>
          <w:lang w:eastAsia="en-US"/>
        </w:rPr>
        <w:t>nepravdivé, neúplné alebo skreslené údaje</w:t>
      </w:r>
      <w:r w:rsidRPr="003C5F1A">
        <w:rPr>
          <w:rFonts w:ascii="Segoe UI" w:hAnsi="Segoe UI" w:cs="Segoe UI"/>
          <w:noProof/>
          <w:sz w:val="20"/>
          <w:szCs w:val="20"/>
          <w:lang w:eastAsia="cs-CZ"/>
        </w:rPr>
        <w:t>ꓼ</w:t>
      </w:r>
    </w:p>
    <w:p w14:paraId="4A996F66" w14:textId="77777777" w:rsidR="003C5F1A" w:rsidRPr="003C5F1A" w:rsidRDefault="003C5F1A" w:rsidP="003C5F1A">
      <w:pPr>
        <w:numPr>
          <w:ilvl w:val="2"/>
          <w:numId w:val="84"/>
        </w:numPr>
        <w:jc w:val="both"/>
        <w:rPr>
          <w:rFonts w:ascii="Arial" w:hAnsi="Arial" w:cs="Arial"/>
          <w:noProof/>
          <w:sz w:val="20"/>
          <w:szCs w:val="20"/>
          <w:lang w:eastAsia="en-US"/>
        </w:rPr>
      </w:pPr>
      <w:r w:rsidRPr="003C5F1A">
        <w:rPr>
          <w:rFonts w:ascii="Arial" w:hAnsi="Arial" w:cs="Arial"/>
          <w:noProof/>
          <w:sz w:val="20"/>
          <w:szCs w:val="20"/>
          <w:lang w:eastAsia="en-US"/>
        </w:rPr>
        <w:t>ak poskytovateľ poruší ktorúkoľvek z jeho povinností uvedených v bode 2.6 článku 2 rámcovej dohody, bode 3.7, 3.9, 3.10, 3.23, 3.25, 3,26, 3.31 článku 3 rámcovej dohody, článku 3B rámcovej dohody, bode 3A1 až 3A3  rámcovej dohody, bode 12.5 článku 12 rámcovej dohody</w:t>
      </w:r>
      <w:r w:rsidRPr="003C5F1A">
        <w:rPr>
          <w:rFonts w:ascii="Segoe UI" w:hAnsi="Segoe UI" w:cs="Segoe UI"/>
          <w:noProof/>
          <w:sz w:val="20"/>
          <w:szCs w:val="20"/>
          <w:lang w:eastAsia="cs-CZ"/>
        </w:rPr>
        <w:t>ꓼ</w:t>
      </w:r>
    </w:p>
    <w:p w14:paraId="7B537F1B" w14:textId="77777777" w:rsidR="003C5F1A" w:rsidRPr="003C5F1A" w:rsidRDefault="003C5F1A" w:rsidP="003C5F1A">
      <w:pPr>
        <w:numPr>
          <w:ilvl w:val="2"/>
          <w:numId w:val="84"/>
        </w:numPr>
        <w:jc w:val="both"/>
        <w:rPr>
          <w:rFonts w:ascii="Arial" w:hAnsi="Arial" w:cs="Arial"/>
          <w:noProof/>
          <w:sz w:val="20"/>
          <w:szCs w:val="20"/>
          <w:lang w:eastAsia="en-US"/>
        </w:rPr>
      </w:pPr>
      <w:r w:rsidRPr="003C5F1A">
        <w:rPr>
          <w:rFonts w:ascii="Arial" w:hAnsi="Arial" w:cs="Arial"/>
          <w:noProof/>
          <w:sz w:val="20"/>
          <w:szCs w:val="20"/>
          <w:lang w:eastAsia="en-US"/>
        </w:rPr>
        <w:t>ak poskytovateľ zmení subdodávateľa bez predchádzajúceho písomného súhlasu objednávateľa alebo zmení rozsah subdodávok oproti ponuke</w:t>
      </w:r>
      <w:r w:rsidRPr="003C5F1A">
        <w:rPr>
          <w:rFonts w:ascii="Segoe UI" w:hAnsi="Segoe UI" w:cs="Segoe UI"/>
          <w:noProof/>
          <w:sz w:val="20"/>
          <w:szCs w:val="20"/>
          <w:lang w:eastAsia="cs-CZ"/>
        </w:rPr>
        <w:t>ꓼ</w:t>
      </w:r>
    </w:p>
    <w:p w14:paraId="4D4033F5" w14:textId="77777777" w:rsidR="003C5F1A" w:rsidRPr="003C5F1A" w:rsidRDefault="003C5F1A" w:rsidP="003C5F1A">
      <w:pPr>
        <w:numPr>
          <w:ilvl w:val="2"/>
          <w:numId w:val="84"/>
        </w:numPr>
        <w:ind w:left="1287"/>
        <w:rPr>
          <w:rFonts w:ascii="Arial" w:hAnsi="Arial" w:cs="Arial"/>
          <w:noProof/>
          <w:sz w:val="20"/>
          <w:szCs w:val="20"/>
          <w:lang w:eastAsia="en-US"/>
        </w:rPr>
      </w:pPr>
      <w:r w:rsidRPr="003C5F1A">
        <w:rPr>
          <w:rFonts w:ascii="Arial" w:hAnsi="Arial" w:cs="Arial"/>
          <w:noProof/>
          <w:sz w:val="20"/>
          <w:szCs w:val="20"/>
          <w:lang w:eastAsia="en-US"/>
        </w:rPr>
        <w:t>ak poskytovateľ neodstráni vady počas záručnej doby v lehote podľa bodu 7.3 článku 7 rámcovej dohody, ak nebola písomne dohodnutá iná lehota;</w:t>
      </w:r>
    </w:p>
    <w:p w14:paraId="33160F4D" w14:textId="77777777" w:rsidR="003C5F1A" w:rsidRPr="003C5F1A" w:rsidRDefault="003C5F1A" w:rsidP="003C5F1A">
      <w:pPr>
        <w:numPr>
          <w:ilvl w:val="2"/>
          <w:numId w:val="84"/>
        </w:numPr>
        <w:ind w:left="1287"/>
        <w:jc w:val="both"/>
        <w:rPr>
          <w:rFonts w:ascii="Arial" w:hAnsi="Arial" w:cs="Arial"/>
          <w:noProof/>
          <w:sz w:val="20"/>
          <w:szCs w:val="20"/>
          <w:lang w:eastAsia="en-US"/>
        </w:rPr>
      </w:pPr>
      <w:r w:rsidRPr="003C5F1A">
        <w:rPr>
          <w:rFonts w:ascii="Arial" w:hAnsi="Arial" w:cs="Arial"/>
          <w:noProof/>
          <w:sz w:val="20"/>
          <w:szCs w:val="20"/>
          <w:lang w:eastAsia="en-US"/>
        </w:rPr>
        <w:t xml:space="preserve">v ďalších </w:t>
      </w:r>
      <w:r w:rsidRPr="003C5F1A">
        <w:rPr>
          <w:rFonts w:ascii="Arial" w:hAnsi="Arial" w:cs="Arial"/>
          <w:bCs/>
          <w:iCs/>
          <w:noProof/>
          <w:sz w:val="20"/>
          <w:szCs w:val="20"/>
          <w:lang w:eastAsia="en-US"/>
        </w:rPr>
        <w:t>prípadoch uvedených v rámcovej dohode alebo ZVO.</w:t>
      </w:r>
    </w:p>
    <w:p w14:paraId="7055D9E2" w14:textId="77777777" w:rsidR="003C5F1A" w:rsidRPr="003C5F1A" w:rsidRDefault="003C5F1A" w:rsidP="003C5F1A">
      <w:pPr>
        <w:numPr>
          <w:ilvl w:val="1"/>
          <w:numId w:val="84"/>
        </w:numPr>
        <w:ind w:left="567" w:hanging="567"/>
        <w:jc w:val="both"/>
        <w:rPr>
          <w:rFonts w:ascii="Arial" w:hAnsi="Arial" w:cs="Arial"/>
          <w:noProof/>
          <w:sz w:val="20"/>
          <w:szCs w:val="20"/>
          <w:lang w:eastAsia="en-US"/>
        </w:rPr>
      </w:pPr>
      <w:r w:rsidRPr="003C5F1A">
        <w:rPr>
          <w:rFonts w:ascii="Arial" w:hAnsi="Arial" w:cs="Arial"/>
          <w:bCs/>
          <w:iCs/>
          <w:noProof/>
          <w:sz w:val="20"/>
          <w:szCs w:val="20"/>
          <w:lang w:eastAsia="en-US"/>
        </w:rPr>
        <w:t>Objednávateľ je oprávnený okamžite odstúpiť od rámcovej dohody tiež v prípade, ak poskytovateľ vstúpil do likvidácie, na jeho</w:t>
      </w:r>
      <w:r w:rsidRPr="003C5F1A">
        <w:rPr>
          <w:rFonts w:ascii="Arial" w:hAnsi="Arial" w:cs="Arial"/>
          <w:noProof/>
          <w:sz w:val="20"/>
          <w:szCs w:val="20"/>
          <w:lang w:eastAsia="en-US"/>
        </w:rPr>
        <w:t xml:space="preserve"> majetok bol vyhlásený konkurz, bol podaný návrh na </w:t>
      </w:r>
      <w:r w:rsidRPr="003C5F1A">
        <w:rPr>
          <w:rFonts w:ascii="Arial" w:hAnsi="Arial" w:cs="Arial"/>
          <w:bCs/>
          <w:iCs/>
          <w:noProof/>
          <w:sz w:val="20"/>
          <w:szCs w:val="20"/>
          <w:lang w:eastAsia="en-US"/>
        </w:rPr>
        <w:t>vyhlásenie konkurzu na jeho majetok ako aj vtedy, ak existuje dôvodná obava, že plnenie záväzkov poskytovateľa podľa tejto rámcovej dohody je vážne ohrozené.</w:t>
      </w:r>
    </w:p>
    <w:p w14:paraId="289495EF" w14:textId="77777777" w:rsidR="003C5F1A" w:rsidRPr="003C5F1A" w:rsidRDefault="003C5F1A" w:rsidP="003C5F1A">
      <w:pPr>
        <w:numPr>
          <w:ilvl w:val="1"/>
          <w:numId w:val="84"/>
        </w:numPr>
        <w:ind w:left="567" w:hanging="567"/>
        <w:jc w:val="both"/>
        <w:rPr>
          <w:rFonts w:ascii="Arial" w:hAnsi="Arial" w:cs="Arial"/>
          <w:noProof/>
          <w:sz w:val="20"/>
          <w:szCs w:val="20"/>
          <w:lang w:eastAsia="en-US"/>
        </w:rPr>
      </w:pPr>
      <w:r w:rsidRPr="003C5F1A">
        <w:rPr>
          <w:rFonts w:ascii="Arial" w:hAnsi="Arial" w:cs="Arial"/>
          <w:bCs/>
          <w:iCs/>
          <w:noProof/>
          <w:sz w:val="20"/>
          <w:szCs w:val="20"/>
          <w:lang w:eastAsia="en-US"/>
        </w:rPr>
        <w:t xml:space="preserve">V prípade nepodstatného porušenia rámcovej dohody sú  strany rámcovej dohody oprávnené od rámcovej dohody odstúpiť po márnom uplynutí primeranej lehoty stanovenej v písomnej výzve druhej strany rámcovej dohody na odstránenie konania v rozpore s rámcovou dohodou, prílohami a právnymi predpismi ako aj následkov takéhoto konania. Ak sa strany rámcovej dohody písomne nedohodnú inak, primeranou lehotou podľa predchádzajúcej vety je 10 dní. </w:t>
      </w:r>
    </w:p>
    <w:p w14:paraId="6748BBC7" w14:textId="77777777" w:rsidR="003C5F1A" w:rsidRPr="003C5F1A" w:rsidRDefault="003C5F1A" w:rsidP="003C5F1A">
      <w:pPr>
        <w:numPr>
          <w:ilvl w:val="1"/>
          <w:numId w:val="85"/>
        </w:numPr>
        <w:ind w:left="567" w:hanging="567"/>
        <w:jc w:val="both"/>
        <w:rPr>
          <w:rFonts w:ascii="Arial" w:hAnsi="Arial" w:cs="Arial"/>
          <w:noProof/>
          <w:sz w:val="20"/>
          <w:szCs w:val="20"/>
          <w:lang w:eastAsia="en-US"/>
        </w:rPr>
      </w:pPr>
      <w:r w:rsidRPr="003C5F1A">
        <w:rPr>
          <w:rFonts w:ascii="Arial" w:hAnsi="Arial" w:cs="Arial"/>
          <w:noProof/>
          <w:sz w:val="20"/>
          <w:szCs w:val="20"/>
          <w:lang w:eastAsia="en-US"/>
        </w:rPr>
        <w:t>V prípade, ak nastanú právne skutočnosti majúce za následok zmenu v právnom postavení poskytovateľa (napr. vyhlásenie konkurzu, vstup do likvidácie, zmena  právnej formy, zmena v oprávneniach konať v mene poskytovateľa) alebo akákoľvek iná zmena majúca priamy vplyv na plnenie zo strany poskytovateľa, je poskytovateľ povinný oznámiť tieto skutočnosti objednávateľovi najneskôr do 10 (desiatich) dní odo dňa, kedy tieto skutočnosti nastali. Ak tak neurobí, zodpovedá za škodu spôsobenú objednávateľovi v dôsledku porušenia tejto povinnosti a objednávateľ má právo okamžite odstúpiť od rámcovej dohody z dôvodu podstatného porušenia povinnosti. Za akúkoľvek inú zmenu sa považuje aj zmena bankového spojenia poskytovateľa, pričom k tejto informácii predloží aj potvrdenie príslušnej banky.</w:t>
      </w:r>
    </w:p>
    <w:p w14:paraId="6C58A5D8" w14:textId="77777777" w:rsidR="003C5F1A" w:rsidRPr="003C5F1A" w:rsidRDefault="003C5F1A" w:rsidP="003C5F1A">
      <w:pPr>
        <w:numPr>
          <w:ilvl w:val="1"/>
          <w:numId w:val="85"/>
        </w:numPr>
        <w:ind w:left="567" w:hanging="567"/>
        <w:jc w:val="both"/>
        <w:rPr>
          <w:rFonts w:ascii="Arial" w:hAnsi="Arial" w:cs="Arial"/>
          <w:noProof/>
          <w:sz w:val="20"/>
          <w:szCs w:val="20"/>
          <w:lang w:eastAsia="en-US"/>
        </w:rPr>
      </w:pPr>
      <w:r w:rsidRPr="003C5F1A">
        <w:rPr>
          <w:rFonts w:ascii="Arial" w:hAnsi="Arial" w:cs="Arial"/>
          <w:noProof/>
          <w:sz w:val="20"/>
          <w:szCs w:val="20"/>
          <w:lang w:eastAsia="en-US"/>
        </w:rPr>
        <w:t>Objednávateľ je oprávnený vypovedať rámcovú dohodu bez uvedenia dôvodu. Výpoveď musí mať písomnú formu. Výpovedná lehota sú tri kalendárne mesiace a začína plynúť prvým dňom kalendárneho mesiaca, ktorý nasleduje po kalendárnom mesiaci, v ktorom bola výpoveď doručená do sídla poskytovateľa.</w:t>
      </w:r>
    </w:p>
    <w:p w14:paraId="1FDF4688" w14:textId="77777777" w:rsidR="003C5F1A" w:rsidRPr="003C5F1A" w:rsidRDefault="003C5F1A" w:rsidP="003C5F1A">
      <w:pPr>
        <w:numPr>
          <w:ilvl w:val="1"/>
          <w:numId w:val="85"/>
        </w:numPr>
        <w:ind w:left="567" w:hanging="567"/>
        <w:jc w:val="both"/>
        <w:rPr>
          <w:rFonts w:ascii="Arial" w:hAnsi="Arial" w:cs="Arial"/>
          <w:sz w:val="20"/>
          <w:szCs w:val="20"/>
          <w:lang w:eastAsia="cs-CZ"/>
        </w:rPr>
      </w:pPr>
      <w:r w:rsidRPr="003C5F1A">
        <w:rPr>
          <w:rFonts w:ascii="Arial" w:hAnsi="Arial" w:cs="Arial"/>
          <w:sz w:val="20"/>
          <w:szCs w:val="20"/>
          <w:lang w:eastAsia="cs-CZ"/>
        </w:rPr>
        <w:t xml:space="preserve">Ukončením rámcovej dohody akýmkoľvek spôsobom nie sú dotknuté práva objednávateľa súvisiace so zárukou a zodpovednosťou za vady. Ukončením rámcovej dohody akýmkoľvek </w:t>
      </w:r>
      <w:r w:rsidRPr="003C5F1A">
        <w:rPr>
          <w:rFonts w:ascii="Arial" w:hAnsi="Arial" w:cs="Arial"/>
          <w:sz w:val="20"/>
          <w:szCs w:val="20"/>
          <w:lang w:eastAsia="cs-CZ"/>
        </w:rPr>
        <w:lastRenderedPageBreak/>
        <w:t>spôsobom nie je dotknuté právo objednávateľa na zaplatenie zmluvných pokút a/alebo náhrady škody v zmysle rámcovej dohody.</w:t>
      </w:r>
    </w:p>
    <w:p w14:paraId="79C48021"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Čl. 9 </w:t>
      </w:r>
    </w:p>
    <w:p w14:paraId="02745B1E"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SUBDODÁVATELIA, KĽÚČOVÍ EXPERTI A OSOBY ZODPOVEDNÉ ZA POSKYTNUTIE SLUŽBY</w:t>
      </w:r>
    </w:p>
    <w:p w14:paraId="44D83B61"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 xml:space="preserve">Poskytovateľ nesmie predmet rámcovej dohody ako celok odovzdať na vykonanie inému subjektu. Časť predmetu rámcovej dohody môže poskytovateľ odovzdať na vykonanie svojmu subdodávateľovi uvedenému v zozname subdodávateľov, ktorý tvorí Prílohu č. 10 rámcovej dohody </w:t>
      </w:r>
      <w:r w:rsidRPr="003C5F1A">
        <w:rPr>
          <w:rFonts w:ascii="Arial" w:hAnsi="Arial" w:cs="Arial"/>
          <w:color w:val="000000"/>
          <w:sz w:val="20"/>
          <w:szCs w:val="20"/>
        </w:rPr>
        <w:t>- Zoznam subdodávateľov a podiel subdodávok rámcovej dohody (ďalej len „</w:t>
      </w:r>
      <w:r w:rsidRPr="003C5F1A">
        <w:rPr>
          <w:rFonts w:ascii="Arial" w:hAnsi="Arial" w:cs="Arial"/>
          <w:b/>
          <w:bCs/>
          <w:color w:val="000000"/>
          <w:sz w:val="20"/>
          <w:szCs w:val="20"/>
        </w:rPr>
        <w:t>Príloha č. 10</w:t>
      </w:r>
      <w:r w:rsidRPr="003C5F1A">
        <w:rPr>
          <w:rFonts w:ascii="Arial" w:hAnsi="Arial" w:cs="Arial"/>
          <w:color w:val="000000"/>
          <w:sz w:val="20"/>
          <w:szCs w:val="20"/>
        </w:rPr>
        <w:t>“)</w:t>
      </w:r>
      <w:r w:rsidRPr="003C5F1A">
        <w:rPr>
          <w:rFonts w:ascii="Arial" w:hAnsi="Arial" w:cs="Arial"/>
          <w:sz w:val="20"/>
          <w:szCs w:val="20"/>
        </w:rPr>
        <w:t>. Súhlas objednávateľa s vykonaním predmetu rámcovej dohody prostredníctvom subdodávateľa nezbavuje poskytovateľa povinnosti a zodpovednosti za všetky práce a činnosti subdodávateľa.</w:t>
      </w:r>
    </w:p>
    <w:p w14:paraId="366ADBE5" w14:textId="77777777" w:rsidR="003C5F1A" w:rsidRPr="003C5F1A" w:rsidRDefault="003C5F1A" w:rsidP="003C5F1A">
      <w:pPr>
        <w:numPr>
          <w:ilvl w:val="1"/>
          <w:numId w:val="86"/>
        </w:numPr>
        <w:ind w:left="567" w:hanging="567"/>
        <w:jc w:val="both"/>
        <w:rPr>
          <w:rFonts w:ascii="Arial" w:hAnsi="Arial" w:cs="Arial"/>
          <w:noProof/>
          <w:sz w:val="20"/>
          <w:szCs w:val="20"/>
          <w:lang w:eastAsia="en-US"/>
        </w:rPr>
      </w:pPr>
      <w:r w:rsidRPr="003C5F1A">
        <w:rPr>
          <w:rFonts w:ascii="Arial" w:hAnsi="Arial" w:cs="Arial"/>
          <w:noProof/>
          <w:sz w:val="20"/>
          <w:szCs w:val="20"/>
          <w:lang w:eastAsia="en-US"/>
        </w:rPr>
        <w:t>Ak sa na poskytovateľa a jeho subdodávateľov vzťahuje povinnosť zapisovať sa do registra partnerov verejného sektora podľa zákona č. 315/2016 Z. z. o registri partnerov verejného sektora a o zmene a doplnení niektorých zákonov (ďalej len „</w:t>
      </w:r>
      <w:r w:rsidRPr="003C5F1A">
        <w:rPr>
          <w:rFonts w:ascii="Arial" w:hAnsi="Arial" w:cs="Arial"/>
          <w:b/>
          <w:noProof/>
          <w:sz w:val="20"/>
          <w:szCs w:val="20"/>
          <w:lang w:eastAsia="en-US"/>
        </w:rPr>
        <w:t>zákon o registri partnerov verejného sektora</w:t>
      </w:r>
      <w:r w:rsidRPr="003C5F1A">
        <w:rPr>
          <w:rFonts w:ascii="Arial" w:hAnsi="Arial" w:cs="Arial"/>
          <w:noProof/>
          <w:sz w:val="20"/>
          <w:szCs w:val="20"/>
          <w:lang w:eastAsia="en-US"/>
        </w:rPr>
        <w:t xml:space="preserve">“), potom je poskytovateľ, ako aj jeho subdodávatelia, povinný dodržať túto povinnosť po celú dobu trvania rámcovej dohody, pričom poskytovateľ sa zaväzuje zabezpečiť splnenie tejto povinnosti aj zo strany subdodávateľov. </w:t>
      </w:r>
      <w:r w:rsidRPr="003C5F1A">
        <w:rPr>
          <w:rFonts w:ascii="Arial" w:hAnsi="Arial" w:cs="Arial"/>
          <w:sz w:val="20"/>
          <w:szCs w:val="20"/>
        </w:rPr>
        <w:t>V prípade porušenia povinnosti poskytovateľa podľa predchádzajúcej vety je objednávateľ oprávnený od rámcovej dohody odstúpiť v okamihu, čo sa o tomto porušení dozvedel. Ak v súvislosti s porušením vyššie uvedenej povinnosti uloží príslušný orgán objednávateľovi akúkoľvek sankciu, poskytovateľ je povinný túto sankciu mu v plnej výške nahradiť.</w:t>
      </w:r>
    </w:p>
    <w:p w14:paraId="3C82C100"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Počas trvania tejto rámcovej dohody je poskytovateľ oprávnený zmeniť subdodávateľa uvedeného v Prílohe č. 10 rámcovej dohody výlučne na základe dodatku k tejto rámcovej dohode.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poskytovateľa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Poskytovateľ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 V prípade, ak poskytovateľ bezodkladne neoznámi subdodávateľa, resp. ďalšieho subdodávateľa objednávateľovi, je povinný zaplatiť objednávateľovi zmluvnú pokutu vo výške 5.000,- EUR (slovom: päťtisíc eur).</w:t>
      </w:r>
    </w:p>
    <w:p w14:paraId="7F32EA8C"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Poskytovateľ vyhlasuje, že Príloha č. 10 rámcovej dohody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3C5F1A">
        <w:rPr>
          <w:rFonts w:ascii="Arial" w:hAnsi="Arial" w:cs="Arial"/>
          <w:b/>
          <w:sz w:val="20"/>
          <w:szCs w:val="20"/>
        </w:rPr>
        <w:t>Údaje</w:t>
      </w:r>
      <w:r w:rsidRPr="003C5F1A">
        <w:rPr>
          <w:rFonts w:ascii="Arial" w:hAnsi="Arial" w:cs="Arial"/>
          <w:sz w:val="20"/>
          <w:szCs w:val="20"/>
        </w:rPr>
        <w:t>“). Zmenu Údajov akéhokoľvek aktuálneho subdodávateľa je poskytovateľ povinný bezodkladne písomne oznámiť objednávateľovi, pričom strany rámcovej dohody sa výslovne dohodli, že na zmenu Údajov nie je potrebné uzatvoriť dodatok k rámcovej dohode. V prípade nesplnenia povinnosti  poskytovateľa v zmysle predchádzajúcej vety objednávateľovi vzniká nárok na pokutu rámcovej dohody vo výške 500,- EUR (slovom: päťsto eur) za každý neoznámený zmenený údaj, ako aj náhradu škody, ktorá objednávateľovi v tejto súvislosti vznikne. V dodatku k rámcovej dohode, ktorým sa mení pôvodný subdodávateľ, je poskytovateľ povinný uviesť aktuálne a úplné Údaje nového subdodávateľa.</w:t>
      </w:r>
    </w:p>
    <w:p w14:paraId="5F5CFCFC"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V prípade, ak poskytovateľ preukazoval splnenie podmienok účasti podľa § 33 ZVO inou osobou, je povinný pri plnení rámcovej dohody skutočne používať zdroje osoby, ktorej postavenie využil na preukázanie finančného a ekonomického postavenia. V prípade, ak poskytovateľ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poskytovateľ povinný zaplatiť objednávateľovi zmluvnú pokutu za každé takéto porušenie vo výške 5.000,- EUR (slovom: päťtisíc eur). Porušenie ktorejkoľvek povinnosti podľa tohto bodu rámcovej dohody sa považuje za podstatné porušenie rámcovej dohody a oprávňuje objednávateľa okamžite odstúpiť od rámcovej dohody.</w:t>
      </w:r>
    </w:p>
    <w:p w14:paraId="0D6240C4"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 xml:space="preserve">Poskytovateľ sa zaväzuje, že výkon vybraných odborných činností v rámci plnenia tejto rámcovej dohody bude vykonávať vždy prostredníctvom kľúčových expertov, ktorých na tento účel identifikoval vo svojej ponuke v rámci procesu verejného obstarávania. Zoznam kľúčových expertov s uvedením ich kvalifikácie tvorí Prílohu č. 14 rámcovej dohody -  Zoznam kľúčových expertov. </w:t>
      </w:r>
    </w:p>
    <w:p w14:paraId="0D5B644A" w14:textId="77777777" w:rsidR="003C5F1A" w:rsidRPr="003C5F1A" w:rsidRDefault="003C5F1A" w:rsidP="003C5F1A">
      <w:pPr>
        <w:ind w:left="567"/>
        <w:jc w:val="both"/>
        <w:rPr>
          <w:rFonts w:ascii="Arial" w:hAnsi="Arial" w:cs="Arial"/>
          <w:sz w:val="20"/>
          <w:szCs w:val="20"/>
        </w:rPr>
      </w:pPr>
    </w:p>
    <w:p w14:paraId="0623307F" w14:textId="77777777" w:rsidR="003C5F1A" w:rsidRPr="003C5F1A" w:rsidRDefault="003C5F1A" w:rsidP="003C5F1A">
      <w:pPr>
        <w:ind w:left="567"/>
        <w:jc w:val="both"/>
        <w:rPr>
          <w:rFonts w:ascii="Arial" w:hAnsi="Arial" w:cs="Arial"/>
          <w:sz w:val="20"/>
          <w:szCs w:val="20"/>
        </w:rPr>
      </w:pPr>
    </w:p>
    <w:p w14:paraId="0F0821CD"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 xml:space="preserve">Poskytovateľ je povinný každú zmenu kľúčového experta písomne oznámiť objednávateľovi. Nahradenie niektorého z kľúčových expertov je možné výlučne s písomným súhlasom objednávateľa a iba v prípade, ak kľúčový expert preukázateľne nemôže vykonávať činnosť, na ktorú bola určená. Zároveň platí, že každý nový kľúčový expert musí spĺňať podmienky účasti stanovené v časti A.3 súťažných podkladov bod 2) Technická spôsobilosť alebo odborná spôsobilosť, bod 2, pričom spôsobilosť nového kľúčového experta preukazuje poskytovateľ rovnakými dokladmi, aké boli požadované v rámci procesu verejného obstarávania. Pre vylúčenie pochybností sa strany rámcovej dohody dohodli, že pre nahradenie kľúčového experta nie je potrebné uzatvárať dodatok k tejto rámcovej dohode, ak bude dodržaný postup podľa tohto bodu rámcovej dohody. </w:t>
      </w:r>
    </w:p>
    <w:p w14:paraId="460568A6"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 xml:space="preserve">Poskytovateľ sa zaväzuje, že výkon ostatných činností v rámci plnenia tejto rámcovej dohody mimo činností zverených kľúčovým expertom bude vykonávať vždy prostredníctvom osôb zodpovedných za poskytnutie služby, ktorých na tento účel identifikoval vo svojej ponuke v rámci procesu verejného obstarávania. Zoznam osôb zodpovedných za poskytnutie služby s uvedením ich zodpovednosti a odborného zamerania tvorí Prílohu č. 15 rámcovej dohody -  Zoznam osôb zodpovedných za poskytnutie služby. </w:t>
      </w:r>
    </w:p>
    <w:p w14:paraId="588C8477"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Poskytovateľ je povinný každú zmenu osoby zodpovednej za poskytnutie služby písomne oznámiť objednávateľovi. Nahradenie niektorej osoby zodpovednej za poskytnutie služby je možné výlučne s písomným súhlasom objednávateľa a iba v prípade, ak osoba zodpovedná za poskytnutie služby nemôže vykonávať činnosť, na ktorú bola určená. Zároveň platí, že každá nová osoba zodpovedná za poskytnutie služby musí spĺňať podmienky stanovené v bode 11 Prílohy č. 11 rámcovej dohody. Pre vylúčenie pochybností sa strany rámcovej dohody dohodli, že pre nahradenie osoby zodpovednej za poskytnutie služby nie je potrebné uzatvárať dodatok k tejto rámcovej dohode, ak bude dodržaný postup podľa tohto bodu rámcovej dohody.</w:t>
      </w:r>
    </w:p>
    <w:p w14:paraId="21C2B31B" w14:textId="77777777" w:rsidR="003C5F1A" w:rsidRPr="003C5F1A" w:rsidRDefault="003C5F1A" w:rsidP="003C5F1A">
      <w:pPr>
        <w:numPr>
          <w:ilvl w:val="1"/>
          <w:numId w:val="86"/>
        </w:numPr>
        <w:ind w:left="567" w:hanging="567"/>
        <w:jc w:val="both"/>
        <w:rPr>
          <w:rFonts w:ascii="Arial" w:hAnsi="Arial" w:cs="Arial"/>
          <w:sz w:val="20"/>
          <w:szCs w:val="20"/>
        </w:rPr>
      </w:pPr>
      <w:r w:rsidRPr="003C5F1A">
        <w:rPr>
          <w:rFonts w:ascii="Arial" w:hAnsi="Arial" w:cs="Arial"/>
          <w:sz w:val="20"/>
          <w:szCs w:val="20"/>
        </w:rPr>
        <w:t>Plnenie úloh zverených kľúčovým expertom prostredníctvom iných osôb, ako sú kľúčoví experti, ktorí nespĺňajú podmienky uvedené v bode 9.7 tohto článku rámcovej dohody a/alebo neboli písomne odsúhlasení objednávateľom sa považuje za podstatné porušenie rámcovej dohody poskytovateľom. Za podstatné porušenie rámcovej dohody poskytovateľom sa považuje aj plnenie úloh zvereným osobám zodpovedným za poskytnutie služby prostredníctvom iných osôb, ako sú osoby zodpovedné za poskytnutie služby, ktoré nespĺňajú podmienky uvedené v bode 9.9 tohto článku rámcovej  dohody a/alebo neboli písomne odsúhlasené objednávateľom.</w:t>
      </w:r>
    </w:p>
    <w:p w14:paraId="455DDF89" w14:textId="77777777" w:rsidR="003C5F1A" w:rsidRPr="003C5F1A" w:rsidRDefault="003C5F1A" w:rsidP="003C5F1A">
      <w:pPr>
        <w:ind w:left="567"/>
        <w:jc w:val="both"/>
        <w:rPr>
          <w:rFonts w:ascii="Arial" w:hAnsi="Arial" w:cs="Arial"/>
          <w:sz w:val="20"/>
          <w:szCs w:val="20"/>
        </w:rPr>
      </w:pPr>
    </w:p>
    <w:p w14:paraId="3D55649C"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Čl. 10</w:t>
      </w:r>
    </w:p>
    <w:p w14:paraId="10018659"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OSTATNÉ USTANOVENIA</w:t>
      </w:r>
    </w:p>
    <w:p w14:paraId="258BB75C"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eastAsia="Calibri" w:hAnsi="Arial" w:cs="Arial"/>
          <w:sz w:val="20"/>
          <w:szCs w:val="20"/>
          <w:lang w:eastAsia="en-US"/>
        </w:rPr>
        <w:t>Poskytovateľ sa zaväzuje počas trvania rámcovej dohody pri plnení predmetu rámcovej dohody dodržiavať</w:t>
      </w:r>
      <w:r w:rsidRPr="003C5F1A">
        <w:rPr>
          <w:rFonts w:ascii="Arial" w:hAnsi="Arial" w:cs="Arial"/>
          <w:sz w:val="20"/>
          <w:szCs w:val="20"/>
        </w:rPr>
        <w:t xml:space="preserve"> Dohodu o mlčanlivosti, ktorú poskytovateľ s objednávateľom uzatvorili spolu s rámcovou dohodu a ktorá ako Príloha č. 12 tvorí neoddeliteľnú súčasť rámcovej dohody. </w:t>
      </w:r>
    </w:p>
    <w:p w14:paraId="7C0612A5"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Poskytovateľ sa zaväzuje, že nebude v súvislosti s predmetom rámcovej dohody v súvislosti s vykonávaním činnosti, ktorá je predmetom rámcovej dohody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v znení neskorších predpisov (ďalej len „</w:t>
      </w:r>
      <w:r w:rsidRPr="003C5F1A">
        <w:rPr>
          <w:rFonts w:ascii="Arial" w:hAnsi="Arial" w:cs="Arial"/>
          <w:b/>
          <w:sz w:val="20"/>
          <w:szCs w:val="20"/>
        </w:rPr>
        <w:t>zákon o nelegálnej práci</w:t>
      </w:r>
      <w:r w:rsidRPr="003C5F1A">
        <w:rPr>
          <w:rFonts w:ascii="Arial" w:hAnsi="Arial" w:cs="Arial"/>
          <w:sz w:val="20"/>
          <w:szCs w:val="20"/>
        </w:rPr>
        <w:t xml:space="preserve">“), v spojení so zákonom č. 311/2001 Z. z. Zákonník práce v znení neskorších predpisov, Obchodným zákonníkom, zákonom č. 5/2004 Z. z. o službách zamestnanosti a o zmene a doplnení niektorých zákonov v znení neskorších predpisov, zákonom č. </w:t>
      </w:r>
      <w:hyperlink r:id="rId20" w:history="1">
        <w:r w:rsidRPr="003C5F1A">
          <w:rPr>
            <w:rFonts w:ascii="Arial" w:hAnsi="Arial" w:cs="Arial"/>
            <w:color w:val="0000FF"/>
            <w:sz w:val="20"/>
            <w:szCs w:val="20"/>
            <w:u w:val="single"/>
          </w:rPr>
          <w:t>461/2003 Z. z.</w:t>
        </w:r>
      </w:hyperlink>
      <w:r w:rsidRPr="003C5F1A">
        <w:rPr>
          <w:rFonts w:ascii="Arial" w:hAnsi="Arial" w:cs="Arial"/>
          <w:sz w:val="20"/>
          <w:szCs w:val="20"/>
        </w:rPr>
        <w:t xml:space="preserve"> o sociálnom poistení v znení neskorších predpisov, zákonom č. </w:t>
      </w:r>
      <w:hyperlink r:id="rId21" w:history="1">
        <w:r w:rsidRPr="003C5F1A">
          <w:rPr>
            <w:rFonts w:ascii="Arial" w:hAnsi="Arial" w:cs="Arial"/>
            <w:color w:val="0000FF"/>
            <w:sz w:val="20"/>
            <w:szCs w:val="20"/>
            <w:u w:val="single"/>
          </w:rPr>
          <w:t>404/2011 Z. z.</w:t>
        </w:r>
      </w:hyperlink>
      <w:r w:rsidRPr="003C5F1A">
        <w:rPr>
          <w:rFonts w:ascii="Arial" w:hAnsi="Arial" w:cs="Arial"/>
          <w:sz w:val="20"/>
          <w:szCs w:val="20"/>
        </w:rPr>
        <w:t xml:space="preserve"> o pobyte cudzincov a o zmene a doplnení niektorých zákonov v znení neskorších predpisov, zákona č. </w:t>
      </w:r>
      <w:hyperlink r:id="rId22" w:history="1">
        <w:r w:rsidRPr="003C5F1A">
          <w:rPr>
            <w:rFonts w:ascii="Arial" w:hAnsi="Arial" w:cs="Arial"/>
            <w:color w:val="0000FF"/>
            <w:sz w:val="20"/>
            <w:szCs w:val="20"/>
            <w:u w:val="single"/>
          </w:rPr>
          <w:t>480/2002 Z. z.</w:t>
        </w:r>
      </w:hyperlink>
      <w:r w:rsidRPr="003C5F1A">
        <w:rPr>
          <w:rFonts w:ascii="Arial" w:hAnsi="Arial" w:cs="Arial"/>
          <w:sz w:val="20"/>
          <w:szCs w:val="20"/>
        </w:rPr>
        <w:t xml:space="preserve">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1006360F"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V prípade, že orgán vykonávajúci kontrolu nelegálnej práce a nelegálneho zamestnávania zistí porušenie § 7b ods. 5 zákona o nelegálnej práci, t. j. porušenie zákazu prijať prácu alebo službu, ktorú objednávateľovi na základe rámcovej dohody dodáva alebo poskytuje poskytovateľ služby prostredníctvom fyzickej osoby, ktorú nelegálne zamestnáva, v nadväznosti na čo bude objednávateľovi uložená pokuta, ktorú objednávateľ uhradí, objednávateľ si uplatní jej náhradu u poskytovateľa a poskytovateľ sa zaväzuje túto pokutu objednávateľovi nahradiť.</w:t>
      </w:r>
    </w:p>
    <w:p w14:paraId="5954A980"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 xml:space="preserve">Poskytovateľ zodpovedá za bezpečnosť a ochranu zdravia vlastných zamestnancov, za ohrozenie bezpečnosti premávky na ceste a všetky prípadné škody, zavinené svojou činnosťou. Poskytovateľ sa zaväzuje pri uskutočňovaní prác dodržiavať všetky súvisiace predpisy </w:t>
      </w:r>
      <w:r w:rsidRPr="003C5F1A">
        <w:rPr>
          <w:rFonts w:ascii="Arial" w:hAnsi="Arial" w:cs="Arial"/>
          <w:sz w:val="20"/>
          <w:szCs w:val="20"/>
        </w:rPr>
        <w:br/>
        <w:t xml:space="preserve">o ochrane zdravia a bezpečnosti pri práci, predpisy o ochrane životného prostredia, ako aj </w:t>
      </w:r>
      <w:r w:rsidRPr="003C5F1A">
        <w:rPr>
          <w:rFonts w:ascii="Arial" w:hAnsi="Arial" w:cs="Arial"/>
          <w:sz w:val="20"/>
          <w:szCs w:val="20"/>
        </w:rPr>
        <w:br/>
        <w:t xml:space="preserve">o bezpečnosti premávky na ceste vyplývajúce zo zákona č. 8/2009 Z. z. o cestnej premávke </w:t>
      </w:r>
      <w:r w:rsidRPr="003C5F1A">
        <w:rPr>
          <w:rFonts w:ascii="Arial" w:hAnsi="Arial" w:cs="Arial"/>
          <w:sz w:val="20"/>
          <w:szCs w:val="20"/>
        </w:rPr>
        <w:lastRenderedPageBreak/>
        <w:t>a o zmene a doplnení niektorých zákonov v znení neskorších predpisov a vyhlášky MV SR č.9/2009 Z. z., ktorou sa vykonáva zákon o cestnej premávke.</w:t>
      </w:r>
    </w:p>
    <w:p w14:paraId="1FF77B5A"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V prípade vzniku akýchkoľvek odpadov pri plnení predmetu rámcovej dohody je poskytovateľ zodpovedný za nakladanie s týmito odpadmi a podľa zákona č. 79/2015 Z. z. o odpadoch a o zmene a doplnení niektorých zákonov v znení neskorších predpisov (ďalej iba „</w:t>
      </w:r>
      <w:r w:rsidRPr="003C5F1A">
        <w:rPr>
          <w:rFonts w:ascii="Arial" w:hAnsi="Arial" w:cs="Arial"/>
          <w:b/>
          <w:sz w:val="20"/>
          <w:szCs w:val="20"/>
        </w:rPr>
        <w:t>zákon o odpadoch</w:t>
      </w:r>
      <w:r w:rsidRPr="003C5F1A">
        <w:rPr>
          <w:rFonts w:ascii="Arial" w:hAnsi="Arial" w:cs="Arial"/>
          <w:sz w:val="20"/>
          <w:szCs w:val="20"/>
        </w:rPr>
        <w:t xml:space="preserve">“) a je povinný plniť všetky povinnosti, ktoré prislúchajú držiteľovi odpadu podľa príslušných ustanovení zákona o odpadoch. Jedná sa najmä nie však výlučne o povinnosti držiteľa odpadu podľa ustanovenia § 14 zákona o odpadoch, za triedenie, zaraďovanie, spôsob zhodnocovania, spôsob zneškodňovania, odovzdávanie, odvoz, zhromažďovanie, skladovanie, likvidáciu a za celkové nakladanie so všetkými odpadmi vrátane nebezpečných odpadov a podľa ustanovenia § 77 zákona o odpadoch. </w:t>
      </w:r>
    </w:p>
    <w:p w14:paraId="7443FC17"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Poskytovateľ je zároveň povinný dodržiavať všetky povinnosti v zmysle vyhlášky Ministerstva životného prostredia Slovenskej republiky (ďalej len „</w:t>
      </w:r>
      <w:r w:rsidRPr="003C5F1A">
        <w:rPr>
          <w:rFonts w:ascii="Arial" w:hAnsi="Arial" w:cs="Arial"/>
          <w:b/>
          <w:sz w:val="20"/>
          <w:szCs w:val="20"/>
        </w:rPr>
        <w:t>MŽP SR</w:t>
      </w:r>
      <w:r w:rsidRPr="003C5F1A">
        <w:rPr>
          <w:rFonts w:ascii="Arial" w:hAnsi="Arial" w:cs="Arial"/>
          <w:sz w:val="20"/>
          <w:szCs w:val="20"/>
        </w:rPr>
        <w:t>“) č. 366/2015 Z. z. o evidenčnej povinnosti a ohlasovacej povinnosti (ďalej len „</w:t>
      </w:r>
      <w:r w:rsidRPr="003C5F1A">
        <w:rPr>
          <w:rFonts w:ascii="Arial" w:hAnsi="Arial" w:cs="Arial"/>
          <w:b/>
          <w:sz w:val="20"/>
          <w:szCs w:val="20"/>
        </w:rPr>
        <w:t>vyhláška o evidencii odpadov</w:t>
      </w:r>
      <w:r w:rsidRPr="003C5F1A">
        <w:rPr>
          <w:rFonts w:ascii="Arial" w:hAnsi="Arial" w:cs="Arial"/>
          <w:sz w:val="20"/>
          <w:szCs w:val="20"/>
        </w:rPr>
        <w:t xml:space="preserve">“), vyhlášky MŽP SR č. 365/2015 Z. z., ktorou sa ustanovuje Katalóg odpadov a vyhlášky č. 371/2015 Z. z., ktorou sa vykonávajú niektoré ustanovenia zákona o odpadoch, ako aj v zmysle ostatných právnych predpisov v oblasti nakladania s odpadmi. </w:t>
      </w:r>
    </w:p>
    <w:p w14:paraId="6F2AFABC" w14:textId="51E1C33B"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Poskytovateľ je povinný uchovávať všetky doklady preukazujúce spôsob nakladania s odpadom a v zmysle vyhlášky o evidencii odpadov je povinný viesť evidenciu odpadov na Evidenčnom liste odpadov. K preberaniu akéhokoľvek plnenia je poskytovateľ povinný objednávateľovi odovzdať všetky doklady preukazujúce množstvo odpadov, spôsob nakladania s odpadmi, ktoré vznikli pri plnení predmetu rámcovej dohody, vrátane Evidenčných listov odpadov. Doklady o množstve a spôsobe nakladania s odpadmi podľa tohto bodu je poskytovateľ objednávateľovi povinný predložiť alebo odovzdať aj kedykoľvek na vyžiadanie objednávateľa. Zároveň je poskytovateľ všetky doklady podľa tohto bodu vzťahujúce sa k nakladaniu s odpadom počas celého kalendárneho roka odovzdať objednávateľovi za každý kalendárny mesiac, najneskôr však do 20 kalendárneho dňa príslušného mesiaca.</w:t>
      </w:r>
    </w:p>
    <w:p w14:paraId="5EE1EC37"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V prípade, ak vznikne objednávateľovi akákoľvek škoda v súvislosti s porušením povinností poskytovateľa dodržiavať ustanovenia v oblasti nakladania s odpadmi podľa tohto článku rámcovej dohody, poskytovateľ je povinný túto škodu objednávateľovi nahradiť.</w:t>
      </w:r>
    </w:p>
    <w:p w14:paraId="1C2FE5CE"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Poskytovateľ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748FD1EB" w14:textId="77777777" w:rsidR="003C5F1A" w:rsidRPr="003C5F1A" w:rsidRDefault="003C5F1A" w:rsidP="003C5F1A">
      <w:pPr>
        <w:numPr>
          <w:ilvl w:val="1"/>
          <w:numId w:val="87"/>
        </w:numPr>
        <w:ind w:left="567" w:hanging="567"/>
        <w:jc w:val="both"/>
        <w:rPr>
          <w:rFonts w:ascii="Arial" w:hAnsi="Arial" w:cs="Arial"/>
          <w:sz w:val="20"/>
          <w:szCs w:val="20"/>
        </w:rPr>
      </w:pPr>
      <w:r w:rsidRPr="003C5F1A">
        <w:rPr>
          <w:rFonts w:ascii="Arial" w:hAnsi="Arial" w:cs="Arial"/>
          <w:sz w:val="20"/>
          <w:szCs w:val="20"/>
        </w:rPr>
        <w:t>V prípade, ak konaním poskytovateľa v súvislosti s plnením predmetu tejto rámcovej dohody dôjde k porušeniu predpisov v oblasti ochrany životného prostredia, objednávateľ má nárok na zaplatenie zmluvnej pokuty vo výške 500,- EUR (slovom: päťsto eur) za každé takého porušenie.</w:t>
      </w:r>
    </w:p>
    <w:p w14:paraId="4C752C84" w14:textId="77777777" w:rsidR="003C5F1A" w:rsidRPr="003C5F1A" w:rsidRDefault="003C5F1A" w:rsidP="003C5F1A">
      <w:pPr>
        <w:ind w:left="567"/>
        <w:jc w:val="both"/>
        <w:rPr>
          <w:rFonts w:ascii="Arial" w:hAnsi="Arial" w:cs="Arial"/>
          <w:sz w:val="20"/>
          <w:szCs w:val="20"/>
        </w:rPr>
      </w:pPr>
    </w:p>
    <w:p w14:paraId="46399F71"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Čl. 11 </w:t>
      </w:r>
    </w:p>
    <w:p w14:paraId="2BA68393"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PRÁVA DUŠEVNÉHO VLASTNÍCTVA</w:t>
      </w:r>
    </w:p>
    <w:p w14:paraId="2E1269DB" w14:textId="09F24A3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Predmetom plnenia podľa tejto rámcovej dohody môže byť autorské dielo, prípadne technologické vybavenie a/alebo jeho komponenty ako, nie však výlučne, dokumentácia a softvér, môžu mať povahu autorského diela, prípadne môžu zahŕňať jedno alebo viac autorských diel podľa zákona č. 185/2015 Z. z. Autorský zákon v znení neskorších predpisov (ďalej len „</w:t>
      </w:r>
      <w:r w:rsidRPr="003C5F1A">
        <w:rPr>
          <w:rFonts w:ascii="Arial" w:eastAsia="Calibri" w:hAnsi="Arial" w:cs="Arial"/>
          <w:b/>
          <w:bCs/>
          <w:iCs/>
          <w:sz w:val="20"/>
          <w:szCs w:val="20"/>
          <w:lang w:eastAsia="en-US"/>
        </w:rPr>
        <w:t>Autorský zákon</w:t>
      </w:r>
      <w:r w:rsidRPr="003C5F1A">
        <w:rPr>
          <w:rFonts w:ascii="Arial" w:eastAsia="Calibri" w:hAnsi="Arial" w:cs="Arial"/>
          <w:bCs/>
          <w:iCs/>
          <w:sz w:val="20"/>
          <w:szCs w:val="20"/>
          <w:lang w:eastAsia="en-US"/>
        </w:rPr>
        <w:t>“), ktoré boli vytvorené alebo ktorých vytvorenie bolo poskytovateľom zabezpečené špecificky na účely plnenia tejto rámcovej dohody (ďalej ktorékoľvek z nich len „</w:t>
      </w:r>
      <w:r w:rsidRPr="003C5F1A">
        <w:rPr>
          <w:rFonts w:ascii="Arial" w:eastAsia="Calibri" w:hAnsi="Arial" w:cs="Arial"/>
          <w:b/>
          <w:bCs/>
          <w:iCs/>
          <w:sz w:val="20"/>
          <w:szCs w:val="20"/>
          <w:lang w:eastAsia="en-US"/>
        </w:rPr>
        <w:t>Autorské dielo</w:t>
      </w:r>
      <w:r w:rsidRPr="003C5F1A">
        <w:rPr>
          <w:rFonts w:ascii="Arial" w:eastAsia="Calibri" w:hAnsi="Arial" w:cs="Arial"/>
          <w:bCs/>
          <w:iCs/>
          <w:sz w:val="20"/>
          <w:szCs w:val="20"/>
          <w:lang w:eastAsia="en-US"/>
        </w:rPr>
        <w:t>“). Komponentami sa na účely tohto článku 11 rámcovej dohody rozumejú všetky hmotné a nehmotné zložky technologického vybavenia a náhradných dielov technologického vybavenia, ktoré sú potrebné na riadne plnenie tejto rámcovej dohody. Medzi komponenty patria najmä, nie však výlučne, materiály, technické zariadenia, komunikačný systém, softvér, dokumentácia, všetky na vykonanie opráv technologického vybavenia a servisu technologického vybavenia potrebné licencie za účelom bezpečnej a neobmedzenej prevádzky rýchlostnej cesty v úsekoch R2 Žiar nad H</w:t>
      </w:r>
      <w:r w:rsidR="00306228">
        <w:rPr>
          <w:rFonts w:ascii="Arial" w:eastAsia="Calibri" w:hAnsi="Arial" w:cs="Arial"/>
          <w:bCs/>
          <w:iCs/>
          <w:sz w:val="20"/>
          <w:szCs w:val="20"/>
          <w:lang w:eastAsia="en-US"/>
        </w:rPr>
        <w:t>r</w:t>
      </w:r>
      <w:r w:rsidRPr="003C5F1A">
        <w:rPr>
          <w:rFonts w:ascii="Arial" w:eastAsia="Calibri" w:hAnsi="Arial" w:cs="Arial"/>
          <w:bCs/>
          <w:iCs/>
          <w:sz w:val="20"/>
          <w:szCs w:val="20"/>
          <w:lang w:eastAsia="en-US"/>
        </w:rPr>
        <w:t xml:space="preserve">onom – obchvat, R2 Zvolen, východ – Pstruša a R2 Pstruša - Kriváň, oprávnenia, osvedčenia, certifikáty, atesty, povolenia, súhlasy a práva z nich vyplývajúce, práva duševného vlastníctva, práva zo zmlúv so subdodávateľmi alebo inými osobami, s ktorými poskytovateľ spolupracuje pri vykonávaní opráv technologického vybavenia a servisu technologického vybavenia na inom právnom základe. Poskytovateľ udeľuje objednávateľovi k Autorskému dielu časovo a vecne neobmedzenú nevýhradnú licenciu používať Autorské dielo na všetky známe spôsoby použitia Autorského diela, vrátane spôsobov použitia podľa § 19 ods. 4 Autorského zákona, a to počas celej doby trvania majetkových práv k nemu a na akýchkoľvek v súčasnosti známych alebo v budúcnosti objavených médiách, nosičoch a formátoch, na území SR. Poskytovateľ zároveň poskytuje objednávateľovi neodvolateľný súhlas na vykonávanie akýchkoľvek zmien alebo iných zásahov do Autorského diela, vrátane ale bez obmedzenia na jeho spojenie s iným dielom, integráciu s iným dielom, modifikáciu, dekompiláciu, spätný preklad Autorského diela a dokončenie nedokončeného </w:t>
      </w:r>
      <w:r w:rsidRPr="003C5F1A">
        <w:rPr>
          <w:rFonts w:ascii="Arial" w:eastAsia="Calibri" w:hAnsi="Arial" w:cs="Arial"/>
          <w:bCs/>
          <w:iCs/>
          <w:sz w:val="20"/>
          <w:szCs w:val="20"/>
          <w:lang w:eastAsia="en-US"/>
        </w:rPr>
        <w:lastRenderedPageBreak/>
        <w:t xml:space="preserve">Autorského diela. Objednávateľ je pre svoje potreby tiež oprávnený vytvárať zdrojový kód, databázu, alebo akýkoľvek druh softvéru, ktorý bude odvodený od Autorského diela. Objednávateľ je oprávnený postúpiť licenciu podľa tohto článku 11 tejto rámcovej dohody na použitie Autorského diela a/alebo spracovaného, upraveného a/alebo preloženého Autorského diela na tretie osoby a je oprávnený udeliť sublicenciu v rozsahu licencie podľa tohto článku 11 tejto rámcovej dohody. Pre vylúčenie pochybností strany rámcovej dohody potvrdzujú, že poskytovateľ prevádza na objednávateľa aj všetky osobitné práva dodávateľa databázy podľa § 135 Autorského zákona, v rozsahu uvedenom v tomto článku 11 tejto rámcovej dohody. Licencia, poskytnutie súhlasov na zmenu Autorského diela a poskytnutie ďalších práv v rozsahu podľa tejto rámcovej dohody sa udeľuje za odplatu, ktorá je zahrnutá v odmene poskytovateľa za plnenie predmetu tejto rámcovej dohody. </w:t>
      </w:r>
    </w:p>
    <w:p w14:paraId="1373CD07"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Poskytovateľ vyhlasuje a zodpovedá za to, že k Autorskému dielu bude vykonávať majetkové práva autora v zmysle § 90 Autorského zákona alebo na základe zmluvy s autorom, spoluautorom alebo vykonávateľom autorských majetkových práv k Autorskému dielu, a to najmenej v rozsahu potrebnom na udelenie licencie, poskytnutie súhlasov na zmenu Autorského diela a poskytnutie ďalších práv v rozsahu tohto článku 11 tejto rámcovej dohody. </w:t>
      </w:r>
    </w:p>
    <w:p w14:paraId="5C8D508B"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Objednávateľ je oprávnený vyhotovovať priame a nepriame rozmnoženiny Autorského diela, trvalé a dočasné, a to v celku alebo z časti, akýmikoľvek prostriedkami v akejkoľvek forme, vrátane vyhotovovania rozmnoženín písomných materiálov vzťahujúcich sa k Autorskému dielu.</w:t>
      </w:r>
    </w:p>
    <w:p w14:paraId="3457DDE2"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Strany rámcovej dohody sa dohodli, že všetky práva objednávateľa podľa tohto článku 11 tejto rámcovej dohody je objednávateľ oprávnený vykonávať aj prostredníctvom tretích osôb. Objednávateľ je na tieto účely oprávnený sprístupniť tretím osobám akúkoľvek časť Autorského diela na účely výhradne súvisiace s úpravami a zmenami/modernizáciou technologického vybavenia a/alebo vykonávaním opráv technologického vybavenia a servisu technologického vybavenia, vrátane zdrojových kódov a písomných materiálov vzťahujúcich sa k Autorskému dielu, pričom je oprávnený zdrojové kódy a písomné materiály vzťahujúce sa k Autorskému dielu použiť aj na účely verejného obstarávania takýchto tretích osôb. Pre vylúčenie akýchkoľvek pochybností sa strany rámcovej dohody dohodli, že používanie Autorského diela prostredníctvom tretej osoby alebo výkon akýchkoľvek práv objednávateľa podľa tohto článku 11 tejto rámcovej dohody prostredníctvom tretích osôb vrátane sprístupnenia zdrojových kódov alebo písomných materiálov vzťahujúcich sa k Autorskému dielu na účely verejného obstarávania výhradne súvisiaceho s technologickým vybavením a jeho budúceho prevádzkovania a/alebo zmeny/modernizácie nepredstavuje porušenie dohôd strán rámcovej dohody o mlčanlivosti a zároveň týmto nedôjde k porušeniu alebo ohrozeniu obchodného tajomstva poskytovateľa alebo licenčných dojednaní podľa tejto rámcovej dohody.</w:t>
      </w:r>
    </w:p>
    <w:p w14:paraId="29E7E478"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Oprávnenie na výkon práva používať Autorské dielo, ako aj spracované a/alebo upravené a/alebo preložené Autorské dielo v rozsahu a spôsobmi podľa tohto článku 11 tejto rámcovej dohody, ako aj právo postúpiť licenciu a udeľovať sublicenciu, prechádza pri zániku objednávateľa na jeho právneho nástupcu. </w:t>
      </w:r>
    </w:p>
    <w:p w14:paraId="4034A05E"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Poskytovateľ poskytuje objednávateľovi tiež nevýhradné právo používať podporné prostriedky a konverzné programy. Ustanovenia tohto článku 11 tejto rámcovej dohody sa aplikujú na podporné prostriedky a konverzné programy obdobne. </w:t>
      </w:r>
    </w:p>
    <w:p w14:paraId="3DF908A5"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Poskytovateľ je povinný dodať objednávateľovi automaticky bez potreby osobitnej výzvy po každom vykonaní opravy technologického vybavenia a servisu technologického vybavenia, ako aj posledný deň trvania rámcovej dohody najaktuálnejšiu verziu komentovaných zdrojových kódov (s komentármi a technickým popisom, a to pre prevádzkové a testovacie verzie softvéru/počítačových programov) a dátového modelu Autorského diela, na ktoré sa vzťahuje licencia podľa tohto článku 11 tejto rámcovej dohody, pričom poskytovateľ podpisom tejto rámcovej dohody udeľuje objednávateľovi licenciu / práva na zverejnenie zdrojových kódov v centrálnom repozitári zdrojových kódov podľa § 15 ods. 2 písm. d) zákona o ITVS a § 31 Vyhlášky č. 78/2020 Z. z. o štandardoch pre informačné technológie verejnej správy a iných predpisov, ktoré môžu v budúcnosti tento zákon alebo vyhlášku nahradiť alebo doplniť. To isté platí priebežne počas plnenia rámcovej dohody v prípade akýchkoľvek úprav Autorského diela. Ak poskytovateľ neposkytne objednávateľovi zdrojové kódy podľa predchádzajúcej vety, je povinný tak spraviť najneskôr do desiatich (10) dní od doručenia výzvy objednávateľa.</w:t>
      </w:r>
    </w:p>
    <w:p w14:paraId="15CD7B42"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Zdrojové kódy budú vytvorené vyexportovaním z vývojového prostredia a budú odovzdané objednávateľovi na elektronickom médiu na základe preberacieho protokolu podpísaného oboma stranami rámcovej dohody. </w:t>
      </w:r>
    </w:p>
    <w:p w14:paraId="06FE5A3D" w14:textId="77777777" w:rsidR="003C5F1A" w:rsidRPr="003C5F1A" w:rsidRDefault="003C5F1A" w:rsidP="003C5F1A">
      <w:pPr>
        <w:jc w:val="both"/>
        <w:outlineLvl w:val="4"/>
        <w:rPr>
          <w:rFonts w:ascii="Arial" w:eastAsia="Calibri" w:hAnsi="Arial" w:cs="Arial"/>
          <w:bCs/>
          <w:iCs/>
          <w:sz w:val="20"/>
          <w:szCs w:val="20"/>
          <w:lang w:eastAsia="en-US"/>
        </w:rPr>
      </w:pPr>
    </w:p>
    <w:p w14:paraId="66D87FAB" w14:textId="77777777" w:rsidR="003C5F1A" w:rsidRPr="003C5F1A" w:rsidRDefault="003C5F1A" w:rsidP="003C5F1A">
      <w:pPr>
        <w:jc w:val="both"/>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Vyhlásenia a záväzky poskytovateľa</w:t>
      </w:r>
    </w:p>
    <w:p w14:paraId="1AA6B517" w14:textId="77777777"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Poskytovateľ vyhlasuje a zodpovedá za to, že k Autorskému dielu je oprávnený udeliť licenciu v rozsahu podľa tohto článku 11 tejto rámcovej dohody, a že mu nie sú známe žiadne práva tretích osôb, ktoré by bránili použitiu Autorského diela alebo jeho časti objednávateľom v zmysle licencie podľa tohto článku 11 tejto rámcovej dohody, vrátane zmeny Autorského diela alebo jeho časti. V prípade, že sa toto vyhlásenie poskytovateľa preukáže ako nepravdivé, alebo v prípade, že si tretia </w:t>
      </w:r>
      <w:r w:rsidRPr="003C5F1A">
        <w:rPr>
          <w:rFonts w:ascii="Arial" w:eastAsia="Calibri" w:hAnsi="Arial" w:cs="Arial"/>
          <w:bCs/>
          <w:iCs/>
          <w:sz w:val="20"/>
          <w:szCs w:val="20"/>
          <w:lang w:eastAsia="en-US"/>
        </w:rPr>
        <w:lastRenderedPageBreak/>
        <w:t>strana vo vzťahu k Autorskému dielu uplatní voči objednávateľovi akýkoľvek nárok, poskytovateľ je povinný na vlastné náklady takúto právnu vadu odstrániť, najmä, nie však výlučne, vysporiadaním prípadných nárokov tretích strán, reálnym zabezpečením práva na použitie Autorského diela minimálne v rozsahu podľa tohto článku 11 tejto rámcovej dohody objednávateľom a nahradením objednávateľovi všetkej škody, ktorá mu v dôsledku uvedeného vznikla. V prípade súdneho sporu je poskytovateľ povinný na výzvu objednávateľa poskytnúť objednávateľovi všetku potrebnú súčinnosť k ochrane jeho práv pred súdom.</w:t>
      </w:r>
    </w:p>
    <w:p w14:paraId="087DF166" w14:textId="77777777" w:rsidR="003C5F1A" w:rsidRPr="003C5F1A" w:rsidRDefault="003C5F1A" w:rsidP="003C5F1A">
      <w:pPr>
        <w:jc w:val="both"/>
        <w:outlineLvl w:val="4"/>
        <w:rPr>
          <w:rFonts w:ascii="Arial" w:eastAsia="Calibri" w:hAnsi="Arial" w:cs="Arial"/>
          <w:b/>
          <w:bCs/>
          <w:iCs/>
          <w:sz w:val="20"/>
          <w:szCs w:val="20"/>
          <w:lang w:eastAsia="en-US"/>
        </w:rPr>
      </w:pPr>
    </w:p>
    <w:p w14:paraId="62A298D0" w14:textId="77777777" w:rsidR="003C5F1A" w:rsidRPr="003C5F1A" w:rsidRDefault="003C5F1A" w:rsidP="003C5F1A">
      <w:pPr>
        <w:jc w:val="both"/>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Produkty tretích strán</w:t>
      </w:r>
    </w:p>
    <w:p w14:paraId="12CD5DB3" w14:textId="46CAAF14" w:rsidR="003C5F1A" w:rsidRPr="003C5F1A" w:rsidRDefault="003C5F1A" w:rsidP="003C5F1A">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Ak nie je ďalej uvedené inak, licencia v rozsahu podľa tohto článku 11 tejto rámcovej dohody sa nevzťahuje na softvérové produkty tretích strán alebo databázy tretích strán, ktoré sú dostupné na trhu ako tzv. štandardný softvér (resp. aj tzv. krabicový softvér – ako napr. systémový softvér, operačný softvér a pod.), a ktorý nebol vytvorený špecificky pre objednávateľa. Strany rámcovej dohody sa v nadväznosti na tento bod 11.10 tohto článku rámcovej dohody dohodli, že ak to bude potrebné na účely plnenia úloh objednávateľa spojených so zabezpečením prevádzky rýchlostnej cesty v úsekoch R2 Žiar nad H</w:t>
      </w:r>
      <w:r w:rsidR="00306228">
        <w:rPr>
          <w:rFonts w:ascii="Arial" w:eastAsia="Calibri" w:hAnsi="Arial" w:cs="Arial"/>
          <w:bCs/>
          <w:iCs/>
          <w:sz w:val="20"/>
          <w:szCs w:val="20"/>
          <w:lang w:eastAsia="en-US"/>
        </w:rPr>
        <w:t>r</w:t>
      </w:r>
      <w:r w:rsidRPr="003C5F1A">
        <w:rPr>
          <w:rFonts w:ascii="Arial" w:eastAsia="Calibri" w:hAnsi="Arial" w:cs="Arial"/>
          <w:bCs/>
          <w:iCs/>
          <w:sz w:val="20"/>
          <w:szCs w:val="20"/>
          <w:lang w:eastAsia="en-US"/>
        </w:rPr>
        <w:t>onom – obchvat, R2 Zvolen, východ – Pstruša a R2 Pstruša - Kriváň, poskytovateľ sa zaväzuje pre objednávateľa zabezpečiť potrebnú časovo neobmedzenú licenciu/sublicenciu štandardného softvéru, vždy najmenej v rozsahu, ktorý zabezpečí úplnú a neobmedzenú prevádzku rýchlostnej cesty v úsekoch R2 Žiar nad H</w:t>
      </w:r>
      <w:r w:rsidR="00306228">
        <w:rPr>
          <w:rFonts w:ascii="Arial" w:eastAsia="Calibri" w:hAnsi="Arial" w:cs="Arial"/>
          <w:bCs/>
          <w:iCs/>
          <w:sz w:val="20"/>
          <w:szCs w:val="20"/>
          <w:lang w:eastAsia="en-US"/>
        </w:rPr>
        <w:t>r</w:t>
      </w:r>
      <w:r w:rsidRPr="003C5F1A">
        <w:rPr>
          <w:rFonts w:ascii="Arial" w:eastAsia="Calibri" w:hAnsi="Arial" w:cs="Arial"/>
          <w:bCs/>
          <w:iCs/>
          <w:sz w:val="20"/>
          <w:szCs w:val="20"/>
          <w:lang w:eastAsia="en-US"/>
        </w:rPr>
        <w:t xml:space="preserve">onom – obchvat, R2 Zvolen, východ – Pstruša a R2 Pstruša - Kriváň. Poskytovateľ je povinný použiť na účely vykonávania opráv technologického vybavenia a servisu technologického vybavenia produkty tretích strán len, ak </w:t>
      </w:r>
    </w:p>
    <w:p w14:paraId="6B905259" w14:textId="77777777" w:rsidR="003C5F1A" w:rsidRPr="003C5F1A" w:rsidRDefault="003C5F1A" w:rsidP="003C5F1A">
      <w:pPr>
        <w:numPr>
          <w:ilvl w:val="0"/>
          <w:numId w:val="100"/>
        </w:numPr>
        <w:ind w:left="851" w:hanging="284"/>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je to nevyhnutné vzhľadom na predmet plnenia,</w:t>
      </w:r>
      <w:r w:rsidRPr="003C5F1A">
        <w:rPr>
          <w:rFonts w:ascii="Arial" w:eastAsia="Calibri" w:hAnsi="Arial" w:cs="Arial"/>
          <w:bCs/>
          <w:iCs/>
          <w:sz w:val="20"/>
          <w:szCs w:val="20"/>
          <w:lang w:eastAsia="en-US"/>
        </w:rPr>
        <w:tab/>
      </w:r>
    </w:p>
    <w:p w14:paraId="1AB414A0" w14:textId="77777777" w:rsidR="003C5F1A" w:rsidRPr="003C5F1A" w:rsidRDefault="003C5F1A" w:rsidP="003C5F1A">
      <w:pPr>
        <w:numPr>
          <w:ilvl w:val="0"/>
          <w:numId w:val="100"/>
        </w:numPr>
        <w:ind w:left="851" w:hanging="284"/>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nadobúdateľom licencie/sublicencie sa stane objednávateľ a zároveň</w:t>
      </w:r>
    </w:p>
    <w:p w14:paraId="0987EE02" w14:textId="77777777" w:rsidR="003C5F1A" w:rsidRPr="003C5F1A" w:rsidRDefault="003C5F1A" w:rsidP="003C5F1A">
      <w:pPr>
        <w:numPr>
          <w:ilvl w:val="0"/>
          <w:numId w:val="100"/>
        </w:numPr>
        <w:ind w:left="851" w:hanging="284"/>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zaradením takýchto softvérových produktov tretích strán do technologického vybavenia alebo jeho použitím v súvislosti technologickým vybavením nebude akokoľvek dotknuté oprávnenie objednávateľa prevádzkovať, udržiavať, meniť, opravovať, obnovovať alebo rozvíjať technologické vybavenie po ukončení tejto rámcovej dohody bez akejkoľvek súčinnosti s poskytovateľom alebo poskytovateľom licencie takémuto softvérovému produktu tretej strany. </w:t>
      </w:r>
    </w:p>
    <w:p w14:paraId="3EC278D3" w14:textId="77777777" w:rsidR="003C5F1A" w:rsidRPr="003C5F1A" w:rsidRDefault="003C5F1A" w:rsidP="00FF1F20">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Poskytovateľ je zároveň povinný s primeraným použitím ustanovenia bodov 11.1 až 11.8 tohto článku rámcovej dohody bezodkladne po dokončení príslušného softvéru v rámci vykonania každej opravy technologického vybavenia a servisu technologického vybavenia, najneskôr však pred ukončením rámcovej dohody, tam, kde to nevylučujú licenčné podmienky tretích osôb (odlišných od poskytovateľa a jeho subdodávateľov), odovzdať objednávateľovi zdrojové kódy k takýmto softvérovým produktom tretích strán.</w:t>
      </w:r>
    </w:p>
    <w:p w14:paraId="45A21609" w14:textId="77777777" w:rsidR="003C5F1A" w:rsidRPr="003C5F1A" w:rsidRDefault="003C5F1A" w:rsidP="00FF1F20">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V súvislosti s licenciou/sublicenciou podľa bodu 11.10 a 11.11 tohto článku rámcovej dohody platí rovnako ustanovenie bodu 11.9 tohto článku rámcovej dohody.</w:t>
      </w:r>
    </w:p>
    <w:p w14:paraId="763439DF" w14:textId="77777777" w:rsidR="003C5F1A" w:rsidRPr="003C5F1A" w:rsidRDefault="003C5F1A" w:rsidP="003C5F1A">
      <w:pPr>
        <w:jc w:val="both"/>
        <w:outlineLvl w:val="4"/>
        <w:rPr>
          <w:rFonts w:ascii="Arial" w:eastAsia="Calibri" w:hAnsi="Arial" w:cs="Arial"/>
          <w:bCs/>
          <w:iCs/>
          <w:sz w:val="20"/>
          <w:szCs w:val="20"/>
          <w:lang w:eastAsia="en-US"/>
        </w:rPr>
      </w:pPr>
    </w:p>
    <w:p w14:paraId="4C9D21B6" w14:textId="77777777" w:rsidR="003C5F1A" w:rsidRPr="003C5F1A" w:rsidRDefault="003C5F1A" w:rsidP="003C5F1A">
      <w:pPr>
        <w:jc w:val="both"/>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 xml:space="preserve">Použitie voľne šíriteľného Softvéru (tzv. </w:t>
      </w:r>
      <w:proofErr w:type="spellStart"/>
      <w:r w:rsidRPr="003C5F1A">
        <w:rPr>
          <w:rFonts w:ascii="Arial" w:eastAsia="Calibri" w:hAnsi="Arial" w:cs="Arial"/>
          <w:b/>
          <w:bCs/>
          <w:iCs/>
          <w:sz w:val="20"/>
          <w:szCs w:val="20"/>
          <w:lang w:eastAsia="en-US"/>
        </w:rPr>
        <w:t>open-source</w:t>
      </w:r>
      <w:proofErr w:type="spellEnd"/>
      <w:r w:rsidRPr="003C5F1A">
        <w:rPr>
          <w:rFonts w:ascii="Arial" w:eastAsia="Calibri" w:hAnsi="Arial" w:cs="Arial"/>
          <w:b/>
          <w:bCs/>
          <w:iCs/>
          <w:sz w:val="20"/>
          <w:szCs w:val="20"/>
          <w:lang w:eastAsia="en-US"/>
        </w:rPr>
        <w:t xml:space="preserve"> Software)</w:t>
      </w:r>
    </w:p>
    <w:p w14:paraId="43232D24" w14:textId="77777777" w:rsidR="003C5F1A" w:rsidRPr="003C5F1A" w:rsidRDefault="003C5F1A" w:rsidP="00FF1F20">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Poskytovateľ je oprávnený využiť na účely vykonávania opráv technologického vybavenia a servisu technologického vybavenia softvér voľne šírený, resp. šíriteľný softvér, ku ktorému vykonávajú autorské / majetkové práva tretie osoby, len za predpokladu, že licenčné podmienky takto použitého voľne šíreného, resp. šíriteľného softvéru nebudú žiadnym spôsobom zasahovať do práv a povinností k inému softvéru použitému v rámci technologického vybavenia spoločne s predmetným voľne šíreným, resp. šíriteľným softvérom. Na použitie </w:t>
      </w:r>
      <w:proofErr w:type="spellStart"/>
      <w:r w:rsidRPr="003C5F1A">
        <w:rPr>
          <w:rFonts w:ascii="Arial" w:eastAsia="Calibri" w:hAnsi="Arial" w:cs="Arial"/>
          <w:bCs/>
          <w:iCs/>
          <w:sz w:val="20"/>
          <w:szCs w:val="20"/>
          <w:lang w:eastAsia="en-US"/>
        </w:rPr>
        <w:t>open-source</w:t>
      </w:r>
      <w:proofErr w:type="spellEnd"/>
      <w:r w:rsidRPr="003C5F1A">
        <w:rPr>
          <w:rFonts w:ascii="Arial" w:eastAsia="Calibri" w:hAnsi="Arial" w:cs="Arial"/>
          <w:bCs/>
          <w:iCs/>
          <w:sz w:val="20"/>
          <w:szCs w:val="20"/>
          <w:lang w:eastAsia="en-US"/>
        </w:rPr>
        <w:t xml:space="preserve"> softvéru sa inak vzťahujú povinnosti poskytovateľa a obmedzenia uvedené v bode 11.10 tohto článku rámcovej dohody.</w:t>
      </w:r>
    </w:p>
    <w:p w14:paraId="378798BE" w14:textId="77777777" w:rsidR="003C5F1A" w:rsidRPr="003C5F1A" w:rsidRDefault="003C5F1A" w:rsidP="003C5F1A">
      <w:pPr>
        <w:jc w:val="both"/>
        <w:outlineLvl w:val="4"/>
        <w:rPr>
          <w:rFonts w:ascii="Arial" w:eastAsia="Calibri" w:hAnsi="Arial" w:cs="Arial"/>
          <w:bCs/>
          <w:iCs/>
          <w:sz w:val="20"/>
          <w:szCs w:val="20"/>
          <w:lang w:eastAsia="en-US"/>
        </w:rPr>
      </w:pPr>
    </w:p>
    <w:p w14:paraId="67FB829E" w14:textId="77777777" w:rsidR="003C5F1A" w:rsidRPr="003C5F1A" w:rsidRDefault="003C5F1A" w:rsidP="003C5F1A">
      <w:pPr>
        <w:jc w:val="both"/>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t>Osobitné ustanovenia v súvislosti so zákonom o ITVS</w:t>
      </w:r>
    </w:p>
    <w:p w14:paraId="36CEE02F" w14:textId="1505A679" w:rsidR="003C5F1A" w:rsidRPr="003C5F1A" w:rsidRDefault="003C5F1A" w:rsidP="00FF1F20">
      <w:pPr>
        <w:numPr>
          <w:ilvl w:val="0"/>
          <w:numId w:val="98"/>
        </w:numPr>
        <w:ind w:left="567" w:hanging="567"/>
        <w:jc w:val="both"/>
        <w:outlineLvl w:val="4"/>
        <w:rPr>
          <w:rFonts w:ascii="Arial" w:eastAsia="Calibri" w:hAnsi="Arial" w:cs="Arial"/>
          <w:bCs/>
          <w:iCs/>
          <w:sz w:val="20"/>
          <w:szCs w:val="20"/>
          <w:lang w:eastAsia="en-US"/>
        </w:rPr>
      </w:pPr>
      <w:r w:rsidRPr="003C5F1A">
        <w:rPr>
          <w:rFonts w:ascii="Arial" w:eastAsia="Calibri" w:hAnsi="Arial" w:cs="Arial"/>
          <w:bCs/>
          <w:iCs/>
          <w:sz w:val="20"/>
          <w:szCs w:val="20"/>
          <w:lang w:eastAsia="en-US"/>
        </w:rPr>
        <w:t xml:space="preserve">Časti technologického vybavenia sú informačnou technológiou verejnej správy v zmysle zákona o ITVS. V súlade s týmto zákonom musí byť zdrojový kód vytvorený počas plnenia tejto rámcovej dohody pri vykonávaní opráv technologického vybavenia a servisu technologického vybavenia otvorený v súlade s licenčnými podmienkami verejnej softvérovej licencie Európskej únie podľa Vykonávacieho rozhodnutia Komisie (EÚ) 2017/863 z 18. mája 2017, ktorým sa aktualizuje verejná </w:t>
      </w:r>
      <w:proofErr w:type="spellStart"/>
      <w:r w:rsidRPr="003C5F1A">
        <w:rPr>
          <w:rFonts w:ascii="Arial" w:eastAsia="Calibri" w:hAnsi="Arial" w:cs="Arial"/>
          <w:bCs/>
          <w:iCs/>
          <w:sz w:val="20"/>
          <w:szCs w:val="20"/>
          <w:lang w:eastAsia="en-US"/>
        </w:rPr>
        <w:t>open</w:t>
      </w:r>
      <w:proofErr w:type="spellEnd"/>
      <w:r w:rsidRPr="003C5F1A">
        <w:rPr>
          <w:rFonts w:ascii="Arial" w:eastAsia="Calibri" w:hAnsi="Arial" w:cs="Arial"/>
          <w:bCs/>
          <w:iCs/>
          <w:sz w:val="20"/>
          <w:szCs w:val="20"/>
          <w:lang w:eastAsia="en-US"/>
        </w:rPr>
        <w:t xml:space="preserve"> </w:t>
      </w:r>
      <w:proofErr w:type="spellStart"/>
      <w:r w:rsidRPr="003C5F1A">
        <w:rPr>
          <w:rFonts w:ascii="Arial" w:eastAsia="Calibri" w:hAnsi="Arial" w:cs="Arial"/>
          <w:bCs/>
          <w:iCs/>
          <w:sz w:val="20"/>
          <w:szCs w:val="20"/>
          <w:lang w:eastAsia="en-US"/>
        </w:rPr>
        <w:t>source</w:t>
      </w:r>
      <w:proofErr w:type="spellEnd"/>
      <w:r w:rsidRPr="003C5F1A">
        <w:rPr>
          <w:rFonts w:ascii="Arial" w:eastAsia="Calibri" w:hAnsi="Arial" w:cs="Arial"/>
          <w:bCs/>
          <w:iCs/>
          <w:sz w:val="20"/>
          <w:szCs w:val="20"/>
          <w:lang w:eastAsia="en-US"/>
        </w:rPr>
        <w:t xml:space="preserve"> softvérová licencia Európskej únie (EUPL) v záujme ďalšej podpory zdieľania a opätovného používania softvéru vyvinutého verejnými správami (</w:t>
      </w:r>
      <w:proofErr w:type="spellStart"/>
      <w:r w:rsidRPr="003C5F1A">
        <w:rPr>
          <w:rFonts w:ascii="Arial" w:eastAsia="Calibri" w:hAnsi="Arial" w:cs="Arial"/>
          <w:bCs/>
          <w:iCs/>
          <w:sz w:val="20"/>
          <w:szCs w:val="20"/>
          <w:lang w:eastAsia="en-US"/>
        </w:rPr>
        <w:t>Ú.v</w:t>
      </w:r>
      <w:proofErr w:type="spellEnd"/>
      <w:r w:rsidRPr="003C5F1A">
        <w:rPr>
          <w:rFonts w:ascii="Arial" w:eastAsia="Calibri" w:hAnsi="Arial" w:cs="Arial"/>
          <w:bCs/>
          <w:iCs/>
          <w:sz w:val="20"/>
          <w:szCs w:val="20"/>
          <w:lang w:eastAsia="en-US"/>
        </w:rPr>
        <w:t>. EÚ L ,128, 19.5.2017), a to v rozsahu, v akom zverejnenie tohto kódu nemôže byť zneužité na činnosť smerujúcu k narušeniu alebo k zničeniu informačného systému verejnej správy. Objednávateľ je zároveň v súlade s § 15 ods. 2 písm. d) zákona o ITVS jediným a výhradným disponentom so všetkými informáciami zhromaždenými alebo získanými počas správy rýchlostnej cesty v úsekoch R2 Žiar nad H</w:t>
      </w:r>
      <w:r w:rsidR="00306228">
        <w:rPr>
          <w:rFonts w:ascii="Arial" w:eastAsia="Calibri" w:hAnsi="Arial" w:cs="Arial"/>
          <w:bCs/>
          <w:iCs/>
          <w:sz w:val="20"/>
          <w:szCs w:val="20"/>
          <w:lang w:eastAsia="en-US"/>
        </w:rPr>
        <w:t>r</w:t>
      </w:r>
      <w:r w:rsidRPr="003C5F1A">
        <w:rPr>
          <w:rFonts w:ascii="Arial" w:eastAsia="Calibri" w:hAnsi="Arial" w:cs="Arial"/>
          <w:bCs/>
          <w:iCs/>
          <w:sz w:val="20"/>
          <w:szCs w:val="20"/>
          <w:lang w:eastAsia="en-US"/>
        </w:rPr>
        <w:t>onom – obchvat, R2 Zvolen, východ – Pstruša a R2 Pstruša - Kriváň vrátane ich zmien a servisu.</w:t>
      </w:r>
    </w:p>
    <w:p w14:paraId="397B3D6C" w14:textId="14D02B01" w:rsidR="003C5F1A" w:rsidRDefault="003C5F1A" w:rsidP="003C5F1A">
      <w:pPr>
        <w:jc w:val="center"/>
        <w:outlineLvl w:val="4"/>
        <w:rPr>
          <w:rFonts w:ascii="Arial" w:eastAsia="Calibri" w:hAnsi="Arial" w:cs="Arial"/>
          <w:b/>
          <w:bCs/>
          <w:iCs/>
          <w:sz w:val="20"/>
          <w:szCs w:val="20"/>
          <w:lang w:eastAsia="en-US"/>
        </w:rPr>
      </w:pPr>
    </w:p>
    <w:p w14:paraId="110E7DF0" w14:textId="5E2284E3" w:rsidR="00306228" w:rsidRDefault="00306228" w:rsidP="003C5F1A">
      <w:pPr>
        <w:jc w:val="center"/>
        <w:outlineLvl w:val="4"/>
        <w:rPr>
          <w:rFonts w:ascii="Arial" w:eastAsia="Calibri" w:hAnsi="Arial" w:cs="Arial"/>
          <w:b/>
          <w:bCs/>
          <w:iCs/>
          <w:sz w:val="20"/>
          <w:szCs w:val="20"/>
          <w:lang w:eastAsia="en-US"/>
        </w:rPr>
      </w:pPr>
    </w:p>
    <w:p w14:paraId="6D50F42B" w14:textId="55B4118D" w:rsidR="000802AF" w:rsidRDefault="000802AF" w:rsidP="003C5F1A">
      <w:pPr>
        <w:jc w:val="center"/>
        <w:outlineLvl w:val="4"/>
        <w:rPr>
          <w:rFonts w:ascii="Arial" w:eastAsia="Calibri" w:hAnsi="Arial" w:cs="Arial"/>
          <w:b/>
          <w:bCs/>
          <w:iCs/>
          <w:sz w:val="20"/>
          <w:szCs w:val="20"/>
          <w:lang w:eastAsia="en-US"/>
        </w:rPr>
      </w:pPr>
    </w:p>
    <w:p w14:paraId="781238D8" w14:textId="77777777" w:rsidR="000802AF" w:rsidRDefault="000802AF" w:rsidP="003C5F1A">
      <w:pPr>
        <w:jc w:val="center"/>
        <w:outlineLvl w:val="4"/>
        <w:rPr>
          <w:rFonts w:ascii="Arial" w:eastAsia="Calibri" w:hAnsi="Arial" w:cs="Arial"/>
          <w:b/>
          <w:bCs/>
          <w:iCs/>
          <w:sz w:val="20"/>
          <w:szCs w:val="20"/>
          <w:lang w:eastAsia="en-US"/>
        </w:rPr>
      </w:pPr>
    </w:p>
    <w:p w14:paraId="47F0239D" w14:textId="77777777" w:rsidR="003C5F1A" w:rsidRPr="003C5F1A" w:rsidRDefault="003C5F1A" w:rsidP="003C5F1A">
      <w:pPr>
        <w:jc w:val="center"/>
        <w:outlineLvl w:val="4"/>
        <w:rPr>
          <w:rFonts w:ascii="Arial" w:eastAsia="Calibri" w:hAnsi="Arial" w:cs="Arial"/>
          <w:b/>
          <w:bCs/>
          <w:iCs/>
          <w:sz w:val="20"/>
          <w:szCs w:val="20"/>
          <w:lang w:eastAsia="en-US"/>
        </w:rPr>
      </w:pPr>
      <w:r w:rsidRPr="003C5F1A">
        <w:rPr>
          <w:rFonts w:ascii="Arial" w:eastAsia="Calibri" w:hAnsi="Arial" w:cs="Arial"/>
          <w:b/>
          <w:bCs/>
          <w:iCs/>
          <w:sz w:val="20"/>
          <w:szCs w:val="20"/>
          <w:lang w:eastAsia="en-US"/>
        </w:rPr>
        <w:lastRenderedPageBreak/>
        <w:t>Čl. 12</w:t>
      </w:r>
    </w:p>
    <w:p w14:paraId="62930D88" w14:textId="77777777" w:rsidR="003C5F1A" w:rsidRPr="003C5F1A" w:rsidRDefault="003C5F1A" w:rsidP="003C5F1A">
      <w:pPr>
        <w:keepNext/>
        <w:jc w:val="center"/>
        <w:outlineLvl w:val="3"/>
        <w:rPr>
          <w:rFonts w:ascii="Arial" w:hAnsi="Arial" w:cs="Arial"/>
          <w:b/>
          <w:bCs/>
          <w:sz w:val="20"/>
          <w:szCs w:val="20"/>
          <w:lang w:eastAsia="en-US"/>
        </w:rPr>
      </w:pPr>
      <w:r w:rsidRPr="003C5F1A">
        <w:rPr>
          <w:rFonts w:ascii="Arial" w:hAnsi="Arial" w:cs="Arial"/>
          <w:b/>
          <w:bCs/>
          <w:sz w:val="20"/>
          <w:szCs w:val="20"/>
          <w:lang w:eastAsia="en-US"/>
        </w:rPr>
        <w:t>ZÁVEREČNÉ USTANOVENIA</w:t>
      </w:r>
    </w:p>
    <w:p w14:paraId="3E7B0FE5" w14:textId="77777777" w:rsidR="003C5F1A" w:rsidRPr="003C5F1A" w:rsidRDefault="003C5F1A" w:rsidP="003C5F1A">
      <w:pPr>
        <w:numPr>
          <w:ilvl w:val="0"/>
          <w:numId w:val="88"/>
        </w:numPr>
        <w:jc w:val="both"/>
        <w:rPr>
          <w:rFonts w:ascii="Arial" w:hAnsi="Arial" w:cs="Arial"/>
          <w:vanish/>
          <w:sz w:val="20"/>
          <w:szCs w:val="20"/>
        </w:rPr>
      </w:pPr>
    </w:p>
    <w:p w14:paraId="121D96D7" w14:textId="77777777" w:rsidR="003C5F1A" w:rsidRPr="003C5F1A" w:rsidRDefault="003C5F1A" w:rsidP="003C5F1A">
      <w:pPr>
        <w:numPr>
          <w:ilvl w:val="0"/>
          <w:numId w:val="88"/>
        </w:numPr>
        <w:jc w:val="both"/>
        <w:rPr>
          <w:rFonts w:ascii="Arial" w:hAnsi="Arial" w:cs="Arial"/>
          <w:vanish/>
          <w:sz w:val="20"/>
          <w:szCs w:val="20"/>
        </w:rPr>
      </w:pPr>
    </w:p>
    <w:p w14:paraId="143076FF"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Rámcová dohoda nadobúda platnosť dňom jej podpísania stranami rámcovej dohody a účinnosť dňom nasledujúcim po dni jej zverejnenia v Centrálnom registri zmlúv.</w:t>
      </w:r>
    </w:p>
    <w:p w14:paraId="2251D3A7"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 xml:space="preserve">Pre práva a povinnosti strán rámcovej dohody rámcovou dohodou výslovne neupravené platia ustanovenia Obchodného zákonníka a súvisiacich právnych predpisov Slovenskej republiky. Strany rámcovej dohody sa dohodli, že v prípade vzniku sporov strán rámcovej dohody týkajúcich  sa tejto rámcovej dohody a jej aplikácie, ak sa ich nepodarí urovnať iným spôsobom a jednou zo strán rámcovej dohody je zahraničný subjekt je daná právomoc súdov Slovenskej republiky. </w:t>
      </w:r>
    </w:p>
    <w:p w14:paraId="38317E4B" w14:textId="4171F3A5"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Strany rámcovej dohody sa dohodli, že písomná komunikácia podľa rámcovej dohody alebo v súvislosti s rámcovou dohodou sa bude doručovať doporučene poštou, kuriérom alebo osobne, ak táto dohoda výslovne neupravuje iný spôsob doručovania.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 V prípadoch výslovne uvedených v rámcovej dohode je doručovanie m</w:t>
      </w:r>
      <w:r w:rsidR="00FF1F20">
        <w:rPr>
          <w:rFonts w:ascii="Arial" w:hAnsi="Arial" w:cs="Arial"/>
          <w:sz w:val="20"/>
          <w:szCs w:val="20"/>
        </w:rPr>
        <w:t>ožné</w:t>
      </w:r>
      <w:r w:rsidRPr="003C5F1A">
        <w:rPr>
          <w:rFonts w:ascii="Arial" w:hAnsi="Arial" w:cs="Arial"/>
          <w:sz w:val="20"/>
          <w:szCs w:val="20"/>
        </w:rPr>
        <w:t xml:space="preserve"> uskutočniť formou emailu (aj bez podpísania zaručeným elektronickým podpisom). Strany rámcovej dohody sa dohodli, že sú povinné potvrdiť prijatie e-mailu druhej strane rámcovej dohody najneskôr do 48 hodín, ak táto rámcová dohoda neuvádza inak. Po uplynutí tejto doby sa bude e-mail považovať za doručený aj v prípade, ak prijímajúca strana rámcovej dohody prijatie e-mailu podľa predchádzajúcej vety nepotvrdí a nedozvie sa o ňom, tým však nie sú dotknuté ustanovenia rámcovej dohody, ktoré stanovujú účinky doručenia formou emailu osobitne. </w:t>
      </w:r>
    </w:p>
    <w:p w14:paraId="5DC6C7CE"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 xml:space="preserve">Meniť alebo dopĺňať ustanovenia tejto rámcovej dohody je možné  len písomnými číslovanými  dodatkami a dohoda o skončení rámcovej dohody musí byť písomná. Dodatok k rámcovej dohode ako aj dohoda o ukončení rámcovej dohody  musia byť podpísané oprávnenými zástupcami strán rámcovej dohody, pričom podpisy musia byť na tej istej listine, v opačnom prípade sa má za to, že k uzatvoreniu dodatku k rámcovej dohode alebo dohody o zrušení rámcovej dohody  nedošlo. </w:t>
      </w:r>
    </w:p>
    <w:p w14:paraId="2DEC0B65"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 xml:space="preserve">Poskytovateľ nie je oprávnený postúpiť akékoľvek pohľadávky (práva) vyplývajúce z tejto rámcovej dohody na tretiu osobu alebo sa dohodnúť s treťou osobou na prevzatí jeho záväzkov (povinností) vyplývajúcich z tejto rámcovej dohody bez predchádzajúceho písomného súhlasu objednávateľa. </w:t>
      </w:r>
    </w:p>
    <w:p w14:paraId="537DE833"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V prípade, že poskytovateľ je združenie bez právnej subjektivity, účastníci rámcovej dohody na strane poskytovateľa sa nemôžu zmeniť bez predchádzajúceho písomného súhlasu objednávateľa. Porušenie povinností podľa tohto bodu zo strany poskytovateľa sa považuje za podstatné porušenie rámcovej dohody a oprávňuje objednávateľa od rámcovej dohody odstúpiť. Nárok objednávateľa na náhradu škody tým nie je dotknutý.</w:t>
      </w:r>
    </w:p>
    <w:p w14:paraId="2041C372"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Rámcová dohoda je vyhotovená v 5-ich exemplároch, z toho 3 rovnopisy sú určené pre objednávateľa a 2 pre poskytovateľa.</w:t>
      </w:r>
    </w:p>
    <w:p w14:paraId="15F3BADE"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Neoddeliteľnou súčasťou tejto rámcovej dohody sú nasledujúce prílohy:</w:t>
      </w:r>
    </w:p>
    <w:p w14:paraId="425490F1"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1 -</w:t>
      </w:r>
      <w:r w:rsidRPr="003C5F1A">
        <w:rPr>
          <w:rFonts w:ascii="Arial" w:hAnsi="Arial" w:cs="Arial"/>
          <w:color w:val="000000"/>
          <w:sz w:val="20"/>
          <w:szCs w:val="20"/>
        </w:rPr>
        <w:tab/>
      </w:r>
      <w:r w:rsidRPr="003C5F1A">
        <w:rPr>
          <w:rFonts w:ascii="Arial" w:hAnsi="Arial" w:cs="Arial"/>
          <w:bCs/>
          <w:sz w:val="20"/>
          <w:szCs w:val="20"/>
        </w:rPr>
        <w:t>Návrh na plnenie kritéria</w:t>
      </w:r>
    </w:p>
    <w:p w14:paraId="41495387" w14:textId="77777777" w:rsidR="003C5F1A" w:rsidRPr="003C5F1A" w:rsidRDefault="003C5F1A" w:rsidP="003C5F1A">
      <w:pPr>
        <w:ind w:left="1843" w:hanging="1276"/>
        <w:jc w:val="both"/>
        <w:rPr>
          <w:rFonts w:ascii="Arial" w:hAnsi="Arial" w:cs="Arial"/>
          <w:sz w:val="20"/>
          <w:szCs w:val="20"/>
        </w:rPr>
      </w:pPr>
      <w:r w:rsidRPr="003C5F1A">
        <w:rPr>
          <w:rFonts w:ascii="Arial" w:hAnsi="Arial" w:cs="Arial"/>
          <w:color w:val="000000"/>
          <w:sz w:val="20"/>
          <w:szCs w:val="20"/>
        </w:rPr>
        <w:t>Príloha č. 2 -</w:t>
      </w:r>
      <w:r w:rsidRPr="003C5F1A">
        <w:rPr>
          <w:rFonts w:ascii="Arial" w:hAnsi="Arial" w:cs="Arial"/>
          <w:color w:val="000000"/>
          <w:sz w:val="20"/>
          <w:szCs w:val="20"/>
        </w:rPr>
        <w:tab/>
      </w:r>
      <w:r w:rsidRPr="003C5F1A">
        <w:rPr>
          <w:rFonts w:ascii="Arial" w:hAnsi="Arial" w:cs="Arial"/>
          <w:sz w:val="20"/>
          <w:szCs w:val="20"/>
        </w:rPr>
        <w:t>Cena za servis a údržbu technologického vybavenia rýchlostnej cesty R2 Žiar nad Hronom – obchvat</w:t>
      </w:r>
    </w:p>
    <w:p w14:paraId="3516440D" w14:textId="77777777" w:rsidR="003C5F1A" w:rsidRPr="003C5F1A" w:rsidRDefault="003C5F1A" w:rsidP="003C5F1A">
      <w:pPr>
        <w:ind w:left="1843" w:hanging="1276"/>
        <w:jc w:val="both"/>
        <w:rPr>
          <w:rFonts w:ascii="Arial" w:hAnsi="Arial" w:cs="Arial"/>
          <w:sz w:val="20"/>
          <w:szCs w:val="20"/>
        </w:rPr>
      </w:pPr>
      <w:r w:rsidRPr="003C5F1A">
        <w:rPr>
          <w:rFonts w:ascii="Arial" w:hAnsi="Arial" w:cs="Arial"/>
          <w:color w:val="000000"/>
          <w:sz w:val="20"/>
          <w:szCs w:val="20"/>
        </w:rPr>
        <w:t>Príloha č. 3 -</w:t>
      </w:r>
      <w:r w:rsidRPr="003C5F1A">
        <w:rPr>
          <w:rFonts w:ascii="Arial" w:hAnsi="Arial" w:cs="Arial"/>
          <w:color w:val="000000"/>
          <w:sz w:val="20"/>
          <w:szCs w:val="20"/>
        </w:rPr>
        <w:tab/>
      </w:r>
      <w:r w:rsidRPr="003C5F1A">
        <w:rPr>
          <w:rFonts w:ascii="Arial" w:hAnsi="Arial" w:cs="Arial"/>
          <w:sz w:val="20"/>
          <w:szCs w:val="20"/>
        </w:rPr>
        <w:t xml:space="preserve">Cena za servis a údržbu technologického vybavenia rýchlostnej cesty R2 Zvolen, východ – Pstruša a R2 Pstruša – Kriváň </w:t>
      </w:r>
    </w:p>
    <w:p w14:paraId="323D70AE" w14:textId="3D8E33C0"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 xml:space="preserve">Príloha č. 4 - </w:t>
      </w:r>
      <w:r w:rsidRPr="003C5F1A">
        <w:rPr>
          <w:rFonts w:ascii="Arial" w:hAnsi="Arial" w:cs="Arial"/>
          <w:color w:val="000000"/>
          <w:sz w:val="20"/>
          <w:szCs w:val="20"/>
        </w:rPr>
        <w:tab/>
      </w:r>
      <w:r w:rsidRPr="003C5F1A">
        <w:rPr>
          <w:rFonts w:ascii="Arial" w:hAnsi="Arial" w:cs="Arial"/>
          <w:sz w:val="20"/>
          <w:szCs w:val="20"/>
        </w:rPr>
        <w:t xml:space="preserve">Sumár </w:t>
      </w:r>
    </w:p>
    <w:p w14:paraId="7A188166" w14:textId="77777777" w:rsidR="003C5F1A" w:rsidRPr="003C5F1A" w:rsidRDefault="003C5F1A" w:rsidP="003C5F1A">
      <w:pPr>
        <w:ind w:left="1843" w:hanging="1276"/>
        <w:jc w:val="both"/>
        <w:rPr>
          <w:rFonts w:ascii="Arial" w:hAnsi="Arial" w:cs="Arial"/>
          <w:sz w:val="20"/>
          <w:szCs w:val="20"/>
        </w:rPr>
      </w:pPr>
      <w:r w:rsidRPr="003C5F1A">
        <w:rPr>
          <w:rFonts w:ascii="Arial" w:hAnsi="Arial" w:cs="Arial"/>
          <w:color w:val="000000"/>
          <w:sz w:val="20"/>
          <w:szCs w:val="20"/>
        </w:rPr>
        <w:t xml:space="preserve">Príloha č. 5 -  </w:t>
      </w:r>
      <w:r w:rsidRPr="003C5F1A">
        <w:rPr>
          <w:rFonts w:ascii="Arial" w:hAnsi="Arial" w:cs="Arial"/>
          <w:color w:val="000000"/>
          <w:sz w:val="20"/>
          <w:szCs w:val="20"/>
        </w:rPr>
        <w:tab/>
      </w:r>
      <w:r w:rsidRPr="003C5F1A">
        <w:rPr>
          <w:rFonts w:ascii="Arial" w:hAnsi="Arial" w:cs="Arial"/>
          <w:sz w:val="20"/>
          <w:szCs w:val="20"/>
        </w:rPr>
        <w:t>Zoznam náhradných dielov pre technologické vybavenie rýchlostnej cesty R2 Žiar nad Hronom – obchvat, R2 Zvolen, východ – Pstruša a R2 Pstruša – Kriváň</w:t>
      </w:r>
    </w:p>
    <w:p w14:paraId="19291D1E"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 xml:space="preserve">Príloha č. 6 - </w:t>
      </w:r>
      <w:r w:rsidRPr="003C5F1A">
        <w:rPr>
          <w:rFonts w:ascii="Arial" w:hAnsi="Arial" w:cs="Arial"/>
          <w:color w:val="000000"/>
          <w:sz w:val="20"/>
          <w:szCs w:val="20"/>
        </w:rPr>
        <w:tab/>
      </w:r>
      <w:r w:rsidRPr="003C5F1A">
        <w:rPr>
          <w:rFonts w:ascii="Arial" w:hAnsi="Arial" w:cs="Arial"/>
          <w:sz w:val="20"/>
          <w:szCs w:val="20"/>
        </w:rPr>
        <w:t>Cena za opravy technologického vybavenia rýchlostnej cesty R2 Žiar nad Hronom – obchvat, R2 Zvolen, východ – Pstruša a R2 Pstruša – Kriváň (hodinová sadzba)</w:t>
      </w:r>
    </w:p>
    <w:p w14:paraId="594ED380"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 xml:space="preserve">Príloha č. 7 -  </w:t>
      </w:r>
      <w:r w:rsidRPr="003C5F1A">
        <w:rPr>
          <w:rFonts w:ascii="Arial" w:hAnsi="Arial" w:cs="Arial"/>
          <w:color w:val="000000"/>
          <w:sz w:val="20"/>
          <w:szCs w:val="20"/>
        </w:rPr>
        <w:tab/>
      </w:r>
      <w:r w:rsidRPr="003C5F1A">
        <w:rPr>
          <w:rFonts w:ascii="Arial" w:hAnsi="Arial" w:cs="Arial"/>
          <w:sz w:val="20"/>
          <w:szCs w:val="20"/>
        </w:rPr>
        <w:t>Vzor tlačiva „Protokol o vade alebo poruche“</w:t>
      </w:r>
    </w:p>
    <w:p w14:paraId="4014B9E7"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8 -</w:t>
      </w:r>
      <w:r w:rsidRPr="003C5F1A">
        <w:rPr>
          <w:rFonts w:ascii="Arial" w:hAnsi="Arial" w:cs="Arial"/>
          <w:color w:val="000000"/>
          <w:sz w:val="20"/>
          <w:szCs w:val="20"/>
        </w:rPr>
        <w:tab/>
      </w:r>
      <w:r w:rsidRPr="003C5F1A">
        <w:rPr>
          <w:rFonts w:ascii="Arial" w:hAnsi="Arial" w:cs="Arial"/>
          <w:bCs/>
          <w:sz w:val="20"/>
          <w:szCs w:val="20"/>
        </w:rPr>
        <w:t>Minimálne požiadavky na vytvorenie cenovej ponuky na opravu technologického zariadenia</w:t>
      </w:r>
      <w:r w:rsidRPr="003C5F1A">
        <w:rPr>
          <w:rFonts w:ascii="Arial" w:hAnsi="Arial" w:cs="Arial"/>
          <w:color w:val="000000"/>
          <w:sz w:val="20"/>
          <w:szCs w:val="20"/>
        </w:rPr>
        <w:t xml:space="preserve"> </w:t>
      </w:r>
    </w:p>
    <w:p w14:paraId="762CBC0A"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9 -</w:t>
      </w:r>
      <w:r w:rsidRPr="003C5F1A">
        <w:rPr>
          <w:rFonts w:ascii="Arial" w:hAnsi="Arial" w:cs="Arial"/>
          <w:color w:val="000000"/>
          <w:sz w:val="20"/>
          <w:szCs w:val="20"/>
        </w:rPr>
        <w:tab/>
      </w:r>
      <w:r w:rsidRPr="003C5F1A">
        <w:rPr>
          <w:rFonts w:ascii="Arial" w:hAnsi="Arial" w:cs="Arial"/>
          <w:bCs/>
          <w:sz w:val="20"/>
          <w:szCs w:val="20"/>
        </w:rPr>
        <w:t>Minimálne požiadavky na obsah servisného denníka</w:t>
      </w:r>
    </w:p>
    <w:p w14:paraId="2D36C5C4"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10 -</w:t>
      </w:r>
      <w:r w:rsidRPr="003C5F1A">
        <w:rPr>
          <w:rFonts w:ascii="Arial" w:hAnsi="Arial" w:cs="Arial"/>
          <w:color w:val="000000"/>
          <w:sz w:val="20"/>
          <w:szCs w:val="20"/>
        </w:rPr>
        <w:tab/>
      </w:r>
      <w:r w:rsidRPr="003C5F1A">
        <w:rPr>
          <w:rFonts w:ascii="Arial" w:hAnsi="Arial" w:cs="Arial"/>
          <w:sz w:val="20"/>
          <w:szCs w:val="20"/>
        </w:rPr>
        <w:t>Zoznam subdodávateľov a podiel subdodávok</w:t>
      </w:r>
    </w:p>
    <w:p w14:paraId="294DCD0A"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11 -</w:t>
      </w:r>
      <w:r w:rsidRPr="003C5F1A">
        <w:rPr>
          <w:rFonts w:ascii="Arial" w:hAnsi="Arial" w:cs="Arial"/>
          <w:color w:val="000000"/>
          <w:sz w:val="20"/>
          <w:szCs w:val="20"/>
        </w:rPr>
        <w:tab/>
      </w:r>
      <w:r w:rsidRPr="003C5F1A">
        <w:rPr>
          <w:rFonts w:ascii="Arial" w:hAnsi="Arial" w:cs="Arial"/>
          <w:bCs/>
          <w:sz w:val="20"/>
          <w:szCs w:val="20"/>
        </w:rPr>
        <w:t>Opis predmetu zákazky</w:t>
      </w:r>
    </w:p>
    <w:p w14:paraId="28BFD47F"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12 -</w:t>
      </w:r>
      <w:r w:rsidRPr="003C5F1A">
        <w:rPr>
          <w:rFonts w:ascii="Arial" w:hAnsi="Arial" w:cs="Arial"/>
          <w:color w:val="000000"/>
          <w:sz w:val="20"/>
          <w:szCs w:val="20"/>
        </w:rPr>
        <w:tab/>
      </w:r>
      <w:r w:rsidRPr="003C5F1A">
        <w:rPr>
          <w:rFonts w:ascii="Arial" w:hAnsi="Arial" w:cs="Arial"/>
          <w:bCs/>
          <w:sz w:val="20"/>
          <w:szCs w:val="20"/>
        </w:rPr>
        <w:t>Dohoda o mlčanlivosti</w:t>
      </w:r>
    </w:p>
    <w:p w14:paraId="6247DA23" w14:textId="77777777" w:rsidR="003C5F1A" w:rsidRPr="003C5F1A" w:rsidRDefault="003C5F1A" w:rsidP="003C5F1A">
      <w:pPr>
        <w:ind w:left="1843" w:hanging="1276"/>
        <w:jc w:val="both"/>
        <w:rPr>
          <w:rFonts w:ascii="Arial" w:hAnsi="Arial" w:cs="Arial"/>
          <w:sz w:val="20"/>
          <w:szCs w:val="20"/>
        </w:rPr>
      </w:pPr>
      <w:r w:rsidRPr="003C5F1A">
        <w:rPr>
          <w:rFonts w:ascii="Arial" w:hAnsi="Arial" w:cs="Arial"/>
          <w:color w:val="000000"/>
          <w:sz w:val="20"/>
          <w:szCs w:val="20"/>
        </w:rPr>
        <w:t>Príloha č. 13 -</w:t>
      </w:r>
      <w:r w:rsidRPr="003C5F1A">
        <w:rPr>
          <w:rFonts w:ascii="Arial" w:hAnsi="Arial" w:cs="Arial"/>
          <w:color w:val="000000"/>
          <w:sz w:val="20"/>
          <w:szCs w:val="20"/>
        </w:rPr>
        <w:tab/>
      </w:r>
      <w:r w:rsidRPr="003C5F1A">
        <w:rPr>
          <w:rFonts w:ascii="Arial" w:hAnsi="Arial" w:cs="Arial"/>
          <w:sz w:val="20"/>
          <w:szCs w:val="20"/>
        </w:rPr>
        <w:t>Zoznam osôb oprávnených rokovať vo veciach technických</w:t>
      </w:r>
    </w:p>
    <w:p w14:paraId="79884DEC" w14:textId="77777777" w:rsidR="003C5F1A" w:rsidRPr="003C5F1A" w:rsidRDefault="003C5F1A" w:rsidP="003C5F1A">
      <w:pPr>
        <w:ind w:left="1843" w:hanging="1276"/>
        <w:jc w:val="both"/>
        <w:rPr>
          <w:rFonts w:ascii="Arial" w:hAnsi="Arial" w:cs="Arial"/>
          <w:sz w:val="20"/>
          <w:szCs w:val="20"/>
        </w:rPr>
      </w:pPr>
      <w:r w:rsidRPr="003C5F1A">
        <w:rPr>
          <w:rFonts w:ascii="Arial" w:hAnsi="Arial" w:cs="Arial"/>
          <w:color w:val="000000"/>
          <w:sz w:val="20"/>
          <w:szCs w:val="20"/>
        </w:rPr>
        <w:t>Príloha č. 14 - Zoznam kľúčových expertov</w:t>
      </w:r>
    </w:p>
    <w:p w14:paraId="7D22556F" w14:textId="77777777" w:rsidR="003C5F1A" w:rsidRP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15 - Zoznam osôb zodpovedných za poskytnutie služby</w:t>
      </w:r>
    </w:p>
    <w:p w14:paraId="29348986" w14:textId="527C3F75" w:rsidR="003C5F1A" w:rsidRDefault="003C5F1A" w:rsidP="003C5F1A">
      <w:pPr>
        <w:ind w:left="1843" w:hanging="1276"/>
        <w:jc w:val="both"/>
        <w:rPr>
          <w:rFonts w:ascii="Arial" w:hAnsi="Arial" w:cs="Arial"/>
          <w:color w:val="000000"/>
          <w:sz w:val="20"/>
          <w:szCs w:val="20"/>
        </w:rPr>
      </w:pPr>
      <w:r w:rsidRPr="003C5F1A">
        <w:rPr>
          <w:rFonts w:ascii="Arial" w:hAnsi="Arial" w:cs="Arial"/>
          <w:color w:val="000000"/>
          <w:sz w:val="20"/>
          <w:szCs w:val="20"/>
        </w:rPr>
        <w:t>Príloha č. 16 - Zmluva o zabezpečení plnenia bezpečnostných opatrení a notifikačných povinností</w:t>
      </w:r>
    </w:p>
    <w:p w14:paraId="039B49B1" w14:textId="7766CB23" w:rsidR="003C5F1A" w:rsidRDefault="003C5F1A" w:rsidP="003C5F1A">
      <w:pPr>
        <w:ind w:left="1843" w:hanging="1276"/>
        <w:jc w:val="both"/>
        <w:rPr>
          <w:rFonts w:ascii="Arial" w:hAnsi="Arial" w:cs="Arial"/>
          <w:color w:val="000000"/>
          <w:sz w:val="20"/>
          <w:szCs w:val="20"/>
        </w:rPr>
      </w:pPr>
    </w:p>
    <w:p w14:paraId="3D8BF4A0" w14:textId="77777777" w:rsidR="003C5F1A" w:rsidRPr="003C5F1A" w:rsidRDefault="003C5F1A" w:rsidP="003C5F1A">
      <w:pPr>
        <w:ind w:left="1843" w:hanging="1276"/>
        <w:jc w:val="both"/>
        <w:rPr>
          <w:rFonts w:ascii="Arial" w:hAnsi="Arial" w:cs="Arial"/>
          <w:color w:val="000000"/>
          <w:sz w:val="20"/>
          <w:szCs w:val="20"/>
        </w:rPr>
      </w:pPr>
    </w:p>
    <w:p w14:paraId="5F8C9971"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lastRenderedPageBreak/>
        <w:t>Súčasťou rámcovej dohody sú súťažné podklady objednávateľa, ponuka poskytovateľa a vysvetlenie súťažných podkladov. V prípade, ak vysvetlenia súťažných podkladov menia alebo dopĺňajú ustanovenia rámcovej dohody, v takom prípade majú pred týmito ustanoveniami rámcovej dohody prednosť a platia vysvetlenia súťažných podkladov.</w:t>
      </w:r>
    </w:p>
    <w:p w14:paraId="2FE773FF" w14:textId="77777777" w:rsidR="003C5F1A" w:rsidRPr="003C5F1A" w:rsidRDefault="003C5F1A" w:rsidP="003C5F1A">
      <w:pPr>
        <w:numPr>
          <w:ilvl w:val="1"/>
          <w:numId w:val="88"/>
        </w:numPr>
        <w:ind w:left="567" w:hanging="567"/>
        <w:jc w:val="both"/>
        <w:rPr>
          <w:rFonts w:ascii="Arial" w:hAnsi="Arial" w:cs="Arial"/>
          <w:sz w:val="20"/>
          <w:szCs w:val="20"/>
        </w:rPr>
      </w:pPr>
      <w:r w:rsidRPr="003C5F1A">
        <w:rPr>
          <w:rFonts w:ascii="Arial" w:hAnsi="Arial" w:cs="Arial"/>
          <w:sz w:val="20"/>
          <w:szCs w:val="20"/>
        </w:rPr>
        <w:t xml:space="preserve">Strany rámcovej dohody vyhlasujú, že sa s obsahom rámcovej dohody oboznámili, túto uzatvorili slobodne a vážne, že sa zhoduje s ich prejavom vôle a svoj súhlas s jej obsahom potvrdzujú vlastnoručným podpisom. </w:t>
      </w:r>
    </w:p>
    <w:p w14:paraId="5D59BF59" w14:textId="77777777" w:rsidR="003C5F1A" w:rsidRPr="003C5F1A" w:rsidRDefault="003C5F1A" w:rsidP="003C5F1A">
      <w:pPr>
        <w:tabs>
          <w:tab w:val="left" w:pos="426"/>
          <w:tab w:val="left" w:pos="5245"/>
        </w:tabs>
        <w:rPr>
          <w:rFonts w:ascii="Arial" w:hAnsi="Arial" w:cs="Arial"/>
          <w:sz w:val="20"/>
          <w:szCs w:val="20"/>
          <w:lang w:eastAsia="en-US"/>
        </w:rPr>
      </w:pPr>
    </w:p>
    <w:p w14:paraId="570E9EA2" w14:textId="77777777" w:rsidR="003C5F1A" w:rsidRPr="003C5F1A" w:rsidRDefault="003C5F1A" w:rsidP="003C5F1A">
      <w:pPr>
        <w:tabs>
          <w:tab w:val="left" w:pos="426"/>
          <w:tab w:val="left" w:pos="5245"/>
        </w:tabs>
        <w:rPr>
          <w:rFonts w:ascii="Arial" w:hAnsi="Arial" w:cs="Arial"/>
          <w:sz w:val="20"/>
          <w:szCs w:val="20"/>
          <w:lang w:eastAsia="en-US"/>
        </w:rPr>
      </w:pPr>
      <w:r w:rsidRPr="003C5F1A">
        <w:rPr>
          <w:rFonts w:ascii="Arial" w:hAnsi="Arial" w:cs="Arial"/>
          <w:sz w:val="20"/>
          <w:szCs w:val="20"/>
          <w:lang w:eastAsia="en-US"/>
        </w:rPr>
        <w:t>V ........................ dňa ...........................</w:t>
      </w:r>
      <w:r w:rsidRPr="003C5F1A">
        <w:rPr>
          <w:rFonts w:ascii="Arial" w:hAnsi="Arial" w:cs="Arial"/>
          <w:sz w:val="20"/>
          <w:szCs w:val="20"/>
          <w:lang w:eastAsia="en-US"/>
        </w:rPr>
        <w:tab/>
        <w:t>V Bratislave, dňa ............................</w:t>
      </w:r>
    </w:p>
    <w:p w14:paraId="66E89CDE" w14:textId="77777777" w:rsidR="003C5F1A" w:rsidRPr="003C5F1A" w:rsidRDefault="003C5F1A" w:rsidP="003C5F1A">
      <w:pPr>
        <w:tabs>
          <w:tab w:val="left" w:pos="426"/>
          <w:tab w:val="left" w:pos="5245"/>
        </w:tabs>
        <w:rPr>
          <w:rFonts w:ascii="Arial" w:hAnsi="Arial" w:cs="Arial"/>
          <w:b/>
          <w:sz w:val="20"/>
          <w:szCs w:val="20"/>
          <w:lang w:eastAsia="en-US"/>
        </w:rPr>
      </w:pPr>
    </w:p>
    <w:p w14:paraId="04D6DFB2" w14:textId="77777777" w:rsidR="003C5F1A" w:rsidRPr="003C5F1A" w:rsidRDefault="003C5F1A" w:rsidP="003C5F1A">
      <w:pPr>
        <w:tabs>
          <w:tab w:val="left" w:pos="426"/>
          <w:tab w:val="left" w:pos="5245"/>
        </w:tabs>
        <w:rPr>
          <w:rFonts w:ascii="Arial" w:hAnsi="Arial" w:cs="Arial"/>
          <w:b/>
          <w:sz w:val="20"/>
          <w:szCs w:val="20"/>
          <w:lang w:eastAsia="en-US"/>
        </w:rPr>
      </w:pPr>
      <w:r w:rsidRPr="003C5F1A">
        <w:rPr>
          <w:rFonts w:ascii="Arial" w:hAnsi="Arial" w:cs="Arial"/>
          <w:b/>
          <w:sz w:val="20"/>
          <w:szCs w:val="20"/>
          <w:lang w:eastAsia="en-US"/>
        </w:rPr>
        <w:t>Za zhotoviteľa:</w:t>
      </w:r>
      <w:r w:rsidRPr="003C5F1A">
        <w:rPr>
          <w:rFonts w:ascii="Arial" w:hAnsi="Arial" w:cs="Arial"/>
          <w:sz w:val="20"/>
          <w:szCs w:val="20"/>
          <w:lang w:eastAsia="en-US"/>
        </w:rPr>
        <w:tab/>
      </w:r>
      <w:r w:rsidRPr="003C5F1A">
        <w:rPr>
          <w:rFonts w:ascii="Arial" w:hAnsi="Arial" w:cs="Arial"/>
          <w:b/>
          <w:sz w:val="20"/>
          <w:szCs w:val="20"/>
          <w:lang w:eastAsia="en-US"/>
        </w:rPr>
        <w:t>Za objednávateľa:</w:t>
      </w:r>
    </w:p>
    <w:p w14:paraId="42506A7C" w14:textId="77777777" w:rsidR="003C5F1A" w:rsidRPr="003C5F1A" w:rsidRDefault="003C5F1A" w:rsidP="003C5F1A">
      <w:pPr>
        <w:tabs>
          <w:tab w:val="left" w:pos="426"/>
          <w:tab w:val="left" w:pos="5245"/>
        </w:tabs>
        <w:rPr>
          <w:rFonts w:ascii="Arial" w:hAnsi="Arial" w:cs="Arial"/>
          <w:sz w:val="20"/>
          <w:szCs w:val="20"/>
          <w:lang w:eastAsia="en-US"/>
        </w:rPr>
      </w:pPr>
      <w:r w:rsidRPr="003C5F1A">
        <w:rPr>
          <w:rFonts w:ascii="Arial" w:hAnsi="Arial" w:cs="Arial"/>
          <w:sz w:val="20"/>
          <w:szCs w:val="20"/>
          <w:lang w:eastAsia="en-US"/>
        </w:rPr>
        <w:tab/>
      </w:r>
    </w:p>
    <w:p w14:paraId="2211E114" w14:textId="77777777" w:rsidR="003C5F1A" w:rsidRPr="003C5F1A" w:rsidRDefault="003C5F1A" w:rsidP="003C5F1A">
      <w:pPr>
        <w:tabs>
          <w:tab w:val="left" w:pos="426"/>
          <w:tab w:val="left" w:pos="5245"/>
        </w:tabs>
        <w:rPr>
          <w:rFonts w:ascii="Arial" w:hAnsi="Arial" w:cs="Arial"/>
          <w:sz w:val="20"/>
          <w:szCs w:val="20"/>
          <w:lang w:eastAsia="en-US"/>
        </w:rPr>
      </w:pPr>
    </w:p>
    <w:p w14:paraId="22F4816D" w14:textId="77777777" w:rsidR="003C5F1A" w:rsidRPr="003C5F1A" w:rsidRDefault="003C5F1A" w:rsidP="003C5F1A">
      <w:pPr>
        <w:tabs>
          <w:tab w:val="left" w:pos="426"/>
          <w:tab w:val="left" w:pos="5245"/>
        </w:tabs>
        <w:rPr>
          <w:rFonts w:ascii="Arial" w:hAnsi="Arial" w:cs="Arial"/>
          <w:sz w:val="20"/>
          <w:szCs w:val="20"/>
          <w:lang w:eastAsia="en-US"/>
        </w:rPr>
      </w:pPr>
    </w:p>
    <w:p w14:paraId="1915FF2D" w14:textId="77777777" w:rsidR="003C5F1A" w:rsidRPr="003C5F1A" w:rsidRDefault="003C5F1A" w:rsidP="003C5F1A">
      <w:pPr>
        <w:tabs>
          <w:tab w:val="left" w:pos="426"/>
          <w:tab w:val="left" w:pos="5245"/>
        </w:tabs>
        <w:rPr>
          <w:rFonts w:ascii="Arial" w:hAnsi="Arial" w:cs="Arial"/>
          <w:sz w:val="20"/>
          <w:szCs w:val="20"/>
          <w:lang w:eastAsia="en-US"/>
        </w:rPr>
      </w:pPr>
      <w:r w:rsidRPr="003C5F1A">
        <w:rPr>
          <w:rFonts w:ascii="Arial" w:hAnsi="Arial" w:cs="Arial"/>
          <w:sz w:val="20"/>
          <w:szCs w:val="20"/>
          <w:lang w:eastAsia="en-US"/>
        </w:rPr>
        <w:t>............................................</w:t>
      </w:r>
      <w:r w:rsidRPr="003C5F1A">
        <w:rPr>
          <w:rFonts w:ascii="Arial" w:hAnsi="Arial" w:cs="Arial"/>
          <w:sz w:val="20"/>
          <w:szCs w:val="20"/>
          <w:lang w:eastAsia="en-US"/>
        </w:rPr>
        <w:tab/>
        <w:t>.................................................</w:t>
      </w:r>
    </w:p>
    <w:p w14:paraId="7BEB2D3F" w14:textId="77777777" w:rsidR="003C5F1A" w:rsidRPr="003C5F1A" w:rsidRDefault="003C5F1A" w:rsidP="003C5F1A">
      <w:pPr>
        <w:tabs>
          <w:tab w:val="left" w:pos="426"/>
          <w:tab w:val="left" w:pos="4536"/>
        </w:tabs>
        <w:rPr>
          <w:rFonts w:ascii="Arial" w:hAnsi="Arial" w:cs="Arial"/>
          <w:b/>
          <w:sz w:val="20"/>
          <w:szCs w:val="20"/>
          <w:lang w:eastAsia="en-US"/>
        </w:rPr>
      </w:pPr>
      <w:r w:rsidRPr="003C5F1A">
        <w:rPr>
          <w:rFonts w:ascii="Arial" w:hAnsi="Arial" w:cs="Arial"/>
          <w:b/>
          <w:sz w:val="20"/>
          <w:szCs w:val="20"/>
          <w:lang w:eastAsia="en-US"/>
        </w:rPr>
        <w:t xml:space="preserve">      štatutárny orgán</w:t>
      </w:r>
      <w:r w:rsidRPr="003C5F1A">
        <w:rPr>
          <w:rFonts w:ascii="Arial" w:hAnsi="Arial" w:cs="Arial"/>
          <w:b/>
          <w:sz w:val="20"/>
          <w:szCs w:val="20"/>
          <w:lang w:eastAsia="en-US"/>
        </w:rPr>
        <w:tab/>
        <w:t xml:space="preserve">                  Ing. Filip Macháček </w:t>
      </w:r>
    </w:p>
    <w:p w14:paraId="0833CA2B" w14:textId="77777777" w:rsidR="003C5F1A" w:rsidRPr="003C5F1A" w:rsidRDefault="003C5F1A" w:rsidP="003C5F1A">
      <w:pPr>
        <w:tabs>
          <w:tab w:val="left" w:pos="5670"/>
          <w:tab w:val="left" w:pos="5954"/>
        </w:tabs>
        <w:rPr>
          <w:rFonts w:ascii="Arial" w:hAnsi="Arial" w:cs="Arial"/>
          <w:sz w:val="20"/>
          <w:szCs w:val="20"/>
          <w:lang w:eastAsia="en-US"/>
        </w:rPr>
      </w:pPr>
      <w:r w:rsidRPr="003C5F1A">
        <w:rPr>
          <w:rFonts w:ascii="Arial" w:hAnsi="Arial" w:cs="Arial"/>
          <w:sz w:val="20"/>
          <w:szCs w:val="20"/>
          <w:lang w:eastAsia="en-US"/>
        </w:rPr>
        <w:t xml:space="preserve">                                                                                                 predseda predstavenstva </w:t>
      </w:r>
    </w:p>
    <w:p w14:paraId="45DF85E6" w14:textId="77777777" w:rsidR="003C5F1A" w:rsidRPr="003C5F1A" w:rsidRDefault="003C5F1A" w:rsidP="003C5F1A">
      <w:pPr>
        <w:tabs>
          <w:tab w:val="left" w:pos="5245"/>
        </w:tabs>
        <w:rPr>
          <w:rFonts w:ascii="Arial" w:hAnsi="Arial" w:cs="Arial"/>
          <w:sz w:val="20"/>
          <w:szCs w:val="20"/>
          <w:lang w:eastAsia="en-US"/>
        </w:rPr>
      </w:pPr>
      <w:r w:rsidRPr="003C5F1A">
        <w:rPr>
          <w:rFonts w:ascii="Arial" w:hAnsi="Arial" w:cs="Arial"/>
          <w:sz w:val="20"/>
          <w:szCs w:val="20"/>
          <w:lang w:eastAsia="en-US"/>
        </w:rPr>
        <w:t xml:space="preserve">        </w:t>
      </w:r>
      <w:r w:rsidRPr="003C5F1A">
        <w:rPr>
          <w:rFonts w:ascii="Arial" w:hAnsi="Arial" w:cs="Arial"/>
          <w:sz w:val="20"/>
          <w:szCs w:val="20"/>
          <w:lang w:eastAsia="en-US"/>
        </w:rPr>
        <w:tab/>
        <w:t xml:space="preserve">        a generálny riaditeľ</w:t>
      </w:r>
    </w:p>
    <w:p w14:paraId="2B209DD3" w14:textId="77777777" w:rsidR="003C5F1A" w:rsidRPr="003C5F1A" w:rsidRDefault="003C5F1A" w:rsidP="003C5F1A">
      <w:pPr>
        <w:tabs>
          <w:tab w:val="left" w:pos="5670"/>
          <w:tab w:val="left" w:pos="5954"/>
        </w:tabs>
        <w:rPr>
          <w:rFonts w:ascii="Arial" w:hAnsi="Arial" w:cs="Arial"/>
          <w:sz w:val="20"/>
          <w:szCs w:val="20"/>
          <w:lang w:eastAsia="en-US"/>
        </w:rPr>
      </w:pPr>
    </w:p>
    <w:p w14:paraId="1D537641" w14:textId="77777777" w:rsidR="003C5F1A" w:rsidRPr="003C5F1A" w:rsidRDefault="003C5F1A" w:rsidP="003C5F1A">
      <w:pPr>
        <w:tabs>
          <w:tab w:val="left" w:pos="5670"/>
          <w:tab w:val="left" w:pos="5954"/>
        </w:tabs>
        <w:rPr>
          <w:rFonts w:ascii="Arial" w:hAnsi="Arial" w:cs="Arial"/>
          <w:sz w:val="20"/>
          <w:szCs w:val="20"/>
          <w:lang w:eastAsia="en-US"/>
        </w:rPr>
      </w:pPr>
    </w:p>
    <w:p w14:paraId="25EC63D9" w14:textId="77777777" w:rsidR="003C5F1A" w:rsidRPr="003C5F1A" w:rsidRDefault="003C5F1A" w:rsidP="003C5F1A">
      <w:pPr>
        <w:tabs>
          <w:tab w:val="left" w:pos="5670"/>
          <w:tab w:val="left" w:pos="5954"/>
        </w:tabs>
        <w:rPr>
          <w:rFonts w:ascii="Arial" w:hAnsi="Arial" w:cs="Arial"/>
          <w:sz w:val="20"/>
          <w:szCs w:val="20"/>
          <w:lang w:eastAsia="en-US"/>
        </w:rPr>
      </w:pPr>
    </w:p>
    <w:p w14:paraId="78BF3333" w14:textId="77777777" w:rsidR="003C5F1A" w:rsidRPr="003C5F1A" w:rsidRDefault="003C5F1A" w:rsidP="003C5F1A">
      <w:pPr>
        <w:tabs>
          <w:tab w:val="left" w:pos="5245"/>
          <w:tab w:val="left" w:pos="5954"/>
        </w:tabs>
        <w:rPr>
          <w:rFonts w:ascii="Arial" w:hAnsi="Arial" w:cs="Arial"/>
          <w:sz w:val="20"/>
          <w:szCs w:val="20"/>
          <w:lang w:eastAsia="en-US"/>
        </w:rPr>
      </w:pPr>
      <w:r w:rsidRPr="003C5F1A">
        <w:rPr>
          <w:rFonts w:ascii="Arial" w:hAnsi="Arial" w:cs="Arial"/>
          <w:sz w:val="20"/>
          <w:szCs w:val="20"/>
          <w:lang w:eastAsia="en-US"/>
        </w:rPr>
        <w:tab/>
        <w:t>..................................................</w:t>
      </w:r>
    </w:p>
    <w:p w14:paraId="5A1C34A5" w14:textId="77777777" w:rsidR="003C5F1A" w:rsidRPr="003C5F1A" w:rsidRDefault="003C5F1A" w:rsidP="003C5F1A">
      <w:pPr>
        <w:tabs>
          <w:tab w:val="left" w:pos="426"/>
          <w:tab w:val="left" w:pos="5245"/>
        </w:tabs>
        <w:rPr>
          <w:rFonts w:ascii="Arial" w:hAnsi="Arial" w:cs="Arial"/>
          <w:b/>
          <w:iCs/>
          <w:sz w:val="20"/>
          <w:szCs w:val="20"/>
          <w:lang w:eastAsia="en-US"/>
        </w:rPr>
      </w:pPr>
      <w:r w:rsidRPr="003C5F1A">
        <w:rPr>
          <w:rFonts w:ascii="Arial" w:hAnsi="Arial" w:cs="Arial"/>
          <w:b/>
          <w:iCs/>
          <w:sz w:val="20"/>
          <w:szCs w:val="20"/>
          <w:lang w:eastAsia="en-US"/>
        </w:rPr>
        <w:t xml:space="preserve">   </w:t>
      </w:r>
      <w:r w:rsidRPr="003C5F1A">
        <w:rPr>
          <w:rFonts w:ascii="Arial" w:hAnsi="Arial" w:cs="Arial"/>
          <w:b/>
          <w:iCs/>
          <w:sz w:val="20"/>
          <w:szCs w:val="20"/>
          <w:lang w:eastAsia="en-US"/>
        </w:rPr>
        <w:tab/>
      </w:r>
      <w:r w:rsidRPr="003C5F1A">
        <w:rPr>
          <w:rFonts w:ascii="Arial" w:hAnsi="Arial" w:cs="Arial"/>
          <w:b/>
          <w:iCs/>
          <w:sz w:val="20"/>
          <w:szCs w:val="20"/>
          <w:lang w:eastAsia="en-US"/>
        </w:rPr>
        <w:tab/>
        <w:t xml:space="preserve">    PhDr. Rastislav Droppa</w:t>
      </w:r>
    </w:p>
    <w:p w14:paraId="071C875F" w14:textId="77777777" w:rsidR="003C5F1A" w:rsidRPr="003C5F1A" w:rsidRDefault="003C5F1A" w:rsidP="003C5F1A">
      <w:pPr>
        <w:tabs>
          <w:tab w:val="left" w:pos="426"/>
          <w:tab w:val="left" w:pos="5245"/>
        </w:tabs>
        <w:rPr>
          <w:rFonts w:ascii="Arial" w:hAnsi="Arial" w:cs="Arial"/>
          <w:iCs/>
          <w:sz w:val="20"/>
          <w:szCs w:val="20"/>
          <w:lang w:eastAsia="en-US"/>
        </w:rPr>
      </w:pPr>
      <w:r w:rsidRPr="003C5F1A">
        <w:rPr>
          <w:rFonts w:ascii="Arial" w:hAnsi="Arial" w:cs="Arial"/>
          <w:b/>
          <w:iCs/>
          <w:sz w:val="20"/>
          <w:szCs w:val="20"/>
          <w:lang w:eastAsia="en-US"/>
        </w:rPr>
        <w:tab/>
      </w:r>
      <w:r w:rsidRPr="003C5F1A">
        <w:rPr>
          <w:rFonts w:ascii="Arial" w:hAnsi="Arial" w:cs="Arial"/>
          <w:b/>
          <w:iCs/>
          <w:sz w:val="20"/>
          <w:szCs w:val="20"/>
          <w:lang w:eastAsia="en-US"/>
        </w:rPr>
        <w:tab/>
      </w:r>
      <w:r w:rsidRPr="003C5F1A">
        <w:rPr>
          <w:rFonts w:ascii="Arial" w:hAnsi="Arial" w:cs="Arial"/>
          <w:iCs/>
          <w:sz w:val="20"/>
          <w:szCs w:val="20"/>
          <w:lang w:eastAsia="en-US"/>
        </w:rPr>
        <w:tab/>
        <w:t>podpredseda predstavenstva</w:t>
      </w:r>
      <w:r w:rsidRPr="003C5F1A" w:rsidDel="004778F0">
        <w:rPr>
          <w:rFonts w:ascii="Arial" w:hAnsi="Arial" w:cs="Arial"/>
          <w:iCs/>
          <w:sz w:val="20"/>
          <w:szCs w:val="20"/>
          <w:lang w:eastAsia="en-US"/>
        </w:rPr>
        <w:t xml:space="preserve"> </w:t>
      </w:r>
    </w:p>
    <w:p w14:paraId="6C81EA6D" w14:textId="77777777" w:rsidR="003C5F1A" w:rsidRPr="003C5F1A" w:rsidRDefault="003C5F1A" w:rsidP="003C5F1A">
      <w:pPr>
        <w:tabs>
          <w:tab w:val="left" w:pos="426"/>
          <w:tab w:val="left" w:pos="5245"/>
        </w:tabs>
        <w:rPr>
          <w:rFonts w:ascii="Arial" w:hAnsi="Arial" w:cs="Arial"/>
          <w:b/>
          <w:bCs/>
          <w:sz w:val="20"/>
          <w:szCs w:val="20"/>
          <w:lang w:eastAsia="en-US"/>
        </w:rPr>
      </w:pPr>
      <w:r w:rsidRPr="003C5F1A">
        <w:rPr>
          <w:rFonts w:ascii="Arial" w:hAnsi="Arial" w:cs="Arial"/>
          <w:iCs/>
          <w:sz w:val="20"/>
          <w:szCs w:val="20"/>
          <w:lang w:eastAsia="en-US"/>
        </w:rPr>
        <w:tab/>
      </w:r>
      <w:r w:rsidRPr="003C5F1A">
        <w:rPr>
          <w:rFonts w:ascii="Arial" w:hAnsi="Arial" w:cs="Arial"/>
          <w:iCs/>
          <w:sz w:val="20"/>
          <w:szCs w:val="20"/>
          <w:lang w:eastAsia="en-US"/>
        </w:rPr>
        <w:tab/>
      </w:r>
      <w:r w:rsidRPr="003C5F1A">
        <w:rPr>
          <w:rFonts w:ascii="Arial" w:hAnsi="Arial" w:cs="Arial"/>
          <w:iCs/>
          <w:sz w:val="20"/>
          <w:szCs w:val="20"/>
          <w:lang w:eastAsia="en-US"/>
        </w:rPr>
        <w:tab/>
      </w:r>
      <w:r w:rsidRPr="003C5F1A">
        <w:rPr>
          <w:rFonts w:ascii="Arial" w:hAnsi="Arial" w:cs="Arial"/>
          <w:iCs/>
          <w:sz w:val="20"/>
          <w:szCs w:val="20"/>
          <w:lang w:eastAsia="en-US"/>
        </w:rPr>
        <w:tab/>
      </w:r>
    </w:p>
    <w:p w14:paraId="4F0B4A2A" w14:textId="77777777" w:rsidR="003C5F1A" w:rsidRPr="003C5F1A" w:rsidRDefault="003C5F1A" w:rsidP="003C5F1A">
      <w:pPr>
        <w:rPr>
          <w:rFonts w:ascii="Arial" w:hAnsi="Arial" w:cs="Arial"/>
          <w:caps/>
          <w:noProof/>
          <w:sz w:val="20"/>
          <w:szCs w:val="20"/>
        </w:rPr>
      </w:pPr>
    </w:p>
    <w:p w14:paraId="7F28FCC1" w14:textId="77777777" w:rsidR="003C5F1A" w:rsidRPr="003C5F1A" w:rsidRDefault="003C5F1A" w:rsidP="003C5F1A">
      <w:pPr>
        <w:jc w:val="both"/>
        <w:rPr>
          <w:rFonts w:ascii="Arial" w:hAnsi="Arial" w:cs="Arial"/>
          <w:b/>
          <w:sz w:val="20"/>
          <w:szCs w:val="20"/>
          <w:lang w:eastAsia="en-US"/>
        </w:rPr>
      </w:pPr>
      <w:r w:rsidRPr="003C5F1A">
        <w:rPr>
          <w:rFonts w:ascii="Arial" w:hAnsi="Arial" w:cs="Arial"/>
          <w:b/>
          <w:sz w:val="20"/>
          <w:szCs w:val="20"/>
          <w:lang w:eastAsia="en-US"/>
        </w:rPr>
        <w:t xml:space="preserve">Poskytovateľ je povinný v návrhu rámcovej dohody uviesť (s presnými údajmi) všetky náležitosti právneho úkonu podľa vyššie uvedeného. </w:t>
      </w:r>
    </w:p>
    <w:p w14:paraId="62756D99"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4DFA7F97"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1DFDAB1C"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279A1030"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5C6BD20F"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2F667460"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088B4212"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6172730B"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7EB46A46"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6A5DF43E"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316FCF42"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296EDD90"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1D3694D6"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51F8A012"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4A21B392"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09F2CA80"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424F378A"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741274F5"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031DD451"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208C99E0"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4CF7FA85"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sz w:val="20"/>
          <w:szCs w:val="20"/>
        </w:rPr>
      </w:pPr>
    </w:p>
    <w:p w14:paraId="6052997B" w14:textId="77777777" w:rsidR="003C5F1A" w:rsidRPr="003C5F1A" w:rsidRDefault="003C5F1A" w:rsidP="003C5F1A">
      <w:pPr>
        <w:tabs>
          <w:tab w:val="left" w:pos="1276"/>
          <w:tab w:val="left" w:pos="1418"/>
          <w:tab w:val="left" w:pos="1701"/>
          <w:tab w:val="right" w:pos="9062"/>
        </w:tabs>
        <w:ind w:left="1701" w:hanging="1701"/>
        <w:jc w:val="both"/>
        <w:rPr>
          <w:rFonts w:ascii="Arial" w:hAnsi="Arial" w:cs="Arial"/>
          <w:b/>
          <w:bCs/>
          <w:caps/>
          <w:noProof/>
          <w:sz w:val="20"/>
          <w:szCs w:val="20"/>
          <w:lang w:eastAsia="en-US"/>
        </w:rPr>
      </w:pPr>
      <w:r w:rsidRPr="003C5F1A">
        <w:rPr>
          <w:rFonts w:ascii="Arial" w:hAnsi="Arial" w:cs="Arial"/>
          <w:b/>
          <w:sz w:val="20"/>
          <w:szCs w:val="20"/>
        </w:rPr>
        <w:t>PRÍLOHY ČASŤ</w:t>
      </w:r>
      <w:r w:rsidRPr="003C5F1A">
        <w:rPr>
          <w:rFonts w:ascii="Arial" w:hAnsi="Arial" w:cs="Arial"/>
          <w:sz w:val="20"/>
          <w:szCs w:val="20"/>
        </w:rPr>
        <w:t xml:space="preserve"> </w:t>
      </w:r>
      <w:hyperlink w:anchor="_Toc461981442" w:history="1">
        <w:r w:rsidRPr="003C5F1A">
          <w:rPr>
            <w:rFonts w:ascii="Arial" w:hAnsi="Arial" w:cs="Arial"/>
            <w:b/>
            <w:bCs/>
            <w:caps/>
            <w:noProof/>
            <w:sz w:val="20"/>
            <w:szCs w:val="20"/>
            <w:lang w:eastAsia="en-US"/>
          </w:rPr>
          <w:t>B.3 OBCHODNÉ PODMIENKY plnenia PREDMETU ZÁKAZKY</w:t>
        </w:r>
      </w:hyperlink>
    </w:p>
    <w:p w14:paraId="5BD6E35E" w14:textId="7DBE639E"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Príloha č. 1</w:t>
      </w:r>
      <w:r w:rsidRPr="003C5F1A">
        <w:rPr>
          <w:rFonts w:ascii="Arial" w:eastAsia="Calibri" w:hAnsi="Arial" w:cs="Arial"/>
          <w:noProof/>
          <w:sz w:val="20"/>
          <w:szCs w:val="20"/>
        </w:rPr>
        <w:tab/>
      </w:r>
      <w:r w:rsidRPr="003C5F1A">
        <w:rPr>
          <w:rFonts w:ascii="Arial" w:eastAsia="Calibri" w:hAnsi="Arial" w:cs="Arial"/>
          <w:noProof/>
          <w:sz w:val="20"/>
          <w:szCs w:val="20"/>
        </w:rPr>
        <w:tab/>
        <w:t>-</w:t>
      </w:r>
      <w:r w:rsidRPr="003C5F1A">
        <w:rPr>
          <w:rFonts w:ascii="Arial" w:eastAsia="Calibri" w:hAnsi="Arial" w:cs="Arial"/>
          <w:noProof/>
          <w:sz w:val="20"/>
          <w:szCs w:val="20"/>
        </w:rPr>
        <w:tab/>
      </w:r>
      <w:r w:rsidRPr="003C5F1A">
        <w:rPr>
          <w:rFonts w:ascii="Arial" w:eastAsia="Calibri" w:hAnsi="Arial" w:cs="Arial"/>
          <w:noProof/>
          <w:sz w:val="20"/>
          <w:szCs w:val="20"/>
        </w:rPr>
        <w:tab/>
        <w:t>Vzor tlačiva</w:t>
      </w:r>
      <w:r>
        <w:rPr>
          <w:rFonts w:ascii="Arial" w:eastAsia="Calibri" w:hAnsi="Arial" w:cs="Arial"/>
          <w:noProof/>
          <w:sz w:val="20"/>
          <w:szCs w:val="20"/>
        </w:rPr>
        <w:t xml:space="preserve"> „</w:t>
      </w:r>
      <w:r w:rsidRPr="003C5F1A">
        <w:rPr>
          <w:rFonts w:ascii="Arial" w:eastAsia="Calibri" w:hAnsi="Arial" w:cs="Arial"/>
          <w:noProof/>
          <w:sz w:val="20"/>
          <w:szCs w:val="20"/>
        </w:rPr>
        <w:t>Protokol o vade alebo poruche</w:t>
      </w:r>
      <w:r>
        <w:rPr>
          <w:rFonts w:ascii="Arial" w:eastAsia="Calibri" w:hAnsi="Arial" w:cs="Arial"/>
          <w:noProof/>
          <w:sz w:val="20"/>
          <w:szCs w:val="20"/>
        </w:rPr>
        <w:t>“</w:t>
      </w:r>
    </w:p>
    <w:p w14:paraId="5DDD6543"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ab/>
      </w:r>
      <w:r w:rsidRPr="003C5F1A">
        <w:rPr>
          <w:rFonts w:ascii="Arial" w:eastAsia="Calibri" w:hAnsi="Arial" w:cs="Arial"/>
          <w:noProof/>
          <w:sz w:val="20"/>
          <w:szCs w:val="20"/>
        </w:rPr>
        <w:tab/>
      </w:r>
      <w:r w:rsidRPr="003C5F1A">
        <w:rPr>
          <w:rFonts w:ascii="Arial" w:eastAsia="Calibri" w:hAnsi="Arial" w:cs="Arial"/>
          <w:noProof/>
          <w:sz w:val="20"/>
          <w:szCs w:val="20"/>
        </w:rPr>
        <w:tab/>
      </w:r>
      <w:r w:rsidRPr="003C5F1A">
        <w:rPr>
          <w:rFonts w:ascii="Arial" w:eastAsia="Calibri" w:hAnsi="Arial" w:cs="Arial"/>
          <w:noProof/>
          <w:sz w:val="20"/>
          <w:szCs w:val="20"/>
        </w:rPr>
        <w:tab/>
      </w:r>
      <w:r w:rsidRPr="003C5F1A">
        <w:rPr>
          <w:rFonts w:ascii="Arial" w:eastAsia="Calibri" w:hAnsi="Arial" w:cs="Arial"/>
          <w:i/>
          <w:noProof/>
          <w:sz w:val="20"/>
          <w:szCs w:val="20"/>
        </w:rPr>
        <w:t>(zároveň aj ako Príloha č. 7 Rámcovej dohody)</w:t>
      </w:r>
    </w:p>
    <w:p w14:paraId="1182AC8F"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Príloha č. 2</w:t>
      </w:r>
      <w:r w:rsidRPr="003C5F1A">
        <w:rPr>
          <w:rFonts w:ascii="Arial" w:eastAsia="Calibri" w:hAnsi="Arial" w:cs="Arial"/>
          <w:noProof/>
          <w:sz w:val="20"/>
          <w:szCs w:val="20"/>
        </w:rPr>
        <w:tab/>
      </w:r>
      <w:r w:rsidRPr="003C5F1A">
        <w:rPr>
          <w:rFonts w:ascii="Arial" w:eastAsia="Calibri" w:hAnsi="Arial" w:cs="Arial"/>
          <w:noProof/>
          <w:sz w:val="20"/>
          <w:szCs w:val="20"/>
        </w:rPr>
        <w:tab/>
        <w:t>-</w:t>
      </w:r>
      <w:r w:rsidRPr="003C5F1A">
        <w:rPr>
          <w:rFonts w:ascii="Arial" w:eastAsia="Calibri" w:hAnsi="Arial" w:cs="Arial"/>
          <w:noProof/>
          <w:sz w:val="20"/>
          <w:szCs w:val="20"/>
        </w:rPr>
        <w:tab/>
      </w:r>
      <w:r w:rsidRPr="003C5F1A">
        <w:rPr>
          <w:rFonts w:ascii="Arial" w:eastAsia="Calibri" w:hAnsi="Arial" w:cs="Arial"/>
          <w:noProof/>
          <w:sz w:val="20"/>
          <w:szCs w:val="20"/>
        </w:rPr>
        <w:tab/>
        <w:t>Minimálne požiadavky na vytvorenie cenovej ponuky na opravu technologického zariadenia</w:t>
      </w:r>
    </w:p>
    <w:p w14:paraId="5D22AF08"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t>(zároveň aj ako Príloha č. 8 Rámcovej dohody)</w:t>
      </w:r>
    </w:p>
    <w:p w14:paraId="16A1B1E1"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Príloha č. 3</w:t>
      </w:r>
      <w:r w:rsidRPr="003C5F1A">
        <w:rPr>
          <w:rFonts w:ascii="Arial" w:eastAsia="Calibri" w:hAnsi="Arial" w:cs="Arial"/>
          <w:noProof/>
          <w:sz w:val="20"/>
          <w:szCs w:val="20"/>
        </w:rPr>
        <w:tab/>
      </w:r>
      <w:r w:rsidRPr="003C5F1A">
        <w:rPr>
          <w:rFonts w:ascii="Arial" w:eastAsia="Calibri" w:hAnsi="Arial" w:cs="Arial"/>
          <w:noProof/>
          <w:sz w:val="20"/>
          <w:szCs w:val="20"/>
        </w:rPr>
        <w:tab/>
        <w:t>-</w:t>
      </w:r>
      <w:r w:rsidRPr="003C5F1A">
        <w:rPr>
          <w:rFonts w:ascii="Arial" w:eastAsia="Calibri" w:hAnsi="Arial" w:cs="Arial"/>
          <w:noProof/>
          <w:sz w:val="20"/>
          <w:szCs w:val="20"/>
        </w:rPr>
        <w:tab/>
      </w:r>
      <w:r w:rsidRPr="003C5F1A">
        <w:rPr>
          <w:rFonts w:ascii="Arial" w:eastAsia="Calibri" w:hAnsi="Arial" w:cs="Arial"/>
          <w:noProof/>
          <w:sz w:val="20"/>
          <w:szCs w:val="20"/>
        </w:rPr>
        <w:tab/>
        <w:t>Minimálne požiadavky na obsah servisného denníka</w:t>
      </w:r>
    </w:p>
    <w:p w14:paraId="5431D4C3"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t>(zároveň aj ako Príloha č. 9 Rámcovej dohody)</w:t>
      </w:r>
    </w:p>
    <w:p w14:paraId="16BC1662" w14:textId="77777777" w:rsidR="003C5F1A" w:rsidRPr="003C5F1A" w:rsidRDefault="003C5F1A" w:rsidP="003C5F1A">
      <w:pPr>
        <w:tabs>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 xml:space="preserve">Príloha č. 4 </w:t>
      </w:r>
      <w:r w:rsidRPr="003C5F1A">
        <w:rPr>
          <w:rFonts w:ascii="Arial" w:eastAsia="Calibri" w:hAnsi="Arial" w:cs="Arial"/>
          <w:noProof/>
          <w:sz w:val="20"/>
          <w:szCs w:val="20"/>
        </w:rPr>
        <w:tab/>
        <w:t>-</w:t>
      </w:r>
      <w:r w:rsidRPr="003C5F1A">
        <w:rPr>
          <w:rFonts w:ascii="Arial" w:eastAsia="Calibri" w:hAnsi="Arial" w:cs="Arial"/>
          <w:noProof/>
          <w:sz w:val="20"/>
          <w:szCs w:val="20"/>
        </w:rPr>
        <w:tab/>
      </w:r>
      <w:r w:rsidRPr="003C5F1A">
        <w:rPr>
          <w:rFonts w:ascii="Arial" w:eastAsia="Calibri" w:hAnsi="Arial" w:cs="Arial"/>
          <w:noProof/>
          <w:sz w:val="20"/>
          <w:szCs w:val="20"/>
        </w:rPr>
        <w:tab/>
        <w:t>Opis predmetu zákazky</w:t>
      </w:r>
    </w:p>
    <w:p w14:paraId="48B36366" w14:textId="77777777" w:rsidR="003C5F1A" w:rsidRPr="003C5F1A" w:rsidRDefault="003C5F1A" w:rsidP="003C5F1A">
      <w:pPr>
        <w:tabs>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t>(zároveň aj ako Príloha č. 11 Rámcovej dohody)</w:t>
      </w:r>
    </w:p>
    <w:p w14:paraId="24F929EE"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Príloha č. 5</w:t>
      </w:r>
      <w:r w:rsidRPr="003C5F1A">
        <w:rPr>
          <w:rFonts w:ascii="Arial" w:eastAsia="Calibri" w:hAnsi="Arial" w:cs="Arial"/>
          <w:noProof/>
          <w:sz w:val="20"/>
          <w:szCs w:val="20"/>
        </w:rPr>
        <w:tab/>
      </w:r>
      <w:r w:rsidRPr="003C5F1A">
        <w:rPr>
          <w:rFonts w:ascii="Arial" w:eastAsia="Calibri" w:hAnsi="Arial" w:cs="Arial"/>
          <w:noProof/>
          <w:sz w:val="20"/>
          <w:szCs w:val="20"/>
        </w:rPr>
        <w:tab/>
        <w:t>-</w:t>
      </w:r>
      <w:r w:rsidRPr="003C5F1A">
        <w:rPr>
          <w:rFonts w:ascii="Arial" w:eastAsia="Calibri" w:hAnsi="Arial" w:cs="Arial"/>
          <w:noProof/>
          <w:sz w:val="20"/>
          <w:szCs w:val="20"/>
        </w:rPr>
        <w:tab/>
      </w:r>
      <w:r w:rsidRPr="003C5F1A">
        <w:rPr>
          <w:rFonts w:ascii="Arial" w:eastAsia="Calibri" w:hAnsi="Arial" w:cs="Arial"/>
          <w:noProof/>
          <w:sz w:val="20"/>
          <w:szCs w:val="20"/>
        </w:rPr>
        <w:tab/>
        <w:t>Dohoda o mlčanlivosti</w:t>
      </w:r>
    </w:p>
    <w:p w14:paraId="05CA5C31"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i/>
          <w:noProof/>
          <w:sz w:val="20"/>
          <w:szCs w:val="20"/>
        </w:rPr>
        <w:t xml:space="preserve">    </w:t>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t>(zároveň aj ako Príloha č. 12 Rámcovej dohody)</w:t>
      </w:r>
    </w:p>
    <w:p w14:paraId="3F3F7747"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noProof/>
          <w:sz w:val="20"/>
          <w:szCs w:val="20"/>
        </w:rPr>
        <w:t>Príloha č. 6</w:t>
      </w:r>
      <w:r w:rsidRPr="003C5F1A">
        <w:rPr>
          <w:rFonts w:ascii="Arial" w:eastAsia="Calibri" w:hAnsi="Arial" w:cs="Arial"/>
          <w:noProof/>
          <w:sz w:val="20"/>
          <w:szCs w:val="20"/>
        </w:rPr>
        <w:tab/>
        <w:t xml:space="preserve"> </w:t>
      </w:r>
      <w:r w:rsidRPr="003C5F1A">
        <w:rPr>
          <w:rFonts w:ascii="Arial" w:eastAsia="Calibri" w:hAnsi="Arial" w:cs="Arial"/>
          <w:noProof/>
          <w:sz w:val="20"/>
          <w:szCs w:val="20"/>
        </w:rPr>
        <w:tab/>
        <w:t>-</w:t>
      </w:r>
      <w:r w:rsidRPr="003C5F1A">
        <w:rPr>
          <w:rFonts w:ascii="Arial" w:eastAsia="Calibri" w:hAnsi="Arial" w:cs="Arial"/>
          <w:noProof/>
          <w:sz w:val="20"/>
          <w:szCs w:val="20"/>
        </w:rPr>
        <w:tab/>
      </w:r>
      <w:r w:rsidRPr="003C5F1A">
        <w:rPr>
          <w:rFonts w:ascii="Arial" w:eastAsia="Calibri" w:hAnsi="Arial" w:cs="Arial"/>
          <w:noProof/>
          <w:sz w:val="20"/>
          <w:szCs w:val="20"/>
        </w:rPr>
        <w:tab/>
        <w:t>Zoznam osôb oprávnených rokovať vo veciach technických</w:t>
      </w:r>
    </w:p>
    <w:p w14:paraId="00CFB078" w14:textId="77777777" w:rsidR="003C5F1A" w:rsidRPr="003C5F1A" w:rsidRDefault="003C5F1A" w:rsidP="003C5F1A">
      <w:pPr>
        <w:tabs>
          <w:tab w:val="left" w:pos="1134"/>
          <w:tab w:val="left" w:pos="1276"/>
          <w:tab w:val="left" w:pos="1418"/>
          <w:tab w:val="left" w:pos="1701"/>
          <w:tab w:val="left" w:pos="2268"/>
        </w:tabs>
        <w:ind w:left="1701" w:hanging="1701"/>
        <w:jc w:val="both"/>
        <w:rPr>
          <w:rFonts w:ascii="Arial" w:eastAsia="Calibri" w:hAnsi="Arial" w:cs="Arial"/>
          <w:noProof/>
          <w:sz w:val="20"/>
          <w:szCs w:val="20"/>
        </w:rPr>
      </w:pP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t>(zároveň aj ako Príloha č. 13 Rámcovej dohody)</w:t>
      </w:r>
    </w:p>
    <w:p w14:paraId="3AB19E9F" w14:textId="77777777" w:rsidR="003C5F1A" w:rsidRPr="003C5F1A" w:rsidRDefault="003C5F1A" w:rsidP="003C5F1A">
      <w:pPr>
        <w:tabs>
          <w:tab w:val="left" w:pos="1134"/>
          <w:tab w:val="left" w:pos="1276"/>
          <w:tab w:val="left" w:pos="1418"/>
          <w:tab w:val="left" w:pos="1701"/>
        </w:tabs>
        <w:ind w:left="1701" w:hanging="1701"/>
        <w:jc w:val="both"/>
        <w:rPr>
          <w:rFonts w:ascii="Arial" w:hAnsi="Arial" w:cs="Arial"/>
          <w:sz w:val="20"/>
          <w:szCs w:val="20"/>
          <w:lang w:eastAsia="en-US"/>
        </w:rPr>
      </w:pPr>
      <w:r w:rsidRPr="003C5F1A">
        <w:rPr>
          <w:rFonts w:ascii="Arial" w:hAnsi="Arial" w:cs="Arial"/>
          <w:sz w:val="20"/>
          <w:szCs w:val="20"/>
          <w:lang w:eastAsia="en-US"/>
        </w:rPr>
        <w:t>Príloha č. 7</w:t>
      </w:r>
      <w:r w:rsidRPr="003C5F1A">
        <w:rPr>
          <w:rFonts w:ascii="Arial" w:hAnsi="Arial" w:cs="Arial"/>
          <w:sz w:val="20"/>
          <w:szCs w:val="20"/>
          <w:lang w:eastAsia="en-US"/>
        </w:rPr>
        <w:tab/>
      </w:r>
      <w:r w:rsidRPr="003C5F1A">
        <w:rPr>
          <w:rFonts w:ascii="Arial" w:hAnsi="Arial" w:cs="Arial"/>
          <w:sz w:val="20"/>
          <w:szCs w:val="20"/>
          <w:lang w:eastAsia="en-US"/>
        </w:rPr>
        <w:tab/>
        <w:t>-</w:t>
      </w:r>
      <w:r w:rsidRPr="003C5F1A">
        <w:rPr>
          <w:rFonts w:ascii="Arial" w:hAnsi="Arial" w:cs="Arial"/>
          <w:sz w:val="20"/>
          <w:szCs w:val="20"/>
          <w:lang w:eastAsia="en-US"/>
        </w:rPr>
        <w:tab/>
      </w:r>
      <w:r w:rsidRPr="003C5F1A">
        <w:rPr>
          <w:rFonts w:ascii="Arial" w:hAnsi="Arial" w:cs="Arial"/>
          <w:sz w:val="20"/>
          <w:szCs w:val="20"/>
          <w:lang w:eastAsia="en-US"/>
        </w:rPr>
        <w:tab/>
        <w:t>Zmluva o zabezpečení plnenia bezpečnostných opatrení a notifikačných povinností</w:t>
      </w:r>
    </w:p>
    <w:p w14:paraId="4B1F07FD" w14:textId="77777777" w:rsidR="003C5F1A" w:rsidRPr="003C5F1A" w:rsidRDefault="003C5F1A" w:rsidP="003C5F1A">
      <w:pPr>
        <w:jc w:val="both"/>
        <w:rPr>
          <w:rFonts w:ascii="Arial" w:hAnsi="Arial" w:cs="Arial"/>
          <w:b/>
          <w:sz w:val="20"/>
          <w:szCs w:val="20"/>
          <w:lang w:eastAsia="en-US"/>
        </w:rPr>
      </w:pP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r>
      <w:r w:rsidRPr="003C5F1A">
        <w:rPr>
          <w:rFonts w:ascii="Arial" w:eastAsia="Calibri" w:hAnsi="Arial" w:cs="Arial"/>
          <w:i/>
          <w:noProof/>
          <w:sz w:val="20"/>
          <w:szCs w:val="20"/>
        </w:rPr>
        <w:tab/>
        <w:t>(zároveň aj ako Príloha č. 16 Rámcovej dohody)</w:t>
      </w:r>
    </w:p>
    <w:p w14:paraId="5DDC6001" w14:textId="77777777" w:rsidR="00DB3110" w:rsidRPr="00DB3110" w:rsidRDefault="00DB3110" w:rsidP="00DB3110">
      <w:pPr>
        <w:tabs>
          <w:tab w:val="left" w:pos="142"/>
        </w:tabs>
        <w:rPr>
          <w:rFonts w:ascii="Arial" w:hAnsi="Arial" w:cs="Arial"/>
          <w:b/>
          <w:sz w:val="20"/>
          <w:szCs w:val="20"/>
          <w:lang w:eastAsia="en-US"/>
        </w:rPr>
      </w:pPr>
      <w:r w:rsidRPr="00DB3110">
        <w:rPr>
          <w:rFonts w:ascii="Arial" w:hAnsi="Arial" w:cs="Arial"/>
          <w:b/>
          <w:sz w:val="20"/>
          <w:szCs w:val="20"/>
          <w:lang w:eastAsia="en-US"/>
        </w:rPr>
        <w:lastRenderedPageBreak/>
        <w:t>Súťažné podklady spracoval:</w:t>
      </w:r>
    </w:p>
    <w:p w14:paraId="6A5BF39B" w14:textId="77777777" w:rsidR="00DB3110" w:rsidRPr="00DB3110" w:rsidRDefault="00DB3110" w:rsidP="00DB3110">
      <w:pPr>
        <w:rPr>
          <w:rFonts w:ascii="Arial" w:hAnsi="Arial" w:cs="Arial"/>
          <w:color w:val="000000"/>
          <w:sz w:val="20"/>
          <w:szCs w:val="20"/>
        </w:rPr>
      </w:pPr>
    </w:p>
    <w:p w14:paraId="649D7B11" w14:textId="77777777" w:rsidR="00DB3110" w:rsidRPr="00DB3110" w:rsidRDefault="00DB3110" w:rsidP="00DB3110">
      <w:pPr>
        <w:tabs>
          <w:tab w:val="left" w:pos="426"/>
          <w:tab w:val="left" w:pos="5670"/>
        </w:tabs>
        <w:rPr>
          <w:rFonts w:ascii="Arial" w:hAnsi="Arial" w:cs="Arial"/>
          <w:sz w:val="20"/>
          <w:szCs w:val="20"/>
        </w:rPr>
      </w:pPr>
    </w:p>
    <w:p w14:paraId="08871B63" w14:textId="75155F42" w:rsidR="00DB3110" w:rsidRDefault="00DB3110" w:rsidP="00DB3110">
      <w:pPr>
        <w:tabs>
          <w:tab w:val="left" w:pos="426"/>
          <w:tab w:val="left" w:pos="5670"/>
        </w:tabs>
        <w:rPr>
          <w:rFonts w:ascii="Arial" w:hAnsi="Arial" w:cs="Arial"/>
          <w:sz w:val="20"/>
          <w:szCs w:val="20"/>
        </w:rPr>
      </w:pPr>
    </w:p>
    <w:p w14:paraId="4FF44D07" w14:textId="6A3BEEAA" w:rsidR="00CD1916" w:rsidRDefault="00CD1916" w:rsidP="00DB3110">
      <w:pPr>
        <w:tabs>
          <w:tab w:val="left" w:pos="426"/>
          <w:tab w:val="left" w:pos="5670"/>
        </w:tabs>
        <w:rPr>
          <w:rFonts w:ascii="Arial" w:hAnsi="Arial" w:cs="Arial"/>
          <w:sz w:val="20"/>
          <w:szCs w:val="20"/>
        </w:rPr>
      </w:pPr>
    </w:p>
    <w:p w14:paraId="183FE9E5" w14:textId="77777777" w:rsidR="00CD1916" w:rsidRPr="00DB3110" w:rsidRDefault="00CD1916" w:rsidP="00DB3110">
      <w:pPr>
        <w:tabs>
          <w:tab w:val="left" w:pos="426"/>
          <w:tab w:val="left" w:pos="5670"/>
        </w:tabs>
        <w:rPr>
          <w:rFonts w:ascii="Arial" w:hAnsi="Arial" w:cs="Arial"/>
          <w:sz w:val="20"/>
          <w:szCs w:val="20"/>
        </w:rPr>
      </w:pPr>
    </w:p>
    <w:p w14:paraId="42326122" w14:textId="77777777" w:rsidR="00DB3110" w:rsidRPr="00DB3110" w:rsidRDefault="00DB3110" w:rsidP="00DB3110">
      <w:pPr>
        <w:tabs>
          <w:tab w:val="left" w:pos="426"/>
          <w:tab w:val="left" w:pos="5670"/>
        </w:tabs>
        <w:rPr>
          <w:rFonts w:ascii="Arial" w:hAnsi="Arial" w:cs="Arial"/>
          <w:sz w:val="20"/>
          <w:szCs w:val="20"/>
        </w:rPr>
      </w:pPr>
      <w:r w:rsidRPr="00DB3110">
        <w:rPr>
          <w:rFonts w:ascii="Arial" w:hAnsi="Arial" w:cs="Arial"/>
          <w:sz w:val="20"/>
          <w:szCs w:val="20"/>
        </w:rPr>
        <w:t>........................................................</w:t>
      </w:r>
    </w:p>
    <w:p w14:paraId="21C529B9" w14:textId="59B2A0E2" w:rsidR="00DB3110" w:rsidRPr="00DB3110" w:rsidRDefault="00806DC8" w:rsidP="00DB3110">
      <w:pPr>
        <w:tabs>
          <w:tab w:val="num" w:pos="900"/>
        </w:tabs>
        <w:rPr>
          <w:rFonts w:ascii="Arial" w:hAnsi="Arial" w:cs="Arial"/>
          <w:b/>
          <w:sz w:val="20"/>
          <w:szCs w:val="20"/>
        </w:rPr>
      </w:pPr>
      <w:r>
        <w:rPr>
          <w:rFonts w:ascii="Arial" w:hAnsi="Arial" w:cs="Arial"/>
          <w:b/>
          <w:sz w:val="20"/>
          <w:szCs w:val="20"/>
        </w:rPr>
        <w:t xml:space="preserve">         </w:t>
      </w:r>
      <w:r w:rsidR="00CD1916">
        <w:rPr>
          <w:rFonts w:ascii="Arial" w:hAnsi="Arial" w:cs="Arial"/>
          <w:b/>
          <w:sz w:val="20"/>
          <w:szCs w:val="20"/>
        </w:rPr>
        <w:t>JUDr. Mária Kokindová</w:t>
      </w:r>
    </w:p>
    <w:p w14:paraId="23DE65EA" w14:textId="77777777" w:rsidR="00DB3110" w:rsidRPr="00DB3110" w:rsidRDefault="00DB3110" w:rsidP="00DB3110">
      <w:pPr>
        <w:tabs>
          <w:tab w:val="num" w:pos="900"/>
        </w:tabs>
        <w:rPr>
          <w:rFonts w:ascii="Arial" w:hAnsi="Arial" w:cs="Arial"/>
          <w:sz w:val="20"/>
          <w:szCs w:val="20"/>
        </w:rPr>
      </w:pPr>
      <w:r w:rsidRPr="00DB3110">
        <w:rPr>
          <w:rFonts w:ascii="Arial" w:hAnsi="Arial" w:cs="Arial"/>
          <w:sz w:val="20"/>
          <w:szCs w:val="20"/>
        </w:rPr>
        <w:t xml:space="preserve">osoba zodpovedná za vypracovanie </w:t>
      </w:r>
    </w:p>
    <w:p w14:paraId="25F89554" w14:textId="1FB55489" w:rsidR="00DB3110" w:rsidRDefault="00DB3110" w:rsidP="00DB3110">
      <w:pPr>
        <w:tabs>
          <w:tab w:val="num" w:pos="900"/>
        </w:tabs>
        <w:rPr>
          <w:rFonts w:ascii="Arial" w:hAnsi="Arial" w:cs="Arial"/>
          <w:sz w:val="20"/>
          <w:szCs w:val="20"/>
        </w:rPr>
      </w:pPr>
      <w:r w:rsidRPr="00DB3110">
        <w:rPr>
          <w:rFonts w:ascii="Arial" w:hAnsi="Arial" w:cs="Arial"/>
          <w:sz w:val="20"/>
          <w:szCs w:val="20"/>
        </w:rPr>
        <w:t xml:space="preserve">          súťažných podkladov</w:t>
      </w:r>
    </w:p>
    <w:p w14:paraId="0A78D534" w14:textId="5897DFAA" w:rsidR="00E33778" w:rsidRDefault="00E33778" w:rsidP="00DB3110">
      <w:pPr>
        <w:tabs>
          <w:tab w:val="num" w:pos="900"/>
        </w:tabs>
        <w:rPr>
          <w:rFonts w:ascii="Arial" w:hAnsi="Arial" w:cs="Arial"/>
          <w:sz w:val="20"/>
          <w:szCs w:val="20"/>
        </w:rPr>
      </w:pPr>
    </w:p>
    <w:p w14:paraId="556C6A4D" w14:textId="3B36FB3E" w:rsidR="00E33778" w:rsidRDefault="00E33778" w:rsidP="00DB3110">
      <w:pPr>
        <w:tabs>
          <w:tab w:val="num" w:pos="900"/>
        </w:tabs>
        <w:rPr>
          <w:rFonts w:ascii="Arial" w:hAnsi="Arial" w:cs="Arial"/>
          <w:sz w:val="20"/>
          <w:szCs w:val="20"/>
        </w:rPr>
      </w:pPr>
    </w:p>
    <w:p w14:paraId="4751493F" w14:textId="1473D9EB" w:rsidR="00E33778" w:rsidRDefault="00E33778" w:rsidP="00DB3110">
      <w:pPr>
        <w:tabs>
          <w:tab w:val="num" w:pos="900"/>
        </w:tabs>
        <w:rPr>
          <w:rFonts w:ascii="Arial" w:hAnsi="Arial" w:cs="Arial"/>
          <w:sz w:val="20"/>
          <w:szCs w:val="20"/>
        </w:rPr>
      </w:pPr>
    </w:p>
    <w:p w14:paraId="3B7BD2A8" w14:textId="77777777" w:rsidR="00E33778" w:rsidRPr="00DB3110" w:rsidRDefault="00E33778" w:rsidP="00DB3110">
      <w:pPr>
        <w:tabs>
          <w:tab w:val="num" w:pos="900"/>
        </w:tabs>
        <w:rPr>
          <w:rFonts w:ascii="Arial" w:hAnsi="Arial" w:cs="Arial"/>
          <w:sz w:val="20"/>
          <w:szCs w:val="20"/>
        </w:rPr>
      </w:pPr>
    </w:p>
    <w:p w14:paraId="4C8590C1" w14:textId="77777777" w:rsidR="00DB3110" w:rsidRPr="00DB3110" w:rsidRDefault="00DB3110" w:rsidP="00DB3110">
      <w:pPr>
        <w:rPr>
          <w:rFonts w:ascii="Arial" w:hAnsi="Arial" w:cs="Arial"/>
          <w:sz w:val="20"/>
          <w:szCs w:val="20"/>
        </w:rPr>
      </w:pPr>
    </w:p>
    <w:p w14:paraId="3B0F22C4" w14:textId="77777777" w:rsidR="00DB3110" w:rsidRPr="00DB3110" w:rsidRDefault="00DB3110" w:rsidP="00DB3110">
      <w:pPr>
        <w:tabs>
          <w:tab w:val="left" w:pos="142"/>
        </w:tabs>
        <w:rPr>
          <w:rFonts w:ascii="Arial" w:hAnsi="Arial" w:cs="Arial"/>
          <w:b/>
          <w:sz w:val="20"/>
          <w:szCs w:val="20"/>
          <w:lang w:eastAsia="en-US"/>
        </w:rPr>
      </w:pPr>
      <w:r w:rsidRPr="00DB3110">
        <w:rPr>
          <w:rFonts w:ascii="Arial" w:hAnsi="Arial" w:cs="Arial"/>
          <w:b/>
          <w:sz w:val="20"/>
          <w:szCs w:val="20"/>
          <w:lang w:eastAsia="en-US"/>
        </w:rPr>
        <w:t>Súťažné podklady schválil:</w:t>
      </w:r>
    </w:p>
    <w:p w14:paraId="4EB58D32" w14:textId="77777777" w:rsidR="00DB3110" w:rsidRPr="00DB3110" w:rsidRDefault="00DB3110" w:rsidP="00DB3110">
      <w:pPr>
        <w:rPr>
          <w:rFonts w:ascii="Arial" w:hAnsi="Arial" w:cs="Arial"/>
          <w:sz w:val="20"/>
          <w:szCs w:val="20"/>
        </w:rPr>
      </w:pPr>
    </w:p>
    <w:p w14:paraId="25F6A8C2" w14:textId="77777777" w:rsidR="00DB3110" w:rsidRPr="00DB3110" w:rsidRDefault="00DB3110" w:rsidP="00DB3110">
      <w:pPr>
        <w:rPr>
          <w:rFonts w:ascii="Arial" w:hAnsi="Arial" w:cs="Arial"/>
          <w:sz w:val="20"/>
          <w:szCs w:val="20"/>
        </w:rPr>
      </w:pPr>
    </w:p>
    <w:p w14:paraId="067311E2" w14:textId="77777777" w:rsidR="00CD1916" w:rsidRDefault="00DB3110" w:rsidP="00DB3110">
      <w:pPr>
        <w:tabs>
          <w:tab w:val="left" w:pos="426"/>
          <w:tab w:val="left" w:pos="5670"/>
        </w:tabs>
        <w:rPr>
          <w:rFonts w:ascii="Arial" w:hAnsi="Arial" w:cs="Arial"/>
          <w:sz w:val="20"/>
          <w:szCs w:val="20"/>
        </w:rPr>
      </w:pPr>
      <w:r w:rsidRPr="00DB3110">
        <w:rPr>
          <w:rFonts w:ascii="Arial" w:hAnsi="Arial" w:cs="Arial"/>
          <w:sz w:val="20"/>
          <w:szCs w:val="20"/>
        </w:rPr>
        <w:tab/>
      </w:r>
    </w:p>
    <w:p w14:paraId="16EF0BA6" w14:textId="77777777" w:rsidR="00CD1916" w:rsidRDefault="00CD1916" w:rsidP="00DB3110">
      <w:pPr>
        <w:tabs>
          <w:tab w:val="left" w:pos="426"/>
          <w:tab w:val="left" w:pos="5670"/>
        </w:tabs>
        <w:rPr>
          <w:rFonts w:ascii="Arial" w:hAnsi="Arial" w:cs="Arial"/>
          <w:sz w:val="20"/>
          <w:szCs w:val="20"/>
        </w:rPr>
      </w:pPr>
    </w:p>
    <w:p w14:paraId="02B4DC0B" w14:textId="0781BAFC" w:rsidR="00DB3110" w:rsidRPr="00DB3110" w:rsidRDefault="00DB3110" w:rsidP="00DB3110">
      <w:pPr>
        <w:tabs>
          <w:tab w:val="left" w:pos="426"/>
          <w:tab w:val="left" w:pos="5670"/>
        </w:tabs>
        <w:rPr>
          <w:rFonts w:ascii="Arial" w:hAnsi="Arial" w:cs="Arial"/>
          <w:sz w:val="20"/>
          <w:szCs w:val="20"/>
        </w:rPr>
      </w:pPr>
      <w:r w:rsidRPr="00DB3110">
        <w:rPr>
          <w:rFonts w:ascii="Arial" w:hAnsi="Arial" w:cs="Arial"/>
          <w:sz w:val="20"/>
          <w:szCs w:val="20"/>
        </w:rPr>
        <w:tab/>
      </w:r>
    </w:p>
    <w:p w14:paraId="6F6A42FF" w14:textId="77777777" w:rsidR="00DB3110" w:rsidRPr="00DB3110" w:rsidRDefault="00DB3110" w:rsidP="00DB3110">
      <w:pPr>
        <w:tabs>
          <w:tab w:val="left" w:pos="426"/>
          <w:tab w:val="left" w:pos="5670"/>
        </w:tabs>
        <w:rPr>
          <w:rFonts w:ascii="Arial" w:hAnsi="Arial" w:cs="Arial"/>
          <w:sz w:val="20"/>
          <w:szCs w:val="20"/>
        </w:rPr>
      </w:pPr>
      <w:r w:rsidRPr="00DB3110">
        <w:rPr>
          <w:rFonts w:ascii="Arial" w:hAnsi="Arial" w:cs="Arial"/>
          <w:sz w:val="20"/>
          <w:szCs w:val="20"/>
        </w:rPr>
        <w:t>........................................................</w:t>
      </w:r>
      <w:r w:rsidRPr="00DB3110">
        <w:rPr>
          <w:rFonts w:ascii="Arial" w:hAnsi="Arial" w:cs="Arial"/>
          <w:sz w:val="20"/>
          <w:szCs w:val="20"/>
        </w:rPr>
        <w:tab/>
        <w:t>........................................................</w:t>
      </w:r>
    </w:p>
    <w:p w14:paraId="5A9928E6" w14:textId="0F35F423" w:rsidR="00DB3110" w:rsidRPr="00DB3110" w:rsidRDefault="00DB3110" w:rsidP="00DB3110">
      <w:pPr>
        <w:tabs>
          <w:tab w:val="left" w:pos="5670"/>
        </w:tabs>
        <w:rPr>
          <w:rFonts w:ascii="Arial" w:hAnsi="Arial" w:cs="Arial"/>
          <w:b/>
          <w:bCs/>
          <w:iCs/>
          <w:sz w:val="20"/>
          <w:szCs w:val="20"/>
        </w:rPr>
      </w:pPr>
      <w:r w:rsidRPr="00DB3110">
        <w:rPr>
          <w:rFonts w:ascii="Arial" w:hAnsi="Arial" w:cs="Arial"/>
          <w:b/>
          <w:sz w:val="20"/>
          <w:szCs w:val="20"/>
        </w:rPr>
        <w:t xml:space="preserve">       </w:t>
      </w:r>
      <w:r w:rsidR="00806DC8">
        <w:rPr>
          <w:rFonts w:ascii="Arial" w:hAnsi="Arial" w:cs="Arial"/>
          <w:b/>
          <w:sz w:val="20"/>
          <w:szCs w:val="20"/>
        </w:rPr>
        <w:t xml:space="preserve">  </w:t>
      </w:r>
      <w:r w:rsidRPr="00DB3110">
        <w:rPr>
          <w:rFonts w:ascii="Arial" w:hAnsi="Arial" w:cs="Arial"/>
          <w:b/>
          <w:sz w:val="20"/>
          <w:szCs w:val="20"/>
        </w:rPr>
        <w:t>PhDr. Rastislav Droppa</w:t>
      </w:r>
      <w:r w:rsidRPr="00DB3110">
        <w:rPr>
          <w:rFonts w:ascii="Arial" w:hAnsi="Arial" w:cs="Arial"/>
          <w:b/>
          <w:sz w:val="20"/>
          <w:szCs w:val="20"/>
        </w:rPr>
        <w:tab/>
        <w:t xml:space="preserve">            Ing. Filip Macháček</w:t>
      </w:r>
    </w:p>
    <w:p w14:paraId="40C2DE7D" w14:textId="162C3701" w:rsidR="00DB3110" w:rsidRPr="00DB3110" w:rsidRDefault="00806DC8" w:rsidP="00806DC8">
      <w:pPr>
        <w:ind w:left="6379" w:hanging="6379"/>
        <w:rPr>
          <w:rFonts w:ascii="Arial" w:hAnsi="Arial" w:cs="Arial"/>
          <w:sz w:val="20"/>
          <w:szCs w:val="20"/>
        </w:rPr>
      </w:pPr>
      <w:r>
        <w:rPr>
          <w:rFonts w:ascii="Arial" w:hAnsi="Arial" w:cs="Arial"/>
          <w:sz w:val="20"/>
          <w:szCs w:val="20"/>
        </w:rPr>
        <w:t xml:space="preserve">     </w:t>
      </w:r>
      <w:r w:rsidR="00DB3110" w:rsidRPr="00DB3110">
        <w:rPr>
          <w:rFonts w:ascii="Arial" w:hAnsi="Arial" w:cs="Arial"/>
          <w:sz w:val="20"/>
          <w:szCs w:val="20"/>
        </w:rPr>
        <w:t xml:space="preserve">podpredseda predstavenstva </w:t>
      </w:r>
      <w:r>
        <w:rPr>
          <w:rFonts w:ascii="Arial" w:hAnsi="Arial" w:cs="Arial"/>
          <w:sz w:val="20"/>
          <w:szCs w:val="20"/>
        </w:rPr>
        <w:t xml:space="preserve">                                                         </w:t>
      </w:r>
      <w:r w:rsidR="00DB3110" w:rsidRPr="00DB3110">
        <w:rPr>
          <w:rFonts w:ascii="Arial" w:hAnsi="Arial" w:cs="Arial"/>
          <w:sz w:val="20"/>
          <w:szCs w:val="20"/>
        </w:rPr>
        <w:t xml:space="preserve">predseda predstavenstva </w:t>
      </w:r>
      <w:r w:rsidR="003C5F1A">
        <w:rPr>
          <w:rFonts w:ascii="Arial" w:hAnsi="Arial" w:cs="Arial"/>
          <w:sz w:val="20"/>
          <w:szCs w:val="20"/>
        </w:rPr>
        <w:t xml:space="preserve">                </w:t>
      </w:r>
      <w:r>
        <w:rPr>
          <w:rFonts w:ascii="Arial" w:hAnsi="Arial" w:cs="Arial"/>
          <w:sz w:val="20"/>
          <w:szCs w:val="20"/>
        </w:rPr>
        <w:t xml:space="preserve">         </w:t>
      </w:r>
      <w:r w:rsidR="00DB3110" w:rsidRPr="00DB3110">
        <w:rPr>
          <w:rFonts w:ascii="Arial" w:hAnsi="Arial" w:cs="Arial"/>
          <w:sz w:val="20"/>
          <w:szCs w:val="20"/>
        </w:rPr>
        <w:t>a generálny riaditeľ</w:t>
      </w:r>
    </w:p>
    <w:p w14:paraId="0EDE4093" w14:textId="77777777" w:rsidR="00DB3110" w:rsidRPr="00DB3110" w:rsidRDefault="00DB3110" w:rsidP="00DB3110">
      <w:pPr>
        <w:rPr>
          <w:rFonts w:ascii="Arial" w:hAnsi="Arial" w:cs="Arial"/>
          <w:sz w:val="20"/>
          <w:szCs w:val="20"/>
          <w:lang w:eastAsia="en-US"/>
        </w:rPr>
      </w:pPr>
    </w:p>
    <w:p w14:paraId="7F5FEEBC" w14:textId="77777777" w:rsidR="00DB3110" w:rsidRPr="00DB3110" w:rsidRDefault="00DB3110" w:rsidP="003C5F1A">
      <w:pPr>
        <w:tabs>
          <w:tab w:val="left" w:pos="6521"/>
        </w:tabs>
        <w:rPr>
          <w:rFonts w:ascii="Arial" w:hAnsi="Arial" w:cs="Arial"/>
          <w:sz w:val="20"/>
          <w:szCs w:val="20"/>
          <w:lang w:eastAsia="en-US"/>
        </w:rPr>
      </w:pPr>
    </w:p>
    <w:p w14:paraId="1E56B05D" w14:textId="77777777" w:rsidR="00DB3110" w:rsidRPr="00DB3110" w:rsidRDefault="00DB3110" w:rsidP="00CD1916">
      <w:pPr>
        <w:outlineLvl w:val="0"/>
        <w:rPr>
          <w:rFonts w:ascii="Arial" w:hAnsi="Arial" w:cs="Arial"/>
          <w:b/>
          <w:bCs/>
          <w:caps/>
          <w:sz w:val="20"/>
          <w:szCs w:val="20"/>
          <w:lang w:eastAsia="en-US"/>
        </w:rPr>
      </w:pPr>
    </w:p>
    <w:p w14:paraId="46982ECC" w14:textId="77777777" w:rsidR="00DB3110" w:rsidRPr="00DB3110" w:rsidRDefault="00DB3110" w:rsidP="00DB3110">
      <w:pPr>
        <w:jc w:val="both"/>
        <w:rPr>
          <w:rFonts w:ascii="Arial" w:hAnsi="Arial" w:cs="Arial"/>
          <w:color w:val="000000"/>
          <w:sz w:val="20"/>
          <w:szCs w:val="20"/>
          <w:lang w:eastAsia="en-US"/>
        </w:rPr>
      </w:pPr>
    </w:p>
    <w:p w14:paraId="595097FB" w14:textId="77777777" w:rsidR="00A86C69" w:rsidRPr="00DB3110" w:rsidRDefault="00A86C69" w:rsidP="00DB3110">
      <w:pPr>
        <w:ind w:left="283"/>
        <w:jc w:val="center"/>
        <w:rPr>
          <w:rFonts w:ascii="Arial" w:hAnsi="Arial" w:cs="Arial"/>
          <w:color w:val="000000"/>
          <w:sz w:val="20"/>
          <w:szCs w:val="20"/>
          <w:lang w:eastAsia="en-US"/>
        </w:rPr>
      </w:pPr>
    </w:p>
    <w:p w14:paraId="03E35420" w14:textId="77777777" w:rsidR="00A86C69" w:rsidRPr="00DB3110" w:rsidRDefault="00A86C69" w:rsidP="00DB3110">
      <w:pPr>
        <w:ind w:left="283"/>
        <w:jc w:val="center"/>
        <w:rPr>
          <w:rFonts w:ascii="Arial" w:hAnsi="Arial" w:cs="Arial"/>
          <w:color w:val="000000"/>
          <w:sz w:val="20"/>
          <w:szCs w:val="20"/>
          <w:lang w:eastAsia="en-US"/>
        </w:rPr>
      </w:pPr>
    </w:p>
    <w:p w14:paraId="431EFE3B" w14:textId="77777777" w:rsidR="00A86C69" w:rsidRPr="00DB3110" w:rsidRDefault="00A86C69" w:rsidP="00DB3110">
      <w:pPr>
        <w:ind w:left="283"/>
        <w:jc w:val="center"/>
        <w:rPr>
          <w:rFonts w:ascii="Arial" w:hAnsi="Arial" w:cs="Arial"/>
          <w:color w:val="000000"/>
          <w:sz w:val="20"/>
          <w:szCs w:val="20"/>
          <w:lang w:eastAsia="en-US"/>
        </w:rPr>
      </w:pPr>
    </w:p>
    <w:p w14:paraId="170BF687" w14:textId="77777777" w:rsidR="00A86C69" w:rsidRPr="00DB3110" w:rsidRDefault="00A86C69" w:rsidP="00DB3110">
      <w:pPr>
        <w:ind w:left="283"/>
        <w:jc w:val="center"/>
        <w:rPr>
          <w:rFonts w:ascii="Arial" w:hAnsi="Arial" w:cs="Arial"/>
          <w:color w:val="000000"/>
          <w:sz w:val="20"/>
          <w:szCs w:val="20"/>
          <w:lang w:eastAsia="en-US"/>
        </w:rPr>
      </w:pPr>
    </w:p>
    <w:p w14:paraId="40FD4B65" w14:textId="77777777" w:rsidR="00A86C69" w:rsidRPr="00DB3110" w:rsidRDefault="00A86C69" w:rsidP="00DB3110">
      <w:pPr>
        <w:ind w:left="283"/>
        <w:jc w:val="center"/>
        <w:rPr>
          <w:rFonts w:ascii="Arial" w:hAnsi="Arial" w:cs="Arial"/>
          <w:color w:val="000000"/>
          <w:sz w:val="20"/>
          <w:szCs w:val="20"/>
          <w:lang w:eastAsia="en-US"/>
        </w:rPr>
      </w:pPr>
    </w:p>
    <w:p w14:paraId="50423DED" w14:textId="77777777" w:rsidR="00A86C69" w:rsidRPr="00DB3110" w:rsidRDefault="00A86C69" w:rsidP="00DB3110">
      <w:pPr>
        <w:ind w:left="283"/>
        <w:jc w:val="center"/>
        <w:rPr>
          <w:rFonts w:ascii="Arial" w:hAnsi="Arial" w:cs="Arial"/>
          <w:color w:val="000000"/>
          <w:sz w:val="20"/>
          <w:szCs w:val="20"/>
          <w:lang w:eastAsia="en-US"/>
        </w:rPr>
      </w:pPr>
    </w:p>
    <w:p w14:paraId="184E9DF1" w14:textId="77777777" w:rsidR="00A86C69" w:rsidRPr="00DB3110" w:rsidRDefault="00A86C69" w:rsidP="00DB3110">
      <w:pPr>
        <w:ind w:left="283"/>
        <w:jc w:val="center"/>
        <w:rPr>
          <w:rFonts w:ascii="Arial" w:hAnsi="Arial" w:cs="Arial"/>
          <w:color w:val="000000"/>
          <w:sz w:val="20"/>
          <w:szCs w:val="20"/>
          <w:lang w:eastAsia="en-US"/>
        </w:rPr>
      </w:pPr>
    </w:p>
    <w:p w14:paraId="1B0DEF29" w14:textId="77777777" w:rsidR="00A86C69" w:rsidRPr="00DB3110" w:rsidRDefault="00A86C69" w:rsidP="00DB3110">
      <w:pPr>
        <w:ind w:left="283"/>
        <w:jc w:val="center"/>
        <w:rPr>
          <w:rFonts w:ascii="Arial" w:hAnsi="Arial" w:cs="Arial"/>
          <w:color w:val="000000"/>
          <w:sz w:val="20"/>
          <w:szCs w:val="20"/>
          <w:lang w:eastAsia="en-US"/>
        </w:rPr>
      </w:pPr>
    </w:p>
    <w:p w14:paraId="009CABC0" w14:textId="77777777" w:rsidR="00A86C69" w:rsidRPr="00DB3110" w:rsidRDefault="00A86C69" w:rsidP="00DB3110">
      <w:pPr>
        <w:ind w:left="283"/>
        <w:jc w:val="center"/>
        <w:rPr>
          <w:rFonts w:ascii="Arial" w:hAnsi="Arial" w:cs="Arial"/>
          <w:color w:val="000000"/>
          <w:sz w:val="20"/>
          <w:szCs w:val="20"/>
          <w:lang w:eastAsia="en-US"/>
        </w:rPr>
      </w:pPr>
    </w:p>
    <w:p w14:paraId="15758C8A" w14:textId="77777777" w:rsidR="00A86C69" w:rsidRPr="00DB3110" w:rsidRDefault="00A86C69" w:rsidP="00DB3110">
      <w:pPr>
        <w:ind w:left="283"/>
        <w:jc w:val="center"/>
        <w:rPr>
          <w:rFonts w:ascii="Arial" w:hAnsi="Arial" w:cs="Arial"/>
          <w:color w:val="000000"/>
          <w:sz w:val="20"/>
          <w:szCs w:val="20"/>
          <w:lang w:eastAsia="en-US"/>
        </w:rPr>
      </w:pPr>
    </w:p>
    <w:p w14:paraId="599D4EEB" w14:textId="77777777" w:rsidR="00A86C69" w:rsidRPr="00DB3110" w:rsidRDefault="00A86C69" w:rsidP="00DB3110">
      <w:pPr>
        <w:ind w:left="283"/>
        <w:jc w:val="center"/>
        <w:rPr>
          <w:rFonts w:ascii="Arial" w:hAnsi="Arial" w:cs="Arial"/>
          <w:color w:val="000000"/>
          <w:sz w:val="20"/>
          <w:szCs w:val="20"/>
          <w:lang w:eastAsia="en-US"/>
        </w:rPr>
      </w:pPr>
    </w:p>
    <w:p w14:paraId="02E968FA" w14:textId="29DBBA78" w:rsidR="00A86C69" w:rsidRPr="00DB3110" w:rsidRDefault="00A86C69" w:rsidP="00DB3110">
      <w:pPr>
        <w:ind w:left="283"/>
        <w:jc w:val="center"/>
        <w:rPr>
          <w:rFonts w:ascii="Arial" w:hAnsi="Arial" w:cs="Arial"/>
          <w:color w:val="000000"/>
          <w:sz w:val="20"/>
          <w:szCs w:val="20"/>
          <w:lang w:eastAsia="en-US"/>
        </w:rPr>
      </w:pPr>
    </w:p>
    <w:p w14:paraId="6D8D57FF" w14:textId="6275B9A3" w:rsidR="00A86C69" w:rsidRPr="00DB3110" w:rsidRDefault="00A86C69" w:rsidP="00DB3110">
      <w:pPr>
        <w:ind w:left="283"/>
        <w:jc w:val="center"/>
        <w:rPr>
          <w:rFonts w:ascii="Arial" w:hAnsi="Arial" w:cs="Arial"/>
          <w:color w:val="000000"/>
          <w:sz w:val="20"/>
          <w:szCs w:val="20"/>
          <w:lang w:eastAsia="en-US"/>
        </w:rPr>
      </w:pPr>
    </w:p>
    <w:p w14:paraId="595F808C" w14:textId="3FD36F00" w:rsidR="00A86C69" w:rsidRPr="00DB3110" w:rsidRDefault="00A86C69" w:rsidP="00DB3110">
      <w:pPr>
        <w:ind w:left="283"/>
        <w:jc w:val="center"/>
        <w:rPr>
          <w:rFonts w:ascii="Arial" w:hAnsi="Arial" w:cs="Arial"/>
          <w:color w:val="000000"/>
          <w:sz w:val="20"/>
          <w:szCs w:val="20"/>
          <w:lang w:eastAsia="en-US"/>
        </w:rPr>
      </w:pPr>
    </w:p>
    <w:p w14:paraId="2D561B4F" w14:textId="5B62640A" w:rsidR="00A86C69" w:rsidRPr="00DB3110" w:rsidRDefault="00A86C69" w:rsidP="00DB3110">
      <w:pPr>
        <w:ind w:left="283"/>
        <w:jc w:val="center"/>
        <w:rPr>
          <w:rFonts w:ascii="Arial" w:hAnsi="Arial" w:cs="Arial"/>
          <w:color w:val="000000"/>
          <w:sz w:val="20"/>
          <w:szCs w:val="20"/>
          <w:lang w:eastAsia="en-US"/>
        </w:rPr>
      </w:pPr>
    </w:p>
    <w:p w14:paraId="68A4B244" w14:textId="1157C45B" w:rsidR="00A86C69" w:rsidRPr="00DB3110" w:rsidRDefault="00A86C69" w:rsidP="00DB3110">
      <w:pPr>
        <w:ind w:left="283"/>
        <w:jc w:val="center"/>
        <w:rPr>
          <w:rFonts w:ascii="Arial" w:hAnsi="Arial" w:cs="Arial"/>
          <w:color w:val="000000"/>
          <w:sz w:val="20"/>
          <w:szCs w:val="20"/>
          <w:lang w:eastAsia="en-US"/>
        </w:rPr>
      </w:pPr>
    </w:p>
    <w:p w14:paraId="6F148EE1" w14:textId="02BA33F2" w:rsidR="00A86C69" w:rsidRPr="00DB3110" w:rsidRDefault="00A86C69" w:rsidP="00DB3110">
      <w:pPr>
        <w:ind w:left="283"/>
        <w:jc w:val="center"/>
        <w:rPr>
          <w:rFonts w:ascii="Arial" w:hAnsi="Arial" w:cs="Arial"/>
          <w:color w:val="000000"/>
          <w:sz w:val="20"/>
          <w:szCs w:val="20"/>
          <w:lang w:eastAsia="en-US"/>
        </w:rPr>
      </w:pPr>
    </w:p>
    <w:p w14:paraId="3C677519" w14:textId="68042409" w:rsidR="00A86C69" w:rsidRPr="00DB3110" w:rsidRDefault="00A86C69" w:rsidP="00DB3110">
      <w:pPr>
        <w:ind w:left="283"/>
        <w:jc w:val="center"/>
        <w:rPr>
          <w:rFonts w:ascii="Arial" w:hAnsi="Arial" w:cs="Arial"/>
          <w:color w:val="000000"/>
          <w:sz w:val="20"/>
          <w:szCs w:val="20"/>
          <w:lang w:eastAsia="en-US"/>
        </w:rPr>
      </w:pPr>
    </w:p>
    <w:p w14:paraId="01E769F4" w14:textId="25D872B6" w:rsidR="00A86C69" w:rsidRPr="00DB3110" w:rsidRDefault="00A86C69" w:rsidP="00DB3110">
      <w:pPr>
        <w:ind w:left="283"/>
        <w:jc w:val="center"/>
        <w:rPr>
          <w:rFonts w:ascii="Arial" w:hAnsi="Arial" w:cs="Arial"/>
          <w:color w:val="000000"/>
          <w:sz w:val="20"/>
          <w:szCs w:val="20"/>
          <w:lang w:eastAsia="en-US"/>
        </w:rPr>
      </w:pPr>
    </w:p>
    <w:p w14:paraId="7BB56504" w14:textId="78F1446F" w:rsidR="00A86C69" w:rsidRPr="00DB3110" w:rsidRDefault="00A86C69" w:rsidP="00DB3110">
      <w:pPr>
        <w:ind w:left="283"/>
        <w:jc w:val="center"/>
        <w:rPr>
          <w:rFonts w:ascii="Arial" w:hAnsi="Arial" w:cs="Arial"/>
          <w:color w:val="000000"/>
          <w:sz w:val="20"/>
          <w:szCs w:val="20"/>
          <w:lang w:eastAsia="en-US"/>
        </w:rPr>
      </w:pPr>
    </w:p>
    <w:p w14:paraId="319246A7" w14:textId="77777777" w:rsidR="00A86C69" w:rsidRPr="00DB3110" w:rsidRDefault="00A86C69" w:rsidP="00DB3110">
      <w:pPr>
        <w:tabs>
          <w:tab w:val="num" w:pos="900"/>
        </w:tabs>
        <w:rPr>
          <w:rFonts w:ascii="Arial" w:hAnsi="Arial" w:cs="Arial"/>
          <w:sz w:val="20"/>
          <w:szCs w:val="20"/>
          <w:lang w:eastAsia="en-US"/>
        </w:rPr>
      </w:pPr>
    </w:p>
    <w:p w14:paraId="3A6E9FA7" w14:textId="77777777" w:rsidR="00A86C69" w:rsidRPr="00DB3110" w:rsidRDefault="00A86C69" w:rsidP="00DB3110">
      <w:pPr>
        <w:jc w:val="both"/>
        <w:rPr>
          <w:rFonts w:ascii="Arial" w:hAnsi="Arial" w:cs="Arial"/>
          <w:sz w:val="20"/>
          <w:szCs w:val="20"/>
          <w:lang w:eastAsia="en-US"/>
        </w:rPr>
      </w:pPr>
    </w:p>
    <w:p w14:paraId="53F366E0" w14:textId="77777777" w:rsidR="00A86C69" w:rsidRPr="00DB3110" w:rsidRDefault="00A86C69" w:rsidP="00DB3110">
      <w:pPr>
        <w:tabs>
          <w:tab w:val="left" w:pos="426"/>
          <w:tab w:val="left" w:pos="840"/>
          <w:tab w:val="left" w:pos="2160"/>
          <w:tab w:val="left" w:pos="2552"/>
          <w:tab w:val="left" w:pos="2694"/>
          <w:tab w:val="center" w:pos="4536"/>
          <w:tab w:val="right" w:pos="9072"/>
        </w:tabs>
        <w:jc w:val="center"/>
        <w:outlineLvl w:val="0"/>
        <w:rPr>
          <w:rFonts w:ascii="Arial" w:hAnsi="Arial" w:cs="Arial"/>
          <w:sz w:val="20"/>
          <w:szCs w:val="20"/>
          <w:lang w:eastAsia="en-US"/>
        </w:rPr>
      </w:pPr>
    </w:p>
    <w:p w14:paraId="55D6F006" w14:textId="2D5D223A" w:rsidR="00A86C69" w:rsidRPr="00DB3110" w:rsidRDefault="00A86C69" w:rsidP="00DB3110">
      <w:pPr>
        <w:jc w:val="both"/>
        <w:rPr>
          <w:rFonts w:ascii="Arial" w:hAnsi="Arial" w:cs="Arial"/>
          <w:color w:val="000000"/>
          <w:sz w:val="20"/>
          <w:szCs w:val="20"/>
          <w:lang w:eastAsia="en-US"/>
        </w:rPr>
      </w:pPr>
    </w:p>
    <w:p w14:paraId="20EC0820" w14:textId="77777777" w:rsidR="00A86C69" w:rsidRPr="00DB3110" w:rsidRDefault="00A86C69" w:rsidP="00DB3110">
      <w:pPr>
        <w:jc w:val="both"/>
        <w:rPr>
          <w:rFonts w:ascii="Arial" w:hAnsi="Arial" w:cs="Arial"/>
          <w:b/>
          <w:color w:val="000000"/>
          <w:sz w:val="20"/>
          <w:szCs w:val="20"/>
          <w:lang w:eastAsia="en-US"/>
        </w:rPr>
      </w:pPr>
    </w:p>
    <w:p w14:paraId="1A007F15" w14:textId="77777777" w:rsidR="00A86C69" w:rsidRPr="00DB3110" w:rsidRDefault="00A86C69" w:rsidP="00DB3110">
      <w:pPr>
        <w:jc w:val="both"/>
        <w:rPr>
          <w:rFonts w:ascii="Arial" w:hAnsi="Arial" w:cs="Arial"/>
          <w:b/>
          <w:color w:val="000000"/>
          <w:sz w:val="20"/>
          <w:szCs w:val="20"/>
          <w:lang w:eastAsia="en-US"/>
        </w:rPr>
      </w:pPr>
    </w:p>
    <w:bookmarkEnd w:id="118"/>
    <w:p w14:paraId="68F22235" w14:textId="77777777" w:rsidR="00A86C69" w:rsidRPr="00DB3110" w:rsidRDefault="00A86C69" w:rsidP="00DB3110">
      <w:pPr>
        <w:jc w:val="both"/>
        <w:rPr>
          <w:rFonts w:ascii="Arial" w:hAnsi="Arial" w:cs="Arial"/>
          <w:color w:val="000000"/>
          <w:sz w:val="20"/>
          <w:szCs w:val="20"/>
          <w:lang w:eastAsia="en-US"/>
        </w:rPr>
      </w:pPr>
    </w:p>
    <w:p w14:paraId="1DD8A255" w14:textId="77777777" w:rsidR="003E6FE4" w:rsidRPr="00DB3110" w:rsidRDefault="003E6FE4" w:rsidP="00DB3110">
      <w:pPr>
        <w:jc w:val="both"/>
        <w:rPr>
          <w:rFonts w:ascii="Arial" w:hAnsi="Arial" w:cs="Arial"/>
          <w:color w:val="000000"/>
          <w:sz w:val="20"/>
          <w:szCs w:val="20"/>
          <w:lang w:eastAsia="en-US"/>
        </w:rPr>
      </w:pPr>
    </w:p>
    <w:sectPr w:rsidR="003E6FE4" w:rsidRPr="00DB3110" w:rsidSect="0042179B">
      <w:headerReference w:type="default" r:id="rId23"/>
      <w:footerReference w:type="default" r:id="rId24"/>
      <w:headerReference w:type="first" r:id="rId25"/>
      <w:pgSz w:w="11906" w:h="16838" w:code="9"/>
      <w:pgMar w:top="877" w:right="1133" w:bottom="426" w:left="1418" w:header="426"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D1FA5D" w14:textId="77777777" w:rsidR="006C5B24" w:rsidRDefault="006C5B24" w:rsidP="00B538C0">
      <w:r>
        <w:separator/>
      </w:r>
    </w:p>
  </w:endnote>
  <w:endnote w:type="continuationSeparator" w:id="0">
    <w:p w14:paraId="49D4F570" w14:textId="77777777" w:rsidR="006C5B24" w:rsidRDefault="006C5B24"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charset w:val="00"/>
    <w:family w:val="roman"/>
    <w:pitch w:val="default"/>
  </w:font>
  <w:font w:name="RomanEE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7738-Identity-H">
    <w:altName w:val="Cambria"/>
    <w:panose1 w:val="00000000000000000000"/>
    <w:charset w:val="00"/>
    <w:family w:val="roman"/>
    <w:notTrueType/>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0278B" w14:textId="07BF61A0" w:rsidR="006C5B24" w:rsidRPr="00D05744" w:rsidRDefault="006C5B24" w:rsidP="00D05744">
    <w:pPr>
      <w:pStyle w:val="Pta"/>
      <w:pBdr>
        <w:top w:val="single" w:sz="4" w:space="1" w:color="auto"/>
      </w:pBdr>
      <w:tabs>
        <w:tab w:val="right" w:pos="9356"/>
      </w:tabs>
      <w:ind w:right="-58"/>
      <w:rPr>
        <w:rStyle w:val="slostrany"/>
        <w:sz w:val="18"/>
        <w:szCs w:val="18"/>
      </w:rPr>
    </w:pP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46</w:t>
    </w:r>
    <w:r w:rsidRPr="00D05744">
      <w:rPr>
        <w:rStyle w:val="slostrany"/>
        <w:rFonts w:ascii="Arial" w:hAnsi="Arial" w:cs="Arial"/>
        <w:sz w:val="18"/>
        <w:szCs w:val="18"/>
      </w:rPr>
      <w:fldChar w:fldCharType="end"/>
    </w:r>
  </w:p>
  <w:p w14:paraId="3709E0E7" w14:textId="71B46992" w:rsidR="006C5B24" w:rsidRPr="00D05744" w:rsidRDefault="006C5B24">
    <w:pPr>
      <w:pStyle w:val="Pta"/>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BA225" w14:textId="77777777" w:rsidR="006C5B24" w:rsidRDefault="006C5B24" w:rsidP="00B538C0">
      <w:r>
        <w:separator/>
      </w:r>
    </w:p>
  </w:footnote>
  <w:footnote w:type="continuationSeparator" w:id="0">
    <w:p w14:paraId="73074F21" w14:textId="77777777" w:rsidR="006C5B24" w:rsidRDefault="006C5B24" w:rsidP="00B538C0">
      <w:r>
        <w:continuationSeparator/>
      </w:r>
    </w:p>
  </w:footnote>
  <w:footnote w:id="1">
    <w:p w14:paraId="4ECBD70A" w14:textId="77777777" w:rsidR="006C5B24" w:rsidRPr="00D8462B" w:rsidRDefault="006C5B24" w:rsidP="003E1454">
      <w:pPr>
        <w:pStyle w:val="Textpoznmkypodiarou"/>
        <w:jc w:val="both"/>
        <w:rPr>
          <w:rFonts w:asciiTheme="minorHAnsi" w:hAnsiTheme="minorHAnsi"/>
          <w:sz w:val="18"/>
        </w:rPr>
      </w:pPr>
      <w:r w:rsidRPr="00D8462B">
        <w:rPr>
          <w:rStyle w:val="Odkaznapoznmkupodiarou"/>
          <w:rFonts w:asciiTheme="minorHAnsi" w:hAnsiTheme="minorHAnsi"/>
          <w:sz w:val="18"/>
        </w:rPr>
        <w:footnoteRef/>
      </w:r>
      <w:r w:rsidRPr="00D8462B">
        <w:rPr>
          <w:rFonts w:asciiTheme="minorHAnsi" w:hAnsiTheme="minorHAnsi"/>
          <w:sz w:val="18"/>
        </w:rPr>
        <w:t xml:space="preserve"> </w:t>
      </w:r>
      <w:r w:rsidRPr="00D8462B">
        <w:rPr>
          <w:rFonts w:asciiTheme="minorHAnsi" w:hAnsiTheme="minorHAnsi"/>
          <w:color w:val="000000"/>
          <w:sz w:val="18"/>
          <w:shd w:val="clear" w:color="auto" w:fill="FFFFFF"/>
        </w:rPr>
        <w:t>Zákon č. 315/2016 Z. z. o registri partnerov verejného sektora a o zmene a doplnení niektorých zákonov v</w:t>
      </w:r>
      <w:r>
        <w:rPr>
          <w:rFonts w:asciiTheme="minorHAnsi" w:hAnsiTheme="minorHAnsi" w:cstheme="minorHAnsi"/>
          <w:color w:val="000000"/>
          <w:sz w:val="18"/>
          <w:shd w:val="clear" w:color="auto" w:fill="FFFFFF"/>
        </w:rPr>
        <w:t> </w:t>
      </w:r>
      <w:r w:rsidRPr="00D8462B">
        <w:rPr>
          <w:rFonts w:asciiTheme="minorHAnsi" w:hAnsiTheme="minorHAnsi"/>
          <w:color w:val="000000"/>
          <w:sz w:val="18"/>
          <w:shd w:val="clear" w:color="auto" w:fill="FFFFFF"/>
        </w:rPr>
        <w:t>znení neskorších predpisov.</w:t>
      </w:r>
    </w:p>
  </w:footnote>
  <w:footnote w:id="2">
    <w:p w14:paraId="7D0575AB" w14:textId="77777777" w:rsidR="006C5B24" w:rsidRDefault="006C5B24" w:rsidP="003E1454">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691D8" w14:textId="6341F9B9" w:rsidR="006C5B24" w:rsidRPr="004733D1" w:rsidRDefault="006C5B24" w:rsidP="00A844A9">
    <w:pPr>
      <w:pStyle w:val="Hlavika"/>
      <w:jc w:val="both"/>
      <w:rPr>
        <w:rFonts w:ascii="Arial" w:hAnsi="Arial" w:cs="Arial"/>
        <w:sz w:val="16"/>
        <w:szCs w:val="16"/>
      </w:rPr>
    </w:pPr>
    <w:r w:rsidRPr="004733D1">
      <w:rPr>
        <w:rFonts w:ascii="Arial" w:hAnsi="Arial" w:cs="Arial"/>
        <w:sz w:val="16"/>
        <w:szCs w:val="16"/>
      </w:rPr>
      <w:t>Výkon servisnej činnosti a opráv technologického vybavenia rýchlostnej cesty v úsekoch R2 Žiar nad H</w:t>
    </w:r>
    <w:r>
      <w:rPr>
        <w:rFonts w:ascii="Arial" w:hAnsi="Arial" w:cs="Arial"/>
        <w:sz w:val="16"/>
        <w:szCs w:val="16"/>
      </w:rPr>
      <w:t>r</w:t>
    </w:r>
    <w:r w:rsidRPr="004733D1">
      <w:rPr>
        <w:rFonts w:ascii="Arial" w:hAnsi="Arial" w:cs="Arial"/>
        <w:sz w:val="16"/>
        <w:szCs w:val="16"/>
      </w:rPr>
      <w:t>onom – obchvat, R2 Zvolen, východ – Pstruša a R2 Pstruša - Kriváň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6765B" w14:textId="77777777" w:rsidR="006C5B24" w:rsidRPr="006959C1" w:rsidRDefault="006C5B24"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775"/>
        </w:tabs>
        <w:ind w:left="-775"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6190705E"/>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 w15:restartNumberingAfterBreak="0">
    <w:nsid w:val="05CF0203"/>
    <w:multiLevelType w:val="multilevel"/>
    <w:tmpl w:val="B7223BFC"/>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6C6A45"/>
    <w:multiLevelType w:val="multilevel"/>
    <w:tmpl w:val="1830432A"/>
    <w:lvl w:ilvl="0">
      <w:start w:val="11"/>
      <w:numFmt w:val="decimal"/>
      <w:lvlText w:val="%1"/>
      <w:lvlJc w:val="left"/>
      <w:pPr>
        <w:ind w:left="384" w:hanging="384"/>
      </w:pPr>
      <w:rPr>
        <w:rFonts w:hint="default"/>
      </w:rPr>
    </w:lvl>
    <w:lvl w:ilvl="1">
      <w:start w:val="1"/>
      <w:numFmt w:val="decimal"/>
      <w:lvlText w:val="%1.%2"/>
      <w:lvlJc w:val="left"/>
      <w:pPr>
        <w:ind w:left="1236" w:hanging="384"/>
      </w:pPr>
      <w:rPr>
        <w:rFonts w:ascii="Arial" w:hAnsi="Arial" w:cs="Arial" w:hint="default"/>
        <w:sz w:val="20"/>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8" w15:restartNumberingAfterBreak="0">
    <w:nsid w:val="096C2DF6"/>
    <w:multiLevelType w:val="multilevel"/>
    <w:tmpl w:val="FFC23AB0"/>
    <w:styleLink w:val="tl31"/>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9" w15:restartNumberingAfterBreak="0">
    <w:nsid w:val="0CE90805"/>
    <w:multiLevelType w:val="hybridMultilevel"/>
    <w:tmpl w:val="D4568044"/>
    <w:lvl w:ilvl="0" w:tplc="2FB80F56">
      <w:start w:val="1"/>
      <w:numFmt w:val="decimal"/>
      <w:lvlText w:val="%1."/>
      <w:lvlJc w:val="left"/>
      <w:pPr>
        <w:ind w:left="1497" w:hanging="57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E80027B"/>
    <w:multiLevelType w:val="multilevel"/>
    <w:tmpl w:val="A6DCDF8E"/>
    <w:styleLink w:val="tl6"/>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3" w15:restartNumberingAfterBreak="0">
    <w:nsid w:val="11E1078B"/>
    <w:multiLevelType w:val="multilevel"/>
    <w:tmpl w:val="9FF607BE"/>
    <w:styleLink w:val="tl7"/>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5592376"/>
    <w:multiLevelType w:val="multilevel"/>
    <w:tmpl w:val="88887316"/>
    <w:lvl w:ilvl="0">
      <w:start w:val="3"/>
      <w:numFmt w:val="decimal"/>
      <w:lvlText w:val="%1"/>
      <w:lvlJc w:val="left"/>
      <w:pPr>
        <w:ind w:left="360" w:hanging="360"/>
      </w:pPr>
      <w:rPr>
        <w:rFonts w:hint="default"/>
      </w:rPr>
    </w:lvl>
    <w:lvl w:ilvl="1">
      <w:start w:val="2"/>
      <w:numFmt w:val="decimal"/>
      <w:lvlText w:val="3.%2."/>
      <w:lvlJc w:val="left"/>
      <w:pPr>
        <w:ind w:left="360" w:hanging="360"/>
      </w:pPr>
      <w:rPr>
        <w:rFonts w:ascii="Arial" w:hAnsi="Arial" w:cs="Arial" w:hint="default"/>
        <w:b w:val="0"/>
        <w:i w:val="0"/>
        <w:color w:val="auto"/>
        <w:sz w:val="20"/>
        <w:szCs w:val="20"/>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16A16421"/>
    <w:multiLevelType w:val="multilevel"/>
    <w:tmpl w:val="D096C7B0"/>
    <w:styleLink w:val="tl71"/>
    <w:lvl w:ilvl="0">
      <w:start w:val="27"/>
      <w:numFmt w:val="decimal"/>
      <w:lvlText w:val="%1"/>
      <w:lvlJc w:val="left"/>
      <w:pPr>
        <w:ind w:left="928" w:hanging="360"/>
      </w:pPr>
      <w:rPr>
        <w:rFonts w:hint="default"/>
        <w:b/>
        <w:color w:val="auto"/>
      </w:rPr>
    </w:lvl>
    <w:lvl w:ilvl="1">
      <w:start w:val="10"/>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18" w15:restartNumberingAfterBreak="0">
    <w:nsid w:val="177A48AB"/>
    <w:multiLevelType w:val="multilevel"/>
    <w:tmpl w:val="F47A9CCC"/>
    <w:styleLink w:val="tl72"/>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9" w15:restartNumberingAfterBreak="0">
    <w:nsid w:val="18273701"/>
    <w:multiLevelType w:val="hybridMultilevel"/>
    <w:tmpl w:val="A670AD5E"/>
    <w:lvl w:ilvl="0" w:tplc="5CA6AEC6">
      <w:start w:val="1"/>
      <w:numFmt w:val="decimal"/>
      <w:lvlText w:val="11.%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1" w15:restartNumberingAfterBreak="0">
    <w:nsid w:val="199B04FF"/>
    <w:multiLevelType w:val="multilevel"/>
    <w:tmpl w:val="960013C0"/>
    <w:styleLink w:val="Importovantl23"/>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2" w15:restartNumberingAfterBreak="0">
    <w:nsid w:val="19F3440D"/>
    <w:multiLevelType w:val="multilevel"/>
    <w:tmpl w:val="983EE9CA"/>
    <w:lvl w:ilvl="0">
      <w:start w:val="1"/>
      <w:numFmt w:val="decimal"/>
      <w:lvlText w:val="%1."/>
      <w:lvlJc w:val="left"/>
      <w:pPr>
        <w:ind w:left="177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23" w15:restartNumberingAfterBreak="0">
    <w:nsid w:val="1A1C5E7C"/>
    <w:multiLevelType w:val="multilevel"/>
    <w:tmpl w:val="056A16E4"/>
    <w:lvl w:ilvl="0">
      <w:start w:val="32"/>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4"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1BD628C8"/>
    <w:multiLevelType w:val="hybridMultilevel"/>
    <w:tmpl w:val="3F5ABE10"/>
    <w:styleLink w:val="Style53"/>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1CED656C"/>
    <w:multiLevelType w:val="multilevel"/>
    <w:tmpl w:val="EE7CA98A"/>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6.%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1E013795"/>
    <w:multiLevelType w:val="multilevel"/>
    <w:tmpl w:val="41D2A8AE"/>
    <w:styleLink w:val="tl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E846030"/>
    <w:multiLevelType w:val="multilevel"/>
    <w:tmpl w:val="63982686"/>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color w:val="auto"/>
        <w:sz w:val="20"/>
        <w:szCs w:val="22"/>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209070FC"/>
    <w:multiLevelType w:val="hybridMultilevel"/>
    <w:tmpl w:val="7460140C"/>
    <w:styleLink w:val="1111113"/>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20F64774"/>
    <w:multiLevelType w:val="multilevel"/>
    <w:tmpl w:val="60B692DC"/>
    <w:lvl w:ilvl="0">
      <w:start w:val="7"/>
      <w:numFmt w:val="decimal"/>
      <w:lvlText w:val="%1"/>
      <w:lvlJc w:val="left"/>
      <w:pPr>
        <w:ind w:left="360" w:hanging="360"/>
      </w:pPr>
      <w:rPr>
        <w:rFonts w:hint="default"/>
      </w:rPr>
    </w:lvl>
    <w:lvl w:ilvl="1">
      <w:start w:val="1"/>
      <w:numFmt w:val="decimal"/>
      <w:lvlText w:val="%1.%2"/>
      <w:lvlJc w:val="left"/>
      <w:pPr>
        <w:ind w:left="1800" w:hanging="360"/>
      </w:pPr>
      <w:rPr>
        <w:rFonts w:ascii="Arial" w:hAnsi="Arial" w:cs="Arial"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3" w15:restartNumberingAfterBreak="0">
    <w:nsid w:val="224316B8"/>
    <w:multiLevelType w:val="multilevel"/>
    <w:tmpl w:val="0E90092C"/>
    <w:styleLink w:val="tl61"/>
    <w:lvl w:ilvl="0">
      <w:start w:val="26"/>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4"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5" w15:restartNumberingAfterBreak="0">
    <w:nsid w:val="269F5B58"/>
    <w:multiLevelType w:val="multilevel"/>
    <w:tmpl w:val="3760BDA2"/>
    <w:lvl w:ilvl="0">
      <w:start w:val="6"/>
      <w:numFmt w:val="decimal"/>
      <w:lvlText w:val="%1"/>
      <w:lvlJc w:val="left"/>
      <w:pPr>
        <w:ind w:left="360" w:hanging="360"/>
      </w:pPr>
      <w:rPr>
        <w:rFonts w:hint="default"/>
      </w:rPr>
    </w:lvl>
    <w:lvl w:ilvl="1">
      <w:start w:val="1"/>
      <w:numFmt w:val="decimal"/>
      <w:lvlText w:val="%1.%2"/>
      <w:lvlJc w:val="left"/>
      <w:pPr>
        <w:ind w:left="1068" w:hanging="360"/>
      </w:pPr>
      <w:rPr>
        <w:rFonts w:ascii="Arial" w:hAnsi="Arial" w:cs="Arial" w:hint="default"/>
        <w:sz w:val="20"/>
        <w:szCs w:val="20"/>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6"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27760FF4"/>
    <w:multiLevelType w:val="multilevel"/>
    <w:tmpl w:val="AFC25912"/>
    <w:lvl w:ilvl="0">
      <w:start w:val="4"/>
      <w:numFmt w:val="decimal"/>
      <w:lvlText w:val="%1"/>
      <w:lvlJc w:val="left"/>
      <w:pPr>
        <w:ind w:left="360" w:hanging="360"/>
      </w:pPr>
      <w:rPr>
        <w:rFonts w:hint="default"/>
      </w:rPr>
    </w:lvl>
    <w:lvl w:ilvl="1">
      <w:start w:val="1"/>
      <w:numFmt w:val="decimal"/>
      <w:lvlText w:val="%1.%2"/>
      <w:lvlJc w:val="left"/>
      <w:pPr>
        <w:ind w:left="1068" w:hanging="360"/>
      </w:pPr>
      <w:rPr>
        <w:rFonts w:ascii="Arial" w:hAnsi="Arial" w:cs="Arial" w:hint="default"/>
      </w:rPr>
    </w:lvl>
    <w:lvl w:ilvl="2">
      <w:start w:val="1"/>
      <w:numFmt w:val="decimal"/>
      <w:lvlText w:val="%1.%2.%3"/>
      <w:lvlJc w:val="left"/>
      <w:pPr>
        <w:ind w:left="2136" w:hanging="720"/>
      </w:pPr>
      <w:rPr>
        <w:rFonts w:hint="default"/>
        <w:sz w:val="20"/>
        <w:szCs w:val="2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8" w15:restartNumberingAfterBreak="0">
    <w:nsid w:val="278A215E"/>
    <w:multiLevelType w:val="hybridMultilevel"/>
    <w:tmpl w:val="BF522932"/>
    <w:lvl w:ilvl="0" w:tplc="E1809EB8">
      <w:start w:val="1"/>
      <w:numFmt w:val="decimal"/>
      <w:lvlText w:val="%1."/>
      <w:lvlJc w:val="left"/>
      <w:pPr>
        <w:ind w:left="502"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8161102"/>
    <w:multiLevelType w:val="multilevel"/>
    <w:tmpl w:val="D80271B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0" w15:restartNumberingAfterBreak="0">
    <w:nsid w:val="288109D0"/>
    <w:multiLevelType w:val="multilevel"/>
    <w:tmpl w:val="5A62B9DA"/>
    <w:lvl w:ilvl="0">
      <w:start w:val="2"/>
      <w:numFmt w:val="decimal"/>
      <w:pStyle w:val="NadpisSP"/>
      <w:lvlText w:val="%1"/>
      <w:lvlJc w:val="left"/>
      <w:pPr>
        <w:tabs>
          <w:tab w:val="num" w:pos="1070"/>
        </w:tabs>
        <w:ind w:left="1070" w:hanging="360"/>
      </w:pPr>
      <w:rPr>
        <w:rFonts w:cs="Times New Roman" w:hint="default"/>
      </w:rPr>
    </w:lvl>
    <w:lvl w:ilvl="1">
      <w:start w:val="1"/>
      <w:numFmt w:val="decimal"/>
      <w:lvlText w:val="%1.%2"/>
      <w:lvlJc w:val="left"/>
      <w:pPr>
        <w:tabs>
          <w:tab w:val="num" w:pos="1277"/>
        </w:tabs>
        <w:ind w:left="1277" w:hanging="567"/>
      </w:pPr>
      <w:rPr>
        <w:rFonts w:ascii="Arial" w:hAnsi="Arial" w:cs="Arial" w:hint="default"/>
      </w:rPr>
    </w:lvl>
    <w:lvl w:ilvl="2">
      <w:start w:val="1"/>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1430"/>
        </w:tabs>
        <w:ind w:left="1430" w:hanging="720"/>
      </w:pPr>
      <w:rPr>
        <w:rFonts w:cs="Times New Roman" w:hint="default"/>
      </w:rPr>
    </w:lvl>
    <w:lvl w:ilvl="4">
      <w:start w:val="1"/>
      <w:numFmt w:val="decimal"/>
      <w:lvlText w:val="%1.%2.%3.%4.%5"/>
      <w:lvlJc w:val="left"/>
      <w:pPr>
        <w:tabs>
          <w:tab w:val="num" w:pos="1790"/>
        </w:tabs>
        <w:ind w:left="1790"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150"/>
        </w:tabs>
        <w:ind w:left="2150" w:hanging="1440"/>
      </w:pPr>
      <w:rPr>
        <w:rFonts w:cs="Times New Roman" w:hint="default"/>
      </w:rPr>
    </w:lvl>
    <w:lvl w:ilvl="7">
      <w:start w:val="1"/>
      <w:numFmt w:val="decimal"/>
      <w:lvlText w:val="%1.%2.%3.%4.%5.%6.%7.%8"/>
      <w:lvlJc w:val="left"/>
      <w:pPr>
        <w:tabs>
          <w:tab w:val="num" w:pos="2150"/>
        </w:tabs>
        <w:ind w:left="2150" w:hanging="1440"/>
      </w:pPr>
      <w:rPr>
        <w:rFonts w:cs="Times New Roman" w:hint="default"/>
      </w:rPr>
    </w:lvl>
    <w:lvl w:ilvl="8">
      <w:start w:val="1"/>
      <w:numFmt w:val="decimal"/>
      <w:lvlText w:val="%1.%2.%3.%4.%5.%6.%7.%8.%9"/>
      <w:lvlJc w:val="left"/>
      <w:pPr>
        <w:tabs>
          <w:tab w:val="num" w:pos="2510"/>
        </w:tabs>
        <w:ind w:left="2510" w:hanging="1800"/>
      </w:pPr>
      <w:rPr>
        <w:rFonts w:cs="Times New Roman" w:hint="default"/>
      </w:rPr>
    </w:lvl>
  </w:abstractNum>
  <w:abstractNum w:abstractNumId="41" w15:restartNumberingAfterBreak="0">
    <w:nsid w:val="29DF149B"/>
    <w:multiLevelType w:val="multilevel"/>
    <w:tmpl w:val="37CCF2C2"/>
    <w:styleLink w:val="tl3"/>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B5A67D7"/>
    <w:multiLevelType w:val="hybridMultilevel"/>
    <w:tmpl w:val="60AAD8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D136E73"/>
    <w:multiLevelType w:val="hybridMultilevel"/>
    <w:tmpl w:val="28D278CA"/>
    <w:lvl w:ilvl="0" w:tplc="861A27D2">
      <w:start w:val="1"/>
      <w:numFmt w:val="decimal"/>
      <w:lvlText w:val="%1."/>
      <w:lvlJc w:val="left"/>
      <w:pPr>
        <w:ind w:left="646" w:hanging="360"/>
      </w:pPr>
      <w:rPr>
        <w:rFonts w:hint="default"/>
      </w:rPr>
    </w:lvl>
    <w:lvl w:ilvl="1" w:tplc="041B0019" w:tentative="1">
      <w:start w:val="1"/>
      <w:numFmt w:val="lowerLetter"/>
      <w:lvlText w:val="%2."/>
      <w:lvlJc w:val="left"/>
      <w:pPr>
        <w:ind w:left="1366" w:hanging="360"/>
      </w:pPr>
    </w:lvl>
    <w:lvl w:ilvl="2" w:tplc="041B001B" w:tentative="1">
      <w:start w:val="1"/>
      <w:numFmt w:val="lowerRoman"/>
      <w:lvlText w:val="%3."/>
      <w:lvlJc w:val="right"/>
      <w:pPr>
        <w:ind w:left="2086" w:hanging="180"/>
      </w:pPr>
    </w:lvl>
    <w:lvl w:ilvl="3" w:tplc="041B000F" w:tentative="1">
      <w:start w:val="1"/>
      <w:numFmt w:val="decimal"/>
      <w:lvlText w:val="%4."/>
      <w:lvlJc w:val="left"/>
      <w:pPr>
        <w:ind w:left="2806" w:hanging="360"/>
      </w:pPr>
    </w:lvl>
    <w:lvl w:ilvl="4" w:tplc="041B0019" w:tentative="1">
      <w:start w:val="1"/>
      <w:numFmt w:val="lowerLetter"/>
      <w:lvlText w:val="%5."/>
      <w:lvlJc w:val="left"/>
      <w:pPr>
        <w:ind w:left="3526" w:hanging="360"/>
      </w:pPr>
    </w:lvl>
    <w:lvl w:ilvl="5" w:tplc="041B001B" w:tentative="1">
      <w:start w:val="1"/>
      <w:numFmt w:val="lowerRoman"/>
      <w:lvlText w:val="%6."/>
      <w:lvlJc w:val="right"/>
      <w:pPr>
        <w:ind w:left="4246" w:hanging="180"/>
      </w:pPr>
    </w:lvl>
    <w:lvl w:ilvl="6" w:tplc="041B000F" w:tentative="1">
      <w:start w:val="1"/>
      <w:numFmt w:val="decimal"/>
      <w:lvlText w:val="%7."/>
      <w:lvlJc w:val="left"/>
      <w:pPr>
        <w:ind w:left="4966" w:hanging="360"/>
      </w:pPr>
    </w:lvl>
    <w:lvl w:ilvl="7" w:tplc="041B0019" w:tentative="1">
      <w:start w:val="1"/>
      <w:numFmt w:val="lowerLetter"/>
      <w:lvlText w:val="%8."/>
      <w:lvlJc w:val="left"/>
      <w:pPr>
        <w:ind w:left="5686" w:hanging="360"/>
      </w:pPr>
    </w:lvl>
    <w:lvl w:ilvl="8" w:tplc="041B001B" w:tentative="1">
      <w:start w:val="1"/>
      <w:numFmt w:val="lowerRoman"/>
      <w:lvlText w:val="%9."/>
      <w:lvlJc w:val="right"/>
      <w:pPr>
        <w:ind w:left="6406" w:hanging="180"/>
      </w:pPr>
    </w:lvl>
  </w:abstractNum>
  <w:abstractNum w:abstractNumId="44" w15:restartNumberingAfterBreak="0">
    <w:nsid w:val="2FD40215"/>
    <w:multiLevelType w:val="multilevel"/>
    <w:tmpl w:val="BE1A5C90"/>
    <w:lvl w:ilvl="0">
      <w:start w:val="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5" w15:restartNumberingAfterBreak="0">
    <w:nsid w:val="2FE8135A"/>
    <w:multiLevelType w:val="multilevel"/>
    <w:tmpl w:val="1F4AE258"/>
    <w:lvl w:ilvl="0">
      <w:start w:val="1"/>
      <w:numFmt w:val="decimal"/>
      <w:lvlText w:val="%1."/>
      <w:lvlJc w:val="left"/>
      <w:pPr>
        <w:tabs>
          <w:tab w:val="num" w:pos="360"/>
        </w:tabs>
        <w:ind w:left="360" w:hanging="360"/>
      </w:pPr>
      <w:rPr>
        <w:rFonts w:hint="default"/>
        <w:b w:val="0"/>
        <w:sz w:val="20"/>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6"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7" w15:restartNumberingAfterBreak="0">
    <w:nsid w:val="30903172"/>
    <w:multiLevelType w:val="multilevel"/>
    <w:tmpl w:val="A94437DC"/>
    <w:styleLink w:val="tl22"/>
    <w:lvl w:ilvl="0">
      <w:start w:val="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8" w15:restartNumberingAfterBreak="0">
    <w:nsid w:val="362D20F5"/>
    <w:multiLevelType w:val="multilevel"/>
    <w:tmpl w:val="52C008CE"/>
    <w:styleLink w:val="tl81"/>
    <w:lvl w:ilvl="0">
      <w:start w:val="28"/>
      <w:numFmt w:val="decimal"/>
      <w:lvlText w:val="%1"/>
      <w:lvlJc w:val="left"/>
      <w:pPr>
        <w:ind w:left="384" w:hanging="384"/>
      </w:pPr>
      <w:rPr>
        <w:rFonts w:hint="default"/>
      </w:rPr>
    </w:lvl>
    <w:lvl w:ilvl="1">
      <w:start w:val="1"/>
      <w:numFmt w:val="decimal"/>
      <w:lvlText w:val="%1.%2"/>
      <w:lvlJc w:val="left"/>
      <w:pPr>
        <w:ind w:left="672" w:hanging="384"/>
      </w:pPr>
      <w:rPr>
        <w:rFonts w:hint="default"/>
        <w:b w:val="0"/>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49" w15:restartNumberingAfterBreak="0">
    <w:nsid w:val="3942557D"/>
    <w:multiLevelType w:val="hybridMultilevel"/>
    <w:tmpl w:val="DB666D0A"/>
    <w:lvl w:ilvl="0" w:tplc="4DC26430">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0" w15:restartNumberingAfterBreak="0">
    <w:nsid w:val="3B9D42B2"/>
    <w:multiLevelType w:val="multilevel"/>
    <w:tmpl w:val="91340EE4"/>
    <w:styleLink w:val="Importovantl13"/>
    <w:lvl w:ilvl="0">
      <w:start w:val="3"/>
      <w:numFmt w:val="decimal"/>
      <w:lvlText w:val="%1"/>
      <w:lvlJc w:val="left"/>
      <w:pPr>
        <w:ind w:left="5889" w:hanging="360"/>
      </w:pPr>
      <w:rPr>
        <w:rFonts w:ascii="Arial" w:hAnsi="Arial" w:cs="Arial" w:hint="default"/>
        <w:b/>
        <w:bCs w:val="0"/>
        <w:i w:val="0"/>
        <w:iCs w:val="0"/>
        <w:caps w:val="0"/>
        <w:smallCaps w:val="0"/>
        <w:strike w:val="0"/>
        <w:dstrike w:val="0"/>
        <w:vanish w:val="0"/>
        <w:color w:val="000000"/>
        <w:spacing w:val="0"/>
        <w:kern w:val="0"/>
        <w:position w:val="0"/>
        <w:u w:val="none"/>
        <w:vertAlign w:val="baseline"/>
        <w:em w:val="none"/>
      </w:rPr>
    </w:lvl>
    <w:lvl w:ilvl="1">
      <w:start w:val="3"/>
      <w:numFmt w:val="decimal"/>
      <w:isLgl/>
      <w:lvlText w:val="%1.%2"/>
      <w:lvlJc w:val="left"/>
      <w:pPr>
        <w:ind w:left="502"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3BF42E07"/>
    <w:multiLevelType w:val="multilevel"/>
    <w:tmpl w:val="E63C31C2"/>
    <w:styleLink w:val="tl5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52" w15:restartNumberingAfterBreak="0">
    <w:nsid w:val="3EF628DF"/>
    <w:multiLevelType w:val="multilevel"/>
    <w:tmpl w:val="BE9E3EE2"/>
    <w:styleLink w:val="tl82"/>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3" w15:restartNumberingAfterBreak="0">
    <w:nsid w:val="3F5E2E10"/>
    <w:multiLevelType w:val="hybridMultilevel"/>
    <w:tmpl w:val="8E5CD2C8"/>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5"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6" w15:restartNumberingAfterBreak="0">
    <w:nsid w:val="46A328F8"/>
    <w:multiLevelType w:val="multilevel"/>
    <w:tmpl w:val="39446BD4"/>
    <w:lvl w:ilvl="0">
      <w:start w:val="1"/>
      <w:numFmt w:val="decimal"/>
      <w:lvlText w:val="%1."/>
      <w:lvlJc w:val="left"/>
      <w:pPr>
        <w:ind w:left="177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numFmt w:val="bullet"/>
      <w:lvlText w:val="-"/>
      <w:lvlJc w:val="left"/>
      <w:pPr>
        <w:ind w:left="1788" w:hanging="1080"/>
      </w:pPr>
      <w:rPr>
        <w:rFonts w:ascii="Arial" w:eastAsia="Times New Roman" w:hAnsi="Arial" w:cs="Arial" w:hint="default"/>
        <w:color w:val="auto"/>
      </w:r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57" w15:restartNumberingAfterBreak="0">
    <w:nsid w:val="47013FBB"/>
    <w:multiLevelType w:val="multilevel"/>
    <w:tmpl w:val="B1383E76"/>
    <w:lvl w:ilvl="0">
      <w:start w:val="5"/>
      <w:numFmt w:val="decimal"/>
      <w:lvlText w:val="%1"/>
      <w:lvlJc w:val="left"/>
      <w:pPr>
        <w:ind w:left="360" w:hanging="360"/>
      </w:pPr>
      <w:rPr>
        <w:rFonts w:hint="default"/>
      </w:rPr>
    </w:lvl>
    <w:lvl w:ilvl="1">
      <w:start w:val="1"/>
      <w:numFmt w:val="decimal"/>
      <w:lvlText w:val="%1.%2"/>
      <w:lvlJc w:val="left"/>
      <w:pPr>
        <w:ind w:left="927" w:hanging="360"/>
      </w:pPr>
      <w:rPr>
        <w:rFonts w:ascii="Arial" w:hAnsi="Arial" w:cs="Arial" w:hint="default"/>
        <w:sz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473A4C61"/>
    <w:multiLevelType w:val="multilevel"/>
    <w:tmpl w:val="CD90A60E"/>
    <w:styleLink w:val="tl51"/>
    <w:lvl w:ilvl="0">
      <w:start w:val="16"/>
      <w:numFmt w:val="decimal"/>
      <w:lvlText w:val="%1"/>
      <w:lvlJc w:val="left"/>
      <w:pPr>
        <w:ind w:left="384" w:hanging="384"/>
      </w:pPr>
      <w:rPr>
        <w:rFonts w:hint="default"/>
      </w:rPr>
    </w:lvl>
    <w:lvl w:ilvl="1">
      <w:start w:val="2"/>
      <w:numFmt w:val="decimal"/>
      <w:lvlText w:val="%1.%2"/>
      <w:lvlJc w:val="left"/>
      <w:pPr>
        <w:ind w:left="672" w:hanging="384"/>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59"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0"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1" w15:restartNumberingAfterBreak="0">
    <w:nsid w:val="4845425A"/>
    <w:multiLevelType w:val="hybridMultilevel"/>
    <w:tmpl w:val="9ACE395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2"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63" w15:restartNumberingAfterBreak="0">
    <w:nsid w:val="4959303F"/>
    <w:multiLevelType w:val="hybridMultilevel"/>
    <w:tmpl w:val="71C29378"/>
    <w:lvl w:ilvl="0" w:tplc="7BCCE204">
      <w:start w:val="1"/>
      <w:numFmt w:val="decimal"/>
      <w:lvlText w:val="11.%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AE50AF0"/>
    <w:multiLevelType w:val="multilevel"/>
    <w:tmpl w:val="C9569C7E"/>
    <w:styleLink w:val="Style33"/>
    <w:lvl w:ilvl="0">
      <w:start w:val="15"/>
      <w:numFmt w:val="decimal"/>
      <w:lvlText w:val="%1"/>
      <w:lvlJc w:val="left"/>
      <w:pPr>
        <w:ind w:left="552" w:hanging="552"/>
      </w:pPr>
      <w:rPr>
        <w:rFonts w:cstheme="minorHAnsi" w:hint="default"/>
      </w:rPr>
    </w:lvl>
    <w:lvl w:ilvl="1">
      <w:start w:val="9"/>
      <w:numFmt w:val="decimal"/>
      <w:lvlText w:val="%1.%2"/>
      <w:lvlJc w:val="left"/>
      <w:pPr>
        <w:ind w:left="552" w:hanging="552"/>
      </w:pPr>
      <w:rPr>
        <w:rFonts w:cstheme="minorHAnsi" w:hint="default"/>
      </w:rPr>
    </w:lvl>
    <w:lvl w:ilvl="2">
      <w:start w:val="1"/>
      <w:numFmt w:val="decimal"/>
      <w:lvlText w:val="%1.%2.%3"/>
      <w:lvlJc w:val="left"/>
      <w:pPr>
        <w:ind w:left="1146"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65"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D4B7F12"/>
    <w:multiLevelType w:val="multilevel"/>
    <w:tmpl w:val="39446BD4"/>
    <w:lvl w:ilvl="0">
      <w:start w:val="1"/>
      <w:numFmt w:val="decimal"/>
      <w:lvlText w:val="%1."/>
      <w:lvlJc w:val="left"/>
      <w:pPr>
        <w:ind w:left="177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numFmt w:val="bullet"/>
      <w:lvlText w:val="-"/>
      <w:lvlJc w:val="left"/>
      <w:pPr>
        <w:ind w:left="1788" w:hanging="1080"/>
      </w:pPr>
      <w:rPr>
        <w:rFonts w:ascii="Arial" w:eastAsia="Times New Roman" w:hAnsi="Arial" w:cs="Arial" w:hint="default"/>
        <w:color w:val="auto"/>
      </w:r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67" w15:restartNumberingAfterBreak="0">
    <w:nsid w:val="4E1C4075"/>
    <w:multiLevelType w:val="multilevel"/>
    <w:tmpl w:val="7ECE1B52"/>
    <w:styleLink w:val="tl32"/>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8" w15:restartNumberingAfterBreak="0">
    <w:nsid w:val="51945912"/>
    <w:multiLevelType w:val="multilevel"/>
    <w:tmpl w:val="E3BC57FA"/>
    <w:styleLink w:val="tl5"/>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54451110"/>
    <w:multiLevelType w:val="multilevel"/>
    <w:tmpl w:val="9E7ED98E"/>
    <w:styleLink w:val="DPNumberingSlovakarticle3"/>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54E50AA3"/>
    <w:multiLevelType w:val="hybridMultilevel"/>
    <w:tmpl w:val="819E2418"/>
    <w:lvl w:ilvl="0" w:tplc="1B341A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51437B6"/>
    <w:multiLevelType w:val="hybridMultilevel"/>
    <w:tmpl w:val="DC569088"/>
    <w:lvl w:ilvl="0" w:tplc="E982C25C">
      <w:numFmt w:val="bullet"/>
      <w:lvlText w:val="-"/>
      <w:lvlJc w:val="left"/>
      <w:pPr>
        <w:ind w:left="1288" w:hanging="360"/>
      </w:pPr>
      <w:rPr>
        <w:rFonts w:ascii="Arial" w:eastAsia="Times New Roman" w:hAnsi="Arial" w:cs="Arial" w:hint="default"/>
        <w:color w:val="auto"/>
      </w:rPr>
    </w:lvl>
    <w:lvl w:ilvl="1" w:tplc="041B0003" w:tentative="1">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72" w15:restartNumberingAfterBreak="0">
    <w:nsid w:val="562937DF"/>
    <w:multiLevelType w:val="multilevel"/>
    <w:tmpl w:val="D070DA96"/>
    <w:lvl w:ilvl="0">
      <w:start w:val="8"/>
      <w:numFmt w:val="decimal"/>
      <w:lvlText w:val="%1"/>
      <w:lvlJc w:val="left"/>
      <w:pPr>
        <w:ind w:left="435" w:hanging="435"/>
      </w:pPr>
    </w:lvl>
    <w:lvl w:ilvl="1">
      <w:start w:val="4"/>
      <w:numFmt w:val="decimal"/>
      <w:lvlText w:val="%1.%2"/>
      <w:lvlJc w:val="left"/>
      <w:pPr>
        <w:ind w:left="718" w:hanging="435"/>
      </w:pPr>
      <w:rPr>
        <w:rFonts w:ascii="Arial" w:hAnsi="Arial" w:cs="Arial" w:hint="default"/>
        <w:sz w:val="20"/>
        <w:szCs w:val="20"/>
      </w:rPr>
    </w:lvl>
    <w:lvl w:ilvl="2">
      <w:start w:val="2"/>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73" w15:restartNumberingAfterBreak="0">
    <w:nsid w:val="562E6D98"/>
    <w:multiLevelType w:val="multilevel"/>
    <w:tmpl w:val="9BB02FB8"/>
    <w:lvl w:ilvl="0">
      <w:start w:val="8"/>
      <w:numFmt w:val="decimal"/>
      <w:lvlText w:val="%1"/>
      <w:lvlJc w:val="left"/>
      <w:pPr>
        <w:ind w:left="360" w:hanging="360"/>
      </w:pPr>
    </w:lvl>
    <w:lvl w:ilvl="1">
      <w:start w:val="1"/>
      <w:numFmt w:val="decimal"/>
      <w:lvlText w:val="%1.%2"/>
      <w:lvlJc w:val="left"/>
      <w:pPr>
        <w:ind w:left="1800" w:hanging="360"/>
      </w:pPr>
      <w:rPr>
        <w:rFonts w:ascii="Arial" w:hAnsi="Arial" w:cs="Arial" w:hint="default"/>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74"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5" w15:restartNumberingAfterBreak="0">
    <w:nsid w:val="57314A17"/>
    <w:multiLevelType w:val="multilevel"/>
    <w:tmpl w:val="1350473E"/>
    <w:styleLink w:val="Style43"/>
    <w:lvl w:ilvl="0">
      <w:start w:val="7"/>
      <w:numFmt w:val="decimal"/>
      <w:lvlText w:val="%1"/>
      <w:lvlJc w:val="left"/>
      <w:pPr>
        <w:ind w:left="720" w:hanging="360"/>
      </w:pPr>
      <w:rPr>
        <w:rFonts w:hint="default"/>
      </w:rPr>
    </w:lvl>
    <w:lvl w:ilvl="1">
      <w:start w:val="1"/>
      <w:numFmt w:val="decimal"/>
      <w:isLgl/>
      <w:lvlText w:val="16.%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6" w15:restartNumberingAfterBreak="0">
    <w:nsid w:val="573A1A09"/>
    <w:multiLevelType w:val="hybridMultilevel"/>
    <w:tmpl w:val="F934CB54"/>
    <w:lvl w:ilvl="0" w:tplc="2A1CBB46">
      <w:start w:val="1"/>
      <w:numFmt w:val="bullet"/>
      <w:lvlText w:val="-"/>
      <w:lvlJc w:val="left"/>
      <w:pPr>
        <w:ind w:left="1571"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15:restartNumberingAfterBreak="0">
    <w:nsid w:val="58854195"/>
    <w:multiLevelType w:val="multilevel"/>
    <w:tmpl w:val="D41CEF50"/>
    <w:lvl w:ilvl="0">
      <w:start w:val="1"/>
      <w:numFmt w:val="decimal"/>
      <w:lvlText w:val="%1."/>
      <w:lvlJc w:val="left"/>
      <w:pPr>
        <w:ind w:left="1800" w:hanging="360"/>
      </w:pPr>
    </w:lvl>
    <w:lvl w:ilvl="1">
      <w:start w:val="1"/>
      <w:numFmt w:val="decimal"/>
      <w:lvlText w:val="9.%2"/>
      <w:lvlJc w:val="left"/>
      <w:pPr>
        <w:ind w:left="1800" w:hanging="360"/>
      </w:pPr>
      <w:rPr>
        <w:rFonts w:ascii="Arial" w:hAnsi="Arial" w:cs="Arial" w:hint="default"/>
        <w:sz w:val="20"/>
        <w:szCs w:val="20"/>
      </w:rPr>
    </w:lvl>
    <w:lvl w:ilvl="2">
      <w:start w:val="1"/>
      <w:numFmt w:val="decimal"/>
      <w:isLgl/>
      <w:lvlText w:val="%1.%2.%3"/>
      <w:lvlJc w:val="left"/>
      <w:pPr>
        <w:ind w:left="2160" w:hanging="720"/>
      </w:pPr>
    </w:lvl>
    <w:lvl w:ilvl="3">
      <w:start w:val="1"/>
      <w:numFmt w:val="decimal"/>
      <w:isLgl/>
      <w:lvlText w:val="%1.%2.%3.%4"/>
      <w:lvlJc w:val="left"/>
      <w:pPr>
        <w:ind w:left="2160" w:hanging="720"/>
      </w:pPr>
    </w:lvl>
    <w:lvl w:ilvl="4">
      <w:start w:val="1"/>
      <w:numFmt w:val="decimal"/>
      <w:isLgl/>
      <w:lvlText w:val="%1.%2.%3.%4.%5"/>
      <w:lvlJc w:val="left"/>
      <w:pPr>
        <w:ind w:left="2520" w:hanging="1080"/>
      </w:pPr>
    </w:lvl>
    <w:lvl w:ilvl="5">
      <w:start w:val="1"/>
      <w:numFmt w:val="decimal"/>
      <w:isLgl/>
      <w:lvlText w:val="%1.%2.%3.%4.%5.%6"/>
      <w:lvlJc w:val="left"/>
      <w:pPr>
        <w:ind w:left="2520" w:hanging="1080"/>
      </w:pPr>
    </w:lvl>
    <w:lvl w:ilvl="6">
      <w:start w:val="1"/>
      <w:numFmt w:val="decimal"/>
      <w:isLgl/>
      <w:lvlText w:val="%1.%2.%3.%4.%5.%6.%7"/>
      <w:lvlJc w:val="left"/>
      <w:pPr>
        <w:ind w:left="2880" w:hanging="1440"/>
      </w:pPr>
    </w:lvl>
    <w:lvl w:ilvl="7">
      <w:start w:val="1"/>
      <w:numFmt w:val="decimal"/>
      <w:isLgl/>
      <w:lvlText w:val="%1.%2.%3.%4.%5.%6.%7.%8"/>
      <w:lvlJc w:val="left"/>
      <w:pPr>
        <w:ind w:left="2880" w:hanging="1440"/>
      </w:pPr>
    </w:lvl>
    <w:lvl w:ilvl="8">
      <w:start w:val="1"/>
      <w:numFmt w:val="decimal"/>
      <w:isLgl/>
      <w:lvlText w:val="%1.%2.%3.%4.%5.%6.%7.%8.%9"/>
      <w:lvlJc w:val="left"/>
      <w:pPr>
        <w:ind w:left="2880" w:hanging="1440"/>
      </w:pPr>
    </w:lvl>
  </w:abstractNum>
  <w:abstractNum w:abstractNumId="78" w15:restartNumberingAfterBreak="0">
    <w:nsid w:val="59097FEA"/>
    <w:multiLevelType w:val="hybridMultilevel"/>
    <w:tmpl w:val="F8767EF2"/>
    <w:lvl w:ilvl="0" w:tplc="E982C25C">
      <w:numFmt w:val="bullet"/>
      <w:lvlText w:val="-"/>
      <w:lvlJc w:val="left"/>
      <w:pPr>
        <w:ind w:left="927" w:hanging="360"/>
      </w:pPr>
      <w:rPr>
        <w:rFonts w:ascii="Arial" w:eastAsia="Times New Roman" w:hAnsi="Arial" w:cs="Arial" w:hint="default"/>
        <w:color w:val="auto"/>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9" w15:restartNumberingAfterBreak="0">
    <w:nsid w:val="5A397ABF"/>
    <w:multiLevelType w:val="multilevel"/>
    <w:tmpl w:val="E3F82D42"/>
    <w:lvl w:ilvl="0">
      <w:start w:val="10"/>
      <w:numFmt w:val="decimal"/>
      <w:lvlText w:val="%1"/>
      <w:lvlJc w:val="left"/>
      <w:pPr>
        <w:ind w:left="720" w:hanging="360"/>
      </w:pPr>
      <w:rPr>
        <w:rFonts w:hint="default"/>
      </w:rPr>
    </w:lvl>
    <w:lvl w:ilvl="1">
      <w:start w:val="1"/>
      <w:numFmt w:val="decimal"/>
      <w:isLgl/>
      <w:lvlText w:val="%1.%2"/>
      <w:lvlJc w:val="left"/>
      <w:pPr>
        <w:ind w:left="732" w:hanging="372"/>
      </w:pPr>
      <w:rPr>
        <w:rFonts w:ascii="Arial" w:hAnsi="Arial" w:cs="Aria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0"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5FBF5F77"/>
    <w:multiLevelType w:val="multilevel"/>
    <w:tmpl w:val="3ECEEC00"/>
    <w:styleLink w:val="tl21"/>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82" w15:restartNumberingAfterBreak="0">
    <w:nsid w:val="625A6721"/>
    <w:multiLevelType w:val="hybridMultilevel"/>
    <w:tmpl w:val="6D802F70"/>
    <w:lvl w:ilvl="0" w:tplc="2A1CBB46">
      <w:start w:val="1"/>
      <w:numFmt w:val="bullet"/>
      <w:lvlText w:val="-"/>
      <w:lvlJc w:val="left"/>
      <w:pPr>
        <w:ind w:left="1211" w:hanging="360"/>
      </w:pPr>
      <w:rPr>
        <w:rFonts w:ascii="Times New Roman" w:eastAsia="Times New Roman" w:hAnsi="Times New Roman" w:cs="Times New Roman" w:hint="default"/>
      </w:rPr>
    </w:lvl>
    <w:lvl w:ilvl="1" w:tplc="E8A45FEA">
      <w:start w:val="1"/>
      <w:numFmt w:val="bullet"/>
      <w:lvlText w:val="o"/>
      <w:lvlJc w:val="left"/>
      <w:pPr>
        <w:ind w:left="1931" w:hanging="360"/>
      </w:pPr>
      <w:rPr>
        <w:rFonts w:ascii="Courier New" w:hAnsi="Courier New" w:cs="Courier New" w:hint="default"/>
      </w:rPr>
    </w:lvl>
    <w:lvl w:ilvl="2" w:tplc="220477B0" w:tentative="1">
      <w:start w:val="1"/>
      <w:numFmt w:val="bullet"/>
      <w:lvlText w:val=""/>
      <w:lvlJc w:val="left"/>
      <w:pPr>
        <w:ind w:left="2651" w:hanging="360"/>
      </w:pPr>
      <w:rPr>
        <w:rFonts w:ascii="Wingdings" w:hAnsi="Wingdings" w:hint="default"/>
      </w:rPr>
    </w:lvl>
    <w:lvl w:ilvl="3" w:tplc="1A5E03FE" w:tentative="1">
      <w:start w:val="1"/>
      <w:numFmt w:val="bullet"/>
      <w:lvlText w:val=""/>
      <w:lvlJc w:val="left"/>
      <w:pPr>
        <w:ind w:left="3371" w:hanging="360"/>
      </w:pPr>
      <w:rPr>
        <w:rFonts w:ascii="Symbol" w:hAnsi="Symbol" w:hint="default"/>
      </w:rPr>
    </w:lvl>
    <w:lvl w:ilvl="4" w:tplc="8B8CFBD2" w:tentative="1">
      <w:start w:val="1"/>
      <w:numFmt w:val="bullet"/>
      <w:lvlText w:val="o"/>
      <w:lvlJc w:val="left"/>
      <w:pPr>
        <w:ind w:left="4091" w:hanging="360"/>
      </w:pPr>
      <w:rPr>
        <w:rFonts w:ascii="Courier New" w:hAnsi="Courier New" w:cs="Courier New" w:hint="default"/>
      </w:rPr>
    </w:lvl>
    <w:lvl w:ilvl="5" w:tplc="657A9720" w:tentative="1">
      <w:start w:val="1"/>
      <w:numFmt w:val="bullet"/>
      <w:lvlText w:val=""/>
      <w:lvlJc w:val="left"/>
      <w:pPr>
        <w:ind w:left="4811" w:hanging="360"/>
      </w:pPr>
      <w:rPr>
        <w:rFonts w:ascii="Wingdings" w:hAnsi="Wingdings" w:hint="default"/>
      </w:rPr>
    </w:lvl>
    <w:lvl w:ilvl="6" w:tplc="2CB47484" w:tentative="1">
      <w:start w:val="1"/>
      <w:numFmt w:val="bullet"/>
      <w:lvlText w:val=""/>
      <w:lvlJc w:val="left"/>
      <w:pPr>
        <w:ind w:left="5531" w:hanging="360"/>
      </w:pPr>
      <w:rPr>
        <w:rFonts w:ascii="Symbol" w:hAnsi="Symbol" w:hint="default"/>
      </w:rPr>
    </w:lvl>
    <w:lvl w:ilvl="7" w:tplc="4EA2F7E8" w:tentative="1">
      <w:start w:val="1"/>
      <w:numFmt w:val="bullet"/>
      <w:lvlText w:val="o"/>
      <w:lvlJc w:val="left"/>
      <w:pPr>
        <w:ind w:left="6251" w:hanging="360"/>
      </w:pPr>
      <w:rPr>
        <w:rFonts w:ascii="Courier New" w:hAnsi="Courier New" w:cs="Courier New" w:hint="default"/>
      </w:rPr>
    </w:lvl>
    <w:lvl w:ilvl="8" w:tplc="3238DF0A" w:tentative="1">
      <w:start w:val="1"/>
      <w:numFmt w:val="bullet"/>
      <w:lvlText w:val=""/>
      <w:lvlJc w:val="left"/>
      <w:pPr>
        <w:ind w:left="6971" w:hanging="360"/>
      </w:pPr>
      <w:rPr>
        <w:rFonts w:ascii="Wingdings" w:hAnsi="Wingdings" w:hint="default"/>
      </w:rPr>
    </w:lvl>
  </w:abstractNum>
  <w:abstractNum w:abstractNumId="83" w15:restartNumberingAfterBreak="0">
    <w:nsid w:val="625C3B06"/>
    <w:multiLevelType w:val="hybridMultilevel"/>
    <w:tmpl w:val="BD54DAF6"/>
    <w:lvl w:ilvl="0" w:tplc="D73001D0">
      <w:start w:val="1"/>
      <w:numFmt w:val="bullet"/>
      <w:pStyle w:val="Popis1"/>
      <w:lvlText w:val="|"/>
      <w:lvlJc w:val="left"/>
      <w:pPr>
        <w:ind w:left="303" w:hanging="360"/>
      </w:pPr>
      <w:rPr>
        <w:rFonts w:ascii="Arial" w:hAnsi="Arial" w:cs="Arial" w:hint="default"/>
        <w:b w:val="0"/>
        <w:i w:val="0"/>
        <w:color w:val="EB1419"/>
        <w:w w:val="65"/>
        <w:sz w:val="22"/>
      </w:rPr>
    </w:lvl>
    <w:lvl w:ilvl="1" w:tplc="D96EFF98" w:tentative="1">
      <w:start w:val="1"/>
      <w:numFmt w:val="bullet"/>
      <w:lvlText w:val="o"/>
      <w:lvlJc w:val="left"/>
      <w:pPr>
        <w:ind w:left="1610" w:hanging="360"/>
      </w:pPr>
      <w:rPr>
        <w:rFonts w:ascii="Courier New" w:hAnsi="Courier New" w:cs="Courier New" w:hint="default"/>
      </w:rPr>
    </w:lvl>
    <w:lvl w:ilvl="2" w:tplc="316C615E" w:tentative="1">
      <w:start w:val="1"/>
      <w:numFmt w:val="bullet"/>
      <w:lvlText w:val=""/>
      <w:lvlJc w:val="left"/>
      <w:pPr>
        <w:ind w:left="2330" w:hanging="360"/>
      </w:pPr>
      <w:rPr>
        <w:rFonts w:ascii="Wingdings" w:hAnsi="Wingdings" w:hint="default"/>
      </w:rPr>
    </w:lvl>
    <w:lvl w:ilvl="3" w:tplc="A77CAB26" w:tentative="1">
      <w:start w:val="1"/>
      <w:numFmt w:val="bullet"/>
      <w:lvlText w:val=""/>
      <w:lvlJc w:val="left"/>
      <w:pPr>
        <w:ind w:left="3050" w:hanging="360"/>
      </w:pPr>
      <w:rPr>
        <w:rFonts w:ascii="Symbol" w:hAnsi="Symbol" w:hint="default"/>
      </w:rPr>
    </w:lvl>
    <w:lvl w:ilvl="4" w:tplc="3C20E1EE" w:tentative="1">
      <w:start w:val="1"/>
      <w:numFmt w:val="bullet"/>
      <w:lvlText w:val="o"/>
      <w:lvlJc w:val="left"/>
      <w:pPr>
        <w:ind w:left="3770" w:hanging="360"/>
      </w:pPr>
      <w:rPr>
        <w:rFonts w:ascii="Courier New" w:hAnsi="Courier New" w:cs="Courier New" w:hint="default"/>
      </w:rPr>
    </w:lvl>
    <w:lvl w:ilvl="5" w:tplc="018A7628" w:tentative="1">
      <w:start w:val="1"/>
      <w:numFmt w:val="bullet"/>
      <w:lvlText w:val=""/>
      <w:lvlJc w:val="left"/>
      <w:pPr>
        <w:ind w:left="4490" w:hanging="360"/>
      </w:pPr>
      <w:rPr>
        <w:rFonts w:ascii="Wingdings" w:hAnsi="Wingdings" w:hint="default"/>
      </w:rPr>
    </w:lvl>
    <w:lvl w:ilvl="6" w:tplc="716492F6" w:tentative="1">
      <w:start w:val="1"/>
      <w:numFmt w:val="bullet"/>
      <w:lvlText w:val=""/>
      <w:lvlJc w:val="left"/>
      <w:pPr>
        <w:ind w:left="5210" w:hanging="360"/>
      </w:pPr>
      <w:rPr>
        <w:rFonts w:ascii="Symbol" w:hAnsi="Symbol" w:hint="default"/>
      </w:rPr>
    </w:lvl>
    <w:lvl w:ilvl="7" w:tplc="81AE7DE4" w:tentative="1">
      <w:start w:val="1"/>
      <w:numFmt w:val="bullet"/>
      <w:lvlText w:val="o"/>
      <w:lvlJc w:val="left"/>
      <w:pPr>
        <w:ind w:left="5930" w:hanging="360"/>
      </w:pPr>
      <w:rPr>
        <w:rFonts w:ascii="Courier New" w:hAnsi="Courier New" w:cs="Courier New" w:hint="default"/>
      </w:rPr>
    </w:lvl>
    <w:lvl w:ilvl="8" w:tplc="F42E157E" w:tentative="1">
      <w:start w:val="1"/>
      <w:numFmt w:val="bullet"/>
      <w:lvlText w:val=""/>
      <w:lvlJc w:val="left"/>
      <w:pPr>
        <w:ind w:left="6650" w:hanging="360"/>
      </w:pPr>
      <w:rPr>
        <w:rFonts w:ascii="Wingdings" w:hAnsi="Wingdings" w:hint="default"/>
      </w:rPr>
    </w:lvl>
  </w:abstractNum>
  <w:abstractNum w:abstractNumId="84" w15:restartNumberingAfterBreak="0">
    <w:nsid w:val="667859D4"/>
    <w:multiLevelType w:val="hybridMultilevel"/>
    <w:tmpl w:val="AF1C5BEE"/>
    <w:styleLink w:val="DPNumberingSlovakarticle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5" w15:restartNumberingAfterBreak="0">
    <w:nsid w:val="67DE6D45"/>
    <w:multiLevelType w:val="multilevel"/>
    <w:tmpl w:val="3DCAE65C"/>
    <w:lvl w:ilvl="0">
      <w:start w:val="1"/>
      <w:numFmt w:val="decimal"/>
      <w:lvlText w:val="%1."/>
      <w:lvlJc w:val="left"/>
      <w:pPr>
        <w:ind w:left="900" w:hanging="360"/>
      </w:pPr>
    </w:lvl>
    <w:lvl w:ilvl="1">
      <w:start w:val="1"/>
      <w:numFmt w:val="decimal"/>
      <w:lvlText w:val="2.%2."/>
      <w:lvlJc w:val="left"/>
      <w:pPr>
        <w:ind w:left="1636" w:hanging="360"/>
      </w:pPr>
    </w:lvl>
    <w:lvl w:ilvl="2">
      <w:start w:val="1"/>
      <w:numFmt w:val="decimal"/>
      <w:isLgl/>
      <w:lvlText w:val="%1.%2.%3"/>
      <w:lvlJc w:val="left"/>
      <w:pPr>
        <w:ind w:left="2732" w:hanging="720"/>
      </w:pPr>
    </w:lvl>
    <w:lvl w:ilvl="3">
      <w:start w:val="1"/>
      <w:numFmt w:val="decimal"/>
      <w:isLgl/>
      <w:lvlText w:val="%1.%2.%3.%4"/>
      <w:lvlJc w:val="left"/>
      <w:pPr>
        <w:ind w:left="3468" w:hanging="720"/>
      </w:pPr>
    </w:lvl>
    <w:lvl w:ilvl="4">
      <w:start w:val="1"/>
      <w:numFmt w:val="decimal"/>
      <w:isLgl/>
      <w:lvlText w:val="%1.%2.%3.%4.%5"/>
      <w:lvlJc w:val="left"/>
      <w:pPr>
        <w:ind w:left="4204" w:hanging="720"/>
      </w:pPr>
    </w:lvl>
    <w:lvl w:ilvl="5">
      <w:start w:val="1"/>
      <w:numFmt w:val="decimal"/>
      <w:isLgl/>
      <w:lvlText w:val="%1.%2.%3.%4.%5.%6"/>
      <w:lvlJc w:val="left"/>
      <w:pPr>
        <w:ind w:left="5300" w:hanging="1080"/>
      </w:pPr>
    </w:lvl>
    <w:lvl w:ilvl="6">
      <w:start w:val="1"/>
      <w:numFmt w:val="decimal"/>
      <w:isLgl/>
      <w:lvlText w:val="%1.%2.%3.%4.%5.%6.%7"/>
      <w:lvlJc w:val="left"/>
      <w:pPr>
        <w:ind w:left="6036" w:hanging="1080"/>
      </w:pPr>
    </w:lvl>
    <w:lvl w:ilvl="7">
      <w:start w:val="1"/>
      <w:numFmt w:val="decimal"/>
      <w:isLgl/>
      <w:lvlText w:val="%1.%2.%3.%4.%5.%6.%7.%8"/>
      <w:lvlJc w:val="left"/>
      <w:pPr>
        <w:ind w:left="7132" w:hanging="1440"/>
      </w:pPr>
    </w:lvl>
    <w:lvl w:ilvl="8">
      <w:start w:val="1"/>
      <w:numFmt w:val="decimal"/>
      <w:isLgl/>
      <w:lvlText w:val="%1.%2.%3.%4.%5.%6.%7.%8.%9"/>
      <w:lvlJc w:val="left"/>
      <w:pPr>
        <w:ind w:left="7868" w:hanging="1440"/>
      </w:pPr>
    </w:lvl>
  </w:abstractNum>
  <w:abstractNum w:abstractNumId="86" w15:restartNumberingAfterBreak="0">
    <w:nsid w:val="67E57A5E"/>
    <w:multiLevelType w:val="multilevel"/>
    <w:tmpl w:val="9BBC193C"/>
    <w:styleLink w:val="Style23"/>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8" w15:restartNumberingAfterBreak="0">
    <w:nsid w:val="70D55918"/>
    <w:multiLevelType w:val="multilevel"/>
    <w:tmpl w:val="E63C31C2"/>
    <w:styleLink w:val="tl62"/>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89"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90" w15:restartNumberingAfterBreak="0">
    <w:nsid w:val="72B42C99"/>
    <w:multiLevelType w:val="multilevel"/>
    <w:tmpl w:val="F822D004"/>
    <w:styleLink w:val="tl2"/>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1"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2" w15:restartNumberingAfterBreak="0">
    <w:nsid w:val="77BF3163"/>
    <w:multiLevelType w:val="multilevel"/>
    <w:tmpl w:val="ACEE9598"/>
    <w:styleLink w:val="tl41"/>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93"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4" w15:restartNumberingAfterBreak="0">
    <w:nsid w:val="795F0014"/>
    <w:multiLevelType w:val="multilevel"/>
    <w:tmpl w:val="D16E04F4"/>
    <w:styleLink w:val="tl8"/>
    <w:lvl w:ilvl="0">
      <w:start w:val="10"/>
      <w:numFmt w:val="decimal"/>
      <w:lvlText w:val="%1."/>
      <w:lvlJc w:val="left"/>
      <w:pPr>
        <w:ind w:left="360" w:hanging="360"/>
      </w:pPr>
      <w:rPr>
        <w:rFonts w:hint="default"/>
      </w:rPr>
    </w:lvl>
    <w:lvl w:ilvl="1">
      <w:start w:val="1"/>
      <w:numFmt w:val="decimal"/>
      <w:lvlText w:val="10.%2"/>
      <w:lvlJc w:val="left"/>
      <w:pPr>
        <w:ind w:left="792" w:hanging="432"/>
      </w:pPr>
      <w:rPr>
        <w:rFonts w:hint="default"/>
        <w:i w:val="0"/>
      </w:rPr>
    </w:lvl>
    <w:lvl w:ilvl="2">
      <w:start w:val="10"/>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7A427D69"/>
    <w:multiLevelType w:val="multilevel"/>
    <w:tmpl w:val="B526291A"/>
    <w:styleLink w:val="tl42"/>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96" w15:restartNumberingAfterBreak="0">
    <w:nsid w:val="7CD55AE9"/>
    <w:multiLevelType w:val="multilevel"/>
    <w:tmpl w:val="717AD4CE"/>
    <w:lvl w:ilvl="0">
      <w:start w:val="11"/>
      <w:numFmt w:val="decimal"/>
      <w:lvlText w:val="%1"/>
      <w:lvlJc w:val="left"/>
      <w:pPr>
        <w:ind w:left="720" w:hanging="360"/>
      </w:pPr>
      <w:rPr>
        <w:rFonts w:hint="default"/>
      </w:rPr>
    </w:lvl>
    <w:lvl w:ilvl="1">
      <w:start w:val="1"/>
      <w:numFmt w:val="decimal"/>
      <w:lvlText w:val="10.%2"/>
      <w:lvlJc w:val="left"/>
      <w:pPr>
        <w:ind w:left="3763"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7" w15:restartNumberingAfterBreak="0">
    <w:nsid w:val="7E960754"/>
    <w:multiLevelType w:val="multilevel"/>
    <w:tmpl w:val="C35AF17A"/>
    <w:lvl w:ilvl="0">
      <w:start w:val="8"/>
      <w:numFmt w:val="decimal"/>
      <w:lvlText w:val="%1"/>
      <w:lvlJc w:val="left"/>
      <w:pPr>
        <w:ind w:left="435" w:hanging="435"/>
      </w:pPr>
    </w:lvl>
    <w:lvl w:ilvl="1">
      <w:start w:val="7"/>
      <w:numFmt w:val="decimal"/>
      <w:lvlText w:val="%1.%2"/>
      <w:lvlJc w:val="left"/>
      <w:pPr>
        <w:ind w:left="718" w:hanging="435"/>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num w:numId="1">
    <w:abstractNumId w:val="89"/>
  </w:num>
  <w:num w:numId="2">
    <w:abstractNumId w:val="15"/>
  </w:num>
  <w:num w:numId="3">
    <w:abstractNumId w:val="12"/>
  </w:num>
  <w:num w:numId="4">
    <w:abstractNumId w:val="60"/>
  </w:num>
  <w:num w:numId="5">
    <w:abstractNumId w:val="54"/>
    <w:lvlOverride w:ilvl="0">
      <w:startOverride w:val="1"/>
    </w:lvlOverride>
  </w:num>
  <w:num w:numId="6">
    <w:abstractNumId w:val="31"/>
  </w:num>
  <w:num w:numId="7">
    <w:abstractNumId w:val="84"/>
  </w:num>
  <w:num w:numId="8">
    <w:abstractNumId w:val="6"/>
  </w:num>
  <w:num w:numId="9">
    <w:abstractNumId w:val="53"/>
  </w:num>
  <w:num w:numId="10">
    <w:abstractNumId w:val="23"/>
  </w:num>
  <w:num w:numId="11">
    <w:abstractNumId w:val="86"/>
  </w:num>
  <w:num w:numId="12">
    <w:abstractNumId w:val="64"/>
  </w:num>
  <w:num w:numId="13">
    <w:abstractNumId w:val="75"/>
  </w:num>
  <w:num w:numId="14">
    <w:abstractNumId w:val="25"/>
  </w:num>
  <w:num w:numId="15">
    <w:abstractNumId w:val="26"/>
  </w:num>
  <w:num w:numId="16">
    <w:abstractNumId w:val="30"/>
  </w:num>
  <w:num w:numId="17">
    <w:abstractNumId w:val="20"/>
  </w:num>
  <w:num w:numId="18">
    <w:abstractNumId w:val="93"/>
  </w:num>
  <w:num w:numId="19">
    <w:abstractNumId w:val="29"/>
  </w:num>
  <w:num w:numId="20">
    <w:abstractNumId w:val="46"/>
  </w:num>
  <w:num w:numId="21">
    <w:abstractNumId w:val="5"/>
  </w:num>
  <w:num w:numId="22">
    <w:abstractNumId w:val="59"/>
  </w:num>
  <w:num w:numId="23">
    <w:abstractNumId w:val="16"/>
  </w:num>
  <w:num w:numId="24">
    <w:abstractNumId w:val="69"/>
  </w:num>
  <w:num w:numId="25">
    <w:abstractNumId w:val="96"/>
  </w:num>
  <w:num w:numId="26">
    <w:abstractNumId w:val="50"/>
    <w:lvlOverride w:ilvl="0">
      <w:startOverride w:val="20"/>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1"/>
  </w:num>
  <w:num w:numId="29">
    <w:abstractNumId w:val="3"/>
  </w:num>
  <w:num w:numId="30">
    <w:abstractNumId w:val="2"/>
  </w:num>
  <w:num w:numId="31">
    <w:abstractNumId w:val="0"/>
  </w:num>
  <w:num w:numId="32">
    <w:abstractNumId w:val="1"/>
  </w:num>
  <w:num w:numId="33">
    <w:abstractNumId w:val="24"/>
  </w:num>
  <w:num w:numId="34">
    <w:abstractNumId w:val="36"/>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35">
    <w:abstractNumId w:val="55"/>
  </w:num>
  <w:num w:numId="36">
    <w:abstractNumId w:val="74"/>
  </w:num>
  <w:num w:numId="37">
    <w:abstractNumId w:val="34"/>
  </w:num>
  <w:num w:numId="38">
    <w:abstractNumId w:val="87"/>
  </w:num>
  <w:num w:numId="39">
    <w:abstractNumId w:val="91"/>
  </w:num>
  <w:num w:numId="40">
    <w:abstractNumId w:val="62"/>
  </w:num>
  <w:num w:numId="41">
    <w:abstractNumId w:val="40"/>
  </w:num>
  <w:num w:numId="42">
    <w:abstractNumId w:val="80"/>
  </w:num>
  <w:num w:numId="43">
    <w:abstractNumId w:val="81"/>
  </w:num>
  <w:num w:numId="44">
    <w:abstractNumId w:val="8"/>
  </w:num>
  <w:num w:numId="45">
    <w:abstractNumId w:val="92"/>
  </w:num>
  <w:num w:numId="46">
    <w:abstractNumId w:val="58"/>
  </w:num>
  <w:num w:numId="47">
    <w:abstractNumId w:val="33"/>
  </w:num>
  <w:num w:numId="48">
    <w:abstractNumId w:val="17"/>
  </w:num>
  <w:num w:numId="49">
    <w:abstractNumId w:val="48"/>
  </w:num>
  <w:num w:numId="50">
    <w:abstractNumId w:val="21"/>
  </w:num>
  <w:num w:numId="51">
    <w:abstractNumId w:val="90"/>
  </w:num>
  <w:num w:numId="52">
    <w:abstractNumId w:val="83"/>
  </w:num>
  <w:num w:numId="53">
    <w:abstractNumId w:val="4"/>
  </w:num>
  <w:num w:numId="54">
    <w:abstractNumId w:val="41"/>
  </w:num>
  <w:num w:numId="55">
    <w:abstractNumId w:val="27"/>
  </w:num>
  <w:num w:numId="56">
    <w:abstractNumId w:val="68"/>
  </w:num>
  <w:num w:numId="57">
    <w:abstractNumId w:val="11"/>
  </w:num>
  <w:num w:numId="58">
    <w:abstractNumId w:val="13"/>
  </w:num>
  <w:num w:numId="59">
    <w:abstractNumId w:val="94"/>
  </w:num>
  <w:num w:numId="60">
    <w:abstractNumId w:val="36"/>
  </w:num>
  <w:num w:numId="61">
    <w:abstractNumId w:val="50"/>
  </w:num>
  <w:num w:numId="62">
    <w:abstractNumId w:val="9"/>
  </w:num>
  <w:num w:numId="63">
    <w:abstractNumId w:val="82"/>
  </w:num>
  <w:num w:numId="64">
    <w:abstractNumId w:val="38"/>
  </w:num>
  <w:num w:numId="65">
    <w:abstractNumId w:val="43"/>
  </w:num>
  <w:num w:numId="66">
    <w:abstractNumId w:val="42"/>
  </w:num>
  <w:num w:numId="67">
    <w:abstractNumId w:val="45"/>
  </w:num>
  <w:num w:numId="68">
    <w:abstractNumId w:val="47"/>
  </w:num>
  <w:num w:numId="69">
    <w:abstractNumId w:val="67"/>
  </w:num>
  <w:num w:numId="70">
    <w:abstractNumId w:val="95"/>
  </w:num>
  <w:num w:numId="71">
    <w:abstractNumId w:val="51"/>
  </w:num>
  <w:num w:numId="72">
    <w:abstractNumId w:val="88"/>
  </w:num>
  <w:num w:numId="73">
    <w:abstractNumId w:val="18"/>
  </w:num>
  <w:num w:numId="74">
    <w:abstractNumId w:val="52"/>
  </w:num>
  <w:num w:numId="75">
    <w:abstractNumId w:val="22"/>
  </w:num>
  <w:num w:numId="7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2"/>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9"/>
  </w:num>
  <w:num w:numId="88">
    <w:abstractNumId w:val="7"/>
  </w:num>
  <w:num w:numId="89">
    <w:abstractNumId w:val="78"/>
  </w:num>
  <w:num w:numId="90">
    <w:abstractNumId w:val="49"/>
  </w:num>
  <w:num w:numId="91">
    <w:abstractNumId w:val="76"/>
  </w:num>
  <w:num w:numId="92">
    <w:abstractNumId w:val="66"/>
  </w:num>
  <w:num w:numId="93">
    <w:abstractNumId w:val="56"/>
  </w:num>
  <w:num w:numId="94">
    <w:abstractNumId w:val="71"/>
  </w:num>
  <w:num w:numId="95">
    <w:abstractNumId w:val="14"/>
  </w:num>
  <w:num w:numId="96">
    <w:abstractNumId w:val="65"/>
  </w:num>
  <w:num w:numId="97">
    <w:abstractNumId w:val="10"/>
  </w:num>
  <w:num w:numId="98">
    <w:abstractNumId w:val="63"/>
  </w:num>
  <w:num w:numId="99">
    <w:abstractNumId w:val="19"/>
  </w:num>
  <w:num w:numId="100">
    <w:abstractNumId w:val="70"/>
  </w:num>
  <w:num w:numId="101">
    <w:abstractNumId w:val="4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28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49E"/>
    <w:rsid w:val="00001C7B"/>
    <w:rsid w:val="00001C82"/>
    <w:rsid w:val="000036C0"/>
    <w:rsid w:val="000050EF"/>
    <w:rsid w:val="00006922"/>
    <w:rsid w:val="00007809"/>
    <w:rsid w:val="00007D9E"/>
    <w:rsid w:val="00010F68"/>
    <w:rsid w:val="000117FD"/>
    <w:rsid w:val="00011951"/>
    <w:rsid w:val="0001357D"/>
    <w:rsid w:val="00013A50"/>
    <w:rsid w:val="00013A69"/>
    <w:rsid w:val="00013EBA"/>
    <w:rsid w:val="000146F8"/>
    <w:rsid w:val="00014EE3"/>
    <w:rsid w:val="0001530E"/>
    <w:rsid w:val="00015426"/>
    <w:rsid w:val="000154F5"/>
    <w:rsid w:val="000158F6"/>
    <w:rsid w:val="0001598C"/>
    <w:rsid w:val="00015E06"/>
    <w:rsid w:val="0001650D"/>
    <w:rsid w:val="00016EC2"/>
    <w:rsid w:val="00017A51"/>
    <w:rsid w:val="00020F48"/>
    <w:rsid w:val="00021779"/>
    <w:rsid w:val="0002309A"/>
    <w:rsid w:val="00023E54"/>
    <w:rsid w:val="000244D7"/>
    <w:rsid w:val="00024953"/>
    <w:rsid w:val="0002497C"/>
    <w:rsid w:val="00024B0B"/>
    <w:rsid w:val="000254FF"/>
    <w:rsid w:val="00025BD9"/>
    <w:rsid w:val="00025BED"/>
    <w:rsid w:val="000262D9"/>
    <w:rsid w:val="00026435"/>
    <w:rsid w:val="00026ECD"/>
    <w:rsid w:val="000308FB"/>
    <w:rsid w:val="0003161F"/>
    <w:rsid w:val="00031AFE"/>
    <w:rsid w:val="00031BF9"/>
    <w:rsid w:val="000320E8"/>
    <w:rsid w:val="000323E0"/>
    <w:rsid w:val="00032D74"/>
    <w:rsid w:val="00034582"/>
    <w:rsid w:val="00036B7E"/>
    <w:rsid w:val="000376EF"/>
    <w:rsid w:val="00041AD7"/>
    <w:rsid w:val="00041D5D"/>
    <w:rsid w:val="00041ECB"/>
    <w:rsid w:val="00042B02"/>
    <w:rsid w:val="0004352A"/>
    <w:rsid w:val="00043979"/>
    <w:rsid w:val="00045337"/>
    <w:rsid w:val="000468D0"/>
    <w:rsid w:val="000473BA"/>
    <w:rsid w:val="000474C4"/>
    <w:rsid w:val="000475D8"/>
    <w:rsid w:val="00047CF0"/>
    <w:rsid w:val="00050FA1"/>
    <w:rsid w:val="0005109C"/>
    <w:rsid w:val="00051D49"/>
    <w:rsid w:val="000524C4"/>
    <w:rsid w:val="00052540"/>
    <w:rsid w:val="000535FB"/>
    <w:rsid w:val="00053C55"/>
    <w:rsid w:val="00053DFB"/>
    <w:rsid w:val="000544B5"/>
    <w:rsid w:val="00054AFC"/>
    <w:rsid w:val="0005571D"/>
    <w:rsid w:val="000565F4"/>
    <w:rsid w:val="00056B90"/>
    <w:rsid w:val="000575B9"/>
    <w:rsid w:val="000578B3"/>
    <w:rsid w:val="00057ACF"/>
    <w:rsid w:val="00057B02"/>
    <w:rsid w:val="00057BA6"/>
    <w:rsid w:val="00060379"/>
    <w:rsid w:val="0006239A"/>
    <w:rsid w:val="0006446D"/>
    <w:rsid w:val="0006596D"/>
    <w:rsid w:val="00065C17"/>
    <w:rsid w:val="00065C86"/>
    <w:rsid w:val="00066586"/>
    <w:rsid w:val="00067126"/>
    <w:rsid w:val="000671A3"/>
    <w:rsid w:val="00067AEB"/>
    <w:rsid w:val="00067B18"/>
    <w:rsid w:val="000703C7"/>
    <w:rsid w:val="000709D5"/>
    <w:rsid w:val="00070CFC"/>
    <w:rsid w:val="00070E55"/>
    <w:rsid w:val="0007131A"/>
    <w:rsid w:val="000718C8"/>
    <w:rsid w:val="0007253B"/>
    <w:rsid w:val="00075B31"/>
    <w:rsid w:val="000802AF"/>
    <w:rsid w:val="00080681"/>
    <w:rsid w:val="00080D8D"/>
    <w:rsid w:val="000828E4"/>
    <w:rsid w:val="000828F3"/>
    <w:rsid w:val="000848A8"/>
    <w:rsid w:val="000851E1"/>
    <w:rsid w:val="0008548B"/>
    <w:rsid w:val="00086546"/>
    <w:rsid w:val="000876B1"/>
    <w:rsid w:val="0009062C"/>
    <w:rsid w:val="00090CFA"/>
    <w:rsid w:val="00090F98"/>
    <w:rsid w:val="00091F53"/>
    <w:rsid w:val="00092121"/>
    <w:rsid w:val="00092593"/>
    <w:rsid w:val="00092659"/>
    <w:rsid w:val="00092E99"/>
    <w:rsid w:val="00093719"/>
    <w:rsid w:val="00095245"/>
    <w:rsid w:val="00096075"/>
    <w:rsid w:val="0009631B"/>
    <w:rsid w:val="0009633A"/>
    <w:rsid w:val="0009684E"/>
    <w:rsid w:val="00097504"/>
    <w:rsid w:val="00097E4A"/>
    <w:rsid w:val="000A012E"/>
    <w:rsid w:val="000A1B74"/>
    <w:rsid w:val="000A2592"/>
    <w:rsid w:val="000A2EED"/>
    <w:rsid w:val="000A313E"/>
    <w:rsid w:val="000A4921"/>
    <w:rsid w:val="000A56A6"/>
    <w:rsid w:val="000A59EB"/>
    <w:rsid w:val="000A66DF"/>
    <w:rsid w:val="000A6BD5"/>
    <w:rsid w:val="000A73D9"/>
    <w:rsid w:val="000A7446"/>
    <w:rsid w:val="000A78B7"/>
    <w:rsid w:val="000B0A40"/>
    <w:rsid w:val="000B2B9C"/>
    <w:rsid w:val="000B36ED"/>
    <w:rsid w:val="000B3803"/>
    <w:rsid w:val="000B3CB1"/>
    <w:rsid w:val="000B4BE3"/>
    <w:rsid w:val="000B4F42"/>
    <w:rsid w:val="000B57DA"/>
    <w:rsid w:val="000B6237"/>
    <w:rsid w:val="000B6AB7"/>
    <w:rsid w:val="000B6EB2"/>
    <w:rsid w:val="000B7684"/>
    <w:rsid w:val="000B7FA5"/>
    <w:rsid w:val="000C00DF"/>
    <w:rsid w:val="000C060D"/>
    <w:rsid w:val="000C08AC"/>
    <w:rsid w:val="000C1351"/>
    <w:rsid w:val="000C1C3B"/>
    <w:rsid w:val="000C2310"/>
    <w:rsid w:val="000C4615"/>
    <w:rsid w:val="000C4925"/>
    <w:rsid w:val="000C5C89"/>
    <w:rsid w:val="000C5D96"/>
    <w:rsid w:val="000C605C"/>
    <w:rsid w:val="000C622F"/>
    <w:rsid w:val="000C6F40"/>
    <w:rsid w:val="000C795B"/>
    <w:rsid w:val="000C7EB7"/>
    <w:rsid w:val="000D1358"/>
    <w:rsid w:val="000D1406"/>
    <w:rsid w:val="000D1833"/>
    <w:rsid w:val="000D1855"/>
    <w:rsid w:val="000D1B71"/>
    <w:rsid w:val="000D1E2B"/>
    <w:rsid w:val="000D2C83"/>
    <w:rsid w:val="000D5174"/>
    <w:rsid w:val="000D6A21"/>
    <w:rsid w:val="000D74BC"/>
    <w:rsid w:val="000E009C"/>
    <w:rsid w:val="000E1577"/>
    <w:rsid w:val="000E2745"/>
    <w:rsid w:val="000E2862"/>
    <w:rsid w:val="000E2C59"/>
    <w:rsid w:val="000E2F73"/>
    <w:rsid w:val="000E3364"/>
    <w:rsid w:val="000E44FC"/>
    <w:rsid w:val="000E4EE0"/>
    <w:rsid w:val="000E6BCD"/>
    <w:rsid w:val="000E7D59"/>
    <w:rsid w:val="000F001D"/>
    <w:rsid w:val="000F107D"/>
    <w:rsid w:val="000F197F"/>
    <w:rsid w:val="000F2D5F"/>
    <w:rsid w:val="000F3366"/>
    <w:rsid w:val="000F3CC8"/>
    <w:rsid w:val="000F41A6"/>
    <w:rsid w:val="000F487C"/>
    <w:rsid w:val="000F4B3D"/>
    <w:rsid w:val="000F5440"/>
    <w:rsid w:val="000F5E7E"/>
    <w:rsid w:val="000F6D89"/>
    <w:rsid w:val="000F6E05"/>
    <w:rsid w:val="000F76C7"/>
    <w:rsid w:val="00100F68"/>
    <w:rsid w:val="001012E1"/>
    <w:rsid w:val="00101DD0"/>
    <w:rsid w:val="00101E7C"/>
    <w:rsid w:val="0010261E"/>
    <w:rsid w:val="00102C8A"/>
    <w:rsid w:val="00103DF7"/>
    <w:rsid w:val="00104F81"/>
    <w:rsid w:val="00105A02"/>
    <w:rsid w:val="00105ED0"/>
    <w:rsid w:val="0010605A"/>
    <w:rsid w:val="001060AE"/>
    <w:rsid w:val="00106111"/>
    <w:rsid w:val="001071A8"/>
    <w:rsid w:val="0010731F"/>
    <w:rsid w:val="0011026A"/>
    <w:rsid w:val="00111274"/>
    <w:rsid w:val="001128C4"/>
    <w:rsid w:val="00112E5C"/>
    <w:rsid w:val="00113E89"/>
    <w:rsid w:val="00114AAB"/>
    <w:rsid w:val="0011510F"/>
    <w:rsid w:val="001152C1"/>
    <w:rsid w:val="001158F4"/>
    <w:rsid w:val="001160ED"/>
    <w:rsid w:val="001163B3"/>
    <w:rsid w:val="0012010C"/>
    <w:rsid w:val="00120750"/>
    <w:rsid w:val="00121400"/>
    <w:rsid w:val="00121502"/>
    <w:rsid w:val="00122167"/>
    <w:rsid w:val="00122905"/>
    <w:rsid w:val="00122BFD"/>
    <w:rsid w:val="00123172"/>
    <w:rsid w:val="00123932"/>
    <w:rsid w:val="00124BFD"/>
    <w:rsid w:val="00125260"/>
    <w:rsid w:val="00126980"/>
    <w:rsid w:val="00131063"/>
    <w:rsid w:val="00132416"/>
    <w:rsid w:val="001327CB"/>
    <w:rsid w:val="00133E14"/>
    <w:rsid w:val="00135128"/>
    <w:rsid w:val="00135A31"/>
    <w:rsid w:val="00137687"/>
    <w:rsid w:val="00137844"/>
    <w:rsid w:val="0013788E"/>
    <w:rsid w:val="00137BA3"/>
    <w:rsid w:val="001402A9"/>
    <w:rsid w:val="00140697"/>
    <w:rsid w:val="00141883"/>
    <w:rsid w:val="00141B26"/>
    <w:rsid w:val="00141D7C"/>
    <w:rsid w:val="00142AFF"/>
    <w:rsid w:val="001434F6"/>
    <w:rsid w:val="001435A9"/>
    <w:rsid w:val="001435F6"/>
    <w:rsid w:val="0014360E"/>
    <w:rsid w:val="0014369B"/>
    <w:rsid w:val="00143D0C"/>
    <w:rsid w:val="0014410E"/>
    <w:rsid w:val="00144191"/>
    <w:rsid w:val="00144EBF"/>
    <w:rsid w:val="00145D0B"/>
    <w:rsid w:val="0014621E"/>
    <w:rsid w:val="00146AA9"/>
    <w:rsid w:val="00146BC7"/>
    <w:rsid w:val="0014749B"/>
    <w:rsid w:val="0014797A"/>
    <w:rsid w:val="001517C4"/>
    <w:rsid w:val="0015197C"/>
    <w:rsid w:val="00152C22"/>
    <w:rsid w:val="001548FB"/>
    <w:rsid w:val="001548FE"/>
    <w:rsid w:val="00154A4F"/>
    <w:rsid w:val="0015614A"/>
    <w:rsid w:val="001572E5"/>
    <w:rsid w:val="001577FF"/>
    <w:rsid w:val="00157CC2"/>
    <w:rsid w:val="00160A37"/>
    <w:rsid w:val="00161044"/>
    <w:rsid w:val="001611CA"/>
    <w:rsid w:val="00161443"/>
    <w:rsid w:val="001614E0"/>
    <w:rsid w:val="00161AF4"/>
    <w:rsid w:val="00162496"/>
    <w:rsid w:val="001627CF"/>
    <w:rsid w:val="00163426"/>
    <w:rsid w:val="0016352C"/>
    <w:rsid w:val="0016432A"/>
    <w:rsid w:val="001646B7"/>
    <w:rsid w:val="00165123"/>
    <w:rsid w:val="00166070"/>
    <w:rsid w:val="001666B1"/>
    <w:rsid w:val="00167AE6"/>
    <w:rsid w:val="00167F8A"/>
    <w:rsid w:val="0017045B"/>
    <w:rsid w:val="00170CC0"/>
    <w:rsid w:val="00171019"/>
    <w:rsid w:val="00171C81"/>
    <w:rsid w:val="00171FBA"/>
    <w:rsid w:val="0017248E"/>
    <w:rsid w:val="00172F5D"/>
    <w:rsid w:val="001732D6"/>
    <w:rsid w:val="001735AE"/>
    <w:rsid w:val="0017397B"/>
    <w:rsid w:val="00173C83"/>
    <w:rsid w:val="00174AD4"/>
    <w:rsid w:val="00174D03"/>
    <w:rsid w:val="001766AC"/>
    <w:rsid w:val="00176A20"/>
    <w:rsid w:val="00176A43"/>
    <w:rsid w:val="00176DB5"/>
    <w:rsid w:val="00177B2E"/>
    <w:rsid w:val="0018009A"/>
    <w:rsid w:val="001817F5"/>
    <w:rsid w:val="0018181B"/>
    <w:rsid w:val="0018326A"/>
    <w:rsid w:val="001842B1"/>
    <w:rsid w:val="001845AA"/>
    <w:rsid w:val="001846D7"/>
    <w:rsid w:val="00184948"/>
    <w:rsid w:val="001849CD"/>
    <w:rsid w:val="001850D6"/>
    <w:rsid w:val="00185947"/>
    <w:rsid w:val="00185B7A"/>
    <w:rsid w:val="00186EA6"/>
    <w:rsid w:val="00186F81"/>
    <w:rsid w:val="00187551"/>
    <w:rsid w:val="00190F8A"/>
    <w:rsid w:val="00192868"/>
    <w:rsid w:val="0019403D"/>
    <w:rsid w:val="0019407E"/>
    <w:rsid w:val="001948DC"/>
    <w:rsid w:val="00195C0D"/>
    <w:rsid w:val="00196EF4"/>
    <w:rsid w:val="00197425"/>
    <w:rsid w:val="001A0053"/>
    <w:rsid w:val="001A1268"/>
    <w:rsid w:val="001A14CF"/>
    <w:rsid w:val="001A151B"/>
    <w:rsid w:val="001A1B02"/>
    <w:rsid w:val="001A2607"/>
    <w:rsid w:val="001A3D7B"/>
    <w:rsid w:val="001A5C52"/>
    <w:rsid w:val="001A5C78"/>
    <w:rsid w:val="001A667C"/>
    <w:rsid w:val="001A68A9"/>
    <w:rsid w:val="001A6A44"/>
    <w:rsid w:val="001A6C58"/>
    <w:rsid w:val="001A74C0"/>
    <w:rsid w:val="001A7A96"/>
    <w:rsid w:val="001A7CE4"/>
    <w:rsid w:val="001A7F29"/>
    <w:rsid w:val="001B0370"/>
    <w:rsid w:val="001B0466"/>
    <w:rsid w:val="001B14FF"/>
    <w:rsid w:val="001B1954"/>
    <w:rsid w:val="001B1DF2"/>
    <w:rsid w:val="001B22C1"/>
    <w:rsid w:val="001B2601"/>
    <w:rsid w:val="001B4993"/>
    <w:rsid w:val="001B4E10"/>
    <w:rsid w:val="001B5BC1"/>
    <w:rsid w:val="001B706B"/>
    <w:rsid w:val="001B775A"/>
    <w:rsid w:val="001C03FF"/>
    <w:rsid w:val="001C06D4"/>
    <w:rsid w:val="001C10D2"/>
    <w:rsid w:val="001C1E96"/>
    <w:rsid w:val="001C28B5"/>
    <w:rsid w:val="001C39B2"/>
    <w:rsid w:val="001C3F9A"/>
    <w:rsid w:val="001C506C"/>
    <w:rsid w:val="001C5C1D"/>
    <w:rsid w:val="001C5DC7"/>
    <w:rsid w:val="001C625A"/>
    <w:rsid w:val="001C63AE"/>
    <w:rsid w:val="001C64C1"/>
    <w:rsid w:val="001D0084"/>
    <w:rsid w:val="001D02FF"/>
    <w:rsid w:val="001D09F3"/>
    <w:rsid w:val="001D176C"/>
    <w:rsid w:val="001D1D95"/>
    <w:rsid w:val="001D1F52"/>
    <w:rsid w:val="001D2040"/>
    <w:rsid w:val="001D20C9"/>
    <w:rsid w:val="001D38A3"/>
    <w:rsid w:val="001D391C"/>
    <w:rsid w:val="001D3DE0"/>
    <w:rsid w:val="001D4022"/>
    <w:rsid w:val="001D4925"/>
    <w:rsid w:val="001D51D1"/>
    <w:rsid w:val="001D550A"/>
    <w:rsid w:val="001D5D5A"/>
    <w:rsid w:val="001D6090"/>
    <w:rsid w:val="001D64B0"/>
    <w:rsid w:val="001D7B98"/>
    <w:rsid w:val="001E0BC4"/>
    <w:rsid w:val="001E1B84"/>
    <w:rsid w:val="001E24BE"/>
    <w:rsid w:val="001E2F91"/>
    <w:rsid w:val="001E4844"/>
    <w:rsid w:val="001E4BB5"/>
    <w:rsid w:val="001E53AB"/>
    <w:rsid w:val="001E5613"/>
    <w:rsid w:val="001E5C8F"/>
    <w:rsid w:val="001E5F9A"/>
    <w:rsid w:val="001E6021"/>
    <w:rsid w:val="001E6AF9"/>
    <w:rsid w:val="001E7366"/>
    <w:rsid w:val="001E7B2A"/>
    <w:rsid w:val="001F1A99"/>
    <w:rsid w:val="001F22F2"/>
    <w:rsid w:val="001F26D2"/>
    <w:rsid w:val="001F38AB"/>
    <w:rsid w:val="001F3E89"/>
    <w:rsid w:val="001F3FF2"/>
    <w:rsid w:val="001F4381"/>
    <w:rsid w:val="001F43AA"/>
    <w:rsid w:val="001F4C7A"/>
    <w:rsid w:val="001F58E1"/>
    <w:rsid w:val="001F76AE"/>
    <w:rsid w:val="002006A0"/>
    <w:rsid w:val="00200784"/>
    <w:rsid w:val="00200D51"/>
    <w:rsid w:val="0020125B"/>
    <w:rsid w:val="002017B3"/>
    <w:rsid w:val="0020192C"/>
    <w:rsid w:val="00201EC3"/>
    <w:rsid w:val="00202354"/>
    <w:rsid w:val="0020351F"/>
    <w:rsid w:val="002044AC"/>
    <w:rsid w:val="00204FE8"/>
    <w:rsid w:val="00205893"/>
    <w:rsid w:val="00207B6E"/>
    <w:rsid w:val="00210F89"/>
    <w:rsid w:val="002119CF"/>
    <w:rsid w:val="00212483"/>
    <w:rsid w:val="002142AF"/>
    <w:rsid w:val="00215078"/>
    <w:rsid w:val="00215581"/>
    <w:rsid w:val="00215822"/>
    <w:rsid w:val="00216056"/>
    <w:rsid w:val="002177BF"/>
    <w:rsid w:val="002206A0"/>
    <w:rsid w:val="00220920"/>
    <w:rsid w:val="002212FA"/>
    <w:rsid w:val="002215F2"/>
    <w:rsid w:val="00221765"/>
    <w:rsid w:val="00223504"/>
    <w:rsid w:val="00223A2F"/>
    <w:rsid w:val="002243FC"/>
    <w:rsid w:val="00224D5B"/>
    <w:rsid w:val="00224E40"/>
    <w:rsid w:val="002255AD"/>
    <w:rsid w:val="0022789B"/>
    <w:rsid w:val="00230915"/>
    <w:rsid w:val="00230BCA"/>
    <w:rsid w:val="0023150E"/>
    <w:rsid w:val="00233347"/>
    <w:rsid w:val="00233CC3"/>
    <w:rsid w:val="00235613"/>
    <w:rsid w:val="002359B7"/>
    <w:rsid w:val="00235C9A"/>
    <w:rsid w:val="0023671F"/>
    <w:rsid w:val="00236ADE"/>
    <w:rsid w:val="00236D3F"/>
    <w:rsid w:val="002378ED"/>
    <w:rsid w:val="00237F1C"/>
    <w:rsid w:val="00240586"/>
    <w:rsid w:val="00240FED"/>
    <w:rsid w:val="002419BF"/>
    <w:rsid w:val="00241A24"/>
    <w:rsid w:val="002421DD"/>
    <w:rsid w:val="0024333C"/>
    <w:rsid w:val="00244E52"/>
    <w:rsid w:val="00245311"/>
    <w:rsid w:val="00245354"/>
    <w:rsid w:val="00245C9F"/>
    <w:rsid w:val="00246021"/>
    <w:rsid w:val="00246BB9"/>
    <w:rsid w:val="0025017F"/>
    <w:rsid w:val="00251B73"/>
    <w:rsid w:val="00251C53"/>
    <w:rsid w:val="00251E29"/>
    <w:rsid w:val="00252C50"/>
    <w:rsid w:val="0025395B"/>
    <w:rsid w:val="00253C06"/>
    <w:rsid w:val="00253F44"/>
    <w:rsid w:val="00254D6C"/>
    <w:rsid w:val="002558B2"/>
    <w:rsid w:val="002559CE"/>
    <w:rsid w:val="00255BA8"/>
    <w:rsid w:val="00256B8E"/>
    <w:rsid w:val="00256CF1"/>
    <w:rsid w:val="00257BEB"/>
    <w:rsid w:val="00260147"/>
    <w:rsid w:val="00260966"/>
    <w:rsid w:val="002612C4"/>
    <w:rsid w:val="00261A1D"/>
    <w:rsid w:val="00262222"/>
    <w:rsid w:val="002632D2"/>
    <w:rsid w:val="0026491F"/>
    <w:rsid w:val="0026499A"/>
    <w:rsid w:val="00264DAF"/>
    <w:rsid w:val="00265060"/>
    <w:rsid w:val="00265F95"/>
    <w:rsid w:val="00266AF0"/>
    <w:rsid w:val="00267065"/>
    <w:rsid w:val="00267A10"/>
    <w:rsid w:val="00270EC4"/>
    <w:rsid w:val="0027161A"/>
    <w:rsid w:val="00271D95"/>
    <w:rsid w:val="00271E42"/>
    <w:rsid w:val="002728F7"/>
    <w:rsid w:val="00272A18"/>
    <w:rsid w:val="00272E83"/>
    <w:rsid w:val="00272F06"/>
    <w:rsid w:val="00273217"/>
    <w:rsid w:val="0027376D"/>
    <w:rsid w:val="00277080"/>
    <w:rsid w:val="00277637"/>
    <w:rsid w:val="0028001D"/>
    <w:rsid w:val="00280BAB"/>
    <w:rsid w:val="00280EFB"/>
    <w:rsid w:val="002812ED"/>
    <w:rsid w:val="00282235"/>
    <w:rsid w:val="002825EC"/>
    <w:rsid w:val="00283424"/>
    <w:rsid w:val="0028367F"/>
    <w:rsid w:val="00283A1A"/>
    <w:rsid w:val="002841BE"/>
    <w:rsid w:val="00286383"/>
    <w:rsid w:val="0028707F"/>
    <w:rsid w:val="002872BD"/>
    <w:rsid w:val="00287E6D"/>
    <w:rsid w:val="0029000A"/>
    <w:rsid w:val="00290AD8"/>
    <w:rsid w:val="00291068"/>
    <w:rsid w:val="00291256"/>
    <w:rsid w:val="00291766"/>
    <w:rsid w:val="002917B3"/>
    <w:rsid w:val="002918B8"/>
    <w:rsid w:val="00291A98"/>
    <w:rsid w:val="002925D1"/>
    <w:rsid w:val="00292EE7"/>
    <w:rsid w:val="0029385D"/>
    <w:rsid w:val="00293D9C"/>
    <w:rsid w:val="00294491"/>
    <w:rsid w:val="0029515A"/>
    <w:rsid w:val="0029588E"/>
    <w:rsid w:val="00295F81"/>
    <w:rsid w:val="002974BF"/>
    <w:rsid w:val="00297664"/>
    <w:rsid w:val="002977D8"/>
    <w:rsid w:val="002A002A"/>
    <w:rsid w:val="002A00E9"/>
    <w:rsid w:val="002A0C26"/>
    <w:rsid w:val="002A1721"/>
    <w:rsid w:val="002A1F29"/>
    <w:rsid w:val="002A27EB"/>
    <w:rsid w:val="002A2E03"/>
    <w:rsid w:val="002A3B3D"/>
    <w:rsid w:val="002A494C"/>
    <w:rsid w:val="002A4DDB"/>
    <w:rsid w:val="002A4DE8"/>
    <w:rsid w:val="002A52B3"/>
    <w:rsid w:val="002A5413"/>
    <w:rsid w:val="002A5632"/>
    <w:rsid w:val="002A5789"/>
    <w:rsid w:val="002A5C92"/>
    <w:rsid w:val="002A6A62"/>
    <w:rsid w:val="002B0949"/>
    <w:rsid w:val="002B0A99"/>
    <w:rsid w:val="002B129F"/>
    <w:rsid w:val="002B173D"/>
    <w:rsid w:val="002B22D3"/>
    <w:rsid w:val="002B2729"/>
    <w:rsid w:val="002B300F"/>
    <w:rsid w:val="002B4EE7"/>
    <w:rsid w:val="002B6A4D"/>
    <w:rsid w:val="002B6FB9"/>
    <w:rsid w:val="002B70A2"/>
    <w:rsid w:val="002C0204"/>
    <w:rsid w:val="002C0B20"/>
    <w:rsid w:val="002C0F43"/>
    <w:rsid w:val="002C11DB"/>
    <w:rsid w:val="002C1509"/>
    <w:rsid w:val="002C1D07"/>
    <w:rsid w:val="002C1E6E"/>
    <w:rsid w:val="002C200B"/>
    <w:rsid w:val="002C4CE1"/>
    <w:rsid w:val="002C4DAA"/>
    <w:rsid w:val="002C5462"/>
    <w:rsid w:val="002C560F"/>
    <w:rsid w:val="002C5ACA"/>
    <w:rsid w:val="002C6187"/>
    <w:rsid w:val="002C6E70"/>
    <w:rsid w:val="002C7729"/>
    <w:rsid w:val="002D05DC"/>
    <w:rsid w:val="002D0FC7"/>
    <w:rsid w:val="002D1779"/>
    <w:rsid w:val="002D179A"/>
    <w:rsid w:val="002D213A"/>
    <w:rsid w:val="002D21D5"/>
    <w:rsid w:val="002D2F05"/>
    <w:rsid w:val="002D38FB"/>
    <w:rsid w:val="002D46F5"/>
    <w:rsid w:val="002D62CF"/>
    <w:rsid w:val="002D6BF3"/>
    <w:rsid w:val="002D7208"/>
    <w:rsid w:val="002D7AD9"/>
    <w:rsid w:val="002E05D4"/>
    <w:rsid w:val="002E24F9"/>
    <w:rsid w:val="002E2EF2"/>
    <w:rsid w:val="002E38B9"/>
    <w:rsid w:val="002E393E"/>
    <w:rsid w:val="002E44B6"/>
    <w:rsid w:val="002E492C"/>
    <w:rsid w:val="002E4E00"/>
    <w:rsid w:val="002E528E"/>
    <w:rsid w:val="002E5A8A"/>
    <w:rsid w:val="002E61DD"/>
    <w:rsid w:val="002E74FD"/>
    <w:rsid w:val="002E7B7F"/>
    <w:rsid w:val="002F0175"/>
    <w:rsid w:val="002F0444"/>
    <w:rsid w:val="002F1746"/>
    <w:rsid w:val="002F18CE"/>
    <w:rsid w:val="002F2258"/>
    <w:rsid w:val="002F2B8C"/>
    <w:rsid w:val="002F300F"/>
    <w:rsid w:val="002F316F"/>
    <w:rsid w:val="002F345E"/>
    <w:rsid w:val="002F4796"/>
    <w:rsid w:val="002F4C5B"/>
    <w:rsid w:val="002F6CD6"/>
    <w:rsid w:val="002F6FA2"/>
    <w:rsid w:val="002F750C"/>
    <w:rsid w:val="00300166"/>
    <w:rsid w:val="00301D20"/>
    <w:rsid w:val="003024E2"/>
    <w:rsid w:val="003024EE"/>
    <w:rsid w:val="0030326A"/>
    <w:rsid w:val="00303503"/>
    <w:rsid w:val="00303B94"/>
    <w:rsid w:val="003042AF"/>
    <w:rsid w:val="00304B5E"/>
    <w:rsid w:val="003052E9"/>
    <w:rsid w:val="0030587B"/>
    <w:rsid w:val="00306228"/>
    <w:rsid w:val="003065AC"/>
    <w:rsid w:val="003070A8"/>
    <w:rsid w:val="00307103"/>
    <w:rsid w:val="003074DF"/>
    <w:rsid w:val="003079FE"/>
    <w:rsid w:val="00307B90"/>
    <w:rsid w:val="00307C35"/>
    <w:rsid w:val="0031002F"/>
    <w:rsid w:val="0031006B"/>
    <w:rsid w:val="00310117"/>
    <w:rsid w:val="0031223E"/>
    <w:rsid w:val="0031254B"/>
    <w:rsid w:val="00312C1C"/>
    <w:rsid w:val="00313FF1"/>
    <w:rsid w:val="00314329"/>
    <w:rsid w:val="0031519F"/>
    <w:rsid w:val="00315254"/>
    <w:rsid w:val="00315730"/>
    <w:rsid w:val="00315A84"/>
    <w:rsid w:val="00316497"/>
    <w:rsid w:val="003171E8"/>
    <w:rsid w:val="0031746F"/>
    <w:rsid w:val="00322974"/>
    <w:rsid w:val="003230FC"/>
    <w:rsid w:val="00323652"/>
    <w:rsid w:val="00323D58"/>
    <w:rsid w:val="003240E3"/>
    <w:rsid w:val="003245DA"/>
    <w:rsid w:val="0032477C"/>
    <w:rsid w:val="003248B0"/>
    <w:rsid w:val="00324919"/>
    <w:rsid w:val="003258B8"/>
    <w:rsid w:val="00325C1B"/>
    <w:rsid w:val="0032618D"/>
    <w:rsid w:val="00326255"/>
    <w:rsid w:val="00327A9B"/>
    <w:rsid w:val="00327F76"/>
    <w:rsid w:val="00330015"/>
    <w:rsid w:val="0033055E"/>
    <w:rsid w:val="003308F5"/>
    <w:rsid w:val="00330BD4"/>
    <w:rsid w:val="00331637"/>
    <w:rsid w:val="00331748"/>
    <w:rsid w:val="003317F8"/>
    <w:rsid w:val="00332A58"/>
    <w:rsid w:val="00332B34"/>
    <w:rsid w:val="00335121"/>
    <w:rsid w:val="00335145"/>
    <w:rsid w:val="00335313"/>
    <w:rsid w:val="00336CD1"/>
    <w:rsid w:val="00337609"/>
    <w:rsid w:val="00337613"/>
    <w:rsid w:val="0033770F"/>
    <w:rsid w:val="00337C7E"/>
    <w:rsid w:val="00337F3F"/>
    <w:rsid w:val="0034024E"/>
    <w:rsid w:val="003402D4"/>
    <w:rsid w:val="003407C3"/>
    <w:rsid w:val="00340AB2"/>
    <w:rsid w:val="0034165C"/>
    <w:rsid w:val="003417EE"/>
    <w:rsid w:val="003423E0"/>
    <w:rsid w:val="0034252E"/>
    <w:rsid w:val="0034273C"/>
    <w:rsid w:val="0034397E"/>
    <w:rsid w:val="00344D77"/>
    <w:rsid w:val="00345894"/>
    <w:rsid w:val="00347DC5"/>
    <w:rsid w:val="003500C2"/>
    <w:rsid w:val="00350950"/>
    <w:rsid w:val="003517A6"/>
    <w:rsid w:val="00351B5D"/>
    <w:rsid w:val="00351B66"/>
    <w:rsid w:val="00351EFB"/>
    <w:rsid w:val="00352042"/>
    <w:rsid w:val="00352083"/>
    <w:rsid w:val="0035300C"/>
    <w:rsid w:val="00353FF7"/>
    <w:rsid w:val="003550B4"/>
    <w:rsid w:val="003552A5"/>
    <w:rsid w:val="0035590D"/>
    <w:rsid w:val="003574C4"/>
    <w:rsid w:val="00357D9E"/>
    <w:rsid w:val="00360301"/>
    <w:rsid w:val="003611AC"/>
    <w:rsid w:val="0036198B"/>
    <w:rsid w:val="00361A2C"/>
    <w:rsid w:val="0036206E"/>
    <w:rsid w:val="00362149"/>
    <w:rsid w:val="003621D7"/>
    <w:rsid w:val="00362421"/>
    <w:rsid w:val="003632F6"/>
    <w:rsid w:val="003649E1"/>
    <w:rsid w:val="00364BD0"/>
    <w:rsid w:val="00364E1B"/>
    <w:rsid w:val="00365002"/>
    <w:rsid w:val="00365236"/>
    <w:rsid w:val="00365BC0"/>
    <w:rsid w:val="00365D5E"/>
    <w:rsid w:val="00365DC2"/>
    <w:rsid w:val="00366A0E"/>
    <w:rsid w:val="00366F44"/>
    <w:rsid w:val="00367A53"/>
    <w:rsid w:val="00367C78"/>
    <w:rsid w:val="00367C80"/>
    <w:rsid w:val="00367F61"/>
    <w:rsid w:val="00370046"/>
    <w:rsid w:val="00370B68"/>
    <w:rsid w:val="003712B0"/>
    <w:rsid w:val="00371EFD"/>
    <w:rsid w:val="003725E3"/>
    <w:rsid w:val="00372700"/>
    <w:rsid w:val="00372F6C"/>
    <w:rsid w:val="0037338B"/>
    <w:rsid w:val="0037518C"/>
    <w:rsid w:val="00376255"/>
    <w:rsid w:val="00376905"/>
    <w:rsid w:val="00380E00"/>
    <w:rsid w:val="003812E5"/>
    <w:rsid w:val="00381D31"/>
    <w:rsid w:val="00381D3D"/>
    <w:rsid w:val="003821D5"/>
    <w:rsid w:val="00383333"/>
    <w:rsid w:val="00385C01"/>
    <w:rsid w:val="00387510"/>
    <w:rsid w:val="0038761A"/>
    <w:rsid w:val="00387D06"/>
    <w:rsid w:val="0039037C"/>
    <w:rsid w:val="00390797"/>
    <w:rsid w:val="00390E1F"/>
    <w:rsid w:val="0039108C"/>
    <w:rsid w:val="00391403"/>
    <w:rsid w:val="003939E9"/>
    <w:rsid w:val="00395E91"/>
    <w:rsid w:val="00396322"/>
    <w:rsid w:val="0039668C"/>
    <w:rsid w:val="00396B88"/>
    <w:rsid w:val="0039706D"/>
    <w:rsid w:val="003973F9"/>
    <w:rsid w:val="0039759F"/>
    <w:rsid w:val="00397A73"/>
    <w:rsid w:val="003A10DE"/>
    <w:rsid w:val="003A167F"/>
    <w:rsid w:val="003A26DA"/>
    <w:rsid w:val="003A2C93"/>
    <w:rsid w:val="003A3626"/>
    <w:rsid w:val="003A3B3A"/>
    <w:rsid w:val="003A4554"/>
    <w:rsid w:val="003A4874"/>
    <w:rsid w:val="003A65DF"/>
    <w:rsid w:val="003A6948"/>
    <w:rsid w:val="003A7718"/>
    <w:rsid w:val="003B023F"/>
    <w:rsid w:val="003B0D33"/>
    <w:rsid w:val="003B1F90"/>
    <w:rsid w:val="003B2C26"/>
    <w:rsid w:val="003B3803"/>
    <w:rsid w:val="003B419D"/>
    <w:rsid w:val="003B79A2"/>
    <w:rsid w:val="003B79C5"/>
    <w:rsid w:val="003B7BBF"/>
    <w:rsid w:val="003C0F0D"/>
    <w:rsid w:val="003C11B1"/>
    <w:rsid w:val="003C1989"/>
    <w:rsid w:val="003C2473"/>
    <w:rsid w:val="003C2599"/>
    <w:rsid w:val="003C2AB1"/>
    <w:rsid w:val="003C30D1"/>
    <w:rsid w:val="003C310E"/>
    <w:rsid w:val="003C3996"/>
    <w:rsid w:val="003C47FB"/>
    <w:rsid w:val="003C5406"/>
    <w:rsid w:val="003C5F1A"/>
    <w:rsid w:val="003C6999"/>
    <w:rsid w:val="003C7272"/>
    <w:rsid w:val="003C7AB1"/>
    <w:rsid w:val="003D0237"/>
    <w:rsid w:val="003D221B"/>
    <w:rsid w:val="003D231B"/>
    <w:rsid w:val="003D261D"/>
    <w:rsid w:val="003D26DF"/>
    <w:rsid w:val="003D37DD"/>
    <w:rsid w:val="003D3C29"/>
    <w:rsid w:val="003D3C4D"/>
    <w:rsid w:val="003D491A"/>
    <w:rsid w:val="003D4E84"/>
    <w:rsid w:val="003D74A3"/>
    <w:rsid w:val="003E0689"/>
    <w:rsid w:val="003E1454"/>
    <w:rsid w:val="003E2562"/>
    <w:rsid w:val="003E27B6"/>
    <w:rsid w:val="003E2812"/>
    <w:rsid w:val="003E2D30"/>
    <w:rsid w:val="003E3090"/>
    <w:rsid w:val="003E3910"/>
    <w:rsid w:val="003E4065"/>
    <w:rsid w:val="003E4491"/>
    <w:rsid w:val="003E512E"/>
    <w:rsid w:val="003E57C3"/>
    <w:rsid w:val="003E61FF"/>
    <w:rsid w:val="003E630F"/>
    <w:rsid w:val="003E6D9D"/>
    <w:rsid w:val="003E6F24"/>
    <w:rsid w:val="003E6FE4"/>
    <w:rsid w:val="003F0398"/>
    <w:rsid w:val="003F0C27"/>
    <w:rsid w:val="003F0DAE"/>
    <w:rsid w:val="003F1352"/>
    <w:rsid w:val="003F1407"/>
    <w:rsid w:val="003F1BD9"/>
    <w:rsid w:val="003F3416"/>
    <w:rsid w:val="003F4C79"/>
    <w:rsid w:val="003F4F98"/>
    <w:rsid w:val="003F544C"/>
    <w:rsid w:val="003F636A"/>
    <w:rsid w:val="003F73CD"/>
    <w:rsid w:val="004019D2"/>
    <w:rsid w:val="0040203C"/>
    <w:rsid w:val="00402B81"/>
    <w:rsid w:val="004034F7"/>
    <w:rsid w:val="0040521A"/>
    <w:rsid w:val="00405A39"/>
    <w:rsid w:val="004067E6"/>
    <w:rsid w:val="00407006"/>
    <w:rsid w:val="00407563"/>
    <w:rsid w:val="00410121"/>
    <w:rsid w:val="004101FE"/>
    <w:rsid w:val="004102E5"/>
    <w:rsid w:val="00410482"/>
    <w:rsid w:val="00410D18"/>
    <w:rsid w:val="00412B02"/>
    <w:rsid w:val="00413348"/>
    <w:rsid w:val="00414067"/>
    <w:rsid w:val="00415EAB"/>
    <w:rsid w:val="00415F0D"/>
    <w:rsid w:val="00416194"/>
    <w:rsid w:val="00416969"/>
    <w:rsid w:val="004177F5"/>
    <w:rsid w:val="0042179B"/>
    <w:rsid w:val="004227C8"/>
    <w:rsid w:val="00422B74"/>
    <w:rsid w:val="00424C2B"/>
    <w:rsid w:val="00425C39"/>
    <w:rsid w:val="0042696B"/>
    <w:rsid w:val="00426C66"/>
    <w:rsid w:val="00426CCC"/>
    <w:rsid w:val="00426FAC"/>
    <w:rsid w:val="00427004"/>
    <w:rsid w:val="00427B82"/>
    <w:rsid w:val="0043105D"/>
    <w:rsid w:val="00431DFE"/>
    <w:rsid w:val="004328BF"/>
    <w:rsid w:val="004328CD"/>
    <w:rsid w:val="00432D56"/>
    <w:rsid w:val="0043389C"/>
    <w:rsid w:val="00433951"/>
    <w:rsid w:val="004339D6"/>
    <w:rsid w:val="00433B6F"/>
    <w:rsid w:val="00433E42"/>
    <w:rsid w:val="00434B97"/>
    <w:rsid w:val="00434E02"/>
    <w:rsid w:val="00435C94"/>
    <w:rsid w:val="00435C9F"/>
    <w:rsid w:val="004370AC"/>
    <w:rsid w:val="00437991"/>
    <w:rsid w:val="0044552C"/>
    <w:rsid w:val="00445E21"/>
    <w:rsid w:val="004477E9"/>
    <w:rsid w:val="0045092E"/>
    <w:rsid w:val="00450A16"/>
    <w:rsid w:val="00451044"/>
    <w:rsid w:val="004520D5"/>
    <w:rsid w:val="004529D4"/>
    <w:rsid w:val="00452F3B"/>
    <w:rsid w:val="0045387A"/>
    <w:rsid w:val="00454333"/>
    <w:rsid w:val="0045486A"/>
    <w:rsid w:val="0045514B"/>
    <w:rsid w:val="004568D8"/>
    <w:rsid w:val="0045694F"/>
    <w:rsid w:val="00457E25"/>
    <w:rsid w:val="00460821"/>
    <w:rsid w:val="004612CB"/>
    <w:rsid w:val="0046153D"/>
    <w:rsid w:val="004624F5"/>
    <w:rsid w:val="004628A1"/>
    <w:rsid w:val="004630E6"/>
    <w:rsid w:val="00463BDA"/>
    <w:rsid w:val="00463F20"/>
    <w:rsid w:val="00465834"/>
    <w:rsid w:val="00466223"/>
    <w:rsid w:val="0046745F"/>
    <w:rsid w:val="00467753"/>
    <w:rsid w:val="0047020A"/>
    <w:rsid w:val="00470213"/>
    <w:rsid w:val="0047037A"/>
    <w:rsid w:val="004709AA"/>
    <w:rsid w:val="00470EFE"/>
    <w:rsid w:val="004718AA"/>
    <w:rsid w:val="00471A4F"/>
    <w:rsid w:val="00471ACE"/>
    <w:rsid w:val="00471BB2"/>
    <w:rsid w:val="00471ED1"/>
    <w:rsid w:val="00472819"/>
    <w:rsid w:val="00472AE3"/>
    <w:rsid w:val="00472FAB"/>
    <w:rsid w:val="004733D1"/>
    <w:rsid w:val="0047351A"/>
    <w:rsid w:val="00475F99"/>
    <w:rsid w:val="004775E7"/>
    <w:rsid w:val="004777BF"/>
    <w:rsid w:val="00477E3B"/>
    <w:rsid w:val="0048027D"/>
    <w:rsid w:val="00480F3F"/>
    <w:rsid w:val="004811C5"/>
    <w:rsid w:val="00481F1D"/>
    <w:rsid w:val="004822E7"/>
    <w:rsid w:val="0048372B"/>
    <w:rsid w:val="0048770C"/>
    <w:rsid w:val="00491083"/>
    <w:rsid w:val="00492036"/>
    <w:rsid w:val="00492219"/>
    <w:rsid w:val="004930D5"/>
    <w:rsid w:val="004941DC"/>
    <w:rsid w:val="004944A3"/>
    <w:rsid w:val="00494D23"/>
    <w:rsid w:val="00495C2E"/>
    <w:rsid w:val="004973E5"/>
    <w:rsid w:val="00497537"/>
    <w:rsid w:val="00497FE6"/>
    <w:rsid w:val="004A0562"/>
    <w:rsid w:val="004A24A0"/>
    <w:rsid w:val="004A2B17"/>
    <w:rsid w:val="004A3559"/>
    <w:rsid w:val="004A43F6"/>
    <w:rsid w:val="004A46A8"/>
    <w:rsid w:val="004A5346"/>
    <w:rsid w:val="004A6B97"/>
    <w:rsid w:val="004A787A"/>
    <w:rsid w:val="004B0253"/>
    <w:rsid w:val="004B07F9"/>
    <w:rsid w:val="004B0F4A"/>
    <w:rsid w:val="004B15EC"/>
    <w:rsid w:val="004B1E75"/>
    <w:rsid w:val="004B2301"/>
    <w:rsid w:val="004B3AC5"/>
    <w:rsid w:val="004B5985"/>
    <w:rsid w:val="004B5A26"/>
    <w:rsid w:val="004B5ABB"/>
    <w:rsid w:val="004B5F9A"/>
    <w:rsid w:val="004B6735"/>
    <w:rsid w:val="004B69FB"/>
    <w:rsid w:val="004B7250"/>
    <w:rsid w:val="004B78B0"/>
    <w:rsid w:val="004C08E1"/>
    <w:rsid w:val="004C0B4E"/>
    <w:rsid w:val="004C0BC3"/>
    <w:rsid w:val="004C0DCE"/>
    <w:rsid w:val="004C115C"/>
    <w:rsid w:val="004C21FC"/>
    <w:rsid w:val="004C227C"/>
    <w:rsid w:val="004C2E27"/>
    <w:rsid w:val="004C2E2F"/>
    <w:rsid w:val="004C31B1"/>
    <w:rsid w:val="004C3395"/>
    <w:rsid w:val="004C3566"/>
    <w:rsid w:val="004C3B75"/>
    <w:rsid w:val="004C58DC"/>
    <w:rsid w:val="004C73D5"/>
    <w:rsid w:val="004D0597"/>
    <w:rsid w:val="004D1D20"/>
    <w:rsid w:val="004D1E9A"/>
    <w:rsid w:val="004D262F"/>
    <w:rsid w:val="004D276F"/>
    <w:rsid w:val="004D2E07"/>
    <w:rsid w:val="004D357C"/>
    <w:rsid w:val="004D39A6"/>
    <w:rsid w:val="004D3A12"/>
    <w:rsid w:val="004D4F84"/>
    <w:rsid w:val="004D582F"/>
    <w:rsid w:val="004D7A8C"/>
    <w:rsid w:val="004D7F15"/>
    <w:rsid w:val="004E11A3"/>
    <w:rsid w:val="004E2A64"/>
    <w:rsid w:val="004E3050"/>
    <w:rsid w:val="004E32F9"/>
    <w:rsid w:val="004E3422"/>
    <w:rsid w:val="004E34C6"/>
    <w:rsid w:val="004E3B4F"/>
    <w:rsid w:val="004E3FD4"/>
    <w:rsid w:val="004E6AAC"/>
    <w:rsid w:val="004E6CEB"/>
    <w:rsid w:val="004F0A5F"/>
    <w:rsid w:val="004F0D3A"/>
    <w:rsid w:val="004F15C8"/>
    <w:rsid w:val="004F2395"/>
    <w:rsid w:val="004F2F54"/>
    <w:rsid w:val="004F33B8"/>
    <w:rsid w:val="004F3528"/>
    <w:rsid w:val="004F3E3D"/>
    <w:rsid w:val="004F52BF"/>
    <w:rsid w:val="004F548E"/>
    <w:rsid w:val="004F5557"/>
    <w:rsid w:val="004F6548"/>
    <w:rsid w:val="004F6BF1"/>
    <w:rsid w:val="004F6C17"/>
    <w:rsid w:val="004F6C71"/>
    <w:rsid w:val="004F6D53"/>
    <w:rsid w:val="004F74F4"/>
    <w:rsid w:val="005016C9"/>
    <w:rsid w:val="00503DF5"/>
    <w:rsid w:val="00504545"/>
    <w:rsid w:val="00504756"/>
    <w:rsid w:val="005051B5"/>
    <w:rsid w:val="00505F8E"/>
    <w:rsid w:val="005061AF"/>
    <w:rsid w:val="00507539"/>
    <w:rsid w:val="00507FA0"/>
    <w:rsid w:val="00512E16"/>
    <w:rsid w:val="00512F1A"/>
    <w:rsid w:val="00513599"/>
    <w:rsid w:val="0051425B"/>
    <w:rsid w:val="00514DD6"/>
    <w:rsid w:val="005167D1"/>
    <w:rsid w:val="00516E0D"/>
    <w:rsid w:val="005175A9"/>
    <w:rsid w:val="00517F18"/>
    <w:rsid w:val="0052039A"/>
    <w:rsid w:val="00520743"/>
    <w:rsid w:val="005216EC"/>
    <w:rsid w:val="00521F02"/>
    <w:rsid w:val="005242F5"/>
    <w:rsid w:val="00524517"/>
    <w:rsid w:val="005245A8"/>
    <w:rsid w:val="0052470F"/>
    <w:rsid w:val="00524D0B"/>
    <w:rsid w:val="00525B0A"/>
    <w:rsid w:val="00526606"/>
    <w:rsid w:val="0052694C"/>
    <w:rsid w:val="00533133"/>
    <w:rsid w:val="00533AA7"/>
    <w:rsid w:val="00534088"/>
    <w:rsid w:val="00534D5C"/>
    <w:rsid w:val="005354AE"/>
    <w:rsid w:val="005372C4"/>
    <w:rsid w:val="005378C3"/>
    <w:rsid w:val="005408BF"/>
    <w:rsid w:val="005409F0"/>
    <w:rsid w:val="005414DB"/>
    <w:rsid w:val="00541E69"/>
    <w:rsid w:val="005426A2"/>
    <w:rsid w:val="005427AE"/>
    <w:rsid w:val="00542DB6"/>
    <w:rsid w:val="00544006"/>
    <w:rsid w:val="00544234"/>
    <w:rsid w:val="005445CC"/>
    <w:rsid w:val="0054534F"/>
    <w:rsid w:val="005453DC"/>
    <w:rsid w:val="0054612F"/>
    <w:rsid w:val="0054660E"/>
    <w:rsid w:val="005469A2"/>
    <w:rsid w:val="005473F8"/>
    <w:rsid w:val="005477C1"/>
    <w:rsid w:val="00550049"/>
    <w:rsid w:val="00550CC7"/>
    <w:rsid w:val="0055280C"/>
    <w:rsid w:val="00552A42"/>
    <w:rsid w:val="00552B70"/>
    <w:rsid w:val="00554067"/>
    <w:rsid w:val="00554573"/>
    <w:rsid w:val="00554816"/>
    <w:rsid w:val="00556102"/>
    <w:rsid w:val="0055629F"/>
    <w:rsid w:val="0055660A"/>
    <w:rsid w:val="00557B49"/>
    <w:rsid w:val="00557B62"/>
    <w:rsid w:val="00557CB9"/>
    <w:rsid w:val="00560294"/>
    <w:rsid w:val="00563B50"/>
    <w:rsid w:val="00563F21"/>
    <w:rsid w:val="005653BE"/>
    <w:rsid w:val="00565934"/>
    <w:rsid w:val="00565FDC"/>
    <w:rsid w:val="005662DA"/>
    <w:rsid w:val="00566F6B"/>
    <w:rsid w:val="00570292"/>
    <w:rsid w:val="005718F8"/>
    <w:rsid w:val="00572115"/>
    <w:rsid w:val="00572B35"/>
    <w:rsid w:val="00572C4B"/>
    <w:rsid w:val="0057325F"/>
    <w:rsid w:val="00573415"/>
    <w:rsid w:val="00573567"/>
    <w:rsid w:val="00574693"/>
    <w:rsid w:val="005772D5"/>
    <w:rsid w:val="00577341"/>
    <w:rsid w:val="005773A8"/>
    <w:rsid w:val="00577727"/>
    <w:rsid w:val="00577FD4"/>
    <w:rsid w:val="00580799"/>
    <w:rsid w:val="0058145D"/>
    <w:rsid w:val="00581D28"/>
    <w:rsid w:val="00582DC8"/>
    <w:rsid w:val="00583EAF"/>
    <w:rsid w:val="00584C3A"/>
    <w:rsid w:val="00586425"/>
    <w:rsid w:val="005864A5"/>
    <w:rsid w:val="005867BB"/>
    <w:rsid w:val="0058728B"/>
    <w:rsid w:val="00587830"/>
    <w:rsid w:val="00587D9B"/>
    <w:rsid w:val="00591478"/>
    <w:rsid w:val="00591843"/>
    <w:rsid w:val="00591DD5"/>
    <w:rsid w:val="00592DAC"/>
    <w:rsid w:val="005934E9"/>
    <w:rsid w:val="00593E22"/>
    <w:rsid w:val="0059563E"/>
    <w:rsid w:val="00595C6F"/>
    <w:rsid w:val="00596A9F"/>
    <w:rsid w:val="00596E32"/>
    <w:rsid w:val="005A016F"/>
    <w:rsid w:val="005A0300"/>
    <w:rsid w:val="005A0824"/>
    <w:rsid w:val="005A0D6D"/>
    <w:rsid w:val="005A109A"/>
    <w:rsid w:val="005A1BBD"/>
    <w:rsid w:val="005A2CAA"/>
    <w:rsid w:val="005A35F7"/>
    <w:rsid w:val="005A3670"/>
    <w:rsid w:val="005A368E"/>
    <w:rsid w:val="005A3840"/>
    <w:rsid w:val="005A3B7A"/>
    <w:rsid w:val="005A3C6F"/>
    <w:rsid w:val="005A3FBD"/>
    <w:rsid w:val="005A41E0"/>
    <w:rsid w:val="005A4643"/>
    <w:rsid w:val="005A46A8"/>
    <w:rsid w:val="005A4CA6"/>
    <w:rsid w:val="005A5B3A"/>
    <w:rsid w:val="005A63BB"/>
    <w:rsid w:val="005B03E5"/>
    <w:rsid w:val="005B128E"/>
    <w:rsid w:val="005B134A"/>
    <w:rsid w:val="005B1E45"/>
    <w:rsid w:val="005B1F97"/>
    <w:rsid w:val="005B1FB2"/>
    <w:rsid w:val="005B4E76"/>
    <w:rsid w:val="005B5E23"/>
    <w:rsid w:val="005C0411"/>
    <w:rsid w:val="005C1509"/>
    <w:rsid w:val="005C19D2"/>
    <w:rsid w:val="005C3494"/>
    <w:rsid w:val="005C393B"/>
    <w:rsid w:val="005C39A4"/>
    <w:rsid w:val="005C3C1B"/>
    <w:rsid w:val="005C4509"/>
    <w:rsid w:val="005C4A6C"/>
    <w:rsid w:val="005C583D"/>
    <w:rsid w:val="005C5AB0"/>
    <w:rsid w:val="005C5ECD"/>
    <w:rsid w:val="005C6475"/>
    <w:rsid w:val="005C6E7E"/>
    <w:rsid w:val="005C7662"/>
    <w:rsid w:val="005C7AC7"/>
    <w:rsid w:val="005C7E39"/>
    <w:rsid w:val="005D0D0A"/>
    <w:rsid w:val="005D1C67"/>
    <w:rsid w:val="005D3320"/>
    <w:rsid w:val="005D4418"/>
    <w:rsid w:val="005D4F63"/>
    <w:rsid w:val="005D537A"/>
    <w:rsid w:val="005D564B"/>
    <w:rsid w:val="005D57A2"/>
    <w:rsid w:val="005D58DC"/>
    <w:rsid w:val="005D7380"/>
    <w:rsid w:val="005D73B0"/>
    <w:rsid w:val="005E0333"/>
    <w:rsid w:val="005E037B"/>
    <w:rsid w:val="005E1A53"/>
    <w:rsid w:val="005E208C"/>
    <w:rsid w:val="005E2D31"/>
    <w:rsid w:val="005E3451"/>
    <w:rsid w:val="005E3B7C"/>
    <w:rsid w:val="005E3F15"/>
    <w:rsid w:val="005E437B"/>
    <w:rsid w:val="005E46E5"/>
    <w:rsid w:val="005E5095"/>
    <w:rsid w:val="005E52BA"/>
    <w:rsid w:val="005E618A"/>
    <w:rsid w:val="005E73D5"/>
    <w:rsid w:val="005E7CB1"/>
    <w:rsid w:val="005F0758"/>
    <w:rsid w:val="005F0784"/>
    <w:rsid w:val="005F12E2"/>
    <w:rsid w:val="005F190A"/>
    <w:rsid w:val="005F1E30"/>
    <w:rsid w:val="005F26B3"/>
    <w:rsid w:val="005F359D"/>
    <w:rsid w:val="005F3FA9"/>
    <w:rsid w:val="005F4027"/>
    <w:rsid w:val="005F487A"/>
    <w:rsid w:val="005F4C7D"/>
    <w:rsid w:val="005F5CAD"/>
    <w:rsid w:val="005F62EC"/>
    <w:rsid w:val="005F641F"/>
    <w:rsid w:val="005F7105"/>
    <w:rsid w:val="005F712D"/>
    <w:rsid w:val="005F724F"/>
    <w:rsid w:val="00601246"/>
    <w:rsid w:val="00601A64"/>
    <w:rsid w:val="00601EA8"/>
    <w:rsid w:val="00601F64"/>
    <w:rsid w:val="00602D41"/>
    <w:rsid w:val="00603D72"/>
    <w:rsid w:val="006068BD"/>
    <w:rsid w:val="00606C71"/>
    <w:rsid w:val="0060726D"/>
    <w:rsid w:val="0061108B"/>
    <w:rsid w:val="0061166C"/>
    <w:rsid w:val="00611CA2"/>
    <w:rsid w:val="00611D18"/>
    <w:rsid w:val="00611F5A"/>
    <w:rsid w:val="0061270D"/>
    <w:rsid w:val="00612F69"/>
    <w:rsid w:val="00613025"/>
    <w:rsid w:val="006130A5"/>
    <w:rsid w:val="00613942"/>
    <w:rsid w:val="00613F68"/>
    <w:rsid w:val="00614FB2"/>
    <w:rsid w:val="00614FCE"/>
    <w:rsid w:val="006156FD"/>
    <w:rsid w:val="006160C1"/>
    <w:rsid w:val="00616BA6"/>
    <w:rsid w:val="00616BDB"/>
    <w:rsid w:val="00617558"/>
    <w:rsid w:val="006177AF"/>
    <w:rsid w:val="00617E24"/>
    <w:rsid w:val="006201FE"/>
    <w:rsid w:val="00622D57"/>
    <w:rsid w:val="0062304A"/>
    <w:rsid w:val="006231C7"/>
    <w:rsid w:val="00625CC0"/>
    <w:rsid w:val="00626267"/>
    <w:rsid w:val="00626AFB"/>
    <w:rsid w:val="00626FC9"/>
    <w:rsid w:val="00627614"/>
    <w:rsid w:val="0062771C"/>
    <w:rsid w:val="006309A6"/>
    <w:rsid w:val="00630AE7"/>
    <w:rsid w:val="0063148A"/>
    <w:rsid w:val="006315E1"/>
    <w:rsid w:val="006317DE"/>
    <w:rsid w:val="00631BCA"/>
    <w:rsid w:val="00632157"/>
    <w:rsid w:val="00632BFE"/>
    <w:rsid w:val="00632F95"/>
    <w:rsid w:val="0063335F"/>
    <w:rsid w:val="00633705"/>
    <w:rsid w:val="00633815"/>
    <w:rsid w:val="00634652"/>
    <w:rsid w:val="006354A6"/>
    <w:rsid w:val="00635E95"/>
    <w:rsid w:val="0063629D"/>
    <w:rsid w:val="00636394"/>
    <w:rsid w:val="0063652B"/>
    <w:rsid w:val="00637E9D"/>
    <w:rsid w:val="006408EA"/>
    <w:rsid w:val="00640D9A"/>
    <w:rsid w:val="00641072"/>
    <w:rsid w:val="006410D8"/>
    <w:rsid w:val="0064139C"/>
    <w:rsid w:val="00642E4F"/>
    <w:rsid w:val="00643006"/>
    <w:rsid w:val="00643AC7"/>
    <w:rsid w:val="00643AE3"/>
    <w:rsid w:val="00643EB6"/>
    <w:rsid w:val="00643F59"/>
    <w:rsid w:val="006452D6"/>
    <w:rsid w:val="00645B6E"/>
    <w:rsid w:val="006464DB"/>
    <w:rsid w:val="006475EB"/>
    <w:rsid w:val="00650B48"/>
    <w:rsid w:val="00651C70"/>
    <w:rsid w:val="0065235A"/>
    <w:rsid w:val="006525C1"/>
    <w:rsid w:val="00652BC0"/>
    <w:rsid w:val="00653395"/>
    <w:rsid w:val="00653ACA"/>
    <w:rsid w:val="006548C0"/>
    <w:rsid w:val="0065494C"/>
    <w:rsid w:val="00654CB4"/>
    <w:rsid w:val="00655078"/>
    <w:rsid w:val="00655FF2"/>
    <w:rsid w:val="00660311"/>
    <w:rsid w:val="00661344"/>
    <w:rsid w:val="006619A6"/>
    <w:rsid w:val="00662B25"/>
    <w:rsid w:val="00662B51"/>
    <w:rsid w:val="00662BAD"/>
    <w:rsid w:val="006643FC"/>
    <w:rsid w:val="00664630"/>
    <w:rsid w:val="00664639"/>
    <w:rsid w:val="00664662"/>
    <w:rsid w:val="006664BF"/>
    <w:rsid w:val="006668DD"/>
    <w:rsid w:val="006672EC"/>
    <w:rsid w:val="00667F7C"/>
    <w:rsid w:val="006711E4"/>
    <w:rsid w:val="00671609"/>
    <w:rsid w:val="006724E4"/>
    <w:rsid w:val="00672FE9"/>
    <w:rsid w:val="006738DD"/>
    <w:rsid w:val="00673999"/>
    <w:rsid w:val="00673DF1"/>
    <w:rsid w:val="00673E6C"/>
    <w:rsid w:val="006743B1"/>
    <w:rsid w:val="006757E1"/>
    <w:rsid w:val="0067683E"/>
    <w:rsid w:val="00676E60"/>
    <w:rsid w:val="00677BB8"/>
    <w:rsid w:val="006802E0"/>
    <w:rsid w:val="006809A8"/>
    <w:rsid w:val="0068218C"/>
    <w:rsid w:val="00682DAA"/>
    <w:rsid w:val="006839FA"/>
    <w:rsid w:val="00683D48"/>
    <w:rsid w:val="0068474E"/>
    <w:rsid w:val="00684F19"/>
    <w:rsid w:val="00686D4B"/>
    <w:rsid w:val="00686F1A"/>
    <w:rsid w:val="006875D5"/>
    <w:rsid w:val="00687B84"/>
    <w:rsid w:val="0069023A"/>
    <w:rsid w:val="006903F8"/>
    <w:rsid w:val="00690CB7"/>
    <w:rsid w:val="0069244B"/>
    <w:rsid w:val="00693322"/>
    <w:rsid w:val="006933E6"/>
    <w:rsid w:val="00693FF3"/>
    <w:rsid w:val="006945EF"/>
    <w:rsid w:val="00694C6A"/>
    <w:rsid w:val="00696123"/>
    <w:rsid w:val="00696B4E"/>
    <w:rsid w:val="00696CEF"/>
    <w:rsid w:val="006A0BC6"/>
    <w:rsid w:val="006A18EE"/>
    <w:rsid w:val="006A265A"/>
    <w:rsid w:val="006A28B3"/>
    <w:rsid w:val="006A39F7"/>
    <w:rsid w:val="006A3FA3"/>
    <w:rsid w:val="006A47D0"/>
    <w:rsid w:val="006A52D0"/>
    <w:rsid w:val="006A6234"/>
    <w:rsid w:val="006A62BB"/>
    <w:rsid w:val="006A67F0"/>
    <w:rsid w:val="006A6A21"/>
    <w:rsid w:val="006A779D"/>
    <w:rsid w:val="006B05BC"/>
    <w:rsid w:val="006B09DE"/>
    <w:rsid w:val="006B0AAA"/>
    <w:rsid w:val="006B0E58"/>
    <w:rsid w:val="006B109C"/>
    <w:rsid w:val="006B2337"/>
    <w:rsid w:val="006B303A"/>
    <w:rsid w:val="006B4267"/>
    <w:rsid w:val="006B5B95"/>
    <w:rsid w:val="006B6638"/>
    <w:rsid w:val="006B75FE"/>
    <w:rsid w:val="006B78AB"/>
    <w:rsid w:val="006B78F0"/>
    <w:rsid w:val="006B7C03"/>
    <w:rsid w:val="006C1521"/>
    <w:rsid w:val="006C242B"/>
    <w:rsid w:val="006C2CBC"/>
    <w:rsid w:val="006C2E52"/>
    <w:rsid w:val="006C3914"/>
    <w:rsid w:val="006C4E87"/>
    <w:rsid w:val="006C539E"/>
    <w:rsid w:val="006C563F"/>
    <w:rsid w:val="006C5680"/>
    <w:rsid w:val="006C585D"/>
    <w:rsid w:val="006C5B24"/>
    <w:rsid w:val="006C658F"/>
    <w:rsid w:val="006C6B56"/>
    <w:rsid w:val="006C6C62"/>
    <w:rsid w:val="006C6FFF"/>
    <w:rsid w:val="006D0602"/>
    <w:rsid w:val="006D06DE"/>
    <w:rsid w:val="006D1530"/>
    <w:rsid w:val="006D15F0"/>
    <w:rsid w:val="006D1ED8"/>
    <w:rsid w:val="006D3FD8"/>
    <w:rsid w:val="006D48F1"/>
    <w:rsid w:val="006D4D7E"/>
    <w:rsid w:val="006D5820"/>
    <w:rsid w:val="006D596C"/>
    <w:rsid w:val="006D7556"/>
    <w:rsid w:val="006E0115"/>
    <w:rsid w:val="006E03C9"/>
    <w:rsid w:val="006E2702"/>
    <w:rsid w:val="006E29AA"/>
    <w:rsid w:val="006E2A72"/>
    <w:rsid w:val="006E2D74"/>
    <w:rsid w:val="006E335F"/>
    <w:rsid w:val="006E3532"/>
    <w:rsid w:val="006E3C04"/>
    <w:rsid w:val="006E3DBC"/>
    <w:rsid w:val="006E4CB8"/>
    <w:rsid w:val="006E51D5"/>
    <w:rsid w:val="006E53D6"/>
    <w:rsid w:val="006E6756"/>
    <w:rsid w:val="006E6CE1"/>
    <w:rsid w:val="006E70C1"/>
    <w:rsid w:val="006E7A1C"/>
    <w:rsid w:val="006F0715"/>
    <w:rsid w:val="006F1489"/>
    <w:rsid w:val="006F1749"/>
    <w:rsid w:val="006F2100"/>
    <w:rsid w:val="006F2108"/>
    <w:rsid w:val="006F3189"/>
    <w:rsid w:val="006F3366"/>
    <w:rsid w:val="006F3EB2"/>
    <w:rsid w:val="006F3F24"/>
    <w:rsid w:val="006F4BE4"/>
    <w:rsid w:val="006F5CD2"/>
    <w:rsid w:val="006F6132"/>
    <w:rsid w:val="006F76DA"/>
    <w:rsid w:val="006F7928"/>
    <w:rsid w:val="00700ACD"/>
    <w:rsid w:val="00700B72"/>
    <w:rsid w:val="00702EE0"/>
    <w:rsid w:val="0070308B"/>
    <w:rsid w:val="0070312B"/>
    <w:rsid w:val="00703856"/>
    <w:rsid w:val="00703D11"/>
    <w:rsid w:val="00705A5D"/>
    <w:rsid w:val="00705D17"/>
    <w:rsid w:val="00705F7F"/>
    <w:rsid w:val="00706125"/>
    <w:rsid w:val="0070670C"/>
    <w:rsid w:val="007067A7"/>
    <w:rsid w:val="00706D7C"/>
    <w:rsid w:val="007078AA"/>
    <w:rsid w:val="007079C3"/>
    <w:rsid w:val="00710239"/>
    <w:rsid w:val="0071052E"/>
    <w:rsid w:val="007106F4"/>
    <w:rsid w:val="007111D1"/>
    <w:rsid w:val="00711CD1"/>
    <w:rsid w:val="007133D8"/>
    <w:rsid w:val="0071349C"/>
    <w:rsid w:val="00714C6E"/>
    <w:rsid w:val="0071557E"/>
    <w:rsid w:val="00715715"/>
    <w:rsid w:val="00716E0C"/>
    <w:rsid w:val="00717743"/>
    <w:rsid w:val="00717AEF"/>
    <w:rsid w:val="00720719"/>
    <w:rsid w:val="00721F02"/>
    <w:rsid w:val="0072331A"/>
    <w:rsid w:val="0072350E"/>
    <w:rsid w:val="00723ED8"/>
    <w:rsid w:val="00724673"/>
    <w:rsid w:val="00725A48"/>
    <w:rsid w:val="007279B1"/>
    <w:rsid w:val="00727A8F"/>
    <w:rsid w:val="00727B47"/>
    <w:rsid w:val="00731769"/>
    <w:rsid w:val="0073292A"/>
    <w:rsid w:val="007331F7"/>
    <w:rsid w:val="007333F9"/>
    <w:rsid w:val="00733E4E"/>
    <w:rsid w:val="00733FD2"/>
    <w:rsid w:val="007340E6"/>
    <w:rsid w:val="007359DA"/>
    <w:rsid w:val="0073634F"/>
    <w:rsid w:val="00736758"/>
    <w:rsid w:val="007373D9"/>
    <w:rsid w:val="00737466"/>
    <w:rsid w:val="007376A6"/>
    <w:rsid w:val="007377C4"/>
    <w:rsid w:val="0073784A"/>
    <w:rsid w:val="00737BA9"/>
    <w:rsid w:val="007403DB"/>
    <w:rsid w:val="0074093A"/>
    <w:rsid w:val="00742C63"/>
    <w:rsid w:val="00743F2A"/>
    <w:rsid w:val="0074480A"/>
    <w:rsid w:val="00744C1B"/>
    <w:rsid w:val="00744C9C"/>
    <w:rsid w:val="00745E18"/>
    <w:rsid w:val="0074645D"/>
    <w:rsid w:val="007471D8"/>
    <w:rsid w:val="0074748F"/>
    <w:rsid w:val="00751153"/>
    <w:rsid w:val="0075152D"/>
    <w:rsid w:val="00751A68"/>
    <w:rsid w:val="00751E75"/>
    <w:rsid w:val="00751EA1"/>
    <w:rsid w:val="00752669"/>
    <w:rsid w:val="007538EA"/>
    <w:rsid w:val="00753CD3"/>
    <w:rsid w:val="00753E0E"/>
    <w:rsid w:val="00754092"/>
    <w:rsid w:val="007541E2"/>
    <w:rsid w:val="00754C95"/>
    <w:rsid w:val="00754E96"/>
    <w:rsid w:val="00755333"/>
    <w:rsid w:val="00755334"/>
    <w:rsid w:val="00755808"/>
    <w:rsid w:val="00756010"/>
    <w:rsid w:val="00756023"/>
    <w:rsid w:val="007576F0"/>
    <w:rsid w:val="00760C67"/>
    <w:rsid w:val="0076219F"/>
    <w:rsid w:val="007627CF"/>
    <w:rsid w:val="00764B2E"/>
    <w:rsid w:val="00764D3C"/>
    <w:rsid w:val="00765DF8"/>
    <w:rsid w:val="00766125"/>
    <w:rsid w:val="00766F55"/>
    <w:rsid w:val="00767EAD"/>
    <w:rsid w:val="0077107A"/>
    <w:rsid w:val="0077215F"/>
    <w:rsid w:val="00773346"/>
    <w:rsid w:val="00773DF7"/>
    <w:rsid w:val="00774482"/>
    <w:rsid w:val="00774E45"/>
    <w:rsid w:val="00774F6E"/>
    <w:rsid w:val="00775907"/>
    <w:rsid w:val="00776084"/>
    <w:rsid w:val="00777A44"/>
    <w:rsid w:val="00780D7B"/>
    <w:rsid w:val="00780EFB"/>
    <w:rsid w:val="00780F8A"/>
    <w:rsid w:val="00781D5F"/>
    <w:rsid w:val="00781E20"/>
    <w:rsid w:val="00782D2F"/>
    <w:rsid w:val="00784564"/>
    <w:rsid w:val="00784CB6"/>
    <w:rsid w:val="00784D33"/>
    <w:rsid w:val="00785A38"/>
    <w:rsid w:val="00786732"/>
    <w:rsid w:val="007878B5"/>
    <w:rsid w:val="00787E60"/>
    <w:rsid w:val="00790546"/>
    <w:rsid w:val="00791029"/>
    <w:rsid w:val="007921A0"/>
    <w:rsid w:val="00792DCF"/>
    <w:rsid w:val="0079349E"/>
    <w:rsid w:val="00793881"/>
    <w:rsid w:val="00794C24"/>
    <w:rsid w:val="00794EBC"/>
    <w:rsid w:val="007967A2"/>
    <w:rsid w:val="0079747C"/>
    <w:rsid w:val="007A0765"/>
    <w:rsid w:val="007A0BE2"/>
    <w:rsid w:val="007A2BCA"/>
    <w:rsid w:val="007A4025"/>
    <w:rsid w:val="007A4FBF"/>
    <w:rsid w:val="007A5125"/>
    <w:rsid w:val="007A5E91"/>
    <w:rsid w:val="007A62C3"/>
    <w:rsid w:val="007A69C3"/>
    <w:rsid w:val="007A74BA"/>
    <w:rsid w:val="007A754F"/>
    <w:rsid w:val="007B1139"/>
    <w:rsid w:val="007B1ECB"/>
    <w:rsid w:val="007B31DE"/>
    <w:rsid w:val="007B3B1B"/>
    <w:rsid w:val="007B48ED"/>
    <w:rsid w:val="007B495F"/>
    <w:rsid w:val="007B4FEC"/>
    <w:rsid w:val="007B66B6"/>
    <w:rsid w:val="007B78C0"/>
    <w:rsid w:val="007C0B40"/>
    <w:rsid w:val="007C207A"/>
    <w:rsid w:val="007C29C2"/>
    <w:rsid w:val="007C3B75"/>
    <w:rsid w:val="007C3D55"/>
    <w:rsid w:val="007C438C"/>
    <w:rsid w:val="007C43FB"/>
    <w:rsid w:val="007C4F37"/>
    <w:rsid w:val="007C640E"/>
    <w:rsid w:val="007C764A"/>
    <w:rsid w:val="007C7E9C"/>
    <w:rsid w:val="007D008E"/>
    <w:rsid w:val="007D1162"/>
    <w:rsid w:val="007D11DC"/>
    <w:rsid w:val="007D145F"/>
    <w:rsid w:val="007D1AF0"/>
    <w:rsid w:val="007D1D5A"/>
    <w:rsid w:val="007D211B"/>
    <w:rsid w:val="007D69D8"/>
    <w:rsid w:val="007D7485"/>
    <w:rsid w:val="007E0A6F"/>
    <w:rsid w:val="007E10C0"/>
    <w:rsid w:val="007E1200"/>
    <w:rsid w:val="007E1ABC"/>
    <w:rsid w:val="007E21E8"/>
    <w:rsid w:val="007E2C0F"/>
    <w:rsid w:val="007E34BD"/>
    <w:rsid w:val="007E381F"/>
    <w:rsid w:val="007E4BEC"/>
    <w:rsid w:val="007E56E6"/>
    <w:rsid w:val="007E5A18"/>
    <w:rsid w:val="007E5AC1"/>
    <w:rsid w:val="007E5E13"/>
    <w:rsid w:val="007E620C"/>
    <w:rsid w:val="007E6601"/>
    <w:rsid w:val="007E7542"/>
    <w:rsid w:val="007E7951"/>
    <w:rsid w:val="007E7DDD"/>
    <w:rsid w:val="007F06A6"/>
    <w:rsid w:val="007F0A1D"/>
    <w:rsid w:val="007F2124"/>
    <w:rsid w:val="007F23CA"/>
    <w:rsid w:val="007F2469"/>
    <w:rsid w:val="007F31C0"/>
    <w:rsid w:val="007F363C"/>
    <w:rsid w:val="007F3980"/>
    <w:rsid w:val="007F4A03"/>
    <w:rsid w:val="007F4FA7"/>
    <w:rsid w:val="007F5814"/>
    <w:rsid w:val="007F6321"/>
    <w:rsid w:val="007F65F2"/>
    <w:rsid w:val="008003AF"/>
    <w:rsid w:val="00800DA9"/>
    <w:rsid w:val="0080349A"/>
    <w:rsid w:val="00805E1B"/>
    <w:rsid w:val="00806578"/>
    <w:rsid w:val="00806DC8"/>
    <w:rsid w:val="0080707D"/>
    <w:rsid w:val="0080736C"/>
    <w:rsid w:val="00813DAA"/>
    <w:rsid w:val="00813E22"/>
    <w:rsid w:val="00814E3F"/>
    <w:rsid w:val="008157A1"/>
    <w:rsid w:val="00815BAE"/>
    <w:rsid w:val="00815FFA"/>
    <w:rsid w:val="00816DB9"/>
    <w:rsid w:val="00817357"/>
    <w:rsid w:val="00817D56"/>
    <w:rsid w:val="00820955"/>
    <w:rsid w:val="00820A0E"/>
    <w:rsid w:val="008220F2"/>
    <w:rsid w:val="008226C6"/>
    <w:rsid w:val="008233AF"/>
    <w:rsid w:val="00823840"/>
    <w:rsid w:val="00824C74"/>
    <w:rsid w:val="00825936"/>
    <w:rsid w:val="0082620E"/>
    <w:rsid w:val="008265B6"/>
    <w:rsid w:val="0082690E"/>
    <w:rsid w:val="00826A29"/>
    <w:rsid w:val="0082745D"/>
    <w:rsid w:val="008275D6"/>
    <w:rsid w:val="008306D7"/>
    <w:rsid w:val="008310E9"/>
    <w:rsid w:val="008312F1"/>
    <w:rsid w:val="0083184F"/>
    <w:rsid w:val="00831922"/>
    <w:rsid w:val="00831AB5"/>
    <w:rsid w:val="0083252F"/>
    <w:rsid w:val="00832CCF"/>
    <w:rsid w:val="00833A6B"/>
    <w:rsid w:val="00834544"/>
    <w:rsid w:val="0083480F"/>
    <w:rsid w:val="00835165"/>
    <w:rsid w:val="00836082"/>
    <w:rsid w:val="0083752A"/>
    <w:rsid w:val="00840631"/>
    <w:rsid w:val="0084079A"/>
    <w:rsid w:val="00841F6E"/>
    <w:rsid w:val="00842378"/>
    <w:rsid w:val="00842C6E"/>
    <w:rsid w:val="00843023"/>
    <w:rsid w:val="00843983"/>
    <w:rsid w:val="00843A45"/>
    <w:rsid w:val="00846CFF"/>
    <w:rsid w:val="008510C4"/>
    <w:rsid w:val="008520B2"/>
    <w:rsid w:val="008520B5"/>
    <w:rsid w:val="00852506"/>
    <w:rsid w:val="00853242"/>
    <w:rsid w:val="00853E51"/>
    <w:rsid w:val="008550D0"/>
    <w:rsid w:val="008563E9"/>
    <w:rsid w:val="00857CC1"/>
    <w:rsid w:val="00861399"/>
    <w:rsid w:val="008615A3"/>
    <w:rsid w:val="0086210F"/>
    <w:rsid w:val="0086261E"/>
    <w:rsid w:val="00863F9B"/>
    <w:rsid w:val="008640ED"/>
    <w:rsid w:val="0086539A"/>
    <w:rsid w:val="00866091"/>
    <w:rsid w:val="00870DA7"/>
    <w:rsid w:val="00871357"/>
    <w:rsid w:val="0087192F"/>
    <w:rsid w:val="0087248E"/>
    <w:rsid w:val="008727F9"/>
    <w:rsid w:val="00874EF7"/>
    <w:rsid w:val="00880D23"/>
    <w:rsid w:val="00881697"/>
    <w:rsid w:val="00881C90"/>
    <w:rsid w:val="00881CC9"/>
    <w:rsid w:val="00881FA3"/>
    <w:rsid w:val="0088228D"/>
    <w:rsid w:val="00882673"/>
    <w:rsid w:val="00883385"/>
    <w:rsid w:val="00884299"/>
    <w:rsid w:val="0088551E"/>
    <w:rsid w:val="00885548"/>
    <w:rsid w:val="0088573D"/>
    <w:rsid w:val="00885A72"/>
    <w:rsid w:val="00887BC0"/>
    <w:rsid w:val="008906DA"/>
    <w:rsid w:val="00891A20"/>
    <w:rsid w:val="00891A80"/>
    <w:rsid w:val="00891A9B"/>
    <w:rsid w:val="00892BBB"/>
    <w:rsid w:val="00893317"/>
    <w:rsid w:val="00893B91"/>
    <w:rsid w:val="0089458D"/>
    <w:rsid w:val="008950E9"/>
    <w:rsid w:val="00896D91"/>
    <w:rsid w:val="00897172"/>
    <w:rsid w:val="0089718D"/>
    <w:rsid w:val="008A0081"/>
    <w:rsid w:val="008A09BA"/>
    <w:rsid w:val="008A0BD4"/>
    <w:rsid w:val="008A0E41"/>
    <w:rsid w:val="008A1776"/>
    <w:rsid w:val="008A1CA2"/>
    <w:rsid w:val="008A1FD6"/>
    <w:rsid w:val="008A42F4"/>
    <w:rsid w:val="008A45A3"/>
    <w:rsid w:val="008A4A2F"/>
    <w:rsid w:val="008B03C3"/>
    <w:rsid w:val="008B042C"/>
    <w:rsid w:val="008B1492"/>
    <w:rsid w:val="008B15C4"/>
    <w:rsid w:val="008B3A7E"/>
    <w:rsid w:val="008B4234"/>
    <w:rsid w:val="008B4A99"/>
    <w:rsid w:val="008B5416"/>
    <w:rsid w:val="008B5F70"/>
    <w:rsid w:val="008B6730"/>
    <w:rsid w:val="008B748E"/>
    <w:rsid w:val="008B7C20"/>
    <w:rsid w:val="008C021E"/>
    <w:rsid w:val="008C08CE"/>
    <w:rsid w:val="008C093C"/>
    <w:rsid w:val="008C0AC5"/>
    <w:rsid w:val="008C0F16"/>
    <w:rsid w:val="008C1621"/>
    <w:rsid w:val="008C1E96"/>
    <w:rsid w:val="008C262E"/>
    <w:rsid w:val="008C3150"/>
    <w:rsid w:val="008C3A34"/>
    <w:rsid w:val="008C3CFC"/>
    <w:rsid w:val="008C5475"/>
    <w:rsid w:val="008C5AC0"/>
    <w:rsid w:val="008C645B"/>
    <w:rsid w:val="008C705B"/>
    <w:rsid w:val="008D12CA"/>
    <w:rsid w:val="008D2A49"/>
    <w:rsid w:val="008D39DD"/>
    <w:rsid w:val="008D4150"/>
    <w:rsid w:val="008D4EEB"/>
    <w:rsid w:val="008D550E"/>
    <w:rsid w:val="008D55FE"/>
    <w:rsid w:val="008D598E"/>
    <w:rsid w:val="008D5A1E"/>
    <w:rsid w:val="008D7181"/>
    <w:rsid w:val="008D740A"/>
    <w:rsid w:val="008D7992"/>
    <w:rsid w:val="008E045F"/>
    <w:rsid w:val="008E0B94"/>
    <w:rsid w:val="008E0D9B"/>
    <w:rsid w:val="008E285B"/>
    <w:rsid w:val="008E318B"/>
    <w:rsid w:val="008E349B"/>
    <w:rsid w:val="008E35EB"/>
    <w:rsid w:val="008E3980"/>
    <w:rsid w:val="008E3C28"/>
    <w:rsid w:val="008E3DE3"/>
    <w:rsid w:val="008E4764"/>
    <w:rsid w:val="008E5485"/>
    <w:rsid w:val="008E5C63"/>
    <w:rsid w:val="008E608C"/>
    <w:rsid w:val="008E69D4"/>
    <w:rsid w:val="008E7BDE"/>
    <w:rsid w:val="008F01C2"/>
    <w:rsid w:val="008F03B5"/>
    <w:rsid w:val="008F0BB5"/>
    <w:rsid w:val="008F218B"/>
    <w:rsid w:val="008F2258"/>
    <w:rsid w:val="008F311B"/>
    <w:rsid w:val="008F44CC"/>
    <w:rsid w:val="008F454C"/>
    <w:rsid w:val="008F46D6"/>
    <w:rsid w:val="008F4F14"/>
    <w:rsid w:val="008F4F91"/>
    <w:rsid w:val="008F5368"/>
    <w:rsid w:val="008F56E0"/>
    <w:rsid w:val="008F737C"/>
    <w:rsid w:val="008F786F"/>
    <w:rsid w:val="008F7C4D"/>
    <w:rsid w:val="00900077"/>
    <w:rsid w:val="00900719"/>
    <w:rsid w:val="00900F3A"/>
    <w:rsid w:val="009012ED"/>
    <w:rsid w:val="0090156F"/>
    <w:rsid w:val="009015E9"/>
    <w:rsid w:val="00901702"/>
    <w:rsid w:val="00901908"/>
    <w:rsid w:val="00901A4C"/>
    <w:rsid w:val="00901F86"/>
    <w:rsid w:val="00903458"/>
    <w:rsid w:val="009034CD"/>
    <w:rsid w:val="0090433F"/>
    <w:rsid w:val="009046E0"/>
    <w:rsid w:val="00905DDA"/>
    <w:rsid w:val="00905F01"/>
    <w:rsid w:val="00906817"/>
    <w:rsid w:val="00906A68"/>
    <w:rsid w:val="00907144"/>
    <w:rsid w:val="009079BC"/>
    <w:rsid w:val="009106DC"/>
    <w:rsid w:val="00910FDE"/>
    <w:rsid w:val="00911733"/>
    <w:rsid w:val="00911D18"/>
    <w:rsid w:val="00913C3D"/>
    <w:rsid w:val="00914681"/>
    <w:rsid w:val="00914BB3"/>
    <w:rsid w:val="0091538A"/>
    <w:rsid w:val="00915FA7"/>
    <w:rsid w:val="00917A15"/>
    <w:rsid w:val="00917EDE"/>
    <w:rsid w:val="00921581"/>
    <w:rsid w:val="009215F6"/>
    <w:rsid w:val="00921D07"/>
    <w:rsid w:val="00922010"/>
    <w:rsid w:val="00922161"/>
    <w:rsid w:val="009235AC"/>
    <w:rsid w:val="00924236"/>
    <w:rsid w:val="009242B4"/>
    <w:rsid w:val="009249A5"/>
    <w:rsid w:val="00924AF5"/>
    <w:rsid w:val="00926053"/>
    <w:rsid w:val="00926532"/>
    <w:rsid w:val="00926B38"/>
    <w:rsid w:val="00930461"/>
    <w:rsid w:val="00931A9C"/>
    <w:rsid w:val="009348E3"/>
    <w:rsid w:val="00934B61"/>
    <w:rsid w:val="00934EA9"/>
    <w:rsid w:val="00936AA1"/>
    <w:rsid w:val="00936B6B"/>
    <w:rsid w:val="00936D42"/>
    <w:rsid w:val="00937133"/>
    <w:rsid w:val="00940244"/>
    <w:rsid w:val="00940821"/>
    <w:rsid w:val="00940ABB"/>
    <w:rsid w:val="00941010"/>
    <w:rsid w:val="00941563"/>
    <w:rsid w:val="00942D85"/>
    <w:rsid w:val="00943B27"/>
    <w:rsid w:val="00943F30"/>
    <w:rsid w:val="00944E87"/>
    <w:rsid w:val="009459EF"/>
    <w:rsid w:val="00945BD8"/>
    <w:rsid w:val="009505A3"/>
    <w:rsid w:val="0095083B"/>
    <w:rsid w:val="00950F22"/>
    <w:rsid w:val="00951483"/>
    <w:rsid w:val="00951DB2"/>
    <w:rsid w:val="009538ED"/>
    <w:rsid w:val="009546DF"/>
    <w:rsid w:val="0095553B"/>
    <w:rsid w:val="00955FA4"/>
    <w:rsid w:val="0095652C"/>
    <w:rsid w:val="00957097"/>
    <w:rsid w:val="009575EE"/>
    <w:rsid w:val="00957806"/>
    <w:rsid w:val="00957C49"/>
    <w:rsid w:val="00957E76"/>
    <w:rsid w:val="00960629"/>
    <w:rsid w:val="009606C2"/>
    <w:rsid w:val="00962F09"/>
    <w:rsid w:val="00963099"/>
    <w:rsid w:val="00963AB9"/>
    <w:rsid w:val="00965616"/>
    <w:rsid w:val="009656E1"/>
    <w:rsid w:val="009657AF"/>
    <w:rsid w:val="0096585F"/>
    <w:rsid w:val="00965D3D"/>
    <w:rsid w:val="00965F73"/>
    <w:rsid w:val="00967412"/>
    <w:rsid w:val="009678C6"/>
    <w:rsid w:val="00970B2B"/>
    <w:rsid w:val="00971005"/>
    <w:rsid w:val="00971769"/>
    <w:rsid w:val="009719FE"/>
    <w:rsid w:val="00971BA7"/>
    <w:rsid w:val="009725C2"/>
    <w:rsid w:val="00972C4D"/>
    <w:rsid w:val="00974CB7"/>
    <w:rsid w:val="00974E2B"/>
    <w:rsid w:val="00975349"/>
    <w:rsid w:val="00975564"/>
    <w:rsid w:val="00976166"/>
    <w:rsid w:val="0097658F"/>
    <w:rsid w:val="009806FF"/>
    <w:rsid w:val="0098095E"/>
    <w:rsid w:val="00980C65"/>
    <w:rsid w:val="00980FF5"/>
    <w:rsid w:val="009810F4"/>
    <w:rsid w:val="00981679"/>
    <w:rsid w:val="00981695"/>
    <w:rsid w:val="00981E86"/>
    <w:rsid w:val="00981EC2"/>
    <w:rsid w:val="00982931"/>
    <w:rsid w:val="00982C66"/>
    <w:rsid w:val="0098319E"/>
    <w:rsid w:val="00983557"/>
    <w:rsid w:val="00983957"/>
    <w:rsid w:val="00984999"/>
    <w:rsid w:val="00984ACF"/>
    <w:rsid w:val="00984F7F"/>
    <w:rsid w:val="0098575D"/>
    <w:rsid w:val="009864E8"/>
    <w:rsid w:val="00987040"/>
    <w:rsid w:val="00987983"/>
    <w:rsid w:val="009902A6"/>
    <w:rsid w:val="00990353"/>
    <w:rsid w:val="009908DE"/>
    <w:rsid w:val="00990D6A"/>
    <w:rsid w:val="00990E6D"/>
    <w:rsid w:val="009914F0"/>
    <w:rsid w:val="00991602"/>
    <w:rsid w:val="00991D00"/>
    <w:rsid w:val="00992308"/>
    <w:rsid w:val="00992905"/>
    <w:rsid w:val="0099317E"/>
    <w:rsid w:val="009936B6"/>
    <w:rsid w:val="009939FC"/>
    <w:rsid w:val="00994117"/>
    <w:rsid w:val="009941D6"/>
    <w:rsid w:val="00994CCB"/>
    <w:rsid w:val="00995844"/>
    <w:rsid w:val="00995927"/>
    <w:rsid w:val="0099733A"/>
    <w:rsid w:val="009A0602"/>
    <w:rsid w:val="009A13EF"/>
    <w:rsid w:val="009A1B0A"/>
    <w:rsid w:val="009A1C72"/>
    <w:rsid w:val="009A48A4"/>
    <w:rsid w:val="009A5420"/>
    <w:rsid w:val="009A5675"/>
    <w:rsid w:val="009A580C"/>
    <w:rsid w:val="009A7D5A"/>
    <w:rsid w:val="009A7E77"/>
    <w:rsid w:val="009A7F59"/>
    <w:rsid w:val="009B0ADE"/>
    <w:rsid w:val="009B0F19"/>
    <w:rsid w:val="009B1445"/>
    <w:rsid w:val="009B1851"/>
    <w:rsid w:val="009B1C05"/>
    <w:rsid w:val="009B20CC"/>
    <w:rsid w:val="009B2631"/>
    <w:rsid w:val="009B42C8"/>
    <w:rsid w:val="009B5968"/>
    <w:rsid w:val="009B6C98"/>
    <w:rsid w:val="009B76D9"/>
    <w:rsid w:val="009B773E"/>
    <w:rsid w:val="009C0712"/>
    <w:rsid w:val="009C08CF"/>
    <w:rsid w:val="009C0D13"/>
    <w:rsid w:val="009C19E2"/>
    <w:rsid w:val="009C2AF8"/>
    <w:rsid w:val="009C4C89"/>
    <w:rsid w:val="009C50CA"/>
    <w:rsid w:val="009C595F"/>
    <w:rsid w:val="009C607E"/>
    <w:rsid w:val="009C665A"/>
    <w:rsid w:val="009C66A7"/>
    <w:rsid w:val="009C7FD4"/>
    <w:rsid w:val="009D01AE"/>
    <w:rsid w:val="009D0C03"/>
    <w:rsid w:val="009D0E31"/>
    <w:rsid w:val="009D1FAA"/>
    <w:rsid w:val="009D2A2A"/>
    <w:rsid w:val="009D2BC0"/>
    <w:rsid w:val="009D35D7"/>
    <w:rsid w:val="009D4504"/>
    <w:rsid w:val="009D4570"/>
    <w:rsid w:val="009D5E47"/>
    <w:rsid w:val="009D6382"/>
    <w:rsid w:val="009D6D7D"/>
    <w:rsid w:val="009E038F"/>
    <w:rsid w:val="009E05EF"/>
    <w:rsid w:val="009E1577"/>
    <w:rsid w:val="009E27E1"/>
    <w:rsid w:val="009E546A"/>
    <w:rsid w:val="009E60E1"/>
    <w:rsid w:val="009E61D8"/>
    <w:rsid w:val="009E69F2"/>
    <w:rsid w:val="009F0251"/>
    <w:rsid w:val="009F061B"/>
    <w:rsid w:val="009F0E42"/>
    <w:rsid w:val="009F171B"/>
    <w:rsid w:val="009F2CD2"/>
    <w:rsid w:val="009F3231"/>
    <w:rsid w:val="009F3839"/>
    <w:rsid w:val="009F3AF0"/>
    <w:rsid w:val="009F3E14"/>
    <w:rsid w:val="009F4362"/>
    <w:rsid w:val="009F4910"/>
    <w:rsid w:val="009F4F46"/>
    <w:rsid w:val="009F501A"/>
    <w:rsid w:val="009F52DA"/>
    <w:rsid w:val="009F6F2C"/>
    <w:rsid w:val="009F6F34"/>
    <w:rsid w:val="009F7948"/>
    <w:rsid w:val="00A00365"/>
    <w:rsid w:val="00A00EDB"/>
    <w:rsid w:val="00A01104"/>
    <w:rsid w:val="00A01769"/>
    <w:rsid w:val="00A01E10"/>
    <w:rsid w:val="00A03816"/>
    <w:rsid w:val="00A04ECF"/>
    <w:rsid w:val="00A051C7"/>
    <w:rsid w:val="00A0542E"/>
    <w:rsid w:val="00A0566E"/>
    <w:rsid w:val="00A05CFE"/>
    <w:rsid w:val="00A07A41"/>
    <w:rsid w:val="00A07E5C"/>
    <w:rsid w:val="00A10442"/>
    <w:rsid w:val="00A10609"/>
    <w:rsid w:val="00A13853"/>
    <w:rsid w:val="00A14009"/>
    <w:rsid w:val="00A152BF"/>
    <w:rsid w:val="00A15598"/>
    <w:rsid w:val="00A15DE8"/>
    <w:rsid w:val="00A16D00"/>
    <w:rsid w:val="00A17192"/>
    <w:rsid w:val="00A20157"/>
    <w:rsid w:val="00A20838"/>
    <w:rsid w:val="00A2083D"/>
    <w:rsid w:val="00A208CE"/>
    <w:rsid w:val="00A20FD0"/>
    <w:rsid w:val="00A21AC0"/>
    <w:rsid w:val="00A21E8B"/>
    <w:rsid w:val="00A23246"/>
    <w:rsid w:val="00A23365"/>
    <w:rsid w:val="00A23AB4"/>
    <w:rsid w:val="00A2479A"/>
    <w:rsid w:val="00A24F39"/>
    <w:rsid w:val="00A2547B"/>
    <w:rsid w:val="00A25925"/>
    <w:rsid w:val="00A25D85"/>
    <w:rsid w:val="00A3012F"/>
    <w:rsid w:val="00A30958"/>
    <w:rsid w:val="00A312F8"/>
    <w:rsid w:val="00A3166E"/>
    <w:rsid w:val="00A31EEE"/>
    <w:rsid w:val="00A32904"/>
    <w:rsid w:val="00A32AF9"/>
    <w:rsid w:val="00A32E88"/>
    <w:rsid w:val="00A3356E"/>
    <w:rsid w:val="00A33ECE"/>
    <w:rsid w:val="00A352B8"/>
    <w:rsid w:val="00A362B1"/>
    <w:rsid w:val="00A40B25"/>
    <w:rsid w:val="00A40CEF"/>
    <w:rsid w:val="00A41F25"/>
    <w:rsid w:val="00A42818"/>
    <w:rsid w:val="00A42DE3"/>
    <w:rsid w:val="00A4314D"/>
    <w:rsid w:val="00A435A5"/>
    <w:rsid w:val="00A437CA"/>
    <w:rsid w:val="00A439AC"/>
    <w:rsid w:val="00A43AE2"/>
    <w:rsid w:val="00A43B11"/>
    <w:rsid w:val="00A43B7C"/>
    <w:rsid w:val="00A44454"/>
    <w:rsid w:val="00A44B8A"/>
    <w:rsid w:val="00A44E91"/>
    <w:rsid w:val="00A4694D"/>
    <w:rsid w:val="00A46996"/>
    <w:rsid w:val="00A46CDD"/>
    <w:rsid w:val="00A5197B"/>
    <w:rsid w:val="00A521E2"/>
    <w:rsid w:val="00A5263C"/>
    <w:rsid w:val="00A5296D"/>
    <w:rsid w:val="00A52B06"/>
    <w:rsid w:val="00A52D62"/>
    <w:rsid w:val="00A53E8A"/>
    <w:rsid w:val="00A545DC"/>
    <w:rsid w:val="00A54FF3"/>
    <w:rsid w:val="00A55BBF"/>
    <w:rsid w:val="00A56385"/>
    <w:rsid w:val="00A56561"/>
    <w:rsid w:val="00A56870"/>
    <w:rsid w:val="00A57A6A"/>
    <w:rsid w:val="00A57C68"/>
    <w:rsid w:val="00A60BB6"/>
    <w:rsid w:val="00A61697"/>
    <w:rsid w:val="00A61AC2"/>
    <w:rsid w:val="00A62524"/>
    <w:rsid w:val="00A63612"/>
    <w:rsid w:val="00A638C2"/>
    <w:rsid w:val="00A64132"/>
    <w:rsid w:val="00A64FB2"/>
    <w:rsid w:val="00A6599D"/>
    <w:rsid w:val="00A65B06"/>
    <w:rsid w:val="00A665C2"/>
    <w:rsid w:val="00A66716"/>
    <w:rsid w:val="00A672B6"/>
    <w:rsid w:val="00A67F47"/>
    <w:rsid w:val="00A707CE"/>
    <w:rsid w:val="00A7098D"/>
    <w:rsid w:val="00A710B9"/>
    <w:rsid w:val="00A71323"/>
    <w:rsid w:val="00A71BB2"/>
    <w:rsid w:val="00A72421"/>
    <w:rsid w:val="00A73649"/>
    <w:rsid w:val="00A73FDB"/>
    <w:rsid w:val="00A74249"/>
    <w:rsid w:val="00A75015"/>
    <w:rsid w:val="00A762C7"/>
    <w:rsid w:val="00A777BE"/>
    <w:rsid w:val="00A77D09"/>
    <w:rsid w:val="00A803A6"/>
    <w:rsid w:val="00A80AE4"/>
    <w:rsid w:val="00A81211"/>
    <w:rsid w:val="00A81816"/>
    <w:rsid w:val="00A830AB"/>
    <w:rsid w:val="00A836E4"/>
    <w:rsid w:val="00A83FC8"/>
    <w:rsid w:val="00A844A9"/>
    <w:rsid w:val="00A85073"/>
    <w:rsid w:val="00A85D64"/>
    <w:rsid w:val="00A868B4"/>
    <w:rsid w:val="00A86C69"/>
    <w:rsid w:val="00A90B48"/>
    <w:rsid w:val="00A90DBB"/>
    <w:rsid w:val="00A91877"/>
    <w:rsid w:val="00A9215D"/>
    <w:rsid w:val="00A9221D"/>
    <w:rsid w:val="00A924B8"/>
    <w:rsid w:val="00A939EE"/>
    <w:rsid w:val="00A93B22"/>
    <w:rsid w:val="00A93E00"/>
    <w:rsid w:val="00A93E48"/>
    <w:rsid w:val="00A9428F"/>
    <w:rsid w:val="00A9513D"/>
    <w:rsid w:val="00A95E29"/>
    <w:rsid w:val="00A970C7"/>
    <w:rsid w:val="00A97B67"/>
    <w:rsid w:val="00AA04E3"/>
    <w:rsid w:val="00AA0C18"/>
    <w:rsid w:val="00AA0D70"/>
    <w:rsid w:val="00AA19F3"/>
    <w:rsid w:val="00AA4B9F"/>
    <w:rsid w:val="00AA5F7D"/>
    <w:rsid w:val="00AB2736"/>
    <w:rsid w:val="00AB27F1"/>
    <w:rsid w:val="00AB55AB"/>
    <w:rsid w:val="00AB6716"/>
    <w:rsid w:val="00AB72F5"/>
    <w:rsid w:val="00AC0734"/>
    <w:rsid w:val="00AC272A"/>
    <w:rsid w:val="00AC29F8"/>
    <w:rsid w:val="00AC3C64"/>
    <w:rsid w:val="00AC5463"/>
    <w:rsid w:val="00AC685B"/>
    <w:rsid w:val="00AC6DB4"/>
    <w:rsid w:val="00AC72D5"/>
    <w:rsid w:val="00AC78DA"/>
    <w:rsid w:val="00AD08BB"/>
    <w:rsid w:val="00AD145D"/>
    <w:rsid w:val="00AD196F"/>
    <w:rsid w:val="00AD25EE"/>
    <w:rsid w:val="00AD324F"/>
    <w:rsid w:val="00AD3300"/>
    <w:rsid w:val="00AD3302"/>
    <w:rsid w:val="00AD372F"/>
    <w:rsid w:val="00AD47FA"/>
    <w:rsid w:val="00AD7195"/>
    <w:rsid w:val="00AD71D9"/>
    <w:rsid w:val="00AD7310"/>
    <w:rsid w:val="00AD7B49"/>
    <w:rsid w:val="00AE0DAA"/>
    <w:rsid w:val="00AE1A69"/>
    <w:rsid w:val="00AE2329"/>
    <w:rsid w:val="00AE264C"/>
    <w:rsid w:val="00AE2CEF"/>
    <w:rsid w:val="00AE3315"/>
    <w:rsid w:val="00AE33C2"/>
    <w:rsid w:val="00AE5552"/>
    <w:rsid w:val="00AE5E60"/>
    <w:rsid w:val="00AE6C87"/>
    <w:rsid w:val="00AE788C"/>
    <w:rsid w:val="00AE7D72"/>
    <w:rsid w:val="00AE7FFE"/>
    <w:rsid w:val="00AF0D94"/>
    <w:rsid w:val="00AF101E"/>
    <w:rsid w:val="00AF3565"/>
    <w:rsid w:val="00AF3A18"/>
    <w:rsid w:val="00AF4D25"/>
    <w:rsid w:val="00AF4D7D"/>
    <w:rsid w:val="00AF576B"/>
    <w:rsid w:val="00AF64B8"/>
    <w:rsid w:val="00AF721C"/>
    <w:rsid w:val="00B000CB"/>
    <w:rsid w:val="00B001B5"/>
    <w:rsid w:val="00B001BD"/>
    <w:rsid w:val="00B01923"/>
    <w:rsid w:val="00B03C39"/>
    <w:rsid w:val="00B0550E"/>
    <w:rsid w:val="00B05547"/>
    <w:rsid w:val="00B05CF9"/>
    <w:rsid w:val="00B06088"/>
    <w:rsid w:val="00B06C9E"/>
    <w:rsid w:val="00B075A0"/>
    <w:rsid w:val="00B0793D"/>
    <w:rsid w:val="00B07E78"/>
    <w:rsid w:val="00B07FEE"/>
    <w:rsid w:val="00B102BD"/>
    <w:rsid w:val="00B109B1"/>
    <w:rsid w:val="00B1150E"/>
    <w:rsid w:val="00B11D0E"/>
    <w:rsid w:val="00B1238B"/>
    <w:rsid w:val="00B126AC"/>
    <w:rsid w:val="00B137DE"/>
    <w:rsid w:val="00B1384C"/>
    <w:rsid w:val="00B13EF5"/>
    <w:rsid w:val="00B1492B"/>
    <w:rsid w:val="00B14FF1"/>
    <w:rsid w:val="00B156B0"/>
    <w:rsid w:val="00B16233"/>
    <w:rsid w:val="00B16379"/>
    <w:rsid w:val="00B168AC"/>
    <w:rsid w:val="00B16BC4"/>
    <w:rsid w:val="00B16C25"/>
    <w:rsid w:val="00B178E3"/>
    <w:rsid w:val="00B20C2C"/>
    <w:rsid w:val="00B21920"/>
    <w:rsid w:val="00B21FC5"/>
    <w:rsid w:val="00B220C1"/>
    <w:rsid w:val="00B22659"/>
    <w:rsid w:val="00B229A5"/>
    <w:rsid w:val="00B22F13"/>
    <w:rsid w:val="00B23C24"/>
    <w:rsid w:val="00B25413"/>
    <w:rsid w:val="00B25530"/>
    <w:rsid w:val="00B255A8"/>
    <w:rsid w:val="00B26335"/>
    <w:rsid w:val="00B26946"/>
    <w:rsid w:val="00B26FDC"/>
    <w:rsid w:val="00B2784B"/>
    <w:rsid w:val="00B27C23"/>
    <w:rsid w:val="00B3010C"/>
    <w:rsid w:val="00B30C67"/>
    <w:rsid w:val="00B30E4C"/>
    <w:rsid w:val="00B313B1"/>
    <w:rsid w:val="00B3170B"/>
    <w:rsid w:val="00B326E6"/>
    <w:rsid w:val="00B32959"/>
    <w:rsid w:val="00B32E99"/>
    <w:rsid w:val="00B334D8"/>
    <w:rsid w:val="00B35954"/>
    <w:rsid w:val="00B35A07"/>
    <w:rsid w:val="00B36763"/>
    <w:rsid w:val="00B36906"/>
    <w:rsid w:val="00B401A3"/>
    <w:rsid w:val="00B41324"/>
    <w:rsid w:val="00B41484"/>
    <w:rsid w:val="00B420F4"/>
    <w:rsid w:val="00B453B0"/>
    <w:rsid w:val="00B462AA"/>
    <w:rsid w:val="00B465D2"/>
    <w:rsid w:val="00B47A38"/>
    <w:rsid w:val="00B50056"/>
    <w:rsid w:val="00B5066F"/>
    <w:rsid w:val="00B519E7"/>
    <w:rsid w:val="00B51B9C"/>
    <w:rsid w:val="00B52787"/>
    <w:rsid w:val="00B53095"/>
    <w:rsid w:val="00B538C0"/>
    <w:rsid w:val="00B5428F"/>
    <w:rsid w:val="00B5541E"/>
    <w:rsid w:val="00B55ABF"/>
    <w:rsid w:val="00B55DFB"/>
    <w:rsid w:val="00B5610B"/>
    <w:rsid w:val="00B56508"/>
    <w:rsid w:val="00B56B6D"/>
    <w:rsid w:val="00B57172"/>
    <w:rsid w:val="00B576E9"/>
    <w:rsid w:val="00B60D85"/>
    <w:rsid w:val="00B61207"/>
    <w:rsid w:val="00B61BDA"/>
    <w:rsid w:val="00B61C53"/>
    <w:rsid w:val="00B62576"/>
    <w:rsid w:val="00B62937"/>
    <w:rsid w:val="00B63525"/>
    <w:rsid w:val="00B63890"/>
    <w:rsid w:val="00B65607"/>
    <w:rsid w:val="00B658FC"/>
    <w:rsid w:val="00B65904"/>
    <w:rsid w:val="00B65CE9"/>
    <w:rsid w:val="00B65F1C"/>
    <w:rsid w:val="00B666D0"/>
    <w:rsid w:val="00B671F3"/>
    <w:rsid w:val="00B67757"/>
    <w:rsid w:val="00B7110A"/>
    <w:rsid w:val="00B7224A"/>
    <w:rsid w:val="00B72670"/>
    <w:rsid w:val="00B72AFD"/>
    <w:rsid w:val="00B73E9C"/>
    <w:rsid w:val="00B75A4A"/>
    <w:rsid w:val="00B77233"/>
    <w:rsid w:val="00B77957"/>
    <w:rsid w:val="00B80B44"/>
    <w:rsid w:val="00B818BB"/>
    <w:rsid w:val="00B82175"/>
    <w:rsid w:val="00B824AD"/>
    <w:rsid w:val="00B82701"/>
    <w:rsid w:val="00B82E7A"/>
    <w:rsid w:val="00B830A7"/>
    <w:rsid w:val="00B8339E"/>
    <w:rsid w:val="00B83A34"/>
    <w:rsid w:val="00B84262"/>
    <w:rsid w:val="00B84ECF"/>
    <w:rsid w:val="00B851B0"/>
    <w:rsid w:val="00B853DF"/>
    <w:rsid w:val="00B855FA"/>
    <w:rsid w:val="00B856C5"/>
    <w:rsid w:val="00B86C2A"/>
    <w:rsid w:val="00B86EED"/>
    <w:rsid w:val="00B87490"/>
    <w:rsid w:val="00B87A8E"/>
    <w:rsid w:val="00B87E4B"/>
    <w:rsid w:val="00B91295"/>
    <w:rsid w:val="00B926FF"/>
    <w:rsid w:val="00B9271B"/>
    <w:rsid w:val="00B92737"/>
    <w:rsid w:val="00B92AD5"/>
    <w:rsid w:val="00B93124"/>
    <w:rsid w:val="00B93207"/>
    <w:rsid w:val="00B9349B"/>
    <w:rsid w:val="00B938D1"/>
    <w:rsid w:val="00B93D40"/>
    <w:rsid w:val="00B93EC7"/>
    <w:rsid w:val="00B94127"/>
    <w:rsid w:val="00B9474E"/>
    <w:rsid w:val="00B94818"/>
    <w:rsid w:val="00B94CE0"/>
    <w:rsid w:val="00B94DAD"/>
    <w:rsid w:val="00B954E3"/>
    <w:rsid w:val="00B95C10"/>
    <w:rsid w:val="00B961E3"/>
    <w:rsid w:val="00B9692D"/>
    <w:rsid w:val="00B96D6E"/>
    <w:rsid w:val="00B97148"/>
    <w:rsid w:val="00B9734A"/>
    <w:rsid w:val="00B9742E"/>
    <w:rsid w:val="00BA02F9"/>
    <w:rsid w:val="00BA0B88"/>
    <w:rsid w:val="00BA10E0"/>
    <w:rsid w:val="00BA119C"/>
    <w:rsid w:val="00BA1389"/>
    <w:rsid w:val="00BA2003"/>
    <w:rsid w:val="00BA2A21"/>
    <w:rsid w:val="00BA3F3D"/>
    <w:rsid w:val="00BA3F99"/>
    <w:rsid w:val="00BA56A8"/>
    <w:rsid w:val="00BA58AB"/>
    <w:rsid w:val="00BA5A5C"/>
    <w:rsid w:val="00BA61EF"/>
    <w:rsid w:val="00BA701C"/>
    <w:rsid w:val="00BA7103"/>
    <w:rsid w:val="00BB0918"/>
    <w:rsid w:val="00BB0D68"/>
    <w:rsid w:val="00BB22B9"/>
    <w:rsid w:val="00BB3488"/>
    <w:rsid w:val="00BB3B3F"/>
    <w:rsid w:val="00BB4ACD"/>
    <w:rsid w:val="00BB4ED2"/>
    <w:rsid w:val="00BB5C29"/>
    <w:rsid w:val="00BB65C6"/>
    <w:rsid w:val="00BB6BE6"/>
    <w:rsid w:val="00BB6C21"/>
    <w:rsid w:val="00BC038D"/>
    <w:rsid w:val="00BC0659"/>
    <w:rsid w:val="00BC0A30"/>
    <w:rsid w:val="00BC21DB"/>
    <w:rsid w:val="00BC255B"/>
    <w:rsid w:val="00BC2BA4"/>
    <w:rsid w:val="00BC332C"/>
    <w:rsid w:val="00BC3CC8"/>
    <w:rsid w:val="00BC3F3F"/>
    <w:rsid w:val="00BC4B05"/>
    <w:rsid w:val="00BC673A"/>
    <w:rsid w:val="00BC6DEB"/>
    <w:rsid w:val="00BD2288"/>
    <w:rsid w:val="00BD2AA5"/>
    <w:rsid w:val="00BD3710"/>
    <w:rsid w:val="00BD3D04"/>
    <w:rsid w:val="00BD4E4A"/>
    <w:rsid w:val="00BD5CA9"/>
    <w:rsid w:val="00BD6D05"/>
    <w:rsid w:val="00BD7D16"/>
    <w:rsid w:val="00BD7E9D"/>
    <w:rsid w:val="00BE057E"/>
    <w:rsid w:val="00BE0A86"/>
    <w:rsid w:val="00BE0BB3"/>
    <w:rsid w:val="00BE0EBC"/>
    <w:rsid w:val="00BE20FB"/>
    <w:rsid w:val="00BE3511"/>
    <w:rsid w:val="00BE3933"/>
    <w:rsid w:val="00BE4201"/>
    <w:rsid w:val="00BE577D"/>
    <w:rsid w:val="00BE5875"/>
    <w:rsid w:val="00BE5D5E"/>
    <w:rsid w:val="00BE5FD1"/>
    <w:rsid w:val="00BE61AD"/>
    <w:rsid w:val="00BE73F7"/>
    <w:rsid w:val="00BE7A69"/>
    <w:rsid w:val="00BF0210"/>
    <w:rsid w:val="00BF0B11"/>
    <w:rsid w:val="00BF188E"/>
    <w:rsid w:val="00BF1DB4"/>
    <w:rsid w:val="00BF2190"/>
    <w:rsid w:val="00BF28D4"/>
    <w:rsid w:val="00BF46A4"/>
    <w:rsid w:val="00BF54CE"/>
    <w:rsid w:val="00BF5517"/>
    <w:rsid w:val="00BF5F5D"/>
    <w:rsid w:val="00BF6ABF"/>
    <w:rsid w:val="00C014D8"/>
    <w:rsid w:val="00C01942"/>
    <w:rsid w:val="00C01F47"/>
    <w:rsid w:val="00C020C3"/>
    <w:rsid w:val="00C027E6"/>
    <w:rsid w:val="00C02998"/>
    <w:rsid w:val="00C02E50"/>
    <w:rsid w:val="00C03910"/>
    <w:rsid w:val="00C03B78"/>
    <w:rsid w:val="00C05253"/>
    <w:rsid w:val="00C05F2A"/>
    <w:rsid w:val="00C06FEB"/>
    <w:rsid w:val="00C073D0"/>
    <w:rsid w:val="00C10B49"/>
    <w:rsid w:val="00C11238"/>
    <w:rsid w:val="00C12ABC"/>
    <w:rsid w:val="00C13C1A"/>
    <w:rsid w:val="00C14533"/>
    <w:rsid w:val="00C1498C"/>
    <w:rsid w:val="00C14C64"/>
    <w:rsid w:val="00C16392"/>
    <w:rsid w:val="00C16707"/>
    <w:rsid w:val="00C16A6D"/>
    <w:rsid w:val="00C16F5E"/>
    <w:rsid w:val="00C1706A"/>
    <w:rsid w:val="00C17A5F"/>
    <w:rsid w:val="00C201F0"/>
    <w:rsid w:val="00C2085B"/>
    <w:rsid w:val="00C20EC2"/>
    <w:rsid w:val="00C2161A"/>
    <w:rsid w:val="00C2227E"/>
    <w:rsid w:val="00C222E8"/>
    <w:rsid w:val="00C22CE5"/>
    <w:rsid w:val="00C22D04"/>
    <w:rsid w:val="00C22FF4"/>
    <w:rsid w:val="00C2303E"/>
    <w:rsid w:val="00C23BCB"/>
    <w:rsid w:val="00C23D8C"/>
    <w:rsid w:val="00C24368"/>
    <w:rsid w:val="00C24B79"/>
    <w:rsid w:val="00C24F38"/>
    <w:rsid w:val="00C25316"/>
    <w:rsid w:val="00C2597B"/>
    <w:rsid w:val="00C25FCA"/>
    <w:rsid w:val="00C261C2"/>
    <w:rsid w:val="00C27F7D"/>
    <w:rsid w:val="00C30F2F"/>
    <w:rsid w:val="00C3128A"/>
    <w:rsid w:val="00C31646"/>
    <w:rsid w:val="00C321E2"/>
    <w:rsid w:val="00C33DAF"/>
    <w:rsid w:val="00C3471C"/>
    <w:rsid w:val="00C37DD3"/>
    <w:rsid w:val="00C37E13"/>
    <w:rsid w:val="00C37E99"/>
    <w:rsid w:val="00C40461"/>
    <w:rsid w:val="00C40DAC"/>
    <w:rsid w:val="00C421D0"/>
    <w:rsid w:val="00C42327"/>
    <w:rsid w:val="00C436AB"/>
    <w:rsid w:val="00C4401F"/>
    <w:rsid w:val="00C44025"/>
    <w:rsid w:val="00C441B9"/>
    <w:rsid w:val="00C446C6"/>
    <w:rsid w:val="00C44816"/>
    <w:rsid w:val="00C459AA"/>
    <w:rsid w:val="00C45EA7"/>
    <w:rsid w:val="00C46417"/>
    <w:rsid w:val="00C47304"/>
    <w:rsid w:val="00C476E6"/>
    <w:rsid w:val="00C505F6"/>
    <w:rsid w:val="00C50A83"/>
    <w:rsid w:val="00C536BA"/>
    <w:rsid w:val="00C538D4"/>
    <w:rsid w:val="00C539A0"/>
    <w:rsid w:val="00C53CA8"/>
    <w:rsid w:val="00C53CEE"/>
    <w:rsid w:val="00C53FB7"/>
    <w:rsid w:val="00C54CCC"/>
    <w:rsid w:val="00C55484"/>
    <w:rsid w:val="00C55776"/>
    <w:rsid w:val="00C55D7A"/>
    <w:rsid w:val="00C55D91"/>
    <w:rsid w:val="00C56714"/>
    <w:rsid w:val="00C56B14"/>
    <w:rsid w:val="00C56B63"/>
    <w:rsid w:val="00C57185"/>
    <w:rsid w:val="00C57F33"/>
    <w:rsid w:val="00C60159"/>
    <w:rsid w:val="00C60AC0"/>
    <w:rsid w:val="00C627F5"/>
    <w:rsid w:val="00C62E35"/>
    <w:rsid w:val="00C62E83"/>
    <w:rsid w:val="00C633AD"/>
    <w:rsid w:val="00C63E8E"/>
    <w:rsid w:val="00C647A1"/>
    <w:rsid w:val="00C64FBE"/>
    <w:rsid w:val="00C654CA"/>
    <w:rsid w:val="00C67AF0"/>
    <w:rsid w:val="00C707B3"/>
    <w:rsid w:val="00C70B61"/>
    <w:rsid w:val="00C7182E"/>
    <w:rsid w:val="00C71F32"/>
    <w:rsid w:val="00C72232"/>
    <w:rsid w:val="00C73117"/>
    <w:rsid w:val="00C7357B"/>
    <w:rsid w:val="00C73DBD"/>
    <w:rsid w:val="00C7526C"/>
    <w:rsid w:val="00C7567F"/>
    <w:rsid w:val="00C75F20"/>
    <w:rsid w:val="00C76314"/>
    <w:rsid w:val="00C76E31"/>
    <w:rsid w:val="00C77C06"/>
    <w:rsid w:val="00C77CF0"/>
    <w:rsid w:val="00C77DF6"/>
    <w:rsid w:val="00C80164"/>
    <w:rsid w:val="00C80203"/>
    <w:rsid w:val="00C80BAE"/>
    <w:rsid w:val="00C80D22"/>
    <w:rsid w:val="00C82D6F"/>
    <w:rsid w:val="00C82F7A"/>
    <w:rsid w:val="00C8365A"/>
    <w:rsid w:val="00C83801"/>
    <w:rsid w:val="00C8464C"/>
    <w:rsid w:val="00C85337"/>
    <w:rsid w:val="00C86107"/>
    <w:rsid w:val="00C874DB"/>
    <w:rsid w:val="00C905C1"/>
    <w:rsid w:val="00C90EEF"/>
    <w:rsid w:val="00C91197"/>
    <w:rsid w:val="00C92E1B"/>
    <w:rsid w:val="00C933E8"/>
    <w:rsid w:val="00C9381F"/>
    <w:rsid w:val="00C93AD1"/>
    <w:rsid w:val="00C94632"/>
    <w:rsid w:val="00C94E86"/>
    <w:rsid w:val="00C96BA1"/>
    <w:rsid w:val="00C97A2A"/>
    <w:rsid w:val="00CA0730"/>
    <w:rsid w:val="00CA15A6"/>
    <w:rsid w:val="00CA2EA9"/>
    <w:rsid w:val="00CA518B"/>
    <w:rsid w:val="00CA5F52"/>
    <w:rsid w:val="00CA7135"/>
    <w:rsid w:val="00CA71B1"/>
    <w:rsid w:val="00CA750D"/>
    <w:rsid w:val="00CB03F4"/>
    <w:rsid w:val="00CB08BC"/>
    <w:rsid w:val="00CB08EA"/>
    <w:rsid w:val="00CB0B2A"/>
    <w:rsid w:val="00CB0F5F"/>
    <w:rsid w:val="00CB209E"/>
    <w:rsid w:val="00CB23EC"/>
    <w:rsid w:val="00CB48CB"/>
    <w:rsid w:val="00CB5EAF"/>
    <w:rsid w:val="00CB7BE2"/>
    <w:rsid w:val="00CC08FF"/>
    <w:rsid w:val="00CC0ACD"/>
    <w:rsid w:val="00CC102B"/>
    <w:rsid w:val="00CC1FD0"/>
    <w:rsid w:val="00CC3386"/>
    <w:rsid w:val="00CC3536"/>
    <w:rsid w:val="00CC57D3"/>
    <w:rsid w:val="00CC62FF"/>
    <w:rsid w:val="00CC6B1D"/>
    <w:rsid w:val="00CC70BC"/>
    <w:rsid w:val="00CD04C7"/>
    <w:rsid w:val="00CD0505"/>
    <w:rsid w:val="00CD10AD"/>
    <w:rsid w:val="00CD1204"/>
    <w:rsid w:val="00CD1486"/>
    <w:rsid w:val="00CD17F7"/>
    <w:rsid w:val="00CD1916"/>
    <w:rsid w:val="00CD1A9B"/>
    <w:rsid w:val="00CD1FBC"/>
    <w:rsid w:val="00CD2A11"/>
    <w:rsid w:val="00CD3D69"/>
    <w:rsid w:val="00CD3DC4"/>
    <w:rsid w:val="00CD4512"/>
    <w:rsid w:val="00CD56AC"/>
    <w:rsid w:val="00CD6050"/>
    <w:rsid w:val="00CD63D4"/>
    <w:rsid w:val="00CD6CAB"/>
    <w:rsid w:val="00CD6D12"/>
    <w:rsid w:val="00CD7EBD"/>
    <w:rsid w:val="00CE2107"/>
    <w:rsid w:val="00CE2A37"/>
    <w:rsid w:val="00CE2F8F"/>
    <w:rsid w:val="00CE3964"/>
    <w:rsid w:val="00CE49AD"/>
    <w:rsid w:val="00CE5123"/>
    <w:rsid w:val="00CE5BD3"/>
    <w:rsid w:val="00CE5CA6"/>
    <w:rsid w:val="00CE6362"/>
    <w:rsid w:val="00CF04E7"/>
    <w:rsid w:val="00CF062C"/>
    <w:rsid w:val="00CF0CB1"/>
    <w:rsid w:val="00CF0DFB"/>
    <w:rsid w:val="00CF1101"/>
    <w:rsid w:val="00CF23D8"/>
    <w:rsid w:val="00CF2581"/>
    <w:rsid w:val="00CF2613"/>
    <w:rsid w:val="00CF2D6D"/>
    <w:rsid w:val="00CF398B"/>
    <w:rsid w:val="00CF44B5"/>
    <w:rsid w:val="00CF4882"/>
    <w:rsid w:val="00CF4DC8"/>
    <w:rsid w:val="00CF57D0"/>
    <w:rsid w:val="00CF5A49"/>
    <w:rsid w:val="00CF5ACB"/>
    <w:rsid w:val="00CF6A53"/>
    <w:rsid w:val="00CF6BF0"/>
    <w:rsid w:val="00CF7190"/>
    <w:rsid w:val="00CF74C5"/>
    <w:rsid w:val="00CF7685"/>
    <w:rsid w:val="00D00924"/>
    <w:rsid w:val="00D01808"/>
    <w:rsid w:val="00D01B2F"/>
    <w:rsid w:val="00D01BD8"/>
    <w:rsid w:val="00D034DF"/>
    <w:rsid w:val="00D035D2"/>
    <w:rsid w:val="00D03CBA"/>
    <w:rsid w:val="00D047E8"/>
    <w:rsid w:val="00D055BF"/>
    <w:rsid w:val="00D05744"/>
    <w:rsid w:val="00D057E3"/>
    <w:rsid w:val="00D0652C"/>
    <w:rsid w:val="00D06E80"/>
    <w:rsid w:val="00D075A8"/>
    <w:rsid w:val="00D076D5"/>
    <w:rsid w:val="00D07F80"/>
    <w:rsid w:val="00D108A1"/>
    <w:rsid w:val="00D10AAF"/>
    <w:rsid w:val="00D11316"/>
    <w:rsid w:val="00D11C95"/>
    <w:rsid w:val="00D12D4A"/>
    <w:rsid w:val="00D132F8"/>
    <w:rsid w:val="00D13604"/>
    <w:rsid w:val="00D13CE7"/>
    <w:rsid w:val="00D1408A"/>
    <w:rsid w:val="00D14BE5"/>
    <w:rsid w:val="00D15DE9"/>
    <w:rsid w:val="00D16186"/>
    <w:rsid w:val="00D17885"/>
    <w:rsid w:val="00D178DA"/>
    <w:rsid w:val="00D20769"/>
    <w:rsid w:val="00D20D02"/>
    <w:rsid w:val="00D2135A"/>
    <w:rsid w:val="00D22736"/>
    <w:rsid w:val="00D243BD"/>
    <w:rsid w:val="00D25EF7"/>
    <w:rsid w:val="00D26006"/>
    <w:rsid w:val="00D264F3"/>
    <w:rsid w:val="00D27946"/>
    <w:rsid w:val="00D33FF7"/>
    <w:rsid w:val="00D34019"/>
    <w:rsid w:val="00D3494D"/>
    <w:rsid w:val="00D35741"/>
    <w:rsid w:val="00D35E35"/>
    <w:rsid w:val="00D36961"/>
    <w:rsid w:val="00D419FE"/>
    <w:rsid w:val="00D41C71"/>
    <w:rsid w:val="00D41FB3"/>
    <w:rsid w:val="00D44AC7"/>
    <w:rsid w:val="00D46712"/>
    <w:rsid w:val="00D469E9"/>
    <w:rsid w:val="00D476F2"/>
    <w:rsid w:val="00D50F47"/>
    <w:rsid w:val="00D5263B"/>
    <w:rsid w:val="00D52A70"/>
    <w:rsid w:val="00D52B0D"/>
    <w:rsid w:val="00D5364A"/>
    <w:rsid w:val="00D54B94"/>
    <w:rsid w:val="00D54D18"/>
    <w:rsid w:val="00D5537C"/>
    <w:rsid w:val="00D55E1B"/>
    <w:rsid w:val="00D56A97"/>
    <w:rsid w:val="00D5729A"/>
    <w:rsid w:val="00D576B4"/>
    <w:rsid w:val="00D5771C"/>
    <w:rsid w:val="00D60192"/>
    <w:rsid w:val="00D608C3"/>
    <w:rsid w:val="00D6176E"/>
    <w:rsid w:val="00D61800"/>
    <w:rsid w:val="00D618E3"/>
    <w:rsid w:val="00D623D7"/>
    <w:rsid w:val="00D62427"/>
    <w:rsid w:val="00D659E6"/>
    <w:rsid w:val="00D65ECD"/>
    <w:rsid w:val="00D66296"/>
    <w:rsid w:val="00D6750D"/>
    <w:rsid w:val="00D675F6"/>
    <w:rsid w:val="00D70641"/>
    <w:rsid w:val="00D70E3D"/>
    <w:rsid w:val="00D71439"/>
    <w:rsid w:val="00D71F47"/>
    <w:rsid w:val="00D725D6"/>
    <w:rsid w:val="00D72759"/>
    <w:rsid w:val="00D72917"/>
    <w:rsid w:val="00D72F75"/>
    <w:rsid w:val="00D73E7D"/>
    <w:rsid w:val="00D74351"/>
    <w:rsid w:val="00D7491C"/>
    <w:rsid w:val="00D74C37"/>
    <w:rsid w:val="00D759D8"/>
    <w:rsid w:val="00D75DDC"/>
    <w:rsid w:val="00D760CE"/>
    <w:rsid w:val="00D804AE"/>
    <w:rsid w:val="00D807D5"/>
    <w:rsid w:val="00D8237E"/>
    <w:rsid w:val="00D8344D"/>
    <w:rsid w:val="00D83A59"/>
    <w:rsid w:val="00D847C0"/>
    <w:rsid w:val="00D84ACC"/>
    <w:rsid w:val="00D85256"/>
    <w:rsid w:val="00D85A6C"/>
    <w:rsid w:val="00D875E3"/>
    <w:rsid w:val="00D876F3"/>
    <w:rsid w:val="00D87876"/>
    <w:rsid w:val="00D9053D"/>
    <w:rsid w:val="00D905F0"/>
    <w:rsid w:val="00D90EC4"/>
    <w:rsid w:val="00D92512"/>
    <w:rsid w:val="00D925B4"/>
    <w:rsid w:val="00D9261A"/>
    <w:rsid w:val="00D930B6"/>
    <w:rsid w:val="00D93520"/>
    <w:rsid w:val="00D94FDC"/>
    <w:rsid w:val="00D952AB"/>
    <w:rsid w:val="00D952EF"/>
    <w:rsid w:val="00D95F33"/>
    <w:rsid w:val="00D97277"/>
    <w:rsid w:val="00D97916"/>
    <w:rsid w:val="00D97F67"/>
    <w:rsid w:val="00DA114A"/>
    <w:rsid w:val="00DA1792"/>
    <w:rsid w:val="00DA1CC1"/>
    <w:rsid w:val="00DA1CC5"/>
    <w:rsid w:val="00DA2902"/>
    <w:rsid w:val="00DA2A4D"/>
    <w:rsid w:val="00DA31C8"/>
    <w:rsid w:val="00DA33F5"/>
    <w:rsid w:val="00DA3FB1"/>
    <w:rsid w:val="00DA4920"/>
    <w:rsid w:val="00DA4FF6"/>
    <w:rsid w:val="00DA51A6"/>
    <w:rsid w:val="00DA55C5"/>
    <w:rsid w:val="00DA5EA4"/>
    <w:rsid w:val="00DA63D7"/>
    <w:rsid w:val="00DA7D8B"/>
    <w:rsid w:val="00DB090B"/>
    <w:rsid w:val="00DB1183"/>
    <w:rsid w:val="00DB1D7E"/>
    <w:rsid w:val="00DB2506"/>
    <w:rsid w:val="00DB3110"/>
    <w:rsid w:val="00DB3A43"/>
    <w:rsid w:val="00DB54AB"/>
    <w:rsid w:val="00DB584B"/>
    <w:rsid w:val="00DB58FC"/>
    <w:rsid w:val="00DB6814"/>
    <w:rsid w:val="00DB7B79"/>
    <w:rsid w:val="00DC02A2"/>
    <w:rsid w:val="00DC2233"/>
    <w:rsid w:val="00DC2D05"/>
    <w:rsid w:val="00DC3634"/>
    <w:rsid w:val="00DC4982"/>
    <w:rsid w:val="00DC735D"/>
    <w:rsid w:val="00DC7ED4"/>
    <w:rsid w:val="00DD1099"/>
    <w:rsid w:val="00DD16BD"/>
    <w:rsid w:val="00DD2EE8"/>
    <w:rsid w:val="00DD3F42"/>
    <w:rsid w:val="00DD4A99"/>
    <w:rsid w:val="00DD5A28"/>
    <w:rsid w:val="00DD65DE"/>
    <w:rsid w:val="00DD6678"/>
    <w:rsid w:val="00DE056E"/>
    <w:rsid w:val="00DE0619"/>
    <w:rsid w:val="00DE0D31"/>
    <w:rsid w:val="00DE142D"/>
    <w:rsid w:val="00DE36B2"/>
    <w:rsid w:val="00DE38E2"/>
    <w:rsid w:val="00DE47A8"/>
    <w:rsid w:val="00DE495C"/>
    <w:rsid w:val="00DE5033"/>
    <w:rsid w:val="00DE5924"/>
    <w:rsid w:val="00DE71E6"/>
    <w:rsid w:val="00DE7331"/>
    <w:rsid w:val="00DE74BD"/>
    <w:rsid w:val="00DE78A0"/>
    <w:rsid w:val="00DE7A45"/>
    <w:rsid w:val="00DE7E9B"/>
    <w:rsid w:val="00DF160C"/>
    <w:rsid w:val="00DF26C2"/>
    <w:rsid w:val="00DF2CB3"/>
    <w:rsid w:val="00DF3613"/>
    <w:rsid w:val="00DF4380"/>
    <w:rsid w:val="00DF440E"/>
    <w:rsid w:val="00DF4AA1"/>
    <w:rsid w:val="00DF5231"/>
    <w:rsid w:val="00DF7056"/>
    <w:rsid w:val="00E001EB"/>
    <w:rsid w:val="00E00863"/>
    <w:rsid w:val="00E00A08"/>
    <w:rsid w:val="00E00E31"/>
    <w:rsid w:val="00E01369"/>
    <w:rsid w:val="00E01742"/>
    <w:rsid w:val="00E01C94"/>
    <w:rsid w:val="00E025E8"/>
    <w:rsid w:val="00E031B6"/>
    <w:rsid w:val="00E0585B"/>
    <w:rsid w:val="00E05C21"/>
    <w:rsid w:val="00E0602F"/>
    <w:rsid w:val="00E061D1"/>
    <w:rsid w:val="00E0663B"/>
    <w:rsid w:val="00E0740F"/>
    <w:rsid w:val="00E10339"/>
    <w:rsid w:val="00E105FA"/>
    <w:rsid w:val="00E1079D"/>
    <w:rsid w:val="00E10FDC"/>
    <w:rsid w:val="00E13864"/>
    <w:rsid w:val="00E14922"/>
    <w:rsid w:val="00E1568A"/>
    <w:rsid w:val="00E1586C"/>
    <w:rsid w:val="00E17ABB"/>
    <w:rsid w:val="00E17B8B"/>
    <w:rsid w:val="00E200E2"/>
    <w:rsid w:val="00E2129F"/>
    <w:rsid w:val="00E2235B"/>
    <w:rsid w:val="00E2261D"/>
    <w:rsid w:val="00E2275B"/>
    <w:rsid w:val="00E22FD3"/>
    <w:rsid w:val="00E23812"/>
    <w:rsid w:val="00E25AC2"/>
    <w:rsid w:val="00E276CA"/>
    <w:rsid w:val="00E27A30"/>
    <w:rsid w:val="00E27F6E"/>
    <w:rsid w:val="00E30C70"/>
    <w:rsid w:val="00E310BF"/>
    <w:rsid w:val="00E316A1"/>
    <w:rsid w:val="00E32833"/>
    <w:rsid w:val="00E32C4C"/>
    <w:rsid w:val="00E32C77"/>
    <w:rsid w:val="00E3308C"/>
    <w:rsid w:val="00E33778"/>
    <w:rsid w:val="00E34476"/>
    <w:rsid w:val="00E3450E"/>
    <w:rsid w:val="00E3491C"/>
    <w:rsid w:val="00E34FD8"/>
    <w:rsid w:val="00E35D3C"/>
    <w:rsid w:val="00E36A4E"/>
    <w:rsid w:val="00E37535"/>
    <w:rsid w:val="00E37A0D"/>
    <w:rsid w:val="00E37C15"/>
    <w:rsid w:val="00E37C48"/>
    <w:rsid w:val="00E409DB"/>
    <w:rsid w:val="00E40A46"/>
    <w:rsid w:val="00E41114"/>
    <w:rsid w:val="00E42096"/>
    <w:rsid w:val="00E42343"/>
    <w:rsid w:val="00E4272D"/>
    <w:rsid w:val="00E42CD9"/>
    <w:rsid w:val="00E42EAD"/>
    <w:rsid w:val="00E43A85"/>
    <w:rsid w:val="00E43F18"/>
    <w:rsid w:val="00E443A4"/>
    <w:rsid w:val="00E44777"/>
    <w:rsid w:val="00E4486B"/>
    <w:rsid w:val="00E4591E"/>
    <w:rsid w:val="00E46013"/>
    <w:rsid w:val="00E46CF6"/>
    <w:rsid w:val="00E4777A"/>
    <w:rsid w:val="00E50F53"/>
    <w:rsid w:val="00E50FB9"/>
    <w:rsid w:val="00E51520"/>
    <w:rsid w:val="00E540A8"/>
    <w:rsid w:val="00E54B73"/>
    <w:rsid w:val="00E54C71"/>
    <w:rsid w:val="00E54DA4"/>
    <w:rsid w:val="00E55F56"/>
    <w:rsid w:val="00E56FB5"/>
    <w:rsid w:val="00E57BB5"/>
    <w:rsid w:val="00E60E63"/>
    <w:rsid w:val="00E61AF0"/>
    <w:rsid w:val="00E63462"/>
    <w:rsid w:val="00E63967"/>
    <w:rsid w:val="00E64082"/>
    <w:rsid w:val="00E65CFC"/>
    <w:rsid w:val="00E677D3"/>
    <w:rsid w:val="00E70495"/>
    <w:rsid w:val="00E70800"/>
    <w:rsid w:val="00E7097D"/>
    <w:rsid w:val="00E710C9"/>
    <w:rsid w:val="00E713AE"/>
    <w:rsid w:val="00E716E0"/>
    <w:rsid w:val="00E718E8"/>
    <w:rsid w:val="00E7232C"/>
    <w:rsid w:val="00E724BD"/>
    <w:rsid w:val="00E7296C"/>
    <w:rsid w:val="00E72A48"/>
    <w:rsid w:val="00E73069"/>
    <w:rsid w:val="00E73C14"/>
    <w:rsid w:val="00E73E2E"/>
    <w:rsid w:val="00E749A3"/>
    <w:rsid w:val="00E74B7A"/>
    <w:rsid w:val="00E768AC"/>
    <w:rsid w:val="00E768C2"/>
    <w:rsid w:val="00E7721C"/>
    <w:rsid w:val="00E80E2E"/>
    <w:rsid w:val="00E80F94"/>
    <w:rsid w:val="00E81465"/>
    <w:rsid w:val="00E81C7A"/>
    <w:rsid w:val="00E850CE"/>
    <w:rsid w:val="00E85769"/>
    <w:rsid w:val="00E85867"/>
    <w:rsid w:val="00E85D05"/>
    <w:rsid w:val="00E863E8"/>
    <w:rsid w:val="00E86B54"/>
    <w:rsid w:val="00E87179"/>
    <w:rsid w:val="00E87831"/>
    <w:rsid w:val="00E879FC"/>
    <w:rsid w:val="00E87B03"/>
    <w:rsid w:val="00E87C41"/>
    <w:rsid w:val="00E9069F"/>
    <w:rsid w:val="00E90BC9"/>
    <w:rsid w:val="00E90C23"/>
    <w:rsid w:val="00E912E3"/>
    <w:rsid w:val="00E9220A"/>
    <w:rsid w:val="00E9291A"/>
    <w:rsid w:val="00E92F7A"/>
    <w:rsid w:val="00E9300E"/>
    <w:rsid w:val="00E93384"/>
    <w:rsid w:val="00E93A2F"/>
    <w:rsid w:val="00E93B53"/>
    <w:rsid w:val="00E93BB7"/>
    <w:rsid w:val="00E94F09"/>
    <w:rsid w:val="00E96351"/>
    <w:rsid w:val="00E965C9"/>
    <w:rsid w:val="00E966F0"/>
    <w:rsid w:val="00E978C8"/>
    <w:rsid w:val="00EA029F"/>
    <w:rsid w:val="00EA06EE"/>
    <w:rsid w:val="00EA3519"/>
    <w:rsid w:val="00EA3776"/>
    <w:rsid w:val="00EA3807"/>
    <w:rsid w:val="00EA3D55"/>
    <w:rsid w:val="00EA5A53"/>
    <w:rsid w:val="00EA64A1"/>
    <w:rsid w:val="00EA651D"/>
    <w:rsid w:val="00EB0078"/>
    <w:rsid w:val="00EB0179"/>
    <w:rsid w:val="00EB1073"/>
    <w:rsid w:val="00EB1116"/>
    <w:rsid w:val="00EB19CF"/>
    <w:rsid w:val="00EB38BE"/>
    <w:rsid w:val="00EB5897"/>
    <w:rsid w:val="00EB77C0"/>
    <w:rsid w:val="00EB7C69"/>
    <w:rsid w:val="00EB7F79"/>
    <w:rsid w:val="00EC088D"/>
    <w:rsid w:val="00EC0CCD"/>
    <w:rsid w:val="00EC0F78"/>
    <w:rsid w:val="00EC144E"/>
    <w:rsid w:val="00EC16F4"/>
    <w:rsid w:val="00EC1CE8"/>
    <w:rsid w:val="00EC1D82"/>
    <w:rsid w:val="00EC34B8"/>
    <w:rsid w:val="00EC379D"/>
    <w:rsid w:val="00EC4468"/>
    <w:rsid w:val="00EC5799"/>
    <w:rsid w:val="00EC5C35"/>
    <w:rsid w:val="00EC696B"/>
    <w:rsid w:val="00EC703D"/>
    <w:rsid w:val="00EC7047"/>
    <w:rsid w:val="00ED0771"/>
    <w:rsid w:val="00ED0A87"/>
    <w:rsid w:val="00ED0DAC"/>
    <w:rsid w:val="00ED180F"/>
    <w:rsid w:val="00ED1821"/>
    <w:rsid w:val="00ED20AC"/>
    <w:rsid w:val="00ED213B"/>
    <w:rsid w:val="00ED2448"/>
    <w:rsid w:val="00ED275A"/>
    <w:rsid w:val="00ED28EC"/>
    <w:rsid w:val="00ED2DD2"/>
    <w:rsid w:val="00ED3242"/>
    <w:rsid w:val="00ED3F0E"/>
    <w:rsid w:val="00ED426C"/>
    <w:rsid w:val="00ED4621"/>
    <w:rsid w:val="00ED577A"/>
    <w:rsid w:val="00ED67F9"/>
    <w:rsid w:val="00ED697E"/>
    <w:rsid w:val="00ED76CE"/>
    <w:rsid w:val="00ED7FD5"/>
    <w:rsid w:val="00EE082A"/>
    <w:rsid w:val="00EE08E7"/>
    <w:rsid w:val="00EE0F20"/>
    <w:rsid w:val="00EE2185"/>
    <w:rsid w:val="00EE27D9"/>
    <w:rsid w:val="00EE28CB"/>
    <w:rsid w:val="00EE30E0"/>
    <w:rsid w:val="00EE35A6"/>
    <w:rsid w:val="00EE3E80"/>
    <w:rsid w:val="00EE4CF6"/>
    <w:rsid w:val="00EE56C8"/>
    <w:rsid w:val="00EE64C7"/>
    <w:rsid w:val="00EE73ED"/>
    <w:rsid w:val="00EE7592"/>
    <w:rsid w:val="00EE7E1A"/>
    <w:rsid w:val="00EF01D5"/>
    <w:rsid w:val="00EF0C18"/>
    <w:rsid w:val="00EF1537"/>
    <w:rsid w:val="00EF177B"/>
    <w:rsid w:val="00EF360A"/>
    <w:rsid w:val="00EF3B00"/>
    <w:rsid w:val="00EF4C8B"/>
    <w:rsid w:val="00EF7991"/>
    <w:rsid w:val="00F01E89"/>
    <w:rsid w:val="00F01F87"/>
    <w:rsid w:val="00F02466"/>
    <w:rsid w:val="00F024D3"/>
    <w:rsid w:val="00F024DF"/>
    <w:rsid w:val="00F03252"/>
    <w:rsid w:val="00F03374"/>
    <w:rsid w:val="00F0342A"/>
    <w:rsid w:val="00F03BAB"/>
    <w:rsid w:val="00F05662"/>
    <w:rsid w:val="00F05A50"/>
    <w:rsid w:val="00F07DFD"/>
    <w:rsid w:val="00F10757"/>
    <w:rsid w:val="00F11CA0"/>
    <w:rsid w:val="00F125C5"/>
    <w:rsid w:val="00F12ACB"/>
    <w:rsid w:val="00F14B78"/>
    <w:rsid w:val="00F155ED"/>
    <w:rsid w:val="00F15BC7"/>
    <w:rsid w:val="00F15C78"/>
    <w:rsid w:val="00F172CB"/>
    <w:rsid w:val="00F17381"/>
    <w:rsid w:val="00F17714"/>
    <w:rsid w:val="00F20E11"/>
    <w:rsid w:val="00F21A70"/>
    <w:rsid w:val="00F21E68"/>
    <w:rsid w:val="00F23117"/>
    <w:rsid w:val="00F24004"/>
    <w:rsid w:val="00F24D10"/>
    <w:rsid w:val="00F25436"/>
    <w:rsid w:val="00F2729C"/>
    <w:rsid w:val="00F30C00"/>
    <w:rsid w:val="00F31F2B"/>
    <w:rsid w:val="00F32384"/>
    <w:rsid w:val="00F32568"/>
    <w:rsid w:val="00F328AE"/>
    <w:rsid w:val="00F34557"/>
    <w:rsid w:val="00F34CEE"/>
    <w:rsid w:val="00F3531A"/>
    <w:rsid w:val="00F358FE"/>
    <w:rsid w:val="00F36234"/>
    <w:rsid w:val="00F37C52"/>
    <w:rsid w:val="00F42F3D"/>
    <w:rsid w:val="00F431C5"/>
    <w:rsid w:val="00F4339F"/>
    <w:rsid w:val="00F442A0"/>
    <w:rsid w:val="00F44686"/>
    <w:rsid w:val="00F446ED"/>
    <w:rsid w:val="00F44AF4"/>
    <w:rsid w:val="00F44DDE"/>
    <w:rsid w:val="00F46355"/>
    <w:rsid w:val="00F4679A"/>
    <w:rsid w:val="00F46AB2"/>
    <w:rsid w:val="00F46B08"/>
    <w:rsid w:val="00F4776E"/>
    <w:rsid w:val="00F47D1F"/>
    <w:rsid w:val="00F47FA7"/>
    <w:rsid w:val="00F5136F"/>
    <w:rsid w:val="00F520AA"/>
    <w:rsid w:val="00F53775"/>
    <w:rsid w:val="00F545A6"/>
    <w:rsid w:val="00F55E1F"/>
    <w:rsid w:val="00F56457"/>
    <w:rsid w:val="00F56EEC"/>
    <w:rsid w:val="00F57015"/>
    <w:rsid w:val="00F572AA"/>
    <w:rsid w:val="00F57AEF"/>
    <w:rsid w:val="00F601ED"/>
    <w:rsid w:val="00F60D69"/>
    <w:rsid w:val="00F6158C"/>
    <w:rsid w:val="00F61C5B"/>
    <w:rsid w:val="00F61EB9"/>
    <w:rsid w:val="00F62127"/>
    <w:rsid w:val="00F625A2"/>
    <w:rsid w:val="00F630F9"/>
    <w:rsid w:val="00F63E21"/>
    <w:rsid w:val="00F64E38"/>
    <w:rsid w:val="00F66700"/>
    <w:rsid w:val="00F66809"/>
    <w:rsid w:val="00F66B2D"/>
    <w:rsid w:val="00F66FBB"/>
    <w:rsid w:val="00F675CE"/>
    <w:rsid w:val="00F71E21"/>
    <w:rsid w:val="00F729D7"/>
    <w:rsid w:val="00F72B29"/>
    <w:rsid w:val="00F72C8F"/>
    <w:rsid w:val="00F72E56"/>
    <w:rsid w:val="00F72F8B"/>
    <w:rsid w:val="00F73431"/>
    <w:rsid w:val="00F73B8E"/>
    <w:rsid w:val="00F73DB7"/>
    <w:rsid w:val="00F74188"/>
    <w:rsid w:val="00F744FC"/>
    <w:rsid w:val="00F7484A"/>
    <w:rsid w:val="00F75811"/>
    <w:rsid w:val="00F75985"/>
    <w:rsid w:val="00F766BA"/>
    <w:rsid w:val="00F76EA4"/>
    <w:rsid w:val="00F774FE"/>
    <w:rsid w:val="00F77E0C"/>
    <w:rsid w:val="00F80117"/>
    <w:rsid w:val="00F821DA"/>
    <w:rsid w:val="00F82553"/>
    <w:rsid w:val="00F8266C"/>
    <w:rsid w:val="00F828CE"/>
    <w:rsid w:val="00F82D24"/>
    <w:rsid w:val="00F83033"/>
    <w:rsid w:val="00F83478"/>
    <w:rsid w:val="00F837A1"/>
    <w:rsid w:val="00F84B24"/>
    <w:rsid w:val="00F85053"/>
    <w:rsid w:val="00F85A62"/>
    <w:rsid w:val="00F85A9D"/>
    <w:rsid w:val="00F85AC8"/>
    <w:rsid w:val="00F865DE"/>
    <w:rsid w:val="00F86812"/>
    <w:rsid w:val="00F86BBE"/>
    <w:rsid w:val="00F9007E"/>
    <w:rsid w:val="00F9023D"/>
    <w:rsid w:val="00F90464"/>
    <w:rsid w:val="00F920F9"/>
    <w:rsid w:val="00F9230C"/>
    <w:rsid w:val="00F92C18"/>
    <w:rsid w:val="00F93612"/>
    <w:rsid w:val="00F94AA0"/>
    <w:rsid w:val="00F951E5"/>
    <w:rsid w:val="00F97817"/>
    <w:rsid w:val="00FA0CD7"/>
    <w:rsid w:val="00FA1028"/>
    <w:rsid w:val="00FA170D"/>
    <w:rsid w:val="00FA2444"/>
    <w:rsid w:val="00FA317F"/>
    <w:rsid w:val="00FA3BE0"/>
    <w:rsid w:val="00FA3BE7"/>
    <w:rsid w:val="00FA3DDD"/>
    <w:rsid w:val="00FA423E"/>
    <w:rsid w:val="00FA6216"/>
    <w:rsid w:val="00FA6C78"/>
    <w:rsid w:val="00FA733D"/>
    <w:rsid w:val="00FA79CB"/>
    <w:rsid w:val="00FB0E93"/>
    <w:rsid w:val="00FB11BF"/>
    <w:rsid w:val="00FB1260"/>
    <w:rsid w:val="00FB1937"/>
    <w:rsid w:val="00FB2881"/>
    <w:rsid w:val="00FB35BC"/>
    <w:rsid w:val="00FB3815"/>
    <w:rsid w:val="00FB3C14"/>
    <w:rsid w:val="00FB4FAB"/>
    <w:rsid w:val="00FB57C7"/>
    <w:rsid w:val="00FB5AC8"/>
    <w:rsid w:val="00FB5E20"/>
    <w:rsid w:val="00FB60CC"/>
    <w:rsid w:val="00FB63E5"/>
    <w:rsid w:val="00FB6AB9"/>
    <w:rsid w:val="00FB6C50"/>
    <w:rsid w:val="00FB711F"/>
    <w:rsid w:val="00FB7724"/>
    <w:rsid w:val="00FC0566"/>
    <w:rsid w:val="00FC0AD7"/>
    <w:rsid w:val="00FC23F0"/>
    <w:rsid w:val="00FC335C"/>
    <w:rsid w:val="00FC39DB"/>
    <w:rsid w:val="00FC4130"/>
    <w:rsid w:val="00FC49FA"/>
    <w:rsid w:val="00FC61E7"/>
    <w:rsid w:val="00FC62B2"/>
    <w:rsid w:val="00FC6401"/>
    <w:rsid w:val="00FC6722"/>
    <w:rsid w:val="00FC6787"/>
    <w:rsid w:val="00FC6BB2"/>
    <w:rsid w:val="00FC7008"/>
    <w:rsid w:val="00FC7935"/>
    <w:rsid w:val="00FD27A5"/>
    <w:rsid w:val="00FD28A0"/>
    <w:rsid w:val="00FD40F4"/>
    <w:rsid w:val="00FD42D0"/>
    <w:rsid w:val="00FD48AD"/>
    <w:rsid w:val="00FD48CA"/>
    <w:rsid w:val="00FD5042"/>
    <w:rsid w:val="00FD510A"/>
    <w:rsid w:val="00FD5EB3"/>
    <w:rsid w:val="00FD7D35"/>
    <w:rsid w:val="00FD7F51"/>
    <w:rsid w:val="00FE0163"/>
    <w:rsid w:val="00FE07FE"/>
    <w:rsid w:val="00FE0B9F"/>
    <w:rsid w:val="00FE0C4E"/>
    <w:rsid w:val="00FE0EF9"/>
    <w:rsid w:val="00FE13E3"/>
    <w:rsid w:val="00FE2067"/>
    <w:rsid w:val="00FE22DC"/>
    <w:rsid w:val="00FE2506"/>
    <w:rsid w:val="00FE294E"/>
    <w:rsid w:val="00FE3077"/>
    <w:rsid w:val="00FE4889"/>
    <w:rsid w:val="00FE5313"/>
    <w:rsid w:val="00FE5E5D"/>
    <w:rsid w:val="00FE5ED0"/>
    <w:rsid w:val="00FE5ED9"/>
    <w:rsid w:val="00FE61DA"/>
    <w:rsid w:val="00FE66B5"/>
    <w:rsid w:val="00FE6A65"/>
    <w:rsid w:val="00FF0855"/>
    <w:rsid w:val="00FF1834"/>
    <w:rsid w:val="00FF1F20"/>
    <w:rsid w:val="00FF22F3"/>
    <w:rsid w:val="00FF2D27"/>
    <w:rsid w:val="00FF3815"/>
    <w:rsid w:val="00FF5525"/>
    <w:rsid w:val="00FF5F85"/>
    <w:rsid w:val="00FF601C"/>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92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B7BBF"/>
    <w:rPr>
      <w:rFonts w:ascii="Times New Roman" w:eastAsia="Times New Roman" w:hAnsi="Times New Roman"/>
      <w:sz w:val="24"/>
      <w:szCs w:val="24"/>
    </w:rPr>
  </w:style>
  <w:style w:type="paragraph" w:styleId="Nadpis1">
    <w:name w:val="heading 1"/>
    <w:aliases w:val="Hoofdstuk"/>
    <w:basedOn w:val="Normlny"/>
    <w:next w:val="Normlny"/>
    <w:link w:val="Nadpis1Char"/>
    <w:uiPriority w:val="99"/>
    <w:qFormat/>
    <w:rsid w:val="00B538C0"/>
    <w:pPr>
      <w:keepNext/>
      <w:numPr>
        <w:numId w:val="1"/>
      </w:numPr>
      <w:outlineLvl w:val="0"/>
    </w:pPr>
    <w:rPr>
      <w:sz w:val="28"/>
      <w:szCs w:val="28"/>
    </w:rPr>
  </w:style>
  <w:style w:type="paragraph" w:styleId="Nadpis2">
    <w:name w:val="heading 2"/>
    <w:basedOn w:val="Normlny"/>
    <w:next w:val="Normlny"/>
    <w:link w:val="Nadpis2Char"/>
    <w:uiPriority w:val="99"/>
    <w:qFormat/>
    <w:rsid w:val="00B538C0"/>
    <w:pPr>
      <w:keepNext/>
      <w:jc w:val="both"/>
      <w:outlineLvl w:val="1"/>
    </w:pPr>
  </w:style>
  <w:style w:type="paragraph" w:styleId="Nadpis3">
    <w:name w:val="heading 3"/>
    <w:aliases w:val="Subparagraaf"/>
    <w:basedOn w:val="Normlny"/>
    <w:next w:val="Normlny"/>
    <w:link w:val="Nadpis3Char"/>
    <w:uiPriority w:val="99"/>
    <w:qFormat/>
    <w:rsid w:val="00B538C0"/>
    <w:pPr>
      <w:keepNext/>
      <w:jc w:val="both"/>
      <w:outlineLvl w:val="2"/>
    </w:pPr>
    <w:rPr>
      <w:b/>
      <w:bCs/>
      <w:sz w:val="28"/>
      <w:szCs w:val="28"/>
    </w:rPr>
  </w:style>
  <w:style w:type="paragraph" w:styleId="Nadpis4">
    <w:name w:val="heading 4"/>
    <w:basedOn w:val="Normlny"/>
    <w:next w:val="Normlny"/>
    <w:link w:val="Nadpis4Char"/>
    <w:uiPriority w:val="99"/>
    <w:qFormat/>
    <w:rsid w:val="00B538C0"/>
    <w:pPr>
      <w:keepNext/>
      <w:jc w:val="center"/>
      <w:outlineLvl w:val="3"/>
    </w:pPr>
    <w:rPr>
      <w:sz w:val="28"/>
      <w:szCs w:val="28"/>
    </w:rPr>
  </w:style>
  <w:style w:type="paragraph" w:styleId="Nadpis5">
    <w:name w:val="heading 5"/>
    <w:basedOn w:val="Normlny"/>
    <w:next w:val="Normlny"/>
    <w:link w:val="Nadpis5Char"/>
    <w:uiPriority w:val="99"/>
    <w:qFormat/>
    <w:rsid w:val="00B538C0"/>
    <w:pPr>
      <w:keepNext/>
      <w:jc w:val="center"/>
      <w:outlineLvl w:val="4"/>
    </w:pPr>
    <w:rPr>
      <w:b/>
      <w:bCs/>
      <w:sz w:val="28"/>
      <w:szCs w:val="28"/>
    </w:rPr>
  </w:style>
  <w:style w:type="paragraph" w:styleId="Nadpis6">
    <w:name w:val="heading 6"/>
    <w:basedOn w:val="Normlny"/>
    <w:next w:val="Normlny"/>
    <w:link w:val="Nadpis6Char"/>
    <w:uiPriority w:val="99"/>
    <w:qFormat/>
    <w:rsid w:val="00B538C0"/>
    <w:pPr>
      <w:keepNext/>
      <w:jc w:val="both"/>
      <w:outlineLvl w:val="5"/>
    </w:pPr>
    <w:rPr>
      <w:b/>
      <w:bCs/>
    </w:rPr>
  </w:style>
  <w:style w:type="paragraph" w:styleId="Nadpis7">
    <w:name w:val="heading 7"/>
    <w:basedOn w:val="Normlny"/>
    <w:next w:val="Normlny"/>
    <w:link w:val="Nadpis7Char"/>
    <w:uiPriority w:val="99"/>
    <w:qFormat/>
    <w:rsid w:val="00B538C0"/>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B538C0"/>
    <w:pPr>
      <w:keepNext/>
      <w:ind w:firstLine="708"/>
      <w:jc w:val="both"/>
      <w:outlineLvl w:val="7"/>
    </w:pPr>
    <w:rPr>
      <w:u w:val="single"/>
    </w:rPr>
  </w:style>
  <w:style w:type="paragraph" w:styleId="Nadpis9">
    <w:name w:val="heading 9"/>
    <w:basedOn w:val="Normlny"/>
    <w:next w:val="Normlny"/>
    <w:link w:val="Nadpis9Char"/>
    <w:uiPriority w:val="99"/>
    <w:qFormat/>
    <w:rsid w:val="00B538C0"/>
    <w:pPr>
      <w:keepNext/>
      <w:outlineLvl w:val="8"/>
    </w:pPr>
    <w:rPr>
      <w:b/>
      <w:bCs/>
      <w:u w:val="singl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uiPriority w:val="99"/>
    <w:rsid w:val="00B538C0"/>
    <w:rPr>
      <w:rFonts w:ascii="Times New Roman" w:eastAsia="Times New Roman" w:hAnsi="Times New Roman"/>
      <w:sz w:val="28"/>
      <w:szCs w:val="28"/>
    </w:rPr>
  </w:style>
  <w:style w:type="character" w:customStyle="1" w:styleId="Nadpis2Char">
    <w:name w:val="Nadpis 2 Char"/>
    <w:link w:val="Nadpis2"/>
    <w:uiPriority w:val="99"/>
    <w:rsid w:val="00B538C0"/>
    <w:rPr>
      <w:rFonts w:ascii="Times New Roman" w:eastAsia="Times New Roman" w:hAnsi="Times New Roman" w:cs="Times New Roman"/>
      <w:sz w:val="24"/>
      <w:szCs w:val="24"/>
      <w:lang w:eastAsia="sk-SK"/>
    </w:rPr>
  </w:style>
  <w:style w:type="character" w:customStyle="1" w:styleId="Nadpis3Char">
    <w:name w:val="Nadpis 3 Char"/>
    <w:aliases w:val="Subparagraaf Char"/>
    <w:link w:val="Nadpis3"/>
    <w:uiPriority w:val="99"/>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uiPriority w:val="99"/>
    <w:rsid w:val="00B538C0"/>
    <w:rPr>
      <w:rFonts w:ascii="Times New Roman" w:eastAsia="Times New Roman" w:hAnsi="Times New Roman" w:cs="Times New Roman"/>
      <w:sz w:val="28"/>
      <w:szCs w:val="28"/>
      <w:lang w:eastAsia="sk-SK"/>
    </w:rPr>
  </w:style>
  <w:style w:type="character" w:customStyle="1" w:styleId="Nadpis5Char">
    <w:name w:val="Nadpis 5 Char"/>
    <w:link w:val="Nadpis5"/>
    <w:uiPriority w:val="99"/>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uiPriority w:val="99"/>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uiPriority w:val="99"/>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uiPriority w:val="99"/>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uiPriority w:val="9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uiPriority w:val="99"/>
    <w:rsid w:val="00B538C0"/>
    <w:pPr>
      <w:ind w:left="360"/>
      <w:jc w:val="both"/>
    </w:pPr>
  </w:style>
  <w:style w:type="character" w:customStyle="1" w:styleId="Zarkazkladnhotextu2Char">
    <w:name w:val="Zarážka základného textu 2 Char"/>
    <w:aliases w:val="Char Char1"/>
    <w:link w:val="Zarkazkladnhotextu2"/>
    <w:uiPriority w:val="99"/>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locked/>
    <w:rsid w:val="00B538C0"/>
    <w:rPr>
      <w:rFonts w:cs="Times New Roman"/>
      <w:sz w:val="24"/>
      <w:szCs w:val="24"/>
    </w:rPr>
  </w:style>
  <w:style w:type="paragraph" w:styleId="Zarkazkladnhotextu3">
    <w:name w:val="Body Text Indent 3"/>
    <w:basedOn w:val="Normlny"/>
    <w:link w:val="Zarkazkladnhotextu3Char"/>
    <w:rsid w:val="00B538C0"/>
    <w:pPr>
      <w:ind w:left="708"/>
      <w:jc w:val="both"/>
    </w:pPr>
  </w:style>
  <w:style w:type="character" w:customStyle="1" w:styleId="Zarkazkladnhotextu3Char">
    <w:name w:val="Zarážka základného textu 3 Char"/>
    <w:link w:val="Zarkazkladnhotextu3"/>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locked/>
    <w:rsid w:val="00B538C0"/>
    <w:rPr>
      <w:rFonts w:cs="Times New Roman"/>
      <w:sz w:val="24"/>
      <w:szCs w:val="24"/>
    </w:rPr>
  </w:style>
  <w:style w:type="character" w:styleId="slostrany">
    <w:name w:val="page number"/>
    <w:uiPriority w:val="99"/>
    <w:rsid w:val="00B538C0"/>
    <w:rPr>
      <w:rFonts w:cs="Times New Roman"/>
    </w:rPr>
  </w:style>
  <w:style w:type="paragraph" w:styleId="Zkladntext3">
    <w:name w:val="Body Text 3"/>
    <w:basedOn w:val="Normlny"/>
    <w:link w:val="Zkladntext3Char"/>
    <w:rsid w:val="00B538C0"/>
    <w:pPr>
      <w:jc w:val="center"/>
    </w:pPr>
    <w:rPr>
      <w:color w:val="FF0000"/>
      <w:sz w:val="20"/>
      <w:szCs w:val="20"/>
    </w:rPr>
  </w:style>
  <w:style w:type="character" w:customStyle="1" w:styleId="Zkladntext3Char">
    <w:name w:val="Základný text 3 Char"/>
    <w:link w:val="Zkladntext3"/>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uiPriority w:val="99"/>
    <w:rsid w:val="00B538C0"/>
    <w:pPr>
      <w:tabs>
        <w:tab w:val="num" w:pos="1080"/>
      </w:tabs>
    </w:pPr>
    <w:rPr>
      <w:rFonts w:ascii="Arial" w:hAnsi="Arial"/>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rsid w:val="00B538C0"/>
    <w:rPr>
      <w:sz w:val="20"/>
      <w:lang w:eastAsia="cs-CZ"/>
    </w:rPr>
  </w:style>
  <w:style w:type="character" w:customStyle="1" w:styleId="TextpoznmkypodiarouChar">
    <w:name w:val="Text poznámky pod čiarou Char"/>
    <w:link w:val="Textpoznmkypodiarou"/>
    <w:rsid w:val="00B538C0"/>
    <w:rPr>
      <w:rFonts w:ascii="Times New Roman" w:eastAsia="Times New Roman" w:hAnsi="Times New Roman" w:cs="Times New Roman"/>
      <w:sz w:val="20"/>
      <w:szCs w:val="24"/>
      <w:lang w:eastAsia="cs-CZ"/>
    </w:rPr>
  </w:style>
  <w:style w:type="character" w:styleId="Odkaznapoznmkupodiarou">
    <w:name w:val="footnote reference"/>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rsid w:val="00B538C0"/>
    <w:pPr>
      <w:widowControl w:val="0"/>
      <w:ind w:left="709" w:hanging="709"/>
      <w:jc w:val="both"/>
    </w:pPr>
    <w:rPr>
      <w:rFonts w:ascii="Arial" w:hAnsi="Arial"/>
      <w:sz w:val="22"/>
    </w:rPr>
  </w:style>
  <w:style w:type="table" w:styleId="Mriekatabuky">
    <w:name w:val="Table Grid"/>
    <w:basedOn w:val="Normlnatabuka"/>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rsid w:val="00B538C0"/>
    <w:rPr>
      <w:rFonts w:ascii="Tahoma" w:hAnsi="Tahoma"/>
      <w:sz w:val="16"/>
      <w:szCs w:val="16"/>
    </w:rPr>
  </w:style>
  <w:style w:type="character" w:customStyle="1" w:styleId="TextbublinyChar">
    <w:name w:val="Text bubliny Char"/>
    <w:aliases w:val="Char1 Char1"/>
    <w:link w:val="Textbubliny"/>
    <w:uiPriority w:val="99"/>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body,lp1,Table,List Paragraph,Bullet List,FooterText,numbered,Paragraphe de liste1,Bullet Number,lp11,List Paragraph11,Bullet 1,Use Case List Paragraph,ODRAZKY PRVA UROVEN,Odsek,ZOZNAM,Tabuľka,Odsek zoznamu2"/>
    <w:basedOn w:val="Normlny"/>
    <w:link w:val="OdsekzoznamuChar"/>
    <w:uiPriority w:val="34"/>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rsid w:val="00B538C0"/>
    <w:pPr>
      <w:jc w:val="both"/>
    </w:pPr>
  </w:style>
  <w:style w:type="paragraph" w:styleId="Predmetkomentra">
    <w:name w:val="annotation subject"/>
    <w:aliases w:val="Comment Subject Char"/>
    <w:basedOn w:val="Textkomentra"/>
    <w:next w:val="Textkomentra"/>
    <w:link w:val="PredmetkomentraChar"/>
    <w:uiPriority w:val="99"/>
    <w:rsid w:val="00B538C0"/>
    <w:rPr>
      <w:b/>
      <w:bCs/>
    </w:rPr>
  </w:style>
  <w:style w:type="character" w:customStyle="1" w:styleId="PredmetkomentraChar">
    <w:name w:val="Predmet komentára Char"/>
    <w:aliases w:val="Comment Subject Char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link w:val="textChar"/>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uiPriority w:val="99"/>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rsid w:val="00B538C0"/>
    <w:rPr>
      <w:rFonts w:cs="Times New Roman"/>
      <w:b/>
      <w:bCs/>
      <w:sz w:val="24"/>
      <w:szCs w:val="24"/>
      <w:lang w:val="sk-SK" w:eastAsia="sk-SK" w:bidi="ar-SA"/>
    </w:rPr>
  </w:style>
  <w:style w:type="paragraph" w:styleId="truktradokumentu">
    <w:name w:val="Document Map"/>
    <w:basedOn w:val="Normlny"/>
    <w:link w:val="truktradokumentuChar"/>
    <w:unhideWhenUsed/>
    <w:rsid w:val="00B538C0"/>
    <w:rPr>
      <w:rFonts w:ascii="Tahoma" w:hAnsi="Tahoma"/>
      <w:sz w:val="16"/>
      <w:szCs w:val="16"/>
    </w:rPr>
  </w:style>
  <w:style w:type="character" w:customStyle="1" w:styleId="truktradokumentuChar">
    <w:name w:val="Štruktúra dokumentu Char"/>
    <w:link w:val="truktradokumentu"/>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Vrazn">
    <w:name w:val="Strong"/>
    <w:uiPriority w:val="99"/>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34"/>
    <w:qFormat/>
    <w:rsid w:val="006F7928"/>
    <w:rPr>
      <w:rFonts w:ascii="Times New Roman" w:eastAsia="Times New Roman" w:hAnsi="Times New Roman"/>
      <w:sz w:val="24"/>
      <w:szCs w:val="24"/>
    </w:rPr>
  </w:style>
  <w:style w:type="paragraph" w:customStyle="1" w:styleId="Odsekzoznamu1">
    <w:name w:val="Odsek zoznamu1"/>
    <w:basedOn w:val="Normlny"/>
    <w:link w:val="ListParagraphChar1"/>
    <w:rsid w:val="000E3364"/>
    <w:pPr>
      <w:ind w:left="708"/>
    </w:pPr>
    <w:rPr>
      <w:rFonts w:ascii="Arial" w:hAnsi="Arial" w:cs="Arial"/>
      <w:noProof/>
      <w:sz w:val="22"/>
      <w:szCs w:val="22"/>
    </w:rPr>
  </w:style>
  <w:style w:type="paragraph" w:customStyle="1" w:styleId="BodyText21">
    <w:name w:val="Body Text 21"/>
    <w:basedOn w:val="Normlny"/>
    <w:uiPriority w:val="99"/>
    <w:rsid w:val="00FA423E"/>
    <w:pPr>
      <w:tabs>
        <w:tab w:val="left" w:pos="426"/>
      </w:tabs>
      <w:spacing w:before="120"/>
      <w:jc w:val="both"/>
    </w:pPr>
    <w:rPr>
      <w:rFonts w:ascii="Arial" w:hAnsi="Arial"/>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unhideWhenUsed/>
    <w:rsid w:val="00D807D5"/>
    <w:rPr>
      <w:color w:val="800080" w:themeColor="followedHyperlink"/>
      <w:u w:val="single"/>
    </w:rPr>
  </w:style>
  <w:style w:type="table" w:customStyle="1" w:styleId="TableNormal">
    <w:name w:val="Table Normal"/>
    <w:uiPriority w:val="2"/>
    <w:qFormat/>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style>
  <w:style w:type="numbering" w:customStyle="1" w:styleId="Importovantl2">
    <w:name w:val="Importovaný štýl 2"/>
    <w:rsid w:val="00041AD7"/>
  </w:style>
  <w:style w:type="paragraph" w:styleId="Bezriadkovania">
    <w:name w:val="No Spacing"/>
    <w:link w:val="BezriadkovaniaChar"/>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5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uiPriority w:val="2"/>
    <w:qFormat/>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00-100">
    <w:name w:val="0.0 - 1.0"/>
    <w:basedOn w:val="Normlny"/>
    <w:rsid w:val="001E5F9A"/>
    <w:pPr>
      <w:spacing w:after="60"/>
      <w:ind w:left="567" w:hanging="567"/>
      <w:jc w:val="both"/>
    </w:pPr>
    <w:rPr>
      <w:rFonts w:ascii="Arial" w:hAnsi="Arial"/>
      <w:sz w:val="20"/>
      <w:szCs w:val="20"/>
    </w:rPr>
  </w:style>
  <w:style w:type="character" w:customStyle="1" w:styleId="Styl11bModr">
    <w:name w:val="Styl 11 b. Modrá"/>
    <w:rsid w:val="006B0E58"/>
    <w:rPr>
      <w:color w:val="auto"/>
      <w:sz w:val="22"/>
    </w:rPr>
  </w:style>
  <w:style w:type="paragraph" w:customStyle="1" w:styleId="slostrany1">
    <w:name w:val="Číslo strany1"/>
    <w:basedOn w:val="Normlny"/>
    <w:next w:val="Normlny"/>
    <w:uiPriority w:val="99"/>
    <w:rsid w:val="00512F1A"/>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ascii="Arial" w:hAnsi="Arial"/>
      <w:bCs/>
      <w:sz w:val="20"/>
      <w:szCs w:val="20"/>
      <w:lang w:eastAsia="en-US"/>
    </w:rPr>
  </w:style>
  <w:style w:type="character" w:customStyle="1" w:styleId="pre">
    <w:name w:val="pre"/>
    <w:rsid w:val="002A4DE8"/>
  </w:style>
  <w:style w:type="character" w:customStyle="1" w:styleId="code">
    <w:name w:val="code"/>
    <w:basedOn w:val="Predvolenpsmoodseku"/>
    <w:rsid w:val="00271D95"/>
  </w:style>
  <w:style w:type="character" w:customStyle="1" w:styleId="Podtitul1">
    <w:name w:val="Podtitul1"/>
    <w:basedOn w:val="Predvolenpsmoodseku"/>
    <w:rsid w:val="00271D95"/>
  </w:style>
  <w:style w:type="paragraph" w:customStyle="1" w:styleId="10-10">
    <w:name w:val="1.0 - 1.0"/>
    <w:basedOn w:val="Normlny"/>
    <w:rsid w:val="00573415"/>
    <w:pPr>
      <w:spacing w:after="60"/>
      <w:ind w:left="567"/>
      <w:jc w:val="both"/>
    </w:pPr>
    <w:rPr>
      <w:rFonts w:ascii="Arial" w:hAnsi="Arial"/>
      <w:sz w:val="20"/>
      <w:szCs w:val="20"/>
    </w:rPr>
  </w:style>
  <w:style w:type="paragraph" w:customStyle="1" w:styleId="10-15">
    <w:name w:val="1.0 - 1.5"/>
    <w:basedOn w:val="Normlny"/>
    <w:rsid w:val="00573415"/>
    <w:pPr>
      <w:spacing w:after="60"/>
      <w:ind w:left="851" w:hanging="284"/>
      <w:jc w:val="both"/>
    </w:pPr>
    <w:rPr>
      <w:rFonts w:ascii="Arial" w:hAnsi="Arial"/>
      <w:sz w:val="20"/>
      <w:szCs w:val="20"/>
    </w:rPr>
  </w:style>
  <w:style w:type="character" w:customStyle="1" w:styleId="Nevyrieenzmienka1">
    <w:name w:val="Nevyriešená zmienka1"/>
    <w:basedOn w:val="Predvolenpsmoodseku"/>
    <w:uiPriority w:val="99"/>
    <w:semiHidden/>
    <w:unhideWhenUsed/>
    <w:rsid w:val="00F84B24"/>
    <w:rPr>
      <w:color w:val="605E5C"/>
      <w:shd w:val="clear" w:color="auto" w:fill="E1DFDD"/>
    </w:rPr>
  </w:style>
  <w:style w:type="character" w:customStyle="1" w:styleId="Nevyrieenzmienka2">
    <w:name w:val="Nevyriešená zmienka2"/>
    <w:basedOn w:val="Predvolenpsmoodseku"/>
    <w:uiPriority w:val="99"/>
    <w:semiHidden/>
    <w:unhideWhenUsed/>
    <w:rsid w:val="00ED67F9"/>
    <w:rPr>
      <w:color w:val="605E5C"/>
      <w:shd w:val="clear" w:color="auto" w:fill="E1DFDD"/>
    </w:rPr>
  </w:style>
  <w:style w:type="paragraph" w:styleId="Obsah1">
    <w:name w:val="toc 1"/>
    <w:basedOn w:val="Normlny"/>
    <w:next w:val="Normlny"/>
    <w:autoRedefine/>
    <w:uiPriority w:val="39"/>
    <w:unhideWhenUsed/>
    <w:rsid w:val="004C3566"/>
    <w:pPr>
      <w:spacing w:after="100"/>
    </w:pPr>
  </w:style>
  <w:style w:type="paragraph" w:styleId="slovanzoznam">
    <w:name w:val="List Number"/>
    <w:basedOn w:val="Normlny"/>
    <w:rsid w:val="006C6C62"/>
    <w:pPr>
      <w:numPr>
        <w:numId w:val="29"/>
      </w:numPr>
      <w:tabs>
        <w:tab w:val="clear" w:pos="360"/>
      </w:tabs>
      <w:ind w:left="283" w:hanging="283"/>
    </w:pPr>
    <w:rPr>
      <w:rFonts w:ascii="RomanEES" w:eastAsia="Calibri" w:hAnsi="RomanEES"/>
      <w:szCs w:val="20"/>
    </w:rPr>
  </w:style>
  <w:style w:type="numbering" w:customStyle="1" w:styleId="Bezzoznamu2">
    <w:name w:val="Bez zoznamu2"/>
    <w:next w:val="Bezzoznamu"/>
    <w:uiPriority w:val="99"/>
    <w:semiHidden/>
    <w:unhideWhenUsed/>
    <w:rsid w:val="003E6FE4"/>
  </w:style>
  <w:style w:type="paragraph" w:styleId="Normlnywebov">
    <w:name w:val="Normal (Web)"/>
    <w:basedOn w:val="Normlny"/>
    <w:uiPriority w:val="99"/>
    <w:rsid w:val="003E6FE4"/>
    <w:pPr>
      <w:spacing w:before="100" w:beforeAutospacing="1" w:after="100" w:afterAutospacing="1"/>
    </w:pPr>
    <w:rPr>
      <w:rFonts w:eastAsia="Calibri"/>
    </w:rPr>
  </w:style>
  <w:style w:type="character" w:customStyle="1" w:styleId="FontStyle63">
    <w:name w:val="Font Style63"/>
    <w:rsid w:val="003E6FE4"/>
    <w:rPr>
      <w:rFonts w:ascii="Arial" w:hAnsi="Arial"/>
      <w:color w:val="000000"/>
      <w:sz w:val="18"/>
    </w:rPr>
  </w:style>
  <w:style w:type="table" w:customStyle="1" w:styleId="Mriekatabuky2">
    <w:name w:val="Mriežka tabuľky2"/>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3E6FE4"/>
    <w:pPr>
      <w:spacing w:after="160" w:line="240" w:lineRule="exact"/>
    </w:pPr>
    <w:rPr>
      <w:rFonts w:ascii="Arial" w:hAnsi="Arial" w:cs="Arial"/>
      <w:sz w:val="20"/>
      <w:szCs w:val="20"/>
      <w:lang w:val="en-US" w:eastAsia="en-US"/>
    </w:rPr>
  </w:style>
  <w:style w:type="character" w:customStyle="1" w:styleId="Normln1">
    <w:name w:val="Normální1"/>
    <w:rsid w:val="003E6FE4"/>
    <w:rPr>
      <w:sz w:val="24"/>
    </w:rPr>
  </w:style>
  <w:style w:type="character" w:customStyle="1" w:styleId="CharChar2">
    <w:name w:val="Char Char2"/>
    <w:locked/>
    <w:rsid w:val="003E6FE4"/>
    <w:rPr>
      <w:noProof/>
      <w:sz w:val="24"/>
      <w:lang w:val="sk-SK" w:eastAsia="sk-SK"/>
    </w:rPr>
  </w:style>
  <w:style w:type="character" w:customStyle="1" w:styleId="ra">
    <w:name w:val="ra"/>
    <w:rsid w:val="003E6FE4"/>
  </w:style>
  <w:style w:type="character" w:customStyle="1" w:styleId="textChar">
    <w:name w:val="text Char"/>
    <w:link w:val="text"/>
    <w:locked/>
    <w:rsid w:val="003E6FE4"/>
    <w:rPr>
      <w:rFonts w:ascii="Arial" w:eastAsia="Times New Roman" w:hAnsi="Arial"/>
      <w:sz w:val="24"/>
      <w:lang w:val="cs-CZ"/>
    </w:rPr>
  </w:style>
  <w:style w:type="paragraph" w:customStyle="1" w:styleId="Zkladntext1">
    <w:name w:val="Základní text1"/>
    <w:basedOn w:val="Normlny"/>
    <w:rsid w:val="003E6FE4"/>
    <w:pPr>
      <w:widowControl w:val="0"/>
      <w:suppressAutoHyphens/>
      <w:jc w:val="both"/>
    </w:pPr>
    <w:rPr>
      <w:b/>
      <w:kern w:val="2"/>
    </w:rPr>
  </w:style>
  <w:style w:type="paragraph" w:customStyle="1" w:styleId="Normlnywebov1">
    <w:name w:val="Normálny (webový)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character" w:customStyle="1" w:styleId="txt1">
    <w:name w:val="txt1"/>
    <w:rsid w:val="003E6FE4"/>
    <w:rPr>
      <w:rFonts w:ascii="Verdana" w:hAnsi="Verdana"/>
      <w:color w:val="333333"/>
      <w:sz w:val="16"/>
    </w:rPr>
  </w:style>
  <w:style w:type="character" w:customStyle="1" w:styleId="Siln1">
    <w:name w:val="Silný1"/>
    <w:rsid w:val="003E6FE4"/>
    <w:rPr>
      <w:b/>
    </w:rPr>
  </w:style>
  <w:style w:type="paragraph" w:customStyle="1" w:styleId="F2-ZkladnText">
    <w:name w:val="F2-ZákladnýText"/>
    <w:basedOn w:val="Normlny"/>
    <w:rsid w:val="003E6FE4"/>
    <w:pPr>
      <w:suppressAutoHyphens/>
      <w:jc w:val="both"/>
    </w:pPr>
    <w:rPr>
      <w:rFonts w:eastAsia="Calibri"/>
      <w:szCs w:val="20"/>
      <w:lang w:eastAsia="ar-SA"/>
    </w:rPr>
  </w:style>
  <w:style w:type="paragraph" w:customStyle="1" w:styleId="Zarkazkladnhotextu20">
    <w:name w:val="Zarážka základného textu2"/>
    <w:basedOn w:val="Normlny"/>
    <w:link w:val="BodyTextIndentChar"/>
    <w:rsid w:val="003E6FE4"/>
    <w:rPr>
      <w:rFonts w:ascii="Arial" w:eastAsia="Calibri" w:hAnsi="Arial"/>
      <w:noProof/>
      <w:sz w:val="20"/>
      <w:szCs w:val="20"/>
      <w:lang w:val="en-US" w:eastAsia="cs-CZ"/>
    </w:rPr>
  </w:style>
  <w:style w:type="character" w:customStyle="1" w:styleId="BodyTextIndentChar">
    <w:name w:val="Body Text Indent Char"/>
    <w:link w:val="Zarkazkladnhotextu20"/>
    <w:locked/>
    <w:rsid w:val="003E6FE4"/>
    <w:rPr>
      <w:rFonts w:ascii="Arial" w:hAnsi="Arial"/>
      <w:noProof/>
      <w:lang w:val="en-US" w:eastAsia="cs-CZ"/>
    </w:rPr>
  </w:style>
  <w:style w:type="paragraph" w:customStyle="1" w:styleId="Normlny1">
    <w:name w:val="Normálny1"/>
    <w:basedOn w:val="Normlny"/>
    <w:rsid w:val="003E6FE4"/>
    <w:pPr>
      <w:widowControl w:val="0"/>
      <w:suppressAutoHyphens/>
    </w:pPr>
    <w:rPr>
      <w:szCs w:val="20"/>
    </w:rPr>
  </w:style>
  <w:style w:type="paragraph" w:customStyle="1" w:styleId="text1">
    <w:name w:val="text1"/>
    <w:basedOn w:val="Normlny"/>
    <w:rsid w:val="003E6FE4"/>
    <w:pPr>
      <w:overflowPunct w:val="0"/>
      <w:autoSpaceDE w:val="0"/>
      <w:autoSpaceDN w:val="0"/>
      <w:adjustRightInd w:val="0"/>
      <w:spacing w:before="60" w:after="60"/>
      <w:ind w:left="567" w:hanging="567"/>
      <w:jc w:val="both"/>
      <w:textAlignment w:val="baseline"/>
    </w:pPr>
    <w:rPr>
      <w:rFonts w:ascii="Arial" w:eastAsia="Calibri" w:hAnsi="Arial"/>
      <w:szCs w:val="20"/>
      <w:lang w:eastAsia="cs-CZ"/>
    </w:rPr>
  </w:style>
  <w:style w:type="paragraph" w:customStyle="1" w:styleId="Bezmezer1">
    <w:name w:val="Bez mezer1"/>
    <w:rsid w:val="003E6FE4"/>
    <w:rPr>
      <w:rFonts w:eastAsia="Times New Roman"/>
      <w:sz w:val="22"/>
      <w:szCs w:val="22"/>
      <w:lang w:val="cs-CZ" w:eastAsia="en-US"/>
    </w:rPr>
  </w:style>
  <w:style w:type="character" w:customStyle="1" w:styleId="Zhlavie4">
    <w:name w:val="Záhlavie #4_"/>
    <w:link w:val="Zhlavie40"/>
    <w:locked/>
    <w:rsid w:val="003E6FE4"/>
    <w:rPr>
      <w:rFonts w:ascii="Arial" w:hAnsi="Arial"/>
      <w:sz w:val="21"/>
      <w:shd w:val="clear" w:color="auto" w:fill="FFFFFF"/>
    </w:rPr>
  </w:style>
  <w:style w:type="paragraph" w:customStyle="1" w:styleId="Zhlavie40">
    <w:name w:val="Záhlavie #4"/>
    <w:basedOn w:val="Normlny"/>
    <w:link w:val="Zhlavie4"/>
    <w:rsid w:val="003E6FE4"/>
    <w:pPr>
      <w:shd w:val="clear" w:color="auto" w:fill="FFFFFF"/>
      <w:spacing w:after="480" w:line="278" w:lineRule="exact"/>
      <w:ind w:hanging="700"/>
      <w:jc w:val="right"/>
      <w:outlineLvl w:val="3"/>
    </w:pPr>
    <w:rPr>
      <w:rFonts w:ascii="Arial" w:eastAsia="Calibri" w:hAnsi="Arial"/>
      <w:sz w:val="21"/>
      <w:szCs w:val="20"/>
      <w:shd w:val="clear" w:color="auto" w:fill="FFFFFF"/>
    </w:rPr>
  </w:style>
  <w:style w:type="paragraph" w:customStyle="1" w:styleId="Zkladntext20">
    <w:name w:val="Základní text2"/>
    <w:rsid w:val="003E6FE4"/>
    <w:pPr>
      <w:autoSpaceDE w:val="0"/>
      <w:autoSpaceDN w:val="0"/>
      <w:adjustRightInd w:val="0"/>
    </w:pPr>
    <w:rPr>
      <w:rFonts w:ascii="Times New Roman" w:hAnsi="Times New Roman"/>
      <w:color w:val="000000"/>
      <w:szCs w:val="24"/>
    </w:rPr>
  </w:style>
  <w:style w:type="character" w:customStyle="1" w:styleId="formtitle1">
    <w:name w:val="formtitle1"/>
    <w:rsid w:val="003E6FE4"/>
    <w:rPr>
      <w:rFonts w:ascii="Verdana" w:hAnsi="Verdana"/>
      <w:b/>
      <w:sz w:val="24"/>
    </w:rPr>
  </w:style>
  <w:style w:type="character" w:customStyle="1" w:styleId="apple-style-span">
    <w:name w:val="apple-style-span"/>
    <w:rsid w:val="003E6FE4"/>
  </w:style>
  <w:style w:type="character" w:customStyle="1" w:styleId="hps">
    <w:name w:val="hps"/>
    <w:rsid w:val="003E6FE4"/>
  </w:style>
  <w:style w:type="paragraph" w:customStyle="1" w:styleId="Textvysvetlivky1">
    <w:name w:val="Text vysvetlivky1"/>
    <w:basedOn w:val="Normlny"/>
    <w:link w:val="TextvysvetlivkyChar"/>
    <w:rsid w:val="003E6FE4"/>
    <w:rPr>
      <w:rFonts w:eastAsia="Calibri"/>
      <w:sz w:val="20"/>
      <w:szCs w:val="20"/>
      <w:lang w:eastAsia="cs-CZ"/>
    </w:rPr>
  </w:style>
  <w:style w:type="character" w:customStyle="1" w:styleId="TextvysvetlivkyChar">
    <w:name w:val="Text vysvetlivky Char"/>
    <w:link w:val="Textvysvetlivky1"/>
    <w:locked/>
    <w:rsid w:val="003E6FE4"/>
    <w:rPr>
      <w:rFonts w:ascii="Times New Roman" w:hAnsi="Times New Roman"/>
      <w:lang w:eastAsia="cs-CZ"/>
    </w:rPr>
  </w:style>
  <w:style w:type="character" w:customStyle="1" w:styleId="Odkaznavysvetlivku1">
    <w:name w:val="Odkaz na vysvetlivku1"/>
    <w:rsid w:val="003E6FE4"/>
    <w:rPr>
      <w:vertAlign w:val="superscript"/>
    </w:rPr>
  </w:style>
  <w:style w:type="character" w:customStyle="1" w:styleId="truktradokumentuChar1">
    <w:name w:val="Štruktúra dokumentu Char1"/>
    <w:semiHidden/>
    <w:rsid w:val="003E6FE4"/>
    <w:rPr>
      <w:rFonts w:ascii="Tahoma" w:eastAsia="Times New Roman" w:hAnsi="Tahoma" w:cs="Tahoma"/>
      <w:sz w:val="16"/>
      <w:szCs w:val="16"/>
    </w:rPr>
  </w:style>
  <w:style w:type="paragraph" w:customStyle="1" w:styleId="NormalWeb1">
    <w:name w:val="Normal (Web)1"/>
    <w:basedOn w:val="Normlny"/>
    <w:rsid w:val="003E6FE4"/>
    <w:pPr>
      <w:widowControl w:val="0"/>
      <w:overflowPunct w:val="0"/>
      <w:autoSpaceDE w:val="0"/>
      <w:autoSpaceDN w:val="0"/>
      <w:adjustRightInd w:val="0"/>
      <w:spacing w:before="100" w:after="100"/>
    </w:pPr>
    <w:rPr>
      <w:rFonts w:eastAsia="Calibri"/>
      <w:szCs w:val="20"/>
    </w:rPr>
  </w:style>
  <w:style w:type="paragraph" w:customStyle="1" w:styleId="Normlnywebov2">
    <w:name w:val="Normálny (webový)2"/>
    <w:basedOn w:val="Normlny"/>
    <w:rsid w:val="003E6FE4"/>
    <w:pPr>
      <w:widowControl w:val="0"/>
      <w:overflowPunct w:val="0"/>
      <w:autoSpaceDE w:val="0"/>
      <w:autoSpaceDN w:val="0"/>
      <w:adjustRightInd w:val="0"/>
      <w:spacing w:before="100" w:after="100"/>
    </w:pPr>
    <w:rPr>
      <w:rFonts w:ascii="Arial Unicode MS" w:eastAsia="Arial Unicode MS"/>
      <w:szCs w:val="20"/>
    </w:rPr>
  </w:style>
  <w:style w:type="paragraph" w:customStyle="1" w:styleId="Zkladntext31">
    <w:name w:val="Základný text 31"/>
    <w:basedOn w:val="Normlny"/>
    <w:uiPriority w:val="99"/>
    <w:rsid w:val="003E6FE4"/>
    <w:pPr>
      <w:overflowPunct w:val="0"/>
      <w:autoSpaceDE w:val="0"/>
      <w:autoSpaceDN w:val="0"/>
      <w:adjustRightInd w:val="0"/>
      <w:jc w:val="center"/>
    </w:pPr>
    <w:rPr>
      <w:rFonts w:eastAsia="Calibri"/>
      <w:noProof/>
      <w:color w:val="FF0000"/>
      <w:sz w:val="20"/>
      <w:szCs w:val="20"/>
    </w:rPr>
  </w:style>
  <w:style w:type="paragraph" w:customStyle="1" w:styleId="Zarkazkladnhotextu31">
    <w:name w:val="Zarážka základného textu 31"/>
    <w:basedOn w:val="Normlny"/>
    <w:rsid w:val="003E6FE4"/>
    <w:pPr>
      <w:overflowPunct w:val="0"/>
      <w:autoSpaceDE w:val="0"/>
      <w:autoSpaceDN w:val="0"/>
      <w:adjustRightInd w:val="0"/>
      <w:ind w:left="4860"/>
    </w:pPr>
    <w:rPr>
      <w:rFonts w:eastAsia="Calibri"/>
      <w:noProof/>
      <w:sz w:val="30"/>
      <w:szCs w:val="20"/>
    </w:rPr>
  </w:style>
  <w:style w:type="paragraph" w:customStyle="1" w:styleId="Zarkazkladnhotextu21">
    <w:name w:val="Zarážka základného textu 21"/>
    <w:basedOn w:val="Normlny"/>
    <w:uiPriority w:val="99"/>
    <w:rsid w:val="003E6FE4"/>
    <w:pPr>
      <w:overflowPunct w:val="0"/>
      <w:autoSpaceDE w:val="0"/>
      <w:autoSpaceDN w:val="0"/>
      <w:adjustRightInd w:val="0"/>
      <w:ind w:left="360"/>
      <w:jc w:val="both"/>
    </w:pPr>
    <w:rPr>
      <w:rFonts w:eastAsia="Calibri"/>
      <w:noProof/>
      <w:szCs w:val="20"/>
    </w:rPr>
  </w:style>
  <w:style w:type="character" w:customStyle="1" w:styleId="Strong1">
    <w:name w:val="Strong1"/>
    <w:rsid w:val="003E6FE4"/>
    <w:rPr>
      <w:b/>
      <w:sz w:val="20"/>
    </w:rPr>
  </w:style>
  <w:style w:type="character" w:customStyle="1" w:styleId="Siln2">
    <w:name w:val="Silný2"/>
    <w:rsid w:val="003E6FE4"/>
    <w:rPr>
      <w:b/>
      <w:sz w:val="20"/>
    </w:rPr>
  </w:style>
  <w:style w:type="paragraph" w:customStyle="1" w:styleId="Standard">
    <w:name w:val="Standard"/>
    <w:basedOn w:val="Normlny"/>
    <w:rsid w:val="003E6FE4"/>
    <w:pPr>
      <w:spacing w:before="120" w:after="120"/>
      <w:jc w:val="both"/>
    </w:pPr>
    <w:rPr>
      <w:rFonts w:ascii="FuturaA Bk BT" w:eastAsia="Calibri" w:hAnsi="FuturaA Bk BT" w:cs="FuturaA Bk BT"/>
      <w:sz w:val="22"/>
      <w:szCs w:val="22"/>
      <w:lang w:val="en-GB" w:eastAsia="es-ES"/>
    </w:rPr>
  </w:style>
  <w:style w:type="paragraph" w:customStyle="1" w:styleId="Normlnywebov3">
    <w:name w:val="Normálny (webový)3"/>
    <w:basedOn w:val="Normlny"/>
    <w:rsid w:val="003E6FE4"/>
    <w:pPr>
      <w:widowControl w:val="0"/>
      <w:overflowPunct w:val="0"/>
      <w:autoSpaceDE w:val="0"/>
      <w:autoSpaceDN w:val="0"/>
      <w:adjustRightInd w:val="0"/>
      <w:spacing w:before="100" w:after="100"/>
      <w:textAlignment w:val="baseline"/>
    </w:pPr>
    <w:rPr>
      <w:rFonts w:ascii="Arial Unicode MS" w:eastAsia="Arial Unicode MS"/>
      <w:szCs w:val="20"/>
    </w:rPr>
  </w:style>
  <w:style w:type="paragraph" w:customStyle="1" w:styleId="Zkladntext32">
    <w:name w:val="Základný text 32"/>
    <w:basedOn w:val="Normlny"/>
    <w:rsid w:val="003E6FE4"/>
    <w:pPr>
      <w:overflowPunct w:val="0"/>
      <w:autoSpaceDE w:val="0"/>
      <w:autoSpaceDN w:val="0"/>
      <w:adjustRightInd w:val="0"/>
      <w:jc w:val="center"/>
      <w:textAlignment w:val="baseline"/>
    </w:pPr>
    <w:rPr>
      <w:rFonts w:eastAsia="Calibri"/>
      <w:noProof/>
      <w:color w:val="FF0000"/>
      <w:sz w:val="20"/>
      <w:szCs w:val="20"/>
    </w:rPr>
  </w:style>
  <w:style w:type="paragraph" w:customStyle="1" w:styleId="Zarkazkladnhotextu32">
    <w:name w:val="Zarážka základného textu 32"/>
    <w:basedOn w:val="Normlny"/>
    <w:rsid w:val="003E6FE4"/>
    <w:pPr>
      <w:overflowPunct w:val="0"/>
      <w:autoSpaceDE w:val="0"/>
      <w:autoSpaceDN w:val="0"/>
      <w:adjustRightInd w:val="0"/>
      <w:ind w:left="4860"/>
      <w:textAlignment w:val="baseline"/>
    </w:pPr>
    <w:rPr>
      <w:rFonts w:eastAsia="Calibri"/>
      <w:noProof/>
      <w:sz w:val="30"/>
      <w:szCs w:val="20"/>
    </w:rPr>
  </w:style>
  <w:style w:type="paragraph" w:customStyle="1" w:styleId="Zarkazkladnhotextu22">
    <w:name w:val="Zarážka základného textu 22"/>
    <w:basedOn w:val="Normlny"/>
    <w:rsid w:val="003E6FE4"/>
    <w:pPr>
      <w:overflowPunct w:val="0"/>
      <w:autoSpaceDE w:val="0"/>
      <w:autoSpaceDN w:val="0"/>
      <w:adjustRightInd w:val="0"/>
      <w:ind w:left="360"/>
      <w:jc w:val="both"/>
      <w:textAlignment w:val="baseline"/>
    </w:pPr>
    <w:rPr>
      <w:rFonts w:eastAsia="Calibri"/>
      <w:noProof/>
      <w:szCs w:val="20"/>
    </w:rPr>
  </w:style>
  <w:style w:type="character" w:customStyle="1" w:styleId="Siln3">
    <w:name w:val="Silný3"/>
    <w:rsid w:val="003E6FE4"/>
    <w:rPr>
      <w:b/>
      <w:sz w:val="20"/>
    </w:rPr>
  </w:style>
  <w:style w:type="paragraph" w:customStyle="1" w:styleId="Zkladntext22">
    <w:name w:val="Základný text 22"/>
    <w:basedOn w:val="Normlny"/>
    <w:rsid w:val="003E6FE4"/>
    <w:pPr>
      <w:overflowPunct w:val="0"/>
      <w:autoSpaceDE w:val="0"/>
      <w:autoSpaceDN w:val="0"/>
      <w:adjustRightInd w:val="0"/>
      <w:jc w:val="both"/>
      <w:textAlignment w:val="baseline"/>
    </w:pPr>
    <w:rPr>
      <w:rFonts w:eastAsia="Calibri"/>
      <w:szCs w:val="20"/>
    </w:rPr>
  </w:style>
  <w:style w:type="character" w:customStyle="1" w:styleId="urtxth3urh3color">
    <w:name w:val="urtxth3 urh3color"/>
    <w:rsid w:val="003E6FE4"/>
    <w:rPr>
      <w:rFonts w:cs="Times New Roman"/>
    </w:rPr>
  </w:style>
  <w:style w:type="character" w:customStyle="1" w:styleId="lnokChar">
    <w:name w:val="článok Char"/>
    <w:link w:val="lnok"/>
    <w:locked/>
    <w:rsid w:val="003E6FE4"/>
    <w:rPr>
      <w:rFonts w:ascii="Arial" w:hAnsi="Arial"/>
    </w:rPr>
  </w:style>
  <w:style w:type="paragraph" w:customStyle="1" w:styleId="lnok">
    <w:name w:val="článok"/>
    <w:basedOn w:val="Normlny"/>
    <w:link w:val="lnokChar"/>
    <w:rsid w:val="003E6FE4"/>
    <w:pPr>
      <w:tabs>
        <w:tab w:val="left" w:pos="454"/>
      </w:tabs>
      <w:spacing w:before="60"/>
      <w:ind w:left="454" w:hanging="454"/>
      <w:jc w:val="both"/>
    </w:pPr>
    <w:rPr>
      <w:rFonts w:ascii="Arial" w:eastAsia="Calibri" w:hAnsi="Arial"/>
      <w:sz w:val="20"/>
      <w:szCs w:val="20"/>
    </w:rPr>
  </w:style>
  <w:style w:type="paragraph" w:customStyle="1" w:styleId="Odstavec1">
    <w:name w:val="Odstavec:1"/>
    <w:basedOn w:val="Normlny"/>
    <w:next w:val="Normlny"/>
    <w:rsid w:val="003E6FE4"/>
    <w:pPr>
      <w:overflowPunct w:val="0"/>
      <w:autoSpaceDE w:val="0"/>
      <w:autoSpaceDN w:val="0"/>
      <w:adjustRightInd w:val="0"/>
      <w:ind w:left="726"/>
      <w:jc w:val="both"/>
      <w:textAlignment w:val="baseline"/>
    </w:pPr>
    <w:rPr>
      <w:rFonts w:eastAsia="Calibri"/>
      <w:noProof/>
      <w:sz w:val="26"/>
      <w:szCs w:val="20"/>
    </w:rPr>
  </w:style>
  <w:style w:type="paragraph" w:customStyle="1" w:styleId="Text21">
    <w:name w:val="Text2:1"/>
    <w:basedOn w:val="Normlny"/>
    <w:next w:val="Normlny"/>
    <w:rsid w:val="003E6FE4"/>
    <w:pPr>
      <w:overflowPunct w:val="0"/>
      <w:autoSpaceDE w:val="0"/>
      <w:autoSpaceDN w:val="0"/>
      <w:adjustRightInd w:val="0"/>
      <w:spacing w:before="170"/>
      <w:ind w:left="725" w:hanging="725"/>
      <w:jc w:val="both"/>
      <w:textAlignment w:val="baseline"/>
    </w:pPr>
    <w:rPr>
      <w:rFonts w:eastAsia="Calibri"/>
      <w:noProof/>
      <w:sz w:val="26"/>
      <w:szCs w:val="20"/>
    </w:rPr>
  </w:style>
  <w:style w:type="paragraph" w:customStyle="1" w:styleId="DPHeading2Slovakarticle">
    <w:name w:val="D&amp;P Heading 2 (Slovak article)"/>
    <w:basedOn w:val="Normlny"/>
    <w:next w:val="Normlny"/>
    <w:rsid w:val="003E6FE4"/>
    <w:pPr>
      <w:keepNext/>
      <w:numPr>
        <w:ilvl w:val="1"/>
        <w:numId w:val="34"/>
      </w:numPr>
      <w:tabs>
        <w:tab w:val="left" w:pos="964"/>
      </w:tabs>
      <w:spacing w:before="240" w:after="120"/>
      <w:jc w:val="both"/>
      <w:outlineLvl w:val="1"/>
    </w:pPr>
    <w:rPr>
      <w:rFonts w:eastAsia="Calibri" w:cs="Arial"/>
      <w:b/>
      <w:bCs/>
      <w:iCs/>
      <w:szCs w:val="28"/>
      <w:lang w:val="cs-CZ" w:eastAsia="cs-CZ"/>
    </w:rPr>
  </w:style>
  <w:style w:type="paragraph" w:customStyle="1" w:styleId="DPHeading1Slovakarticle">
    <w:name w:val="D&amp;P Heading 1 (Slovak article)"/>
    <w:basedOn w:val="Normlny"/>
    <w:next w:val="Normlny"/>
    <w:rsid w:val="003E6FE4"/>
    <w:pPr>
      <w:keepNext/>
      <w:numPr>
        <w:numId w:val="34"/>
      </w:numPr>
      <w:spacing w:before="240" w:after="120"/>
      <w:jc w:val="both"/>
      <w:outlineLvl w:val="0"/>
    </w:pPr>
    <w:rPr>
      <w:rFonts w:eastAsia="Calibri" w:cs="Arial"/>
      <w:b/>
      <w:bCs/>
      <w:sz w:val="28"/>
      <w:szCs w:val="28"/>
      <w:lang w:val="cs-CZ" w:eastAsia="cs-CZ"/>
    </w:rPr>
  </w:style>
  <w:style w:type="paragraph" w:customStyle="1" w:styleId="DPHeading3Slovakarticle">
    <w:name w:val="D&amp;P Heading 3 (Slovak article)"/>
    <w:basedOn w:val="Normlny"/>
    <w:next w:val="Normlny"/>
    <w:rsid w:val="003E6FE4"/>
    <w:pPr>
      <w:keepNext/>
      <w:numPr>
        <w:ilvl w:val="2"/>
        <w:numId w:val="34"/>
      </w:numPr>
      <w:spacing w:before="240" w:after="120"/>
      <w:jc w:val="both"/>
      <w:outlineLvl w:val="2"/>
    </w:pPr>
    <w:rPr>
      <w:rFonts w:eastAsia="Calibri" w:cs="Arial"/>
      <w:bCs/>
      <w:szCs w:val="26"/>
      <w:lang w:val="cs-CZ" w:eastAsia="cs-CZ"/>
    </w:rPr>
  </w:style>
  <w:style w:type="paragraph" w:customStyle="1" w:styleId="DPHeading4Slovakarticle">
    <w:name w:val="D&amp;P Heading 4 (Slovak article)"/>
    <w:basedOn w:val="Normlny"/>
    <w:next w:val="Normlny"/>
    <w:rsid w:val="003E6FE4"/>
    <w:pPr>
      <w:keepNext/>
      <w:numPr>
        <w:ilvl w:val="3"/>
        <w:numId w:val="34"/>
      </w:numPr>
      <w:spacing w:before="240" w:after="120"/>
      <w:outlineLvl w:val="3"/>
    </w:pPr>
    <w:rPr>
      <w:rFonts w:eastAsia="Calibri"/>
      <w:b/>
      <w:bCs/>
      <w:szCs w:val="20"/>
      <w:lang w:val="cs-CZ" w:eastAsia="cs-CZ"/>
    </w:rPr>
  </w:style>
  <w:style w:type="paragraph" w:customStyle="1" w:styleId="DPHeading5Slovakarticle">
    <w:name w:val="D&amp;P Heading 5 (Slovak article)"/>
    <w:basedOn w:val="Normlny"/>
    <w:next w:val="Normlny"/>
    <w:rsid w:val="003E6FE4"/>
    <w:pPr>
      <w:numPr>
        <w:ilvl w:val="4"/>
        <w:numId w:val="34"/>
      </w:numPr>
      <w:spacing w:before="240" w:after="120"/>
      <w:outlineLvl w:val="4"/>
    </w:pPr>
    <w:rPr>
      <w:rFonts w:eastAsia="Calibri"/>
      <w:b/>
      <w:bCs/>
      <w:iCs/>
      <w:szCs w:val="26"/>
      <w:lang w:val="cs-CZ" w:eastAsia="cs-CZ"/>
    </w:rPr>
  </w:style>
  <w:style w:type="paragraph" w:customStyle="1" w:styleId="tlDPHeading2SlovakarticleNiejeTun">
    <w:name w:val="Štýl D&amp;P Heading 2 (Slovak article) + Nie je Tučné"/>
    <w:basedOn w:val="DPHeading2Slovakarticle"/>
    <w:rsid w:val="003E6FE4"/>
    <w:rPr>
      <w:b w:val="0"/>
      <w:bCs w:val="0"/>
      <w:iCs w:val="0"/>
    </w:rPr>
  </w:style>
  <w:style w:type="paragraph" w:customStyle="1" w:styleId="Normlny2">
    <w:name w:val="Normálny2"/>
    <w:basedOn w:val="Normlny"/>
    <w:rsid w:val="003E6FE4"/>
    <w:pPr>
      <w:widowControl w:val="0"/>
      <w:suppressAutoHyphens/>
    </w:pPr>
    <w:rPr>
      <w:szCs w:val="20"/>
    </w:rPr>
  </w:style>
  <w:style w:type="paragraph" w:customStyle="1" w:styleId="Textkrper">
    <w:name w:val="Textkörper"/>
    <w:basedOn w:val="Normlny"/>
    <w:rsid w:val="003E6FE4"/>
    <w:pPr>
      <w:overflowPunct w:val="0"/>
      <w:autoSpaceDE w:val="0"/>
      <w:autoSpaceDN w:val="0"/>
      <w:adjustRightInd w:val="0"/>
      <w:jc w:val="both"/>
    </w:pPr>
    <w:rPr>
      <w:rFonts w:eastAsia="Calibri"/>
      <w:lang w:eastAsia="cs-CZ"/>
    </w:rPr>
  </w:style>
  <w:style w:type="paragraph" w:styleId="Pokraovaniezoznamu">
    <w:name w:val="List Continue"/>
    <w:basedOn w:val="Normlny"/>
    <w:rsid w:val="003E6FE4"/>
    <w:pPr>
      <w:spacing w:after="120"/>
      <w:ind w:left="283"/>
      <w:contextualSpacing/>
    </w:pPr>
    <w:rPr>
      <w:rFonts w:ascii="Calibri" w:hAnsi="Calibri"/>
      <w:sz w:val="22"/>
      <w:szCs w:val="22"/>
      <w:lang w:eastAsia="en-US"/>
    </w:rPr>
  </w:style>
  <w:style w:type="paragraph" w:customStyle="1" w:styleId="Normln">
    <w:name w:val="Norm‡ln’"/>
    <w:rsid w:val="003E6FE4"/>
    <w:pPr>
      <w:overflowPunct w:val="0"/>
      <w:autoSpaceDE w:val="0"/>
      <w:autoSpaceDN w:val="0"/>
      <w:adjustRightInd w:val="0"/>
      <w:textAlignment w:val="baseline"/>
    </w:pPr>
    <w:rPr>
      <w:rFonts w:ascii="Times New Roman" w:hAnsi="Times New Roman"/>
      <w:sz w:val="24"/>
      <w:lang w:val="cs-CZ"/>
    </w:rPr>
  </w:style>
  <w:style w:type="character" w:customStyle="1" w:styleId="RozloendokumentuChar1">
    <w:name w:val="Rozložení dokumentu Char1"/>
    <w:semiHidden/>
    <w:rsid w:val="003E6FE4"/>
    <w:rPr>
      <w:rFonts w:ascii="Tahoma" w:eastAsia="Times New Roman" w:hAnsi="Tahoma" w:cs="Tahoma"/>
      <w:sz w:val="16"/>
      <w:szCs w:val="16"/>
    </w:rPr>
  </w:style>
  <w:style w:type="paragraph" w:styleId="Zoznam">
    <w:name w:val="List"/>
    <w:basedOn w:val="Normlny"/>
    <w:rsid w:val="003E6FE4"/>
    <w:pPr>
      <w:ind w:left="283" w:hanging="283"/>
      <w:contextualSpacing/>
    </w:pPr>
    <w:rPr>
      <w:rFonts w:ascii="Calibri" w:hAnsi="Calibri"/>
      <w:sz w:val="22"/>
      <w:szCs w:val="22"/>
      <w:lang w:eastAsia="en-US"/>
    </w:rPr>
  </w:style>
  <w:style w:type="paragraph" w:styleId="Zoznam2">
    <w:name w:val="List 2"/>
    <w:basedOn w:val="Normlny"/>
    <w:uiPriority w:val="99"/>
    <w:rsid w:val="003E6FE4"/>
    <w:pPr>
      <w:ind w:left="566" w:hanging="283"/>
      <w:contextualSpacing/>
    </w:pPr>
    <w:rPr>
      <w:rFonts w:ascii="Calibri" w:hAnsi="Calibri"/>
      <w:sz w:val="22"/>
      <w:szCs w:val="22"/>
      <w:lang w:eastAsia="en-US"/>
    </w:rPr>
  </w:style>
  <w:style w:type="paragraph" w:styleId="Zoznamsodrkami2">
    <w:name w:val="List Bullet 2"/>
    <w:basedOn w:val="Normlny"/>
    <w:autoRedefine/>
    <w:rsid w:val="003E6FE4"/>
    <w:pPr>
      <w:numPr>
        <w:numId w:val="30"/>
      </w:numPr>
      <w:tabs>
        <w:tab w:val="clear" w:pos="643"/>
        <w:tab w:val="left" w:pos="2700"/>
      </w:tabs>
      <w:ind w:left="0" w:firstLine="0"/>
    </w:pPr>
    <w:rPr>
      <w:rFonts w:ascii="Arial" w:eastAsia="Calibri" w:hAnsi="Arial" w:cs="Arial"/>
      <w:sz w:val="20"/>
      <w:szCs w:val="20"/>
    </w:rPr>
  </w:style>
  <w:style w:type="paragraph" w:customStyle="1" w:styleId="Textodst1sl">
    <w:name w:val="Text odst.1čísl"/>
    <w:basedOn w:val="Normlny"/>
    <w:rsid w:val="003E6FE4"/>
    <w:pPr>
      <w:tabs>
        <w:tab w:val="left" w:pos="0"/>
        <w:tab w:val="left" w:pos="284"/>
        <w:tab w:val="left" w:pos="1701"/>
        <w:tab w:val="num" w:pos="2032"/>
      </w:tabs>
      <w:suppressAutoHyphens/>
      <w:spacing w:before="80"/>
      <w:ind w:left="-5400" w:hanging="432"/>
      <w:jc w:val="both"/>
    </w:pPr>
    <w:rPr>
      <w:rFonts w:eastAsia="Calibri"/>
      <w:szCs w:val="20"/>
      <w:lang w:val="cs-CZ" w:eastAsia="ar-SA"/>
    </w:rPr>
  </w:style>
  <w:style w:type="paragraph" w:customStyle="1" w:styleId="Bezriadkovania1">
    <w:name w:val="Bez riadkovania1"/>
    <w:rsid w:val="003E6FE4"/>
    <w:rPr>
      <w:rFonts w:eastAsia="Times New Roman" w:cs="Mangal"/>
      <w:sz w:val="22"/>
      <w:szCs w:val="22"/>
      <w:lang w:eastAsia="en-US"/>
    </w:rPr>
  </w:style>
  <w:style w:type="paragraph" w:customStyle="1" w:styleId="Zoznamslo2">
    <w:name w:val="Zoznam číslo 2"/>
    <w:basedOn w:val="Normlny"/>
    <w:rsid w:val="003E6FE4"/>
    <w:pPr>
      <w:tabs>
        <w:tab w:val="num" w:pos="567"/>
      </w:tabs>
      <w:spacing w:after="120" w:line="360" w:lineRule="auto"/>
      <w:ind w:left="567" w:hanging="567"/>
      <w:jc w:val="both"/>
    </w:pPr>
    <w:rPr>
      <w:rFonts w:ascii="Arial" w:hAnsi="Arial"/>
      <w:bCs/>
      <w:sz w:val="22"/>
      <w:szCs w:val="20"/>
      <w:lang w:eastAsia="cs-CZ"/>
    </w:rPr>
  </w:style>
  <w:style w:type="paragraph" w:customStyle="1" w:styleId="Normlnywebov4">
    <w:name w:val="Normálny (webový)4"/>
    <w:basedOn w:val="Normlny"/>
    <w:rsid w:val="003E6FE4"/>
    <w:pPr>
      <w:overflowPunct w:val="0"/>
      <w:autoSpaceDE w:val="0"/>
      <w:autoSpaceDN w:val="0"/>
      <w:adjustRightInd w:val="0"/>
      <w:spacing w:before="100" w:after="100"/>
      <w:textAlignment w:val="baseline"/>
    </w:pPr>
    <w:rPr>
      <w:rFonts w:eastAsia="Calibri"/>
      <w:szCs w:val="20"/>
      <w:lang w:val="cs-CZ"/>
    </w:rPr>
  </w:style>
  <w:style w:type="character" w:customStyle="1" w:styleId="PsacstrojHTML1">
    <w:name w:val="Psací stroj HTML1"/>
    <w:rsid w:val="003E6FE4"/>
    <w:rPr>
      <w:rFonts w:ascii="Courier New" w:hAnsi="Courier New"/>
      <w:sz w:val="20"/>
    </w:rPr>
  </w:style>
  <w:style w:type="paragraph" w:styleId="Oznaitext">
    <w:name w:val="Block Text"/>
    <w:basedOn w:val="Normlny"/>
    <w:rsid w:val="003E6FE4"/>
    <w:pPr>
      <w:spacing w:before="120" w:line="240" w:lineRule="atLeast"/>
      <w:ind w:left="284" w:right="140" w:hanging="284"/>
      <w:jc w:val="both"/>
    </w:pPr>
    <w:rPr>
      <w:rFonts w:ascii="Arial" w:eastAsia="Calibri" w:hAnsi="Arial" w:cs="Arial"/>
      <w:noProof/>
      <w:sz w:val="22"/>
      <w:szCs w:val="22"/>
    </w:rPr>
  </w:style>
  <w:style w:type="paragraph" w:customStyle="1" w:styleId="text2">
    <w:name w:val="text2"/>
    <w:basedOn w:val="Normlny"/>
    <w:rsid w:val="003E6FE4"/>
    <w:pPr>
      <w:tabs>
        <w:tab w:val="left" w:pos="426"/>
      </w:tabs>
      <w:overflowPunct w:val="0"/>
      <w:autoSpaceDE w:val="0"/>
      <w:autoSpaceDN w:val="0"/>
      <w:adjustRightInd w:val="0"/>
      <w:spacing w:before="60" w:after="60"/>
      <w:ind w:left="1134" w:hanging="425"/>
      <w:jc w:val="both"/>
      <w:textAlignment w:val="baseline"/>
    </w:pPr>
    <w:rPr>
      <w:rFonts w:eastAsia="Calibri"/>
      <w:szCs w:val="20"/>
      <w:lang w:eastAsia="en-GB"/>
    </w:rPr>
  </w:style>
  <w:style w:type="paragraph" w:customStyle="1" w:styleId="Zkladntext23">
    <w:name w:val="Základný text 23"/>
    <w:basedOn w:val="Normlny"/>
    <w:rsid w:val="003E6FE4"/>
    <w:pPr>
      <w:tabs>
        <w:tab w:val="left" w:pos="709"/>
      </w:tabs>
      <w:overflowPunct w:val="0"/>
      <w:autoSpaceDE w:val="0"/>
      <w:autoSpaceDN w:val="0"/>
      <w:adjustRightInd w:val="0"/>
      <w:spacing w:line="360" w:lineRule="auto"/>
      <w:ind w:left="709" w:hanging="709"/>
      <w:jc w:val="both"/>
    </w:pPr>
    <w:rPr>
      <w:rFonts w:ascii="Arial" w:eastAsia="Calibri" w:hAnsi="Arial"/>
      <w:szCs w:val="20"/>
      <w:lang w:eastAsia="cs-CZ"/>
    </w:rPr>
  </w:style>
  <w:style w:type="paragraph" w:customStyle="1" w:styleId="normalweb10">
    <w:name w:val="normalweb1"/>
    <w:basedOn w:val="Normlny"/>
    <w:rsid w:val="003E6FE4"/>
    <w:pPr>
      <w:overflowPunct w:val="0"/>
      <w:autoSpaceDE w:val="0"/>
      <w:autoSpaceDN w:val="0"/>
      <w:spacing w:before="100" w:after="100"/>
    </w:pPr>
    <w:rPr>
      <w:rFonts w:eastAsia="Calibri"/>
    </w:rPr>
  </w:style>
  <w:style w:type="paragraph" w:customStyle="1" w:styleId="Normlnweb6">
    <w:name w:val="Normální (web)6"/>
    <w:basedOn w:val="Normlny"/>
    <w:rsid w:val="003E6FE4"/>
    <w:rPr>
      <w:rFonts w:eastAsia="Calibri"/>
    </w:rPr>
  </w:style>
  <w:style w:type="paragraph" w:customStyle="1" w:styleId="Normlnweb26">
    <w:name w:val="Normální (web)26"/>
    <w:basedOn w:val="Normlny"/>
    <w:rsid w:val="003E6FE4"/>
    <w:rPr>
      <w:rFonts w:eastAsia="Calibri"/>
    </w:rPr>
  </w:style>
  <w:style w:type="paragraph" w:customStyle="1" w:styleId="Zarkazkladnhotextu30">
    <w:name w:val="Zarážka základného textu3"/>
    <w:basedOn w:val="Normlny"/>
    <w:rsid w:val="003E6FE4"/>
    <w:rPr>
      <w:rFonts w:ascii="Arial" w:eastAsia="Calibri" w:hAnsi="Arial" w:cs="Arial"/>
      <w:noProof/>
      <w:sz w:val="20"/>
      <w:szCs w:val="20"/>
    </w:rPr>
  </w:style>
  <w:style w:type="character" w:customStyle="1" w:styleId="BodyText2Char">
    <w:name w:val="Body Text 2 Char"/>
    <w:rsid w:val="003E6FE4"/>
    <w:rPr>
      <w:rFonts w:ascii="Arial" w:hAnsi="Arial"/>
      <w:noProof/>
      <w:sz w:val="14"/>
      <w:lang w:eastAsia="sk-SK"/>
    </w:rPr>
  </w:style>
  <w:style w:type="paragraph" w:customStyle="1" w:styleId="Zkladntext210">
    <w:name w:val="Základní text 21"/>
    <w:basedOn w:val="Normlny"/>
    <w:rsid w:val="003E6FE4"/>
    <w:pPr>
      <w:tabs>
        <w:tab w:val="left" w:pos="709"/>
      </w:tabs>
      <w:overflowPunct w:val="0"/>
      <w:autoSpaceDE w:val="0"/>
      <w:autoSpaceDN w:val="0"/>
      <w:adjustRightInd w:val="0"/>
      <w:spacing w:line="360" w:lineRule="auto"/>
      <w:ind w:left="709" w:hanging="709"/>
      <w:jc w:val="both"/>
    </w:pPr>
    <w:rPr>
      <w:rFonts w:ascii="Arial" w:hAnsi="Arial"/>
      <w:szCs w:val="20"/>
      <w:lang w:eastAsia="cs-CZ"/>
    </w:rPr>
  </w:style>
  <w:style w:type="paragraph" w:customStyle="1" w:styleId="xl63">
    <w:name w:val="xl63"/>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4">
    <w:name w:val="xl64"/>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Normlny"/>
    <w:rsid w:val="003E6FE4"/>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7">
    <w:name w:val="xl67"/>
    <w:basedOn w:val="Normlny"/>
    <w:rsid w:val="003E6FE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68">
    <w:name w:val="xl68"/>
    <w:basedOn w:val="Normlny"/>
    <w:rsid w:val="003E6FE4"/>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9">
    <w:name w:val="xl69"/>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1">
    <w:name w:val="xl71"/>
    <w:basedOn w:val="Normlny"/>
    <w:rsid w:val="003E6FE4"/>
    <w:pPr>
      <w:pBdr>
        <w:top w:val="single" w:sz="4" w:space="0" w:color="auto"/>
        <w:left w:val="single" w:sz="4" w:space="0" w:color="auto"/>
        <w:right w:val="single" w:sz="8" w:space="0" w:color="auto"/>
      </w:pBdr>
      <w:spacing w:before="100" w:beforeAutospacing="1" w:after="100" w:afterAutospacing="1"/>
    </w:pPr>
  </w:style>
  <w:style w:type="paragraph" w:customStyle="1" w:styleId="xl72">
    <w:name w:val="xl72"/>
    <w:basedOn w:val="Normlny"/>
    <w:rsid w:val="003E6FE4"/>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rPr>
  </w:style>
  <w:style w:type="paragraph" w:customStyle="1" w:styleId="xl73">
    <w:name w:val="xl73"/>
    <w:basedOn w:val="Normlny"/>
    <w:rsid w:val="003E6FE4"/>
    <w:pPr>
      <w:pBdr>
        <w:top w:val="single" w:sz="4" w:space="0" w:color="auto"/>
        <w:left w:val="single" w:sz="4" w:space="0" w:color="auto"/>
        <w:right w:val="single" w:sz="4" w:space="0" w:color="auto"/>
      </w:pBdr>
      <w:spacing w:before="100" w:beforeAutospacing="1" w:after="100" w:afterAutospacing="1"/>
    </w:pPr>
  </w:style>
  <w:style w:type="paragraph" w:customStyle="1" w:styleId="xl74">
    <w:name w:val="xl74"/>
    <w:basedOn w:val="Normlny"/>
    <w:rsid w:val="003E6FE4"/>
    <w:pPr>
      <w:pBdr>
        <w:top w:val="single" w:sz="4" w:space="0" w:color="auto"/>
        <w:left w:val="single" w:sz="4" w:space="0" w:color="auto"/>
        <w:right w:val="single" w:sz="4" w:space="0" w:color="auto"/>
      </w:pBdr>
      <w:spacing w:before="100" w:beforeAutospacing="1" w:after="100" w:afterAutospacing="1"/>
    </w:pPr>
    <w:rPr>
      <w:rFonts w:ascii="Arial" w:hAnsi="Arial" w:cs="Arial"/>
      <w:b/>
      <w:bCs/>
    </w:rPr>
  </w:style>
  <w:style w:type="paragraph" w:customStyle="1" w:styleId="xl75">
    <w:name w:val="xl75"/>
    <w:basedOn w:val="Normlny"/>
    <w:rsid w:val="003E6FE4"/>
    <w:pPr>
      <w:pBdr>
        <w:top w:val="single" w:sz="8" w:space="0" w:color="auto"/>
        <w:left w:val="single" w:sz="4" w:space="0" w:color="auto"/>
        <w:bottom w:val="single" w:sz="8" w:space="0" w:color="auto"/>
      </w:pBdr>
      <w:spacing w:before="100" w:beforeAutospacing="1" w:after="100" w:afterAutospacing="1"/>
    </w:pPr>
  </w:style>
  <w:style w:type="paragraph" w:customStyle="1" w:styleId="xl76">
    <w:name w:val="xl76"/>
    <w:basedOn w:val="Normlny"/>
    <w:rsid w:val="003E6FE4"/>
    <w:pPr>
      <w:pBdr>
        <w:top w:val="single" w:sz="8" w:space="0" w:color="auto"/>
        <w:left w:val="single" w:sz="4" w:space="0" w:color="auto"/>
        <w:bottom w:val="single" w:sz="4" w:space="0" w:color="auto"/>
      </w:pBdr>
      <w:spacing w:before="100" w:beforeAutospacing="1" w:after="100" w:afterAutospacing="1"/>
    </w:pPr>
  </w:style>
  <w:style w:type="paragraph" w:customStyle="1" w:styleId="xl77">
    <w:name w:val="xl77"/>
    <w:basedOn w:val="Normlny"/>
    <w:rsid w:val="003E6FE4"/>
    <w:pPr>
      <w:pBdr>
        <w:top w:val="single" w:sz="4" w:space="0" w:color="auto"/>
        <w:left w:val="single" w:sz="4" w:space="0" w:color="auto"/>
        <w:bottom w:val="single" w:sz="4" w:space="0" w:color="auto"/>
      </w:pBdr>
      <w:spacing w:before="100" w:beforeAutospacing="1" w:after="100" w:afterAutospacing="1"/>
    </w:pPr>
  </w:style>
  <w:style w:type="paragraph" w:customStyle="1" w:styleId="xl78">
    <w:name w:val="xl78"/>
    <w:basedOn w:val="Normlny"/>
    <w:rsid w:val="003E6FE4"/>
    <w:pPr>
      <w:pBdr>
        <w:top w:val="single" w:sz="4" w:space="0" w:color="auto"/>
        <w:left w:val="single" w:sz="4" w:space="0" w:color="auto"/>
      </w:pBdr>
      <w:spacing w:before="100" w:beforeAutospacing="1" w:after="100" w:afterAutospacing="1"/>
    </w:pPr>
  </w:style>
  <w:style w:type="paragraph" w:customStyle="1" w:styleId="xl79">
    <w:name w:val="xl79"/>
    <w:basedOn w:val="Normlny"/>
    <w:rsid w:val="003E6FE4"/>
    <w:pPr>
      <w:pBdr>
        <w:top w:val="single" w:sz="4" w:space="0" w:color="auto"/>
        <w:left w:val="single" w:sz="4" w:space="0" w:color="auto"/>
        <w:bottom w:val="single" w:sz="8" w:space="0" w:color="auto"/>
      </w:pBdr>
      <w:spacing w:before="100" w:beforeAutospacing="1" w:after="100" w:afterAutospacing="1"/>
    </w:pPr>
  </w:style>
  <w:style w:type="character" w:styleId="Zvraznenie">
    <w:name w:val="Emphasis"/>
    <w:aliases w:val="Poznámka"/>
    <w:qFormat/>
    <w:rsid w:val="003E6FE4"/>
    <w:rPr>
      <w:b/>
    </w:rPr>
  </w:style>
  <w:style w:type="paragraph" w:customStyle="1" w:styleId="Blockquote">
    <w:name w:val="Blockquote"/>
    <w:basedOn w:val="Normlny"/>
    <w:rsid w:val="003E6FE4"/>
    <w:pPr>
      <w:overflowPunct w:val="0"/>
      <w:autoSpaceDE w:val="0"/>
      <w:autoSpaceDN w:val="0"/>
      <w:adjustRightInd w:val="0"/>
      <w:spacing w:before="100" w:after="100"/>
      <w:ind w:left="360" w:right="360"/>
      <w:textAlignment w:val="baseline"/>
    </w:pPr>
    <w:rPr>
      <w:rFonts w:eastAsia="Calibri"/>
    </w:rPr>
  </w:style>
  <w:style w:type="character" w:styleId="sloriadka">
    <w:name w:val="line number"/>
    <w:rsid w:val="003E6FE4"/>
    <w:rPr>
      <w:rFonts w:cs="Times New Roman"/>
    </w:rPr>
  </w:style>
  <w:style w:type="paragraph" w:customStyle="1" w:styleId="Zhlav">
    <w:name w:val="Z‡hlav’"/>
    <w:basedOn w:val="Normln"/>
    <w:rsid w:val="003E6FE4"/>
    <w:pPr>
      <w:tabs>
        <w:tab w:val="center" w:pos="4536"/>
        <w:tab w:val="right" w:pos="9072"/>
      </w:tabs>
    </w:pPr>
  </w:style>
  <w:style w:type="paragraph" w:customStyle="1" w:styleId="Normlny3">
    <w:name w:val="Normálny3"/>
    <w:basedOn w:val="Normlny"/>
    <w:rsid w:val="003E6FE4"/>
    <w:pPr>
      <w:widowControl w:val="0"/>
      <w:suppressAutoHyphens/>
    </w:pPr>
    <w:rPr>
      <w:szCs w:val="20"/>
    </w:rPr>
  </w:style>
  <w:style w:type="paragraph" w:customStyle="1" w:styleId="zmlclanky">
    <w:name w:val="zml_clanky"/>
    <w:basedOn w:val="Normlny"/>
    <w:rsid w:val="003E6FE4"/>
    <w:pPr>
      <w:numPr>
        <w:numId w:val="35"/>
      </w:numPr>
      <w:spacing w:after="120" w:line="360" w:lineRule="auto"/>
      <w:jc w:val="both"/>
    </w:pPr>
    <w:rPr>
      <w:rFonts w:eastAsia="Calibri"/>
      <w:szCs w:val="20"/>
      <w:lang w:eastAsia="cs-CZ"/>
    </w:rPr>
  </w:style>
  <w:style w:type="paragraph" w:styleId="slovanzoznam2">
    <w:name w:val="List Number 2"/>
    <w:basedOn w:val="Normlny"/>
    <w:rsid w:val="003E6FE4"/>
    <w:pPr>
      <w:numPr>
        <w:numId w:val="31"/>
      </w:numPr>
    </w:pPr>
    <w:rPr>
      <w:rFonts w:eastAsia="Calibri"/>
      <w:lang w:eastAsia="cs-CZ"/>
    </w:rPr>
  </w:style>
  <w:style w:type="paragraph" w:customStyle="1" w:styleId="text3">
    <w:name w:val="text3"/>
    <w:basedOn w:val="Normlny"/>
    <w:rsid w:val="003E6FE4"/>
    <w:pPr>
      <w:overflowPunct w:val="0"/>
      <w:autoSpaceDE w:val="0"/>
      <w:autoSpaceDN w:val="0"/>
      <w:adjustRightInd w:val="0"/>
      <w:spacing w:before="60" w:after="60"/>
      <w:ind w:left="567" w:hanging="567"/>
      <w:jc w:val="center"/>
      <w:textAlignment w:val="baseline"/>
    </w:pPr>
    <w:rPr>
      <w:rFonts w:ascii="Arial" w:eastAsia="Calibri" w:hAnsi="Arial"/>
      <w:b/>
      <w:szCs w:val="20"/>
      <w:lang w:eastAsia="cs-CZ"/>
    </w:rPr>
  </w:style>
  <w:style w:type="paragraph" w:customStyle="1" w:styleId="WW-Zkladntextodsazen2">
    <w:name w:val="WW-Základní text odsazený 2"/>
    <w:basedOn w:val="Normlny"/>
    <w:rsid w:val="003E6FE4"/>
    <w:pPr>
      <w:suppressAutoHyphens/>
      <w:ind w:left="360"/>
      <w:jc w:val="both"/>
    </w:pPr>
    <w:rPr>
      <w:rFonts w:ascii="Arial" w:eastAsia="Calibri" w:hAnsi="Arial"/>
      <w:sz w:val="22"/>
      <w:lang w:eastAsia="ar-SA"/>
    </w:rPr>
  </w:style>
  <w:style w:type="paragraph" w:customStyle="1" w:styleId="Zarkazkladnhotextu33">
    <w:name w:val="Zarážka základného textu 33"/>
    <w:basedOn w:val="Normlny"/>
    <w:rsid w:val="003E6FE4"/>
    <w:pPr>
      <w:widowControl w:val="0"/>
      <w:ind w:left="426" w:hanging="426"/>
      <w:jc w:val="both"/>
    </w:pPr>
    <w:rPr>
      <w:rFonts w:eastAsia="Calibri"/>
      <w:lang w:val="cs-CZ"/>
    </w:rPr>
  </w:style>
  <w:style w:type="paragraph" w:customStyle="1" w:styleId="Zkladntext33">
    <w:name w:val="Základný text 33"/>
    <w:basedOn w:val="Normlny"/>
    <w:rsid w:val="003E6FE4"/>
    <w:pPr>
      <w:widowControl w:val="0"/>
      <w:overflowPunct w:val="0"/>
      <w:autoSpaceDE w:val="0"/>
      <w:autoSpaceDN w:val="0"/>
      <w:adjustRightInd w:val="0"/>
    </w:pPr>
    <w:rPr>
      <w:rFonts w:eastAsia="Calibri"/>
      <w:szCs w:val="20"/>
      <w:lang w:eastAsia="cs-CZ"/>
    </w:rPr>
  </w:style>
  <w:style w:type="paragraph" w:customStyle="1" w:styleId="Zkladntext310">
    <w:name w:val="Základní text 31"/>
    <w:basedOn w:val="Normlny"/>
    <w:rsid w:val="003E6FE4"/>
    <w:pPr>
      <w:widowControl w:val="0"/>
      <w:suppressAutoHyphens/>
      <w:jc w:val="both"/>
    </w:pPr>
    <w:rPr>
      <w:rFonts w:ascii="Arial" w:hAnsi="Arial" w:cs="Arial"/>
      <w:lang w:eastAsia="en-US"/>
    </w:rPr>
  </w:style>
  <w:style w:type="paragraph" w:customStyle="1" w:styleId="Odstavecseseznamem1">
    <w:name w:val="Odstavec se seznamem1"/>
    <w:basedOn w:val="Normlny"/>
    <w:rsid w:val="003E6FE4"/>
    <w:pPr>
      <w:ind w:left="720"/>
      <w:contextualSpacing/>
    </w:pPr>
    <w:rPr>
      <w:rFonts w:eastAsia="Calibri"/>
    </w:rPr>
  </w:style>
  <w:style w:type="paragraph" w:customStyle="1" w:styleId="Import0">
    <w:name w:val="Import 0"/>
    <w:basedOn w:val="Normlny"/>
    <w:rsid w:val="003E6FE4"/>
    <w:pPr>
      <w:widowControl w:val="0"/>
    </w:pPr>
    <w:rPr>
      <w:rFonts w:eastAsia="Calibri"/>
      <w:szCs w:val="20"/>
    </w:rPr>
  </w:style>
  <w:style w:type="paragraph" w:customStyle="1" w:styleId="Styl1">
    <w:name w:val="Styl1"/>
    <w:basedOn w:val="Normlny"/>
    <w:rsid w:val="003E6FE4"/>
    <w:pPr>
      <w:suppressAutoHyphens/>
      <w:ind w:left="709" w:hanging="283"/>
    </w:pPr>
    <w:rPr>
      <w:rFonts w:ascii="Arial" w:eastAsia="Calibri" w:hAnsi="Arial"/>
      <w:sz w:val="20"/>
      <w:szCs w:val="20"/>
    </w:rPr>
  </w:style>
  <w:style w:type="paragraph" w:customStyle="1" w:styleId="BodyTextIndent31">
    <w:name w:val="Body Text Indent 31"/>
    <w:basedOn w:val="Normlny"/>
    <w:rsid w:val="003E6FE4"/>
    <w:pPr>
      <w:widowControl w:val="0"/>
      <w:ind w:left="426" w:hanging="426"/>
      <w:jc w:val="both"/>
    </w:pPr>
    <w:rPr>
      <w:rFonts w:eastAsia="Calibri"/>
      <w:lang w:val="cs-CZ"/>
    </w:rPr>
  </w:style>
  <w:style w:type="paragraph" w:customStyle="1" w:styleId="BodyText31">
    <w:name w:val="Body Text 31"/>
    <w:basedOn w:val="Normlny"/>
    <w:rsid w:val="003E6FE4"/>
    <w:pPr>
      <w:widowControl w:val="0"/>
      <w:overflowPunct w:val="0"/>
      <w:autoSpaceDE w:val="0"/>
      <w:autoSpaceDN w:val="0"/>
      <w:adjustRightInd w:val="0"/>
    </w:pPr>
    <w:rPr>
      <w:rFonts w:eastAsia="Calibri"/>
      <w:szCs w:val="20"/>
      <w:lang w:eastAsia="cs-CZ"/>
    </w:rPr>
  </w:style>
  <w:style w:type="paragraph" w:customStyle="1" w:styleId="Import1">
    <w:name w:val="Import 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3E6FE4"/>
    <w:pPr>
      <w:tabs>
        <w:tab w:val="left" w:pos="11376"/>
      </w:tabs>
    </w:pPr>
    <w:rPr>
      <w:rFonts w:ascii="Courier New" w:hAnsi="Courier New"/>
      <w:b/>
    </w:rPr>
  </w:style>
  <w:style w:type="paragraph" w:customStyle="1" w:styleId="Import9">
    <w:name w:val="Import 9"/>
    <w:basedOn w:val="Import0"/>
    <w:rsid w:val="003E6FE4"/>
    <w:pPr>
      <w:tabs>
        <w:tab w:val="left" w:pos="11952"/>
      </w:tabs>
    </w:pPr>
    <w:rPr>
      <w:rFonts w:ascii="Courier New" w:hAnsi="Courier New"/>
      <w:b/>
    </w:rPr>
  </w:style>
  <w:style w:type="paragraph" w:customStyle="1" w:styleId="Import10">
    <w:name w:val="Import 10"/>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3E6F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3E6FE4"/>
    <w:rPr>
      <w:rFonts w:ascii="Arial" w:hAnsi="Arial"/>
      <w:sz w:val="40"/>
      <w:lang w:val="sk-SK" w:eastAsia="sk-SK"/>
    </w:rPr>
  </w:style>
  <w:style w:type="character" w:customStyle="1" w:styleId="Heading2Char">
    <w:name w:val="Heading 2 Char"/>
    <w:rsid w:val="003E6FE4"/>
    <w:rPr>
      <w:rFonts w:ascii="Arial" w:hAnsi="Arial"/>
      <w:b/>
      <w:sz w:val="30"/>
      <w:lang w:val="sk-SK" w:eastAsia="sk-SK"/>
    </w:rPr>
  </w:style>
  <w:style w:type="character" w:customStyle="1" w:styleId="Heading3Char">
    <w:name w:val="Heading 3 Char"/>
    <w:rsid w:val="003E6FE4"/>
    <w:rPr>
      <w:rFonts w:ascii="Arial" w:hAnsi="Arial"/>
      <w:sz w:val="40"/>
      <w:lang w:val="sk-SK" w:eastAsia="sk-SK"/>
    </w:rPr>
  </w:style>
  <w:style w:type="character" w:customStyle="1" w:styleId="Heading4Char">
    <w:name w:val="Heading 4 Char"/>
    <w:rsid w:val="003E6FE4"/>
    <w:rPr>
      <w:rFonts w:ascii="Arial" w:hAnsi="Arial"/>
      <w:b/>
      <w:sz w:val="24"/>
      <w:lang w:val="sk-SK" w:eastAsia="sk-SK"/>
    </w:rPr>
  </w:style>
  <w:style w:type="character" w:customStyle="1" w:styleId="Heading5Char">
    <w:name w:val="Heading 5 Char"/>
    <w:rsid w:val="003E6FE4"/>
    <w:rPr>
      <w:rFonts w:ascii="Arial" w:hAnsi="Arial"/>
      <w:b/>
      <w:sz w:val="28"/>
      <w:lang w:val="sk-SK" w:eastAsia="sk-SK"/>
    </w:rPr>
  </w:style>
  <w:style w:type="character" w:customStyle="1" w:styleId="Heading6Char">
    <w:name w:val="Heading 6 Char"/>
    <w:rsid w:val="003E6FE4"/>
    <w:rPr>
      <w:rFonts w:ascii="Arial" w:hAnsi="Arial"/>
      <w:b/>
      <w:sz w:val="24"/>
      <w:lang w:val="sk-SK" w:eastAsia="sk-SK"/>
    </w:rPr>
  </w:style>
  <w:style w:type="character" w:customStyle="1" w:styleId="Heading7Char">
    <w:name w:val="Heading 7 Char"/>
    <w:rsid w:val="003E6FE4"/>
    <w:rPr>
      <w:rFonts w:ascii="Arial" w:hAnsi="Arial"/>
      <w:b/>
      <w:sz w:val="24"/>
      <w:u w:val="single"/>
      <w:lang w:val="sk-SK" w:eastAsia="sk-SK"/>
    </w:rPr>
  </w:style>
  <w:style w:type="character" w:customStyle="1" w:styleId="Heading8Char">
    <w:name w:val="Heading 8 Char"/>
    <w:rsid w:val="003E6FE4"/>
    <w:rPr>
      <w:rFonts w:ascii="Arial" w:hAnsi="Arial"/>
      <w:sz w:val="24"/>
      <w:u w:val="single"/>
      <w:lang w:val="sk-SK" w:eastAsia="sk-SK"/>
    </w:rPr>
  </w:style>
  <w:style w:type="character" w:customStyle="1" w:styleId="Heading9Char">
    <w:name w:val="Heading 9 Char"/>
    <w:rsid w:val="003E6FE4"/>
    <w:rPr>
      <w:rFonts w:ascii="Arial" w:hAnsi="Arial"/>
      <w:b/>
      <w:sz w:val="24"/>
      <w:u w:val="single"/>
      <w:lang w:val="sk-SK" w:eastAsia="sk-SK"/>
    </w:rPr>
  </w:style>
  <w:style w:type="character" w:customStyle="1" w:styleId="HeaderChar">
    <w:name w:val="Header Char"/>
    <w:rsid w:val="003E6FE4"/>
    <w:rPr>
      <w:rFonts w:ascii="Arial" w:hAnsi="Arial"/>
      <w:sz w:val="24"/>
      <w:lang w:val="sk-SK" w:eastAsia="sk-SK"/>
    </w:rPr>
  </w:style>
  <w:style w:type="character" w:customStyle="1" w:styleId="BodyText3Char">
    <w:name w:val="Body Text 3 Char"/>
    <w:rsid w:val="003E6FE4"/>
    <w:rPr>
      <w:rFonts w:ascii="Arial" w:hAnsi="Arial"/>
      <w:color w:val="FF0000"/>
      <w:lang w:val="sk-SK" w:eastAsia="sk-SK"/>
    </w:rPr>
  </w:style>
  <w:style w:type="character" w:customStyle="1" w:styleId="BodyTextIndentChar1">
    <w:name w:val="Body Text Indent Char1"/>
    <w:rsid w:val="003E6FE4"/>
    <w:rPr>
      <w:rFonts w:ascii="Arial" w:hAnsi="Arial"/>
      <w:lang w:val="sk-SK" w:eastAsia="sk-SK"/>
    </w:rPr>
  </w:style>
  <w:style w:type="character" w:customStyle="1" w:styleId="BodyTextIndent3Char">
    <w:name w:val="Body Text Indent 3 Char"/>
    <w:rsid w:val="003E6FE4"/>
    <w:rPr>
      <w:rFonts w:ascii="Arial" w:hAnsi="Arial"/>
      <w:sz w:val="30"/>
      <w:lang w:val="sk-SK" w:eastAsia="sk-SK"/>
    </w:rPr>
  </w:style>
  <w:style w:type="character" w:customStyle="1" w:styleId="TitleChar">
    <w:name w:val="Title Char"/>
    <w:rsid w:val="003E6FE4"/>
    <w:rPr>
      <w:rFonts w:ascii="Arial" w:hAnsi="Arial"/>
      <w:b/>
      <w:sz w:val="32"/>
      <w:lang w:val="sk-SK" w:eastAsia="cs-CZ"/>
    </w:rPr>
  </w:style>
  <w:style w:type="paragraph" w:customStyle="1" w:styleId="NormalWeb11">
    <w:name w:val="Normal (Web)11"/>
    <w:basedOn w:val="Normlny"/>
    <w:rsid w:val="003E6FE4"/>
    <w:pPr>
      <w:overflowPunct w:val="0"/>
      <w:autoSpaceDE w:val="0"/>
      <w:autoSpaceDN w:val="0"/>
      <w:adjustRightInd w:val="0"/>
      <w:spacing w:before="100" w:after="100"/>
      <w:textAlignment w:val="baseline"/>
    </w:pPr>
    <w:rPr>
      <w:rFonts w:eastAsia="Calibri"/>
      <w:szCs w:val="20"/>
      <w:lang w:val="cs-CZ" w:eastAsia="cs-CZ"/>
    </w:rPr>
  </w:style>
  <w:style w:type="paragraph" w:customStyle="1" w:styleId="ListParagraph1">
    <w:name w:val="List Paragraph1"/>
    <w:basedOn w:val="Normlny"/>
    <w:rsid w:val="003E6FE4"/>
    <w:pPr>
      <w:ind w:left="720"/>
      <w:contextualSpacing/>
    </w:pPr>
    <w:rPr>
      <w:rFonts w:ascii="Arial" w:eastAsia="Calibri" w:hAnsi="Arial"/>
      <w:noProof/>
      <w:sz w:val="20"/>
    </w:rPr>
  </w:style>
  <w:style w:type="paragraph" w:customStyle="1" w:styleId="BodyTextIndent1">
    <w:name w:val="Body Text Indent1"/>
    <w:basedOn w:val="Normlny"/>
    <w:rsid w:val="003E6FE4"/>
    <w:rPr>
      <w:rFonts w:ascii="Arial" w:eastAsia="Calibri" w:hAnsi="Arial" w:cs="Arial"/>
      <w:noProof/>
      <w:sz w:val="20"/>
      <w:szCs w:val="20"/>
    </w:rPr>
  </w:style>
  <w:style w:type="paragraph" w:customStyle="1" w:styleId="Normal1">
    <w:name w:val="Normal1"/>
    <w:basedOn w:val="Normlny"/>
    <w:rsid w:val="003E6FE4"/>
    <w:pPr>
      <w:widowControl w:val="0"/>
      <w:suppressAutoHyphens/>
    </w:pPr>
    <w:rPr>
      <w:rFonts w:eastAsia="Calibri"/>
      <w:szCs w:val="20"/>
    </w:rPr>
  </w:style>
  <w:style w:type="character" w:customStyle="1" w:styleId="PlainTextChar">
    <w:name w:val="Plain Text Char"/>
    <w:rsid w:val="003E6FE4"/>
    <w:rPr>
      <w:rFonts w:ascii="Courier New" w:eastAsia="MS Mincho" w:hAnsi="Courier New"/>
      <w:lang w:eastAsia="ja-JP"/>
    </w:rPr>
  </w:style>
  <w:style w:type="character" w:customStyle="1" w:styleId="SubtitleChar">
    <w:name w:val="Subtitle Char"/>
    <w:rsid w:val="003E6FE4"/>
    <w:rPr>
      <w:b/>
      <w:sz w:val="24"/>
      <w:lang w:val="en-US" w:eastAsia="en-US"/>
    </w:rPr>
  </w:style>
  <w:style w:type="character" w:customStyle="1" w:styleId="FootnoteTextChar">
    <w:name w:val="Footnote Text Char"/>
    <w:rsid w:val="003E6FE4"/>
    <w:rPr>
      <w:rFonts w:eastAsia="Times New Roman"/>
      <w:sz w:val="24"/>
    </w:rPr>
  </w:style>
  <w:style w:type="paragraph" w:customStyle="1" w:styleId="BodyText211">
    <w:name w:val="Body Text 211"/>
    <w:basedOn w:val="Normlny"/>
    <w:rsid w:val="003E6FE4"/>
    <w:pPr>
      <w:jc w:val="both"/>
    </w:pPr>
    <w:rPr>
      <w:rFonts w:eastAsia="Calibri"/>
    </w:rPr>
  </w:style>
  <w:style w:type="paragraph" w:customStyle="1" w:styleId="BodyTextIndent311">
    <w:name w:val="Body Text Indent 311"/>
    <w:basedOn w:val="Normlny"/>
    <w:rsid w:val="003E6FE4"/>
    <w:pPr>
      <w:widowControl w:val="0"/>
      <w:ind w:left="426" w:hanging="426"/>
      <w:jc w:val="both"/>
    </w:pPr>
    <w:rPr>
      <w:rFonts w:eastAsia="Calibri"/>
      <w:lang w:val="cs-CZ"/>
    </w:rPr>
  </w:style>
  <w:style w:type="paragraph" w:customStyle="1" w:styleId="BodyText311">
    <w:name w:val="Body Text 311"/>
    <w:basedOn w:val="Normlny"/>
    <w:rsid w:val="003E6FE4"/>
    <w:pPr>
      <w:widowControl w:val="0"/>
      <w:overflowPunct w:val="0"/>
      <w:autoSpaceDE w:val="0"/>
      <w:autoSpaceDN w:val="0"/>
      <w:adjustRightInd w:val="0"/>
    </w:pPr>
    <w:rPr>
      <w:rFonts w:eastAsia="Calibri"/>
      <w:szCs w:val="20"/>
      <w:lang w:eastAsia="cs-CZ"/>
    </w:rPr>
  </w:style>
  <w:style w:type="paragraph" w:styleId="Zoznamsodrkami4">
    <w:name w:val="List Bullet 4"/>
    <w:basedOn w:val="Normlny"/>
    <w:autoRedefine/>
    <w:rsid w:val="003E6FE4"/>
    <w:pPr>
      <w:numPr>
        <w:numId w:val="32"/>
      </w:numPr>
    </w:pPr>
    <w:rPr>
      <w:rFonts w:ascii="Arial" w:eastAsia="Calibri" w:hAnsi="Arial" w:cs="Arial"/>
      <w:sz w:val="20"/>
      <w:szCs w:val="20"/>
    </w:rPr>
  </w:style>
  <w:style w:type="paragraph" w:styleId="Normlnysozarkami">
    <w:name w:val="Normal Indent"/>
    <w:basedOn w:val="Normlny"/>
    <w:rsid w:val="003E6FE4"/>
    <w:pPr>
      <w:ind w:left="708"/>
    </w:pPr>
    <w:rPr>
      <w:rFonts w:ascii="Arial" w:eastAsia="Calibri" w:hAnsi="Arial" w:cs="Arial"/>
      <w:sz w:val="20"/>
      <w:szCs w:val="20"/>
    </w:rPr>
  </w:style>
  <w:style w:type="paragraph" w:styleId="Dtum">
    <w:name w:val="Date"/>
    <w:basedOn w:val="Normlny"/>
    <w:next w:val="Normlny"/>
    <w:link w:val="DtumChar"/>
    <w:rsid w:val="003E6FE4"/>
    <w:rPr>
      <w:rFonts w:ascii="Arial" w:eastAsia="Calibri" w:hAnsi="Arial"/>
      <w:sz w:val="20"/>
      <w:szCs w:val="20"/>
      <w:lang w:eastAsia="en-US"/>
    </w:rPr>
  </w:style>
  <w:style w:type="character" w:customStyle="1" w:styleId="DtumChar">
    <w:name w:val="Dátum Char"/>
    <w:basedOn w:val="Predvolenpsmoodseku"/>
    <w:link w:val="Dtum"/>
    <w:rsid w:val="003E6FE4"/>
    <w:rPr>
      <w:rFonts w:ascii="Arial" w:hAnsi="Arial"/>
      <w:lang w:eastAsia="en-US"/>
    </w:rPr>
  </w:style>
  <w:style w:type="paragraph" w:customStyle="1" w:styleId="lnok0">
    <w:name w:val="Èlánok"/>
    <w:basedOn w:val="Normlny"/>
    <w:next w:val="Normlny"/>
    <w:rsid w:val="003E6FE4"/>
    <w:pPr>
      <w:overflowPunct w:val="0"/>
      <w:autoSpaceDE w:val="0"/>
      <w:autoSpaceDN w:val="0"/>
      <w:adjustRightInd w:val="0"/>
      <w:ind w:left="725" w:hanging="725"/>
      <w:textAlignment w:val="baseline"/>
    </w:pPr>
    <w:rPr>
      <w:rFonts w:ascii="Arial" w:eastAsia="Calibri" w:hAnsi="Arial"/>
      <w:b/>
      <w:noProof/>
      <w:sz w:val="28"/>
      <w:szCs w:val="20"/>
    </w:rPr>
  </w:style>
  <w:style w:type="paragraph" w:customStyle="1" w:styleId="as">
    <w:name w:val="Èas"/>
    <w:basedOn w:val="Normlny"/>
    <w:next w:val="lnok0"/>
    <w:rsid w:val="003E6FE4"/>
    <w:pPr>
      <w:keepLines/>
      <w:overflowPunct w:val="0"/>
      <w:autoSpaceDE w:val="0"/>
      <w:autoSpaceDN w:val="0"/>
      <w:adjustRightInd w:val="0"/>
      <w:ind w:left="39" w:hanging="39"/>
      <w:jc w:val="center"/>
      <w:textAlignment w:val="baseline"/>
    </w:pPr>
    <w:rPr>
      <w:rFonts w:ascii="Arial" w:eastAsia="Calibri" w:hAnsi="Arial"/>
      <w:b/>
      <w:noProof/>
      <w:sz w:val="32"/>
      <w:szCs w:val="20"/>
    </w:rPr>
  </w:style>
  <w:style w:type="paragraph" w:customStyle="1" w:styleId="Odraz-1">
    <w:name w:val="Odraz -:1"/>
    <w:basedOn w:val="Normlny"/>
    <w:next w:val="Normlny"/>
    <w:rsid w:val="003E6FE4"/>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95" w:hanging="170"/>
      <w:textAlignment w:val="baseline"/>
    </w:pPr>
    <w:rPr>
      <w:rFonts w:eastAsia="Calibri"/>
      <w:noProof/>
      <w:sz w:val="26"/>
      <w:szCs w:val="20"/>
    </w:rPr>
  </w:style>
  <w:style w:type="paragraph" w:customStyle="1" w:styleId="normlnytext">
    <w:name w:val="normálny text"/>
    <w:basedOn w:val="Normlny"/>
    <w:rsid w:val="003E6FE4"/>
    <w:pPr>
      <w:jc w:val="both"/>
    </w:pPr>
    <w:rPr>
      <w:rFonts w:eastAsia="Calibri"/>
      <w:szCs w:val="20"/>
      <w:lang w:eastAsia="cs-CZ"/>
    </w:rPr>
  </w:style>
  <w:style w:type="table" w:styleId="Elegantntabuka">
    <w:name w:val="Table Elegant"/>
    <w:basedOn w:val="Normlna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3E6FE4"/>
    <w:rPr>
      <w:rFonts w:ascii="Arial" w:eastAsia="Times New Roman" w:hAnsi="Arial" w:cs="Arial"/>
      <w:noProof/>
      <w:sz w:val="22"/>
      <w:szCs w:val="22"/>
    </w:rPr>
  </w:style>
  <w:style w:type="paragraph" w:customStyle="1" w:styleId="Adresa">
    <w:name w:val="Adresa"/>
    <w:basedOn w:val="Normlny"/>
    <w:rsid w:val="003E6FE4"/>
    <w:pPr>
      <w:pBdr>
        <w:bottom w:val="single" w:sz="4" w:space="1" w:color="auto"/>
      </w:pBdr>
      <w:ind w:left="4536"/>
    </w:pPr>
    <w:rPr>
      <w:rFonts w:eastAsia="Calibri"/>
      <w:b/>
      <w:szCs w:val="20"/>
      <w:lang w:eastAsia="cs-CZ"/>
    </w:rPr>
  </w:style>
  <w:style w:type="paragraph" w:styleId="Podpis">
    <w:name w:val="Signature"/>
    <w:basedOn w:val="Normlny"/>
    <w:link w:val="PodpisChar"/>
    <w:rsid w:val="003E6FE4"/>
    <w:pPr>
      <w:ind w:left="5670"/>
      <w:jc w:val="center"/>
    </w:pPr>
    <w:rPr>
      <w:rFonts w:eastAsia="Calibri"/>
      <w:b/>
      <w:lang w:eastAsia="cs-CZ"/>
    </w:rPr>
  </w:style>
  <w:style w:type="character" w:customStyle="1" w:styleId="PodpisChar">
    <w:name w:val="Podpis Char"/>
    <w:basedOn w:val="Predvolenpsmoodseku"/>
    <w:link w:val="Podpis"/>
    <w:rsid w:val="003E6FE4"/>
    <w:rPr>
      <w:rFonts w:ascii="Times New Roman" w:hAnsi="Times New Roman"/>
      <w:b/>
      <w:sz w:val="24"/>
      <w:szCs w:val="24"/>
      <w:lang w:eastAsia="cs-CZ"/>
    </w:rPr>
  </w:style>
  <w:style w:type="paragraph" w:styleId="Adresanaoblke">
    <w:name w:val="envelope address"/>
    <w:basedOn w:val="Normlny"/>
    <w:rsid w:val="003E6FE4"/>
    <w:pPr>
      <w:pBdr>
        <w:bottom w:val="single" w:sz="4" w:space="1" w:color="auto"/>
      </w:pBdr>
      <w:ind w:left="5103"/>
      <w:jc w:val="both"/>
    </w:pPr>
    <w:rPr>
      <w:rFonts w:eastAsia="Calibri"/>
      <w:b/>
      <w:szCs w:val="20"/>
      <w:lang w:eastAsia="cs-CZ"/>
    </w:rPr>
  </w:style>
  <w:style w:type="paragraph" w:customStyle="1" w:styleId="AdresanaoblkuAdresa">
    <w:name w:val="Adresa na obálku.Adresa"/>
    <w:basedOn w:val="Normlny"/>
    <w:rsid w:val="003E6FE4"/>
    <w:pPr>
      <w:pBdr>
        <w:bottom w:val="single" w:sz="4" w:space="1" w:color="auto"/>
      </w:pBdr>
      <w:ind w:left="5103"/>
      <w:jc w:val="both"/>
    </w:pPr>
    <w:rPr>
      <w:rFonts w:eastAsia="Calibri"/>
      <w:b/>
      <w:lang w:eastAsia="cs-CZ"/>
    </w:rPr>
  </w:style>
  <w:style w:type="paragraph" w:customStyle="1" w:styleId="podpis0">
    <w:name w:val="podpis"/>
    <w:basedOn w:val="Podpis"/>
    <w:rsid w:val="003E6FE4"/>
    <w:pPr>
      <w:ind w:left="4253"/>
    </w:pPr>
  </w:style>
  <w:style w:type="character" w:customStyle="1" w:styleId="platne1">
    <w:name w:val="platne1"/>
    <w:rsid w:val="003E6FE4"/>
    <w:rPr>
      <w:rFonts w:cs="Times New Roman"/>
    </w:rPr>
  </w:style>
  <w:style w:type="paragraph" w:customStyle="1" w:styleId="Text20">
    <w:name w:val="Text2"/>
    <w:basedOn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ind w:left="726" w:hanging="726"/>
      <w:jc w:val="both"/>
      <w:textAlignment w:val="baseline"/>
    </w:pPr>
    <w:rPr>
      <w:rFonts w:eastAsia="Calibri"/>
      <w:noProof/>
      <w:sz w:val="26"/>
      <w:szCs w:val="20"/>
    </w:rPr>
  </w:style>
  <w:style w:type="paragraph" w:customStyle="1" w:styleId="Odstavec">
    <w:name w:val="Odstavec"/>
    <w:basedOn w:val="Normlny"/>
    <w:next w:val="Normlny"/>
    <w:rsid w:val="003E6FE4"/>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726"/>
      <w:jc w:val="both"/>
      <w:textAlignment w:val="baseline"/>
    </w:pPr>
    <w:rPr>
      <w:rFonts w:eastAsia="Calibri"/>
      <w:noProof/>
      <w:sz w:val="26"/>
      <w:szCs w:val="20"/>
    </w:rPr>
  </w:style>
  <w:style w:type="paragraph" w:customStyle="1" w:styleId="Zkladntext10">
    <w:name w:val="Základný text1"/>
    <w:rsid w:val="003E6FE4"/>
    <w:pPr>
      <w:widowControl w:val="0"/>
      <w:autoSpaceDE w:val="0"/>
      <w:autoSpaceDN w:val="0"/>
      <w:spacing w:before="160"/>
      <w:ind w:firstLine="454"/>
      <w:jc w:val="both"/>
    </w:pPr>
    <w:rPr>
      <w:rFonts w:ascii="Times New Roman" w:hAnsi="Times New Roman"/>
      <w:noProof/>
      <w:color w:val="000000"/>
      <w:sz w:val="24"/>
      <w:szCs w:val="24"/>
      <w:lang w:val="en-US"/>
    </w:rPr>
  </w:style>
  <w:style w:type="paragraph" w:customStyle="1" w:styleId="NADPIS">
    <w:name w:val="NADPIS"/>
    <w:rsid w:val="003E6FE4"/>
    <w:pPr>
      <w:widowControl w:val="0"/>
      <w:autoSpaceDE w:val="0"/>
      <w:autoSpaceDN w:val="0"/>
      <w:spacing w:before="40" w:after="40"/>
      <w:jc w:val="center"/>
    </w:pPr>
    <w:rPr>
      <w:rFonts w:ascii="Times New Roman" w:hAnsi="Times New Roman"/>
      <w:b/>
      <w:bCs/>
      <w:noProof/>
      <w:color w:val="000000"/>
      <w:sz w:val="24"/>
      <w:szCs w:val="24"/>
      <w:lang w:val="en-US"/>
    </w:rPr>
  </w:style>
  <w:style w:type="paragraph" w:customStyle="1" w:styleId="CAST">
    <w:name w:val="CAST"/>
    <w:rsid w:val="003E6FE4"/>
    <w:pPr>
      <w:widowControl w:val="0"/>
      <w:autoSpaceDE w:val="0"/>
      <w:autoSpaceDN w:val="0"/>
      <w:spacing w:before="40" w:after="40"/>
      <w:jc w:val="center"/>
    </w:pPr>
    <w:rPr>
      <w:rFonts w:ascii="Times New Roman" w:hAnsi="Times New Roman"/>
      <w:b/>
      <w:bCs/>
      <w:noProof/>
      <w:color w:val="0000FF"/>
      <w:sz w:val="26"/>
      <w:szCs w:val="26"/>
      <w:lang w:val="en-US"/>
    </w:rPr>
  </w:style>
  <w:style w:type="paragraph" w:customStyle="1" w:styleId="ODSAD">
    <w:name w:val="ODSAD"/>
    <w:basedOn w:val="Normlny"/>
    <w:rsid w:val="003E6FE4"/>
    <w:pPr>
      <w:widowControl w:val="0"/>
      <w:tabs>
        <w:tab w:val="left" w:pos="454"/>
      </w:tabs>
      <w:autoSpaceDE w:val="0"/>
      <w:autoSpaceDN w:val="0"/>
      <w:ind w:left="454" w:hanging="454"/>
      <w:jc w:val="both"/>
    </w:pPr>
    <w:rPr>
      <w:rFonts w:eastAsia="Calibri"/>
      <w:noProof/>
      <w:color w:val="000000"/>
      <w:lang w:val="en-US"/>
    </w:rPr>
  </w:style>
  <w:style w:type="paragraph" w:customStyle="1" w:styleId="ODDIEL">
    <w:name w:val="ODDIEL"/>
    <w:basedOn w:val="Normlny"/>
    <w:rsid w:val="003E6FE4"/>
    <w:pPr>
      <w:widowControl w:val="0"/>
      <w:autoSpaceDE w:val="0"/>
      <w:autoSpaceDN w:val="0"/>
      <w:spacing w:before="40" w:after="40"/>
      <w:jc w:val="center"/>
    </w:pPr>
    <w:rPr>
      <w:rFonts w:eastAsia="Calibri"/>
      <w:noProof/>
      <w:color w:val="000000"/>
      <w:sz w:val="26"/>
      <w:szCs w:val="26"/>
      <w:lang w:val="en-US"/>
    </w:rPr>
  </w:style>
  <w:style w:type="paragraph" w:customStyle="1" w:styleId="BODYSTRED">
    <w:name w:val="BODY STRED"/>
    <w:rsid w:val="003E6FE4"/>
    <w:pPr>
      <w:widowControl w:val="0"/>
      <w:autoSpaceDE w:val="0"/>
      <w:autoSpaceDN w:val="0"/>
      <w:spacing w:before="360" w:after="120"/>
      <w:jc w:val="center"/>
    </w:pPr>
    <w:rPr>
      <w:rFonts w:ascii="Times New Roman" w:hAnsi="Times New Roman"/>
      <w:noProof/>
      <w:color w:val="000000"/>
      <w:sz w:val="24"/>
      <w:szCs w:val="24"/>
      <w:lang w:val="en-US"/>
    </w:rPr>
  </w:style>
  <w:style w:type="paragraph" w:customStyle="1" w:styleId="Pedmtkomente1">
    <w:name w:val="Předmět komentáře1"/>
    <w:basedOn w:val="Textkomentra"/>
    <w:next w:val="Textkomentra"/>
    <w:semiHidden/>
    <w:rsid w:val="003E6FE4"/>
    <w:pPr>
      <w:jc w:val="both"/>
    </w:pPr>
    <w:rPr>
      <w:rFonts w:eastAsia="Calibri"/>
      <w:b/>
      <w:bCs/>
      <w:lang w:eastAsia="cs-CZ"/>
    </w:rPr>
  </w:style>
  <w:style w:type="paragraph" w:customStyle="1" w:styleId="Strany">
    <w:name w:val="Strany"/>
    <w:basedOn w:val="Normlny"/>
    <w:rsid w:val="003E6FE4"/>
    <w:pPr>
      <w:suppressAutoHyphens/>
      <w:overflowPunct w:val="0"/>
      <w:autoSpaceDE w:val="0"/>
      <w:autoSpaceDN w:val="0"/>
      <w:adjustRightInd w:val="0"/>
      <w:jc w:val="both"/>
      <w:textAlignment w:val="baseline"/>
    </w:pPr>
    <w:rPr>
      <w:rFonts w:eastAsia="Calibri"/>
      <w:szCs w:val="20"/>
      <w:lang w:val="cs-CZ" w:eastAsia="zh-CN"/>
    </w:rPr>
  </w:style>
  <w:style w:type="paragraph" w:customStyle="1" w:styleId="CharChar2CharChar">
    <w:name w:val="Char Char2 Char Char"/>
    <w:basedOn w:val="Normlny"/>
    <w:rsid w:val="003E6FE4"/>
    <w:pPr>
      <w:spacing w:after="160" w:line="240" w:lineRule="exact"/>
      <w:ind w:firstLine="720"/>
    </w:pPr>
    <w:rPr>
      <w:rFonts w:ascii="Tahoma" w:eastAsia="Calibri" w:hAnsi="Tahoma"/>
      <w:sz w:val="20"/>
      <w:szCs w:val="20"/>
      <w:lang w:val="en-US" w:eastAsia="en-US"/>
    </w:rPr>
  </w:style>
  <w:style w:type="paragraph" w:customStyle="1" w:styleId="BodyText22">
    <w:name w:val="Body Text 22"/>
    <w:basedOn w:val="Normlny"/>
    <w:rsid w:val="003E6FE4"/>
    <w:pPr>
      <w:tabs>
        <w:tab w:val="left" w:pos="709"/>
      </w:tabs>
      <w:overflowPunct w:val="0"/>
      <w:autoSpaceDE w:val="0"/>
      <w:autoSpaceDN w:val="0"/>
      <w:adjustRightInd w:val="0"/>
      <w:spacing w:line="360" w:lineRule="auto"/>
      <w:ind w:left="709" w:hanging="709"/>
      <w:jc w:val="both"/>
      <w:textAlignment w:val="baseline"/>
    </w:pPr>
    <w:rPr>
      <w:rFonts w:ascii="Arial" w:eastAsia="Calibri" w:hAnsi="Arial"/>
      <w:szCs w:val="20"/>
      <w:lang w:eastAsia="cs-CZ"/>
    </w:rPr>
  </w:style>
  <w:style w:type="paragraph" w:customStyle="1" w:styleId="Meno">
    <w:name w:val="Meno"/>
    <w:basedOn w:val="Nadpis8"/>
    <w:rsid w:val="003E6FE4"/>
    <w:pPr>
      <w:keepNext w:val="0"/>
      <w:ind w:firstLine="0"/>
      <w:outlineLvl w:val="9"/>
    </w:pPr>
    <w:rPr>
      <w:rFonts w:ascii="Arial" w:eastAsia="Calibri" w:hAnsi="Arial"/>
      <w:b/>
      <w:szCs w:val="20"/>
      <w:u w:val="none"/>
      <w:lang w:val="en-US" w:eastAsia="en-US"/>
    </w:rPr>
  </w:style>
  <w:style w:type="paragraph" w:customStyle="1" w:styleId="Odsekzoznamu3">
    <w:name w:val="Odsek zoznamu3"/>
    <w:basedOn w:val="Normlny"/>
    <w:rsid w:val="003E6FE4"/>
    <w:pPr>
      <w:ind w:left="720"/>
      <w:contextualSpacing/>
    </w:pPr>
    <w:rPr>
      <w:rFonts w:ascii="Calibri" w:eastAsia="Calibri" w:hAnsi="Calibri"/>
      <w:sz w:val="20"/>
      <w:szCs w:val="20"/>
      <w:lang w:val="en-US" w:eastAsia="cs-CZ"/>
    </w:rPr>
  </w:style>
  <w:style w:type="character" w:customStyle="1" w:styleId="BodyTextChar">
    <w:name w:val="Body Text Char"/>
    <w:locked/>
    <w:rsid w:val="003E6FE4"/>
    <w:rPr>
      <w:noProof/>
      <w:sz w:val="24"/>
      <w:lang w:val="sk-SK" w:eastAsia="sk-SK"/>
    </w:rPr>
  </w:style>
  <w:style w:type="paragraph" w:customStyle="1" w:styleId="Pa0">
    <w:name w:val="Pa0"/>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0">
    <w:name w:val="A0"/>
    <w:rsid w:val="003E6FE4"/>
    <w:rPr>
      <w:b/>
      <w:color w:val="000000"/>
      <w:sz w:val="26"/>
    </w:rPr>
  </w:style>
  <w:style w:type="paragraph" w:customStyle="1" w:styleId="Pa2">
    <w:name w:val="Pa2"/>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A1">
    <w:name w:val="A1"/>
    <w:rsid w:val="003E6FE4"/>
    <w:rPr>
      <w:color w:val="000000"/>
      <w:sz w:val="28"/>
    </w:rPr>
  </w:style>
  <w:style w:type="paragraph" w:customStyle="1" w:styleId="Pa1">
    <w:name w:val="Pa1"/>
    <w:basedOn w:val="Normlny"/>
    <w:next w:val="Normlny"/>
    <w:rsid w:val="003E6FE4"/>
    <w:pPr>
      <w:autoSpaceDE w:val="0"/>
      <w:autoSpaceDN w:val="0"/>
      <w:adjustRightInd w:val="0"/>
      <w:spacing w:line="241" w:lineRule="atLeast"/>
    </w:pPr>
    <w:rPr>
      <w:rFonts w:ascii="Myriad Pro" w:eastAsia="Calibri" w:hAnsi="Myriad Pro"/>
    </w:rPr>
  </w:style>
  <w:style w:type="character" w:customStyle="1" w:styleId="normln10">
    <w:name w:val="normln1"/>
    <w:rsid w:val="003E6FE4"/>
  </w:style>
  <w:style w:type="paragraph" w:customStyle="1" w:styleId="CharChar1CharCharCharChar">
    <w:name w:val="Char Char1 Char Char Char Char"/>
    <w:basedOn w:val="Normlny"/>
    <w:rsid w:val="003E6FE4"/>
    <w:pPr>
      <w:spacing w:before="40" w:after="160" w:line="240" w:lineRule="exact"/>
    </w:pPr>
    <w:rPr>
      <w:rFonts w:ascii="Arial" w:eastAsia="Calibri" w:hAnsi="Arial"/>
      <w:sz w:val="20"/>
      <w:szCs w:val="20"/>
      <w:lang w:val="en-US" w:eastAsia="en-US"/>
    </w:rPr>
  </w:style>
  <w:style w:type="character" w:customStyle="1" w:styleId="A3">
    <w:name w:val="A3"/>
    <w:rsid w:val="003E6FE4"/>
    <w:rPr>
      <w:color w:val="000000"/>
      <w:sz w:val="18"/>
    </w:rPr>
  </w:style>
  <w:style w:type="paragraph" w:customStyle="1" w:styleId="Bezmezer">
    <w:name w:val="Bez mezer"/>
    <w:rsid w:val="003E6FE4"/>
    <w:rPr>
      <w:rFonts w:eastAsia="Times New Roman"/>
      <w:sz w:val="22"/>
      <w:szCs w:val="22"/>
      <w:lang w:val="cs-CZ" w:eastAsia="en-US"/>
    </w:rPr>
  </w:style>
  <w:style w:type="paragraph" w:customStyle="1" w:styleId="Odstavecseseznamem">
    <w:name w:val="Odstavec se seznamem"/>
    <w:basedOn w:val="Normlny"/>
    <w:rsid w:val="003E6FE4"/>
    <w:pPr>
      <w:ind w:left="720"/>
      <w:contextualSpacing/>
    </w:pPr>
    <w:rPr>
      <w:rFonts w:eastAsia="Calibri"/>
    </w:rPr>
  </w:style>
  <w:style w:type="numbering" w:styleId="111111">
    <w:name w:val="Outline List 2"/>
    <w:basedOn w:val="Bezzoznamu"/>
    <w:rsid w:val="003E6FE4"/>
    <w:pPr>
      <w:numPr>
        <w:numId w:val="33"/>
      </w:numPr>
    </w:pPr>
  </w:style>
  <w:style w:type="numbering" w:customStyle="1" w:styleId="Style3">
    <w:name w:val="Style3"/>
    <w:rsid w:val="003E6FE4"/>
    <w:pPr>
      <w:numPr>
        <w:numId w:val="37"/>
      </w:numPr>
    </w:pPr>
  </w:style>
  <w:style w:type="numbering" w:customStyle="1" w:styleId="DPNumberingSlovakarticle">
    <w:name w:val="D&amp;P Numbering (Slovak article)"/>
    <w:rsid w:val="003E6FE4"/>
    <w:pPr>
      <w:numPr>
        <w:numId w:val="60"/>
      </w:numPr>
    </w:pPr>
  </w:style>
  <w:style w:type="numbering" w:customStyle="1" w:styleId="Style2">
    <w:name w:val="Style2"/>
    <w:rsid w:val="003E6FE4"/>
    <w:pPr>
      <w:numPr>
        <w:numId w:val="36"/>
      </w:numPr>
    </w:pPr>
  </w:style>
  <w:style w:type="numbering" w:customStyle="1" w:styleId="Style4">
    <w:name w:val="Style4"/>
    <w:rsid w:val="003E6FE4"/>
    <w:pPr>
      <w:numPr>
        <w:numId w:val="38"/>
      </w:numPr>
    </w:pPr>
  </w:style>
  <w:style w:type="numbering" w:customStyle="1" w:styleId="Style5">
    <w:name w:val="Style5"/>
    <w:rsid w:val="003E6FE4"/>
    <w:pPr>
      <w:numPr>
        <w:numId w:val="39"/>
      </w:numPr>
    </w:pPr>
  </w:style>
  <w:style w:type="paragraph" w:customStyle="1" w:styleId="pismo">
    <w:name w:val="pismo"/>
    <w:basedOn w:val="Normlny"/>
    <w:rsid w:val="003E6FE4"/>
    <w:pPr>
      <w:tabs>
        <w:tab w:val="right" w:leader="dot" w:pos="10080"/>
      </w:tabs>
      <w:ind w:left="540"/>
      <w:jc w:val="both"/>
    </w:pPr>
    <w:rPr>
      <w:rFonts w:ascii="Arial" w:hAnsi="Arial" w:cs="Arial"/>
    </w:rPr>
  </w:style>
  <w:style w:type="paragraph" w:customStyle="1" w:styleId="JASPInormlny">
    <w:name w:val="JASPI normálny"/>
    <w:basedOn w:val="Normlny"/>
    <w:uiPriority w:val="99"/>
    <w:rsid w:val="003E6FE4"/>
    <w:pPr>
      <w:jc w:val="both"/>
    </w:pPr>
    <w:rPr>
      <w:rFonts w:ascii="Arial" w:hAnsi="Arial" w:cs="Arial"/>
      <w:lang w:eastAsia="cs-CZ"/>
    </w:rPr>
  </w:style>
  <w:style w:type="character" w:customStyle="1" w:styleId="tlNadpis5Arial11ptNiejeTunChar">
    <w:name w:val="Štýl Nadpis 5 + Arial 11 pt Nie je Tučné Char"/>
    <w:uiPriority w:val="99"/>
    <w:rsid w:val="003E6FE4"/>
    <w:rPr>
      <w:rFonts w:ascii="Arial" w:hAnsi="Arial" w:cs="Arial"/>
      <w:b/>
      <w:bCs/>
      <w:color w:val="808080"/>
      <w:sz w:val="28"/>
      <w:szCs w:val="28"/>
      <w:lang w:val="sk-SK" w:eastAsia="sk-SK"/>
    </w:rPr>
  </w:style>
  <w:style w:type="paragraph" w:customStyle="1" w:styleId="Nadpis0">
    <w:name w:val="Nadpis"/>
    <w:basedOn w:val="Normlny"/>
    <w:next w:val="Normlny"/>
    <w:rsid w:val="003E6FE4"/>
    <w:pPr>
      <w:keepNext/>
      <w:keepLines/>
      <w:spacing w:after="360"/>
      <w:jc w:val="both"/>
    </w:pPr>
    <w:rPr>
      <w:rFonts w:ascii="Arial" w:hAnsi="Arial" w:cs="Arial"/>
      <w:b/>
      <w:bCs/>
      <w:caps/>
    </w:rPr>
  </w:style>
  <w:style w:type="paragraph" w:customStyle="1" w:styleId="bodzmluvy">
    <w:name w:val="bod_zmluvy"/>
    <w:basedOn w:val="Normlny"/>
    <w:rsid w:val="003E6FE4"/>
    <w:pPr>
      <w:tabs>
        <w:tab w:val="num" w:pos="567"/>
      </w:tabs>
      <w:spacing w:after="120"/>
      <w:ind w:left="567" w:hanging="567"/>
      <w:jc w:val="both"/>
    </w:pPr>
    <w:rPr>
      <w:rFonts w:ascii="Arial" w:hAnsi="Arial" w:cs="Arial"/>
      <w:sz w:val="20"/>
      <w:szCs w:val="20"/>
    </w:rPr>
  </w:style>
  <w:style w:type="character" w:customStyle="1" w:styleId="Intenzvnyodkaz1">
    <w:name w:val="Intenzívny odkaz1"/>
    <w:rsid w:val="003E6FE4"/>
    <w:rPr>
      <w:rFonts w:cs="Times New Roman"/>
      <w:b/>
      <w:bCs/>
      <w:smallCaps/>
      <w:color w:val="auto"/>
      <w:spacing w:val="5"/>
      <w:u w:val="single"/>
    </w:rPr>
  </w:style>
  <w:style w:type="character" w:customStyle="1" w:styleId="Nzovknihy1">
    <w:name w:val="Názov knihy1"/>
    <w:rsid w:val="003E6FE4"/>
    <w:rPr>
      <w:rFonts w:cs="Times New Roman"/>
      <w:b/>
      <w:bCs/>
      <w:smallCaps/>
      <w:spacing w:val="5"/>
    </w:rPr>
  </w:style>
  <w:style w:type="paragraph" w:customStyle="1" w:styleId="NadpisSP">
    <w:name w:val="Nadpis SP"/>
    <w:basedOn w:val="Normlny"/>
    <w:link w:val="NadpisSPChar"/>
    <w:uiPriority w:val="99"/>
    <w:rsid w:val="003E6FE4"/>
    <w:pPr>
      <w:numPr>
        <w:numId w:val="41"/>
      </w:numPr>
      <w:spacing w:before="400"/>
      <w:jc w:val="both"/>
    </w:pPr>
    <w:rPr>
      <w:rFonts w:ascii="Arial" w:hAnsi="Arial"/>
      <w:noProof/>
      <w:sz w:val="20"/>
      <w:szCs w:val="20"/>
      <w:lang w:eastAsia="en-US"/>
    </w:rPr>
  </w:style>
  <w:style w:type="character" w:customStyle="1" w:styleId="NadpisSPChar">
    <w:name w:val="Nadpis SP Char"/>
    <w:link w:val="NadpisSP"/>
    <w:uiPriority w:val="99"/>
    <w:locked/>
    <w:rsid w:val="003E6FE4"/>
    <w:rPr>
      <w:rFonts w:ascii="Arial" w:eastAsia="Times New Roman" w:hAnsi="Arial"/>
      <w:noProof/>
      <w:lang w:eastAsia="en-US"/>
    </w:rPr>
  </w:style>
  <w:style w:type="character" w:customStyle="1" w:styleId="Jemnodkaz1">
    <w:name w:val="Jemný odkaz1"/>
    <w:rsid w:val="003E6FE4"/>
    <w:rPr>
      <w:rFonts w:ascii="Arial" w:hAnsi="Arial" w:cs="Times New Roman"/>
      <w:smallCaps/>
      <w:sz w:val="20"/>
      <w:szCs w:val="22"/>
      <w:u w:val="none"/>
    </w:rPr>
  </w:style>
  <w:style w:type="paragraph" w:customStyle="1" w:styleId="Zmluva-odsek">
    <w:name w:val="Zmluva - odsek"/>
    <w:basedOn w:val="Normlny"/>
    <w:uiPriority w:val="99"/>
    <w:rsid w:val="003E6FE4"/>
    <w:pPr>
      <w:numPr>
        <w:ilvl w:val="1"/>
        <w:numId w:val="40"/>
      </w:numPr>
      <w:spacing w:after="120"/>
      <w:jc w:val="both"/>
    </w:pPr>
    <w:rPr>
      <w:rFonts w:ascii="Arial" w:hAnsi="Arial" w:cs="Arial"/>
      <w:sz w:val="22"/>
      <w:szCs w:val="22"/>
    </w:rPr>
  </w:style>
  <w:style w:type="paragraph" w:customStyle="1" w:styleId="Zmluva-lnok">
    <w:name w:val="Zmluva - Článok"/>
    <w:basedOn w:val="Normlny"/>
    <w:uiPriority w:val="99"/>
    <w:rsid w:val="003E6FE4"/>
    <w:pPr>
      <w:keepNext/>
      <w:numPr>
        <w:numId w:val="40"/>
      </w:numPr>
      <w:spacing w:before="240" w:after="120"/>
      <w:ind w:left="357" w:hanging="357"/>
      <w:jc w:val="center"/>
    </w:pPr>
    <w:rPr>
      <w:rFonts w:ascii="Arial" w:hAnsi="Arial" w:cs="Arial"/>
      <w:b/>
      <w:bCs/>
      <w:sz w:val="22"/>
      <w:szCs w:val="22"/>
      <w:lang w:eastAsia="en-US"/>
    </w:rPr>
  </w:style>
  <w:style w:type="paragraph" w:customStyle="1" w:styleId="Zmluva-pododsek">
    <w:name w:val="Zmluva - pododsek"/>
    <w:basedOn w:val="Zmluva-odsek"/>
    <w:uiPriority w:val="99"/>
    <w:rsid w:val="003E6FE4"/>
    <w:pPr>
      <w:numPr>
        <w:ilvl w:val="2"/>
      </w:numPr>
    </w:pPr>
    <w:rPr>
      <w:sz w:val="24"/>
      <w:szCs w:val="24"/>
    </w:rPr>
  </w:style>
  <w:style w:type="character" w:styleId="Zvraznenodkaz">
    <w:name w:val="Intense Reference"/>
    <w:uiPriority w:val="99"/>
    <w:qFormat/>
    <w:rsid w:val="003E6FE4"/>
    <w:rPr>
      <w:b/>
      <w:bCs/>
      <w:smallCaps/>
      <w:color w:val="auto"/>
      <w:spacing w:val="5"/>
      <w:u w:val="single"/>
    </w:rPr>
  </w:style>
  <w:style w:type="character" w:styleId="Nzovknihy">
    <w:name w:val="Book Title"/>
    <w:uiPriority w:val="33"/>
    <w:qFormat/>
    <w:rsid w:val="003E6FE4"/>
    <w:rPr>
      <w:b/>
      <w:bCs/>
      <w:smallCaps/>
      <w:spacing w:val="5"/>
    </w:rPr>
  </w:style>
  <w:style w:type="character" w:styleId="Jemnodkaz">
    <w:name w:val="Subtle Reference"/>
    <w:uiPriority w:val="99"/>
    <w:qFormat/>
    <w:rsid w:val="003E6FE4"/>
    <w:rPr>
      <w:smallCaps/>
      <w:sz w:val="22"/>
      <w:szCs w:val="22"/>
      <w:u w:val="none"/>
    </w:rPr>
  </w:style>
  <w:style w:type="paragraph" w:customStyle="1" w:styleId="NADP">
    <w:name w:val="NADP."/>
    <w:basedOn w:val="Normlny"/>
    <w:rsid w:val="003E6FE4"/>
    <w:pPr>
      <w:numPr>
        <w:numId w:val="42"/>
      </w:numPr>
    </w:pPr>
    <w:rPr>
      <w:rFonts w:ascii="Arial" w:hAnsi="Arial" w:cs="Arial"/>
      <w:noProof/>
      <w:sz w:val="20"/>
      <w:szCs w:val="20"/>
    </w:rPr>
  </w:style>
  <w:style w:type="paragraph" w:customStyle="1" w:styleId="ODS">
    <w:name w:val="ODS."/>
    <w:basedOn w:val="Normlny"/>
    <w:rsid w:val="003E6FE4"/>
    <w:pPr>
      <w:numPr>
        <w:ilvl w:val="1"/>
        <w:numId w:val="42"/>
      </w:numPr>
    </w:pPr>
    <w:rPr>
      <w:rFonts w:ascii="Arial" w:hAnsi="Arial" w:cs="Arial"/>
      <w:noProof/>
      <w:sz w:val="20"/>
      <w:szCs w:val="20"/>
    </w:rPr>
  </w:style>
  <w:style w:type="paragraph" w:customStyle="1" w:styleId="PODODS">
    <w:name w:val="PODODS."/>
    <w:basedOn w:val="Normlny"/>
    <w:rsid w:val="003E6FE4"/>
    <w:pPr>
      <w:numPr>
        <w:ilvl w:val="2"/>
        <w:numId w:val="42"/>
      </w:numPr>
    </w:pPr>
    <w:rPr>
      <w:rFonts w:ascii="Arial" w:hAnsi="Arial" w:cs="Arial"/>
      <w:noProof/>
      <w:sz w:val="20"/>
      <w:szCs w:val="20"/>
    </w:rPr>
  </w:style>
  <w:style w:type="character" w:styleId="Jemnzvraznenie">
    <w:name w:val="Subtle Emphasis"/>
    <w:uiPriority w:val="19"/>
    <w:qFormat/>
    <w:rsid w:val="003E6FE4"/>
    <w:rPr>
      <w:i/>
      <w:iCs/>
      <w:color w:val="808080"/>
    </w:rPr>
  </w:style>
  <w:style w:type="paragraph" w:customStyle="1" w:styleId="SSCnadpis3">
    <w:name w:val="SSC_nadpis3"/>
    <w:basedOn w:val="Normlny"/>
    <w:rsid w:val="003E6FE4"/>
    <w:pPr>
      <w:tabs>
        <w:tab w:val="num" w:pos="432"/>
      </w:tabs>
      <w:autoSpaceDE w:val="0"/>
      <w:autoSpaceDN w:val="0"/>
      <w:spacing w:before="240"/>
      <w:ind w:left="432" w:hanging="432"/>
      <w:jc w:val="both"/>
    </w:pPr>
    <w:rPr>
      <w:rFonts w:ascii="Arial" w:hAnsi="Arial" w:cs="Arial"/>
      <w:b/>
      <w:bCs/>
      <w:smallCaps/>
      <w:sz w:val="20"/>
      <w:lang w:eastAsia="cs-CZ"/>
    </w:rPr>
  </w:style>
  <w:style w:type="character" w:customStyle="1" w:styleId="CCSnormlnyChar">
    <w:name w:val="CCS_normálny Char"/>
    <w:link w:val="CCSnormlny"/>
    <w:locked/>
    <w:rsid w:val="003E6FE4"/>
    <w:rPr>
      <w:bCs/>
      <w:lang w:eastAsia="cs-CZ"/>
    </w:rPr>
  </w:style>
  <w:style w:type="paragraph" w:customStyle="1" w:styleId="CCSnormlny">
    <w:name w:val="CCS_normálny"/>
    <w:basedOn w:val="SSCnadpis3"/>
    <w:link w:val="CCSnormlnyChar"/>
    <w:rsid w:val="003E6FE4"/>
    <w:pPr>
      <w:tabs>
        <w:tab w:val="clear" w:pos="432"/>
        <w:tab w:val="num" w:pos="576"/>
      </w:tabs>
      <w:ind w:left="576" w:hanging="576"/>
    </w:pPr>
    <w:rPr>
      <w:rFonts w:ascii="Calibri" w:eastAsia="Calibri" w:hAnsi="Calibri" w:cs="Times New Roman"/>
      <w:b w:val="0"/>
      <w:smallCaps w:val="0"/>
      <w:szCs w:val="20"/>
    </w:rPr>
  </w:style>
  <w:style w:type="paragraph" w:customStyle="1" w:styleId="SSCnorm2">
    <w:name w:val="SSC_norm_2"/>
    <w:basedOn w:val="CCSnormlny"/>
    <w:rsid w:val="003E6FE4"/>
    <w:pPr>
      <w:tabs>
        <w:tab w:val="clear" w:pos="576"/>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3E6FE4"/>
    <w:pPr>
      <w:tabs>
        <w:tab w:val="left" w:pos="567"/>
      </w:tabs>
      <w:spacing w:before="120"/>
      <w:ind w:left="426"/>
      <w:jc w:val="both"/>
    </w:pPr>
    <w:rPr>
      <w:rFonts w:ascii="Arial" w:hAnsi="Arial"/>
      <w:sz w:val="20"/>
      <w:szCs w:val="20"/>
    </w:rPr>
  </w:style>
  <w:style w:type="paragraph" w:customStyle="1" w:styleId="rob5">
    <w:name w:val="rob5"/>
    <w:basedOn w:val="Normlny"/>
    <w:autoRedefine/>
    <w:uiPriority w:val="99"/>
    <w:rsid w:val="003E6FE4"/>
    <w:pPr>
      <w:widowControl w:val="0"/>
      <w:tabs>
        <w:tab w:val="left" w:pos="709"/>
        <w:tab w:val="right" w:leader="dot" w:pos="10080"/>
      </w:tabs>
      <w:ind w:left="426" w:hanging="426"/>
      <w:jc w:val="both"/>
      <w:outlineLvl w:val="8"/>
    </w:pPr>
    <w:rPr>
      <w:rFonts w:ascii="Arial" w:hAnsi="Arial" w:cs="Arial"/>
      <w:sz w:val="20"/>
      <w:szCs w:val="20"/>
    </w:rPr>
  </w:style>
  <w:style w:type="paragraph" w:customStyle="1" w:styleId="CEMOS">
    <w:name w:val="CEMOS"/>
    <w:basedOn w:val="Normlny"/>
    <w:rsid w:val="003E6FE4"/>
    <w:pPr>
      <w:spacing w:before="120"/>
      <w:ind w:left="720" w:hanging="720"/>
      <w:jc w:val="both"/>
    </w:pPr>
    <w:rPr>
      <w:rFonts w:ascii="Arial Narrow" w:hAnsi="Arial Narrow"/>
      <w:sz w:val="20"/>
      <w:szCs w:val="20"/>
    </w:rPr>
  </w:style>
  <w:style w:type="paragraph" w:customStyle="1" w:styleId="clanokzmluvy">
    <w:name w:val="clanok_zmluvy"/>
    <w:basedOn w:val="Normlny"/>
    <w:rsid w:val="003E6FE4"/>
    <w:pPr>
      <w:keepNext/>
      <w:spacing w:before="240" w:after="240"/>
      <w:jc w:val="center"/>
    </w:pPr>
    <w:rPr>
      <w:rFonts w:ascii="Arial" w:hAnsi="Arial" w:cs="Arial"/>
      <w:b/>
      <w:sz w:val="20"/>
      <w:szCs w:val="20"/>
    </w:rPr>
  </w:style>
  <w:style w:type="paragraph" w:customStyle="1" w:styleId="Zmluvnestrany">
    <w:name w:val="Zmluvne strany"/>
    <w:basedOn w:val="Normlny"/>
    <w:uiPriority w:val="99"/>
    <w:rsid w:val="003E6FE4"/>
    <w:pPr>
      <w:tabs>
        <w:tab w:val="left" w:pos="567"/>
        <w:tab w:val="left" w:pos="2552"/>
      </w:tabs>
    </w:pPr>
    <w:rPr>
      <w:rFonts w:ascii="Arial" w:hAnsi="Arial" w:cs="Arial"/>
      <w:sz w:val="22"/>
      <w:szCs w:val="20"/>
      <w:lang w:eastAsia="cs-CZ"/>
    </w:rPr>
  </w:style>
  <w:style w:type="paragraph" w:customStyle="1" w:styleId="xl80">
    <w:name w:val="xl80"/>
    <w:basedOn w:val="Normlny"/>
    <w:rsid w:val="003E6FE4"/>
    <w:pPr>
      <w:pBdr>
        <w:top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81">
    <w:name w:val="xl81"/>
    <w:basedOn w:val="Normlny"/>
    <w:rsid w:val="003E6FE4"/>
    <w:pPr>
      <w:pBdr>
        <w:top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82">
    <w:name w:val="xl82"/>
    <w:basedOn w:val="Normlny"/>
    <w:rsid w:val="003E6F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lny"/>
    <w:rsid w:val="003E6FE4"/>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4">
    <w:name w:val="xl84"/>
    <w:basedOn w:val="Normlny"/>
    <w:rsid w:val="003E6FE4"/>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rPr>
  </w:style>
  <w:style w:type="paragraph" w:customStyle="1" w:styleId="xl85">
    <w:name w:val="xl85"/>
    <w:basedOn w:val="Normlny"/>
    <w:rsid w:val="003E6FE4"/>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rPr>
  </w:style>
  <w:style w:type="paragraph" w:customStyle="1" w:styleId="xl86">
    <w:name w:val="xl86"/>
    <w:basedOn w:val="Normlny"/>
    <w:rsid w:val="003E6FE4"/>
    <w:pPr>
      <w:spacing w:before="100" w:beforeAutospacing="1" w:after="100" w:afterAutospacing="1"/>
      <w:jc w:val="center"/>
    </w:pPr>
  </w:style>
  <w:style w:type="paragraph" w:customStyle="1" w:styleId="xl87">
    <w:name w:val="xl87"/>
    <w:basedOn w:val="Normlny"/>
    <w:rsid w:val="003E6FE4"/>
    <w:pPr>
      <w:spacing w:before="100" w:beforeAutospacing="1" w:after="100" w:afterAutospacing="1"/>
    </w:pPr>
    <w:rPr>
      <w:b/>
      <w:bCs/>
    </w:rPr>
  </w:style>
  <w:style w:type="paragraph" w:customStyle="1" w:styleId="HlavikaaadresaNDS">
    <w:name w:val="Hlavička a adresa_NDS"/>
    <w:basedOn w:val="Adresa"/>
    <w:link w:val="HlavikaaadresaNDSChar"/>
    <w:qFormat/>
    <w:rsid w:val="003E6FE4"/>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3E6FE4"/>
    <w:pPr>
      <w:spacing w:line="312" w:lineRule="auto"/>
    </w:pPr>
    <w:rPr>
      <w:rFonts w:ascii="Calibri" w:eastAsia="Calibri" w:hAnsi="Calibri"/>
      <w:color w:val="585858"/>
      <w:sz w:val="14"/>
      <w:szCs w:val="14"/>
      <w:lang w:eastAsia="en-US"/>
    </w:rPr>
  </w:style>
  <w:style w:type="character" w:customStyle="1" w:styleId="HlavikaaadresaNDSChar">
    <w:name w:val="Hlavička a adresa_NDS Char"/>
    <w:link w:val="HlavikaaadresaNDS"/>
    <w:rsid w:val="003E6FE4"/>
    <w:rPr>
      <w:color w:val="585858"/>
      <w:sz w:val="14"/>
      <w:szCs w:val="14"/>
      <w:lang w:eastAsia="en-US"/>
    </w:rPr>
  </w:style>
  <w:style w:type="character" w:customStyle="1" w:styleId="dajeNDSChar">
    <w:name w:val="Údaje_NDS Char"/>
    <w:link w:val="dajeNDS"/>
    <w:rsid w:val="003E6FE4"/>
    <w:rPr>
      <w:color w:val="585858"/>
      <w:sz w:val="14"/>
      <w:szCs w:val="14"/>
      <w:lang w:eastAsia="en-US"/>
    </w:rPr>
  </w:style>
  <w:style w:type="paragraph" w:styleId="Obsah4">
    <w:name w:val="toc 4"/>
    <w:basedOn w:val="Normlny"/>
    <w:next w:val="Normlny"/>
    <w:autoRedefine/>
    <w:rsid w:val="003E6FE4"/>
    <w:pPr>
      <w:ind w:left="440"/>
    </w:pPr>
    <w:rPr>
      <w:rFonts w:ascii="Calibri" w:hAnsi="Calibri"/>
      <w:sz w:val="20"/>
      <w:szCs w:val="20"/>
      <w:lang w:eastAsia="en-US"/>
    </w:rPr>
  </w:style>
  <w:style w:type="paragraph" w:styleId="Obsah5">
    <w:name w:val="toc 5"/>
    <w:basedOn w:val="Normlny"/>
    <w:next w:val="Normlny"/>
    <w:autoRedefine/>
    <w:rsid w:val="003E6FE4"/>
    <w:pPr>
      <w:ind w:left="660"/>
    </w:pPr>
    <w:rPr>
      <w:rFonts w:ascii="Calibri" w:hAnsi="Calibri"/>
      <w:sz w:val="20"/>
      <w:szCs w:val="20"/>
      <w:lang w:eastAsia="en-US"/>
    </w:rPr>
  </w:style>
  <w:style w:type="paragraph" w:styleId="Obsah6">
    <w:name w:val="toc 6"/>
    <w:basedOn w:val="Normlny"/>
    <w:next w:val="Normlny"/>
    <w:autoRedefine/>
    <w:rsid w:val="003E6FE4"/>
    <w:pPr>
      <w:ind w:left="880"/>
    </w:pPr>
    <w:rPr>
      <w:rFonts w:ascii="Calibri" w:hAnsi="Calibri"/>
      <w:sz w:val="20"/>
      <w:szCs w:val="20"/>
      <w:lang w:eastAsia="en-US"/>
    </w:rPr>
  </w:style>
  <w:style w:type="paragraph" w:styleId="Obsah7">
    <w:name w:val="toc 7"/>
    <w:basedOn w:val="Normlny"/>
    <w:next w:val="Normlny"/>
    <w:autoRedefine/>
    <w:rsid w:val="003E6FE4"/>
    <w:pPr>
      <w:ind w:left="1100"/>
    </w:pPr>
    <w:rPr>
      <w:rFonts w:ascii="Calibri" w:hAnsi="Calibri"/>
      <w:sz w:val="20"/>
      <w:szCs w:val="20"/>
      <w:lang w:eastAsia="en-US"/>
    </w:rPr>
  </w:style>
  <w:style w:type="paragraph" w:styleId="Obsah8">
    <w:name w:val="toc 8"/>
    <w:basedOn w:val="Normlny"/>
    <w:next w:val="Normlny"/>
    <w:autoRedefine/>
    <w:rsid w:val="003E6FE4"/>
    <w:pPr>
      <w:ind w:left="1320"/>
    </w:pPr>
    <w:rPr>
      <w:rFonts w:ascii="Calibri" w:hAnsi="Calibri"/>
      <w:sz w:val="20"/>
      <w:szCs w:val="20"/>
      <w:lang w:eastAsia="en-US"/>
    </w:rPr>
  </w:style>
  <w:style w:type="paragraph" w:styleId="Obsah9">
    <w:name w:val="toc 9"/>
    <w:basedOn w:val="Normlny"/>
    <w:next w:val="Normlny"/>
    <w:autoRedefine/>
    <w:rsid w:val="003E6FE4"/>
    <w:pPr>
      <w:ind w:left="1540"/>
    </w:pPr>
    <w:rPr>
      <w:rFonts w:ascii="Calibri" w:hAnsi="Calibri"/>
      <w:sz w:val="20"/>
      <w:szCs w:val="20"/>
      <w:lang w:eastAsia="en-US"/>
    </w:rPr>
  </w:style>
  <w:style w:type="paragraph" w:customStyle="1" w:styleId="00-05">
    <w:name w:val="0.0-0.5"/>
    <w:basedOn w:val="Normlny"/>
    <w:rsid w:val="003E6FE4"/>
    <w:pPr>
      <w:widowControl w:val="0"/>
      <w:spacing w:before="20" w:after="20" w:line="-240" w:lineRule="auto"/>
      <w:ind w:left="284" w:hanging="284"/>
      <w:jc w:val="both"/>
    </w:pPr>
    <w:rPr>
      <w:rFonts w:ascii="Arial" w:hAnsi="Arial"/>
      <w:sz w:val="22"/>
      <w:szCs w:val="20"/>
    </w:rPr>
  </w:style>
  <w:style w:type="paragraph" w:customStyle="1" w:styleId="style10">
    <w:name w:val="style1"/>
    <w:basedOn w:val="Normlny"/>
    <w:rsid w:val="003E6FE4"/>
    <w:pPr>
      <w:tabs>
        <w:tab w:val="num" w:pos="1102"/>
      </w:tabs>
      <w:ind w:left="1102" w:hanging="397"/>
      <w:jc w:val="both"/>
    </w:pPr>
    <w:rPr>
      <w:rFonts w:ascii="Arial" w:hAnsi="Arial" w:cs="Arial"/>
      <w:sz w:val="22"/>
      <w:szCs w:val="22"/>
    </w:rPr>
  </w:style>
  <w:style w:type="paragraph" w:customStyle="1" w:styleId="Styl2">
    <w:name w:val="Styl2"/>
    <w:basedOn w:val="Normlny"/>
    <w:rsid w:val="003E6FE4"/>
    <w:pPr>
      <w:jc w:val="both"/>
    </w:pPr>
    <w:rPr>
      <w:szCs w:val="20"/>
    </w:rPr>
  </w:style>
  <w:style w:type="character" w:customStyle="1" w:styleId="Char11">
    <w:name w:val="Char11"/>
    <w:rsid w:val="003E6FE4"/>
    <w:rPr>
      <w:sz w:val="28"/>
      <w:szCs w:val="28"/>
    </w:rPr>
  </w:style>
  <w:style w:type="character" w:customStyle="1" w:styleId="FontStyle21">
    <w:name w:val="Font Style21"/>
    <w:uiPriority w:val="99"/>
    <w:rsid w:val="003E6FE4"/>
    <w:rPr>
      <w:rFonts w:ascii="Arial" w:hAnsi="Arial" w:cs="Arial"/>
      <w:sz w:val="18"/>
      <w:szCs w:val="18"/>
    </w:rPr>
  </w:style>
  <w:style w:type="character" w:customStyle="1" w:styleId="HlavikaChar1">
    <w:name w:val="Hlavička Char1"/>
    <w:rsid w:val="003E6FE4"/>
    <w:rPr>
      <w:rFonts w:ascii="Arial" w:hAnsi="Arial" w:cs="Arial"/>
      <w:lang w:eastAsia="cs-CZ"/>
    </w:rPr>
  </w:style>
  <w:style w:type="character" w:customStyle="1" w:styleId="st1">
    <w:name w:val="st1"/>
    <w:basedOn w:val="Predvolenpsmoodseku"/>
    <w:rsid w:val="003E6FE4"/>
  </w:style>
  <w:style w:type="paragraph" w:customStyle="1" w:styleId="Style6">
    <w:name w:val="Style6"/>
    <w:basedOn w:val="Normlny"/>
    <w:uiPriority w:val="99"/>
    <w:rsid w:val="003E6FE4"/>
    <w:pPr>
      <w:widowControl w:val="0"/>
      <w:autoSpaceDE w:val="0"/>
      <w:autoSpaceDN w:val="0"/>
      <w:adjustRightInd w:val="0"/>
      <w:spacing w:line="230" w:lineRule="exact"/>
      <w:jc w:val="both"/>
    </w:pPr>
    <w:rPr>
      <w:rFonts w:ascii="Arial" w:hAnsi="Arial" w:cs="Arial"/>
    </w:rPr>
  </w:style>
  <w:style w:type="character" w:customStyle="1" w:styleId="FontStyle40">
    <w:name w:val="Font Style40"/>
    <w:uiPriority w:val="99"/>
    <w:rsid w:val="003E6FE4"/>
    <w:rPr>
      <w:rFonts w:ascii="Arial" w:hAnsi="Arial" w:cs="Arial"/>
      <w:sz w:val="18"/>
      <w:szCs w:val="18"/>
    </w:rPr>
  </w:style>
  <w:style w:type="paragraph" w:customStyle="1" w:styleId="Style14">
    <w:name w:val="Style14"/>
    <w:basedOn w:val="Normlny"/>
    <w:uiPriority w:val="99"/>
    <w:rsid w:val="003E6FE4"/>
    <w:pPr>
      <w:widowControl w:val="0"/>
      <w:autoSpaceDE w:val="0"/>
      <w:autoSpaceDN w:val="0"/>
      <w:adjustRightInd w:val="0"/>
      <w:spacing w:line="230" w:lineRule="exact"/>
      <w:ind w:hanging="101"/>
    </w:pPr>
    <w:rPr>
      <w:rFonts w:ascii="Arial" w:hAnsi="Arial" w:cs="Arial"/>
    </w:rPr>
  </w:style>
  <w:style w:type="paragraph" w:customStyle="1" w:styleId="TTEXT">
    <w:name w:val="TTEXT"/>
    <w:basedOn w:val="Normlny"/>
    <w:rsid w:val="003E6FE4"/>
    <w:pPr>
      <w:ind w:firstLine="709"/>
      <w:jc w:val="both"/>
    </w:pPr>
    <w:rPr>
      <w:szCs w:val="20"/>
      <w:lang w:eastAsia="en-US"/>
    </w:rPr>
  </w:style>
  <w:style w:type="paragraph" w:customStyle="1" w:styleId="Tel">
    <w:name w:val="Tel"/>
    <w:basedOn w:val="Normlny"/>
    <w:next w:val="Normlny"/>
    <w:rsid w:val="003E6FE4"/>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3E6FE4"/>
    <w:pPr>
      <w:autoSpaceDE w:val="0"/>
      <w:autoSpaceDN w:val="0"/>
      <w:spacing w:before="120" w:line="240" w:lineRule="exact"/>
    </w:pPr>
    <w:rPr>
      <w:rFonts w:ascii="Arial" w:hAnsi="Arial" w:cs="Arial"/>
      <w:b/>
      <w:bCs/>
      <w:sz w:val="20"/>
      <w:szCs w:val="20"/>
      <w:lang w:eastAsia="cs-CZ"/>
    </w:rPr>
  </w:style>
  <w:style w:type="character" w:styleId="Zstupntext">
    <w:name w:val="Placeholder Text"/>
    <w:uiPriority w:val="99"/>
    <w:semiHidden/>
    <w:rsid w:val="003E6FE4"/>
    <w:rPr>
      <w:color w:val="808080"/>
    </w:rPr>
  </w:style>
  <w:style w:type="paragraph" w:customStyle="1" w:styleId="00-050">
    <w:name w:val="0.0 - 0.5"/>
    <w:basedOn w:val="Normlny"/>
    <w:rsid w:val="003E6FE4"/>
    <w:pPr>
      <w:ind w:left="284" w:hanging="284"/>
      <w:jc w:val="both"/>
    </w:pPr>
    <w:rPr>
      <w:rFonts w:ascii="Arial" w:hAnsi="Arial"/>
      <w:sz w:val="22"/>
      <w:szCs w:val="20"/>
    </w:rPr>
  </w:style>
  <w:style w:type="paragraph" w:customStyle="1" w:styleId="05-10">
    <w:name w:val="0.5-1.0"/>
    <w:rsid w:val="003E6FE4"/>
    <w:pPr>
      <w:ind w:left="567" w:hanging="283"/>
      <w:jc w:val="both"/>
    </w:pPr>
    <w:rPr>
      <w:rFonts w:ascii="Arial" w:eastAsia="Times New Roman" w:hAnsi="Arial"/>
      <w:sz w:val="22"/>
    </w:rPr>
  </w:style>
  <w:style w:type="paragraph" w:customStyle="1" w:styleId="10-125">
    <w:name w:val="1.0 - 1.25"/>
    <w:basedOn w:val="Normlny"/>
    <w:rsid w:val="003E6FE4"/>
    <w:pPr>
      <w:tabs>
        <w:tab w:val="right" w:leader="dot" w:pos="9639"/>
      </w:tabs>
      <w:ind w:left="709" w:hanging="142"/>
      <w:jc w:val="both"/>
    </w:pPr>
    <w:rPr>
      <w:rFonts w:ascii="Arial" w:hAnsi="Arial"/>
      <w:sz w:val="22"/>
    </w:rPr>
  </w:style>
  <w:style w:type="numbering" w:customStyle="1" w:styleId="Bezzoznamu11">
    <w:name w:val="Bez zoznamu11"/>
    <w:next w:val="Bezzoznamu"/>
    <w:uiPriority w:val="99"/>
    <w:semiHidden/>
    <w:unhideWhenUsed/>
    <w:rsid w:val="003E6FE4"/>
  </w:style>
  <w:style w:type="table" w:customStyle="1" w:styleId="Mriekatabuky11">
    <w:name w:val="Mriežka tabuľky11"/>
    <w:basedOn w:val="Normlnatabuka"/>
    <w:next w:val="Mriekatabuky"/>
    <w:uiPriority w:val="39"/>
    <w:rsid w:val="003E6FE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ncovejpoznmky">
    <w:name w:val="Text koncovej poznámky"/>
    <w:basedOn w:val="Normlny"/>
    <w:link w:val="TextkoncovejpoznmkyChar"/>
    <w:rsid w:val="003E6FE4"/>
    <w:rPr>
      <w:rFonts w:eastAsia="Calibri"/>
      <w:sz w:val="20"/>
      <w:szCs w:val="20"/>
      <w:lang w:eastAsia="cs-CZ"/>
    </w:rPr>
  </w:style>
  <w:style w:type="character" w:customStyle="1" w:styleId="TextkoncovejpoznmkyChar">
    <w:name w:val="Text koncovej poznámky Char"/>
    <w:link w:val="Textkoncovejpoznmky"/>
    <w:locked/>
    <w:rsid w:val="003E6FE4"/>
    <w:rPr>
      <w:rFonts w:ascii="Times New Roman" w:hAnsi="Times New Roman"/>
      <w:lang w:eastAsia="cs-CZ"/>
    </w:rPr>
  </w:style>
  <w:style w:type="character" w:customStyle="1" w:styleId="Odkaznakoncovpoznmku">
    <w:name w:val="Odkaz na koncovú poznámku"/>
    <w:rsid w:val="003E6FE4"/>
    <w:rPr>
      <w:vertAlign w:val="superscript"/>
    </w:rPr>
  </w:style>
  <w:style w:type="table" w:customStyle="1" w:styleId="Elegantntabuka1">
    <w:name w:val="Elegantná tabuľka1"/>
    <w:basedOn w:val="Normlnatabuka"/>
    <w:next w:val="Elegantntabuka"/>
    <w:rsid w:val="003E6FE4"/>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
    <w:name w:val="1 / 1.1 / 1.1.11"/>
    <w:basedOn w:val="Bezzoznamu"/>
    <w:next w:val="111111"/>
    <w:rsid w:val="003E6FE4"/>
  </w:style>
  <w:style w:type="numbering" w:customStyle="1" w:styleId="Style31">
    <w:name w:val="Style31"/>
    <w:rsid w:val="003E6FE4"/>
  </w:style>
  <w:style w:type="numbering" w:customStyle="1" w:styleId="DPNumberingSlovakarticle1">
    <w:name w:val="D&amp;P Numbering (Slovak article)1"/>
    <w:rsid w:val="003E6FE4"/>
  </w:style>
  <w:style w:type="numbering" w:customStyle="1" w:styleId="tl11">
    <w:name w:val="Štýl11"/>
    <w:rsid w:val="003E6FE4"/>
  </w:style>
  <w:style w:type="numbering" w:customStyle="1" w:styleId="Style21">
    <w:name w:val="Style21"/>
    <w:rsid w:val="003E6FE4"/>
  </w:style>
  <w:style w:type="numbering" w:customStyle="1" w:styleId="Style41">
    <w:name w:val="Style41"/>
    <w:rsid w:val="003E6FE4"/>
  </w:style>
  <w:style w:type="numbering" w:customStyle="1" w:styleId="Style11">
    <w:name w:val="Style11"/>
    <w:rsid w:val="003E6FE4"/>
  </w:style>
  <w:style w:type="numbering" w:customStyle="1" w:styleId="Style51">
    <w:name w:val="Style51"/>
    <w:rsid w:val="003E6FE4"/>
  </w:style>
  <w:style w:type="numbering" w:customStyle="1" w:styleId="Bezzoznamu111">
    <w:name w:val="Bez zoznamu111"/>
    <w:next w:val="Bezzoznamu"/>
    <w:uiPriority w:val="99"/>
    <w:semiHidden/>
    <w:unhideWhenUsed/>
    <w:rsid w:val="003E6FE4"/>
  </w:style>
  <w:style w:type="table" w:customStyle="1" w:styleId="Mriekatabuky111">
    <w:name w:val="Mriežka tabuľky11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3E6FE4"/>
    <w:pPr>
      <w:widowControl w:val="0"/>
      <w:autoSpaceDE w:val="0"/>
      <w:autoSpaceDN w:val="0"/>
    </w:pPr>
    <w:rPr>
      <w:rFonts w:ascii="Arial" w:eastAsia="Arial" w:hAnsi="Arial" w:cs="Arial"/>
      <w:sz w:val="22"/>
      <w:szCs w:val="22"/>
      <w:lang w:eastAsia="en-US"/>
    </w:rPr>
  </w:style>
  <w:style w:type="numbering" w:customStyle="1" w:styleId="Bezzoznamu21">
    <w:name w:val="Bez zoznamu21"/>
    <w:next w:val="Bezzoznamu"/>
    <w:uiPriority w:val="99"/>
    <w:semiHidden/>
    <w:unhideWhenUsed/>
    <w:rsid w:val="003E6FE4"/>
  </w:style>
  <w:style w:type="table" w:customStyle="1" w:styleId="Mriekatabuky21">
    <w:name w:val="Mriežka tabuľky2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
    <w:name w:val="Bez zoznamu3"/>
    <w:next w:val="Bezzoznamu"/>
    <w:uiPriority w:val="99"/>
    <w:semiHidden/>
    <w:unhideWhenUsed/>
    <w:rsid w:val="003E6FE4"/>
  </w:style>
  <w:style w:type="table" w:customStyle="1" w:styleId="Mriekatabuky3">
    <w:name w:val="Mriežka tabuľky3"/>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rsid w:val="003E6F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3E6FE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
    <w:name w:val="Štýl2"/>
    <w:uiPriority w:val="99"/>
    <w:rsid w:val="003E6FE4"/>
    <w:pPr>
      <w:numPr>
        <w:numId w:val="51"/>
      </w:numPr>
    </w:pPr>
  </w:style>
  <w:style w:type="table" w:customStyle="1" w:styleId="HBHtabulkazahlavi">
    <w:name w:val="HBH_tabulka_zahlavi"/>
    <w:basedOn w:val="Normlnatabuka"/>
    <w:uiPriority w:val="98"/>
    <w:rsid w:val="003E6FE4"/>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paragraph" w:customStyle="1" w:styleId="Popis1">
    <w:name w:val="Popis1"/>
    <w:basedOn w:val="Normlny"/>
    <w:next w:val="Normlny"/>
    <w:uiPriority w:val="35"/>
    <w:unhideWhenUsed/>
    <w:rsid w:val="003E6FE4"/>
    <w:pPr>
      <w:keepNext/>
      <w:numPr>
        <w:numId w:val="52"/>
      </w:numPr>
      <w:tabs>
        <w:tab w:val="left" w:pos="170"/>
      </w:tabs>
      <w:spacing w:before="120" w:after="120"/>
      <w:ind w:left="357" w:hanging="357"/>
      <w:jc w:val="both"/>
    </w:pPr>
    <w:rPr>
      <w:rFonts w:ascii="Calibri" w:eastAsia="Calibri" w:hAnsi="Calibri" w:cs="Calibri"/>
      <w:b/>
      <w:iCs/>
      <w:color w:val="000000"/>
      <w:sz w:val="22"/>
      <w:szCs w:val="18"/>
      <w:lang w:eastAsia="en-US"/>
    </w:rPr>
  </w:style>
  <w:style w:type="paragraph" w:styleId="Zoznamsodrkami">
    <w:name w:val="List Bullet"/>
    <w:basedOn w:val="Normlny"/>
    <w:uiPriority w:val="99"/>
    <w:semiHidden/>
    <w:unhideWhenUsed/>
    <w:rsid w:val="003E6FE4"/>
    <w:pPr>
      <w:numPr>
        <w:numId w:val="53"/>
      </w:numPr>
      <w:contextualSpacing/>
    </w:pPr>
    <w:rPr>
      <w:rFonts w:ascii="Calibri" w:hAnsi="Calibri"/>
      <w:sz w:val="22"/>
      <w:szCs w:val="22"/>
      <w:lang w:eastAsia="en-US"/>
    </w:rPr>
  </w:style>
  <w:style w:type="numbering" w:customStyle="1" w:styleId="tl3">
    <w:name w:val="Štýl3"/>
    <w:uiPriority w:val="99"/>
    <w:rsid w:val="003E6FE4"/>
    <w:pPr>
      <w:numPr>
        <w:numId w:val="54"/>
      </w:numPr>
    </w:pPr>
  </w:style>
  <w:style w:type="numbering" w:customStyle="1" w:styleId="tl4">
    <w:name w:val="Štýl4"/>
    <w:uiPriority w:val="99"/>
    <w:rsid w:val="003E6FE4"/>
    <w:pPr>
      <w:numPr>
        <w:numId w:val="55"/>
      </w:numPr>
    </w:pPr>
  </w:style>
  <w:style w:type="numbering" w:customStyle="1" w:styleId="tl5">
    <w:name w:val="Štýl5"/>
    <w:uiPriority w:val="99"/>
    <w:rsid w:val="003E6FE4"/>
    <w:pPr>
      <w:numPr>
        <w:numId w:val="56"/>
      </w:numPr>
    </w:pPr>
  </w:style>
  <w:style w:type="numbering" w:customStyle="1" w:styleId="tl6">
    <w:name w:val="Štýl6"/>
    <w:uiPriority w:val="99"/>
    <w:rsid w:val="003E6FE4"/>
    <w:pPr>
      <w:numPr>
        <w:numId w:val="57"/>
      </w:numPr>
    </w:pPr>
  </w:style>
  <w:style w:type="numbering" w:customStyle="1" w:styleId="tl7">
    <w:name w:val="Štýl7"/>
    <w:uiPriority w:val="99"/>
    <w:rsid w:val="003E6FE4"/>
    <w:pPr>
      <w:numPr>
        <w:numId w:val="58"/>
      </w:numPr>
    </w:pPr>
  </w:style>
  <w:style w:type="numbering" w:customStyle="1" w:styleId="tl8">
    <w:name w:val="Štýl8"/>
    <w:uiPriority w:val="99"/>
    <w:rsid w:val="003E6FE4"/>
    <w:pPr>
      <w:numPr>
        <w:numId w:val="59"/>
      </w:numPr>
    </w:pPr>
  </w:style>
  <w:style w:type="numbering" w:customStyle="1" w:styleId="Importovantl12">
    <w:name w:val="Importovaný štýl 12"/>
    <w:rsid w:val="003E6FE4"/>
  </w:style>
  <w:style w:type="numbering" w:customStyle="1" w:styleId="Importovantl22">
    <w:name w:val="Importovaný štýl 22"/>
    <w:rsid w:val="003E6FE4"/>
  </w:style>
  <w:style w:type="paragraph" w:customStyle="1" w:styleId="05">
    <w:name w:val="0.5"/>
    <w:basedOn w:val="05-10"/>
    <w:rsid w:val="003E6FE4"/>
    <w:pPr>
      <w:spacing w:after="100" w:line="300" w:lineRule="auto"/>
      <w:ind w:left="284" w:hanging="1"/>
    </w:pPr>
    <w:rPr>
      <w:sz w:val="20"/>
      <w:lang w:eastAsia="cs-CZ"/>
    </w:rPr>
  </w:style>
  <w:style w:type="paragraph" w:customStyle="1" w:styleId="00-125">
    <w:name w:val="0.0-1.25"/>
    <w:basedOn w:val="Normlny"/>
    <w:rsid w:val="003E6FE4"/>
    <w:pPr>
      <w:spacing w:line="300" w:lineRule="auto"/>
      <w:ind w:left="709" w:hanging="709"/>
      <w:jc w:val="both"/>
    </w:pPr>
    <w:rPr>
      <w:rFonts w:ascii="Arial" w:hAnsi="Arial"/>
      <w:sz w:val="20"/>
      <w:szCs w:val="20"/>
      <w:lang w:eastAsia="cs-CZ"/>
    </w:rPr>
  </w:style>
  <w:style w:type="character" w:customStyle="1" w:styleId="Nevyrieenzmienka20">
    <w:name w:val="Nevyriešená zmienka2"/>
    <w:basedOn w:val="Predvolenpsmoodseku"/>
    <w:uiPriority w:val="99"/>
    <w:semiHidden/>
    <w:unhideWhenUsed/>
    <w:rsid w:val="003E6FE4"/>
    <w:rPr>
      <w:color w:val="605E5C"/>
      <w:shd w:val="clear" w:color="auto" w:fill="E1DFDD"/>
    </w:rPr>
  </w:style>
  <w:style w:type="character" w:customStyle="1" w:styleId="Nevyrieenzmienka3">
    <w:name w:val="Nevyriešená zmienka3"/>
    <w:basedOn w:val="Predvolenpsmoodseku"/>
    <w:uiPriority w:val="99"/>
    <w:semiHidden/>
    <w:unhideWhenUsed/>
    <w:rsid w:val="003E6FE4"/>
    <w:rPr>
      <w:color w:val="605E5C"/>
      <w:shd w:val="clear" w:color="auto" w:fill="E1DFDD"/>
    </w:rPr>
  </w:style>
  <w:style w:type="paragraph" w:customStyle="1" w:styleId="tlZa0pt">
    <w:name w:val="Štýl Za:  0 pt"/>
    <w:basedOn w:val="Normlny"/>
    <w:rsid w:val="003E6FE4"/>
    <w:pPr>
      <w:tabs>
        <w:tab w:val="left" w:pos="1134"/>
      </w:tabs>
      <w:suppressAutoHyphens/>
      <w:autoSpaceDN w:val="0"/>
      <w:ind w:left="567" w:hanging="567"/>
      <w:jc w:val="both"/>
      <w:textAlignment w:val="baseline"/>
    </w:pPr>
    <w:rPr>
      <w:rFonts w:ascii="Arial" w:hAnsi="Arial"/>
      <w:kern w:val="3"/>
      <w:sz w:val="20"/>
    </w:rPr>
  </w:style>
  <w:style w:type="numbering" w:customStyle="1" w:styleId="Bezzoznamu4">
    <w:name w:val="Bez zoznamu4"/>
    <w:next w:val="Bezzoznamu"/>
    <w:uiPriority w:val="99"/>
    <w:semiHidden/>
    <w:unhideWhenUsed/>
    <w:rsid w:val="00A86C69"/>
  </w:style>
  <w:style w:type="table" w:customStyle="1" w:styleId="Mriekatabuky4">
    <w:name w:val="Mriežka tabuľky4"/>
    <w:basedOn w:val="Normlnatabuka"/>
    <w:next w:val="Mriekatabuky"/>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
    <w:name w:val="Elegantná tabuľka2"/>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2">
    <w:name w:val="1 / 1.1 / 1.1.12"/>
    <w:basedOn w:val="Bezzoznamu"/>
    <w:next w:val="111111"/>
    <w:rsid w:val="00A86C69"/>
  </w:style>
  <w:style w:type="numbering" w:customStyle="1" w:styleId="Style32">
    <w:name w:val="Style32"/>
    <w:rsid w:val="00A86C69"/>
  </w:style>
  <w:style w:type="numbering" w:customStyle="1" w:styleId="DPNumberingSlovakarticle2">
    <w:name w:val="D&amp;P Numbering (Slovak article)2"/>
    <w:rsid w:val="00A86C69"/>
    <w:pPr>
      <w:numPr>
        <w:numId w:val="7"/>
      </w:numPr>
    </w:pPr>
  </w:style>
  <w:style w:type="numbering" w:customStyle="1" w:styleId="Style22">
    <w:name w:val="Style22"/>
    <w:rsid w:val="00A86C69"/>
  </w:style>
  <w:style w:type="numbering" w:customStyle="1" w:styleId="Style42">
    <w:name w:val="Style42"/>
    <w:rsid w:val="00A86C69"/>
  </w:style>
  <w:style w:type="numbering" w:customStyle="1" w:styleId="Style52">
    <w:name w:val="Style52"/>
    <w:rsid w:val="00A86C69"/>
  </w:style>
  <w:style w:type="numbering" w:customStyle="1" w:styleId="Bezzoznamu12">
    <w:name w:val="Bez zoznamu12"/>
    <w:next w:val="Bezzoznamu"/>
    <w:uiPriority w:val="99"/>
    <w:semiHidden/>
    <w:unhideWhenUsed/>
    <w:rsid w:val="00A86C69"/>
  </w:style>
  <w:style w:type="table" w:customStyle="1" w:styleId="Mriekatabuky12">
    <w:name w:val="Mriežka tabuľky12"/>
    <w:basedOn w:val="Normlnatabuka"/>
    <w:next w:val="Mriekatabuky"/>
    <w:uiPriority w:val="59"/>
    <w:rsid w:val="00A86C69"/>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1">
    <w:name w:val="Elegantná tabuľka11"/>
    <w:basedOn w:val="Normlnatabuka"/>
    <w:next w:val="Elegantntabuka"/>
    <w:rsid w:val="00A86C69"/>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1">
    <w:name w:val="1 / 1.1 / 1.1.111"/>
    <w:basedOn w:val="Bezzoznamu"/>
    <w:next w:val="111111"/>
    <w:rsid w:val="00A86C69"/>
  </w:style>
  <w:style w:type="numbering" w:customStyle="1" w:styleId="Style311">
    <w:name w:val="Style311"/>
    <w:rsid w:val="00A86C69"/>
  </w:style>
  <w:style w:type="numbering" w:customStyle="1" w:styleId="DPNumberingSlovakarticle11">
    <w:name w:val="D&amp;P Numbering (Slovak article)11"/>
    <w:rsid w:val="00A86C69"/>
  </w:style>
  <w:style w:type="numbering" w:customStyle="1" w:styleId="tl111">
    <w:name w:val="Štýl111"/>
    <w:rsid w:val="00A86C69"/>
  </w:style>
  <w:style w:type="numbering" w:customStyle="1" w:styleId="Style211">
    <w:name w:val="Style211"/>
    <w:rsid w:val="00A86C69"/>
  </w:style>
  <w:style w:type="numbering" w:customStyle="1" w:styleId="Style411">
    <w:name w:val="Style411"/>
    <w:rsid w:val="00A86C69"/>
  </w:style>
  <w:style w:type="numbering" w:customStyle="1" w:styleId="Style111">
    <w:name w:val="Style111"/>
    <w:rsid w:val="00A86C69"/>
  </w:style>
  <w:style w:type="numbering" w:customStyle="1" w:styleId="Style511">
    <w:name w:val="Style511"/>
    <w:rsid w:val="00A86C69"/>
  </w:style>
  <w:style w:type="numbering" w:customStyle="1" w:styleId="Bezzoznamu112">
    <w:name w:val="Bez zoznamu112"/>
    <w:next w:val="Bezzoznamu"/>
    <w:uiPriority w:val="99"/>
    <w:semiHidden/>
    <w:unhideWhenUsed/>
    <w:rsid w:val="00A86C69"/>
  </w:style>
  <w:style w:type="table" w:customStyle="1" w:styleId="Mriekatabuky112">
    <w:name w:val="Mriežka tabuľky11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22">
    <w:name w:val="Bez zoznamu22"/>
    <w:next w:val="Bezzoznamu"/>
    <w:uiPriority w:val="99"/>
    <w:semiHidden/>
    <w:unhideWhenUsed/>
    <w:rsid w:val="00A86C69"/>
  </w:style>
  <w:style w:type="table" w:customStyle="1" w:styleId="Mriekatabuky22">
    <w:name w:val="Mriežka tabuľky2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Bezzoznamu31">
    <w:name w:val="Bez zoznamu31"/>
    <w:next w:val="Bezzoznamu"/>
    <w:uiPriority w:val="99"/>
    <w:semiHidden/>
    <w:unhideWhenUsed/>
    <w:rsid w:val="00A86C69"/>
  </w:style>
  <w:style w:type="table" w:customStyle="1" w:styleId="Mriekatabuky32">
    <w:name w:val="Mriežka tabuľky32"/>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Mriekatabuky311">
    <w:name w:val="Mriežka tabuľky311"/>
    <w:basedOn w:val="Normlnatabuka"/>
    <w:next w:val="Mriekatabuky"/>
    <w:uiPriority w:val="39"/>
    <w:rsid w:val="00A86C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uiPriority w:val="2"/>
    <w:semiHidden/>
    <w:unhideWhenUsed/>
    <w:qFormat/>
    <w:rsid w:val="00A86C6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tl21">
    <w:name w:val="Štýl21"/>
    <w:uiPriority w:val="99"/>
    <w:rsid w:val="00A86C69"/>
    <w:pPr>
      <w:numPr>
        <w:numId w:val="43"/>
      </w:numPr>
    </w:pPr>
  </w:style>
  <w:style w:type="table" w:customStyle="1" w:styleId="HBHtabulkazahlavi1">
    <w:name w:val="HBH_tabulka_zahlavi1"/>
    <w:basedOn w:val="Normlnatabuka"/>
    <w:uiPriority w:val="98"/>
    <w:rsid w:val="00A86C69"/>
    <w:pPr>
      <w:spacing w:before="60" w:after="60"/>
    </w:pPr>
    <w:rPr>
      <w:rFonts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tl31">
    <w:name w:val="Štýl31"/>
    <w:uiPriority w:val="99"/>
    <w:rsid w:val="00A86C69"/>
    <w:pPr>
      <w:numPr>
        <w:numId w:val="44"/>
      </w:numPr>
    </w:pPr>
  </w:style>
  <w:style w:type="numbering" w:customStyle="1" w:styleId="tl41">
    <w:name w:val="Štýl41"/>
    <w:uiPriority w:val="99"/>
    <w:rsid w:val="00A86C69"/>
    <w:pPr>
      <w:numPr>
        <w:numId w:val="45"/>
      </w:numPr>
    </w:pPr>
  </w:style>
  <w:style w:type="numbering" w:customStyle="1" w:styleId="tl51">
    <w:name w:val="Štýl51"/>
    <w:uiPriority w:val="99"/>
    <w:rsid w:val="00A86C69"/>
    <w:pPr>
      <w:numPr>
        <w:numId w:val="46"/>
      </w:numPr>
    </w:pPr>
  </w:style>
  <w:style w:type="numbering" w:customStyle="1" w:styleId="tl61">
    <w:name w:val="Štýl61"/>
    <w:uiPriority w:val="99"/>
    <w:rsid w:val="00A86C69"/>
    <w:pPr>
      <w:numPr>
        <w:numId w:val="47"/>
      </w:numPr>
    </w:pPr>
  </w:style>
  <w:style w:type="numbering" w:customStyle="1" w:styleId="tl71">
    <w:name w:val="Štýl71"/>
    <w:uiPriority w:val="99"/>
    <w:rsid w:val="00A86C69"/>
    <w:pPr>
      <w:numPr>
        <w:numId w:val="48"/>
      </w:numPr>
    </w:pPr>
  </w:style>
  <w:style w:type="numbering" w:customStyle="1" w:styleId="tl81">
    <w:name w:val="Štýl81"/>
    <w:uiPriority w:val="99"/>
    <w:rsid w:val="00A86C69"/>
    <w:pPr>
      <w:numPr>
        <w:numId w:val="49"/>
      </w:numPr>
    </w:pPr>
  </w:style>
  <w:style w:type="numbering" w:customStyle="1" w:styleId="Importovantl13">
    <w:name w:val="Importovaný štýl 13"/>
    <w:rsid w:val="00A86C69"/>
    <w:pPr>
      <w:numPr>
        <w:numId w:val="61"/>
      </w:numPr>
    </w:pPr>
  </w:style>
  <w:style w:type="numbering" w:customStyle="1" w:styleId="Importovantl23">
    <w:name w:val="Importovaný štýl 23"/>
    <w:rsid w:val="00A86C69"/>
    <w:pPr>
      <w:numPr>
        <w:numId w:val="50"/>
      </w:numPr>
    </w:pPr>
  </w:style>
  <w:style w:type="numbering" w:customStyle="1" w:styleId="Bezzoznamu5">
    <w:name w:val="Bez zoznamu5"/>
    <w:next w:val="Bezzoznamu"/>
    <w:uiPriority w:val="99"/>
    <w:semiHidden/>
    <w:unhideWhenUsed/>
    <w:rsid w:val="00DB3110"/>
  </w:style>
  <w:style w:type="table" w:customStyle="1" w:styleId="Mriekatabuky5">
    <w:name w:val="Mriežka tabuľky5"/>
    <w:basedOn w:val="Normlnatabuka"/>
    <w:next w:val="Mriekatabuky"/>
    <w:uiPriority w:val="59"/>
    <w:rsid w:val="00DB3110"/>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1">
    <w:name w:val="Odsek zoznamu11"/>
    <w:basedOn w:val="Normlny"/>
    <w:rsid w:val="00DB3110"/>
    <w:pPr>
      <w:ind w:left="708"/>
    </w:pPr>
    <w:rPr>
      <w:rFonts w:eastAsia="Calibri"/>
    </w:rPr>
  </w:style>
  <w:style w:type="table" w:customStyle="1" w:styleId="Elegantntabuka3">
    <w:name w:val="Elegantná tabuľka3"/>
    <w:basedOn w:val="Normlnatabuka"/>
    <w:next w:val="Elegantntabuka"/>
    <w:rsid w:val="00DB3110"/>
    <w:rPr>
      <w:rFonts w:ascii="Times New Roman" w:hAnsi="Times New Roma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Bezriadkovania11">
    <w:name w:val="Bez riadkovania11"/>
    <w:rsid w:val="00DB3110"/>
    <w:rPr>
      <w:sz w:val="22"/>
      <w:szCs w:val="22"/>
      <w:lang w:eastAsia="en-US"/>
    </w:rPr>
  </w:style>
  <w:style w:type="numbering" w:customStyle="1" w:styleId="1111113">
    <w:name w:val="1 / 1.1 / 1.1.13"/>
    <w:basedOn w:val="Bezzoznamu"/>
    <w:next w:val="111111"/>
    <w:rsid w:val="00DB3110"/>
    <w:pPr>
      <w:numPr>
        <w:numId w:val="6"/>
      </w:numPr>
    </w:pPr>
  </w:style>
  <w:style w:type="numbering" w:customStyle="1" w:styleId="Style33">
    <w:name w:val="Style33"/>
    <w:rsid w:val="00DB3110"/>
    <w:pPr>
      <w:numPr>
        <w:numId w:val="12"/>
      </w:numPr>
    </w:pPr>
  </w:style>
  <w:style w:type="numbering" w:customStyle="1" w:styleId="DPNumberingSlovakarticle3">
    <w:name w:val="D&amp;P Numbering (Slovak article)3"/>
    <w:rsid w:val="00DB3110"/>
    <w:pPr>
      <w:numPr>
        <w:numId w:val="24"/>
      </w:numPr>
    </w:pPr>
  </w:style>
  <w:style w:type="numbering" w:customStyle="1" w:styleId="Style23">
    <w:name w:val="Style23"/>
    <w:rsid w:val="00DB3110"/>
    <w:pPr>
      <w:numPr>
        <w:numId w:val="11"/>
      </w:numPr>
    </w:pPr>
  </w:style>
  <w:style w:type="numbering" w:customStyle="1" w:styleId="Style43">
    <w:name w:val="Style43"/>
    <w:rsid w:val="00DB3110"/>
    <w:pPr>
      <w:numPr>
        <w:numId w:val="13"/>
      </w:numPr>
    </w:pPr>
  </w:style>
  <w:style w:type="numbering" w:customStyle="1" w:styleId="Style53">
    <w:name w:val="Style53"/>
    <w:rsid w:val="00DB3110"/>
    <w:pPr>
      <w:numPr>
        <w:numId w:val="14"/>
      </w:numPr>
    </w:pPr>
  </w:style>
  <w:style w:type="paragraph" w:customStyle="1" w:styleId="Odsekzoznamu4">
    <w:name w:val="Odsek zoznamu4"/>
    <w:basedOn w:val="Normlny"/>
    <w:rsid w:val="00DB3110"/>
    <w:pPr>
      <w:spacing w:after="200" w:line="276" w:lineRule="auto"/>
      <w:ind w:left="720"/>
      <w:contextualSpacing/>
    </w:pPr>
    <w:rPr>
      <w:rFonts w:ascii="Calibri" w:hAnsi="Calibri"/>
      <w:sz w:val="20"/>
      <w:szCs w:val="20"/>
      <w:lang w:val="en-US" w:eastAsia="cs-CZ"/>
    </w:rPr>
  </w:style>
  <w:style w:type="character" w:customStyle="1" w:styleId="st">
    <w:name w:val="st"/>
    <w:basedOn w:val="Predvolenpsmoodseku"/>
    <w:rsid w:val="00DB3110"/>
  </w:style>
  <w:style w:type="paragraph" w:customStyle="1" w:styleId="CM2">
    <w:name w:val="CM2"/>
    <w:basedOn w:val="Default"/>
    <w:next w:val="Default"/>
    <w:uiPriority w:val="99"/>
    <w:rsid w:val="00DB3110"/>
    <w:pPr>
      <w:widowControl w:val="0"/>
      <w:spacing w:line="251" w:lineRule="atLeast"/>
    </w:pPr>
    <w:rPr>
      <w:rFonts w:ascii="Arial" w:eastAsiaTheme="minorEastAsia" w:hAnsi="Arial" w:cs="Arial"/>
      <w:color w:val="auto"/>
      <w:lang w:eastAsia="sk-SK"/>
    </w:rPr>
  </w:style>
  <w:style w:type="numbering" w:customStyle="1" w:styleId="tl22">
    <w:name w:val="Štýl22"/>
    <w:uiPriority w:val="99"/>
    <w:rsid w:val="00DB3110"/>
    <w:pPr>
      <w:numPr>
        <w:numId w:val="68"/>
      </w:numPr>
    </w:pPr>
  </w:style>
  <w:style w:type="numbering" w:customStyle="1" w:styleId="tl32">
    <w:name w:val="Štýl32"/>
    <w:uiPriority w:val="99"/>
    <w:rsid w:val="00DB3110"/>
    <w:pPr>
      <w:numPr>
        <w:numId w:val="69"/>
      </w:numPr>
    </w:pPr>
  </w:style>
  <w:style w:type="numbering" w:customStyle="1" w:styleId="tl42">
    <w:name w:val="Štýl42"/>
    <w:uiPriority w:val="99"/>
    <w:rsid w:val="00DB3110"/>
    <w:pPr>
      <w:numPr>
        <w:numId w:val="70"/>
      </w:numPr>
    </w:pPr>
  </w:style>
  <w:style w:type="numbering" w:customStyle="1" w:styleId="tl52">
    <w:name w:val="Štýl52"/>
    <w:uiPriority w:val="99"/>
    <w:rsid w:val="00DB3110"/>
    <w:pPr>
      <w:numPr>
        <w:numId w:val="71"/>
      </w:numPr>
    </w:pPr>
  </w:style>
  <w:style w:type="numbering" w:customStyle="1" w:styleId="tl62">
    <w:name w:val="Štýl62"/>
    <w:uiPriority w:val="99"/>
    <w:rsid w:val="00DB3110"/>
    <w:pPr>
      <w:numPr>
        <w:numId w:val="72"/>
      </w:numPr>
    </w:pPr>
  </w:style>
  <w:style w:type="numbering" w:customStyle="1" w:styleId="tl72">
    <w:name w:val="Štýl72"/>
    <w:uiPriority w:val="99"/>
    <w:rsid w:val="00DB3110"/>
    <w:pPr>
      <w:numPr>
        <w:numId w:val="73"/>
      </w:numPr>
    </w:pPr>
  </w:style>
  <w:style w:type="numbering" w:customStyle="1" w:styleId="tl82">
    <w:name w:val="Štýl82"/>
    <w:uiPriority w:val="99"/>
    <w:rsid w:val="00DB3110"/>
    <w:pPr>
      <w:numPr>
        <w:numId w:val="74"/>
      </w:numPr>
    </w:pPr>
  </w:style>
  <w:style w:type="character" w:customStyle="1" w:styleId="BezriadkovaniaChar">
    <w:name w:val="Bez riadkovania Char"/>
    <w:link w:val="Bezriadkovania"/>
    <w:uiPriority w:val="1"/>
    <w:rsid w:val="00DB3110"/>
    <w:rPr>
      <w:rFonts w:asciiTheme="minorHAnsi" w:eastAsiaTheme="minorHAnsi" w:hAnsiTheme="minorHAnsi" w:cstheme="minorBidi"/>
      <w:sz w:val="22"/>
      <w:szCs w:val="22"/>
      <w:lang w:eastAsia="en-US"/>
    </w:rPr>
  </w:style>
  <w:style w:type="character" w:customStyle="1" w:styleId="fontstyle01">
    <w:name w:val="fontstyle01"/>
    <w:rsid w:val="00DB3110"/>
    <w:rPr>
      <w:rFonts w:ascii="*Calibri-7738-Identity-H" w:hAnsi="*Calibri-7738-Identity-H" w:hint="default"/>
      <w:b w:val="0"/>
      <w:bCs w:val="0"/>
      <w:i w:val="0"/>
      <w:iCs w:val="0"/>
      <w:color w:val="1C2824"/>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37732235">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653530409">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61339806">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36593231">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40156531">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389111260">
      <w:bodyDiv w:val="1"/>
      <w:marLeft w:val="0"/>
      <w:marRight w:val="0"/>
      <w:marTop w:val="0"/>
      <w:marBottom w:val="0"/>
      <w:divBdr>
        <w:top w:val="none" w:sz="0" w:space="0" w:color="auto"/>
        <w:left w:val="none" w:sz="0" w:space="0" w:color="auto"/>
        <w:bottom w:val="none" w:sz="0" w:space="0" w:color="auto"/>
        <w:right w:val="none" w:sz="0" w:space="0" w:color="auto"/>
      </w:divBdr>
    </w:div>
    <w:div w:id="1396320182">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67106821">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5223595">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2049715183">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vo.gov.sk/vyhladavanie/vyhladavanie-profilov/detail/9127" TargetMode="External"/><Relationship Id="rId18" Type="http://schemas.openxmlformats.org/officeDocument/2006/relationships/hyperlink" Target="http://www.zakonypreludi.sk/zz/2015-343/znenie-201702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zakonypreludi.sk/zz/2011-404" TargetMode="External"/><Relationship Id="rId7" Type="http://schemas.openxmlformats.org/officeDocument/2006/relationships/hyperlink" Target="http://www.ndsas.sk/" TargetMode="External"/><Relationship Id="rId12" Type="http://schemas.openxmlformats.org/officeDocument/2006/relationships/hyperlink" Target="https://josephine.proebiz.com" TargetMode="External"/><Relationship Id="rId17" Type="http://schemas.openxmlformats.org/officeDocument/2006/relationships/hyperlink" Target="http://www.zakonypreludi.sk/zz/2015-343/znenie-20170201"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josephine.proebiz.com" TargetMode="External"/><Relationship Id="rId20" Type="http://schemas.openxmlformats.org/officeDocument/2006/relationships/hyperlink" Target="http://www.zakonypreludi.sk/zz/2003-46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josephine.proebiz.com/" TargetMode="External"/><Relationship Id="rId23" Type="http://schemas.openxmlformats.org/officeDocument/2006/relationships/header" Target="header1.xm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webSettings" Target="webSettings.xml"/><Relationship Id="rId9" Type="http://schemas.openxmlformats.org/officeDocument/2006/relationships/hyperlink" Target="mailto:maria.kokindova@ndsas.sk" TargetMode="External"/><Relationship Id="rId14" Type="http://schemas.openxmlformats.org/officeDocument/2006/relationships/hyperlink" Target="https://josephine.proebiz.com/" TargetMode="External"/><Relationship Id="rId22" Type="http://schemas.openxmlformats.org/officeDocument/2006/relationships/hyperlink" Target="http://www.zakonypreludi.sk/zz/2002-480"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28018</Words>
  <Characters>159708</Characters>
  <Application>Microsoft Office Word</Application>
  <DocSecurity>0</DocSecurity>
  <Lines>1330</Lines>
  <Paragraphs>374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187352</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2024-12-03T08:33:00Z</dcterms:created>
  <dcterms:modified xsi:type="dcterms:W3CDTF">2025-01-20T15:24:00Z</dcterms:modified>
</cp:coreProperties>
</file>